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0BF26" w14:textId="26990FDC" w:rsidR="005E48A2" w:rsidRPr="00DC49D9" w:rsidRDefault="005D1020" w:rsidP="00581E61">
      <w:pPr>
        <w:pStyle w:val="Heading1"/>
        <w:jc w:val="center"/>
        <w:rPr>
          <w:rFonts w:cs="Arial"/>
          <w:bCs w:val="0"/>
          <w:sz w:val="20"/>
          <w:szCs w:val="20"/>
          <w:lang w:val="es-ES_tradnl"/>
        </w:rPr>
      </w:pPr>
      <w:bookmarkStart w:id="0" w:name="_Toc41384940"/>
      <w:bookmarkStart w:id="1" w:name="_Toc49538001"/>
      <w:bookmarkStart w:id="2" w:name="_Toc126065392"/>
      <w:bookmarkStart w:id="3" w:name="_Toc213074168"/>
      <w:bookmarkStart w:id="4" w:name="_Toc213234782"/>
      <w:r w:rsidRPr="00DC49D9">
        <w:rPr>
          <w:rFonts w:cs="Arial"/>
          <w:sz w:val="20"/>
          <w:szCs w:val="20"/>
          <w:lang w:val="es-ES_tradnl"/>
        </w:rPr>
        <w:t xml:space="preserve">norma </w:t>
      </w:r>
      <w:r w:rsidR="005E48A2" w:rsidRPr="00DC49D9">
        <w:rPr>
          <w:rFonts w:cs="Arial"/>
          <w:sz w:val="20"/>
          <w:szCs w:val="20"/>
          <w:lang w:val="es-ES_tradnl"/>
        </w:rPr>
        <w:t>ST.</w:t>
      </w:r>
      <w:r w:rsidR="0048104F" w:rsidRPr="00DC49D9">
        <w:rPr>
          <w:rFonts w:cs="Arial"/>
          <w:sz w:val="20"/>
          <w:szCs w:val="20"/>
          <w:lang w:val="es-ES_tradnl"/>
        </w:rPr>
        <w:t xml:space="preserve"> </w:t>
      </w:r>
      <w:r w:rsidR="00F56221" w:rsidRPr="00DC49D9">
        <w:rPr>
          <w:rFonts w:cs="Arial"/>
          <w:sz w:val="20"/>
          <w:szCs w:val="20"/>
          <w:lang w:val="es-ES_tradnl"/>
        </w:rPr>
        <w:t>90</w:t>
      </w:r>
      <w:bookmarkEnd w:id="0"/>
      <w:bookmarkEnd w:id="1"/>
      <w:bookmarkEnd w:id="2"/>
      <w:bookmarkEnd w:id="3"/>
      <w:bookmarkEnd w:id="4"/>
    </w:p>
    <w:p w14:paraId="6F71D2B1" w14:textId="77777777" w:rsidR="005E48A2" w:rsidRPr="00641BDB" w:rsidRDefault="005E48A2" w:rsidP="005E48A2">
      <w:pPr>
        <w:rPr>
          <w:lang w:val="es-ES_tradnl"/>
        </w:rPr>
      </w:pPr>
    </w:p>
    <w:p w14:paraId="3AC6AB30" w14:textId="2A3F170A" w:rsidR="00846220" w:rsidRPr="00641BDB" w:rsidRDefault="00B868FB" w:rsidP="00282071">
      <w:pPr>
        <w:spacing w:after="340"/>
        <w:jc w:val="center"/>
        <w:rPr>
          <w:caps/>
          <w:lang w:val="es-ES_tradnl"/>
        </w:rPr>
      </w:pPr>
      <w:r w:rsidRPr="00641BDB">
        <w:rPr>
          <w:caps/>
          <w:lang w:val="es-ES_tradnl"/>
        </w:rPr>
        <w:t xml:space="preserve">RECOMENDACIONES PARA EL </w:t>
      </w:r>
      <w:r w:rsidR="00101E0D" w:rsidRPr="00641BDB">
        <w:rPr>
          <w:caps/>
          <w:lang w:val="es-ES_tradnl"/>
        </w:rPr>
        <w:t>TRATAMIENTO</w:t>
      </w:r>
      <w:r w:rsidRPr="00641BDB">
        <w:rPr>
          <w:caps/>
          <w:lang w:val="es-ES_tradnl"/>
        </w:rPr>
        <w:t xml:space="preserve"> Y LA COMUNICACIÓN DE DATOS DE PROPIEDAD INTELECTUAL MEDIANTE INTERFACES DE PROGRAMACIÓN DE APLICACIONES (API) PARA SERVICIOS WEB</w:t>
      </w:r>
    </w:p>
    <w:p w14:paraId="35A51107" w14:textId="0D8B983E" w:rsidR="0035011F" w:rsidRPr="00641BDB" w:rsidRDefault="0035011F" w:rsidP="0035011F">
      <w:pPr>
        <w:jc w:val="center"/>
        <w:rPr>
          <w:i/>
          <w:lang w:val="es-ES_tradnl"/>
        </w:rPr>
      </w:pPr>
      <w:r w:rsidRPr="00641BDB">
        <w:rPr>
          <w:i/>
          <w:lang w:val="es-ES_tradnl"/>
        </w:rPr>
        <w:t xml:space="preserve">Versión </w:t>
      </w:r>
      <w:del w:id="5" w:author="Author">
        <w:r w:rsidRPr="00641BDB">
          <w:rPr>
            <w:i/>
            <w:lang w:val="es-ES_tradnl"/>
          </w:rPr>
          <w:delText>1.1</w:delText>
        </w:r>
      </w:del>
      <w:ins w:id="6" w:author="Author">
        <w:r w:rsidR="00966000" w:rsidRPr="00641BDB">
          <w:rPr>
            <w:i/>
            <w:lang w:val="es-ES_tradnl"/>
          </w:rPr>
          <w:t>2.0</w:t>
        </w:r>
      </w:ins>
    </w:p>
    <w:p w14:paraId="188AFC62" w14:textId="77777777" w:rsidR="0035011F" w:rsidRPr="00641BDB" w:rsidRDefault="0035011F" w:rsidP="0035011F">
      <w:pPr>
        <w:jc w:val="center"/>
        <w:rPr>
          <w:i/>
          <w:lang w:val="es-ES_tradnl"/>
        </w:rPr>
      </w:pPr>
    </w:p>
    <w:p w14:paraId="6A032262" w14:textId="3F0DCC67" w:rsidR="0035011F" w:rsidRPr="00641BDB" w:rsidRDefault="0035011F" w:rsidP="009B3F70">
      <w:pPr>
        <w:jc w:val="center"/>
        <w:rPr>
          <w:rFonts w:cs="Arial"/>
          <w:i/>
          <w:iCs/>
          <w:szCs w:val="17"/>
          <w:lang w:val="es-ES_tradnl"/>
        </w:rPr>
      </w:pPr>
      <w:del w:id="7" w:author="Author">
        <w:r w:rsidRPr="00641BDB">
          <w:rPr>
            <w:i/>
            <w:lang w:val="es-ES_tradnl"/>
          </w:rPr>
          <w:delText>Revisión aprobada</w:delText>
        </w:r>
      </w:del>
      <w:ins w:id="8" w:author="Author">
        <w:r w:rsidR="009B3F70" w:rsidRPr="00641BDB">
          <w:rPr>
            <w:i/>
            <w:lang w:val="es-ES_tradnl"/>
          </w:rPr>
          <w:t>Propuesta presentada para su aprobación</w:t>
        </w:r>
      </w:ins>
      <w:r w:rsidR="009B3F70" w:rsidRPr="00641BDB">
        <w:rPr>
          <w:i/>
          <w:lang w:val="es-ES_tradnl"/>
        </w:rPr>
        <w:t xml:space="preserve"> por el Comité de Normas Técnicas de la OMPI (CWS) </w:t>
      </w:r>
      <w:r w:rsidR="009B3F70" w:rsidRPr="00641BDB">
        <w:rPr>
          <w:i/>
          <w:lang w:val="es-ES_tradnl"/>
        </w:rPr>
        <w:br/>
        <w:t xml:space="preserve">en su </w:t>
      </w:r>
      <w:del w:id="9" w:author="Author">
        <w:r w:rsidRPr="00641BDB">
          <w:rPr>
            <w:i/>
            <w:lang w:val="es-ES_tradnl"/>
          </w:rPr>
          <w:delText>décima</w:delText>
        </w:r>
      </w:del>
      <w:ins w:id="10" w:author="Author">
        <w:r w:rsidR="009B3F70" w:rsidRPr="00641BDB">
          <w:rPr>
            <w:i/>
            <w:lang w:val="es-ES_tradnl"/>
          </w:rPr>
          <w:t>decimotercera</w:t>
        </w:r>
      </w:ins>
      <w:r w:rsidR="009B3F70" w:rsidRPr="00641BDB">
        <w:rPr>
          <w:i/>
          <w:lang w:val="es-ES_tradnl"/>
        </w:rPr>
        <w:t xml:space="preserve"> sesión</w:t>
      </w:r>
      <w:del w:id="11" w:author="Author">
        <w:r w:rsidR="00D52BCC" w:rsidRPr="00641BDB">
          <w:rPr>
            <w:i/>
            <w:lang w:val="es-ES_tradnl"/>
          </w:rPr>
          <w:delText>, celebrada el 25 de noviembre de 2022</w:delText>
        </w:r>
      </w:del>
    </w:p>
    <w:p w14:paraId="586C0388" w14:textId="158C6FD6" w:rsidR="005E48A2" w:rsidRPr="00641BDB" w:rsidRDefault="005E48A2" w:rsidP="005E48A2">
      <w:pPr>
        <w:rPr>
          <w:lang w:val="es-ES_tradnl"/>
        </w:rPr>
      </w:pPr>
    </w:p>
    <w:p w14:paraId="47AB2854" w14:textId="77777777" w:rsidR="003663D5" w:rsidRPr="00641BDB" w:rsidRDefault="003663D5" w:rsidP="005E48A2">
      <w:pPr>
        <w:rPr>
          <w:lang w:val="es-ES_tradnl"/>
        </w:rPr>
      </w:pPr>
    </w:p>
    <w:p w14:paraId="42D04DC0" w14:textId="105B0BB6" w:rsidR="005E48A2" w:rsidRPr="00641BDB" w:rsidRDefault="00966000" w:rsidP="00966000">
      <w:pPr>
        <w:tabs>
          <w:tab w:val="center" w:pos="4679"/>
          <w:tab w:val="left" w:pos="7526"/>
        </w:tabs>
        <w:rPr>
          <w:b/>
          <w:lang w:val="es-ES_tradnl"/>
        </w:rPr>
      </w:pPr>
      <w:r w:rsidRPr="00641BDB">
        <w:rPr>
          <w:bCs/>
          <w:lang w:val="es-ES_tradnl"/>
        </w:rPr>
        <w:tab/>
      </w:r>
      <w:r w:rsidR="0035011F" w:rsidRPr="00641BDB">
        <w:rPr>
          <w:bCs/>
          <w:lang w:val="es-ES_tradnl"/>
        </w:rPr>
        <w:t>ÍNDICE</w:t>
      </w:r>
      <w:r w:rsidRPr="00641BDB">
        <w:rPr>
          <w:bCs/>
          <w:lang w:val="es-ES_tradnl"/>
        </w:rPr>
        <w:tab/>
      </w:r>
    </w:p>
    <w:p w14:paraId="4C439451" w14:textId="33296FB3" w:rsidR="005E48A2" w:rsidRPr="00641BDB" w:rsidRDefault="005E48A2" w:rsidP="007E3073">
      <w:pPr>
        <w:tabs>
          <w:tab w:val="left" w:pos="3686"/>
        </w:tabs>
        <w:rPr>
          <w:lang w:val="es-ES_tradnl"/>
        </w:rPr>
      </w:pPr>
    </w:p>
    <w:p w14:paraId="57AEF527" w14:textId="77777777" w:rsidR="003663D5" w:rsidRPr="00641BDB" w:rsidRDefault="003663D5" w:rsidP="007E3073">
      <w:pPr>
        <w:tabs>
          <w:tab w:val="left" w:pos="3686"/>
        </w:tabs>
        <w:rPr>
          <w:lang w:val="es-ES_tradnl"/>
        </w:rPr>
      </w:pPr>
    </w:p>
    <w:sdt>
      <w:sdtPr>
        <w:rPr>
          <w:lang w:val="es-ES_tradnl"/>
        </w:rPr>
        <w:id w:val="622662998"/>
        <w:docPartObj>
          <w:docPartGallery w:val="Table of Contents"/>
          <w:docPartUnique/>
        </w:docPartObj>
      </w:sdtPr>
      <w:sdtEndPr>
        <w:rPr>
          <w:noProof/>
        </w:rPr>
      </w:sdtEndPr>
      <w:sdtContent>
        <w:p w14:paraId="681CE99F" w14:textId="73BBF43F" w:rsidR="004F7A48" w:rsidRDefault="00B03149">
          <w:pPr>
            <w:pStyle w:val="TOC1"/>
            <w:rPr>
              <w:rFonts w:asciiTheme="minorHAnsi" w:eastAsiaTheme="minorEastAsia" w:hAnsiTheme="minorHAnsi" w:cstheme="minorBidi"/>
              <w:noProof/>
              <w:kern w:val="2"/>
              <w:sz w:val="24"/>
              <w:szCs w:val="24"/>
              <w14:ligatures w14:val="standardContextual"/>
            </w:rPr>
          </w:pPr>
          <w:r w:rsidRPr="00641BDB">
            <w:rPr>
              <w:lang w:val="es-ES_tradnl"/>
            </w:rPr>
            <w:fldChar w:fldCharType="begin"/>
          </w:r>
          <w:r w:rsidRPr="00641BDB">
            <w:rPr>
              <w:lang w:val="es-ES_tradnl"/>
            </w:rPr>
            <w:instrText xml:space="preserve"> TOC \o "1-3" \h \z \u </w:instrText>
          </w:r>
          <w:r w:rsidRPr="00641BDB">
            <w:rPr>
              <w:lang w:val="es-ES_tradnl"/>
            </w:rPr>
            <w:fldChar w:fldCharType="separate"/>
          </w:r>
          <w:hyperlink w:anchor="_Toc213234782" w:history="1">
            <w:r w:rsidR="004F7A48" w:rsidRPr="0067298A">
              <w:rPr>
                <w:rStyle w:val="Hyperlink"/>
                <w:rFonts w:cs="Arial"/>
                <w:noProof/>
                <w:lang w:val="es-ES_tradnl"/>
              </w:rPr>
              <w:t>norma ST. 90</w:t>
            </w:r>
            <w:r w:rsidR="004F7A48">
              <w:rPr>
                <w:noProof/>
                <w:webHidden/>
              </w:rPr>
              <w:tab/>
            </w:r>
            <w:r w:rsidR="004F7A48">
              <w:rPr>
                <w:noProof/>
                <w:webHidden/>
              </w:rPr>
              <w:fldChar w:fldCharType="begin"/>
            </w:r>
            <w:r w:rsidR="004F7A48">
              <w:rPr>
                <w:noProof/>
                <w:webHidden/>
              </w:rPr>
              <w:instrText xml:space="preserve"> PAGEREF _Toc213234782 \h </w:instrText>
            </w:r>
            <w:r w:rsidR="004F7A48">
              <w:rPr>
                <w:noProof/>
                <w:webHidden/>
              </w:rPr>
            </w:r>
            <w:r w:rsidR="004F7A48">
              <w:rPr>
                <w:noProof/>
                <w:webHidden/>
              </w:rPr>
              <w:fldChar w:fldCharType="separate"/>
            </w:r>
            <w:r w:rsidR="00A36122">
              <w:rPr>
                <w:noProof/>
                <w:webHidden/>
              </w:rPr>
              <w:t>1</w:t>
            </w:r>
            <w:r w:rsidR="004F7A48">
              <w:rPr>
                <w:noProof/>
                <w:webHidden/>
              </w:rPr>
              <w:fldChar w:fldCharType="end"/>
            </w:r>
          </w:hyperlink>
        </w:p>
        <w:p w14:paraId="383B5C91" w14:textId="746C0868" w:rsidR="004F7A48" w:rsidRDefault="004F7A48">
          <w:pPr>
            <w:pStyle w:val="TOC2"/>
            <w:rPr>
              <w:rFonts w:asciiTheme="minorHAnsi" w:eastAsiaTheme="minorEastAsia" w:hAnsiTheme="minorHAnsi" w:cstheme="minorBidi"/>
              <w:noProof/>
              <w:kern w:val="2"/>
              <w:sz w:val="24"/>
              <w:szCs w:val="24"/>
              <w14:ligatures w14:val="standardContextual"/>
            </w:rPr>
          </w:pPr>
          <w:hyperlink w:anchor="_Toc213234783" w:history="1">
            <w:r w:rsidRPr="0067298A">
              <w:rPr>
                <w:rStyle w:val="Hyperlink"/>
                <w:rFonts w:cs="Arial"/>
                <w:noProof/>
                <w:lang w:val="es-ES_tradnl"/>
              </w:rPr>
              <w:t>INTRODUCCIÓN</w:t>
            </w:r>
            <w:r>
              <w:rPr>
                <w:noProof/>
                <w:webHidden/>
              </w:rPr>
              <w:tab/>
            </w:r>
            <w:r>
              <w:rPr>
                <w:noProof/>
                <w:webHidden/>
              </w:rPr>
              <w:fldChar w:fldCharType="begin"/>
            </w:r>
            <w:r>
              <w:rPr>
                <w:noProof/>
                <w:webHidden/>
              </w:rPr>
              <w:instrText xml:space="preserve"> PAGEREF _Toc213234783 \h </w:instrText>
            </w:r>
            <w:r>
              <w:rPr>
                <w:noProof/>
                <w:webHidden/>
              </w:rPr>
            </w:r>
            <w:r>
              <w:rPr>
                <w:noProof/>
                <w:webHidden/>
              </w:rPr>
              <w:fldChar w:fldCharType="separate"/>
            </w:r>
            <w:r w:rsidR="00A36122">
              <w:rPr>
                <w:noProof/>
                <w:webHidden/>
              </w:rPr>
              <w:t>3</w:t>
            </w:r>
            <w:r>
              <w:rPr>
                <w:noProof/>
                <w:webHidden/>
              </w:rPr>
              <w:fldChar w:fldCharType="end"/>
            </w:r>
          </w:hyperlink>
        </w:p>
        <w:p w14:paraId="585AFE6A" w14:textId="55A39BE9" w:rsidR="004F7A48" w:rsidRDefault="004F7A48">
          <w:pPr>
            <w:pStyle w:val="TOC2"/>
            <w:rPr>
              <w:rFonts w:asciiTheme="minorHAnsi" w:eastAsiaTheme="minorEastAsia" w:hAnsiTheme="minorHAnsi" w:cstheme="minorBidi"/>
              <w:noProof/>
              <w:kern w:val="2"/>
              <w:sz w:val="24"/>
              <w:szCs w:val="24"/>
              <w14:ligatures w14:val="standardContextual"/>
            </w:rPr>
          </w:pPr>
          <w:hyperlink w:anchor="_Toc213234784" w:history="1">
            <w:r w:rsidRPr="0067298A">
              <w:rPr>
                <w:rStyle w:val="Hyperlink"/>
                <w:rFonts w:cs="Arial"/>
                <w:noProof/>
                <w:lang w:val="es-ES_tradnl"/>
              </w:rPr>
              <w:t>DEFINICIONES Y TERMINOLOGÍA</w:t>
            </w:r>
            <w:r>
              <w:rPr>
                <w:noProof/>
                <w:webHidden/>
              </w:rPr>
              <w:tab/>
            </w:r>
            <w:r>
              <w:rPr>
                <w:noProof/>
                <w:webHidden/>
              </w:rPr>
              <w:fldChar w:fldCharType="begin"/>
            </w:r>
            <w:r>
              <w:rPr>
                <w:noProof/>
                <w:webHidden/>
              </w:rPr>
              <w:instrText xml:space="preserve"> PAGEREF _Toc213234784 \h </w:instrText>
            </w:r>
            <w:r>
              <w:rPr>
                <w:noProof/>
                <w:webHidden/>
              </w:rPr>
            </w:r>
            <w:r>
              <w:rPr>
                <w:noProof/>
                <w:webHidden/>
              </w:rPr>
              <w:fldChar w:fldCharType="separate"/>
            </w:r>
            <w:r w:rsidR="00A36122">
              <w:rPr>
                <w:noProof/>
                <w:webHidden/>
              </w:rPr>
              <w:t>3</w:t>
            </w:r>
            <w:r>
              <w:rPr>
                <w:noProof/>
                <w:webHidden/>
              </w:rPr>
              <w:fldChar w:fldCharType="end"/>
            </w:r>
          </w:hyperlink>
        </w:p>
        <w:p w14:paraId="35DF1D3F" w14:textId="40413907" w:rsidR="004F7A48" w:rsidRDefault="004F7A48">
          <w:pPr>
            <w:pStyle w:val="TOC2"/>
            <w:rPr>
              <w:rFonts w:asciiTheme="minorHAnsi" w:eastAsiaTheme="minorEastAsia" w:hAnsiTheme="minorHAnsi" w:cstheme="minorBidi"/>
              <w:noProof/>
              <w:kern w:val="2"/>
              <w:sz w:val="24"/>
              <w:szCs w:val="24"/>
              <w14:ligatures w14:val="standardContextual"/>
            </w:rPr>
          </w:pPr>
          <w:hyperlink w:anchor="_Toc213234785" w:history="1">
            <w:r w:rsidRPr="0067298A">
              <w:rPr>
                <w:rStyle w:val="Hyperlink"/>
                <w:noProof/>
                <w:lang w:val="es-ES_tradnl"/>
              </w:rPr>
              <w:t>NotaCIONES</w:t>
            </w:r>
            <w:r>
              <w:rPr>
                <w:noProof/>
                <w:webHidden/>
              </w:rPr>
              <w:tab/>
            </w:r>
            <w:r>
              <w:rPr>
                <w:noProof/>
                <w:webHidden/>
              </w:rPr>
              <w:fldChar w:fldCharType="begin"/>
            </w:r>
            <w:r>
              <w:rPr>
                <w:noProof/>
                <w:webHidden/>
              </w:rPr>
              <w:instrText xml:space="preserve"> PAGEREF _Toc213234785 \h </w:instrText>
            </w:r>
            <w:r>
              <w:rPr>
                <w:noProof/>
                <w:webHidden/>
              </w:rPr>
            </w:r>
            <w:r>
              <w:rPr>
                <w:noProof/>
                <w:webHidden/>
              </w:rPr>
              <w:fldChar w:fldCharType="separate"/>
            </w:r>
            <w:r w:rsidR="00A36122">
              <w:rPr>
                <w:noProof/>
                <w:webHidden/>
              </w:rPr>
              <w:t>4</w:t>
            </w:r>
            <w:r>
              <w:rPr>
                <w:noProof/>
                <w:webHidden/>
              </w:rPr>
              <w:fldChar w:fldCharType="end"/>
            </w:r>
          </w:hyperlink>
        </w:p>
        <w:p w14:paraId="4B71D393" w14:textId="1F71A8EE"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786" w:history="1">
            <w:r w:rsidRPr="0067298A">
              <w:rPr>
                <w:rStyle w:val="Hyperlink"/>
                <w:rFonts w:eastAsia="Times New Roman" w:cs="Arial"/>
                <w:noProof/>
                <w:lang w:val="es-ES_tradnl"/>
              </w:rPr>
              <w:t>Notaciones generales</w:t>
            </w:r>
            <w:r>
              <w:rPr>
                <w:noProof/>
                <w:webHidden/>
              </w:rPr>
              <w:tab/>
            </w:r>
            <w:r>
              <w:rPr>
                <w:noProof/>
                <w:webHidden/>
              </w:rPr>
              <w:fldChar w:fldCharType="begin"/>
            </w:r>
            <w:r>
              <w:rPr>
                <w:noProof/>
                <w:webHidden/>
              </w:rPr>
              <w:instrText xml:space="preserve"> PAGEREF _Toc213234786 \h </w:instrText>
            </w:r>
            <w:r>
              <w:rPr>
                <w:noProof/>
                <w:webHidden/>
              </w:rPr>
            </w:r>
            <w:r>
              <w:rPr>
                <w:noProof/>
                <w:webHidden/>
              </w:rPr>
              <w:fldChar w:fldCharType="separate"/>
            </w:r>
            <w:r w:rsidR="00A36122">
              <w:rPr>
                <w:noProof/>
                <w:webHidden/>
              </w:rPr>
              <w:t>4</w:t>
            </w:r>
            <w:r>
              <w:rPr>
                <w:noProof/>
                <w:webHidden/>
              </w:rPr>
              <w:fldChar w:fldCharType="end"/>
            </w:r>
          </w:hyperlink>
        </w:p>
        <w:p w14:paraId="68CE9880" w14:textId="1F11291B"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787" w:history="1">
            <w:r w:rsidRPr="0067298A">
              <w:rPr>
                <w:rStyle w:val="Hyperlink"/>
                <w:rFonts w:eastAsia="Times New Roman" w:cs="Arial"/>
                <w:noProof/>
                <w:lang w:val="es-ES_tradnl"/>
              </w:rPr>
              <w:t>Identificadores de normas</w:t>
            </w:r>
            <w:r>
              <w:rPr>
                <w:noProof/>
                <w:webHidden/>
              </w:rPr>
              <w:tab/>
            </w:r>
            <w:r>
              <w:rPr>
                <w:noProof/>
                <w:webHidden/>
              </w:rPr>
              <w:fldChar w:fldCharType="begin"/>
            </w:r>
            <w:r>
              <w:rPr>
                <w:noProof/>
                <w:webHidden/>
              </w:rPr>
              <w:instrText xml:space="preserve"> PAGEREF _Toc213234787 \h </w:instrText>
            </w:r>
            <w:r>
              <w:rPr>
                <w:noProof/>
                <w:webHidden/>
              </w:rPr>
            </w:r>
            <w:r>
              <w:rPr>
                <w:noProof/>
                <w:webHidden/>
              </w:rPr>
              <w:fldChar w:fldCharType="separate"/>
            </w:r>
            <w:r w:rsidR="00A36122">
              <w:rPr>
                <w:noProof/>
                <w:webHidden/>
              </w:rPr>
              <w:t>5</w:t>
            </w:r>
            <w:r>
              <w:rPr>
                <w:noProof/>
                <w:webHidden/>
              </w:rPr>
              <w:fldChar w:fldCharType="end"/>
            </w:r>
          </w:hyperlink>
        </w:p>
        <w:p w14:paraId="58BD4821" w14:textId="1616D5BC" w:rsidR="004F7A48" w:rsidRDefault="004F7A48">
          <w:pPr>
            <w:pStyle w:val="TOC2"/>
            <w:rPr>
              <w:rFonts w:asciiTheme="minorHAnsi" w:eastAsiaTheme="minorEastAsia" w:hAnsiTheme="minorHAnsi" w:cstheme="minorBidi"/>
              <w:noProof/>
              <w:kern w:val="2"/>
              <w:sz w:val="24"/>
              <w:szCs w:val="24"/>
              <w14:ligatures w14:val="standardContextual"/>
            </w:rPr>
          </w:pPr>
          <w:hyperlink w:anchor="_Toc213234788" w:history="1">
            <w:r w:rsidRPr="0067298A">
              <w:rPr>
                <w:rStyle w:val="Hyperlink"/>
                <w:noProof/>
                <w:lang w:val="es-ES_tradnl"/>
              </w:rPr>
              <w:t>GRADO DE APLICACIÓN</w:t>
            </w:r>
            <w:r>
              <w:rPr>
                <w:noProof/>
                <w:webHidden/>
              </w:rPr>
              <w:tab/>
            </w:r>
            <w:r>
              <w:rPr>
                <w:noProof/>
                <w:webHidden/>
              </w:rPr>
              <w:fldChar w:fldCharType="begin"/>
            </w:r>
            <w:r>
              <w:rPr>
                <w:noProof/>
                <w:webHidden/>
              </w:rPr>
              <w:instrText xml:space="preserve"> PAGEREF _Toc213234788 \h </w:instrText>
            </w:r>
            <w:r>
              <w:rPr>
                <w:noProof/>
                <w:webHidden/>
              </w:rPr>
            </w:r>
            <w:r>
              <w:rPr>
                <w:noProof/>
                <w:webHidden/>
              </w:rPr>
              <w:fldChar w:fldCharType="separate"/>
            </w:r>
            <w:r w:rsidR="00A36122">
              <w:rPr>
                <w:noProof/>
                <w:webHidden/>
              </w:rPr>
              <w:t>5</w:t>
            </w:r>
            <w:r>
              <w:rPr>
                <w:noProof/>
                <w:webHidden/>
              </w:rPr>
              <w:fldChar w:fldCharType="end"/>
            </w:r>
          </w:hyperlink>
        </w:p>
        <w:p w14:paraId="70850DD3" w14:textId="2873FBCB" w:rsidR="004F7A48" w:rsidRDefault="004F7A48">
          <w:pPr>
            <w:pStyle w:val="TOC2"/>
            <w:rPr>
              <w:rFonts w:asciiTheme="minorHAnsi" w:eastAsiaTheme="minorEastAsia" w:hAnsiTheme="minorHAnsi" w:cstheme="minorBidi"/>
              <w:noProof/>
              <w:kern w:val="2"/>
              <w:sz w:val="24"/>
              <w:szCs w:val="24"/>
              <w14:ligatures w14:val="standardContextual"/>
            </w:rPr>
          </w:pPr>
          <w:hyperlink w:anchor="_Toc213234789" w:history="1">
            <w:r w:rsidRPr="0067298A">
              <w:rPr>
                <w:rStyle w:val="Hyperlink"/>
                <w:noProof/>
                <w:lang w:val="es-ES_tradnl"/>
              </w:rPr>
              <w:t>PRINCIPIOS DE DISEÑO DE UNA API PARA SERVICIOS WEB</w:t>
            </w:r>
            <w:r>
              <w:rPr>
                <w:noProof/>
                <w:webHidden/>
              </w:rPr>
              <w:tab/>
            </w:r>
            <w:r>
              <w:rPr>
                <w:noProof/>
                <w:webHidden/>
              </w:rPr>
              <w:fldChar w:fldCharType="begin"/>
            </w:r>
            <w:r>
              <w:rPr>
                <w:noProof/>
                <w:webHidden/>
              </w:rPr>
              <w:instrText xml:space="preserve"> PAGEREF _Toc213234789 \h </w:instrText>
            </w:r>
            <w:r>
              <w:rPr>
                <w:noProof/>
                <w:webHidden/>
              </w:rPr>
            </w:r>
            <w:r>
              <w:rPr>
                <w:noProof/>
                <w:webHidden/>
              </w:rPr>
              <w:fldChar w:fldCharType="separate"/>
            </w:r>
            <w:r w:rsidR="00A36122">
              <w:rPr>
                <w:noProof/>
                <w:webHidden/>
              </w:rPr>
              <w:t>6</w:t>
            </w:r>
            <w:r>
              <w:rPr>
                <w:noProof/>
                <w:webHidden/>
              </w:rPr>
              <w:fldChar w:fldCharType="end"/>
            </w:r>
          </w:hyperlink>
        </w:p>
        <w:p w14:paraId="3B7050D0" w14:textId="0B81924F" w:rsidR="004F7A48" w:rsidRDefault="004F7A48">
          <w:pPr>
            <w:pStyle w:val="TOC2"/>
            <w:rPr>
              <w:rFonts w:asciiTheme="minorHAnsi" w:eastAsiaTheme="minorEastAsia" w:hAnsiTheme="minorHAnsi" w:cstheme="minorBidi"/>
              <w:noProof/>
              <w:kern w:val="2"/>
              <w:sz w:val="24"/>
              <w:szCs w:val="24"/>
              <w14:ligatures w14:val="standardContextual"/>
            </w:rPr>
          </w:pPr>
          <w:hyperlink w:anchor="_Toc213234790" w:history="1">
            <w:r w:rsidRPr="0067298A">
              <w:rPr>
                <w:rStyle w:val="Hyperlink"/>
                <w:noProof/>
                <w:lang w:val="es-ES_tradnl"/>
              </w:rPr>
              <w:t>API web RESTFUL</w:t>
            </w:r>
            <w:r>
              <w:rPr>
                <w:noProof/>
                <w:webHidden/>
              </w:rPr>
              <w:tab/>
            </w:r>
            <w:r>
              <w:rPr>
                <w:noProof/>
                <w:webHidden/>
              </w:rPr>
              <w:fldChar w:fldCharType="begin"/>
            </w:r>
            <w:r>
              <w:rPr>
                <w:noProof/>
                <w:webHidden/>
              </w:rPr>
              <w:instrText xml:space="preserve"> PAGEREF _Toc213234790 \h </w:instrText>
            </w:r>
            <w:r>
              <w:rPr>
                <w:noProof/>
                <w:webHidden/>
              </w:rPr>
            </w:r>
            <w:r>
              <w:rPr>
                <w:noProof/>
                <w:webHidden/>
              </w:rPr>
              <w:fldChar w:fldCharType="separate"/>
            </w:r>
            <w:r w:rsidR="00A36122">
              <w:rPr>
                <w:noProof/>
                <w:webHidden/>
              </w:rPr>
              <w:t>7</w:t>
            </w:r>
            <w:r>
              <w:rPr>
                <w:noProof/>
                <w:webHidden/>
              </w:rPr>
              <w:fldChar w:fldCharType="end"/>
            </w:r>
          </w:hyperlink>
        </w:p>
        <w:p w14:paraId="5ED90A76" w14:textId="38FEFD00"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791" w:history="1">
            <w:r w:rsidRPr="0067298A">
              <w:rPr>
                <w:rStyle w:val="Hyperlink"/>
                <w:noProof/>
                <w:lang w:val="es-ES_tradnl"/>
              </w:rPr>
              <w:t>Componentes de los URI</w:t>
            </w:r>
            <w:r>
              <w:rPr>
                <w:noProof/>
                <w:webHidden/>
              </w:rPr>
              <w:tab/>
            </w:r>
            <w:r>
              <w:rPr>
                <w:noProof/>
                <w:webHidden/>
              </w:rPr>
              <w:fldChar w:fldCharType="begin"/>
            </w:r>
            <w:r>
              <w:rPr>
                <w:noProof/>
                <w:webHidden/>
              </w:rPr>
              <w:instrText xml:space="preserve"> PAGEREF _Toc213234791 \h </w:instrText>
            </w:r>
            <w:r>
              <w:rPr>
                <w:noProof/>
                <w:webHidden/>
              </w:rPr>
            </w:r>
            <w:r>
              <w:rPr>
                <w:noProof/>
                <w:webHidden/>
              </w:rPr>
              <w:fldChar w:fldCharType="separate"/>
            </w:r>
            <w:r w:rsidR="00A36122">
              <w:rPr>
                <w:noProof/>
                <w:webHidden/>
              </w:rPr>
              <w:t>7</w:t>
            </w:r>
            <w:r>
              <w:rPr>
                <w:noProof/>
                <w:webHidden/>
              </w:rPr>
              <w:fldChar w:fldCharType="end"/>
            </w:r>
          </w:hyperlink>
        </w:p>
        <w:p w14:paraId="477334F9" w14:textId="1A480C93"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792" w:history="1">
            <w:r w:rsidRPr="0067298A">
              <w:rPr>
                <w:rStyle w:val="Hyperlink"/>
                <w:noProof/>
                <w:lang w:val="es-ES_tradnl"/>
              </w:rPr>
              <w:t>Códigos de estado</w:t>
            </w:r>
            <w:r>
              <w:rPr>
                <w:noProof/>
                <w:webHidden/>
              </w:rPr>
              <w:tab/>
            </w:r>
            <w:r>
              <w:rPr>
                <w:noProof/>
                <w:webHidden/>
              </w:rPr>
              <w:fldChar w:fldCharType="begin"/>
            </w:r>
            <w:r>
              <w:rPr>
                <w:noProof/>
                <w:webHidden/>
              </w:rPr>
              <w:instrText xml:space="preserve"> PAGEREF _Toc213234792 \h </w:instrText>
            </w:r>
            <w:r>
              <w:rPr>
                <w:noProof/>
                <w:webHidden/>
              </w:rPr>
            </w:r>
            <w:r>
              <w:rPr>
                <w:noProof/>
                <w:webHidden/>
              </w:rPr>
              <w:fldChar w:fldCharType="separate"/>
            </w:r>
            <w:r w:rsidR="00A36122">
              <w:rPr>
                <w:noProof/>
                <w:webHidden/>
              </w:rPr>
              <w:t>9</w:t>
            </w:r>
            <w:r>
              <w:rPr>
                <w:noProof/>
                <w:webHidden/>
              </w:rPr>
              <w:fldChar w:fldCharType="end"/>
            </w:r>
          </w:hyperlink>
        </w:p>
        <w:p w14:paraId="29C401B6" w14:textId="6784B402"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793" w:history="1">
            <w:r w:rsidRPr="0067298A">
              <w:rPr>
                <w:rStyle w:val="Hyperlink"/>
                <w:noProof/>
                <w:lang w:val="es-ES_tradnl"/>
              </w:rPr>
              <w:t>Principio de selección cuidadosa</w:t>
            </w:r>
            <w:r>
              <w:rPr>
                <w:noProof/>
                <w:webHidden/>
              </w:rPr>
              <w:tab/>
            </w:r>
            <w:r>
              <w:rPr>
                <w:noProof/>
                <w:webHidden/>
              </w:rPr>
              <w:fldChar w:fldCharType="begin"/>
            </w:r>
            <w:r>
              <w:rPr>
                <w:noProof/>
                <w:webHidden/>
              </w:rPr>
              <w:instrText xml:space="preserve"> PAGEREF _Toc213234793 \h </w:instrText>
            </w:r>
            <w:r>
              <w:rPr>
                <w:noProof/>
                <w:webHidden/>
              </w:rPr>
            </w:r>
            <w:r>
              <w:rPr>
                <w:noProof/>
                <w:webHidden/>
              </w:rPr>
              <w:fldChar w:fldCharType="separate"/>
            </w:r>
            <w:r w:rsidR="00A36122">
              <w:rPr>
                <w:noProof/>
                <w:webHidden/>
              </w:rPr>
              <w:t>9</w:t>
            </w:r>
            <w:r>
              <w:rPr>
                <w:noProof/>
                <w:webHidden/>
              </w:rPr>
              <w:fldChar w:fldCharType="end"/>
            </w:r>
          </w:hyperlink>
        </w:p>
        <w:p w14:paraId="5F826102" w14:textId="73AA7468"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794" w:history="1">
            <w:r w:rsidRPr="0067298A">
              <w:rPr>
                <w:rStyle w:val="Hyperlink"/>
                <w:noProof/>
                <w:lang w:val="es-ES_tradnl"/>
              </w:rPr>
              <w:t>Modelo de recursos</w:t>
            </w:r>
            <w:r>
              <w:rPr>
                <w:noProof/>
                <w:webHidden/>
              </w:rPr>
              <w:tab/>
            </w:r>
            <w:r>
              <w:rPr>
                <w:noProof/>
                <w:webHidden/>
              </w:rPr>
              <w:fldChar w:fldCharType="begin"/>
            </w:r>
            <w:r>
              <w:rPr>
                <w:noProof/>
                <w:webHidden/>
              </w:rPr>
              <w:instrText xml:space="preserve"> PAGEREF _Toc213234794 \h </w:instrText>
            </w:r>
            <w:r>
              <w:rPr>
                <w:noProof/>
                <w:webHidden/>
              </w:rPr>
            </w:r>
            <w:r>
              <w:rPr>
                <w:noProof/>
                <w:webHidden/>
              </w:rPr>
              <w:fldChar w:fldCharType="separate"/>
            </w:r>
            <w:r w:rsidR="00A36122">
              <w:rPr>
                <w:noProof/>
                <w:webHidden/>
              </w:rPr>
              <w:t>9</w:t>
            </w:r>
            <w:r>
              <w:rPr>
                <w:noProof/>
                <w:webHidden/>
              </w:rPr>
              <w:fldChar w:fldCharType="end"/>
            </w:r>
          </w:hyperlink>
        </w:p>
        <w:p w14:paraId="27D064EB" w14:textId="66629358"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795" w:history="1">
            <w:r w:rsidRPr="0067298A">
              <w:rPr>
                <w:rStyle w:val="Hyperlink"/>
                <w:noProof/>
                <w:lang w:val="es-ES_tradnl"/>
              </w:rPr>
              <w:t>Compatibilidad con múltiples formatos</w:t>
            </w:r>
            <w:r>
              <w:rPr>
                <w:noProof/>
                <w:webHidden/>
              </w:rPr>
              <w:tab/>
            </w:r>
            <w:r>
              <w:rPr>
                <w:noProof/>
                <w:webHidden/>
              </w:rPr>
              <w:fldChar w:fldCharType="begin"/>
            </w:r>
            <w:r>
              <w:rPr>
                <w:noProof/>
                <w:webHidden/>
              </w:rPr>
              <w:instrText xml:space="preserve"> PAGEREF _Toc213234795 \h </w:instrText>
            </w:r>
            <w:r>
              <w:rPr>
                <w:noProof/>
                <w:webHidden/>
              </w:rPr>
            </w:r>
            <w:r>
              <w:rPr>
                <w:noProof/>
                <w:webHidden/>
              </w:rPr>
              <w:fldChar w:fldCharType="separate"/>
            </w:r>
            <w:r w:rsidR="00A36122">
              <w:rPr>
                <w:noProof/>
                <w:webHidden/>
              </w:rPr>
              <w:t>11</w:t>
            </w:r>
            <w:r>
              <w:rPr>
                <w:noProof/>
                <w:webHidden/>
              </w:rPr>
              <w:fldChar w:fldCharType="end"/>
            </w:r>
          </w:hyperlink>
        </w:p>
        <w:p w14:paraId="00BC4106" w14:textId="2BDD1917"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796" w:history="1">
            <w:r w:rsidRPr="0067298A">
              <w:rPr>
                <w:rStyle w:val="Hyperlink"/>
                <w:noProof/>
                <w:lang w:val="es-ES_tradnl"/>
              </w:rPr>
              <w:t>Métodos HTTP</w:t>
            </w:r>
            <w:r>
              <w:rPr>
                <w:noProof/>
                <w:webHidden/>
              </w:rPr>
              <w:tab/>
            </w:r>
            <w:r>
              <w:rPr>
                <w:noProof/>
                <w:webHidden/>
              </w:rPr>
              <w:fldChar w:fldCharType="begin"/>
            </w:r>
            <w:r>
              <w:rPr>
                <w:noProof/>
                <w:webHidden/>
              </w:rPr>
              <w:instrText xml:space="preserve"> PAGEREF _Toc213234796 \h </w:instrText>
            </w:r>
            <w:r>
              <w:rPr>
                <w:noProof/>
                <w:webHidden/>
              </w:rPr>
            </w:r>
            <w:r>
              <w:rPr>
                <w:noProof/>
                <w:webHidden/>
              </w:rPr>
              <w:fldChar w:fldCharType="separate"/>
            </w:r>
            <w:r w:rsidR="00A36122">
              <w:rPr>
                <w:noProof/>
                <w:webHidden/>
              </w:rPr>
              <w:t>12</w:t>
            </w:r>
            <w:r>
              <w:rPr>
                <w:noProof/>
                <w:webHidden/>
              </w:rPr>
              <w:fldChar w:fldCharType="end"/>
            </w:r>
          </w:hyperlink>
        </w:p>
        <w:p w14:paraId="511738C1" w14:textId="2E1C0F6D"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797" w:history="1">
            <w:r w:rsidRPr="0067298A">
              <w:rPr>
                <w:rStyle w:val="Hyperlink"/>
                <w:noProof/>
                <w:lang w:val="es-ES_tradnl"/>
              </w:rPr>
              <w:t>Patrones de consulta de datos</w:t>
            </w:r>
            <w:r>
              <w:rPr>
                <w:noProof/>
                <w:webHidden/>
              </w:rPr>
              <w:tab/>
            </w:r>
            <w:r>
              <w:rPr>
                <w:noProof/>
                <w:webHidden/>
              </w:rPr>
              <w:fldChar w:fldCharType="begin"/>
            </w:r>
            <w:r>
              <w:rPr>
                <w:noProof/>
                <w:webHidden/>
              </w:rPr>
              <w:instrText xml:space="preserve"> PAGEREF _Toc213234797 \h </w:instrText>
            </w:r>
            <w:r>
              <w:rPr>
                <w:noProof/>
                <w:webHidden/>
              </w:rPr>
            </w:r>
            <w:r>
              <w:rPr>
                <w:noProof/>
                <w:webHidden/>
              </w:rPr>
              <w:fldChar w:fldCharType="separate"/>
            </w:r>
            <w:r w:rsidR="00A36122">
              <w:rPr>
                <w:noProof/>
                <w:webHidden/>
              </w:rPr>
              <w:t>17</w:t>
            </w:r>
            <w:r>
              <w:rPr>
                <w:noProof/>
                <w:webHidden/>
              </w:rPr>
              <w:fldChar w:fldCharType="end"/>
            </w:r>
          </w:hyperlink>
        </w:p>
        <w:p w14:paraId="02E91916" w14:textId="60D5ED85"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798" w:history="1">
            <w:r w:rsidRPr="0067298A">
              <w:rPr>
                <w:rStyle w:val="Hyperlink"/>
                <w:noProof/>
                <w:lang w:val="es-ES_tradnl"/>
              </w:rPr>
              <w:t>Control de errores</w:t>
            </w:r>
            <w:r>
              <w:rPr>
                <w:noProof/>
                <w:webHidden/>
              </w:rPr>
              <w:tab/>
            </w:r>
            <w:r>
              <w:rPr>
                <w:noProof/>
                <w:webHidden/>
              </w:rPr>
              <w:fldChar w:fldCharType="begin"/>
            </w:r>
            <w:r>
              <w:rPr>
                <w:noProof/>
                <w:webHidden/>
              </w:rPr>
              <w:instrText xml:space="preserve"> PAGEREF _Toc213234798 \h </w:instrText>
            </w:r>
            <w:r>
              <w:rPr>
                <w:noProof/>
                <w:webHidden/>
              </w:rPr>
            </w:r>
            <w:r>
              <w:rPr>
                <w:noProof/>
                <w:webHidden/>
              </w:rPr>
              <w:fldChar w:fldCharType="separate"/>
            </w:r>
            <w:r w:rsidR="00A36122">
              <w:rPr>
                <w:noProof/>
                <w:webHidden/>
              </w:rPr>
              <w:t>24</w:t>
            </w:r>
            <w:r>
              <w:rPr>
                <w:noProof/>
                <w:webHidden/>
              </w:rPr>
              <w:fldChar w:fldCharType="end"/>
            </w:r>
          </w:hyperlink>
        </w:p>
        <w:p w14:paraId="43741F2F" w14:textId="214D6E2B"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799" w:history="1">
            <w:r w:rsidRPr="0067298A">
              <w:rPr>
                <w:rStyle w:val="Hyperlink"/>
                <w:noProof/>
                <w:lang w:val="es-ES_tradnl"/>
              </w:rPr>
              <w:t>Contrato de servicio</w:t>
            </w:r>
            <w:r>
              <w:rPr>
                <w:noProof/>
                <w:webHidden/>
              </w:rPr>
              <w:tab/>
            </w:r>
            <w:r>
              <w:rPr>
                <w:noProof/>
                <w:webHidden/>
              </w:rPr>
              <w:fldChar w:fldCharType="begin"/>
            </w:r>
            <w:r>
              <w:rPr>
                <w:noProof/>
                <w:webHidden/>
              </w:rPr>
              <w:instrText xml:space="preserve"> PAGEREF _Toc213234799 \h </w:instrText>
            </w:r>
            <w:r>
              <w:rPr>
                <w:noProof/>
                <w:webHidden/>
              </w:rPr>
            </w:r>
            <w:r>
              <w:rPr>
                <w:noProof/>
                <w:webHidden/>
              </w:rPr>
              <w:fldChar w:fldCharType="separate"/>
            </w:r>
            <w:r w:rsidR="00A36122">
              <w:rPr>
                <w:noProof/>
                <w:webHidden/>
              </w:rPr>
              <w:t>25</w:t>
            </w:r>
            <w:r>
              <w:rPr>
                <w:noProof/>
                <w:webHidden/>
              </w:rPr>
              <w:fldChar w:fldCharType="end"/>
            </w:r>
          </w:hyperlink>
        </w:p>
        <w:p w14:paraId="58DD1EC6" w14:textId="2BB5120C"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00" w:history="1">
            <w:r w:rsidRPr="0067298A">
              <w:rPr>
                <w:rStyle w:val="Hyperlink"/>
                <w:noProof/>
                <w:lang w:val="es-ES_tradnl"/>
              </w:rPr>
              <w:t>Tiempo de espera</w:t>
            </w:r>
            <w:r>
              <w:rPr>
                <w:noProof/>
                <w:webHidden/>
              </w:rPr>
              <w:tab/>
            </w:r>
            <w:r>
              <w:rPr>
                <w:noProof/>
                <w:webHidden/>
              </w:rPr>
              <w:fldChar w:fldCharType="begin"/>
            </w:r>
            <w:r>
              <w:rPr>
                <w:noProof/>
                <w:webHidden/>
              </w:rPr>
              <w:instrText xml:space="preserve"> PAGEREF _Toc213234800 \h </w:instrText>
            </w:r>
            <w:r>
              <w:rPr>
                <w:noProof/>
                <w:webHidden/>
              </w:rPr>
            </w:r>
            <w:r>
              <w:rPr>
                <w:noProof/>
                <w:webHidden/>
              </w:rPr>
              <w:fldChar w:fldCharType="separate"/>
            </w:r>
            <w:r w:rsidR="00A36122">
              <w:rPr>
                <w:noProof/>
                <w:webHidden/>
              </w:rPr>
              <w:t>26</w:t>
            </w:r>
            <w:r>
              <w:rPr>
                <w:noProof/>
                <w:webHidden/>
              </w:rPr>
              <w:fldChar w:fldCharType="end"/>
            </w:r>
          </w:hyperlink>
        </w:p>
        <w:p w14:paraId="35F27476" w14:textId="07358096"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01" w:history="1">
            <w:r w:rsidRPr="0067298A">
              <w:rPr>
                <w:rStyle w:val="Hyperlink"/>
                <w:noProof/>
                <w:lang w:val="es-ES_tradnl"/>
              </w:rPr>
              <w:t>Control del estado</w:t>
            </w:r>
            <w:r>
              <w:rPr>
                <w:noProof/>
                <w:webHidden/>
              </w:rPr>
              <w:tab/>
            </w:r>
            <w:r>
              <w:rPr>
                <w:noProof/>
                <w:webHidden/>
              </w:rPr>
              <w:fldChar w:fldCharType="begin"/>
            </w:r>
            <w:r>
              <w:rPr>
                <w:noProof/>
                <w:webHidden/>
              </w:rPr>
              <w:instrText xml:space="preserve"> PAGEREF _Toc213234801 \h </w:instrText>
            </w:r>
            <w:r>
              <w:rPr>
                <w:noProof/>
                <w:webHidden/>
              </w:rPr>
            </w:r>
            <w:r>
              <w:rPr>
                <w:noProof/>
                <w:webHidden/>
              </w:rPr>
              <w:fldChar w:fldCharType="separate"/>
            </w:r>
            <w:r w:rsidR="00A36122">
              <w:rPr>
                <w:noProof/>
                <w:webHidden/>
              </w:rPr>
              <w:t>26</w:t>
            </w:r>
            <w:r>
              <w:rPr>
                <w:noProof/>
                <w:webHidden/>
              </w:rPr>
              <w:fldChar w:fldCharType="end"/>
            </w:r>
          </w:hyperlink>
        </w:p>
        <w:p w14:paraId="316AA73D" w14:textId="57991B3B"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02" w:history="1">
            <w:r w:rsidRPr="0067298A">
              <w:rPr>
                <w:rStyle w:val="Hyperlink"/>
                <w:noProof/>
                <w:lang w:val="es-ES_tradnl"/>
              </w:rPr>
              <w:t>Gestión de preferencias</w:t>
            </w:r>
            <w:r>
              <w:rPr>
                <w:noProof/>
                <w:webHidden/>
              </w:rPr>
              <w:tab/>
            </w:r>
            <w:r>
              <w:rPr>
                <w:noProof/>
                <w:webHidden/>
              </w:rPr>
              <w:fldChar w:fldCharType="begin"/>
            </w:r>
            <w:r>
              <w:rPr>
                <w:noProof/>
                <w:webHidden/>
              </w:rPr>
              <w:instrText xml:space="preserve"> PAGEREF _Toc213234802 \h </w:instrText>
            </w:r>
            <w:r>
              <w:rPr>
                <w:noProof/>
                <w:webHidden/>
              </w:rPr>
            </w:r>
            <w:r>
              <w:rPr>
                <w:noProof/>
                <w:webHidden/>
              </w:rPr>
              <w:fldChar w:fldCharType="separate"/>
            </w:r>
            <w:r w:rsidR="00A36122">
              <w:rPr>
                <w:noProof/>
                <w:webHidden/>
              </w:rPr>
              <w:t>28</w:t>
            </w:r>
            <w:r>
              <w:rPr>
                <w:noProof/>
                <w:webHidden/>
              </w:rPr>
              <w:fldChar w:fldCharType="end"/>
            </w:r>
          </w:hyperlink>
        </w:p>
        <w:p w14:paraId="639E96DD" w14:textId="2174B74F"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03" w:history="1">
            <w:r w:rsidRPr="0067298A">
              <w:rPr>
                <w:rStyle w:val="Hyperlink"/>
                <w:noProof/>
                <w:lang w:val="es-ES_tradnl"/>
              </w:rPr>
              <w:t>Traducción</w:t>
            </w:r>
            <w:r>
              <w:rPr>
                <w:noProof/>
                <w:webHidden/>
              </w:rPr>
              <w:tab/>
            </w:r>
            <w:r>
              <w:rPr>
                <w:noProof/>
                <w:webHidden/>
              </w:rPr>
              <w:fldChar w:fldCharType="begin"/>
            </w:r>
            <w:r>
              <w:rPr>
                <w:noProof/>
                <w:webHidden/>
              </w:rPr>
              <w:instrText xml:space="preserve"> PAGEREF _Toc213234803 \h </w:instrText>
            </w:r>
            <w:r>
              <w:rPr>
                <w:noProof/>
                <w:webHidden/>
              </w:rPr>
            </w:r>
            <w:r>
              <w:rPr>
                <w:noProof/>
                <w:webHidden/>
              </w:rPr>
              <w:fldChar w:fldCharType="separate"/>
            </w:r>
            <w:r w:rsidR="00A36122">
              <w:rPr>
                <w:noProof/>
                <w:webHidden/>
              </w:rPr>
              <w:t>28</w:t>
            </w:r>
            <w:r>
              <w:rPr>
                <w:noProof/>
                <w:webHidden/>
              </w:rPr>
              <w:fldChar w:fldCharType="end"/>
            </w:r>
          </w:hyperlink>
        </w:p>
        <w:p w14:paraId="560E95F8" w14:textId="11801248"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04" w:history="1">
            <w:r w:rsidRPr="0067298A">
              <w:rPr>
                <w:rStyle w:val="Hyperlink"/>
                <w:noProof/>
                <w:lang w:val="es-ES_tradnl"/>
              </w:rPr>
              <w:t>Operaciones de larga duración</w:t>
            </w:r>
            <w:r>
              <w:rPr>
                <w:noProof/>
                <w:webHidden/>
              </w:rPr>
              <w:tab/>
            </w:r>
            <w:r>
              <w:rPr>
                <w:noProof/>
                <w:webHidden/>
              </w:rPr>
              <w:fldChar w:fldCharType="begin"/>
            </w:r>
            <w:r>
              <w:rPr>
                <w:noProof/>
                <w:webHidden/>
              </w:rPr>
              <w:instrText xml:space="preserve"> PAGEREF _Toc213234804 \h </w:instrText>
            </w:r>
            <w:r>
              <w:rPr>
                <w:noProof/>
                <w:webHidden/>
              </w:rPr>
            </w:r>
            <w:r>
              <w:rPr>
                <w:noProof/>
                <w:webHidden/>
              </w:rPr>
              <w:fldChar w:fldCharType="separate"/>
            </w:r>
            <w:r w:rsidR="00A36122">
              <w:rPr>
                <w:noProof/>
                <w:webHidden/>
              </w:rPr>
              <w:t>29</w:t>
            </w:r>
            <w:r>
              <w:rPr>
                <w:noProof/>
                <w:webHidden/>
              </w:rPr>
              <w:fldChar w:fldCharType="end"/>
            </w:r>
          </w:hyperlink>
        </w:p>
        <w:p w14:paraId="089C2456" w14:textId="26983499"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05" w:history="1">
            <w:r w:rsidRPr="0067298A">
              <w:rPr>
                <w:rStyle w:val="Hyperlink"/>
                <w:noProof/>
                <w:lang w:val="es-ES_tradnl"/>
              </w:rPr>
              <w:t>Modelo de seguridad</w:t>
            </w:r>
            <w:r>
              <w:rPr>
                <w:noProof/>
                <w:webHidden/>
              </w:rPr>
              <w:tab/>
            </w:r>
            <w:r>
              <w:rPr>
                <w:noProof/>
                <w:webHidden/>
              </w:rPr>
              <w:fldChar w:fldCharType="begin"/>
            </w:r>
            <w:r>
              <w:rPr>
                <w:noProof/>
                <w:webHidden/>
              </w:rPr>
              <w:instrText xml:space="preserve"> PAGEREF _Toc213234805 \h </w:instrText>
            </w:r>
            <w:r>
              <w:rPr>
                <w:noProof/>
                <w:webHidden/>
              </w:rPr>
            </w:r>
            <w:r>
              <w:rPr>
                <w:noProof/>
                <w:webHidden/>
              </w:rPr>
              <w:fldChar w:fldCharType="separate"/>
            </w:r>
            <w:r w:rsidR="00A36122">
              <w:rPr>
                <w:noProof/>
                <w:webHidden/>
              </w:rPr>
              <w:t>29</w:t>
            </w:r>
            <w:r>
              <w:rPr>
                <w:noProof/>
                <w:webHidden/>
              </w:rPr>
              <w:fldChar w:fldCharType="end"/>
            </w:r>
          </w:hyperlink>
        </w:p>
        <w:p w14:paraId="692AB787" w14:textId="39C856BE"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06" w:history="1">
            <w:r w:rsidRPr="0067298A">
              <w:rPr>
                <w:rStyle w:val="Hyperlink"/>
                <w:noProof/>
                <w:lang w:val="es-ES_tradnl"/>
              </w:rPr>
              <w:t>Modelo de madurez de la API</w:t>
            </w:r>
            <w:r>
              <w:rPr>
                <w:noProof/>
                <w:webHidden/>
              </w:rPr>
              <w:tab/>
            </w:r>
            <w:r>
              <w:rPr>
                <w:noProof/>
                <w:webHidden/>
              </w:rPr>
              <w:fldChar w:fldCharType="begin"/>
            </w:r>
            <w:r>
              <w:rPr>
                <w:noProof/>
                <w:webHidden/>
              </w:rPr>
              <w:instrText xml:space="preserve"> PAGEREF _Toc213234806 \h </w:instrText>
            </w:r>
            <w:r>
              <w:rPr>
                <w:noProof/>
                <w:webHidden/>
              </w:rPr>
            </w:r>
            <w:r>
              <w:rPr>
                <w:noProof/>
                <w:webHidden/>
              </w:rPr>
              <w:fldChar w:fldCharType="separate"/>
            </w:r>
            <w:r w:rsidR="00A36122">
              <w:rPr>
                <w:noProof/>
                <w:webHidden/>
              </w:rPr>
              <w:t>34</w:t>
            </w:r>
            <w:r>
              <w:rPr>
                <w:noProof/>
                <w:webHidden/>
              </w:rPr>
              <w:fldChar w:fldCharType="end"/>
            </w:r>
          </w:hyperlink>
        </w:p>
        <w:p w14:paraId="26CFB067" w14:textId="087A1EBE" w:rsidR="004F7A48" w:rsidRDefault="004F7A48">
          <w:pPr>
            <w:pStyle w:val="TOC2"/>
            <w:rPr>
              <w:rFonts w:asciiTheme="minorHAnsi" w:eastAsiaTheme="minorEastAsia" w:hAnsiTheme="minorHAnsi" w:cstheme="minorBidi"/>
              <w:noProof/>
              <w:kern w:val="2"/>
              <w:sz w:val="24"/>
              <w:szCs w:val="24"/>
              <w14:ligatures w14:val="standardContextual"/>
            </w:rPr>
          </w:pPr>
          <w:hyperlink w:anchor="_Toc213234807" w:history="1">
            <w:r w:rsidRPr="0067298A">
              <w:rPr>
                <w:rStyle w:val="Hyperlink"/>
                <w:noProof/>
                <w:lang w:val="es-ES_tradnl"/>
              </w:rPr>
              <w:t>API WEB SOAP</w:t>
            </w:r>
            <w:r>
              <w:rPr>
                <w:noProof/>
                <w:webHidden/>
              </w:rPr>
              <w:tab/>
            </w:r>
            <w:r>
              <w:rPr>
                <w:noProof/>
                <w:webHidden/>
              </w:rPr>
              <w:fldChar w:fldCharType="begin"/>
            </w:r>
            <w:r>
              <w:rPr>
                <w:noProof/>
                <w:webHidden/>
              </w:rPr>
              <w:instrText xml:space="preserve"> PAGEREF _Toc213234807 \h </w:instrText>
            </w:r>
            <w:r>
              <w:rPr>
                <w:noProof/>
                <w:webHidden/>
              </w:rPr>
            </w:r>
            <w:r>
              <w:rPr>
                <w:noProof/>
                <w:webHidden/>
              </w:rPr>
              <w:fldChar w:fldCharType="separate"/>
            </w:r>
            <w:r w:rsidR="00A36122">
              <w:rPr>
                <w:noProof/>
                <w:webHidden/>
              </w:rPr>
              <w:t>35</w:t>
            </w:r>
            <w:r>
              <w:rPr>
                <w:noProof/>
                <w:webHidden/>
              </w:rPr>
              <w:fldChar w:fldCharType="end"/>
            </w:r>
          </w:hyperlink>
        </w:p>
        <w:p w14:paraId="08AF2AA6" w14:textId="451527A8"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08" w:history="1">
            <w:r w:rsidRPr="0067298A">
              <w:rPr>
                <w:rStyle w:val="Hyperlink"/>
                <w:rFonts w:eastAsia="Times New Roman" w:cs="Arial"/>
                <w:noProof/>
                <w:lang w:val="es-ES_tradnl"/>
              </w:rPr>
              <w:t>Normas generales</w:t>
            </w:r>
            <w:r>
              <w:rPr>
                <w:noProof/>
                <w:webHidden/>
              </w:rPr>
              <w:tab/>
            </w:r>
            <w:r>
              <w:rPr>
                <w:noProof/>
                <w:webHidden/>
              </w:rPr>
              <w:fldChar w:fldCharType="begin"/>
            </w:r>
            <w:r>
              <w:rPr>
                <w:noProof/>
                <w:webHidden/>
              </w:rPr>
              <w:instrText xml:space="preserve"> PAGEREF _Toc213234808 \h </w:instrText>
            </w:r>
            <w:r>
              <w:rPr>
                <w:noProof/>
                <w:webHidden/>
              </w:rPr>
            </w:r>
            <w:r>
              <w:rPr>
                <w:noProof/>
                <w:webHidden/>
              </w:rPr>
              <w:fldChar w:fldCharType="separate"/>
            </w:r>
            <w:r w:rsidR="00A36122">
              <w:rPr>
                <w:noProof/>
                <w:webHidden/>
              </w:rPr>
              <w:t>35</w:t>
            </w:r>
            <w:r>
              <w:rPr>
                <w:noProof/>
                <w:webHidden/>
              </w:rPr>
              <w:fldChar w:fldCharType="end"/>
            </w:r>
          </w:hyperlink>
        </w:p>
        <w:p w14:paraId="4303E3DE" w14:textId="140C29DF"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09" w:history="1">
            <w:r w:rsidRPr="0067298A">
              <w:rPr>
                <w:rStyle w:val="Hyperlink"/>
                <w:noProof/>
                <w:lang w:val="es-ES_tradnl"/>
              </w:rPr>
              <w:t>Esquemas</w:t>
            </w:r>
            <w:r>
              <w:rPr>
                <w:noProof/>
                <w:webHidden/>
              </w:rPr>
              <w:tab/>
            </w:r>
            <w:r>
              <w:rPr>
                <w:noProof/>
                <w:webHidden/>
              </w:rPr>
              <w:fldChar w:fldCharType="begin"/>
            </w:r>
            <w:r>
              <w:rPr>
                <w:noProof/>
                <w:webHidden/>
              </w:rPr>
              <w:instrText xml:space="preserve"> PAGEREF _Toc213234809 \h </w:instrText>
            </w:r>
            <w:r>
              <w:rPr>
                <w:noProof/>
                <w:webHidden/>
              </w:rPr>
            </w:r>
            <w:r>
              <w:rPr>
                <w:noProof/>
                <w:webHidden/>
              </w:rPr>
              <w:fldChar w:fldCharType="separate"/>
            </w:r>
            <w:r w:rsidR="00A36122">
              <w:rPr>
                <w:noProof/>
                <w:webHidden/>
              </w:rPr>
              <w:t>35</w:t>
            </w:r>
            <w:r>
              <w:rPr>
                <w:noProof/>
                <w:webHidden/>
              </w:rPr>
              <w:fldChar w:fldCharType="end"/>
            </w:r>
          </w:hyperlink>
        </w:p>
        <w:p w14:paraId="07499305" w14:textId="25617ED7"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10" w:history="1">
            <w:r w:rsidRPr="0067298A">
              <w:rPr>
                <w:rStyle w:val="Hyperlink"/>
                <w:noProof/>
                <w:lang w:val="es-ES_tradnl"/>
              </w:rPr>
              <w:t>Nombres y versiones</w:t>
            </w:r>
            <w:r>
              <w:rPr>
                <w:noProof/>
                <w:webHidden/>
              </w:rPr>
              <w:tab/>
            </w:r>
            <w:r>
              <w:rPr>
                <w:noProof/>
                <w:webHidden/>
              </w:rPr>
              <w:fldChar w:fldCharType="begin"/>
            </w:r>
            <w:r>
              <w:rPr>
                <w:noProof/>
                <w:webHidden/>
              </w:rPr>
              <w:instrText xml:space="preserve"> PAGEREF _Toc213234810 \h </w:instrText>
            </w:r>
            <w:r>
              <w:rPr>
                <w:noProof/>
                <w:webHidden/>
              </w:rPr>
            </w:r>
            <w:r>
              <w:rPr>
                <w:noProof/>
                <w:webHidden/>
              </w:rPr>
              <w:fldChar w:fldCharType="separate"/>
            </w:r>
            <w:r w:rsidR="00A36122">
              <w:rPr>
                <w:noProof/>
                <w:webHidden/>
              </w:rPr>
              <w:t>36</w:t>
            </w:r>
            <w:r>
              <w:rPr>
                <w:noProof/>
                <w:webHidden/>
              </w:rPr>
              <w:fldChar w:fldCharType="end"/>
            </w:r>
          </w:hyperlink>
        </w:p>
        <w:p w14:paraId="2C99D25A" w14:textId="7B332F6F"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11" w:history="1">
            <w:r w:rsidRPr="0067298A">
              <w:rPr>
                <w:rStyle w:val="Hyperlink"/>
                <w:rFonts w:eastAsia="Times New Roman" w:cs="Arial"/>
                <w:noProof/>
                <w:lang w:val="es-ES_tradnl"/>
              </w:rPr>
              <w:t>Diseño del contrato de servicio web</w:t>
            </w:r>
            <w:r>
              <w:rPr>
                <w:noProof/>
                <w:webHidden/>
              </w:rPr>
              <w:tab/>
            </w:r>
            <w:r>
              <w:rPr>
                <w:noProof/>
                <w:webHidden/>
              </w:rPr>
              <w:fldChar w:fldCharType="begin"/>
            </w:r>
            <w:r>
              <w:rPr>
                <w:noProof/>
                <w:webHidden/>
              </w:rPr>
              <w:instrText xml:space="preserve"> PAGEREF _Toc213234811 \h </w:instrText>
            </w:r>
            <w:r>
              <w:rPr>
                <w:noProof/>
                <w:webHidden/>
              </w:rPr>
            </w:r>
            <w:r>
              <w:rPr>
                <w:noProof/>
                <w:webHidden/>
              </w:rPr>
              <w:fldChar w:fldCharType="separate"/>
            </w:r>
            <w:r w:rsidR="00A36122">
              <w:rPr>
                <w:noProof/>
                <w:webHidden/>
              </w:rPr>
              <w:t>37</w:t>
            </w:r>
            <w:r>
              <w:rPr>
                <w:noProof/>
                <w:webHidden/>
              </w:rPr>
              <w:fldChar w:fldCharType="end"/>
            </w:r>
          </w:hyperlink>
        </w:p>
        <w:p w14:paraId="24278EA1" w14:textId="71F340DB"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12" w:history="1">
            <w:r w:rsidRPr="0067298A">
              <w:rPr>
                <w:rStyle w:val="Hyperlink"/>
                <w:noProof/>
                <w:lang w:val="es-ES_tradnl"/>
              </w:rPr>
              <w:t>Adhesión de políticas a las definiciones WSDL</w:t>
            </w:r>
            <w:r>
              <w:rPr>
                <w:noProof/>
                <w:webHidden/>
              </w:rPr>
              <w:tab/>
            </w:r>
            <w:r>
              <w:rPr>
                <w:noProof/>
                <w:webHidden/>
              </w:rPr>
              <w:fldChar w:fldCharType="begin"/>
            </w:r>
            <w:r>
              <w:rPr>
                <w:noProof/>
                <w:webHidden/>
              </w:rPr>
              <w:instrText xml:space="preserve"> PAGEREF _Toc213234812 \h </w:instrText>
            </w:r>
            <w:r>
              <w:rPr>
                <w:noProof/>
                <w:webHidden/>
              </w:rPr>
            </w:r>
            <w:r>
              <w:rPr>
                <w:noProof/>
                <w:webHidden/>
              </w:rPr>
              <w:fldChar w:fldCharType="separate"/>
            </w:r>
            <w:r w:rsidR="00A36122">
              <w:rPr>
                <w:noProof/>
                <w:webHidden/>
              </w:rPr>
              <w:t>37</w:t>
            </w:r>
            <w:r>
              <w:rPr>
                <w:noProof/>
                <w:webHidden/>
              </w:rPr>
              <w:fldChar w:fldCharType="end"/>
            </w:r>
          </w:hyperlink>
        </w:p>
        <w:p w14:paraId="1C97785A" w14:textId="12CADD5A"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13" w:history="1">
            <w:r w:rsidRPr="0067298A">
              <w:rPr>
                <w:rStyle w:val="Hyperlink"/>
                <w:noProof/>
                <w:lang w:val="es-ES_tradnl"/>
              </w:rPr>
              <w:t>SOAP - Seguridad de servicios web</w:t>
            </w:r>
            <w:r>
              <w:rPr>
                <w:noProof/>
                <w:webHidden/>
              </w:rPr>
              <w:tab/>
            </w:r>
            <w:r>
              <w:rPr>
                <w:noProof/>
                <w:webHidden/>
              </w:rPr>
              <w:fldChar w:fldCharType="begin"/>
            </w:r>
            <w:r>
              <w:rPr>
                <w:noProof/>
                <w:webHidden/>
              </w:rPr>
              <w:instrText xml:space="preserve"> PAGEREF _Toc213234813 \h </w:instrText>
            </w:r>
            <w:r>
              <w:rPr>
                <w:noProof/>
                <w:webHidden/>
              </w:rPr>
            </w:r>
            <w:r>
              <w:rPr>
                <w:noProof/>
                <w:webHidden/>
              </w:rPr>
              <w:fldChar w:fldCharType="separate"/>
            </w:r>
            <w:r w:rsidR="00A36122">
              <w:rPr>
                <w:noProof/>
                <w:webHidden/>
              </w:rPr>
              <w:t>37</w:t>
            </w:r>
            <w:r>
              <w:rPr>
                <w:noProof/>
                <w:webHidden/>
              </w:rPr>
              <w:fldChar w:fldCharType="end"/>
            </w:r>
          </w:hyperlink>
        </w:p>
        <w:p w14:paraId="79F0E192" w14:textId="433DDB17" w:rsidR="004F7A48" w:rsidRDefault="004F7A48">
          <w:pPr>
            <w:pStyle w:val="TOC2"/>
            <w:rPr>
              <w:rFonts w:asciiTheme="minorHAnsi" w:eastAsiaTheme="minorEastAsia" w:hAnsiTheme="minorHAnsi" w:cstheme="minorBidi"/>
              <w:noProof/>
              <w:kern w:val="2"/>
              <w:sz w:val="24"/>
              <w:szCs w:val="24"/>
              <w14:ligatures w14:val="standardContextual"/>
            </w:rPr>
          </w:pPr>
          <w:hyperlink w:anchor="_Toc213234814" w:history="1">
            <w:r w:rsidRPr="0067298A">
              <w:rPr>
                <w:rStyle w:val="Hyperlink"/>
                <w:noProof/>
                <w:lang w:val="es-ES_tradnl"/>
              </w:rPr>
              <w:t>FORMATOS DE TIPOS DE DATOS</w:t>
            </w:r>
            <w:r>
              <w:rPr>
                <w:noProof/>
                <w:webHidden/>
              </w:rPr>
              <w:tab/>
            </w:r>
            <w:r>
              <w:rPr>
                <w:noProof/>
                <w:webHidden/>
              </w:rPr>
              <w:fldChar w:fldCharType="begin"/>
            </w:r>
            <w:r>
              <w:rPr>
                <w:noProof/>
                <w:webHidden/>
              </w:rPr>
              <w:instrText xml:space="preserve"> PAGEREF _Toc213234814 \h </w:instrText>
            </w:r>
            <w:r>
              <w:rPr>
                <w:noProof/>
                <w:webHidden/>
              </w:rPr>
            </w:r>
            <w:r>
              <w:rPr>
                <w:noProof/>
                <w:webHidden/>
              </w:rPr>
              <w:fldChar w:fldCharType="separate"/>
            </w:r>
            <w:r w:rsidR="00A36122">
              <w:rPr>
                <w:noProof/>
                <w:webHidden/>
              </w:rPr>
              <w:t>38</w:t>
            </w:r>
            <w:r>
              <w:rPr>
                <w:noProof/>
                <w:webHidden/>
              </w:rPr>
              <w:fldChar w:fldCharType="end"/>
            </w:r>
          </w:hyperlink>
        </w:p>
        <w:p w14:paraId="290A85D1" w14:textId="391A2139" w:rsidR="004F7A48" w:rsidRDefault="004F7A48">
          <w:pPr>
            <w:pStyle w:val="TOC2"/>
            <w:rPr>
              <w:rFonts w:asciiTheme="minorHAnsi" w:eastAsiaTheme="minorEastAsia" w:hAnsiTheme="minorHAnsi" w:cstheme="minorBidi"/>
              <w:noProof/>
              <w:kern w:val="2"/>
              <w:sz w:val="24"/>
              <w:szCs w:val="24"/>
              <w14:ligatures w14:val="standardContextual"/>
            </w:rPr>
          </w:pPr>
          <w:hyperlink w:anchor="_Toc213234815" w:history="1">
            <w:r w:rsidRPr="0067298A">
              <w:rPr>
                <w:rStyle w:val="Hyperlink"/>
                <w:noProof/>
                <w:lang w:val="es-ES_tradnl"/>
              </w:rPr>
              <w:t>CONFORMIDAD</w:t>
            </w:r>
            <w:r>
              <w:rPr>
                <w:noProof/>
                <w:webHidden/>
              </w:rPr>
              <w:tab/>
            </w:r>
            <w:r>
              <w:rPr>
                <w:noProof/>
                <w:webHidden/>
              </w:rPr>
              <w:fldChar w:fldCharType="begin"/>
            </w:r>
            <w:r>
              <w:rPr>
                <w:noProof/>
                <w:webHidden/>
              </w:rPr>
              <w:instrText xml:space="preserve"> PAGEREF _Toc213234815 \h </w:instrText>
            </w:r>
            <w:r>
              <w:rPr>
                <w:noProof/>
                <w:webHidden/>
              </w:rPr>
            </w:r>
            <w:r>
              <w:rPr>
                <w:noProof/>
                <w:webHidden/>
              </w:rPr>
              <w:fldChar w:fldCharType="separate"/>
            </w:r>
            <w:r w:rsidR="00A36122">
              <w:rPr>
                <w:noProof/>
                <w:webHidden/>
              </w:rPr>
              <w:t>38</w:t>
            </w:r>
            <w:r>
              <w:rPr>
                <w:noProof/>
                <w:webHidden/>
              </w:rPr>
              <w:fldChar w:fldCharType="end"/>
            </w:r>
          </w:hyperlink>
        </w:p>
        <w:p w14:paraId="13BC6C6F" w14:textId="5A1C5202" w:rsidR="004F7A48" w:rsidRDefault="004F7A48">
          <w:pPr>
            <w:pStyle w:val="TOC2"/>
            <w:rPr>
              <w:rFonts w:asciiTheme="minorHAnsi" w:eastAsiaTheme="minorEastAsia" w:hAnsiTheme="minorHAnsi" w:cstheme="minorBidi"/>
              <w:noProof/>
              <w:kern w:val="2"/>
              <w:sz w:val="24"/>
              <w:szCs w:val="24"/>
              <w14:ligatures w14:val="standardContextual"/>
            </w:rPr>
          </w:pPr>
          <w:hyperlink w:anchor="_Toc213234816" w:history="1">
            <w:r w:rsidRPr="0067298A">
              <w:rPr>
                <w:rStyle w:val="Hyperlink"/>
                <w:noProof/>
                <w:lang w:val="es-ES_tradnl"/>
              </w:rPr>
              <w:t>MATERIAL DE REFERENCIA</w:t>
            </w:r>
            <w:r>
              <w:rPr>
                <w:noProof/>
                <w:webHidden/>
              </w:rPr>
              <w:tab/>
            </w:r>
            <w:r>
              <w:rPr>
                <w:noProof/>
                <w:webHidden/>
              </w:rPr>
              <w:fldChar w:fldCharType="begin"/>
            </w:r>
            <w:r>
              <w:rPr>
                <w:noProof/>
                <w:webHidden/>
              </w:rPr>
              <w:instrText xml:space="preserve"> PAGEREF _Toc213234816 \h </w:instrText>
            </w:r>
            <w:r>
              <w:rPr>
                <w:noProof/>
                <w:webHidden/>
              </w:rPr>
            </w:r>
            <w:r>
              <w:rPr>
                <w:noProof/>
                <w:webHidden/>
              </w:rPr>
              <w:fldChar w:fldCharType="separate"/>
            </w:r>
            <w:r w:rsidR="00A36122">
              <w:rPr>
                <w:noProof/>
                <w:webHidden/>
              </w:rPr>
              <w:t>40</w:t>
            </w:r>
            <w:r>
              <w:rPr>
                <w:noProof/>
                <w:webHidden/>
              </w:rPr>
              <w:fldChar w:fldCharType="end"/>
            </w:r>
          </w:hyperlink>
        </w:p>
        <w:p w14:paraId="3E989912" w14:textId="3CD773DF"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17" w:history="1">
            <w:r w:rsidRPr="0067298A">
              <w:rPr>
                <w:rStyle w:val="Hyperlink"/>
                <w:noProof/>
                <w:lang w:val="es-ES_tradnl"/>
              </w:rPr>
              <w:t>Normas de la OMPI</w:t>
            </w:r>
            <w:r>
              <w:rPr>
                <w:noProof/>
                <w:webHidden/>
              </w:rPr>
              <w:tab/>
            </w:r>
            <w:r>
              <w:rPr>
                <w:noProof/>
                <w:webHidden/>
              </w:rPr>
              <w:fldChar w:fldCharType="begin"/>
            </w:r>
            <w:r>
              <w:rPr>
                <w:noProof/>
                <w:webHidden/>
              </w:rPr>
              <w:instrText xml:space="preserve"> PAGEREF _Toc213234817 \h </w:instrText>
            </w:r>
            <w:r>
              <w:rPr>
                <w:noProof/>
                <w:webHidden/>
              </w:rPr>
            </w:r>
            <w:r>
              <w:rPr>
                <w:noProof/>
                <w:webHidden/>
              </w:rPr>
              <w:fldChar w:fldCharType="separate"/>
            </w:r>
            <w:r w:rsidR="00A36122">
              <w:rPr>
                <w:noProof/>
                <w:webHidden/>
              </w:rPr>
              <w:t>40</w:t>
            </w:r>
            <w:r>
              <w:rPr>
                <w:noProof/>
                <w:webHidden/>
              </w:rPr>
              <w:fldChar w:fldCharType="end"/>
            </w:r>
          </w:hyperlink>
        </w:p>
        <w:p w14:paraId="7F350A99" w14:textId="777E45E5" w:rsidR="004F7A48" w:rsidRDefault="004F7A48">
          <w:pPr>
            <w:pStyle w:val="TOC3"/>
            <w:rPr>
              <w:rFonts w:asciiTheme="minorHAnsi" w:eastAsiaTheme="minorEastAsia" w:hAnsiTheme="minorHAnsi" w:cstheme="minorBidi"/>
              <w:noProof/>
              <w:kern w:val="2"/>
              <w:sz w:val="24"/>
              <w:szCs w:val="24"/>
              <w14:ligatures w14:val="standardContextual"/>
            </w:rPr>
          </w:pPr>
          <w:hyperlink w:anchor="_Toc213234818" w:history="1">
            <w:r w:rsidRPr="0067298A">
              <w:rPr>
                <w:rStyle w:val="Hyperlink"/>
                <w:noProof/>
                <w:lang w:val="es-ES_tradnl"/>
              </w:rPr>
              <w:t>Normas y convenciones</w:t>
            </w:r>
            <w:r>
              <w:rPr>
                <w:noProof/>
                <w:webHidden/>
              </w:rPr>
              <w:tab/>
            </w:r>
            <w:r>
              <w:rPr>
                <w:noProof/>
                <w:webHidden/>
              </w:rPr>
              <w:fldChar w:fldCharType="begin"/>
            </w:r>
            <w:r>
              <w:rPr>
                <w:noProof/>
                <w:webHidden/>
              </w:rPr>
              <w:instrText xml:space="preserve"> PAGEREF _Toc213234818 \h </w:instrText>
            </w:r>
            <w:r>
              <w:rPr>
                <w:noProof/>
                <w:webHidden/>
              </w:rPr>
            </w:r>
            <w:r>
              <w:rPr>
                <w:noProof/>
                <w:webHidden/>
              </w:rPr>
              <w:fldChar w:fldCharType="separate"/>
            </w:r>
            <w:r w:rsidR="00A36122">
              <w:rPr>
                <w:noProof/>
                <w:webHidden/>
              </w:rPr>
              <w:t>40</w:t>
            </w:r>
            <w:r>
              <w:rPr>
                <w:noProof/>
                <w:webHidden/>
              </w:rPr>
              <w:fldChar w:fldCharType="end"/>
            </w:r>
          </w:hyperlink>
        </w:p>
        <w:p w14:paraId="2DCE0CE2" w14:textId="1FB4FBF8" w:rsidR="005E48A2" w:rsidRPr="00641BDB" w:rsidRDefault="00B03149" w:rsidP="00CB6A97">
          <w:pPr>
            <w:pStyle w:val="TOC2"/>
            <w:spacing w:after="480"/>
            <w:ind w:left="238"/>
            <w:rPr>
              <w:noProof/>
              <w:lang w:val="es-ES_tradnl"/>
            </w:rPr>
          </w:pPr>
          <w:r w:rsidRPr="00641BDB">
            <w:rPr>
              <w:lang w:val="es-ES_tradnl"/>
            </w:rPr>
            <w:lastRenderedPageBreak/>
            <w:fldChar w:fldCharType="end"/>
          </w:r>
        </w:p>
      </w:sdtContent>
    </w:sdt>
    <w:p w14:paraId="3E1D2C94" w14:textId="3F734AFA" w:rsidR="0035011F" w:rsidRDefault="003663D5" w:rsidP="00CB6A97">
      <w:pPr>
        <w:spacing w:before="480" w:after="120"/>
        <w:rPr>
          <w:rFonts w:cs="Arial"/>
          <w:b/>
          <w:szCs w:val="17"/>
          <w:lang w:val="es-ES_tradnl"/>
        </w:rPr>
      </w:pPr>
      <w:r w:rsidRPr="00641BDB">
        <w:rPr>
          <w:rFonts w:cs="Arial"/>
          <w:b/>
          <w:szCs w:val="17"/>
          <w:lang w:val="es-ES_tradnl"/>
        </w:rPr>
        <w:t>ANEXOS</w:t>
      </w:r>
    </w:p>
    <w:p w14:paraId="7784A18D" w14:textId="5F2C5880" w:rsidR="00B37027" w:rsidRPr="00641BDB" w:rsidRDefault="00B37027" w:rsidP="00B37027">
      <w:pPr>
        <w:spacing w:line="360" w:lineRule="auto"/>
        <w:rPr>
          <w:rFonts w:eastAsia="Times New Roman" w:cs="Arial"/>
          <w:caps/>
          <w:szCs w:val="17"/>
          <w:lang w:val="es-ES_tradnl"/>
        </w:rPr>
      </w:pPr>
      <w:hyperlink w:anchor="_Toc213234819" w:history="1">
        <w:r w:rsidRPr="00B37027">
          <w:rPr>
            <w:rStyle w:val="Hyperlink"/>
            <w:b/>
            <w:noProof/>
            <w:lang w:val="es-ES"/>
          </w:rPr>
          <w:t>ANEXO</w:t>
        </w:r>
        <w:r w:rsidRPr="00B37027">
          <w:rPr>
            <w:rStyle w:val="Hyperlink"/>
            <w:noProof/>
            <w:lang w:val="es-ES"/>
          </w:rPr>
          <w:t xml:space="preserve"> I</w:t>
        </w:r>
      </w:hyperlink>
      <w:r w:rsidRPr="00B37027">
        <w:rPr>
          <w:rStyle w:val="Hyperlink"/>
          <w:noProof/>
          <w:lang w:val="es-ES"/>
        </w:rPr>
        <w:t xml:space="preserve"> </w:t>
      </w:r>
      <w:r w:rsidRPr="00522EAC">
        <w:rPr>
          <w:rStyle w:val="Hyperlink"/>
          <w:noProof/>
          <w:u w:val="none"/>
          <w:lang w:val="es-ES"/>
        </w:rPr>
        <w:t xml:space="preserve">   </w:t>
      </w:r>
      <w:r w:rsidRPr="00641BDB">
        <w:rPr>
          <w:rFonts w:eastAsia="Times New Roman" w:cs="Arial"/>
          <w:szCs w:val="17"/>
          <w:lang w:val="es-ES_tradnl"/>
        </w:rPr>
        <w:t>LISTA DE NORMAS DE DISEÑO Y CONVENCIONES DE SERVICIOS WEB RESTFUL</w:t>
      </w:r>
    </w:p>
    <w:p w14:paraId="5A6782CD" w14:textId="56D26E79" w:rsidR="00B37027" w:rsidRPr="00641BDB" w:rsidRDefault="00B37027" w:rsidP="00B37027">
      <w:pPr>
        <w:spacing w:line="360" w:lineRule="auto"/>
        <w:rPr>
          <w:rFonts w:cs="Arial"/>
          <w:szCs w:val="17"/>
          <w:lang w:val="es-ES_tradnl"/>
        </w:rPr>
      </w:pPr>
      <w:hyperlink w:anchor="_Toc213234820" w:history="1">
        <w:r w:rsidRPr="00B37027">
          <w:rPr>
            <w:rStyle w:val="Hyperlink"/>
            <w:b/>
            <w:noProof/>
            <w:lang w:val="es-ES"/>
          </w:rPr>
          <w:t>ANEXO</w:t>
        </w:r>
        <w:r w:rsidRPr="00B37027">
          <w:rPr>
            <w:rStyle w:val="Hyperlink"/>
            <w:noProof/>
            <w:lang w:val="es-ES"/>
          </w:rPr>
          <w:t xml:space="preserve"> II</w:t>
        </w:r>
      </w:hyperlink>
      <w:r w:rsidRPr="00522EAC">
        <w:rPr>
          <w:rStyle w:val="Hyperlink"/>
          <w:noProof/>
          <w:u w:val="none"/>
          <w:lang w:val="es-ES"/>
        </w:rPr>
        <w:t xml:space="preserve">   </w:t>
      </w:r>
      <w:r w:rsidRPr="00641BDB">
        <w:rPr>
          <w:rFonts w:cs="Arial"/>
          <w:szCs w:val="17"/>
          <w:lang w:val="es-ES_tradnl"/>
        </w:rPr>
        <w:t>VOCABULARIO DE PI RELATIVO A LA ARQUITECTURA REST</w:t>
      </w:r>
    </w:p>
    <w:p w14:paraId="78B4CE68" w14:textId="29253960" w:rsidR="00B37027" w:rsidRPr="00641BDB" w:rsidRDefault="00B37027" w:rsidP="00B37027">
      <w:pPr>
        <w:spacing w:line="360" w:lineRule="auto"/>
        <w:rPr>
          <w:rFonts w:cs="Arial"/>
          <w:szCs w:val="17"/>
          <w:lang w:val="es-ES_tradnl"/>
        </w:rPr>
      </w:pPr>
      <w:hyperlink w:anchor="_Toc213234821" w:history="1">
        <w:r w:rsidRPr="00B37027">
          <w:rPr>
            <w:rStyle w:val="Hyperlink"/>
            <w:b/>
            <w:noProof/>
            <w:lang w:val="es-ES"/>
          </w:rPr>
          <w:t>ANEXO III</w:t>
        </w:r>
      </w:hyperlink>
      <w:r w:rsidRPr="00522EAC">
        <w:rPr>
          <w:rStyle w:val="Hyperlink"/>
          <w:noProof/>
          <w:u w:val="none"/>
          <w:lang w:val="es-ES"/>
        </w:rPr>
        <w:t xml:space="preserve">   </w:t>
      </w:r>
      <w:r w:rsidRPr="00641BDB">
        <w:rPr>
          <w:rFonts w:cs="Arial"/>
          <w:szCs w:val="17"/>
          <w:lang w:val="es-ES_tradnl"/>
        </w:rPr>
        <w:t>DIRECTRICES DE LAS API WEB RESTFUL Y MODELO DE CONTRATO DE SERVICIO</w:t>
      </w:r>
    </w:p>
    <w:p w14:paraId="13642F2E" w14:textId="4CA60949" w:rsidR="00B37027" w:rsidRPr="00B37027" w:rsidRDefault="00B37027" w:rsidP="00522EAC">
      <w:pPr>
        <w:pStyle w:val="TOC2"/>
        <w:ind w:left="0"/>
        <w:rPr>
          <w:rFonts w:asciiTheme="minorHAnsi" w:eastAsiaTheme="minorEastAsia" w:hAnsiTheme="minorHAnsi" w:cstheme="minorBidi"/>
          <w:noProof/>
          <w:kern w:val="2"/>
          <w:sz w:val="24"/>
          <w:szCs w:val="24"/>
          <w:lang w:val="es-ES"/>
          <w14:ligatures w14:val="standardContextual"/>
        </w:rPr>
      </w:pPr>
      <w:hyperlink w:anchor="_Toc213234826" w:history="1">
        <w:r w:rsidRPr="0067298A">
          <w:rPr>
            <w:rStyle w:val="Hyperlink"/>
            <w:b/>
            <w:noProof/>
            <w:lang w:val="es-ES_tradnl"/>
          </w:rPr>
          <w:t>ANEXO IV</w:t>
        </w:r>
      </w:hyperlink>
      <w:r w:rsidR="00522EAC" w:rsidRPr="00522EAC">
        <w:rPr>
          <w:rStyle w:val="Hyperlink"/>
          <w:noProof/>
          <w:u w:val="none"/>
          <w:lang w:val="es-ES"/>
        </w:rPr>
        <w:t xml:space="preserve">  </w:t>
      </w:r>
      <w:r w:rsidR="00522EAC" w:rsidRPr="00641BDB">
        <w:rPr>
          <w:rFonts w:cs="Arial"/>
          <w:szCs w:val="17"/>
          <w:lang w:val="es-ES_tradnl"/>
        </w:rPr>
        <w:t>MEJORES PRÁCTICAS DE ARQUITECTURA DE SEGURIDAD DE ALTO NIVEL</w:t>
      </w:r>
      <w:r w:rsidR="00522EAC">
        <w:rPr>
          <w:rFonts w:cs="Arial"/>
          <w:szCs w:val="17"/>
          <w:lang w:val="es-ES_tradnl"/>
        </w:rPr>
        <w:t xml:space="preserve"> </w:t>
      </w:r>
    </w:p>
    <w:p w14:paraId="0572B575" w14:textId="74D6ECED" w:rsidR="00B37027" w:rsidRPr="00522EAC" w:rsidRDefault="00B37027" w:rsidP="00522EAC">
      <w:pPr>
        <w:spacing w:line="360" w:lineRule="auto"/>
        <w:rPr>
          <w:rFonts w:cs="Arial"/>
          <w:szCs w:val="17"/>
          <w:lang w:val="es-ES_tradnl"/>
        </w:rPr>
      </w:pPr>
      <w:hyperlink w:anchor="_Toc213234827" w:history="1">
        <w:r w:rsidRPr="0067298A">
          <w:rPr>
            <w:rStyle w:val="Hyperlink"/>
            <w:b/>
            <w:noProof/>
            <w:lang w:val="es-ES_tradnl"/>
          </w:rPr>
          <w:t>ANEXO V</w:t>
        </w:r>
      </w:hyperlink>
      <w:r w:rsidR="00522EAC" w:rsidRPr="00522EAC">
        <w:rPr>
          <w:rStyle w:val="Hyperlink"/>
          <w:noProof/>
          <w:u w:val="none"/>
          <w:lang w:val="es-ES"/>
        </w:rPr>
        <w:t xml:space="preserve">    </w:t>
      </w:r>
      <w:r w:rsidR="00522EAC" w:rsidRPr="00641BDB">
        <w:rPr>
          <w:rFonts w:cs="Arial"/>
          <w:szCs w:val="17"/>
          <w:lang w:val="es-ES_tradnl"/>
        </w:rPr>
        <w:t>CÓDIGOS DE ESTADO HTTP</w:t>
      </w:r>
    </w:p>
    <w:p w14:paraId="1CA7F065" w14:textId="2C6B3A60" w:rsidR="00B37027" w:rsidRPr="00B37027" w:rsidRDefault="00B37027" w:rsidP="00522EAC">
      <w:pPr>
        <w:pStyle w:val="TOC2"/>
        <w:ind w:left="0"/>
        <w:rPr>
          <w:rFonts w:asciiTheme="minorHAnsi" w:eastAsiaTheme="minorEastAsia" w:hAnsiTheme="minorHAnsi" w:cstheme="minorBidi"/>
          <w:noProof/>
          <w:kern w:val="2"/>
          <w:sz w:val="24"/>
          <w:szCs w:val="24"/>
          <w:lang w:val="es-ES"/>
          <w14:ligatures w14:val="standardContextual"/>
        </w:rPr>
      </w:pPr>
      <w:hyperlink w:anchor="_Toc213234828" w:history="1">
        <w:r w:rsidRPr="0067298A">
          <w:rPr>
            <w:rStyle w:val="Hyperlink"/>
            <w:b/>
            <w:noProof/>
            <w:lang w:val="es-ES_tradnl"/>
          </w:rPr>
          <w:t>ANEXO VI</w:t>
        </w:r>
      </w:hyperlink>
      <w:r w:rsidR="00522EAC" w:rsidRPr="00522EAC">
        <w:rPr>
          <w:rStyle w:val="Hyperlink"/>
          <w:noProof/>
          <w:u w:val="none"/>
          <w:lang w:val="es-ES"/>
        </w:rPr>
        <w:t xml:space="preserve">  </w:t>
      </w:r>
      <w:r w:rsidR="00522EAC" w:rsidRPr="00641BDB">
        <w:rPr>
          <w:rFonts w:cs="Arial"/>
          <w:szCs w:val="17"/>
          <w:lang w:val="es-ES_tradnl"/>
        </w:rPr>
        <w:t>TÉRMINOS DE REPRESENTACIÓN</w:t>
      </w:r>
    </w:p>
    <w:p w14:paraId="54896E8E" w14:textId="4A34CAFC" w:rsidR="00522EAC" w:rsidRPr="00641BDB" w:rsidRDefault="00B37027" w:rsidP="00522EAC">
      <w:pPr>
        <w:spacing w:line="360" w:lineRule="auto"/>
        <w:rPr>
          <w:lang w:val="es-ES_tradnl"/>
        </w:rPr>
      </w:pPr>
      <w:hyperlink w:anchor="_Toc213234829" w:history="1">
        <w:r w:rsidRPr="0067298A">
          <w:rPr>
            <w:rStyle w:val="Hyperlink"/>
            <w:b/>
            <w:noProof/>
            <w:lang w:val="es-ES_tradnl"/>
          </w:rPr>
          <w:t>ANEXO VII</w:t>
        </w:r>
      </w:hyperlink>
      <w:r w:rsidR="00522EAC" w:rsidRPr="00522EAC">
        <w:rPr>
          <w:rStyle w:val="Hyperlink"/>
          <w:noProof/>
          <w:u w:val="none"/>
          <w:lang w:val="es-ES"/>
        </w:rPr>
        <w:t xml:space="preserve">  </w:t>
      </w:r>
      <w:r w:rsidR="00522EAC" w:rsidRPr="00641BDB">
        <w:rPr>
          <w:rFonts w:cs="Arial"/>
          <w:szCs w:val="17"/>
          <w:lang w:val="es-ES_tradnl"/>
        </w:rPr>
        <w:t>PUBLICACIÓN DE LA GESTIÓN DEL CICLO DE VIDA DE LAS API</w:t>
      </w:r>
    </w:p>
    <w:p w14:paraId="71BE1094" w14:textId="37630E6F" w:rsidR="00B37027" w:rsidRPr="00522EAC" w:rsidRDefault="00B37027" w:rsidP="00B37027">
      <w:pPr>
        <w:pStyle w:val="TOC2"/>
        <w:rPr>
          <w:rFonts w:asciiTheme="minorHAnsi" w:eastAsiaTheme="minorEastAsia" w:hAnsiTheme="minorHAnsi" w:cstheme="minorBidi"/>
          <w:noProof/>
          <w:kern w:val="2"/>
          <w:sz w:val="24"/>
          <w:szCs w:val="24"/>
          <w:lang w:val="es-ES_tradnl"/>
          <w14:ligatures w14:val="standardContextual"/>
        </w:rPr>
      </w:pPr>
    </w:p>
    <w:p w14:paraId="5B6DFEFC" w14:textId="361116B7" w:rsidR="00B37027" w:rsidRPr="00522EAC" w:rsidRDefault="00B37027" w:rsidP="00B37027">
      <w:pPr>
        <w:pStyle w:val="TOC3"/>
        <w:rPr>
          <w:rFonts w:asciiTheme="minorHAnsi" w:eastAsiaTheme="minorEastAsia" w:hAnsiTheme="minorHAnsi" w:cstheme="minorBidi"/>
          <w:noProof/>
          <w:kern w:val="2"/>
          <w:sz w:val="24"/>
          <w:szCs w:val="24"/>
          <w:lang w:val="es-ES"/>
          <w14:ligatures w14:val="standardContextual"/>
        </w:rPr>
      </w:pPr>
    </w:p>
    <w:p w14:paraId="54D0FE36" w14:textId="5C1660A0" w:rsidR="005E48A2" w:rsidRPr="00641BDB" w:rsidRDefault="005E48A2" w:rsidP="005E48A2">
      <w:pPr>
        <w:rPr>
          <w:rFonts w:cs="Arial"/>
          <w:caps/>
          <w:szCs w:val="17"/>
          <w:lang w:val="es-ES_tradnl"/>
        </w:rPr>
      </w:pPr>
      <w:r w:rsidRPr="00641BDB">
        <w:rPr>
          <w:rFonts w:cs="Arial"/>
          <w:szCs w:val="17"/>
          <w:lang w:val="es-ES_tradnl"/>
        </w:rPr>
        <w:br w:type="page"/>
      </w:r>
    </w:p>
    <w:p w14:paraId="15785C25" w14:textId="77777777" w:rsidR="00D119C3" w:rsidRPr="00641BDB" w:rsidRDefault="00D119C3" w:rsidP="00D119C3">
      <w:pPr>
        <w:keepNext/>
        <w:rPr>
          <w:rFonts w:eastAsia="SimSun" w:cs="Arial"/>
          <w:bCs/>
          <w:caps/>
          <w:kern w:val="32"/>
          <w:sz w:val="20"/>
          <w:szCs w:val="40"/>
          <w:lang w:val="es-ES_tradnl"/>
        </w:rPr>
      </w:pPr>
      <w:bookmarkStart w:id="12" w:name="_Toc58514635"/>
      <w:bookmarkStart w:id="13" w:name="_Toc126065393"/>
    </w:p>
    <w:p w14:paraId="1A6E6395" w14:textId="13B1578C" w:rsidR="0035011F" w:rsidRPr="00641BDB" w:rsidRDefault="0035011F" w:rsidP="00D119C3">
      <w:pPr>
        <w:keepNext/>
        <w:spacing w:after="60"/>
        <w:jc w:val="center"/>
        <w:rPr>
          <w:rFonts w:eastAsia="SimSun" w:cs="Arial"/>
          <w:b/>
          <w:caps/>
          <w:kern w:val="32"/>
          <w:sz w:val="20"/>
          <w:szCs w:val="40"/>
          <w:lang w:val="es-ES_tradnl"/>
        </w:rPr>
      </w:pPr>
      <w:r w:rsidRPr="00641BDB">
        <w:rPr>
          <w:rFonts w:eastAsia="SimSun" w:cs="Arial"/>
          <w:b/>
          <w:bCs/>
          <w:caps/>
          <w:kern w:val="32"/>
          <w:sz w:val="20"/>
          <w:szCs w:val="40"/>
          <w:lang w:val="es-ES_tradnl"/>
        </w:rPr>
        <w:t>norma ST.90</w:t>
      </w:r>
      <w:bookmarkEnd w:id="12"/>
      <w:bookmarkEnd w:id="13"/>
    </w:p>
    <w:p w14:paraId="17EF0580" w14:textId="77777777" w:rsidR="0035011F" w:rsidRPr="00641BDB" w:rsidRDefault="0035011F" w:rsidP="0035011F">
      <w:pPr>
        <w:rPr>
          <w:lang w:val="es-ES_tradnl"/>
        </w:rPr>
      </w:pPr>
    </w:p>
    <w:p w14:paraId="47B2C615" w14:textId="57D96A6C" w:rsidR="0035011F" w:rsidRPr="00641BDB" w:rsidRDefault="0035011F" w:rsidP="0035011F">
      <w:pPr>
        <w:spacing w:after="340"/>
        <w:jc w:val="center"/>
        <w:rPr>
          <w:caps/>
          <w:lang w:val="es-ES_tradnl"/>
        </w:rPr>
      </w:pPr>
      <w:r w:rsidRPr="00641BDB">
        <w:rPr>
          <w:caps/>
          <w:lang w:val="es-ES_tradnl"/>
        </w:rPr>
        <w:t>RECOMENDACIONES PARA EL TRATAMIENTO Y LA COMUNICACIÓN DE DATOS DE PROPIEDAD INTELECTUAL MEDIANTE INTERFACES DE PROGRAMACIÓN DE APLICACIONES (API) PARA SERVICIOS WEB</w:t>
      </w:r>
    </w:p>
    <w:p w14:paraId="2E276FB6" w14:textId="0F676C74" w:rsidR="0035011F" w:rsidRPr="00641BDB" w:rsidRDefault="0035011F" w:rsidP="0035011F">
      <w:pPr>
        <w:jc w:val="center"/>
        <w:rPr>
          <w:i/>
          <w:lang w:val="es-ES_tradnl"/>
        </w:rPr>
      </w:pPr>
      <w:r w:rsidRPr="00641BDB">
        <w:rPr>
          <w:i/>
          <w:lang w:val="es-ES_tradnl"/>
        </w:rPr>
        <w:t xml:space="preserve">Versión </w:t>
      </w:r>
      <w:del w:id="14" w:author="Author">
        <w:r w:rsidRPr="00641BDB">
          <w:rPr>
            <w:i/>
            <w:lang w:val="es-ES_tradnl"/>
          </w:rPr>
          <w:delText>1.1</w:delText>
        </w:r>
      </w:del>
      <w:ins w:id="15" w:author="Author">
        <w:r w:rsidR="00966000" w:rsidRPr="00641BDB">
          <w:rPr>
            <w:i/>
            <w:lang w:val="es-ES_tradnl"/>
          </w:rPr>
          <w:t>2.0</w:t>
        </w:r>
      </w:ins>
    </w:p>
    <w:p w14:paraId="39F57761" w14:textId="77777777" w:rsidR="0035011F" w:rsidRPr="00641BDB" w:rsidRDefault="0035011F" w:rsidP="0035011F">
      <w:pPr>
        <w:jc w:val="center"/>
        <w:rPr>
          <w:i/>
          <w:lang w:val="es-ES_tradnl"/>
        </w:rPr>
      </w:pPr>
    </w:p>
    <w:p w14:paraId="77D2BEC0" w14:textId="3451D95B" w:rsidR="0035011F" w:rsidRPr="00641BDB" w:rsidRDefault="0035011F" w:rsidP="009B3F70">
      <w:pPr>
        <w:jc w:val="center"/>
        <w:rPr>
          <w:i/>
          <w:lang w:val="es-ES_tradnl"/>
        </w:rPr>
      </w:pPr>
      <w:del w:id="16" w:author="Author">
        <w:r w:rsidRPr="00641BDB">
          <w:rPr>
            <w:i/>
            <w:lang w:val="es-ES_tradnl"/>
          </w:rPr>
          <w:delText>Revisión aprobada</w:delText>
        </w:r>
      </w:del>
      <w:ins w:id="17" w:author="Author">
        <w:r w:rsidR="009B3F70" w:rsidRPr="00641BDB">
          <w:rPr>
            <w:i/>
            <w:lang w:val="es-ES_tradnl"/>
          </w:rPr>
          <w:t>Propuesta presentada para su aprobación</w:t>
        </w:r>
      </w:ins>
      <w:r w:rsidR="009B3F70" w:rsidRPr="00641BDB">
        <w:rPr>
          <w:i/>
          <w:lang w:val="es-ES_tradnl"/>
        </w:rPr>
        <w:t xml:space="preserve"> por el Comité de Normas Técnicas de la OMPI (CWS)</w:t>
      </w:r>
      <w:r w:rsidR="009B3F70" w:rsidRPr="00641BDB">
        <w:rPr>
          <w:i/>
          <w:lang w:val="es-ES_tradnl"/>
        </w:rPr>
        <w:br/>
        <w:t xml:space="preserve">en su </w:t>
      </w:r>
      <w:del w:id="18" w:author="Author">
        <w:r w:rsidR="00240329" w:rsidRPr="00641BDB">
          <w:rPr>
            <w:i/>
            <w:lang w:val="es-ES_tradnl"/>
          </w:rPr>
          <w:delText>décima</w:delText>
        </w:r>
      </w:del>
      <w:ins w:id="19" w:author="Author">
        <w:r w:rsidR="009B3F70" w:rsidRPr="00641BDB">
          <w:rPr>
            <w:i/>
            <w:lang w:val="es-ES_tradnl"/>
          </w:rPr>
          <w:t>decimotercera</w:t>
        </w:r>
      </w:ins>
      <w:r w:rsidR="009B3F70" w:rsidRPr="00641BDB">
        <w:rPr>
          <w:i/>
          <w:lang w:val="es-ES_tradnl"/>
        </w:rPr>
        <w:t xml:space="preserve"> sesión</w:t>
      </w:r>
      <w:del w:id="20" w:author="Author">
        <w:r w:rsidR="00240329" w:rsidRPr="00641BDB">
          <w:rPr>
            <w:i/>
            <w:lang w:val="es-ES_tradnl"/>
          </w:rPr>
          <w:delText>, celebrada el 25 de noviembre de 2022</w:delText>
        </w:r>
      </w:del>
    </w:p>
    <w:p w14:paraId="4B146F5E" w14:textId="77777777" w:rsidR="00240329" w:rsidRPr="00641BDB" w:rsidRDefault="00240329" w:rsidP="0035011F">
      <w:pPr>
        <w:jc w:val="center"/>
        <w:rPr>
          <w:i/>
          <w:lang w:val="es-ES_tradnl"/>
        </w:rPr>
      </w:pPr>
    </w:p>
    <w:p w14:paraId="70B53BB9" w14:textId="23045237" w:rsidR="005E48A2" w:rsidRPr="00641BDB" w:rsidRDefault="00470DB7" w:rsidP="0035011F">
      <w:pPr>
        <w:pStyle w:val="Heading2"/>
        <w:keepLines/>
        <w:spacing w:before="170" w:after="170"/>
        <w:rPr>
          <w:rFonts w:cs="Arial"/>
          <w:szCs w:val="17"/>
          <w:lang w:val="es-ES_tradnl"/>
        </w:rPr>
      </w:pPr>
      <w:bookmarkStart w:id="21" w:name="_Toc213074169"/>
      <w:bookmarkStart w:id="22" w:name="_Toc126065394"/>
      <w:bookmarkStart w:id="23" w:name="_Toc213234783"/>
      <w:r w:rsidRPr="00641BDB">
        <w:rPr>
          <w:rFonts w:cs="Arial"/>
          <w:szCs w:val="17"/>
          <w:lang w:val="es-ES_tradnl"/>
        </w:rPr>
        <w:t>INTRODUCCIÓN</w:t>
      </w:r>
      <w:bookmarkEnd w:id="21"/>
      <w:bookmarkEnd w:id="22"/>
      <w:bookmarkEnd w:id="23"/>
    </w:p>
    <w:p w14:paraId="73C12DCD" w14:textId="42156183" w:rsidR="005E48A2" w:rsidRPr="00641BDB" w:rsidRDefault="00581E61" w:rsidP="00831302">
      <w:pPr>
        <w:jc w:val="both"/>
        <w:rPr>
          <w:rFonts w:eastAsia="SimSun"/>
          <w:lang w:val="es-ES_tradnl" w:eastAsia="zh-CN"/>
        </w:rPr>
      </w:pPr>
      <w:r w:rsidRPr="00641BDB">
        <w:rPr>
          <w:rFonts w:eastAsia="SimSun"/>
          <w:lang w:val="es-ES_tradnl" w:eastAsia="zh-CN"/>
        </w:rPr>
        <w:fldChar w:fldCharType="begin"/>
      </w:r>
      <w:r w:rsidRPr="00641BDB">
        <w:rPr>
          <w:rFonts w:eastAsia="SimSun"/>
          <w:lang w:val="es-ES_tradnl" w:eastAsia="zh-CN"/>
        </w:rPr>
        <w:instrText xml:space="preserve"> AUTONUM  </w:instrText>
      </w:r>
      <w:r w:rsidRPr="00641BDB">
        <w:rPr>
          <w:rFonts w:eastAsia="SimSun"/>
          <w:lang w:val="es-ES_tradnl" w:eastAsia="zh-CN"/>
        </w:rPr>
        <w:fldChar w:fldCharType="end"/>
      </w:r>
      <w:r w:rsidRPr="00641BDB">
        <w:rPr>
          <w:rFonts w:eastAsia="SimSun"/>
          <w:lang w:val="es-ES_tradnl" w:eastAsia="zh-CN"/>
        </w:rPr>
        <w:tab/>
      </w:r>
      <w:r w:rsidR="006B5D3D" w:rsidRPr="00641BDB">
        <w:rPr>
          <w:rFonts w:eastAsia="SimSun"/>
          <w:lang w:val="es-ES_tradnl" w:eastAsia="zh-CN"/>
        </w:rPr>
        <w:t xml:space="preserve">En </w:t>
      </w:r>
      <w:r w:rsidR="00ED739B" w:rsidRPr="00641BDB">
        <w:rPr>
          <w:rFonts w:eastAsia="SimSun"/>
          <w:lang w:val="es-ES_tradnl" w:eastAsia="zh-CN"/>
        </w:rPr>
        <w:t>la presente norma</w:t>
      </w:r>
      <w:r w:rsidR="006B5D3D" w:rsidRPr="00641BDB">
        <w:rPr>
          <w:rFonts w:eastAsia="SimSun"/>
          <w:lang w:val="es-ES_tradnl" w:eastAsia="zh-CN"/>
        </w:rPr>
        <w:t xml:space="preserve"> se formulan recomendaciones sobre </w:t>
      </w:r>
      <w:r w:rsidR="00B27362" w:rsidRPr="00641BDB">
        <w:rPr>
          <w:rFonts w:eastAsia="SimSun"/>
          <w:lang w:val="es-ES_tradnl" w:eastAsia="zh-CN"/>
        </w:rPr>
        <w:t xml:space="preserve">las </w:t>
      </w:r>
      <w:r w:rsidR="006B5D3D" w:rsidRPr="00641BDB">
        <w:rPr>
          <w:rFonts w:eastAsia="SimSun"/>
          <w:lang w:val="es-ES_tradnl" w:eastAsia="zh-CN"/>
        </w:rPr>
        <w:t>interfa</w:t>
      </w:r>
      <w:r w:rsidR="00B27362" w:rsidRPr="00641BDB">
        <w:rPr>
          <w:rFonts w:eastAsia="SimSun"/>
          <w:lang w:val="es-ES_tradnl" w:eastAsia="zh-CN"/>
        </w:rPr>
        <w:t>ces</w:t>
      </w:r>
      <w:r w:rsidR="006B5D3D" w:rsidRPr="00641BDB">
        <w:rPr>
          <w:rFonts w:eastAsia="SimSun"/>
          <w:lang w:val="es-ES_tradnl" w:eastAsia="zh-CN"/>
        </w:rPr>
        <w:t xml:space="preserve"> de programación de aplicaciones</w:t>
      </w:r>
      <w:r w:rsidR="00A622DD" w:rsidRPr="00641BDB">
        <w:rPr>
          <w:rFonts w:eastAsia="SimSun"/>
          <w:lang w:val="es-ES_tradnl" w:eastAsia="zh-CN"/>
        </w:rPr>
        <w:t xml:space="preserve"> (API)</w:t>
      </w:r>
      <w:r w:rsidR="006B5D3D" w:rsidRPr="00641BDB">
        <w:rPr>
          <w:rFonts w:eastAsia="SimSun"/>
          <w:lang w:val="es-ES_tradnl" w:eastAsia="zh-CN"/>
        </w:rPr>
        <w:t xml:space="preserve"> para facilitar el tratamiento y el intercambio de datos de propiedad intelectual (</w:t>
      </w:r>
      <w:r w:rsidR="000D5DFD" w:rsidRPr="00641BDB">
        <w:rPr>
          <w:rFonts w:eastAsia="SimSun"/>
          <w:lang w:val="es-ES_tradnl" w:eastAsia="zh-CN"/>
        </w:rPr>
        <w:t xml:space="preserve">datos de </w:t>
      </w:r>
      <w:r w:rsidR="006B5D3D" w:rsidRPr="00641BDB">
        <w:rPr>
          <w:rFonts w:eastAsia="SimSun"/>
          <w:lang w:val="es-ES_tradnl" w:eastAsia="zh-CN"/>
        </w:rPr>
        <w:t>PI) de manera armonizada a través de Internet.</w:t>
      </w:r>
    </w:p>
    <w:p w14:paraId="55070C94" w14:textId="77777777" w:rsidR="007D638D" w:rsidRPr="00641BDB" w:rsidRDefault="007D638D" w:rsidP="00581E61">
      <w:pPr>
        <w:rPr>
          <w:lang w:val="es-ES_tradnl"/>
        </w:rPr>
      </w:pPr>
    </w:p>
    <w:p w14:paraId="0A7A7464" w14:textId="0F0668DD" w:rsidR="005E48A2" w:rsidRPr="00641BDB" w:rsidRDefault="00581E61" w:rsidP="007D638D">
      <w:pPr>
        <w:rPr>
          <w:rFonts w:eastAsia="SimSun"/>
          <w:lang w:val="es-ES_tradnl" w:eastAsia="zh-CN"/>
        </w:rPr>
      </w:pPr>
      <w:r w:rsidRPr="00641BDB">
        <w:rPr>
          <w:rFonts w:eastAsia="SimSun"/>
          <w:lang w:val="es-ES_tradnl" w:eastAsia="zh-CN"/>
        </w:rPr>
        <w:fldChar w:fldCharType="begin"/>
      </w:r>
      <w:r w:rsidRPr="00641BDB">
        <w:rPr>
          <w:rFonts w:eastAsia="SimSun"/>
          <w:lang w:val="es-ES_tradnl" w:eastAsia="zh-CN"/>
        </w:rPr>
        <w:instrText xml:space="preserve"> AUTONUM  </w:instrText>
      </w:r>
      <w:r w:rsidRPr="00641BDB">
        <w:rPr>
          <w:rFonts w:eastAsia="SimSun"/>
          <w:lang w:val="es-ES_tradnl" w:eastAsia="zh-CN"/>
        </w:rPr>
        <w:fldChar w:fldCharType="end"/>
      </w:r>
      <w:r w:rsidRPr="00641BDB">
        <w:rPr>
          <w:rFonts w:eastAsia="SimSun"/>
          <w:lang w:val="es-ES_tradnl" w:eastAsia="zh-CN"/>
        </w:rPr>
        <w:tab/>
      </w:r>
      <w:r w:rsidR="0071768B" w:rsidRPr="00641BDB">
        <w:rPr>
          <w:rFonts w:eastAsia="SimSun"/>
          <w:lang w:val="es-ES_tradnl" w:eastAsia="zh-CN"/>
        </w:rPr>
        <w:t>La</w:t>
      </w:r>
      <w:r w:rsidR="001D5A6A" w:rsidRPr="00641BDB">
        <w:rPr>
          <w:rFonts w:eastAsia="SimSun"/>
          <w:lang w:val="es-ES_tradnl" w:eastAsia="zh-CN"/>
        </w:rPr>
        <w:t xml:space="preserve"> norma tiene como finalidad:</w:t>
      </w:r>
    </w:p>
    <w:p w14:paraId="16CFE604" w14:textId="1024E213" w:rsidR="005E48A2" w:rsidRPr="00641BDB" w:rsidRDefault="009F536E" w:rsidP="0071768B">
      <w:pPr>
        <w:numPr>
          <w:ilvl w:val="1"/>
          <w:numId w:val="4"/>
        </w:numPr>
        <w:spacing w:before="100" w:beforeAutospacing="1" w:after="100" w:afterAutospacing="1"/>
        <w:jc w:val="both"/>
        <w:rPr>
          <w:rFonts w:eastAsia="Times New Roman"/>
          <w:lang w:val="es-ES_tradnl"/>
        </w:rPr>
      </w:pPr>
      <w:r w:rsidRPr="00641BDB">
        <w:rPr>
          <w:rFonts w:eastAsia="Times New Roman" w:cs="Arial"/>
          <w:szCs w:val="17"/>
          <w:lang w:val="es-ES_tradnl"/>
        </w:rPr>
        <w:t>garantizar la coherencia mediante el establecimiento de principios uniformes de diseño de servicios web;</w:t>
      </w:r>
    </w:p>
    <w:p w14:paraId="40B7D815" w14:textId="765DA1E4" w:rsidR="005E48A2" w:rsidRPr="00641BDB" w:rsidRDefault="00F836A6" w:rsidP="0071768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mejorar la interoperabilidad de los datos entre los socios de servicios web</w:t>
      </w:r>
      <w:r w:rsidR="005E48A2" w:rsidRPr="00641BDB">
        <w:rPr>
          <w:rFonts w:eastAsia="Times New Roman" w:cs="Arial"/>
          <w:szCs w:val="17"/>
          <w:lang w:val="es-ES_tradnl"/>
        </w:rPr>
        <w:t>;</w:t>
      </w:r>
    </w:p>
    <w:p w14:paraId="67E9730C" w14:textId="6C5F0FE3" w:rsidR="005E48A2" w:rsidRPr="00641BDB" w:rsidRDefault="00F836A6" w:rsidP="0071768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fomentar la reutilización a través de un diseño unificado</w:t>
      </w:r>
      <w:r w:rsidR="005E48A2" w:rsidRPr="00641BDB">
        <w:rPr>
          <w:rFonts w:eastAsia="Times New Roman" w:cs="Arial"/>
          <w:szCs w:val="17"/>
          <w:lang w:val="es-ES_tradnl"/>
        </w:rPr>
        <w:t>;</w:t>
      </w:r>
    </w:p>
    <w:p w14:paraId="01EF6FE6" w14:textId="3A56DE35" w:rsidR="005E48A2" w:rsidRPr="00641BDB" w:rsidRDefault="00F836A6" w:rsidP="0071768B">
      <w:pPr>
        <w:numPr>
          <w:ilvl w:val="1"/>
          <w:numId w:val="4"/>
        </w:numPr>
        <w:spacing w:before="100" w:beforeAutospacing="1" w:after="100" w:afterAutospacing="1"/>
        <w:jc w:val="both"/>
        <w:rPr>
          <w:rFonts w:eastAsia="Times New Roman" w:cs="Arial"/>
          <w:szCs w:val="17"/>
          <w:lang w:val="es-ES_tradnl"/>
        </w:rPr>
      </w:pPr>
      <w:r w:rsidRPr="00641BDB">
        <w:rPr>
          <w:lang w:val="es-ES_tradnl"/>
        </w:rPr>
        <w:t>promover la flexibilidad en la asignación de nombres a los datos en todas las unidades operativas por medio de una política de espacio de nombres claramente definida en los recursos</w:t>
      </w:r>
      <w:r w:rsidR="00CE5BD8" w:rsidRPr="00641BDB">
        <w:rPr>
          <w:lang w:val="es-ES_tradnl"/>
        </w:rPr>
        <w:t xml:space="preserve"> de lenguaje extensible de marcado</w:t>
      </w:r>
      <w:r w:rsidRPr="00641BDB">
        <w:rPr>
          <w:lang w:val="es-ES_tradnl"/>
        </w:rPr>
        <w:t xml:space="preserve"> </w:t>
      </w:r>
      <w:r w:rsidR="00CE5BD8" w:rsidRPr="00641BDB">
        <w:rPr>
          <w:lang w:val="es-ES_tradnl"/>
        </w:rPr>
        <w:t>(</w:t>
      </w:r>
      <w:r w:rsidRPr="00641BDB">
        <w:rPr>
          <w:lang w:val="es-ES_tradnl"/>
        </w:rPr>
        <w:t>XML</w:t>
      </w:r>
      <w:r w:rsidR="00CE5BD8" w:rsidRPr="00641BDB">
        <w:rPr>
          <w:lang w:val="es-ES_tradnl"/>
        </w:rPr>
        <w:t>)</w:t>
      </w:r>
      <w:r w:rsidRPr="00641BDB">
        <w:rPr>
          <w:lang w:val="es-ES_tradnl"/>
        </w:rPr>
        <w:t xml:space="preserve"> asociados</w:t>
      </w:r>
      <w:r w:rsidR="005E48A2" w:rsidRPr="00641BDB">
        <w:rPr>
          <w:rFonts w:eastAsia="Times New Roman" w:cs="Arial"/>
          <w:szCs w:val="17"/>
          <w:lang w:val="es-ES_tradnl"/>
        </w:rPr>
        <w:t>;</w:t>
      </w:r>
    </w:p>
    <w:p w14:paraId="59A48A8B" w14:textId="5C17AB27" w:rsidR="005E48A2" w:rsidRPr="00641BDB" w:rsidRDefault="00F836A6" w:rsidP="0071768B">
      <w:pPr>
        <w:numPr>
          <w:ilvl w:val="1"/>
          <w:numId w:val="4"/>
        </w:numPr>
        <w:spacing w:before="100" w:beforeAutospacing="1" w:after="100" w:afterAutospacing="1"/>
        <w:jc w:val="both"/>
        <w:rPr>
          <w:rFonts w:eastAsia="Times New Roman" w:cs="Arial"/>
          <w:szCs w:val="17"/>
          <w:lang w:val="es-ES_tradnl"/>
        </w:rPr>
      </w:pPr>
      <w:r w:rsidRPr="00641BDB">
        <w:rPr>
          <w:lang w:val="es-ES_tradnl"/>
        </w:rPr>
        <w:t>promover un intercambio de información seguro</w:t>
      </w:r>
      <w:r w:rsidR="005E48A2" w:rsidRPr="00641BDB">
        <w:rPr>
          <w:rFonts w:eastAsia="Times New Roman" w:cs="Arial"/>
          <w:szCs w:val="17"/>
          <w:lang w:val="es-ES_tradnl"/>
        </w:rPr>
        <w:t>;</w:t>
      </w:r>
    </w:p>
    <w:p w14:paraId="1863D4FC" w14:textId="37A5686B" w:rsidR="005E48A2" w:rsidRPr="00641BDB" w:rsidRDefault="00F836A6" w:rsidP="0071768B">
      <w:pPr>
        <w:numPr>
          <w:ilvl w:val="1"/>
          <w:numId w:val="4"/>
        </w:numPr>
        <w:spacing w:before="100" w:beforeAutospacing="1" w:after="100" w:afterAutospacing="1"/>
        <w:jc w:val="both"/>
        <w:rPr>
          <w:rFonts w:eastAsia="Times New Roman" w:cs="Arial"/>
          <w:szCs w:val="17"/>
          <w:lang w:val="es-ES_tradnl"/>
        </w:rPr>
      </w:pPr>
      <w:r w:rsidRPr="00641BDB">
        <w:rPr>
          <w:lang w:val="es-ES_tradnl"/>
        </w:rPr>
        <w:t>ofrecer procesos operativos internos apropiados como servicios de valor añadido que puedan ser utilizados por otras organizaciones</w:t>
      </w:r>
      <w:r w:rsidR="005E48A2" w:rsidRPr="00641BDB">
        <w:rPr>
          <w:rFonts w:eastAsia="Times New Roman" w:cs="Arial"/>
          <w:szCs w:val="17"/>
          <w:lang w:val="es-ES_tradnl"/>
        </w:rPr>
        <w:t>;</w:t>
      </w:r>
      <w:r w:rsidRPr="00641BDB">
        <w:rPr>
          <w:rFonts w:eastAsia="Times New Roman" w:cs="Arial"/>
          <w:szCs w:val="17"/>
          <w:lang w:val="es-ES_tradnl"/>
        </w:rPr>
        <w:t xml:space="preserve"> e</w:t>
      </w:r>
    </w:p>
    <w:p w14:paraId="48EE93E6" w14:textId="0B8F4C9B" w:rsidR="005E48A2" w:rsidRPr="00641BDB" w:rsidRDefault="00F836A6" w:rsidP="0071768B">
      <w:pPr>
        <w:numPr>
          <w:ilvl w:val="1"/>
          <w:numId w:val="4"/>
        </w:numPr>
        <w:spacing w:before="100" w:beforeAutospacing="1" w:after="100" w:afterAutospacing="1"/>
        <w:jc w:val="both"/>
        <w:rPr>
          <w:rFonts w:eastAsia="Times New Roman" w:cs="Arial"/>
          <w:szCs w:val="17"/>
          <w:lang w:val="es-ES_tradnl"/>
        </w:rPr>
      </w:pPr>
      <w:r w:rsidRPr="00641BDB">
        <w:rPr>
          <w:lang w:val="es-ES_tradnl"/>
        </w:rPr>
        <w:t>integrar sus procesos operativos internos y vincularlos dinámicamente con sus asociados institucionales</w:t>
      </w:r>
      <w:r w:rsidR="005E48A2" w:rsidRPr="00641BDB">
        <w:rPr>
          <w:rFonts w:eastAsia="Times New Roman" w:cs="Arial"/>
          <w:szCs w:val="17"/>
          <w:lang w:val="es-ES_tradnl"/>
        </w:rPr>
        <w:t>.</w:t>
      </w:r>
    </w:p>
    <w:p w14:paraId="03ACBBEB" w14:textId="4EE06E54" w:rsidR="005E48A2" w:rsidRPr="00641BDB" w:rsidRDefault="007B231C" w:rsidP="00D119C3">
      <w:pPr>
        <w:pStyle w:val="Heading2"/>
        <w:keepLines/>
        <w:spacing w:before="170" w:after="170"/>
        <w:rPr>
          <w:rFonts w:cs="Arial"/>
          <w:szCs w:val="17"/>
          <w:lang w:val="es-ES_tradnl"/>
        </w:rPr>
      </w:pPr>
      <w:bookmarkStart w:id="24" w:name="_Toc213074170"/>
      <w:bookmarkStart w:id="25" w:name="_Toc126065395"/>
      <w:bookmarkStart w:id="26" w:name="_Toc213234784"/>
      <w:r w:rsidRPr="00641BDB">
        <w:rPr>
          <w:rFonts w:cs="Arial"/>
          <w:szCs w:val="17"/>
          <w:lang w:val="es-ES_tradnl"/>
        </w:rPr>
        <w:t>DEFINICIONES Y TERMINOLOGÍA</w:t>
      </w:r>
      <w:bookmarkEnd w:id="24"/>
      <w:bookmarkEnd w:id="25"/>
      <w:bookmarkEnd w:id="26"/>
    </w:p>
    <w:p w14:paraId="14B1E64A" w14:textId="5111F0DA" w:rsidR="005E48A2" w:rsidRPr="00641BDB" w:rsidRDefault="00581E61" w:rsidP="007D638D">
      <w:pPr>
        <w:rPr>
          <w:rFonts w:eastAsia="SimSun"/>
          <w:lang w:val="es-ES_tradnl" w:eastAsia="zh-CN"/>
        </w:rPr>
      </w:pPr>
      <w:r w:rsidRPr="00641BDB">
        <w:rPr>
          <w:rFonts w:eastAsia="SimSun"/>
          <w:lang w:val="es-ES_tradnl" w:eastAsia="zh-CN"/>
        </w:rPr>
        <w:fldChar w:fldCharType="begin"/>
      </w:r>
      <w:r w:rsidRPr="00641BDB">
        <w:rPr>
          <w:rFonts w:eastAsia="SimSun"/>
          <w:lang w:val="es-ES_tradnl" w:eastAsia="zh-CN"/>
        </w:rPr>
        <w:instrText xml:space="preserve"> AUTONUM  </w:instrText>
      </w:r>
      <w:r w:rsidRPr="00641BDB">
        <w:rPr>
          <w:rFonts w:eastAsia="SimSun"/>
          <w:lang w:val="es-ES_tradnl" w:eastAsia="zh-CN"/>
        </w:rPr>
        <w:fldChar w:fldCharType="end"/>
      </w:r>
      <w:r w:rsidRPr="00641BDB">
        <w:rPr>
          <w:rFonts w:eastAsia="SimSun"/>
          <w:lang w:val="es-ES_tradnl" w:eastAsia="zh-CN"/>
        </w:rPr>
        <w:tab/>
      </w:r>
      <w:r w:rsidR="005F4E46" w:rsidRPr="00641BDB">
        <w:rPr>
          <w:rFonts w:eastAsia="SimSun"/>
          <w:lang w:val="es-ES_tradnl" w:eastAsia="zh-CN"/>
        </w:rPr>
        <w:t xml:space="preserve">A efectos de lo previsto en </w:t>
      </w:r>
      <w:r w:rsidR="0071768B" w:rsidRPr="00641BDB">
        <w:rPr>
          <w:rFonts w:eastAsia="SimSun"/>
          <w:lang w:val="es-ES_tradnl" w:eastAsia="zh-CN"/>
        </w:rPr>
        <w:t>la presente</w:t>
      </w:r>
      <w:r w:rsidR="005F4E46" w:rsidRPr="00641BDB">
        <w:rPr>
          <w:rFonts w:eastAsia="SimSun"/>
          <w:lang w:val="es-ES_tradnl" w:eastAsia="zh-CN"/>
        </w:rPr>
        <w:t xml:space="preserve"> norma</w:t>
      </w:r>
      <w:r w:rsidR="0019483B" w:rsidRPr="00641BDB">
        <w:rPr>
          <w:rFonts w:eastAsia="SimSun"/>
          <w:lang w:val="es-ES_tradnl" w:eastAsia="zh-CN"/>
        </w:rPr>
        <w:t>:</w:t>
      </w:r>
    </w:p>
    <w:p w14:paraId="07DC560A" w14:textId="474DE565" w:rsidR="005E48A2"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shd w:val="clear" w:color="auto" w:fill="FFFFFF"/>
          <w:lang w:val="es-ES_tradnl"/>
        </w:rPr>
        <w:t xml:space="preserve">se entenderá </w:t>
      </w:r>
      <w:r w:rsidR="0019483B" w:rsidRPr="00641BDB">
        <w:rPr>
          <w:rFonts w:eastAsia="Times New Roman"/>
          <w:shd w:val="clear" w:color="auto" w:fill="FFFFFF"/>
          <w:lang w:val="es-ES_tradnl"/>
        </w:rPr>
        <w:t xml:space="preserve">por "protocolo de transferencia de hipertexto (HTTP)" </w:t>
      </w:r>
      <w:r w:rsidR="0071768B" w:rsidRPr="00641BDB">
        <w:rPr>
          <w:rFonts w:eastAsia="Times New Roman"/>
          <w:shd w:val="clear" w:color="auto" w:fill="FFFFFF"/>
          <w:lang w:val="es-ES_tradnl"/>
        </w:rPr>
        <w:t>un</w:t>
      </w:r>
      <w:r w:rsidR="0019483B" w:rsidRPr="00641BDB">
        <w:rPr>
          <w:rFonts w:eastAsia="Times New Roman"/>
          <w:shd w:val="clear" w:color="auto" w:fill="FFFFFF"/>
          <w:lang w:val="es-ES_tradnl"/>
        </w:rPr>
        <w:t xml:space="preserve"> protocolo de aplicación para sistemas de información distribuidos, </w:t>
      </w:r>
      <w:r w:rsidR="00702F41" w:rsidRPr="00641BDB">
        <w:rPr>
          <w:rFonts w:eastAsia="Times New Roman"/>
          <w:shd w:val="clear" w:color="auto" w:fill="FFFFFF"/>
          <w:lang w:val="es-ES_tradnl"/>
        </w:rPr>
        <w:t>colaborativos</w:t>
      </w:r>
      <w:r w:rsidR="0019483B" w:rsidRPr="00641BDB">
        <w:rPr>
          <w:rFonts w:eastAsia="Times New Roman"/>
          <w:shd w:val="clear" w:color="auto" w:fill="FFFFFF"/>
          <w:lang w:val="es-ES_tradnl"/>
        </w:rPr>
        <w:t xml:space="preserve"> e hipermedia.</w:t>
      </w:r>
      <w:r w:rsidR="005E48A2" w:rsidRPr="00641BDB">
        <w:rPr>
          <w:rFonts w:eastAsia="Times New Roman"/>
          <w:shd w:val="clear" w:color="auto" w:fill="FFFFFF"/>
          <w:lang w:val="es-ES_tradnl"/>
        </w:rPr>
        <w:t xml:space="preserve"> </w:t>
      </w:r>
      <w:r w:rsidR="00702F41" w:rsidRPr="00641BDB">
        <w:rPr>
          <w:rFonts w:eastAsia="Times New Roman"/>
          <w:shd w:val="clear" w:color="auto" w:fill="FFFFFF"/>
          <w:lang w:val="es-ES_tradnl"/>
        </w:rPr>
        <w:t xml:space="preserve">HTTP es la base de la comunicación de datos para la </w:t>
      </w:r>
      <w:r w:rsidR="00702F41" w:rsidRPr="00641BDB">
        <w:rPr>
          <w:rFonts w:eastAsia="Times New Roman"/>
          <w:i/>
          <w:iCs/>
          <w:shd w:val="clear" w:color="auto" w:fill="FFFFFF"/>
          <w:lang w:val="es-ES_tradnl"/>
        </w:rPr>
        <w:t>World Wide Web</w:t>
      </w:r>
      <w:r w:rsidR="00755E4D" w:rsidRPr="00641BDB">
        <w:rPr>
          <w:rFonts w:eastAsia="Times New Roman"/>
          <w:i/>
          <w:iCs/>
          <w:shd w:val="clear" w:color="auto" w:fill="FFFFFF"/>
          <w:lang w:val="es-ES_tradnl"/>
        </w:rPr>
        <w:t xml:space="preserve"> </w:t>
      </w:r>
      <w:r w:rsidR="00755E4D" w:rsidRPr="00641BDB">
        <w:rPr>
          <w:rFonts w:eastAsia="Times New Roman"/>
          <w:shd w:val="clear" w:color="auto" w:fill="FFFFFF"/>
          <w:lang w:val="es-ES_tradnl"/>
        </w:rPr>
        <w:t>(WWW)</w:t>
      </w:r>
      <w:r w:rsidR="00933FB0" w:rsidRPr="00641BDB">
        <w:rPr>
          <w:rFonts w:eastAsia="Times New Roman"/>
          <w:shd w:val="clear" w:color="auto" w:fill="FFFFFF"/>
          <w:lang w:val="es-ES_tradnl"/>
        </w:rPr>
        <w:t>, y</w:t>
      </w:r>
      <w:r w:rsidR="0019520A" w:rsidRPr="00641BDB">
        <w:rPr>
          <w:rFonts w:eastAsia="Times New Roman"/>
          <w:shd w:val="clear" w:color="auto" w:fill="FFFFFF"/>
          <w:lang w:val="es-ES_tradnl"/>
        </w:rPr>
        <w:t xml:space="preserve"> funciona como un protocolo de </w:t>
      </w:r>
      <w:r w:rsidR="00405370" w:rsidRPr="00641BDB">
        <w:rPr>
          <w:rFonts w:eastAsia="Times New Roman"/>
          <w:shd w:val="clear" w:color="auto" w:fill="FFFFFF"/>
          <w:lang w:val="es-ES_tradnl"/>
        </w:rPr>
        <w:t>petición</w:t>
      </w:r>
      <w:r w:rsidR="0019520A" w:rsidRPr="00641BDB">
        <w:rPr>
          <w:rFonts w:eastAsia="Times New Roman"/>
          <w:shd w:val="clear" w:color="auto" w:fill="FFFFFF"/>
          <w:lang w:val="es-ES_tradnl"/>
        </w:rPr>
        <w:t>-respuesta en el modelo de computación orientado al servicio</w:t>
      </w:r>
      <w:r w:rsidR="002B2C21" w:rsidRPr="00641BDB">
        <w:rPr>
          <w:rFonts w:eastAsia="Times New Roman" w:cs="Arial"/>
          <w:szCs w:val="17"/>
          <w:lang w:val="es-ES_tradnl"/>
        </w:rPr>
        <w:t>;</w:t>
      </w:r>
    </w:p>
    <w:p w14:paraId="2ADD771B" w14:textId="752AEC2A" w:rsidR="005E48A2" w:rsidRPr="00641BDB" w:rsidRDefault="0071768B"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se entenderá </w:t>
      </w:r>
      <w:r w:rsidR="00A74BD6" w:rsidRPr="00641BDB">
        <w:rPr>
          <w:rFonts w:eastAsia="Times New Roman" w:cs="Arial"/>
          <w:szCs w:val="17"/>
          <w:lang w:val="es-ES_tradnl"/>
        </w:rPr>
        <w:t xml:space="preserve">por "interfaz de programación de aplicaciones (API)" </w:t>
      </w:r>
      <w:r w:rsidRPr="00641BDB">
        <w:rPr>
          <w:rFonts w:eastAsia="Times New Roman" w:cs="Arial"/>
          <w:szCs w:val="17"/>
          <w:lang w:val="es-ES_tradnl"/>
        </w:rPr>
        <w:t>un</w:t>
      </w:r>
      <w:r w:rsidR="00A74BD6" w:rsidRPr="00641BDB">
        <w:rPr>
          <w:rFonts w:eastAsia="Times New Roman" w:cs="Arial"/>
          <w:szCs w:val="17"/>
          <w:lang w:val="es-ES_tradnl"/>
        </w:rPr>
        <w:t xml:space="preserve"> conjunto de componentes de software que proporcionan una interfaz reutilizable entre diferentes aplicaciones que pueden comunicarse fácilmente para intercambiar datos;</w:t>
      </w:r>
    </w:p>
    <w:p w14:paraId="0D2F0680" w14:textId="5A7C2245" w:rsidR="005E48A2"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se entenderá </w:t>
      </w:r>
      <w:r w:rsidR="00770A01" w:rsidRPr="00641BDB">
        <w:rPr>
          <w:rFonts w:eastAsia="Times New Roman" w:cs="Arial"/>
          <w:szCs w:val="17"/>
          <w:lang w:val="es-ES_tradnl"/>
        </w:rPr>
        <w:t xml:space="preserve">por </w:t>
      </w:r>
      <w:r w:rsidR="003F3750" w:rsidRPr="00641BDB">
        <w:rPr>
          <w:rFonts w:eastAsia="Times New Roman" w:cs="Arial"/>
          <w:szCs w:val="17"/>
          <w:lang w:val="es-ES_tradnl"/>
        </w:rPr>
        <w:t>"transferencia de estado representacional (REST)"</w:t>
      </w:r>
      <w:r w:rsidR="00770A01" w:rsidRPr="00641BDB">
        <w:rPr>
          <w:rFonts w:eastAsia="Times New Roman" w:cs="Arial"/>
          <w:szCs w:val="17"/>
          <w:lang w:val="es-ES_tradnl"/>
        </w:rPr>
        <w:t xml:space="preserve"> un conjunto de principios </w:t>
      </w:r>
      <w:r w:rsidR="0038593B" w:rsidRPr="00641BDB">
        <w:rPr>
          <w:rFonts w:eastAsia="Times New Roman" w:cs="Arial"/>
          <w:szCs w:val="17"/>
          <w:lang w:val="es-ES_tradnl"/>
        </w:rPr>
        <w:t>de arquitectura</w:t>
      </w:r>
      <w:r w:rsidR="00770A01" w:rsidRPr="00641BDB">
        <w:rPr>
          <w:rFonts w:eastAsia="Times New Roman" w:cs="Arial"/>
          <w:szCs w:val="17"/>
          <w:lang w:val="es-ES_tradnl"/>
        </w:rPr>
        <w:t xml:space="preserve"> en virtud de los cuales se pueden transmitir datos a través de una interfaz normalizada, </w:t>
      </w:r>
      <w:r w:rsidR="0038593B" w:rsidRPr="00641BDB">
        <w:rPr>
          <w:rFonts w:eastAsia="Times New Roman" w:cs="Arial"/>
          <w:szCs w:val="17"/>
          <w:lang w:val="es-ES_tradnl"/>
        </w:rPr>
        <w:t>a saber</w:t>
      </w:r>
      <w:r w:rsidR="00770A01" w:rsidRPr="00641BDB">
        <w:rPr>
          <w:rFonts w:eastAsia="Times New Roman" w:cs="Arial"/>
          <w:szCs w:val="17"/>
          <w:lang w:val="es-ES_tradnl"/>
        </w:rPr>
        <w:t xml:space="preserve">, HTTP. REST no contiene una capa </w:t>
      </w:r>
      <w:r w:rsidR="00810CC2" w:rsidRPr="00641BDB">
        <w:rPr>
          <w:rFonts w:eastAsia="Times New Roman" w:cs="Arial"/>
          <w:szCs w:val="17"/>
          <w:lang w:val="es-ES_tradnl"/>
        </w:rPr>
        <w:t xml:space="preserve">adicional </w:t>
      </w:r>
      <w:r w:rsidR="00770A01" w:rsidRPr="00641BDB">
        <w:rPr>
          <w:rFonts w:eastAsia="Times New Roman" w:cs="Arial"/>
          <w:szCs w:val="17"/>
          <w:lang w:val="es-ES_tradnl"/>
        </w:rPr>
        <w:t xml:space="preserve">de mensajería y se centra en las </w:t>
      </w:r>
      <w:r w:rsidR="00F40A8B" w:rsidRPr="00641BDB">
        <w:rPr>
          <w:rFonts w:eastAsia="Times New Roman" w:cs="Arial"/>
          <w:szCs w:val="17"/>
          <w:lang w:val="es-ES_tradnl"/>
        </w:rPr>
        <w:t>normas</w:t>
      </w:r>
      <w:r w:rsidR="00770A01" w:rsidRPr="00641BDB">
        <w:rPr>
          <w:rFonts w:eastAsia="Times New Roman" w:cs="Arial"/>
          <w:szCs w:val="17"/>
          <w:lang w:val="es-ES_tradnl"/>
        </w:rPr>
        <w:t xml:space="preserve"> de diseño para crear servicios sin estado</w:t>
      </w:r>
      <w:r w:rsidR="002B2C21" w:rsidRPr="00641BDB">
        <w:rPr>
          <w:rFonts w:eastAsia="Times New Roman" w:cs="Arial"/>
          <w:szCs w:val="17"/>
          <w:lang w:val="es-ES_tradnl"/>
        </w:rPr>
        <w:t>;</w:t>
      </w:r>
      <w:r w:rsidR="00D22D23" w:rsidRPr="00641BDB">
        <w:rPr>
          <w:rFonts w:eastAsia="Times New Roman" w:cs="Arial"/>
          <w:szCs w:val="17"/>
          <w:lang w:val="es-ES_tradnl"/>
        </w:rPr>
        <w:t xml:space="preserve"> </w:t>
      </w:r>
    </w:p>
    <w:p w14:paraId="4748C04A" w14:textId="7E36AAC1" w:rsidR="0038593B" w:rsidRPr="00641BDB" w:rsidRDefault="000F67D0" w:rsidP="00964718">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se entenderá </w:t>
      </w:r>
      <w:r w:rsidR="00027279" w:rsidRPr="00641BDB">
        <w:rPr>
          <w:rFonts w:eastAsia="Times New Roman" w:cs="Arial"/>
          <w:szCs w:val="17"/>
          <w:lang w:val="es-ES_tradnl"/>
        </w:rPr>
        <w:t>por "protocolo simple de acceso a objetos (SOAP)" un protocolo para enviar y recibir mensajes entre aplicaciones sin tener que afrontar problemas de interoperabilidad.</w:t>
      </w:r>
      <w:r w:rsidR="005E48A2" w:rsidRPr="00641BDB">
        <w:rPr>
          <w:rFonts w:eastAsia="Times New Roman" w:cs="Arial"/>
          <w:szCs w:val="17"/>
          <w:lang w:val="es-ES_tradnl"/>
        </w:rPr>
        <w:t xml:space="preserve"> </w:t>
      </w:r>
      <w:r w:rsidR="0038593B" w:rsidRPr="00641BDB">
        <w:rPr>
          <w:rFonts w:eastAsia="Times New Roman" w:cs="Arial"/>
          <w:szCs w:val="17"/>
          <w:lang w:val="es-ES_tradnl"/>
        </w:rPr>
        <w:t xml:space="preserve">SOAP establece una especificación de protocolo de comunicación estándar (conjunto de normas) para el intercambio de mensajes basado en XML. SOAP utiliza diferentes protocolos de transferencia, como el HTTP y el protocolo simple de transferencia de correo (SMTP). El protocolo estándar HTTP facilita al modelo SOAP la creación de túneles </w:t>
      </w:r>
      <w:r w:rsidR="00A26C80" w:rsidRPr="00641BDB">
        <w:rPr>
          <w:rFonts w:eastAsia="Times New Roman" w:cs="Arial"/>
          <w:szCs w:val="17"/>
          <w:lang w:val="es-ES_tradnl"/>
        </w:rPr>
        <w:t>en</w:t>
      </w:r>
      <w:r w:rsidR="0038593B" w:rsidRPr="00641BDB">
        <w:rPr>
          <w:rFonts w:eastAsia="Times New Roman" w:cs="Arial"/>
          <w:szCs w:val="17"/>
          <w:lang w:val="es-ES_tradnl"/>
        </w:rPr>
        <w:t xml:space="preserve"> cortafuegos y </w:t>
      </w:r>
      <w:r w:rsidR="0038593B" w:rsidRPr="00641BDB">
        <w:rPr>
          <w:rFonts w:eastAsia="Times New Roman" w:cs="Arial"/>
          <w:i/>
          <w:iCs/>
          <w:szCs w:val="17"/>
          <w:lang w:val="es-ES_tradnl"/>
        </w:rPr>
        <w:t>proxies</w:t>
      </w:r>
      <w:r w:rsidR="0038593B" w:rsidRPr="00641BDB">
        <w:rPr>
          <w:rFonts w:eastAsia="Times New Roman" w:cs="Arial"/>
          <w:szCs w:val="17"/>
          <w:lang w:val="es-ES_tradnl"/>
        </w:rPr>
        <w:t xml:space="preserve"> sin necesidad de modificar el protocolo SOAP;</w:t>
      </w:r>
    </w:p>
    <w:p w14:paraId="3ECB615E" w14:textId="76B0A562" w:rsidR="005E48A2"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se entenderá </w:t>
      </w:r>
      <w:r w:rsidR="00EF1B28" w:rsidRPr="00641BDB">
        <w:rPr>
          <w:rFonts w:eastAsia="Times New Roman" w:cs="Arial"/>
          <w:szCs w:val="17"/>
          <w:lang w:val="es-ES_tradnl"/>
        </w:rPr>
        <w:t>por "servicio web" un método de comunicación entre dos aplicaciones o dispositivos electrónicos a través de la WWW. Los servicios web son de dos tipos: REST y SOAP;</w:t>
      </w:r>
      <w:r w:rsidR="00D22D23" w:rsidRPr="00641BDB">
        <w:rPr>
          <w:rFonts w:eastAsia="Times New Roman" w:cs="Arial"/>
          <w:szCs w:val="17"/>
          <w:lang w:val="es-ES_tradnl"/>
        </w:rPr>
        <w:t xml:space="preserve"> </w:t>
      </w:r>
    </w:p>
    <w:p w14:paraId="1B633814" w14:textId="45A2B16A" w:rsidR="005E48A2"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cs="Arial"/>
          <w:szCs w:val="17"/>
          <w:lang w:val="es-ES_tradnl"/>
        </w:rPr>
        <w:t>se entenderá p</w:t>
      </w:r>
      <w:r w:rsidR="00EF44D3" w:rsidRPr="00641BDB">
        <w:rPr>
          <w:rFonts w:cs="Arial"/>
          <w:szCs w:val="17"/>
          <w:lang w:val="es-ES_tradnl"/>
        </w:rPr>
        <w:t xml:space="preserve">or "API </w:t>
      </w:r>
      <w:r w:rsidR="00252E44" w:rsidRPr="00641BDB">
        <w:rPr>
          <w:rFonts w:cs="Arial"/>
          <w:szCs w:val="17"/>
          <w:lang w:val="es-ES_tradnl"/>
        </w:rPr>
        <w:t>w</w:t>
      </w:r>
      <w:r w:rsidR="00EF44D3" w:rsidRPr="00641BDB">
        <w:rPr>
          <w:rFonts w:cs="Arial"/>
          <w:szCs w:val="17"/>
          <w:lang w:val="es-ES_tradnl"/>
        </w:rPr>
        <w:t>eb RESTful" un conjunto de servicios web basados en el paradigma de arquitectura REST</w:t>
      </w:r>
      <w:r w:rsidR="00964718" w:rsidRPr="00641BDB">
        <w:rPr>
          <w:rFonts w:cs="Arial"/>
          <w:szCs w:val="17"/>
          <w:lang w:val="es-ES_tradnl"/>
        </w:rPr>
        <w:t>,</w:t>
      </w:r>
      <w:r w:rsidR="00EF44D3" w:rsidRPr="00641BDB">
        <w:rPr>
          <w:rFonts w:cs="Arial"/>
          <w:szCs w:val="17"/>
          <w:lang w:val="es-ES_tradnl"/>
        </w:rPr>
        <w:t xml:space="preserve"> que suelen utilizar JSON o XML para la transmisión de datos</w:t>
      </w:r>
      <w:r w:rsidR="002B2C21" w:rsidRPr="00641BDB">
        <w:rPr>
          <w:rFonts w:cs="Arial"/>
          <w:szCs w:val="17"/>
          <w:lang w:val="es-ES_tradnl"/>
        </w:rPr>
        <w:t>;</w:t>
      </w:r>
      <w:r w:rsidR="00D22D23" w:rsidRPr="00641BDB">
        <w:rPr>
          <w:rFonts w:cs="Arial"/>
          <w:szCs w:val="17"/>
          <w:lang w:val="es-ES_tradnl"/>
        </w:rPr>
        <w:t xml:space="preserve"> </w:t>
      </w:r>
    </w:p>
    <w:p w14:paraId="486B2471" w14:textId="0F60FE14" w:rsidR="005E48A2"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cs="Arial"/>
          <w:szCs w:val="17"/>
          <w:lang w:val="es-ES_tradnl"/>
        </w:rPr>
        <w:t>se entenderá p</w:t>
      </w:r>
      <w:r w:rsidR="00BC1696" w:rsidRPr="00641BDB">
        <w:rPr>
          <w:rFonts w:cs="Arial"/>
          <w:szCs w:val="17"/>
          <w:lang w:val="es-ES_tradnl"/>
        </w:rPr>
        <w:t xml:space="preserve">or "API </w:t>
      </w:r>
      <w:r w:rsidR="00252E44" w:rsidRPr="00641BDB">
        <w:rPr>
          <w:rFonts w:cs="Arial"/>
          <w:szCs w:val="17"/>
          <w:lang w:val="es-ES_tradnl"/>
        </w:rPr>
        <w:t>w</w:t>
      </w:r>
      <w:r w:rsidR="00BC1696" w:rsidRPr="00641BDB">
        <w:rPr>
          <w:rFonts w:cs="Arial"/>
          <w:szCs w:val="17"/>
          <w:lang w:val="es-ES_tradnl"/>
        </w:rPr>
        <w:t>eb SOAP" un conjunto de servicios web SOAP</w:t>
      </w:r>
      <w:r w:rsidR="00964718" w:rsidRPr="00641BDB">
        <w:rPr>
          <w:rFonts w:cs="Arial"/>
          <w:szCs w:val="17"/>
          <w:lang w:val="es-ES_tradnl"/>
        </w:rPr>
        <w:t>,</w:t>
      </w:r>
      <w:r w:rsidR="00BC1696" w:rsidRPr="00641BDB">
        <w:rPr>
          <w:rFonts w:cs="Arial"/>
          <w:szCs w:val="17"/>
          <w:lang w:val="es-ES_tradnl"/>
        </w:rPr>
        <w:t xml:space="preserve"> que se basan en SOAP y requieren el uso de XML como formato de carga útil;</w:t>
      </w:r>
      <w:r w:rsidR="00D22D23" w:rsidRPr="00641BDB">
        <w:rPr>
          <w:rFonts w:cs="Arial"/>
          <w:szCs w:val="17"/>
          <w:lang w:val="es-ES_tradnl"/>
        </w:rPr>
        <w:t xml:space="preserve"> </w:t>
      </w:r>
    </w:p>
    <w:p w14:paraId="5161E056" w14:textId="29C746B1" w:rsidR="005E48A2"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se entenderá p</w:t>
      </w:r>
      <w:r w:rsidR="00F804B0" w:rsidRPr="00641BDB">
        <w:rPr>
          <w:rFonts w:eastAsia="Times New Roman" w:cs="Arial"/>
          <w:szCs w:val="17"/>
          <w:lang w:val="es-ES_tradnl"/>
        </w:rPr>
        <w:t>or "lenguaje de descripción de servicios web (WSDL)" una norma del</w:t>
      </w:r>
      <w:r w:rsidR="0041300A" w:rsidRPr="00641BDB">
        <w:rPr>
          <w:rFonts w:eastAsia="Times New Roman" w:cs="Arial"/>
          <w:szCs w:val="17"/>
          <w:lang w:val="es-ES_tradnl"/>
        </w:rPr>
        <w:t xml:space="preserve"> </w:t>
      </w:r>
      <w:r w:rsidR="0041300A" w:rsidRPr="00641BDB">
        <w:rPr>
          <w:lang w:val="es-ES_tradnl"/>
        </w:rPr>
        <w:t xml:space="preserve">Consorcio </w:t>
      </w:r>
      <w:r w:rsidR="0041300A" w:rsidRPr="00641BDB">
        <w:rPr>
          <w:i/>
          <w:iCs/>
          <w:lang w:val="es-ES_tradnl"/>
        </w:rPr>
        <w:t>World Wide Web</w:t>
      </w:r>
      <w:r w:rsidR="00F804B0" w:rsidRPr="00641BDB">
        <w:rPr>
          <w:rFonts w:eastAsia="Times New Roman" w:cs="Arial"/>
          <w:szCs w:val="17"/>
          <w:lang w:val="es-ES_tradnl"/>
        </w:rPr>
        <w:t xml:space="preserve"> </w:t>
      </w:r>
      <w:r w:rsidR="0041300A" w:rsidRPr="00641BDB">
        <w:rPr>
          <w:rFonts w:eastAsia="Times New Roman" w:cs="Arial"/>
          <w:szCs w:val="17"/>
          <w:lang w:val="es-ES_tradnl"/>
        </w:rPr>
        <w:t>(</w:t>
      </w:r>
      <w:r w:rsidR="00F804B0" w:rsidRPr="00641BDB">
        <w:rPr>
          <w:rFonts w:eastAsia="Times New Roman" w:cs="Arial"/>
          <w:szCs w:val="17"/>
          <w:lang w:val="es-ES_tradnl"/>
        </w:rPr>
        <w:t>W3C</w:t>
      </w:r>
      <w:r w:rsidR="0041300A" w:rsidRPr="00641BDB">
        <w:rPr>
          <w:rFonts w:eastAsia="Times New Roman" w:cs="Arial"/>
          <w:szCs w:val="17"/>
          <w:lang w:val="es-ES_tradnl"/>
        </w:rPr>
        <w:t>)</w:t>
      </w:r>
      <w:r w:rsidR="00F804B0" w:rsidRPr="00641BDB">
        <w:rPr>
          <w:rFonts w:eastAsia="Times New Roman" w:cs="Arial"/>
          <w:szCs w:val="17"/>
          <w:lang w:val="es-ES_tradnl"/>
        </w:rPr>
        <w:t xml:space="preserve"> que se utiliza con el protocolo SOAP para proporcionar una descripción de un servicio web.</w:t>
      </w:r>
      <w:r w:rsidR="005E48A2" w:rsidRPr="00641BDB">
        <w:rPr>
          <w:rFonts w:eastAsia="Times New Roman" w:cs="Arial"/>
          <w:szCs w:val="17"/>
          <w:lang w:val="es-ES_tradnl"/>
        </w:rPr>
        <w:t xml:space="preserve"> </w:t>
      </w:r>
      <w:r w:rsidR="00964718" w:rsidRPr="00641BDB">
        <w:rPr>
          <w:rFonts w:eastAsia="Times New Roman" w:cs="Arial"/>
          <w:szCs w:val="17"/>
          <w:lang w:val="es-ES_tradnl"/>
        </w:rPr>
        <w:t>I</w:t>
      </w:r>
      <w:r w:rsidR="00513056" w:rsidRPr="00641BDB">
        <w:rPr>
          <w:rFonts w:eastAsia="Times New Roman" w:cs="Arial"/>
          <w:szCs w:val="17"/>
          <w:lang w:val="es-ES_tradnl"/>
        </w:rPr>
        <w:t>ncluye los métodos que usa el servicio web, sus parámetros y sus medios de localización, entre otras cosas;</w:t>
      </w:r>
      <w:r w:rsidR="00D22D23" w:rsidRPr="00641BDB">
        <w:rPr>
          <w:rFonts w:eastAsia="Times New Roman" w:cs="Arial"/>
          <w:szCs w:val="17"/>
          <w:lang w:val="es-ES_tradnl"/>
        </w:rPr>
        <w:t xml:space="preserve"> </w:t>
      </w:r>
    </w:p>
    <w:p w14:paraId="32E8228D" w14:textId="4BBE78D3" w:rsidR="00D7006A"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se entenderá p</w:t>
      </w:r>
      <w:r w:rsidR="00BD47B8" w:rsidRPr="00641BDB">
        <w:rPr>
          <w:rFonts w:eastAsia="Times New Roman" w:cs="Arial"/>
          <w:szCs w:val="17"/>
          <w:lang w:val="es-ES_tradnl"/>
        </w:rPr>
        <w:t xml:space="preserve">or </w:t>
      </w:r>
      <w:r w:rsidR="00D15E1B" w:rsidRPr="00641BDB">
        <w:rPr>
          <w:rFonts w:eastAsia="Times New Roman" w:cs="Arial"/>
          <w:szCs w:val="17"/>
          <w:lang w:val="es-ES_tradnl"/>
        </w:rPr>
        <w:t>“</w:t>
      </w:r>
      <w:r w:rsidR="00BD47B8" w:rsidRPr="00641BDB">
        <w:rPr>
          <w:rFonts w:eastAsia="Times New Roman" w:cs="Arial"/>
          <w:szCs w:val="17"/>
          <w:lang w:val="es-ES_tradnl"/>
        </w:rPr>
        <w:t>lenguaje de modelado de API RESTful</w:t>
      </w:r>
      <w:r w:rsidR="00D15E1B" w:rsidRPr="00641BDB">
        <w:rPr>
          <w:rFonts w:eastAsia="Times New Roman" w:cs="Arial"/>
          <w:szCs w:val="17"/>
          <w:lang w:val="es-ES_tradnl"/>
        </w:rPr>
        <w:t xml:space="preserve"> (RAML)” un lenguaje</w:t>
      </w:r>
      <w:r w:rsidR="00BD47B8" w:rsidRPr="00641BDB">
        <w:rPr>
          <w:rFonts w:eastAsia="Times New Roman" w:cs="Arial"/>
          <w:szCs w:val="17"/>
          <w:lang w:val="es-ES_tradnl"/>
        </w:rPr>
        <w:t xml:space="preserve"> que permite a los desarrolladores proporcionar una especificación de su API</w:t>
      </w:r>
      <w:r w:rsidR="002B2C21" w:rsidRPr="00641BDB">
        <w:rPr>
          <w:rFonts w:eastAsia="Times New Roman" w:cs="Arial"/>
          <w:szCs w:val="17"/>
          <w:lang w:val="es-ES_tradnl"/>
        </w:rPr>
        <w:t>;</w:t>
      </w:r>
      <w:r w:rsidR="00D22D23" w:rsidRPr="00641BDB">
        <w:rPr>
          <w:rFonts w:eastAsia="Times New Roman" w:cs="Arial"/>
          <w:szCs w:val="17"/>
          <w:lang w:val="es-ES_tradnl"/>
        </w:rPr>
        <w:t xml:space="preserve"> </w:t>
      </w:r>
    </w:p>
    <w:p w14:paraId="0E8256DD" w14:textId="32C5A8C0" w:rsidR="00D7006A"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se entenderá p</w:t>
      </w:r>
      <w:r w:rsidR="009122FD" w:rsidRPr="00641BDB">
        <w:rPr>
          <w:rFonts w:eastAsia="Times New Roman" w:cs="Arial"/>
          <w:szCs w:val="17"/>
          <w:lang w:val="es-ES_tradnl"/>
        </w:rPr>
        <w:t xml:space="preserve">or </w:t>
      </w:r>
      <w:r w:rsidR="00D15E1B" w:rsidRPr="00641BDB">
        <w:rPr>
          <w:rFonts w:eastAsia="Times New Roman" w:cs="Arial"/>
          <w:szCs w:val="17"/>
          <w:lang w:val="es-ES_tradnl"/>
        </w:rPr>
        <w:t>“</w:t>
      </w:r>
      <w:r w:rsidR="009122FD" w:rsidRPr="00641BDB">
        <w:rPr>
          <w:rFonts w:eastAsia="Times New Roman" w:cs="Arial"/>
          <w:szCs w:val="17"/>
          <w:lang w:val="es-ES_tradnl"/>
        </w:rPr>
        <w:t xml:space="preserve">especificación de </w:t>
      </w:r>
      <w:r w:rsidR="00D15E1B" w:rsidRPr="00641BDB">
        <w:rPr>
          <w:rFonts w:eastAsia="Times New Roman" w:cs="Arial"/>
          <w:szCs w:val="17"/>
          <w:lang w:val="es-ES_tradnl"/>
        </w:rPr>
        <w:t>Open</w:t>
      </w:r>
      <w:r w:rsidR="009122FD" w:rsidRPr="00641BDB">
        <w:rPr>
          <w:rFonts w:eastAsia="Times New Roman" w:cs="Arial"/>
          <w:szCs w:val="17"/>
          <w:lang w:val="es-ES_tradnl"/>
        </w:rPr>
        <w:t>API</w:t>
      </w:r>
      <w:r w:rsidR="00D15E1B" w:rsidRPr="00641BDB">
        <w:rPr>
          <w:rFonts w:eastAsia="Times New Roman" w:cs="Arial"/>
          <w:szCs w:val="17"/>
          <w:lang w:val="es-ES_tradnl"/>
        </w:rPr>
        <w:t xml:space="preserve"> (OAS)”</w:t>
      </w:r>
      <w:r w:rsidR="009122FD" w:rsidRPr="00641BDB">
        <w:rPr>
          <w:rFonts w:eastAsia="Times New Roman" w:cs="Arial"/>
          <w:szCs w:val="17"/>
          <w:lang w:val="es-ES_tradnl"/>
        </w:rPr>
        <w:t xml:space="preserve"> un lenguaje que permite a los desarrolladores proporcionar una especificación de su API</w:t>
      </w:r>
      <w:r w:rsidR="002B2C21" w:rsidRPr="00641BDB">
        <w:rPr>
          <w:rFonts w:eastAsia="Times New Roman" w:cs="Arial"/>
          <w:szCs w:val="17"/>
          <w:lang w:val="es-ES_tradnl"/>
        </w:rPr>
        <w:t>;</w:t>
      </w:r>
      <w:r w:rsidR="00D22D23" w:rsidRPr="00641BDB">
        <w:rPr>
          <w:rFonts w:eastAsia="Times New Roman" w:cs="Arial"/>
          <w:szCs w:val="17"/>
          <w:lang w:val="es-ES_tradnl"/>
        </w:rPr>
        <w:t xml:space="preserve"> </w:t>
      </w:r>
    </w:p>
    <w:p w14:paraId="394B1562" w14:textId="459725BF" w:rsidR="005E48A2"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lastRenderedPageBreak/>
        <w:t>se entenderá p</w:t>
      </w:r>
      <w:r w:rsidR="009E6A2A" w:rsidRPr="00641BDB">
        <w:rPr>
          <w:rFonts w:eastAsia="Times New Roman" w:cs="Arial"/>
          <w:szCs w:val="17"/>
          <w:lang w:val="es-ES_tradnl"/>
        </w:rPr>
        <w:t xml:space="preserve">or "contrato de servicio" (o contrato de servicio web) </w:t>
      </w:r>
      <w:r w:rsidR="00EF5893" w:rsidRPr="00641BDB">
        <w:rPr>
          <w:rFonts w:eastAsia="Times New Roman" w:cs="Arial"/>
          <w:szCs w:val="17"/>
          <w:lang w:val="es-ES_tradnl"/>
        </w:rPr>
        <w:t xml:space="preserve">un documento en el que se describe la forma en que </w:t>
      </w:r>
      <w:r w:rsidR="00B839F0" w:rsidRPr="00641BDB">
        <w:rPr>
          <w:rFonts w:eastAsia="Times New Roman" w:cs="Arial"/>
          <w:szCs w:val="17"/>
          <w:lang w:val="es-ES_tradnl"/>
        </w:rPr>
        <w:t>el servicio</w:t>
      </w:r>
      <w:r w:rsidR="00EF5893" w:rsidRPr="00641BDB">
        <w:rPr>
          <w:rFonts w:eastAsia="Times New Roman" w:cs="Arial"/>
          <w:szCs w:val="17"/>
          <w:lang w:val="es-ES_tradnl"/>
        </w:rPr>
        <w:t xml:space="preserve"> expone </w:t>
      </w:r>
      <w:r w:rsidR="00B839F0" w:rsidRPr="00641BDB">
        <w:rPr>
          <w:rFonts w:eastAsia="Times New Roman" w:cs="Arial"/>
          <w:szCs w:val="17"/>
          <w:lang w:val="es-ES_tradnl"/>
        </w:rPr>
        <w:t>sus</w:t>
      </w:r>
      <w:r w:rsidR="00EF5893" w:rsidRPr="00641BDB">
        <w:rPr>
          <w:rFonts w:eastAsia="Times New Roman" w:cs="Arial"/>
          <w:szCs w:val="17"/>
          <w:lang w:val="es-ES_tradnl"/>
        </w:rPr>
        <w:t xml:space="preserve"> capacidades en términos de las funciones y </w:t>
      </w:r>
      <w:r w:rsidR="0001743E" w:rsidRPr="00641BDB">
        <w:rPr>
          <w:rFonts w:eastAsia="Times New Roman" w:cs="Arial"/>
          <w:szCs w:val="17"/>
          <w:lang w:val="es-ES_tradnl"/>
        </w:rPr>
        <w:t xml:space="preserve">los </w:t>
      </w:r>
      <w:r w:rsidR="00EF5893" w:rsidRPr="00641BDB">
        <w:rPr>
          <w:rFonts w:eastAsia="Times New Roman" w:cs="Arial"/>
          <w:szCs w:val="17"/>
          <w:lang w:val="es-ES_tradnl"/>
        </w:rPr>
        <w:t xml:space="preserve">recursos ofrecidos </w:t>
      </w:r>
      <w:r w:rsidR="00B839F0" w:rsidRPr="00641BDB">
        <w:rPr>
          <w:rFonts w:eastAsia="Times New Roman" w:cs="Arial"/>
          <w:szCs w:val="17"/>
          <w:lang w:val="es-ES_tradnl"/>
        </w:rPr>
        <w:t xml:space="preserve">a otros programas de </w:t>
      </w:r>
      <w:r w:rsidR="00B839F0" w:rsidRPr="00641BDB">
        <w:rPr>
          <w:rFonts w:eastAsia="Times New Roman" w:cs="Arial"/>
          <w:i/>
          <w:iCs/>
          <w:szCs w:val="17"/>
          <w:lang w:val="es-ES_tradnl"/>
        </w:rPr>
        <w:t>software</w:t>
      </w:r>
      <w:r w:rsidR="00B839F0" w:rsidRPr="00641BDB">
        <w:rPr>
          <w:rFonts w:eastAsia="Times New Roman" w:cs="Arial"/>
          <w:szCs w:val="17"/>
          <w:lang w:val="es-ES_tradnl"/>
        </w:rPr>
        <w:t xml:space="preserve"> </w:t>
      </w:r>
      <w:r w:rsidR="00EF5893" w:rsidRPr="00641BDB">
        <w:rPr>
          <w:rFonts w:eastAsia="Times New Roman" w:cs="Arial"/>
          <w:szCs w:val="17"/>
          <w:lang w:val="es-ES_tradnl"/>
        </w:rPr>
        <w:t>mediante una API publicada por el servicio</w:t>
      </w:r>
      <w:r w:rsidR="009E6A2A" w:rsidRPr="00641BDB">
        <w:rPr>
          <w:rFonts w:eastAsia="Times New Roman" w:cs="Arial"/>
          <w:szCs w:val="17"/>
          <w:lang w:val="es-ES_tradnl"/>
        </w:rPr>
        <w:t>; el término "documentación de la API REST" se utiliza de forma intercambiable con "contrato de servicio" para las API web RESTful</w:t>
      </w:r>
      <w:r w:rsidR="002B2C21" w:rsidRPr="00641BDB">
        <w:rPr>
          <w:rFonts w:eastAsia="Times New Roman" w:cs="Arial"/>
          <w:szCs w:val="17"/>
          <w:lang w:val="es-ES_tradnl"/>
        </w:rPr>
        <w:t>;</w:t>
      </w:r>
      <w:r w:rsidR="00D22D23" w:rsidRPr="00641BDB">
        <w:rPr>
          <w:rFonts w:eastAsia="Times New Roman" w:cs="Arial"/>
          <w:szCs w:val="17"/>
          <w:lang w:val="es-ES_tradnl"/>
        </w:rPr>
        <w:t xml:space="preserve"> </w:t>
      </w:r>
    </w:p>
    <w:p w14:paraId="108013D1" w14:textId="78610A7C" w:rsidR="005E48A2"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se entenderá p</w:t>
      </w:r>
      <w:r w:rsidR="00DB5837" w:rsidRPr="00641BDB">
        <w:rPr>
          <w:rFonts w:eastAsia="Times New Roman" w:cs="Arial"/>
          <w:szCs w:val="17"/>
          <w:lang w:val="es-ES_tradnl"/>
        </w:rPr>
        <w:t>or "proveedor de servicio</w:t>
      </w:r>
      <w:r w:rsidR="009067DC" w:rsidRPr="00641BDB">
        <w:rPr>
          <w:rFonts w:eastAsia="Times New Roman" w:cs="Arial"/>
          <w:szCs w:val="17"/>
          <w:lang w:val="es-ES_tradnl"/>
        </w:rPr>
        <w:t>s</w:t>
      </w:r>
      <w:r w:rsidR="00DB5837" w:rsidRPr="00641BDB">
        <w:rPr>
          <w:rFonts w:eastAsia="Times New Roman" w:cs="Arial"/>
          <w:szCs w:val="17"/>
          <w:lang w:val="es-ES_tradnl"/>
        </w:rPr>
        <w:t xml:space="preserve">" un </w:t>
      </w:r>
      <w:r w:rsidR="00DB5837" w:rsidRPr="00641BDB">
        <w:rPr>
          <w:rFonts w:eastAsia="Times New Roman" w:cs="Arial"/>
          <w:i/>
          <w:iCs/>
          <w:szCs w:val="17"/>
          <w:lang w:val="es-ES_tradnl"/>
        </w:rPr>
        <w:t>software</w:t>
      </w:r>
      <w:r w:rsidR="00DB5837" w:rsidRPr="00641BDB">
        <w:rPr>
          <w:rFonts w:eastAsia="Times New Roman" w:cs="Arial"/>
          <w:szCs w:val="17"/>
          <w:lang w:val="es-ES_tradnl"/>
        </w:rPr>
        <w:t xml:space="preserve"> de servicios web que expone un servicio web;</w:t>
      </w:r>
      <w:r w:rsidR="00D22D23" w:rsidRPr="00641BDB">
        <w:rPr>
          <w:rFonts w:eastAsia="Times New Roman" w:cs="Arial"/>
          <w:szCs w:val="17"/>
          <w:lang w:val="es-ES_tradnl"/>
        </w:rPr>
        <w:t xml:space="preserve"> </w:t>
      </w:r>
    </w:p>
    <w:p w14:paraId="1C84E9C8" w14:textId="454BB7E5" w:rsidR="005E48A2"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se entenderá p</w:t>
      </w:r>
      <w:r w:rsidR="00FE0DAA" w:rsidRPr="00641BDB">
        <w:rPr>
          <w:rFonts w:eastAsia="Times New Roman" w:cs="Arial"/>
          <w:szCs w:val="17"/>
          <w:lang w:val="es-ES_tradnl"/>
        </w:rPr>
        <w:t>or "consumidor de servicio</w:t>
      </w:r>
      <w:r w:rsidR="009067DC" w:rsidRPr="00641BDB">
        <w:rPr>
          <w:rFonts w:eastAsia="Times New Roman" w:cs="Arial"/>
          <w:szCs w:val="17"/>
          <w:lang w:val="es-ES_tradnl"/>
        </w:rPr>
        <w:t>s</w:t>
      </w:r>
      <w:r w:rsidR="00FE0DAA" w:rsidRPr="00641BDB">
        <w:rPr>
          <w:rFonts w:eastAsia="Times New Roman" w:cs="Arial"/>
          <w:szCs w:val="17"/>
          <w:lang w:val="es-ES_tradnl"/>
        </w:rPr>
        <w:t xml:space="preserve">" la </w:t>
      </w:r>
      <w:r w:rsidR="00FF4185" w:rsidRPr="00641BDB">
        <w:rPr>
          <w:rFonts w:eastAsia="Times New Roman" w:cs="Arial"/>
          <w:szCs w:val="17"/>
          <w:lang w:val="es-ES_tradnl"/>
        </w:rPr>
        <w:t>función</w:t>
      </w:r>
      <w:r w:rsidR="00FE0DAA" w:rsidRPr="00641BDB">
        <w:rPr>
          <w:rFonts w:eastAsia="Times New Roman" w:cs="Arial"/>
          <w:szCs w:val="17"/>
          <w:lang w:val="es-ES_tradnl"/>
        </w:rPr>
        <w:t xml:space="preserve"> en tiempo de ejecución que asume un programa informático cuando accede </w:t>
      </w:r>
      <w:r w:rsidR="00FF4185" w:rsidRPr="00641BDB">
        <w:rPr>
          <w:rFonts w:eastAsia="Times New Roman" w:cs="Arial"/>
          <w:szCs w:val="17"/>
          <w:lang w:val="es-ES_tradnl"/>
        </w:rPr>
        <w:t>a</w:t>
      </w:r>
      <w:r w:rsidR="00FE0DAA" w:rsidRPr="00641BDB">
        <w:rPr>
          <w:rFonts w:eastAsia="Times New Roman" w:cs="Arial"/>
          <w:szCs w:val="17"/>
          <w:lang w:val="es-ES_tradnl"/>
        </w:rPr>
        <w:t xml:space="preserve"> un servicio</w:t>
      </w:r>
      <w:r w:rsidR="00FF4185" w:rsidRPr="00641BDB">
        <w:rPr>
          <w:rFonts w:eastAsia="Times New Roman" w:cs="Arial"/>
          <w:szCs w:val="17"/>
          <w:lang w:val="es-ES_tradnl"/>
        </w:rPr>
        <w:t xml:space="preserve"> y lo invoca</w:t>
      </w:r>
      <w:r w:rsidR="00494719" w:rsidRPr="00641BDB">
        <w:rPr>
          <w:rFonts w:eastAsia="Times New Roman" w:cs="Arial"/>
          <w:szCs w:val="17"/>
          <w:lang w:val="es-ES_tradnl"/>
        </w:rPr>
        <w:t xml:space="preserve">. </w:t>
      </w:r>
      <w:r w:rsidR="00446A99" w:rsidRPr="00641BDB">
        <w:rPr>
          <w:rFonts w:eastAsia="Times New Roman" w:cs="Arial"/>
          <w:szCs w:val="17"/>
          <w:lang w:val="es-ES_tradnl"/>
        </w:rPr>
        <w:t xml:space="preserve">Una vez que </w:t>
      </w:r>
      <w:r w:rsidR="00494719" w:rsidRPr="00641BDB">
        <w:rPr>
          <w:rFonts w:eastAsia="Times New Roman" w:cs="Arial"/>
          <w:szCs w:val="17"/>
          <w:lang w:val="es-ES_tradnl"/>
        </w:rPr>
        <w:t xml:space="preserve">el programa envía un mensaje a una capacidad de servicio especificada en el contrato de servicio, al recibir la </w:t>
      </w:r>
      <w:r w:rsidR="00405370" w:rsidRPr="00641BDB">
        <w:rPr>
          <w:rFonts w:eastAsia="Times New Roman" w:cs="Arial"/>
          <w:szCs w:val="17"/>
          <w:lang w:val="es-ES_tradnl"/>
        </w:rPr>
        <w:t>petición</w:t>
      </w:r>
      <w:r w:rsidR="00494719" w:rsidRPr="00641BDB">
        <w:rPr>
          <w:rFonts w:eastAsia="Times New Roman" w:cs="Arial"/>
          <w:szCs w:val="17"/>
          <w:lang w:val="es-ES_tradnl"/>
        </w:rPr>
        <w:t>, el servicio comienza a procesarla y puede o no devolver un mensaje de respuesta correspondiente al consumidor de servicio</w:t>
      </w:r>
      <w:r w:rsidR="009067DC" w:rsidRPr="00641BDB">
        <w:rPr>
          <w:rFonts w:eastAsia="Times New Roman" w:cs="Arial"/>
          <w:szCs w:val="17"/>
          <w:lang w:val="es-ES_tradnl"/>
        </w:rPr>
        <w:t>s</w:t>
      </w:r>
      <w:r w:rsidR="002B2C21" w:rsidRPr="00641BDB">
        <w:rPr>
          <w:rFonts w:eastAsia="Times New Roman" w:cs="Arial"/>
          <w:szCs w:val="17"/>
          <w:lang w:val="es-ES_tradnl"/>
        </w:rPr>
        <w:t>;</w:t>
      </w:r>
      <w:r w:rsidR="00D22D23" w:rsidRPr="00641BDB">
        <w:rPr>
          <w:rFonts w:eastAsia="Times New Roman" w:cs="Arial"/>
          <w:szCs w:val="17"/>
          <w:lang w:val="es-ES_tradnl"/>
        </w:rPr>
        <w:t xml:space="preserve"> </w:t>
      </w:r>
    </w:p>
    <w:p w14:paraId="3209619E" w14:textId="531D72B5" w:rsidR="005E48A2" w:rsidRPr="00641BDB" w:rsidRDefault="00893E5D"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w:t>
      </w:r>
      <w:r w:rsidR="00432B6B" w:rsidRPr="00641BDB">
        <w:rPr>
          <w:rFonts w:eastAsia="Times New Roman" w:cs="Arial"/>
          <w:i/>
          <w:iCs/>
          <w:szCs w:val="17"/>
          <w:lang w:val="es-ES_tradnl"/>
        </w:rPr>
        <w:t>c</w:t>
      </w:r>
      <w:r w:rsidRPr="00641BDB">
        <w:rPr>
          <w:rFonts w:eastAsia="Times New Roman" w:cs="Arial"/>
          <w:i/>
          <w:iCs/>
          <w:szCs w:val="17"/>
          <w:lang w:val="es-ES_tradnl"/>
        </w:rPr>
        <w:t>amel</w:t>
      </w:r>
      <w:r w:rsidR="00432B6B" w:rsidRPr="00641BDB">
        <w:rPr>
          <w:rFonts w:eastAsia="Times New Roman" w:cs="Arial"/>
          <w:i/>
          <w:iCs/>
          <w:szCs w:val="17"/>
          <w:lang w:val="es-ES_tradnl"/>
        </w:rPr>
        <w:t xml:space="preserve"> c</w:t>
      </w:r>
      <w:r w:rsidRPr="00641BDB">
        <w:rPr>
          <w:rFonts w:eastAsia="Times New Roman" w:cs="Arial"/>
          <w:i/>
          <w:iCs/>
          <w:szCs w:val="17"/>
          <w:lang w:val="es-ES_tradnl"/>
        </w:rPr>
        <w:t>ase</w:t>
      </w:r>
      <w:r w:rsidRPr="00641BDB">
        <w:rPr>
          <w:rFonts w:eastAsia="Times New Roman" w:cs="Arial"/>
          <w:szCs w:val="17"/>
          <w:lang w:val="es-ES_tradnl"/>
        </w:rPr>
        <w:t xml:space="preserve">" </w:t>
      </w:r>
      <w:r w:rsidR="00964718" w:rsidRPr="00641BDB">
        <w:rPr>
          <w:rFonts w:eastAsia="Times New Roman" w:cs="Arial"/>
          <w:szCs w:val="17"/>
          <w:lang w:val="es-ES_tradnl"/>
        </w:rPr>
        <w:t>hace</w:t>
      </w:r>
      <w:r w:rsidRPr="00641BDB">
        <w:rPr>
          <w:rFonts w:eastAsia="Times New Roman" w:cs="Arial"/>
          <w:szCs w:val="17"/>
          <w:lang w:val="es-ES_tradnl"/>
        </w:rPr>
        <w:t xml:space="preserve"> referencia a la convención de nombres </w:t>
      </w:r>
      <w:r w:rsidRPr="00641BDB">
        <w:rPr>
          <w:rFonts w:eastAsia="Times New Roman" w:cs="Arial"/>
          <w:i/>
          <w:iCs/>
          <w:szCs w:val="17"/>
          <w:lang w:val="es-ES_tradnl"/>
        </w:rPr>
        <w:t>lower</w:t>
      </w:r>
      <w:r w:rsidR="00432B6B" w:rsidRPr="00641BDB">
        <w:rPr>
          <w:rFonts w:eastAsia="Times New Roman" w:cs="Arial"/>
          <w:i/>
          <w:iCs/>
          <w:szCs w:val="17"/>
          <w:lang w:val="es-ES_tradnl"/>
        </w:rPr>
        <w:t xml:space="preserve"> c</w:t>
      </w:r>
      <w:r w:rsidRPr="00641BDB">
        <w:rPr>
          <w:rFonts w:eastAsia="Times New Roman" w:cs="Arial"/>
          <w:i/>
          <w:iCs/>
          <w:szCs w:val="17"/>
          <w:lang w:val="es-ES_tradnl"/>
        </w:rPr>
        <w:t>amel</w:t>
      </w:r>
      <w:r w:rsidR="00432B6B" w:rsidRPr="00641BDB">
        <w:rPr>
          <w:rFonts w:eastAsia="Times New Roman" w:cs="Arial"/>
          <w:i/>
          <w:iCs/>
          <w:szCs w:val="17"/>
          <w:lang w:val="es-ES_tradnl"/>
        </w:rPr>
        <w:t xml:space="preserve"> c</w:t>
      </w:r>
      <w:r w:rsidRPr="00641BDB">
        <w:rPr>
          <w:rFonts w:eastAsia="Times New Roman" w:cs="Arial"/>
          <w:i/>
          <w:iCs/>
          <w:szCs w:val="17"/>
          <w:lang w:val="es-ES_tradnl"/>
        </w:rPr>
        <w:t>ase</w:t>
      </w:r>
      <w:r w:rsidRPr="00641BDB">
        <w:rPr>
          <w:rFonts w:eastAsia="Times New Roman" w:cs="Arial"/>
          <w:szCs w:val="17"/>
          <w:lang w:val="es-ES_tradnl"/>
        </w:rPr>
        <w:t xml:space="preserve"> (por ejemplo, applicantName) o a la </w:t>
      </w:r>
      <w:r w:rsidR="0032288A" w:rsidRPr="00641BDB">
        <w:rPr>
          <w:rFonts w:eastAsia="Times New Roman" w:cs="Arial"/>
          <w:i/>
          <w:iCs/>
          <w:szCs w:val="17"/>
          <w:lang w:val="es-ES_tradnl"/>
        </w:rPr>
        <w:t>u</w:t>
      </w:r>
      <w:r w:rsidRPr="00641BDB">
        <w:rPr>
          <w:rFonts w:eastAsia="Times New Roman" w:cs="Arial"/>
          <w:i/>
          <w:iCs/>
          <w:szCs w:val="17"/>
          <w:lang w:val="es-ES_tradnl"/>
        </w:rPr>
        <w:t>pper</w:t>
      </w:r>
      <w:r w:rsidR="0032288A" w:rsidRPr="00641BDB">
        <w:rPr>
          <w:rFonts w:eastAsia="Times New Roman" w:cs="Arial"/>
          <w:i/>
          <w:iCs/>
          <w:szCs w:val="17"/>
          <w:lang w:val="es-ES_tradnl"/>
        </w:rPr>
        <w:t xml:space="preserve"> c</w:t>
      </w:r>
      <w:r w:rsidRPr="00641BDB">
        <w:rPr>
          <w:rFonts w:eastAsia="Times New Roman" w:cs="Arial"/>
          <w:i/>
          <w:iCs/>
          <w:szCs w:val="17"/>
          <w:lang w:val="es-ES_tradnl"/>
        </w:rPr>
        <w:t>amel</w:t>
      </w:r>
      <w:r w:rsidR="0032288A" w:rsidRPr="00641BDB">
        <w:rPr>
          <w:rFonts w:eastAsia="Times New Roman" w:cs="Arial"/>
          <w:i/>
          <w:iCs/>
          <w:szCs w:val="17"/>
          <w:lang w:val="es-ES_tradnl"/>
        </w:rPr>
        <w:t xml:space="preserve"> c</w:t>
      </w:r>
      <w:r w:rsidRPr="00641BDB">
        <w:rPr>
          <w:rFonts w:eastAsia="Times New Roman" w:cs="Arial"/>
          <w:i/>
          <w:iCs/>
          <w:szCs w:val="17"/>
          <w:lang w:val="es-ES_tradnl"/>
        </w:rPr>
        <w:t>ase</w:t>
      </w:r>
      <w:r w:rsidRPr="00641BDB">
        <w:rPr>
          <w:rFonts w:eastAsia="Times New Roman" w:cs="Arial"/>
          <w:szCs w:val="17"/>
          <w:lang w:val="es-ES_tradnl"/>
        </w:rPr>
        <w:t xml:space="preserve"> (por ejemplo, ApplicantName)</w:t>
      </w:r>
      <w:r w:rsidR="002B2C21" w:rsidRPr="00641BDB">
        <w:rPr>
          <w:rFonts w:eastAsia="Times New Roman" w:cs="Arial"/>
          <w:szCs w:val="17"/>
          <w:lang w:val="es-ES_tradnl"/>
        </w:rPr>
        <w:t>;</w:t>
      </w:r>
      <w:r w:rsidR="00D22D23" w:rsidRPr="00641BDB">
        <w:rPr>
          <w:rFonts w:eastAsia="Times New Roman" w:cs="Arial"/>
          <w:szCs w:val="17"/>
          <w:lang w:val="es-ES_tradnl"/>
        </w:rPr>
        <w:t xml:space="preserve"> </w:t>
      </w:r>
    </w:p>
    <w:p w14:paraId="2CF2BA93" w14:textId="7574698D" w:rsidR="005E48A2" w:rsidRPr="00641BDB" w:rsidRDefault="004A3F7B"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w:t>
      </w:r>
      <w:r w:rsidRPr="00641BDB">
        <w:rPr>
          <w:rFonts w:eastAsia="Times New Roman" w:cs="Arial"/>
          <w:i/>
          <w:iCs/>
          <w:szCs w:val="17"/>
          <w:lang w:val="es-ES_tradnl"/>
        </w:rPr>
        <w:t>kebab</w:t>
      </w:r>
      <w:r w:rsidR="00B668FD" w:rsidRPr="00641BDB">
        <w:rPr>
          <w:rFonts w:eastAsia="Times New Roman" w:cs="Arial"/>
          <w:i/>
          <w:iCs/>
          <w:szCs w:val="17"/>
          <w:lang w:val="es-ES_tradnl"/>
        </w:rPr>
        <w:t xml:space="preserve"> </w:t>
      </w:r>
      <w:r w:rsidRPr="00641BDB">
        <w:rPr>
          <w:rFonts w:eastAsia="Times New Roman" w:cs="Arial"/>
          <w:i/>
          <w:iCs/>
          <w:szCs w:val="17"/>
          <w:lang w:val="es-ES_tradnl"/>
        </w:rPr>
        <w:t>case</w:t>
      </w:r>
      <w:r w:rsidRPr="00641BDB">
        <w:rPr>
          <w:rFonts w:eastAsia="Times New Roman" w:cs="Arial"/>
          <w:szCs w:val="17"/>
          <w:lang w:val="es-ES_tradnl"/>
        </w:rPr>
        <w:t>” se refiere a la convención de nombres en la que todas las palabras se escriben en minúsculas y se separan con un guion (por ejemplo, a-b-c)</w:t>
      </w:r>
      <w:r w:rsidR="002B2C21" w:rsidRPr="00641BDB">
        <w:rPr>
          <w:rFonts w:eastAsia="Times New Roman" w:cs="Arial"/>
          <w:szCs w:val="17"/>
          <w:lang w:val="es-ES_tradnl"/>
        </w:rPr>
        <w:t>;</w:t>
      </w:r>
      <w:r w:rsidR="00D22D23" w:rsidRPr="00641BDB">
        <w:rPr>
          <w:rFonts w:eastAsia="Times New Roman" w:cs="Arial"/>
          <w:szCs w:val="17"/>
          <w:lang w:val="es-ES_tradnl"/>
        </w:rPr>
        <w:t xml:space="preserve"> </w:t>
      </w:r>
    </w:p>
    <w:p w14:paraId="76EC5A83" w14:textId="06BF47A8" w:rsidR="005E48A2"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w:t>
      </w:r>
      <w:r w:rsidR="00D0106C" w:rsidRPr="00641BDB">
        <w:rPr>
          <w:rFonts w:eastAsia="Times New Roman" w:cs="Arial"/>
          <w:szCs w:val="17"/>
          <w:lang w:val="es-ES_tradnl"/>
        </w:rPr>
        <w:t>as</w:t>
      </w:r>
      <w:r w:rsidR="00964718" w:rsidRPr="00641BDB">
        <w:rPr>
          <w:rFonts w:eastAsia="Times New Roman" w:cs="Arial"/>
          <w:szCs w:val="17"/>
          <w:lang w:val="es-ES_tradnl"/>
        </w:rPr>
        <w:t xml:space="preserve"> "normas abiertas" </w:t>
      </w:r>
      <w:r w:rsidR="00D0106C" w:rsidRPr="00641BDB">
        <w:rPr>
          <w:rFonts w:eastAsia="Times New Roman" w:cs="Arial"/>
          <w:szCs w:val="17"/>
          <w:lang w:val="es-ES_tradnl"/>
        </w:rPr>
        <w:t>son</w:t>
      </w:r>
      <w:r w:rsidR="00964718" w:rsidRPr="00641BDB">
        <w:rPr>
          <w:rFonts w:eastAsia="Times New Roman" w:cs="Arial"/>
          <w:szCs w:val="17"/>
          <w:lang w:val="es-ES_tradnl"/>
        </w:rPr>
        <w:t xml:space="preserve"> normas </w:t>
      </w:r>
      <w:r w:rsidR="00D0106C" w:rsidRPr="00641BDB">
        <w:rPr>
          <w:rFonts w:eastAsia="Times New Roman" w:cs="Arial"/>
          <w:szCs w:val="17"/>
          <w:lang w:val="es-ES_tradnl"/>
        </w:rPr>
        <w:t>puestas a</w:t>
      </w:r>
      <w:r w:rsidR="00964718" w:rsidRPr="00641BDB">
        <w:rPr>
          <w:rFonts w:eastAsia="Times New Roman" w:cs="Arial"/>
          <w:szCs w:val="17"/>
          <w:lang w:val="es-ES_tradnl"/>
        </w:rPr>
        <w:t xml:space="preserve"> disposición del público en general, </w:t>
      </w:r>
      <w:r w:rsidR="00D0106C" w:rsidRPr="00641BDB">
        <w:rPr>
          <w:rFonts w:eastAsia="Times New Roman" w:cs="Arial"/>
          <w:szCs w:val="17"/>
          <w:lang w:val="es-ES_tradnl"/>
        </w:rPr>
        <w:t xml:space="preserve">que </w:t>
      </w:r>
      <w:r w:rsidR="00964718" w:rsidRPr="00641BDB">
        <w:rPr>
          <w:rFonts w:eastAsia="Times New Roman" w:cs="Arial"/>
          <w:szCs w:val="17"/>
          <w:lang w:val="es-ES_tradnl"/>
        </w:rPr>
        <w:t>se desarrollan (o aprueban) y se mantienen mediante un proceso de colaboración basado en el consenso. Las normas abiertas facilitan la interoperabilidad y el intercambio de datos entre los diferentes productos de servicios y</w:t>
      </w:r>
      <w:r w:rsidR="00D0106C" w:rsidRPr="00641BDB">
        <w:rPr>
          <w:rFonts w:eastAsia="Times New Roman" w:cs="Arial"/>
          <w:szCs w:val="17"/>
          <w:lang w:val="es-ES_tradnl"/>
        </w:rPr>
        <w:t xml:space="preserve"> </w:t>
      </w:r>
      <w:r w:rsidR="00446A99" w:rsidRPr="00641BDB">
        <w:rPr>
          <w:rFonts w:eastAsia="Times New Roman" w:cs="Arial"/>
          <w:szCs w:val="17"/>
          <w:lang w:val="es-ES_tradnl"/>
        </w:rPr>
        <w:t>son</w:t>
      </w:r>
      <w:r w:rsidR="00D0106C" w:rsidRPr="00641BDB">
        <w:rPr>
          <w:rFonts w:eastAsia="Times New Roman" w:cs="Arial"/>
          <w:szCs w:val="17"/>
          <w:lang w:val="es-ES_tradnl"/>
        </w:rPr>
        <w:t xml:space="preserve"> concebidas para ser adoptadas de forma generalizada</w:t>
      </w:r>
      <w:r w:rsidR="002B2C21" w:rsidRPr="00641BDB">
        <w:rPr>
          <w:rFonts w:eastAsia="Times New Roman" w:cs="Arial"/>
          <w:szCs w:val="17"/>
          <w:lang w:val="es-ES_tradnl"/>
        </w:rPr>
        <w:t>;</w:t>
      </w:r>
      <w:r w:rsidR="00D22D23" w:rsidRPr="00641BDB">
        <w:rPr>
          <w:rFonts w:eastAsia="Times New Roman" w:cs="Arial"/>
          <w:szCs w:val="17"/>
          <w:lang w:val="es-ES_tradnl"/>
        </w:rPr>
        <w:t xml:space="preserve"> </w:t>
      </w:r>
    </w:p>
    <w:p w14:paraId="64594DDF" w14:textId="16996AEC" w:rsidR="005E48A2"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e</w:t>
      </w:r>
      <w:r w:rsidR="001F3661" w:rsidRPr="00641BDB">
        <w:rPr>
          <w:rFonts w:eastAsia="Times New Roman" w:cs="Arial"/>
          <w:szCs w:val="17"/>
          <w:lang w:val="es-ES_tradnl"/>
        </w:rPr>
        <w:t xml:space="preserve">l identificador uniforme de recursos (URI) sirve para identificar un recurso y el localizador uniforme de recursos (URL) </w:t>
      </w:r>
      <w:r w:rsidR="001A4ED1" w:rsidRPr="00641BDB">
        <w:rPr>
          <w:rFonts w:eastAsia="Times New Roman" w:cs="Arial"/>
          <w:szCs w:val="17"/>
          <w:lang w:val="es-ES_tradnl"/>
        </w:rPr>
        <w:t>es un tipo de URI que incluye la dirección en Internet del recurso;</w:t>
      </w:r>
      <w:r w:rsidR="00D22D23" w:rsidRPr="00641BDB">
        <w:rPr>
          <w:rFonts w:eastAsia="Times New Roman" w:cs="Arial"/>
          <w:szCs w:val="17"/>
          <w:lang w:val="es-ES_tradnl"/>
        </w:rPr>
        <w:t xml:space="preserve"> </w:t>
      </w:r>
    </w:p>
    <w:p w14:paraId="510D4EA2" w14:textId="3936E8B7" w:rsidR="005E48A2"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u</w:t>
      </w:r>
      <w:r w:rsidR="0001570D" w:rsidRPr="00641BDB">
        <w:rPr>
          <w:rFonts w:eastAsia="Times New Roman" w:cs="Arial"/>
          <w:szCs w:val="17"/>
          <w:lang w:val="es-ES_tradnl"/>
        </w:rPr>
        <w:t>na "etiqueta de entidad (ETag)" es un identificador opaco asignado por un servidor web a una versión específica de un recurso que se encuentra en un URL</w:t>
      </w:r>
      <w:r w:rsidR="00F7181E" w:rsidRPr="00641BDB">
        <w:rPr>
          <w:rFonts w:eastAsia="Times New Roman" w:cs="Arial"/>
          <w:szCs w:val="17"/>
          <w:lang w:val="es-ES_tradnl"/>
        </w:rPr>
        <w:t>.</w:t>
      </w:r>
      <w:r w:rsidR="00F7181E" w:rsidRPr="00641BDB">
        <w:rPr>
          <w:lang w:val="es-ES_tradnl"/>
        </w:rPr>
        <w:t xml:space="preserve"> </w:t>
      </w:r>
      <w:r w:rsidR="00F7181E" w:rsidRPr="00641BDB">
        <w:rPr>
          <w:rFonts w:eastAsia="Times New Roman" w:cs="Arial"/>
          <w:szCs w:val="17"/>
          <w:lang w:val="es-ES_tradnl"/>
        </w:rPr>
        <w:t xml:space="preserve">Si </w:t>
      </w:r>
      <w:r w:rsidR="00446A99" w:rsidRPr="00641BDB">
        <w:rPr>
          <w:rFonts w:eastAsia="Times New Roman" w:cs="Arial"/>
          <w:szCs w:val="17"/>
          <w:lang w:val="es-ES_tradnl"/>
        </w:rPr>
        <w:t>la representación del</w:t>
      </w:r>
      <w:r w:rsidR="00F7181E" w:rsidRPr="00641BDB">
        <w:rPr>
          <w:rFonts w:eastAsia="Times New Roman" w:cs="Arial"/>
          <w:szCs w:val="17"/>
          <w:lang w:val="es-ES_tradnl"/>
        </w:rPr>
        <w:t xml:space="preserve"> recurso en es</w:t>
      </w:r>
      <w:r w:rsidR="00446A99" w:rsidRPr="00641BDB">
        <w:rPr>
          <w:rFonts w:eastAsia="Times New Roman" w:cs="Arial"/>
          <w:szCs w:val="17"/>
          <w:lang w:val="es-ES_tradnl"/>
        </w:rPr>
        <w:t>e</w:t>
      </w:r>
      <w:r w:rsidR="00F7181E" w:rsidRPr="00641BDB">
        <w:rPr>
          <w:rFonts w:eastAsia="Times New Roman" w:cs="Arial"/>
          <w:szCs w:val="17"/>
          <w:lang w:val="es-ES_tradnl"/>
        </w:rPr>
        <w:t xml:space="preserve"> URL cambia, se le asigna un ETag diferente. Los ETag se pueden comparar de forma rápida para determinar si dos </w:t>
      </w:r>
      <w:r w:rsidR="00446A99" w:rsidRPr="00641BDB">
        <w:rPr>
          <w:rFonts w:eastAsia="Times New Roman" w:cs="Arial"/>
          <w:szCs w:val="17"/>
          <w:lang w:val="es-ES_tradnl"/>
        </w:rPr>
        <w:t>representaciones</w:t>
      </w:r>
      <w:r w:rsidR="00F7181E" w:rsidRPr="00641BDB">
        <w:rPr>
          <w:rFonts w:eastAsia="Times New Roman" w:cs="Arial"/>
          <w:szCs w:val="17"/>
          <w:lang w:val="es-ES_tradnl"/>
        </w:rPr>
        <w:t xml:space="preserve"> de un recurso son iguales;</w:t>
      </w:r>
      <w:r w:rsidR="00D22D23" w:rsidRPr="00641BDB">
        <w:rPr>
          <w:rFonts w:eastAsia="Times New Roman" w:cs="Arial"/>
          <w:szCs w:val="17"/>
          <w:lang w:val="es-ES_tradnl"/>
        </w:rPr>
        <w:t xml:space="preserve"> </w:t>
      </w:r>
    </w:p>
    <w:p w14:paraId="068E88E7" w14:textId="012F29B5" w:rsidR="005E48A2" w:rsidRPr="00641BDB" w:rsidRDefault="000F67D0"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se entenderá p</w:t>
      </w:r>
      <w:r w:rsidR="00053904" w:rsidRPr="00641BDB">
        <w:rPr>
          <w:rFonts w:eastAsia="Times New Roman" w:cs="Arial"/>
          <w:szCs w:val="17"/>
          <w:lang w:val="es-ES_tradnl"/>
        </w:rPr>
        <w:t>or "registro del servicio" un directorio basado en la red que contiene los servicios disponibles;</w:t>
      </w:r>
      <w:r w:rsidR="00D22D23" w:rsidRPr="00641BDB">
        <w:rPr>
          <w:rFonts w:eastAsia="Times New Roman" w:cs="Arial"/>
          <w:szCs w:val="17"/>
          <w:lang w:val="es-ES_tradnl"/>
        </w:rPr>
        <w:t xml:space="preserve"> </w:t>
      </w:r>
    </w:p>
    <w:p w14:paraId="2526B68C" w14:textId="73EBFD04" w:rsidR="001519A9" w:rsidRPr="00641BDB" w:rsidRDefault="0051702C"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w:t>
      </w:r>
      <w:r w:rsidR="00B721F3" w:rsidRPr="00641BDB">
        <w:rPr>
          <w:rFonts w:eastAsia="Times New Roman" w:cs="Arial"/>
          <w:szCs w:val="17"/>
          <w:lang w:val="es-ES_tradnl"/>
        </w:rPr>
        <w:t>RMM</w:t>
      </w:r>
      <w:r w:rsidRPr="00641BDB">
        <w:rPr>
          <w:rFonts w:eastAsia="Times New Roman" w:cs="Arial"/>
          <w:szCs w:val="17"/>
          <w:lang w:val="es-ES_tradnl"/>
        </w:rPr>
        <w:t>”</w:t>
      </w:r>
      <w:r w:rsidR="00B721F3" w:rsidRPr="00641BDB">
        <w:rPr>
          <w:rFonts w:eastAsia="Times New Roman" w:cs="Arial"/>
          <w:szCs w:val="17"/>
          <w:lang w:val="es-ES_tradnl"/>
        </w:rPr>
        <w:t xml:space="preserve"> se refiere al modelo de madurez de Richardson, que mide la madurez de una API REST con una escala de 0 a 3; y</w:t>
      </w:r>
    </w:p>
    <w:p w14:paraId="5935EE47" w14:textId="7A7E1FAB" w:rsidR="005E48A2" w:rsidRPr="00641BDB" w:rsidRDefault="0041631D" w:rsidP="0019483B">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se entenderá por </w:t>
      </w:r>
      <w:r w:rsidR="00C6244C" w:rsidRPr="00641BDB">
        <w:rPr>
          <w:rFonts w:eastAsia="Times New Roman" w:cs="Arial"/>
          <w:szCs w:val="17"/>
          <w:lang w:val="es-ES_tradnl"/>
        </w:rPr>
        <w:t xml:space="preserve">"versionado semántico" un esquema de versionado en el que el número de versión está compuesto por MAYOR.MENOR.PARCHE. </w:t>
      </w:r>
      <w:r w:rsidR="00C2363C" w:rsidRPr="00641BDB">
        <w:rPr>
          <w:rFonts w:eastAsia="Times New Roman" w:cs="Arial"/>
          <w:szCs w:val="17"/>
          <w:lang w:val="es-ES_tradnl"/>
        </w:rPr>
        <w:t>Se podrá lanzar una</w:t>
      </w:r>
      <w:r w:rsidR="00C6244C" w:rsidRPr="00641BDB">
        <w:rPr>
          <w:rFonts w:eastAsia="Times New Roman" w:cs="Arial"/>
          <w:szCs w:val="17"/>
          <w:lang w:val="es-ES_tradnl"/>
        </w:rPr>
        <w:t>:</w:t>
      </w:r>
    </w:p>
    <w:p w14:paraId="0502F655" w14:textId="58CD7884" w:rsidR="005E48A2" w:rsidRPr="00641BDB" w:rsidRDefault="006E4282" w:rsidP="007C4832">
      <w:pPr>
        <w:numPr>
          <w:ilvl w:val="2"/>
          <w:numId w:val="22"/>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versión MAYOR, cuando se realizan cambios de API incompatibles con la versión anterior</w:t>
      </w:r>
      <w:r w:rsidR="00C2363C" w:rsidRPr="00641BDB">
        <w:rPr>
          <w:rFonts w:eastAsia="Times New Roman" w:cs="Arial"/>
          <w:szCs w:val="17"/>
          <w:lang w:val="es-ES_tradnl"/>
        </w:rPr>
        <w:t>;</w:t>
      </w:r>
    </w:p>
    <w:p w14:paraId="5DB0DADE" w14:textId="7C1C7C30" w:rsidR="005E48A2" w:rsidRPr="00641BDB" w:rsidRDefault="006E4282" w:rsidP="007C4832">
      <w:pPr>
        <w:numPr>
          <w:ilvl w:val="2"/>
          <w:numId w:val="22"/>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versión MENOR, cuando se agrega una funcionalidad compatible con versiones anteriores</w:t>
      </w:r>
      <w:r w:rsidR="00C2363C" w:rsidRPr="00641BDB">
        <w:rPr>
          <w:rFonts w:eastAsia="Times New Roman" w:cs="Arial"/>
          <w:szCs w:val="17"/>
          <w:lang w:val="es-ES_tradnl"/>
        </w:rPr>
        <w:t>; o</w:t>
      </w:r>
    </w:p>
    <w:p w14:paraId="64C95522" w14:textId="364408A1" w:rsidR="005E48A2" w:rsidRPr="00641BDB" w:rsidRDefault="00C2363C" w:rsidP="007C4832">
      <w:pPr>
        <w:numPr>
          <w:ilvl w:val="2"/>
          <w:numId w:val="22"/>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versión PARCHE, cuando se realizan correcciones de errores compatibles con versiones anteriores.</w:t>
      </w:r>
    </w:p>
    <w:p w14:paraId="1AD3D511" w14:textId="7574E733" w:rsidR="00DB1CC0" w:rsidRPr="00641BDB" w:rsidRDefault="00DB1CC0" w:rsidP="00553C2B">
      <w:p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fldChar w:fldCharType="begin"/>
      </w:r>
      <w:r w:rsidRPr="00641BDB">
        <w:rPr>
          <w:rFonts w:eastAsia="Times New Roman" w:cs="Arial"/>
          <w:szCs w:val="17"/>
          <w:lang w:val="es-ES_tradnl"/>
        </w:rPr>
        <w:instrText xml:space="preserve"> AUTONUM  </w:instrText>
      </w:r>
      <w:r w:rsidRPr="00641BDB">
        <w:rPr>
          <w:rFonts w:eastAsia="Times New Roman" w:cs="Arial"/>
          <w:szCs w:val="17"/>
          <w:lang w:val="es-ES_tradnl"/>
        </w:rPr>
        <w:fldChar w:fldCharType="end"/>
      </w:r>
      <w:r w:rsidRPr="00641BDB">
        <w:rPr>
          <w:rFonts w:eastAsia="Times New Roman" w:cs="Arial"/>
          <w:szCs w:val="17"/>
          <w:lang w:val="es-ES_tradnl"/>
        </w:rPr>
        <w:tab/>
      </w:r>
      <w:r w:rsidR="00F93EA8" w:rsidRPr="00641BDB">
        <w:rPr>
          <w:rFonts w:eastAsia="Times New Roman" w:cs="Arial"/>
          <w:szCs w:val="17"/>
          <w:lang w:val="es-ES_tradnl"/>
        </w:rPr>
        <w:t xml:space="preserve">De conformidad con las normas de diseño, las palabras clave que figuran a continuación deben interpretarse según lo dispuesto en el párrafo 8 de la </w:t>
      </w:r>
      <w:r w:rsidR="00553C2B" w:rsidRPr="00641BDB">
        <w:rPr>
          <w:rFonts w:eastAsia="Times New Roman" w:cs="Arial"/>
          <w:szCs w:val="17"/>
          <w:lang w:val="es-ES_tradnl"/>
        </w:rPr>
        <w:t>N</w:t>
      </w:r>
      <w:r w:rsidR="00F93EA8" w:rsidRPr="00641BDB">
        <w:rPr>
          <w:rFonts w:eastAsia="Times New Roman" w:cs="Arial"/>
          <w:szCs w:val="17"/>
          <w:lang w:val="es-ES_tradnl"/>
        </w:rPr>
        <w:t xml:space="preserve">orma </w:t>
      </w:r>
      <w:hyperlink r:id="rId8" w:history="1">
        <w:r w:rsidR="00F93EA8" w:rsidRPr="00641BDB">
          <w:rPr>
            <w:rStyle w:val="Hyperlink"/>
            <w:rFonts w:eastAsia="Times New Roman" w:cs="Arial"/>
            <w:szCs w:val="17"/>
            <w:lang w:val="es-ES_tradnl"/>
          </w:rPr>
          <w:t>ST.96</w:t>
        </w:r>
      </w:hyperlink>
      <w:del w:id="27" w:author="Author">
        <w:r w:rsidR="00F93EA8" w:rsidRPr="00641BDB">
          <w:rPr>
            <w:rFonts w:eastAsia="Times New Roman" w:cs="Arial"/>
            <w:szCs w:val="17"/>
            <w:lang w:val="es-ES_tradnl"/>
          </w:rPr>
          <w:delText>ST.96</w:delText>
        </w:r>
      </w:del>
      <w:r w:rsidRPr="00641BDB">
        <w:rPr>
          <w:rFonts w:eastAsia="Times New Roman" w:cs="Arial"/>
          <w:szCs w:val="17"/>
          <w:lang w:val="es-ES_tradnl"/>
        </w:rPr>
        <w:t xml:space="preserve"> </w:t>
      </w:r>
      <w:r w:rsidR="00F31287" w:rsidRPr="00641BDB">
        <w:rPr>
          <w:rFonts w:eastAsia="Times New Roman" w:cs="Arial"/>
          <w:szCs w:val="17"/>
          <w:lang w:val="es-ES_tradnl"/>
        </w:rPr>
        <w:t>de la OMPI, a saber</w:t>
      </w:r>
      <w:r w:rsidRPr="00641BDB">
        <w:rPr>
          <w:rFonts w:eastAsia="Times New Roman" w:cs="Arial"/>
          <w:szCs w:val="17"/>
          <w:lang w:val="es-ES_tradnl"/>
        </w:rPr>
        <w:t>:</w:t>
      </w:r>
    </w:p>
    <w:p w14:paraId="4BA1AD3D" w14:textId="17A81FCD" w:rsidR="00DB1CC0" w:rsidRPr="00641BDB" w:rsidRDefault="0043792F" w:rsidP="00D119C3">
      <w:pPr>
        <w:pStyle w:val="ListParagraph"/>
        <w:numPr>
          <w:ilvl w:val="0"/>
          <w:numId w:val="19"/>
        </w:numPr>
        <w:rPr>
          <w:lang w:val="es-ES_tradnl"/>
        </w:rPr>
      </w:pPr>
      <w:r w:rsidRPr="00641BDB">
        <w:rPr>
          <w:lang w:val="es-ES_tradnl"/>
        </w:rPr>
        <w:t>DEBE: o los términos equivalentes REQUERIDO o DEBERÁ, implica que la definición es una exigencia de la norma;</w:t>
      </w:r>
    </w:p>
    <w:p w14:paraId="147FE29E" w14:textId="1C058F5D" w:rsidR="00DB1CC0" w:rsidRPr="00641BDB" w:rsidRDefault="005C47FC" w:rsidP="00D119C3">
      <w:pPr>
        <w:pStyle w:val="ListParagraph"/>
        <w:numPr>
          <w:ilvl w:val="0"/>
          <w:numId w:val="19"/>
        </w:numPr>
        <w:rPr>
          <w:lang w:val="es-ES_tradnl"/>
        </w:rPr>
      </w:pPr>
      <w:r w:rsidRPr="00641BDB">
        <w:rPr>
          <w:lang w:val="es-ES_tradnl"/>
        </w:rPr>
        <w:t>NO DEBE: o el equivalente NO DEBERÁ, implica que la definición es una prohibición terminante de la norma;</w:t>
      </w:r>
      <w:r w:rsidR="00DB1CC0" w:rsidRPr="00641BDB">
        <w:rPr>
          <w:lang w:val="es-ES_tradnl"/>
        </w:rPr>
        <w:t xml:space="preserve"> </w:t>
      </w:r>
    </w:p>
    <w:p w14:paraId="092578A1" w14:textId="6F7ACFAE" w:rsidR="00DB1CC0" w:rsidRPr="00641BDB" w:rsidRDefault="006D5ECC" w:rsidP="00D119C3">
      <w:pPr>
        <w:pStyle w:val="ListParagraph"/>
        <w:numPr>
          <w:ilvl w:val="0"/>
          <w:numId w:val="19"/>
        </w:numPr>
        <w:rPr>
          <w:lang w:val="es-ES_tradnl"/>
        </w:rPr>
      </w:pPr>
      <w:r w:rsidRPr="00641BDB">
        <w:rPr>
          <w:lang w:val="es-ES_tradnl"/>
        </w:rPr>
        <w:t>DEBERÍA: o el equivalente RECOMENDADO, indica que pueden existir razones válidas para pasar por alto un punto determinado, pero es preciso considerar plenamente las implicaciones que conlleva</w:t>
      </w:r>
      <w:r w:rsidR="00DB1CC0" w:rsidRPr="00641BDB">
        <w:rPr>
          <w:lang w:val="es-ES_tradnl"/>
        </w:rPr>
        <w:t xml:space="preserve">; </w:t>
      </w:r>
    </w:p>
    <w:p w14:paraId="7D9178EC" w14:textId="5AF19278" w:rsidR="00DB1CC0" w:rsidRPr="00641BDB" w:rsidRDefault="0017232E" w:rsidP="00D119C3">
      <w:pPr>
        <w:pStyle w:val="ListParagraph"/>
        <w:numPr>
          <w:ilvl w:val="0"/>
          <w:numId w:val="19"/>
        </w:numPr>
        <w:rPr>
          <w:lang w:val="es-ES_tradnl"/>
        </w:rPr>
      </w:pPr>
      <w:r w:rsidRPr="00641BDB">
        <w:rPr>
          <w:lang w:val="es-ES_tradnl"/>
        </w:rPr>
        <w:t>NO DEBERÍA: o el equivalente NO RECOMENDADO, indica que pueden existir razones válidas para considerar como aceptable o incluso útil una actuación concreta, pero es preciso considerar cuidadosamente las implicaciones que conlleva; y</w:t>
      </w:r>
    </w:p>
    <w:p w14:paraId="50D8FE07" w14:textId="76A8E80D" w:rsidR="00DB1CC0" w:rsidRPr="00641BDB" w:rsidRDefault="00294D1B" w:rsidP="00D119C3">
      <w:pPr>
        <w:pStyle w:val="ListParagraph"/>
        <w:numPr>
          <w:ilvl w:val="0"/>
          <w:numId w:val="19"/>
        </w:numPr>
        <w:rPr>
          <w:lang w:val="es-ES_tradnl"/>
        </w:rPr>
      </w:pPr>
      <w:r w:rsidRPr="00641BDB">
        <w:rPr>
          <w:lang w:val="es-ES_tradnl"/>
        </w:rPr>
        <w:t>PUEDE: o el equivalente OPCIONAL, indica que el punto en cuestión es realmente facultativo, y solo se ofrece como una opción entre muchas otras</w:t>
      </w:r>
      <w:r w:rsidR="003857EC" w:rsidRPr="00641BDB">
        <w:rPr>
          <w:lang w:val="es-ES_tradnl"/>
        </w:rPr>
        <w:t xml:space="preserve">. </w:t>
      </w:r>
    </w:p>
    <w:p w14:paraId="2F963BF8" w14:textId="4F7C876B" w:rsidR="005E48A2" w:rsidRPr="00641BDB" w:rsidRDefault="005E48A2" w:rsidP="00D119C3">
      <w:pPr>
        <w:pStyle w:val="Heading2"/>
        <w:keepLines/>
        <w:spacing w:before="170" w:after="170"/>
        <w:rPr>
          <w:lang w:val="es-ES_tradnl"/>
        </w:rPr>
      </w:pPr>
      <w:bookmarkStart w:id="28" w:name="_Toc515967944"/>
      <w:bookmarkStart w:id="29" w:name="_Toc515967996"/>
      <w:bookmarkStart w:id="30" w:name="_Toc516045304"/>
      <w:bookmarkStart w:id="31" w:name="_Toc213074171"/>
      <w:bookmarkStart w:id="32" w:name="_Toc126065396"/>
      <w:bookmarkStart w:id="33" w:name="_Toc213234785"/>
      <w:bookmarkEnd w:id="28"/>
      <w:bookmarkEnd w:id="29"/>
      <w:bookmarkEnd w:id="30"/>
      <w:r w:rsidRPr="00641BDB">
        <w:rPr>
          <w:lang w:val="es-ES_tradnl"/>
        </w:rPr>
        <w:t>Nota</w:t>
      </w:r>
      <w:r w:rsidR="00744F1D" w:rsidRPr="00641BDB">
        <w:rPr>
          <w:lang w:val="es-ES_tradnl"/>
        </w:rPr>
        <w:t>CIONES</w:t>
      </w:r>
      <w:bookmarkEnd w:id="31"/>
      <w:bookmarkEnd w:id="32"/>
      <w:bookmarkEnd w:id="33"/>
    </w:p>
    <w:p w14:paraId="31876260" w14:textId="306396A1" w:rsidR="005E48A2" w:rsidRPr="00641BDB" w:rsidRDefault="00744F1D" w:rsidP="00F05684">
      <w:pPr>
        <w:pStyle w:val="Heading3"/>
        <w:keepLines/>
        <w:spacing w:before="170" w:after="170"/>
        <w:ind w:left="360"/>
        <w:rPr>
          <w:rFonts w:eastAsia="Times New Roman" w:cs="Arial"/>
          <w:szCs w:val="17"/>
          <w:lang w:val="es-ES_tradnl"/>
        </w:rPr>
      </w:pPr>
      <w:bookmarkStart w:id="34" w:name="_Toc213074172"/>
      <w:bookmarkStart w:id="35" w:name="_Toc126065397"/>
      <w:bookmarkStart w:id="36" w:name="_Toc213234786"/>
      <w:r w:rsidRPr="00641BDB">
        <w:rPr>
          <w:rFonts w:eastAsia="Times New Roman" w:cs="Arial"/>
          <w:szCs w:val="17"/>
          <w:lang w:val="es-ES_tradnl"/>
        </w:rPr>
        <w:t>Notaciones generales</w:t>
      </w:r>
      <w:bookmarkEnd w:id="34"/>
      <w:bookmarkEnd w:id="35"/>
      <w:bookmarkEnd w:id="36"/>
    </w:p>
    <w:p w14:paraId="31D5C914" w14:textId="67A3A4CA" w:rsidR="005E48A2" w:rsidRPr="00641BDB" w:rsidRDefault="00581E61" w:rsidP="002720B0">
      <w:pPr>
        <w:jc w:val="both"/>
        <w:rPr>
          <w:rFonts w:eastAsia="SimSun"/>
          <w:lang w:val="es-ES_tradnl" w:eastAsia="zh-CN"/>
        </w:rPr>
      </w:pPr>
      <w:r w:rsidRPr="00641BDB">
        <w:rPr>
          <w:rFonts w:eastAsia="SimSun"/>
          <w:lang w:val="es-ES_tradnl" w:eastAsia="zh-CN"/>
        </w:rPr>
        <w:fldChar w:fldCharType="begin"/>
      </w:r>
      <w:r w:rsidRPr="00641BDB">
        <w:rPr>
          <w:rFonts w:eastAsia="SimSun"/>
          <w:lang w:val="es-ES_tradnl" w:eastAsia="zh-CN"/>
        </w:rPr>
        <w:instrText xml:space="preserve"> AUTONUM  </w:instrText>
      </w:r>
      <w:r w:rsidRPr="00641BDB">
        <w:rPr>
          <w:rFonts w:eastAsia="SimSun"/>
          <w:lang w:val="es-ES_tradnl" w:eastAsia="zh-CN"/>
        </w:rPr>
        <w:fldChar w:fldCharType="end"/>
      </w:r>
      <w:r w:rsidRPr="00641BDB">
        <w:rPr>
          <w:rFonts w:eastAsia="SimSun"/>
          <w:lang w:val="es-ES_tradnl" w:eastAsia="zh-CN"/>
        </w:rPr>
        <w:tab/>
      </w:r>
      <w:r w:rsidR="00D2288B" w:rsidRPr="00641BDB">
        <w:rPr>
          <w:lang w:val="es-ES_tradnl"/>
        </w:rPr>
        <w:t>A lo largo del presente documento se utilizan las siguientes notaciones:</w:t>
      </w:r>
    </w:p>
    <w:p w14:paraId="718FD3B0" w14:textId="358ADF5F" w:rsidR="005E48A2" w:rsidRPr="00641BDB" w:rsidRDefault="002720B0" w:rsidP="002720B0">
      <w:pPr>
        <w:numPr>
          <w:ilvl w:val="1"/>
          <w:numId w:val="4"/>
        </w:numPr>
        <w:spacing w:before="100" w:beforeAutospacing="1" w:after="100" w:afterAutospacing="1"/>
        <w:jc w:val="both"/>
        <w:rPr>
          <w:rFonts w:cs="Arial"/>
          <w:szCs w:val="17"/>
          <w:lang w:val="es-ES_tradnl"/>
        </w:rPr>
      </w:pPr>
      <w:r w:rsidRPr="00641BDB">
        <w:rPr>
          <w:lang w:val="es-ES_tradnl"/>
        </w:rPr>
        <w:t>&lt;&gt;:</w:t>
      </w:r>
      <w:r w:rsidR="00D22D23" w:rsidRPr="00641BDB">
        <w:rPr>
          <w:lang w:val="es-ES_tradnl"/>
        </w:rPr>
        <w:t xml:space="preserve"> </w:t>
      </w:r>
      <w:r w:rsidR="00E661BE" w:rsidRPr="00641BDB">
        <w:rPr>
          <w:lang w:val="es-ES_tradnl"/>
        </w:rPr>
        <w:t>i</w:t>
      </w:r>
      <w:r w:rsidRPr="00641BDB">
        <w:rPr>
          <w:lang w:val="es-ES_tradnl"/>
        </w:rPr>
        <w:t>ndica un término descriptivo provisional que, en la aplicación, se sustituirá por un valor específico de instancia</w:t>
      </w:r>
      <w:r w:rsidR="00E661BE" w:rsidRPr="00641BDB">
        <w:rPr>
          <w:lang w:val="es-ES_tradnl"/>
        </w:rPr>
        <w:t>;</w:t>
      </w:r>
    </w:p>
    <w:p w14:paraId="35B8F575" w14:textId="6792D97D" w:rsidR="005E48A2" w:rsidRPr="00641BDB" w:rsidRDefault="002720B0" w:rsidP="002720B0">
      <w:pPr>
        <w:numPr>
          <w:ilvl w:val="1"/>
          <w:numId w:val="4"/>
        </w:numPr>
        <w:spacing w:before="100" w:beforeAutospacing="1" w:after="100" w:afterAutospacing="1"/>
        <w:jc w:val="both"/>
        <w:rPr>
          <w:rFonts w:cs="Arial"/>
          <w:szCs w:val="17"/>
          <w:lang w:val="es-ES_tradnl"/>
        </w:rPr>
      </w:pPr>
      <w:r w:rsidRPr="00641BDB">
        <w:rPr>
          <w:lang w:val="es-ES_tradnl"/>
        </w:rPr>
        <w:t>“ ”:</w:t>
      </w:r>
      <w:r w:rsidR="00D22D23" w:rsidRPr="00641BDB">
        <w:rPr>
          <w:lang w:val="es-ES_tradnl"/>
        </w:rPr>
        <w:t xml:space="preserve"> </w:t>
      </w:r>
      <w:r w:rsidR="00E661BE" w:rsidRPr="00641BDB">
        <w:rPr>
          <w:lang w:val="es-ES_tradnl"/>
        </w:rPr>
        <w:t>i</w:t>
      </w:r>
      <w:r w:rsidRPr="00641BDB">
        <w:rPr>
          <w:lang w:val="es-ES_tradnl"/>
        </w:rPr>
        <w:t>ndica que el texto entre comillas debe usarse de manera literal en la aplicación</w:t>
      </w:r>
      <w:r w:rsidR="00E661BE" w:rsidRPr="00641BDB">
        <w:rPr>
          <w:lang w:val="es-ES_tradnl"/>
        </w:rPr>
        <w:t>;</w:t>
      </w:r>
    </w:p>
    <w:p w14:paraId="13AD6059" w14:textId="4D4AFB97" w:rsidR="005E48A2" w:rsidRPr="00641BDB" w:rsidRDefault="002720B0" w:rsidP="002720B0">
      <w:pPr>
        <w:numPr>
          <w:ilvl w:val="1"/>
          <w:numId w:val="4"/>
        </w:numPr>
        <w:spacing w:before="100" w:beforeAutospacing="1" w:after="100" w:afterAutospacing="1"/>
        <w:jc w:val="both"/>
        <w:rPr>
          <w:rFonts w:cs="Arial"/>
          <w:szCs w:val="17"/>
          <w:lang w:val="es-ES_tradnl"/>
        </w:rPr>
      </w:pPr>
      <w:r w:rsidRPr="00641BDB">
        <w:rPr>
          <w:lang w:val="es-ES_tradnl"/>
        </w:rPr>
        <w:t>{ }:</w:t>
      </w:r>
      <w:r w:rsidR="00D22D23" w:rsidRPr="00641BDB">
        <w:rPr>
          <w:lang w:val="es-ES_tradnl"/>
        </w:rPr>
        <w:t xml:space="preserve"> </w:t>
      </w:r>
      <w:r w:rsidR="00E661BE" w:rsidRPr="00641BDB">
        <w:rPr>
          <w:lang w:val="es-ES_tradnl"/>
        </w:rPr>
        <w:t>i</w:t>
      </w:r>
      <w:r w:rsidRPr="00641BDB">
        <w:rPr>
          <w:lang w:val="es-ES_tradnl"/>
        </w:rPr>
        <w:t xml:space="preserve">ndica </w:t>
      </w:r>
      <w:r w:rsidR="007311E1" w:rsidRPr="00641BDB">
        <w:rPr>
          <w:lang w:val="es-ES_tradnl"/>
        </w:rPr>
        <w:t>elementos de</w:t>
      </w:r>
      <w:r w:rsidRPr="00641BDB">
        <w:rPr>
          <w:lang w:val="es-ES_tradnl"/>
        </w:rPr>
        <w:t xml:space="preserve"> aplicación facultativa</w:t>
      </w:r>
      <w:r w:rsidR="00E661BE" w:rsidRPr="00641BDB">
        <w:rPr>
          <w:lang w:val="es-ES_tradnl"/>
        </w:rPr>
        <w:t>; y</w:t>
      </w:r>
      <w:r w:rsidR="001D634A" w:rsidRPr="00641BDB">
        <w:rPr>
          <w:rFonts w:eastAsia="Times New Roman" w:cs="Arial"/>
          <w:szCs w:val="17"/>
          <w:lang w:val="es-ES_tradnl"/>
        </w:rPr>
        <w:t xml:space="preserve"> </w:t>
      </w:r>
    </w:p>
    <w:p w14:paraId="7D55FDCF" w14:textId="0D8D2882" w:rsidR="005E48A2" w:rsidRPr="00641BDB" w:rsidRDefault="007311E1" w:rsidP="002720B0">
      <w:pPr>
        <w:numPr>
          <w:ilvl w:val="1"/>
          <w:numId w:val="4"/>
        </w:numPr>
        <w:spacing w:before="100" w:beforeAutospacing="1" w:after="100" w:afterAutospacing="1"/>
        <w:jc w:val="both"/>
        <w:rPr>
          <w:rFonts w:cs="Arial"/>
          <w:szCs w:val="17"/>
          <w:lang w:val="es-ES_tradnl"/>
        </w:rPr>
      </w:pPr>
      <w:r w:rsidRPr="00641BDB">
        <w:rPr>
          <w:lang w:val="es-ES_tradnl"/>
        </w:rPr>
        <w:t>El tipo de letra</w:t>
      </w:r>
      <w:r w:rsidRPr="00641BDB">
        <w:rPr>
          <w:rStyle w:val="HTMLCode"/>
          <w:lang w:val="es-ES_tradnl"/>
        </w:rPr>
        <w:t xml:space="preserve"> Courier</w:t>
      </w:r>
      <w:r w:rsidR="00240329" w:rsidRPr="00641BDB">
        <w:rPr>
          <w:rStyle w:val="HTMLCode"/>
          <w:lang w:val="es-ES_tradnl"/>
        </w:rPr>
        <w:t xml:space="preserve"> New</w:t>
      </w:r>
      <w:r w:rsidRPr="00641BDB">
        <w:rPr>
          <w:rStyle w:val="HTMLCode"/>
          <w:lang w:val="es-ES_tradnl"/>
        </w:rPr>
        <w:t xml:space="preserve"> </w:t>
      </w:r>
      <w:r w:rsidRPr="00641BDB">
        <w:rPr>
          <w:lang w:val="es-ES_tradnl"/>
        </w:rPr>
        <w:t>indica palabras clave o código fuente</w:t>
      </w:r>
      <w:r w:rsidR="001D634A" w:rsidRPr="00641BDB">
        <w:rPr>
          <w:rFonts w:cs="Arial"/>
          <w:szCs w:val="17"/>
          <w:lang w:val="es-ES_tradnl"/>
        </w:rPr>
        <w:t>.</w:t>
      </w:r>
    </w:p>
    <w:p w14:paraId="42881001" w14:textId="0F94BB9A" w:rsidR="00E661BE" w:rsidRPr="00641BDB" w:rsidRDefault="00E661BE" w:rsidP="00F108A1">
      <w:pPr>
        <w:jc w:val="both"/>
        <w:rPr>
          <w:rFonts w:eastAsia="SimSun"/>
          <w:lang w:val="es-ES_tradnl" w:eastAsia="zh-CN"/>
        </w:rPr>
      </w:pPr>
      <w:r w:rsidRPr="00641BDB">
        <w:rPr>
          <w:rFonts w:eastAsia="SimSun"/>
          <w:lang w:val="es-ES_tradnl" w:eastAsia="zh-CN"/>
        </w:rPr>
        <w:t>6.</w:t>
      </w:r>
      <w:r w:rsidR="00F108A1" w:rsidRPr="00641BDB">
        <w:rPr>
          <w:rFonts w:eastAsia="SimSun"/>
          <w:lang w:val="es-ES_tradnl" w:eastAsia="zh-CN"/>
        </w:rPr>
        <w:tab/>
        <w:t>Los URL que figuran en la presente norma son simplemente ejemplos y no están activos.</w:t>
      </w:r>
    </w:p>
    <w:p w14:paraId="585BFDCC" w14:textId="5C2467AE" w:rsidR="00F108A1" w:rsidRPr="00641BDB" w:rsidRDefault="00E61BF0" w:rsidP="00CB6A97">
      <w:pPr>
        <w:pStyle w:val="Heading3"/>
        <w:keepLines/>
        <w:spacing w:before="170" w:after="170"/>
        <w:ind w:left="360"/>
        <w:rPr>
          <w:rFonts w:eastAsia="Times New Roman" w:cs="Arial"/>
          <w:szCs w:val="17"/>
          <w:lang w:val="es-ES_tradnl"/>
        </w:rPr>
      </w:pPr>
      <w:bookmarkStart w:id="37" w:name="_Toc213074173"/>
      <w:bookmarkStart w:id="38" w:name="_Toc126065398"/>
      <w:bookmarkStart w:id="39" w:name="_Toc213234787"/>
      <w:r w:rsidRPr="00641BDB">
        <w:rPr>
          <w:rFonts w:eastAsia="Times New Roman" w:cs="Arial"/>
          <w:szCs w:val="17"/>
          <w:lang w:val="es-ES_tradnl"/>
        </w:rPr>
        <w:lastRenderedPageBreak/>
        <w:t>Identificadores de normas</w:t>
      </w:r>
      <w:bookmarkEnd w:id="37"/>
      <w:bookmarkEnd w:id="38"/>
      <w:bookmarkEnd w:id="39"/>
    </w:p>
    <w:p w14:paraId="2BC86449" w14:textId="26100F1D" w:rsidR="005E48A2" w:rsidRPr="00641BDB" w:rsidRDefault="00F108A1" w:rsidP="00CB6A97">
      <w:pPr>
        <w:keepNext/>
        <w:keepLines/>
        <w:rPr>
          <w:rFonts w:eastAsia="SimSun"/>
          <w:lang w:val="es-ES_tradnl" w:eastAsia="zh-CN"/>
        </w:rPr>
      </w:pPr>
      <w:r w:rsidRPr="00641BDB">
        <w:rPr>
          <w:rFonts w:eastAsia="SimSun"/>
          <w:lang w:val="es-ES_tradnl" w:eastAsia="zh-CN"/>
        </w:rPr>
        <w:t>7.</w:t>
      </w:r>
      <w:r w:rsidR="00581E61" w:rsidRPr="00641BDB">
        <w:rPr>
          <w:rFonts w:eastAsia="SimSun"/>
          <w:lang w:val="es-ES_tradnl" w:eastAsia="zh-CN"/>
        </w:rPr>
        <w:tab/>
      </w:r>
      <w:r w:rsidR="00E61BF0" w:rsidRPr="00641BDB">
        <w:rPr>
          <w:lang w:val="es-ES_tradnl"/>
        </w:rPr>
        <w:t>Todas las normas de diseño son normativas. Las normas de diseño se identifican mediante el prefijo [XX</w:t>
      </w:r>
      <w:r w:rsidR="00E61BF0" w:rsidRPr="00641BDB">
        <w:rPr>
          <w:lang w:val="es-ES_tradnl"/>
        </w:rPr>
        <w:noBreakHyphen/>
        <w:t>nn] o</w:t>
      </w:r>
      <w:r w:rsidR="0020159D" w:rsidRPr="00641BDB">
        <w:rPr>
          <w:rFonts w:eastAsia="SimSun"/>
          <w:lang w:val="es-ES_tradnl" w:eastAsia="zh-CN"/>
        </w:rPr>
        <w:t xml:space="preserve"> [XXY-nn]</w:t>
      </w:r>
      <w:r w:rsidR="005E48A2" w:rsidRPr="00641BDB">
        <w:rPr>
          <w:rFonts w:eastAsia="SimSun"/>
          <w:lang w:val="es-ES_tradnl" w:eastAsia="zh-CN"/>
        </w:rPr>
        <w:t>.</w:t>
      </w:r>
    </w:p>
    <w:p w14:paraId="41BC0AA7" w14:textId="6E6CEAAA" w:rsidR="005E48A2" w:rsidRPr="00641BDB" w:rsidRDefault="002E726D" w:rsidP="001D634A">
      <w:pPr>
        <w:spacing w:before="100" w:beforeAutospacing="1" w:after="100" w:afterAutospacing="1"/>
        <w:ind w:left="709"/>
        <w:rPr>
          <w:rFonts w:eastAsia="Times New Roman" w:cs="Arial"/>
          <w:szCs w:val="17"/>
          <w:lang w:val="es-ES_tradnl"/>
        </w:rPr>
      </w:pPr>
      <w:r w:rsidRPr="00641BDB">
        <w:rPr>
          <w:rFonts w:eastAsia="Times New Roman" w:cs="Arial"/>
          <w:szCs w:val="17"/>
          <w:lang w:val="es-ES_tradnl"/>
        </w:rPr>
        <w:t xml:space="preserve">a) </w:t>
      </w:r>
      <w:r w:rsidR="004E71B0" w:rsidRPr="00641BDB">
        <w:rPr>
          <w:lang w:val="es-ES_tradnl"/>
        </w:rPr>
        <w:t>El valor “XX” es un prefijo para clasificar los tipos de normas de la siguiente</w:t>
      </w:r>
      <w:r w:rsidR="006A391B" w:rsidRPr="00641BDB">
        <w:rPr>
          <w:lang w:val="es-ES_tradnl"/>
        </w:rPr>
        <w:t xml:space="preserve"> forma</w:t>
      </w:r>
      <w:r w:rsidR="005E48A2" w:rsidRPr="00641BDB">
        <w:rPr>
          <w:rFonts w:eastAsia="Times New Roman" w:cs="Arial"/>
          <w:szCs w:val="17"/>
          <w:lang w:val="es-ES_tradnl"/>
        </w:rPr>
        <w:t>:</w:t>
      </w:r>
    </w:p>
    <w:p w14:paraId="65F1831B" w14:textId="1D4DD06E" w:rsidR="005E48A2" w:rsidRPr="00641BDB" w:rsidRDefault="00CB4404" w:rsidP="007C4832">
      <w:pPr>
        <w:numPr>
          <w:ilvl w:val="2"/>
          <w:numId w:val="21"/>
        </w:numPr>
        <w:spacing w:before="100" w:beforeAutospacing="1" w:after="100" w:afterAutospacing="1"/>
        <w:rPr>
          <w:rFonts w:eastAsia="Times New Roman" w:cs="Arial"/>
          <w:szCs w:val="17"/>
          <w:lang w:val="es-ES_tradnl"/>
        </w:rPr>
      </w:pPr>
      <w:r w:rsidRPr="00641BDB">
        <w:rPr>
          <w:rFonts w:eastAsia="Times New Roman" w:cs="Arial"/>
          <w:szCs w:val="17"/>
          <w:lang w:val="es-ES_tradnl"/>
        </w:rPr>
        <w:t>WS para las normas de diseño de las API web SOAP;</w:t>
      </w:r>
    </w:p>
    <w:p w14:paraId="7D3F85DC" w14:textId="622476D8" w:rsidR="005E48A2" w:rsidRPr="00641BDB" w:rsidRDefault="005E48A2" w:rsidP="007C4832">
      <w:pPr>
        <w:numPr>
          <w:ilvl w:val="2"/>
          <w:numId w:val="21"/>
        </w:numPr>
        <w:spacing w:before="100" w:beforeAutospacing="1" w:after="100" w:afterAutospacing="1"/>
        <w:rPr>
          <w:rFonts w:eastAsia="Times New Roman" w:cs="Arial"/>
          <w:szCs w:val="17"/>
          <w:lang w:val="es-ES_tradnl"/>
        </w:rPr>
      </w:pPr>
      <w:r w:rsidRPr="00641BDB">
        <w:rPr>
          <w:rFonts w:eastAsia="Times New Roman" w:cs="Arial"/>
          <w:szCs w:val="17"/>
          <w:lang w:val="es-ES_tradnl"/>
        </w:rPr>
        <w:t>RS</w:t>
      </w:r>
      <w:r w:rsidR="00DE1049" w:rsidRPr="00641BDB">
        <w:rPr>
          <w:rFonts w:eastAsia="Times New Roman" w:cs="Arial"/>
          <w:szCs w:val="17"/>
          <w:lang w:val="es-ES_tradnl"/>
        </w:rPr>
        <w:t xml:space="preserve"> para las normas de diseño de las API web </w:t>
      </w:r>
      <w:r w:rsidR="0069255A" w:rsidRPr="00641BDB">
        <w:rPr>
          <w:rFonts w:eastAsia="Times New Roman" w:cs="Arial"/>
          <w:szCs w:val="17"/>
          <w:lang w:val="es-ES_tradnl"/>
        </w:rPr>
        <w:t>R</w:t>
      </w:r>
      <w:r w:rsidR="007B603A" w:rsidRPr="00641BDB">
        <w:rPr>
          <w:rFonts w:eastAsia="Times New Roman" w:cs="Arial"/>
          <w:szCs w:val="17"/>
          <w:lang w:val="es-ES_tradnl"/>
        </w:rPr>
        <w:t>E</w:t>
      </w:r>
      <w:r w:rsidR="0069255A" w:rsidRPr="00641BDB">
        <w:rPr>
          <w:rFonts w:eastAsia="Times New Roman" w:cs="Arial"/>
          <w:szCs w:val="17"/>
          <w:lang w:val="es-ES_tradnl"/>
        </w:rPr>
        <w:t>STful</w:t>
      </w:r>
      <w:r w:rsidR="001D634A" w:rsidRPr="00641BDB">
        <w:rPr>
          <w:rFonts w:eastAsia="Times New Roman" w:cs="Arial"/>
          <w:szCs w:val="17"/>
          <w:lang w:val="es-ES_tradnl"/>
        </w:rPr>
        <w:t xml:space="preserve">; </w:t>
      </w:r>
      <w:r w:rsidR="00DE1049" w:rsidRPr="00641BDB">
        <w:rPr>
          <w:rFonts w:eastAsia="Times New Roman" w:cs="Arial"/>
          <w:szCs w:val="17"/>
          <w:lang w:val="es-ES_tradnl"/>
        </w:rPr>
        <w:t>y</w:t>
      </w:r>
    </w:p>
    <w:p w14:paraId="08FF4E13" w14:textId="509C8C06" w:rsidR="00C908A5" w:rsidRPr="00641BDB" w:rsidRDefault="00DE1049" w:rsidP="007C4832">
      <w:pPr>
        <w:numPr>
          <w:ilvl w:val="2"/>
          <w:numId w:val="21"/>
        </w:numPr>
        <w:spacing w:before="100" w:beforeAutospacing="1" w:after="100" w:afterAutospacing="1"/>
        <w:rPr>
          <w:rFonts w:eastAsia="Times New Roman" w:cs="Arial"/>
          <w:szCs w:val="17"/>
          <w:lang w:val="es-ES_tradnl"/>
        </w:rPr>
      </w:pPr>
      <w:r w:rsidRPr="00641BDB">
        <w:rPr>
          <w:rFonts w:eastAsia="Times New Roman" w:cs="Arial"/>
          <w:szCs w:val="17"/>
          <w:lang w:val="es-ES_tradnl"/>
        </w:rPr>
        <w:t xml:space="preserve">CS para las normas de diseño de las API web SOAP </w:t>
      </w:r>
      <w:r w:rsidR="008C16EA" w:rsidRPr="00641BDB">
        <w:rPr>
          <w:rFonts w:eastAsia="Times New Roman" w:cs="Arial"/>
          <w:szCs w:val="17"/>
          <w:lang w:val="es-ES_tradnl"/>
        </w:rPr>
        <w:t>y de las API web</w:t>
      </w:r>
      <w:r w:rsidRPr="00641BDB">
        <w:rPr>
          <w:rFonts w:eastAsia="Times New Roman" w:cs="Arial"/>
          <w:szCs w:val="17"/>
          <w:lang w:val="es-ES_tradnl"/>
        </w:rPr>
        <w:t xml:space="preserve"> RESTful.</w:t>
      </w:r>
    </w:p>
    <w:p w14:paraId="4562D9D6" w14:textId="4CC5FCF1" w:rsidR="002E726D" w:rsidRPr="00641BDB" w:rsidRDefault="002E726D" w:rsidP="00C929FA">
      <w:pPr>
        <w:spacing w:before="100" w:beforeAutospacing="1" w:after="100" w:afterAutospacing="1"/>
        <w:ind w:left="709"/>
        <w:rPr>
          <w:rFonts w:eastAsia="Times New Roman" w:cs="Arial"/>
          <w:szCs w:val="17"/>
          <w:highlight w:val="magenta"/>
          <w:lang w:val="es-ES_tradnl"/>
        </w:rPr>
      </w:pPr>
      <w:r w:rsidRPr="00641BDB">
        <w:rPr>
          <w:rFonts w:eastAsia="Times New Roman" w:cs="Arial"/>
          <w:szCs w:val="17"/>
          <w:lang w:val="es-ES_tradnl"/>
        </w:rPr>
        <w:t xml:space="preserve">b) </w:t>
      </w:r>
      <w:r w:rsidR="001D0A04" w:rsidRPr="00641BDB">
        <w:rPr>
          <w:rFonts w:eastAsia="Times New Roman" w:cs="Arial"/>
          <w:szCs w:val="17"/>
          <w:lang w:val="es-ES_tradnl"/>
        </w:rPr>
        <w:t>El valor "Y" se utiliza solo para las normas de diseño RESTful y proporciona un</w:t>
      </w:r>
      <w:r w:rsidR="00631F41" w:rsidRPr="00641BDB">
        <w:rPr>
          <w:rFonts w:eastAsia="Times New Roman" w:cs="Arial"/>
          <w:szCs w:val="17"/>
          <w:lang w:val="es-ES_tradnl"/>
        </w:rPr>
        <w:t>a</w:t>
      </w:r>
      <w:r w:rsidR="001D0A04" w:rsidRPr="00641BDB">
        <w:rPr>
          <w:rFonts w:eastAsia="Times New Roman" w:cs="Arial"/>
          <w:szCs w:val="17"/>
          <w:lang w:val="es-ES_tradnl"/>
        </w:rPr>
        <w:t xml:space="preserve"> mayor </w:t>
      </w:r>
      <w:r w:rsidR="00C66FFA" w:rsidRPr="00641BDB">
        <w:rPr>
          <w:rFonts w:eastAsia="Times New Roman" w:cs="Arial"/>
          <w:szCs w:val="17"/>
          <w:lang w:val="es-ES_tradnl"/>
        </w:rPr>
        <w:t>granularidad</w:t>
      </w:r>
      <w:r w:rsidR="001D0A04" w:rsidRPr="00641BDB">
        <w:rPr>
          <w:rFonts w:eastAsia="Times New Roman" w:cs="Arial"/>
          <w:szCs w:val="17"/>
          <w:lang w:val="es-ES_tradnl"/>
        </w:rPr>
        <w:t xml:space="preserve"> en el tipo de respuesta con el que se relaciona la norma:</w:t>
      </w:r>
    </w:p>
    <w:p w14:paraId="7C4BC3A6" w14:textId="648B1ADC" w:rsidR="002E726D" w:rsidRPr="00641BDB" w:rsidRDefault="00C33413" w:rsidP="001D634A">
      <w:pPr>
        <w:numPr>
          <w:ilvl w:val="1"/>
          <w:numId w:val="4"/>
        </w:numPr>
        <w:spacing w:before="100" w:beforeAutospacing="1" w:after="100" w:afterAutospacing="1"/>
        <w:ind w:left="1800"/>
        <w:rPr>
          <w:rFonts w:eastAsia="Times New Roman" w:cs="Arial"/>
          <w:szCs w:val="17"/>
          <w:lang w:val="es-ES_tradnl"/>
        </w:rPr>
      </w:pPr>
      <w:r w:rsidRPr="00641BDB">
        <w:rPr>
          <w:rFonts w:eastAsia="Times New Roman" w:cs="Arial"/>
          <w:szCs w:val="17"/>
          <w:lang w:val="es-ES_tradnl"/>
        </w:rPr>
        <w:t>G indica que se trata de una norma general aplicable tanto a los formatos de respuesta JSON como XML</w:t>
      </w:r>
      <w:r w:rsidR="002E726D" w:rsidRPr="00641BDB">
        <w:rPr>
          <w:rFonts w:eastAsia="Times New Roman" w:cs="Arial"/>
          <w:szCs w:val="17"/>
          <w:lang w:val="es-ES_tradnl"/>
        </w:rPr>
        <w:t>;</w:t>
      </w:r>
      <w:r w:rsidR="0020159D" w:rsidRPr="00641BDB">
        <w:rPr>
          <w:rFonts w:eastAsia="Times New Roman" w:cs="Arial"/>
          <w:szCs w:val="17"/>
          <w:lang w:val="es-ES_tradnl"/>
        </w:rPr>
        <w:t xml:space="preserve"> </w:t>
      </w:r>
    </w:p>
    <w:p w14:paraId="019DC081" w14:textId="4D404219" w:rsidR="002E726D" w:rsidRPr="00641BDB" w:rsidRDefault="0020159D" w:rsidP="001D634A">
      <w:pPr>
        <w:numPr>
          <w:ilvl w:val="1"/>
          <w:numId w:val="4"/>
        </w:numPr>
        <w:spacing w:before="100" w:beforeAutospacing="1" w:after="100" w:afterAutospacing="1"/>
        <w:ind w:left="1800"/>
        <w:rPr>
          <w:rFonts w:eastAsia="Times New Roman" w:cs="Arial"/>
          <w:szCs w:val="17"/>
          <w:lang w:val="es-ES_tradnl"/>
        </w:rPr>
      </w:pPr>
      <w:r w:rsidRPr="00641BDB">
        <w:rPr>
          <w:rFonts w:eastAsia="Times New Roman" w:cs="Arial"/>
          <w:szCs w:val="17"/>
          <w:lang w:val="es-ES_tradnl"/>
        </w:rPr>
        <w:t>J</w:t>
      </w:r>
      <w:r w:rsidR="0090487F" w:rsidRPr="00641BDB">
        <w:rPr>
          <w:rFonts w:eastAsia="Times New Roman" w:cs="Arial"/>
          <w:szCs w:val="17"/>
          <w:lang w:val="es-ES_tradnl"/>
        </w:rPr>
        <w:t xml:space="preserve"> indica que es aplicable al formato de respuesta</w:t>
      </w:r>
      <w:r w:rsidRPr="00641BDB">
        <w:rPr>
          <w:rFonts w:eastAsia="Times New Roman" w:cs="Arial"/>
          <w:szCs w:val="17"/>
          <w:lang w:val="es-ES_tradnl"/>
        </w:rPr>
        <w:t xml:space="preserve"> JSON</w:t>
      </w:r>
      <w:r w:rsidR="0090487F" w:rsidRPr="00641BDB">
        <w:rPr>
          <w:rFonts w:eastAsia="Times New Roman" w:cs="Arial"/>
          <w:szCs w:val="17"/>
          <w:lang w:val="es-ES_tradnl"/>
        </w:rPr>
        <w:t>; y</w:t>
      </w:r>
    </w:p>
    <w:p w14:paraId="1BEEB875" w14:textId="3BD741AF" w:rsidR="009C383A" w:rsidRPr="00641BDB" w:rsidRDefault="0020159D" w:rsidP="001D634A">
      <w:pPr>
        <w:numPr>
          <w:ilvl w:val="1"/>
          <w:numId w:val="4"/>
        </w:numPr>
        <w:spacing w:before="100" w:beforeAutospacing="1" w:after="100" w:afterAutospacing="1"/>
        <w:ind w:left="1800"/>
        <w:rPr>
          <w:rFonts w:eastAsia="Times New Roman" w:cs="Arial"/>
          <w:szCs w:val="17"/>
          <w:lang w:val="es-ES_tradnl"/>
        </w:rPr>
      </w:pPr>
      <w:r w:rsidRPr="00641BDB">
        <w:rPr>
          <w:rFonts w:eastAsia="Times New Roman" w:cs="Arial"/>
          <w:szCs w:val="17"/>
          <w:lang w:val="es-ES_tradnl"/>
        </w:rPr>
        <w:t>X</w:t>
      </w:r>
      <w:r w:rsidR="0090487F" w:rsidRPr="00641BDB">
        <w:rPr>
          <w:rFonts w:eastAsia="Times New Roman" w:cs="Arial"/>
          <w:szCs w:val="17"/>
          <w:lang w:val="es-ES_tradnl"/>
        </w:rPr>
        <w:t xml:space="preserve"> indica que corresponde a un formato de respuesta</w:t>
      </w:r>
      <w:r w:rsidRPr="00641BDB">
        <w:rPr>
          <w:rFonts w:eastAsia="Times New Roman" w:cs="Arial"/>
          <w:szCs w:val="17"/>
          <w:lang w:val="es-ES_tradnl"/>
        </w:rPr>
        <w:t xml:space="preserve"> XML. </w:t>
      </w:r>
    </w:p>
    <w:p w14:paraId="629DA7E9" w14:textId="0971F911" w:rsidR="006D170C" w:rsidRPr="00641BDB" w:rsidRDefault="002E726D" w:rsidP="006D170C">
      <w:pPr>
        <w:spacing w:before="100" w:beforeAutospacing="1" w:after="240"/>
        <w:ind w:left="709"/>
        <w:jc w:val="both"/>
        <w:rPr>
          <w:rFonts w:eastAsia="Times New Roman" w:cs="Arial"/>
          <w:szCs w:val="17"/>
          <w:lang w:val="es-ES_tradnl"/>
        </w:rPr>
      </w:pPr>
      <w:r w:rsidRPr="00641BDB">
        <w:rPr>
          <w:rFonts w:eastAsia="Times New Roman" w:cs="Arial"/>
          <w:szCs w:val="17"/>
          <w:lang w:val="es-ES_tradnl"/>
        </w:rPr>
        <w:t xml:space="preserve">c) </w:t>
      </w:r>
      <w:r w:rsidR="004D48BE" w:rsidRPr="00641BDB">
        <w:rPr>
          <w:lang w:val="es-ES_tradnl"/>
        </w:rPr>
        <w:t>El valor “nn” indica el número siguiente disponible en la serie de un tipo específico de norma</w:t>
      </w:r>
      <w:r w:rsidR="005E48A2" w:rsidRPr="00641BDB">
        <w:rPr>
          <w:rFonts w:eastAsia="Times New Roman" w:cs="Arial"/>
          <w:szCs w:val="17"/>
          <w:lang w:val="es-ES_tradnl"/>
        </w:rPr>
        <w:t>. </w:t>
      </w:r>
      <w:r w:rsidR="006D170C" w:rsidRPr="00641BDB">
        <w:rPr>
          <w:rFonts w:eastAsia="Times New Roman" w:cs="Arial"/>
          <w:szCs w:val="17"/>
          <w:lang w:val="es-ES_tradnl"/>
        </w:rPr>
        <w:t>El número no indica la posición de la norma, en particular para una norma nueva. Una norma nueva se colocará en el contexto pertinente. Por ejemplo, el identificador de norma [WS-4] identifica la cuarta norma de diseño de las API web SOAP.</w:t>
      </w:r>
      <w:r w:rsidR="00D22D23" w:rsidRPr="00641BDB">
        <w:rPr>
          <w:rFonts w:eastAsia="Times New Roman" w:cs="Arial"/>
          <w:szCs w:val="17"/>
          <w:lang w:val="es-ES_tradnl"/>
        </w:rPr>
        <w:t xml:space="preserve"> </w:t>
      </w:r>
      <w:r w:rsidR="006D170C" w:rsidRPr="00641BDB">
        <w:rPr>
          <w:rFonts w:eastAsia="Times New Roman" w:cs="Arial"/>
          <w:szCs w:val="17"/>
          <w:lang w:val="es-ES_tradnl"/>
        </w:rPr>
        <w:t>La norma [WS-4] puede ser posicionada entre las normas [WS-10] y [WS-11] en lugar de a continuación de [WS-3]</w:t>
      </w:r>
      <w:r w:rsidR="003B5A95" w:rsidRPr="00641BDB">
        <w:rPr>
          <w:rFonts w:eastAsia="Times New Roman" w:cs="Arial"/>
          <w:szCs w:val="17"/>
          <w:lang w:val="es-ES_tradnl"/>
        </w:rPr>
        <w:t>,</w:t>
      </w:r>
      <w:r w:rsidR="006D170C" w:rsidRPr="00641BDB">
        <w:rPr>
          <w:rFonts w:eastAsia="Times New Roman" w:cs="Arial"/>
          <w:szCs w:val="17"/>
          <w:lang w:val="es-ES_tradnl"/>
        </w:rPr>
        <w:t xml:space="preserve"> si fuera esa la posición más adecuada para esa norma.</w:t>
      </w:r>
    </w:p>
    <w:p w14:paraId="67D16EDC" w14:textId="15C902AC" w:rsidR="00AF7F85" w:rsidRPr="00641BDB" w:rsidRDefault="002E726D" w:rsidP="006D170C">
      <w:pPr>
        <w:spacing w:before="100" w:beforeAutospacing="1" w:after="240"/>
        <w:ind w:left="709"/>
        <w:jc w:val="both"/>
        <w:rPr>
          <w:rFonts w:eastAsia="Times New Roman" w:cs="Arial"/>
          <w:szCs w:val="17"/>
          <w:lang w:val="es-ES_tradnl"/>
        </w:rPr>
      </w:pPr>
      <w:r w:rsidRPr="00641BDB">
        <w:rPr>
          <w:rFonts w:eastAsia="Times New Roman" w:cs="Arial"/>
          <w:szCs w:val="17"/>
          <w:lang w:val="es-ES_tradnl"/>
        </w:rPr>
        <w:t xml:space="preserve">d) </w:t>
      </w:r>
      <w:r w:rsidR="0058051A" w:rsidRPr="00641BDB">
        <w:rPr>
          <w:rFonts w:eastAsia="Times New Roman" w:cs="Arial"/>
          <w:szCs w:val="17"/>
          <w:lang w:val="es-ES_tradnl"/>
        </w:rPr>
        <w:t xml:space="preserve">El identificador de norma de </w:t>
      </w:r>
      <w:r w:rsidR="008C16EA" w:rsidRPr="00641BDB">
        <w:rPr>
          <w:rFonts w:eastAsia="Times New Roman" w:cs="Arial"/>
          <w:szCs w:val="17"/>
          <w:lang w:val="es-ES_tradnl"/>
        </w:rPr>
        <w:t>una</w:t>
      </w:r>
      <w:r w:rsidR="0058051A" w:rsidRPr="00641BDB">
        <w:rPr>
          <w:rFonts w:eastAsia="Times New Roman" w:cs="Arial"/>
          <w:szCs w:val="17"/>
          <w:lang w:val="es-ES_tradnl"/>
        </w:rPr>
        <w:t xml:space="preserve"> norma eliminada se mantendrá, pero el texto de la norma será sustituido por "suprimida"</w:t>
      </w:r>
      <w:r w:rsidR="000751A2" w:rsidRPr="00641BDB">
        <w:rPr>
          <w:rFonts w:eastAsia="Times New Roman" w:cs="Arial"/>
          <w:szCs w:val="17"/>
          <w:lang w:val="es-ES_tradnl"/>
        </w:rPr>
        <w:t>.</w:t>
      </w:r>
    </w:p>
    <w:p w14:paraId="6896EE76" w14:textId="6718FFE9" w:rsidR="005E48A2" w:rsidRPr="00641BDB" w:rsidRDefault="003B455F" w:rsidP="00D119C3">
      <w:pPr>
        <w:pStyle w:val="Heading2"/>
        <w:keepLines/>
        <w:spacing w:before="170" w:after="170"/>
        <w:rPr>
          <w:lang w:val="es-ES_tradnl"/>
        </w:rPr>
      </w:pPr>
      <w:bookmarkStart w:id="40" w:name="_Toc126065399"/>
      <w:bookmarkStart w:id="41" w:name="_Toc213234788"/>
      <w:r w:rsidRPr="00641BDB">
        <w:rPr>
          <w:lang w:val="es-ES_tradnl"/>
        </w:rPr>
        <w:t>GRADO DE APLICACIÓN</w:t>
      </w:r>
      <w:bookmarkEnd w:id="40"/>
      <w:bookmarkEnd w:id="41"/>
    </w:p>
    <w:p w14:paraId="014702AE" w14:textId="6021D70B" w:rsidR="005E48A2" w:rsidRPr="00641BDB" w:rsidRDefault="00F108A1" w:rsidP="00F600EC">
      <w:pPr>
        <w:jc w:val="both"/>
        <w:rPr>
          <w:rFonts w:eastAsia="SimSun"/>
          <w:lang w:val="es-ES_tradnl" w:eastAsia="zh-CN"/>
        </w:rPr>
      </w:pPr>
      <w:r w:rsidRPr="00641BDB">
        <w:rPr>
          <w:rFonts w:eastAsia="SimSun"/>
          <w:lang w:val="es-ES_tradnl" w:eastAsia="zh-CN"/>
        </w:rPr>
        <w:t>8.</w:t>
      </w:r>
      <w:r w:rsidR="00581E61" w:rsidRPr="00641BDB">
        <w:rPr>
          <w:rFonts w:eastAsia="SimSun"/>
          <w:lang w:val="es-ES_tradnl" w:eastAsia="zh-CN"/>
        </w:rPr>
        <w:tab/>
      </w:r>
      <w:r w:rsidR="00277215" w:rsidRPr="00641BDB">
        <w:rPr>
          <w:rFonts w:eastAsia="SimSun"/>
          <w:lang w:val="es-ES_tradnl" w:eastAsia="zh-CN"/>
        </w:rPr>
        <w:t>La presente norma tiene por objeto orientar a las oficinas de propiedad intelectual</w:t>
      </w:r>
      <w:r w:rsidR="00DE62F5" w:rsidRPr="00641BDB">
        <w:rPr>
          <w:rFonts w:eastAsia="SimSun"/>
          <w:lang w:val="es-ES_tradnl" w:eastAsia="zh-CN"/>
        </w:rPr>
        <w:t xml:space="preserve"> (oficinas de PI)</w:t>
      </w:r>
      <w:r w:rsidR="00277215" w:rsidRPr="00641BDB">
        <w:rPr>
          <w:rFonts w:eastAsia="SimSun"/>
          <w:lang w:val="es-ES_tradnl" w:eastAsia="zh-CN"/>
        </w:rPr>
        <w:t xml:space="preserve"> y a otras organizaciones que necesiten gestionar, almacenar, procesar, intercambiar y difundir datos de PI mediante </w:t>
      </w:r>
      <w:r w:rsidR="000D5DFD" w:rsidRPr="00641BDB">
        <w:rPr>
          <w:rFonts w:eastAsia="SimSun"/>
          <w:lang w:val="es-ES_tradnl" w:eastAsia="zh-CN"/>
        </w:rPr>
        <w:t>una</w:t>
      </w:r>
      <w:r w:rsidR="00277215" w:rsidRPr="00641BDB">
        <w:rPr>
          <w:rFonts w:eastAsia="SimSun"/>
          <w:lang w:val="es-ES_tradnl" w:eastAsia="zh-CN"/>
        </w:rPr>
        <w:t xml:space="preserve"> API web.</w:t>
      </w:r>
      <w:r w:rsidR="005E48A2" w:rsidRPr="00641BDB">
        <w:rPr>
          <w:rFonts w:eastAsia="SimSun"/>
          <w:lang w:val="es-ES_tradnl" w:eastAsia="zh-CN"/>
        </w:rPr>
        <w:t xml:space="preserve"> </w:t>
      </w:r>
      <w:r w:rsidR="00F44151" w:rsidRPr="00641BDB">
        <w:rPr>
          <w:rFonts w:eastAsia="SimSun"/>
          <w:lang w:val="es-ES_tradnl" w:eastAsia="zh-CN"/>
        </w:rPr>
        <w:t>S</w:t>
      </w:r>
      <w:r w:rsidR="00F600EC" w:rsidRPr="00641BDB">
        <w:rPr>
          <w:rFonts w:eastAsia="SimSun"/>
          <w:lang w:val="es-ES_tradnl" w:eastAsia="zh-CN"/>
        </w:rPr>
        <w:t xml:space="preserve">e pretende </w:t>
      </w:r>
      <w:r w:rsidR="00F44151" w:rsidRPr="00641BDB">
        <w:rPr>
          <w:rFonts w:eastAsia="SimSun"/>
          <w:lang w:val="es-ES_tradnl" w:eastAsia="zh-CN"/>
        </w:rPr>
        <w:t xml:space="preserve">que la norma </w:t>
      </w:r>
      <w:r w:rsidR="00F600EC" w:rsidRPr="00641BDB">
        <w:rPr>
          <w:rFonts w:eastAsia="SimSun"/>
          <w:lang w:val="es-ES_tradnl" w:eastAsia="zh-CN"/>
        </w:rPr>
        <w:t>simplifi</w:t>
      </w:r>
      <w:r w:rsidR="00F44151" w:rsidRPr="00641BDB">
        <w:rPr>
          <w:rFonts w:eastAsia="SimSun"/>
          <w:lang w:val="es-ES_tradnl" w:eastAsia="zh-CN"/>
        </w:rPr>
        <w:t>que</w:t>
      </w:r>
      <w:r w:rsidR="00F600EC" w:rsidRPr="00641BDB">
        <w:rPr>
          <w:rFonts w:eastAsia="SimSun"/>
          <w:lang w:val="es-ES_tradnl" w:eastAsia="zh-CN"/>
        </w:rPr>
        <w:t xml:space="preserve"> y agili</w:t>
      </w:r>
      <w:r w:rsidR="00F44151" w:rsidRPr="00641BDB">
        <w:rPr>
          <w:rFonts w:eastAsia="SimSun"/>
          <w:lang w:val="es-ES_tradnl" w:eastAsia="zh-CN"/>
        </w:rPr>
        <w:t>ce</w:t>
      </w:r>
      <w:r w:rsidR="00F600EC" w:rsidRPr="00641BDB">
        <w:rPr>
          <w:rFonts w:eastAsia="SimSun"/>
          <w:lang w:val="es-ES_tradnl" w:eastAsia="zh-CN"/>
        </w:rPr>
        <w:t xml:space="preserve"> el desarrollo de las API web de forma armonizada y mejor</w:t>
      </w:r>
      <w:r w:rsidR="00757471" w:rsidRPr="00641BDB">
        <w:rPr>
          <w:rFonts w:eastAsia="SimSun"/>
          <w:lang w:val="es-ES_tradnl" w:eastAsia="zh-CN"/>
        </w:rPr>
        <w:t xml:space="preserve">e </w:t>
      </w:r>
      <w:r w:rsidR="00F600EC" w:rsidRPr="00641BDB">
        <w:rPr>
          <w:rFonts w:eastAsia="SimSun"/>
          <w:lang w:val="es-ES_tradnl" w:eastAsia="zh-CN"/>
        </w:rPr>
        <w:t>la interoperabilidad entre ellas</w:t>
      </w:r>
      <w:r w:rsidR="005E48A2" w:rsidRPr="00641BDB">
        <w:rPr>
          <w:rFonts w:eastAsia="SimSun"/>
          <w:lang w:val="es-ES_tradnl" w:eastAsia="zh-CN"/>
        </w:rPr>
        <w:t>.</w:t>
      </w:r>
    </w:p>
    <w:p w14:paraId="1C3E9093" w14:textId="77777777" w:rsidR="007D638D" w:rsidRPr="00641BDB" w:rsidRDefault="007D638D" w:rsidP="00F600EC">
      <w:pPr>
        <w:jc w:val="both"/>
        <w:rPr>
          <w:rFonts w:eastAsia="SimSun"/>
          <w:lang w:val="es-ES_tradnl" w:eastAsia="zh-CN"/>
        </w:rPr>
      </w:pPr>
    </w:p>
    <w:p w14:paraId="273D1632" w14:textId="34E779E9" w:rsidR="005E48A2" w:rsidRPr="00641BDB" w:rsidRDefault="00F108A1" w:rsidP="00F600EC">
      <w:pPr>
        <w:jc w:val="both"/>
        <w:rPr>
          <w:rFonts w:eastAsia="SimSun"/>
          <w:lang w:val="es-ES_tradnl" w:eastAsia="zh-CN"/>
        </w:rPr>
      </w:pPr>
      <w:r w:rsidRPr="00641BDB">
        <w:rPr>
          <w:rFonts w:eastAsia="SimSun"/>
          <w:lang w:val="es-ES_tradnl" w:eastAsia="zh-CN"/>
        </w:rPr>
        <w:t>9.</w:t>
      </w:r>
      <w:r w:rsidR="00581E61" w:rsidRPr="00641BDB">
        <w:rPr>
          <w:rFonts w:eastAsia="SimSun"/>
          <w:lang w:val="es-ES_tradnl" w:eastAsia="zh-CN"/>
        </w:rPr>
        <w:tab/>
      </w:r>
      <w:r w:rsidR="00A2631A" w:rsidRPr="00641BDB">
        <w:rPr>
          <w:rFonts w:eastAsia="SimSun"/>
          <w:lang w:val="es-ES_tradnl" w:eastAsia="zh-CN"/>
        </w:rPr>
        <w:t xml:space="preserve">La norma también tiene por objeto abarcar las comunicaciones entre las oficinas de </w:t>
      </w:r>
      <w:r w:rsidR="00DE62F5" w:rsidRPr="00641BDB">
        <w:rPr>
          <w:rFonts w:eastAsia="SimSun"/>
          <w:lang w:val="es-ES_tradnl" w:eastAsia="zh-CN"/>
        </w:rPr>
        <w:t>PI</w:t>
      </w:r>
      <w:r w:rsidR="00A2631A" w:rsidRPr="00641BDB">
        <w:rPr>
          <w:rFonts w:eastAsia="SimSun"/>
          <w:lang w:val="es-ES_tradnl" w:eastAsia="zh-CN"/>
        </w:rPr>
        <w:t xml:space="preserve"> y sus solicitantes o usuarios de datos, así como las comunicaciones entre las propias oficinas de </w:t>
      </w:r>
      <w:r w:rsidR="00DE62F5" w:rsidRPr="00641BDB">
        <w:rPr>
          <w:rFonts w:eastAsia="SimSun"/>
          <w:lang w:val="es-ES_tradnl" w:eastAsia="zh-CN"/>
        </w:rPr>
        <w:t>PI</w:t>
      </w:r>
      <w:r w:rsidR="00A2631A" w:rsidRPr="00641BDB">
        <w:rPr>
          <w:rFonts w:eastAsia="SimSun"/>
          <w:lang w:val="es-ES_tradnl" w:eastAsia="zh-CN"/>
        </w:rPr>
        <w:t xml:space="preserve"> mediante conexiones entre dispositivos y entre dispositivos y aplicaciones de software.</w:t>
      </w:r>
    </w:p>
    <w:p w14:paraId="6D894362" w14:textId="33272701" w:rsidR="005E48A2" w:rsidRPr="00641BDB" w:rsidRDefault="005E48A2" w:rsidP="005E48A2">
      <w:pPr>
        <w:pStyle w:val="NormalWeb"/>
        <w:ind w:left="630"/>
        <w:jc w:val="center"/>
        <w:rPr>
          <w:rFonts w:eastAsiaTheme="minorEastAsia" w:cs="Arial"/>
          <w:i/>
          <w:szCs w:val="17"/>
          <w:lang w:val="es-ES_tradnl" w:eastAsia="ko-KR"/>
        </w:rPr>
      </w:pPr>
      <w:r w:rsidRPr="00641BDB">
        <w:rPr>
          <w:rFonts w:eastAsia="Times New Roman" w:cs="Arial"/>
          <w:i/>
          <w:noProof/>
          <w:szCs w:val="17"/>
          <w:lang w:val="es-ES_tradnl" w:eastAsia="es-ES"/>
        </w:rPr>
        <mc:AlternateContent>
          <mc:Choice Requires="wpg">
            <w:drawing>
              <wp:anchor distT="0" distB="0" distL="114300" distR="114300" simplePos="0" relativeHeight="251659264" behindDoc="1" locked="0" layoutInCell="1" allowOverlap="1" wp14:anchorId="6A089C07" wp14:editId="25D76CC2">
                <wp:simplePos x="0" y="0"/>
                <wp:positionH relativeFrom="page">
                  <wp:posOffset>1304925</wp:posOffset>
                </wp:positionH>
                <wp:positionV relativeFrom="paragraph">
                  <wp:posOffset>0</wp:posOffset>
                </wp:positionV>
                <wp:extent cx="5144135" cy="3213735"/>
                <wp:effectExtent l="0" t="0" r="18415" b="24765"/>
                <wp:wrapTopAndBottom/>
                <wp:docPr id="6" name="Group 5"/>
                <wp:cNvGraphicFramePr/>
                <a:graphic xmlns:a="http://schemas.openxmlformats.org/drawingml/2006/main">
                  <a:graphicData uri="http://schemas.microsoft.com/office/word/2010/wordprocessingGroup">
                    <wpg:wgp>
                      <wpg:cNvGrpSpPr/>
                      <wpg:grpSpPr>
                        <a:xfrm>
                          <a:off x="0" y="0"/>
                          <a:ext cx="5144135" cy="3213735"/>
                          <a:chOff x="0" y="0"/>
                          <a:chExt cx="4127124" cy="3214229"/>
                        </a:xfrm>
                      </wpg:grpSpPr>
                      <wps:wsp>
                        <wps:cNvPr id="2" name="Rectangle 2"/>
                        <wps:cNvSpPr/>
                        <wps:spPr>
                          <a:xfrm>
                            <a:off x="0" y="231747"/>
                            <a:ext cx="1262742" cy="186421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6A56F3" w14:textId="77777777" w:rsidR="00A37ABE" w:rsidRDefault="00A37ABE"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3" name="TextBox 26"/>
                        <wps:cNvSpPr txBox="1"/>
                        <wps:spPr>
                          <a:xfrm>
                            <a:off x="153633" y="2664598"/>
                            <a:ext cx="1108710" cy="507365"/>
                          </a:xfrm>
                          <a:prstGeom prst="rect">
                            <a:avLst/>
                          </a:prstGeom>
                          <a:noFill/>
                        </wps:spPr>
                        <wps:txbx>
                          <w:txbxContent>
                            <w:p w14:paraId="0D41281E" w14:textId="6EA246A7" w:rsidR="00A37ABE" w:rsidRPr="003C571A" w:rsidRDefault="00A37ABE" w:rsidP="005E48A2">
                              <w:pPr>
                                <w:pStyle w:val="NormalWeb"/>
                                <w:spacing w:before="0" w:beforeAutospacing="0" w:after="0" w:afterAutospacing="0"/>
                                <w:jc w:val="center"/>
                                <w:rPr>
                                  <w:sz w:val="20"/>
                                  <w:lang w:val="es-ES"/>
                                </w:rPr>
                              </w:pPr>
                              <w:r w:rsidRPr="003C571A">
                                <w:rPr>
                                  <w:rFonts w:cs="Arial"/>
                                  <w:color w:val="000000" w:themeColor="text1"/>
                                  <w:kern w:val="24"/>
                                  <w:sz w:val="16"/>
                                  <w:szCs w:val="16"/>
                                  <w:lang w:val="es-ES"/>
                                </w:rPr>
                                <w:t>Móvil</w:t>
                              </w:r>
                            </w:p>
                            <w:p w14:paraId="17ACB85B" w14:textId="308F9E2A" w:rsidR="00A37ABE" w:rsidRPr="003C571A" w:rsidRDefault="00A37ABE" w:rsidP="005E48A2">
                              <w:pPr>
                                <w:pStyle w:val="NormalWeb"/>
                                <w:spacing w:before="0" w:beforeAutospacing="0" w:after="0" w:afterAutospacing="0"/>
                                <w:jc w:val="center"/>
                                <w:rPr>
                                  <w:sz w:val="14"/>
                                  <w:szCs w:val="16"/>
                                  <w:lang w:val="es-ES"/>
                                </w:rPr>
                              </w:pPr>
                              <w:r w:rsidRPr="003C571A">
                                <w:rPr>
                                  <w:rFonts w:cs="Arial"/>
                                  <w:color w:val="000000" w:themeColor="text1"/>
                                  <w:kern w:val="24"/>
                                  <w:sz w:val="16"/>
                                  <w:szCs w:val="16"/>
                                  <w:lang w:val="es-ES"/>
                                </w:rPr>
                                <w:t>Computadora portátil</w:t>
                              </w:r>
                            </w:p>
                            <w:p w14:paraId="58292A0A" w14:textId="1A52AC2B" w:rsidR="00A37ABE" w:rsidRPr="003C571A" w:rsidRDefault="00A37ABE" w:rsidP="005E48A2">
                              <w:pPr>
                                <w:pStyle w:val="NormalWeb"/>
                                <w:spacing w:before="0" w:beforeAutospacing="0" w:after="0" w:afterAutospacing="0"/>
                                <w:jc w:val="center"/>
                                <w:rPr>
                                  <w:lang w:val="es-ES"/>
                                </w:rPr>
                              </w:pPr>
                              <w:r w:rsidRPr="003C571A">
                                <w:rPr>
                                  <w:rFonts w:cs="Arial"/>
                                  <w:color w:val="000000" w:themeColor="text1"/>
                                  <w:kern w:val="24"/>
                                  <w:sz w:val="16"/>
                                  <w:szCs w:val="16"/>
                                  <w:lang w:val="es-ES"/>
                                </w:rPr>
                                <w:t>Computadora de escritorio</w:t>
                              </w:r>
                              <w:r w:rsidR="00CB6A97">
                                <w:rPr>
                                  <w:rFonts w:cs="Arial"/>
                                  <w:color w:val="000000" w:themeColor="text1"/>
                                  <w:kern w:val="24"/>
                                  <w:sz w:val="20"/>
                                  <w:lang w:val="es-ES"/>
                                </w:rPr>
                                <w:t xml:space="preserve"> </w:t>
                              </w:r>
                            </w:p>
                          </w:txbxContent>
                        </wps:txbx>
                        <wps:bodyPr wrap="square" rtlCol="0">
                          <a:noAutofit/>
                        </wps:bodyPr>
                      </wps:wsp>
                      <wps:wsp>
                        <wps:cNvPr id="4" name="TextBox 22"/>
                        <wps:cNvSpPr txBox="1"/>
                        <wps:spPr>
                          <a:xfrm>
                            <a:off x="1615754" y="398600"/>
                            <a:ext cx="805815" cy="237490"/>
                          </a:xfrm>
                          <a:prstGeom prst="rect">
                            <a:avLst/>
                          </a:prstGeom>
                          <a:noFill/>
                        </wps:spPr>
                        <wps:txbx>
                          <w:txbxContent>
                            <w:p w14:paraId="023B6A01" w14:textId="3C93BC56" w:rsidR="00A37ABE" w:rsidRPr="00AA7470" w:rsidRDefault="00A37ABE" w:rsidP="005E48A2">
                              <w:pPr>
                                <w:pStyle w:val="NormalWeb"/>
                                <w:spacing w:before="0" w:beforeAutospacing="0" w:after="0" w:afterAutospacing="0"/>
                                <w:jc w:val="center"/>
                                <w:rPr>
                                  <w:rFonts w:cs="Arial"/>
                                  <w:color w:val="000000" w:themeColor="text1"/>
                                  <w:kern w:val="24"/>
                                  <w:sz w:val="20"/>
                                </w:rPr>
                              </w:pPr>
                              <w:r w:rsidRPr="00AA7470">
                                <w:rPr>
                                  <w:rFonts w:cs="Arial"/>
                                  <w:color w:val="000000" w:themeColor="text1"/>
                                  <w:kern w:val="24"/>
                                  <w:sz w:val="20"/>
                                </w:rPr>
                                <w:t>Petición</w:t>
                              </w:r>
                            </w:p>
                          </w:txbxContent>
                        </wps:txbx>
                        <wps:bodyPr wrap="square" rtlCol="0">
                          <a:noAutofit/>
                        </wps:bodyPr>
                      </wps:wsp>
                      <wps:wsp>
                        <wps:cNvPr id="5" name="TextBox 27"/>
                        <wps:cNvSpPr txBox="1"/>
                        <wps:spPr>
                          <a:xfrm>
                            <a:off x="1652782" y="807686"/>
                            <a:ext cx="805815" cy="237490"/>
                          </a:xfrm>
                          <a:prstGeom prst="rect">
                            <a:avLst/>
                          </a:prstGeom>
                          <a:noFill/>
                        </wps:spPr>
                        <wps:txbx>
                          <w:txbxContent>
                            <w:p w14:paraId="0B99F169" w14:textId="5CB3FB11" w:rsidR="00A37ABE" w:rsidRDefault="00A37ABE" w:rsidP="005E48A2">
                              <w:pPr>
                                <w:pStyle w:val="NormalWeb"/>
                                <w:spacing w:before="0" w:beforeAutospacing="0" w:after="0" w:afterAutospacing="0"/>
                                <w:jc w:val="center"/>
                                <w:rPr>
                                  <w:sz w:val="24"/>
                                  <w:szCs w:val="24"/>
                                </w:rPr>
                              </w:pPr>
                              <w:r>
                                <w:rPr>
                                  <w:rFonts w:cs="Arial"/>
                                  <w:color w:val="000000" w:themeColor="text1"/>
                                  <w:kern w:val="24"/>
                                  <w:sz w:val="20"/>
                                </w:rPr>
                                <w:t>Respuesta</w:t>
                              </w:r>
                            </w:p>
                          </w:txbxContent>
                        </wps:txbx>
                        <wps:bodyPr wrap="square" rtlCol="0">
                          <a:noAutofit/>
                        </wps:bodyPr>
                      </wps:wsp>
                      <wps:wsp>
                        <wps:cNvPr id="7" name="TextBox 30"/>
                        <wps:cNvSpPr txBox="1"/>
                        <wps:spPr>
                          <a:xfrm>
                            <a:off x="2839011" y="12434"/>
                            <a:ext cx="1207770" cy="237490"/>
                          </a:xfrm>
                          <a:prstGeom prst="rect">
                            <a:avLst/>
                          </a:prstGeom>
                          <a:noFill/>
                        </wps:spPr>
                        <wps:txbx>
                          <w:txbxContent>
                            <w:p w14:paraId="416A52A7" w14:textId="159A1CCA" w:rsidR="00A37ABE" w:rsidRPr="008A6C8A" w:rsidRDefault="00A37ABE" w:rsidP="005E48A2">
                              <w:pPr>
                                <w:pStyle w:val="NormalWeb"/>
                                <w:spacing w:before="0" w:beforeAutospacing="0" w:after="0" w:afterAutospacing="0"/>
                                <w:jc w:val="center"/>
                                <w:rPr>
                                  <w:sz w:val="24"/>
                                  <w:szCs w:val="24"/>
                                </w:rPr>
                              </w:pPr>
                              <w:r w:rsidRPr="008A6C8A">
                                <w:rPr>
                                  <w:rFonts w:cs="Arial"/>
                                  <w:b/>
                                  <w:bCs/>
                                  <w:kern w:val="24"/>
                                  <w:sz w:val="20"/>
                                </w:rPr>
                                <w:t xml:space="preserve">API WEB B </w:t>
                              </w:r>
                            </w:p>
                          </w:txbxContent>
                        </wps:txbx>
                        <wps:bodyPr wrap="square" rtlCol="0">
                          <a:noAutofit/>
                        </wps:bodyPr>
                      </wps:wsp>
                      <wps:wsp>
                        <wps:cNvPr id="8" name="Rectangle 8"/>
                        <wps:cNvSpPr/>
                        <wps:spPr>
                          <a:xfrm>
                            <a:off x="48852" y="2628930"/>
                            <a:ext cx="1298017" cy="5852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41"/>
                        <wps:cNvSpPr txBox="1"/>
                        <wps:spPr>
                          <a:xfrm>
                            <a:off x="48849" y="0"/>
                            <a:ext cx="1222375" cy="237490"/>
                          </a:xfrm>
                          <a:prstGeom prst="rect">
                            <a:avLst/>
                          </a:prstGeom>
                          <a:noFill/>
                        </wps:spPr>
                        <wps:txbx>
                          <w:txbxContent>
                            <w:p w14:paraId="2293F2F7" w14:textId="3962B822" w:rsidR="00A37ABE" w:rsidRPr="008A6C8A" w:rsidRDefault="00A37ABE" w:rsidP="005E48A2">
                              <w:pPr>
                                <w:pStyle w:val="NormalWeb"/>
                                <w:spacing w:before="0" w:beforeAutospacing="0" w:after="0" w:afterAutospacing="0"/>
                                <w:jc w:val="center"/>
                                <w:rPr>
                                  <w:sz w:val="24"/>
                                  <w:szCs w:val="24"/>
                                </w:rPr>
                              </w:pPr>
                              <w:r w:rsidRPr="008A6C8A">
                                <w:rPr>
                                  <w:rFonts w:cs="Arial"/>
                                  <w:b/>
                                  <w:bCs/>
                                  <w:kern w:val="24"/>
                                  <w:sz w:val="20"/>
                                </w:rPr>
                                <w:t>API</w:t>
                              </w:r>
                              <w:r>
                                <w:rPr>
                                  <w:rFonts w:cs="Arial"/>
                                  <w:b/>
                                  <w:bCs/>
                                  <w:kern w:val="24"/>
                                  <w:sz w:val="20"/>
                                </w:rPr>
                                <w:t xml:space="preserve"> WEB</w:t>
                              </w:r>
                              <w:r w:rsidRPr="008A6C8A">
                                <w:rPr>
                                  <w:rFonts w:cs="Arial"/>
                                  <w:b/>
                                  <w:bCs/>
                                  <w:kern w:val="24"/>
                                  <w:sz w:val="20"/>
                                </w:rPr>
                                <w:t xml:space="preserve"> A</w:t>
                              </w:r>
                            </w:p>
                          </w:txbxContent>
                        </wps:txbx>
                        <wps:bodyPr wrap="square" rtlCol="0">
                          <a:noAutofit/>
                        </wps:bodyPr>
                      </wps:wsp>
                      <wps:wsp>
                        <wps:cNvPr id="10" name="Rectangle 10"/>
                        <wps:cNvSpPr/>
                        <wps:spPr>
                          <a:xfrm>
                            <a:off x="48849" y="340500"/>
                            <a:ext cx="1127125" cy="963714"/>
                          </a:xfrm>
                          <a:prstGeom prst="rect">
                            <a:avLst/>
                          </a:prstGeom>
                          <a:ln>
                            <a:solidFill>
                              <a:schemeClr val="tx1"/>
                            </a:solidFill>
                          </a:ln>
                        </wps:spPr>
                        <wps:txbx>
                          <w:txbxContent>
                            <w:p w14:paraId="4FA4CBF0" w14:textId="52C59440" w:rsidR="00A37ABE" w:rsidRDefault="00A37ABE" w:rsidP="00D119C3">
                              <w:pPr>
                                <w:pStyle w:val="ListParagraph"/>
                                <w:numPr>
                                  <w:ilvl w:val="0"/>
                                  <w:numId w:val="12"/>
                                </w:numPr>
                                <w:rPr>
                                  <w:szCs w:val="24"/>
                                </w:rPr>
                              </w:pPr>
                              <w:r>
                                <w:t>Patentes</w:t>
                              </w:r>
                            </w:p>
                            <w:p w14:paraId="0030888A" w14:textId="2BFF01A5" w:rsidR="00A37ABE" w:rsidRDefault="00A37ABE" w:rsidP="00D119C3">
                              <w:pPr>
                                <w:pStyle w:val="ListParagraph"/>
                                <w:numPr>
                                  <w:ilvl w:val="0"/>
                                  <w:numId w:val="12"/>
                                </w:numPr>
                              </w:pPr>
                              <w:r>
                                <w:t>Marcas</w:t>
                              </w:r>
                            </w:p>
                            <w:p w14:paraId="60F2BB25" w14:textId="16C66B6A" w:rsidR="00A37ABE" w:rsidRDefault="00A37ABE" w:rsidP="00D119C3">
                              <w:pPr>
                                <w:pStyle w:val="ListParagraph"/>
                                <w:numPr>
                                  <w:ilvl w:val="0"/>
                                  <w:numId w:val="12"/>
                                </w:numPr>
                              </w:pPr>
                              <w:r>
                                <w:t>Dibujos y modelos</w:t>
                              </w:r>
                            </w:p>
                            <w:p w14:paraId="5B02704E" w14:textId="020E0F6C" w:rsidR="00A37ABE" w:rsidRDefault="00A37ABE" w:rsidP="00D119C3">
                              <w:pPr>
                                <w:pStyle w:val="ListParagraph"/>
                                <w:numPr>
                                  <w:ilvl w:val="0"/>
                                  <w:numId w:val="12"/>
                                </w:numPr>
                              </w:pPr>
                              <w:r>
                                <w:t>II. GG.</w:t>
                              </w:r>
                            </w:p>
                            <w:p w14:paraId="079B3DDA" w14:textId="0A1E54EC" w:rsidR="00A37ABE" w:rsidRDefault="00A37ABE" w:rsidP="00D119C3">
                              <w:pPr>
                                <w:pStyle w:val="ListParagraph"/>
                                <w:numPr>
                                  <w:ilvl w:val="0"/>
                                  <w:numId w:val="12"/>
                                </w:numPr>
                              </w:pPr>
                              <w:r w:rsidRPr="003C571A">
                                <w:rPr>
                                  <w:lang w:val="fr-CH"/>
                                </w:rPr>
                                <w:t>Otros</w:t>
                              </w:r>
                            </w:p>
                          </w:txbxContent>
                        </wps:txbx>
                        <wps:bodyPr wrap="square">
                          <a:noAutofit/>
                        </wps:bodyPr>
                      </wps:wsp>
                      <wps:wsp>
                        <wps:cNvPr id="11" name="Straight Arrow Connector 11"/>
                        <wps:cNvCnPr/>
                        <wps:spPr>
                          <a:xfrm flipV="1">
                            <a:off x="3538019" y="2102013"/>
                            <a:ext cx="1061" cy="515620"/>
                          </a:xfrm>
                          <a:prstGeom prst="straightConnector1">
                            <a:avLst/>
                          </a:prstGeom>
                          <a:ln>
                            <a:solidFill>
                              <a:schemeClr val="tx1">
                                <a:lumMod val="50000"/>
                                <a:lumOff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2830874" y="2619498"/>
                            <a:ext cx="1296250" cy="5852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TextBox 74"/>
                        <wps:cNvSpPr txBox="1"/>
                        <wps:spPr>
                          <a:xfrm>
                            <a:off x="1652782" y="1279639"/>
                            <a:ext cx="805815" cy="237490"/>
                          </a:xfrm>
                          <a:prstGeom prst="rect">
                            <a:avLst/>
                          </a:prstGeom>
                          <a:noFill/>
                        </wps:spPr>
                        <wps:txbx>
                          <w:txbxContent>
                            <w:p w14:paraId="0B1C7639" w14:textId="77777777" w:rsidR="00A37ABE" w:rsidRPr="00AA7470" w:rsidRDefault="00A37ABE" w:rsidP="00AA7470">
                              <w:pPr>
                                <w:pStyle w:val="NormalWeb"/>
                                <w:spacing w:before="0" w:beforeAutospacing="0" w:after="0" w:afterAutospacing="0"/>
                                <w:jc w:val="center"/>
                                <w:rPr>
                                  <w:rFonts w:cs="Arial"/>
                                  <w:color w:val="000000" w:themeColor="text1"/>
                                  <w:kern w:val="24"/>
                                  <w:sz w:val="20"/>
                                </w:rPr>
                              </w:pPr>
                              <w:r w:rsidRPr="00AA7470">
                                <w:rPr>
                                  <w:rFonts w:cs="Arial"/>
                                  <w:color w:val="000000" w:themeColor="text1"/>
                                  <w:kern w:val="24"/>
                                  <w:sz w:val="20"/>
                                </w:rPr>
                                <w:t>Petición</w:t>
                              </w:r>
                            </w:p>
                            <w:p w14:paraId="4CB5B7D9" w14:textId="6E8BFAAB" w:rsidR="00A37ABE" w:rsidRDefault="00A37ABE" w:rsidP="005E48A2">
                              <w:pPr>
                                <w:pStyle w:val="NormalWeb"/>
                                <w:spacing w:before="0" w:beforeAutospacing="0" w:after="0" w:afterAutospacing="0"/>
                                <w:jc w:val="center"/>
                                <w:rPr>
                                  <w:sz w:val="24"/>
                                  <w:szCs w:val="24"/>
                                </w:rPr>
                              </w:pPr>
                            </w:p>
                          </w:txbxContent>
                        </wps:txbx>
                        <wps:bodyPr wrap="square" rtlCol="0">
                          <a:noAutofit/>
                        </wps:bodyPr>
                      </wps:wsp>
                      <wps:wsp>
                        <wps:cNvPr id="14" name="TextBox 75"/>
                        <wps:cNvSpPr txBox="1"/>
                        <wps:spPr>
                          <a:xfrm>
                            <a:off x="1662122" y="1657026"/>
                            <a:ext cx="805815" cy="237490"/>
                          </a:xfrm>
                          <a:prstGeom prst="rect">
                            <a:avLst/>
                          </a:prstGeom>
                          <a:noFill/>
                        </wps:spPr>
                        <wps:txbx>
                          <w:txbxContent>
                            <w:p w14:paraId="23602185" w14:textId="22EEA60F" w:rsidR="00A37ABE" w:rsidRDefault="00A37ABE" w:rsidP="005E48A2">
                              <w:pPr>
                                <w:pStyle w:val="NormalWeb"/>
                                <w:spacing w:before="0" w:beforeAutospacing="0" w:after="0" w:afterAutospacing="0"/>
                                <w:jc w:val="center"/>
                                <w:rPr>
                                  <w:sz w:val="24"/>
                                  <w:szCs w:val="24"/>
                                </w:rPr>
                              </w:pPr>
                              <w:r>
                                <w:rPr>
                                  <w:rFonts w:cs="Arial"/>
                                  <w:color w:val="000000" w:themeColor="text1"/>
                                  <w:kern w:val="24"/>
                                  <w:sz w:val="20"/>
                                </w:rPr>
                                <w:t>Respuesta</w:t>
                              </w:r>
                            </w:p>
                          </w:txbxContent>
                        </wps:txbx>
                        <wps:bodyPr wrap="square" rtlCol="0">
                          <a:noAutofit/>
                        </wps:bodyPr>
                      </wps:wsp>
                      <wps:wsp>
                        <wps:cNvPr id="15" name="Straight Arrow Connector 15"/>
                        <wps:cNvCnPr/>
                        <wps:spPr>
                          <a:xfrm>
                            <a:off x="1269765" y="644882"/>
                            <a:ext cx="1554881"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6" name="Straight Arrow Connector 16"/>
                        <wps:cNvCnPr/>
                        <wps:spPr>
                          <a:xfrm>
                            <a:off x="1287714" y="1657281"/>
                            <a:ext cx="1554881"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7" name="Straight Arrow Connector 17"/>
                        <wps:cNvCnPr/>
                        <wps:spPr>
                          <a:xfrm flipH="1">
                            <a:off x="1269766" y="807810"/>
                            <a:ext cx="1566174"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8" name="Straight Arrow Connector 18"/>
                        <wps:cNvCnPr/>
                        <wps:spPr>
                          <a:xfrm flipH="1">
                            <a:off x="1287715" y="1520068"/>
                            <a:ext cx="1554880"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9" name="TextBox 89"/>
                        <wps:cNvSpPr txBox="1"/>
                        <wps:spPr>
                          <a:xfrm>
                            <a:off x="48849" y="1319561"/>
                            <a:ext cx="1153160" cy="790874"/>
                          </a:xfrm>
                          <a:prstGeom prst="rect">
                            <a:avLst/>
                          </a:prstGeom>
                          <a:noFill/>
                        </wps:spPr>
                        <wps:txbx>
                          <w:txbxContent>
                            <w:p w14:paraId="2D9A0E36" w14:textId="63061141" w:rsidR="00A37ABE" w:rsidRDefault="00A37ABE" w:rsidP="00D119C3">
                              <w:pPr>
                                <w:pStyle w:val="ListParagraph"/>
                                <w:numPr>
                                  <w:ilvl w:val="0"/>
                                  <w:numId w:val="13"/>
                                </w:numPr>
                                <w:rPr>
                                  <w:szCs w:val="24"/>
                                </w:rPr>
                              </w:pPr>
                              <w:r>
                                <w:t>Presentación</w:t>
                              </w:r>
                            </w:p>
                            <w:p w14:paraId="0A1FEF55" w14:textId="6E015F28" w:rsidR="00A37ABE" w:rsidRDefault="00A37ABE" w:rsidP="00D119C3">
                              <w:pPr>
                                <w:pStyle w:val="ListParagraph"/>
                                <w:numPr>
                                  <w:ilvl w:val="0"/>
                                  <w:numId w:val="13"/>
                                </w:numPr>
                              </w:pPr>
                              <w:r>
                                <w:t>Tramitación</w:t>
                              </w:r>
                            </w:p>
                            <w:p w14:paraId="062D4ED3" w14:textId="43340A66" w:rsidR="00A37ABE" w:rsidRDefault="00A37ABE" w:rsidP="00D119C3">
                              <w:pPr>
                                <w:pStyle w:val="ListParagraph"/>
                                <w:numPr>
                                  <w:ilvl w:val="0"/>
                                  <w:numId w:val="13"/>
                                </w:numPr>
                              </w:pPr>
                              <w:r>
                                <w:t>Publicación</w:t>
                              </w:r>
                            </w:p>
                            <w:p w14:paraId="133597F2" w14:textId="5A09C528" w:rsidR="00A37ABE" w:rsidRDefault="00A37ABE" w:rsidP="00D119C3">
                              <w:pPr>
                                <w:pStyle w:val="ListParagraph"/>
                                <w:numPr>
                                  <w:ilvl w:val="0"/>
                                  <w:numId w:val="13"/>
                                </w:numPr>
                              </w:pPr>
                              <w:r>
                                <w:t>Búsqueda</w:t>
                              </w:r>
                            </w:p>
                            <w:p w14:paraId="0A12E799" w14:textId="5FE42037" w:rsidR="00A37ABE" w:rsidRDefault="00CB6A97" w:rsidP="00D119C3">
                              <w:pPr>
                                <w:pStyle w:val="ListParagraph"/>
                                <w:numPr>
                                  <w:ilvl w:val="0"/>
                                  <w:numId w:val="13"/>
                                </w:numPr>
                              </w:pPr>
                              <w:r>
                                <w:t xml:space="preserve"> </w:t>
                              </w:r>
                              <w:r w:rsidR="00A37ABE">
                                <w:t>...</w:t>
                              </w:r>
                            </w:p>
                            <w:p w14:paraId="124B9367" w14:textId="51957946" w:rsidR="00A37ABE" w:rsidRDefault="00CB6A97"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0" name="Straight Arrow Connector 20"/>
                        <wps:cNvCnPr/>
                        <wps:spPr>
                          <a:xfrm flipV="1">
                            <a:off x="625444" y="2141471"/>
                            <a:ext cx="1061" cy="515620"/>
                          </a:xfrm>
                          <a:prstGeom prst="straightConnector1">
                            <a:avLst/>
                          </a:prstGeom>
                          <a:ln>
                            <a:solidFill>
                              <a:schemeClr val="tx1">
                                <a:lumMod val="50000"/>
                                <a:lumOff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TextBox 97"/>
                        <wps:cNvSpPr txBox="1"/>
                        <wps:spPr>
                          <a:xfrm>
                            <a:off x="2903396" y="2656683"/>
                            <a:ext cx="1143635" cy="507365"/>
                          </a:xfrm>
                          <a:prstGeom prst="rect">
                            <a:avLst/>
                          </a:prstGeom>
                          <a:noFill/>
                        </wps:spPr>
                        <wps:txbx>
                          <w:txbxContent>
                            <w:p w14:paraId="4887D142" w14:textId="77777777" w:rsidR="00A37ABE" w:rsidRPr="003C571A" w:rsidRDefault="00A37ABE" w:rsidP="00093F5F">
                              <w:pPr>
                                <w:pStyle w:val="NormalWeb"/>
                                <w:spacing w:before="0" w:beforeAutospacing="0" w:after="0" w:afterAutospacing="0"/>
                                <w:jc w:val="center"/>
                                <w:rPr>
                                  <w:sz w:val="20"/>
                                  <w:lang w:val="es-ES"/>
                                </w:rPr>
                              </w:pPr>
                              <w:r w:rsidRPr="003C571A">
                                <w:rPr>
                                  <w:rFonts w:cs="Arial"/>
                                  <w:color w:val="000000" w:themeColor="text1"/>
                                  <w:kern w:val="24"/>
                                  <w:sz w:val="16"/>
                                  <w:szCs w:val="16"/>
                                  <w:lang w:val="es-ES"/>
                                </w:rPr>
                                <w:t>Móvil</w:t>
                              </w:r>
                            </w:p>
                            <w:p w14:paraId="1D73B0F6" w14:textId="77777777" w:rsidR="00A37ABE" w:rsidRPr="003C571A" w:rsidRDefault="00A37ABE" w:rsidP="00093F5F">
                              <w:pPr>
                                <w:pStyle w:val="NormalWeb"/>
                                <w:spacing w:before="0" w:beforeAutospacing="0" w:after="0" w:afterAutospacing="0"/>
                                <w:jc w:val="center"/>
                                <w:rPr>
                                  <w:sz w:val="14"/>
                                  <w:szCs w:val="16"/>
                                  <w:lang w:val="es-ES"/>
                                </w:rPr>
                              </w:pPr>
                              <w:r w:rsidRPr="003C571A">
                                <w:rPr>
                                  <w:rFonts w:cs="Arial"/>
                                  <w:color w:val="000000" w:themeColor="text1"/>
                                  <w:kern w:val="24"/>
                                  <w:sz w:val="16"/>
                                  <w:szCs w:val="16"/>
                                  <w:lang w:val="es-ES"/>
                                </w:rPr>
                                <w:t>Computadora portátil</w:t>
                              </w:r>
                            </w:p>
                            <w:p w14:paraId="7A589AFD" w14:textId="17FC1273" w:rsidR="00A37ABE" w:rsidRPr="003C571A" w:rsidRDefault="00A37ABE" w:rsidP="00093F5F">
                              <w:pPr>
                                <w:pStyle w:val="NormalWeb"/>
                                <w:spacing w:before="0" w:beforeAutospacing="0" w:after="0" w:afterAutospacing="0"/>
                                <w:jc w:val="center"/>
                                <w:rPr>
                                  <w:lang w:val="es-ES"/>
                                </w:rPr>
                              </w:pPr>
                              <w:r w:rsidRPr="003C571A">
                                <w:rPr>
                                  <w:rFonts w:cs="Arial"/>
                                  <w:color w:val="000000" w:themeColor="text1"/>
                                  <w:kern w:val="24"/>
                                  <w:sz w:val="16"/>
                                  <w:szCs w:val="16"/>
                                  <w:lang w:val="es-ES"/>
                                </w:rPr>
                                <w:t>Computadora de escritorio</w:t>
                              </w:r>
                              <w:r w:rsidR="00CB6A97">
                                <w:rPr>
                                  <w:rFonts w:cs="Arial"/>
                                  <w:color w:val="000000" w:themeColor="text1"/>
                                  <w:kern w:val="24"/>
                                  <w:sz w:val="20"/>
                                  <w:lang w:val="es-ES"/>
                                </w:rPr>
                                <w:t xml:space="preserve"> </w:t>
                              </w:r>
                            </w:p>
                            <w:p w14:paraId="7051020C" w14:textId="6D71F9C4" w:rsidR="00A37ABE" w:rsidRPr="00093F5F" w:rsidRDefault="00A37ABE" w:rsidP="005E48A2">
                              <w:pPr>
                                <w:pStyle w:val="NormalWeb"/>
                                <w:spacing w:before="0" w:beforeAutospacing="0" w:after="0" w:afterAutospacing="0"/>
                                <w:jc w:val="center"/>
                                <w:rPr>
                                  <w:lang w:val="es-ES"/>
                                </w:rPr>
                              </w:pPr>
                            </w:p>
                          </w:txbxContent>
                        </wps:txbx>
                        <wps:bodyPr wrap="square" rtlCol="0">
                          <a:noAutofit/>
                        </wps:bodyPr>
                      </wps:wsp>
                      <wps:wsp>
                        <wps:cNvPr id="22" name="Rectangle 22"/>
                        <wps:cNvSpPr/>
                        <wps:spPr>
                          <a:xfrm>
                            <a:off x="2839189" y="246221"/>
                            <a:ext cx="1287935" cy="186421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4F2F18" w14:textId="77777777" w:rsidR="00A37ABE" w:rsidRDefault="00A37ABE"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chemeClr val="tx1"/>
                            </a:solidFill>
                          </a:ln>
                        </wps:spPr>
                        <wps:txbx>
                          <w:txbxContent>
                            <w:p w14:paraId="138B49A9" w14:textId="77777777" w:rsidR="00A37ABE" w:rsidRDefault="00A37ABE" w:rsidP="00D119C3">
                              <w:pPr>
                                <w:pStyle w:val="ListParagraph"/>
                                <w:numPr>
                                  <w:ilvl w:val="0"/>
                                  <w:numId w:val="14"/>
                                </w:numPr>
                                <w:rPr>
                                  <w:szCs w:val="24"/>
                                </w:rPr>
                              </w:pPr>
                              <w:r>
                                <w:t>Patentes</w:t>
                              </w:r>
                            </w:p>
                            <w:p w14:paraId="42E42782" w14:textId="77777777" w:rsidR="00A37ABE" w:rsidRDefault="00A37ABE" w:rsidP="00D119C3">
                              <w:pPr>
                                <w:pStyle w:val="ListParagraph"/>
                                <w:numPr>
                                  <w:ilvl w:val="0"/>
                                  <w:numId w:val="14"/>
                                </w:numPr>
                              </w:pPr>
                              <w:r>
                                <w:t>Marcas</w:t>
                              </w:r>
                            </w:p>
                            <w:p w14:paraId="4DD4789C" w14:textId="0723BD81" w:rsidR="00A37ABE" w:rsidRDefault="00A37ABE" w:rsidP="00D119C3">
                              <w:pPr>
                                <w:pStyle w:val="ListParagraph"/>
                                <w:numPr>
                                  <w:ilvl w:val="0"/>
                                  <w:numId w:val="14"/>
                                </w:numPr>
                              </w:pPr>
                              <w:r>
                                <w:t>Dibujos y modelos</w:t>
                              </w:r>
                            </w:p>
                            <w:p w14:paraId="6B23CF83" w14:textId="7D777A2B" w:rsidR="00A37ABE" w:rsidRDefault="00A37ABE" w:rsidP="00D119C3">
                              <w:pPr>
                                <w:pStyle w:val="ListParagraph"/>
                                <w:numPr>
                                  <w:ilvl w:val="0"/>
                                  <w:numId w:val="14"/>
                                </w:numPr>
                              </w:pPr>
                              <w:r>
                                <w:t>II. GG.</w:t>
                              </w:r>
                            </w:p>
                            <w:p w14:paraId="57DCC26F" w14:textId="2453B2C1" w:rsidR="00A37ABE" w:rsidRDefault="00A37ABE" w:rsidP="00D119C3">
                              <w:pPr>
                                <w:pStyle w:val="ListParagraph"/>
                                <w:numPr>
                                  <w:ilvl w:val="0"/>
                                  <w:numId w:val="14"/>
                                </w:numPr>
                              </w:pPr>
                              <w:r>
                                <w:rPr>
                                  <w:lang w:val="fr-CH"/>
                                </w:rPr>
                                <w:t>Otros</w:t>
                              </w:r>
                            </w:p>
                          </w:txbxContent>
                        </wps:txbx>
                        <wps:bodyPr wrap="square">
                          <a:noAutofit/>
                        </wps:bodyPr>
                      </wps:wsp>
                      <wps:wsp>
                        <wps:cNvPr id="24" name="TextBox 100"/>
                        <wps:cNvSpPr txBox="1"/>
                        <wps:spPr>
                          <a:xfrm>
                            <a:off x="2906801" y="1279639"/>
                            <a:ext cx="1112520" cy="861832"/>
                          </a:xfrm>
                          <a:prstGeom prst="rect">
                            <a:avLst/>
                          </a:prstGeom>
                          <a:noFill/>
                        </wps:spPr>
                        <wps:txbx>
                          <w:txbxContent>
                            <w:p w14:paraId="0C68E7CB" w14:textId="1E25CB90" w:rsidR="00A37ABE" w:rsidRDefault="00A37ABE" w:rsidP="00D119C3">
                              <w:pPr>
                                <w:pStyle w:val="ListParagraph"/>
                                <w:numPr>
                                  <w:ilvl w:val="0"/>
                                  <w:numId w:val="15"/>
                                </w:numPr>
                                <w:rPr>
                                  <w:szCs w:val="24"/>
                                </w:rPr>
                              </w:pPr>
                              <w:r>
                                <w:t>Presentación</w:t>
                              </w:r>
                            </w:p>
                            <w:p w14:paraId="2F910DAB" w14:textId="50FE1966" w:rsidR="00A37ABE" w:rsidRDefault="00A37ABE" w:rsidP="00D119C3">
                              <w:pPr>
                                <w:pStyle w:val="ListParagraph"/>
                                <w:numPr>
                                  <w:ilvl w:val="0"/>
                                  <w:numId w:val="15"/>
                                </w:numPr>
                              </w:pPr>
                              <w:r>
                                <w:t xml:space="preserve">Tramitación </w:t>
                              </w:r>
                            </w:p>
                            <w:p w14:paraId="6AC6386D" w14:textId="25B1104B" w:rsidR="00A37ABE" w:rsidRDefault="00A37ABE" w:rsidP="00D119C3">
                              <w:pPr>
                                <w:pStyle w:val="ListParagraph"/>
                                <w:numPr>
                                  <w:ilvl w:val="0"/>
                                  <w:numId w:val="15"/>
                                </w:numPr>
                              </w:pPr>
                              <w:r>
                                <w:t>Publicación</w:t>
                              </w:r>
                            </w:p>
                            <w:p w14:paraId="516FAF99" w14:textId="44941A34" w:rsidR="00A37ABE" w:rsidRDefault="00A37ABE" w:rsidP="00D119C3">
                              <w:pPr>
                                <w:pStyle w:val="ListParagraph"/>
                                <w:numPr>
                                  <w:ilvl w:val="0"/>
                                  <w:numId w:val="15"/>
                                </w:numPr>
                              </w:pPr>
                              <w:r>
                                <w:t>Búsqueda</w:t>
                              </w:r>
                            </w:p>
                            <w:p w14:paraId="44B0601E" w14:textId="2C389FB7" w:rsidR="00A37ABE" w:rsidRDefault="00CB6A97" w:rsidP="00D119C3">
                              <w:pPr>
                                <w:pStyle w:val="ListParagraph"/>
                                <w:numPr>
                                  <w:ilvl w:val="0"/>
                                  <w:numId w:val="15"/>
                                </w:numPr>
                              </w:pPr>
                              <w:r>
                                <w:t xml:space="preserve"> </w:t>
                              </w:r>
                              <w:r w:rsidR="00A37ABE">
                                <w:t>...</w:t>
                              </w:r>
                            </w:p>
                            <w:p w14:paraId="3D642914" w14:textId="388588CD" w:rsidR="00A37ABE" w:rsidRDefault="00CB6A97"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g:wgp>
                  </a:graphicData>
                </a:graphic>
                <wp14:sizeRelH relativeFrom="margin">
                  <wp14:pctWidth>0</wp14:pctWidth>
                </wp14:sizeRelH>
              </wp:anchor>
            </w:drawing>
          </mc:Choice>
          <mc:Fallback>
            <w:pict>
              <v:group w14:anchorId="6A089C07" id="Group 5" o:spid="_x0000_s1026" style="position:absolute;left:0;text-align:left;margin-left:102.75pt;margin-top:0;width:405.05pt;height:253.05pt;z-index:-251657216;mso-position-horizontal-relative:page;mso-width-relative:margin" coordsize="41271,3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">
                <v:rect id="Rectangle 2"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" filled="f" strokecolor="black [3213]" strokeweight="2pt">
                  <v:textbox>
                    <w:txbxContent>
                      <w:p w14:paraId="326A56F3" w14:textId="77777777" w:rsidR="00A37ABE" w:rsidRDefault="00A37ABE"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shapetype id="_x0000_t202" coordsize="21600,21600" o:spt="202" path="m,l,21600r21600,l21600,xe">
                  <v:stroke joinstyle="miter"/>
                  <v:path gradientshapeok="t" o:connecttype="rect"/>
                </v:shapetype>
                <v:shape id="TextBox 26" o:spid="_x0000_s1028" type="#_x0000_t202" style="position:absolute;left:1536;top:26645;width:1108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0D41281E" w14:textId="6EA246A7" w:rsidR="00A37ABE" w:rsidRPr="003C571A" w:rsidRDefault="00A37ABE" w:rsidP="005E48A2">
                        <w:pPr>
                          <w:pStyle w:val="NormalWeb"/>
                          <w:spacing w:before="0" w:beforeAutospacing="0" w:after="0" w:afterAutospacing="0"/>
                          <w:jc w:val="center"/>
                          <w:rPr>
                            <w:sz w:val="20"/>
                            <w:lang w:val="es-ES"/>
                          </w:rPr>
                        </w:pPr>
                        <w:r w:rsidRPr="003C571A">
                          <w:rPr>
                            <w:rFonts w:cs="Arial"/>
                            <w:color w:val="000000" w:themeColor="text1"/>
                            <w:kern w:val="24"/>
                            <w:sz w:val="16"/>
                            <w:szCs w:val="16"/>
                            <w:lang w:val="es-ES"/>
                          </w:rPr>
                          <w:t>Móvil</w:t>
                        </w:r>
                      </w:p>
                      <w:p w14:paraId="17ACB85B" w14:textId="308F9E2A" w:rsidR="00A37ABE" w:rsidRPr="003C571A" w:rsidRDefault="00A37ABE" w:rsidP="005E48A2">
                        <w:pPr>
                          <w:pStyle w:val="NormalWeb"/>
                          <w:spacing w:before="0" w:beforeAutospacing="0" w:after="0" w:afterAutospacing="0"/>
                          <w:jc w:val="center"/>
                          <w:rPr>
                            <w:sz w:val="14"/>
                            <w:szCs w:val="16"/>
                            <w:lang w:val="es-ES"/>
                          </w:rPr>
                        </w:pPr>
                        <w:r w:rsidRPr="003C571A">
                          <w:rPr>
                            <w:rFonts w:cs="Arial"/>
                            <w:color w:val="000000" w:themeColor="text1"/>
                            <w:kern w:val="24"/>
                            <w:sz w:val="16"/>
                            <w:szCs w:val="16"/>
                            <w:lang w:val="es-ES"/>
                          </w:rPr>
                          <w:t>Computadora portátil</w:t>
                        </w:r>
                      </w:p>
                      <w:p w14:paraId="58292A0A" w14:textId="1A52AC2B" w:rsidR="00A37ABE" w:rsidRPr="003C571A" w:rsidRDefault="00A37ABE" w:rsidP="005E48A2">
                        <w:pPr>
                          <w:pStyle w:val="NormalWeb"/>
                          <w:spacing w:before="0" w:beforeAutospacing="0" w:after="0" w:afterAutospacing="0"/>
                          <w:jc w:val="center"/>
                          <w:rPr>
                            <w:lang w:val="es-ES"/>
                          </w:rPr>
                        </w:pPr>
                        <w:r w:rsidRPr="003C571A">
                          <w:rPr>
                            <w:rFonts w:cs="Arial"/>
                            <w:color w:val="000000" w:themeColor="text1"/>
                            <w:kern w:val="24"/>
                            <w:sz w:val="16"/>
                            <w:szCs w:val="16"/>
                            <w:lang w:val="es-ES"/>
                          </w:rPr>
                          <w:t>Computadora de escritorio</w:t>
                        </w:r>
                        <w:r w:rsidR="00CB6A97">
                          <w:rPr>
                            <w:rFonts w:cs="Arial"/>
                            <w:color w:val="000000" w:themeColor="text1"/>
                            <w:kern w:val="24"/>
                            <w:sz w:val="20"/>
                            <w:lang w:val="es-ES"/>
                          </w:rPr>
                          <w:t xml:space="preserve"> </w:t>
                        </w:r>
                      </w:p>
                    </w:txbxContent>
                  </v:textbox>
                </v:shape>
                <v:shape id="TextBox 22" o:spid="_x0000_s1029" type="#_x0000_t202" style="position:absolute;left:16157;top:3986;width:805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023B6A01" w14:textId="3C93BC56" w:rsidR="00A37ABE" w:rsidRPr="00AA7470" w:rsidRDefault="00A37ABE" w:rsidP="005E48A2">
                        <w:pPr>
                          <w:pStyle w:val="NormalWeb"/>
                          <w:spacing w:before="0" w:beforeAutospacing="0" w:after="0" w:afterAutospacing="0"/>
                          <w:jc w:val="center"/>
                          <w:rPr>
                            <w:rFonts w:cs="Arial"/>
                            <w:color w:val="000000" w:themeColor="text1"/>
                            <w:kern w:val="24"/>
                            <w:sz w:val="20"/>
                          </w:rPr>
                        </w:pPr>
                        <w:r w:rsidRPr="00AA7470">
                          <w:rPr>
                            <w:rFonts w:cs="Arial"/>
                            <w:color w:val="000000" w:themeColor="text1"/>
                            <w:kern w:val="24"/>
                            <w:sz w:val="20"/>
                          </w:rPr>
                          <w:t>Petición</w:t>
                        </w:r>
                      </w:p>
                    </w:txbxContent>
                  </v:textbox>
                </v:shape>
                <v:shape id="TextBox 27" o:spid="_x0000_s1030" type="#_x0000_t202" style="position:absolute;left:16527;top:807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B99F169" w14:textId="5CB3FB11" w:rsidR="00A37ABE" w:rsidRDefault="00A37ABE" w:rsidP="005E48A2">
                        <w:pPr>
                          <w:pStyle w:val="NormalWeb"/>
                          <w:spacing w:before="0" w:beforeAutospacing="0" w:after="0" w:afterAutospacing="0"/>
                          <w:jc w:val="center"/>
                          <w:rPr>
                            <w:sz w:val="24"/>
                            <w:szCs w:val="24"/>
                          </w:rPr>
                        </w:pPr>
                        <w:r>
                          <w:rPr>
                            <w:rFonts w:cs="Arial"/>
                            <w:color w:val="000000" w:themeColor="text1"/>
                            <w:kern w:val="24"/>
                            <w:sz w:val="20"/>
                          </w:rPr>
                          <w:t>Respuesta</w:t>
                        </w:r>
                      </w:p>
                    </w:txbxContent>
                  </v:textbox>
                </v:shape>
                <v:shape id="TextBox 30" o:spid="_x0000_s1031" type="#_x0000_t202" style="position:absolute;left:28390;top:124;width:120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16A52A7" w14:textId="159A1CCA" w:rsidR="00A37ABE" w:rsidRPr="008A6C8A" w:rsidRDefault="00A37ABE" w:rsidP="005E48A2">
                        <w:pPr>
                          <w:pStyle w:val="NormalWeb"/>
                          <w:spacing w:before="0" w:beforeAutospacing="0" w:after="0" w:afterAutospacing="0"/>
                          <w:jc w:val="center"/>
                          <w:rPr>
                            <w:sz w:val="24"/>
                            <w:szCs w:val="24"/>
                          </w:rPr>
                        </w:pPr>
                        <w:r w:rsidRPr="008A6C8A">
                          <w:rPr>
                            <w:rFonts w:cs="Arial"/>
                            <w:b/>
                            <w:bCs/>
                            <w:kern w:val="24"/>
                            <w:sz w:val="20"/>
                          </w:rPr>
                          <w:t xml:space="preserve">API WEB B </w:t>
                        </w:r>
                      </w:p>
                    </w:txbxContent>
                  </v:textbox>
                </v:shape>
                <v:rect id="Rectangle 8" o:spid="_x0000_s1032" style="position:absolute;left:488;top:26289;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" filled="f" strokecolor="black [3213]" strokeweight="2pt"/>
                <v:shape id="TextBox 41" o:spid="_x0000_s1033" type="#_x0000_t202" style="position:absolute;left:488;width:1222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293F2F7" w14:textId="3962B822" w:rsidR="00A37ABE" w:rsidRPr="008A6C8A" w:rsidRDefault="00A37ABE" w:rsidP="005E48A2">
                        <w:pPr>
                          <w:pStyle w:val="NormalWeb"/>
                          <w:spacing w:before="0" w:beforeAutospacing="0" w:after="0" w:afterAutospacing="0"/>
                          <w:jc w:val="center"/>
                          <w:rPr>
                            <w:sz w:val="24"/>
                            <w:szCs w:val="24"/>
                          </w:rPr>
                        </w:pPr>
                        <w:r w:rsidRPr="008A6C8A">
                          <w:rPr>
                            <w:rFonts w:cs="Arial"/>
                            <w:b/>
                            <w:bCs/>
                            <w:kern w:val="24"/>
                            <w:sz w:val="20"/>
                          </w:rPr>
                          <w:t>API</w:t>
                        </w:r>
                        <w:r>
                          <w:rPr>
                            <w:rFonts w:cs="Arial"/>
                            <w:b/>
                            <w:bCs/>
                            <w:kern w:val="24"/>
                            <w:sz w:val="20"/>
                          </w:rPr>
                          <w:t xml:space="preserve"> WEB</w:t>
                        </w:r>
                        <w:r w:rsidRPr="008A6C8A">
                          <w:rPr>
                            <w:rFonts w:cs="Arial"/>
                            <w:b/>
                            <w:bCs/>
                            <w:kern w:val="24"/>
                            <w:sz w:val="20"/>
                          </w:rPr>
                          <w:t xml:space="preserve">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" filled="f" strokecolor="black [3213]">
                  <v:textbox>
                    <w:txbxContent>
                      <w:p w14:paraId="4FA4CBF0" w14:textId="52C59440" w:rsidR="00A37ABE" w:rsidRDefault="00A37ABE" w:rsidP="00D119C3">
                        <w:pPr>
                          <w:pStyle w:val="ListParagraph"/>
                          <w:numPr>
                            <w:ilvl w:val="0"/>
                            <w:numId w:val="12"/>
                          </w:numPr>
                          <w:rPr>
                            <w:szCs w:val="24"/>
                          </w:rPr>
                        </w:pPr>
                        <w:r>
                          <w:t>Patentes</w:t>
                        </w:r>
                      </w:p>
                      <w:p w14:paraId="0030888A" w14:textId="2BFF01A5" w:rsidR="00A37ABE" w:rsidRDefault="00A37ABE" w:rsidP="00D119C3">
                        <w:pPr>
                          <w:pStyle w:val="ListParagraph"/>
                          <w:numPr>
                            <w:ilvl w:val="0"/>
                            <w:numId w:val="12"/>
                          </w:numPr>
                        </w:pPr>
                        <w:r>
                          <w:t>Marcas</w:t>
                        </w:r>
                      </w:p>
                      <w:p w14:paraId="60F2BB25" w14:textId="16C66B6A" w:rsidR="00A37ABE" w:rsidRDefault="00A37ABE" w:rsidP="00D119C3">
                        <w:pPr>
                          <w:pStyle w:val="ListParagraph"/>
                          <w:numPr>
                            <w:ilvl w:val="0"/>
                            <w:numId w:val="12"/>
                          </w:numPr>
                        </w:pPr>
                        <w:r>
                          <w:t>Dibujos y modelos</w:t>
                        </w:r>
                      </w:p>
                      <w:p w14:paraId="5B02704E" w14:textId="020E0F6C" w:rsidR="00A37ABE" w:rsidRDefault="00A37ABE" w:rsidP="00D119C3">
                        <w:pPr>
                          <w:pStyle w:val="ListParagraph"/>
                          <w:numPr>
                            <w:ilvl w:val="0"/>
                            <w:numId w:val="12"/>
                          </w:numPr>
                        </w:pPr>
                        <w:r>
                          <w:t>II. GG.</w:t>
                        </w:r>
                      </w:p>
                      <w:p w14:paraId="079B3DDA" w14:textId="0A1E54EC" w:rsidR="00A37ABE" w:rsidRDefault="00A37ABE" w:rsidP="00D119C3">
                        <w:pPr>
                          <w:pStyle w:val="ListParagraph"/>
                          <w:numPr>
                            <w:ilvl w:val="0"/>
                            <w:numId w:val="12"/>
                          </w:numPr>
                        </w:pPr>
                        <w:r w:rsidRPr="003C571A">
                          <w:rPr>
                            <w:lang w:val="fr-CH"/>
                          </w:rPr>
                          <w:t>Otros</w:t>
                        </w:r>
                      </w:p>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5380;top:21020;width:10;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" strokecolor="gray [1629]">
                  <v:stroke endarrow="open"/>
                </v:shape>
                <v:rect id="Rectangle 12" o:spid="_x0000_s1036" style="position:absolute;left:28308;top:26194;width:12963;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" filled="f" strokecolor="black [3213]" strokeweight="2pt"/>
                <v:shape id="TextBox 74" o:spid="_x0000_s1037" type="#_x0000_t202" style="position:absolute;left:16527;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0B1C7639" w14:textId="77777777" w:rsidR="00A37ABE" w:rsidRPr="00AA7470" w:rsidRDefault="00A37ABE" w:rsidP="00AA7470">
                        <w:pPr>
                          <w:pStyle w:val="NormalWeb"/>
                          <w:spacing w:before="0" w:beforeAutospacing="0" w:after="0" w:afterAutospacing="0"/>
                          <w:jc w:val="center"/>
                          <w:rPr>
                            <w:rFonts w:cs="Arial"/>
                            <w:color w:val="000000" w:themeColor="text1"/>
                            <w:kern w:val="24"/>
                            <w:sz w:val="20"/>
                          </w:rPr>
                        </w:pPr>
                        <w:r w:rsidRPr="00AA7470">
                          <w:rPr>
                            <w:rFonts w:cs="Arial"/>
                            <w:color w:val="000000" w:themeColor="text1"/>
                            <w:kern w:val="24"/>
                            <w:sz w:val="20"/>
                          </w:rPr>
                          <w:t>Petición</w:t>
                        </w:r>
                      </w:p>
                      <w:p w14:paraId="4CB5B7D9" w14:textId="6E8BFAAB" w:rsidR="00A37ABE" w:rsidRDefault="00A37ABE" w:rsidP="005E48A2">
                        <w:pPr>
                          <w:pStyle w:val="NormalWeb"/>
                          <w:spacing w:before="0" w:beforeAutospacing="0" w:after="0" w:afterAutospacing="0"/>
                          <w:jc w:val="center"/>
                          <w:rPr>
                            <w:sz w:val="24"/>
                            <w:szCs w:val="24"/>
                          </w:rPr>
                        </w:pPr>
                      </w:p>
                    </w:txbxContent>
                  </v:textbox>
                </v:shape>
                <v:shape id="TextBox 75" o:spid="_x0000_s1038" type="#_x0000_t202" style="position:absolute;left:16621;top:16570;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23602185" w14:textId="22EEA60F" w:rsidR="00A37ABE" w:rsidRDefault="00A37ABE" w:rsidP="005E48A2">
                        <w:pPr>
                          <w:pStyle w:val="NormalWeb"/>
                          <w:spacing w:before="0" w:beforeAutospacing="0" w:after="0" w:afterAutospacing="0"/>
                          <w:jc w:val="center"/>
                          <w:rPr>
                            <w:sz w:val="24"/>
                            <w:szCs w:val="24"/>
                          </w:rPr>
                        </w:pPr>
                        <w:r>
                          <w:rPr>
                            <w:rFonts w:cs="Arial"/>
                            <w:color w:val="000000" w:themeColor="text1"/>
                            <w:kern w:val="24"/>
                            <w:sz w:val="20"/>
                          </w:rPr>
                          <w:t>Respuesta</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" strokecolor="gray [1629]">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" strokecolor="gray [1629]">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" strokecolor="gray [1629]">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" strokecolor="gray [1629]">
                  <v:stroke endarrow="open"/>
                </v:shape>
                <v:shape id="TextBox 89" o:spid="_x0000_s1043" type="#_x0000_t202" style="position:absolute;left:488;top:13195;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2D9A0E36" w14:textId="63061141" w:rsidR="00A37ABE" w:rsidRDefault="00A37ABE" w:rsidP="00D119C3">
                        <w:pPr>
                          <w:pStyle w:val="ListParagraph"/>
                          <w:numPr>
                            <w:ilvl w:val="0"/>
                            <w:numId w:val="13"/>
                          </w:numPr>
                          <w:rPr>
                            <w:szCs w:val="24"/>
                          </w:rPr>
                        </w:pPr>
                        <w:r>
                          <w:t>Presentación</w:t>
                        </w:r>
                      </w:p>
                      <w:p w14:paraId="0A1FEF55" w14:textId="6E015F28" w:rsidR="00A37ABE" w:rsidRDefault="00A37ABE" w:rsidP="00D119C3">
                        <w:pPr>
                          <w:pStyle w:val="ListParagraph"/>
                          <w:numPr>
                            <w:ilvl w:val="0"/>
                            <w:numId w:val="13"/>
                          </w:numPr>
                        </w:pPr>
                        <w:r>
                          <w:t>Tramitación</w:t>
                        </w:r>
                      </w:p>
                      <w:p w14:paraId="062D4ED3" w14:textId="43340A66" w:rsidR="00A37ABE" w:rsidRDefault="00A37ABE" w:rsidP="00D119C3">
                        <w:pPr>
                          <w:pStyle w:val="ListParagraph"/>
                          <w:numPr>
                            <w:ilvl w:val="0"/>
                            <w:numId w:val="13"/>
                          </w:numPr>
                        </w:pPr>
                        <w:r>
                          <w:t>Publicación</w:t>
                        </w:r>
                      </w:p>
                      <w:p w14:paraId="133597F2" w14:textId="5A09C528" w:rsidR="00A37ABE" w:rsidRDefault="00A37ABE" w:rsidP="00D119C3">
                        <w:pPr>
                          <w:pStyle w:val="ListParagraph"/>
                          <w:numPr>
                            <w:ilvl w:val="0"/>
                            <w:numId w:val="13"/>
                          </w:numPr>
                        </w:pPr>
                        <w:r>
                          <w:t>Búsqueda</w:t>
                        </w:r>
                      </w:p>
                      <w:p w14:paraId="0A12E799" w14:textId="5FE42037" w:rsidR="00A37ABE" w:rsidRDefault="00CB6A97" w:rsidP="00D119C3">
                        <w:pPr>
                          <w:pStyle w:val="ListParagraph"/>
                          <w:numPr>
                            <w:ilvl w:val="0"/>
                            <w:numId w:val="13"/>
                          </w:numPr>
                        </w:pPr>
                        <w:r>
                          <w:t xml:space="preserve"> </w:t>
                        </w:r>
                        <w:r w:rsidR="00A37ABE">
                          <w:t>...</w:t>
                        </w:r>
                      </w:p>
                      <w:p w14:paraId="124B9367" w14:textId="51957946" w:rsidR="00A37ABE" w:rsidRDefault="00CB6A97"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0" o:spid="_x0000_s1044" type="#_x0000_t32" style="position:absolute;left:6254;top:21414;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" strokecolor="gray [1629]">
                  <v:stroke endarrow="open"/>
                </v:shape>
                <v:shape id="TextBox 97" o:spid="_x0000_s1045" type="#_x0000_t202" style="position:absolute;left:29033;top:26566;width:1143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4887D142" w14:textId="77777777" w:rsidR="00A37ABE" w:rsidRPr="003C571A" w:rsidRDefault="00A37ABE" w:rsidP="00093F5F">
                        <w:pPr>
                          <w:pStyle w:val="NormalWeb"/>
                          <w:spacing w:before="0" w:beforeAutospacing="0" w:after="0" w:afterAutospacing="0"/>
                          <w:jc w:val="center"/>
                          <w:rPr>
                            <w:sz w:val="20"/>
                            <w:lang w:val="es-ES"/>
                          </w:rPr>
                        </w:pPr>
                        <w:r w:rsidRPr="003C571A">
                          <w:rPr>
                            <w:rFonts w:cs="Arial"/>
                            <w:color w:val="000000" w:themeColor="text1"/>
                            <w:kern w:val="24"/>
                            <w:sz w:val="16"/>
                            <w:szCs w:val="16"/>
                            <w:lang w:val="es-ES"/>
                          </w:rPr>
                          <w:t>Móvil</w:t>
                        </w:r>
                      </w:p>
                      <w:p w14:paraId="1D73B0F6" w14:textId="77777777" w:rsidR="00A37ABE" w:rsidRPr="003C571A" w:rsidRDefault="00A37ABE" w:rsidP="00093F5F">
                        <w:pPr>
                          <w:pStyle w:val="NormalWeb"/>
                          <w:spacing w:before="0" w:beforeAutospacing="0" w:after="0" w:afterAutospacing="0"/>
                          <w:jc w:val="center"/>
                          <w:rPr>
                            <w:sz w:val="14"/>
                            <w:szCs w:val="16"/>
                            <w:lang w:val="es-ES"/>
                          </w:rPr>
                        </w:pPr>
                        <w:r w:rsidRPr="003C571A">
                          <w:rPr>
                            <w:rFonts w:cs="Arial"/>
                            <w:color w:val="000000" w:themeColor="text1"/>
                            <w:kern w:val="24"/>
                            <w:sz w:val="16"/>
                            <w:szCs w:val="16"/>
                            <w:lang w:val="es-ES"/>
                          </w:rPr>
                          <w:t>Computadora portátil</w:t>
                        </w:r>
                      </w:p>
                      <w:p w14:paraId="7A589AFD" w14:textId="17FC1273" w:rsidR="00A37ABE" w:rsidRPr="003C571A" w:rsidRDefault="00A37ABE" w:rsidP="00093F5F">
                        <w:pPr>
                          <w:pStyle w:val="NormalWeb"/>
                          <w:spacing w:before="0" w:beforeAutospacing="0" w:after="0" w:afterAutospacing="0"/>
                          <w:jc w:val="center"/>
                          <w:rPr>
                            <w:lang w:val="es-ES"/>
                          </w:rPr>
                        </w:pPr>
                        <w:r w:rsidRPr="003C571A">
                          <w:rPr>
                            <w:rFonts w:cs="Arial"/>
                            <w:color w:val="000000" w:themeColor="text1"/>
                            <w:kern w:val="24"/>
                            <w:sz w:val="16"/>
                            <w:szCs w:val="16"/>
                            <w:lang w:val="es-ES"/>
                          </w:rPr>
                          <w:t>Computadora de escritorio</w:t>
                        </w:r>
                        <w:r w:rsidR="00CB6A97">
                          <w:rPr>
                            <w:rFonts w:cs="Arial"/>
                            <w:color w:val="000000" w:themeColor="text1"/>
                            <w:kern w:val="24"/>
                            <w:sz w:val="20"/>
                            <w:lang w:val="es-ES"/>
                          </w:rPr>
                          <w:t xml:space="preserve"> </w:t>
                        </w:r>
                      </w:p>
                      <w:p w14:paraId="7051020C" w14:textId="6D71F9C4" w:rsidR="00A37ABE" w:rsidRPr="00093F5F" w:rsidRDefault="00A37ABE" w:rsidP="005E48A2">
                        <w:pPr>
                          <w:pStyle w:val="NormalWeb"/>
                          <w:spacing w:before="0" w:beforeAutospacing="0" w:after="0" w:afterAutospacing="0"/>
                          <w:jc w:val="center"/>
                          <w:rPr>
                            <w:lang w:val="es-ES"/>
                          </w:rPr>
                        </w:pP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" filled="f" strokecolor="black [3213]" strokeweight="2pt">
                  <v:textbox>
                    <w:txbxContent>
                      <w:p w14:paraId="1E4F2F18" w14:textId="77777777" w:rsidR="00A37ABE" w:rsidRDefault="00A37ABE"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" filled="f" strokecolor="black [3213]">
                  <v:textbox>
                    <w:txbxContent>
                      <w:p w14:paraId="138B49A9" w14:textId="77777777" w:rsidR="00A37ABE" w:rsidRDefault="00A37ABE" w:rsidP="00D119C3">
                        <w:pPr>
                          <w:pStyle w:val="ListParagraph"/>
                          <w:numPr>
                            <w:ilvl w:val="0"/>
                            <w:numId w:val="14"/>
                          </w:numPr>
                          <w:rPr>
                            <w:szCs w:val="24"/>
                          </w:rPr>
                        </w:pPr>
                        <w:r>
                          <w:t>Patentes</w:t>
                        </w:r>
                      </w:p>
                      <w:p w14:paraId="42E42782" w14:textId="77777777" w:rsidR="00A37ABE" w:rsidRDefault="00A37ABE" w:rsidP="00D119C3">
                        <w:pPr>
                          <w:pStyle w:val="ListParagraph"/>
                          <w:numPr>
                            <w:ilvl w:val="0"/>
                            <w:numId w:val="14"/>
                          </w:numPr>
                        </w:pPr>
                        <w:r>
                          <w:t>Marcas</w:t>
                        </w:r>
                      </w:p>
                      <w:p w14:paraId="4DD4789C" w14:textId="0723BD81" w:rsidR="00A37ABE" w:rsidRDefault="00A37ABE" w:rsidP="00D119C3">
                        <w:pPr>
                          <w:pStyle w:val="ListParagraph"/>
                          <w:numPr>
                            <w:ilvl w:val="0"/>
                            <w:numId w:val="14"/>
                          </w:numPr>
                        </w:pPr>
                        <w:r>
                          <w:t>Dibujos y modelos</w:t>
                        </w:r>
                      </w:p>
                      <w:p w14:paraId="6B23CF83" w14:textId="7D777A2B" w:rsidR="00A37ABE" w:rsidRDefault="00A37ABE" w:rsidP="00D119C3">
                        <w:pPr>
                          <w:pStyle w:val="ListParagraph"/>
                          <w:numPr>
                            <w:ilvl w:val="0"/>
                            <w:numId w:val="14"/>
                          </w:numPr>
                        </w:pPr>
                        <w:r>
                          <w:t>II. GG.</w:t>
                        </w:r>
                      </w:p>
                      <w:p w14:paraId="57DCC26F" w14:textId="2453B2C1" w:rsidR="00A37ABE" w:rsidRDefault="00A37ABE" w:rsidP="00D119C3">
                        <w:pPr>
                          <w:pStyle w:val="ListParagraph"/>
                          <w:numPr>
                            <w:ilvl w:val="0"/>
                            <w:numId w:val="14"/>
                          </w:numPr>
                        </w:pPr>
                        <w:r>
                          <w:rPr>
                            <w:lang w:val="fr-CH"/>
                          </w:rPr>
                          <w:t>Otros</w:t>
                        </w:r>
                      </w:p>
                    </w:txbxContent>
                  </v:textbox>
                </v:rect>
                <v:shape id="TextBox 100" o:spid="_x0000_s1048" type="#_x0000_t202" style="position:absolute;left:29068;top:12796;width:11125;height:8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0C68E7CB" w14:textId="1E25CB90" w:rsidR="00A37ABE" w:rsidRDefault="00A37ABE" w:rsidP="00D119C3">
                        <w:pPr>
                          <w:pStyle w:val="ListParagraph"/>
                          <w:numPr>
                            <w:ilvl w:val="0"/>
                            <w:numId w:val="15"/>
                          </w:numPr>
                          <w:rPr>
                            <w:szCs w:val="24"/>
                          </w:rPr>
                        </w:pPr>
                        <w:r>
                          <w:t>Presentación</w:t>
                        </w:r>
                      </w:p>
                      <w:p w14:paraId="2F910DAB" w14:textId="50FE1966" w:rsidR="00A37ABE" w:rsidRDefault="00A37ABE" w:rsidP="00D119C3">
                        <w:pPr>
                          <w:pStyle w:val="ListParagraph"/>
                          <w:numPr>
                            <w:ilvl w:val="0"/>
                            <w:numId w:val="15"/>
                          </w:numPr>
                        </w:pPr>
                        <w:r>
                          <w:t xml:space="preserve">Tramitación </w:t>
                        </w:r>
                      </w:p>
                      <w:p w14:paraId="6AC6386D" w14:textId="25B1104B" w:rsidR="00A37ABE" w:rsidRDefault="00A37ABE" w:rsidP="00D119C3">
                        <w:pPr>
                          <w:pStyle w:val="ListParagraph"/>
                          <w:numPr>
                            <w:ilvl w:val="0"/>
                            <w:numId w:val="15"/>
                          </w:numPr>
                        </w:pPr>
                        <w:r>
                          <w:t>Publicación</w:t>
                        </w:r>
                      </w:p>
                      <w:p w14:paraId="516FAF99" w14:textId="44941A34" w:rsidR="00A37ABE" w:rsidRDefault="00A37ABE" w:rsidP="00D119C3">
                        <w:pPr>
                          <w:pStyle w:val="ListParagraph"/>
                          <w:numPr>
                            <w:ilvl w:val="0"/>
                            <w:numId w:val="15"/>
                          </w:numPr>
                        </w:pPr>
                        <w:r>
                          <w:t>Búsqueda</w:t>
                        </w:r>
                      </w:p>
                      <w:p w14:paraId="44B0601E" w14:textId="2C389FB7" w:rsidR="00A37ABE" w:rsidRDefault="00CB6A97" w:rsidP="00D119C3">
                        <w:pPr>
                          <w:pStyle w:val="ListParagraph"/>
                          <w:numPr>
                            <w:ilvl w:val="0"/>
                            <w:numId w:val="15"/>
                          </w:numPr>
                        </w:pPr>
                        <w:r>
                          <w:t xml:space="preserve"> </w:t>
                        </w:r>
                        <w:r w:rsidR="00A37ABE">
                          <w:t>...</w:t>
                        </w:r>
                      </w:p>
                      <w:p w14:paraId="3D642914" w14:textId="388588CD" w:rsidR="00A37ABE" w:rsidRDefault="00CB6A97"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w10:wrap type="topAndBottom" anchorx="page"/>
              </v:group>
            </w:pict>
          </mc:Fallback>
        </mc:AlternateContent>
      </w:r>
      <w:r w:rsidRPr="00641BDB">
        <w:rPr>
          <w:rFonts w:eastAsia="Times New Roman" w:cs="Arial"/>
          <w:i/>
          <w:szCs w:val="17"/>
          <w:lang w:val="es-ES_tradnl"/>
        </w:rPr>
        <w:t xml:space="preserve">Fig. </w:t>
      </w:r>
      <w:r w:rsidR="00093F5F" w:rsidRPr="00641BDB">
        <w:rPr>
          <w:rFonts w:eastAsia="Times New Roman" w:cs="Arial"/>
          <w:i/>
          <w:szCs w:val="17"/>
          <w:lang w:val="es-ES_tradnl"/>
        </w:rPr>
        <w:t>1.</w:t>
      </w:r>
      <w:r w:rsidRPr="00641BDB">
        <w:rPr>
          <w:rFonts w:eastAsia="Times New Roman" w:cs="Arial"/>
          <w:i/>
          <w:szCs w:val="17"/>
          <w:lang w:val="es-ES_tradnl"/>
        </w:rPr>
        <w:t xml:space="preserve"> </w:t>
      </w:r>
      <w:r w:rsidR="00093F5F" w:rsidRPr="00641BDB">
        <w:rPr>
          <w:rFonts w:eastAsia="Times New Roman" w:cs="Arial"/>
          <w:i/>
          <w:szCs w:val="17"/>
          <w:lang w:val="es-ES_tradnl"/>
        </w:rPr>
        <w:t>Grado de aplicación de la norma</w:t>
      </w:r>
    </w:p>
    <w:p w14:paraId="45EAE62C" w14:textId="17C72C77" w:rsidR="00581E61" w:rsidRPr="00641BDB" w:rsidRDefault="00F108A1" w:rsidP="00757471">
      <w:pPr>
        <w:pStyle w:val="NormalWeb"/>
        <w:spacing w:after="120" w:afterAutospacing="0"/>
        <w:jc w:val="both"/>
        <w:rPr>
          <w:rFonts w:eastAsia="Times New Roman" w:cs="Arial"/>
          <w:szCs w:val="17"/>
          <w:lang w:val="es-ES_tradnl"/>
        </w:rPr>
      </w:pPr>
      <w:r w:rsidRPr="00641BDB">
        <w:rPr>
          <w:rFonts w:eastAsia="Times New Roman" w:cs="Arial"/>
          <w:szCs w:val="17"/>
          <w:lang w:val="es-ES_tradnl"/>
        </w:rPr>
        <w:lastRenderedPageBreak/>
        <w:t>10.</w:t>
      </w:r>
      <w:r w:rsidR="00581E61" w:rsidRPr="00641BDB">
        <w:rPr>
          <w:rFonts w:eastAsia="Times New Roman" w:cs="Arial"/>
          <w:szCs w:val="17"/>
          <w:lang w:val="es-ES_tradnl"/>
        </w:rPr>
        <w:tab/>
      </w:r>
      <w:r w:rsidR="00757471" w:rsidRPr="00641BDB">
        <w:rPr>
          <w:rFonts w:eastAsia="Times New Roman" w:cs="Arial"/>
          <w:szCs w:val="17"/>
          <w:lang w:val="es-ES_tradnl"/>
        </w:rPr>
        <w:t>Asimismo, la presente norma tiene como finalidad proporcionar un conjunto de normas y convenciones de diseño para las API web RESTful y las API web SOAP;</w:t>
      </w:r>
      <w:r w:rsidR="005E48A2" w:rsidRPr="00641BDB">
        <w:rPr>
          <w:rFonts w:eastAsia="Times New Roman" w:cs="Arial"/>
          <w:szCs w:val="17"/>
          <w:lang w:val="es-ES_tradnl"/>
        </w:rPr>
        <w:t xml:space="preserve"> </w:t>
      </w:r>
      <w:r w:rsidR="00553C2B" w:rsidRPr="00641BDB">
        <w:rPr>
          <w:rFonts w:eastAsia="Times New Roman" w:cs="Arial"/>
          <w:szCs w:val="17"/>
          <w:lang w:val="es-ES_tradnl"/>
        </w:rPr>
        <w:t>una lista de los recursos de datos de PI que se intercambiarán o expondrán; y un modelo de documentación o contrato de servicio de la API, que puede utilizarse para la</w:t>
      </w:r>
      <w:r w:rsidR="00AA02CB" w:rsidRPr="00641BDB">
        <w:rPr>
          <w:rFonts w:eastAsia="Times New Roman" w:cs="Arial"/>
          <w:szCs w:val="17"/>
          <w:lang w:val="es-ES_tradnl"/>
        </w:rPr>
        <w:t>s</w:t>
      </w:r>
      <w:r w:rsidR="00553C2B" w:rsidRPr="00641BDB">
        <w:rPr>
          <w:rFonts w:eastAsia="Times New Roman" w:cs="Arial"/>
          <w:szCs w:val="17"/>
          <w:lang w:val="es-ES_tradnl"/>
        </w:rPr>
        <w:t xml:space="preserve"> adaptaci</w:t>
      </w:r>
      <w:r w:rsidR="00AA02CB" w:rsidRPr="00641BDB">
        <w:rPr>
          <w:rFonts w:eastAsia="Times New Roman" w:cs="Arial"/>
          <w:szCs w:val="17"/>
          <w:lang w:val="es-ES_tradnl"/>
        </w:rPr>
        <w:t>ones</w:t>
      </w:r>
      <w:r w:rsidR="00553C2B" w:rsidRPr="00641BDB">
        <w:rPr>
          <w:rFonts w:eastAsia="Times New Roman" w:cs="Arial"/>
          <w:szCs w:val="17"/>
          <w:lang w:val="es-ES_tradnl"/>
        </w:rPr>
        <w:t xml:space="preserve">, en el que se describe el formato de los mensajes, la estructura de datos y el diccionario de datos en formato </w:t>
      </w:r>
      <w:r w:rsidR="009613DA" w:rsidRPr="00641BDB">
        <w:rPr>
          <w:lang w:val="es-ES_tradnl"/>
        </w:rPr>
        <w:t xml:space="preserve">JSON </w:t>
      </w:r>
      <w:r w:rsidR="00240329" w:rsidRPr="00641BDB">
        <w:rPr>
          <w:lang w:val="es-ES_tradnl"/>
        </w:rPr>
        <w:t xml:space="preserve">según la Norma ST.97 de la OMPI </w:t>
      </w:r>
      <w:r w:rsidR="00553C2B" w:rsidRPr="00641BDB">
        <w:rPr>
          <w:rFonts w:eastAsia="Times New Roman" w:cs="Arial"/>
          <w:szCs w:val="17"/>
          <w:lang w:val="es-ES_tradnl"/>
        </w:rPr>
        <w:t xml:space="preserve">y/o XML </w:t>
      </w:r>
      <w:r w:rsidR="0071135A" w:rsidRPr="00641BDB">
        <w:rPr>
          <w:rFonts w:eastAsia="Times New Roman" w:cs="Arial"/>
          <w:szCs w:val="17"/>
          <w:lang w:val="es-ES_tradnl"/>
        </w:rPr>
        <w:t>conforme a l</w:t>
      </w:r>
      <w:r w:rsidR="00553C2B" w:rsidRPr="00641BDB">
        <w:rPr>
          <w:rFonts w:eastAsia="Times New Roman" w:cs="Arial"/>
          <w:szCs w:val="17"/>
          <w:lang w:val="es-ES_tradnl"/>
        </w:rPr>
        <w:t>a Norma ST.96 de la OMPI</w:t>
      </w:r>
      <w:r w:rsidR="00BB44F0" w:rsidRPr="00641BDB">
        <w:rPr>
          <w:lang w:val="es-ES_tradnl"/>
        </w:rPr>
        <w:t>.</w:t>
      </w:r>
    </w:p>
    <w:p w14:paraId="5F8D06DD" w14:textId="087EDDB8" w:rsidR="005E48A2" w:rsidRPr="00641BDB" w:rsidRDefault="00F108A1" w:rsidP="00757471">
      <w:pPr>
        <w:pStyle w:val="NormalWeb"/>
        <w:jc w:val="both"/>
        <w:rPr>
          <w:rFonts w:eastAsia="Times New Roman" w:cs="Arial"/>
          <w:szCs w:val="17"/>
          <w:lang w:val="es-ES_tradnl"/>
        </w:rPr>
      </w:pPr>
      <w:r w:rsidRPr="00641BDB">
        <w:rPr>
          <w:rFonts w:eastAsia="Times New Roman" w:cs="Arial"/>
          <w:szCs w:val="17"/>
          <w:lang w:val="es-ES_tradnl"/>
        </w:rPr>
        <w:t>11.</w:t>
      </w:r>
      <w:r w:rsidR="00581E61" w:rsidRPr="00641BDB">
        <w:rPr>
          <w:rFonts w:eastAsia="Times New Roman" w:cs="Arial"/>
          <w:szCs w:val="17"/>
          <w:lang w:val="es-ES_tradnl"/>
        </w:rPr>
        <w:tab/>
      </w:r>
      <w:r w:rsidR="00755093" w:rsidRPr="00641BDB">
        <w:rPr>
          <w:rFonts w:eastAsia="Times New Roman" w:cs="Arial"/>
          <w:szCs w:val="17"/>
          <w:lang w:val="es-ES_tradnl"/>
        </w:rPr>
        <w:t>La norma incluye modelos de contratos de servicio para las API web SOAP, que utilizan WSDL, y para las API web RESTful, que utilizan RAML y OAS.</w:t>
      </w:r>
      <w:r w:rsidR="005E48A2" w:rsidRPr="00641BDB">
        <w:rPr>
          <w:rFonts w:eastAsia="Times New Roman" w:cs="Arial"/>
          <w:szCs w:val="17"/>
          <w:lang w:val="es-ES_tradnl"/>
        </w:rPr>
        <w:t xml:space="preserve"> </w:t>
      </w:r>
      <w:r w:rsidR="00267EBA" w:rsidRPr="00641BDB">
        <w:rPr>
          <w:rFonts w:eastAsia="Times New Roman" w:cs="Arial"/>
          <w:szCs w:val="17"/>
          <w:lang w:val="es-ES_tradnl"/>
        </w:rPr>
        <w:t xml:space="preserve">En los contratos de servicio también se definen o se mencionan los tipos de datos para las interfaces (véase la sección </w:t>
      </w:r>
      <w:r w:rsidR="00CE2DE2" w:rsidRPr="00641BDB">
        <w:rPr>
          <w:rFonts w:eastAsia="Times New Roman" w:cs="Arial"/>
          <w:szCs w:val="17"/>
          <w:lang w:val="es-ES_tradnl"/>
        </w:rPr>
        <w:t>sobre c</w:t>
      </w:r>
      <w:r w:rsidR="00267EBA" w:rsidRPr="00641BDB">
        <w:rPr>
          <w:rFonts w:eastAsia="Times New Roman" w:cs="Arial"/>
          <w:szCs w:val="17"/>
          <w:lang w:val="es-ES_tradnl"/>
        </w:rPr>
        <w:t>onvenci</w:t>
      </w:r>
      <w:r w:rsidR="00CE2DE2" w:rsidRPr="00641BDB">
        <w:rPr>
          <w:rFonts w:eastAsia="Times New Roman" w:cs="Arial"/>
          <w:szCs w:val="17"/>
          <w:lang w:val="es-ES_tradnl"/>
        </w:rPr>
        <w:t>ones</w:t>
      </w:r>
      <w:r w:rsidR="00267EBA" w:rsidRPr="00641BDB">
        <w:rPr>
          <w:rFonts w:eastAsia="Times New Roman" w:cs="Arial"/>
          <w:szCs w:val="17"/>
          <w:lang w:val="es-ES_tradnl"/>
        </w:rPr>
        <w:t xml:space="preserve"> de tipos de datos más adelante). En esta norma se recomiendan tres tipos de interfaces: REST-XML (XSD), REST-JSON y SOAP-XML (XSD)</w:t>
      </w:r>
      <w:r w:rsidR="005E48A2" w:rsidRPr="00641BDB">
        <w:rPr>
          <w:rFonts w:eastAsia="Times New Roman" w:cs="Arial"/>
          <w:szCs w:val="17"/>
          <w:lang w:val="es-ES_tradnl"/>
        </w:rPr>
        <w:t>.</w:t>
      </w:r>
    </w:p>
    <w:p w14:paraId="404D472B" w14:textId="21F75EAD" w:rsidR="005E48A2" w:rsidRPr="00641BDB" w:rsidRDefault="00F108A1" w:rsidP="00581E61">
      <w:pPr>
        <w:pStyle w:val="NormalWeb"/>
        <w:rPr>
          <w:rFonts w:eastAsia="Times New Roman" w:cs="Arial"/>
          <w:szCs w:val="17"/>
          <w:lang w:val="es-ES_tradnl"/>
        </w:rPr>
      </w:pPr>
      <w:r w:rsidRPr="00641BDB">
        <w:rPr>
          <w:rFonts w:eastAsia="SimSun"/>
          <w:lang w:val="es-ES_tradnl" w:eastAsia="zh-CN"/>
        </w:rPr>
        <w:t>12.</w:t>
      </w:r>
      <w:r w:rsidR="00581E61" w:rsidRPr="00641BDB">
        <w:rPr>
          <w:rFonts w:eastAsia="Times New Roman" w:cs="Arial"/>
          <w:szCs w:val="17"/>
          <w:lang w:val="es-ES_tradnl"/>
        </w:rPr>
        <w:tab/>
      </w:r>
      <w:r w:rsidR="00AA2F88" w:rsidRPr="00641BDB">
        <w:rPr>
          <w:rFonts w:eastAsia="Times New Roman" w:cs="Arial"/>
          <w:szCs w:val="17"/>
          <w:lang w:val="es-ES_tradnl"/>
        </w:rPr>
        <w:t xml:space="preserve">La presente norma no </w:t>
      </w:r>
      <w:r w:rsidR="00FF7CAD" w:rsidRPr="00641BDB">
        <w:rPr>
          <w:rFonts w:eastAsia="Times New Roman" w:cs="Arial"/>
          <w:szCs w:val="17"/>
          <w:lang w:val="es-ES_tradnl"/>
        </w:rPr>
        <w:t>obliga a utilizar</w:t>
      </w:r>
      <w:r w:rsidR="00AA2F88" w:rsidRPr="00641BDB">
        <w:rPr>
          <w:rFonts w:eastAsia="Times New Roman" w:cs="Arial"/>
          <w:szCs w:val="17"/>
          <w:lang w:val="es-ES_tradnl"/>
        </w:rPr>
        <w:t>:</w:t>
      </w:r>
    </w:p>
    <w:p w14:paraId="6FB01243" w14:textId="278603C2" w:rsidR="005E48A2" w:rsidRPr="00641BDB" w:rsidRDefault="0083626B" w:rsidP="00D119C3">
      <w:pPr>
        <w:pStyle w:val="ListParagraph"/>
        <w:numPr>
          <w:ilvl w:val="0"/>
          <w:numId w:val="37"/>
        </w:numPr>
        <w:rPr>
          <w:lang w:val="es-ES_tradnl"/>
        </w:rPr>
      </w:pPr>
      <w:r w:rsidRPr="00641BDB">
        <w:rPr>
          <w:lang w:val="es-ES_tradnl"/>
        </w:rPr>
        <w:t>pilas tecnológicas de aplicación específicas y productos disponibles en el mercado (COTS);</w:t>
      </w:r>
    </w:p>
    <w:p w14:paraId="50B985C8" w14:textId="6844F370" w:rsidR="005E48A2" w:rsidRPr="00641BDB" w:rsidRDefault="00196E75" w:rsidP="00D119C3">
      <w:pPr>
        <w:pStyle w:val="ListParagraph"/>
        <w:numPr>
          <w:ilvl w:val="0"/>
          <w:numId w:val="37"/>
        </w:numPr>
        <w:rPr>
          <w:lang w:val="es-ES_tradnl"/>
        </w:rPr>
      </w:pPr>
      <w:r w:rsidRPr="00641BDB">
        <w:rPr>
          <w:lang w:val="es-ES_tradnl"/>
        </w:rPr>
        <w:t>diseños específicos de arquitectura (por ejemplo, arquitectura orientada a servicios (SOA) o arquitectura orientada a microservicios (MOA))</w:t>
      </w:r>
      <w:r w:rsidR="005E48A2" w:rsidRPr="00641BDB">
        <w:rPr>
          <w:lang w:val="es-ES_tradnl"/>
        </w:rPr>
        <w:t>;</w:t>
      </w:r>
      <w:ins w:id="42" w:author="Author">
        <w:r w:rsidR="007B33A4" w:rsidRPr="00641BDB">
          <w:rPr>
            <w:lang w:val="es-ES_tradnl"/>
          </w:rPr>
          <w:t xml:space="preserve"> y</w:t>
        </w:r>
      </w:ins>
    </w:p>
    <w:p w14:paraId="784E23CB" w14:textId="17E26C73" w:rsidR="005E48A2" w:rsidRPr="00641BDB" w:rsidRDefault="00196E75" w:rsidP="00D119C3">
      <w:pPr>
        <w:pStyle w:val="ListParagraph"/>
        <w:numPr>
          <w:ilvl w:val="0"/>
          <w:numId w:val="37"/>
        </w:numPr>
        <w:rPr>
          <w:lang w:val="es-ES_tradnl"/>
        </w:rPr>
      </w:pPr>
      <w:r w:rsidRPr="00641BDB">
        <w:rPr>
          <w:lang w:val="es-ES_tradnl"/>
        </w:rPr>
        <w:t>algoritmos específicos, como los algoritmos para el cálculo de ETag, es decir, el cálculo de un identificador único para una versión específica de un recurso (por ejemplo, utilizado para el almacenamiento en caché).</w:t>
      </w:r>
    </w:p>
    <w:p w14:paraId="68C0104A" w14:textId="02ECBD99" w:rsidR="005E48A2" w:rsidRPr="00641BDB" w:rsidRDefault="000F33AC" w:rsidP="00D119C3">
      <w:pPr>
        <w:pStyle w:val="Heading2"/>
        <w:keepLines/>
        <w:spacing w:before="170" w:after="170"/>
        <w:rPr>
          <w:lang w:val="es-ES_tradnl"/>
        </w:rPr>
      </w:pPr>
      <w:bookmarkStart w:id="43" w:name="_Toc213074175"/>
      <w:bookmarkStart w:id="44" w:name="_Toc126065400"/>
      <w:bookmarkStart w:id="45" w:name="_Toc213234789"/>
      <w:r w:rsidRPr="00641BDB">
        <w:rPr>
          <w:lang w:val="es-ES_tradnl"/>
        </w:rPr>
        <w:t>PRINCIPIOS DE DISEÑO DE UNA API PARA SERVICIOS WEB</w:t>
      </w:r>
      <w:bookmarkEnd w:id="43"/>
      <w:bookmarkEnd w:id="44"/>
      <w:bookmarkEnd w:id="45"/>
    </w:p>
    <w:p w14:paraId="2B3DD64E" w14:textId="38561479" w:rsidR="005E48A2" w:rsidRPr="00641BDB" w:rsidRDefault="00EA4AF4" w:rsidP="0035192E">
      <w:pPr>
        <w:pStyle w:val="NormalWeb"/>
        <w:jc w:val="both"/>
        <w:rPr>
          <w:rFonts w:eastAsia="Times New Roman" w:cs="Arial"/>
          <w:szCs w:val="17"/>
          <w:lang w:val="es-ES_tradnl"/>
        </w:rPr>
      </w:pPr>
      <w:r w:rsidRPr="00641BDB">
        <w:rPr>
          <w:rFonts w:eastAsia="Times New Roman" w:cs="Arial"/>
          <w:szCs w:val="17"/>
          <w:lang w:val="es-ES_tradnl"/>
        </w:rPr>
        <w:t>13.</w:t>
      </w:r>
      <w:r w:rsidR="00581E61" w:rsidRPr="00641BDB">
        <w:rPr>
          <w:rFonts w:eastAsia="Times New Roman" w:cs="Arial"/>
          <w:szCs w:val="17"/>
          <w:lang w:val="es-ES_tradnl"/>
        </w:rPr>
        <w:tab/>
      </w:r>
      <w:r w:rsidR="0035192E" w:rsidRPr="00641BDB">
        <w:rPr>
          <w:rFonts w:eastAsia="Times New Roman" w:cs="Arial"/>
          <w:szCs w:val="17"/>
          <w:lang w:val="es-ES_tradnl"/>
        </w:rPr>
        <w:t>Tanto las API web RESTful como las API web SOAP han demostrado que pueden satisfacer las demandas de las grandes organizaciones, así como dar servicio a las pequeñas aplicaciones integradas en la producción. A la hora de elegir entre RESTful y SOAP, se pueden tener en cuenta los siguientes aspectos</w:t>
      </w:r>
      <w:r w:rsidR="005E48A2" w:rsidRPr="00641BDB">
        <w:rPr>
          <w:rFonts w:eastAsia="Times New Roman" w:cs="Arial"/>
          <w:szCs w:val="17"/>
          <w:lang w:val="es-ES_tradnl"/>
        </w:rPr>
        <w:t>:</w:t>
      </w:r>
    </w:p>
    <w:p w14:paraId="7E5325A1" w14:textId="27BF2BF7" w:rsidR="005E48A2" w:rsidRPr="00641BDB" w:rsidRDefault="00CC0FD4" w:rsidP="0035192E">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w:t>
      </w:r>
      <w:r w:rsidR="00C86FCB" w:rsidRPr="00641BDB">
        <w:rPr>
          <w:rFonts w:eastAsia="Times New Roman" w:cs="Arial"/>
          <w:szCs w:val="17"/>
          <w:lang w:val="es-ES_tradnl"/>
        </w:rPr>
        <w:t xml:space="preserve">a seguridad. Por ejemplo, SOAP incluye </w:t>
      </w:r>
      <w:r w:rsidR="00175299" w:rsidRPr="00641BDB">
        <w:rPr>
          <w:rFonts w:eastAsia="Times New Roman" w:cs="Arial"/>
          <w:szCs w:val="17"/>
          <w:lang w:val="es-ES_tradnl"/>
        </w:rPr>
        <w:t xml:space="preserve">un protocolo de </w:t>
      </w:r>
      <w:r w:rsidR="00C86FCB" w:rsidRPr="00641BDB">
        <w:rPr>
          <w:rFonts w:eastAsia="Times New Roman" w:cs="Arial"/>
          <w:szCs w:val="17"/>
          <w:lang w:val="es-ES_tradnl"/>
        </w:rPr>
        <w:t>seguridad en servicios web (WS-Security), mientras que REST no especifica ningún patrón de seguridad</w:t>
      </w:r>
      <w:r w:rsidRPr="00641BDB">
        <w:rPr>
          <w:rFonts w:eastAsia="Times New Roman" w:cs="Arial"/>
          <w:szCs w:val="17"/>
          <w:lang w:val="es-ES_tradnl"/>
        </w:rPr>
        <w:t>.</w:t>
      </w:r>
    </w:p>
    <w:p w14:paraId="56D793A3" w14:textId="4CA14458" w:rsidR="005E48A2" w:rsidRPr="00641BDB" w:rsidRDefault="001F7B1C" w:rsidP="0035192E">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Las transacciones ACID</w:t>
      </w:r>
      <w:r w:rsidR="00CC0FD4" w:rsidRPr="00641BDB">
        <w:rPr>
          <w:rFonts w:eastAsia="Times New Roman" w:cs="Arial"/>
          <w:szCs w:val="17"/>
          <w:lang w:val="es-ES_tradnl"/>
        </w:rPr>
        <w:t xml:space="preserve"> (Atomicidad, Consistencia, Aislamiento y Durabilidad)</w:t>
      </w:r>
      <w:r w:rsidRPr="00641BDB">
        <w:rPr>
          <w:rFonts w:eastAsia="Times New Roman" w:cs="Arial"/>
          <w:szCs w:val="17"/>
          <w:lang w:val="es-ES_tradnl"/>
        </w:rPr>
        <w:t>. Por ejemplo, SOAP cuenta con el soporte de transacción atómica de servicios web (WS-AT), mientras que REST no tiene un soporte adecuado para este tipo de transacciones</w:t>
      </w:r>
      <w:r w:rsidR="00CC0FD4" w:rsidRPr="00641BDB">
        <w:rPr>
          <w:rFonts w:eastAsia="Times New Roman" w:cs="Arial"/>
          <w:szCs w:val="17"/>
          <w:lang w:val="es-ES_tradnl"/>
        </w:rPr>
        <w:t>.</w:t>
      </w:r>
    </w:p>
    <w:p w14:paraId="2747C1B0" w14:textId="48396F51" w:rsidR="005E48A2" w:rsidRPr="00641BDB" w:rsidRDefault="001D0DFF" w:rsidP="0035192E">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El tipo de arquitectura. Por ejemplo, </w:t>
      </w:r>
      <w:r w:rsidR="009E712D" w:rsidRPr="00641BDB">
        <w:rPr>
          <w:rFonts w:eastAsia="Times New Roman" w:cs="Arial"/>
          <w:szCs w:val="17"/>
          <w:lang w:val="es-ES_tradnl"/>
        </w:rPr>
        <w:t>la arquitectura de microservicios y sin servidores utiliza REST</w:t>
      </w:r>
      <w:r w:rsidR="00D10173" w:rsidRPr="00641BDB">
        <w:rPr>
          <w:rFonts w:eastAsia="Times New Roman" w:cs="Arial"/>
          <w:szCs w:val="17"/>
          <w:lang w:val="es-ES_tradnl"/>
        </w:rPr>
        <w:t>,</w:t>
      </w:r>
      <w:r w:rsidR="009E712D" w:rsidRPr="00641BDB">
        <w:rPr>
          <w:rFonts w:eastAsia="Times New Roman" w:cs="Arial"/>
          <w:szCs w:val="17"/>
          <w:lang w:val="es-ES_tradnl"/>
        </w:rPr>
        <w:t xml:space="preserve"> mientras que SOA utiliza servicios web SOAP</w:t>
      </w:r>
      <w:r w:rsidR="00CC0FD4" w:rsidRPr="00641BDB">
        <w:rPr>
          <w:rFonts w:eastAsia="Times New Roman" w:cs="Arial"/>
          <w:szCs w:val="17"/>
          <w:lang w:val="es-ES_tradnl"/>
        </w:rPr>
        <w:t>.</w:t>
      </w:r>
    </w:p>
    <w:p w14:paraId="06DE3EE1" w14:textId="1722C29A" w:rsidR="005E48A2" w:rsidRPr="00641BDB" w:rsidRDefault="00D10173" w:rsidP="0035192E">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La flexibilidad</w:t>
      </w:r>
      <w:r w:rsidR="00CC0FD4" w:rsidRPr="00641BDB">
        <w:rPr>
          <w:rFonts w:eastAsia="Times New Roman" w:cs="Arial"/>
          <w:szCs w:val="17"/>
          <w:lang w:val="es-ES_tradnl"/>
        </w:rPr>
        <w:t>.</w:t>
      </w:r>
    </w:p>
    <w:p w14:paraId="171EEB39" w14:textId="193C168C" w:rsidR="005E48A2" w:rsidRPr="00641BDB" w:rsidRDefault="00D10173" w:rsidP="0035192E">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Las restricciones de ancho de banda</w:t>
      </w:r>
      <w:r w:rsidR="00CC0FD4" w:rsidRPr="00641BDB">
        <w:rPr>
          <w:rFonts w:eastAsia="Times New Roman" w:cs="Arial"/>
          <w:szCs w:val="17"/>
          <w:lang w:val="es-ES_tradnl"/>
        </w:rPr>
        <w:t>.</w:t>
      </w:r>
    </w:p>
    <w:p w14:paraId="1832A700" w14:textId="438A5F6E" w:rsidR="003C1C6C" w:rsidRPr="00641BDB" w:rsidRDefault="00CE51CD" w:rsidP="0035192E">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La garantía de entrega. Por ejemplo, SOAP ofrece </w:t>
      </w:r>
      <w:r w:rsidR="00CE5ADB" w:rsidRPr="00641BDB">
        <w:rPr>
          <w:rFonts w:eastAsia="Times New Roman" w:cs="Arial"/>
          <w:szCs w:val="17"/>
          <w:lang w:val="es-ES_tradnl"/>
        </w:rPr>
        <w:t>mensajería segura de servicios web (</w:t>
      </w:r>
      <w:r w:rsidRPr="00641BDB">
        <w:rPr>
          <w:rFonts w:eastAsia="Times New Roman" w:cs="Arial"/>
          <w:szCs w:val="17"/>
          <w:lang w:val="es-ES_tradnl"/>
        </w:rPr>
        <w:t>WS-RM</w:t>
      </w:r>
      <w:r w:rsidR="00CE5ADB" w:rsidRPr="00641BDB">
        <w:rPr>
          <w:rFonts w:eastAsia="Times New Roman" w:cs="Arial"/>
          <w:szCs w:val="17"/>
          <w:lang w:val="es-ES_tradnl"/>
        </w:rPr>
        <w:t>)</w:t>
      </w:r>
      <w:r w:rsidRPr="00641BDB">
        <w:rPr>
          <w:rFonts w:eastAsia="Times New Roman" w:cs="Arial"/>
          <w:szCs w:val="17"/>
          <w:lang w:val="es-ES_tradnl"/>
        </w:rPr>
        <w:t>, mientras que REST no satisface los requerimientos técnicos necesarios</w:t>
      </w:r>
      <w:r w:rsidR="005E48A2" w:rsidRPr="00641BDB">
        <w:rPr>
          <w:rFonts w:eastAsia="Times New Roman" w:cs="Arial"/>
          <w:szCs w:val="17"/>
          <w:lang w:val="es-ES_tradnl"/>
        </w:rPr>
        <w:t>.</w:t>
      </w:r>
    </w:p>
    <w:p w14:paraId="6A3D74CD" w14:textId="57E6AB94" w:rsidR="005E48A2" w:rsidRPr="00641BDB" w:rsidRDefault="00EA4AF4" w:rsidP="00CC0FD4">
      <w:pPr>
        <w:pStyle w:val="NormalWeb"/>
        <w:jc w:val="both"/>
        <w:rPr>
          <w:rFonts w:eastAsia="Times New Roman" w:cs="Arial"/>
          <w:szCs w:val="17"/>
          <w:lang w:val="es-ES_tradnl"/>
        </w:rPr>
      </w:pPr>
      <w:r w:rsidRPr="00641BDB">
        <w:rPr>
          <w:rFonts w:eastAsia="Times New Roman" w:cs="Arial"/>
          <w:szCs w:val="17"/>
          <w:lang w:val="es-ES_tradnl"/>
        </w:rPr>
        <w:t>14.</w:t>
      </w:r>
      <w:r w:rsidR="00581E61" w:rsidRPr="00641BDB">
        <w:rPr>
          <w:rFonts w:eastAsia="Times New Roman" w:cs="Arial"/>
          <w:szCs w:val="17"/>
          <w:lang w:val="es-ES_tradnl"/>
        </w:rPr>
        <w:tab/>
      </w:r>
      <w:r w:rsidR="005504D3" w:rsidRPr="00641BDB">
        <w:rPr>
          <w:rFonts w:eastAsia="Times New Roman" w:cs="Arial"/>
          <w:szCs w:val="17"/>
          <w:lang w:val="es-ES_tradnl"/>
        </w:rPr>
        <w:t>Cuando se diseña una API web es necesario observar los siguientes principios de diseño orientado a servicios:</w:t>
      </w:r>
    </w:p>
    <w:p w14:paraId="0898E545" w14:textId="7B10BE80" w:rsidR="00BF6EF4" w:rsidRPr="00641BDB" w:rsidRDefault="00955EA2" w:rsidP="00D119C3">
      <w:pPr>
        <w:pStyle w:val="ListParagraph"/>
        <w:ind w:left="993"/>
        <w:rPr>
          <w:rFonts w:eastAsia="SimSun"/>
          <w:lang w:val="es-ES_tradnl" w:eastAsia="zh-CN"/>
        </w:rPr>
      </w:pPr>
      <w:r w:rsidRPr="00641BDB">
        <w:rPr>
          <w:rFonts w:eastAsia="SimSun"/>
          <w:bCs/>
          <w:lang w:val="es-ES_tradnl" w:eastAsia="zh-CN"/>
        </w:rPr>
        <w:t>Contrato de servicio estandarizado</w:t>
      </w:r>
      <w:r w:rsidR="00E41080" w:rsidRPr="00641BDB">
        <w:rPr>
          <w:rFonts w:eastAsia="SimSun"/>
          <w:bCs/>
          <w:lang w:val="es-ES_tradnl" w:eastAsia="zh-CN"/>
        </w:rPr>
        <w:t>. L</w:t>
      </w:r>
      <w:r w:rsidR="00352CBA" w:rsidRPr="00641BDB">
        <w:rPr>
          <w:rFonts w:eastAsia="SimSun"/>
          <w:lang w:val="es-ES_tradnl" w:eastAsia="zh-CN"/>
        </w:rPr>
        <w:t>a estandarización de los contratos de servicio es el principio de diseño más importante puesto que los contratos permiten regular y dar coherencia al diseño del servicio</w:t>
      </w:r>
      <w:r w:rsidR="005E48A2" w:rsidRPr="00641BDB">
        <w:rPr>
          <w:rFonts w:eastAsia="SimSun"/>
          <w:lang w:val="es-ES_tradnl" w:eastAsia="zh-CN"/>
        </w:rPr>
        <w:t>.</w:t>
      </w:r>
      <w:r w:rsidR="00B97F95" w:rsidRPr="00641BDB">
        <w:rPr>
          <w:rFonts w:eastAsia="SimSun"/>
          <w:lang w:val="es-ES_tradnl" w:eastAsia="zh-CN"/>
        </w:rPr>
        <w:t xml:space="preserve"> </w:t>
      </w:r>
      <w:r w:rsidR="00CA1555" w:rsidRPr="00641BDB">
        <w:rPr>
          <w:rFonts w:eastAsia="SimSun"/>
          <w:lang w:val="es-ES_tradnl" w:eastAsia="zh-CN"/>
        </w:rPr>
        <w:t>Un contrato de servicio debe ser fácil de cumplir y de entender. Un contrato de servicio consta de metadatos que describen la forma en que el proveedor y el consumidor de servicio</w:t>
      </w:r>
      <w:r w:rsidR="009067DC" w:rsidRPr="00641BDB">
        <w:rPr>
          <w:rFonts w:eastAsia="SimSun"/>
          <w:lang w:val="es-ES_tradnl" w:eastAsia="zh-CN"/>
        </w:rPr>
        <w:t>s</w:t>
      </w:r>
      <w:r w:rsidR="00CA1555" w:rsidRPr="00641BDB">
        <w:rPr>
          <w:rFonts w:eastAsia="SimSun"/>
          <w:lang w:val="es-ES_tradnl" w:eastAsia="zh-CN"/>
        </w:rPr>
        <w:t xml:space="preserve"> interactuarán, así como las condiciones en que </w:t>
      </w:r>
      <w:r w:rsidR="00E17FD5" w:rsidRPr="00641BDB">
        <w:rPr>
          <w:rFonts w:eastAsia="SimSun"/>
          <w:lang w:val="es-ES_tradnl" w:eastAsia="zh-CN"/>
        </w:rPr>
        <w:t>ambas</w:t>
      </w:r>
      <w:r w:rsidR="00CA1555" w:rsidRPr="00641BDB">
        <w:rPr>
          <w:rFonts w:eastAsia="SimSun"/>
          <w:lang w:val="es-ES_tradnl" w:eastAsia="zh-CN"/>
        </w:rPr>
        <w:t xml:space="preserve"> partes </w:t>
      </w:r>
      <w:r w:rsidR="008A492C" w:rsidRPr="00641BDB">
        <w:rPr>
          <w:rFonts w:eastAsia="SimSun"/>
          <w:lang w:val="es-ES_tradnl" w:eastAsia="zh-CN"/>
        </w:rPr>
        <w:t>tendrán derecho a</w:t>
      </w:r>
      <w:r w:rsidR="00CA1555" w:rsidRPr="00641BDB">
        <w:rPr>
          <w:rFonts w:eastAsia="SimSun"/>
          <w:lang w:val="es-ES_tradnl" w:eastAsia="zh-CN"/>
        </w:rPr>
        <w:t xml:space="preserve"> interactuar. Se recomienda que los contratos de servicio incluyan</w:t>
      </w:r>
      <w:r w:rsidR="005E48A2" w:rsidRPr="00641BDB">
        <w:rPr>
          <w:rFonts w:eastAsia="SimSun"/>
          <w:lang w:val="es-ES_tradnl" w:eastAsia="zh-CN"/>
        </w:rPr>
        <w:t xml:space="preserve">: </w:t>
      </w:r>
    </w:p>
    <w:p w14:paraId="4BC11015" w14:textId="397088EC" w:rsidR="005E48A2" w:rsidRPr="00641BDB" w:rsidRDefault="00E17FD5" w:rsidP="005504D3">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Requerimientos funcionales: </w:t>
      </w:r>
      <w:r w:rsidR="008A492C" w:rsidRPr="00641BDB">
        <w:rPr>
          <w:rFonts w:eastAsia="Times New Roman" w:cs="Arial"/>
          <w:szCs w:val="17"/>
          <w:lang w:val="es-ES_tradnl"/>
        </w:rPr>
        <w:t xml:space="preserve">información sobre la </w:t>
      </w:r>
      <w:r w:rsidRPr="00641BDB">
        <w:rPr>
          <w:rFonts w:eastAsia="Times New Roman" w:cs="Arial"/>
          <w:szCs w:val="17"/>
          <w:lang w:val="es-ES_tradnl"/>
        </w:rPr>
        <w:t>funcionalidad</w:t>
      </w:r>
      <w:r w:rsidR="008A492C" w:rsidRPr="00641BDB">
        <w:rPr>
          <w:rFonts w:eastAsia="Times New Roman" w:cs="Arial"/>
          <w:szCs w:val="17"/>
          <w:lang w:val="es-ES_tradnl"/>
        </w:rPr>
        <w:t xml:space="preserve"> que</w:t>
      </w:r>
      <w:r w:rsidRPr="00641BDB">
        <w:rPr>
          <w:rFonts w:eastAsia="Times New Roman" w:cs="Arial"/>
          <w:szCs w:val="17"/>
          <w:lang w:val="es-ES_tradnl"/>
        </w:rPr>
        <w:t xml:space="preserve"> proporciona el servicio y </w:t>
      </w:r>
      <w:r w:rsidR="008A492C" w:rsidRPr="00641BDB">
        <w:rPr>
          <w:rFonts w:eastAsia="Times New Roman" w:cs="Arial"/>
          <w:szCs w:val="17"/>
          <w:lang w:val="es-ES_tradnl"/>
        </w:rPr>
        <w:t xml:space="preserve">los </w:t>
      </w:r>
      <w:r w:rsidRPr="00641BDB">
        <w:rPr>
          <w:rFonts w:eastAsia="Times New Roman" w:cs="Arial"/>
          <w:szCs w:val="17"/>
          <w:lang w:val="es-ES_tradnl"/>
        </w:rPr>
        <w:t xml:space="preserve">datos </w:t>
      </w:r>
      <w:r w:rsidR="008A492C" w:rsidRPr="00641BDB">
        <w:rPr>
          <w:rFonts w:eastAsia="Times New Roman" w:cs="Arial"/>
          <w:szCs w:val="17"/>
          <w:lang w:val="es-ES_tradnl"/>
        </w:rPr>
        <w:t>que devuelve</w:t>
      </w:r>
      <w:r w:rsidRPr="00641BDB">
        <w:rPr>
          <w:rFonts w:eastAsia="Times New Roman" w:cs="Arial"/>
          <w:szCs w:val="17"/>
          <w:lang w:val="es-ES_tradnl"/>
        </w:rPr>
        <w:t>, o, por lo general, una combinación de ambos elementos</w:t>
      </w:r>
      <w:r w:rsidR="00CC0FD4" w:rsidRPr="00641BDB">
        <w:rPr>
          <w:rFonts w:eastAsia="Times New Roman" w:cs="Arial"/>
          <w:szCs w:val="17"/>
          <w:lang w:val="es-ES_tradnl"/>
        </w:rPr>
        <w:t>.</w:t>
      </w:r>
    </w:p>
    <w:p w14:paraId="4892C068" w14:textId="3A2C1500" w:rsidR="005E48A2" w:rsidRPr="00641BDB" w:rsidRDefault="00EA08F2" w:rsidP="005504D3">
      <w:pPr>
        <w:numPr>
          <w:ilvl w:val="2"/>
          <w:numId w:val="4"/>
        </w:numPr>
        <w:spacing w:before="100" w:beforeAutospacing="1" w:after="100" w:afterAutospacing="1"/>
        <w:jc w:val="both"/>
        <w:rPr>
          <w:lang w:val="es-ES_tradnl"/>
        </w:rPr>
      </w:pPr>
      <w:r w:rsidRPr="00641BDB">
        <w:rPr>
          <w:rFonts w:eastAsia="Times New Roman" w:cs="Arial"/>
          <w:szCs w:val="17"/>
          <w:lang w:val="es-ES_tradnl"/>
        </w:rPr>
        <w:t>Requerimientos no funcionales: información sobre la responsabilidad de los proveedores de prestar la funcionalidad y/o los datos del servicio, así como la responsabilidad prevista de los consumidores de esos datos y lo que tendrán que ofrecer a cambio. Por ejemplo, la disponibilidad del consumidor, la seguridad y otras consideraciones relativas a la calidad del servicio.</w:t>
      </w:r>
    </w:p>
    <w:p w14:paraId="40EC3A43" w14:textId="277F3858" w:rsidR="005E48A2" w:rsidRPr="00641BDB" w:rsidRDefault="008A492C" w:rsidP="00D119C3">
      <w:pPr>
        <w:pStyle w:val="ListParagraph"/>
        <w:ind w:left="993"/>
        <w:rPr>
          <w:rStyle w:val="Strong"/>
          <w:b w:val="0"/>
          <w:lang w:val="es-ES_tradnl"/>
        </w:rPr>
      </w:pPr>
      <w:r w:rsidRPr="00641BDB">
        <w:rPr>
          <w:rStyle w:val="Strong"/>
          <w:b w:val="0"/>
          <w:lang w:val="es-ES_tradnl"/>
        </w:rPr>
        <w:t xml:space="preserve">Servicios </w:t>
      </w:r>
      <w:r w:rsidRPr="00641BDB">
        <w:rPr>
          <w:rFonts w:eastAsia="SimSun"/>
          <w:lang w:val="es-ES_tradnl" w:eastAsia="zh-CN"/>
        </w:rPr>
        <w:t>débilmente</w:t>
      </w:r>
      <w:r w:rsidRPr="00641BDB">
        <w:rPr>
          <w:rStyle w:val="Strong"/>
          <w:b w:val="0"/>
          <w:lang w:val="es-ES_tradnl"/>
        </w:rPr>
        <w:t xml:space="preserve"> acoplados</w:t>
      </w:r>
      <w:r w:rsidR="00E41080" w:rsidRPr="00641BDB">
        <w:rPr>
          <w:rStyle w:val="Strong"/>
          <w:b w:val="0"/>
          <w:lang w:val="es-ES_tradnl"/>
        </w:rPr>
        <w:t>. L</w:t>
      </w:r>
      <w:r w:rsidRPr="00641BDB">
        <w:rPr>
          <w:rStyle w:val="Strong"/>
          <w:b w:val="0"/>
          <w:lang w:val="es-ES_tradnl"/>
        </w:rPr>
        <w:t>os clientes y los servicios deben evolucionar de forma independiente. La aplicación de este principio de diseño requiere:</w:t>
      </w:r>
      <w:r w:rsidR="005E48A2" w:rsidRPr="00641BDB">
        <w:rPr>
          <w:rStyle w:val="Strong"/>
          <w:b w:val="0"/>
          <w:lang w:val="es-ES_tradnl"/>
        </w:rPr>
        <w:t xml:space="preserve"> </w:t>
      </w:r>
    </w:p>
    <w:p w14:paraId="4183E612" w14:textId="6F711764" w:rsidR="005E48A2" w:rsidRPr="00641BDB" w:rsidRDefault="00E860FC" w:rsidP="005504D3">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Versionado de servicios</w:t>
      </w:r>
      <w:r w:rsidR="00CC0FD4" w:rsidRPr="00641BDB">
        <w:rPr>
          <w:rFonts w:eastAsia="Times New Roman" w:cs="Arial"/>
          <w:szCs w:val="17"/>
          <w:lang w:val="es-ES_tradnl"/>
        </w:rPr>
        <w:t>.</w:t>
      </w:r>
      <w:r w:rsidRPr="00641BDB">
        <w:rPr>
          <w:rFonts w:eastAsia="Times New Roman" w:cs="Arial"/>
          <w:szCs w:val="17"/>
          <w:lang w:val="es-ES_tradnl"/>
        </w:rPr>
        <w:t xml:space="preserve"> </w:t>
      </w:r>
      <w:r w:rsidR="00994E29" w:rsidRPr="00641BDB">
        <w:rPr>
          <w:rFonts w:eastAsia="Times New Roman" w:cs="Arial"/>
          <w:szCs w:val="17"/>
          <w:lang w:val="es-ES_tradnl"/>
        </w:rPr>
        <w:t>Los consumidores vinculados a una versión de una API web no deben estar expuestos a interrupciones inesperadas debido a cambios incompatibles de la API</w:t>
      </w:r>
      <w:r w:rsidR="00CC0FD4" w:rsidRPr="00641BDB">
        <w:rPr>
          <w:rFonts w:eastAsia="Times New Roman" w:cs="Arial"/>
          <w:szCs w:val="17"/>
          <w:lang w:val="es-ES_tradnl"/>
        </w:rPr>
        <w:t>.</w:t>
      </w:r>
    </w:p>
    <w:p w14:paraId="7C1E102F" w14:textId="6B0BF582" w:rsidR="005E48A2" w:rsidRPr="00641BDB" w:rsidRDefault="00CC0FD4" w:rsidP="005504D3">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Un</w:t>
      </w:r>
      <w:r w:rsidR="007A3C40" w:rsidRPr="00641BDB">
        <w:rPr>
          <w:rFonts w:eastAsia="Times New Roman" w:cs="Arial"/>
          <w:szCs w:val="17"/>
          <w:lang w:val="es-ES_tradnl"/>
        </w:rPr>
        <w:t xml:space="preserve"> contrato de servicio independiente de las especificaciones de la tecnología.</w:t>
      </w:r>
    </w:p>
    <w:p w14:paraId="285FDE80" w14:textId="19B0B530" w:rsidR="005E48A2" w:rsidRPr="00641BDB" w:rsidRDefault="002C20C8" w:rsidP="00D119C3">
      <w:pPr>
        <w:pStyle w:val="ListParagraph"/>
        <w:ind w:left="993"/>
        <w:rPr>
          <w:lang w:val="es-ES_tradnl"/>
        </w:rPr>
      </w:pPr>
      <w:r w:rsidRPr="00641BDB">
        <w:rPr>
          <w:rFonts w:eastAsia="SimSun"/>
          <w:lang w:val="es-ES_tradnl" w:eastAsia="zh-CN"/>
        </w:rPr>
        <w:t>Abstracción</w:t>
      </w:r>
      <w:r w:rsidRPr="00641BDB">
        <w:rPr>
          <w:rStyle w:val="Strong"/>
          <w:b w:val="0"/>
          <w:lang w:val="es-ES_tradnl"/>
        </w:rPr>
        <w:t xml:space="preserve"> del servicio. Los detalles de implementación del servicio deben estar ocultos. El diseño de la API debe ser independiente de las estrategias </w:t>
      </w:r>
      <w:r w:rsidR="00CC0FD4" w:rsidRPr="00641BDB">
        <w:rPr>
          <w:rStyle w:val="Strong"/>
          <w:b w:val="0"/>
          <w:lang w:val="es-ES_tradnl"/>
        </w:rPr>
        <w:t>compatibles con</w:t>
      </w:r>
      <w:r w:rsidRPr="00641BDB">
        <w:rPr>
          <w:rStyle w:val="Strong"/>
          <w:b w:val="0"/>
          <w:lang w:val="es-ES_tradnl"/>
        </w:rPr>
        <w:t xml:space="preserve"> el servidor. Por ejemplo, para el servicio web REST, el modelo de recursos de la API debe estar desacoplado del modelo de entidad en la capa de persistencia</w:t>
      </w:r>
      <w:r w:rsidR="00CC0FD4" w:rsidRPr="00641BDB">
        <w:rPr>
          <w:lang w:val="es-ES_tradnl"/>
        </w:rPr>
        <w:t>.</w:t>
      </w:r>
    </w:p>
    <w:p w14:paraId="00E79F0F" w14:textId="1F11E2CB" w:rsidR="005E48A2" w:rsidRPr="00641BDB" w:rsidRDefault="000C77C8" w:rsidP="00D119C3">
      <w:pPr>
        <w:pStyle w:val="ListParagraph"/>
        <w:ind w:left="993"/>
        <w:rPr>
          <w:lang w:val="es-ES_tradnl"/>
        </w:rPr>
      </w:pPr>
      <w:r w:rsidRPr="00641BDB">
        <w:rPr>
          <w:rFonts w:eastAsia="SimSun"/>
          <w:lang w:val="es-ES_tradnl" w:eastAsia="zh-CN"/>
        </w:rPr>
        <w:lastRenderedPageBreak/>
        <w:t>Servicios</w:t>
      </w:r>
      <w:r w:rsidRPr="00641BDB">
        <w:rPr>
          <w:rStyle w:val="Strong"/>
          <w:b w:val="0"/>
          <w:lang w:val="es-ES_tradnl"/>
        </w:rPr>
        <w:t xml:space="preserve"> sin estado. Los servicios deben ser ampliables</w:t>
      </w:r>
      <w:r w:rsidR="00CC0FD4" w:rsidRPr="00641BDB">
        <w:rPr>
          <w:rStyle w:val="Strong"/>
          <w:b w:val="0"/>
          <w:lang w:val="es-ES_tradnl"/>
        </w:rPr>
        <w:t>.</w:t>
      </w:r>
    </w:p>
    <w:p w14:paraId="50CDABA9" w14:textId="098EFA04" w:rsidR="00D20CB2" w:rsidRPr="00641BDB" w:rsidRDefault="001E06DD" w:rsidP="00D119C3">
      <w:pPr>
        <w:pStyle w:val="ListParagraph"/>
        <w:ind w:left="993"/>
        <w:rPr>
          <w:rFonts w:eastAsia="SimSun"/>
          <w:bCs/>
          <w:lang w:val="es-ES_tradnl" w:eastAsia="zh-CN"/>
        </w:rPr>
      </w:pPr>
      <w:r w:rsidRPr="00641BDB">
        <w:rPr>
          <w:rFonts w:eastAsia="SimSun"/>
          <w:lang w:val="es-ES_tradnl" w:eastAsia="zh-CN"/>
        </w:rPr>
        <w:t>Reutilización de servicios. Una API bien diseñada debe proporcionar servicios reutilizables con contratos genéricos. La presente norma prevé un modelo de contrato de servicio para ese propósito</w:t>
      </w:r>
      <w:r w:rsidR="00CC0FD4" w:rsidRPr="00641BDB">
        <w:rPr>
          <w:rFonts w:eastAsia="SimSun"/>
          <w:bCs/>
          <w:lang w:val="es-ES_tradnl" w:eastAsia="zh-CN"/>
        </w:rPr>
        <w:t>.</w:t>
      </w:r>
      <w:r w:rsidR="00D22D23" w:rsidRPr="00641BDB">
        <w:rPr>
          <w:rFonts w:eastAsia="SimSun"/>
          <w:bCs/>
          <w:lang w:val="es-ES_tradnl" w:eastAsia="zh-CN"/>
        </w:rPr>
        <w:t xml:space="preserve"> </w:t>
      </w:r>
    </w:p>
    <w:p w14:paraId="7D3F487C" w14:textId="7E71DE82" w:rsidR="00D20CB2" w:rsidRPr="00641BDB" w:rsidRDefault="00C84A75" w:rsidP="00D119C3">
      <w:pPr>
        <w:pStyle w:val="ListParagraph"/>
        <w:ind w:left="993"/>
        <w:rPr>
          <w:rFonts w:eastAsia="SimSun"/>
          <w:bCs/>
          <w:lang w:val="es-ES_tradnl" w:eastAsia="zh-CN"/>
        </w:rPr>
      </w:pPr>
      <w:r w:rsidRPr="00641BDB">
        <w:rPr>
          <w:rFonts w:eastAsia="SimSun"/>
          <w:lang w:val="es-ES_tradnl" w:eastAsia="zh-CN"/>
        </w:rPr>
        <w:t>Autonomía de servicio</w:t>
      </w:r>
      <w:r w:rsidR="00114134" w:rsidRPr="00641BDB">
        <w:rPr>
          <w:rFonts w:eastAsia="SimSun"/>
          <w:lang w:val="es-ES_tradnl" w:eastAsia="zh-CN"/>
        </w:rPr>
        <w:t>s</w:t>
      </w:r>
      <w:r w:rsidRPr="00641BDB">
        <w:rPr>
          <w:rFonts w:eastAsia="SimSun"/>
          <w:lang w:val="es-ES_tradnl" w:eastAsia="zh-CN"/>
        </w:rPr>
        <w:t>. Los límites funcionales del servicio deben estar bien definidos</w:t>
      </w:r>
      <w:r w:rsidR="00CC0FD4" w:rsidRPr="00641BDB">
        <w:rPr>
          <w:rFonts w:eastAsia="SimSun"/>
          <w:bCs/>
          <w:lang w:val="es-ES_tradnl" w:eastAsia="zh-CN"/>
        </w:rPr>
        <w:t>.</w:t>
      </w:r>
      <w:r w:rsidR="00D22D23" w:rsidRPr="00641BDB">
        <w:rPr>
          <w:rFonts w:eastAsia="SimSun"/>
          <w:bCs/>
          <w:lang w:val="es-ES_tradnl" w:eastAsia="zh-CN"/>
        </w:rPr>
        <w:t xml:space="preserve"> </w:t>
      </w:r>
    </w:p>
    <w:p w14:paraId="7FCCBD65" w14:textId="425C8C00" w:rsidR="00D20CB2" w:rsidRPr="00641BDB" w:rsidRDefault="00DE1A83" w:rsidP="00D119C3">
      <w:pPr>
        <w:pStyle w:val="ListParagraph"/>
        <w:ind w:left="993"/>
        <w:rPr>
          <w:rFonts w:eastAsia="SimSun"/>
          <w:bCs/>
          <w:lang w:val="es-ES_tradnl" w:eastAsia="zh-CN"/>
        </w:rPr>
      </w:pPr>
      <w:r w:rsidRPr="00641BDB">
        <w:rPr>
          <w:rFonts w:eastAsia="SimSun"/>
          <w:lang w:val="es-ES_tradnl" w:eastAsia="zh-CN"/>
        </w:rPr>
        <w:t>Descubrimiento de servicio</w:t>
      </w:r>
      <w:r w:rsidR="00114134" w:rsidRPr="00641BDB">
        <w:rPr>
          <w:rFonts w:eastAsia="SimSun"/>
          <w:lang w:val="es-ES_tradnl" w:eastAsia="zh-CN"/>
        </w:rPr>
        <w:t>s</w:t>
      </w:r>
      <w:r w:rsidRPr="00641BDB">
        <w:rPr>
          <w:rFonts w:eastAsia="SimSun"/>
          <w:lang w:val="es-ES_tradnl" w:eastAsia="zh-CN"/>
        </w:rPr>
        <w:t>. Los servicios deben ser descubiertos e interpretados eficazmente</w:t>
      </w:r>
      <w:r w:rsidR="00CC0FD4" w:rsidRPr="00641BDB">
        <w:rPr>
          <w:rFonts w:eastAsia="SimSun"/>
          <w:bCs/>
          <w:lang w:val="es-ES_tradnl" w:eastAsia="zh-CN"/>
        </w:rPr>
        <w:t>.</w:t>
      </w:r>
      <w:r w:rsidR="00D22D23" w:rsidRPr="00641BDB">
        <w:rPr>
          <w:rFonts w:eastAsia="SimSun"/>
          <w:bCs/>
          <w:lang w:val="es-ES_tradnl" w:eastAsia="zh-CN"/>
        </w:rPr>
        <w:t xml:space="preserve"> </w:t>
      </w:r>
    </w:p>
    <w:p w14:paraId="6C8AD1BC" w14:textId="3034A5FD" w:rsidR="00D20CB2" w:rsidRPr="00641BDB" w:rsidRDefault="00114134" w:rsidP="00D119C3">
      <w:pPr>
        <w:pStyle w:val="ListParagraph"/>
        <w:ind w:left="993"/>
        <w:rPr>
          <w:rFonts w:eastAsia="SimSun"/>
          <w:bCs/>
          <w:lang w:val="es-ES_tradnl" w:eastAsia="zh-CN"/>
        </w:rPr>
      </w:pPr>
      <w:r w:rsidRPr="00641BDB">
        <w:rPr>
          <w:rFonts w:eastAsia="SimSun"/>
          <w:lang w:val="es-ES_tradnl" w:eastAsia="zh-CN"/>
        </w:rPr>
        <w:t>Composición de servicios. Los servicios pueden ser parte de otros servicios</w:t>
      </w:r>
      <w:r w:rsidR="00CC0FD4" w:rsidRPr="00641BDB">
        <w:rPr>
          <w:rFonts w:eastAsia="SimSun"/>
          <w:bCs/>
          <w:lang w:val="es-ES_tradnl" w:eastAsia="zh-CN"/>
        </w:rPr>
        <w:t>.</w:t>
      </w:r>
      <w:r w:rsidR="00FD3EDC" w:rsidRPr="00641BDB">
        <w:rPr>
          <w:rFonts w:eastAsia="SimSun"/>
          <w:bCs/>
          <w:lang w:val="es-ES_tradnl" w:eastAsia="zh-CN"/>
        </w:rPr>
        <w:t xml:space="preserve"> </w:t>
      </w:r>
    </w:p>
    <w:p w14:paraId="249D17DA" w14:textId="696D795B" w:rsidR="005E48A2" w:rsidRPr="00641BDB" w:rsidRDefault="006236F5" w:rsidP="00D119C3">
      <w:pPr>
        <w:pStyle w:val="ListParagraph"/>
        <w:ind w:left="993"/>
        <w:rPr>
          <w:rFonts w:eastAsia="SimSun"/>
          <w:bCs/>
          <w:lang w:val="es-ES_tradnl" w:eastAsia="zh-CN"/>
        </w:rPr>
      </w:pPr>
      <w:r w:rsidRPr="00641BDB">
        <w:rPr>
          <w:rFonts w:eastAsia="SimSun"/>
          <w:lang w:val="es-ES_tradnl" w:eastAsia="zh-CN"/>
        </w:rPr>
        <w:t>Utilización de normas como fundamento. La</w:t>
      </w:r>
      <w:r w:rsidR="00765A69" w:rsidRPr="00641BDB">
        <w:rPr>
          <w:rFonts w:eastAsia="SimSun"/>
          <w:lang w:val="es-ES_tradnl" w:eastAsia="zh-CN"/>
        </w:rPr>
        <w:t>s</w:t>
      </w:r>
      <w:r w:rsidRPr="00641BDB">
        <w:rPr>
          <w:rFonts w:eastAsia="SimSun"/>
          <w:lang w:val="es-ES_tradnl" w:eastAsia="zh-CN"/>
        </w:rPr>
        <w:t xml:space="preserve"> API debe</w:t>
      </w:r>
      <w:r w:rsidR="00765A69" w:rsidRPr="00641BDB">
        <w:rPr>
          <w:rFonts w:eastAsia="SimSun"/>
          <w:lang w:val="es-ES_tradnl" w:eastAsia="zh-CN"/>
        </w:rPr>
        <w:t>n</w:t>
      </w:r>
      <w:r w:rsidRPr="00641BDB">
        <w:rPr>
          <w:rFonts w:eastAsia="SimSun"/>
          <w:lang w:val="es-ES_tradnl" w:eastAsia="zh-CN"/>
        </w:rPr>
        <w:t xml:space="preserve"> seguir las normas de</w:t>
      </w:r>
      <w:r w:rsidR="009C1253" w:rsidRPr="00641BDB">
        <w:rPr>
          <w:rFonts w:eastAsia="SimSun"/>
          <w:lang w:val="es-ES_tradnl" w:eastAsia="zh-CN"/>
        </w:rPr>
        <w:t xml:space="preserve">l mercado </w:t>
      </w:r>
      <w:r w:rsidRPr="00641BDB">
        <w:rPr>
          <w:rFonts w:eastAsia="SimSun"/>
          <w:lang w:val="es-ES_tradnl" w:eastAsia="zh-CN"/>
        </w:rPr>
        <w:t xml:space="preserve">(como IETF, ISO y OASIS) </w:t>
      </w:r>
      <w:r w:rsidR="00765A69" w:rsidRPr="00641BDB">
        <w:rPr>
          <w:rFonts w:eastAsia="SimSun"/>
          <w:lang w:val="es-ES_tradnl" w:eastAsia="zh-CN"/>
        </w:rPr>
        <w:t>según</w:t>
      </w:r>
      <w:r w:rsidRPr="00641BDB">
        <w:rPr>
          <w:rFonts w:eastAsia="SimSun"/>
          <w:lang w:val="es-ES_tradnl" w:eastAsia="zh-CN"/>
        </w:rPr>
        <w:t xml:space="preserve"> corresponda, y darles prioridad por defecto con respecto a las soluciones optimizadas a nivel local</w:t>
      </w:r>
      <w:r w:rsidR="00CC0FD4" w:rsidRPr="00641BDB">
        <w:rPr>
          <w:rFonts w:eastAsia="SimSun"/>
          <w:bCs/>
          <w:lang w:val="es-ES_tradnl" w:eastAsia="zh-CN"/>
        </w:rPr>
        <w:t>.</w:t>
      </w:r>
    </w:p>
    <w:p w14:paraId="39A8D818" w14:textId="0E4414B2" w:rsidR="005E48A2" w:rsidRPr="00641BDB" w:rsidRDefault="00F449A7" w:rsidP="00D119C3">
      <w:pPr>
        <w:pStyle w:val="ListParagraph"/>
        <w:ind w:left="993"/>
        <w:rPr>
          <w:rFonts w:eastAsia="SimSun"/>
          <w:bCs/>
          <w:lang w:val="es-ES_tradnl" w:eastAsia="zh-CN"/>
        </w:rPr>
      </w:pPr>
      <w:r w:rsidRPr="00641BDB">
        <w:rPr>
          <w:rFonts w:eastAsia="SimSun"/>
          <w:lang w:val="es-ES_tradnl" w:eastAsia="zh-CN"/>
        </w:rPr>
        <w:t xml:space="preserve">Principio de selección cuidadosa. No es necesario aplicar todas las </w:t>
      </w:r>
      <w:r w:rsidR="00DA429A" w:rsidRPr="00641BDB">
        <w:rPr>
          <w:rFonts w:eastAsia="SimSun"/>
          <w:lang w:val="es-ES_tradnl" w:eastAsia="zh-CN"/>
        </w:rPr>
        <w:t>normas</w:t>
      </w:r>
      <w:r w:rsidRPr="00641BDB">
        <w:rPr>
          <w:rFonts w:eastAsia="SimSun"/>
          <w:lang w:val="es-ES_tradnl" w:eastAsia="zh-CN"/>
        </w:rPr>
        <w:t xml:space="preserve"> de diseño de la API. </w:t>
      </w:r>
      <w:r w:rsidR="005327AE" w:rsidRPr="00641BDB">
        <w:rPr>
          <w:rFonts w:eastAsia="SimSun"/>
          <w:lang w:val="es-ES_tradnl" w:eastAsia="zh-CN"/>
        </w:rPr>
        <w:t>D</w:t>
      </w:r>
      <w:r w:rsidRPr="00641BDB">
        <w:rPr>
          <w:rFonts w:eastAsia="SimSun"/>
          <w:lang w:val="es-ES_tradnl" w:eastAsia="zh-CN"/>
        </w:rPr>
        <w:t>eben elegirse en función de cada caso concreto.</w:t>
      </w:r>
    </w:p>
    <w:p w14:paraId="1D76D8A7" w14:textId="3B4B3FD9" w:rsidR="005E48A2" w:rsidRPr="00641BDB" w:rsidRDefault="00EA4AF4" w:rsidP="005504D3">
      <w:pPr>
        <w:pStyle w:val="NormalWeb"/>
        <w:jc w:val="both"/>
        <w:rPr>
          <w:rFonts w:eastAsia="Times New Roman" w:cs="Arial"/>
          <w:b/>
          <w:szCs w:val="17"/>
          <w:lang w:val="es-ES_tradnl"/>
        </w:rPr>
      </w:pPr>
      <w:r w:rsidRPr="00641BDB">
        <w:rPr>
          <w:rStyle w:val="Strong"/>
          <w:rFonts w:eastAsia="Times New Roman" w:cs="Arial"/>
          <w:b w:val="0"/>
          <w:szCs w:val="17"/>
          <w:lang w:val="es-ES_tradnl"/>
        </w:rPr>
        <w:t>15.</w:t>
      </w:r>
      <w:r w:rsidR="001446D6" w:rsidRPr="00641BDB">
        <w:rPr>
          <w:rStyle w:val="Strong"/>
          <w:rFonts w:eastAsia="Times New Roman" w:cs="Arial"/>
          <w:b w:val="0"/>
          <w:szCs w:val="17"/>
          <w:lang w:val="es-ES_tradnl"/>
        </w:rPr>
        <w:tab/>
      </w:r>
      <w:r w:rsidR="00F449A7" w:rsidRPr="00641BDB">
        <w:rPr>
          <w:rStyle w:val="Strong"/>
          <w:rFonts w:eastAsia="Times New Roman" w:cs="Arial"/>
          <w:b w:val="0"/>
          <w:szCs w:val="17"/>
          <w:lang w:val="es-ES_tradnl"/>
        </w:rPr>
        <w:t>Además, sobre todo en lo que respecta a las API web RESTful, deben observarse los siguientes principios:</w:t>
      </w:r>
    </w:p>
    <w:p w14:paraId="73624087" w14:textId="11A7AD87" w:rsidR="005E48A2" w:rsidRPr="00641BDB" w:rsidRDefault="00743B2E" w:rsidP="00D119C3">
      <w:pPr>
        <w:pStyle w:val="ListParagraph"/>
        <w:numPr>
          <w:ilvl w:val="0"/>
          <w:numId w:val="5"/>
        </w:numPr>
        <w:rPr>
          <w:rFonts w:eastAsia="SimSun"/>
          <w:lang w:val="es-ES_tradnl" w:eastAsia="zh-CN"/>
        </w:rPr>
      </w:pPr>
      <w:r w:rsidRPr="00641BDB">
        <w:rPr>
          <w:rFonts w:eastAsia="SimSun"/>
          <w:lang w:val="es-ES_tradnl" w:eastAsia="zh-CN"/>
        </w:rPr>
        <w:t>Cualidad de poder ser almacenadas</w:t>
      </w:r>
      <w:r w:rsidR="00726857" w:rsidRPr="00641BDB">
        <w:rPr>
          <w:rFonts w:eastAsia="SimSun"/>
          <w:lang w:val="es-ES_tradnl" w:eastAsia="zh-CN"/>
        </w:rPr>
        <w:t xml:space="preserve"> en memoria caché. Las respuestas indican explícitamente si pueden ser almacenadas en memoria caché</w:t>
      </w:r>
      <w:r w:rsidR="00E56EC0" w:rsidRPr="00641BDB">
        <w:rPr>
          <w:rFonts w:eastAsia="SimSun"/>
          <w:lang w:val="es-ES_tradnl" w:eastAsia="zh-CN"/>
        </w:rPr>
        <w:t>.</w:t>
      </w:r>
    </w:p>
    <w:p w14:paraId="1B526E49" w14:textId="3A7DFA7C" w:rsidR="005E48A2" w:rsidRPr="00641BDB" w:rsidRDefault="00616708" w:rsidP="00D119C3">
      <w:pPr>
        <w:pStyle w:val="ListParagraph"/>
        <w:numPr>
          <w:ilvl w:val="0"/>
          <w:numId w:val="5"/>
        </w:numPr>
        <w:rPr>
          <w:lang w:val="es-ES_tradnl"/>
        </w:rPr>
      </w:pPr>
      <w:r w:rsidRPr="00641BDB">
        <w:rPr>
          <w:lang w:val="es-ES_tradnl"/>
        </w:rPr>
        <w:t xml:space="preserve">Identificación de recursos en las </w:t>
      </w:r>
      <w:r w:rsidR="00405370" w:rsidRPr="00641BDB">
        <w:rPr>
          <w:lang w:val="es-ES_tradnl"/>
        </w:rPr>
        <w:t>peticiones</w:t>
      </w:r>
      <w:r w:rsidR="00B07483" w:rsidRPr="00641BDB">
        <w:rPr>
          <w:lang w:val="es-ES_tradnl"/>
        </w:rPr>
        <w:t>. L</w:t>
      </w:r>
      <w:r w:rsidRPr="00641BDB">
        <w:rPr>
          <w:lang w:val="es-ES_tradnl"/>
        </w:rPr>
        <w:t xml:space="preserve">os recursos individuales se identifican en las </w:t>
      </w:r>
      <w:r w:rsidR="00405370" w:rsidRPr="00641BDB">
        <w:rPr>
          <w:lang w:val="es-ES_tradnl"/>
        </w:rPr>
        <w:t>peticiones</w:t>
      </w:r>
      <w:r w:rsidRPr="00641BDB">
        <w:rPr>
          <w:lang w:val="es-ES_tradnl"/>
        </w:rPr>
        <w:t>, por ejemplo, mediante el uso de los URI en los servicios web REST. Los propios recursos son conceptualmente separados de las representaciones que se devuelven al cliente</w:t>
      </w:r>
      <w:r w:rsidR="00E56EC0" w:rsidRPr="00641BDB">
        <w:rPr>
          <w:lang w:val="es-ES_tradnl"/>
        </w:rPr>
        <w:t>.</w:t>
      </w:r>
      <w:r w:rsidR="00D22D23" w:rsidRPr="00641BDB">
        <w:rPr>
          <w:lang w:val="es-ES_tradnl"/>
        </w:rPr>
        <w:t xml:space="preserve"> </w:t>
      </w:r>
    </w:p>
    <w:p w14:paraId="445DA815" w14:textId="11443A5A" w:rsidR="005E48A2" w:rsidRPr="00641BDB" w:rsidRDefault="0053734F" w:rsidP="00D119C3">
      <w:pPr>
        <w:pStyle w:val="ListParagraph"/>
        <w:numPr>
          <w:ilvl w:val="0"/>
          <w:numId w:val="5"/>
        </w:numPr>
        <w:rPr>
          <w:lang w:val="es-ES_tradnl"/>
        </w:rPr>
      </w:pPr>
      <w:r w:rsidRPr="00641BDB">
        <w:rPr>
          <w:lang w:val="es-ES_tradnl"/>
        </w:rPr>
        <w:t xml:space="preserve">Hipermedia como el motor del estado de la aplicación (HATEOAS). Tras haber accedido a un URI inicial para la aplicación REST, como cuando </w:t>
      </w:r>
      <w:r w:rsidR="00050C9A" w:rsidRPr="00641BDB">
        <w:rPr>
          <w:lang w:val="es-ES_tradnl"/>
        </w:rPr>
        <w:t xml:space="preserve">una persona </w:t>
      </w:r>
      <w:r w:rsidRPr="00641BDB">
        <w:rPr>
          <w:lang w:val="es-ES_tradnl"/>
        </w:rPr>
        <w:t>accede a la página de inicio de un sitio web, un cliente de REST debería poder utilizar los enlaces proporcionados por el servidor de forma dinámica para descubrir todas las acciones y los recursos de que dispone</w:t>
      </w:r>
      <w:r w:rsidR="00E56EC0" w:rsidRPr="00641BDB">
        <w:rPr>
          <w:lang w:val="es-ES_tradnl"/>
        </w:rPr>
        <w:t>.</w:t>
      </w:r>
      <w:r w:rsidR="00D22D23" w:rsidRPr="00641BDB">
        <w:rPr>
          <w:lang w:val="es-ES_tradnl"/>
        </w:rPr>
        <w:t xml:space="preserve"> </w:t>
      </w:r>
    </w:p>
    <w:p w14:paraId="580604FF" w14:textId="0A7C1F43" w:rsidR="005E48A2" w:rsidRPr="00641BDB" w:rsidRDefault="00A7414F" w:rsidP="00D119C3">
      <w:pPr>
        <w:pStyle w:val="ListParagraph"/>
        <w:numPr>
          <w:ilvl w:val="0"/>
          <w:numId w:val="5"/>
        </w:numPr>
        <w:rPr>
          <w:lang w:val="es-ES_tradnl"/>
        </w:rPr>
      </w:pPr>
      <w:r w:rsidRPr="00641BDB">
        <w:rPr>
          <w:lang w:val="es-ES_tradnl"/>
        </w:rPr>
        <w:t>Manipulación de recursos a través de representaciones. Cuando un cliente tiene una representación de un recurso, incluido cualquier metadato adjunto, dispone de suficiente información para modificar o eliminar el recurso</w:t>
      </w:r>
      <w:r w:rsidR="00C13102" w:rsidRPr="00641BDB">
        <w:rPr>
          <w:lang w:val="es-ES_tradnl"/>
        </w:rPr>
        <w:t>.</w:t>
      </w:r>
      <w:r w:rsidR="00D22D23" w:rsidRPr="00641BDB">
        <w:rPr>
          <w:lang w:val="es-ES_tradnl"/>
        </w:rPr>
        <w:t xml:space="preserve"> </w:t>
      </w:r>
    </w:p>
    <w:p w14:paraId="79FA7C88" w14:textId="53C298DB" w:rsidR="005E48A2" w:rsidRPr="00641BDB" w:rsidRDefault="00E64CF7" w:rsidP="00D119C3">
      <w:pPr>
        <w:pStyle w:val="ListParagraph"/>
        <w:numPr>
          <w:ilvl w:val="0"/>
          <w:numId w:val="5"/>
        </w:numPr>
        <w:rPr>
          <w:lang w:val="es-ES_tradnl"/>
        </w:rPr>
      </w:pPr>
      <w:r w:rsidRPr="00641BDB">
        <w:rPr>
          <w:lang w:val="es-ES_tradnl"/>
        </w:rPr>
        <w:t xml:space="preserve">Mensajes autodescriptivos. Cada mensaje incluye metadatos </w:t>
      </w:r>
      <w:r w:rsidR="00EB0706" w:rsidRPr="00641BDB">
        <w:rPr>
          <w:lang w:val="es-ES_tradnl"/>
        </w:rPr>
        <w:t xml:space="preserve">suficientes </w:t>
      </w:r>
      <w:r w:rsidRPr="00641BDB">
        <w:rPr>
          <w:lang w:val="es-ES_tradnl"/>
        </w:rPr>
        <w:t>para describir cómo procesar su contenido</w:t>
      </w:r>
      <w:r w:rsidR="00EB0706" w:rsidRPr="00641BDB">
        <w:rPr>
          <w:lang w:val="es-ES_tradnl"/>
        </w:rPr>
        <w:t>.</w:t>
      </w:r>
      <w:r w:rsidR="00D22D23" w:rsidRPr="00641BDB">
        <w:rPr>
          <w:lang w:val="es-ES_tradnl"/>
        </w:rPr>
        <w:t xml:space="preserve"> </w:t>
      </w:r>
    </w:p>
    <w:p w14:paraId="19885BB4" w14:textId="177878D8" w:rsidR="00670DFF" w:rsidRPr="00641BDB" w:rsidRDefault="00871535" w:rsidP="00D119C3">
      <w:pPr>
        <w:pStyle w:val="ListParagraph"/>
        <w:numPr>
          <w:ilvl w:val="0"/>
          <w:numId w:val="5"/>
        </w:numPr>
        <w:rPr>
          <w:lang w:val="es-ES_tradnl"/>
        </w:rPr>
      </w:pPr>
      <w:r w:rsidRPr="00641BDB">
        <w:rPr>
          <w:lang w:val="es-ES_tradnl"/>
        </w:rPr>
        <w:t>Las A</w:t>
      </w:r>
      <w:r w:rsidR="00EB0706" w:rsidRPr="00641BDB">
        <w:rPr>
          <w:lang w:val="es-ES_tradnl"/>
        </w:rPr>
        <w:t>PI</w:t>
      </w:r>
      <w:r w:rsidRPr="00641BDB">
        <w:rPr>
          <w:lang w:val="es-ES_tradnl"/>
        </w:rPr>
        <w:t xml:space="preserve"> web deben seguir la semántica de HTTP, incluidos </w:t>
      </w:r>
      <w:r w:rsidR="00E1692D" w:rsidRPr="00641BDB">
        <w:rPr>
          <w:lang w:val="es-ES_tradnl"/>
        </w:rPr>
        <w:t>sus</w:t>
      </w:r>
      <w:r w:rsidRPr="00641BDB">
        <w:rPr>
          <w:lang w:val="es-ES_tradnl"/>
        </w:rPr>
        <w:t xml:space="preserve"> métodos y errores</w:t>
      </w:r>
      <w:r w:rsidR="00EB0706" w:rsidRPr="00641BDB">
        <w:rPr>
          <w:lang w:val="es-ES_tradnl"/>
        </w:rPr>
        <w:t>.</w:t>
      </w:r>
      <w:r w:rsidR="00D22D23" w:rsidRPr="00641BDB">
        <w:rPr>
          <w:lang w:val="es-ES_tradnl"/>
        </w:rPr>
        <w:t xml:space="preserve"> </w:t>
      </w:r>
    </w:p>
    <w:p w14:paraId="1F32CA41" w14:textId="10AF0150" w:rsidR="005E48A2" w:rsidRPr="00641BDB" w:rsidRDefault="000D6495" w:rsidP="00D119C3">
      <w:pPr>
        <w:pStyle w:val="ListParagraph"/>
        <w:numPr>
          <w:ilvl w:val="0"/>
          <w:numId w:val="5"/>
        </w:numPr>
        <w:rPr>
          <w:lang w:val="es-ES_tradnl"/>
        </w:rPr>
      </w:pPr>
      <w:r w:rsidRPr="00641BDB">
        <w:rPr>
          <w:lang w:val="es-ES_tradnl"/>
        </w:rPr>
        <w:t>Disponible al público. La API se diseña para que sea posible acceder a ella desde la Internet pública si más adelante se desea, aunque no sea la intención inicial</w:t>
      </w:r>
      <w:r w:rsidR="00EB0706" w:rsidRPr="00641BDB">
        <w:rPr>
          <w:lang w:val="es-ES_tradnl"/>
        </w:rPr>
        <w:t>.</w:t>
      </w:r>
      <w:r w:rsidR="00D22D23" w:rsidRPr="00641BDB">
        <w:rPr>
          <w:lang w:val="es-ES_tradnl"/>
        </w:rPr>
        <w:t xml:space="preserve"> </w:t>
      </w:r>
    </w:p>
    <w:p w14:paraId="7A85EC7D" w14:textId="2CAB52C9" w:rsidR="005E48A2" w:rsidRPr="00641BDB" w:rsidRDefault="006D73A6" w:rsidP="00D119C3">
      <w:pPr>
        <w:pStyle w:val="ListParagraph"/>
        <w:numPr>
          <w:ilvl w:val="0"/>
          <w:numId w:val="5"/>
        </w:numPr>
        <w:rPr>
          <w:lang w:val="es-ES_tradnl"/>
        </w:rPr>
      </w:pPr>
      <w:r w:rsidRPr="00641BDB">
        <w:rPr>
          <w:lang w:val="es-ES_tradnl"/>
        </w:rPr>
        <w:t>Autenticación común. Conviene utilizar un patrón común de autenticación y autorización, preferiblemente basado en los componentes de seguridad existentes, a fin de no tener que buscar una solución a medida para cada API</w:t>
      </w:r>
      <w:r w:rsidR="00EB0706" w:rsidRPr="00641BDB">
        <w:rPr>
          <w:lang w:val="es-ES_tradnl"/>
        </w:rPr>
        <w:t>.</w:t>
      </w:r>
      <w:r w:rsidR="00D22D23" w:rsidRPr="00641BDB">
        <w:rPr>
          <w:lang w:val="es-ES_tradnl"/>
        </w:rPr>
        <w:t xml:space="preserve"> </w:t>
      </w:r>
    </w:p>
    <w:p w14:paraId="7ECE5F2F" w14:textId="133D6AE9" w:rsidR="005E48A2" w:rsidRPr="00641BDB" w:rsidRDefault="00E965C8" w:rsidP="00D119C3">
      <w:pPr>
        <w:pStyle w:val="ListParagraph"/>
        <w:numPr>
          <w:ilvl w:val="0"/>
          <w:numId w:val="5"/>
        </w:numPr>
        <w:rPr>
          <w:lang w:val="es-ES_tradnl"/>
        </w:rPr>
      </w:pPr>
      <w:r w:rsidRPr="00641BDB">
        <w:rPr>
          <w:lang w:val="es-ES_tradnl"/>
        </w:rPr>
        <w:t xml:space="preserve">Mínimo privilegio. </w:t>
      </w:r>
      <w:r w:rsidR="00EB0706" w:rsidRPr="00641BDB">
        <w:rPr>
          <w:lang w:val="es-ES_tradnl"/>
        </w:rPr>
        <w:t>D</w:t>
      </w:r>
      <w:r w:rsidRPr="00641BDB">
        <w:rPr>
          <w:lang w:val="es-ES_tradnl"/>
        </w:rPr>
        <w:t>ebe asignar</w:t>
      </w:r>
      <w:r w:rsidR="00EB0706" w:rsidRPr="00641BDB">
        <w:rPr>
          <w:lang w:val="es-ES_tradnl"/>
        </w:rPr>
        <w:t>se</w:t>
      </w:r>
      <w:r w:rsidRPr="00641BDB">
        <w:rPr>
          <w:lang w:val="es-ES_tradnl"/>
        </w:rPr>
        <w:t xml:space="preserve"> a los consumidores de la API el mínimo grado de acceso y autorización necesario para realizar las funciones solicitadas</w:t>
      </w:r>
      <w:r w:rsidR="00EB0706" w:rsidRPr="00641BDB">
        <w:rPr>
          <w:lang w:val="es-ES_tradnl"/>
        </w:rPr>
        <w:t>.</w:t>
      </w:r>
      <w:r w:rsidR="00D22D23" w:rsidRPr="00641BDB">
        <w:rPr>
          <w:lang w:val="es-ES_tradnl"/>
        </w:rPr>
        <w:t xml:space="preserve"> </w:t>
      </w:r>
    </w:p>
    <w:p w14:paraId="4E267DF1" w14:textId="336A45DC" w:rsidR="005E48A2" w:rsidRPr="00641BDB" w:rsidRDefault="00011AE2" w:rsidP="00D119C3">
      <w:pPr>
        <w:pStyle w:val="ListParagraph"/>
        <w:numPr>
          <w:ilvl w:val="0"/>
          <w:numId w:val="5"/>
        </w:numPr>
        <w:rPr>
          <w:lang w:val="es-ES_tradnl"/>
        </w:rPr>
      </w:pPr>
      <w:r w:rsidRPr="00641BDB">
        <w:rPr>
          <w:lang w:val="es-ES_tradnl"/>
        </w:rPr>
        <w:t xml:space="preserve">Máxima </w:t>
      </w:r>
      <w:r w:rsidR="00EB0706" w:rsidRPr="00641BDB">
        <w:rPr>
          <w:lang w:val="es-ES_tradnl"/>
        </w:rPr>
        <w:t>e</w:t>
      </w:r>
      <w:r w:rsidRPr="00641BDB">
        <w:rPr>
          <w:lang w:val="es-ES_tradnl"/>
        </w:rPr>
        <w:t>ntropía. Conviene que la aleatoriedad de las credenciales de seguridad sea la máxima posible mediante el uso de claves de API en lugar de nombres de usuario y contraseñas a efectos de autorización de la API, ya que las claves de API proporcionan una superficie de ataque más desafiante para los posibles ciberdelincuentes</w:t>
      </w:r>
      <w:r w:rsidR="00EB0706" w:rsidRPr="00641BDB">
        <w:rPr>
          <w:lang w:val="es-ES_tradnl"/>
        </w:rPr>
        <w:t>.</w:t>
      </w:r>
    </w:p>
    <w:p w14:paraId="35BA67BC" w14:textId="33E21321" w:rsidR="005E48A2" w:rsidRPr="00641BDB" w:rsidRDefault="00E90E00" w:rsidP="00D119C3">
      <w:pPr>
        <w:pStyle w:val="ListParagraph"/>
        <w:numPr>
          <w:ilvl w:val="0"/>
          <w:numId w:val="5"/>
        </w:numPr>
        <w:rPr>
          <w:lang w:val="es-ES_tradnl"/>
        </w:rPr>
      </w:pPr>
      <w:r w:rsidRPr="00641BDB">
        <w:rPr>
          <w:lang w:val="es-ES_tradnl"/>
        </w:rPr>
        <w:t xml:space="preserve">Rendimiento </w:t>
      </w:r>
      <w:r w:rsidR="00EB0706" w:rsidRPr="00641BDB">
        <w:rPr>
          <w:lang w:val="es-ES_tradnl"/>
        </w:rPr>
        <w:t>frente a</w:t>
      </w:r>
      <w:r w:rsidRPr="00641BDB">
        <w:rPr>
          <w:lang w:val="es-ES_tradnl"/>
        </w:rPr>
        <w:t xml:space="preserve"> seguridad. Conviene alcanzar un equilibrio entre el rendimiento y la seguridad en lo que respecta a la vida útil de las claves y los gastos generales de cifrado y descifrado.</w:t>
      </w:r>
    </w:p>
    <w:p w14:paraId="4B2A6153" w14:textId="77777777" w:rsidR="00077F35" w:rsidRPr="00641BDB" w:rsidRDefault="00077F35" w:rsidP="002725DE">
      <w:pPr>
        <w:ind w:left="1069"/>
        <w:rPr>
          <w:lang w:val="es-ES_tradnl"/>
        </w:rPr>
      </w:pPr>
    </w:p>
    <w:p w14:paraId="33E498AD" w14:textId="59EC27F8" w:rsidR="005E48A2" w:rsidRPr="00641BDB" w:rsidRDefault="006F57C6" w:rsidP="00D374B4">
      <w:pPr>
        <w:pStyle w:val="Heading2"/>
        <w:keepLines/>
        <w:spacing w:before="170" w:after="170"/>
        <w:ind w:left="-142"/>
        <w:rPr>
          <w:lang w:val="es-ES_tradnl"/>
        </w:rPr>
      </w:pPr>
      <w:bookmarkStart w:id="46" w:name="_Toc213074176"/>
      <w:bookmarkStart w:id="47" w:name="_Toc126065401"/>
      <w:bookmarkStart w:id="48" w:name="_Toc213234790"/>
      <w:r w:rsidRPr="00641BDB">
        <w:rPr>
          <w:lang w:val="es-ES_tradnl"/>
        </w:rPr>
        <w:t xml:space="preserve">API web </w:t>
      </w:r>
      <w:r w:rsidR="0069255A" w:rsidRPr="00641BDB">
        <w:rPr>
          <w:lang w:val="es-ES_tradnl"/>
        </w:rPr>
        <w:t>RESTFUL</w:t>
      </w:r>
      <w:bookmarkEnd w:id="46"/>
      <w:bookmarkEnd w:id="47"/>
      <w:bookmarkEnd w:id="48"/>
    </w:p>
    <w:p w14:paraId="63C1F16C" w14:textId="50DD32D6" w:rsidR="005E48A2" w:rsidRPr="00641BDB" w:rsidRDefault="00EA4AF4" w:rsidP="001446D6">
      <w:pPr>
        <w:pStyle w:val="NormalWeb"/>
        <w:rPr>
          <w:rFonts w:eastAsia="Times New Roman" w:cs="Arial"/>
          <w:szCs w:val="17"/>
          <w:lang w:val="es-ES_tradnl"/>
        </w:rPr>
      </w:pPr>
      <w:r w:rsidRPr="00641BDB">
        <w:rPr>
          <w:rFonts w:eastAsia="Times New Roman" w:cs="Arial"/>
          <w:szCs w:val="17"/>
          <w:lang w:val="es-ES_tradnl"/>
        </w:rPr>
        <w:t>1</w:t>
      </w:r>
      <w:r w:rsidR="001446D6" w:rsidRPr="00641BDB">
        <w:rPr>
          <w:rFonts w:eastAsia="Times New Roman" w:cs="Arial"/>
          <w:szCs w:val="17"/>
          <w:lang w:val="es-ES_tradnl"/>
        </w:rPr>
        <w:fldChar w:fldCharType="begin"/>
      </w:r>
      <w:r w:rsidR="001446D6" w:rsidRPr="00641BDB">
        <w:rPr>
          <w:rFonts w:eastAsia="Times New Roman" w:cs="Arial"/>
          <w:szCs w:val="17"/>
          <w:lang w:val="es-ES_tradnl"/>
        </w:rPr>
        <w:instrText xml:space="preserve"> AUTONUM  </w:instrText>
      </w:r>
      <w:r w:rsidR="001446D6" w:rsidRPr="00641BDB">
        <w:rPr>
          <w:rFonts w:eastAsia="Times New Roman" w:cs="Arial"/>
          <w:szCs w:val="17"/>
          <w:lang w:val="es-ES_tradnl"/>
        </w:rPr>
        <w:fldChar w:fldCharType="end"/>
      </w:r>
      <w:r w:rsidR="001446D6" w:rsidRPr="00641BDB">
        <w:rPr>
          <w:rFonts w:eastAsia="Times New Roman" w:cs="Arial"/>
          <w:szCs w:val="17"/>
          <w:lang w:val="es-ES_tradnl"/>
        </w:rPr>
        <w:tab/>
      </w:r>
      <w:r w:rsidR="0059742B" w:rsidRPr="00641BDB">
        <w:rPr>
          <w:rFonts w:eastAsia="Times New Roman" w:cs="Arial"/>
          <w:szCs w:val="17"/>
          <w:lang w:val="es-ES_tradnl"/>
        </w:rPr>
        <w:t xml:space="preserve">Una API web RESTful permite a los sistemas </w:t>
      </w:r>
      <w:r w:rsidR="00EB0706" w:rsidRPr="00641BDB">
        <w:rPr>
          <w:rFonts w:eastAsia="Times New Roman" w:cs="Arial"/>
          <w:szCs w:val="17"/>
          <w:lang w:val="es-ES_tradnl"/>
        </w:rPr>
        <w:t>de petición</w:t>
      </w:r>
      <w:r w:rsidR="0059742B" w:rsidRPr="00641BDB">
        <w:rPr>
          <w:rFonts w:eastAsia="Times New Roman" w:cs="Arial"/>
          <w:szCs w:val="17"/>
          <w:lang w:val="es-ES_tradnl"/>
        </w:rPr>
        <w:t xml:space="preserve"> acceder y manipular representaciones textuales de los recursos web mediante un conjunto uniforme y predefinido de operaciones sin estado</w:t>
      </w:r>
      <w:r w:rsidR="005E48A2" w:rsidRPr="00641BDB">
        <w:rPr>
          <w:rFonts w:eastAsia="Times New Roman" w:cs="Arial"/>
          <w:szCs w:val="17"/>
          <w:lang w:val="es-ES_tradnl"/>
        </w:rPr>
        <w:t xml:space="preserve">. </w:t>
      </w:r>
    </w:p>
    <w:p w14:paraId="2257AE81" w14:textId="1A44E160" w:rsidR="005E48A2" w:rsidRPr="00641BDB" w:rsidRDefault="0029667D" w:rsidP="00BD017E">
      <w:pPr>
        <w:pStyle w:val="Heading3"/>
        <w:keepLines/>
        <w:spacing w:before="170" w:after="170"/>
        <w:ind w:left="360"/>
        <w:rPr>
          <w:lang w:val="es-ES_tradnl"/>
        </w:rPr>
      </w:pPr>
      <w:bookmarkStart w:id="49" w:name="_Toc515967951"/>
      <w:bookmarkStart w:id="50" w:name="_Toc515968003"/>
      <w:bookmarkStart w:id="51" w:name="_Toc516045311"/>
      <w:bookmarkStart w:id="52" w:name="_Toc515967952"/>
      <w:bookmarkStart w:id="53" w:name="_Toc515968004"/>
      <w:bookmarkStart w:id="54" w:name="_Toc516045312"/>
      <w:bookmarkStart w:id="55" w:name="_Toc515967953"/>
      <w:bookmarkStart w:id="56" w:name="_Toc515968005"/>
      <w:bookmarkStart w:id="57" w:name="_Toc516045313"/>
      <w:bookmarkStart w:id="58" w:name="_Toc515967954"/>
      <w:bookmarkStart w:id="59" w:name="_Toc515968006"/>
      <w:bookmarkStart w:id="60" w:name="_Toc516045314"/>
      <w:bookmarkStart w:id="61" w:name="_Toc513814949"/>
      <w:bookmarkStart w:id="62" w:name="_Toc513814950"/>
      <w:bookmarkStart w:id="63" w:name="_Toc513814951"/>
      <w:bookmarkStart w:id="64" w:name="_Toc213074177"/>
      <w:bookmarkStart w:id="65" w:name="_Toc126065402"/>
      <w:bookmarkStart w:id="66" w:name="_Toc213234791"/>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641BDB">
        <w:rPr>
          <w:lang w:val="es-ES_tradnl"/>
        </w:rPr>
        <w:t xml:space="preserve">Componentes de los </w:t>
      </w:r>
      <w:r w:rsidR="005E48A2" w:rsidRPr="00641BDB">
        <w:rPr>
          <w:lang w:val="es-ES_tradnl"/>
        </w:rPr>
        <w:t>URI</w:t>
      </w:r>
      <w:bookmarkEnd w:id="64"/>
      <w:bookmarkEnd w:id="65"/>
      <w:bookmarkEnd w:id="66"/>
    </w:p>
    <w:p w14:paraId="18CE3E6B" w14:textId="50F40EC3" w:rsidR="005E48A2" w:rsidRPr="00641BDB" w:rsidRDefault="00EA4AF4" w:rsidP="001446D6">
      <w:pPr>
        <w:pStyle w:val="NormalWeb"/>
        <w:rPr>
          <w:lang w:val="es-ES_tradnl"/>
        </w:rPr>
      </w:pPr>
      <w:r w:rsidRPr="00641BDB">
        <w:rPr>
          <w:lang w:val="es-ES_tradnl"/>
        </w:rPr>
        <w:t>1</w:t>
      </w:r>
      <w:r w:rsidR="001446D6" w:rsidRPr="00641BDB">
        <w:rPr>
          <w:lang w:val="es-ES_tradnl"/>
        </w:rPr>
        <w:fldChar w:fldCharType="begin"/>
      </w:r>
      <w:r w:rsidR="001446D6" w:rsidRPr="00641BDB">
        <w:rPr>
          <w:lang w:val="es-ES_tradnl"/>
        </w:rPr>
        <w:instrText xml:space="preserve"> AUTONUM  </w:instrText>
      </w:r>
      <w:r w:rsidR="001446D6" w:rsidRPr="00641BDB">
        <w:rPr>
          <w:lang w:val="es-ES_tradnl"/>
        </w:rPr>
        <w:fldChar w:fldCharType="end"/>
      </w:r>
      <w:r w:rsidR="001446D6" w:rsidRPr="00641BDB">
        <w:rPr>
          <w:lang w:val="es-ES_tradnl"/>
        </w:rPr>
        <w:tab/>
      </w:r>
      <w:r w:rsidR="00B9713D" w:rsidRPr="00641BDB">
        <w:rPr>
          <w:lang w:val="es-ES_tradnl"/>
        </w:rPr>
        <w:t xml:space="preserve">Las API web RESTful utilizan los URI para direccionar los recursos. De conformidad con la </w:t>
      </w:r>
      <w:r w:rsidR="00E21DF8" w:rsidRPr="00641BDB">
        <w:rPr>
          <w:lang w:val="es-ES_tradnl"/>
        </w:rPr>
        <w:t>N</w:t>
      </w:r>
      <w:r w:rsidR="00B9713D" w:rsidRPr="00641BDB">
        <w:rPr>
          <w:lang w:val="es-ES_tradnl"/>
        </w:rPr>
        <w:t>orma RFC 3986, la sintaxis de los URI es la siguiente</w:t>
      </w:r>
      <w:r w:rsidR="005E48A2" w:rsidRPr="00641BDB">
        <w:rPr>
          <w:lang w:val="es-ES_tradnl"/>
        </w:rPr>
        <w:t>:</w:t>
      </w:r>
    </w:p>
    <w:p w14:paraId="3B3D4126" w14:textId="23BA5DA6" w:rsidR="005E48A2" w:rsidRPr="00641BDB" w:rsidRDefault="008B1B24" w:rsidP="005E48A2">
      <w:pPr>
        <w:pStyle w:val="NormalWeb"/>
        <w:ind w:left="630"/>
        <w:rPr>
          <w:lang w:val="es-ES_tradnl"/>
        </w:rPr>
      </w:pPr>
      <w:r w:rsidRPr="00641BDB">
        <w:rPr>
          <w:lang w:val="es-ES_tradnl"/>
        </w:rPr>
        <w:t>URI = &lt;esquema&gt; "://" &lt;autoridad&gt; "/" &lt;ruta&gt; {"?" consulta}</w:t>
      </w:r>
      <w:r w:rsidR="005E48A2" w:rsidRPr="00641BDB">
        <w:rPr>
          <w:lang w:val="es-ES_tradnl"/>
        </w:rPr>
        <w:t xml:space="preserve"> </w:t>
      </w:r>
    </w:p>
    <w:p w14:paraId="37F92413" w14:textId="07022612" w:rsidR="007215E4" w:rsidRPr="00641BDB" w:rsidRDefault="00665B03" w:rsidP="005E48A2">
      <w:pPr>
        <w:pStyle w:val="NormalWeb"/>
        <w:ind w:left="630"/>
        <w:rPr>
          <w:lang w:val="es-ES_tradnl"/>
        </w:rPr>
      </w:pPr>
      <w:r w:rsidRPr="00641BDB">
        <w:rPr>
          <w:lang w:val="es-ES_tradnl"/>
        </w:rPr>
        <w:t>autoridad = {infousuario@}anfitrión{:puerto}</w:t>
      </w:r>
    </w:p>
    <w:p w14:paraId="6BE9BB80" w14:textId="27D4D377" w:rsidR="005E48A2" w:rsidRPr="00641BDB" w:rsidRDefault="00665B03" w:rsidP="005A6E71">
      <w:pPr>
        <w:ind w:left="709"/>
        <w:rPr>
          <w:shd w:val="clear" w:color="auto" w:fill="F1EFEE"/>
          <w:lang w:val="es-ES_tradnl"/>
        </w:rPr>
      </w:pPr>
      <w:r w:rsidRPr="00641BDB">
        <w:rPr>
          <w:shd w:val="clear" w:color="auto" w:fill="F1EFEE"/>
          <w:lang w:val="es-ES_tradnl"/>
        </w:rPr>
        <w:t>Por ejemplo,</w:t>
      </w:r>
      <w:r w:rsidR="005E48A2" w:rsidRPr="00641BDB">
        <w:rPr>
          <w:shd w:val="clear" w:color="auto" w:fill="F1EFEE"/>
          <w:lang w:val="es-ES_tradnl"/>
        </w:rPr>
        <w:t xml:space="preserve"> https://wipo.int/api/v1/patent</w:t>
      </w:r>
      <w:r w:rsidR="00C312EA" w:rsidRPr="00641BDB">
        <w:rPr>
          <w:shd w:val="clear" w:color="auto" w:fill="F1EFEE"/>
          <w:lang w:val="es-ES_tradnl"/>
        </w:rPr>
        <w:t>s</w:t>
      </w:r>
      <w:r w:rsidR="005E48A2" w:rsidRPr="00641BDB">
        <w:rPr>
          <w:shd w:val="clear" w:color="auto" w:fill="F1EFEE"/>
          <w:lang w:val="es-ES_tradnl"/>
        </w:rPr>
        <w:t>?</w:t>
      </w:r>
      <w:r w:rsidR="008A4FE8" w:rsidRPr="00641BDB">
        <w:rPr>
          <w:shd w:val="clear" w:color="auto" w:fill="F1EFEE"/>
          <w:lang w:val="es-ES_tradnl"/>
        </w:rPr>
        <w:t>sort</w:t>
      </w:r>
      <w:r w:rsidR="005E48A2" w:rsidRPr="00641BDB">
        <w:rPr>
          <w:shd w:val="clear" w:color="auto" w:fill="F1EFEE"/>
          <w:lang w:val="es-ES_tradnl"/>
        </w:rPr>
        <w:t>=id&amp;offset=10</w:t>
      </w:r>
    </w:p>
    <w:p w14:paraId="00CB0C19" w14:textId="5B3EEF21" w:rsidR="005E48A2" w:rsidRPr="00641BDB" w:rsidRDefault="00D22D23" w:rsidP="00D72715">
      <w:pPr>
        <w:rPr>
          <w:shd w:val="clear" w:color="auto" w:fill="F1EFEE"/>
          <w:lang w:val="es-ES_tradnl"/>
        </w:rPr>
      </w:pPr>
      <w:r w:rsidRPr="00641BDB">
        <w:rPr>
          <w:lang w:val="es-ES_tradnl"/>
        </w:rPr>
        <w:t xml:space="preserve"> </w:t>
      </w:r>
      <w:r w:rsidR="005E48A2" w:rsidRPr="00641BDB">
        <w:rPr>
          <w:lang w:val="es-ES_tradnl"/>
        </w:rPr>
        <w:t>___</w:t>
      </w:r>
      <w:r w:rsidR="00A0149A" w:rsidRPr="00641BDB">
        <w:rPr>
          <w:lang w:val="es-ES_tradnl"/>
        </w:rPr>
        <w:t>__</w:t>
      </w:r>
      <w:r w:rsidR="005E48A2" w:rsidRPr="00641BDB">
        <w:rPr>
          <w:lang w:val="es-ES_tradnl"/>
        </w:rPr>
        <w:t>_/______/_______</w:t>
      </w:r>
      <w:r w:rsidR="00A0149A" w:rsidRPr="00641BDB">
        <w:rPr>
          <w:lang w:val="es-ES_tradnl"/>
        </w:rPr>
        <w:t>_</w:t>
      </w:r>
      <w:r w:rsidR="005E48A2" w:rsidRPr="00641BDB">
        <w:rPr>
          <w:lang w:val="es-ES_tradnl"/>
        </w:rPr>
        <w:t>___/________________</w:t>
      </w:r>
      <w:r w:rsidR="005E48A2" w:rsidRPr="00641BDB">
        <w:rPr>
          <w:shd w:val="clear" w:color="auto" w:fill="F1EFEE"/>
          <w:lang w:val="es-ES_tradnl"/>
        </w:rPr>
        <w:t>_/</w:t>
      </w:r>
    </w:p>
    <w:p w14:paraId="089BD275" w14:textId="01349619" w:rsidR="005E48A2" w:rsidRPr="00641BDB" w:rsidRDefault="00D22D23" w:rsidP="00D72715">
      <w:pPr>
        <w:rPr>
          <w:shd w:val="clear" w:color="auto" w:fill="F1EFEE"/>
          <w:lang w:val="es-ES_tradnl"/>
        </w:rPr>
      </w:pPr>
      <w:r w:rsidRPr="00641BDB">
        <w:rPr>
          <w:lang w:val="es-ES_tradnl"/>
        </w:rPr>
        <w:t xml:space="preserve"> </w:t>
      </w:r>
      <w:r w:rsidR="005E48A2" w:rsidRPr="00641BDB">
        <w:rPr>
          <w:lang w:val="es-ES_tradnl"/>
        </w:rPr>
        <w:t>|</w:t>
      </w:r>
      <w:r w:rsidRPr="00641BDB">
        <w:rPr>
          <w:lang w:val="es-ES_tradnl"/>
        </w:rPr>
        <w:t xml:space="preserve"> </w:t>
      </w:r>
      <w:r w:rsidR="005E48A2" w:rsidRPr="00641BDB">
        <w:rPr>
          <w:lang w:val="es-ES_tradnl"/>
        </w:rPr>
        <w:t>|</w:t>
      </w:r>
      <w:r w:rsidRPr="00641BDB">
        <w:rPr>
          <w:lang w:val="es-ES_tradnl"/>
        </w:rPr>
        <w:t xml:space="preserve"> </w:t>
      </w:r>
      <w:r w:rsidR="005E48A2" w:rsidRPr="00641BDB">
        <w:rPr>
          <w:lang w:val="es-ES_tradnl"/>
        </w:rPr>
        <w:t>|</w:t>
      </w:r>
      <w:r w:rsidRPr="00641BDB">
        <w:rPr>
          <w:lang w:val="es-ES_tradnl"/>
        </w:rPr>
        <w:t xml:space="preserve"> </w:t>
      </w:r>
      <w:r w:rsidR="005E48A2" w:rsidRPr="00641BDB">
        <w:rPr>
          <w:lang w:val="es-ES_tradnl"/>
        </w:rPr>
        <w:t>|</w:t>
      </w:r>
    </w:p>
    <w:p w14:paraId="5CE58EE5" w14:textId="0429A34E" w:rsidR="005E48A2" w:rsidRPr="00641BDB" w:rsidRDefault="00D22D23" w:rsidP="00D72715">
      <w:pPr>
        <w:pStyle w:val="NormalWeb"/>
        <w:spacing w:before="0" w:beforeAutospacing="0" w:after="0" w:afterAutospacing="0"/>
        <w:ind w:left="720"/>
        <w:rPr>
          <w:lang w:val="es-ES_tradnl"/>
        </w:rPr>
      </w:pPr>
      <w:r w:rsidRPr="00641BDB">
        <w:rPr>
          <w:rFonts w:ascii="Courier New" w:eastAsia="Times New Roman" w:hAnsi="Courier New" w:cs="Courier New"/>
          <w:szCs w:val="17"/>
          <w:lang w:val="es-ES_tradnl"/>
        </w:rPr>
        <w:t xml:space="preserve"> </w:t>
      </w:r>
      <w:r w:rsidR="00665B03" w:rsidRPr="00641BDB">
        <w:rPr>
          <w:rFonts w:ascii="Courier New" w:eastAsia="Times New Roman" w:hAnsi="Courier New" w:cs="Courier New"/>
          <w:szCs w:val="17"/>
          <w:lang w:val="es-ES_tradnl"/>
        </w:rPr>
        <w:t>esquema</w:t>
      </w:r>
      <w:r w:rsidR="005E48A2" w:rsidRPr="00641BDB">
        <w:rPr>
          <w:rFonts w:ascii="Courier New" w:eastAsia="Times New Roman" w:hAnsi="Courier New" w:cs="Courier New"/>
          <w:szCs w:val="17"/>
          <w:lang w:val="es-ES_tradnl"/>
        </w:rPr>
        <w:t xml:space="preserve"> aut</w:t>
      </w:r>
      <w:r w:rsidR="00665B03" w:rsidRPr="00641BDB">
        <w:rPr>
          <w:rFonts w:ascii="Courier New" w:eastAsia="Times New Roman" w:hAnsi="Courier New" w:cs="Courier New"/>
          <w:szCs w:val="17"/>
          <w:lang w:val="es-ES_tradnl"/>
        </w:rPr>
        <w:t>oridad</w:t>
      </w:r>
      <w:r w:rsidR="005E48A2" w:rsidRPr="00641BDB">
        <w:rPr>
          <w:rFonts w:ascii="Courier New" w:eastAsia="Times New Roman" w:hAnsi="Courier New" w:cs="Courier New"/>
          <w:szCs w:val="17"/>
          <w:lang w:val="es-ES_tradnl"/>
        </w:rPr>
        <w:t xml:space="preserve"> </w:t>
      </w:r>
      <w:r w:rsidR="00665B03" w:rsidRPr="00641BDB">
        <w:rPr>
          <w:rFonts w:ascii="Courier New" w:eastAsia="Times New Roman" w:hAnsi="Courier New" w:cs="Courier New"/>
          <w:szCs w:val="17"/>
          <w:lang w:val="es-ES_tradnl"/>
        </w:rPr>
        <w:t>ruta</w:t>
      </w:r>
      <w:r w:rsidR="005E48A2" w:rsidRPr="00641BDB">
        <w:rPr>
          <w:rFonts w:ascii="Courier New" w:eastAsia="Times New Roman" w:hAnsi="Courier New" w:cs="Courier New"/>
          <w:szCs w:val="17"/>
          <w:lang w:val="es-ES_tradnl"/>
        </w:rPr>
        <w:t> </w:t>
      </w:r>
      <w:r w:rsidR="00F40291" w:rsidRPr="00641BDB">
        <w:rPr>
          <w:rFonts w:ascii="Courier New" w:eastAsia="Times New Roman" w:hAnsi="Courier New" w:cs="Courier New"/>
          <w:szCs w:val="17"/>
          <w:lang w:val="es-ES_tradnl"/>
        </w:rPr>
        <w:t xml:space="preserve">parámetros de </w:t>
      </w:r>
      <w:r w:rsidR="00665B03" w:rsidRPr="00641BDB">
        <w:rPr>
          <w:rFonts w:ascii="Courier New" w:eastAsia="Times New Roman" w:hAnsi="Courier New" w:cs="Courier New"/>
          <w:szCs w:val="17"/>
          <w:lang w:val="es-ES_tradnl"/>
        </w:rPr>
        <w:t>consulta</w:t>
      </w:r>
    </w:p>
    <w:p w14:paraId="6DA7DBF7" w14:textId="2C895F88" w:rsidR="005E48A2" w:rsidRPr="00641BDB" w:rsidRDefault="00EA4AF4" w:rsidP="00F947B3">
      <w:pPr>
        <w:spacing w:before="100" w:beforeAutospacing="1" w:after="100" w:afterAutospacing="1"/>
        <w:jc w:val="both"/>
        <w:rPr>
          <w:rFonts w:eastAsia="Times New Roman" w:cs="Arial"/>
          <w:szCs w:val="17"/>
          <w:lang w:val="es-ES_tradnl"/>
        </w:rPr>
      </w:pPr>
      <w:r w:rsidRPr="00641BDB">
        <w:rPr>
          <w:lang w:val="es-ES_tradnl"/>
        </w:rPr>
        <w:lastRenderedPageBreak/>
        <w:t>1</w:t>
      </w:r>
      <w:r w:rsidR="001446D6" w:rsidRPr="00641BDB">
        <w:rPr>
          <w:lang w:val="es-ES_tradnl"/>
        </w:rPr>
        <w:fldChar w:fldCharType="begin"/>
      </w:r>
      <w:r w:rsidR="001446D6" w:rsidRPr="00641BDB">
        <w:rPr>
          <w:lang w:val="es-ES_tradnl"/>
        </w:rPr>
        <w:instrText xml:space="preserve"> AUTONUM  </w:instrText>
      </w:r>
      <w:r w:rsidR="001446D6" w:rsidRPr="00641BDB">
        <w:rPr>
          <w:lang w:val="es-ES_tradnl"/>
        </w:rPr>
        <w:fldChar w:fldCharType="end"/>
      </w:r>
      <w:r w:rsidR="001446D6" w:rsidRPr="00641BDB">
        <w:rPr>
          <w:lang w:val="es-ES_tradnl"/>
        </w:rPr>
        <w:tab/>
      </w:r>
      <w:r w:rsidR="00EB1198" w:rsidRPr="00641BDB">
        <w:rPr>
          <w:lang w:val="es-ES_tradnl"/>
        </w:rPr>
        <w:t>E</w:t>
      </w:r>
      <w:r w:rsidR="00F947B3" w:rsidRPr="00641BDB">
        <w:rPr>
          <w:lang w:val="es-ES_tradnl"/>
        </w:rPr>
        <w:t xml:space="preserve">n la ruta del URI </w:t>
      </w:r>
      <w:r w:rsidR="00EB1198" w:rsidRPr="00641BDB">
        <w:rPr>
          <w:lang w:val="es-ES_tradnl"/>
        </w:rPr>
        <w:t xml:space="preserve">se utiliza la barra, "/", </w:t>
      </w:r>
      <w:r w:rsidR="00F947B3" w:rsidRPr="00641BDB">
        <w:rPr>
          <w:lang w:val="es-ES_tradnl"/>
        </w:rPr>
        <w:t xml:space="preserve">para indicar la relación jerárquica entre los recursos. </w:t>
      </w:r>
      <w:r w:rsidR="00EB1198" w:rsidRPr="00641BDB">
        <w:rPr>
          <w:lang w:val="es-ES_tradnl"/>
        </w:rPr>
        <w:t>No obstante, l</w:t>
      </w:r>
      <w:r w:rsidR="00F947B3" w:rsidRPr="00641BDB">
        <w:rPr>
          <w:lang w:val="es-ES_tradnl"/>
        </w:rPr>
        <w:t>a ruta no debe terminar con una barra, ya que esta no proporciona ningún valor semántico y puede llevar a confusión</w:t>
      </w:r>
      <w:r w:rsidR="005E499D" w:rsidRPr="00641BDB">
        <w:rPr>
          <w:lang w:val="es-ES_tradnl"/>
        </w:rPr>
        <w:t>.</w:t>
      </w:r>
    </w:p>
    <w:p w14:paraId="5BAE831F" w14:textId="68C1E0D1" w:rsidR="005E48A2" w:rsidRPr="00641BDB" w:rsidRDefault="005E48A2" w:rsidP="007E6189">
      <w:pPr>
        <w:spacing w:before="100" w:beforeAutospacing="1" w:after="100" w:afterAutospacing="1"/>
        <w:ind w:left="1695" w:hanging="1065"/>
        <w:jc w:val="both"/>
        <w:rPr>
          <w:rFonts w:eastAsia="Times New Roman" w:cs="Arial"/>
          <w:szCs w:val="17"/>
          <w:lang w:val="es-ES_tradnl"/>
        </w:rPr>
      </w:pPr>
      <w:r w:rsidRPr="00641BDB">
        <w:rPr>
          <w:lang w:val="es-ES_tradnl"/>
        </w:rPr>
        <w:t>[RS</w:t>
      </w:r>
      <w:r w:rsidR="00692E94" w:rsidRPr="00641BDB">
        <w:rPr>
          <w:lang w:val="es-ES_tradnl"/>
        </w:rPr>
        <w:t>G</w:t>
      </w:r>
      <w:r w:rsidRPr="00641BDB">
        <w:rPr>
          <w:lang w:val="es-ES_tradnl"/>
        </w:rPr>
        <w:t>-</w:t>
      </w:r>
      <w:r w:rsidR="003D4616" w:rsidRPr="00641BDB">
        <w:rPr>
          <w:lang w:val="es-ES_tradnl"/>
        </w:rPr>
        <w:t>01</w:t>
      </w:r>
      <w:r w:rsidRPr="00641BDB">
        <w:rPr>
          <w:lang w:val="es-ES_tradnl"/>
        </w:rPr>
        <w:t>]</w:t>
      </w:r>
      <w:r w:rsidR="007E6189" w:rsidRPr="00641BDB">
        <w:rPr>
          <w:lang w:val="es-ES_tradnl"/>
        </w:rPr>
        <w:tab/>
      </w:r>
      <w:r w:rsidR="00EB1198" w:rsidRPr="00641BDB">
        <w:rPr>
          <w:lang w:val="es-ES_tradnl"/>
        </w:rPr>
        <w:t>DEBE usarse la barra, "/", en la ruta del URI para indicar la relación jerárquica entre los recursos, pero la ruta NO DEBE terminar con una barra</w:t>
      </w:r>
      <w:r w:rsidRPr="00641BDB">
        <w:rPr>
          <w:lang w:val="es-ES_tradnl"/>
        </w:rPr>
        <w:t>.</w:t>
      </w:r>
    </w:p>
    <w:p w14:paraId="50E927C8" w14:textId="0FA12133" w:rsidR="005E48A2" w:rsidRPr="00641BDB" w:rsidRDefault="00EA4AF4" w:rsidP="00CB6A97">
      <w:pPr>
        <w:spacing w:before="100" w:beforeAutospacing="1" w:after="100" w:afterAutospacing="1"/>
        <w:rPr>
          <w:rFonts w:eastAsia="Times New Roman" w:cs="Arial"/>
          <w:szCs w:val="17"/>
          <w:lang w:val="es-ES_tradnl"/>
        </w:rPr>
      </w:pPr>
      <w:r w:rsidRPr="00641BDB">
        <w:rPr>
          <w:lang w:val="es-ES_tradnl"/>
        </w:rPr>
        <w:t>1</w:t>
      </w:r>
      <w:r w:rsidR="001446D6" w:rsidRPr="00641BDB">
        <w:rPr>
          <w:lang w:val="es-ES_tradnl"/>
        </w:rPr>
        <w:fldChar w:fldCharType="begin"/>
      </w:r>
      <w:r w:rsidR="001446D6" w:rsidRPr="00641BDB">
        <w:rPr>
          <w:lang w:val="es-ES_tradnl"/>
        </w:rPr>
        <w:instrText xml:space="preserve"> AUTONUM  </w:instrText>
      </w:r>
      <w:r w:rsidR="001446D6" w:rsidRPr="00641BDB">
        <w:rPr>
          <w:lang w:val="es-ES_tradnl"/>
        </w:rPr>
        <w:fldChar w:fldCharType="end"/>
      </w:r>
      <w:r w:rsidR="001446D6" w:rsidRPr="00641BDB">
        <w:rPr>
          <w:lang w:val="es-ES_tradnl"/>
        </w:rPr>
        <w:tab/>
      </w:r>
      <w:r w:rsidR="00016BD2" w:rsidRPr="00641BDB">
        <w:rPr>
          <w:lang w:val="es-ES_tradnl"/>
        </w:rPr>
        <w:t>En las URI se distingue entre mayúsculas y minúsculas, excepto en el caso del esquema y el anfitrión.</w:t>
      </w:r>
      <w:r w:rsidR="00D22D23" w:rsidRPr="00641BDB">
        <w:rPr>
          <w:lang w:val="es-ES_tradnl"/>
        </w:rPr>
        <w:t xml:space="preserve"> </w:t>
      </w:r>
      <w:r w:rsidR="00016BD2" w:rsidRPr="00641BDB">
        <w:rPr>
          <w:lang w:val="es-ES_tradnl"/>
        </w:rPr>
        <w:t xml:space="preserve">Por ejemplo, mientras que </w:t>
      </w:r>
      <w:r w:rsidR="00673C08" w:rsidRPr="00641BDB">
        <w:rPr>
          <w:rStyle w:val="Hyperlink"/>
          <w:rFonts w:ascii="Courier New" w:hAnsi="Courier New" w:cs="Courier New"/>
          <w:lang w:val="es-ES_tradnl"/>
        </w:rPr>
        <w:t>https://wipo.int/api/my-resources/uniqueId</w:t>
      </w:r>
      <w:r w:rsidR="00D22D23" w:rsidRPr="00641BDB">
        <w:rPr>
          <w:rFonts w:ascii="Courier New" w:hAnsi="Courier New" w:cs="Courier New"/>
          <w:lang w:val="es-ES_tradnl"/>
        </w:rPr>
        <w:t xml:space="preserve"> </w:t>
      </w:r>
      <w:r w:rsidR="00016BD2" w:rsidRPr="00641BDB">
        <w:rPr>
          <w:lang w:val="es-ES_tradnl"/>
        </w:rPr>
        <w:t>y</w:t>
      </w:r>
      <w:r w:rsidR="005E48A2" w:rsidRPr="00641BDB">
        <w:rPr>
          <w:lang w:val="es-ES_tradnl"/>
        </w:rPr>
        <w:t xml:space="preserve"> </w:t>
      </w:r>
      <w:hyperlink r:id="rId9" w:history="1">
        <w:r w:rsidR="00880EF7" w:rsidRPr="00641BDB">
          <w:rPr>
            <w:rStyle w:val="Hyperlink"/>
            <w:rFonts w:ascii="Courier New" w:hAnsi="Courier New" w:cs="Courier New"/>
            <w:lang w:val="es-ES_tradnl"/>
          </w:rPr>
          <w:t>https://wipo.INT/api/my-resources/uniqueId</w:t>
        </w:r>
      </w:hyperlink>
      <w:r w:rsidR="00D22D23" w:rsidRPr="00641BDB">
        <w:rPr>
          <w:rFonts w:ascii="Courier New" w:hAnsi="Courier New" w:cs="Courier New"/>
          <w:lang w:val="es-ES_tradnl"/>
        </w:rPr>
        <w:t xml:space="preserve"> </w:t>
      </w:r>
      <w:r w:rsidR="00016BD2" w:rsidRPr="00641BDB">
        <w:rPr>
          <w:lang w:val="es-ES_tradnl"/>
        </w:rPr>
        <w:t>son el mismo URI</w:t>
      </w:r>
      <w:r w:rsidR="005E48A2" w:rsidRPr="00641BDB">
        <w:rPr>
          <w:lang w:val="es-ES_tradnl"/>
        </w:rPr>
        <w:t xml:space="preserve">, </w:t>
      </w:r>
      <w:hyperlink r:id="rId10" w:history="1">
        <w:r w:rsidR="00880EF7" w:rsidRPr="00641BDB">
          <w:rPr>
            <w:rStyle w:val="Hyperlink"/>
            <w:rFonts w:ascii="Courier New" w:hAnsi="Courier New" w:cs="Courier New"/>
            <w:lang w:val="es-ES_tradnl"/>
          </w:rPr>
          <w:t>https://wipo.int/api/my-resources/uniqueid</w:t>
        </w:r>
      </w:hyperlink>
      <w:r w:rsidR="00D22D23" w:rsidRPr="00641BDB">
        <w:rPr>
          <w:rFonts w:ascii="Courier New" w:hAnsi="Courier New" w:cs="Courier New"/>
          <w:lang w:val="es-ES_tradnl"/>
        </w:rPr>
        <w:t xml:space="preserve"> </w:t>
      </w:r>
      <w:r w:rsidR="00016BD2" w:rsidRPr="00641BDB">
        <w:rPr>
          <w:lang w:val="es-ES_tradnl"/>
        </w:rPr>
        <w:t>es diferente</w:t>
      </w:r>
      <w:r w:rsidR="005E48A2" w:rsidRPr="00641BDB">
        <w:rPr>
          <w:lang w:val="es-ES_tradnl"/>
        </w:rPr>
        <w:t>.</w:t>
      </w:r>
      <w:r w:rsidR="00D22D23" w:rsidRPr="00641BDB">
        <w:rPr>
          <w:lang w:val="es-ES_tradnl"/>
        </w:rPr>
        <w:t xml:space="preserve"> </w:t>
      </w:r>
      <w:r w:rsidR="00485165" w:rsidRPr="00641BDB">
        <w:rPr>
          <w:lang w:val="es-ES_tradnl"/>
        </w:rPr>
        <w:t xml:space="preserve">En cuanto a los nombres de los recursos, las convenciones </w:t>
      </w:r>
      <w:r w:rsidR="00485165" w:rsidRPr="00641BDB">
        <w:rPr>
          <w:i/>
          <w:iCs/>
          <w:lang w:val="es-ES_tradnl"/>
        </w:rPr>
        <w:t>kebab case</w:t>
      </w:r>
      <w:r w:rsidR="00485165" w:rsidRPr="00641BDB">
        <w:rPr>
          <w:lang w:val="es-ES_tradnl"/>
        </w:rPr>
        <w:t xml:space="preserve"> y </w:t>
      </w:r>
      <w:r w:rsidR="00485165" w:rsidRPr="00641BDB">
        <w:rPr>
          <w:i/>
          <w:iCs/>
          <w:lang w:val="es-ES_tradnl"/>
        </w:rPr>
        <w:t>lower camel case</w:t>
      </w:r>
      <w:r w:rsidR="00485165" w:rsidRPr="00641BDB">
        <w:rPr>
          <w:lang w:val="es-ES_tradnl"/>
        </w:rPr>
        <w:t xml:space="preserve"> garantizan una buena legibilidad y asignan los nombres a las entidades en los lenguajes de programación con una simple transformación</w:t>
      </w:r>
      <w:r w:rsidR="005E48A2" w:rsidRPr="00641BDB">
        <w:rPr>
          <w:lang w:val="es-ES_tradnl"/>
        </w:rPr>
        <w:t>.</w:t>
      </w:r>
      <w:r w:rsidR="00D22D23" w:rsidRPr="00641BDB">
        <w:rPr>
          <w:lang w:val="es-ES_tradnl"/>
        </w:rPr>
        <w:t xml:space="preserve"> </w:t>
      </w:r>
      <w:r w:rsidR="00BE498B" w:rsidRPr="00641BDB">
        <w:rPr>
          <w:lang w:val="es-ES_tradnl"/>
        </w:rPr>
        <w:t xml:space="preserve">Para los </w:t>
      </w:r>
      <w:r w:rsidR="0067320D" w:rsidRPr="00641BDB">
        <w:rPr>
          <w:lang w:val="es-ES_tradnl"/>
        </w:rPr>
        <w:t>parámetros de</w:t>
      </w:r>
      <w:r w:rsidR="00BE498B" w:rsidRPr="00641BDB">
        <w:rPr>
          <w:lang w:val="es-ES_tradnl"/>
        </w:rPr>
        <w:t xml:space="preserve"> consulta debe usarse la convención </w:t>
      </w:r>
      <w:r w:rsidR="00BE498B" w:rsidRPr="00641BDB">
        <w:rPr>
          <w:i/>
          <w:iCs/>
          <w:lang w:val="es-ES_tradnl"/>
        </w:rPr>
        <w:t>l</w:t>
      </w:r>
      <w:r w:rsidR="005E48A2" w:rsidRPr="00641BDB">
        <w:rPr>
          <w:i/>
          <w:iCs/>
          <w:lang w:val="es-ES_tradnl"/>
        </w:rPr>
        <w:t>ower</w:t>
      </w:r>
      <w:r w:rsidR="00BE498B" w:rsidRPr="00641BDB">
        <w:rPr>
          <w:i/>
          <w:iCs/>
          <w:lang w:val="es-ES_tradnl"/>
        </w:rPr>
        <w:t xml:space="preserve"> c</w:t>
      </w:r>
      <w:r w:rsidR="005E48A2" w:rsidRPr="00641BDB">
        <w:rPr>
          <w:i/>
          <w:iCs/>
          <w:lang w:val="es-ES_tradnl"/>
        </w:rPr>
        <w:t>amel</w:t>
      </w:r>
      <w:r w:rsidR="00BE498B" w:rsidRPr="00641BDB">
        <w:rPr>
          <w:i/>
          <w:iCs/>
          <w:lang w:val="es-ES_tradnl"/>
        </w:rPr>
        <w:t xml:space="preserve"> c</w:t>
      </w:r>
      <w:r w:rsidR="005E48A2" w:rsidRPr="00641BDB">
        <w:rPr>
          <w:i/>
          <w:iCs/>
          <w:lang w:val="es-ES_tradnl"/>
        </w:rPr>
        <w:t>ase</w:t>
      </w:r>
      <w:r w:rsidR="005E48A2" w:rsidRPr="00641BDB">
        <w:rPr>
          <w:lang w:val="es-ES_tradnl"/>
        </w:rPr>
        <w:t>.</w:t>
      </w:r>
      <w:r w:rsidR="00BE498B" w:rsidRPr="00641BDB">
        <w:rPr>
          <w:lang w:val="es-ES_tradnl"/>
        </w:rPr>
        <w:t xml:space="preserve"> Por ejemplo</w:t>
      </w:r>
      <w:r w:rsidR="005E48A2" w:rsidRPr="00641BDB">
        <w:rPr>
          <w:lang w:val="es-ES_tradnl"/>
        </w:rPr>
        <w:t xml:space="preserve">, </w:t>
      </w:r>
      <w:hyperlink r:id="rId11" w:history="1">
        <w:r w:rsidR="00880EF7" w:rsidRPr="00641BDB">
          <w:rPr>
            <w:rStyle w:val="Hyperlink"/>
            <w:rFonts w:ascii="Courier New" w:hAnsi="Courier New" w:cs="Courier New"/>
            <w:lang w:val="es-ES_tradnl"/>
          </w:rPr>
          <w:t>https://wipo.int/api/v1/inventors?firstName=John</w:t>
        </w:r>
      </w:hyperlink>
      <w:r w:rsidR="005E48A2" w:rsidRPr="00641BDB">
        <w:rPr>
          <w:rFonts w:ascii="Courier New" w:hAnsi="Courier New" w:cs="Courier New"/>
          <w:lang w:val="es-ES_tradnl"/>
        </w:rPr>
        <w:t>.</w:t>
      </w:r>
      <w:r w:rsidR="00BE498B" w:rsidRPr="00641BDB">
        <w:rPr>
          <w:rFonts w:ascii="Courier New" w:hAnsi="Courier New" w:cs="Courier New"/>
          <w:lang w:val="es-ES_tradnl"/>
        </w:rPr>
        <w:t xml:space="preserve"> </w:t>
      </w:r>
      <w:r w:rsidR="00BE498B" w:rsidRPr="00641BDB">
        <w:rPr>
          <w:lang w:val="es-ES_tradnl"/>
        </w:rPr>
        <w:t xml:space="preserve">Los nombres de los recursos y </w:t>
      </w:r>
      <w:r w:rsidR="0067320D" w:rsidRPr="00641BDB">
        <w:rPr>
          <w:lang w:val="es-ES_tradnl"/>
        </w:rPr>
        <w:t xml:space="preserve">los parámetros de </w:t>
      </w:r>
      <w:r w:rsidR="00BE498B" w:rsidRPr="00641BDB">
        <w:rPr>
          <w:lang w:val="es-ES_tradnl"/>
        </w:rPr>
        <w:t>consulta distinguen mayúsculas de minúsculas y pueden abreviarse</w:t>
      </w:r>
      <w:r w:rsidR="00624C8F" w:rsidRPr="00641BDB">
        <w:rPr>
          <w:lang w:val="es-ES_tradnl"/>
        </w:rPr>
        <w:t xml:space="preserve">. </w:t>
      </w:r>
    </w:p>
    <w:p w14:paraId="1BA81699" w14:textId="70E2377F" w:rsidR="005E48A2" w:rsidRPr="00641BDB" w:rsidRDefault="00D374B4" w:rsidP="007E6189">
      <w:p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20.</w:t>
      </w:r>
      <w:r w:rsidR="001446D6" w:rsidRPr="00641BDB">
        <w:rPr>
          <w:rFonts w:eastAsia="Times New Roman" w:cs="Arial"/>
          <w:szCs w:val="17"/>
          <w:lang w:val="es-ES_tradnl"/>
        </w:rPr>
        <w:tab/>
      </w:r>
      <w:r w:rsidR="005E6B41" w:rsidRPr="00641BDB">
        <w:rPr>
          <w:rFonts w:eastAsia="Times New Roman" w:cs="Arial"/>
          <w:szCs w:val="17"/>
          <w:lang w:val="es-ES_tradnl"/>
        </w:rPr>
        <w:t>Una API web RESTful puede tener argumentos:</w:t>
      </w:r>
    </w:p>
    <w:p w14:paraId="1A77B77D" w14:textId="61994DF5" w:rsidR="005E48A2" w:rsidRPr="00641BDB" w:rsidRDefault="000C662A" w:rsidP="00D119C3">
      <w:pPr>
        <w:pStyle w:val="ListParagraph"/>
        <w:numPr>
          <w:ilvl w:val="0"/>
          <w:numId w:val="18"/>
        </w:numPr>
        <w:rPr>
          <w:lang w:val="es-ES_tradnl"/>
        </w:rPr>
      </w:pPr>
      <w:r w:rsidRPr="00641BDB">
        <w:rPr>
          <w:lang w:val="es-ES_tradnl"/>
        </w:rPr>
        <w:t>e</w:t>
      </w:r>
      <w:r w:rsidR="005E6B41" w:rsidRPr="00641BDB">
        <w:rPr>
          <w:lang w:val="es-ES_tradnl"/>
        </w:rPr>
        <w:t>n el parámetro 'consulta'. Por ejemplo, /inventors?id=1</w:t>
      </w:r>
      <w:r w:rsidR="005E48A2" w:rsidRPr="00641BDB">
        <w:rPr>
          <w:lang w:val="es-ES_tradnl"/>
        </w:rPr>
        <w:t>;</w:t>
      </w:r>
    </w:p>
    <w:p w14:paraId="530A5B02" w14:textId="51509348" w:rsidR="005E48A2" w:rsidRPr="00641BDB" w:rsidRDefault="000C662A" w:rsidP="00D119C3">
      <w:pPr>
        <w:pStyle w:val="ListParagraph"/>
        <w:numPr>
          <w:ilvl w:val="0"/>
          <w:numId w:val="18"/>
        </w:numPr>
        <w:rPr>
          <w:lang w:val="es-ES_tradnl"/>
        </w:rPr>
      </w:pPr>
      <w:r w:rsidRPr="00641BDB">
        <w:rPr>
          <w:lang w:val="es-ES_tradnl"/>
        </w:rPr>
        <w:t>e</w:t>
      </w:r>
      <w:r w:rsidR="00BE37B2" w:rsidRPr="00641BDB">
        <w:rPr>
          <w:lang w:val="es-ES_tradnl"/>
        </w:rPr>
        <w:t>n el parámetro 'ruta' del URI. Por ejemplo, /inventors/1; y</w:t>
      </w:r>
    </w:p>
    <w:p w14:paraId="4F523112" w14:textId="43F25CB5" w:rsidR="005E48A2" w:rsidRPr="00641BDB" w:rsidRDefault="000C662A" w:rsidP="00D119C3">
      <w:pPr>
        <w:pStyle w:val="ListParagraph"/>
        <w:numPr>
          <w:ilvl w:val="0"/>
          <w:numId w:val="18"/>
        </w:numPr>
        <w:rPr>
          <w:lang w:val="es-ES_tradnl"/>
        </w:rPr>
      </w:pPr>
      <w:r w:rsidRPr="00641BDB">
        <w:rPr>
          <w:lang w:val="es-ES_tradnl"/>
        </w:rPr>
        <w:t>e</w:t>
      </w:r>
      <w:r w:rsidR="00BE37B2" w:rsidRPr="00641BDB">
        <w:rPr>
          <w:lang w:val="es-ES_tradnl"/>
        </w:rPr>
        <w:t xml:space="preserve">n la carga útil de una </w:t>
      </w:r>
      <w:r w:rsidR="00AE6099" w:rsidRPr="00641BDB">
        <w:rPr>
          <w:lang w:val="es-ES_tradnl"/>
        </w:rPr>
        <w:t>petición</w:t>
      </w:r>
      <w:r w:rsidR="00BE37B2" w:rsidRPr="00641BDB">
        <w:rPr>
          <w:lang w:val="es-ES_tradnl"/>
        </w:rPr>
        <w:t xml:space="preserve"> JSON</w:t>
      </w:r>
      <w:r w:rsidR="005E48A2" w:rsidRPr="00641BDB">
        <w:rPr>
          <w:lang w:val="es-ES_tradnl"/>
        </w:rPr>
        <w:t>.</w:t>
      </w:r>
    </w:p>
    <w:p w14:paraId="1F31551C" w14:textId="14F639BE" w:rsidR="005E48A2" w:rsidRPr="00641BDB" w:rsidRDefault="00EA4AF4" w:rsidP="009009BC">
      <w:p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21.</w:t>
      </w:r>
      <w:r w:rsidR="00813922" w:rsidRPr="00641BDB">
        <w:rPr>
          <w:rFonts w:eastAsia="Times New Roman" w:cs="Arial"/>
          <w:szCs w:val="17"/>
          <w:lang w:val="es-ES_tradnl"/>
        </w:rPr>
        <w:tab/>
      </w:r>
      <w:r w:rsidR="00E4171D" w:rsidRPr="00641BDB">
        <w:rPr>
          <w:rFonts w:eastAsia="Times New Roman" w:cs="Arial"/>
          <w:szCs w:val="17"/>
          <w:lang w:val="es-ES_tradnl"/>
        </w:rPr>
        <w:t xml:space="preserve">Salvo los tipos de argumento referidos, que forman parte del URI, un argumento puede formar parte también de la carga útil de la </w:t>
      </w:r>
      <w:r w:rsidR="00AE6099" w:rsidRPr="00641BDB">
        <w:rPr>
          <w:rFonts w:eastAsia="Times New Roman" w:cs="Arial"/>
          <w:szCs w:val="17"/>
          <w:lang w:val="es-ES_tradnl"/>
        </w:rPr>
        <w:t>petición</w:t>
      </w:r>
      <w:r w:rsidR="005E48A2" w:rsidRPr="00641BDB">
        <w:rPr>
          <w:rFonts w:eastAsia="Times New Roman" w:cs="Arial"/>
          <w:szCs w:val="17"/>
          <w:lang w:val="es-ES_tradnl"/>
        </w:rPr>
        <w:t>.</w:t>
      </w:r>
    </w:p>
    <w:p w14:paraId="17125444" w14:textId="661CD4E0" w:rsidR="007B33A4" w:rsidRPr="00641BDB" w:rsidRDefault="005F4D12" w:rsidP="007B33A4">
      <w:pPr>
        <w:spacing w:before="170" w:after="170"/>
        <w:ind w:left="567"/>
        <w:rPr>
          <w:ins w:id="67" w:author="Author"/>
          <w:lang w:val="es-ES_tradnl"/>
        </w:rPr>
      </w:pPr>
      <w:ins w:id="68" w:author="Author">
        <w:r w:rsidRPr="00641BDB">
          <w:rPr>
            <w:lang w:val="es-ES_tradnl"/>
          </w:rPr>
          <w:t>Ejemplo de carga útil de solicitud JSON</w:t>
        </w:r>
      </w:ins>
    </w:p>
    <w:tbl>
      <w:tblPr>
        <w:tblStyle w:val="TableGrid"/>
        <w:tblW w:w="8640" w:type="dxa"/>
        <w:tblInd w:w="535" w:type="dxa"/>
        <w:tblLook w:val="04A0" w:firstRow="1" w:lastRow="0" w:firstColumn="1" w:lastColumn="0" w:noHBand="0" w:noVBand="1"/>
      </w:tblPr>
      <w:tblGrid>
        <w:gridCol w:w="8640"/>
      </w:tblGrid>
      <w:tr w:rsidR="007B33A4" w:rsidRPr="00641BDB" w14:paraId="5DD9AFB5" w14:textId="77777777" w:rsidTr="00E27F53">
        <w:trPr>
          <w:trHeight w:val="1516"/>
          <w:ins w:id="69" w:author="Author"/>
        </w:trPr>
        <w:tc>
          <w:tcPr>
            <w:tcW w:w="8640" w:type="dxa"/>
            <w:tcBorders>
              <w:top w:val="single" w:sz="4" w:space="0" w:color="auto"/>
              <w:left w:val="single" w:sz="4" w:space="0" w:color="auto"/>
              <w:bottom w:val="single" w:sz="4" w:space="0" w:color="auto"/>
              <w:right w:val="single" w:sz="4" w:space="0" w:color="auto"/>
            </w:tcBorders>
            <w:hideMark/>
          </w:tcPr>
          <w:p w14:paraId="29260413" w14:textId="5396F40C" w:rsidR="007B33A4" w:rsidRPr="00641BDB" w:rsidRDefault="007B33A4" w:rsidP="007B33A4">
            <w:pPr>
              <w:spacing w:before="170" w:after="170"/>
              <w:rPr>
                <w:ins w:id="70" w:author="Author"/>
                <w:rFonts w:ascii="Courier New" w:hAnsi="Courier New" w:cs="Courier New"/>
                <w:lang w:val="es-ES_tradnl"/>
              </w:rPr>
            </w:pPr>
            <w:ins w:id="71" w:author="Author">
              <w:r w:rsidRPr="00641BDB">
                <w:rPr>
                  <w:rFonts w:ascii="Courier New" w:hAnsi="Courier New" w:cs="Courier New"/>
                  <w:lang w:val="es-ES_tradnl"/>
                </w:rPr>
                <w:t>POST </w:t>
              </w:r>
              <w:r w:rsidRPr="00641BDB">
                <w:rPr>
                  <w:lang w:val="es-ES_tradnl"/>
                </w:rPr>
                <w:fldChar w:fldCharType="begin"/>
              </w:r>
              <w:r w:rsidRPr="00641BDB">
                <w:rPr>
                  <w:lang w:val="es-ES_tradnl"/>
                </w:rPr>
                <w:instrText>HYPERLINK "https://wipo.int/api/v1/inventors"</w:instrText>
              </w:r>
            </w:ins>
            <w:r w:rsidR="008516DD" w:rsidRPr="00641BDB">
              <w:rPr>
                <w:lang w:val="es-ES_tradnl"/>
              </w:rPr>
            </w:r>
            <w:ins w:id="72" w:author="Author">
              <w:r w:rsidRPr="00641BDB">
                <w:rPr>
                  <w:lang w:val="es-ES_tradnl"/>
                </w:rPr>
                <w:fldChar w:fldCharType="separate"/>
              </w:r>
              <w:r w:rsidRPr="00641BDB">
                <w:rPr>
                  <w:rFonts w:ascii="Courier New" w:hAnsi="Courier New" w:cs="Courier New"/>
                  <w:color w:val="0000FF"/>
                  <w:u w:val="single"/>
                  <w:lang w:val="es-ES_tradnl"/>
                </w:rPr>
                <w:t>https://wipo.int/api/v1/inventors</w:t>
              </w:r>
              <w:r w:rsidRPr="00641BDB">
                <w:rPr>
                  <w:lang w:val="es-ES_tradnl"/>
                </w:rPr>
                <w:fldChar w:fldCharType="end"/>
              </w:r>
            </w:ins>
          </w:p>
          <w:p w14:paraId="32771BCE" w14:textId="77777777" w:rsidR="007B33A4" w:rsidRPr="00641BDB" w:rsidRDefault="007B33A4" w:rsidP="007B33A4">
            <w:pPr>
              <w:spacing w:before="170" w:after="170"/>
              <w:rPr>
                <w:ins w:id="73" w:author="Author"/>
                <w:rFonts w:ascii="Courier New" w:hAnsi="Courier New" w:cs="Courier New"/>
                <w:lang w:val="es-ES_tradnl"/>
              </w:rPr>
            </w:pPr>
            <w:ins w:id="74" w:author="Author">
              <w:r w:rsidRPr="00641BDB">
                <w:rPr>
                  <w:rFonts w:ascii="Courier New" w:hAnsi="Courier New" w:cs="Courier New"/>
                  <w:lang w:val="es-ES_tradnl"/>
                </w:rPr>
                <w:br/>
                <w:t xml:space="preserve"> Request body:</w:t>
              </w:r>
            </w:ins>
          </w:p>
          <w:p w14:paraId="2695DA05" w14:textId="29C8D4D0" w:rsidR="007B33A4" w:rsidRPr="00641BDB" w:rsidRDefault="007B33A4" w:rsidP="00CB6A97">
            <w:pPr>
              <w:spacing w:before="170" w:after="120"/>
              <w:rPr>
                <w:ins w:id="75" w:author="Author"/>
                <w:rFonts w:ascii="Currier new" w:hAnsi="Currier new" w:hint="eastAsia"/>
                <w:lang w:val="es-ES_tradnl"/>
              </w:rPr>
            </w:pPr>
            <w:ins w:id="76" w:author="Author">
              <w:r w:rsidRPr="00641BDB">
                <w:rPr>
                  <w:rFonts w:ascii="Courier New" w:hAnsi="Courier New" w:cs="Courier New"/>
                  <w:lang w:val="es-ES_tradnl"/>
                </w:rPr>
                <w:br/>
                <w:t>{</w:t>
              </w:r>
              <w:r w:rsidRPr="00641BDB">
                <w:rPr>
                  <w:rFonts w:ascii="Courier New" w:hAnsi="Courier New" w:cs="Courier New"/>
                  <w:lang w:val="es-ES_tradnl"/>
                </w:rPr>
                <w:br/>
              </w:r>
            </w:ins>
            <w:r w:rsidR="00D22D23" w:rsidRPr="00641BDB">
              <w:rPr>
                <w:rFonts w:ascii="Courier New" w:hAnsi="Courier New" w:cs="Courier New"/>
                <w:lang w:val="es-ES_tradnl"/>
              </w:rPr>
              <w:t xml:space="preserve"> </w:t>
            </w:r>
            <w:ins w:id="77" w:author="Author">
              <w:r w:rsidRPr="00641BDB">
                <w:rPr>
                  <w:rFonts w:ascii="Courier New" w:hAnsi="Courier New" w:cs="Courier New"/>
                  <w:lang w:val="es-ES_tradnl"/>
                </w:rPr>
                <w:t>"firstName": "John"</w:t>
              </w:r>
              <w:r w:rsidRPr="00641BDB">
                <w:rPr>
                  <w:rFonts w:ascii="Currier new" w:hAnsi="Currier new"/>
                  <w:lang w:val="es-ES_tradnl"/>
                </w:rPr>
                <w:br/>
                <w:t>}</w:t>
              </w:r>
            </w:ins>
          </w:p>
        </w:tc>
      </w:tr>
    </w:tbl>
    <w:p w14:paraId="429AD748" w14:textId="36501180" w:rsidR="00624C8F" w:rsidRPr="00641BDB" w:rsidRDefault="005E48A2" w:rsidP="009009BC">
      <w:pPr>
        <w:spacing w:before="100" w:beforeAutospacing="1" w:after="100" w:afterAutospacing="1"/>
        <w:ind w:left="720" w:hanging="11"/>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w:t>
      </w:r>
      <w:r w:rsidR="003D4616" w:rsidRPr="00641BDB">
        <w:rPr>
          <w:rFonts w:eastAsia="Times New Roman" w:cs="Arial"/>
          <w:szCs w:val="17"/>
          <w:lang w:val="es-ES_tradnl"/>
        </w:rPr>
        <w:t>02</w:t>
      </w:r>
      <w:r w:rsidRPr="00641BDB">
        <w:rPr>
          <w:rFonts w:eastAsia="Times New Roman" w:cs="Arial"/>
          <w:szCs w:val="17"/>
          <w:lang w:val="es-ES_tradnl"/>
        </w:rPr>
        <w:t>]</w:t>
      </w:r>
      <w:r w:rsidR="00A806FC" w:rsidRPr="00641BDB">
        <w:rPr>
          <w:rFonts w:eastAsia="Times New Roman" w:cs="Arial"/>
          <w:szCs w:val="17"/>
          <w:lang w:val="es-ES_tradnl"/>
        </w:rPr>
        <w:tab/>
        <w:t xml:space="preserve">Los nombres de los recursos DEBEN </w:t>
      </w:r>
      <w:r w:rsidR="00C227C3" w:rsidRPr="00641BDB">
        <w:rPr>
          <w:rFonts w:eastAsia="Times New Roman" w:cs="Arial"/>
          <w:szCs w:val="17"/>
          <w:lang w:val="es-ES_tradnl"/>
        </w:rPr>
        <w:t>seguir</w:t>
      </w:r>
      <w:r w:rsidR="00A806FC" w:rsidRPr="00641BDB">
        <w:rPr>
          <w:rFonts w:eastAsia="Times New Roman" w:cs="Arial"/>
          <w:szCs w:val="17"/>
          <w:lang w:val="es-ES_tradnl"/>
        </w:rPr>
        <w:t xml:space="preserve"> un patrón de nomenclatura </w:t>
      </w:r>
      <w:r w:rsidR="00137008" w:rsidRPr="00641BDB">
        <w:rPr>
          <w:rFonts w:eastAsia="Times New Roman" w:cs="Arial"/>
          <w:szCs w:val="17"/>
          <w:lang w:val="es-ES_tradnl"/>
        </w:rPr>
        <w:t>coherente</w:t>
      </w:r>
      <w:r w:rsidR="00A806FC" w:rsidRPr="00641BDB">
        <w:rPr>
          <w:rFonts w:eastAsia="Times New Roman" w:cs="Arial"/>
          <w:szCs w:val="17"/>
          <w:lang w:val="es-ES_tradnl"/>
        </w:rPr>
        <w:t>.</w:t>
      </w:r>
      <w:r w:rsidRPr="00641BDB">
        <w:rPr>
          <w:rFonts w:eastAsia="Times New Roman" w:cs="Arial"/>
          <w:szCs w:val="17"/>
          <w:lang w:val="es-ES_tradnl"/>
        </w:rPr>
        <w:t xml:space="preserve"> </w:t>
      </w:r>
    </w:p>
    <w:p w14:paraId="4941C344" w14:textId="4E08FC82" w:rsidR="005E48A2" w:rsidRPr="00641BDB" w:rsidRDefault="00624C8F" w:rsidP="009009BC">
      <w:pPr>
        <w:spacing w:before="100" w:beforeAutospacing="1" w:after="100" w:afterAutospacing="1"/>
        <w:ind w:left="1699" w:hanging="990"/>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-03]</w:t>
      </w:r>
      <w:r w:rsidR="00B50993" w:rsidRPr="00641BDB">
        <w:rPr>
          <w:rFonts w:eastAsia="Times New Roman" w:cs="Arial"/>
          <w:szCs w:val="17"/>
          <w:lang w:val="es-ES_tradnl"/>
        </w:rPr>
        <w:tab/>
        <w:t xml:space="preserve">DEBERÍA utilizarse la convención </w:t>
      </w:r>
      <w:r w:rsidR="00B50993" w:rsidRPr="00641BDB">
        <w:rPr>
          <w:rFonts w:eastAsia="Times New Roman" w:cs="Arial"/>
          <w:i/>
          <w:iCs/>
          <w:szCs w:val="17"/>
          <w:lang w:val="es-ES_tradnl"/>
        </w:rPr>
        <w:t>kebab case</w:t>
      </w:r>
      <w:r w:rsidR="00B50993" w:rsidRPr="00641BDB">
        <w:rPr>
          <w:rFonts w:eastAsia="Times New Roman" w:cs="Arial"/>
          <w:szCs w:val="17"/>
          <w:lang w:val="es-ES_tradnl"/>
        </w:rPr>
        <w:t xml:space="preserve"> para los nombres de los recursos en la </w:t>
      </w:r>
      <w:r w:rsidR="00AE6099" w:rsidRPr="00641BDB">
        <w:rPr>
          <w:rFonts w:eastAsia="Times New Roman" w:cs="Arial"/>
          <w:szCs w:val="17"/>
          <w:lang w:val="es-ES_tradnl"/>
        </w:rPr>
        <w:t>petición</w:t>
      </w:r>
      <w:r w:rsidR="00B50993" w:rsidRPr="00641BDB">
        <w:rPr>
          <w:rFonts w:eastAsia="Times New Roman" w:cs="Arial"/>
          <w:szCs w:val="17"/>
          <w:lang w:val="es-ES_tradnl"/>
        </w:rPr>
        <w:t>, que PUEDEN ser abreviados</w:t>
      </w:r>
      <w:r w:rsidR="00892B42" w:rsidRPr="00641BDB">
        <w:rPr>
          <w:rFonts w:eastAsia="Times New Roman" w:cs="Arial"/>
          <w:szCs w:val="17"/>
          <w:lang w:val="es-ES_tradnl"/>
        </w:rPr>
        <w:t>.</w:t>
      </w:r>
      <w:r w:rsidR="00892B42" w:rsidRPr="00641BDB" w:rsidDel="00892B42">
        <w:rPr>
          <w:rStyle w:val="CommentReference"/>
          <w:lang w:val="es-ES_tradnl"/>
        </w:rPr>
        <w:t xml:space="preserve"> </w:t>
      </w:r>
    </w:p>
    <w:p w14:paraId="7AECE6EF" w14:textId="4BFBFCF9" w:rsidR="00624C8F" w:rsidRPr="00641BDB" w:rsidRDefault="005E48A2" w:rsidP="00137008">
      <w:pPr>
        <w:spacing w:before="100" w:beforeAutospacing="1" w:after="100" w:afterAutospacing="1"/>
        <w:ind w:left="1699" w:hanging="990"/>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w:t>
      </w:r>
      <w:r w:rsidR="003D4616" w:rsidRPr="00641BDB">
        <w:rPr>
          <w:rFonts w:eastAsia="Times New Roman" w:cs="Arial"/>
          <w:szCs w:val="17"/>
          <w:lang w:val="es-ES_tradnl"/>
        </w:rPr>
        <w:t>0</w:t>
      </w:r>
      <w:r w:rsidR="00624C8F" w:rsidRPr="00641BDB">
        <w:rPr>
          <w:rFonts w:eastAsia="Times New Roman" w:cs="Arial"/>
          <w:szCs w:val="17"/>
          <w:lang w:val="es-ES_tradnl"/>
        </w:rPr>
        <w:t>4</w:t>
      </w:r>
      <w:r w:rsidRPr="00641BDB">
        <w:rPr>
          <w:rFonts w:eastAsia="Times New Roman" w:cs="Arial"/>
          <w:szCs w:val="17"/>
          <w:lang w:val="es-ES_tradnl"/>
        </w:rPr>
        <w:t xml:space="preserve">] </w:t>
      </w:r>
      <w:r w:rsidR="00137008" w:rsidRPr="00641BDB">
        <w:rPr>
          <w:rFonts w:eastAsia="Times New Roman" w:cs="Arial"/>
          <w:szCs w:val="17"/>
          <w:lang w:val="es-ES_tradnl"/>
        </w:rPr>
        <w:tab/>
        <w:t xml:space="preserve">Los </w:t>
      </w:r>
      <w:r w:rsidR="0067320D" w:rsidRPr="00641BDB">
        <w:rPr>
          <w:rFonts w:eastAsia="Times New Roman" w:cs="Arial"/>
          <w:szCs w:val="17"/>
          <w:lang w:val="es-ES_tradnl"/>
        </w:rPr>
        <w:t xml:space="preserve">parámetros de </w:t>
      </w:r>
      <w:r w:rsidR="00137008" w:rsidRPr="00641BDB">
        <w:rPr>
          <w:rFonts w:eastAsia="Times New Roman" w:cs="Arial"/>
          <w:szCs w:val="17"/>
          <w:lang w:val="es-ES_tradnl"/>
        </w:rPr>
        <w:t xml:space="preserve">consulta DEBEN </w:t>
      </w:r>
      <w:r w:rsidR="00C227C3" w:rsidRPr="00641BDB">
        <w:rPr>
          <w:rFonts w:eastAsia="Times New Roman" w:cs="Arial"/>
          <w:szCs w:val="17"/>
          <w:lang w:val="es-ES_tradnl"/>
        </w:rPr>
        <w:t>seguir</w:t>
      </w:r>
      <w:r w:rsidR="00137008" w:rsidRPr="00641BDB">
        <w:rPr>
          <w:rFonts w:eastAsia="Times New Roman" w:cs="Arial"/>
          <w:szCs w:val="17"/>
          <w:lang w:val="es-ES_tradnl"/>
        </w:rPr>
        <w:t xml:space="preserve"> un patrón de nomenclatura coherente.</w:t>
      </w:r>
      <w:r w:rsidRPr="00641BDB">
        <w:rPr>
          <w:rFonts w:eastAsia="Times New Roman" w:cs="Arial"/>
          <w:szCs w:val="17"/>
          <w:lang w:val="es-ES_tradnl"/>
        </w:rPr>
        <w:t xml:space="preserve"> </w:t>
      </w:r>
    </w:p>
    <w:p w14:paraId="6D6459DB" w14:textId="7E0A5C80" w:rsidR="005E48A2" w:rsidRPr="00641BDB" w:rsidRDefault="00624C8F" w:rsidP="003A1337">
      <w:pPr>
        <w:spacing w:before="100" w:beforeAutospacing="1" w:after="100" w:afterAutospacing="1"/>
        <w:ind w:left="1699" w:hanging="990"/>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-05]</w:t>
      </w:r>
      <w:r w:rsidR="003A1337" w:rsidRPr="00641BDB">
        <w:rPr>
          <w:rFonts w:eastAsia="Times New Roman" w:cs="Arial"/>
          <w:szCs w:val="17"/>
          <w:lang w:val="es-ES_tradnl"/>
        </w:rPr>
        <w:tab/>
        <w:t xml:space="preserve">DEBERÍA utilizarse la convención </w:t>
      </w:r>
      <w:r w:rsidR="003A1337" w:rsidRPr="00641BDB">
        <w:rPr>
          <w:rFonts w:eastAsia="Times New Roman" w:cs="Arial"/>
          <w:i/>
          <w:iCs/>
          <w:szCs w:val="17"/>
          <w:lang w:val="es-ES_tradnl"/>
        </w:rPr>
        <w:t>lower camel case</w:t>
      </w:r>
      <w:r w:rsidR="003A1337" w:rsidRPr="00641BDB">
        <w:rPr>
          <w:rFonts w:eastAsia="Times New Roman" w:cs="Arial"/>
          <w:szCs w:val="17"/>
          <w:lang w:val="es-ES_tradnl"/>
        </w:rPr>
        <w:t xml:space="preserve"> para los </w:t>
      </w:r>
      <w:r w:rsidR="0067320D" w:rsidRPr="00641BDB">
        <w:rPr>
          <w:rFonts w:eastAsia="Times New Roman" w:cs="Arial"/>
          <w:szCs w:val="17"/>
          <w:lang w:val="es-ES_tradnl"/>
        </w:rPr>
        <w:t>parámetros de consulta</w:t>
      </w:r>
      <w:r w:rsidR="003A1337" w:rsidRPr="00641BDB">
        <w:rPr>
          <w:rFonts w:eastAsia="Times New Roman" w:cs="Arial"/>
          <w:szCs w:val="17"/>
          <w:lang w:val="es-ES_tradnl"/>
        </w:rPr>
        <w:t>, que PUEDEN ser abreviados.</w:t>
      </w:r>
    </w:p>
    <w:p w14:paraId="3DD80A4A" w14:textId="18DBFDD6" w:rsidR="005E48A2" w:rsidRPr="00641BDB" w:rsidRDefault="00EA4AF4" w:rsidP="00EA4AF4">
      <w:pPr>
        <w:pStyle w:val="NormalWeb"/>
        <w:jc w:val="both"/>
        <w:rPr>
          <w:rFonts w:cs="Arial"/>
          <w:szCs w:val="17"/>
          <w:lang w:val="es-ES_tradnl"/>
        </w:rPr>
      </w:pPr>
      <w:r w:rsidRPr="00641BDB">
        <w:rPr>
          <w:rFonts w:cs="Arial"/>
          <w:szCs w:val="17"/>
          <w:lang w:val="es-ES_tradnl"/>
        </w:rPr>
        <w:t>22.</w:t>
      </w:r>
      <w:r w:rsidR="001446D6" w:rsidRPr="00641BDB">
        <w:rPr>
          <w:rFonts w:cs="Arial"/>
          <w:szCs w:val="17"/>
          <w:lang w:val="es-ES_tradnl"/>
        </w:rPr>
        <w:tab/>
      </w:r>
      <w:r w:rsidR="00AF3BA7" w:rsidRPr="00641BDB">
        <w:rPr>
          <w:rFonts w:cs="Arial"/>
          <w:szCs w:val="17"/>
          <w:lang w:val="es-ES_tradnl"/>
        </w:rPr>
        <w:t xml:space="preserve">Un punto final de una API web debe ajustarse a la </w:t>
      </w:r>
      <w:r w:rsidR="00B0367A" w:rsidRPr="00641BDB">
        <w:rPr>
          <w:rFonts w:cs="Arial"/>
          <w:szCs w:val="17"/>
          <w:lang w:val="es-ES_tradnl"/>
        </w:rPr>
        <w:t>N</w:t>
      </w:r>
      <w:r w:rsidR="00AF3BA7" w:rsidRPr="00641BDB">
        <w:rPr>
          <w:rFonts w:cs="Arial"/>
          <w:szCs w:val="17"/>
          <w:lang w:val="es-ES_tradnl"/>
        </w:rPr>
        <w:t>orma RFC 3986 de</w:t>
      </w:r>
      <w:r w:rsidR="00FE06BC" w:rsidRPr="00641BDB">
        <w:rPr>
          <w:rFonts w:cs="Arial"/>
          <w:szCs w:val="17"/>
          <w:lang w:val="es-ES_tradnl"/>
        </w:rPr>
        <w:t>l</w:t>
      </w:r>
      <w:r w:rsidR="00AF3BA7" w:rsidRPr="00641BDB">
        <w:rPr>
          <w:rFonts w:cs="Arial"/>
          <w:szCs w:val="17"/>
          <w:lang w:val="es-ES_tradnl"/>
        </w:rPr>
        <w:t xml:space="preserve"> </w:t>
      </w:r>
      <w:r w:rsidR="00B0367A" w:rsidRPr="00641BDB">
        <w:rPr>
          <w:rFonts w:cs="Arial"/>
          <w:szCs w:val="17"/>
          <w:lang w:val="es-ES_tradnl"/>
        </w:rPr>
        <w:t>Grupo de Tareas sobre Ingeniería de Internet (IETF)</w:t>
      </w:r>
      <w:r w:rsidR="00AF3BA7" w:rsidRPr="00641BDB">
        <w:rPr>
          <w:rFonts w:cs="Arial"/>
          <w:szCs w:val="17"/>
          <w:lang w:val="es-ES_tradnl"/>
        </w:rPr>
        <w:t xml:space="preserve"> y evitar posibles conflictos con los URL de las páginas del sitio web alojado en el dominio raíz</w:t>
      </w:r>
      <w:r w:rsidR="005E48A2" w:rsidRPr="00641BDB">
        <w:rPr>
          <w:rFonts w:cs="Arial"/>
          <w:szCs w:val="17"/>
          <w:lang w:val="es-ES_tradnl"/>
        </w:rPr>
        <w:t xml:space="preserve">. </w:t>
      </w:r>
      <w:r w:rsidR="00E37CB9" w:rsidRPr="00641BDB">
        <w:rPr>
          <w:rFonts w:cs="Arial"/>
          <w:szCs w:val="17"/>
          <w:lang w:val="es-ES_tradnl"/>
        </w:rPr>
        <w:t xml:space="preserve">Una API web requiere un punto de entrada exacto para consolidar todas las </w:t>
      </w:r>
      <w:r w:rsidR="00AE6099" w:rsidRPr="00641BDB">
        <w:rPr>
          <w:rFonts w:cs="Arial"/>
          <w:szCs w:val="17"/>
          <w:lang w:val="es-ES_tradnl"/>
        </w:rPr>
        <w:t>peticiones</w:t>
      </w:r>
      <w:r w:rsidR="00E37CB9" w:rsidRPr="00641BDB">
        <w:rPr>
          <w:rFonts w:cs="Arial"/>
          <w:szCs w:val="17"/>
          <w:lang w:val="es-ES_tradnl"/>
        </w:rPr>
        <w:t>. En general, hay dos patrones para definir los puntos finales</w:t>
      </w:r>
      <w:r w:rsidR="005E48A2" w:rsidRPr="00641BDB">
        <w:rPr>
          <w:rFonts w:cs="Arial"/>
          <w:szCs w:val="17"/>
          <w:lang w:val="es-ES_tradnl"/>
        </w:rPr>
        <w:t>:</w:t>
      </w:r>
    </w:p>
    <w:p w14:paraId="240F89BC" w14:textId="68936469" w:rsidR="005E48A2" w:rsidRPr="00641BDB" w:rsidRDefault="000C662A" w:rsidP="006D170C">
      <w:pPr>
        <w:numPr>
          <w:ilvl w:val="1"/>
          <w:numId w:val="4"/>
        </w:numPr>
        <w:spacing w:before="100" w:beforeAutospacing="1" w:after="100" w:afterAutospacing="1"/>
        <w:rPr>
          <w:rFonts w:eastAsia="Times New Roman" w:cs="Arial"/>
          <w:szCs w:val="17"/>
          <w:lang w:val="es-ES_tradnl"/>
        </w:rPr>
      </w:pPr>
      <w:r w:rsidRPr="00641BDB">
        <w:rPr>
          <w:rFonts w:eastAsia="Times New Roman" w:cs="Arial"/>
          <w:szCs w:val="17"/>
          <w:lang w:val="es-ES_tradnl"/>
        </w:rPr>
        <w:t>c</w:t>
      </w:r>
      <w:r w:rsidR="00E15B56" w:rsidRPr="00641BDB">
        <w:rPr>
          <w:rFonts w:eastAsia="Times New Roman" w:cs="Arial"/>
          <w:szCs w:val="17"/>
          <w:lang w:val="es-ES_tradnl"/>
        </w:rPr>
        <w:t xml:space="preserve">omo el primer segmento de </w:t>
      </w:r>
      <w:r w:rsidR="00FB4619" w:rsidRPr="00641BDB">
        <w:rPr>
          <w:rFonts w:eastAsia="Times New Roman" w:cs="Arial"/>
          <w:szCs w:val="17"/>
          <w:lang w:val="es-ES_tradnl"/>
        </w:rPr>
        <w:t xml:space="preserve">la </w:t>
      </w:r>
      <w:r w:rsidR="00E15B56" w:rsidRPr="00641BDB">
        <w:rPr>
          <w:rFonts w:eastAsia="Times New Roman" w:cs="Arial"/>
          <w:szCs w:val="17"/>
          <w:lang w:val="es-ES_tradnl"/>
        </w:rPr>
        <w:t>ruta del URI. Por ejemplo:</w:t>
      </w:r>
      <w:r w:rsidR="005E48A2" w:rsidRPr="00641BDB">
        <w:rPr>
          <w:rFonts w:eastAsia="Times New Roman" w:cs="Arial"/>
          <w:szCs w:val="17"/>
          <w:lang w:val="es-ES_tradnl"/>
        </w:rPr>
        <w:t xml:space="preserve"> </w:t>
      </w:r>
      <w:r w:rsidR="00673C08" w:rsidRPr="00641BDB">
        <w:rPr>
          <w:rFonts w:eastAsia="Times New Roman" w:cs="Arial"/>
          <w:szCs w:val="17"/>
          <w:lang w:val="es-ES_tradnl"/>
        </w:rPr>
        <w:t>https://wipo.int/api/v1/</w:t>
      </w:r>
      <w:r w:rsidR="00D86E64" w:rsidRPr="00641BDB">
        <w:rPr>
          <w:rStyle w:val="Hyperlink"/>
          <w:rFonts w:eastAsia="Times New Roman" w:cs="Arial"/>
          <w:color w:val="auto"/>
          <w:szCs w:val="17"/>
          <w:u w:val="none"/>
          <w:lang w:val="es-ES_tradnl"/>
        </w:rPr>
        <w:t xml:space="preserve">; </w:t>
      </w:r>
      <w:r w:rsidR="00E15B56" w:rsidRPr="00641BDB">
        <w:rPr>
          <w:rStyle w:val="Hyperlink"/>
          <w:rFonts w:eastAsia="Times New Roman" w:cs="Arial"/>
          <w:color w:val="auto"/>
          <w:szCs w:val="17"/>
          <w:u w:val="none"/>
          <w:lang w:val="es-ES_tradnl"/>
        </w:rPr>
        <w:t>y</w:t>
      </w:r>
      <w:r w:rsidR="00D22D23" w:rsidRPr="00641BDB">
        <w:rPr>
          <w:rFonts w:eastAsia="Times New Roman" w:cs="Arial"/>
          <w:szCs w:val="17"/>
          <w:lang w:val="es-ES_tradnl"/>
        </w:rPr>
        <w:t xml:space="preserve"> </w:t>
      </w:r>
    </w:p>
    <w:p w14:paraId="0323A467" w14:textId="3BCEDAF5" w:rsidR="005E48A2" w:rsidRPr="00641BDB" w:rsidRDefault="000C662A" w:rsidP="00CB6A97">
      <w:pPr>
        <w:numPr>
          <w:ilvl w:val="1"/>
          <w:numId w:val="4"/>
        </w:numPr>
        <w:spacing w:before="100" w:beforeAutospacing="1" w:after="120"/>
        <w:ind w:hanging="357"/>
        <w:rPr>
          <w:rFonts w:eastAsia="Times New Roman" w:cs="Arial"/>
          <w:szCs w:val="17"/>
          <w:lang w:val="es-ES_tradnl"/>
        </w:rPr>
      </w:pPr>
      <w:r w:rsidRPr="00641BDB">
        <w:rPr>
          <w:rFonts w:eastAsia="Times New Roman" w:cs="Arial"/>
          <w:szCs w:val="17"/>
          <w:lang w:val="es-ES_tradnl"/>
        </w:rPr>
        <w:t>c</w:t>
      </w:r>
      <w:r w:rsidR="00E15B56" w:rsidRPr="00641BDB">
        <w:rPr>
          <w:rFonts w:eastAsia="Times New Roman" w:cs="Arial"/>
          <w:szCs w:val="17"/>
          <w:lang w:val="es-ES_tradnl"/>
        </w:rPr>
        <w:t xml:space="preserve">omo subdominio. Por ejemplo: </w:t>
      </w:r>
      <w:r w:rsidR="00673C08" w:rsidRPr="00641BDB">
        <w:rPr>
          <w:rFonts w:eastAsia="Times New Roman" w:cs="Arial"/>
          <w:szCs w:val="17"/>
          <w:lang w:val="es-ES_tradnl"/>
        </w:rPr>
        <w:t>https://api.wipo.int/v1/</w:t>
      </w:r>
      <w:r w:rsidR="00E15B56" w:rsidRPr="00641BDB">
        <w:rPr>
          <w:rFonts w:eastAsia="Times New Roman" w:cs="Arial"/>
          <w:szCs w:val="17"/>
          <w:lang w:val="es-ES_tradnl"/>
        </w:rPr>
        <w:t>.</w:t>
      </w:r>
    </w:p>
    <w:p w14:paraId="0966B240" w14:textId="6C343474" w:rsidR="00597F36" w:rsidRPr="00641BDB" w:rsidRDefault="005E48A2" w:rsidP="006D170C">
      <w:pPr>
        <w:spacing w:before="100" w:beforeAutospacing="1" w:after="100" w:afterAutospacing="1"/>
        <w:ind w:left="709"/>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w:t>
      </w:r>
      <w:r w:rsidR="003D4616" w:rsidRPr="00641BDB">
        <w:rPr>
          <w:rFonts w:eastAsia="Times New Roman" w:cs="Arial"/>
          <w:szCs w:val="17"/>
          <w:lang w:val="es-ES_tradnl"/>
        </w:rPr>
        <w:t>0</w:t>
      </w:r>
      <w:r w:rsidR="00624C8F" w:rsidRPr="00641BDB">
        <w:rPr>
          <w:rFonts w:eastAsia="Times New Roman" w:cs="Arial"/>
          <w:szCs w:val="17"/>
          <w:lang w:val="es-ES_tradnl"/>
        </w:rPr>
        <w:t>6</w:t>
      </w:r>
      <w:r w:rsidRPr="00641BDB">
        <w:rPr>
          <w:rFonts w:eastAsia="Times New Roman" w:cs="Arial"/>
          <w:szCs w:val="17"/>
          <w:lang w:val="es-ES_tradnl"/>
        </w:rPr>
        <w:t>]</w:t>
      </w:r>
      <w:r w:rsidR="001D50C1" w:rsidRPr="00641BDB">
        <w:rPr>
          <w:rFonts w:eastAsia="Times New Roman" w:cs="Arial"/>
          <w:szCs w:val="17"/>
          <w:lang w:val="es-ES_tradnl"/>
        </w:rPr>
        <w:tab/>
        <w:t xml:space="preserve">El patrón del URL para una API web DEBE contener la palabra </w:t>
      </w:r>
      <w:r w:rsidR="003331A2" w:rsidRPr="00641BDB">
        <w:rPr>
          <w:rFonts w:cs="Arial"/>
          <w:szCs w:val="17"/>
          <w:lang w:val="es-ES_tradnl"/>
        </w:rPr>
        <w:t>‘api’</w:t>
      </w:r>
      <w:r w:rsidR="001D50C1" w:rsidRPr="00641BDB">
        <w:rPr>
          <w:rFonts w:eastAsia="Times New Roman" w:cs="Arial"/>
          <w:szCs w:val="17"/>
          <w:lang w:val="es-ES_tradnl"/>
        </w:rPr>
        <w:t> en el URI.</w:t>
      </w:r>
    </w:p>
    <w:p w14:paraId="43D108E2" w14:textId="3D3B469D" w:rsidR="005E48A2" w:rsidRPr="00641BDB" w:rsidRDefault="00EA4AF4" w:rsidP="00CB6A97">
      <w:pPr>
        <w:pStyle w:val="NormalWeb"/>
        <w:spacing w:before="120" w:beforeAutospacing="0" w:after="240" w:afterAutospacing="0"/>
        <w:rPr>
          <w:rFonts w:cs="Arial"/>
          <w:szCs w:val="17"/>
          <w:lang w:val="es-ES_tradnl"/>
        </w:rPr>
      </w:pPr>
      <w:r w:rsidRPr="00641BDB">
        <w:rPr>
          <w:rFonts w:cs="Arial"/>
          <w:szCs w:val="17"/>
          <w:lang w:val="es-ES_tradnl"/>
        </w:rPr>
        <w:t>23.</w:t>
      </w:r>
      <w:r w:rsidR="001446D6" w:rsidRPr="00641BDB">
        <w:rPr>
          <w:rFonts w:cs="Arial"/>
          <w:szCs w:val="17"/>
          <w:lang w:val="es-ES_tradnl"/>
        </w:rPr>
        <w:tab/>
      </w:r>
      <w:r w:rsidR="00D73936" w:rsidRPr="00641BDB">
        <w:rPr>
          <w:rFonts w:cs="Arial"/>
          <w:szCs w:val="17"/>
          <w:lang w:val="es-ES_tradnl"/>
        </w:rPr>
        <w:t>Los parámetros matriciales son indicativos de una API compleja con múltiples niveles de recursos y subrecursos, lo que se opone a los principios de diseño orientado a servicios anteriormente definidos</w:t>
      </w:r>
      <w:r w:rsidR="005E48A2" w:rsidRPr="00641BDB">
        <w:rPr>
          <w:rFonts w:cs="Arial"/>
          <w:szCs w:val="17"/>
          <w:lang w:val="es-ES_tradnl"/>
        </w:rPr>
        <w:t xml:space="preserve">. </w:t>
      </w:r>
      <w:r w:rsidR="00F61FF9" w:rsidRPr="00641BDB">
        <w:rPr>
          <w:rFonts w:cs="Arial"/>
          <w:szCs w:val="17"/>
          <w:lang w:val="es-ES_tradnl"/>
        </w:rPr>
        <w:t>Además, los parámetros matriciales no son estándar</w:t>
      </w:r>
      <w:r w:rsidR="006D56D1" w:rsidRPr="00641BDB">
        <w:rPr>
          <w:rFonts w:cs="Arial"/>
          <w:szCs w:val="17"/>
          <w:lang w:val="es-ES_tradnl"/>
        </w:rPr>
        <w:t>es</w:t>
      </w:r>
      <w:r w:rsidR="00F61FF9" w:rsidRPr="00641BDB">
        <w:rPr>
          <w:rFonts w:cs="Arial"/>
          <w:szCs w:val="17"/>
          <w:lang w:val="es-ES_tradnl"/>
        </w:rPr>
        <w:t xml:space="preserve">, ya que se aplican a </w:t>
      </w:r>
      <w:r w:rsidR="006D56D1" w:rsidRPr="00641BDB">
        <w:rPr>
          <w:rFonts w:cs="Arial"/>
          <w:szCs w:val="17"/>
          <w:lang w:val="es-ES_tradnl"/>
        </w:rPr>
        <w:t>un</w:t>
      </w:r>
      <w:r w:rsidR="00F61FF9" w:rsidRPr="00641BDB">
        <w:rPr>
          <w:rFonts w:cs="Arial"/>
          <w:szCs w:val="17"/>
          <w:lang w:val="es-ES_tradnl"/>
        </w:rPr>
        <w:t xml:space="preserve"> elemento </w:t>
      </w:r>
      <w:r w:rsidR="006D56D1" w:rsidRPr="00641BDB">
        <w:rPr>
          <w:rFonts w:cs="Arial"/>
          <w:szCs w:val="17"/>
          <w:lang w:val="es-ES_tradnl"/>
        </w:rPr>
        <w:t xml:space="preserve">concreto </w:t>
      </w:r>
      <w:r w:rsidR="00F61FF9" w:rsidRPr="00641BDB">
        <w:rPr>
          <w:rFonts w:cs="Arial"/>
          <w:szCs w:val="17"/>
          <w:lang w:val="es-ES_tradnl"/>
        </w:rPr>
        <w:t xml:space="preserve">de la ruta, mientras que </w:t>
      </w:r>
      <w:r w:rsidR="006D56D1" w:rsidRPr="00641BDB">
        <w:rPr>
          <w:rFonts w:cs="Arial"/>
          <w:szCs w:val="17"/>
          <w:lang w:val="es-ES_tradnl"/>
        </w:rPr>
        <w:t>los</w:t>
      </w:r>
      <w:r w:rsidR="00F61FF9" w:rsidRPr="00641BDB">
        <w:rPr>
          <w:rFonts w:cs="Arial"/>
          <w:szCs w:val="17"/>
          <w:lang w:val="es-ES_tradnl"/>
        </w:rPr>
        <w:t xml:space="preserve"> parámetro</w:t>
      </w:r>
      <w:r w:rsidR="006D56D1" w:rsidRPr="00641BDB">
        <w:rPr>
          <w:rFonts w:cs="Arial"/>
          <w:szCs w:val="17"/>
          <w:lang w:val="es-ES_tradnl"/>
        </w:rPr>
        <w:t xml:space="preserve">s de </w:t>
      </w:r>
      <w:r w:rsidR="00F61FF9" w:rsidRPr="00641BDB">
        <w:rPr>
          <w:rFonts w:cs="Arial"/>
          <w:szCs w:val="17"/>
          <w:lang w:val="es-ES_tradnl"/>
        </w:rPr>
        <w:t>consulta afecta</w:t>
      </w:r>
      <w:r w:rsidR="006D56D1" w:rsidRPr="00641BDB">
        <w:rPr>
          <w:rFonts w:cs="Arial"/>
          <w:szCs w:val="17"/>
          <w:lang w:val="es-ES_tradnl"/>
        </w:rPr>
        <w:t>n</w:t>
      </w:r>
      <w:r w:rsidR="00F61FF9" w:rsidRPr="00641BDB">
        <w:rPr>
          <w:rFonts w:cs="Arial"/>
          <w:szCs w:val="17"/>
          <w:lang w:val="es-ES_tradnl"/>
        </w:rPr>
        <w:t xml:space="preserve"> a la </w:t>
      </w:r>
      <w:r w:rsidR="00AE6099" w:rsidRPr="00641BDB">
        <w:rPr>
          <w:rFonts w:cs="Arial"/>
          <w:szCs w:val="17"/>
          <w:lang w:val="es-ES_tradnl"/>
        </w:rPr>
        <w:t>petición</w:t>
      </w:r>
      <w:r w:rsidR="00F61FF9" w:rsidRPr="00641BDB">
        <w:rPr>
          <w:rFonts w:cs="Arial"/>
          <w:szCs w:val="17"/>
          <w:lang w:val="es-ES_tradnl"/>
        </w:rPr>
        <w:t xml:space="preserve"> en su conjunto</w:t>
      </w:r>
      <w:r w:rsidR="005E48A2" w:rsidRPr="00641BDB">
        <w:rPr>
          <w:rFonts w:cs="Arial"/>
          <w:szCs w:val="17"/>
          <w:lang w:val="es-ES_tradnl"/>
        </w:rPr>
        <w:t>.</w:t>
      </w:r>
      <w:r w:rsidR="00F61FF9" w:rsidRPr="00641BDB">
        <w:rPr>
          <w:rFonts w:cs="Arial"/>
          <w:szCs w:val="17"/>
          <w:lang w:val="es-ES_tradnl"/>
        </w:rPr>
        <w:t xml:space="preserve"> Un ejemplo de parámetros matriciales es el siguiente:</w:t>
      </w:r>
      <w:r w:rsidR="005E48A2" w:rsidRPr="00641BDB">
        <w:rPr>
          <w:rFonts w:cs="Arial"/>
          <w:szCs w:val="17"/>
          <w:lang w:val="es-ES_tradnl"/>
        </w:rPr>
        <w:t xml:space="preserve"> </w:t>
      </w:r>
      <w:hyperlink r:id="rId12" w:history="1">
        <w:r w:rsidR="0065392F" w:rsidRPr="00641BDB">
          <w:rPr>
            <w:rStyle w:val="Hyperlink"/>
            <w:rFonts w:ascii="Courier New" w:hAnsi="Courier New" w:cs="Courier New"/>
            <w:szCs w:val="17"/>
            <w:lang w:val="es-ES_tradnl"/>
          </w:rPr>
          <w:t>https://api.wipo.int/v1/path;param1=value1;param2=value2</w:t>
        </w:r>
      </w:hyperlink>
      <w:r w:rsidR="005E48A2" w:rsidRPr="00641BDB">
        <w:rPr>
          <w:rFonts w:ascii="Courier New" w:hAnsi="Courier New" w:cs="Courier New"/>
          <w:szCs w:val="17"/>
          <w:lang w:val="es-ES_tradnl"/>
        </w:rPr>
        <w:t>.</w:t>
      </w:r>
    </w:p>
    <w:p w14:paraId="454EA972" w14:textId="7B993291" w:rsidR="005E48A2" w:rsidRPr="00641BDB" w:rsidRDefault="005E48A2" w:rsidP="00CB6A97">
      <w:pPr>
        <w:spacing w:before="240" w:after="240"/>
        <w:ind w:left="709"/>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w:t>
      </w:r>
      <w:r w:rsidR="003D4616" w:rsidRPr="00641BDB">
        <w:rPr>
          <w:rFonts w:eastAsia="Times New Roman" w:cs="Arial"/>
          <w:szCs w:val="17"/>
          <w:lang w:val="es-ES_tradnl"/>
        </w:rPr>
        <w:t>0</w:t>
      </w:r>
      <w:r w:rsidR="00624C8F" w:rsidRPr="00641BDB">
        <w:rPr>
          <w:rFonts w:eastAsia="Times New Roman" w:cs="Arial"/>
          <w:szCs w:val="17"/>
          <w:lang w:val="es-ES_tradnl"/>
        </w:rPr>
        <w:t>7</w:t>
      </w:r>
      <w:r w:rsidRPr="00641BDB">
        <w:rPr>
          <w:rFonts w:eastAsia="Times New Roman" w:cs="Arial"/>
          <w:szCs w:val="17"/>
          <w:lang w:val="es-ES_tradnl"/>
        </w:rPr>
        <w:t>]</w:t>
      </w:r>
      <w:r w:rsidR="00F61FF9" w:rsidRPr="00641BDB">
        <w:rPr>
          <w:rFonts w:eastAsia="Times New Roman" w:cs="Arial"/>
          <w:szCs w:val="17"/>
          <w:lang w:val="es-ES_tradnl"/>
        </w:rPr>
        <w:tab/>
        <w:t>NO DEBEN utilizarse parámetros matriciales.</w:t>
      </w:r>
    </w:p>
    <w:p w14:paraId="75C765C9" w14:textId="68A0C364" w:rsidR="005E48A2" w:rsidRPr="00641BDB" w:rsidRDefault="0096267D" w:rsidP="00F30085">
      <w:pPr>
        <w:pStyle w:val="Heading3"/>
        <w:keepLines/>
        <w:spacing w:before="170" w:after="170"/>
        <w:ind w:left="360"/>
        <w:jc w:val="both"/>
        <w:rPr>
          <w:lang w:val="es-ES_tradnl"/>
        </w:rPr>
      </w:pPr>
      <w:bookmarkStart w:id="78" w:name="_Toc213074178"/>
      <w:bookmarkStart w:id="79" w:name="_Toc126065403"/>
      <w:bookmarkStart w:id="80" w:name="_Toc213234792"/>
      <w:r w:rsidRPr="00641BDB">
        <w:rPr>
          <w:lang w:val="es-ES_tradnl"/>
        </w:rPr>
        <w:lastRenderedPageBreak/>
        <w:t>Códigos de estado</w:t>
      </w:r>
      <w:bookmarkEnd w:id="78"/>
      <w:bookmarkEnd w:id="79"/>
      <w:bookmarkEnd w:id="80"/>
    </w:p>
    <w:p w14:paraId="7D98B505" w14:textId="4E10B345" w:rsidR="007C63CA" w:rsidRPr="00641BDB" w:rsidRDefault="006161F9" w:rsidP="00F30085">
      <w:pPr>
        <w:jc w:val="both"/>
        <w:rPr>
          <w:lang w:val="es-ES_tradnl"/>
        </w:rPr>
      </w:pPr>
      <w:r w:rsidRPr="00641BDB">
        <w:rPr>
          <w:rFonts w:eastAsia="Times New Roman" w:cs="Arial"/>
          <w:szCs w:val="17"/>
          <w:lang w:val="es-ES_tradnl"/>
        </w:rPr>
        <w:t>24.</w:t>
      </w:r>
      <w:r w:rsidR="001446D6" w:rsidRPr="00641BDB">
        <w:rPr>
          <w:rFonts w:eastAsia="Times New Roman" w:cs="Arial"/>
          <w:szCs w:val="17"/>
          <w:lang w:val="es-ES_tradnl"/>
        </w:rPr>
        <w:tab/>
      </w:r>
      <w:r w:rsidR="0096267D" w:rsidRPr="00641BDB">
        <w:rPr>
          <w:rFonts w:eastAsia="Times New Roman" w:cs="Arial"/>
          <w:szCs w:val="17"/>
          <w:lang w:val="es-ES_tradnl"/>
        </w:rPr>
        <w:t xml:space="preserve">Una API web debe aplicar sistemáticamente códigos de estado HTTP </w:t>
      </w:r>
      <w:r w:rsidR="00B4246D" w:rsidRPr="00641BDB">
        <w:rPr>
          <w:rFonts w:eastAsia="Times New Roman" w:cs="Arial"/>
          <w:szCs w:val="17"/>
          <w:lang w:val="es-ES_tradnl"/>
        </w:rPr>
        <w:t>según</w:t>
      </w:r>
      <w:r w:rsidR="0096267D" w:rsidRPr="00641BDB">
        <w:rPr>
          <w:rFonts w:eastAsia="Times New Roman" w:cs="Arial"/>
          <w:szCs w:val="17"/>
          <w:lang w:val="es-ES_tradnl"/>
        </w:rPr>
        <w:t xml:space="preserve"> se describe en l</w:t>
      </w:r>
      <w:r w:rsidR="00B0367A" w:rsidRPr="00641BDB">
        <w:rPr>
          <w:rFonts w:eastAsia="Times New Roman" w:cs="Arial"/>
          <w:szCs w:val="17"/>
          <w:lang w:val="es-ES_tradnl"/>
        </w:rPr>
        <w:t xml:space="preserve">os documentos </w:t>
      </w:r>
      <w:r w:rsidR="0096267D" w:rsidRPr="00641BDB">
        <w:rPr>
          <w:rFonts w:eastAsia="Times New Roman" w:cs="Arial"/>
          <w:szCs w:val="17"/>
          <w:lang w:val="es-ES_tradnl"/>
        </w:rPr>
        <w:t>RFC del IETF</w:t>
      </w:r>
      <w:r w:rsidR="005E48A2" w:rsidRPr="00641BDB">
        <w:rPr>
          <w:rFonts w:eastAsia="Times New Roman" w:cs="Arial"/>
          <w:szCs w:val="17"/>
          <w:lang w:val="es-ES_tradnl"/>
        </w:rPr>
        <w:t>.</w:t>
      </w:r>
      <w:r w:rsidR="00D22D23" w:rsidRPr="00641BDB">
        <w:rPr>
          <w:rFonts w:eastAsia="Times New Roman" w:cs="Arial"/>
          <w:szCs w:val="17"/>
          <w:lang w:val="es-ES_tradnl"/>
        </w:rPr>
        <w:t xml:space="preserve"> </w:t>
      </w:r>
      <w:r w:rsidR="006D56D1" w:rsidRPr="00641BDB">
        <w:rPr>
          <w:rFonts w:eastAsia="Times New Roman" w:cs="Arial"/>
          <w:szCs w:val="17"/>
          <w:lang w:val="es-ES_tradnl"/>
        </w:rPr>
        <w:t>Deben utilizarse l</w:t>
      </w:r>
      <w:r w:rsidR="009A5600" w:rsidRPr="00641BDB">
        <w:rPr>
          <w:rFonts w:eastAsia="Times New Roman" w:cs="Arial"/>
          <w:szCs w:val="17"/>
          <w:lang w:val="es-ES_tradnl"/>
        </w:rPr>
        <w:t xml:space="preserve">os códigos de estado HTTP </w:t>
      </w:r>
      <w:r w:rsidR="006D56D1" w:rsidRPr="00641BDB">
        <w:rPr>
          <w:rFonts w:eastAsia="Times New Roman" w:cs="Arial"/>
          <w:szCs w:val="17"/>
          <w:lang w:val="es-ES_tradnl"/>
        </w:rPr>
        <w:t>que</w:t>
      </w:r>
      <w:r w:rsidR="009A5600" w:rsidRPr="00641BDB">
        <w:rPr>
          <w:rFonts w:eastAsia="Times New Roman" w:cs="Arial"/>
          <w:szCs w:val="17"/>
          <w:lang w:val="es-ES_tradnl"/>
        </w:rPr>
        <w:t xml:space="preserve"> figura</w:t>
      </w:r>
      <w:r w:rsidR="006D56D1" w:rsidRPr="00641BDB">
        <w:rPr>
          <w:rFonts w:eastAsia="Times New Roman" w:cs="Arial"/>
          <w:szCs w:val="17"/>
          <w:lang w:val="es-ES_tradnl"/>
        </w:rPr>
        <w:t>n</w:t>
      </w:r>
      <w:r w:rsidR="009A5600" w:rsidRPr="00641BDB">
        <w:rPr>
          <w:rFonts w:eastAsia="Times New Roman" w:cs="Arial"/>
          <w:szCs w:val="17"/>
          <w:lang w:val="es-ES_tradnl"/>
        </w:rPr>
        <w:t xml:space="preserve"> en la lista de códigos de estado HTTP estándar</w:t>
      </w:r>
      <w:r w:rsidR="00B0367A" w:rsidRPr="00641BDB">
        <w:rPr>
          <w:rFonts w:eastAsia="Times New Roman" w:cs="Arial"/>
          <w:szCs w:val="17"/>
          <w:lang w:val="es-ES_tradnl"/>
        </w:rPr>
        <w:t>es</w:t>
      </w:r>
      <w:r w:rsidR="009A5600" w:rsidRPr="00641BDB">
        <w:rPr>
          <w:rFonts w:eastAsia="Times New Roman" w:cs="Arial"/>
          <w:szCs w:val="17"/>
          <w:lang w:val="es-ES_tradnl"/>
        </w:rPr>
        <w:t xml:space="preserve"> (</w:t>
      </w:r>
      <w:del w:id="81" w:author="Author">
        <w:r w:rsidR="00B0367A" w:rsidRPr="00641BDB">
          <w:rPr>
            <w:rFonts w:eastAsia="Times New Roman" w:cs="Arial"/>
            <w:szCs w:val="17"/>
            <w:lang w:val="es-ES_tradnl"/>
          </w:rPr>
          <w:delText>Norma</w:delText>
        </w:r>
      </w:del>
      <w:ins w:id="82" w:author="Author">
        <w:r w:rsidR="005F4D12" w:rsidRPr="00641BDB">
          <w:rPr>
            <w:rFonts w:eastAsia="Times New Roman" w:cs="Arial"/>
            <w:szCs w:val="17"/>
            <w:lang w:val="es-ES_tradnl"/>
          </w:rPr>
          <w:t>como se define en la</w:t>
        </w:r>
      </w:ins>
      <w:r w:rsidR="005F4D12" w:rsidRPr="00641BDB">
        <w:rPr>
          <w:rFonts w:eastAsia="Times New Roman" w:cs="Arial"/>
          <w:szCs w:val="17"/>
          <w:lang w:val="es-ES_tradnl"/>
        </w:rPr>
        <w:t xml:space="preserve"> RFC </w:t>
      </w:r>
      <w:del w:id="83" w:author="Author">
        <w:r w:rsidR="009A5600" w:rsidRPr="00641BDB">
          <w:rPr>
            <w:rFonts w:eastAsia="Times New Roman" w:cs="Arial"/>
            <w:szCs w:val="17"/>
            <w:lang w:val="es-ES_tradnl"/>
          </w:rPr>
          <w:delText>7807</w:delText>
        </w:r>
      </w:del>
      <w:ins w:id="84" w:author="Author">
        <w:r w:rsidR="005F4D12" w:rsidRPr="00641BDB">
          <w:rPr>
            <w:rFonts w:eastAsia="Times New Roman" w:cs="Arial"/>
            <w:szCs w:val="17"/>
            <w:lang w:val="es-ES_tradnl"/>
          </w:rPr>
          <w:t>9110 y está registrado por la IANA</w:t>
        </w:r>
      </w:ins>
      <w:r w:rsidR="009A5600" w:rsidRPr="00641BDB">
        <w:rPr>
          <w:rFonts w:eastAsia="Times New Roman" w:cs="Arial"/>
          <w:szCs w:val="17"/>
          <w:lang w:val="es-ES_tradnl"/>
        </w:rPr>
        <w:t xml:space="preserve">) </w:t>
      </w:r>
      <w:r w:rsidR="006D56D1" w:rsidRPr="00641BDB">
        <w:rPr>
          <w:rFonts w:eastAsia="Times New Roman" w:cs="Arial"/>
          <w:szCs w:val="17"/>
          <w:lang w:val="es-ES_tradnl"/>
        </w:rPr>
        <w:t>incluida en</w:t>
      </w:r>
      <w:r w:rsidR="009A5600" w:rsidRPr="00641BDB">
        <w:rPr>
          <w:rFonts w:eastAsia="Times New Roman" w:cs="Arial"/>
          <w:szCs w:val="17"/>
          <w:lang w:val="es-ES_tradnl"/>
        </w:rPr>
        <w:t xml:space="preserve"> el anexo V</w:t>
      </w:r>
      <w:r w:rsidR="007C63CA" w:rsidRPr="00641BDB">
        <w:rPr>
          <w:rFonts w:eastAsia="Times New Roman" w:cs="Arial"/>
          <w:szCs w:val="17"/>
          <w:lang w:val="es-ES_tradnl"/>
        </w:rPr>
        <w:t>.</w:t>
      </w:r>
      <w:r w:rsidR="00D22D23" w:rsidRPr="00641BDB">
        <w:rPr>
          <w:rFonts w:eastAsia="Times New Roman" w:cs="Arial"/>
          <w:szCs w:val="17"/>
          <w:lang w:val="es-ES_tradnl"/>
        </w:rPr>
        <w:t xml:space="preserve"> </w:t>
      </w:r>
    </w:p>
    <w:p w14:paraId="66657B52" w14:textId="510E4D1C" w:rsidR="00040CF3" w:rsidRPr="00641BDB" w:rsidRDefault="006161F9" w:rsidP="009A5600">
      <w:pPr>
        <w:pStyle w:val="NormalWeb"/>
        <w:ind w:left="1701" w:hanging="1089"/>
        <w:jc w:val="both"/>
        <w:rPr>
          <w:rFonts w:eastAsia="Times New Roman" w:cs="Arial"/>
          <w:szCs w:val="17"/>
          <w:lang w:val="es-ES_tradnl"/>
        </w:rPr>
      </w:pPr>
      <w:r w:rsidRPr="00641BDB">
        <w:rPr>
          <w:rFonts w:eastAsia="Times New Roman" w:cs="Arial"/>
          <w:szCs w:val="17"/>
          <w:lang w:val="es-ES_tradnl"/>
        </w:rPr>
        <w:t xml:space="preserve"> </w:t>
      </w:r>
      <w:r w:rsidR="005E48A2" w:rsidRPr="00641BDB">
        <w:rPr>
          <w:rFonts w:eastAsia="Times New Roman" w:cs="Arial"/>
          <w:szCs w:val="17"/>
          <w:lang w:val="es-ES_tradnl"/>
        </w:rPr>
        <w:t>[RS</w:t>
      </w:r>
      <w:r w:rsidR="00692E94" w:rsidRPr="00641BDB">
        <w:rPr>
          <w:rFonts w:eastAsia="Times New Roman" w:cs="Arial"/>
          <w:szCs w:val="17"/>
          <w:lang w:val="es-ES_tradnl"/>
        </w:rPr>
        <w:t>G</w:t>
      </w:r>
      <w:r w:rsidR="005E48A2" w:rsidRPr="00641BDB">
        <w:rPr>
          <w:rFonts w:eastAsia="Times New Roman" w:cs="Arial"/>
          <w:szCs w:val="17"/>
          <w:lang w:val="es-ES_tradnl"/>
        </w:rPr>
        <w:t>-</w:t>
      </w:r>
      <w:r w:rsidR="003D4616" w:rsidRPr="00641BDB">
        <w:rPr>
          <w:rFonts w:eastAsia="Times New Roman" w:cs="Arial"/>
          <w:szCs w:val="17"/>
          <w:lang w:val="es-ES_tradnl"/>
        </w:rPr>
        <w:t>0</w:t>
      </w:r>
      <w:r w:rsidR="00040CF3" w:rsidRPr="00641BDB">
        <w:rPr>
          <w:rFonts w:eastAsia="Times New Roman" w:cs="Arial"/>
          <w:szCs w:val="17"/>
          <w:lang w:val="es-ES_tradnl"/>
        </w:rPr>
        <w:t>8</w:t>
      </w:r>
      <w:r w:rsidR="005E48A2" w:rsidRPr="00641BDB">
        <w:rPr>
          <w:rFonts w:eastAsia="Times New Roman" w:cs="Arial"/>
          <w:szCs w:val="17"/>
          <w:lang w:val="es-ES_tradnl"/>
        </w:rPr>
        <w:t>]</w:t>
      </w:r>
      <w:r w:rsidR="009A5600" w:rsidRPr="00641BDB">
        <w:rPr>
          <w:rFonts w:eastAsia="Times New Roman" w:cs="Arial"/>
          <w:szCs w:val="17"/>
          <w:lang w:val="es-ES_tradnl"/>
        </w:rPr>
        <w:tab/>
        <w:t xml:space="preserve">Una API </w:t>
      </w:r>
      <w:r w:rsidR="00AB36E3" w:rsidRPr="00641BDB">
        <w:rPr>
          <w:rFonts w:eastAsia="Times New Roman" w:cs="Arial"/>
          <w:szCs w:val="17"/>
          <w:lang w:val="es-ES_tradnl"/>
        </w:rPr>
        <w:t>w</w:t>
      </w:r>
      <w:r w:rsidR="009A5600" w:rsidRPr="00641BDB">
        <w:rPr>
          <w:rFonts w:eastAsia="Times New Roman" w:cs="Arial"/>
          <w:szCs w:val="17"/>
          <w:lang w:val="es-ES_tradnl"/>
        </w:rPr>
        <w:t xml:space="preserve">eb DEBE aplicar </w:t>
      </w:r>
      <w:r w:rsidR="00B4246D" w:rsidRPr="00641BDB">
        <w:rPr>
          <w:rFonts w:eastAsia="Times New Roman" w:cs="Arial"/>
          <w:szCs w:val="17"/>
          <w:lang w:val="es-ES_tradnl"/>
        </w:rPr>
        <w:t xml:space="preserve">sistemáticamente </w:t>
      </w:r>
      <w:r w:rsidR="009A5600" w:rsidRPr="00641BDB">
        <w:rPr>
          <w:rFonts w:eastAsia="Times New Roman" w:cs="Arial"/>
          <w:szCs w:val="17"/>
          <w:lang w:val="es-ES_tradnl"/>
        </w:rPr>
        <w:t>códigos de estado HTTP según se describe en l</w:t>
      </w:r>
      <w:r w:rsidR="00B0367A" w:rsidRPr="00641BDB">
        <w:rPr>
          <w:rFonts w:eastAsia="Times New Roman" w:cs="Arial"/>
          <w:szCs w:val="17"/>
          <w:lang w:val="es-ES_tradnl"/>
        </w:rPr>
        <w:t>o</w:t>
      </w:r>
      <w:r w:rsidR="009A5600" w:rsidRPr="00641BDB">
        <w:rPr>
          <w:rFonts w:eastAsia="Times New Roman" w:cs="Arial"/>
          <w:szCs w:val="17"/>
          <w:lang w:val="es-ES_tradnl"/>
        </w:rPr>
        <w:t xml:space="preserve">s </w:t>
      </w:r>
      <w:r w:rsidR="00B0367A" w:rsidRPr="00641BDB">
        <w:rPr>
          <w:rFonts w:eastAsia="Times New Roman" w:cs="Arial"/>
          <w:szCs w:val="17"/>
          <w:lang w:val="es-ES_tradnl"/>
        </w:rPr>
        <w:t>documentos</w:t>
      </w:r>
      <w:r w:rsidR="009A5600" w:rsidRPr="00641BDB">
        <w:rPr>
          <w:rFonts w:eastAsia="Times New Roman" w:cs="Arial"/>
          <w:szCs w:val="17"/>
          <w:lang w:val="es-ES_tradnl"/>
        </w:rPr>
        <w:t xml:space="preserve"> RFC del IETF</w:t>
      </w:r>
      <w:r w:rsidR="000042DD" w:rsidRPr="00641BDB">
        <w:rPr>
          <w:rFonts w:eastAsia="Times New Roman" w:cs="Arial"/>
          <w:szCs w:val="17"/>
          <w:lang w:val="es-ES_tradnl"/>
        </w:rPr>
        <w:t>.</w:t>
      </w:r>
    </w:p>
    <w:p w14:paraId="5E38F864" w14:textId="01D98A8C" w:rsidR="00052261" w:rsidRPr="00641BDB" w:rsidRDefault="00D22D23" w:rsidP="00F30085">
      <w:pPr>
        <w:ind w:left="567" w:firstLine="3"/>
        <w:jc w:val="both"/>
        <w:rPr>
          <w:lang w:val="es-ES_tradnl"/>
        </w:rPr>
      </w:pPr>
      <w:r w:rsidRPr="00641BDB">
        <w:rPr>
          <w:lang w:val="es-ES_tradnl"/>
        </w:rPr>
        <w:t xml:space="preserve"> </w:t>
      </w:r>
      <w:r w:rsidR="007C63CA" w:rsidRPr="00641BDB">
        <w:rPr>
          <w:lang w:val="es-ES_tradnl"/>
        </w:rPr>
        <w:t>[RS</w:t>
      </w:r>
      <w:r w:rsidR="00B04C50" w:rsidRPr="00641BDB">
        <w:rPr>
          <w:lang w:val="es-ES_tradnl"/>
        </w:rPr>
        <w:t>G</w:t>
      </w:r>
      <w:r w:rsidR="007C63CA" w:rsidRPr="00641BDB">
        <w:rPr>
          <w:lang w:val="es-ES_tradnl"/>
        </w:rPr>
        <w:t>-09]</w:t>
      </w:r>
      <w:r w:rsidR="00B4246D" w:rsidRPr="00641BDB">
        <w:rPr>
          <w:lang w:val="es-ES_tradnl"/>
        </w:rPr>
        <w:tab/>
        <w:t>Las API web DEBERÍAN utilizar los códigos recomendados en el Anexo V para clasificar los errores.</w:t>
      </w:r>
      <w:r w:rsidRPr="00641BDB">
        <w:rPr>
          <w:lang w:val="es-ES_tradnl"/>
        </w:rPr>
        <w:t xml:space="preserve"> </w:t>
      </w:r>
    </w:p>
    <w:p w14:paraId="4A9DFAFB" w14:textId="77777777" w:rsidR="00052261" w:rsidRPr="00641BDB" w:rsidRDefault="00052261" w:rsidP="00F30085">
      <w:pPr>
        <w:jc w:val="both"/>
        <w:rPr>
          <w:lang w:val="es-ES_tradnl"/>
        </w:rPr>
      </w:pPr>
    </w:p>
    <w:p w14:paraId="29B2432E" w14:textId="11E4FCB3" w:rsidR="005E48A2" w:rsidRPr="00641BDB" w:rsidRDefault="00401D17" w:rsidP="00F30085">
      <w:pPr>
        <w:pStyle w:val="Heading3"/>
        <w:spacing w:before="170" w:after="170"/>
        <w:ind w:left="360"/>
        <w:jc w:val="both"/>
        <w:rPr>
          <w:lang w:val="es-ES_tradnl"/>
        </w:rPr>
      </w:pPr>
      <w:bookmarkStart w:id="85" w:name="_Toc213074179"/>
      <w:bookmarkStart w:id="86" w:name="_Toc126065404"/>
      <w:bookmarkStart w:id="87" w:name="_Toc213234793"/>
      <w:r w:rsidRPr="00641BDB">
        <w:rPr>
          <w:lang w:val="es-ES_tradnl"/>
        </w:rPr>
        <w:t>Principio de selección cuidadosa</w:t>
      </w:r>
      <w:bookmarkEnd w:id="85"/>
      <w:bookmarkEnd w:id="86"/>
      <w:bookmarkEnd w:id="87"/>
    </w:p>
    <w:p w14:paraId="36C806F1" w14:textId="77B9FE4D" w:rsidR="005E48A2" w:rsidRPr="00641BDB" w:rsidRDefault="006161F9" w:rsidP="00F30085">
      <w:pPr>
        <w:pStyle w:val="NormalWeb"/>
        <w:jc w:val="both"/>
        <w:rPr>
          <w:rFonts w:eastAsia="Times New Roman" w:cs="Arial"/>
          <w:szCs w:val="17"/>
          <w:lang w:val="es-ES_tradnl"/>
        </w:rPr>
      </w:pPr>
      <w:r w:rsidRPr="00641BDB">
        <w:rPr>
          <w:rFonts w:eastAsia="Times New Roman" w:cs="Arial"/>
          <w:szCs w:val="17"/>
          <w:lang w:val="es-ES_tradnl"/>
        </w:rPr>
        <w:t>25.</w:t>
      </w:r>
      <w:r w:rsidR="001446D6" w:rsidRPr="00641BDB">
        <w:rPr>
          <w:rFonts w:eastAsia="Times New Roman" w:cs="Arial"/>
          <w:szCs w:val="17"/>
          <w:lang w:val="es-ES_tradnl"/>
        </w:rPr>
        <w:tab/>
      </w:r>
      <w:r w:rsidR="00CC1640" w:rsidRPr="00641BDB">
        <w:rPr>
          <w:rFonts w:eastAsia="Times New Roman" w:cs="Arial"/>
          <w:szCs w:val="17"/>
          <w:lang w:val="es-ES_tradnl"/>
        </w:rPr>
        <w:t xml:space="preserve">Un contrato de servicio debería ser flexible con respecto a parámetros inesperados (en la </w:t>
      </w:r>
      <w:r w:rsidR="00AE6099" w:rsidRPr="00641BDB">
        <w:rPr>
          <w:rFonts w:eastAsia="Times New Roman" w:cs="Arial"/>
          <w:szCs w:val="17"/>
          <w:lang w:val="es-ES_tradnl"/>
        </w:rPr>
        <w:t>petición</w:t>
      </w:r>
      <w:r w:rsidR="00CC1640" w:rsidRPr="00641BDB">
        <w:rPr>
          <w:rFonts w:eastAsia="Times New Roman" w:cs="Arial"/>
          <w:szCs w:val="17"/>
          <w:lang w:val="es-ES_tradnl"/>
        </w:rPr>
        <w:t xml:space="preserve">, mediante </w:t>
      </w:r>
      <w:r w:rsidR="0067320D" w:rsidRPr="00641BDB">
        <w:rPr>
          <w:rFonts w:eastAsia="Times New Roman" w:cs="Arial"/>
          <w:szCs w:val="17"/>
          <w:lang w:val="es-ES_tradnl"/>
        </w:rPr>
        <w:t>los parámetros de</w:t>
      </w:r>
      <w:r w:rsidR="00CC1640" w:rsidRPr="00641BDB">
        <w:rPr>
          <w:rFonts w:eastAsia="Times New Roman" w:cs="Arial"/>
          <w:szCs w:val="17"/>
          <w:lang w:val="es-ES_tradnl"/>
        </w:rPr>
        <w:t xml:space="preserve"> consulta), </w:t>
      </w:r>
      <w:r w:rsidR="001B0865" w:rsidRPr="00641BDB">
        <w:rPr>
          <w:rFonts w:eastAsia="Times New Roman" w:cs="Arial"/>
          <w:szCs w:val="17"/>
          <w:lang w:val="es-ES_tradnl"/>
        </w:rPr>
        <w:t>y generar</w:t>
      </w:r>
      <w:r w:rsidR="00CC1640" w:rsidRPr="00641BDB">
        <w:rPr>
          <w:rFonts w:eastAsia="Times New Roman" w:cs="Arial"/>
          <w:szCs w:val="17"/>
          <w:lang w:val="es-ES_tradnl"/>
        </w:rPr>
        <w:t xml:space="preserve"> un error en caso de que los valores de los parámetros esperados no estén bien definidos</w:t>
      </w:r>
      <w:r w:rsidR="005E48A2" w:rsidRPr="00641BDB">
        <w:rPr>
          <w:rFonts w:eastAsia="Times New Roman" w:cs="Arial"/>
          <w:szCs w:val="17"/>
          <w:lang w:val="es-ES_tradnl"/>
        </w:rPr>
        <w:t>.</w:t>
      </w:r>
    </w:p>
    <w:p w14:paraId="32BF0D1D" w14:textId="7EEB0DF6" w:rsidR="005E48A2" w:rsidRPr="00641BDB" w:rsidRDefault="005E48A2" w:rsidP="00675C3D">
      <w:pPr>
        <w:spacing w:before="100" w:beforeAutospacing="1" w:after="100" w:afterAutospacing="1"/>
        <w:ind w:left="1699" w:hanging="990"/>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w:t>
      </w:r>
      <w:r w:rsidR="00040CF3" w:rsidRPr="00641BDB">
        <w:rPr>
          <w:rFonts w:eastAsia="Times New Roman" w:cs="Arial"/>
          <w:szCs w:val="17"/>
          <w:lang w:val="es-ES_tradnl"/>
        </w:rPr>
        <w:t>10</w:t>
      </w:r>
      <w:r w:rsidRPr="00641BDB">
        <w:rPr>
          <w:rFonts w:eastAsia="Times New Roman" w:cs="Arial"/>
          <w:szCs w:val="17"/>
          <w:lang w:val="es-ES_tradnl"/>
        </w:rPr>
        <w:t xml:space="preserve">] </w:t>
      </w:r>
      <w:r w:rsidR="00675C3D" w:rsidRPr="00641BDB">
        <w:rPr>
          <w:rFonts w:eastAsia="Times New Roman" w:cs="Arial"/>
          <w:szCs w:val="17"/>
          <w:lang w:val="es-ES_tradnl"/>
        </w:rPr>
        <w:tab/>
        <w:t xml:space="preserve">Si la API detecta valores de entrada </w:t>
      </w:r>
      <w:r w:rsidR="007A742F" w:rsidRPr="00641BDB">
        <w:rPr>
          <w:rFonts w:eastAsia="Times New Roman" w:cs="Arial"/>
          <w:szCs w:val="17"/>
          <w:lang w:val="es-ES_tradnl"/>
        </w:rPr>
        <w:t>incorrectos</w:t>
      </w:r>
      <w:r w:rsidR="00675C3D" w:rsidRPr="00641BDB">
        <w:rPr>
          <w:rFonts w:eastAsia="Times New Roman" w:cs="Arial"/>
          <w:szCs w:val="17"/>
          <w:lang w:val="es-ES_tradnl"/>
        </w:rPr>
        <w:t xml:space="preserve">, DEBE devolver el código de estado HTTP </w:t>
      </w:r>
      <w:r w:rsidR="00675C3D" w:rsidRPr="00641BDB">
        <w:rPr>
          <w:rFonts w:ascii="Courier New" w:eastAsia="Times New Roman" w:hAnsi="Courier New" w:cs="Courier New"/>
          <w:szCs w:val="17"/>
          <w:lang w:val="es-ES_tradnl"/>
        </w:rPr>
        <w:t>400 Bad Request</w:t>
      </w:r>
      <w:r w:rsidR="00675C3D" w:rsidRPr="00641BDB">
        <w:rPr>
          <w:rFonts w:eastAsia="Times New Roman" w:cs="Arial"/>
          <w:szCs w:val="17"/>
          <w:lang w:val="es-ES_tradnl"/>
        </w:rPr>
        <w:t>. La carga útil de error DEBE indicar el valor</w:t>
      </w:r>
      <w:r w:rsidR="007A742F" w:rsidRPr="00641BDB">
        <w:rPr>
          <w:rFonts w:eastAsia="Times New Roman" w:cs="Arial"/>
          <w:szCs w:val="17"/>
          <w:lang w:val="es-ES_tradnl"/>
        </w:rPr>
        <w:t xml:space="preserve"> incorrecto</w:t>
      </w:r>
      <w:r w:rsidRPr="00641BDB">
        <w:rPr>
          <w:rFonts w:eastAsia="Times New Roman" w:cs="Arial"/>
          <w:szCs w:val="17"/>
          <w:lang w:val="es-ES_tradnl"/>
        </w:rPr>
        <w:t>.</w:t>
      </w:r>
    </w:p>
    <w:p w14:paraId="6666E8E6" w14:textId="02B6DDBA" w:rsidR="005E48A2" w:rsidRPr="00641BDB" w:rsidRDefault="005E48A2" w:rsidP="001B0865">
      <w:pPr>
        <w:spacing w:before="100" w:beforeAutospacing="1" w:after="100" w:afterAutospacing="1"/>
        <w:ind w:left="1699" w:hanging="990"/>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w:t>
      </w:r>
      <w:r w:rsidR="00040CF3" w:rsidRPr="00641BDB">
        <w:rPr>
          <w:rFonts w:eastAsia="Times New Roman" w:cs="Arial"/>
          <w:szCs w:val="17"/>
          <w:lang w:val="es-ES_tradnl"/>
        </w:rPr>
        <w:t>11</w:t>
      </w:r>
      <w:r w:rsidRPr="00641BDB">
        <w:rPr>
          <w:rFonts w:eastAsia="Times New Roman" w:cs="Arial"/>
          <w:szCs w:val="17"/>
          <w:lang w:val="es-ES_tradnl"/>
        </w:rPr>
        <w:t>]</w:t>
      </w:r>
      <w:r w:rsidR="001B0865" w:rsidRPr="00641BDB">
        <w:rPr>
          <w:rFonts w:eastAsia="Times New Roman" w:cs="Arial"/>
          <w:szCs w:val="17"/>
          <w:lang w:val="es-ES_tradnl"/>
        </w:rPr>
        <w:tab/>
        <w:t xml:space="preserve">Si la API detecta nombres sintácticamente correctos de argumentos no esperados (en la </w:t>
      </w:r>
      <w:r w:rsidR="00AA7470" w:rsidRPr="00641BDB">
        <w:rPr>
          <w:rFonts w:eastAsia="Times New Roman" w:cs="Arial"/>
          <w:szCs w:val="17"/>
          <w:lang w:val="es-ES_tradnl"/>
        </w:rPr>
        <w:t>petición</w:t>
      </w:r>
      <w:r w:rsidR="001B0865" w:rsidRPr="00641BDB">
        <w:rPr>
          <w:rFonts w:eastAsia="Times New Roman" w:cs="Arial"/>
          <w:szCs w:val="17"/>
          <w:lang w:val="es-ES_tradnl"/>
        </w:rPr>
        <w:t xml:space="preserve"> o en los parámetros de consulta), DEBERÍA ignorarlos</w:t>
      </w:r>
      <w:r w:rsidRPr="00641BDB">
        <w:rPr>
          <w:rFonts w:eastAsia="Times New Roman" w:cs="Arial"/>
          <w:szCs w:val="17"/>
          <w:lang w:val="es-ES_tradnl"/>
        </w:rPr>
        <w:t>.</w:t>
      </w:r>
    </w:p>
    <w:p w14:paraId="1501B7D1" w14:textId="30494F86" w:rsidR="005E48A2" w:rsidRPr="00641BDB" w:rsidRDefault="005E48A2" w:rsidP="00622247">
      <w:pPr>
        <w:spacing w:before="100" w:beforeAutospacing="1" w:after="100" w:afterAutospacing="1"/>
        <w:ind w:left="1699" w:hanging="990"/>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w:t>
      </w:r>
      <w:r w:rsidR="00040CF3" w:rsidRPr="00641BDB">
        <w:rPr>
          <w:rFonts w:eastAsia="Times New Roman" w:cs="Arial"/>
          <w:szCs w:val="17"/>
          <w:lang w:val="es-ES_tradnl"/>
        </w:rPr>
        <w:t>12</w:t>
      </w:r>
      <w:r w:rsidRPr="00641BDB">
        <w:rPr>
          <w:rFonts w:eastAsia="Times New Roman" w:cs="Arial"/>
          <w:szCs w:val="17"/>
          <w:lang w:val="es-ES_tradnl"/>
        </w:rPr>
        <w:t>]</w:t>
      </w:r>
      <w:r w:rsidR="00622247" w:rsidRPr="00641BDB">
        <w:rPr>
          <w:rFonts w:eastAsia="Times New Roman" w:cs="Arial"/>
          <w:szCs w:val="17"/>
          <w:lang w:val="es-ES_tradnl"/>
        </w:rPr>
        <w:tab/>
        <w:t>Si la API detecta valores válidos que requieren funcionalidades no</w:t>
      </w:r>
      <w:r w:rsidR="005F4D12" w:rsidRPr="00641BDB">
        <w:rPr>
          <w:rFonts w:eastAsia="Times New Roman" w:cs="Arial"/>
          <w:szCs w:val="17"/>
          <w:lang w:val="es-ES_tradnl"/>
        </w:rPr>
        <w:t xml:space="preserve"> </w:t>
      </w:r>
      <w:del w:id="88" w:author="Author">
        <w:r w:rsidR="00622247" w:rsidRPr="00641BDB">
          <w:rPr>
            <w:rFonts w:eastAsia="Times New Roman" w:cs="Arial"/>
            <w:szCs w:val="17"/>
            <w:lang w:val="es-ES_tradnl"/>
          </w:rPr>
          <w:delText>implementadas</w:delText>
        </w:r>
      </w:del>
      <w:ins w:id="89" w:author="Author">
        <w:r w:rsidR="005F4D12" w:rsidRPr="00641BDB">
          <w:rPr>
            <w:rFonts w:eastAsia="Times New Roman" w:cs="Arial"/>
            <w:szCs w:val="17"/>
            <w:lang w:val="es-ES_tradnl"/>
          </w:rPr>
          <w:t>admitidas por el servidor</w:t>
        </w:r>
      </w:ins>
      <w:r w:rsidR="00622247" w:rsidRPr="00641BDB">
        <w:rPr>
          <w:rFonts w:eastAsia="Times New Roman" w:cs="Arial"/>
          <w:szCs w:val="17"/>
          <w:lang w:val="es-ES_tradnl"/>
        </w:rPr>
        <w:t xml:space="preserve">, DEBE devolver el código de estado HTTP </w:t>
      </w:r>
      <w:r w:rsidR="00622247" w:rsidRPr="00641BDB">
        <w:rPr>
          <w:rFonts w:ascii="Courier New" w:eastAsia="Times New Roman" w:hAnsi="Courier New" w:cs="Courier New"/>
          <w:szCs w:val="17"/>
          <w:lang w:val="es-ES_tradnl"/>
        </w:rPr>
        <w:t>501 Not Implemented</w:t>
      </w:r>
      <w:del w:id="90" w:author="Author">
        <w:r w:rsidR="00622247" w:rsidRPr="00641BDB">
          <w:rPr>
            <w:rFonts w:eastAsia="Times New Roman" w:cs="Arial"/>
            <w:szCs w:val="17"/>
            <w:lang w:val="es-ES_tradnl"/>
          </w:rPr>
          <w:delText>. La carga útil de error DEBE indicar el valor</w:delText>
        </w:r>
        <w:r w:rsidR="001966D7" w:rsidRPr="00641BDB">
          <w:rPr>
            <w:rFonts w:eastAsia="Times New Roman" w:cs="Arial"/>
            <w:szCs w:val="17"/>
            <w:lang w:val="es-ES_tradnl"/>
          </w:rPr>
          <w:delText xml:space="preserve"> sin implementar</w:delText>
        </w:r>
      </w:del>
      <w:r w:rsidR="00622247" w:rsidRPr="00641BDB">
        <w:rPr>
          <w:rFonts w:eastAsia="Times New Roman" w:cs="Arial"/>
          <w:szCs w:val="17"/>
          <w:lang w:val="es-ES_tradnl"/>
        </w:rPr>
        <w:t>.</w:t>
      </w:r>
    </w:p>
    <w:p w14:paraId="7DD4DEC7" w14:textId="77777777" w:rsidR="00F360B4" w:rsidRPr="00641BDB" w:rsidRDefault="00F360B4" w:rsidP="00EA134C">
      <w:pPr>
        <w:pStyle w:val="Heading3"/>
        <w:spacing w:before="170" w:after="170"/>
        <w:ind w:left="360"/>
        <w:jc w:val="both"/>
        <w:rPr>
          <w:lang w:val="es-ES_tradnl"/>
        </w:rPr>
      </w:pPr>
      <w:bookmarkStart w:id="91" w:name="_Toc213074180"/>
      <w:bookmarkStart w:id="92" w:name="_Toc126065405"/>
      <w:bookmarkStart w:id="93" w:name="_Toc213234794"/>
      <w:r w:rsidRPr="00641BDB">
        <w:rPr>
          <w:lang w:val="es-ES_tradnl"/>
        </w:rPr>
        <w:t>Modelo de recursos</w:t>
      </w:r>
      <w:bookmarkEnd w:id="91"/>
      <w:bookmarkEnd w:id="92"/>
      <w:bookmarkEnd w:id="93"/>
    </w:p>
    <w:p w14:paraId="515C7DC8" w14:textId="163DDB47" w:rsidR="00295BA4" w:rsidRPr="00641BDB" w:rsidRDefault="006161F9" w:rsidP="00F30085">
      <w:pPr>
        <w:pStyle w:val="NormalWeb"/>
        <w:jc w:val="both"/>
        <w:rPr>
          <w:rFonts w:eastAsia="Times New Roman" w:cs="Arial"/>
          <w:szCs w:val="17"/>
          <w:lang w:val="es-ES_tradnl"/>
        </w:rPr>
      </w:pPr>
      <w:r w:rsidRPr="00641BDB">
        <w:rPr>
          <w:rFonts w:eastAsia="Times New Roman" w:cs="Arial"/>
          <w:szCs w:val="17"/>
          <w:lang w:val="es-ES_tradnl"/>
        </w:rPr>
        <w:t>26.</w:t>
      </w:r>
      <w:r w:rsidR="001446D6" w:rsidRPr="00641BDB">
        <w:rPr>
          <w:rFonts w:eastAsia="Times New Roman" w:cs="Arial"/>
          <w:szCs w:val="17"/>
          <w:lang w:val="es-ES_tradnl"/>
        </w:rPr>
        <w:tab/>
      </w:r>
      <w:r w:rsidR="00A03762" w:rsidRPr="00641BDB">
        <w:rPr>
          <w:rFonts w:eastAsia="Times New Roman" w:cs="Arial"/>
          <w:szCs w:val="17"/>
          <w:lang w:val="es-ES_tradnl"/>
        </w:rPr>
        <w:t xml:space="preserve">Un modelo de datos de </w:t>
      </w:r>
      <w:r w:rsidR="0080101C" w:rsidRPr="00641BDB">
        <w:rPr>
          <w:rFonts w:eastAsia="Times New Roman" w:cs="Arial"/>
          <w:szCs w:val="17"/>
          <w:lang w:val="es-ES_tradnl"/>
        </w:rPr>
        <w:t>PI</w:t>
      </w:r>
      <w:r w:rsidR="00A03762" w:rsidRPr="00641BDB">
        <w:rPr>
          <w:rFonts w:eastAsia="Times New Roman" w:cs="Arial"/>
          <w:szCs w:val="17"/>
          <w:lang w:val="es-ES_tradnl"/>
        </w:rPr>
        <w:t xml:space="preserve"> debe dividirse en contextos delimitados conforme a un enfoque de diseño basado en el dominio</w:t>
      </w:r>
      <w:r w:rsidR="005E48A2" w:rsidRPr="00641BDB">
        <w:rPr>
          <w:rFonts w:eastAsia="Times New Roman" w:cs="Arial"/>
          <w:szCs w:val="17"/>
          <w:lang w:val="es-ES_tradnl"/>
        </w:rPr>
        <w:t xml:space="preserve">. </w:t>
      </w:r>
      <w:r w:rsidR="00A03762" w:rsidRPr="00641BDB">
        <w:rPr>
          <w:rFonts w:eastAsia="Times New Roman" w:cs="Arial"/>
          <w:szCs w:val="17"/>
          <w:lang w:val="es-ES_tradnl"/>
        </w:rPr>
        <w:t>Cada contexto delimitado debe ser asignado a un recurso</w:t>
      </w:r>
      <w:r w:rsidR="005E48A2" w:rsidRPr="00641BDB">
        <w:rPr>
          <w:rFonts w:eastAsia="Times New Roman" w:cs="Arial"/>
          <w:szCs w:val="17"/>
          <w:lang w:val="es-ES_tradnl"/>
        </w:rPr>
        <w:t>.</w:t>
      </w:r>
      <w:r w:rsidR="00B97F95" w:rsidRPr="00641BDB">
        <w:rPr>
          <w:rFonts w:eastAsia="Times New Roman" w:cs="Arial"/>
          <w:szCs w:val="17"/>
          <w:lang w:val="es-ES_tradnl"/>
        </w:rPr>
        <w:t xml:space="preserve"> </w:t>
      </w:r>
      <w:r w:rsidR="00A03762" w:rsidRPr="00641BDB">
        <w:rPr>
          <w:rFonts w:eastAsia="Times New Roman" w:cs="Arial"/>
          <w:szCs w:val="17"/>
          <w:lang w:val="es-ES_tradnl"/>
        </w:rPr>
        <w:t xml:space="preserve">De acuerdo con los principios de diseño, </w:t>
      </w:r>
      <w:r w:rsidR="00BD4CA7" w:rsidRPr="00641BDB">
        <w:rPr>
          <w:rFonts w:eastAsia="Times New Roman" w:cs="Arial"/>
          <w:szCs w:val="17"/>
          <w:lang w:val="es-ES_tradnl"/>
        </w:rPr>
        <w:t>el</w:t>
      </w:r>
      <w:r w:rsidR="00A03762" w:rsidRPr="00641BDB">
        <w:rPr>
          <w:rFonts w:eastAsia="Times New Roman" w:cs="Arial"/>
          <w:szCs w:val="17"/>
          <w:lang w:val="es-ES_tradnl"/>
        </w:rPr>
        <w:t xml:space="preserve"> modelo de recursos de una API web debe estar desvinculado del modelo de datos</w:t>
      </w:r>
      <w:r w:rsidR="005E48A2" w:rsidRPr="00641BDB">
        <w:rPr>
          <w:rFonts w:eastAsia="Times New Roman" w:cs="Arial"/>
          <w:szCs w:val="17"/>
          <w:lang w:val="es-ES_tradnl"/>
        </w:rPr>
        <w:t xml:space="preserve">. </w:t>
      </w:r>
      <w:r w:rsidR="00C417E2" w:rsidRPr="00641BDB">
        <w:rPr>
          <w:rFonts w:eastAsia="Times New Roman" w:cs="Arial"/>
          <w:szCs w:val="17"/>
          <w:lang w:val="es-ES_tradnl"/>
        </w:rPr>
        <w:t xml:space="preserve">Una API web debe diseñarse como una jerarquía de recursos destinada a aprovechar la naturaleza jerárquica del URI para establecer una estructura (asociación, composición o </w:t>
      </w:r>
      <w:r w:rsidR="00A34D10" w:rsidRPr="00641BDB">
        <w:rPr>
          <w:rFonts w:eastAsia="Times New Roman" w:cs="Arial"/>
          <w:szCs w:val="17"/>
          <w:lang w:val="es-ES_tradnl"/>
        </w:rPr>
        <w:t>agregación</w:t>
      </w:r>
      <w:r w:rsidR="00C417E2" w:rsidRPr="00641BDB">
        <w:rPr>
          <w:rFonts w:eastAsia="Times New Roman" w:cs="Arial"/>
          <w:szCs w:val="17"/>
          <w:lang w:val="es-ES_tradnl"/>
        </w:rPr>
        <w:t>), en la que cada nodo sea un recurso simple (único) o un conjunto de recursos</w:t>
      </w:r>
      <w:r w:rsidR="005E48A2" w:rsidRPr="00641BDB">
        <w:rPr>
          <w:rFonts w:eastAsia="Times New Roman" w:cs="Arial"/>
          <w:szCs w:val="17"/>
          <w:lang w:val="es-ES_tradnl"/>
        </w:rPr>
        <w:t xml:space="preserve">. </w:t>
      </w:r>
    </w:p>
    <w:p w14:paraId="645254F8" w14:textId="50BBC438" w:rsidR="00D0203A" w:rsidRPr="00641BDB" w:rsidRDefault="006161F9" w:rsidP="00B27F51">
      <w:pPr>
        <w:pStyle w:val="NormalWeb"/>
        <w:jc w:val="both"/>
        <w:rPr>
          <w:rFonts w:eastAsia="Times New Roman" w:cs="Arial"/>
          <w:szCs w:val="17"/>
          <w:lang w:val="es-ES_tradnl"/>
        </w:rPr>
      </w:pPr>
      <w:r w:rsidRPr="00641BDB">
        <w:rPr>
          <w:rFonts w:eastAsia="Times New Roman" w:cs="Arial"/>
          <w:szCs w:val="17"/>
          <w:lang w:val="es-ES_tradnl"/>
        </w:rPr>
        <w:t>27.</w:t>
      </w:r>
      <w:r w:rsidR="00D0203A" w:rsidRPr="00641BDB">
        <w:rPr>
          <w:rFonts w:eastAsia="Times New Roman" w:cs="Arial"/>
          <w:szCs w:val="17"/>
          <w:lang w:val="es-ES_tradnl"/>
        </w:rPr>
        <w:tab/>
      </w:r>
      <w:r w:rsidR="0037493A" w:rsidRPr="00641BDB">
        <w:rPr>
          <w:rFonts w:eastAsia="Times New Roman" w:cs="Arial"/>
          <w:szCs w:val="17"/>
          <w:lang w:val="es-ES_tradnl"/>
        </w:rPr>
        <w:t xml:space="preserve">En ese modelo jerárquico de recursos, los nodos de la raíz se denominan </w:t>
      </w:r>
      <w:r w:rsidR="0080101C" w:rsidRPr="00641BDB">
        <w:rPr>
          <w:rFonts w:eastAsia="Times New Roman" w:cs="Arial"/>
          <w:szCs w:val="17"/>
          <w:lang w:val="es-ES_tradnl"/>
        </w:rPr>
        <w:t>‘</w:t>
      </w:r>
      <w:r w:rsidR="0037493A" w:rsidRPr="00641BDB">
        <w:rPr>
          <w:rFonts w:eastAsia="Times New Roman" w:cs="Arial"/>
          <w:szCs w:val="17"/>
          <w:lang w:val="es-ES_tradnl"/>
        </w:rPr>
        <w:t>nodos de nivel superior</w:t>
      </w:r>
      <w:r w:rsidR="0080101C" w:rsidRPr="00641BDB">
        <w:rPr>
          <w:rFonts w:eastAsia="Times New Roman" w:cs="Arial"/>
          <w:szCs w:val="17"/>
          <w:lang w:val="es-ES_tradnl"/>
        </w:rPr>
        <w:t>’</w:t>
      </w:r>
      <w:r w:rsidR="0037493A" w:rsidRPr="00641BDB">
        <w:rPr>
          <w:rFonts w:eastAsia="Times New Roman" w:cs="Arial"/>
          <w:szCs w:val="17"/>
          <w:lang w:val="es-ES_tradnl"/>
        </w:rPr>
        <w:t xml:space="preserve"> y </w:t>
      </w:r>
      <w:r w:rsidR="00D554BD" w:rsidRPr="00641BDB">
        <w:rPr>
          <w:rFonts w:eastAsia="Times New Roman" w:cs="Arial"/>
          <w:szCs w:val="17"/>
          <w:lang w:val="es-ES_tradnl"/>
        </w:rPr>
        <w:t>l</w:t>
      </w:r>
      <w:r w:rsidR="0037493A" w:rsidRPr="00641BDB">
        <w:rPr>
          <w:rFonts w:eastAsia="Times New Roman" w:cs="Arial"/>
          <w:szCs w:val="17"/>
          <w:lang w:val="es-ES_tradnl"/>
        </w:rPr>
        <w:t xml:space="preserve">os recursos anidados </w:t>
      </w:r>
      <w:r w:rsidR="0080101C" w:rsidRPr="00641BDB">
        <w:rPr>
          <w:rFonts w:eastAsia="Times New Roman" w:cs="Arial"/>
          <w:szCs w:val="17"/>
          <w:lang w:val="es-ES_tradnl"/>
        </w:rPr>
        <w:t>‘</w:t>
      </w:r>
      <w:r w:rsidR="0037493A" w:rsidRPr="00641BDB">
        <w:rPr>
          <w:rFonts w:eastAsia="Times New Roman" w:cs="Arial"/>
          <w:szCs w:val="17"/>
          <w:lang w:val="es-ES_tradnl"/>
        </w:rPr>
        <w:t>subrecursos</w:t>
      </w:r>
      <w:r w:rsidR="0080101C" w:rsidRPr="00641BDB">
        <w:rPr>
          <w:rFonts w:eastAsia="Times New Roman" w:cs="Arial"/>
          <w:szCs w:val="17"/>
          <w:lang w:val="es-ES_tradnl"/>
        </w:rPr>
        <w:t>’</w:t>
      </w:r>
      <w:r w:rsidR="005E48A2" w:rsidRPr="00641BDB">
        <w:rPr>
          <w:rFonts w:eastAsia="Times New Roman" w:cs="Arial"/>
          <w:szCs w:val="17"/>
          <w:lang w:val="es-ES_tradnl"/>
        </w:rPr>
        <w:t>.</w:t>
      </w:r>
      <w:r w:rsidR="00A34D10" w:rsidRPr="00641BDB">
        <w:rPr>
          <w:rFonts w:eastAsia="Times New Roman" w:cs="Arial"/>
          <w:szCs w:val="17"/>
          <w:lang w:val="es-ES_tradnl"/>
        </w:rPr>
        <w:t xml:space="preserve"> </w:t>
      </w:r>
      <w:r w:rsidR="0037493A" w:rsidRPr="00641BDB">
        <w:rPr>
          <w:rFonts w:eastAsia="Times New Roman" w:cs="Arial"/>
          <w:szCs w:val="17"/>
          <w:lang w:val="es-ES_tradnl"/>
        </w:rPr>
        <w:t xml:space="preserve">Los subrecursos deben utilizarse únicamente para composiciones, es decir, recursos que no pueden ser de nivel superior, ya que, de lo contrario, habría múltiples formas de </w:t>
      </w:r>
      <w:r w:rsidR="00213320" w:rsidRPr="00641BDB">
        <w:rPr>
          <w:rFonts w:eastAsia="Times New Roman" w:cs="Arial"/>
          <w:szCs w:val="17"/>
          <w:lang w:val="es-ES_tradnl"/>
        </w:rPr>
        <w:t>recuperar</w:t>
      </w:r>
      <w:r w:rsidR="0037493A" w:rsidRPr="00641BDB">
        <w:rPr>
          <w:rFonts w:eastAsia="Times New Roman" w:cs="Arial"/>
          <w:szCs w:val="17"/>
          <w:lang w:val="es-ES_tradnl"/>
        </w:rPr>
        <w:t xml:space="preserve"> las mismas entidades.</w:t>
      </w:r>
      <w:r w:rsidR="005E48A2" w:rsidRPr="00641BDB">
        <w:rPr>
          <w:rFonts w:eastAsia="Times New Roman" w:cs="Arial"/>
          <w:szCs w:val="17"/>
          <w:lang w:val="es-ES_tradnl"/>
        </w:rPr>
        <w:t xml:space="preserve"> </w:t>
      </w:r>
      <w:r w:rsidR="00A34D10" w:rsidRPr="00641BDB">
        <w:rPr>
          <w:rFonts w:eastAsia="Times New Roman" w:cs="Arial"/>
          <w:szCs w:val="17"/>
          <w:lang w:val="es-ES_tradnl"/>
        </w:rPr>
        <w:t>Esos subrecursos, que implican asociación, se denominan subcolecciones. Las demás estructuras jerárquicas, a saber, la asociación y la agregación, deberían evitarse a fin de que no se creen API complejas ni se dupliquen las funciones</w:t>
      </w:r>
      <w:r w:rsidR="005E48A2" w:rsidRPr="00641BDB">
        <w:rPr>
          <w:rFonts w:eastAsia="Times New Roman" w:cs="Arial"/>
          <w:szCs w:val="17"/>
          <w:lang w:val="es-ES_tradnl"/>
        </w:rPr>
        <w:t>.</w:t>
      </w:r>
      <w:r w:rsidR="00143AD4" w:rsidRPr="00641BDB">
        <w:rPr>
          <w:rFonts w:eastAsia="Times New Roman" w:cs="Arial"/>
          <w:szCs w:val="17"/>
          <w:lang w:val="es-ES_tradnl"/>
        </w:rPr>
        <w:t xml:space="preserve"> </w:t>
      </w:r>
    </w:p>
    <w:p w14:paraId="45929CD6" w14:textId="0010DE23" w:rsidR="005D2E77" w:rsidRPr="00641BDB" w:rsidRDefault="006161F9" w:rsidP="00B27F51">
      <w:pPr>
        <w:pStyle w:val="NormalWeb"/>
        <w:jc w:val="both"/>
        <w:rPr>
          <w:rFonts w:eastAsia="Times New Roman" w:cs="Arial"/>
          <w:szCs w:val="17"/>
          <w:lang w:val="es-ES_tradnl"/>
        </w:rPr>
      </w:pPr>
      <w:r w:rsidRPr="00641BDB">
        <w:rPr>
          <w:rFonts w:eastAsia="Times New Roman" w:cs="Arial"/>
          <w:szCs w:val="17"/>
          <w:lang w:val="es-ES_tradnl"/>
        </w:rPr>
        <w:t>28.</w:t>
      </w:r>
      <w:r w:rsidR="00D0203A" w:rsidRPr="00641BDB">
        <w:rPr>
          <w:rFonts w:eastAsia="Times New Roman" w:cs="Arial"/>
          <w:szCs w:val="17"/>
          <w:lang w:val="es-ES_tradnl"/>
        </w:rPr>
        <w:tab/>
      </w:r>
      <w:r w:rsidR="00D554BD" w:rsidRPr="00641BDB">
        <w:rPr>
          <w:lang w:val="es-ES_tradnl"/>
        </w:rPr>
        <w:t xml:space="preserve">El punto final siempre determina el tipo de respuesta. Por ejemplo, el punto final </w:t>
      </w:r>
      <w:hyperlink r:id="rId13" w:history="1">
        <w:r w:rsidR="00880EF7" w:rsidRPr="00641BDB">
          <w:rPr>
            <w:rStyle w:val="Hyperlink"/>
            <w:rFonts w:ascii="Courier New" w:eastAsia="Times New Roman" w:hAnsi="Courier New" w:cs="Courier New"/>
            <w:szCs w:val="17"/>
            <w:lang w:val="es-ES_tradnl"/>
          </w:rPr>
          <w:t>https://wipo.int/api/v1/patents</w:t>
        </w:r>
      </w:hyperlink>
      <w:r w:rsidR="00D554BD" w:rsidRPr="00641BDB">
        <w:rPr>
          <w:rFonts w:ascii="Courier New" w:eastAsia="Times New Roman" w:hAnsi="Courier New" w:cs="Courier New"/>
          <w:szCs w:val="17"/>
          <w:lang w:val="es-ES_tradnl"/>
        </w:rPr>
        <w:t xml:space="preserve"> </w:t>
      </w:r>
      <w:r w:rsidR="00D554BD" w:rsidRPr="00641BDB">
        <w:rPr>
          <w:lang w:val="es-ES_tradnl"/>
        </w:rPr>
        <w:t xml:space="preserve">siempre devuelve respuestas relativas a los recursos </w:t>
      </w:r>
      <w:r w:rsidR="00213320" w:rsidRPr="00641BDB">
        <w:rPr>
          <w:lang w:val="es-ES_tradnl"/>
        </w:rPr>
        <w:t>sobre</w:t>
      </w:r>
      <w:r w:rsidR="00D554BD" w:rsidRPr="00641BDB">
        <w:rPr>
          <w:lang w:val="es-ES_tradnl"/>
        </w:rPr>
        <w:t xml:space="preserve"> patentes. El punto final </w:t>
      </w:r>
      <w:hyperlink r:id="rId14" w:history="1">
        <w:r w:rsidR="00D554BD" w:rsidRPr="00641BDB">
          <w:rPr>
            <w:rStyle w:val="Hyperlink"/>
            <w:rFonts w:ascii="Courier New" w:eastAsia="Times New Roman" w:hAnsi="Courier New" w:cs="Courier New"/>
            <w:szCs w:val="17"/>
            <w:lang w:val="es-ES_tradnl"/>
          </w:rPr>
          <w:t>https://wipo.int/api/v1/patents/1/inventor</w:t>
        </w:r>
      </w:hyperlink>
      <w:r w:rsidR="00213320" w:rsidRPr="00641BDB">
        <w:rPr>
          <w:rFonts w:ascii="Courier New" w:eastAsia="Times New Roman" w:hAnsi="Courier New" w:cs="Courier New"/>
          <w:szCs w:val="17"/>
          <w:lang w:val="es-ES_tradnl"/>
        </w:rPr>
        <w:t xml:space="preserve"> </w:t>
      </w:r>
      <w:r w:rsidR="00D554BD" w:rsidRPr="00641BDB">
        <w:rPr>
          <w:lang w:val="es-ES_tradnl"/>
        </w:rPr>
        <w:t xml:space="preserve">siempre devuelve respuestas relativas a los recursos del inventor. Sin embargo, el punto final </w:t>
      </w:r>
      <w:hyperlink r:id="rId15" w:history="1">
        <w:r w:rsidR="00880EF7" w:rsidRPr="00641BDB">
          <w:rPr>
            <w:rStyle w:val="Hyperlink"/>
            <w:rFonts w:ascii="Courier New" w:eastAsia="Times New Roman" w:hAnsi="Courier New" w:cs="Courier New"/>
            <w:szCs w:val="17"/>
            <w:lang w:val="es-ES_tradnl"/>
          </w:rPr>
          <w:t>https://wipo.int/api/v1/inventor</w:t>
        </w:r>
        <w:r w:rsidR="00880EF7" w:rsidRPr="00641BDB">
          <w:rPr>
            <w:rStyle w:val="Hyperlink"/>
            <w:rFonts w:ascii="Courier New" w:hAnsi="Courier New" w:cs="Courier New"/>
            <w:lang w:val="es-ES_tradnl"/>
          </w:rPr>
          <w:t>s</w:t>
        </w:r>
      </w:hyperlink>
      <w:r w:rsidR="00880EF7" w:rsidRPr="00641BDB">
        <w:rPr>
          <w:rFonts w:ascii="Courier New" w:hAnsi="Courier New" w:cs="Courier New"/>
          <w:lang w:val="es-ES_tradnl"/>
        </w:rPr>
        <w:t xml:space="preserve"> </w:t>
      </w:r>
      <w:r w:rsidR="00D554BD" w:rsidRPr="00641BDB">
        <w:rPr>
          <w:lang w:val="es-ES_tradnl"/>
        </w:rPr>
        <w:t>no está permitido porque los recursos del inventor no pueden ser independientes</w:t>
      </w:r>
      <w:r w:rsidR="00143AD4" w:rsidRPr="00641BDB">
        <w:rPr>
          <w:rFonts w:eastAsia="Times New Roman" w:cs="Arial"/>
          <w:szCs w:val="17"/>
          <w:lang w:val="es-ES_tradnl"/>
        </w:rPr>
        <w:t>.</w:t>
      </w:r>
    </w:p>
    <w:p w14:paraId="2497A96B" w14:textId="21CB8156" w:rsidR="005E48A2" w:rsidRPr="00641BDB" w:rsidRDefault="006161F9" w:rsidP="00CB6A97">
      <w:pPr>
        <w:pStyle w:val="NormalWeb"/>
        <w:rPr>
          <w:rFonts w:eastAsia="Times New Roman" w:cs="Arial"/>
          <w:szCs w:val="17"/>
          <w:lang w:val="es-ES_tradnl"/>
        </w:rPr>
      </w:pPr>
      <w:r w:rsidRPr="00641BDB">
        <w:rPr>
          <w:rFonts w:eastAsia="Times New Roman" w:cs="Arial"/>
          <w:szCs w:val="17"/>
          <w:lang w:val="es-ES_tradnl"/>
        </w:rPr>
        <w:t>29.</w:t>
      </w:r>
      <w:r w:rsidR="001446D6" w:rsidRPr="00641BDB">
        <w:rPr>
          <w:rFonts w:eastAsia="Times New Roman" w:cs="Arial"/>
          <w:szCs w:val="17"/>
          <w:lang w:val="es-ES_tradnl"/>
        </w:rPr>
        <w:tab/>
      </w:r>
      <w:r w:rsidR="00BE58D9" w:rsidRPr="00641BDB">
        <w:rPr>
          <w:rFonts w:eastAsia="Times New Roman" w:cs="Arial"/>
          <w:szCs w:val="17"/>
          <w:lang w:val="es-ES_tradnl"/>
        </w:rPr>
        <w:t>Solo deben utilizarse recursos de nivel superior, es decir, con un nivel</w:t>
      </w:r>
      <w:r w:rsidR="00610273" w:rsidRPr="00641BDB">
        <w:rPr>
          <w:rFonts w:eastAsia="Times New Roman" w:cs="Arial"/>
          <w:szCs w:val="17"/>
          <w:lang w:val="es-ES_tradnl"/>
        </w:rPr>
        <w:t xml:space="preserve"> como máximo</w:t>
      </w:r>
      <w:r w:rsidR="00BE58D9" w:rsidRPr="00641BDB">
        <w:rPr>
          <w:rFonts w:eastAsia="Times New Roman" w:cs="Arial"/>
          <w:szCs w:val="17"/>
          <w:lang w:val="es-ES_tradnl"/>
        </w:rPr>
        <w:t>, puesto que, de otro modo, la implementación de esas API sería muy compleja.</w:t>
      </w:r>
      <w:r w:rsidR="00FA3B89" w:rsidRPr="00641BDB">
        <w:rPr>
          <w:rFonts w:eastAsia="Times New Roman" w:cs="Arial"/>
          <w:szCs w:val="17"/>
          <w:lang w:val="es-ES_tradnl"/>
        </w:rPr>
        <w:t xml:space="preserve"> </w:t>
      </w:r>
      <w:r w:rsidR="00BE58D9" w:rsidRPr="00641BDB">
        <w:rPr>
          <w:rFonts w:eastAsia="Times New Roman" w:cs="Arial"/>
          <w:szCs w:val="17"/>
          <w:lang w:val="es-ES_tradnl"/>
        </w:rPr>
        <w:t>Por ejemplo, debería utilizarse</w:t>
      </w:r>
      <w:r w:rsidR="005E48A2" w:rsidRPr="00641BDB">
        <w:rPr>
          <w:rFonts w:eastAsia="Times New Roman" w:cs="Arial"/>
          <w:szCs w:val="17"/>
          <w:lang w:val="es-ES_tradnl"/>
        </w:rPr>
        <w:t xml:space="preserve"> </w:t>
      </w:r>
      <w:hyperlink r:id="rId16" w:history="1">
        <w:r w:rsidR="00880EF7" w:rsidRPr="00641BDB">
          <w:rPr>
            <w:rStyle w:val="Hyperlink"/>
            <w:rFonts w:ascii="Courier New" w:eastAsia="Times New Roman" w:hAnsi="Courier New" w:cs="Courier New"/>
            <w:szCs w:val="17"/>
            <w:lang w:val="es-ES_tradnl"/>
          </w:rPr>
          <w:t>https://wipo.int/api/v1/patents?inventorId=12345</w:t>
        </w:r>
      </w:hyperlink>
      <w:r w:rsidR="00FA3B89" w:rsidRPr="00641BDB">
        <w:rPr>
          <w:rFonts w:ascii="Courier New" w:eastAsia="Times New Roman" w:hAnsi="Courier New" w:cs="Courier New"/>
          <w:szCs w:val="17"/>
          <w:lang w:val="es-ES_tradnl"/>
        </w:rPr>
        <w:t xml:space="preserve"> </w:t>
      </w:r>
      <w:r w:rsidR="00BE58D9" w:rsidRPr="00641BDB">
        <w:rPr>
          <w:rFonts w:eastAsia="Times New Roman" w:cs="Arial"/>
          <w:szCs w:val="17"/>
          <w:lang w:val="es-ES_tradnl"/>
        </w:rPr>
        <w:t xml:space="preserve">en lugar de </w:t>
      </w:r>
      <w:hyperlink r:id="rId17" w:history="1">
        <w:r w:rsidR="00880EF7" w:rsidRPr="00641BDB">
          <w:rPr>
            <w:rStyle w:val="Hyperlink"/>
            <w:rFonts w:ascii="Courier New" w:hAnsi="Courier New" w:cs="Courier New"/>
            <w:szCs w:val="17"/>
            <w:lang w:val="es-ES_tradnl"/>
          </w:rPr>
          <w:t>https://wipo.int/api/v1/inventors/12345/patents</w:t>
        </w:r>
      </w:hyperlink>
      <w:r w:rsidR="005E48A2" w:rsidRPr="00641BDB">
        <w:rPr>
          <w:rFonts w:cs="Arial"/>
          <w:szCs w:val="17"/>
          <w:lang w:val="es-ES_tradnl"/>
        </w:rPr>
        <w:t>.</w:t>
      </w:r>
    </w:p>
    <w:p w14:paraId="694B2205" w14:textId="3D332D63" w:rsidR="00040CF3" w:rsidRPr="00641BDB" w:rsidRDefault="005E48A2" w:rsidP="00E8139F">
      <w:pPr>
        <w:pStyle w:val="NormalWeb"/>
        <w:ind w:left="1695" w:hanging="975"/>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w:t>
      </w:r>
      <w:r w:rsidR="003D4616" w:rsidRPr="00641BDB">
        <w:rPr>
          <w:rFonts w:eastAsia="Times New Roman" w:cs="Arial"/>
          <w:szCs w:val="17"/>
          <w:lang w:val="es-ES_tradnl"/>
        </w:rPr>
        <w:t>1</w:t>
      </w:r>
      <w:r w:rsidR="00040CF3" w:rsidRPr="00641BDB">
        <w:rPr>
          <w:rFonts w:eastAsia="Times New Roman" w:cs="Arial"/>
          <w:szCs w:val="17"/>
          <w:lang w:val="es-ES_tradnl"/>
        </w:rPr>
        <w:t>3</w:t>
      </w:r>
      <w:r w:rsidRPr="00641BDB">
        <w:rPr>
          <w:rFonts w:eastAsia="Times New Roman" w:cs="Arial"/>
          <w:szCs w:val="17"/>
          <w:lang w:val="es-ES_tradnl"/>
        </w:rPr>
        <w:t xml:space="preserve">] </w:t>
      </w:r>
      <w:r w:rsidR="00E8139F" w:rsidRPr="00641BDB">
        <w:rPr>
          <w:rFonts w:eastAsia="Times New Roman" w:cs="Arial"/>
          <w:szCs w:val="17"/>
          <w:lang w:val="es-ES_tradnl"/>
        </w:rPr>
        <w:tab/>
        <w:t>Una API web DEBERÍA utilizar únicamente recursos de nivel superior. Si hay subrecursos, deben ser colecciones e implicar una asociación. Una entidad debe ser accesible como recurso de nivel superior o como subrecurso, pero no por ambas vías</w:t>
      </w:r>
      <w:r w:rsidRPr="00641BDB">
        <w:rPr>
          <w:rFonts w:eastAsia="Times New Roman" w:cs="Arial"/>
          <w:szCs w:val="17"/>
          <w:lang w:val="es-ES_tradnl"/>
        </w:rPr>
        <w:t>.</w:t>
      </w:r>
    </w:p>
    <w:p w14:paraId="026503D8" w14:textId="78B15DBE" w:rsidR="005E48A2" w:rsidRPr="00641BDB" w:rsidRDefault="00040CF3" w:rsidP="00076CED">
      <w:pPr>
        <w:pStyle w:val="NormalWeb"/>
        <w:ind w:left="1695" w:hanging="975"/>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-14]</w:t>
      </w:r>
      <w:r w:rsidR="00076CED" w:rsidRPr="00641BDB">
        <w:rPr>
          <w:rFonts w:eastAsia="Times New Roman" w:cs="Arial"/>
          <w:szCs w:val="17"/>
          <w:lang w:val="es-ES_tradnl"/>
        </w:rPr>
        <w:tab/>
        <w:t xml:space="preserve">Si un recurso </w:t>
      </w:r>
      <w:r w:rsidR="0088782A" w:rsidRPr="00641BDB">
        <w:rPr>
          <w:rFonts w:eastAsia="Times New Roman" w:cs="Arial"/>
          <w:szCs w:val="17"/>
          <w:lang w:val="es-ES_tradnl"/>
        </w:rPr>
        <w:t>puede ser</w:t>
      </w:r>
      <w:r w:rsidR="00076CED" w:rsidRPr="00641BDB">
        <w:rPr>
          <w:rFonts w:eastAsia="Times New Roman" w:cs="Arial"/>
          <w:szCs w:val="17"/>
          <w:lang w:val="es-ES_tradnl"/>
        </w:rPr>
        <w:t xml:space="preserve"> independiente, DEBE ser un recurso de nivel superior; de lo contrario será un subrecurso</w:t>
      </w:r>
      <w:r w:rsidR="005E48A2" w:rsidRPr="00641BDB">
        <w:rPr>
          <w:rFonts w:eastAsia="Times New Roman" w:cs="Arial"/>
          <w:szCs w:val="17"/>
          <w:lang w:val="es-ES_tradnl"/>
        </w:rPr>
        <w:t>.</w:t>
      </w:r>
      <w:r w:rsidR="00D22D23" w:rsidRPr="00641BDB">
        <w:rPr>
          <w:rFonts w:eastAsia="Times New Roman" w:cs="Arial"/>
          <w:szCs w:val="17"/>
          <w:lang w:val="es-ES_tradnl"/>
        </w:rPr>
        <w:t xml:space="preserve"> </w:t>
      </w:r>
    </w:p>
    <w:p w14:paraId="785129C4" w14:textId="305FEADD" w:rsidR="007D638D" w:rsidRPr="00641BDB" w:rsidRDefault="005E48A2" w:rsidP="00B27F51">
      <w:pPr>
        <w:pStyle w:val="NormalWeb"/>
        <w:ind w:left="720"/>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00B03149" w:rsidRPr="00641BDB">
        <w:rPr>
          <w:rFonts w:eastAsia="Times New Roman" w:cs="Arial"/>
          <w:szCs w:val="17"/>
          <w:lang w:val="es-ES_tradnl"/>
        </w:rPr>
        <w:t>-</w:t>
      </w:r>
      <w:r w:rsidR="003D4616" w:rsidRPr="00641BDB">
        <w:rPr>
          <w:rFonts w:eastAsia="Times New Roman" w:cs="Arial"/>
          <w:szCs w:val="17"/>
          <w:lang w:val="es-ES_tradnl"/>
        </w:rPr>
        <w:t>1</w:t>
      </w:r>
      <w:r w:rsidR="00040CF3" w:rsidRPr="00641BDB">
        <w:rPr>
          <w:rFonts w:eastAsia="Times New Roman" w:cs="Arial"/>
          <w:szCs w:val="17"/>
          <w:lang w:val="es-ES_tradnl"/>
        </w:rPr>
        <w:t>5</w:t>
      </w:r>
      <w:r w:rsidRPr="00641BDB">
        <w:rPr>
          <w:rFonts w:eastAsia="Times New Roman" w:cs="Arial"/>
          <w:szCs w:val="17"/>
          <w:lang w:val="es-ES_tradnl"/>
        </w:rPr>
        <w:t>]</w:t>
      </w:r>
      <w:r w:rsidR="00975CB5" w:rsidRPr="00641BDB">
        <w:rPr>
          <w:rFonts w:eastAsia="Times New Roman" w:cs="Arial"/>
          <w:szCs w:val="17"/>
          <w:lang w:val="es-ES_tradnl"/>
        </w:rPr>
        <w:tab/>
        <w:t xml:space="preserve">Para </w:t>
      </w:r>
      <w:r w:rsidR="00FA3B89" w:rsidRPr="00641BDB">
        <w:rPr>
          <w:rFonts w:eastAsia="Times New Roman" w:cs="Arial"/>
          <w:szCs w:val="17"/>
          <w:lang w:val="es-ES_tradnl"/>
        </w:rPr>
        <w:t>recuperar</w:t>
      </w:r>
      <w:r w:rsidR="00975CB5" w:rsidRPr="00641BDB">
        <w:rPr>
          <w:rFonts w:eastAsia="Times New Roman" w:cs="Arial"/>
          <w:szCs w:val="17"/>
          <w:lang w:val="es-ES_tradnl"/>
        </w:rPr>
        <w:t xml:space="preserve"> recursos anidados, DEBEN utilizarse parámetros de consulta en lugar de rutas URL.</w:t>
      </w:r>
    </w:p>
    <w:p w14:paraId="5CBC3C2A" w14:textId="7C8D55F3" w:rsidR="005E48A2" w:rsidRPr="00641BDB" w:rsidRDefault="006161F9" w:rsidP="00B27F51">
      <w:pPr>
        <w:pStyle w:val="NormalWeb"/>
        <w:jc w:val="both"/>
        <w:rPr>
          <w:rFonts w:eastAsia="Times New Roman" w:cs="Arial"/>
          <w:szCs w:val="17"/>
          <w:lang w:val="es-ES_tradnl"/>
        </w:rPr>
      </w:pPr>
      <w:r w:rsidRPr="00641BDB">
        <w:rPr>
          <w:rFonts w:eastAsia="Times New Roman" w:cs="Arial"/>
          <w:szCs w:val="17"/>
          <w:lang w:val="es-ES_tradnl"/>
        </w:rPr>
        <w:lastRenderedPageBreak/>
        <w:t>30.</w:t>
      </w:r>
      <w:r w:rsidR="001446D6" w:rsidRPr="00641BDB">
        <w:rPr>
          <w:rFonts w:eastAsia="Times New Roman" w:cs="Arial"/>
          <w:szCs w:val="17"/>
          <w:lang w:val="es-ES_tradnl"/>
        </w:rPr>
        <w:tab/>
      </w:r>
      <w:r w:rsidR="004B51CE" w:rsidRPr="00641BDB">
        <w:rPr>
          <w:rFonts w:eastAsia="Times New Roman" w:cs="Arial"/>
          <w:szCs w:val="17"/>
          <w:lang w:val="es-ES_tradnl"/>
        </w:rPr>
        <w:t>Las API web pueden ser</w:t>
      </w:r>
      <w:r w:rsidR="001A09AB" w:rsidRPr="00641BDB">
        <w:rPr>
          <w:rStyle w:val="FootnoteReference"/>
          <w:rFonts w:eastAsia="Times New Roman" w:cs="Arial"/>
          <w:szCs w:val="17"/>
          <w:lang w:val="es-ES_tradnl"/>
        </w:rPr>
        <w:footnoteReference w:id="1"/>
      </w:r>
      <w:r w:rsidR="0060286D" w:rsidRPr="00641BDB">
        <w:rPr>
          <w:rFonts w:eastAsia="Times New Roman" w:cs="Arial"/>
          <w:szCs w:val="17"/>
          <w:lang w:val="es-ES_tradnl"/>
        </w:rPr>
        <w:t>: API web CRUD (</w:t>
      </w:r>
      <w:r w:rsidR="00FA3B89" w:rsidRPr="00641BDB">
        <w:rPr>
          <w:rFonts w:eastAsia="Times New Roman" w:cs="Arial"/>
          <w:szCs w:val="17"/>
          <w:lang w:val="es-ES_tradnl"/>
        </w:rPr>
        <w:t>C</w:t>
      </w:r>
      <w:r w:rsidR="0060286D" w:rsidRPr="00641BDB">
        <w:rPr>
          <w:rFonts w:eastAsia="Times New Roman" w:cs="Arial"/>
          <w:szCs w:val="17"/>
          <w:lang w:val="es-ES_tradnl"/>
        </w:rPr>
        <w:t xml:space="preserve">rear, </w:t>
      </w:r>
      <w:r w:rsidR="00FA3B89" w:rsidRPr="00641BDB">
        <w:rPr>
          <w:rFonts w:eastAsia="Times New Roman" w:cs="Arial"/>
          <w:szCs w:val="17"/>
          <w:lang w:val="es-ES_tradnl"/>
        </w:rPr>
        <w:t>L</w:t>
      </w:r>
      <w:r w:rsidR="0060286D" w:rsidRPr="00641BDB">
        <w:rPr>
          <w:rFonts w:eastAsia="Times New Roman" w:cs="Arial"/>
          <w:szCs w:val="17"/>
          <w:lang w:val="es-ES_tradnl"/>
        </w:rPr>
        <w:t xml:space="preserve">eer, </w:t>
      </w:r>
      <w:r w:rsidR="00FA3B89" w:rsidRPr="00641BDB">
        <w:rPr>
          <w:rFonts w:eastAsia="Times New Roman" w:cs="Arial"/>
          <w:szCs w:val="17"/>
          <w:lang w:val="es-ES_tradnl"/>
        </w:rPr>
        <w:t>A</w:t>
      </w:r>
      <w:r w:rsidR="0060286D" w:rsidRPr="00641BDB">
        <w:rPr>
          <w:rFonts w:eastAsia="Times New Roman" w:cs="Arial"/>
          <w:szCs w:val="17"/>
          <w:lang w:val="es-ES_tradnl"/>
        </w:rPr>
        <w:t xml:space="preserve">ctualizar y </w:t>
      </w:r>
      <w:r w:rsidR="00FA3B89" w:rsidRPr="00641BDB">
        <w:rPr>
          <w:rFonts w:eastAsia="Times New Roman" w:cs="Arial"/>
          <w:szCs w:val="17"/>
          <w:lang w:val="es-ES_tradnl"/>
        </w:rPr>
        <w:t>B</w:t>
      </w:r>
      <w:r w:rsidR="0060286D" w:rsidRPr="00641BDB">
        <w:rPr>
          <w:rFonts w:eastAsia="Times New Roman" w:cs="Arial"/>
          <w:szCs w:val="17"/>
          <w:lang w:val="es-ES_tradnl"/>
        </w:rPr>
        <w:t>orrar) y API web Intent.</w:t>
      </w:r>
      <w:r w:rsidR="005E48A2" w:rsidRPr="00641BDB">
        <w:rPr>
          <w:rFonts w:eastAsia="Times New Roman" w:cs="Arial"/>
          <w:szCs w:val="17"/>
          <w:lang w:val="es-ES_tradnl"/>
        </w:rPr>
        <w:t xml:space="preserve"> </w:t>
      </w:r>
      <w:r w:rsidR="00E15A17" w:rsidRPr="00641BDB">
        <w:rPr>
          <w:rFonts w:eastAsia="Times New Roman" w:cs="Arial"/>
          <w:szCs w:val="17"/>
          <w:lang w:val="es-ES_tradnl"/>
        </w:rPr>
        <w:t>Las API web CRUD modelan los cambios realizados en un recurso, es decir, las operaciones de crear, leer, actualizar y borrar</w:t>
      </w:r>
      <w:r w:rsidR="00EA258C" w:rsidRPr="00641BDB">
        <w:rPr>
          <w:rFonts w:eastAsia="Times New Roman" w:cs="Arial"/>
          <w:szCs w:val="17"/>
          <w:lang w:val="es-ES_tradnl"/>
        </w:rPr>
        <w:t>.</w:t>
      </w:r>
      <w:r w:rsidR="00B97F95" w:rsidRPr="00641BDB">
        <w:rPr>
          <w:rFonts w:eastAsia="Times New Roman" w:cs="Arial"/>
          <w:szCs w:val="17"/>
          <w:lang w:val="es-ES_tradnl"/>
        </w:rPr>
        <w:t xml:space="preserve"> </w:t>
      </w:r>
      <w:r w:rsidR="00EF0855" w:rsidRPr="00641BDB">
        <w:rPr>
          <w:rFonts w:eastAsia="Times New Roman" w:cs="Arial"/>
          <w:szCs w:val="17"/>
          <w:lang w:val="es-ES_tradnl"/>
        </w:rPr>
        <w:t xml:space="preserve">Las API web Intent, en cambio, modelan operaciones </w:t>
      </w:r>
      <w:r w:rsidR="00440735" w:rsidRPr="00641BDB">
        <w:rPr>
          <w:rFonts w:eastAsia="Times New Roman" w:cs="Arial"/>
          <w:szCs w:val="17"/>
          <w:lang w:val="es-ES_tradnl"/>
        </w:rPr>
        <w:t xml:space="preserve">administrativas, </w:t>
      </w:r>
      <w:r w:rsidR="00EF0855" w:rsidRPr="00641BDB">
        <w:rPr>
          <w:rFonts w:eastAsia="Times New Roman" w:cs="Arial"/>
          <w:szCs w:val="17"/>
          <w:lang w:val="es-ES_tradnl"/>
        </w:rPr>
        <w:t>como renovar, registrar o publicar</w:t>
      </w:r>
      <w:r w:rsidR="005E48A2" w:rsidRPr="00641BDB">
        <w:rPr>
          <w:rFonts w:eastAsia="Times New Roman" w:cs="Arial"/>
          <w:szCs w:val="17"/>
          <w:lang w:val="es-ES_tradnl"/>
        </w:rPr>
        <w:t xml:space="preserve">. </w:t>
      </w:r>
      <w:r w:rsidR="0091196C" w:rsidRPr="00641BDB">
        <w:rPr>
          <w:rFonts w:eastAsia="Times New Roman" w:cs="Arial"/>
          <w:szCs w:val="17"/>
          <w:lang w:val="es-ES_tradnl"/>
        </w:rPr>
        <w:t>Para las operaciones CRUD deben utilizarse sustantivos y para los nombres de los recursos las API web Intent deben utilizar verbos</w:t>
      </w:r>
      <w:r w:rsidR="005E48A2" w:rsidRPr="00641BDB">
        <w:rPr>
          <w:rFonts w:eastAsia="Times New Roman" w:cs="Arial"/>
          <w:szCs w:val="17"/>
          <w:lang w:val="es-ES_tradnl"/>
        </w:rPr>
        <w:t>.</w:t>
      </w:r>
      <w:r w:rsidR="00B97F95" w:rsidRPr="00641BDB">
        <w:rPr>
          <w:rFonts w:eastAsia="Times New Roman" w:cs="Arial"/>
          <w:szCs w:val="17"/>
          <w:lang w:val="es-ES_tradnl"/>
        </w:rPr>
        <w:t xml:space="preserve"> </w:t>
      </w:r>
      <w:r w:rsidR="00FA3B89" w:rsidRPr="00641BDB">
        <w:rPr>
          <w:rFonts w:eastAsia="Times New Roman" w:cs="Arial"/>
          <w:szCs w:val="17"/>
          <w:lang w:val="es-ES_tradnl"/>
        </w:rPr>
        <w:t>Aunque l</w:t>
      </w:r>
      <w:r w:rsidR="00A22A04" w:rsidRPr="00641BDB">
        <w:rPr>
          <w:rFonts w:eastAsia="Times New Roman" w:cs="Arial"/>
          <w:szCs w:val="17"/>
          <w:lang w:val="es-ES_tradnl"/>
        </w:rPr>
        <w:t>as API web CRUD son las más utilizadas, se pueden combinar ambos tipos</w:t>
      </w:r>
      <w:r w:rsidR="00FA3B89" w:rsidRPr="00641BDB">
        <w:rPr>
          <w:rFonts w:eastAsia="Times New Roman" w:cs="Arial"/>
          <w:szCs w:val="17"/>
          <w:lang w:val="es-ES_tradnl"/>
        </w:rPr>
        <w:t xml:space="preserve"> de API</w:t>
      </w:r>
      <w:r w:rsidR="00A22A04" w:rsidRPr="00641BDB">
        <w:rPr>
          <w:rFonts w:eastAsia="Times New Roman" w:cs="Arial"/>
          <w:szCs w:val="17"/>
          <w:lang w:val="es-ES_tradnl"/>
        </w:rPr>
        <w:t>. Por ejemplo, el consumidor de servicio</w:t>
      </w:r>
      <w:r w:rsidR="009067DC" w:rsidRPr="00641BDB">
        <w:rPr>
          <w:rFonts w:eastAsia="Times New Roman" w:cs="Arial"/>
          <w:szCs w:val="17"/>
          <w:lang w:val="es-ES_tradnl"/>
        </w:rPr>
        <w:t>s</w:t>
      </w:r>
      <w:r w:rsidR="00A22A04" w:rsidRPr="00641BDB">
        <w:rPr>
          <w:rFonts w:eastAsia="Times New Roman" w:cs="Arial"/>
          <w:szCs w:val="17"/>
          <w:lang w:val="es-ES_tradnl"/>
        </w:rPr>
        <w:t xml:space="preserve"> podría utilizar una operación </w:t>
      </w:r>
      <w:r w:rsidR="00440735" w:rsidRPr="00641BDB">
        <w:rPr>
          <w:rFonts w:eastAsia="Times New Roman" w:cs="Arial"/>
          <w:szCs w:val="17"/>
          <w:lang w:val="es-ES_tradnl"/>
        </w:rPr>
        <w:t>administrativa</w:t>
      </w:r>
      <w:r w:rsidR="00A22A04" w:rsidRPr="00641BDB">
        <w:rPr>
          <w:rFonts w:eastAsia="Times New Roman" w:cs="Arial"/>
          <w:szCs w:val="17"/>
          <w:lang w:val="es-ES_tradnl"/>
        </w:rPr>
        <w:t xml:space="preserve"> modelada con una API web Intent, que prepararía la ejecución de una o más operaciones de servicio de API web CRUD</w:t>
      </w:r>
      <w:r w:rsidR="005E48A2" w:rsidRPr="00641BDB">
        <w:rPr>
          <w:rFonts w:eastAsia="Times New Roman" w:cs="Arial"/>
          <w:szCs w:val="17"/>
          <w:lang w:val="es-ES_tradnl"/>
        </w:rPr>
        <w:t>.</w:t>
      </w:r>
      <w:r w:rsidR="00B97F95" w:rsidRPr="00641BDB">
        <w:rPr>
          <w:rFonts w:eastAsia="Times New Roman" w:cs="Arial"/>
          <w:szCs w:val="17"/>
          <w:lang w:val="es-ES_tradnl"/>
        </w:rPr>
        <w:t xml:space="preserve"> </w:t>
      </w:r>
      <w:r w:rsidR="00FA3B89" w:rsidRPr="00641BDB">
        <w:rPr>
          <w:rFonts w:eastAsia="Times New Roman" w:cs="Arial"/>
          <w:szCs w:val="17"/>
          <w:lang w:val="es-ES_tradnl"/>
        </w:rPr>
        <w:t>Con</w:t>
      </w:r>
      <w:r w:rsidR="00A22A04" w:rsidRPr="00641BDB">
        <w:rPr>
          <w:rFonts w:eastAsia="Times New Roman" w:cs="Arial"/>
          <w:szCs w:val="17"/>
          <w:lang w:val="es-ES_tradnl"/>
        </w:rPr>
        <w:t xml:space="preserve"> las API web CRUD el solicitante de servicio</w:t>
      </w:r>
      <w:r w:rsidR="00232D7F" w:rsidRPr="00641BDB">
        <w:rPr>
          <w:rFonts w:eastAsia="Times New Roman" w:cs="Arial"/>
          <w:szCs w:val="17"/>
          <w:lang w:val="es-ES_tradnl"/>
        </w:rPr>
        <w:t>s</w:t>
      </w:r>
      <w:r w:rsidR="00A22A04" w:rsidRPr="00641BDB">
        <w:rPr>
          <w:rFonts w:eastAsia="Times New Roman" w:cs="Arial"/>
          <w:szCs w:val="17"/>
          <w:lang w:val="es-ES_tradnl"/>
        </w:rPr>
        <w:t xml:space="preserve"> tiene que preparar los algoritmos funcionales, mientras que con las API web Intent es el proveedor de servicio</w:t>
      </w:r>
      <w:r w:rsidR="009067DC" w:rsidRPr="00641BDB">
        <w:rPr>
          <w:rFonts w:eastAsia="Times New Roman" w:cs="Arial"/>
          <w:szCs w:val="17"/>
          <w:lang w:val="es-ES_tradnl"/>
        </w:rPr>
        <w:t>s</w:t>
      </w:r>
      <w:r w:rsidR="00A22A04" w:rsidRPr="00641BDB">
        <w:rPr>
          <w:rFonts w:eastAsia="Times New Roman" w:cs="Arial"/>
          <w:szCs w:val="17"/>
          <w:lang w:val="es-ES_tradnl"/>
        </w:rPr>
        <w:t xml:space="preserve"> el que prepara esos algoritmos.</w:t>
      </w:r>
      <w:r w:rsidR="005E48A2" w:rsidRPr="00641BDB">
        <w:rPr>
          <w:rFonts w:eastAsia="Times New Roman" w:cs="Arial"/>
          <w:szCs w:val="17"/>
          <w:lang w:val="es-ES_tradnl"/>
        </w:rPr>
        <w:t xml:space="preserve"> </w:t>
      </w:r>
      <w:r w:rsidR="00293A89" w:rsidRPr="00641BDB">
        <w:rPr>
          <w:rFonts w:eastAsia="Times New Roman" w:cs="Arial"/>
          <w:szCs w:val="17"/>
          <w:lang w:val="es-ES_tradnl"/>
        </w:rPr>
        <w:t>Las API web CRUD, al contrario que las API web Intent, no son de diseño atómico</w:t>
      </w:r>
      <w:r w:rsidR="005E48A2" w:rsidRPr="00641BDB">
        <w:rPr>
          <w:rStyle w:val="FootnoteReference"/>
          <w:rFonts w:eastAsia="Times New Roman" w:cs="Arial"/>
          <w:szCs w:val="17"/>
          <w:lang w:val="es-ES_tradnl"/>
        </w:rPr>
        <w:footnoteReference w:id="2"/>
      </w:r>
      <w:r w:rsidR="005E48A2" w:rsidRPr="00641BDB">
        <w:rPr>
          <w:rFonts w:eastAsia="Times New Roman" w:cs="Arial"/>
          <w:szCs w:val="17"/>
          <w:lang w:val="es-ES_tradnl"/>
        </w:rPr>
        <w:t xml:space="preserve">. </w:t>
      </w:r>
    </w:p>
    <w:p w14:paraId="3C5D00AF" w14:textId="6293228D" w:rsidR="00AF15CD" w:rsidRPr="00641BDB" w:rsidRDefault="0043142F" w:rsidP="00B27F51">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Por ejemplo, si el propietario de algunas marcas desea renovar los registros </w:t>
      </w:r>
      <w:r w:rsidR="00440735" w:rsidRPr="00641BDB">
        <w:rPr>
          <w:rFonts w:eastAsia="Times New Roman" w:cs="Arial"/>
          <w:szCs w:val="17"/>
          <w:lang w:val="es-ES_tradnl"/>
        </w:rPr>
        <w:t>que caducarán pronto</w:t>
      </w:r>
      <w:r w:rsidRPr="00641BDB">
        <w:rPr>
          <w:rFonts w:eastAsia="Times New Roman" w:cs="Arial"/>
          <w:szCs w:val="17"/>
          <w:lang w:val="es-ES_tradnl"/>
        </w:rPr>
        <w:t xml:space="preserve"> </w:t>
      </w:r>
      <w:r w:rsidR="00FD52D1" w:rsidRPr="00641BDB">
        <w:rPr>
          <w:rFonts w:eastAsia="Times New Roman" w:cs="Arial"/>
          <w:szCs w:val="17"/>
          <w:lang w:val="es-ES_tradnl"/>
        </w:rPr>
        <w:t>(</w:t>
      </w:r>
      <w:r w:rsidRPr="00641BDB">
        <w:rPr>
          <w:rFonts w:eastAsia="Times New Roman" w:cs="Arial"/>
          <w:szCs w:val="17"/>
          <w:lang w:val="es-ES_tradnl"/>
        </w:rPr>
        <w:t>el</w:t>
      </w:r>
      <w:r w:rsidR="00FD52D1" w:rsidRPr="00641BDB">
        <w:rPr>
          <w:rFonts w:eastAsia="Times New Roman" w:cs="Arial"/>
          <w:szCs w:val="17"/>
          <w:lang w:val="es-ES_tradnl"/>
        </w:rPr>
        <w:t xml:space="preserve"> dd-mm-</w:t>
      </w:r>
      <w:r w:rsidR="00897832" w:rsidRPr="00641BDB">
        <w:rPr>
          <w:rFonts w:eastAsia="Times New Roman" w:cs="Arial"/>
          <w:szCs w:val="17"/>
          <w:lang w:val="es-ES_tradnl"/>
        </w:rPr>
        <w:t>aaaa</w:t>
      </w:r>
      <w:r w:rsidR="00FD52D1" w:rsidRPr="00641BDB">
        <w:rPr>
          <w:rFonts w:eastAsia="Times New Roman" w:cs="Arial"/>
          <w:szCs w:val="17"/>
          <w:lang w:val="es-ES_tradnl"/>
        </w:rPr>
        <w:t xml:space="preserve">), será necesaria una combinación de las siguientes operaciones </w:t>
      </w:r>
      <w:r w:rsidR="00440735" w:rsidRPr="00641BDB">
        <w:rPr>
          <w:rFonts w:eastAsia="Times New Roman" w:cs="Arial"/>
          <w:szCs w:val="17"/>
          <w:lang w:val="es-ES_tradnl"/>
        </w:rPr>
        <w:t>administrativas</w:t>
      </w:r>
      <w:r w:rsidR="00AF15CD" w:rsidRPr="00641BDB">
        <w:rPr>
          <w:rFonts w:eastAsia="Times New Roman" w:cs="Arial"/>
          <w:szCs w:val="17"/>
          <w:lang w:val="es-ES_tradnl"/>
        </w:rPr>
        <w:t>:</w:t>
      </w:r>
    </w:p>
    <w:p w14:paraId="56F002DA" w14:textId="41715605" w:rsidR="00AF15CD" w:rsidRPr="00641BDB" w:rsidRDefault="00897832" w:rsidP="00B27F51">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recuperar las marcas cuyo registro expira el dd-mm-aaaa; y</w:t>
      </w:r>
    </w:p>
    <w:p w14:paraId="50AA57C3" w14:textId="2ACBAAC7" w:rsidR="00C074AD" w:rsidRPr="00641BDB" w:rsidRDefault="00897832" w:rsidP="00B27F51">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renovar el registro internacional de las marcas recuperadas.</w:t>
      </w:r>
    </w:p>
    <w:p w14:paraId="31F5A344" w14:textId="00E55003" w:rsidR="005E48A2" w:rsidRPr="00641BDB" w:rsidRDefault="00440735" w:rsidP="00B27F51">
      <w:pPr>
        <w:spacing w:before="100" w:beforeAutospacing="1" w:after="100" w:afterAutospacing="1"/>
        <w:ind w:left="709"/>
        <w:jc w:val="both"/>
        <w:rPr>
          <w:rFonts w:eastAsia="Times New Roman" w:cs="Arial"/>
          <w:szCs w:val="17"/>
          <w:lang w:val="es-ES_tradnl"/>
        </w:rPr>
      </w:pPr>
      <w:r w:rsidRPr="00641BDB">
        <w:rPr>
          <w:rFonts w:eastAsia="Times New Roman" w:cs="Arial"/>
          <w:szCs w:val="17"/>
          <w:lang w:val="es-ES_tradnl"/>
        </w:rPr>
        <w:t>En el caso de las</w:t>
      </w:r>
      <w:r w:rsidR="00186027" w:rsidRPr="00641BDB">
        <w:rPr>
          <w:rFonts w:eastAsia="Times New Roman" w:cs="Arial"/>
          <w:szCs w:val="17"/>
          <w:lang w:val="es-ES_tradnl"/>
        </w:rPr>
        <w:t xml:space="preserve"> API web CRUD</w:t>
      </w:r>
      <w:r w:rsidRPr="00641BDB">
        <w:rPr>
          <w:rFonts w:eastAsia="Times New Roman" w:cs="Arial"/>
          <w:szCs w:val="17"/>
          <w:lang w:val="es-ES_tradnl"/>
        </w:rPr>
        <w:t>,</w:t>
      </w:r>
      <w:r w:rsidR="00186027" w:rsidRPr="00641BDB">
        <w:rPr>
          <w:rFonts w:eastAsia="Times New Roman" w:cs="Arial"/>
          <w:szCs w:val="17"/>
          <w:lang w:val="es-ES_tradnl"/>
        </w:rPr>
        <w:t xml:space="preserve"> las operaciones </w:t>
      </w:r>
      <w:r w:rsidRPr="00641BDB">
        <w:rPr>
          <w:rFonts w:eastAsia="Times New Roman" w:cs="Arial"/>
          <w:szCs w:val="17"/>
          <w:lang w:val="es-ES_tradnl"/>
        </w:rPr>
        <w:t>administrativas</w:t>
      </w:r>
      <w:r w:rsidR="00186027" w:rsidRPr="00641BDB">
        <w:rPr>
          <w:rFonts w:eastAsia="Times New Roman" w:cs="Arial"/>
          <w:szCs w:val="17"/>
          <w:lang w:val="es-ES_tradnl"/>
        </w:rPr>
        <w:t xml:space="preserve"> anteriores se modelarían </w:t>
      </w:r>
      <w:r w:rsidRPr="00641BDB">
        <w:rPr>
          <w:rFonts w:eastAsia="Times New Roman" w:cs="Arial"/>
          <w:szCs w:val="17"/>
          <w:lang w:val="es-ES_tradnl"/>
        </w:rPr>
        <w:t>mediante</w:t>
      </w:r>
      <w:r w:rsidR="00186027" w:rsidRPr="00641BDB">
        <w:rPr>
          <w:rFonts w:eastAsia="Times New Roman" w:cs="Arial"/>
          <w:szCs w:val="17"/>
          <w:lang w:val="es-ES_tradnl"/>
        </w:rPr>
        <w:t xml:space="preserve"> una instrucción no atómica, lo que requeriría dos acciones como las siguientes</w:t>
      </w:r>
      <w:r w:rsidR="005E48A2" w:rsidRPr="00641BDB">
        <w:rPr>
          <w:rFonts w:eastAsia="Times New Roman" w:cs="Arial"/>
          <w:szCs w:val="17"/>
          <w:lang w:val="es-ES_tradnl"/>
        </w:rPr>
        <w:t>:</w:t>
      </w:r>
    </w:p>
    <w:p w14:paraId="37852FDC" w14:textId="3003C525" w:rsidR="004A2C6A" w:rsidRPr="00641BDB" w:rsidRDefault="00CD1C88" w:rsidP="00B27F51">
      <w:pPr>
        <w:spacing w:before="100" w:beforeAutospacing="1" w:after="100" w:afterAutospacing="1"/>
        <w:ind w:left="709"/>
        <w:jc w:val="both"/>
        <w:rPr>
          <w:rFonts w:eastAsia="Times New Roman" w:cs="Arial"/>
          <w:szCs w:val="17"/>
          <w:lang w:val="es-ES_tradnl"/>
        </w:rPr>
      </w:pPr>
      <w:r w:rsidRPr="00641BDB">
        <w:rPr>
          <w:rFonts w:eastAsia="Times New Roman" w:cs="Arial"/>
          <w:szCs w:val="17"/>
          <w:lang w:val="es-ES_tradnl"/>
        </w:rPr>
        <w:t>Paso 1. Obtener en</w:t>
      </w:r>
      <w:r w:rsidR="00187FE7" w:rsidRPr="00641BDB">
        <w:rPr>
          <w:rFonts w:eastAsia="Times New Roman" w:cs="Arial"/>
          <w:szCs w:val="17"/>
          <w:lang w:val="es-ES_tradnl"/>
        </w:rPr>
        <w:t xml:space="preserve"> formato XML</w:t>
      </w:r>
      <w:r w:rsidR="00187FE7" w:rsidRPr="00641BDB">
        <w:rPr>
          <w:rStyle w:val="FootnoteReference"/>
          <w:rFonts w:eastAsia="Times New Roman" w:cs="Arial"/>
          <w:szCs w:val="17"/>
          <w:lang w:val="es-ES_tradnl"/>
        </w:rPr>
        <w:footnoteReference w:id="3"/>
      </w:r>
      <w:r w:rsidR="00187FE7" w:rsidRPr="00641BDB">
        <w:rPr>
          <w:rFonts w:eastAsia="Times New Roman" w:cs="Arial"/>
          <w:szCs w:val="17"/>
          <w:lang w:val="es-ES_tradnl"/>
        </w:rPr>
        <w:t xml:space="preserve"> </w:t>
      </w:r>
      <w:r w:rsidRPr="00641BDB">
        <w:rPr>
          <w:rFonts w:eastAsia="Times New Roman" w:cs="Arial"/>
          <w:szCs w:val="17"/>
          <w:lang w:val="es-ES_tradnl"/>
        </w:rPr>
        <w:t xml:space="preserve">todas las marcas pertenecientes a John Smith y cuyo registro </w:t>
      </w:r>
      <w:r w:rsidR="00440735" w:rsidRPr="00641BDB">
        <w:rPr>
          <w:rFonts w:eastAsia="Times New Roman" w:cs="Arial"/>
          <w:szCs w:val="17"/>
          <w:lang w:val="es-ES_tradnl"/>
        </w:rPr>
        <w:t>caducará</w:t>
      </w:r>
      <w:r w:rsidRPr="00641BDB">
        <w:rPr>
          <w:rFonts w:eastAsia="Times New Roman" w:cs="Arial"/>
          <w:szCs w:val="17"/>
          <w:lang w:val="es-ES_tradnl"/>
        </w:rPr>
        <w:t>, por ejemplo, el 31-12-2018</w:t>
      </w:r>
      <w:r w:rsidR="004A2C6A" w:rsidRPr="00641BDB">
        <w:rPr>
          <w:rFonts w:eastAsia="Times New Roman" w:cs="Arial"/>
          <w:szCs w:val="17"/>
          <w:lang w:val="es-ES_tradnl"/>
        </w:rPr>
        <w:t>:</w:t>
      </w:r>
    </w:p>
    <w:tbl>
      <w:tblPr>
        <w:tblStyle w:val="TableGrid"/>
        <w:tblW w:w="8640" w:type="dxa"/>
        <w:tblInd w:w="715" w:type="dxa"/>
        <w:tblLook w:val="04A0" w:firstRow="1" w:lastRow="0" w:firstColumn="1" w:lastColumn="0" w:noHBand="0" w:noVBand="1"/>
      </w:tblPr>
      <w:tblGrid>
        <w:gridCol w:w="8640"/>
      </w:tblGrid>
      <w:tr w:rsidR="005E48A2" w:rsidRPr="00641BDB" w14:paraId="74173318" w14:textId="77777777" w:rsidTr="00240329">
        <w:trPr>
          <w:cantSplit/>
        </w:trPr>
        <w:tc>
          <w:tcPr>
            <w:tcW w:w="8640" w:type="dxa"/>
          </w:tcPr>
          <w:p w14:paraId="0B89E1B1" w14:textId="77777777" w:rsidR="00F33C82" w:rsidRPr="00641BDB" w:rsidRDefault="00F33C82" w:rsidP="008B1CB6">
            <w:pPr>
              <w:spacing w:before="240"/>
              <w:rPr>
                <w:rFonts w:ascii="Courier New" w:hAnsi="Courier New" w:cs="Courier New"/>
                <w:lang w:val="es-ES_tradnl"/>
              </w:rPr>
            </w:pPr>
            <w:r w:rsidRPr="00CB6A97">
              <w:rPr>
                <w:rFonts w:ascii="Courier New" w:hAnsi="Courier New" w:cs="Courier New"/>
              </w:rPr>
              <w:t>GET</w:t>
            </w:r>
            <w:r w:rsidR="002E463D" w:rsidRPr="00CB6A97">
              <w:rPr>
                <w:rFonts w:ascii="Courier New" w:hAnsi="Courier New" w:cs="Courier New"/>
              </w:rPr>
              <w:t xml:space="preserve"> </w:t>
            </w:r>
            <w:r w:rsidRPr="00CB6A97">
              <w:rPr>
                <w:rFonts w:ascii="Courier New" w:hAnsi="Courier New" w:cs="Courier New"/>
              </w:rPr>
              <w:t>/api/v1/</w:t>
            </w:r>
            <w:r w:rsidR="00F719E2" w:rsidRPr="00CB6A97">
              <w:rPr>
                <w:rFonts w:ascii="Courier New" w:hAnsi="Courier New" w:cs="Courier New"/>
              </w:rPr>
              <w:t>trademark</w:t>
            </w:r>
            <w:r w:rsidR="00E537EA" w:rsidRPr="00CB6A97">
              <w:rPr>
                <w:rFonts w:ascii="Courier New" w:hAnsi="Courier New" w:cs="Courier New"/>
              </w:rPr>
              <w:t>s</w:t>
            </w:r>
            <w:r w:rsidRPr="00CB6A97">
              <w:rPr>
                <w:rFonts w:ascii="Courier New" w:hAnsi="Courier New" w:cs="Courier New"/>
              </w:rPr>
              <w:t>?</w:t>
            </w:r>
            <w:r w:rsidR="00F511A2" w:rsidRPr="00CB6A97">
              <w:t xml:space="preserve"> </w:t>
            </w:r>
            <w:r w:rsidR="00F511A2" w:rsidRPr="00CB6A97">
              <w:rPr>
                <w:rFonts w:ascii="Courier New" w:hAnsi="Courier New" w:cs="Courier New"/>
              </w:rPr>
              <w:t>holderFullName</w:t>
            </w:r>
            <w:r w:rsidRPr="00CB6A97">
              <w:rPr>
                <w:rFonts w:ascii="Courier New" w:hAnsi="Courier New" w:cs="Courier New"/>
              </w:rPr>
              <w:t>=</w:t>
            </w:r>
            <w:r w:rsidR="00984D26" w:rsidRPr="00CB6A97">
              <w:rPr>
                <w:rFonts w:ascii="Courier New" w:hAnsi="Courier New" w:cs="Courier New"/>
              </w:rPr>
              <w:t>J</w:t>
            </w:r>
            <w:r w:rsidRPr="00CB6A97">
              <w:rPr>
                <w:rFonts w:ascii="Courier New" w:hAnsi="Courier New" w:cs="Courier New"/>
              </w:rPr>
              <w:t>ohn</w:t>
            </w:r>
            <w:r w:rsidR="00984D26" w:rsidRPr="00CB6A97">
              <w:rPr>
                <w:rFonts w:ascii="Courier New" w:hAnsi="Courier New" w:cs="Courier New"/>
              </w:rPr>
              <w:t>%20S</w:t>
            </w:r>
            <w:r w:rsidRPr="00CB6A97">
              <w:rPr>
                <w:rFonts w:ascii="Courier New" w:hAnsi="Courier New" w:cs="Courier New"/>
              </w:rPr>
              <w:t>mith</w:t>
            </w:r>
            <w:r w:rsidR="00C95E8D" w:rsidRPr="00CB6A97">
              <w:rPr>
                <w:rFonts w:ascii="Courier New" w:hAnsi="Courier New" w:cs="Courier New"/>
              </w:rPr>
              <w:t>&amp;</w:t>
            </w:r>
            <w:r w:rsidR="004533F9" w:rsidRPr="00CB6A97">
              <w:rPr>
                <w:rFonts w:ascii="Courier New" w:hAnsi="Courier New" w:cs="Courier New"/>
              </w:rPr>
              <w:t>expiry</w:t>
            </w:r>
            <w:r w:rsidR="00C95E8D" w:rsidRPr="00CB6A97">
              <w:rPr>
                <w:rFonts w:ascii="Courier New" w:hAnsi="Courier New" w:cs="Courier New"/>
              </w:rPr>
              <w:t>Date=2018-12-31</w:t>
            </w:r>
            <w:r w:rsidR="008931D4" w:rsidRPr="00CB6A97">
              <w:rPr>
                <w:rFonts w:ascii="Courier New" w:hAnsi="Courier New" w:cs="Courier New"/>
              </w:rPr>
              <w:t xml:space="preserve">. </w:t>
            </w:r>
            <w:r w:rsidR="009F5870" w:rsidRPr="00641BDB">
              <w:rPr>
                <w:rFonts w:ascii="Courier New" w:hAnsi="Courier New" w:cs="Courier New"/>
                <w:lang w:val="es-ES_tradnl"/>
              </w:rPr>
              <w:t>HTTP/1.1</w:t>
            </w:r>
          </w:p>
          <w:p w14:paraId="43A403D0" w14:textId="77777777" w:rsidR="00F33C82" w:rsidRPr="00641BDB" w:rsidRDefault="00F33C82" w:rsidP="00F33C82">
            <w:pPr>
              <w:rPr>
                <w:rFonts w:ascii="Courier New" w:hAnsi="Courier New" w:cs="Courier New"/>
                <w:lang w:val="es-ES_tradnl"/>
              </w:rPr>
            </w:pPr>
            <w:r w:rsidRPr="00641BDB">
              <w:rPr>
                <w:rFonts w:ascii="Courier New" w:hAnsi="Courier New" w:cs="Courier New"/>
                <w:lang w:val="es-ES_tradnl"/>
              </w:rPr>
              <w:t xml:space="preserve">Host: wipo.int </w:t>
            </w:r>
          </w:p>
          <w:p w14:paraId="06332B77" w14:textId="77777777" w:rsidR="005E48A2" w:rsidRPr="00641BDB" w:rsidRDefault="00F33C82" w:rsidP="008B1CB6">
            <w:pPr>
              <w:spacing w:line="480" w:lineRule="auto"/>
              <w:rPr>
                <w:rFonts w:eastAsia="Times New Roman" w:cs="Arial"/>
                <w:szCs w:val="17"/>
                <w:lang w:val="es-ES_tradnl"/>
              </w:rPr>
            </w:pPr>
            <w:r w:rsidRPr="00641BDB">
              <w:rPr>
                <w:rFonts w:ascii="Courier New" w:hAnsi="Courier New" w:cs="Courier New"/>
                <w:lang w:val="es-ES_tradnl"/>
              </w:rPr>
              <w:t>Accept: application/xml</w:t>
            </w:r>
          </w:p>
        </w:tc>
      </w:tr>
    </w:tbl>
    <w:p w14:paraId="391008C5" w14:textId="27525A6B" w:rsidR="00DC5589" w:rsidRPr="00641BDB" w:rsidRDefault="006D0584" w:rsidP="006D170C">
      <w:pPr>
        <w:spacing w:before="100" w:beforeAutospacing="1" w:after="100" w:afterAutospacing="1"/>
        <w:ind w:left="709"/>
        <w:rPr>
          <w:rFonts w:eastAsia="Times New Roman" w:cs="Arial"/>
          <w:szCs w:val="17"/>
          <w:lang w:val="es-ES_tradnl"/>
        </w:rPr>
      </w:pPr>
      <w:r w:rsidRPr="00641BDB">
        <w:rPr>
          <w:rFonts w:eastAsia="Times New Roman" w:cs="Arial"/>
          <w:szCs w:val="17"/>
          <w:lang w:val="es-ES_tradnl"/>
        </w:rPr>
        <w:t>Se devuelve, por ejemplo, la siguiente respuesta HTTP</w:t>
      </w:r>
      <w:r w:rsidR="00DC5589" w:rsidRPr="00641BDB">
        <w:rPr>
          <w:rFonts w:eastAsia="Times New Roman" w:cs="Arial"/>
          <w:szCs w:val="17"/>
          <w:lang w:val="es-ES_tradnl"/>
        </w:rPr>
        <w:t>:</w:t>
      </w:r>
    </w:p>
    <w:tbl>
      <w:tblPr>
        <w:tblStyle w:val="TableGrid"/>
        <w:tblW w:w="0" w:type="auto"/>
        <w:tblInd w:w="709" w:type="dxa"/>
        <w:tblLook w:val="04A0" w:firstRow="1" w:lastRow="0" w:firstColumn="1" w:lastColumn="0" w:noHBand="0" w:noVBand="1"/>
      </w:tblPr>
      <w:tblGrid>
        <w:gridCol w:w="8639"/>
      </w:tblGrid>
      <w:tr w:rsidR="00DC5589" w:rsidRPr="00641BDB" w14:paraId="093D6DB0" w14:textId="77777777" w:rsidTr="00784958">
        <w:tc>
          <w:tcPr>
            <w:tcW w:w="8639" w:type="dxa"/>
          </w:tcPr>
          <w:p w14:paraId="372D3A85" w14:textId="77777777" w:rsidR="00DC5589" w:rsidRPr="00641BDB" w:rsidRDefault="00DC5589" w:rsidP="008B1CB6">
            <w:pPr>
              <w:spacing w:before="240"/>
              <w:rPr>
                <w:rFonts w:ascii="Courier New" w:hAnsi="Courier New" w:cs="Courier New"/>
                <w:lang w:val="es-ES_tradnl"/>
              </w:rPr>
            </w:pPr>
            <w:r w:rsidRPr="00641BDB">
              <w:rPr>
                <w:rFonts w:ascii="Courier New" w:hAnsi="Courier New" w:cs="Courier New"/>
                <w:lang w:val="es-ES_tradnl"/>
              </w:rPr>
              <w:t>HTTP/1.1 200 OK</w:t>
            </w:r>
          </w:p>
          <w:p w14:paraId="5D2AC8B2" w14:textId="77777777" w:rsidR="00DC5589" w:rsidRPr="00641BDB" w:rsidRDefault="00DC5589" w:rsidP="00DC5589">
            <w:pPr>
              <w:rPr>
                <w:rFonts w:ascii="Courier New" w:hAnsi="Courier New" w:cs="Courier New"/>
                <w:lang w:val="es-ES_tradnl"/>
              </w:rPr>
            </w:pPr>
            <w:r w:rsidRPr="00641BDB">
              <w:rPr>
                <w:rFonts w:ascii="Courier New" w:hAnsi="Courier New" w:cs="Courier New"/>
                <w:lang w:val="es-ES_tradnl"/>
              </w:rPr>
              <w:t>Content-Type: application/xml</w:t>
            </w:r>
          </w:p>
          <w:p w14:paraId="4D624056" w14:textId="77777777" w:rsidR="00496D5B" w:rsidRPr="00641BDB" w:rsidRDefault="00496D5B" w:rsidP="00DC5589">
            <w:pPr>
              <w:rPr>
                <w:rFonts w:ascii="Courier New" w:hAnsi="Courier New" w:cs="Courier New"/>
                <w:lang w:val="es-ES_tradnl"/>
              </w:rPr>
            </w:pPr>
          </w:p>
          <w:p w14:paraId="4D4AFDC1" w14:textId="77777777" w:rsidR="00FD1EB3" w:rsidRPr="00641BDB" w:rsidRDefault="00FD1EB3" w:rsidP="00FD1EB3">
            <w:pPr>
              <w:rPr>
                <w:rFonts w:ascii="Courier New" w:hAnsi="Courier New" w:cs="Courier New"/>
                <w:lang w:val="es-ES_tradnl"/>
              </w:rPr>
            </w:pPr>
            <w:r w:rsidRPr="00641BDB">
              <w:rPr>
                <w:rFonts w:ascii="Courier New" w:hAnsi="Courier New" w:cs="Courier New"/>
                <w:lang w:val="es-ES_tradnl"/>
              </w:rPr>
              <w:t>&lt;?xml version="1.0" encoding="UTF-8"?&gt;</w:t>
            </w:r>
          </w:p>
          <w:p w14:paraId="50F5BF23" w14:textId="77777777" w:rsidR="00FD1EB3" w:rsidRPr="00855E87" w:rsidRDefault="00FD1EB3" w:rsidP="00FD1EB3">
            <w:pPr>
              <w:rPr>
                <w:rFonts w:ascii="Courier New" w:hAnsi="Courier New" w:cs="Courier New"/>
                <w:lang w:val="es-ES_tradnl"/>
              </w:rPr>
            </w:pPr>
            <w:r w:rsidRPr="00855E87">
              <w:rPr>
                <w:rFonts w:ascii="Courier New" w:hAnsi="Courier New" w:cs="Courier New"/>
                <w:lang w:val="es-ES_tradnl"/>
              </w:rPr>
              <w:t>&lt;tmk:TrademarkBag xmlns:xsi="http://www.w3.org/2001/XMLSchema-instance" xmlns:com="http://www.wipo.int/standards/XMLSchema/ST96/Common" xmlns:tmk="http://www.wipo.int/standards/XMLSchema/ST96/Trademark" xsi:schemaLocation="http://www.wipo.int/standards/XMLSchema/ST96/Trademark TrademarkBag.xsd"&gt;</w:t>
            </w:r>
          </w:p>
          <w:p w14:paraId="7EB27C60" w14:textId="77777777" w:rsidR="00FD1EB3" w:rsidRPr="00CB6A97" w:rsidRDefault="00FD1EB3" w:rsidP="00FD1EB3">
            <w:pPr>
              <w:rPr>
                <w:rFonts w:ascii="Courier New" w:hAnsi="Courier New" w:cs="Courier New"/>
              </w:rPr>
            </w:pPr>
            <w:r w:rsidRPr="00855E87">
              <w:rPr>
                <w:rFonts w:ascii="Courier New" w:hAnsi="Courier New" w:cs="Courier New"/>
                <w:lang w:val="es-ES_tradnl"/>
              </w:rPr>
              <w:tab/>
            </w:r>
            <w:r w:rsidRPr="00CB6A97">
              <w:rPr>
                <w:rFonts w:ascii="Courier New" w:hAnsi="Courier New" w:cs="Courier New"/>
              </w:rPr>
              <w:t>&lt;tmk:Trademark xmlns:xsi="http://www.w3.org/2001/XMLSchema-instance" xmlns:com="http://www.wipo.int/standards/XMLSchema/ST96/Common" xmlns:tmk="http://www.wipo.int/standards/XMLSchema/ST96/Trademark" com:operationCategory="Delete" xsi:schemaLocation="http://www.wipo.int/standards/XMLSchema/ST96/Trademark Trademark.xsd"&gt;</w:t>
            </w:r>
          </w:p>
          <w:p w14:paraId="205A66D6" w14:textId="77777777" w:rsidR="00FD1EB3" w:rsidRPr="00CB6A97" w:rsidRDefault="00FD1EB3" w:rsidP="00FD1EB3">
            <w:pPr>
              <w:rPr>
                <w:rFonts w:ascii="Courier New" w:hAnsi="Courier New" w:cs="Courier New"/>
              </w:rPr>
            </w:pPr>
            <w:r w:rsidRPr="00CB6A97">
              <w:rPr>
                <w:rFonts w:ascii="Courier New" w:hAnsi="Courier New" w:cs="Courier New"/>
              </w:rPr>
              <w:tab/>
            </w:r>
            <w:r w:rsidRPr="00CB6A97">
              <w:rPr>
                <w:rFonts w:ascii="Courier New" w:hAnsi="Courier New" w:cs="Courier New"/>
              </w:rPr>
              <w:tab/>
              <w:t>...</w:t>
            </w:r>
          </w:p>
          <w:p w14:paraId="4727F23D" w14:textId="77777777" w:rsidR="00FD1EB3" w:rsidRPr="00CB6A97" w:rsidRDefault="00FD1EB3" w:rsidP="00FD1EB3">
            <w:pPr>
              <w:rPr>
                <w:rFonts w:ascii="Courier New" w:hAnsi="Courier New" w:cs="Courier New"/>
              </w:rPr>
            </w:pPr>
            <w:r w:rsidRPr="00CB6A97">
              <w:rPr>
                <w:rFonts w:ascii="Courier New" w:hAnsi="Courier New" w:cs="Courier New"/>
              </w:rPr>
              <w:tab/>
            </w:r>
            <w:r w:rsidRPr="00CB6A97">
              <w:rPr>
                <w:rFonts w:ascii="Courier New" w:hAnsi="Courier New" w:cs="Courier New"/>
              </w:rPr>
              <w:tab/>
              <w:t>&lt;com:RegistrationNumber&gt;</w:t>
            </w:r>
          </w:p>
          <w:p w14:paraId="6284E779" w14:textId="77777777" w:rsidR="00FD1EB3" w:rsidRPr="00CB6A97" w:rsidRDefault="00FD1EB3" w:rsidP="00FD1EB3">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&lt;com:IPOfficeCode&gt;IT&lt;/com:IPOfficeCode&gt;</w:t>
            </w:r>
          </w:p>
          <w:p w14:paraId="1FB0FA94" w14:textId="77777777" w:rsidR="00FD1EB3" w:rsidRPr="00CB6A97" w:rsidRDefault="00FD1EB3" w:rsidP="00FD1EB3">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&lt;com:ST13ApplicationNumber&gt;</w:t>
            </w:r>
            <w:r w:rsidRPr="00CB6A97">
              <w:rPr>
                <w:rFonts w:ascii="Courier New" w:hAnsi="Courier New" w:cs="Courier New"/>
                <w:b/>
              </w:rPr>
              <w:t>000000000000001</w:t>
            </w:r>
            <w:r w:rsidRPr="00CB6A97">
              <w:rPr>
                <w:rFonts w:ascii="Courier New" w:hAnsi="Courier New" w:cs="Courier New"/>
              </w:rPr>
              <w:t>&lt;/com:ST13ApplicationNumber&gt;</w:t>
            </w:r>
          </w:p>
          <w:p w14:paraId="6389CFA3" w14:textId="77777777" w:rsidR="00FD1EB3" w:rsidRPr="00CB6A97" w:rsidRDefault="00FD1EB3" w:rsidP="00FD1EB3">
            <w:pPr>
              <w:rPr>
                <w:rFonts w:ascii="Courier New" w:hAnsi="Courier New" w:cs="Courier New"/>
              </w:rPr>
            </w:pPr>
            <w:r w:rsidRPr="00CB6A97">
              <w:rPr>
                <w:rFonts w:ascii="Courier New" w:hAnsi="Courier New" w:cs="Courier New"/>
              </w:rPr>
              <w:tab/>
            </w:r>
            <w:r w:rsidRPr="00CB6A97">
              <w:rPr>
                <w:rFonts w:ascii="Courier New" w:hAnsi="Courier New" w:cs="Courier New"/>
              </w:rPr>
              <w:tab/>
              <w:t>&lt;/com:RegistrationNumber&gt;</w:t>
            </w:r>
          </w:p>
          <w:p w14:paraId="38EF922E" w14:textId="77777777" w:rsidR="00FD1EB3" w:rsidRPr="00CB6A97" w:rsidRDefault="00FD1EB3" w:rsidP="00FD1EB3">
            <w:pPr>
              <w:rPr>
                <w:rFonts w:ascii="Courier New" w:hAnsi="Courier New" w:cs="Courier New"/>
              </w:rPr>
            </w:pPr>
            <w:r w:rsidRPr="00CB6A97">
              <w:rPr>
                <w:rFonts w:ascii="Courier New" w:hAnsi="Courier New" w:cs="Courier New"/>
              </w:rPr>
              <w:tab/>
            </w:r>
            <w:r w:rsidRPr="00CB6A97">
              <w:rPr>
                <w:rFonts w:ascii="Courier New" w:hAnsi="Courier New" w:cs="Courier New"/>
              </w:rPr>
              <w:tab/>
              <w:t>...</w:t>
            </w:r>
          </w:p>
          <w:p w14:paraId="59C7D31D" w14:textId="77777777" w:rsidR="00FD1EB3" w:rsidRPr="00CB6A97" w:rsidRDefault="00FD1EB3" w:rsidP="00FD1EB3">
            <w:pPr>
              <w:rPr>
                <w:rFonts w:ascii="Courier New" w:hAnsi="Courier New" w:cs="Courier New"/>
              </w:rPr>
            </w:pPr>
            <w:r w:rsidRPr="00CB6A97">
              <w:rPr>
                <w:rFonts w:ascii="Courier New" w:hAnsi="Courier New" w:cs="Courier New"/>
              </w:rPr>
              <w:tab/>
            </w:r>
            <w:r w:rsidRPr="00CB6A97">
              <w:rPr>
                <w:rFonts w:ascii="Courier New" w:hAnsi="Courier New" w:cs="Courier New"/>
              </w:rPr>
              <w:tab/>
              <w:t>&lt;com:ExpiryDate&gt;</w:t>
            </w:r>
            <w:r w:rsidRPr="00CB6A97">
              <w:rPr>
                <w:rFonts w:ascii="Courier New" w:hAnsi="Courier New" w:cs="Courier New"/>
                <w:b/>
              </w:rPr>
              <w:t>2018-12-31</w:t>
            </w:r>
            <w:r w:rsidRPr="00CB6A97">
              <w:rPr>
                <w:rFonts w:ascii="Courier New" w:hAnsi="Courier New" w:cs="Courier New"/>
              </w:rPr>
              <w:t>&lt;/com:ExpiryDate&gt;</w:t>
            </w:r>
          </w:p>
          <w:p w14:paraId="61FAE8A8" w14:textId="77777777" w:rsidR="00FD1EB3" w:rsidRPr="00CB6A97" w:rsidRDefault="00FD1EB3" w:rsidP="00FD1EB3">
            <w:pPr>
              <w:rPr>
                <w:rFonts w:ascii="Courier New" w:hAnsi="Courier New" w:cs="Courier New"/>
              </w:rPr>
            </w:pPr>
            <w:r w:rsidRPr="00CB6A97">
              <w:rPr>
                <w:rFonts w:ascii="Courier New" w:hAnsi="Courier New" w:cs="Courier New"/>
              </w:rPr>
              <w:tab/>
            </w:r>
            <w:r w:rsidRPr="00CB6A97">
              <w:rPr>
                <w:rFonts w:ascii="Courier New" w:hAnsi="Courier New" w:cs="Courier New"/>
              </w:rPr>
              <w:tab/>
              <w:t>...</w:t>
            </w:r>
          </w:p>
          <w:p w14:paraId="71BC6F29" w14:textId="77777777" w:rsidR="00FD1EB3" w:rsidRPr="00CB6A97" w:rsidRDefault="00FD1EB3" w:rsidP="00FD1EB3">
            <w:pPr>
              <w:rPr>
                <w:rFonts w:ascii="Courier New" w:hAnsi="Courier New" w:cs="Courier New"/>
              </w:rPr>
            </w:pPr>
            <w:r w:rsidRPr="00CB6A97">
              <w:rPr>
                <w:rFonts w:ascii="Courier New" w:hAnsi="Courier New" w:cs="Courier New"/>
              </w:rPr>
              <w:tab/>
              <w:t>&lt;/tmk:Trademark&gt;</w:t>
            </w:r>
          </w:p>
          <w:p w14:paraId="65017AF1" w14:textId="77777777" w:rsidR="00FD1EB3" w:rsidRPr="00CB6A97" w:rsidRDefault="00FD1EB3" w:rsidP="00FD1EB3">
            <w:pPr>
              <w:rPr>
                <w:rFonts w:ascii="Courier New" w:hAnsi="Courier New" w:cs="Courier New"/>
              </w:rPr>
            </w:pPr>
            <w:r w:rsidRPr="00CB6A97">
              <w:rPr>
                <w:rFonts w:ascii="Courier New" w:hAnsi="Courier New" w:cs="Courier New"/>
              </w:rPr>
              <w:tab/>
              <w:t>...</w:t>
            </w:r>
          </w:p>
          <w:p w14:paraId="04D663EB" w14:textId="77777777" w:rsidR="00496D5B" w:rsidRPr="00CB6A97" w:rsidRDefault="00FD1EB3" w:rsidP="00FD1EB3">
            <w:pPr>
              <w:rPr>
                <w:rFonts w:ascii="Courier New" w:hAnsi="Courier New" w:cs="Courier New"/>
              </w:rPr>
            </w:pPr>
            <w:r w:rsidRPr="00CB6A97">
              <w:rPr>
                <w:rFonts w:ascii="Courier New" w:hAnsi="Courier New" w:cs="Courier New"/>
              </w:rPr>
              <w:t>&lt;/tmk:TrademarkBag&gt;</w:t>
            </w:r>
          </w:p>
          <w:p w14:paraId="2FC3E538" w14:textId="77777777" w:rsidR="00F81C92" w:rsidRPr="00CB6A97" w:rsidRDefault="00F81C92" w:rsidP="008E0ACC">
            <w:pPr>
              <w:rPr>
                <w:rFonts w:eastAsia="Times New Roman" w:cs="Arial"/>
                <w:szCs w:val="17"/>
              </w:rPr>
            </w:pPr>
          </w:p>
        </w:tc>
      </w:tr>
    </w:tbl>
    <w:p w14:paraId="14A5B256" w14:textId="4137922D" w:rsidR="006C3631" w:rsidRPr="00641BDB" w:rsidRDefault="00784958" w:rsidP="00784958">
      <w:pPr>
        <w:spacing w:before="100" w:beforeAutospacing="1" w:after="100" w:afterAutospacing="1"/>
        <w:ind w:left="709"/>
        <w:jc w:val="both"/>
        <w:rPr>
          <w:rFonts w:eastAsia="Times New Roman" w:cs="Arial"/>
          <w:szCs w:val="17"/>
          <w:lang w:val="es-ES_tradnl"/>
        </w:rPr>
      </w:pPr>
      <w:r w:rsidRPr="00641BDB">
        <w:rPr>
          <w:rFonts w:eastAsia="Times New Roman" w:cs="Arial"/>
          <w:szCs w:val="17"/>
          <w:lang w:val="es-ES_tradnl"/>
        </w:rPr>
        <w:lastRenderedPageBreak/>
        <w:t xml:space="preserve">Paso 2. Presentar una </w:t>
      </w:r>
      <w:r w:rsidR="00D04AD2" w:rsidRPr="00641BDB">
        <w:rPr>
          <w:rFonts w:eastAsia="Times New Roman" w:cs="Arial"/>
          <w:szCs w:val="17"/>
          <w:lang w:val="es-ES_tradnl"/>
        </w:rPr>
        <w:t>petición</w:t>
      </w:r>
      <w:r w:rsidRPr="00641BDB">
        <w:rPr>
          <w:rFonts w:eastAsia="Times New Roman" w:cs="Arial"/>
          <w:szCs w:val="17"/>
          <w:lang w:val="es-ES_tradnl"/>
        </w:rPr>
        <w:t xml:space="preserve"> de renovación del registro de cada marca recuperada en el paso anterior (se muestra solo la primera </w:t>
      </w:r>
      <w:r w:rsidR="00D04AD2" w:rsidRPr="00641BDB">
        <w:rPr>
          <w:rFonts w:eastAsia="Times New Roman" w:cs="Arial"/>
          <w:szCs w:val="17"/>
          <w:lang w:val="es-ES_tradnl"/>
        </w:rPr>
        <w:t>petición</w:t>
      </w:r>
      <w:r w:rsidRPr="00641BDB">
        <w:rPr>
          <w:rFonts w:eastAsia="Times New Roman" w:cs="Arial"/>
          <w:szCs w:val="17"/>
          <w:lang w:val="es-ES_tradnl"/>
        </w:rPr>
        <w:t xml:space="preserve"> de renovación)</w:t>
      </w:r>
      <w:r w:rsidR="004A2C6A" w:rsidRPr="00641BDB">
        <w:rPr>
          <w:rFonts w:eastAsia="Times New Roman" w:cs="Arial"/>
          <w:szCs w:val="17"/>
          <w:lang w:val="es-ES_tradnl"/>
        </w:rPr>
        <w:t>:</w:t>
      </w:r>
    </w:p>
    <w:tbl>
      <w:tblPr>
        <w:tblStyle w:val="TableGrid"/>
        <w:tblW w:w="0" w:type="auto"/>
        <w:tblInd w:w="709" w:type="dxa"/>
        <w:tblLook w:val="04A0" w:firstRow="1" w:lastRow="0" w:firstColumn="1" w:lastColumn="0" w:noHBand="0" w:noVBand="1"/>
      </w:tblPr>
      <w:tblGrid>
        <w:gridCol w:w="8639"/>
      </w:tblGrid>
      <w:tr w:rsidR="006C3631" w:rsidRPr="00641BDB" w14:paraId="41857C0B" w14:textId="77777777" w:rsidTr="00784958">
        <w:tc>
          <w:tcPr>
            <w:tcW w:w="8639" w:type="dxa"/>
          </w:tcPr>
          <w:p w14:paraId="33B745F7" w14:textId="77777777" w:rsidR="006C3631" w:rsidRPr="00641BDB" w:rsidRDefault="006C3631" w:rsidP="006C3631">
            <w:pPr>
              <w:rPr>
                <w:rFonts w:ascii="Courier New" w:hAnsi="Courier New" w:cs="Courier New"/>
                <w:lang w:val="es-ES_tradnl"/>
              </w:rPr>
            </w:pPr>
          </w:p>
          <w:p w14:paraId="1903DB77" w14:textId="77777777" w:rsidR="006C3631" w:rsidRPr="00CB6A97" w:rsidRDefault="006C3631" w:rsidP="006C3631">
            <w:pPr>
              <w:rPr>
                <w:rFonts w:ascii="Courier New" w:hAnsi="Courier New" w:cs="Courier New"/>
              </w:rPr>
            </w:pPr>
            <w:r w:rsidRPr="00CB6A97">
              <w:rPr>
                <w:rFonts w:ascii="Courier New" w:hAnsi="Courier New" w:cs="Courier New"/>
              </w:rPr>
              <w:t>POST /api/v1/</w:t>
            </w:r>
            <w:r w:rsidR="004533F9" w:rsidRPr="00CB6A97">
              <w:rPr>
                <w:rFonts w:ascii="Courier New" w:hAnsi="Courier New" w:cs="Courier New"/>
              </w:rPr>
              <w:t>trademark</w:t>
            </w:r>
            <w:r w:rsidR="00496D5B" w:rsidRPr="00CB6A97">
              <w:rPr>
                <w:rFonts w:ascii="Courier New" w:hAnsi="Courier New" w:cs="Courier New"/>
              </w:rPr>
              <w:t>s</w:t>
            </w:r>
            <w:r w:rsidR="004533F9" w:rsidRPr="00CB6A97">
              <w:rPr>
                <w:rFonts w:ascii="Courier New" w:hAnsi="Courier New" w:cs="Courier New"/>
              </w:rPr>
              <w:t>/</w:t>
            </w:r>
            <w:r w:rsidRPr="00CB6A97">
              <w:rPr>
                <w:rFonts w:ascii="Courier New" w:hAnsi="Courier New" w:cs="Courier New"/>
              </w:rPr>
              <w:t>renewal</w:t>
            </w:r>
            <w:r w:rsidR="00496D5B" w:rsidRPr="00CB6A97">
              <w:rPr>
                <w:rFonts w:ascii="Courier New" w:hAnsi="Courier New" w:cs="Courier New"/>
              </w:rPr>
              <w:t>Request</w:t>
            </w:r>
            <w:r w:rsidRPr="00CB6A97">
              <w:rPr>
                <w:rFonts w:ascii="Courier New" w:hAnsi="Courier New" w:cs="Courier New"/>
              </w:rPr>
              <w:t>s</w:t>
            </w:r>
            <w:r w:rsidR="0068352F" w:rsidRPr="00CB6A97">
              <w:rPr>
                <w:rFonts w:ascii="Courier New" w:hAnsi="Courier New" w:cs="Courier New"/>
              </w:rPr>
              <w:t xml:space="preserve"> </w:t>
            </w:r>
            <w:r w:rsidR="005D0285" w:rsidRPr="00CB6A97">
              <w:rPr>
                <w:rFonts w:ascii="Courier New" w:hAnsi="Courier New" w:cs="Courier New"/>
              </w:rPr>
              <w:t>HTTP/1.1</w:t>
            </w:r>
          </w:p>
          <w:p w14:paraId="440729B0" w14:textId="77777777" w:rsidR="006C3631" w:rsidRPr="00CB6A97" w:rsidRDefault="006C3631" w:rsidP="006C3631">
            <w:pPr>
              <w:rPr>
                <w:rFonts w:ascii="Courier New" w:hAnsi="Courier New" w:cs="Courier New"/>
              </w:rPr>
            </w:pPr>
            <w:r w:rsidRPr="00CB6A97">
              <w:rPr>
                <w:rFonts w:ascii="Courier New" w:hAnsi="Courier New" w:cs="Courier New"/>
              </w:rPr>
              <w:t xml:space="preserve">Host: wipo.int </w:t>
            </w:r>
          </w:p>
          <w:p w14:paraId="61D72D63" w14:textId="77777777" w:rsidR="006C3631" w:rsidRPr="00CB6A97" w:rsidRDefault="006C3631" w:rsidP="006C3631">
            <w:pPr>
              <w:rPr>
                <w:rFonts w:ascii="Courier New" w:hAnsi="Courier New" w:cs="Courier New"/>
              </w:rPr>
            </w:pPr>
            <w:r w:rsidRPr="00CB6A97">
              <w:rPr>
                <w:rFonts w:ascii="Courier New" w:hAnsi="Courier New" w:cs="Courier New"/>
              </w:rPr>
              <w:t>Accept: application/xml</w:t>
            </w:r>
          </w:p>
          <w:p w14:paraId="16F510C0" w14:textId="77777777" w:rsidR="0068352F" w:rsidRPr="00CB6A97" w:rsidRDefault="0068352F" w:rsidP="006C3631">
            <w:pPr>
              <w:rPr>
                <w:rFonts w:ascii="Courier New" w:hAnsi="Courier New" w:cs="Courier New"/>
              </w:rPr>
            </w:pPr>
            <w:r w:rsidRPr="00CB6A97">
              <w:rPr>
                <w:rFonts w:ascii="Courier New" w:hAnsi="Courier New" w:cs="Courier New"/>
              </w:rPr>
              <w:t>Content-Type: application/xml</w:t>
            </w:r>
          </w:p>
          <w:p w14:paraId="52904ACC" w14:textId="77777777" w:rsidR="00DC2616" w:rsidRPr="00CB6A97" w:rsidRDefault="00DC2616" w:rsidP="00F41354">
            <w:pPr>
              <w:rPr>
                <w:rFonts w:ascii="Courier New" w:hAnsi="Courier New" w:cs="Courier New"/>
              </w:rPr>
            </w:pPr>
            <w:r w:rsidRPr="00CB6A97">
              <w:rPr>
                <w:rFonts w:ascii="Courier New" w:hAnsi="Courier New" w:cs="Courier New"/>
              </w:rPr>
              <w:t>&lt;?xml version="1.0" encoding="UTF-8"?&gt;</w:t>
            </w:r>
          </w:p>
          <w:p w14:paraId="04926508" w14:textId="77777777" w:rsidR="00DC2616" w:rsidRPr="00CB6A97" w:rsidRDefault="00DC2616" w:rsidP="00DC2616">
            <w:pPr>
              <w:rPr>
                <w:rFonts w:ascii="Courier New" w:hAnsi="Courier New" w:cs="Courier New"/>
              </w:rPr>
            </w:pPr>
            <w:r w:rsidRPr="00CB6A97">
              <w:rPr>
                <w:rFonts w:ascii="Courier New" w:hAnsi="Courier New" w:cs="Courier New"/>
              </w:rPr>
              <w:t>&lt;tmk:MadridRenewal xmlns:xsi="http://www.w3.org/2001/XMLSchema-instance" xmlns:com="http://www.wipo.int/standards/XMLSchema/ST96/Common" xmlns:tmk="http://www.wipo.int/standards/XMLSchema/ST96/Trademark" xsi:schemaLocation="http://www.wipo.int/standards/XMLSchema/ST96/Trademark MadridRenewal.xsd"&gt;</w:t>
            </w:r>
          </w:p>
          <w:p w14:paraId="7F3A8D1D" w14:textId="77777777" w:rsidR="00DC2616" w:rsidRPr="00CB6A97" w:rsidRDefault="00DC2616" w:rsidP="00DC2616">
            <w:pPr>
              <w:rPr>
                <w:rFonts w:ascii="Courier New" w:hAnsi="Courier New" w:cs="Courier New"/>
              </w:rPr>
            </w:pPr>
            <w:r w:rsidRPr="00CB6A97">
              <w:rPr>
                <w:rFonts w:ascii="Courier New" w:hAnsi="Courier New" w:cs="Courier New"/>
              </w:rPr>
              <w:tab/>
              <w:t>...</w:t>
            </w:r>
          </w:p>
          <w:p w14:paraId="04448DFF" w14:textId="77777777" w:rsidR="00DC2616" w:rsidRPr="00CB6A97" w:rsidRDefault="00DC2616" w:rsidP="00DC2616">
            <w:pPr>
              <w:rPr>
                <w:rFonts w:ascii="Courier New" w:hAnsi="Courier New" w:cs="Courier New"/>
              </w:rPr>
            </w:pPr>
            <w:r w:rsidRPr="00CB6A97">
              <w:rPr>
                <w:rFonts w:ascii="Courier New" w:hAnsi="Courier New" w:cs="Courier New"/>
              </w:rPr>
              <w:tab/>
              <w:t>&lt;com:InternationalRegistrationNumber&gt;</w:t>
            </w:r>
            <w:r w:rsidRPr="00CB6A97">
              <w:rPr>
                <w:rFonts w:ascii="Courier New" w:hAnsi="Courier New" w:cs="Courier New"/>
                <w:b/>
              </w:rPr>
              <w:t>000000000000001</w:t>
            </w:r>
            <w:r w:rsidRPr="00CB6A97">
              <w:rPr>
                <w:rFonts w:ascii="Courier New" w:hAnsi="Courier New" w:cs="Courier New"/>
              </w:rPr>
              <w:t>&lt;/com:InternationalRegistrationNumber&gt;</w:t>
            </w:r>
          </w:p>
          <w:p w14:paraId="550817DF" w14:textId="77777777" w:rsidR="00DC2616" w:rsidRPr="00CB6A97" w:rsidRDefault="00DC2616" w:rsidP="00DC2616">
            <w:pPr>
              <w:rPr>
                <w:rFonts w:ascii="Courier New" w:hAnsi="Courier New" w:cs="Courier New"/>
              </w:rPr>
            </w:pPr>
            <w:r w:rsidRPr="00CB6A97">
              <w:rPr>
                <w:rFonts w:ascii="Courier New" w:hAnsi="Courier New" w:cs="Courier New"/>
              </w:rPr>
              <w:tab/>
              <w:t>...</w:t>
            </w:r>
          </w:p>
          <w:p w14:paraId="3288B49B" w14:textId="77777777" w:rsidR="006C3631" w:rsidRPr="00CB6A97" w:rsidRDefault="00DC2616" w:rsidP="00A444AB">
            <w:pPr>
              <w:spacing w:after="240"/>
              <w:rPr>
                <w:rFonts w:eastAsia="Times New Roman" w:cs="Arial"/>
                <w:szCs w:val="17"/>
              </w:rPr>
            </w:pPr>
            <w:r w:rsidRPr="00CB6A97">
              <w:rPr>
                <w:rFonts w:ascii="Courier New" w:hAnsi="Courier New" w:cs="Courier New"/>
              </w:rPr>
              <w:t>&lt;/tmk:MadridRenewal&gt;</w:t>
            </w:r>
          </w:p>
        </w:tc>
      </w:tr>
    </w:tbl>
    <w:p w14:paraId="38F494C1" w14:textId="2BDBD5D6" w:rsidR="005E48A2" w:rsidRPr="00641BDB" w:rsidRDefault="00784958" w:rsidP="00784958">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El ejemplo anterior también podría modelarse mediante una API web Intent, con una instrucción atómica de </w:t>
      </w:r>
      <w:r w:rsidR="00D04AD2" w:rsidRPr="00641BDB">
        <w:rPr>
          <w:rFonts w:eastAsia="Times New Roman" w:cs="Arial"/>
          <w:szCs w:val="17"/>
          <w:lang w:val="es-ES_tradnl"/>
        </w:rPr>
        <w:t>petición</w:t>
      </w:r>
      <w:r w:rsidRPr="00641BDB">
        <w:rPr>
          <w:rFonts w:eastAsia="Times New Roman" w:cs="Arial"/>
          <w:szCs w:val="17"/>
          <w:lang w:val="es-ES_tradnl"/>
        </w:rPr>
        <w:t xml:space="preserve"> de servicio como la siguiente</w:t>
      </w:r>
      <w:r w:rsidR="00363678" w:rsidRPr="00641BDB">
        <w:rPr>
          <w:rStyle w:val="FootnoteReference"/>
          <w:rFonts w:eastAsia="Times New Roman" w:cs="Arial"/>
          <w:szCs w:val="17"/>
          <w:lang w:val="es-ES_tradnl"/>
        </w:rPr>
        <w:footnoteReference w:id="4"/>
      </w:r>
      <w:r w:rsidR="005E48A2" w:rsidRPr="00641BDB">
        <w:rPr>
          <w:rFonts w:eastAsia="Times New Roman" w:cs="Arial"/>
          <w:szCs w:val="17"/>
          <w:lang w:val="es-ES_tradnl"/>
        </w:rPr>
        <w:t>:</w:t>
      </w:r>
    </w:p>
    <w:tbl>
      <w:tblPr>
        <w:tblStyle w:val="TableGrid"/>
        <w:tblW w:w="8550" w:type="dxa"/>
        <w:tblInd w:w="805" w:type="dxa"/>
        <w:tblLook w:val="04A0" w:firstRow="1" w:lastRow="0" w:firstColumn="1" w:lastColumn="0" w:noHBand="0" w:noVBand="1"/>
      </w:tblPr>
      <w:tblGrid>
        <w:gridCol w:w="8550"/>
      </w:tblGrid>
      <w:tr w:rsidR="005E48A2" w:rsidRPr="00641BDB" w14:paraId="520E6EE9" w14:textId="77777777" w:rsidTr="00722E62">
        <w:tc>
          <w:tcPr>
            <w:tcW w:w="8550" w:type="dxa"/>
          </w:tcPr>
          <w:p w14:paraId="19FB7307" w14:textId="2F79D5EA" w:rsidR="00B17CE5" w:rsidRPr="00CB6A97" w:rsidRDefault="005E499D" w:rsidP="00A444AB">
            <w:pPr>
              <w:rPr>
                <w:rFonts w:ascii="Courier New" w:hAnsi="Courier New" w:cs="Courier New"/>
              </w:rPr>
            </w:pPr>
            <w:r w:rsidRPr="00CB6A97">
              <w:rPr>
                <w:rFonts w:ascii="Courier New" w:hAnsi="Courier New" w:cs="Courier New"/>
              </w:rPr>
              <w:t>P</w:t>
            </w:r>
            <w:r w:rsidR="00611000" w:rsidRPr="00CB6A97">
              <w:rPr>
                <w:rFonts w:ascii="Courier New" w:hAnsi="Courier New" w:cs="Courier New"/>
              </w:rPr>
              <w:t>OST</w:t>
            </w:r>
            <w:r w:rsidRPr="00CB6A97">
              <w:rPr>
                <w:rFonts w:ascii="Courier New" w:hAnsi="Courier New" w:cs="Courier New"/>
              </w:rPr>
              <w:t xml:space="preserve"> </w:t>
            </w:r>
            <w:hyperlink r:id="rId18" w:history="1">
              <w:r w:rsidR="002A1A33" w:rsidRPr="00CB6A97">
                <w:rPr>
                  <w:rFonts w:ascii="Courier New" w:hAnsi="Courier New" w:cs="Courier New"/>
                </w:rPr>
                <w:t>/api/v1/</w:t>
              </w:r>
              <w:r w:rsidR="001F0DB0" w:rsidRPr="00CB6A97">
                <w:rPr>
                  <w:rFonts w:ascii="Courier New" w:hAnsi="Courier New" w:cs="Courier New"/>
                </w:rPr>
                <w:t>trademarks/</w:t>
              </w:r>
              <w:r w:rsidR="002A1A33" w:rsidRPr="00CB6A97">
                <w:rPr>
                  <w:rFonts w:ascii="Courier New" w:hAnsi="Courier New" w:cs="Courier New"/>
                </w:rPr>
                <w:t>findAndRenew?</w:t>
              </w:r>
              <w:r w:rsidR="00F511A2" w:rsidRPr="00CB6A97">
                <w:rPr>
                  <w:rFonts w:ascii="Courier New" w:hAnsi="Courier New" w:cs="Courier New"/>
                </w:rPr>
                <w:t>holder</w:t>
              </w:r>
              <w:r w:rsidR="002A1A33" w:rsidRPr="00CB6A97">
                <w:rPr>
                  <w:rFonts w:ascii="Courier New" w:hAnsi="Courier New" w:cs="Courier New"/>
                </w:rPr>
                <w:t>FullName=john</w:t>
              </w:r>
            </w:hyperlink>
            <w:r w:rsidR="00CC0418" w:rsidRPr="00CB6A97">
              <w:rPr>
                <w:rFonts w:ascii="Courier New" w:hAnsi="Courier New" w:cs="Courier New"/>
              </w:rPr>
              <w:t>%20</w:t>
            </w:r>
            <w:r w:rsidR="002726E5" w:rsidRPr="00CB6A97">
              <w:rPr>
                <w:rFonts w:ascii="Courier New" w:hAnsi="Courier New" w:cs="Courier New"/>
              </w:rPr>
              <w:t>smith</w:t>
            </w:r>
            <w:r w:rsidR="00F511A2" w:rsidRPr="00CB6A97">
              <w:rPr>
                <w:rFonts w:ascii="Courier New" w:hAnsi="Courier New" w:cs="Courier New"/>
              </w:rPr>
              <w:t>&amp;expiryDate=2018-12-31</w:t>
            </w:r>
          </w:p>
          <w:p w14:paraId="5E788EE2" w14:textId="77777777" w:rsidR="005E48A2" w:rsidRPr="00641BDB" w:rsidRDefault="00B17CE5" w:rsidP="00A444AB">
            <w:pPr>
              <w:rPr>
                <w:rFonts w:ascii="Courier New" w:hAnsi="Courier New" w:cs="Courier New"/>
                <w:lang w:val="es-ES_tradnl"/>
              </w:rPr>
            </w:pPr>
            <w:r w:rsidRPr="00641BDB">
              <w:rPr>
                <w:rFonts w:ascii="Courier New" w:hAnsi="Courier New" w:cs="Courier New"/>
                <w:lang w:val="es-ES_tradnl"/>
              </w:rPr>
              <w:t xml:space="preserve">Host: wipo.int </w:t>
            </w:r>
          </w:p>
        </w:tc>
      </w:tr>
    </w:tbl>
    <w:p w14:paraId="0EC1AF53" w14:textId="3DF80166" w:rsidR="00040CF3" w:rsidRPr="00641BDB" w:rsidRDefault="006161F9" w:rsidP="007C0053">
      <w:p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31.</w:t>
      </w:r>
      <w:r w:rsidR="00040CF3" w:rsidRPr="00641BDB">
        <w:rPr>
          <w:rFonts w:eastAsia="Times New Roman" w:cs="Arial"/>
          <w:szCs w:val="17"/>
          <w:lang w:val="es-ES_tradnl"/>
        </w:rPr>
        <w:tab/>
      </w:r>
      <w:r w:rsidR="007C0053" w:rsidRPr="00641BDB">
        <w:rPr>
          <w:rFonts w:eastAsia="Times New Roman" w:cs="Arial"/>
          <w:szCs w:val="17"/>
          <w:lang w:val="es-ES_tradnl"/>
        </w:rPr>
        <w:t xml:space="preserve">El tipo de API web debería imponer restricciones sobre la forma en que se nombran los recursos para indicar cuál se está utilizando. Conviene tener en cuenta que los nombres de los recursos </w:t>
      </w:r>
      <w:r w:rsidR="007C1E90" w:rsidRPr="00641BDB">
        <w:rPr>
          <w:rFonts w:eastAsia="Times New Roman" w:cs="Arial"/>
          <w:szCs w:val="17"/>
          <w:lang w:val="es-ES_tradnl"/>
        </w:rPr>
        <w:t xml:space="preserve">podrán estar en otros idiomas si necesitan ser traducidos </w:t>
      </w:r>
      <w:r w:rsidR="007C0053" w:rsidRPr="00641BDB">
        <w:rPr>
          <w:rFonts w:eastAsia="Times New Roman" w:cs="Arial"/>
          <w:szCs w:val="17"/>
          <w:lang w:val="es-ES_tradnl"/>
        </w:rPr>
        <w:t>por exigencias comerciales</w:t>
      </w:r>
      <w:r w:rsidR="00040CF3" w:rsidRPr="00641BDB">
        <w:rPr>
          <w:rFonts w:eastAsia="Times New Roman" w:cs="Arial"/>
          <w:szCs w:val="17"/>
          <w:lang w:val="es-ES_tradnl"/>
        </w:rPr>
        <w:t xml:space="preserve">. </w:t>
      </w:r>
    </w:p>
    <w:p w14:paraId="376FABFD" w14:textId="1271D7EF" w:rsidR="005E48A2" w:rsidRPr="00641BDB" w:rsidRDefault="00A9726C" w:rsidP="00801738">
      <w:pPr>
        <w:spacing w:before="100" w:beforeAutospacing="1" w:after="100" w:afterAutospacing="1"/>
        <w:ind w:left="1699" w:hanging="990"/>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-1</w:t>
      </w:r>
      <w:r w:rsidR="00E631FD" w:rsidRPr="00641BDB">
        <w:rPr>
          <w:rFonts w:eastAsia="Times New Roman" w:cs="Arial"/>
          <w:szCs w:val="17"/>
          <w:lang w:val="es-ES_tradnl"/>
        </w:rPr>
        <w:t>6</w:t>
      </w:r>
      <w:r w:rsidR="005E48A2" w:rsidRPr="00641BDB">
        <w:rPr>
          <w:rFonts w:eastAsia="Times New Roman" w:cs="Arial"/>
          <w:szCs w:val="17"/>
          <w:lang w:val="es-ES_tradnl"/>
        </w:rPr>
        <w:t>]</w:t>
      </w:r>
      <w:r w:rsidR="00801738" w:rsidRPr="00641BDB">
        <w:rPr>
          <w:rFonts w:eastAsia="Times New Roman" w:cs="Arial"/>
          <w:szCs w:val="17"/>
          <w:lang w:val="es-ES_tradnl"/>
        </w:rPr>
        <w:tab/>
        <w:t xml:space="preserve">Los recursos DEBERÍAN nombrarse con sustantivos para las API web CRUD y con verbos para las API web Intent. </w:t>
      </w:r>
    </w:p>
    <w:p w14:paraId="5225E286" w14:textId="5660AD3E" w:rsidR="005E48A2" w:rsidRPr="00641BDB" w:rsidRDefault="00A9726C" w:rsidP="00FC7AAE">
      <w:pPr>
        <w:spacing w:before="100" w:beforeAutospacing="1" w:after="100" w:afterAutospacing="1"/>
        <w:ind w:left="1699" w:hanging="990"/>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-1</w:t>
      </w:r>
      <w:r w:rsidR="00E631FD" w:rsidRPr="00641BDB">
        <w:rPr>
          <w:rFonts w:eastAsia="Times New Roman" w:cs="Arial"/>
          <w:szCs w:val="17"/>
          <w:lang w:val="es-ES_tradnl"/>
        </w:rPr>
        <w:t>7</w:t>
      </w:r>
      <w:r w:rsidR="005E48A2" w:rsidRPr="00641BDB">
        <w:rPr>
          <w:rFonts w:eastAsia="Times New Roman" w:cs="Arial"/>
          <w:szCs w:val="17"/>
          <w:lang w:val="es-ES_tradnl"/>
        </w:rPr>
        <w:t>]</w:t>
      </w:r>
      <w:r w:rsidR="00FC7AAE" w:rsidRPr="00641BDB">
        <w:rPr>
          <w:rFonts w:eastAsia="Times New Roman" w:cs="Arial"/>
          <w:szCs w:val="17"/>
          <w:lang w:val="es-ES_tradnl"/>
        </w:rPr>
        <w:tab/>
        <w:t>Si el nombre del recurso es un sustantivo</w:t>
      </w:r>
      <w:r w:rsidR="007C1E90" w:rsidRPr="00641BDB">
        <w:rPr>
          <w:rFonts w:eastAsia="Times New Roman" w:cs="Arial"/>
          <w:szCs w:val="17"/>
          <w:lang w:val="es-ES_tradnl"/>
        </w:rPr>
        <w:t>,</w:t>
      </w:r>
      <w:r w:rsidR="00FC7AAE" w:rsidRPr="00641BDB">
        <w:rPr>
          <w:rFonts w:eastAsia="Times New Roman" w:cs="Arial"/>
          <w:szCs w:val="17"/>
          <w:lang w:val="es-ES_tradnl"/>
        </w:rPr>
        <w:t xml:space="preserve"> DEBERÍA usarse siempre la forma plural. NO DEBERÍAN utilizarse formas sustantivas irregulares. Por ejemplo, </w:t>
      </w:r>
      <w:r w:rsidR="00FF4172" w:rsidRPr="00641BDB">
        <w:rPr>
          <w:rFonts w:eastAsia="Times New Roman" w:cs="Arial"/>
          <w:szCs w:val="17"/>
          <w:lang w:val="es-ES_tradnl"/>
        </w:rPr>
        <w:t xml:space="preserve">en lugar de /gente </w:t>
      </w:r>
      <w:r w:rsidR="00FC7AAE" w:rsidRPr="00641BDB">
        <w:rPr>
          <w:rFonts w:eastAsia="Times New Roman" w:cs="Arial"/>
          <w:szCs w:val="17"/>
          <w:lang w:val="es-ES_tradnl"/>
        </w:rPr>
        <w:t>debería usarse /personas.</w:t>
      </w:r>
    </w:p>
    <w:p w14:paraId="127011D0" w14:textId="539AD97F" w:rsidR="005E48A2" w:rsidRPr="00641BDB" w:rsidRDefault="00A9726C" w:rsidP="000A1811">
      <w:pPr>
        <w:spacing w:before="100" w:beforeAutospacing="1" w:after="100" w:afterAutospacing="1"/>
        <w:ind w:left="1699" w:hanging="990"/>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-1</w:t>
      </w:r>
      <w:r w:rsidR="00E631FD" w:rsidRPr="00641BDB">
        <w:rPr>
          <w:rFonts w:eastAsia="Times New Roman" w:cs="Arial"/>
          <w:szCs w:val="17"/>
          <w:lang w:val="es-ES_tradnl"/>
        </w:rPr>
        <w:t>8</w:t>
      </w:r>
      <w:r w:rsidR="005E48A2" w:rsidRPr="00641BDB">
        <w:rPr>
          <w:rFonts w:eastAsia="Times New Roman" w:cs="Arial"/>
          <w:szCs w:val="17"/>
          <w:lang w:val="es-ES_tradnl"/>
        </w:rPr>
        <w:t>]</w:t>
      </w:r>
      <w:r w:rsidR="000A1811" w:rsidRPr="00641BDB">
        <w:rPr>
          <w:lang w:val="es-ES_tradnl"/>
        </w:rPr>
        <w:tab/>
      </w:r>
      <w:r w:rsidR="00FB4619" w:rsidRPr="00641BDB">
        <w:rPr>
          <w:rFonts w:eastAsia="Times New Roman" w:cs="Arial"/>
          <w:szCs w:val="17"/>
          <w:lang w:val="es-ES_tradnl"/>
        </w:rPr>
        <w:t xml:space="preserve">Los nombres de los recursos, los segmentos y los parámetros de consulta </w:t>
      </w:r>
      <w:del w:id="94" w:author="Author">
        <w:r w:rsidR="00FB4619" w:rsidRPr="00641BDB">
          <w:rPr>
            <w:rFonts w:eastAsia="Times New Roman" w:cs="Arial"/>
            <w:szCs w:val="17"/>
            <w:lang w:val="es-ES_tradnl"/>
          </w:rPr>
          <w:delText>DEBEN</w:delText>
        </w:r>
      </w:del>
      <w:ins w:id="95" w:author="Author">
        <w:r w:rsidR="00FB4619" w:rsidRPr="00641BDB">
          <w:rPr>
            <w:rFonts w:eastAsia="Times New Roman" w:cs="Arial"/>
            <w:szCs w:val="17"/>
            <w:lang w:val="es-ES_tradnl"/>
          </w:rPr>
          <w:t>DEBE</w:t>
        </w:r>
        <w:r w:rsidR="005F4D12" w:rsidRPr="00641BDB">
          <w:rPr>
            <w:rFonts w:eastAsia="Times New Roman" w:cs="Arial"/>
            <w:szCs w:val="17"/>
            <w:lang w:val="es-ES_tradnl"/>
          </w:rPr>
          <w:t>RÍAN</w:t>
        </w:r>
      </w:ins>
      <w:r w:rsidR="00FB4619" w:rsidRPr="00641BDB">
        <w:rPr>
          <w:rFonts w:eastAsia="Times New Roman" w:cs="Arial"/>
          <w:szCs w:val="17"/>
          <w:lang w:val="es-ES_tradnl"/>
        </w:rPr>
        <w:t xml:space="preserve"> estar compuestos por palabras en inglés, conforme a la grafía del inglés básica del </w:t>
      </w:r>
      <w:r w:rsidR="006766ED" w:rsidRPr="00641BDB">
        <w:rPr>
          <w:rFonts w:asciiTheme="minorBidi" w:eastAsia="Times New Roman" w:hAnsiTheme="minorBidi" w:cstheme="minorBidi"/>
          <w:szCs w:val="17"/>
          <w:lang w:val="es-ES_tradnl"/>
        </w:rPr>
        <w:t>Diccionario de Oxford (Oxford English Dictionary)</w:t>
      </w:r>
      <w:r w:rsidR="005E48A2" w:rsidRPr="00641BDB">
        <w:rPr>
          <w:rFonts w:eastAsia="Times New Roman" w:cs="Arial"/>
          <w:szCs w:val="17"/>
          <w:lang w:val="es-ES_tradnl"/>
        </w:rPr>
        <w:t>.</w:t>
      </w:r>
      <w:del w:id="96" w:author="Author">
        <w:r w:rsidR="005E48A2" w:rsidRPr="00641BDB">
          <w:rPr>
            <w:rFonts w:eastAsia="Times New Roman" w:cs="Arial"/>
            <w:szCs w:val="17"/>
            <w:lang w:val="es-ES_tradnl"/>
          </w:rPr>
          <w:delText xml:space="preserve"> </w:delText>
        </w:r>
        <w:r w:rsidR="00A04C2E" w:rsidRPr="00641BDB">
          <w:rPr>
            <w:rFonts w:eastAsia="Times New Roman" w:cs="Arial"/>
            <w:szCs w:val="17"/>
            <w:lang w:val="es-ES_tradnl"/>
          </w:rPr>
          <w:delText>PUEDEN estar en otros idiomas los nombres de recursos que deben traducirse por razones comerciales</w:delText>
        </w:r>
        <w:r w:rsidR="005E48A2" w:rsidRPr="00641BDB">
          <w:rPr>
            <w:rFonts w:eastAsia="Times New Roman" w:cs="Arial"/>
            <w:szCs w:val="17"/>
            <w:lang w:val="es-ES_tradnl"/>
          </w:rPr>
          <w:delText>.</w:delText>
        </w:r>
      </w:del>
    </w:p>
    <w:p w14:paraId="706817F3" w14:textId="31A97A7A" w:rsidR="005E48A2" w:rsidRPr="00641BDB" w:rsidRDefault="00DF4DC2" w:rsidP="007C0053">
      <w:pPr>
        <w:pStyle w:val="Heading3"/>
        <w:spacing w:before="170" w:after="170"/>
        <w:ind w:left="360"/>
        <w:jc w:val="both"/>
        <w:rPr>
          <w:lang w:val="es-ES_tradnl"/>
        </w:rPr>
      </w:pPr>
      <w:bookmarkStart w:id="97" w:name="_Toc213074181"/>
      <w:bookmarkStart w:id="98" w:name="_Toc126065406"/>
      <w:bookmarkStart w:id="99" w:name="_Toc213234795"/>
      <w:r w:rsidRPr="00641BDB">
        <w:rPr>
          <w:lang w:val="es-ES_tradnl"/>
        </w:rPr>
        <w:t xml:space="preserve">Compatibilidad con </w:t>
      </w:r>
      <w:r w:rsidR="00106506" w:rsidRPr="00641BDB">
        <w:rPr>
          <w:lang w:val="es-ES_tradnl"/>
        </w:rPr>
        <w:t>múltiples</w:t>
      </w:r>
      <w:r w:rsidRPr="00641BDB">
        <w:rPr>
          <w:lang w:val="es-ES_tradnl"/>
        </w:rPr>
        <w:t xml:space="preserve"> formatos</w:t>
      </w:r>
      <w:bookmarkEnd w:id="97"/>
      <w:bookmarkEnd w:id="98"/>
      <w:bookmarkEnd w:id="99"/>
    </w:p>
    <w:p w14:paraId="646BB8BD" w14:textId="1BD8D9E3" w:rsidR="003C6542" w:rsidRPr="00641BDB" w:rsidRDefault="003867B6" w:rsidP="00CB6A97">
      <w:pPr>
        <w:pStyle w:val="Footer"/>
        <w:tabs>
          <w:tab w:val="left" w:pos="426"/>
        </w:tabs>
        <w:jc w:val="both"/>
        <w:rPr>
          <w:lang w:val="es-ES_tradnl"/>
        </w:rPr>
      </w:pPr>
      <w:r w:rsidRPr="00641BDB">
        <w:rPr>
          <w:rFonts w:eastAsia="Times New Roman" w:cs="Arial"/>
          <w:szCs w:val="17"/>
          <w:lang w:val="es-ES_tradnl"/>
        </w:rPr>
        <w:t>32.</w:t>
      </w:r>
      <w:r w:rsidR="00CB6A97">
        <w:rPr>
          <w:rFonts w:eastAsia="Times New Roman" w:cs="Arial"/>
          <w:szCs w:val="17"/>
          <w:lang w:val="es-ES_tradnl"/>
        </w:rPr>
        <w:tab/>
      </w:r>
      <w:r w:rsidR="00DF4DC2" w:rsidRPr="00641BDB">
        <w:rPr>
          <w:rFonts w:eastAsia="Times New Roman" w:cs="Arial"/>
          <w:szCs w:val="17"/>
          <w:lang w:val="es-ES_tradnl"/>
        </w:rPr>
        <w:t>Los distintos consumidores del servicio pueden tener requisitos diferentes en cuanto al formato de los datos de las respuestas del servicio</w:t>
      </w:r>
      <w:r w:rsidR="005E48A2" w:rsidRPr="00641BDB">
        <w:rPr>
          <w:lang w:val="es-ES_tradnl"/>
        </w:rPr>
        <w:t>.</w:t>
      </w:r>
      <w:r w:rsidR="00B97F95" w:rsidRPr="00641BDB">
        <w:rPr>
          <w:lang w:val="es-ES_tradnl"/>
        </w:rPr>
        <w:t xml:space="preserve"> </w:t>
      </w:r>
      <w:r w:rsidR="003C6525" w:rsidRPr="00641BDB">
        <w:rPr>
          <w:lang w:val="es-ES_tradnl"/>
        </w:rPr>
        <w:t xml:space="preserve">El tipo de </w:t>
      </w:r>
      <w:r w:rsidR="005B424E" w:rsidRPr="00641BDB">
        <w:rPr>
          <w:lang w:val="es-ES_tradnl"/>
        </w:rPr>
        <w:t>medio</w:t>
      </w:r>
      <w:r w:rsidR="003C6525" w:rsidRPr="00641BDB">
        <w:rPr>
          <w:lang w:val="es-ES_tradnl"/>
        </w:rPr>
        <w:t xml:space="preserve"> de los datos no debería depender de los propios datos, a fin de que el servicio sea compatible con diversos tipos de </w:t>
      </w:r>
      <w:r w:rsidR="005B424E" w:rsidRPr="00641BDB">
        <w:rPr>
          <w:lang w:val="es-ES_tradnl"/>
        </w:rPr>
        <w:t>medio</w:t>
      </w:r>
      <w:r w:rsidR="00A928A2" w:rsidRPr="00641BDB">
        <w:rPr>
          <w:lang w:val="es-ES_tradnl"/>
        </w:rPr>
        <w:t>s</w:t>
      </w:r>
      <w:r w:rsidR="005E48A2" w:rsidRPr="00641BDB">
        <w:rPr>
          <w:lang w:val="es-ES_tradnl"/>
        </w:rPr>
        <w:t xml:space="preserve">. </w:t>
      </w:r>
      <w:r w:rsidR="006472F8" w:rsidRPr="00641BDB">
        <w:rPr>
          <w:lang w:val="es-ES_tradnl"/>
        </w:rPr>
        <w:t xml:space="preserve">Además, una API web debe ser compatible con la negociación del tipo de contenido mediante el encabezado de </w:t>
      </w:r>
      <w:r w:rsidR="00D04AD2" w:rsidRPr="00641BDB">
        <w:rPr>
          <w:lang w:val="es-ES_tradnl"/>
        </w:rPr>
        <w:t>petición</w:t>
      </w:r>
      <w:r w:rsidR="006472F8" w:rsidRPr="00641BDB">
        <w:rPr>
          <w:lang w:val="es-ES_tradnl"/>
        </w:rPr>
        <w:t xml:space="preserve"> HTTP </w:t>
      </w:r>
      <w:r w:rsidR="00A928A2" w:rsidRPr="00641BDB">
        <w:rPr>
          <w:rFonts w:ascii="Courier New" w:hAnsi="Courier New" w:cs="Courier New"/>
          <w:lang w:val="es-ES_tradnl"/>
        </w:rPr>
        <w:t>Accept</w:t>
      </w:r>
      <w:r w:rsidR="00A928A2" w:rsidRPr="00641BDB">
        <w:rPr>
          <w:lang w:val="es-ES_tradnl"/>
        </w:rPr>
        <w:t xml:space="preserve"> </w:t>
      </w:r>
      <w:r w:rsidR="006472F8" w:rsidRPr="00641BDB">
        <w:rPr>
          <w:lang w:val="es-ES_tradnl"/>
        </w:rPr>
        <w:t xml:space="preserve">y el encabezado </w:t>
      </w:r>
      <w:r w:rsidR="00A928A2" w:rsidRPr="00641BDB">
        <w:rPr>
          <w:lang w:val="es-ES_tradnl"/>
        </w:rPr>
        <w:t>de respuesta HTTP</w:t>
      </w:r>
      <w:r w:rsidR="00A928A2" w:rsidRPr="00641BDB">
        <w:rPr>
          <w:rFonts w:ascii="Courier New" w:hAnsi="Courier New" w:cs="Courier New"/>
          <w:lang w:val="es-ES_tradnl"/>
        </w:rPr>
        <w:t xml:space="preserve"> </w:t>
      </w:r>
      <w:r w:rsidR="006472F8" w:rsidRPr="00641BDB">
        <w:rPr>
          <w:rFonts w:ascii="Courier New" w:hAnsi="Courier New" w:cs="Courier New"/>
          <w:lang w:val="es-ES_tradnl"/>
        </w:rPr>
        <w:t>Content-Type</w:t>
      </w:r>
      <w:r w:rsidR="006472F8" w:rsidRPr="00641BDB">
        <w:rPr>
          <w:lang w:val="es-ES_tradnl"/>
        </w:rPr>
        <w:t xml:space="preserve">, tal y como exige la </w:t>
      </w:r>
      <w:r w:rsidR="00B0367A" w:rsidRPr="00641BDB">
        <w:rPr>
          <w:lang w:val="es-ES_tradnl"/>
        </w:rPr>
        <w:t>N</w:t>
      </w:r>
      <w:r w:rsidR="006472F8" w:rsidRPr="00641BDB">
        <w:rPr>
          <w:lang w:val="es-ES_tradnl"/>
        </w:rPr>
        <w:t xml:space="preserve">orma RFC </w:t>
      </w:r>
      <w:del w:id="100" w:author="Author">
        <w:r w:rsidR="006472F8" w:rsidRPr="00641BDB">
          <w:rPr>
            <w:lang w:val="es-ES_tradnl"/>
          </w:rPr>
          <w:delText>7231</w:delText>
        </w:r>
      </w:del>
      <w:ins w:id="101" w:author="Author">
        <w:r w:rsidR="00B426CA" w:rsidRPr="00641BDB">
          <w:rPr>
            <w:lang w:val="es-ES_tradnl"/>
          </w:rPr>
          <w:t>9110</w:t>
        </w:r>
      </w:ins>
      <w:r w:rsidR="006472F8" w:rsidRPr="00641BDB">
        <w:rPr>
          <w:lang w:val="es-ES_tradnl"/>
        </w:rPr>
        <w:t xml:space="preserve"> del IETF.</w:t>
      </w:r>
      <w:r w:rsidR="005E499D" w:rsidRPr="00641BDB">
        <w:rPr>
          <w:lang w:val="es-ES_tradnl"/>
        </w:rPr>
        <w:t xml:space="preserve"> </w:t>
      </w:r>
      <w:r w:rsidR="004F05A8" w:rsidRPr="00641BDB">
        <w:rPr>
          <w:lang w:val="es-ES_tradnl"/>
        </w:rPr>
        <w:t xml:space="preserve">Por ejemplo, para solicitar datos en formato JSON el encabezado </w:t>
      </w:r>
      <w:r w:rsidR="004F05A8" w:rsidRPr="00641BDB">
        <w:rPr>
          <w:rFonts w:ascii="Courier New" w:hAnsi="Courier New" w:cs="Courier New"/>
          <w:lang w:val="es-ES_tradnl"/>
        </w:rPr>
        <w:t>Accept</w:t>
      </w:r>
      <w:r w:rsidR="004F05A8" w:rsidRPr="00641BDB">
        <w:rPr>
          <w:lang w:val="es-ES_tradnl"/>
        </w:rPr>
        <w:t xml:space="preserve"> debe ser </w:t>
      </w:r>
      <w:r w:rsidR="004F05A8" w:rsidRPr="00641BDB">
        <w:rPr>
          <w:rFonts w:ascii="Courier New" w:hAnsi="Courier New" w:cs="Courier New"/>
          <w:lang w:val="es-ES_tradnl"/>
        </w:rPr>
        <w:t>Accept: application/json</w:t>
      </w:r>
      <w:r w:rsidR="004F05A8" w:rsidRPr="00641BDB">
        <w:rPr>
          <w:lang w:val="es-ES_tradnl"/>
        </w:rPr>
        <w:t xml:space="preserve">, y para solicitar datos en formato XML </w:t>
      </w:r>
      <w:r w:rsidR="004F05A8" w:rsidRPr="00641BDB">
        <w:rPr>
          <w:rFonts w:ascii="Courier New" w:hAnsi="Courier New" w:cs="Courier New"/>
          <w:lang w:val="es-ES_tradnl"/>
        </w:rPr>
        <w:t>Accept:application/xml</w:t>
      </w:r>
      <w:r w:rsidR="00961B71" w:rsidRPr="00641BDB">
        <w:rPr>
          <w:rFonts w:ascii="Courier New" w:hAnsi="Courier New" w:cs="Courier New"/>
          <w:lang w:val="es-ES_tradnl"/>
        </w:rPr>
        <w:t>.</w:t>
      </w:r>
      <w:r w:rsidR="00473BD6" w:rsidRPr="00641BDB">
        <w:rPr>
          <w:lang w:val="es-ES_tradnl"/>
        </w:rPr>
        <w:t xml:space="preserve"> </w:t>
      </w:r>
      <w:r w:rsidR="00FD5E07" w:rsidRPr="00641BDB">
        <w:rPr>
          <w:lang w:val="es-ES_tradnl"/>
        </w:rPr>
        <w:t xml:space="preserve">Lo mismo se aplica al encabezado </w:t>
      </w:r>
      <w:r w:rsidR="008B5401" w:rsidRPr="00641BDB">
        <w:rPr>
          <w:rFonts w:ascii="Courier New" w:hAnsi="Courier New" w:cs="Courier New"/>
          <w:lang w:val="es-ES_tradnl"/>
        </w:rPr>
        <w:t>Content-Type</w:t>
      </w:r>
      <w:r w:rsidR="008B5401" w:rsidRPr="00641BDB">
        <w:rPr>
          <w:lang w:val="es-ES_tradnl"/>
        </w:rPr>
        <w:t>.</w:t>
      </w:r>
      <w:r w:rsidR="00B97F95" w:rsidRPr="00641BDB">
        <w:rPr>
          <w:lang w:val="es-ES_tradnl"/>
        </w:rPr>
        <w:t xml:space="preserve"> </w:t>
      </w:r>
      <w:r w:rsidR="00473BD6" w:rsidRPr="00641BDB">
        <w:rPr>
          <w:lang w:val="es-ES_tradnl"/>
        </w:rPr>
        <w:t>U</w:t>
      </w:r>
      <w:r w:rsidR="00FD5E07" w:rsidRPr="00641BDB">
        <w:rPr>
          <w:lang w:val="es-ES_tradnl"/>
        </w:rPr>
        <w:t>na API web puede ser compatible</w:t>
      </w:r>
      <w:r w:rsidR="00473BD6" w:rsidRPr="00641BDB">
        <w:rPr>
          <w:lang w:val="es-ES_tradnl"/>
        </w:rPr>
        <w:t xml:space="preserve"> también</w:t>
      </w:r>
      <w:r w:rsidR="00FD5E07" w:rsidRPr="00641BDB">
        <w:rPr>
          <w:lang w:val="es-ES_tradnl"/>
        </w:rPr>
        <w:t xml:space="preserve"> con otras formas de negociación del tipo de contenido, como el parámetro de consulta (por ejemplo, </w:t>
      </w:r>
      <w:r w:rsidR="00FD5E07" w:rsidRPr="00641BDB">
        <w:rPr>
          <w:rFonts w:ascii="Courier New" w:hAnsi="Courier New" w:cs="Courier New"/>
          <w:lang w:val="es-ES_tradnl"/>
        </w:rPr>
        <w:t>?format</w:t>
      </w:r>
      <w:r w:rsidR="00FD5E07" w:rsidRPr="00641BDB">
        <w:rPr>
          <w:lang w:val="es-ES_tradnl"/>
        </w:rPr>
        <w:t xml:space="preserve">) o el sufijo del URL (por ejemplo, </w:t>
      </w:r>
      <w:r w:rsidR="00FD5E07" w:rsidRPr="00641BDB">
        <w:rPr>
          <w:rFonts w:ascii="Courier New" w:hAnsi="Courier New" w:cs="Courier New"/>
          <w:lang w:val="es-ES_tradnl"/>
        </w:rPr>
        <w:t>.json</w:t>
      </w:r>
      <w:r w:rsidR="00FD5E07" w:rsidRPr="00641BDB">
        <w:rPr>
          <w:lang w:val="es-ES_tradnl"/>
        </w:rPr>
        <w:t xml:space="preserve">). </w:t>
      </w:r>
    </w:p>
    <w:p w14:paraId="4740A58A" w14:textId="52231992" w:rsidR="008E4A9E" w:rsidRPr="00641BDB" w:rsidRDefault="003C6542" w:rsidP="0051079D">
      <w:pPr>
        <w:pStyle w:val="NormalWeb"/>
        <w:ind w:left="1695" w:hanging="975"/>
        <w:jc w:val="both"/>
        <w:rPr>
          <w:lang w:val="es-ES_tradnl"/>
        </w:rPr>
      </w:pPr>
      <w:r w:rsidRPr="00641BDB">
        <w:rPr>
          <w:lang w:val="es-ES_tradnl"/>
        </w:rPr>
        <w:t>[RS</w:t>
      </w:r>
      <w:r w:rsidR="00692E94" w:rsidRPr="00641BDB">
        <w:rPr>
          <w:lang w:val="es-ES_tradnl"/>
        </w:rPr>
        <w:t>G</w:t>
      </w:r>
      <w:r w:rsidRPr="00641BDB">
        <w:rPr>
          <w:lang w:val="es-ES_tradnl"/>
        </w:rPr>
        <w:t>-</w:t>
      </w:r>
      <w:r w:rsidR="00E631FD" w:rsidRPr="00641BDB">
        <w:rPr>
          <w:lang w:val="es-ES_tradnl"/>
        </w:rPr>
        <w:t>19</w:t>
      </w:r>
      <w:r w:rsidRPr="00641BDB">
        <w:rPr>
          <w:lang w:val="es-ES_tradnl"/>
        </w:rPr>
        <w:t>]</w:t>
      </w:r>
      <w:r w:rsidR="0077453E" w:rsidRPr="00641BDB">
        <w:rPr>
          <w:lang w:val="es-ES_tradnl"/>
        </w:rPr>
        <w:tab/>
        <w:t xml:space="preserve">Una API web DEBERÍA utilizar para la negociación del tipo de contenido el encabezado de </w:t>
      </w:r>
      <w:r w:rsidR="00D04AD2" w:rsidRPr="00641BDB">
        <w:rPr>
          <w:lang w:val="es-ES_tradnl"/>
        </w:rPr>
        <w:t>petición</w:t>
      </w:r>
      <w:r w:rsidR="0077453E" w:rsidRPr="00641BDB">
        <w:rPr>
          <w:lang w:val="es-ES_tradnl"/>
        </w:rPr>
        <w:t xml:space="preserve"> HTTP </w:t>
      </w:r>
      <w:r w:rsidR="0051079D" w:rsidRPr="00641BDB">
        <w:rPr>
          <w:rFonts w:ascii="Courier New" w:eastAsia="Times New Roman" w:hAnsi="Courier New" w:cs="Courier New"/>
          <w:szCs w:val="17"/>
          <w:lang w:val="es-ES_tradnl"/>
        </w:rPr>
        <w:t>Accept</w:t>
      </w:r>
      <w:r w:rsidR="0051079D" w:rsidRPr="00641BDB">
        <w:rPr>
          <w:rFonts w:eastAsia="Times New Roman" w:cs="Arial"/>
          <w:szCs w:val="17"/>
          <w:lang w:val="es-ES_tradnl"/>
        </w:rPr>
        <w:t xml:space="preserve"> </w:t>
      </w:r>
      <w:r w:rsidR="0077453E" w:rsidRPr="00641BDB">
        <w:rPr>
          <w:lang w:val="es-ES_tradnl"/>
        </w:rPr>
        <w:t xml:space="preserve">y el encabezado de respuesta HTTP </w:t>
      </w:r>
      <w:r w:rsidRPr="00641BDB">
        <w:rPr>
          <w:rFonts w:ascii="Courier New" w:eastAsia="Times New Roman" w:hAnsi="Courier New" w:cs="Courier New"/>
          <w:szCs w:val="17"/>
          <w:lang w:val="es-ES_tradnl"/>
        </w:rPr>
        <w:t>Content-Type</w:t>
      </w:r>
      <w:r w:rsidRPr="00641BDB">
        <w:rPr>
          <w:lang w:val="es-ES_tradnl"/>
        </w:rPr>
        <w:t>.</w:t>
      </w:r>
    </w:p>
    <w:p w14:paraId="4243F7E8" w14:textId="028D177B" w:rsidR="00BE63D8" w:rsidRPr="00641BDB" w:rsidRDefault="003867B6" w:rsidP="007C0053">
      <w:pPr>
        <w:jc w:val="both"/>
        <w:rPr>
          <w:rFonts w:eastAsia="Times New Roman" w:cs="Arial"/>
          <w:szCs w:val="17"/>
          <w:lang w:val="es-ES_tradnl"/>
        </w:rPr>
      </w:pPr>
      <w:r w:rsidRPr="00641BDB">
        <w:rPr>
          <w:rFonts w:eastAsia="Times New Roman" w:cs="Arial"/>
          <w:szCs w:val="17"/>
          <w:lang w:val="es-ES_tradnl"/>
        </w:rPr>
        <w:t>33.</w:t>
      </w:r>
      <w:r w:rsidR="001446D6" w:rsidRPr="00641BDB">
        <w:rPr>
          <w:rFonts w:eastAsia="Times New Roman" w:cs="Arial"/>
          <w:szCs w:val="17"/>
          <w:lang w:val="es-ES_tradnl"/>
        </w:rPr>
        <w:tab/>
      </w:r>
      <w:r w:rsidR="00CE2D88" w:rsidRPr="00641BDB">
        <w:rPr>
          <w:rFonts w:eastAsia="Times New Roman" w:cs="Arial"/>
          <w:szCs w:val="17"/>
          <w:lang w:val="es-ES_tradnl"/>
        </w:rPr>
        <w:t xml:space="preserve">Las API deben ser compatibles con </w:t>
      </w:r>
      <w:r w:rsidR="004B70CD" w:rsidRPr="00641BDB">
        <w:rPr>
          <w:rFonts w:eastAsia="Times New Roman" w:cs="Arial"/>
          <w:szCs w:val="17"/>
          <w:lang w:val="es-ES_tradnl"/>
        </w:rPr>
        <w:t>los</w:t>
      </w:r>
      <w:r w:rsidR="00CE2D88" w:rsidRPr="00641BDB">
        <w:rPr>
          <w:rFonts w:eastAsia="Times New Roman" w:cs="Arial"/>
          <w:szCs w:val="17"/>
          <w:lang w:val="es-ES_tradnl"/>
        </w:rPr>
        <w:t xml:space="preserve"> formato</w:t>
      </w:r>
      <w:r w:rsidR="004B70CD" w:rsidRPr="00641BDB">
        <w:rPr>
          <w:rFonts w:eastAsia="Times New Roman" w:cs="Arial"/>
          <w:szCs w:val="17"/>
          <w:lang w:val="es-ES_tradnl"/>
        </w:rPr>
        <w:t>s</w:t>
      </w:r>
      <w:r w:rsidR="00CE2D88" w:rsidRPr="00641BDB">
        <w:rPr>
          <w:rFonts w:eastAsia="Times New Roman" w:cs="Arial"/>
          <w:szCs w:val="17"/>
          <w:lang w:val="es-ES_tradnl"/>
        </w:rPr>
        <w:t xml:space="preserve"> XML </w:t>
      </w:r>
      <w:del w:id="102" w:author="Author">
        <w:r w:rsidR="00CE2D88" w:rsidRPr="00641BDB">
          <w:rPr>
            <w:rFonts w:eastAsia="Times New Roman" w:cs="Arial"/>
            <w:szCs w:val="17"/>
            <w:lang w:val="es-ES_tradnl"/>
          </w:rPr>
          <w:delText>y</w:delText>
        </w:r>
      </w:del>
      <w:ins w:id="103" w:author="Author">
        <w:r w:rsidR="002467E7" w:rsidRPr="00641BDB">
          <w:rPr>
            <w:rFonts w:eastAsia="Times New Roman" w:cs="Arial"/>
            <w:szCs w:val="17"/>
            <w:lang w:val="es-ES_tradnl"/>
          </w:rPr>
          <w:t>o</w:t>
        </w:r>
      </w:ins>
      <w:r w:rsidR="00CE2D88" w:rsidRPr="00641BDB">
        <w:rPr>
          <w:rFonts w:eastAsia="Times New Roman" w:cs="Arial"/>
          <w:szCs w:val="17"/>
          <w:lang w:val="es-ES_tradnl"/>
        </w:rPr>
        <w:t xml:space="preserve"> JSON. En el caso del formato XML, las respuestas </w:t>
      </w:r>
      <w:del w:id="104" w:author="Author">
        <w:r w:rsidR="00CE2D88" w:rsidRPr="00641BDB">
          <w:rPr>
            <w:rFonts w:eastAsia="Times New Roman" w:cs="Arial"/>
            <w:szCs w:val="17"/>
            <w:lang w:val="es-ES_tradnl"/>
          </w:rPr>
          <w:delText>deben</w:delText>
        </w:r>
      </w:del>
      <w:ins w:id="105" w:author="Author">
        <w:r w:rsidR="00CE2D88" w:rsidRPr="00641BDB">
          <w:rPr>
            <w:rFonts w:eastAsia="Times New Roman" w:cs="Arial"/>
            <w:szCs w:val="17"/>
            <w:lang w:val="es-ES_tradnl"/>
          </w:rPr>
          <w:t>debe</w:t>
        </w:r>
        <w:r w:rsidR="002467E7" w:rsidRPr="00641BDB">
          <w:rPr>
            <w:rFonts w:eastAsia="Times New Roman" w:cs="Arial"/>
            <w:szCs w:val="17"/>
            <w:lang w:val="es-ES_tradnl"/>
          </w:rPr>
          <w:t>ría</w:t>
        </w:r>
        <w:r w:rsidR="00CE2D88" w:rsidRPr="00641BDB">
          <w:rPr>
            <w:rFonts w:eastAsia="Times New Roman" w:cs="Arial"/>
            <w:szCs w:val="17"/>
            <w:lang w:val="es-ES_tradnl"/>
          </w:rPr>
          <w:t>n</w:t>
        </w:r>
      </w:ins>
      <w:r w:rsidR="00CE2D88" w:rsidRPr="00641BDB">
        <w:rPr>
          <w:rFonts w:eastAsia="Times New Roman" w:cs="Arial"/>
          <w:szCs w:val="17"/>
          <w:lang w:val="es-ES_tradnl"/>
        </w:rPr>
        <w:t xml:space="preserve"> ajustarse a las normas de la OMPI relativas al formato XML, como la Norma ST.96</w:t>
      </w:r>
      <w:r w:rsidR="00841961" w:rsidRPr="00641BDB">
        <w:rPr>
          <w:rFonts w:eastAsia="Times New Roman" w:cs="Arial"/>
          <w:szCs w:val="17"/>
          <w:lang w:val="es-ES_tradnl"/>
        </w:rPr>
        <w:t xml:space="preserve">, y en el caso del formato </w:t>
      </w:r>
      <w:r w:rsidR="00841961" w:rsidRPr="00641BDB">
        <w:rPr>
          <w:rFonts w:eastAsia="Times New Roman" w:cs="Arial"/>
          <w:szCs w:val="17"/>
          <w:lang w:val="es-ES_tradnl"/>
        </w:rPr>
        <w:lastRenderedPageBreak/>
        <w:t xml:space="preserve">JSON, las respuestas </w:t>
      </w:r>
      <w:del w:id="106" w:author="Author">
        <w:r w:rsidR="00841961" w:rsidRPr="00641BDB">
          <w:rPr>
            <w:rFonts w:eastAsia="Times New Roman" w:cs="Arial"/>
            <w:szCs w:val="17"/>
            <w:lang w:val="es-ES_tradnl"/>
          </w:rPr>
          <w:delText>deben</w:delText>
        </w:r>
      </w:del>
      <w:ins w:id="107" w:author="Author">
        <w:r w:rsidR="00841961" w:rsidRPr="00641BDB">
          <w:rPr>
            <w:rFonts w:eastAsia="Times New Roman" w:cs="Arial"/>
            <w:szCs w:val="17"/>
            <w:lang w:val="es-ES_tradnl"/>
          </w:rPr>
          <w:t>debe</w:t>
        </w:r>
        <w:r w:rsidR="002467E7" w:rsidRPr="00641BDB">
          <w:rPr>
            <w:rFonts w:eastAsia="Times New Roman" w:cs="Arial"/>
            <w:szCs w:val="17"/>
            <w:lang w:val="es-ES_tradnl"/>
          </w:rPr>
          <w:t>ría</w:t>
        </w:r>
        <w:r w:rsidR="00841961" w:rsidRPr="00641BDB">
          <w:rPr>
            <w:rFonts w:eastAsia="Times New Roman" w:cs="Arial"/>
            <w:szCs w:val="17"/>
            <w:lang w:val="es-ES_tradnl"/>
          </w:rPr>
          <w:t>n</w:t>
        </w:r>
      </w:ins>
      <w:r w:rsidR="00841961" w:rsidRPr="00641BDB">
        <w:rPr>
          <w:rFonts w:eastAsia="Times New Roman" w:cs="Arial"/>
          <w:szCs w:val="17"/>
          <w:lang w:val="es-ES_tradnl"/>
        </w:rPr>
        <w:t xml:space="preserve"> ajustarse a la Norma ST.97 de la OMPI</w:t>
      </w:r>
      <w:r w:rsidR="005E48A2" w:rsidRPr="00641BDB">
        <w:rPr>
          <w:rFonts w:eastAsia="Times New Roman" w:cs="Arial"/>
          <w:szCs w:val="17"/>
          <w:lang w:val="es-ES_tradnl"/>
        </w:rPr>
        <w:t xml:space="preserve">. </w:t>
      </w:r>
      <w:r w:rsidR="0044477A" w:rsidRPr="00641BDB">
        <w:rPr>
          <w:rFonts w:eastAsia="Times New Roman" w:cs="Arial"/>
          <w:szCs w:val="17"/>
          <w:lang w:val="es-ES_tradnl"/>
        </w:rPr>
        <w:t>Debe haber una correspondencia coherente entre los dos tipos de formato</w:t>
      </w:r>
      <w:r w:rsidR="005E48A2" w:rsidRPr="00641BDB">
        <w:rPr>
          <w:rFonts w:eastAsia="Times New Roman" w:cs="Arial"/>
          <w:szCs w:val="17"/>
          <w:lang w:val="es-ES_tradnl"/>
        </w:rPr>
        <w:t xml:space="preserve">. </w:t>
      </w:r>
    </w:p>
    <w:p w14:paraId="448A566C" w14:textId="77777777" w:rsidR="00BE63D8" w:rsidRPr="00641BDB" w:rsidRDefault="00BE63D8" w:rsidP="007C0053">
      <w:pPr>
        <w:jc w:val="both"/>
        <w:rPr>
          <w:rFonts w:eastAsia="Times New Roman" w:cs="Arial"/>
          <w:szCs w:val="17"/>
          <w:lang w:val="es-ES_tradnl"/>
        </w:rPr>
      </w:pPr>
    </w:p>
    <w:p w14:paraId="0A225098" w14:textId="79CA8C4B" w:rsidR="005E48A2" w:rsidRPr="00641BDB" w:rsidRDefault="00A9726C" w:rsidP="007365BB">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w:t>
      </w:r>
      <w:r w:rsidR="007C63CA" w:rsidRPr="00641BDB">
        <w:rPr>
          <w:rFonts w:eastAsia="Times New Roman" w:cs="Arial"/>
          <w:szCs w:val="17"/>
          <w:lang w:val="es-ES_tradnl"/>
        </w:rPr>
        <w:t>2</w:t>
      </w:r>
      <w:r w:rsidR="00E631FD" w:rsidRPr="00641BDB">
        <w:rPr>
          <w:rFonts w:eastAsia="Times New Roman" w:cs="Arial"/>
          <w:szCs w:val="17"/>
          <w:lang w:val="es-ES_tradnl"/>
        </w:rPr>
        <w:t>0</w:t>
      </w:r>
      <w:r w:rsidR="005E48A2" w:rsidRPr="00641BDB">
        <w:rPr>
          <w:rFonts w:eastAsia="Times New Roman" w:cs="Arial"/>
          <w:szCs w:val="17"/>
          <w:lang w:val="es-ES_tradnl"/>
        </w:rPr>
        <w:t>]</w:t>
      </w:r>
      <w:r w:rsidR="007365BB" w:rsidRPr="00641BDB">
        <w:rPr>
          <w:rFonts w:eastAsia="Times New Roman" w:cs="Arial"/>
          <w:szCs w:val="17"/>
          <w:lang w:val="es-ES_tradnl"/>
        </w:rPr>
        <w:tab/>
        <w:t>Una API web DEBE ser compatible con la negociación del tipo de co</w:t>
      </w:r>
      <w:r w:rsidR="00D374B4" w:rsidRPr="00641BDB">
        <w:rPr>
          <w:rFonts w:eastAsia="Times New Roman" w:cs="Arial"/>
          <w:szCs w:val="17"/>
          <w:lang w:val="es-ES_tradnl"/>
        </w:rPr>
        <w:t>ntenido conforme a la Norma RFC </w:t>
      </w:r>
      <w:del w:id="108" w:author="Author">
        <w:r w:rsidR="007365BB" w:rsidRPr="00641BDB">
          <w:rPr>
            <w:rFonts w:eastAsia="Times New Roman" w:cs="Arial"/>
            <w:szCs w:val="17"/>
            <w:lang w:val="es-ES_tradnl"/>
          </w:rPr>
          <w:delText>7231</w:delText>
        </w:r>
      </w:del>
      <w:ins w:id="109" w:author="Author">
        <w:r w:rsidR="002467E7" w:rsidRPr="00641BDB">
          <w:rPr>
            <w:rFonts w:eastAsia="Times New Roman" w:cs="Arial"/>
            <w:szCs w:val="17"/>
            <w:lang w:val="es-ES_tradnl"/>
          </w:rPr>
          <w:t>9110</w:t>
        </w:r>
      </w:ins>
      <w:r w:rsidR="007365BB" w:rsidRPr="00641BDB">
        <w:rPr>
          <w:rFonts w:eastAsia="Times New Roman" w:cs="Arial"/>
          <w:szCs w:val="17"/>
          <w:lang w:val="es-ES_tradnl"/>
        </w:rPr>
        <w:t xml:space="preserve"> del IETF.</w:t>
      </w:r>
    </w:p>
    <w:p w14:paraId="617A8526" w14:textId="569E8427" w:rsidR="005E48A2" w:rsidRPr="00641BDB" w:rsidRDefault="005E48A2" w:rsidP="007C0053">
      <w:pPr>
        <w:spacing w:before="100" w:beforeAutospacing="1" w:after="100" w:afterAutospacing="1"/>
        <w:ind w:left="720"/>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w:t>
      </w:r>
      <w:r w:rsidR="007C63CA" w:rsidRPr="00641BDB">
        <w:rPr>
          <w:rFonts w:eastAsia="Times New Roman" w:cs="Arial"/>
          <w:szCs w:val="17"/>
          <w:lang w:val="es-ES_tradnl"/>
        </w:rPr>
        <w:t>2</w:t>
      </w:r>
      <w:r w:rsidR="00E631FD" w:rsidRPr="00641BDB">
        <w:rPr>
          <w:rFonts w:eastAsia="Times New Roman" w:cs="Arial"/>
          <w:szCs w:val="17"/>
          <w:lang w:val="es-ES_tradnl"/>
        </w:rPr>
        <w:t>1</w:t>
      </w:r>
      <w:r w:rsidRPr="00641BDB">
        <w:rPr>
          <w:rFonts w:eastAsia="Times New Roman" w:cs="Arial"/>
          <w:szCs w:val="17"/>
          <w:lang w:val="es-ES_tradnl"/>
        </w:rPr>
        <w:t>]</w:t>
      </w:r>
      <w:r w:rsidR="004F732C" w:rsidRPr="00641BDB">
        <w:rPr>
          <w:rFonts w:eastAsia="Times New Roman" w:cs="Arial"/>
          <w:szCs w:val="17"/>
          <w:lang w:val="es-ES_tradnl"/>
        </w:rPr>
        <w:tab/>
      </w:r>
      <w:r w:rsidR="00DA48B5" w:rsidRPr="00641BDB">
        <w:rPr>
          <w:rFonts w:eastAsia="Times New Roman" w:cs="Arial"/>
          <w:szCs w:val="17"/>
          <w:lang w:val="es-ES_tradnl"/>
        </w:rPr>
        <w:t>DEBE utilizarse el formato JSON c</w:t>
      </w:r>
      <w:r w:rsidR="004F732C" w:rsidRPr="00641BDB">
        <w:rPr>
          <w:rFonts w:eastAsia="Times New Roman" w:cs="Arial"/>
          <w:szCs w:val="17"/>
          <w:lang w:val="es-ES_tradnl"/>
        </w:rPr>
        <w:t>uando no se solicita un tipo de contenido específico</w:t>
      </w:r>
      <w:r w:rsidRPr="00641BDB">
        <w:rPr>
          <w:rFonts w:eastAsia="Times New Roman" w:cs="Arial"/>
          <w:szCs w:val="17"/>
          <w:lang w:val="es-ES_tradnl"/>
        </w:rPr>
        <w:t>.</w:t>
      </w:r>
    </w:p>
    <w:p w14:paraId="3452E9E8" w14:textId="14C51F33" w:rsidR="005E48A2" w:rsidRPr="00641BDB" w:rsidRDefault="00A9726C" w:rsidP="00723654">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w:t>
      </w:r>
      <w:r w:rsidR="007C63CA" w:rsidRPr="00641BDB">
        <w:rPr>
          <w:rFonts w:eastAsia="Times New Roman" w:cs="Arial"/>
          <w:szCs w:val="17"/>
          <w:lang w:val="es-ES_tradnl"/>
        </w:rPr>
        <w:t>2</w:t>
      </w:r>
      <w:r w:rsidR="00E631FD" w:rsidRPr="00641BDB">
        <w:rPr>
          <w:rFonts w:eastAsia="Times New Roman" w:cs="Arial"/>
          <w:szCs w:val="17"/>
          <w:lang w:val="es-ES_tradnl"/>
        </w:rPr>
        <w:t>2</w:t>
      </w:r>
      <w:r w:rsidR="005E48A2" w:rsidRPr="00641BDB">
        <w:rPr>
          <w:rFonts w:eastAsia="Times New Roman" w:cs="Arial"/>
          <w:szCs w:val="17"/>
          <w:lang w:val="es-ES_tradnl"/>
        </w:rPr>
        <w:t>]</w:t>
      </w:r>
      <w:r w:rsidR="00EA65B6" w:rsidRPr="00641BDB">
        <w:rPr>
          <w:rFonts w:eastAsia="Times New Roman" w:cs="Arial"/>
          <w:szCs w:val="17"/>
          <w:lang w:val="es-ES_tradnl"/>
        </w:rPr>
        <w:tab/>
        <w:t xml:space="preserve">Una API web DEBERÍA devolver el código de estado </w:t>
      </w:r>
      <w:r w:rsidR="00EA65B6" w:rsidRPr="00641BDB">
        <w:rPr>
          <w:rFonts w:ascii="Courier New" w:eastAsia="Times New Roman" w:hAnsi="Courier New" w:cs="Courier New"/>
          <w:szCs w:val="17"/>
          <w:lang w:val="es-ES_tradnl"/>
        </w:rPr>
        <w:t>406 Not Acceptable</w:t>
      </w:r>
      <w:r w:rsidR="005B424E" w:rsidRPr="00641BDB">
        <w:rPr>
          <w:rFonts w:eastAsia="Times New Roman" w:cs="Arial"/>
          <w:szCs w:val="17"/>
          <w:lang w:val="es-ES_tradnl"/>
        </w:rPr>
        <w:t xml:space="preserve"> </w:t>
      </w:r>
      <w:r w:rsidR="00EA65B6" w:rsidRPr="00641BDB">
        <w:rPr>
          <w:rFonts w:eastAsia="Times New Roman" w:cs="Arial"/>
          <w:szCs w:val="17"/>
          <w:lang w:val="es-ES_tradnl"/>
        </w:rPr>
        <w:t>si no es compatible con el formato solicitado</w:t>
      </w:r>
      <w:r w:rsidR="00723654" w:rsidRPr="00641BDB">
        <w:rPr>
          <w:rFonts w:eastAsia="Times New Roman" w:cs="Arial"/>
          <w:szCs w:val="17"/>
          <w:lang w:val="es-ES_tradnl"/>
        </w:rPr>
        <w:t>.</w:t>
      </w:r>
    </w:p>
    <w:p w14:paraId="6BE440B8" w14:textId="6A7513D1" w:rsidR="005E48A2" w:rsidRPr="00641BDB" w:rsidRDefault="00A9726C" w:rsidP="008C2B8D">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w:t>
      </w:r>
      <w:r w:rsidR="007C63CA" w:rsidRPr="00641BDB">
        <w:rPr>
          <w:rFonts w:eastAsia="Times New Roman" w:cs="Arial"/>
          <w:szCs w:val="17"/>
          <w:lang w:val="es-ES_tradnl"/>
        </w:rPr>
        <w:t>2</w:t>
      </w:r>
      <w:r w:rsidR="00E631FD" w:rsidRPr="00641BDB">
        <w:rPr>
          <w:rFonts w:eastAsia="Times New Roman" w:cs="Arial"/>
          <w:szCs w:val="17"/>
          <w:lang w:val="es-ES_tradnl"/>
        </w:rPr>
        <w:t>3</w:t>
      </w:r>
      <w:r w:rsidR="005E48A2" w:rsidRPr="00641BDB">
        <w:rPr>
          <w:rFonts w:eastAsia="Times New Roman" w:cs="Arial"/>
          <w:szCs w:val="17"/>
          <w:lang w:val="es-ES_tradnl"/>
        </w:rPr>
        <w:t>]</w:t>
      </w:r>
      <w:r w:rsidR="008C2B8D" w:rsidRPr="00641BDB">
        <w:rPr>
          <w:rFonts w:eastAsia="Times New Roman" w:cs="Arial"/>
          <w:szCs w:val="17"/>
          <w:lang w:val="es-ES_tradnl"/>
        </w:rPr>
        <w:tab/>
      </w:r>
      <w:r w:rsidR="001A3F25" w:rsidRPr="00641BDB">
        <w:rPr>
          <w:rFonts w:eastAsia="Times New Roman" w:cs="Arial"/>
          <w:szCs w:val="17"/>
          <w:lang w:val="es-ES_tradnl"/>
        </w:rPr>
        <w:t xml:space="preserve">Una API web DEBERÍA rechazar las </w:t>
      </w:r>
      <w:r w:rsidR="00D04AD2" w:rsidRPr="00641BDB">
        <w:rPr>
          <w:rFonts w:eastAsia="Times New Roman" w:cs="Arial"/>
          <w:szCs w:val="17"/>
          <w:lang w:val="es-ES_tradnl"/>
        </w:rPr>
        <w:t>peticiones</w:t>
      </w:r>
      <w:r w:rsidR="001A3F25" w:rsidRPr="00641BDB">
        <w:rPr>
          <w:rFonts w:eastAsia="Times New Roman" w:cs="Arial"/>
          <w:szCs w:val="17"/>
          <w:lang w:val="es-ES_tradnl"/>
        </w:rPr>
        <w:t xml:space="preserve"> que contengan </w:t>
      </w:r>
      <w:r w:rsidR="00702D19" w:rsidRPr="00641BDB">
        <w:rPr>
          <w:rFonts w:eastAsia="Times New Roman" w:cs="Arial"/>
          <w:szCs w:val="17"/>
          <w:lang w:val="es-ES_tradnl"/>
        </w:rPr>
        <w:t>encabezados</w:t>
      </w:r>
      <w:r w:rsidR="001A3F25" w:rsidRPr="00641BDB">
        <w:rPr>
          <w:rFonts w:eastAsia="Times New Roman" w:cs="Arial"/>
          <w:szCs w:val="17"/>
          <w:lang w:val="es-ES_tradnl"/>
        </w:rPr>
        <w:t xml:space="preserve"> de tipo de contenido inesperado </w:t>
      </w:r>
      <w:del w:id="110" w:author="Author">
        <w:r w:rsidR="001A3F25" w:rsidRPr="00641BDB">
          <w:rPr>
            <w:rFonts w:eastAsia="Times New Roman" w:cs="Arial"/>
            <w:szCs w:val="17"/>
            <w:lang w:val="es-ES_tradnl"/>
          </w:rPr>
          <w:delText xml:space="preserve">o no </w:delText>
        </w:r>
        <w:r w:rsidR="008C2B8D" w:rsidRPr="00641BDB">
          <w:rPr>
            <w:rFonts w:eastAsia="Times New Roman" w:cs="Arial"/>
            <w:szCs w:val="17"/>
            <w:lang w:val="es-ES_tradnl"/>
          </w:rPr>
          <w:delText xml:space="preserve">aceptable </w:delText>
        </w:r>
      </w:del>
      <w:r w:rsidR="008C2B8D" w:rsidRPr="00641BDB">
        <w:rPr>
          <w:rFonts w:eastAsia="Times New Roman" w:cs="Arial"/>
          <w:szCs w:val="17"/>
          <w:lang w:val="es-ES_tradnl"/>
        </w:rPr>
        <w:t>y devolver el código de estado HTTP</w:t>
      </w:r>
      <w:r w:rsidR="005E48A2" w:rsidRPr="00641BDB">
        <w:rPr>
          <w:rFonts w:eastAsia="Times New Roman" w:cs="Arial"/>
          <w:szCs w:val="17"/>
          <w:lang w:val="es-ES_tradnl"/>
        </w:rPr>
        <w:t xml:space="preserve"> </w:t>
      </w:r>
      <w:r w:rsidR="005E48A2" w:rsidRPr="00641BDB">
        <w:rPr>
          <w:rFonts w:ascii="Courier New" w:eastAsia="Times New Roman" w:hAnsi="Courier New" w:cs="Courier New"/>
          <w:szCs w:val="17"/>
          <w:lang w:val="es-ES_tradnl"/>
        </w:rPr>
        <w:t>406 Not Acceptable</w:t>
      </w:r>
      <w:r w:rsidR="005E48A2" w:rsidRPr="00641BDB">
        <w:rPr>
          <w:rFonts w:eastAsia="Times New Roman" w:cs="Arial"/>
          <w:szCs w:val="17"/>
          <w:lang w:val="es-ES_tradnl"/>
        </w:rPr>
        <w:t xml:space="preserve"> </w:t>
      </w:r>
      <w:r w:rsidR="008C2B8D" w:rsidRPr="00641BDB">
        <w:rPr>
          <w:rFonts w:eastAsia="Times New Roman" w:cs="Arial"/>
          <w:szCs w:val="17"/>
          <w:lang w:val="es-ES_tradnl"/>
        </w:rPr>
        <w:t>o</w:t>
      </w:r>
      <w:r w:rsidR="005E48A2" w:rsidRPr="00641BDB">
        <w:rPr>
          <w:rFonts w:ascii="Courier New" w:eastAsia="Times New Roman" w:hAnsi="Courier New" w:cs="Courier New"/>
          <w:szCs w:val="17"/>
          <w:lang w:val="es-ES_tradnl"/>
        </w:rPr>
        <w:t xml:space="preserve"> 415 Unsupported Media Type</w:t>
      </w:r>
      <w:r w:rsidR="005B424E" w:rsidRPr="00641BDB">
        <w:rPr>
          <w:rFonts w:eastAsia="Times New Roman" w:cs="Arial"/>
          <w:szCs w:val="17"/>
          <w:lang w:val="es-ES_tradnl"/>
        </w:rPr>
        <w:t>.</w:t>
      </w:r>
    </w:p>
    <w:p w14:paraId="2E93D213" w14:textId="7CB0C768" w:rsidR="005E48A2" w:rsidRPr="00641BDB" w:rsidRDefault="00A9726C" w:rsidP="008C2B8D">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240329" w:rsidRPr="00641BDB">
        <w:rPr>
          <w:rFonts w:eastAsia="Times New Roman" w:cs="Arial"/>
          <w:szCs w:val="17"/>
          <w:lang w:val="es-ES_tradnl"/>
        </w:rPr>
        <w:t>G</w:t>
      </w:r>
      <w:r w:rsidRPr="00641BDB">
        <w:rPr>
          <w:rFonts w:eastAsia="Times New Roman" w:cs="Arial"/>
          <w:szCs w:val="17"/>
          <w:lang w:val="es-ES_tradnl"/>
        </w:rPr>
        <w:t>-2</w:t>
      </w:r>
      <w:r w:rsidR="00E631FD" w:rsidRPr="00641BDB">
        <w:rPr>
          <w:rFonts w:eastAsia="Times New Roman" w:cs="Arial"/>
          <w:szCs w:val="17"/>
          <w:lang w:val="es-ES_tradnl"/>
        </w:rPr>
        <w:t>4</w:t>
      </w:r>
      <w:r w:rsidR="005E48A2" w:rsidRPr="00641BDB">
        <w:rPr>
          <w:rFonts w:eastAsia="Times New Roman" w:cs="Arial"/>
          <w:szCs w:val="17"/>
          <w:lang w:val="es-ES_tradnl"/>
        </w:rPr>
        <w:t>]</w:t>
      </w:r>
      <w:r w:rsidR="008C2B8D" w:rsidRPr="00641BDB">
        <w:rPr>
          <w:rFonts w:eastAsia="Times New Roman" w:cs="Arial"/>
          <w:szCs w:val="17"/>
          <w:lang w:val="es-ES_tradnl"/>
        </w:rPr>
        <w:tab/>
        <w:t xml:space="preserve">Las </w:t>
      </w:r>
      <w:r w:rsidR="00D04AD2" w:rsidRPr="00641BDB">
        <w:rPr>
          <w:rFonts w:eastAsia="Times New Roman" w:cs="Arial"/>
          <w:szCs w:val="17"/>
          <w:lang w:val="es-ES_tradnl"/>
        </w:rPr>
        <w:t>peticiones</w:t>
      </w:r>
      <w:r w:rsidR="008C2B8D" w:rsidRPr="00641BDB">
        <w:rPr>
          <w:rFonts w:eastAsia="Times New Roman" w:cs="Arial"/>
          <w:szCs w:val="17"/>
          <w:lang w:val="es-ES_tradnl"/>
        </w:rPr>
        <w:t xml:space="preserve"> y respuestas (convención de </w:t>
      </w:r>
      <w:r w:rsidR="0071135A" w:rsidRPr="00641BDB">
        <w:rPr>
          <w:rFonts w:eastAsia="Times New Roman" w:cs="Arial"/>
          <w:szCs w:val="17"/>
          <w:lang w:val="es-ES_tradnl"/>
        </w:rPr>
        <w:t>nombres</w:t>
      </w:r>
      <w:r w:rsidR="008C2B8D" w:rsidRPr="00641BDB">
        <w:rPr>
          <w:rFonts w:eastAsia="Times New Roman" w:cs="Arial"/>
          <w:szCs w:val="17"/>
          <w:lang w:val="es-ES_tradnl"/>
        </w:rPr>
        <w:t xml:space="preserve">, formato del mensaje, estructura de datos y diccionario de datos) DEBERÍAN ajustarse a la Norma ST.96 </w:t>
      </w:r>
      <w:r w:rsidR="00240329" w:rsidRPr="00641BDB">
        <w:rPr>
          <w:rFonts w:eastAsia="Times New Roman" w:cs="Arial"/>
          <w:szCs w:val="17"/>
          <w:lang w:val="es-ES_tradnl"/>
        </w:rPr>
        <w:t xml:space="preserve">para XML </w:t>
      </w:r>
      <w:r w:rsidR="00B027AC" w:rsidRPr="00641BDB">
        <w:rPr>
          <w:rFonts w:eastAsia="Times New Roman" w:cs="Arial"/>
          <w:szCs w:val="17"/>
          <w:lang w:val="es-ES_tradnl"/>
        </w:rPr>
        <w:t xml:space="preserve">o la Norma ST.97 </w:t>
      </w:r>
      <w:r w:rsidR="00240329" w:rsidRPr="00641BDB">
        <w:rPr>
          <w:rFonts w:eastAsia="Times New Roman" w:cs="Arial"/>
          <w:szCs w:val="17"/>
          <w:lang w:val="es-ES_tradnl"/>
        </w:rPr>
        <w:t>para JSON</w:t>
      </w:r>
      <w:r w:rsidR="008C2B8D" w:rsidRPr="00641BDB">
        <w:rPr>
          <w:rFonts w:eastAsia="Times New Roman" w:cs="Arial"/>
          <w:szCs w:val="17"/>
          <w:lang w:val="es-ES_tradnl"/>
        </w:rPr>
        <w:t>.</w:t>
      </w:r>
    </w:p>
    <w:p w14:paraId="77EEE6DC" w14:textId="7835F585" w:rsidR="00692E94" w:rsidRPr="00641BDB" w:rsidRDefault="005E48A2" w:rsidP="00855653">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J</w:t>
      </w:r>
      <w:r w:rsidRPr="00641BDB">
        <w:rPr>
          <w:rFonts w:eastAsia="Times New Roman" w:cs="Arial"/>
          <w:szCs w:val="17"/>
          <w:lang w:val="es-ES_tradnl"/>
        </w:rPr>
        <w:t>-</w:t>
      </w:r>
      <w:r w:rsidR="00A9726C" w:rsidRPr="00641BDB">
        <w:rPr>
          <w:rFonts w:eastAsia="Times New Roman" w:cs="Arial"/>
          <w:szCs w:val="17"/>
          <w:lang w:val="es-ES_tradnl"/>
        </w:rPr>
        <w:t>2</w:t>
      </w:r>
      <w:r w:rsidR="00E631FD" w:rsidRPr="00641BDB">
        <w:rPr>
          <w:rFonts w:eastAsia="Times New Roman" w:cs="Arial"/>
          <w:szCs w:val="17"/>
          <w:lang w:val="es-ES_tradnl"/>
        </w:rPr>
        <w:t>5</w:t>
      </w:r>
      <w:r w:rsidRPr="00641BDB">
        <w:rPr>
          <w:rFonts w:eastAsia="Times New Roman" w:cs="Arial"/>
          <w:szCs w:val="17"/>
          <w:lang w:val="es-ES_tradnl"/>
        </w:rPr>
        <w:t>]</w:t>
      </w:r>
      <w:r w:rsidR="00855653" w:rsidRPr="00641BDB">
        <w:rPr>
          <w:rFonts w:eastAsia="Times New Roman" w:cs="Arial"/>
          <w:szCs w:val="17"/>
          <w:lang w:val="es-ES_tradnl"/>
        </w:rPr>
        <w:tab/>
        <w:t xml:space="preserve">Los nombres de las propiedades de los objetos JSON DEBERÍAN proporcionarse en la convención </w:t>
      </w:r>
      <w:r w:rsidR="00855653" w:rsidRPr="00641BDB">
        <w:rPr>
          <w:rFonts w:eastAsia="Times New Roman" w:cs="Arial"/>
          <w:i/>
          <w:iCs/>
          <w:szCs w:val="17"/>
          <w:lang w:val="es-ES_tradnl"/>
        </w:rPr>
        <w:t>lower camel case</w:t>
      </w:r>
      <w:r w:rsidR="00855653" w:rsidRPr="00641BDB">
        <w:rPr>
          <w:rFonts w:eastAsia="Times New Roman" w:cs="Arial"/>
          <w:szCs w:val="17"/>
          <w:lang w:val="es-ES_tradnl"/>
        </w:rPr>
        <w:t xml:space="preserve"> (ejemplo: applicantName)</w:t>
      </w:r>
      <w:r w:rsidR="00692E94" w:rsidRPr="00641BDB">
        <w:rPr>
          <w:rFonts w:eastAsia="Times New Roman" w:cs="Arial"/>
          <w:szCs w:val="17"/>
          <w:lang w:val="es-ES_tradnl"/>
        </w:rPr>
        <w:t>.</w:t>
      </w:r>
    </w:p>
    <w:p w14:paraId="231B7C76" w14:textId="65147E04" w:rsidR="005E48A2" w:rsidRPr="00641BDB" w:rsidRDefault="00692E94" w:rsidP="00AF55D9">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[RSX-</w:t>
      </w:r>
      <w:r w:rsidR="00052261" w:rsidRPr="00641BDB">
        <w:rPr>
          <w:rFonts w:eastAsia="Times New Roman" w:cs="Arial"/>
          <w:szCs w:val="17"/>
          <w:lang w:val="es-ES_tradnl"/>
        </w:rPr>
        <w:t>2</w:t>
      </w:r>
      <w:r w:rsidR="00E631FD" w:rsidRPr="00641BDB">
        <w:rPr>
          <w:rFonts w:eastAsia="Times New Roman" w:cs="Arial"/>
          <w:szCs w:val="17"/>
          <w:lang w:val="es-ES_tradnl"/>
        </w:rPr>
        <w:t>6</w:t>
      </w:r>
      <w:r w:rsidRPr="00641BDB">
        <w:rPr>
          <w:rFonts w:eastAsia="Times New Roman" w:cs="Arial"/>
          <w:szCs w:val="17"/>
          <w:lang w:val="es-ES_tradnl"/>
        </w:rPr>
        <w:t>]</w:t>
      </w:r>
      <w:r w:rsidR="00AF55D9" w:rsidRPr="00641BDB">
        <w:rPr>
          <w:rFonts w:eastAsia="Times New Roman" w:cs="Arial"/>
          <w:szCs w:val="17"/>
          <w:lang w:val="es-ES_tradnl"/>
        </w:rPr>
        <w:tab/>
        <w:t xml:space="preserve">Los nombres de los componentes XML DEBERÍAN proporcionarse en la convención </w:t>
      </w:r>
      <w:r w:rsidR="00AF55D9" w:rsidRPr="00641BDB">
        <w:rPr>
          <w:rFonts w:eastAsia="Times New Roman" w:cs="Arial"/>
          <w:i/>
          <w:iCs/>
          <w:szCs w:val="17"/>
          <w:lang w:val="es-ES_tradnl"/>
        </w:rPr>
        <w:t>upper camel case</w:t>
      </w:r>
      <w:r w:rsidR="005E48A2" w:rsidRPr="00641BDB">
        <w:rPr>
          <w:rFonts w:eastAsia="Times New Roman" w:cs="Arial"/>
          <w:szCs w:val="17"/>
          <w:lang w:val="es-ES_tradnl"/>
        </w:rPr>
        <w:t>. </w:t>
      </w:r>
    </w:p>
    <w:p w14:paraId="70827C21" w14:textId="07F7917E" w:rsidR="00A32201" w:rsidRPr="00641BDB" w:rsidRDefault="00A32201" w:rsidP="007C0053">
      <w:pPr>
        <w:spacing w:before="100" w:beforeAutospacing="1" w:after="100" w:afterAutospacing="1"/>
        <w:ind w:left="720"/>
        <w:jc w:val="both"/>
        <w:rPr>
          <w:rFonts w:eastAsia="Times New Roman" w:cs="Arial"/>
          <w:szCs w:val="17"/>
          <w:lang w:val="es-ES_tradnl"/>
        </w:rPr>
      </w:pPr>
      <w:r w:rsidRPr="00641BDB">
        <w:rPr>
          <w:rFonts w:eastAsia="Times New Roman" w:cs="Arial"/>
          <w:szCs w:val="17"/>
          <w:lang w:val="es-ES_tradnl"/>
        </w:rPr>
        <w:t>[RS</w:t>
      </w:r>
      <w:r w:rsidR="00692E94" w:rsidRPr="00641BDB">
        <w:rPr>
          <w:rFonts w:eastAsia="Times New Roman" w:cs="Arial"/>
          <w:szCs w:val="17"/>
          <w:lang w:val="es-ES_tradnl"/>
        </w:rPr>
        <w:t>G</w:t>
      </w:r>
      <w:r w:rsidRPr="00641BDB">
        <w:rPr>
          <w:rFonts w:eastAsia="Times New Roman" w:cs="Arial"/>
          <w:szCs w:val="17"/>
          <w:lang w:val="es-ES_tradnl"/>
        </w:rPr>
        <w:t>-</w:t>
      </w:r>
      <w:r w:rsidR="00052261" w:rsidRPr="00641BDB">
        <w:rPr>
          <w:rFonts w:eastAsia="Times New Roman" w:cs="Arial"/>
          <w:szCs w:val="17"/>
          <w:lang w:val="es-ES_tradnl"/>
        </w:rPr>
        <w:t>2</w:t>
      </w:r>
      <w:r w:rsidR="00E631FD" w:rsidRPr="00641BDB">
        <w:rPr>
          <w:rFonts w:eastAsia="Times New Roman" w:cs="Arial"/>
          <w:szCs w:val="17"/>
          <w:lang w:val="es-ES_tradnl"/>
        </w:rPr>
        <w:t>7</w:t>
      </w:r>
      <w:r w:rsidRPr="00641BDB">
        <w:rPr>
          <w:rFonts w:eastAsia="Times New Roman" w:cs="Arial"/>
          <w:szCs w:val="17"/>
          <w:lang w:val="es-ES_tradnl"/>
        </w:rPr>
        <w:t>]</w:t>
      </w:r>
      <w:r w:rsidR="00393D05" w:rsidRPr="00641BDB">
        <w:rPr>
          <w:rFonts w:eastAsia="Times New Roman" w:cs="Arial"/>
          <w:szCs w:val="17"/>
          <w:lang w:val="es-ES_tradnl"/>
        </w:rPr>
        <w:tab/>
        <w:t xml:space="preserve">Una API web DEBE ser compatible </w:t>
      </w:r>
      <w:r w:rsidR="0067648E" w:rsidRPr="00641BDB">
        <w:rPr>
          <w:rFonts w:eastAsia="Times New Roman" w:cs="Arial"/>
          <w:szCs w:val="17"/>
          <w:lang w:val="es-ES_tradnl"/>
        </w:rPr>
        <w:t xml:space="preserve">como mínimo </w:t>
      </w:r>
      <w:r w:rsidR="00393D05" w:rsidRPr="00641BDB">
        <w:rPr>
          <w:rFonts w:eastAsia="Times New Roman" w:cs="Arial"/>
          <w:szCs w:val="17"/>
          <w:lang w:val="es-ES_tradnl"/>
        </w:rPr>
        <w:t>con el formato XML o JSON</w:t>
      </w:r>
      <w:r w:rsidRPr="00641BDB">
        <w:rPr>
          <w:lang w:val="es-ES_tradnl"/>
        </w:rPr>
        <w:t>.</w:t>
      </w:r>
    </w:p>
    <w:p w14:paraId="58E0DFD8" w14:textId="0235E520" w:rsidR="005E48A2" w:rsidRPr="00641BDB" w:rsidRDefault="0067648E" w:rsidP="007C0053">
      <w:pPr>
        <w:pStyle w:val="Heading3"/>
        <w:keepLines/>
        <w:spacing w:before="170" w:after="170"/>
        <w:ind w:left="360"/>
        <w:jc w:val="both"/>
        <w:rPr>
          <w:lang w:val="es-ES_tradnl"/>
        </w:rPr>
      </w:pPr>
      <w:bookmarkStart w:id="111" w:name="_Toc213074182"/>
      <w:bookmarkStart w:id="112" w:name="_Toc126065407"/>
      <w:bookmarkStart w:id="113" w:name="_Toc213234796"/>
      <w:r w:rsidRPr="00641BDB">
        <w:rPr>
          <w:lang w:val="es-ES_tradnl"/>
        </w:rPr>
        <w:t xml:space="preserve">Métodos </w:t>
      </w:r>
      <w:r w:rsidR="005E48A2" w:rsidRPr="00641BDB">
        <w:rPr>
          <w:lang w:val="es-ES_tradnl"/>
        </w:rPr>
        <w:t>HTTP</w:t>
      </w:r>
      <w:bookmarkEnd w:id="111"/>
      <w:bookmarkEnd w:id="112"/>
      <w:bookmarkEnd w:id="113"/>
    </w:p>
    <w:p w14:paraId="45F84400" w14:textId="3B81EFC1" w:rsidR="005E48A2" w:rsidRPr="00641BDB" w:rsidRDefault="003867B6" w:rsidP="00C62D49">
      <w:pPr>
        <w:pStyle w:val="NormalWeb"/>
        <w:jc w:val="both"/>
        <w:rPr>
          <w:rFonts w:eastAsia="Times New Roman" w:cs="Arial"/>
          <w:szCs w:val="17"/>
          <w:lang w:val="es-ES_tradnl"/>
        </w:rPr>
      </w:pPr>
      <w:r w:rsidRPr="00641BDB">
        <w:rPr>
          <w:rFonts w:eastAsia="Times New Roman" w:cs="Arial"/>
          <w:szCs w:val="17"/>
          <w:lang w:val="es-ES_tradnl"/>
        </w:rPr>
        <w:t>34.</w:t>
      </w:r>
      <w:r w:rsidR="001446D6" w:rsidRPr="00641BDB">
        <w:rPr>
          <w:rFonts w:eastAsia="Times New Roman" w:cs="Arial"/>
          <w:szCs w:val="17"/>
          <w:lang w:val="es-ES_tradnl"/>
        </w:rPr>
        <w:tab/>
      </w:r>
      <w:r w:rsidR="00D23443" w:rsidRPr="00641BDB">
        <w:rPr>
          <w:rFonts w:eastAsia="Times New Roman" w:cs="Arial"/>
          <w:szCs w:val="17"/>
          <w:lang w:val="es-ES_tradnl"/>
        </w:rPr>
        <w:t xml:space="preserve">Los métodos HTTP </w:t>
      </w:r>
      <w:del w:id="114" w:author="Author">
        <w:r w:rsidR="00D23443" w:rsidRPr="00641BDB">
          <w:rPr>
            <w:rFonts w:eastAsia="Times New Roman" w:cs="Arial"/>
            <w:szCs w:val="17"/>
            <w:lang w:val="es-ES_tradnl"/>
          </w:rPr>
          <w:delText xml:space="preserve">(o verbos HTTP) </w:delText>
        </w:r>
      </w:del>
      <w:r w:rsidR="00D23443" w:rsidRPr="00641BDB">
        <w:rPr>
          <w:rFonts w:eastAsia="Times New Roman" w:cs="Arial"/>
          <w:szCs w:val="17"/>
          <w:lang w:val="es-ES_tradnl"/>
        </w:rPr>
        <w:t>son un tipo de función proporcionada por un contrato uniforme para el procesamiento de los identificadores y</w:t>
      </w:r>
      <w:r w:rsidR="009620B7" w:rsidRPr="00641BDB">
        <w:rPr>
          <w:rFonts w:eastAsia="Times New Roman" w:cs="Arial"/>
          <w:szCs w:val="17"/>
          <w:lang w:val="es-ES_tradnl"/>
        </w:rPr>
        <w:t xml:space="preserve"> </w:t>
      </w:r>
      <w:r w:rsidR="00D23443" w:rsidRPr="00641BDB">
        <w:rPr>
          <w:rFonts w:eastAsia="Times New Roman" w:cs="Arial"/>
          <w:szCs w:val="17"/>
          <w:lang w:val="es-ES_tradnl"/>
        </w:rPr>
        <w:t xml:space="preserve">datos de </w:t>
      </w:r>
      <w:r w:rsidR="009620B7" w:rsidRPr="00641BDB">
        <w:rPr>
          <w:rFonts w:eastAsia="Times New Roman" w:cs="Arial"/>
          <w:szCs w:val="17"/>
          <w:lang w:val="es-ES_tradnl"/>
        </w:rPr>
        <w:t>r</w:t>
      </w:r>
      <w:r w:rsidR="00D23443" w:rsidRPr="00641BDB">
        <w:rPr>
          <w:rFonts w:eastAsia="Times New Roman" w:cs="Arial"/>
          <w:szCs w:val="17"/>
          <w:lang w:val="es-ES_tradnl"/>
        </w:rPr>
        <w:t>ecursos.</w:t>
      </w:r>
      <w:r w:rsidR="005E48A2" w:rsidRPr="00641BDB">
        <w:rPr>
          <w:rFonts w:eastAsia="Times New Roman" w:cs="Arial"/>
          <w:szCs w:val="17"/>
          <w:lang w:val="es-ES_tradnl"/>
        </w:rPr>
        <w:t xml:space="preserve"> </w:t>
      </w:r>
      <w:r w:rsidR="00D23443" w:rsidRPr="00641BDB">
        <w:rPr>
          <w:rFonts w:eastAsia="Times New Roman" w:cs="Arial"/>
          <w:szCs w:val="17"/>
          <w:lang w:val="es-ES_tradnl"/>
        </w:rPr>
        <w:t xml:space="preserve">Los métodos HTTP deben utilizarse para lo que fueron diseñados, conforme a la semántica normalizada especificada en las normas RFC </w:t>
      </w:r>
      <w:del w:id="115" w:author="Author">
        <w:r w:rsidR="00D23443" w:rsidRPr="00641BDB">
          <w:rPr>
            <w:rFonts w:eastAsia="Times New Roman" w:cs="Arial"/>
            <w:szCs w:val="17"/>
            <w:lang w:val="es-ES_tradnl"/>
          </w:rPr>
          <w:delText>7231</w:delText>
        </w:r>
      </w:del>
      <w:ins w:id="116" w:author="Author">
        <w:r w:rsidR="002313AC" w:rsidRPr="00641BDB">
          <w:rPr>
            <w:rFonts w:eastAsia="Times New Roman" w:cs="Arial"/>
            <w:szCs w:val="17"/>
            <w:lang w:val="es-ES_tradnl"/>
          </w:rPr>
          <w:t>9110</w:t>
        </w:r>
      </w:ins>
      <w:r w:rsidR="00D23443" w:rsidRPr="00641BDB">
        <w:rPr>
          <w:rFonts w:eastAsia="Times New Roman" w:cs="Arial"/>
          <w:szCs w:val="17"/>
          <w:lang w:val="es-ES_tradnl"/>
        </w:rPr>
        <w:t xml:space="preserve"> y </w:t>
      </w:r>
      <w:r w:rsidR="00B0367A" w:rsidRPr="00641BDB">
        <w:rPr>
          <w:rFonts w:eastAsia="Times New Roman" w:cs="Arial"/>
          <w:szCs w:val="17"/>
          <w:lang w:val="es-ES_tradnl"/>
        </w:rPr>
        <w:t xml:space="preserve">RFC </w:t>
      </w:r>
      <w:r w:rsidR="00D23443" w:rsidRPr="00641BDB">
        <w:rPr>
          <w:rFonts w:eastAsia="Times New Roman" w:cs="Arial"/>
          <w:szCs w:val="17"/>
          <w:lang w:val="es-ES_tradnl"/>
        </w:rPr>
        <w:t>5789 del IETF, a saber:</w:t>
      </w:r>
    </w:p>
    <w:p w14:paraId="6055885E" w14:textId="4A95E2FF" w:rsidR="005E48A2" w:rsidRPr="00641BDB" w:rsidRDefault="005E48A2" w:rsidP="00C62D49">
      <w:pPr>
        <w:numPr>
          <w:ilvl w:val="2"/>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GET</w:t>
      </w:r>
      <w:r w:rsidRPr="00641BDB">
        <w:rPr>
          <w:rFonts w:eastAsia="Times New Roman" w:cs="Arial"/>
          <w:szCs w:val="17"/>
          <w:lang w:val="es-ES_tradnl"/>
        </w:rPr>
        <w:t xml:space="preserve"> – </w:t>
      </w:r>
      <w:r w:rsidR="004909ED" w:rsidRPr="00641BDB">
        <w:rPr>
          <w:rFonts w:eastAsia="Times New Roman" w:cs="Arial"/>
          <w:szCs w:val="17"/>
          <w:lang w:val="es-ES_tradnl"/>
        </w:rPr>
        <w:t>recuperar datos</w:t>
      </w:r>
    </w:p>
    <w:p w14:paraId="4C5D6C38" w14:textId="1216970C" w:rsidR="005E48A2" w:rsidRPr="00641BDB" w:rsidRDefault="005E48A2" w:rsidP="00C62D49">
      <w:pPr>
        <w:numPr>
          <w:ilvl w:val="2"/>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HEAD</w:t>
      </w:r>
      <w:r w:rsidRPr="00641BDB">
        <w:rPr>
          <w:rFonts w:eastAsia="Times New Roman" w:cs="Arial"/>
          <w:szCs w:val="17"/>
          <w:lang w:val="es-ES_tradnl"/>
        </w:rPr>
        <w:t xml:space="preserve"> – </w:t>
      </w:r>
      <w:r w:rsidR="004909ED" w:rsidRPr="00641BDB">
        <w:rPr>
          <w:rFonts w:eastAsia="Times New Roman" w:cs="Arial"/>
          <w:szCs w:val="17"/>
          <w:lang w:val="es-ES_tradnl"/>
        </w:rPr>
        <w:t>similar a</w:t>
      </w:r>
      <w:r w:rsidRPr="00641BDB">
        <w:rPr>
          <w:rFonts w:eastAsia="Times New Roman" w:cs="Arial"/>
          <w:szCs w:val="17"/>
          <w:lang w:val="es-ES_tradnl"/>
        </w:rPr>
        <w:t xml:space="preserve"> </w:t>
      </w:r>
      <w:r w:rsidR="00875D06" w:rsidRPr="00641BDB">
        <w:rPr>
          <w:rFonts w:ascii="Courier New" w:eastAsia="Times New Roman" w:hAnsi="Courier New" w:cs="Courier New"/>
          <w:szCs w:val="17"/>
          <w:lang w:val="es-ES_tradnl"/>
        </w:rPr>
        <w:t>GET</w:t>
      </w:r>
      <w:r w:rsidRPr="00641BDB">
        <w:rPr>
          <w:rFonts w:eastAsia="Times New Roman" w:cs="Arial"/>
          <w:szCs w:val="17"/>
          <w:lang w:val="es-ES_tradnl"/>
        </w:rPr>
        <w:t xml:space="preserve"> </w:t>
      </w:r>
      <w:r w:rsidR="004909ED" w:rsidRPr="00641BDB">
        <w:rPr>
          <w:rFonts w:eastAsia="Times New Roman" w:cs="Arial"/>
          <w:szCs w:val="17"/>
          <w:lang w:val="es-ES_tradnl"/>
        </w:rPr>
        <w:t>pero sin una carga útil de respuesta</w:t>
      </w:r>
    </w:p>
    <w:p w14:paraId="370D73AA" w14:textId="48E8E47D" w:rsidR="005E48A2" w:rsidRPr="00641BDB" w:rsidRDefault="005E48A2" w:rsidP="00C62D49">
      <w:pPr>
        <w:numPr>
          <w:ilvl w:val="2"/>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POST</w:t>
      </w:r>
      <w:r w:rsidRPr="00641BDB">
        <w:rPr>
          <w:rFonts w:eastAsia="Times New Roman" w:cs="Arial"/>
          <w:szCs w:val="17"/>
          <w:lang w:val="es-ES_tradnl"/>
        </w:rPr>
        <w:t xml:space="preserve"> – </w:t>
      </w:r>
      <w:r w:rsidR="003434C6" w:rsidRPr="00641BDB">
        <w:rPr>
          <w:rFonts w:eastAsia="Times New Roman" w:cs="Arial"/>
          <w:szCs w:val="17"/>
          <w:lang w:val="es-ES_tradnl"/>
        </w:rPr>
        <w:t>enviar datos nuevos</w:t>
      </w:r>
    </w:p>
    <w:p w14:paraId="1A1B1A00" w14:textId="207022C9" w:rsidR="005E48A2" w:rsidRPr="00641BDB" w:rsidRDefault="005E48A2" w:rsidP="00C62D49">
      <w:pPr>
        <w:numPr>
          <w:ilvl w:val="2"/>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PUT</w:t>
      </w:r>
      <w:r w:rsidRPr="00641BDB">
        <w:rPr>
          <w:rFonts w:eastAsia="Times New Roman" w:cs="Arial"/>
          <w:szCs w:val="17"/>
          <w:lang w:val="es-ES_tradnl"/>
        </w:rPr>
        <w:t xml:space="preserve"> – </w:t>
      </w:r>
      <w:r w:rsidR="003434C6" w:rsidRPr="00641BDB">
        <w:rPr>
          <w:rFonts w:eastAsia="Times New Roman" w:cs="Arial"/>
          <w:szCs w:val="17"/>
          <w:lang w:val="es-ES_tradnl"/>
        </w:rPr>
        <w:t>actualizar</w:t>
      </w:r>
      <w:r w:rsidR="00D22D23" w:rsidRPr="00641BDB">
        <w:rPr>
          <w:rFonts w:eastAsia="Times New Roman" w:cs="Arial"/>
          <w:szCs w:val="17"/>
          <w:lang w:val="es-ES_tradnl"/>
        </w:rPr>
        <w:t xml:space="preserve"> </w:t>
      </w:r>
    </w:p>
    <w:p w14:paraId="1CC1324A" w14:textId="7C532245" w:rsidR="005E48A2" w:rsidRPr="00641BDB" w:rsidRDefault="005E48A2" w:rsidP="00C62D49">
      <w:pPr>
        <w:numPr>
          <w:ilvl w:val="2"/>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PATCH</w:t>
      </w:r>
      <w:r w:rsidRPr="00641BDB">
        <w:rPr>
          <w:rFonts w:eastAsia="Times New Roman" w:cs="Arial"/>
          <w:szCs w:val="17"/>
          <w:lang w:val="es-ES_tradnl"/>
        </w:rPr>
        <w:t xml:space="preserve"> – </w:t>
      </w:r>
      <w:r w:rsidR="003434C6" w:rsidRPr="00641BDB">
        <w:rPr>
          <w:rFonts w:eastAsia="Times New Roman" w:cs="Arial"/>
          <w:szCs w:val="17"/>
          <w:lang w:val="es-ES_tradnl"/>
        </w:rPr>
        <w:t>actualizar parcialmente</w:t>
      </w:r>
      <w:r w:rsidR="00AF7C6F" w:rsidRPr="00641BDB">
        <w:rPr>
          <w:rFonts w:eastAsia="Times New Roman" w:cs="Arial"/>
          <w:szCs w:val="17"/>
          <w:lang w:val="es-ES_tradnl"/>
        </w:rPr>
        <w:t xml:space="preserve"> </w:t>
      </w:r>
    </w:p>
    <w:p w14:paraId="3AB314E1" w14:textId="4FBDF6AA" w:rsidR="005E48A2" w:rsidRPr="00641BDB" w:rsidRDefault="005E48A2" w:rsidP="00C62D49">
      <w:pPr>
        <w:numPr>
          <w:ilvl w:val="2"/>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DELETE</w:t>
      </w:r>
      <w:r w:rsidRPr="00641BDB">
        <w:rPr>
          <w:rFonts w:eastAsia="Times New Roman" w:cs="Arial"/>
          <w:szCs w:val="17"/>
          <w:lang w:val="es-ES_tradnl"/>
        </w:rPr>
        <w:t xml:space="preserve"> – </w:t>
      </w:r>
      <w:r w:rsidR="003434C6" w:rsidRPr="00641BDB">
        <w:rPr>
          <w:rFonts w:eastAsia="Times New Roman" w:cs="Arial"/>
          <w:szCs w:val="17"/>
          <w:lang w:val="es-ES_tradnl"/>
        </w:rPr>
        <w:t>borrar datos</w:t>
      </w:r>
    </w:p>
    <w:p w14:paraId="0334C6F8" w14:textId="4B53D983" w:rsidR="005E48A2" w:rsidRPr="00641BDB" w:rsidRDefault="005E48A2" w:rsidP="00C62D49">
      <w:pPr>
        <w:numPr>
          <w:ilvl w:val="2"/>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TRACE</w:t>
      </w:r>
      <w:r w:rsidRPr="00641BDB">
        <w:rPr>
          <w:rFonts w:eastAsia="Times New Roman" w:cs="Arial"/>
          <w:szCs w:val="17"/>
          <w:lang w:val="es-ES_tradnl"/>
        </w:rPr>
        <w:t xml:space="preserve"> – </w:t>
      </w:r>
      <w:r w:rsidR="003434C6" w:rsidRPr="00641BDB">
        <w:rPr>
          <w:rFonts w:eastAsia="Times New Roman" w:cs="Arial"/>
          <w:szCs w:val="17"/>
          <w:lang w:val="es-ES_tradnl"/>
        </w:rPr>
        <w:t>realizar pruebas de eco</w:t>
      </w:r>
    </w:p>
    <w:p w14:paraId="1AC1D9A9" w14:textId="4BC35BCC" w:rsidR="005E48A2" w:rsidRPr="00641BDB" w:rsidRDefault="005E48A2" w:rsidP="00C62D49">
      <w:pPr>
        <w:numPr>
          <w:ilvl w:val="2"/>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OPTIONS</w:t>
      </w:r>
      <w:r w:rsidRPr="00641BDB">
        <w:rPr>
          <w:rFonts w:eastAsia="Times New Roman" w:cs="Arial"/>
          <w:szCs w:val="17"/>
          <w:lang w:val="es-ES_tradnl"/>
        </w:rPr>
        <w:t xml:space="preserve"> – </w:t>
      </w:r>
      <w:r w:rsidR="00F8657F" w:rsidRPr="00641BDB">
        <w:rPr>
          <w:rFonts w:eastAsia="Times New Roman" w:cs="Arial"/>
          <w:szCs w:val="17"/>
          <w:lang w:val="es-ES_tradnl"/>
        </w:rPr>
        <w:t>consultar los verbos compatibles con el servidor para un determinado URL</w:t>
      </w:r>
    </w:p>
    <w:p w14:paraId="19C7D967" w14:textId="75D9B71D" w:rsidR="005E48A2" w:rsidRPr="00641BDB" w:rsidRDefault="003867B6" w:rsidP="00C62D49">
      <w:pPr>
        <w:pStyle w:val="NormalWeb"/>
        <w:jc w:val="both"/>
        <w:rPr>
          <w:rFonts w:eastAsia="Times New Roman" w:cs="Arial"/>
          <w:szCs w:val="17"/>
          <w:lang w:val="es-ES_tradnl"/>
        </w:rPr>
      </w:pPr>
      <w:r w:rsidRPr="00641BDB">
        <w:rPr>
          <w:rFonts w:eastAsia="Times New Roman" w:cs="Arial"/>
          <w:szCs w:val="17"/>
          <w:lang w:val="es-ES_tradnl"/>
        </w:rPr>
        <w:t>35.</w:t>
      </w:r>
      <w:r w:rsidR="001446D6" w:rsidRPr="00641BDB">
        <w:rPr>
          <w:rFonts w:eastAsia="Times New Roman" w:cs="Arial"/>
          <w:szCs w:val="17"/>
          <w:lang w:val="es-ES_tradnl"/>
        </w:rPr>
        <w:tab/>
      </w:r>
      <w:r w:rsidR="00E35721" w:rsidRPr="00641BDB">
        <w:rPr>
          <w:rFonts w:eastAsia="Times New Roman" w:cs="Arial"/>
          <w:szCs w:val="17"/>
          <w:lang w:val="es-ES_tradnl"/>
        </w:rPr>
        <w:t>El contrato uniforme establece un conjunto de métodos para ser utilizados por los servicios dentro de una determinada colección o inventario</w:t>
      </w:r>
      <w:r w:rsidR="005E48A2" w:rsidRPr="00641BDB">
        <w:rPr>
          <w:rFonts w:eastAsia="Times New Roman" w:cs="Arial"/>
          <w:szCs w:val="17"/>
          <w:lang w:val="es-ES_tradnl"/>
        </w:rPr>
        <w:t xml:space="preserve">. </w:t>
      </w:r>
      <w:r w:rsidR="00E35721" w:rsidRPr="00641BDB">
        <w:rPr>
          <w:rFonts w:eastAsia="Times New Roman" w:cs="Arial"/>
          <w:szCs w:val="17"/>
          <w:lang w:val="es-ES_tradnl"/>
        </w:rPr>
        <w:t>Los métodos HTTP de creación de túneles pueden ser útiles cuando los encabezados HTTP son rechazados por algunos cortafuegos</w:t>
      </w:r>
      <w:r w:rsidR="005E48A2" w:rsidRPr="00641BDB">
        <w:rPr>
          <w:rFonts w:eastAsia="Times New Roman" w:cs="Arial"/>
          <w:szCs w:val="17"/>
          <w:lang w:val="es-ES_tradnl"/>
        </w:rPr>
        <w:t xml:space="preserve">. </w:t>
      </w:r>
    </w:p>
    <w:p w14:paraId="22EC06F5" w14:textId="7582075C" w:rsidR="001464D1" w:rsidRPr="00641BDB" w:rsidRDefault="003867B6" w:rsidP="00C62D49">
      <w:pPr>
        <w:pStyle w:val="NormalWeb"/>
        <w:jc w:val="both"/>
        <w:rPr>
          <w:rFonts w:eastAsia="Times New Roman" w:cs="Arial"/>
          <w:szCs w:val="17"/>
          <w:lang w:val="es-ES_tradnl"/>
        </w:rPr>
      </w:pPr>
      <w:r w:rsidRPr="00641BDB">
        <w:rPr>
          <w:rFonts w:eastAsia="Times New Roman" w:cs="Arial"/>
          <w:szCs w:val="17"/>
          <w:lang w:val="es-ES_tradnl"/>
        </w:rPr>
        <w:t>36.</w:t>
      </w:r>
      <w:r w:rsidR="001464D1" w:rsidRPr="00641BDB">
        <w:rPr>
          <w:rFonts w:eastAsia="Times New Roman" w:cs="Arial"/>
          <w:szCs w:val="17"/>
          <w:lang w:val="es-ES_tradnl"/>
        </w:rPr>
        <w:tab/>
      </w:r>
      <w:r w:rsidR="009F1611" w:rsidRPr="00641BDB">
        <w:rPr>
          <w:rFonts w:eastAsia="Times New Roman" w:cs="Arial"/>
          <w:szCs w:val="17"/>
          <w:lang w:val="es-ES_tradnl"/>
        </w:rPr>
        <w:t xml:space="preserve">Los métodos HTTP pueden seguir el principio de selección cuidadosa, que establece que solo se debe implementar la funcionalidad necesaria para el escenario de uso </w:t>
      </w:r>
      <w:r w:rsidR="00422A7D" w:rsidRPr="00641BDB">
        <w:rPr>
          <w:rFonts w:eastAsia="Times New Roman" w:cs="Arial"/>
          <w:szCs w:val="17"/>
          <w:lang w:val="es-ES_tradnl"/>
        </w:rPr>
        <w:t>previsto</w:t>
      </w:r>
      <w:r w:rsidR="001464D1" w:rsidRPr="00641BDB">
        <w:rPr>
          <w:rFonts w:eastAsia="Times New Roman" w:cs="Arial"/>
          <w:szCs w:val="17"/>
          <w:lang w:val="es-ES_tradnl"/>
        </w:rPr>
        <w:t xml:space="preserve">. </w:t>
      </w:r>
      <w:r w:rsidR="00274731" w:rsidRPr="00641BDB">
        <w:rPr>
          <w:rFonts w:eastAsia="Times New Roman" w:cs="Arial"/>
          <w:szCs w:val="17"/>
          <w:lang w:val="es-ES_tradnl"/>
        </w:rPr>
        <w:t xml:space="preserve">Algunos </w:t>
      </w:r>
      <w:r w:rsidR="00274731" w:rsidRPr="00641BDB">
        <w:rPr>
          <w:rFonts w:eastAsia="Times New Roman" w:cs="Arial"/>
          <w:i/>
          <w:iCs/>
          <w:szCs w:val="17"/>
          <w:lang w:val="es-ES_tradnl"/>
        </w:rPr>
        <w:t>proxies</w:t>
      </w:r>
      <w:r w:rsidR="00274731" w:rsidRPr="00641BDB">
        <w:rPr>
          <w:rFonts w:eastAsia="Times New Roman" w:cs="Arial"/>
          <w:szCs w:val="17"/>
          <w:lang w:val="es-ES_tradnl"/>
        </w:rPr>
        <w:t xml:space="preserve"> solo son compatibles con los métodos </w:t>
      </w:r>
      <w:r w:rsidR="00274731" w:rsidRPr="00641BDB">
        <w:rPr>
          <w:rFonts w:ascii="Courier New" w:eastAsia="Times New Roman" w:hAnsi="Courier New" w:cs="Courier New"/>
          <w:szCs w:val="17"/>
          <w:lang w:val="es-ES_tradnl"/>
        </w:rPr>
        <w:t>POST</w:t>
      </w:r>
      <w:r w:rsidR="00274731" w:rsidRPr="00641BDB">
        <w:rPr>
          <w:rFonts w:eastAsia="Times New Roman" w:cs="Arial"/>
          <w:szCs w:val="17"/>
          <w:lang w:val="es-ES_tradnl"/>
        </w:rPr>
        <w:t xml:space="preserve"> y </w:t>
      </w:r>
      <w:r w:rsidR="005731A3" w:rsidRPr="00641BDB" w:rsidDel="001464D1">
        <w:rPr>
          <w:rFonts w:ascii="Courier New" w:eastAsia="Times New Roman" w:hAnsi="Courier New" w:cs="Courier New"/>
          <w:szCs w:val="17"/>
          <w:lang w:val="es-ES_tradnl"/>
        </w:rPr>
        <w:t>GET</w:t>
      </w:r>
      <w:r w:rsidR="00274731" w:rsidRPr="00641BDB">
        <w:rPr>
          <w:rFonts w:eastAsia="Times New Roman" w:cs="Arial"/>
          <w:szCs w:val="17"/>
          <w:lang w:val="es-ES_tradnl"/>
        </w:rPr>
        <w:t xml:space="preserve">. </w:t>
      </w:r>
      <w:r w:rsidR="008C4634" w:rsidRPr="00641BDB">
        <w:rPr>
          <w:rFonts w:eastAsia="Times New Roman" w:cs="Arial"/>
          <w:szCs w:val="17"/>
          <w:lang w:val="es-ES_tradnl"/>
        </w:rPr>
        <w:t>P</w:t>
      </w:r>
      <w:r w:rsidR="00274731" w:rsidRPr="00641BDB">
        <w:rPr>
          <w:rFonts w:eastAsia="Times New Roman" w:cs="Arial"/>
          <w:szCs w:val="17"/>
          <w:lang w:val="es-ES_tradnl"/>
        </w:rPr>
        <w:t xml:space="preserve">ara sortear esa limitación, las API web pueden utilizar un método </w:t>
      </w:r>
      <w:r w:rsidR="005731A3" w:rsidRPr="00641BDB">
        <w:rPr>
          <w:rFonts w:ascii="Courier New" w:eastAsia="Times New Roman" w:hAnsi="Courier New" w:cs="Courier New"/>
          <w:szCs w:val="17"/>
          <w:lang w:val="es-ES_tradnl"/>
        </w:rPr>
        <w:t>POST</w:t>
      </w:r>
      <w:r w:rsidR="005731A3" w:rsidRPr="00641BDB">
        <w:rPr>
          <w:rFonts w:eastAsia="Times New Roman" w:cs="Arial"/>
          <w:szCs w:val="17"/>
          <w:lang w:val="es-ES_tradnl"/>
        </w:rPr>
        <w:t xml:space="preserve"> </w:t>
      </w:r>
      <w:r w:rsidR="00274731" w:rsidRPr="00641BDB">
        <w:rPr>
          <w:rFonts w:eastAsia="Times New Roman" w:cs="Arial"/>
          <w:szCs w:val="17"/>
          <w:lang w:val="es-ES_tradnl"/>
        </w:rPr>
        <w:t xml:space="preserve">con un encabezado HTTP personalizado para crear un túnel </w:t>
      </w:r>
      <w:r w:rsidR="00E91414" w:rsidRPr="00641BDB">
        <w:rPr>
          <w:rFonts w:eastAsia="Times New Roman" w:cs="Arial"/>
          <w:szCs w:val="17"/>
          <w:lang w:val="es-ES_tradnl"/>
        </w:rPr>
        <w:t>sobre</w:t>
      </w:r>
      <w:r w:rsidR="00274731" w:rsidRPr="00641BDB">
        <w:rPr>
          <w:rFonts w:eastAsia="Times New Roman" w:cs="Arial"/>
          <w:szCs w:val="17"/>
          <w:lang w:val="es-ES_tradnl"/>
        </w:rPr>
        <w:t xml:space="preserve"> el método HTTP </w:t>
      </w:r>
      <w:r w:rsidR="008C4634" w:rsidRPr="00641BDB">
        <w:rPr>
          <w:rFonts w:eastAsia="Times New Roman" w:cs="Arial"/>
          <w:szCs w:val="17"/>
          <w:lang w:val="es-ES_tradnl"/>
        </w:rPr>
        <w:t>que se quiera usar</w:t>
      </w:r>
      <w:r w:rsidR="00274731" w:rsidRPr="00641BDB">
        <w:rPr>
          <w:rFonts w:eastAsia="Times New Roman" w:cs="Arial"/>
          <w:szCs w:val="17"/>
          <w:lang w:val="es-ES_tradnl"/>
        </w:rPr>
        <w:t>.</w:t>
      </w:r>
    </w:p>
    <w:p w14:paraId="53D3A3DE" w14:textId="02D78F5E" w:rsidR="005E48A2" w:rsidRPr="00641BDB" w:rsidRDefault="00A9726C" w:rsidP="00894156">
      <w:pPr>
        <w:pStyle w:val="NormalWeb"/>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-2</w:t>
      </w:r>
      <w:r w:rsidR="00E631FD" w:rsidRPr="00641BDB">
        <w:rPr>
          <w:rFonts w:eastAsia="Times New Roman" w:cs="Arial"/>
          <w:szCs w:val="17"/>
          <w:lang w:val="es-ES_tradnl"/>
        </w:rPr>
        <w:t>8</w:t>
      </w:r>
      <w:r w:rsidR="005E48A2" w:rsidRPr="00641BDB">
        <w:rPr>
          <w:rFonts w:eastAsia="Times New Roman" w:cs="Arial"/>
          <w:szCs w:val="17"/>
          <w:lang w:val="es-ES_tradnl"/>
        </w:rPr>
        <w:t>]</w:t>
      </w:r>
      <w:r w:rsidR="00894156" w:rsidRPr="00641BDB">
        <w:rPr>
          <w:rFonts w:eastAsia="Times New Roman" w:cs="Arial"/>
          <w:szCs w:val="17"/>
          <w:lang w:val="es-ES_tradnl"/>
        </w:rPr>
        <w:tab/>
        <w:t>Los métodos HTTP DEBEN limitarse a los métodos estándar</w:t>
      </w:r>
      <w:r w:rsidR="009D49B8" w:rsidRPr="00641BDB">
        <w:rPr>
          <w:rFonts w:eastAsia="Times New Roman" w:cs="Arial"/>
          <w:szCs w:val="17"/>
          <w:lang w:val="es-ES_tradnl"/>
        </w:rPr>
        <w:t>es</w:t>
      </w:r>
      <w:r w:rsidR="00894156" w:rsidRPr="00641BDB">
        <w:rPr>
          <w:rFonts w:eastAsia="Times New Roman" w:cs="Arial"/>
          <w:szCs w:val="17"/>
          <w:lang w:val="es-ES_tradnl"/>
        </w:rPr>
        <w:t xml:space="preserve"> </w:t>
      </w:r>
      <w:r w:rsidR="00894156" w:rsidRPr="00641BDB">
        <w:rPr>
          <w:rFonts w:ascii="Courier New" w:eastAsia="Times New Roman" w:hAnsi="Courier New" w:cs="Courier New"/>
          <w:szCs w:val="17"/>
          <w:lang w:val="es-ES_tradnl"/>
        </w:rPr>
        <w:t>POST</w:t>
      </w:r>
      <w:r w:rsidR="00894156" w:rsidRPr="00641BDB">
        <w:rPr>
          <w:rFonts w:eastAsia="Times New Roman" w:cs="Arial"/>
          <w:szCs w:val="17"/>
          <w:lang w:val="es-ES_tradnl"/>
        </w:rPr>
        <w:t xml:space="preserve">, </w:t>
      </w:r>
      <w:r w:rsidR="00894156" w:rsidRPr="00641BDB">
        <w:rPr>
          <w:rFonts w:ascii="Courier New" w:eastAsia="Times New Roman" w:hAnsi="Courier New" w:cs="Courier New"/>
          <w:szCs w:val="17"/>
          <w:lang w:val="es-ES_tradnl"/>
        </w:rPr>
        <w:t>GET</w:t>
      </w:r>
      <w:r w:rsidR="00894156" w:rsidRPr="00641BDB">
        <w:rPr>
          <w:rFonts w:eastAsia="Times New Roman" w:cs="Arial"/>
          <w:szCs w:val="17"/>
          <w:lang w:val="es-ES_tradnl"/>
        </w:rPr>
        <w:t xml:space="preserve">, </w:t>
      </w:r>
      <w:r w:rsidR="00894156" w:rsidRPr="00641BDB">
        <w:rPr>
          <w:rFonts w:ascii="Courier New" w:eastAsia="Times New Roman" w:hAnsi="Courier New" w:cs="Courier New"/>
          <w:szCs w:val="17"/>
          <w:lang w:val="es-ES_tradnl"/>
        </w:rPr>
        <w:t>PUT</w:t>
      </w:r>
      <w:r w:rsidR="00894156" w:rsidRPr="00641BDB">
        <w:rPr>
          <w:rFonts w:eastAsia="Times New Roman" w:cs="Arial"/>
          <w:szCs w:val="17"/>
          <w:lang w:val="es-ES_tradnl"/>
        </w:rPr>
        <w:t xml:space="preserve">, </w:t>
      </w:r>
      <w:r w:rsidR="00894156" w:rsidRPr="00641BDB">
        <w:rPr>
          <w:rFonts w:ascii="Courier New" w:eastAsia="Times New Roman" w:hAnsi="Courier New" w:cs="Courier New"/>
          <w:szCs w:val="17"/>
          <w:lang w:val="es-ES_tradnl"/>
        </w:rPr>
        <w:t>DELETE</w:t>
      </w:r>
      <w:r w:rsidR="00894156" w:rsidRPr="00641BDB">
        <w:rPr>
          <w:rFonts w:eastAsia="Times New Roman" w:cs="Arial"/>
          <w:szCs w:val="17"/>
          <w:lang w:val="es-ES_tradnl"/>
        </w:rPr>
        <w:t xml:space="preserve">, </w:t>
      </w:r>
      <w:r w:rsidR="00894156" w:rsidRPr="00641BDB">
        <w:rPr>
          <w:rFonts w:ascii="Courier New" w:eastAsia="Times New Roman" w:hAnsi="Courier New" w:cs="Courier New"/>
          <w:szCs w:val="17"/>
          <w:lang w:val="es-ES_tradnl"/>
        </w:rPr>
        <w:t>OPTIONS</w:t>
      </w:r>
      <w:r w:rsidR="00894156" w:rsidRPr="00641BDB">
        <w:rPr>
          <w:rFonts w:eastAsia="Times New Roman" w:cs="Arial"/>
          <w:szCs w:val="17"/>
          <w:lang w:val="es-ES_tradnl"/>
        </w:rPr>
        <w:t xml:space="preserve">, </w:t>
      </w:r>
      <w:r w:rsidR="00894156" w:rsidRPr="00641BDB">
        <w:rPr>
          <w:rFonts w:ascii="Courier New" w:eastAsia="Times New Roman" w:hAnsi="Courier New" w:cs="Courier New"/>
          <w:szCs w:val="17"/>
          <w:lang w:val="es-ES_tradnl"/>
        </w:rPr>
        <w:t>PATCH</w:t>
      </w:r>
      <w:r w:rsidR="00894156" w:rsidRPr="00641BDB">
        <w:rPr>
          <w:rFonts w:eastAsia="Times New Roman" w:cs="Arial"/>
          <w:szCs w:val="17"/>
          <w:lang w:val="es-ES_tradnl"/>
        </w:rPr>
        <w:t xml:space="preserve">, </w:t>
      </w:r>
      <w:r w:rsidR="00894156" w:rsidRPr="00641BDB">
        <w:rPr>
          <w:rFonts w:ascii="Courier New" w:eastAsia="Times New Roman" w:hAnsi="Courier New" w:cs="Courier New"/>
          <w:szCs w:val="17"/>
          <w:lang w:val="es-ES_tradnl"/>
        </w:rPr>
        <w:t>TRACE</w:t>
      </w:r>
      <w:r w:rsidR="00894156" w:rsidRPr="00641BDB">
        <w:rPr>
          <w:rFonts w:eastAsia="Times New Roman" w:cs="Arial"/>
          <w:szCs w:val="17"/>
          <w:lang w:val="es-ES_tradnl"/>
        </w:rPr>
        <w:t xml:space="preserve"> y </w:t>
      </w:r>
      <w:r w:rsidR="00894156" w:rsidRPr="00641BDB">
        <w:rPr>
          <w:rFonts w:ascii="Courier New" w:eastAsia="Times New Roman" w:hAnsi="Courier New" w:cs="Courier New"/>
          <w:szCs w:val="17"/>
          <w:lang w:val="es-ES_tradnl"/>
        </w:rPr>
        <w:t>HEAD</w:t>
      </w:r>
      <w:r w:rsidR="00894156" w:rsidRPr="00641BDB">
        <w:rPr>
          <w:rFonts w:eastAsia="Times New Roman" w:cs="Arial"/>
          <w:szCs w:val="17"/>
          <w:lang w:val="es-ES_tradnl"/>
        </w:rPr>
        <w:t xml:space="preserve">, conforme a las especificaciones de las normas </w:t>
      </w:r>
      <w:r w:rsidR="00BE7439" w:rsidRPr="00641BDB">
        <w:rPr>
          <w:rFonts w:eastAsia="Times New Roman" w:cs="Arial"/>
          <w:szCs w:val="17"/>
          <w:lang w:val="es-ES_tradnl"/>
        </w:rPr>
        <w:t xml:space="preserve">RFC </w:t>
      </w:r>
      <w:del w:id="117" w:author="Author">
        <w:r w:rsidR="00894156" w:rsidRPr="00641BDB">
          <w:rPr>
            <w:rFonts w:eastAsia="Times New Roman" w:cs="Arial"/>
            <w:szCs w:val="17"/>
            <w:lang w:val="es-ES_tradnl"/>
          </w:rPr>
          <w:delText>7231</w:delText>
        </w:r>
      </w:del>
      <w:ins w:id="118" w:author="Author">
        <w:r w:rsidR="00BE7439" w:rsidRPr="00641BDB">
          <w:rPr>
            <w:rFonts w:eastAsia="Times New Roman" w:cs="Arial"/>
            <w:szCs w:val="17"/>
            <w:lang w:val="es-ES_tradnl"/>
          </w:rPr>
          <w:t>9110</w:t>
        </w:r>
      </w:ins>
      <w:r w:rsidR="00894156" w:rsidRPr="00641BDB">
        <w:rPr>
          <w:rFonts w:eastAsia="Times New Roman" w:cs="Arial"/>
          <w:szCs w:val="17"/>
          <w:lang w:val="es-ES_tradnl"/>
        </w:rPr>
        <w:t xml:space="preserve"> y RFC 5789 del IETF.</w:t>
      </w:r>
    </w:p>
    <w:p w14:paraId="794264B2" w14:textId="4887FF05" w:rsidR="005E48A2" w:rsidRPr="00641BDB" w:rsidRDefault="00A9726C" w:rsidP="00157C33">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00052261" w:rsidRPr="00641BDB">
        <w:rPr>
          <w:rFonts w:eastAsia="Times New Roman" w:cs="Arial"/>
          <w:szCs w:val="17"/>
          <w:lang w:val="es-ES_tradnl"/>
        </w:rPr>
        <w:t>-</w:t>
      </w:r>
      <w:r w:rsidR="00E631FD" w:rsidRPr="00641BDB">
        <w:rPr>
          <w:rFonts w:eastAsia="Times New Roman" w:cs="Arial"/>
          <w:szCs w:val="17"/>
          <w:lang w:val="es-ES_tradnl"/>
        </w:rPr>
        <w:t>29</w:t>
      </w:r>
      <w:r w:rsidR="005E48A2" w:rsidRPr="00641BDB">
        <w:rPr>
          <w:rFonts w:eastAsia="Times New Roman" w:cs="Arial"/>
          <w:szCs w:val="17"/>
          <w:lang w:val="es-ES_tradnl"/>
        </w:rPr>
        <w:t>]</w:t>
      </w:r>
      <w:r w:rsidR="00157C33" w:rsidRPr="00641BDB">
        <w:rPr>
          <w:rFonts w:eastAsia="Times New Roman" w:cs="Arial"/>
          <w:szCs w:val="17"/>
          <w:lang w:val="es-ES_tradnl"/>
        </w:rPr>
        <w:tab/>
        <w:t xml:space="preserve">Los métodos HTTP PUEDEN seguir el principio de selección cuidadosa, que establece que solo se debe implementar la funcionalidad necesaria para el escenario de uso </w:t>
      </w:r>
      <w:r w:rsidR="005C42E1" w:rsidRPr="00641BDB">
        <w:rPr>
          <w:rFonts w:eastAsia="Times New Roman" w:cs="Arial"/>
          <w:szCs w:val="17"/>
          <w:lang w:val="es-ES_tradnl"/>
        </w:rPr>
        <w:t>previsto</w:t>
      </w:r>
      <w:r w:rsidR="00157C33" w:rsidRPr="00641BDB">
        <w:rPr>
          <w:rFonts w:eastAsia="Times New Roman" w:cs="Arial"/>
          <w:szCs w:val="17"/>
          <w:lang w:val="es-ES_tradnl"/>
        </w:rPr>
        <w:t>.</w:t>
      </w:r>
      <w:r w:rsidR="005E48A2" w:rsidRPr="00641BDB">
        <w:rPr>
          <w:rFonts w:eastAsia="Times New Roman" w:cs="Arial"/>
          <w:szCs w:val="17"/>
          <w:lang w:val="es-ES_tradnl"/>
        </w:rPr>
        <w:t xml:space="preserve"> </w:t>
      </w:r>
    </w:p>
    <w:p w14:paraId="031DF3D5" w14:textId="46F8B20F" w:rsidR="005E48A2" w:rsidRPr="00641BDB" w:rsidRDefault="00A9726C" w:rsidP="009D593A">
      <w:pPr>
        <w:pStyle w:val="NormalWeb"/>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w:t>
      </w:r>
      <w:r w:rsidR="00052261" w:rsidRPr="00641BDB">
        <w:rPr>
          <w:rFonts w:eastAsia="Times New Roman" w:cs="Arial"/>
          <w:szCs w:val="17"/>
          <w:lang w:val="es-ES_tradnl"/>
        </w:rPr>
        <w:t>3</w:t>
      </w:r>
      <w:r w:rsidR="00E631FD" w:rsidRPr="00641BDB">
        <w:rPr>
          <w:rFonts w:eastAsia="Times New Roman" w:cs="Arial"/>
          <w:szCs w:val="17"/>
          <w:lang w:val="es-ES_tradnl"/>
        </w:rPr>
        <w:t>0</w:t>
      </w:r>
      <w:r w:rsidR="005E48A2" w:rsidRPr="00641BDB">
        <w:rPr>
          <w:rFonts w:eastAsia="Times New Roman" w:cs="Arial"/>
          <w:szCs w:val="17"/>
          <w:lang w:val="es-ES_tradnl"/>
        </w:rPr>
        <w:t>]</w:t>
      </w:r>
      <w:r w:rsidR="005731A3" w:rsidRPr="00641BDB">
        <w:rPr>
          <w:rFonts w:eastAsia="Times New Roman" w:cs="Arial"/>
          <w:szCs w:val="17"/>
          <w:lang w:val="es-ES_tradnl"/>
        </w:rPr>
        <w:tab/>
        <w:t xml:space="preserve">Algunos </w:t>
      </w:r>
      <w:r w:rsidR="005731A3" w:rsidRPr="00641BDB">
        <w:rPr>
          <w:rFonts w:eastAsia="Times New Roman" w:cs="Arial"/>
          <w:i/>
          <w:iCs/>
          <w:szCs w:val="17"/>
          <w:lang w:val="es-ES_tradnl"/>
        </w:rPr>
        <w:t>proxies</w:t>
      </w:r>
      <w:r w:rsidR="005731A3" w:rsidRPr="00641BDB">
        <w:rPr>
          <w:rFonts w:eastAsia="Times New Roman" w:cs="Arial"/>
          <w:szCs w:val="17"/>
          <w:lang w:val="es-ES_tradnl"/>
        </w:rPr>
        <w:t xml:space="preserve"> solo son compatibles con los métodos </w:t>
      </w:r>
      <w:r w:rsidR="005731A3" w:rsidRPr="00641BDB">
        <w:rPr>
          <w:rFonts w:ascii="Courier New" w:eastAsia="Times New Roman" w:hAnsi="Courier New" w:cs="Courier New"/>
          <w:szCs w:val="17"/>
          <w:lang w:val="es-ES_tradnl"/>
        </w:rPr>
        <w:t>POST</w:t>
      </w:r>
      <w:r w:rsidR="005731A3" w:rsidRPr="00641BDB">
        <w:rPr>
          <w:rFonts w:eastAsia="Times New Roman" w:cs="Arial"/>
          <w:szCs w:val="17"/>
          <w:lang w:val="es-ES_tradnl"/>
        </w:rPr>
        <w:t xml:space="preserve"> y </w:t>
      </w:r>
      <w:r w:rsidR="005731A3" w:rsidRPr="00641BDB" w:rsidDel="001464D1">
        <w:rPr>
          <w:rFonts w:ascii="Courier New" w:eastAsia="Times New Roman" w:hAnsi="Courier New" w:cs="Courier New"/>
          <w:szCs w:val="17"/>
          <w:lang w:val="es-ES_tradnl"/>
        </w:rPr>
        <w:t>GET</w:t>
      </w:r>
      <w:r w:rsidR="005731A3" w:rsidRPr="00641BDB">
        <w:rPr>
          <w:rFonts w:eastAsia="Times New Roman" w:cs="Arial"/>
          <w:szCs w:val="17"/>
          <w:lang w:val="es-ES_tradnl"/>
        </w:rPr>
        <w:t xml:space="preserve">. </w:t>
      </w:r>
      <w:r w:rsidR="00422A7D" w:rsidRPr="00641BDB">
        <w:rPr>
          <w:rFonts w:eastAsia="Times New Roman" w:cs="Arial"/>
          <w:szCs w:val="17"/>
          <w:lang w:val="es-ES_tradnl"/>
        </w:rPr>
        <w:t>Para</w:t>
      </w:r>
      <w:r w:rsidR="005731A3" w:rsidRPr="00641BDB">
        <w:rPr>
          <w:rFonts w:eastAsia="Times New Roman" w:cs="Arial"/>
          <w:szCs w:val="17"/>
          <w:lang w:val="es-ES_tradnl"/>
        </w:rPr>
        <w:t xml:space="preserve"> sortear esa limitación, las API web pueden utilizar un método </w:t>
      </w:r>
      <w:r w:rsidR="005731A3" w:rsidRPr="00641BDB">
        <w:rPr>
          <w:rFonts w:ascii="Courier New" w:eastAsia="Times New Roman" w:hAnsi="Courier New" w:cs="Courier New"/>
          <w:szCs w:val="17"/>
          <w:lang w:val="es-ES_tradnl"/>
        </w:rPr>
        <w:t>POST</w:t>
      </w:r>
      <w:r w:rsidR="005731A3" w:rsidRPr="00641BDB">
        <w:rPr>
          <w:rFonts w:eastAsia="Times New Roman" w:cs="Arial"/>
          <w:szCs w:val="17"/>
          <w:lang w:val="es-ES_tradnl"/>
        </w:rPr>
        <w:t xml:space="preserve"> con un encabezado HTTP personalizado para crear un túnel </w:t>
      </w:r>
      <w:r w:rsidR="00422A7D" w:rsidRPr="00641BDB">
        <w:rPr>
          <w:rFonts w:eastAsia="Times New Roman" w:cs="Arial"/>
          <w:szCs w:val="17"/>
          <w:lang w:val="es-ES_tradnl"/>
        </w:rPr>
        <w:lastRenderedPageBreak/>
        <w:t>sobre</w:t>
      </w:r>
      <w:r w:rsidR="005731A3" w:rsidRPr="00641BDB">
        <w:rPr>
          <w:rFonts w:eastAsia="Times New Roman" w:cs="Arial"/>
          <w:szCs w:val="17"/>
          <w:lang w:val="es-ES_tradnl"/>
        </w:rPr>
        <w:t xml:space="preserve"> el método HTTP que se quiera usar.</w:t>
      </w:r>
      <w:r w:rsidR="005E48A2" w:rsidRPr="00641BDB">
        <w:rPr>
          <w:rFonts w:eastAsia="Times New Roman" w:cs="Arial"/>
          <w:szCs w:val="17"/>
          <w:lang w:val="es-ES_tradnl"/>
        </w:rPr>
        <w:t> </w:t>
      </w:r>
      <w:r w:rsidR="005731A3" w:rsidRPr="00641BDB">
        <w:rPr>
          <w:rFonts w:eastAsia="Times New Roman" w:cs="Arial"/>
          <w:szCs w:val="17"/>
          <w:lang w:val="es-ES_tradnl"/>
        </w:rPr>
        <w:t>DEBERÍA utilizarse el encabezado HTTP personalizado</w:t>
      </w:r>
      <w:r w:rsidR="0028423C" w:rsidRPr="00641BDB">
        <w:rPr>
          <w:rFonts w:eastAsia="Times New Roman" w:cs="Arial"/>
          <w:szCs w:val="17"/>
          <w:lang w:val="es-ES_tradnl"/>
        </w:rPr>
        <w:t xml:space="preserve"> </w:t>
      </w:r>
      <w:r w:rsidR="0028423C" w:rsidRPr="00641BDB">
        <w:rPr>
          <w:rFonts w:ascii="Courier New" w:eastAsia="Times New Roman" w:hAnsi="Courier New" w:cs="Courier New"/>
          <w:szCs w:val="17"/>
          <w:lang w:val="es-ES_tradnl"/>
        </w:rPr>
        <w:t>X-HTTP-Method</w:t>
      </w:r>
      <w:r w:rsidR="0028423C" w:rsidRPr="00641BDB">
        <w:rPr>
          <w:rFonts w:eastAsia="Times New Roman" w:cs="Arial"/>
          <w:szCs w:val="17"/>
          <w:lang w:val="es-ES_tradnl"/>
        </w:rPr>
        <w:t>.</w:t>
      </w:r>
    </w:p>
    <w:p w14:paraId="2F1FECE6" w14:textId="266F47D3" w:rsidR="00193DD4" w:rsidRPr="00641BDB" w:rsidRDefault="00A9726C" w:rsidP="004F5101">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w:t>
      </w:r>
      <w:r w:rsidR="00052261" w:rsidRPr="00641BDB">
        <w:rPr>
          <w:rFonts w:eastAsia="Times New Roman" w:cs="Arial"/>
          <w:szCs w:val="17"/>
          <w:lang w:val="es-ES_tradnl"/>
        </w:rPr>
        <w:t>3</w:t>
      </w:r>
      <w:r w:rsidR="00E631FD" w:rsidRPr="00641BDB">
        <w:rPr>
          <w:rFonts w:eastAsia="Times New Roman" w:cs="Arial"/>
          <w:szCs w:val="17"/>
          <w:lang w:val="es-ES_tradnl"/>
        </w:rPr>
        <w:t>1</w:t>
      </w:r>
      <w:r w:rsidR="005E48A2" w:rsidRPr="00641BDB">
        <w:rPr>
          <w:rFonts w:eastAsia="Times New Roman" w:cs="Arial"/>
          <w:szCs w:val="17"/>
          <w:lang w:val="es-ES_tradnl"/>
        </w:rPr>
        <w:t>]</w:t>
      </w:r>
      <w:r w:rsidR="004F5101" w:rsidRPr="00641BDB">
        <w:rPr>
          <w:rFonts w:eastAsia="Times New Roman" w:cs="Arial"/>
          <w:szCs w:val="17"/>
          <w:lang w:val="es-ES_tradnl"/>
        </w:rPr>
        <w:tab/>
        <w:t>Si un método HTTP no es admitido</w:t>
      </w:r>
      <w:ins w:id="119" w:author="Author">
        <w:r w:rsidR="00002FA0" w:rsidRPr="00641BDB">
          <w:rPr>
            <w:rFonts w:eastAsia="Times New Roman" w:cs="Arial"/>
            <w:szCs w:val="17"/>
            <w:lang w:val="es-ES_tradnl"/>
          </w:rPr>
          <w:t xml:space="preserve"> por el recurso de destino</w:t>
        </w:r>
      </w:ins>
      <w:r w:rsidR="004F5101" w:rsidRPr="00641BDB">
        <w:rPr>
          <w:rFonts w:eastAsia="Times New Roman" w:cs="Arial"/>
          <w:szCs w:val="17"/>
          <w:lang w:val="es-ES_tradnl"/>
        </w:rPr>
        <w:t>, DEBERÍA devolverse el código de estado HTTP</w:t>
      </w:r>
      <w:r w:rsidR="005E48A2" w:rsidRPr="00641BDB">
        <w:rPr>
          <w:rFonts w:eastAsia="Times New Roman" w:cs="Arial"/>
          <w:szCs w:val="17"/>
          <w:lang w:val="es-ES_tradnl"/>
        </w:rPr>
        <w:t xml:space="preserve"> </w:t>
      </w:r>
      <w:r w:rsidR="005E48A2" w:rsidRPr="00641BDB">
        <w:rPr>
          <w:rFonts w:ascii="Courier New" w:eastAsia="Times New Roman" w:hAnsi="Courier New" w:cs="Courier New"/>
          <w:szCs w:val="17"/>
          <w:lang w:val="es-ES_tradnl"/>
        </w:rPr>
        <w:t>405 Method Not Allowed</w:t>
      </w:r>
      <w:r w:rsidR="00911C22" w:rsidRPr="00641BDB">
        <w:rPr>
          <w:rFonts w:eastAsia="Times New Roman" w:cs="Arial"/>
          <w:szCs w:val="17"/>
          <w:lang w:val="es-ES_tradnl"/>
        </w:rPr>
        <w:t>.</w:t>
      </w:r>
    </w:p>
    <w:p w14:paraId="76D00813" w14:textId="1EC8DB69" w:rsidR="005E48A2" w:rsidRPr="00641BDB" w:rsidRDefault="003867B6" w:rsidP="00C62D49">
      <w:pPr>
        <w:pStyle w:val="NormalWeb"/>
        <w:jc w:val="both"/>
        <w:rPr>
          <w:rFonts w:eastAsia="Times New Roman" w:cs="Arial"/>
          <w:szCs w:val="17"/>
          <w:lang w:val="es-ES_tradnl"/>
        </w:rPr>
      </w:pPr>
      <w:r w:rsidRPr="00641BDB">
        <w:rPr>
          <w:rFonts w:eastAsia="Times New Roman" w:cs="Arial"/>
          <w:szCs w:val="17"/>
          <w:lang w:val="es-ES_tradnl"/>
        </w:rPr>
        <w:t>37.</w:t>
      </w:r>
      <w:r w:rsidR="001446D6" w:rsidRPr="00641BDB">
        <w:rPr>
          <w:rFonts w:eastAsia="Times New Roman" w:cs="Arial"/>
          <w:szCs w:val="17"/>
          <w:lang w:val="es-ES_tradnl"/>
        </w:rPr>
        <w:tab/>
      </w:r>
      <w:r w:rsidR="00C5495A" w:rsidRPr="00641BDB">
        <w:rPr>
          <w:rFonts w:eastAsia="Times New Roman" w:cs="Arial"/>
          <w:szCs w:val="17"/>
          <w:lang w:val="es-ES_tradnl"/>
        </w:rPr>
        <w:t xml:space="preserve">En algunos casos de uso, se debería poder admitir </w:t>
      </w:r>
      <w:r w:rsidR="00EB7E68" w:rsidRPr="00641BDB">
        <w:rPr>
          <w:rFonts w:eastAsia="Times New Roman" w:cs="Arial"/>
          <w:szCs w:val="17"/>
          <w:lang w:val="es-ES_tradnl"/>
        </w:rPr>
        <w:t>múltiples</w:t>
      </w:r>
      <w:r w:rsidR="00C5495A" w:rsidRPr="00641BDB">
        <w:rPr>
          <w:rFonts w:eastAsia="Times New Roman" w:cs="Arial"/>
          <w:szCs w:val="17"/>
          <w:lang w:val="es-ES_tradnl"/>
        </w:rPr>
        <w:t xml:space="preserve"> operaciones a la vez</w:t>
      </w:r>
      <w:r w:rsidR="005E48A2" w:rsidRPr="00641BDB">
        <w:rPr>
          <w:rFonts w:eastAsia="Times New Roman" w:cs="Arial"/>
          <w:szCs w:val="17"/>
          <w:lang w:val="es-ES_tradnl"/>
        </w:rPr>
        <w:t xml:space="preserve">. </w:t>
      </w:r>
    </w:p>
    <w:p w14:paraId="1525AE37" w14:textId="74F32AD0" w:rsidR="001D220C" w:rsidRPr="00641BDB" w:rsidRDefault="00A9726C" w:rsidP="00104D33">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w:t>
      </w:r>
      <w:r w:rsidR="00052261" w:rsidRPr="00641BDB">
        <w:rPr>
          <w:rFonts w:eastAsia="Times New Roman" w:cs="Arial"/>
          <w:szCs w:val="17"/>
          <w:lang w:val="es-ES_tradnl"/>
        </w:rPr>
        <w:t>3</w:t>
      </w:r>
      <w:r w:rsidR="00E631FD" w:rsidRPr="00641BDB">
        <w:rPr>
          <w:rFonts w:eastAsia="Times New Roman" w:cs="Arial"/>
          <w:szCs w:val="17"/>
          <w:lang w:val="es-ES_tradnl"/>
        </w:rPr>
        <w:t>2</w:t>
      </w:r>
      <w:r w:rsidR="005E48A2" w:rsidRPr="00641BDB">
        <w:rPr>
          <w:rFonts w:eastAsia="Times New Roman" w:cs="Arial"/>
          <w:szCs w:val="17"/>
          <w:lang w:val="es-ES_tradnl"/>
        </w:rPr>
        <w:t>]</w:t>
      </w:r>
      <w:r w:rsidR="00FA60CF" w:rsidRPr="00641BDB">
        <w:rPr>
          <w:rFonts w:eastAsia="Times New Roman" w:cs="Arial"/>
          <w:szCs w:val="17"/>
          <w:lang w:val="es-ES_tradnl"/>
        </w:rPr>
        <w:tab/>
        <w:t xml:space="preserve">Una API web DEBERÍA admitir operaciones por lotes (también conocidas como operaciones masivas) en lugar de múltiples </w:t>
      </w:r>
      <w:r w:rsidR="00D04AD2" w:rsidRPr="00641BDB">
        <w:rPr>
          <w:rFonts w:eastAsia="Times New Roman" w:cs="Arial"/>
          <w:szCs w:val="17"/>
          <w:lang w:val="es-ES_tradnl"/>
        </w:rPr>
        <w:t xml:space="preserve">peticiones </w:t>
      </w:r>
      <w:r w:rsidR="00FA60CF" w:rsidRPr="00641BDB">
        <w:rPr>
          <w:rFonts w:eastAsia="Times New Roman" w:cs="Arial"/>
          <w:szCs w:val="17"/>
          <w:lang w:val="es-ES_tradnl"/>
        </w:rPr>
        <w:t xml:space="preserve">individuales </w:t>
      </w:r>
      <w:r w:rsidR="002D2FBD" w:rsidRPr="00641BDB">
        <w:rPr>
          <w:rFonts w:eastAsia="Times New Roman" w:cs="Arial"/>
          <w:szCs w:val="17"/>
          <w:lang w:val="es-ES_tradnl"/>
        </w:rPr>
        <w:t>con el fin de</w:t>
      </w:r>
      <w:r w:rsidR="00FA60CF" w:rsidRPr="00641BDB">
        <w:rPr>
          <w:rFonts w:eastAsia="Times New Roman" w:cs="Arial"/>
          <w:szCs w:val="17"/>
          <w:lang w:val="es-ES_tradnl"/>
        </w:rPr>
        <w:t xml:space="preserve"> reducir la latencia.</w:t>
      </w:r>
      <w:r w:rsidR="005E48A2" w:rsidRPr="00641BDB">
        <w:rPr>
          <w:rFonts w:eastAsia="Times New Roman" w:cs="Arial"/>
          <w:szCs w:val="17"/>
          <w:lang w:val="es-ES_tradnl"/>
        </w:rPr>
        <w:t xml:space="preserve"> </w:t>
      </w:r>
      <w:r w:rsidR="001D220C" w:rsidRPr="00641BDB">
        <w:rPr>
          <w:rFonts w:eastAsia="Times New Roman" w:cs="Arial"/>
          <w:szCs w:val="17"/>
          <w:lang w:val="es-ES_tradnl"/>
        </w:rPr>
        <w:t>Se debería utilizar la misma semántica para los métodos HTTP y los códigos de estado HTTP.</w:t>
      </w:r>
      <w:r w:rsidR="00D22D23" w:rsidRPr="00641BDB">
        <w:rPr>
          <w:rFonts w:eastAsia="Times New Roman" w:cs="Arial"/>
          <w:szCs w:val="17"/>
          <w:lang w:val="es-ES_tradnl"/>
        </w:rPr>
        <w:t xml:space="preserve"> </w:t>
      </w:r>
      <w:r w:rsidR="001D220C" w:rsidRPr="00641BDB">
        <w:rPr>
          <w:rFonts w:eastAsia="Times New Roman" w:cs="Arial"/>
          <w:szCs w:val="17"/>
          <w:lang w:val="es-ES_tradnl"/>
        </w:rPr>
        <w:t xml:space="preserve">La carga útil de respuesta DEBERÍA contener información sobre todas las operaciones por lotes. Si se producen múltiples errores, la carga útil de error DEBERÍA contener información sobre todas las incidencias (en el atributo </w:t>
      </w:r>
      <w:r w:rsidR="001D220C" w:rsidRPr="00641BDB">
        <w:rPr>
          <w:rFonts w:ascii="Courier New" w:eastAsia="Times New Roman" w:hAnsi="Courier New" w:cs="Courier New"/>
          <w:szCs w:val="17"/>
          <w:lang w:val="es-ES_tradnl"/>
        </w:rPr>
        <w:t>details</w:t>
      </w:r>
      <w:r w:rsidR="001D220C" w:rsidRPr="00641BDB">
        <w:rPr>
          <w:rFonts w:eastAsia="Times New Roman" w:cs="Arial"/>
          <w:szCs w:val="17"/>
          <w:lang w:val="es-ES_tradnl"/>
        </w:rPr>
        <w:t>). Todas las operaciones masivas DEBERÍAN ser ejecutadas mediante una instrucción atómica.</w:t>
      </w:r>
    </w:p>
    <w:p w14:paraId="1E58BC63" w14:textId="77777777" w:rsidR="005E48A2" w:rsidRPr="00641BDB" w:rsidRDefault="005E48A2" w:rsidP="00C62D49">
      <w:pPr>
        <w:pStyle w:val="Heading4"/>
        <w:jc w:val="both"/>
        <w:rPr>
          <w:lang w:val="es-ES_tradnl"/>
        </w:rPr>
      </w:pPr>
      <w:r w:rsidRPr="00641BDB">
        <w:rPr>
          <w:rStyle w:val="inline-comment-marker"/>
          <w:rFonts w:eastAsia="Times New Roman" w:cs="Arial"/>
          <w:szCs w:val="17"/>
          <w:lang w:val="es-ES_tradnl"/>
        </w:rPr>
        <w:t>GET</w:t>
      </w:r>
    </w:p>
    <w:p w14:paraId="4D3FE45A" w14:textId="36B3F377" w:rsidR="005E48A2" w:rsidRPr="00641BDB" w:rsidRDefault="000C0FE9" w:rsidP="0002501F">
      <w:pPr>
        <w:pStyle w:val="NormalWeb"/>
        <w:jc w:val="both"/>
        <w:rPr>
          <w:rFonts w:cs="Arial"/>
          <w:szCs w:val="17"/>
          <w:lang w:val="es-ES_tradnl"/>
        </w:rPr>
      </w:pPr>
      <w:r w:rsidRPr="00641BDB">
        <w:rPr>
          <w:rFonts w:cs="Arial"/>
          <w:szCs w:val="17"/>
          <w:lang w:val="es-ES_tradnl"/>
        </w:rPr>
        <w:t>38.</w:t>
      </w:r>
      <w:r w:rsidR="001446D6" w:rsidRPr="00641BDB">
        <w:rPr>
          <w:rFonts w:cs="Arial"/>
          <w:szCs w:val="17"/>
          <w:lang w:val="es-ES_tradnl"/>
        </w:rPr>
        <w:tab/>
      </w:r>
      <w:r w:rsidR="00E33DBC" w:rsidRPr="00641BDB">
        <w:rPr>
          <w:rFonts w:cs="Arial"/>
          <w:szCs w:val="17"/>
          <w:lang w:val="es-ES_tradnl"/>
        </w:rPr>
        <w:t xml:space="preserve">Según la Norma RFC </w:t>
      </w:r>
      <w:del w:id="120" w:author="Author">
        <w:r w:rsidR="00E33DBC" w:rsidRPr="00641BDB">
          <w:rPr>
            <w:rFonts w:cs="Arial"/>
            <w:szCs w:val="17"/>
            <w:lang w:val="es-ES_tradnl"/>
          </w:rPr>
          <w:delText>2616</w:delText>
        </w:r>
      </w:del>
      <w:ins w:id="121" w:author="Author">
        <w:r w:rsidR="00002FA0" w:rsidRPr="00641BDB">
          <w:rPr>
            <w:rFonts w:cs="Arial"/>
            <w:szCs w:val="17"/>
            <w:lang w:val="es-ES_tradnl"/>
          </w:rPr>
          <w:t>9110</w:t>
        </w:r>
      </w:ins>
      <w:r w:rsidR="00E33DBC" w:rsidRPr="00641BDB">
        <w:rPr>
          <w:rFonts w:cs="Arial"/>
          <w:szCs w:val="17"/>
          <w:lang w:val="es-ES_tradnl"/>
        </w:rPr>
        <w:t xml:space="preserve"> del IETF, el protocolo HTTP no establece a priori ningún límite para la longitud de un URI.</w:t>
      </w:r>
      <w:r w:rsidR="00D22D23" w:rsidRPr="00641BDB">
        <w:rPr>
          <w:rFonts w:cs="Arial"/>
          <w:szCs w:val="17"/>
          <w:lang w:val="es-ES_tradnl"/>
        </w:rPr>
        <w:t xml:space="preserve"> </w:t>
      </w:r>
      <w:r w:rsidR="00E33DBC" w:rsidRPr="00641BDB">
        <w:rPr>
          <w:rFonts w:cs="Arial"/>
          <w:szCs w:val="17"/>
          <w:lang w:val="es-ES_tradnl"/>
        </w:rPr>
        <w:t xml:space="preserve">Por otra parte, los servidores deberían evitar depender de longitudes de URI que excedan los 255 bytes, ya que algunas implementaciones de clientes o </w:t>
      </w:r>
      <w:r w:rsidR="00E33DBC" w:rsidRPr="00641BDB">
        <w:rPr>
          <w:rFonts w:cs="Arial"/>
          <w:i/>
          <w:iCs/>
          <w:szCs w:val="17"/>
          <w:lang w:val="es-ES_tradnl"/>
        </w:rPr>
        <w:t>proxies</w:t>
      </w:r>
      <w:r w:rsidR="00E33DBC" w:rsidRPr="00641BDB">
        <w:rPr>
          <w:rFonts w:cs="Arial"/>
          <w:szCs w:val="17"/>
          <w:lang w:val="es-ES_tradnl"/>
        </w:rPr>
        <w:t xml:space="preserve"> más antiguos </w:t>
      </w:r>
      <w:r w:rsidR="000517E5" w:rsidRPr="00641BDB">
        <w:rPr>
          <w:rFonts w:cs="Arial"/>
          <w:szCs w:val="17"/>
          <w:lang w:val="es-ES_tradnl"/>
        </w:rPr>
        <w:t>quizá no admitan</w:t>
      </w:r>
      <w:r w:rsidR="00E33DBC" w:rsidRPr="00641BDB">
        <w:rPr>
          <w:rFonts w:cs="Arial"/>
          <w:szCs w:val="17"/>
          <w:lang w:val="es-ES_tradnl"/>
        </w:rPr>
        <w:t xml:space="preserve"> correctamente esas longitudes</w:t>
      </w:r>
      <w:r w:rsidR="005E48A2" w:rsidRPr="00641BDB">
        <w:rPr>
          <w:rFonts w:cs="Arial"/>
          <w:szCs w:val="17"/>
          <w:lang w:val="es-ES_tradnl"/>
        </w:rPr>
        <w:t>.</w:t>
      </w:r>
      <w:r w:rsidR="00AB4AEA" w:rsidRPr="00641BDB">
        <w:rPr>
          <w:rFonts w:cs="Arial"/>
          <w:szCs w:val="17"/>
          <w:lang w:val="es-ES_tradnl"/>
        </w:rPr>
        <w:t xml:space="preserve"> </w:t>
      </w:r>
      <w:r w:rsidR="009F7811" w:rsidRPr="00641BDB">
        <w:rPr>
          <w:rFonts w:cs="Arial"/>
          <w:szCs w:val="17"/>
          <w:lang w:val="es-ES_tradnl"/>
        </w:rPr>
        <w:t xml:space="preserve">En caso de que se supere dicho límite, se recomienda utilizar consultas con nombre. Otra posibilidad es especificar un conjunto de normas que establezcan la forma de cambiar de </w:t>
      </w:r>
      <w:r w:rsidR="009F7811" w:rsidRPr="00641BDB">
        <w:rPr>
          <w:rFonts w:ascii="Courier New" w:eastAsia="Times New Roman" w:hAnsi="Courier New" w:cs="Courier New"/>
          <w:szCs w:val="17"/>
          <w:lang w:val="es-ES_tradnl"/>
        </w:rPr>
        <w:t>GET</w:t>
      </w:r>
      <w:r w:rsidR="009F7811" w:rsidRPr="00641BDB">
        <w:rPr>
          <w:rFonts w:cs="Arial"/>
          <w:szCs w:val="17"/>
          <w:lang w:val="es-ES_tradnl"/>
        </w:rPr>
        <w:t xml:space="preserve"> a </w:t>
      </w:r>
      <w:r w:rsidR="009F7811" w:rsidRPr="00641BDB">
        <w:rPr>
          <w:rFonts w:ascii="Courier New" w:eastAsia="Times New Roman" w:hAnsi="Courier New" w:cs="Courier New"/>
          <w:szCs w:val="17"/>
          <w:lang w:val="es-ES_tradnl"/>
        </w:rPr>
        <w:t>POST</w:t>
      </w:r>
      <w:r w:rsidR="009F7811" w:rsidRPr="00641BDB">
        <w:rPr>
          <w:rFonts w:cs="Arial"/>
          <w:szCs w:val="17"/>
          <w:lang w:val="es-ES_tradnl"/>
        </w:rPr>
        <w:t xml:space="preserve">. De conformidad con la Norma RFC </w:t>
      </w:r>
      <w:del w:id="122" w:author="Author">
        <w:r w:rsidR="009F7811" w:rsidRPr="00641BDB">
          <w:rPr>
            <w:rFonts w:cs="Arial"/>
            <w:szCs w:val="17"/>
            <w:lang w:val="es-ES_tradnl"/>
          </w:rPr>
          <w:delText>2616</w:delText>
        </w:r>
      </w:del>
      <w:ins w:id="123" w:author="Author">
        <w:r w:rsidR="00002FA0" w:rsidRPr="00641BDB">
          <w:rPr>
            <w:rFonts w:cs="Arial"/>
            <w:szCs w:val="17"/>
            <w:lang w:val="es-ES_tradnl"/>
          </w:rPr>
          <w:t>9110</w:t>
        </w:r>
      </w:ins>
      <w:r w:rsidR="009F7811" w:rsidRPr="00641BDB">
        <w:rPr>
          <w:rFonts w:cs="Arial"/>
          <w:szCs w:val="17"/>
          <w:lang w:val="es-ES_tradnl"/>
        </w:rPr>
        <w:t xml:space="preserve"> del IETF, una </w:t>
      </w:r>
      <w:r w:rsidR="00D04AD2" w:rsidRPr="00641BDB">
        <w:rPr>
          <w:rFonts w:eastAsia="Times New Roman" w:cs="Arial"/>
          <w:szCs w:val="17"/>
          <w:lang w:val="es-ES_tradnl"/>
        </w:rPr>
        <w:t xml:space="preserve">petición </w:t>
      </w:r>
      <w:r w:rsidR="009F7811" w:rsidRPr="00641BDB">
        <w:rPr>
          <w:rFonts w:ascii="Courier New" w:eastAsia="Times New Roman" w:hAnsi="Courier New" w:cs="Courier New"/>
          <w:szCs w:val="17"/>
          <w:lang w:val="es-ES_tradnl"/>
        </w:rPr>
        <w:t>GET</w:t>
      </w:r>
      <w:r w:rsidR="009F7811" w:rsidRPr="00641BDB">
        <w:rPr>
          <w:rFonts w:cs="Arial"/>
          <w:szCs w:val="17"/>
          <w:lang w:val="es-ES_tradnl"/>
        </w:rPr>
        <w:t xml:space="preserve"> debe ser idempotente, lo que significa que su respuesta será la misma con independencia del número de veces que se ejecute la </w:t>
      </w:r>
      <w:r w:rsidR="00D04AD2" w:rsidRPr="00641BDB">
        <w:rPr>
          <w:rFonts w:eastAsia="Times New Roman" w:cs="Arial"/>
          <w:szCs w:val="17"/>
          <w:lang w:val="es-ES_tradnl"/>
        </w:rPr>
        <w:t>petición</w:t>
      </w:r>
      <w:r w:rsidR="009F7811" w:rsidRPr="00641BDB">
        <w:rPr>
          <w:rFonts w:cs="Arial"/>
          <w:szCs w:val="17"/>
          <w:lang w:val="es-ES_tradnl"/>
        </w:rPr>
        <w:t>.</w:t>
      </w:r>
      <w:r w:rsidR="00276B25" w:rsidRPr="00641BDB">
        <w:rPr>
          <w:rFonts w:eastAsia="Times New Roman" w:cs="Arial"/>
          <w:szCs w:val="17"/>
          <w:lang w:val="es-ES_tradnl"/>
        </w:rPr>
        <w:t xml:space="preserve"> </w:t>
      </w:r>
    </w:p>
    <w:p w14:paraId="272827FD" w14:textId="677CAB7B" w:rsidR="005E48A2" w:rsidRPr="00641BDB" w:rsidRDefault="00A9726C" w:rsidP="00524BFA">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w:t>
      </w:r>
      <w:r w:rsidR="00052261" w:rsidRPr="00641BDB">
        <w:rPr>
          <w:rFonts w:eastAsia="Times New Roman" w:cs="Arial"/>
          <w:szCs w:val="17"/>
          <w:lang w:val="es-ES_tradnl"/>
        </w:rPr>
        <w:t>3</w:t>
      </w:r>
      <w:r w:rsidR="00E631FD" w:rsidRPr="00641BDB">
        <w:rPr>
          <w:rFonts w:eastAsia="Times New Roman" w:cs="Arial"/>
          <w:szCs w:val="17"/>
          <w:lang w:val="es-ES_tradnl"/>
        </w:rPr>
        <w:t>3</w:t>
      </w:r>
      <w:r w:rsidR="005E48A2" w:rsidRPr="00641BDB">
        <w:rPr>
          <w:rFonts w:eastAsia="Times New Roman" w:cs="Arial"/>
          <w:szCs w:val="17"/>
          <w:lang w:val="es-ES_tradnl"/>
        </w:rPr>
        <w:t>]</w:t>
      </w:r>
      <w:r w:rsidR="00347C40" w:rsidRPr="00641BDB">
        <w:rPr>
          <w:rFonts w:eastAsia="Times New Roman" w:cs="Arial"/>
          <w:szCs w:val="17"/>
          <w:lang w:val="es-ES_tradnl"/>
        </w:rPr>
        <w:tab/>
        <w:t xml:space="preserve">Para un punto final que </w:t>
      </w:r>
      <w:r w:rsidR="0036464C" w:rsidRPr="00641BDB">
        <w:rPr>
          <w:rFonts w:eastAsia="Times New Roman" w:cs="Arial"/>
          <w:szCs w:val="17"/>
          <w:lang w:val="es-ES_tradnl"/>
        </w:rPr>
        <w:t>extrae</w:t>
      </w:r>
      <w:r w:rsidR="00347C40" w:rsidRPr="00641BDB">
        <w:rPr>
          <w:rFonts w:eastAsia="Times New Roman" w:cs="Arial"/>
          <w:szCs w:val="17"/>
          <w:lang w:val="es-ES_tradnl"/>
        </w:rPr>
        <w:t xml:space="preserve"> un solo recurso, si este no se encuentra, el método </w:t>
      </w:r>
      <w:r w:rsidR="0036464C" w:rsidRPr="00641BDB">
        <w:rPr>
          <w:rFonts w:ascii="Courier New" w:eastAsia="Times New Roman" w:hAnsi="Courier New" w:cs="Courier New"/>
          <w:szCs w:val="17"/>
          <w:lang w:val="es-ES_tradnl"/>
        </w:rPr>
        <w:t>GET</w:t>
      </w:r>
      <w:r w:rsidR="0036464C" w:rsidRPr="00641BDB">
        <w:rPr>
          <w:rFonts w:eastAsia="Times New Roman" w:cs="Arial"/>
          <w:szCs w:val="17"/>
          <w:lang w:val="es-ES_tradnl"/>
        </w:rPr>
        <w:t xml:space="preserve"> </w:t>
      </w:r>
      <w:r w:rsidR="00347C40" w:rsidRPr="00641BDB">
        <w:rPr>
          <w:rFonts w:eastAsia="Times New Roman" w:cs="Arial"/>
          <w:szCs w:val="17"/>
          <w:lang w:val="es-ES_tradnl"/>
        </w:rPr>
        <w:t xml:space="preserve">DEBE devolver el código de estado </w:t>
      </w:r>
      <w:r w:rsidR="00347C40" w:rsidRPr="00641BDB">
        <w:rPr>
          <w:rFonts w:ascii="Courier New" w:eastAsia="Times New Roman" w:hAnsi="Courier New" w:cs="Courier New"/>
          <w:szCs w:val="17"/>
          <w:lang w:val="es-ES_tradnl"/>
        </w:rPr>
        <w:t>404 Not Found</w:t>
      </w:r>
      <w:r w:rsidR="00347C40" w:rsidRPr="00641BDB">
        <w:rPr>
          <w:rFonts w:eastAsia="Times New Roman" w:cs="Arial"/>
          <w:szCs w:val="17"/>
          <w:lang w:val="es-ES_tradnl"/>
        </w:rPr>
        <w:t>. En el caso de los puntos finales que devuelven listas de recursos, simplemente devolverán una lista vacía.</w:t>
      </w:r>
    </w:p>
    <w:p w14:paraId="4A92DFD7" w14:textId="1504085E" w:rsidR="005E48A2" w:rsidRPr="00641BDB" w:rsidRDefault="00A9726C" w:rsidP="00524BFA">
      <w:pPr>
        <w:spacing w:before="100" w:beforeAutospacing="1" w:after="100" w:afterAutospacing="1"/>
        <w:ind w:left="720"/>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w:t>
      </w:r>
      <w:r w:rsidR="00052261" w:rsidRPr="00641BDB">
        <w:rPr>
          <w:rFonts w:eastAsia="Times New Roman" w:cs="Arial"/>
          <w:szCs w:val="17"/>
          <w:lang w:val="es-ES_tradnl"/>
        </w:rPr>
        <w:t>3</w:t>
      </w:r>
      <w:r w:rsidR="00E631FD" w:rsidRPr="00641BDB">
        <w:rPr>
          <w:rFonts w:eastAsia="Times New Roman" w:cs="Arial"/>
          <w:szCs w:val="17"/>
          <w:lang w:val="es-ES_tradnl"/>
        </w:rPr>
        <w:t>4</w:t>
      </w:r>
      <w:r w:rsidR="005E48A2" w:rsidRPr="00641BDB">
        <w:rPr>
          <w:rFonts w:eastAsia="Times New Roman" w:cs="Arial"/>
          <w:szCs w:val="17"/>
          <w:lang w:val="es-ES_tradnl"/>
        </w:rPr>
        <w:t>]</w:t>
      </w:r>
      <w:r w:rsidR="004C41CD" w:rsidRPr="00641BDB">
        <w:rPr>
          <w:rFonts w:eastAsia="Times New Roman" w:cs="Arial"/>
          <w:szCs w:val="17"/>
          <w:lang w:val="es-ES_tradnl"/>
        </w:rPr>
        <w:tab/>
        <w:t xml:space="preserve">Si un recurso es recuperado con éxito, el método </w:t>
      </w:r>
      <w:r w:rsidR="004C41CD" w:rsidRPr="00641BDB">
        <w:rPr>
          <w:rFonts w:ascii="Courier New" w:eastAsia="Times New Roman" w:hAnsi="Courier New" w:cs="Courier New"/>
          <w:szCs w:val="17"/>
          <w:lang w:val="es-ES_tradnl"/>
        </w:rPr>
        <w:t>GET</w:t>
      </w:r>
      <w:r w:rsidR="00381932" w:rsidRPr="00641BDB">
        <w:rPr>
          <w:rFonts w:ascii="Courier New" w:eastAsia="Times New Roman" w:hAnsi="Courier New" w:cs="Courier New"/>
          <w:szCs w:val="17"/>
          <w:lang w:val="es-ES_tradnl"/>
        </w:rPr>
        <w:t xml:space="preserve"> </w:t>
      </w:r>
      <w:r w:rsidR="004C41CD" w:rsidRPr="00641BDB">
        <w:rPr>
          <w:rFonts w:eastAsia="Times New Roman" w:cs="Arial"/>
          <w:szCs w:val="17"/>
          <w:lang w:val="es-ES_tradnl"/>
        </w:rPr>
        <w:t xml:space="preserve">DEBE devolver </w:t>
      </w:r>
      <w:r w:rsidR="005E48A2" w:rsidRPr="00641BDB">
        <w:rPr>
          <w:rFonts w:ascii="Courier New" w:eastAsia="Times New Roman" w:hAnsi="Courier New" w:cs="Courier New"/>
          <w:szCs w:val="17"/>
          <w:lang w:val="es-ES_tradnl"/>
        </w:rPr>
        <w:t>200 OK</w:t>
      </w:r>
      <w:r w:rsidR="005E48A2" w:rsidRPr="00641BDB">
        <w:rPr>
          <w:rFonts w:eastAsia="Times New Roman" w:cs="Arial"/>
          <w:szCs w:val="17"/>
          <w:lang w:val="es-ES_tradnl"/>
        </w:rPr>
        <w:t>.</w:t>
      </w:r>
    </w:p>
    <w:p w14:paraId="7FA20727" w14:textId="0AC08CDE" w:rsidR="005E48A2" w:rsidRPr="00641BDB" w:rsidRDefault="00A9726C" w:rsidP="00524BFA">
      <w:pPr>
        <w:spacing w:before="100" w:beforeAutospacing="1" w:after="100" w:afterAutospacing="1"/>
        <w:ind w:left="720"/>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-3</w:t>
      </w:r>
      <w:r w:rsidR="00E631FD" w:rsidRPr="00641BDB">
        <w:rPr>
          <w:rFonts w:eastAsia="Times New Roman" w:cs="Arial"/>
          <w:szCs w:val="17"/>
          <w:lang w:val="es-ES_tradnl"/>
        </w:rPr>
        <w:t>5</w:t>
      </w:r>
      <w:r w:rsidR="005E48A2" w:rsidRPr="00641BDB">
        <w:rPr>
          <w:rFonts w:eastAsia="Times New Roman" w:cs="Arial"/>
          <w:szCs w:val="17"/>
          <w:lang w:val="es-ES_tradnl"/>
        </w:rPr>
        <w:t>]</w:t>
      </w:r>
      <w:r w:rsidR="00381932" w:rsidRPr="00641BDB">
        <w:rPr>
          <w:rFonts w:eastAsia="Times New Roman" w:cs="Arial"/>
          <w:szCs w:val="17"/>
          <w:lang w:val="es-ES_tradnl"/>
        </w:rPr>
        <w:tab/>
      </w:r>
      <w:r w:rsidR="009D49B8" w:rsidRPr="00641BDB">
        <w:rPr>
          <w:rFonts w:eastAsia="Times New Roman" w:cs="Arial"/>
          <w:szCs w:val="17"/>
          <w:lang w:val="es-ES_tradnl"/>
        </w:rPr>
        <w:t>Las</w:t>
      </w:r>
      <w:r w:rsidR="00381932" w:rsidRPr="00641BDB">
        <w:rPr>
          <w:rFonts w:eastAsia="Times New Roman" w:cs="Arial"/>
          <w:szCs w:val="17"/>
          <w:lang w:val="es-ES_tradnl"/>
        </w:rPr>
        <w:t xml:space="preserve"> </w:t>
      </w:r>
      <w:r w:rsidR="00D04AD2" w:rsidRPr="00641BDB">
        <w:rPr>
          <w:rFonts w:eastAsia="Times New Roman" w:cs="Arial"/>
          <w:szCs w:val="17"/>
          <w:lang w:val="es-ES_tradnl"/>
        </w:rPr>
        <w:t>petici</w:t>
      </w:r>
      <w:r w:rsidR="009D49B8" w:rsidRPr="00641BDB">
        <w:rPr>
          <w:rFonts w:eastAsia="Times New Roman" w:cs="Arial"/>
          <w:szCs w:val="17"/>
          <w:lang w:val="es-ES_tradnl"/>
        </w:rPr>
        <w:t>o</w:t>
      </w:r>
      <w:r w:rsidR="00D04AD2" w:rsidRPr="00641BDB">
        <w:rPr>
          <w:rFonts w:eastAsia="Times New Roman" w:cs="Arial"/>
          <w:szCs w:val="17"/>
          <w:lang w:val="es-ES_tradnl"/>
        </w:rPr>
        <w:t>n</w:t>
      </w:r>
      <w:r w:rsidR="009D49B8" w:rsidRPr="00641BDB">
        <w:rPr>
          <w:rFonts w:eastAsia="Times New Roman" w:cs="Arial"/>
          <w:szCs w:val="17"/>
          <w:lang w:val="es-ES_tradnl"/>
        </w:rPr>
        <w:t>es</w:t>
      </w:r>
      <w:r w:rsidR="00D04AD2" w:rsidRPr="00641BDB">
        <w:rPr>
          <w:rFonts w:eastAsia="Times New Roman" w:cs="Arial"/>
          <w:szCs w:val="17"/>
          <w:lang w:val="es-ES_tradnl"/>
        </w:rPr>
        <w:t xml:space="preserve"> </w:t>
      </w:r>
      <w:r w:rsidR="00381932" w:rsidRPr="00641BDB">
        <w:rPr>
          <w:rFonts w:ascii="Courier New" w:eastAsia="Times New Roman" w:hAnsi="Courier New" w:cs="Courier New"/>
          <w:szCs w:val="17"/>
          <w:lang w:val="es-ES_tradnl"/>
        </w:rPr>
        <w:t xml:space="preserve">GET </w:t>
      </w:r>
      <w:r w:rsidR="00381932" w:rsidRPr="00641BDB">
        <w:rPr>
          <w:rFonts w:eastAsia="Times New Roman" w:cs="Arial"/>
          <w:szCs w:val="17"/>
          <w:lang w:val="es-ES_tradnl"/>
        </w:rPr>
        <w:t>DEBE</w:t>
      </w:r>
      <w:r w:rsidR="009D49B8" w:rsidRPr="00641BDB">
        <w:rPr>
          <w:rFonts w:eastAsia="Times New Roman" w:cs="Arial"/>
          <w:szCs w:val="17"/>
          <w:lang w:val="es-ES_tradnl"/>
        </w:rPr>
        <w:t>N</w:t>
      </w:r>
      <w:r w:rsidR="00381932" w:rsidRPr="00641BDB">
        <w:rPr>
          <w:rFonts w:eastAsia="Times New Roman" w:cs="Arial"/>
          <w:szCs w:val="17"/>
          <w:lang w:val="es-ES_tradnl"/>
        </w:rPr>
        <w:t xml:space="preserve"> ser </w:t>
      </w:r>
      <w:r w:rsidR="009D49B8" w:rsidRPr="00641BDB">
        <w:rPr>
          <w:rFonts w:eastAsia="Times New Roman" w:cs="Arial"/>
          <w:szCs w:val="17"/>
          <w:lang w:val="es-ES_tradnl"/>
        </w:rPr>
        <w:t>i</w:t>
      </w:r>
      <w:r w:rsidR="00381932" w:rsidRPr="00641BDB">
        <w:rPr>
          <w:rFonts w:eastAsia="Times New Roman" w:cs="Arial"/>
          <w:szCs w:val="17"/>
          <w:lang w:val="es-ES_tradnl"/>
        </w:rPr>
        <w:t>dempotente</w:t>
      </w:r>
      <w:r w:rsidR="009D49B8" w:rsidRPr="00641BDB">
        <w:rPr>
          <w:rFonts w:eastAsia="Times New Roman" w:cs="Arial"/>
          <w:szCs w:val="17"/>
          <w:lang w:val="es-ES_tradnl"/>
        </w:rPr>
        <w:t>s</w:t>
      </w:r>
      <w:r w:rsidR="00381932" w:rsidRPr="00641BDB">
        <w:rPr>
          <w:rFonts w:eastAsia="Times New Roman" w:cs="Arial"/>
          <w:szCs w:val="17"/>
          <w:lang w:val="es-ES_tradnl"/>
        </w:rPr>
        <w:t>.</w:t>
      </w:r>
    </w:p>
    <w:p w14:paraId="05F97163" w14:textId="7B020AB2" w:rsidR="005E48A2" w:rsidRPr="00641BDB" w:rsidRDefault="00AB6AFF" w:rsidP="00524BFA">
      <w:pPr>
        <w:spacing w:before="100" w:beforeAutospacing="1" w:after="100" w:afterAutospacing="1"/>
        <w:ind w:left="1695" w:hanging="975"/>
        <w:jc w:val="both"/>
        <w:rPr>
          <w:rFonts w:eastAsia="Times New Roman" w:cs="Arial"/>
          <w:strike/>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-3</w:t>
      </w:r>
      <w:r w:rsidR="00E631FD" w:rsidRPr="00641BDB">
        <w:rPr>
          <w:rFonts w:eastAsia="Times New Roman" w:cs="Arial"/>
          <w:szCs w:val="17"/>
          <w:lang w:val="es-ES_tradnl"/>
        </w:rPr>
        <w:t>6</w:t>
      </w:r>
      <w:r w:rsidRPr="00641BDB">
        <w:rPr>
          <w:rFonts w:eastAsia="Times New Roman" w:cs="Arial"/>
          <w:szCs w:val="17"/>
          <w:lang w:val="es-ES_tradnl"/>
        </w:rPr>
        <w:t>]</w:t>
      </w:r>
      <w:r w:rsidR="00524BFA" w:rsidRPr="00641BDB">
        <w:rPr>
          <w:rFonts w:eastAsia="Times New Roman" w:cs="Arial"/>
          <w:szCs w:val="17"/>
          <w:lang w:val="es-ES_tradnl"/>
        </w:rPr>
        <w:tab/>
        <w:t>Cuando la longitud del URI excede los 255 bytes, DEBERÍA utilizar</w:t>
      </w:r>
      <w:r w:rsidR="009D49B8" w:rsidRPr="00641BDB">
        <w:rPr>
          <w:rFonts w:eastAsia="Times New Roman" w:cs="Arial"/>
          <w:szCs w:val="17"/>
          <w:lang w:val="es-ES_tradnl"/>
        </w:rPr>
        <w:t>se</w:t>
      </w:r>
      <w:r w:rsidR="00524BFA" w:rsidRPr="00641BDB">
        <w:rPr>
          <w:rFonts w:eastAsia="Times New Roman" w:cs="Arial"/>
          <w:szCs w:val="17"/>
          <w:lang w:val="es-ES_tradnl"/>
        </w:rPr>
        <w:t xml:space="preserve"> el método </w:t>
      </w:r>
      <w:r w:rsidR="00524BFA" w:rsidRPr="00641BDB">
        <w:rPr>
          <w:rFonts w:ascii="Courier New" w:eastAsia="Times New Roman" w:hAnsi="Courier New" w:cs="Courier New"/>
          <w:szCs w:val="17"/>
          <w:lang w:val="es-ES_tradnl"/>
        </w:rPr>
        <w:t>POST</w:t>
      </w:r>
      <w:r w:rsidR="00524BFA" w:rsidRPr="00641BDB">
        <w:rPr>
          <w:rFonts w:eastAsia="Times New Roman" w:cs="Arial"/>
          <w:szCs w:val="17"/>
          <w:lang w:val="es-ES_tradnl"/>
        </w:rPr>
        <w:t xml:space="preserve"> en lugar del </w:t>
      </w:r>
      <w:r w:rsidR="009D49B8" w:rsidRPr="00641BDB">
        <w:rPr>
          <w:rFonts w:eastAsia="Times New Roman" w:cs="Arial"/>
          <w:szCs w:val="17"/>
          <w:lang w:val="es-ES_tradnl"/>
        </w:rPr>
        <w:t xml:space="preserve">método </w:t>
      </w:r>
      <w:r w:rsidR="00524BFA" w:rsidRPr="00641BDB">
        <w:rPr>
          <w:rFonts w:ascii="Courier New" w:eastAsia="Times New Roman" w:hAnsi="Courier New" w:cs="Courier New"/>
          <w:szCs w:val="17"/>
          <w:lang w:val="es-ES_tradnl"/>
        </w:rPr>
        <w:t>GET</w:t>
      </w:r>
      <w:r w:rsidR="00524BFA" w:rsidRPr="00641BDB">
        <w:rPr>
          <w:rFonts w:eastAsia="Times New Roman" w:cs="Arial"/>
          <w:szCs w:val="17"/>
          <w:lang w:val="es-ES_tradnl"/>
        </w:rPr>
        <w:t xml:space="preserve"> debido a las limitaciones </w:t>
      </w:r>
      <w:ins w:id="124" w:author="Author">
        <w:r w:rsidR="00002FA0" w:rsidRPr="00641BDB">
          <w:rPr>
            <w:rFonts w:eastAsia="Times New Roman" w:cs="Arial"/>
            <w:szCs w:val="17"/>
            <w:lang w:val="es-ES_tradnl"/>
          </w:rPr>
          <w:t xml:space="preserve">prácticas </w:t>
        </w:r>
      </w:ins>
      <w:r w:rsidR="00524BFA" w:rsidRPr="00641BDB">
        <w:rPr>
          <w:rFonts w:eastAsia="Times New Roman" w:cs="Arial"/>
          <w:szCs w:val="17"/>
          <w:lang w:val="es-ES_tradnl"/>
        </w:rPr>
        <w:t>de este, o bien crear consultas con nombre si es posible.</w:t>
      </w:r>
    </w:p>
    <w:p w14:paraId="4D7F8D26" w14:textId="77777777" w:rsidR="005E48A2" w:rsidRPr="00641BDB" w:rsidRDefault="005E48A2" w:rsidP="00524BFA">
      <w:pPr>
        <w:pStyle w:val="Heading4"/>
        <w:jc w:val="both"/>
        <w:rPr>
          <w:lang w:val="es-ES_tradnl"/>
        </w:rPr>
      </w:pPr>
      <w:r w:rsidRPr="00641BDB">
        <w:rPr>
          <w:lang w:val="es-ES_tradnl"/>
        </w:rPr>
        <w:t>HEAD</w:t>
      </w:r>
    </w:p>
    <w:p w14:paraId="3156CEC3" w14:textId="2ED5D56B" w:rsidR="005E48A2" w:rsidRPr="00641BDB" w:rsidRDefault="002C3A8F" w:rsidP="0063544A">
      <w:pPr>
        <w:spacing w:before="100" w:beforeAutospacing="1" w:after="100" w:afterAutospacing="1"/>
        <w:jc w:val="both"/>
        <w:rPr>
          <w:lang w:val="es-ES_tradnl"/>
        </w:rPr>
      </w:pPr>
      <w:r w:rsidRPr="00641BDB">
        <w:rPr>
          <w:lang w:val="es-ES_tradnl"/>
        </w:rPr>
        <w:t>39.</w:t>
      </w:r>
      <w:r w:rsidR="001446D6" w:rsidRPr="00641BDB">
        <w:rPr>
          <w:lang w:val="es-ES_tradnl"/>
        </w:rPr>
        <w:tab/>
      </w:r>
      <w:r w:rsidR="0063544A" w:rsidRPr="00641BDB">
        <w:rPr>
          <w:lang w:val="es-ES_tradnl"/>
        </w:rPr>
        <w:t xml:space="preserve">Los clientes pueden utilizar </w:t>
      </w:r>
      <w:r w:rsidR="0063544A" w:rsidRPr="00641BDB">
        <w:rPr>
          <w:rFonts w:ascii="Courier New" w:eastAsia="Times New Roman" w:hAnsi="Courier New" w:cs="Courier New"/>
          <w:szCs w:val="17"/>
          <w:lang w:val="es-ES_tradnl"/>
        </w:rPr>
        <w:t>HEAD</w:t>
      </w:r>
      <w:r w:rsidR="0063544A" w:rsidRPr="00641BDB">
        <w:rPr>
          <w:lang w:val="es-ES_tradnl"/>
        </w:rPr>
        <w:t xml:space="preserve"> cuando necesiten información sobre una operación. Utilizando </w:t>
      </w:r>
      <w:r w:rsidR="0063544A" w:rsidRPr="00641BDB">
        <w:rPr>
          <w:rFonts w:ascii="Courier New" w:eastAsia="Times New Roman" w:hAnsi="Courier New" w:cs="Courier New"/>
          <w:szCs w:val="17"/>
          <w:lang w:val="es-ES_tradnl"/>
        </w:rPr>
        <w:t>HEAD</w:t>
      </w:r>
      <w:r w:rsidR="0063544A" w:rsidRPr="00641BDB">
        <w:rPr>
          <w:lang w:val="es-ES_tradnl"/>
        </w:rPr>
        <w:t xml:space="preserve"> se obtiene el mismo encabezado HTTP que se obtendría si se hiciera una </w:t>
      </w:r>
      <w:r w:rsidR="00D04AD2" w:rsidRPr="00641BDB">
        <w:rPr>
          <w:rFonts w:eastAsia="Times New Roman" w:cs="Arial"/>
          <w:szCs w:val="17"/>
          <w:lang w:val="es-ES_tradnl"/>
        </w:rPr>
        <w:t xml:space="preserve">petición </w:t>
      </w:r>
      <w:r w:rsidR="0063544A" w:rsidRPr="00641BDB">
        <w:rPr>
          <w:rFonts w:ascii="Courier New" w:hAnsi="Courier New" w:cs="Courier New"/>
          <w:lang w:val="es-ES_tradnl"/>
        </w:rPr>
        <w:t>GET</w:t>
      </w:r>
      <w:r w:rsidR="0063544A" w:rsidRPr="00641BDB">
        <w:rPr>
          <w:lang w:val="es-ES_tradnl"/>
        </w:rPr>
        <w:t xml:space="preserve">, pero sin el cuerpo. Esto permite al cliente conocer la información almacenada en caché, así como el tipo de contenido y el código de estado que se devolverá. Una </w:t>
      </w:r>
      <w:r w:rsidR="00D04AD2" w:rsidRPr="00641BDB">
        <w:rPr>
          <w:rFonts w:eastAsia="Times New Roman" w:cs="Arial"/>
          <w:szCs w:val="17"/>
          <w:lang w:val="es-ES_tradnl"/>
        </w:rPr>
        <w:t xml:space="preserve">petición </w:t>
      </w:r>
      <w:r w:rsidR="0063544A" w:rsidRPr="00641BDB">
        <w:rPr>
          <w:rFonts w:ascii="Courier New" w:eastAsia="Times New Roman" w:hAnsi="Courier New" w:cs="Courier New"/>
          <w:szCs w:val="17"/>
          <w:lang w:val="es-ES_tradnl"/>
        </w:rPr>
        <w:t>HEAD</w:t>
      </w:r>
      <w:r w:rsidR="0063544A" w:rsidRPr="00641BDB">
        <w:rPr>
          <w:rFonts w:eastAsia="Times New Roman" w:cs="Arial"/>
          <w:szCs w:val="17"/>
          <w:lang w:val="es-ES_tradnl"/>
        </w:rPr>
        <w:t xml:space="preserve"> </w:t>
      </w:r>
      <w:r w:rsidR="0063544A" w:rsidRPr="00641BDB">
        <w:rPr>
          <w:lang w:val="es-ES_tradnl"/>
        </w:rPr>
        <w:t xml:space="preserve">DEBE ser idempotente según la Norma RFC </w:t>
      </w:r>
      <w:del w:id="125" w:author="Author">
        <w:r w:rsidR="0063544A" w:rsidRPr="00641BDB">
          <w:rPr>
            <w:lang w:val="es-ES_tradnl"/>
          </w:rPr>
          <w:delText>2616</w:delText>
        </w:r>
      </w:del>
      <w:ins w:id="126" w:author="Author">
        <w:r w:rsidR="00002FA0" w:rsidRPr="00641BDB">
          <w:rPr>
            <w:lang w:val="es-ES_tradnl"/>
          </w:rPr>
          <w:t>9110</w:t>
        </w:r>
      </w:ins>
      <w:r w:rsidR="0063544A" w:rsidRPr="00641BDB">
        <w:rPr>
          <w:lang w:val="es-ES_tradnl"/>
        </w:rPr>
        <w:t xml:space="preserve"> del IETF. </w:t>
      </w:r>
    </w:p>
    <w:p w14:paraId="6A46CE27" w14:textId="4487C74B" w:rsidR="005E48A2" w:rsidRPr="00641BDB" w:rsidRDefault="00A9726C" w:rsidP="00524BFA">
      <w:pPr>
        <w:spacing w:before="100" w:beforeAutospacing="1" w:after="100" w:afterAutospacing="1"/>
        <w:ind w:firstLine="720"/>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-3</w:t>
      </w:r>
      <w:r w:rsidR="00E631FD" w:rsidRPr="00641BDB">
        <w:rPr>
          <w:rFonts w:eastAsia="Times New Roman" w:cs="Arial"/>
          <w:szCs w:val="17"/>
          <w:lang w:val="es-ES_tradnl"/>
        </w:rPr>
        <w:t>7</w:t>
      </w:r>
      <w:r w:rsidR="005E48A2" w:rsidRPr="00641BDB">
        <w:rPr>
          <w:rFonts w:eastAsia="Times New Roman" w:cs="Arial"/>
          <w:szCs w:val="17"/>
          <w:lang w:val="es-ES_tradnl"/>
        </w:rPr>
        <w:t>]</w:t>
      </w:r>
      <w:r w:rsidR="005D7D8F" w:rsidRPr="00641BDB">
        <w:rPr>
          <w:rFonts w:eastAsia="Times New Roman" w:cs="Arial"/>
          <w:szCs w:val="17"/>
          <w:lang w:val="es-ES_tradnl"/>
        </w:rPr>
        <w:tab/>
      </w:r>
      <w:r w:rsidR="009D49B8" w:rsidRPr="00641BDB">
        <w:rPr>
          <w:rFonts w:eastAsia="Times New Roman" w:cs="Arial"/>
          <w:szCs w:val="17"/>
          <w:lang w:val="es-ES_tradnl"/>
        </w:rPr>
        <w:t xml:space="preserve">Las </w:t>
      </w:r>
      <w:r w:rsidR="00D04AD2" w:rsidRPr="00641BDB">
        <w:rPr>
          <w:rFonts w:eastAsia="Times New Roman" w:cs="Arial"/>
          <w:szCs w:val="17"/>
          <w:lang w:val="es-ES_tradnl"/>
        </w:rPr>
        <w:t>petici</w:t>
      </w:r>
      <w:r w:rsidR="009D49B8" w:rsidRPr="00641BDB">
        <w:rPr>
          <w:rFonts w:eastAsia="Times New Roman" w:cs="Arial"/>
          <w:szCs w:val="17"/>
          <w:lang w:val="es-ES_tradnl"/>
        </w:rPr>
        <w:t>ones</w:t>
      </w:r>
      <w:r w:rsidR="00D04AD2" w:rsidRPr="00641BDB">
        <w:rPr>
          <w:rFonts w:eastAsia="Times New Roman" w:cs="Arial"/>
          <w:szCs w:val="17"/>
          <w:lang w:val="es-ES_tradnl"/>
        </w:rPr>
        <w:t xml:space="preserve"> </w:t>
      </w:r>
      <w:r w:rsidR="005E48A2" w:rsidRPr="00641BDB">
        <w:rPr>
          <w:rFonts w:ascii="Courier New" w:eastAsia="Times New Roman" w:hAnsi="Courier New" w:cs="Courier New"/>
          <w:szCs w:val="17"/>
          <w:lang w:val="es-ES_tradnl"/>
        </w:rPr>
        <w:t>HEAD</w:t>
      </w:r>
      <w:r w:rsidR="005E48A2" w:rsidRPr="00641BDB">
        <w:rPr>
          <w:rFonts w:eastAsia="Times New Roman" w:cs="Arial"/>
          <w:szCs w:val="17"/>
          <w:lang w:val="es-ES_tradnl"/>
        </w:rPr>
        <w:t xml:space="preserve"> </w:t>
      </w:r>
      <w:r w:rsidR="005D7D8F" w:rsidRPr="00641BDB">
        <w:rPr>
          <w:rFonts w:eastAsia="Times New Roman" w:cs="Arial"/>
          <w:szCs w:val="17"/>
          <w:lang w:val="es-ES_tradnl"/>
        </w:rPr>
        <w:t>DEBE</w:t>
      </w:r>
      <w:r w:rsidR="009D49B8" w:rsidRPr="00641BDB">
        <w:rPr>
          <w:rFonts w:eastAsia="Times New Roman" w:cs="Arial"/>
          <w:szCs w:val="17"/>
          <w:lang w:val="es-ES_tradnl"/>
        </w:rPr>
        <w:t>N</w:t>
      </w:r>
      <w:r w:rsidR="005D7D8F" w:rsidRPr="00641BDB">
        <w:rPr>
          <w:rFonts w:eastAsia="Times New Roman" w:cs="Arial"/>
          <w:szCs w:val="17"/>
          <w:lang w:val="es-ES_tradnl"/>
        </w:rPr>
        <w:t xml:space="preserve"> se</w:t>
      </w:r>
      <w:r w:rsidR="00B53FF4" w:rsidRPr="00641BDB">
        <w:rPr>
          <w:rFonts w:eastAsia="Times New Roman" w:cs="Arial"/>
          <w:szCs w:val="17"/>
          <w:lang w:val="es-ES_tradnl"/>
        </w:rPr>
        <w:t>r</w:t>
      </w:r>
      <w:r w:rsidR="005E48A2" w:rsidRPr="00641BDB">
        <w:rPr>
          <w:rFonts w:eastAsia="Times New Roman" w:cs="Arial"/>
          <w:szCs w:val="17"/>
          <w:lang w:val="es-ES_tradnl"/>
        </w:rPr>
        <w:t xml:space="preserve"> idempotent</w:t>
      </w:r>
      <w:r w:rsidR="005D7D8F" w:rsidRPr="00641BDB">
        <w:rPr>
          <w:rFonts w:eastAsia="Times New Roman" w:cs="Arial"/>
          <w:szCs w:val="17"/>
          <w:lang w:val="es-ES_tradnl"/>
        </w:rPr>
        <w:t>e</w:t>
      </w:r>
      <w:r w:rsidR="009D49B8" w:rsidRPr="00641BDB">
        <w:rPr>
          <w:rFonts w:eastAsia="Times New Roman" w:cs="Arial"/>
          <w:szCs w:val="17"/>
          <w:lang w:val="es-ES_tradnl"/>
        </w:rPr>
        <w:t>s</w:t>
      </w:r>
      <w:r w:rsidR="005E48A2" w:rsidRPr="00641BDB">
        <w:rPr>
          <w:rFonts w:eastAsia="Times New Roman" w:cs="Arial"/>
          <w:szCs w:val="17"/>
          <w:lang w:val="es-ES_tradnl"/>
        </w:rPr>
        <w:t>.</w:t>
      </w:r>
    </w:p>
    <w:p w14:paraId="395F9AAA" w14:textId="65AFA2F7" w:rsidR="005E48A2" w:rsidRPr="00641BDB" w:rsidRDefault="00A9726C" w:rsidP="00D72BCF">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-3</w:t>
      </w:r>
      <w:r w:rsidR="00E631FD" w:rsidRPr="00641BDB">
        <w:rPr>
          <w:rFonts w:eastAsia="Times New Roman" w:cs="Arial"/>
          <w:szCs w:val="17"/>
          <w:lang w:val="es-ES_tradnl"/>
        </w:rPr>
        <w:t>8</w:t>
      </w:r>
      <w:r w:rsidR="005E48A2" w:rsidRPr="00641BDB">
        <w:rPr>
          <w:rFonts w:eastAsia="Times New Roman" w:cs="Arial"/>
          <w:szCs w:val="17"/>
          <w:lang w:val="es-ES_tradnl"/>
        </w:rPr>
        <w:t>]</w:t>
      </w:r>
      <w:r w:rsidR="008B0985" w:rsidRPr="00641BDB">
        <w:rPr>
          <w:rFonts w:eastAsia="Times New Roman" w:cs="Arial"/>
          <w:szCs w:val="17"/>
          <w:lang w:val="es-ES_tradnl"/>
        </w:rPr>
        <w:tab/>
      </w:r>
      <w:r w:rsidR="00D72BCF" w:rsidRPr="00641BDB">
        <w:rPr>
          <w:rFonts w:eastAsia="Times New Roman" w:cs="Arial"/>
          <w:szCs w:val="17"/>
          <w:lang w:val="es-ES_tradnl"/>
        </w:rPr>
        <w:t xml:space="preserve">Algunos </w:t>
      </w:r>
      <w:r w:rsidR="00D72BCF" w:rsidRPr="00641BDB">
        <w:rPr>
          <w:rFonts w:eastAsia="Times New Roman" w:cs="Arial"/>
          <w:i/>
          <w:iCs/>
          <w:szCs w:val="17"/>
          <w:lang w:val="es-ES_tradnl"/>
        </w:rPr>
        <w:t>proxies</w:t>
      </w:r>
      <w:r w:rsidR="00D72BCF" w:rsidRPr="00641BDB">
        <w:rPr>
          <w:rFonts w:eastAsia="Times New Roman" w:cs="Arial"/>
          <w:szCs w:val="17"/>
          <w:lang w:val="es-ES_tradnl"/>
        </w:rPr>
        <w:t xml:space="preserve"> solo son compatibles con los métodos </w:t>
      </w:r>
      <w:r w:rsidR="00D72BCF" w:rsidRPr="00641BDB">
        <w:rPr>
          <w:rFonts w:ascii="Courier New" w:eastAsia="Times New Roman" w:hAnsi="Courier New" w:cs="Courier New"/>
          <w:szCs w:val="17"/>
          <w:lang w:val="es-ES_tradnl"/>
        </w:rPr>
        <w:t>POST</w:t>
      </w:r>
      <w:r w:rsidR="00D72BCF" w:rsidRPr="00641BDB">
        <w:rPr>
          <w:rFonts w:eastAsia="Times New Roman" w:cs="Arial"/>
          <w:szCs w:val="17"/>
          <w:lang w:val="es-ES_tradnl"/>
        </w:rPr>
        <w:t xml:space="preserve"> y </w:t>
      </w:r>
      <w:r w:rsidR="00D72BCF" w:rsidRPr="00641BDB">
        <w:rPr>
          <w:rFonts w:ascii="Courier New" w:eastAsia="Times New Roman" w:hAnsi="Courier New" w:cs="Courier New"/>
          <w:szCs w:val="17"/>
          <w:lang w:val="es-ES_tradnl"/>
        </w:rPr>
        <w:t>GET</w:t>
      </w:r>
      <w:r w:rsidR="00D72BCF" w:rsidRPr="00641BDB">
        <w:rPr>
          <w:rFonts w:eastAsia="Times New Roman" w:cs="Arial"/>
          <w:szCs w:val="17"/>
          <w:lang w:val="es-ES_tradnl"/>
        </w:rPr>
        <w:t xml:space="preserve">. Una API web DEBERÍA admitir un encabezado de </w:t>
      </w:r>
      <w:r w:rsidR="00D04AD2" w:rsidRPr="00641BDB">
        <w:rPr>
          <w:rFonts w:eastAsia="Times New Roman" w:cs="Arial"/>
          <w:szCs w:val="17"/>
          <w:lang w:val="es-ES_tradnl"/>
        </w:rPr>
        <w:t xml:space="preserve">petición </w:t>
      </w:r>
      <w:r w:rsidR="00D72BCF" w:rsidRPr="00641BDB">
        <w:rPr>
          <w:rFonts w:eastAsia="Times New Roman" w:cs="Arial"/>
          <w:szCs w:val="17"/>
          <w:lang w:val="es-ES_tradnl"/>
        </w:rPr>
        <w:t>HTTP personalizado para sustituir el método HTTP con el fin de sortear esa limitación.</w:t>
      </w:r>
    </w:p>
    <w:p w14:paraId="23BD4633" w14:textId="77777777" w:rsidR="005E48A2" w:rsidRPr="00641BDB" w:rsidRDefault="005E48A2" w:rsidP="00524BFA">
      <w:pPr>
        <w:pStyle w:val="Heading4"/>
        <w:jc w:val="both"/>
        <w:rPr>
          <w:lang w:val="es-ES_tradnl"/>
        </w:rPr>
      </w:pPr>
      <w:r w:rsidRPr="00641BDB">
        <w:rPr>
          <w:lang w:val="es-ES_tradnl"/>
        </w:rPr>
        <w:t>POST</w:t>
      </w:r>
    </w:p>
    <w:p w14:paraId="2F3ACF38" w14:textId="26FDD8E0" w:rsidR="005E48A2" w:rsidRPr="00641BDB" w:rsidRDefault="002C3A8F" w:rsidP="00CB6A97">
      <w:pPr>
        <w:pStyle w:val="NormalWeb"/>
        <w:spacing w:before="0" w:beforeAutospacing="0" w:after="240" w:afterAutospacing="0"/>
        <w:jc w:val="both"/>
        <w:rPr>
          <w:rFonts w:cs="Arial"/>
          <w:szCs w:val="17"/>
          <w:lang w:val="es-ES_tradnl"/>
        </w:rPr>
      </w:pPr>
      <w:r w:rsidRPr="00641BDB">
        <w:rPr>
          <w:rFonts w:cs="Arial"/>
          <w:szCs w:val="17"/>
          <w:lang w:val="es-ES_tradnl"/>
        </w:rPr>
        <w:t>40.</w:t>
      </w:r>
      <w:r w:rsidR="001446D6" w:rsidRPr="00641BDB">
        <w:rPr>
          <w:rFonts w:cs="Arial"/>
          <w:szCs w:val="17"/>
          <w:lang w:val="es-ES_tradnl"/>
        </w:rPr>
        <w:tab/>
      </w:r>
      <w:r w:rsidR="000D4B97" w:rsidRPr="00641BDB">
        <w:rPr>
          <w:rFonts w:cs="Arial"/>
          <w:szCs w:val="17"/>
          <w:lang w:val="es-ES_tradnl"/>
        </w:rPr>
        <w:t xml:space="preserve">Los clientes pueden utilizar </w:t>
      </w:r>
      <w:r w:rsidR="000D4B97" w:rsidRPr="00641BDB">
        <w:rPr>
          <w:rFonts w:ascii="Courier New" w:hAnsi="Courier New" w:cs="Courier New"/>
          <w:szCs w:val="17"/>
          <w:lang w:val="es-ES_tradnl"/>
        </w:rPr>
        <w:t>POST</w:t>
      </w:r>
      <w:r w:rsidR="000D4B97" w:rsidRPr="00641BDB">
        <w:rPr>
          <w:rFonts w:cs="Arial"/>
          <w:szCs w:val="17"/>
          <w:lang w:val="es-ES_tradnl"/>
        </w:rPr>
        <w:t xml:space="preserve"> para crear un recurso. </w:t>
      </w:r>
    </w:p>
    <w:p w14:paraId="7E2C7620" w14:textId="7C51125C" w:rsidR="008E1DA0" w:rsidRPr="00641BDB" w:rsidRDefault="000D4B97" w:rsidP="00CB6A97">
      <w:pPr>
        <w:numPr>
          <w:ilvl w:val="1"/>
          <w:numId w:val="4"/>
        </w:numPr>
        <w:spacing w:after="240"/>
        <w:jc w:val="both"/>
        <w:rPr>
          <w:rFonts w:eastAsia="Times New Roman" w:cs="Arial"/>
          <w:szCs w:val="17"/>
          <w:lang w:val="es-ES_tradnl"/>
        </w:rPr>
      </w:pPr>
      <w:r w:rsidRPr="00641BDB">
        <w:rPr>
          <w:rFonts w:cs="Arial"/>
          <w:szCs w:val="17"/>
          <w:lang w:val="es-ES_tradnl"/>
        </w:rPr>
        <w:t>Por ejemplo, la siguiente petición HTTP envía una solicitud de patente</w:t>
      </w:r>
      <w:r w:rsidR="008E1DA0" w:rsidRPr="00641BDB">
        <w:rPr>
          <w:rFonts w:eastAsia="Times New Roman" w:cs="Arial"/>
          <w:szCs w:val="17"/>
          <w:lang w:val="es-ES_tradnl"/>
        </w:rPr>
        <w:t xml:space="preserve">. </w:t>
      </w:r>
    </w:p>
    <w:p w14:paraId="7D7DD2F8" w14:textId="77777777" w:rsidR="000D4B97" w:rsidRPr="00641BDB" w:rsidRDefault="000D4B97" w:rsidP="00CB6A97">
      <w:pPr>
        <w:pStyle w:val="NormalWeb"/>
        <w:spacing w:before="0" w:beforeAutospacing="0" w:after="240" w:afterAutospacing="0"/>
        <w:ind w:firstLine="720"/>
        <w:jc w:val="both"/>
        <w:rPr>
          <w:rFonts w:eastAsia="Times New Roman" w:cs="Arial"/>
          <w:szCs w:val="17"/>
          <w:u w:val="single"/>
          <w:lang w:val="es-ES_tradnl"/>
        </w:rPr>
      </w:pPr>
      <w:r w:rsidRPr="00641BDB">
        <w:rPr>
          <w:rFonts w:eastAsia="Times New Roman" w:cs="Arial"/>
          <w:szCs w:val="17"/>
          <w:u w:val="single"/>
          <w:lang w:val="es-ES_tradnl"/>
        </w:rPr>
        <w:t>Ejemplo con cargas útiles en formato XML según la Norma ST.96</w:t>
      </w:r>
    </w:p>
    <w:p w14:paraId="01816A90" w14:textId="66850BD3" w:rsidR="0074735E" w:rsidRPr="00641BDB" w:rsidRDefault="000D4B97" w:rsidP="00CB6A97">
      <w:pPr>
        <w:pStyle w:val="NormalWeb"/>
        <w:spacing w:before="0" w:beforeAutospacing="0" w:after="240" w:afterAutospacing="0"/>
        <w:ind w:firstLine="720"/>
        <w:jc w:val="both"/>
        <w:rPr>
          <w:rFonts w:eastAsia="Times New Roman" w:cs="Arial"/>
          <w:szCs w:val="17"/>
          <w:lang w:val="es-ES_tradnl"/>
        </w:rPr>
      </w:pPr>
      <w:r w:rsidRPr="00641BDB">
        <w:rPr>
          <w:rFonts w:eastAsia="Times New Roman" w:cs="Arial"/>
          <w:szCs w:val="17"/>
          <w:lang w:val="es-ES_tradnl"/>
        </w:rPr>
        <w:t>El cliente envía la petición de solicitud de patente en formato XML</w:t>
      </w:r>
      <w:r w:rsidR="0074735E" w:rsidRPr="00641BDB">
        <w:rPr>
          <w:rFonts w:eastAsia="Times New Roman" w:cs="Arial"/>
          <w:szCs w:val="17"/>
          <w:lang w:val="es-ES_tradnl"/>
        </w:rPr>
        <w:t>:</w:t>
      </w:r>
    </w:p>
    <w:tbl>
      <w:tblPr>
        <w:tblStyle w:val="TableGrid"/>
        <w:tblW w:w="8640" w:type="dxa"/>
        <w:tblInd w:w="715" w:type="dxa"/>
        <w:tblLook w:val="04A0" w:firstRow="1" w:lastRow="0" w:firstColumn="1" w:lastColumn="0" w:noHBand="0" w:noVBand="1"/>
      </w:tblPr>
      <w:tblGrid>
        <w:gridCol w:w="8640"/>
      </w:tblGrid>
      <w:tr w:rsidR="005E48A2" w:rsidRPr="00641BDB" w14:paraId="2E6F0AB7" w14:textId="77777777" w:rsidTr="00F50DB4">
        <w:tc>
          <w:tcPr>
            <w:tcW w:w="8640" w:type="dxa"/>
          </w:tcPr>
          <w:p w14:paraId="5CE1D6E6" w14:textId="77777777" w:rsidR="005E48A2" w:rsidRPr="00641BDB" w:rsidRDefault="005E48A2" w:rsidP="00CB6A97">
            <w:pPr>
              <w:keepNext/>
              <w:keepLines/>
              <w:spacing w:before="240"/>
              <w:rPr>
                <w:rFonts w:ascii="Courier New" w:hAnsi="Courier New" w:cs="Courier New"/>
                <w:lang w:val="es-ES_tradnl"/>
              </w:rPr>
            </w:pPr>
            <w:r w:rsidRPr="00641BDB">
              <w:rPr>
                <w:rFonts w:ascii="Courier New" w:hAnsi="Courier New" w:cs="Courier New"/>
                <w:lang w:val="es-ES_tradnl"/>
              </w:rPr>
              <w:lastRenderedPageBreak/>
              <w:t>POST /v1/patent</w:t>
            </w:r>
            <w:r w:rsidR="000642B5" w:rsidRPr="00641BDB">
              <w:rPr>
                <w:rFonts w:ascii="Courier New" w:hAnsi="Courier New" w:cs="Courier New"/>
                <w:lang w:val="es-ES_tradnl"/>
              </w:rPr>
              <w:t>s/a</w:t>
            </w:r>
            <w:r w:rsidR="004F1401" w:rsidRPr="00641BDB">
              <w:rPr>
                <w:rFonts w:ascii="Courier New" w:hAnsi="Courier New" w:cs="Courier New"/>
                <w:lang w:val="es-ES_tradnl"/>
              </w:rPr>
              <w:t>pplication</w:t>
            </w:r>
            <w:r w:rsidR="00042DD4" w:rsidRPr="00641BDB">
              <w:rPr>
                <w:rFonts w:ascii="Courier New" w:hAnsi="Courier New" w:cs="Courier New"/>
                <w:lang w:val="es-ES_tradnl"/>
              </w:rPr>
              <w:t>s</w:t>
            </w:r>
            <w:r w:rsidR="003460DC" w:rsidRPr="00641BDB">
              <w:rPr>
                <w:rFonts w:ascii="Courier New" w:hAnsi="Courier New" w:cs="Courier New"/>
                <w:lang w:val="es-ES_tradnl"/>
              </w:rPr>
              <w:t xml:space="preserve"> HTTP/1.1</w:t>
            </w:r>
          </w:p>
          <w:p w14:paraId="5EFE256C" w14:textId="77777777" w:rsidR="00E73E7E" w:rsidRPr="00641BDB" w:rsidRDefault="00E73E7E" w:rsidP="00CB6A97">
            <w:pPr>
              <w:keepNext/>
              <w:keepLines/>
              <w:rPr>
                <w:rFonts w:ascii="Courier New" w:hAnsi="Courier New" w:cs="Courier New"/>
                <w:lang w:val="es-ES_tradnl"/>
              </w:rPr>
            </w:pPr>
            <w:r w:rsidRPr="00641BDB">
              <w:rPr>
                <w:rFonts w:ascii="Courier New" w:hAnsi="Courier New" w:cs="Courier New"/>
                <w:lang w:val="es-ES_tradnl"/>
              </w:rPr>
              <w:t xml:space="preserve">Host: wipo.int </w:t>
            </w:r>
          </w:p>
          <w:p w14:paraId="56EE8CCE" w14:textId="77777777" w:rsidR="00E73E7E" w:rsidRPr="00641BDB" w:rsidRDefault="00E73E7E" w:rsidP="00CB6A97">
            <w:pPr>
              <w:keepNext/>
              <w:keepLines/>
              <w:rPr>
                <w:rFonts w:ascii="Courier New" w:hAnsi="Courier New" w:cs="Courier New"/>
                <w:lang w:val="es-ES_tradnl"/>
              </w:rPr>
            </w:pPr>
            <w:r w:rsidRPr="00641BDB">
              <w:rPr>
                <w:rFonts w:ascii="Courier New" w:hAnsi="Courier New" w:cs="Courier New"/>
                <w:lang w:val="es-ES_tradnl"/>
              </w:rPr>
              <w:t>Accept: application/xml</w:t>
            </w:r>
          </w:p>
          <w:p w14:paraId="189C9C3F" w14:textId="77777777" w:rsidR="0068352F" w:rsidRPr="00641BDB" w:rsidRDefault="0068352F" w:rsidP="00CB6A97">
            <w:pPr>
              <w:keepNext/>
              <w:keepLines/>
              <w:rPr>
                <w:rFonts w:ascii="Courier New" w:hAnsi="Courier New" w:cs="Courier New"/>
                <w:lang w:val="es-ES_tradnl"/>
              </w:rPr>
            </w:pPr>
            <w:r w:rsidRPr="00641BDB">
              <w:rPr>
                <w:rFonts w:ascii="Courier New" w:hAnsi="Courier New" w:cs="Courier New"/>
                <w:lang w:val="es-ES_tradnl"/>
              </w:rPr>
              <w:t>Content-Type: application/xml</w:t>
            </w:r>
          </w:p>
          <w:p w14:paraId="4B22D575" w14:textId="77777777" w:rsidR="00D62181" w:rsidRPr="00641BDB" w:rsidRDefault="00D62181" w:rsidP="00CB6A97">
            <w:pPr>
              <w:keepNext/>
              <w:keepLines/>
              <w:rPr>
                <w:rFonts w:ascii="Courier New" w:hAnsi="Courier New" w:cs="Courier New"/>
                <w:lang w:val="es-ES_tradnl"/>
              </w:rPr>
            </w:pPr>
            <w:r w:rsidRPr="00641BDB">
              <w:rPr>
                <w:rFonts w:ascii="Courier New" w:hAnsi="Courier New" w:cs="Courier New"/>
                <w:lang w:val="es-ES_tradnl"/>
              </w:rPr>
              <w:t>&lt;?xml version="1.0" encoding="UTF-8"?&gt;</w:t>
            </w:r>
          </w:p>
          <w:p w14:paraId="1263C8AA" w14:textId="1824BAD7" w:rsidR="0074735E" w:rsidRPr="00855E87" w:rsidRDefault="00D62181" w:rsidP="00CB6A97">
            <w:pPr>
              <w:keepNext/>
              <w:keepLines/>
              <w:rPr>
                <w:rFonts w:ascii="Courier New" w:hAnsi="Courier New" w:cs="Courier New"/>
                <w:lang w:val="es-ES_tradnl"/>
              </w:rPr>
            </w:pPr>
            <w:r w:rsidRPr="00855E87">
              <w:rPr>
                <w:rFonts w:ascii="Courier New" w:hAnsi="Courier New" w:cs="Courier New"/>
                <w:lang w:val="es-ES_tradnl"/>
              </w:rPr>
              <w:t>&lt;pat:ApplicationBody xmlns="http://www.wipo.int/standards/XMLSchema/ST96/Common" xmlns:xsi="http://www.w3.org/2001/XMLSchema-instance" xmlns:com="http://www.wipo.int/standards/XMLSchema/ST96/Common" xmlns:pat="http://www.wipo.int/standards/XMLSchema/ST96/Patent" com:languageCode="pl" com:receivingOffice="ST" com:st96Version="V</w:t>
            </w:r>
            <w:r w:rsidR="00240329" w:rsidRPr="00855E87">
              <w:rPr>
                <w:rFonts w:ascii="Courier New" w:hAnsi="Courier New" w:cs="Courier New"/>
                <w:lang w:val="es-ES_tradnl"/>
              </w:rPr>
              <w:t>5</w:t>
            </w:r>
            <w:r w:rsidRPr="00855E87">
              <w:rPr>
                <w:rFonts w:ascii="Courier New" w:hAnsi="Courier New" w:cs="Courier New"/>
                <w:lang w:val="es-ES_tradnl"/>
              </w:rPr>
              <w:t>_</w:t>
            </w:r>
            <w:r w:rsidR="00240329" w:rsidRPr="00855E87">
              <w:rPr>
                <w:rFonts w:ascii="Courier New" w:hAnsi="Courier New" w:cs="Courier New"/>
                <w:lang w:val="es-ES_tradnl"/>
              </w:rPr>
              <w:t>0</w:t>
            </w:r>
            <w:r w:rsidRPr="00855E87">
              <w:rPr>
                <w:rFonts w:ascii="Courier New" w:hAnsi="Courier New" w:cs="Courier New"/>
                <w:lang w:val="es-ES_tradnl"/>
              </w:rPr>
              <w:t>" xsi:schemaLocation="http://www.wipo.int/standards/XMLSchema/ST96/Patent ApplicationBody_V</w:t>
            </w:r>
            <w:r w:rsidR="00240329" w:rsidRPr="00855E87">
              <w:rPr>
                <w:rFonts w:ascii="Courier New" w:hAnsi="Courier New" w:cs="Courier New"/>
                <w:lang w:val="es-ES_tradnl"/>
              </w:rPr>
              <w:t>5</w:t>
            </w:r>
            <w:r w:rsidRPr="00855E87">
              <w:rPr>
                <w:rFonts w:ascii="Courier New" w:hAnsi="Courier New" w:cs="Courier New"/>
                <w:lang w:val="es-ES_tradnl"/>
              </w:rPr>
              <w:t>_</w:t>
            </w:r>
            <w:r w:rsidR="00240329" w:rsidRPr="00855E87">
              <w:rPr>
                <w:rFonts w:ascii="Courier New" w:hAnsi="Courier New" w:cs="Courier New"/>
                <w:lang w:val="es-ES_tradnl"/>
              </w:rPr>
              <w:t>0</w:t>
            </w:r>
            <w:r w:rsidRPr="00855E87">
              <w:rPr>
                <w:rFonts w:ascii="Courier New" w:hAnsi="Courier New" w:cs="Courier New"/>
                <w:lang w:val="es-ES_tradnl"/>
              </w:rPr>
              <w:t>.xsd"&gt;</w:t>
            </w:r>
          </w:p>
          <w:p w14:paraId="1915EF76" w14:textId="77777777" w:rsidR="0074735E" w:rsidRPr="00641BDB" w:rsidRDefault="0074735E" w:rsidP="00CB6A97">
            <w:pPr>
              <w:keepNext/>
              <w:keepLines/>
              <w:rPr>
                <w:rFonts w:ascii="Courier New" w:hAnsi="Courier New" w:cs="Courier New"/>
                <w:lang w:val="es-ES_tradnl"/>
              </w:rPr>
            </w:pPr>
            <w:r w:rsidRPr="00855E87">
              <w:rPr>
                <w:rFonts w:ascii="Courier New" w:hAnsi="Courier New" w:cs="Courier New"/>
                <w:lang w:val="es-ES_tradnl"/>
              </w:rPr>
              <w:tab/>
            </w:r>
            <w:r w:rsidRPr="00641BDB">
              <w:rPr>
                <w:rFonts w:ascii="Courier New" w:hAnsi="Courier New" w:cs="Courier New"/>
                <w:lang w:val="es-ES_tradnl"/>
              </w:rPr>
              <w:t>...</w:t>
            </w:r>
          </w:p>
          <w:p w14:paraId="79904334" w14:textId="77777777" w:rsidR="005E48A2" w:rsidRPr="00641BDB" w:rsidRDefault="00D62181" w:rsidP="00CB6A97">
            <w:pPr>
              <w:keepNext/>
              <w:keepLines/>
              <w:spacing w:line="480" w:lineRule="auto"/>
              <w:rPr>
                <w:lang w:val="es-ES_tradnl"/>
              </w:rPr>
            </w:pPr>
            <w:r w:rsidRPr="00641BDB">
              <w:rPr>
                <w:rFonts w:ascii="Courier New" w:hAnsi="Courier New" w:cs="Courier New"/>
                <w:lang w:val="es-ES_tradnl"/>
              </w:rPr>
              <w:t>&lt;/pat:ApplicationBody&gt;</w:t>
            </w:r>
          </w:p>
        </w:tc>
      </w:tr>
    </w:tbl>
    <w:p w14:paraId="74FAECD0" w14:textId="5F954C2F" w:rsidR="00F006F2" w:rsidRPr="00641BDB" w:rsidRDefault="000011B5" w:rsidP="005E48A2">
      <w:pPr>
        <w:spacing w:before="100" w:beforeAutospacing="1" w:after="100" w:afterAutospacing="1"/>
        <w:ind w:left="720"/>
        <w:rPr>
          <w:rFonts w:eastAsia="Times New Roman" w:cs="Arial"/>
          <w:szCs w:val="17"/>
          <w:lang w:val="es-ES_tradnl"/>
        </w:rPr>
      </w:pPr>
      <w:r w:rsidRPr="00641BDB">
        <w:rPr>
          <w:rFonts w:eastAsia="Times New Roman" w:cs="Arial"/>
          <w:szCs w:val="17"/>
          <w:lang w:val="es-ES_tradnl"/>
        </w:rPr>
        <w:t>Se devuelve l</w:t>
      </w:r>
      <w:r w:rsidR="000D4B97" w:rsidRPr="00641BDB">
        <w:rPr>
          <w:rFonts w:eastAsia="Times New Roman" w:cs="Arial"/>
          <w:szCs w:val="17"/>
          <w:lang w:val="es-ES_tradnl"/>
        </w:rPr>
        <w:t>a siguiente respuesta HTTP para indicar que la solicitud de patente se ha enviado correctamente</w:t>
      </w:r>
      <w:r w:rsidR="009047DB" w:rsidRPr="00641BDB">
        <w:rPr>
          <w:rFonts w:eastAsia="Times New Roman" w:cs="Arial"/>
          <w:szCs w:val="17"/>
          <w:lang w:val="es-ES_tradnl"/>
        </w:rPr>
        <w:t>:</w:t>
      </w:r>
    </w:p>
    <w:tbl>
      <w:tblPr>
        <w:tblStyle w:val="TableGrid"/>
        <w:tblW w:w="0" w:type="auto"/>
        <w:tblInd w:w="715" w:type="dxa"/>
        <w:tblLook w:val="04A0" w:firstRow="1" w:lastRow="0" w:firstColumn="1" w:lastColumn="0" w:noHBand="0" w:noVBand="1"/>
      </w:tblPr>
      <w:tblGrid>
        <w:gridCol w:w="8633"/>
      </w:tblGrid>
      <w:tr w:rsidR="00F006F2" w:rsidRPr="00641BDB" w14:paraId="53AF9755" w14:textId="77777777" w:rsidTr="00DF2DCE">
        <w:tc>
          <w:tcPr>
            <w:tcW w:w="8633" w:type="dxa"/>
          </w:tcPr>
          <w:p w14:paraId="595BDBB3" w14:textId="77777777" w:rsidR="00E73E7E" w:rsidRPr="00CB6A97" w:rsidRDefault="00E73E7E" w:rsidP="0056719A">
            <w:pPr>
              <w:spacing w:before="240"/>
              <w:rPr>
                <w:rFonts w:ascii="Courier New" w:hAnsi="Courier New" w:cs="Courier New"/>
              </w:rPr>
            </w:pPr>
            <w:r w:rsidRPr="00CB6A97">
              <w:rPr>
                <w:rFonts w:ascii="Courier New" w:hAnsi="Courier New" w:cs="Courier New"/>
              </w:rPr>
              <w:t>HTTP/1.1 20</w:t>
            </w:r>
            <w:r w:rsidR="00346F96" w:rsidRPr="00CB6A97">
              <w:rPr>
                <w:rFonts w:ascii="Courier New" w:hAnsi="Courier New" w:cs="Courier New"/>
              </w:rPr>
              <w:t>1</w:t>
            </w:r>
            <w:r w:rsidRPr="00CB6A97">
              <w:rPr>
                <w:rFonts w:ascii="Courier New" w:hAnsi="Courier New" w:cs="Courier New"/>
              </w:rPr>
              <w:t xml:space="preserve"> </w:t>
            </w:r>
            <w:r w:rsidR="00346F96" w:rsidRPr="00CB6A97">
              <w:rPr>
                <w:rFonts w:ascii="Courier New" w:hAnsi="Courier New" w:cs="Courier New"/>
              </w:rPr>
              <w:t>Created</w:t>
            </w:r>
          </w:p>
          <w:p w14:paraId="340850D9" w14:textId="77777777" w:rsidR="00E73E7E" w:rsidRPr="00CB6A97" w:rsidRDefault="00E73E7E" w:rsidP="00E73E7E">
            <w:pPr>
              <w:rPr>
                <w:rFonts w:ascii="Courier New" w:hAnsi="Courier New" w:cs="Courier New"/>
              </w:rPr>
            </w:pPr>
            <w:r w:rsidRPr="00CB6A97">
              <w:rPr>
                <w:rFonts w:ascii="Courier New" w:hAnsi="Courier New" w:cs="Courier New"/>
              </w:rPr>
              <w:t xml:space="preserve">Content-Type: application/xml </w:t>
            </w:r>
          </w:p>
          <w:p w14:paraId="3E12611C" w14:textId="77777777" w:rsidR="00066589" w:rsidRPr="00CB6A97" w:rsidRDefault="00066589" w:rsidP="00066589">
            <w:pPr>
              <w:rPr>
                <w:rFonts w:ascii="Courier New" w:hAnsi="Courier New" w:cs="Courier New"/>
              </w:rPr>
            </w:pPr>
            <w:r w:rsidRPr="00CB6A97">
              <w:rPr>
                <w:rFonts w:ascii="Courier New" w:hAnsi="Courier New" w:cs="Courier New"/>
              </w:rPr>
              <w:t>&lt;?xml version="1.0" encoding="UTF-8"?&gt;</w:t>
            </w:r>
          </w:p>
          <w:p w14:paraId="62244590" w14:textId="7484BB1F" w:rsidR="00066589" w:rsidRPr="00CB6A97" w:rsidRDefault="00066589" w:rsidP="00066589">
            <w:pPr>
              <w:rPr>
                <w:rFonts w:ascii="Courier New" w:hAnsi="Courier New" w:cs="Courier New"/>
              </w:rPr>
            </w:pPr>
            <w:r w:rsidRPr="00CB6A97">
              <w:rPr>
                <w:rFonts w:ascii="Courier New" w:hAnsi="Courier New" w:cs="Courier New"/>
              </w:rPr>
              <w:t>&lt;pat:ApplicationBody xmlns="http://www.wipo.int/standards/XMLSchema/ST96/Common" xmlns:xsi="http://www.w3.org/2001/XMLSchema-instance" xmlns:com="http://www.wipo.int/standards/XMLSchema/ST96/Common" xmlns:pat="http://www.wipo.int/standards/XMLSchema/ST96/Patent" com:languageCode="pl" com:receivingOffice="ST" com:st96Version="V</w:t>
            </w:r>
            <w:r w:rsidR="000B0826" w:rsidRPr="00CB6A97">
              <w:rPr>
                <w:rFonts w:ascii="Courier New" w:hAnsi="Courier New" w:cs="Courier New"/>
              </w:rPr>
              <w:t>5</w:t>
            </w:r>
            <w:r w:rsidRPr="00CB6A97">
              <w:rPr>
                <w:rFonts w:ascii="Courier New" w:hAnsi="Courier New" w:cs="Courier New"/>
              </w:rPr>
              <w:t>_</w:t>
            </w:r>
            <w:r w:rsidR="000B0826" w:rsidRPr="00CB6A97">
              <w:rPr>
                <w:rFonts w:ascii="Courier New" w:hAnsi="Courier New" w:cs="Courier New"/>
              </w:rPr>
              <w:t>0</w:t>
            </w:r>
            <w:r w:rsidRPr="00CB6A97">
              <w:rPr>
                <w:rFonts w:ascii="Courier New" w:hAnsi="Courier New" w:cs="Courier New"/>
              </w:rPr>
              <w:t>" xsi:schemaLocation="http://www.wipo.int/standards/XMLSchema/ST96/Patent ApplicationBody_V</w:t>
            </w:r>
            <w:r w:rsidR="000B0826" w:rsidRPr="00CB6A97">
              <w:rPr>
                <w:rFonts w:ascii="Courier New" w:hAnsi="Courier New" w:cs="Courier New"/>
              </w:rPr>
              <w:t>5</w:t>
            </w:r>
            <w:r w:rsidRPr="00CB6A97">
              <w:rPr>
                <w:rFonts w:ascii="Courier New" w:hAnsi="Courier New" w:cs="Courier New"/>
              </w:rPr>
              <w:t>_</w:t>
            </w:r>
            <w:r w:rsidR="000B0826" w:rsidRPr="00CB6A97">
              <w:rPr>
                <w:rFonts w:ascii="Courier New" w:hAnsi="Courier New" w:cs="Courier New"/>
              </w:rPr>
              <w:t>0</w:t>
            </w:r>
            <w:r w:rsidRPr="00CB6A97">
              <w:rPr>
                <w:rFonts w:ascii="Courier New" w:hAnsi="Courier New" w:cs="Courier New"/>
              </w:rPr>
              <w:t xml:space="preserve">.xsd" </w:t>
            </w:r>
            <w:r w:rsidRPr="00CB6A97">
              <w:rPr>
                <w:rFonts w:ascii="Courier New" w:hAnsi="Courier New" w:cs="Courier New"/>
                <w:b/>
              </w:rPr>
              <w:t>applicationBodyStatus=”pending”</w:t>
            </w:r>
            <w:r w:rsidRPr="00CB6A97">
              <w:rPr>
                <w:rFonts w:ascii="Courier New" w:hAnsi="Courier New" w:cs="Courier New"/>
              </w:rPr>
              <w:t>&gt;</w:t>
            </w:r>
          </w:p>
          <w:p w14:paraId="248D8FB6" w14:textId="77777777" w:rsidR="00066589" w:rsidRPr="00641BDB" w:rsidRDefault="00066589" w:rsidP="00066589">
            <w:pPr>
              <w:rPr>
                <w:rFonts w:ascii="Courier New" w:hAnsi="Courier New" w:cs="Courier New"/>
                <w:lang w:val="es-ES_tradnl"/>
              </w:rPr>
            </w:pPr>
            <w:r w:rsidRPr="00CB6A97">
              <w:rPr>
                <w:rFonts w:ascii="Courier New" w:hAnsi="Courier New" w:cs="Courier New"/>
              </w:rPr>
              <w:tab/>
            </w:r>
            <w:r w:rsidRPr="00641BDB">
              <w:rPr>
                <w:rFonts w:ascii="Courier New" w:hAnsi="Courier New" w:cs="Courier New"/>
                <w:lang w:val="es-ES_tradnl"/>
              </w:rPr>
              <w:t>...</w:t>
            </w:r>
          </w:p>
          <w:p w14:paraId="65CF1042" w14:textId="77777777" w:rsidR="00F006F2" w:rsidRPr="00641BDB" w:rsidRDefault="00066589" w:rsidP="0056719A">
            <w:pPr>
              <w:spacing w:after="100" w:afterAutospacing="1" w:line="480" w:lineRule="auto"/>
              <w:rPr>
                <w:rFonts w:eastAsia="Times New Roman" w:cs="Arial"/>
                <w:szCs w:val="17"/>
                <w:lang w:val="es-ES_tradnl"/>
              </w:rPr>
            </w:pPr>
            <w:r w:rsidRPr="00641BDB">
              <w:rPr>
                <w:rFonts w:ascii="Courier New" w:hAnsi="Courier New" w:cs="Courier New"/>
                <w:lang w:val="es-ES_tradnl"/>
              </w:rPr>
              <w:t>&lt;/pat:ApplicationBody&gt;</w:t>
            </w:r>
          </w:p>
        </w:tc>
      </w:tr>
    </w:tbl>
    <w:p w14:paraId="124D6C2D" w14:textId="4D885C31" w:rsidR="00F13DE3" w:rsidRPr="00641BDB" w:rsidRDefault="00DF2DCE" w:rsidP="00F13DE3">
      <w:pPr>
        <w:pStyle w:val="NormalWeb"/>
        <w:ind w:left="720"/>
        <w:rPr>
          <w:rFonts w:eastAsia="Times New Roman" w:cs="Arial"/>
          <w:szCs w:val="17"/>
          <w:u w:val="single"/>
          <w:lang w:val="es-ES_tradnl"/>
        </w:rPr>
      </w:pPr>
      <w:r w:rsidRPr="00641BDB">
        <w:rPr>
          <w:rFonts w:eastAsia="Times New Roman" w:cs="Arial"/>
          <w:szCs w:val="17"/>
          <w:u w:val="single"/>
          <w:lang w:val="es-ES_tradnl"/>
        </w:rPr>
        <w:t>Ejemplo con cargas útiles en formato JSON</w:t>
      </w:r>
      <w:r w:rsidR="000B0826" w:rsidRPr="00641BDB">
        <w:rPr>
          <w:u w:val="single"/>
          <w:lang w:val="es-ES_tradnl"/>
        </w:rPr>
        <w:t xml:space="preserve"> </w:t>
      </w:r>
      <w:r w:rsidR="000B0826" w:rsidRPr="00641BDB">
        <w:rPr>
          <w:rFonts w:eastAsia="Times New Roman" w:cs="Arial"/>
          <w:szCs w:val="17"/>
          <w:u w:val="single"/>
          <w:lang w:val="es-ES_tradnl"/>
        </w:rPr>
        <w:t>según la Norma ST.97</w:t>
      </w:r>
    </w:p>
    <w:p w14:paraId="3F3BBB16" w14:textId="63C05B75" w:rsidR="0074735E" w:rsidRPr="00641BDB" w:rsidRDefault="00DF2DCE" w:rsidP="0056719A">
      <w:pPr>
        <w:pStyle w:val="NormalWeb"/>
        <w:ind w:firstLine="720"/>
        <w:rPr>
          <w:rFonts w:eastAsia="Times New Roman" w:cs="Arial"/>
          <w:szCs w:val="17"/>
          <w:lang w:val="es-ES_tradnl"/>
        </w:rPr>
      </w:pPr>
      <w:r w:rsidRPr="00641BDB">
        <w:rPr>
          <w:rFonts w:eastAsia="Times New Roman" w:cs="Arial"/>
          <w:szCs w:val="17"/>
          <w:lang w:val="es-ES_tradnl"/>
        </w:rPr>
        <w:t>El cliente envía la petición de solicitud de patente en formato JSON</w:t>
      </w:r>
      <w:r w:rsidR="0074735E" w:rsidRPr="00641BDB">
        <w:rPr>
          <w:rFonts w:eastAsia="Times New Roman" w:cs="Arial"/>
          <w:szCs w:val="17"/>
          <w:lang w:val="es-ES_tradnl"/>
        </w:rPr>
        <w:t>:</w:t>
      </w:r>
    </w:p>
    <w:tbl>
      <w:tblPr>
        <w:tblStyle w:val="TableGrid"/>
        <w:tblW w:w="8640" w:type="dxa"/>
        <w:tblInd w:w="715" w:type="dxa"/>
        <w:tblLook w:val="04A0" w:firstRow="1" w:lastRow="0" w:firstColumn="1" w:lastColumn="0" w:noHBand="0" w:noVBand="1"/>
      </w:tblPr>
      <w:tblGrid>
        <w:gridCol w:w="8640"/>
      </w:tblGrid>
      <w:tr w:rsidR="0074735E" w:rsidRPr="00641BDB" w14:paraId="2D04C364" w14:textId="77777777" w:rsidTr="00F50DB4">
        <w:tc>
          <w:tcPr>
            <w:tcW w:w="8640" w:type="dxa"/>
          </w:tcPr>
          <w:p w14:paraId="7185126E" w14:textId="77777777" w:rsidR="0074735E" w:rsidRPr="00641BDB" w:rsidRDefault="0074735E" w:rsidP="0074735E">
            <w:pPr>
              <w:spacing w:before="240"/>
              <w:rPr>
                <w:rFonts w:ascii="Courier New" w:hAnsi="Courier New" w:cs="Courier New"/>
                <w:lang w:val="es-ES_tradnl"/>
              </w:rPr>
            </w:pPr>
            <w:r w:rsidRPr="00641BDB">
              <w:rPr>
                <w:rFonts w:ascii="Courier New" w:hAnsi="Courier New" w:cs="Courier New"/>
                <w:lang w:val="es-ES_tradnl"/>
              </w:rPr>
              <w:t>POST /v1/</w:t>
            </w:r>
            <w:r w:rsidR="004F1401" w:rsidRPr="00641BDB">
              <w:rPr>
                <w:rFonts w:ascii="Courier New" w:hAnsi="Courier New" w:cs="Courier New"/>
                <w:lang w:val="es-ES_tradnl"/>
              </w:rPr>
              <w:t>patent</w:t>
            </w:r>
            <w:r w:rsidR="000642B5" w:rsidRPr="00641BDB">
              <w:rPr>
                <w:rFonts w:ascii="Courier New" w:hAnsi="Courier New" w:cs="Courier New"/>
                <w:lang w:val="es-ES_tradnl"/>
              </w:rPr>
              <w:t>s/a</w:t>
            </w:r>
            <w:r w:rsidR="004F1401" w:rsidRPr="00641BDB">
              <w:rPr>
                <w:rFonts w:ascii="Courier New" w:hAnsi="Courier New" w:cs="Courier New"/>
                <w:lang w:val="es-ES_tradnl"/>
              </w:rPr>
              <w:t xml:space="preserve">pplications </w:t>
            </w:r>
            <w:r w:rsidRPr="00641BDB">
              <w:rPr>
                <w:rFonts w:ascii="Courier New" w:hAnsi="Courier New" w:cs="Courier New"/>
                <w:lang w:val="es-ES_tradnl"/>
              </w:rPr>
              <w:t>HTTP/1.1</w:t>
            </w:r>
          </w:p>
          <w:p w14:paraId="19210531" w14:textId="77777777" w:rsidR="0074735E" w:rsidRPr="00641BDB" w:rsidRDefault="0074735E">
            <w:pPr>
              <w:rPr>
                <w:rFonts w:ascii="Courier New" w:hAnsi="Courier New" w:cs="Courier New"/>
                <w:lang w:val="es-ES_tradnl"/>
              </w:rPr>
            </w:pPr>
            <w:r w:rsidRPr="00641BDB">
              <w:rPr>
                <w:rFonts w:ascii="Courier New" w:hAnsi="Courier New" w:cs="Courier New"/>
                <w:lang w:val="es-ES_tradnl"/>
              </w:rPr>
              <w:t xml:space="preserve">Host: wipo.int </w:t>
            </w:r>
          </w:p>
          <w:p w14:paraId="22D0ECC3" w14:textId="77777777" w:rsidR="0074735E" w:rsidRPr="00641BDB" w:rsidRDefault="0074735E">
            <w:pPr>
              <w:rPr>
                <w:rFonts w:ascii="Courier New" w:hAnsi="Courier New" w:cs="Courier New"/>
                <w:lang w:val="es-ES_tradnl"/>
              </w:rPr>
            </w:pPr>
            <w:r w:rsidRPr="00641BDB">
              <w:rPr>
                <w:rFonts w:ascii="Courier New" w:hAnsi="Courier New" w:cs="Courier New"/>
                <w:lang w:val="es-ES_tradnl"/>
              </w:rPr>
              <w:t>Accept: application/json</w:t>
            </w:r>
          </w:p>
          <w:p w14:paraId="4417C503" w14:textId="77777777" w:rsidR="0074735E" w:rsidRPr="00641BDB" w:rsidRDefault="0074735E">
            <w:pPr>
              <w:rPr>
                <w:rFonts w:ascii="Courier New" w:hAnsi="Courier New" w:cs="Courier New"/>
                <w:lang w:val="es-ES_tradnl"/>
              </w:rPr>
            </w:pPr>
            <w:r w:rsidRPr="00641BDB">
              <w:rPr>
                <w:rFonts w:ascii="Courier New" w:hAnsi="Courier New" w:cs="Courier New"/>
                <w:lang w:val="es-ES_tradnl"/>
              </w:rPr>
              <w:t>Content-Type: application/json</w:t>
            </w:r>
          </w:p>
          <w:p w14:paraId="5EEDEB90" w14:textId="77777777" w:rsidR="002478F8" w:rsidRPr="00641BDB" w:rsidRDefault="002478F8" w:rsidP="0056719A">
            <w:pPr>
              <w:rPr>
                <w:rFonts w:ascii="Courier New" w:hAnsi="Courier New" w:cs="Courier New"/>
                <w:lang w:val="es-ES_tradnl"/>
              </w:rPr>
            </w:pPr>
            <w:r w:rsidRPr="00641BDB">
              <w:rPr>
                <w:rFonts w:ascii="Courier New" w:hAnsi="Courier New" w:cs="Courier New"/>
                <w:lang w:val="es-ES_tradnl"/>
              </w:rPr>
              <w:t xml:space="preserve">{ </w:t>
            </w:r>
          </w:p>
          <w:p w14:paraId="6872ED98" w14:textId="77777777" w:rsidR="002478F8" w:rsidRPr="00641BDB" w:rsidRDefault="002478F8" w:rsidP="0056719A">
            <w:pPr>
              <w:rPr>
                <w:rFonts w:ascii="Courier New" w:hAnsi="Courier New" w:cs="Courier New"/>
                <w:lang w:val="es-ES_tradnl"/>
              </w:rPr>
            </w:pPr>
            <w:r w:rsidRPr="00641BDB">
              <w:rPr>
                <w:rFonts w:ascii="Courier New" w:hAnsi="Courier New" w:cs="Courier New"/>
                <w:lang w:val="es-ES_tradnl"/>
              </w:rPr>
              <w:tab/>
              <w:t>"</w:t>
            </w:r>
            <w:r w:rsidR="00711CDE" w:rsidRPr="00641BDB">
              <w:rPr>
                <w:lang w:val="es-ES_tradnl"/>
              </w:rPr>
              <w:t xml:space="preserve"> </w:t>
            </w:r>
            <w:r w:rsidR="00711CDE" w:rsidRPr="00641BDB">
              <w:rPr>
                <w:rFonts w:ascii="Courier New" w:hAnsi="Courier New" w:cs="Courier New"/>
                <w:lang w:val="es-ES_tradnl"/>
              </w:rPr>
              <w:t xml:space="preserve">applicationBody </w:t>
            </w:r>
            <w:r w:rsidRPr="00641BDB">
              <w:rPr>
                <w:rFonts w:ascii="Courier New" w:hAnsi="Courier New" w:cs="Courier New"/>
                <w:lang w:val="es-ES_tradnl"/>
              </w:rPr>
              <w:t>": {</w:t>
            </w:r>
          </w:p>
          <w:p w14:paraId="1C11CAD8" w14:textId="77777777" w:rsidR="002478F8" w:rsidRPr="00641BDB" w:rsidRDefault="002478F8" w:rsidP="0056719A">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t>...</w:t>
            </w:r>
          </w:p>
          <w:p w14:paraId="719F8626" w14:textId="77777777" w:rsidR="002478F8" w:rsidRPr="00641BDB" w:rsidRDefault="002478F8" w:rsidP="0056719A">
            <w:pPr>
              <w:rPr>
                <w:rFonts w:ascii="Courier New" w:hAnsi="Courier New" w:cs="Courier New"/>
                <w:lang w:val="es-ES_tradnl"/>
              </w:rPr>
            </w:pPr>
            <w:r w:rsidRPr="00641BDB">
              <w:rPr>
                <w:rFonts w:ascii="Courier New" w:hAnsi="Courier New" w:cs="Courier New"/>
                <w:lang w:val="es-ES_tradnl"/>
              </w:rPr>
              <w:tab/>
              <w:t>}</w:t>
            </w:r>
          </w:p>
          <w:p w14:paraId="0FEA5D2A" w14:textId="77777777" w:rsidR="0074735E" w:rsidRPr="00641BDB" w:rsidRDefault="002478F8" w:rsidP="000C493B">
            <w:pPr>
              <w:spacing w:after="240"/>
              <w:rPr>
                <w:lang w:val="es-ES_tradnl"/>
              </w:rPr>
            </w:pPr>
            <w:r w:rsidRPr="00641BDB">
              <w:rPr>
                <w:rFonts w:ascii="Courier New" w:hAnsi="Courier New" w:cs="Courier New"/>
                <w:lang w:val="es-ES_tradnl"/>
              </w:rPr>
              <w:t>}</w:t>
            </w:r>
          </w:p>
        </w:tc>
      </w:tr>
    </w:tbl>
    <w:p w14:paraId="2AC89079" w14:textId="7786DDD7" w:rsidR="00673249" w:rsidRPr="00641BDB" w:rsidRDefault="006559A6" w:rsidP="00673249">
      <w:pPr>
        <w:spacing w:before="100" w:beforeAutospacing="1" w:after="100" w:afterAutospacing="1"/>
        <w:ind w:left="720"/>
        <w:rPr>
          <w:rFonts w:eastAsia="Times New Roman" w:cs="Arial"/>
          <w:szCs w:val="17"/>
          <w:lang w:val="es-ES_tradnl"/>
        </w:rPr>
      </w:pPr>
      <w:r w:rsidRPr="00641BDB">
        <w:rPr>
          <w:rFonts w:eastAsia="Times New Roman" w:cs="Arial"/>
          <w:szCs w:val="17"/>
          <w:lang w:val="es-ES_tradnl"/>
        </w:rPr>
        <w:t>Se devuelve la siguiente respuesta HTTP para indicar que la solicitud de patente se ha enviado correctamente</w:t>
      </w:r>
      <w:r w:rsidR="00673249" w:rsidRPr="00641BDB">
        <w:rPr>
          <w:rFonts w:eastAsia="Times New Roman" w:cs="Arial"/>
          <w:szCs w:val="17"/>
          <w:lang w:val="es-ES_tradnl"/>
        </w:rPr>
        <w:t>:</w:t>
      </w:r>
    </w:p>
    <w:tbl>
      <w:tblPr>
        <w:tblStyle w:val="TableGrid"/>
        <w:tblW w:w="0" w:type="auto"/>
        <w:tblInd w:w="709" w:type="dxa"/>
        <w:tblLook w:val="04A0" w:firstRow="1" w:lastRow="0" w:firstColumn="1" w:lastColumn="0" w:noHBand="0" w:noVBand="1"/>
      </w:tblPr>
      <w:tblGrid>
        <w:gridCol w:w="8639"/>
      </w:tblGrid>
      <w:tr w:rsidR="0074735E" w:rsidRPr="00641BDB" w14:paraId="70CA1D36" w14:textId="77777777" w:rsidTr="0078484B">
        <w:tc>
          <w:tcPr>
            <w:tcW w:w="10457" w:type="dxa"/>
          </w:tcPr>
          <w:p w14:paraId="6B5B2DD3" w14:textId="77777777" w:rsidR="002478F8" w:rsidRPr="00641BDB" w:rsidRDefault="002478F8" w:rsidP="002478F8">
            <w:pPr>
              <w:spacing w:before="240"/>
              <w:rPr>
                <w:rFonts w:ascii="Courier New" w:hAnsi="Courier New" w:cs="Courier New"/>
                <w:lang w:val="es-ES_tradnl"/>
              </w:rPr>
            </w:pPr>
            <w:r w:rsidRPr="00641BDB">
              <w:rPr>
                <w:rFonts w:ascii="Courier New" w:hAnsi="Courier New" w:cs="Courier New"/>
                <w:lang w:val="es-ES_tradnl"/>
              </w:rPr>
              <w:t>HTTP/1.1 200 OK</w:t>
            </w:r>
          </w:p>
          <w:p w14:paraId="23F9D683" w14:textId="77777777" w:rsidR="002478F8" w:rsidRPr="00641BDB" w:rsidRDefault="002478F8" w:rsidP="002478F8">
            <w:pPr>
              <w:rPr>
                <w:rFonts w:ascii="Courier New" w:hAnsi="Courier New" w:cs="Courier New"/>
                <w:lang w:val="es-ES_tradnl"/>
              </w:rPr>
            </w:pPr>
            <w:r w:rsidRPr="00641BDB">
              <w:rPr>
                <w:rFonts w:ascii="Courier New" w:hAnsi="Courier New" w:cs="Courier New"/>
                <w:lang w:val="es-ES_tradnl"/>
              </w:rPr>
              <w:t>Content-Type: application/json</w:t>
            </w:r>
          </w:p>
          <w:p w14:paraId="42A737EE" w14:textId="77777777" w:rsidR="002478F8" w:rsidRPr="00641BDB" w:rsidRDefault="002478F8" w:rsidP="002478F8">
            <w:pPr>
              <w:rPr>
                <w:rFonts w:ascii="Courier New" w:hAnsi="Courier New" w:cs="Courier New"/>
                <w:lang w:val="es-ES_tradnl"/>
              </w:rPr>
            </w:pPr>
            <w:r w:rsidRPr="00641BDB">
              <w:rPr>
                <w:rFonts w:ascii="Courier New" w:hAnsi="Courier New" w:cs="Courier New"/>
                <w:lang w:val="es-ES_tradnl"/>
              </w:rPr>
              <w:t xml:space="preserve">{ </w:t>
            </w:r>
          </w:p>
          <w:p w14:paraId="24198539" w14:textId="77777777" w:rsidR="00711CDE" w:rsidRPr="00641BDB" w:rsidRDefault="002478F8" w:rsidP="00711CDE">
            <w:pPr>
              <w:rPr>
                <w:rFonts w:ascii="Courier New" w:hAnsi="Courier New" w:cs="Courier New"/>
                <w:lang w:val="es-ES_tradnl"/>
              </w:rPr>
            </w:pPr>
            <w:r w:rsidRPr="00641BDB">
              <w:rPr>
                <w:rFonts w:ascii="Courier New" w:hAnsi="Courier New" w:cs="Courier New"/>
                <w:lang w:val="es-ES_tradnl"/>
              </w:rPr>
              <w:tab/>
              <w:t>"</w:t>
            </w:r>
            <w:r w:rsidR="00711CDE" w:rsidRPr="00641BDB">
              <w:rPr>
                <w:lang w:val="es-ES_tradnl"/>
              </w:rPr>
              <w:t xml:space="preserve"> </w:t>
            </w:r>
            <w:r w:rsidR="00711CDE" w:rsidRPr="00641BDB">
              <w:rPr>
                <w:rFonts w:ascii="Courier New" w:hAnsi="Courier New" w:cs="Courier New"/>
                <w:lang w:val="es-ES_tradnl"/>
              </w:rPr>
              <w:t xml:space="preserve">applicationBody </w:t>
            </w:r>
            <w:r w:rsidRPr="00641BDB">
              <w:rPr>
                <w:rFonts w:ascii="Courier New" w:hAnsi="Courier New" w:cs="Courier New"/>
                <w:lang w:val="es-ES_tradnl"/>
              </w:rPr>
              <w:t>": {</w:t>
            </w:r>
            <w:r w:rsidR="00711CDE" w:rsidRPr="00641BDB">
              <w:rPr>
                <w:lang w:val="es-ES_tradnl"/>
              </w:rPr>
              <w:t xml:space="preserve"> </w:t>
            </w:r>
          </w:p>
          <w:p w14:paraId="0218946F" w14:textId="77777777" w:rsidR="002478F8" w:rsidRPr="00641BDB" w:rsidRDefault="00711CDE" w:rsidP="00711CDE">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r>
            <w:r w:rsidRPr="00641BDB">
              <w:rPr>
                <w:rFonts w:ascii="Courier New" w:hAnsi="Courier New" w:cs="Courier New"/>
                <w:b/>
                <w:lang w:val="es-ES_tradnl"/>
              </w:rPr>
              <w:t>"applicationBodyStatus" : "pending"</w:t>
            </w:r>
            <w:r w:rsidRPr="00641BDB">
              <w:rPr>
                <w:rFonts w:ascii="Courier New" w:hAnsi="Courier New" w:cs="Courier New"/>
                <w:lang w:val="es-ES_tradnl"/>
              </w:rPr>
              <w:t>,</w:t>
            </w:r>
          </w:p>
          <w:p w14:paraId="040306B2" w14:textId="77777777" w:rsidR="002478F8" w:rsidRPr="00641BDB" w:rsidRDefault="002478F8" w:rsidP="002478F8">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t>...</w:t>
            </w:r>
          </w:p>
          <w:p w14:paraId="0324A021" w14:textId="77777777" w:rsidR="002478F8" w:rsidRPr="00641BDB" w:rsidRDefault="002478F8" w:rsidP="002478F8">
            <w:pPr>
              <w:rPr>
                <w:rFonts w:ascii="Courier New" w:hAnsi="Courier New" w:cs="Courier New"/>
                <w:lang w:val="es-ES_tradnl"/>
              </w:rPr>
            </w:pPr>
            <w:r w:rsidRPr="00641BDB">
              <w:rPr>
                <w:rFonts w:ascii="Courier New" w:hAnsi="Courier New" w:cs="Courier New"/>
                <w:lang w:val="es-ES_tradnl"/>
              </w:rPr>
              <w:tab/>
              <w:t>}</w:t>
            </w:r>
          </w:p>
          <w:p w14:paraId="2F1FC4B5" w14:textId="77777777" w:rsidR="0074735E" w:rsidRPr="00641BDB" w:rsidRDefault="002478F8" w:rsidP="000C493B">
            <w:pPr>
              <w:spacing w:line="480" w:lineRule="auto"/>
              <w:rPr>
                <w:rFonts w:eastAsia="Times New Roman" w:cs="Arial"/>
                <w:szCs w:val="17"/>
                <w:lang w:val="es-ES_tradnl"/>
              </w:rPr>
            </w:pPr>
            <w:r w:rsidRPr="00641BDB">
              <w:rPr>
                <w:rFonts w:ascii="Courier New" w:hAnsi="Courier New" w:cs="Courier New"/>
                <w:lang w:val="es-ES_tradnl"/>
              </w:rPr>
              <w:t>}</w:t>
            </w:r>
          </w:p>
        </w:tc>
      </w:tr>
    </w:tbl>
    <w:p w14:paraId="14CF992E" w14:textId="5C69230A" w:rsidR="005E48A2" w:rsidRPr="00641BDB" w:rsidRDefault="00A9726C" w:rsidP="00501D9E">
      <w:pPr>
        <w:spacing w:before="100" w:beforeAutospacing="1" w:after="100" w:afterAutospacing="1"/>
        <w:ind w:left="720"/>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00B3484A" w:rsidRPr="00641BDB">
        <w:rPr>
          <w:rFonts w:eastAsia="Times New Roman" w:cs="Arial"/>
          <w:szCs w:val="17"/>
          <w:lang w:val="es-ES_tradnl"/>
        </w:rPr>
        <w:t>-</w:t>
      </w:r>
      <w:r w:rsidR="00147E62" w:rsidRPr="00641BDB">
        <w:rPr>
          <w:rFonts w:eastAsia="Times New Roman" w:cs="Arial"/>
          <w:szCs w:val="17"/>
          <w:lang w:val="es-ES_tradnl"/>
        </w:rPr>
        <w:t>39</w:t>
      </w:r>
      <w:r w:rsidR="005E48A2" w:rsidRPr="00641BDB">
        <w:rPr>
          <w:rFonts w:eastAsia="Times New Roman" w:cs="Arial"/>
          <w:szCs w:val="17"/>
          <w:lang w:val="es-ES_tradnl"/>
        </w:rPr>
        <w:t>]</w:t>
      </w:r>
      <w:r w:rsidR="00B53FF4" w:rsidRPr="00641BDB">
        <w:rPr>
          <w:rFonts w:eastAsia="Times New Roman" w:cs="Arial"/>
          <w:szCs w:val="17"/>
          <w:lang w:val="es-ES_tradnl"/>
        </w:rPr>
        <w:tab/>
      </w:r>
      <w:r w:rsidR="00C94B85" w:rsidRPr="00641BDB">
        <w:rPr>
          <w:rFonts w:eastAsia="Times New Roman" w:cs="Arial"/>
          <w:szCs w:val="17"/>
          <w:lang w:val="es-ES_tradnl"/>
        </w:rPr>
        <w:t>Las peticiones</w:t>
      </w:r>
      <w:r w:rsidR="00AA7470" w:rsidRPr="00641BDB">
        <w:rPr>
          <w:rFonts w:eastAsia="Times New Roman" w:cs="Arial"/>
          <w:szCs w:val="17"/>
          <w:lang w:val="es-ES_tradnl"/>
        </w:rPr>
        <w:t xml:space="preserve"> </w:t>
      </w:r>
      <w:r w:rsidR="00B53FF4" w:rsidRPr="00641BDB">
        <w:rPr>
          <w:rFonts w:ascii="Courier New" w:eastAsia="Times New Roman" w:hAnsi="Courier New" w:cs="Courier New"/>
          <w:szCs w:val="17"/>
          <w:lang w:val="es-ES_tradnl"/>
        </w:rPr>
        <w:t>POST</w:t>
      </w:r>
      <w:r w:rsidR="00B53FF4" w:rsidRPr="00641BDB">
        <w:rPr>
          <w:rFonts w:eastAsia="Times New Roman" w:cs="Arial"/>
          <w:szCs w:val="17"/>
          <w:lang w:val="es-ES_tradnl"/>
        </w:rPr>
        <w:t xml:space="preserve"> NO DEBE</w:t>
      </w:r>
      <w:r w:rsidR="00C94B85" w:rsidRPr="00641BDB">
        <w:rPr>
          <w:rFonts w:eastAsia="Times New Roman" w:cs="Arial"/>
          <w:szCs w:val="17"/>
          <w:lang w:val="es-ES_tradnl"/>
        </w:rPr>
        <w:t>N</w:t>
      </w:r>
      <w:r w:rsidR="00B53FF4" w:rsidRPr="00641BDB">
        <w:rPr>
          <w:rFonts w:eastAsia="Times New Roman" w:cs="Arial"/>
          <w:szCs w:val="17"/>
          <w:lang w:val="es-ES_tradnl"/>
        </w:rPr>
        <w:t xml:space="preserve"> ser idempotente</w:t>
      </w:r>
      <w:r w:rsidR="00C94B85" w:rsidRPr="00641BDB">
        <w:rPr>
          <w:rFonts w:eastAsia="Times New Roman" w:cs="Arial"/>
          <w:szCs w:val="17"/>
          <w:lang w:val="es-ES_tradnl"/>
        </w:rPr>
        <w:t>s</w:t>
      </w:r>
      <w:r w:rsidR="00B53FF4" w:rsidRPr="00641BDB">
        <w:rPr>
          <w:rFonts w:eastAsia="Times New Roman" w:cs="Arial"/>
          <w:szCs w:val="17"/>
          <w:lang w:val="es-ES_tradnl"/>
        </w:rPr>
        <w:t xml:space="preserve"> de acuerdo con la Norma RFC </w:t>
      </w:r>
      <w:del w:id="127" w:author="Author">
        <w:r w:rsidR="00B53FF4" w:rsidRPr="00641BDB">
          <w:rPr>
            <w:rFonts w:eastAsia="Times New Roman" w:cs="Arial"/>
            <w:szCs w:val="17"/>
            <w:lang w:val="es-ES_tradnl"/>
          </w:rPr>
          <w:delText>2616</w:delText>
        </w:r>
      </w:del>
      <w:ins w:id="128" w:author="Author">
        <w:r w:rsidR="00002FA0" w:rsidRPr="00641BDB">
          <w:rPr>
            <w:rFonts w:eastAsia="Times New Roman" w:cs="Arial"/>
            <w:szCs w:val="17"/>
            <w:lang w:val="es-ES_tradnl"/>
          </w:rPr>
          <w:t>9110</w:t>
        </w:r>
      </w:ins>
      <w:r w:rsidR="00B53FF4" w:rsidRPr="00641BDB">
        <w:rPr>
          <w:rFonts w:eastAsia="Times New Roman" w:cs="Arial"/>
          <w:szCs w:val="17"/>
          <w:lang w:val="es-ES_tradnl"/>
        </w:rPr>
        <w:t xml:space="preserve"> del IETF.</w:t>
      </w:r>
    </w:p>
    <w:p w14:paraId="7B343739" w14:textId="77B6CF0B" w:rsidR="005E48A2" w:rsidRPr="00641BDB" w:rsidRDefault="00A9726C" w:rsidP="00501D9E">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00B3484A" w:rsidRPr="00641BDB">
        <w:rPr>
          <w:rFonts w:eastAsia="Times New Roman" w:cs="Arial"/>
          <w:szCs w:val="17"/>
          <w:lang w:val="es-ES_tradnl"/>
        </w:rPr>
        <w:t>-4</w:t>
      </w:r>
      <w:r w:rsidR="00147E62" w:rsidRPr="00641BDB">
        <w:rPr>
          <w:rFonts w:eastAsia="Times New Roman" w:cs="Arial"/>
          <w:szCs w:val="17"/>
          <w:lang w:val="es-ES_tradnl"/>
        </w:rPr>
        <w:t>0</w:t>
      </w:r>
      <w:r w:rsidR="005E48A2" w:rsidRPr="00641BDB">
        <w:rPr>
          <w:rFonts w:eastAsia="Times New Roman" w:cs="Arial"/>
          <w:szCs w:val="17"/>
          <w:lang w:val="es-ES_tradnl"/>
        </w:rPr>
        <w:t>]</w:t>
      </w:r>
      <w:r w:rsidR="00501D9E" w:rsidRPr="00641BDB">
        <w:rPr>
          <w:rFonts w:eastAsia="Times New Roman" w:cs="Arial"/>
          <w:szCs w:val="17"/>
          <w:lang w:val="es-ES_tradnl"/>
        </w:rPr>
        <w:tab/>
        <w:t xml:space="preserve">Si el recurso se creó correctamente, el encabezado HTTP </w:t>
      </w:r>
      <w:r w:rsidR="00501D9E" w:rsidRPr="00641BDB">
        <w:rPr>
          <w:rFonts w:ascii="Courier New" w:eastAsia="Times New Roman" w:hAnsi="Courier New" w:cs="Courier New"/>
          <w:szCs w:val="17"/>
          <w:lang w:val="es-ES_tradnl"/>
        </w:rPr>
        <w:t>Location</w:t>
      </w:r>
      <w:r w:rsidR="00501D9E" w:rsidRPr="00641BDB">
        <w:rPr>
          <w:rFonts w:eastAsia="Times New Roman" w:cs="Arial"/>
          <w:szCs w:val="17"/>
          <w:lang w:val="es-ES_tradnl"/>
        </w:rPr>
        <w:t xml:space="preserve"> DEBERÍA contener un URI (absoluto o relativo) que apunte al recurso creado.</w:t>
      </w:r>
    </w:p>
    <w:p w14:paraId="1D378AC8" w14:textId="329535EE" w:rsidR="005E48A2" w:rsidRPr="00641BDB" w:rsidRDefault="00A9726C" w:rsidP="003520EF">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lastRenderedPageBreak/>
        <w:t>[RS</w:t>
      </w:r>
      <w:r w:rsidR="004014C2" w:rsidRPr="00641BDB">
        <w:rPr>
          <w:rFonts w:eastAsia="Times New Roman" w:cs="Arial"/>
          <w:szCs w:val="17"/>
          <w:lang w:val="es-ES_tradnl"/>
        </w:rPr>
        <w:t>G</w:t>
      </w:r>
      <w:r w:rsidRPr="00641BDB">
        <w:rPr>
          <w:rFonts w:eastAsia="Times New Roman" w:cs="Arial"/>
          <w:szCs w:val="17"/>
          <w:lang w:val="es-ES_tradnl"/>
        </w:rPr>
        <w:t>-</w:t>
      </w:r>
      <w:r w:rsidR="00B3484A" w:rsidRPr="00641BDB">
        <w:rPr>
          <w:rFonts w:eastAsia="Times New Roman" w:cs="Arial"/>
          <w:szCs w:val="17"/>
          <w:lang w:val="es-ES_tradnl"/>
        </w:rPr>
        <w:t>4</w:t>
      </w:r>
      <w:r w:rsidR="00147E62" w:rsidRPr="00641BDB">
        <w:rPr>
          <w:rFonts w:eastAsia="Times New Roman" w:cs="Arial"/>
          <w:szCs w:val="17"/>
          <w:lang w:val="es-ES_tradnl"/>
        </w:rPr>
        <w:t>1</w:t>
      </w:r>
      <w:r w:rsidR="005E48A2" w:rsidRPr="00641BDB">
        <w:rPr>
          <w:rFonts w:eastAsia="Times New Roman" w:cs="Arial"/>
          <w:szCs w:val="17"/>
          <w:lang w:val="es-ES_tradnl"/>
        </w:rPr>
        <w:t>]</w:t>
      </w:r>
      <w:r w:rsidR="003520EF" w:rsidRPr="00641BDB">
        <w:rPr>
          <w:rFonts w:eastAsia="Times New Roman" w:cs="Arial"/>
          <w:szCs w:val="17"/>
          <w:lang w:val="es-ES_tradnl"/>
        </w:rPr>
        <w:tab/>
        <w:t xml:space="preserve">Si el recurso se creó correctamente, la respuesta DEBERÍA contener el código de estado </w:t>
      </w:r>
      <w:r w:rsidR="003520EF" w:rsidRPr="00641BDB">
        <w:rPr>
          <w:rFonts w:ascii="Courier New" w:eastAsia="Times New Roman" w:hAnsi="Courier New" w:cs="Courier New"/>
          <w:szCs w:val="17"/>
          <w:lang w:val="es-ES_tradnl"/>
        </w:rPr>
        <w:t>201 Created</w:t>
      </w:r>
      <w:r w:rsidR="00B027AC" w:rsidRPr="00641BDB">
        <w:rPr>
          <w:rFonts w:eastAsia="Times New Roman" w:cs="Arial"/>
          <w:szCs w:val="17"/>
          <w:lang w:val="es-ES_tradnl"/>
        </w:rPr>
        <w:t>.</w:t>
      </w:r>
    </w:p>
    <w:p w14:paraId="76D3E4E8" w14:textId="1EFC7569" w:rsidR="007D638D" w:rsidRPr="00641BDB" w:rsidRDefault="00A9726C" w:rsidP="003520EF">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w:t>
      </w:r>
      <w:r w:rsidR="00B3484A" w:rsidRPr="00641BDB">
        <w:rPr>
          <w:rFonts w:eastAsia="Times New Roman" w:cs="Arial"/>
          <w:szCs w:val="17"/>
          <w:lang w:val="es-ES_tradnl"/>
        </w:rPr>
        <w:t>4</w:t>
      </w:r>
      <w:r w:rsidR="00147E62" w:rsidRPr="00641BDB">
        <w:rPr>
          <w:rFonts w:eastAsia="Times New Roman" w:cs="Arial"/>
          <w:szCs w:val="17"/>
          <w:lang w:val="es-ES_tradnl"/>
        </w:rPr>
        <w:t>2</w:t>
      </w:r>
      <w:r w:rsidR="005E48A2" w:rsidRPr="00641BDB">
        <w:rPr>
          <w:rFonts w:eastAsia="Times New Roman" w:cs="Arial"/>
          <w:szCs w:val="17"/>
          <w:lang w:val="es-ES_tradnl"/>
        </w:rPr>
        <w:t>]</w:t>
      </w:r>
      <w:r w:rsidR="003520EF" w:rsidRPr="00641BDB">
        <w:rPr>
          <w:rFonts w:eastAsia="Times New Roman" w:cs="Arial"/>
          <w:szCs w:val="17"/>
          <w:lang w:val="es-ES_tradnl"/>
        </w:rPr>
        <w:tab/>
        <w:t>Si el recurso se creó correctamente, la carga útil de respuesta DEBERÍA contener por defecto el cuerpo del recurso creado, para que el cliente pueda utilizarlo sin hacer otra llamada HTTP.</w:t>
      </w:r>
      <w:r w:rsidR="00D22D23" w:rsidRPr="00641BDB">
        <w:rPr>
          <w:rFonts w:eastAsia="Times New Roman" w:cs="Arial"/>
          <w:szCs w:val="17"/>
          <w:lang w:val="es-ES_tradnl"/>
        </w:rPr>
        <w:t xml:space="preserve"> </w:t>
      </w:r>
    </w:p>
    <w:p w14:paraId="3A0198B6" w14:textId="77777777" w:rsidR="005E48A2" w:rsidRPr="00641BDB" w:rsidRDefault="005E48A2" w:rsidP="00501D9E">
      <w:pPr>
        <w:pStyle w:val="Heading4"/>
        <w:jc w:val="both"/>
        <w:rPr>
          <w:lang w:val="es-ES_tradnl"/>
        </w:rPr>
      </w:pPr>
      <w:r w:rsidRPr="00641BDB">
        <w:rPr>
          <w:lang w:val="es-ES_tradnl"/>
        </w:rPr>
        <w:t>PUT</w:t>
      </w:r>
    </w:p>
    <w:p w14:paraId="6A4C3E7A" w14:textId="30941E07" w:rsidR="005E48A2" w:rsidRPr="00641BDB" w:rsidRDefault="002C3A8F" w:rsidP="003B4EE3">
      <w:pPr>
        <w:pStyle w:val="NormalWeb"/>
        <w:jc w:val="both"/>
        <w:rPr>
          <w:rFonts w:eastAsia="Times New Roman" w:cs="Arial"/>
          <w:szCs w:val="17"/>
          <w:lang w:val="es-ES_tradnl"/>
        </w:rPr>
      </w:pPr>
      <w:r w:rsidRPr="00641BDB">
        <w:rPr>
          <w:rFonts w:eastAsia="Times New Roman" w:cs="Arial"/>
          <w:szCs w:val="17"/>
          <w:lang w:val="es-ES_tradnl"/>
        </w:rPr>
        <w:t>41.</w:t>
      </w:r>
      <w:r w:rsidR="001446D6" w:rsidRPr="00641BDB">
        <w:rPr>
          <w:rFonts w:eastAsia="Times New Roman" w:cs="Arial"/>
          <w:szCs w:val="17"/>
          <w:lang w:val="es-ES_tradnl"/>
        </w:rPr>
        <w:tab/>
      </w:r>
      <w:r w:rsidR="003B4EE3" w:rsidRPr="00641BDB">
        <w:rPr>
          <w:rFonts w:eastAsia="Times New Roman" w:cs="Arial"/>
          <w:szCs w:val="17"/>
          <w:lang w:val="es-ES_tradnl"/>
        </w:rPr>
        <w:t xml:space="preserve">Los clientes pueden utilizar </w:t>
      </w:r>
      <w:r w:rsidR="003B4EE3" w:rsidRPr="00641BDB">
        <w:rPr>
          <w:rFonts w:ascii="Courier New" w:eastAsia="Times New Roman" w:hAnsi="Courier New" w:cs="Courier New"/>
          <w:szCs w:val="17"/>
          <w:lang w:val="es-ES_tradnl"/>
        </w:rPr>
        <w:t>PUT</w:t>
      </w:r>
      <w:r w:rsidR="003B4EE3" w:rsidRPr="00641BDB">
        <w:rPr>
          <w:rFonts w:eastAsia="Times New Roman" w:cs="Arial"/>
          <w:szCs w:val="17"/>
          <w:lang w:val="es-ES_tradnl"/>
        </w:rPr>
        <w:t xml:space="preserve"> para reemplazar por completo un recurso existente. Se debe </w:t>
      </w:r>
      <w:r w:rsidR="00342D17" w:rsidRPr="00641BDB">
        <w:rPr>
          <w:rFonts w:eastAsia="Times New Roman" w:cs="Arial"/>
          <w:szCs w:val="17"/>
          <w:lang w:val="es-ES_tradnl"/>
        </w:rPr>
        <w:t>respetar</w:t>
      </w:r>
      <w:r w:rsidR="003B4EE3" w:rsidRPr="00641BDB">
        <w:rPr>
          <w:rFonts w:eastAsia="Times New Roman" w:cs="Arial"/>
          <w:szCs w:val="17"/>
          <w:lang w:val="es-ES_tradnl"/>
        </w:rPr>
        <w:t xml:space="preserve"> la idempotencia del método </w:t>
      </w:r>
      <w:r w:rsidR="003B4EE3" w:rsidRPr="00641BDB">
        <w:rPr>
          <w:rFonts w:ascii="Courier New" w:eastAsia="Times New Roman" w:hAnsi="Courier New" w:cs="Courier New"/>
          <w:szCs w:val="17"/>
          <w:lang w:val="es-ES_tradnl"/>
        </w:rPr>
        <w:t>PUT</w:t>
      </w:r>
      <w:r w:rsidR="003B4EE3" w:rsidRPr="00641BDB">
        <w:rPr>
          <w:rFonts w:eastAsia="Times New Roman" w:cs="Arial"/>
          <w:szCs w:val="17"/>
          <w:lang w:val="es-ES_tradnl"/>
        </w:rPr>
        <w:t xml:space="preserve">. Una </w:t>
      </w:r>
      <w:r w:rsidR="00AA7470" w:rsidRPr="00641BDB">
        <w:rPr>
          <w:rFonts w:eastAsia="Times New Roman" w:cs="Arial"/>
          <w:szCs w:val="17"/>
          <w:lang w:val="es-ES_tradnl"/>
        </w:rPr>
        <w:t xml:space="preserve">petición </w:t>
      </w:r>
      <w:r w:rsidR="003B4EE3" w:rsidRPr="00641BDB">
        <w:rPr>
          <w:rFonts w:ascii="Courier New" w:eastAsia="Times New Roman" w:hAnsi="Courier New" w:cs="Courier New"/>
          <w:szCs w:val="17"/>
          <w:lang w:val="es-ES_tradnl"/>
        </w:rPr>
        <w:t>PUT</w:t>
      </w:r>
      <w:r w:rsidR="003B4EE3" w:rsidRPr="00641BDB">
        <w:rPr>
          <w:rFonts w:eastAsia="Times New Roman" w:cs="Arial"/>
          <w:szCs w:val="17"/>
          <w:lang w:val="es-ES_tradnl"/>
        </w:rPr>
        <w:t xml:space="preserve"> tiene una semántica de actualización (como se especifica en la Norma </w:t>
      </w:r>
      <w:r w:rsidR="00BE7439" w:rsidRPr="00641BDB">
        <w:rPr>
          <w:rFonts w:eastAsia="Times New Roman" w:cs="Arial"/>
          <w:szCs w:val="17"/>
          <w:lang w:val="es-ES_tradnl"/>
        </w:rPr>
        <w:t xml:space="preserve">RFC </w:t>
      </w:r>
      <w:del w:id="129" w:author="Author">
        <w:r w:rsidR="003B4EE3" w:rsidRPr="00641BDB">
          <w:rPr>
            <w:rFonts w:eastAsia="Times New Roman" w:cs="Arial"/>
            <w:szCs w:val="17"/>
            <w:lang w:val="es-ES_tradnl"/>
          </w:rPr>
          <w:delText>7231</w:delText>
        </w:r>
      </w:del>
      <w:ins w:id="130" w:author="Author">
        <w:r w:rsidR="00BE7439" w:rsidRPr="00641BDB">
          <w:rPr>
            <w:rFonts w:eastAsia="Times New Roman" w:cs="Arial"/>
            <w:szCs w:val="17"/>
            <w:lang w:val="es-ES_tradnl"/>
          </w:rPr>
          <w:t>9110</w:t>
        </w:r>
      </w:ins>
      <w:r w:rsidR="003B4EE3" w:rsidRPr="00641BDB">
        <w:rPr>
          <w:rFonts w:eastAsia="Times New Roman" w:cs="Arial"/>
          <w:szCs w:val="17"/>
          <w:lang w:val="es-ES_tradnl"/>
        </w:rPr>
        <w:t xml:space="preserve"> del IETF), y una semántica de inserción.</w:t>
      </w:r>
      <w:r w:rsidR="00D22D23" w:rsidRPr="00641BDB">
        <w:rPr>
          <w:rFonts w:eastAsia="Times New Roman" w:cs="Arial"/>
          <w:szCs w:val="17"/>
          <w:lang w:val="es-ES_tradnl"/>
        </w:rPr>
        <w:t xml:space="preserve"> </w:t>
      </w:r>
    </w:p>
    <w:p w14:paraId="0A05CFA6" w14:textId="2C011E60" w:rsidR="005E48A2" w:rsidRPr="00641BDB" w:rsidRDefault="005E48A2" w:rsidP="00501D9E">
      <w:pPr>
        <w:spacing w:before="100" w:beforeAutospacing="1" w:after="100" w:afterAutospacing="1"/>
        <w:ind w:left="720"/>
        <w:jc w:val="both"/>
        <w:rPr>
          <w:rFonts w:cs="Arial"/>
          <w:szCs w:val="17"/>
          <w:lang w:val="es-ES_tradnl"/>
        </w:rPr>
      </w:pPr>
      <w:r w:rsidRPr="00641BDB">
        <w:rPr>
          <w:rFonts w:cs="Arial"/>
          <w:szCs w:val="17"/>
          <w:lang w:val="es-ES_tradnl"/>
        </w:rPr>
        <w:t>[RS</w:t>
      </w:r>
      <w:r w:rsidR="004014C2" w:rsidRPr="00641BDB">
        <w:rPr>
          <w:rFonts w:cs="Arial"/>
          <w:szCs w:val="17"/>
          <w:lang w:val="es-ES_tradnl"/>
        </w:rPr>
        <w:t>G</w:t>
      </w:r>
      <w:r w:rsidRPr="00641BDB">
        <w:rPr>
          <w:rFonts w:cs="Arial"/>
          <w:szCs w:val="17"/>
          <w:lang w:val="es-ES_tradnl"/>
        </w:rPr>
        <w:t>-</w:t>
      </w:r>
      <w:r w:rsidR="00B3484A" w:rsidRPr="00641BDB">
        <w:rPr>
          <w:rFonts w:cs="Arial"/>
          <w:szCs w:val="17"/>
          <w:lang w:val="es-ES_tradnl"/>
        </w:rPr>
        <w:t>4</w:t>
      </w:r>
      <w:r w:rsidR="00147E62" w:rsidRPr="00641BDB">
        <w:rPr>
          <w:rFonts w:cs="Arial"/>
          <w:szCs w:val="17"/>
          <w:lang w:val="es-ES_tradnl"/>
        </w:rPr>
        <w:t>3</w:t>
      </w:r>
      <w:r w:rsidRPr="00641BDB">
        <w:rPr>
          <w:rFonts w:cs="Arial"/>
          <w:szCs w:val="17"/>
          <w:lang w:val="es-ES_tradnl"/>
        </w:rPr>
        <w:t>]</w:t>
      </w:r>
      <w:r w:rsidR="00081652" w:rsidRPr="00641BDB">
        <w:rPr>
          <w:rFonts w:cs="Arial"/>
          <w:szCs w:val="17"/>
          <w:lang w:val="es-ES_tradnl"/>
        </w:rPr>
        <w:tab/>
      </w:r>
      <w:r w:rsidR="00054337" w:rsidRPr="00641BDB">
        <w:rPr>
          <w:rFonts w:cs="Arial"/>
          <w:szCs w:val="17"/>
          <w:lang w:val="es-ES_tradnl"/>
        </w:rPr>
        <w:t>Las peticiones</w:t>
      </w:r>
      <w:r w:rsidR="00AA7470" w:rsidRPr="00641BDB">
        <w:rPr>
          <w:rFonts w:eastAsia="Times New Roman" w:cs="Arial"/>
          <w:szCs w:val="17"/>
          <w:lang w:val="es-ES_tradnl"/>
        </w:rPr>
        <w:t xml:space="preserve"> </w:t>
      </w:r>
      <w:r w:rsidR="00081652" w:rsidRPr="00641BDB">
        <w:rPr>
          <w:rFonts w:ascii="Courier New" w:hAnsi="Courier New" w:cs="Courier New"/>
          <w:szCs w:val="17"/>
          <w:lang w:val="es-ES_tradnl"/>
        </w:rPr>
        <w:t>PUT</w:t>
      </w:r>
      <w:r w:rsidR="00081652" w:rsidRPr="00641BDB">
        <w:rPr>
          <w:rFonts w:cs="Arial"/>
          <w:szCs w:val="17"/>
          <w:lang w:val="es-ES_tradnl"/>
        </w:rPr>
        <w:t xml:space="preserve"> DEBE</w:t>
      </w:r>
      <w:r w:rsidR="00054337" w:rsidRPr="00641BDB">
        <w:rPr>
          <w:rFonts w:cs="Arial"/>
          <w:szCs w:val="17"/>
          <w:lang w:val="es-ES_tradnl"/>
        </w:rPr>
        <w:t>N</w:t>
      </w:r>
      <w:r w:rsidR="00081652" w:rsidRPr="00641BDB">
        <w:rPr>
          <w:rFonts w:cs="Arial"/>
          <w:szCs w:val="17"/>
          <w:lang w:val="es-ES_tradnl"/>
        </w:rPr>
        <w:t xml:space="preserve"> ser idempotente</w:t>
      </w:r>
      <w:r w:rsidR="00054337" w:rsidRPr="00641BDB">
        <w:rPr>
          <w:rFonts w:cs="Arial"/>
          <w:szCs w:val="17"/>
          <w:lang w:val="es-ES_tradnl"/>
        </w:rPr>
        <w:t>s</w:t>
      </w:r>
      <w:r w:rsidR="00081652" w:rsidRPr="00641BDB">
        <w:rPr>
          <w:rFonts w:cs="Arial"/>
          <w:szCs w:val="17"/>
          <w:lang w:val="es-ES_tradnl"/>
        </w:rPr>
        <w:t>.</w:t>
      </w:r>
    </w:p>
    <w:p w14:paraId="1BFBDA6A" w14:textId="5E55BC71" w:rsidR="005E48A2" w:rsidRPr="00641BDB" w:rsidRDefault="00A9726C" w:rsidP="0051573F">
      <w:pPr>
        <w:spacing w:before="100" w:beforeAutospacing="1" w:after="100" w:afterAutospacing="1"/>
        <w:ind w:left="720"/>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-4</w:t>
      </w:r>
      <w:r w:rsidR="00147E62" w:rsidRPr="00641BDB">
        <w:rPr>
          <w:rFonts w:eastAsia="Times New Roman" w:cs="Arial"/>
          <w:szCs w:val="17"/>
          <w:lang w:val="es-ES_tradnl"/>
        </w:rPr>
        <w:t>4</w:t>
      </w:r>
      <w:r w:rsidR="005E48A2" w:rsidRPr="00641BDB">
        <w:rPr>
          <w:rFonts w:eastAsia="Times New Roman" w:cs="Arial"/>
          <w:szCs w:val="17"/>
          <w:lang w:val="es-ES_tradnl"/>
        </w:rPr>
        <w:t>]</w:t>
      </w:r>
      <w:r w:rsidR="005A3A68" w:rsidRPr="00641BDB">
        <w:rPr>
          <w:rFonts w:eastAsia="Times New Roman" w:cs="Arial"/>
          <w:szCs w:val="17"/>
          <w:lang w:val="es-ES_tradnl"/>
        </w:rPr>
        <w:tab/>
      </w:r>
      <w:r w:rsidR="0051573F" w:rsidRPr="00641BDB">
        <w:rPr>
          <w:rFonts w:eastAsia="Times New Roman" w:cs="Arial"/>
          <w:szCs w:val="17"/>
          <w:lang w:val="es-ES_tradnl"/>
        </w:rPr>
        <w:t xml:space="preserve">Si no se encuentra </w:t>
      </w:r>
      <w:del w:id="131" w:author="Author">
        <w:r w:rsidR="005A3A68" w:rsidRPr="00641BDB">
          <w:rPr>
            <w:rFonts w:eastAsia="Times New Roman" w:cs="Arial"/>
            <w:szCs w:val="17"/>
            <w:lang w:val="es-ES_tradnl"/>
          </w:rPr>
          <w:delText>un</w:delText>
        </w:r>
      </w:del>
      <w:ins w:id="132" w:author="Author">
        <w:r w:rsidR="0051573F" w:rsidRPr="00641BDB">
          <w:rPr>
            <w:rFonts w:eastAsia="Times New Roman" w:cs="Arial"/>
            <w:szCs w:val="17"/>
            <w:lang w:val="es-ES_tradnl"/>
          </w:rPr>
          <w:t>el</w:t>
        </w:r>
      </w:ins>
      <w:r w:rsidR="0051573F" w:rsidRPr="00641BDB">
        <w:rPr>
          <w:rFonts w:eastAsia="Times New Roman" w:cs="Arial"/>
          <w:szCs w:val="17"/>
          <w:lang w:val="es-ES_tradnl"/>
        </w:rPr>
        <w:t xml:space="preserve"> recurso</w:t>
      </w:r>
      <w:ins w:id="133" w:author="Author">
        <w:r w:rsidR="0051573F" w:rsidRPr="00641BDB">
          <w:rPr>
            <w:rFonts w:eastAsia="Times New Roman" w:cs="Arial"/>
            <w:szCs w:val="17"/>
            <w:lang w:val="es-ES_tradnl"/>
          </w:rPr>
          <w:t xml:space="preserve"> de destino y el servidor no permite la creación en la URI dada</w:t>
        </w:r>
      </w:ins>
      <w:r w:rsidR="0051573F" w:rsidRPr="00641BDB">
        <w:rPr>
          <w:rFonts w:eastAsia="Times New Roman" w:cs="Arial"/>
          <w:szCs w:val="17"/>
          <w:lang w:val="es-ES_tradnl"/>
        </w:rPr>
        <w:t xml:space="preserve">, </w:t>
      </w:r>
      <w:r w:rsidR="0051573F" w:rsidRPr="00641BDB">
        <w:rPr>
          <w:rFonts w:ascii="Courier New" w:hAnsi="Courier New" w:cs="Courier New"/>
          <w:szCs w:val="17"/>
          <w:lang w:val="es-ES_tradnl"/>
        </w:rPr>
        <w:t>PUT</w:t>
      </w:r>
      <w:r w:rsidR="0051573F" w:rsidRPr="00641BDB">
        <w:rPr>
          <w:rFonts w:eastAsia="Times New Roman" w:cs="Arial"/>
          <w:szCs w:val="17"/>
          <w:lang w:val="es-ES_tradnl"/>
        </w:rPr>
        <w:t xml:space="preserve"> DEBE devolver el código de estado </w:t>
      </w:r>
      <w:r w:rsidR="0051573F" w:rsidRPr="00641BDB">
        <w:rPr>
          <w:rFonts w:cs="Arial"/>
          <w:szCs w:val="17"/>
          <w:lang w:val="es-ES_tradnl"/>
        </w:rPr>
        <w:t>404 Not Found</w:t>
      </w:r>
      <w:r w:rsidR="0051573F" w:rsidRPr="00641BDB">
        <w:rPr>
          <w:rFonts w:eastAsia="Times New Roman" w:cs="Arial"/>
          <w:szCs w:val="17"/>
          <w:lang w:val="es-ES_tradnl"/>
        </w:rPr>
        <w:t>.</w:t>
      </w:r>
      <w:ins w:id="134" w:author="Author">
        <w:r w:rsidR="0051573F" w:rsidRPr="00641BDB">
          <w:rPr>
            <w:rFonts w:eastAsia="Times New Roman" w:cs="Arial"/>
            <w:szCs w:val="17"/>
            <w:lang w:val="es-ES_tradnl"/>
          </w:rPr>
          <w:t xml:space="preserve"> Si el servidor permite la creación, </w:t>
        </w:r>
        <w:r w:rsidR="0051573F" w:rsidRPr="00641BDB">
          <w:rPr>
            <w:rFonts w:ascii="Courier New" w:hAnsi="Courier New" w:cs="Courier New"/>
            <w:szCs w:val="17"/>
            <w:lang w:val="es-ES_tradnl"/>
          </w:rPr>
          <w:t>PUT</w:t>
        </w:r>
        <w:r w:rsidR="0051573F" w:rsidRPr="00641BDB">
          <w:rPr>
            <w:rFonts w:eastAsia="Times New Roman" w:cs="Arial"/>
            <w:szCs w:val="17"/>
            <w:lang w:val="es-ES_tradnl"/>
          </w:rPr>
          <w:t xml:space="preserve"> DEBE devolver el código de estado </w:t>
        </w:r>
        <w:r w:rsidR="0051573F" w:rsidRPr="00641BDB">
          <w:rPr>
            <w:rFonts w:ascii="Courier New" w:hAnsi="Courier New" w:cs="Courier New"/>
            <w:szCs w:val="17"/>
            <w:lang w:val="es-ES_tradnl"/>
          </w:rPr>
          <w:t>201 Created</w:t>
        </w:r>
        <w:r w:rsidR="0051573F" w:rsidRPr="00641BDB">
          <w:rPr>
            <w:rFonts w:eastAsia="Times New Roman" w:cs="Arial"/>
            <w:szCs w:val="17"/>
            <w:lang w:val="es-ES_tradnl"/>
          </w:rPr>
          <w:t>.</w:t>
        </w:r>
      </w:ins>
    </w:p>
    <w:p w14:paraId="27F6D672" w14:textId="2FD7147B" w:rsidR="005E48A2" w:rsidRPr="00641BDB" w:rsidRDefault="00A9726C" w:rsidP="00EA5A4D">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-4</w:t>
      </w:r>
      <w:r w:rsidR="00147E62" w:rsidRPr="00641BDB">
        <w:rPr>
          <w:rFonts w:eastAsia="Times New Roman" w:cs="Arial"/>
          <w:szCs w:val="17"/>
          <w:lang w:val="es-ES_tradnl"/>
        </w:rPr>
        <w:t>5</w:t>
      </w:r>
      <w:r w:rsidR="005E48A2" w:rsidRPr="00641BDB">
        <w:rPr>
          <w:rFonts w:eastAsia="Times New Roman" w:cs="Arial"/>
          <w:szCs w:val="17"/>
          <w:lang w:val="es-ES_tradnl"/>
        </w:rPr>
        <w:t>]</w:t>
      </w:r>
      <w:r w:rsidR="00EA5A4D" w:rsidRPr="00641BDB">
        <w:rPr>
          <w:rFonts w:eastAsia="Times New Roman" w:cs="Arial"/>
          <w:szCs w:val="17"/>
          <w:lang w:val="es-ES_tradnl"/>
        </w:rPr>
        <w:tab/>
        <w:t xml:space="preserve">Si un recurso se actualiza correctamente, </w:t>
      </w:r>
      <w:r w:rsidR="00EA5A4D" w:rsidRPr="00641BDB">
        <w:rPr>
          <w:rFonts w:ascii="Courier New" w:eastAsia="Times New Roman" w:hAnsi="Courier New" w:cs="Courier New"/>
          <w:szCs w:val="17"/>
          <w:lang w:val="es-ES_tradnl"/>
        </w:rPr>
        <w:t>PUT</w:t>
      </w:r>
      <w:r w:rsidR="00EA5A4D" w:rsidRPr="00641BDB">
        <w:rPr>
          <w:rFonts w:eastAsia="Times New Roman" w:cs="Arial"/>
          <w:szCs w:val="17"/>
          <w:lang w:val="es-ES_tradnl"/>
        </w:rPr>
        <w:t xml:space="preserve"> DEBE devolver el código de estado </w:t>
      </w:r>
      <w:r w:rsidR="00EA5A4D" w:rsidRPr="00641BDB">
        <w:rPr>
          <w:rFonts w:ascii="Courier New" w:eastAsia="Times New Roman" w:hAnsi="Courier New" w:cs="Courier New"/>
          <w:szCs w:val="17"/>
          <w:lang w:val="es-ES_tradnl"/>
        </w:rPr>
        <w:t>200 OK</w:t>
      </w:r>
      <w:r w:rsidR="00EA5A4D" w:rsidRPr="00641BDB">
        <w:rPr>
          <w:rFonts w:eastAsia="Times New Roman" w:cs="Arial"/>
          <w:szCs w:val="17"/>
          <w:lang w:val="es-ES_tradnl"/>
        </w:rPr>
        <w:t xml:space="preserve"> si se devuelve el recurso actualizado o </w:t>
      </w:r>
      <w:r w:rsidR="00EA5A4D" w:rsidRPr="00641BDB">
        <w:rPr>
          <w:rFonts w:ascii="Courier New" w:eastAsia="Times New Roman" w:hAnsi="Courier New" w:cs="Courier New"/>
          <w:szCs w:val="17"/>
          <w:lang w:val="es-ES_tradnl"/>
        </w:rPr>
        <w:t>204 No Content</w:t>
      </w:r>
      <w:r w:rsidR="00EA5A4D" w:rsidRPr="00641BDB">
        <w:rPr>
          <w:rFonts w:eastAsia="Times New Roman" w:cs="Arial"/>
          <w:szCs w:val="17"/>
          <w:lang w:val="es-ES_tradnl"/>
        </w:rPr>
        <w:t xml:space="preserve"> si no se devuelve.</w:t>
      </w:r>
    </w:p>
    <w:p w14:paraId="438DA742" w14:textId="77777777" w:rsidR="005E48A2" w:rsidRPr="00641BDB" w:rsidRDefault="005E48A2" w:rsidP="005E48A2">
      <w:pPr>
        <w:pStyle w:val="Heading4"/>
        <w:rPr>
          <w:lang w:val="es-ES_tradnl"/>
        </w:rPr>
      </w:pPr>
      <w:r w:rsidRPr="00641BDB">
        <w:rPr>
          <w:lang w:val="es-ES_tradnl"/>
        </w:rPr>
        <w:t>PATCH</w:t>
      </w:r>
    </w:p>
    <w:p w14:paraId="2C5672A2" w14:textId="41A01D40" w:rsidR="005E48A2" w:rsidRPr="00641BDB" w:rsidRDefault="002C3A8F" w:rsidP="009F2BA6">
      <w:pPr>
        <w:pStyle w:val="NormalWeb"/>
        <w:jc w:val="both"/>
        <w:rPr>
          <w:rFonts w:eastAsia="Times New Roman" w:cs="Arial"/>
          <w:szCs w:val="17"/>
          <w:lang w:val="es-ES_tradnl"/>
        </w:rPr>
      </w:pPr>
      <w:r w:rsidRPr="00641BDB">
        <w:rPr>
          <w:rFonts w:eastAsia="Times New Roman" w:cs="Arial"/>
          <w:szCs w:val="17"/>
          <w:lang w:val="es-ES_tradnl"/>
        </w:rPr>
        <w:t>42.</w:t>
      </w:r>
      <w:r w:rsidR="001446D6" w:rsidRPr="00641BDB">
        <w:rPr>
          <w:rFonts w:eastAsia="Times New Roman" w:cs="Arial"/>
          <w:szCs w:val="17"/>
          <w:lang w:val="es-ES_tradnl"/>
        </w:rPr>
        <w:tab/>
      </w:r>
      <w:r w:rsidR="006A5C67" w:rsidRPr="00641BDB">
        <w:rPr>
          <w:rFonts w:eastAsia="Times New Roman" w:cs="Arial"/>
          <w:szCs w:val="17"/>
          <w:lang w:val="es-ES_tradnl"/>
        </w:rPr>
        <w:t xml:space="preserve">Los clientes pueden utilizar </w:t>
      </w:r>
      <w:r w:rsidR="006A5C67" w:rsidRPr="00641BDB">
        <w:rPr>
          <w:rFonts w:ascii="Courier New" w:eastAsia="Times New Roman" w:hAnsi="Courier New" w:cs="Courier New"/>
          <w:szCs w:val="17"/>
          <w:lang w:val="es-ES_tradnl"/>
        </w:rPr>
        <w:t>PATCH</w:t>
      </w:r>
      <w:r w:rsidR="006A5C67" w:rsidRPr="00641BDB">
        <w:rPr>
          <w:rFonts w:eastAsia="Times New Roman" w:cs="Arial"/>
          <w:szCs w:val="17"/>
          <w:lang w:val="es-ES_tradnl"/>
        </w:rPr>
        <w:t xml:space="preserve"> si requieren una actualización parcial. </w:t>
      </w:r>
      <w:r w:rsidR="009406EE" w:rsidRPr="00641BDB">
        <w:rPr>
          <w:rFonts w:eastAsia="Times New Roman" w:cs="Arial"/>
          <w:szCs w:val="17"/>
          <w:lang w:val="es-ES_tradnl"/>
        </w:rPr>
        <w:t>En ese caso</w:t>
      </w:r>
      <w:r w:rsidR="00342D17" w:rsidRPr="00641BDB">
        <w:rPr>
          <w:rFonts w:eastAsia="Times New Roman" w:cs="Arial"/>
          <w:szCs w:val="17"/>
          <w:lang w:val="es-ES_tradnl"/>
        </w:rPr>
        <w:t xml:space="preserve"> </w:t>
      </w:r>
      <w:r w:rsidR="00342D17" w:rsidRPr="00641BDB">
        <w:rPr>
          <w:rFonts w:ascii="Courier New" w:eastAsia="Times New Roman" w:hAnsi="Courier New" w:cs="Courier New"/>
          <w:szCs w:val="17"/>
          <w:lang w:val="es-ES_tradnl"/>
        </w:rPr>
        <w:t>PATCH</w:t>
      </w:r>
      <w:r w:rsidR="00342D17" w:rsidRPr="00641BDB">
        <w:rPr>
          <w:rFonts w:eastAsia="Times New Roman" w:cs="Arial"/>
          <w:szCs w:val="17"/>
          <w:lang w:val="es-ES_tradnl"/>
        </w:rPr>
        <w:t xml:space="preserve"> </w:t>
      </w:r>
      <w:r w:rsidR="009406EE" w:rsidRPr="00641BDB">
        <w:rPr>
          <w:rFonts w:eastAsia="Times New Roman" w:cs="Arial"/>
          <w:szCs w:val="17"/>
          <w:lang w:val="es-ES_tradnl"/>
        </w:rPr>
        <w:t>tiene que ser</w:t>
      </w:r>
      <w:r w:rsidR="00342D17" w:rsidRPr="00641BDB">
        <w:rPr>
          <w:rFonts w:eastAsia="Times New Roman" w:cs="Arial"/>
          <w:szCs w:val="17"/>
          <w:lang w:val="es-ES_tradnl"/>
        </w:rPr>
        <w:t xml:space="preserve"> idempotente</w:t>
      </w:r>
      <w:r w:rsidR="006A5C67" w:rsidRPr="00641BDB">
        <w:rPr>
          <w:rFonts w:eastAsia="Times New Roman" w:cs="Arial"/>
          <w:szCs w:val="17"/>
          <w:lang w:val="es-ES_tradnl"/>
        </w:rPr>
        <w:t>.</w:t>
      </w:r>
      <w:r w:rsidR="005E48A2" w:rsidRPr="00641BDB">
        <w:rPr>
          <w:rFonts w:eastAsia="Times New Roman" w:cs="Arial"/>
          <w:szCs w:val="17"/>
          <w:lang w:val="es-ES_tradnl"/>
        </w:rPr>
        <w:t xml:space="preserve"> </w:t>
      </w:r>
    </w:p>
    <w:p w14:paraId="0B787AA9" w14:textId="5CC9374D" w:rsidR="003B1736" w:rsidRPr="00641BDB" w:rsidRDefault="00CA4C80" w:rsidP="009F2BA6">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Por ejemplo, la siguiente </w:t>
      </w:r>
      <w:r w:rsidR="00AA7470" w:rsidRPr="00641BDB">
        <w:rPr>
          <w:rFonts w:eastAsia="Times New Roman" w:cs="Arial"/>
          <w:szCs w:val="17"/>
          <w:lang w:val="es-ES_tradnl"/>
        </w:rPr>
        <w:t xml:space="preserve">petición </w:t>
      </w:r>
      <w:r w:rsidRPr="00641BDB">
        <w:rPr>
          <w:rFonts w:eastAsia="Times New Roman" w:cs="Arial"/>
          <w:szCs w:val="17"/>
          <w:lang w:val="es-ES_tradnl"/>
        </w:rPr>
        <w:t>actualiza solo un idioma de la patente dado el número de esta</w:t>
      </w:r>
      <w:r w:rsidR="003B1736" w:rsidRPr="00641BDB">
        <w:rPr>
          <w:rFonts w:eastAsia="Times New Roman" w:cs="Arial"/>
          <w:szCs w:val="17"/>
          <w:lang w:val="es-ES_tradnl"/>
        </w:rPr>
        <w:t>:</w:t>
      </w:r>
    </w:p>
    <w:tbl>
      <w:tblPr>
        <w:tblStyle w:val="TableGrid"/>
        <w:tblW w:w="8580" w:type="dxa"/>
        <w:tblInd w:w="625" w:type="dxa"/>
        <w:tblLook w:val="04A0" w:firstRow="1" w:lastRow="0" w:firstColumn="1" w:lastColumn="0" w:noHBand="0" w:noVBand="1"/>
      </w:tblPr>
      <w:tblGrid>
        <w:gridCol w:w="8580"/>
      </w:tblGrid>
      <w:tr w:rsidR="005E48A2" w:rsidRPr="00641BDB" w14:paraId="71E4C279" w14:textId="77777777" w:rsidTr="00F50DB4">
        <w:trPr>
          <w:trHeight w:val="1514"/>
        </w:trPr>
        <w:tc>
          <w:tcPr>
            <w:tcW w:w="8580" w:type="dxa"/>
          </w:tcPr>
          <w:p w14:paraId="280655A6" w14:textId="77777777" w:rsidR="005E48A2" w:rsidRPr="00CB6A97" w:rsidRDefault="005E48A2" w:rsidP="00931670">
            <w:pPr>
              <w:spacing w:before="240"/>
              <w:rPr>
                <w:rFonts w:ascii="Courier New" w:hAnsi="Courier New" w:cs="Courier New"/>
              </w:rPr>
            </w:pPr>
            <w:r w:rsidRPr="00CB6A97">
              <w:rPr>
                <w:rFonts w:ascii="Courier New" w:hAnsi="Courier New" w:cs="Courier New"/>
              </w:rPr>
              <w:t>PATCH /</w:t>
            </w:r>
            <w:r w:rsidR="00462843" w:rsidRPr="00CB6A97">
              <w:rPr>
                <w:rFonts w:ascii="Courier New" w:hAnsi="Courier New" w:cs="Courier New"/>
              </w:rPr>
              <w:t>api/</w:t>
            </w:r>
            <w:r w:rsidRPr="00CB6A97">
              <w:rPr>
                <w:rFonts w:ascii="Courier New" w:hAnsi="Courier New" w:cs="Courier New"/>
              </w:rPr>
              <w:t>v1/patent</w:t>
            </w:r>
            <w:r w:rsidR="00976CEB" w:rsidRPr="00CB6A97">
              <w:rPr>
                <w:rFonts w:ascii="Courier New" w:hAnsi="Courier New" w:cs="Courier New"/>
              </w:rPr>
              <w:t>s</w:t>
            </w:r>
            <w:r w:rsidRPr="00CB6A97">
              <w:rPr>
                <w:rFonts w:ascii="Courier New" w:hAnsi="Courier New" w:cs="Courier New"/>
              </w:rPr>
              <w:t>/</w:t>
            </w:r>
            <w:r w:rsidR="00976CEB" w:rsidRPr="00CB6A97">
              <w:rPr>
                <w:rFonts w:ascii="Courier New" w:hAnsi="Courier New" w:cs="Courier New"/>
              </w:rPr>
              <w:t>publications/</w:t>
            </w:r>
            <w:r w:rsidR="00462843" w:rsidRPr="00CB6A97">
              <w:rPr>
                <w:rFonts w:ascii="Courier New" w:hAnsi="Courier New" w:cs="Courier New"/>
              </w:rPr>
              <w:t>100000000000001 HTTP/1.1</w:t>
            </w:r>
          </w:p>
          <w:p w14:paraId="16109A3F" w14:textId="77777777" w:rsidR="00462843" w:rsidRPr="00CB6A97" w:rsidRDefault="00462843" w:rsidP="00931670">
            <w:pPr>
              <w:rPr>
                <w:rFonts w:ascii="Courier New" w:hAnsi="Courier New" w:cs="Courier New"/>
              </w:rPr>
            </w:pPr>
            <w:r w:rsidRPr="00CB6A97">
              <w:rPr>
                <w:rFonts w:ascii="Courier New" w:hAnsi="Courier New" w:cs="Courier New"/>
              </w:rPr>
              <w:t xml:space="preserve">Host: wipo.int </w:t>
            </w:r>
          </w:p>
          <w:p w14:paraId="15FA2DAB" w14:textId="77777777" w:rsidR="005E48A2" w:rsidRPr="00CB6A97" w:rsidRDefault="005E48A2" w:rsidP="00931670">
            <w:pPr>
              <w:rPr>
                <w:rFonts w:ascii="Courier New" w:hAnsi="Courier New" w:cs="Courier New"/>
              </w:rPr>
            </w:pPr>
            <w:r w:rsidRPr="00CB6A97">
              <w:rPr>
                <w:rFonts w:ascii="Courier New" w:hAnsi="Courier New" w:cs="Courier New"/>
              </w:rPr>
              <w:t>If-Match:456</w:t>
            </w:r>
          </w:p>
          <w:p w14:paraId="39B6B73D" w14:textId="77777777" w:rsidR="005E48A2" w:rsidRPr="00CB6A97" w:rsidRDefault="005E48A2" w:rsidP="00931670">
            <w:pPr>
              <w:rPr>
                <w:rFonts w:ascii="Courier New" w:hAnsi="Courier New" w:cs="Courier New"/>
              </w:rPr>
            </w:pPr>
            <w:r w:rsidRPr="00CB6A97">
              <w:rPr>
                <w:rFonts w:ascii="Courier New" w:hAnsi="Courier New" w:cs="Courier New"/>
              </w:rPr>
              <w:t>Content-Type: application/merge-patch+json</w:t>
            </w:r>
          </w:p>
          <w:p w14:paraId="31A068E4" w14:textId="77777777" w:rsidR="005E48A2" w:rsidRPr="00641BDB" w:rsidRDefault="005E48A2" w:rsidP="004A0864">
            <w:pPr>
              <w:spacing w:after="240"/>
              <w:rPr>
                <w:lang w:val="es-ES_tradnl"/>
              </w:rPr>
            </w:pPr>
            <w:r w:rsidRPr="00641BDB">
              <w:rPr>
                <w:rFonts w:ascii="Courier New" w:hAnsi="Courier New" w:cs="Courier New"/>
                <w:lang w:val="es-ES_tradnl"/>
              </w:rPr>
              <w:t>{ "</w:t>
            </w:r>
            <w:r w:rsidR="004A0864" w:rsidRPr="00641BDB">
              <w:rPr>
                <w:rFonts w:ascii="Courier New" w:hAnsi="Courier New" w:cs="Courier New"/>
                <w:lang w:val="es-ES_tradnl"/>
              </w:rPr>
              <w:t>languageCode</w:t>
            </w:r>
            <w:r w:rsidRPr="00641BDB">
              <w:rPr>
                <w:rFonts w:ascii="Courier New" w:hAnsi="Courier New" w:cs="Courier New"/>
                <w:lang w:val="es-ES_tradnl"/>
              </w:rPr>
              <w:t>": "</w:t>
            </w:r>
            <w:r w:rsidR="004A0864" w:rsidRPr="00641BDB">
              <w:rPr>
                <w:rFonts w:ascii="Courier New" w:hAnsi="Courier New" w:cs="Courier New"/>
                <w:lang w:val="es-ES_tradnl"/>
              </w:rPr>
              <w:t>en</w:t>
            </w:r>
            <w:r w:rsidRPr="00641BDB">
              <w:rPr>
                <w:rFonts w:ascii="Courier New" w:hAnsi="Courier New" w:cs="Courier New"/>
                <w:lang w:val="es-ES_tradnl"/>
              </w:rPr>
              <w:t>" }</w:t>
            </w:r>
          </w:p>
        </w:tc>
      </w:tr>
    </w:tbl>
    <w:p w14:paraId="70059F61" w14:textId="1A2B25C0" w:rsidR="00353C2E" w:rsidRPr="00641BDB" w:rsidRDefault="009858AA" w:rsidP="009F2BA6">
      <w:p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43.</w:t>
      </w:r>
      <w:r w:rsidR="00353C2E" w:rsidRPr="00641BDB">
        <w:rPr>
          <w:rFonts w:eastAsia="Times New Roman" w:cs="Arial"/>
          <w:szCs w:val="17"/>
          <w:lang w:val="es-ES_tradnl"/>
        </w:rPr>
        <w:tab/>
      </w:r>
      <w:r w:rsidR="00830385" w:rsidRPr="00641BDB">
        <w:rPr>
          <w:rFonts w:ascii="Courier New" w:eastAsia="Times New Roman" w:hAnsi="Courier New" w:cs="Arial"/>
          <w:szCs w:val="17"/>
          <w:lang w:val="es-ES_tradnl"/>
        </w:rPr>
        <w:t>PATCH</w:t>
      </w:r>
      <w:r w:rsidR="00830385" w:rsidRPr="00641BDB">
        <w:rPr>
          <w:rFonts w:eastAsia="Times New Roman" w:cs="Arial"/>
          <w:szCs w:val="17"/>
          <w:lang w:val="es-ES_tradnl"/>
        </w:rPr>
        <w:t xml:space="preserve"> no </w:t>
      </w:r>
      <w:r w:rsidR="00501486" w:rsidRPr="00641BDB">
        <w:rPr>
          <w:rFonts w:eastAsia="Times New Roman" w:cs="Arial"/>
          <w:szCs w:val="17"/>
          <w:lang w:val="es-ES_tradnl"/>
        </w:rPr>
        <w:t>deben ser</w:t>
      </w:r>
      <w:r w:rsidR="00830385" w:rsidRPr="00641BDB">
        <w:rPr>
          <w:rFonts w:eastAsia="Times New Roman" w:cs="Arial"/>
          <w:szCs w:val="17"/>
          <w:lang w:val="es-ES_tradnl"/>
        </w:rPr>
        <w:t xml:space="preserve"> idempotente según la Norma RFC </w:t>
      </w:r>
      <w:del w:id="135" w:author="Author">
        <w:r w:rsidR="00830385" w:rsidRPr="00641BDB">
          <w:rPr>
            <w:rFonts w:eastAsia="Times New Roman" w:cs="Arial"/>
            <w:szCs w:val="17"/>
            <w:lang w:val="es-ES_tradnl"/>
          </w:rPr>
          <w:delText>2616</w:delText>
        </w:r>
      </w:del>
      <w:ins w:id="136" w:author="Author">
        <w:r w:rsidR="00002FA0" w:rsidRPr="00641BDB">
          <w:rPr>
            <w:rFonts w:eastAsia="Times New Roman" w:cs="Arial"/>
            <w:szCs w:val="17"/>
            <w:lang w:val="es-ES_tradnl"/>
          </w:rPr>
          <w:t>9110</w:t>
        </w:r>
      </w:ins>
      <w:r w:rsidR="00830385" w:rsidRPr="00641BDB">
        <w:rPr>
          <w:rFonts w:eastAsia="Times New Roman" w:cs="Arial"/>
          <w:szCs w:val="17"/>
          <w:lang w:val="es-ES_tradnl"/>
        </w:rPr>
        <w:t xml:space="preserve"> del IETF. Para hacerlo idempotente, la API puede recurrir a</w:t>
      </w:r>
      <w:r w:rsidR="00730130" w:rsidRPr="00641BDB">
        <w:rPr>
          <w:rFonts w:eastAsia="Times New Roman" w:cs="Arial"/>
          <w:szCs w:val="17"/>
          <w:lang w:val="es-ES_tradnl"/>
        </w:rPr>
        <w:t xml:space="preserve"> </w:t>
      </w:r>
      <w:r w:rsidR="00830385" w:rsidRPr="00641BDB">
        <w:rPr>
          <w:rFonts w:eastAsia="Times New Roman" w:cs="Arial"/>
          <w:szCs w:val="17"/>
          <w:lang w:val="es-ES_tradnl"/>
        </w:rPr>
        <w:t>l</w:t>
      </w:r>
      <w:r w:rsidR="00730130" w:rsidRPr="00641BDB">
        <w:rPr>
          <w:rFonts w:eastAsia="Times New Roman" w:cs="Arial"/>
          <w:szCs w:val="17"/>
          <w:lang w:val="es-ES_tradnl"/>
        </w:rPr>
        <w:t>a técnica del</w:t>
      </w:r>
      <w:r w:rsidR="00830385" w:rsidRPr="00641BDB">
        <w:rPr>
          <w:rFonts w:eastAsia="Times New Roman" w:cs="Arial"/>
          <w:szCs w:val="17"/>
          <w:lang w:val="es-ES_tradnl"/>
        </w:rPr>
        <w:t xml:space="preserve"> bloqueo optimista </w:t>
      </w:r>
      <w:r w:rsidR="00501486" w:rsidRPr="00641BDB">
        <w:rPr>
          <w:rFonts w:eastAsia="Times New Roman" w:cs="Arial"/>
          <w:szCs w:val="17"/>
          <w:lang w:val="es-ES_tradnl"/>
        </w:rPr>
        <w:t>recomendada</w:t>
      </w:r>
      <w:r w:rsidR="00830385" w:rsidRPr="00641BDB">
        <w:rPr>
          <w:rFonts w:eastAsia="Times New Roman" w:cs="Arial"/>
          <w:szCs w:val="17"/>
          <w:lang w:val="es-ES_tradnl"/>
        </w:rPr>
        <w:t xml:space="preserve"> en la Norma RFC 5789 del IETF.</w:t>
      </w:r>
    </w:p>
    <w:p w14:paraId="22C03D28" w14:textId="5F8AA177" w:rsidR="00353C2E" w:rsidRPr="00641BDB" w:rsidRDefault="00A9726C" w:rsidP="009F2BA6">
      <w:pPr>
        <w:spacing w:before="100" w:beforeAutospacing="1" w:after="100" w:afterAutospacing="1"/>
        <w:ind w:left="720"/>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-4</w:t>
      </w:r>
      <w:r w:rsidR="00147E62" w:rsidRPr="00641BDB">
        <w:rPr>
          <w:rFonts w:eastAsia="Times New Roman" w:cs="Arial"/>
          <w:szCs w:val="17"/>
          <w:lang w:val="es-ES_tradnl"/>
        </w:rPr>
        <w:t>6</w:t>
      </w:r>
      <w:r w:rsidR="005E48A2" w:rsidRPr="00641BDB">
        <w:rPr>
          <w:rFonts w:eastAsia="Times New Roman" w:cs="Arial"/>
          <w:szCs w:val="17"/>
          <w:lang w:val="es-ES_tradnl"/>
        </w:rPr>
        <w:t>]</w:t>
      </w:r>
      <w:r w:rsidR="004058B6" w:rsidRPr="00641BDB">
        <w:rPr>
          <w:rFonts w:eastAsia="Times New Roman" w:cs="Arial"/>
          <w:szCs w:val="17"/>
          <w:lang w:val="es-ES_tradnl"/>
        </w:rPr>
        <w:tab/>
      </w:r>
      <w:ins w:id="137" w:author="Author">
        <w:r w:rsidR="0051573F" w:rsidRPr="00641BDB">
          <w:rPr>
            <w:rFonts w:eastAsia="Times New Roman" w:cs="Arial"/>
            <w:szCs w:val="17"/>
            <w:lang w:val="es-ES_tradnl"/>
          </w:rPr>
          <w:t xml:space="preserve">Por defecto, </w:t>
        </w:r>
      </w:ins>
      <w:r w:rsidR="0051573F" w:rsidRPr="00641BDB">
        <w:rPr>
          <w:rFonts w:eastAsia="Times New Roman" w:cs="Arial"/>
          <w:szCs w:val="17"/>
          <w:lang w:val="es-ES_tradnl"/>
        </w:rPr>
        <w:t>l</w:t>
      </w:r>
      <w:r w:rsidR="00CB77E2" w:rsidRPr="00641BDB">
        <w:rPr>
          <w:rFonts w:eastAsia="Times New Roman" w:cs="Arial"/>
          <w:szCs w:val="17"/>
          <w:lang w:val="es-ES_tradnl"/>
        </w:rPr>
        <w:t>as peticiones</w:t>
      </w:r>
      <w:r w:rsidR="00AA7470" w:rsidRPr="00641BDB">
        <w:rPr>
          <w:rFonts w:eastAsia="Times New Roman" w:cs="Arial"/>
          <w:szCs w:val="17"/>
          <w:lang w:val="es-ES_tradnl"/>
        </w:rPr>
        <w:t xml:space="preserve"> </w:t>
      </w:r>
      <w:r w:rsidR="004058B6" w:rsidRPr="00641BDB">
        <w:rPr>
          <w:rFonts w:ascii="Courier New" w:eastAsia="Times New Roman" w:hAnsi="Courier New" w:cs="Arial"/>
          <w:szCs w:val="17"/>
          <w:lang w:val="es-ES_tradnl"/>
        </w:rPr>
        <w:t>PATCH</w:t>
      </w:r>
      <w:r w:rsidR="004058B6" w:rsidRPr="00641BDB">
        <w:rPr>
          <w:rFonts w:eastAsia="Times New Roman" w:cs="Arial"/>
          <w:szCs w:val="17"/>
          <w:lang w:val="es-ES_tradnl"/>
        </w:rPr>
        <w:t xml:space="preserve"> NO DEBE</w:t>
      </w:r>
      <w:r w:rsidR="00CB77E2" w:rsidRPr="00641BDB">
        <w:rPr>
          <w:rFonts w:eastAsia="Times New Roman" w:cs="Arial"/>
          <w:szCs w:val="17"/>
          <w:lang w:val="es-ES_tradnl"/>
        </w:rPr>
        <w:t>N</w:t>
      </w:r>
      <w:r w:rsidR="004058B6" w:rsidRPr="00641BDB">
        <w:rPr>
          <w:rFonts w:eastAsia="Times New Roman" w:cs="Arial"/>
          <w:szCs w:val="17"/>
          <w:lang w:val="es-ES_tradnl"/>
        </w:rPr>
        <w:t xml:space="preserve"> ser idempotente</w:t>
      </w:r>
      <w:r w:rsidR="00CB77E2" w:rsidRPr="00641BDB">
        <w:rPr>
          <w:rFonts w:eastAsia="Times New Roman" w:cs="Arial"/>
          <w:szCs w:val="17"/>
          <w:lang w:val="es-ES_tradnl"/>
        </w:rPr>
        <w:t>s</w:t>
      </w:r>
      <w:r w:rsidR="00353C2E" w:rsidRPr="00641BDB">
        <w:rPr>
          <w:rFonts w:eastAsia="Times New Roman" w:cs="Arial"/>
          <w:szCs w:val="17"/>
          <w:lang w:val="es-ES_tradnl"/>
        </w:rPr>
        <w:t xml:space="preserve">. </w:t>
      </w:r>
    </w:p>
    <w:p w14:paraId="43F6F72E" w14:textId="77952A50" w:rsidR="005E48A2" w:rsidRPr="00641BDB" w:rsidRDefault="00353C2E" w:rsidP="005B69E3">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00B3484A" w:rsidRPr="00641BDB">
        <w:rPr>
          <w:rFonts w:eastAsia="Times New Roman" w:cs="Arial"/>
          <w:szCs w:val="17"/>
          <w:lang w:val="es-ES_tradnl"/>
        </w:rPr>
        <w:t>-4</w:t>
      </w:r>
      <w:r w:rsidR="00147E62" w:rsidRPr="00641BDB">
        <w:rPr>
          <w:rFonts w:eastAsia="Times New Roman" w:cs="Arial"/>
          <w:szCs w:val="17"/>
          <w:lang w:val="es-ES_tradnl"/>
        </w:rPr>
        <w:t>7</w:t>
      </w:r>
      <w:r w:rsidRPr="00641BDB">
        <w:rPr>
          <w:rFonts w:eastAsia="Times New Roman" w:cs="Arial"/>
          <w:szCs w:val="17"/>
          <w:lang w:val="es-ES_tradnl"/>
        </w:rPr>
        <w:t>]</w:t>
      </w:r>
      <w:r w:rsidR="009406EE" w:rsidRPr="00641BDB">
        <w:rPr>
          <w:rFonts w:eastAsia="Times New Roman" w:cs="Arial"/>
          <w:szCs w:val="17"/>
          <w:lang w:val="es-ES_tradnl"/>
        </w:rPr>
        <w:tab/>
        <w:t xml:space="preserve">Si una API web implementa actualizaciones parciales, </w:t>
      </w:r>
      <w:r w:rsidR="009406EE" w:rsidRPr="00641BDB">
        <w:rPr>
          <w:rFonts w:ascii="Courier New" w:eastAsia="Times New Roman" w:hAnsi="Courier New" w:cs="Courier New"/>
          <w:szCs w:val="17"/>
          <w:lang w:val="es-ES_tradnl"/>
        </w:rPr>
        <w:t>PATCH</w:t>
      </w:r>
      <w:r w:rsidR="009406EE" w:rsidRPr="00641BDB">
        <w:rPr>
          <w:rFonts w:eastAsia="Times New Roman" w:cs="Arial"/>
          <w:szCs w:val="17"/>
          <w:lang w:val="es-ES_tradnl"/>
        </w:rPr>
        <w:t xml:space="preserve"> DEBERÍA ser idempotente.</w:t>
      </w:r>
      <w:r w:rsidRPr="00641BDB">
        <w:rPr>
          <w:rFonts w:eastAsia="Times New Roman" w:cs="Arial"/>
          <w:szCs w:val="17"/>
          <w:lang w:val="es-ES_tradnl"/>
        </w:rPr>
        <w:t xml:space="preserve"> </w:t>
      </w:r>
      <w:r w:rsidR="009406EE" w:rsidRPr="00641BDB">
        <w:rPr>
          <w:rFonts w:eastAsia="Times New Roman" w:cs="Arial"/>
          <w:szCs w:val="17"/>
          <w:lang w:val="es-ES_tradnl"/>
        </w:rPr>
        <w:t xml:space="preserve">Para conseguirlo, la API </w:t>
      </w:r>
      <w:r w:rsidR="00501486" w:rsidRPr="00641BDB">
        <w:rPr>
          <w:rFonts w:eastAsia="Times New Roman" w:cs="Arial"/>
          <w:szCs w:val="17"/>
          <w:lang w:val="es-ES_tradnl"/>
        </w:rPr>
        <w:t>PUEDE</w:t>
      </w:r>
      <w:r w:rsidR="009406EE" w:rsidRPr="00641BDB">
        <w:rPr>
          <w:rFonts w:eastAsia="Times New Roman" w:cs="Arial"/>
          <w:szCs w:val="17"/>
          <w:lang w:val="es-ES_tradnl"/>
        </w:rPr>
        <w:t xml:space="preserve"> recurrir </w:t>
      </w:r>
      <w:r w:rsidR="00730130" w:rsidRPr="00641BDB">
        <w:rPr>
          <w:rFonts w:eastAsia="Times New Roman" w:cs="Arial"/>
          <w:szCs w:val="17"/>
          <w:lang w:val="es-ES_tradnl"/>
        </w:rPr>
        <w:t xml:space="preserve">a la técnica del bloqueo optimista </w:t>
      </w:r>
      <w:r w:rsidR="00501486" w:rsidRPr="00641BDB">
        <w:rPr>
          <w:rFonts w:eastAsia="Times New Roman" w:cs="Arial"/>
          <w:szCs w:val="17"/>
          <w:lang w:val="es-ES_tradnl"/>
        </w:rPr>
        <w:t>recomendada</w:t>
      </w:r>
      <w:r w:rsidR="00730130" w:rsidRPr="00641BDB">
        <w:rPr>
          <w:rFonts w:eastAsia="Times New Roman" w:cs="Arial"/>
          <w:szCs w:val="17"/>
          <w:lang w:val="es-ES_tradnl"/>
        </w:rPr>
        <w:t xml:space="preserve"> </w:t>
      </w:r>
      <w:r w:rsidR="009406EE" w:rsidRPr="00641BDB">
        <w:rPr>
          <w:rFonts w:eastAsia="Times New Roman" w:cs="Arial"/>
          <w:szCs w:val="17"/>
          <w:lang w:val="es-ES_tradnl"/>
        </w:rPr>
        <w:t>en la Norma RFC 5789 del IETF</w:t>
      </w:r>
      <w:r w:rsidR="005E48A2" w:rsidRPr="00641BDB" w:rsidDel="00353C2E">
        <w:rPr>
          <w:rFonts w:eastAsia="Times New Roman" w:cs="Arial"/>
          <w:szCs w:val="17"/>
          <w:lang w:val="es-ES_tradnl"/>
        </w:rPr>
        <w:t>.</w:t>
      </w:r>
    </w:p>
    <w:p w14:paraId="74757CC5" w14:textId="07D5497C" w:rsidR="005E48A2" w:rsidRPr="00641BDB" w:rsidRDefault="00A9726C" w:rsidP="008D22A0">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-4</w:t>
      </w:r>
      <w:r w:rsidR="00147E62" w:rsidRPr="00641BDB">
        <w:rPr>
          <w:rFonts w:eastAsia="Times New Roman" w:cs="Arial"/>
          <w:szCs w:val="17"/>
          <w:lang w:val="es-ES_tradnl"/>
        </w:rPr>
        <w:t>8</w:t>
      </w:r>
      <w:r w:rsidR="005E48A2" w:rsidRPr="00641BDB">
        <w:rPr>
          <w:rFonts w:eastAsia="Times New Roman" w:cs="Arial"/>
          <w:szCs w:val="17"/>
          <w:lang w:val="es-ES_tradnl"/>
        </w:rPr>
        <w:t>]</w:t>
      </w:r>
      <w:r w:rsidR="002430F8" w:rsidRPr="00641BDB">
        <w:rPr>
          <w:rFonts w:eastAsia="Times New Roman" w:cs="Arial"/>
          <w:szCs w:val="17"/>
          <w:lang w:val="es-ES_tradnl"/>
        </w:rPr>
        <w:tab/>
        <w:t>Si un recurso no se encuentra</w:t>
      </w:r>
      <w:r w:rsidR="00BD2ABB" w:rsidRPr="00641BDB">
        <w:rPr>
          <w:rFonts w:eastAsia="Times New Roman" w:cs="Arial"/>
          <w:szCs w:val="17"/>
          <w:lang w:val="es-ES_tradnl"/>
        </w:rPr>
        <w:t>,</w:t>
      </w:r>
      <w:r w:rsidR="002430F8" w:rsidRPr="00641BDB">
        <w:rPr>
          <w:rFonts w:eastAsia="Times New Roman" w:cs="Arial"/>
          <w:szCs w:val="17"/>
          <w:lang w:val="es-ES_tradnl"/>
        </w:rPr>
        <w:t xml:space="preserve"> </w:t>
      </w:r>
      <w:r w:rsidR="008D22A0" w:rsidRPr="00641BDB">
        <w:rPr>
          <w:rFonts w:ascii="Courier New" w:eastAsia="Times New Roman" w:hAnsi="Courier New" w:cs="Courier New"/>
          <w:szCs w:val="17"/>
          <w:lang w:val="es-ES_tradnl"/>
        </w:rPr>
        <w:t>PATCH</w:t>
      </w:r>
      <w:r w:rsidR="008D22A0" w:rsidRPr="00641BDB">
        <w:rPr>
          <w:rFonts w:eastAsia="Times New Roman" w:cs="Arial"/>
          <w:szCs w:val="17"/>
          <w:lang w:val="es-ES_tradnl"/>
        </w:rPr>
        <w:t xml:space="preserve"> </w:t>
      </w:r>
      <w:r w:rsidR="002430F8" w:rsidRPr="00641BDB">
        <w:rPr>
          <w:rFonts w:eastAsia="Times New Roman" w:cs="Arial"/>
          <w:szCs w:val="17"/>
          <w:lang w:val="es-ES_tradnl"/>
        </w:rPr>
        <w:t xml:space="preserve">DEBE devolver el código de estado </w:t>
      </w:r>
      <w:r w:rsidR="008D22A0" w:rsidRPr="00641BDB">
        <w:rPr>
          <w:rFonts w:ascii="Courier New" w:eastAsia="Times New Roman" w:hAnsi="Courier New" w:cs="Courier New"/>
          <w:szCs w:val="17"/>
          <w:lang w:val="es-ES_tradnl"/>
        </w:rPr>
        <w:t>404 Not Found</w:t>
      </w:r>
      <w:r w:rsidR="008D22A0" w:rsidRPr="00641BDB">
        <w:rPr>
          <w:rFonts w:eastAsia="Times New Roman" w:cs="Arial"/>
          <w:szCs w:val="17"/>
          <w:lang w:val="es-ES_tradnl"/>
        </w:rPr>
        <w:t>.</w:t>
      </w:r>
    </w:p>
    <w:p w14:paraId="5A408255" w14:textId="3344D15B" w:rsidR="005E48A2" w:rsidRPr="00641BDB" w:rsidRDefault="00A9726C" w:rsidP="00BD20D8">
      <w:pPr>
        <w:spacing w:before="100" w:beforeAutospacing="1" w:after="100" w:afterAutospacing="1"/>
        <w:ind w:left="1695" w:hanging="975"/>
        <w:jc w:val="both"/>
        <w:rPr>
          <w:lang w:val="es-ES_tradnl"/>
        </w:rPr>
      </w:pPr>
      <w:r w:rsidRPr="00641BDB">
        <w:rPr>
          <w:rFonts w:eastAsia="Times New Roman" w:cs="Arial"/>
          <w:szCs w:val="17"/>
          <w:lang w:val="es-ES_tradnl"/>
        </w:rPr>
        <w:t>[RS</w:t>
      </w:r>
      <w:r w:rsidR="00AF7F85" w:rsidRPr="00641BDB">
        <w:rPr>
          <w:rFonts w:eastAsia="Times New Roman" w:cs="Arial"/>
          <w:szCs w:val="17"/>
          <w:lang w:val="es-ES_tradnl"/>
        </w:rPr>
        <w:t>J</w:t>
      </w:r>
      <w:r w:rsidR="00B3484A" w:rsidRPr="00641BDB">
        <w:rPr>
          <w:rFonts w:eastAsia="Times New Roman" w:cs="Arial"/>
          <w:szCs w:val="17"/>
          <w:lang w:val="es-ES_tradnl"/>
        </w:rPr>
        <w:t>-</w:t>
      </w:r>
      <w:r w:rsidR="00147E62" w:rsidRPr="00641BDB">
        <w:rPr>
          <w:rFonts w:eastAsia="Times New Roman" w:cs="Arial"/>
          <w:szCs w:val="17"/>
          <w:lang w:val="es-ES_tradnl"/>
        </w:rPr>
        <w:t>49</w:t>
      </w:r>
      <w:r w:rsidR="005E48A2" w:rsidRPr="00641BDB">
        <w:rPr>
          <w:rFonts w:eastAsia="Times New Roman" w:cs="Arial"/>
          <w:szCs w:val="17"/>
          <w:lang w:val="es-ES_tradnl"/>
        </w:rPr>
        <w:t>]</w:t>
      </w:r>
      <w:r w:rsidR="00B62046" w:rsidRPr="00641BDB">
        <w:rPr>
          <w:rFonts w:eastAsia="Times New Roman" w:cs="Arial"/>
          <w:szCs w:val="17"/>
          <w:lang w:val="es-ES_tradnl"/>
        </w:rPr>
        <w:tab/>
        <w:t xml:space="preserve">Si una API web implementa actualizaciones parciales mediante </w:t>
      </w:r>
      <w:r w:rsidR="00570B13" w:rsidRPr="00641BDB">
        <w:rPr>
          <w:rFonts w:ascii="Courier New" w:eastAsia="Times New Roman" w:hAnsi="Courier New" w:cs="Courier New"/>
          <w:szCs w:val="17"/>
          <w:lang w:val="es-ES_tradnl"/>
        </w:rPr>
        <w:t>PATCH</w:t>
      </w:r>
      <w:r w:rsidR="00B62046" w:rsidRPr="00641BDB">
        <w:rPr>
          <w:rFonts w:eastAsia="Times New Roman" w:cs="Arial"/>
          <w:szCs w:val="17"/>
          <w:lang w:val="es-ES_tradnl"/>
        </w:rPr>
        <w:t>, DEBE utilizar el formato JSON Merge</w:t>
      </w:r>
      <w:r w:rsidR="00A26413" w:rsidRPr="00641BDB">
        <w:rPr>
          <w:rFonts w:eastAsia="Times New Roman" w:cs="Arial"/>
          <w:szCs w:val="17"/>
          <w:lang w:val="es-ES_tradnl"/>
        </w:rPr>
        <w:t xml:space="preserve"> </w:t>
      </w:r>
      <w:r w:rsidR="00B62046" w:rsidRPr="00641BDB">
        <w:rPr>
          <w:rFonts w:eastAsia="Times New Roman" w:cs="Arial"/>
          <w:szCs w:val="17"/>
          <w:lang w:val="es-ES_tradnl"/>
        </w:rPr>
        <w:t xml:space="preserve">Patch para describir el conjunto de cambios parciales, como se </w:t>
      </w:r>
      <w:r w:rsidR="00570B13" w:rsidRPr="00641BDB">
        <w:rPr>
          <w:rFonts w:eastAsia="Times New Roman" w:cs="Arial"/>
          <w:szCs w:val="17"/>
          <w:lang w:val="es-ES_tradnl"/>
        </w:rPr>
        <w:t>especifica</w:t>
      </w:r>
      <w:r w:rsidR="00B62046" w:rsidRPr="00641BDB">
        <w:rPr>
          <w:rFonts w:eastAsia="Times New Roman" w:cs="Arial"/>
          <w:szCs w:val="17"/>
          <w:lang w:val="es-ES_tradnl"/>
        </w:rPr>
        <w:t xml:space="preserve"> en la Norma RFC</w:t>
      </w:r>
      <w:r w:rsidR="00641BDB">
        <w:rPr>
          <w:rFonts w:eastAsia="Times New Roman" w:cs="Arial"/>
          <w:szCs w:val="17"/>
          <w:lang w:val="es-ES_tradnl"/>
        </w:rPr>
        <w:t> </w:t>
      </w:r>
      <w:del w:id="138" w:author="Author">
        <w:r w:rsidR="00B62046" w:rsidRPr="00641BDB">
          <w:rPr>
            <w:rFonts w:eastAsia="Times New Roman" w:cs="Arial"/>
            <w:szCs w:val="17"/>
            <w:lang w:val="es-ES_tradnl"/>
          </w:rPr>
          <w:delText>7386</w:delText>
        </w:r>
      </w:del>
      <w:ins w:id="139" w:author="Author">
        <w:r w:rsidR="00B62046" w:rsidRPr="00641BDB">
          <w:rPr>
            <w:rFonts w:eastAsia="Times New Roman" w:cs="Arial"/>
            <w:szCs w:val="17"/>
            <w:lang w:val="es-ES_tradnl"/>
          </w:rPr>
          <w:t>73</w:t>
        </w:r>
        <w:r w:rsidR="0051573F" w:rsidRPr="00641BDB">
          <w:rPr>
            <w:rFonts w:eastAsia="Times New Roman" w:cs="Arial"/>
            <w:szCs w:val="17"/>
            <w:lang w:val="es-ES_tradnl"/>
          </w:rPr>
          <w:t>9</w:t>
        </w:r>
        <w:r w:rsidR="00B62046" w:rsidRPr="00641BDB">
          <w:rPr>
            <w:rFonts w:eastAsia="Times New Roman" w:cs="Arial"/>
            <w:szCs w:val="17"/>
            <w:lang w:val="es-ES_tradnl"/>
          </w:rPr>
          <w:t>6</w:t>
        </w:r>
      </w:ins>
      <w:r w:rsidR="00B62046" w:rsidRPr="00641BDB">
        <w:rPr>
          <w:rFonts w:eastAsia="Times New Roman" w:cs="Arial"/>
          <w:szCs w:val="17"/>
          <w:lang w:val="es-ES_tradnl"/>
        </w:rPr>
        <w:t xml:space="preserve"> del IETF</w:t>
      </w:r>
      <w:ins w:id="140" w:author="Author">
        <w:r w:rsidR="0051573F" w:rsidRPr="00641BDB">
          <w:rPr>
            <w:rFonts w:eastAsia="Times New Roman" w:cs="Arial"/>
            <w:szCs w:val="17"/>
            <w:lang w:val="es-ES_tradnl"/>
          </w:rPr>
          <w:t>,</w:t>
        </w:r>
      </w:ins>
      <w:r w:rsidR="00B62046" w:rsidRPr="00641BDB">
        <w:rPr>
          <w:rFonts w:eastAsia="Times New Roman" w:cs="Arial"/>
          <w:szCs w:val="17"/>
          <w:lang w:val="es-ES_tradnl"/>
        </w:rPr>
        <w:t xml:space="preserve"> utilizando </w:t>
      </w:r>
      <w:r w:rsidR="00570B13" w:rsidRPr="00641BDB">
        <w:rPr>
          <w:rFonts w:ascii="Courier New" w:eastAsia="Times New Roman" w:hAnsi="Courier New" w:cs="Courier New"/>
          <w:szCs w:val="17"/>
          <w:lang w:val="es-ES_tradnl"/>
        </w:rPr>
        <w:t>application/merge-patch+json</w:t>
      </w:r>
      <w:r w:rsidR="00D158D3" w:rsidRPr="00641BDB">
        <w:rPr>
          <w:rFonts w:ascii="Courier New" w:eastAsia="Times New Roman" w:hAnsi="Courier New" w:cs="Courier New"/>
          <w:szCs w:val="17"/>
          <w:lang w:val="es-ES_tradnl"/>
        </w:rPr>
        <w:t xml:space="preserve"> </w:t>
      </w:r>
      <w:r w:rsidR="00D158D3" w:rsidRPr="00641BDB">
        <w:rPr>
          <w:rFonts w:eastAsia="Times New Roman" w:cs="Arial"/>
          <w:szCs w:val="17"/>
          <w:lang w:val="es-ES_tradnl"/>
        </w:rPr>
        <w:t>como</w:t>
      </w:r>
      <w:r w:rsidR="00D158D3" w:rsidRPr="00641BDB">
        <w:rPr>
          <w:rFonts w:ascii="Courier New" w:eastAsia="Times New Roman" w:hAnsi="Courier New" w:cs="Courier New"/>
          <w:szCs w:val="17"/>
          <w:lang w:val="es-ES_tradnl"/>
        </w:rPr>
        <w:t xml:space="preserve"> Content-Type</w:t>
      </w:r>
      <w:r w:rsidR="00B62046" w:rsidRPr="00641BDB">
        <w:rPr>
          <w:rFonts w:eastAsia="Times New Roman" w:cs="Arial"/>
          <w:szCs w:val="17"/>
          <w:lang w:val="es-ES_tradnl"/>
        </w:rPr>
        <w:t>.</w:t>
      </w:r>
    </w:p>
    <w:p w14:paraId="77D4DEF4" w14:textId="77777777" w:rsidR="005E48A2" w:rsidRPr="00641BDB" w:rsidRDefault="005E48A2" w:rsidP="009F2BA6">
      <w:pPr>
        <w:pStyle w:val="Heading4"/>
        <w:jc w:val="both"/>
        <w:rPr>
          <w:lang w:val="es-ES_tradnl"/>
        </w:rPr>
      </w:pPr>
      <w:r w:rsidRPr="00641BDB">
        <w:rPr>
          <w:lang w:val="es-ES_tradnl"/>
        </w:rPr>
        <w:t>DELETE</w:t>
      </w:r>
    </w:p>
    <w:p w14:paraId="3C7A1BF2" w14:textId="4F5541AD" w:rsidR="005E48A2" w:rsidRPr="00641BDB" w:rsidRDefault="0007325C" w:rsidP="009F2BA6">
      <w:pPr>
        <w:pStyle w:val="NormalWeb"/>
        <w:jc w:val="both"/>
        <w:rPr>
          <w:rFonts w:eastAsia="Times New Roman" w:cs="Arial"/>
          <w:szCs w:val="17"/>
          <w:lang w:val="es-ES_tradnl"/>
        </w:rPr>
      </w:pPr>
      <w:r w:rsidRPr="00641BDB">
        <w:rPr>
          <w:rFonts w:eastAsia="Times New Roman" w:cs="Arial"/>
          <w:szCs w:val="17"/>
          <w:lang w:val="es-ES_tradnl"/>
        </w:rPr>
        <w:t>44.</w:t>
      </w:r>
      <w:r w:rsidR="001446D6" w:rsidRPr="00641BDB">
        <w:rPr>
          <w:rFonts w:eastAsia="Times New Roman" w:cs="Arial"/>
          <w:szCs w:val="17"/>
          <w:lang w:val="es-ES_tradnl"/>
        </w:rPr>
        <w:tab/>
      </w:r>
      <w:r w:rsidR="00017BFA" w:rsidRPr="00641BDB">
        <w:rPr>
          <w:rFonts w:eastAsia="Times New Roman" w:cs="Arial"/>
          <w:szCs w:val="17"/>
          <w:lang w:val="es-ES_tradnl"/>
        </w:rPr>
        <w:t xml:space="preserve">Los clientes pueden usar </w:t>
      </w:r>
      <w:r w:rsidR="00017BFA" w:rsidRPr="00641BDB">
        <w:rPr>
          <w:rFonts w:ascii="Courier New" w:eastAsia="Times New Roman" w:hAnsi="Courier New" w:cs="Courier New"/>
          <w:szCs w:val="17"/>
          <w:lang w:val="es-ES_tradnl"/>
        </w:rPr>
        <w:t>DELETE</w:t>
      </w:r>
      <w:r w:rsidR="00017BFA" w:rsidRPr="00641BDB">
        <w:rPr>
          <w:rFonts w:eastAsia="Times New Roman" w:cs="Arial"/>
          <w:szCs w:val="17"/>
          <w:lang w:val="es-ES_tradnl"/>
        </w:rPr>
        <w:t xml:space="preserve"> para eliminar un recurso. Una </w:t>
      </w:r>
      <w:r w:rsidR="00AA7470" w:rsidRPr="00641BDB">
        <w:rPr>
          <w:rFonts w:eastAsia="Times New Roman" w:cs="Arial"/>
          <w:szCs w:val="17"/>
          <w:lang w:val="es-ES_tradnl"/>
        </w:rPr>
        <w:t xml:space="preserve">petición </w:t>
      </w:r>
      <w:r w:rsidR="00017BFA" w:rsidRPr="00641BDB">
        <w:rPr>
          <w:rFonts w:ascii="Courier New" w:eastAsia="Times New Roman" w:hAnsi="Courier New" w:cs="Courier New"/>
          <w:szCs w:val="17"/>
          <w:lang w:val="es-ES_tradnl"/>
        </w:rPr>
        <w:t>DELETE</w:t>
      </w:r>
      <w:r w:rsidR="00017BFA" w:rsidRPr="00641BDB">
        <w:rPr>
          <w:rFonts w:eastAsia="Times New Roman" w:cs="Arial"/>
          <w:szCs w:val="17"/>
          <w:lang w:val="es-ES_tradnl"/>
        </w:rPr>
        <w:t xml:space="preserve"> </w:t>
      </w:r>
      <w:del w:id="141" w:author="Author">
        <w:r w:rsidR="00017BFA" w:rsidRPr="00641BDB">
          <w:rPr>
            <w:rFonts w:eastAsia="Times New Roman" w:cs="Arial"/>
            <w:szCs w:val="17"/>
            <w:lang w:val="es-ES_tradnl"/>
          </w:rPr>
          <w:delText xml:space="preserve">no </w:delText>
        </w:r>
      </w:del>
      <w:r w:rsidR="00017BFA" w:rsidRPr="00641BDB">
        <w:rPr>
          <w:rFonts w:eastAsia="Times New Roman" w:cs="Arial"/>
          <w:szCs w:val="17"/>
          <w:lang w:val="es-ES_tradnl"/>
        </w:rPr>
        <w:t xml:space="preserve">debe ser idempotente según la Norma RFC </w:t>
      </w:r>
      <w:del w:id="142" w:author="Author">
        <w:r w:rsidR="00017BFA" w:rsidRPr="00641BDB">
          <w:rPr>
            <w:rFonts w:eastAsia="Times New Roman" w:cs="Arial"/>
            <w:szCs w:val="17"/>
            <w:lang w:val="es-ES_tradnl"/>
          </w:rPr>
          <w:delText>2616</w:delText>
        </w:r>
      </w:del>
      <w:ins w:id="143" w:author="Author">
        <w:r w:rsidR="00002FA0" w:rsidRPr="00641BDB">
          <w:rPr>
            <w:rFonts w:eastAsia="Times New Roman" w:cs="Arial"/>
            <w:szCs w:val="17"/>
            <w:lang w:val="es-ES_tradnl"/>
          </w:rPr>
          <w:t>9110</w:t>
        </w:r>
      </w:ins>
      <w:r w:rsidR="00017BFA" w:rsidRPr="00641BDB">
        <w:rPr>
          <w:rFonts w:eastAsia="Times New Roman" w:cs="Arial"/>
          <w:szCs w:val="17"/>
          <w:lang w:val="es-ES_tradnl"/>
        </w:rPr>
        <w:t xml:space="preserve"> del IETF. </w:t>
      </w:r>
    </w:p>
    <w:p w14:paraId="338EDC92" w14:textId="14C562DE" w:rsidR="005E48A2" w:rsidRPr="00641BDB" w:rsidRDefault="00A9726C" w:rsidP="009F2BA6">
      <w:pPr>
        <w:spacing w:before="100" w:beforeAutospacing="1" w:after="100" w:afterAutospacing="1"/>
        <w:ind w:left="720"/>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00B3484A" w:rsidRPr="00641BDB">
        <w:rPr>
          <w:rFonts w:eastAsia="Times New Roman" w:cs="Arial"/>
          <w:szCs w:val="17"/>
          <w:lang w:val="es-ES_tradnl"/>
        </w:rPr>
        <w:t>-5</w:t>
      </w:r>
      <w:r w:rsidR="00147E62" w:rsidRPr="00641BDB">
        <w:rPr>
          <w:rFonts w:eastAsia="Times New Roman" w:cs="Arial"/>
          <w:szCs w:val="17"/>
          <w:lang w:val="es-ES_tradnl"/>
        </w:rPr>
        <w:t>0</w:t>
      </w:r>
      <w:r w:rsidR="005E48A2" w:rsidRPr="00641BDB">
        <w:rPr>
          <w:rFonts w:eastAsia="Times New Roman" w:cs="Arial"/>
          <w:szCs w:val="17"/>
          <w:lang w:val="es-ES_tradnl"/>
        </w:rPr>
        <w:t>]</w:t>
      </w:r>
      <w:r w:rsidR="00887454" w:rsidRPr="00641BDB">
        <w:rPr>
          <w:rFonts w:eastAsia="Times New Roman" w:cs="Arial"/>
          <w:szCs w:val="17"/>
          <w:lang w:val="es-ES_tradnl"/>
        </w:rPr>
        <w:tab/>
      </w:r>
      <w:r w:rsidR="005713B7" w:rsidRPr="00641BDB">
        <w:rPr>
          <w:rFonts w:eastAsia="Times New Roman" w:cs="Arial"/>
          <w:szCs w:val="17"/>
          <w:lang w:val="es-ES_tradnl"/>
        </w:rPr>
        <w:t>Las peticiones</w:t>
      </w:r>
      <w:r w:rsidR="00AA7470" w:rsidRPr="00641BDB">
        <w:rPr>
          <w:rFonts w:eastAsia="Times New Roman" w:cs="Arial"/>
          <w:szCs w:val="17"/>
          <w:lang w:val="es-ES_tradnl"/>
        </w:rPr>
        <w:t xml:space="preserve"> </w:t>
      </w:r>
      <w:r w:rsidR="005E48A2" w:rsidRPr="00641BDB">
        <w:rPr>
          <w:rFonts w:ascii="Courier New" w:eastAsia="Times New Roman" w:hAnsi="Courier New" w:cs="Courier New"/>
          <w:szCs w:val="17"/>
          <w:lang w:val="es-ES_tradnl"/>
        </w:rPr>
        <w:t>DELETE</w:t>
      </w:r>
      <w:del w:id="144" w:author="Author">
        <w:r w:rsidR="005E48A2" w:rsidRPr="00641BDB">
          <w:rPr>
            <w:rFonts w:eastAsia="Times New Roman" w:cs="Arial"/>
            <w:szCs w:val="17"/>
            <w:lang w:val="es-ES_tradnl"/>
          </w:rPr>
          <w:delText xml:space="preserve"> </w:delText>
        </w:r>
        <w:r w:rsidR="00887454" w:rsidRPr="00641BDB">
          <w:rPr>
            <w:rFonts w:eastAsia="Times New Roman" w:cs="Arial"/>
            <w:szCs w:val="17"/>
            <w:lang w:val="es-ES_tradnl"/>
          </w:rPr>
          <w:delText>NO</w:delText>
        </w:r>
      </w:del>
      <w:r w:rsidR="005E48A2" w:rsidRPr="00641BDB">
        <w:rPr>
          <w:rFonts w:eastAsia="Times New Roman" w:cs="Arial"/>
          <w:szCs w:val="17"/>
          <w:lang w:val="es-ES_tradnl"/>
        </w:rPr>
        <w:t xml:space="preserve"> </w:t>
      </w:r>
      <w:r w:rsidR="00887454" w:rsidRPr="00641BDB">
        <w:rPr>
          <w:rFonts w:eastAsia="Times New Roman" w:cs="Arial"/>
          <w:szCs w:val="17"/>
          <w:lang w:val="es-ES_tradnl"/>
        </w:rPr>
        <w:t>DEBE</w:t>
      </w:r>
      <w:r w:rsidR="005713B7" w:rsidRPr="00641BDB">
        <w:rPr>
          <w:rFonts w:eastAsia="Times New Roman" w:cs="Arial"/>
          <w:szCs w:val="17"/>
          <w:lang w:val="es-ES_tradnl"/>
        </w:rPr>
        <w:t>N</w:t>
      </w:r>
      <w:r w:rsidR="00887454" w:rsidRPr="00641BDB">
        <w:rPr>
          <w:rFonts w:eastAsia="Times New Roman" w:cs="Arial"/>
          <w:szCs w:val="17"/>
          <w:lang w:val="es-ES_tradnl"/>
        </w:rPr>
        <w:t xml:space="preserve"> ser i</w:t>
      </w:r>
      <w:r w:rsidR="005E48A2" w:rsidRPr="00641BDB">
        <w:rPr>
          <w:rFonts w:eastAsia="Times New Roman" w:cs="Arial"/>
          <w:szCs w:val="17"/>
          <w:lang w:val="es-ES_tradnl"/>
        </w:rPr>
        <w:t>dempotent</w:t>
      </w:r>
      <w:r w:rsidR="00887454" w:rsidRPr="00641BDB">
        <w:rPr>
          <w:rFonts w:eastAsia="Times New Roman" w:cs="Arial"/>
          <w:szCs w:val="17"/>
          <w:lang w:val="es-ES_tradnl"/>
        </w:rPr>
        <w:t>e</w:t>
      </w:r>
      <w:r w:rsidR="005713B7" w:rsidRPr="00641BDB">
        <w:rPr>
          <w:rFonts w:eastAsia="Times New Roman" w:cs="Arial"/>
          <w:szCs w:val="17"/>
          <w:lang w:val="es-ES_tradnl"/>
        </w:rPr>
        <w:t>s.</w:t>
      </w:r>
    </w:p>
    <w:p w14:paraId="0AB095B9" w14:textId="0C2D58EF" w:rsidR="005E48A2" w:rsidRPr="00641BDB" w:rsidRDefault="00A9726C" w:rsidP="008F32FD">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w:t>
      </w:r>
      <w:r w:rsidR="00B3484A" w:rsidRPr="00641BDB">
        <w:rPr>
          <w:rFonts w:eastAsia="Times New Roman" w:cs="Arial"/>
          <w:szCs w:val="17"/>
          <w:lang w:val="es-ES_tradnl"/>
        </w:rPr>
        <w:t>5</w:t>
      </w:r>
      <w:r w:rsidR="00147E62" w:rsidRPr="00641BDB">
        <w:rPr>
          <w:rFonts w:eastAsia="Times New Roman" w:cs="Arial"/>
          <w:szCs w:val="17"/>
          <w:lang w:val="es-ES_tradnl"/>
        </w:rPr>
        <w:t>1</w:t>
      </w:r>
      <w:r w:rsidR="005E48A2" w:rsidRPr="00641BDB">
        <w:rPr>
          <w:rFonts w:eastAsia="Times New Roman" w:cs="Arial"/>
          <w:szCs w:val="17"/>
          <w:lang w:val="es-ES_tradnl"/>
        </w:rPr>
        <w:t>]</w:t>
      </w:r>
      <w:r w:rsidR="00235D05" w:rsidRPr="00641BDB">
        <w:rPr>
          <w:rFonts w:eastAsia="Times New Roman" w:cs="Arial"/>
          <w:szCs w:val="17"/>
          <w:lang w:val="es-ES_tradnl"/>
        </w:rPr>
        <w:tab/>
        <w:t xml:space="preserve">Si no se encuentra un recurso, </w:t>
      </w:r>
      <w:r w:rsidR="00235D05" w:rsidRPr="00641BDB">
        <w:rPr>
          <w:rFonts w:ascii="Courier New" w:eastAsia="Times New Roman" w:hAnsi="Courier New" w:cs="Courier New"/>
          <w:szCs w:val="17"/>
          <w:lang w:val="es-ES_tradnl"/>
        </w:rPr>
        <w:t>DELETE</w:t>
      </w:r>
      <w:r w:rsidR="00235D05" w:rsidRPr="00641BDB">
        <w:rPr>
          <w:rFonts w:eastAsia="Times New Roman" w:cs="Arial"/>
          <w:szCs w:val="17"/>
          <w:lang w:val="es-ES_tradnl"/>
        </w:rPr>
        <w:t xml:space="preserve"> DEBE devolver el código de estado </w:t>
      </w:r>
      <w:r w:rsidR="006D1845" w:rsidRPr="00641BDB">
        <w:rPr>
          <w:rFonts w:ascii="Courier New" w:eastAsia="Times New Roman" w:hAnsi="Courier New" w:cs="Courier New"/>
          <w:szCs w:val="17"/>
          <w:lang w:val="es-ES_tradnl"/>
        </w:rPr>
        <w:t>404 Not Found</w:t>
      </w:r>
      <w:r w:rsidR="00235D05" w:rsidRPr="00641BDB">
        <w:rPr>
          <w:rFonts w:eastAsia="Times New Roman" w:cs="Arial"/>
          <w:szCs w:val="17"/>
          <w:lang w:val="es-ES_tradnl"/>
        </w:rPr>
        <w:t>.</w:t>
      </w:r>
    </w:p>
    <w:p w14:paraId="336C9507" w14:textId="15DE7E4B" w:rsidR="007D638D" w:rsidRPr="00641BDB" w:rsidRDefault="00353C2E" w:rsidP="000E6DFE">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lastRenderedPageBreak/>
        <w:t>[RS</w:t>
      </w:r>
      <w:r w:rsidR="004014C2" w:rsidRPr="00641BDB">
        <w:rPr>
          <w:rFonts w:eastAsia="Times New Roman" w:cs="Arial"/>
          <w:szCs w:val="17"/>
          <w:lang w:val="es-ES_tradnl"/>
        </w:rPr>
        <w:t>G</w:t>
      </w:r>
      <w:r w:rsidRPr="00641BDB">
        <w:rPr>
          <w:rFonts w:eastAsia="Times New Roman" w:cs="Arial"/>
          <w:szCs w:val="17"/>
          <w:lang w:val="es-ES_tradnl"/>
        </w:rPr>
        <w:t>-5</w:t>
      </w:r>
      <w:r w:rsidR="00147E62" w:rsidRPr="00641BDB">
        <w:rPr>
          <w:rFonts w:eastAsia="Times New Roman" w:cs="Arial"/>
          <w:szCs w:val="17"/>
          <w:lang w:val="es-ES_tradnl"/>
        </w:rPr>
        <w:t>2</w:t>
      </w:r>
      <w:r w:rsidR="005E48A2" w:rsidRPr="00641BDB">
        <w:rPr>
          <w:rFonts w:eastAsia="Times New Roman" w:cs="Arial"/>
          <w:szCs w:val="17"/>
          <w:lang w:val="es-ES_tradnl"/>
        </w:rPr>
        <w:t>]</w:t>
      </w:r>
      <w:r w:rsidR="000E6DFE" w:rsidRPr="00641BDB">
        <w:rPr>
          <w:rFonts w:eastAsia="Times New Roman" w:cs="Arial"/>
          <w:szCs w:val="17"/>
          <w:lang w:val="es-ES_tradnl"/>
        </w:rPr>
        <w:tab/>
        <w:t xml:space="preserve">Si un recurso se elimina correctamente, </w:t>
      </w:r>
      <w:r w:rsidR="000E6DFE" w:rsidRPr="00641BDB">
        <w:rPr>
          <w:rFonts w:ascii="Courier New" w:eastAsia="Times New Roman" w:hAnsi="Courier New" w:cs="Courier New"/>
          <w:szCs w:val="17"/>
          <w:lang w:val="es-ES_tradnl"/>
        </w:rPr>
        <w:t>DELETE</w:t>
      </w:r>
      <w:r w:rsidR="000E6DFE" w:rsidRPr="00641BDB">
        <w:rPr>
          <w:rFonts w:eastAsia="Times New Roman" w:cs="Arial"/>
          <w:szCs w:val="17"/>
          <w:lang w:val="es-ES_tradnl"/>
        </w:rPr>
        <w:t xml:space="preserve"> DEBE devolver el código de estado </w:t>
      </w:r>
      <w:r w:rsidR="000E6DFE" w:rsidRPr="00641BDB">
        <w:rPr>
          <w:rFonts w:ascii="Courier New" w:eastAsia="Times New Roman" w:hAnsi="Courier New" w:cs="Courier New"/>
          <w:szCs w:val="17"/>
          <w:lang w:val="es-ES_tradnl"/>
        </w:rPr>
        <w:t>200 OK</w:t>
      </w:r>
      <w:r w:rsidR="000E6DFE" w:rsidRPr="00641BDB">
        <w:rPr>
          <w:rFonts w:eastAsia="Times New Roman" w:cs="Arial"/>
          <w:szCs w:val="17"/>
          <w:lang w:val="es-ES_tradnl"/>
        </w:rPr>
        <w:t xml:space="preserve"> si se devuelve el recurso eliminado o </w:t>
      </w:r>
      <w:r w:rsidR="000E6DFE" w:rsidRPr="00641BDB">
        <w:rPr>
          <w:rFonts w:ascii="Courier New" w:eastAsia="Times New Roman" w:hAnsi="Courier New" w:cs="Courier New"/>
          <w:szCs w:val="17"/>
          <w:lang w:val="es-ES_tradnl"/>
        </w:rPr>
        <w:t>204 No Content</w:t>
      </w:r>
      <w:r w:rsidR="000E6DFE" w:rsidRPr="00641BDB">
        <w:rPr>
          <w:rFonts w:eastAsia="Times New Roman" w:cs="Arial"/>
          <w:szCs w:val="17"/>
          <w:lang w:val="es-ES_tradnl"/>
        </w:rPr>
        <w:t xml:space="preserve"> si no se devuelve.</w:t>
      </w:r>
    </w:p>
    <w:p w14:paraId="679DF792" w14:textId="77777777" w:rsidR="005E48A2" w:rsidRPr="00641BDB" w:rsidRDefault="00AB6AFF" w:rsidP="009F2BA6">
      <w:pPr>
        <w:pStyle w:val="Heading4"/>
        <w:jc w:val="both"/>
        <w:rPr>
          <w:lang w:val="es-ES_tradnl"/>
        </w:rPr>
      </w:pPr>
      <w:r w:rsidRPr="00641BDB">
        <w:rPr>
          <w:lang w:val="es-ES_tradnl"/>
        </w:rPr>
        <w:t>TRACE</w:t>
      </w:r>
    </w:p>
    <w:p w14:paraId="322F8790" w14:textId="39B23BF5" w:rsidR="005E48A2" w:rsidRPr="00641BDB" w:rsidRDefault="0007325C" w:rsidP="009F2BA6">
      <w:pPr>
        <w:pStyle w:val="NormalWeb"/>
        <w:jc w:val="both"/>
        <w:rPr>
          <w:rFonts w:eastAsia="Times New Roman"/>
          <w:lang w:val="es-ES_tradnl"/>
        </w:rPr>
      </w:pPr>
      <w:r w:rsidRPr="00641BDB">
        <w:rPr>
          <w:lang w:val="es-ES_tradnl"/>
        </w:rPr>
        <w:t>45.</w:t>
      </w:r>
      <w:r w:rsidR="001446D6" w:rsidRPr="00641BDB">
        <w:rPr>
          <w:lang w:val="es-ES_tradnl"/>
        </w:rPr>
        <w:tab/>
      </w:r>
      <w:r w:rsidR="00043A06" w:rsidRPr="00641BDB">
        <w:rPr>
          <w:lang w:val="es-ES_tradnl"/>
        </w:rPr>
        <w:t xml:space="preserve">El método </w:t>
      </w:r>
      <w:r w:rsidR="00043A06" w:rsidRPr="00641BDB">
        <w:rPr>
          <w:rFonts w:ascii="Courier New" w:hAnsi="Courier New" w:cs="Courier New"/>
          <w:lang w:val="es-ES_tradnl"/>
        </w:rPr>
        <w:t>TRACE</w:t>
      </w:r>
      <w:r w:rsidR="00043A06" w:rsidRPr="00641BDB">
        <w:rPr>
          <w:lang w:val="es-ES_tradnl"/>
        </w:rPr>
        <w:t xml:space="preserve"> no requiere ninguna semántica de la API y se utiliza para probar y diagnosticar información conforme a la Norma RFC </w:t>
      </w:r>
      <w:del w:id="145" w:author="Author">
        <w:r w:rsidR="00043A06" w:rsidRPr="00641BDB">
          <w:rPr>
            <w:lang w:val="es-ES_tradnl"/>
          </w:rPr>
          <w:delText>2616</w:delText>
        </w:r>
      </w:del>
      <w:ins w:id="146" w:author="Author">
        <w:r w:rsidR="00002FA0" w:rsidRPr="00641BDB">
          <w:rPr>
            <w:lang w:val="es-ES_tradnl"/>
          </w:rPr>
          <w:t>9110</w:t>
        </w:r>
      </w:ins>
      <w:r w:rsidR="00043A06" w:rsidRPr="00641BDB">
        <w:rPr>
          <w:lang w:val="es-ES_tradnl"/>
        </w:rPr>
        <w:t xml:space="preserve"> del IETF, por ejemplo, para probar una cadena de </w:t>
      </w:r>
      <w:r w:rsidR="00043A06" w:rsidRPr="00641BDB">
        <w:rPr>
          <w:i/>
          <w:iCs/>
          <w:lang w:val="es-ES_tradnl"/>
        </w:rPr>
        <w:t>proxies</w:t>
      </w:r>
      <w:r w:rsidR="00043A06" w:rsidRPr="00641BDB">
        <w:rPr>
          <w:lang w:val="es-ES_tradnl"/>
        </w:rPr>
        <w:t xml:space="preserve">. </w:t>
      </w:r>
      <w:r w:rsidR="00043A06" w:rsidRPr="00641BDB">
        <w:rPr>
          <w:rFonts w:ascii="Courier New" w:hAnsi="Courier New" w:cs="Courier New"/>
          <w:lang w:val="es-ES_tradnl"/>
        </w:rPr>
        <w:t>TRACE</w:t>
      </w:r>
      <w:r w:rsidR="00043A06" w:rsidRPr="00641BDB">
        <w:rPr>
          <w:lang w:val="es-ES_tradnl"/>
        </w:rPr>
        <w:t xml:space="preserve"> permite al cliente ver lo que se recibe en el otro extremo de la cadena de </w:t>
      </w:r>
      <w:r w:rsidR="00AA7470" w:rsidRPr="00641BDB">
        <w:rPr>
          <w:rFonts w:eastAsia="Times New Roman" w:cs="Arial"/>
          <w:szCs w:val="17"/>
          <w:lang w:val="es-ES_tradnl"/>
        </w:rPr>
        <w:t xml:space="preserve">petición </w:t>
      </w:r>
      <w:r w:rsidR="00043A06" w:rsidRPr="00641BDB">
        <w:rPr>
          <w:lang w:val="es-ES_tradnl"/>
        </w:rPr>
        <w:t xml:space="preserve">y utiliza esos datos. Una </w:t>
      </w:r>
      <w:r w:rsidR="00AA7470" w:rsidRPr="00641BDB">
        <w:rPr>
          <w:rFonts w:eastAsia="Times New Roman" w:cs="Arial"/>
          <w:szCs w:val="17"/>
          <w:lang w:val="es-ES_tradnl"/>
        </w:rPr>
        <w:t xml:space="preserve">petición </w:t>
      </w:r>
      <w:r w:rsidR="00043A06" w:rsidRPr="00641BDB">
        <w:rPr>
          <w:rFonts w:ascii="Courier New" w:hAnsi="Courier New" w:cs="Courier New"/>
          <w:lang w:val="es-ES_tradnl"/>
        </w:rPr>
        <w:t>TRACE</w:t>
      </w:r>
      <w:r w:rsidR="00043A06" w:rsidRPr="00641BDB">
        <w:rPr>
          <w:lang w:val="es-ES_tradnl"/>
        </w:rPr>
        <w:t xml:space="preserve"> </w:t>
      </w:r>
      <w:del w:id="147" w:author="Author">
        <w:r w:rsidR="00043A06" w:rsidRPr="00641BDB">
          <w:rPr>
            <w:lang w:val="es-ES_tradnl"/>
          </w:rPr>
          <w:delText xml:space="preserve">NO </w:delText>
        </w:r>
      </w:del>
      <w:r w:rsidR="00043A06" w:rsidRPr="00641BDB">
        <w:rPr>
          <w:lang w:val="es-ES_tradnl"/>
        </w:rPr>
        <w:t xml:space="preserve">DEBE ser idempotente de acuerdo con la Norma RFC </w:t>
      </w:r>
      <w:del w:id="148" w:author="Author">
        <w:r w:rsidR="00043A06" w:rsidRPr="00641BDB">
          <w:rPr>
            <w:lang w:val="es-ES_tradnl"/>
          </w:rPr>
          <w:delText>2616</w:delText>
        </w:r>
      </w:del>
      <w:ins w:id="149" w:author="Author">
        <w:r w:rsidR="00002FA0" w:rsidRPr="00641BDB">
          <w:rPr>
            <w:lang w:val="es-ES_tradnl"/>
          </w:rPr>
          <w:t>9110</w:t>
        </w:r>
      </w:ins>
      <w:r w:rsidR="00043A06" w:rsidRPr="00641BDB">
        <w:rPr>
          <w:lang w:val="es-ES_tradnl"/>
        </w:rPr>
        <w:t xml:space="preserve"> del IETF.</w:t>
      </w:r>
    </w:p>
    <w:p w14:paraId="64706BE3" w14:textId="32BC2581" w:rsidR="005E48A2" w:rsidRPr="00641BDB" w:rsidRDefault="005E48A2" w:rsidP="00DF380C">
      <w:pPr>
        <w:pStyle w:val="NormalWeb"/>
        <w:ind w:left="1695" w:hanging="975"/>
        <w:jc w:val="both"/>
        <w:rPr>
          <w:rFonts w:eastAsia="Times New Roman" w:cs="Arial"/>
          <w:szCs w:val="17"/>
          <w:lang w:val="es-ES_tradnl"/>
        </w:rPr>
      </w:pPr>
      <w:r w:rsidRPr="00641BDB">
        <w:rPr>
          <w:rFonts w:cs="Arial"/>
          <w:szCs w:val="17"/>
          <w:lang w:val="es-ES_tradnl"/>
        </w:rPr>
        <w:t>[</w:t>
      </w:r>
      <w:r w:rsidR="00A9726C" w:rsidRPr="00641BDB">
        <w:rPr>
          <w:rFonts w:eastAsia="Times New Roman" w:cs="Arial"/>
          <w:szCs w:val="17"/>
          <w:lang w:val="es-ES_tradnl"/>
        </w:rPr>
        <w:t>RS</w:t>
      </w:r>
      <w:r w:rsidR="004014C2" w:rsidRPr="00641BDB">
        <w:rPr>
          <w:rFonts w:eastAsia="Times New Roman" w:cs="Arial"/>
          <w:szCs w:val="17"/>
          <w:lang w:val="es-ES_tradnl"/>
        </w:rPr>
        <w:t>G</w:t>
      </w:r>
      <w:r w:rsidR="00A9726C" w:rsidRPr="00641BDB">
        <w:rPr>
          <w:rFonts w:eastAsia="Times New Roman" w:cs="Arial"/>
          <w:szCs w:val="17"/>
          <w:lang w:val="es-ES_tradnl"/>
        </w:rPr>
        <w:t>-</w:t>
      </w:r>
      <w:r w:rsidR="00B3484A" w:rsidRPr="00641BDB">
        <w:rPr>
          <w:rFonts w:eastAsia="Times New Roman" w:cs="Arial"/>
          <w:szCs w:val="17"/>
          <w:lang w:val="es-ES_tradnl"/>
        </w:rPr>
        <w:t>5</w:t>
      </w:r>
      <w:r w:rsidR="00147E62" w:rsidRPr="00641BDB">
        <w:rPr>
          <w:rFonts w:eastAsia="Times New Roman" w:cs="Arial"/>
          <w:szCs w:val="17"/>
          <w:lang w:val="es-ES_tradnl"/>
        </w:rPr>
        <w:t>3</w:t>
      </w:r>
      <w:r w:rsidRPr="00641BDB">
        <w:rPr>
          <w:rFonts w:eastAsia="Times New Roman" w:cs="Arial"/>
          <w:szCs w:val="17"/>
          <w:lang w:val="es-ES_tradnl"/>
        </w:rPr>
        <w:t>]</w:t>
      </w:r>
      <w:r w:rsidR="00DF380C" w:rsidRPr="00641BDB">
        <w:rPr>
          <w:rFonts w:eastAsia="Times New Roman" w:cs="Arial"/>
          <w:szCs w:val="17"/>
          <w:lang w:val="es-ES_tradnl"/>
        </w:rPr>
        <w:tab/>
        <w:t xml:space="preserve">El destinatario final es el servidor de origen o el primer </w:t>
      </w:r>
      <w:r w:rsidR="00DF380C" w:rsidRPr="00641BDB">
        <w:rPr>
          <w:rFonts w:eastAsia="Times New Roman" w:cs="Arial"/>
          <w:i/>
          <w:iCs/>
          <w:szCs w:val="17"/>
          <w:lang w:val="es-ES_tradnl"/>
        </w:rPr>
        <w:t>proxy</w:t>
      </w:r>
      <w:r w:rsidR="00DF380C" w:rsidRPr="00641BDB">
        <w:rPr>
          <w:rFonts w:eastAsia="Times New Roman" w:cs="Arial"/>
          <w:szCs w:val="17"/>
          <w:lang w:val="es-ES_tradnl"/>
        </w:rPr>
        <w:t xml:space="preserve"> o </w:t>
      </w:r>
      <w:r w:rsidR="00D6487E" w:rsidRPr="00641BDB">
        <w:rPr>
          <w:rFonts w:eastAsia="Times New Roman" w:cs="Arial"/>
          <w:szCs w:val="17"/>
          <w:lang w:val="es-ES_tradnl"/>
        </w:rPr>
        <w:t>puerta de enlace</w:t>
      </w:r>
      <w:r w:rsidR="00DF380C" w:rsidRPr="00641BDB">
        <w:rPr>
          <w:rFonts w:eastAsia="Times New Roman" w:cs="Arial"/>
          <w:szCs w:val="17"/>
          <w:lang w:val="es-ES_tradnl"/>
        </w:rPr>
        <w:t xml:space="preserve"> que recibe un valor del encabezado </w:t>
      </w:r>
      <w:r w:rsidR="00DF380C" w:rsidRPr="00641BDB">
        <w:rPr>
          <w:rFonts w:ascii="Courier New" w:eastAsia="Times New Roman" w:hAnsi="Courier New" w:cs="Courier New"/>
          <w:szCs w:val="17"/>
          <w:lang w:val="es-ES_tradnl"/>
        </w:rPr>
        <w:t>Max-Forwards</w:t>
      </w:r>
      <w:r w:rsidR="00DF380C" w:rsidRPr="00641BDB">
        <w:rPr>
          <w:rFonts w:eastAsia="Times New Roman" w:cs="Arial"/>
          <w:szCs w:val="17"/>
          <w:lang w:val="es-ES_tradnl"/>
        </w:rPr>
        <w:t xml:space="preserve"> de cero en la </w:t>
      </w:r>
      <w:r w:rsidR="00AA7470" w:rsidRPr="00641BDB">
        <w:rPr>
          <w:rFonts w:eastAsia="Times New Roman" w:cs="Arial"/>
          <w:szCs w:val="17"/>
          <w:lang w:val="es-ES_tradnl"/>
        </w:rPr>
        <w:t>petición</w:t>
      </w:r>
      <w:r w:rsidR="00DF380C" w:rsidRPr="00641BDB">
        <w:rPr>
          <w:rFonts w:eastAsia="Times New Roman" w:cs="Arial"/>
          <w:szCs w:val="17"/>
          <w:lang w:val="es-ES_tradnl"/>
        </w:rPr>
        <w:t xml:space="preserve">. </w:t>
      </w:r>
      <w:r w:rsidR="00D6487E" w:rsidRPr="00641BDB">
        <w:rPr>
          <w:rFonts w:eastAsia="Times New Roman" w:cs="Arial"/>
          <w:szCs w:val="17"/>
          <w:lang w:val="es-ES_tradnl"/>
        </w:rPr>
        <w:t>Las peticiones</w:t>
      </w:r>
      <w:r w:rsidR="00DF380C" w:rsidRPr="00641BDB">
        <w:rPr>
          <w:rFonts w:eastAsia="Times New Roman" w:cs="Arial"/>
          <w:szCs w:val="17"/>
          <w:lang w:val="es-ES_tradnl"/>
        </w:rPr>
        <w:t xml:space="preserve"> </w:t>
      </w:r>
      <w:r w:rsidR="00DF380C" w:rsidRPr="00641BDB">
        <w:rPr>
          <w:rFonts w:ascii="Courier New" w:eastAsia="Times New Roman" w:hAnsi="Courier New" w:cs="Courier New"/>
          <w:szCs w:val="17"/>
          <w:lang w:val="es-ES_tradnl"/>
        </w:rPr>
        <w:t>TRACE</w:t>
      </w:r>
      <w:r w:rsidR="00DF380C" w:rsidRPr="00641BDB">
        <w:rPr>
          <w:rFonts w:eastAsia="Times New Roman" w:cs="Arial"/>
          <w:szCs w:val="17"/>
          <w:lang w:val="es-ES_tradnl"/>
        </w:rPr>
        <w:t xml:space="preserve"> NO DEBE</w:t>
      </w:r>
      <w:r w:rsidR="00D6487E" w:rsidRPr="00641BDB">
        <w:rPr>
          <w:rFonts w:eastAsia="Times New Roman" w:cs="Arial"/>
          <w:szCs w:val="17"/>
          <w:lang w:val="es-ES_tradnl"/>
        </w:rPr>
        <w:t>N</w:t>
      </w:r>
      <w:r w:rsidR="00DF380C" w:rsidRPr="00641BDB">
        <w:rPr>
          <w:rFonts w:eastAsia="Times New Roman" w:cs="Arial"/>
          <w:szCs w:val="17"/>
          <w:lang w:val="es-ES_tradnl"/>
        </w:rPr>
        <w:t xml:space="preserve"> incluir un cuerpo.</w:t>
      </w:r>
    </w:p>
    <w:p w14:paraId="47E7D5BB" w14:textId="05B30026" w:rsidR="005E48A2" w:rsidRPr="00641BDB" w:rsidRDefault="005E48A2" w:rsidP="009F2BA6">
      <w:pPr>
        <w:pStyle w:val="NormalWeb"/>
        <w:ind w:firstLine="720"/>
        <w:jc w:val="both"/>
        <w:rPr>
          <w:rFonts w:cs="Arial"/>
          <w:szCs w:val="17"/>
          <w:lang w:val="es-ES_tradnl"/>
        </w:rPr>
      </w:pPr>
      <w:r w:rsidRPr="00641BDB">
        <w:rPr>
          <w:rFonts w:cs="Arial"/>
          <w:szCs w:val="17"/>
          <w:lang w:val="es-ES_tradnl"/>
        </w:rPr>
        <w:t>[</w:t>
      </w:r>
      <w:r w:rsidRPr="00641BDB">
        <w:rPr>
          <w:rFonts w:eastAsia="Times New Roman" w:cs="Arial"/>
          <w:szCs w:val="17"/>
          <w:lang w:val="es-ES_tradnl"/>
        </w:rPr>
        <w:t>RS</w:t>
      </w:r>
      <w:r w:rsidR="004014C2" w:rsidRPr="00641BDB">
        <w:rPr>
          <w:rFonts w:eastAsia="Times New Roman" w:cs="Arial"/>
          <w:szCs w:val="17"/>
          <w:lang w:val="es-ES_tradnl"/>
        </w:rPr>
        <w:t>G</w:t>
      </w:r>
      <w:r w:rsidR="00A9726C" w:rsidRPr="00641BDB">
        <w:rPr>
          <w:rFonts w:cs="Arial"/>
          <w:szCs w:val="17"/>
          <w:lang w:val="es-ES_tradnl"/>
        </w:rPr>
        <w:t>-</w:t>
      </w:r>
      <w:r w:rsidR="00B3484A" w:rsidRPr="00641BDB">
        <w:rPr>
          <w:rFonts w:cs="Arial"/>
          <w:szCs w:val="17"/>
          <w:lang w:val="es-ES_tradnl"/>
        </w:rPr>
        <w:t>5</w:t>
      </w:r>
      <w:r w:rsidR="00147E62" w:rsidRPr="00641BDB">
        <w:rPr>
          <w:rFonts w:cs="Arial"/>
          <w:szCs w:val="17"/>
          <w:lang w:val="es-ES_tradnl"/>
        </w:rPr>
        <w:t>4</w:t>
      </w:r>
      <w:r w:rsidRPr="00641BDB">
        <w:rPr>
          <w:rFonts w:cs="Arial"/>
          <w:szCs w:val="17"/>
          <w:lang w:val="es-ES_tradnl"/>
        </w:rPr>
        <w:t>]</w:t>
      </w:r>
      <w:r w:rsidR="00964BE1" w:rsidRPr="00641BDB">
        <w:rPr>
          <w:rFonts w:cs="Arial"/>
          <w:szCs w:val="17"/>
          <w:lang w:val="es-ES_tradnl"/>
        </w:rPr>
        <w:tab/>
      </w:r>
      <w:r w:rsidR="00302469" w:rsidRPr="00641BDB">
        <w:rPr>
          <w:rFonts w:cs="Arial"/>
          <w:szCs w:val="17"/>
          <w:lang w:val="es-ES_tradnl"/>
        </w:rPr>
        <w:t>Las</w:t>
      </w:r>
      <w:r w:rsidR="00964BE1" w:rsidRPr="00641BDB">
        <w:rPr>
          <w:rFonts w:cs="Arial"/>
          <w:szCs w:val="17"/>
          <w:lang w:val="es-ES_tradnl"/>
        </w:rPr>
        <w:t xml:space="preserve"> </w:t>
      </w:r>
      <w:r w:rsidR="00AA7470" w:rsidRPr="00641BDB">
        <w:rPr>
          <w:rFonts w:eastAsia="Times New Roman" w:cs="Arial"/>
          <w:szCs w:val="17"/>
          <w:lang w:val="es-ES_tradnl"/>
        </w:rPr>
        <w:t>petici</w:t>
      </w:r>
      <w:r w:rsidR="00302469" w:rsidRPr="00641BDB">
        <w:rPr>
          <w:rFonts w:eastAsia="Times New Roman" w:cs="Arial"/>
          <w:szCs w:val="17"/>
          <w:lang w:val="es-ES_tradnl"/>
        </w:rPr>
        <w:t>ones</w:t>
      </w:r>
      <w:r w:rsidR="00AA7470" w:rsidRPr="00641BDB">
        <w:rPr>
          <w:rFonts w:eastAsia="Times New Roman" w:cs="Arial"/>
          <w:szCs w:val="17"/>
          <w:lang w:val="es-ES_tradnl"/>
        </w:rPr>
        <w:t xml:space="preserve"> </w:t>
      </w:r>
      <w:r w:rsidRPr="00641BDB">
        <w:rPr>
          <w:rFonts w:ascii="Courier New" w:hAnsi="Courier New" w:cs="Courier New"/>
          <w:szCs w:val="17"/>
          <w:lang w:val="es-ES_tradnl"/>
        </w:rPr>
        <w:t>TRACE</w:t>
      </w:r>
      <w:r w:rsidRPr="00641BDB">
        <w:rPr>
          <w:rFonts w:cs="Arial"/>
          <w:szCs w:val="17"/>
          <w:lang w:val="es-ES_tradnl"/>
        </w:rPr>
        <w:t xml:space="preserve"> </w:t>
      </w:r>
      <w:del w:id="150" w:author="Author">
        <w:r w:rsidR="00964BE1" w:rsidRPr="00641BDB">
          <w:rPr>
            <w:rFonts w:cs="Arial"/>
            <w:szCs w:val="17"/>
            <w:lang w:val="es-ES_tradnl"/>
          </w:rPr>
          <w:delText xml:space="preserve">NO </w:delText>
        </w:r>
      </w:del>
      <w:r w:rsidR="00964BE1" w:rsidRPr="00641BDB">
        <w:rPr>
          <w:rFonts w:cs="Arial"/>
          <w:szCs w:val="17"/>
          <w:lang w:val="es-ES_tradnl"/>
        </w:rPr>
        <w:t>DEBE</w:t>
      </w:r>
      <w:r w:rsidR="00302469" w:rsidRPr="00641BDB">
        <w:rPr>
          <w:rFonts w:cs="Arial"/>
          <w:szCs w:val="17"/>
          <w:lang w:val="es-ES_tradnl"/>
        </w:rPr>
        <w:t>N</w:t>
      </w:r>
      <w:r w:rsidR="00964BE1" w:rsidRPr="00641BDB">
        <w:rPr>
          <w:rFonts w:cs="Arial"/>
          <w:szCs w:val="17"/>
          <w:lang w:val="es-ES_tradnl"/>
        </w:rPr>
        <w:t xml:space="preserve"> ser</w:t>
      </w:r>
      <w:r w:rsidRPr="00641BDB">
        <w:rPr>
          <w:rFonts w:cs="Arial"/>
          <w:szCs w:val="17"/>
          <w:lang w:val="es-ES_tradnl"/>
        </w:rPr>
        <w:t xml:space="preserve"> idempotent</w:t>
      </w:r>
      <w:r w:rsidR="00964BE1" w:rsidRPr="00641BDB">
        <w:rPr>
          <w:rFonts w:cs="Arial"/>
          <w:szCs w:val="17"/>
          <w:lang w:val="es-ES_tradnl"/>
        </w:rPr>
        <w:t>e</w:t>
      </w:r>
      <w:r w:rsidR="00302469" w:rsidRPr="00641BDB">
        <w:rPr>
          <w:rFonts w:cs="Arial"/>
          <w:szCs w:val="17"/>
          <w:lang w:val="es-ES_tradnl"/>
        </w:rPr>
        <w:t>s</w:t>
      </w:r>
      <w:r w:rsidRPr="00641BDB">
        <w:rPr>
          <w:rFonts w:cs="Arial"/>
          <w:szCs w:val="17"/>
          <w:lang w:val="es-ES_tradnl"/>
        </w:rPr>
        <w:t>.</w:t>
      </w:r>
    </w:p>
    <w:p w14:paraId="23FF40D9" w14:textId="16329D71" w:rsidR="005E48A2" w:rsidRPr="00641BDB" w:rsidRDefault="005E48A2" w:rsidP="00FA384A">
      <w:pPr>
        <w:pStyle w:val="NormalWeb"/>
        <w:ind w:left="1695" w:hanging="975"/>
        <w:jc w:val="both"/>
        <w:rPr>
          <w:rFonts w:cs="Arial"/>
          <w:szCs w:val="17"/>
          <w:lang w:val="es-ES_tradnl"/>
        </w:rPr>
      </w:pPr>
      <w:r w:rsidRPr="00641BDB">
        <w:rPr>
          <w:rFonts w:cs="Arial"/>
          <w:szCs w:val="17"/>
          <w:lang w:val="es-ES_tradnl"/>
        </w:rPr>
        <w:t>[</w:t>
      </w:r>
      <w:r w:rsidRPr="00641BDB">
        <w:rPr>
          <w:rFonts w:eastAsia="Times New Roman" w:cs="Arial"/>
          <w:szCs w:val="17"/>
          <w:lang w:val="es-ES_tradnl"/>
        </w:rPr>
        <w:t>RS</w:t>
      </w:r>
      <w:r w:rsidR="004014C2" w:rsidRPr="00641BDB">
        <w:rPr>
          <w:rFonts w:eastAsia="Times New Roman" w:cs="Arial"/>
          <w:szCs w:val="17"/>
          <w:lang w:val="es-ES_tradnl"/>
        </w:rPr>
        <w:t>G</w:t>
      </w:r>
      <w:r w:rsidR="00A9726C" w:rsidRPr="00641BDB">
        <w:rPr>
          <w:rFonts w:cs="Arial"/>
          <w:szCs w:val="17"/>
          <w:lang w:val="es-ES_tradnl"/>
        </w:rPr>
        <w:t>-5</w:t>
      </w:r>
      <w:r w:rsidR="00147E62" w:rsidRPr="00641BDB">
        <w:rPr>
          <w:rFonts w:cs="Arial"/>
          <w:szCs w:val="17"/>
          <w:lang w:val="es-ES_tradnl"/>
        </w:rPr>
        <w:t>5</w:t>
      </w:r>
      <w:r w:rsidRPr="00641BDB">
        <w:rPr>
          <w:rFonts w:cs="Arial"/>
          <w:szCs w:val="17"/>
          <w:lang w:val="es-ES_tradnl"/>
        </w:rPr>
        <w:t>]</w:t>
      </w:r>
      <w:r w:rsidR="00964BE1" w:rsidRPr="00641BDB">
        <w:rPr>
          <w:rFonts w:cs="Arial"/>
          <w:szCs w:val="17"/>
          <w:lang w:val="es-ES_tradnl"/>
        </w:rPr>
        <w:tab/>
        <w:t xml:space="preserve">El valor del encabezado HTTP </w:t>
      </w:r>
      <w:r w:rsidR="00FA384A" w:rsidRPr="00641BDB">
        <w:rPr>
          <w:rFonts w:ascii="Courier New" w:hAnsi="Courier New" w:cs="Courier New"/>
          <w:szCs w:val="17"/>
          <w:lang w:val="es-ES_tradnl"/>
        </w:rPr>
        <w:t>Via</w:t>
      </w:r>
      <w:r w:rsidR="00FA384A" w:rsidRPr="00641BDB">
        <w:rPr>
          <w:rFonts w:cs="Arial"/>
          <w:szCs w:val="17"/>
          <w:lang w:val="es-ES_tradnl"/>
        </w:rPr>
        <w:t xml:space="preserve"> </w:t>
      </w:r>
      <w:r w:rsidR="00964BE1" w:rsidRPr="00641BDB">
        <w:rPr>
          <w:rFonts w:cs="Arial"/>
          <w:szCs w:val="17"/>
          <w:lang w:val="es-ES_tradnl"/>
        </w:rPr>
        <w:t xml:space="preserve">DEBE servir para </w:t>
      </w:r>
      <w:r w:rsidR="00FA6736" w:rsidRPr="00641BDB">
        <w:rPr>
          <w:rFonts w:cs="Arial"/>
          <w:szCs w:val="17"/>
          <w:lang w:val="es-ES_tradnl"/>
        </w:rPr>
        <w:t>rastrear</w:t>
      </w:r>
      <w:r w:rsidR="00964BE1" w:rsidRPr="00641BDB">
        <w:rPr>
          <w:rFonts w:cs="Arial"/>
          <w:szCs w:val="17"/>
          <w:lang w:val="es-ES_tradnl"/>
        </w:rPr>
        <w:t xml:space="preserve"> la cadena de </w:t>
      </w:r>
      <w:r w:rsidR="00AA7470" w:rsidRPr="00641BDB">
        <w:rPr>
          <w:rFonts w:eastAsia="Times New Roman" w:cs="Arial"/>
          <w:szCs w:val="17"/>
          <w:lang w:val="es-ES_tradnl"/>
        </w:rPr>
        <w:t>petición</w:t>
      </w:r>
      <w:r w:rsidR="00964BE1" w:rsidRPr="00641BDB">
        <w:rPr>
          <w:rFonts w:cs="Arial"/>
          <w:szCs w:val="17"/>
          <w:lang w:val="es-ES_tradnl"/>
        </w:rPr>
        <w:t>.</w:t>
      </w:r>
      <w:r w:rsidRPr="00641BDB">
        <w:rPr>
          <w:rFonts w:cs="Arial"/>
          <w:szCs w:val="17"/>
          <w:lang w:val="es-ES_tradnl"/>
        </w:rPr>
        <w:t> </w:t>
      </w:r>
    </w:p>
    <w:p w14:paraId="12679D7A" w14:textId="3A6E1902" w:rsidR="005E48A2" w:rsidRPr="00641BDB" w:rsidRDefault="005E48A2" w:rsidP="00CD0E82">
      <w:pPr>
        <w:pStyle w:val="NormalWeb"/>
        <w:ind w:left="1695" w:hanging="975"/>
        <w:jc w:val="both"/>
        <w:rPr>
          <w:rFonts w:cs="Arial"/>
          <w:szCs w:val="17"/>
          <w:lang w:val="es-ES_tradnl"/>
        </w:rPr>
      </w:pPr>
      <w:r w:rsidRPr="00641BDB">
        <w:rPr>
          <w:rFonts w:cs="Arial"/>
          <w:szCs w:val="17"/>
          <w:lang w:val="es-ES_tradnl"/>
        </w:rPr>
        <w:t>[</w:t>
      </w:r>
      <w:r w:rsidRPr="00641BDB">
        <w:rPr>
          <w:rFonts w:eastAsia="Times New Roman" w:cs="Arial"/>
          <w:szCs w:val="17"/>
          <w:lang w:val="es-ES_tradnl"/>
        </w:rPr>
        <w:t>RS</w:t>
      </w:r>
      <w:r w:rsidR="004014C2" w:rsidRPr="00641BDB">
        <w:rPr>
          <w:rFonts w:eastAsia="Times New Roman" w:cs="Arial"/>
          <w:szCs w:val="17"/>
          <w:lang w:val="es-ES_tradnl"/>
        </w:rPr>
        <w:t>G</w:t>
      </w:r>
      <w:r w:rsidR="00A9726C" w:rsidRPr="00641BDB">
        <w:rPr>
          <w:rFonts w:cs="Arial"/>
          <w:szCs w:val="17"/>
          <w:lang w:val="es-ES_tradnl"/>
        </w:rPr>
        <w:t>-5</w:t>
      </w:r>
      <w:r w:rsidR="00147E62" w:rsidRPr="00641BDB">
        <w:rPr>
          <w:rFonts w:cs="Arial"/>
          <w:szCs w:val="17"/>
          <w:lang w:val="es-ES_tradnl"/>
        </w:rPr>
        <w:t>6</w:t>
      </w:r>
      <w:r w:rsidRPr="00641BDB">
        <w:rPr>
          <w:rFonts w:cs="Arial"/>
          <w:szCs w:val="17"/>
          <w:lang w:val="es-ES_tradnl"/>
        </w:rPr>
        <w:t>]</w:t>
      </w:r>
      <w:r w:rsidR="00A84698" w:rsidRPr="00641BDB">
        <w:rPr>
          <w:rFonts w:cs="Arial"/>
          <w:szCs w:val="17"/>
          <w:lang w:val="es-ES_tradnl"/>
        </w:rPr>
        <w:tab/>
      </w:r>
      <w:r w:rsidR="00AE754B" w:rsidRPr="00641BDB">
        <w:rPr>
          <w:rFonts w:cs="Arial"/>
          <w:szCs w:val="17"/>
          <w:lang w:val="es-ES_tradnl"/>
        </w:rPr>
        <w:t xml:space="preserve">Para que el cliente pueda limitar la longitud de la cadena de petición DEBE utilizarse el encabezado HTTP </w:t>
      </w:r>
      <w:r w:rsidR="00AE754B" w:rsidRPr="00641BDB">
        <w:rPr>
          <w:rFonts w:ascii="Courier New" w:hAnsi="Courier New" w:cs="Courier New"/>
          <w:szCs w:val="17"/>
          <w:lang w:val="es-ES_tradnl"/>
        </w:rPr>
        <w:t>Max-Forwards</w:t>
      </w:r>
      <w:r w:rsidR="00AE754B" w:rsidRPr="00641BDB">
        <w:rPr>
          <w:rFonts w:cs="Arial"/>
          <w:szCs w:val="17"/>
          <w:lang w:val="es-ES_tradnl"/>
        </w:rPr>
        <w:t>.</w:t>
      </w:r>
    </w:p>
    <w:p w14:paraId="2C11003A" w14:textId="7A989AB6" w:rsidR="005E48A2" w:rsidRPr="00641BDB" w:rsidRDefault="005E48A2" w:rsidP="00CD0E82">
      <w:pPr>
        <w:pStyle w:val="NormalWeb"/>
        <w:ind w:left="1695" w:hanging="975"/>
        <w:jc w:val="both"/>
        <w:rPr>
          <w:rFonts w:cs="Arial"/>
          <w:szCs w:val="17"/>
          <w:lang w:val="es-ES_tradnl"/>
        </w:rPr>
      </w:pPr>
      <w:r w:rsidRPr="00641BDB">
        <w:rPr>
          <w:rFonts w:cs="Arial"/>
          <w:szCs w:val="17"/>
          <w:lang w:val="es-ES_tradnl"/>
        </w:rPr>
        <w:t>[</w:t>
      </w:r>
      <w:r w:rsidRPr="00641BDB">
        <w:rPr>
          <w:rFonts w:eastAsia="Times New Roman" w:cs="Arial"/>
          <w:szCs w:val="17"/>
          <w:lang w:val="es-ES_tradnl"/>
        </w:rPr>
        <w:t>RS</w:t>
      </w:r>
      <w:r w:rsidR="004014C2" w:rsidRPr="00641BDB">
        <w:rPr>
          <w:rFonts w:eastAsia="Times New Roman" w:cs="Arial"/>
          <w:szCs w:val="17"/>
          <w:lang w:val="es-ES_tradnl"/>
        </w:rPr>
        <w:t>G</w:t>
      </w:r>
      <w:r w:rsidR="00A9726C" w:rsidRPr="00641BDB">
        <w:rPr>
          <w:rFonts w:cs="Arial"/>
          <w:szCs w:val="17"/>
          <w:lang w:val="es-ES_tradnl"/>
        </w:rPr>
        <w:t>-5</w:t>
      </w:r>
      <w:r w:rsidR="00147E62" w:rsidRPr="00641BDB">
        <w:rPr>
          <w:rFonts w:cs="Arial"/>
          <w:szCs w:val="17"/>
          <w:lang w:val="es-ES_tradnl"/>
        </w:rPr>
        <w:t>7</w:t>
      </w:r>
      <w:r w:rsidRPr="00641BDB">
        <w:rPr>
          <w:rFonts w:cs="Arial"/>
          <w:szCs w:val="17"/>
          <w:lang w:val="es-ES_tradnl"/>
        </w:rPr>
        <w:t>]</w:t>
      </w:r>
      <w:r w:rsidR="00187772" w:rsidRPr="00641BDB">
        <w:rPr>
          <w:rFonts w:cs="Arial"/>
          <w:szCs w:val="17"/>
          <w:lang w:val="es-ES_tradnl"/>
        </w:rPr>
        <w:tab/>
        <w:t xml:space="preserve">Si la petición es válida, la respuesta DEBERÍA contener el mensaje completo de la petición en el cuerpo de la respuesta, con </w:t>
      </w:r>
      <w:r w:rsidR="00187772" w:rsidRPr="00641BDB">
        <w:rPr>
          <w:rFonts w:ascii="Courier New" w:hAnsi="Courier New" w:cs="Courier New"/>
          <w:szCs w:val="17"/>
          <w:lang w:val="es-ES_tradnl"/>
        </w:rPr>
        <w:t>message/http</w:t>
      </w:r>
      <w:r w:rsidR="00187772" w:rsidRPr="00641BDB">
        <w:rPr>
          <w:rFonts w:cs="Arial"/>
          <w:szCs w:val="17"/>
          <w:lang w:val="es-ES_tradnl"/>
        </w:rPr>
        <w:t xml:space="preserve"> como </w:t>
      </w:r>
      <w:r w:rsidRPr="00641BDB">
        <w:rPr>
          <w:rFonts w:ascii="Courier New" w:hAnsi="Courier New" w:cs="Courier New"/>
          <w:szCs w:val="17"/>
          <w:lang w:val="es-ES_tradnl"/>
        </w:rPr>
        <w:t>Content-Typ</w:t>
      </w:r>
      <w:r w:rsidR="00187772" w:rsidRPr="00641BDB">
        <w:rPr>
          <w:rFonts w:ascii="Courier New" w:hAnsi="Courier New" w:cs="Courier New"/>
          <w:szCs w:val="17"/>
          <w:lang w:val="es-ES_tradnl"/>
        </w:rPr>
        <w:t>e</w:t>
      </w:r>
      <w:r w:rsidRPr="00641BDB">
        <w:rPr>
          <w:rFonts w:cs="Arial"/>
          <w:szCs w:val="17"/>
          <w:lang w:val="es-ES_tradnl"/>
        </w:rPr>
        <w:t>.</w:t>
      </w:r>
    </w:p>
    <w:p w14:paraId="23427FAC" w14:textId="6FB618DF" w:rsidR="005E48A2" w:rsidRPr="00641BDB" w:rsidRDefault="00A9726C" w:rsidP="00CD0E82">
      <w:pPr>
        <w:pStyle w:val="NormalWeb"/>
        <w:ind w:firstLine="720"/>
        <w:jc w:val="both"/>
        <w:rPr>
          <w:rFonts w:cs="Arial"/>
          <w:szCs w:val="17"/>
          <w:lang w:val="es-ES_tradnl"/>
        </w:rPr>
      </w:pPr>
      <w:r w:rsidRPr="00641BDB">
        <w:rPr>
          <w:rFonts w:cs="Arial"/>
          <w:szCs w:val="17"/>
          <w:lang w:val="es-ES_tradnl"/>
        </w:rPr>
        <w:t>[</w:t>
      </w:r>
      <w:r w:rsidR="005E48A2"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cs="Arial"/>
          <w:szCs w:val="17"/>
          <w:lang w:val="es-ES_tradnl"/>
        </w:rPr>
        <w:t>-5</w:t>
      </w:r>
      <w:r w:rsidR="00147E62" w:rsidRPr="00641BDB">
        <w:rPr>
          <w:rFonts w:cs="Arial"/>
          <w:szCs w:val="17"/>
          <w:lang w:val="es-ES_tradnl"/>
        </w:rPr>
        <w:t>8</w:t>
      </w:r>
      <w:r w:rsidR="005E48A2" w:rsidRPr="00641BDB">
        <w:rPr>
          <w:rFonts w:cs="Arial"/>
          <w:szCs w:val="17"/>
          <w:lang w:val="es-ES_tradnl"/>
        </w:rPr>
        <w:t>]</w:t>
      </w:r>
      <w:r w:rsidR="004D696F" w:rsidRPr="00641BDB">
        <w:rPr>
          <w:rFonts w:cs="Arial"/>
          <w:szCs w:val="17"/>
          <w:lang w:val="es-ES_tradnl"/>
        </w:rPr>
        <w:tab/>
        <w:t xml:space="preserve">Las respuestas a </w:t>
      </w:r>
      <w:r w:rsidR="004D696F" w:rsidRPr="00641BDB">
        <w:rPr>
          <w:rFonts w:ascii="Courier New" w:hAnsi="Courier New" w:cs="Courier New"/>
          <w:szCs w:val="17"/>
          <w:lang w:val="es-ES_tradnl"/>
        </w:rPr>
        <w:t>TRACE</w:t>
      </w:r>
      <w:r w:rsidR="004D696F" w:rsidRPr="00641BDB">
        <w:rPr>
          <w:rFonts w:cs="Arial"/>
          <w:szCs w:val="17"/>
          <w:lang w:val="es-ES_tradnl"/>
        </w:rPr>
        <w:t xml:space="preserve"> NO DEBEN ser almacenadas en caché.</w:t>
      </w:r>
    </w:p>
    <w:p w14:paraId="4928B1B7" w14:textId="68A9D049" w:rsidR="005E48A2" w:rsidRPr="00641BDB" w:rsidRDefault="005E48A2" w:rsidP="00CD0E82">
      <w:pPr>
        <w:pStyle w:val="NormalWeb"/>
        <w:ind w:firstLine="720"/>
        <w:jc w:val="both"/>
        <w:rPr>
          <w:rFonts w:cs="Arial"/>
          <w:szCs w:val="17"/>
          <w:lang w:val="es-ES_tradnl"/>
        </w:rPr>
      </w:pPr>
      <w:r w:rsidRPr="00641BDB">
        <w:rPr>
          <w:rFonts w:cs="Arial"/>
          <w:szCs w:val="17"/>
          <w:lang w:val="es-ES_tradnl"/>
        </w:rPr>
        <w:t>[</w:t>
      </w:r>
      <w:r w:rsidRPr="00641BDB">
        <w:rPr>
          <w:rFonts w:eastAsia="Times New Roman" w:cs="Arial"/>
          <w:szCs w:val="17"/>
          <w:lang w:val="es-ES_tradnl"/>
        </w:rPr>
        <w:t>RS</w:t>
      </w:r>
      <w:r w:rsidR="004014C2" w:rsidRPr="00641BDB">
        <w:rPr>
          <w:rFonts w:eastAsia="Times New Roman" w:cs="Arial"/>
          <w:szCs w:val="17"/>
          <w:lang w:val="es-ES_tradnl"/>
        </w:rPr>
        <w:t>G</w:t>
      </w:r>
      <w:r w:rsidR="00B3484A" w:rsidRPr="00641BDB">
        <w:rPr>
          <w:rFonts w:cs="Arial"/>
          <w:szCs w:val="17"/>
          <w:lang w:val="es-ES_tradnl"/>
        </w:rPr>
        <w:t>-</w:t>
      </w:r>
      <w:r w:rsidR="00147E62" w:rsidRPr="00641BDB">
        <w:rPr>
          <w:rFonts w:cs="Arial"/>
          <w:szCs w:val="17"/>
          <w:lang w:val="es-ES_tradnl"/>
        </w:rPr>
        <w:t>59</w:t>
      </w:r>
      <w:r w:rsidRPr="00641BDB">
        <w:rPr>
          <w:rFonts w:cs="Arial"/>
          <w:szCs w:val="17"/>
          <w:lang w:val="es-ES_tradnl"/>
        </w:rPr>
        <w:t>]</w:t>
      </w:r>
      <w:r w:rsidR="00C104D3" w:rsidRPr="00641BDB">
        <w:rPr>
          <w:rFonts w:cs="Arial"/>
          <w:szCs w:val="17"/>
          <w:lang w:val="es-ES_tradnl"/>
        </w:rPr>
        <w:tab/>
      </w:r>
      <w:r w:rsidR="0068124D" w:rsidRPr="00641BDB">
        <w:rPr>
          <w:rFonts w:cs="Arial"/>
          <w:szCs w:val="17"/>
          <w:lang w:val="es-ES_tradnl"/>
        </w:rPr>
        <w:t xml:space="preserve">DEBERÍA devolverse a </w:t>
      </w:r>
      <w:r w:rsidR="0068124D" w:rsidRPr="00641BDB">
        <w:rPr>
          <w:rFonts w:ascii="Courier New" w:hAnsi="Courier New" w:cs="Courier New"/>
          <w:szCs w:val="17"/>
          <w:lang w:val="es-ES_tradnl"/>
        </w:rPr>
        <w:t>TRACE</w:t>
      </w:r>
      <w:r w:rsidR="0068124D" w:rsidRPr="00641BDB">
        <w:rPr>
          <w:rFonts w:cs="Arial"/>
          <w:szCs w:val="17"/>
          <w:lang w:val="es-ES_tradnl"/>
        </w:rPr>
        <w:t xml:space="preserve"> el código de estado </w:t>
      </w:r>
      <w:r w:rsidR="00C104D3" w:rsidRPr="00641BDB">
        <w:rPr>
          <w:rFonts w:ascii="Courier New" w:hAnsi="Courier New" w:cs="Courier New"/>
          <w:szCs w:val="17"/>
          <w:lang w:val="es-ES_tradnl"/>
        </w:rPr>
        <w:t>200 OK</w:t>
      </w:r>
      <w:r w:rsidR="00C104D3" w:rsidRPr="00641BDB">
        <w:rPr>
          <w:rFonts w:cs="Arial"/>
          <w:szCs w:val="17"/>
          <w:lang w:val="es-ES_tradnl"/>
        </w:rPr>
        <w:t>.</w:t>
      </w:r>
      <w:r w:rsidRPr="00641BDB">
        <w:rPr>
          <w:rFonts w:cs="Arial"/>
          <w:szCs w:val="17"/>
          <w:lang w:val="es-ES_tradnl"/>
        </w:rPr>
        <w:t xml:space="preserve"> </w:t>
      </w:r>
    </w:p>
    <w:p w14:paraId="39369737" w14:textId="77777777" w:rsidR="005E48A2" w:rsidRPr="00641BDB" w:rsidRDefault="005E48A2" w:rsidP="00CD0E82">
      <w:pPr>
        <w:pStyle w:val="Heading4"/>
        <w:jc w:val="both"/>
        <w:rPr>
          <w:lang w:val="es-ES_tradnl"/>
        </w:rPr>
      </w:pPr>
      <w:r w:rsidRPr="00641BDB">
        <w:rPr>
          <w:lang w:val="es-ES_tradnl"/>
        </w:rPr>
        <w:t>OPTIONS</w:t>
      </w:r>
    </w:p>
    <w:p w14:paraId="7E53FBBC" w14:textId="7F0032E1" w:rsidR="005E48A2" w:rsidRPr="00641BDB" w:rsidRDefault="0086705C" w:rsidP="00CD0E82">
      <w:pPr>
        <w:pStyle w:val="NormalWeb"/>
        <w:jc w:val="both"/>
        <w:rPr>
          <w:rFonts w:eastAsia="Times New Roman" w:cs="Arial"/>
          <w:szCs w:val="17"/>
          <w:lang w:val="es-ES_tradnl"/>
        </w:rPr>
      </w:pPr>
      <w:r w:rsidRPr="00641BDB">
        <w:rPr>
          <w:rFonts w:eastAsia="Times New Roman" w:cs="Arial"/>
          <w:szCs w:val="17"/>
          <w:lang w:val="es-ES_tradnl"/>
        </w:rPr>
        <w:t>46.</w:t>
      </w:r>
      <w:r w:rsidR="001446D6" w:rsidRPr="00641BDB">
        <w:rPr>
          <w:rFonts w:eastAsia="Times New Roman" w:cs="Arial"/>
          <w:szCs w:val="17"/>
          <w:lang w:val="es-ES_tradnl"/>
        </w:rPr>
        <w:tab/>
      </w:r>
      <w:r w:rsidR="00700A40" w:rsidRPr="00641BDB">
        <w:rPr>
          <w:rFonts w:eastAsia="Times New Roman" w:cs="Arial"/>
          <w:szCs w:val="17"/>
          <w:lang w:val="es-ES_tradnl"/>
        </w:rPr>
        <w:t xml:space="preserve">Los clientes pueden usar </w:t>
      </w:r>
      <w:r w:rsidR="00700A40" w:rsidRPr="00641BDB">
        <w:rPr>
          <w:rFonts w:ascii="Courier New" w:eastAsia="Times New Roman" w:hAnsi="Courier New" w:cs="Courier New"/>
          <w:szCs w:val="17"/>
          <w:lang w:val="es-ES_tradnl"/>
        </w:rPr>
        <w:t>OPTIONS</w:t>
      </w:r>
      <w:r w:rsidR="00700A40" w:rsidRPr="00641BDB">
        <w:rPr>
          <w:rFonts w:eastAsia="Times New Roman" w:cs="Arial"/>
          <w:szCs w:val="17"/>
          <w:lang w:val="es-ES_tradnl"/>
        </w:rPr>
        <w:t xml:space="preserve"> cuando necesiten obtener información sobre una API web. El método </w:t>
      </w:r>
      <w:r w:rsidR="00700A40" w:rsidRPr="00641BDB">
        <w:rPr>
          <w:rFonts w:ascii="Courier New" w:eastAsia="Times New Roman" w:hAnsi="Courier New" w:cs="Courier New"/>
          <w:szCs w:val="17"/>
          <w:lang w:val="es-ES_tradnl"/>
        </w:rPr>
        <w:t>OPTIONS</w:t>
      </w:r>
      <w:r w:rsidR="00700A40" w:rsidRPr="00641BDB">
        <w:rPr>
          <w:rFonts w:eastAsia="Times New Roman" w:cs="Arial"/>
          <w:szCs w:val="17"/>
          <w:lang w:val="es-ES_tradnl"/>
        </w:rPr>
        <w:t xml:space="preserve"> no requiere ninguna semántica de la API. Una petición </w:t>
      </w:r>
      <w:r w:rsidR="00700A40" w:rsidRPr="00641BDB">
        <w:rPr>
          <w:rFonts w:ascii="Courier New" w:eastAsia="Times New Roman" w:hAnsi="Courier New" w:cs="Courier New"/>
          <w:szCs w:val="17"/>
          <w:lang w:val="es-ES_tradnl"/>
        </w:rPr>
        <w:t>OPTIONS</w:t>
      </w:r>
      <w:r w:rsidR="00700A40" w:rsidRPr="00641BDB">
        <w:rPr>
          <w:rFonts w:eastAsia="Times New Roman" w:cs="Arial"/>
          <w:szCs w:val="17"/>
          <w:lang w:val="es-ES_tradnl"/>
        </w:rPr>
        <w:t xml:space="preserve"> DEBE ser idempotente de acuerdo con la Norma RFC</w:t>
      </w:r>
      <w:r w:rsidR="00CB6A97">
        <w:rPr>
          <w:rFonts w:eastAsia="Times New Roman" w:cs="Arial"/>
          <w:szCs w:val="17"/>
          <w:lang w:val="es-ES_tradnl"/>
        </w:rPr>
        <w:t> </w:t>
      </w:r>
      <w:del w:id="151" w:author="Author">
        <w:r w:rsidR="00700A40" w:rsidRPr="00641BDB">
          <w:rPr>
            <w:rFonts w:eastAsia="Times New Roman" w:cs="Arial"/>
            <w:szCs w:val="17"/>
            <w:lang w:val="es-ES_tradnl"/>
          </w:rPr>
          <w:delText>2616</w:delText>
        </w:r>
      </w:del>
      <w:ins w:id="152" w:author="Author">
        <w:r w:rsidR="00002FA0" w:rsidRPr="00641BDB">
          <w:rPr>
            <w:rFonts w:eastAsia="Times New Roman" w:cs="Arial"/>
            <w:szCs w:val="17"/>
            <w:lang w:val="es-ES_tradnl"/>
          </w:rPr>
          <w:t>9110</w:t>
        </w:r>
      </w:ins>
      <w:r w:rsidR="00700A40" w:rsidRPr="00641BDB">
        <w:rPr>
          <w:rFonts w:eastAsia="Times New Roman" w:cs="Arial"/>
          <w:szCs w:val="17"/>
          <w:lang w:val="es-ES_tradnl"/>
        </w:rPr>
        <w:t xml:space="preserve"> del IETF, relativa a los encabezados HTTP personalizados.</w:t>
      </w:r>
    </w:p>
    <w:p w14:paraId="76ED4491" w14:textId="38516358" w:rsidR="005E48A2" w:rsidRPr="00641BDB" w:rsidRDefault="00A9726C" w:rsidP="00CD0E82">
      <w:pPr>
        <w:spacing w:before="100" w:beforeAutospacing="1" w:after="100" w:afterAutospacing="1"/>
        <w:ind w:left="720"/>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00B3484A" w:rsidRPr="00641BDB">
        <w:rPr>
          <w:rFonts w:eastAsia="Times New Roman" w:cs="Arial"/>
          <w:szCs w:val="17"/>
          <w:lang w:val="es-ES_tradnl"/>
        </w:rPr>
        <w:t>-6</w:t>
      </w:r>
      <w:r w:rsidR="00147E62" w:rsidRPr="00641BDB">
        <w:rPr>
          <w:rFonts w:eastAsia="Times New Roman" w:cs="Arial"/>
          <w:szCs w:val="17"/>
          <w:lang w:val="es-ES_tradnl"/>
        </w:rPr>
        <w:t>0</w:t>
      </w:r>
      <w:r w:rsidR="005E48A2" w:rsidRPr="00641BDB">
        <w:rPr>
          <w:rFonts w:eastAsia="Times New Roman" w:cs="Arial"/>
          <w:szCs w:val="17"/>
          <w:lang w:val="es-ES_tradnl"/>
        </w:rPr>
        <w:t>]</w:t>
      </w:r>
      <w:r w:rsidR="00C6577F" w:rsidRPr="00641BDB">
        <w:rPr>
          <w:rFonts w:eastAsia="Times New Roman" w:cs="Arial"/>
          <w:szCs w:val="17"/>
          <w:lang w:val="es-ES_tradnl"/>
        </w:rPr>
        <w:tab/>
      </w:r>
      <w:r w:rsidR="00C97839" w:rsidRPr="00641BDB">
        <w:rPr>
          <w:rFonts w:eastAsia="Times New Roman" w:cs="Arial"/>
          <w:szCs w:val="17"/>
          <w:lang w:val="es-ES_tradnl"/>
        </w:rPr>
        <w:t>Las peticiones</w:t>
      </w:r>
      <w:r w:rsidR="00C6577F" w:rsidRPr="00641BDB">
        <w:rPr>
          <w:rFonts w:eastAsia="Times New Roman" w:cs="Arial"/>
          <w:szCs w:val="17"/>
          <w:lang w:val="es-ES_tradnl"/>
        </w:rPr>
        <w:t xml:space="preserve"> </w:t>
      </w:r>
      <w:r w:rsidR="00C6577F" w:rsidRPr="00641BDB">
        <w:rPr>
          <w:rFonts w:ascii="Courier New" w:eastAsia="Times New Roman" w:hAnsi="Courier New" w:cs="Courier New"/>
          <w:szCs w:val="17"/>
          <w:lang w:val="es-ES_tradnl"/>
        </w:rPr>
        <w:t>OPTIONS</w:t>
      </w:r>
      <w:r w:rsidR="00C6577F" w:rsidRPr="00641BDB">
        <w:rPr>
          <w:rFonts w:eastAsia="Times New Roman" w:cs="Arial"/>
          <w:szCs w:val="17"/>
          <w:lang w:val="es-ES_tradnl"/>
        </w:rPr>
        <w:t xml:space="preserve"> DEBE</w:t>
      </w:r>
      <w:r w:rsidR="00C97839" w:rsidRPr="00641BDB">
        <w:rPr>
          <w:rFonts w:eastAsia="Times New Roman" w:cs="Arial"/>
          <w:szCs w:val="17"/>
          <w:lang w:val="es-ES_tradnl"/>
        </w:rPr>
        <w:t>N</w:t>
      </w:r>
      <w:r w:rsidR="00C6577F" w:rsidRPr="00641BDB">
        <w:rPr>
          <w:rFonts w:eastAsia="Times New Roman" w:cs="Arial"/>
          <w:szCs w:val="17"/>
          <w:lang w:val="es-ES_tradnl"/>
        </w:rPr>
        <w:t xml:space="preserve"> ser idempotente</w:t>
      </w:r>
      <w:r w:rsidR="00C97839" w:rsidRPr="00641BDB">
        <w:rPr>
          <w:rFonts w:eastAsia="Times New Roman" w:cs="Arial"/>
          <w:szCs w:val="17"/>
          <w:lang w:val="es-ES_tradnl"/>
        </w:rPr>
        <w:t>s</w:t>
      </w:r>
      <w:r w:rsidR="00C6577F" w:rsidRPr="00641BDB">
        <w:rPr>
          <w:rFonts w:eastAsia="Times New Roman" w:cs="Arial"/>
          <w:szCs w:val="17"/>
          <w:lang w:val="es-ES_tradnl"/>
        </w:rPr>
        <w:t>.</w:t>
      </w:r>
      <w:bookmarkStart w:id="153" w:name="_Toc513117129"/>
      <w:bookmarkStart w:id="154" w:name="_Toc513117164"/>
      <w:bookmarkStart w:id="155" w:name="_Toc513117343"/>
      <w:bookmarkStart w:id="156" w:name="_Toc513122591"/>
      <w:bookmarkStart w:id="157" w:name="_Toc513132974"/>
      <w:bookmarkStart w:id="158" w:name="_Toc513814956"/>
      <w:bookmarkStart w:id="159" w:name="_Toc513122592"/>
      <w:bookmarkStart w:id="160" w:name="_Toc513132975"/>
      <w:bookmarkStart w:id="161" w:name="_Toc513814957"/>
      <w:bookmarkStart w:id="162" w:name="_Toc513122593"/>
      <w:bookmarkStart w:id="163" w:name="_Toc513132976"/>
      <w:bookmarkStart w:id="164" w:name="_Toc513814958"/>
      <w:bookmarkStart w:id="165" w:name="_Toc513122594"/>
      <w:bookmarkStart w:id="166" w:name="_Toc513132977"/>
      <w:bookmarkStart w:id="167" w:name="_Toc513814959"/>
      <w:bookmarkStart w:id="168" w:name="_Toc513122595"/>
      <w:bookmarkStart w:id="169" w:name="_Toc513132978"/>
      <w:bookmarkStart w:id="170" w:name="_Toc513814960"/>
      <w:bookmarkStart w:id="171" w:name="_Toc513122596"/>
      <w:bookmarkStart w:id="172" w:name="_Toc513132979"/>
      <w:bookmarkStart w:id="173" w:name="_Toc513814961"/>
      <w:bookmarkStart w:id="174" w:name="_Toc513122597"/>
      <w:bookmarkStart w:id="175" w:name="_Toc513132980"/>
      <w:bookmarkStart w:id="176" w:name="_Toc51381496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076C76D3" w14:textId="26186E04" w:rsidR="005E48A2" w:rsidRPr="00641BDB" w:rsidRDefault="00D43C1E" w:rsidP="00CD0E82">
      <w:pPr>
        <w:pStyle w:val="NormalWeb"/>
        <w:jc w:val="both"/>
        <w:rPr>
          <w:rFonts w:eastAsia="Times New Roman" w:cs="Arial"/>
          <w:szCs w:val="17"/>
          <w:lang w:val="es-ES_tradnl"/>
        </w:rPr>
      </w:pPr>
      <w:r w:rsidRPr="00641BDB">
        <w:rPr>
          <w:rFonts w:eastAsia="Times New Roman" w:cs="Arial"/>
          <w:szCs w:val="17"/>
          <w:lang w:val="es-ES_tradnl"/>
        </w:rPr>
        <w:t>47.</w:t>
      </w:r>
      <w:r w:rsidR="001446D6" w:rsidRPr="00641BDB">
        <w:rPr>
          <w:rFonts w:eastAsia="Times New Roman" w:cs="Arial"/>
          <w:szCs w:val="17"/>
          <w:lang w:val="es-ES_tradnl"/>
        </w:rPr>
        <w:tab/>
      </w:r>
      <w:r w:rsidR="005E219E" w:rsidRPr="00641BDB">
        <w:rPr>
          <w:rFonts w:eastAsia="Times New Roman" w:cs="Arial"/>
          <w:szCs w:val="17"/>
          <w:lang w:val="es-ES_tradnl"/>
        </w:rPr>
        <w:t xml:space="preserve">Es una práctica común </w:t>
      </w:r>
      <w:r w:rsidR="00663385" w:rsidRPr="00641BDB">
        <w:rPr>
          <w:rFonts w:eastAsia="Times New Roman" w:cs="Arial"/>
          <w:szCs w:val="17"/>
          <w:lang w:val="es-ES_tradnl"/>
        </w:rPr>
        <w:t>de las</w:t>
      </w:r>
      <w:r w:rsidR="005E219E" w:rsidRPr="00641BDB">
        <w:rPr>
          <w:rFonts w:eastAsia="Times New Roman" w:cs="Arial"/>
          <w:szCs w:val="17"/>
          <w:lang w:val="es-ES_tradnl"/>
        </w:rPr>
        <w:t xml:space="preserve"> API web </w:t>
      </w:r>
      <w:r w:rsidR="00663385" w:rsidRPr="00641BDB">
        <w:rPr>
          <w:rFonts w:eastAsia="Times New Roman" w:cs="Arial"/>
          <w:szCs w:val="17"/>
          <w:lang w:val="es-ES_tradnl"/>
        </w:rPr>
        <w:t>utilizar</w:t>
      </w:r>
      <w:r w:rsidR="005E219E" w:rsidRPr="00641BDB">
        <w:rPr>
          <w:rFonts w:eastAsia="Times New Roman" w:cs="Arial"/>
          <w:szCs w:val="17"/>
          <w:lang w:val="es-ES_tradnl"/>
        </w:rPr>
        <w:t xml:space="preserve"> encabezados HTTP personalizados </w:t>
      </w:r>
      <w:r w:rsidR="00663385" w:rsidRPr="00641BDB">
        <w:rPr>
          <w:rFonts w:eastAsia="Times New Roman" w:cs="Arial"/>
          <w:szCs w:val="17"/>
          <w:lang w:val="es-ES_tradnl"/>
        </w:rPr>
        <w:t>con</w:t>
      </w:r>
      <w:r w:rsidR="005E219E" w:rsidRPr="00641BDB">
        <w:rPr>
          <w:rFonts w:eastAsia="Times New Roman" w:cs="Arial"/>
          <w:szCs w:val="17"/>
          <w:lang w:val="es-ES_tradnl"/>
        </w:rPr>
        <w:t xml:space="preserve"> "</w:t>
      </w:r>
      <w:r w:rsidR="005E219E" w:rsidRPr="00641BDB">
        <w:rPr>
          <w:rFonts w:ascii="Courier New" w:eastAsia="Times New Roman" w:hAnsi="Courier New" w:cs="Courier New"/>
          <w:szCs w:val="17"/>
          <w:lang w:val="es-ES_tradnl"/>
        </w:rPr>
        <w:t>X-</w:t>
      </w:r>
      <w:r w:rsidR="005E219E" w:rsidRPr="00641BDB">
        <w:rPr>
          <w:rFonts w:eastAsia="Times New Roman" w:cs="Arial"/>
          <w:szCs w:val="17"/>
          <w:lang w:val="es-ES_tradnl"/>
        </w:rPr>
        <w:t xml:space="preserve">" como prefijo común, lo que no se aprueba ni se recomienda en </w:t>
      </w:r>
      <w:r w:rsidR="00B0367A" w:rsidRPr="00641BDB">
        <w:rPr>
          <w:rFonts w:eastAsia="Times New Roman" w:cs="Arial"/>
          <w:szCs w:val="17"/>
          <w:lang w:val="es-ES_tradnl"/>
        </w:rPr>
        <w:t xml:space="preserve">el documento </w:t>
      </w:r>
      <w:r w:rsidR="005E219E" w:rsidRPr="00641BDB">
        <w:rPr>
          <w:rFonts w:eastAsia="Times New Roman" w:cs="Arial"/>
          <w:szCs w:val="17"/>
          <w:lang w:val="es-ES_tradnl"/>
        </w:rPr>
        <w:t>RFC 6648.</w:t>
      </w:r>
      <w:r w:rsidR="005E48A2" w:rsidRPr="00641BDB">
        <w:rPr>
          <w:rFonts w:eastAsia="Times New Roman" w:cs="Arial"/>
          <w:szCs w:val="17"/>
          <w:lang w:val="es-ES_tradnl"/>
        </w:rPr>
        <w:t xml:space="preserve"> </w:t>
      </w:r>
    </w:p>
    <w:p w14:paraId="671731C6" w14:textId="118F7849" w:rsidR="005E48A2" w:rsidRPr="00641BDB" w:rsidRDefault="00A9726C" w:rsidP="00CD0E82">
      <w:pPr>
        <w:pStyle w:val="NormalWeb"/>
        <w:ind w:firstLine="720"/>
        <w:jc w:val="both"/>
        <w:rPr>
          <w:rFonts w:cs="Arial"/>
          <w:szCs w:val="17"/>
          <w:lang w:val="es-ES_tradnl"/>
        </w:rPr>
      </w:pPr>
      <w:r w:rsidRPr="00641BDB">
        <w:rPr>
          <w:rFonts w:cs="Arial"/>
          <w:szCs w:val="17"/>
          <w:lang w:val="es-ES_tradnl"/>
        </w:rPr>
        <w:t>[RS</w:t>
      </w:r>
      <w:r w:rsidR="004014C2" w:rsidRPr="00641BDB">
        <w:rPr>
          <w:rFonts w:cs="Arial"/>
          <w:szCs w:val="17"/>
          <w:lang w:val="es-ES_tradnl"/>
        </w:rPr>
        <w:t>G</w:t>
      </w:r>
      <w:r w:rsidRPr="00641BDB">
        <w:rPr>
          <w:rFonts w:cs="Arial"/>
          <w:szCs w:val="17"/>
          <w:lang w:val="es-ES_tradnl"/>
        </w:rPr>
        <w:t>-</w:t>
      </w:r>
      <w:r w:rsidR="00B3484A" w:rsidRPr="00641BDB">
        <w:rPr>
          <w:rFonts w:cs="Arial"/>
          <w:szCs w:val="17"/>
          <w:lang w:val="es-ES_tradnl"/>
        </w:rPr>
        <w:t>6</w:t>
      </w:r>
      <w:r w:rsidR="00147E62" w:rsidRPr="00641BDB">
        <w:rPr>
          <w:rFonts w:cs="Arial"/>
          <w:szCs w:val="17"/>
          <w:lang w:val="es-ES_tradnl"/>
        </w:rPr>
        <w:t>1</w:t>
      </w:r>
      <w:r w:rsidR="005E48A2" w:rsidRPr="00641BDB">
        <w:rPr>
          <w:rFonts w:cs="Arial"/>
          <w:szCs w:val="17"/>
          <w:lang w:val="es-ES_tradnl"/>
        </w:rPr>
        <w:t>]</w:t>
      </w:r>
      <w:r w:rsidR="000645DF" w:rsidRPr="00641BDB">
        <w:rPr>
          <w:rFonts w:cs="Arial"/>
          <w:szCs w:val="17"/>
          <w:lang w:val="es-ES_tradnl"/>
        </w:rPr>
        <w:tab/>
      </w:r>
      <w:r w:rsidR="00AD4B24" w:rsidRPr="00641BDB">
        <w:rPr>
          <w:rFonts w:cs="Arial"/>
          <w:szCs w:val="17"/>
          <w:lang w:val="es-ES_tradnl"/>
        </w:rPr>
        <w:t xml:space="preserve">NO DEBERÍAN utilizarse </w:t>
      </w:r>
      <w:r w:rsidR="000645DF" w:rsidRPr="00641BDB">
        <w:rPr>
          <w:rFonts w:cs="Arial"/>
          <w:szCs w:val="17"/>
          <w:lang w:val="es-ES_tradnl"/>
        </w:rPr>
        <w:t>encabezados HTTP personalizados que empie</w:t>
      </w:r>
      <w:r w:rsidR="00AD4B24" w:rsidRPr="00641BDB">
        <w:rPr>
          <w:rFonts w:cs="Arial"/>
          <w:szCs w:val="17"/>
          <w:lang w:val="es-ES_tradnl"/>
        </w:rPr>
        <w:t>cen</w:t>
      </w:r>
      <w:r w:rsidR="000645DF" w:rsidRPr="00641BDB">
        <w:rPr>
          <w:rFonts w:cs="Arial"/>
          <w:szCs w:val="17"/>
          <w:lang w:val="es-ES_tradnl"/>
        </w:rPr>
        <w:t xml:space="preserve"> con el prefijo "</w:t>
      </w:r>
      <w:r w:rsidR="000645DF" w:rsidRPr="00641BDB">
        <w:rPr>
          <w:rFonts w:ascii="Courier New" w:eastAsia="Times New Roman" w:hAnsi="Courier New" w:cs="Courier New"/>
          <w:szCs w:val="17"/>
          <w:lang w:val="es-ES_tradnl"/>
        </w:rPr>
        <w:t>X-</w:t>
      </w:r>
      <w:r w:rsidR="000645DF" w:rsidRPr="00641BDB">
        <w:rPr>
          <w:rFonts w:cs="Arial"/>
          <w:szCs w:val="17"/>
          <w:lang w:val="es-ES_tradnl"/>
        </w:rPr>
        <w:t>".</w:t>
      </w:r>
    </w:p>
    <w:p w14:paraId="7FDD70D0" w14:textId="41C0792F" w:rsidR="005E48A2" w:rsidRPr="00641BDB" w:rsidRDefault="00A9726C" w:rsidP="004C719B">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w:t>
      </w:r>
      <w:r w:rsidR="00B3484A" w:rsidRPr="00641BDB">
        <w:rPr>
          <w:rFonts w:eastAsia="Times New Roman" w:cs="Arial"/>
          <w:szCs w:val="17"/>
          <w:lang w:val="es-ES_tradnl"/>
        </w:rPr>
        <w:t>6</w:t>
      </w:r>
      <w:r w:rsidR="00147E62" w:rsidRPr="00641BDB">
        <w:rPr>
          <w:rFonts w:eastAsia="Times New Roman" w:cs="Arial"/>
          <w:szCs w:val="17"/>
          <w:lang w:val="es-ES_tradnl"/>
        </w:rPr>
        <w:t>2</w:t>
      </w:r>
      <w:r w:rsidR="005E48A2" w:rsidRPr="00641BDB">
        <w:rPr>
          <w:rFonts w:eastAsia="Times New Roman" w:cs="Arial"/>
          <w:szCs w:val="17"/>
          <w:lang w:val="es-ES_tradnl"/>
        </w:rPr>
        <w:t>]</w:t>
      </w:r>
      <w:r w:rsidR="004C719B" w:rsidRPr="00641BDB">
        <w:rPr>
          <w:rFonts w:eastAsia="Times New Roman" w:cs="Arial"/>
          <w:szCs w:val="17"/>
          <w:lang w:val="es-ES_tradnl"/>
        </w:rPr>
        <w:tab/>
      </w:r>
      <w:r w:rsidR="00AD4B24" w:rsidRPr="00641BDB">
        <w:rPr>
          <w:rFonts w:eastAsia="Times New Roman" w:cs="Arial"/>
          <w:szCs w:val="17"/>
          <w:lang w:val="es-ES_tradnl"/>
        </w:rPr>
        <w:t xml:space="preserve">NO DEBERÍAN utilizarse </w:t>
      </w:r>
      <w:r w:rsidR="004C719B" w:rsidRPr="00641BDB">
        <w:rPr>
          <w:rFonts w:eastAsia="Times New Roman" w:cs="Arial"/>
          <w:szCs w:val="17"/>
          <w:lang w:val="es-ES_tradnl"/>
        </w:rPr>
        <w:t>encabezados HTTP personalizados para modificar un método HTTP a menos que sea para resolver una limitación técnica (véase, por ejemplo, [RSG-39]).</w:t>
      </w:r>
      <w:r w:rsidR="001D1208" w:rsidRPr="00641BDB">
        <w:rPr>
          <w:rFonts w:eastAsia="Times New Roman" w:cs="Arial"/>
          <w:szCs w:val="17"/>
          <w:lang w:val="es-ES_tradnl"/>
        </w:rPr>
        <w:t xml:space="preserve"> </w:t>
      </w:r>
    </w:p>
    <w:p w14:paraId="6D3DCD60" w14:textId="7F58F97C" w:rsidR="005E48A2" w:rsidRPr="00641BDB" w:rsidRDefault="00A9726C" w:rsidP="00A66554">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w:t>
      </w:r>
      <w:r w:rsidR="00B3484A" w:rsidRPr="00641BDB">
        <w:rPr>
          <w:rFonts w:eastAsia="Times New Roman" w:cs="Arial"/>
          <w:szCs w:val="17"/>
          <w:lang w:val="es-ES_tradnl"/>
        </w:rPr>
        <w:t>6</w:t>
      </w:r>
      <w:r w:rsidR="00147E62" w:rsidRPr="00641BDB">
        <w:rPr>
          <w:rFonts w:eastAsia="Times New Roman" w:cs="Arial"/>
          <w:szCs w:val="17"/>
          <w:lang w:val="es-ES_tradnl"/>
        </w:rPr>
        <w:t>3</w:t>
      </w:r>
      <w:r w:rsidR="005E48A2" w:rsidRPr="00641BDB">
        <w:rPr>
          <w:rFonts w:eastAsia="Times New Roman" w:cs="Arial"/>
          <w:szCs w:val="17"/>
          <w:lang w:val="es-ES_tradnl"/>
        </w:rPr>
        <w:t>]</w:t>
      </w:r>
      <w:r w:rsidR="009A3248" w:rsidRPr="00641BDB">
        <w:rPr>
          <w:rFonts w:eastAsia="Times New Roman" w:cs="Arial"/>
          <w:szCs w:val="17"/>
          <w:lang w:val="es-ES_tradnl"/>
        </w:rPr>
        <w:tab/>
      </w:r>
      <w:r w:rsidR="009608F1" w:rsidRPr="00641BDB">
        <w:rPr>
          <w:rFonts w:eastAsia="Times New Roman" w:cs="Arial"/>
          <w:szCs w:val="17"/>
          <w:lang w:val="es-ES_tradnl"/>
        </w:rPr>
        <w:t xml:space="preserve">Los encabezados HTTP personalizados tendrán el formato </w:t>
      </w:r>
      <w:r w:rsidR="005E48A2" w:rsidRPr="00641BDB">
        <w:rPr>
          <w:rFonts w:ascii="Courier New" w:eastAsia="Times New Roman" w:hAnsi="Courier New" w:cs="Courier New"/>
          <w:szCs w:val="17"/>
          <w:lang w:val="es-ES_tradnl"/>
        </w:rPr>
        <w:t>&lt;organization&gt;-&lt;header name&gt;</w:t>
      </w:r>
      <w:r w:rsidR="005E48A2" w:rsidRPr="00641BDB">
        <w:rPr>
          <w:rFonts w:eastAsia="Times New Roman" w:cs="Arial"/>
          <w:szCs w:val="17"/>
          <w:lang w:val="es-ES_tradnl"/>
        </w:rPr>
        <w:t xml:space="preserve">, </w:t>
      </w:r>
      <w:r w:rsidR="00531CFA" w:rsidRPr="00641BDB">
        <w:rPr>
          <w:rFonts w:eastAsia="Times New Roman" w:cs="Arial"/>
          <w:szCs w:val="17"/>
          <w:lang w:val="es-ES_tradnl"/>
        </w:rPr>
        <w:t>y los nombres de</w:t>
      </w:r>
      <w:r w:rsidR="005E48A2" w:rsidRPr="00641BDB">
        <w:rPr>
          <w:rFonts w:eastAsia="Times New Roman" w:cs="Arial"/>
          <w:szCs w:val="17"/>
          <w:lang w:val="es-ES_tradnl"/>
        </w:rPr>
        <w:t xml:space="preserve"> </w:t>
      </w:r>
      <w:r w:rsidR="005E48A2" w:rsidRPr="00641BDB">
        <w:rPr>
          <w:rFonts w:ascii="Courier New" w:eastAsia="Times New Roman" w:hAnsi="Courier New" w:cs="Courier New"/>
          <w:szCs w:val="17"/>
          <w:lang w:val="es-ES_tradnl"/>
        </w:rPr>
        <w:t>&lt;organization&gt;</w:t>
      </w:r>
      <w:r w:rsidR="005E48A2" w:rsidRPr="00641BDB">
        <w:rPr>
          <w:rFonts w:eastAsia="Times New Roman" w:cs="Arial"/>
          <w:szCs w:val="17"/>
          <w:lang w:val="es-ES_tradnl"/>
        </w:rPr>
        <w:t xml:space="preserve"> </w:t>
      </w:r>
      <w:r w:rsidR="009A3248" w:rsidRPr="00641BDB">
        <w:rPr>
          <w:rFonts w:eastAsia="Times New Roman" w:cs="Arial"/>
          <w:szCs w:val="17"/>
          <w:lang w:val="es-ES_tradnl"/>
        </w:rPr>
        <w:t>y</w:t>
      </w:r>
      <w:r w:rsidR="005E48A2" w:rsidRPr="00641BDB">
        <w:rPr>
          <w:rFonts w:eastAsia="Times New Roman" w:cs="Arial"/>
          <w:szCs w:val="17"/>
          <w:lang w:val="es-ES_tradnl"/>
        </w:rPr>
        <w:t xml:space="preserve"> </w:t>
      </w:r>
      <w:r w:rsidR="005E48A2" w:rsidRPr="00641BDB">
        <w:rPr>
          <w:rFonts w:ascii="Courier New" w:eastAsia="Times New Roman" w:hAnsi="Courier New" w:cs="Courier New"/>
          <w:szCs w:val="17"/>
          <w:lang w:val="es-ES_tradnl"/>
        </w:rPr>
        <w:t>&lt;header&gt;</w:t>
      </w:r>
      <w:r w:rsidR="005E48A2" w:rsidRPr="00641BDB">
        <w:rPr>
          <w:rFonts w:eastAsia="Times New Roman" w:cs="Arial"/>
          <w:szCs w:val="17"/>
          <w:lang w:val="es-ES_tradnl"/>
        </w:rPr>
        <w:t xml:space="preserve"> </w:t>
      </w:r>
      <w:r w:rsidR="009A3248" w:rsidRPr="00641BDB">
        <w:rPr>
          <w:rFonts w:eastAsia="Times New Roman" w:cs="Arial"/>
          <w:szCs w:val="17"/>
          <w:lang w:val="es-ES_tradnl"/>
        </w:rPr>
        <w:t xml:space="preserve">DEBERÍAN seguir la convención </w:t>
      </w:r>
      <w:r w:rsidR="009A3248" w:rsidRPr="00641BDB">
        <w:rPr>
          <w:rFonts w:eastAsia="Times New Roman" w:cs="Arial"/>
          <w:i/>
          <w:iCs/>
          <w:szCs w:val="17"/>
          <w:lang w:val="es-ES_tradnl"/>
        </w:rPr>
        <w:t>kebab case</w:t>
      </w:r>
      <w:r w:rsidR="005E48A2" w:rsidRPr="00641BDB">
        <w:rPr>
          <w:rFonts w:eastAsia="Times New Roman" w:cs="Arial"/>
          <w:szCs w:val="17"/>
          <w:lang w:val="es-ES_tradnl"/>
        </w:rPr>
        <w:t>.</w:t>
      </w:r>
    </w:p>
    <w:p w14:paraId="76FCD8C7" w14:textId="01191C2D" w:rsidR="005E48A2" w:rsidRPr="00641BDB" w:rsidRDefault="005B39C8" w:rsidP="009B67B5">
      <w:pPr>
        <w:pStyle w:val="NormalWeb"/>
        <w:jc w:val="both"/>
        <w:rPr>
          <w:rFonts w:eastAsia="Times New Roman" w:cs="Arial"/>
          <w:szCs w:val="17"/>
          <w:lang w:val="es-ES_tradnl"/>
        </w:rPr>
      </w:pPr>
      <w:r w:rsidRPr="00641BDB">
        <w:rPr>
          <w:rFonts w:eastAsia="Times New Roman" w:cs="Arial"/>
          <w:szCs w:val="17"/>
          <w:lang w:val="es-ES_tradnl"/>
        </w:rPr>
        <w:t>48.</w:t>
      </w:r>
      <w:r w:rsidR="001446D6" w:rsidRPr="00641BDB">
        <w:rPr>
          <w:rFonts w:eastAsia="Times New Roman" w:cs="Arial"/>
          <w:szCs w:val="17"/>
          <w:lang w:val="es-ES_tradnl"/>
        </w:rPr>
        <w:tab/>
      </w:r>
      <w:r w:rsidR="009B67B5" w:rsidRPr="00641BDB">
        <w:rPr>
          <w:rFonts w:eastAsia="Times New Roman" w:cs="Arial"/>
          <w:szCs w:val="17"/>
          <w:lang w:val="es-ES_tradnl"/>
        </w:rPr>
        <w:t xml:space="preserve">Según los principios de diseño orientado </w:t>
      </w:r>
      <w:r w:rsidR="003C327A" w:rsidRPr="00641BDB">
        <w:rPr>
          <w:rFonts w:eastAsia="Times New Roman" w:cs="Arial"/>
          <w:szCs w:val="17"/>
          <w:lang w:val="es-ES_tradnl"/>
        </w:rPr>
        <w:t>a servicios</w:t>
      </w:r>
      <w:r w:rsidR="009B67B5" w:rsidRPr="00641BDB">
        <w:rPr>
          <w:rFonts w:eastAsia="Times New Roman" w:cs="Arial"/>
          <w:szCs w:val="17"/>
          <w:lang w:val="es-ES_tradnl"/>
        </w:rPr>
        <w:t xml:space="preserve">, los clientes y los servicios deberían evolucionar de forma independiente. El versionado de servicios lo hace posible. Las implementaciones comunes del versionado de servicios son: </w:t>
      </w:r>
      <w:r w:rsidR="001700E2" w:rsidRPr="00641BDB">
        <w:rPr>
          <w:rFonts w:eastAsia="Times New Roman" w:cs="Arial"/>
          <w:szCs w:val="17"/>
          <w:lang w:val="es-ES_tradnl"/>
        </w:rPr>
        <w:t xml:space="preserve">el </w:t>
      </w:r>
      <w:r w:rsidR="009B67B5" w:rsidRPr="00641BDB">
        <w:rPr>
          <w:rFonts w:eastAsia="Times New Roman" w:cs="Arial"/>
          <w:szCs w:val="17"/>
          <w:lang w:val="es-ES_tradnl"/>
        </w:rPr>
        <w:t xml:space="preserve">versionado </w:t>
      </w:r>
      <w:r w:rsidR="001700E2" w:rsidRPr="00641BDB">
        <w:rPr>
          <w:rFonts w:eastAsia="Times New Roman" w:cs="Arial"/>
          <w:szCs w:val="17"/>
          <w:lang w:val="es-ES_tradnl"/>
        </w:rPr>
        <w:t>por</w:t>
      </w:r>
      <w:r w:rsidR="009B67B5" w:rsidRPr="00641BDB">
        <w:rPr>
          <w:rFonts w:eastAsia="Times New Roman" w:cs="Arial"/>
          <w:szCs w:val="17"/>
          <w:lang w:val="es-ES_tradnl"/>
        </w:rPr>
        <w:t xml:space="preserve"> encabezado (usando un encabezado personalizado), </w:t>
      </w:r>
      <w:r w:rsidR="001700E2" w:rsidRPr="00641BDB">
        <w:rPr>
          <w:rFonts w:eastAsia="Times New Roman" w:cs="Arial"/>
          <w:szCs w:val="17"/>
          <w:lang w:val="es-ES_tradnl"/>
        </w:rPr>
        <w:t xml:space="preserve">el </w:t>
      </w:r>
      <w:r w:rsidR="009B67B5" w:rsidRPr="00641BDB">
        <w:rPr>
          <w:rFonts w:eastAsia="Times New Roman" w:cs="Arial"/>
          <w:szCs w:val="17"/>
          <w:lang w:val="es-ES_tradnl"/>
        </w:rPr>
        <w:t xml:space="preserve">versionado </w:t>
      </w:r>
      <w:r w:rsidR="001700E2" w:rsidRPr="00641BDB">
        <w:rPr>
          <w:rFonts w:eastAsia="Times New Roman" w:cs="Arial"/>
          <w:szCs w:val="17"/>
          <w:lang w:val="es-ES_tradnl"/>
        </w:rPr>
        <w:t>por</w:t>
      </w:r>
      <w:r w:rsidR="009B67B5" w:rsidRPr="00641BDB">
        <w:rPr>
          <w:rFonts w:eastAsia="Times New Roman" w:cs="Arial"/>
          <w:szCs w:val="17"/>
          <w:lang w:val="es-ES_tradnl"/>
        </w:rPr>
        <w:t xml:space="preserve"> cadena de consulta (por ejemplo</w:t>
      </w:r>
      <w:r w:rsidR="0056740C" w:rsidRPr="00641BDB">
        <w:rPr>
          <w:rFonts w:eastAsia="Times New Roman" w:cs="Arial"/>
          <w:szCs w:val="17"/>
          <w:lang w:val="es-ES_tradnl"/>
        </w:rPr>
        <w:t xml:space="preserve">, </w:t>
      </w:r>
      <w:r w:rsidR="00561585" w:rsidRPr="00641BDB">
        <w:rPr>
          <w:rFonts w:ascii="Courier New" w:eastAsia="Times New Roman" w:hAnsi="Courier New" w:cs="Courier New"/>
          <w:szCs w:val="17"/>
          <w:lang w:val="es-ES_tradnl"/>
        </w:rPr>
        <w:t>v=v1</w:t>
      </w:r>
      <w:r w:rsidR="009B67B5" w:rsidRPr="00641BDB">
        <w:rPr>
          <w:rFonts w:eastAsia="Times New Roman" w:cs="Arial"/>
          <w:szCs w:val="17"/>
          <w:lang w:val="es-ES_tradnl"/>
        </w:rPr>
        <w:t xml:space="preserve">), </w:t>
      </w:r>
      <w:r w:rsidR="001700E2" w:rsidRPr="00641BDB">
        <w:rPr>
          <w:rFonts w:eastAsia="Times New Roman" w:cs="Arial"/>
          <w:szCs w:val="17"/>
          <w:lang w:val="es-ES_tradnl"/>
        </w:rPr>
        <w:t xml:space="preserve">el </w:t>
      </w:r>
      <w:r w:rsidR="009B67B5" w:rsidRPr="00641BDB">
        <w:rPr>
          <w:rFonts w:eastAsia="Times New Roman" w:cs="Arial"/>
          <w:szCs w:val="17"/>
          <w:lang w:val="es-ES_tradnl"/>
        </w:rPr>
        <w:t xml:space="preserve">versionado </w:t>
      </w:r>
      <w:r w:rsidR="001700E2" w:rsidRPr="00641BDB">
        <w:rPr>
          <w:rFonts w:eastAsia="Times New Roman" w:cs="Arial"/>
          <w:szCs w:val="17"/>
          <w:lang w:val="es-ES_tradnl"/>
        </w:rPr>
        <w:t>por</w:t>
      </w:r>
      <w:r w:rsidR="009B67B5" w:rsidRPr="00641BDB">
        <w:rPr>
          <w:rFonts w:eastAsia="Times New Roman" w:cs="Arial"/>
          <w:szCs w:val="17"/>
          <w:lang w:val="es-ES_tradnl"/>
        </w:rPr>
        <w:t xml:space="preserve"> tipo de medios (por ejemplo</w:t>
      </w:r>
      <w:r w:rsidR="0056740C" w:rsidRPr="00641BDB">
        <w:rPr>
          <w:rFonts w:eastAsia="Times New Roman" w:cs="Arial"/>
          <w:szCs w:val="17"/>
          <w:lang w:val="es-ES_tradnl"/>
        </w:rPr>
        <w:t>,</w:t>
      </w:r>
      <w:r w:rsidR="009B67B5" w:rsidRPr="00641BDB">
        <w:rPr>
          <w:rFonts w:eastAsia="Times New Roman" w:cs="Arial"/>
          <w:szCs w:val="17"/>
          <w:lang w:val="es-ES_tradnl"/>
        </w:rPr>
        <w:t xml:space="preserve"> </w:t>
      </w:r>
      <w:r w:rsidR="00561585" w:rsidRPr="00641BDB">
        <w:rPr>
          <w:rFonts w:ascii="Courier New" w:eastAsia="Times New Roman" w:hAnsi="Courier New" w:cs="Courier New"/>
          <w:szCs w:val="17"/>
          <w:lang w:val="es-ES_tradnl"/>
        </w:rPr>
        <w:t>Accept:</w:t>
      </w:r>
      <w:r w:rsidR="00A10AB0" w:rsidRPr="00641BDB">
        <w:rPr>
          <w:rFonts w:ascii="Courier New" w:eastAsia="Times New Roman" w:hAnsi="Courier New" w:cs="Courier New"/>
          <w:szCs w:val="17"/>
          <w:lang w:val="es-ES_tradnl"/>
        </w:rPr>
        <w:t xml:space="preserve"> </w:t>
      </w:r>
      <w:r w:rsidR="00561585" w:rsidRPr="00641BDB">
        <w:rPr>
          <w:rFonts w:ascii="Courier New" w:eastAsia="Times New Roman" w:hAnsi="Courier New" w:cs="Courier New"/>
          <w:szCs w:val="17"/>
          <w:lang w:val="es-ES_tradnl"/>
        </w:rPr>
        <w:t>application/vnd.v1+json</w:t>
      </w:r>
      <w:r w:rsidR="009B67B5" w:rsidRPr="00641BDB">
        <w:rPr>
          <w:rFonts w:eastAsia="Times New Roman" w:cs="Arial"/>
          <w:szCs w:val="17"/>
          <w:lang w:val="es-ES_tradnl"/>
        </w:rPr>
        <w:t xml:space="preserve">) y </w:t>
      </w:r>
      <w:r w:rsidR="001700E2" w:rsidRPr="00641BDB">
        <w:rPr>
          <w:rFonts w:eastAsia="Times New Roman" w:cs="Arial"/>
          <w:szCs w:val="17"/>
          <w:lang w:val="es-ES_tradnl"/>
        </w:rPr>
        <w:t xml:space="preserve">el </w:t>
      </w:r>
      <w:r w:rsidR="009B67B5" w:rsidRPr="00641BDB">
        <w:rPr>
          <w:rFonts w:eastAsia="Times New Roman" w:cs="Arial"/>
          <w:szCs w:val="17"/>
          <w:lang w:val="es-ES_tradnl"/>
        </w:rPr>
        <w:t xml:space="preserve">versionado </w:t>
      </w:r>
      <w:r w:rsidR="001700E2" w:rsidRPr="00641BDB">
        <w:rPr>
          <w:rFonts w:eastAsia="Times New Roman" w:cs="Arial"/>
          <w:szCs w:val="17"/>
          <w:lang w:val="es-ES_tradnl"/>
        </w:rPr>
        <w:t>por</w:t>
      </w:r>
      <w:r w:rsidR="009B67B5" w:rsidRPr="00641BDB">
        <w:rPr>
          <w:rFonts w:eastAsia="Times New Roman" w:cs="Arial"/>
          <w:szCs w:val="17"/>
          <w:lang w:val="es-ES_tradnl"/>
        </w:rPr>
        <w:t xml:space="preserve"> URI (por ejemplo</w:t>
      </w:r>
      <w:r w:rsidR="0056740C" w:rsidRPr="00641BDB">
        <w:rPr>
          <w:rFonts w:eastAsia="Times New Roman" w:cs="Arial"/>
          <w:szCs w:val="17"/>
          <w:lang w:val="es-ES_tradnl"/>
        </w:rPr>
        <w:t>,</w:t>
      </w:r>
      <w:r w:rsidR="009B67B5" w:rsidRPr="00641BDB">
        <w:rPr>
          <w:rFonts w:eastAsia="Times New Roman" w:cs="Arial"/>
          <w:szCs w:val="17"/>
          <w:lang w:val="es-ES_tradnl"/>
        </w:rPr>
        <w:t xml:space="preserve"> </w:t>
      </w:r>
      <w:r w:rsidR="005E48A2" w:rsidRPr="00641BDB">
        <w:rPr>
          <w:rFonts w:ascii="Courier New" w:eastAsia="Times New Roman" w:hAnsi="Courier New" w:cs="Courier New"/>
          <w:szCs w:val="17"/>
          <w:lang w:val="es-ES_tradnl"/>
        </w:rPr>
        <w:t>/api/v1/inventor</w:t>
      </w:r>
      <w:r w:rsidR="004212BF" w:rsidRPr="00641BDB">
        <w:rPr>
          <w:rFonts w:ascii="Courier New" w:eastAsia="Times New Roman" w:hAnsi="Courier New" w:cs="Courier New"/>
          <w:szCs w:val="17"/>
          <w:lang w:val="es-ES_tradnl"/>
        </w:rPr>
        <w:t>s</w:t>
      </w:r>
      <w:r w:rsidR="005E48A2" w:rsidRPr="00641BDB">
        <w:rPr>
          <w:rFonts w:eastAsia="Times New Roman" w:cs="Arial"/>
          <w:szCs w:val="17"/>
          <w:lang w:val="es-ES_tradnl"/>
        </w:rPr>
        <w:t xml:space="preserve">). </w:t>
      </w:r>
    </w:p>
    <w:p w14:paraId="5D1542B4" w14:textId="058AD3C0" w:rsidR="005E48A2" w:rsidRPr="00641BDB" w:rsidRDefault="00A9726C" w:rsidP="00926936">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w:t>
      </w:r>
      <w:r w:rsidR="00B3484A" w:rsidRPr="00641BDB">
        <w:rPr>
          <w:rFonts w:eastAsia="Times New Roman" w:cs="Arial"/>
          <w:szCs w:val="17"/>
          <w:lang w:val="es-ES_tradnl"/>
        </w:rPr>
        <w:t>6</w:t>
      </w:r>
      <w:r w:rsidR="00147E62" w:rsidRPr="00641BDB">
        <w:rPr>
          <w:rFonts w:eastAsia="Times New Roman" w:cs="Arial"/>
          <w:szCs w:val="17"/>
          <w:lang w:val="es-ES_tradnl"/>
        </w:rPr>
        <w:t>4</w:t>
      </w:r>
      <w:r w:rsidR="005E48A2" w:rsidRPr="00641BDB">
        <w:rPr>
          <w:rFonts w:eastAsia="Times New Roman" w:cs="Arial"/>
          <w:szCs w:val="17"/>
          <w:lang w:val="es-ES_tradnl"/>
        </w:rPr>
        <w:t>]</w:t>
      </w:r>
      <w:r w:rsidR="00926936" w:rsidRPr="00641BDB">
        <w:rPr>
          <w:rFonts w:eastAsia="Times New Roman" w:cs="Arial"/>
          <w:szCs w:val="17"/>
          <w:lang w:val="es-ES_tradnl"/>
        </w:rPr>
        <w:tab/>
      </w:r>
      <w:r w:rsidR="004E5BB1" w:rsidRPr="00641BDB">
        <w:rPr>
          <w:rFonts w:eastAsia="Times New Roman" w:cs="Arial"/>
          <w:szCs w:val="17"/>
          <w:lang w:val="es-ES_tradnl"/>
        </w:rPr>
        <w:t>Una API web DEBERÍA admitir un único método de versionado de servicios</w:t>
      </w:r>
      <w:r w:rsidR="00CD71C9" w:rsidRPr="00641BDB">
        <w:rPr>
          <w:rFonts w:eastAsia="Times New Roman" w:cs="Arial"/>
          <w:szCs w:val="17"/>
          <w:lang w:val="es-ES_tradnl"/>
        </w:rPr>
        <w:t>,</w:t>
      </w:r>
      <w:r w:rsidR="004E5BB1" w:rsidRPr="00641BDB">
        <w:rPr>
          <w:rFonts w:eastAsia="Times New Roman" w:cs="Arial"/>
          <w:szCs w:val="17"/>
          <w:lang w:val="es-ES_tradnl"/>
        </w:rPr>
        <w:t xml:space="preserve"> como el versionado por URI (por ejemplo, </w:t>
      </w:r>
      <w:r w:rsidR="004E5BB1" w:rsidRPr="00641BDB">
        <w:rPr>
          <w:rFonts w:ascii="Courier New" w:eastAsia="Times New Roman" w:hAnsi="Courier New" w:cs="Courier New"/>
          <w:szCs w:val="17"/>
          <w:lang w:val="es-ES_tradnl"/>
        </w:rPr>
        <w:t>/api/v1/inventors</w:t>
      </w:r>
      <w:r w:rsidR="004E5BB1" w:rsidRPr="00641BDB">
        <w:rPr>
          <w:rFonts w:eastAsia="Times New Roman" w:cs="Arial"/>
          <w:szCs w:val="17"/>
          <w:lang w:val="es-ES_tradnl"/>
        </w:rPr>
        <w:t xml:space="preserve">), el versionado por encabezado (por ejemplo, </w:t>
      </w:r>
      <w:r w:rsidR="004E5BB1" w:rsidRPr="00641BDB">
        <w:rPr>
          <w:rFonts w:ascii="Courier New" w:eastAsia="Times New Roman" w:hAnsi="Courier New" w:cs="Courier New"/>
          <w:szCs w:val="17"/>
          <w:lang w:val="es-ES_tradnl"/>
        </w:rPr>
        <w:t>Accept-version: v1</w:t>
      </w:r>
      <w:r w:rsidR="004E5BB1" w:rsidRPr="00641BDB">
        <w:rPr>
          <w:rFonts w:eastAsia="Times New Roman" w:cs="Arial"/>
          <w:szCs w:val="17"/>
          <w:lang w:val="es-ES_tradnl"/>
        </w:rPr>
        <w:t xml:space="preserve">), o el versionado por tipo de medios (por ejemplo, </w:t>
      </w:r>
      <w:r w:rsidR="004E5BB1" w:rsidRPr="00641BDB">
        <w:rPr>
          <w:rFonts w:ascii="Courier New" w:eastAsia="Times New Roman" w:hAnsi="Courier New" w:cs="Courier New"/>
          <w:szCs w:val="17"/>
          <w:lang w:val="es-ES_tradnl"/>
        </w:rPr>
        <w:t>Accept: application/vnd.v1+json</w:t>
      </w:r>
      <w:r w:rsidR="004E5BB1" w:rsidRPr="00641BDB">
        <w:rPr>
          <w:rFonts w:eastAsia="Times New Roman" w:cs="Arial"/>
          <w:szCs w:val="17"/>
          <w:lang w:val="es-ES_tradnl"/>
        </w:rPr>
        <w:t xml:space="preserve">). </w:t>
      </w:r>
      <w:r w:rsidR="00E85623" w:rsidRPr="00641BDB">
        <w:rPr>
          <w:rFonts w:eastAsia="Times New Roman" w:cs="Arial"/>
          <w:szCs w:val="17"/>
          <w:lang w:val="es-ES_tradnl"/>
        </w:rPr>
        <w:t>NO DEBERÍA utilizarse e</w:t>
      </w:r>
      <w:r w:rsidR="00926936" w:rsidRPr="00641BDB">
        <w:rPr>
          <w:rFonts w:eastAsia="Times New Roman" w:cs="Arial"/>
          <w:szCs w:val="17"/>
          <w:lang w:val="es-ES_tradnl"/>
        </w:rPr>
        <w:t xml:space="preserve">l versionado </w:t>
      </w:r>
      <w:r w:rsidR="00E85623" w:rsidRPr="00641BDB">
        <w:rPr>
          <w:rFonts w:eastAsia="Times New Roman" w:cs="Arial"/>
          <w:szCs w:val="17"/>
          <w:lang w:val="es-ES_tradnl"/>
        </w:rPr>
        <w:t>por</w:t>
      </w:r>
      <w:r w:rsidR="00926936" w:rsidRPr="00641BDB">
        <w:rPr>
          <w:rFonts w:eastAsia="Times New Roman" w:cs="Arial"/>
          <w:szCs w:val="17"/>
          <w:lang w:val="es-ES_tradnl"/>
        </w:rPr>
        <w:t xml:space="preserve"> cadena de consulta.</w:t>
      </w:r>
    </w:p>
    <w:p w14:paraId="13ACC956" w14:textId="0772A678" w:rsidR="005E48A2" w:rsidRPr="00641BDB" w:rsidRDefault="00A972F2" w:rsidP="00CD0E82">
      <w:pPr>
        <w:pStyle w:val="NormalWeb"/>
        <w:jc w:val="both"/>
        <w:rPr>
          <w:rFonts w:eastAsia="Times New Roman" w:cs="Arial"/>
          <w:szCs w:val="17"/>
          <w:lang w:val="es-ES_tradnl"/>
        </w:rPr>
      </w:pPr>
      <w:r w:rsidRPr="00641BDB">
        <w:rPr>
          <w:rFonts w:eastAsia="Times New Roman" w:cs="Arial"/>
          <w:szCs w:val="17"/>
          <w:lang w:val="es-ES_tradnl"/>
        </w:rPr>
        <w:t>49.</w:t>
      </w:r>
      <w:r w:rsidR="001446D6" w:rsidRPr="00641BDB">
        <w:rPr>
          <w:rFonts w:eastAsia="Times New Roman" w:cs="Arial"/>
          <w:szCs w:val="17"/>
          <w:lang w:val="es-ES_tradnl"/>
        </w:rPr>
        <w:tab/>
      </w:r>
      <w:r w:rsidR="00733017" w:rsidRPr="00641BDB">
        <w:rPr>
          <w:rFonts w:eastAsia="Times New Roman" w:cs="Arial"/>
          <w:szCs w:val="17"/>
          <w:lang w:val="es-ES_tradnl"/>
        </w:rPr>
        <w:t>De acuerdo con los principios de diseño orientado a servicios, los proveedores y consumidores de servicio</w:t>
      </w:r>
      <w:r w:rsidR="00D9113D" w:rsidRPr="00641BDB">
        <w:rPr>
          <w:rFonts w:eastAsia="Times New Roman" w:cs="Arial"/>
          <w:szCs w:val="17"/>
          <w:lang w:val="es-ES_tradnl"/>
        </w:rPr>
        <w:t>s</w:t>
      </w:r>
      <w:r w:rsidR="00733017" w:rsidRPr="00641BDB">
        <w:rPr>
          <w:rFonts w:eastAsia="Times New Roman" w:cs="Arial"/>
          <w:szCs w:val="17"/>
          <w:lang w:val="es-ES_tradnl"/>
        </w:rPr>
        <w:t xml:space="preserve"> también deben evolucionar de </w:t>
      </w:r>
      <w:r w:rsidR="00D9113D" w:rsidRPr="00641BDB">
        <w:rPr>
          <w:rFonts w:eastAsia="Times New Roman" w:cs="Arial"/>
          <w:szCs w:val="17"/>
          <w:lang w:val="es-ES_tradnl"/>
        </w:rPr>
        <w:t>forma</w:t>
      </w:r>
      <w:r w:rsidR="00733017" w:rsidRPr="00641BDB">
        <w:rPr>
          <w:rFonts w:eastAsia="Times New Roman" w:cs="Arial"/>
          <w:szCs w:val="17"/>
          <w:lang w:val="es-ES_tradnl"/>
        </w:rPr>
        <w:t xml:space="preserve"> independiente</w:t>
      </w:r>
      <w:r w:rsidR="005E48A2" w:rsidRPr="00641BDB">
        <w:rPr>
          <w:rFonts w:eastAsia="Times New Roman" w:cs="Arial"/>
          <w:szCs w:val="17"/>
          <w:lang w:val="es-ES_tradnl"/>
        </w:rPr>
        <w:t>.</w:t>
      </w:r>
      <w:r w:rsidR="00AB4AEA" w:rsidRPr="00641BDB">
        <w:rPr>
          <w:rFonts w:eastAsia="Times New Roman" w:cs="Arial"/>
          <w:szCs w:val="17"/>
          <w:lang w:val="es-ES_tradnl"/>
        </w:rPr>
        <w:t xml:space="preserve"> </w:t>
      </w:r>
      <w:r w:rsidR="00537D20" w:rsidRPr="00641BDB">
        <w:rPr>
          <w:rFonts w:eastAsia="Times New Roman" w:cs="Arial"/>
          <w:szCs w:val="17"/>
          <w:lang w:val="es-ES_tradnl"/>
        </w:rPr>
        <w:t>El consumidor de servicio</w:t>
      </w:r>
      <w:r w:rsidR="009067DC" w:rsidRPr="00641BDB">
        <w:rPr>
          <w:rFonts w:eastAsia="Times New Roman" w:cs="Arial"/>
          <w:szCs w:val="17"/>
          <w:lang w:val="es-ES_tradnl"/>
        </w:rPr>
        <w:t>s</w:t>
      </w:r>
      <w:r w:rsidR="00537D20" w:rsidRPr="00641BDB">
        <w:rPr>
          <w:rFonts w:eastAsia="Times New Roman" w:cs="Arial"/>
          <w:szCs w:val="17"/>
          <w:lang w:val="es-ES_tradnl"/>
        </w:rPr>
        <w:t xml:space="preserve"> no debería verse afectado por cambios menores (retrocompatibles) por parte del proveedor de servicio</w:t>
      </w:r>
      <w:r w:rsidR="009067DC" w:rsidRPr="00641BDB">
        <w:rPr>
          <w:rFonts w:eastAsia="Times New Roman" w:cs="Arial"/>
          <w:szCs w:val="17"/>
          <w:lang w:val="es-ES_tradnl"/>
        </w:rPr>
        <w:t>s</w:t>
      </w:r>
      <w:r w:rsidR="005E48A2" w:rsidRPr="00641BDB">
        <w:rPr>
          <w:rFonts w:eastAsia="Times New Roman" w:cs="Arial"/>
          <w:szCs w:val="17"/>
          <w:lang w:val="es-ES_tradnl"/>
        </w:rPr>
        <w:t>.</w:t>
      </w:r>
      <w:r w:rsidR="00537D20" w:rsidRPr="00641BDB">
        <w:rPr>
          <w:rFonts w:eastAsia="Times New Roman" w:cs="Arial"/>
          <w:szCs w:val="17"/>
          <w:lang w:val="es-ES_tradnl"/>
        </w:rPr>
        <w:t xml:space="preserve"> Por consiguiente, el versionado de servicios debería utilizar solo </w:t>
      </w:r>
      <w:r w:rsidR="00537D20" w:rsidRPr="00641BDB">
        <w:rPr>
          <w:rFonts w:eastAsia="Times New Roman" w:cs="Arial"/>
          <w:szCs w:val="17"/>
          <w:lang w:val="es-ES_tradnl"/>
        </w:rPr>
        <w:lastRenderedPageBreak/>
        <w:t>versiones mayores. En el caso de las API internas no publicadas (por ejemplo, para el desarrollo y las pruebas) también pueden utilizarse versiones menores, como las versiones semánticas</w:t>
      </w:r>
      <w:r w:rsidR="005E48A2" w:rsidRPr="00641BDB">
        <w:rPr>
          <w:rFonts w:eastAsia="Times New Roman" w:cs="Arial"/>
          <w:szCs w:val="17"/>
          <w:lang w:val="es-ES_tradnl"/>
        </w:rPr>
        <w:t>.</w:t>
      </w:r>
    </w:p>
    <w:p w14:paraId="66B4A8D4" w14:textId="55165AD8" w:rsidR="007D638D" w:rsidRPr="00641BDB" w:rsidRDefault="00A9726C" w:rsidP="00A275B6">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-6</w:t>
      </w:r>
      <w:r w:rsidR="00147E62" w:rsidRPr="00641BDB">
        <w:rPr>
          <w:rFonts w:eastAsia="Times New Roman" w:cs="Arial"/>
          <w:szCs w:val="17"/>
          <w:lang w:val="es-ES_tradnl"/>
        </w:rPr>
        <w:t>5</w:t>
      </w:r>
      <w:r w:rsidR="005E48A2" w:rsidRPr="00641BDB">
        <w:rPr>
          <w:rFonts w:eastAsia="Times New Roman" w:cs="Arial"/>
          <w:szCs w:val="17"/>
          <w:lang w:val="es-ES_tradnl"/>
        </w:rPr>
        <w:t>]</w:t>
      </w:r>
      <w:r w:rsidR="00E06FA4" w:rsidRPr="00641BDB">
        <w:rPr>
          <w:rFonts w:eastAsia="Times New Roman" w:cs="Arial"/>
          <w:szCs w:val="17"/>
          <w:lang w:val="es-ES_tradnl"/>
        </w:rPr>
        <w:tab/>
        <w:t xml:space="preserve">DEBERÍA seguirse un esquema de numeración de versiones que considere solo el número de versión mayor (por ejemplo, </w:t>
      </w:r>
      <w:r w:rsidR="00E06FA4" w:rsidRPr="00641BDB">
        <w:rPr>
          <w:rFonts w:ascii="Courier New" w:eastAsia="Times New Roman" w:hAnsi="Courier New" w:cs="Courier New"/>
          <w:szCs w:val="17"/>
          <w:lang w:val="es-ES_tradnl"/>
        </w:rPr>
        <w:t>/v1</w:t>
      </w:r>
      <w:r w:rsidR="00E06FA4" w:rsidRPr="00641BDB">
        <w:rPr>
          <w:rFonts w:eastAsia="Times New Roman" w:cs="Arial"/>
          <w:szCs w:val="17"/>
          <w:lang w:val="es-ES_tradnl"/>
        </w:rPr>
        <w:t>).</w:t>
      </w:r>
      <w:r w:rsidR="005E48A2" w:rsidRPr="00641BDB">
        <w:rPr>
          <w:rFonts w:eastAsia="Times New Roman" w:cs="Arial"/>
          <w:szCs w:val="17"/>
          <w:lang w:val="es-ES_tradnl"/>
        </w:rPr>
        <w:t> </w:t>
      </w:r>
    </w:p>
    <w:p w14:paraId="5CA0E890" w14:textId="5884D2DE" w:rsidR="00EB2930" w:rsidRPr="00641BDB" w:rsidRDefault="00A972F2" w:rsidP="008966AD">
      <w:pPr>
        <w:pStyle w:val="NormalWeb"/>
        <w:jc w:val="both"/>
        <w:rPr>
          <w:rFonts w:cs="Arial"/>
          <w:szCs w:val="17"/>
          <w:lang w:val="es-ES_tradnl"/>
        </w:rPr>
      </w:pPr>
      <w:r w:rsidRPr="00641BDB">
        <w:rPr>
          <w:rFonts w:cs="Arial"/>
          <w:szCs w:val="17"/>
          <w:lang w:val="es-ES_tradnl"/>
        </w:rPr>
        <w:t>50.</w:t>
      </w:r>
      <w:r w:rsidR="001446D6" w:rsidRPr="00641BDB">
        <w:rPr>
          <w:rFonts w:cs="Arial"/>
          <w:szCs w:val="17"/>
          <w:lang w:val="es-ES_tradnl"/>
        </w:rPr>
        <w:tab/>
      </w:r>
      <w:r w:rsidR="00A92D3E" w:rsidRPr="00641BDB">
        <w:rPr>
          <w:rFonts w:cs="Arial"/>
          <w:szCs w:val="17"/>
          <w:lang w:val="es-ES_tradnl"/>
        </w:rPr>
        <w:t>Los identificadores de puntos finales de servicio incluyen información que puede variar con el tiempo. Puede que no sea posible cambiar todas las referencias al punto final desactualizado, lo que puede dar lugar a que el consumidor de servicio</w:t>
      </w:r>
      <w:r w:rsidR="009067DC" w:rsidRPr="00641BDB">
        <w:rPr>
          <w:rFonts w:cs="Arial"/>
          <w:szCs w:val="17"/>
          <w:lang w:val="es-ES_tradnl"/>
        </w:rPr>
        <w:t>s</w:t>
      </w:r>
      <w:r w:rsidR="00A92D3E" w:rsidRPr="00641BDB">
        <w:rPr>
          <w:rFonts w:cs="Arial"/>
          <w:szCs w:val="17"/>
          <w:lang w:val="es-ES_tradnl"/>
        </w:rPr>
        <w:t xml:space="preserve"> no pueda seguir interactuando con el punto final del servicio.</w:t>
      </w:r>
      <w:r w:rsidR="001700E2" w:rsidRPr="00641BDB">
        <w:rPr>
          <w:rFonts w:cs="Arial"/>
          <w:szCs w:val="17"/>
          <w:lang w:val="es-ES_tradnl"/>
        </w:rPr>
        <w:t xml:space="preserve"> </w:t>
      </w:r>
      <w:r w:rsidR="00A92D3E" w:rsidRPr="00641BDB">
        <w:rPr>
          <w:rFonts w:cs="Arial"/>
          <w:szCs w:val="17"/>
          <w:lang w:val="es-ES_tradnl"/>
        </w:rPr>
        <w:t>El proveedor de servicio</w:t>
      </w:r>
      <w:r w:rsidR="009067DC" w:rsidRPr="00641BDB">
        <w:rPr>
          <w:rFonts w:cs="Arial"/>
          <w:szCs w:val="17"/>
          <w:lang w:val="es-ES_tradnl"/>
        </w:rPr>
        <w:t>s</w:t>
      </w:r>
      <w:r w:rsidR="00A92D3E" w:rsidRPr="00641BDB">
        <w:rPr>
          <w:rFonts w:cs="Arial"/>
          <w:szCs w:val="17"/>
          <w:lang w:val="es-ES_tradnl"/>
        </w:rPr>
        <w:t xml:space="preserve"> puede devolver una respuesta de redireccionamiento. El redireccionamiento puede ser temporal o permanente. Los códigos de estado HTTP posibles</w:t>
      </w:r>
      <w:r w:rsidR="001227A3" w:rsidRPr="00641BDB">
        <w:rPr>
          <w:rFonts w:cs="Arial"/>
          <w:szCs w:val="17"/>
          <w:lang w:val="es-ES_tradnl"/>
        </w:rPr>
        <w:t xml:space="preserve"> son los siguientes</w:t>
      </w:r>
      <w:r w:rsidR="00A92D3E" w:rsidRPr="00641BDB">
        <w:rPr>
          <w:rFonts w:cs="Arial"/>
          <w:szCs w:val="17"/>
          <w:lang w:val="es-ES_tradnl"/>
        </w:rPr>
        <w:t xml:space="preserve">: </w:t>
      </w:r>
    </w:p>
    <w:tbl>
      <w:tblPr>
        <w:tblStyle w:val="TableGrid"/>
        <w:tblW w:w="0" w:type="auto"/>
        <w:tblLook w:val="04A0" w:firstRow="1" w:lastRow="0" w:firstColumn="1" w:lastColumn="0" w:noHBand="0" w:noVBand="1"/>
      </w:tblPr>
      <w:tblGrid>
        <w:gridCol w:w="3086"/>
        <w:gridCol w:w="3087"/>
        <w:gridCol w:w="3087"/>
      </w:tblGrid>
      <w:tr w:rsidR="00895139" w:rsidRPr="00641BDB" w14:paraId="21E5DAD9" w14:textId="77777777" w:rsidTr="00895139">
        <w:tc>
          <w:tcPr>
            <w:tcW w:w="3086" w:type="dxa"/>
          </w:tcPr>
          <w:p w14:paraId="79040B35" w14:textId="77777777" w:rsidR="00895139" w:rsidRPr="00641BDB" w:rsidRDefault="00895139" w:rsidP="001446D6">
            <w:pPr>
              <w:pStyle w:val="NormalWeb"/>
              <w:rPr>
                <w:rFonts w:ascii="Arial" w:hAnsi="Arial" w:cs="Arial"/>
                <w:szCs w:val="17"/>
                <w:lang w:val="es-ES_tradnl"/>
              </w:rPr>
            </w:pPr>
          </w:p>
        </w:tc>
        <w:tc>
          <w:tcPr>
            <w:tcW w:w="3087" w:type="dxa"/>
          </w:tcPr>
          <w:p w14:paraId="2B2ED9AE" w14:textId="0D3C3B44" w:rsidR="00895139" w:rsidRPr="00641BDB" w:rsidRDefault="00895139" w:rsidP="00425EF3">
            <w:pPr>
              <w:pStyle w:val="NormalWeb"/>
              <w:jc w:val="center"/>
              <w:rPr>
                <w:rFonts w:ascii="Arial" w:hAnsi="Arial" w:cs="Arial"/>
                <w:b/>
                <w:szCs w:val="17"/>
                <w:lang w:val="es-ES_tradnl"/>
              </w:rPr>
            </w:pPr>
            <w:r w:rsidRPr="00641BDB">
              <w:rPr>
                <w:rFonts w:cs="Arial"/>
                <w:b/>
                <w:szCs w:val="17"/>
                <w:lang w:val="es-ES_tradnl"/>
              </w:rPr>
              <w:t>Permanent</w:t>
            </w:r>
            <w:r w:rsidR="00513E63" w:rsidRPr="00641BDB">
              <w:rPr>
                <w:rFonts w:cs="Arial"/>
                <w:b/>
                <w:szCs w:val="17"/>
                <w:lang w:val="es-ES_tradnl"/>
              </w:rPr>
              <w:t>e</w:t>
            </w:r>
          </w:p>
        </w:tc>
        <w:tc>
          <w:tcPr>
            <w:tcW w:w="3087" w:type="dxa"/>
          </w:tcPr>
          <w:p w14:paraId="3F61B191" w14:textId="43D07287" w:rsidR="00895139" w:rsidRPr="00641BDB" w:rsidRDefault="00895139" w:rsidP="00425EF3">
            <w:pPr>
              <w:pStyle w:val="NormalWeb"/>
              <w:jc w:val="center"/>
              <w:rPr>
                <w:rFonts w:ascii="Arial" w:hAnsi="Arial" w:cs="Arial"/>
                <w:b/>
                <w:szCs w:val="17"/>
                <w:lang w:val="es-ES_tradnl"/>
              </w:rPr>
            </w:pPr>
            <w:r w:rsidRPr="00641BDB">
              <w:rPr>
                <w:rFonts w:cs="Arial"/>
                <w:b/>
                <w:szCs w:val="17"/>
                <w:lang w:val="es-ES_tradnl"/>
              </w:rPr>
              <w:t>Tempora</w:t>
            </w:r>
            <w:r w:rsidR="00513E63" w:rsidRPr="00641BDB">
              <w:rPr>
                <w:rFonts w:cs="Arial"/>
                <w:b/>
                <w:szCs w:val="17"/>
                <w:lang w:val="es-ES_tradnl"/>
              </w:rPr>
              <w:t>l</w:t>
            </w:r>
          </w:p>
        </w:tc>
      </w:tr>
      <w:tr w:rsidR="00895139" w:rsidRPr="00641BDB" w14:paraId="4F52A79F" w14:textId="77777777" w:rsidTr="00895139">
        <w:tc>
          <w:tcPr>
            <w:tcW w:w="3086" w:type="dxa"/>
          </w:tcPr>
          <w:p w14:paraId="0A098223" w14:textId="1AA1164F" w:rsidR="00895139" w:rsidRPr="00641BDB" w:rsidRDefault="00513E63" w:rsidP="001446D6">
            <w:pPr>
              <w:pStyle w:val="NormalWeb"/>
              <w:rPr>
                <w:rFonts w:ascii="Arial" w:hAnsi="Arial" w:cs="Arial"/>
                <w:szCs w:val="17"/>
                <w:lang w:val="es-ES_tradnl"/>
              </w:rPr>
            </w:pPr>
            <w:r w:rsidRPr="00641BDB">
              <w:rPr>
                <w:rFonts w:cs="Arial"/>
                <w:szCs w:val="17"/>
                <w:lang w:val="es-ES_tradnl"/>
              </w:rPr>
              <w:t xml:space="preserve">Permite la modificación del método de </w:t>
            </w:r>
            <w:r w:rsidR="000A456C" w:rsidRPr="00641BDB">
              <w:rPr>
                <w:rFonts w:cs="Arial"/>
                <w:szCs w:val="17"/>
                <w:lang w:val="es-ES_tradnl"/>
              </w:rPr>
              <w:t>petición</w:t>
            </w:r>
            <w:r w:rsidRPr="00641BDB">
              <w:rPr>
                <w:rFonts w:cs="Arial"/>
                <w:szCs w:val="17"/>
                <w:lang w:val="es-ES_tradnl"/>
              </w:rPr>
              <w:t xml:space="preserve"> de </w:t>
            </w:r>
            <w:r w:rsidRPr="00641BDB">
              <w:rPr>
                <w:rFonts w:ascii="Courier New" w:eastAsia="Times New Roman" w:hAnsi="Courier New" w:cs="Courier New"/>
                <w:szCs w:val="17"/>
                <w:lang w:val="es-ES_tradnl" w:eastAsia="en-US"/>
              </w:rPr>
              <w:t>POST</w:t>
            </w:r>
            <w:r w:rsidRPr="00641BDB">
              <w:rPr>
                <w:rFonts w:cs="Arial"/>
                <w:szCs w:val="17"/>
                <w:lang w:val="es-ES_tradnl"/>
              </w:rPr>
              <w:t xml:space="preserve"> a </w:t>
            </w:r>
            <w:r w:rsidRPr="00641BDB">
              <w:rPr>
                <w:rFonts w:ascii="Courier New" w:eastAsia="Times New Roman" w:hAnsi="Courier New" w:cs="Courier New"/>
                <w:szCs w:val="17"/>
                <w:lang w:val="es-ES_tradnl" w:eastAsia="en-US"/>
              </w:rPr>
              <w:t>GET</w:t>
            </w:r>
          </w:p>
        </w:tc>
        <w:tc>
          <w:tcPr>
            <w:tcW w:w="3087" w:type="dxa"/>
          </w:tcPr>
          <w:p w14:paraId="29D2413F" w14:textId="77777777" w:rsidR="00895139" w:rsidRPr="00641BDB" w:rsidRDefault="00895139" w:rsidP="00425EF3">
            <w:pPr>
              <w:pStyle w:val="NormalWeb"/>
              <w:jc w:val="center"/>
              <w:rPr>
                <w:rFonts w:ascii="Arial" w:hAnsi="Arial" w:cs="Arial"/>
                <w:szCs w:val="17"/>
                <w:lang w:val="es-ES_tradnl"/>
              </w:rPr>
            </w:pPr>
            <w:r w:rsidRPr="00641BDB">
              <w:rPr>
                <w:rFonts w:cs="Arial"/>
                <w:szCs w:val="17"/>
                <w:lang w:val="es-ES_tradnl"/>
              </w:rPr>
              <w:t>301</w:t>
            </w:r>
          </w:p>
        </w:tc>
        <w:tc>
          <w:tcPr>
            <w:tcW w:w="3087" w:type="dxa"/>
          </w:tcPr>
          <w:p w14:paraId="021DE123" w14:textId="77777777" w:rsidR="00895139" w:rsidRPr="00641BDB" w:rsidRDefault="00895139" w:rsidP="00425EF3">
            <w:pPr>
              <w:pStyle w:val="NormalWeb"/>
              <w:jc w:val="center"/>
              <w:rPr>
                <w:rFonts w:ascii="Arial" w:hAnsi="Arial" w:cs="Arial"/>
                <w:szCs w:val="17"/>
                <w:lang w:val="es-ES_tradnl"/>
              </w:rPr>
            </w:pPr>
            <w:r w:rsidRPr="00641BDB">
              <w:rPr>
                <w:rFonts w:cs="Arial"/>
                <w:szCs w:val="17"/>
                <w:lang w:val="es-ES_tradnl"/>
              </w:rPr>
              <w:t>302</w:t>
            </w:r>
          </w:p>
        </w:tc>
      </w:tr>
      <w:tr w:rsidR="00895139" w:rsidRPr="00641BDB" w14:paraId="5EEE10DD" w14:textId="77777777" w:rsidTr="00895139">
        <w:tc>
          <w:tcPr>
            <w:tcW w:w="3086" w:type="dxa"/>
          </w:tcPr>
          <w:p w14:paraId="30F5698A" w14:textId="40C6344F" w:rsidR="00895139" w:rsidRPr="00641BDB" w:rsidRDefault="00513E63" w:rsidP="001446D6">
            <w:pPr>
              <w:pStyle w:val="NormalWeb"/>
              <w:rPr>
                <w:rFonts w:ascii="Arial" w:hAnsi="Arial" w:cs="Arial"/>
                <w:szCs w:val="17"/>
                <w:lang w:val="es-ES_tradnl"/>
              </w:rPr>
            </w:pPr>
            <w:r w:rsidRPr="00641BDB">
              <w:rPr>
                <w:rFonts w:cs="Arial"/>
                <w:szCs w:val="17"/>
                <w:lang w:val="es-ES_tradnl"/>
              </w:rPr>
              <w:t xml:space="preserve">No permite la modificación del método de </w:t>
            </w:r>
            <w:r w:rsidR="000A456C" w:rsidRPr="00641BDB">
              <w:rPr>
                <w:rFonts w:cs="Arial"/>
                <w:szCs w:val="17"/>
                <w:lang w:val="es-ES_tradnl"/>
              </w:rPr>
              <w:t>petición</w:t>
            </w:r>
            <w:r w:rsidRPr="00641BDB">
              <w:rPr>
                <w:rFonts w:cs="Arial"/>
                <w:szCs w:val="17"/>
                <w:lang w:val="es-ES_tradnl"/>
              </w:rPr>
              <w:t xml:space="preserve"> de </w:t>
            </w:r>
            <w:r w:rsidRPr="00641BDB">
              <w:rPr>
                <w:rFonts w:ascii="Courier New" w:eastAsia="Times New Roman" w:hAnsi="Courier New" w:cs="Courier New"/>
                <w:szCs w:val="17"/>
                <w:lang w:val="es-ES_tradnl" w:eastAsia="en-US"/>
              </w:rPr>
              <w:t>POST</w:t>
            </w:r>
            <w:r w:rsidRPr="00641BDB">
              <w:rPr>
                <w:rFonts w:cs="Arial"/>
                <w:szCs w:val="17"/>
                <w:lang w:val="es-ES_tradnl"/>
              </w:rPr>
              <w:t xml:space="preserve"> a </w:t>
            </w:r>
            <w:r w:rsidRPr="00641BDB">
              <w:rPr>
                <w:rFonts w:ascii="Courier New" w:eastAsia="Times New Roman" w:hAnsi="Courier New" w:cs="Courier New"/>
                <w:szCs w:val="17"/>
                <w:lang w:val="es-ES_tradnl" w:eastAsia="en-US"/>
              </w:rPr>
              <w:t>GET</w:t>
            </w:r>
          </w:p>
        </w:tc>
        <w:tc>
          <w:tcPr>
            <w:tcW w:w="3087" w:type="dxa"/>
          </w:tcPr>
          <w:p w14:paraId="51DE9764" w14:textId="77777777" w:rsidR="00895139" w:rsidRPr="00641BDB" w:rsidRDefault="00895139" w:rsidP="00425EF3">
            <w:pPr>
              <w:pStyle w:val="NormalWeb"/>
              <w:jc w:val="center"/>
              <w:rPr>
                <w:rFonts w:ascii="Arial" w:hAnsi="Arial" w:cs="Arial"/>
                <w:szCs w:val="17"/>
                <w:lang w:val="es-ES_tradnl"/>
              </w:rPr>
            </w:pPr>
            <w:r w:rsidRPr="00641BDB">
              <w:rPr>
                <w:rFonts w:cs="Arial"/>
                <w:szCs w:val="17"/>
                <w:lang w:val="es-ES_tradnl"/>
              </w:rPr>
              <w:t>308</w:t>
            </w:r>
          </w:p>
        </w:tc>
        <w:tc>
          <w:tcPr>
            <w:tcW w:w="3087" w:type="dxa"/>
          </w:tcPr>
          <w:p w14:paraId="6362C35F" w14:textId="77777777" w:rsidR="00895139" w:rsidRPr="00641BDB" w:rsidRDefault="00895139" w:rsidP="00425EF3">
            <w:pPr>
              <w:pStyle w:val="NormalWeb"/>
              <w:jc w:val="center"/>
              <w:rPr>
                <w:rFonts w:ascii="Arial" w:hAnsi="Arial" w:cs="Arial"/>
                <w:szCs w:val="17"/>
                <w:lang w:val="es-ES_tradnl"/>
              </w:rPr>
            </w:pPr>
            <w:r w:rsidRPr="00641BDB">
              <w:rPr>
                <w:rFonts w:cs="Arial"/>
                <w:szCs w:val="17"/>
                <w:lang w:val="es-ES_tradnl"/>
              </w:rPr>
              <w:t>307</w:t>
            </w:r>
          </w:p>
        </w:tc>
      </w:tr>
    </w:tbl>
    <w:p w14:paraId="6E09EA10" w14:textId="58345AEB" w:rsidR="00895139" w:rsidRPr="00641BDB" w:rsidRDefault="001D5FB5" w:rsidP="00D41C44">
      <w:pPr>
        <w:pStyle w:val="NormalWeb"/>
        <w:jc w:val="both"/>
        <w:rPr>
          <w:rFonts w:cs="Arial"/>
          <w:szCs w:val="17"/>
          <w:lang w:val="es-ES_tradnl"/>
        </w:rPr>
      </w:pPr>
      <w:r w:rsidRPr="00641BDB">
        <w:rPr>
          <w:rFonts w:cs="Arial"/>
          <w:szCs w:val="17"/>
          <w:lang w:val="es-ES_tradnl"/>
        </w:rPr>
        <w:t xml:space="preserve">Los códigos de estado </w:t>
      </w:r>
      <w:r w:rsidRPr="00641BDB">
        <w:rPr>
          <w:rFonts w:ascii="Courier New" w:hAnsi="Courier New" w:cs="Courier New"/>
          <w:szCs w:val="17"/>
          <w:lang w:val="es-ES_tradnl"/>
        </w:rPr>
        <w:t>301</w:t>
      </w:r>
      <w:r w:rsidRPr="00641BDB">
        <w:rPr>
          <w:rFonts w:cs="Arial"/>
          <w:szCs w:val="17"/>
          <w:lang w:val="es-ES_tradnl"/>
        </w:rPr>
        <w:t xml:space="preserve"> y </w:t>
      </w:r>
      <w:r w:rsidRPr="00641BDB">
        <w:rPr>
          <w:rFonts w:ascii="Courier New" w:hAnsi="Courier New" w:cs="Courier New"/>
          <w:szCs w:val="17"/>
          <w:lang w:val="es-ES_tradnl"/>
        </w:rPr>
        <w:t>302</w:t>
      </w:r>
      <w:r w:rsidRPr="00641BDB">
        <w:rPr>
          <w:rFonts w:cs="Arial"/>
          <w:szCs w:val="17"/>
          <w:lang w:val="es-ES_tradnl"/>
        </w:rPr>
        <w:t>, al ser más genéricos, son los más aconsejables para aumentar la flexibilidad y evitar dificultades innecesarias</w:t>
      </w:r>
      <w:r w:rsidR="00895139" w:rsidRPr="00641BDB">
        <w:rPr>
          <w:rFonts w:cs="Arial"/>
          <w:szCs w:val="17"/>
          <w:lang w:val="es-ES_tradnl"/>
        </w:rPr>
        <w:t>.</w:t>
      </w:r>
    </w:p>
    <w:p w14:paraId="0D656AB7" w14:textId="5F643986" w:rsidR="005E48A2" w:rsidRPr="00641BDB" w:rsidRDefault="00A9726C" w:rsidP="00A275B6">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-6</w:t>
      </w:r>
      <w:r w:rsidR="00147E62" w:rsidRPr="00641BDB">
        <w:rPr>
          <w:rFonts w:eastAsia="Times New Roman" w:cs="Arial"/>
          <w:szCs w:val="17"/>
          <w:lang w:val="es-ES_tradnl"/>
        </w:rPr>
        <w:t>6</w:t>
      </w:r>
      <w:r w:rsidR="005E48A2" w:rsidRPr="00641BDB">
        <w:rPr>
          <w:rFonts w:eastAsia="Times New Roman" w:cs="Arial"/>
          <w:szCs w:val="17"/>
          <w:lang w:val="es-ES_tradnl"/>
        </w:rPr>
        <w:t>]</w:t>
      </w:r>
      <w:r w:rsidR="00A275B6" w:rsidRPr="00641BDB">
        <w:rPr>
          <w:rFonts w:eastAsia="Times New Roman" w:cs="Arial"/>
          <w:szCs w:val="17"/>
          <w:lang w:val="es-ES_tradnl"/>
        </w:rPr>
        <w:tab/>
        <w:t>Los contratos de servicio API PUEDEN incluir la función de redireccionamiento del punto final. Cuando un consumidor de servicio</w:t>
      </w:r>
      <w:r w:rsidR="009067DC" w:rsidRPr="00641BDB">
        <w:rPr>
          <w:rFonts w:eastAsia="Times New Roman" w:cs="Arial"/>
          <w:szCs w:val="17"/>
          <w:lang w:val="es-ES_tradnl"/>
        </w:rPr>
        <w:t>s</w:t>
      </w:r>
      <w:r w:rsidR="00A275B6" w:rsidRPr="00641BDB">
        <w:rPr>
          <w:rFonts w:eastAsia="Times New Roman" w:cs="Arial"/>
          <w:szCs w:val="17"/>
          <w:lang w:val="es-ES_tradnl"/>
        </w:rPr>
        <w:t xml:space="preserve"> intenta invocar un servicio, es posible que se devuelva una respuesta de redireccionamiento para indicarle que vuelva a enviar la </w:t>
      </w:r>
      <w:r w:rsidR="00CA7C3F" w:rsidRPr="00641BDB">
        <w:rPr>
          <w:rFonts w:eastAsia="Times New Roman" w:cs="Arial"/>
          <w:szCs w:val="17"/>
          <w:lang w:val="es-ES_tradnl"/>
        </w:rPr>
        <w:t>petición</w:t>
      </w:r>
      <w:r w:rsidR="00A275B6" w:rsidRPr="00641BDB">
        <w:rPr>
          <w:rFonts w:eastAsia="Times New Roman" w:cs="Arial"/>
          <w:szCs w:val="17"/>
          <w:lang w:val="es-ES_tradnl"/>
        </w:rPr>
        <w:t xml:space="preserve"> a un nuevo punto final. Los redireccionamientos PUEDEN ser temporales o permanentes</w:t>
      </w:r>
      <w:r w:rsidR="005E48A2" w:rsidRPr="00641BDB">
        <w:rPr>
          <w:rFonts w:eastAsia="Times New Roman" w:cs="Arial"/>
          <w:szCs w:val="17"/>
          <w:lang w:val="es-ES_tradnl"/>
        </w:rPr>
        <w:t>:</w:t>
      </w:r>
    </w:p>
    <w:p w14:paraId="399F931C" w14:textId="49838D08" w:rsidR="00571CBF" w:rsidRPr="00641BDB" w:rsidRDefault="00825F7B" w:rsidP="00571CBF">
      <w:pPr>
        <w:numPr>
          <w:ilvl w:val="3"/>
          <w:numId w:val="4"/>
        </w:numPr>
        <w:spacing w:before="100" w:beforeAutospacing="1" w:after="100" w:afterAutospacing="1"/>
        <w:jc w:val="both"/>
        <w:rPr>
          <w:rFonts w:cs="Arial"/>
          <w:szCs w:val="17"/>
          <w:lang w:val="es-ES_tradnl"/>
        </w:rPr>
      </w:pPr>
      <w:r w:rsidRPr="00641BDB">
        <w:rPr>
          <w:rFonts w:cs="Arial"/>
          <w:szCs w:val="17"/>
          <w:lang w:val="es-ES_tradnl"/>
        </w:rPr>
        <w:t>r</w:t>
      </w:r>
      <w:r w:rsidR="00A014C6" w:rsidRPr="00641BDB">
        <w:rPr>
          <w:rFonts w:cs="Arial"/>
          <w:szCs w:val="17"/>
          <w:lang w:val="es-ES_tradnl"/>
        </w:rPr>
        <w:t xml:space="preserve">edireccionamiento temporal - mediante el encabezado de respuesta HTTP </w:t>
      </w:r>
      <w:r w:rsidR="00A014C6" w:rsidRPr="00641BDB">
        <w:rPr>
          <w:rFonts w:ascii="Courier New" w:hAnsi="Courier New" w:cs="Courier New"/>
          <w:szCs w:val="17"/>
          <w:lang w:val="es-ES_tradnl"/>
        </w:rPr>
        <w:t>Location</w:t>
      </w:r>
      <w:r w:rsidR="00A014C6" w:rsidRPr="00641BDB">
        <w:rPr>
          <w:rFonts w:cs="Arial"/>
          <w:szCs w:val="17"/>
          <w:lang w:val="es-ES_tradnl"/>
        </w:rPr>
        <w:t xml:space="preserve"> y el código de estado HTTP </w:t>
      </w:r>
      <w:r w:rsidR="00A014C6" w:rsidRPr="00641BDB">
        <w:rPr>
          <w:rFonts w:ascii="Courier New" w:hAnsi="Courier New" w:cs="Courier New"/>
          <w:szCs w:val="17"/>
          <w:lang w:val="es-ES_tradnl"/>
        </w:rPr>
        <w:t>302 Found</w:t>
      </w:r>
      <w:r w:rsidR="00CA7C3F" w:rsidRPr="00641BDB">
        <w:rPr>
          <w:rFonts w:ascii="Courier New" w:hAnsi="Courier New" w:cs="Courier New"/>
          <w:szCs w:val="17"/>
          <w:lang w:val="es-ES_tradnl"/>
        </w:rPr>
        <w:t xml:space="preserve">, </w:t>
      </w:r>
      <w:r w:rsidR="00A014C6" w:rsidRPr="00641BDB">
        <w:rPr>
          <w:rFonts w:cs="Arial"/>
          <w:szCs w:val="17"/>
          <w:lang w:val="es-ES_tradnl"/>
        </w:rPr>
        <w:t xml:space="preserve">conforme a la Norma </w:t>
      </w:r>
      <w:r w:rsidR="00BE7439" w:rsidRPr="00641BDB">
        <w:rPr>
          <w:rFonts w:cs="Arial"/>
          <w:szCs w:val="17"/>
          <w:lang w:val="es-ES_tradnl"/>
        </w:rPr>
        <w:t xml:space="preserve">RFC </w:t>
      </w:r>
      <w:del w:id="177" w:author="Author">
        <w:r w:rsidR="00A014C6" w:rsidRPr="00641BDB">
          <w:rPr>
            <w:rFonts w:cs="Arial"/>
            <w:szCs w:val="17"/>
            <w:lang w:val="es-ES_tradnl"/>
          </w:rPr>
          <w:delText>7231</w:delText>
        </w:r>
      </w:del>
      <w:ins w:id="178" w:author="Author">
        <w:r w:rsidR="00BE7439" w:rsidRPr="00641BDB">
          <w:rPr>
            <w:rFonts w:cs="Arial"/>
            <w:szCs w:val="17"/>
            <w:lang w:val="es-ES_tradnl"/>
          </w:rPr>
          <w:t>9110</w:t>
        </w:r>
      </w:ins>
      <w:r w:rsidR="00A014C6" w:rsidRPr="00641BDB">
        <w:rPr>
          <w:rFonts w:cs="Arial"/>
          <w:szCs w:val="17"/>
          <w:lang w:val="es-ES_tradnl"/>
        </w:rPr>
        <w:t xml:space="preserve"> del IETF; o</w:t>
      </w:r>
    </w:p>
    <w:p w14:paraId="6923EFF2" w14:textId="56C63BA1" w:rsidR="005E48A2" w:rsidRPr="00641BDB" w:rsidRDefault="00825F7B" w:rsidP="00571CBF">
      <w:pPr>
        <w:numPr>
          <w:ilvl w:val="3"/>
          <w:numId w:val="4"/>
        </w:numPr>
        <w:spacing w:before="100" w:beforeAutospacing="1" w:after="100" w:afterAutospacing="1"/>
        <w:jc w:val="both"/>
        <w:rPr>
          <w:rFonts w:cs="Arial"/>
          <w:szCs w:val="17"/>
          <w:lang w:val="es-ES_tradnl"/>
        </w:rPr>
      </w:pPr>
      <w:r w:rsidRPr="00641BDB">
        <w:rPr>
          <w:rFonts w:cs="Arial"/>
          <w:szCs w:val="17"/>
          <w:lang w:val="es-ES_tradnl"/>
        </w:rPr>
        <w:t>r</w:t>
      </w:r>
      <w:r w:rsidR="00A014C6" w:rsidRPr="00641BDB">
        <w:rPr>
          <w:rFonts w:cs="Arial"/>
          <w:szCs w:val="17"/>
          <w:lang w:val="es-ES_tradnl"/>
        </w:rPr>
        <w:t xml:space="preserve">edireccionamiento permanente - mediante el encabezado de respuesta HTTP </w:t>
      </w:r>
      <w:r w:rsidR="00A014C6" w:rsidRPr="00641BDB">
        <w:rPr>
          <w:rFonts w:ascii="Courier New" w:hAnsi="Courier New" w:cs="Courier New"/>
          <w:szCs w:val="17"/>
          <w:lang w:val="es-ES_tradnl"/>
        </w:rPr>
        <w:t>Location</w:t>
      </w:r>
      <w:r w:rsidR="00A014C6" w:rsidRPr="00641BDB">
        <w:rPr>
          <w:rFonts w:cs="Arial"/>
          <w:szCs w:val="17"/>
          <w:lang w:val="es-ES_tradnl"/>
        </w:rPr>
        <w:t xml:space="preserve"> y el código de estado HTTP </w:t>
      </w:r>
      <w:r w:rsidR="00A014C6" w:rsidRPr="00641BDB">
        <w:rPr>
          <w:rFonts w:ascii="Courier New" w:hAnsi="Courier New" w:cs="Courier New"/>
          <w:szCs w:val="17"/>
          <w:lang w:val="es-ES_tradnl"/>
        </w:rPr>
        <w:t>301 Moved Permanentl</w:t>
      </w:r>
      <w:r w:rsidR="00571CBF" w:rsidRPr="00641BDB">
        <w:rPr>
          <w:rFonts w:ascii="Courier New" w:hAnsi="Courier New" w:cs="Courier New"/>
          <w:szCs w:val="17"/>
          <w:lang w:val="es-ES_tradnl"/>
        </w:rPr>
        <w:t>y,</w:t>
      </w:r>
      <w:r w:rsidR="00A014C6" w:rsidRPr="00641BDB">
        <w:rPr>
          <w:rFonts w:cs="Arial"/>
          <w:szCs w:val="17"/>
          <w:lang w:val="es-ES_tradnl"/>
        </w:rPr>
        <w:t xml:space="preserve"> </w:t>
      </w:r>
      <w:r w:rsidR="00571CBF" w:rsidRPr="00641BDB">
        <w:rPr>
          <w:rFonts w:cs="Arial"/>
          <w:szCs w:val="17"/>
          <w:lang w:val="es-ES_tradnl"/>
        </w:rPr>
        <w:t>de conformidad con</w:t>
      </w:r>
      <w:r w:rsidR="00A014C6" w:rsidRPr="00641BDB">
        <w:rPr>
          <w:rFonts w:cs="Arial"/>
          <w:szCs w:val="17"/>
          <w:lang w:val="es-ES_tradnl"/>
        </w:rPr>
        <w:t xml:space="preserve"> </w:t>
      </w:r>
      <w:r w:rsidR="00EC0F17" w:rsidRPr="00641BDB">
        <w:rPr>
          <w:rFonts w:cs="Arial"/>
          <w:szCs w:val="17"/>
          <w:lang w:val="es-ES_tradnl"/>
        </w:rPr>
        <w:t xml:space="preserve">el documento </w:t>
      </w:r>
      <w:r w:rsidR="00A014C6" w:rsidRPr="00641BDB">
        <w:rPr>
          <w:rFonts w:cs="Arial"/>
          <w:szCs w:val="17"/>
          <w:lang w:val="es-ES_tradnl"/>
        </w:rPr>
        <w:t xml:space="preserve">RFC </w:t>
      </w:r>
      <w:del w:id="179" w:author="Author">
        <w:r w:rsidR="00A014C6" w:rsidRPr="00641BDB">
          <w:rPr>
            <w:rFonts w:cs="Arial"/>
            <w:szCs w:val="17"/>
            <w:lang w:val="es-ES_tradnl"/>
          </w:rPr>
          <w:delText>7238</w:delText>
        </w:r>
      </w:del>
      <w:ins w:id="180" w:author="Author">
        <w:r w:rsidR="0051573F" w:rsidRPr="00641BDB">
          <w:rPr>
            <w:rFonts w:cs="Arial"/>
            <w:szCs w:val="17"/>
            <w:lang w:val="es-ES_tradnl"/>
          </w:rPr>
          <w:t>9110</w:t>
        </w:r>
      </w:ins>
      <w:r w:rsidR="00A014C6" w:rsidRPr="00641BDB">
        <w:rPr>
          <w:rFonts w:cs="Arial"/>
          <w:szCs w:val="17"/>
          <w:lang w:val="es-ES_tradnl"/>
        </w:rPr>
        <w:t xml:space="preserve"> del IETF</w:t>
      </w:r>
      <w:r w:rsidR="005E48A2" w:rsidRPr="00641BDB">
        <w:rPr>
          <w:rFonts w:cs="Arial"/>
          <w:szCs w:val="17"/>
          <w:lang w:val="es-ES_tradnl"/>
        </w:rPr>
        <w:t>.</w:t>
      </w:r>
    </w:p>
    <w:p w14:paraId="1356562D" w14:textId="45ACE4A3" w:rsidR="00A972F2" w:rsidRPr="00641BDB" w:rsidRDefault="00A972F2" w:rsidP="00A972F2">
      <w:pPr>
        <w:spacing w:before="100" w:beforeAutospacing="1" w:after="100" w:afterAutospacing="1"/>
        <w:jc w:val="both"/>
        <w:rPr>
          <w:rFonts w:cs="Arial"/>
          <w:szCs w:val="17"/>
          <w:lang w:val="es-ES_tradnl"/>
        </w:rPr>
      </w:pPr>
      <w:r w:rsidRPr="00641BDB">
        <w:rPr>
          <w:rFonts w:cs="Arial"/>
          <w:szCs w:val="17"/>
          <w:lang w:val="es-ES_tradnl"/>
        </w:rPr>
        <w:t>51.</w:t>
      </w:r>
      <w:r w:rsidR="002104E0" w:rsidRPr="00641BDB">
        <w:rPr>
          <w:rFonts w:cs="Arial"/>
          <w:szCs w:val="17"/>
          <w:lang w:val="es-ES_tradnl"/>
        </w:rPr>
        <w:tab/>
        <w:t xml:space="preserve">Una API, </w:t>
      </w:r>
      <w:r w:rsidR="005F11D3" w:rsidRPr="00641BDB">
        <w:rPr>
          <w:rFonts w:cs="Arial"/>
          <w:szCs w:val="17"/>
          <w:lang w:val="es-ES_tradnl"/>
        </w:rPr>
        <w:t>durante su ciclo de vida</w:t>
      </w:r>
      <w:r w:rsidR="002104E0" w:rsidRPr="00641BDB">
        <w:rPr>
          <w:rFonts w:cs="Arial"/>
          <w:szCs w:val="17"/>
          <w:lang w:val="es-ES_tradnl"/>
        </w:rPr>
        <w:t>, pasará por una serie de fases principales: planificación y diseño, desarrollo, prueba, implementación y retirada.</w:t>
      </w:r>
      <w:r w:rsidR="00E96684" w:rsidRPr="00641BDB">
        <w:rPr>
          <w:rFonts w:cs="Arial"/>
          <w:szCs w:val="17"/>
          <w:lang w:val="es-ES_tradnl"/>
        </w:rPr>
        <w:t xml:space="preserve"> Es preferible que la organización o los proveedores de servicios publiquen su estrategia de ciclo de vida de la API en lugar de formular recomendaciones sobre el período de tiempo que </w:t>
      </w:r>
      <w:r w:rsidR="005F11D3" w:rsidRPr="00641BDB">
        <w:rPr>
          <w:rFonts w:cs="Arial"/>
          <w:szCs w:val="17"/>
          <w:lang w:val="es-ES_tradnl"/>
        </w:rPr>
        <w:t>la API</w:t>
      </w:r>
      <w:r w:rsidR="00E96684" w:rsidRPr="00641BDB">
        <w:rPr>
          <w:rFonts w:cs="Arial"/>
          <w:szCs w:val="17"/>
          <w:lang w:val="es-ES_tradnl"/>
        </w:rPr>
        <w:t xml:space="preserve"> debería permanecer preferentemente en una fase determinada.</w:t>
      </w:r>
      <w:r w:rsidR="00CB38AA" w:rsidRPr="00641BDB">
        <w:rPr>
          <w:rFonts w:cs="Arial"/>
          <w:szCs w:val="17"/>
          <w:lang w:val="es-ES_tradnl"/>
        </w:rPr>
        <w:t xml:space="preserve"> En el Anexo VII se presenta un diagrama con los componentes básicos que definen una estrategia de ciclo de vida.</w:t>
      </w:r>
    </w:p>
    <w:p w14:paraId="7439141B" w14:textId="70DB233B" w:rsidR="005A3855" w:rsidRPr="00641BDB" w:rsidRDefault="005A3855" w:rsidP="005A3855">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[RSG-67]</w:t>
      </w:r>
      <w:r w:rsidRPr="00641BDB">
        <w:rPr>
          <w:rFonts w:eastAsia="Times New Roman" w:cs="Arial"/>
          <w:szCs w:val="17"/>
          <w:lang w:val="es-ES_tradnl"/>
        </w:rPr>
        <w:tab/>
        <w:t>Los desarrolladores de API DEBERÍAN publicar las estrategias de ciclo de vida de las API con el fin de que los usuarios sepan cuánto tiempo se mantendrá una versión.</w:t>
      </w:r>
    </w:p>
    <w:p w14:paraId="22B914DF" w14:textId="4633BEF0" w:rsidR="005E48A2" w:rsidRPr="00641BDB" w:rsidRDefault="00FB02DE" w:rsidP="00D41C44">
      <w:pPr>
        <w:pStyle w:val="Heading3"/>
        <w:keepLines/>
        <w:spacing w:before="170" w:after="170"/>
        <w:ind w:left="360"/>
        <w:jc w:val="both"/>
        <w:rPr>
          <w:lang w:val="es-ES_tradnl"/>
        </w:rPr>
      </w:pPr>
      <w:bookmarkStart w:id="181" w:name="_Toc515967961"/>
      <w:bookmarkStart w:id="182" w:name="_Toc515968013"/>
      <w:bookmarkStart w:id="183" w:name="_Toc516045321"/>
      <w:bookmarkStart w:id="184" w:name="_Toc515967962"/>
      <w:bookmarkStart w:id="185" w:name="_Toc515968014"/>
      <w:bookmarkStart w:id="186" w:name="_Toc516045322"/>
      <w:bookmarkStart w:id="187" w:name="_Toc515967963"/>
      <w:bookmarkStart w:id="188" w:name="_Toc515968015"/>
      <w:bookmarkStart w:id="189" w:name="_Toc516045323"/>
      <w:bookmarkStart w:id="190" w:name="_Toc213074183"/>
      <w:bookmarkStart w:id="191" w:name="_Toc126065408"/>
      <w:bookmarkStart w:id="192" w:name="_Toc213234797"/>
      <w:bookmarkEnd w:id="181"/>
      <w:bookmarkEnd w:id="182"/>
      <w:bookmarkEnd w:id="183"/>
      <w:bookmarkEnd w:id="184"/>
      <w:bookmarkEnd w:id="185"/>
      <w:bookmarkEnd w:id="186"/>
      <w:bookmarkEnd w:id="187"/>
      <w:bookmarkEnd w:id="188"/>
      <w:bookmarkEnd w:id="189"/>
      <w:r w:rsidRPr="00641BDB">
        <w:rPr>
          <w:lang w:val="es-ES_tradnl"/>
        </w:rPr>
        <w:t>Patrones de consulta de datos</w:t>
      </w:r>
      <w:bookmarkEnd w:id="190"/>
      <w:bookmarkEnd w:id="191"/>
      <w:bookmarkEnd w:id="192"/>
    </w:p>
    <w:p w14:paraId="31626F74" w14:textId="2EE97684" w:rsidR="005E48A2" w:rsidRPr="00641BDB" w:rsidRDefault="002E3144" w:rsidP="00D41C44">
      <w:pPr>
        <w:pStyle w:val="Heading4"/>
        <w:jc w:val="both"/>
        <w:rPr>
          <w:lang w:val="es-ES_tradnl"/>
        </w:rPr>
      </w:pPr>
      <w:r w:rsidRPr="00641BDB">
        <w:rPr>
          <w:lang w:val="es-ES_tradnl"/>
        </w:rPr>
        <w:t>Opciones de paginación</w:t>
      </w:r>
    </w:p>
    <w:p w14:paraId="285A70B6" w14:textId="12504CE1" w:rsidR="005E48A2" w:rsidRPr="00641BDB" w:rsidRDefault="005A3855" w:rsidP="00B525E4">
      <w:p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52.</w:t>
      </w:r>
      <w:r w:rsidR="001446D6" w:rsidRPr="00641BDB">
        <w:rPr>
          <w:rFonts w:eastAsia="Times New Roman" w:cs="Arial"/>
          <w:szCs w:val="17"/>
          <w:lang w:val="es-ES_tradnl"/>
        </w:rPr>
        <w:tab/>
      </w:r>
      <w:r w:rsidR="00B525E4" w:rsidRPr="00641BDB">
        <w:rPr>
          <w:rFonts w:eastAsia="Times New Roman" w:cs="Arial"/>
          <w:szCs w:val="17"/>
          <w:lang w:val="es-ES_tradnl"/>
        </w:rPr>
        <w:t xml:space="preserve">La paginación es un mecanismo que permite a los clientes recuperar datos en páginas. Mediante la paginación se evita sobrecargar al proveedor de servicios con peticiones de recursos </w:t>
      </w:r>
      <w:r w:rsidR="00CA7C3F" w:rsidRPr="00641BDB">
        <w:rPr>
          <w:rFonts w:eastAsia="Times New Roman" w:cs="Arial"/>
          <w:szCs w:val="17"/>
          <w:lang w:val="es-ES_tradnl"/>
        </w:rPr>
        <w:t xml:space="preserve">conforme a </w:t>
      </w:r>
      <w:r w:rsidR="00B525E4" w:rsidRPr="00641BDB">
        <w:rPr>
          <w:rFonts w:eastAsia="Times New Roman" w:cs="Arial"/>
          <w:szCs w:val="17"/>
          <w:lang w:val="es-ES_tradnl"/>
        </w:rPr>
        <w:t>los principios de diseño. El servidor debería establecer un tamaño de página por defecto en caso de que el consumidor de servicios no especifique uno. Las peticiones paginadas pueden no ser idempotentes, dado que una petición paginada no crea una instantánea de los datos</w:t>
      </w:r>
      <w:r w:rsidR="00276B25" w:rsidRPr="00641BDB">
        <w:rPr>
          <w:rFonts w:eastAsia="Times New Roman" w:cs="Arial"/>
          <w:szCs w:val="17"/>
          <w:lang w:val="es-ES_tradnl"/>
        </w:rPr>
        <w:t>.</w:t>
      </w:r>
    </w:p>
    <w:p w14:paraId="30A2B91B" w14:textId="49B374A9" w:rsidR="005E48A2" w:rsidRPr="00641BDB" w:rsidRDefault="00A9726C" w:rsidP="00D41C44">
      <w:pPr>
        <w:spacing w:before="100" w:beforeAutospacing="1" w:after="100" w:afterAutospacing="1"/>
        <w:ind w:firstLine="720"/>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-6</w:t>
      </w:r>
      <w:r w:rsidR="00412E33" w:rsidRPr="00641BDB">
        <w:rPr>
          <w:rFonts w:eastAsia="Times New Roman" w:cs="Arial"/>
          <w:szCs w:val="17"/>
          <w:lang w:val="es-ES_tradnl"/>
        </w:rPr>
        <w:t>8</w:t>
      </w:r>
      <w:r w:rsidR="005E48A2" w:rsidRPr="00641BDB">
        <w:rPr>
          <w:rFonts w:eastAsia="Times New Roman" w:cs="Arial"/>
          <w:szCs w:val="17"/>
          <w:lang w:val="es-ES_tradnl"/>
        </w:rPr>
        <w:t>]</w:t>
      </w:r>
      <w:r w:rsidR="0084035A" w:rsidRPr="00641BDB">
        <w:rPr>
          <w:rFonts w:eastAsia="Times New Roman" w:cs="Arial"/>
          <w:szCs w:val="17"/>
          <w:lang w:val="es-ES_tradnl"/>
        </w:rPr>
        <w:tab/>
      </w:r>
      <w:r w:rsidR="004F17BE" w:rsidRPr="00641BDB">
        <w:rPr>
          <w:rFonts w:eastAsia="Times New Roman" w:cs="Arial"/>
          <w:szCs w:val="17"/>
          <w:lang w:val="es-ES_tradnl"/>
        </w:rPr>
        <w:t>Las</w:t>
      </w:r>
      <w:r w:rsidR="0084035A" w:rsidRPr="00641BDB">
        <w:rPr>
          <w:rFonts w:eastAsia="Times New Roman" w:cs="Arial"/>
          <w:szCs w:val="17"/>
          <w:lang w:val="es-ES_tradnl"/>
        </w:rPr>
        <w:t xml:space="preserve"> API web DEBERÍA</w:t>
      </w:r>
      <w:r w:rsidR="004F17BE" w:rsidRPr="00641BDB">
        <w:rPr>
          <w:rFonts w:eastAsia="Times New Roman" w:cs="Arial"/>
          <w:szCs w:val="17"/>
          <w:lang w:val="es-ES_tradnl"/>
        </w:rPr>
        <w:t>N</w:t>
      </w:r>
      <w:r w:rsidR="0084035A" w:rsidRPr="00641BDB">
        <w:rPr>
          <w:rFonts w:eastAsia="Times New Roman" w:cs="Arial"/>
          <w:szCs w:val="17"/>
          <w:lang w:val="es-ES_tradnl"/>
        </w:rPr>
        <w:t xml:space="preserve"> ser compatible</w:t>
      </w:r>
      <w:r w:rsidR="004F17BE" w:rsidRPr="00641BDB">
        <w:rPr>
          <w:rFonts w:eastAsia="Times New Roman" w:cs="Arial"/>
          <w:szCs w:val="17"/>
          <w:lang w:val="es-ES_tradnl"/>
        </w:rPr>
        <w:t>s</w:t>
      </w:r>
      <w:r w:rsidR="0084035A" w:rsidRPr="00641BDB">
        <w:rPr>
          <w:rFonts w:eastAsia="Times New Roman" w:cs="Arial"/>
          <w:szCs w:val="17"/>
          <w:lang w:val="es-ES_tradnl"/>
        </w:rPr>
        <w:t xml:space="preserve"> con la paginación</w:t>
      </w:r>
      <w:r w:rsidR="005E48A2" w:rsidRPr="00641BDB">
        <w:rPr>
          <w:rFonts w:eastAsia="Times New Roman" w:cs="Arial"/>
          <w:szCs w:val="17"/>
          <w:lang w:val="es-ES_tradnl"/>
        </w:rPr>
        <w:t>.</w:t>
      </w:r>
    </w:p>
    <w:p w14:paraId="6DA4031E" w14:textId="0796EEB5" w:rsidR="005E48A2" w:rsidRPr="00641BDB" w:rsidRDefault="00A9726C" w:rsidP="00D41C44">
      <w:pPr>
        <w:spacing w:before="100" w:beforeAutospacing="1" w:after="100" w:afterAutospacing="1"/>
        <w:ind w:left="720"/>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-6</w:t>
      </w:r>
      <w:r w:rsidR="00412E33" w:rsidRPr="00641BDB">
        <w:rPr>
          <w:rFonts w:eastAsia="Times New Roman" w:cs="Arial"/>
          <w:szCs w:val="17"/>
          <w:lang w:val="es-ES_tradnl"/>
        </w:rPr>
        <w:t>9</w:t>
      </w:r>
      <w:r w:rsidR="005E48A2" w:rsidRPr="00641BDB">
        <w:rPr>
          <w:rFonts w:eastAsia="Times New Roman" w:cs="Arial"/>
          <w:szCs w:val="17"/>
          <w:lang w:val="es-ES_tradnl"/>
        </w:rPr>
        <w:t>]</w:t>
      </w:r>
      <w:r w:rsidR="00400B16" w:rsidRPr="00641BDB">
        <w:rPr>
          <w:rFonts w:eastAsia="Times New Roman" w:cs="Arial"/>
          <w:szCs w:val="17"/>
          <w:lang w:val="es-ES_tradnl"/>
        </w:rPr>
        <w:tab/>
        <w:t>Las peticiones paginadas PUEDEN NO ser idempotentes</w:t>
      </w:r>
      <w:r w:rsidR="00276B25" w:rsidRPr="00641BDB">
        <w:rPr>
          <w:rFonts w:eastAsia="Times New Roman" w:cs="Arial"/>
          <w:szCs w:val="17"/>
          <w:lang w:val="es-ES_tradnl"/>
        </w:rPr>
        <w:t>.</w:t>
      </w:r>
    </w:p>
    <w:p w14:paraId="48188C96" w14:textId="68275FBE" w:rsidR="005E48A2" w:rsidRPr="00641BDB" w:rsidRDefault="00A9726C" w:rsidP="00D41C44">
      <w:pPr>
        <w:spacing w:before="100" w:beforeAutospacing="1" w:after="100" w:afterAutospacing="1"/>
        <w:ind w:firstLine="720"/>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00B3484A" w:rsidRPr="00641BDB">
        <w:rPr>
          <w:rFonts w:eastAsia="Times New Roman" w:cs="Arial"/>
          <w:szCs w:val="17"/>
          <w:lang w:val="es-ES_tradnl"/>
        </w:rPr>
        <w:t>-</w:t>
      </w:r>
      <w:r w:rsidR="00412E33" w:rsidRPr="00641BDB">
        <w:rPr>
          <w:rFonts w:eastAsia="Times New Roman" w:cs="Arial"/>
          <w:szCs w:val="17"/>
          <w:lang w:val="es-ES_tradnl"/>
        </w:rPr>
        <w:t>70</w:t>
      </w:r>
      <w:r w:rsidR="005E48A2" w:rsidRPr="00641BDB">
        <w:rPr>
          <w:rFonts w:eastAsia="Times New Roman" w:cs="Arial"/>
          <w:szCs w:val="17"/>
          <w:lang w:val="es-ES_tradnl"/>
        </w:rPr>
        <w:t>]</w:t>
      </w:r>
      <w:r w:rsidR="00DC6764" w:rsidRPr="00641BDB">
        <w:rPr>
          <w:rFonts w:eastAsia="Times New Roman" w:cs="Arial"/>
          <w:szCs w:val="17"/>
          <w:lang w:val="es-ES_tradnl"/>
        </w:rPr>
        <w:tab/>
      </w:r>
      <w:r w:rsidR="004F1ABA" w:rsidRPr="00641BDB">
        <w:rPr>
          <w:rFonts w:eastAsia="Times New Roman" w:cs="Arial"/>
          <w:szCs w:val="17"/>
          <w:lang w:val="es-ES_tradnl"/>
        </w:rPr>
        <w:t>Las</w:t>
      </w:r>
      <w:r w:rsidR="00DC6764" w:rsidRPr="00641BDB">
        <w:rPr>
          <w:rFonts w:eastAsia="Times New Roman" w:cs="Arial"/>
          <w:szCs w:val="17"/>
          <w:lang w:val="es-ES_tradnl"/>
        </w:rPr>
        <w:t xml:space="preserve"> API web DEBE</w:t>
      </w:r>
      <w:r w:rsidR="004F1ABA" w:rsidRPr="00641BDB">
        <w:rPr>
          <w:rFonts w:eastAsia="Times New Roman" w:cs="Arial"/>
          <w:szCs w:val="17"/>
          <w:lang w:val="es-ES_tradnl"/>
        </w:rPr>
        <w:t>N</w:t>
      </w:r>
      <w:r w:rsidR="00DC6764" w:rsidRPr="00641BDB">
        <w:rPr>
          <w:rFonts w:eastAsia="Times New Roman" w:cs="Arial"/>
          <w:szCs w:val="17"/>
          <w:lang w:val="es-ES_tradnl"/>
        </w:rPr>
        <w:t xml:space="preserve"> utilizar parámetros de consulta para implementar la paginación</w:t>
      </w:r>
      <w:r w:rsidR="005E48A2" w:rsidRPr="00641BDB">
        <w:rPr>
          <w:rFonts w:eastAsia="Times New Roman" w:cs="Arial"/>
          <w:szCs w:val="17"/>
          <w:lang w:val="es-ES_tradnl"/>
        </w:rPr>
        <w:t>. </w:t>
      </w:r>
    </w:p>
    <w:p w14:paraId="70D6258A" w14:textId="56211D2B" w:rsidR="00F5508B" w:rsidRPr="00641BDB" w:rsidRDefault="00F5508B" w:rsidP="00D41C44">
      <w:pPr>
        <w:spacing w:before="100" w:beforeAutospacing="1" w:after="100" w:afterAutospacing="1"/>
        <w:ind w:firstLine="720"/>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00B3484A" w:rsidRPr="00641BDB">
        <w:rPr>
          <w:rFonts w:eastAsia="Times New Roman" w:cs="Arial"/>
          <w:szCs w:val="17"/>
          <w:lang w:val="es-ES_tradnl"/>
        </w:rPr>
        <w:t>-7</w:t>
      </w:r>
      <w:r w:rsidR="00412E33" w:rsidRPr="00641BDB">
        <w:rPr>
          <w:rFonts w:eastAsia="Times New Roman" w:cs="Arial"/>
          <w:szCs w:val="17"/>
          <w:lang w:val="es-ES_tradnl"/>
        </w:rPr>
        <w:t>1</w:t>
      </w:r>
      <w:r w:rsidRPr="00641BDB">
        <w:rPr>
          <w:rFonts w:eastAsia="Times New Roman" w:cs="Arial"/>
          <w:szCs w:val="17"/>
          <w:lang w:val="es-ES_tradnl"/>
        </w:rPr>
        <w:t>]</w:t>
      </w:r>
      <w:r w:rsidR="00500198" w:rsidRPr="00641BDB">
        <w:rPr>
          <w:rFonts w:eastAsia="Times New Roman" w:cs="Arial"/>
          <w:szCs w:val="17"/>
          <w:lang w:val="es-ES_tradnl"/>
        </w:rPr>
        <w:tab/>
      </w:r>
      <w:r w:rsidR="004F1ABA" w:rsidRPr="00641BDB">
        <w:rPr>
          <w:rFonts w:eastAsia="Times New Roman" w:cs="Arial"/>
          <w:szCs w:val="17"/>
          <w:lang w:val="es-ES_tradnl"/>
        </w:rPr>
        <w:t>Las</w:t>
      </w:r>
      <w:r w:rsidR="00500198" w:rsidRPr="00641BDB">
        <w:rPr>
          <w:rFonts w:eastAsia="Times New Roman" w:cs="Arial"/>
          <w:szCs w:val="17"/>
          <w:lang w:val="es-ES_tradnl"/>
        </w:rPr>
        <w:t xml:space="preserve"> API web NO DEBE</w:t>
      </w:r>
      <w:r w:rsidR="004F1ABA" w:rsidRPr="00641BDB">
        <w:rPr>
          <w:rFonts w:eastAsia="Times New Roman" w:cs="Arial"/>
          <w:szCs w:val="17"/>
          <w:lang w:val="es-ES_tradnl"/>
        </w:rPr>
        <w:t>N</w:t>
      </w:r>
      <w:r w:rsidR="00500198" w:rsidRPr="00641BDB">
        <w:rPr>
          <w:rFonts w:eastAsia="Times New Roman" w:cs="Arial"/>
          <w:szCs w:val="17"/>
          <w:lang w:val="es-ES_tradnl"/>
        </w:rPr>
        <w:t xml:space="preserve"> utilizar encabezados HTTP para implementar la paginación</w:t>
      </w:r>
      <w:r w:rsidRPr="00641BDB">
        <w:rPr>
          <w:rFonts w:eastAsia="Times New Roman" w:cs="Arial"/>
          <w:szCs w:val="17"/>
          <w:lang w:val="es-ES_tradnl"/>
        </w:rPr>
        <w:t>.</w:t>
      </w:r>
    </w:p>
    <w:p w14:paraId="626B112C" w14:textId="06D8FFF2" w:rsidR="005E48A2" w:rsidRPr="00641BDB" w:rsidRDefault="00A9726C" w:rsidP="00352CCA">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4014C2" w:rsidRPr="00641BDB">
        <w:rPr>
          <w:rFonts w:eastAsia="Times New Roman" w:cs="Arial"/>
          <w:szCs w:val="17"/>
          <w:lang w:val="es-ES_tradnl"/>
        </w:rPr>
        <w:t>G</w:t>
      </w:r>
      <w:r w:rsidRPr="00641BDB">
        <w:rPr>
          <w:rFonts w:eastAsia="Times New Roman" w:cs="Arial"/>
          <w:szCs w:val="17"/>
          <w:lang w:val="es-ES_tradnl"/>
        </w:rPr>
        <w:t>-</w:t>
      </w:r>
      <w:r w:rsidR="00B3484A" w:rsidRPr="00641BDB">
        <w:rPr>
          <w:rFonts w:eastAsia="Times New Roman" w:cs="Arial"/>
          <w:szCs w:val="17"/>
          <w:lang w:val="es-ES_tradnl"/>
        </w:rPr>
        <w:t>7</w:t>
      </w:r>
      <w:r w:rsidR="00412E33" w:rsidRPr="00641BDB">
        <w:rPr>
          <w:rFonts w:eastAsia="Times New Roman" w:cs="Arial"/>
          <w:szCs w:val="17"/>
          <w:lang w:val="es-ES_tradnl"/>
        </w:rPr>
        <w:t>2</w:t>
      </w:r>
      <w:r w:rsidR="005E48A2" w:rsidRPr="00641BDB">
        <w:rPr>
          <w:rFonts w:eastAsia="Times New Roman" w:cs="Arial"/>
          <w:szCs w:val="17"/>
          <w:lang w:val="es-ES_tradnl"/>
        </w:rPr>
        <w:t>]</w:t>
      </w:r>
      <w:r w:rsidR="00267BD4" w:rsidRPr="00641BDB">
        <w:rPr>
          <w:rFonts w:eastAsia="Times New Roman" w:cs="Arial"/>
          <w:szCs w:val="17"/>
          <w:lang w:val="es-ES_tradnl"/>
        </w:rPr>
        <w:tab/>
        <w:t xml:space="preserve">DEBERÍAN utilizarse los parámetros de consulta </w:t>
      </w:r>
      <w:r w:rsidR="00352CCA" w:rsidRPr="00641BDB">
        <w:rPr>
          <w:rFonts w:ascii="Courier New" w:eastAsia="Times New Roman" w:hAnsi="Courier New" w:cs="Courier New"/>
          <w:szCs w:val="17"/>
          <w:lang w:val="es-ES_tradnl"/>
        </w:rPr>
        <w:t>limit=&lt;number of items to deliver&gt;</w:t>
      </w:r>
      <w:r w:rsidR="00267BD4" w:rsidRPr="00641BDB">
        <w:rPr>
          <w:rFonts w:eastAsia="Times New Roman" w:cs="Arial"/>
          <w:szCs w:val="17"/>
          <w:lang w:val="es-ES_tradnl"/>
        </w:rPr>
        <w:t xml:space="preserve"> y </w:t>
      </w:r>
      <w:r w:rsidR="00352CCA" w:rsidRPr="00641BDB">
        <w:rPr>
          <w:rFonts w:ascii="Courier New" w:eastAsia="Times New Roman" w:hAnsi="Courier New" w:cs="Courier New"/>
          <w:szCs w:val="17"/>
          <w:lang w:val="es-ES_tradnl"/>
        </w:rPr>
        <w:t>offset=&lt;number of items to skip&gt;</w:t>
      </w:r>
      <w:r w:rsidR="00EE0613" w:rsidRPr="00641BDB">
        <w:rPr>
          <w:rFonts w:eastAsia="Times New Roman" w:cs="Arial"/>
          <w:szCs w:val="17"/>
          <w:lang w:val="es-ES_tradnl"/>
        </w:rPr>
        <w:t xml:space="preserve"> (</w:t>
      </w:r>
      <w:r w:rsidR="00352CCA" w:rsidRPr="00641BDB">
        <w:rPr>
          <w:rFonts w:ascii="Courier New" w:eastAsia="Times New Roman" w:hAnsi="Courier New" w:cs="Courier New"/>
          <w:szCs w:val="17"/>
          <w:lang w:val="es-ES_tradnl"/>
        </w:rPr>
        <w:t>limit</w:t>
      </w:r>
      <w:r w:rsidR="00352CCA" w:rsidRPr="00641BDB">
        <w:rPr>
          <w:rFonts w:eastAsia="Times New Roman" w:cs="Arial"/>
          <w:szCs w:val="17"/>
          <w:lang w:val="es-ES_tradnl"/>
        </w:rPr>
        <w:t xml:space="preserve"> </w:t>
      </w:r>
      <w:r w:rsidR="00267BD4" w:rsidRPr="00641BDB">
        <w:rPr>
          <w:rFonts w:eastAsia="Times New Roman" w:cs="Arial"/>
          <w:szCs w:val="17"/>
          <w:lang w:val="es-ES_tradnl"/>
        </w:rPr>
        <w:t xml:space="preserve">es el número de elementos que se devolverán (tamaño de página), y </w:t>
      </w:r>
      <w:r w:rsidR="00352CCA" w:rsidRPr="00641BDB">
        <w:rPr>
          <w:rFonts w:ascii="Courier New" w:eastAsia="Times New Roman" w:hAnsi="Courier New" w:cs="Courier New"/>
          <w:szCs w:val="17"/>
          <w:lang w:val="es-ES_tradnl"/>
        </w:rPr>
        <w:t>offset</w:t>
      </w:r>
      <w:r w:rsidR="00352CCA" w:rsidRPr="00641BDB">
        <w:rPr>
          <w:rFonts w:eastAsia="Times New Roman" w:cs="Arial"/>
          <w:szCs w:val="17"/>
          <w:lang w:val="es-ES_tradnl"/>
        </w:rPr>
        <w:t xml:space="preserve"> </w:t>
      </w:r>
      <w:r w:rsidR="00267BD4" w:rsidRPr="00641BDB">
        <w:rPr>
          <w:rFonts w:eastAsia="Times New Roman" w:cs="Arial"/>
          <w:szCs w:val="17"/>
          <w:lang w:val="es-ES_tradnl"/>
        </w:rPr>
        <w:t>es el número de elementos que se saltarán</w:t>
      </w:r>
      <w:r w:rsidR="00795842" w:rsidRPr="00641BDB">
        <w:rPr>
          <w:rFonts w:eastAsia="Times New Roman" w:cs="Arial"/>
          <w:szCs w:val="17"/>
          <w:lang w:val="es-ES_tradnl"/>
        </w:rPr>
        <w:t xml:space="preserve"> (desplazamiento</w:t>
      </w:r>
      <w:r w:rsidR="00EE0613" w:rsidRPr="00641BDB">
        <w:rPr>
          <w:rFonts w:eastAsia="Times New Roman" w:cs="Arial"/>
          <w:szCs w:val="17"/>
          <w:lang w:val="es-ES_tradnl"/>
        </w:rPr>
        <w:t>)</w:t>
      </w:r>
      <w:r w:rsidR="00267BD4" w:rsidRPr="00641BDB">
        <w:rPr>
          <w:rFonts w:eastAsia="Times New Roman" w:cs="Arial"/>
          <w:szCs w:val="17"/>
          <w:lang w:val="es-ES_tradnl"/>
        </w:rPr>
        <w:t xml:space="preserve">. Si no se especifica un límite de tamaño de página, DEBERÍA definirse un valor por defecto </w:t>
      </w:r>
      <w:r w:rsidR="00CA7C3F" w:rsidRPr="00641BDB">
        <w:rPr>
          <w:rFonts w:eastAsia="Times New Roman" w:cs="Arial"/>
          <w:szCs w:val="17"/>
          <w:lang w:val="es-ES_tradnl"/>
        </w:rPr>
        <w:t>—</w:t>
      </w:r>
      <w:r w:rsidR="00267BD4" w:rsidRPr="00641BDB">
        <w:rPr>
          <w:rFonts w:eastAsia="Times New Roman" w:cs="Arial"/>
          <w:szCs w:val="17"/>
          <w:lang w:val="es-ES_tradnl"/>
        </w:rPr>
        <w:t>general o por colección</w:t>
      </w:r>
      <w:r w:rsidR="00CA7C3F" w:rsidRPr="00641BDB">
        <w:rPr>
          <w:rFonts w:eastAsia="Times New Roman" w:cs="Arial"/>
          <w:szCs w:val="17"/>
          <w:lang w:val="es-ES_tradnl"/>
        </w:rPr>
        <w:t>—</w:t>
      </w:r>
      <w:r w:rsidR="00267BD4" w:rsidRPr="00641BDB">
        <w:rPr>
          <w:rFonts w:eastAsia="Times New Roman" w:cs="Arial"/>
          <w:szCs w:val="17"/>
          <w:lang w:val="es-ES_tradnl"/>
        </w:rPr>
        <w:t xml:space="preserve">; el </w:t>
      </w:r>
      <w:r w:rsidR="00352CCA" w:rsidRPr="00641BDB">
        <w:rPr>
          <w:rFonts w:ascii="Courier New" w:eastAsia="Times New Roman" w:hAnsi="Courier New" w:cs="Courier New"/>
          <w:szCs w:val="17"/>
          <w:lang w:val="es-ES_tradnl"/>
        </w:rPr>
        <w:t>offset</w:t>
      </w:r>
      <w:r w:rsidR="00352CCA" w:rsidRPr="00641BDB">
        <w:rPr>
          <w:rFonts w:eastAsia="Times New Roman" w:cs="Arial"/>
          <w:szCs w:val="17"/>
          <w:lang w:val="es-ES_tradnl"/>
        </w:rPr>
        <w:t xml:space="preserve"> </w:t>
      </w:r>
      <w:r w:rsidR="00267BD4" w:rsidRPr="00641BDB">
        <w:rPr>
          <w:rFonts w:eastAsia="Times New Roman" w:cs="Arial"/>
          <w:szCs w:val="17"/>
          <w:lang w:val="es-ES_tradnl"/>
        </w:rPr>
        <w:t>por defecto DEBE ser cero</w:t>
      </w:r>
      <w:r w:rsidR="005E48A2" w:rsidRPr="00641BDB">
        <w:rPr>
          <w:rFonts w:eastAsia="Times New Roman" w:cs="Arial"/>
          <w:szCs w:val="17"/>
          <w:lang w:val="es-ES_tradnl"/>
        </w:rPr>
        <w:t xml:space="preserve"> “0”</w:t>
      </w:r>
      <w:r w:rsidR="00D7520A" w:rsidRPr="00641BDB">
        <w:rPr>
          <w:rFonts w:eastAsia="Times New Roman" w:cs="Arial"/>
          <w:szCs w:val="17"/>
          <w:lang w:val="es-ES_tradnl"/>
        </w:rPr>
        <w:t>.</w:t>
      </w:r>
      <w:r w:rsidR="005E48A2" w:rsidRPr="00641BDB">
        <w:rPr>
          <w:rFonts w:eastAsia="Times New Roman" w:cs="Arial"/>
          <w:szCs w:val="17"/>
          <w:lang w:val="es-ES_tradnl"/>
        </w:rPr>
        <w:t xml:space="preserve"> </w:t>
      </w:r>
    </w:p>
    <w:p w14:paraId="407EB082" w14:textId="3A7366CF" w:rsidR="003B1736" w:rsidRPr="00641BDB" w:rsidRDefault="00D7520A" w:rsidP="00D41C44">
      <w:pPr>
        <w:numPr>
          <w:ilvl w:val="1"/>
          <w:numId w:val="4"/>
        </w:numPr>
        <w:spacing w:before="100" w:beforeAutospacing="1" w:after="100" w:afterAutospacing="1"/>
        <w:ind w:left="720" w:firstLine="0"/>
        <w:jc w:val="both"/>
        <w:rPr>
          <w:rFonts w:eastAsia="Times New Roman" w:cs="Arial"/>
          <w:szCs w:val="17"/>
          <w:lang w:val="es-ES_tradnl"/>
        </w:rPr>
      </w:pPr>
      <w:r w:rsidRPr="00641BDB">
        <w:rPr>
          <w:rFonts w:eastAsia="Times New Roman" w:cs="Arial"/>
          <w:szCs w:val="17"/>
          <w:lang w:val="es-ES_tradnl"/>
        </w:rPr>
        <w:lastRenderedPageBreak/>
        <w:t>A continuación se muestra un ejemplo de un URL válido:</w:t>
      </w:r>
    </w:p>
    <w:tbl>
      <w:tblPr>
        <w:tblStyle w:val="TableGrid"/>
        <w:tblW w:w="8635" w:type="dxa"/>
        <w:tblInd w:w="720" w:type="dxa"/>
        <w:tblLook w:val="04A0" w:firstRow="1" w:lastRow="0" w:firstColumn="1" w:lastColumn="0" w:noHBand="0" w:noVBand="1"/>
      </w:tblPr>
      <w:tblGrid>
        <w:gridCol w:w="8635"/>
      </w:tblGrid>
      <w:tr w:rsidR="005E48A2" w:rsidRPr="00855E87" w14:paraId="3BD7A5BD" w14:textId="77777777" w:rsidTr="00F50DB4">
        <w:tc>
          <w:tcPr>
            <w:tcW w:w="8635" w:type="dxa"/>
          </w:tcPr>
          <w:p w14:paraId="574637CD" w14:textId="77777777" w:rsidR="005E48A2" w:rsidRPr="00641BDB" w:rsidRDefault="005E48A2" w:rsidP="006F1FEA">
            <w:pPr>
              <w:spacing w:before="240" w:after="240"/>
              <w:rPr>
                <w:rFonts w:ascii="Courier New" w:eastAsia="Times New Roman" w:hAnsi="Courier New" w:cs="Courier New"/>
                <w:szCs w:val="17"/>
                <w:lang w:val="es-ES_tradnl"/>
              </w:rPr>
            </w:pPr>
            <w:r w:rsidRPr="00641BDB">
              <w:rPr>
                <w:rFonts w:ascii="Courier New" w:hAnsi="Courier New" w:cs="Courier New"/>
                <w:lang w:val="es-ES_tradnl"/>
              </w:rPr>
              <w:t>https://</w:t>
            </w:r>
            <w:r w:rsidRPr="00641BDB">
              <w:rPr>
                <w:rFonts w:ascii="Courier New" w:hAnsi="Courier New" w:cs="Courier New"/>
                <w:szCs w:val="17"/>
                <w:lang w:val="es-ES_tradnl"/>
              </w:rPr>
              <w:t>wipo.int</w:t>
            </w:r>
            <w:r w:rsidRPr="00641BDB">
              <w:rPr>
                <w:rFonts w:ascii="Courier New" w:hAnsi="Courier New" w:cs="Courier New"/>
                <w:lang w:val="es-ES_tradnl"/>
              </w:rPr>
              <w:t>/api/v1</w:t>
            </w:r>
            <w:r w:rsidRPr="00641BDB">
              <w:rPr>
                <w:rFonts w:ascii="Courier New" w:eastAsia="Times New Roman" w:hAnsi="Courier New" w:cs="Courier New"/>
                <w:szCs w:val="17"/>
                <w:lang w:val="es-ES_tradnl"/>
              </w:rPr>
              <w:t>/patent</w:t>
            </w:r>
            <w:r w:rsidR="009234B4" w:rsidRPr="00641BDB">
              <w:rPr>
                <w:rFonts w:ascii="Courier New" w:eastAsia="Times New Roman" w:hAnsi="Courier New" w:cs="Courier New"/>
                <w:szCs w:val="17"/>
                <w:lang w:val="es-ES_tradnl"/>
              </w:rPr>
              <w:t>s</w:t>
            </w:r>
            <w:r w:rsidRPr="00641BDB">
              <w:rPr>
                <w:rFonts w:ascii="Courier New" w:eastAsia="Times New Roman" w:hAnsi="Courier New" w:cs="Courier New"/>
                <w:szCs w:val="17"/>
                <w:lang w:val="es-ES_tradnl"/>
              </w:rPr>
              <w:t>?limit=10&amp;offset=20</w:t>
            </w:r>
          </w:p>
        </w:tc>
      </w:tr>
    </w:tbl>
    <w:p w14:paraId="5AFE1D93" w14:textId="13D43B4A" w:rsidR="005E48A2" w:rsidRPr="00641BDB" w:rsidRDefault="00A9726C" w:rsidP="00D41C44">
      <w:pPr>
        <w:spacing w:before="100" w:beforeAutospacing="1" w:after="100" w:afterAutospacing="1"/>
        <w:ind w:left="720"/>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B3484A" w:rsidRPr="00641BDB">
        <w:rPr>
          <w:rFonts w:eastAsia="Times New Roman" w:cs="Arial"/>
          <w:szCs w:val="17"/>
          <w:lang w:val="es-ES_tradnl"/>
        </w:rPr>
        <w:t>7</w:t>
      </w:r>
      <w:r w:rsidR="00412E33" w:rsidRPr="00641BDB">
        <w:rPr>
          <w:rFonts w:eastAsia="Times New Roman" w:cs="Arial"/>
          <w:szCs w:val="17"/>
          <w:lang w:val="es-ES_tradnl"/>
        </w:rPr>
        <w:t>3</w:t>
      </w:r>
      <w:r w:rsidR="005E48A2" w:rsidRPr="00641BDB">
        <w:rPr>
          <w:rFonts w:eastAsia="Times New Roman" w:cs="Arial"/>
          <w:szCs w:val="17"/>
          <w:lang w:val="es-ES_tradnl"/>
        </w:rPr>
        <w:t>]</w:t>
      </w:r>
      <w:r w:rsidR="00D7520A" w:rsidRPr="00641BDB">
        <w:rPr>
          <w:rFonts w:eastAsia="Times New Roman" w:cs="Arial"/>
          <w:szCs w:val="17"/>
          <w:lang w:val="es-ES_tradnl"/>
        </w:rPr>
        <w:tab/>
        <w:t xml:space="preserve">Los valores de los parámetros </w:t>
      </w:r>
      <w:r w:rsidR="00D7520A" w:rsidRPr="00641BDB">
        <w:rPr>
          <w:rFonts w:ascii="Courier New" w:eastAsia="Times New Roman" w:hAnsi="Courier New" w:cs="Courier New"/>
          <w:szCs w:val="17"/>
          <w:lang w:val="es-ES_tradnl"/>
        </w:rPr>
        <w:t>limit</w:t>
      </w:r>
      <w:r w:rsidR="00D7520A" w:rsidRPr="00641BDB">
        <w:rPr>
          <w:rFonts w:eastAsia="Times New Roman" w:cs="Arial"/>
          <w:szCs w:val="17"/>
          <w:lang w:val="es-ES_tradnl"/>
        </w:rPr>
        <w:t xml:space="preserve"> y </w:t>
      </w:r>
      <w:r w:rsidR="00D7520A" w:rsidRPr="00641BDB">
        <w:rPr>
          <w:rFonts w:ascii="Courier New" w:eastAsia="Times New Roman" w:hAnsi="Courier New" w:cs="Courier New"/>
          <w:szCs w:val="17"/>
          <w:lang w:val="es-ES_tradnl"/>
        </w:rPr>
        <w:t>offset</w:t>
      </w:r>
      <w:r w:rsidR="00D7520A" w:rsidRPr="00641BDB">
        <w:rPr>
          <w:rFonts w:eastAsia="Times New Roman" w:cs="Arial"/>
          <w:szCs w:val="17"/>
          <w:lang w:val="es-ES_tradnl"/>
        </w:rPr>
        <w:t xml:space="preserve"> DEBERÍAN incluirse en la respuesta.</w:t>
      </w:r>
    </w:p>
    <w:p w14:paraId="61C1690A" w14:textId="44482AF2" w:rsidR="005E48A2" w:rsidRPr="00641BDB" w:rsidRDefault="00065E3B" w:rsidP="00D41C44">
      <w:pPr>
        <w:pStyle w:val="Heading4"/>
        <w:jc w:val="both"/>
        <w:rPr>
          <w:lang w:val="es-ES_tradnl"/>
        </w:rPr>
      </w:pPr>
      <w:r w:rsidRPr="00641BDB">
        <w:rPr>
          <w:lang w:val="es-ES_tradnl"/>
        </w:rPr>
        <w:t>Ordenación</w:t>
      </w:r>
    </w:p>
    <w:p w14:paraId="64BFCC67" w14:textId="11F3539F" w:rsidR="00D777C8" w:rsidRPr="00641BDB" w:rsidRDefault="006A418A" w:rsidP="00D41C44">
      <w:pPr>
        <w:pStyle w:val="NormalWeb"/>
        <w:jc w:val="both"/>
        <w:rPr>
          <w:rFonts w:eastAsia="Times New Roman" w:cs="Arial"/>
          <w:szCs w:val="17"/>
          <w:lang w:val="es-ES_tradnl"/>
        </w:rPr>
      </w:pPr>
      <w:r w:rsidRPr="00641BDB">
        <w:rPr>
          <w:rFonts w:eastAsia="Times New Roman" w:cs="Arial"/>
          <w:szCs w:val="17"/>
          <w:lang w:val="es-ES_tradnl"/>
        </w:rPr>
        <w:t>53.</w:t>
      </w:r>
      <w:r w:rsidR="001446D6" w:rsidRPr="00641BDB">
        <w:rPr>
          <w:rFonts w:eastAsia="Times New Roman" w:cs="Arial"/>
          <w:szCs w:val="17"/>
          <w:lang w:val="es-ES_tradnl"/>
        </w:rPr>
        <w:tab/>
      </w:r>
      <w:r w:rsidR="00DA719A" w:rsidRPr="00641BDB">
        <w:rPr>
          <w:rFonts w:eastAsia="Times New Roman" w:cs="Arial"/>
          <w:szCs w:val="17"/>
          <w:lang w:val="es-ES_tradnl"/>
        </w:rPr>
        <w:t>La recuperación de datos puede requerir</w:t>
      </w:r>
      <w:r w:rsidR="002C71C8" w:rsidRPr="00641BDB">
        <w:rPr>
          <w:rFonts w:eastAsia="Times New Roman" w:cs="Arial"/>
          <w:szCs w:val="17"/>
          <w:lang w:val="es-ES_tradnl"/>
        </w:rPr>
        <w:t xml:space="preserve"> ordenar</w:t>
      </w:r>
      <w:r w:rsidR="00DA719A" w:rsidRPr="00641BDB">
        <w:rPr>
          <w:rFonts w:eastAsia="Times New Roman" w:cs="Arial"/>
          <w:szCs w:val="17"/>
          <w:lang w:val="es-ES_tradnl"/>
        </w:rPr>
        <w:t xml:space="preserve"> los datos </w:t>
      </w:r>
      <w:r w:rsidR="00CF1F69" w:rsidRPr="00641BDB">
        <w:rPr>
          <w:rFonts w:eastAsia="Times New Roman" w:cs="Arial"/>
          <w:szCs w:val="17"/>
          <w:lang w:val="es-ES_tradnl"/>
        </w:rPr>
        <w:t>en</w:t>
      </w:r>
      <w:r w:rsidR="00DA719A" w:rsidRPr="00641BDB">
        <w:rPr>
          <w:rFonts w:eastAsia="Times New Roman" w:cs="Arial"/>
          <w:szCs w:val="17"/>
          <w:lang w:val="es-ES_tradnl"/>
        </w:rPr>
        <w:t xml:space="preserve"> orden ascendente o descendente</w:t>
      </w:r>
      <w:r w:rsidR="005E48A2" w:rsidRPr="00641BDB">
        <w:rPr>
          <w:rFonts w:eastAsia="Times New Roman" w:cs="Arial"/>
          <w:szCs w:val="17"/>
          <w:lang w:val="es-ES_tradnl"/>
        </w:rPr>
        <w:t>.</w:t>
      </w:r>
      <w:r w:rsidR="00A20EAF" w:rsidRPr="00641BDB">
        <w:rPr>
          <w:rFonts w:eastAsia="Times New Roman" w:cs="Arial"/>
          <w:szCs w:val="17"/>
          <w:lang w:val="es-ES_tradnl"/>
        </w:rPr>
        <w:t xml:space="preserve"> </w:t>
      </w:r>
      <w:r w:rsidR="003C76CC" w:rsidRPr="00641BDB">
        <w:rPr>
          <w:rFonts w:eastAsia="Times New Roman" w:cs="Arial"/>
          <w:szCs w:val="17"/>
          <w:lang w:val="es-ES_tradnl"/>
        </w:rPr>
        <w:t xml:space="preserve">También puede utilizarse un criterio de </w:t>
      </w:r>
      <w:r w:rsidR="002C71C8" w:rsidRPr="00641BDB">
        <w:rPr>
          <w:rFonts w:eastAsia="Times New Roman" w:cs="Arial"/>
          <w:szCs w:val="17"/>
          <w:lang w:val="es-ES_tradnl"/>
        </w:rPr>
        <w:t>ordenación</w:t>
      </w:r>
      <w:r w:rsidR="003C76CC" w:rsidRPr="00641BDB">
        <w:rPr>
          <w:rFonts w:eastAsia="Times New Roman" w:cs="Arial"/>
          <w:szCs w:val="17"/>
          <w:lang w:val="es-ES_tradnl"/>
        </w:rPr>
        <w:t xml:space="preserve"> multiclave. </w:t>
      </w:r>
      <w:r w:rsidR="002C71C8" w:rsidRPr="00641BDB">
        <w:rPr>
          <w:rFonts w:eastAsia="Times New Roman" w:cs="Arial"/>
          <w:szCs w:val="17"/>
          <w:lang w:val="es-ES_tradnl"/>
        </w:rPr>
        <w:t>El orden</w:t>
      </w:r>
      <w:r w:rsidR="003C76CC" w:rsidRPr="00641BDB">
        <w:rPr>
          <w:rFonts w:eastAsia="Times New Roman" w:cs="Arial"/>
          <w:szCs w:val="17"/>
          <w:lang w:val="es-ES_tradnl"/>
        </w:rPr>
        <w:t xml:space="preserve"> se establece mediante el uso del parámetro de cadena de consulta </w:t>
      </w:r>
      <w:r w:rsidR="002B156F" w:rsidRPr="00641BDB">
        <w:rPr>
          <w:rFonts w:ascii="Courier New" w:eastAsia="Times New Roman" w:hAnsi="Courier New" w:cs="Courier New"/>
          <w:szCs w:val="17"/>
          <w:lang w:val="es-ES_tradnl"/>
        </w:rPr>
        <w:t>sort</w:t>
      </w:r>
      <w:r w:rsidR="003C76CC" w:rsidRPr="00641BDB">
        <w:rPr>
          <w:rFonts w:ascii="Courier New" w:eastAsia="Times New Roman" w:hAnsi="Courier New" w:cs="Courier New"/>
          <w:szCs w:val="17"/>
          <w:lang w:val="es-ES_tradnl"/>
        </w:rPr>
        <w:t>.</w:t>
      </w:r>
      <w:r w:rsidR="002B156F" w:rsidRPr="00641BDB">
        <w:rPr>
          <w:rFonts w:eastAsia="Times New Roman" w:cs="Arial"/>
          <w:szCs w:val="17"/>
          <w:lang w:val="es-ES_tradnl"/>
        </w:rPr>
        <w:t xml:space="preserve"> </w:t>
      </w:r>
      <w:r w:rsidR="00BC46AA" w:rsidRPr="00641BDB">
        <w:rPr>
          <w:rFonts w:eastAsia="Times New Roman" w:cs="Arial"/>
          <w:szCs w:val="17"/>
          <w:lang w:val="es-ES_tradnl"/>
        </w:rPr>
        <w:t xml:space="preserve">El valor de ese parámetro es una lista de claves </w:t>
      </w:r>
      <w:r w:rsidR="002C71C8" w:rsidRPr="00641BDB">
        <w:rPr>
          <w:rFonts w:eastAsia="Times New Roman" w:cs="Arial"/>
          <w:szCs w:val="17"/>
          <w:lang w:val="es-ES_tradnl"/>
        </w:rPr>
        <w:t xml:space="preserve">de ordenación separadas por comas a las que pueden añadirse </w:t>
      </w:r>
      <w:r w:rsidR="00BC46AA" w:rsidRPr="00641BDB">
        <w:rPr>
          <w:rFonts w:eastAsia="Times New Roman" w:cs="Arial"/>
          <w:szCs w:val="17"/>
          <w:lang w:val="es-ES_tradnl"/>
        </w:rPr>
        <w:t xml:space="preserve">direcciones de </w:t>
      </w:r>
      <w:r w:rsidR="002C71C8" w:rsidRPr="00641BDB">
        <w:rPr>
          <w:rFonts w:eastAsia="Times New Roman" w:cs="Arial"/>
          <w:szCs w:val="17"/>
          <w:lang w:val="es-ES_tradnl"/>
        </w:rPr>
        <w:t>ordenación mediante</w:t>
      </w:r>
      <w:r w:rsidR="00BC46AA" w:rsidRPr="00641BDB">
        <w:rPr>
          <w:rFonts w:eastAsia="Times New Roman" w:cs="Arial"/>
          <w:szCs w:val="17"/>
          <w:lang w:val="es-ES_tradnl"/>
        </w:rPr>
        <w:t xml:space="preserve"> dos puntos </w:t>
      </w:r>
      <w:r w:rsidR="002B156F" w:rsidRPr="00641BDB">
        <w:rPr>
          <w:rFonts w:eastAsia="Times New Roman" w:cs="Arial"/>
          <w:szCs w:val="17"/>
          <w:lang w:val="es-ES_tradnl"/>
        </w:rPr>
        <w:t>‘:’.</w:t>
      </w:r>
      <w:r w:rsidR="00D777C8" w:rsidRPr="00641BDB">
        <w:rPr>
          <w:rFonts w:eastAsia="Times New Roman" w:cs="Arial"/>
          <w:szCs w:val="17"/>
          <w:lang w:val="es-ES_tradnl"/>
        </w:rPr>
        <w:t xml:space="preserve"> Las direcciones de ordenación admitidas son </w:t>
      </w:r>
      <w:r w:rsidR="00D777C8" w:rsidRPr="00641BDB">
        <w:rPr>
          <w:rFonts w:ascii="Courier New" w:eastAsia="Times New Roman" w:hAnsi="Courier New" w:cs="Courier New"/>
          <w:szCs w:val="17"/>
          <w:lang w:val="es-ES_tradnl"/>
        </w:rPr>
        <w:t>asc</w:t>
      </w:r>
      <w:r w:rsidRPr="00641BDB">
        <w:rPr>
          <w:rFonts w:ascii="Courier New" w:eastAsia="Times New Roman" w:hAnsi="Courier New" w:cs="Courier New"/>
          <w:szCs w:val="17"/>
          <w:lang w:val="es-ES_tradnl"/>
        </w:rPr>
        <w:t xml:space="preserve"> </w:t>
      </w:r>
      <w:r w:rsidR="00D777C8" w:rsidRPr="00641BDB">
        <w:rPr>
          <w:rFonts w:eastAsia="Times New Roman" w:cs="Arial"/>
          <w:szCs w:val="17"/>
          <w:lang w:val="es-ES_tradnl"/>
        </w:rPr>
        <w:t xml:space="preserve">para </w:t>
      </w:r>
      <w:r w:rsidR="00CF1F69" w:rsidRPr="00641BDB">
        <w:rPr>
          <w:rFonts w:eastAsia="Times New Roman" w:cs="Arial"/>
          <w:szCs w:val="17"/>
          <w:lang w:val="es-ES_tradnl"/>
        </w:rPr>
        <w:t xml:space="preserve">el </w:t>
      </w:r>
      <w:r w:rsidR="00D777C8" w:rsidRPr="00641BDB">
        <w:rPr>
          <w:rFonts w:eastAsia="Times New Roman" w:cs="Arial"/>
          <w:szCs w:val="17"/>
          <w:lang w:val="es-ES_tradnl"/>
        </w:rPr>
        <w:t xml:space="preserve">orden ascendente o </w:t>
      </w:r>
      <w:r w:rsidR="00D777C8" w:rsidRPr="00641BDB">
        <w:rPr>
          <w:rFonts w:ascii="Courier New" w:eastAsia="Times New Roman" w:hAnsi="Courier New" w:cs="Courier New"/>
          <w:szCs w:val="17"/>
          <w:lang w:val="es-ES_tradnl"/>
        </w:rPr>
        <w:t>desc</w:t>
      </w:r>
      <w:r w:rsidR="00CF1F69" w:rsidRPr="00641BDB">
        <w:rPr>
          <w:rFonts w:ascii="Courier New" w:eastAsia="Times New Roman" w:hAnsi="Courier New" w:cs="Courier New"/>
          <w:szCs w:val="17"/>
          <w:lang w:val="es-ES_tradnl"/>
        </w:rPr>
        <w:t xml:space="preserve"> </w:t>
      </w:r>
      <w:r w:rsidR="00D777C8" w:rsidRPr="00641BDB">
        <w:rPr>
          <w:rFonts w:eastAsia="Times New Roman" w:cs="Arial"/>
          <w:szCs w:val="17"/>
          <w:lang w:val="es-ES_tradnl"/>
        </w:rPr>
        <w:t xml:space="preserve">para </w:t>
      </w:r>
      <w:r w:rsidR="00CF1F69" w:rsidRPr="00641BDB">
        <w:rPr>
          <w:rFonts w:eastAsia="Times New Roman" w:cs="Arial"/>
          <w:szCs w:val="17"/>
          <w:lang w:val="es-ES_tradnl"/>
        </w:rPr>
        <w:t xml:space="preserve">el </w:t>
      </w:r>
      <w:r w:rsidR="00D777C8" w:rsidRPr="00641BDB">
        <w:rPr>
          <w:rFonts w:eastAsia="Times New Roman" w:cs="Arial"/>
          <w:szCs w:val="17"/>
          <w:lang w:val="es-ES_tradnl"/>
        </w:rPr>
        <w:t>orden descendente.</w:t>
      </w:r>
      <w:r w:rsidR="00CF1F69" w:rsidRPr="00641BDB">
        <w:rPr>
          <w:rFonts w:eastAsia="Times New Roman" w:cs="Arial"/>
          <w:szCs w:val="17"/>
          <w:lang w:val="es-ES_tradnl"/>
        </w:rPr>
        <w:t xml:space="preserve"> </w:t>
      </w:r>
      <w:r w:rsidR="00D777C8" w:rsidRPr="00641BDB">
        <w:rPr>
          <w:rFonts w:eastAsia="Times New Roman" w:cs="Arial"/>
          <w:szCs w:val="17"/>
          <w:lang w:val="es-ES_tradnl"/>
        </w:rPr>
        <w:t xml:space="preserve">El cliente puede especificar una dirección de ordenación distinta para cada clave. Si no se especifica una dirección de ordenación para una clave, el servidor establece una dirección por defecto. </w:t>
      </w:r>
    </w:p>
    <w:p w14:paraId="77FC1F4D" w14:textId="53D7BC01" w:rsidR="005E48A2" w:rsidRPr="00641BDB" w:rsidRDefault="00FA0882" w:rsidP="00D41C44">
      <w:pPr>
        <w:pStyle w:val="NormalWeb"/>
        <w:jc w:val="both"/>
        <w:rPr>
          <w:rFonts w:cs="Arial"/>
          <w:szCs w:val="17"/>
          <w:lang w:val="es-ES_tradnl"/>
        </w:rPr>
      </w:pPr>
      <w:r w:rsidRPr="00641BDB">
        <w:rPr>
          <w:rFonts w:eastAsia="Times New Roman" w:cs="Arial"/>
          <w:szCs w:val="17"/>
          <w:lang w:val="es-ES_tradnl"/>
        </w:rPr>
        <w:t>Por ejemplo:</w:t>
      </w:r>
    </w:p>
    <w:p w14:paraId="1E49BB92" w14:textId="4C624450" w:rsidR="002B156F" w:rsidRPr="00641BDB" w:rsidRDefault="00F572A3" w:rsidP="007C4832">
      <w:pPr>
        <w:pStyle w:val="NormalWeb"/>
        <w:numPr>
          <w:ilvl w:val="0"/>
          <w:numId w:val="17"/>
        </w:numPr>
        <w:jc w:val="both"/>
        <w:rPr>
          <w:rFonts w:eastAsia="Times New Roman" w:cs="Arial"/>
          <w:szCs w:val="17"/>
          <w:lang w:val="es-ES_tradnl"/>
        </w:rPr>
      </w:pPr>
      <w:r w:rsidRPr="00641BDB">
        <w:rPr>
          <w:rFonts w:eastAsia="Times New Roman" w:cs="Arial"/>
          <w:szCs w:val="17"/>
          <w:lang w:val="es-ES_tradnl"/>
        </w:rPr>
        <w:t>Se especifican solo las claves de ordenación</w:t>
      </w:r>
      <w:r w:rsidR="002B156F" w:rsidRPr="00641BDB">
        <w:rPr>
          <w:rFonts w:eastAsia="Times New Roman" w:cs="Arial"/>
          <w:szCs w:val="17"/>
          <w:lang w:val="es-ES_tradnl"/>
        </w:rPr>
        <w:t>:</w:t>
      </w:r>
    </w:p>
    <w:p w14:paraId="0DAD876A" w14:textId="6E9EE69A" w:rsidR="002B156F" w:rsidRPr="00641BDB" w:rsidRDefault="000B0826" w:rsidP="00D41C44">
      <w:pPr>
        <w:pStyle w:val="NormalWeb"/>
        <w:jc w:val="both"/>
        <w:rPr>
          <w:rFonts w:ascii="Courier New" w:eastAsia="Times New Roman" w:hAnsi="Courier New" w:cs="Courier New"/>
          <w:szCs w:val="17"/>
          <w:lang w:val="es-ES_tradnl"/>
        </w:rPr>
      </w:pPr>
      <w:r w:rsidRPr="00641BDB">
        <w:rPr>
          <w:rFonts w:eastAsia="Times New Roman" w:cs="Arial"/>
          <w:szCs w:val="17"/>
          <w:lang w:val="es-ES_tradnl"/>
        </w:rPr>
        <w:tab/>
      </w:r>
      <w:r w:rsidRPr="00641BDB">
        <w:rPr>
          <w:rFonts w:eastAsia="Times New Roman" w:cs="Arial"/>
          <w:szCs w:val="17"/>
          <w:lang w:val="es-ES_tradnl"/>
        </w:rPr>
        <w:tab/>
      </w:r>
      <w:r w:rsidR="002B156F" w:rsidRPr="00641BDB">
        <w:rPr>
          <w:rFonts w:ascii="Courier New" w:eastAsia="Times New Roman" w:hAnsi="Courier New" w:cs="Courier New"/>
          <w:szCs w:val="17"/>
          <w:lang w:val="es-ES_tradnl"/>
        </w:rPr>
        <w:t>sort=key1,key2</w:t>
      </w:r>
    </w:p>
    <w:p w14:paraId="5530A9E6" w14:textId="7296536D" w:rsidR="002B156F" w:rsidRPr="00641BDB" w:rsidRDefault="000B0826" w:rsidP="00D41C44">
      <w:pPr>
        <w:pStyle w:val="NormalWeb"/>
        <w:jc w:val="both"/>
        <w:rPr>
          <w:rFonts w:eastAsia="Times New Roman" w:cs="Arial"/>
          <w:szCs w:val="17"/>
          <w:lang w:val="es-ES_tradnl"/>
        </w:rPr>
      </w:pPr>
      <w:r w:rsidRPr="00641BDB">
        <w:rPr>
          <w:rFonts w:eastAsia="Times New Roman" w:cs="Arial"/>
          <w:szCs w:val="17"/>
          <w:lang w:val="es-ES_tradnl"/>
        </w:rPr>
        <w:tab/>
      </w:r>
      <w:r w:rsidR="002B156F" w:rsidRPr="00641BDB">
        <w:rPr>
          <w:rFonts w:ascii="Courier New" w:eastAsia="Times New Roman" w:hAnsi="Courier New" w:cs="Courier New"/>
          <w:szCs w:val="17"/>
          <w:lang w:val="es-ES_tradnl"/>
        </w:rPr>
        <w:t>key1</w:t>
      </w:r>
      <w:r w:rsidR="00F572A3" w:rsidRPr="00641BDB">
        <w:rPr>
          <w:rFonts w:eastAsia="Times New Roman" w:cs="Arial"/>
          <w:szCs w:val="17"/>
          <w:lang w:val="es-ES_tradnl"/>
        </w:rPr>
        <w:t xml:space="preserve"> es la primera clave y</w:t>
      </w:r>
      <w:r w:rsidR="002B156F" w:rsidRPr="00641BDB">
        <w:rPr>
          <w:rFonts w:eastAsia="Times New Roman" w:cs="Arial"/>
          <w:szCs w:val="17"/>
          <w:lang w:val="es-ES_tradnl"/>
        </w:rPr>
        <w:t xml:space="preserve"> </w:t>
      </w:r>
      <w:r w:rsidR="002B156F" w:rsidRPr="00641BDB">
        <w:rPr>
          <w:rFonts w:ascii="Courier New" w:eastAsia="Times New Roman" w:hAnsi="Courier New" w:cs="Courier New"/>
          <w:szCs w:val="17"/>
          <w:lang w:val="es-ES_tradnl"/>
        </w:rPr>
        <w:t>key2</w:t>
      </w:r>
      <w:r w:rsidR="002B156F" w:rsidRPr="00641BDB">
        <w:rPr>
          <w:rFonts w:eastAsia="Times New Roman" w:cs="Arial"/>
          <w:szCs w:val="17"/>
          <w:lang w:val="es-ES_tradnl"/>
        </w:rPr>
        <w:t xml:space="preserve"> </w:t>
      </w:r>
      <w:r w:rsidR="00F572A3" w:rsidRPr="00641BDB">
        <w:rPr>
          <w:rFonts w:eastAsia="Times New Roman" w:cs="Arial"/>
          <w:szCs w:val="17"/>
          <w:lang w:val="es-ES_tradnl"/>
        </w:rPr>
        <w:t>es la segunda, y el servidor establece las direcciones de ordenación por defecto.</w:t>
      </w:r>
    </w:p>
    <w:p w14:paraId="46F2C5D4" w14:textId="5AA2ED15" w:rsidR="002B156F" w:rsidRPr="00641BDB" w:rsidRDefault="00E86FF6" w:rsidP="007C4832">
      <w:pPr>
        <w:pStyle w:val="NormalWeb"/>
        <w:numPr>
          <w:ilvl w:val="0"/>
          <w:numId w:val="17"/>
        </w:numPr>
        <w:jc w:val="both"/>
        <w:rPr>
          <w:rFonts w:eastAsia="Times New Roman" w:cs="Arial"/>
          <w:szCs w:val="17"/>
          <w:lang w:val="es-ES_tradnl"/>
        </w:rPr>
      </w:pPr>
      <w:r w:rsidRPr="00641BDB">
        <w:rPr>
          <w:rFonts w:eastAsia="Times New Roman" w:cs="Arial"/>
          <w:szCs w:val="17"/>
          <w:lang w:val="es-ES_tradnl"/>
        </w:rPr>
        <w:t>Se especifican algunas direcciones de ordenación</w:t>
      </w:r>
      <w:r w:rsidR="002B156F" w:rsidRPr="00641BDB">
        <w:rPr>
          <w:rFonts w:eastAsia="Times New Roman" w:cs="Arial"/>
          <w:szCs w:val="17"/>
          <w:lang w:val="es-ES_tradnl"/>
        </w:rPr>
        <w:t>:</w:t>
      </w:r>
    </w:p>
    <w:p w14:paraId="6A9C37B8" w14:textId="33B93C87" w:rsidR="002B156F" w:rsidRPr="00641BDB" w:rsidRDefault="00511059" w:rsidP="006121F9">
      <w:pPr>
        <w:pStyle w:val="NormalWeb"/>
        <w:ind w:left="720"/>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ab/>
      </w:r>
      <w:r w:rsidR="002B156F" w:rsidRPr="00641BDB">
        <w:rPr>
          <w:rFonts w:ascii="Courier New" w:eastAsia="Times New Roman" w:hAnsi="Courier New" w:cs="Courier New"/>
          <w:szCs w:val="17"/>
          <w:lang w:val="es-ES_tradnl"/>
        </w:rPr>
        <w:t>sort=key1:asc,key2</w:t>
      </w:r>
    </w:p>
    <w:p w14:paraId="061288A8" w14:textId="57F42E4E" w:rsidR="002B156F" w:rsidRPr="00641BDB" w:rsidRDefault="002B156F" w:rsidP="006121F9">
      <w:pPr>
        <w:pStyle w:val="NormalWeb"/>
        <w:tabs>
          <w:tab w:val="left" w:pos="1080"/>
        </w:tabs>
        <w:ind w:left="720"/>
        <w:rPr>
          <w:rFonts w:eastAsia="Times New Roman" w:cs="Arial"/>
          <w:szCs w:val="17"/>
          <w:lang w:val="es-ES_tradnl"/>
        </w:rPr>
      </w:pPr>
      <w:r w:rsidRPr="00641BDB">
        <w:rPr>
          <w:rFonts w:ascii="Courier New" w:eastAsia="Times New Roman" w:hAnsi="Courier New" w:cs="Courier New"/>
          <w:szCs w:val="17"/>
          <w:lang w:val="es-ES_tradnl"/>
        </w:rPr>
        <w:t>key1</w:t>
      </w:r>
      <w:r w:rsidRPr="00641BDB">
        <w:rPr>
          <w:rFonts w:eastAsia="Times New Roman" w:cs="Arial"/>
          <w:szCs w:val="17"/>
          <w:lang w:val="es-ES_tradnl"/>
        </w:rPr>
        <w:t xml:space="preserve"> </w:t>
      </w:r>
      <w:r w:rsidR="003108A6" w:rsidRPr="00641BDB">
        <w:rPr>
          <w:rFonts w:eastAsia="Times New Roman" w:cs="Arial"/>
          <w:szCs w:val="17"/>
          <w:lang w:val="es-ES_tradnl"/>
        </w:rPr>
        <w:t xml:space="preserve">es la primera clave </w:t>
      </w:r>
      <w:r w:rsidRPr="00641BDB">
        <w:rPr>
          <w:rFonts w:eastAsia="Times New Roman" w:cs="Arial"/>
          <w:szCs w:val="17"/>
          <w:lang w:val="es-ES_tradnl"/>
        </w:rPr>
        <w:t>(</w:t>
      </w:r>
      <w:r w:rsidR="003108A6" w:rsidRPr="00641BDB">
        <w:rPr>
          <w:rFonts w:eastAsia="Times New Roman" w:cs="Arial"/>
          <w:szCs w:val="17"/>
          <w:lang w:val="es-ES_tradnl"/>
        </w:rPr>
        <w:t>orden ascendente</w:t>
      </w:r>
      <w:r w:rsidRPr="00641BDB">
        <w:rPr>
          <w:rFonts w:eastAsia="Times New Roman" w:cs="Arial"/>
          <w:szCs w:val="17"/>
          <w:lang w:val="es-ES_tradnl"/>
        </w:rPr>
        <w:t>)</w:t>
      </w:r>
      <w:r w:rsidR="00832341" w:rsidRPr="00641BDB">
        <w:rPr>
          <w:rFonts w:eastAsia="Times New Roman" w:cs="Arial"/>
          <w:szCs w:val="17"/>
          <w:lang w:val="es-ES_tradnl"/>
        </w:rPr>
        <w:t xml:space="preserve"> </w:t>
      </w:r>
      <w:r w:rsidR="003108A6" w:rsidRPr="00641BDB">
        <w:rPr>
          <w:rFonts w:eastAsia="Times New Roman" w:cs="Arial"/>
          <w:szCs w:val="17"/>
          <w:lang w:val="es-ES_tradnl"/>
        </w:rPr>
        <w:t>y</w:t>
      </w:r>
      <w:r w:rsidRPr="00641BDB">
        <w:rPr>
          <w:rFonts w:eastAsia="Times New Roman" w:cs="Arial"/>
          <w:szCs w:val="17"/>
          <w:lang w:val="es-ES_tradnl"/>
        </w:rPr>
        <w:t xml:space="preserve"> </w:t>
      </w:r>
      <w:r w:rsidRPr="00641BDB">
        <w:rPr>
          <w:rFonts w:ascii="Courier New" w:eastAsia="Times New Roman" w:hAnsi="Courier New" w:cs="Courier New"/>
          <w:szCs w:val="17"/>
          <w:lang w:val="es-ES_tradnl"/>
        </w:rPr>
        <w:t>key2</w:t>
      </w:r>
      <w:r w:rsidRPr="00641BDB">
        <w:rPr>
          <w:rFonts w:eastAsia="Times New Roman" w:cs="Arial"/>
          <w:szCs w:val="17"/>
          <w:lang w:val="es-ES_tradnl"/>
        </w:rPr>
        <w:t xml:space="preserve"> </w:t>
      </w:r>
      <w:r w:rsidR="003108A6" w:rsidRPr="00641BDB">
        <w:rPr>
          <w:rFonts w:eastAsia="Times New Roman" w:cs="Arial"/>
          <w:szCs w:val="17"/>
          <w:lang w:val="es-ES_tradnl"/>
        </w:rPr>
        <w:t>es la segunda clave</w:t>
      </w:r>
      <w:r w:rsidRPr="00641BDB">
        <w:rPr>
          <w:rFonts w:eastAsia="Times New Roman" w:cs="Arial"/>
          <w:szCs w:val="17"/>
          <w:lang w:val="es-ES_tradnl"/>
        </w:rPr>
        <w:t xml:space="preserve"> (</w:t>
      </w:r>
      <w:r w:rsidR="003108A6" w:rsidRPr="00641BDB">
        <w:rPr>
          <w:rFonts w:eastAsia="Times New Roman" w:cs="Arial"/>
          <w:szCs w:val="17"/>
          <w:lang w:val="es-ES_tradnl"/>
        </w:rPr>
        <w:t>el servidor establece por defecto la dirección, como para cualquier clave de ordenación sin una dirección especificada</w:t>
      </w:r>
      <w:r w:rsidRPr="00641BDB">
        <w:rPr>
          <w:rFonts w:eastAsia="Times New Roman" w:cs="Arial"/>
          <w:szCs w:val="17"/>
          <w:lang w:val="es-ES_tradnl"/>
        </w:rPr>
        <w:t>).</w:t>
      </w:r>
    </w:p>
    <w:p w14:paraId="10113D59" w14:textId="70F3F669" w:rsidR="002B156F" w:rsidRPr="00641BDB" w:rsidRDefault="002B156F" w:rsidP="007C4832">
      <w:pPr>
        <w:pStyle w:val="NormalWeb"/>
        <w:numPr>
          <w:ilvl w:val="0"/>
          <w:numId w:val="17"/>
        </w:numPr>
        <w:rPr>
          <w:rFonts w:eastAsia="Times New Roman" w:cs="Arial"/>
          <w:szCs w:val="17"/>
          <w:lang w:val="es-ES_tradnl"/>
        </w:rPr>
      </w:pPr>
      <w:r w:rsidRPr="00641BDB">
        <w:rPr>
          <w:rFonts w:eastAsia="Times New Roman" w:cs="Arial"/>
          <w:szCs w:val="17"/>
          <w:lang w:val="es-ES_tradnl"/>
        </w:rPr>
        <w:t xml:space="preserve"> </w:t>
      </w:r>
      <w:r w:rsidR="00260AC3" w:rsidRPr="00641BDB">
        <w:rPr>
          <w:rFonts w:eastAsia="Times New Roman" w:cs="Arial"/>
          <w:szCs w:val="17"/>
          <w:lang w:val="es-ES_tradnl"/>
        </w:rPr>
        <w:t>Se especifica la dirección de ordenación para cada clave</w:t>
      </w:r>
      <w:r w:rsidRPr="00641BDB">
        <w:rPr>
          <w:rFonts w:eastAsia="Times New Roman" w:cs="Arial"/>
          <w:szCs w:val="17"/>
          <w:lang w:val="es-ES_tradnl"/>
        </w:rPr>
        <w:t>:</w:t>
      </w:r>
    </w:p>
    <w:p w14:paraId="006B282C" w14:textId="0FBB2416" w:rsidR="002B156F" w:rsidRPr="00641BDB" w:rsidRDefault="00511059" w:rsidP="00681A2E">
      <w:pPr>
        <w:pStyle w:val="NormalWeb"/>
        <w:ind w:firstLine="216"/>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ab/>
      </w:r>
      <w:r w:rsidRPr="00641BDB">
        <w:rPr>
          <w:rFonts w:ascii="Courier New" w:eastAsia="Times New Roman" w:hAnsi="Courier New" w:cs="Courier New"/>
          <w:szCs w:val="17"/>
          <w:lang w:val="es-ES_tradnl"/>
        </w:rPr>
        <w:tab/>
      </w:r>
      <w:r w:rsidR="002B156F" w:rsidRPr="00641BDB">
        <w:rPr>
          <w:rFonts w:ascii="Courier New" w:eastAsia="Times New Roman" w:hAnsi="Courier New" w:cs="Courier New"/>
          <w:szCs w:val="17"/>
          <w:lang w:val="es-ES_tradnl"/>
        </w:rPr>
        <w:t>sort=key1:asc,key2:desc</w:t>
      </w:r>
    </w:p>
    <w:p w14:paraId="29F0D33D" w14:textId="03757A35" w:rsidR="002B156F" w:rsidRPr="00641BDB" w:rsidRDefault="002B156F" w:rsidP="006121F9">
      <w:pPr>
        <w:pStyle w:val="NormalWeb"/>
        <w:ind w:left="720"/>
        <w:rPr>
          <w:rFonts w:eastAsia="Times New Roman" w:cs="Arial"/>
          <w:szCs w:val="17"/>
          <w:lang w:val="es-ES_tradnl"/>
        </w:rPr>
      </w:pPr>
      <w:r w:rsidRPr="00641BDB">
        <w:rPr>
          <w:rFonts w:ascii="Courier New" w:eastAsia="Times New Roman" w:hAnsi="Courier New" w:cs="Courier New"/>
          <w:szCs w:val="17"/>
          <w:lang w:val="es-ES_tradnl"/>
        </w:rPr>
        <w:t>key1</w:t>
      </w:r>
      <w:r w:rsidRPr="00641BDB">
        <w:rPr>
          <w:rFonts w:eastAsia="Times New Roman" w:cs="Arial"/>
          <w:szCs w:val="17"/>
          <w:lang w:val="es-ES_tradnl"/>
        </w:rPr>
        <w:t xml:space="preserve"> </w:t>
      </w:r>
      <w:r w:rsidR="00260AC3" w:rsidRPr="00641BDB">
        <w:rPr>
          <w:rFonts w:eastAsia="Times New Roman" w:cs="Arial"/>
          <w:szCs w:val="17"/>
          <w:lang w:val="es-ES_tradnl"/>
        </w:rPr>
        <w:t xml:space="preserve">es la primera clave (orden ascendente) y </w:t>
      </w:r>
      <w:r w:rsidR="00260AC3" w:rsidRPr="00641BDB">
        <w:rPr>
          <w:rFonts w:ascii="Courier New" w:eastAsia="Times New Roman" w:hAnsi="Courier New" w:cs="Courier New"/>
          <w:szCs w:val="17"/>
          <w:lang w:val="es-ES_tradnl"/>
        </w:rPr>
        <w:t>key2</w:t>
      </w:r>
      <w:r w:rsidR="00260AC3" w:rsidRPr="00641BDB">
        <w:rPr>
          <w:rFonts w:eastAsia="Times New Roman" w:cs="Arial"/>
          <w:szCs w:val="17"/>
          <w:lang w:val="es-ES_tradnl"/>
        </w:rPr>
        <w:t xml:space="preserve"> es la segunda clave (orden descendiente).</w:t>
      </w:r>
    </w:p>
    <w:p w14:paraId="16E487EE" w14:textId="6AC73275" w:rsidR="00B04C50" w:rsidRPr="00641BDB" w:rsidRDefault="006A418A" w:rsidP="00D40441">
      <w:pPr>
        <w:pStyle w:val="NormalWeb"/>
        <w:jc w:val="both"/>
        <w:rPr>
          <w:rFonts w:eastAsia="Times New Roman" w:cs="Arial"/>
          <w:szCs w:val="17"/>
          <w:lang w:val="es-ES_tradnl"/>
        </w:rPr>
      </w:pPr>
      <w:r w:rsidRPr="00641BDB">
        <w:rPr>
          <w:rFonts w:eastAsia="Times New Roman" w:cs="Arial"/>
          <w:szCs w:val="17"/>
          <w:lang w:val="es-ES_tradnl"/>
        </w:rPr>
        <w:t>54.</w:t>
      </w:r>
      <w:r w:rsidR="00276B25" w:rsidRPr="00641BDB">
        <w:rPr>
          <w:rFonts w:eastAsia="Times New Roman" w:cs="Arial"/>
          <w:szCs w:val="17"/>
          <w:lang w:val="es-ES_tradnl"/>
        </w:rPr>
        <w:tab/>
      </w:r>
      <w:r w:rsidR="00E251FD" w:rsidRPr="00641BDB">
        <w:rPr>
          <w:rFonts w:eastAsia="Times New Roman" w:cs="Arial"/>
          <w:szCs w:val="17"/>
          <w:lang w:val="es-ES_tradnl"/>
        </w:rPr>
        <w:t>Para establecer la ordenación por criterios multiatributos, el valor de</w:t>
      </w:r>
      <w:r w:rsidR="00F76321" w:rsidRPr="00641BDB">
        <w:rPr>
          <w:rFonts w:eastAsia="Times New Roman" w:cs="Arial"/>
          <w:szCs w:val="17"/>
          <w:lang w:val="es-ES_tradnl"/>
        </w:rPr>
        <w:t>l</w:t>
      </w:r>
      <w:r w:rsidR="00E251FD" w:rsidRPr="00641BDB">
        <w:rPr>
          <w:rFonts w:eastAsia="Times New Roman" w:cs="Arial"/>
          <w:szCs w:val="17"/>
          <w:lang w:val="es-ES_tradnl"/>
        </w:rPr>
        <w:t xml:space="preserve"> parámetro de consulta puede ser una lista de claves de ordenación separadas por comas a las que se puede añadir, mediante dos puntos ':', la dirección de ordenamiento, con </w:t>
      </w:r>
      <w:r w:rsidR="00E251FD" w:rsidRPr="00641BDB">
        <w:rPr>
          <w:rFonts w:ascii="Courier New" w:eastAsia="Times New Roman" w:hAnsi="Courier New" w:cs="Courier New"/>
          <w:szCs w:val="17"/>
          <w:lang w:val="es-ES_tradnl"/>
        </w:rPr>
        <w:t>asc</w:t>
      </w:r>
      <w:r w:rsidR="00E251FD" w:rsidRPr="00641BDB">
        <w:rPr>
          <w:rFonts w:eastAsia="Times New Roman" w:cs="Arial"/>
          <w:szCs w:val="17"/>
          <w:lang w:val="es-ES_tradnl"/>
        </w:rPr>
        <w:t xml:space="preserve"> para el orden ascendente o </w:t>
      </w:r>
      <w:r w:rsidR="00E251FD" w:rsidRPr="00641BDB">
        <w:rPr>
          <w:rFonts w:ascii="Courier New" w:eastAsia="Times New Roman" w:hAnsi="Courier New" w:cs="Courier New"/>
          <w:szCs w:val="17"/>
          <w:lang w:val="es-ES_tradnl"/>
        </w:rPr>
        <w:t>desc</w:t>
      </w:r>
      <w:r w:rsidR="00E251FD" w:rsidRPr="00641BDB">
        <w:rPr>
          <w:rFonts w:eastAsia="Times New Roman" w:cs="Arial"/>
          <w:szCs w:val="17"/>
          <w:lang w:val="es-ES_tradnl"/>
        </w:rPr>
        <w:t xml:space="preserve"> para el orden descendente.</w:t>
      </w:r>
      <w:r w:rsidR="00276B25" w:rsidRPr="00641BDB">
        <w:rPr>
          <w:rFonts w:eastAsia="Times New Roman" w:cs="Arial"/>
          <w:szCs w:val="17"/>
          <w:lang w:val="es-ES_tradnl"/>
        </w:rPr>
        <w:t xml:space="preserve"> </w:t>
      </w:r>
    </w:p>
    <w:p w14:paraId="583F805A" w14:textId="129A58B0" w:rsidR="005E48A2" w:rsidRPr="00641BDB" w:rsidRDefault="00A9726C" w:rsidP="00D40441">
      <w:pPr>
        <w:spacing w:before="100" w:beforeAutospacing="1" w:after="100" w:afterAutospacing="1"/>
        <w:ind w:firstLine="720"/>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B3484A" w:rsidRPr="00641BDB">
        <w:rPr>
          <w:rFonts w:eastAsia="Times New Roman" w:cs="Arial"/>
          <w:szCs w:val="17"/>
          <w:lang w:val="es-ES_tradnl"/>
        </w:rPr>
        <w:t>7</w:t>
      </w:r>
      <w:r w:rsidR="006A418A" w:rsidRPr="00641BDB">
        <w:rPr>
          <w:rFonts w:eastAsia="Times New Roman" w:cs="Arial"/>
          <w:szCs w:val="17"/>
          <w:lang w:val="es-ES_tradnl"/>
        </w:rPr>
        <w:t>4</w:t>
      </w:r>
      <w:r w:rsidR="005E48A2" w:rsidRPr="00641BDB">
        <w:rPr>
          <w:rFonts w:eastAsia="Times New Roman" w:cs="Arial"/>
          <w:szCs w:val="17"/>
          <w:lang w:val="es-ES_tradnl"/>
        </w:rPr>
        <w:t>]</w:t>
      </w:r>
      <w:r w:rsidR="00E82ECA" w:rsidRPr="00641BDB">
        <w:rPr>
          <w:rFonts w:eastAsia="Times New Roman" w:cs="Arial"/>
          <w:szCs w:val="17"/>
          <w:lang w:val="es-ES_tradnl"/>
        </w:rPr>
        <w:tab/>
        <w:t>Una API web DEBERÍA admitir la ordenación</w:t>
      </w:r>
      <w:r w:rsidR="005E48A2" w:rsidRPr="00641BDB">
        <w:rPr>
          <w:rFonts w:eastAsia="Times New Roman" w:cs="Arial"/>
          <w:szCs w:val="17"/>
          <w:lang w:val="es-ES_tradnl"/>
        </w:rPr>
        <w:t>.</w:t>
      </w:r>
    </w:p>
    <w:p w14:paraId="172BD873" w14:textId="3B89E704" w:rsidR="00D10207" w:rsidRPr="00641BDB" w:rsidRDefault="008620A5" w:rsidP="00376AEC">
      <w:pPr>
        <w:spacing w:before="100" w:beforeAutospacing="1" w:after="100" w:afterAutospacing="1"/>
        <w:ind w:left="1695" w:hanging="975"/>
        <w:jc w:val="both"/>
        <w:rPr>
          <w:rFonts w:cs="Arial"/>
          <w:szCs w:val="17"/>
          <w:lang w:val="es-ES_tradnl"/>
        </w:rPr>
      </w:pPr>
      <w:r w:rsidRPr="00641BDB">
        <w:rPr>
          <w:rFonts w:cs="Arial"/>
          <w:szCs w:val="17"/>
          <w:lang w:val="es-ES_tradnl"/>
        </w:rPr>
        <w:t>[RS</w:t>
      </w:r>
      <w:r w:rsidR="00B04C50" w:rsidRPr="00641BDB">
        <w:rPr>
          <w:rFonts w:cs="Arial"/>
          <w:szCs w:val="17"/>
          <w:lang w:val="es-ES_tradnl"/>
        </w:rPr>
        <w:t>G</w:t>
      </w:r>
      <w:r w:rsidRPr="00641BDB">
        <w:rPr>
          <w:rFonts w:cs="Arial"/>
          <w:szCs w:val="17"/>
          <w:lang w:val="es-ES_tradnl"/>
        </w:rPr>
        <w:t>-</w:t>
      </w:r>
      <w:r w:rsidR="00F5508B" w:rsidRPr="00641BDB">
        <w:rPr>
          <w:rFonts w:cs="Arial"/>
          <w:szCs w:val="17"/>
          <w:lang w:val="es-ES_tradnl"/>
        </w:rPr>
        <w:t>7</w:t>
      </w:r>
      <w:r w:rsidR="006A418A" w:rsidRPr="00641BDB">
        <w:rPr>
          <w:rFonts w:cs="Arial"/>
          <w:szCs w:val="17"/>
          <w:lang w:val="es-ES_tradnl"/>
        </w:rPr>
        <w:t>5</w:t>
      </w:r>
      <w:r w:rsidR="005E48A2" w:rsidRPr="00641BDB">
        <w:rPr>
          <w:rFonts w:cs="Arial"/>
          <w:szCs w:val="17"/>
          <w:lang w:val="es-ES_tradnl"/>
        </w:rPr>
        <w:t>]</w:t>
      </w:r>
      <w:r w:rsidR="00376AEC" w:rsidRPr="00641BDB">
        <w:rPr>
          <w:rFonts w:cs="Arial"/>
          <w:szCs w:val="17"/>
          <w:lang w:val="es-ES_tradnl"/>
        </w:rPr>
        <w:tab/>
        <w:t xml:space="preserve">Para establecer criterios multiatributos de ordenación, DEBE utilizarse un parámetro de consulta. El valor de dicho parámetro será una lista </w:t>
      </w:r>
      <w:r w:rsidR="00376AEC" w:rsidRPr="00641BDB">
        <w:rPr>
          <w:rFonts w:eastAsia="Times New Roman" w:cs="Arial"/>
          <w:szCs w:val="17"/>
          <w:lang w:val="es-ES_tradnl"/>
        </w:rPr>
        <w:t xml:space="preserve">de claves de ordenación separadas por comas a las que se puede añadir, mediante dos puntos ':', la dirección de ordenamiento, con </w:t>
      </w:r>
      <w:r w:rsidR="00376AEC" w:rsidRPr="00641BDB">
        <w:rPr>
          <w:rFonts w:ascii="Courier New" w:eastAsia="Times New Roman" w:hAnsi="Courier New" w:cs="Courier New"/>
          <w:szCs w:val="17"/>
          <w:lang w:val="es-ES_tradnl"/>
        </w:rPr>
        <w:t>asc</w:t>
      </w:r>
      <w:r w:rsidR="00376AEC" w:rsidRPr="00641BDB">
        <w:rPr>
          <w:rFonts w:eastAsia="Times New Roman" w:cs="Arial"/>
          <w:szCs w:val="17"/>
          <w:lang w:val="es-ES_tradnl"/>
        </w:rPr>
        <w:t xml:space="preserve"> para el orden ascendente o </w:t>
      </w:r>
      <w:r w:rsidR="00376AEC" w:rsidRPr="00641BDB">
        <w:rPr>
          <w:rFonts w:ascii="Courier New" w:eastAsia="Times New Roman" w:hAnsi="Courier New" w:cs="Courier New"/>
          <w:szCs w:val="17"/>
          <w:lang w:val="es-ES_tradnl"/>
        </w:rPr>
        <w:t>desc</w:t>
      </w:r>
      <w:r w:rsidR="00376AEC" w:rsidRPr="00641BDB">
        <w:rPr>
          <w:rFonts w:eastAsia="Times New Roman" w:cs="Arial"/>
          <w:szCs w:val="17"/>
          <w:lang w:val="es-ES_tradnl"/>
        </w:rPr>
        <w:t xml:space="preserve"> para el orden descendente.</w:t>
      </w:r>
      <w:r w:rsidR="00ED3F0B" w:rsidRPr="00641BDB">
        <w:rPr>
          <w:rFonts w:eastAsia="Times New Roman" w:cs="Arial"/>
          <w:szCs w:val="17"/>
          <w:lang w:val="es-ES_tradnl"/>
        </w:rPr>
        <w:t xml:space="preserve"> E</w:t>
      </w:r>
      <w:r w:rsidR="00376AEC" w:rsidRPr="00641BDB">
        <w:rPr>
          <w:rFonts w:eastAsia="Times New Roman" w:cs="Arial"/>
          <w:szCs w:val="17"/>
          <w:lang w:val="es-ES_tradnl"/>
        </w:rPr>
        <w:t>n caso de que no se especifique</w:t>
      </w:r>
      <w:r w:rsidR="00ED3F0B" w:rsidRPr="00641BDB">
        <w:rPr>
          <w:rFonts w:eastAsia="Times New Roman" w:cs="Arial"/>
          <w:szCs w:val="17"/>
          <w:lang w:val="es-ES_tradnl"/>
        </w:rPr>
        <w:t xml:space="preserve"> una dirección de ordenación para una clave, el servidor DEBE establecer una por defecto.</w:t>
      </w:r>
      <w:r w:rsidR="005E48A2" w:rsidRPr="00641BDB">
        <w:rPr>
          <w:rFonts w:cs="Arial"/>
          <w:szCs w:val="17"/>
          <w:lang w:val="es-ES_tradnl"/>
        </w:rPr>
        <w:t xml:space="preserve"> </w:t>
      </w:r>
    </w:p>
    <w:p w14:paraId="081B642F" w14:textId="6EA6B8B5" w:rsidR="007D638D" w:rsidRPr="00641BDB" w:rsidRDefault="00D10207" w:rsidP="00D40441">
      <w:pPr>
        <w:spacing w:before="100" w:beforeAutospacing="1" w:after="100" w:afterAutospacing="1"/>
        <w:ind w:left="720"/>
        <w:jc w:val="both"/>
        <w:rPr>
          <w:rFonts w:cs="Arial"/>
          <w:szCs w:val="17"/>
          <w:lang w:val="es-ES_tradnl"/>
        </w:rPr>
      </w:pPr>
      <w:r w:rsidRPr="00641BDB">
        <w:rPr>
          <w:rFonts w:cs="Arial"/>
          <w:szCs w:val="17"/>
          <w:lang w:val="es-ES_tradnl"/>
        </w:rPr>
        <w:t>[RS</w:t>
      </w:r>
      <w:r w:rsidR="00B04C50" w:rsidRPr="00641BDB">
        <w:rPr>
          <w:rFonts w:cs="Arial"/>
          <w:szCs w:val="17"/>
          <w:lang w:val="es-ES_tradnl"/>
        </w:rPr>
        <w:t>G</w:t>
      </w:r>
      <w:r w:rsidRPr="00641BDB">
        <w:rPr>
          <w:rFonts w:cs="Arial"/>
          <w:szCs w:val="17"/>
          <w:lang w:val="es-ES_tradnl"/>
        </w:rPr>
        <w:t>-</w:t>
      </w:r>
      <w:r w:rsidR="00F5508B" w:rsidRPr="00641BDB">
        <w:rPr>
          <w:rFonts w:cs="Arial"/>
          <w:szCs w:val="17"/>
          <w:lang w:val="es-ES_tradnl"/>
        </w:rPr>
        <w:t>7</w:t>
      </w:r>
      <w:r w:rsidR="006A418A" w:rsidRPr="00641BDB">
        <w:rPr>
          <w:rFonts w:cs="Arial"/>
          <w:szCs w:val="17"/>
          <w:lang w:val="es-ES_tradnl"/>
        </w:rPr>
        <w:t>6</w:t>
      </w:r>
      <w:r w:rsidRPr="00641BDB">
        <w:rPr>
          <w:rFonts w:cs="Arial"/>
          <w:szCs w:val="17"/>
          <w:lang w:val="es-ES_tradnl"/>
        </w:rPr>
        <w:t>]</w:t>
      </w:r>
      <w:r w:rsidR="00376AEC" w:rsidRPr="00641BDB">
        <w:rPr>
          <w:rFonts w:cs="Arial"/>
          <w:szCs w:val="17"/>
          <w:lang w:val="es-ES_tradnl"/>
        </w:rPr>
        <w:tab/>
      </w:r>
      <w:r w:rsidR="00692873" w:rsidRPr="00641BDB">
        <w:rPr>
          <w:rFonts w:cs="Arial"/>
          <w:szCs w:val="17"/>
          <w:lang w:val="es-ES_tradnl"/>
        </w:rPr>
        <w:t>Las</w:t>
      </w:r>
      <w:r w:rsidR="00376AEC" w:rsidRPr="00641BDB">
        <w:rPr>
          <w:rFonts w:cs="Arial"/>
          <w:szCs w:val="17"/>
          <w:lang w:val="es-ES_tradnl"/>
        </w:rPr>
        <w:t xml:space="preserve"> API web DEBERÍA</w:t>
      </w:r>
      <w:r w:rsidR="00692873" w:rsidRPr="00641BDB">
        <w:rPr>
          <w:rFonts w:cs="Arial"/>
          <w:szCs w:val="17"/>
          <w:lang w:val="es-ES_tradnl"/>
        </w:rPr>
        <w:t>N</w:t>
      </w:r>
      <w:r w:rsidR="00376AEC" w:rsidRPr="00641BDB">
        <w:rPr>
          <w:rFonts w:cs="Arial"/>
          <w:szCs w:val="17"/>
          <w:lang w:val="es-ES_tradnl"/>
        </w:rPr>
        <w:t xml:space="preserve"> devolver los criterios de ordenación en la respuesta</w:t>
      </w:r>
      <w:r w:rsidR="006823BF" w:rsidRPr="00641BDB">
        <w:rPr>
          <w:rFonts w:cs="Arial"/>
          <w:szCs w:val="17"/>
          <w:lang w:val="es-ES_tradnl"/>
        </w:rPr>
        <w:t>.</w:t>
      </w:r>
    </w:p>
    <w:p w14:paraId="1DDF1F97" w14:textId="3CDC2238" w:rsidR="005E48A2" w:rsidRPr="00641BDB" w:rsidRDefault="005E48A2" w:rsidP="00D40441">
      <w:pPr>
        <w:pStyle w:val="Heading4"/>
        <w:jc w:val="both"/>
        <w:rPr>
          <w:lang w:val="es-ES_tradnl"/>
        </w:rPr>
      </w:pPr>
      <w:r w:rsidRPr="00641BDB">
        <w:rPr>
          <w:lang w:val="es-ES_tradnl"/>
        </w:rPr>
        <w:t>Expan</w:t>
      </w:r>
      <w:r w:rsidR="002C2156" w:rsidRPr="00641BDB">
        <w:rPr>
          <w:lang w:val="es-ES_tradnl"/>
        </w:rPr>
        <w:t>si</w:t>
      </w:r>
      <w:r w:rsidR="00B84DA1" w:rsidRPr="00641BDB">
        <w:rPr>
          <w:lang w:val="es-ES_tradnl"/>
        </w:rPr>
        <w:t>ón</w:t>
      </w:r>
    </w:p>
    <w:p w14:paraId="13CBA665" w14:textId="2718E503" w:rsidR="003B1736" w:rsidRPr="00641BDB" w:rsidRDefault="006A418A" w:rsidP="00D40441">
      <w:pPr>
        <w:pStyle w:val="NormalWeb"/>
        <w:jc w:val="both"/>
        <w:rPr>
          <w:rFonts w:eastAsia="Times New Roman" w:cs="Arial"/>
          <w:szCs w:val="17"/>
          <w:lang w:val="es-ES_tradnl"/>
        </w:rPr>
      </w:pPr>
      <w:r w:rsidRPr="00641BDB">
        <w:rPr>
          <w:rFonts w:eastAsia="Times New Roman" w:cs="Arial"/>
          <w:szCs w:val="17"/>
          <w:lang w:val="es-ES_tradnl"/>
        </w:rPr>
        <w:t>55.</w:t>
      </w:r>
      <w:r w:rsidR="001446D6" w:rsidRPr="00641BDB">
        <w:rPr>
          <w:rFonts w:eastAsia="Times New Roman" w:cs="Arial"/>
          <w:szCs w:val="17"/>
          <w:lang w:val="es-ES_tradnl"/>
        </w:rPr>
        <w:tab/>
      </w:r>
      <w:r w:rsidR="00B84DA1" w:rsidRPr="00641BDB">
        <w:rPr>
          <w:rFonts w:eastAsia="Times New Roman" w:cs="Arial"/>
          <w:szCs w:val="17"/>
          <w:lang w:val="es-ES_tradnl"/>
        </w:rPr>
        <w:t>Un consumidor de servicios puede controlar la cantidad de datos que recibe expandiendo un solo campo a un mayor número de objetos. Esto suele combinarse con un sistema hipermedia</w:t>
      </w:r>
      <w:r w:rsidR="00444699" w:rsidRPr="00641BDB">
        <w:rPr>
          <w:rFonts w:eastAsia="Times New Roman" w:cs="Arial"/>
          <w:szCs w:val="17"/>
          <w:lang w:val="es-ES_tradnl"/>
        </w:rPr>
        <w:t>.</w:t>
      </w:r>
      <w:r w:rsidR="00D72A35" w:rsidRPr="00641BDB">
        <w:rPr>
          <w:rFonts w:eastAsia="Times New Roman" w:cs="Arial"/>
          <w:szCs w:val="17"/>
          <w:lang w:val="es-ES_tradnl"/>
        </w:rPr>
        <w:t xml:space="preserve"> </w:t>
      </w:r>
      <w:r w:rsidR="00477EB2" w:rsidRPr="00641BDB">
        <w:rPr>
          <w:rFonts w:eastAsia="Times New Roman" w:cs="Arial"/>
          <w:szCs w:val="17"/>
          <w:lang w:val="es-ES_tradnl"/>
        </w:rPr>
        <w:t>En lugar de pedir que se incluya el ID de una entidad vinculada, el solicitante de servicios puede pedir que se expanda la representación completa de la entidad dentro de los resultados. Las llamadas de servicio pueden utilizar expansiones para obtener todos los datos que necesitan en una única petición API</w:t>
      </w:r>
      <w:r w:rsidR="00C55517" w:rsidRPr="00641BDB">
        <w:rPr>
          <w:rFonts w:eastAsia="Times New Roman" w:cs="Arial"/>
          <w:szCs w:val="17"/>
          <w:lang w:val="es-ES_tradnl"/>
        </w:rPr>
        <w:t>:</w:t>
      </w:r>
    </w:p>
    <w:p w14:paraId="06BB2F8F" w14:textId="771AE0DF" w:rsidR="003B1736" w:rsidRPr="00641BDB" w:rsidRDefault="00202089" w:rsidP="0051573F">
      <w:pPr>
        <w:spacing w:before="100" w:beforeAutospacing="1" w:after="100" w:afterAutospacing="1"/>
        <w:ind w:left="709"/>
        <w:jc w:val="both"/>
        <w:rPr>
          <w:rFonts w:eastAsia="Times New Roman" w:cs="Arial"/>
          <w:szCs w:val="17"/>
          <w:lang w:val="es-ES_tradnl"/>
        </w:rPr>
      </w:pPr>
      <w:r w:rsidRPr="00641BDB">
        <w:rPr>
          <w:rFonts w:eastAsia="Times New Roman" w:cs="Arial"/>
          <w:szCs w:val="17"/>
          <w:lang w:val="es-ES_tradnl"/>
        </w:rPr>
        <w:lastRenderedPageBreak/>
        <w:t xml:space="preserve">Por ejemplo, si se admite el sistema hipermedia, la siguiente petición HTTP recupera una patente y expande </w:t>
      </w:r>
      <w:r w:rsidR="004E0EC0" w:rsidRPr="00641BDB">
        <w:rPr>
          <w:rFonts w:eastAsia="Times New Roman" w:cs="Arial"/>
          <w:szCs w:val="17"/>
          <w:lang w:val="es-ES_tradnl"/>
        </w:rPr>
        <w:t>la variable s</w:t>
      </w:r>
      <w:r w:rsidRPr="00641BDB">
        <w:rPr>
          <w:rFonts w:eastAsia="Times New Roman" w:cs="Arial"/>
          <w:szCs w:val="17"/>
          <w:lang w:val="es-ES_tradnl"/>
        </w:rPr>
        <w:t>olicitante</w:t>
      </w:r>
      <w:r w:rsidR="004E0EC0" w:rsidRPr="00641BDB">
        <w:rPr>
          <w:rFonts w:eastAsia="Times New Roman" w:cs="Arial"/>
          <w:szCs w:val="17"/>
          <w:lang w:val="es-ES_tradnl"/>
        </w:rPr>
        <w:t xml:space="preserve"> de la patente</w:t>
      </w:r>
      <w:r w:rsidR="005E3135" w:rsidRPr="00641BDB">
        <w:rPr>
          <w:rFonts w:eastAsia="Times New Roman" w:cs="Arial"/>
          <w:szCs w:val="17"/>
          <w:lang w:val="es-ES_tradnl"/>
        </w:rPr>
        <w:t>.</w:t>
      </w:r>
    </w:p>
    <w:p w14:paraId="5D31CE36" w14:textId="197E7D05" w:rsidR="00DD2B86" w:rsidRPr="00641BDB" w:rsidRDefault="00DD2B86" w:rsidP="0051573F">
      <w:pPr>
        <w:keepNext/>
        <w:spacing w:before="100" w:beforeAutospacing="1" w:after="100" w:afterAutospacing="1"/>
        <w:ind w:left="349"/>
        <w:rPr>
          <w:rFonts w:eastAsia="Times New Roman" w:cs="Arial"/>
          <w:szCs w:val="17"/>
          <w:u w:val="single"/>
          <w:lang w:val="es-ES_tradnl"/>
        </w:rPr>
      </w:pPr>
      <w:r w:rsidRPr="00641BDB">
        <w:rPr>
          <w:rFonts w:eastAsia="Times New Roman" w:cs="Arial"/>
          <w:szCs w:val="17"/>
          <w:u w:val="single"/>
          <w:lang w:val="es-ES_tradnl"/>
        </w:rPr>
        <w:t xml:space="preserve">Ejemplo con cargas útiles </w:t>
      </w:r>
      <w:r w:rsidR="00B66DC4" w:rsidRPr="00641BDB">
        <w:rPr>
          <w:rFonts w:eastAsia="Times New Roman" w:cs="Arial"/>
          <w:szCs w:val="17"/>
          <w:u w:val="single"/>
          <w:lang w:val="es-ES_tradnl"/>
        </w:rPr>
        <w:t xml:space="preserve">en formato </w:t>
      </w:r>
      <w:r w:rsidRPr="00641BDB">
        <w:rPr>
          <w:rFonts w:eastAsia="Times New Roman" w:cs="Arial"/>
          <w:szCs w:val="17"/>
          <w:u w:val="single"/>
          <w:lang w:val="es-ES_tradnl"/>
        </w:rPr>
        <w:t>JSON según la Norma ST.97</w:t>
      </w:r>
    </w:p>
    <w:p w14:paraId="561C43A2" w14:textId="1F0F6FA7" w:rsidR="005E3135" w:rsidRPr="00641BDB" w:rsidRDefault="00316177" w:rsidP="00D40441">
      <w:pPr>
        <w:spacing w:before="100" w:beforeAutospacing="1" w:after="100" w:afterAutospacing="1"/>
        <w:ind w:left="709"/>
        <w:jc w:val="both"/>
        <w:rPr>
          <w:rFonts w:eastAsia="Times New Roman" w:cs="Arial"/>
          <w:szCs w:val="17"/>
          <w:lang w:val="es-ES_tradnl"/>
        </w:rPr>
      </w:pPr>
      <w:r w:rsidRPr="00641BDB">
        <w:rPr>
          <w:rFonts w:eastAsia="Times New Roman" w:cs="Arial"/>
          <w:szCs w:val="17"/>
          <w:lang w:val="es-ES_tradnl"/>
        </w:rPr>
        <w:t>Recupera una patente a partir de su número</w:t>
      </w:r>
      <w:r w:rsidR="002B046E" w:rsidRPr="00641BDB">
        <w:rPr>
          <w:rStyle w:val="FootnoteReference"/>
          <w:rFonts w:eastAsia="Times New Roman" w:cs="Arial"/>
          <w:szCs w:val="17"/>
          <w:lang w:val="es-ES_tradnl"/>
        </w:rPr>
        <w:footnoteReference w:id="5"/>
      </w:r>
      <w:r w:rsidR="005E3135" w:rsidRPr="00641BDB">
        <w:rPr>
          <w:rFonts w:eastAsia="Times New Roman" w:cs="Arial"/>
          <w:szCs w:val="17"/>
          <w:lang w:val="es-ES_tradnl"/>
        </w:rPr>
        <w:t>:</w:t>
      </w:r>
    </w:p>
    <w:tbl>
      <w:tblPr>
        <w:tblStyle w:val="TableGrid"/>
        <w:tblW w:w="0" w:type="auto"/>
        <w:tblInd w:w="715" w:type="dxa"/>
        <w:tblLook w:val="04A0" w:firstRow="1" w:lastRow="0" w:firstColumn="1" w:lastColumn="0" w:noHBand="0" w:noVBand="1"/>
      </w:tblPr>
      <w:tblGrid>
        <w:gridCol w:w="8633"/>
      </w:tblGrid>
      <w:tr w:rsidR="00C55517" w:rsidRPr="00641BDB" w14:paraId="041DBEAC" w14:textId="77777777" w:rsidTr="00316177">
        <w:tc>
          <w:tcPr>
            <w:tcW w:w="8633" w:type="dxa"/>
          </w:tcPr>
          <w:p w14:paraId="155B9105" w14:textId="77777777" w:rsidR="00C55517" w:rsidRPr="00CB6A97" w:rsidRDefault="00C55517" w:rsidP="002B046E">
            <w:pPr>
              <w:spacing w:before="240"/>
              <w:rPr>
                <w:rFonts w:ascii="Courier New" w:hAnsi="Courier New" w:cs="Courier New"/>
              </w:rPr>
            </w:pPr>
            <w:r w:rsidRPr="00CB6A97">
              <w:rPr>
                <w:rFonts w:ascii="Courier New" w:hAnsi="Courier New" w:cs="Courier New"/>
              </w:rPr>
              <w:t>GET /api/v1/patents</w:t>
            </w:r>
            <w:r w:rsidR="00F83FE3" w:rsidRPr="00CB6A97">
              <w:rPr>
                <w:rFonts w:ascii="Courier New" w:hAnsi="Courier New" w:cs="Courier New"/>
              </w:rPr>
              <w:t>/publications/</w:t>
            </w:r>
            <w:r w:rsidRPr="00CB6A97">
              <w:rPr>
                <w:rFonts w:ascii="Courier New" w:hAnsi="Courier New" w:cs="Courier New"/>
              </w:rPr>
              <w:t>100000000000001 HTTP/1.1</w:t>
            </w:r>
          </w:p>
          <w:p w14:paraId="74D72742" w14:textId="77777777" w:rsidR="00C55517" w:rsidRPr="00CB6A97" w:rsidRDefault="00C55517" w:rsidP="00C55517">
            <w:pPr>
              <w:rPr>
                <w:rFonts w:ascii="Courier New" w:hAnsi="Courier New" w:cs="Courier New"/>
              </w:rPr>
            </w:pPr>
            <w:r w:rsidRPr="00CB6A97">
              <w:rPr>
                <w:rFonts w:ascii="Courier New" w:hAnsi="Courier New" w:cs="Courier New"/>
              </w:rPr>
              <w:t xml:space="preserve">Host: wipo.int </w:t>
            </w:r>
          </w:p>
          <w:p w14:paraId="7D0A02E3" w14:textId="77777777" w:rsidR="00C55517" w:rsidRPr="00641BDB" w:rsidRDefault="00C55517" w:rsidP="002B046E">
            <w:pPr>
              <w:spacing w:after="240"/>
              <w:rPr>
                <w:rFonts w:ascii="Courier New" w:hAnsi="Courier New" w:cs="Courier New"/>
                <w:lang w:val="es-ES_tradnl"/>
              </w:rPr>
            </w:pPr>
            <w:r w:rsidRPr="00641BDB">
              <w:rPr>
                <w:rFonts w:ascii="Courier New" w:hAnsi="Courier New" w:cs="Courier New"/>
                <w:lang w:val="es-ES_tradnl"/>
              </w:rPr>
              <w:t>Accept: application/</w:t>
            </w:r>
            <w:r w:rsidR="00B0783D" w:rsidRPr="00641BDB">
              <w:rPr>
                <w:rFonts w:ascii="Courier New" w:hAnsi="Courier New" w:cs="Courier New"/>
                <w:lang w:val="es-ES_tradnl"/>
              </w:rPr>
              <w:t>json</w:t>
            </w:r>
          </w:p>
        </w:tc>
      </w:tr>
    </w:tbl>
    <w:p w14:paraId="042877DF" w14:textId="44A22296" w:rsidR="00C55517" w:rsidRPr="00641BDB" w:rsidRDefault="00316177" w:rsidP="00C92456">
      <w:pPr>
        <w:pStyle w:val="NormalWeb"/>
        <w:ind w:left="720"/>
        <w:rPr>
          <w:rFonts w:eastAsia="Times New Roman" w:cs="Arial"/>
          <w:szCs w:val="17"/>
          <w:lang w:val="es-ES_tradnl"/>
        </w:rPr>
      </w:pPr>
      <w:r w:rsidRPr="00641BDB">
        <w:rPr>
          <w:rFonts w:eastAsia="Times New Roman" w:cs="Arial"/>
          <w:szCs w:val="17"/>
          <w:lang w:val="es-ES_tradnl"/>
        </w:rPr>
        <w:t>La respuesta HTTP es la siguiente</w:t>
      </w:r>
      <w:r w:rsidR="00C55517" w:rsidRPr="00641BDB">
        <w:rPr>
          <w:rFonts w:eastAsia="Times New Roman" w:cs="Arial"/>
          <w:szCs w:val="17"/>
          <w:lang w:val="es-ES_tradnl"/>
        </w:rPr>
        <w:t>:</w:t>
      </w:r>
    </w:p>
    <w:tbl>
      <w:tblPr>
        <w:tblStyle w:val="TableGrid"/>
        <w:tblW w:w="0" w:type="auto"/>
        <w:tblInd w:w="715" w:type="dxa"/>
        <w:tblLook w:val="04A0" w:firstRow="1" w:lastRow="0" w:firstColumn="1" w:lastColumn="0" w:noHBand="0" w:noVBand="1"/>
      </w:tblPr>
      <w:tblGrid>
        <w:gridCol w:w="8633"/>
      </w:tblGrid>
      <w:tr w:rsidR="00C55517" w:rsidRPr="00641BDB" w14:paraId="2B96B202" w14:textId="77777777" w:rsidTr="00544412">
        <w:tc>
          <w:tcPr>
            <w:tcW w:w="8633" w:type="dxa"/>
          </w:tcPr>
          <w:p w14:paraId="7B1F6D17" w14:textId="77777777" w:rsidR="00B66DC4" w:rsidRPr="00855E87" w:rsidRDefault="00B66DC4" w:rsidP="00B66DC4">
            <w:pPr>
              <w:spacing w:before="240"/>
              <w:rPr>
                <w:rFonts w:ascii="Courier New" w:hAnsi="Courier New" w:cs="Courier New"/>
                <w:szCs w:val="17"/>
                <w:lang w:val="fr-FR"/>
              </w:rPr>
            </w:pPr>
            <w:r w:rsidRPr="00855E87">
              <w:rPr>
                <w:rFonts w:ascii="Courier New" w:hAnsi="Courier New" w:cs="Courier New"/>
                <w:szCs w:val="17"/>
                <w:lang w:val="fr-FR"/>
              </w:rPr>
              <w:t>HTTP/1.1 200 OK</w:t>
            </w:r>
          </w:p>
          <w:p w14:paraId="7FA90A81" w14:textId="77777777" w:rsidR="00B66DC4" w:rsidRPr="00855E87" w:rsidRDefault="00B66DC4" w:rsidP="00B66DC4">
            <w:pPr>
              <w:rPr>
                <w:rFonts w:ascii="Courier New" w:hAnsi="Courier New" w:cs="Courier New"/>
                <w:szCs w:val="17"/>
                <w:lang w:val="fr-FR"/>
              </w:rPr>
            </w:pPr>
            <w:r w:rsidRPr="00855E87">
              <w:rPr>
                <w:rFonts w:ascii="Courier New" w:hAnsi="Courier New" w:cs="Courier New"/>
                <w:szCs w:val="17"/>
                <w:lang w:val="fr-FR"/>
              </w:rPr>
              <w:t>Content-Type: application/json</w:t>
            </w:r>
            <w:r w:rsidRPr="00855E87">
              <w:rPr>
                <w:rFonts w:ascii="Courier New" w:hAnsi="Courier New" w:cs="Courier New"/>
                <w:szCs w:val="17"/>
                <w:lang w:val="fr-FR"/>
              </w:rPr>
              <w:br/>
              <w:t>200 OK</w:t>
            </w:r>
          </w:p>
          <w:p w14:paraId="13050082" w14:textId="77777777" w:rsidR="00B66DC4" w:rsidRPr="00855E87" w:rsidRDefault="00B66DC4" w:rsidP="00B66DC4">
            <w:pPr>
              <w:autoSpaceDE w:val="0"/>
              <w:autoSpaceDN w:val="0"/>
              <w:adjustRightInd w:val="0"/>
              <w:rPr>
                <w:rFonts w:ascii="Courier New" w:eastAsia="Times New Roman" w:hAnsi="Courier New" w:cs="Courier New"/>
                <w:szCs w:val="17"/>
                <w:highlight w:val="white"/>
                <w:lang w:val="fr-FR"/>
              </w:rPr>
            </w:pPr>
            <w:r w:rsidRPr="00855E87">
              <w:rPr>
                <w:rFonts w:ascii="Courier New" w:eastAsia="Times New Roman" w:hAnsi="Courier New" w:cs="Courier New"/>
                <w:szCs w:val="17"/>
                <w:highlight w:val="white"/>
                <w:lang w:val="fr-FR"/>
              </w:rPr>
              <w:t>{</w:t>
            </w:r>
          </w:p>
          <w:p w14:paraId="41F148A1" w14:textId="77777777" w:rsidR="00B66DC4" w:rsidRPr="00855E87" w:rsidRDefault="00B66DC4" w:rsidP="00B66DC4">
            <w:pPr>
              <w:autoSpaceDE w:val="0"/>
              <w:autoSpaceDN w:val="0"/>
              <w:adjustRightInd w:val="0"/>
              <w:rPr>
                <w:rFonts w:ascii="Courier New" w:eastAsia="Times New Roman" w:hAnsi="Courier New" w:cs="Courier New"/>
                <w:szCs w:val="17"/>
                <w:highlight w:val="white"/>
                <w:lang w:val="fr-FR"/>
              </w:rPr>
            </w:pPr>
          </w:p>
          <w:p w14:paraId="607C1450" w14:textId="77777777" w:rsidR="00B66DC4" w:rsidRPr="00855E87" w:rsidRDefault="00B66DC4" w:rsidP="00B66DC4">
            <w:pPr>
              <w:autoSpaceDE w:val="0"/>
              <w:autoSpaceDN w:val="0"/>
              <w:adjustRightInd w:val="0"/>
              <w:rPr>
                <w:rFonts w:ascii="Courier New" w:eastAsia="Times New Roman" w:hAnsi="Courier New" w:cs="Courier New"/>
                <w:szCs w:val="17"/>
                <w:highlight w:val="white"/>
                <w:lang w:val="fr-FR"/>
              </w:rPr>
            </w:pPr>
            <w:r w:rsidRPr="00855E87">
              <w:rPr>
                <w:rFonts w:ascii="Courier New" w:eastAsia="Times New Roman" w:hAnsi="Courier New" w:cs="Courier New"/>
                <w:szCs w:val="17"/>
                <w:highlight w:val="white"/>
                <w:lang w:val="fr-FR"/>
              </w:rPr>
              <w:tab/>
              <w:t>"patentPublication":{</w:t>
            </w:r>
          </w:p>
          <w:p w14:paraId="13243A60" w14:textId="77777777" w:rsidR="00B66DC4" w:rsidRPr="00855E87" w:rsidRDefault="00B66DC4" w:rsidP="00B66DC4">
            <w:pPr>
              <w:autoSpaceDE w:val="0"/>
              <w:autoSpaceDN w:val="0"/>
              <w:adjustRightInd w:val="0"/>
              <w:rPr>
                <w:rFonts w:ascii="Courier New" w:eastAsia="Times New Roman" w:hAnsi="Courier New" w:cs="Courier New"/>
                <w:szCs w:val="17"/>
                <w:highlight w:val="white"/>
                <w:lang w:val="fr-FR"/>
              </w:rPr>
            </w:pPr>
            <w:r w:rsidRPr="00855E87">
              <w:rPr>
                <w:rFonts w:ascii="Courier New" w:eastAsia="Times New Roman" w:hAnsi="Courier New" w:cs="Courier New"/>
                <w:szCs w:val="17"/>
                <w:highlight w:val="white"/>
                <w:lang w:val="fr-FR"/>
              </w:rPr>
              <w:tab/>
            </w:r>
            <w:r w:rsidRPr="00855E87">
              <w:rPr>
                <w:rFonts w:ascii="Courier New" w:eastAsia="Times New Roman" w:hAnsi="Courier New" w:cs="Courier New"/>
                <w:szCs w:val="17"/>
                <w:highlight w:val="white"/>
                <w:lang w:val="fr-FR"/>
              </w:rPr>
              <w:tab/>
              <w:t>"languageCode": "en",</w:t>
            </w:r>
          </w:p>
          <w:p w14:paraId="6FE02B45" w14:textId="77777777" w:rsidR="00B66DC4" w:rsidRPr="00855E87" w:rsidRDefault="00B66DC4" w:rsidP="00B66DC4">
            <w:pPr>
              <w:autoSpaceDE w:val="0"/>
              <w:autoSpaceDN w:val="0"/>
              <w:adjustRightInd w:val="0"/>
              <w:rPr>
                <w:rFonts w:ascii="Courier New" w:eastAsia="Times New Roman" w:hAnsi="Courier New" w:cs="Courier New"/>
                <w:szCs w:val="17"/>
                <w:highlight w:val="white"/>
                <w:lang w:val="fr-FR"/>
              </w:rPr>
            </w:pPr>
            <w:r w:rsidRPr="00855E87">
              <w:rPr>
                <w:rFonts w:ascii="Courier New" w:eastAsia="Times New Roman" w:hAnsi="Courier New" w:cs="Courier New"/>
                <w:szCs w:val="17"/>
                <w:highlight w:val="white"/>
                <w:lang w:val="fr-FR"/>
              </w:rPr>
              <w:tab/>
            </w:r>
            <w:r w:rsidRPr="00855E87">
              <w:rPr>
                <w:rFonts w:ascii="Courier New" w:eastAsia="Times New Roman" w:hAnsi="Courier New" w:cs="Courier New"/>
                <w:szCs w:val="17"/>
                <w:highlight w:val="white"/>
                <w:lang w:val="fr-FR"/>
              </w:rPr>
              <w:tab/>
              <w:t>...</w:t>
            </w:r>
          </w:p>
          <w:p w14:paraId="05E8F154" w14:textId="77777777" w:rsidR="00B66DC4" w:rsidRPr="00855E87" w:rsidRDefault="00B66DC4" w:rsidP="00B66DC4">
            <w:pPr>
              <w:autoSpaceDE w:val="0"/>
              <w:autoSpaceDN w:val="0"/>
              <w:adjustRightInd w:val="0"/>
              <w:rPr>
                <w:rFonts w:ascii="Courier New" w:eastAsia="Times New Roman" w:hAnsi="Courier New" w:cs="Courier New"/>
                <w:szCs w:val="17"/>
                <w:highlight w:val="white"/>
                <w:lang w:val="fr-FR"/>
              </w:rPr>
            </w:pPr>
            <w:r w:rsidRPr="00855E87">
              <w:rPr>
                <w:rFonts w:ascii="Courier New" w:eastAsia="Times New Roman" w:hAnsi="Courier New" w:cs="Courier New"/>
                <w:szCs w:val="17"/>
                <w:highlight w:val="white"/>
                <w:lang w:val="fr-FR"/>
              </w:rPr>
              <w:tab/>
            </w:r>
            <w:r w:rsidRPr="00855E87">
              <w:rPr>
                <w:rFonts w:ascii="Courier New" w:eastAsia="Times New Roman" w:hAnsi="Courier New" w:cs="Courier New"/>
                <w:szCs w:val="17"/>
                <w:highlight w:val="white"/>
                <w:lang w:val="fr-FR"/>
              </w:rPr>
              <w:tab/>
              <w:t>"bibliographicData": {</w:t>
            </w:r>
          </w:p>
          <w:p w14:paraId="547ECF59" w14:textId="77777777" w:rsidR="00B66DC4" w:rsidRPr="00855E87" w:rsidRDefault="00B66DC4" w:rsidP="00B66DC4">
            <w:pPr>
              <w:autoSpaceDE w:val="0"/>
              <w:autoSpaceDN w:val="0"/>
              <w:adjustRightInd w:val="0"/>
              <w:rPr>
                <w:rFonts w:ascii="Courier New" w:eastAsia="Times New Roman" w:hAnsi="Courier New" w:cs="Courier New"/>
                <w:szCs w:val="17"/>
                <w:highlight w:val="white"/>
              </w:rPr>
            </w:pPr>
            <w:r w:rsidRPr="00855E87">
              <w:rPr>
                <w:rFonts w:ascii="Courier New" w:eastAsia="Times New Roman" w:hAnsi="Courier New" w:cs="Courier New"/>
                <w:szCs w:val="17"/>
                <w:highlight w:val="white"/>
                <w:lang w:val="fr-FR"/>
              </w:rPr>
              <w:tab/>
            </w:r>
            <w:r w:rsidRPr="00855E87">
              <w:rPr>
                <w:rFonts w:ascii="Courier New" w:eastAsia="Times New Roman" w:hAnsi="Courier New" w:cs="Courier New"/>
                <w:szCs w:val="17"/>
                <w:highlight w:val="white"/>
                <w:lang w:val="fr-FR"/>
              </w:rPr>
              <w:tab/>
            </w:r>
            <w:r w:rsidRPr="00855E87">
              <w:rPr>
                <w:rFonts w:ascii="Courier New" w:eastAsia="Times New Roman" w:hAnsi="Courier New" w:cs="Courier New"/>
                <w:szCs w:val="17"/>
                <w:highlight w:val="white"/>
                <w:lang w:val="fr-FR"/>
              </w:rPr>
              <w:tab/>
            </w:r>
            <w:r w:rsidRPr="00855E87">
              <w:rPr>
                <w:rFonts w:ascii="Courier New" w:eastAsia="Times New Roman" w:hAnsi="Courier New" w:cs="Courier New"/>
                <w:szCs w:val="17"/>
                <w:highlight w:val="white"/>
              </w:rPr>
              <w:t>"st96Version": "V5_0",</w:t>
            </w:r>
          </w:p>
          <w:p w14:paraId="1FE56D24" w14:textId="77777777" w:rsidR="00B66DC4" w:rsidRPr="00855E87" w:rsidRDefault="00B66DC4" w:rsidP="00B66DC4">
            <w:pPr>
              <w:autoSpaceDE w:val="0"/>
              <w:autoSpaceDN w:val="0"/>
              <w:adjustRightInd w:val="0"/>
              <w:rPr>
                <w:rFonts w:ascii="Courier New" w:eastAsia="Times New Roman" w:hAnsi="Courier New" w:cs="Courier New"/>
                <w:szCs w:val="17"/>
                <w:highlight w:val="white"/>
              </w:rPr>
            </w:pP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t>"applicationIdentification": {</w:t>
            </w:r>
          </w:p>
          <w:p w14:paraId="3F98AF75" w14:textId="77777777" w:rsidR="00B66DC4" w:rsidRPr="00855E87" w:rsidRDefault="00B66DC4" w:rsidP="00B66DC4">
            <w:pPr>
              <w:autoSpaceDE w:val="0"/>
              <w:autoSpaceDN w:val="0"/>
              <w:adjustRightInd w:val="0"/>
              <w:rPr>
                <w:rFonts w:ascii="Courier New" w:eastAsia="Times New Roman" w:hAnsi="Courier New" w:cs="Courier New"/>
                <w:szCs w:val="17"/>
                <w:highlight w:val="white"/>
              </w:rPr>
            </w:pP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t>"ipOfficeCode": "XX",</w:t>
            </w:r>
          </w:p>
          <w:p w14:paraId="5F8FE9E1" w14:textId="77777777" w:rsidR="00B66DC4" w:rsidRPr="00855E87" w:rsidRDefault="00B66DC4" w:rsidP="00B66DC4">
            <w:pPr>
              <w:autoSpaceDE w:val="0"/>
              <w:autoSpaceDN w:val="0"/>
              <w:adjustRightInd w:val="0"/>
              <w:rPr>
                <w:rFonts w:ascii="Courier New" w:eastAsia="Times New Roman" w:hAnsi="Courier New" w:cs="Courier New"/>
                <w:szCs w:val="17"/>
                <w:highlight w:val="white"/>
              </w:rPr>
            </w:pP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t>"applicationNumber": {</w:t>
            </w:r>
          </w:p>
          <w:p w14:paraId="2F0C366E" w14:textId="77777777" w:rsidR="00B66DC4" w:rsidRPr="00855E87" w:rsidRDefault="00B66DC4" w:rsidP="00B66DC4">
            <w:pPr>
              <w:autoSpaceDE w:val="0"/>
              <w:autoSpaceDN w:val="0"/>
              <w:adjustRightInd w:val="0"/>
              <w:rPr>
                <w:rFonts w:ascii="Courier New" w:eastAsia="Times New Roman" w:hAnsi="Courier New" w:cs="Courier New"/>
                <w:szCs w:val="17"/>
                <w:highlight w:val="white"/>
              </w:rPr>
            </w:pP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t>"applicationNumberText": "13797521"</w:t>
            </w:r>
          </w:p>
          <w:p w14:paraId="0290DDB3" w14:textId="77777777" w:rsidR="00B66DC4" w:rsidRPr="00855E87" w:rsidRDefault="00B66DC4" w:rsidP="00B66DC4">
            <w:pPr>
              <w:autoSpaceDE w:val="0"/>
              <w:autoSpaceDN w:val="0"/>
              <w:adjustRightInd w:val="0"/>
              <w:rPr>
                <w:rFonts w:ascii="Courier New" w:eastAsia="Times New Roman" w:hAnsi="Courier New" w:cs="Courier New"/>
                <w:szCs w:val="17"/>
                <w:highlight w:val="white"/>
              </w:rPr>
            </w:pP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t>},</w:t>
            </w:r>
          </w:p>
          <w:p w14:paraId="0A95D74D" w14:textId="77777777" w:rsidR="00B66DC4" w:rsidRPr="00855E87" w:rsidRDefault="00B66DC4" w:rsidP="00B66DC4">
            <w:pPr>
              <w:autoSpaceDE w:val="0"/>
              <w:autoSpaceDN w:val="0"/>
              <w:adjustRightInd w:val="0"/>
              <w:rPr>
                <w:rFonts w:ascii="Courier New" w:eastAsia="Times New Roman" w:hAnsi="Courier New" w:cs="Courier New"/>
                <w:szCs w:val="17"/>
                <w:highlight w:val="white"/>
              </w:rPr>
            </w:pP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t>"inventionSubjectMatterCategory": "Utility",</w:t>
            </w:r>
          </w:p>
          <w:p w14:paraId="31714C17" w14:textId="77777777" w:rsidR="00B66DC4" w:rsidRPr="00CB6A97" w:rsidRDefault="00B66DC4" w:rsidP="00B66DC4">
            <w:pPr>
              <w:autoSpaceDE w:val="0"/>
              <w:autoSpaceDN w:val="0"/>
              <w:adjustRightInd w:val="0"/>
              <w:rPr>
                <w:rFonts w:ascii="Courier New" w:eastAsia="Times New Roman" w:hAnsi="Courier New" w:cs="Courier New"/>
                <w:szCs w:val="17"/>
                <w:highlight w:val="white"/>
              </w:rPr>
            </w:pP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855E8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"filingDate": "2013-03-12"</w:t>
            </w:r>
          </w:p>
          <w:p w14:paraId="6280D1C8"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641BDB">
              <w:rPr>
                <w:rFonts w:ascii="Courier New" w:eastAsia="Times New Roman" w:hAnsi="Courier New" w:cs="Courier New"/>
                <w:szCs w:val="17"/>
                <w:highlight w:val="white"/>
                <w:lang w:val="es-ES_tradnl"/>
              </w:rPr>
              <w:t>},</w:t>
            </w:r>
          </w:p>
          <w:p w14:paraId="02FCC289"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patentGrantIdentification": {</w:t>
            </w:r>
          </w:p>
          <w:p w14:paraId="35BFA789"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"ipOfficeCode": "XX",</w:t>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p>
          <w:p w14:paraId="148AFB3B"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"patentNumber": "100000000000001"</w:t>
            </w:r>
          </w:p>
          <w:p w14:paraId="32D4C35A"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w:t>
            </w:r>
          </w:p>
          <w:p w14:paraId="27572106"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w:t>
            </w:r>
          </w:p>
          <w:p w14:paraId="549AA80A"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"partyBag": {</w:t>
            </w:r>
          </w:p>
          <w:p w14:paraId="4C2D5EB3"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"applicantBag": {</w:t>
            </w:r>
          </w:p>
          <w:p w14:paraId="0396D56B"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"applicant": {</w:t>
            </w:r>
          </w:p>
          <w:p w14:paraId="4C861BEC"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"href": "https://wipo.int/api/v1/link/to/applicants"</w:t>
            </w:r>
          </w:p>
          <w:p w14:paraId="4FEA1376"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w:t>
            </w:r>
          </w:p>
          <w:p w14:paraId="61F970D4"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w:t>
            </w:r>
          </w:p>
          <w:p w14:paraId="396A627D"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w:t>
            </w:r>
          </w:p>
          <w:p w14:paraId="41511759"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w:t>
            </w:r>
          </w:p>
          <w:p w14:paraId="5EF9852D"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w:t>
            </w:r>
          </w:p>
          <w:p w14:paraId="2576F301"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w:t>
            </w:r>
          </w:p>
          <w:p w14:paraId="5F55372B" w14:textId="77777777" w:rsidR="00B66DC4" w:rsidRPr="00641BDB" w:rsidRDefault="00B66DC4" w:rsidP="00B66DC4">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t>}</w:t>
            </w:r>
          </w:p>
          <w:p w14:paraId="38BFA7D7" w14:textId="6332433D" w:rsidR="00C55517" w:rsidRPr="00641BDB" w:rsidRDefault="00B66DC4" w:rsidP="00B66DC4">
            <w:pPr>
              <w:rPr>
                <w:rFonts w:ascii="Courier New" w:hAnsi="Courier New" w:cs="Courier New"/>
                <w:lang w:val="es-ES_tradnl"/>
              </w:rPr>
            </w:pPr>
            <w:r w:rsidRPr="00641BDB">
              <w:rPr>
                <w:rFonts w:ascii="Courier New" w:eastAsia="Times New Roman" w:hAnsi="Courier New" w:cs="Courier New"/>
                <w:szCs w:val="17"/>
                <w:highlight w:val="white"/>
                <w:lang w:val="es-ES_tradnl"/>
              </w:rPr>
              <w:t>}</w:t>
            </w:r>
            <w:r w:rsidRPr="00641BDB">
              <w:rPr>
                <w:rFonts w:ascii="Courier New" w:hAnsi="Courier New" w:cs="Courier New"/>
                <w:szCs w:val="17"/>
                <w:lang w:val="es-ES_tradnl"/>
              </w:rPr>
              <w:br/>
            </w:r>
          </w:p>
        </w:tc>
      </w:tr>
    </w:tbl>
    <w:p w14:paraId="4F37B478" w14:textId="1DFF37D3" w:rsidR="005E48A2" w:rsidRPr="00641BDB" w:rsidRDefault="00544412" w:rsidP="00C92456">
      <w:pPr>
        <w:pStyle w:val="NormalWeb"/>
        <w:ind w:left="720"/>
        <w:rPr>
          <w:rFonts w:eastAsia="Times New Roman" w:cs="Arial"/>
          <w:szCs w:val="17"/>
          <w:lang w:val="es-ES_tradnl"/>
        </w:rPr>
      </w:pPr>
      <w:r w:rsidRPr="00641BDB">
        <w:rPr>
          <w:rFonts w:eastAsia="Times New Roman" w:cs="Arial"/>
          <w:szCs w:val="17"/>
          <w:lang w:val="es-ES_tradnl"/>
        </w:rPr>
        <w:t>Si en lugar de la petición anterior se utiliza la petición HTTP que figura a continuación, se recupera la información completa del solicitante de la patente con el número 100000000000001</w:t>
      </w:r>
      <w:r w:rsidR="000E260B" w:rsidRPr="00641BDB">
        <w:rPr>
          <w:rFonts w:eastAsia="Times New Roman" w:cs="Arial"/>
          <w:szCs w:val="17"/>
          <w:lang w:val="es-ES_tradnl"/>
        </w:rPr>
        <w:t>:</w:t>
      </w:r>
    </w:p>
    <w:tbl>
      <w:tblPr>
        <w:tblStyle w:val="TableGrid"/>
        <w:tblW w:w="0" w:type="auto"/>
        <w:tblInd w:w="720" w:type="dxa"/>
        <w:tblLook w:val="04A0" w:firstRow="1" w:lastRow="0" w:firstColumn="1" w:lastColumn="0" w:noHBand="0" w:noVBand="1"/>
      </w:tblPr>
      <w:tblGrid>
        <w:gridCol w:w="8628"/>
      </w:tblGrid>
      <w:tr w:rsidR="005E48A2" w:rsidRPr="00641BDB" w14:paraId="7ED470B3" w14:textId="77777777" w:rsidTr="00290CED">
        <w:tc>
          <w:tcPr>
            <w:tcW w:w="8628" w:type="dxa"/>
          </w:tcPr>
          <w:p w14:paraId="27132CD9" w14:textId="77777777" w:rsidR="00E476E0" w:rsidRPr="00CB6A97" w:rsidRDefault="005E48A2" w:rsidP="00D2282C">
            <w:pPr>
              <w:spacing w:before="240"/>
              <w:rPr>
                <w:rFonts w:ascii="Courier New" w:hAnsi="Courier New" w:cs="Courier New"/>
              </w:rPr>
            </w:pPr>
            <w:r w:rsidRPr="00CB6A97">
              <w:rPr>
                <w:rFonts w:ascii="Courier New" w:hAnsi="Courier New" w:cs="Courier New"/>
              </w:rPr>
              <w:t>GET /api/v1/patent</w:t>
            </w:r>
            <w:r w:rsidR="00E7070B" w:rsidRPr="00CB6A97">
              <w:rPr>
                <w:rFonts w:ascii="Courier New" w:hAnsi="Courier New" w:cs="Courier New"/>
              </w:rPr>
              <w:t>s/publications</w:t>
            </w:r>
            <w:r w:rsidRPr="00CB6A97">
              <w:rPr>
                <w:rFonts w:ascii="Courier New" w:hAnsi="Courier New" w:cs="Courier New"/>
              </w:rPr>
              <w:t>?id=</w:t>
            </w:r>
            <w:r w:rsidR="00E476E0" w:rsidRPr="00CB6A97">
              <w:rPr>
                <w:rFonts w:ascii="Courier New" w:hAnsi="Courier New" w:cs="Courier New"/>
              </w:rPr>
              <w:t>100000000000001</w:t>
            </w:r>
            <w:r w:rsidRPr="00CB6A97">
              <w:rPr>
                <w:rFonts w:ascii="Courier New" w:hAnsi="Courier New" w:cs="Courier New"/>
              </w:rPr>
              <w:t>&amp;</w:t>
            </w:r>
            <w:r w:rsidRPr="00CB6A97">
              <w:rPr>
                <w:rFonts w:ascii="Courier New" w:hAnsi="Courier New" w:cs="Courier New"/>
                <w:b/>
              </w:rPr>
              <w:t>expand</w:t>
            </w:r>
            <w:r w:rsidRPr="00CB6A97">
              <w:rPr>
                <w:rFonts w:ascii="Courier New" w:hAnsi="Courier New" w:cs="Courier New"/>
              </w:rPr>
              <w:t>=applicant</w:t>
            </w:r>
            <w:r w:rsidR="00E476E0" w:rsidRPr="00CB6A97">
              <w:rPr>
                <w:rFonts w:ascii="Courier New" w:hAnsi="Courier New" w:cs="Courier New"/>
              </w:rPr>
              <w:t xml:space="preserve"> HTTP/1.1</w:t>
            </w:r>
          </w:p>
          <w:p w14:paraId="25AC3EBA" w14:textId="77777777" w:rsidR="00E476E0" w:rsidRPr="00CB6A97" w:rsidRDefault="00E476E0" w:rsidP="00D2282C">
            <w:pPr>
              <w:rPr>
                <w:rFonts w:ascii="Courier New" w:hAnsi="Courier New" w:cs="Courier New"/>
              </w:rPr>
            </w:pPr>
            <w:r w:rsidRPr="00CB6A97">
              <w:rPr>
                <w:rFonts w:ascii="Courier New" w:hAnsi="Courier New" w:cs="Courier New"/>
              </w:rPr>
              <w:t xml:space="preserve">Host: wipo.int </w:t>
            </w:r>
          </w:p>
          <w:p w14:paraId="5BEF1A65" w14:textId="77777777" w:rsidR="005E48A2" w:rsidRPr="00641BDB" w:rsidRDefault="00E476E0" w:rsidP="00D2282C">
            <w:pPr>
              <w:spacing w:after="240"/>
              <w:rPr>
                <w:rFonts w:ascii="Courier New" w:hAnsi="Courier New" w:cs="Courier New"/>
                <w:lang w:val="es-ES_tradnl"/>
              </w:rPr>
            </w:pPr>
            <w:r w:rsidRPr="00641BDB">
              <w:rPr>
                <w:rFonts w:ascii="Courier New" w:hAnsi="Courier New" w:cs="Courier New"/>
                <w:lang w:val="es-ES_tradnl"/>
              </w:rPr>
              <w:t>Accept: application/</w:t>
            </w:r>
            <w:r w:rsidR="003C0A16" w:rsidRPr="00641BDB">
              <w:rPr>
                <w:rFonts w:ascii="Courier New" w:hAnsi="Courier New" w:cs="Courier New"/>
                <w:lang w:val="es-ES_tradnl"/>
              </w:rPr>
              <w:t>json</w:t>
            </w:r>
          </w:p>
        </w:tc>
      </w:tr>
    </w:tbl>
    <w:p w14:paraId="36F48554" w14:textId="59774D69" w:rsidR="00521A1F" w:rsidRPr="00641BDB" w:rsidRDefault="00290CED" w:rsidP="00B66DC4">
      <w:pPr>
        <w:pStyle w:val="NormalWeb"/>
        <w:keepNext/>
        <w:ind w:left="720"/>
        <w:rPr>
          <w:rFonts w:eastAsia="Times New Roman" w:cs="Arial"/>
          <w:szCs w:val="17"/>
          <w:lang w:val="es-ES_tradnl"/>
        </w:rPr>
      </w:pPr>
      <w:r w:rsidRPr="00641BDB">
        <w:rPr>
          <w:rFonts w:eastAsia="Times New Roman" w:cs="Arial"/>
          <w:szCs w:val="17"/>
          <w:lang w:val="es-ES_tradnl"/>
        </w:rPr>
        <w:lastRenderedPageBreak/>
        <w:t>La respuesta HTTP es la siguiente</w:t>
      </w:r>
      <w:r w:rsidR="00521A1F" w:rsidRPr="00641BDB">
        <w:rPr>
          <w:rFonts w:eastAsia="Times New Roman" w:cs="Arial"/>
          <w:szCs w:val="17"/>
          <w:lang w:val="es-ES_tradnl"/>
        </w:rPr>
        <w:t>:</w:t>
      </w:r>
    </w:p>
    <w:tbl>
      <w:tblPr>
        <w:tblStyle w:val="TableGrid"/>
        <w:tblW w:w="0" w:type="auto"/>
        <w:tblInd w:w="715" w:type="dxa"/>
        <w:tblLook w:val="04A0" w:firstRow="1" w:lastRow="0" w:firstColumn="1" w:lastColumn="0" w:noHBand="0" w:noVBand="1"/>
      </w:tblPr>
      <w:tblGrid>
        <w:gridCol w:w="8633"/>
      </w:tblGrid>
      <w:tr w:rsidR="00521A1F" w:rsidRPr="00641BDB" w14:paraId="7C610D9A" w14:textId="77777777" w:rsidTr="00B66DC4">
        <w:trPr>
          <w:cantSplit/>
        </w:trPr>
        <w:tc>
          <w:tcPr>
            <w:tcW w:w="8633" w:type="dxa"/>
          </w:tcPr>
          <w:p w14:paraId="64DEC822" w14:textId="77777777" w:rsidR="00B66DC4" w:rsidRPr="00855E87" w:rsidRDefault="00B66DC4" w:rsidP="00B66DC4">
            <w:pPr>
              <w:rPr>
                <w:rFonts w:ascii="Courier New" w:hAnsi="Courier New" w:cs="Courier New"/>
                <w:lang w:val="fr-FR"/>
              </w:rPr>
            </w:pPr>
            <w:r w:rsidRPr="00855E87">
              <w:rPr>
                <w:rFonts w:ascii="Courier New" w:hAnsi="Courier New" w:cs="Courier New"/>
                <w:lang w:val="fr-FR"/>
              </w:rPr>
              <w:t>HTTP/1.1 200 OK</w:t>
            </w:r>
          </w:p>
          <w:p w14:paraId="51B0BE88" w14:textId="77777777" w:rsidR="00B66DC4" w:rsidRPr="00855E87" w:rsidRDefault="00B66DC4" w:rsidP="00B66DC4">
            <w:pPr>
              <w:rPr>
                <w:rFonts w:ascii="Courier New" w:hAnsi="Courier New" w:cs="Courier New"/>
                <w:lang w:val="fr-FR"/>
              </w:rPr>
            </w:pPr>
            <w:r w:rsidRPr="00855E87">
              <w:rPr>
                <w:rFonts w:ascii="Courier New" w:hAnsi="Courier New" w:cs="Courier New"/>
                <w:lang w:val="fr-FR"/>
              </w:rPr>
              <w:t>Content-Type: application/json</w:t>
            </w:r>
            <w:r w:rsidRPr="00855E87">
              <w:rPr>
                <w:rFonts w:ascii="Courier New" w:hAnsi="Courier New" w:cs="Courier New"/>
                <w:lang w:val="fr-FR"/>
              </w:rPr>
              <w:br/>
              <w:t>200 OK</w:t>
            </w:r>
          </w:p>
          <w:p w14:paraId="048A3CC1" w14:textId="77777777" w:rsidR="00B66DC4" w:rsidRPr="00855E87" w:rsidRDefault="00B66DC4" w:rsidP="00B66DC4">
            <w:pPr>
              <w:rPr>
                <w:rFonts w:ascii="Courier New" w:hAnsi="Courier New" w:cs="Courier New"/>
                <w:lang w:val="fr-FR"/>
              </w:rPr>
            </w:pPr>
            <w:r w:rsidRPr="00855E87">
              <w:rPr>
                <w:rFonts w:ascii="Courier New" w:hAnsi="Courier New" w:cs="Courier New"/>
                <w:lang w:val="fr-FR"/>
              </w:rPr>
              <w:t>{</w:t>
            </w:r>
          </w:p>
          <w:p w14:paraId="46496751" w14:textId="77777777" w:rsidR="00B66DC4" w:rsidRPr="00855E87" w:rsidRDefault="00B66DC4" w:rsidP="00B66DC4">
            <w:pPr>
              <w:rPr>
                <w:rFonts w:ascii="Courier New" w:hAnsi="Courier New" w:cs="Courier New"/>
                <w:lang w:val="fr-FR"/>
              </w:rPr>
            </w:pPr>
            <w:r w:rsidRPr="00855E87">
              <w:rPr>
                <w:rFonts w:ascii="Courier New" w:hAnsi="Courier New" w:cs="Courier New"/>
                <w:lang w:val="fr-FR"/>
              </w:rPr>
              <w:tab/>
              <w:t>"patentPublication":{</w:t>
            </w:r>
          </w:p>
          <w:p w14:paraId="090D78E7" w14:textId="77777777" w:rsidR="00B66DC4" w:rsidRPr="00855E87" w:rsidRDefault="00B66DC4" w:rsidP="00B66DC4">
            <w:pPr>
              <w:rPr>
                <w:rFonts w:ascii="Courier New" w:hAnsi="Courier New" w:cs="Courier New"/>
                <w:lang w:val="fr-FR"/>
              </w:rPr>
            </w:pPr>
            <w:r w:rsidRPr="00855E87">
              <w:rPr>
                <w:rFonts w:ascii="Courier New" w:hAnsi="Courier New" w:cs="Courier New"/>
                <w:lang w:val="fr-FR"/>
              </w:rPr>
              <w:tab/>
              <w:t>"languageCode": "en",</w:t>
            </w:r>
          </w:p>
          <w:p w14:paraId="64E3EDAA" w14:textId="77777777" w:rsidR="00B66DC4" w:rsidRPr="00855E87" w:rsidRDefault="00B66DC4" w:rsidP="00B66DC4">
            <w:pPr>
              <w:rPr>
                <w:rFonts w:ascii="Courier New" w:hAnsi="Courier New" w:cs="Courier New"/>
                <w:lang w:val="fr-FR"/>
              </w:rPr>
            </w:pPr>
            <w:r w:rsidRPr="00855E87">
              <w:rPr>
                <w:rFonts w:ascii="Courier New" w:hAnsi="Courier New" w:cs="Courier New"/>
                <w:lang w:val="fr-FR"/>
              </w:rPr>
              <w:tab/>
              <w:t>...</w:t>
            </w:r>
          </w:p>
          <w:p w14:paraId="172171FF" w14:textId="77777777" w:rsidR="00B66DC4" w:rsidRPr="00855E87" w:rsidRDefault="00B66DC4" w:rsidP="00B66DC4">
            <w:pPr>
              <w:rPr>
                <w:rFonts w:ascii="Courier New" w:hAnsi="Courier New" w:cs="Courier New"/>
                <w:lang w:val="fr-FR"/>
              </w:rPr>
            </w:pPr>
            <w:r w:rsidRPr="00855E87">
              <w:rPr>
                <w:rFonts w:ascii="Courier New" w:hAnsi="Courier New" w:cs="Courier New"/>
                <w:lang w:val="fr-FR"/>
              </w:rPr>
              <w:tab/>
              <w:t>"bibliographicData": {</w:t>
            </w:r>
          </w:p>
          <w:p w14:paraId="791EF1F0" w14:textId="77777777" w:rsidR="00B66DC4" w:rsidRPr="00855E87" w:rsidRDefault="00B66DC4" w:rsidP="00B66DC4">
            <w:pPr>
              <w:rPr>
                <w:rFonts w:ascii="Courier New" w:hAnsi="Courier New" w:cs="Courier New"/>
              </w:rPr>
            </w:pPr>
            <w:r w:rsidRPr="00855E87">
              <w:rPr>
                <w:rFonts w:ascii="Courier New" w:hAnsi="Courier New" w:cs="Courier New"/>
                <w:lang w:val="fr-FR"/>
              </w:rPr>
              <w:tab/>
            </w:r>
            <w:r w:rsidRPr="00855E87">
              <w:rPr>
                <w:rFonts w:ascii="Courier New" w:hAnsi="Courier New" w:cs="Courier New"/>
                <w:lang w:val="fr-FR"/>
              </w:rPr>
              <w:tab/>
            </w:r>
            <w:r w:rsidRPr="00855E87">
              <w:rPr>
                <w:rFonts w:ascii="Courier New" w:hAnsi="Courier New" w:cs="Courier New"/>
              </w:rPr>
              <w:t>"st96Version": "V5_0",</w:t>
            </w:r>
          </w:p>
          <w:p w14:paraId="33348E22" w14:textId="77777777" w:rsidR="00B66DC4" w:rsidRPr="00855E87" w:rsidRDefault="00B66DC4" w:rsidP="00B66DC4">
            <w:pPr>
              <w:rPr>
                <w:rFonts w:ascii="Courier New" w:hAnsi="Courier New" w:cs="Courier New"/>
              </w:rPr>
            </w:pPr>
            <w:r w:rsidRPr="00855E87">
              <w:rPr>
                <w:rFonts w:ascii="Courier New" w:hAnsi="Courier New" w:cs="Courier New"/>
              </w:rPr>
              <w:tab/>
            </w:r>
            <w:r w:rsidRPr="00855E87">
              <w:rPr>
                <w:rFonts w:ascii="Courier New" w:hAnsi="Courier New" w:cs="Courier New"/>
              </w:rPr>
              <w:tab/>
              <w:t>"applicationIdentification": {</w:t>
            </w:r>
          </w:p>
          <w:p w14:paraId="023D7144" w14:textId="77777777" w:rsidR="00B66DC4" w:rsidRPr="00855E87" w:rsidRDefault="00B66DC4" w:rsidP="00B66DC4">
            <w:pPr>
              <w:rPr>
                <w:rFonts w:ascii="Courier New" w:hAnsi="Courier New" w:cs="Courier New"/>
              </w:rPr>
            </w:pPr>
            <w:r w:rsidRPr="00855E87">
              <w:rPr>
                <w:rFonts w:ascii="Courier New" w:hAnsi="Courier New" w:cs="Courier New"/>
              </w:rPr>
              <w:tab/>
            </w:r>
            <w:r w:rsidRPr="00855E87">
              <w:rPr>
                <w:rFonts w:ascii="Courier New" w:hAnsi="Courier New" w:cs="Courier New"/>
              </w:rPr>
              <w:tab/>
            </w:r>
            <w:r w:rsidRPr="00855E87">
              <w:rPr>
                <w:rFonts w:ascii="Courier New" w:hAnsi="Courier New" w:cs="Courier New"/>
              </w:rPr>
              <w:tab/>
              <w:t>"ipOfficeCode": "XX",</w:t>
            </w:r>
          </w:p>
          <w:p w14:paraId="0A2EF90D" w14:textId="77777777" w:rsidR="00B66DC4" w:rsidRPr="00855E87" w:rsidRDefault="00B66DC4" w:rsidP="00B66DC4">
            <w:pPr>
              <w:rPr>
                <w:rFonts w:ascii="Courier New" w:hAnsi="Courier New" w:cs="Courier New"/>
              </w:rPr>
            </w:pPr>
            <w:r w:rsidRPr="00855E87">
              <w:rPr>
                <w:rFonts w:ascii="Courier New" w:hAnsi="Courier New" w:cs="Courier New"/>
              </w:rPr>
              <w:tab/>
            </w:r>
            <w:r w:rsidRPr="00855E87">
              <w:rPr>
                <w:rFonts w:ascii="Courier New" w:hAnsi="Courier New" w:cs="Courier New"/>
              </w:rPr>
              <w:tab/>
            </w:r>
            <w:r w:rsidRPr="00855E87">
              <w:rPr>
                <w:rFonts w:ascii="Courier New" w:hAnsi="Courier New" w:cs="Courier New"/>
              </w:rPr>
              <w:tab/>
              <w:t>"applicationNumber": {</w:t>
            </w:r>
          </w:p>
          <w:p w14:paraId="471515CE" w14:textId="77777777" w:rsidR="00B66DC4" w:rsidRPr="00855E87" w:rsidRDefault="00B66DC4" w:rsidP="00B66DC4">
            <w:pPr>
              <w:rPr>
                <w:rFonts w:ascii="Courier New" w:hAnsi="Courier New" w:cs="Courier New"/>
              </w:rPr>
            </w:pPr>
            <w:r w:rsidRPr="00855E87">
              <w:rPr>
                <w:rFonts w:ascii="Courier New" w:hAnsi="Courier New" w:cs="Courier New"/>
              </w:rPr>
              <w:tab/>
            </w:r>
            <w:r w:rsidRPr="00855E87">
              <w:rPr>
                <w:rFonts w:ascii="Courier New" w:hAnsi="Courier New" w:cs="Courier New"/>
              </w:rPr>
              <w:tab/>
            </w:r>
            <w:r w:rsidRPr="00855E87">
              <w:rPr>
                <w:rFonts w:ascii="Courier New" w:hAnsi="Courier New" w:cs="Courier New"/>
              </w:rPr>
              <w:tab/>
            </w:r>
            <w:r w:rsidRPr="00855E87">
              <w:rPr>
                <w:rFonts w:ascii="Courier New" w:hAnsi="Courier New" w:cs="Courier New"/>
              </w:rPr>
              <w:tab/>
              <w:t>"applicationNumberText": "13797521"</w:t>
            </w:r>
          </w:p>
          <w:p w14:paraId="0EF26582" w14:textId="77777777" w:rsidR="00B66DC4" w:rsidRPr="00855E87" w:rsidRDefault="00B66DC4" w:rsidP="00B66DC4">
            <w:pPr>
              <w:rPr>
                <w:rFonts w:ascii="Courier New" w:hAnsi="Courier New" w:cs="Courier New"/>
              </w:rPr>
            </w:pPr>
            <w:r w:rsidRPr="00855E87">
              <w:rPr>
                <w:rFonts w:ascii="Courier New" w:hAnsi="Courier New" w:cs="Courier New"/>
              </w:rPr>
              <w:tab/>
            </w:r>
            <w:r w:rsidRPr="00855E87">
              <w:rPr>
                <w:rFonts w:ascii="Courier New" w:hAnsi="Courier New" w:cs="Courier New"/>
              </w:rPr>
              <w:tab/>
            </w:r>
            <w:r w:rsidRPr="00855E87">
              <w:rPr>
                <w:rFonts w:ascii="Courier New" w:hAnsi="Courier New" w:cs="Courier New"/>
              </w:rPr>
              <w:tab/>
              <w:t>},</w:t>
            </w:r>
          </w:p>
          <w:p w14:paraId="042CE314" w14:textId="77777777" w:rsidR="00B66DC4" w:rsidRPr="00855E87" w:rsidRDefault="00B66DC4" w:rsidP="00B66DC4">
            <w:pPr>
              <w:rPr>
                <w:rFonts w:ascii="Courier New" w:hAnsi="Courier New" w:cs="Courier New"/>
              </w:rPr>
            </w:pPr>
            <w:r w:rsidRPr="00855E87">
              <w:rPr>
                <w:rFonts w:ascii="Courier New" w:hAnsi="Courier New" w:cs="Courier New"/>
              </w:rPr>
              <w:tab/>
            </w:r>
            <w:r w:rsidRPr="00855E87">
              <w:rPr>
                <w:rFonts w:ascii="Courier New" w:hAnsi="Courier New" w:cs="Courier New"/>
              </w:rPr>
              <w:tab/>
            </w:r>
            <w:r w:rsidRPr="00855E87">
              <w:rPr>
                <w:rFonts w:ascii="Courier New" w:hAnsi="Courier New" w:cs="Courier New"/>
              </w:rPr>
              <w:tab/>
              <w:t>"inventionSubjectMatterCategory": "Utility",</w:t>
            </w:r>
          </w:p>
          <w:p w14:paraId="4910283E" w14:textId="77777777" w:rsidR="00B66DC4" w:rsidRPr="00CB6A97" w:rsidRDefault="00B66DC4" w:rsidP="00B66DC4">
            <w:pPr>
              <w:rPr>
                <w:rFonts w:ascii="Courier New" w:hAnsi="Courier New" w:cs="Courier New"/>
              </w:rPr>
            </w:pPr>
            <w:r w:rsidRPr="00855E87">
              <w:rPr>
                <w:rFonts w:ascii="Courier New" w:hAnsi="Courier New" w:cs="Courier New"/>
              </w:rPr>
              <w:tab/>
            </w:r>
            <w:r w:rsidRPr="00855E87">
              <w:rPr>
                <w:rFonts w:ascii="Courier New" w:hAnsi="Courier New" w:cs="Courier New"/>
              </w:rPr>
              <w:tab/>
            </w:r>
            <w:r w:rsidRPr="00855E87">
              <w:rPr>
                <w:rFonts w:ascii="Courier New" w:hAnsi="Courier New" w:cs="Courier New"/>
              </w:rPr>
              <w:tab/>
            </w:r>
            <w:r w:rsidRPr="00CB6A97">
              <w:rPr>
                <w:rFonts w:ascii="Courier New" w:hAnsi="Courier New" w:cs="Courier New"/>
              </w:rPr>
              <w:t>"filingDate": "2013-03-12"</w:t>
            </w:r>
          </w:p>
          <w:p w14:paraId="0BE4B249"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t>},</w:t>
            </w:r>
          </w:p>
          <w:p w14:paraId="5F98533D"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t>patentGrantIdentification": {</w:t>
            </w:r>
          </w:p>
          <w:p w14:paraId="71BE3841"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"ipOfficeCode": "XX",</w:t>
            </w:r>
          </w:p>
          <w:p w14:paraId="29810170"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"patentNumber": "100000000000001"</w:t>
            </w:r>
          </w:p>
          <w:p w14:paraId="5520E7D9"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t>},</w:t>
            </w:r>
          </w:p>
          <w:p w14:paraId="6A6B5894"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t>...</w:t>
            </w:r>
          </w:p>
          <w:p w14:paraId="3332236C"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t>"partyBag": {</w:t>
            </w:r>
          </w:p>
          <w:p w14:paraId="2585B12A"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"applicantBag": {</w:t>
            </w:r>
          </w:p>
          <w:p w14:paraId="14EA6450"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"applicant": [</w:t>
            </w:r>
          </w:p>
          <w:p w14:paraId="7F17128C"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332F7B9F"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"sequenceNumber": "001",</w:t>
            </w:r>
          </w:p>
          <w:p w14:paraId="3FA658DB"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"publicationContact": [</w:t>
            </w:r>
          </w:p>
          <w:p w14:paraId="6BAB9815"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30F64542"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"name": {</w:t>
            </w:r>
          </w:p>
          <w:p w14:paraId="72CBB08B"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"personName": …,</w:t>
            </w:r>
          </w:p>
          <w:p w14:paraId="0B40ADD9"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"applicantCategory": "Applicant",</w:t>
            </w:r>
          </w:p>
          <w:p w14:paraId="4B5A204B"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5B95BB81"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1A473109"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"sequenceNumber": "002",</w:t>
            </w:r>
          </w:p>
          <w:p w14:paraId="3830F2B2"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"publicationContact": [</w:t>
            </w:r>
          </w:p>
          <w:p w14:paraId="48DB7AFE"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270A446E"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"name": {</w:t>
            </w:r>
          </w:p>
          <w:p w14:paraId="4FF007DA"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"personName": …</w:t>
            </w:r>
          </w:p>
          <w:p w14:paraId="466A1282"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6E54D6AC"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47BC6F55"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2307EA9F"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"applicantCategory": "Applicant",</w:t>
            </w:r>
          </w:p>
          <w:p w14:paraId="01C087F8"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522CDD08"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1E284EA2"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"sequenceNumber": "003",</w:t>
            </w:r>
          </w:p>
          <w:p w14:paraId="0B5D555A"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"publicationContact": [</w:t>
            </w:r>
          </w:p>
          <w:p w14:paraId="16A00F87"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15805981"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"name": {</w:t>
            </w:r>
          </w:p>
          <w:p w14:paraId="77F66AD3"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"personName": …</w:t>
            </w:r>
          </w:p>
          <w:p w14:paraId="436D0D00"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499885A7"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7B4C2A89"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w:t>
            </w:r>
          </w:p>
          <w:p w14:paraId="3408C5ED" w14:textId="77777777" w:rsidR="00B66DC4" w:rsidRPr="00CB6A97" w:rsidRDefault="00B66DC4" w:rsidP="00B66DC4">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"applicantCategory": "Applicant",</w:t>
            </w:r>
          </w:p>
          <w:p w14:paraId="4F9DEE30" w14:textId="77777777" w:rsidR="00B66DC4" w:rsidRPr="00641BDB" w:rsidRDefault="00B66DC4" w:rsidP="00B66DC4">
            <w:pPr>
              <w:rPr>
                <w:rFonts w:ascii="Courier New" w:hAnsi="Courier New" w:cs="Courier New"/>
                <w:lang w:val="es-ES_tradnl"/>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641BDB">
              <w:rPr>
                <w:rFonts w:ascii="Courier New" w:hAnsi="Courier New" w:cs="Courier New"/>
                <w:lang w:val="es-ES_tradnl"/>
              </w:rPr>
              <w:t>},</w:t>
            </w:r>
          </w:p>
          <w:p w14:paraId="78C78026" w14:textId="77777777" w:rsidR="00B66DC4" w:rsidRPr="00641BDB" w:rsidRDefault="00B66DC4" w:rsidP="00B66DC4">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r>
            <w:r w:rsidRPr="00641BDB">
              <w:rPr>
                <w:rFonts w:ascii="Courier New" w:hAnsi="Courier New" w:cs="Courier New"/>
                <w:lang w:val="es-ES_tradnl"/>
              </w:rPr>
              <w:tab/>
              <w:t>...</w:t>
            </w:r>
          </w:p>
          <w:p w14:paraId="188C3468" w14:textId="77777777" w:rsidR="00B66DC4" w:rsidRPr="00641BDB" w:rsidRDefault="00B66DC4" w:rsidP="00B66DC4">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r>
            <w:r w:rsidRPr="00641BDB">
              <w:rPr>
                <w:rFonts w:ascii="Courier New" w:hAnsi="Courier New" w:cs="Courier New"/>
                <w:lang w:val="es-ES_tradnl"/>
              </w:rPr>
              <w:tab/>
              <w:t>}</w:t>
            </w:r>
          </w:p>
          <w:p w14:paraId="55C34455" w14:textId="77777777" w:rsidR="00B66DC4" w:rsidRPr="00641BDB" w:rsidRDefault="00B66DC4" w:rsidP="00B66DC4">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t>}</w:t>
            </w:r>
          </w:p>
          <w:p w14:paraId="3F2166D1" w14:textId="77777777" w:rsidR="00B66DC4" w:rsidRPr="00641BDB" w:rsidRDefault="00B66DC4" w:rsidP="00B66DC4">
            <w:pPr>
              <w:rPr>
                <w:rFonts w:ascii="Courier New" w:hAnsi="Courier New" w:cs="Courier New"/>
                <w:lang w:val="es-ES_tradnl"/>
              </w:rPr>
            </w:pPr>
            <w:r w:rsidRPr="00641BDB">
              <w:rPr>
                <w:rFonts w:ascii="Courier New" w:hAnsi="Courier New" w:cs="Courier New"/>
                <w:lang w:val="es-ES_tradnl"/>
              </w:rPr>
              <w:tab/>
              <w:t>},</w:t>
            </w:r>
          </w:p>
          <w:p w14:paraId="12CDCDE9" w14:textId="7F723604" w:rsidR="00521A1F" w:rsidRPr="00641BDB" w:rsidRDefault="00B66DC4" w:rsidP="00B66DC4">
            <w:pPr>
              <w:spacing w:after="100" w:afterAutospacing="1" w:line="480" w:lineRule="auto"/>
              <w:rPr>
                <w:rFonts w:eastAsia="Times New Roman" w:cs="Arial"/>
                <w:szCs w:val="17"/>
                <w:lang w:val="es-ES_tradnl"/>
              </w:rPr>
            </w:pPr>
            <w:r w:rsidRPr="00641BDB">
              <w:rPr>
                <w:rFonts w:ascii="Courier New" w:hAnsi="Courier New" w:cs="Courier New"/>
                <w:lang w:val="es-ES_tradnl"/>
              </w:rPr>
              <w:tab/>
            </w:r>
            <w:r w:rsidRPr="00641BDB">
              <w:rPr>
                <w:rFonts w:ascii="Courier New" w:hAnsi="Courier New" w:cs="Courier New"/>
                <w:lang w:val="es-ES_tradnl"/>
              </w:rPr>
              <w:tab/>
              <w:t>...</w:t>
            </w:r>
            <w:r w:rsidRPr="00641BDB">
              <w:rPr>
                <w:rFonts w:ascii="Courier New" w:hAnsi="Courier New" w:cs="Courier New"/>
                <w:lang w:val="es-ES_tradnl"/>
              </w:rPr>
              <w:tab/>
              <w:t>}</w:t>
            </w:r>
            <w:r w:rsidRPr="00641BDB">
              <w:rPr>
                <w:rFonts w:eastAsia="Times New Roman" w:cs="Arial"/>
                <w:szCs w:val="17"/>
                <w:lang w:val="es-ES_tradnl"/>
              </w:rPr>
              <w:t>}</w:t>
            </w:r>
          </w:p>
        </w:tc>
      </w:tr>
    </w:tbl>
    <w:p w14:paraId="52540F2C" w14:textId="0AF48833" w:rsidR="000E260B" w:rsidRPr="00641BDB" w:rsidRDefault="006A418A" w:rsidP="002610CD">
      <w:p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56.</w:t>
      </w:r>
      <w:r w:rsidR="000E260B" w:rsidRPr="00641BDB">
        <w:rPr>
          <w:rFonts w:eastAsia="Times New Roman" w:cs="Arial"/>
          <w:szCs w:val="17"/>
          <w:lang w:val="es-ES_tradnl"/>
        </w:rPr>
        <w:tab/>
      </w:r>
      <w:r w:rsidR="00BF128B" w:rsidRPr="00641BDB">
        <w:rPr>
          <w:rFonts w:eastAsia="Times New Roman" w:cs="Arial"/>
          <w:szCs w:val="17"/>
          <w:lang w:val="es-ES_tradnl"/>
        </w:rPr>
        <w:t>Una API web puede ser compatible con la expansión del cuerpo del contenido que se devuelve.</w:t>
      </w:r>
    </w:p>
    <w:p w14:paraId="7DD6FD52" w14:textId="120CEAD9" w:rsidR="005E48A2" w:rsidRPr="00641BDB" w:rsidRDefault="008620A5" w:rsidP="002610CD">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B3484A" w:rsidRPr="00641BDB">
        <w:rPr>
          <w:rFonts w:eastAsia="Times New Roman" w:cs="Arial"/>
          <w:szCs w:val="17"/>
          <w:lang w:val="es-ES_tradnl"/>
        </w:rPr>
        <w:t>7</w:t>
      </w:r>
      <w:r w:rsidR="006A418A" w:rsidRPr="00641BDB">
        <w:rPr>
          <w:rFonts w:eastAsia="Times New Roman" w:cs="Arial"/>
          <w:szCs w:val="17"/>
          <w:lang w:val="es-ES_tradnl"/>
        </w:rPr>
        <w:t>7</w:t>
      </w:r>
      <w:r w:rsidR="005E48A2" w:rsidRPr="00641BDB">
        <w:rPr>
          <w:rFonts w:eastAsia="Times New Roman" w:cs="Arial"/>
          <w:szCs w:val="17"/>
          <w:lang w:val="es-ES_tradnl"/>
        </w:rPr>
        <w:t>]</w:t>
      </w:r>
      <w:r w:rsidR="002610CD" w:rsidRPr="00641BDB">
        <w:rPr>
          <w:rFonts w:eastAsia="Times New Roman" w:cs="Arial"/>
          <w:szCs w:val="17"/>
          <w:lang w:val="es-ES_tradnl"/>
        </w:rPr>
        <w:tab/>
        <w:t xml:space="preserve">Una API web PUEDE ser compatible con la expansión del cuerpo del contenido que se devuelve. DEBERÍA utilizarse el parámetro de consulta </w:t>
      </w:r>
      <w:r w:rsidR="002610CD" w:rsidRPr="00641BDB">
        <w:rPr>
          <w:rFonts w:ascii="Courier New" w:eastAsia="Times New Roman" w:hAnsi="Courier New" w:cs="Courier New"/>
          <w:szCs w:val="17"/>
          <w:lang w:val="es-ES_tradnl"/>
        </w:rPr>
        <w:t>expand=&lt;comma-separated list of attributes names&gt;</w:t>
      </w:r>
      <w:r w:rsidR="002610CD" w:rsidRPr="00641BDB">
        <w:rPr>
          <w:rFonts w:eastAsia="Times New Roman" w:cs="Arial"/>
          <w:szCs w:val="17"/>
          <w:lang w:val="es-ES_tradnl"/>
        </w:rPr>
        <w:t>.</w:t>
      </w:r>
    </w:p>
    <w:p w14:paraId="3BC13A09" w14:textId="57913A4A" w:rsidR="00AD2DE4" w:rsidRPr="00641BDB" w:rsidRDefault="00AD2DE4" w:rsidP="002610CD">
      <w:pPr>
        <w:pStyle w:val="Heading4"/>
        <w:jc w:val="both"/>
        <w:rPr>
          <w:lang w:val="es-ES_tradnl"/>
        </w:rPr>
      </w:pPr>
      <w:r w:rsidRPr="00641BDB">
        <w:rPr>
          <w:lang w:val="es-ES_tradnl"/>
        </w:rPr>
        <w:lastRenderedPageBreak/>
        <w:t>Pro</w:t>
      </w:r>
      <w:r w:rsidR="009C203A" w:rsidRPr="00641BDB">
        <w:rPr>
          <w:lang w:val="es-ES_tradnl"/>
        </w:rPr>
        <w:t>yección</w:t>
      </w:r>
    </w:p>
    <w:p w14:paraId="7EDC3FDC" w14:textId="32A01A77" w:rsidR="00AD2DE4" w:rsidRPr="00641BDB" w:rsidRDefault="006A418A" w:rsidP="002610CD">
      <w:pPr>
        <w:pStyle w:val="NormalWeb"/>
        <w:jc w:val="both"/>
        <w:rPr>
          <w:rFonts w:eastAsia="Times New Roman" w:cs="Arial"/>
          <w:szCs w:val="17"/>
          <w:lang w:val="es-ES_tradnl"/>
        </w:rPr>
      </w:pPr>
      <w:r w:rsidRPr="00641BDB">
        <w:rPr>
          <w:rFonts w:eastAsia="Times New Roman" w:cs="Arial"/>
          <w:szCs w:val="17"/>
          <w:lang w:val="es-ES_tradnl"/>
        </w:rPr>
        <w:t>57.</w:t>
      </w:r>
      <w:r w:rsidR="00AD2DE4" w:rsidRPr="00641BDB">
        <w:rPr>
          <w:rFonts w:eastAsia="Times New Roman" w:cs="Arial"/>
          <w:szCs w:val="17"/>
          <w:lang w:val="es-ES_tradnl"/>
        </w:rPr>
        <w:tab/>
      </w:r>
      <w:r w:rsidR="009C203A" w:rsidRPr="00641BDB">
        <w:rPr>
          <w:rFonts w:eastAsia="Times New Roman" w:cs="Arial"/>
          <w:szCs w:val="17"/>
          <w:lang w:val="es-ES_tradnl"/>
        </w:rPr>
        <w:t>Una API web debería admitir la proyección de campo</w:t>
      </w:r>
      <w:r w:rsidR="00DB53A9" w:rsidRPr="00641BDB">
        <w:rPr>
          <w:rFonts w:eastAsia="Times New Roman" w:cs="Arial"/>
          <w:szCs w:val="17"/>
          <w:lang w:val="es-ES_tradnl"/>
        </w:rPr>
        <w:t>s</w:t>
      </w:r>
      <w:r w:rsidR="009C203A" w:rsidRPr="00641BDB">
        <w:rPr>
          <w:rFonts w:eastAsia="Times New Roman" w:cs="Arial"/>
          <w:szCs w:val="17"/>
          <w:lang w:val="es-ES_tradnl"/>
        </w:rPr>
        <w:t xml:space="preserve">, </w:t>
      </w:r>
      <w:r w:rsidR="00104D33" w:rsidRPr="00641BDB">
        <w:rPr>
          <w:rFonts w:eastAsia="Times New Roman" w:cs="Arial"/>
          <w:szCs w:val="17"/>
          <w:lang w:val="es-ES_tradnl"/>
        </w:rPr>
        <w:t>para controlar</w:t>
      </w:r>
      <w:r w:rsidR="009C203A" w:rsidRPr="00641BDB">
        <w:rPr>
          <w:rFonts w:eastAsia="Times New Roman" w:cs="Arial"/>
          <w:szCs w:val="17"/>
          <w:lang w:val="es-ES_tradnl"/>
        </w:rPr>
        <w:t xml:space="preserve"> la cantidad de datos de una entidad </w:t>
      </w:r>
      <w:r w:rsidR="00104D33" w:rsidRPr="00641BDB">
        <w:rPr>
          <w:rFonts w:eastAsia="Times New Roman" w:cs="Arial"/>
          <w:szCs w:val="17"/>
          <w:lang w:val="es-ES_tradnl"/>
        </w:rPr>
        <w:t>que se devuelven</w:t>
      </w:r>
      <w:r w:rsidR="009C203A" w:rsidRPr="00641BDB">
        <w:rPr>
          <w:rFonts w:eastAsia="Times New Roman" w:cs="Arial"/>
          <w:szCs w:val="17"/>
          <w:lang w:val="es-ES_tradnl"/>
        </w:rPr>
        <w:t xml:space="preserve"> en respuesta a una petición API.</w:t>
      </w:r>
      <w:r w:rsidR="00AD2DE4" w:rsidRPr="00641BDB">
        <w:rPr>
          <w:rFonts w:eastAsia="Times New Roman" w:cs="Arial"/>
          <w:szCs w:val="17"/>
          <w:lang w:val="es-ES_tradnl"/>
        </w:rPr>
        <w:t xml:space="preserve"> </w:t>
      </w:r>
      <w:r w:rsidR="009C203A" w:rsidRPr="00641BDB">
        <w:rPr>
          <w:rFonts w:eastAsia="Times New Roman" w:cs="Arial"/>
          <w:szCs w:val="17"/>
          <w:lang w:val="es-ES_tradnl"/>
        </w:rPr>
        <w:t>La proyección de campo puede reducir el tiempo de respuesta y el tamaño de la carga útil. Si solo se requieren atributos específicos de los datos recuperados, debe utilizarse un parámetro de consulta de proyección en lugar de las rutas URL</w:t>
      </w:r>
      <w:r w:rsidR="00AD2DE4" w:rsidRPr="00641BDB">
        <w:rPr>
          <w:rFonts w:eastAsia="Times New Roman" w:cs="Arial"/>
          <w:szCs w:val="17"/>
          <w:lang w:val="es-ES_tradnl"/>
        </w:rPr>
        <w:t>.</w:t>
      </w:r>
      <w:r w:rsidR="009C203A" w:rsidRPr="00641BDB">
        <w:rPr>
          <w:rFonts w:eastAsia="Times New Roman" w:cs="Arial"/>
          <w:szCs w:val="17"/>
          <w:lang w:val="es-ES_tradnl"/>
        </w:rPr>
        <w:t xml:space="preserve"> El parámetro de consulta debería ser: </w:t>
      </w:r>
      <w:r w:rsidR="009E373D" w:rsidRPr="00641BDB">
        <w:rPr>
          <w:rFonts w:eastAsia="Times New Roman" w:cs="Arial"/>
          <w:szCs w:val="17"/>
          <w:lang w:val="es-ES_tradnl"/>
        </w:rPr>
        <w:t>“</w:t>
      </w:r>
      <w:r w:rsidR="009E373D" w:rsidRPr="00641BDB">
        <w:rPr>
          <w:rFonts w:ascii="Courier New" w:hAnsi="Courier New" w:cs="Courier New"/>
          <w:lang w:val="es-ES_tradnl"/>
        </w:rPr>
        <w:t>fields</w:t>
      </w:r>
      <w:r w:rsidR="009E373D" w:rsidRPr="00641BDB">
        <w:rPr>
          <w:rFonts w:ascii="Courier New" w:eastAsia="Times New Roman" w:hAnsi="Courier New" w:cs="Courier New"/>
          <w:szCs w:val="17"/>
          <w:lang w:val="es-ES_tradnl"/>
        </w:rPr>
        <w:t>=”&lt;</w:t>
      </w:r>
      <w:r w:rsidR="009C203A" w:rsidRPr="00641BDB">
        <w:rPr>
          <w:rFonts w:ascii="Courier New" w:eastAsia="Times New Roman" w:hAnsi="Courier New" w:cs="Courier New"/>
          <w:szCs w:val="17"/>
          <w:lang w:val="es-ES_tradnl"/>
        </w:rPr>
        <w:t>comma-separated list of attribute names&gt;</w:t>
      </w:r>
      <w:r w:rsidR="009C203A" w:rsidRPr="00641BDB">
        <w:rPr>
          <w:rFonts w:eastAsia="Times New Roman" w:cs="Arial"/>
          <w:szCs w:val="17"/>
          <w:lang w:val="es-ES_tradnl"/>
        </w:rPr>
        <w:t xml:space="preserve">. Un parámetro de consulta de proyección es más fácil de implementar y puede recuperar múltiples atributos. Si se admite </w:t>
      </w:r>
      <w:r w:rsidR="00DB53A9" w:rsidRPr="00641BDB">
        <w:rPr>
          <w:rFonts w:eastAsia="Times New Roman" w:cs="Arial"/>
          <w:szCs w:val="17"/>
          <w:lang w:val="es-ES_tradnl"/>
        </w:rPr>
        <w:t>la</w:t>
      </w:r>
      <w:r w:rsidR="009C203A" w:rsidRPr="00641BDB">
        <w:rPr>
          <w:rFonts w:eastAsia="Times New Roman" w:cs="Arial"/>
          <w:szCs w:val="17"/>
          <w:lang w:val="es-ES_tradnl"/>
        </w:rPr>
        <w:t xml:space="preserve"> proyección, no debería aplicarse el esquema XSD/JSON en la respuesta, ya que esta no será válida frente al esquema original XSD/JSON</w:t>
      </w:r>
      <w:r w:rsidR="00DF2737" w:rsidRPr="00641BDB">
        <w:rPr>
          <w:rFonts w:eastAsia="Times New Roman" w:cs="Arial"/>
          <w:szCs w:val="17"/>
          <w:lang w:val="es-ES_tradnl"/>
        </w:rPr>
        <w:t>.</w:t>
      </w:r>
    </w:p>
    <w:p w14:paraId="628ADDE5" w14:textId="44C7429B" w:rsidR="00AD2DE4" w:rsidRPr="00641BDB" w:rsidRDefault="00F152E2" w:rsidP="00790E02">
      <w:pPr>
        <w:spacing w:before="100" w:beforeAutospacing="1" w:after="100" w:afterAutospacing="1"/>
        <w:ind w:left="709"/>
        <w:jc w:val="both"/>
        <w:rPr>
          <w:rFonts w:eastAsia="Times New Roman" w:cs="Arial"/>
          <w:szCs w:val="17"/>
          <w:lang w:val="es-ES_tradnl"/>
        </w:rPr>
      </w:pPr>
      <w:r w:rsidRPr="00641BDB">
        <w:rPr>
          <w:rFonts w:eastAsia="Times New Roman" w:cs="Arial"/>
          <w:szCs w:val="17"/>
          <w:lang w:val="es-ES_tradnl"/>
        </w:rPr>
        <w:t xml:space="preserve">Por ejemplo, el siguiente mensaje de petición devuelve solo el nombre completo del inventor de la patente </w:t>
      </w:r>
      <w:r w:rsidR="00D02771" w:rsidRPr="00641BDB">
        <w:rPr>
          <w:rFonts w:eastAsia="Times New Roman" w:cs="Arial"/>
          <w:szCs w:val="17"/>
          <w:lang w:val="es-ES_tradnl"/>
        </w:rPr>
        <w:t>solicitada</w:t>
      </w:r>
      <w:r w:rsidR="00AD2DE4" w:rsidRPr="00641BDB">
        <w:rPr>
          <w:rFonts w:eastAsia="Times New Roman" w:cs="Arial"/>
          <w:szCs w:val="17"/>
          <w:lang w:val="es-ES_tradnl"/>
        </w:rPr>
        <w:t>:</w:t>
      </w:r>
    </w:p>
    <w:p w14:paraId="046F8784" w14:textId="4C39EFE1" w:rsidR="00AD2DE4" w:rsidRPr="00641BDB" w:rsidRDefault="007F2669" w:rsidP="00AD2DE4">
      <w:pPr>
        <w:pStyle w:val="NormalWeb"/>
        <w:ind w:left="720"/>
        <w:rPr>
          <w:rFonts w:eastAsia="Times New Roman" w:cs="Arial"/>
          <w:szCs w:val="17"/>
          <w:u w:val="single"/>
          <w:lang w:val="es-ES_tradnl"/>
        </w:rPr>
      </w:pPr>
      <w:r w:rsidRPr="00641BDB">
        <w:rPr>
          <w:rFonts w:eastAsia="Times New Roman" w:cs="Arial"/>
          <w:szCs w:val="17"/>
          <w:u w:val="single"/>
          <w:lang w:val="es-ES_tradnl"/>
        </w:rPr>
        <w:t>Con cargas útiles en formato XML</w:t>
      </w:r>
      <w:r w:rsidR="00B66DC4" w:rsidRPr="00641BDB">
        <w:rPr>
          <w:rFonts w:eastAsia="Times New Roman" w:cs="Arial"/>
          <w:szCs w:val="17"/>
          <w:u w:val="single"/>
          <w:lang w:val="es-ES_tradnl"/>
        </w:rPr>
        <w:t xml:space="preserve"> según la Norma ST.96</w:t>
      </w:r>
    </w:p>
    <w:p w14:paraId="45AE86F4" w14:textId="59AD17FE" w:rsidR="00AD2DE4" w:rsidRPr="00641BDB" w:rsidRDefault="007F2669" w:rsidP="00AD2DE4">
      <w:pPr>
        <w:pStyle w:val="NormalWeb"/>
        <w:ind w:left="720"/>
        <w:rPr>
          <w:rFonts w:eastAsia="Times New Roman" w:cs="Arial"/>
          <w:szCs w:val="17"/>
          <w:lang w:val="es-ES_tradnl"/>
        </w:rPr>
      </w:pPr>
      <w:r w:rsidRPr="00641BDB">
        <w:rPr>
          <w:rFonts w:eastAsia="Times New Roman" w:cs="Arial"/>
          <w:szCs w:val="17"/>
          <w:lang w:val="es-ES_tradnl"/>
        </w:rPr>
        <w:t>Obtiene el nombre completo del inventor de la patente con identificador id12345</w:t>
      </w:r>
      <w:r w:rsidR="00AD2DE4" w:rsidRPr="00641BDB">
        <w:rPr>
          <w:rFonts w:eastAsia="Times New Roman" w:cs="Arial"/>
          <w:szCs w:val="17"/>
          <w:lang w:val="es-ES_tradnl"/>
        </w:rPr>
        <w:t>:</w:t>
      </w:r>
    </w:p>
    <w:tbl>
      <w:tblPr>
        <w:tblStyle w:val="TableGrid"/>
        <w:tblW w:w="8640" w:type="dxa"/>
        <w:tblInd w:w="715" w:type="dxa"/>
        <w:tblLook w:val="04A0" w:firstRow="1" w:lastRow="0" w:firstColumn="1" w:lastColumn="0" w:noHBand="0" w:noVBand="1"/>
      </w:tblPr>
      <w:tblGrid>
        <w:gridCol w:w="8640"/>
      </w:tblGrid>
      <w:tr w:rsidR="00AD2DE4" w:rsidRPr="00641BDB" w14:paraId="3F0C3416" w14:textId="77777777" w:rsidTr="00F50DB4">
        <w:tc>
          <w:tcPr>
            <w:tcW w:w="8640" w:type="dxa"/>
          </w:tcPr>
          <w:p w14:paraId="537C1ABA" w14:textId="7810D012" w:rsidR="00AD2DE4" w:rsidRPr="00CB6A97" w:rsidRDefault="00AD2DE4" w:rsidP="00910D8E">
            <w:pPr>
              <w:spacing w:before="240"/>
              <w:rPr>
                <w:rFonts w:ascii="Courier New" w:hAnsi="Courier New" w:cs="Courier New"/>
              </w:rPr>
            </w:pPr>
            <w:r w:rsidRPr="00CB6A97">
              <w:rPr>
                <w:rFonts w:ascii="Courier New" w:hAnsi="Courier New" w:cs="Courier New"/>
              </w:rPr>
              <w:t>GET</w:t>
            </w:r>
            <w:r w:rsidR="00790E02" w:rsidRPr="00CB6A97">
              <w:rPr>
                <w:rFonts w:ascii="Courier New" w:hAnsi="Courier New" w:cs="Courier New"/>
              </w:rPr>
              <w:t xml:space="preserve"> </w:t>
            </w:r>
          </w:p>
          <w:p w14:paraId="5B1A3479" w14:textId="77777777" w:rsidR="00AD2DE4" w:rsidRPr="00CB6A97" w:rsidRDefault="00AD2DE4" w:rsidP="00910D8E">
            <w:pPr>
              <w:rPr>
                <w:rFonts w:ascii="Courier New" w:hAnsi="Courier New" w:cs="Courier New"/>
              </w:rPr>
            </w:pPr>
            <w:r w:rsidRPr="00CB6A97">
              <w:rPr>
                <w:rFonts w:ascii="Courier New" w:hAnsi="Courier New" w:cs="Courier New"/>
              </w:rPr>
              <w:t xml:space="preserve">Host: wipo.int </w:t>
            </w:r>
          </w:p>
          <w:p w14:paraId="175BFD2C" w14:textId="77777777" w:rsidR="00AD2DE4" w:rsidRPr="00CB6A97" w:rsidRDefault="00AD2DE4" w:rsidP="00910D8E">
            <w:pPr>
              <w:spacing w:line="480" w:lineRule="auto"/>
            </w:pPr>
            <w:r w:rsidRPr="00CB6A97">
              <w:rPr>
                <w:rFonts w:ascii="Courier New" w:hAnsi="Courier New" w:cs="Courier New"/>
              </w:rPr>
              <w:t>Accept: application/xml</w:t>
            </w:r>
          </w:p>
        </w:tc>
      </w:tr>
    </w:tbl>
    <w:p w14:paraId="5237052F" w14:textId="204522A3" w:rsidR="00AD2DE4" w:rsidRPr="00641BDB" w:rsidRDefault="006D0C63" w:rsidP="00AD2DE4">
      <w:pPr>
        <w:spacing w:before="100" w:beforeAutospacing="1" w:after="100" w:afterAutospacing="1"/>
        <w:ind w:left="709"/>
        <w:rPr>
          <w:rFonts w:eastAsia="Times New Roman" w:cs="Arial"/>
          <w:szCs w:val="17"/>
          <w:lang w:val="es-ES_tradnl"/>
        </w:rPr>
      </w:pPr>
      <w:r w:rsidRPr="00641BDB">
        <w:rPr>
          <w:rFonts w:eastAsia="Times New Roman" w:cs="Arial"/>
          <w:szCs w:val="17"/>
          <w:lang w:val="es-ES_tradnl"/>
        </w:rPr>
        <w:t>A continuación figura un ejemplo de mensaje de respuesta HTTP</w:t>
      </w:r>
      <w:r w:rsidR="00AD2DE4" w:rsidRPr="00641BDB">
        <w:rPr>
          <w:rFonts w:eastAsia="Times New Roman" w:cs="Arial"/>
          <w:szCs w:val="17"/>
          <w:lang w:val="es-ES_tradnl"/>
        </w:rPr>
        <w:t>:</w:t>
      </w:r>
    </w:p>
    <w:tbl>
      <w:tblPr>
        <w:tblStyle w:val="TableGrid"/>
        <w:tblW w:w="0" w:type="auto"/>
        <w:tblInd w:w="709" w:type="dxa"/>
        <w:tblLook w:val="04A0" w:firstRow="1" w:lastRow="0" w:firstColumn="1" w:lastColumn="0" w:noHBand="0" w:noVBand="1"/>
      </w:tblPr>
      <w:tblGrid>
        <w:gridCol w:w="8639"/>
      </w:tblGrid>
      <w:tr w:rsidR="00AD2DE4" w:rsidRPr="00641BDB" w14:paraId="228F9A72" w14:textId="77777777" w:rsidTr="006D0C63">
        <w:tc>
          <w:tcPr>
            <w:tcW w:w="8639" w:type="dxa"/>
          </w:tcPr>
          <w:p w14:paraId="23CECA12" w14:textId="77777777" w:rsidR="00AD2DE4" w:rsidRPr="00CB6A97" w:rsidRDefault="00AD2DE4" w:rsidP="00910D8E">
            <w:pPr>
              <w:spacing w:before="240"/>
              <w:rPr>
                <w:rFonts w:ascii="Courier New" w:hAnsi="Courier New" w:cs="Courier New"/>
              </w:rPr>
            </w:pPr>
            <w:r w:rsidRPr="00CB6A97">
              <w:rPr>
                <w:rFonts w:ascii="Courier New" w:hAnsi="Courier New" w:cs="Courier New"/>
              </w:rPr>
              <w:t>HTTP/1.1 200 OK</w:t>
            </w:r>
          </w:p>
          <w:p w14:paraId="4F2AE0E4" w14:textId="77777777" w:rsidR="00AD2DE4" w:rsidRPr="00CB6A97" w:rsidRDefault="00AD2DE4" w:rsidP="00910D8E">
            <w:pPr>
              <w:rPr>
                <w:rFonts w:ascii="Courier New" w:hAnsi="Courier New" w:cs="Courier New"/>
              </w:rPr>
            </w:pPr>
            <w:r w:rsidRPr="00CB6A97">
              <w:rPr>
                <w:rFonts w:ascii="Courier New" w:hAnsi="Courier New" w:cs="Courier New"/>
              </w:rPr>
              <w:t>Content-Type: application/xml</w:t>
            </w:r>
          </w:p>
          <w:p w14:paraId="3B026830" w14:textId="77777777" w:rsidR="00AD2DE4" w:rsidRPr="00CB6A97" w:rsidRDefault="00AD2DE4" w:rsidP="00910D8E">
            <w:pPr>
              <w:rPr>
                <w:rFonts w:ascii="Courier New" w:hAnsi="Courier New" w:cs="Courier New"/>
              </w:rPr>
            </w:pPr>
            <w:r w:rsidRPr="00CB6A97">
              <w:rPr>
                <w:rFonts w:ascii="Courier New" w:hAnsi="Courier New" w:cs="Courier New"/>
              </w:rPr>
              <w:t>&lt;?xml version="1.0" encoding="UTF-8"?&gt;</w:t>
            </w:r>
          </w:p>
          <w:p w14:paraId="6663DFB6" w14:textId="40913CAA" w:rsidR="00AD2DE4" w:rsidRPr="00CB6A97" w:rsidRDefault="00AD2DE4" w:rsidP="00910D8E">
            <w:pPr>
              <w:rPr>
                <w:rFonts w:ascii="Courier New" w:hAnsi="Courier New" w:cs="Courier New"/>
              </w:rPr>
            </w:pPr>
            <w:r w:rsidRPr="00CB6A97">
              <w:rPr>
                <w:rFonts w:ascii="Courier New" w:hAnsi="Courier New" w:cs="Courier New"/>
              </w:rPr>
              <w:t>&lt;pat:Inventor xmlns="http://www.wipo.int/standards/XMLSchema/ST96/Common" xmlns:xsi="http://www.w3.org/2001/XMLSchema-instance" xmlns:com="http://www.wipo.int/standards/XMLSchema/ST96/Common" xmlns:pat="http://www.wipo.int/standards/XMLSchema/ST96/Patent" com:sequenceNumber="String" com:id="ID1" xsi:schemaLocation="http://www.wipo.int/standards/XMLSchema/ST96/Patent PatentPublication_V</w:t>
            </w:r>
            <w:r w:rsidR="00B66DC4" w:rsidRPr="00CB6A97">
              <w:rPr>
                <w:rFonts w:ascii="Courier New" w:hAnsi="Courier New" w:cs="Courier New"/>
              </w:rPr>
              <w:t>5</w:t>
            </w:r>
            <w:r w:rsidRPr="00CB6A97">
              <w:rPr>
                <w:rFonts w:ascii="Courier New" w:hAnsi="Courier New" w:cs="Courier New"/>
              </w:rPr>
              <w:t>_</w:t>
            </w:r>
            <w:r w:rsidR="00B66DC4" w:rsidRPr="00CB6A97">
              <w:rPr>
                <w:rFonts w:ascii="Courier New" w:hAnsi="Courier New" w:cs="Courier New"/>
              </w:rPr>
              <w:t>0</w:t>
            </w:r>
            <w:r w:rsidRPr="00CB6A97">
              <w:rPr>
                <w:rFonts w:ascii="Courier New" w:hAnsi="Courier New" w:cs="Courier New"/>
              </w:rPr>
              <w:t>.xsd"&gt;</w:t>
            </w:r>
          </w:p>
          <w:p w14:paraId="208A4700" w14:textId="77777777" w:rsidR="00AD2DE4" w:rsidRPr="00CB6A97" w:rsidRDefault="00AD2DE4" w:rsidP="00910D8E">
            <w:pPr>
              <w:rPr>
                <w:rFonts w:ascii="Courier New" w:hAnsi="Courier New" w:cs="Courier New"/>
              </w:rPr>
            </w:pPr>
            <w:r w:rsidRPr="00CB6A97">
              <w:rPr>
                <w:rFonts w:ascii="Courier New" w:hAnsi="Courier New" w:cs="Courier New"/>
              </w:rPr>
              <w:tab/>
              <w:t>&lt;Contact&gt;</w:t>
            </w:r>
          </w:p>
          <w:p w14:paraId="73D28478" w14:textId="77777777" w:rsidR="00AD2DE4" w:rsidRPr="00CB6A97" w:rsidRDefault="00AD2DE4" w:rsidP="00910D8E">
            <w:pPr>
              <w:rPr>
                <w:rFonts w:ascii="Courier New" w:hAnsi="Courier New" w:cs="Courier New"/>
              </w:rPr>
            </w:pPr>
            <w:r w:rsidRPr="00CB6A97">
              <w:rPr>
                <w:rFonts w:ascii="Courier New" w:hAnsi="Courier New" w:cs="Courier New"/>
              </w:rPr>
              <w:tab/>
            </w:r>
            <w:r w:rsidRPr="00CB6A97">
              <w:rPr>
                <w:rFonts w:ascii="Courier New" w:hAnsi="Courier New" w:cs="Courier New"/>
              </w:rPr>
              <w:tab/>
              <w:t>&lt;Name&gt;</w:t>
            </w:r>
          </w:p>
          <w:p w14:paraId="6E30D5A5" w14:textId="77777777" w:rsidR="00AD2DE4" w:rsidRPr="00CB6A97" w:rsidRDefault="00AD2DE4" w:rsidP="00910D8E">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&lt;PersonName&gt;</w:t>
            </w:r>
          </w:p>
          <w:p w14:paraId="62810410" w14:textId="77777777" w:rsidR="00AD2DE4" w:rsidRPr="00CB6A97" w:rsidRDefault="00AD2DE4" w:rsidP="00910D8E">
            <w:pPr>
              <w:rPr>
                <w:rFonts w:ascii="Courier New" w:hAnsi="Courier New" w:cs="Courier New"/>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t>&lt;PersonFullName&gt;John Smith&lt;/PersonFullName&gt;</w:t>
            </w:r>
          </w:p>
          <w:p w14:paraId="0A85D406" w14:textId="77777777" w:rsidR="00AD2DE4" w:rsidRPr="00641BDB" w:rsidRDefault="00AD2DE4" w:rsidP="00910D8E">
            <w:pPr>
              <w:rPr>
                <w:rFonts w:ascii="Courier New" w:hAnsi="Courier New" w:cs="Courier New"/>
                <w:lang w:val="es-ES_tradnl"/>
              </w:rPr>
            </w:pPr>
            <w:r w:rsidRPr="00CB6A97">
              <w:rPr>
                <w:rFonts w:ascii="Courier New" w:hAnsi="Courier New" w:cs="Courier New"/>
              </w:rPr>
              <w:tab/>
            </w:r>
            <w:r w:rsidRPr="00CB6A97">
              <w:rPr>
                <w:rFonts w:ascii="Courier New" w:hAnsi="Courier New" w:cs="Courier New"/>
              </w:rPr>
              <w:tab/>
            </w:r>
            <w:r w:rsidRPr="00CB6A97">
              <w:rPr>
                <w:rFonts w:ascii="Courier New" w:hAnsi="Courier New" w:cs="Courier New"/>
              </w:rPr>
              <w:tab/>
            </w:r>
            <w:r w:rsidRPr="00641BDB">
              <w:rPr>
                <w:rFonts w:ascii="Courier New" w:hAnsi="Courier New" w:cs="Courier New"/>
                <w:lang w:val="es-ES_tradnl"/>
              </w:rPr>
              <w:t>&lt;/PersonName&gt;</w:t>
            </w:r>
          </w:p>
          <w:p w14:paraId="4B23A778" w14:textId="77777777" w:rsidR="00AD2DE4" w:rsidRPr="00641BDB" w:rsidRDefault="00AD2DE4" w:rsidP="00910D8E">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t>&lt;/Name&gt;</w:t>
            </w:r>
          </w:p>
          <w:p w14:paraId="31DC96C3" w14:textId="77777777" w:rsidR="00AD2DE4" w:rsidRPr="00641BDB" w:rsidRDefault="00AD2DE4" w:rsidP="00910D8E">
            <w:pPr>
              <w:rPr>
                <w:rFonts w:ascii="Courier New" w:hAnsi="Courier New" w:cs="Courier New"/>
                <w:lang w:val="es-ES_tradnl"/>
              </w:rPr>
            </w:pPr>
            <w:r w:rsidRPr="00641BDB">
              <w:rPr>
                <w:rFonts w:ascii="Courier New" w:hAnsi="Courier New" w:cs="Courier New"/>
                <w:lang w:val="es-ES_tradnl"/>
              </w:rPr>
              <w:tab/>
              <w:t>&lt;/Contact&gt;</w:t>
            </w:r>
          </w:p>
          <w:p w14:paraId="76908D74" w14:textId="77777777" w:rsidR="00AD2DE4" w:rsidRPr="00641BDB" w:rsidRDefault="00AD2DE4" w:rsidP="00910D8E">
            <w:pPr>
              <w:spacing w:after="240"/>
              <w:rPr>
                <w:rFonts w:eastAsia="Times New Roman" w:cs="Arial"/>
                <w:szCs w:val="17"/>
                <w:lang w:val="es-ES_tradnl"/>
              </w:rPr>
            </w:pPr>
            <w:r w:rsidRPr="00641BDB">
              <w:rPr>
                <w:rFonts w:ascii="Courier New" w:hAnsi="Courier New" w:cs="Courier New"/>
                <w:lang w:val="es-ES_tradnl"/>
              </w:rPr>
              <w:t>&lt;/pat:Inventor&gt;</w:t>
            </w:r>
          </w:p>
        </w:tc>
      </w:tr>
    </w:tbl>
    <w:p w14:paraId="7A24D244" w14:textId="68EDBE70" w:rsidR="00AD2DE4" w:rsidRPr="00641BDB" w:rsidRDefault="006D0C63" w:rsidP="00B66DC4">
      <w:pPr>
        <w:pStyle w:val="NormalWeb"/>
        <w:keepNext/>
        <w:ind w:left="720"/>
        <w:rPr>
          <w:rFonts w:eastAsia="Times New Roman" w:cs="Arial"/>
          <w:szCs w:val="17"/>
          <w:u w:val="single"/>
          <w:lang w:val="es-ES_tradnl"/>
        </w:rPr>
      </w:pPr>
      <w:r w:rsidRPr="00641BDB">
        <w:rPr>
          <w:rFonts w:eastAsia="Times New Roman" w:cs="Arial"/>
          <w:szCs w:val="17"/>
          <w:u w:val="single"/>
          <w:lang w:val="es-ES_tradnl"/>
        </w:rPr>
        <w:t xml:space="preserve">Con cargas útiles en formato </w:t>
      </w:r>
      <w:r w:rsidR="00AD2DE4" w:rsidRPr="00641BDB">
        <w:rPr>
          <w:rFonts w:eastAsia="Times New Roman" w:cs="Arial"/>
          <w:szCs w:val="17"/>
          <w:u w:val="single"/>
          <w:lang w:val="es-ES_tradnl"/>
        </w:rPr>
        <w:t>JSON</w:t>
      </w:r>
      <w:r w:rsidR="00B66DC4" w:rsidRPr="00641BDB">
        <w:rPr>
          <w:rFonts w:eastAsia="Times New Roman" w:cs="Arial"/>
          <w:szCs w:val="17"/>
          <w:u w:val="single"/>
          <w:lang w:val="es-ES_tradnl"/>
        </w:rPr>
        <w:t xml:space="preserve"> según la Norma ST.97</w:t>
      </w:r>
    </w:p>
    <w:p w14:paraId="71A36626" w14:textId="403F7CE6" w:rsidR="00AD2DE4" w:rsidRPr="00641BDB" w:rsidRDefault="006D0C63" w:rsidP="00B66DC4">
      <w:pPr>
        <w:pStyle w:val="NormalWeb"/>
        <w:keepNext/>
        <w:ind w:left="720"/>
        <w:rPr>
          <w:rFonts w:eastAsia="Times New Roman" w:cs="Arial"/>
          <w:szCs w:val="17"/>
          <w:lang w:val="es-ES_tradnl"/>
        </w:rPr>
      </w:pPr>
      <w:r w:rsidRPr="00641BDB">
        <w:rPr>
          <w:rFonts w:eastAsia="Times New Roman" w:cs="Arial"/>
          <w:szCs w:val="17"/>
          <w:lang w:val="es-ES_tradnl"/>
        </w:rPr>
        <w:t>Obtiene el nombre completo del inventor de la patente con identificador</w:t>
      </w:r>
      <w:r w:rsidR="00AD2DE4" w:rsidRPr="00641BDB">
        <w:rPr>
          <w:rStyle w:val="FootnoteReference"/>
          <w:rFonts w:eastAsia="Times New Roman" w:cs="Arial"/>
          <w:szCs w:val="17"/>
          <w:lang w:val="es-ES_tradnl"/>
        </w:rPr>
        <w:footnoteReference w:id="6"/>
      </w:r>
      <w:r w:rsidR="00AD2DE4" w:rsidRPr="00641BDB">
        <w:rPr>
          <w:rFonts w:eastAsia="Times New Roman" w:cs="Arial"/>
          <w:szCs w:val="17"/>
          <w:lang w:val="es-ES_tradnl"/>
        </w:rPr>
        <w:t xml:space="preserve"> id12345:</w:t>
      </w:r>
    </w:p>
    <w:tbl>
      <w:tblPr>
        <w:tblStyle w:val="TableGrid"/>
        <w:tblW w:w="8730" w:type="dxa"/>
        <w:tblInd w:w="715" w:type="dxa"/>
        <w:tblLook w:val="04A0" w:firstRow="1" w:lastRow="0" w:firstColumn="1" w:lastColumn="0" w:noHBand="0" w:noVBand="1"/>
      </w:tblPr>
      <w:tblGrid>
        <w:gridCol w:w="8730"/>
      </w:tblGrid>
      <w:tr w:rsidR="00AD2DE4" w:rsidRPr="00641BDB" w14:paraId="0714FF31" w14:textId="77777777" w:rsidTr="00B66DC4">
        <w:trPr>
          <w:cantSplit/>
        </w:trPr>
        <w:tc>
          <w:tcPr>
            <w:tcW w:w="8730" w:type="dxa"/>
          </w:tcPr>
          <w:p w14:paraId="2492ABEE" w14:textId="3C5A73F8" w:rsidR="00AD2DE4" w:rsidRPr="00CB6A97" w:rsidRDefault="00AD2DE4" w:rsidP="00910D8E">
            <w:pPr>
              <w:spacing w:before="240"/>
              <w:rPr>
                <w:rFonts w:ascii="Courier New" w:hAnsi="Courier New" w:cs="Courier New"/>
              </w:rPr>
            </w:pPr>
            <w:r w:rsidRPr="00CB6A97">
              <w:rPr>
                <w:rFonts w:ascii="Courier New" w:hAnsi="Courier New" w:cs="Courier New"/>
              </w:rPr>
              <w:t>GET</w:t>
            </w:r>
            <w:r w:rsidR="00790E02" w:rsidRPr="00CB6A97">
              <w:rPr>
                <w:rFonts w:ascii="Courier New" w:hAnsi="Courier New" w:cs="Courier New"/>
              </w:rPr>
              <w:t xml:space="preserve"> </w:t>
            </w:r>
          </w:p>
          <w:p w14:paraId="29DA8122" w14:textId="77777777" w:rsidR="00AD2DE4" w:rsidRPr="00CB6A97" w:rsidRDefault="00AD2DE4" w:rsidP="00910D8E">
            <w:pPr>
              <w:rPr>
                <w:rFonts w:ascii="Courier New" w:hAnsi="Courier New" w:cs="Courier New"/>
              </w:rPr>
            </w:pPr>
            <w:r w:rsidRPr="00CB6A97">
              <w:rPr>
                <w:rFonts w:ascii="Courier New" w:hAnsi="Courier New" w:cs="Courier New"/>
              </w:rPr>
              <w:t xml:space="preserve">Host: wipo.int </w:t>
            </w:r>
          </w:p>
          <w:p w14:paraId="3E98CD9E" w14:textId="77777777" w:rsidR="00AD2DE4" w:rsidRPr="00CB6A97" w:rsidRDefault="00AD2DE4" w:rsidP="00910D8E">
            <w:pPr>
              <w:spacing w:line="480" w:lineRule="auto"/>
            </w:pPr>
            <w:r w:rsidRPr="00CB6A97">
              <w:rPr>
                <w:rFonts w:ascii="Courier New" w:hAnsi="Courier New" w:cs="Courier New"/>
              </w:rPr>
              <w:t>Accept: application/json</w:t>
            </w:r>
          </w:p>
        </w:tc>
      </w:tr>
    </w:tbl>
    <w:p w14:paraId="4B8EB7A4" w14:textId="51BFC153" w:rsidR="00AD2DE4" w:rsidRPr="00641BDB" w:rsidRDefault="001E5983" w:rsidP="00AD2DE4">
      <w:pPr>
        <w:spacing w:before="100" w:beforeAutospacing="1" w:after="100" w:afterAutospacing="1"/>
        <w:ind w:left="709"/>
        <w:rPr>
          <w:rFonts w:eastAsia="Times New Roman" w:cs="Arial"/>
          <w:szCs w:val="17"/>
          <w:lang w:val="es-ES_tradnl"/>
        </w:rPr>
      </w:pPr>
      <w:r w:rsidRPr="00641BDB">
        <w:rPr>
          <w:rFonts w:eastAsia="Times New Roman" w:cs="Arial"/>
          <w:szCs w:val="17"/>
          <w:lang w:val="es-ES_tradnl"/>
        </w:rPr>
        <w:t>A continuación figura un ejemplo de mensaje de respuesta HTTP</w:t>
      </w:r>
      <w:r w:rsidR="00AD2DE4" w:rsidRPr="00641BDB">
        <w:rPr>
          <w:rFonts w:eastAsia="Times New Roman" w:cs="Arial"/>
          <w:szCs w:val="17"/>
          <w:lang w:val="es-ES_tradnl"/>
        </w:rPr>
        <w:t>:</w:t>
      </w:r>
    </w:p>
    <w:tbl>
      <w:tblPr>
        <w:tblStyle w:val="TableGrid"/>
        <w:tblW w:w="0" w:type="auto"/>
        <w:tblInd w:w="709" w:type="dxa"/>
        <w:tblLook w:val="04A0" w:firstRow="1" w:lastRow="0" w:firstColumn="1" w:lastColumn="0" w:noHBand="0" w:noVBand="1"/>
      </w:tblPr>
      <w:tblGrid>
        <w:gridCol w:w="8639"/>
      </w:tblGrid>
      <w:tr w:rsidR="00AD2DE4" w:rsidRPr="00641BDB" w14:paraId="6AE33B8B" w14:textId="77777777" w:rsidTr="00910D8E">
        <w:tc>
          <w:tcPr>
            <w:tcW w:w="10457" w:type="dxa"/>
          </w:tcPr>
          <w:p w14:paraId="7B55776E" w14:textId="77777777" w:rsidR="001C1EB0" w:rsidRPr="00CB6A97" w:rsidRDefault="001C1EB0" w:rsidP="001C1EB0">
            <w:pPr>
              <w:spacing w:before="240"/>
              <w:rPr>
                <w:rFonts w:ascii="Courier New" w:hAnsi="Courier New" w:cs="Courier New"/>
              </w:rPr>
            </w:pPr>
            <w:r w:rsidRPr="00CB6A97">
              <w:rPr>
                <w:rFonts w:ascii="Courier New" w:hAnsi="Courier New" w:cs="Courier New"/>
              </w:rPr>
              <w:t>HTTP/1.1 200 OK</w:t>
            </w:r>
          </w:p>
          <w:p w14:paraId="18D39F6A" w14:textId="77777777" w:rsidR="001C1EB0" w:rsidRPr="00CB6A97" w:rsidRDefault="001C1EB0" w:rsidP="001C1EB0">
            <w:pPr>
              <w:rPr>
                <w:rFonts w:ascii="Courier New" w:hAnsi="Courier New" w:cs="Courier New"/>
              </w:rPr>
            </w:pPr>
            <w:r w:rsidRPr="00CB6A97">
              <w:rPr>
                <w:rFonts w:ascii="Courier New" w:hAnsi="Courier New" w:cs="Courier New"/>
              </w:rPr>
              <w:t>Content-Type: application/json</w:t>
            </w:r>
          </w:p>
          <w:p w14:paraId="09976114" w14:textId="77777777" w:rsidR="001C1EB0" w:rsidRPr="00CB6A97" w:rsidRDefault="001C1EB0" w:rsidP="001C1EB0">
            <w:pPr>
              <w:rPr>
                <w:rFonts w:ascii="Courier New" w:hAnsi="Courier New" w:cs="Courier New"/>
              </w:rPr>
            </w:pPr>
            <w:r w:rsidRPr="00CB6A97">
              <w:rPr>
                <w:rFonts w:ascii="Courier New" w:hAnsi="Courier New" w:cs="Courier New"/>
              </w:rPr>
              <w:t>{</w:t>
            </w:r>
          </w:p>
          <w:p w14:paraId="0F73FF41" w14:textId="77777777" w:rsidR="001C1EB0" w:rsidRPr="00CB6A97" w:rsidRDefault="001C1EB0" w:rsidP="001C1EB0">
            <w:pPr>
              <w:autoSpaceDE w:val="0"/>
              <w:autoSpaceDN w:val="0"/>
              <w:adjustRightInd w:val="0"/>
              <w:ind w:left="567"/>
              <w:rPr>
                <w:rFonts w:ascii="Courier New" w:eastAsia="Times New Roman" w:hAnsi="Courier New" w:cs="Courier New"/>
                <w:szCs w:val="17"/>
                <w:highlight w:val="white"/>
              </w:rPr>
            </w:pPr>
            <w:r w:rsidRPr="00CB6A97">
              <w:rPr>
                <w:rFonts w:ascii="Courier New" w:eastAsia="Times New Roman" w:hAnsi="Courier New" w:cs="Courier New"/>
                <w:szCs w:val="17"/>
                <w:highlight w:val="white"/>
              </w:rPr>
              <w:t>"inventor": {</w:t>
            </w:r>
          </w:p>
          <w:p w14:paraId="701422EC" w14:textId="77777777" w:rsidR="001C1EB0" w:rsidRPr="00CB6A97" w:rsidRDefault="001C1EB0" w:rsidP="001C1EB0">
            <w:pPr>
              <w:autoSpaceDE w:val="0"/>
              <w:autoSpaceDN w:val="0"/>
              <w:adjustRightInd w:val="0"/>
              <w:ind w:left="567"/>
              <w:rPr>
                <w:rFonts w:ascii="Courier New" w:eastAsia="Times New Roman" w:hAnsi="Courier New" w:cs="Courier New"/>
                <w:szCs w:val="17"/>
                <w:highlight w:val="white"/>
              </w:rPr>
            </w:pPr>
            <w:r w:rsidRPr="00CB6A97">
              <w:rPr>
                <w:rFonts w:ascii="Courier New" w:eastAsia="Times New Roman" w:hAnsi="Courier New" w:cs="Courier New"/>
                <w:szCs w:val="17"/>
                <w:highlight w:val="white"/>
              </w:rPr>
              <w:tab/>
              <w:t>"sequenceNumber": "001",</w:t>
            </w:r>
          </w:p>
          <w:p w14:paraId="4F8CAE6C" w14:textId="77777777" w:rsidR="001C1EB0" w:rsidRPr="00CB6A97" w:rsidRDefault="001C1EB0" w:rsidP="001C1EB0">
            <w:pPr>
              <w:autoSpaceDE w:val="0"/>
              <w:autoSpaceDN w:val="0"/>
              <w:adjustRightInd w:val="0"/>
              <w:ind w:left="567"/>
              <w:rPr>
                <w:rFonts w:ascii="Courier New" w:eastAsia="Times New Roman" w:hAnsi="Courier New" w:cs="Courier New"/>
                <w:szCs w:val="17"/>
                <w:highlight w:val="white"/>
              </w:rPr>
            </w:pPr>
            <w:r w:rsidRPr="00CB6A97">
              <w:rPr>
                <w:rFonts w:ascii="Courier New" w:eastAsia="Times New Roman" w:hAnsi="Courier New" w:cs="Courier New"/>
                <w:szCs w:val="17"/>
                <w:highlight w:val="white"/>
              </w:rPr>
              <w:lastRenderedPageBreak/>
              <w:tab/>
              <w:t>"Contact": [</w:t>
            </w:r>
          </w:p>
          <w:p w14:paraId="630C3448" w14:textId="77777777" w:rsidR="001C1EB0" w:rsidRPr="00CB6A97" w:rsidRDefault="001C1EB0" w:rsidP="001C1EB0">
            <w:pPr>
              <w:autoSpaceDE w:val="0"/>
              <w:autoSpaceDN w:val="0"/>
              <w:adjustRightInd w:val="0"/>
              <w:ind w:left="567"/>
              <w:rPr>
                <w:rFonts w:ascii="Courier New" w:eastAsia="Times New Roman" w:hAnsi="Courier New" w:cs="Courier New"/>
                <w:szCs w:val="17"/>
                <w:highlight w:val="white"/>
              </w:rPr>
            </w:pP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t>{</w:t>
            </w:r>
          </w:p>
          <w:p w14:paraId="663EA032" w14:textId="77777777" w:rsidR="001C1EB0" w:rsidRPr="00CB6A97" w:rsidRDefault="001C1EB0" w:rsidP="001C1EB0">
            <w:pPr>
              <w:autoSpaceDE w:val="0"/>
              <w:autoSpaceDN w:val="0"/>
              <w:adjustRightInd w:val="0"/>
              <w:ind w:left="567"/>
              <w:rPr>
                <w:rFonts w:ascii="Courier New" w:eastAsia="Times New Roman" w:hAnsi="Courier New" w:cs="Courier New"/>
                <w:szCs w:val="17"/>
                <w:highlight w:val="white"/>
              </w:rPr>
            </w:pP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t>"name": {</w:t>
            </w:r>
          </w:p>
          <w:p w14:paraId="0B94898A" w14:textId="77777777" w:rsidR="001C1EB0" w:rsidRPr="00CB6A97" w:rsidRDefault="001C1EB0" w:rsidP="001C1EB0">
            <w:pPr>
              <w:autoSpaceDE w:val="0"/>
              <w:autoSpaceDN w:val="0"/>
              <w:adjustRightInd w:val="0"/>
              <w:ind w:left="567"/>
              <w:rPr>
                <w:rFonts w:ascii="Courier New" w:eastAsia="Times New Roman" w:hAnsi="Courier New" w:cs="Courier New"/>
                <w:szCs w:val="17"/>
                <w:highlight w:val="white"/>
              </w:rPr>
            </w:pP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t>"personName": [</w:t>
            </w:r>
          </w:p>
          <w:p w14:paraId="5C6D31C5" w14:textId="77777777" w:rsidR="001C1EB0" w:rsidRPr="00CB6A97" w:rsidRDefault="001C1EB0" w:rsidP="001C1EB0">
            <w:pPr>
              <w:autoSpaceDE w:val="0"/>
              <w:autoSpaceDN w:val="0"/>
              <w:adjustRightInd w:val="0"/>
              <w:ind w:left="567"/>
              <w:rPr>
                <w:rFonts w:ascii="Courier New" w:eastAsia="Times New Roman" w:hAnsi="Courier New" w:cs="Courier New"/>
                <w:szCs w:val="17"/>
                <w:highlight w:val="white"/>
              </w:rPr>
            </w:pP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t>{</w:t>
            </w:r>
          </w:p>
          <w:p w14:paraId="641B4D13" w14:textId="77777777" w:rsidR="001C1EB0" w:rsidRPr="00CB6A97" w:rsidRDefault="001C1EB0" w:rsidP="001C1EB0">
            <w:pPr>
              <w:autoSpaceDE w:val="0"/>
              <w:autoSpaceDN w:val="0"/>
              <w:adjustRightInd w:val="0"/>
              <w:ind w:left="567"/>
              <w:rPr>
                <w:rFonts w:ascii="Courier New" w:eastAsia="Times New Roman" w:hAnsi="Courier New" w:cs="Courier New"/>
                <w:szCs w:val="17"/>
                <w:highlight w:val="white"/>
              </w:rPr>
            </w:pP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t>"personFullName": "John Smith"</w:t>
            </w:r>
          </w:p>
          <w:p w14:paraId="0668AB12" w14:textId="77777777" w:rsidR="001C1EB0" w:rsidRPr="00641BDB" w:rsidRDefault="001C1EB0" w:rsidP="001C1EB0">
            <w:pPr>
              <w:autoSpaceDE w:val="0"/>
              <w:autoSpaceDN w:val="0"/>
              <w:adjustRightInd w:val="0"/>
              <w:ind w:left="567"/>
              <w:rPr>
                <w:rFonts w:ascii="Courier New" w:eastAsia="Times New Roman" w:hAnsi="Courier New" w:cs="Courier New"/>
                <w:szCs w:val="17"/>
                <w:highlight w:val="white"/>
                <w:lang w:val="es-ES_tradnl"/>
              </w:rPr>
            </w:pP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641BDB">
              <w:rPr>
                <w:rFonts w:ascii="Courier New" w:eastAsia="Times New Roman" w:hAnsi="Courier New" w:cs="Courier New"/>
                <w:szCs w:val="17"/>
                <w:highlight w:val="white"/>
                <w:lang w:val="es-ES_tradnl"/>
              </w:rPr>
              <w:t>}</w:t>
            </w:r>
          </w:p>
          <w:p w14:paraId="78778ADB" w14:textId="77777777" w:rsidR="001C1EB0" w:rsidRPr="00641BDB" w:rsidRDefault="001C1EB0" w:rsidP="001C1EB0">
            <w:pPr>
              <w:autoSpaceDE w:val="0"/>
              <w:autoSpaceDN w:val="0"/>
              <w:adjustRightInd w:val="0"/>
              <w:ind w:left="567"/>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w:t>
            </w:r>
          </w:p>
          <w:p w14:paraId="1D16F20A" w14:textId="77777777" w:rsidR="001C1EB0" w:rsidRPr="00641BDB" w:rsidRDefault="001C1EB0" w:rsidP="001C1EB0">
            <w:pPr>
              <w:autoSpaceDE w:val="0"/>
              <w:autoSpaceDN w:val="0"/>
              <w:adjustRightInd w:val="0"/>
              <w:ind w:left="567"/>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w:t>
            </w:r>
          </w:p>
          <w:p w14:paraId="1450347D" w14:textId="77777777" w:rsidR="001C1EB0" w:rsidRPr="00641BDB" w:rsidRDefault="001C1EB0" w:rsidP="001C1EB0">
            <w:pPr>
              <w:autoSpaceDE w:val="0"/>
              <w:autoSpaceDN w:val="0"/>
              <w:adjustRightInd w:val="0"/>
              <w:ind w:left="567"/>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r>
            <w:r w:rsidRPr="00641BDB">
              <w:rPr>
                <w:rFonts w:ascii="Courier New" w:eastAsia="Times New Roman" w:hAnsi="Courier New" w:cs="Courier New"/>
                <w:szCs w:val="17"/>
                <w:highlight w:val="white"/>
                <w:lang w:val="es-ES_tradnl"/>
              </w:rPr>
              <w:tab/>
              <w:t>}</w:t>
            </w:r>
          </w:p>
          <w:p w14:paraId="63FA647E" w14:textId="77777777" w:rsidR="001C1EB0" w:rsidRPr="00641BDB" w:rsidRDefault="001C1EB0" w:rsidP="001C1EB0">
            <w:pPr>
              <w:autoSpaceDE w:val="0"/>
              <w:autoSpaceDN w:val="0"/>
              <w:adjustRightInd w:val="0"/>
              <w:ind w:left="567"/>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t>]</w:t>
            </w:r>
          </w:p>
          <w:p w14:paraId="3D93D1C5" w14:textId="17EE21BF" w:rsidR="00AD2DE4" w:rsidRPr="00641BDB" w:rsidRDefault="001C1EB0" w:rsidP="001C1EB0">
            <w:pPr>
              <w:rPr>
                <w:rFonts w:eastAsia="Times New Roman" w:cs="Arial"/>
                <w:szCs w:val="17"/>
                <w:lang w:val="es-ES_tradnl"/>
              </w:rPr>
            </w:pPr>
            <w:r w:rsidRPr="00641BDB">
              <w:rPr>
                <w:rFonts w:ascii="Arial" w:eastAsia="Times New Roman" w:hAnsi="Arial" w:cs="Arial"/>
                <w:szCs w:val="17"/>
                <w:highlight w:val="white"/>
                <w:lang w:val="es-ES_tradnl"/>
              </w:rPr>
              <w:t>}</w:t>
            </w:r>
            <w:r w:rsidRPr="00641BDB">
              <w:rPr>
                <w:rFonts w:ascii="Courier New" w:hAnsi="Courier New" w:cs="Courier New"/>
                <w:lang w:val="es-ES_tradnl"/>
              </w:rPr>
              <w:t>}</w:t>
            </w:r>
          </w:p>
        </w:tc>
      </w:tr>
    </w:tbl>
    <w:p w14:paraId="2A70408E" w14:textId="58528C89" w:rsidR="00AD2DE4" w:rsidRPr="00641BDB" w:rsidRDefault="00AD2DE4" w:rsidP="003A71E7">
      <w:pPr>
        <w:spacing w:before="100" w:beforeAutospacing="1" w:after="100" w:afterAutospacing="1"/>
        <w:ind w:left="1699" w:hanging="990"/>
        <w:jc w:val="both"/>
        <w:rPr>
          <w:rFonts w:eastAsia="Times New Roman" w:cs="Arial"/>
          <w:szCs w:val="17"/>
          <w:lang w:val="es-ES_tradnl"/>
        </w:rPr>
      </w:pPr>
      <w:r w:rsidRPr="00641BDB">
        <w:rPr>
          <w:rFonts w:eastAsia="Times New Roman" w:cs="Arial"/>
          <w:szCs w:val="17"/>
          <w:lang w:val="es-ES_tradnl"/>
        </w:rPr>
        <w:lastRenderedPageBreak/>
        <w:t>[RSG-</w:t>
      </w:r>
      <w:r w:rsidR="00F07B0D" w:rsidRPr="00641BDB">
        <w:rPr>
          <w:rFonts w:eastAsia="Times New Roman" w:cs="Arial"/>
          <w:szCs w:val="17"/>
          <w:lang w:val="es-ES_tradnl"/>
        </w:rPr>
        <w:t>7</w:t>
      </w:r>
      <w:r w:rsidR="006A418A" w:rsidRPr="00641BDB">
        <w:rPr>
          <w:rFonts w:eastAsia="Times New Roman" w:cs="Arial"/>
          <w:szCs w:val="17"/>
          <w:lang w:val="es-ES_tradnl"/>
        </w:rPr>
        <w:t>8</w:t>
      </w:r>
      <w:r w:rsidRPr="00641BDB">
        <w:rPr>
          <w:rFonts w:eastAsia="Times New Roman" w:cs="Arial"/>
          <w:szCs w:val="17"/>
          <w:lang w:val="es-ES_tradnl"/>
        </w:rPr>
        <w:t>]</w:t>
      </w:r>
      <w:r w:rsidR="003A71E7" w:rsidRPr="00641BDB">
        <w:rPr>
          <w:rFonts w:eastAsia="Times New Roman" w:cs="Arial"/>
          <w:szCs w:val="17"/>
          <w:lang w:val="es-ES_tradnl"/>
        </w:rPr>
        <w:tab/>
        <w:t>En caso de que una API web admita la proyección, DEBERÍA utilizarse, en lugar de las rutas URL, un parámetro de consulta con el formato</w:t>
      </w:r>
      <w:r w:rsidRPr="00641BDB">
        <w:rPr>
          <w:rFonts w:eastAsia="Times New Roman" w:cs="Arial"/>
          <w:szCs w:val="17"/>
          <w:lang w:val="es-ES_tradnl"/>
        </w:rPr>
        <w:t xml:space="preserve"> </w:t>
      </w:r>
      <w:r w:rsidR="004F367E" w:rsidRPr="00641BDB">
        <w:rPr>
          <w:rFonts w:ascii="Courier New" w:eastAsia="Times New Roman" w:hAnsi="Courier New" w:cs="Courier New"/>
          <w:szCs w:val="17"/>
          <w:lang w:val="es-ES_tradnl"/>
        </w:rPr>
        <w:t>“fields=”&lt;comma-separated list of attribute names&gt;</w:t>
      </w:r>
      <w:r w:rsidR="004F367E" w:rsidRPr="00641BDB">
        <w:rPr>
          <w:rFonts w:eastAsia="Times New Roman" w:cs="Arial"/>
          <w:szCs w:val="17"/>
          <w:lang w:val="es-ES_tradnl"/>
        </w:rPr>
        <w:t>.</w:t>
      </w:r>
    </w:p>
    <w:p w14:paraId="73F75BE0" w14:textId="26041756" w:rsidR="005E48A2" w:rsidRPr="00641BDB" w:rsidRDefault="0052539A" w:rsidP="005E48A2">
      <w:pPr>
        <w:pStyle w:val="Heading4"/>
        <w:rPr>
          <w:lang w:val="es-ES_tradnl"/>
        </w:rPr>
      </w:pPr>
      <w:r w:rsidRPr="00641BDB">
        <w:rPr>
          <w:lang w:val="es-ES_tradnl"/>
        </w:rPr>
        <w:t>Número de elementos</w:t>
      </w:r>
    </w:p>
    <w:p w14:paraId="738CA778" w14:textId="5C851CE1" w:rsidR="005E48A2" w:rsidRPr="00641BDB" w:rsidRDefault="006A418A" w:rsidP="0052539A">
      <w:pPr>
        <w:pStyle w:val="NormalWeb"/>
        <w:jc w:val="both"/>
        <w:rPr>
          <w:rFonts w:eastAsia="Times New Roman" w:cs="Arial"/>
          <w:szCs w:val="17"/>
          <w:lang w:val="es-ES_tradnl"/>
        </w:rPr>
      </w:pPr>
      <w:r w:rsidRPr="00641BDB">
        <w:rPr>
          <w:rFonts w:eastAsia="Times New Roman" w:cs="Arial"/>
          <w:szCs w:val="17"/>
          <w:lang w:val="es-ES_tradnl"/>
        </w:rPr>
        <w:t>58.</w:t>
      </w:r>
      <w:r w:rsidR="001446D6" w:rsidRPr="00641BDB">
        <w:rPr>
          <w:rFonts w:eastAsia="Times New Roman" w:cs="Arial"/>
          <w:szCs w:val="17"/>
          <w:lang w:val="es-ES_tradnl"/>
        </w:rPr>
        <w:tab/>
      </w:r>
      <w:r w:rsidR="0052539A" w:rsidRPr="00641BDB">
        <w:rPr>
          <w:rFonts w:eastAsia="Times New Roman" w:cs="Arial"/>
          <w:szCs w:val="17"/>
          <w:lang w:val="es-ES_tradnl"/>
        </w:rPr>
        <w:t xml:space="preserve">En algunos casos de uso, el consumidor de la API puede estar interesado en el número de elementos de una colección. Es muy frecuente que esto se combine con la paginación para saber el número total de </w:t>
      </w:r>
      <w:r w:rsidR="004B6D9C" w:rsidRPr="00641BDB">
        <w:rPr>
          <w:rFonts w:eastAsia="Times New Roman" w:cs="Arial"/>
          <w:szCs w:val="17"/>
          <w:lang w:val="es-ES_tradnl"/>
        </w:rPr>
        <w:t>elementos</w:t>
      </w:r>
      <w:r w:rsidR="0052539A" w:rsidRPr="00641BDB">
        <w:rPr>
          <w:rFonts w:eastAsia="Times New Roman" w:cs="Arial"/>
          <w:szCs w:val="17"/>
          <w:lang w:val="es-ES_tradnl"/>
        </w:rPr>
        <w:t xml:space="preserve"> de la colección</w:t>
      </w:r>
      <w:r w:rsidR="00175E7A" w:rsidRPr="00641BDB">
        <w:rPr>
          <w:rFonts w:eastAsia="Times New Roman" w:cs="Arial"/>
          <w:szCs w:val="17"/>
          <w:lang w:val="es-ES_tradnl"/>
        </w:rPr>
        <w:t>.</w:t>
      </w:r>
    </w:p>
    <w:p w14:paraId="7601939D" w14:textId="241B4B4B" w:rsidR="0001200E" w:rsidRPr="00641BDB" w:rsidRDefault="004B6D9C" w:rsidP="0052539A">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Por ejemplo, la petición HTTP que figura a continuación recupera un máximo de 3 publicaciones de patentes, salta los 4 primeros resultados y debería incluir </w:t>
      </w:r>
      <w:r w:rsidR="007B4DC8" w:rsidRPr="00641BDB">
        <w:rPr>
          <w:rFonts w:eastAsia="Times New Roman" w:cs="Arial"/>
          <w:szCs w:val="17"/>
          <w:lang w:val="es-ES_tradnl"/>
        </w:rPr>
        <w:t xml:space="preserve">también </w:t>
      </w:r>
      <w:r w:rsidRPr="00641BDB">
        <w:rPr>
          <w:rFonts w:eastAsia="Times New Roman" w:cs="Arial"/>
          <w:szCs w:val="17"/>
          <w:lang w:val="es-ES_tradnl"/>
        </w:rPr>
        <w:t>en la respuesta el número total de los resultados disponibles</w:t>
      </w:r>
      <w:r w:rsidR="0001200E" w:rsidRPr="00641BDB">
        <w:rPr>
          <w:rFonts w:eastAsia="Times New Roman" w:cs="Arial"/>
          <w:szCs w:val="17"/>
          <w:lang w:val="es-ES_tradnl"/>
        </w:rPr>
        <w:t>:</w:t>
      </w:r>
    </w:p>
    <w:p w14:paraId="3588D2F7" w14:textId="6F8FFAFC" w:rsidR="0001200E" w:rsidRPr="00641BDB" w:rsidRDefault="0011548F" w:rsidP="0052539A">
      <w:pPr>
        <w:pStyle w:val="NormalWeb"/>
        <w:ind w:left="720"/>
        <w:jc w:val="both"/>
        <w:rPr>
          <w:rFonts w:eastAsia="Times New Roman" w:cs="Arial"/>
          <w:szCs w:val="17"/>
          <w:u w:val="single"/>
          <w:lang w:val="es-ES_tradnl"/>
        </w:rPr>
      </w:pPr>
      <w:r w:rsidRPr="00641BDB">
        <w:rPr>
          <w:rFonts w:eastAsia="Times New Roman" w:cs="Arial"/>
          <w:szCs w:val="17"/>
          <w:u w:val="single"/>
          <w:lang w:val="es-ES_tradnl"/>
        </w:rPr>
        <w:t>Ejemplo con cargas útiles en formato XML conforme a la Norma ST.96</w:t>
      </w:r>
    </w:p>
    <w:tbl>
      <w:tblPr>
        <w:tblStyle w:val="TableGrid"/>
        <w:tblW w:w="0" w:type="auto"/>
        <w:tblInd w:w="720" w:type="dxa"/>
        <w:tblLook w:val="04A0" w:firstRow="1" w:lastRow="0" w:firstColumn="1" w:lastColumn="0" w:noHBand="0" w:noVBand="1"/>
      </w:tblPr>
      <w:tblGrid>
        <w:gridCol w:w="8628"/>
      </w:tblGrid>
      <w:tr w:rsidR="00F02B99" w:rsidRPr="00641BDB" w14:paraId="21B36F64" w14:textId="77777777" w:rsidTr="008B4DB2">
        <w:tc>
          <w:tcPr>
            <w:tcW w:w="8628" w:type="dxa"/>
          </w:tcPr>
          <w:p w14:paraId="5D121AFB" w14:textId="39635639" w:rsidR="00F02B99" w:rsidRPr="00CB6A97" w:rsidRDefault="00F02B99" w:rsidP="00F02B99">
            <w:pPr>
              <w:spacing w:before="240"/>
              <w:rPr>
                <w:rFonts w:ascii="Courier New" w:hAnsi="Courier New" w:cs="Courier New"/>
              </w:rPr>
            </w:pPr>
            <w:r w:rsidRPr="00CB6A97">
              <w:rPr>
                <w:rFonts w:ascii="Courier New" w:hAnsi="Courier New" w:cs="Courier New"/>
              </w:rPr>
              <w:t xml:space="preserve">GET </w:t>
            </w:r>
            <w:hyperlink r:id="rId19" w:history="1">
              <w:r w:rsidRPr="00CB6A97">
                <w:rPr>
                  <w:rFonts w:ascii="Courier New" w:hAnsi="Courier New" w:cs="Courier New"/>
                </w:rPr>
                <w:t>/api/v1/patent</w:t>
              </w:r>
              <w:r w:rsidR="00E7070B" w:rsidRPr="00CB6A97">
                <w:rPr>
                  <w:rFonts w:ascii="Courier New" w:hAnsi="Courier New" w:cs="Courier New"/>
                </w:rPr>
                <w:t>s/p</w:t>
              </w:r>
              <w:r w:rsidR="00F77FB2" w:rsidRPr="00CB6A97">
                <w:rPr>
                  <w:rFonts w:ascii="Courier New" w:hAnsi="Courier New" w:cs="Courier New"/>
                </w:rPr>
                <w:t>ublication</w:t>
              </w:r>
              <w:r w:rsidRPr="00CB6A97">
                <w:rPr>
                  <w:rFonts w:ascii="Courier New" w:hAnsi="Courier New" w:cs="Courier New"/>
                </w:rPr>
                <w:t>s?count=true&amp;limit=3&amp;offset=4</w:t>
              </w:r>
            </w:hyperlink>
            <w:r w:rsidRPr="00CB6A97">
              <w:rPr>
                <w:rFonts w:ascii="Courier New" w:hAnsi="Courier New" w:cs="Courier New"/>
              </w:rPr>
              <w:t xml:space="preserve"> HTTP/1.1</w:t>
            </w:r>
          </w:p>
          <w:p w14:paraId="1AA1F371" w14:textId="77777777" w:rsidR="00F02B99" w:rsidRPr="00641BDB" w:rsidRDefault="00F02B99" w:rsidP="00F02B99">
            <w:pPr>
              <w:rPr>
                <w:rFonts w:ascii="Courier New" w:hAnsi="Courier New" w:cs="Courier New"/>
                <w:lang w:val="es-ES_tradnl"/>
              </w:rPr>
            </w:pPr>
            <w:r w:rsidRPr="00641BDB">
              <w:rPr>
                <w:rFonts w:ascii="Courier New" w:hAnsi="Courier New" w:cs="Courier New"/>
                <w:lang w:val="es-ES_tradnl"/>
              </w:rPr>
              <w:t xml:space="preserve">Host: wipo.int </w:t>
            </w:r>
          </w:p>
          <w:p w14:paraId="5204EAE0" w14:textId="77777777" w:rsidR="00F02B99" w:rsidRPr="00641BDB" w:rsidRDefault="00F02B99" w:rsidP="00CD196F">
            <w:pPr>
              <w:pStyle w:val="NormalWeb"/>
              <w:spacing w:before="0" w:beforeAutospacing="0" w:line="480" w:lineRule="auto"/>
              <w:rPr>
                <w:rFonts w:eastAsia="Times New Roman" w:cs="Arial"/>
                <w:szCs w:val="17"/>
                <w:lang w:val="es-ES_tradnl"/>
              </w:rPr>
            </w:pPr>
            <w:r w:rsidRPr="00641BDB">
              <w:rPr>
                <w:rFonts w:ascii="Courier New" w:hAnsi="Courier New" w:cs="Courier New"/>
                <w:lang w:val="es-ES_tradnl"/>
              </w:rPr>
              <w:t>Accept: application/xml</w:t>
            </w:r>
          </w:p>
        </w:tc>
      </w:tr>
    </w:tbl>
    <w:p w14:paraId="7BC504E6" w14:textId="5C90C548" w:rsidR="00FE14A8" w:rsidRPr="00641BDB" w:rsidRDefault="008B4DB2" w:rsidP="00FE14A8">
      <w:pPr>
        <w:spacing w:before="100" w:beforeAutospacing="1" w:after="100" w:afterAutospacing="1"/>
        <w:ind w:left="720"/>
        <w:rPr>
          <w:rFonts w:eastAsia="Times New Roman" w:cs="Arial"/>
          <w:szCs w:val="17"/>
          <w:lang w:val="es-ES_tradnl"/>
        </w:rPr>
      </w:pPr>
      <w:r w:rsidRPr="00641BDB">
        <w:rPr>
          <w:rFonts w:eastAsia="Times New Roman" w:cs="Arial"/>
          <w:szCs w:val="17"/>
          <w:lang w:val="es-ES_tradnl"/>
        </w:rPr>
        <w:t>Ejemplo de respuesta HTTP devuelta</w:t>
      </w:r>
      <w:r w:rsidR="00FE14A8" w:rsidRPr="00641BDB">
        <w:rPr>
          <w:rFonts w:eastAsia="Times New Roman" w:cs="Arial"/>
          <w:szCs w:val="17"/>
          <w:lang w:val="es-ES_tradnl"/>
        </w:rPr>
        <w:t>:</w:t>
      </w:r>
    </w:p>
    <w:tbl>
      <w:tblPr>
        <w:tblStyle w:val="TableGrid"/>
        <w:tblW w:w="0" w:type="auto"/>
        <w:tblInd w:w="720" w:type="dxa"/>
        <w:tblLook w:val="04A0" w:firstRow="1" w:lastRow="0" w:firstColumn="1" w:lastColumn="0" w:noHBand="0" w:noVBand="1"/>
      </w:tblPr>
      <w:tblGrid>
        <w:gridCol w:w="8628"/>
      </w:tblGrid>
      <w:tr w:rsidR="00FE14A8" w:rsidRPr="00641BDB" w14:paraId="0FC69D35" w14:textId="77777777" w:rsidTr="00FE14A8">
        <w:tc>
          <w:tcPr>
            <w:tcW w:w="10457" w:type="dxa"/>
          </w:tcPr>
          <w:p w14:paraId="5059E6E3" w14:textId="77777777" w:rsidR="00FE14A8" w:rsidRPr="00641BDB" w:rsidRDefault="00FE14A8" w:rsidP="00CD196F">
            <w:pPr>
              <w:spacing w:before="240"/>
              <w:rPr>
                <w:rFonts w:ascii="Courier New" w:hAnsi="Courier New" w:cs="Courier New"/>
                <w:lang w:val="es-ES_tradnl"/>
              </w:rPr>
            </w:pPr>
            <w:r w:rsidRPr="00641BDB">
              <w:rPr>
                <w:rFonts w:ascii="Courier New" w:hAnsi="Courier New" w:cs="Courier New"/>
                <w:lang w:val="es-ES_tradnl"/>
              </w:rPr>
              <w:t>HTTP/1.1 200 OK</w:t>
            </w:r>
          </w:p>
          <w:p w14:paraId="23FB6BB5" w14:textId="77777777" w:rsidR="00FE14A8" w:rsidRPr="00641BDB" w:rsidRDefault="00FE14A8" w:rsidP="00FE14A8">
            <w:pPr>
              <w:rPr>
                <w:rFonts w:ascii="Courier New" w:hAnsi="Courier New" w:cs="Courier New"/>
                <w:lang w:val="es-ES_tradnl"/>
              </w:rPr>
            </w:pPr>
            <w:r w:rsidRPr="00641BDB">
              <w:rPr>
                <w:rFonts w:ascii="Courier New" w:hAnsi="Courier New" w:cs="Courier New"/>
                <w:lang w:val="es-ES_tradnl"/>
              </w:rPr>
              <w:t>Content-Type: application/xml</w:t>
            </w:r>
          </w:p>
          <w:p w14:paraId="7F5FBF0A" w14:textId="77777777" w:rsidR="00FE14A8" w:rsidRPr="00641BDB" w:rsidRDefault="00FE14A8" w:rsidP="00FE14A8">
            <w:pPr>
              <w:rPr>
                <w:rFonts w:ascii="Courier New" w:hAnsi="Courier New" w:cs="Courier New"/>
                <w:lang w:val="es-ES_tradnl"/>
              </w:rPr>
            </w:pPr>
            <w:r w:rsidRPr="00641BDB">
              <w:rPr>
                <w:rFonts w:ascii="Courier New" w:hAnsi="Courier New" w:cs="Courier New"/>
                <w:lang w:val="es-ES_tradnl"/>
              </w:rPr>
              <w:t>&lt;?xml version="1.0" encoding="UTF-8"?&gt;</w:t>
            </w:r>
          </w:p>
          <w:p w14:paraId="1730DCFE" w14:textId="3DE64C44" w:rsidR="00FE14A8" w:rsidRPr="00855E87" w:rsidRDefault="00FE14A8">
            <w:pPr>
              <w:rPr>
                <w:rFonts w:ascii="Courier New" w:hAnsi="Courier New" w:cs="Courier New"/>
                <w:lang w:val="es-ES_tradnl"/>
              </w:rPr>
            </w:pPr>
            <w:r w:rsidRPr="00855E87">
              <w:rPr>
                <w:rFonts w:ascii="Courier New" w:hAnsi="Courier New" w:cs="Courier New"/>
                <w:lang w:val="es-ES_tradnl"/>
              </w:rPr>
              <w:t>&lt;pat:PatentPublication xmlns="http://www.wipo.int/standards/XMLSchema/ST96/Common" xmlns:xsi="http://www.w3.org/2001/XMLSchema-instance" xmlns:com="http://www.wipo.int/standards/XMLSchema/ST96/Common" xmlns:pat="http://www.wipo.int/standards/XMLSchema/ST96/Patent" com:languageCode="de" com:st96Version="V</w:t>
            </w:r>
            <w:r w:rsidR="001C1EB0" w:rsidRPr="00855E87">
              <w:rPr>
                <w:rFonts w:ascii="Courier New" w:hAnsi="Courier New" w:cs="Courier New"/>
                <w:lang w:val="es-ES_tradnl"/>
              </w:rPr>
              <w:t>5</w:t>
            </w:r>
            <w:r w:rsidRPr="00855E87">
              <w:rPr>
                <w:rFonts w:ascii="Courier New" w:hAnsi="Courier New" w:cs="Courier New"/>
                <w:lang w:val="es-ES_tradnl"/>
              </w:rPr>
              <w:t>_</w:t>
            </w:r>
            <w:r w:rsidR="001C1EB0" w:rsidRPr="00855E87">
              <w:rPr>
                <w:rFonts w:ascii="Courier New" w:hAnsi="Courier New" w:cs="Courier New"/>
                <w:lang w:val="es-ES_tradnl"/>
              </w:rPr>
              <w:t>0</w:t>
            </w:r>
            <w:r w:rsidRPr="00855E87">
              <w:rPr>
                <w:rFonts w:ascii="Courier New" w:hAnsi="Courier New" w:cs="Courier New"/>
                <w:lang w:val="es-ES_tradnl"/>
              </w:rPr>
              <w:t>" xsi:schemaLocation="http://www.wipo.int/standards/XMLSchema/ST96/Patent PatentPublication_V</w:t>
            </w:r>
            <w:r w:rsidR="001C1EB0" w:rsidRPr="00855E87">
              <w:rPr>
                <w:rFonts w:ascii="Courier New" w:hAnsi="Courier New" w:cs="Courier New"/>
                <w:lang w:val="es-ES_tradnl"/>
              </w:rPr>
              <w:t>5</w:t>
            </w:r>
            <w:r w:rsidRPr="00855E87">
              <w:rPr>
                <w:rFonts w:ascii="Courier New" w:hAnsi="Courier New" w:cs="Courier New"/>
                <w:lang w:val="es-ES_tradnl"/>
              </w:rPr>
              <w:t>_</w:t>
            </w:r>
            <w:r w:rsidR="001C1EB0" w:rsidRPr="00855E87">
              <w:rPr>
                <w:rFonts w:ascii="Courier New" w:hAnsi="Courier New" w:cs="Courier New"/>
                <w:lang w:val="es-ES_tradnl"/>
              </w:rPr>
              <w:t>0</w:t>
            </w:r>
            <w:r w:rsidRPr="00855E87">
              <w:rPr>
                <w:rFonts w:ascii="Courier New" w:hAnsi="Courier New" w:cs="Courier New"/>
                <w:lang w:val="es-ES_tradnl"/>
              </w:rPr>
              <w:t>.xsd"&gt;</w:t>
            </w:r>
          </w:p>
          <w:p w14:paraId="489AC794" w14:textId="797BAFB2" w:rsidR="00974B3D" w:rsidRPr="00CB6A97" w:rsidRDefault="00D22D23" w:rsidP="00974B3D">
            <w:pPr>
              <w:rPr>
                <w:rFonts w:ascii="Courier New" w:hAnsi="Courier New" w:cs="Courier New"/>
                <w:lang w:val="fr-FR"/>
              </w:rPr>
            </w:pPr>
            <w:r w:rsidRPr="00855E87">
              <w:rPr>
                <w:rFonts w:ascii="Courier New" w:hAnsi="Courier New" w:cs="Courier New"/>
                <w:lang w:val="es-ES_tradnl"/>
              </w:rPr>
              <w:t xml:space="preserve"> </w:t>
            </w:r>
            <w:r w:rsidR="00FE14A8" w:rsidRPr="00CB6A97">
              <w:rPr>
                <w:rFonts w:ascii="Courier New" w:hAnsi="Courier New" w:cs="Courier New"/>
                <w:lang w:val="fr-FR"/>
              </w:rPr>
              <w:t>...</w:t>
            </w:r>
            <w:r w:rsidR="00974B3D" w:rsidRPr="00CB6A97">
              <w:rPr>
                <w:rFonts w:ascii="Courier New" w:hAnsi="Courier New" w:cs="Courier New"/>
                <w:lang w:val="fr-FR"/>
              </w:rPr>
              <w:t xml:space="preserve"> </w:t>
            </w:r>
          </w:p>
          <w:p w14:paraId="74E7414B" w14:textId="77777777" w:rsidR="00974B3D" w:rsidRPr="00CB6A97" w:rsidRDefault="00974B3D" w:rsidP="00974B3D">
            <w:pPr>
              <w:rPr>
                <w:rFonts w:ascii="Courier New" w:hAnsi="Courier New" w:cs="Courier New"/>
                <w:lang w:val="fr-FR"/>
              </w:rPr>
            </w:pPr>
            <w:r w:rsidRPr="00CB6A97">
              <w:rPr>
                <w:rFonts w:ascii="Courier New" w:hAnsi="Courier New" w:cs="Courier New"/>
                <w:lang w:val="fr-FR"/>
              </w:rPr>
              <w:t>&lt;/pat:PatentPublication&gt;</w:t>
            </w:r>
          </w:p>
          <w:p w14:paraId="66C0D3DA" w14:textId="77777777" w:rsidR="00974B3D" w:rsidRPr="00CB6A97" w:rsidRDefault="00974B3D" w:rsidP="00974B3D">
            <w:pPr>
              <w:rPr>
                <w:rFonts w:ascii="Courier New" w:hAnsi="Courier New" w:cs="Courier New"/>
                <w:lang w:val="fr-FR"/>
              </w:rPr>
            </w:pPr>
            <w:r w:rsidRPr="00CB6A97">
              <w:rPr>
                <w:rFonts w:ascii="Courier New" w:hAnsi="Courier New" w:cs="Courier New"/>
                <w:lang w:val="fr-FR"/>
              </w:rPr>
              <w:t>&lt;pat:PatentPublication&gt;</w:t>
            </w:r>
          </w:p>
          <w:p w14:paraId="0E8C4AE8" w14:textId="1D63D0EF" w:rsidR="00FE14A8" w:rsidRPr="00CB6A97" w:rsidRDefault="00D22D23" w:rsidP="00FE14A8">
            <w:pPr>
              <w:rPr>
                <w:rFonts w:ascii="Courier New" w:hAnsi="Courier New" w:cs="Courier New"/>
                <w:lang w:val="fr-FR"/>
              </w:rPr>
            </w:pPr>
            <w:r w:rsidRPr="00CB6A97">
              <w:rPr>
                <w:rFonts w:ascii="Courier New" w:hAnsi="Courier New" w:cs="Courier New"/>
                <w:lang w:val="fr-FR"/>
              </w:rPr>
              <w:t xml:space="preserve"> </w:t>
            </w:r>
            <w:r w:rsidR="00FE14A8" w:rsidRPr="00CB6A97">
              <w:rPr>
                <w:rFonts w:ascii="Courier New" w:hAnsi="Courier New" w:cs="Courier New"/>
                <w:lang w:val="fr-FR"/>
              </w:rPr>
              <w:t>...</w:t>
            </w:r>
          </w:p>
          <w:p w14:paraId="372271A9" w14:textId="77777777" w:rsidR="00FE14A8" w:rsidRPr="00CB6A97" w:rsidRDefault="00FE14A8" w:rsidP="00FE14A8">
            <w:pPr>
              <w:rPr>
                <w:rFonts w:ascii="Courier New" w:hAnsi="Courier New" w:cs="Courier New"/>
                <w:lang w:val="fr-FR"/>
              </w:rPr>
            </w:pPr>
            <w:r w:rsidRPr="00CB6A97">
              <w:rPr>
                <w:rFonts w:ascii="Courier New" w:hAnsi="Courier New" w:cs="Courier New"/>
                <w:lang w:val="fr-FR"/>
              </w:rPr>
              <w:t>&lt;/pat:PatentPublication&gt;</w:t>
            </w:r>
          </w:p>
          <w:p w14:paraId="3F6F2FE5" w14:textId="27634FED" w:rsidR="00FE14A8" w:rsidRPr="00386611" w:rsidRDefault="00D22D23" w:rsidP="00FE14A8">
            <w:pPr>
              <w:rPr>
                <w:rFonts w:ascii="Courier New" w:hAnsi="Courier New" w:cs="Courier New"/>
                <w:lang w:val="fr-FR"/>
                <w:rPrChange w:id="193" w:author="MURATAJ Erjola" w:date="2025-11-05T13:06:00Z" w16du:dateUtc="2025-11-05T12:06:00Z">
                  <w:rPr>
                    <w:rFonts w:ascii="Courier New" w:hAnsi="Courier New" w:cs="Courier New"/>
                    <w:lang w:val="es-ES_tradnl"/>
                  </w:rPr>
                </w:rPrChange>
              </w:rPr>
            </w:pPr>
            <w:r w:rsidRPr="00CB6A97">
              <w:rPr>
                <w:rFonts w:ascii="Courier New" w:hAnsi="Courier New" w:cs="Courier New"/>
                <w:lang w:val="fr-FR"/>
              </w:rPr>
              <w:t xml:space="preserve"> </w:t>
            </w:r>
            <w:r w:rsidR="00FE14A8" w:rsidRPr="00386611">
              <w:rPr>
                <w:rFonts w:ascii="Courier New" w:hAnsi="Courier New" w:cs="Courier New"/>
                <w:lang w:val="fr-FR"/>
                <w:rPrChange w:id="194" w:author="MURATAJ Erjola" w:date="2025-11-05T13:06:00Z" w16du:dateUtc="2025-11-05T12:06:00Z">
                  <w:rPr>
                    <w:rFonts w:ascii="Courier New" w:hAnsi="Courier New" w:cs="Courier New"/>
                    <w:lang w:val="es-ES_tradnl"/>
                  </w:rPr>
                </w:rPrChange>
              </w:rPr>
              <w:t>...</w:t>
            </w:r>
          </w:p>
          <w:p w14:paraId="278D3351" w14:textId="77777777" w:rsidR="00974B3D" w:rsidRPr="00641BDB" w:rsidRDefault="00FE14A8" w:rsidP="00974B3D">
            <w:pPr>
              <w:rPr>
                <w:rFonts w:ascii="Courier New" w:hAnsi="Courier New" w:cs="Courier New"/>
                <w:lang w:val="es-ES_tradnl"/>
              </w:rPr>
            </w:pPr>
            <w:r w:rsidRPr="00641BDB">
              <w:rPr>
                <w:rFonts w:ascii="Courier New" w:hAnsi="Courier New" w:cs="Courier New"/>
                <w:lang w:val="es-ES_tradnl"/>
              </w:rPr>
              <w:t>&lt;pat:PatentPublication&gt;</w:t>
            </w:r>
          </w:p>
          <w:p w14:paraId="6EF67D12" w14:textId="551F63ED" w:rsidR="00974B3D" w:rsidRPr="00641BDB" w:rsidRDefault="00D22D23" w:rsidP="00974B3D">
            <w:pPr>
              <w:rPr>
                <w:rFonts w:ascii="Courier New" w:hAnsi="Courier New" w:cs="Courier New"/>
                <w:lang w:val="es-ES_tradnl"/>
              </w:rPr>
            </w:pPr>
            <w:r w:rsidRPr="00641BDB">
              <w:rPr>
                <w:rFonts w:ascii="Courier New" w:hAnsi="Courier New" w:cs="Courier New"/>
                <w:lang w:val="es-ES_tradnl"/>
              </w:rPr>
              <w:t xml:space="preserve"> </w:t>
            </w:r>
            <w:r w:rsidR="00EC0CDA" w:rsidRPr="00641BDB">
              <w:rPr>
                <w:rFonts w:ascii="Courier New" w:hAnsi="Courier New" w:cs="Courier New"/>
                <w:lang w:val="es-ES_tradnl"/>
              </w:rPr>
              <w:t>...</w:t>
            </w:r>
          </w:p>
          <w:p w14:paraId="012902CB" w14:textId="77777777" w:rsidR="00E97639" w:rsidRPr="00641BDB" w:rsidRDefault="00974B3D" w:rsidP="00CD196F">
            <w:pPr>
              <w:rPr>
                <w:rFonts w:ascii="Courier New" w:hAnsi="Courier New" w:cs="Courier New"/>
                <w:lang w:val="es-ES_tradnl"/>
              </w:rPr>
            </w:pPr>
            <w:r w:rsidRPr="00641BDB">
              <w:rPr>
                <w:rFonts w:ascii="Courier New" w:hAnsi="Courier New" w:cs="Courier New"/>
                <w:lang w:val="es-ES_tradnl"/>
              </w:rPr>
              <w:t>&lt;/pat:PatentPublication&gt;</w:t>
            </w:r>
          </w:p>
          <w:p w14:paraId="1D5CE4EA" w14:textId="77777777" w:rsidR="00FE14A8" w:rsidRPr="00641BDB" w:rsidRDefault="00FE14A8" w:rsidP="00CD196F">
            <w:pPr>
              <w:spacing w:after="240"/>
              <w:rPr>
                <w:rFonts w:eastAsia="Times New Roman" w:cs="Arial"/>
                <w:szCs w:val="17"/>
                <w:lang w:val="es-ES_tradnl"/>
              </w:rPr>
            </w:pPr>
            <w:r w:rsidRPr="00641BDB">
              <w:rPr>
                <w:rFonts w:ascii="Courier New" w:hAnsi="Courier New" w:cs="Courier New"/>
                <w:lang w:val="es-ES_tradnl"/>
              </w:rPr>
              <w:t>&lt;count&gt;100&lt;/count&gt;</w:t>
            </w:r>
          </w:p>
        </w:tc>
      </w:tr>
    </w:tbl>
    <w:p w14:paraId="5189C212" w14:textId="355F25CA" w:rsidR="0001200E" w:rsidRPr="00641BDB" w:rsidRDefault="008B4DB2" w:rsidP="00CD196F">
      <w:pPr>
        <w:pStyle w:val="NormalWeb"/>
        <w:ind w:left="720"/>
        <w:rPr>
          <w:rFonts w:eastAsia="Times New Roman" w:cs="Arial"/>
          <w:szCs w:val="17"/>
          <w:u w:val="single"/>
          <w:lang w:val="es-ES_tradnl"/>
        </w:rPr>
      </w:pPr>
      <w:r w:rsidRPr="00641BDB">
        <w:rPr>
          <w:rFonts w:eastAsia="Times New Roman" w:cs="Arial"/>
          <w:szCs w:val="17"/>
          <w:u w:val="single"/>
          <w:lang w:val="es-ES_tradnl"/>
        </w:rPr>
        <w:t xml:space="preserve">Ejemplo con cargas útiles en formato </w:t>
      </w:r>
      <w:r w:rsidR="0001200E" w:rsidRPr="00641BDB">
        <w:rPr>
          <w:rFonts w:eastAsia="Times New Roman" w:cs="Arial"/>
          <w:szCs w:val="17"/>
          <w:u w:val="single"/>
          <w:lang w:val="es-ES_tradnl"/>
        </w:rPr>
        <w:t>JSON</w:t>
      </w:r>
      <w:r w:rsidR="001C1EB0" w:rsidRPr="00641BDB">
        <w:rPr>
          <w:rFonts w:eastAsia="Times New Roman" w:cs="Arial"/>
          <w:szCs w:val="17"/>
          <w:u w:val="single"/>
          <w:lang w:val="es-ES_tradnl"/>
        </w:rPr>
        <w:t xml:space="preserve"> según la Norma ST.97</w:t>
      </w:r>
    </w:p>
    <w:tbl>
      <w:tblPr>
        <w:tblStyle w:val="TableGrid"/>
        <w:tblW w:w="8640" w:type="dxa"/>
        <w:tblInd w:w="715" w:type="dxa"/>
        <w:tblLook w:val="04A0" w:firstRow="1" w:lastRow="0" w:firstColumn="1" w:lastColumn="0" w:noHBand="0" w:noVBand="1"/>
      </w:tblPr>
      <w:tblGrid>
        <w:gridCol w:w="8640"/>
      </w:tblGrid>
      <w:tr w:rsidR="005E48A2" w:rsidRPr="00641BDB" w14:paraId="03F2951B" w14:textId="77777777" w:rsidTr="00F50DB4">
        <w:tc>
          <w:tcPr>
            <w:tcW w:w="8640" w:type="dxa"/>
          </w:tcPr>
          <w:p w14:paraId="2CE71D7F" w14:textId="2F32DB69" w:rsidR="005E48A2" w:rsidRPr="00CB6A97" w:rsidRDefault="005E48A2" w:rsidP="00CD196F">
            <w:pPr>
              <w:spacing w:before="240"/>
              <w:rPr>
                <w:rFonts w:ascii="Courier New" w:hAnsi="Courier New" w:cs="Courier New"/>
              </w:rPr>
            </w:pPr>
            <w:r w:rsidRPr="00CB6A97">
              <w:rPr>
                <w:rFonts w:ascii="Courier New" w:hAnsi="Courier New" w:cs="Courier New"/>
              </w:rPr>
              <w:t xml:space="preserve">GET </w:t>
            </w:r>
            <w:hyperlink r:id="rId20" w:history="1">
              <w:r w:rsidR="005C2BA0" w:rsidRPr="00CB6A97">
                <w:rPr>
                  <w:rFonts w:ascii="Courier New" w:hAnsi="Courier New" w:cs="Courier New"/>
                </w:rPr>
                <w:t>/api/v1/patent</w:t>
              </w:r>
              <w:r w:rsidR="00E7070B" w:rsidRPr="00CB6A97">
                <w:rPr>
                  <w:rFonts w:ascii="Courier New" w:hAnsi="Courier New" w:cs="Courier New"/>
                </w:rPr>
                <w:t>s/p</w:t>
              </w:r>
              <w:r w:rsidR="009B1CC1" w:rsidRPr="00CB6A97">
                <w:rPr>
                  <w:rFonts w:ascii="Courier New" w:hAnsi="Courier New" w:cs="Courier New"/>
                </w:rPr>
                <w:t>ublication</w:t>
              </w:r>
              <w:r w:rsidR="005C2BA0" w:rsidRPr="00CB6A97">
                <w:rPr>
                  <w:rFonts w:ascii="Courier New" w:hAnsi="Courier New" w:cs="Courier New"/>
                </w:rPr>
                <w:t>s?count=true&amp;limit=3&amp;offset=4</w:t>
              </w:r>
            </w:hyperlink>
            <w:r w:rsidR="005C2BA0" w:rsidRPr="00CB6A97">
              <w:rPr>
                <w:rFonts w:ascii="Courier New" w:hAnsi="Courier New" w:cs="Courier New"/>
              </w:rPr>
              <w:t xml:space="preserve"> HTTP/1.1</w:t>
            </w:r>
          </w:p>
          <w:p w14:paraId="396350FA" w14:textId="77777777" w:rsidR="005C2BA0" w:rsidRPr="00641BDB" w:rsidRDefault="005C2BA0" w:rsidP="005C2BA0">
            <w:pPr>
              <w:rPr>
                <w:rFonts w:ascii="Courier New" w:hAnsi="Courier New" w:cs="Courier New"/>
                <w:lang w:val="es-ES_tradnl"/>
              </w:rPr>
            </w:pPr>
            <w:r w:rsidRPr="00641BDB">
              <w:rPr>
                <w:rFonts w:ascii="Courier New" w:hAnsi="Courier New" w:cs="Courier New"/>
                <w:lang w:val="es-ES_tradnl"/>
              </w:rPr>
              <w:t xml:space="preserve">Host: wipo.int </w:t>
            </w:r>
          </w:p>
          <w:p w14:paraId="3226575F" w14:textId="77777777" w:rsidR="005E48A2" w:rsidRPr="00641BDB" w:rsidRDefault="005C2BA0" w:rsidP="00CD196F">
            <w:pPr>
              <w:spacing w:line="480" w:lineRule="auto"/>
              <w:rPr>
                <w:rFonts w:ascii="Courier New" w:hAnsi="Courier New" w:cs="Courier New"/>
                <w:lang w:val="es-ES_tradnl"/>
              </w:rPr>
            </w:pPr>
            <w:r w:rsidRPr="00641BDB">
              <w:rPr>
                <w:rFonts w:ascii="Courier New" w:hAnsi="Courier New" w:cs="Courier New"/>
                <w:lang w:val="es-ES_tradnl"/>
              </w:rPr>
              <w:t>Accept: application/json</w:t>
            </w:r>
          </w:p>
        </w:tc>
      </w:tr>
    </w:tbl>
    <w:p w14:paraId="0C4EEC20" w14:textId="27853C58" w:rsidR="005C2BA0" w:rsidRPr="00641BDB" w:rsidRDefault="008B4DB2" w:rsidP="00FE14A8">
      <w:pPr>
        <w:spacing w:before="100" w:beforeAutospacing="1" w:after="100" w:afterAutospacing="1"/>
        <w:ind w:left="720"/>
        <w:rPr>
          <w:rFonts w:eastAsia="Times New Roman" w:cs="Arial"/>
          <w:szCs w:val="17"/>
          <w:lang w:val="es-ES_tradnl"/>
        </w:rPr>
      </w:pPr>
      <w:r w:rsidRPr="00641BDB">
        <w:rPr>
          <w:rFonts w:eastAsia="Times New Roman" w:cs="Arial"/>
          <w:szCs w:val="17"/>
          <w:lang w:val="es-ES_tradnl"/>
        </w:rPr>
        <w:lastRenderedPageBreak/>
        <w:t>Ejemplo de respuesta HTTP devuelta</w:t>
      </w:r>
      <w:r w:rsidR="005C2BA0" w:rsidRPr="00641BDB">
        <w:rPr>
          <w:rFonts w:eastAsia="Times New Roman" w:cs="Arial"/>
          <w:szCs w:val="17"/>
          <w:lang w:val="es-ES_tradnl"/>
        </w:rPr>
        <w:t>:</w:t>
      </w:r>
    </w:p>
    <w:tbl>
      <w:tblPr>
        <w:tblStyle w:val="TableGrid"/>
        <w:tblW w:w="0" w:type="auto"/>
        <w:tblInd w:w="715" w:type="dxa"/>
        <w:tblLook w:val="04A0" w:firstRow="1" w:lastRow="0" w:firstColumn="1" w:lastColumn="0" w:noHBand="0" w:noVBand="1"/>
      </w:tblPr>
      <w:tblGrid>
        <w:gridCol w:w="8633"/>
      </w:tblGrid>
      <w:tr w:rsidR="005C2BA0" w:rsidRPr="00641BDB" w14:paraId="1ECD7FC0" w14:textId="77777777" w:rsidTr="00CD196F">
        <w:tc>
          <w:tcPr>
            <w:tcW w:w="9720" w:type="dxa"/>
          </w:tcPr>
          <w:p w14:paraId="4AC54DC2" w14:textId="77777777" w:rsidR="005C2BA0" w:rsidRPr="00641BDB" w:rsidRDefault="005C2BA0" w:rsidP="00CD196F">
            <w:pPr>
              <w:spacing w:before="240"/>
              <w:rPr>
                <w:rFonts w:ascii="Courier New" w:hAnsi="Courier New" w:cs="Courier New"/>
                <w:lang w:val="es-ES_tradnl"/>
              </w:rPr>
            </w:pPr>
            <w:r w:rsidRPr="00641BDB">
              <w:rPr>
                <w:rFonts w:ascii="Courier New" w:hAnsi="Courier New" w:cs="Courier New"/>
                <w:lang w:val="es-ES_tradnl"/>
              </w:rPr>
              <w:t>HTTP/1.1 200 OK</w:t>
            </w:r>
          </w:p>
          <w:p w14:paraId="0E44E5EB" w14:textId="77777777" w:rsidR="005C2BA0" w:rsidRPr="00641BDB" w:rsidRDefault="005C2BA0" w:rsidP="00CD196F">
            <w:pPr>
              <w:rPr>
                <w:rFonts w:ascii="Courier New" w:hAnsi="Courier New" w:cs="Courier New"/>
                <w:lang w:val="es-ES_tradnl"/>
              </w:rPr>
            </w:pPr>
            <w:r w:rsidRPr="00641BDB">
              <w:rPr>
                <w:rFonts w:ascii="Courier New" w:hAnsi="Courier New" w:cs="Courier New"/>
                <w:lang w:val="es-ES_tradnl"/>
              </w:rPr>
              <w:t>Content-Type: application/</w:t>
            </w:r>
            <w:r w:rsidR="005C51CD" w:rsidRPr="00641BDB">
              <w:rPr>
                <w:rFonts w:ascii="Courier New" w:hAnsi="Courier New" w:cs="Courier New"/>
                <w:lang w:val="es-ES_tradnl"/>
              </w:rPr>
              <w:t>json</w:t>
            </w:r>
          </w:p>
          <w:p w14:paraId="04352511" w14:textId="77777777" w:rsidR="005C51CD" w:rsidRPr="00641BDB" w:rsidRDefault="005C51CD" w:rsidP="005C51CD">
            <w:pPr>
              <w:rPr>
                <w:rFonts w:ascii="Courier New" w:hAnsi="Courier New" w:cs="Courier New"/>
                <w:lang w:val="es-ES_tradnl"/>
              </w:rPr>
            </w:pPr>
            <w:r w:rsidRPr="00641BDB">
              <w:rPr>
                <w:rFonts w:ascii="Courier New" w:hAnsi="Courier New" w:cs="Courier New"/>
                <w:lang w:val="es-ES_tradnl"/>
              </w:rPr>
              <w:t xml:space="preserve">{ </w:t>
            </w:r>
          </w:p>
          <w:p w14:paraId="05DBB59A" w14:textId="77777777" w:rsidR="005C51CD" w:rsidRPr="00641BDB" w:rsidRDefault="005C51CD" w:rsidP="005C51CD">
            <w:pPr>
              <w:rPr>
                <w:rFonts w:ascii="Courier New" w:hAnsi="Courier New" w:cs="Courier New"/>
                <w:lang w:val="es-ES_tradnl"/>
              </w:rPr>
            </w:pPr>
            <w:r w:rsidRPr="00641BDB">
              <w:rPr>
                <w:rFonts w:ascii="Courier New" w:hAnsi="Courier New" w:cs="Courier New"/>
                <w:lang w:val="es-ES_tradnl"/>
              </w:rPr>
              <w:tab/>
              <w:t>"patentPublication": [</w:t>
            </w:r>
          </w:p>
          <w:p w14:paraId="58D27FCE" w14:textId="77777777" w:rsidR="005C51CD" w:rsidRPr="00641BDB" w:rsidRDefault="005C51CD" w:rsidP="005C51CD">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t>{</w:t>
            </w:r>
          </w:p>
          <w:p w14:paraId="1E7DD7C8" w14:textId="77777777" w:rsidR="005C51CD" w:rsidRPr="00641BDB" w:rsidRDefault="005C51CD" w:rsidP="005C51CD">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t>...</w:t>
            </w:r>
          </w:p>
          <w:p w14:paraId="5CCBD43E" w14:textId="77777777" w:rsidR="005C51CD" w:rsidRPr="00641BDB" w:rsidRDefault="005C51CD" w:rsidP="005C51CD">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t>},</w:t>
            </w:r>
          </w:p>
          <w:p w14:paraId="129A3E65" w14:textId="77777777" w:rsidR="005C51CD" w:rsidRPr="00641BDB" w:rsidRDefault="005C51CD" w:rsidP="005C51CD">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t>{</w:t>
            </w:r>
          </w:p>
          <w:p w14:paraId="4258636F" w14:textId="77777777" w:rsidR="005C51CD" w:rsidRPr="00641BDB" w:rsidRDefault="005C51CD" w:rsidP="005C51CD">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t>...</w:t>
            </w:r>
          </w:p>
          <w:p w14:paraId="53EB82BF" w14:textId="77777777" w:rsidR="005C51CD" w:rsidRPr="00641BDB" w:rsidRDefault="005C51CD" w:rsidP="005C51CD">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t>},</w:t>
            </w:r>
          </w:p>
          <w:p w14:paraId="0D03C909" w14:textId="77777777" w:rsidR="005C51CD" w:rsidRPr="00641BDB" w:rsidRDefault="005C51CD" w:rsidP="005C51CD">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t>{</w:t>
            </w:r>
          </w:p>
          <w:p w14:paraId="6544041B" w14:textId="77777777" w:rsidR="005C51CD" w:rsidRPr="00641BDB" w:rsidRDefault="005C51CD" w:rsidP="005C51CD">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t>...</w:t>
            </w:r>
          </w:p>
          <w:p w14:paraId="7D5E7598" w14:textId="77777777" w:rsidR="005C51CD" w:rsidRPr="00641BDB" w:rsidRDefault="00C96E4A" w:rsidP="005C51CD">
            <w:pPr>
              <w:rPr>
                <w:rFonts w:ascii="Courier New" w:hAnsi="Courier New" w:cs="Courier New"/>
                <w:lang w:val="es-ES_tradnl"/>
              </w:rPr>
            </w:pPr>
            <w:r w:rsidRPr="00641BDB">
              <w:rPr>
                <w:rFonts w:ascii="Courier New" w:hAnsi="Courier New" w:cs="Courier New"/>
                <w:lang w:val="es-ES_tradnl"/>
              </w:rPr>
              <w:tab/>
            </w:r>
            <w:r w:rsidRPr="00641BDB">
              <w:rPr>
                <w:rFonts w:ascii="Courier New" w:hAnsi="Courier New" w:cs="Courier New"/>
                <w:lang w:val="es-ES_tradnl"/>
              </w:rPr>
              <w:tab/>
              <w:t>}</w:t>
            </w:r>
          </w:p>
          <w:p w14:paraId="2BD236BD" w14:textId="77777777" w:rsidR="005C51CD" w:rsidRPr="00641BDB" w:rsidRDefault="005C51CD" w:rsidP="005C51CD">
            <w:pPr>
              <w:rPr>
                <w:rFonts w:ascii="Courier New" w:hAnsi="Courier New" w:cs="Courier New"/>
                <w:lang w:val="es-ES_tradnl"/>
              </w:rPr>
            </w:pPr>
            <w:r w:rsidRPr="00641BDB">
              <w:rPr>
                <w:rFonts w:ascii="Courier New" w:hAnsi="Courier New" w:cs="Courier New"/>
                <w:lang w:val="es-ES_tradnl"/>
              </w:rPr>
              <w:tab/>
              <w:t>],</w:t>
            </w:r>
          </w:p>
          <w:p w14:paraId="3A8AC781" w14:textId="16437EE6" w:rsidR="005C51CD" w:rsidRPr="00641BDB" w:rsidRDefault="001C1EB0" w:rsidP="005C51CD">
            <w:pPr>
              <w:rPr>
                <w:rFonts w:ascii="Courier New" w:hAnsi="Courier New" w:cs="Courier New"/>
                <w:lang w:val="es-ES_tradnl"/>
              </w:rPr>
            </w:pPr>
            <w:r w:rsidRPr="00641BDB">
              <w:rPr>
                <w:rFonts w:ascii="Courier New" w:hAnsi="Courier New" w:cs="Courier New"/>
                <w:lang w:val="es-ES_tradnl"/>
              </w:rPr>
              <w:tab/>
              <w:t>"count": 100</w:t>
            </w:r>
          </w:p>
          <w:p w14:paraId="79146757" w14:textId="77777777" w:rsidR="005C2BA0" w:rsidRPr="00641BDB" w:rsidRDefault="005C51CD" w:rsidP="00CD196F">
            <w:pPr>
              <w:spacing w:line="480" w:lineRule="auto"/>
              <w:rPr>
                <w:rFonts w:eastAsia="Times New Roman" w:cs="Arial"/>
                <w:szCs w:val="17"/>
                <w:lang w:val="es-ES_tradnl"/>
              </w:rPr>
            </w:pPr>
            <w:r w:rsidRPr="00641BDB">
              <w:rPr>
                <w:rFonts w:ascii="Courier New" w:hAnsi="Courier New" w:cs="Courier New"/>
                <w:lang w:val="es-ES_tradnl"/>
              </w:rPr>
              <w:t>}</w:t>
            </w:r>
          </w:p>
        </w:tc>
      </w:tr>
    </w:tbl>
    <w:p w14:paraId="4CAAA810" w14:textId="589535C1" w:rsidR="00276B25" w:rsidRPr="00641BDB" w:rsidRDefault="006A418A" w:rsidP="00706DFC">
      <w:p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59.</w:t>
      </w:r>
      <w:r w:rsidR="00276B25" w:rsidRPr="00641BDB">
        <w:rPr>
          <w:rFonts w:eastAsia="Times New Roman" w:cs="Arial"/>
          <w:szCs w:val="17"/>
          <w:lang w:val="es-ES_tradnl"/>
        </w:rPr>
        <w:tab/>
      </w:r>
      <w:r w:rsidR="00706DFC" w:rsidRPr="00641BDB">
        <w:rPr>
          <w:rFonts w:eastAsia="Times New Roman" w:cs="Arial"/>
          <w:szCs w:val="17"/>
          <w:lang w:val="es-ES_tradnl"/>
        </w:rPr>
        <w:t xml:space="preserve">Una posibilidad es que la API web pueda admitir la devolución del número de elementos de una colección mediante una función </w:t>
      </w:r>
      <w:r w:rsidR="00706DFC" w:rsidRPr="00641BDB">
        <w:rPr>
          <w:rFonts w:eastAsia="Times New Roman" w:cs="Arial"/>
          <w:i/>
          <w:iCs/>
          <w:szCs w:val="17"/>
          <w:lang w:val="es-ES_tradnl"/>
        </w:rPr>
        <w:t>inline</w:t>
      </w:r>
      <w:r w:rsidR="00706DFC" w:rsidRPr="00641BDB">
        <w:rPr>
          <w:rFonts w:eastAsia="Times New Roman" w:cs="Arial"/>
          <w:szCs w:val="17"/>
          <w:lang w:val="es-ES_tradnl"/>
        </w:rPr>
        <w:t>, es decir, como parte de la respuesta que contiene la propia colección. Otra opción es que forme parte de una envoltura de metadatos, fuera del cuerpo principal de la respuesta</w:t>
      </w:r>
      <w:r w:rsidR="00276B25" w:rsidRPr="00641BDB">
        <w:rPr>
          <w:rFonts w:eastAsia="Times New Roman" w:cs="Arial"/>
          <w:szCs w:val="17"/>
          <w:lang w:val="es-ES_tradnl"/>
        </w:rPr>
        <w:t>.</w:t>
      </w:r>
      <w:r w:rsidR="00D22D23" w:rsidRPr="00641BDB">
        <w:rPr>
          <w:rFonts w:eastAsia="Times New Roman" w:cs="Arial"/>
          <w:szCs w:val="17"/>
          <w:lang w:val="es-ES_tradnl"/>
        </w:rPr>
        <w:t xml:space="preserve"> </w:t>
      </w:r>
    </w:p>
    <w:p w14:paraId="49FE5A4F" w14:textId="3247417A" w:rsidR="00267028" w:rsidRPr="00641BDB" w:rsidRDefault="008620A5" w:rsidP="00706DFC">
      <w:pPr>
        <w:spacing w:before="100" w:beforeAutospacing="1" w:after="100" w:afterAutospacing="1"/>
        <w:ind w:left="720"/>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-7</w:t>
      </w:r>
      <w:r w:rsidR="003C1567" w:rsidRPr="00641BDB">
        <w:rPr>
          <w:rFonts w:eastAsia="Times New Roman" w:cs="Arial"/>
          <w:szCs w:val="17"/>
          <w:lang w:val="es-ES_tradnl"/>
        </w:rPr>
        <w:t>9</w:t>
      </w:r>
      <w:r w:rsidR="005E48A2" w:rsidRPr="00641BDB">
        <w:rPr>
          <w:rFonts w:eastAsia="Times New Roman" w:cs="Arial"/>
          <w:szCs w:val="17"/>
          <w:lang w:val="es-ES_tradnl"/>
        </w:rPr>
        <w:t>]</w:t>
      </w:r>
      <w:r w:rsidR="005E227B" w:rsidRPr="00641BDB">
        <w:rPr>
          <w:rFonts w:eastAsia="Times New Roman" w:cs="Arial"/>
          <w:szCs w:val="17"/>
          <w:lang w:val="es-ES_tradnl"/>
        </w:rPr>
        <w:tab/>
      </w:r>
      <w:r w:rsidR="006E7963" w:rsidRPr="00641BDB">
        <w:rPr>
          <w:rFonts w:eastAsia="Times New Roman" w:cs="Arial"/>
          <w:szCs w:val="17"/>
          <w:lang w:val="es-ES_tradnl"/>
        </w:rPr>
        <w:t>Las</w:t>
      </w:r>
      <w:r w:rsidR="005E227B" w:rsidRPr="00641BDB">
        <w:rPr>
          <w:rFonts w:eastAsia="Times New Roman" w:cs="Arial"/>
          <w:szCs w:val="17"/>
          <w:lang w:val="es-ES_tradnl"/>
        </w:rPr>
        <w:t xml:space="preserve"> API web DEBE</w:t>
      </w:r>
      <w:r w:rsidR="006E7963" w:rsidRPr="00641BDB">
        <w:rPr>
          <w:rFonts w:eastAsia="Times New Roman" w:cs="Arial"/>
          <w:szCs w:val="17"/>
          <w:lang w:val="es-ES_tradnl"/>
        </w:rPr>
        <w:t>N</w:t>
      </w:r>
      <w:r w:rsidR="005E227B" w:rsidRPr="00641BDB">
        <w:rPr>
          <w:rFonts w:eastAsia="Times New Roman" w:cs="Arial"/>
          <w:szCs w:val="17"/>
          <w:lang w:val="es-ES_tradnl"/>
        </w:rPr>
        <w:t xml:space="preserve"> </w:t>
      </w:r>
      <w:r w:rsidR="006E7963" w:rsidRPr="00641BDB">
        <w:rPr>
          <w:rFonts w:eastAsia="Times New Roman" w:cs="Arial"/>
          <w:szCs w:val="17"/>
          <w:lang w:val="es-ES_tradnl"/>
        </w:rPr>
        <w:t>admitir la devolución d</w:t>
      </w:r>
      <w:r w:rsidR="005E227B" w:rsidRPr="00641BDB">
        <w:rPr>
          <w:rFonts w:eastAsia="Times New Roman" w:cs="Arial"/>
          <w:szCs w:val="17"/>
          <w:lang w:val="es-ES_tradnl"/>
        </w:rPr>
        <w:t>el número de elementos de una colección</w:t>
      </w:r>
      <w:r w:rsidR="005E48A2" w:rsidRPr="00641BDB">
        <w:rPr>
          <w:rFonts w:eastAsia="Times New Roman" w:cs="Arial"/>
          <w:szCs w:val="17"/>
          <w:lang w:val="es-ES_tradnl"/>
        </w:rPr>
        <w:t xml:space="preserve">. </w:t>
      </w:r>
    </w:p>
    <w:p w14:paraId="3DDB6323" w14:textId="0DEA7385" w:rsidR="00873449" w:rsidRPr="00641BDB" w:rsidRDefault="00873449" w:rsidP="00D8577A">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3C1567" w:rsidRPr="00641BDB">
        <w:rPr>
          <w:rFonts w:eastAsia="Times New Roman" w:cs="Arial"/>
          <w:szCs w:val="17"/>
          <w:lang w:val="es-ES_tradnl"/>
        </w:rPr>
        <w:t>80</w:t>
      </w:r>
      <w:r w:rsidR="00052261" w:rsidRPr="00641BDB">
        <w:rPr>
          <w:rFonts w:eastAsia="Times New Roman" w:cs="Arial"/>
          <w:szCs w:val="17"/>
          <w:lang w:val="es-ES_tradnl"/>
        </w:rPr>
        <w:t>]</w:t>
      </w:r>
      <w:r w:rsidR="00D8577A" w:rsidRPr="00641BDB">
        <w:rPr>
          <w:rFonts w:eastAsia="Times New Roman" w:cs="Arial"/>
          <w:szCs w:val="17"/>
          <w:lang w:val="es-ES_tradnl"/>
        </w:rPr>
        <w:tab/>
      </w:r>
      <w:r w:rsidR="00AE754B" w:rsidRPr="00641BDB">
        <w:rPr>
          <w:rFonts w:eastAsia="Times New Roman" w:cs="Arial"/>
          <w:szCs w:val="17"/>
          <w:lang w:val="es-ES_tradnl"/>
        </w:rPr>
        <w:t xml:space="preserve">Para permitir la devolución del número de elementos de una colección </w:t>
      </w:r>
      <w:del w:id="195" w:author="Author">
        <w:r w:rsidR="00AE754B" w:rsidRPr="00641BDB">
          <w:rPr>
            <w:rFonts w:eastAsia="Times New Roman" w:cs="Arial"/>
            <w:szCs w:val="17"/>
            <w:lang w:val="es-ES_tradnl"/>
          </w:rPr>
          <w:delText>DEBE</w:delText>
        </w:r>
      </w:del>
      <w:ins w:id="196" w:author="Author">
        <w:r w:rsidR="00AE754B" w:rsidRPr="00641BDB">
          <w:rPr>
            <w:rFonts w:eastAsia="Times New Roman" w:cs="Arial"/>
            <w:szCs w:val="17"/>
            <w:lang w:val="es-ES_tradnl"/>
          </w:rPr>
          <w:t>DEBE</w:t>
        </w:r>
        <w:r w:rsidR="00790E02" w:rsidRPr="00641BDB">
          <w:rPr>
            <w:rFonts w:eastAsia="Times New Roman" w:cs="Arial"/>
            <w:szCs w:val="17"/>
            <w:lang w:val="es-ES_tradnl"/>
          </w:rPr>
          <w:t>RÍA</w:t>
        </w:r>
      </w:ins>
      <w:r w:rsidR="00AE754B" w:rsidRPr="00641BDB">
        <w:rPr>
          <w:rFonts w:eastAsia="Times New Roman" w:cs="Arial"/>
          <w:szCs w:val="17"/>
          <w:lang w:val="es-ES_tradnl"/>
        </w:rPr>
        <w:t xml:space="preserve"> utilizarse un parámetro de consulta.</w:t>
      </w:r>
      <w:r w:rsidRPr="00641BDB">
        <w:rPr>
          <w:rFonts w:eastAsia="Times New Roman" w:cs="Arial"/>
          <w:szCs w:val="17"/>
          <w:lang w:val="es-ES_tradnl"/>
        </w:rPr>
        <w:t xml:space="preserve"> </w:t>
      </w:r>
    </w:p>
    <w:p w14:paraId="247718C6" w14:textId="794DA1E7" w:rsidR="005E48A2" w:rsidRPr="00641BDB" w:rsidRDefault="00276B25" w:rsidP="0042729D">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00B3484A" w:rsidRPr="00641BDB">
        <w:rPr>
          <w:rFonts w:eastAsia="Times New Roman" w:cs="Arial"/>
          <w:szCs w:val="17"/>
          <w:lang w:val="es-ES_tradnl"/>
        </w:rPr>
        <w:t>-8</w:t>
      </w:r>
      <w:r w:rsidR="003C1567" w:rsidRPr="00641BDB">
        <w:rPr>
          <w:rFonts w:eastAsia="Times New Roman" w:cs="Arial"/>
          <w:szCs w:val="17"/>
          <w:lang w:val="es-ES_tradnl"/>
        </w:rPr>
        <w:t>1</w:t>
      </w:r>
      <w:r w:rsidR="00267028" w:rsidRPr="00641BDB">
        <w:rPr>
          <w:rFonts w:eastAsia="Times New Roman" w:cs="Arial"/>
          <w:szCs w:val="17"/>
          <w:lang w:val="es-ES_tradnl"/>
        </w:rPr>
        <w:t>]</w:t>
      </w:r>
      <w:r w:rsidR="0042729D" w:rsidRPr="00641BDB">
        <w:rPr>
          <w:rFonts w:eastAsia="Times New Roman" w:cs="Arial"/>
          <w:szCs w:val="17"/>
          <w:lang w:val="es-ES_tradnl"/>
        </w:rPr>
        <w:tab/>
        <w:t xml:space="preserve">DEBERÍA utilizarse el parámetro de consulta </w:t>
      </w:r>
      <w:r w:rsidR="005E48A2" w:rsidRPr="00641BDB">
        <w:rPr>
          <w:rFonts w:ascii="Courier New" w:eastAsia="Times New Roman" w:hAnsi="Courier New" w:cs="Courier New"/>
          <w:szCs w:val="17"/>
          <w:lang w:val="es-ES_tradnl"/>
        </w:rPr>
        <w:t>count</w:t>
      </w:r>
      <w:r w:rsidR="00FA740A" w:rsidRPr="00641BDB">
        <w:rPr>
          <w:rFonts w:eastAsia="Times New Roman" w:cs="Arial"/>
          <w:szCs w:val="17"/>
          <w:lang w:val="es-ES_tradnl"/>
        </w:rPr>
        <w:t xml:space="preserve"> para devolver el número de elementos de una colección.</w:t>
      </w:r>
    </w:p>
    <w:p w14:paraId="07FE1C5B" w14:textId="765E7B99" w:rsidR="00276B25" w:rsidRPr="00641BDB" w:rsidRDefault="008620A5" w:rsidP="0042729D">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00B3484A" w:rsidRPr="00641BDB">
        <w:rPr>
          <w:rFonts w:eastAsia="Times New Roman" w:cs="Arial"/>
          <w:szCs w:val="17"/>
          <w:lang w:val="es-ES_tradnl"/>
        </w:rPr>
        <w:t>-8</w:t>
      </w:r>
      <w:r w:rsidR="003C1567" w:rsidRPr="00641BDB">
        <w:rPr>
          <w:rFonts w:eastAsia="Times New Roman" w:cs="Arial"/>
          <w:szCs w:val="17"/>
          <w:lang w:val="es-ES_tradnl"/>
        </w:rPr>
        <w:t>2</w:t>
      </w:r>
      <w:r w:rsidR="005E48A2" w:rsidRPr="00641BDB">
        <w:rPr>
          <w:rFonts w:eastAsia="Times New Roman" w:cs="Arial"/>
          <w:szCs w:val="17"/>
          <w:lang w:val="es-ES_tradnl"/>
        </w:rPr>
        <w:t>]</w:t>
      </w:r>
      <w:r w:rsidR="0042729D" w:rsidRPr="00641BDB">
        <w:rPr>
          <w:rFonts w:eastAsia="Times New Roman" w:cs="Arial"/>
          <w:szCs w:val="17"/>
          <w:lang w:val="es-ES_tradnl"/>
        </w:rPr>
        <w:tab/>
      </w:r>
      <w:r w:rsidR="00FA740A" w:rsidRPr="00641BDB">
        <w:rPr>
          <w:rFonts w:eastAsia="Times New Roman" w:cs="Arial"/>
          <w:szCs w:val="17"/>
          <w:lang w:val="es-ES_tradnl"/>
        </w:rPr>
        <w:t>Las</w:t>
      </w:r>
      <w:r w:rsidR="0042729D" w:rsidRPr="00641BDB">
        <w:rPr>
          <w:rFonts w:eastAsia="Times New Roman" w:cs="Arial"/>
          <w:szCs w:val="17"/>
          <w:lang w:val="es-ES_tradnl"/>
        </w:rPr>
        <w:t xml:space="preserve"> API web PUEDE</w:t>
      </w:r>
      <w:r w:rsidR="00FA740A" w:rsidRPr="00641BDB">
        <w:rPr>
          <w:rFonts w:eastAsia="Times New Roman" w:cs="Arial"/>
          <w:szCs w:val="17"/>
          <w:lang w:val="es-ES_tradnl"/>
        </w:rPr>
        <w:t>N</w:t>
      </w:r>
      <w:r w:rsidR="0042729D" w:rsidRPr="00641BDB">
        <w:rPr>
          <w:rFonts w:eastAsia="Times New Roman" w:cs="Arial"/>
          <w:szCs w:val="17"/>
          <w:lang w:val="es-ES_tradnl"/>
        </w:rPr>
        <w:t xml:space="preserve"> admitir la devolución del número de elementos de una colección mediante una función </w:t>
      </w:r>
      <w:r w:rsidR="0042729D" w:rsidRPr="00641BDB">
        <w:rPr>
          <w:rFonts w:eastAsia="Times New Roman" w:cs="Arial"/>
          <w:i/>
          <w:iCs/>
          <w:szCs w:val="17"/>
          <w:lang w:val="es-ES_tradnl"/>
        </w:rPr>
        <w:t>inline</w:t>
      </w:r>
      <w:r w:rsidR="0042729D" w:rsidRPr="00641BDB">
        <w:rPr>
          <w:rFonts w:eastAsia="Times New Roman" w:cs="Arial"/>
          <w:szCs w:val="17"/>
          <w:lang w:val="es-ES_tradnl"/>
        </w:rPr>
        <w:t>, es decir, como parte de la respuesta que contiene la propia colección.</w:t>
      </w:r>
      <w:del w:id="197" w:author="Author">
        <w:r w:rsidR="0042729D" w:rsidRPr="00641BDB">
          <w:rPr>
            <w:rFonts w:eastAsia="Times New Roman" w:cs="Arial"/>
            <w:szCs w:val="17"/>
            <w:lang w:val="es-ES_tradnl"/>
          </w:rPr>
          <w:delText xml:space="preserve"> DEBE utilizarse un parámetro de consulta.</w:delText>
        </w:r>
        <w:r w:rsidR="005E48A2" w:rsidRPr="00641BDB">
          <w:rPr>
            <w:rFonts w:eastAsia="Times New Roman" w:cs="Arial"/>
            <w:szCs w:val="17"/>
            <w:lang w:val="es-ES_tradnl"/>
          </w:rPr>
          <w:delText xml:space="preserve"> </w:delText>
        </w:r>
      </w:del>
    </w:p>
    <w:p w14:paraId="3A9279EB" w14:textId="538D0393" w:rsidR="005E48A2" w:rsidRPr="00641BDB" w:rsidRDefault="00AF1D74" w:rsidP="0018296B">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00B3484A" w:rsidRPr="00641BDB">
        <w:rPr>
          <w:rFonts w:eastAsia="Times New Roman" w:cs="Arial"/>
          <w:szCs w:val="17"/>
          <w:lang w:val="es-ES_tradnl"/>
        </w:rPr>
        <w:t>-8</w:t>
      </w:r>
      <w:r w:rsidR="003C1567" w:rsidRPr="00641BDB">
        <w:rPr>
          <w:rFonts w:eastAsia="Times New Roman" w:cs="Arial"/>
          <w:szCs w:val="17"/>
          <w:lang w:val="es-ES_tradnl"/>
        </w:rPr>
        <w:t>3</w:t>
      </w:r>
      <w:r w:rsidR="00873449" w:rsidRPr="00641BDB">
        <w:rPr>
          <w:rFonts w:eastAsia="Times New Roman" w:cs="Arial"/>
          <w:szCs w:val="17"/>
          <w:lang w:val="es-ES_tradnl"/>
        </w:rPr>
        <w:t>]</w:t>
      </w:r>
      <w:r w:rsidR="0018296B" w:rsidRPr="00641BDB">
        <w:rPr>
          <w:rFonts w:eastAsia="Times New Roman" w:cs="Arial"/>
          <w:szCs w:val="17"/>
          <w:lang w:val="es-ES_tradnl"/>
        </w:rPr>
        <w:tab/>
        <w:t>DEBERÍA utilizarse el parámetro de consulta</w:t>
      </w:r>
      <w:r w:rsidR="005E48A2" w:rsidRPr="00641BDB">
        <w:rPr>
          <w:rFonts w:eastAsia="Times New Roman" w:cs="Arial"/>
          <w:szCs w:val="17"/>
          <w:lang w:val="es-ES_tradnl"/>
        </w:rPr>
        <w:t xml:space="preserve"> </w:t>
      </w:r>
      <w:r w:rsidR="005E48A2" w:rsidRPr="00641BDB">
        <w:rPr>
          <w:rFonts w:ascii="Courier New" w:eastAsia="Times New Roman" w:hAnsi="Courier New" w:cs="Courier New"/>
          <w:szCs w:val="17"/>
          <w:lang w:val="es-ES_tradnl"/>
        </w:rPr>
        <w:t>count=true</w:t>
      </w:r>
      <w:r w:rsidR="005E48A2" w:rsidRPr="00641BDB">
        <w:rPr>
          <w:rFonts w:eastAsia="Times New Roman" w:cs="Arial"/>
          <w:szCs w:val="17"/>
          <w:lang w:val="es-ES_tradnl"/>
        </w:rPr>
        <w:t>.</w:t>
      </w:r>
      <w:r w:rsidR="00D97385" w:rsidRPr="00641BDB">
        <w:rPr>
          <w:rFonts w:eastAsia="Times New Roman" w:cs="Arial"/>
          <w:szCs w:val="17"/>
          <w:lang w:val="es-ES_tradnl"/>
        </w:rPr>
        <w:t xml:space="preserve"> </w:t>
      </w:r>
      <w:r w:rsidR="0018296B" w:rsidRPr="00641BDB">
        <w:rPr>
          <w:rFonts w:eastAsia="Times New Roman" w:cs="Arial"/>
          <w:szCs w:val="17"/>
          <w:lang w:val="es-ES_tradnl"/>
        </w:rPr>
        <w:t xml:space="preserve">Si no se especifica el valor de </w:t>
      </w:r>
      <w:r w:rsidR="0018296B" w:rsidRPr="00641BDB">
        <w:rPr>
          <w:rFonts w:ascii="Courier New" w:eastAsia="Times New Roman" w:hAnsi="Courier New" w:cs="Courier New"/>
          <w:szCs w:val="17"/>
          <w:lang w:val="es-ES_tradnl"/>
        </w:rPr>
        <w:t>count</w:t>
      </w:r>
      <w:r w:rsidR="005F50A6" w:rsidRPr="00641BDB">
        <w:rPr>
          <w:rFonts w:ascii="Courier New" w:eastAsia="Times New Roman" w:hAnsi="Courier New" w:cs="Courier New"/>
          <w:szCs w:val="17"/>
          <w:lang w:val="es-ES_tradnl"/>
        </w:rPr>
        <w:t>,</w:t>
      </w:r>
      <w:r w:rsidR="0018296B" w:rsidRPr="00641BDB">
        <w:rPr>
          <w:rFonts w:eastAsia="Times New Roman" w:cs="Arial"/>
          <w:szCs w:val="17"/>
          <w:lang w:val="es-ES_tradnl"/>
        </w:rPr>
        <w:t xml:space="preserve"> debería fijarse por defecto en </w:t>
      </w:r>
      <w:r w:rsidR="00D97385" w:rsidRPr="00641BDB">
        <w:rPr>
          <w:rFonts w:ascii="Courier New" w:eastAsia="Times New Roman" w:hAnsi="Courier New" w:cs="Courier New"/>
          <w:szCs w:val="17"/>
          <w:lang w:val="es-ES_tradnl"/>
        </w:rPr>
        <w:t>false</w:t>
      </w:r>
      <w:r w:rsidR="00D97385" w:rsidRPr="00641BDB">
        <w:rPr>
          <w:rFonts w:eastAsia="Times New Roman" w:cs="Arial"/>
          <w:szCs w:val="17"/>
          <w:lang w:val="es-ES_tradnl"/>
        </w:rPr>
        <w:t>.</w:t>
      </w:r>
    </w:p>
    <w:p w14:paraId="205C0251" w14:textId="1940CFBA" w:rsidR="005E48A2" w:rsidRPr="00641BDB" w:rsidRDefault="008620A5" w:rsidP="004C5BCD">
      <w:pPr>
        <w:pStyle w:val="NormalWeb"/>
        <w:ind w:left="1695" w:hanging="975"/>
        <w:jc w:val="both"/>
        <w:rPr>
          <w:rFonts w:cs="Arial"/>
          <w:szCs w:val="17"/>
          <w:lang w:val="es-ES_tradnl"/>
        </w:rPr>
      </w:pPr>
      <w:r w:rsidRPr="00641BDB">
        <w:rPr>
          <w:rFonts w:cs="Arial"/>
          <w:szCs w:val="17"/>
          <w:lang w:val="es-ES_tradnl"/>
        </w:rPr>
        <w:t>[RS</w:t>
      </w:r>
      <w:r w:rsidR="00B04C50" w:rsidRPr="00641BDB">
        <w:rPr>
          <w:rFonts w:cs="Arial"/>
          <w:szCs w:val="17"/>
          <w:lang w:val="es-ES_tradnl"/>
        </w:rPr>
        <w:t>G</w:t>
      </w:r>
      <w:r w:rsidRPr="00641BDB">
        <w:rPr>
          <w:rFonts w:cs="Arial"/>
          <w:szCs w:val="17"/>
          <w:lang w:val="es-ES_tradnl"/>
        </w:rPr>
        <w:t>-</w:t>
      </w:r>
      <w:r w:rsidR="00B3484A" w:rsidRPr="00641BDB">
        <w:rPr>
          <w:rFonts w:cs="Arial"/>
          <w:szCs w:val="17"/>
          <w:lang w:val="es-ES_tradnl"/>
        </w:rPr>
        <w:t>8</w:t>
      </w:r>
      <w:r w:rsidR="003C1567" w:rsidRPr="00641BDB">
        <w:rPr>
          <w:rFonts w:cs="Arial"/>
          <w:szCs w:val="17"/>
          <w:lang w:val="es-ES_tradnl"/>
        </w:rPr>
        <w:t>4</w:t>
      </w:r>
      <w:r w:rsidR="005E48A2" w:rsidRPr="00641BDB">
        <w:rPr>
          <w:rFonts w:cs="Arial"/>
          <w:szCs w:val="17"/>
          <w:lang w:val="es-ES_tradnl"/>
        </w:rPr>
        <w:t>]</w:t>
      </w:r>
      <w:r w:rsidR="004C5BCD" w:rsidRPr="00641BDB">
        <w:rPr>
          <w:rFonts w:cs="Arial"/>
          <w:szCs w:val="17"/>
          <w:lang w:val="es-ES_tradnl"/>
        </w:rPr>
        <w:tab/>
        <w:t xml:space="preserve">Si una API web admite la paginación, DEBERÍA permitir la devolución del número de la colección </w:t>
      </w:r>
      <w:r w:rsidR="00FC393D" w:rsidRPr="00641BDB">
        <w:rPr>
          <w:rFonts w:cs="Arial"/>
          <w:szCs w:val="17"/>
          <w:lang w:val="es-ES_tradnl"/>
        </w:rPr>
        <w:t xml:space="preserve">(es decir, el número total de elementos de la colección) </w:t>
      </w:r>
      <w:r w:rsidR="004C5BCD" w:rsidRPr="00641BDB">
        <w:rPr>
          <w:rFonts w:cs="Arial"/>
          <w:szCs w:val="17"/>
          <w:lang w:val="es-ES_tradnl"/>
        </w:rPr>
        <w:t xml:space="preserve">en la respuesta mediante una función </w:t>
      </w:r>
      <w:r w:rsidR="004C5BCD" w:rsidRPr="00641BDB">
        <w:rPr>
          <w:rFonts w:cs="Arial"/>
          <w:i/>
          <w:iCs/>
          <w:szCs w:val="17"/>
          <w:lang w:val="es-ES_tradnl"/>
        </w:rPr>
        <w:t>inline</w:t>
      </w:r>
      <w:r w:rsidR="004C5BCD" w:rsidRPr="00641BDB">
        <w:rPr>
          <w:rFonts w:cs="Arial"/>
          <w:szCs w:val="17"/>
          <w:lang w:val="es-ES_tradnl"/>
        </w:rPr>
        <w:t>.</w:t>
      </w:r>
      <w:r w:rsidR="005E48A2" w:rsidRPr="00641BDB">
        <w:rPr>
          <w:rFonts w:cs="Arial"/>
          <w:szCs w:val="17"/>
          <w:lang w:val="es-ES_tradnl"/>
        </w:rPr>
        <w:t xml:space="preserve"> </w:t>
      </w:r>
    </w:p>
    <w:p w14:paraId="04D19E05" w14:textId="4C09D515" w:rsidR="005E48A2" w:rsidRPr="00641BDB" w:rsidRDefault="00C55050" w:rsidP="00706DFC">
      <w:pPr>
        <w:pStyle w:val="Heading4"/>
        <w:jc w:val="both"/>
        <w:rPr>
          <w:lang w:val="es-ES_tradnl"/>
        </w:rPr>
      </w:pPr>
      <w:bookmarkStart w:id="198" w:name="_Ref13481417"/>
      <w:r w:rsidRPr="00641BDB">
        <w:rPr>
          <w:lang w:val="es-ES_tradnl"/>
        </w:rPr>
        <w:t>Expresiones de búsqueda complejas</w:t>
      </w:r>
      <w:bookmarkEnd w:id="198"/>
    </w:p>
    <w:p w14:paraId="78A7C8F4" w14:textId="7B0F0204" w:rsidR="00AB6AFF" w:rsidRPr="00641BDB" w:rsidRDefault="003C1567" w:rsidP="00706DFC">
      <w:pPr>
        <w:pStyle w:val="NormalWeb"/>
        <w:jc w:val="both"/>
        <w:rPr>
          <w:rFonts w:eastAsia="Times New Roman" w:cs="Arial"/>
          <w:szCs w:val="17"/>
          <w:lang w:val="es-ES_tradnl"/>
        </w:rPr>
      </w:pPr>
      <w:r w:rsidRPr="00641BDB">
        <w:rPr>
          <w:rFonts w:eastAsia="Times New Roman" w:cs="Arial"/>
          <w:szCs w:val="17"/>
          <w:lang w:val="es-ES_tradnl"/>
        </w:rPr>
        <w:t>60.</w:t>
      </w:r>
      <w:r w:rsidR="00AB6AFF" w:rsidRPr="00641BDB">
        <w:rPr>
          <w:rFonts w:eastAsia="Times New Roman" w:cs="Arial"/>
          <w:szCs w:val="17"/>
          <w:lang w:val="es-ES_tradnl"/>
        </w:rPr>
        <w:tab/>
      </w:r>
      <w:r w:rsidR="00A13B3E" w:rsidRPr="00641BDB">
        <w:rPr>
          <w:rFonts w:eastAsia="Times New Roman" w:cs="Arial"/>
          <w:szCs w:val="17"/>
          <w:lang w:val="es-ES_tradnl"/>
        </w:rPr>
        <w:t>Los parámetros de consulta permiten recuperar datos con pocos criterios de búsqueda</w:t>
      </w:r>
      <w:r w:rsidR="00AB6AFF" w:rsidRPr="00641BDB">
        <w:rPr>
          <w:rFonts w:eastAsia="Times New Roman" w:cs="Arial"/>
          <w:szCs w:val="17"/>
          <w:lang w:val="es-ES_tradnl"/>
        </w:rPr>
        <w:t xml:space="preserve">. </w:t>
      </w:r>
      <w:r w:rsidR="00A13B3E" w:rsidRPr="00641BDB">
        <w:rPr>
          <w:rFonts w:eastAsia="Times New Roman" w:cs="Arial"/>
          <w:szCs w:val="17"/>
          <w:lang w:val="es-ES_tradnl"/>
        </w:rPr>
        <w:t>Si existe un caso de uso en el que se tengan que buscar datos mediante expresiones de búsqueda complejas (con múltiples criterios, expresiones booleanas y operadores de búsqueda), la API debe diseñarse utilizando un lenguaje de consulta más complejo</w:t>
      </w:r>
      <w:r w:rsidR="00AB6AFF" w:rsidRPr="00641BDB">
        <w:rPr>
          <w:rFonts w:eastAsia="Times New Roman" w:cs="Arial"/>
          <w:szCs w:val="17"/>
          <w:lang w:val="es-ES_tradnl"/>
        </w:rPr>
        <w:t xml:space="preserve">. </w:t>
      </w:r>
      <w:r w:rsidR="008C5541" w:rsidRPr="00641BDB">
        <w:rPr>
          <w:rFonts w:eastAsia="Times New Roman" w:cs="Arial"/>
          <w:szCs w:val="17"/>
          <w:lang w:val="es-ES_tradnl"/>
        </w:rPr>
        <w:t xml:space="preserve">El lenguaje de consulta tiene que estar </w:t>
      </w:r>
      <w:r w:rsidR="00E778DE" w:rsidRPr="00641BDB">
        <w:rPr>
          <w:rFonts w:eastAsia="Times New Roman" w:cs="Arial"/>
          <w:szCs w:val="17"/>
          <w:lang w:val="es-ES_tradnl"/>
        </w:rPr>
        <w:t>basado en</w:t>
      </w:r>
      <w:r w:rsidR="008C5541" w:rsidRPr="00641BDB">
        <w:rPr>
          <w:rFonts w:eastAsia="Times New Roman" w:cs="Arial"/>
          <w:szCs w:val="17"/>
          <w:lang w:val="es-ES_tradnl"/>
        </w:rPr>
        <w:t xml:space="preserve"> una gramática de búsqueda</w:t>
      </w:r>
      <w:r w:rsidR="00AB6AFF" w:rsidRPr="00641BDB">
        <w:rPr>
          <w:rFonts w:eastAsia="Times New Roman" w:cs="Arial"/>
          <w:szCs w:val="17"/>
          <w:lang w:val="es-ES_tradnl"/>
        </w:rPr>
        <w:t xml:space="preserve">. </w:t>
      </w:r>
    </w:p>
    <w:p w14:paraId="57D5401C" w14:textId="632202E7" w:rsidR="005E48A2" w:rsidRPr="00641BDB" w:rsidRDefault="003C1567" w:rsidP="00706DFC">
      <w:pPr>
        <w:pStyle w:val="NormalWeb"/>
        <w:jc w:val="both"/>
        <w:rPr>
          <w:rFonts w:eastAsia="Times New Roman" w:cs="Arial"/>
          <w:szCs w:val="17"/>
          <w:lang w:val="es-ES_tradnl"/>
        </w:rPr>
      </w:pPr>
      <w:r w:rsidRPr="00641BDB">
        <w:rPr>
          <w:rFonts w:eastAsia="Times New Roman" w:cs="Arial"/>
          <w:szCs w:val="17"/>
          <w:lang w:val="es-ES_tradnl"/>
        </w:rPr>
        <w:t>61.</w:t>
      </w:r>
      <w:r w:rsidR="001446D6" w:rsidRPr="00641BDB">
        <w:rPr>
          <w:rFonts w:eastAsia="Times New Roman" w:cs="Arial"/>
          <w:szCs w:val="17"/>
          <w:lang w:val="es-ES_tradnl"/>
        </w:rPr>
        <w:tab/>
      </w:r>
      <w:r w:rsidR="009A4D2D" w:rsidRPr="00641BDB">
        <w:rPr>
          <w:rFonts w:eastAsia="Times New Roman" w:cs="Arial"/>
          <w:szCs w:val="17"/>
          <w:lang w:val="es-ES_tradnl"/>
        </w:rPr>
        <w:t>El lenguaje de consulta contextual (CQL) es un lenguaje formal para representar las consultas a los sistemas de recuperación de información</w:t>
      </w:r>
      <w:r w:rsidR="00051D24" w:rsidRPr="00641BDB">
        <w:rPr>
          <w:rFonts w:eastAsia="Times New Roman" w:cs="Arial"/>
          <w:szCs w:val="17"/>
          <w:lang w:val="es-ES_tradnl"/>
        </w:rPr>
        <w:t>,</w:t>
      </w:r>
      <w:r w:rsidR="009A4D2D" w:rsidRPr="00641BDB">
        <w:rPr>
          <w:rFonts w:eastAsia="Times New Roman" w:cs="Arial"/>
          <w:szCs w:val="17"/>
          <w:lang w:val="es-ES_tradnl"/>
        </w:rPr>
        <w:t xml:space="preserve"> como los motores de búsqueda, los catálogos bibliográficos y la información de las colecciones de los museos</w:t>
      </w:r>
      <w:r w:rsidR="005E48A2" w:rsidRPr="00641BDB">
        <w:rPr>
          <w:rFonts w:eastAsia="Times New Roman" w:cs="Arial"/>
          <w:szCs w:val="17"/>
          <w:lang w:val="es-ES_tradnl"/>
        </w:rPr>
        <w:t>.</w:t>
      </w:r>
      <w:r w:rsidR="00F92F0E" w:rsidRPr="00641BDB">
        <w:rPr>
          <w:rFonts w:eastAsia="Times New Roman" w:cs="Arial"/>
          <w:szCs w:val="17"/>
          <w:lang w:val="es-ES_tradnl"/>
        </w:rPr>
        <w:t xml:space="preserve"> Basado en la semántica de Z39.50</w:t>
      </w:r>
      <w:r w:rsidR="00F92F0E" w:rsidRPr="00641BDB">
        <w:rPr>
          <w:rStyle w:val="FootnoteReference"/>
          <w:rFonts w:eastAsia="Times New Roman" w:cs="Arial"/>
          <w:szCs w:val="17"/>
          <w:lang w:val="es-ES_tradnl"/>
        </w:rPr>
        <w:footnoteReference w:id="7"/>
      </w:r>
      <w:r w:rsidR="00F92F0E" w:rsidRPr="00641BDB">
        <w:rPr>
          <w:rFonts w:eastAsia="Times New Roman" w:cs="Arial"/>
          <w:szCs w:val="17"/>
          <w:lang w:val="es-ES_tradnl"/>
        </w:rPr>
        <w:t>, su objetivo de diseño es conseguir que las consultas puedan ser leídas y escritas y que el lenguaje sea intuitivo y mantenga la expresión de los lenguajes de consulta más complejos. Se trata solo de una de las opciones recomendadas para su uso, ampliamente utilizada en el mercado.</w:t>
      </w:r>
      <w:r w:rsidR="00AF1D74" w:rsidRPr="00641BDB">
        <w:rPr>
          <w:rFonts w:eastAsia="Times New Roman" w:cs="Arial"/>
          <w:szCs w:val="17"/>
          <w:lang w:val="es-ES_tradnl"/>
        </w:rPr>
        <w:t xml:space="preserve"> </w:t>
      </w:r>
    </w:p>
    <w:p w14:paraId="2B095B99" w14:textId="7B1F3905" w:rsidR="005E48A2" w:rsidRPr="00641BDB" w:rsidRDefault="008620A5" w:rsidP="00F47B56">
      <w:pPr>
        <w:spacing w:before="100" w:beforeAutospacing="1" w:after="240"/>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B3484A" w:rsidRPr="00641BDB">
        <w:rPr>
          <w:rFonts w:eastAsia="Times New Roman" w:cs="Arial"/>
          <w:szCs w:val="17"/>
          <w:lang w:val="es-ES_tradnl"/>
        </w:rPr>
        <w:t>8</w:t>
      </w:r>
      <w:r w:rsidR="003C1567" w:rsidRPr="00641BDB">
        <w:rPr>
          <w:rFonts w:eastAsia="Times New Roman" w:cs="Arial"/>
          <w:szCs w:val="17"/>
          <w:lang w:val="es-ES_tradnl"/>
        </w:rPr>
        <w:t>5</w:t>
      </w:r>
      <w:r w:rsidR="005E48A2" w:rsidRPr="00641BDB">
        <w:rPr>
          <w:rFonts w:eastAsia="Times New Roman" w:cs="Arial"/>
          <w:szCs w:val="17"/>
          <w:lang w:val="es-ES_tradnl"/>
        </w:rPr>
        <w:t>]</w:t>
      </w:r>
      <w:r w:rsidR="00051D24" w:rsidRPr="00641BDB">
        <w:rPr>
          <w:rFonts w:eastAsia="Times New Roman" w:cs="Arial"/>
          <w:szCs w:val="17"/>
          <w:lang w:val="es-ES_tradnl"/>
        </w:rPr>
        <w:tab/>
        <w:t>Si una API web es compatible con expresiones de búsqueda complejas, DEBERÍA especificarse un lenguaje de consulta, como el CQL.</w:t>
      </w:r>
      <w:r w:rsidR="005E48A2" w:rsidRPr="00641BDB">
        <w:rPr>
          <w:rFonts w:eastAsia="Times New Roman" w:cs="Arial"/>
          <w:szCs w:val="17"/>
          <w:lang w:val="es-ES_tradnl"/>
        </w:rPr>
        <w:t> </w:t>
      </w:r>
    </w:p>
    <w:p w14:paraId="210BC5DD" w14:textId="3581BC77" w:rsidR="005E48A2" w:rsidRPr="00641BDB" w:rsidRDefault="008620A5" w:rsidP="00F47B56">
      <w:pPr>
        <w:spacing w:before="100" w:beforeAutospacing="1" w:after="240"/>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B3484A" w:rsidRPr="00641BDB">
        <w:rPr>
          <w:rFonts w:eastAsia="Times New Roman" w:cs="Arial"/>
          <w:szCs w:val="17"/>
          <w:lang w:val="es-ES_tradnl"/>
        </w:rPr>
        <w:t>8</w:t>
      </w:r>
      <w:r w:rsidR="003C1567" w:rsidRPr="00641BDB">
        <w:rPr>
          <w:rFonts w:eastAsia="Times New Roman" w:cs="Arial"/>
          <w:szCs w:val="17"/>
          <w:lang w:val="es-ES_tradnl"/>
        </w:rPr>
        <w:t>6</w:t>
      </w:r>
      <w:r w:rsidR="005E48A2" w:rsidRPr="00641BDB">
        <w:rPr>
          <w:rFonts w:eastAsia="Times New Roman" w:cs="Arial"/>
          <w:szCs w:val="17"/>
          <w:lang w:val="es-ES_tradnl"/>
        </w:rPr>
        <w:t>]</w:t>
      </w:r>
      <w:r w:rsidR="00F47B56" w:rsidRPr="00641BDB">
        <w:rPr>
          <w:rFonts w:eastAsia="Times New Roman" w:cs="Arial"/>
          <w:szCs w:val="17"/>
          <w:lang w:val="es-ES_tradnl"/>
        </w:rPr>
        <w:tab/>
        <w:t>Un contrato de servicio DEBE especificar la gramática compatible (como los campos, las funciones, las palabras clave y los operadores).</w:t>
      </w:r>
      <w:r w:rsidR="005E48A2" w:rsidRPr="00641BDB">
        <w:rPr>
          <w:rFonts w:eastAsia="Times New Roman" w:cs="Arial"/>
          <w:szCs w:val="17"/>
          <w:lang w:val="es-ES_tradnl"/>
        </w:rPr>
        <w:t xml:space="preserve"> </w:t>
      </w:r>
    </w:p>
    <w:p w14:paraId="693839D5" w14:textId="11B534C4" w:rsidR="00AD2DE4" w:rsidRPr="00641BDB" w:rsidRDefault="008620A5" w:rsidP="00706DFC">
      <w:pPr>
        <w:spacing w:before="100" w:beforeAutospacing="1" w:after="240"/>
        <w:ind w:left="720"/>
        <w:jc w:val="both"/>
        <w:rPr>
          <w:rFonts w:eastAsia="Times New Roman" w:cs="Arial"/>
          <w:szCs w:val="17"/>
          <w:lang w:val="es-ES_tradnl"/>
        </w:rPr>
      </w:pPr>
      <w:r w:rsidRPr="00641BDB">
        <w:rPr>
          <w:rFonts w:eastAsia="Times New Roman" w:cs="Arial"/>
          <w:szCs w:val="17"/>
          <w:lang w:val="es-ES_tradnl"/>
        </w:rPr>
        <w:lastRenderedPageBreak/>
        <w:t>[RS</w:t>
      </w:r>
      <w:r w:rsidR="00B04C50" w:rsidRPr="00641BDB">
        <w:rPr>
          <w:rFonts w:eastAsia="Times New Roman" w:cs="Arial"/>
          <w:szCs w:val="17"/>
          <w:lang w:val="es-ES_tradnl"/>
        </w:rPr>
        <w:t>G</w:t>
      </w:r>
      <w:r w:rsidRPr="00641BDB">
        <w:rPr>
          <w:rFonts w:eastAsia="Times New Roman" w:cs="Arial"/>
          <w:szCs w:val="17"/>
          <w:lang w:val="es-ES_tradnl"/>
        </w:rPr>
        <w:t>-</w:t>
      </w:r>
      <w:r w:rsidR="00B3484A" w:rsidRPr="00641BDB">
        <w:rPr>
          <w:rFonts w:eastAsia="Times New Roman" w:cs="Arial"/>
          <w:szCs w:val="17"/>
          <w:lang w:val="es-ES_tradnl"/>
        </w:rPr>
        <w:t>8</w:t>
      </w:r>
      <w:r w:rsidR="003C1567" w:rsidRPr="00641BDB">
        <w:rPr>
          <w:rFonts w:eastAsia="Times New Roman" w:cs="Arial"/>
          <w:szCs w:val="17"/>
          <w:lang w:val="es-ES_tradnl"/>
        </w:rPr>
        <w:t>7</w:t>
      </w:r>
      <w:r w:rsidR="005E48A2" w:rsidRPr="00641BDB">
        <w:rPr>
          <w:rFonts w:eastAsia="Times New Roman" w:cs="Arial"/>
          <w:szCs w:val="17"/>
          <w:lang w:val="es-ES_tradnl"/>
        </w:rPr>
        <w:t>]</w:t>
      </w:r>
      <w:r w:rsidR="00D44759" w:rsidRPr="00641BDB">
        <w:rPr>
          <w:rFonts w:eastAsia="Times New Roman" w:cs="Arial"/>
          <w:szCs w:val="17"/>
          <w:lang w:val="es-ES_tradnl"/>
        </w:rPr>
        <w:tab/>
        <w:t xml:space="preserve">DEBE utilizarse el parámetro de consulta </w:t>
      </w:r>
      <w:r w:rsidR="00D22EF1" w:rsidRPr="00641BDB">
        <w:rPr>
          <w:rFonts w:eastAsia="Times New Roman" w:cs="Arial"/>
          <w:szCs w:val="17"/>
          <w:lang w:val="es-ES_tradnl"/>
        </w:rPr>
        <w:t>‘</w:t>
      </w:r>
      <w:r w:rsidR="005E48A2" w:rsidRPr="00641BDB">
        <w:rPr>
          <w:rFonts w:ascii="Courier New" w:eastAsia="Times New Roman" w:hAnsi="Courier New" w:cs="Courier New"/>
          <w:szCs w:val="17"/>
          <w:lang w:val="es-ES_tradnl"/>
        </w:rPr>
        <w:t>q</w:t>
      </w:r>
      <w:r w:rsidR="00D22EF1" w:rsidRPr="00641BDB">
        <w:rPr>
          <w:rFonts w:eastAsia="Times New Roman" w:cs="Arial"/>
          <w:szCs w:val="17"/>
          <w:lang w:val="es-ES_tradnl"/>
        </w:rPr>
        <w:t>’</w:t>
      </w:r>
      <w:r w:rsidR="00D44759" w:rsidRPr="00641BDB">
        <w:rPr>
          <w:rFonts w:ascii="Courier New" w:eastAsia="Times New Roman" w:hAnsi="Courier New" w:cs="Courier New"/>
          <w:szCs w:val="17"/>
          <w:lang w:val="es-ES_tradnl"/>
        </w:rPr>
        <w:t>.</w:t>
      </w:r>
    </w:p>
    <w:p w14:paraId="2D0F8EE6" w14:textId="2C213081" w:rsidR="005E48A2" w:rsidRPr="00641BDB" w:rsidRDefault="00750296" w:rsidP="00706DFC">
      <w:pPr>
        <w:pStyle w:val="Heading3"/>
        <w:keepLines/>
        <w:spacing w:before="170" w:after="170"/>
        <w:ind w:left="360"/>
        <w:jc w:val="both"/>
        <w:rPr>
          <w:lang w:val="es-ES_tradnl"/>
        </w:rPr>
      </w:pPr>
      <w:bookmarkStart w:id="199" w:name="_Toc513117132"/>
      <w:bookmarkStart w:id="200" w:name="_Toc513117167"/>
      <w:bookmarkStart w:id="201" w:name="_Toc513117346"/>
      <w:bookmarkStart w:id="202" w:name="_Toc126065409"/>
      <w:bookmarkStart w:id="203" w:name="_Toc213234798"/>
      <w:bookmarkEnd w:id="199"/>
      <w:bookmarkEnd w:id="200"/>
      <w:bookmarkEnd w:id="201"/>
      <w:r w:rsidRPr="00641BDB">
        <w:rPr>
          <w:lang w:val="es-ES_tradnl"/>
        </w:rPr>
        <w:t>Control de errores</w:t>
      </w:r>
      <w:bookmarkEnd w:id="202"/>
      <w:bookmarkEnd w:id="203"/>
    </w:p>
    <w:p w14:paraId="48E9E452" w14:textId="30DFB9C6" w:rsidR="00A9502E" w:rsidRPr="00641BDB" w:rsidRDefault="003C1567" w:rsidP="00706DFC">
      <w:pPr>
        <w:pStyle w:val="NormalWeb"/>
        <w:jc w:val="both"/>
        <w:rPr>
          <w:rFonts w:eastAsia="Times New Roman" w:cs="Arial"/>
          <w:szCs w:val="17"/>
          <w:lang w:val="es-ES_tradnl"/>
        </w:rPr>
      </w:pPr>
      <w:r w:rsidRPr="00641BDB">
        <w:rPr>
          <w:rFonts w:eastAsia="Times New Roman" w:cs="Arial"/>
          <w:szCs w:val="17"/>
          <w:lang w:val="es-ES_tradnl"/>
        </w:rPr>
        <w:t>62.</w:t>
      </w:r>
      <w:r w:rsidR="00A9502E" w:rsidRPr="00641BDB">
        <w:rPr>
          <w:rFonts w:eastAsia="Times New Roman" w:cs="Arial"/>
          <w:szCs w:val="17"/>
          <w:lang w:val="es-ES_tradnl"/>
        </w:rPr>
        <w:tab/>
      </w:r>
      <w:r w:rsidR="00A30417" w:rsidRPr="00641BDB">
        <w:rPr>
          <w:rFonts w:eastAsia="Times New Roman" w:cs="Arial"/>
          <w:szCs w:val="17"/>
          <w:lang w:val="es-ES_tradnl"/>
        </w:rPr>
        <w:t xml:space="preserve">Las respuestas de error deberían utilizar siempre el código de estado HTTP apropiado seleccionado de la lista de códigos de estado HTTP </w:t>
      </w:r>
      <w:r w:rsidR="00B5391C" w:rsidRPr="00641BDB">
        <w:rPr>
          <w:rFonts w:eastAsia="Times New Roman" w:cs="Arial"/>
          <w:szCs w:val="17"/>
          <w:lang w:val="es-ES_tradnl"/>
        </w:rPr>
        <w:t xml:space="preserve">estándares </w:t>
      </w:r>
      <w:r w:rsidR="00A30417" w:rsidRPr="00641BDB">
        <w:rPr>
          <w:rFonts w:eastAsia="Times New Roman" w:cs="Arial"/>
          <w:szCs w:val="17"/>
          <w:lang w:val="es-ES_tradnl"/>
        </w:rPr>
        <w:t>(</w:t>
      </w:r>
      <w:r w:rsidR="00EC0F17" w:rsidRPr="00641BDB">
        <w:rPr>
          <w:rFonts w:eastAsia="Times New Roman" w:cs="Arial"/>
          <w:szCs w:val="17"/>
          <w:lang w:val="es-ES_tradnl"/>
        </w:rPr>
        <w:t xml:space="preserve">Norma </w:t>
      </w:r>
      <w:r w:rsidR="00A30417">
        <w:fldChar w:fldCharType="begin"/>
      </w:r>
      <w:r w:rsidR="00A30417" w:rsidRPr="00386611">
        <w:rPr>
          <w:lang w:val="es-ES"/>
          <w:rPrChange w:id="204" w:author="MURATAJ Erjola" w:date="2025-11-05T13:06:00Z" w16du:dateUtc="2025-11-05T12:06:00Z">
            <w:rPr/>
          </w:rPrChange>
        </w:rPr>
        <w:instrText>HYPERLINK "https://tools.ietf.org/html/rfc7807" \t "_blank"</w:instrText>
      </w:r>
      <w:r w:rsidR="00A30417">
        <w:fldChar w:fldCharType="separate"/>
      </w:r>
      <w:r w:rsidR="00A30417" w:rsidRPr="00641BDB">
        <w:rPr>
          <w:rStyle w:val="Hyperlink"/>
          <w:rFonts w:cs="Arial"/>
          <w:color w:val="06467A"/>
          <w:szCs w:val="17"/>
          <w:shd w:val="clear" w:color="auto" w:fill="FFFFFF"/>
          <w:lang w:val="es-ES_tradnl"/>
        </w:rPr>
        <w:t>RFC 7807</w:t>
      </w:r>
      <w:r w:rsidR="00A30417">
        <w:fldChar w:fldCharType="end"/>
      </w:r>
      <w:r w:rsidR="00A30417" w:rsidRPr="00641BDB">
        <w:rPr>
          <w:rStyle w:val="Hyperlink"/>
          <w:rFonts w:cs="Arial"/>
          <w:color w:val="auto"/>
          <w:szCs w:val="17"/>
          <w:u w:val="none"/>
          <w:shd w:val="clear" w:color="auto" w:fill="FFFFFF"/>
          <w:lang w:val="es-ES_tradnl"/>
        </w:rPr>
        <w:t>)</w:t>
      </w:r>
      <w:r w:rsidR="00D55CE1" w:rsidRPr="00641BDB">
        <w:rPr>
          <w:rStyle w:val="Hyperlink"/>
          <w:rFonts w:ascii="Helvetica" w:hAnsi="Helvetica"/>
          <w:color w:val="auto"/>
          <w:sz w:val="27"/>
          <w:szCs w:val="27"/>
          <w:u w:val="none"/>
          <w:shd w:val="clear" w:color="auto" w:fill="FFFFFF"/>
          <w:lang w:val="es-ES_tradnl"/>
        </w:rPr>
        <w:t>,</w:t>
      </w:r>
      <w:r w:rsidR="00A30417" w:rsidRPr="00641BDB">
        <w:rPr>
          <w:rStyle w:val="Hyperlink"/>
          <w:rFonts w:ascii="Helvetica" w:hAnsi="Helvetica"/>
          <w:color w:val="auto"/>
          <w:sz w:val="27"/>
          <w:szCs w:val="27"/>
          <w:u w:val="none"/>
          <w:shd w:val="clear" w:color="auto" w:fill="FFFFFF"/>
          <w:lang w:val="es-ES_tradnl"/>
        </w:rPr>
        <w:t xml:space="preserve"> </w:t>
      </w:r>
      <w:r w:rsidR="00A30417" w:rsidRPr="00641BDB">
        <w:rPr>
          <w:rFonts w:eastAsia="Times New Roman" w:cs="Arial"/>
          <w:szCs w:val="17"/>
          <w:lang w:val="es-ES_tradnl"/>
        </w:rPr>
        <w:t>que figura en el Anexo V.</w:t>
      </w:r>
      <w:r w:rsidR="0001520E" w:rsidRPr="00641BDB">
        <w:rPr>
          <w:rFonts w:eastAsia="Times New Roman" w:cs="Arial"/>
          <w:szCs w:val="17"/>
          <w:lang w:val="es-ES_tradnl"/>
        </w:rPr>
        <w:t xml:space="preserve"> </w:t>
      </w:r>
      <w:r w:rsidR="00936C8F" w:rsidRPr="00641BDB">
        <w:rPr>
          <w:rFonts w:eastAsia="Times New Roman" w:cs="Arial"/>
          <w:szCs w:val="17"/>
          <w:lang w:val="es-ES_tradnl"/>
        </w:rPr>
        <w:t>Cuando el solicitante esper</w:t>
      </w:r>
      <w:r w:rsidR="00D55CE1" w:rsidRPr="00641BDB">
        <w:rPr>
          <w:rFonts w:eastAsia="Times New Roman" w:cs="Arial"/>
          <w:szCs w:val="17"/>
          <w:lang w:val="es-ES_tradnl"/>
        </w:rPr>
        <w:t>a</w:t>
      </w:r>
      <w:r w:rsidR="00936C8F" w:rsidRPr="00641BDB">
        <w:rPr>
          <w:rFonts w:eastAsia="Times New Roman" w:cs="Arial"/>
          <w:szCs w:val="17"/>
          <w:lang w:val="es-ES_tradnl"/>
        </w:rPr>
        <w:t xml:space="preserve"> la respuesta en formato JSON, se devuelven los detalles del error en una estructura de datos común. A menos que el proyecto lo requiera, no es necesario definir códigos de error específicos de </w:t>
      </w:r>
      <w:r w:rsidR="00EE5208" w:rsidRPr="00641BDB">
        <w:rPr>
          <w:rFonts w:eastAsia="Times New Roman" w:cs="Arial"/>
          <w:szCs w:val="17"/>
          <w:lang w:val="es-ES_tradnl"/>
        </w:rPr>
        <w:t>cada</w:t>
      </w:r>
      <w:r w:rsidR="00936C8F" w:rsidRPr="00641BDB">
        <w:rPr>
          <w:rFonts w:eastAsia="Times New Roman" w:cs="Arial"/>
          <w:szCs w:val="17"/>
          <w:lang w:val="es-ES_tradnl"/>
        </w:rPr>
        <w:t xml:space="preserve"> aplicación</w:t>
      </w:r>
      <w:r w:rsidR="00A9502E" w:rsidRPr="00641BDB">
        <w:rPr>
          <w:rFonts w:eastAsia="Times New Roman" w:cs="Arial"/>
          <w:szCs w:val="17"/>
          <w:lang w:val="es-ES_tradnl"/>
        </w:rPr>
        <w:t xml:space="preserve">. </w:t>
      </w:r>
      <w:r w:rsidR="00D55CE1" w:rsidRPr="00641BDB">
        <w:rPr>
          <w:rFonts w:eastAsia="Times New Roman" w:cs="Arial"/>
          <w:szCs w:val="17"/>
          <w:lang w:val="es-ES_tradnl"/>
        </w:rPr>
        <w:t>La información de seguimiento de la pila y otros datos relacionados con la depuración no deberían aparecer en el cuerpo de la respuesta de error en los entornos de producción</w:t>
      </w:r>
      <w:r w:rsidR="00A9502E" w:rsidRPr="00641BDB">
        <w:rPr>
          <w:rFonts w:eastAsia="Times New Roman" w:cs="Arial"/>
          <w:szCs w:val="17"/>
          <w:lang w:val="es-ES_tradnl"/>
        </w:rPr>
        <w:t>.</w:t>
      </w:r>
    </w:p>
    <w:p w14:paraId="4FE904AA" w14:textId="3B3AD1A6" w:rsidR="005E48A2" w:rsidRPr="00641BDB" w:rsidRDefault="0083209E" w:rsidP="00706DFC">
      <w:pPr>
        <w:pStyle w:val="Heading4"/>
        <w:jc w:val="both"/>
        <w:rPr>
          <w:lang w:val="es-ES_tradnl"/>
        </w:rPr>
      </w:pPr>
      <w:r w:rsidRPr="00641BDB">
        <w:rPr>
          <w:lang w:val="es-ES_tradnl"/>
        </w:rPr>
        <w:t>Carga útil de error</w:t>
      </w:r>
    </w:p>
    <w:p w14:paraId="3964D6A8" w14:textId="778E1134" w:rsidR="004C3C1C" w:rsidRPr="00641BDB" w:rsidRDefault="003C1567" w:rsidP="00B570D8">
      <w:pPr>
        <w:pStyle w:val="NormalWeb"/>
        <w:jc w:val="both"/>
        <w:rPr>
          <w:rFonts w:eastAsia="Times New Roman" w:cs="Arial"/>
          <w:szCs w:val="17"/>
          <w:lang w:val="es-ES_tradnl"/>
        </w:rPr>
      </w:pPr>
      <w:r w:rsidRPr="00641BDB">
        <w:rPr>
          <w:rFonts w:eastAsia="Times New Roman" w:cs="Arial"/>
          <w:szCs w:val="17"/>
          <w:lang w:val="es-ES_tradnl"/>
        </w:rPr>
        <w:t>63.</w:t>
      </w:r>
      <w:r w:rsidR="001446D6" w:rsidRPr="00641BDB">
        <w:rPr>
          <w:rFonts w:eastAsia="Times New Roman" w:cs="Arial"/>
          <w:szCs w:val="17"/>
          <w:lang w:val="es-ES_tradnl"/>
        </w:rPr>
        <w:tab/>
      </w:r>
      <w:r w:rsidR="00E27E66" w:rsidRPr="00641BDB">
        <w:rPr>
          <w:rFonts w:eastAsia="Times New Roman" w:cs="Arial"/>
          <w:szCs w:val="17"/>
          <w:lang w:val="es-ES_tradnl"/>
        </w:rPr>
        <w:t xml:space="preserve">El control de errores se realiza en dos niveles: en el nivel de protocolo (HTTP) y en el nivel de aplicación (carga útil devuelta). En el nivel de protocolo, </w:t>
      </w:r>
      <w:r w:rsidR="00EE5208" w:rsidRPr="00641BDB">
        <w:rPr>
          <w:rFonts w:eastAsia="Times New Roman" w:cs="Arial"/>
          <w:szCs w:val="17"/>
          <w:lang w:val="es-ES_tradnl"/>
        </w:rPr>
        <w:t>la</w:t>
      </w:r>
      <w:r w:rsidR="00E27E66" w:rsidRPr="00641BDB">
        <w:rPr>
          <w:rFonts w:eastAsia="Times New Roman" w:cs="Arial"/>
          <w:szCs w:val="17"/>
          <w:lang w:val="es-ES_tradnl"/>
        </w:rPr>
        <w:t xml:space="preserve"> API web devuelve el código de estado HTTP </w:t>
      </w:r>
      <w:r w:rsidR="00EE5208" w:rsidRPr="00641BDB">
        <w:rPr>
          <w:rFonts w:eastAsia="Times New Roman" w:cs="Arial"/>
          <w:szCs w:val="17"/>
          <w:lang w:val="es-ES_tradnl"/>
        </w:rPr>
        <w:t>que corresponda</w:t>
      </w:r>
      <w:r w:rsidR="00E27E66" w:rsidRPr="00641BDB">
        <w:rPr>
          <w:rFonts w:eastAsia="Times New Roman" w:cs="Arial"/>
          <w:szCs w:val="17"/>
          <w:lang w:val="es-ES_tradnl"/>
        </w:rPr>
        <w:t xml:space="preserve"> y, en el nivel de aplicación, </w:t>
      </w:r>
      <w:r w:rsidR="00EE5208" w:rsidRPr="00641BDB">
        <w:rPr>
          <w:rFonts w:eastAsia="Times New Roman" w:cs="Arial"/>
          <w:szCs w:val="17"/>
          <w:lang w:val="es-ES_tradnl"/>
        </w:rPr>
        <w:t>la</w:t>
      </w:r>
      <w:r w:rsidR="00E27E66" w:rsidRPr="00641BDB">
        <w:rPr>
          <w:rFonts w:eastAsia="Times New Roman" w:cs="Arial"/>
          <w:szCs w:val="17"/>
          <w:lang w:val="es-ES_tradnl"/>
        </w:rPr>
        <w:t xml:space="preserve"> API web devuelve una carga útil que informa del error con suficiente granularidad (atributos obligatorios y opcionales)</w:t>
      </w:r>
      <w:r w:rsidR="004C3C1C" w:rsidRPr="00641BDB">
        <w:rPr>
          <w:rFonts w:eastAsia="Times New Roman" w:cs="Arial"/>
          <w:szCs w:val="17"/>
          <w:lang w:val="es-ES_tradnl"/>
        </w:rPr>
        <w:t xml:space="preserve">. </w:t>
      </w:r>
    </w:p>
    <w:p w14:paraId="6C8BD042" w14:textId="1D90BC39" w:rsidR="004C3C1C" w:rsidRPr="00641BDB" w:rsidRDefault="003C1567" w:rsidP="00B570D8">
      <w:pPr>
        <w:pStyle w:val="NormalWeb"/>
        <w:jc w:val="both"/>
        <w:rPr>
          <w:rFonts w:eastAsia="Times New Roman" w:cs="Arial"/>
          <w:szCs w:val="17"/>
          <w:lang w:val="es-ES_tradnl"/>
        </w:rPr>
      </w:pPr>
      <w:r w:rsidRPr="00641BDB">
        <w:rPr>
          <w:rFonts w:eastAsia="Times New Roman" w:cs="Arial"/>
          <w:szCs w:val="17"/>
          <w:lang w:val="es-ES_tradnl"/>
        </w:rPr>
        <w:t>64.</w:t>
      </w:r>
      <w:r w:rsidR="004C3C1C" w:rsidRPr="00641BDB">
        <w:rPr>
          <w:rFonts w:eastAsia="Times New Roman" w:cs="Arial"/>
          <w:szCs w:val="17"/>
          <w:lang w:val="es-ES_tradnl"/>
        </w:rPr>
        <w:tab/>
      </w:r>
      <w:r w:rsidR="00950DC7" w:rsidRPr="00641BDB">
        <w:rPr>
          <w:rFonts w:eastAsia="Times New Roman" w:cs="Arial"/>
          <w:szCs w:val="17"/>
          <w:lang w:val="es-ES_tradnl"/>
        </w:rPr>
        <w:t>En relación con los atributos obligatorios y opcionales para el control de errores en el nivel de aplicación</w:t>
      </w:r>
      <w:r w:rsidR="00EE5208" w:rsidRPr="00641BDB">
        <w:rPr>
          <w:rFonts w:eastAsia="Times New Roman" w:cs="Arial"/>
          <w:szCs w:val="17"/>
          <w:lang w:val="es-ES_tradnl"/>
        </w:rPr>
        <w:t>:</w:t>
      </w:r>
      <w:r w:rsidR="004C3C1C" w:rsidRPr="00641BDB">
        <w:rPr>
          <w:rFonts w:eastAsia="Times New Roman" w:cs="Arial"/>
          <w:szCs w:val="17"/>
          <w:lang w:val="es-ES_tradnl"/>
        </w:rPr>
        <w:t xml:space="preserve"> </w:t>
      </w:r>
    </w:p>
    <w:p w14:paraId="4AC15D07" w14:textId="073D5F79" w:rsidR="004C3C1C" w:rsidRPr="00641BDB" w:rsidRDefault="00873EE1" w:rsidP="007C4832">
      <w:pPr>
        <w:pStyle w:val="NormalWeb"/>
        <w:numPr>
          <w:ilvl w:val="0"/>
          <w:numId w:val="16"/>
        </w:numPr>
        <w:jc w:val="both"/>
        <w:rPr>
          <w:rFonts w:eastAsia="Times New Roman" w:cs="Arial"/>
          <w:szCs w:val="17"/>
          <w:lang w:val="es-ES_tradnl"/>
        </w:rPr>
      </w:pPr>
      <w:r w:rsidRPr="00641BDB">
        <w:rPr>
          <w:rFonts w:eastAsia="Times New Roman" w:cs="Arial"/>
          <w:szCs w:val="17"/>
          <w:lang w:val="es-ES_tradnl"/>
        </w:rPr>
        <w:t xml:space="preserve">Los atributos </w:t>
      </w:r>
      <w:r w:rsidRPr="00641BDB">
        <w:rPr>
          <w:rFonts w:ascii="Courier New" w:eastAsia="Times New Roman" w:hAnsi="Courier New" w:cs="Courier New"/>
          <w:szCs w:val="17"/>
          <w:lang w:val="es-ES_tradnl"/>
        </w:rPr>
        <w:t>code</w:t>
      </w:r>
      <w:r w:rsidRPr="00641BDB">
        <w:rPr>
          <w:rFonts w:eastAsia="Times New Roman" w:cs="Arial"/>
          <w:szCs w:val="17"/>
          <w:lang w:val="es-ES_tradnl"/>
        </w:rPr>
        <w:t xml:space="preserve"> y </w:t>
      </w:r>
      <w:r w:rsidRPr="00641BDB">
        <w:rPr>
          <w:rFonts w:ascii="Courier" w:eastAsia="Times New Roman" w:hAnsi="Courier" w:cs="Arial"/>
          <w:szCs w:val="17"/>
          <w:lang w:val="es-ES_tradnl"/>
        </w:rPr>
        <w:t>message</w:t>
      </w:r>
      <w:r w:rsidRPr="00641BDB">
        <w:rPr>
          <w:rFonts w:eastAsia="Times New Roman" w:cs="Arial"/>
          <w:szCs w:val="17"/>
          <w:lang w:val="es-ES_tradnl"/>
        </w:rPr>
        <w:t xml:space="preserve"> que figuran a continuación son obligatorios y, si bien el atributo </w:t>
      </w:r>
      <w:r w:rsidRPr="00641BDB">
        <w:rPr>
          <w:rFonts w:ascii="Courier" w:eastAsia="Times New Roman" w:hAnsi="Courier" w:cs="Arial"/>
          <w:szCs w:val="17"/>
          <w:lang w:val="es-ES_tradnl"/>
        </w:rPr>
        <w:t>message</w:t>
      </w:r>
      <w:r w:rsidRPr="00641BDB">
        <w:rPr>
          <w:rFonts w:eastAsia="Times New Roman" w:cs="Arial"/>
          <w:szCs w:val="17"/>
          <w:lang w:val="es-ES_tradnl"/>
        </w:rPr>
        <w:t xml:space="preserve"> puede cambiar con el tiempo, el atributo </w:t>
      </w:r>
      <w:r w:rsidRPr="00641BDB">
        <w:rPr>
          <w:rFonts w:ascii="Courier New" w:eastAsia="Times New Roman" w:hAnsi="Courier New" w:cs="Courier New"/>
          <w:szCs w:val="17"/>
          <w:lang w:val="es-ES_tradnl"/>
        </w:rPr>
        <w:t>code</w:t>
      </w:r>
      <w:r w:rsidRPr="00641BDB">
        <w:rPr>
          <w:rFonts w:eastAsia="Times New Roman" w:cs="Arial"/>
          <w:szCs w:val="17"/>
          <w:lang w:val="es-ES_tradnl"/>
        </w:rPr>
        <w:t xml:space="preserve"> no cambiará, sino que es fijo y siempre se referirá al problema en cuestión:</w:t>
      </w:r>
      <w:r w:rsidR="004C3C1C" w:rsidRPr="00641BDB">
        <w:rPr>
          <w:rFonts w:eastAsia="Times New Roman" w:cs="Arial"/>
          <w:szCs w:val="17"/>
          <w:lang w:val="es-ES_tradnl"/>
        </w:rPr>
        <w:t xml:space="preserve"> </w:t>
      </w:r>
    </w:p>
    <w:p w14:paraId="771AA27E" w14:textId="799675F7" w:rsidR="004C3C1C" w:rsidRPr="00641BDB" w:rsidRDefault="004C3C1C" w:rsidP="00B570D8">
      <w:pPr>
        <w:numPr>
          <w:ilvl w:val="1"/>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code</w:t>
      </w:r>
      <w:r w:rsidRPr="00641BDB">
        <w:rPr>
          <w:rFonts w:eastAsia="Times New Roman" w:cs="Arial"/>
          <w:szCs w:val="17"/>
          <w:lang w:val="es-ES_tradnl"/>
        </w:rPr>
        <w:t xml:space="preserve"> (</w:t>
      </w:r>
      <w:r w:rsidR="000F26CB" w:rsidRPr="00641BDB">
        <w:rPr>
          <w:rFonts w:eastAsia="Times New Roman" w:cs="Arial"/>
          <w:szCs w:val="17"/>
          <w:lang w:val="es-ES_tradnl"/>
        </w:rPr>
        <w:t>entero</w:t>
      </w:r>
      <w:r w:rsidRPr="00641BDB">
        <w:rPr>
          <w:rFonts w:eastAsia="Times New Roman" w:cs="Arial"/>
          <w:szCs w:val="17"/>
          <w:lang w:val="es-ES_tradnl"/>
        </w:rPr>
        <w:t xml:space="preserve">) - </w:t>
      </w:r>
      <w:r w:rsidR="002222F5" w:rsidRPr="00641BDB">
        <w:rPr>
          <w:rFonts w:eastAsia="Times New Roman" w:cs="Arial"/>
          <w:szCs w:val="17"/>
          <w:lang w:val="es-ES_tradnl"/>
        </w:rPr>
        <w:t>código técnico de la situación de error que se utilizará con fines de asistencia; y</w:t>
      </w:r>
    </w:p>
    <w:p w14:paraId="53D8AA84" w14:textId="388713A6" w:rsidR="004C3C1C" w:rsidRPr="00641BDB" w:rsidRDefault="004C3C1C" w:rsidP="00B570D8">
      <w:pPr>
        <w:numPr>
          <w:ilvl w:val="1"/>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message</w:t>
      </w:r>
      <w:r w:rsidRPr="00641BDB">
        <w:rPr>
          <w:rFonts w:eastAsia="Times New Roman" w:cs="Arial"/>
          <w:szCs w:val="17"/>
          <w:lang w:val="es-ES_tradnl"/>
        </w:rPr>
        <w:t> (</w:t>
      </w:r>
      <w:r w:rsidR="002222F5" w:rsidRPr="00641BDB">
        <w:rPr>
          <w:rFonts w:eastAsia="Times New Roman" w:cs="Arial"/>
          <w:szCs w:val="17"/>
          <w:lang w:val="es-ES_tradnl"/>
        </w:rPr>
        <w:t>cadena</w:t>
      </w:r>
      <w:r w:rsidRPr="00641BDB">
        <w:rPr>
          <w:rFonts w:eastAsia="Times New Roman" w:cs="Arial"/>
          <w:szCs w:val="17"/>
          <w:lang w:val="es-ES_tradnl"/>
        </w:rPr>
        <w:t xml:space="preserve">) - </w:t>
      </w:r>
      <w:r w:rsidR="002449F0" w:rsidRPr="00641BDB">
        <w:rPr>
          <w:rFonts w:eastAsia="Times New Roman" w:cs="Arial"/>
          <w:szCs w:val="17"/>
          <w:lang w:val="es-ES_tradnl"/>
        </w:rPr>
        <w:t>mensaje dirigido al usuario (localizable) que describe la petición de error como se solicita en el encabezado HTTP</w:t>
      </w:r>
      <w:r w:rsidRPr="00641BDB">
        <w:rPr>
          <w:rFonts w:eastAsia="Times New Roman" w:cs="Arial"/>
          <w:szCs w:val="17"/>
          <w:lang w:val="es-ES_tradnl"/>
        </w:rPr>
        <w:t xml:space="preserve"> </w:t>
      </w:r>
      <w:r w:rsidRPr="00641BDB">
        <w:rPr>
          <w:rFonts w:ascii="Courier New" w:eastAsia="Times New Roman" w:hAnsi="Courier New" w:cs="Courier New"/>
          <w:szCs w:val="17"/>
          <w:lang w:val="es-ES_tradnl"/>
        </w:rPr>
        <w:t>Accept-Language</w:t>
      </w:r>
      <w:r w:rsidR="002449F0" w:rsidRPr="00641BDB">
        <w:rPr>
          <w:rFonts w:ascii="Courier New" w:eastAsia="Times New Roman" w:hAnsi="Courier New" w:cs="Courier New"/>
          <w:szCs w:val="17"/>
          <w:lang w:val="es-ES_tradnl"/>
        </w:rPr>
        <w:t xml:space="preserve"> </w:t>
      </w:r>
      <w:r w:rsidRPr="00641BDB">
        <w:rPr>
          <w:rFonts w:eastAsia="Times New Roman" w:cs="Arial"/>
          <w:szCs w:val="17"/>
          <w:lang w:val="es-ES_tradnl"/>
        </w:rPr>
        <w:t>(</w:t>
      </w:r>
      <w:r w:rsidR="002449F0" w:rsidRPr="00641BDB">
        <w:rPr>
          <w:rFonts w:eastAsia="Times New Roman" w:cs="Arial"/>
          <w:szCs w:val="17"/>
          <w:lang w:val="es-ES_tradnl"/>
        </w:rPr>
        <w:t>véase</w:t>
      </w:r>
      <w:r w:rsidRPr="00641BDB">
        <w:rPr>
          <w:rFonts w:eastAsia="Times New Roman" w:cs="Arial"/>
          <w:szCs w:val="17"/>
          <w:lang w:val="es-ES_tradnl"/>
        </w:rPr>
        <w:t xml:space="preserve"> RS</w:t>
      </w:r>
      <w:r w:rsidR="003C1567" w:rsidRPr="00641BDB">
        <w:rPr>
          <w:rFonts w:eastAsia="Times New Roman" w:cs="Arial"/>
          <w:szCs w:val="17"/>
          <w:lang w:val="es-ES_tradnl"/>
        </w:rPr>
        <w:t>G</w:t>
      </w:r>
      <w:r w:rsidRPr="00641BDB">
        <w:rPr>
          <w:rFonts w:eastAsia="Times New Roman" w:cs="Arial"/>
          <w:szCs w:val="17"/>
          <w:lang w:val="es-ES_tradnl"/>
        </w:rPr>
        <w:t>-1</w:t>
      </w:r>
      <w:r w:rsidR="00673C08" w:rsidRPr="00641BDB">
        <w:rPr>
          <w:rFonts w:eastAsia="Times New Roman" w:cs="Arial"/>
          <w:szCs w:val="17"/>
          <w:lang w:val="es-ES_tradnl"/>
        </w:rPr>
        <w:t>1</w:t>
      </w:r>
      <w:r w:rsidR="003C1567" w:rsidRPr="00641BDB">
        <w:rPr>
          <w:rFonts w:eastAsia="Times New Roman" w:cs="Arial"/>
          <w:szCs w:val="17"/>
          <w:lang w:val="es-ES_tradnl"/>
        </w:rPr>
        <w:t>4</w:t>
      </w:r>
      <w:r w:rsidRPr="00641BDB">
        <w:rPr>
          <w:rFonts w:eastAsia="Times New Roman" w:cs="Arial"/>
          <w:szCs w:val="17"/>
          <w:lang w:val="es-ES_tradnl"/>
        </w:rPr>
        <w:t>)</w:t>
      </w:r>
      <w:r w:rsidR="009D0903" w:rsidRPr="00641BDB">
        <w:rPr>
          <w:rFonts w:eastAsia="Times New Roman" w:cs="Arial"/>
          <w:szCs w:val="17"/>
          <w:lang w:val="es-ES_tradnl"/>
        </w:rPr>
        <w:t>.</w:t>
      </w:r>
    </w:p>
    <w:p w14:paraId="3A1275C7" w14:textId="2771C7B5" w:rsidR="004C3C1C" w:rsidRPr="00641BDB" w:rsidRDefault="00B52DF5" w:rsidP="00D119C3">
      <w:pPr>
        <w:pStyle w:val="ListParagraph"/>
        <w:numPr>
          <w:ilvl w:val="0"/>
          <w:numId w:val="16"/>
        </w:numPr>
        <w:rPr>
          <w:lang w:val="es-ES_tradnl"/>
        </w:rPr>
      </w:pPr>
      <w:r w:rsidRPr="00641BDB">
        <w:rPr>
          <w:lang w:val="es-ES_tradnl"/>
        </w:rPr>
        <w:t>Los siguientes atributos son condicionalmente obligatorios</w:t>
      </w:r>
      <w:r w:rsidR="004C3C1C" w:rsidRPr="00641BDB">
        <w:rPr>
          <w:lang w:val="es-ES_tradnl"/>
        </w:rPr>
        <w:t>:</w:t>
      </w:r>
    </w:p>
    <w:p w14:paraId="713D1561" w14:textId="728BD31E" w:rsidR="004C3C1C" w:rsidRPr="00641BDB" w:rsidRDefault="004C3C1C" w:rsidP="00B570D8">
      <w:pPr>
        <w:numPr>
          <w:ilvl w:val="1"/>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details</w:t>
      </w:r>
      <w:r w:rsidRPr="00641BDB">
        <w:rPr>
          <w:rFonts w:eastAsia="Times New Roman" w:cs="Arial"/>
          <w:szCs w:val="17"/>
          <w:lang w:val="es-ES_tradnl"/>
        </w:rPr>
        <w:t xml:space="preserve"> - </w:t>
      </w:r>
      <w:r w:rsidR="000F47AC" w:rsidRPr="00641BDB">
        <w:rPr>
          <w:rFonts w:eastAsia="Times New Roman" w:cs="Arial"/>
          <w:szCs w:val="17"/>
          <w:lang w:val="es-ES_tradnl"/>
        </w:rPr>
        <w:t>s</w:t>
      </w:r>
      <w:r w:rsidR="00B52DF5" w:rsidRPr="00641BDB">
        <w:rPr>
          <w:rFonts w:eastAsia="Times New Roman" w:cs="Arial"/>
          <w:szCs w:val="17"/>
          <w:lang w:val="es-ES_tradnl"/>
        </w:rPr>
        <w:t xml:space="preserve">i el procesamiento de errores requiere la anidación de las respuestas de error, debe utilizarse el campo </w:t>
      </w:r>
      <w:r w:rsidR="000F47AC" w:rsidRPr="00641BDB">
        <w:rPr>
          <w:rFonts w:ascii="Courier New" w:eastAsia="Times New Roman" w:hAnsi="Courier New" w:cs="Courier New"/>
          <w:szCs w:val="17"/>
          <w:lang w:val="es-ES_tradnl"/>
        </w:rPr>
        <w:t>details</w:t>
      </w:r>
      <w:r w:rsidR="000F47AC" w:rsidRPr="00641BDB">
        <w:rPr>
          <w:rFonts w:eastAsia="Times New Roman" w:cs="Arial"/>
          <w:szCs w:val="17"/>
          <w:lang w:val="es-ES_tradnl"/>
        </w:rPr>
        <w:t xml:space="preserve"> </w:t>
      </w:r>
      <w:r w:rsidR="00B52DF5" w:rsidRPr="00641BDB">
        <w:rPr>
          <w:rFonts w:eastAsia="Times New Roman" w:cs="Arial"/>
          <w:szCs w:val="17"/>
          <w:lang w:val="es-ES_tradnl"/>
        </w:rPr>
        <w:t xml:space="preserve">para ese fin. El campo </w:t>
      </w:r>
      <w:r w:rsidR="000F47AC" w:rsidRPr="00641BDB">
        <w:rPr>
          <w:rFonts w:ascii="Courier New" w:eastAsia="Times New Roman" w:hAnsi="Courier New" w:cs="Courier New"/>
          <w:szCs w:val="17"/>
          <w:lang w:val="es-ES_tradnl"/>
        </w:rPr>
        <w:t>details</w:t>
      </w:r>
      <w:r w:rsidR="000F47AC" w:rsidRPr="00641BDB">
        <w:rPr>
          <w:rFonts w:eastAsia="Times New Roman" w:cs="Arial"/>
          <w:szCs w:val="17"/>
          <w:lang w:val="es-ES_tradnl"/>
        </w:rPr>
        <w:t xml:space="preserve"> </w:t>
      </w:r>
      <w:r w:rsidR="00B52DF5" w:rsidRPr="00641BDB">
        <w:rPr>
          <w:rFonts w:eastAsia="Times New Roman" w:cs="Arial"/>
          <w:szCs w:val="17"/>
          <w:lang w:val="es-ES_tradnl"/>
        </w:rPr>
        <w:t xml:space="preserve">debe contener una matriz de objetos JSON que muestre las propiedades de </w:t>
      </w:r>
      <w:r w:rsidR="000F47AC" w:rsidRPr="00641BDB">
        <w:rPr>
          <w:rFonts w:ascii="Courier New" w:eastAsia="Times New Roman" w:hAnsi="Courier New" w:cs="Courier New"/>
          <w:szCs w:val="17"/>
          <w:lang w:val="es-ES_tradnl"/>
        </w:rPr>
        <w:t>code</w:t>
      </w:r>
      <w:r w:rsidR="000F47AC" w:rsidRPr="00641BDB">
        <w:rPr>
          <w:rFonts w:eastAsia="Times New Roman" w:cs="Arial"/>
          <w:szCs w:val="17"/>
          <w:lang w:val="es-ES_tradnl"/>
        </w:rPr>
        <w:t xml:space="preserve"> </w:t>
      </w:r>
      <w:r w:rsidR="00B52DF5" w:rsidRPr="00641BDB">
        <w:rPr>
          <w:rFonts w:eastAsia="Times New Roman" w:cs="Arial"/>
          <w:szCs w:val="17"/>
          <w:lang w:val="es-ES_tradnl"/>
        </w:rPr>
        <w:t xml:space="preserve">y </w:t>
      </w:r>
      <w:r w:rsidR="000F47AC" w:rsidRPr="00641BDB">
        <w:rPr>
          <w:rFonts w:ascii="Courier New" w:eastAsia="Times New Roman" w:hAnsi="Courier New" w:cs="Courier New"/>
          <w:szCs w:val="17"/>
          <w:lang w:val="es-ES_tradnl"/>
        </w:rPr>
        <w:t>message</w:t>
      </w:r>
      <w:r w:rsidR="000F47AC" w:rsidRPr="00641BDB">
        <w:rPr>
          <w:rFonts w:eastAsia="Times New Roman" w:cs="Arial"/>
          <w:szCs w:val="17"/>
          <w:lang w:val="es-ES_tradnl"/>
        </w:rPr>
        <w:t xml:space="preserve"> </w:t>
      </w:r>
      <w:r w:rsidR="00B52DF5" w:rsidRPr="00641BDB">
        <w:rPr>
          <w:rFonts w:eastAsia="Times New Roman" w:cs="Arial"/>
          <w:szCs w:val="17"/>
          <w:lang w:val="es-ES_tradnl"/>
        </w:rPr>
        <w:t>con la misma semántica antes descrita</w:t>
      </w:r>
      <w:r w:rsidRPr="00641BDB">
        <w:rPr>
          <w:rFonts w:eastAsia="Times New Roman" w:cs="Arial"/>
          <w:szCs w:val="17"/>
          <w:lang w:val="es-ES_tradnl"/>
        </w:rPr>
        <w:t>.</w:t>
      </w:r>
    </w:p>
    <w:p w14:paraId="4F6A0C05" w14:textId="62321D4D" w:rsidR="004C3C1C" w:rsidRPr="00641BDB" w:rsidRDefault="006F79B8" w:rsidP="00D119C3">
      <w:pPr>
        <w:pStyle w:val="ListParagraph"/>
        <w:numPr>
          <w:ilvl w:val="0"/>
          <w:numId w:val="16"/>
        </w:numPr>
        <w:rPr>
          <w:lang w:val="es-ES_tradnl"/>
        </w:rPr>
      </w:pPr>
      <w:r w:rsidRPr="00641BDB">
        <w:rPr>
          <w:lang w:val="es-ES_tradnl"/>
        </w:rPr>
        <w:t>Los siguientes atributos son opcionales</w:t>
      </w:r>
      <w:r w:rsidR="004C3C1C" w:rsidRPr="00641BDB">
        <w:rPr>
          <w:lang w:val="es-ES_tradnl"/>
        </w:rPr>
        <w:t xml:space="preserve">: </w:t>
      </w:r>
    </w:p>
    <w:p w14:paraId="325BF74E" w14:textId="68113A8F" w:rsidR="004C3C1C" w:rsidRPr="00641BDB" w:rsidRDefault="004C3C1C" w:rsidP="00B570D8">
      <w:pPr>
        <w:numPr>
          <w:ilvl w:val="1"/>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target</w:t>
      </w:r>
      <w:r w:rsidRPr="00641BDB">
        <w:rPr>
          <w:rFonts w:eastAsia="Times New Roman" w:cs="Arial"/>
          <w:szCs w:val="17"/>
          <w:lang w:val="es-ES_tradnl"/>
        </w:rPr>
        <w:t xml:space="preserve"> - </w:t>
      </w:r>
      <w:r w:rsidR="004A413F" w:rsidRPr="00641BDB">
        <w:rPr>
          <w:rFonts w:eastAsia="Times New Roman" w:cs="Arial"/>
          <w:szCs w:val="17"/>
          <w:lang w:val="es-ES_tradnl"/>
        </w:rPr>
        <w:t xml:space="preserve">la estructura de error puede contener el atributo </w:t>
      </w:r>
      <w:r w:rsidR="004A413F" w:rsidRPr="00641BDB">
        <w:rPr>
          <w:rFonts w:ascii="Courier New" w:eastAsia="Times New Roman" w:hAnsi="Courier New" w:cs="Courier New"/>
          <w:szCs w:val="17"/>
          <w:lang w:val="es-ES_tradnl"/>
        </w:rPr>
        <w:t>target</w:t>
      </w:r>
      <w:r w:rsidR="004A413F" w:rsidRPr="00641BDB">
        <w:rPr>
          <w:rFonts w:eastAsia="Times New Roman" w:cs="Arial"/>
          <w:szCs w:val="17"/>
          <w:lang w:val="es-ES_tradnl"/>
        </w:rPr>
        <w:t xml:space="preserve"> que describe un elemento de datos (por ejemplo, una ruta de recurso)</w:t>
      </w:r>
      <w:r w:rsidR="009D0903" w:rsidRPr="00641BDB">
        <w:rPr>
          <w:rFonts w:eastAsia="Times New Roman" w:cs="Arial"/>
          <w:szCs w:val="17"/>
          <w:lang w:val="es-ES_tradnl"/>
        </w:rPr>
        <w:t>;</w:t>
      </w:r>
    </w:p>
    <w:p w14:paraId="0D2B3CDD" w14:textId="593A5366" w:rsidR="004C3C1C" w:rsidRPr="00641BDB" w:rsidRDefault="004C3C1C" w:rsidP="00B570D8">
      <w:pPr>
        <w:numPr>
          <w:ilvl w:val="1"/>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status</w:t>
      </w:r>
      <w:r w:rsidRPr="00641BDB">
        <w:rPr>
          <w:rFonts w:eastAsia="Times New Roman" w:cs="Arial"/>
          <w:szCs w:val="17"/>
          <w:lang w:val="es-ES_tradnl"/>
        </w:rPr>
        <w:t xml:space="preserve"> - </w:t>
      </w:r>
      <w:r w:rsidR="00B5391C" w:rsidRPr="00641BDB">
        <w:rPr>
          <w:rFonts w:eastAsia="Times New Roman" w:cs="Arial"/>
          <w:szCs w:val="17"/>
          <w:lang w:val="es-ES_tradnl"/>
        </w:rPr>
        <w:t>d</w:t>
      </w:r>
      <w:r w:rsidR="00B26C85" w:rsidRPr="00641BDB">
        <w:rPr>
          <w:rFonts w:eastAsia="Times New Roman" w:cs="Arial"/>
          <w:szCs w:val="17"/>
          <w:lang w:val="es-ES_tradnl"/>
        </w:rPr>
        <w:t xml:space="preserve">uplicado del código de estado HTTP para propagarlo a lo largo de la cadena de llamada o para escribirlo en el registro de soporte sin necesidad de añadir explícitamente el código de estado HTTP una y otra vez; </w:t>
      </w:r>
    </w:p>
    <w:p w14:paraId="4ECA8F60" w14:textId="2E0372F1" w:rsidR="004C3C1C" w:rsidRPr="00641BDB" w:rsidRDefault="004C3C1C" w:rsidP="00B570D8">
      <w:pPr>
        <w:numPr>
          <w:ilvl w:val="1"/>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moreInfo</w:t>
      </w:r>
      <w:r w:rsidRPr="00641BDB">
        <w:rPr>
          <w:rFonts w:eastAsia="Times New Roman" w:cs="Arial"/>
          <w:szCs w:val="17"/>
          <w:lang w:val="es-ES_tradnl"/>
        </w:rPr>
        <w:t xml:space="preserve"> - </w:t>
      </w:r>
      <w:r w:rsidR="00A85174" w:rsidRPr="00641BDB">
        <w:rPr>
          <w:rFonts w:eastAsia="Times New Roman" w:cs="Arial"/>
          <w:szCs w:val="17"/>
          <w:lang w:val="es-ES_tradnl"/>
        </w:rPr>
        <w:t>matriz de enlaces que contienen más información sobre la situación de error, como indicaciones para el usuario final; y</w:t>
      </w:r>
    </w:p>
    <w:p w14:paraId="4BEB2C58" w14:textId="23FC286A" w:rsidR="004C3C1C" w:rsidRPr="00641BDB" w:rsidRDefault="004C3C1C" w:rsidP="00B570D8">
      <w:pPr>
        <w:numPr>
          <w:ilvl w:val="1"/>
          <w:numId w:val="4"/>
        </w:numPr>
        <w:spacing w:before="100" w:beforeAutospacing="1" w:after="100" w:afterAutospacing="1"/>
        <w:jc w:val="both"/>
        <w:rPr>
          <w:rFonts w:eastAsia="Times New Roman" w:cs="Arial"/>
          <w:szCs w:val="17"/>
          <w:lang w:val="es-ES_tradnl"/>
        </w:rPr>
      </w:pPr>
      <w:r w:rsidRPr="00641BDB">
        <w:rPr>
          <w:rFonts w:ascii="Courier New" w:eastAsia="Times New Roman" w:hAnsi="Courier New" w:cs="Courier New"/>
          <w:szCs w:val="17"/>
          <w:lang w:val="es-ES_tradnl"/>
        </w:rPr>
        <w:t>internalMessage</w:t>
      </w:r>
      <w:r w:rsidRPr="00641BDB">
        <w:rPr>
          <w:rFonts w:eastAsia="Times New Roman" w:cs="Arial"/>
          <w:szCs w:val="17"/>
          <w:lang w:val="es-ES_tradnl"/>
        </w:rPr>
        <w:t xml:space="preserve"> </w:t>
      </w:r>
      <w:r w:rsidR="00CB0B52" w:rsidRPr="00641BDB">
        <w:rPr>
          <w:rFonts w:eastAsia="Times New Roman" w:cs="Arial"/>
          <w:szCs w:val="17"/>
          <w:lang w:val="es-ES_tradnl"/>
        </w:rPr>
        <w:t>–</w:t>
      </w:r>
      <w:r w:rsidRPr="00641BDB">
        <w:rPr>
          <w:rFonts w:eastAsia="Times New Roman" w:cs="Arial"/>
          <w:szCs w:val="17"/>
          <w:lang w:val="es-ES_tradnl"/>
        </w:rPr>
        <w:t xml:space="preserve"> </w:t>
      </w:r>
      <w:r w:rsidR="00243F71" w:rsidRPr="00641BDB">
        <w:rPr>
          <w:rFonts w:eastAsia="Times New Roman" w:cs="Arial"/>
          <w:szCs w:val="17"/>
          <w:lang w:val="es-ES_tradnl"/>
        </w:rPr>
        <w:t>un mensaje técnico, por ejemplo, para fines de registro</w:t>
      </w:r>
      <w:r w:rsidR="00CB0B52" w:rsidRPr="00641BDB">
        <w:rPr>
          <w:rFonts w:eastAsia="Times New Roman" w:cs="Arial"/>
          <w:szCs w:val="17"/>
          <w:lang w:val="es-ES_tradnl"/>
        </w:rPr>
        <w:t>.</w:t>
      </w:r>
    </w:p>
    <w:p w14:paraId="1810F6FA" w14:textId="21B884F6" w:rsidR="005E48A2" w:rsidRPr="00641BDB" w:rsidRDefault="003C1567" w:rsidP="00B570D8">
      <w:pPr>
        <w:pStyle w:val="NormalWeb"/>
        <w:ind w:left="349" w:hanging="349"/>
        <w:jc w:val="both"/>
        <w:rPr>
          <w:rFonts w:eastAsia="Times New Roman" w:cs="Arial"/>
          <w:szCs w:val="17"/>
          <w:lang w:val="es-ES_tradnl"/>
        </w:rPr>
      </w:pPr>
      <w:r w:rsidRPr="00641BDB">
        <w:rPr>
          <w:rFonts w:eastAsia="Times New Roman" w:cs="Arial"/>
          <w:szCs w:val="17"/>
          <w:lang w:val="es-ES_tradnl"/>
        </w:rPr>
        <w:t>65.</w:t>
      </w:r>
      <w:r w:rsidR="00C92F1C" w:rsidRPr="00641BDB">
        <w:rPr>
          <w:rFonts w:eastAsia="Times New Roman" w:cs="Arial"/>
          <w:szCs w:val="17"/>
          <w:lang w:val="es-ES_tradnl"/>
        </w:rPr>
        <w:tab/>
      </w:r>
      <w:r w:rsidR="00F801A5" w:rsidRPr="00641BDB">
        <w:rPr>
          <w:rFonts w:eastAsia="Times New Roman" w:cs="Arial"/>
          <w:szCs w:val="17"/>
          <w:lang w:val="es-ES_tradnl"/>
        </w:rPr>
        <w:t xml:space="preserve">El control de errores debería ajustarse a las normas HTTP (RFC </w:t>
      </w:r>
      <w:del w:id="205" w:author="Author">
        <w:r w:rsidR="00F801A5" w:rsidRPr="00641BDB">
          <w:rPr>
            <w:rFonts w:eastAsia="Times New Roman" w:cs="Arial"/>
            <w:szCs w:val="17"/>
            <w:lang w:val="es-ES_tradnl"/>
          </w:rPr>
          <w:delText>2616</w:delText>
        </w:r>
      </w:del>
      <w:ins w:id="206" w:author="Author">
        <w:r w:rsidR="00002FA0" w:rsidRPr="00641BDB">
          <w:rPr>
            <w:rFonts w:eastAsia="Times New Roman" w:cs="Arial"/>
            <w:szCs w:val="17"/>
            <w:lang w:val="es-ES_tradnl"/>
          </w:rPr>
          <w:t>9110</w:t>
        </w:r>
      </w:ins>
      <w:r w:rsidR="00F801A5" w:rsidRPr="00641BDB">
        <w:rPr>
          <w:rFonts w:eastAsia="Times New Roman" w:cs="Arial"/>
          <w:szCs w:val="17"/>
          <w:lang w:val="es-ES_tradnl"/>
        </w:rPr>
        <w:t>). Se recomienda una carga útil de error mínima</w:t>
      </w:r>
      <w:r w:rsidR="005E48A2" w:rsidRPr="00641BDB">
        <w:rPr>
          <w:rFonts w:eastAsia="Times New Roman" w:cs="Arial"/>
          <w:szCs w:val="17"/>
          <w:lang w:val="es-ES_tradnl"/>
        </w:rPr>
        <w:t>:</w:t>
      </w:r>
    </w:p>
    <w:p w14:paraId="5DDF817A" w14:textId="6C0A36C9" w:rsidR="00605960" w:rsidRPr="00641BDB" w:rsidRDefault="00F801A5" w:rsidP="00790E02">
      <w:pPr>
        <w:spacing w:before="100" w:beforeAutospacing="1" w:after="100" w:afterAutospacing="1"/>
        <w:ind w:left="720"/>
        <w:jc w:val="both"/>
        <w:rPr>
          <w:rFonts w:eastAsia="Times New Roman" w:cs="Arial"/>
          <w:szCs w:val="17"/>
          <w:lang w:val="es-ES_tradnl"/>
        </w:rPr>
      </w:pPr>
      <w:r w:rsidRPr="00641BDB">
        <w:rPr>
          <w:rFonts w:eastAsia="Times New Roman" w:cs="Arial"/>
          <w:szCs w:val="17"/>
          <w:lang w:val="es-ES_tradnl"/>
        </w:rPr>
        <w:t>Por ejemplo, la respuesta HTTP que figura a continuación se devuelve cuando no se ha encontrado la marca para el número de registro internacional proporcionado</w:t>
      </w:r>
      <w:r w:rsidR="00605960" w:rsidRPr="00641BDB">
        <w:rPr>
          <w:rFonts w:eastAsia="Times New Roman" w:cs="Arial"/>
          <w:szCs w:val="17"/>
          <w:lang w:val="es-ES_tradnl"/>
        </w:rPr>
        <w:t>:</w:t>
      </w:r>
    </w:p>
    <w:p w14:paraId="6277090C" w14:textId="3375724C" w:rsidR="00FB1A20" w:rsidRPr="00641BDB" w:rsidRDefault="00F801A5" w:rsidP="00B570D8">
      <w:pPr>
        <w:pStyle w:val="NormalWeb"/>
        <w:ind w:left="720"/>
        <w:jc w:val="both"/>
        <w:rPr>
          <w:rFonts w:eastAsia="Times New Roman" w:cs="Arial"/>
          <w:szCs w:val="17"/>
          <w:u w:val="single"/>
          <w:lang w:val="es-ES_tradnl"/>
        </w:rPr>
      </w:pPr>
      <w:r w:rsidRPr="00641BDB">
        <w:rPr>
          <w:rFonts w:eastAsia="Times New Roman" w:cs="Arial"/>
          <w:szCs w:val="17"/>
          <w:u w:val="single"/>
          <w:lang w:val="es-ES_tradnl"/>
        </w:rPr>
        <w:t xml:space="preserve">Ejemplo con carga útil en formato XML </w:t>
      </w:r>
      <w:r w:rsidR="00CD1381" w:rsidRPr="00641BDB">
        <w:rPr>
          <w:rFonts w:eastAsia="Times New Roman" w:cs="Arial"/>
          <w:szCs w:val="17"/>
          <w:u w:val="single"/>
          <w:lang w:val="es-ES_tradnl"/>
        </w:rPr>
        <w:t>conforme a</w:t>
      </w:r>
      <w:r w:rsidRPr="00641BDB">
        <w:rPr>
          <w:rFonts w:eastAsia="Times New Roman" w:cs="Arial"/>
          <w:szCs w:val="17"/>
          <w:u w:val="single"/>
          <w:lang w:val="es-ES_tradnl"/>
        </w:rPr>
        <w:t xml:space="preserve"> la Norma ST.96</w:t>
      </w:r>
    </w:p>
    <w:tbl>
      <w:tblPr>
        <w:tblStyle w:val="TableGrid"/>
        <w:tblW w:w="8725" w:type="dxa"/>
        <w:tblInd w:w="720" w:type="dxa"/>
        <w:tblLook w:val="04A0" w:firstRow="1" w:lastRow="0" w:firstColumn="1" w:lastColumn="0" w:noHBand="0" w:noVBand="1"/>
      </w:tblPr>
      <w:tblGrid>
        <w:gridCol w:w="8725"/>
      </w:tblGrid>
      <w:tr w:rsidR="00330F02" w:rsidRPr="00641BDB" w14:paraId="20B32AE1" w14:textId="77777777" w:rsidTr="00F50DB4">
        <w:tc>
          <w:tcPr>
            <w:tcW w:w="8725" w:type="dxa"/>
          </w:tcPr>
          <w:p w14:paraId="0BA30880" w14:textId="77777777" w:rsidR="00330F02" w:rsidRPr="00641BDB" w:rsidRDefault="00330F02" w:rsidP="00330F02">
            <w:pPr>
              <w:spacing w:before="240"/>
              <w:rPr>
                <w:rFonts w:ascii="Courier New" w:hAnsi="Courier New" w:cs="Courier New"/>
                <w:lang w:val="es-ES_tradnl"/>
              </w:rPr>
            </w:pPr>
            <w:r w:rsidRPr="00CB6A97">
              <w:rPr>
                <w:rFonts w:ascii="Courier New" w:hAnsi="Courier New" w:cs="Courier New"/>
              </w:rPr>
              <w:t xml:space="preserve">GET /api/v1/trademarks?irn=000000000000001John%20Smith&amp;expiryDate=2018-12-31. </w:t>
            </w:r>
            <w:r w:rsidRPr="00641BDB">
              <w:rPr>
                <w:rFonts w:ascii="Courier New" w:hAnsi="Courier New" w:cs="Courier New"/>
                <w:lang w:val="es-ES_tradnl"/>
              </w:rPr>
              <w:t>HTTP/1.1</w:t>
            </w:r>
          </w:p>
          <w:p w14:paraId="0889C2A3" w14:textId="77777777" w:rsidR="00330F02" w:rsidRPr="00641BDB" w:rsidRDefault="00330F02" w:rsidP="00330F02">
            <w:pPr>
              <w:rPr>
                <w:rFonts w:ascii="Courier New" w:hAnsi="Courier New" w:cs="Courier New"/>
                <w:lang w:val="es-ES_tradnl"/>
              </w:rPr>
            </w:pPr>
            <w:r w:rsidRPr="00641BDB">
              <w:rPr>
                <w:rFonts w:ascii="Courier New" w:hAnsi="Courier New" w:cs="Courier New"/>
                <w:lang w:val="es-ES_tradnl"/>
              </w:rPr>
              <w:t xml:space="preserve">Host: wipo.int </w:t>
            </w:r>
          </w:p>
          <w:p w14:paraId="27FC9A2B" w14:textId="77777777" w:rsidR="00330F02" w:rsidRPr="00641BDB" w:rsidRDefault="00330F02" w:rsidP="0058143F">
            <w:pPr>
              <w:pStyle w:val="NormalWeb"/>
              <w:spacing w:before="0" w:beforeAutospacing="0" w:after="0" w:afterAutospacing="0" w:line="480" w:lineRule="auto"/>
              <w:rPr>
                <w:rFonts w:eastAsia="Times New Roman" w:cs="Arial"/>
                <w:szCs w:val="17"/>
                <w:u w:val="single"/>
                <w:lang w:val="es-ES_tradnl"/>
              </w:rPr>
            </w:pPr>
            <w:r w:rsidRPr="00641BDB">
              <w:rPr>
                <w:rFonts w:ascii="Courier New" w:hAnsi="Courier New" w:cs="Courier New"/>
                <w:lang w:val="es-ES_tradnl"/>
              </w:rPr>
              <w:t>Accept: application/xml</w:t>
            </w:r>
          </w:p>
        </w:tc>
      </w:tr>
    </w:tbl>
    <w:p w14:paraId="1480C99D" w14:textId="52858D6A" w:rsidR="00330F02" w:rsidRPr="00641BDB" w:rsidRDefault="00F801A5" w:rsidP="00FB1A20">
      <w:pPr>
        <w:pStyle w:val="NormalWeb"/>
        <w:ind w:left="720"/>
        <w:rPr>
          <w:rFonts w:eastAsia="Times New Roman" w:cs="Arial"/>
          <w:szCs w:val="17"/>
          <w:u w:val="single"/>
          <w:lang w:val="es-ES_tradnl"/>
        </w:rPr>
      </w:pPr>
      <w:r w:rsidRPr="00641BDB">
        <w:rPr>
          <w:rFonts w:eastAsia="Times New Roman" w:cs="Arial"/>
          <w:szCs w:val="17"/>
          <w:lang w:val="es-ES_tradnl"/>
        </w:rPr>
        <w:t>A continuación se muestra un ejemplo de respuesta HTTP</w:t>
      </w:r>
      <w:r w:rsidR="00CB5453" w:rsidRPr="00641BDB">
        <w:rPr>
          <w:rFonts w:eastAsia="Times New Roman" w:cs="Arial"/>
          <w:szCs w:val="17"/>
          <w:lang w:val="es-ES_tradnl"/>
        </w:rPr>
        <w:t>:</w:t>
      </w:r>
    </w:p>
    <w:tbl>
      <w:tblPr>
        <w:tblStyle w:val="TableGrid"/>
        <w:tblW w:w="8730" w:type="dxa"/>
        <w:tblInd w:w="715" w:type="dxa"/>
        <w:tblLook w:val="04A0" w:firstRow="1" w:lastRow="0" w:firstColumn="1" w:lastColumn="0" w:noHBand="0" w:noVBand="1"/>
      </w:tblPr>
      <w:tblGrid>
        <w:gridCol w:w="8730"/>
      </w:tblGrid>
      <w:tr w:rsidR="005E48A2" w:rsidRPr="00641BDB" w14:paraId="3D37971B" w14:textId="77777777" w:rsidTr="00F50DB4">
        <w:tc>
          <w:tcPr>
            <w:tcW w:w="8730" w:type="dxa"/>
          </w:tcPr>
          <w:p w14:paraId="2BC357A4" w14:textId="77777777" w:rsidR="00FC61AD" w:rsidRPr="00641BDB" w:rsidRDefault="00FC61AD" w:rsidP="0058143F">
            <w:pPr>
              <w:spacing w:before="240"/>
              <w:rPr>
                <w:rFonts w:ascii="Courier New" w:hAnsi="Courier New" w:cs="Courier New"/>
                <w:lang w:val="es-ES_tradnl"/>
              </w:rPr>
            </w:pPr>
            <w:r w:rsidRPr="00641BDB">
              <w:rPr>
                <w:rFonts w:ascii="Courier New" w:hAnsi="Courier New" w:cs="Courier New"/>
                <w:lang w:val="es-ES_tradnl"/>
              </w:rPr>
              <w:t xml:space="preserve">HTTP/1.1 </w:t>
            </w:r>
            <w:r w:rsidR="001A366C" w:rsidRPr="00641BDB">
              <w:rPr>
                <w:rFonts w:ascii="Courier New" w:hAnsi="Courier New" w:cs="Courier New"/>
                <w:lang w:val="es-ES_tradnl"/>
              </w:rPr>
              <w:t>404</w:t>
            </w:r>
          </w:p>
          <w:p w14:paraId="0005EC9F" w14:textId="77777777" w:rsidR="00FC61AD" w:rsidRPr="00641BDB" w:rsidRDefault="00FC61AD" w:rsidP="0058143F">
            <w:pPr>
              <w:rPr>
                <w:rFonts w:ascii="Courier New" w:hAnsi="Courier New" w:cs="Courier New"/>
                <w:lang w:val="es-ES_tradnl"/>
              </w:rPr>
            </w:pPr>
            <w:r w:rsidRPr="00641BDB">
              <w:rPr>
                <w:rFonts w:ascii="Courier New" w:hAnsi="Courier New" w:cs="Courier New"/>
                <w:lang w:val="es-ES_tradnl"/>
              </w:rPr>
              <w:lastRenderedPageBreak/>
              <w:t>Content-Type: application/</w:t>
            </w:r>
            <w:r w:rsidR="00136EA6" w:rsidRPr="00641BDB">
              <w:rPr>
                <w:rFonts w:ascii="Courier New" w:hAnsi="Courier New" w:cs="Courier New"/>
                <w:lang w:val="es-ES_tradnl"/>
              </w:rPr>
              <w:t>xml</w:t>
            </w:r>
          </w:p>
          <w:p w14:paraId="7E535285" w14:textId="77777777" w:rsidR="00734F29" w:rsidRPr="00641BDB" w:rsidRDefault="00734F29" w:rsidP="00734F29">
            <w:pPr>
              <w:rPr>
                <w:rFonts w:ascii="Courier New" w:hAnsi="Courier New" w:cs="Courier New"/>
                <w:lang w:val="es-ES_tradnl"/>
              </w:rPr>
            </w:pPr>
            <w:r w:rsidRPr="00641BDB">
              <w:rPr>
                <w:lang w:val="es-ES_tradnl"/>
              </w:rPr>
              <w:t xml:space="preserve"> </w:t>
            </w:r>
            <w:r w:rsidRPr="00641BDB">
              <w:rPr>
                <w:rFonts w:ascii="Courier New" w:hAnsi="Courier New" w:cs="Courier New"/>
                <w:lang w:val="es-ES_tradnl"/>
              </w:rPr>
              <w:t>&lt;?xml version="1.0" encoding="UTF-8"?&gt;</w:t>
            </w:r>
          </w:p>
          <w:p w14:paraId="5D91B273" w14:textId="77777777" w:rsidR="00734F29" w:rsidRPr="00641BDB" w:rsidRDefault="00734F29" w:rsidP="00734F29">
            <w:pPr>
              <w:rPr>
                <w:rFonts w:ascii="Courier New" w:hAnsi="Courier New" w:cs="Courier New"/>
                <w:lang w:val="es-ES_tradnl"/>
              </w:rPr>
            </w:pPr>
            <w:r w:rsidRPr="00641BDB">
              <w:rPr>
                <w:rFonts w:ascii="Courier New" w:hAnsi="Courier New" w:cs="Courier New"/>
                <w:lang w:val="es-ES_tradnl"/>
              </w:rPr>
              <w:t>&lt;com:TransactionError xmlns:xsi="http://www.w3.org/2001/XMLSchema-instance" xmlns:com="http://www.wipo.int/standards/XMLSchema/ST96/Common" xsi:schemaLocation="http://www.wipo.int/standards/XMLSchema/ST96/Common TransactionError.xsd"&gt;</w:t>
            </w:r>
          </w:p>
          <w:p w14:paraId="3977D067" w14:textId="77777777" w:rsidR="00734F29" w:rsidRPr="00CB6A97" w:rsidRDefault="00734F29" w:rsidP="00734F29">
            <w:pPr>
              <w:rPr>
                <w:rFonts w:ascii="Courier New" w:hAnsi="Courier New" w:cs="Courier New"/>
              </w:rPr>
            </w:pPr>
            <w:r w:rsidRPr="00641BDB">
              <w:rPr>
                <w:rFonts w:ascii="Courier New" w:hAnsi="Courier New" w:cs="Courier New"/>
                <w:lang w:val="es-ES_tradnl"/>
              </w:rPr>
              <w:tab/>
            </w:r>
            <w:r w:rsidRPr="00CB6A97">
              <w:rPr>
                <w:rFonts w:ascii="Courier New" w:hAnsi="Courier New" w:cs="Courier New"/>
              </w:rPr>
              <w:t>&lt;com:TransactionErrorCode&gt;TRADEMARK_NOT_FOUND&lt;/com:TransactionErrorCode&gt;</w:t>
            </w:r>
          </w:p>
          <w:p w14:paraId="4482C51A" w14:textId="3ED185E4" w:rsidR="00734F29" w:rsidRPr="00CB6A97" w:rsidRDefault="00734F29" w:rsidP="00734F29">
            <w:pPr>
              <w:rPr>
                <w:rFonts w:ascii="Courier New" w:hAnsi="Courier New" w:cs="Courier New"/>
              </w:rPr>
            </w:pPr>
            <w:r w:rsidRPr="00CB6A97">
              <w:rPr>
                <w:rFonts w:ascii="Courier New" w:hAnsi="Courier New" w:cs="Courier New"/>
              </w:rPr>
              <w:tab/>
              <w:t>&lt;com:TransactionErrorText&gt;The trademark with the provided International Registration Number was not found&lt;/com:</w:t>
            </w:r>
            <w:del w:id="207" w:author="Author">
              <w:r w:rsidRPr="00CB6A97">
                <w:rPr>
                  <w:rFonts w:ascii="Courier New" w:hAnsi="Courier New" w:cs="Courier New"/>
                </w:rPr>
                <w:delText>TransactionErrorCode</w:delText>
              </w:r>
            </w:del>
            <w:ins w:id="208" w:author="Author">
              <w:r w:rsidRPr="00CB6A97">
                <w:rPr>
                  <w:rFonts w:ascii="Courier New" w:hAnsi="Courier New" w:cs="Courier New"/>
                </w:rPr>
                <w:t>TransactionError</w:t>
              </w:r>
              <w:r w:rsidR="00790E02" w:rsidRPr="00CB6A97">
                <w:rPr>
                  <w:rFonts w:ascii="Courier New" w:hAnsi="Courier New" w:cs="Courier New"/>
                </w:rPr>
                <w:t>Text</w:t>
              </w:r>
            </w:ins>
            <w:r w:rsidRPr="00CB6A97">
              <w:rPr>
                <w:rFonts w:ascii="Courier New" w:hAnsi="Courier New" w:cs="Courier New"/>
              </w:rPr>
              <w:t>&gt;</w:t>
            </w:r>
          </w:p>
          <w:p w14:paraId="67D04D6F" w14:textId="77777777" w:rsidR="005E48A2" w:rsidRPr="00641BDB" w:rsidRDefault="00734F29" w:rsidP="0058143F">
            <w:pPr>
              <w:spacing w:after="240"/>
              <w:rPr>
                <w:rFonts w:ascii="Courier New" w:eastAsia="Times New Roman" w:hAnsi="Courier New" w:cs="Courier New"/>
                <w:szCs w:val="17"/>
                <w:lang w:val="es-ES_tradnl"/>
              </w:rPr>
            </w:pPr>
            <w:r w:rsidRPr="00641BDB">
              <w:rPr>
                <w:rFonts w:ascii="Courier New" w:hAnsi="Courier New" w:cs="Courier New"/>
                <w:lang w:val="es-ES_tradnl"/>
              </w:rPr>
              <w:t>&lt;/com:TransactionError&gt;</w:t>
            </w:r>
          </w:p>
        </w:tc>
      </w:tr>
    </w:tbl>
    <w:p w14:paraId="18ACC359" w14:textId="778F9D53" w:rsidR="00FB1A20" w:rsidRPr="00641BDB" w:rsidRDefault="0004557C" w:rsidP="000647B6">
      <w:pPr>
        <w:pStyle w:val="NormalWeb"/>
        <w:keepNext/>
        <w:keepLines/>
        <w:ind w:left="720"/>
        <w:rPr>
          <w:rFonts w:eastAsia="Times New Roman" w:cs="Arial"/>
          <w:szCs w:val="17"/>
          <w:u w:val="single"/>
          <w:lang w:val="es-ES_tradnl"/>
        </w:rPr>
      </w:pPr>
      <w:r w:rsidRPr="00641BDB">
        <w:rPr>
          <w:rFonts w:eastAsia="Times New Roman" w:cs="Arial"/>
          <w:szCs w:val="17"/>
          <w:u w:val="single"/>
          <w:lang w:val="es-ES_tradnl"/>
        </w:rPr>
        <w:lastRenderedPageBreak/>
        <w:t xml:space="preserve">Ejemplo con carga útil en formato </w:t>
      </w:r>
      <w:r w:rsidR="001C1EB0" w:rsidRPr="00641BDB">
        <w:rPr>
          <w:rFonts w:eastAsia="Times New Roman" w:cs="Arial"/>
          <w:szCs w:val="17"/>
          <w:u w:val="single"/>
          <w:lang w:val="es-ES_tradnl"/>
        </w:rPr>
        <w:t>JSON según la Norma ST.97</w:t>
      </w:r>
    </w:p>
    <w:tbl>
      <w:tblPr>
        <w:tblStyle w:val="TableGrid"/>
        <w:tblW w:w="0" w:type="auto"/>
        <w:tblInd w:w="720" w:type="dxa"/>
        <w:tblLook w:val="04A0" w:firstRow="1" w:lastRow="0" w:firstColumn="1" w:lastColumn="0" w:noHBand="0" w:noVBand="1"/>
      </w:tblPr>
      <w:tblGrid>
        <w:gridCol w:w="8628"/>
      </w:tblGrid>
      <w:tr w:rsidR="00FB1A20" w:rsidRPr="00641BDB" w14:paraId="2D3EA982" w14:textId="77777777" w:rsidTr="001C1EB0">
        <w:trPr>
          <w:cantSplit/>
        </w:trPr>
        <w:tc>
          <w:tcPr>
            <w:tcW w:w="10457" w:type="dxa"/>
          </w:tcPr>
          <w:p w14:paraId="03A940B8" w14:textId="77777777" w:rsidR="001C1EB0" w:rsidRPr="00CB6A97" w:rsidRDefault="001C1EB0" w:rsidP="001C1EB0">
            <w:pPr>
              <w:spacing w:before="240"/>
              <w:rPr>
                <w:rFonts w:ascii="Courier New" w:hAnsi="Courier New" w:cs="Courier New"/>
                <w:lang w:val="fr-FR"/>
              </w:rPr>
            </w:pPr>
            <w:r w:rsidRPr="00CB6A97">
              <w:rPr>
                <w:rFonts w:ascii="Courier New" w:hAnsi="Courier New" w:cs="Courier New"/>
                <w:lang w:val="fr-FR"/>
              </w:rPr>
              <w:t>HTTP/1.1 404</w:t>
            </w:r>
          </w:p>
          <w:p w14:paraId="0F248606" w14:textId="77777777" w:rsidR="001C1EB0" w:rsidRPr="00CB6A97" w:rsidRDefault="001C1EB0" w:rsidP="001C1EB0">
            <w:pPr>
              <w:rPr>
                <w:rFonts w:ascii="Courier New" w:hAnsi="Courier New" w:cs="Courier New"/>
                <w:lang w:val="fr-FR"/>
              </w:rPr>
            </w:pPr>
            <w:r w:rsidRPr="00CB6A97">
              <w:rPr>
                <w:rFonts w:ascii="Courier New" w:hAnsi="Courier New" w:cs="Courier New"/>
                <w:lang w:val="fr-FR"/>
              </w:rPr>
              <w:t>Content-Type: application/json</w:t>
            </w:r>
          </w:p>
          <w:p w14:paraId="073649FB" w14:textId="77777777" w:rsidR="001C1EB0" w:rsidRPr="00CB6A97" w:rsidRDefault="001C1EB0" w:rsidP="001C1EB0">
            <w:pPr>
              <w:autoSpaceDE w:val="0"/>
              <w:autoSpaceDN w:val="0"/>
              <w:adjustRightInd w:val="0"/>
              <w:rPr>
                <w:rFonts w:ascii="Courier New" w:eastAsia="Times New Roman" w:hAnsi="Courier New" w:cs="Courier New"/>
                <w:szCs w:val="17"/>
                <w:highlight w:val="white"/>
                <w:lang w:val="fr-FR"/>
              </w:rPr>
            </w:pPr>
            <w:r w:rsidRPr="00CB6A97">
              <w:rPr>
                <w:rFonts w:ascii="Courier New" w:eastAsia="Times New Roman" w:hAnsi="Courier New" w:cs="Courier New"/>
                <w:szCs w:val="17"/>
                <w:highlight w:val="white"/>
                <w:lang w:val="fr-FR"/>
              </w:rPr>
              <w:t>{</w:t>
            </w:r>
          </w:p>
          <w:p w14:paraId="48C0E5B2" w14:textId="77777777" w:rsidR="001C1EB0" w:rsidRPr="00CB6A97" w:rsidRDefault="001C1EB0" w:rsidP="001C1EB0">
            <w:pPr>
              <w:autoSpaceDE w:val="0"/>
              <w:autoSpaceDN w:val="0"/>
              <w:adjustRightInd w:val="0"/>
              <w:rPr>
                <w:rFonts w:ascii="Courier New" w:eastAsia="Times New Roman" w:hAnsi="Courier New" w:cs="Courier New"/>
                <w:szCs w:val="17"/>
                <w:highlight w:val="white"/>
              </w:rPr>
            </w:pPr>
            <w:r w:rsidRPr="00CB6A97">
              <w:rPr>
                <w:rFonts w:ascii="Courier New" w:eastAsia="Times New Roman" w:hAnsi="Courier New" w:cs="Courier New"/>
                <w:szCs w:val="17"/>
                <w:highlight w:val="white"/>
                <w:lang w:val="fr-FR"/>
              </w:rPr>
              <w:tab/>
            </w:r>
            <w:r w:rsidRPr="00CB6A97">
              <w:rPr>
                <w:rFonts w:ascii="Courier New" w:eastAsia="Times New Roman" w:hAnsi="Courier New" w:cs="Courier New"/>
                <w:szCs w:val="17"/>
                <w:highlight w:val="white"/>
              </w:rPr>
              <w:t>"transactionError": [</w:t>
            </w:r>
          </w:p>
          <w:p w14:paraId="2B38AA64" w14:textId="77777777" w:rsidR="001C1EB0" w:rsidRPr="00CB6A97" w:rsidRDefault="001C1EB0" w:rsidP="001C1EB0">
            <w:pPr>
              <w:autoSpaceDE w:val="0"/>
              <w:autoSpaceDN w:val="0"/>
              <w:adjustRightInd w:val="0"/>
              <w:rPr>
                <w:rFonts w:ascii="Courier New" w:eastAsia="Times New Roman" w:hAnsi="Courier New" w:cs="Courier New"/>
                <w:szCs w:val="17"/>
                <w:highlight w:val="white"/>
              </w:rPr>
            </w:pP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t>{</w:t>
            </w:r>
          </w:p>
          <w:p w14:paraId="37ED982B" w14:textId="77777777" w:rsidR="001C1EB0" w:rsidRPr="00CB6A97" w:rsidRDefault="001C1EB0" w:rsidP="001C1EB0">
            <w:pPr>
              <w:autoSpaceDE w:val="0"/>
              <w:autoSpaceDN w:val="0"/>
              <w:adjustRightInd w:val="0"/>
              <w:rPr>
                <w:rFonts w:ascii="Courier New" w:eastAsia="Times New Roman" w:hAnsi="Courier New" w:cs="Courier New"/>
                <w:szCs w:val="17"/>
                <w:highlight w:val="white"/>
              </w:rPr>
            </w:pP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t>"transactionErrorCode": "TRADEMARK_NOT_FOUND"</w:t>
            </w:r>
          </w:p>
          <w:p w14:paraId="30F37B4B" w14:textId="77777777" w:rsidR="001C1EB0" w:rsidRPr="00CB6A97" w:rsidRDefault="001C1EB0" w:rsidP="001C1EB0">
            <w:pPr>
              <w:autoSpaceDE w:val="0"/>
              <w:autoSpaceDN w:val="0"/>
              <w:adjustRightInd w:val="0"/>
              <w:rPr>
                <w:rFonts w:ascii="Courier New" w:eastAsia="Times New Roman" w:hAnsi="Courier New" w:cs="Courier New"/>
                <w:szCs w:val="17"/>
                <w:highlight w:val="white"/>
              </w:rPr>
            </w:pP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t>},</w:t>
            </w:r>
          </w:p>
          <w:p w14:paraId="07CDC5A4" w14:textId="77777777" w:rsidR="001C1EB0" w:rsidRPr="00CB6A97" w:rsidRDefault="001C1EB0" w:rsidP="001C1EB0">
            <w:pPr>
              <w:autoSpaceDE w:val="0"/>
              <w:autoSpaceDN w:val="0"/>
              <w:adjustRightInd w:val="0"/>
              <w:rPr>
                <w:rFonts w:ascii="Courier New" w:eastAsia="Times New Roman" w:hAnsi="Courier New" w:cs="Courier New"/>
                <w:szCs w:val="17"/>
                <w:highlight w:val="white"/>
              </w:rPr>
            </w:pP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t>{</w:t>
            </w:r>
          </w:p>
          <w:p w14:paraId="7C23CC70" w14:textId="77777777" w:rsidR="001C1EB0" w:rsidRPr="00CB6A97" w:rsidRDefault="001C1EB0" w:rsidP="001C1EB0">
            <w:pPr>
              <w:autoSpaceDE w:val="0"/>
              <w:autoSpaceDN w:val="0"/>
              <w:adjustRightInd w:val="0"/>
              <w:rPr>
                <w:rFonts w:ascii="Courier New" w:eastAsia="Times New Roman" w:hAnsi="Courier New" w:cs="Courier New"/>
                <w:szCs w:val="17"/>
                <w:highlight w:val="white"/>
              </w:rPr>
            </w:pP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t>"transactionErrorText": "The trademark with the provided International Registration Number was not found"</w:t>
            </w:r>
          </w:p>
          <w:p w14:paraId="0466D6CF" w14:textId="77777777" w:rsidR="001C1EB0" w:rsidRPr="00641BDB" w:rsidRDefault="001C1EB0" w:rsidP="001C1EB0">
            <w:pPr>
              <w:autoSpaceDE w:val="0"/>
              <w:autoSpaceDN w:val="0"/>
              <w:adjustRightInd w:val="0"/>
              <w:rPr>
                <w:rFonts w:ascii="Courier New" w:eastAsia="Times New Roman" w:hAnsi="Courier New" w:cs="Courier New"/>
                <w:szCs w:val="17"/>
                <w:highlight w:val="white"/>
                <w:lang w:val="es-ES_tradnl"/>
              </w:rPr>
            </w:pPr>
            <w:r w:rsidRPr="00CB6A97">
              <w:rPr>
                <w:rFonts w:ascii="Courier New" w:eastAsia="Times New Roman" w:hAnsi="Courier New" w:cs="Courier New"/>
                <w:szCs w:val="17"/>
                <w:highlight w:val="white"/>
              </w:rPr>
              <w:tab/>
            </w:r>
            <w:r w:rsidRPr="00CB6A97">
              <w:rPr>
                <w:rFonts w:ascii="Courier New" w:eastAsia="Times New Roman" w:hAnsi="Courier New" w:cs="Courier New"/>
                <w:szCs w:val="17"/>
                <w:highlight w:val="white"/>
              </w:rPr>
              <w:tab/>
            </w:r>
            <w:r w:rsidRPr="00641BDB">
              <w:rPr>
                <w:rFonts w:ascii="Courier New" w:eastAsia="Times New Roman" w:hAnsi="Courier New" w:cs="Courier New"/>
                <w:szCs w:val="17"/>
                <w:highlight w:val="white"/>
                <w:lang w:val="es-ES_tradnl"/>
              </w:rPr>
              <w:t>},</w:t>
            </w:r>
          </w:p>
          <w:p w14:paraId="784B68E3" w14:textId="77777777" w:rsidR="001C1EB0" w:rsidRPr="00641BDB" w:rsidRDefault="001C1EB0" w:rsidP="001C1EB0">
            <w:pPr>
              <w:autoSpaceDE w:val="0"/>
              <w:autoSpaceDN w:val="0"/>
              <w:adjustRightInd w:val="0"/>
              <w:rPr>
                <w:rFonts w:ascii="Courier New" w:eastAsia="Times New Roman" w:hAnsi="Courier New" w:cs="Courier New"/>
                <w:szCs w:val="17"/>
                <w:highlight w:val="white"/>
                <w:lang w:val="es-ES_tradnl"/>
              </w:rPr>
            </w:pPr>
            <w:r w:rsidRPr="00641BDB">
              <w:rPr>
                <w:rFonts w:ascii="Courier New" w:eastAsia="Times New Roman" w:hAnsi="Courier New" w:cs="Courier New"/>
                <w:szCs w:val="17"/>
                <w:highlight w:val="white"/>
                <w:lang w:val="es-ES_tradnl"/>
              </w:rPr>
              <w:tab/>
              <w:t>]</w:t>
            </w:r>
          </w:p>
          <w:p w14:paraId="4F9BF624" w14:textId="7FE4F054" w:rsidR="00FB1A20" w:rsidRPr="00641BDB" w:rsidRDefault="001C1EB0" w:rsidP="000A2425">
            <w:pPr>
              <w:spacing w:after="240"/>
              <w:rPr>
                <w:rFonts w:ascii="Courier New" w:hAnsi="Courier New" w:cs="Courier New"/>
                <w:szCs w:val="17"/>
                <w:lang w:val="es-ES_tradnl"/>
              </w:rPr>
            </w:pPr>
            <w:r w:rsidRPr="00641BDB">
              <w:rPr>
                <w:rFonts w:ascii="Courier New" w:eastAsia="Times New Roman" w:hAnsi="Courier New" w:cs="Courier New"/>
                <w:szCs w:val="17"/>
                <w:highlight w:val="white"/>
                <w:lang w:val="es-ES_tradnl"/>
              </w:rPr>
              <w:t>}</w:t>
            </w:r>
          </w:p>
        </w:tc>
      </w:tr>
    </w:tbl>
    <w:p w14:paraId="57F99F51" w14:textId="77777777" w:rsidR="00FB1A20" w:rsidRPr="00641BDB" w:rsidRDefault="00FB1A20" w:rsidP="00CA2624">
      <w:pPr>
        <w:spacing w:before="100" w:beforeAutospacing="1" w:after="100" w:afterAutospacing="1"/>
        <w:ind w:left="720"/>
        <w:jc w:val="both"/>
        <w:rPr>
          <w:rFonts w:eastAsia="Times New Roman" w:cs="Arial"/>
          <w:szCs w:val="17"/>
          <w:lang w:val="es-ES_tradnl"/>
        </w:rPr>
      </w:pPr>
    </w:p>
    <w:p w14:paraId="1E61BE05" w14:textId="7B7550B9" w:rsidR="005E48A2" w:rsidRPr="00641BDB" w:rsidRDefault="008620A5" w:rsidP="00CA2624">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FA1E75" w:rsidRPr="00641BDB">
        <w:rPr>
          <w:rFonts w:eastAsia="Times New Roman" w:cs="Arial"/>
          <w:szCs w:val="17"/>
          <w:lang w:val="es-ES_tradnl"/>
        </w:rPr>
        <w:t>8</w:t>
      </w:r>
      <w:r w:rsidR="003C1567" w:rsidRPr="00641BDB">
        <w:rPr>
          <w:rFonts w:eastAsia="Times New Roman" w:cs="Arial"/>
          <w:szCs w:val="17"/>
          <w:lang w:val="es-ES_tradnl"/>
        </w:rPr>
        <w:t>8</w:t>
      </w:r>
      <w:r w:rsidR="005E48A2" w:rsidRPr="00641BDB">
        <w:rPr>
          <w:rFonts w:eastAsia="Times New Roman" w:cs="Arial"/>
          <w:szCs w:val="17"/>
          <w:lang w:val="es-ES_tradnl"/>
        </w:rPr>
        <w:t>]</w:t>
      </w:r>
      <w:r w:rsidR="00CA2624" w:rsidRPr="00641BDB">
        <w:rPr>
          <w:rFonts w:eastAsia="Times New Roman" w:cs="Arial"/>
          <w:szCs w:val="17"/>
          <w:lang w:val="es-ES_tradnl"/>
        </w:rPr>
        <w:tab/>
      </w:r>
      <w:r w:rsidR="006529A5" w:rsidRPr="00641BDB">
        <w:rPr>
          <w:rFonts w:eastAsia="Times New Roman" w:cs="Arial"/>
          <w:szCs w:val="17"/>
          <w:lang w:val="es-ES_tradnl"/>
        </w:rPr>
        <w:t>En el</w:t>
      </w:r>
      <w:r w:rsidR="00CA2624" w:rsidRPr="00641BDB">
        <w:rPr>
          <w:rFonts w:eastAsia="Times New Roman" w:cs="Arial"/>
          <w:szCs w:val="17"/>
          <w:lang w:val="es-ES_tradnl"/>
        </w:rPr>
        <w:t xml:space="preserve"> nivel de protocolo, una API web DEBE devolver un código de estado HTTP apropiado seleccionado de la lista de códigos de estado HTTP estándares</w:t>
      </w:r>
      <w:r w:rsidR="005E48A2" w:rsidRPr="00641BDB">
        <w:rPr>
          <w:rFonts w:eastAsia="Times New Roman" w:cs="Arial"/>
          <w:szCs w:val="17"/>
          <w:lang w:val="es-ES_tradnl"/>
        </w:rPr>
        <w:t>. </w:t>
      </w:r>
    </w:p>
    <w:p w14:paraId="26C38642" w14:textId="3D2DEE0D" w:rsidR="005E48A2" w:rsidRPr="00641BDB" w:rsidRDefault="008620A5" w:rsidP="00570BF7">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J</w:t>
      </w:r>
      <w:r w:rsidRPr="00641BDB">
        <w:rPr>
          <w:rFonts w:eastAsia="Times New Roman" w:cs="Arial"/>
          <w:szCs w:val="17"/>
          <w:lang w:val="es-ES_tradnl"/>
        </w:rPr>
        <w:t>-</w:t>
      </w:r>
      <w:r w:rsidR="00FA1E75" w:rsidRPr="00641BDB">
        <w:rPr>
          <w:rFonts w:eastAsia="Times New Roman" w:cs="Arial"/>
          <w:szCs w:val="17"/>
          <w:lang w:val="es-ES_tradnl"/>
        </w:rPr>
        <w:t>8</w:t>
      </w:r>
      <w:r w:rsidR="003C1567" w:rsidRPr="00641BDB">
        <w:rPr>
          <w:rFonts w:eastAsia="Times New Roman" w:cs="Arial"/>
          <w:szCs w:val="17"/>
          <w:lang w:val="es-ES_tradnl"/>
        </w:rPr>
        <w:t>9</w:t>
      </w:r>
      <w:r w:rsidR="005E48A2" w:rsidRPr="00641BDB">
        <w:rPr>
          <w:rFonts w:eastAsia="Times New Roman" w:cs="Arial"/>
          <w:szCs w:val="17"/>
          <w:lang w:val="es-ES_tradnl"/>
        </w:rPr>
        <w:t>]</w:t>
      </w:r>
      <w:r w:rsidR="006529A5" w:rsidRPr="00641BDB">
        <w:rPr>
          <w:rFonts w:eastAsia="Times New Roman" w:cs="Arial"/>
          <w:szCs w:val="17"/>
          <w:lang w:val="es-ES_tradnl"/>
        </w:rPr>
        <w:tab/>
        <w:t>En el nivel de aplicación, una API web DEBE devolver una carga útil que informe del error con suficiente granularidad.</w:t>
      </w:r>
      <w:r w:rsidR="00CD1381" w:rsidRPr="00641BDB">
        <w:rPr>
          <w:rFonts w:eastAsia="Times New Roman" w:cs="Arial"/>
          <w:szCs w:val="17"/>
          <w:lang w:val="es-ES_tradnl"/>
        </w:rPr>
        <w:t xml:space="preserve"> </w:t>
      </w:r>
      <w:r w:rsidR="006529A5" w:rsidRPr="00641BDB">
        <w:rPr>
          <w:rFonts w:eastAsia="Times New Roman" w:cs="Arial"/>
          <w:szCs w:val="17"/>
          <w:lang w:val="es-ES_tradnl"/>
        </w:rPr>
        <w:t>Los atributos</w:t>
      </w:r>
      <w:r w:rsidR="005E48A2" w:rsidRPr="00641BDB">
        <w:rPr>
          <w:rFonts w:eastAsia="Times New Roman" w:cs="Arial"/>
          <w:szCs w:val="17"/>
          <w:lang w:val="es-ES_tradnl"/>
        </w:rPr>
        <w:t> </w:t>
      </w:r>
      <w:r w:rsidR="00C92F1C" w:rsidRPr="00641BDB">
        <w:rPr>
          <w:rFonts w:ascii="Courier New" w:eastAsia="Times New Roman" w:hAnsi="Courier New" w:cs="Courier New"/>
          <w:szCs w:val="17"/>
          <w:lang w:val="es-ES_tradnl"/>
        </w:rPr>
        <w:t>code</w:t>
      </w:r>
      <w:r w:rsidR="00C92F1C" w:rsidRPr="00641BDB">
        <w:rPr>
          <w:rFonts w:eastAsia="Times New Roman" w:cs="Arial"/>
          <w:szCs w:val="17"/>
          <w:lang w:val="es-ES_tradnl"/>
        </w:rPr>
        <w:t xml:space="preserve"> </w:t>
      </w:r>
      <w:r w:rsidR="006529A5" w:rsidRPr="00641BDB">
        <w:rPr>
          <w:rFonts w:eastAsia="Times New Roman" w:cs="Arial"/>
          <w:szCs w:val="17"/>
          <w:lang w:val="es-ES_tradnl"/>
        </w:rPr>
        <w:t>y</w:t>
      </w:r>
      <w:r w:rsidR="00C92F1C" w:rsidRPr="00641BDB">
        <w:rPr>
          <w:rFonts w:eastAsia="Times New Roman" w:cs="Arial"/>
          <w:szCs w:val="17"/>
          <w:lang w:val="es-ES_tradnl"/>
        </w:rPr>
        <w:t xml:space="preserve"> </w:t>
      </w:r>
      <w:r w:rsidR="00C92F1C" w:rsidRPr="00641BDB">
        <w:rPr>
          <w:rFonts w:ascii="Courier New" w:eastAsia="Times New Roman" w:hAnsi="Courier New" w:cs="Courier New"/>
          <w:szCs w:val="17"/>
          <w:lang w:val="es-ES_tradnl"/>
        </w:rPr>
        <w:t>message</w:t>
      </w:r>
      <w:r w:rsidR="00C92F1C" w:rsidRPr="00641BDB">
        <w:rPr>
          <w:rFonts w:eastAsia="Times New Roman" w:cs="Arial"/>
          <w:szCs w:val="17"/>
          <w:lang w:val="es-ES_tradnl"/>
        </w:rPr>
        <w:t xml:space="preserve"> </w:t>
      </w:r>
      <w:r w:rsidR="006529A5" w:rsidRPr="00641BDB">
        <w:rPr>
          <w:rFonts w:eastAsia="Times New Roman" w:cs="Arial"/>
          <w:szCs w:val="17"/>
          <w:lang w:val="es-ES_tradnl"/>
        </w:rPr>
        <w:t xml:space="preserve">son obligatorios, el atributo </w:t>
      </w:r>
      <w:r w:rsidR="00570BF7" w:rsidRPr="00641BDB">
        <w:rPr>
          <w:rFonts w:ascii="Courier New" w:eastAsia="Times New Roman" w:hAnsi="Courier New" w:cs="Courier New"/>
          <w:szCs w:val="17"/>
          <w:lang w:val="es-ES_tradnl"/>
        </w:rPr>
        <w:t>details</w:t>
      </w:r>
      <w:r w:rsidR="00570BF7" w:rsidRPr="00641BDB">
        <w:rPr>
          <w:rFonts w:eastAsia="Times New Roman" w:cs="Arial"/>
          <w:szCs w:val="17"/>
          <w:lang w:val="es-ES_tradnl"/>
        </w:rPr>
        <w:t xml:space="preserve"> </w:t>
      </w:r>
      <w:r w:rsidR="006529A5" w:rsidRPr="00641BDB">
        <w:rPr>
          <w:rFonts w:eastAsia="Times New Roman" w:cs="Arial"/>
          <w:szCs w:val="17"/>
          <w:lang w:val="es-ES_tradnl"/>
        </w:rPr>
        <w:t xml:space="preserve">es condicionalmente obligatorio y los atributos </w:t>
      </w:r>
      <w:r w:rsidR="00C92F1C" w:rsidRPr="00641BDB">
        <w:rPr>
          <w:rFonts w:ascii="Courier New" w:eastAsia="Times New Roman" w:hAnsi="Courier New" w:cs="Courier New"/>
          <w:szCs w:val="17"/>
          <w:lang w:val="es-ES_tradnl"/>
        </w:rPr>
        <w:t>target</w:t>
      </w:r>
      <w:r w:rsidR="00C92F1C" w:rsidRPr="00641BDB">
        <w:rPr>
          <w:rFonts w:eastAsia="Times New Roman" w:cs="Arial"/>
          <w:szCs w:val="17"/>
          <w:lang w:val="es-ES_tradnl"/>
        </w:rPr>
        <w:t xml:space="preserve">, </w:t>
      </w:r>
      <w:r w:rsidR="00C92F1C" w:rsidRPr="00641BDB">
        <w:rPr>
          <w:rFonts w:ascii="Courier New" w:eastAsia="Times New Roman" w:hAnsi="Courier New" w:cs="Courier New"/>
          <w:szCs w:val="17"/>
          <w:lang w:val="es-ES_tradnl"/>
        </w:rPr>
        <w:t xml:space="preserve">status, moreInfo, </w:t>
      </w:r>
      <w:r w:rsidR="00283D41" w:rsidRPr="00641BDB">
        <w:rPr>
          <w:rFonts w:eastAsia="Times New Roman" w:cs="Arial"/>
          <w:szCs w:val="17"/>
          <w:lang w:val="es-ES_tradnl"/>
        </w:rPr>
        <w:t>e</w:t>
      </w:r>
      <w:r w:rsidR="00C92F1C" w:rsidRPr="00641BDB">
        <w:rPr>
          <w:rFonts w:ascii="Courier New" w:eastAsia="Times New Roman" w:hAnsi="Courier New" w:cs="Courier New"/>
          <w:szCs w:val="17"/>
          <w:lang w:val="es-ES_tradnl"/>
        </w:rPr>
        <w:t xml:space="preserve"> internalMessage</w:t>
      </w:r>
      <w:r w:rsidR="005E48A2" w:rsidRPr="00641BDB">
        <w:rPr>
          <w:rFonts w:eastAsia="Times New Roman" w:cs="Arial"/>
          <w:szCs w:val="17"/>
          <w:lang w:val="es-ES_tradnl"/>
        </w:rPr>
        <w:t xml:space="preserve"> </w:t>
      </w:r>
      <w:r w:rsidR="00570BF7" w:rsidRPr="00641BDB">
        <w:rPr>
          <w:rFonts w:eastAsia="Times New Roman" w:cs="Arial"/>
          <w:szCs w:val="17"/>
          <w:lang w:val="es-ES_tradnl"/>
        </w:rPr>
        <w:t>son opcionales</w:t>
      </w:r>
      <w:r w:rsidR="005E48A2" w:rsidRPr="00641BDB">
        <w:rPr>
          <w:rFonts w:eastAsia="Times New Roman" w:cs="Arial"/>
          <w:szCs w:val="17"/>
          <w:lang w:val="es-ES_tradnl"/>
        </w:rPr>
        <w:t xml:space="preserve">. </w:t>
      </w:r>
    </w:p>
    <w:p w14:paraId="36024D8C" w14:textId="2AC97C3B" w:rsidR="005E48A2" w:rsidRPr="00641BDB" w:rsidRDefault="008620A5" w:rsidP="00087E8A">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3C1567" w:rsidRPr="00641BDB">
        <w:rPr>
          <w:rFonts w:eastAsia="Times New Roman" w:cs="Arial"/>
          <w:szCs w:val="17"/>
          <w:lang w:val="es-ES_tradnl"/>
        </w:rPr>
        <w:t>90</w:t>
      </w:r>
      <w:r w:rsidR="005E48A2" w:rsidRPr="00641BDB">
        <w:rPr>
          <w:rFonts w:eastAsia="Times New Roman" w:cs="Arial"/>
          <w:szCs w:val="17"/>
          <w:lang w:val="es-ES_tradnl"/>
        </w:rPr>
        <w:t>]</w:t>
      </w:r>
      <w:r w:rsidR="00087E8A" w:rsidRPr="00641BDB">
        <w:rPr>
          <w:rFonts w:eastAsia="Times New Roman" w:cs="Arial"/>
          <w:szCs w:val="17"/>
          <w:lang w:val="es-ES_tradnl"/>
        </w:rPr>
        <w:tab/>
        <w:t>Los errores NO DEBEN exponer datos esenciales para la seguridad o detalles técnicos internos, como las pilas de llamada en los mensajes de error.</w:t>
      </w:r>
      <w:r w:rsidR="005E48A2" w:rsidRPr="00641BDB">
        <w:rPr>
          <w:rFonts w:eastAsia="Times New Roman" w:cs="Arial"/>
          <w:szCs w:val="17"/>
          <w:lang w:val="es-ES_tradnl"/>
        </w:rPr>
        <w:t> </w:t>
      </w:r>
    </w:p>
    <w:p w14:paraId="1165B6D9" w14:textId="070A6255" w:rsidR="005E48A2" w:rsidRPr="00641BDB" w:rsidRDefault="008620A5" w:rsidP="00F47ABF">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FA1E75" w:rsidRPr="00641BDB">
        <w:rPr>
          <w:rFonts w:eastAsia="Times New Roman" w:cs="Arial"/>
          <w:szCs w:val="17"/>
          <w:lang w:val="es-ES_tradnl"/>
        </w:rPr>
        <w:t>9</w:t>
      </w:r>
      <w:r w:rsidR="003C1567" w:rsidRPr="00641BDB">
        <w:rPr>
          <w:rFonts w:eastAsia="Times New Roman" w:cs="Arial"/>
          <w:szCs w:val="17"/>
          <w:lang w:val="es-ES_tradnl"/>
        </w:rPr>
        <w:t>1</w:t>
      </w:r>
      <w:r w:rsidR="005E48A2" w:rsidRPr="00641BDB">
        <w:rPr>
          <w:rFonts w:eastAsia="Times New Roman" w:cs="Arial"/>
          <w:szCs w:val="17"/>
          <w:lang w:val="es-ES_tradnl"/>
        </w:rPr>
        <w:t>]</w:t>
      </w:r>
      <w:r w:rsidR="00F47ABF" w:rsidRPr="00641BDB">
        <w:rPr>
          <w:rFonts w:eastAsia="Times New Roman" w:cs="Arial"/>
          <w:szCs w:val="17"/>
          <w:lang w:val="es-ES_tradnl"/>
        </w:rPr>
        <w:tab/>
        <w:t>El encabezado</w:t>
      </w:r>
      <w:r w:rsidR="005E48A2" w:rsidRPr="00641BDB">
        <w:rPr>
          <w:rFonts w:eastAsia="Times New Roman" w:cs="Arial"/>
          <w:szCs w:val="17"/>
          <w:lang w:val="es-ES_tradnl"/>
        </w:rPr>
        <w:t xml:space="preserve"> HTTP</w:t>
      </w:r>
      <w:r w:rsidR="00D109D2" w:rsidRPr="00641BDB">
        <w:rPr>
          <w:rFonts w:ascii="Courier New" w:eastAsia="Times New Roman" w:hAnsi="Courier New" w:cs="Courier New"/>
          <w:szCs w:val="17"/>
          <w:lang w:val="es-ES_tradnl"/>
        </w:rPr>
        <w:t xml:space="preserve"> </w:t>
      </w:r>
      <w:r w:rsidR="005E48A2" w:rsidRPr="00641BDB">
        <w:rPr>
          <w:rFonts w:ascii="Courier New" w:eastAsia="Times New Roman" w:hAnsi="Courier New" w:cs="Courier New"/>
          <w:szCs w:val="17"/>
          <w:lang w:val="es-ES_tradnl"/>
        </w:rPr>
        <w:t>Reason-Phrase</w:t>
      </w:r>
      <w:r w:rsidR="005E48A2" w:rsidRPr="00641BDB">
        <w:rPr>
          <w:rFonts w:eastAsia="Times New Roman" w:cs="Arial"/>
          <w:szCs w:val="17"/>
          <w:lang w:val="es-ES_tradnl"/>
        </w:rPr>
        <w:t xml:space="preserve"> (</w:t>
      </w:r>
      <w:r w:rsidR="00F47ABF" w:rsidRPr="00641BDB">
        <w:rPr>
          <w:rFonts w:eastAsia="Times New Roman" w:cs="Arial"/>
          <w:szCs w:val="17"/>
          <w:lang w:val="es-ES_tradnl"/>
        </w:rPr>
        <w:t>descrito en la Norma</w:t>
      </w:r>
      <w:r w:rsidR="005E48A2" w:rsidRPr="00641BDB">
        <w:rPr>
          <w:rFonts w:eastAsia="Times New Roman" w:cs="Arial"/>
          <w:szCs w:val="17"/>
          <w:lang w:val="es-ES_tradnl"/>
        </w:rPr>
        <w:t xml:space="preserve"> RFC </w:t>
      </w:r>
      <w:del w:id="209" w:author="Author">
        <w:r w:rsidR="005E48A2" w:rsidRPr="00641BDB">
          <w:rPr>
            <w:rFonts w:eastAsia="Times New Roman" w:cs="Arial"/>
            <w:szCs w:val="17"/>
            <w:lang w:val="es-ES_tradnl"/>
          </w:rPr>
          <w:delText>2616</w:delText>
        </w:r>
      </w:del>
      <w:ins w:id="210" w:author="Author">
        <w:r w:rsidR="00002FA0" w:rsidRPr="00641BDB">
          <w:rPr>
            <w:rFonts w:eastAsia="Times New Roman" w:cs="Arial"/>
            <w:szCs w:val="17"/>
            <w:lang w:val="es-ES_tradnl"/>
          </w:rPr>
          <w:t>9112</w:t>
        </w:r>
      </w:ins>
      <w:r w:rsidR="005E48A2" w:rsidRPr="00641BDB">
        <w:rPr>
          <w:rFonts w:eastAsia="Times New Roman" w:cs="Arial"/>
          <w:szCs w:val="17"/>
          <w:lang w:val="es-ES_tradnl"/>
        </w:rPr>
        <w:t xml:space="preserve">) </w:t>
      </w:r>
      <w:r w:rsidR="00F47ABF" w:rsidRPr="00641BDB">
        <w:rPr>
          <w:rFonts w:eastAsia="Times New Roman" w:cs="Arial"/>
          <w:szCs w:val="17"/>
          <w:lang w:val="es-ES_tradnl"/>
        </w:rPr>
        <w:t>NO DEBE utilizarse para transmitir mensajes de error</w:t>
      </w:r>
      <w:r w:rsidR="005E48A2" w:rsidRPr="00641BDB">
        <w:rPr>
          <w:rFonts w:eastAsia="Times New Roman" w:cs="Arial"/>
          <w:szCs w:val="17"/>
          <w:lang w:val="es-ES_tradnl"/>
        </w:rPr>
        <w:t xml:space="preserve">. </w:t>
      </w:r>
    </w:p>
    <w:p w14:paraId="06246526" w14:textId="693D7AE2" w:rsidR="005E48A2" w:rsidRPr="00641BDB" w:rsidRDefault="009B0EA4" w:rsidP="00CA2624">
      <w:pPr>
        <w:pStyle w:val="Heading4"/>
        <w:jc w:val="both"/>
        <w:rPr>
          <w:lang w:val="es-ES_tradnl"/>
        </w:rPr>
      </w:pPr>
      <w:r w:rsidRPr="00641BDB">
        <w:rPr>
          <w:lang w:val="es-ES_tradnl"/>
        </w:rPr>
        <w:t>ID de correlación</w:t>
      </w:r>
    </w:p>
    <w:p w14:paraId="3D490CC4" w14:textId="339211C8" w:rsidR="005E48A2" w:rsidRPr="00641BDB" w:rsidRDefault="000E50C9" w:rsidP="00CA2624">
      <w:pPr>
        <w:pStyle w:val="NormalWeb"/>
        <w:jc w:val="both"/>
        <w:rPr>
          <w:rFonts w:eastAsia="Times New Roman" w:cs="Arial"/>
          <w:szCs w:val="17"/>
          <w:lang w:val="es-ES_tradnl"/>
        </w:rPr>
      </w:pPr>
      <w:r w:rsidRPr="00641BDB">
        <w:rPr>
          <w:rFonts w:eastAsia="Times New Roman" w:cs="Arial"/>
          <w:szCs w:val="17"/>
          <w:lang w:val="es-ES_tradnl"/>
        </w:rPr>
        <w:t>66.</w:t>
      </w:r>
      <w:r w:rsidR="001446D6" w:rsidRPr="00641BDB">
        <w:rPr>
          <w:rFonts w:eastAsia="Times New Roman" w:cs="Arial"/>
          <w:szCs w:val="17"/>
          <w:lang w:val="es-ES_tradnl"/>
        </w:rPr>
        <w:tab/>
      </w:r>
      <w:r w:rsidR="000E4A1F" w:rsidRPr="00641BDB">
        <w:rPr>
          <w:rFonts w:eastAsia="Times New Roman" w:cs="Arial"/>
          <w:szCs w:val="17"/>
          <w:lang w:val="es-ES_tradnl"/>
        </w:rPr>
        <w:t>Normalmente, el consumo de un servicio provoca la activación de otros muchos servicios.</w:t>
      </w:r>
      <w:r w:rsidR="00A10AB0" w:rsidRPr="00641BDB">
        <w:rPr>
          <w:rFonts w:eastAsia="Times New Roman" w:cs="Arial"/>
          <w:szCs w:val="17"/>
          <w:lang w:val="es-ES_tradnl"/>
        </w:rPr>
        <w:t xml:space="preserve"> Debería existir un mecanismo para correlacionar todas las activaciones de servicios en el mismo contexto de ejecución, por ejemplo, mediante la inclusión del ID de correlación en los mensajes de registro, lo que identifica unívocamente el error registrado</w:t>
      </w:r>
      <w:r w:rsidR="005E48A2" w:rsidRPr="00641BDB">
        <w:rPr>
          <w:rFonts w:eastAsia="Times New Roman" w:cs="Arial"/>
          <w:szCs w:val="17"/>
          <w:lang w:val="es-ES_tradnl"/>
        </w:rPr>
        <w:t xml:space="preserve">. </w:t>
      </w:r>
      <w:r w:rsidR="00903A7B" w:rsidRPr="00641BDB">
        <w:rPr>
          <w:rFonts w:eastAsia="Times New Roman" w:cs="Arial"/>
          <w:szCs w:val="17"/>
          <w:lang w:val="es-ES_tradnl"/>
        </w:rPr>
        <w:t>C</w:t>
      </w:r>
      <w:r w:rsidR="000C43CE" w:rsidRPr="00641BDB">
        <w:rPr>
          <w:rFonts w:eastAsia="Times New Roman" w:cs="Arial"/>
          <w:szCs w:val="17"/>
          <w:lang w:val="es-ES_tradnl"/>
        </w:rPr>
        <w:t xml:space="preserve">onviene asignar </w:t>
      </w:r>
      <w:r w:rsidR="00903A7B" w:rsidRPr="00641BDB">
        <w:rPr>
          <w:rFonts w:eastAsia="Times New Roman" w:cs="Arial"/>
          <w:szCs w:val="17"/>
          <w:lang w:val="es-ES_tradnl"/>
        </w:rPr>
        <w:t xml:space="preserve">con ese fin </w:t>
      </w:r>
      <w:r w:rsidR="000C43CE" w:rsidRPr="00641BDB">
        <w:rPr>
          <w:rFonts w:eastAsia="Times New Roman" w:cs="Arial"/>
          <w:szCs w:val="17"/>
          <w:lang w:val="es-ES_tradnl"/>
        </w:rPr>
        <w:t xml:space="preserve">un nombre de encabezado —por ejemplo, normalmente se utilizan Request-ID o Correlation-ID—, </w:t>
      </w:r>
      <w:r w:rsidR="00903A7B" w:rsidRPr="00641BDB">
        <w:rPr>
          <w:rFonts w:eastAsia="Times New Roman" w:cs="Arial"/>
          <w:szCs w:val="17"/>
          <w:lang w:val="es-ES_tradnl"/>
        </w:rPr>
        <w:t>en la fase de diseño de una API</w:t>
      </w:r>
      <w:r w:rsidR="000C43CE" w:rsidRPr="00641BDB">
        <w:rPr>
          <w:rFonts w:eastAsia="Times New Roman" w:cs="Arial"/>
          <w:szCs w:val="17"/>
          <w:lang w:val="es-ES_tradnl"/>
        </w:rPr>
        <w:t xml:space="preserve">, lo que </w:t>
      </w:r>
      <w:r w:rsidR="00903A7B" w:rsidRPr="00641BDB">
        <w:rPr>
          <w:rFonts w:eastAsia="Times New Roman" w:cs="Arial"/>
          <w:szCs w:val="17"/>
          <w:lang w:val="es-ES_tradnl"/>
        </w:rPr>
        <w:t xml:space="preserve">posteriormente </w:t>
      </w:r>
      <w:r w:rsidR="000C43CE" w:rsidRPr="00641BDB">
        <w:rPr>
          <w:rFonts w:eastAsia="Times New Roman" w:cs="Arial"/>
          <w:szCs w:val="17"/>
          <w:lang w:val="es-ES_tradnl"/>
        </w:rPr>
        <w:t xml:space="preserve">favorecerá la compatibilidad entre diferentes API y las </w:t>
      </w:r>
      <w:r w:rsidR="008D4A18" w:rsidRPr="00641BDB">
        <w:rPr>
          <w:rFonts w:eastAsia="Times New Roman" w:cs="Arial"/>
          <w:szCs w:val="17"/>
          <w:lang w:val="es-ES_tradnl"/>
        </w:rPr>
        <w:t xml:space="preserve">últimas </w:t>
      </w:r>
      <w:r w:rsidR="000C43CE" w:rsidRPr="00641BDB">
        <w:rPr>
          <w:rFonts w:eastAsia="Times New Roman" w:cs="Arial"/>
          <w:szCs w:val="17"/>
          <w:lang w:val="es-ES_tradnl"/>
        </w:rPr>
        <w:t>implementaciones.</w:t>
      </w:r>
    </w:p>
    <w:p w14:paraId="5C693C05" w14:textId="5798027F" w:rsidR="008E4DAF" w:rsidRPr="00641BDB" w:rsidRDefault="008620A5" w:rsidP="006B0A1D">
      <w:pPr>
        <w:spacing w:before="100" w:beforeAutospacing="1" w:after="100" w:afterAutospacing="1"/>
        <w:ind w:left="1695" w:hanging="975"/>
        <w:jc w:val="both"/>
        <w:rPr>
          <w:rFonts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00EA5EC2" w:rsidRPr="00641BDB">
        <w:rPr>
          <w:rFonts w:eastAsia="Times New Roman" w:cs="Arial"/>
          <w:szCs w:val="17"/>
          <w:lang w:val="es-ES_tradnl"/>
        </w:rPr>
        <w:t>-9</w:t>
      </w:r>
      <w:r w:rsidR="000E50C9" w:rsidRPr="00641BDB">
        <w:rPr>
          <w:rFonts w:eastAsia="Times New Roman" w:cs="Arial"/>
          <w:szCs w:val="17"/>
          <w:lang w:val="es-ES_tradnl"/>
        </w:rPr>
        <w:t>2</w:t>
      </w:r>
      <w:r w:rsidR="005E48A2" w:rsidRPr="00641BDB">
        <w:rPr>
          <w:rFonts w:eastAsia="Times New Roman" w:cs="Arial"/>
          <w:szCs w:val="17"/>
          <w:lang w:val="es-ES_tradnl"/>
        </w:rPr>
        <w:t>]</w:t>
      </w:r>
      <w:r w:rsidR="006B0A1D" w:rsidRPr="00641BDB">
        <w:rPr>
          <w:rFonts w:eastAsia="Times New Roman" w:cs="Arial"/>
          <w:szCs w:val="17"/>
          <w:lang w:val="es-ES_tradnl"/>
        </w:rPr>
        <w:tab/>
        <w:t>Cada error registrado DEBERÍA tener un ID de correlación único. DEBERÍA utilizarse un encabezado HTTP personalizado con el nombre Correlation-ID</w:t>
      </w:r>
      <w:r w:rsidR="008E4DAF" w:rsidRPr="00641BDB">
        <w:rPr>
          <w:rFonts w:eastAsia="Times New Roman" w:cs="Arial"/>
          <w:szCs w:val="17"/>
          <w:lang w:val="es-ES_tradnl"/>
        </w:rPr>
        <w:t>.</w:t>
      </w:r>
    </w:p>
    <w:p w14:paraId="3C73AB4B" w14:textId="5023B1ED" w:rsidR="005E48A2" w:rsidRPr="00641BDB" w:rsidRDefault="004E3B45" w:rsidP="00CA2624">
      <w:pPr>
        <w:pStyle w:val="Heading3"/>
        <w:jc w:val="both"/>
        <w:rPr>
          <w:lang w:val="es-ES_tradnl"/>
        </w:rPr>
      </w:pPr>
      <w:bookmarkStart w:id="211" w:name="_Toc213074185"/>
      <w:bookmarkStart w:id="212" w:name="_Toc126065410"/>
      <w:bookmarkStart w:id="213" w:name="_Toc213234799"/>
      <w:r w:rsidRPr="00641BDB">
        <w:rPr>
          <w:lang w:val="es-ES_tradnl"/>
        </w:rPr>
        <w:t>Contrato de servicio</w:t>
      </w:r>
      <w:bookmarkEnd w:id="211"/>
      <w:bookmarkEnd w:id="212"/>
      <w:bookmarkEnd w:id="213"/>
    </w:p>
    <w:p w14:paraId="3C7F2141" w14:textId="626841B2" w:rsidR="005E48A2" w:rsidRPr="00641BDB" w:rsidRDefault="000E50C9" w:rsidP="00CA2624">
      <w:pPr>
        <w:pStyle w:val="NormalWeb"/>
        <w:jc w:val="both"/>
        <w:rPr>
          <w:rFonts w:eastAsia="Times New Roman" w:cs="Arial"/>
          <w:szCs w:val="17"/>
          <w:lang w:val="es-ES_tradnl"/>
        </w:rPr>
      </w:pPr>
      <w:r w:rsidRPr="00641BDB">
        <w:rPr>
          <w:rFonts w:cs="Arial"/>
          <w:szCs w:val="17"/>
          <w:lang w:val="es-ES_tradnl"/>
        </w:rPr>
        <w:t>67.</w:t>
      </w:r>
      <w:r w:rsidR="001446D6" w:rsidRPr="00641BDB">
        <w:rPr>
          <w:rFonts w:cs="Arial"/>
          <w:szCs w:val="17"/>
          <w:lang w:val="es-ES_tradnl"/>
        </w:rPr>
        <w:tab/>
      </w:r>
      <w:r w:rsidR="00E16496" w:rsidRPr="00641BDB">
        <w:rPr>
          <w:rFonts w:cs="Arial"/>
          <w:szCs w:val="17"/>
          <w:lang w:val="es-ES_tradnl"/>
        </w:rPr>
        <w:t xml:space="preserve">REST no es un protocolo o una arquitectura, sino un estilo de arquitectura con propiedades y restricciones de arquitectura. No hay normas oficiales para los contratos de API REST. </w:t>
      </w:r>
      <w:r w:rsidR="00511DB6" w:rsidRPr="00641BDB">
        <w:rPr>
          <w:rFonts w:cs="Arial"/>
          <w:szCs w:val="17"/>
          <w:lang w:val="es-ES_tradnl"/>
        </w:rPr>
        <w:t>En la</w:t>
      </w:r>
      <w:r w:rsidR="00E16496" w:rsidRPr="00641BDB">
        <w:rPr>
          <w:rFonts w:cs="Arial"/>
          <w:szCs w:val="17"/>
          <w:lang w:val="es-ES_tradnl"/>
        </w:rPr>
        <w:t xml:space="preserve"> presente norma la documentación de </w:t>
      </w:r>
      <w:r w:rsidR="00511DB6" w:rsidRPr="00641BDB">
        <w:rPr>
          <w:rFonts w:cs="Arial"/>
          <w:szCs w:val="17"/>
          <w:lang w:val="es-ES_tradnl"/>
        </w:rPr>
        <w:t>la</w:t>
      </w:r>
      <w:r w:rsidR="00E16496" w:rsidRPr="00641BDB">
        <w:rPr>
          <w:rFonts w:cs="Arial"/>
          <w:szCs w:val="17"/>
          <w:lang w:val="es-ES_tradnl"/>
        </w:rPr>
        <w:t xml:space="preserve"> API </w:t>
      </w:r>
      <w:r w:rsidR="00511DB6" w:rsidRPr="00641BDB">
        <w:rPr>
          <w:rFonts w:cs="Arial"/>
          <w:szCs w:val="17"/>
          <w:lang w:val="es-ES_tradnl"/>
        </w:rPr>
        <w:t>es equivalente al c</w:t>
      </w:r>
      <w:r w:rsidR="00E16496" w:rsidRPr="00641BDB">
        <w:rPr>
          <w:rFonts w:cs="Arial"/>
          <w:szCs w:val="17"/>
          <w:lang w:val="es-ES_tradnl"/>
        </w:rPr>
        <w:t>ontrato de servicio REST. El contrato de servicio se basa en los tres elementos fundamentales que se indican a continuación</w:t>
      </w:r>
      <w:r w:rsidR="005E48A2" w:rsidRPr="00641BDB">
        <w:rPr>
          <w:rFonts w:eastAsia="Times New Roman" w:cs="Arial"/>
          <w:szCs w:val="17"/>
          <w:lang w:val="es-ES_tradnl"/>
        </w:rPr>
        <w:t>:</w:t>
      </w:r>
    </w:p>
    <w:p w14:paraId="742B9F9D" w14:textId="33DF8B42" w:rsidR="005E48A2" w:rsidRPr="00641BDB" w:rsidRDefault="00B26289" w:rsidP="00D119C3">
      <w:pPr>
        <w:pStyle w:val="ListParagraph"/>
        <w:numPr>
          <w:ilvl w:val="0"/>
          <w:numId w:val="6"/>
        </w:numPr>
        <w:rPr>
          <w:lang w:val="es-ES_tradnl"/>
        </w:rPr>
      </w:pPr>
      <w:r w:rsidRPr="00641BDB">
        <w:rPr>
          <w:lang w:val="es-ES_tradnl"/>
        </w:rPr>
        <w:lastRenderedPageBreak/>
        <w:t>Sintaxis del identificador de recursos: ¿cómo se puede expresar el lugar desde o hacia el que se transfieren los datos?</w:t>
      </w:r>
    </w:p>
    <w:p w14:paraId="4897448B" w14:textId="2DFFE5AA" w:rsidR="005E48A2" w:rsidRPr="00641BDB" w:rsidRDefault="001F68E5" w:rsidP="00D119C3">
      <w:pPr>
        <w:pStyle w:val="ListParagraph"/>
        <w:numPr>
          <w:ilvl w:val="0"/>
          <w:numId w:val="6"/>
        </w:numPr>
        <w:rPr>
          <w:lang w:val="es-ES_tradnl"/>
        </w:rPr>
      </w:pPr>
      <w:r w:rsidRPr="00641BDB">
        <w:rPr>
          <w:lang w:val="es-ES_tradnl"/>
        </w:rPr>
        <w:t>Métodos: ¿cuáles son los mecanismos de protocolo utilizados para transferir los datos?</w:t>
      </w:r>
    </w:p>
    <w:p w14:paraId="6E2D61BC" w14:textId="30D00F54" w:rsidR="005E48A2" w:rsidRPr="00641BDB" w:rsidRDefault="001F68E5" w:rsidP="00D119C3">
      <w:pPr>
        <w:pStyle w:val="ListParagraph"/>
        <w:numPr>
          <w:ilvl w:val="0"/>
          <w:numId w:val="6"/>
        </w:numPr>
        <w:rPr>
          <w:lang w:val="es-ES_tradnl"/>
        </w:rPr>
      </w:pPr>
      <w:r w:rsidRPr="00641BDB">
        <w:rPr>
          <w:lang w:val="es-ES_tradnl"/>
        </w:rPr>
        <w:t xml:space="preserve">Tipos de medios: ¿qué tipo de datos se están transfiriendo? Los servicios REST individuales utilizan estos elementos en diferentes combinaciones para exponer sus capacidades. La definición de un conjunto de referencia de estos elementos para su uso en una colección (o inventario) de servicios hace que este tipo de contrato de servicio sea uniforme. </w:t>
      </w:r>
    </w:p>
    <w:p w14:paraId="5E0B4FF2" w14:textId="11715AF4" w:rsidR="005E48A2" w:rsidRPr="00641BDB" w:rsidRDefault="008620A5" w:rsidP="00CA2624">
      <w:pPr>
        <w:spacing w:before="100" w:beforeAutospacing="1" w:after="100" w:afterAutospacing="1"/>
        <w:ind w:firstLine="567"/>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EA5EC2" w:rsidRPr="00641BDB">
        <w:rPr>
          <w:rFonts w:eastAsia="Times New Roman" w:cs="Arial"/>
          <w:szCs w:val="17"/>
          <w:lang w:val="es-ES_tradnl"/>
        </w:rPr>
        <w:t>9</w:t>
      </w:r>
      <w:r w:rsidR="000E50C9" w:rsidRPr="00641BDB">
        <w:rPr>
          <w:rFonts w:eastAsia="Times New Roman" w:cs="Arial"/>
          <w:szCs w:val="17"/>
          <w:lang w:val="es-ES_tradnl"/>
        </w:rPr>
        <w:t>3</w:t>
      </w:r>
      <w:r w:rsidR="005E48A2" w:rsidRPr="00641BDB">
        <w:rPr>
          <w:rFonts w:eastAsia="Times New Roman" w:cs="Arial"/>
          <w:szCs w:val="17"/>
          <w:lang w:val="es-ES_tradnl"/>
        </w:rPr>
        <w:t>]</w:t>
      </w:r>
      <w:r w:rsidR="005A6F89" w:rsidRPr="00641BDB">
        <w:rPr>
          <w:rFonts w:eastAsia="Times New Roman" w:cs="Arial"/>
          <w:szCs w:val="17"/>
          <w:lang w:val="es-ES_tradnl"/>
        </w:rPr>
        <w:tab/>
        <w:t xml:space="preserve">El modelo de contrato de servicio DEBE </w:t>
      </w:r>
      <w:r w:rsidR="00AA0826" w:rsidRPr="00641BDB">
        <w:rPr>
          <w:rFonts w:eastAsia="Times New Roman" w:cs="Arial"/>
          <w:szCs w:val="17"/>
          <w:lang w:val="es-ES_tradnl"/>
        </w:rPr>
        <w:t>especificar</w:t>
      </w:r>
      <w:r w:rsidR="005A6F89" w:rsidRPr="00641BDB">
        <w:rPr>
          <w:rFonts w:eastAsia="Times New Roman" w:cs="Arial"/>
          <w:szCs w:val="17"/>
          <w:lang w:val="es-ES_tradnl"/>
        </w:rPr>
        <w:t xml:space="preserve"> lo siguiente</w:t>
      </w:r>
      <w:r w:rsidR="005E48A2" w:rsidRPr="00641BDB">
        <w:rPr>
          <w:rFonts w:eastAsia="Times New Roman" w:cs="Arial"/>
          <w:szCs w:val="17"/>
          <w:lang w:val="es-ES_tradnl"/>
        </w:rPr>
        <w:t>:</w:t>
      </w:r>
    </w:p>
    <w:p w14:paraId="7F8497E0" w14:textId="669B51D4" w:rsidR="00AA0826" w:rsidRPr="00641BDB" w:rsidRDefault="00102406" w:rsidP="00AA0826">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w:t>
      </w:r>
      <w:r w:rsidR="00AA0826" w:rsidRPr="00641BDB">
        <w:rPr>
          <w:rFonts w:eastAsia="Times New Roman" w:cs="Arial"/>
          <w:szCs w:val="17"/>
          <w:lang w:val="es-ES_tradnl"/>
        </w:rPr>
        <w:t>a versión de la API;</w:t>
      </w:r>
    </w:p>
    <w:p w14:paraId="1CC36072" w14:textId="45B5E9CA" w:rsidR="00AA0826" w:rsidRPr="00641BDB" w:rsidRDefault="00102406" w:rsidP="00AA0826">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i</w:t>
      </w:r>
      <w:r w:rsidR="00AA0826" w:rsidRPr="00641BDB">
        <w:rPr>
          <w:rFonts w:eastAsia="Times New Roman" w:cs="Arial"/>
          <w:szCs w:val="17"/>
          <w:lang w:val="es-ES_tradnl"/>
        </w:rPr>
        <w:t>nformación sobre la semántica de los elementos de la API;</w:t>
      </w:r>
    </w:p>
    <w:p w14:paraId="0E57A765" w14:textId="3E66A512" w:rsidR="00AA0826" w:rsidRPr="00641BDB" w:rsidRDefault="00102406" w:rsidP="00AA0826">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w:t>
      </w:r>
      <w:r w:rsidR="00AA0826" w:rsidRPr="00641BDB">
        <w:rPr>
          <w:rFonts w:eastAsia="Times New Roman" w:cs="Arial"/>
          <w:szCs w:val="17"/>
          <w:lang w:val="es-ES_tradnl"/>
        </w:rPr>
        <w:t>os recursos;</w:t>
      </w:r>
    </w:p>
    <w:p w14:paraId="53BD8716" w14:textId="20FA3804" w:rsidR="00AA0826" w:rsidRPr="00641BDB" w:rsidRDefault="00102406" w:rsidP="00AA0826">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w:t>
      </w:r>
      <w:r w:rsidR="00AA0826" w:rsidRPr="00641BDB">
        <w:rPr>
          <w:rFonts w:eastAsia="Times New Roman" w:cs="Arial"/>
          <w:szCs w:val="17"/>
          <w:lang w:val="es-ES_tradnl"/>
        </w:rPr>
        <w:t>os atributos de los recursos;</w:t>
      </w:r>
    </w:p>
    <w:p w14:paraId="28F43614" w14:textId="50B66027" w:rsidR="00AA0826" w:rsidRPr="00641BDB" w:rsidRDefault="00102406" w:rsidP="00AA0826">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w:t>
      </w:r>
      <w:r w:rsidR="00AA0826" w:rsidRPr="00641BDB">
        <w:rPr>
          <w:rFonts w:eastAsia="Times New Roman" w:cs="Arial"/>
          <w:szCs w:val="17"/>
          <w:lang w:val="es-ES_tradnl"/>
        </w:rPr>
        <w:t>os parámetros de consulta;</w:t>
      </w:r>
    </w:p>
    <w:p w14:paraId="3BCB6400" w14:textId="5B0D4BA1" w:rsidR="00AA0826" w:rsidRPr="00641BDB" w:rsidRDefault="00102406" w:rsidP="00AA0826">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w:t>
      </w:r>
      <w:r w:rsidR="00AA0826" w:rsidRPr="00641BDB">
        <w:rPr>
          <w:rFonts w:eastAsia="Times New Roman" w:cs="Arial"/>
          <w:szCs w:val="17"/>
          <w:lang w:val="es-ES_tradnl"/>
        </w:rPr>
        <w:t>os métodos;</w:t>
      </w:r>
    </w:p>
    <w:p w14:paraId="04C81976" w14:textId="3B55B071" w:rsidR="00AA0826" w:rsidRPr="00641BDB" w:rsidRDefault="00102406" w:rsidP="00AA0826">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w:t>
      </w:r>
      <w:r w:rsidR="00AA0826" w:rsidRPr="00641BDB">
        <w:rPr>
          <w:rFonts w:eastAsia="Times New Roman" w:cs="Arial"/>
          <w:szCs w:val="17"/>
          <w:lang w:val="es-ES_tradnl"/>
        </w:rPr>
        <w:t xml:space="preserve">os tipos de medios; </w:t>
      </w:r>
    </w:p>
    <w:p w14:paraId="0B8585F5" w14:textId="08DF6067" w:rsidR="00AA0826" w:rsidRPr="00641BDB" w:rsidRDefault="00102406" w:rsidP="00AA0826">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w:t>
      </w:r>
      <w:r w:rsidR="00AA0826" w:rsidRPr="00641BDB">
        <w:rPr>
          <w:rFonts w:eastAsia="Times New Roman" w:cs="Arial"/>
          <w:szCs w:val="17"/>
          <w:lang w:val="es-ES_tradnl"/>
        </w:rPr>
        <w:t>a gramática de búsqueda (si se admite alguna);</w:t>
      </w:r>
    </w:p>
    <w:p w14:paraId="1C70C36D" w14:textId="21F82567" w:rsidR="00AA0826" w:rsidRPr="00641BDB" w:rsidRDefault="00102406" w:rsidP="00AA0826">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w:t>
      </w:r>
      <w:r w:rsidR="00AA0826" w:rsidRPr="00641BDB">
        <w:rPr>
          <w:rFonts w:eastAsia="Times New Roman" w:cs="Arial"/>
          <w:szCs w:val="17"/>
          <w:lang w:val="es-ES_tradnl"/>
        </w:rPr>
        <w:t>os códigos de estado HTTP;</w:t>
      </w:r>
    </w:p>
    <w:p w14:paraId="2D05E1A6" w14:textId="1C0C84B1" w:rsidR="00AA0826" w:rsidRPr="00641BDB" w:rsidRDefault="00102406" w:rsidP="00AA0826">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w:t>
      </w:r>
      <w:r w:rsidR="00AA0826" w:rsidRPr="00641BDB">
        <w:rPr>
          <w:rFonts w:eastAsia="Times New Roman" w:cs="Arial"/>
          <w:szCs w:val="17"/>
          <w:lang w:val="es-ES_tradnl"/>
        </w:rPr>
        <w:t>os métodos HTTP;</w:t>
      </w:r>
    </w:p>
    <w:p w14:paraId="55AE67DB" w14:textId="0E218F30" w:rsidR="00AA0826" w:rsidRPr="00641BDB" w:rsidRDefault="00102406" w:rsidP="00AA0826">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w:t>
      </w:r>
      <w:r w:rsidR="00AA0826" w:rsidRPr="00641BDB">
        <w:rPr>
          <w:rFonts w:eastAsia="Times New Roman" w:cs="Arial"/>
          <w:szCs w:val="17"/>
          <w:lang w:val="es-ES_tradnl"/>
        </w:rPr>
        <w:t>as restricciones y las características distintivas; y</w:t>
      </w:r>
    </w:p>
    <w:p w14:paraId="7306F16B" w14:textId="74F48043" w:rsidR="005E48A2" w:rsidRPr="00641BDB" w:rsidRDefault="00102406" w:rsidP="00AA0826">
      <w:pPr>
        <w:numPr>
          <w:ilvl w:val="2"/>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l</w:t>
      </w:r>
      <w:r w:rsidR="00AA0826" w:rsidRPr="00641BDB">
        <w:rPr>
          <w:rFonts w:eastAsia="Times New Roman" w:cs="Arial"/>
          <w:szCs w:val="17"/>
          <w:lang w:val="es-ES_tradnl"/>
        </w:rPr>
        <w:t>a seguridad (por ejemplo, los esquemas privados).</w:t>
      </w:r>
    </w:p>
    <w:p w14:paraId="74B7D3C9" w14:textId="5294F92D" w:rsidR="005E48A2" w:rsidRPr="00641BDB" w:rsidRDefault="0058276D" w:rsidP="00111E2F">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EA5EC2" w:rsidRPr="00641BDB">
        <w:rPr>
          <w:rFonts w:eastAsia="Times New Roman" w:cs="Arial"/>
          <w:szCs w:val="17"/>
          <w:lang w:val="es-ES_tradnl"/>
        </w:rPr>
        <w:t>9</w:t>
      </w:r>
      <w:r w:rsidR="000E50C9" w:rsidRPr="00641BDB">
        <w:rPr>
          <w:rFonts w:eastAsia="Times New Roman" w:cs="Arial"/>
          <w:szCs w:val="17"/>
          <w:lang w:val="es-ES_tradnl"/>
        </w:rPr>
        <w:t>4</w:t>
      </w:r>
      <w:r w:rsidRPr="00641BDB">
        <w:rPr>
          <w:rFonts w:eastAsia="Times New Roman" w:cs="Arial"/>
          <w:szCs w:val="17"/>
          <w:lang w:val="es-ES_tradnl"/>
        </w:rPr>
        <w:t>]</w:t>
      </w:r>
      <w:r w:rsidR="00111E2F" w:rsidRPr="00641BDB">
        <w:rPr>
          <w:rFonts w:eastAsia="Times New Roman" w:cs="Arial"/>
          <w:szCs w:val="17"/>
          <w:lang w:val="es-ES_tradnl"/>
        </w:rPr>
        <w:tab/>
      </w:r>
      <w:r w:rsidR="00557946" w:rsidRPr="00641BDB">
        <w:rPr>
          <w:rFonts w:eastAsia="Times New Roman" w:cs="Arial"/>
          <w:szCs w:val="17"/>
          <w:lang w:val="es-ES_tradnl"/>
        </w:rPr>
        <w:t>El modelo de contrato de servicio DEBERÍA incluir peticiones y respuestas en el esquema XML o en el</w:t>
      </w:r>
      <w:r w:rsidR="00111E2F" w:rsidRPr="00641BDB">
        <w:rPr>
          <w:rFonts w:eastAsia="Times New Roman" w:cs="Arial"/>
          <w:szCs w:val="17"/>
          <w:lang w:val="es-ES_tradnl"/>
        </w:rPr>
        <w:t xml:space="preserve"> </w:t>
      </w:r>
      <w:r w:rsidR="00557946" w:rsidRPr="00641BDB">
        <w:rPr>
          <w:rFonts w:eastAsia="Times New Roman" w:cs="Arial"/>
          <w:szCs w:val="17"/>
          <w:lang w:val="es-ES_tradnl"/>
        </w:rPr>
        <w:t>esquema JSON y ejemplos de uso de la API en los formatos compatibles, a saber, XML o JSON.</w:t>
      </w:r>
    </w:p>
    <w:p w14:paraId="4B44CC37" w14:textId="7263C98E" w:rsidR="005E48A2" w:rsidRPr="00641BDB" w:rsidRDefault="008620A5" w:rsidP="00111E2F">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EA5EC2" w:rsidRPr="00641BDB">
        <w:rPr>
          <w:rFonts w:eastAsia="Times New Roman" w:cs="Arial"/>
          <w:szCs w:val="17"/>
          <w:lang w:val="es-ES_tradnl"/>
        </w:rPr>
        <w:t>9</w:t>
      </w:r>
      <w:r w:rsidR="000E50C9" w:rsidRPr="00641BDB">
        <w:rPr>
          <w:rFonts w:eastAsia="Times New Roman" w:cs="Arial"/>
          <w:szCs w:val="17"/>
          <w:lang w:val="es-ES_tradnl"/>
        </w:rPr>
        <w:t>5</w:t>
      </w:r>
      <w:r w:rsidR="005E48A2" w:rsidRPr="00641BDB">
        <w:rPr>
          <w:rFonts w:eastAsia="Times New Roman" w:cs="Arial"/>
          <w:szCs w:val="17"/>
          <w:lang w:val="es-ES_tradnl"/>
        </w:rPr>
        <w:t>]</w:t>
      </w:r>
      <w:r w:rsidR="00111E2F" w:rsidRPr="00641BDB">
        <w:rPr>
          <w:rFonts w:eastAsia="Times New Roman" w:cs="Arial"/>
          <w:szCs w:val="17"/>
          <w:lang w:val="es-ES_tradnl"/>
        </w:rPr>
        <w:tab/>
        <w:t>Una API REST DEBE proporcionar la documentación de la API como un contrato de servicio.</w:t>
      </w:r>
    </w:p>
    <w:p w14:paraId="295B401C" w14:textId="00D26887" w:rsidR="005E48A2" w:rsidRPr="00641BDB" w:rsidRDefault="008620A5" w:rsidP="00111E2F">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EA5EC2" w:rsidRPr="00641BDB">
        <w:rPr>
          <w:rFonts w:eastAsia="Times New Roman" w:cs="Arial"/>
          <w:szCs w:val="17"/>
          <w:lang w:val="es-ES_tradnl"/>
        </w:rPr>
        <w:t>9</w:t>
      </w:r>
      <w:r w:rsidR="000E50C9" w:rsidRPr="00641BDB">
        <w:rPr>
          <w:rFonts w:eastAsia="Times New Roman" w:cs="Arial"/>
          <w:szCs w:val="17"/>
          <w:lang w:val="es-ES_tradnl"/>
        </w:rPr>
        <w:t>6</w:t>
      </w:r>
      <w:r w:rsidR="005E48A2" w:rsidRPr="00641BDB">
        <w:rPr>
          <w:rFonts w:eastAsia="Times New Roman" w:cs="Arial"/>
          <w:szCs w:val="17"/>
          <w:lang w:val="es-ES_tradnl"/>
        </w:rPr>
        <w:t>]</w:t>
      </w:r>
      <w:r w:rsidR="00111E2F" w:rsidRPr="00641BDB">
        <w:rPr>
          <w:rFonts w:eastAsia="Times New Roman" w:cs="Arial"/>
          <w:szCs w:val="17"/>
          <w:lang w:val="es-ES_tradnl"/>
        </w:rPr>
        <w:tab/>
      </w:r>
      <w:r w:rsidR="003D10F4" w:rsidRPr="00641BDB">
        <w:rPr>
          <w:rFonts w:eastAsia="Times New Roman" w:cs="Arial"/>
          <w:szCs w:val="17"/>
          <w:lang w:val="es-ES_tradnl"/>
        </w:rPr>
        <w:t xml:space="preserve">Toda implementación de una API web que no cumpla con la presente norma DEBE ser documentada explícitamente en el contrato de servicio. Si no se especifica </w:t>
      </w:r>
      <w:r w:rsidR="000F6D00" w:rsidRPr="00641BDB">
        <w:rPr>
          <w:rFonts w:eastAsia="Times New Roman" w:cs="Arial"/>
          <w:szCs w:val="17"/>
          <w:lang w:val="es-ES_tradnl"/>
        </w:rPr>
        <w:t>ninguna</w:t>
      </w:r>
      <w:r w:rsidR="003D10F4" w:rsidRPr="00641BDB">
        <w:rPr>
          <w:rFonts w:eastAsia="Times New Roman" w:cs="Arial"/>
          <w:szCs w:val="17"/>
          <w:lang w:val="es-ES_tradnl"/>
        </w:rPr>
        <w:t xml:space="preserve"> desviación de una de sus normas en el contrato de servicio, DEBE asumirse que se sigue la presente norma</w:t>
      </w:r>
      <w:r w:rsidR="005E48A2" w:rsidRPr="00641BDB">
        <w:rPr>
          <w:rFonts w:eastAsia="Times New Roman" w:cs="Arial"/>
          <w:szCs w:val="17"/>
          <w:lang w:val="es-ES_tradnl"/>
        </w:rPr>
        <w:t>.</w:t>
      </w:r>
    </w:p>
    <w:p w14:paraId="2CB73BC1" w14:textId="346B1CF0" w:rsidR="00A72785" w:rsidRPr="00641BDB" w:rsidRDefault="008620A5" w:rsidP="00111E2F">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EA5EC2" w:rsidRPr="00641BDB">
        <w:rPr>
          <w:rFonts w:eastAsia="Times New Roman" w:cs="Arial"/>
          <w:szCs w:val="17"/>
          <w:lang w:val="es-ES_tradnl"/>
        </w:rPr>
        <w:t>9</w:t>
      </w:r>
      <w:r w:rsidR="000E50C9" w:rsidRPr="00641BDB">
        <w:rPr>
          <w:rFonts w:eastAsia="Times New Roman" w:cs="Arial"/>
          <w:szCs w:val="17"/>
          <w:lang w:val="es-ES_tradnl"/>
        </w:rPr>
        <w:t>7</w:t>
      </w:r>
      <w:r w:rsidR="005E48A2" w:rsidRPr="00641BDB">
        <w:rPr>
          <w:rFonts w:eastAsia="Times New Roman" w:cs="Arial"/>
          <w:szCs w:val="17"/>
          <w:lang w:val="es-ES_tradnl"/>
        </w:rPr>
        <w:t>]</w:t>
      </w:r>
      <w:r w:rsidR="00111E2F" w:rsidRPr="00641BDB">
        <w:rPr>
          <w:rFonts w:eastAsia="Times New Roman" w:cs="Arial"/>
          <w:szCs w:val="17"/>
          <w:lang w:val="es-ES_tradnl"/>
        </w:rPr>
        <w:tab/>
      </w:r>
      <w:r w:rsidR="003D10F4" w:rsidRPr="00641BDB">
        <w:rPr>
          <w:rFonts w:eastAsia="Times New Roman" w:cs="Arial"/>
          <w:szCs w:val="17"/>
          <w:lang w:val="es-ES_tradnl"/>
        </w:rPr>
        <w:t xml:space="preserve">Un contrato de servicio </w:t>
      </w:r>
      <w:del w:id="214" w:author="Author">
        <w:r w:rsidR="003D10F4" w:rsidRPr="00641BDB">
          <w:rPr>
            <w:rFonts w:eastAsia="Times New Roman" w:cs="Arial"/>
            <w:szCs w:val="17"/>
            <w:lang w:val="es-ES_tradnl"/>
          </w:rPr>
          <w:delText>DEBE</w:delText>
        </w:r>
      </w:del>
      <w:ins w:id="215" w:author="Author">
        <w:r w:rsidR="003D10F4" w:rsidRPr="00641BDB">
          <w:rPr>
            <w:rFonts w:eastAsia="Times New Roman" w:cs="Arial"/>
            <w:szCs w:val="17"/>
            <w:lang w:val="es-ES_tradnl"/>
          </w:rPr>
          <w:t>DEBE</w:t>
        </w:r>
        <w:r w:rsidR="00790E02" w:rsidRPr="00641BDB">
          <w:rPr>
            <w:rFonts w:eastAsia="Times New Roman" w:cs="Arial"/>
            <w:szCs w:val="17"/>
            <w:lang w:val="es-ES_tradnl"/>
          </w:rPr>
          <w:t>RÍA</w:t>
        </w:r>
      </w:ins>
      <w:r w:rsidR="003D10F4" w:rsidRPr="00641BDB">
        <w:rPr>
          <w:rFonts w:eastAsia="Times New Roman" w:cs="Arial"/>
          <w:szCs w:val="17"/>
          <w:lang w:val="es-ES_tradnl"/>
        </w:rPr>
        <w:t xml:space="preserve"> permitir la generación de código esquemático de cliente API</w:t>
      </w:r>
      <w:r w:rsidR="005E48A2" w:rsidRPr="00641BDB">
        <w:rPr>
          <w:rFonts w:eastAsia="Times New Roman" w:cs="Arial"/>
          <w:szCs w:val="17"/>
          <w:lang w:val="es-ES_tradnl"/>
        </w:rPr>
        <w:t xml:space="preserve">. </w:t>
      </w:r>
    </w:p>
    <w:p w14:paraId="0C7C1CD4" w14:textId="2693362D" w:rsidR="005E48A2" w:rsidRPr="00641BDB" w:rsidRDefault="00A72785" w:rsidP="00111E2F">
      <w:pPr>
        <w:spacing w:before="100" w:beforeAutospacing="1" w:after="100" w:afterAutospacing="1"/>
        <w:ind w:left="1695" w:hanging="975"/>
        <w:jc w:val="both"/>
        <w:rPr>
          <w:rFonts w:eastAsia="Times New Roman" w:cs="Arial"/>
          <w:szCs w:val="17"/>
          <w:lang w:val="es-ES_tradnl"/>
        </w:rPr>
      </w:pPr>
      <w:r w:rsidRPr="00641BDB">
        <w:rPr>
          <w:rFonts w:eastAsia="Times New Roman" w:cs="Arial"/>
          <w:szCs w:val="17"/>
          <w:lang w:val="es-ES_tradnl"/>
        </w:rPr>
        <w:t>[RSG-9</w:t>
      </w:r>
      <w:r w:rsidR="000E50C9" w:rsidRPr="00641BDB">
        <w:rPr>
          <w:rFonts w:eastAsia="Times New Roman" w:cs="Arial"/>
          <w:szCs w:val="17"/>
          <w:lang w:val="es-ES_tradnl"/>
        </w:rPr>
        <w:t>8</w:t>
      </w:r>
      <w:r w:rsidRPr="00641BDB">
        <w:rPr>
          <w:rFonts w:eastAsia="Times New Roman" w:cs="Arial"/>
          <w:szCs w:val="17"/>
          <w:lang w:val="es-ES_tradnl"/>
        </w:rPr>
        <w:t>]</w:t>
      </w:r>
      <w:r w:rsidR="00111E2F" w:rsidRPr="00641BDB">
        <w:rPr>
          <w:rFonts w:eastAsia="Times New Roman" w:cs="Arial"/>
          <w:szCs w:val="17"/>
          <w:lang w:val="es-ES_tradnl"/>
        </w:rPr>
        <w:tab/>
      </w:r>
      <w:r w:rsidR="003D10F4" w:rsidRPr="00641BDB">
        <w:rPr>
          <w:rFonts w:eastAsia="Times New Roman" w:cs="Arial"/>
          <w:szCs w:val="17"/>
          <w:lang w:val="es-ES_tradnl"/>
        </w:rPr>
        <w:t>Un contrato de servicio DEBERÍA permitir la generación de código esquemático de servidor.</w:t>
      </w:r>
    </w:p>
    <w:p w14:paraId="106AAFF5" w14:textId="7D7B1613" w:rsidR="0058276D" w:rsidRPr="00641BDB" w:rsidRDefault="000E50C9" w:rsidP="00557946">
      <w:pPr>
        <w:pStyle w:val="NormalWeb"/>
        <w:jc w:val="both"/>
        <w:rPr>
          <w:rFonts w:cs="Arial"/>
          <w:szCs w:val="17"/>
          <w:lang w:val="es-ES_tradnl"/>
        </w:rPr>
      </w:pPr>
      <w:r w:rsidRPr="00641BDB">
        <w:rPr>
          <w:rFonts w:cs="Arial"/>
          <w:szCs w:val="17"/>
          <w:lang w:val="es-ES_tradnl"/>
        </w:rPr>
        <w:t>68.</w:t>
      </w:r>
      <w:r w:rsidR="0058276D" w:rsidRPr="00641BDB">
        <w:rPr>
          <w:rFonts w:cs="Arial"/>
          <w:szCs w:val="17"/>
          <w:lang w:val="es-ES_tradnl"/>
        </w:rPr>
        <w:tab/>
      </w:r>
      <w:r w:rsidR="002F599C" w:rsidRPr="00641BDB">
        <w:rPr>
          <w:rFonts w:eastAsia="Times New Roman" w:cs="Arial"/>
          <w:szCs w:val="17"/>
          <w:lang w:val="es-ES_tradnl"/>
        </w:rPr>
        <w:t xml:space="preserve">La documentación de la API web puede escribirse, por ejemplo, </w:t>
      </w:r>
      <w:r w:rsidR="00C406F9" w:rsidRPr="00641BDB">
        <w:rPr>
          <w:rFonts w:eastAsia="Times New Roman" w:cs="Arial"/>
          <w:szCs w:val="17"/>
          <w:lang w:val="es-ES_tradnl"/>
        </w:rPr>
        <w:t>utilizando</w:t>
      </w:r>
      <w:r w:rsidR="002F599C" w:rsidRPr="00641BDB">
        <w:rPr>
          <w:rFonts w:eastAsia="Times New Roman" w:cs="Arial"/>
          <w:szCs w:val="17"/>
          <w:lang w:val="es-ES_tradnl"/>
        </w:rPr>
        <w:t xml:space="preserve"> el lenguaje de modelado de API RESTful (RAML), la especificación </w:t>
      </w:r>
      <w:r w:rsidR="00C406F9" w:rsidRPr="00641BDB">
        <w:rPr>
          <w:rFonts w:eastAsia="Times New Roman" w:cs="Arial"/>
          <w:szCs w:val="17"/>
          <w:lang w:val="es-ES_tradnl"/>
        </w:rPr>
        <w:t>Open</w:t>
      </w:r>
      <w:r w:rsidR="002F599C" w:rsidRPr="00641BDB">
        <w:rPr>
          <w:rFonts w:eastAsia="Times New Roman" w:cs="Arial"/>
          <w:szCs w:val="17"/>
          <w:lang w:val="es-ES_tradnl"/>
        </w:rPr>
        <w:t>API (OAS) y el lenguaje de descripción de servicios web (WSDL)</w:t>
      </w:r>
      <w:r w:rsidR="0058276D" w:rsidRPr="00641BDB">
        <w:rPr>
          <w:rFonts w:cs="Arial"/>
          <w:szCs w:val="17"/>
          <w:lang w:val="es-ES_tradnl"/>
        </w:rPr>
        <w:t xml:space="preserve">. </w:t>
      </w:r>
      <w:r w:rsidR="002F599C" w:rsidRPr="00641BDB">
        <w:rPr>
          <w:rFonts w:cs="Arial"/>
          <w:szCs w:val="17"/>
          <w:lang w:val="es-ES_tradnl"/>
        </w:rPr>
        <w:t xml:space="preserve">En la presente norma se recomienda utilizar RAML </w:t>
      </w:r>
      <w:r w:rsidR="00D02D36" w:rsidRPr="00641BDB">
        <w:rPr>
          <w:rFonts w:cs="Arial"/>
          <w:szCs w:val="17"/>
          <w:lang w:val="es-ES_tradnl"/>
        </w:rPr>
        <w:t>por ser</w:t>
      </w:r>
      <w:r w:rsidR="002F599C" w:rsidRPr="00641BDB">
        <w:rPr>
          <w:rFonts w:cs="Arial"/>
          <w:szCs w:val="17"/>
          <w:lang w:val="es-ES_tradnl"/>
        </w:rPr>
        <w:t xml:space="preserve"> el único lenguaje totalmente compatible con la validación de petición/respuesta que usa tanto esquema XSD como esquema JSON</w:t>
      </w:r>
      <w:r w:rsidR="0058276D" w:rsidRPr="00641BDB">
        <w:rPr>
          <w:rStyle w:val="FootnoteReference"/>
          <w:rFonts w:cs="Arial"/>
          <w:szCs w:val="17"/>
          <w:lang w:val="es-ES_tradnl"/>
        </w:rPr>
        <w:footnoteReference w:id="8"/>
      </w:r>
      <w:r w:rsidR="0058276D" w:rsidRPr="00641BDB">
        <w:rPr>
          <w:rFonts w:cs="Arial"/>
          <w:szCs w:val="17"/>
          <w:lang w:val="es-ES_tradnl"/>
        </w:rPr>
        <w:t xml:space="preserve">. </w:t>
      </w:r>
    </w:p>
    <w:p w14:paraId="67ED13A8" w14:textId="15D19C41" w:rsidR="007D638D" w:rsidRPr="00641BDB" w:rsidRDefault="008620A5" w:rsidP="008453DC">
      <w:pPr>
        <w:spacing w:before="100" w:beforeAutospacing="1" w:after="100" w:afterAutospacing="1"/>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A72785" w:rsidRPr="00641BDB">
        <w:rPr>
          <w:rFonts w:eastAsia="Times New Roman" w:cs="Arial"/>
          <w:szCs w:val="17"/>
          <w:lang w:val="es-ES_tradnl"/>
        </w:rPr>
        <w:t>9</w:t>
      </w:r>
      <w:r w:rsidR="000E50C9" w:rsidRPr="00641BDB">
        <w:rPr>
          <w:rFonts w:eastAsia="Times New Roman" w:cs="Arial"/>
          <w:szCs w:val="17"/>
          <w:lang w:val="es-ES_tradnl"/>
        </w:rPr>
        <w:t>9</w:t>
      </w:r>
      <w:r w:rsidR="005E48A2" w:rsidRPr="00641BDB">
        <w:rPr>
          <w:rFonts w:eastAsia="Times New Roman" w:cs="Arial"/>
          <w:szCs w:val="17"/>
          <w:lang w:val="es-ES_tradnl"/>
        </w:rPr>
        <w:t>]</w:t>
      </w:r>
      <w:r w:rsidR="00237C19" w:rsidRPr="00641BDB">
        <w:rPr>
          <w:rFonts w:eastAsia="Times New Roman" w:cs="Arial"/>
          <w:szCs w:val="17"/>
          <w:lang w:val="es-ES_tradnl"/>
        </w:rPr>
        <w:tab/>
        <w:t>La documentación de la</w:t>
      </w:r>
      <w:r w:rsidR="00371EA7" w:rsidRPr="00641BDB">
        <w:rPr>
          <w:rFonts w:eastAsia="Times New Roman" w:cs="Arial"/>
          <w:szCs w:val="17"/>
          <w:lang w:val="es-ES_tradnl"/>
        </w:rPr>
        <w:t>s</w:t>
      </w:r>
      <w:r w:rsidR="00237C19" w:rsidRPr="00641BDB">
        <w:rPr>
          <w:rFonts w:eastAsia="Times New Roman" w:cs="Arial"/>
          <w:szCs w:val="17"/>
          <w:lang w:val="es-ES_tradnl"/>
        </w:rPr>
        <w:t xml:space="preserve"> API web DEBERÍA escribirse utilizando el RAML o la OAS. NO DEBERÍAN utilizarse formatos de documentación personalizados.</w:t>
      </w:r>
    </w:p>
    <w:p w14:paraId="0D180314" w14:textId="7642513F" w:rsidR="005E48A2" w:rsidRPr="00641BDB" w:rsidRDefault="005E48A2" w:rsidP="00557946">
      <w:pPr>
        <w:pStyle w:val="Heading3"/>
        <w:keepLines/>
        <w:spacing w:before="170" w:after="170"/>
        <w:ind w:left="360"/>
        <w:jc w:val="both"/>
        <w:rPr>
          <w:lang w:val="es-ES_tradnl"/>
        </w:rPr>
      </w:pPr>
      <w:bookmarkStart w:id="216" w:name="_Toc213074186"/>
      <w:bookmarkStart w:id="217" w:name="_Toc126065411"/>
      <w:bookmarkStart w:id="218" w:name="_Toc213234800"/>
      <w:r w:rsidRPr="00641BDB">
        <w:rPr>
          <w:lang w:val="es-ES_tradnl"/>
        </w:rPr>
        <w:t>Ti</w:t>
      </w:r>
      <w:r w:rsidR="008453DC" w:rsidRPr="00641BDB">
        <w:rPr>
          <w:lang w:val="es-ES_tradnl"/>
        </w:rPr>
        <w:t>empo de espera</w:t>
      </w:r>
      <w:bookmarkEnd w:id="216"/>
      <w:bookmarkEnd w:id="217"/>
      <w:bookmarkEnd w:id="218"/>
    </w:p>
    <w:p w14:paraId="6D3AD115" w14:textId="2663F266" w:rsidR="005E48A2" w:rsidRPr="00641BDB" w:rsidRDefault="000E50C9" w:rsidP="00557946">
      <w:pPr>
        <w:pStyle w:val="NormalWeb"/>
        <w:jc w:val="both"/>
        <w:rPr>
          <w:rFonts w:eastAsia="Times New Roman" w:cs="Arial"/>
          <w:szCs w:val="17"/>
          <w:lang w:val="es-ES_tradnl"/>
        </w:rPr>
      </w:pPr>
      <w:r w:rsidRPr="00641BDB">
        <w:rPr>
          <w:rFonts w:eastAsia="Times New Roman" w:cs="Arial"/>
          <w:szCs w:val="17"/>
          <w:lang w:val="es-ES_tradnl"/>
        </w:rPr>
        <w:t>69.</w:t>
      </w:r>
      <w:r w:rsidR="001446D6" w:rsidRPr="00641BDB">
        <w:rPr>
          <w:rFonts w:eastAsia="Times New Roman" w:cs="Arial"/>
          <w:szCs w:val="17"/>
          <w:lang w:val="es-ES_tradnl"/>
        </w:rPr>
        <w:tab/>
      </w:r>
      <w:r w:rsidR="008453DC" w:rsidRPr="00641BDB">
        <w:rPr>
          <w:rFonts w:eastAsia="Times New Roman" w:cs="Arial"/>
          <w:szCs w:val="17"/>
          <w:lang w:val="es-ES_tradnl"/>
        </w:rPr>
        <w:t>De acuerdo con los principios de diseño orientado a servicio</w:t>
      </w:r>
      <w:r w:rsidR="0010403C" w:rsidRPr="00641BDB">
        <w:rPr>
          <w:rFonts w:eastAsia="Times New Roman" w:cs="Arial"/>
          <w:szCs w:val="17"/>
          <w:lang w:val="es-ES_tradnl"/>
        </w:rPr>
        <w:t>s</w:t>
      </w:r>
      <w:r w:rsidR="008453DC" w:rsidRPr="00641BDB">
        <w:rPr>
          <w:rFonts w:eastAsia="Times New Roman" w:cs="Arial"/>
          <w:szCs w:val="17"/>
          <w:lang w:val="es-ES_tradnl"/>
        </w:rPr>
        <w:t>, debería limitarse el uso del servidor</w:t>
      </w:r>
      <w:r w:rsidR="005E48A2" w:rsidRPr="00641BDB">
        <w:rPr>
          <w:rFonts w:eastAsia="Times New Roman" w:cs="Arial"/>
          <w:szCs w:val="17"/>
          <w:lang w:val="es-ES_tradnl"/>
        </w:rPr>
        <w:t xml:space="preserve">. </w:t>
      </w:r>
    </w:p>
    <w:p w14:paraId="04740306" w14:textId="0F28E27E" w:rsidR="005E48A2" w:rsidRPr="00641BDB" w:rsidRDefault="008620A5" w:rsidP="001275E1">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0E50C9" w:rsidRPr="00641BDB">
        <w:rPr>
          <w:rFonts w:eastAsia="Times New Roman" w:cs="Arial"/>
          <w:szCs w:val="17"/>
          <w:lang w:val="es-ES_tradnl"/>
        </w:rPr>
        <w:t>100</w:t>
      </w:r>
      <w:r w:rsidR="005E48A2" w:rsidRPr="00641BDB">
        <w:rPr>
          <w:rFonts w:eastAsia="Times New Roman" w:cs="Arial"/>
          <w:szCs w:val="17"/>
          <w:lang w:val="es-ES_tradnl"/>
        </w:rPr>
        <w:t>]</w:t>
      </w:r>
      <w:r w:rsidR="001275E1" w:rsidRPr="00641BDB">
        <w:rPr>
          <w:rFonts w:eastAsia="Times New Roman" w:cs="Arial"/>
          <w:szCs w:val="17"/>
          <w:lang w:val="es-ES_tradnl"/>
        </w:rPr>
        <w:tab/>
        <w:t>Un consumidor de API web DEBERÍA poder especificar un tiempo de espera del servidor para cada petición; DEBERÍA utilizarse un encabezado HTTP personalizado.</w:t>
      </w:r>
      <w:r w:rsidR="009D0964" w:rsidRPr="00641BDB">
        <w:rPr>
          <w:rFonts w:eastAsia="Times New Roman" w:cs="Arial"/>
          <w:szCs w:val="17"/>
          <w:lang w:val="es-ES_tradnl"/>
        </w:rPr>
        <w:t xml:space="preserve"> </w:t>
      </w:r>
      <w:r w:rsidR="001275E1" w:rsidRPr="00641BDB">
        <w:rPr>
          <w:rFonts w:eastAsia="Times New Roman" w:cs="Arial"/>
          <w:szCs w:val="17"/>
          <w:lang w:val="es-ES_tradnl"/>
        </w:rPr>
        <w:t xml:space="preserve">También DEBERÍA </w:t>
      </w:r>
      <w:r w:rsidR="005A6D9B" w:rsidRPr="00641BDB">
        <w:rPr>
          <w:rFonts w:eastAsia="Times New Roman" w:cs="Arial"/>
          <w:szCs w:val="17"/>
          <w:lang w:val="es-ES_tradnl"/>
        </w:rPr>
        <w:t>establecerse</w:t>
      </w:r>
      <w:r w:rsidR="001275E1" w:rsidRPr="00641BDB">
        <w:rPr>
          <w:rFonts w:eastAsia="Times New Roman" w:cs="Arial"/>
          <w:szCs w:val="17"/>
          <w:lang w:val="es-ES_tradnl"/>
        </w:rPr>
        <w:t xml:space="preserve"> un tiempo máximo de espera del servidor para evitar </w:t>
      </w:r>
      <w:r w:rsidR="00371EA7" w:rsidRPr="00641BDB">
        <w:rPr>
          <w:rFonts w:eastAsia="Times New Roman" w:cs="Arial"/>
          <w:szCs w:val="17"/>
          <w:lang w:val="es-ES_tradnl"/>
        </w:rPr>
        <w:t>un</w:t>
      </w:r>
      <w:r w:rsidR="001275E1" w:rsidRPr="00641BDB">
        <w:rPr>
          <w:rFonts w:eastAsia="Times New Roman" w:cs="Arial"/>
          <w:szCs w:val="17"/>
          <w:lang w:val="es-ES_tradnl"/>
        </w:rPr>
        <w:t xml:space="preserve"> uso excesivo de los recursos del servidor.</w:t>
      </w:r>
    </w:p>
    <w:p w14:paraId="71A4C256" w14:textId="582F8D5B" w:rsidR="005E48A2" w:rsidRPr="00641BDB" w:rsidRDefault="00CE4F2E" w:rsidP="00557946">
      <w:pPr>
        <w:pStyle w:val="Heading3"/>
        <w:keepLines/>
        <w:spacing w:before="170" w:after="170"/>
        <w:ind w:left="360"/>
        <w:jc w:val="both"/>
        <w:rPr>
          <w:lang w:val="es-ES_tradnl"/>
        </w:rPr>
      </w:pPr>
      <w:bookmarkStart w:id="219" w:name="_Toc213074187"/>
      <w:bookmarkStart w:id="220" w:name="_Toc126065412"/>
      <w:bookmarkStart w:id="221" w:name="_Toc213234801"/>
      <w:r w:rsidRPr="00641BDB">
        <w:rPr>
          <w:lang w:val="es-ES_tradnl"/>
        </w:rPr>
        <w:t>Control de</w:t>
      </w:r>
      <w:r w:rsidR="0047767D" w:rsidRPr="00641BDB">
        <w:rPr>
          <w:lang w:val="es-ES_tradnl"/>
        </w:rPr>
        <w:t>l</w:t>
      </w:r>
      <w:r w:rsidRPr="00641BDB">
        <w:rPr>
          <w:lang w:val="es-ES_tradnl"/>
        </w:rPr>
        <w:t xml:space="preserve"> estado</w:t>
      </w:r>
      <w:bookmarkEnd w:id="219"/>
      <w:bookmarkEnd w:id="220"/>
      <w:bookmarkEnd w:id="221"/>
    </w:p>
    <w:p w14:paraId="58C0502E" w14:textId="71084097" w:rsidR="005E48A2" w:rsidRPr="00641BDB" w:rsidRDefault="000E50C9" w:rsidP="00557946">
      <w:pPr>
        <w:pStyle w:val="NormalWeb"/>
        <w:jc w:val="both"/>
        <w:rPr>
          <w:rFonts w:eastAsia="Times New Roman" w:cs="Arial"/>
          <w:szCs w:val="17"/>
          <w:lang w:val="es-ES_tradnl"/>
        </w:rPr>
      </w:pPr>
      <w:r w:rsidRPr="00641BDB">
        <w:rPr>
          <w:rFonts w:eastAsia="Times New Roman" w:cs="Arial"/>
          <w:szCs w:val="17"/>
          <w:lang w:val="es-ES_tradnl"/>
        </w:rPr>
        <w:t>70.</w:t>
      </w:r>
      <w:r w:rsidR="0058276D" w:rsidRPr="00641BDB">
        <w:rPr>
          <w:rFonts w:eastAsia="Times New Roman" w:cs="Arial"/>
          <w:szCs w:val="17"/>
          <w:lang w:val="es-ES_tradnl"/>
        </w:rPr>
        <w:tab/>
      </w:r>
      <w:r w:rsidR="0047767D" w:rsidRPr="00641BDB">
        <w:rPr>
          <w:rFonts w:eastAsia="Times New Roman" w:cs="Arial"/>
          <w:szCs w:val="17"/>
          <w:lang w:val="es-ES_tradnl"/>
        </w:rPr>
        <w:t>Si el proceso se desarrolla siguiendo los principios de REST, será el cliente, y no el servidor, el encargado de controlar el estado, ya que las API REST no tienen estado. Por ejemplo, si varios servidores implementan una sesión, debe desaconsejarse la duplicación</w:t>
      </w:r>
      <w:r w:rsidR="00D36873" w:rsidRPr="00641BDB">
        <w:rPr>
          <w:rFonts w:eastAsia="Times New Roman" w:cs="Arial"/>
          <w:szCs w:val="17"/>
          <w:lang w:val="es-ES_tradnl"/>
        </w:rPr>
        <w:t>.</w:t>
      </w:r>
      <w:r w:rsidR="00D22D23" w:rsidRPr="00641BDB">
        <w:rPr>
          <w:rFonts w:eastAsia="Times New Roman" w:cs="Arial"/>
          <w:szCs w:val="17"/>
          <w:lang w:val="es-ES_tradnl"/>
        </w:rPr>
        <w:t xml:space="preserve"> </w:t>
      </w:r>
    </w:p>
    <w:p w14:paraId="64D0E720" w14:textId="59461725" w:rsidR="005E48A2" w:rsidRPr="00641BDB" w:rsidRDefault="00A7216E" w:rsidP="00557946">
      <w:pPr>
        <w:pStyle w:val="Heading4"/>
        <w:jc w:val="both"/>
        <w:rPr>
          <w:lang w:val="es-ES_tradnl"/>
        </w:rPr>
      </w:pPr>
      <w:r w:rsidRPr="00641BDB">
        <w:rPr>
          <w:lang w:val="es-ES_tradnl"/>
        </w:rPr>
        <w:lastRenderedPageBreak/>
        <w:t>Version</w:t>
      </w:r>
      <w:r w:rsidR="007C0695" w:rsidRPr="00641BDB">
        <w:rPr>
          <w:lang w:val="es-ES_tradnl"/>
        </w:rPr>
        <w:t xml:space="preserve">ado </w:t>
      </w:r>
      <w:r w:rsidR="0080256B" w:rsidRPr="00641BDB">
        <w:rPr>
          <w:lang w:val="es-ES_tradnl"/>
        </w:rPr>
        <w:t>por</w:t>
      </w:r>
      <w:r w:rsidR="007C0695" w:rsidRPr="00641BDB">
        <w:rPr>
          <w:lang w:val="es-ES_tradnl"/>
        </w:rPr>
        <w:t xml:space="preserve"> </w:t>
      </w:r>
      <w:r w:rsidRPr="00641BDB">
        <w:rPr>
          <w:lang w:val="es-ES_tradnl"/>
        </w:rPr>
        <w:t>respuesta</w:t>
      </w:r>
    </w:p>
    <w:p w14:paraId="3D3F9E7A" w14:textId="75D58A73" w:rsidR="005E48A2" w:rsidRPr="00641BDB" w:rsidRDefault="000E50C9" w:rsidP="00557946">
      <w:pPr>
        <w:pStyle w:val="NormalWeb"/>
        <w:jc w:val="both"/>
        <w:rPr>
          <w:rFonts w:eastAsia="Times New Roman" w:cs="Arial"/>
          <w:szCs w:val="17"/>
          <w:lang w:val="es-ES_tradnl"/>
        </w:rPr>
      </w:pPr>
      <w:r w:rsidRPr="00641BDB">
        <w:rPr>
          <w:rFonts w:eastAsia="Times New Roman" w:cs="Arial"/>
          <w:szCs w:val="17"/>
          <w:lang w:val="es-ES_tradnl"/>
        </w:rPr>
        <w:t>71.</w:t>
      </w:r>
      <w:r w:rsidR="001446D6" w:rsidRPr="00641BDB">
        <w:rPr>
          <w:rFonts w:eastAsia="Times New Roman" w:cs="Arial"/>
          <w:szCs w:val="17"/>
          <w:lang w:val="es-ES_tradnl"/>
        </w:rPr>
        <w:tab/>
      </w:r>
      <w:r w:rsidR="00CA46F2" w:rsidRPr="00641BDB">
        <w:rPr>
          <w:rFonts w:eastAsia="Times New Roman" w:cs="Arial"/>
          <w:szCs w:val="17"/>
          <w:lang w:val="es-ES_tradnl"/>
        </w:rPr>
        <w:t>La recuperación reiterada del mismo conjunto de datos puede suponer un consumo de ancho de banda sin que el conjunto de datos se haya modificado entre las peticiones</w:t>
      </w:r>
      <w:r w:rsidR="0065236F" w:rsidRPr="00641BDB">
        <w:rPr>
          <w:rFonts w:eastAsia="Times New Roman" w:cs="Arial"/>
          <w:szCs w:val="17"/>
          <w:lang w:val="es-ES_tradnl"/>
        </w:rPr>
        <w:t>.</w:t>
      </w:r>
      <w:r w:rsidR="0065236F" w:rsidRPr="00641BDB">
        <w:rPr>
          <w:lang w:val="es-ES_tradnl"/>
        </w:rPr>
        <w:t xml:space="preserve"> </w:t>
      </w:r>
      <w:r w:rsidR="006761C1" w:rsidRPr="00641BDB">
        <w:rPr>
          <w:rFonts w:eastAsia="Times New Roman" w:cs="Arial"/>
          <w:szCs w:val="17"/>
          <w:lang w:val="es-ES_tradnl"/>
        </w:rPr>
        <w:t>Los datos deberían ser recuperados solo si se han modificado</w:t>
      </w:r>
      <w:r w:rsidR="0065236F" w:rsidRPr="00641BDB">
        <w:rPr>
          <w:rFonts w:eastAsia="Times New Roman" w:cs="Arial"/>
          <w:szCs w:val="17"/>
          <w:lang w:val="es-ES_tradnl"/>
        </w:rPr>
        <w:t>.</w:t>
      </w:r>
      <w:r w:rsidR="007C0695" w:rsidRPr="00641BDB">
        <w:rPr>
          <w:rFonts w:eastAsia="Times New Roman" w:cs="Arial"/>
          <w:szCs w:val="17"/>
          <w:lang w:val="es-ES_tradnl"/>
        </w:rPr>
        <w:t xml:space="preserve"> Para ello puede recurrirse a la validación de recursos basada en el contenido o a la validación de recursos basada en el tiempo. Si se utiliza el versionado </w:t>
      </w:r>
      <w:r w:rsidR="0080256B" w:rsidRPr="00641BDB">
        <w:rPr>
          <w:rFonts w:eastAsia="Times New Roman" w:cs="Arial"/>
          <w:szCs w:val="17"/>
          <w:lang w:val="es-ES_tradnl"/>
        </w:rPr>
        <w:t>por</w:t>
      </w:r>
      <w:r w:rsidR="007C0695" w:rsidRPr="00641BDB">
        <w:rPr>
          <w:rFonts w:eastAsia="Times New Roman" w:cs="Arial"/>
          <w:szCs w:val="17"/>
          <w:lang w:val="es-ES_tradnl"/>
        </w:rPr>
        <w:t xml:space="preserve"> respuesta, el consumidor de servicios puede implementar el bloqueo optimista.</w:t>
      </w:r>
    </w:p>
    <w:p w14:paraId="4CAF7EB8" w14:textId="115350C4" w:rsidR="005E48A2" w:rsidRPr="00641BDB" w:rsidRDefault="008620A5" w:rsidP="006761C1">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CA1F2D" w:rsidRPr="00641BDB">
        <w:rPr>
          <w:rFonts w:eastAsia="Times New Roman" w:cs="Arial"/>
          <w:szCs w:val="17"/>
          <w:lang w:val="es-ES_tradnl"/>
        </w:rPr>
        <w:t>10</w:t>
      </w:r>
      <w:r w:rsidR="000E50C9" w:rsidRPr="00641BDB">
        <w:rPr>
          <w:rFonts w:eastAsia="Times New Roman" w:cs="Arial"/>
          <w:szCs w:val="17"/>
          <w:lang w:val="es-ES_tradnl"/>
        </w:rPr>
        <w:t>1</w:t>
      </w:r>
      <w:r w:rsidR="005E48A2" w:rsidRPr="00641BDB">
        <w:rPr>
          <w:rFonts w:eastAsia="Times New Roman" w:cs="Arial"/>
          <w:szCs w:val="17"/>
          <w:lang w:val="es-ES_tradnl"/>
        </w:rPr>
        <w:t>]</w:t>
      </w:r>
      <w:r w:rsidR="006761C1" w:rsidRPr="00641BDB">
        <w:rPr>
          <w:rFonts w:eastAsia="Times New Roman" w:cs="Arial"/>
          <w:szCs w:val="17"/>
          <w:lang w:val="es-ES_tradnl"/>
        </w:rPr>
        <w:tab/>
        <w:t>Una API web DEBERÍA admitir la recuperación condicional de datos, para asegurar que solo se recuperen los datos que se hayan modificado. DEBERÍA utilizarse la validación de recursos basada en el contenido por ser la más precisa.</w:t>
      </w:r>
    </w:p>
    <w:p w14:paraId="039D2EDE" w14:textId="59A07235" w:rsidR="005E48A2" w:rsidRPr="00641BDB" w:rsidRDefault="008620A5" w:rsidP="00D67DCA">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CA1F2D" w:rsidRPr="00641BDB">
        <w:rPr>
          <w:rFonts w:eastAsia="Times New Roman" w:cs="Arial"/>
          <w:szCs w:val="17"/>
          <w:lang w:val="es-ES_tradnl"/>
        </w:rPr>
        <w:t>10</w:t>
      </w:r>
      <w:r w:rsidR="000E50C9" w:rsidRPr="00641BDB">
        <w:rPr>
          <w:rFonts w:eastAsia="Times New Roman" w:cs="Arial"/>
          <w:szCs w:val="17"/>
          <w:lang w:val="es-ES_tradnl"/>
        </w:rPr>
        <w:t>2</w:t>
      </w:r>
      <w:r w:rsidR="005E48A2" w:rsidRPr="00641BDB">
        <w:rPr>
          <w:rFonts w:eastAsia="Times New Roman" w:cs="Arial"/>
          <w:szCs w:val="17"/>
          <w:lang w:val="es-ES_tradnl"/>
        </w:rPr>
        <w:t>]</w:t>
      </w:r>
      <w:r w:rsidR="00102491" w:rsidRPr="00641BDB">
        <w:rPr>
          <w:rFonts w:eastAsia="Times New Roman" w:cs="Arial"/>
          <w:szCs w:val="17"/>
          <w:lang w:val="es-ES_tradnl"/>
        </w:rPr>
        <w:tab/>
        <w:t xml:space="preserve">Para implementar la validación de recursos basada en el contenido, DEBERÍA utilizarse el encabezado HTTP </w:t>
      </w:r>
      <w:r w:rsidR="00102491" w:rsidRPr="00641BDB">
        <w:rPr>
          <w:rFonts w:ascii="Courier New" w:eastAsia="Times New Roman" w:hAnsi="Courier New" w:cs="Courier New"/>
          <w:szCs w:val="17"/>
          <w:lang w:val="es-ES_tradnl"/>
        </w:rPr>
        <w:t>ETag</w:t>
      </w:r>
      <w:r w:rsidR="00102491" w:rsidRPr="00641BDB">
        <w:rPr>
          <w:rFonts w:eastAsia="Times New Roman" w:cs="Arial"/>
          <w:szCs w:val="17"/>
          <w:lang w:val="es-ES_tradnl"/>
        </w:rPr>
        <w:t xml:space="preserve"> en la respuesta para codificar el estado de los datos.</w:t>
      </w:r>
      <w:r w:rsidR="005E48A2" w:rsidRPr="00641BDB">
        <w:rPr>
          <w:rFonts w:eastAsia="Times New Roman" w:cs="Arial"/>
          <w:szCs w:val="17"/>
          <w:lang w:val="es-ES_tradnl"/>
        </w:rPr>
        <w:t xml:space="preserve"> </w:t>
      </w:r>
      <w:r w:rsidR="00D67DCA" w:rsidRPr="00641BDB">
        <w:rPr>
          <w:rFonts w:eastAsia="Times New Roman" w:cs="Arial"/>
          <w:szCs w:val="17"/>
          <w:lang w:val="es-ES_tradnl"/>
        </w:rPr>
        <w:t xml:space="preserve">El valor de </w:t>
      </w:r>
      <w:r w:rsidR="00D67DCA" w:rsidRPr="00641BDB">
        <w:rPr>
          <w:rFonts w:ascii="Courier New" w:eastAsia="Times New Roman" w:hAnsi="Courier New" w:cs="Courier New"/>
          <w:szCs w:val="17"/>
          <w:lang w:val="es-ES_tradnl"/>
        </w:rPr>
        <w:t>Etag</w:t>
      </w:r>
      <w:r w:rsidR="00D67DCA" w:rsidRPr="00641BDB">
        <w:rPr>
          <w:rFonts w:eastAsia="Times New Roman" w:cs="Arial"/>
          <w:szCs w:val="17"/>
          <w:lang w:val="es-ES_tradnl"/>
        </w:rPr>
        <w:t xml:space="preserve"> DEBERÍA utilizarse en los encabezados condicionales HTTP (como </w:t>
      </w:r>
      <w:r w:rsidR="00D67DCA" w:rsidRPr="00641BDB">
        <w:rPr>
          <w:rFonts w:ascii="Courier New" w:eastAsia="Times New Roman" w:hAnsi="Courier New" w:cs="Courier New"/>
          <w:szCs w:val="17"/>
          <w:lang w:val="es-ES_tradnl"/>
        </w:rPr>
        <w:t>If-Match</w:t>
      </w:r>
      <w:r w:rsidR="00D67DCA" w:rsidRPr="00641BDB">
        <w:rPr>
          <w:rFonts w:eastAsia="Times New Roman" w:cs="Arial"/>
          <w:szCs w:val="17"/>
          <w:lang w:val="es-ES_tradnl"/>
        </w:rPr>
        <w:t xml:space="preserve"> o </w:t>
      </w:r>
      <w:r w:rsidR="00D67DCA" w:rsidRPr="00641BDB">
        <w:rPr>
          <w:rFonts w:ascii="Courier New" w:eastAsia="Times New Roman" w:hAnsi="Courier New" w:cs="Courier New"/>
          <w:szCs w:val="17"/>
          <w:lang w:val="es-ES_tradnl"/>
        </w:rPr>
        <w:t>If-None-Match</w:t>
      </w:r>
      <w:r w:rsidR="00D67DCA" w:rsidRPr="00641BDB">
        <w:rPr>
          <w:rFonts w:eastAsia="Times New Roman" w:cs="Arial"/>
          <w:szCs w:val="17"/>
          <w:lang w:val="es-ES_tradnl"/>
        </w:rPr>
        <w:t xml:space="preserve">) en las peticiones subsiguientes. Si no se </w:t>
      </w:r>
      <w:r w:rsidR="006E516E" w:rsidRPr="00641BDB">
        <w:rPr>
          <w:rFonts w:eastAsia="Times New Roman" w:cs="Arial"/>
          <w:szCs w:val="17"/>
          <w:lang w:val="es-ES_tradnl"/>
        </w:rPr>
        <w:t>modificaron</w:t>
      </w:r>
      <w:r w:rsidR="00D67DCA" w:rsidRPr="00641BDB">
        <w:rPr>
          <w:rFonts w:eastAsia="Times New Roman" w:cs="Arial"/>
          <w:szCs w:val="17"/>
          <w:lang w:val="es-ES_tradnl"/>
        </w:rPr>
        <w:t xml:space="preserve"> los datos desde que la petición devolvió el </w:t>
      </w:r>
      <w:r w:rsidR="00D67DCA" w:rsidRPr="00641BDB">
        <w:rPr>
          <w:rFonts w:ascii="Courier New" w:eastAsia="Times New Roman" w:hAnsi="Courier New" w:cs="Courier New"/>
          <w:szCs w:val="17"/>
          <w:lang w:val="es-ES_tradnl"/>
        </w:rPr>
        <w:t>ETag</w:t>
      </w:r>
      <w:r w:rsidR="00D67DCA" w:rsidRPr="00641BDB">
        <w:rPr>
          <w:rFonts w:eastAsia="Times New Roman" w:cs="Arial"/>
          <w:szCs w:val="17"/>
          <w:lang w:val="es-ES_tradnl"/>
        </w:rPr>
        <w:t xml:space="preserve">, el servidor DEBERÍA devolver el código de estado </w:t>
      </w:r>
      <w:r w:rsidR="00D67DCA" w:rsidRPr="00641BDB">
        <w:rPr>
          <w:rFonts w:ascii="Courier New" w:eastAsia="Times New Roman" w:hAnsi="Courier New" w:cs="Courier New"/>
          <w:szCs w:val="17"/>
          <w:lang w:val="es-ES_tradnl"/>
        </w:rPr>
        <w:t>304</w:t>
      </w:r>
      <w:r w:rsidR="00D67DCA" w:rsidRPr="00641BDB">
        <w:rPr>
          <w:rFonts w:eastAsia="Times New Roman" w:cs="Arial"/>
          <w:szCs w:val="17"/>
          <w:lang w:val="es-ES_tradnl"/>
        </w:rPr>
        <w:t xml:space="preserve"> </w:t>
      </w:r>
      <w:r w:rsidR="00D67DCA" w:rsidRPr="00641BDB">
        <w:rPr>
          <w:rFonts w:ascii="Courier New" w:eastAsia="Times New Roman" w:hAnsi="Courier New" w:cs="Courier New"/>
          <w:szCs w:val="17"/>
          <w:lang w:val="es-ES_tradnl"/>
        </w:rPr>
        <w:t>Not</w:t>
      </w:r>
      <w:r w:rsidR="00332895" w:rsidRPr="00641BDB">
        <w:rPr>
          <w:rFonts w:ascii="Courier New" w:eastAsia="Times New Roman" w:hAnsi="Courier New" w:cs="Courier New"/>
          <w:szCs w:val="17"/>
          <w:lang w:val="es-ES_tradnl"/>
        </w:rPr>
        <w:t xml:space="preserve"> </w:t>
      </w:r>
      <w:r w:rsidR="00D67DCA" w:rsidRPr="00641BDB">
        <w:rPr>
          <w:rFonts w:ascii="Courier New" w:eastAsia="Times New Roman" w:hAnsi="Courier New" w:cs="Courier New"/>
          <w:szCs w:val="17"/>
          <w:lang w:val="es-ES_tradnl"/>
        </w:rPr>
        <w:t>Modified</w:t>
      </w:r>
      <w:r w:rsidR="00D67DCA" w:rsidRPr="00641BDB">
        <w:rPr>
          <w:rFonts w:eastAsia="Times New Roman" w:cs="Arial"/>
          <w:szCs w:val="17"/>
          <w:lang w:val="es-ES_tradnl"/>
        </w:rPr>
        <w:t xml:space="preserve">. Este mecanismo </w:t>
      </w:r>
      <w:r w:rsidR="00E73D37" w:rsidRPr="00641BDB">
        <w:rPr>
          <w:rFonts w:eastAsia="Times New Roman" w:cs="Arial"/>
          <w:szCs w:val="17"/>
          <w:lang w:val="es-ES_tradnl"/>
        </w:rPr>
        <w:t>se especifica</w:t>
      </w:r>
      <w:r w:rsidR="00D67DCA" w:rsidRPr="00641BDB">
        <w:rPr>
          <w:rFonts w:eastAsia="Times New Roman" w:cs="Arial"/>
          <w:szCs w:val="17"/>
          <w:lang w:val="es-ES_tradnl"/>
        </w:rPr>
        <w:t xml:space="preserve"> en </w:t>
      </w:r>
      <w:del w:id="222" w:author="Author">
        <w:r w:rsidR="00D67DCA" w:rsidRPr="00641BDB">
          <w:rPr>
            <w:rFonts w:eastAsia="Times New Roman" w:cs="Arial"/>
            <w:szCs w:val="17"/>
            <w:lang w:val="es-ES_tradnl"/>
          </w:rPr>
          <w:delText>las normas</w:delText>
        </w:r>
      </w:del>
      <w:ins w:id="223" w:author="Author">
        <w:r w:rsidR="00D67DCA" w:rsidRPr="00641BDB">
          <w:rPr>
            <w:rFonts w:eastAsia="Times New Roman" w:cs="Arial"/>
            <w:szCs w:val="17"/>
            <w:lang w:val="es-ES_tradnl"/>
          </w:rPr>
          <w:t xml:space="preserve">la </w:t>
        </w:r>
        <w:r w:rsidR="00790E02" w:rsidRPr="00641BDB">
          <w:rPr>
            <w:rFonts w:eastAsia="Times New Roman" w:cs="Arial"/>
            <w:szCs w:val="17"/>
            <w:lang w:val="es-ES_tradnl"/>
          </w:rPr>
          <w:t>Norma</w:t>
        </w:r>
      </w:ins>
      <w:r w:rsidR="00790E02" w:rsidRPr="00641BDB">
        <w:rPr>
          <w:rFonts w:eastAsia="Times New Roman" w:cs="Arial"/>
          <w:szCs w:val="17"/>
          <w:lang w:val="es-ES_tradnl"/>
        </w:rPr>
        <w:t xml:space="preserve"> </w:t>
      </w:r>
      <w:r w:rsidR="00BE7439" w:rsidRPr="00641BDB">
        <w:rPr>
          <w:rFonts w:eastAsia="Times New Roman" w:cs="Arial"/>
          <w:szCs w:val="17"/>
          <w:lang w:val="es-ES_tradnl"/>
        </w:rPr>
        <w:t xml:space="preserve">RFC </w:t>
      </w:r>
      <w:del w:id="224" w:author="Author">
        <w:r w:rsidR="00D67DCA" w:rsidRPr="00641BDB">
          <w:rPr>
            <w:rFonts w:eastAsia="Times New Roman" w:cs="Arial"/>
            <w:szCs w:val="17"/>
            <w:lang w:val="es-ES_tradnl"/>
          </w:rPr>
          <w:delText xml:space="preserve">7231 y </w:delText>
        </w:r>
        <w:r w:rsidR="00EC0F17" w:rsidRPr="00641BDB">
          <w:rPr>
            <w:rFonts w:eastAsia="Times New Roman" w:cs="Arial"/>
            <w:szCs w:val="17"/>
            <w:lang w:val="es-ES_tradnl"/>
          </w:rPr>
          <w:delText xml:space="preserve">RFC </w:delText>
        </w:r>
        <w:r w:rsidR="00D67DCA" w:rsidRPr="00641BDB">
          <w:rPr>
            <w:rFonts w:eastAsia="Times New Roman" w:cs="Arial"/>
            <w:szCs w:val="17"/>
            <w:lang w:val="es-ES_tradnl"/>
          </w:rPr>
          <w:delText>7232</w:delText>
        </w:r>
      </w:del>
      <w:ins w:id="225" w:author="Author">
        <w:r w:rsidR="00BE7439" w:rsidRPr="00641BDB">
          <w:rPr>
            <w:rFonts w:eastAsia="Times New Roman" w:cs="Arial"/>
            <w:szCs w:val="17"/>
            <w:lang w:val="es-ES_tradnl"/>
          </w:rPr>
          <w:t>9110</w:t>
        </w:r>
      </w:ins>
      <w:r w:rsidR="00D67DCA" w:rsidRPr="00641BDB">
        <w:rPr>
          <w:rFonts w:eastAsia="Times New Roman" w:cs="Arial"/>
          <w:szCs w:val="17"/>
          <w:lang w:val="es-ES_tradnl"/>
        </w:rPr>
        <w:t xml:space="preserve"> del IETF.</w:t>
      </w:r>
    </w:p>
    <w:p w14:paraId="401B9BD8" w14:textId="69930380" w:rsidR="005E48A2" w:rsidRPr="00641BDB" w:rsidRDefault="008620A5" w:rsidP="00E73D37">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00CA1F2D" w:rsidRPr="00641BDB">
        <w:rPr>
          <w:rFonts w:eastAsia="Times New Roman" w:cs="Arial"/>
          <w:szCs w:val="17"/>
          <w:lang w:val="es-ES_tradnl"/>
        </w:rPr>
        <w:t>-10</w:t>
      </w:r>
      <w:r w:rsidR="000E50C9" w:rsidRPr="00641BDB">
        <w:rPr>
          <w:rFonts w:eastAsia="Times New Roman" w:cs="Arial"/>
          <w:szCs w:val="17"/>
          <w:lang w:val="es-ES_tradnl"/>
        </w:rPr>
        <w:t>3</w:t>
      </w:r>
      <w:r w:rsidR="005E48A2" w:rsidRPr="00641BDB">
        <w:rPr>
          <w:rFonts w:eastAsia="Times New Roman" w:cs="Arial"/>
          <w:szCs w:val="17"/>
          <w:lang w:val="es-ES_tradnl"/>
        </w:rPr>
        <w:t>]</w:t>
      </w:r>
      <w:r w:rsidR="00E73D37" w:rsidRPr="00641BDB">
        <w:rPr>
          <w:rFonts w:eastAsia="Times New Roman" w:cs="Arial"/>
          <w:szCs w:val="17"/>
          <w:lang w:val="es-ES_tradnl"/>
        </w:rPr>
        <w:tab/>
        <w:t xml:space="preserve">Para implementar la validación de recursos basada en el tiempo DEBERÍA utilizarse el encabezado HTTP </w:t>
      </w:r>
      <w:r w:rsidR="00E73D37" w:rsidRPr="00641BDB">
        <w:rPr>
          <w:rFonts w:ascii="Courier New" w:eastAsia="Times New Roman" w:hAnsi="Courier New" w:cs="Courier New"/>
          <w:szCs w:val="17"/>
          <w:lang w:val="es-ES_tradnl"/>
        </w:rPr>
        <w:t>Last-Modified</w:t>
      </w:r>
      <w:r w:rsidR="00E73D37" w:rsidRPr="00641BDB">
        <w:rPr>
          <w:rFonts w:eastAsia="Times New Roman" w:cs="Arial"/>
          <w:szCs w:val="17"/>
          <w:lang w:val="es-ES_tradnl"/>
        </w:rPr>
        <w:t xml:space="preserve">. Este mecanismo se especifica en </w:t>
      </w:r>
      <w:del w:id="226" w:author="Author">
        <w:r w:rsidR="00E73D37" w:rsidRPr="00641BDB">
          <w:rPr>
            <w:rFonts w:eastAsia="Times New Roman" w:cs="Arial"/>
            <w:szCs w:val="17"/>
            <w:lang w:val="es-ES_tradnl"/>
          </w:rPr>
          <w:delText>las normas</w:delText>
        </w:r>
      </w:del>
      <w:ins w:id="227" w:author="Author">
        <w:r w:rsidR="00E73D37" w:rsidRPr="00641BDB">
          <w:rPr>
            <w:rFonts w:eastAsia="Times New Roman" w:cs="Arial"/>
            <w:szCs w:val="17"/>
            <w:lang w:val="es-ES_tradnl"/>
          </w:rPr>
          <w:t xml:space="preserve">la </w:t>
        </w:r>
        <w:r w:rsidR="00AC3FEF" w:rsidRPr="00641BDB">
          <w:rPr>
            <w:rFonts w:eastAsia="Times New Roman" w:cs="Arial"/>
            <w:szCs w:val="17"/>
            <w:lang w:val="es-ES_tradnl"/>
          </w:rPr>
          <w:t>Norma</w:t>
        </w:r>
      </w:ins>
      <w:r w:rsidR="00AC3FEF" w:rsidRPr="00641BDB">
        <w:rPr>
          <w:rFonts w:eastAsia="Times New Roman" w:cs="Arial"/>
          <w:szCs w:val="17"/>
          <w:lang w:val="es-ES_tradnl"/>
        </w:rPr>
        <w:t xml:space="preserve"> </w:t>
      </w:r>
      <w:r w:rsidR="00BE7439" w:rsidRPr="00641BDB">
        <w:rPr>
          <w:rFonts w:eastAsia="Times New Roman" w:cs="Arial"/>
          <w:szCs w:val="17"/>
          <w:lang w:val="es-ES_tradnl"/>
        </w:rPr>
        <w:t xml:space="preserve">RFC </w:t>
      </w:r>
      <w:del w:id="228" w:author="Author">
        <w:r w:rsidR="00E73D37" w:rsidRPr="00641BDB">
          <w:rPr>
            <w:rFonts w:eastAsia="Times New Roman" w:cs="Arial"/>
            <w:szCs w:val="17"/>
            <w:lang w:val="es-ES_tradnl"/>
          </w:rPr>
          <w:delText xml:space="preserve">7231 y </w:delText>
        </w:r>
        <w:r w:rsidR="00EC0F17" w:rsidRPr="00641BDB">
          <w:rPr>
            <w:rFonts w:eastAsia="Times New Roman" w:cs="Arial"/>
            <w:szCs w:val="17"/>
            <w:lang w:val="es-ES_tradnl"/>
          </w:rPr>
          <w:delText xml:space="preserve">RFC </w:delText>
        </w:r>
        <w:r w:rsidR="00E73D37" w:rsidRPr="00641BDB">
          <w:rPr>
            <w:rFonts w:eastAsia="Times New Roman" w:cs="Arial"/>
            <w:szCs w:val="17"/>
            <w:lang w:val="es-ES_tradnl"/>
          </w:rPr>
          <w:delText>7232</w:delText>
        </w:r>
      </w:del>
      <w:ins w:id="229" w:author="Author">
        <w:r w:rsidR="00BE7439" w:rsidRPr="00641BDB">
          <w:rPr>
            <w:rFonts w:eastAsia="Times New Roman" w:cs="Arial"/>
            <w:szCs w:val="17"/>
            <w:lang w:val="es-ES_tradnl"/>
          </w:rPr>
          <w:t>9110</w:t>
        </w:r>
      </w:ins>
      <w:r w:rsidR="00E73D37" w:rsidRPr="00641BDB">
        <w:rPr>
          <w:rFonts w:eastAsia="Times New Roman" w:cs="Arial"/>
          <w:szCs w:val="17"/>
          <w:lang w:val="es-ES_tradnl"/>
        </w:rPr>
        <w:t xml:space="preserve"> del IETF</w:t>
      </w:r>
      <w:r w:rsidR="005E48A2" w:rsidRPr="00641BDB">
        <w:rPr>
          <w:rFonts w:eastAsia="Times New Roman" w:cs="Arial"/>
          <w:szCs w:val="17"/>
          <w:lang w:val="es-ES_tradnl"/>
        </w:rPr>
        <w:t>. </w:t>
      </w:r>
    </w:p>
    <w:p w14:paraId="7E3672D9" w14:textId="097C66EB" w:rsidR="005E48A2" w:rsidRPr="00641BDB" w:rsidRDefault="008620A5" w:rsidP="00BC5B14">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CA1F2D" w:rsidRPr="00641BDB">
        <w:rPr>
          <w:rFonts w:eastAsia="Times New Roman" w:cs="Arial"/>
          <w:szCs w:val="17"/>
          <w:lang w:val="es-ES_tradnl"/>
        </w:rPr>
        <w:t>10</w:t>
      </w:r>
      <w:r w:rsidR="000E50C9" w:rsidRPr="00641BDB">
        <w:rPr>
          <w:rFonts w:eastAsia="Times New Roman" w:cs="Arial"/>
          <w:szCs w:val="17"/>
          <w:lang w:val="es-ES_tradnl"/>
        </w:rPr>
        <w:t>4</w:t>
      </w:r>
      <w:r w:rsidR="005E48A2" w:rsidRPr="00641BDB">
        <w:rPr>
          <w:rFonts w:eastAsia="Times New Roman" w:cs="Arial"/>
          <w:szCs w:val="17"/>
          <w:lang w:val="es-ES_tradnl"/>
        </w:rPr>
        <w:t>]</w:t>
      </w:r>
      <w:r w:rsidR="00BC5B14" w:rsidRPr="00641BDB">
        <w:rPr>
          <w:rFonts w:eastAsia="Times New Roman" w:cs="Arial"/>
          <w:szCs w:val="17"/>
          <w:lang w:val="es-ES_tradnl"/>
        </w:rPr>
        <w:tab/>
        <w:t xml:space="preserve">Utilizando el versionado </w:t>
      </w:r>
      <w:r w:rsidR="00A223F4" w:rsidRPr="00641BDB">
        <w:rPr>
          <w:rFonts w:eastAsia="Times New Roman" w:cs="Arial"/>
          <w:szCs w:val="17"/>
          <w:lang w:val="es-ES_tradnl"/>
        </w:rPr>
        <w:t>por</w:t>
      </w:r>
      <w:r w:rsidR="00BC5B14" w:rsidRPr="00641BDB">
        <w:rPr>
          <w:rFonts w:eastAsia="Times New Roman" w:cs="Arial"/>
          <w:szCs w:val="17"/>
          <w:lang w:val="es-ES_tradnl"/>
        </w:rPr>
        <w:t xml:space="preserve"> respuesta, un consumidor de servicios PUEDE implementar el bloqueo optimista</w:t>
      </w:r>
      <w:r w:rsidR="005E48A2" w:rsidRPr="00641BDB">
        <w:rPr>
          <w:rFonts w:eastAsia="Times New Roman" w:cs="Arial"/>
          <w:szCs w:val="17"/>
          <w:lang w:val="es-ES_tradnl"/>
        </w:rPr>
        <w:t>.</w:t>
      </w:r>
    </w:p>
    <w:p w14:paraId="09E0F6AE" w14:textId="65BBEDE3" w:rsidR="005E48A2" w:rsidRPr="00641BDB" w:rsidRDefault="001E4237" w:rsidP="001E4237">
      <w:pPr>
        <w:pStyle w:val="Heading4"/>
        <w:jc w:val="both"/>
        <w:rPr>
          <w:lang w:val="es-ES_tradnl"/>
        </w:rPr>
      </w:pPr>
      <w:r w:rsidRPr="00641BDB">
        <w:rPr>
          <w:lang w:val="es-ES_tradnl"/>
        </w:rPr>
        <w:t>Almacenamiento en ca</w:t>
      </w:r>
      <w:r w:rsidR="007B2C9B" w:rsidRPr="00641BDB">
        <w:rPr>
          <w:lang w:val="es-ES_tradnl"/>
        </w:rPr>
        <w:t>c</w:t>
      </w:r>
      <w:r w:rsidRPr="00641BDB">
        <w:rPr>
          <w:lang w:val="es-ES_tradnl"/>
        </w:rPr>
        <w:t xml:space="preserve">hé </w:t>
      </w:r>
    </w:p>
    <w:p w14:paraId="166430D4" w14:textId="47FA301F" w:rsidR="005E48A2" w:rsidRPr="00641BDB" w:rsidRDefault="000E50C9" w:rsidP="00E73D37">
      <w:pPr>
        <w:pStyle w:val="NormalWeb"/>
        <w:jc w:val="both"/>
        <w:rPr>
          <w:rFonts w:eastAsia="Times New Roman" w:cs="Arial"/>
          <w:szCs w:val="17"/>
          <w:lang w:val="es-ES_tradnl"/>
        </w:rPr>
      </w:pPr>
      <w:r w:rsidRPr="00641BDB">
        <w:rPr>
          <w:rFonts w:eastAsia="Times New Roman" w:cs="Arial"/>
          <w:szCs w:val="17"/>
          <w:lang w:val="es-ES_tradnl"/>
        </w:rPr>
        <w:t>72.</w:t>
      </w:r>
      <w:r w:rsidR="001446D6" w:rsidRPr="00641BDB">
        <w:rPr>
          <w:rFonts w:eastAsia="Times New Roman" w:cs="Arial"/>
          <w:szCs w:val="17"/>
          <w:lang w:val="es-ES_tradnl"/>
        </w:rPr>
        <w:tab/>
      </w:r>
      <w:r w:rsidR="007B2C9B" w:rsidRPr="00641BDB">
        <w:rPr>
          <w:rFonts w:eastAsia="Times New Roman" w:cs="Arial"/>
          <w:szCs w:val="17"/>
          <w:lang w:val="es-ES_tradnl"/>
        </w:rPr>
        <w:t xml:space="preserve">La implementación de una API web debería ser compatible con el control de caché para ahorrar ancho de banda, de acuerdo con la Norma RFC </w:t>
      </w:r>
      <w:del w:id="230" w:author="Author">
        <w:r w:rsidR="007B2C9B" w:rsidRPr="00641BDB">
          <w:rPr>
            <w:rFonts w:eastAsia="Times New Roman" w:cs="Arial"/>
            <w:szCs w:val="17"/>
            <w:lang w:val="es-ES_tradnl"/>
          </w:rPr>
          <w:delText>7234</w:delText>
        </w:r>
      </w:del>
      <w:ins w:id="231" w:author="Author">
        <w:r w:rsidR="00AC3FEF" w:rsidRPr="00641BDB">
          <w:rPr>
            <w:rFonts w:eastAsia="Times New Roman" w:cs="Arial"/>
            <w:szCs w:val="17"/>
            <w:lang w:val="es-ES_tradnl"/>
          </w:rPr>
          <w:t>9111</w:t>
        </w:r>
      </w:ins>
      <w:r w:rsidR="007B2C9B" w:rsidRPr="00641BDB">
        <w:rPr>
          <w:rFonts w:eastAsia="Times New Roman" w:cs="Arial"/>
          <w:szCs w:val="17"/>
          <w:lang w:val="es-ES_tradnl"/>
        </w:rPr>
        <w:t xml:space="preserve"> del IETF</w:t>
      </w:r>
      <w:r w:rsidR="005E48A2" w:rsidRPr="00641BDB">
        <w:rPr>
          <w:rFonts w:eastAsia="Times New Roman" w:cs="Arial"/>
          <w:szCs w:val="17"/>
          <w:lang w:val="es-ES_tradnl"/>
        </w:rPr>
        <w:t xml:space="preserve">. </w:t>
      </w:r>
    </w:p>
    <w:p w14:paraId="1CB1F0A9" w14:textId="7FD8F9E9" w:rsidR="005E48A2" w:rsidRPr="00641BDB" w:rsidRDefault="008620A5" w:rsidP="004178A4">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CA1F2D" w:rsidRPr="00641BDB">
        <w:rPr>
          <w:rFonts w:eastAsia="Times New Roman" w:cs="Arial"/>
          <w:szCs w:val="17"/>
          <w:lang w:val="es-ES_tradnl"/>
        </w:rPr>
        <w:t>10</w:t>
      </w:r>
      <w:r w:rsidR="000E50C9" w:rsidRPr="00641BDB">
        <w:rPr>
          <w:rFonts w:eastAsia="Times New Roman" w:cs="Arial"/>
          <w:szCs w:val="17"/>
          <w:lang w:val="es-ES_tradnl"/>
        </w:rPr>
        <w:t>5</w:t>
      </w:r>
      <w:r w:rsidR="005E48A2" w:rsidRPr="00641BDB">
        <w:rPr>
          <w:rFonts w:eastAsia="Times New Roman" w:cs="Arial"/>
          <w:szCs w:val="17"/>
          <w:lang w:val="es-ES_tradnl"/>
        </w:rPr>
        <w:t>]</w:t>
      </w:r>
      <w:r w:rsidR="004178A4" w:rsidRPr="00641BDB">
        <w:rPr>
          <w:rFonts w:eastAsia="Times New Roman" w:cs="Arial"/>
          <w:szCs w:val="17"/>
          <w:lang w:val="es-ES_tradnl"/>
        </w:rPr>
        <w:tab/>
      </w:r>
      <w:r w:rsidR="009F2951" w:rsidRPr="00641BDB">
        <w:rPr>
          <w:rFonts w:eastAsia="Times New Roman" w:cs="Arial"/>
          <w:szCs w:val="17"/>
          <w:lang w:val="es-ES_tradnl"/>
        </w:rPr>
        <w:t>Las</w:t>
      </w:r>
      <w:r w:rsidR="004178A4" w:rsidRPr="00641BDB">
        <w:rPr>
          <w:rFonts w:eastAsia="Times New Roman" w:cs="Arial"/>
          <w:szCs w:val="17"/>
          <w:lang w:val="es-ES_tradnl"/>
        </w:rPr>
        <w:t xml:space="preserve"> API web DEBE</w:t>
      </w:r>
      <w:r w:rsidR="009F2951" w:rsidRPr="00641BDB">
        <w:rPr>
          <w:rFonts w:eastAsia="Times New Roman" w:cs="Arial"/>
          <w:szCs w:val="17"/>
          <w:lang w:val="es-ES_tradnl"/>
        </w:rPr>
        <w:t>N</w:t>
      </w:r>
      <w:r w:rsidR="004178A4" w:rsidRPr="00641BDB">
        <w:rPr>
          <w:rFonts w:eastAsia="Times New Roman" w:cs="Arial"/>
          <w:szCs w:val="17"/>
          <w:lang w:val="es-ES_tradnl"/>
        </w:rPr>
        <w:t xml:space="preserve"> admitir el almacenamiento en caché de los resultados de </w:t>
      </w:r>
      <w:r w:rsidR="004178A4" w:rsidRPr="00641BDB">
        <w:rPr>
          <w:rFonts w:ascii="Courier New" w:eastAsia="Times New Roman" w:hAnsi="Courier New" w:cs="Courier New"/>
          <w:szCs w:val="17"/>
          <w:lang w:val="es-ES_tradnl"/>
        </w:rPr>
        <w:t>GET</w:t>
      </w:r>
      <w:r w:rsidR="004178A4" w:rsidRPr="00641BDB">
        <w:rPr>
          <w:rFonts w:eastAsia="Times New Roman" w:cs="Arial"/>
          <w:szCs w:val="17"/>
          <w:lang w:val="es-ES_tradnl"/>
        </w:rPr>
        <w:t xml:space="preserve">; </w:t>
      </w:r>
      <w:r w:rsidR="006163FB" w:rsidRPr="00641BDB">
        <w:rPr>
          <w:rFonts w:eastAsia="Times New Roman" w:cs="Arial"/>
          <w:szCs w:val="17"/>
          <w:lang w:val="es-ES_tradnl"/>
        </w:rPr>
        <w:t xml:space="preserve">y </w:t>
      </w:r>
      <w:r w:rsidR="004178A4" w:rsidRPr="00641BDB">
        <w:rPr>
          <w:rFonts w:eastAsia="Times New Roman" w:cs="Arial"/>
          <w:szCs w:val="17"/>
          <w:lang w:val="es-ES_tradnl"/>
        </w:rPr>
        <w:t>PUEDE</w:t>
      </w:r>
      <w:r w:rsidR="009F2951" w:rsidRPr="00641BDB">
        <w:rPr>
          <w:rFonts w:eastAsia="Times New Roman" w:cs="Arial"/>
          <w:szCs w:val="17"/>
          <w:lang w:val="es-ES_tradnl"/>
        </w:rPr>
        <w:t>N</w:t>
      </w:r>
      <w:r w:rsidR="004178A4" w:rsidRPr="00641BDB">
        <w:rPr>
          <w:rFonts w:eastAsia="Times New Roman" w:cs="Arial"/>
          <w:szCs w:val="17"/>
          <w:lang w:val="es-ES_tradnl"/>
        </w:rPr>
        <w:t xml:space="preserve"> admitir el almacenamiento en caché de los resultados de otros métodos HTTP.</w:t>
      </w:r>
    </w:p>
    <w:p w14:paraId="716A4D59" w14:textId="6EC16DC0" w:rsidR="005E48A2" w:rsidRPr="00641BDB" w:rsidRDefault="008620A5" w:rsidP="00BB0E70">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CA1F2D" w:rsidRPr="00641BDB">
        <w:rPr>
          <w:rFonts w:eastAsia="Times New Roman" w:cs="Arial"/>
          <w:szCs w:val="17"/>
          <w:lang w:val="es-ES_tradnl"/>
        </w:rPr>
        <w:t>10</w:t>
      </w:r>
      <w:r w:rsidR="000E50C9" w:rsidRPr="00641BDB">
        <w:rPr>
          <w:rFonts w:eastAsia="Times New Roman" w:cs="Arial"/>
          <w:szCs w:val="17"/>
          <w:lang w:val="es-ES_tradnl"/>
        </w:rPr>
        <w:t>6</w:t>
      </w:r>
      <w:r w:rsidR="005E48A2" w:rsidRPr="00641BDB">
        <w:rPr>
          <w:rFonts w:eastAsia="Times New Roman" w:cs="Arial"/>
          <w:szCs w:val="17"/>
          <w:lang w:val="es-ES_tradnl"/>
        </w:rPr>
        <w:t>]</w:t>
      </w:r>
      <w:r w:rsidR="008D20D9" w:rsidRPr="00641BDB">
        <w:rPr>
          <w:rFonts w:eastAsia="Times New Roman" w:cs="Arial"/>
          <w:szCs w:val="17"/>
          <w:lang w:val="es-ES_tradnl"/>
        </w:rPr>
        <w:tab/>
        <w:t xml:space="preserve">DEBERÍAN utilizarse los encabezados de respuesta HTTP </w:t>
      </w:r>
      <w:r w:rsidR="00BB0E70" w:rsidRPr="00641BDB">
        <w:rPr>
          <w:rFonts w:ascii="Courier New" w:eastAsia="Times New Roman" w:hAnsi="Courier New" w:cs="Courier New"/>
          <w:szCs w:val="17"/>
          <w:lang w:val="es-ES_tradnl"/>
        </w:rPr>
        <w:t>Cache-Control</w:t>
      </w:r>
      <w:r w:rsidR="008D20D9" w:rsidRPr="00641BDB">
        <w:rPr>
          <w:rFonts w:eastAsia="Times New Roman" w:cs="Arial"/>
          <w:szCs w:val="17"/>
          <w:lang w:val="es-ES_tradnl"/>
        </w:rPr>
        <w:t xml:space="preserve"> y </w:t>
      </w:r>
      <w:r w:rsidR="00BB0E70" w:rsidRPr="00641BDB">
        <w:rPr>
          <w:rFonts w:ascii="Courier New" w:eastAsia="Times New Roman" w:hAnsi="Courier New" w:cs="Courier New"/>
          <w:szCs w:val="17"/>
          <w:lang w:val="es-ES_tradnl"/>
        </w:rPr>
        <w:t>Expires</w:t>
      </w:r>
      <w:r w:rsidR="008D20D9" w:rsidRPr="00641BDB">
        <w:rPr>
          <w:rFonts w:eastAsia="Times New Roman" w:cs="Arial"/>
          <w:szCs w:val="17"/>
          <w:lang w:val="es-ES_tradnl"/>
        </w:rPr>
        <w:t xml:space="preserve">. </w:t>
      </w:r>
      <w:r w:rsidR="00BB0E70" w:rsidRPr="00641BDB">
        <w:rPr>
          <w:rFonts w:ascii="Courier New" w:eastAsia="Times New Roman" w:hAnsi="Courier New" w:cs="Courier New"/>
          <w:szCs w:val="17"/>
          <w:lang w:val="es-ES_tradnl"/>
        </w:rPr>
        <w:t>Expires</w:t>
      </w:r>
      <w:r w:rsidR="00BB0E70" w:rsidRPr="00641BDB">
        <w:rPr>
          <w:rFonts w:eastAsia="Times New Roman" w:cs="Arial"/>
          <w:szCs w:val="17"/>
          <w:lang w:val="es-ES_tradnl"/>
        </w:rPr>
        <w:t xml:space="preserve"> </w:t>
      </w:r>
      <w:r w:rsidR="008D20D9" w:rsidRPr="00641BDB">
        <w:rPr>
          <w:rFonts w:eastAsia="Times New Roman" w:cs="Arial"/>
          <w:szCs w:val="17"/>
          <w:lang w:val="es-ES_tradnl"/>
        </w:rPr>
        <w:t>PUEDE utilizarse para prestar asistencia a los clientes heredados.</w:t>
      </w:r>
    </w:p>
    <w:p w14:paraId="162633E4" w14:textId="78FC608C" w:rsidR="005E48A2" w:rsidRPr="00641BDB" w:rsidRDefault="00882FA2" w:rsidP="00E73D37">
      <w:pPr>
        <w:pStyle w:val="Heading4"/>
        <w:jc w:val="both"/>
        <w:rPr>
          <w:lang w:val="es-ES_tradnl"/>
        </w:rPr>
      </w:pPr>
      <w:r w:rsidRPr="00641BDB">
        <w:rPr>
          <w:lang w:val="es-ES_tradnl"/>
        </w:rPr>
        <w:t xml:space="preserve">Transferencia </w:t>
      </w:r>
      <w:r w:rsidR="00377C87" w:rsidRPr="00641BDB">
        <w:rPr>
          <w:lang w:val="es-ES_tradnl"/>
        </w:rPr>
        <w:t xml:space="preserve">gestionada </w:t>
      </w:r>
      <w:r w:rsidRPr="00641BDB">
        <w:rPr>
          <w:lang w:val="es-ES_tradnl"/>
        </w:rPr>
        <w:t xml:space="preserve">de archivos </w:t>
      </w:r>
    </w:p>
    <w:p w14:paraId="52A15C50" w14:textId="06EABCC5" w:rsidR="007D638D" w:rsidRPr="00641BDB" w:rsidRDefault="000E50C9" w:rsidP="00E73D37">
      <w:pPr>
        <w:pStyle w:val="NormalWeb"/>
        <w:jc w:val="both"/>
        <w:rPr>
          <w:rFonts w:eastAsia="Times New Roman" w:cs="Arial"/>
          <w:szCs w:val="17"/>
          <w:vertAlign w:val="superscript"/>
          <w:lang w:val="es-ES_tradnl"/>
        </w:rPr>
      </w:pPr>
      <w:r w:rsidRPr="00641BDB">
        <w:rPr>
          <w:rFonts w:eastAsia="Times New Roman" w:cs="Arial"/>
          <w:szCs w:val="17"/>
          <w:lang w:val="es-ES_tradnl"/>
        </w:rPr>
        <w:t>73.</w:t>
      </w:r>
      <w:r w:rsidR="001446D6" w:rsidRPr="00641BDB">
        <w:rPr>
          <w:rFonts w:eastAsia="Times New Roman" w:cs="Arial"/>
          <w:szCs w:val="17"/>
          <w:lang w:val="es-ES_tradnl"/>
        </w:rPr>
        <w:tab/>
      </w:r>
      <w:r w:rsidR="00236B7F" w:rsidRPr="00641BDB">
        <w:rPr>
          <w:rFonts w:eastAsia="Times New Roman" w:cs="Arial"/>
          <w:szCs w:val="17"/>
          <w:lang w:val="es-ES_tradnl"/>
        </w:rPr>
        <w:t>Cuando se transfieren (es decir, se descargan o se suben) archivos grandes, es muy probable que se produzcan interrupciones en la red o algún otro tipo de fallo en la transmisión</w:t>
      </w:r>
      <w:r w:rsidR="005E48A2" w:rsidRPr="00641BDB">
        <w:rPr>
          <w:rFonts w:eastAsia="Times New Roman" w:cs="Arial"/>
          <w:szCs w:val="17"/>
          <w:lang w:val="es-ES_tradnl"/>
        </w:rPr>
        <w:t>.</w:t>
      </w:r>
      <w:r w:rsidR="0058536A" w:rsidRPr="00641BDB">
        <w:rPr>
          <w:rFonts w:eastAsia="Times New Roman" w:cs="Arial"/>
          <w:szCs w:val="17"/>
          <w:lang w:val="es-ES_tradnl"/>
        </w:rPr>
        <w:t xml:space="preserve"> </w:t>
      </w:r>
      <w:r w:rsidR="00236B7F" w:rsidRPr="00641BDB">
        <w:rPr>
          <w:rFonts w:eastAsia="Times New Roman" w:cs="Arial"/>
          <w:szCs w:val="17"/>
          <w:lang w:val="es-ES_tradnl"/>
        </w:rPr>
        <w:t xml:space="preserve">Además, </w:t>
      </w:r>
      <w:r w:rsidR="0098723F" w:rsidRPr="00641BDB">
        <w:rPr>
          <w:rFonts w:eastAsia="Times New Roman" w:cs="Arial"/>
          <w:szCs w:val="17"/>
          <w:lang w:val="es-ES_tradnl"/>
        </w:rPr>
        <w:t xml:space="preserve">tanto </w:t>
      </w:r>
      <w:r w:rsidR="00C50392" w:rsidRPr="00641BDB">
        <w:rPr>
          <w:rFonts w:eastAsia="Times New Roman" w:cs="Arial"/>
          <w:szCs w:val="17"/>
          <w:lang w:val="es-ES_tradnl"/>
        </w:rPr>
        <w:t xml:space="preserve">el proveedor de servicios como el consumidor de servicios </w:t>
      </w:r>
      <w:r w:rsidR="00236B7F" w:rsidRPr="00641BDB">
        <w:rPr>
          <w:rFonts w:eastAsia="Times New Roman" w:cs="Arial"/>
          <w:szCs w:val="17"/>
          <w:lang w:val="es-ES_tradnl"/>
        </w:rPr>
        <w:t>consume</w:t>
      </w:r>
      <w:r w:rsidR="00C50392" w:rsidRPr="00641BDB">
        <w:rPr>
          <w:rFonts w:eastAsia="Times New Roman" w:cs="Arial"/>
          <w:szCs w:val="17"/>
          <w:lang w:val="es-ES_tradnl"/>
        </w:rPr>
        <w:t>n</w:t>
      </w:r>
      <w:r w:rsidR="00236B7F" w:rsidRPr="00641BDB">
        <w:rPr>
          <w:rFonts w:eastAsia="Times New Roman" w:cs="Arial"/>
          <w:szCs w:val="17"/>
          <w:lang w:val="es-ES_tradnl"/>
        </w:rPr>
        <w:t xml:space="preserve"> una gran cantidad de memoria.</w:t>
      </w:r>
      <w:r w:rsidR="0058536A" w:rsidRPr="00641BDB">
        <w:rPr>
          <w:rFonts w:eastAsia="Times New Roman" w:cs="Arial"/>
          <w:szCs w:val="17"/>
          <w:lang w:val="es-ES_tradnl"/>
        </w:rPr>
        <w:t xml:space="preserve"> </w:t>
      </w:r>
      <w:r w:rsidR="00770F45" w:rsidRPr="00641BDB">
        <w:rPr>
          <w:rFonts w:eastAsia="Times New Roman" w:cs="Arial"/>
          <w:szCs w:val="17"/>
          <w:lang w:val="es-ES_tradnl"/>
        </w:rPr>
        <w:t xml:space="preserve">Por consiguiente, se recomienda transferir los archivos grandes </w:t>
      </w:r>
      <w:r w:rsidR="00FB100A" w:rsidRPr="00641BDB">
        <w:rPr>
          <w:rFonts w:eastAsia="Times New Roman" w:cs="Arial"/>
          <w:szCs w:val="17"/>
          <w:lang w:val="es-ES_tradnl"/>
        </w:rPr>
        <w:t xml:space="preserve">por </w:t>
      </w:r>
      <w:r w:rsidR="00C50392" w:rsidRPr="00641BDB">
        <w:rPr>
          <w:rFonts w:eastAsia="Times New Roman" w:cs="Arial"/>
          <w:szCs w:val="17"/>
          <w:lang w:val="es-ES_tradnl"/>
        </w:rPr>
        <w:t>partes</w:t>
      </w:r>
      <w:r w:rsidR="00770F45" w:rsidRPr="00641BDB">
        <w:rPr>
          <w:rFonts w:eastAsia="Times New Roman" w:cs="Arial"/>
          <w:szCs w:val="17"/>
          <w:lang w:val="es-ES_tradnl"/>
        </w:rPr>
        <w:t xml:space="preserve"> mediante </w:t>
      </w:r>
      <w:r w:rsidR="00FB100A" w:rsidRPr="00641BDB">
        <w:rPr>
          <w:rFonts w:eastAsia="Times New Roman" w:cs="Arial"/>
          <w:szCs w:val="17"/>
          <w:lang w:val="es-ES_tradnl"/>
        </w:rPr>
        <w:t>varias</w:t>
      </w:r>
      <w:r w:rsidR="00770F45" w:rsidRPr="00641BDB">
        <w:rPr>
          <w:rFonts w:eastAsia="Times New Roman" w:cs="Arial"/>
          <w:szCs w:val="17"/>
          <w:lang w:val="es-ES_tradnl"/>
        </w:rPr>
        <w:t xml:space="preserve"> peticiones</w:t>
      </w:r>
      <w:r w:rsidR="00FB100A" w:rsidRPr="00641BDB">
        <w:rPr>
          <w:rFonts w:eastAsia="Times New Roman" w:cs="Arial"/>
          <w:szCs w:val="17"/>
          <w:lang w:val="es-ES_tradnl"/>
        </w:rPr>
        <w:t>.</w:t>
      </w:r>
      <w:r w:rsidR="00FB100A" w:rsidRPr="00641BDB">
        <w:rPr>
          <w:lang w:val="es-ES_tradnl"/>
        </w:rPr>
        <w:t xml:space="preserve"> </w:t>
      </w:r>
      <w:r w:rsidR="00FB100A" w:rsidRPr="00641BDB">
        <w:rPr>
          <w:rFonts w:eastAsia="Times New Roman" w:cs="Arial"/>
          <w:szCs w:val="17"/>
          <w:lang w:val="es-ES_tradnl"/>
        </w:rPr>
        <w:t xml:space="preserve">Esta opción permite también conocer el progreso de la descarga o la subida total. La transferencia de archivos grandes por </w:t>
      </w:r>
      <w:r w:rsidR="00C50392" w:rsidRPr="00641BDB">
        <w:rPr>
          <w:rFonts w:eastAsia="Times New Roman" w:cs="Arial"/>
          <w:szCs w:val="17"/>
          <w:lang w:val="es-ES_tradnl"/>
        </w:rPr>
        <w:t>partes</w:t>
      </w:r>
      <w:r w:rsidR="00FB100A" w:rsidRPr="00641BDB">
        <w:rPr>
          <w:rFonts w:eastAsia="Times New Roman" w:cs="Arial"/>
          <w:szCs w:val="17"/>
          <w:lang w:val="es-ES_tradnl"/>
        </w:rPr>
        <w:t xml:space="preserve"> debe ser compatible con la reanudación</w:t>
      </w:r>
      <w:r w:rsidR="00E42CE7" w:rsidRPr="00641BDB">
        <w:rPr>
          <w:rFonts w:eastAsia="Times New Roman" w:cs="Arial"/>
          <w:szCs w:val="17"/>
          <w:lang w:val="es-ES_tradnl"/>
        </w:rPr>
        <w:t xml:space="preserve"> y</w:t>
      </w:r>
      <w:r w:rsidR="00FB100A" w:rsidRPr="00641BDB">
        <w:rPr>
          <w:rFonts w:eastAsia="Times New Roman" w:cs="Arial"/>
          <w:szCs w:val="17"/>
          <w:lang w:val="es-ES_tradnl"/>
        </w:rPr>
        <w:t xml:space="preserve"> </w:t>
      </w:r>
      <w:r w:rsidR="00E42CE7" w:rsidRPr="00641BDB">
        <w:rPr>
          <w:rFonts w:eastAsia="Times New Roman" w:cs="Arial"/>
          <w:szCs w:val="17"/>
          <w:lang w:val="es-ES_tradnl"/>
        </w:rPr>
        <w:t>e</w:t>
      </w:r>
      <w:r w:rsidR="00FB100A" w:rsidRPr="00641BDB">
        <w:rPr>
          <w:rFonts w:eastAsia="Times New Roman" w:cs="Arial"/>
          <w:szCs w:val="17"/>
          <w:lang w:val="es-ES_tradnl"/>
        </w:rPr>
        <w:t xml:space="preserve">l proveedor de servicios debe indicar si </w:t>
      </w:r>
      <w:r w:rsidR="00C50392" w:rsidRPr="00641BDB">
        <w:rPr>
          <w:rFonts w:eastAsia="Times New Roman" w:cs="Arial"/>
          <w:szCs w:val="17"/>
          <w:lang w:val="es-ES_tradnl"/>
        </w:rPr>
        <w:t>permite</w:t>
      </w:r>
      <w:r w:rsidR="00FB100A" w:rsidRPr="00641BDB">
        <w:rPr>
          <w:rFonts w:eastAsia="Times New Roman" w:cs="Arial"/>
          <w:szCs w:val="17"/>
          <w:lang w:val="es-ES_tradnl"/>
        </w:rPr>
        <w:t xml:space="preserve"> la transferencia de archivos grandes por </w:t>
      </w:r>
      <w:r w:rsidR="00C50392" w:rsidRPr="00641BDB">
        <w:rPr>
          <w:rFonts w:eastAsia="Times New Roman" w:cs="Arial"/>
          <w:szCs w:val="17"/>
          <w:lang w:val="es-ES_tradnl"/>
        </w:rPr>
        <w:t>partes</w:t>
      </w:r>
      <w:r w:rsidR="005E48A2" w:rsidRPr="00641BDB">
        <w:rPr>
          <w:vertAlign w:val="superscript"/>
          <w:lang w:val="es-ES_tradnl"/>
        </w:rPr>
        <w:footnoteReference w:id="9"/>
      </w:r>
      <w:r w:rsidR="00FB100A" w:rsidRPr="00641BDB">
        <w:rPr>
          <w:rFonts w:eastAsia="Times New Roman" w:cs="Arial"/>
          <w:szCs w:val="17"/>
          <w:lang w:val="es-ES_tradnl"/>
        </w:rPr>
        <w:t>.</w:t>
      </w:r>
      <w:r w:rsidR="00D22D23" w:rsidRPr="00641BDB">
        <w:rPr>
          <w:rFonts w:eastAsia="Times New Roman" w:cs="Arial"/>
          <w:szCs w:val="17"/>
          <w:vertAlign w:val="superscript"/>
          <w:lang w:val="es-ES_tradnl"/>
        </w:rPr>
        <w:t xml:space="preserve"> </w:t>
      </w:r>
    </w:p>
    <w:p w14:paraId="135F4288" w14:textId="63F9A572" w:rsidR="00DF26BA" w:rsidRPr="00641BDB" w:rsidRDefault="000E50C9" w:rsidP="00663934">
      <w:pPr>
        <w:pStyle w:val="NormalWeb"/>
        <w:jc w:val="both"/>
        <w:rPr>
          <w:rFonts w:eastAsia="Times New Roman" w:cs="Arial"/>
          <w:szCs w:val="17"/>
          <w:lang w:val="es-ES_tradnl"/>
        </w:rPr>
      </w:pPr>
      <w:r w:rsidRPr="00641BDB">
        <w:rPr>
          <w:rFonts w:eastAsia="Times New Roman" w:cs="Arial"/>
          <w:szCs w:val="17"/>
          <w:lang w:val="es-ES_tradnl"/>
        </w:rPr>
        <w:t>74.</w:t>
      </w:r>
      <w:r w:rsidR="001446D6" w:rsidRPr="00641BDB">
        <w:rPr>
          <w:rFonts w:eastAsia="Times New Roman" w:cs="Arial"/>
          <w:szCs w:val="17"/>
          <w:lang w:val="es-ES_tradnl"/>
        </w:rPr>
        <w:tab/>
      </w:r>
      <w:r w:rsidR="00663934" w:rsidRPr="00641BDB">
        <w:rPr>
          <w:rFonts w:eastAsia="Times New Roman" w:cs="Arial"/>
          <w:szCs w:val="17"/>
          <w:lang w:val="es-ES_tradnl"/>
        </w:rPr>
        <w:t xml:space="preserve">Hay dos enfoques para implementar este tipo de transferencia: uno consiste en usar el encabezado </w:t>
      </w:r>
      <w:r w:rsidR="00663934" w:rsidRPr="00641BDB">
        <w:rPr>
          <w:rFonts w:ascii="Courier New" w:eastAsia="Times New Roman" w:hAnsi="Courier New" w:cs="Courier New"/>
          <w:szCs w:val="17"/>
          <w:lang w:val="es-ES_tradnl"/>
        </w:rPr>
        <w:t>Transfer-Encoding: chunked</w:t>
      </w:r>
      <w:r w:rsidR="00663934" w:rsidRPr="00641BDB">
        <w:rPr>
          <w:rFonts w:eastAsia="Times New Roman" w:cs="Arial"/>
          <w:szCs w:val="17"/>
          <w:lang w:val="es-ES_tradnl"/>
        </w:rPr>
        <w:t xml:space="preserve"> y el otro en usar el encabezado </w:t>
      </w:r>
      <w:r w:rsidR="00663934" w:rsidRPr="00641BDB">
        <w:rPr>
          <w:rFonts w:ascii="Courier New" w:eastAsia="Times New Roman" w:hAnsi="Courier New" w:cs="Courier New"/>
          <w:szCs w:val="17"/>
          <w:lang w:val="es-ES_tradnl"/>
        </w:rPr>
        <w:t>Content-Length</w:t>
      </w:r>
      <w:r w:rsidR="00663934" w:rsidRPr="00641BDB">
        <w:rPr>
          <w:rFonts w:eastAsia="Times New Roman" w:cs="Arial"/>
          <w:szCs w:val="17"/>
          <w:lang w:val="es-ES_tradnl"/>
        </w:rPr>
        <w:t>. Estos encabezados no debe</w:t>
      </w:r>
      <w:r w:rsidR="00E42CE7" w:rsidRPr="00641BDB">
        <w:rPr>
          <w:rFonts w:eastAsia="Times New Roman" w:cs="Arial"/>
          <w:szCs w:val="17"/>
          <w:lang w:val="es-ES_tradnl"/>
        </w:rPr>
        <w:t>n</w:t>
      </w:r>
      <w:r w:rsidR="00663934" w:rsidRPr="00641BDB">
        <w:rPr>
          <w:rFonts w:eastAsia="Times New Roman" w:cs="Arial"/>
          <w:szCs w:val="17"/>
          <w:lang w:val="es-ES_tradnl"/>
        </w:rPr>
        <w:t xml:space="preserve"> usarse juntos. </w:t>
      </w:r>
      <w:r w:rsidR="00663934" w:rsidRPr="00641BDB">
        <w:rPr>
          <w:rFonts w:ascii="Courier New" w:eastAsia="Times New Roman" w:hAnsi="Courier New" w:cs="Courier New"/>
          <w:szCs w:val="17"/>
          <w:lang w:val="es-ES_tradnl"/>
        </w:rPr>
        <w:t>Content-Length</w:t>
      </w:r>
      <w:r w:rsidR="00663934" w:rsidRPr="00641BDB">
        <w:rPr>
          <w:rFonts w:eastAsia="Times New Roman" w:cs="Arial"/>
          <w:szCs w:val="17"/>
          <w:lang w:val="es-ES_tradnl"/>
        </w:rPr>
        <w:t xml:space="preserve"> indica el tamaño total del archivo transferido, </w:t>
      </w:r>
      <w:r w:rsidR="00524D75" w:rsidRPr="00641BDB">
        <w:rPr>
          <w:rFonts w:eastAsia="Times New Roman" w:cs="Arial"/>
          <w:szCs w:val="17"/>
          <w:lang w:val="es-ES_tradnl"/>
        </w:rPr>
        <w:t>por lo que</w:t>
      </w:r>
      <w:r w:rsidR="00663934" w:rsidRPr="00641BDB">
        <w:rPr>
          <w:rFonts w:eastAsia="Times New Roman" w:cs="Arial"/>
          <w:szCs w:val="17"/>
          <w:lang w:val="es-ES_tradnl"/>
        </w:rPr>
        <w:t xml:space="preserve"> el receptor conocerá la longitud del cuerpo y podrá estimar el tiempo necesario para completar la descarga.</w:t>
      </w:r>
      <w:r w:rsidR="005E48A2" w:rsidRPr="00641BDB">
        <w:rPr>
          <w:rFonts w:eastAsia="Times New Roman" w:cs="Arial"/>
          <w:szCs w:val="17"/>
          <w:lang w:val="es-ES_tradnl"/>
        </w:rPr>
        <w:t xml:space="preserve"> </w:t>
      </w:r>
      <w:r w:rsidR="00663934" w:rsidRPr="00641BDB">
        <w:rPr>
          <w:rFonts w:eastAsia="Times New Roman" w:cs="Arial"/>
          <w:szCs w:val="17"/>
          <w:lang w:val="es-ES_tradnl"/>
        </w:rPr>
        <w:t>El encabezado</w:t>
      </w:r>
      <w:r w:rsidR="005E48A2" w:rsidRPr="00641BDB">
        <w:rPr>
          <w:rFonts w:eastAsia="Times New Roman" w:cs="Arial"/>
          <w:szCs w:val="17"/>
          <w:lang w:val="es-ES_tradnl"/>
        </w:rPr>
        <w:t xml:space="preserve"> </w:t>
      </w:r>
      <w:r w:rsidR="005E48A2" w:rsidRPr="00641BDB">
        <w:rPr>
          <w:rFonts w:ascii="Courier New" w:eastAsia="Times New Roman" w:hAnsi="Courier New" w:cs="Courier New"/>
          <w:szCs w:val="17"/>
          <w:lang w:val="es-ES_tradnl"/>
        </w:rPr>
        <w:t>Transfer-Encoding: chunked</w:t>
      </w:r>
      <w:r w:rsidR="005E48A2" w:rsidRPr="00641BDB">
        <w:rPr>
          <w:rFonts w:eastAsia="Times New Roman" w:cs="Arial"/>
          <w:szCs w:val="17"/>
          <w:lang w:val="es-ES_tradnl"/>
        </w:rPr>
        <w:t xml:space="preserve"> </w:t>
      </w:r>
      <w:r w:rsidR="00CA12F1" w:rsidRPr="00641BDB">
        <w:rPr>
          <w:rFonts w:eastAsia="Times New Roman" w:cs="Arial"/>
          <w:szCs w:val="17"/>
          <w:lang w:val="es-ES_tradnl"/>
        </w:rPr>
        <w:t xml:space="preserve">es útil para transmitir datos </w:t>
      </w:r>
      <w:r w:rsidR="00FC4CCA" w:rsidRPr="00641BDB">
        <w:rPr>
          <w:rFonts w:eastAsia="Times New Roman" w:cs="Arial"/>
          <w:szCs w:val="17"/>
          <w:lang w:val="es-ES_tradnl"/>
        </w:rPr>
        <w:t xml:space="preserve">no </w:t>
      </w:r>
      <w:r w:rsidR="00CA12F1" w:rsidRPr="00641BDB">
        <w:rPr>
          <w:rFonts w:eastAsia="Times New Roman" w:cs="Arial"/>
          <w:szCs w:val="17"/>
          <w:lang w:val="es-ES_tradnl"/>
        </w:rPr>
        <w:t xml:space="preserve">acotados, como material sonoro o visual, pero no archivos. Se recomienda utilizar el encabezado </w:t>
      </w:r>
      <w:r w:rsidR="00CA12F1" w:rsidRPr="00641BDB">
        <w:rPr>
          <w:rFonts w:ascii="Courier New" w:eastAsia="Times New Roman" w:hAnsi="Courier New" w:cs="Courier New"/>
          <w:szCs w:val="17"/>
          <w:lang w:val="es-ES_tradnl"/>
        </w:rPr>
        <w:t>Content-Length</w:t>
      </w:r>
      <w:r w:rsidR="00CA12F1" w:rsidRPr="00641BDB">
        <w:rPr>
          <w:rFonts w:eastAsia="Times New Roman" w:cs="Arial"/>
          <w:szCs w:val="17"/>
          <w:lang w:val="es-ES_tradnl"/>
        </w:rPr>
        <w:t xml:space="preserve"> para la descarga </w:t>
      </w:r>
      <w:r w:rsidR="00F42DE7" w:rsidRPr="00641BDB">
        <w:rPr>
          <w:rFonts w:eastAsia="Times New Roman" w:cs="Arial"/>
          <w:szCs w:val="17"/>
          <w:lang w:val="es-ES_tradnl"/>
        </w:rPr>
        <w:t xml:space="preserve">ya que requiere un nivel bajo de utilización del servidor en comparación </w:t>
      </w:r>
      <w:r w:rsidR="00CA12F1" w:rsidRPr="00641BDB">
        <w:rPr>
          <w:rFonts w:eastAsia="Times New Roman" w:cs="Arial"/>
          <w:szCs w:val="17"/>
          <w:lang w:val="es-ES_tradnl"/>
        </w:rPr>
        <w:t xml:space="preserve">con </w:t>
      </w:r>
      <w:r w:rsidR="005E48A2" w:rsidRPr="00641BDB">
        <w:rPr>
          <w:rFonts w:ascii="Courier New" w:eastAsia="Times New Roman" w:hAnsi="Courier New" w:cs="Courier New"/>
          <w:szCs w:val="17"/>
          <w:lang w:val="es-ES_tradnl"/>
        </w:rPr>
        <w:t>Transfer-Encoding: chunked</w:t>
      </w:r>
      <w:r w:rsidR="00F42DE7" w:rsidRPr="00641BDB">
        <w:rPr>
          <w:rFonts w:ascii="Courier New" w:eastAsia="Times New Roman" w:hAnsi="Courier New" w:cs="Courier New"/>
          <w:szCs w:val="17"/>
          <w:lang w:val="es-ES_tradnl"/>
        </w:rPr>
        <w:t xml:space="preserve">, y </w:t>
      </w:r>
      <w:r w:rsidR="006C3CDD" w:rsidRPr="00641BDB">
        <w:rPr>
          <w:rFonts w:eastAsia="Times New Roman" w:cs="Arial"/>
          <w:szCs w:val="17"/>
          <w:lang w:val="es-ES_tradnl"/>
        </w:rPr>
        <w:t>el encabezado</w:t>
      </w:r>
      <w:r w:rsidR="005E48A2" w:rsidRPr="00641BDB">
        <w:rPr>
          <w:rFonts w:eastAsia="Times New Roman" w:cs="Arial"/>
          <w:szCs w:val="17"/>
          <w:lang w:val="es-ES_tradnl"/>
        </w:rPr>
        <w:t xml:space="preserve"> </w:t>
      </w:r>
      <w:r w:rsidR="005E48A2" w:rsidRPr="00641BDB">
        <w:rPr>
          <w:rFonts w:ascii="Courier New" w:eastAsia="Times New Roman" w:hAnsi="Courier New" w:cs="Courier New"/>
          <w:szCs w:val="17"/>
          <w:lang w:val="es-ES_tradnl"/>
        </w:rPr>
        <w:t>Transfer-Encoding: chunked</w:t>
      </w:r>
      <w:r w:rsidR="00F42DE7" w:rsidRPr="00641BDB">
        <w:rPr>
          <w:rFonts w:ascii="Courier New" w:eastAsia="Times New Roman" w:hAnsi="Courier New" w:cs="Courier New"/>
          <w:szCs w:val="17"/>
          <w:lang w:val="es-ES_tradnl"/>
        </w:rPr>
        <w:t xml:space="preserve"> </w:t>
      </w:r>
      <w:r w:rsidR="00F42DE7" w:rsidRPr="00641BDB">
        <w:rPr>
          <w:rFonts w:eastAsia="Times New Roman" w:cs="Arial"/>
          <w:szCs w:val="17"/>
          <w:lang w:val="es-ES_tradnl"/>
        </w:rPr>
        <w:t>para la subida.</w:t>
      </w:r>
    </w:p>
    <w:p w14:paraId="48880A3C" w14:textId="67DABF77" w:rsidR="005E48A2" w:rsidRPr="00641BDB" w:rsidRDefault="004F5133" w:rsidP="00E73D37">
      <w:pPr>
        <w:pStyle w:val="NormalWeb"/>
        <w:jc w:val="both"/>
        <w:rPr>
          <w:lang w:val="es-ES_tradnl"/>
        </w:rPr>
      </w:pPr>
      <w:r w:rsidRPr="00641BDB">
        <w:rPr>
          <w:lang w:val="es-ES_tradnl"/>
        </w:rPr>
        <w:t xml:space="preserve">Una API web debe indicar si es compatible con descargas de archivos por partes, mediante </w:t>
      </w:r>
      <w:r w:rsidR="002F3863" w:rsidRPr="00641BDB">
        <w:rPr>
          <w:lang w:val="es-ES_tradnl"/>
        </w:rPr>
        <w:t xml:space="preserve">respuestas a </w:t>
      </w:r>
      <w:r w:rsidRPr="00641BDB">
        <w:rPr>
          <w:lang w:val="es-ES_tradnl"/>
        </w:rPr>
        <w:t xml:space="preserve">peticiones </w:t>
      </w:r>
      <w:r w:rsidRPr="00641BDB">
        <w:rPr>
          <w:rFonts w:ascii="Courier New" w:hAnsi="Courier New" w:cs="Courier New"/>
          <w:lang w:val="es-ES_tradnl"/>
        </w:rPr>
        <w:t>HEAD</w:t>
      </w:r>
      <w:r w:rsidRPr="00641BDB">
        <w:rPr>
          <w:lang w:val="es-ES_tradnl"/>
        </w:rPr>
        <w:t xml:space="preserve"> </w:t>
      </w:r>
      <w:r w:rsidR="002F3863" w:rsidRPr="00641BDB">
        <w:rPr>
          <w:lang w:val="es-ES_tradnl"/>
        </w:rPr>
        <w:t>que incluyan los</w:t>
      </w:r>
      <w:r w:rsidRPr="00641BDB">
        <w:rPr>
          <w:lang w:val="es-ES_tradnl"/>
        </w:rPr>
        <w:t xml:space="preserve"> encabezados de respuesta HTTP</w:t>
      </w:r>
      <w:r w:rsidR="005E48A2" w:rsidRPr="00641BDB">
        <w:rPr>
          <w:lang w:val="es-ES_tradnl"/>
        </w:rPr>
        <w:t xml:space="preserve"> </w:t>
      </w:r>
      <w:r w:rsidR="005E48A2" w:rsidRPr="00641BDB">
        <w:rPr>
          <w:rFonts w:ascii="Courier New" w:hAnsi="Courier New" w:cs="Courier New"/>
          <w:lang w:val="es-ES_tradnl"/>
        </w:rPr>
        <w:t>Accept-Ranges</w:t>
      </w:r>
      <w:r w:rsidR="005E48A2" w:rsidRPr="00641BDB">
        <w:rPr>
          <w:lang w:val="es-ES_tradnl"/>
        </w:rPr>
        <w:t xml:space="preserve"> </w:t>
      </w:r>
      <w:r w:rsidRPr="00641BDB">
        <w:rPr>
          <w:lang w:val="es-ES_tradnl"/>
        </w:rPr>
        <w:t>y</w:t>
      </w:r>
      <w:r w:rsidR="005E48A2" w:rsidRPr="00641BDB">
        <w:rPr>
          <w:lang w:val="es-ES_tradnl"/>
        </w:rPr>
        <w:t xml:space="preserve"> </w:t>
      </w:r>
      <w:r w:rsidR="005E48A2" w:rsidRPr="00641BDB">
        <w:rPr>
          <w:rFonts w:ascii="Courier New" w:hAnsi="Courier New" w:cs="Courier New"/>
          <w:lang w:val="es-ES_tradnl"/>
        </w:rPr>
        <w:t>Content-Length</w:t>
      </w:r>
      <w:r w:rsidR="005E48A2" w:rsidRPr="00641BDB">
        <w:rPr>
          <w:lang w:val="es-ES_tradnl"/>
        </w:rPr>
        <w:t xml:space="preserve">. </w:t>
      </w:r>
      <w:r w:rsidRPr="00641BDB">
        <w:rPr>
          <w:lang w:val="es-ES_tradnl"/>
        </w:rPr>
        <w:t xml:space="preserve">El primer encabezado debe indicar la unidad que puede ser usada para definir un rango, </w:t>
      </w:r>
      <w:r w:rsidR="002F3863" w:rsidRPr="00641BDB">
        <w:rPr>
          <w:lang w:val="es-ES_tradnl"/>
        </w:rPr>
        <w:t xml:space="preserve">y </w:t>
      </w:r>
      <w:r w:rsidRPr="00641BDB">
        <w:rPr>
          <w:lang w:val="es-ES_tradnl"/>
        </w:rPr>
        <w:t>nunca debe tener el valor 'ninguno'.</w:t>
      </w:r>
      <w:r w:rsidR="00D22D23" w:rsidRPr="00641BDB">
        <w:rPr>
          <w:lang w:val="es-ES_tradnl"/>
        </w:rPr>
        <w:t xml:space="preserve"> </w:t>
      </w:r>
      <w:r w:rsidRPr="00641BDB">
        <w:rPr>
          <w:lang w:val="es-ES_tradnl"/>
        </w:rPr>
        <w:t xml:space="preserve">El segundo indica el tamaño </w:t>
      </w:r>
      <w:r w:rsidR="002F3863" w:rsidRPr="00641BDB">
        <w:rPr>
          <w:lang w:val="es-ES_tradnl"/>
        </w:rPr>
        <w:t>total</w:t>
      </w:r>
      <w:r w:rsidRPr="00641BDB">
        <w:rPr>
          <w:lang w:val="es-ES_tradnl"/>
        </w:rPr>
        <w:t xml:space="preserve"> del archivo que se descargará.</w:t>
      </w:r>
    </w:p>
    <w:p w14:paraId="25FD8DCB" w14:textId="50972006" w:rsidR="005E48A2" w:rsidRPr="00641BDB" w:rsidRDefault="008620A5" w:rsidP="00936B3D">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lastRenderedPageBreak/>
        <w:t>[RS</w:t>
      </w:r>
      <w:r w:rsidR="00B04C50" w:rsidRPr="00641BDB">
        <w:rPr>
          <w:rFonts w:eastAsia="Times New Roman" w:cs="Arial"/>
          <w:szCs w:val="17"/>
          <w:lang w:val="es-ES_tradnl"/>
        </w:rPr>
        <w:t>G</w:t>
      </w:r>
      <w:r w:rsidRPr="00641BDB">
        <w:rPr>
          <w:rFonts w:eastAsia="Times New Roman" w:cs="Arial"/>
          <w:szCs w:val="17"/>
          <w:lang w:val="es-ES_tradnl"/>
        </w:rPr>
        <w:t>-</w:t>
      </w:r>
      <w:r w:rsidR="00CA1F2D" w:rsidRPr="00641BDB">
        <w:rPr>
          <w:rFonts w:eastAsia="Times New Roman" w:cs="Arial"/>
          <w:szCs w:val="17"/>
          <w:lang w:val="es-ES_tradnl"/>
        </w:rPr>
        <w:t>10</w:t>
      </w:r>
      <w:r w:rsidR="000E50C9" w:rsidRPr="00641BDB">
        <w:rPr>
          <w:rFonts w:eastAsia="Times New Roman" w:cs="Arial"/>
          <w:szCs w:val="17"/>
          <w:lang w:val="es-ES_tradnl"/>
        </w:rPr>
        <w:t>7</w:t>
      </w:r>
      <w:r w:rsidR="005E48A2" w:rsidRPr="00641BDB">
        <w:rPr>
          <w:rFonts w:eastAsia="Times New Roman" w:cs="Arial"/>
          <w:szCs w:val="17"/>
          <w:lang w:val="es-ES_tradnl"/>
        </w:rPr>
        <w:t>]</w:t>
      </w:r>
      <w:r w:rsidR="00936B3D" w:rsidRPr="00641BDB">
        <w:rPr>
          <w:rFonts w:eastAsia="Times New Roman" w:cs="Arial"/>
          <w:szCs w:val="17"/>
          <w:lang w:val="es-ES_tradnl"/>
        </w:rPr>
        <w:tab/>
        <w:t xml:space="preserve">Una API web DEBE indicar si permite descargas de archivos por partes, </w:t>
      </w:r>
      <w:r w:rsidR="002F3863" w:rsidRPr="00641BDB">
        <w:rPr>
          <w:lang w:val="es-ES_tradnl"/>
        </w:rPr>
        <w:t xml:space="preserve">mediante respuestas a peticiones </w:t>
      </w:r>
      <w:r w:rsidR="002F3863" w:rsidRPr="00641BDB">
        <w:rPr>
          <w:rFonts w:ascii="Courier New" w:hAnsi="Courier New" w:cs="Courier New"/>
          <w:lang w:val="es-ES_tradnl"/>
        </w:rPr>
        <w:t>HEAD</w:t>
      </w:r>
      <w:r w:rsidR="002F3863" w:rsidRPr="00641BDB">
        <w:rPr>
          <w:lang w:val="es-ES_tradnl"/>
        </w:rPr>
        <w:t xml:space="preserve"> que incluyan los encabezados de respuesta</w:t>
      </w:r>
      <w:r w:rsidR="002F3863" w:rsidRPr="00641BDB">
        <w:rPr>
          <w:rFonts w:eastAsia="Times New Roman" w:cs="Arial"/>
          <w:szCs w:val="17"/>
          <w:lang w:val="es-ES_tradnl"/>
        </w:rPr>
        <w:t xml:space="preserve"> </w:t>
      </w:r>
      <w:r w:rsidR="00936B3D" w:rsidRPr="00641BDB">
        <w:rPr>
          <w:rFonts w:eastAsia="Times New Roman" w:cs="Arial"/>
          <w:szCs w:val="17"/>
          <w:lang w:val="es-ES_tradnl"/>
        </w:rPr>
        <w:t xml:space="preserve">HTTP </w:t>
      </w:r>
      <w:r w:rsidR="005E48A2" w:rsidRPr="00641BDB">
        <w:rPr>
          <w:rFonts w:ascii="Courier New" w:eastAsia="Times New Roman" w:hAnsi="Courier New" w:cs="Courier New"/>
          <w:szCs w:val="17"/>
          <w:lang w:val="es-ES_tradnl"/>
        </w:rPr>
        <w:t>Accept-Ranges</w:t>
      </w:r>
      <w:r w:rsidR="005E48A2" w:rsidRPr="00641BDB">
        <w:rPr>
          <w:rFonts w:eastAsia="Times New Roman" w:cs="Arial"/>
          <w:szCs w:val="17"/>
          <w:lang w:val="es-ES_tradnl"/>
        </w:rPr>
        <w:t xml:space="preserve"> </w:t>
      </w:r>
      <w:r w:rsidR="00936B3D" w:rsidRPr="00641BDB">
        <w:rPr>
          <w:rFonts w:eastAsia="Times New Roman" w:cs="Arial"/>
          <w:szCs w:val="17"/>
          <w:lang w:val="es-ES_tradnl"/>
        </w:rPr>
        <w:t>y</w:t>
      </w:r>
      <w:r w:rsidR="005E48A2" w:rsidRPr="00641BDB">
        <w:rPr>
          <w:rFonts w:eastAsia="Times New Roman" w:cs="Arial"/>
          <w:szCs w:val="17"/>
          <w:lang w:val="es-ES_tradnl"/>
        </w:rPr>
        <w:t xml:space="preserve"> </w:t>
      </w:r>
      <w:r w:rsidR="005E48A2" w:rsidRPr="00641BDB">
        <w:rPr>
          <w:rFonts w:ascii="Courier New" w:eastAsia="Times New Roman" w:hAnsi="Courier New" w:cs="Courier New"/>
          <w:szCs w:val="17"/>
          <w:lang w:val="es-ES_tradnl"/>
        </w:rPr>
        <w:t>Content-Length</w:t>
      </w:r>
      <w:r w:rsidR="005E48A2" w:rsidRPr="00641BDB">
        <w:rPr>
          <w:rFonts w:eastAsia="Times New Roman" w:cs="Arial"/>
          <w:szCs w:val="17"/>
          <w:lang w:val="es-ES_tradnl"/>
        </w:rPr>
        <w:t>.</w:t>
      </w:r>
    </w:p>
    <w:p w14:paraId="0B35711A" w14:textId="51EB5503" w:rsidR="005E48A2" w:rsidRPr="00641BDB" w:rsidRDefault="000E50C9" w:rsidP="00E73D37">
      <w:pPr>
        <w:pStyle w:val="NormalWeb"/>
        <w:jc w:val="both"/>
        <w:rPr>
          <w:rFonts w:eastAsia="Times New Roman" w:cs="Arial"/>
          <w:szCs w:val="17"/>
          <w:lang w:val="es-ES_tradnl"/>
        </w:rPr>
      </w:pPr>
      <w:r w:rsidRPr="00641BDB">
        <w:rPr>
          <w:lang w:val="es-ES_tradnl"/>
        </w:rPr>
        <w:t>75.</w:t>
      </w:r>
      <w:r w:rsidR="001446D6" w:rsidRPr="00641BDB">
        <w:rPr>
          <w:lang w:val="es-ES_tradnl"/>
        </w:rPr>
        <w:tab/>
      </w:r>
      <w:r w:rsidR="00286A05" w:rsidRPr="00641BDB">
        <w:rPr>
          <w:lang w:val="es-ES_tradnl"/>
        </w:rPr>
        <w:t>Una API web que permita la descarga de archivos grandes debería admitir peticiones parciales de acuerdo con la Norma</w:t>
      </w:r>
      <w:r w:rsidR="00CB6A97">
        <w:rPr>
          <w:lang w:val="es-ES_tradnl"/>
        </w:rPr>
        <w:t> </w:t>
      </w:r>
      <w:r w:rsidR="00286A05" w:rsidRPr="00641BDB">
        <w:rPr>
          <w:lang w:val="es-ES_tradnl"/>
        </w:rPr>
        <w:t>RFC</w:t>
      </w:r>
      <w:r w:rsidR="00CB6A97">
        <w:rPr>
          <w:lang w:val="es-ES_tradnl"/>
        </w:rPr>
        <w:t> </w:t>
      </w:r>
      <w:r w:rsidR="00286A05" w:rsidRPr="00641BDB">
        <w:rPr>
          <w:lang w:val="es-ES_tradnl"/>
        </w:rPr>
        <w:t>7232 del IETF, a saber:</w:t>
      </w:r>
    </w:p>
    <w:p w14:paraId="1C40A972" w14:textId="0F1B3E8B" w:rsidR="005E48A2" w:rsidRPr="00641BDB" w:rsidRDefault="00912663" w:rsidP="00E73D37">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e</w:t>
      </w:r>
      <w:r w:rsidR="00293068" w:rsidRPr="00641BDB">
        <w:rPr>
          <w:rFonts w:eastAsia="Times New Roman" w:cs="Arial"/>
          <w:szCs w:val="17"/>
          <w:lang w:val="es-ES_tradnl"/>
        </w:rPr>
        <w:t xml:space="preserve">l consumidor de servicios debe utilizar el encabezado HTTP </w:t>
      </w:r>
      <w:r w:rsidR="00293068" w:rsidRPr="00641BDB">
        <w:rPr>
          <w:rFonts w:ascii="Courier New" w:eastAsia="Times New Roman" w:hAnsi="Courier New" w:cs="Courier New"/>
          <w:szCs w:val="17"/>
          <w:lang w:val="es-ES_tradnl"/>
        </w:rPr>
        <w:t>Range</w:t>
      </w:r>
      <w:r w:rsidR="00293068" w:rsidRPr="00641BDB">
        <w:rPr>
          <w:rFonts w:eastAsia="Times New Roman" w:cs="Arial"/>
          <w:szCs w:val="17"/>
          <w:lang w:val="es-ES_tradnl"/>
        </w:rPr>
        <w:t xml:space="preserve"> para </w:t>
      </w:r>
      <w:r w:rsidR="00A06B86" w:rsidRPr="00641BDB">
        <w:rPr>
          <w:rFonts w:eastAsia="Times New Roman" w:cs="Arial"/>
          <w:szCs w:val="17"/>
          <w:lang w:val="es-ES_tradnl"/>
        </w:rPr>
        <w:t>realizar una petición de</w:t>
      </w:r>
      <w:r w:rsidR="00293068" w:rsidRPr="00641BDB">
        <w:rPr>
          <w:rFonts w:eastAsia="Times New Roman" w:cs="Arial"/>
          <w:szCs w:val="17"/>
          <w:lang w:val="es-ES_tradnl"/>
        </w:rPr>
        <w:t xml:space="preserve"> rango;</w:t>
      </w:r>
    </w:p>
    <w:p w14:paraId="77B13A53" w14:textId="72191AF3" w:rsidR="005E48A2" w:rsidRPr="00641BDB" w:rsidRDefault="00BD29FA" w:rsidP="00E73D37">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La respuesta del proveedor de servicios debe contener los encabezados HTTP </w:t>
      </w:r>
      <w:r w:rsidR="005E48A2" w:rsidRPr="00641BDB">
        <w:rPr>
          <w:rFonts w:ascii="Courier New" w:eastAsia="Times New Roman" w:hAnsi="Courier New" w:cs="Courier New"/>
          <w:szCs w:val="17"/>
          <w:lang w:val="es-ES_tradnl"/>
        </w:rPr>
        <w:t>Content-Range</w:t>
      </w:r>
      <w:r w:rsidR="005E48A2" w:rsidRPr="00641BDB">
        <w:rPr>
          <w:rFonts w:eastAsia="Times New Roman" w:cs="Arial"/>
          <w:szCs w:val="17"/>
          <w:lang w:val="es-ES_tradnl"/>
        </w:rPr>
        <w:t xml:space="preserve"> </w:t>
      </w:r>
      <w:r w:rsidRPr="00641BDB">
        <w:rPr>
          <w:rFonts w:eastAsia="Times New Roman" w:cs="Arial"/>
          <w:szCs w:val="17"/>
          <w:lang w:val="es-ES_tradnl"/>
        </w:rPr>
        <w:t>y</w:t>
      </w:r>
      <w:r w:rsidR="005E48A2" w:rsidRPr="00641BDB">
        <w:rPr>
          <w:rFonts w:eastAsia="Times New Roman" w:cs="Arial"/>
          <w:szCs w:val="17"/>
          <w:lang w:val="es-ES_tradnl"/>
        </w:rPr>
        <w:t xml:space="preserve"> </w:t>
      </w:r>
      <w:r w:rsidR="005E48A2" w:rsidRPr="00641BDB">
        <w:rPr>
          <w:rFonts w:ascii="Courier New" w:eastAsia="Times New Roman" w:hAnsi="Courier New" w:cs="Courier New"/>
          <w:szCs w:val="17"/>
          <w:lang w:val="es-ES_tradnl"/>
        </w:rPr>
        <w:t>Content-Length</w:t>
      </w:r>
      <w:r w:rsidR="0058536A" w:rsidRPr="00641BDB">
        <w:rPr>
          <w:rFonts w:eastAsia="Times New Roman" w:cs="Arial"/>
          <w:szCs w:val="17"/>
          <w:lang w:val="es-ES_tradnl"/>
        </w:rPr>
        <w:t xml:space="preserve">; </w:t>
      </w:r>
      <w:r w:rsidRPr="00641BDB">
        <w:rPr>
          <w:rFonts w:eastAsia="Times New Roman" w:cs="Arial"/>
          <w:szCs w:val="17"/>
          <w:lang w:val="es-ES_tradnl"/>
        </w:rPr>
        <w:t>y</w:t>
      </w:r>
    </w:p>
    <w:p w14:paraId="65178008" w14:textId="131A4564" w:rsidR="005E48A2" w:rsidRPr="00641BDB" w:rsidRDefault="0074653C" w:rsidP="0074653C">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 xml:space="preserve">La respuesta del proveedor de servicios debe incluir el código de estado HTTP </w:t>
      </w:r>
      <w:r w:rsidRPr="00641BDB">
        <w:rPr>
          <w:rFonts w:ascii="Courier New" w:eastAsia="Times New Roman" w:hAnsi="Courier New" w:cs="Courier New"/>
          <w:szCs w:val="17"/>
          <w:lang w:val="es-ES_tradnl"/>
        </w:rPr>
        <w:t>206 Partial Content</w:t>
      </w:r>
      <w:r w:rsidRPr="00641BDB">
        <w:rPr>
          <w:rFonts w:eastAsia="Times New Roman" w:cs="Arial"/>
          <w:szCs w:val="17"/>
          <w:lang w:val="es-ES_tradnl"/>
        </w:rPr>
        <w:t xml:space="preserve"> en caso de que la petición de rango sea correcta. Si el rango solicitado está fuera de los límites (los valores de rango </w:t>
      </w:r>
      <w:r w:rsidR="00C25EF2" w:rsidRPr="00641BDB">
        <w:rPr>
          <w:rFonts w:eastAsia="Times New Roman" w:cs="Arial"/>
          <w:szCs w:val="17"/>
          <w:lang w:val="es-ES_tradnl"/>
        </w:rPr>
        <w:t>no se superponen a</w:t>
      </w:r>
      <w:r w:rsidRPr="00641BDB">
        <w:rPr>
          <w:rFonts w:eastAsia="Times New Roman" w:cs="Arial"/>
          <w:szCs w:val="17"/>
          <w:lang w:val="es-ES_tradnl"/>
        </w:rPr>
        <w:t xml:space="preserve"> la extensión del recurso), el servidor responde con el código de estado </w:t>
      </w:r>
      <w:r w:rsidRPr="00641BDB">
        <w:rPr>
          <w:rFonts w:ascii="Courier New" w:eastAsia="Times New Roman" w:hAnsi="Courier New" w:cs="Courier New"/>
          <w:szCs w:val="17"/>
          <w:lang w:val="es-ES_tradnl"/>
        </w:rPr>
        <w:t>416 Requested Range Not Satisfiable</w:t>
      </w:r>
      <w:r w:rsidRPr="00641BDB">
        <w:rPr>
          <w:rFonts w:eastAsia="Times New Roman" w:cs="Arial"/>
          <w:szCs w:val="17"/>
          <w:lang w:val="es-ES_tradnl"/>
        </w:rPr>
        <w:t xml:space="preserve">. </w:t>
      </w:r>
      <w:r w:rsidR="00BF7F47" w:rsidRPr="00641BDB">
        <w:rPr>
          <w:rFonts w:eastAsia="Times New Roman" w:cs="Arial"/>
          <w:szCs w:val="17"/>
          <w:lang w:val="es-ES_tradnl"/>
        </w:rPr>
        <w:t>Si</w:t>
      </w:r>
      <w:r w:rsidRPr="00641BDB">
        <w:rPr>
          <w:rFonts w:eastAsia="Times New Roman" w:cs="Arial"/>
          <w:szCs w:val="17"/>
          <w:lang w:val="es-ES_tradnl"/>
        </w:rPr>
        <w:t xml:space="preserve"> el rango solicitado </w:t>
      </w:r>
      <w:r w:rsidR="00BF7F47" w:rsidRPr="00641BDB">
        <w:rPr>
          <w:rFonts w:eastAsia="Times New Roman" w:cs="Arial"/>
          <w:szCs w:val="17"/>
          <w:lang w:val="es-ES_tradnl"/>
        </w:rPr>
        <w:t>es</w:t>
      </w:r>
      <w:r w:rsidR="00A9050D" w:rsidRPr="00641BDB">
        <w:rPr>
          <w:rFonts w:eastAsia="Times New Roman" w:cs="Arial"/>
          <w:szCs w:val="17"/>
          <w:lang w:val="es-ES_tradnl"/>
        </w:rPr>
        <w:t xml:space="preserve"> </w:t>
      </w:r>
      <w:r w:rsidR="00BF7F47" w:rsidRPr="00641BDB">
        <w:rPr>
          <w:rFonts w:eastAsia="Times New Roman" w:cs="Arial"/>
          <w:szCs w:val="17"/>
          <w:lang w:val="es-ES_tradnl"/>
        </w:rPr>
        <w:t>válido</w:t>
      </w:r>
      <w:r w:rsidRPr="00641BDB">
        <w:rPr>
          <w:rFonts w:eastAsia="Times New Roman" w:cs="Arial"/>
          <w:szCs w:val="17"/>
          <w:lang w:val="es-ES_tradnl"/>
        </w:rPr>
        <w:t xml:space="preserve">, se devuelve el código de estado </w:t>
      </w:r>
      <w:r w:rsidRPr="00641BDB">
        <w:rPr>
          <w:rFonts w:ascii="Courier New" w:eastAsia="Times New Roman" w:hAnsi="Courier New" w:cs="Courier New"/>
          <w:szCs w:val="17"/>
          <w:lang w:val="es-ES_tradnl"/>
        </w:rPr>
        <w:t>200 OK</w:t>
      </w:r>
      <w:r w:rsidRPr="00641BDB">
        <w:rPr>
          <w:rFonts w:eastAsia="Times New Roman" w:cs="Arial"/>
          <w:szCs w:val="17"/>
          <w:lang w:val="es-ES_tradnl"/>
        </w:rPr>
        <w:t xml:space="preserve"> desde un servidor.</w:t>
      </w:r>
    </w:p>
    <w:p w14:paraId="519792BD" w14:textId="532C56AA" w:rsidR="005E48A2" w:rsidRPr="00641BDB" w:rsidRDefault="00A9726C" w:rsidP="0074653C">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CA1F2D" w:rsidRPr="00641BDB">
        <w:rPr>
          <w:rFonts w:eastAsia="Times New Roman" w:cs="Arial"/>
          <w:szCs w:val="17"/>
          <w:lang w:val="es-ES_tradnl"/>
        </w:rPr>
        <w:t>10</w:t>
      </w:r>
      <w:r w:rsidR="000E50C9" w:rsidRPr="00641BDB">
        <w:rPr>
          <w:rFonts w:eastAsia="Times New Roman" w:cs="Arial"/>
          <w:szCs w:val="17"/>
          <w:lang w:val="es-ES_tradnl"/>
        </w:rPr>
        <w:t>8</w:t>
      </w:r>
      <w:r w:rsidR="005E48A2" w:rsidRPr="00641BDB">
        <w:rPr>
          <w:rFonts w:eastAsia="Times New Roman" w:cs="Arial"/>
          <w:szCs w:val="17"/>
          <w:lang w:val="es-ES_tradnl"/>
        </w:rPr>
        <w:t>]</w:t>
      </w:r>
      <w:r w:rsidR="0074653C" w:rsidRPr="00641BDB">
        <w:rPr>
          <w:rFonts w:eastAsia="Times New Roman" w:cs="Arial"/>
          <w:szCs w:val="17"/>
          <w:lang w:val="es-ES_tradnl"/>
        </w:rPr>
        <w:tab/>
        <w:t xml:space="preserve">Una API web DEBERÍA permitir la descarga de archivos por partes. DEBERÍA admitirse </w:t>
      </w:r>
      <w:r w:rsidR="00C1004E" w:rsidRPr="00641BDB">
        <w:rPr>
          <w:rFonts w:eastAsia="Times New Roman" w:cs="Arial"/>
          <w:szCs w:val="17"/>
          <w:lang w:val="es-ES_tradnl"/>
        </w:rPr>
        <w:t xml:space="preserve">la petición de </w:t>
      </w:r>
      <w:r w:rsidR="0056578C" w:rsidRPr="00641BDB">
        <w:rPr>
          <w:rFonts w:eastAsia="Times New Roman" w:cs="Arial"/>
          <w:szCs w:val="17"/>
          <w:lang w:val="es-ES_tradnl"/>
        </w:rPr>
        <w:t xml:space="preserve">múltiples </w:t>
      </w:r>
      <w:r w:rsidR="0074653C" w:rsidRPr="00641BDB">
        <w:rPr>
          <w:rFonts w:eastAsia="Times New Roman" w:cs="Arial"/>
          <w:szCs w:val="17"/>
          <w:lang w:val="es-ES_tradnl"/>
        </w:rPr>
        <w:t>rangos.</w:t>
      </w:r>
    </w:p>
    <w:p w14:paraId="3EE542B6" w14:textId="598AFB2F" w:rsidR="001446D6" w:rsidRPr="00641BDB" w:rsidRDefault="000E50C9" w:rsidP="00E73D37">
      <w:pPr>
        <w:pStyle w:val="NormalWeb"/>
        <w:jc w:val="both"/>
        <w:rPr>
          <w:rFonts w:eastAsia="Times New Roman" w:cs="Arial"/>
          <w:szCs w:val="17"/>
          <w:lang w:val="es-ES_tradnl"/>
        </w:rPr>
      </w:pPr>
      <w:r w:rsidRPr="00641BDB">
        <w:rPr>
          <w:rFonts w:eastAsia="Times New Roman" w:cs="Arial"/>
          <w:szCs w:val="17"/>
          <w:lang w:val="es-ES_tradnl"/>
        </w:rPr>
        <w:t>76.</w:t>
      </w:r>
      <w:r w:rsidR="001446D6" w:rsidRPr="00641BDB">
        <w:rPr>
          <w:rFonts w:eastAsia="Times New Roman" w:cs="Arial"/>
          <w:szCs w:val="17"/>
          <w:lang w:val="es-ES_tradnl"/>
        </w:rPr>
        <w:tab/>
      </w:r>
      <w:r w:rsidR="00C1004E" w:rsidRPr="00641BDB">
        <w:rPr>
          <w:rFonts w:eastAsia="Times New Roman" w:cs="Arial"/>
          <w:szCs w:val="17"/>
          <w:lang w:val="es-ES_tradnl"/>
        </w:rPr>
        <w:t xml:space="preserve">También </w:t>
      </w:r>
      <w:r w:rsidR="00B3346A" w:rsidRPr="00641BDB">
        <w:rPr>
          <w:rFonts w:eastAsia="Times New Roman" w:cs="Arial"/>
          <w:szCs w:val="17"/>
          <w:lang w:val="es-ES_tradnl"/>
        </w:rPr>
        <w:t xml:space="preserve">pueden solicitarse </w:t>
      </w:r>
      <w:r w:rsidR="00C1004E" w:rsidRPr="00641BDB">
        <w:rPr>
          <w:rFonts w:eastAsia="Times New Roman" w:cs="Arial"/>
          <w:szCs w:val="17"/>
          <w:lang w:val="es-ES_tradnl"/>
        </w:rPr>
        <w:t xml:space="preserve">múltiples rangos </w:t>
      </w:r>
      <w:r w:rsidR="00B3346A" w:rsidRPr="00641BDB">
        <w:rPr>
          <w:rFonts w:eastAsia="Times New Roman" w:cs="Arial"/>
          <w:szCs w:val="17"/>
          <w:lang w:val="es-ES_tradnl"/>
        </w:rPr>
        <w:t xml:space="preserve">si se utiliza el encabezado HTTP </w:t>
      </w:r>
      <w:r w:rsidR="005E48A2" w:rsidRPr="00641BDB">
        <w:rPr>
          <w:rFonts w:ascii="Courier New" w:eastAsia="Times New Roman" w:hAnsi="Courier New" w:cs="Courier New"/>
          <w:szCs w:val="17"/>
          <w:lang w:val="es-ES_tradnl"/>
        </w:rPr>
        <w:t>Content-Type: multipart/byteranges; boundary=XXXXX</w:t>
      </w:r>
      <w:r w:rsidR="005E48A2" w:rsidRPr="00641BDB">
        <w:rPr>
          <w:rFonts w:eastAsia="Times New Roman" w:cs="Arial"/>
          <w:szCs w:val="17"/>
          <w:lang w:val="es-ES_tradnl"/>
        </w:rPr>
        <w:t xml:space="preserve">. </w:t>
      </w:r>
      <w:r w:rsidR="00B3346A" w:rsidRPr="00641BDB">
        <w:rPr>
          <w:rFonts w:eastAsia="Times New Roman" w:cs="Arial"/>
          <w:szCs w:val="17"/>
          <w:lang w:val="es-ES_tradnl"/>
        </w:rPr>
        <w:t xml:space="preserve">Una petición de rango puede ser condicional si se combina con los encabezados HTTP </w:t>
      </w:r>
      <w:r w:rsidR="005E48A2" w:rsidRPr="00641BDB">
        <w:rPr>
          <w:rFonts w:ascii="Courier New" w:eastAsia="Times New Roman" w:hAnsi="Courier New" w:cs="Courier New"/>
          <w:szCs w:val="17"/>
          <w:lang w:val="es-ES_tradnl"/>
        </w:rPr>
        <w:t>ETag</w:t>
      </w:r>
      <w:r w:rsidR="005E48A2" w:rsidRPr="00641BDB">
        <w:rPr>
          <w:rFonts w:eastAsia="Times New Roman" w:cs="Arial"/>
          <w:szCs w:val="17"/>
          <w:lang w:val="es-ES_tradnl"/>
        </w:rPr>
        <w:t xml:space="preserve"> </w:t>
      </w:r>
      <w:r w:rsidR="00B3346A" w:rsidRPr="00641BDB">
        <w:rPr>
          <w:rFonts w:eastAsia="Times New Roman" w:cs="Arial"/>
          <w:szCs w:val="17"/>
          <w:lang w:val="es-ES_tradnl"/>
        </w:rPr>
        <w:t>o</w:t>
      </w:r>
      <w:r w:rsidR="005E48A2" w:rsidRPr="00641BDB">
        <w:rPr>
          <w:rFonts w:eastAsia="Times New Roman" w:cs="Arial"/>
          <w:szCs w:val="17"/>
          <w:lang w:val="es-ES_tradnl"/>
        </w:rPr>
        <w:t xml:space="preserve"> </w:t>
      </w:r>
      <w:r w:rsidR="005E48A2" w:rsidRPr="00641BDB">
        <w:rPr>
          <w:rFonts w:ascii="Courier New" w:eastAsia="Times New Roman" w:hAnsi="Courier New" w:cs="Courier New"/>
          <w:szCs w:val="17"/>
          <w:lang w:val="es-ES_tradnl"/>
        </w:rPr>
        <w:t>If-Range</w:t>
      </w:r>
      <w:r w:rsidR="005E48A2" w:rsidRPr="00641BDB">
        <w:rPr>
          <w:rFonts w:eastAsia="Times New Roman" w:cs="Arial"/>
          <w:szCs w:val="17"/>
          <w:lang w:val="es-ES_tradnl"/>
        </w:rPr>
        <w:t>.</w:t>
      </w:r>
    </w:p>
    <w:p w14:paraId="7C3D2917" w14:textId="3CB3FC1C" w:rsidR="005E48A2" w:rsidRPr="00641BDB" w:rsidRDefault="000E50C9" w:rsidP="00E73D37">
      <w:pPr>
        <w:pStyle w:val="NormalWeb"/>
        <w:jc w:val="both"/>
        <w:rPr>
          <w:rFonts w:eastAsia="Times New Roman" w:cs="Arial"/>
          <w:szCs w:val="17"/>
          <w:lang w:val="es-ES_tradnl"/>
        </w:rPr>
      </w:pPr>
      <w:r w:rsidRPr="00641BDB">
        <w:rPr>
          <w:rFonts w:eastAsia="Times New Roman" w:cs="Arial"/>
          <w:szCs w:val="17"/>
          <w:lang w:val="es-ES_tradnl"/>
        </w:rPr>
        <w:t>77.</w:t>
      </w:r>
      <w:r w:rsidR="001446D6" w:rsidRPr="00641BDB">
        <w:rPr>
          <w:rFonts w:eastAsia="Times New Roman" w:cs="Arial"/>
          <w:szCs w:val="17"/>
          <w:lang w:val="es-ES_tradnl"/>
        </w:rPr>
        <w:tab/>
      </w:r>
      <w:r w:rsidR="00191BD7" w:rsidRPr="00641BDB">
        <w:rPr>
          <w:rFonts w:eastAsia="Times New Roman" w:cs="Arial"/>
          <w:szCs w:val="17"/>
          <w:lang w:val="es-ES_tradnl"/>
        </w:rPr>
        <w:t>No existe ning</w:t>
      </w:r>
      <w:r w:rsidR="00EC0F17" w:rsidRPr="00641BDB">
        <w:rPr>
          <w:rFonts w:eastAsia="Times New Roman" w:cs="Arial"/>
          <w:szCs w:val="17"/>
          <w:lang w:val="es-ES_tradnl"/>
        </w:rPr>
        <w:t>ún documento</w:t>
      </w:r>
      <w:r w:rsidR="00191BD7" w:rsidRPr="00641BDB">
        <w:rPr>
          <w:rFonts w:eastAsia="Times New Roman" w:cs="Arial"/>
          <w:szCs w:val="17"/>
          <w:lang w:val="es-ES_tradnl"/>
        </w:rPr>
        <w:t xml:space="preserve"> RFC del IETF relativ</w:t>
      </w:r>
      <w:r w:rsidR="00EC0F17" w:rsidRPr="00641BDB">
        <w:rPr>
          <w:rFonts w:eastAsia="Times New Roman" w:cs="Arial"/>
          <w:szCs w:val="17"/>
          <w:lang w:val="es-ES_tradnl"/>
        </w:rPr>
        <w:t>o</w:t>
      </w:r>
      <w:r w:rsidR="00191BD7" w:rsidRPr="00641BDB">
        <w:rPr>
          <w:rFonts w:eastAsia="Times New Roman" w:cs="Arial"/>
          <w:szCs w:val="17"/>
          <w:lang w:val="es-ES_tradnl"/>
        </w:rPr>
        <w:t xml:space="preserve"> a la subida de archivos grandes. Por consiguiente, en la presente norma no se incluye ninguna recomendación al respecto.</w:t>
      </w:r>
    </w:p>
    <w:p w14:paraId="515E438D" w14:textId="59DAE952" w:rsidR="005E48A2" w:rsidRPr="00641BDB" w:rsidRDefault="008620A5" w:rsidP="00E73D37">
      <w:pPr>
        <w:spacing w:before="100" w:beforeAutospacing="1" w:after="240"/>
        <w:ind w:left="567"/>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CA1F2D" w:rsidRPr="00641BDB">
        <w:rPr>
          <w:rFonts w:eastAsia="Times New Roman" w:cs="Arial"/>
          <w:szCs w:val="17"/>
          <w:lang w:val="es-ES_tradnl"/>
        </w:rPr>
        <w:t>10</w:t>
      </w:r>
      <w:r w:rsidR="000E50C9" w:rsidRPr="00641BDB">
        <w:rPr>
          <w:rFonts w:eastAsia="Times New Roman" w:cs="Arial"/>
          <w:szCs w:val="17"/>
          <w:lang w:val="es-ES_tradnl"/>
        </w:rPr>
        <w:t>9</w:t>
      </w:r>
      <w:r w:rsidR="005E48A2" w:rsidRPr="00641BDB">
        <w:rPr>
          <w:rFonts w:eastAsia="Times New Roman" w:cs="Arial"/>
          <w:szCs w:val="17"/>
          <w:lang w:val="es-ES_tradnl"/>
        </w:rPr>
        <w:t>]</w:t>
      </w:r>
      <w:r w:rsidR="001049A7" w:rsidRPr="00641BDB">
        <w:rPr>
          <w:rFonts w:eastAsia="Times New Roman" w:cs="Arial"/>
          <w:szCs w:val="17"/>
          <w:lang w:val="es-ES_tradnl"/>
        </w:rPr>
        <w:tab/>
        <w:t>Una API web DEBERÍA especificar si admite la subida de archivos por partes</w:t>
      </w:r>
      <w:r w:rsidR="005E48A2" w:rsidRPr="00641BDB">
        <w:rPr>
          <w:rFonts w:eastAsia="Times New Roman" w:cs="Arial"/>
          <w:szCs w:val="17"/>
          <w:lang w:val="es-ES_tradnl"/>
        </w:rPr>
        <w:t>.</w:t>
      </w:r>
    </w:p>
    <w:p w14:paraId="28525D27" w14:textId="62F4856A" w:rsidR="005E48A2" w:rsidRPr="00641BDB" w:rsidRDefault="008620A5" w:rsidP="00567040">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CA1F2D" w:rsidRPr="00641BDB">
        <w:rPr>
          <w:rFonts w:eastAsia="Times New Roman" w:cs="Arial"/>
          <w:szCs w:val="17"/>
          <w:lang w:val="es-ES_tradnl"/>
        </w:rPr>
        <w:t>1</w:t>
      </w:r>
      <w:r w:rsidR="000E50C9" w:rsidRPr="00641BDB">
        <w:rPr>
          <w:rFonts w:eastAsia="Times New Roman" w:cs="Arial"/>
          <w:szCs w:val="17"/>
          <w:lang w:val="es-ES_tradnl"/>
        </w:rPr>
        <w:t>10</w:t>
      </w:r>
      <w:r w:rsidR="005E48A2" w:rsidRPr="00641BDB">
        <w:rPr>
          <w:rFonts w:eastAsia="Times New Roman" w:cs="Arial"/>
          <w:szCs w:val="17"/>
          <w:lang w:val="es-ES_tradnl"/>
        </w:rPr>
        <w:t>]</w:t>
      </w:r>
      <w:r w:rsidR="00567040" w:rsidRPr="00641BDB">
        <w:rPr>
          <w:rFonts w:eastAsia="Times New Roman" w:cs="Arial"/>
          <w:szCs w:val="17"/>
          <w:lang w:val="es-ES_tradnl"/>
        </w:rPr>
        <w:tab/>
        <w:t xml:space="preserve">Una API web DEBERÍA ser compatible con la subida de archivos por partes. </w:t>
      </w:r>
      <w:r w:rsidR="00FF0AE5" w:rsidRPr="00641BDB">
        <w:rPr>
          <w:rFonts w:eastAsia="Times New Roman" w:cs="Arial"/>
          <w:szCs w:val="17"/>
          <w:lang w:val="es-ES_tradnl"/>
        </w:rPr>
        <w:t>DEBERÍA admitirse la petición de múltiples rangos</w:t>
      </w:r>
      <w:r w:rsidR="00567040" w:rsidRPr="00641BDB">
        <w:rPr>
          <w:rFonts w:eastAsia="Times New Roman" w:cs="Arial"/>
          <w:szCs w:val="17"/>
          <w:lang w:val="es-ES_tradnl"/>
        </w:rPr>
        <w:t>.</w:t>
      </w:r>
    </w:p>
    <w:p w14:paraId="7ACC6E57" w14:textId="6415014E" w:rsidR="005E48A2" w:rsidRPr="00641BDB" w:rsidRDefault="000E50C9" w:rsidP="00E73D37">
      <w:pPr>
        <w:pStyle w:val="NormalWeb"/>
        <w:jc w:val="both"/>
        <w:rPr>
          <w:rFonts w:eastAsia="Times New Roman" w:cs="Arial"/>
          <w:szCs w:val="17"/>
          <w:lang w:val="es-ES_tradnl"/>
        </w:rPr>
      </w:pPr>
      <w:r w:rsidRPr="00641BDB">
        <w:rPr>
          <w:rFonts w:eastAsia="Times New Roman" w:cs="Arial"/>
          <w:szCs w:val="17"/>
          <w:lang w:val="es-ES_tradnl"/>
        </w:rPr>
        <w:t>78.</w:t>
      </w:r>
      <w:r w:rsidR="001446D6" w:rsidRPr="00641BDB">
        <w:rPr>
          <w:rFonts w:eastAsia="Times New Roman" w:cs="Arial"/>
          <w:szCs w:val="17"/>
          <w:lang w:val="es-ES_tradnl"/>
        </w:rPr>
        <w:tab/>
      </w:r>
      <w:r w:rsidR="00D817D6" w:rsidRPr="00641BDB">
        <w:rPr>
          <w:rFonts w:eastAsia="Times New Roman" w:cs="Arial"/>
          <w:szCs w:val="17"/>
          <w:lang w:val="es-ES_tradnl"/>
        </w:rPr>
        <w:t xml:space="preserve">La Norma RFC </w:t>
      </w:r>
      <w:del w:id="232" w:author="Author">
        <w:r w:rsidR="00D817D6" w:rsidRPr="00641BDB">
          <w:rPr>
            <w:rFonts w:eastAsia="Times New Roman" w:cs="Arial"/>
            <w:szCs w:val="17"/>
            <w:lang w:val="es-ES_tradnl"/>
          </w:rPr>
          <w:delText>2616</w:delText>
        </w:r>
      </w:del>
      <w:ins w:id="233" w:author="Author">
        <w:r w:rsidR="00002FA0" w:rsidRPr="00641BDB">
          <w:rPr>
            <w:rFonts w:eastAsia="Times New Roman" w:cs="Arial"/>
            <w:szCs w:val="17"/>
            <w:lang w:val="es-ES_tradnl"/>
          </w:rPr>
          <w:t>9110</w:t>
        </w:r>
      </w:ins>
      <w:r w:rsidR="00D817D6" w:rsidRPr="00641BDB">
        <w:rPr>
          <w:rFonts w:eastAsia="Times New Roman" w:cs="Arial"/>
          <w:szCs w:val="17"/>
          <w:lang w:val="es-ES_tradnl"/>
        </w:rPr>
        <w:t xml:space="preserve"> del IETF no impone ningún límite de tamaño específico para las peticiones. El contrato de servicio de la API debe especificar el límite máximo </w:t>
      </w:r>
      <w:r w:rsidR="00261064" w:rsidRPr="00641BDB">
        <w:rPr>
          <w:rFonts w:eastAsia="Times New Roman" w:cs="Arial"/>
          <w:szCs w:val="17"/>
          <w:lang w:val="es-ES_tradnl"/>
        </w:rPr>
        <w:t>para las</w:t>
      </w:r>
      <w:r w:rsidR="00D817D6" w:rsidRPr="00641BDB">
        <w:rPr>
          <w:rFonts w:eastAsia="Times New Roman" w:cs="Arial"/>
          <w:szCs w:val="17"/>
          <w:lang w:val="es-ES_tradnl"/>
        </w:rPr>
        <w:t xml:space="preserve"> peticiones. Además, durante la ejecución, el proveedor de servicios debe indicar al consumidor de servicios si se ha superado el límite máximo permitido</w:t>
      </w:r>
      <w:r w:rsidR="005E48A2" w:rsidRPr="00641BDB">
        <w:rPr>
          <w:rFonts w:eastAsia="Times New Roman" w:cs="Arial"/>
          <w:szCs w:val="17"/>
          <w:lang w:val="es-ES_tradnl"/>
        </w:rPr>
        <w:t>.</w:t>
      </w:r>
    </w:p>
    <w:p w14:paraId="0FB20342" w14:textId="308AE85C" w:rsidR="005E48A2" w:rsidRPr="00641BDB" w:rsidRDefault="008620A5" w:rsidP="007F166F">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CA1F2D" w:rsidRPr="00641BDB">
        <w:rPr>
          <w:rFonts w:eastAsia="Times New Roman" w:cs="Arial"/>
          <w:szCs w:val="17"/>
          <w:lang w:val="es-ES_tradnl"/>
        </w:rPr>
        <w:t>11</w:t>
      </w:r>
      <w:r w:rsidR="000E50C9" w:rsidRPr="00641BDB">
        <w:rPr>
          <w:rFonts w:eastAsia="Times New Roman" w:cs="Arial"/>
          <w:szCs w:val="17"/>
          <w:lang w:val="es-ES_tradnl"/>
        </w:rPr>
        <w:t>1</w:t>
      </w:r>
      <w:r w:rsidR="005E48A2" w:rsidRPr="00641BDB">
        <w:rPr>
          <w:rFonts w:eastAsia="Times New Roman" w:cs="Arial"/>
          <w:szCs w:val="17"/>
          <w:lang w:val="es-ES_tradnl"/>
        </w:rPr>
        <w:t>]</w:t>
      </w:r>
      <w:r w:rsidR="007F166F" w:rsidRPr="00641BDB">
        <w:rPr>
          <w:rFonts w:eastAsia="Times New Roman" w:cs="Arial"/>
          <w:szCs w:val="17"/>
          <w:lang w:val="es-ES_tradnl"/>
        </w:rPr>
        <w:tab/>
        <w:t xml:space="preserve">El proveedor de servicios DEBERÍA devolver con los encabezados de respuesta HTTP el código de estado HTTP </w:t>
      </w:r>
      <w:r w:rsidR="007F166F" w:rsidRPr="00641BDB">
        <w:rPr>
          <w:rFonts w:ascii="Courier New" w:eastAsia="Times New Roman" w:hAnsi="Courier New" w:cs="Courier New"/>
          <w:szCs w:val="17"/>
          <w:lang w:val="es-ES_tradnl"/>
        </w:rPr>
        <w:t>413 Request Entity Too Large</w:t>
      </w:r>
      <w:r w:rsidR="007F166F" w:rsidRPr="00641BDB">
        <w:rPr>
          <w:rFonts w:eastAsia="Times New Roman" w:cs="Arial"/>
          <w:szCs w:val="17"/>
          <w:lang w:val="es-ES_tradnl"/>
        </w:rPr>
        <w:t xml:space="preserve"> en caso de que la petición supere el límite máximo permitido. PUEDE utilizarse un encabezado HTTP personalizado para indicar el tamaño máximo de la petición.</w:t>
      </w:r>
    </w:p>
    <w:p w14:paraId="3B33B3FF" w14:textId="782EC8EE" w:rsidR="005E48A2" w:rsidRPr="00641BDB" w:rsidRDefault="00570983" w:rsidP="00E73D37">
      <w:pPr>
        <w:pStyle w:val="Heading3"/>
        <w:keepLines/>
        <w:spacing w:before="170" w:after="170"/>
        <w:ind w:left="360"/>
        <w:jc w:val="both"/>
        <w:rPr>
          <w:lang w:val="es-ES_tradnl"/>
        </w:rPr>
      </w:pPr>
      <w:bookmarkStart w:id="234" w:name="_Toc213074188"/>
      <w:bookmarkStart w:id="235" w:name="_Toc126065413"/>
      <w:bookmarkStart w:id="236" w:name="_Toc213234802"/>
      <w:r w:rsidRPr="00641BDB">
        <w:rPr>
          <w:lang w:val="es-ES_tradnl"/>
        </w:rPr>
        <w:t>Gestión de preferencias</w:t>
      </w:r>
      <w:bookmarkEnd w:id="234"/>
      <w:bookmarkEnd w:id="235"/>
      <w:bookmarkEnd w:id="236"/>
    </w:p>
    <w:p w14:paraId="498D203E" w14:textId="14E00AB2" w:rsidR="005E48A2" w:rsidRPr="00641BDB" w:rsidRDefault="000E50C9" w:rsidP="00E73D37">
      <w:pPr>
        <w:pStyle w:val="NormalWeb"/>
        <w:jc w:val="both"/>
        <w:rPr>
          <w:rFonts w:eastAsia="Times New Roman" w:cs="Arial"/>
          <w:szCs w:val="17"/>
          <w:lang w:val="es-ES_tradnl"/>
        </w:rPr>
      </w:pPr>
      <w:r w:rsidRPr="00641BDB">
        <w:rPr>
          <w:rFonts w:eastAsia="Times New Roman" w:cs="Arial"/>
          <w:szCs w:val="17"/>
          <w:lang w:val="es-ES_tradnl"/>
        </w:rPr>
        <w:t>79.</w:t>
      </w:r>
      <w:r w:rsidR="001446D6" w:rsidRPr="00641BDB">
        <w:rPr>
          <w:rFonts w:eastAsia="Times New Roman" w:cs="Arial"/>
          <w:szCs w:val="17"/>
          <w:lang w:val="es-ES_tradnl"/>
        </w:rPr>
        <w:tab/>
      </w:r>
      <w:r w:rsidR="00570983" w:rsidRPr="00641BDB">
        <w:rPr>
          <w:rFonts w:eastAsia="Times New Roman" w:cs="Arial"/>
          <w:szCs w:val="17"/>
          <w:lang w:val="es-ES_tradnl"/>
        </w:rPr>
        <w:t xml:space="preserve">Un proveedor de servicios puede permitir que un consumidor de servicios configure valores e influya en la forma en que el proveedor procesa sus peticiones. En la Norma RFC </w:t>
      </w:r>
      <w:del w:id="237" w:author="Author">
        <w:r w:rsidR="00570983" w:rsidRPr="00641BDB">
          <w:rPr>
            <w:rFonts w:eastAsia="Times New Roman" w:cs="Arial"/>
            <w:szCs w:val="17"/>
            <w:lang w:val="es-ES_tradnl"/>
          </w:rPr>
          <w:delText>7240</w:delText>
        </w:r>
      </w:del>
      <w:ins w:id="238" w:author="Author">
        <w:r w:rsidR="00AC3FEF" w:rsidRPr="00641BDB">
          <w:rPr>
            <w:rFonts w:eastAsia="Times New Roman" w:cs="Arial"/>
            <w:szCs w:val="17"/>
            <w:lang w:val="es-ES_tradnl"/>
          </w:rPr>
          <w:t>8144</w:t>
        </w:r>
      </w:ins>
      <w:r w:rsidR="00570983" w:rsidRPr="00641BDB">
        <w:rPr>
          <w:rFonts w:eastAsia="Times New Roman" w:cs="Arial"/>
          <w:szCs w:val="17"/>
          <w:lang w:val="es-ES_tradnl"/>
        </w:rPr>
        <w:t xml:space="preserve"> del IETF se describe un método estándar para llevar a cabo la gestión de preferencias</w:t>
      </w:r>
      <w:r w:rsidR="00A806E4" w:rsidRPr="00641BDB">
        <w:rPr>
          <w:rFonts w:eastAsia="Times New Roman" w:cs="Arial"/>
          <w:szCs w:val="17"/>
          <w:lang w:val="es-ES_tradnl"/>
        </w:rPr>
        <w:t xml:space="preserve">. </w:t>
      </w:r>
    </w:p>
    <w:p w14:paraId="461AC5DC" w14:textId="7206FDB7" w:rsidR="00127540" w:rsidRPr="00641BDB" w:rsidRDefault="008620A5" w:rsidP="00AC0825">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w:t>
      </w:r>
      <w:r w:rsidR="00CA1F2D" w:rsidRPr="00641BDB">
        <w:rPr>
          <w:rFonts w:eastAsia="Times New Roman" w:cs="Arial"/>
          <w:szCs w:val="17"/>
          <w:lang w:val="es-ES_tradnl"/>
        </w:rPr>
        <w:t>11</w:t>
      </w:r>
      <w:r w:rsidR="000E50C9" w:rsidRPr="00641BDB">
        <w:rPr>
          <w:rFonts w:eastAsia="Times New Roman" w:cs="Arial"/>
          <w:szCs w:val="17"/>
          <w:lang w:val="es-ES_tradnl"/>
        </w:rPr>
        <w:t>2</w:t>
      </w:r>
      <w:r w:rsidR="005E48A2" w:rsidRPr="00641BDB">
        <w:rPr>
          <w:rFonts w:eastAsia="Times New Roman" w:cs="Arial"/>
          <w:szCs w:val="17"/>
          <w:lang w:val="es-ES_tradnl"/>
        </w:rPr>
        <w:t>]</w:t>
      </w:r>
      <w:r w:rsidR="00CF0C8F" w:rsidRPr="00641BDB">
        <w:rPr>
          <w:rFonts w:eastAsia="Times New Roman" w:cs="Arial"/>
          <w:szCs w:val="17"/>
          <w:lang w:val="es-ES_tradnl"/>
        </w:rPr>
        <w:tab/>
        <w:t xml:space="preserve">Si una API web admite la gestión de preferencias, esta DEBERÍA implementarse de acuerdo con la Norma RFC </w:t>
      </w:r>
      <w:del w:id="239" w:author="Author">
        <w:r w:rsidR="00CF0C8F" w:rsidRPr="00641BDB">
          <w:rPr>
            <w:rFonts w:eastAsia="Times New Roman" w:cs="Arial"/>
            <w:szCs w:val="17"/>
            <w:lang w:val="es-ES_tradnl"/>
          </w:rPr>
          <w:delText>7240</w:delText>
        </w:r>
      </w:del>
      <w:ins w:id="240" w:author="Author">
        <w:r w:rsidR="00AC3FEF" w:rsidRPr="00641BDB">
          <w:rPr>
            <w:rFonts w:eastAsia="Times New Roman" w:cs="Arial"/>
            <w:szCs w:val="17"/>
            <w:lang w:val="es-ES_tradnl"/>
          </w:rPr>
          <w:t>8144</w:t>
        </w:r>
      </w:ins>
      <w:r w:rsidR="00AC3FEF" w:rsidRPr="00641BDB">
        <w:rPr>
          <w:rFonts w:eastAsia="Times New Roman" w:cs="Arial"/>
          <w:szCs w:val="17"/>
          <w:lang w:val="es-ES_tradnl"/>
        </w:rPr>
        <w:t xml:space="preserve"> </w:t>
      </w:r>
      <w:r w:rsidR="00CF0C8F" w:rsidRPr="00641BDB">
        <w:rPr>
          <w:rFonts w:eastAsia="Times New Roman" w:cs="Arial"/>
          <w:szCs w:val="17"/>
          <w:lang w:val="es-ES_tradnl"/>
        </w:rPr>
        <w:t xml:space="preserve">del IETF, es decir, DEBERÍA utilizarse el encabezado de petición HTTP </w:t>
      </w:r>
      <w:r w:rsidR="00CF0C8F" w:rsidRPr="00641BDB">
        <w:rPr>
          <w:rFonts w:ascii="Courier New" w:eastAsia="Times New Roman" w:hAnsi="Courier New" w:cs="Courier New"/>
          <w:szCs w:val="17"/>
          <w:lang w:val="es-ES_tradnl"/>
        </w:rPr>
        <w:t>Prefer</w:t>
      </w:r>
      <w:r w:rsidR="00CF0C8F" w:rsidRPr="00641BDB">
        <w:rPr>
          <w:rFonts w:eastAsia="Times New Roman" w:cs="Arial"/>
          <w:szCs w:val="17"/>
          <w:lang w:val="es-ES_tradnl"/>
        </w:rPr>
        <w:t xml:space="preserve"> y devolverse el encabezado de respuesta HTTP </w:t>
      </w:r>
      <w:r w:rsidR="00CF0C8F" w:rsidRPr="00641BDB">
        <w:rPr>
          <w:rFonts w:ascii="Courier New" w:eastAsia="Times New Roman" w:hAnsi="Courier New" w:cs="Courier New"/>
          <w:szCs w:val="17"/>
          <w:lang w:val="es-ES_tradnl"/>
        </w:rPr>
        <w:t>Preference-Applied</w:t>
      </w:r>
      <w:r w:rsidR="00CF0C8F" w:rsidRPr="00641BDB">
        <w:rPr>
          <w:rFonts w:eastAsia="Times New Roman" w:cs="Arial"/>
          <w:szCs w:val="17"/>
          <w:lang w:val="es-ES_tradnl"/>
        </w:rPr>
        <w:t xml:space="preserve"> </w:t>
      </w:r>
      <w:r w:rsidR="005E48A2" w:rsidRPr="00641BDB">
        <w:rPr>
          <w:rFonts w:eastAsia="Times New Roman" w:cs="Arial"/>
          <w:szCs w:val="17"/>
          <w:lang w:val="es-ES_tradnl"/>
        </w:rPr>
        <w:t>(</w:t>
      </w:r>
      <w:r w:rsidR="00AC0825" w:rsidRPr="00641BDB">
        <w:rPr>
          <w:rFonts w:eastAsia="Times New Roman" w:cs="Arial"/>
          <w:szCs w:val="17"/>
          <w:lang w:val="es-ES_tradnl"/>
        </w:rPr>
        <w:t>que</w:t>
      </w:r>
      <w:r w:rsidR="00CF0C8F" w:rsidRPr="00641BDB">
        <w:rPr>
          <w:rFonts w:eastAsia="Times New Roman" w:cs="Arial"/>
          <w:szCs w:val="17"/>
          <w:lang w:val="es-ES_tradnl"/>
        </w:rPr>
        <w:t xml:space="preserve"> </w:t>
      </w:r>
      <w:r w:rsidR="005329D7" w:rsidRPr="00641BDB">
        <w:rPr>
          <w:rFonts w:eastAsia="Times New Roman" w:cs="Arial"/>
          <w:szCs w:val="17"/>
          <w:lang w:val="es-ES_tradnl"/>
        </w:rPr>
        <w:t>incluye</w:t>
      </w:r>
      <w:r w:rsidR="00CF0C8F" w:rsidRPr="00641BDB">
        <w:rPr>
          <w:rFonts w:eastAsia="Times New Roman" w:cs="Arial"/>
          <w:szCs w:val="17"/>
          <w:lang w:val="es-ES_tradnl"/>
        </w:rPr>
        <w:t xml:space="preserve"> la petición original</w:t>
      </w:r>
      <w:r w:rsidR="005E48A2" w:rsidRPr="00641BDB">
        <w:rPr>
          <w:rFonts w:eastAsia="Times New Roman" w:cs="Arial"/>
          <w:szCs w:val="17"/>
          <w:lang w:val="es-ES_tradnl"/>
        </w:rPr>
        <w:t xml:space="preserve">). </w:t>
      </w:r>
    </w:p>
    <w:p w14:paraId="0C2572E0" w14:textId="176DF342" w:rsidR="007D638D" w:rsidRPr="00641BDB" w:rsidRDefault="00CA1F2D" w:rsidP="00AC0825">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[RSG-11</w:t>
      </w:r>
      <w:r w:rsidR="000E50C9" w:rsidRPr="00641BDB">
        <w:rPr>
          <w:rFonts w:eastAsia="Times New Roman" w:cs="Arial"/>
          <w:szCs w:val="17"/>
          <w:lang w:val="es-ES_tradnl"/>
        </w:rPr>
        <w:t>3</w:t>
      </w:r>
      <w:r w:rsidR="00127540" w:rsidRPr="00641BDB">
        <w:rPr>
          <w:rFonts w:eastAsia="Times New Roman" w:cs="Arial"/>
          <w:szCs w:val="17"/>
          <w:lang w:val="es-ES_tradnl"/>
        </w:rPr>
        <w:t>]</w:t>
      </w:r>
      <w:r w:rsidR="00AC0825" w:rsidRPr="00641BDB">
        <w:rPr>
          <w:rFonts w:eastAsia="Times New Roman" w:cs="Arial"/>
          <w:szCs w:val="17"/>
          <w:lang w:val="es-ES_tradnl"/>
        </w:rPr>
        <w:tab/>
        <w:t xml:space="preserve">Si una API web es compatible con la gestión de preferencias, en el contrato de servicio DEBE </w:t>
      </w:r>
      <w:r w:rsidR="005329D7" w:rsidRPr="00641BDB">
        <w:rPr>
          <w:rFonts w:eastAsia="Times New Roman" w:cs="Arial"/>
          <w:szCs w:val="17"/>
          <w:lang w:val="es-ES_tradnl"/>
        </w:rPr>
        <w:t>indicarse</w:t>
      </w:r>
      <w:r w:rsidR="00AC0825" w:rsidRPr="00641BDB">
        <w:rPr>
          <w:rFonts w:eastAsia="Times New Roman" w:cs="Arial"/>
          <w:szCs w:val="17"/>
          <w:lang w:val="es-ES_tradnl"/>
        </w:rPr>
        <w:t xml:space="preserve"> la nomenclatura de las preferencias que PUEDEN establecerse mediante el encabezado </w:t>
      </w:r>
      <w:r w:rsidR="00AC0825" w:rsidRPr="00641BDB">
        <w:rPr>
          <w:rFonts w:ascii="Courier New" w:eastAsia="Times New Roman" w:hAnsi="Courier New" w:cs="Courier New"/>
          <w:szCs w:val="17"/>
          <w:lang w:val="es-ES_tradnl"/>
        </w:rPr>
        <w:t>Prefer</w:t>
      </w:r>
      <w:r w:rsidR="00AC0825" w:rsidRPr="00641BDB">
        <w:rPr>
          <w:rFonts w:eastAsia="Times New Roman" w:cs="Arial"/>
          <w:szCs w:val="17"/>
          <w:lang w:val="es-ES_tradnl"/>
        </w:rPr>
        <w:t>.</w:t>
      </w:r>
    </w:p>
    <w:p w14:paraId="13B4A8B6" w14:textId="1EBC2505" w:rsidR="005E48A2" w:rsidRPr="00641BDB" w:rsidRDefault="005E48A2" w:rsidP="00E73D37">
      <w:pPr>
        <w:pStyle w:val="Heading3"/>
        <w:keepLines/>
        <w:spacing w:before="170" w:after="170"/>
        <w:ind w:left="360"/>
        <w:jc w:val="both"/>
        <w:rPr>
          <w:lang w:val="es-ES_tradnl"/>
        </w:rPr>
      </w:pPr>
      <w:bookmarkStart w:id="241" w:name="_Toc213074189"/>
      <w:bookmarkStart w:id="242" w:name="_Toc126065414"/>
      <w:bookmarkStart w:id="243" w:name="_Toc213234803"/>
      <w:r w:rsidRPr="00641BDB">
        <w:rPr>
          <w:lang w:val="es-ES_tradnl"/>
        </w:rPr>
        <w:t>Tra</w:t>
      </w:r>
      <w:r w:rsidR="00CB5F37" w:rsidRPr="00641BDB">
        <w:rPr>
          <w:lang w:val="es-ES_tradnl"/>
        </w:rPr>
        <w:t>ducción</w:t>
      </w:r>
      <w:bookmarkEnd w:id="241"/>
      <w:bookmarkEnd w:id="242"/>
      <w:bookmarkEnd w:id="243"/>
    </w:p>
    <w:p w14:paraId="14B8FD7A" w14:textId="11405862" w:rsidR="005E48A2" w:rsidRPr="00641BDB" w:rsidRDefault="00832941" w:rsidP="00E73D37">
      <w:pPr>
        <w:pStyle w:val="NormalWeb"/>
        <w:jc w:val="both"/>
        <w:rPr>
          <w:lang w:val="es-ES_tradnl"/>
        </w:rPr>
      </w:pPr>
      <w:r w:rsidRPr="00641BDB">
        <w:rPr>
          <w:rFonts w:eastAsia="Times New Roman" w:cs="Arial"/>
          <w:szCs w:val="17"/>
          <w:lang w:val="es-ES_tradnl"/>
        </w:rPr>
        <w:t>80.</w:t>
      </w:r>
      <w:r w:rsidR="001446D6" w:rsidRPr="00641BDB">
        <w:rPr>
          <w:rFonts w:eastAsia="Times New Roman" w:cs="Arial"/>
          <w:szCs w:val="17"/>
          <w:lang w:val="es-ES_tradnl"/>
        </w:rPr>
        <w:tab/>
      </w:r>
      <w:r w:rsidR="00196BE9" w:rsidRPr="00641BDB">
        <w:rPr>
          <w:rFonts w:eastAsia="Times New Roman" w:cs="Arial"/>
          <w:szCs w:val="17"/>
          <w:lang w:val="es-ES_tradnl"/>
        </w:rPr>
        <w:t>Un</w:t>
      </w:r>
      <w:r w:rsidR="00CB5F37" w:rsidRPr="00641BDB">
        <w:rPr>
          <w:rFonts w:eastAsia="Times New Roman" w:cs="Arial"/>
          <w:szCs w:val="17"/>
          <w:lang w:val="es-ES_tradnl"/>
        </w:rPr>
        <w:t xml:space="preserve"> consumidor de servicios puede solicitar las respuestas en un idioma específico si el proveedor del servicio lo permite. En la Norma </w:t>
      </w:r>
      <w:r w:rsidR="00BE7439" w:rsidRPr="00641BDB">
        <w:rPr>
          <w:rFonts w:eastAsia="Times New Roman" w:cs="Arial"/>
          <w:szCs w:val="17"/>
          <w:lang w:val="es-ES_tradnl"/>
        </w:rPr>
        <w:t xml:space="preserve">RFC </w:t>
      </w:r>
      <w:del w:id="244" w:author="Author">
        <w:r w:rsidR="00CB5F37" w:rsidRPr="00641BDB">
          <w:rPr>
            <w:rFonts w:eastAsia="Times New Roman" w:cs="Arial"/>
            <w:szCs w:val="17"/>
            <w:lang w:val="es-ES_tradnl"/>
          </w:rPr>
          <w:delText>7231</w:delText>
        </w:r>
      </w:del>
      <w:ins w:id="245" w:author="Author">
        <w:r w:rsidR="00BE7439" w:rsidRPr="00641BDB">
          <w:rPr>
            <w:rFonts w:eastAsia="Times New Roman" w:cs="Arial"/>
            <w:szCs w:val="17"/>
            <w:lang w:val="es-ES_tradnl"/>
          </w:rPr>
          <w:t>9110</w:t>
        </w:r>
      </w:ins>
      <w:r w:rsidR="00CB5F37" w:rsidRPr="00641BDB">
        <w:rPr>
          <w:rFonts w:eastAsia="Times New Roman" w:cs="Arial"/>
          <w:szCs w:val="17"/>
          <w:lang w:val="es-ES_tradnl"/>
        </w:rPr>
        <w:t xml:space="preserve"> del IETF se establecen especificaciones estándares para </w:t>
      </w:r>
      <w:r w:rsidR="00196BE9" w:rsidRPr="00641BDB">
        <w:rPr>
          <w:rFonts w:eastAsia="Times New Roman" w:cs="Arial"/>
          <w:szCs w:val="17"/>
          <w:lang w:val="es-ES_tradnl"/>
        </w:rPr>
        <w:t>la gestión</w:t>
      </w:r>
      <w:r w:rsidR="00CB5F37" w:rsidRPr="00641BDB">
        <w:rPr>
          <w:rFonts w:eastAsia="Times New Roman" w:cs="Arial"/>
          <w:szCs w:val="17"/>
          <w:lang w:val="es-ES_tradnl"/>
        </w:rPr>
        <w:t xml:space="preserve"> de una serie de lenguas naturales</w:t>
      </w:r>
      <w:r w:rsidR="00A806E4" w:rsidRPr="00641BDB">
        <w:rPr>
          <w:rFonts w:eastAsia="Times New Roman" w:cs="Arial"/>
          <w:szCs w:val="17"/>
          <w:lang w:val="es-ES_tradnl"/>
        </w:rPr>
        <w:t xml:space="preserve">. </w:t>
      </w:r>
    </w:p>
    <w:p w14:paraId="17E0DD02" w14:textId="6C8B67AA" w:rsidR="005E48A2" w:rsidRPr="00641BDB" w:rsidRDefault="008620A5" w:rsidP="00CA5DFA">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00CA1F2D" w:rsidRPr="00641BDB">
        <w:rPr>
          <w:rFonts w:eastAsia="Times New Roman" w:cs="Arial"/>
          <w:szCs w:val="17"/>
          <w:lang w:val="es-ES_tradnl"/>
        </w:rPr>
        <w:t>-11</w:t>
      </w:r>
      <w:r w:rsidR="00832941" w:rsidRPr="00641BDB">
        <w:rPr>
          <w:rFonts w:eastAsia="Times New Roman" w:cs="Arial"/>
          <w:szCs w:val="17"/>
          <w:lang w:val="es-ES_tradnl"/>
        </w:rPr>
        <w:t>4</w:t>
      </w:r>
      <w:r w:rsidR="005E48A2" w:rsidRPr="00641BDB">
        <w:rPr>
          <w:rFonts w:eastAsia="Times New Roman" w:cs="Arial"/>
          <w:szCs w:val="17"/>
          <w:lang w:val="es-ES_tradnl"/>
        </w:rPr>
        <w:t>]</w:t>
      </w:r>
      <w:r w:rsidR="003A1D4F" w:rsidRPr="00641BDB">
        <w:rPr>
          <w:rFonts w:eastAsia="Times New Roman" w:cs="Arial"/>
          <w:szCs w:val="17"/>
          <w:lang w:val="es-ES_tradnl"/>
        </w:rPr>
        <w:tab/>
        <w:t xml:space="preserve">Si una API web permite la traducción de datos, DEBE admitir el encabezado de petición HTTP </w:t>
      </w:r>
      <w:r w:rsidR="00CA5DFA" w:rsidRPr="00641BDB">
        <w:rPr>
          <w:rFonts w:ascii="Courier New" w:eastAsia="Times New Roman" w:hAnsi="Courier New" w:cs="Courier New"/>
          <w:szCs w:val="17"/>
          <w:lang w:val="es-ES_tradnl"/>
        </w:rPr>
        <w:t>Accept-Language</w:t>
      </w:r>
      <w:r w:rsidR="003A1D4F" w:rsidRPr="00641BDB">
        <w:rPr>
          <w:rFonts w:eastAsia="Times New Roman" w:cs="Arial"/>
          <w:szCs w:val="17"/>
          <w:lang w:val="es-ES_tradnl"/>
        </w:rPr>
        <w:t xml:space="preserve"> </w:t>
      </w:r>
      <w:r w:rsidR="00CA5DFA" w:rsidRPr="00641BDB">
        <w:rPr>
          <w:rFonts w:eastAsia="Times New Roman" w:cs="Arial"/>
          <w:szCs w:val="17"/>
          <w:lang w:val="es-ES_tradnl"/>
        </w:rPr>
        <w:t>con el que se indica</w:t>
      </w:r>
      <w:r w:rsidR="003A1D4F" w:rsidRPr="00641BDB">
        <w:rPr>
          <w:rFonts w:eastAsia="Times New Roman" w:cs="Arial"/>
          <w:szCs w:val="17"/>
          <w:lang w:val="es-ES_tradnl"/>
        </w:rPr>
        <w:t xml:space="preserve"> el conjunto de lenguas naturales preferidas para la respuesta, conforme a lo especificado en la Norma </w:t>
      </w:r>
      <w:r w:rsidR="00BE7439" w:rsidRPr="00641BDB">
        <w:rPr>
          <w:rFonts w:eastAsia="Times New Roman" w:cs="Arial"/>
          <w:szCs w:val="17"/>
          <w:lang w:val="es-ES_tradnl"/>
        </w:rPr>
        <w:t xml:space="preserve">RFC </w:t>
      </w:r>
      <w:del w:id="246" w:author="Author">
        <w:r w:rsidR="003A1D4F" w:rsidRPr="00641BDB">
          <w:rPr>
            <w:rFonts w:eastAsia="Times New Roman" w:cs="Arial"/>
            <w:szCs w:val="17"/>
            <w:lang w:val="es-ES_tradnl"/>
          </w:rPr>
          <w:delText>7231</w:delText>
        </w:r>
      </w:del>
      <w:ins w:id="247" w:author="Author">
        <w:r w:rsidR="00BE7439" w:rsidRPr="00641BDB">
          <w:rPr>
            <w:rFonts w:eastAsia="Times New Roman" w:cs="Arial"/>
            <w:szCs w:val="17"/>
            <w:lang w:val="es-ES_tradnl"/>
          </w:rPr>
          <w:t>9110</w:t>
        </w:r>
      </w:ins>
      <w:r w:rsidR="003A1D4F" w:rsidRPr="00641BDB">
        <w:rPr>
          <w:rFonts w:eastAsia="Times New Roman" w:cs="Arial"/>
          <w:szCs w:val="17"/>
          <w:lang w:val="es-ES_tradnl"/>
        </w:rPr>
        <w:t xml:space="preserve"> del IETF.</w:t>
      </w:r>
    </w:p>
    <w:p w14:paraId="288B453C" w14:textId="2F0DC4D3" w:rsidR="005E48A2" w:rsidRPr="00641BDB" w:rsidRDefault="00CA4C70" w:rsidP="000647B6">
      <w:pPr>
        <w:pStyle w:val="Heading3"/>
        <w:keepLines/>
        <w:spacing w:before="170" w:after="170"/>
        <w:ind w:left="360"/>
        <w:jc w:val="both"/>
        <w:rPr>
          <w:lang w:val="es-ES_tradnl"/>
        </w:rPr>
      </w:pPr>
      <w:bookmarkStart w:id="248" w:name="_Toc213074190"/>
      <w:bookmarkStart w:id="249" w:name="_Toc126065415"/>
      <w:bookmarkStart w:id="250" w:name="_Toc213234804"/>
      <w:r w:rsidRPr="00641BDB">
        <w:rPr>
          <w:lang w:val="es-ES_tradnl"/>
        </w:rPr>
        <w:lastRenderedPageBreak/>
        <w:t>Operaciones de larga duración</w:t>
      </w:r>
      <w:bookmarkEnd w:id="248"/>
      <w:bookmarkEnd w:id="249"/>
      <w:bookmarkEnd w:id="250"/>
    </w:p>
    <w:p w14:paraId="01EBC86C" w14:textId="62E6FA34" w:rsidR="001446D6" w:rsidRPr="00641BDB" w:rsidRDefault="00832941" w:rsidP="000647B6">
      <w:pPr>
        <w:pStyle w:val="NormalWeb"/>
        <w:keepNext/>
        <w:keepLines/>
        <w:jc w:val="both"/>
        <w:rPr>
          <w:rFonts w:eastAsia="Times New Roman" w:cs="Arial"/>
          <w:szCs w:val="17"/>
          <w:lang w:val="es-ES_tradnl"/>
        </w:rPr>
      </w:pPr>
      <w:r w:rsidRPr="00641BDB">
        <w:rPr>
          <w:rFonts w:eastAsia="Times New Roman" w:cs="Arial"/>
          <w:szCs w:val="17"/>
          <w:lang w:val="es-ES_tradnl"/>
        </w:rPr>
        <w:t>81.</w:t>
      </w:r>
      <w:r w:rsidR="001446D6" w:rsidRPr="00641BDB">
        <w:rPr>
          <w:rFonts w:eastAsia="Times New Roman" w:cs="Arial"/>
          <w:szCs w:val="17"/>
          <w:lang w:val="es-ES_tradnl"/>
        </w:rPr>
        <w:tab/>
      </w:r>
      <w:r w:rsidR="009906A2" w:rsidRPr="00641BDB">
        <w:rPr>
          <w:rFonts w:eastAsia="Times New Roman" w:cs="Arial"/>
          <w:szCs w:val="17"/>
          <w:lang w:val="es-ES_tradnl"/>
        </w:rPr>
        <w:t xml:space="preserve">Hay casos en los que las API web pueden conllevar operaciones de larga duración. Por ejemplo, la generación de un PDF por el proveedor de servicios puede llevar algunos minutos. En este </w:t>
      </w:r>
      <w:r w:rsidR="00196BE9" w:rsidRPr="00641BDB">
        <w:rPr>
          <w:rFonts w:eastAsia="Times New Roman" w:cs="Arial"/>
          <w:szCs w:val="17"/>
          <w:lang w:val="es-ES_tradnl"/>
        </w:rPr>
        <w:t>párrafo</w:t>
      </w:r>
      <w:r w:rsidR="009906A2" w:rsidRPr="00641BDB">
        <w:rPr>
          <w:rFonts w:eastAsia="Times New Roman" w:cs="Arial"/>
          <w:szCs w:val="17"/>
          <w:lang w:val="es-ES_tradnl"/>
        </w:rPr>
        <w:t xml:space="preserve"> se recomienda un patrón típico de intercambio de mensajes para implementar esos casos, como el que figura a continuación</w:t>
      </w:r>
      <w:r w:rsidR="005E48A2" w:rsidRPr="00641BDB">
        <w:rPr>
          <w:rFonts w:eastAsia="Times New Roman" w:cs="Arial"/>
          <w:szCs w:val="17"/>
          <w:lang w:val="es-ES_tradnl"/>
        </w:rPr>
        <w:t>:</w:t>
      </w:r>
    </w:p>
    <w:tbl>
      <w:tblPr>
        <w:tblStyle w:val="TableGrid"/>
        <w:tblW w:w="8854" w:type="dxa"/>
        <w:tblInd w:w="355" w:type="dxa"/>
        <w:tblLook w:val="04A0" w:firstRow="1" w:lastRow="0" w:firstColumn="1" w:lastColumn="0" w:noHBand="0" w:noVBand="1"/>
      </w:tblPr>
      <w:tblGrid>
        <w:gridCol w:w="8854"/>
      </w:tblGrid>
      <w:tr w:rsidR="005E48A2" w:rsidRPr="00641BDB" w14:paraId="382A4134" w14:textId="77777777" w:rsidTr="000647B6">
        <w:tc>
          <w:tcPr>
            <w:tcW w:w="8854" w:type="dxa"/>
          </w:tcPr>
          <w:p w14:paraId="4D747E7F" w14:textId="77777777" w:rsidR="005E48A2" w:rsidRPr="00CB6A97" w:rsidRDefault="005E48A2" w:rsidP="000647B6">
            <w:pPr>
              <w:keepNext/>
              <w:keepLines/>
              <w:spacing w:before="240"/>
              <w:rPr>
                <w:rFonts w:ascii="Courier New" w:hAnsi="Courier New" w:cs="Courier New"/>
              </w:rPr>
            </w:pPr>
            <w:r w:rsidRPr="00CB6A97">
              <w:rPr>
                <w:rFonts w:ascii="Courier New" w:hAnsi="Courier New" w:cs="Courier New"/>
              </w:rPr>
              <w:t>// (a)</w:t>
            </w:r>
          </w:p>
          <w:p w14:paraId="0925AEE0" w14:textId="77777777" w:rsidR="005E48A2" w:rsidRPr="00CB6A97" w:rsidRDefault="005E48A2" w:rsidP="000647B6">
            <w:pPr>
              <w:keepNext/>
              <w:keepLines/>
              <w:rPr>
                <w:rFonts w:ascii="Courier New" w:hAnsi="Courier New" w:cs="Courier New"/>
              </w:rPr>
            </w:pPr>
            <w:r w:rsidRPr="00CB6A97">
              <w:rPr>
                <w:rFonts w:ascii="Courier New" w:hAnsi="Courier New" w:cs="Courier New"/>
              </w:rPr>
              <w:t>GET https://</w:t>
            </w:r>
            <w:r w:rsidRPr="00CB6A97">
              <w:rPr>
                <w:rFonts w:ascii="Courier New" w:hAnsi="Courier New" w:cs="Courier New"/>
                <w:szCs w:val="17"/>
              </w:rPr>
              <w:t>wipo.int</w:t>
            </w:r>
            <w:r w:rsidRPr="00CB6A97">
              <w:rPr>
                <w:rFonts w:ascii="Courier New" w:hAnsi="Courier New" w:cs="Courier New"/>
              </w:rPr>
              <w:t>/api/v1/patent</w:t>
            </w:r>
            <w:r w:rsidR="009234B4" w:rsidRPr="00CB6A97">
              <w:rPr>
                <w:rFonts w:ascii="Courier New" w:hAnsi="Courier New" w:cs="Courier New"/>
              </w:rPr>
              <w:t>s</w:t>
            </w:r>
          </w:p>
          <w:p w14:paraId="05B27E9A" w14:textId="77777777" w:rsidR="005E48A2" w:rsidRPr="00CB6A97" w:rsidRDefault="003E3D7C" w:rsidP="000647B6">
            <w:pPr>
              <w:keepNext/>
              <w:keepLines/>
              <w:rPr>
                <w:rFonts w:ascii="Courier New" w:hAnsi="Courier New" w:cs="Courier New"/>
              </w:rPr>
            </w:pPr>
            <w:r w:rsidRPr="00CB6A97">
              <w:rPr>
                <w:rFonts w:ascii="Courier New" w:hAnsi="Courier New" w:cs="Courier New"/>
              </w:rPr>
              <w:t>Accept</w:t>
            </w:r>
            <w:r w:rsidR="005E48A2" w:rsidRPr="00CB6A97">
              <w:rPr>
                <w:rFonts w:ascii="Courier New" w:hAnsi="Courier New" w:cs="Courier New"/>
              </w:rPr>
              <w:t>: application/pdf</w:t>
            </w:r>
          </w:p>
          <w:p w14:paraId="2BAF8867" w14:textId="77777777" w:rsidR="005E48A2" w:rsidRPr="00CB6A97" w:rsidRDefault="005E48A2" w:rsidP="000647B6">
            <w:pPr>
              <w:keepNext/>
              <w:keepLines/>
              <w:rPr>
                <w:rFonts w:ascii="Courier New" w:hAnsi="Courier New" w:cs="Courier New"/>
              </w:rPr>
            </w:pPr>
            <w:r w:rsidRPr="00CB6A97">
              <w:rPr>
                <w:rFonts w:ascii="Courier New" w:hAnsi="Courier New" w:cs="Courier New"/>
              </w:rPr>
              <w:t>…</w:t>
            </w:r>
          </w:p>
          <w:p w14:paraId="0810A293" w14:textId="77777777" w:rsidR="005E48A2" w:rsidRPr="00CB6A97" w:rsidRDefault="005E48A2" w:rsidP="000647B6">
            <w:pPr>
              <w:keepNext/>
              <w:keepLines/>
              <w:rPr>
                <w:rFonts w:ascii="Courier New" w:hAnsi="Courier New" w:cs="Courier New"/>
              </w:rPr>
            </w:pPr>
            <w:r w:rsidRPr="00CB6A97">
              <w:rPr>
                <w:rFonts w:ascii="Courier New" w:hAnsi="Courier New" w:cs="Courier New"/>
              </w:rPr>
              <w:t>// (b)</w:t>
            </w:r>
          </w:p>
          <w:p w14:paraId="01399C00" w14:textId="77777777" w:rsidR="005E48A2" w:rsidRPr="00CB6A97" w:rsidRDefault="005E48A2" w:rsidP="000647B6">
            <w:pPr>
              <w:keepNext/>
              <w:keepLines/>
              <w:rPr>
                <w:rFonts w:ascii="Courier New" w:hAnsi="Courier New" w:cs="Courier New"/>
              </w:rPr>
            </w:pPr>
            <w:r w:rsidRPr="00CB6A97">
              <w:rPr>
                <w:rFonts w:ascii="Courier New" w:hAnsi="Courier New" w:cs="Courier New"/>
              </w:rPr>
              <w:t>HTTP/1.1 202 Accepted</w:t>
            </w:r>
          </w:p>
          <w:p w14:paraId="1A226120" w14:textId="77777777" w:rsidR="005E48A2" w:rsidRPr="00CB6A97" w:rsidRDefault="005E48A2" w:rsidP="000647B6">
            <w:pPr>
              <w:keepNext/>
              <w:keepLines/>
              <w:rPr>
                <w:rFonts w:ascii="Courier New" w:hAnsi="Courier New" w:cs="Courier New"/>
              </w:rPr>
            </w:pPr>
            <w:r w:rsidRPr="00CB6A97">
              <w:rPr>
                <w:rFonts w:ascii="Courier New" w:hAnsi="Courier New" w:cs="Courier New"/>
              </w:rPr>
              <w:t>Location: https://</w:t>
            </w:r>
            <w:r w:rsidRPr="00CB6A97">
              <w:rPr>
                <w:rFonts w:ascii="Courier New" w:hAnsi="Courier New" w:cs="Courier New"/>
                <w:szCs w:val="17"/>
              </w:rPr>
              <w:t>wipo.int</w:t>
            </w:r>
            <w:r w:rsidRPr="00CB6A97">
              <w:rPr>
                <w:rFonts w:ascii="Courier New" w:hAnsi="Courier New" w:cs="Courier New"/>
              </w:rPr>
              <w:t>/api/v1/queue</w:t>
            </w:r>
            <w:r w:rsidR="009234B4" w:rsidRPr="00CB6A97">
              <w:rPr>
                <w:rFonts w:ascii="Courier New" w:hAnsi="Courier New" w:cs="Courier New"/>
              </w:rPr>
              <w:t>s</w:t>
            </w:r>
            <w:r w:rsidRPr="00CB6A97">
              <w:rPr>
                <w:rFonts w:ascii="Courier New" w:hAnsi="Courier New" w:cs="Courier New"/>
              </w:rPr>
              <w:t>/12345</w:t>
            </w:r>
          </w:p>
          <w:p w14:paraId="33F4DA26" w14:textId="77777777" w:rsidR="005E48A2" w:rsidRPr="00CB6A97" w:rsidRDefault="005E48A2" w:rsidP="000647B6">
            <w:pPr>
              <w:keepNext/>
              <w:keepLines/>
              <w:rPr>
                <w:rFonts w:ascii="Courier New" w:hAnsi="Courier New" w:cs="Courier New"/>
              </w:rPr>
            </w:pPr>
            <w:r w:rsidRPr="00CB6A97">
              <w:rPr>
                <w:rFonts w:ascii="Courier New" w:hAnsi="Courier New" w:cs="Courier New"/>
              </w:rPr>
              <w:t>…</w:t>
            </w:r>
          </w:p>
          <w:p w14:paraId="5361BAC2" w14:textId="77777777" w:rsidR="005E48A2" w:rsidRPr="00CB6A97" w:rsidRDefault="005E48A2" w:rsidP="000647B6">
            <w:pPr>
              <w:keepNext/>
              <w:keepLines/>
              <w:rPr>
                <w:rFonts w:ascii="Courier New" w:hAnsi="Courier New" w:cs="Courier New"/>
              </w:rPr>
            </w:pPr>
            <w:r w:rsidRPr="00CB6A97">
              <w:rPr>
                <w:rFonts w:ascii="Courier New" w:hAnsi="Courier New" w:cs="Courier New"/>
              </w:rPr>
              <w:t>// (c1)</w:t>
            </w:r>
          </w:p>
          <w:p w14:paraId="67468997" w14:textId="77777777" w:rsidR="005E48A2" w:rsidRPr="00CB6A97" w:rsidRDefault="005E48A2" w:rsidP="000647B6">
            <w:pPr>
              <w:keepNext/>
              <w:keepLines/>
              <w:rPr>
                <w:rFonts w:ascii="Courier New" w:hAnsi="Courier New" w:cs="Courier New"/>
              </w:rPr>
            </w:pPr>
            <w:r w:rsidRPr="00CB6A97">
              <w:rPr>
                <w:rFonts w:ascii="Courier New" w:hAnsi="Courier New" w:cs="Courier New"/>
              </w:rPr>
              <w:t>GET https://</w:t>
            </w:r>
            <w:r w:rsidRPr="00CB6A97">
              <w:rPr>
                <w:rFonts w:ascii="Courier New" w:hAnsi="Courier New" w:cs="Courier New"/>
                <w:szCs w:val="17"/>
              </w:rPr>
              <w:t>wipo.int</w:t>
            </w:r>
            <w:r w:rsidRPr="00CB6A97">
              <w:rPr>
                <w:rFonts w:ascii="Courier New" w:hAnsi="Courier New" w:cs="Courier New"/>
              </w:rPr>
              <w:t>/api/v1/queue</w:t>
            </w:r>
            <w:r w:rsidR="009234B4" w:rsidRPr="00CB6A97">
              <w:rPr>
                <w:rFonts w:ascii="Courier New" w:hAnsi="Courier New" w:cs="Courier New"/>
              </w:rPr>
              <w:t>s</w:t>
            </w:r>
            <w:r w:rsidRPr="00CB6A97">
              <w:rPr>
                <w:rFonts w:ascii="Courier New" w:hAnsi="Courier New" w:cs="Courier New"/>
              </w:rPr>
              <w:t>/12345</w:t>
            </w:r>
          </w:p>
          <w:p w14:paraId="18195799" w14:textId="77777777" w:rsidR="005E48A2" w:rsidRPr="00CB6A97" w:rsidRDefault="005E48A2" w:rsidP="000647B6">
            <w:pPr>
              <w:keepNext/>
              <w:keepLines/>
              <w:rPr>
                <w:rFonts w:ascii="Courier New" w:hAnsi="Courier New" w:cs="Courier New"/>
              </w:rPr>
            </w:pPr>
            <w:r w:rsidRPr="00CB6A97">
              <w:rPr>
                <w:rFonts w:ascii="Courier New" w:hAnsi="Courier New" w:cs="Courier New"/>
              </w:rPr>
              <w:t>…</w:t>
            </w:r>
          </w:p>
          <w:p w14:paraId="1F425815" w14:textId="77777777" w:rsidR="005E48A2" w:rsidRPr="00CB6A97" w:rsidRDefault="005E48A2" w:rsidP="000647B6">
            <w:pPr>
              <w:keepNext/>
              <w:keepLines/>
              <w:rPr>
                <w:rFonts w:ascii="Courier New" w:hAnsi="Courier New" w:cs="Courier New"/>
              </w:rPr>
            </w:pPr>
            <w:r w:rsidRPr="00CB6A97">
              <w:rPr>
                <w:rFonts w:ascii="Courier New" w:hAnsi="Courier New" w:cs="Courier New"/>
              </w:rPr>
              <w:t>HTTP/1.1 200 OK</w:t>
            </w:r>
          </w:p>
          <w:p w14:paraId="4F39ECC1" w14:textId="77777777" w:rsidR="005E48A2" w:rsidRPr="00CB6A97" w:rsidRDefault="005E48A2" w:rsidP="000647B6">
            <w:pPr>
              <w:keepNext/>
              <w:keepLines/>
              <w:rPr>
                <w:rFonts w:ascii="Courier New" w:hAnsi="Courier New" w:cs="Courier New"/>
              </w:rPr>
            </w:pPr>
            <w:r w:rsidRPr="00CB6A97">
              <w:rPr>
                <w:rFonts w:ascii="Courier New" w:hAnsi="Courier New" w:cs="Courier New"/>
              </w:rPr>
              <w:t>…</w:t>
            </w:r>
          </w:p>
          <w:p w14:paraId="7C3C7AC1" w14:textId="77777777" w:rsidR="005E48A2" w:rsidRPr="00CB6A97" w:rsidRDefault="005E48A2" w:rsidP="000647B6">
            <w:pPr>
              <w:keepNext/>
              <w:keepLines/>
              <w:rPr>
                <w:rFonts w:ascii="Courier New" w:hAnsi="Courier New" w:cs="Courier New"/>
              </w:rPr>
            </w:pPr>
            <w:r w:rsidRPr="00CB6A97">
              <w:rPr>
                <w:rFonts w:ascii="Courier New" w:hAnsi="Courier New" w:cs="Courier New"/>
              </w:rPr>
              <w:t>// (c2)</w:t>
            </w:r>
          </w:p>
          <w:p w14:paraId="373E4BBB" w14:textId="77777777" w:rsidR="005E48A2" w:rsidRPr="00CB6A97" w:rsidRDefault="005E48A2" w:rsidP="000647B6">
            <w:pPr>
              <w:keepNext/>
              <w:keepLines/>
              <w:rPr>
                <w:rFonts w:ascii="Courier New" w:hAnsi="Courier New" w:cs="Courier New"/>
              </w:rPr>
            </w:pPr>
            <w:r w:rsidRPr="00CB6A97">
              <w:rPr>
                <w:rFonts w:ascii="Courier New" w:hAnsi="Courier New" w:cs="Courier New"/>
              </w:rPr>
              <w:t>GET https://</w:t>
            </w:r>
            <w:r w:rsidRPr="00CB6A97">
              <w:rPr>
                <w:rFonts w:ascii="Courier New" w:hAnsi="Courier New" w:cs="Courier New"/>
                <w:szCs w:val="17"/>
              </w:rPr>
              <w:t>wipo.int</w:t>
            </w:r>
            <w:r w:rsidRPr="00CB6A97">
              <w:rPr>
                <w:rFonts w:ascii="Courier New" w:hAnsi="Courier New" w:cs="Courier New"/>
              </w:rPr>
              <w:t>/api/v1/queue</w:t>
            </w:r>
            <w:r w:rsidR="009234B4" w:rsidRPr="00CB6A97">
              <w:rPr>
                <w:rFonts w:ascii="Courier New" w:hAnsi="Courier New" w:cs="Courier New"/>
              </w:rPr>
              <w:t>s</w:t>
            </w:r>
            <w:r w:rsidRPr="00CB6A97">
              <w:rPr>
                <w:rFonts w:ascii="Courier New" w:hAnsi="Courier New" w:cs="Courier New"/>
              </w:rPr>
              <w:t>/12345</w:t>
            </w:r>
          </w:p>
          <w:p w14:paraId="6BEC0419" w14:textId="77777777" w:rsidR="005E48A2" w:rsidRPr="00CB6A97" w:rsidRDefault="005E48A2" w:rsidP="000647B6">
            <w:pPr>
              <w:keepNext/>
              <w:keepLines/>
              <w:rPr>
                <w:rFonts w:ascii="Courier New" w:hAnsi="Courier New" w:cs="Courier New"/>
              </w:rPr>
            </w:pPr>
            <w:r w:rsidRPr="00CB6A97">
              <w:rPr>
                <w:rFonts w:ascii="Courier New" w:hAnsi="Courier New" w:cs="Courier New"/>
              </w:rPr>
              <w:t>HTTP/1.1 303 See Other</w:t>
            </w:r>
          </w:p>
          <w:p w14:paraId="586611A4" w14:textId="77777777" w:rsidR="005E48A2" w:rsidRPr="00CB6A97" w:rsidRDefault="005E48A2" w:rsidP="000647B6">
            <w:pPr>
              <w:keepNext/>
              <w:keepLines/>
              <w:rPr>
                <w:rFonts w:ascii="Courier New" w:hAnsi="Courier New" w:cs="Courier New"/>
              </w:rPr>
            </w:pPr>
            <w:r w:rsidRPr="00CB6A97">
              <w:rPr>
                <w:rFonts w:ascii="Courier New" w:hAnsi="Courier New" w:cs="Courier New"/>
              </w:rPr>
              <w:t>Location: https://</w:t>
            </w:r>
            <w:r w:rsidRPr="00CB6A97">
              <w:rPr>
                <w:rFonts w:ascii="Courier New" w:hAnsi="Courier New" w:cs="Courier New"/>
                <w:szCs w:val="17"/>
              </w:rPr>
              <w:t>wipo.int</w:t>
            </w:r>
            <w:r w:rsidRPr="00CB6A97">
              <w:rPr>
                <w:rFonts w:ascii="Courier New" w:hAnsi="Courier New" w:cs="Courier New"/>
              </w:rPr>
              <w:t>/api/v1/path/to/pdf</w:t>
            </w:r>
          </w:p>
          <w:p w14:paraId="5EBFA368" w14:textId="77777777" w:rsidR="005E48A2" w:rsidRPr="00CB6A97" w:rsidRDefault="005E48A2" w:rsidP="000647B6">
            <w:pPr>
              <w:keepNext/>
              <w:keepLines/>
              <w:rPr>
                <w:rFonts w:ascii="Courier New" w:hAnsi="Courier New" w:cs="Courier New"/>
              </w:rPr>
            </w:pPr>
            <w:r w:rsidRPr="00CB6A97">
              <w:rPr>
                <w:rFonts w:ascii="Courier New" w:hAnsi="Courier New" w:cs="Courier New"/>
              </w:rPr>
              <w:t>…</w:t>
            </w:r>
          </w:p>
          <w:p w14:paraId="78ECBD05" w14:textId="77777777" w:rsidR="005E48A2" w:rsidRPr="00CB6A97" w:rsidRDefault="005E48A2" w:rsidP="000647B6">
            <w:pPr>
              <w:keepNext/>
              <w:keepLines/>
              <w:rPr>
                <w:rFonts w:ascii="Courier New" w:hAnsi="Courier New" w:cs="Courier New"/>
              </w:rPr>
            </w:pPr>
            <w:r w:rsidRPr="00CB6A97">
              <w:rPr>
                <w:rFonts w:ascii="Courier New" w:hAnsi="Courier New" w:cs="Courier New"/>
              </w:rPr>
              <w:t>// (c3)</w:t>
            </w:r>
          </w:p>
          <w:p w14:paraId="2D1C6CC4" w14:textId="77777777" w:rsidR="005E48A2" w:rsidRPr="00CB6A97" w:rsidRDefault="005E48A2" w:rsidP="000647B6">
            <w:pPr>
              <w:keepNext/>
              <w:keepLines/>
              <w:rPr>
                <w:rFonts w:ascii="Courier New" w:hAnsi="Courier New" w:cs="Courier New"/>
              </w:rPr>
            </w:pPr>
            <w:r w:rsidRPr="00CB6A97">
              <w:rPr>
                <w:rFonts w:ascii="Courier New" w:hAnsi="Courier New" w:cs="Courier New"/>
              </w:rPr>
              <w:t>GET https://</w:t>
            </w:r>
            <w:r w:rsidRPr="00CB6A97">
              <w:rPr>
                <w:rFonts w:ascii="Courier New" w:hAnsi="Courier New" w:cs="Courier New"/>
                <w:szCs w:val="17"/>
              </w:rPr>
              <w:t>wipo.int</w:t>
            </w:r>
            <w:r w:rsidRPr="00CB6A97">
              <w:rPr>
                <w:rFonts w:ascii="Courier New" w:hAnsi="Courier New" w:cs="Courier New"/>
              </w:rPr>
              <w:t>/api/v1/path/to/pdf</w:t>
            </w:r>
          </w:p>
          <w:p w14:paraId="36857019" w14:textId="77777777" w:rsidR="005E48A2" w:rsidRPr="00641BDB" w:rsidRDefault="005E48A2" w:rsidP="000647B6">
            <w:pPr>
              <w:keepNext/>
              <w:keepLines/>
              <w:spacing w:after="240"/>
              <w:rPr>
                <w:rFonts w:ascii="Courier New" w:hAnsi="Courier New" w:cs="Courier New"/>
                <w:lang w:val="es-ES_tradnl"/>
              </w:rPr>
            </w:pPr>
            <w:r w:rsidRPr="00641BDB">
              <w:rPr>
                <w:rFonts w:ascii="Courier New" w:hAnsi="Courier New" w:cs="Courier New"/>
                <w:lang w:val="es-ES_tradnl"/>
              </w:rPr>
              <w:t>…</w:t>
            </w:r>
          </w:p>
        </w:tc>
      </w:tr>
    </w:tbl>
    <w:p w14:paraId="481444BA" w14:textId="06AD6E2E" w:rsidR="00F875E1" w:rsidRPr="00641BDB" w:rsidRDefault="00832941" w:rsidP="00706B9B">
      <w:pPr>
        <w:spacing w:before="100" w:beforeAutospacing="1" w:after="240"/>
        <w:jc w:val="both"/>
        <w:rPr>
          <w:rFonts w:eastAsia="Times New Roman" w:cs="Arial"/>
          <w:szCs w:val="17"/>
          <w:lang w:val="es-ES_tradnl"/>
        </w:rPr>
      </w:pPr>
      <w:r w:rsidRPr="00641BDB">
        <w:rPr>
          <w:rFonts w:eastAsia="Times New Roman" w:cs="Arial"/>
          <w:szCs w:val="17"/>
          <w:lang w:val="es-ES_tradnl"/>
        </w:rPr>
        <w:t>82.</w:t>
      </w:r>
      <w:r w:rsidR="00F875E1" w:rsidRPr="00641BDB">
        <w:rPr>
          <w:rFonts w:eastAsia="Times New Roman" w:cs="Arial"/>
          <w:szCs w:val="17"/>
          <w:lang w:val="es-ES_tradnl"/>
        </w:rPr>
        <w:tab/>
      </w:r>
      <w:r w:rsidR="00706B9B" w:rsidRPr="00641BDB">
        <w:rPr>
          <w:rFonts w:eastAsia="Times New Roman" w:cs="Arial"/>
          <w:szCs w:val="17"/>
          <w:lang w:val="es-ES_tradnl"/>
        </w:rPr>
        <w:t xml:space="preserve">Si una API es compatible con operaciones de larga duración, estas deberían ejecutarse de forma asincrónica para garantizar que el usuario no tenga que esperar por la respuesta. La </w:t>
      </w:r>
      <w:r w:rsidR="00196BE9" w:rsidRPr="00641BDB">
        <w:rPr>
          <w:rFonts w:eastAsia="Times New Roman" w:cs="Arial"/>
          <w:szCs w:val="17"/>
          <w:lang w:val="es-ES_tradnl"/>
        </w:rPr>
        <w:t>norma</w:t>
      </w:r>
      <w:r w:rsidR="00706B9B" w:rsidRPr="00641BDB">
        <w:rPr>
          <w:rFonts w:eastAsia="Times New Roman" w:cs="Arial"/>
          <w:szCs w:val="17"/>
          <w:lang w:val="es-ES_tradnl"/>
        </w:rPr>
        <w:t xml:space="preserve"> enunciada a continuación recomienda un enfoque para la implementación de dichas operaciones</w:t>
      </w:r>
      <w:r w:rsidR="00F875E1" w:rsidRPr="00641BDB">
        <w:rPr>
          <w:rFonts w:eastAsia="Times New Roman" w:cs="Arial"/>
          <w:szCs w:val="17"/>
          <w:lang w:val="es-ES_tradnl"/>
        </w:rPr>
        <w:t xml:space="preserve">. </w:t>
      </w:r>
    </w:p>
    <w:p w14:paraId="4C9D6F6F" w14:textId="31CDB403" w:rsidR="005E48A2" w:rsidRPr="00641BDB" w:rsidRDefault="008620A5" w:rsidP="004D134A">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B04C50"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1</w:t>
      </w:r>
      <w:r w:rsidR="00832941" w:rsidRPr="00641BDB">
        <w:rPr>
          <w:rFonts w:eastAsia="Times New Roman" w:cs="Arial"/>
          <w:szCs w:val="17"/>
          <w:lang w:val="es-ES_tradnl"/>
        </w:rPr>
        <w:t>5</w:t>
      </w:r>
      <w:r w:rsidR="005E48A2" w:rsidRPr="00641BDB">
        <w:rPr>
          <w:rFonts w:eastAsia="Times New Roman" w:cs="Arial"/>
          <w:szCs w:val="17"/>
          <w:lang w:val="es-ES_tradnl"/>
        </w:rPr>
        <w:t>]</w:t>
      </w:r>
      <w:r w:rsidR="004D134A" w:rsidRPr="00641BDB">
        <w:rPr>
          <w:rFonts w:eastAsia="Times New Roman" w:cs="Arial"/>
          <w:szCs w:val="17"/>
          <w:lang w:val="es-ES_tradnl"/>
        </w:rPr>
        <w:tab/>
        <w:t>Si la API permite operaciones de larga duración, estas DEBERÍAN ejecutarse de forma asíncrona. DEBERÍA seguirse el enfoque descrito a continuación:</w:t>
      </w:r>
      <w:r w:rsidR="005E48A2" w:rsidRPr="00641BDB">
        <w:rPr>
          <w:rFonts w:eastAsia="Times New Roman" w:cs="Arial"/>
          <w:szCs w:val="17"/>
          <w:lang w:val="es-ES_tradnl"/>
        </w:rPr>
        <w:t xml:space="preserve"> </w:t>
      </w:r>
    </w:p>
    <w:p w14:paraId="204E65D3" w14:textId="5098828B" w:rsidR="004D134A" w:rsidRPr="00641BDB" w:rsidRDefault="00BC31F6" w:rsidP="00D119C3">
      <w:pPr>
        <w:pStyle w:val="ListParagraph"/>
        <w:numPr>
          <w:ilvl w:val="0"/>
          <w:numId w:val="23"/>
        </w:numPr>
        <w:rPr>
          <w:lang w:val="es-ES_tradnl"/>
        </w:rPr>
      </w:pPr>
      <w:r w:rsidRPr="00641BDB">
        <w:rPr>
          <w:lang w:val="es-ES_tradnl"/>
        </w:rPr>
        <w:t>e</w:t>
      </w:r>
      <w:r w:rsidR="00CA7175" w:rsidRPr="00641BDB">
        <w:rPr>
          <w:lang w:val="es-ES_tradnl"/>
        </w:rPr>
        <w:t>l consumidor de servicios activa la operación de servicio</w:t>
      </w:r>
      <w:r w:rsidR="00C805CD" w:rsidRPr="00641BDB">
        <w:rPr>
          <w:lang w:val="es-ES_tradnl"/>
        </w:rPr>
        <w:t>;</w:t>
      </w:r>
    </w:p>
    <w:p w14:paraId="681041E1" w14:textId="279E515C" w:rsidR="004D134A" w:rsidRPr="00641BDB" w:rsidRDefault="00BC31F6" w:rsidP="00D119C3">
      <w:pPr>
        <w:pStyle w:val="ListParagraph"/>
        <w:numPr>
          <w:ilvl w:val="0"/>
          <w:numId w:val="23"/>
        </w:numPr>
        <w:rPr>
          <w:lang w:val="es-ES_tradnl"/>
        </w:rPr>
      </w:pPr>
      <w:r w:rsidRPr="00641BDB">
        <w:rPr>
          <w:lang w:val="es-ES_tradnl"/>
        </w:rPr>
        <w:t>l</w:t>
      </w:r>
      <w:r w:rsidR="00CA7175" w:rsidRPr="00641BDB">
        <w:rPr>
          <w:lang w:val="es-ES_tradnl"/>
        </w:rPr>
        <w:t xml:space="preserve">a operación de servicio devuelve el código de estado </w:t>
      </w:r>
      <w:r w:rsidR="00CA7175" w:rsidRPr="00641BDB">
        <w:rPr>
          <w:rFonts w:ascii="Courier New" w:hAnsi="Courier New" w:cs="Courier New"/>
          <w:lang w:val="es-ES_tradnl"/>
        </w:rPr>
        <w:t>202 Accepted</w:t>
      </w:r>
      <w:r w:rsidR="00CA7175" w:rsidRPr="00641BDB">
        <w:rPr>
          <w:lang w:val="es-ES_tradnl"/>
        </w:rPr>
        <w:t xml:space="preserve"> conforme a la Norma </w:t>
      </w:r>
      <w:r w:rsidR="00BE7439" w:rsidRPr="00641BDB">
        <w:rPr>
          <w:lang w:val="es-ES_tradnl"/>
        </w:rPr>
        <w:t xml:space="preserve">RFC </w:t>
      </w:r>
      <w:del w:id="251" w:author="Author">
        <w:r w:rsidR="00CA7175" w:rsidRPr="00641BDB">
          <w:rPr>
            <w:lang w:val="es-ES_tradnl"/>
          </w:rPr>
          <w:delText>7231</w:delText>
        </w:r>
      </w:del>
      <w:ins w:id="252" w:author="Author">
        <w:r w:rsidR="00BE7439" w:rsidRPr="00641BDB">
          <w:rPr>
            <w:lang w:val="es-ES_tradnl"/>
          </w:rPr>
          <w:t>9110</w:t>
        </w:r>
      </w:ins>
      <w:r w:rsidR="00CA7175" w:rsidRPr="00641BDB">
        <w:rPr>
          <w:lang w:val="es-ES_tradnl"/>
        </w:rPr>
        <w:t xml:space="preserve"> del IETF (sección </w:t>
      </w:r>
      <w:del w:id="253" w:author="Author">
        <w:r w:rsidR="00CA7175" w:rsidRPr="00641BDB">
          <w:rPr>
            <w:lang w:val="es-ES_tradnl"/>
          </w:rPr>
          <w:delText>6</w:delText>
        </w:r>
      </w:del>
      <w:ins w:id="254" w:author="Author">
        <w:r w:rsidR="00BE7439" w:rsidRPr="00641BDB">
          <w:rPr>
            <w:lang w:val="es-ES_tradnl"/>
          </w:rPr>
          <w:t>15</w:t>
        </w:r>
      </w:ins>
      <w:r w:rsidR="00BE7439" w:rsidRPr="00641BDB">
        <w:rPr>
          <w:lang w:val="es-ES_tradnl"/>
        </w:rPr>
        <w:t>.3.3</w:t>
      </w:r>
      <w:r w:rsidR="00CA7175" w:rsidRPr="00641BDB">
        <w:rPr>
          <w:lang w:val="es-ES_tradnl"/>
        </w:rPr>
        <w:t xml:space="preserve">), </w:t>
      </w:r>
      <w:r w:rsidR="00457E20" w:rsidRPr="00641BDB">
        <w:rPr>
          <w:lang w:val="es-ES_tradnl"/>
        </w:rPr>
        <w:t>que indica que</w:t>
      </w:r>
      <w:r w:rsidR="00CA7175" w:rsidRPr="00641BDB">
        <w:rPr>
          <w:lang w:val="es-ES_tradnl"/>
        </w:rPr>
        <w:t xml:space="preserve"> la petición fue aceptada para su procesamiento, pero este no se completó. La ubicación de la tarea pendiente que se creó también se devuelve con el encabezado HTTP </w:t>
      </w:r>
      <w:r w:rsidR="00CA7175" w:rsidRPr="00641BDB">
        <w:rPr>
          <w:rFonts w:ascii="Courier New" w:hAnsi="Courier New" w:cs="Courier New"/>
          <w:lang w:val="es-ES_tradnl"/>
        </w:rPr>
        <w:t>Location</w:t>
      </w:r>
      <w:r w:rsidR="00CA7175" w:rsidRPr="00641BDB">
        <w:rPr>
          <w:lang w:val="es-ES_tradnl"/>
        </w:rPr>
        <w:t>; y</w:t>
      </w:r>
    </w:p>
    <w:p w14:paraId="4551DC20" w14:textId="32D79407" w:rsidR="0058276D" w:rsidRPr="00641BDB" w:rsidRDefault="00BC31F6" w:rsidP="00D119C3">
      <w:pPr>
        <w:pStyle w:val="ListParagraph"/>
        <w:numPr>
          <w:ilvl w:val="0"/>
          <w:numId w:val="23"/>
        </w:numPr>
        <w:rPr>
          <w:lang w:val="es-ES_tradnl"/>
        </w:rPr>
      </w:pPr>
      <w:r w:rsidRPr="00641BDB">
        <w:rPr>
          <w:lang w:val="es-ES_tradnl"/>
        </w:rPr>
        <w:t>e</w:t>
      </w:r>
      <w:r w:rsidR="00CA7175" w:rsidRPr="00641BDB">
        <w:rPr>
          <w:lang w:val="es-ES_tradnl"/>
        </w:rPr>
        <w:t xml:space="preserve">l consumidor de servicios llama a la ubicación devuelta para saber si el recurso está disponible. Si el recurso no está disponible, la respuesta DEBERÍA incluir el código de estado </w:t>
      </w:r>
      <w:r w:rsidR="005E5C96" w:rsidRPr="00641BDB">
        <w:rPr>
          <w:rFonts w:ascii="Courier New" w:hAnsi="Courier New" w:cs="Courier New"/>
          <w:lang w:val="es-ES_tradnl"/>
        </w:rPr>
        <w:t>200 OK</w:t>
      </w:r>
      <w:r w:rsidR="00CA7175" w:rsidRPr="00641BDB">
        <w:rPr>
          <w:lang w:val="es-ES_tradnl"/>
        </w:rPr>
        <w:t xml:space="preserve"> y el estado de la tarea (por ejemplo, pendiente) y PUEDE contener otra información (por ejemplo, un indicador de progreso y/o un enlace para cancelar o eliminar la tarea mediante el método HTTP </w:t>
      </w:r>
      <w:r w:rsidR="005E5C96" w:rsidRPr="00641BDB">
        <w:rPr>
          <w:rFonts w:ascii="Courier New" w:hAnsi="Courier New" w:cs="Courier New"/>
          <w:lang w:val="es-ES_tradnl"/>
        </w:rPr>
        <w:t>DELETE</w:t>
      </w:r>
      <w:r w:rsidR="00CA7175" w:rsidRPr="00641BDB">
        <w:rPr>
          <w:lang w:val="es-ES_tradnl"/>
        </w:rPr>
        <w:t xml:space="preserve">). Si el recurso está disponible, la respuesta DEBERÍA incluir el código de estado </w:t>
      </w:r>
      <w:r w:rsidR="005E5C96" w:rsidRPr="00641BDB">
        <w:rPr>
          <w:rFonts w:ascii="Courier New" w:hAnsi="Courier New" w:cs="Courier New"/>
          <w:lang w:val="es-ES_tradnl"/>
        </w:rPr>
        <w:t>303 See Other</w:t>
      </w:r>
      <w:r w:rsidR="00CA7175" w:rsidRPr="00641BDB">
        <w:rPr>
          <w:lang w:val="es-ES_tradnl"/>
        </w:rPr>
        <w:t xml:space="preserve">, y el encabezado HTTP </w:t>
      </w:r>
      <w:r w:rsidR="005E5C96" w:rsidRPr="00641BDB">
        <w:rPr>
          <w:rFonts w:ascii="Courier New" w:hAnsi="Courier New" w:cs="Courier New"/>
          <w:lang w:val="es-ES_tradnl"/>
        </w:rPr>
        <w:t>Location</w:t>
      </w:r>
      <w:r w:rsidR="005E5C96" w:rsidRPr="00641BDB">
        <w:rPr>
          <w:lang w:val="es-ES_tradnl"/>
        </w:rPr>
        <w:t xml:space="preserve"> </w:t>
      </w:r>
      <w:r w:rsidR="00CA7175" w:rsidRPr="00641BDB">
        <w:rPr>
          <w:lang w:val="es-ES_tradnl"/>
        </w:rPr>
        <w:t>DEBERÍA contener el URL para recuperar los resultados de la tarea.</w:t>
      </w:r>
      <w:r w:rsidR="00252CFF" w:rsidRPr="00641BDB">
        <w:rPr>
          <w:lang w:val="es-ES_tradnl"/>
        </w:rPr>
        <w:t xml:space="preserve"> </w:t>
      </w:r>
    </w:p>
    <w:p w14:paraId="70769761" w14:textId="77777777" w:rsidR="0058276D" w:rsidRPr="00641BDB" w:rsidRDefault="0058276D" w:rsidP="00706B9B">
      <w:pPr>
        <w:jc w:val="both"/>
        <w:rPr>
          <w:lang w:val="es-ES_tradnl"/>
        </w:rPr>
      </w:pPr>
    </w:p>
    <w:p w14:paraId="109A69B0" w14:textId="10F21ED2" w:rsidR="005E48A2" w:rsidRPr="00641BDB" w:rsidRDefault="00B30F6C" w:rsidP="00706B9B">
      <w:pPr>
        <w:pStyle w:val="Heading3"/>
        <w:keepLines/>
        <w:spacing w:before="170" w:after="170"/>
        <w:ind w:left="360"/>
        <w:jc w:val="both"/>
        <w:rPr>
          <w:lang w:val="es-ES_tradnl"/>
        </w:rPr>
      </w:pPr>
      <w:bookmarkStart w:id="255" w:name="_Toc126065416"/>
      <w:bookmarkStart w:id="256" w:name="_Toc213234805"/>
      <w:r w:rsidRPr="00641BDB">
        <w:rPr>
          <w:lang w:val="es-ES_tradnl"/>
        </w:rPr>
        <w:t>Modelo de seguridad</w:t>
      </w:r>
      <w:bookmarkEnd w:id="255"/>
      <w:bookmarkEnd w:id="256"/>
    </w:p>
    <w:p w14:paraId="0ED54BC0" w14:textId="3227A092" w:rsidR="005E48A2" w:rsidRPr="00641BDB" w:rsidRDefault="00B30F6C" w:rsidP="00706B9B">
      <w:pPr>
        <w:pStyle w:val="Heading4"/>
        <w:jc w:val="both"/>
        <w:rPr>
          <w:lang w:val="es-ES_tradnl"/>
        </w:rPr>
      </w:pPr>
      <w:r w:rsidRPr="00641BDB">
        <w:rPr>
          <w:lang w:val="es-ES_tradnl"/>
        </w:rPr>
        <w:t>Normas generales</w:t>
      </w:r>
    </w:p>
    <w:p w14:paraId="27C7AAD1" w14:textId="561C7AE7" w:rsidR="005E48A2" w:rsidRPr="00641BDB" w:rsidRDefault="00832941" w:rsidP="00706B9B">
      <w:pPr>
        <w:pStyle w:val="NormalWeb"/>
        <w:jc w:val="both"/>
        <w:rPr>
          <w:rFonts w:eastAsia="Times New Roman" w:cs="Arial"/>
          <w:szCs w:val="17"/>
          <w:lang w:val="es-ES_tradnl"/>
        </w:rPr>
      </w:pPr>
      <w:r w:rsidRPr="00641BDB">
        <w:rPr>
          <w:rFonts w:eastAsia="Times New Roman" w:cs="Arial"/>
          <w:szCs w:val="17"/>
          <w:lang w:val="es-ES_tradnl"/>
        </w:rPr>
        <w:t>83.</w:t>
      </w:r>
      <w:r w:rsidR="001446D6" w:rsidRPr="00641BDB">
        <w:rPr>
          <w:rFonts w:eastAsia="Times New Roman" w:cs="Arial"/>
          <w:szCs w:val="17"/>
          <w:lang w:val="es-ES_tradnl"/>
        </w:rPr>
        <w:tab/>
      </w:r>
      <w:r w:rsidR="004A2403" w:rsidRPr="00641BDB">
        <w:rPr>
          <w:rFonts w:eastAsia="Times New Roman" w:cs="Arial"/>
          <w:szCs w:val="17"/>
          <w:lang w:val="es-ES_tradnl"/>
        </w:rPr>
        <w:t>En el marco de aplicación de la presente norma, se entiende por seguridad de la API los atributos de seguridad que son fundamentales para</w:t>
      </w:r>
      <w:r w:rsidR="00B30F6C" w:rsidRPr="00641BDB">
        <w:rPr>
          <w:rFonts w:eastAsia="Times New Roman" w:cs="Arial"/>
          <w:szCs w:val="17"/>
          <w:lang w:val="es-ES_tradnl"/>
        </w:rPr>
        <w:t xml:space="preserve"> garantizar que la información accesible por la API y la propia API sean seguras durante todo su ciclo de vida</w:t>
      </w:r>
      <w:r w:rsidR="005E48A2" w:rsidRPr="00641BDB">
        <w:rPr>
          <w:rFonts w:eastAsia="Times New Roman" w:cs="Arial"/>
          <w:szCs w:val="17"/>
          <w:lang w:val="es-ES_tradnl"/>
        </w:rPr>
        <w:t>.</w:t>
      </w:r>
      <w:r w:rsidR="004A2403" w:rsidRPr="00641BDB">
        <w:rPr>
          <w:rFonts w:eastAsia="Times New Roman" w:cs="Arial"/>
          <w:szCs w:val="17"/>
          <w:lang w:val="es-ES_tradnl"/>
        </w:rPr>
        <w:t xml:space="preserve"> </w:t>
      </w:r>
      <w:r w:rsidR="00B30F6C" w:rsidRPr="00641BDB">
        <w:rPr>
          <w:rFonts w:eastAsia="Times New Roman" w:cs="Arial"/>
          <w:szCs w:val="17"/>
          <w:lang w:val="es-ES_tradnl"/>
        </w:rPr>
        <w:t xml:space="preserve">Dichos atributos son la confidencialidad, la integridad, la disponibilidad, la confianza, el no </w:t>
      </w:r>
      <w:r w:rsidR="004A2403" w:rsidRPr="00641BDB">
        <w:rPr>
          <w:rFonts w:eastAsia="Times New Roman" w:cs="Arial"/>
          <w:szCs w:val="17"/>
          <w:lang w:val="es-ES_tradnl"/>
        </w:rPr>
        <w:t>repudio</w:t>
      </w:r>
      <w:r w:rsidR="00B30F6C" w:rsidRPr="00641BDB">
        <w:rPr>
          <w:rFonts w:eastAsia="Times New Roman" w:cs="Arial"/>
          <w:szCs w:val="17"/>
          <w:lang w:val="es-ES_tradnl"/>
        </w:rPr>
        <w:t>, la compartimentación, la autenticación, la autorización y la auditoría</w:t>
      </w:r>
      <w:r w:rsidR="005E48A2" w:rsidRPr="00641BDB">
        <w:rPr>
          <w:rFonts w:eastAsia="Times New Roman" w:cs="Arial"/>
          <w:szCs w:val="17"/>
          <w:lang w:val="es-ES_tradnl"/>
        </w:rPr>
        <w:t>.</w:t>
      </w:r>
    </w:p>
    <w:p w14:paraId="31F0D1E5" w14:textId="2FA82757" w:rsidR="005E48A2" w:rsidRPr="00641BDB" w:rsidRDefault="005E48A2" w:rsidP="000E5321">
      <w:pPr>
        <w:spacing w:after="240"/>
        <w:ind w:left="1695" w:hanging="975"/>
        <w:jc w:val="both"/>
        <w:rPr>
          <w:lang w:val="es-ES_tradnl"/>
        </w:rPr>
      </w:pPr>
      <w:r w:rsidRPr="00641BDB">
        <w:rPr>
          <w:lang w:val="es-ES_tradnl"/>
        </w:rPr>
        <w:t>[RS</w:t>
      </w:r>
      <w:r w:rsidR="00EE255D" w:rsidRPr="00641BDB">
        <w:rPr>
          <w:lang w:val="es-ES_tradnl"/>
        </w:rPr>
        <w:t>G</w:t>
      </w:r>
      <w:r w:rsidRPr="00641BDB">
        <w:rPr>
          <w:lang w:val="es-ES_tradnl"/>
        </w:rPr>
        <w:t>-</w:t>
      </w:r>
      <w:r w:rsidR="008620A5" w:rsidRPr="00641BDB">
        <w:rPr>
          <w:lang w:val="es-ES_tradnl"/>
        </w:rPr>
        <w:t>1</w:t>
      </w:r>
      <w:r w:rsidR="00CA1F2D" w:rsidRPr="00641BDB">
        <w:rPr>
          <w:lang w:val="es-ES_tradnl"/>
        </w:rPr>
        <w:t>1</w:t>
      </w:r>
      <w:r w:rsidR="00832941" w:rsidRPr="00641BDB">
        <w:rPr>
          <w:lang w:val="es-ES_tradnl"/>
        </w:rPr>
        <w:t>6</w:t>
      </w:r>
      <w:r w:rsidRPr="00641BDB">
        <w:rPr>
          <w:lang w:val="es-ES_tradnl"/>
        </w:rPr>
        <w:t>]</w:t>
      </w:r>
      <w:r w:rsidR="00D000A5" w:rsidRPr="00641BDB">
        <w:rPr>
          <w:lang w:val="es-ES_tradnl"/>
        </w:rPr>
        <w:tab/>
      </w:r>
      <w:r w:rsidR="000E5321" w:rsidRPr="00641BDB">
        <w:rPr>
          <w:lang w:val="es-ES_tradnl"/>
        </w:rPr>
        <w:t xml:space="preserve">Confidencialidad: las API y su información DEBEN ser identificadas, clasificadas y protegidas </w:t>
      </w:r>
      <w:r w:rsidR="004021B9" w:rsidRPr="00641BDB">
        <w:rPr>
          <w:lang w:val="es-ES_tradnl"/>
        </w:rPr>
        <w:t>en todo momento frente a acciones no autorizadas de acceso, difusión e interceptación</w:t>
      </w:r>
      <w:r w:rsidR="000E5321" w:rsidRPr="00641BDB">
        <w:rPr>
          <w:lang w:val="es-ES_tradnl"/>
        </w:rPr>
        <w:t>. DEBEN seguirse los principios de mínimos privilegios, cero confianza, necesidad de conocer y necesidad de compartir</w:t>
      </w:r>
      <w:r w:rsidR="00D000A5" w:rsidRPr="00641BDB">
        <w:rPr>
          <w:rStyle w:val="FootnoteReference"/>
          <w:lang w:val="es-ES_tradnl"/>
        </w:rPr>
        <w:footnoteReference w:id="10"/>
      </w:r>
      <w:r w:rsidR="00D000A5" w:rsidRPr="00641BDB">
        <w:rPr>
          <w:lang w:val="es-ES_tradnl"/>
        </w:rPr>
        <w:t>.</w:t>
      </w:r>
    </w:p>
    <w:p w14:paraId="7EB0F9FB" w14:textId="71121F3A" w:rsidR="005E48A2" w:rsidRPr="00641BDB" w:rsidRDefault="005E48A2" w:rsidP="00E85134">
      <w:pPr>
        <w:spacing w:after="240"/>
        <w:ind w:left="1695" w:hanging="975"/>
        <w:jc w:val="both"/>
        <w:rPr>
          <w:lang w:val="es-ES_tradnl"/>
        </w:rPr>
      </w:pPr>
      <w:r w:rsidRPr="00641BDB">
        <w:rPr>
          <w:lang w:val="es-ES_tradnl"/>
        </w:rPr>
        <w:lastRenderedPageBreak/>
        <w:t>[RS</w:t>
      </w:r>
      <w:r w:rsidR="00EE255D" w:rsidRPr="00641BDB">
        <w:rPr>
          <w:lang w:val="es-ES_tradnl"/>
        </w:rPr>
        <w:t>G</w:t>
      </w:r>
      <w:r w:rsidRPr="00641BDB">
        <w:rPr>
          <w:lang w:val="es-ES_tradnl"/>
        </w:rPr>
        <w:t>-</w:t>
      </w:r>
      <w:r w:rsidR="001B5854" w:rsidRPr="00641BDB">
        <w:rPr>
          <w:lang w:val="es-ES_tradnl"/>
        </w:rPr>
        <w:t>1</w:t>
      </w:r>
      <w:r w:rsidR="00CA1F2D" w:rsidRPr="00641BDB">
        <w:rPr>
          <w:lang w:val="es-ES_tradnl"/>
        </w:rPr>
        <w:t>1</w:t>
      </w:r>
      <w:r w:rsidR="00832941" w:rsidRPr="00641BDB">
        <w:rPr>
          <w:lang w:val="es-ES_tradnl"/>
        </w:rPr>
        <w:t>7</w:t>
      </w:r>
      <w:r w:rsidRPr="00641BDB">
        <w:rPr>
          <w:lang w:val="es-ES_tradnl"/>
        </w:rPr>
        <w:t>]</w:t>
      </w:r>
      <w:r w:rsidR="00E85134" w:rsidRPr="00641BDB">
        <w:rPr>
          <w:lang w:val="es-ES_tradnl"/>
        </w:rPr>
        <w:tab/>
      </w:r>
      <w:r w:rsidR="00363BB5" w:rsidRPr="00641BDB">
        <w:rPr>
          <w:lang w:val="es-ES_tradnl"/>
        </w:rPr>
        <w:t>Garantía de integridad: las API y su información DEBEN estar protegidas contra acciones no autorizadas de modificación, duplicación, corrupción y destrucción. La modificación de la información DEBE realizarse mediante transacciones e interfaces aprobadas. La actualización de los sistemas DEBE llevarse a cabo mediante procesos aprobados de gestión de la configuración, gestión de cambios y gestión de parches</w:t>
      </w:r>
      <w:r w:rsidR="00E85134" w:rsidRPr="00641BDB">
        <w:rPr>
          <w:lang w:val="es-ES_tradnl"/>
        </w:rPr>
        <w:t>.</w:t>
      </w:r>
    </w:p>
    <w:p w14:paraId="66731070" w14:textId="6F9BDE5E" w:rsidR="005E48A2" w:rsidRPr="00641BDB" w:rsidRDefault="005E48A2" w:rsidP="00765F19">
      <w:pPr>
        <w:spacing w:after="240"/>
        <w:ind w:left="1695" w:hanging="975"/>
        <w:jc w:val="both"/>
        <w:rPr>
          <w:lang w:val="es-ES_tradnl"/>
        </w:rPr>
      </w:pPr>
      <w:r w:rsidRPr="00641BDB">
        <w:rPr>
          <w:lang w:val="es-ES_tradnl"/>
        </w:rPr>
        <w:t>[RS</w:t>
      </w:r>
      <w:r w:rsidR="00EE255D" w:rsidRPr="00641BDB">
        <w:rPr>
          <w:lang w:val="es-ES_tradnl"/>
        </w:rPr>
        <w:t>G</w:t>
      </w:r>
      <w:r w:rsidRPr="00641BDB">
        <w:rPr>
          <w:lang w:val="es-ES_tradnl"/>
        </w:rPr>
        <w:t>-</w:t>
      </w:r>
      <w:r w:rsidR="001B5854" w:rsidRPr="00641BDB">
        <w:rPr>
          <w:lang w:val="es-ES_tradnl"/>
        </w:rPr>
        <w:t>1</w:t>
      </w:r>
      <w:r w:rsidR="00CA1F2D" w:rsidRPr="00641BDB">
        <w:rPr>
          <w:lang w:val="es-ES_tradnl"/>
        </w:rPr>
        <w:t>1</w:t>
      </w:r>
      <w:r w:rsidR="00832941" w:rsidRPr="00641BDB">
        <w:rPr>
          <w:lang w:val="es-ES_tradnl"/>
        </w:rPr>
        <w:t>8</w:t>
      </w:r>
      <w:r w:rsidRPr="00641BDB">
        <w:rPr>
          <w:lang w:val="es-ES_tradnl"/>
        </w:rPr>
        <w:t>]</w:t>
      </w:r>
      <w:r w:rsidR="00765F19" w:rsidRPr="00641BDB">
        <w:rPr>
          <w:lang w:val="es-ES_tradnl"/>
        </w:rPr>
        <w:tab/>
        <w:t>Disponibilidad: las API y su información DEBEN estar disponibles para los usuarios autorizados en el debido momento, conforme se especifica en los acuerdos de nivel de servicio, las políticas de control de acceso y los procesos operativos definidos.</w:t>
      </w:r>
    </w:p>
    <w:p w14:paraId="674A7512" w14:textId="4FC47722" w:rsidR="005E48A2" w:rsidRPr="00641BDB" w:rsidRDefault="001B5854" w:rsidP="009B6DB5">
      <w:pPr>
        <w:spacing w:after="240"/>
        <w:ind w:left="1695" w:hanging="975"/>
        <w:jc w:val="both"/>
        <w:rPr>
          <w:lang w:val="es-ES_tradnl"/>
        </w:rPr>
      </w:pPr>
      <w:r w:rsidRPr="00641BDB">
        <w:rPr>
          <w:lang w:val="es-ES_tradnl"/>
        </w:rPr>
        <w:t>[RS</w:t>
      </w:r>
      <w:r w:rsidR="00EE255D" w:rsidRPr="00641BDB">
        <w:rPr>
          <w:lang w:val="es-ES_tradnl"/>
        </w:rPr>
        <w:t>G</w:t>
      </w:r>
      <w:r w:rsidRPr="00641BDB">
        <w:rPr>
          <w:lang w:val="es-ES_tradnl"/>
        </w:rPr>
        <w:t>-1</w:t>
      </w:r>
      <w:r w:rsidR="00CA1F2D" w:rsidRPr="00641BDB">
        <w:rPr>
          <w:lang w:val="es-ES_tradnl"/>
        </w:rPr>
        <w:t>1</w:t>
      </w:r>
      <w:r w:rsidR="00832941" w:rsidRPr="00641BDB">
        <w:rPr>
          <w:lang w:val="es-ES_tradnl"/>
        </w:rPr>
        <w:t>9</w:t>
      </w:r>
      <w:r w:rsidR="005E48A2" w:rsidRPr="00641BDB">
        <w:rPr>
          <w:lang w:val="es-ES_tradnl"/>
        </w:rPr>
        <w:t>]</w:t>
      </w:r>
      <w:r w:rsidR="009B6DB5" w:rsidRPr="00641BDB">
        <w:rPr>
          <w:lang w:val="es-ES_tradnl"/>
        </w:rPr>
        <w:tab/>
        <w:t xml:space="preserve">No repudio: toda transacción procesada o acción realizada por las API DEBE garantizar el no repudio mediante </w:t>
      </w:r>
      <w:r w:rsidR="00223797" w:rsidRPr="00641BDB">
        <w:rPr>
          <w:lang w:val="es-ES_tradnl"/>
        </w:rPr>
        <w:t>la</w:t>
      </w:r>
      <w:r w:rsidR="009B6DB5" w:rsidRPr="00641BDB">
        <w:rPr>
          <w:lang w:val="es-ES_tradnl"/>
        </w:rPr>
        <w:t xml:space="preserve"> auditoría, autorización y autenticación adecuadas, rutas seguras y servicios y mecanismos de no repudio.</w:t>
      </w:r>
    </w:p>
    <w:p w14:paraId="2E7A3252" w14:textId="579AF4FC" w:rsidR="005E48A2" w:rsidRPr="00641BDB" w:rsidRDefault="001B5854" w:rsidP="0035528F">
      <w:pPr>
        <w:spacing w:after="240"/>
        <w:ind w:left="1695" w:hanging="975"/>
        <w:jc w:val="both"/>
        <w:rPr>
          <w:lang w:val="es-ES_tradnl"/>
        </w:rPr>
      </w:pPr>
      <w:r w:rsidRPr="00641BDB">
        <w:rPr>
          <w:lang w:val="es-ES_tradnl"/>
        </w:rPr>
        <w:t>[RS</w:t>
      </w:r>
      <w:r w:rsidR="00EE255D" w:rsidRPr="00641BDB">
        <w:rPr>
          <w:lang w:val="es-ES_tradnl"/>
        </w:rPr>
        <w:t>G</w:t>
      </w:r>
      <w:r w:rsidRPr="00641BDB">
        <w:rPr>
          <w:lang w:val="es-ES_tradnl"/>
        </w:rPr>
        <w:t>-1</w:t>
      </w:r>
      <w:r w:rsidR="00832941" w:rsidRPr="00641BDB">
        <w:rPr>
          <w:lang w:val="es-ES_tradnl"/>
        </w:rPr>
        <w:t>20</w:t>
      </w:r>
      <w:r w:rsidR="005E48A2" w:rsidRPr="00641BDB">
        <w:rPr>
          <w:lang w:val="es-ES_tradnl"/>
        </w:rPr>
        <w:t>]</w:t>
      </w:r>
      <w:r w:rsidR="0035528F" w:rsidRPr="00641BDB">
        <w:rPr>
          <w:lang w:val="es-ES_tradnl"/>
        </w:rPr>
        <w:tab/>
        <w:t xml:space="preserve">Autenticación, autorización, auditoría: los usuarios, los sistemas, las API o los dispositivos que participen en transacciones o acciones importantes DEBEN ser autenticados, autorizados mediante servicios de control de acceso basados en </w:t>
      </w:r>
      <w:r w:rsidR="00FB4434" w:rsidRPr="00641BDB">
        <w:rPr>
          <w:lang w:val="es-ES_tradnl"/>
        </w:rPr>
        <w:t>roles</w:t>
      </w:r>
      <w:r w:rsidR="0035528F" w:rsidRPr="00641BDB">
        <w:rPr>
          <w:lang w:val="es-ES_tradnl"/>
        </w:rPr>
        <w:t xml:space="preserve"> o atributos y mantener la separación de tareas. Además, todas las acciones DEBEN ser registradas y el nivel de autenticación debe aumentar en función del riesgo asociado a la información.</w:t>
      </w:r>
    </w:p>
    <w:p w14:paraId="20E93428" w14:textId="4FE8F30E" w:rsidR="005E48A2" w:rsidRPr="00641BDB" w:rsidRDefault="006A66D0" w:rsidP="00796094">
      <w:pPr>
        <w:pStyle w:val="Heading4"/>
        <w:jc w:val="both"/>
        <w:rPr>
          <w:i w:val="0"/>
          <w:lang w:val="es-ES_tradnl"/>
        </w:rPr>
      </w:pPr>
      <w:r w:rsidRPr="00641BDB">
        <w:rPr>
          <w:lang w:val="es-ES_tradnl"/>
        </w:rPr>
        <w:t>Directrices para una gestión de las API segura y resistente a las amenazas</w:t>
      </w:r>
    </w:p>
    <w:p w14:paraId="2D829722" w14:textId="4E1D9460" w:rsidR="005E48A2" w:rsidRPr="00641BDB" w:rsidRDefault="00832941" w:rsidP="00796094">
      <w:pPr>
        <w:pStyle w:val="NormalWeb"/>
        <w:jc w:val="both"/>
        <w:rPr>
          <w:rFonts w:eastAsia="Times New Roman" w:cs="Arial"/>
          <w:szCs w:val="17"/>
          <w:lang w:val="es-ES_tradnl"/>
        </w:rPr>
      </w:pPr>
      <w:r w:rsidRPr="00641BDB">
        <w:rPr>
          <w:rFonts w:eastAsia="Times New Roman" w:cs="Arial"/>
          <w:szCs w:val="17"/>
          <w:lang w:val="es-ES_tradnl"/>
        </w:rPr>
        <w:t>84.</w:t>
      </w:r>
      <w:r w:rsidR="001446D6" w:rsidRPr="00641BDB">
        <w:rPr>
          <w:rFonts w:eastAsia="Times New Roman" w:cs="Arial"/>
          <w:szCs w:val="17"/>
          <w:lang w:val="es-ES_tradnl"/>
        </w:rPr>
        <w:tab/>
      </w:r>
      <w:r w:rsidR="00781A34" w:rsidRPr="00641BDB">
        <w:rPr>
          <w:rFonts w:eastAsia="Times New Roman" w:cs="Arial"/>
          <w:szCs w:val="17"/>
          <w:lang w:val="es-ES_tradnl"/>
        </w:rPr>
        <w:t>Las API deberían diseñarse, construirse, probarse e implementarse teniendo en cuenta los requerimientos de seguridad y los riesgos. Las contramedidas y los controles necesarios deberían ser incorporados directamente en el diseño y no a posteriori.</w:t>
      </w:r>
      <w:r w:rsidR="001C4180" w:rsidRPr="00641BDB">
        <w:rPr>
          <w:rFonts w:eastAsia="Times New Roman" w:cs="Arial"/>
          <w:szCs w:val="17"/>
          <w:lang w:val="es-ES_tradnl"/>
        </w:rPr>
        <w:t xml:space="preserve"> </w:t>
      </w:r>
      <w:r w:rsidR="00781A34" w:rsidRPr="00641BDB">
        <w:rPr>
          <w:rFonts w:eastAsia="Times New Roman" w:cs="Arial"/>
          <w:szCs w:val="17"/>
          <w:lang w:val="es-ES_tradnl"/>
        </w:rPr>
        <w:t>Se recomienda utilizar las mejores prácticas y normas, como el Proyecto Abierto de Seguridad de Aplicaciones Web (OWASP)</w:t>
      </w:r>
      <w:r w:rsidR="005E48A2" w:rsidRPr="00641BDB">
        <w:rPr>
          <w:rFonts w:eastAsia="Times New Roman" w:cs="Arial"/>
          <w:szCs w:val="17"/>
          <w:lang w:val="es-ES_tradnl"/>
        </w:rPr>
        <w:t xml:space="preserve">. </w:t>
      </w:r>
    </w:p>
    <w:p w14:paraId="05ECBA76" w14:textId="1AB466E4" w:rsidR="005E48A2" w:rsidRPr="00641BDB" w:rsidRDefault="005E48A2" w:rsidP="001C4180">
      <w:pPr>
        <w:pStyle w:val="NormalWeb"/>
        <w:ind w:left="1695" w:hanging="97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2</w:t>
      </w:r>
      <w:r w:rsidR="00E333F9" w:rsidRPr="00641BDB">
        <w:rPr>
          <w:rFonts w:eastAsia="Times New Roman" w:cs="Arial"/>
          <w:szCs w:val="17"/>
          <w:lang w:val="es-ES_tradnl"/>
        </w:rPr>
        <w:t>1</w:t>
      </w:r>
      <w:r w:rsidRPr="00641BDB">
        <w:rPr>
          <w:rFonts w:eastAsia="Times New Roman" w:cs="Arial"/>
          <w:szCs w:val="17"/>
          <w:lang w:val="es-ES_tradnl"/>
        </w:rPr>
        <w:t>]</w:t>
      </w:r>
      <w:r w:rsidR="001C4180" w:rsidRPr="00641BDB">
        <w:rPr>
          <w:rFonts w:eastAsia="Times New Roman" w:cs="Arial"/>
          <w:szCs w:val="17"/>
          <w:lang w:val="es-ES_tradnl"/>
        </w:rPr>
        <w:tab/>
        <w:t>En el desarrollo de las API DEBEN tenerse debidamente en cuenta las amenazas, los casos de uso malicioso, las técnicas de codificación segura, la seguridad de la capa de transporte</w:t>
      </w:r>
      <w:r w:rsidR="000335CA" w:rsidRPr="00641BDB">
        <w:rPr>
          <w:rFonts w:eastAsia="Times New Roman" w:cs="Arial"/>
          <w:szCs w:val="17"/>
          <w:lang w:val="es-ES_tradnl"/>
        </w:rPr>
        <w:t xml:space="preserve"> (TLS)</w:t>
      </w:r>
      <w:r w:rsidR="001C4180" w:rsidRPr="00641BDB">
        <w:rPr>
          <w:rFonts w:eastAsia="Times New Roman" w:cs="Arial"/>
          <w:szCs w:val="17"/>
          <w:lang w:val="es-ES_tradnl"/>
        </w:rPr>
        <w:t xml:space="preserve"> y las pruebas de seguridad, sobre todo:</w:t>
      </w:r>
    </w:p>
    <w:p w14:paraId="65BA02CD" w14:textId="48005671" w:rsidR="005E48A2" w:rsidRPr="00641BDB" w:rsidRDefault="008D3E5D" w:rsidP="007C4832">
      <w:pPr>
        <w:pStyle w:val="NormalWeb"/>
        <w:numPr>
          <w:ilvl w:val="0"/>
          <w:numId w:val="10"/>
        </w:numPr>
        <w:jc w:val="both"/>
        <w:rPr>
          <w:rFonts w:eastAsia="Times New Roman" w:cs="Arial"/>
          <w:szCs w:val="17"/>
          <w:lang w:val="es-ES_tradnl"/>
        </w:rPr>
      </w:pPr>
      <w:r w:rsidRPr="00641BDB">
        <w:rPr>
          <w:rFonts w:eastAsia="Times New Roman" w:cs="Arial"/>
          <w:szCs w:val="17"/>
          <w:lang w:val="es-ES_tradnl"/>
        </w:rPr>
        <w:t>l</w:t>
      </w:r>
      <w:r w:rsidR="005E1AB4" w:rsidRPr="00641BDB">
        <w:rPr>
          <w:rFonts w:eastAsia="Times New Roman" w:cs="Arial"/>
          <w:szCs w:val="17"/>
          <w:lang w:val="es-ES_tradnl"/>
        </w:rPr>
        <w:t xml:space="preserve">os </w:t>
      </w:r>
      <w:r w:rsidR="005E1AB4" w:rsidRPr="00641BDB">
        <w:rPr>
          <w:rFonts w:ascii="Courier New" w:eastAsia="Times New Roman" w:hAnsi="Courier New" w:cs="Arial"/>
          <w:szCs w:val="17"/>
          <w:lang w:val="es-ES_tradnl"/>
        </w:rPr>
        <w:t>PUT</w:t>
      </w:r>
      <w:r w:rsidR="005E1AB4" w:rsidRPr="00641BDB">
        <w:rPr>
          <w:rFonts w:eastAsia="Times New Roman" w:cs="Arial"/>
          <w:szCs w:val="17"/>
          <w:lang w:val="es-ES_tradnl"/>
        </w:rPr>
        <w:t xml:space="preserve"> y </w:t>
      </w:r>
      <w:r w:rsidR="005E1AB4" w:rsidRPr="00641BDB">
        <w:rPr>
          <w:rFonts w:ascii="Courier New" w:eastAsia="Times New Roman" w:hAnsi="Courier New" w:cs="Arial"/>
          <w:szCs w:val="17"/>
          <w:lang w:val="es-ES_tradnl"/>
        </w:rPr>
        <w:t>POST</w:t>
      </w:r>
      <w:r w:rsidR="005E1AB4" w:rsidRPr="00641BDB">
        <w:rPr>
          <w:rFonts w:eastAsia="Times New Roman" w:cs="Arial"/>
          <w:szCs w:val="17"/>
          <w:lang w:val="es-ES_tradnl"/>
        </w:rPr>
        <w:t>: qué modificaciones de los datos internos podrían utilizarse para atacar o transmitir información errónea</w:t>
      </w:r>
      <w:r w:rsidR="000F3C34" w:rsidRPr="00641BDB">
        <w:rPr>
          <w:rFonts w:eastAsia="Times New Roman" w:cs="Arial"/>
          <w:szCs w:val="17"/>
          <w:lang w:val="es-ES_tradnl"/>
        </w:rPr>
        <w:t>.</w:t>
      </w:r>
    </w:p>
    <w:p w14:paraId="2C0A6CAF" w14:textId="1A9A8EB7" w:rsidR="005E48A2" w:rsidRPr="00641BDB" w:rsidRDefault="008D3E5D" w:rsidP="007C4832">
      <w:pPr>
        <w:pStyle w:val="NormalWeb"/>
        <w:numPr>
          <w:ilvl w:val="0"/>
          <w:numId w:val="10"/>
        </w:numPr>
        <w:jc w:val="both"/>
        <w:rPr>
          <w:rFonts w:eastAsia="Times New Roman" w:cs="Arial"/>
          <w:szCs w:val="17"/>
          <w:lang w:val="es-ES_tradnl"/>
        </w:rPr>
      </w:pPr>
      <w:r w:rsidRPr="00641BDB">
        <w:rPr>
          <w:rFonts w:eastAsia="Times New Roman" w:cs="Arial"/>
          <w:szCs w:val="17"/>
          <w:lang w:val="es-ES_tradnl"/>
        </w:rPr>
        <w:t>l</w:t>
      </w:r>
      <w:r w:rsidR="005E1AB4" w:rsidRPr="00641BDB">
        <w:rPr>
          <w:rFonts w:eastAsia="Times New Roman" w:cs="Arial"/>
          <w:szCs w:val="17"/>
          <w:lang w:val="es-ES_tradnl"/>
        </w:rPr>
        <w:t xml:space="preserve">os </w:t>
      </w:r>
      <w:r w:rsidR="005E48A2" w:rsidRPr="00641BDB">
        <w:rPr>
          <w:rFonts w:ascii="Courier New" w:eastAsia="Times New Roman" w:hAnsi="Courier New" w:cs="Arial"/>
          <w:szCs w:val="17"/>
          <w:lang w:val="es-ES_tradnl"/>
        </w:rPr>
        <w:t>DELETE</w:t>
      </w:r>
      <w:r w:rsidR="005E48A2" w:rsidRPr="00641BDB">
        <w:rPr>
          <w:rFonts w:eastAsia="Times New Roman" w:cs="Arial"/>
          <w:szCs w:val="17"/>
          <w:lang w:val="es-ES_tradnl"/>
        </w:rPr>
        <w:t xml:space="preserve">: </w:t>
      </w:r>
      <w:r w:rsidR="00364A68" w:rsidRPr="00641BDB">
        <w:rPr>
          <w:rFonts w:eastAsia="Times New Roman" w:cs="Arial"/>
          <w:szCs w:val="17"/>
          <w:lang w:val="es-ES_tradnl"/>
        </w:rPr>
        <w:t>podrían utilizarse para eliminar el contenido de un almacén de recursos internos</w:t>
      </w:r>
      <w:r w:rsidR="00FA7889" w:rsidRPr="00641BDB">
        <w:rPr>
          <w:rFonts w:eastAsia="Times New Roman" w:cs="Arial"/>
          <w:szCs w:val="17"/>
          <w:lang w:val="es-ES_tradnl"/>
        </w:rPr>
        <w:t>;</w:t>
      </w:r>
    </w:p>
    <w:p w14:paraId="26F832DE" w14:textId="000C4E6E" w:rsidR="005E48A2" w:rsidRPr="00641BDB" w:rsidRDefault="008D3E5D" w:rsidP="007C4832">
      <w:pPr>
        <w:pStyle w:val="NormalWeb"/>
        <w:numPr>
          <w:ilvl w:val="0"/>
          <w:numId w:val="10"/>
        </w:numPr>
        <w:jc w:val="both"/>
        <w:rPr>
          <w:rFonts w:eastAsia="Times New Roman" w:cs="Arial"/>
          <w:szCs w:val="17"/>
          <w:lang w:val="es-ES_tradnl"/>
        </w:rPr>
      </w:pPr>
      <w:r w:rsidRPr="00641BDB">
        <w:rPr>
          <w:rFonts w:eastAsia="Times New Roman" w:cs="Arial"/>
          <w:szCs w:val="17"/>
          <w:lang w:val="es-ES_tradnl"/>
        </w:rPr>
        <w:t>los m</w:t>
      </w:r>
      <w:r w:rsidR="00740FDD" w:rsidRPr="00641BDB">
        <w:rPr>
          <w:rFonts w:eastAsia="Times New Roman" w:cs="Arial"/>
          <w:szCs w:val="17"/>
          <w:lang w:val="es-ES_tradnl"/>
        </w:rPr>
        <w:t xml:space="preserve">étodos permitidos de la lista blanca: para asegurar que los métodos HTTP permitidos sean debidamente restringidos y que otros devuelvan un código de respuesta adecuado; y </w:t>
      </w:r>
    </w:p>
    <w:p w14:paraId="1AC43875" w14:textId="1C1BDDEA" w:rsidR="005E48A2" w:rsidRPr="00641BDB" w:rsidRDefault="008D3E5D" w:rsidP="007C4832">
      <w:pPr>
        <w:pStyle w:val="NormalWeb"/>
        <w:numPr>
          <w:ilvl w:val="0"/>
          <w:numId w:val="10"/>
        </w:numPr>
        <w:jc w:val="both"/>
        <w:rPr>
          <w:rFonts w:ascii="Arial Black" w:hAnsi="Arial Black"/>
          <w:szCs w:val="17"/>
          <w:lang w:val="es-ES_tradnl"/>
        </w:rPr>
      </w:pPr>
      <w:r w:rsidRPr="00641BDB">
        <w:rPr>
          <w:rFonts w:eastAsia="Times New Roman" w:cs="Arial"/>
          <w:szCs w:val="17"/>
          <w:lang w:val="es-ES_tradnl"/>
        </w:rPr>
        <w:t>l</w:t>
      </w:r>
      <w:r w:rsidR="00AE4E1E" w:rsidRPr="00641BDB">
        <w:rPr>
          <w:rFonts w:eastAsia="Times New Roman" w:cs="Arial"/>
          <w:szCs w:val="17"/>
          <w:lang w:val="es-ES_tradnl"/>
        </w:rPr>
        <w:t>os ataques más conocidos deberían considerarse durante la fase de modelado de amenazas del proceso de diseño para asegurar que el riesgo de amenaza no aumente. DEBEN tenerse en cuenta las amenazas y medidas de mitigación definidas en la lista de los diez riesgos más críticos de OWASP</w:t>
      </w:r>
      <w:r w:rsidR="007C1799" w:rsidRPr="00641BDB">
        <w:rPr>
          <w:rStyle w:val="FootnoteReference"/>
          <w:rFonts w:eastAsia="Times New Roman" w:cs="Arial"/>
          <w:lang w:val="es-ES_tradnl"/>
        </w:rPr>
        <w:footnoteReference w:id="11"/>
      </w:r>
      <w:r w:rsidR="0007688E" w:rsidRPr="00641BDB">
        <w:rPr>
          <w:rFonts w:eastAsia="Times New Roman" w:cs="Arial"/>
          <w:szCs w:val="17"/>
          <w:lang w:val="es-ES_tradnl"/>
        </w:rPr>
        <w:t>.</w:t>
      </w:r>
    </w:p>
    <w:p w14:paraId="74B690C1" w14:textId="30336773" w:rsidR="005E48A2" w:rsidRPr="00641BDB" w:rsidRDefault="00CA1F2D" w:rsidP="004E4741">
      <w:pPr>
        <w:pStyle w:val="NormalWeb"/>
        <w:ind w:left="1695" w:hanging="975"/>
        <w:rPr>
          <w:rFonts w:eastAsia="Times New Roman" w:cs="Arial"/>
          <w:szCs w:val="17"/>
          <w:lang w:val="es-ES_tradnl"/>
        </w:rPr>
      </w:pPr>
      <w:r w:rsidRPr="00641BDB">
        <w:rPr>
          <w:rFonts w:eastAsia="Times New Roman" w:cs="Arial"/>
          <w:szCs w:val="17"/>
          <w:lang w:val="es-ES_tradnl"/>
        </w:rPr>
        <w:t>[RSG-12</w:t>
      </w:r>
      <w:r w:rsidR="00E333F9" w:rsidRPr="00641BDB">
        <w:rPr>
          <w:rFonts w:eastAsia="Times New Roman" w:cs="Arial"/>
          <w:szCs w:val="17"/>
          <w:lang w:val="es-ES_tradnl"/>
        </w:rPr>
        <w:t>2</w:t>
      </w:r>
      <w:r w:rsidR="00854885" w:rsidRPr="00641BDB">
        <w:rPr>
          <w:rFonts w:eastAsia="Times New Roman" w:cs="Arial"/>
          <w:szCs w:val="17"/>
          <w:lang w:val="es-ES_tradnl"/>
        </w:rPr>
        <w:t>]</w:t>
      </w:r>
      <w:r w:rsidR="004A73CF" w:rsidRPr="00641BDB">
        <w:rPr>
          <w:rFonts w:eastAsia="Times New Roman" w:cs="Arial"/>
          <w:szCs w:val="17"/>
          <w:lang w:val="es-ES_tradnl"/>
        </w:rPr>
        <w:tab/>
      </w:r>
      <w:r w:rsidR="004E4741" w:rsidRPr="00641BDB">
        <w:rPr>
          <w:rFonts w:eastAsia="Times New Roman" w:cs="Arial"/>
          <w:szCs w:val="17"/>
          <w:lang w:val="es-ES_tradnl"/>
        </w:rPr>
        <w:t>En el desarrollo de las API DEBERÍAN seguirse las normas y las mejores prácticas que se enumeran a continuación:</w:t>
      </w:r>
    </w:p>
    <w:p w14:paraId="1ADC3B6B" w14:textId="5A16BA91" w:rsidR="005E48A2" w:rsidRPr="00641BDB" w:rsidRDefault="00913EC4" w:rsidP="007C4832">
      <w:pPr>
        <w:pStyle w:val="NormalWeb"/>
        <w:numPr>
          <w:ilvl w:val="1"/>
          <w:numId w:val="10"/>
        </w:numPr>
        <w:ind w:left="2070"/>
        <w:jc w:val="both"/>
        <w:rPr>
          <w:rFonts w:eastAsia="Times New Roman" w:cs="Arial"/>
          <w:szCs w:val="17"/>
          <w:lang w:val="es-ES_tradnl"/>
        </w:rPr>
      </w:pPr>
      <w:r w:rsidRPr="00641BDB">
        <w:rPr>
          <w:rFonts w:eastAsia="Times New Roman" w:cs="Arial"/>
          <w:szCs w:val="17"/>
          <w:lang w:val="es-ES_tradnl"/>
        </w:rPr>
        <w:t>l</w:t>
      </w:r>
      <w:r w:rsidR="003C095B" w:rsidRPr="00641BDB">
        <w:rPr>
          <w:rFonts w:eastAsia="Times New Roman" w:cs="Arial"/>
          <w:szCs w:val="17"/>
          <w:lang w:val="es-ES_tradnl"/>
        </w:rPr>
        <w:t>as mejores prácticas de codificación segura:</w:t>
      </w:r>
      <w:r w:rsidR="0097393A" w:rsidRPr="00641BDB">
        <w:rPr>
          <w:rFonts w:eastAsia="Times New Roman" w:cs="Arial"/>
          <w:szCs w:val="17"/>
          <w:lang w:val="es-ES_tradnl"/>
        </w:rPr>
        <w:t xml:space="preserve"> </w:t>
      </w:r>
      <w:hyperlink r:id="rId21" w:history="1">
        <w:r w:rsidR="0097393A" w:rsidRPr="00641BDB">
          <w:rPr>
            <w:rFonts w:eastAsia="Times New Roman" w:cs="Arial"/>
            <w:i/>
            <w:iCs/>
            <w:lang w:val="es-ES_tradnl"/>
          </w:rPr>
          <w:t>OWASP Secure Coding Principles</w:t>
        </w:r>
      </w:hyperlink>
      <w:r w:rsidR="003C095B" w:rsidRPr="00641BDB">
        <w:rPr>
          <w:rFonts w:eastAsia="Times New Roman" w:cs="Arial"/>
          <w:szCs w:val="17"/>
          <w:lang w:val="es-ES_tradnl"/>
        </w:rPr>
        <w:t xml:space="preserve"> </w:t>
      </w:r>
      <w:r w:rsidR="00705120" w:rsidRPr="00641BDB">
        <w:rPr>
          <w:rFonts w:eastAsia="Times New Roman" w:cs="Arial"/>
          <w:szCs w:val="17"/>
          <w:lang w:val="es-ES_tradnl"/>
        </w:rPr>
        <w:t>(</w:t>
      </w:r>
      <w:r w:rsidR="003C095B" w:rsidRPr="00641BDB">
        <w:rPr>
          <w:rFonts w:eastAsia="Times New Roman" w:cs="Arial"/>
          <w:szCs w:val="17"/>
          <w:lang w:val="es-ES_tradnl"/>
        </w:rPr>
        <w:t>Principios de Codificación Segura de OWASP</w:t>
      </w:r>
      <w:r w:rsidR="00705120" w:rsidRPr="00641BDB">
        <w:rPr>
          <w:rFonts w:eastAsia="Times New Roman" w:cs="Arial"/>
          <w:szCs w:val="17"/>
          <w:lang w:val="es-ES_tradnl"/>
        </w:rPr>
        <w:t>)</w:t>
      </w:r>
      <w:r w:rsidR="003C095B" w:rsidRPr="00641BDB">
        <w:rPr>
          <w:rFonts w:eastAsia="Times New Roman" w:cs="Arial"/>
          <w:szCs w:val="17"/>
          <w:lang w:val="es-ES_tradnl"/>
        </w:rPr>
        <w:t>;</w:t>
      </w:r>
      <w:r w:rsidR="00D22D23" w:rsidRPr="00641BDB">
        <w:rPr>
          <w:rFonts w:eastAsia="Times New Roman" w:cs="Arial"/>
          <w:szCs w:val="17"/>
          <w:lang w:val="es-ES_tradnl"/>
        </w:rPr>
        <w:t xml:space="preserve"> </w:t>
      </w:r>
    </w:p>
    <w:p w14:paraId="0DE042BA" w14:textId="6405CE46" w:rsidR="005E48A2" w:rsidRPr="00641BDB" w:rsidRDefault="00913EC4" w:rsidP="007C4832">
      <w:pPr>
        <w:pStyle w:val="NormalWeb"/>
        <w:numPr>
          <w:ilvl w:val="1"/>
          <w:numId w:val="10"/>
        </w:numPr>
        <w:ind w:left="2070"/>
        <w:jc w:val="both"/>
        <w:rPr>
          <w:rFonts w:eastAsia="Times New Roman" w:cs="Arial"/>
          <w:szCs w:val="17"/>
          <w:lang w:val="es-ES_tradnl"/>
        </w:rPr>
      </w:pPr>
      <w:r w:rsidRPr="00641BDB">
        <w:rPr>
          <w:rFonts w:eastAsia="Times New Roman" w:cs="Arial"/>
          <w:szCs w:val="17"/>
          <w:lang w:val="es-ES_tradnl"/>
        </w:rPr>
        <w:t>l</w:t>
      </w:r>
      <w:r w:rsidR="0097393A" w:rsidRPr="00641BDB">
        <w:rPr>
          <w:rFonts w:eastAsia="Times New Roman" w:cs="Arial"/>
          <w:szCs w:val="17"/>
          <w:lang w:val="es-ES_tradnl"/>
        </w:rPr>
        <w:t>a seguridad de las API Rest</w:t>
      </w:r>
      <w:r w:rsidR="005E48A2" w:rsidRPr="00641BDB">
        <w:rPr>
          <w:rFonts w:eastAsia="Times New Roman" w:cs="Arial"/>
          <w:szCs w:val="17"/>
          <w:lang w:val="es-ES_tradnl"/>
        </w:rPr>
        <w:t xml:space="preserve">: </w:t>
      </w:r>
      <w:hyperlink r:id="rId22" w:history="1">
        <w:r w:rsidR="005E48A2" w:rsidRPr="00641BDB">
          <w:rPr>
            <w:rFonts w:eastAsia="Times New Roman" w:cs="Arial"/>
            <w:i/>
            <w:iCs/>
            <w:lang w:val="es-ES_tradnl"/>
          </w:rPr>
          <w:t>REST Security Cheat Sheet</w:t>
        </w:r>
      </w:hyperlink>
      <w:r w:rsidR="00705120" w:rsidRPr="00641BDB">
        <w:rPr>
          <w:rFonts w:eastAsia="Times New Roman" w:cs="Arial"/>
          <w:lang w:val="es-ES_tradnl"/>
        </w:rPr>
        <w:t xml:space="preserve"> (Lista de Recomendaciones </w:t>
      </w:r>
      <w:r w:rsidR="00E5526E" w:rsidRPr="00641BDB">
        <w:rPr>
          <w:rFonts w:eastAsia="Times New Roman" w:cs="Arial"/>
          <w:lang w:val="es-ES_tradnl"/>
        </w:rPr>
        <w:t xml:space="preserve">Prácticas </w:t>
      </w:r>
      <w:r w:rsidR="00705120" w:rsidRPr="00641BDB">
        <w:rPr>
          <w:rFonts w:eastAsia="Times New Roman" w:cs="Arial"/>
          <w:lang w:val="es-ES_tradnl"/>
        </w:rPr>
        <w:t>sobre Seguridad REST</w:t>
      </w:r>
      <w:r w:rsidR="0097393A" w:rsidRPr="00641BDB">
        <w:rPr>
          <w:rFonts w:eastAsia="Times New Roman" w:cs="Arial"/>
          <w:lang w:val="es-ES_tradnl"/>
        </w:rPr>
        <w:t>)</w:t>
      </w:r>
      <w:r w:rsidR="001306A9" w:rsidRPr="00641BDB">
        <w:rPr>
          <w:rFonts w:eastAsia="Times New Roman" w:cs="Arial"/>
          <w:szCs w:val="17"/>
          <w:lang w:val="es-ES_tradnl"/>
        </w:rPr>
        <w:t>;</w:t>
      </w:r>
      <w:r w:rsidR="00D22D23" w:rsidRPr="00641BDB">
        <w:rPr>
          <w:rFonts w:eastAsia="Times New Roman" w:cs="Arial"/>
          <w:szCs w:val="17"/>
          <w:lang w:val="es-ES_tradnl"/>
        </w:rPr>
        <w:t xml:space="preserve"> </w:t>
      </w:r>
    </w:p>
    <w:p w14:paraId="6F6C9EA7" w14:textId="727E83EB" w:rsidR="005E48A2" w:rsidRPr="00641BDB" w:rsidRDefault="00913EC4" w:rsidP="007C4832">
      <w:pPr>
        <w:pStyle w:val="NormalWeb"/>
        <w:numPr>
          <w:ilvl w:val="1"/>
          <w:numId w:val="10"/>
        </w:numPr>
        <w:ind w:left="2070"/>
        <w:jc w:val="both"/>
        <w:rPr>
          <w:rFonts w:eastAsia="Times New Roman" w:cs="Arial"/>
          <w:szCs w:val="17"/>
          <w:lang w:val="es-ES_tradnl"/>
        </w:rPr>
      </w:pPr>
      <w:r w:rsidRPr="00641BDB">
        <w:rPr>
          <w:rFonts w:eastAsia="Times New Roman" w:cs="Arial"/>
          <w:szCs w:val="17"/>
          <w:lang w:val="es-ES_tradnl"/>
        </w:rPr>
        <w:t>l</w:t>
      </w:r>
      <w:r w:rsidR="00E5526E" w:rsidRPr="00641BDB">
        <w:rPr>
          <w:rFonts w:eastAsia="Times New Roman" w:cs="Arial"/>
          <w:szCs w:val="17"/>
          <w:lang w:val="es-ES_tradnl"/>
        </w:rPr>
        <w:t>as e</w:t>
      </w:r>
      <w:r w:rsidR="001A1AB5" w:rsidRPr="00641BDB">
        <w:rPr>
          <w:rFonts w:eastAsia="Times New Roman" w:cs="Arial"/>
          <w:szCs w:val="17"/>
          <w:lang w:val="es-ES_tradnl"/>
        </w:rPr>
        <w:t xml:space="preserve">ntradas de escape y </w:t>
      </w:r>
      <w:r w:rsidR="00E5526E" w:rsidRPr="00641BDB">
        <w:rPr>
          <w:rFonts w:eastAsia="Times New Roman" w:cs="Arial"/>
          <w:szCs w:val="17"/>
          <w:lang w:val="es-ES_tradnl"/>
        </w:rPr>
        <w:t xml:space="preserve">la </w:t>
      </w:r>
      <w:r w:rsidR="001A1AB5" w:rsidRPr="00641BDB">
        <w:rPr>
          <w:rFonts w:eastAsia="Times New Roman" w:cs="Arial"/>
          <w:szCs w:val="17"/>
          <w:lang w:val="es-ES_tradnl"/>
        </w:rPr>
        <w:t>protección de secuencias de comandos en sitios cruzados</w:t>
      </w:r>
      <w:r w:rsidR="005E48A2" w:rsidRPr="00641BDB">
        <w:rPr>
          <w:rFonts w:eastAsia="Times New Roman" w:cs="Arial"/>
          <w:szCs w:val="17"/>
          <w:lang w:val="es-ES_tradnl"/>
        </w:rPr>
        <w:t>:</w:t>
      </w:r>
      <w:r w:rsidR="005E48A2" w:rsidRPr="00641BDB">
        <w:rPr>
          <w:rFonts w:eastAsia="Times New Roman" w:cs="Arial"/>
          <w:lang w:val="es-ES_tradnl"/>
        </w:rPr>
        <w:t xml:space="preserve"> </w:t>
      </w:r>
      <w:hyperlink r:id="rId23" w:history="1">
        <w:r w:rsidR="005E48A2" w:rsidRPr="00641BDB">
          <w:rPr>
            <w:rFonts w:eastAsia="Times New Roman" w:cs="Arial"/>
            <w:i/>
            <w:iCs/>
            <w:lang w:val="es-ES_tradnl"/>
          </w:rPr>
          <w:t>OWASP XSS Cheat Sheet</w:t>
        </w:r>
      </w:hyperlink>
      <w:r w:rsidR="001A1AB5" w:rsidRPr="00641BDB">
        <w:rPr>
          <w:rFonts w:eastAsia="Times New Roman" w:cs="Arial"/>
          <w:lang w:val="es-ES_tradnl"/>
        </w:rPr>
        <w:t xml:space="preserve"> (Lista de </w:t>
      </w:r>
      <w:r w:rsidR="001A1AB5" w:rsidRPr="00641BDB">
        <w:rPr>
          <w:rFonts w:eastAsia="Times New Roman" w:cs="Arial"/>
          <w:szCs w:val="17"/>
          <w:lang w:val="es-ES_tradnl"/>
        </w:rPr>
        <w:t xml:space="preserve">Recomendaciones </w:t>
      </w:r>
      <w:r w:rsidR="00E5526E" w:rsidRPr="00641BDB">
        <w:rPr>
          <w:rFonts w:eastAsia="Times New Roman" w:cs="Arial"/>
          <w:lang w:val="es-ES_tradnl"/>
        </w:rPr>
        <w:t xml:space="preserve">Prácticas </w:t>
      </w:r>
      <w:r w:rsidR="001A1AB5" w:rsidRPr="00641BDB">
        <w:rPr>
          <w:rFonts w:eastAsia="Times New Roman" w:cs="Arial"/>
          <w:szCs w:val="17"/>
          <w:lang w:val="es-ES_tradnl"/>
        </w:rPr>
        <w:t>de OWASP sobre Secuencias de Comandos en Sitios Cruzados</w:t>
      </w:r>
      <w:r w:rsidRPr="00641BDB">
        <w:rPr>
          <w:rFonts w:eastAsia="Times New Roman" w:cs="Arial"/>
          <w:szCs w:val="17"/>
          <w:lang w:val="es-ES_tradnl"/>
        </w:rPr>
        <w:t>)</w:t>
      </w:r>
      <w:r w:rsidR="001306A9" w:rsidRPr="00641BDB">
        <w:rPr>
          <w:rFonts w:eastAsia="Times New Roman" w:cs="Arial"/>
          <w:szCs w:val="17"/>
          <w:lang w:val="es-ES_tradnl"/>
        </w:rPr>
        <w:t>;</w:t>
      </w:r>
      <w:r w:rsidR="00D22D23" w:rsidRPr="00641BDB">
        <w:rPr>
          <w:rFonts w:eastAsia="Times New Roman" w:cs="Arial"/>
          <w:lang w:val="es-ES_tradnl"/>
        </w:rPr>
        <w:t xml:space="preserve"> </w:t>
      </w:r>
    </w:p>
    <w:p w14:paraId="350F58A4" w14:textId="0B1FC0ED" w:rsidR="005E48A2" w:rsidRPr="00641BDB" w:rsidRDefault="00913EC4" w:rsidP="007C4832">
      <w:pPr>
        <w:pStyle w:val="NormalWeb"/>
        <w:numPr>
          <w:ilvl w:val="1"/>
          <w:numId w:val="10"/>
        </w:numPr>
        <w:ind w:left="2070"/>
        <w:jc w:val="both"/>
        <w:rPr>
          <w:lang w:val="es-ES_tradnl"/>
        </w:rPr>
      </w:pPr>
      <w:r w:rsidRPr="00641BDB">
        <w:rPr>
          <w:rFonts w:eastAsia="Times New Roman" w:cs="Arial"/>
          <w:szCs w:val="17"/>
          <w:lang w:val="es-ES_tradnl"/>
        </w:rPr>
        <w:t>l</w:t>
      </w:r>
      <w:r w:rsidR="00E5526E" w:rsidRPr="00641BDB">
        <w:rPr>
          <w:rFonts w:eastAsia="Times New Roman" w:cs="Arial"/>
          <w:szCs w:val="17"/>
          <w:lang w:val="es-ES_tradnl"/>
        </w:rPr>
        <w:t>a prevención de ataques de inyección SQL</w:t>
      </w:r>
      <w:r w:rsidR="005E48A2" w:rsidRPr="00641BDB">
        <w:rPr>
          <w:rFonts w:eastAsia="Times New Roman" w:cs="Arial"/>
          <w:szCs w:val="17"/>
          <w:lang w:val="es-ES_tradnl"/>
        </w:rPr>
        <w:t xml:space="preserve">: </w:t>
      </w:r>
      <w:hyperlink r:id="rId24" w:history="1">
        <w:r w:rsidR="005E48A2" w:rsidRPr="00641BDB">
          <w:rPr>
            <w:rFonts w:eastAsia="Times New Roman" w:cs="Arial"/>
            <w:i/>
            <w:iCs/>
            <w:lang w:val="es-ES_tradnl"/>
          </w:rPr>
          <w:t>OWASP SQL Injection Cheat Sheet</w:t>
        </w:r>
      </w:hyperlink>
      <w:r w:rsidR="00E5526E" w:rsidRPr="00641BDB">
        <w:rPr>
          <w:rFonts w:eastAsia="Times New Roman" w:cs="Arial"/>
          <w:lang w:val="es-ES_tradnl"/>
        </w:rPr>
        <w:t xml:space="preserve"> (Lista de Recomendaciones Prácticas de OWASP sobre Inyección SQL)</w:t>
      </w:r>
      <w:r w:rsidR="005E48A2" w:rsidRPr="00641BDB">
        <w:rPr>
          <w:lang w:val="es-ES_tradnl"/>
        </w:rPr>
        <w:t xml:space="preserve">, </w:t>
      </w:r>
      <w:hyperlink r:id="rId25" w:history="1">
        <w:r w:rsidR="005E48A2" w:rsidRPr="00641BDB">
          <w:rPr>
            <w:rFonts w:eastAsia="Times New Roman" w:cs="Arial"/>
            <w:i/>
            <w:iCs/>
            <w:lang w:val="es-ES_tradnl"/>
          </w:rPr>
          <w:t>OWASP Parameterization Cheat Sheet</w:t>
        </w:r>
      </w:hyperlink>
      <w:r w:rsidR="00E5526E" w:rsidRPr="00641BDB">
        <w:rPr>
          <w:rFonts w:eastAsia="Times New Roman" w:cs="Arial"/>
          <w:lang w:val="es-ES_tradnl"/>
        </w:rPr>
        <w:t xml:space="preserve"> (Lista de Recomendaciones Prácticas de OWASP sobre Parametrización)</w:t>
      </w:r>
      <w:r w:rsidR="001306A9" w:rsidRPr="00641BDB">
        <w:rPr>
          <w:rFonts w:eastAsia="Times New Roman" w:cs="Arial"/>
          <w:lang w:val="es-ES_tradnl"/>
        </w:rPr>
        <w:t>;</w:t>
      </w:r>
      <w:r w:rsidR="00E5526E" w:rsidRPr="00641BDB">
        <w:rPr>
          <w:rFonts w:eastAsia="Times New Roman" w:cs="Arial"/>
          <w:lang w:val="es-ES_tradnl"/>
        </w:rPr>
        <w:t xml:space="preserve"> y</w:t>
      </w:r>
    </w:p>
    <w:p w14:paraId="7D824FD9" w14:textId="12F137E2" w:rsidR="003222D8" w:rsidRPr="00641BDB" w:rsidRDefault="00913EC4" w:rsidP="007C4832">
      <w:pPr>
        <w:pStyle w:val="NormalWeb"/>
        <w:numPr>
          <w:ilvl w:val="1"/>
          <w:numId w:val="10"/>
        </w:numPr>
        <w:ind w:left="2070"/>
        <w:jc w:val="both"/>
        <w:rPr>
          <w:lang w:val="es-ES_tradnl"/>
        </w:rPr>
      </w:pPr>
      <w:r w:rsidRPr="00641BDB">
        <w:rPr>
          <w:rFonts w:eastAsia="Times New Roman" w:cs="Arial"/>
          <w:szCs w:val="17"/>
          <w:lang w:val="es-ES_tradnl"/>
        </w:rPr>
        <w:t>l</w:t>
      </w:r>
      <w:r w:rsidR="00E5526E" w:rsidRPr="00641BDB">
        <w:rPr>
          <w:rFonts w:eastAsia="Times New Roman" w:cs="Arial"/>
          <w:szCs w:val="17"/>
          <w:lang w:val="es-ES_tradnl"/>
        </w:rPr>
        <w:t>a seguridad de la capa de transporte</w:t>
      </w:r>
      <w:r w:rsidR="005E48A2" w:rsidRPr="00641BDB">
        <w:rPr>
          <w:rFonts w:eastAsia="Times New Roman" w:cs="Arial"/>
          <w:szCs w:val="17"/>
          <w:lang w:val="es-ES_tradnl"/>
        </w:rPr>
        <w:t xml:space="preserve">: </w:t>
      </w:r>
      <w:hyperlink r:id="rId26" w:history="1">
        <w:r w:rsidR="005E48A2" w:rsidRPr="00641BDB">
          <w:rPr>
            <w:rFonts w:eastAsia="Times New Roman" w:cs="Arial"/>
            <w:i/>
            <w:iCs/>
            <w:lang w:val="es-ES_tradnl"/>
          </w:rPr>
          <w:t>OWASP Transport Layer Protection Cheat Sheet</w:t>
        </w:r>
      </w:hyperlink>
      <w:r w:rsidR="00E5526E" w:rsidRPr="00641BDB">
        <w:rPr>
          <w:rFonts w:eastAsia="Times New Roman" w:cs="Arial"/>
          <w:lang w:val="es-ES_tradnl"/>
        </w:rPr>
        <w:t xml:space="preserve"> (Lista de Recomendaciones Prácticas de OWASP sobre </w:t>
      </w:r>
      <w:r w:rsidR="00F41C8F" w:rsidRPr="00641BDB">
        <w:rPr>
          <w:rFonts w:eastAsia="Times New Roman" w:cs="Arial"/>
          <w:lang w:val="es-ES_tradnl"/>
        </w:rPr>
        <w:t xml:space="preserve">la </w:t>
      </w:r>
      <w:r w:rsidR="00E5526E" w:rsidRPr="00641BDB">
        <w:rPr>
          <w:rFonts w:eastAsia="Times New Roman" w:cs="Arial"/>
          <w:lang w:val="es-ES_tradnl"/>
        </w:rPr>
        <w:t>Seguridad de la Capa de Transporte)</w:t>
      </w:r>
      <w:r w:rsidR="001306A9" w:rsidRPr="00641BDB">
        <w:rPr>
          <w:rFonts w:eastAsia="Times New Roman" w:cs="Arial"/>
          <w:lang w:val="es-ES_tradnl"/>
        </w:rPr>
        <w:t>.</w:t>
      </w:r>
    </w:p>
    <w:p w14:paraId="2971DC5B" w14:textId="070E14DD" w:rsidR="007D638D" w:rsidRPr="00641BDB" w:rsidRDefault="001B5854" w:rsidP="00C10E11">
      <w:pPr>
        <w:pStyle w:val="NormalWeb"/>
        <w:ind w:left="1695" w:hanging="97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2</w:t>
      </w:r>
      <w:r w:rsidR="001F4D37" w:rsidRPr="00641BDB">
        <w:rPr>
          <w:rFonts w:eastAsia="Times New Roman" w:cs="Arial"/>
          <w:szCs w:val="17"/>
          <w:lang w:val="es-ES_tradnl"/>
        </w:rPr>
        <w:t>3</w:t>
      </w:r>
      <w:r w:rsidR="005E48A2" w:rsidRPr="00641BDB">
        <w:rPr>
          <w:rFonts w:eastAsia="Times New Roman" w:cs="Arial"/>
          <w:szCs w:val="17"/>
          <w:lang w:val="es-ES_tradnl"/>
        </w:rPr>
        <w:t>]</w:t>
      </w:r>
      <w:r w:rsidR="00C10E11" w:rsidRPr="00641BDB">
        <w:rPr>
          <w:rFonts w:eastAsia="Times New Roman" w:cs="Arial"/>
          <w:szCs w:val="17"/>
          <w:lang w:val="es-ES_tradnl"/>
        </w:rPr>
        <w:tab/>
        <w:t>DEBEN realizarse pruebas de seguridad y evaluaciones de vulnerabilidad para garantizar que las API son seguras y resistentes a las amenazas. Para ello PUEDEN aprovechar</w:t>
      </w:r>
      <w:r w:rsidR="006E2CCD" w:rsidRPr="00641BDB">
        <w:rPr>
          <w:rFonts w:eastAsia="Times New Roman" w:cs="Arial"/>
          <w:szCs w:val="17"/>
          <w:lang w:val="es-ES_tradnl"/>
        </w:rPr>
        <w:t>se</w:t>
      </w:r>
      <w:r w:rsidR="00C10E11" w:rsidRPr="00641BDB">
        <w:rPr>
          <w:rFonts w:eastAsia="Times New Roman" w:cs="Arial"/>
          <w:szCs w:val="17"/>
          <w:lang w:val="es-ES_tradnl"/>
        </w:rPr>
        <w:t xml:space="preserve"> las pruebas de seguridad de aplicaciones estáticas y dinámicas (SAST/DAST), las herramientas de gestión automatizada de vulnerabilidades y las pruebas de penetración.</w:t>
      </w:r>
    </w:p>
    <w:p w14:paraId="101F671A" w14:textId="354F0132" w:rsidR="005E48A2" w:rsidRPr="00641BDB" w:rsidRDefault="00287D98" w:rsidP="00CB6A97">
      <w:pPr>
        <w:pStyle w:val="Heading4"/>
        <w:keepLines/>
        <w:jc w:val="both"/>
        <w:rPr>
          <w:lang w:val="es-ES_tradnl"/>
        </w:rPr>
      </w:pPr>
      <w:r w:rsidRPr="00641BDB">
        <w:rPr>
          <w:lang w:val="es-ES_tradnl"/>
        </w:rPr>
        <w:lastRenderedPageBreak/>
        <w:t>Cifrado, integridad y no repudio</w:t>
      </w:r>
    </w:p>
    <w:p w14:paraId="1FC31455" w14:textId="77777777" w:rsidR="00193DD4" w:rsidRPr="00641BDB" w:rsidRDefault="00193DD4" w:rsidP="00CB6A97">
      <w:pPr>
        <w:keepNext/>
        <w:keepLines/>
        <w:jc w:val="both"/>
        <w:rPr>
          <w:lang w:val="es-ES_tradnl"/>
        </w:rPr>
      </w:pPr>
    </w:p>
    <w:p w14:paraId="19EFCA16" w14:textId="1EFF1468" w:rsidR="005E48A2" w:rsidRPr="00641BDB" w:rsidRDefault="001F4D37" w:rsidP="00822775">
      <w:pPr>
        <w:ind w:left="360" w:hanging="360"/>
        <w:jc w:val="both"/>
        <w:rPr>
          <w:rFonts w:eastAsia="Times New Roman" w:cs="Arial"/>
          <w:szCs w:val="17"/>
          <w:lang w:val="es-ES_tradnl"/>
        </w:rPr>
      </w:pPr>
      <w:r w:rsidRPr="00641BDB">
        <w:rPr>
          <w:lang w:val="es-ES_tradnl"/>
        </w:rPr>
        <w:t>85.</w:t>
      </w:r>
      <w:r w:rsidRPr="00641BDB">
        <w:rPr>
          <w:lang w:val="es-ES_tradnl"/>
        </w:rPr>
        <w:tab/>
      </w:r>
      <w:r w:rsidR="00F924E9" w:rsidRPr="00641BDB">
        <w:rPr>
          <w:rFonts w:eastAsia="Times New Roman" w:cs="Arial"/>
          <w:szCs w:val="17"/>
          <w:lang w:val="es-ES_tradnl"/>
        </w:rPr>
        <w:t>Los servicios protegidos deben estar asegurados para proteger las credenciales de autenticación en tránsito: por ejemplo,</w:t>
      </w:r>
      <w:r w:rsidR="00A377A4" w:rsidRPr="00641BDB">
        <w:rPr>
          <w:rFonts w:eastAsia="Times New Roman" w:cs="Arial"/>
          <w:szCs w:val="17"/>
          <w:lang w:val="es-ES_tradnl"/>
        </w:rPr>
        <w:t xml:space="preserve"> </w:t>
      </w:r>
      <w:r w:rsidR="00F924E9" w:rsidRPr="00641BDB">
        <w:rPr>
          <w:rFonts w:eastAsia="Times New Roman" w:cs="Arial"/>
          <w:szCs w:val="17"/>
          <w:lang w:val="es-ES_tradnl"/>
        </w:rPr>
        <w:t xml:space="preserve">las contraseñas, las claves de API o los </w:t>
      </w:r>
      <w:r w:rsidR="00F924E9" w:rsidRPr="00641BDB">
        <w:rPr>
          <w:rFonts w:eastAsia="Times New Roman" w:cs="Arial"/>
          <w:i/>
          <w:iCs/>
          <w:szCs w:val="17"/>
          <w:lang w:val="es-ES_tradnl"/>
        </w:rPr>
        <w:t>tokens</w:t>
      </w:r>
      <w:r w:rsidR="00F924E9" w:rsidRPr="00641BDB">
        <w:rPr>
          <w:rFonts w:eastAsia="Times New Roman" w:cs="Arial"/>
          <w:szCs w:val="17"/>
          <w:lang w:val="es-ES_tradnl"/>
        </w:rPr>
        <w:t xml:space="preserve"> web JSON</w:t>
      </w:r>
      <w:r w:rsidR="005E48A2" w:rsidRPr="00641BDB">
        <w:rPr>
          <w:rFonts w:eastAsia="Times New Roman" w:cs="Arial"/>
          <w:szCs w:val="17"/>
          <w:lang w:val="es-ES_tradnl"/>
        </w:rPr>
        <w:t xml:space="preserve">. </w:t>
      </w:r>
      <w:r w:rsidR="00A377A4" w:rsidRPr="00641BDB">
        <w:rPr>
          <w:rFonts w:eastAsia="Times New Roman" w:cs="Arial"/>
          <w:szCs w:val="17"/>
          <w:lang w:val="es-ES_tradnl"/>
        </w:rPr>
        <w:t>También debería garantizarse la integridad de los datos transmitidos y el no repudio de las medidas adoptadas</w:t>
      </w:r>
      <w:r w:rsidR="005E48A2" w:rsidRPr="00641BDB">
        <w:rPr>
          <w:rFonts w:eastAsia="Times New Roman" w:cs="Arial"/>
          <w:szCs w:val="17"/>
          <w:lang w:val="es-ES_tradnl"/>
        </w:rPr>
        <w:t xml:space="preserve">. </w:t>
      </w:r>
      <w:r w:rsidR="00A377A4" w:rsidRPr="00641BDB">
        <w:rPr>
          <w:rFonts w:eastAsia="Times New Roman" w:cs="Arial"/>
          <w:szCs w:val="17"/>
          <w:lang w:val="es-ES_tradnl"/>
        </w:rPr>
        <w:t>Los mecanismos criptográficos seguros pueden garantizar la confidencialidad, el cifrado, la integridad y el no repudio</w:t>
      </w:r>
      <w:r w:rsidR="004A1FA1" w:rsidRPr="00641BDB">
        <w:rPr>
          <w:rFonts w:eastAsia="Times New Roman" w:cs="Arial"/>
          <w:szCs w:val="17"/>
          <w:lang w:val="es-ES_tradnl"/>
        </w:rPr>
        <w:t xml:space="preserve">. </w:t>
      </w:r>
      <w:r w:rsidR="00991404" w:rsidRPr="00641BDB">
        <w:rPr>
          <w:rFonts w:eastAsia="Times New Roman" w:cs="Arial"/>
          <w:szCs w:val="17"/>
          <w:lang w:val="es-ES_tradnl"/>
        </w:rPr>
        <w:t>La confidencialidad directa perfecta es un medio para asegurar que las claves de sesión no se vean comprometidas</w:t>
      </w:r>
      <w:r w:rsidR="004A1FA1" w:rsidRPr="00641BDB">
        <w:rPr>
          <w:rFonts w:eastAsia="Times New Roman" w:cs="Arial"/>
          <w:szCs w:val="17"/>
          <w:lang w:val="es-ES_tradnl"/>
        </w:rPr>
        <w:t xml:space="preserve">. </w:t>
      </w:r>
    </w:p>
    <w:p w14:paraId="1F28733A" w14:textId="3C6EA0F1" w:rsidR="00F875E1" w:rsidRPr="00641BDB" w:rsidRDefault="005E48A2" w:rsidP="000335CA">
      <w:pPr>
        <w:spacing w:before="100" w:beforeAutospacing="1" w:after="240"/>
        <w:ind w:left="1695" w:hanging="97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2</w:t>
      </w:r>
      <w:r w:rsidR="001F4D37" w:rsidRPr="00641BDB">
        <w:rPr>
          <w:rFonts w:eastAsia="Times New Roman" w:cs="Arial"/>
          <w:szCs w:val="17"/>
          <w:lang w:val="es-ES_tradnl"/>
        </w:rPr>
        <w:t>4</w:t>
      </w:r>
      <w:r w:rsidRPr="00641BDB">
        <w:rPr>
          <w:rFonts w:eastAsia="Times New Roman" w:cs="Arial"/>
          <w:szCs w:val="17"/>
          <w:lang w:val="es-ES_tradnl"/>
        </w:rPr>
        <w:t>]</w:t>
      </w:r>
      <w:r w:rsidR="00F61E66" w:rsidRPr="00641BDB">
        <w:rPr>
          <w:rFonts w:eastAsia="Times New Roman" w:cs="Arial"/>
          <w:szCs w:val="17"/>
          <w:lang w:val="es-ES_tradnl"/>
        </w:rPr>
        <w:tab/>
      </w:r>
      <w:r w:rsidR="000335CA" w:rsidRPr="00641BDB">
        <w:rPr>
          <w:rFonts w:eastAsia="Times New Roman" w:cs="Arial"/>
          <w:szCs w:val="17"/>
          <w:lang w:val="es-ES_tradnl"/>
        </w:rPr>
        <w:t xml:space="preserve">Los servicios protegidos DEBEN proporcionar puntos finales HTTP solo mediante TLS 1.2, o </w:t>
      </w:r>
      <w:r w:rsidR="00BD0568" w:rsidRPr="00641BDB">
        <w:rPr>
          <w:rFonts w:eastAsia="Times New Roman" w:cs="Arial"/>
          <w:szCs w:val="17"/>
          <w:lang w:val="es-ES_tradnl"/>
        </w:rPr>
        <w:t xml:space="preserve">una versión </w:t>
      </w:r>
      <w:r w:rsidR="000335CA" w:rsidRPr="00641BDB">
        <w:rPr>
          <w:rFonts w:eastAsia="Times New Roman" w:cs="Arial"/>
          <w:szCs w:val="17"/>
          <w:lang w:val="es-ES_tradnl"/>
        </w:rPr>
        <w:t>superior, con un paquete de cifrado que incluya el protocolo Elliptic-curve Diffie–Hellman (ECDH) para el intercambio de claves</w:t>
      </w:r>
      <w:r w:rsidR="00F875E1" w:rsidRPr="00641BDB">
        <w:rPr>
          <w:rFonts w:eastAsia="Times New Roman" w:cs="Arial"/>
          <w:szCs w:val="17"/>
          <w:lang w:val="es-ES_tradnl"/>
        </w:rPr>
        <w:t>.</w:t>
      </w:r>
      <w:r w:rsidRPr="00641BDB">
        <w:rPr>
          <w:rFonts w:eastAsia="Times New Roman" w:cs="Arial"/>
          <w:szCs w:val="17"/>
          <w:lang w:val="es-ES_tradnl"/>
        </w:rPr>
        <w:t xml:space="preserve"> </w:t>
      </w:r>
    </w:p>
    <w:p w14:paraId="6DD94B9D" w14:textId="3D40C362" w:rsidR="005E48A2" w:rsidRPr="00641BDB" w:rsidRDefault="00F875E1" w:rsidP="00622048">
      <w:pPr>
        <w:spacing w:before="100" w:beforeAutospacing="1" w:after="240"/>
        <w:ind w:left="1695" w:hanging="97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00CA1F2D" w:rsidRPr="00641BDB">
        <w:rPr>
          <w:rFonts w:eastAsia="Times New Roman" w:cs="Arial"/>
          <w:szCs w:val="17"/>
          <w:lang w:val="es-ES_tradnl"/>
        </w:rPr>
        <w:t>-12</w:t>
      </w:r>
      <w:r w:rsidR="001F4D37" w:rsidRPr="00641BDB">
        <w:rPr>
          <w:rFonts w:eastAsia="Times New Roman" w:cs="Arial"/>
          <w:szCs w:val="17"/>
          <w:lang w:val="es-ES_tradnl"/>
        </w:rPr>
        <w:t>5</w:t>
      </w:r>
      <w:r w:rsidRPr="00641BDB">
        <w:rPr>
          <w:rFonts w:eastAsia="Times New Roman" w:cs="Arial"/>
          <w:szCs w:val="17"/>
          <w:lang w:val="es-ES_tradnl"/>
        </w:rPr>
        <w:t>]</w:t>
      </w:r>
      <w:r w:rsidR="00622048" w:rsidRPr="00641BDB">
        <w:rPr>
          <w:rFonts w:eastAsia="Times New Roman" w:cs="Arial"/>
          <w:szCs w:val="17"/>
          <w:lang w:val="es-ES_tradnl"/>
        </w:rPr>
        <w:tab/>
        <w:t>Cuando se consideran los protocolos de autenticación, DEBERÍA utilizarse una confidencialidad directa perfecta para garantizar la seguridad del transporte. NO DEBERÍAN permitirse los algoritmos criptográficos inseguros ni la compatibilidad hacia atrás con SSL 3 y TLS 1.0/1.1.</w:t>
      </w:r>
      <w:r w:rsidR="005E48A2" w:rsidRPr="00641BDB">
        <w:rPr>
          <w:rFonts w:eastAsia="Times New Roman" w:cs="Arial"/>
          <w:szCs w:val="17"/>
          <w:lang w:val="es-ES_tradnl"/>
        </w:rPr>
        <w:t xml:space="preserve"> </w:t>
      </w:r>
    </w:p>
    <w:p w14:paraId="4436B42E" w14:textId="6EBAA6EE" w:rsidR="005E48A2" w:rsidRPr="00641BDB" w:rsidRDefault="001B5854" w:rsidP="00C7622A">
      <w:pPr>
        <w:pStyle w:val="NormalWeb"/>
        <w:ind w:left="1695" w:hanging="97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2</w:t>
      </w:r>
      <w:r w:rsidR="001F4D37" w:rsidRPr="00641BDB">
        <w:rPr>
          <w:rFonts w:eastAsia="Times New Roman" w:cs="Arial"/>
          <w:szCs w:val="17"/>
          <w:lang w:val="es-ES_tradnl"/>
        </w:rPr>
        <w:t>6</w:t>
      </w:r>
      <w:r w:rsidR="005E48A2" w:rsidRPr="00641BDB">
        <w:rPr>
          <w:rFonts w:eastAsia="Times New Roman" w:cs="Arial"/>
          <w:szCs w:val="17"/>
          <w:lang w:val="es-ES_tradnl"/>
        </w:rPr>
        <w:t>]</w:t>
      </w:r>
      <w:r w:rsidR="00C7622A" w:rsidRPr="00641BDB">
        <w:rPr>
          <w:rFonts w:eastAsia="Times New Roman" w:cs="Arial"/>
          <w:szCs w:val="17"/>
          <w:lang w:val="es-ES_tradnl"/>
        </w:rPr>
        <w:tab/>
        <w:t>Para una máxima seguridad y confianza, DEBERÍA establecerse una VPN Ipsec de sitio a sitio para proteger mejor la información transmitida a través de redes inseguras.</w:t>
      </w:r>
    </w:p>
    <w:p w14:paraId="01AB2327" w14:textId="47451BE4" w:rsidR="005E48A2" w:rsidRPr="00641BDB" w:rsidRDefault="00A9726C" w:rsidP="00152879">
      <w:pPr>
        <w:pStyle w:val="NormalWeb"/>
        <w:ind w:left="1695" w:hanging="97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2</w:t>
      </w:r>
      <w:r w:rsidR="001F4D37" w:rsidRPr="00641BDB">
        <w:rPr>
          <w:rFonts w:eastAsia="Times New Roman" w:cs="Arial"/>
          <w:szCs w:val="17"/>
          <w:lang w:val="es-ES_tradnl"/>
        </w:rPr>
        <w:t>7</w:t>
      </w:r>
      <w:r w:rsidR="005E48A2" w:rsidRPr="00641BDB">
        <w:rPr>
          <w:rFonts w:eastAsia="Times New Roman" w:cs="Arial"/>
          <w:szCs w:val="17"/>
          <w:lang w:val="es-ES_tradnl"/>
        </w:rPr>
        <w:t>]</w:t>
      </w:r>
      <w:r w:rsidR="006E7323" w:rsidRPr="00641BDB">
        <w:rPr>
          <w:rFonts w:eastAsia="Times New Roman" w:cs="Arial"/>
          <w:szCs w:val="17"/>
          <w:lang w:val="es-ES_tradnl"/>
        </w:rPr>
        <w:tab/>
        <w:t>La aplicación consumidora DEBERÍA validar la cadena de certificados TLS al realizar peticiones a recursos protegidos, incluida la comprobación de la lista de revocación de certificados.</w:t>
      </w:r>
    </w:p>
    <w:p w14:paraId="1D704BDD" w14:textId="150CB868" w:rsidR="005E48A2" w:rsidRPr="00641BDB" w:rsidRDefault="001B5854" w:rsidP="00913626">
      <w:pPr>
        <w:pStyle w:val="NormalWeb"/>
        <w:ind w:left="1695" w:hanging="97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2</w:t>
      </w:r>
      <w:r w:rsidR="001F4D37" w:rsidRPr="00641BDB">
        <w:rPr>
          <w:rFonts w:eastAsia="Times New Roman" w:cs="Arial"/>
          <w:szCs w:val="17"/>
          <w:lang w:val="es-ES_tradnl"/>
        </w:rPr>
        <w:t>8</w:t>
      </w:r>
      <w:r w:rsidR="005E48A2" w:rsidRPr="00641BDB">
        <w:rPr>
          <w:rFonts w:eastAsia="Times New Roman" w:cs="Arial"/>
          <w:szCs w:val="17"/>
          <w:lang w:val="es-ES_tradnl"/>
        </w:rPr>
        <w:t>]</w:t>
      </w:r>
      <w:r w:rsidR="00913626" w:rsidRPr="00641BDB">
        <w:rPr>
          <w:rFonts w:eastAsia="Times New Roman" w:cs="Arial"/>
          <w:szCs w:val="17"/>
          <w:lang w:val="es-ES_tradnl"/>
        </w:rPr>
        <w:tab/>
        <w:t xml:space="preserve">Los servicios protegidos DEBERÍAN utilizar solo certificados válidos emitidos por una autoridad </w:t>
      </w:r>
      <w:r w:rsidR="00FD40C5" w:rsidRPr="00641BDB">
        <w:rPr>
          <w:rFonts w:eastAsia="Times New Roman" w:cs="Arial"/>
          <w:szCs w:val="17"/>
          <w:lang w:val="es-ES_tradnl"/>
        </w:rPr>
        <w:t xml:space="preserve">certificadora </w:t>
      </w:r>
      <w:r w:rsidR="00913626" w:rsidRPr="00641BDB">
        <w:rPr>
          <w:rFonts w:eastAsia="Times New Roman" w:cs="Arial"/>
          <w:szCs w:val="17"/>
          <w:lang w:val="es-ES_tradnl"/>
        </w:rPr>
        <w:t>de confianza</w:t>
      </w:r>
      <w:r w:rsidR="005E48A2" w:rsidRPr="00641BDB">
        <w:rPr>
          <w:rFonts w:eastAsia="Times New Roman" w:cs="Arial"/>
          <w:szCs w:val="17"/>
          <w:lang w:val="es-ES_tradnl"/>
        </w:rPr>
        <w:t>.</w:t>
      </w:r>
    </w:p>
    <w:p w14:paraId="781B15B5" w14:textId="5DDBE68C" w:rsidR="005E48A2" w:rsidRPr="00641BDB" w:rsidRDefault="001B5854" w:rsidP="000A63B3">
      <w:pPr>
        <w:pStyle w:val="NormalWeb"/>
        <w:ind w:left="1695" w:hanging="97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2</w:t>
      </w:r>
      <w:r w:rsidR="001F4D37" w:rsidRPr="00641BDB">
        <w:rPr>
          <w:rFonts w:eastAsia="Times New Roman" w:cs="Arial"/>
          <w:szCs w:val="17"/>
          <w:lang w:val="es-ES_tradnl"/>
        </w:rPr>
        <w:t>9</w:t>
      </w:r>
      <w:r w:rsidR="005E48A2" w:rsidRPr="00641BDB">
        <w:rPr>
          <w:rFonts w:eastAsia="Times New Roman" w:cs="Arial"/>
          <w:szCs w:val="17"/>
          <w:lang w:val="es-ES_tradnl"/>
        </w:rPr>
        <w:t>]</w:t>
      </w:r>
      <w:r w:rsidR="00913626" w:rsidRPr="00641BDB">
        <w:rPr>
          <w:rFonts w:eastAsia="Times New Roman" w:cs="Arial"/>
          <w:szCs w:val="17"/>
          <w:lang w:val="es-ES_tradnl"/>
        </w:rPr>
        <w:tab/>
        <w:t xml:space="preserve">Los </w:t>
      </w:r>
      <w:r w:rsidR="00913626" w:rsidRPr="00641BDB">
        <w:rPr>
          <w:rFonts w:eastAsia="Times New Roman" w:cs="Arial"/>
          <w:i/>
          <w:iCs/>
          <w:szCs w:val="17"/>
          <w:lang w:val="es-ES_tradnl"/>
        </w:rPr>
        <w:t>tokens</w:t>
      </w:r>
      <w:r w:rsidR="00913626" w:rsidRPr="00641BDB">
        <w:rPr>
          <w:rFonts w:eastAsia="Times New Roman" w:cs="Arial"/>
          <w:szCs w:val="17"/>
          <w:lang w:val="es-ES_tradnl"/>
        </w:rPr>
        <w:t xml:space="preserve"> DEBERÍAN ser firmados utilizando algoritmos de firma segura que cumplan con </w:t>
      </w:r>
      <w:r w:rsidR="000A63B3" w:rsidRPr="00641BDB">
        <w:rPr>
          <w:rFonts w:eastAsia="Times New Roman" w:cs="Arial"/>
          <w:szCs w:val="17"/>
          <w:lang w:val="es-ES_tradnl"/>
        </w:rPr>
        <w:t>el estándar de firma digital (DSS) FIPS</w:t>
      </w:r>
      <w:r w:rsidR="006A7A93" w:rsidRPr="00641BDB">
        <w:rPr>
          <w:rFonts w:eastAsia="Times New Roman" w:cs="Arial"/>
          <w:szCs w:val="17"/>
          <w:lang w:val="es-ES_tradnl"/>
        </w:rPr>
        <w:t xml:space="preserve"> </w:t>
      </w:r>
      <w:r w:rsidR="000A63B3" w:rsidRPr="00641BDB">
        <w:rPr>
          <w:rFonts w:eastAsia="Times New Roman" w:cs="Arial"/>
          <w:szCs w:val="17"/>
          <w:lang w:val="es-ES_tradnl"/>
        </w:rPr>
        <w:t>186-4</w:t>
      </w:r>
      <w:r w:rsidR="00913626" w:rsidRPr="00641BDB">
        <w:rPr>
          <w:rFonts w:eastAsia="Times New Roman" w:cs="Arial"/>
          <w:szCs w:val="17"/>
          <w:lang w:val="es-ES_tradnl"/>
        </w:rPr>
        <w:t>.</w:t>
      </w:r>
      <w:r w:rsidR="005E48A2" w:rsidRPr="00641BDB">
        <w:rPr>
          <w:rFonts w:eastAsia="Times New Roman" w:cs="Arial"/>
          <w:szCs w:val="17"/>
          <w:lang w:val="es-ES_tradnl"/>
        </w:rPr>
        <w:t xml:space="preserve"> </w:t>
      </w:r>
      <w:r w:rsidR="000A63B3" w:rsidRPr="00641BDB">
        <w:rPr>
          <w:rFonts w:eastAsia="Times New Roman" w:cs="Arial"/>
          <w:szCs w:val="17"/>
          <w:lang w:val="es-ES_tradnl"/>
        </w:rPr>
        <w:t xml:space="preserve">DEBERÍAN considerarse los algoritmos de firma digital </w:t>
      </w:r>
      <w:r w:rsidR="0033665B" w:rsidRPr="00641BDB">
        <w:rPr>
          <w:rFonts w:eastAsia="Times New Roman" w:cs="Arial"/>
          <w:szCs w:val="17"/>
          <w:lang w:val="es-ES_tradnl"/>
        </w:rPr>
        <w:t xml:space="preserve">de </w:t>
      </w:r>
      <w:r w:rsidR="0033665B" w:rsidRPr="00641BDB">
        <w:rPr>
          <w:rFonts w:eastAsia="Times New Roman"/>
          <w:szCs w:val="17"/>
          <w:lang w:val="es-ES_tradnl"/>
        </w:rPr>
        <w:t>Rivest, Shamir y Adleman</w:t>
      </w:r>
      <w:r w:rsidR="0033665B" w:rsidRPr="00641BDB">
        <w:rPr>
          <w:rFonts w:eastAsia="Times New Roman" w:cs="Arial"/>
          <w:szCs w:val="17"/>
          <w:lang w:val="es-ES_tradnl"/>
        </w:rPr>
        <w:t xml:space="preserve"> (</w:t>
      </w:r>
      <w:r w:rsidR="005E48A2" w:rsidRPr="00641BDB">
        <w:rPr>
          <w:rFonts w:eastAsia="Times New Roman" w:cs="Arial"/>
          <w:szCs w:val="17"/>
          <w:lang w:val="es-ES_tradnl"/>
        </w:rPr>
        <w:t>RSA</w:t>
      </w:r>
      <w:r w:rsidR="0033665B" w:rsidRPr="00641BDB">
        <w:rPr>
          <w:rFonts w:eastAsia="Times New Roman" w:cs="Arial"/>
          <w:szCs w:val="17"/>
          <w:lang w:val="es-ES_tradnl"/>
        </w:rPr>
        <w:t>)</w:t>
      </w:r>
      <w:r w:rsidR="005E48A2" w:rsidRPr="00641BDB">
        <w:rPr>
          <w:rFonts w:eastAsia="Times New Roman" w:cs="Arial"/>
          <w:szCs w:val="17"/>
          <w:lang w:val="es-ES_tradnl"/>
        </w:rPr>
        <w:t xml:space="preserve"> </w:t>
      </w:r>
      <w:r w:rsidR="000A63B3" w:rsidRPr="00641BDB">
        <w:rPr>
          <w:rFonts w:eastAsia="Times New Roman" w:cs="Arial"/>
          <w:szCs w:val="17"/>
          <w:lang w:val="es-ES_tradnl"/>
        </w:rPr>
        <w:t xml:space="preserve">o </w:t>
      </w:r>
      <w:r w:rsidR="0033665B" w:rsidRPr="00641BDB">
        <w:rPr>
          <w:rFonts w:eastAsia="Times New Roman" w:cs="Arial"/>
          <w:szCs w:val="17"/>
          <w:lang w:val="es-ES_tradnl"/>
        </w:rPr>
        <w:t>de curva elíptica (</w:t>
      </w:r>
      <w:r w:rsidR="005E48A2" w:rsidRPr="00641BDB">
        <w:rPr>
          <w:rFonts w:eastAsia="Times New Roman" w:cs="Arial"/>
          <w:szCs w:val="17"/>
          <w:lang w:val="es-ES_tradnl"/>
        </w:rPr>
        <w:t>ECDSA</w:t>
      </w:r>
      <w:r w:rsidR="0033665B" w:rsidRPr="00641BDB">
        <w:rPr>
          <w:rFonts w:eastAsia="Times New Roman" w:cs="Arial"/>
          <w:szCs w:val="17"/>
          <w:lang w:val="es-ES_tradnl"/>
        </w:rPr>
        <w:t>)</w:t>
      </w:r>
      <w:r w:rsidR="000A63B3" w:rsidRPr="00641BDB">
        <w:rPr>
          <w:rFonts w:eastAsia="Times New Roman" w:cs="Arial"/>
          <w:szCs w:val="17"/>
          <w:lang w:val="es-ES_tradnl"/>
        </w:rPr>
        <w:t>.</w:t>
      </w:r>
    </w:p>
    <w:p w14:paraId="421CA8FB" w14:textId="0F46287F" w:rsidR="005E48A2" w:rsidRPr="00641BDB" w:rsidRDefault="00113143" w:rsidP="00796094">
      <w:pPr>
        <w:pStyle w:val="Heading4"/>
        <w:jc w:val="both"/>
        <w:rPr>
          <w:lang w:val="es-ES_tradnl"/>
        </w:rPr>
      </w:pPr>
      <w:r w:rsidRPr="00641BDB">
        <w:rPr>
          <w:lang w:val="es-ES_tradnl"/>
        </w:rPr>
        <w:t>Autenticación y autorización</w:t>
      </w:r>
    </w:p>
    <w:p w14:paraId="608B7222" w14:textId="35295634" w:rsidR="005E48A2" w:rsidRPr="00641BDB" w:rsidRDefault="001F4D37" w:rsidP="00796094">
      <w:pPr>
        <w:pStyle w:val="NormalWeb"/>
        <w:jc w:val="both"/>
        <w:rPr>
          <w:lang w:val="es-ES_tradnl"/>
        </w:rPr>
      </w:pPr>
      <w:r w:rsidRPr="00641BDB">
        <w:rPr>
          <w:lang w:val="es-ES_tradnl"/>
        </w:rPr>
        <w:t>86.</w:t>
      </w:r>
      <w:r w:rsidR="001446D6" w:rsidRPr="00641BDB">
        <w:rPr>
          <w:lang w:val="es-ES_tradnl"/>
        </w:rPr>
        <w:tab/>
      </w:r>
      <w:r w:rsidR="00157B67" w:rsidRPr="00641BDB">
        <w:rPr>
          <w:lang w:val="es-ES_tradnl"/>
        </w:rPr>
        <w:t>La autorización permite controlar el acceso a un recurso. No solo abarca la implementación de controles de acceso, sino también la definición de esos controles, incluidas las normas y políticas de acceso, que deberían establecer el nivel de acceso solicitado aceptable para el proveedor y la aplicación consumidora</w:t>
      </w:r>
      <w:r w:rsidR="0062249D" w:rsidRPr="00641BDB">
        <w:rPr>
          <w:lang w:val="es-ES_tradnl"/>
        </w:rPr>
        <w:t xml:space="preserve">. El fundamento del control de acceso consiste en que el proveedor concede o deniega a una aplicación consumidora y/o un consumidor el acceso a un recurso </w:t>
      </w:r>
      <w:r w:rsidR="00316CD8" w:rsidRPr="00641BDB">
        <w:rPr>
          <w:lang w:val="es-ES_tradnl"/>
        </w:rPr>
        <w:t>con</w:t>
      </w:r>
      <w:r w:rsidR="0062249D" w:rsidRPr="00641BDB">
        <w:rPr>
          <w:lang w:val="es-ES_tradnl"/>
        </w:rPr>
        <w:t xml:space="preserve"> un determinado nivel de granularidad</w:t>
      </w:r>
      <w:r w:rsidR="005E48A2" w:rsidRPr="00641BDB">
        <w:rPr>
          <w:lang w:val="es-ES_tradnl"/>
        </w:rPr>
        <w:t xml:space="preserve">. </w:t>
      </w:r>
      <w:r w:rsidR="00FB4434" w:rsidRPr="00641BDB">
        <w:rPr>
          <w:lang w:val="es-ES_tradnl"/>
        </w:rPr>
        <w:t xml:space="preserve">El acceso de grano grueso debería considerarse en el punto de petición de la API o de la </w:t>
      </w:r>
      <w:r w:rsidR="0083408A" w:rsidRPr="00641BDB">
        <w:rPr>
          <w:lang w:val="es-ES_tradnl"/>
        </w:rPr>
        <w:t>puerta de enlace</w:t>
      </w:r>
      <w:r w:rsidR="00FB4434" w:rsidRPr="00641BDB">
        <w:rPr>
          <w:lang w:val="es-ES_tradnl"/>
        </w:rPr>
        <w:t xml:space="preserve"> de la API, mientras que el control de acceso de grano fino debería considerarse en los servicios en segundo plano, si es posible</w:t>
      </w:r>
      <w:r w:rsidR="005E48A2" w:rsidRPr="00641BDB">
        <w:rPr>
          <w:lang w:val="es-ES_tradnl"/>
        </w:rPr>
        <w:t xml:space="preserve">. </w:t>
      </w:r>
      <w:r w:rsidR="00FB4434" w:rsidRPr="00641BDB">
        <w:rPr>
          <w:lang w:val="es-ES_tradnl"/>
        </w:rPr>
        <w:t>Puede</w:t>
      </w:r>
      <w:r w:rsidR="0083408A" w:rsidRPr="00641BDB">
        <w:rPr>
          <w:lang w:val="es-ES_tradnl"/>
        </w:rPr>
        <w:t xml:space="preserve"> utilizarse </w:t>
      </w:r>
      <w:r w:rsidR="00FB4434" w:rsidRPr="00641BDB">
        <w:rPr>
          <w:lang w:val="es-ES_tradnl"/>
        </w:rPr>
        <w:t>el modelo de control de acceso basado en roles (RBAC) o el modelo de control de acceso basado en atributos (ABAC)</w:t>
      </w:r>
      <w:r w:rsidR="001446D6" w:rsidRPr="00641BDB">
        <w:rPr>
          <w:lang w:val="es-ES_tradnl"/>
        </w:rPr>
        <w:t>.</w:t>
      </w:r>
    </w:p>
    <w:p w14:paraId="60A67118" w14:textId="386A2005" w:rsidR="005E48A2" w:rsidRPr="00641BDB" w:rsidRDefault="001F4D37" w:rsidP="00796094">
      <w:pPr>
        <w:pStyle w:val="NormalWeb"/>
        <w:jc w:val="both"/>
        <w:rPr>
          <w:lang w:val="es-ES_tradnl"/>
        </w:rPr>
      </w:pPr>
      <w:r w:rsidRPr="00641BDB">
        <w:rPr>
          <w:lang w:val="es-ES_tradnl"/>
        </w:rPr>
        <w:t>87.</w:t>
      </w:r>
      <w:r w:rsidR="001446D6" w:rsidRPr="00641BDB">
        <w:rPr>
          <w:lang w:val="es-ES_tradnl"/>
        </w:rPr>
        <w:tab/>
      </w:r>
      <w:r w:rsidR="00184E12" w:rsidRPr="00641BDB">
        <w:rPr>
          <w:lang w:val="es-ES_tradnl"/>
        </w:rPr>
        <w:t xml:space="preserve">Si un servicio está protegido, debería optarse por OpenID Connect en lugar de OAuth 2.0 ya que subsana muchas de las deficiencias de este último y proporciona una forma estandarizada de obtener los datos del perfil del propietario de un recurso, el formato estandarizado de </w:t>
      </w:r>
      <w:r w:rsidR="00C02E92" w:rsidRPr="00641BDB">
        <w:rPr>
          <w:lang w:val="es-ES_tradnl"/>
        </w:rPr>
        <w:t>J</w:t>
      </w:r>
      <w:r w:rsidR="00184E12" w:rsidRPr="00641BDB">
        <w:rPr>
          <w:lang w:val="es-ES_tradnl"/>
        </w:rPr>
        <w:t xml:space="preserve">SON </w:t>
      </w:r>
      <w:r w:rsidR="00C02E92" w:rsidRPr="00641BDB">
        <w:rPr>
          <w:lang w:val="es-ES_tradnl"/>
        </w:rPr>
        <w:t xml:space="preserve">Web Token </w:t>
      </w:r>
      <w:r w:rsidR="00184E12" w:rsidRPr="00641BDB">
        <w:rPr>
          <w:lang w:val="es-ES_tradnl"/>
        </w:rPr>
        <w:t>(JWT) y la criptografía</w:t>
      </w:r>
      <w:r w:rsidR="005E48A2" w:rsidRPr="00641BDB">
        <w:rPr>
          <w:lang w:val="es-ES_tradnl"/>
        </w:rPr>
        <w:t>.</w:t>
      </w:r>
      <w:r w:rsidR="00184E12" w:rsidRPr="00641BDB">
        <w:rPr>
          <w:lang w:val="es-ES_tradnl"/>
        </w:rPr>
        <w:t xml:space="preserve"> </w:t>
      </w:r>
      <w:r w:rsidR="00184E12" w:rsidRPr="00641BDB">
        <w:rPr>
          <w:rFonts w:cs="Arial"/>
          <w:szCs w:val="17"/>
          <w:lang w:val="es-ES_tradnl"/>
        </w:rPr>
        <w:t>No deberían utilizarse otros esquemas de seguridad como la autorización básica de HTTP, que requiere que el cliente guarde una contraseña en texto plano para enviarla junto con cada petición.</w:t>
      </w:r>
      <w:r w:rsidR="00946A7E" w:rsidRPr="00641BDB">
        <w:rPr>
          <w:rFonts w:cs="Arial"/>
          <w:szCs w:val="17"/>
          <w:lang w:val="es-ES_tradnl"/>
        </w:rPr>
        <w:t xml:space="preserve"> </w:t>
      </w:r>
      <w:r w:rsidR="00371E36" w:rsidRPr="00641BDB">
        <w:rPr>
          <w:rFonts w:cs="Arial"/>
          <w:szCs w:val="17"/>
          <w:lang w:val="es-ES_tradnl"/>
        </w:rPr>
        <w:t xml:space="preserve">Además, la verificación de esa contraseña sería más lenta porque se tendría que acceder al almacén de credenciales. OAuth 2.0 no especifica el </w:t>
      </w:r>
      <w:r w:rsidR="00371E36" w:rsidRPr="00641BDB">
        <w:rPr>
          <w:rFonts w:cs="Arial"/>
          <w:i/>
          <w:iCs/>
          <w:szCs w:val="17"/>
          <w:lang w:val="es-ES_tradnl"/>
        </w:rPr>
        <w:t>token</w:t>
      </w:r>
      <w:r w:rsidR="00371E36" w:rsidRPr="00641BDB">
        <w:rPr>
          <w:rFonts w:cs="Arial"/>
          <w:szCs w:val="17"/>
          <w:lang w:val="es-ES_tradnl"/>
        </w:rPr>
        <w:t xml:space="preserve"> de seguridad. Por consiguiente, debería utilizarse el JWT frente a, por ejemplo, el SAML 2.0, que requiere más información.</w:t>
      </w:r>
    </w:p>
    <w:p w14:paraId="6C4D9163" w14:textId="21F16B58" w:rsidR="005E48A2" w:rsidRPr="00641BDB" w:rsidRDefault="005E48A2" w:rsidP="007A299A">
      <w:pPr>
        <w:pStyle w:val="NormalWeb"/>
        <w:ind w:left="1695" w:hanging="106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1F4D37" w:rsidRPr="00641BDB">
        <w:rPr>
          <w:rFonts w:eastAsia="Times New Roman" w:cs="Arial"/>
          <w:szCs w:val="17"/>
          <w:lang w:val="es-ES_tradnl"/>
        </w:rPr>
        <w:t>30</w:t>
      </w:r>
      <w:r w:rsidRPr="00641BDB">
        <w:rPr>
          <w:rFonts w:eastAsia="Times New Roman" w:cs="Arial"/>
          <w:szCs w:val="17"/>
          <w:lang w:val="es-ES_tradnl"/>
        </w:rPr>
        <w:t>]</w:t>
      </w:r>
      <w:r w:rsidR="007A299A" w:rsidRPr="00641BDB">
        <w:rPr>
          <w:rFonts w:eastAsia="Times New Roman" w:cs="Arial"/>
          <w:szCs w:val="17"/>
          <w:lang w:val="es-ES_tradnl"/>
        </w:rPr>
        <w:tab/>
        <w:t>La autenticación anónima DEBE utilizarse solo cuando los clientes y la aplicación que están utilizando acceden a información o funciones con un nivel de sensibilidad bajo que no deberían requerir autenticación, como</w:t>
      </w:r>
      <w:r w:rsidR="00B550B8" w:rsidRPr="00641BDB">
        <w:rPr>
          <w:rFonts w:eastAsia="Times New Roman" w:cs="Arial"/>
          <w:szCs w:val="17"/>
          <w:lang w:val="es-ES_tradnl"/>
        </w:rPr>
        <w:t xml:space="preserve"> </w:t>
      </w:r>
      <w:r w:rsidR="007A299A" w:rsidRPr="00641BDB">
        <w:rPr>
          <w:rFonts w:eastAsia="Times New Roman" w:cs="Arial"/>
          <w:szCs w:val="17"/>
          <w:lang w:val="es-ES_tradnl"/>
        </w:rPr>
        <w:t>la información pública.</w:t>
      </w:r>
      <w:r w:rsidR="00D22D23" w:rsidRPr="00641BDB">
        <w:rPr>
          <w:rFonts w:eastAsia="Times New Roman" w:cs="Arial"/>
          <w:szCs w:val="17"/>
          <w:lang w:val="es-ES_tradnl"/>
        </w:rPr>
        <w:t xml:space="preserve"> </w:t>
      </w:r>
    </w:p>
    <w:p w14:paraId="76CF83D7" w14:textId="05446440" w:rsidR="005E48A2" w:rsidRPr="00641BDB" w:rsidRDefault="005E48A2" w:rsidP="00E830EF">
      <w:pPr>
        <w:pStyle w:val="NormalWeb"/>
        <w:ind w:left="1695" w:hanging="106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3</w:t>
      </w:r>
      <w:r w:rsidR="001F4D37" w:rsidRPr="00641BDB">
        <w:rPr>
          <w:rFonts w:eastAsia="Times New Roman" w:cs="Arial"/>
          <w:szCs w:val="17"/>
          <w:lang w:val="es-ES_tradnl"/>
        </w:rPr>
        <w:t>1</w:t>
      </w:r>
      <w:r w:rsidRPr="00641BDB">
        <w:rPr>
          <w:rFonts w:eastAsia="Times New Roman" w:cs="Arial"/>
          <w:szCs w:val="17"/>
          <w:lang w:val="es-ES_tradnl"/>
        </w:rPr>
        <w:t>]</w:t>
      </w:r>
      <w:r w:rsidR="00E830EF" w:rsidRPr="00641BDB">
        <w:rPr>
          <w:rFonts w:eastAsia="Times New Roman" w:cs="Arial"/>
          <w:szCs w:val="17"/>
          <w:lang w:val="es-ES_tradnl"/>
        </w:rPr>
        <w:tab/>
        <w:t xml:space="preserve">NO DEBE permitirse la autenticación con nombre de usuario y contraseña o con contraseña </w:t>
      </w:r>
      <w:r w:rsidR="00E830EF" w:rsidRPr="00641BDB">
        <w:rPr>
          <w:rFonts w:eastAsia="Times New Roman" w:cs="Arial"/>
          <w:i/>
          <w:iCs/>
          <w:szCs w:val="17"/>
          <w:lang w:val="es-ES_tradnl"/>
        </w:rPr>
        <w:t>hash</w:t>
      </w:r>
      <w:r w:rsidR="00E830EF" w:rsidRPr="00641BDB">
        <w:rPr>
          <w:rFonts w:eastAsia="Times New Roman" w:cs="Arial"/>
          <w:szCs w:val="17"/>
          <w:lang w:val="es-ES_tradnl"/>
        </w:rPr>
        <w:t xml:space="preserve"> [generada mediante una función </w:t>
      </w:r>
      <w:r w:rsidR="00E830EF" w:rsidRPr="00641BDB">
        <w:rPr>
          <w:rFonts w:eastAsia="Times New Roman" w:cs="Arial"/>
          <w:i/>
          <w:iCs/>
          <w:szCs w:val="17"/>
          <w:lang w:val="es-ES_tradnl"/>
        </w:rPr>
        <w:t>hash</w:t>
      </w:r>
      <w:r w:rsidR="00E830EF" w:rsidRPr="00641BDB">
        <w:rPr>
          <w:rFonts w:eastAsia="Times New Roman" w:cs="Arial"/>
          <w:szCs w:val="17"/>
          <w:lang w:val="es-ES_tradnl"/>
        </w:rPr>
        <w:t xml:space="preserve"> o función resumen].</w:t>
      </w:r>
      <w:r w:rsidR="00D22D23" w:rsidRPr="00641BDB">
        <w:rPr>
          <w:rFonts w:eastAsia="Times New Roman" w:cs="Arial"/>
          <w:szCs w:val="17"/>
          <w:lang w:val="es-ES_tradnl"/>
        </w:rPr>
        <w:t xml:space="preserve"> </w:t>
      </w:r>
    </w:p>
    <w:p w14:paraId="1201B922" w14:textId="2928E490" w:rsidR="005E48A2" w:rsidRPr="00641BDB" w:rsidRDefault="005E48A2" w:rsidP="00796094">
      <w:pPr>
        <w:spacing w:before="100" w:beforeAutospacing="1" w:after="240"/>
        <w:ind w:left="567"/>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3</w:t>
      </w:r>
      <w:r w:rsidR="001F4D37" w:rsidRPr="00641BDB">
        <w:rPr>
          <w:rFonts w:eastAsia="Times New Roman" w:cs="Arial"/>
          <w:szCs w:val="17"/>
          <w:lang w:val="es-ES_tradnl"/>
        </w:rPr>
        <w:t>2</w:t>
      </w:r>
      <w:r w:rsidRPr="00641BDB">
        <w:rPr>
          <w:rFonts w:eastAsia="Times New Roman" w:cs="Arial"/>
          <w:szCs w:val="17"/>
          <w:lang w:val="es-ES_tradnl"/>
        </w:rPr>
        <w:t>]</w:t>
      </w:r>
      <w:r w:rsidR="000D2882" w:rsidRPr="00641BDB">
        <w:rPr>
          <w:rFonts w:eastAsia="Times New Roman" w:cs="Arial"/>
          <w:szCs w:val="17"/>
          <w:lang w:val="es-ES_tradnl"/>
        </w:rPr>
        <w:tab/>
        <w:t>Si un servicio está protegido, DEBERÍA usarse el protocolo OpenID Connect.</w:t>
      </w:r>
      <w:r w:rsidR="00D22D23" w:rsidRPr="00641BDB">
        <w:rPr>
          <w:rFonts w:eastAsia="Times New Roman" w:cs="Arial"/>
          <w:szCs w:val="17"/>
          <w:lang w:val="es-ES_tradnl"/>
        </w:rPr>
        <w:t xml:space="preserve"> </w:t>
      </w:r>
    </w:p>
    <w:p w14:paraId="35633585" w14:textId="20D52BC0" w:rsidR="00DF77F7" w:rsidRPr="00641BDB" w:rsidRDefault="00DF77F7" w:rsidP="00B12D01">
      <w:pPr>
        <w:pStyle w:val="NormalWeb"/>
        <w:ind w:left="1692" w:hanging="1125"/>
        <w:jc w:val="both"/>
        <w:rPr>
          <w:rFonts w:eastAsia="Times New Roman" w:cs="Arial"/>
          <w:szCs w:val="17"/>
          <w:lang w:val="es-ES_tradnl"/>
        </w:rPr>
      </w:pPr>
      <w:r w:rsidRPr="00641BDB">
        <w:rPr>
          <w:rFonts w:eastAsia="Times New Roman" w:cs="Arial"/>
          <w:szCs w:val="17"/>
          <w:lang w:val="es-ES_tradnl"/>
        </w:rPr>
        <w:t>[RSG-13</w:t>
      </w:r>
      <w:r w:rsidR="001F4D37" w:rsidRPr="00641BDB">
        <w:rPr>
          <w:rFonts w:eastAsia="Times New Roman" w:cs="Arial"/>
          <w:szCs w:val="17"/>
          <w:lang w:val="es-ES_tradnl"/>
        </w:rPr>
        <w:t>3</w:t>
      </w:r>
      <w:r w:rsidRPr="00641BDB">
        <w:rPr>
          <w:rFonts w:eastAsia="Times New Roman" w:cs="Arial"/>
          <w:szCs w:val="17"/>
          <w:lang w:val="es-ES_tradnl"/>
        </w:rPr>
        <w:t>]</w:t>
      </w:r>
      <w:r w:rsidR="00B72221" w:rsidRPr="00641BDB">
        <w:rPr>
          <w:rFonts w:eastAsia="Times New Roman" w:cs="Arial"/>
          <w:szCs w:val="17"/>
          <w:lang w:val="es-ES_tradnl"/>
        </w:rPr>
        <w:tab/>
        <w:t xml:space="preserve">Cuando se utiliza </w:t>
      </w:r>
      <w:r w:rsidR="00C02E92" w:rsidRPr="00641BDB">
        <w:rPr>
          <w:lang w:val="es-ES_tradnl"/>
        </w:rPr>
        <w:t xml:space="preserve">JSON Web Token </w:t>
      </w:r>
      <w:r w:rsidR="00B72221" w:rsidRPr="00641BDB">
        <w:rPr>
          <w:rFonts w:eastAsia="Times New Roman" w:cs="Arial"/>
          <w:szCs w:val="17"/>
          <w:lang w:val="es-ES_tradnl"/>
        </w:rPr>
        <w:t xml:space="preserve">(JWT), el secreto JWT DEBERÍA tener una entropía alta para aumentar el factor de trabajo de </w:t>
      </w:r>
      <w:r w:rsidR="006A7A93" w:rsidRPr="00641BDB">
        <w:rPr>
          <w:rFonts w:eastAsia="Times New Roman" w:cs="Arial"/>
          <w:szCs w:val="17"/>
          <w:lang w:val="es-ES_tradnl"/>
        </w:rPr>
        <w:t>los</w:t>
      </w:r>
      <w:r w:rsidR="00B72221" w:rsidRPr="00641BDB">
        <w:rPr>
          <w:rFonts w:eastAsia="Times New Roman" w:cs="Arial"/>
          <w:szCs w:val="17"/>
          <w:lang w:val="es-ES_tradnl"/>
        </w:rPr>
        <w:t xml:space="preserve"> ataque</w:t>
      </w:r>
      <w:r w:rsidR="006A7A93" w:rsidRPr="00641BDB">
        <w:rPr>
          <w:rFonts w:eastAsia="Times New Roman" w:cs="Arial"/>
          <w:szCs w:val="17"/>
          <w:lang w:val="es-ES_tradnl"/>
        </w:rPr>
        <w:t>s</w:t>
      </w:r>
      <w:r w:rsidR="00B72221" w:rsidRPr="00641BDB">
        <w:rPr>
          <w:rFonts w:eastAsia="Times New Roman" w:cs="Arial"/>
          <w:szCs w:val="17"/>
          <w:lang w:val="es-ES_tradnl"/>
        </w:rPr>
        <w:t xml:space="preserve"> de fuerza bruta; los </w:t>
      </w:r>
      <w:r w:rsidR="00B72221" w:rsidRPr="00641BDB">
        <w:rPr>
          <w:rFonts w:eastAsia="Times New Roman" w:cs="Arial"/>
          <w:i/>
          <w:iCs/>
          <w:szCs w:val="17"/>
          <w:lang w:val="es-ES_tradnl"/>
        </w:rPr>
        <w:t>tokens</w:t>
      </w:r>
      <w:r w:rsidR="00B72221" w:rsidRPr="00641BDB">
        <w:rPr>
          <w:rFonts w:eastAsia="Times New Roman" w:cs="Arial"/>
          <w:szCs w:val="17"/>
          <w:lang w:val="es-ES_tradnl"/>
        </w:rPr>
        <w:t xml:space="preserve"> TTL y RTTL DEBERÍAN ser lo más cortos posibles; y la información sensible NO DEBERÍA almacenarse en la carga útil JWT</w:t>
      </w:r>
      <w:r w:rsidRPr="00641BDB">
        <w:rPr>
          <w:rFonts w:eastAsia="Times New Roman" w:cs="Arial"/>
          <w:szCs w:val="17"/>
          <w:lang w:val="es-ES_tradnl"/>
        </w:rPr>
        <w:t>.</w:t>
      </w:r>
      <w:r w:rsidR="00D22D23" w:rsidRPr="00641BDB">
        <w:rPr>
          <w:rFonts w:eastAsia="Times New Roman" w:cs="Arial"/>
          <w:szCs w:val="17"/>
          <w:lang w:val="es-ES_tradnl"/>
        </w:rPr>
        <w:t xml:space="preserve"> </w:t>
      </w:r>
    </w:p>
    <w:p w14:paraId="245C6035" w14:textId="193AC125" w:rsidR="005E48A2" w:rsidRPr="00641BDB" w:rsidRDefault="006925B0" w:rsidP="00796094">
      <w:pPr>
        <w:pStyle w:val="NormalWeb"/>
        <w:jc w:val="both"/>
        <w:rPr>
          <w:rFonts w:eastAsia="Times New Roman" w:cs="Arial"/>
          <w:szCs w:val="17"/>
          <w:lang w:val="es-ES_tradnl"/>
        </w:rPr>
      </w:pPr>
      <w:r w:rsidRPr="00641BDB">
        <w:rPr>
          <w:rFonts w:eastAsia="Times New Roman" w:cs="Arial"/>
          <w:szCs w:val="17"/>
          <w:lang w:val="es-ES_tradnl"/>
        </w:rPr>
        <w:t>88.</w:t>
      </w:r>
      <w:r w:rsidR="001446D6" w:rsidRPr="00641BDB">
        <w:rPr>
          <w:rFonts w:eastAsia="Times New Roman" w:cs="Arial"/>
          <w:szCs w:val="17"/>
          <w:lang w:val="es-ES_tradnl"/>
        </w:rPr>
        <w:tab/>
      </w:r>
      <w:r w:rsidR="0071189F" w:rsidRPr="00641BDB">
        <w:rPr>
          <w:rFonts w:eastAsia="Times New Roman" w:cs="Arial"/>
          <w:szCs w:val="17"/>
          <w:lang w:val="es-ES_tradnl"/>
        </w:rPr>
        <w:t>Una opción común de diseño de seguridad es centralizar la autenticación de los usuarios</w:t>
      </w:r>
      <w:r w:rsidR="00D73B34" w:rsidRPr="00641BDB">
        <w:rPr>
          <w:rFonts w:eastAsia="Times New Roman" w:cs="Arial"/>
          <w:szCs w:val="17"/>
          <w:lang w:val="es-ES_tradnl"/>
        </w:rPr>
        <w:t>, que de</w:t>
      </w:r>
      <w:r w:rsidR="0071189F" w:rsidRPr="00641BDB">
        <w:rPr>
          <w:rFonts w:eastAsia="Times New Roman" w:cs="Arial"/>
          <w:szCs w:val="17"/>
          <w:lang w:val="es-ES_tradnl"/>
        </w:rPr>
        <w:t xml:space="preserve">bería ser almacenada en un proveedor de identidad </w:t>
      </w:r>
      <w:r w:rsidR="008A0D51" w:rsidRPr="00641BDB">
        <w:rPr>
          <w:rFonts w:eastAsia="Times New Roman" w:cs="Arial"/>
          <w:szCs w:val="17"/>
          <w:lang w:val="es-ES_tradnl"/>
        </w:rPr>
        <w:t xml:space="preserve">(IdP) </w:t>
      </w:r>
      <w:r w:rsidR="0071189F" w:rsidRPr="00641BDB">
        <w:rPr>
          <w:rFonts w:eastAsia="Times New Roman" w:cs="Arial"/>
          <w:szCs w:val="17"/>
          <w:lang w:val="es-ES_tradnl"/>
        </w:rPr>
        <w:t>o localmente en los puntos finales REST</w:t>
      </w:r>
      <w:r w:rsidR="005E48A2" w:rsidRPr="00641BDB">
        <w:rPr>
          <w:rFonts w:eastAsia="Times New Roman" w:cs="Arial"/>
          <w:szCs w:val="17"/>
          <w:lang w:val="es-ES_tradnl"/>
        </w:rPr>
        <w:t>.</w:t>
      </w:r>
    </w:p>
    <w:p w14:paraId="06E38C27" w14:textId="65DA35AC" w:rsidR="005E48A2" w:rsidRPr="00641BDB" w:rsidRDefault="006925B0" w:rsidP="00796094">
      <w:pPr>
        <w:pStyle w:val="NormalWeb"/>
        <w:jc w:val="both"/>
        <w:rPr>
          <w:rFonts w:cs="Arial"/>
          <w:szCs w:val="17"/>
          <w:lang w:val="es-ES_tradnl"/>
        </w:rPr>
      </w:pPr>
      <w:r w:rsidRPr="00641BDB">
        <w:rPr>
          <w:rFonts w:cs="Arial"/>
          <w:szCs w:val="17"/>
          <w:lang w:val="es-ES_tradnl"/>
        </w:rPr>
        <w:lastRenderedPageBreak/>
        <w:t>89.</w:t>
      </w:r>
      <w:r w:rsidR="001446D6" w:rsidRPr="00641BDB">
        <w:rPr>
          <w:rFonts w:cs="Arial"/>
          <w:szCs w:val="17"/>
          <w:lang w:val="es-ES_tradnl"/>
        </w:rPr>
        <w:tab/>
      </w:r>
      <w:r w:rsidR="00392759" w:rsidRPr="00641BDB">
        <w:rPr>
          <w:rFonts w:cs="Arial"/>
          <w:szCs w:val="17"/>
          <w:lang w:val="es-ES_tradnl"/>
        </w:rPr>
        <w:t xml:space="preserve">Los servicios deberían procurar evitar la fuga de credenciales. Las contraseñas, los </w:t>
      </w:r>
      <w:r w:rsidR="00392759" w:rsidRPr="00641BDB">
        <w:rPr>
          <w:rFonts w:cs="Arial"/>
          <w:i/>
          <w:iCs/>
          <w:szCs w:val="17"/>
          <w:lang w:val="es-ES_tradnl"/>
        </w:rPr>
        <w:t>tokens</w:t>
      </w:r>
      <w:r w:rsidR="00392759" w:rsidRPr="00641BDB">
        <w:rPr>
          <w:rFonts w:cs="Arial"/>
          <w:szCs w:val="17"/>
          <w:lang w:val="es-ES_tradnl"/>
        </w:rPr>
        <w:t xml:space="preserve"> de seguridad y las claves de API no debe</w:t>
      </w:r>
      <w:r w:rsidR="001A0B3D" w:rsidRPr="00641BDB">
        <w:rPr>
          <w:rFonts w:cs="Arial"/>
          <w:szCs w:val="17"/>
          <w:lang w:val="es-ES_tradnl"/>
        </w:rPr>
        <w:t>n</w:t>
      </w:r>
      <w:r w:rsidR="00392759" w:rsidRPr="00641BDB">
        <w:rPr>
          <w:rFonts w:cs="Arial"/>
          <w:szCs w:val="17"/>
          <w:lang w:val="es-ES_tradnl"/>
        </w:rPr>
        <w:t xml:space="preserve"> aparecer en el URL, ya que podrían </w:t>
      </w:r>
      <w:r w:rsidR="001A0B3D" w:rsidRPr="00641BDB">
        <w:rPr>
          <w:rFonts w:cs="Arial"/>
          <w:szCs w:val="17"/>
          <w:lang w:val="es-ES_tradnl"/>
        </w:rPr>
        <w:t>quedarse</w:t>
      </w:r>
      <w:r w:rsidR="00392759" w:rsidRPr="00641BDB">
        <w:rPr>
          <w:rFonts w:cs="Arial"/>
          <w:szCs w:val="17"/>
          <w:lang w:val="es-ES_tradnl"/>
        </w:rPr>
        <w:t xml:space="preserve"> en los registros del servidor web</w:t>
      </w:r>
      <w:r w:rsidR="001A0B3D" w:rsidRPr="00641BDB">
        <w:rPr>
          <w:rFonts w:cs="Arial"/>
          <w:szCs w:val="17"/>
          <w:lang w:val="es-ES_tradnl"/>
        </w:rPr>
        <w:t xml:space="preserve"> que podrían ser utilizados</w:t>
      </w:r>
      <w:r w:rsidR="00392759" w:rsidRPr="00641BDB">
        <w:rPr>
          <w:rFonts w:cs="Arial"/>
          <w:szCs w:val="17"/>
          <w:lang w:val="es-ES_tradnl"/>
        </w:rPr>
        <w:t>. Por ejemplo, el siguiente URL no es apropiado por contener la clave de</w:t>
      </w:r>
      <w:r w:rsidR="001A0B3D" w:rsidRPr="00641BDB">
        <w:rPr>
          <w:rFonts w:cs="Arial"/>
          <w:szCs w:val="17"/>
          <w:lang w:val="es-ES_tradnl"/>
        </w:rPr>
        <w:t xml:space="preserve"> </w:t>
      </w:r>
      <w:r w:rsidR="00392759" w:rsidRPr="00641BDB">
        <w:rPr>
          <w:rFonts w:cs="Arial"/>
          <w:szCs w:val="17"/>
          <w:lang w:val="es-ES_tradnl"/>
        </w:rPr>
        <w:t>API:</w:t>
      </w:r>
      <w:r w:rsidR="005E48A2" w:rsidRPr="00641BDB">
        <w:rPr>
          <w:rFonts w:cs="Arial"/>
          <w:szCs w:val="17"/>
          <w:lang w:val="es-ES_tradnl"/>
        </w:rPr>
        <w:t xml:space="preserve"> </w:t>
      </w:r>
      <w:hyperlink r:id="rId27" w:history="1">
        <w:r w:rsidR="002222A0" w:rsidRPr="00641BDB">
          <w:rPr>
            <w:rStyle w:val="Hyperlink"/>
            <w:rFonts w:ascii="Courier New" w:hAnsi="Courier New" w:cs="Courier New"/>
            <w:szCs w:val="17"/>
            <w:lang w:val="es-ES_tradnl"/>
          </w:rPr>
          <w:t>https://wipo.int/api/patents?apiKey=a53f435643de32</w:t>
        </w:r>
      </w:hyperlink>
      <w:r w:rsidR="002222A0" w:rsidRPr="00641BDB">
        <w:rPr>
          <w:rFonts w:ascii="Courier New" w:hAnsi="Courier New" w:cs="Courier New"/>
          <w:szCs w:val="17"/>
          <w:lang w:val="es-ES_tradnl"/>
        </w:rPr>
        <w:t>.</w:t>
      </w:r>
    </w:p>
    <w:p w14:paraId="62845ECD" w14:textId="2B66E100" w:rsidR="005E48A2" w:rsidRPr="00641BDB" w:rsidRDefault="005E48A2" w:rsidP="00BF5D7F">
      <w:pPr>
        <w:spacing w:before="100" w:beforeAutospacing="1" w:after="240"/>
        <w:ind w:left="1695" w:hanging="97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3</w:t>
      </w:r>
      <w:r w:rsidR="006925B0" w:rsidRPr="00641BDB">
        <w:rPr>
          <w:rFonts w:eastAsia="Times New Roman" w:cs="Arial"/>
          <w:szCs w:val="17"/>
          <w:lang w:val="es-ES_tradnl"/>
        </w:rPr>
        <w:t>4</w:t>
      </w:r>
      <w:r w:rsidRPr="00641BDB">
        <w:rPr>
          <w:rFonts w:eastAsia="Times New Roman" w:cs="Arial"/>
          <w:szCs w:val="17"/>
          <w:lang w:val="es-ES_tradnl"/>
        </w:rPr>
        <w:t>]</w:t>
      </w:r>
      <w:r w:rsidR="00BF5D7F" w:rsidRPr="00641BDB">
        <w:rPr>
          <w:rFonts w:eastAsia="Times New Roman" w:cs="Arial"/>
          <w:szCs w:val="17"/>
          <w:lang w:val="es-ES_tradnl"/>
        </w:rPr>
        <w:tab/>
        <w:t xml:space="preserve">En las peticiones </w:t>
      </w:r>
      <w:r w:rsidR="00BF5D7F" w:rsidRPr="00641BDB">
        <w:rPr>
          <w:rFonts w:ascii="Courier New" w:eastAsia="Times New Roman" w:hAnsi="Courier New" w:cs="Courier New"/>
          <w:szCs w:val="17"/>
          <w:lang w:val="es-ES_tradnl"/>
        </w:rPr>
        <w:t>POST</w:t>
      </w:r>
      <w:r w:rsidR="001A0B3D" w:rsidRPr="00641BDB">
        <w:rPr>
          <w:rFonts w:ascii="Courier New" w:eastAsia="Times New Roman" w:hAnsi="Courier New" w:cs="Courier New"/>
          <w:szCs w:val="17"/>
          <w:lang w:val="es-ES_tradnl"/>
        </w:rPr>
        <w:t xml:space="preserve"> y </w:t>
      </w:r>
      <w:r w:rsidR="00BF5D7F" w:rsidRPr="00641BDB">
        <w:rPr>
          <w:rFonts w:ascii="Courier New" w:eastAsia="Times New Roman" w:hAnsi="Courier New" w:cs="Courier New"/>
          <w:szCs w:val="17"/>
          <w:lang w:val="es-ES_tradnl"/>
        </w:rPr>
        <w:t>PUT</w:t>
      </w:r>
      <w:r w:rsidR="00BF5D7F" w:rsidRPr="00641BDB">
        <w:rPr>
          <w:rFonts w:eastAsia="Times New Roman" w:cs="Arial"/>
          <w:szCs w:val="17"/>
          <w:lang w:val="es-ES_tradnl"/>
        </w:rPr>
        <w:t>, los datos sensibles DEBERÍAN ser transferidos en el cuerpo de la petición o mediante los encabeza</w:t>
      </w:r>
      <w:r w:rsidR="000D374F" w:rsidRPr="00641BDB">
        <w:rPr>
          <w:rFonts w:eastAsia="Times New Roman" w:cs="Arial"/>
          <w:szCs w:val="17"/>
          <w:lang w:val="es-ES_tradnl"/>
        </w:rPr>
        <w:t>dos</w:t>
      </w:r>
      <w:r w:rsidR="00BF5D7F" w:rsidRPr="00641BDB">
        <w:rPr>
          <w:rFonts w:eastAsia="Times New Roman" w:cs="Arial"/>
          <w:szCs w:val="17"/>
          <w:lang w:val="es-ES_tradnl"/>
        </w:rPr>
        <w:t xml:space="preserve"> de la petición.</w:t>
      </w:r>
    </w:p>
    <w:p w14:paraId="0B35C5E1" w14:textId="0890C465" w:rsidR="005E48A2" w:rsidRPr="00641BDB" w:rsidRDefault="001B5854" w:rsidP="00C64CB1">
      <w:pPr>
        <w:spacing w:before="100" w:beforeAutospacing="1" w:after="240"/>
        <w:ind w:left="720"/>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00CA1F2D" w:rsidRPr="00641BDB">
        <w:rPr>
          <w:rFonts w:eastAsia="Times New Roman" w:cs="Arial"/>
          <w:szCs w:val="17"/>
          <w:lang w:val="es-ES_tradnl"/>
        </w:rPr>
        <w:t>-13</w:t>
      </w:r>
      <w:r w:rsidR="006925B0" w:rsidRPr="00641BDB">
        <w:rPr>
          <w:rFonts w:eastAsia="Times New Roman" w:cs="Arial"/>
          <w:szCs w:val="17"/>
          <w:lang w:val="es-ES_tradnl"/>
        </w:rPr>
        <w:t>5</w:t>
      </w:r>
      <w:r w:rsidR="005E48A2" w:rsidRPr="00641BDB">
        <w:rPr>
          <w:rFonts w:eastAsia="Times New Roman" w:cs="Arial"/>
          <w:szCs w:val="17"/>
          <w:lang w:val="es-ES_tradnl"/>
        </w:rPr>
        <w:t>]</w:t>
      </w:r>
      <w:r w:rsidR="00C64CB1" w:rsidRPr="00641BDB">
        <w:rPr>
          <w:rFonts w:eastAsia="Times New Roman" w:cs="Arial"/>
          <w:szCs w:val="17"/>
          <w:lang w:val="es-ES_tradnl"/>
        </w:rPr>
        <w:tab/>
        <w:t xml:space="preserve">En las peticiones </w:t>
      </w:r>
      <w:r w:rsidR="00C64CB1" w:rsidRPr="00641BDB">
        <w:rPr>
          <w:rFonts w:ascii="Courier New" w:eastAsia="Times New Roman" w:hAnsi="Courier New" w:cs="Courier New"/>
          <w:szCs w:val="17"/>
          <w:lang w:val="es-ES_tradnl"/>
        </w:rPr>
        <w:t>GET</w:t>
      </w:r>
      <w:r w:rsidR="00C64CB1" w:rsidRPr="00641BDB">
        <w:rPr>
          <w:rFonts w:eastAsia="Times New Roman" w:cs="Arial"/>
          <w:szCs w:val="17"/>
          <w:lang w:val="es-ES_tradnl"/>
        </w:rPr>
        <w:t>, los datos sensibles DEBERÍAN ser transferidos en un encabezado HTTP.</w:t>
      </w:r>
      <w:r w:rsidR="00D22D23" w:rsidRPr="00641BDB">
        <w:rPr>
          <w:rFonts w:eastAsia="Times New Roman" w:cs="Arial"/>
          <w:szCs w:val="17"/>
          <w:lang w:val="es-ES_tradnl"/>
        </w:rPr>
        <w:t xml:space="preserve"> </w:t>
      </w:r>
    </w:p>
    <w:p w14:paraId="28F4EF54" w14:textId="5EE73D1A" w:rsidR="005E48A2" w:rsidRPr="00641BDB" w:rsidRDefault="001B5854" w:rsidP="00D743A2">
      <w:pPr>
        <w:spacing w:before="100" w:beforeAutospacing="1" w:after="240"/>
        <w:ind w:left="1695" w:hanging="97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3</w:t>
      </w:r>
      <w:r w:rsidR="006925B0" w:rsidRPr="00641BDB">
        <w:rPr>
          <w:rFonts w:eastAsia="Times New Roman" w:cs="Arial"/>
          <w:szCs w:val="17"/>
          <w:lang w:val="es-ES_tradnl"/>
        </w:rPr>
        <w:t>6</w:t>
      </w:r>
      <w:r w:rsidR="005E48A2" w:rsidRPr="00641BDB">
        <w:rPr>
          <w:rFonts w:eastAsia="Times New Roman" w:cs="Arial"/>
          <w:szCs w:val="17"/>
          <w:lang w:val="es-ES_tradnl"/>
        </w:rPr>
        <w:t>]</w:t>
      </w:r>
      <w:r w:rsidR="00D743A2" w:rsidRPr="00641BDB">
        <w:rPr>
          <w:rFonts w:eastAsia="Times New Roman" w:cs="Arial"/>
          <w:szCs w:val="17"/>
          <w:lang w:val="es-ES_tradnl"/>
        </w:rPr>
        <w:tab/>
        <w:t>Para minimizar la latencia y reducir el acoplamiento entre los servicios protegidos, la decisión de control de acceso DEBERÍA ser tomada localmente por los puntos finales REST.</w:t>
      </w:r>
    </w:p>
    <w:p w14:paraId="578E31E5" w14:textId="6C82C318" w:rsidR="005E48A2" w:rsidRPr="00641BDB" w:rsidRDefault="006925B0" w:rsidP="00796094">
      <w:pPr>
        <w:pStyle w:val="NormalWeb"/>
        <w:jc w:val="both"/>
        <w:rPr>
          <w:rFonts w:eastAsia="Times New Roman" w:cs="Arial"/>
          <w:szCs w:val="17"/>
          <w:lang w:val="es-ES_tradnl"/>
        </w:rPr>
      </w:pPr>
      <w:r w:rsidRPr="00641BDB">
        <w:rPr>
          <w:rFonts w:eastAsia="Times New Roman" w:cs="Arial"/>
          <w:szCs w:val="17"/>
          <w:lang w:val="es-ES_tradnl"/>
        </w:rPr>
        <w:t>90.</w:t>
      </w:r>
      <w:r w:rsidR="001446D6" w:rsidRPr="00641BDB">
        <w:rPr>
          <w:rFonts w:eastAsia="Times New Roman" w:cs="Arial"/>
          <w:szCs w:val="17"/>
          <w:lang w:val="es-ES_tradnl"/>
        </w:rPr>
        <w:tab/>
      </w:r>
      <w:r w:rsidR="00A65B9C" w:rsidRPr="00641BDB">
        <w:rPr>
          <w:rFonts w:eastAsia="Times New Roman" w:cs="Arial"/>
          <w:szCs w:val="17"/>
          <w:lang w:val="es-ES_tradnl"/>
        </w:rPr>
        <w:t>Autenticación basada en las claves de API. Siempre que se requiera una autenticación de sistema a sistema, deberían utilizarse claves de API generadas de forma automática y aleatoria.</w:t>
      </w:r>
      <w:r w:rsidR="003C1810" w:rsidRPr="00641BDB">
        <w:rPr>
          <w:rFonts w:eastAsia="Times New Roman" w:cs="Arial"/>
          <w:szCs w:val="17"/>
          <w:lang w:val="es-ES_tradnl"/>
        </w:rPr>
        <w:t xml:space="preserve"> El riesgo inherente </w:t>
      </w:r>
      <w:r w:rsidR="00AA7EB6" w:rsidRPr="00641BDB">
        <w:rPr>
          <w:rFonts w:eastAsia="Times New Roman" w:cs="Arial"/>
          <w:szCs w:val="17"/>
          <w:lang w:val="es-ES_tradnl"/>
        </w:rPr>
        <w:t>a</w:t>
      </w:r>
      <w:r w:rsidR="003C1810" w:rsidRPr="00641BDB">
        <w:rPr>
          <w:rFonts w:eastAsia="Times New Roman" w:cs="Arial"/>
          <w:szCs w:val="17"/>
          <w:lang w:val="es-ES_tradnl"/>
        </w:rPr>
        <w:t xml:space="preserve"> este modo de autenticación es que quienes tengan una copia de la clave de API pueden utilizarla como si fueran la aplicación consumidora legítima.</w:t>
      </w:r>
      <w:r w:rsidR="00AA7EB6" w:rsidRPr="00641BDB">
        <w:rPr>
          <w:rFonts w:eastAsia="Times New Roman" w:cs="Arial"/>
          <w:szCs w:val="17"/>
          <w:lang w:val="es-ES_tradnl"/>
        </w:rPr>
        <w:t xml:space="preserve"> </w:t>
      </w:r>
      <w:r w:rsidR="00B61DF9" w:rsidRPr="00641BDB">
        <w:rPr>
          <w:rFonts w:eastAsia="Times New Roman" w:cs="Arial"/>
          <w:szCs w:val="17"/>
          <w:lang w:val="es-ES_tradnl"/>
        </w:rPr>
        <w:t>Por consiguiente, todas las comunicaciones deberían cumplir lo dispuesto en [RSG-12</w:t>
      </w:r>
      <w:r w:rsidR="00E23F9D" w:rsidRPr="00641BDB">
        <w:rPr>
          <w:rFonts w:eastAsia="Times New Roman" w:cs="Arial"/>
          <w:szCs w:val="17"/>
          <w:lang w:val="es-ES_tradnl"/>
        </w:rPr>
        <w:t>4</w:t>
      </w:r>
      <w:r w:rsidR="00B61DF9" w:rsidRPr="00641BDB">
        <w:rPr>
          <w:rFonts w:eastAsia="Times New Roman" w:cs="Arial"/>
          <w:szCs w:val="17"/>
          <w:lang w:val="es-ES_tradnl"/>
        </w:rPr>
        <w:t>] para proteger la clave en tránsito.</w:t>
      </w:r>
      <w:r w:rsidR="005E3121" w:rsidRPr="00641BDB">
        <w:rPr>
          <w:rFonts w:eastAsia="Times New Roman" w:cs="Arial"/>
          <w:szCs w:val="17"/>
          <w:lang w:val="es-ES_tradnl"/>
        </w:rPr>
        <w:t xml:space="preserve"> </w:t>
      </w:r>
      <w:r w:rsidR="00B61DF9" w:rsidRPr="00641BDB">
        <w:rPr>
          <w:rFonts w:eastAsia="Times New Roman" w:cs="Arial"/>
          <w:szCs w:val="17"/>
          <w:lang w:val="es-ES_tradnl"/>
        </w:rPr>
        <w:t xml:space="preserve">La responsabilidad de proteger adecuadamente la copia de la clave de API recae en el desarrollador de la aplicación. Si la clave de API está incluida en la aplicación consumidora, </w:t>
      </w:r>
      <w:r w:rsidR="000E5302" w:rsidRPr="00641BDB">
        <w:rPr>
          <w:rFonts w:eastAsia="Times New Roman" w:cs="Arial"/>
          <w:szCs w:val="17"/>
          <w:lang w:val="es-ES_tradnl"/>
        </w:rPr>
        <w:t>podría</w:t>
      </w:r>
      <w:r w:rsidR="00B61DF9" w:rsidRPr="00641BDB">
        <w:rPr>
          <w:rFonts w:eastAsia="Times New Roman" w:cs="Arial"/>
          <w:szCs w:val="17"/>
          <w:lang w:val="es-ES_tradnl"/>
        </w:rPr>
        <w:t xml:space="preserve"> ser descifrada y extraída</w:t>
      </w:r>
      <w:r w:rsidR="005E48A2" w:rsidRPr="00641BDB">
        <w:rPr>
          <w:rFonts w:eastAsia="Times New Roman" w:cs="Arial"/>
          <w:szCs w:val="17"/>
          <w:lang w:val="es-ES_tradnl"/>
        </w:rPr>
        <w:t>.</w:t>
      </w:r>
      <w:r w:rsidR="000E5302" w:rsidRPr="00641BDB">
        <w:rPr>
          <w:rFonts w:eastAsia="Times New Roman" w:cs="Arial"/>
          <w:szCs w:val="17"/>
          <w:lang w:val="es-ES_tradnl"/>
        </w:rPr>
        <w:t xml:space="preserve"> Si se almacena en archivos de texto plano, podría ser robada y reutilizada con fines maliciosos.</w:t>
      </w:r>
      <w:r w:rsidR="005E3121" w:rsidRPr="00641BDB">
        <w:rPr>
          <w:rFonts w:eastAsia="Times New Roman" w:cs="Arial"/>
          <w:szCs w:val="17"/>
          <w:lang w:val="es-ES_tradnl"/>
        </w:rPr>
        <w:t xml:space="preserve"> </w:t>
      </w:r>
      <w:r w:rsidR="00BB0C8D" w:rsidRPr="00641BDB">
        <w:rPr>
          <w:rFonts w:eastAsia="Times New Roman" w:cs="Arial"/>
          <w:szCs w:val="17"/>
          <w:lang w:val="es-ES_tradnl"/>
        </w:rPr>
        <w:t xml:space="preserve">Por consiguiente, </w:t>
      </w:r>
      <w:r w:rsidR="00885643" w:rsidRPr="00641BDB">
        <w:rPr>
          <w:rFonts w:eastAsia="Times New Roman" w:cs="Arial"/>
          <w:szCs w:val="17"/>
          <w:lang w:val="es-ES_tradnl"/>
        </w:rPr>
        <w:t>las</w:t>
      </w:r>
      <w:r w:rsidR="00BB0C8D" w:rsidRPr="00641BDB">
        <w:rPr>
          <w:rFonts w:eastAsia="Times New Roman" w:cs="Arial"/>
          <w:szCs w:val="17"/>
          <w:lang w:val="es-ES_tradnl"/>
        </w:rPr>
        <w:t xml:space="preserve"> clave</w:t>
      </w:r>
      <w:r w:rsidR="00885643" w:rsidRPr="00641BDB">
        <w:rPr>
          <w:rFonts w:eastAsia="Times New Roman" w:cs="Arial"/>
          <w:szCs w:val="17"/>
          <w:lang w:val="es-ES_tradnl"/>
        </w:rPr>
        <w:t>s</w:t>
      </w:r>
      <w:r w:rsidR="00BB0C8D" w:rsidRPr="00641BDB">
        <w:rPr>
          <w:rFonts w:eastAsia="Times New Roman" w:cs="Arial"/>
          <w:szCs w:val="17"/>
          <w:lang w:val="es-ES_tradnl"/>
        </w:rPr>
        <w:t xml:space="preserve"> de API debe</w:t>
      </w:r>
      <w:r w:rsidR="00885643" w:rsidRPr="00641BDB">
        <w:rPr>
          <w:rFonts w:eastAsia="Times New Roman" w:cs="Arial"/>
          <w:szCs w:val="17"/>
          <w:lang w:val="es-ES_tradnl"/>
        </w:rPr>
        <w:t>n</w:t>
      </w:r>
      <w:r w:rsidR="00BB0C8D" w:rsidRPr="00641BDB">
        <w:rPr>
          <w:rFonts w:eastAsia="Times New Roman" w:cs="Arial"/>
          <w:szCs w:val="17"/>
          <w:lang w:val="es-ES_tradnl"/>
        </w:rPr>
        <w:t xml:space="preserve"> estar protegida</w:t>
      </w:r>
      <w:r w:rsidR="00885643" w:rsidRPr="00641BDB">
        <w:rPr>
          <w:rFonts w:eastAsia="Times New Roman" w:cs="Arial"/>
          <w:szCs w:val="17"/>
          <w:lang w:val="es-ES_tradnl"/>
        </w:rPr>
        <w:t>s</w:t>
      </w:r>
      <w:r w:rsidR="00BB0C8D" w:rsidRPr="00641BDB">
        <w:rPr>
          <w:rFonts w:eastAsia="Times New Roman" w:cs="Arial"/>
          <w:szCs w:val="17"/>
          <w:lang w:val="es-ES_tradnl"/>
        </w:rPr>
        <w:t xml:space="preserve"> por un almacén de credenciales o un mecanismo de gestión secreto</w:t>
      </w:r>
      <w:r w:rsidR="005E48A2" w:rsidRPr="00641BDB">
        <w:rPr>
          <w:rFonts w:eastAsia="Times New Roman" w:cs="Arial"/>
          <w:szCs w:val="17"/>
          <w:lang w:val="es-ES_tradnl"/>
        </w:rPr>
        <w:t>.</w:t>
      </w:r>
      <w:r w:rsidR="00BB0C8D" w:rsidRPr="00641BDB">
        <w:rPr>
          <w:rFonts w:eastAsia="Times New Roman" w:cs="Arial"/>
          <w:szCs w:val="17"/>
          <w:lang w:val="es-ES_tradnl"/>
        </w:rPr>
        <w:t xml:space="preserve"> Las claves de</w:t>
      </w:r>
      <w:r w:rsidR="00885643" w:rsidRPr="00641BDB">
        <w:rPr>
          <w:rFonts w:eastAsia="Times New Roman" w:cs="Arial"/>
          <w:szCs w:val="17"/>
          <w:lang w:val="es-ES_tradnl"/>
        </w:rPr>
        <w:t xml:space="preserve"> </w:t>
      </w:r>
      <w:r w:rsidR="00BB0C8D" w:rsidRPr="00641BDB">
        <w:rPr>
          <w:rFonts w:eastAsia="Times New Roman" w:cs="Arial"/>
          <w:szCs w:val="17"/>
          <w:lang w:val="es-ES_tradnl"/>
        </w:rPr>
        <w:t>API pueden utilizarse para controlar el uso de los servicios, incluidos los servicios públicos.</w:t>
      </w:r>
      <w:r w:rsidR="00D22D23" w:rsidRPr="00641BDB">
        <w:rPr>
          <w:rFonts w:eastAsia="Times New Roman" w:cs="Arial"/>
          <w:szCs w:val="17"/>
          <w:lang w:val="es-ES_tradnl"/>
        </w:rPr>
        <w:t xml:space="preserve"> </w:t>
      </w:r>
    </w:p>
    <w:p w14:paraId="46103DCC" w14:textId="47B06B92" w:rsidR="005E48A2" w:rsidRPr="00641BDB" w:rsidRDefault="001B5854" w:rsidP="00EF09AA">
      <w:pPr>
        <w:pStyle w:val="NormalWeb"/>
        <w:ind w:left="1692" w:hanging="112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3</w:t>
      </w:r>
      <w:r w:rsidR="00E23F9D" w:rsidRPr="00641BDB">
        <w:rPr>
          <w:rFonts w:eastAsia="Times New Roman" w:cs="Arial"/>
          <w:szCs w:val="17"/>
          <w:lang w:val="es-ES_tradnl"/>
        </w:rPr>
        <w:t>7</w:t>
      </w:r>
      <w:r w:rsidR="005E48A2" w:rsidRPr="00641BDB">
        <w:rPr>
          <w:rFonts w:eastAsia="Times New Roman" w:cs="Arial"/>
          <w:szCs w:val="17"/>
          <w:lang w:val="es-ES_tradnl"/>
        </w:rPr>
        <w:t>]</w:t>
      </w:r>
      <w:r w:rsidR="003733B0" w:rsidRPr="00641BDB">
        <w:rPr>
          <w:rFonts w:eastAsia="Times New Roman" w:cs="Arial"/>
          <w:szCs w:val="17"/>
          <w:lang w:val="es-ES_tradnl"/>
        </w:rPr>
        <w:tab/>
        <w:t xml:space="preserve">DEBERÍAN </w:t>
      </w:r>
      <w:r w:rsidR="00FC74E8" w:rsidRPr="00641BDB">
        <w:rPr>
          <w:rFonts w:eastAsia="Times New Roman" w:cs="Arial"/>
          <w:szCs w:val="17"/>
          <w:lang w:val="es-ES_tradnl"/>
        </w:rPr>
        <w:t xml:space="preserve">utilizarse claves de API </w:t>
      </w:r>
      <w:r w:rsidR="003733B0" w:rsidRPr="00641BDB">
        <w:rPr>
          <w:rFonts w:eastAsia="Times New Roman" w:cs="Arial"/>
          <w:szCs w:val="17"/>
          <w:lang w:val="es-ES_tradnl"/>
        </w:rPr>
        <w:t xml:space="preserve">en los servicios protegidos y públicos para evitar que se sobrecargue a sus proveedores de servicios con múltiples peticiones (ataques de denegación de servicio). En el caso de los servicios protegidos, PUEDEN utilizarse </w:t>
      </w:r>
      <w:r w:rsidR="00FC74E8" w:rsidRPr="00641BDB">
        <w:rPr>
          <w:rFonts w:eastAsia="Times New Roman" w:cs="Arial"/>
          <w:szCs w:val="17"/>
          <w:lang w:val="es-ES_tradnl"/>
        </w:rPr>
        <w:t xml:space="preserve">claves de API </w:t>
      </w:r>
      <w:r w:rsidR="003733B0" w:rsidRPr="00641BDB">
        <w:rPr>
          <w:rFonts w:eastAsia="Times New Roman" w:cs="Arial"/>
          <w:szCs w:val="17"/>
          <w:lang w:val="es-ES_tradnl"/>
        </w:rPr>
        <w:t>para la monetización (planes adquiridos), la aplicación de políticas de calidad de servicio y la supervisión.</w:t>
      </w:r>
      <w:r w:rsidR="005E48A2" w:rsidRPr="00641BDB">
        <w:rPr>
          <w:rFonts w:eastAsia="Times New Roman" w:cs="Arial"/>
          <w:szCs w:val="17"/>
          <w:lang w:val="es-ES_tradnl"/>
        </w:rPr>
        <w:t> </w:t>
      </w:r>
    </w:p>
    <w:p w14:paraId="781FA521" w14:textId="22EC0A19" w:rsidR="005E48A2" w:rsidRPr="00641BDB" w:rsidRDefault="00A9726C" w:rsidP="00260489">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3</w:t>
      </w:r>
      <w:r w:rsidR="00E23F9D" w:rsidRPr="00641BDB">
        <w:rPr>
          <w:rFonts w:eastAsia="Times New Roman" w:cs="Arial"/>
          <w:szCs w:val="17"/>
          <w:lang w:val="es-ES_tradnl"/>
        </w:rPr>
        <w:t>8</w:t>
      </w:r>
      <w:r w:rsidR="005E48A2" w:rsidRPr="00641BDB">
        <w:rPr>
          <w:rFonts w:eastAsia="Times New Roman" w:cs="Arial"/>
          <w:szCs w:val="17"/>
          <w:lang w:val="es-ES_tradnl"/>
        </w:rPr>
        <w:t>]</w:t>
      </w:r>
      <w:r w:rsidR="004327A0" w:rsidRPr="00641BDB">
        <w:rPr>
          <w:rFonts w:eastAsia="Times New Roman" w:cs="Arial"/>
          <w:szCs w:val="17"/>
          <w:lang w:val="es-ES_tradnl"/>
        </w:rPr>
        <w:tab/>
        <w:t xml:space="preserve">Las claves de API PUEDEN combinarse con el encabezado de petición HTTP </w:t>
      </w:r>
      <w:r w:rsidR="004327A0" w:rsidRPr="00641BDB">
        <w:rPr>
          <w:rFonts w:ascii="Courier New" w:eastAsia="Times New Roman" w:hAnsi="Courier New" w:cs="Courier New"/>
          <w:szCs w:val="17"/>
          <w:lang w:val="es-ES_tradnl"/>
        </w:rPr>
        <w:t>user-agent</w:t>
      </w:r>
      <w:r w:rsidR="004327A0" w:rsidRPr="00641BDB">
        <w:rPr>
          <w:rFonts w:eastAsia="Times New Roman" w:cs="Arial"/>
          <w:szCs w:val="17"/>
          <w:lang w:val="es-ES_tradnl"/>
        </w:rPr>
        <w:t xml:space="preserve"> para determinar si el usuario es una persona o un agente de software, conforme a lo especificado en la Norma</w:t>
      </w:r>
      <w:r w:rsidR="00070C65">
        <w:rPr>
          <w:rFonts w:eastAsia="Times New Roman" w:cs="Arial"/>
          <w:szCs w:val="17"/>
          <w:lang w:val="es-ES_tradnl"/>
        </w:rPr>
        <w:t> </w:t>
      </w:r>
      <w:r w:rsidR="00BE7439" w:rsidRPr="00641BDB">
        <w:rPr>
          <w:rFonts w:eastAsia="Times New Roman" w:cs="Arial"/>
          <w:szCs w:val="17"/>
          <w:lang w:val="es-ES_tradnl"/>
        </w:rPr>
        <w:t>RFC</w:t>
      </w:r>
      <w:r w:rsidR="00070C65">
        <w:rPr>
          <w:rFonts w:eastAsia="Times New Roman" w:cs="Arial"/>
          <w:szCs w:val="17"/>
          <w:lang w:val="es-ES_tradnl"/>
        </w:rPr>
        <w:t> </w:t>
      </w:r>
      <w:del w:id="257" w:author="Author">
        <w:r w:rsidR="004327A0" w:rsidRPr="00641BDB">
          <w:rPr>
            <w:rFonts w:eastAsia="Times New Roman" w:cs="Arial"/>
            <w:szCs w:val="17"/>
            <w:lang w:val="es-ES_tradnl"/>
          </w:rPr>
          <w:delText>7231</w:delText>
        </w:r>
      </w:del>
      <w:ins w:id="258" w:author="Author">
        <w:r w:rsidR="00BE7439" w:rsidRPr="00641BDB">
          <w:rPr>
            <w:rFonts w:eastAsia="Times New Roman" w:cs="Arial"/>
            <w:szCs w:val="17"/>
            <w:lang w:val="es-ES_tradnl"/>
          </w:rPr>
          <w:t>9110</w:t>
        </w:r>
      </w:ins>
      <w:r w:rsidR="004327A0" w:rsidRPr="00641BDB">
        <w:rPr>
          <w:rFonts w:eastAsia="Times New Roman" w:cs="Arial"/>
          <w:szCs w:val="17"/>
          <w:lang w:val="es-ES_tradnl"/>
        </w:rPr>
        <w:t xml:space="preserve"> del IETF.</w:t>
      </w:r>
      <w:r w:rsidR="00D22D23" w:rsidRPr="00641BDB">
        <w:rPr>
          <w:rFonts w:eastAsia="Times New Roman" w:cs="Arial"/>
          <w:szCs w:val="17"/>
          <w:lang w:val="es-ES_tradnl"/>
        </w:rPr>
        <w:t xml:space="preserve"> </w:t>
      </w:r>
    </w:p>
    <w:p w14:paraId="710EE403" w14:textId="1F01A7D1" w:rsidR="005E48A2" w:rsidRPr="00641BDB" w:rsidRDefault="005E48A2" w:rsidP="00752628">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7D6BD6"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3</w:t>
      </w:r>
      <w:r w:rsidR="00E23F9D" w:rsidRPr="00641BDB">
        <w:rPr>
          <w:rFonts w:eastAsia="Times New Roman" w:cs="Arial"/>
          <w:szCs w:val="17"/>
          <w:lang w:val="es-ES_tradnl"/>
        </w:rPr>
        <w:t>9</w:t>
      </w:r>
      <w:r w:rsidRPr="00641BDB">
        <w:rPr>
          <w:rFonts w:eastAsia="Times New Roman" w:cs="Arial"/>
          <w:szCs w:val="17"/>
          <w:lang w:val="es-ES_tradnl"/>
        </w:rPr>
        <w:t>]</w:t>
      </w:r>
      <w:r w:rsidR="00752628" w:rsidRPr="00641BDB">
        <w:rPr>
          <w:rFonts w:eastAsia="Times New Roman" w:cs="Arial"/>
          <w:szCs w:val="17"/>
          <w:lang w:val="es-ES_tradnl"/>
        </w:rPr>
        <w:tab/>
        <w:t>El proveedor de servicios DEBERÍA devolver junto con los encabezados de respuesta HTTP el estado de uso en el momento. Se PUEDEN devolver los siguientes datos de respuesta</w:t>
      </w:r>
      <w:r w:rsidRPr="00641BDB">
        <w:rPr>
          <w:rFonts w:eastAsia="Times New Roman" w:cs="Arial"/>
          <w:szCs w:val="17"/>
          <w:lang w:val="es-ES_tradnl"/>
        </w:rPr>
        <w:t>:</w:t>
      </w:r>
    </w:p>
    <w:p w14:paraId="19E25834" w14:textId="14342354" w:rsidR="003675ED" w:rsidRPr="00641BDB" w:rsidRDefault="003675ED" w:rsidP="007C4832">
      <w:pPr>
        <w:pStyle w:val="NormalWeb"/>
        <w:numPr>
          <w:ilvl w:val="0"/>
          <w:numId w:val="11"/>
        </w:numPr>
        <w:jc w:val="both"/>
        <w:rPr>
          <w:rFonts w:eastAsia="Times New Roman" w:cs="Arial"/>
          <w:szCs w:val="17"/>
          <w:lang w:val="es-ES_tradnl"/>
        </w:rPr>
      </w:pPr>
      <w:r w:rsidRPr="00641BDB">
        <w:rPr>
          <w:rFonts w:eastAsia="Times New Roman" w:cs="Arial"/>
          <w:szCs w:val="17"/>
          <w:lang w:val="es-ES_tradnl"/>
        </w:rPr>
        <w:t>límite de tasa (</w:t>
      </w:r>
      <w:r w:rsidRPr="00641BDB">
        <w:rPr>
          <w:rFonts w:eastAsia="Times New Roman" w:cs="Arial"/>
          <w:i/>
          <w:iCs/>
          <w:szCs w:val="17"/>
          <w:lang w:val="es-ES_tradnl"/>
        </w:rPr>
        <w:t>rate limit</w:t>
      </w:r>
      <w:r w:rsidRPr="00641BDB">
        <w:rPr>
          <w:rFonts w:eastAsia="Times New Roman" w:cs="Arial"/>
          <w:szCs w:val="17"/>
          <w:lang w:val="es-ES_tradnl"/>
        </w:rPr>
        <w:t>): máximo número de peticiones por minuto permitido en el sistema;</w:t>
      </w:r>
    </w:p>
    <w:p w14:paraId="4BDB67F6" w14:textId="20E74DD5" w:rsidR="005E48A2" w:rsidRPr="00641BDB" w:rsidRDefault="003675ED" w:rsidP="007C4832">
      <w:pPr>
        <w:pStyle w:val="NormalWeb"/>
        <w:numPr>
          <w:ilvl w:val="0"/>
          <w:numId w:val="11"/>
        </w:numPr>
        <w:jc w:val="both"/>
        <w:rPr>
          <w:rFonts w:eastAsia="Times New Roman" w:cs="Arial"/>
          <w:szCs w:val="17"/>
          <w:lang w:val="es-ES_tradnl"/>
        </w:rPr>
      </w:pPr>
      <w:r w:rsidRPr="00641BDB">
        <w:rPr>
          <w:rFonts w:eastAsia="Times New Roman" w:cs="Arial"/>
          <w:szCs w:val="17"/>
          <w:lang w:val="es-ES_tradnl"/>
        </w:rPr>
        <w:t>límite de tasa restante (</w:t>
      </w:r>
      <w:r w:rsidRPr="00641BDB">
        <w:rPr>
          <w:rFonts w:eastAsia="Times New Roman" w:cs="Arial"/>
          <w:i/>
          <w:iCs/>
          <w:szCs w:val="17"/>
          <w:lang w:val="es-ES_tradnl"/>
        </w:rPr>
        <w:t>rate limit remaining</w:t>
      </w:r>
      <w:r w:rsidRPr="00641BDB">
        <w:rPr>
          <w:rFonts w:eastAsia="Times New Roman" w:cs="Arial"/>
          <w:szCs w:val="17"/>
          <w:lang w:val="es-ES_tradnl"/>
        </w:rPr>
        <w:t xml:space="preserve">): número de peticiones restantes (-1 indica que se ha superado el límite); y </w:t>
      </w:r>
    </w:p>
    <w:p w14:paraId="3B301971" w14:textId="06A3C051" w:rsidR="005E48A2" w:rsidRPr="00641BDB" w:rsidRDefault="003675ED" w:rsidP="007C4832">
      <w:pPr>
        <w:pStyle w:val="NormalWeb"/>
        <w:numPr>
          <w:ilvl w:val="0"/>
          <w:numId w:val="11"/>
        </w:numPr>
        <w:jc w:val="both"/>
        <w:rPr>
          <w:rFonts w:eastAsia="Times New Roman" w:cs="Arial"/>
          <w:szCs w:val="17"/>
          <w:lang w:val="es-ES_tradnl"/>
        </w:rPr>
      </w:pPr>
      <w:r w:rsidRPr="00641BDB">
        <w:rPr>
          <w:rFonts w:eastAsia="Times New Roman" w:cs="Arial"/>
          <w:szCs w:val="17"/>
          <w:lang w:val="es-ES_tradnl"/>
        </w:rPr>
        <w:t>restablecimiento del límite de tasa (</w:t>
      </w:r>
      <w:r w:rsidRPr="00641BDB">
        <w:rPr>
          <w:rFonts w:eastAsia="Times New Roman" w:cs="Arial"/>
          <w:i/>
          <w:iCs/>
          <w:szCs w:val="17"/>
          <w:lang w:val="es-ES_tradnl"/>
        </w:rPr>
        <w:t>rate limit reset</w:t>
      </w:r>
      <w:r w:rsidRPr="00641BDB">
        <w:rPr>
          <w:rFonts w:eastAsia="Times New Roman" w:cs="Arial"/>
          <w:szCs w:val="17"/>
          <w:lang w:val="es-ES_tradnl"/>
        </w:rPr>
        <w:t>): tiempo (en segundos) necesario para que se restablezca el número máximo de peticiones permitidas.</w:t>
      </w:r>
    </w:p>
    <w:p w14:paraId="3F4CCC0F" w14:textId="593553DC" w:rsidR="005E48A2" w:rsidRPr="00641BDB" w:rsidRDefault="005E48A2" w:rsidP="00E16174">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E63A97" w:rsidRPr="00641BDB">
        <w:rPr>
          <w:rFonts w:eastAsia="Times New Roman" w:cs="Arial"/>
          <w:szCs w:val="17"/>
          <w:lang w:val="es-ES_tradnl"/>
        </w:rPr>
        <w:t>G</w:t>
      </w:r>
      <w:r w:rsidRPr="00641BDB">
        <w:rPr>
          <w:rFonts w:eastAsia="Times New Roman" w:cs="Arial"/>
          <w:szCs w:val="17"/>
          <w:lang w:val="es-ES_tradnl"/>
        </w:rPr>
        <w:t>-1</w:t>
      </w:r>
      <w:r w:rsidR="00E23F9D" w:rsidRPr="00641BDB">
        <w:rPr>
          <w:rFonts w:eastAsia="Times New Roman" w:cs="Arial"/>
          <w:szCs w:val="17"/>
          <w:lang w:val="es-ES_tradnl"/>
        </w:rPr>
        <w:t>40</w:t>
      </w:r>
      <w:r w:rsidRPr="00641BDB">
        <w:rPr>
          <w:rFonts w:eastAsia="Times New Roman" w:cs="Arial"/>
          <w:szCs w:val="17"/>
          <w:lang w:val="es-ES_tradnl"/>
        </w:rPr>
        <w:t>]</w:t>
      </w:r>
      <w:r w:rsidR="001001DF" w:rsidRPr="00641BDB">
        <w:rPr>
          <w:rFonts w:eastAsia="Times New Roman" w:cs="Arial"/>
          <w:szCs w:val="17"/>
          <w:lang w:val="es-ES_tradnl"/>
        </w:rPr>
        <w:tab/>
        <w:t xml:space="preserve">El proveedor de servicios DEBERÍA devolver el código de estado </w:t>
      </w:r>
      <w:r w:rsidR="001001DF" w:rsidRPr="00641BDB">
        <w:rPr>
          <w:rFonts w:ascii="Courier New" w:eastAsia="Times New Roman" w:hAnsi="Courier New" w:cs="Courier New"/>
          <w:szCs w:val="17"/>
          <w:lang w:val="es-ES_tradnl"/>
        </w:rPr>
        <w:t>429 Too Many Requests</w:t>
      </w:r>
      <w:r w:rsidR="001001DF" w:rsidRPr="00641BDB">
        <w:rPr>
          <w:rFonts w:eastAsia="Times New Roman" w:cs="Arial"/>
          <w:szCs w:val="17"/>
          <w:lang w:val="es-ES_tradnl"/>
        </w:rPr>
        <w:t xml:space="preserve"> si se reciben demasiadas peticiones en poco tiempo.</w:t>
      </w:r>
    </w:p>
    <w:p w14:paraId="003D2449" w14:textId="20950483" w:rsidR="005E48A2" w:rsidRPr="00641BDB" w:rsidRDefault="005E48A2" w:rsidP="00E52BD7">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E63A97"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4</w:t>
      </w:r>
      <w:r w:rsidR="00E23F9D" w:rsidRPr="00641BDB">
        <w:rPr>
          <w:rFonts w:eastAsia="Times New Roman" w:cs="Arial"/>
          <w:szCs w:val="17"/>
          <w:lang w:val="es-ES_tradnl"/>
        </w:rPr>
        <w:t>1</w:t>
      </w:r>
      <w:r w:rsidRPr="00641BDB">
        <w:rPr>
          <w:rFonts w:eastAsia="Times New Roman" w:cs="Arial"/>
          <w:szCs w:val="17"/>
          <w:lang w:val="es-ES_tradnl"/>
        </w:rPr>
        <w:t>]</w:t>
      </w:r>
      <w:r w:rsidR="00E52BD7" w:rsidRPr="00641BDB">
        <w:rPr>
          <w:rFonts w:eastAsia="Times New Roman" w:cs="Arial"/>
          <w:szCs w:val="17"/>
          <w:lang w:val="es-ES_tradnl"/>
        </w:rPr>
        <w:tab/>
        <w:t xml:space="preserve">Las claves de API DEBEN ser revocadas si el cliente incumple el contrato de uso, </w:t>
      </w:r>
      <w:r w:rsidR="002E73C3" w:rsidRPr="00641BDB">
        <w:rPr>
          <w:rFonts w:eastAsia="Times New Roman" w:cs="Arial"/>
          <w:szCs w:val="17"/>
          <w:lang w:val="es-ES_tradnl"/>
        </w:rPr>
        <w:t>conforme a</w:t>
      </w:r>
      <w:r w:rsidR="00E52BD7" w:rsidRPr="00641BDB">
        <w:rPr>
          <w:rFonts w:eastAsia="Times New Roman" w:cs="Arial"/>
          <w:szCs w:val="17"/>
          <w:lang w:val="es-ES_tradnl"/>
        </w:rPr>
        <w:t xml:space="preserve"> lo especificado por la oficina de propiedad intelectual.</w:t>
      </w:r>
    </w:p>
    <w:p w14:paraId="44A5A6E9" w14:textId="57C7DE31" w:rsidR="005E48A2" w:rsidRPr="00641BDB" w:rsidRDefault="005E48A2" w:rsidP="00573702">
      <w:pPr>
        <w:spacing w:before="100" w:beforeAutospacing="1" w:after="240"/>
        <w:ind w:left="1701" w:hanging="1125"/>
        <w:jc w:val="both"/>
        <w:rPr>
          <w:rFonts w:eastAsia="Times New Roman" w:cs="Arial"/>
          <w:szCs w:val="17"/>
          <w:lang w:val="es-ES_tradnl"/>
        </w:rPr>
      </w:pPr>
      <w:r w:rsidRPr="00641BDB">
        <w:rPr>
          <w:rFonts w:eastAsia="Times New Roman" w:cs="Arial"/>
          <w:szCs w:val="17"/>
          <w:lang w:val="es-ES_tradnl"/>
        </w:rPr>
        <w:t>[RS</w:t>
      </w:r>
      <w:r w:rsidR="00E63A97"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4</w:t>
      </w:r>
      <w:r w:rsidR="00E23F9D" w:rsidRPr="00641BDB">
        <w:rPr>
          <w:rFonts w:eastAsia="Times New Roman" w:cs="Arial"/>
          <w:szCs w:val="17"/>
          <w:lang w:val="es-ES_tradnl"/>
        </w:rPr>
        <w:t>2</w:t>
      </w:r>
      <w:r w:rsidRPr="00641BDB">
        <w:rPr>
          <w:rFonts w:eastAsia="Times New Roman" w:cs="Arial"/>
          <w:szCs w:val="17"/>
          <w:lang w:val="es-ES_tradnl"/>
        </w:rPr>
        <w:t>]</w:t>
      </w:r>
      <w:r w:rsidR="00573702" w:rsidRPr="00641BDB">
        <w:rPr>
          <w:rFonts w:eastAsia="Times New Roman" w:cs="Arial"/>
          <w:szCs w:val="17"/>
          <w:lang w:val="es-ES_tradnl"/>
        </w:rPr>
        <w:tab/>
        <w:t>La transferencia de las claves de API DEBERÍA realizarse mediante encabezados HTTP personalizados. NO DEBERÍA realizarse mediante parámetros de consulta.</w:t>
      </w:r>
      <w:r w:rsidRPr="00641BDB">
        <w:rPr>
          <w:rFonts w:eastAsia="Times New Roman" w:cs="Arial"/>
          <w:szCs w:val="17"/>
          <w:lang w:val="es-ES_tradnl"/>
        </w:rPr>
        <w:t> </w:t>
      </w:r>
    </w:p>
    <w:p w14:paraId="220120CC" w14:textId="0E46B83C" w:rsidR="005E48A2" w:rsidRPr="00641BDB" w:rsidRDefault="005E48A2" w:rsidP="004327A0">
      <w:pPr>
        <w:pStyle w:val="NormalWeb"/>
        <w:ind w:firstLine="567"/>
        <w:jc w:val="both"/>
        <w:rPr>
          <w:rFonts w:eastAsia="Times New Roman" w:cs="Arial"/>
          <w:szCs w:val="17"/>
          <w:lang w:val="es-ES_tradnl"/>
        </w:rPr>
      </w:pPr>
      <w:r w:rsidRPr="00641BDB">
        <w:rPr>
          <w:rFonts w:eastAsia="Times New Roman" w:cs="Arial"/>
          <w:szCs w:val="17"/>
          <w:lang w:val="es-ES_tradnl"/>
        </w:rPr>
        <w:t>[RS</w:t>
      </w:r>
      <w:r w:rsidR="00E63A97" w:rsidRPr="00641BDB">
        <w:rPr>
          <w:rFonts w:eastAsia="Times New Roman" w:cs="Arial"/>
          <w:szCs w:val="17"/>
          <w:lang w:val="es-ES_tradnl"/>
        </w:rPr>
        <w:t>G</w:t>
      </w:r>
      <w:r w:rsidRPr="00641BDB">
        <w:rPr>
          <w:rFonts w:eastAsia="Times New Roman" w:cs="Arial"/>
          <w:szCs w:val="17"/>
          <w:lang w:val="es-ES_tradnl"/>
        </w:rPr>
        <w:t>-1</w:t>
      </w:r>
      <w:r w:rsidR="00CA1F2D" w:rsidRPr="00641BDB">
        <w:rPr>
          <w:rFonts w:eastAsia="Times New Roman" w:cs="Arial"/>
          <w:szCs w:val="17"/>
          <w:lang w:val="es-ES_tradnl"/>
        </w:rPr>
        <w:t>4</w:t>
      </w:r>
      <w:r w:rsidR="00E23F9D" w:rsidRPr="00641BDB">
        <w:rPr>
          <w:rFonts w:eastAsia="Times New Roman" w:cs="Arial"/>
          <w:szCs w:val="17"/>
          <w:lang w:val="es-ES_tradnl"/>
        </w:rPr>
        <w:t>3</w:t>
      </w:r>
      <w:r w:rsidRPr="00641BDB">
        <w:rPr>
          <w:rFonts w:eastAsia="Times New Roman" w:cs="Arial"/>
          <w:szCs w:val="17"/>
          <w:lang w:val="es-ES_tradnl"/>
        </w:rPr>
        <w:t>]</w:t>
      </w:r>
      <w:r w:rsidR="008B00C1" w:rsidRPr="00641BDB">
        <w:rPr>
          <w:rFonts w:eastAsia="Times New Roman" w:cs="Arial"/>
          <w:szCs w:val="17"/>
          <w:lang w:val="es-ES_tradnl"/>
        </w:rPr>
        <w:tab/>
        <w:t>Las claves de API DEBERÍAN generarse de forma aleatoria</w:t>
      </w:r>
      <w:r w:rsidR="0036519F" w:rsidRPr="00641BDB">
        <w:rPr>
          <w:rFonts w:eastAsia="Times New Roman" w:cs="Arial"/>
          <w:szCs w:val="17"/>
          <w:lang w:val="es-ES_tradnl"/>
        </w:rPr>
        <w:t xml:space="preserve">. </w:t>
      </w:r>
    </w:p>
    <w:p w14:paraId="20540668" w14:textId="05D48297" w:rsidR="00A97985" w:rsidRPr="00641BDB" w:rsidRDefault="00E23F9D" w:rsidP="004327A0">
      <w:pPr>
        <w:jc w:val="both"/>
        <w:rPr>
          <w:lang w:val="es-ES_tradnl"/>
        </w:rPr>
      </w:pPr>
      <w:r w:rsidRPr="00641BDB">
        <w:rPr>
          <w:lang w:val="es-ES_tradnl"/>
        </w:rPr>
        <w:t>91.</w:t>
      </w:r>
      <w:r w:rsidR="00C80407" w:rsidRPr="00641BDB">
        <w:rPr>
          <w:lang w:val="es-ES_tradnl"/>
        </w:rPr>
        <w:tab/>
      </w:r>
      <w:r w:rsidR="007E7A2B" w:rsidRPr="00641BDB">
        <w:rPr>
          <w:lang w:val="es-ES_tradnl"/>
        </w:rPr>
        <w:t>Si bien</w:t>
      </w:r>
      <w:r w:rsidR="007F015E" w:rsidRPr="00641BDB">
        <w:rPr>
          <w:lang w:val="es-ES_tradnl"/>
        </w:rPr>
        <w:t xml:space="preserve"> la criptografía y los certificados de clave pública se utilizan </w:t>
      </w:r>
      <w:r w:rsidR="007E7A2B" w:rsidRPr="00641BDB">
        <w:rPr>
          <w:lang w:val="es-ES_tradnl"/>
        </w:rPr>
        <w:t>con bastante frecuencia</w:t>
      </w:r>
      <w:r w:rsidR="007F015E" w:rsidRPr="00641BDB">
        <w:rPr>
          <w:lang w:val="es-ES_tradnl"/>
        </w:rPr>
        <w:t xml:space="preserve">, cuando una API web requiera </w:t>
      </w:r>
      <w:r w:rsidR="00B65372" w:rsidRPr="00641BDB">
        <w:rPr>
          <w:lang w:val="es-ES_tradnl"/>
        </w:rPr>
        <w:t xml:space="preserve">proporcionar mayor seguridad con </w:t>
      </w:r>
      <w:r w:rsidR="007F015E" w:rsidRPr="00641BDB">
        <w:rPr>
          <w:lang w:val="es-ES_tradnl"/>
        </w:rPr>
        <w:t>una autenticación más fuerte que la que ofrecen las claves de API</w:t>
      </w:r>
      <w:r w:rsidR="00B65372" w:rsidRPr="00641BDB">
        <w:rPr>
          <w:lang w:val="es-ES_tradnl"/>
        </w:rPr>
        <w:t xml:space="preserve"> debería utilizarse la autenticación mutua basada en certificados</w:t>
      </w:r>
      <w:r w:rsidR="00C80407" w:rsidRPr="00641BDB">
        <w:rPr>
          <w:lang w:val="es-ES_tradnl"/>
        </w:rPr>
        <w:t>.</w:t>
      </w:r>
      <w:r w:rsidR="00CD54AC" w:rsidRPr="00641BDB">
        <w:rPr>
          <w:lang w:val="es-ES_tradnl"/>
        </w:rPr>
        <w:t xml:space="preserve"> Los certificados seguros y de confianza deben ser emitidos por u</w:t>
      </w:r>
      <w:r w:rsidR="006335C9" w:rsidRPr="00641BDB">
        <w:rPr>
          <w:lang w:val="es-ES_tradnl"/>
        </w:rPr>
        <w:t xml:space="preserve">na </w:t>
      </w:r>
      <w:r w:rsidR="00FD40C5" w:rsidRPr="00641BDB">
        <w:rPr>
          <w:lang w:val="es-ES_tradnl"/>
        </w:rPr>
        <w:t>autoridad certificadora</w:t>
      </w:r>
      <w:r w:rsidR="006335C9" w:rsidRPr="00641BDB">
        <w:rPr>
          <w:lang w:val="es-ES_tradnl"/>
        </w:rPr>
        <w:t xml:space="preserve"> de confianza mutua mediante un proceso de establecimiento de confianza o una certificación cruzada</w:t>
      </w:r>
      <w:r w:rsidR="00CD54AC" w:rsidRPr="00641BDB">
        <w:rPr>
          <w:lang w:val="es-ES_tradnl"/>
        </w:rPr>
        <w:t xml:space="preserve">. Se puede recurrir a una autenticación fuerte para mitigar los riesgos </w:t>
      </w:r>
      <w:r w:rsidR="00B6374A" w:rsidRPr="00641BDB">
        <w:rPr>
          <w:lang w:val="es-ES_tradnl"/>
        </w:rPr>
        <w:t>de</w:t>
      </w:r>
      <w:r w:rsidR="00CD54AC" w:rsidRPr="00641BDB">
        <w:rPr>
          <w:lang w:val="es-ES_tradnl"/>
        </w:rPr>
        <w:t xml:space="preserve"> seguridad de la identidad propios de los sistemas sensibles y las acciones privilegiadas. Deberían utilizarse certificados compartidos entre el cliente y el servidor, por ejemplo</w:t>
      </w:r>
      <w:r w:rsidR="00070C65">
        <w:rPr>
          <w:lang w:val="es-ES_tradnl"/>
        </w:rPr>
        <w:t> </w:t>
      </w:r>
      <w:r w:rsidR="00CD54AC" w:rsidRPr="00641BDB">
        <w:rPr>
          <w:lang w:val="es-ES_tradnl"/>
        </w:rPr>
        <w:t>X.509</w:t>
      </w:r>
      <w:r w:rsidR="004A714F" w:rsidRPr="00641BDB">
        <w:rPr>
          <w:lang w:val="es-ES_tradnl"/>
        </w:rPr>
        <w:t xml:space="preserve">. </w:t>
      </w:r>
    </w:p>
    <w:p w14:paraId="3D7F6D53" w14:textId="641E767A" w:rsidR="00FC1DE5" w:rsidRPr="00641BDB" w:rsidRDefault="00FC1DE5" w:rsidP="004327A0">
      <w:pPr>
        <w:jc w:val="both"/>
        <w:rPr>
          <w:lang w:val="es-ES_tradnl"/>
        </w:rPr>
      </w:pPr>
    </w:p>
    <w:p w14:paraId="7FB4051A" w14:textId="17B85B2B" w:rsidR="00FC1DE5" w:rsidRPr="00641BDB" w:rsidRDefault="00FC1DE5" w:rsidP="00CD54AC">
      <w:pPr>
        <w:ind w:left="1695" w:hanging="1155"/>
        <w:jc w:val="both"/>
        <w:rPr>
          <w:lang w:val="es-ES_tradnl"/>
        </w:rPr>
      </w:pPr>
      <w:r w:rsidRPr="00641BDB">
        <w:rPr>
          <w:lang w:val="es-ES_tradnl"/>
        </w:rPr>
        <w:t>[</w:t>
      </w:r>
      <w:r w:rsidR="002E7D9D" w:rsidRPr="00641BDB">
        <w:rPr>
          <w:lang w:val="es-ES_tradnl"/>
        </w:rPr>
        <w:t>RSG-14</w:t>
      </w:r>
      <w:r w:rsidR="00E23F9D" w:rsidRPr="00641BDB">
        <w:rPr>
          <w:lang w:val="es-ES_tradnl"/>
        </w:rPr>
        <w:t>4</w:t>
      </w:r>
      <w:r w:rsidRPr="00641BDB">
        <w:rPr>
          <w:lang w:val="es-ES_tradnl"/>
        </w:rPr>
        <w:t>]</w:t>
      </w:r>
      <w:r w:rsidR="00CD54AC" w:rsidRPr="00641BDB">
        <w:rPr>
          <w:lang w:val="es-ES_tradnl"/>
        </w:rPr>
        <w:tab/>
        <w:t xml:space="preserve">Los certificados seguros y de confianza DEBEN ser emitidos por una </w:t>
      </w:r>
      <w:r w:rsidR="00FD40C5" w:rsidRPr="00641BDB">
        <w:rPr>
          <w:lang w:val="es-ES_tradnl"/>
        </w:rPr>
        <w:t>autoridad certificadora</w:t>
      </w:r>
      <w:r w:rsidR="00CD54AC" w:rsidRPr="00641BDB">
        <w:rPr>
          <w:lang w:val="es-ES_tradnl"/>
        </w:rPr>
        <w:t xml:space="preserve"> de confianza mutua mediante un proceso de establecimiento de confianza o una certificación cruzada.</w:t>
      </w:r>
    </w:p>
    <w:p w14:paraId="6E668E0F" w14:textId="7BAF1A45" w:rsidR="00FC1DE5" w:rsidRPr="00641BDB" w:rsidRDefault="00FC1DE5" w:rsidP="004327A0">
      <w:pPr>
        <w:jc w:val="both"/>
        <w:rPr>
          <w:lang w:val="es-ES_tradnl"/>
        </w:rPr>
      </w:pPr>
    </w:p>
    <w:p w14:paraId="078FB891" w14:textId="6BB5EF1E" w:rsidR="00FC1DE5" w:rsidRPr="00641BDB" w:rsidRDefault="002E7D9D" w:rsidP="00540E14">
      <w:pPr>
        <w:ind w:left="1695" w:hanging="1155"/>
        <w:jc w:val="both"/>
        <w:rPr>
          <w:lang w:val="es-ES_tradnl"/>
        </w:rPr>
      </w:pPr>
      <w:r w:rsidRPr="00641BDB">
        <w:rPr>
          <w:lang w:val="es-ES_tradnl"/>
        </w:rPr>
        <w:lastRenderedPageBreak/>
        <w:t>[RSG-14</w:t>
      </w:r>
      <w:r w:rsidR="00E23F9D" w:rsidRPr="00641BDB">
        <w:rPr>
          <w:lang w:val="es-ES_tradnl"/>
        </w:rPr>
        <w:t>5</w:t>
      </w:r>
      <w:r w:rsidR="00FC1DE5" w:rsidRPr="00641BDB">
        <w:rPr>
          <w:lang w:val="es-ES_tradnl"/>
        </w:rPr>
        <w:t>]</w:t>
      </w:r>
      <w:r w:rsidR="00540E14" w:rsidRPr="00641BDB">
        <w:rPr>
          <w:lang w:val="es-ES_tradnl"/>
        </w:rPr>
        <w:tab/>
        <w:t>DEBERÍAN</w:t>
      </w:r>
      <w:r w:rsidR="00FC1DE5" w:rsidRPr="00641BDB">
        <w:rPr>
          <w:lang w:val="es-ES_tradnl"/>
        </w:rPr>
        <w:t xml:space="preserve"> </w:t>
      </w:r>
      <w:r w:rsidR="00540E14" w:rsidRPr="00641BDB">
        <w:rPr>
          <w:lang w:val="es-ES_tradnl"/>
        </w:rPr>
        <w:t>utilizarse certificados compartidos entre el cliente y el servidor, por ejemplo X.509, para mitigar los riesgos de seguridad de la identidad propios de los sistemas sensibles y las acciones privilegiadas</w:t>
      </w:r>
      <w:r w:rsidR="00FC1DE5" w:rsidRPr="00641BDB">
        <w:rPr>
          <w:lang w:val="es-ES_tradnl"/>
        </w:rPr>
        <w:t>.</w:t>
      </w:r>
    </w:p>
    <w:p w14:paraId="52868485" w14:textId="3C01F318" w:rsidR="00A97985" w:rsidRPr="00641BDB" w:rsidRDefault="00A97985" w:rsidP="00F206F1">
      <w:pPr>
        <w:pStyle w:val="NormalWeb"/>
        <w:ind w:left="1695" w:hanging="1125"/>
        <w:jc w:val="both"/>
        <w:rPr>
          <w:rFonts w:eastAsia="Times New Roman" w:cs="Arial"/>
          <w:szCs w:val="17"/>
          <w:lang w:val="es-ES_tradnl"/>
        </w:rPr>
      </w:pPr>
      <w:r w:rsidRPr="00641BDB">
        <w:rPr>
          <w:rFonts w:eastAsia="Times New Roman" w:cs="Arial"/>
          <w:szCs w:val="17"/>
          <w:lang w:val="es-ES_tradnl"/>
        </w:rPr>
        <w:t>[RS</w:t>
      </w:r>
      <w:r w:rsidR="00E63A97" w:rsidRPr="00641BDB">
        <w:rPr>
          <w:rFonts w:eastAsia="Times New Roman" w:cs="Arial"/>
          <w:szCs w:val="17"/>
          <w:lang w:val="es-ES_tradnl"/>
        </w:rPr>
        <w:t>G</w:t>
      </w:r>
      <w:r w:rsidRPr="00641BDB">
        <w:rPr>
          <w:rFonts w:eastAsia="Times New Roman" w:cs="Arial"/>
          <w:szCs w:val="17"/>
          <w:lang w:val="es-ES_tradnl"/>
        </w:rPr>
        <w:t>-1</w:t>
      </w:r>
      <w:r w:rsidR="002E7D9D" w:rsidRPr="00641BDB">
        <w:rPr>
          <w:rFonts w:eastAsia="Times New Roman" w:cs="Arial"/>
          <w:szCs w:val="17"/>
          <w:lang w:val="es-ES_tradnl"/>
        </w:rPr>
        <w:t>4</w:t>
      </w:r>
      <w:r w:rsidR="00E23F9D" w:rsidRPr="00641BDB">
        <w:rPr>
          <w:rFonts w:eastAsia="Times New Roman" w:cs="Arial"/>
          <w:szCs w:val="17"/>
          <w:lang w:val="es-ES_tradnl"/>
        </w:rPr>
        <w:t>6</w:t>
      </w:r>
      <w:r w:rsidRPr="00641BDB">
        <w:rPr>
          <w:rFonts w:eastAsia="Times New Roman" w:cs="Arial"/>
          <w:szCs w:val="17"/>
          <w:lang w:val="es-ES_tradnl"/>
        </w:rPr>
        <w:t>]</w:t>
      </w:r>
      <w:r w:rsidR="00590DA4" w:rsidRPr="00641BDB">
        <w:rPr>
          <w:rFonts w:eastAsia="Times New Roman" w:cs="Arial"/>
          <w:szCs w:val="17"/>
          <w:lang w:val="es-ES_tradnl"/>
        </w:rPr>
        <w:tab/>
        <w:t xml:space="preserve">Para servicios con un alto nivel de privilegio, la autenticación mutua bidireccional entre el cliente y el servidor DEBERÍA utilizar certificados para ofrecer </w:t>
      </w:r>
      <w:r w:rsidR="00676494" w:rsidRPr="00641BDB">
        <w:rPr>
          <w:rFonts w:eastAsia="Times New Roman" w:cs="Arial"/>
          <w:szCs w:val="17"/>
          <w:lang w:val="es-ES_tradnl"/>
        </w:rPr>
        <w:t xml:space="preserve">una </w:t>
      </w:r>
      <w:r w:rsidR="00590DA4" w:rsidRPr="00641BDB">
        <w:rPr>
          <w:rFonts w:eastAsia="Times New Roman" w:cs="Arial"/>
          <w:szCs w:val="17"/>
          <w:lang w:val="es-ES_tradnl"/>
        </w:rPr>
        <w:t>mayor protección.</w:t>
      </w:r>
      <w:r w:rsidRPr="00641BDB">
        <w:rPr>
          <w:rFonts w:eastAsia="Times New Roman" w:cs="Arial"/>
          <w:szCs w:val="17"/>
          <w:lang w:val="es-ES_tradnl"/>
        </w:rPr>
        <w:t> </w:t>
      </w:r>
    </w:p>
    <w:p w14:paraId="0D96B9C3" w14:textId="3B8099ED" w:rsidR="007D638D" w:rsidRPr="00641BDB" w:rsidRDefault="001B5854" w:rsidP="00AB6F96">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E63A97" w:rsidRPr="00641BDB">
        <w:rPr>
          <w:rFonts w:eastAsia="Times New Roman" w:cs="Arial"/>
          <w:szCs w:val="17"/>
          <w:lang w:val="es-ES_tradnl"/>
        </w:rPr>
        <w:t>G</w:t>
      </w:r>
      <w:r w:rsidR="002E7D9D" w:rsidRPr="00641BDB">
        <w:rPr>
          <w:rFonts w:eastAsia="Times New Roman" w:cs="Arial"/>
          <w:szCs w:val="17"/>
          <w:lang w:val="es-ES_tradnl"/>
        </w:rPr>
        <w:t>-14</w:t>
      </w:r>
      <w:r w:rsidR="00E23F9D" w:rsidRPr="00641BDB">
        <w:rPr>
          <w:rFonts w:eastAsia="Times New Roman" w:cs="Arial"/>
          <w:szCs w:val="17"/>
          <w:lang w:val="es-ES_tradnl"/>
        </w:rPr>
        <w:t>7</w:t>
      </w:r>
      <w:r w:rsidR="005E48A2" w:rsidRPr="00641BDB">
        <w:rPr>
          <w:rFonts w:eastAsia="Times New Roman" w:cs="Arial"/>
          <w:szCs w:val="17"/>
          <w:lang w:val="es-ES_tradnl"/>
        </w:rPr>
        <w:t>]</w:t>
      </w:r>
      <w:r w:rsidR="00AB6F96" w:rsidRPr="00641BDB">
        <w:rPr>
          <w:rFonts w:eastAsia="Times New Roman" w:cs="Arial"/>
          <w:szCs w:val="17"/>
          <w:lang w:val="es-ES_tradnl"/>
        </w:rPr>
        <w:tab/>
      </w:r>
      <w:r w:rsidR="003C0D54" w:rsidRPr="00641BDB">
        <w:rPr>
          <w:rFonts w:eastAsia="Times New Roman" w:cs="Arial"/>
          <w:szCs w:val="17"/>
          <w:lang w:val="es-ES_tradnl"/>
        </w:rPr>
        <w:t>DEBERÍA implementarse l</w:t>
      </w:r>
      <w:r w:rsidR="00AB6F96" w:rsidRPr="00641BDB">
        <w:rPr>
          <w:rFonts w:eastAsia="Times New Roman" w:cs="Arial"/>
          <w:szCs w:val="17"/>
          <w:lang w:val="es-ES_tradnl"/>
        </w:rPr>
        <w:t xml:space="preserve">a autenticación multifactor para mitigar los riesgos de </w:t>
      </w:r>
      <w:r w:rsidR="0068444F" w:rsidRPr="00641BDB">
        <w:rPr>
          <w:rFonts w:eastAsia="Times New Roman" w:cs="Arial"/>
          <w:szCs w:val="17"/>
          <w:lang w:val="es-ES_tradnl"/>
        </w:rPr>
        <w:t xml:space="preserve">la </w:t>
      </w:r>
      <w:r w:rsidR="00AB6F96" w:rsidRPr="00641BDB">
        <w:rPr>
          <w:rFonts w:eastAsia="Times New Roman" w:cs="Arial"/>
          <w:szCs w:val="17"/>
          <w:lang w:val="es-ES_tradnl"/>
        </w:rPr>
        <w:t>identidad en aplicaciones con un perfil de alto riesgo, en sistemas que procesen información muy sensible o en acciones privilegiadas.</w:t>
      </w:r>
      <w:r w:rsidR="005E48A2" w:rsidRPr="00641BDB">
        <w:rPr>
          <w:rFonts w:eastAsia="Times New Roman" w:cs="Arial"/>
          <w:szCs w:val="17"/>
          <w:lang w:val="es-ES_tradnl"/>
        </w:rPr>
        <w:t> </w:t>
      </w:r>
    </w:p>
    <w:p w14:paraId="6A612057" w14:textId="019A3910" w:rsidR="005E48A2" w:rsidRPr="00641BDB" w:rsidRDefault="00D602DA" w:rsidP="004327A0">
      <w:pPr>
        <w:pStyle w:val="Heading4"/>
        <w:jc w:val="both"/>
        <w:rPr>
          <w:i w:val="0"/>
          <w:lang w:val="es-ES_tradnl"/>
        </w:rPr>
      </w:pPr>
      <w:r w:rsidRPr="00641BDB">
        <w:rPr>
          <w:lang w:val="es-ES_tradnl"/>
        </w:rPr>
        <w:t>Disponibilidad y protección frente a amenazas</w:t>
      </w:r>
    </w:p>
    <w:p w14:paraId="2B2293C8" w14:textId="5BD3C291" w:rsidR="005E48A2" w:rsidRPr="00641BDB" w:rsidRDefault="00E23F9D" w:rsidP="004327A0">
      <w:pPr>
        <w:pStyle w:val="NormalWeb"/>
        <w:jc w:val="both"/>
        <w:rPr>
          <w:rFonts w:cs="Arial"/>
          <w:szCs w:val="17"/>
          <w:lang w:val="es-ES_tradnl"/>
        </w:rPr>
      </w:pPr>
      <w:r w:rsidRPr="00641BDB">
        <w:rPr>
          <w:rFonts w:cs="Arial"/>
          <w:szCs w:val="17"/>
          <w:lang w:val="es-ES_tradnl"/>
        </w:rPr>
        <w:t>92.</w:t>
      </w:r>
      <w:r w:rsidR="005D5297" w:rsidRPr="00641BDB">
        <w:rPr>
          <w:rFonts w:cs="Arial"/>
          <w:szCs w:val="17"/>
          <w:lang w:val="es-ES_tradnl"/>
        </w:rPr>
        <w:tab/>
      </w:r>
      <w:r w:rsidR="00D65170" w:rsidRPr="00641BDB">
        <w:rPr>
          <w:rFonts w:cs="Arial"/>
          <w:szCs w:val="17"/>
          <w:lang w:val="es-ES_tradnl"/>
        </w:rPr>
        <w:t xml:space="preserve">La disponibilidad en este contexto se refiere a la protección contra las amenazas para reducir al mínimo el tiempo de inactividad de la API, y al análisis de la forma en que pueden mitigarse las amenazas a las API mediante principios básicos de diseño. También abarca, entre otras acciones, el escalado para satisfacer la demanda y asegurar que los entornos de alojamiento sean estables. </w:t>
      </w:r>
      <w:r w:rsidR="00DC488C" w:rsidRPr="00641BDB">
        <w:rPr>
          <w:rFonts w:cs="Arial"/>
          <w:szCs w:val="17"/>
          <w:lang w:val="es-ES_tradnl"/>
        </w:rPr>
        <w:t>Todo ello</w:t>
      </w:r>
      <w:r w:rsidR="00D65170" w:rsidRPr="00641BDB">
        <w:rPr>
          <w:rFonts w:cs="Arial"/>
          <w:szCs w:val="17"/>
          <w:lang w:val="es-ES_tradnl"/>
        </w:rPr>
        <w:t xml:space="preserve"> se tiene en cuenta en todas las pilas de </w:t>
      </w:r>
      <w:r w:rsidR="00D65170" w:rsidRPr="00641BDB">
        <w:rPr>
          <w:rFonts w:cs="Arial"/>
          <w:i/>
          <w:iCs/>
          <w:szCs w:val="17"/>
          <w:lang w:val="es-ES_tradnl"/>
        </w:rPr>
        <w:t>hardware</w:t>
      </w:r>
      <w:r w:rsidR="00D65170" w:rsidRPr="00641BDB">
        <w:rPr>
          <w:rFonts w:cs="Arial"/>
          <w:szCs w:val="17"/>
          <w:lang w:val="es-ES_tradnl"/>
        </w:rPr>
        <w:t xml:space="preserve"> y </w:t>
      </w:r>
      <w:r w:rsidR="00D65170" w:rsidRPr="00641BDB">
        <w:rPr>
          <w:rFonts w:cs="Arial"/>
          <w:i/>
          <w:iCs/>
          <w:szCs w:val="17"/>
          <w:lang w:val="es-ES_tradnl"/>
        </w:rPr>
        <w:t>software</w:t>
      </w:r>
      <w:r w:rsidR="00D65170" w:rsidRPr="00641BDB">
        <w:rPr>
          <w:rFonts w:cs="Arial"/>
          <w:szCs w:val="17"/>
          <w:lang w:val="es-ES_tradnl"/>
        </w:rPr>
        <w:t xml:space="preserve"> que permiten </w:t>
      </w:r>
      <w:r w:rsidR="00DC488C" w:rsidRPr="00641BDB">
        <w:rPr>
          <w:rFonts w:cs="Arial"/>
          <w:szCs w:val="17"/>
          <w:lang w:val="es-ES_tradnl"/>
        </w:rPr>
        <w:t>el desarrollo de las</w:t>
      </w:r>
      <w:r w:rsidR="00D65170" w:rsidRPr="00641BDB">
        <w:rPr>
          <w:rFonts w:cs="Arial"/>
          <w:szCs w:val="17"/>
          <w:lang w:val="es-ES_tradnl"/>
        </w:rPr>
        <w:t xml:space="preserve"> API.</w:t>
      </w:r>
      <w:r w:rsidR="005E3121" w:rsidRPr="00641BDB">
        <w:rPr>
          <w:rFonts w:cs="Arial"/>
          <w:szCs w:val="17"/>
          <w:lang w:val="es-ES_tradnl"/>
        </w:rPr>
        <w:t xml:space="preserve"> </w:t>
      </w:r>
      <w:r w:rsidR="0035402C" w:rsidRPr="00641BDB">
        <w:rPr>
          <w:rFonts w:cs="Arial"/>
          <w:szCs w:val="17"/>
          <w:lang w:val="es-ES_tradnl"/>
        </w:rPr>
        <w:t>N</w:t>
      </w:r>
      <w:r w:rsidR="00D65170" w:rsidRPr="00641BDB">
        <w:rPr>
          <w:rFonts w:cs="Arial"/>
          <w:szCs w:val="17"/>
          <w:lang w:val="es-ES_tradnl"/>
        </w:rPr>
        <w:t xml:space="preserve">ormalmente </w:t>
      </w:r>
      <w:r w:rsidR="0035402C" w:rsidRPr="00641BDB">
        <w:rPr>
          <w:rFonts w:cs="Arial"/>
          <w:szCs w:val="17"/>
          <w:lang w:val="es-ES_tradnl"/>
        </w:rPr>
        <w:t xml:space="preserve">estas cuestiones </w:t>
      </w:r>
      <w:r w:rsidR="00D65170" w:rsidRPr="00641BDB">
        <w:rPr>
          <w:rFonts w:cs="Arial"/>
          <w:szCs w:val="17"/>
          <w:lang w:val="es-ES_tradnl"/>
        </w:rPr>
        <w:t xml:space="preserve">se </w:t>
      </w:r>
      <w:r w:rsidR="0035402C" w:rsidRPr="00641BDB">
        <w:rPr>
          <w:rFonts w:cs="Arial"/>
          <w:szCs w:val="17"/>
          <w:lang w:val="es-ES_tradnl"/>
        </w:rPr>
        <w:t xml:space="preserve">abordan </w:t>
      </w:r>
      <w:r w:rsidR="00D65170" w:rsidRPr="00641BDB">
        <w:rPr>
          <w:rFonts w:cs="Arial"/>
          <w:szCs w:val="17"/>
          <w:lang w:val="es-ES_tradnl"/>
        </w:rPr>
        <w:t>en el marco de las normas de continuidad de las actividades y recuperación en casos de desastre, que recomiendan un enfoque de evaluación de riesgos para definir los requisitos de disponibilidad.</w:t>
      </w:r>
      <w:r w:rsidR="00D22D23" w:rsidRPr="00641BDB">
        <w:rPr>
          <w:rFonts w:cs="Arial"/>
          <w:szCs w:val="17"/>
          <w:lang w:val="es-ES_tradnl"/>
        </w:rPr>
        <w:t xml:space="preserve"> </w:t>
      </w:r>
    </w:p>
    <w:p w14:paraId="688C21E4" w14:textId="272087B4" w:rsidR="005E48A2" w:rsidRPr="00641BDB" w:rsidRDefault="00C37392" w:rsidP="00422435">
      <w:pPr>
        <w:pStyle w:val="Heading4"/>
        <w:jc w:val="both"/>
        <w:rPr>
          <w:rFonts w:eastAsia="Times New Roman"/>
          <w:szCs w:val="17"/>
          <w:lang w:val="es-ES_tradnl"/>
        </w:rPr>
      </w:pPr>
      <w:r w:rsidRPr="00641BDB">
        <w:rPr>
          <w:rFonts w:eastAsia="Times New Roman" w:cs="Arial"/>
          <w:szCs w:val="17"/>
          <w:lang w:val="es-ES_tradnl"/>
        </w:rPr>
        <w:t>Peticiones entre dominios</w:t>
      </w:r>
    </w:p>
    <w:p w14:paraId="62FD178B" w14:textId="6865D6B0" w:rsidR="005E48A2" w:rsidRPr="00641BDB" w:rsidRDefault="00E23F9D" w:rsidP="00422435">
      <w:pPr>
        <w:pStyle w:val="NormalWeb"/>
        <w:jc w:val="both"/>
        <w:rPr>
          <w:rFonts w:cs="Arial"/>
          <w:szCs w:val="17"/>
          <w:lang w:val="es-ES_tradnl"/>
        </w:rPr>
      </w:pPr>
      <w:r w:rsidRPr="00641BDB">
        <w:rPr>
          <w:rFonts w:cs="Arial"/>
          <w:szCs w:val="17"/>
          <w:lang w:val="es-ES_tradnl"/>
        </w:rPr>
        <w:t>93.</w:t>
      </w:r>
      <w:r w:rsidR="001446D6" w:rsidRPr="00641BDB">
        <w:rPr>
          <w:rFonts w:cs="Arial"/>
          <w:szCs w:val="17"/>
          <w:lang w:val="es-ES_tradnl"/>
        </w:rPr>
        <w:tab/>
      </w:r>
      <w:r w:rsidR="00C37392" w:rsidRPr="00641BDB">
        <w:rPr>
          <w:rFonts w:cs="Arial"/>
          <w:szCs w:val="17"/>
          <w:lang w:val="es-ES_tradnl"/>
        </w:rPr>
        <w:t xml:space="preserve">Algunas peticiones entre dominios, en particular las peticiones Ajax, están prohibidas por defecto </w:t>
      </w:r>
      <w:r w:rsidR="00B9701C" w:rsidRPr="00641BDB">
        <w:rPr>
          <w:rFonts w:cs="Arial"/>
          <w:szCs w:val="17"/>
          <w:lang w:val="es-ES_tradnl"/>
        </w:rPr>
        <w:t>en virtud de</w:t>
      </w:r>
      <w:r w:rsidR="00C37392" w:rsidRPr="00641BDB">
        <w:rPr>
          <w:rFonts w:cs="Arial"/>
          <w:szCs w:val="17"/>
          <w:lang w:val="es-ES_tradnl"/>
        </w:rPr>
        <w:t xml:space="preserve"> la política de seguridad de mismo origen.</w:t>
      </w:r>
      <w:r w:rsidR="005E48A2" w:rsidRPr="00641BDB">
        <w:rPr>
          <w:rFonts w:cs="Arial"/>
          <w:szCs w:val="17"/>
          <w:lang w:val="es-ES_tradnl"/>
        </w:rPr>
        <w:t xml:space="preserve"> </w:t>
      </w:r>
      <w:r w:rsidR="00422435" w:rsidRPr="00641BDB">
        <w:rPr>
          <w:rFonts w:cs="Arial"/>
          <w:szCs w:val="17"/>
          <w:lang w:val="es-ES_tradnl"/>
        </w:rPr>
        <w:t xml:space="preserve">Con arreglo a dicha política, un navegador de Internet permite que </w:t>
      </w:r>
      <w:r w:rsidR="00D8663B" w:rsidRPr="00641BDB">
        <w:rPr>
          <w:rFonts w:cs="Arial"/>
          <w:szCs w:val="17"/>
          <w:lang w:val="es-ES_tradnl"/>
        </w:rPr>
        <w:t>los programas de instrucciones (</w:t>
      </w:r>
      <w:r w:rsidR="00D8663B" w:rsidRPr="00641BDB">
        <w:rPr>
          <w:rFonts w:cs="Arial"/>
          <w:i/>
          <w:iCs/>
          <w:szCs w:val="17"/>
          <w:lang w:val="es-ES_tradnl"/>
        </w:rPr>
        <w:t>scripts</w:t>
      </w:r>
      <w:r w:rsidR="00D8663B" w:rsidRPr="00641BDB">
        <w:rPr>
          <w:rFonts w:cs="Arial"/>
          <w:szCs w:val="17"/>
          <w:lang w:val="es-ES_tradnl"/>
        </w:rPr>
        <w:t>)</w:t>
      </w:r>
      <w:r w:rsidR="00422435" w:rsidRPr="00641BDB">
        <w:rPr>
          <w:rFonts w:cs="Arial"/>
          <w:szCs w:val="17"/>
          <w:lang w:val="es-ES_tradnl"/>
        </w:rPr>
        <w:t xml:space="preserve"> contenid</w:t>
      </w:r>
      <w:r w:rsidR="00D8663B" w:rsidRPr="00641BDB">
        <w:rPr>
          <w:rFonts w:cs="Arial"/>
          <w:szCs w:val="17"/>
          <w:lang w:val="es-ES_tradnl"/>
        </w:rPr>
        <w:t>o</w:t>
      </w:r>
      <w:r w:rsidR="00422435" w:rsidRPr="00641BDB">
        <w:rPr>
          <w:rFonts w:cs="Arial"/>
          <w:szCs w:val="17"/>
          <w:lang w:val="es-ES_tradnl"/>
        </w:rPr>
        <w:t>s en una primera página web accedan a los datos de una segunda página web, solo si ambas páginas web tienen el mismo origen (</w:t>
      </w:r>
      <w:r w:rsidR="00756A66" w:rsidRPr="00641BDB">
        <w:rPr>
          <w:rFonts w:cs="Arial"/>
          <w:szCs w:val="17"/>
          <w:lang w:val="es-ES_tradnl"/>
        </w:rPr>
        <w:t>indicado mediante una</w:t>
      </w:r>
      <w:r w:rsidR="00422435" w:rsidRPr="00641BDB">
        <w:rPr>
          <w:rFonts w:cs="Arial"/>
          <w:szCs w:val="17"/>
          <w:lang w:val="es-ES_tradnl"/>
        </w:rPr>
        <w:t xml:space="preserve"> combinación del esquema de URI, el nombre del </w:t>
      </w:r>
      <w:r w:rsidR="00B9701C" w:rsidRPr="00641BDB">
        <w:rPr>
          <w:rFonts w:cs="Arial"/>
          <w:szCs w:val="17"/>
          <w:lang w:val="es-ES_tradnl"/>
        </w:rPr>
        <w:t>anfitrión</w:t>
      </w:r>
      <w:r w:rsidR="00422435" w:rsidRPr="00641BDB">
        <w:rPr>
          <w:rFonts w:cs="Arial"/>
          <w:szCs w:val="17"/>
          <w:lang w:val="es-ES_tradnl"/>
        </w:rPr>
        <w:t xml:space="preserve"> y </w:t>
      </w:r>
      <w:r w:rsidR="00ED0779" w:rsidRPr="00641BDB">
        <w:rPr>
          <w:rFonts w:cs="Arial"/>
          <w:szCs w:val="17"/>
          <w:lang w:val="es-ES_tradnl"/>
        </w:rPr>
        <w:t xml:space="preserve">el </w:t>
      </w:r>
      <w:r w:rsidR="00422435" w:rsidRPr="00641BDB">
        <w:rPr>
          <w:rFonts w:cs="Arial"/>
          <w:szCs w:val="17"/>
          <w:lang w:val="es-ES_tradnl"/>
        </w:rPr>
        <w:t>número de puerto)</w:t>
      </w:r>
      <w:r w:rsidR="005E48A2" w:rsidRPr="00641BDB">
        <w:rPr>
          <w:rFonts w:cs="Arial"/>
          <w:szCs w:val="17"/>
          <w:lang w:val="es-ES_tradnl"/>
        </w:rPr>
        <w:t>.</w:t>
      </w:r>
    </w:p>
    <w:p w14:paraId="227D2908" w14:textId="217234B4" w:rsidR="005E48A2" w:rsidRPr="00641BDB" w:rsidRDefault="00E23F9D" w:rsidP="00422435">
      <w:pPr>
        <w:pStyle w:val="NormalWeb"/>
        <w:jc w:val="both"/>
        <w:rPr>
          <w:rFonts w:cs="Arial"/>
          <w:szCs w:val="17"/>
          <w:lang w:val="es-ES_tradnl"/>
        </w:rPr>
      </w:pPr>
      <w:r w:rsidRPr="00641BDB">
        <w:rPr>
          <w:rFonts w:cs="Arial"/>
          <w:szCs w:val="17"/>
          <w:lang w:val="es-ES_tradnl"/>
        </w:rPr>
        <w:t>94.</w:t>
      </w:r>
      <w:r w:rsidR="001446D6" w:rsidRPr="00641BDB">
        <w:rPr>
          <w:rFonts w:cs="Arial"/>
          <w:szCs w:val="17"/>
          <w:lang w:val="es-ES_tradnl"/>
        </w:rPr>
        <w:tab/>
      </w:r>
      <w:r w:rsidR="00543C59" w:rsidRPr="00641BDB">
        <w:rPr>
          <w:rFonts w:cs="Arial"/>
          <w:szCs w:val="17"/>
          <w:lang w:val="es-ES_tradnl"/>
        </w:rPr>
        <w:t xml:space="preserve">El </w:t>
      </w:r>
      <w:r w:rsidR="00FF30EC" w:rsidRPr="00641BDB">
        <w:rPr>
          <w:rFonts w:cs="Arial"/>
          <w:szCs w:val="17"/>
          <w:lang w:val="es-ES_tradnl"/>
        </w:rPr>
        <w:t>uso compartido</w:t>
      </w:r>
      <w:r w:rsidR="00543C59" w:rsidRPr="00641BDB">
        <w:rPr>
          <w:rFonts w:cs="Arial"/>
          <w:szCs w:val="17"/>
          <w:lang w:val="es-ES_tradnl"/>
        </w:rPr>
        <w:t xml:space="preserve"> de recursos de origen cruzado (CORS) es una norma del W3C que especifica de manera flexible las peticiones permitidas entre dominios. Al proporcionar los encabezados HTTP </w:t>
      </w:r>
      <w:r w:rsidR="0007133C" w:rsidRPr="00641BDB">
        <w:rPr>
          <w:rFonts w:cs="Arial"/>
          <w:szCs w:val="17"/>
          <w:lang w:val="es-ES_tradnl"/>
        </w:rPr>
        <w:t>apropiados para CORS</w:t>
      </w:r>
      <w:r w:rsidR="00543C59" w:rsidRPr="00641BDB">
        <w:rPr>
          <w:rFonts w:cs="Arial"/>
          <w:szCs w:val="17"/>
          <w:lang w:val="es-ES_tradnl"/>
        </w:rPr>
        <w:t>, la API REST indica al navegador los dominios u orígenes autorizados para realizar llamadas al servicio REST con JavaScript</w:t>
      </w:r>
      <w:r w:rsidR="005E48A2" w:rsidRPr="00641BDB">
        <w:rPr>
          <w:rFonts w:cs="Arial"/>
          <w:szCs w:val="17"/>
          <w:lang w:val="es-ES_tradnl"/>
        </w:rPr>
        <w:t>.</w:t>
      </w:r>
    </w:p>
    <w:p w14:paraId="369BE336" w14:textId="468D2AF8" w:rsidR="005E48A2" w:rsidRPr="00641BDB" w:rsidRDefault="00E23F9D" w:rsidP="00422435">
      <w:pPr>
        <w:pStyle w:val="NormalWeb"/>
        <w:jc w:val="both"/>
        <w:rPr>
          <w:rFonts w:cs="Arial"/>
          <w:szCs w:val="17"/>
          <w:lang w:val="es-ES_tradnl"/>
        </w:rPr>
      </w:pPr>
      <w:r w:rsidRPr="00641BDB">
        <w:rPr>
          <w:rFonts w:cs="Arial"/>
          <w:szCs w:val="17"/>
          <w:lang w:val="es-ES_tradnl"/>
        </w:rPr>
        <w:t>95.</w:t>
      </w:r>
      <w:r w:rsidR="001446D6" w:rsidRPr="00641BDB">
        <w:rPr>
          <w:rFonts w:cs="Arial"/>
          <w:szCs w:val="17"/>
          <w:lang w:val="es-ES_tradnl"/>
        </w:rPr>
        <w:tab/>
      </w:r>
      <w:r w:rsidR="00A13AB2" w:rsidRPr="00641BDB">
        <w:rPr>
          <w:rFonts w:cs="Arial"/>
          <w:szCs w:val="17"/>
          <w:lang w:val="es-ES_tradnl"/>
        </w:rPr>
        <w:t xml:space="preserve">El JSON con relleno (JSONP) es un método para enviar datos JSON sin </w:t>
      </w:r>
      <w:r w:rsidR="00615BF0" w:rsidRPr="00641BDB">
        <w:rPr>
          <w:rFonts w:cs="Arial"/>
          <w:szCs w:val="17"/>
          <w:lang w:val="es-ES_tradnl"/>
        </w:rPr>
        <w:t>que influyan</w:t>
      </w:r>
      <w:r w:rsidR="00A13AB2" w:rsidRPr="00641BDB">
        <w:rPr>
          <w:rFonts w:cs="Arial"/>
          <w:szCs w:val="17"/>
          <w:lang w:val="es-ES_tradnl"/>
        </w:rPr>
        <w:t xml:space="preserve"> cuestiones de petición entre dominios. Introduce funciones de retrollamada para cargar datos JSON de diferentes dominios</w:t>
      </w:r>
      <w:r w:rsidR="007B1903" w:rsidRPr="00641BDB">
        <w:rPr>
          <w:rFonts w:cs="Arial"/>
          <w:szCs w:val="17"/>
          <w:lang w:val="es-ES_tradnl"/>
        </w:rPr>
        <w:t xml:space="preserve">, lo </w:t>
      </w:r>
      <w:r w:rsidR="00615BF0" w:rsidRPr="00641BDB">
        <w:rPr>
          <w:rFonts w:cs="Arial"/>
          <w:szCs w:val="17"/>
          <w:lang w:val="es-ES_tradnl"/>
        </w:rPr>
        <w:t>cual</w:t>
      </w:r>
      <w:r w:rsidR="007B1903" w:rsidRPr="00641BDB">
        <w:rPr>
          <w:rFonts w:cs="Arial"/>
          <w:szCs w:val="17"/>
          <w:lang w:val="es-ES_tradnl"/>
        </w:rPr>
        <w:t xml:space="preserve"> es </w:t>
      </w:r>
      <w:r w:rsidR="00A13AB2" w:rsidRPr="00641BDB">
        <w:rPr>
          <w:rFonts w:cs="Arial"/>
          <w:szCs w:val="17"/>
          <w:lang w:val="es-ES_tradnl"/>
        </w:rPr>
        <w:t>posible por</w:t>
      </w:r>
      <w:r w:rsidR="007B1903" w:rsidRPr="00641BDB">
        <w:rPr>
          <w:rFonts w:cs="Arial"/>
          <w:szCs w:val="17"/>
          <w:lang w:val="es-ES_tradnl"/>
        </w:rPr>
        <w:t>que</w:t>
      </w:r>
      <w:r w:rsidR="00A13AB2" w:rsidRPr="00641BDB">
        <w:rPr>
          <w:rFonts w:cs="Arial"/>
          <w:szCs w:val="17"/>
          <w:lang w:val="es-ES_tradnl"/>
        </w:rPr>
        <w:t xml:space="preserve"> la etiqueta HTML </w:t>
      </w:r>
      <w:r w:rsidR="00A13AB2" w:rsidRPr="00641BDB">
        <w:rPr>
          <w:rFonts w:ascii="Courier New" w:hAnsi="Courier New" w:cs="Courier New"/>
          <w:szCs w:val="17"/>
          <w:lang w:val="es-ES_tradnl"/>
        </w:rPr>
        <w:t>&lt;script&gt;</w:t>
      </w:r>
      <w:r w:rsidR="00A13AB2" w:rsidRPr="00641BDB">
        <w:rPr>
          <w:rFonts w:cs="Arial"/>
          <w:szCs w:val="17"/>
          <w:lang w:val="es-ES_tradnl"/>
        </w:rPr>
        <w:t xml:space="preserve"> no está afectada por la política de mismo origen. Todo lo que se importa a través de esa etiqueta se ejecuta inmediatamente en el contexto global. En lugar de pasar un archivo JavaScript, se puede pasar un URL a un servicio que devuelva el código JavaScript.</w:t>
      </w:r>
      <w:r w:rsidR="00D22D23" w:rsidRPr="00641BDB">
        <w:rPr>
          <w:rFonts w:cs="Arial"/>
          <w:szCs w:val="17"/>
          <w:lang w:val="es-ES_tradnl"/>
        </w:rPr>
        <w:t xml:space="preserve"> </w:t>
      </w:r>
    </w:p>
    <w:p w14:paraId="15685727" w14:textId="0F56BA3C" w:rsidR="005E48A2" w:rsidRPr="00641BDB" w:rsidRDefault="00E23F9D" w:rsidP="00422435">
      <w:pPr>
        <w:pStyle w:val="NormalWeb"/>
        <w:jc w:val="both"/>
        <w:rPr>
          <w:rFonts w:cs="Arial"/>
          <w:szCs w:val="17"/>
          <w:lang w:val="es-ES_tradnl"/>
        </w:rPr>
      </w:pPr>
      <w:r w:rsidRPr="00641BDB">
        <w:rPr>
          <w:rFonts w:cs="Arial"/>
          <w:szCs w:val="17"/>
          <w:lang w:val="es-ES_tradnl"/>
        </w:rPr>
        <w:t>96.</w:t>
      </w:r>
      <w:r w:rsidR="001446D6" w:rsidRPr="00641BDB">
        <w:rPr>
          <w:rFonts w:cs="Arial"/>
          <w:szCs w:val="17"/>
          <w:lang w:val="es-ES_tradnl"/>
        </w:rPr>
        <w:tab/>
      </w:r>
      <w:r w:rsidR="00615BF0" w:rsidRPr="00641BDB">
        <w:rPr>
          <w:rFonts w:cs="Arial"/>
          <w:szCs w:val="17"/>
          <w:lang w:val="es-ES_tradnl"/>
        </w:rPr>
        <w:t xml:space="preserve">Para sortear </w:t>
      </w:r>
      <w:r w:rsidR="001C055B" w:rsidRPr="00641BDB">
        <w:rPr>
          <w:rFonts w:cs="Arial"/>
          <w:szCs w:val="17"/>
          <w:lang w:val="es-ES_tradnl"/>
        </w:rPr>
        <w:t>la</w:t>
      </w:r>
      <w:r w:rsidR="00615BF0" w:rsidRPr="00641BDB">
        <w:rPr>
          <w:rFonts w:cs="Arial"/>
          <w:szCs w:val="17"/>
          <w:lang w:val="es-ES_tradnl"/>
        </w:rPr>
        <w:t xml:space="preserve"> restricción </w:t>
      </w:r>
      <w:r w:rsidR="001C055B" w:rsidRPr="00641BDB">
        <w:rPr>
          <w:rFonts w:cs="Arial"/>
          <w:szCs w:val="17"/>
          <w:lang w:val="es-ES_tradnl"/>
        </w:rPr>
        <w:t xml:space="preserve">que impide realizar peticiones entre dominios </w:t>
      </w:r>
      <w:r w:rsidR="00615BF0" w:rsidRPr="00641BDB">
        <w:rPr>
          <w:rFonts w:cs="Arial"/>
          <w:szCs w:val="17"/>
          <w:lang w:val="es-ES_tradnl"/>
        </w:rPr>
        <w:t>se suelen seguir los siguientes enfoques</w:t>
      </w:r>
      <w:r w:rsidR="005E48A2" w:rsidRPr="00641BDB">
        <w:rPr>
          <w:rFonts w:cs="Arial"/>
          <w:szCs w:val="17"/>
          <w:lang w:val="es-ES_tradnl"/>
        </w:rPr>
        <w:t>:</w:t>
      </w:r>
    </w:p>
    <w:p w14:paraId="5EE4200C" w14:textId="5C57EB7A" w:rsidR="005E48A2" w:rsidRPr="00641BDB" w:rsidRDefault="00993924" w:rsidP="001C055B">
      <w:pPr>
        <w:pStyle w:val="NormalWeb"/>
        <w:numPr>
          <w:ilvl w:val="0"/>
          <w:numId w:val="11"/>
        </w:numPr>
        <w:ind w:left="1350"/>
        <w:jc w:val="both"/>
        <w:rPr>
          <w:rFonts w:eastAsia="Times New Roman" w:cs="Arial"/>
          <w:szCs w:val="17"/>
          <w:lang w:val="es-ES_tradnl"/>
        </w:rPr>
      </w:pPr>
      <w:r w:rsidRPr="00641BDB">
        <w:rPr>
          <w:rFonts w:eastAsia="Times New Roman" w:cs="Arial"/>
          <w:szCs w:val="17"/>
          <w:lang w:val="es-ES_tradnl"/>
        </w:rPr>
        <w:t>JSONP es una solución para permitir las peticiones entre dominios. No ofrece ningún mecanismo de detección de errores, es decir, si hay un problema y el servicio falla o responde con un error HTTP, no hay forma de que el cliente pueda saber qué ocurre</w:t>
      </w:r>
      <w:r w:rsidR="00526A69" w:rsidRPr="00641BDB">
        <w:rPr>
          <w:rFonts w:eastAsia="Times New Roman" w:cs="Arial"/>
          <w:szCs w:val="17"/>
          <w:lang w:val="es-ES_tradnl"/>
        </w:rPr>
        <w:t>.</w:t>
      </w:r>
      <w:r w:rsidR="005E3121" w:rsidRPr="00641BDB">
        <w:rPr>
          <w:rFonts w:eastAsia="Times New Roman" w:cs="Arial"/>
          <w:szCs w:val="17"/>
          <w:lang w:val="es-ES_tradnl"/>
        </w:rPr>
        <w:t xml:space="preserve"> </w:t>
      </w:r>
      <w:r w:rsidR="008E30F8" w:rsidRPr="00641BDB">
        <w:rPr>
          <w:rFonts w:eastAsia="Times New Roman" w:cs="Arial"/>
          <w:szCs w:val="17"/>
          <w:lang w:val="es-ES_tradnl"/>
        </w:rPr>
        <w:t>Simplemente, la aplicación A</w:t>
      </w:r>
      <w:r w:rsidR="001C055B" w:rsidRPr="00641BDB">
        <w:rPr>
          <w:rFonts w:eastAsia="Times New Roman" w:cs="Arial"/>
          <w:szCs w:val="17"/>
          <w:lang w:val="es-ES_tradnl"/>
        </w:rPr>
        <w:t>jax</w:t>
      </w:r>
      <w:r w:rsidR="008E30F8" w:rsidRPr="00641BDB">
        <w:rPr>
          <w:rFonts w:eastAsia="Times New Roman" w:cs="Arial"/>
          <w:szCs w:val="17"/>
          <w:lang w:val="es-ES_tradnl"/>
        </w:rPr>
        <w:t xml:space="preserve"> se quedará colgada. Además, el sitio que usa JSONP confiará incondicionalmente en el JSON proporcionado desde un dominio diferente</w:t>
      </w:r>
      <w:r w:rsidR="005E3121" w:rsidRPr="00641BDB">
        <w:rPr>
          <w:rFonts w:eastAsia="Times New Roman" w:cs="Arial"/>
          <w:szCs w:val="17"/>
          <w:lang w:val="es-ES_tradnl"/>
        </w:rPr>
        <w:t>;</w:t>
      </w:r>
      <w:r w:rsidR="00D22D23" w:rsidRPr="00641BDB">
        <w:rPr>
          <w:rFonts w:eastAsia="Times New Roman" w:cs="Arial"/>
          <w:szCs w:val="17"/>
          <w:lang w:val="es-ES_tradnl"/>
        </w:rPr>
        <w:t xml:space="preserve"> </w:t>
      </w:r>
    </w:p>
    <w:p w14:paraId="70AE64FE" w14:textId="54D7BDD7" w:rsidR="005E48A2" w:rsidRPr="00641BDB" w:rsidRDefault="008E30F8" w:rsidP="001C055B">
      <w:pPr>
        <w:pStyle w:val="NormalWeb"/>
        <w:numPr>
          <w:ilvl w:val="0"/>
          <w:numId w:val="11"/>
        </w:numPr>
        <w:ind w:left="1350"/>
        <w:jc w:val="both"/>
        <w:rPr>
          <w:rFonts w:eastAsia="Times New Roman" w:cs="Arial"/>
          <w:szCs w:val="17"/>
          <w:lang w:val="es-ES_tradnl"/>
        </w:rPr>
      </w:pPr>
      <w:r w:rsidRPr="00641BDB">
        <w:rPr>
          <w:rFonts w:eastAsia="Times New Roman" w:cs="Arial"/>
          <w:szCs w:val="17"/>
          <w:lang w:val="es-ES_tradnl"/>
        </w:rPr>
        <w:t xml:space="preserve">Otra alternativa para permitir peticiones entre dominios es el elemento HTML </w:t>
      </w:r>
      <w:r w:rsidRPr="00641BDB">
        <w:rPr>
          <w:rFonts w:ascii="Courier New" w:eastAsia="Times New Roman" w:hAnsi="Courier New" w:cs="Courier New"/>
          <w:szCs w:val="17"/>
          <w:lang w:val="es-ES_tradnl"/>
        </w:rPr>
        <w:t>iframe</w:t>
      </w:r>
      <w:r w:rsidRPr="00641BDB">
        <w:rPr>
          <w:rFonts w:eastAsia="Times New Roman" w:cs="Arial"/>
          <w:szCs w:val="17"/>
          <w:lang w:val="es-ES_tradnl"/>
        </w:rPr>
        <w:t>.</w:t>
      </w:r>
      <w:r w:rsidR="005E3121" w:rsidRPr="00641BDB">
        <w:rPr>
          <w:rFonts w:eastAsia="Times New Roman" w:cs="Arial"/>
          <w:szCs w:val="17"/>
          <w:lang w:val="es-ES_tradnl"/>
        </w:rPr>
        <w:t xml:space="preserve"> </w:t>
      </w:r>
      <w:r w:rsidR="00EF6169" w:rsidRPr="00641BDB">
        <w:rPr>
          <w:rFonts w:eastAsia="Times New Roman" w:cs="Arial"/>
          <w:szCs w:val="17"/>
          <w:lang w:val="es-ES_tradnl"/>
        </w:rPr>
        <w:t xml:space="preserve">Aplicando el método JavaScript </w:t>
      </w:r>
      <w:r w:rsidR="00EF6169" w:rsidRPr="00641BDB">
        <w:rPr>
          <w:rFonts w:ascii="Courier New" w:eastAsia="Times New Roman" w:hAnsi="Courier New" w:cs="Courier New"/>
          <w:szCs w:val="17"/>
          <w:lang w:val="es-ES_tradnl"/>
        </w:rPr>
        <w:t>window.postMessage (message, targetOrigin)</w:t>
      </w:r>
      <w:r w:rsidR="00EF6169" w:rsidRPr="00641BDB">
        <w:rPr>
          <w:rFonts w:eastAsia="Times New Roman" w:cs="Arial"/>
          <w:szCs w:val="17"/>
          <w:lang w:val="es-ES_tradnl"/>
        </w:rPr>
        <w:t xml:space="preserve"> al elemento </w:t>
      </w:r>
      <w:r w:rsidR="00EF6169" w:rsidRPr="00641BDB">
        <w:rPr>
          <w:rFonts w:ascii="Courier New" w:eastAsia="Times New Roman" w:hAnsi="Courier New" w:cs="Courier New"/>
          <w:szCs w:val="17"/>
          <w:lang w:val="es-ES_tradnl"/>
        </w:rPr>
        <w:t>iframe</w:t>
      </w:r>
      <w:r w:rsidR="00EF6169" w:rsidRPr="00641BDB">
        <w:rPr>
          <w:rFonts w:eastAsia="Times New Roman" w:cs="Arial"/>
          <w:szCs w:val="17"/>
          <w:lang w:val="es-ES_tradnl"/>
        </w:rPr>
        <w:t xml:space="preserve"> es posible pasar una petición a un sitio de un dominio diferente. El uso de </w:t>
      </w:r>
      <w:r w:rsidR="00EF6169" w:rsidRPr="00641BDB">
        <w:rPr>
          <w:rFonts w:ascii="Courier New" w:eastAsia="Times New Roman" w:hAnsi="Courier New" w:cs="Courier New"/>
          <w:szCs w:val="17"/>
          <w:lang w:val="es-ES_tradnl"/>
        </w:rPr>
        <w:t>iframe</w:t>
      </w:r>
      <w:r w:rsidR="00EF6169" w:rsidRPr="00641BDB">
        <w:rPr>
          <w:rFonts w:eastAsia="Times New Roman" w:cs="Arial"/>
          <w:szCs w:val="17"/>
          <w:lang w:val="es-ES_tradnl"/>
        </w:rPr>
        <w:t xml:space="preserve"> es compatible incluso con navegadores antiguos. Además, solo </w:t>
      </w:r>
      <w:r w:rsidR="0077156E" w:rsidRPr="00641BDB">
        <w:rPr>
          <w:rFonts w:eastAsia="Times New Roman" w:cs="Arial"/>
          <w:szCs w:val="17"/>
          <w:lang w:val="es-ES_tradnl"/>
        </w:rPr>
        <w:t>es compatible con</w:t>
      </w:r>
      <w:r w:rsidR="00EF6169" w:rsidRPr="00641BDB">
        <w:rPr>
          <w:rFonts w:eastAsia="Times New Roman" w:cs="Arial"/>
          <w:szCs w:val="17"/>
          <w:lang w:val="es-ES_tradnl"/>
        </w:rPr>
        <w:t xml:space="preserve"> </w:t>
      </w:r>
      <w:r w:rsidR="00EF6169" w:rsidRPr="00641BDB">
        <w:rPr>
          <w:rFonts w:ascii="Courier New" w:eastAsia="Times New Roman" w:hAnsi="Courier New" w:cs="Courier New"/>
          <w:szCs w:val="17"/>
          <w:lang w:val="es-ES_tradnl"/>
        </w:rPr>
        <w:t>GET</w:t>
      </w:r>
      <w:r w:rsidR="00EF6169" w:rsidRPr="00641BDB">
        <w:rPr>
          <w:rFonts w:eastAsia="Times New Roman" w:cs="Arial"/>
          <w:szCs w:val="17"/>
          <w:lang w:val="es-ES_tradnl"/>
        </w:rPr>
        <w:t>.</w:t>
      </w:r>
      <w:r w:rsidR="00D22D23" w:rsidRPr="00641BDB">
        <w:rPr>
          <w:rFonts w:eastAsia="Times New Roman" w:cs="Arial"/>
          <w:szCs w:val="17"/>
          <w:lang w:val="es-ES_tradnl"/>
        </w:rPr>
        <w:t xml:space="preserve"> </w:t>
      </w:r>
      <w:r w:rsidR="00EF6169" w:rsidRPr="00641BDB">
        <w:rPr>
          <w:rFonts w:eastAsia="Times New Roman" w:cs="Arial"/>
          <w:szCs w:val="17"/>
          <w:lang w:val="es-ES_tradnl"/>
        </w:rPr>
        <w:t xml:space="preserve">El origen de la página </w:t>
      </w:r>
      <w:r w:rsidR="00EF6169" w:rsidRPr="00641BDB">
        <w:rPr>
          <w:rFonts w:ascii="Courier New" w:eastAsia="Times New Roman" w:hAnsi="Courier New" w:cs="Courier New"/>
          <w:szCs w:val="17"/>
          <w:lang w:val="es-ES_tradnl"/>
        </w:rPr>
        <w:t>iframe</w:t>
      </w:r>
      <w:r w:rsidR="00EF6169" w:rsidRPr="00641BDB">
        <w:rPr>
          <w:rFonts w:eastAsia="Times New Roman" w:cs="Arial"/>
          <w:szCs w:val="17"/>
          <w:lang w:val="es-ES_tradnl"/>
        </w:rPr>
        <w:t xml:space="preserve"> siempre debe comprobarse por razones de seguridad; y</w:t>
      </w:r>
    </w:p>
    <w:p w14:paraId="6D654F0B" w14:textId="33D3413E" w:rsidR="005E48A2" w:rsidRPr="00641BDB" w:rsidRDefault="00047D26" w:rsidP="001C055B">
      <w:pPr>
        <w:pStyle w:val="NormalWeb"/>
        <w:numPr>
          <w:ilvl w:val="0"/>
          <w:numId w:val="11"/>
        </w:numPr>
        <w:ind w:left="1350"/>
        <w:jc w:val="both"/>
        <w:rPr>
          <w:rFonts w:eastAsia="Times New Roman" w:cs="Arial"/>
          <w:szCs w:val="17"/>
          <w:lang w:val="es-ES_tradnl"/>
        </w:rPr>
      </w:pPr>
      <w:r w:rsidRPr="00641BDB">
        <w:rPr>
          <w:rFonts w:eastAsia="Times New Roman" w:cs="Arial"/>
          <w:szCs w:val="17"/>
          <w:lang w:val="es-ES_tradnl"/>
        </w:rPr>
        <w:t xml:space="preserve">CORS es un enfoque estandarizado </w:t>
      </w:r>
      <w:r w:rsidR="002F784C" w:rsidRPr="00641BDB">
        <w:rPr>
          <w:rFonts w:eastAsia="Times New Roman" w:cs="Arial"/>
          <w:szCs w:val="17"/>
          <w:lang w:val="es-ES_tradnl"/>
        </w:rPr>
        <w:t>que permite</w:t>
      </w:r>
      <w:r w:rsidRPr="00641BDB">
        <w:rPr>
          <w:rFonts w:eastAsia="Times New Roman" w:cs="Arial"/>
          <w:szCs w:val="17"/>
          <w:lang w:val="es-ES_tradnl"/>
        </w:rPr>
        <w:t xml:space="preserve"> realizar una llamada a un dominio externo. Puede utilizar </w:t>
      </w:r>
      <w:r w:rsidRPr="00641BDB">
        <w:rPr>
          <w:rFonts w:ascii="Courier New" w:eastAsia="Times New Roman" w:hAnsi="Courier New" w:cs="Courier New"/>
          <w:szCs w:val="17"/>
          <w:lang w:val="es-ES_tradnl"/>
        </w:rPr>
        <w:t>XMLHttpRequest</w:t>
      </w:r>
      <w:r w:rsidR="0077156E" w:rsidRPr="00641BDB">
        <w:rPr>
          <w:rFonts w:ascii="Courier New" w:eastAsia="Times New Roman" w:hAnsi="Courier New" w:cs="Courier New"/>
          <w:szCs w:val="17"/>
          <w:lang w:val="es-ES_tradnl"/>
        </w:rPr>
        <w:t xml:space="preserve"> </w:t>
      </w:r>
      <w:r w:rsidRPr="00641BDB">
        <w:rPr>
          <w:rFonts w:eastAsia="Times New Roman" w:cs="Arial"/>
          <w:szCs w:val="17"/>
          <w:lang w:val="es-ES_tradnl"/>
        </w:rPr>
        <w:t>para enviar y recibir datos y tiene un mecanismo de control de errores mejor que JSONP.</w:t>
      </w:r>
      <w:r w:rsidR="005E48A2" w:rsidRPr="00641BDB">
        <w:rPr>
          <w:rFonts w:eastAsia="Times New Roman" w:cs="Arial"/>
          <w:szCs w:val="17"/>
          <w:lang w:val="es-ES_tradnl"/>
        </w:rPr>
        <w:t xml:space="preserve"> </w:t>
      </w:r>
      <w:r w:rsidR="002F784C" w:rsidRPr="00641BDB">
        <w:rPr>
          <w:rFonts w:eastAsia="Times New Roman" w:cs="Arial"/>
          <w:szCs w:val="17"/>
          <w:lang w:val="es-ES_tradnl"/>
        </w:rPr>
        <w:t xml:space="preserve">Es compatible con muchos tipos de autorización en comparación con JSONP, que solo admite cookies. También es compatible con </w:t>
      </w:r>
      <w:r w:rsidR="00CD67BE" w:rsidRPr="00641BDB">
        <w:rPr>
          <w:rFonts w:eastAsia="Times New Roman" w:cs="Arial"/>
          <w:szCs w:val="17"/>
          <w:lang w:val="es-ES_tradnl"/>
        </w:rPr>
        <w:t>diversos</w:t>
      </w:r>
      <w:r w:rsidR="002F784C" w:rsidRPr="00641BDB">
        <w:rPr>
          <w:rFonts w:eastAsia="Times New Roman" w:cs="Arial"/>
          <w:szCs w:val="17"/>
          <w:lang w:val="es-ES_tradnl"/>
        </w:rPr>
        <w:t xml:space="preserve"> métodos HTTP mientras que JSONP solo lo es con </w:t>
      </w:r>
      <w:r w:rsidR="007710A2" w:rsidRPr="00641BDB">
        <w:rPr>
          <w:rFonts w:ascii="Courier New" w:eastAsia="Times New Roman" w:hAnsi="Courier New" w:cs="Arial"/>
          <w:szCs w:val="17"/>
          <w:lang w:val="es-ES_tradnl"/>
        </w:rPr>
        <w:t>GET</w:t>
      </w:r>
      <w:r w:rsidR="002F784C" w:rsidRPr="00641BDB">
        <w:rPr>
          <w:rFonts w:eastAsia="Times New Roman" w:cs="Arial"/>
          <w:szCs w:val="17"/>
          <w:lang w:val="es-ES_tradnl"/>
        </w:rPr>
        <w:t>. Por otro lado, no siempre es posible implementar CORS</w:t>
      </w:r>
      <w:r w:rsidR="007710A2" w:rsidRPr="00641BDB">
        <w:rPr>
          <w:rFonts w:eastAsia="Times New Roman" w:cs="Arial"/>
          <w:szCs w:val="17"/>
          <w:lang w:val="es-ES_tradnl"/>
        </w:rPr>
        <w:t>, ya que</w:t>
      </w:r>
      <w:r w:rsidR="002F784C" w:rsidRPr="00641BDB">
        <w:rPr>
          <w:rFonts w:eastAsia="Times New Roman" w:cs="Arial"/>
          <w:szCs w:val="17"/>
          <w:lang w:val="es-ES_tradnl"/>
        </w:rPr>
        <w:t xml:space="preserve"> los navegadores tienen que admitirlo y los consumidores de la API </w:t>
      </w:r>
      <w:r w:rsidR="007710A2" w:rsidRPr="00641BDB">
        <w:rPr>
          <w:rFonts w:eastAsia="Times New Roman" w:cs="Arial"/>
          <w:szCs w:val="17"/>
          <w:lang w:val="es-ES_tradnl"/>
        </w:rPr>
        <w:t>deben</w:t>
      </w:r>
      <w:r w:rsidR="002F784C" w:rsidRPr="00641BDB">
        <w:rPr>
          <w:rFonts w:eastAsia="Times New Roman" w:cs="Arial"/>
          <w:szCs w:val="17"/>
          <w:lang w:val="es-ES_tradnl"/>
        </w:rPr>
        <w:t xml:space="preserve"> estar </w:t>
      </w:r>
      <w:r w:rsidR="007710A2" w:rsidRPr="00641BDB">
        <w:rPr>
          <w:rFonts w:eastAsia="Times New Roman" w:cs="Arial"/>
          <w:szCs w:val="17"/>
          <w:lang w:val="es-ES_tradnl"/>
        </w:rPr>
        <w:t>incluidos</w:t>
      </w:r>
      <w:r w:rsidR="002F784C" w:rsidRPr="00641BDB">
        <w:rPr>
          <w:rFonts w:eastAsia="Times New Roman" w:cs="Arial"/>
          <w:szCs w:val="17"/>
          <w:lang w:val="es-ES_tradnl"/>
        </w:rPr>
        <w:t xml:space="preserve"> en la lista blanca de CORS</w:t>
      </w:r>
      <w:r w:rsidR="007710A2" w:rsidRPr="00641BDB">
        <w:rPr>
          <w:rFonts w:eastAsia="Times New Roman" w:cs="Arial"/>
          <w:szCs w:val="17"/>
          <w:lang w:val="es-ES_tradnl"/>
        </w:rPr>
        <w:t>.</w:t>
      </w:r>
    </w:p>
    <w:p w14:paraId="6296530D" w14:textId="05D341A3" w:rsidR="005E48A2" w:rsidRPr="00641BDB" w:rsidRDefault="005E48A2" w:rsidP="00204F3B">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E63A97" w:rsidRPr="00641BDB">
        <w:rPr>
          <w:rFonts w:eastAsia="Times New Roman" w:cs="Arial"/>
          <w:szCs w:val="17"/>
          <w:lang w:val="es-ES_tradnl"/>
        </w:rPr>
        <w:t>G</w:t>
      </w:r>
      <w:r w:rsidRPr="00641BDB">
        <w:rPr>
          <w:rFonts w:eastAsia="Times New Roman" w:cs="Arial"/>
          <w:szCs w:val="17"/>
          <w:lang w:val="es-ES_tradnl"/>
        </w:rPr>
        <w:t>-1</w:t>
      </w:r>
      <w:r w:rsidR="002E7D9D" w:rsidRPr="00641BDB">
        <w:rPr>
          <w:rFonts w:eastAsia="Times New Roman" w:cs="Arial"/>
          <w:szCs w:val="17"/>
          <w:lang w:val="es-ES_tradnl"/>
        </w:rPr>
        <w:t>4</w:t>
      </w:r>
      <w:r w:rsidR="00E23F9D" w:rsidRPr="00641BDB">
        <w:rPr>
          <w:rFonts w:eastAsia="Times New Roman" w:cs="Arial"/>
          <w:szCs w:val="17"/>
          <w:lang w:val="es-ES_tradnl"/>
        </w:rPr>
        <w:t>8</w:t>
      </w:r>
      <w:r w:rsidRPr="00641BDB">
        <w:rPr>
          <w:rFonts w:eastAsia="Times New Roman" w:cs="Arial"/>
          <w:szCs w:val="17"/>
          <w:lang w:val="es-ES_tradnl"/>
        </w:rPr>
        <w:t>]</w:t>
      </w:r>
      <w:r w:rsidR="00204F3B" w:rsidRPr="00641BDB">
        <w:rPr>
          <w:rFonts w:eastAsia="Times New Roman" w:cs="Arial"/>
          <w:szCs w:val="17"/>
          <w:lang w:val="es-ES_tradnl"/>
        </w:rPr>
        <w:tab/>
        <w:t xml:space="preserve">Si la API REST es pública, el valor del encabezado HTTP </w:t>
      </w:r>
      <w:r w:rsidR="00204F3B" w:rsidRPr="00641BDB">
        <w:rPr>
          <w:rFonts w:ascii="Courier New" w:eastAsia="Times New Roman" w:hAnsi="Courier New" w:cs="Courier New"/>
          <w:szCs w:val="17"/>
          <w:lang w:val="es-ES_tradnl"/>
        </w:rPr>
        <w:t>Access-Control-Allow-Origin</w:t>
      </w:r>
      <w:r w:rsidR="00204F3B" w:rsidRPr="00641BDB">
        <w:rPr>
          <w:rFonts w:eastAsia="Times New Roman" w:cs="Arial"/>
          <w:szCs w:val="17"/>
          <w:lang w:val="es-ES_tradnl"/>
        </w:rPr>
        <w:t xml:space="preserve"> DEBE ser '*'.</w:t>
      </w:r>
    </w:p>
    <w:p w14:paraId="3BFD15E1" w14:textId="017E9527" w:rsidR="007D638D" w:rsidRPr="00641BDB" w:rsidRDefault="005E48A2" w:rsidP="00962104">
      <w:pPr>
        <w:spacing w:before="100" w:beforeAutospacing="1" w:after="240"/>
        <w:ind w:left="1692" w:hanging="1125"/>
        <w:jc w:val="both"/>
        <w:rPr>
          <w:rFonts w:eastAsia="Times New Roman" w:cs="Arial"/>
          <w:szCs w:val="17"/>
          <w:lang w:val="es-ES_tradnl"/>
        </w:rPr>
      </w:pPr>
      <w:r w:rsidRPr="00641BDB">
        <w:rPr>
          <w:rFonts w:eastAsia="Times New Roman" w:cs="Arial"/>
          <w:szCs w:val="17"/>
          <w:lang w:val="es-ES_tradnl"/>
        </w:rPr>
        <w:t>[RS</w:t>
      </w:r>
      <w:r w:rsidR="00E63A97" w:rsidRPr="00641BDB">
        <w:rPr>
          <w:rFonts w:eastAsia="Times New Roman" w:cs="Arial"/>
          <w:szCs w:val="17"/>
          <w:lang w:val="es-ES_tradnl"/>
        </w:rPr>
        <w:t>G</w:t>
      </w:r>
      <w:r w:rsidRPr="00641BDB">
        <w:rPr>
          <w:rFonts w:eastAsia="Times New Roman" w:cs="Arial"/>
          <w:szCs w:val="17"/>
          <w:lang w:val="es-ES_tradnl"/>
        </w:rPr>
        <w:t>-1</w:t>
      </w:r>
      <w:r w:rsidR="002E7D9D" w:rsidRPr="00641BDB">
        <w:rPr>
          <w:rFonts w:eastAsia="Times New Roman" w:cs="Arial"/>
          <w:szCs w:val="17"/>
          <w:lang w:val="es-ES_tradnl"/>
        </w:rPr>
        <w:t>4</w:t>
      </w:r>
      <w:r w:rsidR="00E23F9D" w:rsidRPr="00641BDB">
        <w:rPr>
          <w:rFonts w:eastAsia="Times New Roman" w:cs="Arial"/>
          <w:szCs w:val="17"/>
          <w:lang w:val="es-ES_tradnl"/>
        </w:rPr>
        <w:t>9</w:t>
      </w:r>
      <w:r w:rsidRPr="00641BDB">
        <w:rPr>
          <w:rFonts w:eastAsia="Times New Roman" w:cs="Arial"/>
          <w:szCs w:val="17"/>
          <w:lang w:val="es-ES_tradnl"/>
        </w:rPr>
        <w:t>]</w:t>
      </w:r>
      <w:r w:rsidR="00E95B8D" w:rsidRPr="00641BDB">
        <w:rPr>
          <w:rFonts w:eastAsia="Times New Roman" w:cs="Arial"/>
          <w:szCs w:val="17"/>
          <w:lang w:val="es-ES_tradnl"/>
        </w:rPr>
        <w:tab/>
        <w:t xml:space="preserve">Si la API REST está protegida, DEBERÍA </w:t>
      </w:r>
      <w:r w:rsidR="00CD67BE" w:rsidRPr="00641BDB">
        <w:rPr>
          <w:rFonts w:eastAsia="Times New Roman" w:cs="Arial"/>
          <w:szCs w:val="17"/>
          <w:lang w:val="es-ES_tradnl"/>
        </w:rPr>
        <w:t xml:space="preserve">utilizarse </w:t>
      </w:r>
      <w:r w:rsidR="00E95B8D" w:rsidRPr="00641BDB">
        <w:rPr>
          <w:rFonts w:eastAsia="Times New Roman" w:cs="Arial"/>
          <w:szCs w:val="17"/>
          <w:lang w:val="es-ES_tradnl"/>
        </w:rPr>
        <w:t xml:space="preserve">CORS, si es posible. De lo contrario, PUEDE utilizarse JSONP como alternativa, pero solo para peticiones </w:t>
      </w:r>
      <w:r w:rsidR="00962104" w:rsidRPr="00641BDB">
        <w:rPr>
          <w:rFonts w:ascii="Courier New" w:eastAsia="Times New Roman" w:hAnsi="Courier New" w:cs="Arial"/>
          <w:szCs w:val="17"/>
          <w:lang w:val="es-ES_tradnl"/>
        </w:rPr>
        <w:t>GET</w:t>
      </w:r>
      <w:r w:rsidR="00E95B8D" w:rsidRPr="00641BDB">
        <w:rPr>
          <w:rFonts w:eastAsia="Times New Roman" w:cs="Arial"/>
          <w:szCs w:val="17"/>
          <w:lang w:val="es-ES_tradnl"/>
        </w:rPr>
        <w:t xml:space="preserve">, por ejemplo, cuando el usuario accede con un navegador antiguo. NO DEBERÍA utilizarse </w:t>
      </w:r>
      <w:r w:rsidR="00962104" w:rsidRPr="00641BDB">
        <w:rPr>
          <w:rFonts w:ascii="Courier New" w:eastAsia="Times New Roman" w:hAnsi="Courier New" w:cs="Courier New"/>
          <w:szCs w:val="17"/>
          <w:lang w:val="es-ES_tradnl"/>
        </w:rPr>
        <w:t>iframe</w:t>
      </w:r>
      <w:r w:rsidR="00E95B8D" w:rsidRPr="00641BDB">
        <w:rPr>
          <w:rFonts w:eastAsia="Times New Roman" w:cs="Arial"/>
          <w:szCs w:val="17"/>
          <w:lang w:val="es-ES_tradnl"/>
        </w:rPr>
        <w:t>.</w:t>
      </w:r>
    </w:p>
    <w:p w14:paraId="773D31C0" w14:textId="413FFC46" w:rsidR="005E48A2" w:rsidRPr="00641BDB" w:rsidRDefault="00962104" w:rsidP="00422435">
      <w:pPr>
        <w:pStyle w:val="Heading3"/>
        <w:keepLines/>
        <w:spacing w:before="170" w:after="170"/>
        <w:ind w:left="360"/>
        <w:jc w:val="both"/>
        <w:rPr>
          <w:lang w:val="es-ES_tradnl"/>
        </w:rPr>
      </w:pPr>
      <w:bookmarkStart w:id="259" w:name="_Toc213074192"/>
      <w:bookmarkStart w:id="260" w:name="_Toc126065417"/>
      <w:bookmarkStart w:id="261" w:name="_Toc213234806"/>
      <w:r w:rsidRPr="00641BDB">
        <w:rPr>
          <w:lang w:val="es-ES_tradnl"/>
        </w:rPr>
        <w:lastRenderedPageBreak/>
        <w:t>Modelo de madurez de la API</w:t>
      </w:r>
      <w:bookmarkEnd w:id="259"/>
      <w:bookmarkEnd w:id="260"/>
      <w:bookmarkEnd w:id="261"/>
    </w:p>
    <w:p w14:paraId="01AA8ADD" w14:textId="368E7F49" w:rsidR="007D335A" w:rsidRPr="00641BDB" w:rsidRDefault="00E23F9D" w:rsidP="00422435">
      <w:pPr>
        <w:pStyle w:val="NormalWeb"/>
        <w:jc w:val="both"/>
        <w:rPr>
          <w:rFonts w:eastAsia="Times New Roman" w:cs="Arial"/>
          <w:szCs w:val="17"/>
          <w:lang w:val="es-ES_tradnl"/>
        </w:rPr>
      </w:pPr>
      <w:r w:rsidRPr="00641BDB">
        <w:rPr>
          <w:rFonts w:eastAsia="Times New Roman" w:cs="Arial"/>
          <w:szCs w:val="17"/>
          <w:lang w:val="es-ES_tradnl"/>
        </w:rPr>
        <w:t>97.</w:t>
      </w:r>
      <w:r w:rsidR="007D335A" w:rsidRPr="00641BDB">
        <w:rPr>
          <w:rFonts w:eastAsia="Times New Roman" w:cs="Arial"/>
          <w:szCs w:val="17"/>
          <w:lang w:val="es-ES_tradnl"/>
        </w:rPr>
        <w:tab/>
      </w:r>
      <w:r w:rsidR="000D445B" w:rsidRPr="00641BDB">
        <w:rPr>
          <w:rFonts w:eastAsia="Times New Roman" w:cs="Arial"/>
          <w:szCs w:val="17"/>
          <w:lang w:val="es-ES_tradnl"/>
        </w:rPr>
        <w:t xml:space="preserve">Las API REST suelen clasificarse mediante un modelo de madurez. Aunque existen varios modelos, la presente norma hace referencia al modelo de madurez de Richardson, que establece </w:t>
      </w:r>
      <w:del w:id="262" w:author="Author">
        <w:r w:rsidR="000D445B" w:rsidRPr="00641BDB">
          <w:rPr>
            <w:rFonts w:eastAsia="Times New Roman" w:cs="Arial"/>
            <w:szCs w:val="17"/>
            <w:lang w:val="es-ES_tradnl"/>
          </w:rPr>
          <w:delText>cuatro</w:delText>
        </w:r>
      </w:del>
      <w:ins w:id="263" w:author="Author">
        <w:r w:rsidR="00475FE0" w:rsidRPr="00641BDB">
          <w:rPr>
            <w:rFonts w:eastAsia="Times New Roman" w:cs="Arial"/>
            <w:szCs w:val="17"/>
            <w:lang w:val="es-ES_tradnl"/>
          </w:rPr>
          <w:t>tres</w:t>
        </w:r>
      </w:ins>
      <w:r w:rsidR="000D445B" w:rsidRPr="00641BDB">
        <w:rPr>
          <w:rFonts w:eastAsia="Times New Roman" w:cs="Arial"/>
          <w:szCs w:val="17"/>
          <w:lang w:val="es-ES_tradnl"/>
        </w:rPr>
        <w:t xml:space="preserve"> niveles de madurez</w:t>
      </w:r>
      <w:del w:id="264" w:author="Author">
        <w:r w:rsidR="000D445B" w:rsidRPr="00641BDB">
          <w:rPr>
            <w:rFonts w:eastAsia="Times New Roman" w:cs="Arial"/>
            <w:szCs w:val="17"/>
            <w:lang w:val="es-ES_tradnl"/>
          </w:rPr>
          <w:delText xml:space="preserve"> (de 0 a 3).</w:delText>
        </w:r>
      </w:del>
      <w:ins w:id="265" w:author="Author">
        <w:r w:rsidR="000D445B" w:rsidRPr="00641BDB">
          <w:rPr>
            <w:rFonts w:eastAsia="Times New Roman" w:cs="Arial"/>
            <w:szCs w:val="17"/>
            <w:lang w:val="es-ES_tradnl"/>
          </w:rPr>
          <w:t>.</w:t>
        </w:r>
      </w:ins>
      <w:r w:rsidR="005E48A2" w:rsidRPr="00641BDB">
        <w:rPr>
          <w:rFonts w:eastAsia="Times New Roman" w:cs="Arial"/>
          <w:szCs w:val="17"/>
          <w:lang w:val="es-ES_tradnl"/>
        </w:rPr>
        <w:t xml:space="preserve"> </w:t>
      </w:r>
      <w:r w:rsidR="000D445B" w:rsidRPr="00641BDB">
        <w:rPr>
          <w:rFonts w:eastAsia="Times New Roman" w:cs="Arial"/>
          <w:szCs w:val="17"/>
          <w:lang w:val="es-ES_tradnl"/>
        </w:rPr>
        <w:t>Esta norma recomienda el nivel 2 para las API REST</w:t>
      </w:r>
      <w:r w:rsidR="00E171D1" w:rsidRPr="00641BDB">
        <w:rPr>
          <w:rFonts w:eastAsia="Times New Roman" w:cs="Arial"/>
          <w:szCs w:val="17"/>
          <w:lang w:val="es-ES_tradnl"/>
        </w:rPr>
        <w:t>,</w:t>
      </w:r>
      <w:r w:rsidR="000D445B" w:rsidRPr="00641BDB">
        <w:rPr>
          <w:rFonts w:eastAsia="Times New Roman" w:cs="Arial"/>
          <w:szCs w:val="17"/>
          <w:lang w:val="es-ES_tradnl"/>
        </w:rPr>
        <w:t xml:space="preserve"> ya que el nivel 3 resulta complejo de aplicar</w:t>
      </w:r>
      <w:r w:rsidR="007D645D" w:rsidRPr="00641BDB">
        <w:rPr>
          <w:rFonts w:eastAsia="Times New Roman" w:cs="Arial"/>
          <w:szCs w:val="17"/>
          <w:lang w:val="es-ES_tradnl"/>
        </w:rPr>
        <w:t>,</w:t>
      </w:r>
      <w:r w:rsidR="000D445B" w:rsidRPr="00641BDB">
        <w:rPr>
          <w:rFonts w:eastAsia="Times New Roman" w:cs="Arial"/>
          <w:szCs w:val="17"/>
          <w:lang w:val="es-ES_tradnl"/>
        </w:rPr>
        <w:t xml:space="preserve"> requiere una importante inversión conceptual y de desarrollo por parte de los proveedores y consumidores de servicios</w:t>
      </w:r>
      <w:r w:rsidR="007D645D" w:rsidRPr="00641BDB">
        <w:rPr>
          <w:rFonts w:eastAsia="Times New Roman" w:cs="Arial"/>
          <w:szCs w:val="17"/>
          <w:lang w:val="es-ES_tradnl"/>
        </w:rPr>
        <w:t>, y</w:t>
      </w:r>
      <w:r w:rsidR="00E171D1" w:rsidRPr="00641BDB">
        <w:rPr>
          <w:rFonts w:eastAsia="Times New Roman" w:cs="Arial"/>
          <w:szCs w:val="17"/>
          <w:lang w:val="es-ES_tradnl"/>
        </w:rPr>
        <w:t xml:space="preserve"> no produce un beneficio inmediato para los consumidores de servicios</w:t>
      </w:r>
      <w:r w:rsidR="005E48A2" w:rsidRPr="00641BDB">
        <w:rPr>
          <w:rFonts w:eastAsia="Times New Roman" w:cs="Arial"/>
          <w:szCs w:val="17"/>
          <w:lang w:val="es-ES_tradnl"/>
        </w:rPr>
        <w:t>.</w:t>
      </w:r>
    </w:p>
    <w:p w14:paraId="069DFA5C" w14:textId="53E815B3" w:rsidR="0042380A" w:rsidRPr="00641BDB" w:rsidRDefault="00E23F9D" w:rsidP="00E23FB7">
      <w:pPr>
        <w:pStyle w:val="CommentText"/>
        <w:jc w:val="both"/>
        <w:rPr>
          <w:rFonts w:eastAsia="Times New Roman" w:cs="Arial"/>
          <w:sz w:val="17"/>
          <w:szCs w:val="17"/>
          <w:lang w:val="es-ES_tradnl"/>
        </w:rPr>
      </w:pPr>
      <w:r w:rsidRPr="00641BDB">
        <w:rPr>
          <w:rFonts w:eastAsia="Times New Roman" w:cs="Arial"/>
          <w:sz w:val="17"/>
          <w:szCs w:val="17"/>
          <w:lang w:val="es-ES_tradnl"/>
        </w:rPr>
        <w:t>98.</w:t>
      </w:r>
      <w:r w:rsidR="007D335A" w:rsidRPr="00641BDB">
        <w:rPr>
          <w:rFonts w:eastAsia="Times New Roman" w:cs="Arial"/>
          <w:sz w:val="17"/>
          <w:szCs w:val="17"/>
          <w:lang w:val="es-ES_tradnl"/>
        </w:rPr>
        <w:tab/>
      </w:r>
      <w:r w:rsidR="003E0AED" w:rsidRPr="00641BDB">
        <w:rPr>
          <w:rFonts w:eastAsia="Times New Roman" w:cs="Arial"/>
          <w:sz w:val="17"/>
          <w:szCs w:val="17"/>
          <w:lang w:val="es-ES_tradnl"/>
        </w:rPr>
        <w:t>Si una API web está en el nivel 3 del modelo de madurez de Richardson, debe utilizarse un formato de hipermedia</w:t>
      </w:r>
      <w:r w:rsidR="005E48A2" w:rsidRPr="00641BDB">
        <w:rPr>
          <w:rFonts w:eastAsia="Times New Roman" w:cs="Arial"/>
          <w:sz w:val="17"/>
          <w:szCs w:val="17"/>
          <w:lang w:val="es-ES_tradnl"/>
        </w:rPr>
        <w:t>.</w:t>
      </w:r>
      <w:r w:rsidR="00D22D23" w:rsidRPr="00641BDB">
        <w:rPr>
          <w:rFonts w:eastAsia="Times New Roman" w:cs="Arial"/>
          <w:sz w:val="17"/>
          <w:szCs w:val="17"/>
          <w:lang w:val="es-ES_tradnl"/>
        </w:rPr>
        <w:t xml:space="preserve"> </w:t>
      </w:r>
      <w:r w:rsidR="00E23FB7" w:rsidRPr="00641BDB">
        <w:rPr>
          <w:rFonts w:eastAsia="Times New Roman" w:cs="Arial"/>
          <w:sz w:val="17"/>
          <w:szCs w:val="17"/>
          <w:lang w:val="es-ES_tradnl"/>
        </w:rPr>
        <w:t>El lenguaje de aplicación de hipertexto</w:t>
      </w:r>
      <w:r w:rsidR="00AB73D0" w:rsidRPr="00641BDB">
        <w:rPr>
          <w:rFonts w:eastAsia="Times New Roman" w:cs="Arial"/>
          <w:sz w:val="17"/>
          <w:szCs w:val="17"/>
          <w:lang w:val="es-ES_tradnl"/>
        </w:rPr>
        <w:t xml:space="preserve"> (HAL)</w:t>
      </w:r>
      <w:r w:rsidR="00E23FB7" w:rsidRPr="00641BDB">
        <w:rPr>
          <w:rStyle w:val="FootnoteReference"/>
          <w:rFonts w:eastAsia="Times New Roman" w:cs="Arial"/>
          <w:sz w:val="17"/>
          <w:szCs w:val="17"/>
          <w:lang w:val="es-ES_tradnl"/>
        </w:rPr>
        <w:footnoteReference w:id="12"/>
      </w:r>
      <w:r w:rsidR="00E23FB7" w:rsidRPr="00641BDB">
        <w:rPr>
          <w:rFonts w:eastAsia="Times New Roman" w:cs="Arial"/>
          <w:sz w:val="17"/>
          <w:szCs w:val="17"/>
          <w:lang w:val="es-ES_tradnl"/>
        </w:rPr>
        <w:t xml:space="preserve"> es simple y es compatible con las respuestas JSON y XML. Sin embargo, se trata solo de una posible recomendación, junto con otros formatos de hipermedia, como el JSON-LD</w:t>
      </w:r>
      <w:r w:rsidR="00E23FB7" w:rsidRPr="00641BDB">
        <w:rPr>
          <w:rStyle w:val="FootnoteReference"/>
          <w:rFonts w:cs="Arial"/>
          <w:sz w:val="17"/>
          <w:szCs w:val="17"/>
          <w:lang w:val="es-ES_tradnl"/>
        </w:rPr>
        <w:footnoteReference w:id="13"/>
      </w:r>
      <w:r w:rsidR="00E23FB7" w:rsidRPr="00641BDB">
        <w:rPr>
          <w:rFonts w:eastAsia="Times New Roman" w:cs="Arial"/>
          <w:sz w:val="17"/>
          <w:szCs w:val="17"/>
          <w:lang w:val="es-ES_tradnl"/>
        </w:rPr>
        <w:t>. Debería utilizarse el esquema JSON</w:t>
      </w:r>
      <w:r w:rsidR="00E23FB7" w:rsidRPr="00641BDB">
        <w:rPr>
          <w:rStyle w:val="FootnoteReference"/>
          <w:rFonts w:cs="Arial"/>
          <w:sz w:val="17"/>
          <w:szCs w:val="17"/>
          <w:lang w:val="es-ES_tradnl"/>
        </w:rPr>
        <w:footnoteReference w:id="14"/>
      </w:r>
      <w:r w:rsidR="00E23FB7" w:rsidRPr="00641BDB">
        <w:rPr>
          <w:rFonts w:eastAsia="Times New Roman" w:cs="Arial"/>
          <w:sz w:val="17"/>
          <w:szCs w:val="17"/>
          <w:lang w:val="es-ES_tradnl"/>
        </w:rPr>
        <w:t xml:space="preserve"> porque, aunque actualmente no existe una especificación para el nivel 3 del modelo de madurez de Richardson, es el que se considera más maduro. No deberían utilizarse los siguientes formatos de hipermedia:</w:t>
      </w:r>
      <w:r w:rsidR="00D22D23" w:rsidRPr="00641BDB">
        <w:rPr>
          <w:rFonts w:eastAsia="Times New Roman" w:cs="Arial"/>
          <w:sz w:val="17"/>
          <w:szCs w:val="17"/>
          <w:lang w:val="es-ES_tradnl"/>
        </w:rPr>
        <w:t xml:space="preserve"> </w:t>
      </w:r>
      <w:r w:rsidR="00E23FB7" w:rsidRPr="00641BDB">
        <w:rPr>
          <w:rFonts w:eastAsia="Times New Roman" w:cs="Arial"/>
          <w:sz w:val="17"/>
          <w:szCs w:val="17"/>
          <w:lang w:val="es-ES_tradnl"/>
        </w:rPr>
        <w:t xml:space="preserve">la Norma </w:t>
      </w:r>
      <w:hyperlink r:id="rId28" w:history="1">
        <w:r w:rsidR="00E23FB7" w:rsidRPr="00641BDB">
          <w:rPr>
            <w:rStyle w:val="Hyperlink"/>
            <w:rFonts w:eastAsia="Times New Roman" w:cs="Arial"/>
            <w:sz w:val="17"/>
            <w:szCs w:val="17"/>
            <w:lang w:val="es-ES_tradnl"/>
          </w:rPr>
          <w:t xml:space="preserve">RFC </w:t>
        </w:r>
        <w:r w:rsidR="00475FE0" w:rsidRPr="00641BDB">
          <w:rPr>
            <w:rStyle w:val="Hyperlink"/>
            <w:rFonts w:eastAsia="Times New Roman" w:cs="Arial"/>
            <w:sz w:val="17"/>
            <w:szCs w:val="17"/>
            <w:lang w:val="es-ES_tradnl"/>
          </w:rPr>
          <w:t>82</w:t>
        </w:r>
        <w:r w:rsidR="00E23FB7" w:rsidRPr="00641BDB">
          <w:rPr>
            <w:rStyle w:val="Hyperlink"/>
            <w:rFonts w:eastAsia="Times New Roman" w:cs="Arial"/>
            <w:sz w:val="17"/>
            <w:szCs w:val="17"/>
            <w:lang w:val="es-ES_tradnl"/>
          </w:rPr>
          <w:t>88 del IETF</w:t>
        </w:r>
      </w:hyperlink>
      <w:r w:rsidR="00E23FB7" w:rsidRPr="00641BDB">
        <w:rPr>
          <w:rFonts w:eastAsia="Times New Roman" w:cs="Arial"/>
          <w:sz w:val="17"/>
          <w:szCs w:val="17"/>
          <w:lang w:val="es-ES_tradnl"/>
        </w:rPr>
        <w:t xml:space="preserve"> y </w:t>
      </w:r>
      <w:r w:rsidR="00E23FB7" w:rsidRPr="00641BDB">
        <w:rPr>
          <w:rFonts w:ascii="Courier New" w:eastAsia="Times New Roman" w:hAnsi="Courier New" w:cs="Courier New"/>
          <w:sz w:val="17"/>
          <w:szCs w:val="17"/>
          <w:lang w:val="es-ES_tradnl"/>
        </w:rPr>
        <w:t>Collection+JSON</w:t>
      </w:r>
      <w:r w:rsidR="00E23FB7" w:rsidRPr="00641BDB">
        <w:rPr>
          <w:rFonts w:eastAsia="Times New Roman" w:cs="Arial"/>
          <w:sz w:val="17"/>
          <w:szCs w:val="17"/>
          <w:lang w:val="es-ES_tradnl"/>
        </w:rPr>
        <w:t>.</w:t>
      </w:r>
      <w:r w:rsidR="00A649E6" w:rsidRPr="00641BDB">
        <w:rPr>
          <w:rFonts w:eastAsia="Times New Roman" w:cs="Arial"/>
          <w:sz w:val="17"/>
          <w:szCs w:val="17"/>
          <w:lang w:val="es-ES_tradnl"/>
        </w:rPr>
        <w:t xml:space="preserve"> </w:t>
      </w:r>
    </w:p>
    <w:p w14:paraId="759A4621" w14:textId="77777777" w:rsidR="0042380A" w:rsidRPr="00641BDB" w:rsidRDefault="0042380A" w:rsidP="00AD5E2E">
      <w:pPr>
        <w:pStyle w:val="CommentText"/>
        <w:rPr>
          <w:rFonts w:eastAsia="Times New Roman" w:cs="Arial"/>
          <w:sz w:val="17"/>
          <w:szCs w:val="17"/>
          <w:lang w:val="es-ES_tradnl"/>
        </w:rPr>
      </w:pPr>
    </w:p>
    <w:p w14:paraId="3A81655A" w14:textId="45836585" w:rsidR="00AD5E2E" w:rsidRPr="00641BDB" w:rsidRDefault="00E23F9D" w:rsidP="00070C65">
      <w:pPr>
        <w:pStyle w:val="CommentText"/>
        <w:rPr>
          <w:rFonts w:cs="Arial"/>
          <w:sz w:val="17"/>
          <w:szCs w:val="17"/>
          <w:lang w:val="es-ES_tradnl"/>
        </w:rPr>
      </w:pPr>
      <w:r w:rsidRPr="00641BDB">
        <w:rPr>
          <w:rFonts w:eastAsia="Times New Roman" w:cs="Arial"/>
          <w:sz w:val="17"/>
          <w:szCs w:val="17"/>
          <w:lang w:val="es-ES_tradnl"/>
        </w:rPr>
        <w:t>99.</w:t>
      </w:r>
      <w:r w:rsidR="003D2667" w:rsidRPr="00641BDB">
        <w:rPr>
          <w:rFonts w:eastAsia="Times New Roman" w:cs="Arial"/>
          <w:sz w:val="17"/>
          <w:szCs w:val="17"/>
          <w:lang w:val="es-ES_tradnl"/>
        </w:rPr>
        <w:tab/>
      </w:r>
      <w:r w:rsidR="00E2390E" w:rsidRPr="00641BDB">
        <w:rPr>
          <w:rFonts w:eastAsia="Times New Roman" w:cs="Arial"/>
          <w:sz w:val="17"/>
          <w:szCs w:val="17"/>
          <w:lang w:val="es-ES_tradnl"/>
        </w:rPr>
        <w:t xml:space="preserve">Se recomienda que las instancias descritas por un esquema proporcionen un enlace a un esquema JSON descargable utilizando la relación de enlace </w:t>
      </w:r>
      <w:r w:rsidR="003D2667" w:rsidRPr="00641BDB">
        <w:rPr>
          <w:rFonts w:ascii="Courier New" w:hAnsi="Courier New" w:cs="Courier New"/>
          <w:szCs w:val="17"/>
          <w:lang w:val="es-ES_tradnl"/>
        </w:rPr>
        <w:t>describedby</w:t>
      </w:r>
      <w:r w:rsidR="00E2390E" w:rsidRPr="00641BDB">
        <w:rPr>
          <w:rFonts w:eastAsia="Times New Roman" w:cs="Arial"/>
          <w:sz w:val="17"/>
          <w:szCs w:val="17"/>
          <w:lang w:val="es-ES_tradnl"/>
        </w:rPr>
        <w:t xml:space="preserve">, tal como se define en la sección 8.1 del </w:t>
      </w:r>
      <w:r w:rsidR="00E2390E" w:rsidRPr="00641BDB">
        <w:rPr>
          <w:rFonts w:eastAsia="Times New Roman" w:cs="Arial"/>
          <w:i/>
          <w:iCs/>
          <w:sz w:val="17"/>
          <w:szCs w:val="17"/>
          <w:lang w:val="es-ES_tradnl"/>
        </w:rPr>
        <w:t>Linked Data Protocol</w:t>
      </w:r>
      <w:r w:rsidR="00070C65">
        <w:rPr>
          <w:rFonts w:eastAsia="Times New Roman" w:cs="Arial"/>
          <w:i/>
          <w:iCs/>
          <w:sz w:val="17"/>
          <w:szCs w:val="17"/>
          <w:lang w:val="es-ES_tradnl"/>
        </w:rPr>
        <w:t> </w:t>
      </w:r>
      <w:r w:rsidR="00E2390E" w:rsidRPr="00641BDB">
        <w:rPr>
          <w:rFonts w:eastAsia="Times New Roman" w:cs="Arial"/>
          <w:i/>
          <w:iCs/>
          <w:sz w:val="17"/>
          <w:szCs w:val="17"/>
          <w:lang w:val="es-ES_tradnl"/>
        </w:rPr>
        <w:t>1.0</w:t>
      </w:r>
      <w:r w:rsidR="00070C65">
        <w:rPr>
          <w:rFonts w:eastAsia="Times New Roman" w:cs="Arial"/>
          <w:i/>
          <w:iCs/>
          <w:sz w:val="17"/>
          <w:szCs w:val="17"/>
          <w:lang w:val="es-ES_tradnl"/>
        </w:rPr>
        <w:t> </w:t>
      </w:r>
      <w:r w:rsidR="00AD5E2E" w:rsidRPr="00641BDB">
        <w:rPr>
          <w:rFonts w:cs="Arial"/>
          <w:i/>
          <w:iCs/>
          <w:sz w:val="17"/>
          <w:szCs w:val="17"/>
          <w:lang w:val="es-ES_tradnl"/>
        </w:rPr>
        <w:t>[W3C.REC</w:t>
      </w:r>
      <w:r w:rsidR="00070C65">
        <w:rPr>
          <w:rFonts w:cs="Arial"/>
          <w:i/>
          <w:iCs/>
          <w:sz w:val="17"/>
          <w:szCs w:val="17"/>
          <w:lang w:val="es-ES_tradnl"/>
        </w:rPr>
        <w:noBreakHyphen/>
      </w:r>
      <w:r w:rsidR="00AD5E2E" w:rsidRPr="00641BDB">
        <w:rPr>
          <w:rFonts w:cs="Arial"/>
          <w:i/>
          <w:iCs/>
          <w:sz w:val="17"/>
          <w:szCs w:val="17"/>
          <w:lang w:val="es-ES_tradnl"/>
        </w:rPr>
        <w:t>ldp-20150226]</w:t>
      </w:r>
      <w:r w:rsidR="00AD5E2E" w:rsidRPr="00641BDB">
        <w:rPr>
          <w:rStyle w:val="FootnoteReference"/>
          <w:rFonts w:cs="Arial"/>
          <w:sz w:val="17"/>
          <w:szCs w:val="17"/>
          <w:lang w:val="es-ES_tradnl"/>
        </w:rPr>
        <w:footnoteReference w:id="15"/>
      </w:r>
      <w:r w:rsidR="00AD5E2E" w:rsidRPr="00641BDB">
        <w:rPr>
          <w:rFonts w:cs="Arial"/>
          <w:sz w:val="17"/>
          <w:szCs w:val="17"/>
          <w:lang w:val="es-ES_tradnl"/>
        </w:rPr>
        <w:t>.</w:t>
      </w:r>
    </w:p>
    <w:p w14:paraId="111A04B1" w14:textId="77777777" w:rsidR="00AD5E2E" w:rsidRPr="00641BDB" w:rsidRDefault="00AD5E2E" w:rsidP="003D2667">
      <w:pPr>
        <w:pStyle w:val="CommentText"/>
        <w:jc w:val="both"/>
        <w:rPr>
          <w:sz w:val="17"/>
          <w:szCs w:val="17"/>
          <w:lang w:val="es-ES_tradnl"/>
        </w:rPr>
      </w:pPr>
    </w:p>
    <w:p w14:paraId="2E32A95B" w14:textId="70CD87BD" w:rsidR="00AD5E2E" w:rsidRPr="00641BDB" w:rsidRDefault="003D2667" w:rsidP="003D2667">
      <w:pPr>
        <w:pStyle w:val="CommentText"/>
        <w:jc w:val="both"/>
        <w:rPr>
          <w:sz w:val="17"/>
          <w:szCs w:val="17"/>
          <w:lang w:val="es-ES_tradnl"/>
        </w:rPr>
      </w:pPr>
      <w:r w:rsidRPr="00641BDB">
        <w:rPr>
          <w:sz w:val="17"/>
          <w:szCs w:val="17"/>
          <w:lang w:val="es-ES_tradnl"/>
        </w:rPr>
        <w:t xml:space="preserve">En HTTP, esas relaciones de enlace pueden añadirse a cualquier respuesta usando el encabezado </w:t>
      </w:r>
      <w:r w:rsidRPr="00641BDB">
        <w:rPr>
          <w:rFonts w:ascii="Courier New" w:hAnsi="Courier New" w:cs="Courier New"/>
          <w:sz w:val="17"/>
          <w:szCs w:val="17"/>
          <w:lang w:val="es-ES_tradnl"/>
        </w:rPr>
        <w:t>Link</w:t>
      </w:r>
      <w:r w:rsidRPr="00641BDB">
        <w:rPr>
          <w:sz w:val="17"/>
          <w:szCs w:val="17"/>
          <w:lang w:val="es-ES_tradnl"/>
        </w:rPr>
        <w:t>, con arreglo a la Norma RFC 8288. A continuación figura un ejemplo de uso de dicho encabezado:</w:t>
      </w:r>
    </w:p>
    <w:p w14:paraId="6897E498" w14:textId="77777777" w:rsidR="00AD5E2E" w:rsidRPr="00641BDB" w:rsidRDefault="00AD5E2E" w:rsidP="003D2667">
      <w:pPr>
        <w:pStyle w:val="NormalWeb"/>
        <w:ind w:firstLine="567"/>
        <w:jc w:val="both"/>
        <w:rPr>
          <w:rFonts w:ascii="Courier New" w:hAnsi="Courier New" w:cs="Courier New"/>
          <w:szCs w:val="17"/>
          <w:lang w:val="es-ES_tradnl"/>
        </w:rPr>
      </w:pPr>
      <w:r w:rsidRPr="00641BDB">
        <w:rPr>
          <w:rFonts w:ascii="Courier New" w:hAnsi="Courier New" w:cs="Courier New"/>
          <w:szCs w:val="17"/>
          <w:lang w:val="es-ES_tradnl"/>
        </w:rPr>
        <w:t>Link: &lt;http://example.com/my-hyper-schema#&gt;; rel="describedby"</w:t>
      </w:r>
    </w:p>
    <w:p w14:paraId="26298193" w14:textId="2BC4183E" w:rsidR="00AD5E2E" w:rsidRPr="00641BDB" w:rsidRDefault="00AD5E2E" w:rsidP="00376328">
      <w:pPr>
        <w:pStyle w:val="NormalWeb"/>
        <w:ind w:left="1695" w:hanging="1080"/>
        <w:jc w:val="both"/>
        <w:rPr>
          <w:rFonts w:eastAsia="Times New Roman" w:cs="Arial"/>
          <w:szCs w:val="17"/>
          <w:lang w:val="es-ES_tradnl"/>
        </w:rPr>
      </w:pPr>
      <w:r w:rsidRPr="00641BDB">
        <w:rPr>
          <w:szCs w:val="17"/>
          <w:lang w:val="es-ES_tradnl"/>
        </w:rPr>
        <w:t>[RS</w:t>
      </w:r>
      <w:r w:rsidR="00210974" w:rsidRPr="00641BDB">
        <w:rPr>
          <w:szCs w:val="17"/>
          <w:lang w:val="es-ES_tradnl"/>
        </w:rPr>
        <w:t>J</w:t>
      </w:r>
      <w:r w:rsidR="002E7D9D" w:rsidRPr="00641BDB">
        <w:rPr>
          <w:szCs w:val="17"/>
          <w:lang w:val="es-ES_tradnl"/>
        </w:rPr>
        <w:t>-1</w:t>
      </w:r>
      <w:r w:rsidR="00E23F9D" w:rsidRPr="00641BDB">
        <w:rPr>
          <w:szCs w:val="17"/>
          <w:lang w:val="es-ES_tradnl"/>
        </w:rPr>
        <w:t>50</w:t>
      </w:r>
      <w:r w:rsidRPr="00641BDB">
        <w:rPr>
          <w:szCs w:val="17"/>
          <w:lang w:val="es-ES_tradnl"/>
        </w:rPr>
        <w:t>]</w:t>
      </w:r>
      <w:r w:rsidR="00376328" w:rsidRPr="00641BDB">
        <w:rPr>
          <w:szCs w:val="17"/>
          <w:lang w:val="es-ES_tradnl"/>
        </w:rPr>
        <w:tab/>
        <w:t xml:space="preserve">Si se utilizan instancias descritas por un esquema, DEBERÍA utilizarse el encabezado </w:t>
      </w:r>
      <w:r w:rsidR="00376328" w:rsidRPr="00641BDB">
        <w:rPr>
          <w:rFonts w:ascii="Courier New" w:hAnsi="Courier New" w:cs="Courier New"/>
          <w:szCs w:val="17"/>
          <w:lang w:val="es-ES_tradnl"/>
        </w:rPr>
        <w:t>Link</w:t>
      </w:r>
      <w:r w:rsidR="00376328" w:rsidRPr="00641BDB">
        <w:rPr>
          <w:szCs w:val="17"/>
          <w:lang w:val="es-ES_tradnl"/>
        </w:rPr>
        <w:t xml:space="preserve"> para proporcionar un enlace a un esquema JSON descargable de acuerdo con la Norma RFC 8288.</w:t>
      </w:r>
      <w:r w:rsidRPr="00641BDB">
        <w:rPr>
          <w:szCs w:val="17"/>
          <w:lang w:val="es-ES_tradnl"/>
        </w:rPr>
        <w:t xml:space="preserve"> </w:t>
      </w:r>
    </w:p>
    <w:p w14:paraId="215C9C87" w14:textId="0B64E7DB" w:rsidR="005E48A2" w:rsidRPr="00641BDB" w:rsidRDefault="005E48A2" w:rsidP="00A53F8A">
      <w:pPr>
        <w:spacing w:before="100" w:beforeAutospacing="1" w:after="240"/>
        <w:ind w:left="1695" w:hanging="1083"/>
        <w:jc w:val="both"/>
        <w:rPr>
          <w:rFonts w:eastAsia="Times New Roman" w:cs="Arial"/>
          <w:szCs w:val="17"/>
          <w:lang w:val="es-ES_tradnl"/>
        </w:rPr>
      </w:pPr>
      <w:r w:rsidRPr="00641BDB">
        <w:rPr>
          <w:rFonts w:eastAsia="Times New Roman" w:cs="Arial"/>
          <w:szCs w:val="17"/>
          <w:lang w:val="es-ES_tradnl"/>
        </w:rPr>
        <w:t>[RS</w:t>
      </w:r>
      <w:r w:rsidR="00210974" w:rsidRPr="00641BDB">
        <w:rPr>
          <w:rFonts w:eastAsia="Times New Roman" w:cs="Arial"/>
          <w:szCs w:val="17"/>
          <w:lang w:val="es-ES_tradnl"/>
        </w:rPr>
        <w:t>J</w:t>
      </w:r>
      <w:r w:rsidRPr="00641BDB">
        <w:rPr>
          <w:rFonts w:eastAsia="Times New Roman" w:cs="Arial"/>
          <w:szCs w:val="17"/>
          <w:lang w:val="es-ES_tradnl"/>
        </w:rPr>
        <w:t>-1</w:t>
      </w:r>
      <w:r w:rsidR="002E7D9D" w:rsidRPr="00641BDB">
        <w:rPr>
          <w:rFonts w:eastAsia="Times New Roman" w:cs="Arial"/>
          <w:szCs w:val="17"/>
          <w:lang w:val="es-ES_tradnl"/>
        </w:rPr>
        <w:t>5</w:t>
      </w:r>
      <w:r w:rsidR="00E23F9D" w:rsidRPr="00641BDB">
        <w:rPr>
          <w:rFonts w:eastAsia="Times New Roman" w:cs="Arial"/>
          <w:szCs w:val="17"/>
          <w:lang w:val="es-ES_tradnl"/>
        </w:rPr>
        <w:t>1</w:t>
      </w:r>
      <w:r w:rsidR="00525B15" w:rsidRPr="00641BDB">
        <w:rPr>
          <w:rFonts w:eastAsia="Times New Roman" w:cs="Arial"/>
          <w:szCs w:val="17"/>
          <w:lang w:val="es-ES_tradnl"/>
        </w:rPr>
        <w:t>]</w:t>
      </w:r>
      <w:r w:rsidR="00A53F8A" w:rsidRPr="00641BDB">
        <w:rPr>
          <w:rFonts w:eastAsia="Times New Roman" w:cs="Arial"/>
          <w:szCs w:val="17"/>
          <w:lang w:val="es-ES_tradnl"/>
        </w:rPr>
        <w:tab/>
        <w:t>Una API web DEBERÍA alcanzar al menos el nivel 2 (propiedades nativas de transporte) del modelo de madurez de Richardson. Se PUEDE implementar el nivel 3 (hipermedia) que permite descubrir la API en su totalidad.</w:t>
      </w:r>
      <w:r w:rsidR="00D22D23" w:rsidRPr="00641BDB">
        <w:rPr>
          <w:rFonts w:eastAsia="Times New Roman" w:cs="Arial"/>
          <w:szCs w:val="17"/>
          <w:lang w:val="es-ES_tradnl"/>
        </w:rPr>
        <w:t xml:space="preserve"> </w:t>
      </w:r>
    </w:p>
    <w:p w14:paraId="78ED9C64" w14:textId="047C0490" w:rsidR="005E48A2" w:rsidRPr="00641BDB" w:rsidRDefault="00E23F9D" w:rsidP="003D2667">
      <w:pPr>
        <w:pStyle w:val="NormalWeb"/>
        <w:jc w:val="both"/>
        <w:rPr>
          <w:rFonts w:eastAsia="Times New Roman" w:cs="Arial"/>
          <w:szCs w:val="17"/>
          <w:lang w:val="es-ES_tradnl"/>
        </w:rPr>
      </w:pPr>
      <w:r w:rsidRPr="00641BDB">
        <w:rPr>
          <w:rFonts w:eastAsia="Times New Roman" w:cs="Arial"/>
          <w:szCs w:val="17"/>
          <w:lang w:val="es-ES_tradnl"/>
        </w:rPr>
        <w:t>100.</w:t>
      </w:r>
      <w:r w:rsidR="007D335A" w:rsidRPr="00641BDB">
        <w:rPr>
          <w:rFonts w:eastAsia="Times New Roman" w:cs="Arial"/>
          <w:szCs w:val="17"/>
          <w:lang w:val="es-ES_tradnl"/>
        </w:rPr>
        <w:tab/>
      </w:r>
      <w:r w:rsidR="00583AF9" w:rsidRPr="00641BDB">
        <w:rPr>
          <w:rFonts w:eastAsia="Times New Roman" w:cs="Arial"/>
          <w:szCs w:val="17"/>
          <w:lang w:val="es-ES_tradnl"/>
        </w:rPr>
        <w:t>Se puede diseñar un formato de hipermedia personalizado. En ese caso, se recomiendan una serie de atributos.</w:t>
      </w:r>
      <w:r w:rsidR="00D22D23" w:rsidRPr="00641BDB">
        <w:rPr>
          <w:rFonts w:eastAsia="Times New Roman" w:cs="Arial"/>
          <w:szCs w:val="17"/>
          <w:lang w:val="es-ES_tradnl"/>
        </w:rPr>
        <w:t xml:space="preserve"> </w:t>
      </w:r>
      <w:r w:rsidR="00583AF9" w:rsidRPr="00641BDB">
        <w:rPr>
          <w:rFonts w:eastAsia="Times New Roman" w:cs="Arial"/>
          <w:szCs w:val="17"/>
          <w:lang w:val="es-ES_tradnl"/>
        </w:rPr>
        <w:t>Por ejemplo:</w:t>
      </w:r>
    </w:p>
    <w:tbl>
      <w:tblPr>
        <w:tblStyle w:val="TableGrid"/>
        <w:tblW w:w="8461" w:type="dxa"/>
        <w:tblInd w:w="534" w:type="dxa"/>
        <w:tblLook w:val="04A0" w:firstRow="1" w:lastRow="0" w:firstColumn="1" w:lastColumn="0" w:noHBand="0" w:noVBand="1"/>
      </w:tblPr>
      <w:tblGrid>
        <w:gridCol w:w="8461"/>
      </w:tblGrid>
      <w:tr w:rsidR="005E48A2" w:rsidRPr="00641BDB" w14:paraId="5A9267A4" w14:textId="77777777" w:rsidTr="00F50DB4">
        <w:tc>
          <w:tcPr>
            <w:tcW w:w="8461" w:type="dxa"/>
          </w:tcPr>
          <w:p w14:paraId="4E958EC1" w14:textId="7CA806F9" w:rsidR="005E48A2" w:rsidRPr="00CB6A97" w:rsidRDefault="00FE575F" w:rsidP="00CF2EF7">
            <w:pPr>
              <w:spacing w:after="100" w:afterAutospacing="1" w:line="360" w:lineRule="auto"/>
              <w:rPr>
                <w:rFonts w:eastAsia="Times New Roman" w:cs="Arial"/>
                <w:szCs w:val="17"/>
              </w:rPr>
            </w:pPr>
            <w:r w:rsidRPr="00CB6A97">
              <w:rPr>
                <w:rFonts w:ascii="Courier New" w:eastAsia="Times New Roman" w:hAnsi="Courier New" w:cs="Courier New"/>
                <w:szCs w:val="17"/>
              </w:rPr>
              <w:t>{</w:t>
            </w:r>
            <w:r w:rsidRPr="00CB6A97">
              <w:rPr>
                <w:rFonts w:ascii="Courier New" w:eastAsia="Times New Roman" w:hAnsi="Courier New" w:cs="Courier New"/>
                <w:szCs w:val="17"/>
              </w:rPr>
              <w:br/>
            </w:r>
            <w:r w:rsidR="00D22D23" w:rsidRPr="00CB6A97">
              <w:rPr>
                <w:rFonts w:ascii="Courier New" w:eastAsia="Times New Roman" w:hAnsi="Courier New" w:cs="Courier New"/>
                <w:szCs w:val="17"/>
              </w:rPr>
              <w:t xml:space="preserve"> </w:t>
            </w:r>
            <w:r w:rsidRPr="00CB6A97">
              <w:rPr>
                <w:rFonts w:ascii="Courier New" w:eastAsia="Times New Roman" w:hAnsi="Courier New" w:cs="Courier New"/>
                <w:szCs w:val="17"/>
              </w:rPr>
              <w:t>"link": {</w:t>
            </w:r>
            <w:r w:rsidRPr="00CB6A97">
              <w:rPr>
                <w:rFonts w:ascii="Courier New" w:eastAsia="Times New Roman" w:hAnsi="Courier New" w:cs="Courier New"/>
                <w:szCs w:val="17"/>
              </w:rPr>
              <w:br/>
            </w:r>
            <w:r w:rsidR="00D22D23" w:rsidRPr="00CB6A97">
              <w:rPr>
                <w:rFonts w:ascii="Courier New" w:eastAsia="Times New Roman" w:hAnsi="Courier New" w:cs="Courier New"/>
                <w:szCs w:val="17"/>
              </w:rPr>
              <w:t xml:space="preserve"> </w:t>
            </w:r>
            <w:r w:rsidRPr="00CB6A97">
              <w:rPr>
                <w:rFonts w:ascii="Courier New" w:eastAsia="Times New Roman" w:hAnsi="Courier New" w:cs="Courier New"/>
                <w:szCs w:val="17"/>
              </w:rPr>
              <w:t>"href": "/patents",</w:t>
            </w:r>
            <w:r w:rsidRPr="00CB6A97">
              <w:rPr>
                <w:rFonts w:ascii="Courier New" w:eastAsia="Times New Roman" w:hAnsi="Courier New" w:cs="Courier New"/>
                <w:szCs w:val="17"/>
              </w:rPr>
              <w:br/>
            </w:r>
            <w:r w:rsidR="00D22D23" w:rsidRPr="00CB6A97">
              <w:rPr>
                <w:rFonts w:ascii="Courier New" w:eastAsia="Times New Roman" w:hAnsi="Courier New" w:cs="Courier New"/>
                <w:szCs w:val="17"/>
              </w:rPr>
              <w:t xml:space="preserve"> </w:t>
            </w:r>
            <w:r w:rsidRPr="00CB6A97">
              <w:rPr>
                <w:rFonts w:ascii="Courier New" w:eastAsia="Times New Roman" w:hAnsi="Courier New" w:cs="Courier New"/>
                <w:szCs w:val="17"/>
              </w:rPr>
              <w:t>"rel": "self"</w:t>
            </w:r>
            <w:r w:rsidRPr="00CB6A97">
              <w:rPr>
                <w:rFonts w:ascii="Courier New" w:eastAsia="Times New Roman" w:hAnsi="Courier New" w:cs="Courier New"/>
                <w:szCs w:val="17"/>
              </w:rPr>
              <w:br/>
            </w:r>
            <w:r w:rsidR="00D22D23" w:rsidRPr="00CB6A97">
              <w:rPr>
                <w:rFonts w:ascii="Courier New" w:eastAsia="Times New Roman" w:hAnsi="Courier New" w:cs="Courier New"/>
                <w:szCs w:val="17"/>
              </w:rPr>
              <w:t xml:space="preserve"> </w:t>
            </w:r>
            <w:r w:rsidRPr="00CB6A97">
              <w:rPr>
                <w:rFonts w:ascii="Courier New" w:eastAsia="Times New Roman" w:hAnsi="Courier New" w:cs="Courier New"/>
                <w:szCs w:val="17"/>
              </w:rPr>
              <w:t>},</w:t>
            </w:r>
            <w:r w:rsidRPr="00CB6A97">
              <w:rPr>
                <w:rFonts w:ascii="Courier New" w:eastAsia="Times New Roman" w:hAnsi="Courier New" w:cs="Courier New"/>
                <w:szCs w:val="17"/>
              </w:rPr>
              <w:br/>
            </w:r>
            <w:r w:rsidR="00D22D23" w:rsidRPr="00CB6A97">
              <w:rPr>
                <w:rFonts w:ascii="Courier New" w:eastAsia="Times New Roman" w:hAnsi="Courier New" w:cs="Courier New"/>
                <w:szCs w:val="17"/>
              </w:rPr>
              <w:t xml:space="preserve"> </w:t>
            </w:r>
            <w:r w:rsidRPr="00CB6A97">
              <w:rPr>
                <w:rFonts w:ascii="Courier New" w:eastAsia="Times New Roman" w:hAnsi="Courier New" w:cs="Courier New"/>
                <w:szCs w:val="17"/>
              </w:rPr>
              <w:t>...</w:t>
            </w:r>
            <w:r w:rsidRPr="00CB6A97">
              <w:rPr>
                <w:rFonts w:ascii="Courier New" w:eastAsia="Times New Roman" w:hAnsi="Courier New" w:cs="Courier New"/>
                <w:szCs w:val="17"/>
              </w:rPr>
              <w:br/>
              <w:t>}</w:t>
            </w:r>
          </w:p>
        </w:tc>
      </w:tr>
    </w:tbl>
    <w:p w14:paraId="3D9EDD23" w14:textId="57646D09" w:rsidR="005E48A2" w:rsidRPr="00641BDB" w:rsidRDefault="005E48A2" w:rsidP="00583AF9">
      <w:pPr>
        <w:spacing w:before="100" w:beforeAutospacing="1" w:after="240"/>
        <w:ind w:left="1134" w:hanging="1134"/>
        <w:jc w:val="both"/>
        <w:rPr>
          <w:rFonts w:eastAsia="Times New Roman" w:cs="Arial"/>
          <w:szCs w:val="17"/>
          <w:lang w:val="es-ES_tradnl"/>
        </w:rPr>
      </w:pPr>
      <w:r w:rsidRPr="00641BDB">
        <w:rPr>
          <w:rFonts w:eastAsia="Times New Roman" w:cs="Arial"/>
          <w:szCs w:val="17"/>
          <w:lang w:val="es-ES_tradnl"/>
        </w:rPr>
        <w:t>[RS</w:t>
      </w:r>
      <w:r w:rsidR="00210974" w:rsidRPr="00641BDB">
        <w:rPr>
          <w:rFonts w:eastAsia="Times New Roman" w:cs="Arial"/>
          <w:szCs w:val="17"/>
          <w:lang w:val="es-ES_tradnl"/>
        </w:rPr>
        <w:t>J</w:t>
      </w:r>
      <w:r w:rsidRPr="00641BDB">
        <w:rPr>
          <w:rFonts w:eastAsia="Times New Roman" w:cs="Arial"/>
          <w:szCs w:val="17"/>
          <w:lang w:val="es-ES_tradnl"/>
        </w:rPr>
        <w:t>-1</w:t>
      </w:r>
      <w:r w:rsidR="002E7D9D" w:rsidRPr="00641BDB">
        <w:rPr>
          <w:rFonts w:eastAsia="Times New Roman" w:cs="Arial"/>
          <w:szCs w:val="17"/>
          <w:lang w:val="es-ES_tradnl"/>
        </w:rPr>
        <w:t>5</w:t>
      </w:r>
      <w:r w:rsidR="00E23F9D" w:rsidRPr="00641BDB">
        <w:rPr>
          <w:rFonts w:eastAsia="Times New Roman" w:cs="Arial"/>
          <w:szCs w:val="17"/>
          <w:lang w:val="es-ES_tradnl"/>
        </w:rPr>
        <w:t>2</w:t>
      </w:r>
      <w:r w:rsidRPr="00641BDB">
        <w:rPr>
          <w:rFonts w:eastAsia="Times New Roman" w:cs="Arial"/>
          <w:szCs w:val="17"/>
          <w:lang w:val="es-ES_tradnl"/>
        </w:rPr>
        <w:t>]</w:t>
      </w:r>
      <w:r w:rsidR="00583AF9" w:rsidRPr="00641BDB">
        <w:rPr>
          <w:rFonts w:eastAsia="Times New Roman" w:cs="Arial"/>
          <w:szCs w:val="17"/>
          <w:lang w:val="es-ES_tradnl"/>
        </w:rPr>
        <w:tab/>
        <w:t>Para diseñar un formato de hipermedia personalizado DEBERÍAN utilizarse los siguientes atributos en el enlace de atributos:</w:t>
      </w:r>
      <w:r w:rsidRPr="00641BDB">
        <w:rPr>
          <w:rFonts w:eastAsia="Times New Roman" w:cs="Arial"/>
          <w:szCs w:val="17"/>
          <w:lang w:val="es-ES_tradnl"/>
        </w:rPr>
        <w:t xml:space="preserve"> </w:t>
      </w:r>
    </w:p>
    <w:p w14:paraId="12966A66" w14:textId="26D37903" w:rsidR="005E48A2" w:rsidRPr="00641BDB" w:rsidRDefault="00895519" w:rsidP="007C4832">
      <w:pPr>
        <w:pStyle w:val="NormalWeb"/>
        <w:numPr>
          <w:ilvl w:val="0"/>
          <w:numId w:val="11"/>
        </w:numPr>
        <w:jc w:val="both"/>
        <w:rPr>
          <w:rFonts w:eastAsia="Times New Roman" w:cs="Arial"/>
          <w:szCs w:val="17"/>
          <w:lang w:val="es-ES_tradnl"/>
        </w:rPr>
      </w:pPr>
      <w:r w:rsidRPr="00641BDB">
        <w:rPr>
          <w:rFonts w:ascii="Courier New" w:eastAsia="Times New Roman" w:hAnsi="Courier New" w:cs="Courier New"/>
          <w:szCs w:val="17"/>
          <w:lang w:val="es-ES_tradnl"/>
        </w:rPr>
        <w:t>h</w:t>
      </w:r>
      <w:r w:rsidR="005E48A2" w:rsidRPr="00641BDB">
        <w:rPr>
          <w:rFonts w:ascii="Courier New" w:eastAsia="Times New Roman" w:hAnsi="Courier New" w:cs="Courier New"/>
          <w:szCs w:val="17"/>
          <w:lang w:val="es-ES_tradnl"/>
        </w:rPr>
        <w:t>ref</w:t>
      </w:r>
      <w:r w:rsidR="008527CE" w:rsidRPr="00641BDB">
        <w:rPr>
          <w:rFonts w:eastAsia="Times New Roman" w:cs="Arial"/>
          <w:szCs w:val="17"/>
          <w:lang w:val="es-ES_tradnl"/>
        </w:rPr>
        <w:t>:</w:t>
      </w:r>
      <w:r w:rsidR="008576AD" w:rsidRPr="00641BDB">
        <w:rPr>
          <w:rFonts w:eastAsia="Times New Roman" w:cs="Arial"/>
          <w:szCs w:val="17"/>
          <w:lang w:val="es-ES_tradnl"/>
        </w:rPr>
        <w:t xml:space="preserve"> </w:t>
      </w:r>
      <w:r w:rsidR="008527CE" w:rsidRPr="00641BDB">
        <w:rPr>
          <w:rFonts w:eastAsia="Times New Roman" w:cs="Arial"/>
          <w:szCs w:val="17"/>
          <w:lang w:val="es-ES_tradnl"/>
        </w:rPr>
        <w:t>el URI de destino</w:t>
      </w:r>
      <w:r w:rsidR="00A80E97" w:rsidRPr="00641BDB">
        <w:rPr>
          <w:rFonts w:eastAsia="Times New Roman" w:cs="Arial"/>
          <w:szCs w:val="17"/>
          <w:lang w:val="es-ES_tradnl"/>
        </w:rPr>
        <w:t xml:space="preserve">; </w:t>
      </w:r>
    </w:p>
    <w:p w14:paraId="2F7C8700" w14:textId="4AD482D5" w:rsidR="005E48A2" w:rsidRPr="00641BDB" w:rsidRDefault="00895519" w:rsidP="007C4832">
      <w:pPr>
        <w:pStyle w:val="NormalWeb"/>
        <w:numPr>
          <w:ilvl w:val="0"/>
          <w:numId w:val="11"/>
        </w:numPr>
        <w:jc w:val="both"/>
        <w:rPr>
          <w:rFonts w:eastAsia="Times New Roman" w:cs="Arial"/>
          <w:szCs w:val="17"/>
          <w:lang w:val="es-ES_tradnl"/>
        </w:rPr>
      </w:pPr>
      <w:r w:rsidRPr="00641BDB">
        <w:rPr>
          <w:rFonts w:ascii="Courier New" w:eastAsia="Times New Roman" w:hAnsi="Courier New" w:cs="Courier New"/>
          <w:szCs w:val="17"/>
          <w:lang w:val="es-ES_tradnl"/>
        </w:rPr>
        <w:t>r</w:t>
      </w:r>
      <w:r w:rsidR="005E48A2" w:rsidRPr="00641BDB">
        <w:rPr>
          <w:rFonts w:ascii="Courier New" w:eastAsia="Times New Roman" w:hAnsi="Courier New" w:cs="Courier New"/>
          <w:szCs w:val="17"/>
          <w:lang w:val="es-ES_tradnl"/>
        </w:rPr>
        <w:t>el</w:t>
      </w:r>
      <w:r w:rsidRPr="00641BDB">
        <w:rPr>
          <w:rFonts w:ascii="Courier New" w:eastAsia="Times New Roman" w:hAnsi="Courier New" w:cs="Courier New"/>
          <w:szCs w:val="17"/>
          <w:lang w:val="es-ES_tradnl"/>
        </w:rPr>
        <w:t>:</w:t>
      </w:r>
      <w:r w:rsidR="008576AD" w:rsidRPr="00641BDB">
        <w:rPr>
          <w:rFonts w:eastAsia="Times New Roman" w:cs="Arial"/>
          <w:szCs w:val="17"/>
          <w:lang w:val="es-ES_tradnl"/>
        </w:rPr>
        <w:t xml:space="preserve"> </w:t>
      </w:r>
      <w:r w:rsidRPr="00641BDB">
        <w:rPr>
          <w:rFonts w:eastAsia="Times New Roman" w:cs="Arial"/>
          <w:szCs w:val="17"/>
          <w:lang w:val="es-ES_tradnl"/>
        </w:rPr>
        <w:t>el significado del URI de destino</w:t>
      </w:r>
      <w:r w:rsidR="00A80E97" w:rsidRPr="00641BDB">
        <w:rPr>
          <w:rFonts w:eastAsia="Times New Roman" w:cs="Arial"/>
          <w:szCs w:val="17"/>
          <w:lang w:val="es-ES_tradnl"/>
        </w:rPr>
        <w:t xml:space="preserve">; </w:t>
      </w:r>
    </w:p>
    <w:p w14:paraId="5753CA77" w14:textId="55AD094C" w:rsidR="005E48A2" w:rsidRPr="00641BDB" w:rsidRDefault="005E48A2" w:rsidP="007C4832">
      <w:pPr>
        <w:pStyle w:val="NormalWeb"/>
        <w:numPr>
          <w:ilvl w:val="0"/>
          <w:numId w:val="11"/>
        </w:numPr>
        <w:jc w:val="both"/>
        <w:rPr>
          <w:rFonts w:eastAsia="Times New Roman" w:cs="Arial"/>
          <w:szCs w:val="17"/>
          <w:lang w:val="es-ES_tradnl"/>
        </w:rPr>
      </w:pPr>
      <w:r w:rsidRPr="00641BDB">
        <w:rPr>
          <w:rFonts w:ascii="Courier New" w:eastAsia="Times New Roman" w:hAnsi="Courier New" w:cs="Courier New"/>
          <w:szCs w:val="17"/>
          <w:lang w:val="es-ES_tradnl"/>
        </w:rPr>
        <w:t>self</w:t>
      </w:r>
      <w:r w:rsidR="00895519" w:rsidRPr="00641BDB">
        <w:rPr>
          <w:rFonts w:ascii="Courier New" w:eastAsia="Times New Roman" w:hAnsi="Courier New" w:cs="Courier New"/>
          <w:szCs w:val="17"/>
          <w:lang w:val="es-ES_tradnl"/>
        </w:rPr>
        <w:t>:</w:t>
      </w:r>
      <w:r w:rsidR="008576AD" w:rsidRPr="00641BDB">
        <w:rPr>
          <w:rFonts w:ascii="Courier New" w:eastAsia="Times New Roman" w:hAnsi="Courier New" w:cs="Courier New"/>
          <w:szCs w:val="17"/>
          <w:lang w:val="es-ES_tradnl"/>
        </w:rPr>
        <w:t xml:space="preserve"> </w:t>
      </w:r>
      <w:r w:rsidR="00210B40" w:rsidRPr="00641BDB">
        <w:rPr>
          <w:rFonts w:eastAsia="Times New Roman" w:cs="Arial"/>
          <w:szCs w:val="17"/>
          <w:lang w:val="es-ES_tradnl"/>
        </w:rPr>
        <w:t>el</w:t>
      </w:r>
      <w:r w:rsidR="00895519" w:rsidRPr="00641BDB">
        <w:rPr>
          <w:rFonts w:eastAsia="Times New Roman" w:cs="Arial"/>
          <w:szCs w:val="17"/>
          <w:lang w:val="es-ES_tradnl"/>
        </w:rPr>
        <w:t xml:space="preserve"> URI hace referencia al propio recurso</w:t>
      </w:r>
      <w:r w:rsidR="00A80E97" w:rsidRPr="00641BDB">
        <w:rPr>
          <w:rFonts w:eastAsia="Times New Roman" w:cs="Arial"/>
          <w:szCs w:val="17"/>
          <w:lang w:val="es-ES_tradnl"/>
        </w:rPr>
        <w:t xml:space="preserve">; </w:t>
      </w:r>
    </w:p>
    <w:p w14:paraId="448B0B4D" w14:textId="4C587286" w:rsidR="005E48A2" w:rsidRPr="00641BDB" w:rsidRDefault="005E48A2" w:rsidP="007C4832">
      <w:pPr>
        <w:pStyle w:val="NormalWeb"/>
        <w:numPr>
          <w:ilvl w:val="0"/>
          <w:numId w:val="11"/>
        </w:numPr>
        <w:jc w:val="both"/>
        <w:rPr>
          <w:rFonts w:eastAsia="Times New Roman" w:cs="Arial"/>
          <w:szCs w:val="17"/>
          <w:lang w:val="es-ES_tradnl"/>
        </w:rPr>
      </w:pPr>
      <w:r w:rsidRPr="00641BDB">
        <w:rPr>
          <w:rFonts w:ascii="Courier New" w:eastAsia="Times New Roman" w:hAnsi="Courier New" w:cs="Courier New"/>
          <w:szCs w:val="17"/>
          <w:lang w:val="es-ES_tradnl"/>
        </w:rPr>
        <w:t>next</w:t>
      </w:r>
      <w:r w:rsidR="00A47D73" w:rsidRPr="00641BDB">
        <w:rPr>
          <w:rFonts w:ascii="Courier New" w:eastAsia="Times New Roman" w:hAnsi="Courier New" w:cs="Courier New"/>
          <w:szCs w:val="17"/>
          <w:lang w:val="es-ES_tradnl"/>
        </w:rPr>
        <w:t xml:space="preserve">: </w:t>
      </w:r>
      <w:r w:rsidR="00210B40" w:rsidRPr="00641BDB">
        <w:rPr>
          <w:rFonts w:eastAsia="Times New Roman" w:cs="Arial"/>
          <w:szCs w:val="17"/>
          <w:lang w:val="es-ES_tradnl"/>
        </w:rPr>
        <w:t xml:space="preserve">el </w:t>
      </w:r>
      <w:r w:rsidR="00A47D73" w:rsidRPr="00641BDB">
        <w:rPr>
          <w:rFonts w:eastAsia="Times New Roman" w:cs="Arial"/>
          <w:szCs w:val="17"/>
          <w:lang w:val="es-ES_tradnl"/>
        </w:rPr>
        <w:t>URI hace referencia a la página siguiente (si se utiliza durante la paginación)</w:t>
      </w:r>
      <w:r w:rsidR="00A80E97" w:rsidRPr="00641BDB">
        <w:rPr>
          <w:rFonts w:eastAsia="Times New Roman" w:cs="Arial"/>
          <w:szCs w:val="17"/>
          <w:lang w:val="es-ES_tradnl"/>
        </w:rPr>
        <w:t xml:space="preserve">; </w:t>
      </w:r>
    </w:p>
    <w:p w14:paraId="253D5B2C" w14:textId="70DB6579" w:rsidR="005E48A2" w:rsidRPr="00641BDB" w:rsidRDefault="005E48A2" w:rsidP="007C4832">
      <w:pPr>
        <w:pStyle w:val="NormalWeb"/>
        <w:numPr>
          <w:ilvl w:val="0"/>
          <w:numId w:val="11"/>
        </w:numPr>
        <w:jc w:val="both"/>
        <w:rPr>
          <w:rFonts w:eastAsia="Times New Roman" w:cs="Arial"/>
          <w:szCs w:val="17"/>
          <w:lang w:val="es-ES_tradnl"/>
        </w:rPr>
      </w:pPr>
      <w:r w:rsidRPr="00641BDB">
        <w:rPr>
          <w:rFonts w:ascii="Courier New" w:eastAsia="Times New Roman" w:hAnsi="Courier New" w:cs="Courier New"/>
          <w:szCs w:val="17"/>
          <w:lang w:val="es-ES_tradnl"/>
        </w:rPr>
        <w:t>previous</w:t>
      </w:r>
      <w:r w:rsidR="00A47D73" w:rsidRPr="00641BDB">
        <w:rPr>
          <w:rFonts w:ascii="Courier New" w:eastAsia="Times New Roman" w:hAnsi="Courier New" w:cs="Courier New"/>
          <w:szCs w:val="17"/>
          <w:lang w:val="es-ES_tradnl"/>
        </w:rPr>
        <w:t xml:space="preserve">: </w:t>
      </w:r>
      <w:r w:rsidR="00D20A61" w:rsidRPr="00641BDB">
        <w:rPr>
          <w:rFonts w:eastAsia="Times New Roman" w:cs="Arial"/>
          <w:szCs w:val="17"/>
          <w:lang w:val="es-ES_tradnl"/>
        </w:rPr>
        <w:t>el</w:t>
      </w:r>
      <w:r w:rsidR="00A47D73" w:rsidRPr="00641BDB">
        <w:rPr>
          <w:rFonts w:eastAsia="Times New Roman" w:cs="Arial"/>
          <w:szCs w:val="17"/>
          <w:lang w:val="es-ES_tradnl"/>
        </w:rPr>
        <w:t xml:space="preserve"> URI hace referencia a la página anterior (si se utiliza durante la paginación); y</w:t>
      </w:r>
    </w:p>
    <w:p w14:paraId="3DDF646D" w14:textId="70D891B8" w:rsidR="005E48A2" w:rsidRPr="00641BDB" w:rsidRDefault="0050770B" w:rsidP="007C4832">
      <w:pPr>
        <w:pStyle w:val="NormalWeb"/>
        <w:numPr>
          <w:ilvl w:val="0"/>
          <w:numId w:val="11"/>
        </w:numPr>
        <w:jc w:val="both"/>
        <w:rPr>
          <w:rFonts w:eastAsia="Times New Roman" w:cs="Arial"/>
          <w:szCs w:val="17"/>
          <w:lang w:val="es-ES_tradnl"/>
        </w:rPr>
      </w:pPr>
      <w:r w:rsidRPr="00641BDB">
        <w:rPr>
          <w:rFonts w:eastAsia="Times New Roman" w:cs="Arial"/>
          <w:szCs w:val="17"/>
          <w:lang w:val="es-ES_tradnl"/>
        </w:rPr>
        <w:t>e</w:t>
      </w:r>
      <w:r w:rsidR="00A47D73" w:rsidRPr="00641BDB">
        <w:rPr>
          <w:rFonts w:eastAsia="Times New Roman" w:cs="Arial"/>
          <w:szCs w:val="17"/>
          <w:lang w:val="es-ES_tradnl"/>
        </w:rPr>
        <w:t xml:space="preserve">l nombre arbitrario </w:t>
      </w:r>
      <w:r w:rsidR="00A47D73" w:rsidRPr="00641BDB">
        <w:rPr>
          <w:rFonts w:ascii="Courier New" w:eastAsia="Times New Roman" w:hAnsi="Courier New" w:cs="Courier New"/>
          <w:szCs w:val="17"/>
          <w:lang w:val="es-ES_tradnl"/>
        </w:rPr>
        <w:t>v</w:t>
      </w:r>
      <w:r w:rsidR="00A47D73" w:rsidRPr="00641BDB">
        <w:rPr>
          <w:rFonts w:eastAsia="Times New Roman" w:cs="Arial"/>
          <w:szCs w:val="17"/>
          <w:lang w:val="es-ES_tradnl"/>
        </w:rPr>
        <w:t xml:space="preserve"> indica el significado personalizado de una</w:t>
      </w:r>
      <w:r w:rsidR="00210B40" w:rsidRPr="00641BDB">
        <w:rPr>
          <w:rFonts w:eastAsia="Times New Roman" w:cs="Arial"/>
          <w:szCs w:val="17"/>
          <w:lang w:val="es-ES_tradnl"/>
        </w:rPr>
        <w:t xml:space="preserve"> relación</w:t>
      </w:r>
      <w:r w:rsidR="00AE785C" w:rsidRPr="00641BDB">
        <w:rPr>
          <w:rFonts w:eastAsia="Times New Roman" w:cs="Arial"/>
          <w:szCs w:val="17"/>
          <w:lang w:val="es-ES_tradnl"/>
        </w:rPr>
        <w:t>.</w:t>
      </w:r>
    </w:p>
    <w:p w14:paraId="3E1C8157" w14:textId="77777777" w:rsidR="00AE785C" w:rsidRPr="00641BDB" w:rsidRDefault="00AE785C" w:rsidP="00583AF9">
      <w:pPr>
        <w:pStyle w:val="NormalWeb"/>
        <w:ind w:left="1080"/>
        <w:jc w:val="both"/>
        <w:rPr>
          <w:rFonts w:eastAsia="Times New Roman" w:cs="Arial"/>
          <w:szCs w:val="17"/>
          <w:lang w:val="es-ES_tradnl"/>
        </w:rPr>
      </w:pPr>
    </w:p>
    <w:p w14:paraId="669AB4FA" w14:textId="20F33CD0" w:rsidR="00D24E0F" w:rsidRPr="00641BDB" w:rsidRDefault="00231496" w:rsidP="00901963">
      <w:pPr>
        <w:pStyle w:val="Heading2"/>
        <w:keepLines/>
        <w:spacing w:before="170" w:after="170"/>
        <w:jc w:val="both"/>
        <w:rPr>
          <w:lang w:val="es-ES_tradnl"/>
        </w:rPr>
      </w:pPr>
      <w:bookmarkStart w:id="266" w:name="_Toc513814977"/>
      <w:bookmarkStart w:id="267" w:name="_Toc213074193"/>
      <w:bookmarkStart w:id="268" w:name="_Toc126065418"/>
      <w:bookmarkStart w:id="269" w:name="_Toc213234807"/>
      <w:bookmarkEnd w:id="266"/>
      <w:r w:rsidRPr="00641BDB">
        <w:rPr>
          <w:lang w:val="es-ES_tradnl"/>
        </w:rPr>
        <w:lastRenderedPageBreak/>
        <w:t>API WEB SOAP</w:t>
      </w:r>
      <w:bookmarkEnd w:id="267"/>
      <w:bookmarkEnd w:id="268"/>
      <w:bookmarkEnd w:id="269"/>
    </w:p>
    <w:p w14:paraId="581DDADF" w14:textId="77EA4029" w:rsidR="00D24E0F" w:rsidRPr="00641BDB" w:rsidRDefault="00E23F9D" w:rsidP="00583AF9">
      <w:pPr>
        <w:pStyle w:val="NormalWeb"/>
        <w:jc w:val="both"/>
        <w:rPr>
          <w:rFonts w:eastAsia="Times New Roman" w:cs="Arial"/>
          <w:szCs w:val="17"/>
          <w:lang w:val="es-ES_tradnl"/>
        </w:rPr>
      </w:pPr>
      <w:r w:rsidRPr="00641BDB">
        <w:rPr>
          <w:rFonts w:eastAsia="Times New Roman" w:cs="Arial"/>
          <w:szCs w:val="17"/>
          <w:lang w:val="es-ES_tradnl"/>
        </w:rPr>
        <w:t>101.</w:t>
      </w:r>
      <w:r w:rsidR="00681A95" w:rsidRPr="00641BDB">
        <w:rPr>
          <w:rFonts w:eastAsia="Times New Roman" w:cs="Arial"/>
          <w:szCs w:val="17"/>
          <w:lang w:val="es-ES_tradnl"/>
        </w:rPr>
        <w:tab/>
      </w:r>
      <w:r w:rsidR="00231496" w:rsidRPr="00641BDB">
        <w:rPr>
          <w:rFonts w:eastAsia="Times New Roman" w:cs="Arial"/>
          <w:szCs w:val="17"/>
          <w:lang w:val="es-ES_tradnl"/>
        </w:rPr>
        <w:t>La presente norma recomienda el estilo de arquitectura REST como enfoque preferido para el diseño de la</w:t>
      </w:r>
      <w:r w:rsidR="00657F37" w:rsidRPr="00641BDB">
        <w:rPr>
          <w:rFonts w:eastAsia="Times New Roman" w:cs="Arial"/>
          <w:szCs w:val="17"/>
          <w:lang w:val="es-ES_tradnl"/>
        </w:rPr>
        <w:t>s</w:t>
      </w:r>
      <w:r w:rsidR="00231496" w:rsidRPr="00641BDB">
        <w:rPr>
          <w:rFonts w:eastAsia="Times New Roman" w:cs="Arial"/>
          <w:szCs w:val="17"/>
          <w:lang w:val="es-ES_tradnl"/>
        </w:rPr>
        <w:t xml:space="preserve"> API. Las arquitecturas RESTful generalmente se diseñan, amplían e integran más fácilmente que las SOAP.</w:t>
      </w:r>
      <w:r w:rsidR="00D22D23" w:rsidRPr="00641BDB">
        <w:rPr>
          <w:rFonts w:eastAsia="Times New Roman" w:cs="Arial"/>
          <w:szCs w:val="17"/>
          <w:lang w:val="es-ES_tradnl"/>
        </w:rPr>
        <w:t xml:space="preserve"> </w:t>
      </w:r>
      <w:r w:rsidR="00231496" w:rsidRPr="00641BDB">
        <w:rPr>
          <w:rFonts w:eastAsia="Times New Roman" w:cs="Arial"/>
          <w:szCs w:val="17"/>
          <w:lang w:val="es-ES_tradnl"/>
        </w:rPr>
        <w:t xml:space="preserve">Se incluye, no obstante, la arquitectura SOAP para que la norma sea </w:t>
      </w:r>
      <w:r w:rsidR="00657F37" w:rsidRPr="00641BDB">
        <w:rPr>
          <w:rFonts w:eastAsia="Times New Roman" w:cs="Arial"/>
          <w:szCs w:val="17"/>
          <w:lang w:val="es-ES_tradnl"/>
        </w:rPr>
        <w:t>más exhaustiva</w:t>
      </w:r>
      <w:r w:rsidR="00231496" w:rsidRPr="00641BDB">
        <w:rPr>
          <w:rFonts w:eastAsia="Times New Roman" w:cs="Arial"/>
          <w:szCs w:val="17"/>
          <w:lang w:val="es-ES_tradnl"/>
        </w:rPr>
        <w:t>; no se proporcionan ejemplos ni casos de uso</w:t>
      </w:r>
      <w:r w:rsidR="00D24E0F" w:rsidRPr="00641BDB">
        <w:rPr>
          <w:rFonts w:eastAsia="Times New Roman" w:cs="Arial"/>
          <w:szCs w:val="17"/>
          <w:lang w:val="es-ES_tradnl"/>
        </w:rPr>
        <w:t xml:space="preserve">. </w:t>
      </w:r>
    </w:p>
    <w:p w14:paraId="0C62871D" w14:textId="2D8B72EF" w:rsidR="005E48A2" w:rsidRPr="00641BDB" w:rsidRDefault="00E23F9D" w:rsidP="00583AF9">
      <w:pPr>
        <w:pStyle w:val="NormalWeb"/>
        <w:jc w:val="both"/>
        <w:rPr>
          <w:rFonts w:eastAsia="Times New Roman" w:cs="Arial"/>
          <w:szCs w:val="17"/>
          <w:lang w:val="es-ES_tradnl"/>
        </w:rPr>
      </w:pPr>
      <w:r w:rsidRPr="00641BDB">
        <w:rPr>
          <w:rFonts w:eastAsia="Times New Roman" w:cs="Arial"/>
          <w:szCs w:val="17"/>
          <w:lang w:val="es-ES_tradnl"/>
        </w:rPr>
        <w:t>102.</w:t>
      </w:r>
      <w:r w:rsidR="00E63B9B" w:rsidRPr="00641BDB">
        <w:rPr>
          <w:rFonts w:eastAsia="Times New Roman" w:cs="Arial"/>
          <w:szCs w:val="17"/>
          <w:lang w:val="es-ES_tradnl"/>
        </w:rPr>
        <w:tab/>
      </w:r>
      <w:r w:rsidR="0009286F" w:rsidRPr="00641BDB">
        <w:rPr>
          <w:rFonts w:eastAsia="Times New Roman" w:cs="Arial"/>
          <w:szCs w:val="17"/>
          <w:lang w:val="es-ES_tradnl"/>
        </w:rPr>
        <w:t xml:space="preserve">Una API web SOAP es una aplicación de </w:t>
      </w:r>
      <w:r w:rsidR="0009286F" w:rsidRPr="00641BDB">
        <w:rPr>
          <w:rFonts w:eastAsia="Times New Roman" w:cs="Arial"/>
          <w:i/>
          <w:iCs/>
          <w:szCs w:val="17"/>
          <w:lang w:val="es-ES_tradnl"/>
        </w:rPr>
        <w:t>software</w:t>
      </w:r>
      <w:r w:rsidR="0009286F" w:rsidRPr="00641BDB">
        <w:rPr>
          <w:rFonts w:eastAsia="Times New Roman" w:cs="Arial"/>
          <w:szCs w:val="17"/>
          <w:lang w:val="es-ES_tradnl"/>
        </w:rPr>
        <w:t xml:space="preserve"> identificada por URI, cuyas interfaces y vinculaciones pueden ser definidas, descritas y descubiertas por objetos XML. También admite interacciones directas con otras aplicaciones de </w:t>
      </w:r>
      <w:r w:rsidR="0009286F" w:rsidRPr="00641BDB">
        <w:rPr>
          <w:rFonts w:eastAsia="Times New Roman" w:cs="Arial"/>
          <w:i/>
          <w:iCs/>
          <w:szCs w:val="17"/>
          <w:lang w:val="es-ES_tradnl"/>
        </w:rPr>
        <w:t>software</w:t>
      </w:r>
      <w:r w:rsidR="0009286F" w:rsidRPr="00641BDB">
        <w:rPr>
          <w:rFonts w:eastAsia="Times New Roman" w:cs="Arial"/>
          <w:szCs w:val="17"/>
          <w:lang w:val="es-ES_tradnl"/>
        </w:rPr>
        <w:t xml:space="preserve"> que utilizan mensajes basados en XML a través de protocolos de Internet como SOAP y HTTP</w:t>
      </w:r>
      <w:r w:rsidR="005E48A2" w:rsidRPr="00641BDB">
        <w:rPr>
          <w:rFonts w:eastAsia="Times New Roman" w:cs="Arial"/>
          <w:szCs w:val="17"/>
          <w:lang w:val="es-ES_tradnl"/>
        </w:rPr>
        <w:t>.</w:t>
      </w:r>
    </w:p>
    <w:p w14:paraId="3AE61ECE" w14:textId="4174A7FC" w:rsidR="005E48A2" w:rsidRPr="00641BDB" w:rsidRDefault="00E23F9D" w:rsidP="002D3589">
      <w:pPr>
        <w:pStyle w:val="NormalWeb"/>
        <w:jc w:val="both"/>
        <w:rPr>
          <w:rFonts w:eastAsia="Times New Roman" w:cs="Arial"/>
          <w:szCs w:val="17"/>
          <w:lang w:val="es-ES_tradnl"/>
        </w:rPr>
      </w:pPr>
      <w:r w:rsidRPr="00641BDB">
        <w:rPr>
          <w:rFonts w:eastAsia="Times New Roman" w:cs="Arial"/>
          <w:szCs w:val="17"/>
          <w:lang w:val="es-ES_tradnl"/>
        </w:rPr>
        <w:t>103.</w:t>
      </w:r>
      <w:r w:rsidR="006B779E" w:rsidRPr="00641BDB">
        <w:rPr>
          <w:rFonts w:eastAsia="Times New Roman" w:cs="Arial"/>
          <w:szCs w:val="17"/>
          <w:lang w:val="es-ES_tradnl"/>
        </w:rPr>
        <w:tab/>
      </w:r>
      <w:r w:rsidR="009427F1" w:rsidRPr="00641BDB">
        <w:rPr>
          <w:rFonts w:eastAsia="Times New Roman" w:cs="Arial"/>
          <w:szCs w:val="17"/>
          <w:lang w:val="es-ES_tradnl"/>
        </w:rPr>
        <w:t xml:space="preserve">Un contrato basado en SOAP se describe en un lenguaje de descripción de servicios web (WSDL) </w:t>
      </w:r>
      <w:r w:rsidR="008843F8" w:rsidRPr="00641BDB">
        <w:rPr>
          <w:rFonts w:eastAsia="Times New Roman" w:cs="Arial"/>
          <w:szCs w:val="17"/>
          <w:lang w:val="es-ES_tradnl"/>
        </w:rPr>
        <w:t xml:space="preserve">establecido en </w:t>
      </w:r>
      <w:r w:rsidR="009427F1" w:rsidRPr="00641BDB">
        <w:rPr>
          <w:rFonts w:eastAsia="Times New Roman" w:cs="Arial"/>
          <w:szCs w:val="17"/>
          <w:lang w:val="es-ES_tradnl"/>
        </w:rPr>
        <w:t>un documento normativo del W3C. A lo largo del presente documento se utilizará WSDL para hacer referencia al contrato del servicio web definido en el documento WSDL</w:t>
      </w:r>
      <w:r w:rsidR="005E48A2" w:rsidRPr="00641BDB">
        <w:rPr>
          <w:rFonts w:eastAsia="Times New Roman" w:cs="Arial"/>
          <w:szCs w:val="17"/>
          <w:lang w:val="es-ES_tradnl"/>
        </w:rPr>
        <w:t>.</w:t>
      </w:r>
    </w:p>
    <w:p w14:paraId="29389250" w14:textId="235F721C" w:rsidR="007D638D" w:rsidRPr="00641BDB" w:rsidRDefault="00E23F9D" w:rsidP="002D3589">
      <w:pPr>
        <w:pStyle w:val="NormalWeb"/>
        <w:jc w:val="both"/>
        <w:rPr>
          <w:rFonts w:eastAsia="Times New Roman" w:cs="Arial"/>
          <w:szCs w:val="17"/>
          <w:lang w:val="es-ES_tradnl"/>
        </w:rPr>
      </w:pPr>
      <w:r w:rsidRPr="00641BDB">
        <w:rPr>
          <w:rFonts w:eastAsia="Times New Roman" w:cs="Arial"/>
          <w:szCs w:val="17"/>
          <w:lang w:val="es-ES_tradnl"/>
        </w:rPr>
        <w:t>104.</w:t>
      </w:r>
      <w:r w:rsidR="006B779E" w:rsidRPr="00641BDB">
        <w:rPr>
          <w:rFonts w:eastAsia="Times New Roman" w:cs="Arial"/>
          <w:szCs w:val="17"/>
          <w:lang w:val="es-ES_tradnl"/>
        </w:rPr>
        <w:tab/>
      </w:r>
      <w:r w:rsidR="00294AC0" w:rsidRPr="00641BDB">
        <w:rPr>
          <w:rFonts w:eastAsia="Times New Roman" w:cs="Arial"/>
          <w:szCs w:val="17"/>
          <w:lang w:val="es-ES_tradnl"/>
        </w:rPr>
        <w:t xml:space="preserve">Hay dos enfoques de desarrollo de los servicios web: </w:t>
      </w:r>
      <w:r w:rsidR="00294AC0" w:rsidRPr="00641BDB">
        <w:rPr>
          <w:rFonts w:eastAsia="Times New Roman" w:cs="Arial"/>
          <w:i/>
          <w:iCs/>
          <w:szCs w:val="17"/>
          <w:lang w:val="es-ES_tradnl"/>
        </w:rPr>
        <w:t>contract-last</w:t>
      </w:r>
      <w:r w:rsidR="00294AC0" w:rsidRPr="00641BDB">
        <w:rPr>
          <w:rFonts w:eastAsia="Times New Roman" w:cs="Arial"/>
          <w:szCs w:val="17"/>
          <w:lang w:val="es-ES_tradnl"/>
        </w:rPr>
        <w:t xml:space="preserve"> (contrato al final</w:t>
      </w:r>
      <w:r w:rsidR="007B221C" w:rsidRPr="00641BDB">
        <w:rPr>
          <w:rFonts w:eastAsia="Times New Roman" w:cs="Arial"/>
          <w:szCs w:val="17"/>
          <w:lang w:val="es-ES_tradnl"/>
        </w:rPr>
        <w:t xml:space="preserve">, también conocido como </w:t>
      </w:r>
      <w:r w:rsidR="007B221C" w:rsidRPr="00641BDB">
        <w:rPr>
          <w:rFonts w:eastAsia="Times New Roman" w:cs="Arial"/>
          <w:i/>
          <w:iCs/>
          <w:szCs w:val="17"/>
          <w:lang w:val="es-ES_tradnl"/>
        </w:rPr>
        <w:t>code-first</w:t>
      </w:r>
      <w:r w:rsidR="004B38D4" w:rsidRPr="00641BDB">
        <w:rPr>
          <w:rFonts w:eastAsia="Times New Roman" w:cs="Arial"/>
          <w:szCs w:val="17"/>
          <w:lang w:val="es-ES_tradnl"/>
        </w:rPr>
        <w:t>, código al principio</w:t>
      </w:r>
      <w:r w:rsidR="00294AC0" w:rsidRPr="00641BDB">
        <w:rPr>
          <w:rFonts w:eastAsia="Times New Roman" w:cs="Arial"/>
          <w:szCs w:val="17"/>
          <w:lang w:val="es-ES_tradnl"/>
        </w:rPr>
        <w:t xml:space="preserve">) y </w:t>
      </w:r>
      <w:r w:rsidR="00294AC0" w:rsidRPr="00641BDB">
        <w:rPr>
          <w:rFonts w:eastAsia="Times New Roman" w:cs="Arial"/>
          <w:i/>
          <w:iCs/>
          <w:szCs w:val="17"/>
          <w:lang w:val="es-ES_tradnl"/>
        </w:rPr>
        <w:t xml:space="preserve">contract-first </w:t>
      </w:r>
      <w:r w:rsidR="00294AC0" w:rsidRPr="00641BDB">
        <w:rPr>
          <w:rFonts w:eastAsia="Times New Roman" w:cs="Arial"/>
          <w:szCs w:val="17"/>
          <w:lang w:val="es-ES_tradnl"/>
        </w:rPr>
        <w:t xml:space="preserve">(contrato al principio). Cuando se utiliza el enfoque de </w:t>
      </w:r>
      <w:r w:rsidR="00294AC0" w:rsidRPr="00641BDB">
        <w:rPr>
          <w:rFonts w:eastAsia="Times New Roman" w:cs="Arial"/>
          <w:i/>
          <w:iCs/>
          <w:szCs w:val="17"/>
          <w:lang w:val="es-ES_tradnl"/>
        </w:rPr>
        <w:t>contract-last</w:t>
      </w:r>
      <w:r w:rsidR="00294AC0" w:rsidRPr="00641BDB">
        <w:rPr>
          <w:rFonts w:eastAsia="Times New Roman" w:cs="Arial"/>
          <w:szCs w:val="17"/>
          <w:lang w:val="es-ES_tradnl"/>
        </w:rPr>
        <w:t xml:space="preserve">, se empieza con el código, y a partir de él se </w:t>
      </w:r>
      <w:r w:rsidR="008843F8" w:rsidRPr="00641BDB">
        <w:rPr>
          <w:rFonts w:eastAsia="Times New Roman" w:cs="Arial"/>
          <w:szCs w:val="17"/>
          <w:lang w:val="es-ES_tradnl"/>
        </w:rPr>
        <w:t>desarrolla</w:t>
      </w:r>
      <w:r w:rsidR="00294AC0" w:rsidRPr="00641BDB">
        <w:rPr>
          <w:rFonts w:eastAsia="Times New Roman" w:cs="Arial"/>
          <w:szCs w:val="17"/>
          <w:lang w:val="es-ES_tradnl"/>
        </w:rPr>
        <w:t xml:space="preserve"> el contrato de servicio web. Con el enfoque de </w:t>
      </w:r>
      <w:r w:rsidR="00294AC0" w:rsidRPr="00641BDB">
        <w:rPr>
          <w:rFonts w:eastAsia="Times New Roman" w:cs="Arial"/>
          <w:i/>
          <w:iCs/>
          <w:szCs w:val="17"/>
          <w:lang w:val="es-ES_tradnl"/>
        </w:rPr>
        <w:t>contract-first</w:t>
      </w:r>
      <w:r w:rsidR="00294AC0" w:rsidRPr="00641BDB">
        <w:rPr>
          <w:rFonts w:eastAsia="Times New Roman" w:cs="Arial"/>
          <w:szCs w:val="17"/>
          <w:lang w:val="es-ES_tradnl"/>
        </w:rPr>
        <w:t>, se empieza con el contrato WSDL, y se utiliza el código para implementar dicho contrato</w:t>
      </w:r>
      <w:r w:rsidR="005E48A2" w:rsidRPr="00641BDB">
        <w:rPr>
          <w:rFonts w:eastAsia="Times New Roman" w:cs="Arial"/>
          <w:szCs w:val="17"/>
          <w:lang w:val="es-ES_tradnl"/>
        </w:rPr>
        <w:t>.</w:t>
      </w:r>
    </w:p>
    <w:p w14:paraId="7A51D9DB" w14:textId="5CBFAA38" w:rsidR="005E48A2" w:rsidRPr="00641BDB" w:rsidRDefault="00294AC0" w:rsidP="002D3589">
      <w:pPr>
        <w:pStyle w:val="Heading3"/>
        <w:keepLines/>
        <w:spacing w:before="170" w:after="170"/>
        <w:ind w:left="360"/>
        <w:jc w:val="both"/>
        <w:rPr>
          <w:rFonts w:eastAsia="Times New Roman" w:cs="Arial"/>
          <w:szCs w:val="17"/>
          <w:lang w:val="es-ES_tradnl"/>
        </w:rPr>
      </w:pPr>
      <w:bookmarkStart w:id="270" w:name="_Toc213074194"/>
      <w:bookmarkStart w:id="271" w:name="_Toc126065419"/>
      <w:bookmarkStart w:id="272" w:name="_Toc213234808"/>
      <w:r w:rsidRPr="00641BDB">
        <w:rPr>
          <w:rFonts w:eastAsia="Times New Roman" w:cs="Arial"/>
          <w:szCs w:val="17"/>
          <w:lang w:val="es-ES_tradnl"/>
        </w:rPr>
        <w:t>Normas generales</w:t>
      </w:r>
      <w:bookmarkEnd w:id="270"/>
      <w:bookmarkEnd w:id="271"/>
      <w:bookmarkEnd w:id="272"/>
    </w:p>
    <w:p w14:paraId="311F9BBF" w14:textId="205BE5A8" w:rsidR="005E48A2" w:rsidRPr="00641BDB" w:rsidRDefault="00E23F9D" w:rsidP="003228B4">
      <w:pPr>
        <w:pStyle w:val="NormalWeb"/>
        <w:jc w:val="both"/>
        <w:rPr>
          <w:rFonts w:cs="Arial"/>
          <w:szCs w:val="17"/>
          <w:lang w:val="es-ES_tradnl"/>
        </w:rPr>
      </w:pPr>
      <w:r w:rsidRPr="00641BDB">
        <w:rPr>
          <w:rFonts w:cs="Arial"/>
          <w:szCs w:val="17"/>
          <w:lang w:val="es-ES_tradnl"/>
        </w:rPr>
        <w:t>105.</w:t>
      </w:r>
      <w:r w:rsidR="006B779E" w:rsidRPr="00641BDB">
        <w:rPr>
          <w:rFonts w:cs="Arial"/>
          <w:szCs w:val="17"/>
          <w:lang w:val="es-ES_tradnl"/>
        </w:rPr>
        <w:tab/>
      </w:r>
      <w:r w:rsidR="00983831" w:rsidRPr="00641BDB">
        <w:rPr>
          <w:rFonts w:cs="Arial"/>
          <w:szCs w:val="17"/>
          <w:lang w:val="es-ES_tradnl"/>
        </w:rPr>
        <w:t xml:space="preserve">El perfil </w:t>
      </w:r>
      <w:r w:rsidR="007667E8" w:rsidRPr="00641BDB">
        <w:rPr>
          <w:rFonts w:cs="Arial"/>
          <w:szCs w:val="17"/>
          <w:lang w:val="es-ES_tradnl"/>
        </w:rPr>
        <w:t xml:space="preserve">de </w:t>
      </w:r>
      <w:r w:rsidR="00983831" w:rsidRPr="00641BDB">
        <w:rPr>
          <w:rFonts w:cs="Arial"/>
          <w:szCs w:val="17"/>
          <w:lang w:val="es-ES_tradnl"/>
        </w:rPr>
        <w:t>interoperabilidad de servicios we</w:t>
      </w:r>
      <w:r w:rsidR="007667E8" w:rsidRPr="00641BDB">
        <w:rPr>
          <w:rFonts w:cs="Arial"/>
          <w:szCs w:val="17"/>
          <w:lang w:val="es-ES_tradnl"/>
        </w:rPr>
        <w:t>b o perfil WS-I</w:t>
      </w:r>
      <w:r w:rsidR="00983831" w:rsidRPr="00641BDB">
        <w:rPr>
          <w:rFonts w:cs="Arial"/>
          <w:szCs w:val="17"/>
          <w:lang w:val="es-ES_tradnl"/>
        </w:rPr>
        <w:t xml:space="preserve"> es una de las normas más importantes en lo que respecta a las API SOAP,</w:t>
      </w:r>
      <w:r w:rsidR="008843F8" w:rsidRPr="00641BDB">
        <w:rPr>
          <w:rFonts w:cs="Arial"/>
          <w:szCs w:val="17"/>
          <w:lang w:val="es-ES_tradnl"/>
        </w:rPr>
        <w:t xml:space="preserve"> y</w:t>
      </w:r>
      <w:r w:rsidR="00983831" w:rsidRPr="00641BDB">
        <w:rPr>
          <w:rFonts w:cs="Arial"/>
          <w:szCs w:val="17"/>
          <w:lang w:val="es-ES_tradnl"/>
        </w:rPr>
        <w:t xml:space="preserve"> proporciona una </w:t>
      </w:r>
      <w:r w:rsidR="002555F7" w:rsidRPr="00641BDB">
        <w:rPr>
          <w:rFonts w:cs="Arial"/>
          <w:szCs w:val="17"/>
          <w:lang w:val="es-ES_tradnl"/>
        </w:rPr>
        <w:t>referencia</w:t>
      </w:r>
      <w:r w:rsidR="00983831" w:rsidRPr="00641BDB">
        <w:rPr>
          <w:rFonts w:cs="Arial"/>
          <w:szCs w:val="17"/>
          <w:lang w:val="es-ES_tradnl"/>
        </w:rPr>
        <w:t xml:space="preserve"> para formular las especificaciones de servicios web que pueden funcionar conjuntamente</w:t>
      </w:r>
      <w:r w:rsidR="005E48A2" w:rsidRPr="00641BDB">
        <w:rPr>
          <w:rFonts w:cs="Arial"/>
          <w:szCs w:val="17"/>
          <w:lang w:val="es-ES_tradnl"/>
        </w:rPr>
        <w:t>. </w:t>
      </w:r>
      <w:r w:rsidR="00042B60" w:rsidRPr="00641BDB">
        <w:rPr>
          <w:rFonts w:cs="Arial"/>
          <w:szCs w:val="17"/>
          <w:lang w:val="es-ES_tradnl"/>
        </w:rPr>
        <w:t xml:space="preserve">La WS-I proporciona </w:t>
      </w:r>
      <w:r w:rsidR="002555F7" w:rsidRPr="00641BDB">
        <w:rPr>
          <w:rFonts w:cs="Arial"/>
          <w:szCs w:val="17"/>
          <w:lang w:val="es-ES_tradnl"/>
        </w:rPr>
        <w:t>directrices</w:t>
      </w:r>
      <w:r w:rsidR="00042B60" w:rsidRPr="00641BDB">
        <w:rPr>
          <w:rFonts w:cs="Arial"/>
          <w:szCs w:val="17"/>
          <w:lang w:val="es-ES_tradnl"/>
        </w:rPr>
        <w:t xml:space="preserve"> sobre cómo los servicios están expuestos entre sí y cómo transfieren la información (lo que se denomina mensajería). Es un perfil para implementar versiones específicas de algunos de los estándares de servicios web más importantes, como WSDL, SOAP o XML</w:t>
      </w:r>
      <w:r w:rsidR="005E48A2" w:rsidRPr="00641BDB">
        <w:rPr>
          <w:rFonts w:cs="Arial"/>
          <w:szCs w:val="17"/>
          <w:lang w:val="es-ES_tradnl"/>
        </w:rPr>
        <w:t xml:space="preserve">. </w:t>
      </w:r>
      <w:r w:rsidR="003228B4" w:rsidRPr="00641BDB">
        <w:rPr>
          <w:rFonts w:cs="Arial"/>
          <w:szCs w:val="17"/>
          <w:lang w:val="es-ES_tradnl"/>
        </w:rPr>
        <w:t>La adhesión a determinados perfiles indica implícitamente la adhesión a versiones específicas de esos estándares de servicios web</w:t>
      </w:r>
      <w:r w:rsidR="005E48A2" w:rsidRPr="00641BDB">
        <w:rPr>
          <w:rFonts w:cs="Arial"/>
          <w:szCs w:val="17"/>
          <w:lang w:val="es-ES_tradnl"/>
        </w:rPr>
        <w:t>.</w:t>
      </w:r>
      <w:r w:rsidR="00D22D23" w:rsidRPr="00641BDB">
        <w:rPr>
          <w:rFonts w:cs="Arial"/>
          <w:szCs w:val="17"/>
          <w:lang w:val="es-ES_tradnl"/>
        </w:rPr>
        <w:t xml:space="preserve"> </w:t>
      </w:r>
      <w:r w:rsidR="003228B4" w:rsidRPr="00641BDB">
        <w:rPr>
          <w:rFonts w:cs="Arial"/>
          <w:i/>
          <w:iCs/>
          <w:szCs w:val="17"/>
          <w:lang w:val="es-ES_tradnl"/>
        </w:rPr>
        <w:t>WS-I Basic Profile v1.1</w:t>
      </w:r>
      <w:r w:rsidR="003228B4" w:rsidRPr="00641BDB">
        <w:rPr>
          <w:rFonts w:cs="Arial"/>
          <w:szCs w:val="17"/>
          <w:lang w:val="es-ES_tradnl"/>
        </w:rPr>
        <w:t xml:space="preserve"> proporciona una guía para el uso de XML 1.0, HTTP 1.1, UDDI, SOAP 1.1, WSDL 1.1 y UDDI 2.0. </w:t>
      </w:r>
      <w:r w:rsidR="003228B4" w:rsidRPr="00641BDB">
        <w:rPr>
          <w:rFonts w:cs="Arial"/>
          <w:i/>
          <w:iCs/>
          <w:szCs w:val="17"/>
          <w:lang w:val="es-ES_tradnl"/>
        </w:rPr>
        <w:t>WS-I Basic Profile 2.0</w:t>
      </w:r>
      <w:r w:rsidR="003228B4" w:rsidRPr="00641BDB">
        <w:rPr>
          <w:rFonts w:cs="Arial"/>
          <w:szCs w:val="17"/>
          <w:lang w:val="es-ES_tradnl"/>
        </w:rPr>
        <w:t xml:space="preserve"> constituye una guía para utilizar SOAP 1.2, WSDL 1.1, UDDI 2.0, </w:t>
      </w:r>
      <w:r w:rsidR="003228B4" w:rsidRPr="00641BDB">
        <w:rPr>
          <w:rFonts w:cs="Arial"/>
          <w:i/>
          <w:iCs/>
          <w:szCs w:val="17"/>
          <w:lang w:val="es-ES_tradnl"/>
        </w:rPr>
        <w:t>WS-Addressing</w:t>
      </w:r>
      <w:r w:rsidR="003228B4" w:rsidRPr="00641BDB">
        <w:rPr>
          <w:rFonts w:cs="Arial"/>
          <w:szCs w:val="17"/>
          <w:lang w:val="es-ES_tradnl"/>
        </w:rPr>
        <w:t xml:space="preserve"> y MTOM. SOAP 1.2 ofrece un modelo de procesamiento claro y contribuye a una mejor interoperabilidad. WSDL 2.0 se diseñó para resolver los problemas de interoperabilidad encontrados en WSDL 1.1 utilizando enlaces SOAP 1.2 mejorados.</w:t>
      </w:r>
    </w:p>
    <w:p w14:paraId="24A6CB86" w14:textId="7413DD7F" w:rsidR="005E48A2" w:rsidRPr="00641BDB" w:rsidRDefault="005E48A2" w:rsidP="002D3589">
      <w:pPr>
        <w:spacing w:before="100" w:beforeAutospacing="1" w:after="240"/>
        <w:ind w:left="709"/>
        <w:jc w:val="both"/>
        <w:rPr>
          <w:rFonts w:eastAsia="Times New Roman" w:cs="Arial"/>
          <w:szCs w:val="17"/>
          <w:lang w:val="es-ES_tradnl"/>
        </w:rPr>
      </w:pPr>
      <w:r w:rsidRPr="00641BDB">
        <w:rPr>
          <w:rFonts w:eastAsia="Times New Roman" w:cs="Arial"/>
          <w:szCs w:val="17"/>
          <w:lang w:val="es-ES_tradnl"/>
        </w:rPr>
        <w:t>[WS-01]</w:t>
      </w:r>
      <w:r w:rsidR="003228B4" w:rsidRPr="00641BDB">
        <w:rPr>
          <w:rFonts w:eastAsia="Times New Roman" w:cs="Arial"/>
          <w:szCs w:val="17"/>
          <w:lang w:val="es-ES_tradnl"/>
        </w:rPr>
        <w:tab/>
        <w:t xml:space="preserve">Todos los WSDL DEBEN ajustarse al </w:t>
      </w:r>
      <w:r w:rsidR="003228B4" w:rsidRPr="00641BDB">
        <w:rPr>
          <w:rFonts w:eastAsia="Times New Roman" w:cs="Arial"/>
          <w:i/>
          <w:iCs/>
          <w:szCs w:val="17"/>
          <w:lang w:val="es-ES_tradnl"/>
        </w:rPr>
        <w:t>WS-I Basic Profile 2.0</w:t>
      </w:r>
      <w:r w:rsidR="003228B4" w:rsidRPr="00641BDB">
        <w:rPr>
          <w:rFonts w:eastAsia="Times New Roman" w:cs="Arial"/>
          <w:szCs w:val="17"/>
          <w:lang w:val="es-ES_tradnl"/>
        </w:rPr>
        <w:t>. PUEDE utilizarse WSDL 1.2</w:t>
      </w:r>
      <w:r w:rsidRPr="00641BDB">
        <w:rPr>
          <w:rFonts w:eastAsia="Times New Roman" w:cs="Arial"/>
          <w:szCs w:val="17"/>
          <w:lang w:val="es-ES_tradnl"/>
        </w:rPr>
        <w:t>.</w:t>
      </w:r>
    </w:p>
    <w:p w14:paraId="2DDAA50E" w14:textId="51E934DC" w:rsidR="005E48A2" w:rsidRPr="00641BDB" w:rsidRDefault="00DD7920" w:rsidP="002D3589">
      <w:pPr>
        <w:pStyle w:val="NormalWeb"/>
        <w:jc w:val="both"/>
        <w:rPr>
          <w:rFonts w:cs="Arial"/>
          <w:szCs w:val="17"/>
          <w:lang w:val="es-ES_tradnl"/>
        </w:rPr>
      </w:pPr>
      <w:r w:rsidRPr="00641BDB">
        <w:rPr>
          <w:rFonts w:cs="Arial"/>
          <w:szCs w:val="17"/>
          <w:lang w:val="es-ES_tradnl"/>
        </w:rPr>
        <w:t>106.</w:t>
      </w:r>
      <w:r w:rsidR="006B779E" w:rsidRPr="00641BDB">
        <w:rPr>
          <w:rFonts w:cs="Arial"/>
          <w:szCs w:val="17"/>
          <w:lang w:val="es-ES_tradnl"/>
        </w:rPr>
        <w:tab/>
      </w:r>
      <w:r w:rsidR="007772C5" w:rsidRPr="00641BDB">
        <w:rPr>
          <w:rFonts w:cs="Arial"/>
          <w:szCs w:val="17"/>
          <w:lang w:val="es-ES_tradnl"/>
        </w:rPr>
        <w:t xml:space="preserve">Un enlace SOAP WSDL puede ser </w:t>
      </w:r>
      <w:r w:rsidR="003D39C4" w:rsidRPr="00641BDB">
        <w:rPr>
          <w:rFonts w:cs="Arial"/>
          <w:szCs w:val="17"/>
          <w:lang w:val="es-ES_tradnl"/>
        </w:rPr>
        <w:t>de estilo</w:t>
      </w:r>
      <w:r w:rsidR="007772C5" w:rsidRPr="00641BDB">
        <w:rPr>
          <w:rFonts w:cs="Arial"/>
          <w:szCs w:val="17"/>
          <w:lang w:val="es-ES_tradnl"/>
        </w:rPr>
        <w:t xml:space="preserve"> llamada a procedimiento remoto (RPC) o </w:t>
      </w:r>
      <w:r w:rsidR="002001DD" w:rsidRPr="00641BDB">
        <w:rPr>
          <w:rFonts w:cs="Arial"/>
          <w:szCs w:val="17"/>
          <w:lang w:val="es-ES_tradnl"/>
        </w:rPr>
        <w:t xml:space="preserve">de estilo </w:t>
      </w:r>
      <w:r w:rsidR="007772C5" w:rsidRPr="00641BDB">
        <w:rPr>
          <w:rFonts w:cs="Arial"/>
          <w:szCs w:val="17"/>
          <w:lang w:val="es-ES_tradnl"/>
        </w:rPr>
        <w:t>documento</w:t>
      </w:r>
      <w:r w:rsidR="00157457" w:rsidRPr="00641BDB">
        <w:rPr>
          <w:rFonts w:cs="Arial"/>
          <w:szCs w:val="17"/>
          <w:lang w:val="es-ES_tradnl"/>
        </w:rPr>
        <w:t>, y u</w:t>
      </w:r>
      <w:r w:rsidR="007772C5" w:rsidRPr="00641BDB">
        <w:rPr>
          <w:rFonts w:cs="Arial"/>
          <w:szCs w:val="17"/>
          <w:lang w:val="es-ES_tradnl"/>
        </w:rPr>
        <w:t>n enlace SOAP puede tener un uso codificado o literal</w:t>
      </w:r>
      <w:r w:rsidR="00157457" w:rsidRPr="00641BDB">
        <w:rPr>
          <w:rFonts w:cs="Arial"/>
          <w:szCs w:val="17"/>
          <w:lang w:val="es-ES_tradnl"/>
        </w:rPr>
        <w:t xml:space="preserve">, por lo que hay </w:t>
      </w:r>
      <w:r w:rsidR="007772C5" w:rsidRPr="00641BDB">
        <w:rPr>
          <w:rFonts w:cs="Arial"/>
          <w:szCs w:val="17"/>
          <w:lang w:val="es-ES_tradnl"/>
        </w:rPr>
        <w:t>cinco modelos de estilo/uso</w:t>
      </w:r>
      <w:r w:rsidR="00157457" w:rsidRPr="00641BDB">
        <w:rPr>
          <w:rFonts w:cs="Arial"/>
          <w:szCs w:val="17"/>
          <w:lang w:val="es-ES_tradnl"/>
        </w:rPr>
        <w:t xml:space="preserve"> posibles</w:t>
      </w:r>
      <w:r w:rsidR="007772C5" w:rsidRPr="00641BDB">
        <w:rPr>
          <w:rFonts w:cs="Arial"/>
          <w:szCs w:val="17"/>
          <w:lang w:val="es-ES_tradnl"/>
        </w:rPr>
        <w:t>: RPC/codificado</w:t>
      </w:r>
      <w:r w:rsidR="00157457" w:rsidRPr="00641BDB">
        <w:rPr>
          <w:rFonts w:cs="Arial"/>
          <w:i/>
          <w:iCs/>
          <w:szCs w:val="17"/>
          <w:lang w:val="es-ES_tradnl"/>
        </w:rPr>
        <w:t xml:space="preserve"> (RPC/encoded</w:t>
      </w:r>
      <w:r w:rsidR="007772C5" w:rsidRPr="00641BDB">
        <w:rPr>
          <w:rFonts w:cs="Arial"/>
          <w:szCs w:val="17"/>
          <w:lang w:val="es-ES_tradnl"/>
        </w:rPr>
        <w:t xml:space="preserve">), </w:t>
      </w:r>
      <w:r w:rsidR="00157457" w:rsidRPr="00641BDB">
        <w:rPr>
          <w:rFonts w:cs="Arial"/>
          <w:szCs w:val="17"/>
          <w:lang w:val="es-ES_tradnl"/>
        </w:rPr>
        <w:t>RPC/literal</w:t>
      </w:r>
      <w:r w:rsidR="00157457" w:rsidRPr="00641BDB">
        <w:rPr>
          <w:rFonts w:cs="Arial"/>
          <w:i/>
          <w:iCs/>
          <w:szCs w:val="17"/>
          <w:lang w:val="es-ES_tradnl"/>
        </w:rPr>
        <w:t xml:space="preserve"> (</w:t>
      </w:r>
      <w:r w:rsidR="007772C5" w:rsidRPr="00641BDB">
        <w:rPr>
          <w:rFonts w:cs="Arial"/>
          <w:i/>
          <w:iCs/>
          <w:szCs w:val="17"/>
          <w:lang w:val="es-ES_tradnl"/>
        </w:rPr>
        <w:t>RPC/literal</w:t>
      </w:r>
      <w:r w:rsidR="007772C5" w:rsidRPr="00641BDB">
        <w:rPr>
          <w:rFonts w:cs="Arial"/>
          <w:szCs w:val="17"/>
          <w:lang w:val="es-ES_tradnl"/>
        </w:rPr>
        <w:t xml:space="preserve">), </w:t>
      </w:r>
      <w:r w:rsidR="00157457" w:rsidRPr="00641BDB">
        <w:rPr>
          <w:rFonts w:cs="Arial"/>
          <w:szCs w:val="17"/>
          <w:lang w:val="es-ES_tradnl"/>
        </w:rPr>
        <w:t>documento/codificado</w:t>
      </w:r>
      <w:r w:rsidR="00157457" w:rsidRPr="00641BDB">
        <w:rPr>
          <w:rFonts w:cs="Arial"/>
          <w:i/>
          <w:iCs/>
          <w:szCs w:val="17"/>
          <w:lang w:val="es-ES_tradnl"/>
        </w:rPr>
        <w:t xml:space="preserve"> </w:t>
      </w:r>
      <w:r w:rsidR="00157457" w:rsidRPr="00641BDB">
        <w:rPr>
          <w:rFonts w:cs="Arial"/>
          <w:szCs w:val="17"/>
          <w:lang w:val="es-ES_tradnl"/>
        </w:rPr>
        <w:t>(</w:t>
      </w:r>
      <w:r w:rsidR="007772C5" w:rsidRPr="00641BDB">
        <w:rPr>
          <w:rFonts w:cs="Arial"/>
          <w:i/>
          <w:iCs/>
          <w:szCs w:val="17"/>
          <w:lang w:val="es-ES_tradnl"/>
        </w:rPr>
        <w:t>document/encoded</w:t>
      </w:r>
      <w:r w:rsidR="007772C5" w:rsidRPr="00641BDB">
        <w:rPr>
          <w:rFonts w:cs="Arial"/>
          <w:szCs w:val="17"/>
          <w:lang w:val="es-ES_tradnl"/>
        </w:rPr>
        <w:t xml:space="preserve">), </w:t>
      </w:r>
      <w:r w:rsidR="00157457" w:rsidRPr="00641BDB">
        <w:rPr>
          <w:rFonts w:cs="Arial"/>
          <w:szCs w:val="17"/>
          <w:lang w:val="es-ES_tradnl"/>
        </w:rPr>
        <w:t>documento/literal</w:t>
      </w:r>
      <w:r w:rsidR="00157457" w:rsidRPr="00641BDB">
        <w:rPr>
          <w:rFonts w:cs="Arial"/>
          <w:i/>
          <w:iCs/>
          <w:szCs w:val="17"/>
          <w:lang w:val="es-ES_tradnl"/>
        </w:rPr>
        <w:t xml:space="preserve"> </w:t>
      </w:r>
      <w:r w:rsidR="00157457" w:rsidRPr="00641BDB">
        <w:rPr>
          <w:rFonts w:cs="Arial"/>
          <w:szCs w:val="17"/>
          <w:lang w:val="es-ES_tradnl"/>
        </w:rPr>
        <w:t>(</w:t>
      </w:r>
      <w:r w:rsidR="007772C5" w:rsidRPr="00641BDB">
        <w:rPr>
          <w:rFonts w:cs="Arial"/>
          <w:i/>
          <w:iCs/>
          <w:szCs w:val="17"/>
          <w:lang w:val="es-ES_tradnl"/>
        </w:rPr>
        <w:t>document/literal</w:t>
      </w:r>
      <w:r w:rsidR="007772C5" w:rsidRPr="00641BDB">
        <w:rPr>
          <w:rFonts w:cs="Arial"/>
          <w:szCs w:val="17"/>
          <w:lang w:val="es-ES_tradnl"/>
        </w:rPr>
        <w:t xml:space="preserve">), y </w:t>
      </w:r>
      <w:r w:rsidR="00157457" w:rsidRPr="00641BDB">
        <w:rPr>
          <w:rFonts w:cs="Arial"/>
          <w:szCs w:val="17"/>
          <w:lang w:val="es-ES_tradnl"/>
        </w:rPr>
        <w:t>documento/literal envuelto</w:t>
      </w:r>
      <w:r w:rsidR="00157457" w:rsidRPr="00641BDB">
        <w:rPr>
          <w:rFonts w:cs="Arial"/>
          <w:i/>
          <w:iCs/>
          <w:szCs w:val="17"/>
          <w:lang w:val="es-ES_tradnl"/>
        </w:rPr>
        <w:t xml:space="preserve"> </w:t>
      </w:r>
      <w:r w:rsidR="00157457" w:rsidRPr="00641BDB">
        <w:rPr>
          <w:rFonts w:cs="Arial"/>
          <w:szCs w:val="17"/>
          <w:lang w:val="es-ES_tradnl"/>
        </w:rPr>
        <w:t>(</w:t>
      </w:r>
      <w:r w:rsidR="007772C5" w:rsidRPr="00641BDB">
        <w:rPr>
          <w:rFonts w:cs="Arial"/>
          <w:i/>
          <w:iCs/>
          <w:szCs w:val="17"/>
          <w:lang w:val="es-ES_tradnl"/>
        </w:rPr>
        <w:t>document/literal wrapped</w:t>
      </w:r>
      <w:r w:rsidR="007772C5" w:rsidRPr="00641BDB">
        <w:rPr>
          <w:rFonts w:cs="Arial"/>
          <w:szCs w:val="17"/>
          <w:lang w:val="es-ES_tradnl"/>
        </w:rPr>
        <w:t>)</w:t>
      </w:r>
      <w:r w:rsidR="005E48A2" w:rsidRPr="00641BDB">
        <w:rPr>
          <w:rFonts w:cs="Arial"/>
          <w:szCs w:val="17"/>
          <w:lang w:val="es-ES_tradnl"/>
        </w:rPr>
        <w:t>.</w:t>
      </w:r>
    </w:p>
    <w:p w14:paraId="37FAC79A" w14:textId="636A5520" w:rsidR="00AD5E2E" w:rsidRPr="00641BDB" w:rsidRDefault="005E48A2" w:rsidP="003D39C4">
      <w:pPr>
        <w:pStyle w:val="NormalWeb"/>
        <w:ind w:left="1695" w:hanging="975"/>
        <w:jc w:val="both"/>
        <w:rPr>
          <w:rFonts w:eastAsia="Times New Roman" w:cs="Arial"/>
          <w:szCs w:val="17"/>
          <w:lang w:val="es-ES_tradnl"/>
        </w:rPr>
      </w:pPr>
      <w:r w:rsidRPr="00641BDB">
        <w:rPr>
          <w:rFonts w:eastAsia="Times New Roman" w:cs="Arial"/>
          <w:szCs w:val="17"/>
          <w:lang w:val="es-ES_tradnl"/>
        </w:rPr>
        <w:t>[WS-02]</w:t>
      </w:r>
      <w:r w:rsidR="003D39C4" w:rsidRPr="00641BDB">
        <w:rPr>
          <w:rFonts w:eastAsia="Times New Roman" w:cs="Arial"/>
          <w:szCs w:val="17"/>
          <w:lang w:val="es-ES_tradnl"/>
        </w:rPr>
        <w:tab/>
        <w:t xml:space="preserve">Los servicios DEBEN seguir los modelos de estilo documento y de uso literal (ya sea </w:t>
      </w:r>
      <w:r w:rsidR="00157457" w:rsidRPr="00641BDB">
        <w:rPr>
          <w:rFonts w:cs="Arial"/>
          <w:szCs w:val="17"/>
          <w:lang w:val="es-ES_tradnl"/>
        </w:rPr>
        <w:t>documento/literal</w:t>
      </w:r>
      <w:r w:rsidR="00157457" w:rsidRPr="00641BDB">
        <w:rPr>
          <w:rFonts w:cs="Arial"/>
          <w:i/>
          <w:iCs/>
          <w:szCs w:val="17"/>
          <w:lang w:val="es-ES_tradnl"/>
        </w:rPr>
        <w:t xml:space="preserve"> </w:t>
      </w:r>
      <w:r w:rsidR="003D39C4" w:rsidRPr="00641BDB">
        <w:rPr>
          <w:rFonts w:eastAsia="Times New Roman" w:cs="Arial"/>
          <w:szCs w:val="17"/>
          <w:lang w:val="es-ES_tradnl"/>
        </w:rPr>
        <w:t xml:space="preserve">o </w:t>
      </w:r>
      <w:r w:rsidR="00157457" w:rsidRPr="00641BDB">
        <w:rPr>
          <w:rFonts w:cs="Arial"/>
          <w:szCs w:val="17"/>
          <w:lang w:val="es-ES_tradnl"/>
        </w:rPr>
        <w:t>documento/literal envuelto</w:t>
      </w:r>
      <w:r w:rsidR="003D39C4" w:rsidRPr="00641BDB">
        <w:rPr>
          <w:rFonts w:eastAsia="Times New Roman" w:cs="Arial"/>
          <w:szCs w:val="17"/>
          <w:lang w:val="es-ES_tradnl"/>
        </w:rPr>
        <w:t>). Cuando haya gráficos, DEBE utilizarse el modelo RPC/codificado.</w:t>
      </w:r>
    </w:p>
    <w:p w14:paraId="2AC83DA8" w14:textId="1464545C" w:rsidR="005E48A2" w:rsidRPr="00641BDB" w:rsidRDefault="00AD5E2E" w:rsidP="00504FF7">
      <w:pPr>
        <w:pStyle w:val="NormalWeb"/>
        <w:ind w:left="1695" w:hanging="975"/>
        <w:jc w:val="both"/>
        <w:rPr>
          <w:rFonts w:eastAsia="Times New Roman" w:cs="Arial"/>
          <w:szCs w:val="17"/>
          <w:lang w:val="es-ES_tradnl"/>
        </w:rPr>
      </w:pPr>
      <w:r w:rsidRPr="00641BDB">
        <w:rPr>
          <w:rFonts w:eastAsia="Times New Roman" w:cs="Arial"/>
          <w:szCs w:val="17"/>
          <w:lang w:val="es-ES_tradnl"/>
        </w:rPr>
        <w:t>[WS-03]</w:t>
      </w:r>
      <w:r w:rsidR="00504FF7" w:rsidRPr="00641BDB">
        <w:rPr>
          <w:rFonts w:eastAsia="Times New Roman" w:cs="Arial"/>
          <w:szCs w:val="17"/>
          <w:lang w:val="es-ES_tradnl"/>
        </w:rPr>
        <w:tab/>
        <w:t>Cuando hay casos de uso excepcionales, como las operaciones WDSL sobrecargadas, DEBERÍAN utilizarse todos los demás estilos.</w:t>
      </w:r>
      <w:r w:rsidR="005E48A2" w:rsidRPr="00641BDB">
        <w:rPr>
          <w:rFonts w:eastAsia="Times New Roman" w:cs="Arial"/>
          <w:szCs w:val="17"/>
          <w:lang w:val="es-ES_tradnl"/>
        </w:rPr>
        <w:t xml:space="preserve"> </w:t>
      </w:r>
    </w:p>
    <w:p w14:paraId="5EF22049" w14:textId="360E8E57" w:rsidR="005E48A2" w:rsidRPr="00641BDB" w:rsidRDefault="00DD7920" w:rsidP="002D3589">
      <w:pPr>
        <w:pStyle w:val="NormalWeb"/>
        <w:jc w:val="both"/>
        <w:rPr>
          <w:rFonts w:eastAsia="Times New Roman" w:cs="Arial"/>
          <w:szCs w:val="17"/>
          <w:lang w:val="es-ES_tradnl"/>
        </w:rPr>
      </w:pPr>
      <w:r w:rsidRPr="00641BDB">
        <w:rPr>
          <w:rFonts w:eastAsia="Times New Roman" w:cs="Arial"/>
          <w:szCs w:val="17"/>
          <w:lang w:val="es-ES_tradnl"/>
        </w:rPr>
        <w:t>107.</w:t>
      </w:r>
      <w:r w:rsidR="006B779E" w:rsidRPr="00641BDB">
        <w:rPr>
          <w:rFonts w:eastAsia="Times New Roman" w:cs="Arial"/>
          <w:szCs w:val="17"/>
          <w:lang w:val="es-ES_tradnl"/>
        </w:rPr>
        <w:tab/>
      </w:r>
      <w:r w:rsidR="00FE26C7" w:rsidRPr="00641BDB">
        <w:rPr>
          <w:rFonts w:eastAsia="Times New Roman" w:cs="Arial"/>
          <w:szCs w:val="17"/>
          <w:lang w:val="es-ES_tradnl"/>
        </w:rPr>
        <w:t>La parte WSDL concreta debería separarse de la parte WSDL abstracta para proporcionar una interfaz más modular y flexible</w:t>
      </w:r>
      <w:r w:rsidR="005E48A2" w:rsidRPr="00641BDB">
        <w:rPr>
          <w:rFonts w:eastAsia="Times New Roman" w:cs="Arial"/>
          <w:szCs w:val="17"/>
          <w:lang w:val="es-ES_tradnl"/>
        </w:rPr>
        <w:t xml:space="preserve">. </w:t>
      </w:r>
      <w:r w:rsidR="00FE26C7" w:rsidRPr="00641BDB">
        <w:rPr>
          <w:rFonts w:eastAsia="Times New Roman" w:cs="Arial"/>
          <w:szCs w:val="17"/>
          <w:lang w:val="es-ES_tradnl"/>
        </w:rPr>
        <w:t>La parte WSDL abstracta define los tipos de datos, los mensajes, las operaciones y el tipo de puerto. La parte WSDL concreta define el enlace, el puerto y el servicio.</w:t>
      </w:r>
    </w:p>
    <w:p w14:paraId="09CD6A96" w14:textId="523E83E7" w:rsidR="005E48A2" w:rsidRPr="00641BDB" w:rsidRDefault="005E48A2" w:rsidP="002D3589">
      <w:pPr>
        <w:spacing w:before="100" w:beforeAutospacing="1" w:after="240"/>
        <w:ind w:left="709"/>
        <w:jc w:val="both"/>
        <w:rPr>
          <w:rFonts w:eastAsia="Times New Roman" w:cs="Arial"/>
          <w:szCs w:val="17"/>
          <w:lang w:val="es-ES_tradnl"/>
        </w:rPr>
      </w:pPr>
      <w:r w:rsidRPr="00641BDB">
        <w:rPr>
          <w:rFonts w:eastAsia="Times New Roman" w:cs="Arial"/>
          <w:szCs w:val="17"/>
          <w:lang w:val="es-ES_tradnl"/>
        </w:rPr>
        <w:t>[WS-0</w:t>
      </w:r>
      <w:r w:rsidR="00AD5E2E" w:rsidRPr="00641BDB">
        <w:rPr>
          <w:rFonts w:eastAsia="Times New Roman" w:cs="Arial"/>
          <w:szCs w:val="17"/>
          <w:lang w:val="es-ES_tradnl"/>
        </w:rPr>
        <w:t>4</w:t>
      </w:r>
      <w:r w:rsidRPr="00641BDB">
        <w:rPr>
          <w:rFonts w:eastAsia="Times New Roman" w:cs="Arial"/>
          <w:szCs w:val="17"/>
          <w:lang w:val="es-ES_tradnl"/>
        </w:rPr>
        <w:t>]</w:t>
      </w:r>
      <w:r w:rsidR="00B455BB" w:rsidRPr="00641BDB">
        <w:rPr>
          <w:rFonts w:eastAsia="Times New Roman" w:cs="Arial"/>
          <w:szCs w:val="17"/>
          <w:lang w:val="es-ES_tradnl"/>
        </w:rPr>
        <w:tab/>
        <w:t>El WSDL DEBERÍA separarse en una parte abstracta y otra concreta</w:t>
      </w:r>
      <w:r w:rsidRPr="00641BDB">
        <w:rPr>
          <w:rFonts w:eastAsia="Times New Roman" w:cs="Arial"/>
          <w:szCs w:val="17"/>
          <w:lang w:val="es-ES_tradnl"/>
        </w:rPr>
        <w:t>.</w:t>
      </w:r>
    </w:p>
    <w:p w14:paraId="287EBCB5" w14:textId="439D7E94" w:rsidR="005E48A2" w:rsidRPr="00641BDB" w:rsidRDefault="005E48A2" w:rsidP="00B455BB">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[WS-0</w:t>
      </w:r>
      <w:r w:rsidR="00AD5E2E" w:rsidRPr="00641BDB">
        <w:rPr>
          <w:rFonts w:eastAsia="Times New Roman" w:cs="Arial"/>
          <w:szCs w:val="17"/>
          <w:lang w:val="es-ES_tradnl"/>
        </w:rPr>
        <w:t>5</w:t>
      </w:r>
      <w:r w:rsidRPr="00641BDB">
        <w:rPr>
          <w:rFonts w:eastAsia="Times New Roman" w:cs="Arial"/>
          <w:szCs w:val="17"/>
          <w:lang w:val="es-ES_tradnl"/>
        </w:rPr>
        <w:t>]</w:t>
      </w:r>
      <w:r w:rsidR="00B455BB" w:rsidRPr="00641BDB">
        <w:rPr>
          <w:rFonts w:eastAsia="Times New Roman" w:cs="Arial"/>
          <w:szCs w:val="17"/>
          <w:lang w:val="es-ES_tradnl"/>
        </w:rPr>
        <w:tab/>
        <w:t>Todos los tipos de datos DEBERÍAN definirse en un archivo XSD e importarse en la parte WSDL abstracta.</w:t>
      </w:r>
    </w:p>
    <w:p w14:paraId="211A38C8" w14:textId="0DFFF191" w:rsidR="00743291" w:rsidRPr="00641BDB" w:rsidRDefault="005E48A2" w:rsidP="002D3589">
      <w:pPr>
        <w:spacing w:before="100" w:beforeAutospacing="1" w:after="240"/>
        <w:ind w:left="709"/>
        <w:jc w:val="both"/>
        <w:rPr>
          <w:rFonts w:eastAsia="Times New Roman" w:cs="Arial"/>
          <w:szCs w:val="17"/>
          <w:lang w:val="es-ES_tradnl"/>
        </w:rPr>
      </w:pPr>
      <w:r w:rsidRPr="00641BDB">
        <w:rPr>
          <w:rFonts w:eastAsia="Times New Roman" w:cs="Arial"/>
          <w:szCs w:val="17"/>
          <w:lang w:val="es-ES_tradnl"/>
        </w:rPr>
        <w:t>[WS-0</w:t>
      </w:r>
      <w:r w:rsidR="00AD5E2E" w:rsidRPr="00641BDB">
        <w:rPr>
          <w:rFonts w:eastAsia="Times New Roman" w:cs="Arial"/>
          <w:szCs w:val="17"/>
          <w:lang w:val="es-ES_tradnl"/>
        </w:rPr>
        <w:t>6</w:t>
      </w:r>
      <w:r w:rsidRPr="00641BDB">
        <w:rPr>
          <w:rFonts w:eastAsia="Times New Roman" w:cs="Arial"/>
          <w:szCs w:val="17"/>
          <w:lang w:val="es-ES_tradnl"/>
        </w:rPr>
        <w:t>]</w:t>
      </w:r>
      <w:r w:rsidR="00BC6BB2" w:rsidRPr="00641BDB">
        <w:rPr>
          <w:rFonts w:eastAsia="Times New Roman" w:cs="Arial"/>
          <w:szCs w:val="17"/>
          <w:lang w:val="es-ES_tradnl"/>
        </w:rPr>
        <w:tab/>
        <w:t xml:space="preserve">La parte WSDL concreta DEBE definir </w:t>
      </w:r>
      <w:r w:rsidR="009C7CF2" w:rsidRPr="00641BDB">
        <w:rPr>
          <w:rFonts w:eastAsia="Times New Roman" w:cs="Arial"/>
          <w:szCs w:val="17"/>
          <w:lang w:val="es-ES_tradnl"/>
        </w:rPr>
        <w:t xml:space="preserve">un </w:t>
      </w:r>
      <w:r w:rsidR="00BC6BB2" w:rsidRPr="00641BDB">
        <w:rPr>
          <w:rFonts w:eastAsia="Times New Roman" w:cs="Arial"/>
          <w:szCs w:val="17"/>
          <w:lang w:val="es-ES_tradnl"/>
        </w:rPr>
        <w:t>solo servicio con un puerto.</w:t>
      </w:r>
    </w:p>
    <w:p w14:paraId="06012002" w14:textId="7DE791BD" w:rsidR="005E48A2" w:rsidRPr="00641BDB" w:rsidRDefault="00D66FD8" w:rsidP="002D3589">
      <w:pPr>
        <w:pStyle w:val="Heading3"/>
        <w:keepLines/>
        <w:spacing w:before="170" w:after="170"/>
        <w:ind w:left="360"/>
        <w:jc w:val="both"/>
        <w:rPr>
          <w:lang w:val="es-ES_tradnl"/>
        </w:rPr>
      </w:pPr>
      <w:bookmarkStart w:id="273" w:name="_Toc213074195"/>
      <w:bookmarkStart w:id="274" w:name="_Toc126065420"/>
      <w:bookmarkStart w:id="275" w:name="_Toc213234809"/>
      <w:r w:rsidRPr="00641BDB">
        <w:rPr>
          <w:lang w:val="es-ES_tradnl"/>
        </w:rPr>
        <w:t>Esquemas</w:t>
      </w:r>
      <w:bookmarkEnd w:id="273"/>
      <w:bookmarkEnd w:id="274"/>
      <w:bookmarkEnd w:id="275"/>
    </w:p>
    <w:p w14:paraId="7435ADE9" w14:textId="46DEBC45" w:rsidR="005E48A2" w:rsidRPr="00641BDB" w:rsidRDefault="00DD7920" w:rsidP="002D3589">
      <w:pPr>
        <w:pStyle w:val="NormalWeb"/>
        <w:jc w:val="both"/>
        <w:rPr>
          <w:rFonts w:eastAsia="Times New Roman" w:cs="Arial"/>
          <w:szCs w:val="17"/>
          <w:lang w:val="es-ES_tradnl"/>
        </w:rPr>
      </w:pPr>
      <w:r w:rsidRPr="00641BDB">
        <w:rPr>
          <w:rFonts w:eastAsia="Times New Roman" w:cs="Arial"/>
          <w:szCs w:val="17"/>
          <w:lang w:val="es-ES_tradnl"/>
        </w:rPr>
        <w:t>108.</w:t>
      </w:r>
      <w:r w:rsidR="006B779E" w:rsidRPr="00641BDB">
        <w:rPr>
          <w:rFonts w:eastAsia="Times New Roman" w:cs="Arial"/>
          <w:szCs w:val="17"/>
          <w:lang w:val="es-ES_tradnl"/>
        </w:rPr>
        <w:tab/>
      </w:r>
      <w:r w:rsidR="00E45931" w:rsidRPr="00641BDB">
        <w:rPr>
          <w:rFonts w:eastAsia="Times New Roman" w:cs="Arial"/>
          <w:szCs w:val="17"/>
          <w:lang w:val="es-ES_tradnl"/>
        </w:rPr>
        <w:t xml:space="preserve">Los esquemas utilizados en el WSDL deben ajustarse a la Norma ST.96 de la OMPI. A efectos de reutilización y modularidad, los esquemas deben ser documentos separados que se incluyan o importen en el WSDL, en lugar de </w:t>
      </w:r>
      <w:r w:rsidR="00157457" w:rsidRPr="00641BDB">
        <w:rPr>
          <w:rFonts w:eastAsia="Times New Roman" w:cs="Arial"/>
          <w:szCs w:val="17"/>
          <w:lang w:val="es-ES_tradnl"/>
        </w:rPr>
        <w:t>ser definidos</w:t>
      </w:r>
      <w:r w:rsidR="00E45931" w:rsidRPr="00641BDB">
        <w:rPr>
          <w:rFonts w:eastAsia="Times New Roman" w:cs="Arial"/>
          <w:szCs w:val="17"/>
          <w:lang w:val="es-ES_tradnl"/>
        </w:rPr>
        <w:t xml:space="preserve"> directamente en el WSDL. Esto permitirá realizar cambios en la estructura XML sin modificar el WSDL</w:t>
      </w:r>
      <w:r w:rsidR="005E48A2" w:rsidRPr="00641BDB">
        <w:rPr>
          <w:rFonts w:eastAsia="Times New Roman" w:cs="Arial"/>
          <w:szCs w:val="17"/>
          <w:lang w:val="es-ES_tradnl"/>
        </w:rPr>
        <w:t xml:space="preserve">. </w:t>
      </w:r>
    </w:p>
    <w:p w14:paraId="4A5DC4E5" w14:textId="327A8A7E" w:rsidR="005E48A2" w:rsidRPr="00641BDB" w:rsidRDefault="005E48A2" w:rsidP="00DB0329">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[WS-0</w:t>
      </w:r>
      <w:r w:rsidR="00AD5E2E" w:rsidRPr="00641BDB">
        <w:rPr>
          <w:rFonts w:eastAsia="Times New Roman" w:cs="Arial"/>
          <w:szCs w:val="17"/>
          <w:lang w:val="es-ES_tradnl"/>
        </w:rPr>
        <w:t>7</w:t>
      </w:r>
      <w:r w:rsidRPr="00641BDB">
        <w:rPr>
          <w:rFonts w:eastAsia="Times New Roman" w:cs="Arial"/>
          <w:szCs w:val="17"/>
          <w:lang w:val="es-ES_tradnl"/>
        </w:rPr>
        <w:t>]</w:t>
      </w:r>
      <w:r w:rsidR="00DB0329" w:rsidRPr="00641BDB">
        <w:rPr>
          <w:rFonts w:eastAsia="Times New Roman" w:cs="Arial"/>
          <w:szCs w:val="17"/>
          <w:lang w:val="es-ES_tradnl"/>
        </w:rPr>
        <w:tab/>
        <w:t xml:space="preserve">El esquema definido en el elemento </w:t>
      </w:r>
      <w:r w:rsidR="00DB0329" w:rsidRPr="00641BDB">
        <w:rPr>
          <w:rFonts w:ascii="Courier New" w:eastAsia="Times New Roman" w:hAnsi="Courier New" w:cs="Courier New"/>
          <w:szCs w:val="17"/>
          <w:lang w:val="es-ES_tradnl"/>
        </w:rPr>
        <w:t>wsdl:types</w:t>
      </w:r>
      <w:r w:rsidR="00DB0329" w:rsidRPr="00641BDB">
        <w:rPr>
          <w:rFonts w:eastAsia="Times New Roman" w:cs="Arial"/>
          <w:szCs w:val="17"/>
          <w:lang w:val="es-ES_tradnl"/>
        </w:rPr>
        <w:t xml:space="preserve"> DEBE ser importado de un archivo de esquema </w:t>
      </w:r>
      <w:r w:rsidR="00DF3BE4" w:rsidRPr="00641BDB">
        <w:rPr>
          <w:rFonts w:eastAsia="Times New Roman" w:cs="Arial"/>
          <w:szCs w:val="17"/>
          <w:lang w:val="es-ES_tradnl"/>
        </w:rPr>
        <w:t>independiente</w:t>
      </w:r>
      <w:r w:rsidR="00DB0329" w:rsidRPr="00641BDB">
        <w:rPr>
          <w:rFonts w:eastAsia="Times New Roman" w:cs="Arial"/>
          <w:szCs w:val="17"/>
          <w:lang w:val="es-ES_tradnl"/>
        </w:rPr>
        <w:t>, para permitir la modularidad y la reutilización.</w:t>
      </w:r>
    </w:p>
    <w:p w14:paraId="0A576BC6" w14:textId="3153E786" w:rsidR="005E48A2" w:rsidRPr="00641BDB" w:rsidRDefault="005E48A2" w:rsidP="00DF3BE4">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lastRenderedPageBreak/>
        <w:t>[WS-0</w:t>
      </w:r>
      <w:r w:rsidR="00AD5E2E" w:rsidRPr="00641BDB">
        <w:rPr>
          <w:rFonts w:eastAsia="Times New Roman" w:cs="Arial"/>
          <w:szCs w:val="17"/>
          <w:lang w:val="es-ES_tradnl"/>
        </w:rPr>
        <w:t>8</w:t>
      </w:r>
      <w:r w:rsidRPr="00641BDB">
        <w:rPr>
          <w:rFonts w:eastAsia="Times New Roman" w:cs="Arial"/>
          <w:szCs w:val="17"/>
          <w:lang w:val="es-ES_tradnl"/>
        </w:rPr>
        <w:t>]</w:t>
      </w:r>
      <w:r w:rsidR="00DF3BE4" w:rsidRPr="00641BDB">
        <w:rPr>
          <w:rFonts w:eastAsia="Times New Roman" w:cs="Arial"/>
          <w:szCs w:val="17"/>
          <w:lang w:val="es-ES_tradnl"/>
        </w:rPr>
        <w:tab/>
        <w:t xml:space="preserve">La </w:t>
      </w:r>
      <w:r w:rsidR="008518C6" w:rsidRPr="00641BDB">
        <w:rPr>
          <w:rFonts w:eastAsia="Times New Roman" w:cs="Arial"/>
          <w:szCs w:val="17"/>
          <w:lang w:val="es-ES_tradnl"/>
        </w:rPr>
        <w:t>importación</w:t>
      </w:r>
      <w:r w:rsidR="00DF3BE4" w:rsidRPr="00641BDB">
        <w:rPr>
          <w:rFonts w:eastAsia="Times New Roman" w:cs="Arial"/>
          <w:szCs w:val="17"/>
          <w:lang w:val="es-ES_tradnl"/>
        </w:rPr>
        <w:t xml:space="preserve"> de un esquema externo DEBE implementarse usando el elemento </w:t>
      </w:r>
      <w:r w:rsidR="00DF3BE4" w:rsidRPr="00641BDB">
        <w:rPr>
          <w:rFonts w:ascii="Courier New" w:eastAsia="Times New Roman" w:hAnsi="Courier New" w:cs="Courier New"/>
          <w:szCs w:val="17"/>
          <w:lang w:val="es-ES_tradnl"/>
        </w:rPr>
        <w:t>xsd:import</w:t>
      </w:r>
      <w:r w:rsidR="00DF3BE4" w:rsidRPr="00641BDB">
        <w:rPr>
          <w:rFonts w:eastAsia="Times New Roman" w:cs="Arial"/>
          <w:szCs w:val="17"/>
          <w:lang w:val="es-ES_tradnl"/>
        </w:rPr>
        <w:t xml:space="preserve">, y no el elemento </w:t>
      </w:r>
      <w:r w:rsidRPr="00641BDB">
        <w:rPr>
          <w:rFonts w:ascii="Courier New" w:eastAsia="Times New Roman" w:hAnsi="Courier New" w:cs="Courier New"/>
          <w:szCs w:val="17"/>
          <w:lang w:val="es-ES_tradnl"/>
        </w:rPr>
        <w:t>xsd:include</w:t>
      </w:r>
      <w:r w:rsidRPr="00641BDB">
        <w:rPr>
          <w:rFonts w:eastAsia="Times New Roman" w:cs="Arial"/>
          <w:szCs w:val="17"/>
          <w:lang w:val="es-ES_tradnl"/>
        </w:rPr>
        <w:t>.</w:t>
      </w:r>
    </w:p>
    <w:p w14:paraId="56CE3197" w14:textId="4EDE5DC3" w:rsidR="005E48A2" w:rsidRPr="00641BDB" w:rsidRDefault="005E48A2" w:rsidP="002D3589">
      <w:pPr>
        <w:spacing w:before="100" w:beforeAutospacing="1" w:after="240"/>
        <w:ind w:left="709"/>
        <w:jc w:val="both"/>
        <w:rPr>
          <w:rFonts w:eastAsia="Times New Roman" w:cs="Arial"/>
          <w:szCs w:val="17"/>
          <w:lang w:val="es-ES_tradnl"/>
        </w:rPr>
      </w:pPr>
      <w:r w:rsidRPr="00641BDB">
        <w:rPr>
          <w:rFonts w:eastAsia="Times New Roman" w:cs="Arial"/>
          <w:szCs w:val="17"/>
          <w:lang w:val="es-ES_tradnl"/>
        </w:rPr>
        <w:t>[WS-0</w:t>
      </w:r>
      <w:r w:rsidR="00AD5E2E" w:rsidRPr="00641BDB">
        <w:rPr>
          <w:rFonts w:eastAsia="Times New Roman" w:cs="Arial"/>
          <w:szCs w:val="17"/>
          <w:lang w:val="es-ES_tradnl"/>
        </w:rPr>
        <w:t>9</w:t>
      </w:r>
      <w:r w:rsidRPr="00641BDB">
        <w:rPr>
          <w:rFonts w:eastAsia="Times New Roman" w:cs="Arial"/>
          <w:szCs w:val="17"/>
          <w:lang w:val="es-ES_tradnl"/>
        </w:rPr>
        <w:t>]</w:t>
      </w:r>
      <w:r w:rsidR="00DF3BE4" w:rsidRPr="00641BDB">
        <w:rPr>
          <w:rFonts w:eastAsia="Times New Roman" w:cs="Arial"/>
          <w:szCs w:val="17"/>
          <w:lang w:val="es-ES_tradnl"/>
        </w:rPr>
        <w:tab/>
        <w:t xml:space="preserve">El elemento </w:t>
      </w:r>
      <w:r w:rsidR="00DF3BE4" w:rsidRPr="00641BDB">
        <w:rPr>
          <w:rFonts w:ascii="Courier New" w:eastAsia="Times New Roman" w:hAnsi="Courier New" w:cs="Courier New"/>
          <w:szCs w:val="17"/>
          <w:lang w:val="es-ES_tradnl"/>
        </w:rPr>
        <w:t>xsd:any</w:t>
      </w:r>
      <w:r w:rsidR="00DF3BE4" w:rsidRPr="00641BDB">
        <w:rPr>
          <w:rFonts w:eastAsia="Times New Roman" w:cs="Arial"/>
          <w:szCs w:val="17"/>
          <w:lang w:val="es-ES_tradnl"/>
        </w:rPr>
        <w:t xml:space="preserve"> NO DEBE utilizarse para especificar un elemento raíz en el cuerpo del mensaje.</w:t>
      </w:r>
    </w:p>
    <w:p w14:paraId="3F516391" w14:textId="2390691F" w:rsidR="005E48A2" w:rsidRPr="00641BDB" w:rsidRDefault="005E48A2" w:rsidP="00631A09">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[WS-</w:t>
      </w:r>
      <w:r w:rsidR="00AD5E2E" w:rsidRPr="00641BDB">
        <w:rPr>
          <w:rFonts w:eastAsia="Times New Roman" w:cs="Arial"/>
          <w:szCs w:val="17"/>
          <w:lang w:val="es-ES_tradnl"/>
        </w:rPr>
        <w:t>10</w:t>
      </w:r>
      <w:r w:rsidRPr="00641BDB">
        <w:rPr>
          <w:rFonts w:eastAsia="Times New Roman" w:cs="Arial"/>
          <w:szCs w:val="17"/>
          <w:lang w:val="es-ES_tradnl"/>
        </w:rPr>
        <w:t>]</w:t>
      </w:r>
      <w:r w:rsidR="00207961" w:rsidRPr="00641BDB">
        <w:rPr>
          <w:rFonts w:eastAsia="Times New Roman" w:cs="Arial"/>
          <w:szCs w:val="17"/>
          <w:lang w:val="es-ES_tradnl"/>
        </w:rPr>
        <w:tab/>
        <w:t xml:space="preserve">El espacio de nombres de destino para el WSDL (atributo </w:t>
      </w:r>
      <w:r w:rsidR="00207961" w:rsidRPr="00641BDB">
        <w:rPr>
          <w:rFonts w:ascii="Courier New" w:eastAsia="Times New Roman" w:hAnsi="Courier New" w:cs="Courier New"/>
          <w:szCs w:val="17"/>
          <w:lang w:val="es-ES_tradnl"/>
        </w:rPr>
        <w:t>targetNamespace</w:t>
      </w:r>
      <w:r w:rsidR="00207961" w:rsidRPr="00641BDB">
        <w:rPr>
          <w:rFonts w:eastAsia="Times New Roman" w:cs="Arial"/>
          <w:szCs w:val="17"/>
          <w:lang w:val="es-ES_tradnl"/>
        </w:rPr>
        <w:t xml:space="preserve"> en </w:t>
      </w:r>
      <w:r w:rsidR="00207961" w:rsidRPr="00641BDB">
        <w:rPr>
          <w:rFonts w:ascii="Courier New" w:eastAsia="Times New Roman" w:hAnsi="Courier New" w:cs="Courier New"/>
          <w:szCs w:val="17"/>
          <w:lang w:val="es-ES_tradnl"/>
        </w:rPr>
        <w:t>wsdl:definitions</w:t>
      </w:r>
      <w:r w:rsidR="00207961" w:rsidRPr="00641BDB">
        <w:rPr>
          <w:rFonts w:eastAsia="Times New Roman" w:cs="Arial"/>
          <w:szCs w:val="17"/>
          <w:lang w:val="es-ES_tradnl"/>
        </w:rPr>
        <w:t xml:space="preserve">) DEBE ser diferente del espacio de nombres de destino del esquema (atributo </w:t>
      </w:r>
      <w:r w:rsidR="00207961" w:rsidRPr="00641BDB">
        <w:rPr>
          <w:rFonts w:ascii="Courier New" w:eastAsia="Times New Roman" w:hAnsi="Courier New" w:cs="Courier New"/>
          <w:szCs w:val="17"/>
          <w:lang w:val="es-ES_tradnl"/>
        </w:rPr>
        <w:t>targetNamespace</w:t>
      </w:r>
      <w:r w:rsidR="00207961" w:rsidRPr="00641BDB">
        <w:rPr>
          <w:rFonts w:eastAsia="Times New Roman" w:cs="Arial"/>
          <w:szCs w:val="17"/>
          <w:lang w:val="es-ES_tradnl"/>
        </w:rPr>
        <w:t xml:space="preserve"> en </w:t>
      </w:r>
      <w:r w:rsidR="00207961" w:rsidRPr="00641BDB">
        <w:rPr>
          <w:rFonts w:ascii="Courier New" w:eastAsia="Times New Roman" w:hAnsi="Courier New" w:cs="Courier New"/>
          <w:szCs w:val="17"/>
          <w:lang w:val="es-ES_tradnl"/>
        </w:rPr>
        <w:t>xsd:schema</w:t>
      </w:r>
      <w:r w:rsidR="00207961" w:rsidRPr="00641BDB">
        <w:rPr>
          <w:rFonts w:eastAsia="Times New Roman" w:cs="Arial"/>
          <w:szCs w:val="17"/>
          <w:lang w:val="es-ES_tradnl"/>
        </w:rPr>
        <w:t>).</w:t>
      </w:r>
    </w:p>
    <w:p w14:paraId="3065993A" w14:textId="290F7E5D" w:rsidR="007D638D" w:rsidRPr="00641BDB" w:rsidRDefault="005E48A2" w:rsidP="00970F69">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[WS-1</w:t>
      </w:r>
      <w:r w:rsidR="00AD5E2E" w:rsidRPr="00641BDB">
        <w:rPr>
          <w:rFonts w:eastAsia="Times New Roman" w:cs="Arial"/>
          <w:szCs w:val="17"/>
          <w:lang w:val="es-ES_tradnl"/>
        </w:rPr>
        <w:t>1</w:t>
      </w:r>
      <w:r w:rsidRPr="00641BDB">
        <w:rPr>
          <w:rFonts w:eastAsia="Times New Roman" w:cs="Arial"/>
          <w:szCs w:val="17"/>
          <w:lang w:val="es-ES_tradnl"/>
        </w:rPr>
        <w:t>]</w:t>
      </w:r>
      <w:r w:rsidR="00970F69" w:rsidRPr="00641BDB">
        <w:rPr>
          <w:rFonts w:eastAsia="Times New Roman" w:cs="Arial"/>
          <w:szCs w:val="17"/>
          <w:lang w:val="es-ES_tradnl"/>
        </w:rPr>
        <w:tab/>
        <w:t>Las peticiones y respuestas (convención de nombres, formato de mensajes, estructura de datos y diccionario de datos) DEBERÍAN ajustarse a la Norma ST.96 de la OMPI.</w:t>
      </w:r>
      <w:r w:rsidRPr="00641BDB">
        <w:rPr>
          <w:rFonts w:eastAsia="Times New Roman" w:cs="Arial"/>
          <w:szCs w:val="17"/>
          <w:lang w:val="es-ES_tradnl"/>
        </w:rPr>
        <w:t> </w:t>
      </w:r>
    </w:p>
    <w:p w14:paraId="44B420F5" w14:textId="18C697AC" w:rsidR="005E48A2" w:rsidRPr="00641BDB" w:rsidRDefault="00DF0BC4" w:rsidP="00970F69">
      <w:pPr>
        <w:pStyle w:val="Heading3"/>
        <w:keepLines/>
        <w:spacing w:before="170" w:after="170"/>
        <w:ind w:left="360"/>
        <w:jc w:val="both"/>
        <w:rPr>
          <w:lang w:val="es-ES_tradnl"/>
        </w:rPr>
      </w:pPr>
      <w:bookmarkStart w:id="276" w:name="_Toc213074196"/>
      <w:bookmarkStart w:id="277" w:name="_Toc126065421"/>
      <w:bookmarkStart w:id="278" w:name="_Toc213234810"/>
      <w:r w:rsidRPr="00641BDB">
        <w:rPr>
          <w:lang w:val="es-ES_tradnl"/>
        </w:rPr>
        <w:t>Nom</w:t>
      </w:r>
      <w:r w:rsidR="00455A97" w:rsidRPr="00641BDB">
        <w:rPr>
          <w:lang w:val="es-ES_tradnl"/>
        </w:rPr>
        <w:t>bres</w:t>
      </w:r>
      <w:r w:rsidRPr="00641BDB">
        <w:rPr>
          <w:lang w:val="es-ES_tradnl"/>
        </w:rPr>
        <w:t xml:space="preserve"> y versiones</w:t>
      </w:r>
      <w:bookmarkEnd w:id="276"/>
      <w:bookmarkEnd w:id="277"/>
      <w:bookmarkEnd w:id="278"/>
    </w:p>
    <w:p w14:paraId="4D613D81" w14:textId="6DCA4FD4" w:rsidR="00627387" w:rsidRPr="00641BDB" w:rsidRDefault="00DD7920" w:rsidP="00970F69">
      <w:pPr>
        <w:jc w:val="both"/>
        <w:rPr>
          <w:lang w:val="es-ES_tradnl"/>
        </w:rPr>
      </w:pPr>
      <w:r w:rsidRPr="00641BDB">
        <w:rPr>
          <w:rFonts w:eastAsia="Times New Roman" w:cs="Arial"/>
          <w:szCs w:val="17"/>
          <w:lang w:val="es-ES_tradnl"/>
        </w:rPr>
        <w:t>109.</w:t>
      </w:r>
      <w:r w:rsidR="00627387" w:rsidRPr="00641BDB">
        <w:rPr>
          <w:rFonts w:eastAsia="Times New Roman" w:cs="Arial"/>
          <w:szCs w:val="17"/>
          <w:lang w:val="es-ES_tradnl"/>
        </w:rPr>
        <w:tab/>
      </w:r>
      <w:r w:rsidR="003F3C65" w:rsidRPr="00641BDB">
        <w:rPr>
          <w:rFonts w:eastAsia="Times New Roman" w:cs="Arial"/>
          <w:szCs w:val="17"/>
          <w:lang w:val="es-ES_tradnl"/>
        </w:rPr>
        <w:t>En la asignación de nombres a los servicios y a los elementos WSDL deberían aplicarse convenciones de nombres adecuadas, conformes con las aplicadas en la Norma ST.96 de la OMPI</w:t>
      </w:r>
      <w:r w:rsidR="00627387" w:rsidRPr="00641BDB">
        <w:rPr>
          <w:rFonts w:eastAsia="Times New Roman" w:cs="Arial"/>
          <w:szCs w:val="17"/>
          <w:lang w:val="es-ES_tradnl"/>
        </w:rPr>
        <w:t xml:space="preserve">. </w:t>
      </w:r>
    </w:p>
    <w:p w14:paraId="26816A49" w14:textId="6BD8E10B" w:rsidR="005E48A2" w:rsidRPr="00641BDB" w:rsidRDefault="005E48A2" w:rsidP="009A38A7">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[WS-1</w:t>
      </w:r>
      <w:r w:rsidR="00AD5E2E" w:rsidRPr="00641BDB">
        <w:rPr>
          <w:rFonts w:eastAsia="Times New Roman" w:cs="Arial"/>
          <w:szCs w:val="17"/>
          <w:lang w:val="es-ES_tradnl"/>
        </w:rPr>
        <w:t>2</w:t>
      </w:r>
      <w:r w:rsidRPr="00641BDB">
        <w:rPr>
          <w:rFonts w:eastAsia="Times New Roman" w:cs="Arial"/>
          <w:szCs w:val="17"/>
          <w:lang w:val="es-ES_tradnl"/>
        </w:rPr>
        <w:t>]</w:t>
      </w:r>
      <w:r w:rsidR="009A38A7" w:rsidRPr="00641BDB">
        <w:rPr>
          <w:rFonts w:eastAsia="Times New Roman" w:cs="Arial"/>
          <w:szCs w:val="17"/>
          <w:lang w:val="es-ES_tradnl"/>
        </w:rPr>
        <w:tab/>
        <w:t xml:space="preserve">Los nombres de servicios DEBEN seguir la convención </w:t>
      </w:r>
      <w:r w:rsidR="009A38A7" w:rsidRPr="00641BDB">
        <w:rPr>
          <w:rFonts w:eastAsia="Times New Roman" w:cs="Arial"/>
          <w:i/>
          <w:iCs/>
          <w:szCs w:val="17"/>
          <w:lang w:val="es-ES_tradnl"/>
        </w:rPr>
        <w:t>upper camel case</w:t>
      </w:r>
      <w:r w:rsidR="009A38A7" w:rsidRPr="00641BDB">
        <w:rPr>
          <w:rFonts w:eastAsia="Times New Roman" w:cs="Arial"/>
          <w:szCs w:val="17"/>
          <w:lang w:val="es-ES_tradnl"/>
        </w:rPr>
        <w:t xml:space="preserve"> y tener el sufijo </w:t>
      </w:r>
      <w:r w:rsidR="00F07AFC" w:rsidRPr="00641BDB">
        <w:rPr>
          <w:rFonts w:eastAsia="Times New Roman" w:cs="Arial"/>
          <w:szCs w:val="17"/>
          <w:lang w:val="es-ES_tradnl"/>
        </w:rPr>
        <w:t>‘</w:t>
      </w:r>
      <w:r w:rsidR="009A38A7" w:rsidRPr="00641BDB">
        <w:rPr>
          <w:rFonts w:eastAsia="Times New Roman" w:cs="Arial"/>
          <w:szCs w:val="17"/>
          <w:lang w:val="es-ES_tradnl"/>
        </w:rPr>
        <w:t>Service</w:t>
      </w:r>
      <w:r w:rsidR="00F07AFC" w:rsidRPr="00641BDB">
        <w:rPr>
          <w:rFonts w:eastAsia="Times New Roman" w:cs="Arial"/>
          <w:szCs w:val="17"/>
          <w:lang w:val="es-ES_tradnl"/>
        </w:rPr>
        <w:t>’</w:t>
      </w:r>
      <w:r w:rsidR="009A38A7" w:rsidRPr="00641BDB">
        <w:rPr>
          <w:rFonts w:eastAsia="Times New Roman" w:cs="Arial"/>
          <w:szCs w:val="17"/>
          <w:lang w:val="es-ES_tradnl"/>
        </w:rPr>
        <w:t>. Por ejemplo,</w:t>
      </w:r>
      <w:r w:rsidRPr="00641BDB">
        <w:rPr>
          <w:rFonts w:eastAsia="Times New Roman" w:cs="Arial"/>
          <w:szCs w:val="17"/>
          <w:lang w:val="es-ES_tradnl"/>
        </w:rPr>
        <w:t> </w:t>
      </w:r>
      <w:r w:rsidR="00EF728A" w:rsidRPr="00641BDB">
        <w:rPr>
          <w:rFonts w:ascii="Courier New" w:eastAsia="Times New Roman" w:hAnsi="Courier New" w:cs="Courier New"/>
          <w:lang w:val="es-ES_tradnl"/>
        </w:rPr>
        <w:t>https://wipo.int/PatentsService</w:t>
      </w:r>
      <w:r w:rsidRPr="00641BDB">
        <w:rPr>
          <w:rFonts w:eastAsia="Times New Roman" w:cs="Arial"/>
          <w:szCs w:val="17"/>
          <w:lang w:val="es-ES_tradnl"/>
        </w:rPr>
        <w:t xml:space="preserve">. </w:t>
      </w:r>
    </w:p>
    <w:p w14:paraId="4DD745FD" w14:textId="13975416" w:rsidR="005E48A2" w:rsidRPr="00641BDB" w:rsidRDefault="005E48A2" w:rsidP="00B9617C">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[WS-1</w:t>
      </w:r>
      <w:r w:rsidR="00AD5E2E" w:rsidRPr="00641BDB">
        <w:rPr>
          <w:rFonts w:eastAsia="Times New Roman" w:cs="Arial"/>
          <w:szCs w:val="17"/>
          <w:lang w:val="es-ES_tradnl"/>
        </w:rPr>
        <w:t>3</w:t>
      </w:r>
      <w:r w:rsidRPr="00641BDB">
        <w:rPr>
          <w:rFonts w:eastAsia="Times New Roman" w:cs="Arial"/>
          <w:szCs w:val="17"/>
          <w:lang w:val="es-ES_tradnl"/>
        </w:rPr>
        <w:t>]</w:t>
      </w:r>
      <w:r w:rsidR="009A38A7" w:rsidRPr="00641BDB">
        <w:rPr>
          <w:rFonts w:eastAsia="Times New Roman" w:cs="Arial"/>
          <w:szCs w:val="17"/>
          <w:lang w:val="es-ES_tradnl"/>
        </w:rPr>
        <w:tab/>
        <w:t xml:space="preserve">Los nombres de elementos WSDL </w:t>
      </w:r>
      <w:r w:rsidR="00B9617C" w:rsidRPr="00641BDB">
        <w:rPr>
          <w:rFonts w:eastAsia="Times New Roman" w:cs="Arial"/>
          <w:szCs w:val="17"/>
          <w:lang w:val="es-ES_tradnl"/>
        </w:rPr>
        <w:t>—</w:t>
      </w:r>
      <w:r w:rsidR="009A38A7" w:rsidRPr="00641BDB">
        <w:rPr>
          <w:rFonts w:ascii="Courier New" w:eastAsia="Times New Roman" w:hAnsi="Courier New" w:cs="Courier New"/>
          <w:lang w:val="es-ES_tradnl"/>
        </w:rPr>
        <w:t>m</w:t>
      </w:r>
      <w:r w:rsidR="00B9617C" w:rsidRPr="00641BDB">
        <w:rPr>
          <w:rFonts w:ascii="Courier New" w:eastAsia="Times New Roman" w:hAnsi="Courier New" w:cs="Courier New"/>
          <w:lang w:val="es-ES_tradnl"/>
        </w:rPr>
        <w:t>essage</w:t>
      </w:r>
      <w:r w:rsidR="00B9617C" w:rsidRPr="00641BDB">
        <w:rPr>
          <w:rFonts w:eastAsia="Times New Roman" w:cs="Arial"/>
          <w:szCs w:val="17"/>
          <w:lang w:val="es-ES_tradnl"/>
        </w:rPr>
        <w:t xml:space="preserve"> (m</w:t>
      </w:r>
      <w:r w:rsidR="009A38A7" w:rsidRPr="00641BDB">
        <w:rPr>
          <w:rFonts w:eastAsia="Times New Roman" w:cs="Arial"/>
          <w:szCs w:val="17"/>
          <w:lang w:val="es-ES_tradnl"/>
        </w:rPr>
        <w:t>ensaje</w:t>
      </w:r>
      <w:r w:rsidR="00B9617C" w:rsidRPr="00641BDB">
        <w:rPr>
          <w:rFonts w:eastAsia="Times New Roman" w:cs="Arial"/>
          <w:szCs w:val="17"/>
          <w:lang w:val="es-ES_tradnl"/>
        </w:rPr>
        <w:t>)</w:t>
      </w:r>
      <w:r w:rsidR="009A38A7" w:rsidRPr="00641BDB">
        <w:rPr>
          <w:rFonts w:eastAsia="Times New Roman" w:cs="Arial"/>
          <w:szCs w:val="17"/>
          <w:lang w:val="es-ES_tradnl"/>
        </w:rPr>
        <w:t xml:space="preserve">, </w:t>
      </w:r>
      <w:r w:rsidR="00B9617C" w:rsidRPr="00641BDB">
        <w:rPr>
          <w:rFonts w:ascii="Courier New" w:eastAsia="Times New Roman" w:hAnsi="Courier New" w:cs="Courier New"/>
          <w:lang w:val="es-ES_tradnl"/>
        </w:rPr>
        <w:t>part</w:t>
      </w:r>
      <w:r w:rsidR="00B9617C" w:rsidRPr="00641BDB">
        <w:rPr>
          <w:rFonts w:eastAsia="Times New Roman" w:cs="Arial"/>
          <w:szCs w:val="17"/>
          <w:lang w:val="es-ES_tradnl"/>
        </w:rPr>
        <w:t xml:space="preserve"> (</w:t>
      </w:r>
      <w:r w:rsidR="009A38A7" w:rsidRPr="00641BDB">
        <w:rPr>
          <w:rFonts w:eastAsia="Times New Roman" w:cs="Arial"/>
          <w:szCs w:val="17"/>
          <w:lang w:val="es-ES_tradnl"/>
        </w:rPr>
        <w:t>parte</w:t>
      </w:r>
      <w:r w:rsidR="00B9617C" w:rsidRPr="00641BDB">
        <w:rPr>
          <w:rFonts w:eastAsia="Times New Roman" w:cs="Arial"/>
          <w:szCs w:val="17"/>
          <w:lang w:val="es-ES_tradnl"/>
        </w:rPr>
        <w:t>)</w:t>
      </w:r>
      <w:r w:rsidR="009A38A7" w:rsidRPr="00641BDB">
        <w:rPr>
          <w:rFonts w:eastAsia="Times New Roman" w:cs="Arial"/>
          <w:szCs w:val="17"/>
          <w:lang w:val="es-ES_tradnl"/>
        </w:rPr>
        <w:t xml:space="preserve">, </w:t>
      </w:r>
      <w:r w:rsidR="00B9617C" w:rsidRPr="00641BDB">
        <w:rPr>
          <w:rFonts w:ascii="Courier New" w:eastAsia="Times New Roman" w:hAnsi="Courier New" w:cs="Courier New"/>
          <w:lang w:val="es-ES_tradnl"/>
        </w:rPr>
        <w:t>porType</w:t>
      </w:r>
      <w:r w:rsidR="00B9617C" w:rsidRPr="00641BDB">
        <w:rPr>
          <w:rFonts w:eastAsia="Times New Roman" w:cs="Arial"/>
          <w:szCs w:val="17"/>
          <w:lang w:val="es-ES_tradnl"/>
        </w:rPr>
        <w:t xml:space="preserve"> (tipo de puerto)</w:t>
      </w:r>
      <w:r w:rsidR="009A38A7" w:rsidRPr="00641BDB">
        <w:rPr>
          <w:rFonts w:eastAsia="Times New Roman" w:cs="Arial"/>
          <w:szCs w:val="17"/>
          <w:lang w:val="es-ES_tradnl"/>
        </w:rPr>
        <w:t xml:space="preserve">, </w:t>
      </w:r>
      <w:r w:rsidR="00B9617C" w:rsidRPr="00641BDB">
        <w:rPr>
          <w:rFonts w:ascii="Courier New" w:eastAsia="Times New Roman" w:hAnsi="Courier New" w:cs="Courier New"/>
          <w:lang w:val="es-ES_tradnl"/>
        </w:rPr>
        <w:t>operation</w:t>
      </w:r>
      <w:r w:rsidR="00B9617C" w:rsidRPr="00641BDB">
        <w:rPr>
          <w:rFonts w:eastAsia="Times New Roman" w:cs="Arial"/>
          <w:szCs w:val="17"/>
          <w:lang w:val="es-ES_tradnl"/>
        </w:rPr>
        <w:t xml:space="preserve"> (</w:t>
      </w:r>
      <w:r w:rsidR="009A38A7" w:rsidRPr="00641BDB">
        <w:rPr>
          <w:rFonts w:eastAsia="Times New Roman" w:cs="Arial"/>
          <w:szCs w:val="17"/>
          <w:lang w:val="es-ES_tradnl"/>
        </w:rPr>
        <w:t>operación</w:t>
      </w:r>
      <w:r w:rsidR="00B9617C" w:rsidRPr="00641BDB">
        <w:rPr>
          <w:rFonts w:eastAsia="Times New Roman" w:cs="Arial"/>
          <w:szCs w:val="17"/>
          <w:lang w:val="es-ES_tradnl"/>
        </w:rPr>
        <w:t>)</w:t>
      </w:r>
      <w:r w:rsidR="009A38A7" w:rsidRPr="00641BDB">
        <w:rPr>
          <w:rFonts w:eastAsia="Times New Roman" w:cs="Arial"/>
          <w:szCs w:val="17"/>
          <w:lang w:val="es-ES_tradnl"/>
        </w:rPr>
        <w:t xml:space="preserve">, </w:t>
      </w:r>
      <w:r w:rsidR="00B9617C" w:rsidRPr="00641BDB">
        <w:rPr>
          <w:rFonts w:ascii="Courier New" w:eastAsia="Times New Roman" w:hAnsi="Courier New" w:cs="Courier New"/>
          <w:lang w:val="es-ES_tradnl"/>
        </w:rPr>
        <w:t>input</w:t>
      </w:r>
      <w:r w:rsidR="00B9617C" w:rsidRPr="00641BDB">
        <w:rPr>
          <w:rFonts w:eastAsia="Times New Roman" w:cs="Arial"/>
          <w:szCs w:val="17"/>
          <w:lang w:val="es-ES_tradnl"/>
        </w:rPr>
        <w:t xml:space="preserve"> (</w:t>
      </w:r>
      <w:r w:rsidR="009A38A7" w:rsidRPr="00641BDB">
        <w:rPr>
          <w:rFonts w:eastAsia="Times New Roman" w:cs="Arial"/>
          <w:szCs w:val="17"/>
          <w:lang w:val="es-ES_tradnl"/>
        </w:rPr>
        <w:t>entrada</w:t>
      </w:r>
      <w:r w:rsidR="00B9617C" w:rsidRPr="00641BDB">
        <w:rPr>
          <w:rFonts w:eastAsia="Times New Roman" w:cs="Arial"/>
          <w:szCs w:val="17"/>
          <w:lang w:val="es-ES_tradnl"/>
        </w:rPr>
        <w:t>)</w:t>
      </w:r>
      <w:r w:rsidR="009A38A7" w:rsidRPr="00641BDB">
        <w:rPr>
          <w:rFonts w:eastAsia="Times New Roman" w:cs="Arial"/>
          <w:szCs w:val="17"/>
          <w:lang w:val="es-ES_tradnl"/>
        </w:rPr>
        <w:t xml:space="preserve">, </w:t>
      </w:r>
      <w:r w:rsidR="00B9617C" w:rsidRPr="00641BDB">
        <w:rPr>
          <w:rFonts w:ascii="Courier New" w:eastAsia="Times New Roman" w:hAnsi="Courier New" w:cs="Courier New"/>
          <w:lang w:val="es-ES_tradnl"/>
        </w:rPr>
        <w:t>output</w:t>
      </w:r>
      <w:r w:rsidR="00B9617C" w:rsidRPr="00641BDB">
        <w:rPr>
          <w:rFonts w:eastAsia="Times New Roman" w:cs="Arial"/>
          <w:szCs w:val="17"/>
          <w:lang w:val="es-ES_tradnl"/>
        </w:rPr>
        <w:t xml:space="preserve"> (</w:t>
      </w:r>
      <w:r w:rsidR="009A38A7" w:rsidRPr="00641BDB">
        <w:rPr>
          <w:rFonts w:eastAsia="Times New Roman" w:cs="Arial"/>
          <w:szCs w:val="17"/>
          <w:lang w:val="es-ES_tradnl"/>
        </w:rPr>
        <w:t>salida</w:t>
      </w:r>
      <w:r w:rsidR="00B9617C" w:rsidRPr="00641BDB">
        <w:rPr>
          <w:rFonts w:eastAsia="Times New Roman" w:cs="Arial"/>
          <w:szCs w:val="17"/>
          <w:lang w:val="es-ES_tradnl"/>
        </w:rPr>
        <w:t>)</w:t>
      </w:r>
      <w:r w:rsidR="009A38A7" w:rsidRPr="00641BDB">
        <w:rPr>
          <w:rFonts w:eastAsia="Times New Roman" w:cs="Arial"/>
          <w:szCs w:val="17"/>
          <w:lang w:val="es-ES_tradnl"/>
        </w:rPr>
        <w:t xml:space="preserve"> y </w:t>
      </w:r>
      <w:r w:rsidR="00B9617C" w:rsidRPr="00641BDB">
        <w:rPr>
          <w:rFonts w:ascii="Courier New" w:eastAsia="Times New Roman" w:hAnsi="Courier New" w:cs="Courier New"/>
          <w:lang w:val="es-ES_tradnl"/>
        </w:rPr>
        <w:t>binding</w:t>
      </w:r>
      <w:r w:rsidR="00B9617C" w:rsidRPr="00641BDB">
        <w:rPr>
          <w:rFonts w:eastAsia="Times New Roman" w:cs="Arial"/>
          <w:szCs w:val="17"/>
          <w:lang w:val="es-ES_tradnl"/>
        </w:rPr>
        <w:t xml:space="preserve"> (</w:t>
      </w:r>
      <w:r w:rsidR="009A38A7" w:rsidRPr="00641BDB">
        <w:rPr>
          <w:rFonts w:eastAsia="Times New Roman" w:cs="Arial"/>
          <w:szCs w:val="17"/>
          <w:lang w:val="es-ES_tradnl"/>
        </w:rPr>
        <w:t>enlace)</w:t>
      </w:r>
      <w:r w:rsidR="00B9617C" w:rsidRPr="00641BDB">
        <w:rPr>
          <w:rFonts w:eastAsia="Times New Roman" w:cs="Arial"/>
          <w:szCs w:val="17"/>
          <w:lang w:val="es-ES_tradnl"/>
        </w:rPr>
        <w:t>—</w:t>
      </w:r>
      <w:r w:rsidR="009A38A7" w:rsidRPr="00641BDB">
        <w:rPr>
          <w:rFonts w:eastAsia="Times New Roman" w:cs="Arial"/>
          <w:szCs w:val="17"/>
          <w:lang w:val="es-ES_tradnl"/>
        </w:rPr>
        <w:t xml:space="preserve"> DEBERÍAN seguir la convención </w:t>
      </w:r>
      <w:r w:rsidR="009A38A7" w:rsidRPr="00641BDB">
        <w:rPr>
          <w:rFonts w:eastAsia="Times New Roman" w:cs="Arial"/>
          <w:i/>
          <w:iCs/>
          <w:szCs w:val="17"/>
          <w:lang w:val="es-ES_tradnl"/>
        </w:rPr>
        <w:t>upper camel case.</w:t>
      </w:r>
    </w:p>
    <w:p w14:paraId="56A4E216" w14:textId="0612FC7F" w:rsidR="005E48A2" w:rsidRPr="00641BDB" w:rsidRDefault="005E48A2" w:rsidP="00970F69">
      <w:pPr>
        <w:spacing w:before="100" w:beforeAutospacing="1" w:after="240"/>
        <w:ind w:left="709"/>
        <w:jc w:val="both"/>
        <w:rPr>
          <w:rFonts w:eastAsia="Times New Roman" w:cs="Arial"/>
          <w:szCs w:val="17"/>
          <w:lang w:val="es-ES_tradnl"/>
        </w:rPr>
      </w:pPr>
      <w:r w:rsidRPr="00641BDB">
        <w:rPr>
          <w:rFonts w:eastAsia="Times New Roman" w:cs="Arial"/>
          <w:szCs w:val="17"/>
          <w:lang w:val="es-ES_tradnl"/>
        </w:rPr>
        <w:t>[WS-1</w:t>
      </w:r>
      <w:r w:rsidR="00AD5E2E" w:rsidRPr="00641BDB">
        <w:rPr>
          <w:rFonts w:eastAsia="Times New Roman" w:cs="Arial"/>
          <w:szCs w:val="17"/>
          <w:lang w:val="es-ES_tradnl"/>
        </w:rPr>
        <w:t>4</w:t>
      </w:r>
      <w:r w:rsidRPr="00641BDB">
        <w:rPr>
          <w:rFonts w:eastAsia="Times New Roman" w:cs="Arial"/>
          <w:szCs w:val="17"/>
          <w:lang w:val="es-ES_tradnl"/>
        </w:rPr>
        <w:t>] </w:t>
      </w:r>
      <w:r w:rsidR="00D82772" w:rsidRPr="00641BDB">
        <w:rPr>
          <w:rFonts w:eastAsia="Times New Roman" w:cs="Arial"/>
          <w:szCs w:val="17"/>
          <w:lang w:val="es-ES_tradnl"/>
        </w:rPr>
        <w:tab/>
        <w:t xml:space="preserve">Los nombres de mensajes de petición DEBERÍAN tener el sufijo </w:t>
      </w:r>
      <w:r w:rsidR="00F07AFC" w:rsidRPr="00641BDB">
        <w:rPr>
          <w:rFonts w:eastAsia="Times New Roman" w:cs="Arial"/>
          <w:szCs w:val="17"/>
          <w:lang w:val="es-ES_tradnl"/>
        </w:rPr>
        <w:t>‘</w:t>
      </w:r>
      <w:r w:rsidR="00D82772" w:rsidRPr="00641BDB">
        <w:rPr>
          <w:rFonts w:eastAsia="Times New Roman" w:cs="Arial"/>
          <w:szCs w:val="17"/>
          <w:lang w:val="es-ES_tradnl"/>
        </w:rPr>
        <w:t>Request</w:t>
      </w:r>
      <w:r w:rsidR="00F07AFC" w:rsidRPr="00641BDB">
        <w:rPr>
          <w:rFonts w:eastAsia="Times New Roman" w:cs="Arial"/>
          <w:szCs w:val="17"/>
          <w:lang w:val="es-ES_tradnl"/>
        </w:rPr>
        <w:t>’</w:t>
      </w:r>
      <w:r w:rsidR="00D82772" w:rsidRPr="00641BDB">
        <w:rPr>
          <w:rFonts w:eastAsia="Times New Roman" w:cs="Arial"/>
          <w:szCs w:val="17"/>
          <w:lang w:val="es-ES_tradnl"/>
        </w:rPr>
        <w:t>.</w:t>
      </w:r>
    </w:p>
    <w:p w14:paraId="0E824468" w14:textId="5D44C762" w:rsidR="005E48A2" w:rsidRPr="00641BDB" w:rsidRDefault="005E48A2" w:rsidP="00970F69">
      <w:pPr>
        <w:spacing w:before="100" w:beforeAutospacing="1" w:after="240"/>
        <w:ind w:left="709"/>
        <w:jc w:val="both"/>
        <w:rPr>
          <w:rFonts w:eastAsia="Times New Roman" w:cs="Arial"/>
          <w:szCs w:val="17"/>
          <w:lang w:val="es-ES_tradnl"/>
        </w:rPr>
      </w:pPr>
      <w:r w:rsidRPr="00641BDB">
        <w:rPr>
          <w:rFonts w:eastAsia="Times New Roman" w:cs="Arial"/>
          <w:szCs w:val="17"/>
          <w:lang w:val="es-ES_tradnl"/>
        </w:rPr>
        <w:t>[WS-1</w:t>
      </w:r>
      <w:r w:rsidR="00AD5E2E" w:rsidRPr="00641BDB">
        <w:rPr>
          <w:rFonts w:eastAsia="Times New Roman" w:cs="Arial"/>
          <w:szCs w:val="17"/>
          <w:lang w:val="es-ES_tradnl"/>
        </w:rPr>
        <w:t>5</w:t>
      </w:r>
      <w:r w:rsidRPr="00641BDB">
        <w:rPr>
          <w:rFonts w:eastAsia="Times New Roman" w:cs="Arial"/>
          <w:szCs w:val="17"/>
          <w:lang w:val="es-ES_tradnl"/>
        </w:rPr>
        <w:t>] </w:t>
      </w:r>
      <w:r w:rsidR="009158E0" w:rsidRPr="00641BDB">
        <w:rPr>
          <w:rFonts w:eastAsia="Times New Roman" w:cs="Arial"/>
          <w:szCs w:val="17"/>
          <w:lang w:val="es-ES_tradnl"/>
        </w:rPr>
        <w:tab/>
      </w:r>
      <w:r w:rsidR="00853EC6" w:rsidRPr="00641BDB">
        <w:rPr>
          <w:rFonts w:eastAsia="Times New Roman" w:cs="Arial"/>
          <w:szCs w:val="17"/>
          <w:lang w:val="es-ES_tradnl"/>
        </w:rPr>
        <w:t xml:space="preserve">Los nombres de mensajes de respuesta DEBERÍAN tener el sufijo </w:t>
      </w:r>
      <w:r w:rsidR="00F07AFC" w:rsidRPr="00641BDB">
        <w:rPr>
          <w:rFonts w:eastAsia="Times New Roman" w:cs="Arial"/>
          <w:szCs w:val="17"/>
          <w:lang w:val="es-ES_tradnl"/>
        </w:rPr>
        <w:t>‘</w:t>
      </w:r>
      <w:r w:rsidR="00853EC6" w:rsidRPr="00641BDB">
        <w:rPr>
          <w:rFonts w:eastAsia="Times New Roman" w:cs="Arial"/>
          <w:szCs w:val="17"/>
          <w:lang w:val="es-ES_tradnl"/>
        </w:rPr>
        <w:t>Response</w:t>
      </w:r>
      <w:r w:rsidR="00F07AFC" w:rsidRPr="00641BDB">
        <w:rPr>
          <w:rFonts w:eastAsia="Times New Roman" w:cs="Arial"/>
          <w:szCs w:val="17"/>
          <w:lang w:val="es-ES_tradnl"/>
        </w:rPr>
        <w:t>’</w:t>
      </w:r>
      <w:r w:rsidRPr="00641BDB">
        <w:rPr>
          <w:rFonts w:eastAsia="Times New Roman" w:cs="Arial"/>
          <w:szCs w:val="17"/>
          <w:lang w:val="es-ES_tradnl"/>
        </w:rPr>
        <w:t>.</w:t>
      </w:r>
    </w:p>
    <w:p w14:paraId="3686F82A" w14:textId="4503AB0F" w:rsidR="005E48A2" w:rsidRPr="00641BDB" w:rsidRDefault="005E48A2" w:rsidP="00B07088">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[WS-1</w:t>
      </w:r>
      <w:r w:rsidR="00AD5E2E" w:rsidRPr="00641BDB">
        <w:rPr>
          <w:rFonts w:eastAsia="Times New Roman" w:cs="Arial"/>
          <w:szCs w:val="17"/>
          <w:lang w:val="es-ES_tradnl"/>
        </w:rPr>
        <w:t>6</w:t>
      </w:r>
      <w:r w:rsidRPr="00641BDB">
        <w:rPr>
          <w:rFonts w:eastAsia="Times New Roman" w:cs="Arial"/>
          <w:szCs w:val="17"/>
          <w:lang w:val="es-ES_tradnl"/>
        </w:rPr>
        <w:t>]</w:t>
      </w:r>
      <w:r w:rsidR="00853EC6" w:rsidRPr="00641BDB">
        <w:rPr>
          <w:rFonts w:eastAsia="Times New Roman" w:cs="Arial"/>
          <w:szCs w:val="17"/>
          <w:lang w:val="es-ES_tradnl"/>
        </w:rPr>
        <w:tab/>
        <w:t>Los nombres de operaciones DEBERÍAN seguir el formato</w:t>
      </w:r>
      <w:r w:rsidRPr="00641BDB">
        <w:rPr>
          <w:rFonts w:eastAsia="Times New Roman" w:cs="Arial"/>
          <w:szCs w:val="17"/>
          <w:lang w:val="es-ES_tradnl"/>
        </w:rPr>
        <w:t xml:space="preserve"> </w:t>
      </w:r>
      <w:r w:rsidRPr="00641BDB">
        <w:rPr>
          <w:rFonts w:ascii="Courier New" w:eastAsia="Times New Roman" w:hAnsi="Courier New" w:cs="Courier New"/>
          <w:szCs w:val="17"/>
          <w:lang w:val="es-ES_tradnl"/>
        </w:rPr>
        <w:t>&lt;Verb&gt;&lt;Object&gt;{&lt;Qualifier&gt;}</w:t>
      </w:r>
      <w:r w:rsidRPr="00641BDB">
        <w:rPr>
          <w:rFonts w:eastAsia="Times New Roman" w:cs="Arial"/>
          <w:szCs w:val="17"/>
          <w:lang w:val="es-ES_tradnl"/>
        </w:rPr>
        <w:t xml:space="preserve">, </w:t>
      </w:r>
      <w:r w:rsidR="00853EC6" w:rsidRPr="00641BDB">
        <w:rPr>
          <w:rFonts w:eastAsia="Times New Roman" w:cs="Arial"/>
          <w:szCs w:val="17"/>
          <w:lang w:val="es-ES_tradnl"/>
        </w:rPr>
        <w:t>donde</w:t>
      </w:r>
      <w:r w:rsidRPr="00641BDB">
        <w:rPr>
          <w:rFonts w:eastAsia="Times New Roman" w:cs="Arial"/>
          <w:szCs w:val="17"/>
          <w:lang w:val="es-ES_tradnl"/>
        </w:rPr>
        <w:t xml:space="preserve"> </w:t>
      </w:r>
      <w:r w:rsidRPr="00641BDB">
        <w:rPr>
          <w:rFonts w:ascii="Courier New" w:eastAsia="Times New Roman" w:hAnsi="Courier New" w:cs="Courier New"/>
          <w:szCs w:val="17"/>
          <w:lang w:val="es-ES_tradnl"/>
        </w:rPr>
        <w:t>&lt;Verb&gt;</w:t>
      </w:r>
      <w:r w:rsidRPr="00641BDB">
        <w:rPr>
          <w:rFonts w:eastAsia="Times New Roman" w:cs="Arial"/>
          <w:szCs w:val="17"/>
          <w:lang w:val="es-ES_tradnl"/>
        </w:rPr>
        <w:t xml:space="preserve"> </w:t>
      </w:r>
      <w:r w:rsidR="00853EC6" w:rsidRPr="00641BDB">
        <w:rPr>
          <w:rFonts w:eastAsia="Times New Roman" w:cs="Arial"/>
          <w:szCs w:val="17"/>
          <w:lang w:val="es-ES_tradnl"/>
        </w:rPr>
        <w:t>indica la operación (preferiblemente</w:t>
      </w:r>
      <w:r w:rsidR="00B07088" w:rsidRPr="00641BDB">
        <w:rPr>
          <w:rFonts w:eastAsia="Times New Roman" w:cs="Arial"/>
          <w:szCs w:val="17"/>
          <w:lang w:val="es-ES_tradnl"/>
        </w:rPr>
        <w:t xml:space="preserve"> </w:t>
      </w:r>
      <w:r w:rsidRPr="00641BDB">
        <w:rPr>
          <w:rFonts w:ascii="Courier New" w:eastAsia="Times New Roman" w:hAnsi="Courier New" w:cs="Courier New"/>
          <w:szCs w:val="17"/>
          <w:lang w:val="es-ES_tradnl"/>
        </w:rPr>
        <w:t>Get</w:t>
      </w:r>
      <w:r w:rsidRPr="00641BDB">
        <w:rPr>
          <w:rFonts w:eastAsia="Times New Roman" w:cs="Arial"/>
          <w:szCs w:val="17"/>
          <w:lang w:val="es-ES_tradnl"/>
        </w:rPr>
        <w:t xml:space="preserve">, </w:t>
      </w:r>
      <w:r w:rsidRPr="00641BDB">
        <w:rPr>
          <w:rFonts w:ascii="Courier New" w:eastAsia="Times New Roman" w:hAnsi="Courier New" w:cs="Courier New"/>
          <w:szCs w:val="17"/>
          <w:lang w:val="es-ES_tradnl"/>
        </w:rPr>
        <w:t>Create</w:t>
      </w:r>
      <w:r w:rsidRPr="00641BDB">
        <w:rPr>
          <w:rFonts w:eastAsia="Times New Roman" w:cs="Arial"/>
          <w:szCs w:val="17"/>
          <w:lang w:val="es-ES_tradnl"/>
        </w:rPr>
        <w:t xml:space="preserve">, </w:t>
      </w:r>
      <w:r w:rsidRPr="00641BDB">
        <w:rPr>
          <w:rFonts w:ascii="Courier New" w:eastAsia="Times New Roman" w:hAnsi="Courier New" w:cs="Courier New"/>
          <w:szCs w:val="17"/>
          <w:lang w:val="es-ES_tradnl"/>
        </w:rPr>
        <w:t>Update</w:t>
      </w:r>
      <w:r w:rsidRPr="00641BDB">
        <w:rPr>
          <w:rFonts w:eastAsia="Times New Roman" w:cs="Arial"/>
          <w:szCs w:val="17"/>
          <w:lang w:val="es-ES_tradnl"/>
        </w:rPr>
        <w:t xml:space="preserve">, </w:t>
      </w:r>
      <w:r w:rsidR="00B07088" w:rsidRPr="00641BDB">
        <w:rPr>
          <w:rFonts w:eastAsia="Times New Roman" w:cs="Arial"/>
          <w:szCs w:val="17"/>
          <w:lang w:val="es-ES_tradnl"/>
        </w:rPr>
        <w:t>o</w:t>
      </w:r>
      <w:r w:rsidRPr="00641BDB">
        <w:rPr>
          <w:rFonts w:eastAsia="Times New Roman" w:cs="Arial"/>
          <w:szCs w:val="17"/>
          <w:lang w:val="es-ES_tradnl"/>
        </w:rPr>
        <w:t xml:space="preserve"> </w:t>
      </w:r>
      <w:r w:rsidRPr="00641BDB">
        <w:rPr>
          <w:rFonts w:ascii="Courier New" w:eastAsia="Times New Roman" w:hAnsi="Courier New" w:cs="Courier New"/>
          <w:szCs w:val="17"/>
          <w:lang w:val="es-ES_tradnl"/>
        </w:rPr>
        <w:t>Delete</w:t>
      </w:r>
      <w:r w:rsidR="00B07088" w:rsidRPr="00641BDB">
        <w:rPr>
          <w:rFonts w:ascii="Courier New" w:eastAsia="Times New Roman" w:hAnsi="Courier New" w:cs="Courier New"/>
          <w:szCs w:val="17"/>
          <w:lang w:val="es-ES_tradnl"/>
        </w:rPr>
        <w:t>,</w:t>
      </w:r>
      <w:r w:rsidRPr="00641BDB">
        <w:rPr>
          <w:rFonts w:eastAsia="Times New Roman" w:cs="Arial"/>
          <w:szCs w:val="17"/>
          <w:lang w:val="es-ES_tradnl"/>
        </w:rPr>
        <w:t xml:space="preserve"> </w:t>
      </w:r>
      <w:r w:rsidR="00B07088" w:rsidRPr="00641BDB">
        <w:rPr>
          <w:rFonts w:eastAsia="Times New Roman" w:cs="Arial"/>
          <w:szCs w:val="17"/>
          <w:lang w:val="es-ES_tradnl"/>
        </w:rPr>
        <w:t xml:space="preserve">según corresponda) sobre el </w:t>
      </w:r>
      <w:r w:rsidR="00B07088" w:rsidRPr="00641BDB">
        <w:rPr>
          <w:rFonts w:ascii="Courier New" w:eastAsia="Times New Roman" w:hAnsi="Courier New" w:cs="Courier New"/>
          <w:szCs w:val="17"/>
          <w:lang w:val="es-ES_tradnl"/>
        </w:rPr>
        <w:t>&lt;Object&gt;</w:t>
      </w:r>
      <w:r w:rsidR="00B07088" w:rsidRPr="00641BDB">
        <w:rPr>
          <w:rFonts w:eastAsia="Times New Roman" w:cs="Arial"/>
          <w:szCs w:val="17"/>
          <w:lang w:val="es-ES_tradnl"/>
        </w:rPr>
        <w:t xml:space="preserve"> de la operación, seguido opcionalmente por un </w:t>
      </w:r>
      <w:r w:rsidR="00B07088" w:rsidRPr="00641BDB">
        <w:rPr>
          <w:rFonts w:ascii="Courier New" w:eastAsia="Times New Roman" w:hAnsi="Courier New" w:cs="Courier New"/>
          <w:szCs w:val="17"/>
          <w:lang w:val="es-ES_tradnl"/>
        </w:rPr>
        <w:t>&lt;Qualifier&gt;</w:t>
      </w:r>
      <w:r w:rsidR="00B07088" w:rsidRPr="00641BDB">
        <w:rPr>
          <w:rFonts w:eastAsia="Times New Roman" w:cs="Arial"/>
          <w:szCs w:val="17"/>
          <w:lang w:val="es-ES_tradnl"/>
        </w:rPr>
        <w:t xml:space="preserve"> del </w:t>
      </w:r>
      <w:r w:rsidRPr="00641BDB">
        <w:rPr>
          <w:rFonts w:ascii="Courier New" w:eastAsia="Times New Roman" w:hAnsi="Courier New" w:cs="Courier New"/>
          <w:szCs w:val="17"/>
          <w:lang w:val="es-ES_tradnl"/>
        </w:rPr>
        <w:t>&lt;Object&gt;</w:t>
      </w:r>
      <w:r w:rsidRPr="00641BDB">
        <w:rPr>
          <w:rFonts w:eastAsia="Times New Roman" w:cs="Arial"/>
          <w:szCs w:val="17"/>
          <w:lang w:val="es-ES_tradnl"/>
        </w:rPr>
        <w:t>.</w:t>
      </w:r>
    </w:p>
    <w:p w14:paraId="72EB2771" w14:textId="45858945" w:rsidR="005E48A2" w:rsidRPr="00641BDB" w:rsidRDefault="00DD7920" w:rsidP="00970F69">
      <w:pPr>
        <w:pStyle w:val="NormalWeb"/>
        <w:jc w:val="both"/>
        <w:rPr>
          <w:rFonts w:eastAsia="Times New Roman" w:cs="Arial"/>
          <w:szCs w:val="17"/>
          <w:lang w:val="es-ES_tradnl"/>
        </w:rPr>
      </w:pPr>
      <w:r w:rsidRPr="00641BDB">
        <w:rPr>
          <w:rFonts w:eastAsia="Times New Roman" w:cs="Arial"/>
          <w:szCs w:val="17"/>
          <w:lang w:val="es-ES_tradnl"/>
        </w:rPr>
        <w:t>110.</w:t>
      </w:r>
      <w:r w:rsidR="006B779E" w:rsidRPr="00641BDB">
        <w:rPr>
          <w:rFonts w:eastAsia="Times New Roman" w:cs="Arial"/>
          <w:szCs w:val="17"/>
          <w:lang w:val="es-ES_tradnl"/>
        </w:rPr>
        <w:tab/>
      </w:r>
      <w:r w:rsidR="00F74D90" w:rsidRPr="00641BDB">
        <w:rPr>
          <w:rFonts w:eastAsia="Times New Roman" w:cs="Arial"/>
          <w:szCs w:val="17"/>
          <w:lang w:val="es-ES_tradnl"/>
        </w:rPr>
        <w:t>Todos los nombres de operaciones tendrán al menos dos partes. Se podrá incluir una tercera parte opcional para aclarar y/o especificar el propósito de la operación. Las tres partes son:</w:t>
      </w:r>
      <w:r w:rsidR="005E48A2" w:rsidRPr="00641BDB">
        <w:rPr>
          <w:rFonts w:eastAsia="Times New Roman" w:cs="Arial"/>
          <w:szCs w:val="17"/>
          <w:lang w:val="es-ES_tradnl"/>
        </w:rPr>
        <w:t xml:space="preserve"> &lt;</w:t>
      </w:r>
      <w:r w:rsidR="005E48A2" w:rsidRPr="00641BDB">
        <w:rPr>
          <w:rFonts w:ascii="Courier New" w:eastAsia="Times New Roman" w:hAnsi="Courier New" w:cs="Courier New"/>
          <w:szCs w:val="17"/>
          <w:lang w:val="es-ES_tradnl"/>
        </w:rPr>
        <w:t>Verb&gt;</w:t>
      </w:r>
      <w:r w:rsidR="00F74D90" w:rsidRPr="00641BDB">
        <w:rPr>
          <w:rFonts w:ascii="Courier New" w:eastAsia="Times New Roman" w:hAnsi="Courier New" w:cs="Courier New"/>
          <w:szCs w:val="17"/>
          <w:lang w:val="es-ES_tradnl"/>
        </w:rPr>
        <w:t xml:space="preserve">, </w:t>
      </w:r>
      <w:r w:rsidR="005E48A2" w:rsidRPr="00641BDB">
        <w:rPr>
          <w:rFonts w:ascii="Courier New" w:eastAsia="Times New Roman" w:hAnsi="Courier New" w:cs="Courier New"/>
          <w:szCs w:val="17"/>
          <w:lang w:val="es-ES_tradnl"/>
        </w:rPr>
        <w:t>&lt;Object&gt;</w:t>
      </w:r>
      <w:r w:rsidR="00F74D90" w:rsidRPr="00641BDB">
        <w:rPr>
          <w:rFonts w:ascii="Courier New" w:eastAsia="Times New Roman" w:hAnsi="Courier New" w:cs="Courier New"/>
          <w:szCs w:val="17"/>
          <w:lang w:val="es-ES_tradnl"/>
        </w:rPr>
        <w:t xml:space="preserve"> </w:t>
      </w:r>
      <w:r w:rsidR="00F74D90" w:rsidRPr="00641BDB">
        <w:rPr>
          <w:rFonts w:eastAsia="Times New Roman" w:cs="Arial"/>
          <w:szCs w:val="17"/>
          <w:lang w:val="es-ES_tradnl"/>
        </w:rPr>
        <w:t>y</w:t>
      </w:r>
      <w:r w:rsidR="005E48A2" w:rsidRPr="00641BDB">
        <w:rPr>
          <w:rFonts w:ascii="Courier New" w:eastAsia="Times New Roman" w:hAnsi="Courier New" w:cs="Courier New"/>
          <w:szCs w:val="17"/>
          <w:lang w:val="es-ES_tradnl"/>
        </w:rPr>
        <w:t xml:space="preserve"> &lt;Qualifier&gt;</w:t>
      </w:r>
      <w:r w:rsidR="00F74D90" w:rsidRPr="00641BDB">
        <w:rPr>
          <w:rFonts w:ascii="Courier New" w:eastAsia="Times New Roman" w:hAnsi="Courier New" w:cs="Courier New"/>
          <w:szCs w:val="17"/>
          <w:lang w:val="es-ES_tradnl"/>
        </w:rPr>
        <w:t xml:space="preserve"> (</w:t>
      </w:r>
      <w:r w:rsidR="00F74D90" w:rsidRPr="00641BDB">
        <w:rPr>
          <w:rFonts w:eastAsia="Times New Roman" w:cs="Arial"/>
          <w:szCs w:val="17"/>
          <w:lang w:val="es-ES_tradnl"/>
        </w:rPr>
        <w:t>opcional)</w:t>
      </w:r>
      <w:r w:rsidR="005E48A2" w:rsidRPr="00641BDB">
        <w:rPr>
          <w:rFonts w:eastAsia="Times New Roman" w:cs="Arial"/>
          <w:szCs w:val="17"/>
          <w:lang w:val="es-ES_tradnl"/>
        </w:rPr>
        <w:t xml:space="preserve">. </w:t>
      </w:r>
      <w:r w:rsidR="00F74D90" w:rsidRPr="00641BDB">
        <w:rPr>
          <w:rFonts w:eastAsia="Times New Roman" w:cs="Arial"/>
          <w:szCs w:val="17"/>
          <w:lang w:val="es-ES_tradnl"/>
        </w:rPr>
        <w:t>Cada parte se describe en detalle a continuación.</w:t>
      </w:r>
    </w:p>
    <w:p w14:paraId="4254FF21" w14:textId="63DA891D" w:rsidR="005E48A2" w:rsidRPr="00641BDB" w:rsidRDefault="005E48A2" w:rsidP="00F74D90">
      <w:pPr>
        <w:spacing w:before="100" w:beforeAutospacing="1" w:after="240"/>
        <w:ind w:left="709"/>
        <w:jc w:val="both"/>
        <w:rPr>
          <w:rFonts w:eastAsia="Times New Roman" w:cs="Arial"/>
          <w:szCs w:val="17"/>
          <w:lang w:val="es-ES_tradnl"/>
        </w:rPr>
      </w:pPr>
      <w:r w:rsidRPr="00641BDB">
        <w:rPr>
          <w:rFonts w:eastAsia="Times New Roman"/>
          <w:b/>
          <w:bCs/>
          <w:lang w:val="es-ES_tradnl"/>
        </w:rPr>
        <w:t>Verb</w:t>
      </w:r>
      <w:r w:rsidR="00F74D90" w:rsidRPr="00641BDB">
        <w:rPr>
          <w:rFonts w:eastAsia="Times New Roman"/>
          <w:b/>
          <w:bCs/>
          <w:lang w:val="es-ES_tradnl"/>
        </w:rPr>
        <w:t>o</w:t>
      </w:r>
      <w:r w:rsidR="00F74D90" w:rsidRPr="00641BDB">
        <w:rPr>
          <w:rFonts w:eastAsia="Times New Roman" w:cs="Arial"/>
          <w:szCs w:val="17"/>
          <w:lang w:val="es-ES_tradnl"/>
        </w:rPr>
        <w:t>. El nombre de cada operación comenzará con un verbo. A continuación figuran ejemplos de verbos de uso común</w:t>
      </w:r>
      <w:r w:rsidRPr="00641BDB">
        <w:rPr>
          <w:rFonts w:eastAsia="Times New Roman" w:cs="Arial"/>
          <w:szCs w:val="17"/>
          <w:lang w:val="es-ES_tradnl"/>
        </w:rPr>
        <w:t>:</w:t>
      </w:r>
      <w:r w:rsidR="00F74D90" w:rsidRPr="00641BDB">
        <w:rPr>
          <w:rFonts w:eastAsia="Times New Roman" w:cs="Arial"/>
          <w:szCs w:val="17"/>
          <w:lang w:val="es-ES_tradnl"/>
        </w:rPr>
        <w:t xml:space="preserve"> </w:t>
      </w:r>
    </w:p>
    <w:tbl>
      <w:tblPr>
        <w:tblStyle w:val="TableGrid"/>
        <w:tblW w:w="0" w:type="auto"/>
        <w:tblInd w:w="534" w:type="dxa"/>
        <w:tblLook w:val="04A0" w:firstRow="1" w:lastRow="0" w:firstColumn="1" w:lastColumn="0" w:noHBand="0" w:noVBand="1"/>
      </w:tblPr>
      <w:tblGrid>
        <w:gridCol w:w="2651"/>
        <w:gridCol w:w="3019"/>
        <w:gridCol w:w="2976"/>
      </w:tblGrid>
      <w:tr w:rsidR="005E48A2" w:rsidRPr="00641BDB" w14:paraId="29DAA964" w14:textId="77777777" w:rsidTr="00581E61">
        <w:trPr>
          <w:trHeight w:val="340"/>
        </w:trPr>
        <w:tc>
          <w:tcPr>
            <w:tcW w:w="2651" w:type="dxa"/>
          </w:tcPr>
          <w:p w14:paraId="51CC702D" w14:textId="113FBCDC" w:rsidR="005E48A2" w:rsidRPr="00641BDB" w:rsidRDefault="005E48A2" w:rsidP="00581E61">
            <w:pPr>
              <w:pStyle w:val="NormalWeb"/>
              <w:jc w:val="center"/>
              <w:rPr>
                <w:rFonts w:asciiTheme="minorBidi" w:hAnsiTheme="minorBidi" w:cstheme="minorBidi"/>
                <w:b/>
                <w:szCs w:val="17"/>
                <w:lang w:val="es-ES_tradnl"/>
              </w:rPr>
            </w:pPr>
            <w:r w:rsidRPr="00641BDB">
              <w:rPr>
                <w:rFonts w:asciiTheme="minorBidi" w:hAnsiTheme="minorBidi" w:cstheme="minorBidi"/>
                <w:b/>
                <w:szCs w:val="17"/>
                <w:lang w:val="es-ES_tradnl"/>
              </w:rPr>
              <w:t>Verb</w:t>
            </w:r>
            <w:r w:rsidR="00F74D90" w:rsidRPr="00641BDB">
              <w:rPr>
                <w:rFonts w:asciiTheme="minorBidi" w:hAnsiTheme="minorBidi" w:cstheme="minorBidi"/>
                <w:b/>
                <w:szCs w:val="17"/>
                <w:lang w:val="es-ES_tradnl"/>
              </w:rPr>
              <w:t>o</w:t>
            </w:r>
          </w:p>
        </w:tc>
        <w:tc>
          <w:tcPr>
            <w:tcW w:w="3019" w:type="dxa"/>
          </w:tcPr>
          <w:p w14:paraId="2AF84A5C" w14:textId="2C8CD7B3" w:rsidR="005E48A2" w:rsidRPr="00641BDB" w:rsidRDefault="005E48A2" w:rsidP="00581E61">
            <w:pPr>
              <w:pStyle w:val="NormalWeb"/>
              <w:jc w:val="center"/>
              <w:rPr>
                <w:rFonts w:asciiTheme="minorBidi" w:hAnsiTheme="minorBidi" w:cstheme="minorBidi"/>
                <w:b/>
                <w:szCs w:val="17"/>
                <w:lang w:val="es-ES_tradnl"/>
              </w:rPr>
            </w:pPr>
            <w:r w:rsidRPr="00641BDB">
              <w:rPr>
                <w:rFonts w:asciiTheme="minorBidi" w:hAnsiTheme="minorBidi" w:cstheme="minorBidi"/>
                <w:b/>
                <w:bCs/>
                <w:szCs w:val="17"/>
                <w:lang w:val="es-ES_tradnl"/>
              </w:rPr>
              <w:t>Descrip</w:t>
            </w:r>
            <w:r w:rsidR="00F74D90" w:rsidRPr="00641BDB">
              <w:rPr>
                <w:rFonts w:asciiTheme="minorBidi" w:hAnsiTheme="minorBidi" w:cstheme="minorBidi"/>
                <w:b/>
                <w:bCs/>
                <w:szCs w:val="17"/>
                <w:lang w:val="es-ES_tradnl"/>
              </w:rPr>
              <w:t>ción</w:t>
            </w:r>
          </w:p>
        </w:tc>
        <w:tc>
          <w:tcPr>
            <w:tcW w:w="2976" w:type="dxa"/>
          </w:tcPr>
          <w:p w14:paraId="1249875D" w14:textId="60D7C35F" w:rsidR="005E48A2" w:rsidRPr="00641BDB" w:rsidRDefault="00F74D90" w:rsidP="00581E61">
            <w:pPr>
              <w:pStyle w:val="NormalWeb"/>
              <w:jc w:val="center"/>
              <w:rPr>
                <w:rFonts w:asciiTheme="minorBidi" w:hAnsiTheme="minorBidi" w:cstheme="minorBidi"/>
                <w:b/>
                <w:szCs w:val="17"/>
                <w:lang w:val="es-ES_tradnl"/>
              </w:rPr>
            </w:pPr>
            <w:r w:rsidRPr="00641BDB">
              <w:rPr>
                <w:rFonts w:asciiTheme="minorBidi" w:hAnsiTheme="minorBidi" w:cstheme="minorBidi"/>
                <w:b/>
                <w:bCs/>
                <w:szCs w:val="17"/>
                <w:lang w:val="es-ES_tradnl"/>
              </w:rPr>
              <w:t>Ejemplo</w:t>
            </w:r>
          </w:p>
        </w:tc>
      </w:tr>
      <w:tr w:rsidR="005E48A2" w:rsidRPr="00641BDB" w14:paraId="4B02D97D" w14:textId="77777777" w:rsidTr="00581E61">
        <w:trPr>
          <w:trHeight w:val="340"/>
        </w:trPr>
        <w:tc>
          <w:tcPr>
            <w:tcW w:w="2651" w:type="dxa"/>
          </w:tcPr>
          <w:p w14:paraId="44A13A6B" w14:textId="77777777" w:rsidR="005E48A2" w:rsidRPr="00641BDB" w:rsidRDefault="005E48A2" w:rsidP="00581E61">
            <w:pPr>
              <w:pStyle w:val="NormalWeb"/>
              <w:jc w:val="center"/>
              <w:rPr>
                <w:rFonts w:ascii="Courier New" w:eastAsia="Times New Roman" w:hAnsi="Courier New" w:cs="Courier New"/>
                <w:szCs w:val="17"/>
                <w:lang w:val="es-ES_tradnl" w:eastAsia="en-US"/>
              </w:rPr>
            </w:pPr>
            <w:r w:rsidRPr="00641BDB">
              <w:rPr>
                <w:rFonts w:ascii="Courier New" w:eastAsia="Times New Roman" w:hAnsi="Courier New" w:cs="Courier New"/>
                <w:szCs w:val="17"/>
                <w:lang w:val="es-ES_tradnl" w:eastAsia="en-US"/>
              </w:rPr>
              <w:t>Get</w:t>
            </w:r>
          </w:p>
        </w:tc>
        <w:tc>
          <w:tcPr>
            <w:tcW w:w="3019" w:type="dxa"/>
          </w:tcPr>
          <w:p w14:paraId="784AF395" w14:textId="59752DEF" w:rsidR="005E48A2" w:rsidRPr="00641BDB" w:rsidRDefault="00F74D90" w:rsidP="00581E61">
            <w:pPr>
              <w:pStyle w:val="NormalWeb"/>
              <w:jc w:val="center"/>
              <w:rPr>
                <w:rFonts w:asciiTheme="minorBidi" w:hAnsiTheme="minorBidi" w:cstheme="minorBidi"/>
                <w:szCs w:val="17"/>
                <w:lang w:val="es-ES_tradnl"/>
              </w:rPr>
            </w:pPr>
            <w:r w:rsidRPr="00641BDB">
              <w:rPr>
                <w:rFonts w:asciiTheme="minorBidi" w:hAnsiTheme="minorBidi" w:cstheme="minorBidi"/>
                <w:szCs w:val="17"/>
                <w:lang w:val="es-ES_tradnl"/>
              </w:rPr>
              <w:t>Obtener un único objeto</w:t>
            </w:r>
          </w:p>
        </w:tc>
        <w:tc>
          <w:tcPr>
            <w:tcW w:w="2976" w:type="dxa"/>
          </w:tcPr>
          <w:p w14:paraId="6E6F9DBA" w14:textId="77777777" w:rsidR="005E48A2" w:rsidRPr="00641BDB" w:rsidRDefault="005E48A2" w:rsidP="00581E61">
            <w:pPr>
              <w:pStyle w:val="NormalWeb"/>
              <w:jc w:val="center"/>
              <w:rPr>
                <w:rFonts w:ascii="Arial" w:hAnsi="Arial" w:cs="Arial"/>
                <w:szCs w:val="17"/>
                <w:lang w:val="es-ES_tradnl"/>
              </w:rPr>
            </w:pPr>
            <w:r w:rsidRPr="00641BDB">
              <w:rPr>
                <w:rFonts w:ascii="Arial" w:hAnsi="Arial" w:cs="Arial"/>
                <w:szCs w:val="17"/>
                <w:lang w:val="es-ES_tradnl"/>
              </w:rPr>
              <w:t>GetBibData</w:t>
            </w:r>
          </w:p>
        </w:tc>
      </w:tr>
      <w:tr w:rsidR="005E48A2" w:rsidRPr="00641BDB" w14:paraId="503CB346" w14:textId="77777777" w:rsidTr="00581E61">
        <w:trPr>
          <w:trHeight w:val="340"/>
        </w:trPr>
        <w:tc>
          <w:tcPr>
            <w:tcW w:w="2651" w:type="dxa"/>
          </w:tcPr>
          <w:p w14:paraId="475E600F" w14:textId="77777777" w:rsidR="005E48A2" w:rsidRPr="00641BDB" w:rsidRDefault="005E48A2" w:rsidP="00581E61">
            <w:pPr>
              <w:pStyle w:val="NormalWeb"/>
              <w:jc w:val="center"/>
              <w:rPr>
                <w:rFonts w:ascii="Courier New" w:eastAsia="Times New Roman" w:hAnsi="Courier New" w:cs="Courier New"/>
                <w:szCs w:val="17"/>
                <w:lang w:val="es-ES_tradnl" w:eastAsia="en-US"/>
              </w:rPr>
            </w:pPr>
            <w:r w:rsidRPr="00641BDB">
              <w:rPr>
                <w:rFonts w:ascii="Courier New" w:eastAsia="Times New Roman" w:hAnsi="Courier New" w:cs="Courier New"/>
                <w:szCs w:val="17"/>
                <w:lang w:val="es-ES_tradnl" w:eastAsia="en-US"/>
              </w:rPr>
              <w:t>Create</w:t>
            </w:r>
          </w:p>
        </w:tc>
        <w:tc>
          <w:tcPr>
            <w:tcW w:w="3019" w:type="dxa"/>
          </w:tcPr>
          <w:p w14:paraId="0A97FC84" w14:textId="776C0C66" w:rsidR="005E48A2" w:rsidRPr="00641BDB" w:rsidRDefault="00F74D90" w:rsidP="00F74D90">
            <w:pPr>
              <w:pStyle w:val="NormalWeb"/>
              <w:jc w:val="center"/>
              <w:rPr>
                <w:rFonts w:asciiTheme="minorBidi" w:hAnsiTheme="minorBidi" w:cstheme="minorBidi"/>
                <w:szCs w:val="17"/>
                <w:lang w:val="es-ES_tradnl"/>
              </w:rPr>
            </w:pPr>
            <w:r w:rsidRPr="00641BDB">
              <w:rPr>
                <w:rFonts w:asciiTheme="minorBidi" w:hAnsiTheme="minorBidi" w:cstheme="minorBidi"/>
                <w:szCs w:val="17"/>
                <w:lang w:val="es-ES_tradnl"/>
              </w:rPr>
              <w:t>Obtener un objeto nuevo</w:t>
            </w:r>
          </w:p>
        </w:tc>
        <w:tc>
          <w:tcPr>
            <w:tcW w:w="2976" w:type="dxa"/>
          </w:tcPr>
          <w:p w14:paraId="03BEF7FF" w14:textId="77777777" w:rsidR="005E48A2" w:rsidRPr="00641BDB" w:rsidRDefault="005E48A2" w:rsidP="00581E61">
            <w:pPr>
              <w:pStyle w:val="NormalWeb"/>
              <w:jc w:val="center"/>
              <w:rPr>
                <w:rFonts w:ascii="Arial" w:hAnsi="Arial" w:cs="Arial"/>
                <w:szCs w:val="17"/>
                <w:lang w:val="es-ES_tradnl"/>
              </w:rPr>
            </w:pPr>
            <w:r w:rsidRPr="00641BDB">
              <w:rPr>
                <w:rFonts w:ascii="Arial" w:hAnsi="Arial" w:cs="Arial"/>
                <w:szCs w:val="17"/>
                <w:lang w:val="es-ES_tradnl"/>
              </w:rPr>
              <w:t>CreateBibData</w:t>
            </w:r>
          </w:p>
        </w:tc>
      </w:tr>
      <w:tr w:rsidR="005E48A2" w:rsidRPr="00641BDB" w14:paraId="5724C71D" w14:textId="77777777" w:rsidTr="00581E61">
        <w:trPr>
          <w:trHeight w:val="340"/>
        </w:trPr>
        <w:tc>
          <w:tcPr>
            <w:tcW w:w="2651" w:type="dxa"/>
          </w:tcPr>
          <w:p w14:paraId="43B662C4" w14:textId="77777777" w:rsidR="005E48A2" w:rsidRPr="00641BDB" w:rsidRDefault="005E48A2" w:rsidP="00581E61">
            <w:pPr>
              <w:pStyle w:val="NormalWeb"/>
              <w:jc w:val="center"/>
              <w:rPr>
                <w:rFonts w:ascii="Courier New" w:eastAsia="Times New Roman" w:hAnsi="Courier New" w:cs="Courier New"/>
                <w:szCs w:val="17"/>
                <w:lang w:val="es-ES_tradnl" w:eastAsia="en-US"/>
              </w:rPr>
            </w:pPr>
            <w:r w:rsidRPr="00641BDB">
              <w:rPr>
                <w:rFonts w:ascii="Courier New" w:eastAsia="Times New Roman" w:hAnsi="Courier New" w:cs="Courier New"/>
                <w:szCs w:val="17"/>
                <w:lang w:val="es-ES_tradnl" w:eastAsia="en-US"/>
              </w:rPr>
              <w:t>Update</w:t>
            </w:r>
          </w:p>
        </w:tc>
        <w:tc>
          <w:tcPr>
            <w:tcW w:w="3019" w:type="dxa"/>
          </w:tcPr>
          <w:p w14:paraId="46F7C6FB" w14:textId="3D20A466" w:rsidR="005E48A2" w:rsidRPr="00641BDB" w:rsidRDefault="00F74D90" w:rsidP="00581E61">
            <w:pPr>
              <w:pStyle w:val="NormalWeb"/>
              <w:jc w:val="center"/>
              <w:rPr>
                <w:rFonts w:asciiTheme="minorBidi" w:hAnsiTheme="minorBidi" w:cstheme="minorBidi"/>
                <w:szCs w:val="17"/>
                <w:lang w:val="es-ES_tradnl"/>
              </w:rPr>
            </w:pPr>
            <w:r w:rsidRPr="00641BDB">
              <w:rPr>
                <w:rFonts w:asciiTheme="minorBidi" w:hAnsiTheme="minorBidi" w:cstheme="minorBidi"/>
                <w:szCs w:val="17"/>
                <w:lang w:val="es-ES_tradnl"/>
              </w:rPr>
              <w:t>Actualizar un objeto</w:t>
            </w:r>
          </w:p>
        </w:tc>
        <w:tc>
          <w:tcPr>
            <w:tcW w:w="2976" w:type="dxa"/>
          </w:tcPr>
          <w:p w14:paraId="2A99537E" w14:textId="77777777" w:rsidR="005E48A2" w:rsidRPr="00641BDB" w:rsidRDefault="005E48A2" w:rsidP="00581E61">
            <w:pPr>
              <w:pStyle w:val="NormalWeb"/>
              <w:jc w:val="center"/>
              <w:rPr>
                <w:rFonts w:ascii="Arial" w:hAnsi="Arial" w:cs="Arial"/>
                <w:szCs w:val="17"/>
                <w:lang w:val="es-ES_tradnl"/>
              </w:rPr>
            </w:pPr>
            <w:r w:rsidRPr="00641BDB">
              <w:rPr>
                <w:rFonts w:ascii="Arial" w:hAnsi="Arial" w:cs="Arial"/>
                <w:szCs w:val="17"/>
                <w:lang w:val="es-ES_tradnl"/>
              </w:rPr>
              <w:t>UpdateBibData</w:t>
            </w:r>
          </w:p>
        </w:tc>
      </w:tr>
      <w:tr w:rsidR="005E48A2" w:rsidRPr="00641BDB" w14:paraId="7629BB73" w14:textId="77777777" w:rsidTr="00581E61">
        <w:trPr>
          <w:trHeight w:val="340"/>
        </w:trPr>
        <w:tc>
          <w:tcPr>
            <w:tcW w:w="2651" w:type="dxa"/>
          </w:tcPr>
          <w:p w14:paraId="38F7822C" w14:textId="77777777" w:rsidR="005E48A2" w:rsidRPr="00641BDB" w:rsidRDefault="005E48A2" w:rsidP="00581E61">
            <w:pPr>
              <w:pStyle w:val="NormalWeb"/>
              <w:jc w:val="center"/>
              <w:rPr>
                <w:rFonts w:ascii="Courier New" w:eastAsia="Times New Roman" w:hAnsi="Courier New" w:cs="Courier New"/>
                <w:szCs w:val="17"/>
                <w:lang w:val="es-ES_tradnl" w:eastAsia="en-US"/>
              </w:rPr>
            </w:pPr>
            <w:r w:rsidRPr="00641BDB">
              <w:rPr>
                <w:rFonts w:ascii="Courier New" w:eastAsia="Times New Roman" w:hAnsi="Courier New" w:cs="Courier New"/>
                <w:szCs w:val="17"/>
                <w:lang w:val="es-ES_tradnl" w:eastAsia="en-US"/>
              </w:rPr>
              <w:t>Delete</w:t>
            </w:r>
          </w:p>
        </w:tc>
        <w:tc>
          <w:tcPr>
            <w:tcW w:w="3019" w:type="dxa"/>
          </w:tcPr>
          <w:p w14:paraId="0A499546" w14:textId="6D38B3EF" w:rsidR="005E48A2" w:rsidRPr="00641BDB" w:rsidRDefault="00F74D90" w:rsidP="00581E61">
            <w:pPr>
              <w:pStyle w:val="NormalWeb"/>
              <w:jc w:val="center"/>
              <w:rPr>
                <w:rFonts w:asciiTheme="minorBidi" w:hAnsiTheme="minorBidi" w:cstheme="minorBidi"/>
                <w:szCs w:val="17"/>
                <w:lang w:val="es-ES_tradnl"/>
              </w:rPr>
            </w:pPr>
            <w:r w:rsidRPr="00641BDB">
              <w:rPr>
                <w:rFonts w:asciiTheme="minorBidi" w:hAnsiTheme="minorBidi" w:cstheme="minorBidi"/>
                <w:szCs w:val="17"/>
                <w:lang w:val="es-ES_tradnl"/>
              </w:rPr>
              <w:t>Eliminar un objeto</w:t>
            </w:r>
          </w:p>
        </w:tc>
        <w:tc>
          <w:tcPr>
            <w:tcW w:w="2976" w:type="dxa"/>
          </w:tcPr>
          <w:p w14:paraId="43F05640" w14:textId="77777777" w:rsidR="005E48A2" w:rsidRPr="00641BDB" w:rsidRDefault="005E48A2" w:rsidP="00581E61">
            <w:pPr>
              <w:pStyle w:val="NormalWeb"/>
              <w:jc w:val="center"/>
              <w:rPr>
                <w:rFonts w:ascii="Arial" w:hAnsi="Arial" w:cs="Arial"/>
                <w:szCs w:val="17"/>
                <w:lang w:val="es-ES_tradnl"/>
              </w:rPr>
            </w:pPr>
            <w:r w:rsidRPr="00641BDB">
              <w:rPr>
                <w:rFonts w:ascii="Arial" w:hAnsi="Arial" w:cs="Arial"/>
                <w:szCs w:val="17"/>
                <w:lang w:val="es-ES_tradnl"/>
              </w:rPr>
              <w:t>DeleteCustomer</w:t>
            </w:r>
          </w:p>
        </w:tc>
      </w:tr>
    </w:tbl>
    <w:p w14:paraId="3A0921B0" w14:textId="52483672" w:rsidR="005E48A2" w:rsidRPr="00641BDB" w:rsidRDefault="005E48A2" w:rsidP="0030290D">
      <w:pPr>
        <w:spacing w:before="100" w:beforeAutospacing="1" w:after="240"/>
        <w:ind w:left="709"/>
        <w:jc w:val="both"/>
        <w:rPr>
          <w:rFonts w:eastAsia="Times New Roman"/>
          <w:bCs/>
          <w:lang w:val="es-ES_tradnl"/>
        </w:rPr>
      </w:pPr>
      <w:r w:rsidRPr="00641BDB">
        <w:rPr>
          <w:rFonts w:eastAsia="Times New Roman"/>
          <w:b/>
          <w:lang w:val="es-ES_tradnl"/>
        </w:rPr>
        <w:t>Obje</w:t>
      </w:r>
      <w:r w:rsidR="0018725B" w:rsidRPr="00641BDB">
        <w:rPr>
          <w:rFonts w:eastAsia="Times New Roman"/>
          <w:b/>
          <w:lang w:val="es-ES_tradnl"/>
        </w:rPr>
        <w:t>to.</w:t>
      </w:r>
      <w:r w:rsidRPr="00641BDB">
        <w:rPr>
          <w:rFonts w:eastAsia="Times New Roman"/>
          <w:bCs/>
          <w:lang w:val="es-ES_tradnl"/>
        </w:rPr>
        <w:t xml:space="preserve"> </w:t>
      </w:r>
      <w:r w:rsidR="00A95011" w:rsidRPr="00641BDB">
        <w:rPr>
          <w:rFonts w:eastAsia="Times New Roman"/>
          <w:bCs/>
          <w:lang w:val="es-ES_tradnl"/>
        </w:rPr>
        <w:t>El sustantivo que sigue al verbo será una descripción sucinta e inequívoca de la función de la operación. El objetivo es que los consumidores entiendan sin ambigüedades lo que produce la operación. Dado que la definición de algunas entidades no es común en los distintos centros de costes, el objeto puede ser un campo compuesto en el que el primer nodo es el centro de costes y el segundo nodo la entidad.</w:t>
      </w:r>
      <w:r w:rsidR="00402760" w:rsidRPr="00641BDB">
        <w:rPr>
          <w:rFonts w:eastAsia="Times New Roman"/>
          <w:bCs/>
          <w:lang w:val="es-ES_tradnl"/>
        </w:rPr>
        <w:t xml:space="preserve"> </w:t>
      </w:r>
      <w:r w:rsidR="00A95011" w:rsidRPr="00641BDB">
        <w:rPr>
          <w:rFonts w:eastAsia="Times New Roman"/>
          <w:bCs/>
          <w:lang w:val="es-ES_tradnl"/>
        </w:rPr>
        <w:t>Por ejemplo,</w:t>
      </w:r>
      <w:r w:rsidRPr="00641BDB">
        <w:rPr>
          <w:rFonts w:eastAsia="Times New Roman"/>
          <w:bCs/>
          <w:lang w:val="es-ES_tradnl"/>
        </w:rPr>
        <w:t xml:space="preserve"> </w:t>
      </w:r>
      <w:r w:rsidRPr="00641BDB">
        <w:rPr>
          <w:rFonts w:ascii="Courier New" w:eastAsia="Times New Roman" w:hAnsi="Courier New" w:cs="Courier New"/>
          <w:lang w:val="es-ES_tradnl"/>
        </w:rPr>
        <w:t>PatentCustomer</w:t>
      </w:r>
      <w:r w:rsidRPr="00641BDB">
        <w:rPr>
          <w:rFonts w:eastAsia="Times New Roman"/>
          <w:bCs/>
          <w:lang w:val="es-ES_tradnl"/>
        </w:rPr>
        <w:t>.</w:t>
      </w:r>
    </w:p>
    <w:p w14:paraId="0B5E40F8" w14:textId="26ABBEF2" w:rsidR="005E48A2" w:rsidRPr="00641BDB" w:rsidRDefault="0010403C" w:rsidP="00970F69">
      <w:pPr>
        <w:spacing w:before="100" w:beforeAutospacing="1" w:after="240"/>
        <w:ind w:left="709"/>
        <w:jc w:val="both"/>
        <w:rPr>
          <w:rFonts w:eastAsia="Times New Roman"/>
          <w:lang w:val="es-ES_tradnl"/>
        </w:rPr>
      </w:pPr>
      <w:r w:rsidRPr="00641BDB">
        <w:rPr>
          <w:rFonts w:eastAsia="Times New Roman"/>
          <w:b/>
          <w:lang w:val="es-ES_tradnl"/>
        </w:rPr>
        <w:t xml:space="preserve">Calificador. </w:t>
      </w:r>
      <w:r w:rsidRPr="00641BDB">
        <w:rPr>
          <w:rFonts w:eastAsia="Times New Roman"/>
          <w:lang w:val="es-ES_tradnl"/>
        </w:rPr>
        <w:t xml:space="preserve">El propósito del atributo opcional </w:t>
      </w:r>
      <w:r w:rsidRPr="00641BDB">
        <w:rPr>
          <w:rFonts w:ascii="Courier New" w:eastAsia="Times New Roman" w:hAnsi="Courier New" w:cs="Courier New"/>
          <w:lang w:val="es-ES_tradnl"/>
        </w:rPr>
        <w:t>qualifier</w:t>
      </w:r>
      <w:r w:rsidRPr="00641BDB">
        <w:rPr>
          <w:rFonts w:eastAsia="Times New Roman"/>
          <w:lang w:val="es-ES_tradnl"/>
        </w:rPr>
        <w:t xml:space="preserve"> del objeto es aclarar el dominio operacional o temático (por ejemplo, </w:t>
      </w:r>
      <w:r w:rsidRPr="00641BDB">
        <w:rPr>
          <w:rFonts w:ascii="Courier New" w:eastAsia="Times New Roman" w:hAnsi="Courier New" w:cs="Courier New"/>
          <w:lang w:val="es-ES_tradnl"/>
        </w:rPr>
        <w:t>GetCustomerList</w:t>
      </w:r>
      <w:r w:rsidRPr="00641BDB">
        <w:rPr>
          <w:rFonts w:eastAsia="Times New Roman"/>
          <w:lang w:val="es-ES_tradnl"/>
        </w:rPr>
        <w:t xml:space="preserve">). </w:t>
      </w:r>
      <w:r w:rsidRPr="00641BDB">
        <w:rPr>
          <w:rFonts w:ascii="Courier New" w:eastAsia="Times New Roman" w:hAnsi="Courier New" w:cs="Courier New"/>
          <w:lang w:val="es-ES_tradnl"/>
        </w:rPr>
        <w:t>Get</w:t>
      </w:r>
      <w:r w:rsidRPr="00641BDB">
        <w:rPr>
          <w:rFonts w:eastAsia="Times New Roman"/>
          <w:lang w:val="es-ES_tradnl"/>
        </w:rPr>
        <w:t xml:space="preserve"> indica la operación que se realizará para el cliente y </w:t>
      </w:r>
      <w:r w:rsidRPr="00641BDB">
        <w:rPr>
          <w:rFonts w:ascii="Courier New" w:eastAsia="Times New Roman" w:hAnsi="Courier New" w:cs="Courier New"/>
          <w:lang w:val="es-ES_tradnl"/>
        </w:rPr>
        <w:t>List</w:t>
      </w:r>
      <w:r w:rsidRPr="00641BDB">
        <w:rPr>
          <w:rFonts w:eastAsia="Times New Roman"/>
          <w:lang w:val="es-ES_tradnl"/>
        </w:rPr>
        <w:t xml:space="preserve"> </w:t>
      </w:r>
      <w:r w:rsidR="00693C1C" w:rsidRPr="00641BDB">
        <w:rPr>
          <w:rFonts w:eastAsia="Times New Roman"/>
          <w:lang w:val="es-ES_tradnl"/>
        </w:rPr>
        <w:t>especifica que</w:t>
      </w:r>
      <w:r w:rsidRPr="00641BDB">
        <w:rPr>
          <w:rFonts w:eastAsia="Times New Roman"/>
          <w:lang w:val="es-ES_tradnl"/>
        </w:rPr>
        <w:t xml:space="preserve"> el propósito </w:t>
      </w:r>
      <w:r w:rsidR="00693C1C" w:rsidRPr="00641BDB">
        <w:rPr>
          <w:rFonts w:eastAsia="Times New Roman"/>
          <w:lang w:val="es-ES_tradnl"/>
        </w:rPr>
        <w:t>es</w:t>
      </w:r>
      <w:r w:rsidRPr="00641BDB">
        <w:rPr>
          <w:rFonts w:eastAsia="Times New Roman"/>
          <w:lang w:val="es-ES_tradnl"/>
        </w:rPr>
        <w:t xml:space="preserve"> obtener una lista de clientes y no solo un cliente como en </w:t>
      </w:r>
      <w:r w:rsidRPr="00641BDB">
        <w:rPr>
          <w:rFonts w:ascii="Courier New" w:eastAsia="Times New Roman" w:hAnsi="Courier New" w:cs="Courier New"/>
          <w:lang w:val="es-ES_tradnl"/>
        </w:rPr>
        <w:t>GetCustomer</w:t>
      </w:r>
      <w:r w:rsidRPr="00641BDB">
        <w:rPr>
          <w:rFonts w:eastAsia="Times New Roman"/>
          <w:lang w:val="es-ES_tradnl"/>
        </w:rPr>
        <w:t>.</w:t>
      </w:r>
    </w:p>
    <w:p w14:paraId="39EF3061" w14:textId="350C5ADC" w:rsidR="005E48A2" w:rsidRPr="00641BDB" w:rsidRDefault="00DD7920" w:rsidP="00970F69">
      <w:pPr>
        <w:pStyle w:val="NormalWeb"/>
        <w:jc w:val="both"/>
        <w:rPr>
          <w:rFonts w:eastAsia="Times New Roman" w:cs="Arial"/>
          <w:szCs w:val="17"/>
          <w:lang w:val="es-ES_tradnl"/>
        </w:rPr>
      </w:pPr>
      <w:r w:rsidRPr="00641BDB">
        <w:rPr>
          <w:rFonts w:eastAsia="Times New Roman" w:cs="Arial"/>
          <w:szCs w:val="17"/>
          <w:lang w:val="es-ES_tradnl"/>
        </w:rPr>
        <w:t>111.</w:t>
      </w:r>
      <w:r w:rsidR="006B779E" w:rsidRPr="00641BDB">
        <w:rPr>
          <w:rFonts w:eastAsia="Times New Roman" w:cs="Arial"/>
          <w:szCs w:val="17"/>
          <w:lang w:val="es-ES_tradnl"/>
        </w:rPr>
        <w:tab/>
      </w:r>
      <w:r w:rsidR="007230FC" w:rsidRPr="00641BDB">
        <w:rPr>
          <w:rFonts w:eastAsia="Times New Roman" w:cs="Arial"/>
          <w:szCs w:val="17"/>
          <w:lang w:val="es-ES_tradnl"/>
        </w:rPr>
        <w:t>De acuerdo con los principios de diseño orientado a servicios, los proveedores y consumidores de servicios deberían evolucionar de forma independiente.</w:t>
      </w:r>
      <w:r w:rsidR="00335ED7" w:rsidRPr="00641BDB">
        <w:rPr>
          <w:rFonts w:eastAsia="Times New Roman" w:cs="Arial"/>
          <w:szCs w:val="17"/>
          <w:lang w:val="es-ES_tradnl"/>
        </w:rPr>
        <w:t xml:space="preserve"> </w:t>
      </w:r>
      <w:r w:rsidR="007230FC" w:rsidRPr="00641BDB">
        <w:rPr>
          <w:rFonts w:eastAsia="Times New Roman" w:cs="Arial"/>
          <w:szCs w:val="17"/>
          <w:lang w:val="es-ES_tradnl"/>
        </w:rPr>
        <w:t>El consumidor de servicios no debería verse afectado por cambios menores (retrocompatibles) por parte del proveedor de servicios. Por consiguiente, el versionado de servicios debería utilizar solo números de versión mayores. Para las API internas (por ejemplo, para el desarrollo y las pruebas) también pueden utilizarse versiones menores, como las versiones semánticas.</w:t>
      </w:r>
      <w:r w:rsidR="00D22D23" w:rsidRPr="00641BDB">
        <w:rPr>
          <w:rFonts w:eastAsia="Times New Roman" w:cs="Arial"/>
          <w:szCs w:val="17"/>
          <w:lang w:val="es-ES_tradnl"/>
        </w:rPr>
        <w:t xml:space="preserve"> </w:t>
      </w:r>
    </w:p>
    <w:p w14:paraId="281FBB40" w14:textId="7F656D32" w:rsidR="005E48A2" w:rsidRPr="00641BDB" w:rsidRDefault="005E48A2" w:rsidP="00B444E2">
      <w:pPr>
        <w:spacing w:before="100" w:beforeAutospacing="1" w:after="240"/>
        <w:ind w:left="1699" w:hanging="990"/>
        <w:jc w:val="both"/>
        <w:rPr>
          <w:rFonts w:ascii="Courier New" w:eastAsia="Times New Roman" w:hAnsi="Courier New" w:cs="Courier New"/>
          <w:szCs w:val="17"/>
          <w:lang w:val="es-ES_tradnl"/>
        </w:rPr>
      </w:pPr>
      <w:r w:rsidRPr="00641BDB">
        <w:rPr>
          <w:rFonts w:eastAsia="Times New Roman" w:cs="Arial"/>
          <w:szCs w:val="17"/>
          <w:lang w:val="es-ES_tradnl"/>
        </w:rPr>
        <w:lastRenderedPageBreak/>
        <w:t>[WS-1</w:t>
      </w:r>
      <w:r w:rsidR="00E036A1" w:rsidRPr="00641BDB">
        <w:rPr>
          <w:rFonts w:eastAsia="Times New Roman" w:cs="Arial"/>
          <w:szCs w:val="17"/>
          <w:lang w:val="es-ES_tradnl"/>
        </w:rPr>
        <w:t>7</w:t>
      </w:r>
      <w:r w:rsidRPr="00641BDB">
        <w:rPr>
          <w:rFonts w:eastAsia="Times New Roman" w:cs="Arial"/>
          <w:szCs w:val="17"/>
          <w:lang w:val="es-ES_tradnl"/>
        </w:rPr>
        <w:t>]</w:t>
      </w:r>
      <w:r w:rsidR="005E32DD" w:rsidRPr="00641BDB">
        <w:rPr>
          <w:rFonts w:eastAsia="Times New Roman" w:cs="Arial"/>
          <w:szCs w:val="17"/>
          <w:lang w:val="es-ES_tradnl"/>
        </w:rPr>
        <w:tab/>
        <w:t>El nombre del archivo WSDL DEBERÍA ajustarse al siguiente patrón: &lt;nombre del servicio&gt;_V&lt;número de versión mayor&gt;.</w:t>
      </w:r>
    </w:p>
    <w:p w14:paraId="645F6110" w14:textId="2DACFC0B" w:rsidR="005E48A2" w:rsidRPr="00641BDB" w:rsidRDefault="005E48A2" w:rsidP="002640D7">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[WS-1</w:t>
      </w:r>
      <w:r w:rsidR="00E036A1" w:rsidRPr="00641BDB">
        <w:rPr>
          <w:rFonts w:eastAsia="Times New Roman" w:cs="Arial"/>
          <w:szCs w:val="17"/>
          <w:lang w:val="es-ES_tradnl"/>
        </w:rPr>
        <w:t>8</w:t>
      </w:r>
      <w:r w:rsidRPr="00641BDB">
        <w:rPr>
          <w:rFonts w:eastAsia="Times New Roman" w:cs="Arial"/>
          <w:szCs w:val="17"/>
          <w:lang w:val="es-ES_tradnl"/>
        </w:rPr>
        <w:t>]</w:t>
      </w:r>
      <w:r w:rsidR="002640D7" w:rsidRPr="00641BDB">
        <w:rPr>
          <w:rFonts w:eastAsia="Times New Roman" w:cs="Arial"/>
          <w:szCs w:val="17"/>
          <w:lang w:val="es-ES_tradnl"/>
        </w:rPr>
        <w:tab/>
        <w:t xml:space="preserve">El espacio de nombres del archivo WSDL DEBERÍA contener la versión del servicio. Por ejemplo, </w:t>
      </w:r>
      <w:r w:rsidR="00EF728A" w:rsidRPr="00641BDB">
        <w:rPr>
          <w:rFonts w:ascii="Courier New" w:eastAsia="Times New Roman" w:hAnsi="Courier New" w:cs="Courier New"/>
          <w:lang w:val="es-ES_tradnl"/>
        </w:rPr>
        <w:t>https://wipo.int/PatentsService/V1</w:t>
      </w:r>
      <w:r w:rsidRPr="00641BDB">
        <w:rPr>
          <w:rFonts w:ascii="Courier New" w:eastAsia="Times New Roman" w:hAnsi="Courier New" w:cs="Courier New"/>
          <w:lang w:val="es-ES_tradnl"/>
        </w:rPr>
        <w:t>”</w:t>
      </w:r>
      <w:r w:rsidR="002640D7" w:rsidRPr="00641BDB">
        <w:rPr>
          <w:rFonts w:ascii="Courier New" w:eastAsia="Times New Roman" w:hAnsi="Courier New" w:cs="Courier New"/>
          <w:lang w:val="es-ES_tradnl"/>
        </w:rPr>
        <w:t>.</w:t>
      </w:r>
    </w:p>
    <w:p w14:paraId="3A1B8259" w14:textId="193409AB" w:rsidR="005E48A2" w:rsidRPr="00641BDB" w:rsidRDefault="00DD7920" w:rsidP="00970F69">
      <w:pPr>
        <w:pStyle w:val="NormalWeb"/>
        <w:jc w:val="both"/>
        <w:rPr>
          <w:rFonts w:eastAsia="Times New Roman" w:cs="Arial"/>
          <w:szCs w:val="17"/>
          <w:lang w:val="es-ES_tradnl"/>
        </w:rPr>
      </w:pPr>
      <w:r w:rsidRPr="00641BDB">
        <w:rPr>
          <w:rFonts w:eastAsia="Times New Roman" w:cs="Arial"/>
          <w:szCs w:val="17"/>
          <w:lang w:val="es-ES_tradnl"/>
        </w:rPr>
        <w:t>112.</w:t>
      </w:r>
      <w:r w:rsidR="006B779E" w:rsidRPr="00641BDB">
        <w:rPr>
          <w:rFonts w:eastAsia="Times New Roman" w:cs="Arial"/>
          <w:szCs w:val="17"/>
          <w:lang w:val="es-ES_tradnl"/>
        </w:rPr>
        <w:tab/>
      </w:r>
      <w:r w:rsidR="00C07C55" w:rsidRPr="00641BDB">
        <w:rPr>
          <w:rFonts w:eastAsia="Times New Roman" w:cs="Arial"/>
          <w:szCs w:val="17"/>
          <w:lang w:val="es-ES_tradnl"/>
        </w:rPr>
        <w:t>La descripción del servicio y sus operaciones se proporciona como documentación WSDL</w:t>
      </w:r>
      <w:r w:rsidR="005E48A2" w:rsidRPr="00641BDB">
        <w:rPr>
          <w:rFonts w:eastAsia="Times New Roman" w:cs="Arial"/>
          <w:szCs w:val="17"/>
          <w:lang w:val="es-ES_tradnl"/>
        </w:rPr>
        <w:t xml:space="preserve">. </w:t>
      </w:r>
    </w:p>
    <w:p w14:paraId="4C645A83" w14:textId="18506566" w:rsidR="005E48A2" w:rsidRPr="00641BDB" w:rsidRDefault="005E48A2" w:rsidP="00C07C55">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[WS-1</w:t>
      </w:r>
      <w:r w:rsidR="00E036A1" w:rsidRPr="00641BDB">
        <w:rPr>
          <w:rFonts w:eastAsia="Times New Roman" w:cs="Arial"/>
          <w:szCs w:val="17"/>
          <w:lang w:val="es-ES_tradnl"/>
        </w:rPr>
        <w:t>9</w:t>
      </w:r>
      <w:r w:rsidRPr="00641BDB">
        <w:rPr>
          <w:rFonts w:eastAsia="Times New Roman" w:cs="Arial"/>
          <w:szCs w:val="17"/>
          <w:lang w:val="es-ES_tradnl"/>
        </w:rPr>
        <w:t>]</w:t>
      </w:r>
      <w:r w:rsidR="00C07C55" w:rsidRPr="00641BDB">
        <w:rPr>
          <w:rFonts w:eastAsia="Times New Roman" w:cs="Arial"/>
          <w:szCs w:val="17"/>
          <w:lang w:val="es-ES_tradnl"/>
        </w:rPr>
        <w:tab/>
        <w:t xml:space="preserve">El elemento </w:t>
      </w:r>
      <w:r w:rsidR="00C07C55" w:rsidRPr="00641BDB">
        <w:rPr>
          <w:rFonts w:ascii="Courier New" w:eastAsia="Times New Roman" w:hAnsi="Courier New" w:cs="Courier New"/>
          <w:szCs w:val="17"/>
          <w:lang w:val="es-ES_tradnl"/>
        </w:rPr>
        <w:t>wsdl:documentation</w:t>
      </w:r>
      <w:r w:rsidR="00C07C55" w:rsidRPr="00641BDB">
        <w:rPr>
          <w:rFonts w:eastAsia="Times New Roman" w:cs="Arial"/>
          <w:szCs w:val="17"/>
          <w:lang w:val="es-ES_tradnl"/>
        </w:rPr>
        <w:t xml:space="preserve"> DEBERÍA utilizarse en el WSDL con la descripción del servicio (como primer elemento hijo de </w:t>
      </w:r>
      <w:r w:rsidR="00C07C55" w:rsidRPr="00641BDB">
        <w:rPr>
          <w:rFonts w:ascii="Courier New" w:eastAsia="Times New Roman" w:hAnsi="Courier New" w:cs="Courier New"/>
          <w:szCs w:val="17"/>
          <w:lang w:val="es-ES_tradnl"/>
        </w:rPr>
        <w:t>wsdl:definitions</w:t>
      </w:r>
      <w:r w:rsidR="00C07C55" w:rsidRPr="00641BDB">
        <w:rPr>
          <w:rFonts w:eastAsia="Times New Roman" w:cs="Arial"/>
          <w:szCs w:val="17"/>
          <w:lang w:val="es-ES_tradnl"/>
        </w:rPr>
        <w:t xml:space="preserve"> en el WSDL) y sus operaciones.</w:t>
      </w:r>
    </w:p>
    <w:p w14:paraId="40F126B0" w14:textId="0BE42EDA" w:rsidR="005E48A2" w:rsidRPr="00641BDB" w:rsidRDefault="0007660F" w:rsidP="00970F69">
      <w:pPr>
        <w:pStyle w:val="Heading3"/>
        <w:keepLines/>
        <w:spacing w:before="170" w:after="170"/>
        <w:ind w:left="360"/>
        <w:jc w:val="both"/>
        <w:rPr>
          <w:rFonts w:eastAsia="Times New Roman" w:cs="Arial"/>
          <w:szCs w:val="17"/>
          <w:lang w:val="es-ES_tradnl"/>
        </w:rPr>
      </w:pPr>
      <w:bookmarkStart w:id="279" w:name="_Toc213074197"/>
      <w:bookmarkStart w:id="280" w:name="_Toc126065422"/>
      <w:bookmarkStart w:id="281" w:name="_Toc213234811"/>
      <w:r w:rsidRPr="00641BDB">
        <w:rPr>
          <w:rFonts w:eastAsia="Times New Roman" w:cs="Arial"/>
          <w:szCs w:val="17"/>
          <w:lang w:val="es-ES_tradnl"/>
        </w:rPr>
        <w:t>Diseño del contrato de servicio web</w:t>
      </w:r>
      <w:bookmarkEnd w:id="279"/>
      <w:bookmarkEnd w:id="280"/>
      <w:bookmarkEnd w:id="281"/>
    </w:p>
    <w:p w14:paraId="7E65F245" w14:textId="35221589" w:rsidR="005E48A2" w:rsidRPr="00641BDB" w:rsidRDefault="00DD7920" w:rsidP="00970F69">
      <w:pPr>
        <w:pStyle w:val="NormalWeb"/>
        <w:jc w:val="both"/>
        <w:rPr>
          <w:rFonts w:eastAsia="Times New Roman" w:cs="Arial"/>
          <w:szCs w:val="17"/>
          <w:lang w:val="es-ES_tradnl"/>
        </w:rPr>
      </w:pPr>
      <w:r w:rsidRPr="00641BDB">
        <w:rPr>
          <w:rFonts w:eastAsia="Times New Roman" w:cs="Arial"/>
          <w:szCs w:val="17"/>
          <w:lang w:val="es-ES_tradnl"/>
        </w:rPr>
        <w:t>113.</w:t>
      </w:r>
      <w:r w:rsidR="006B779E" w:rsidRPr="00641BDB">
        <w:rPr>
          <w:rFonts w:eastAsia="Times New Roman" w:cs="Arial"/>
          <w:szCs w:val="17"/>
          <w:lang w:val="es-ES_tradnl"/>
        </w:rPr>
        <w:tab/>
      </w:r>
      <w:r w:rsidR="0007660F" w:rsidRPr="00641BDB">
        <w:rPr>
          <w:rFonts w:eastAsia="Times New Roman" w:cs="Arial"/>
          <w:szCs w:val="17"/>
          <w:lang w:val="es-ES_tradnl"/>
        </w:rPr>
        <w:t xml:space="preserve">Un contrato de servicio web debería incluir una interfaz técnica compuesta por un lenguaje de descripción de servicios web (WSDL), definiciones de esquemas XML y </w:t>
      </w:r>
      <w:r w:rsidR="00C50601" w:rsidRPr="00641BDB">
        <w:rPr>
          <w:rFonts w:eastAsia="Times New Roman" w:cs="Arial"/>
          <w:szCs w:val="17"/>
          <w:lang w:val="es-ES_tradnl"/>
        </w:rPr>
        <w:t>una política de servicios web (</w:t>
      </w:r>
      <w:r w:rsidR="0007660F" w:rsidRPr="00641BDB">
        <w:rPr>
          <w:rFonts w:eastAsia="Times New Roman" w:cs="Arial"/>
          <w:i/>
          <w:iCs/>
          <w:szCs w:val="17"/>
          <w:lang w:val="es-ES_tradnl"/>
        </w:rPr>
        <w:t>WS-Policy</w:t>
      </w:r>
      <w:r w:rsidR="00C50601" w:rsidRPr="00641BDB">
        <w:rPr>
          <w:rFonts w:eastAsia="Times New Roman" w:cs="Arial"/>
          <w:i/>
          <w:iCs/>
          <w:szCs w:val="17"/>
          <w:lang w:val="es-ES_tradnl"/>
        </w:rPr>
        <w:t>)</w:t>
      </w:r>
      <w:r w:rsidR="0007660F" w:rsidRPr="00641BDB">
        <w:rPr>
          <w:rFonts w:eastAsia="Times New Roman" w:cs="Arial"/>
          <w:szCs w:val="17"/>
          <w:lang w:val="es-ES_tradnl"/>
        </w:rPr>
        <w:t>, así como una interfaz no técnica integrada por uno o más documentos de descripción de servicios.</w:t>
      </w:r>
    </w:p>
    <w:p w14:paraId="280C3415" w14:textId="477B2795" w:rsidR="005E48A2" w:rsidRPr="00641BDB" w:rsidRDefault="00DD7920" w:rsidP="00970F69">
      <w:pPr>
        <w:pStyle w:val="NormalWeb"/>
        <w:jc w:val="both"/>
        <w:rPr>
          <w:rFonts w:eastAsia="Times New Roman" w:cs="Arial"/>
          <w:szCs w:val="17"/>
          <w:lang w:val="es-ES_tradnl"/>
        </w:rPr>
      </w:pPr>
      <w:r w:rsidRPr="00641BDB">
        <w:rPr>
          <w:rFonts w:eastAsia="Times New Roman" w:cs="Arial"/>
          <w:szCs w:val="17"/>
          <w:lang w:val="es-ES_tradnl"/>
        </w:rPr>
        <w:t>114.</w:t>
      </w:r>
      <w:r w:rsidR="006B779E" w:rsidRPr="00641BDB">
        <w:rPr>
          <w:rFonts w:eastAsia="Times New Roman" w:cs="Arial"/>
          <w:szCs w:val="17"/>
          <w:lang w:val="es-ES_tradnl"/>
        </w:rPr>
        <w:tab/>
      </w:r>
      <w:r w:rsidR="0007660F" w:rsidRPr="00641BDB">
        <w:rPr>
          <w:rFonts w:eastAsia="Times New Roman" w:cs="Arial"/>
          <w:szCs w:val="17"/>
          <w:lang w:val="es-ES_tradnl"/>
        </w:rPr>
        <w:t xml:space="preserve">El WSDL, parte del contrato de servicio, debe ser diseñado antes de cualquier desarrollo de código. En ningún caso deber ser generado </w:t>
      </w:r>
      <w:r w:rsidR="007B221C" w:rsidRPr="00641BDB">
        <w:rPr>
          <w:rFonts w:eastAsia="Times New Roman" w:cs="Arial"/>
          <w:szCs w:val="17"/>
          <w:lang w:val="es-ES_tradnl"/>
        </w:rPr>
        <w:t xml:space="preserve">automáticamente </w:t>
      </w:r>
      <w:r w:rsidR="0007660F" w:rsidRPr="00641BDB">
        <w:rPr>
          <w:rFonts w:eastAsia="Times New Roman" w:cs="Arial"/>
          <w:szCs w:val="17"/>
          <w:lang w:val="es-ES_tradnl"/>
        </w:rPr>
        <w:t xml:space="preserve">a partir del código. La máxima debe ser </w:t>
      </w:r>
      <w:r w:rsidR="0007660F" w:rsidRPr="00641BDB">
        <w:rPr>
          <w:rFonts w:eastAsia="Times New Roman" w:cs="Arial"/>
          <w:i/>
          <w:iCs/>
          <w:szCs w:val="17"/>
          <w:lang w:val="es-ES_tradnl"/>
        </w:rPr>
        <w:t>contract-first</w:t>
      </w:r>
      <w:r w:rsidR="0007660F" w:rsidRPr="00641BDB">
        <w:rPr>
          <w:rFonts w:eastAsia="Times New Roman" w:cs="Arial"/>
          <w:szCs w:val="17"/>
          <w:lang w:val="es-ES_tradnl"/>
        </w:rPr>
        <w:t xml:space="preserve"> y no </w:t>
      </w:r>
      <w:r w:rsidR="0007660F" w:rsidRPr="00641BDB">
        <w:rPr>
          <w:rFonts w:eastAsia="Times New Roman" w:cs="Arial"/>
          <w:i/>
          <w:iCs/>
          <w:szCs w:val="17"/>
          <w:lang w:val="es-ES_tradnl"/>
        </w:rPr>
        <w:t>code-first</w:t>
      </w:r>
      <w:r w:rsidR="0007660F" w:rsidRPr="00641BDB">
        <w:rPr>
          <w:rFonts w:eastAsia="Times New Roman" w:cs="Arial"/>
          <w:szCs w:val="17"/>
          <w:lang w:val="es-ES_tradnl"/>
        </w:rPr>
        <w:t xml:space="preserve">. </w:t>
      </w:r>
      <w:r w:rsidR="007B221C" w:rsidRPr="00641BDB">
        <w:rPr>
          <w:rFonts w:eastAsia="Times New Roman" w:cs="Arial"/>
          <w:szCs w:val="17"/>
          <w:lang w:val="es-ES_tradnl"/>
        </w:rPr>
        <w:t xml:space="preserve">Todos los contratos de servicio web deben ajustarse al </w:t>
      </w:r>
      <w:r w:rsidR="007B221C" w:rsidRPr="00641BDB">
        <w:rPr>
          <w:rFonts w:eastAsia="Times New Roman" w:cs="Arial"/>
          <w:i/>
          <w:iCs/>
          <w:szCs w:val="17"/>
          <w:lang w:val="es-ES_tradnl"/>
        </w:rPr>
        <w:t>WS-I Basic Profile</w:t>
      </w:r>
      <w:r w:rsidR="007B221C" w:rsidRPr="00641BDB">
        <w:rPr>
          <w:rFonts w:eastAsia="Times New Roman" w:cs="Arial"/>
          <w:szCs w:val="17"/>
          <w:lang w:val="es-ES_tradnl"/>
        </w:rPr>
        <w:t xml:space="preserve">. Cualquier proyecto que se genere automáticamente a partir del código podrá ser objeto de modificaciones para asegurar </w:t>
      </w:r>
      <w:r w:rsidR="00335ED7" w:rsidRPr="00641BDB">
        <w:rPr>
          <w:rFonts w:eastAsia="Times New Roman" w:cs="Arial"/>
          <w:szCs w:val="17"/>
          <w:lang w:val="es-ES_tradnl"/>
        </w:rPr>
        <w:t>su</w:t>
      </w:r>
      <w:r w:rsidR="007B221C" w:rsidRPr="00641BDB">
        <w:rPr>
          <w:rFonts w:eastAsia="Times New Roman" w:cs="Arial"/>
          <w:szCs w:val="17"/>
          <w:lang w:val="es-ES_tradnl"/>
        </w:rPr>
        <w:t xml:space="preserve"> conformidad con las normas</w:t>
      </w:r>
      <w:r w:rsidR="005E48A2" w:rsidRPr="00641BDB">
        <w:rPr>
          <w:rFonts w:eastAsia="Times New Roman" w:cs="Arial"/>
          <w:szCs w:val="17"/>
          <w:lang w:val="es-ES_tradnl"/>
        </w:rPr>
        <w:t>.</w:t>
      </w:r>
    </w:p>
    <w:p w14:paraId="7736DC92" w14:textId="73EB97AD" w:rsidR="005E48A2" w:rsidRPr="00641BDB" w:rsidRDefault="0048537C" w:rsidP="00970F69">
      <w:pPr>
        <w:pStyle w:val="Heading3"/>
        <w:keepLines/>
        <w:spacing w:before="170" w:after="170"/>
        <w:ind w:left="360"/>
        <w:jc w:val="both"/>
        <w:rPr>
          <w:lang w:val="es-ES_tradnl"/>
        </w:rPr>
      </w:pPr>
      <w:bookmarkStart w:id="282" w:name="_Toc213074198"/>
      <w:bookmarkStart w:id="283" w:name="_Toc126065423"/>
      <w:bookmarkStart w:id="284" w:name="_Toc213234812"/>
      <w:r w:rsidRPr="00641BDB">
        <w:rPr>
          <w:lang w:val="es-ES_tradnl"/>
        </w:rPr>
        <w:t>Adhesión</w:t>
      </w:r>
      <w:r w:rsidR="00351619" w:rsidRPr="00641BDB">
        <w:rPr>
          <w:lang w:val="es-ES_tradnl"/>
        </w:rPr>
        <w:t xml:space="preserve"> de políticas a las definiciones WSDL</w:t>
      </w:r>
      <w:bookmarkEnd w:id="282"/>
      <w:bookmarkEnd w:id="283"/>
      <w:bookmarkEnd w:id="284"/>
    </w:p>
    <w:p w14:paraId="0EB8D02B" w14:textId="770DD4D7" w:rsidR="005E48A2" w:rsidRPr="00641BDB" w:rsidRDefault="00DD7920" w:rsidP="00970F69">
      <w:pPr>
        <w:pStyle w:val="NormalWeb"/>
        <w:jc w:val="both"/>
        <w:rPr>
          <w:rFonts w:eastAsia="Times New Roman" w:cs="Arial"/>
          <w:szCs w:val="17"/>
          <w:lang w:val="es-ES_tradnl"/>
        </w:rPr>
      </w:pPr>
      <w:r w:rsidRPr="00641BDB">
        <w:rPr>
          <w:rFonts w:eastAsia="Times New Roman" w:cs="Arial"/>
          <w:szCs w:val="17"/>
          <w:lang w:val="es-ES_tradnl"/>
        </w:rPr>
        <w:t>115.</w:t>
      </w:r>
      <w:r w:rsidR="006B779E" w:rsidRPr="00641BDB">
        <w:rPr>
          <w:rFonts w:eastAsia="Times New Roman" w:cs="Arial"/>
          <w:szCs w:val="17"/>
          <w:lang w:val="es-ES_tradnl"/>
        </w:rPr>
        <w:tab/>
      </w:r>
      <w:r w:rsidR="00843A6A" w:rsidRPr="00641BDB">
        <w:rPr>
          <w:rFonts w:eastAsia="Times New Roman" w:cs="Arial"/>
          <w:szCs w:val="17"/>
          <w:lang w:val="es-ES_tradnl"/>
        </w:rPr>
        <w:t xml:space="preserve">Los contratos de servicios web pueden ampliarse con políticas de seguridad que </w:t>
      </w:r>
      <w:r w:rsidR="0048537C" w:rsidRPr="00641BDB">
        <w:rPr>
          <w:rFonts w:eastAsia="Times New Roman" w:cs="Arial"/>
          <w:szCs w:val="17"/>
          <w:lang w:val="es-ES_tradnl"/>
        </w:rPr>
        <w:t>incluyen</w:t>
      </w:r>
      <w:r w:rsidR="00843A6A" w:rsidRPr="00641BDB">
        <w:rPr>
          <w:rFonts w:eastAsia="Times New Roman" w:cs="Arial"/>
          <w:szCs w:val="17"/>
          <w:lang w:val="es-ES_tradnl"/>
        </w:rPr>
        <w:t xml:space="preserve"> limitaciones, condiciones y cualidades complementarias normalmente relacionadas con el funcionamiento de los servicios. Las políticas de seguridad pueden formularse en formato legible por personas y formar parte de un acuerdo de nivel de servicio complementario, o en formato legible por máquinas en el momento de ejecución. Las políticas legibles por máquina</w:t>
      </w:r>
      <w:r w:rsidR="0040096F" w:rsidRPr="00641BDB">
        <w:rPr>
          <w:rFonts w:eastAsia="Times New Roman" w:cs="Arial"/>
          <w:szCs w:val="17"/>
          <w:lang w:val="es-ES_tradnl"/>
        </w:rPr>
        <w:t>s</w:t>
      </w:r>
      <w:r w:rsidR="00843A6A" w:rsidRPr="00641BDB">
        <w:rPr>
          <w:rFonts w:eastAsia="Times New Roman" w:cs="Arial"/>
          <w:szCs w:val="17"/>
          <w:lang w:val="es-ES_tradnl"/>
        </w:rPr>
        <w:t xml:space="preserve"> se definen usando el lenguaje </w:t>
      </w:r>
      <w:r w:rsidR="00843A6A" w:rsidRPr="00641BDB">
        <w:rPr>
          <w:rFonts w:eastAsia="Times New Roman" w:cs="Arial"/>
          <w:i/>
          <w:iCs/>
          <w:szCs w:val="17"/>
          <w:lang w:val="es-ES_tradnl"/>
        </w:rPr>
        <w:t>WS-Policy</w:t>
      </w:r>
      <w:r w:rsidR="00843A6A" w:rsidRPr="00641BDB">
        <w:rPr>
          <w:rFonts w:eastAsia="Times New Roman" w:cs="Arial"/>
          <w:szCs w:val="17"/>
          <w:lang w:val="es-ES_tradnl"/>
        </w:rPr>
        <w:t xml:space="preserve"> y las especificaciones conexas.</w:t>
      </w:r>
      <w:r w:rsidR="005E48A2" w:rsidRPr="00641BDB">
        <w:rPr>
          <w:rFonts w:eastAsia="Times New Roman" w:cs="Arial"/>
          <w:szCs w:val="17"/>
          <w:lang w:val="es-ES_tradnl"/>
        </w:rPr>
        <w:t xml:space="preserve"> </w:t>
      </w:r>
    </w:p>
    <w:p w14:paraId="6316B04D" w14:textId="1F52A900" w:rsidR="005E48A2" w:rsidRPr="00641BDB" w:rsidRDefault="005E48A2" w:rsidP="00017E44">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[WS-</w:t>
      </w:r>
      <w:r w:rsidR="00E036A1" w:rsidRPr="00641BDB">
        <w:rPr>
          <w:rFonts w:eastAsia="Times New Roman" w:cs="Arial"/>
          <w:szCs w:val="17"/>
          <w:lang w:val="es-ES_tradnl"/>
        </w:rPr>
        <w:t>20</w:t>
      </w:r>
      <w:r w:rsidRPr="00641BDB">
        <w:rPr>
          <w:rFonts w:eastAsia="Times New Roman" w:cs="Arial"/>
          <w:szCs w:val="17"/>
          <w:lang w:val="es-ES_tradnl"/>
        </w:rPr>
        <w:t>]</w:t>
      </w:r>
      <w:r w:rsidR="00017E44" w:rsidRPr="00641BDB">
        <w:rPr>
          <w:rFonts w:eastAsia="Times New Roman" w:cs="Arial"/>
          <w:szCs w:val="17"/>
          <w:lang w:val="es-ES_tradnl"/>
        </w:rPr>
        <w:tab/>
        <w:t xml:space="preserve">Las definiciones de políticas DEBEN figurar por separado en un documento de definición de </w:t>
      </w:r>
      <w:r w:rsidR="00017E44" w:rsidRPr="00641BDB">
        <w:rPr>
          <w:rFonts w:eastAsia="Times New Roman" w:cs="Arial"/>
          <w:i/>
          <w:iCs/>
          <w:szCs w:val="17"/>
          <w:lang w:val="es-ES_tradnl"/>
        </w:rPr>
        <w:t>WS-Policy</w:t>
      </w:r>
      <w:r w:rsidR="00017E44" w:rsidRPr="00641BDB">
        <w:rPr>
          <w:rFonts w:eastAsia="Times New Roman" w:cs="Arial"/>
          <w:szCs w:val="17"/>
          <w:lang w:val="es-ES_tradnl"/>
        </w:rPr>
        <w:t>, al que se hace referencia en el documento WSDL mediante el elemento</w:t>
      </w:r>
      <w:r w:rsidRPr="00641BDB">
        <w:rPr>
          <w:rFonts w:eastAsia="Times New Roman" w:cs="Arial"/>
          <w:szCs w:val="17"/>
          <w:lang w:val="es-ES_tradnl"/>
        </w:rPr>
        <w:t xml:space="preserve"> </w:t>
      </w:r>
      <w:r w:rsidRPr="00641BDB">
        <w:rPr>
          <w:rFonts w:ascii="Courier New" w:eastAsia="Times New Roman" w:hAnsi="Courier New" w:cs="Courier New"/>
          <w:szCs w:val="17"/>
          <w:lang w:val="es-ES_tradnl"/>
        </w:rPr>
        <w:t>wsp:PolicyReference</w:t>
      </w:r>
      <w:r w:rsidR="00017E44" w:rsidRPr="00641BDB">
        <w:rPr>
          <w:rFonts w:ascii="Courier New" w:eastAsia="Times New Roman" w:hAnsi="Courier New" w:cs="Courier New"/>
          <w:szCs w:val="17"/>
          <w:lang w:val="es-ES_tradnl"/>
        </w:rPr>
        <w:t>.</w:t>
      </w:r>
    </w:p>
    <w:p w14:paraId="78765A07" w14:textId="45D6E037" w:rsidR="005E48A2" w:rsidRPr="00641BDB" w:rsidRDefault="005E48A2" w:rsidP="0083273C">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[WS-2</w:t>
      </w:r>
      <w:r w:rsidR="00E036A1" w:rsidRPr="00641BDB">
        <w:rPr>
          <w:rFonts w:eastAsia="Times New Roman" w:cs="Arial"/>
          <w:szCs w:val="17"/>
          <w:lang w:val="es-ES_tradnl"/>
        </w:rPr>
        <w:t>1</w:t>
      </w:r>
      <w:r w:rsidRPr="00641BDB">
        <w:rPr>
          <w:rFonts w:eastAsia="Times New Roman" w:cs="Arial"/>
          <w:szCs w:val="17"/>
          <w:lang w:val="es-ES_tradnl"/>
        </w:rPr>
        <w:t>]</w:t>
      </w:r>
      <w:r w:rsidR="0083273C" w:rsidRPr="00641BDB">
        <w:rPr>
          <w:rFonts w:eastAsia="Times New Roman" w:cs="Arial"/>
          <w:szCs w:val="17"/>
          <w:lang w:val="es-ES_tradnl"/>
        </w:rPr>
        <w:tab/>
        <w:t>Las políticas globales o específicas de un dominio DEBERÍAN ser independientes y aplicables a múltiples servicios.</w:t>
      </w:r>
    </w:p>
    <w:p w14:paraId="6F68B97F" w14:textId="3CD04B20" w:rsidR="005E48A2" w:rsidRPr="00641BDB" w:rsidRDefault="005E48A2" w:rsidP="0048537C">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[WS-2</w:t>
      </w:r>
      <w:r w:rsidR="00E036A1" w:rsidRPr="00641BDB">
        <w:rPr>
          <w:rFonts w:eastAsia="Times New Roman" w:cs="Arial"/>
          <w:szCs w:val="17"/>
          <w:lang w:val="es-ES_tradnl"/>
        </w:rPr>
        <w:t>2</w:t>
      </w:r>
      <w:r w:rsidRPr="00641BDB">
        <w:rPr>
          <w:rFonts w:eastAsia="Times New Roman" w:cs="Arial"/>
          <w:szCs w:val="17"/>
          <w:lang w:val="es-ES_tradnl"/>
        </w:rPr>
        <w:t>]</w:t>
      </w:r>
      <w:r w:rsidR="0083273C" w:rsidRPr="00641BDB">
        <w:rPr>
          <w:rFonts w:eastAsia="Times New Roman" w:cs="Arial"/>
          <w:szCs w:val="17"/>
          <w:lang w:val="es-ES_tradnl"/>
        </w:rPr>
        <w:tab/>
      </w:r>
      <w:r w:rsidR="0048537C" w:rsidRPr="00641BDB">
        <w:rPr>
          <w:rFonts w:eastAsia="Times New Roman" w:cs="Arial"/>
          <w:szCs w:val="17"/>
          <w:lang w:val="es-ES_tradnl"/>
        </w:rPr>
        <w:t xml:space="preserve">Los puntos de adhesión de políticas DEBERÍAN ser compatibles con WSDL 1.1 o una versión posterior, preferiblemente la versión 2.0, los elementos de los puntos de adhesión y los temas de políticas </w:t>
      </w:r>
      <w:r w:rsidR="0040096F" w:rsidRPr="00641BDB">
        <w:rPr>
          <w:rFonts w:eastAsia="Times New Roman" w:cs="Arial"/>
          <w:szCs w:val="17"/>
          <w:lang w:val="es-ES_tradnl"/>
        </w:rPr>
        <w:t>conexas</w:t>
      </w:r>
      <w:r w:rsidR="0048537C" w:rsidRPr="00641BDB">
        <w:rPr>
          <w:rFonts w:eastAsia="Times New Roman" w:cs="Arial"/>
          <w:szCs w:val="17"/>
          <w:lang w:val="es-ES_tradnl"/>
        </w:rPr>
        <w:t xml:space="preserve"> (servicio, punto final, operación y mensaje).</w:t>
      </w:r>
    </w:p>
    <w:p w14:paraId="1FA14030" w14:textId="1FA8B0DA" w:rsidR="005E48A2" w:rsidRPr="00641BDB" w:rsidRDefault="005C2E1A" w:rsidP="00970F69">
      <w:pPr>
        <w:pStyle w:val="Heading3"/>
        <w:keepLines/>
        <w:spacing w:before="170" w:after="170"/>
        <w:ind w:left="360"/>
        <w:jc w:val="both"/>
        <w:rPr>
          <w:lang w:val="es-ES_tradnl"/>
        </w:rPr>
      </w:pPr>
      <w:bookmarkStart w:id="285" w:name="_Toc516073821"/>
      <w:bookmarkStart w:id="286" w:name="_Toc213074199"/>
      <w:bookmarkStart w:id="287" w:name="_Toc126065424"/>
      <w:bookmarkStart w:id="288" w:name="_Toc213234813"/>
      <w:r w:rsidRPr="00641BDB">
        <w:rPr>
          <w:lang w:val="es-ES_tradnl"/>
        </w:rPr>
        <w:t>SOAP - Seguridad de servicios web</w:t>
      </w:r>
      <w:bookmarkEnd w:id="285"/>
      <w:bookmarkEnd w:id="286"/>
      <w:bookmarkEnd w:id="287"/>
      <w:bookmarkEnd w:id="288"/>
    </w:p>
    <w:p w14:paraId="08283F71" w14:textId="6F1718FE" w:rsidR="005E48A2" w:rsidRPr="00641BDB" w:rsidRDefault="00DD7920" w:rsidP="00970F69">
      <w:pPr>
        <w:pStyle w:val="NormalWeb"/>
        <w:jc w:val="both"/>
        <w:rPr>
          <w:rFonts w:eastAsia="Times New Roman" w:cs="Arial"/>
          <w:szCs w:val="17"/>
          <w:lang w:val="es-ES_tradnl"/>
        </w:rPr>
      </w:pPr>
      <w:r w:rsidRPr="00641BDB">
        <w:rPr>
          <w:rFonts w:eastAsia="Times New Roman" w:cs="Arial"/>
          <w:szCs w:val="17"/>
          <w:lang w:val="es-ES_tradnl"/>
        </w:rPr>
        <w:t>116.</w:t>
      </w:r>
      <w:r w:rsidR="006B779E" w:rsidRPr="00641BDB">
        <w:rPr>
          <w:rFonts w:eastAsia="Times New Roman" w:cs="Arial"/>
          <w:szCs w:val="17"/>
          <w:lang w:val="es-ES_tradnl"/>
        </w:rPr>
        <w:tab/>
      </w:r>
      <w:r w:rsidR="00EB653F" w:rsidRPr="00641BDB">
        <w:rPr>
          <w:rFonts w:eastAsia="Times New Roman" w:cs="Arial"/>
          <w:szCs w:val="17"/>
          <w:lang w:val="es-ES_tradnl"/>
        </w:rPr>
        <w:t xml:space="preserve">La seguridad de </w:t>
      </w:r>
      <w:r w:rsidR="0087246E" w:rsidRPr="00641BDB">
        <w:rPr>
          <w:rFonts w:eastAsia="Times New Roman" w:cs="Arial"/>
          <w:szCs w:val="17"/>
          <w:lang w:val="es-ES_tradnl"/>
        </w:rPr>
        <w:t>s</w:t>
      </w:r>
      <w:r w:rsidR="00EB653F" w:rsidRPr="00641BDB">
        <w:rPr>
          <w:rFonts w:eastAsia="Times New Roman" w:cs="Arial"/>
          <w:szCs w:val="17"/>
          <w:lang w:val="es-ES_tradnl"/>
        </w:rPr>
        <w:t xml:space="preserve">ervicios </w:t>
      </w:r>
      <w:r w:rsidR="0087246E" w:rsidRPr="00641BDB">
        <w:rPr>
          <w:rFonts w:eastAsia="Times New Roman" w:cs="Arial"/>
          <w:szCs w:val="17"/>
          <w:lang w:val="es-ES_tradnl"/>
        </w:rPr>
        <w:t>w</w:t>
      </w:r>
      <w:r w:rsidR="00EB653F" w:rsidRPr="00641BDB">
        <w:rPr>
          <w:rFonts w:eastAsia="Times New Roman" w:cs="Arial"/>
          <w:szCs w:val="17"/>
          <w:lang w:val="es-ES_tradnl"/>
        </w:rPr>
        <w:t xml:space="preserve">eb (WSS): seguridad de mensajes SOAP </w:t>
      </w:r>
      <w:r w:rsidR="00253FFC" w:rsidRPr="00641BDB">
        <w:rPr>
          <w:rFonts w:eastAsia="Times New Roman" w:cs="Arial"/>
          <w:szCs w:val="17"/>
          <w:lang w:val="es-ES_tradnl"/>
        </w:rPr>
        <w:t>(</w:t>
      </w:r>
      <w:r w:rsidR="00253FFC" w:rsidRPr="00641BDB">
        <w:rPr>
          <w:rFonts w:eastAsia="Times New Roman" w:cs="Arial"/>
          <w:i/>
          <w:iCs/>
          <w:szCs w:val="17"/>
          <w:lang w:val="es-ES_tradnl"/>
        </w:rPr>
        <w:t>WSS: SOAP Message Security</w:t>
      </w:r>
      <w:r w:rsidR="00253FFC" w:rsidRPr="00641BDB">
        <w:rPr>
          <w:rFonts w:eastAsia="Times New Roman" w:cs="Arial"/>
          <w:szCs w:val="17"/>
          <w:lang w:val="es-ES_tradnl"/>
        </w:rPr>
        <w:t xml:space="preserve">) </w:t>
      </w:r>
      <w:r w:rsidR="005C2E1A" w:rsidRPr="00641BDB">
        <w:rPr>
          <w:rFonts w:eastAsia="Times New Roman" w:cs="Arial"/>
          <w:szCs w:val="17"/>
          <w:lang w:val="es-ES_tradnl"/>
        </w:rPr>
        <w:t>consiste en un conjunto de mejoras en la mensajería SOAP que proporciona integridad y confidencialidad a los mensajes.</w:t>
      </w:r>
      <w:r w:rsidR="0087246E" w:rsidRPr="00641BDB">
        <w:rPr>
          <w:rFonts w:eastAsia="Times New Roman" w:cs="Arial"/>
          <w:szCs w:val="17"/>
          <w:lang w:val="es-ES_tradnl"/>
        </w:rPr>
        <w:t xml:space="preserve"> </w:t>
      </w:r>
      <w:r w:rsidR="00253FFC" w:rsidRPr="00641BDB">
        <w:rPr>
          <w:rFonts w:eastAsia="Times New Roman" w:cs="Arial"/>
          <w:i/>
          <w:iCs/>
          <w:szCs w:val="17"/>
          <w:lang w:val="es-ES_tradnl"/>
        </w:rPr>
        <w:t xml:space="preserve">WSS: SOAP Message Security </w:t>
      </w:r>
      <w:r w:rsidR="0087246E" w:rsidRPr="00641BDB">
        <w:rPr>
          <w:rFonts w:eastAsia="Times New Roman" w:cs="Arial"/>
          <w:szCs w:val="17"/>
          <w:lang w:val="es-ES_tradnl"/>
        </w:rPr>
        <w:t xml:space="preserve">es ampliable y puede incluir una serie de modelos de seguridad y tecnologías de cifrado. </w:t>
      </w:r>
      <w:r w:rsidR="00253FFC" w:rsidRPr="00641BDB">
        <w:rPr>
          <w:rFonts w:eastAsia="Times New Roman" w:cs="Arial"/>
          <w:i/>
          <w:iCs/>
          <w:szCs w:val="17"/>
          <w:lang w:val="es-ES_tradnl"/>
        </w:rPr>
        <w:t xml:space="preserve">WSS: SOAP Message Security </w:t>
      </w:r>
      <w:r w:rsidR="0087246E" w:rsidRPr="00641BDB">
        <w:rPr>
          <w:rFonts w:eastAsia="Times New Roman" w:cs="Arial"/>
          <w:szCs w:val="17"/>
          <w:lang w:val="es-ES_tradnl"/>
        </w:rPr>
        <w:t>proporciona tres mecanismos principales que pueden utilizarse de forma independiente o conjuntamente:</w:t>
      </w:r>
    </w:p>
    <w:p w14:paraId="0B1688E7" w14:textId="342A5F4E" w:rsidR="005E48A2" w:rsidRPr="00641BDB" w:rsidRDefault="00E137EA" w:rsidP="007C4832">
      <w:pPr>
        <w:pStyle w:val="NormalWeb"/>
        <w:numPr>
          <w:ilvl w:val="0"/>
          <w:numId w:val="11"/>
        </w:numPr>
        <w:jc w:val="both"/>
        <w:rPr>
          <w:rFonts w:eastAsia="Times New Roman" w:cs="Arial"/>
          <w:szCs w:val="17"/>
          <w:lang w:val="es-ES_tradnl"/>
        </w:rPr>
      </w:pPr>
      <w:r w:rsidRPr="00641BDB">
        <w:rPr>
          <w:rFonts w:eastAsia="Times New Roman" w:cs="Arial"/>
          <w:szCs w:val="17"/>
          <w:lang w:val="es-ES_tradnl"/>
        </w:rPr>
        <w:t xml:space="preserve">La posibilidad de enviar </w:t>
      </w:r>
      <w:r w:rsidR="0040096F" w:rsidRPr="00641BDB">
        <w:rPr>
          <w:rFonts w:eastAsia="Times New Roman" w:cs="Arial"/>
          <w:i/>
          <w:iCs/>
          <w:szCs w:val="17"/>
          <w:lang w:val="es-ES_tradnl"/>
        </w:rPr>
        <w:t>tokens</w:t>
      </w:r>
      <w:r w:rsidRPr="00641BDB">
        <w:rPr>
          <w:rFonts w:eastAsia="Times New Roman" w:cs="Arial"/>
          <w:szCs w:val="17"/>
          <w:lang w:val="es-ES_tradnl"/>
        </w:rPr>
        <w:t xml:space="preserve"> de seguridad como parte de un mensaje, y de asociarlos con el contenido del mensaje</w:t>
      </w:r>
      <w:r w:rsidR="00203CE9" w:rsidRPr="00641BDB">
        <w:rPr>
          <w:rFonts w:eastAsia="Times New Roman" w:cs="Arial"/>
          <w:szCs w:val="17"/>
          <w:lang w:val="es-ES_tradnl"/>
        </w:rPr>
        <w:t>;</w:t>
      </w:r>
      <w:r w:rsidR="00D22D23" w:rsidRPr="00641BDB">
        <w:rPr>
          <w:rFonts w:eastAsia="Times New Roman" w:cs="Arial"/>
          <w:szCs w:val="17"/>
          <w:lang w:val="es-ES_tradnl"/>
        </w:rPr>
        <w:t xml:space="preserve"> </w:t>
      </w:r>
    </w:p>
    <w:p w14:paraId="7A8EB7E4" w14:textId="06FC3BAB" w:rsidR="005E48A2" w:rsidRPr="00641BDB" w:rsidRDefault="000A27E3" w:rsidP="007C4832">
      <w:pPr>
        <w:pStyle w:val="NormalWeb"/>
        <w:numPr>
          <w:ilvl w:val="0"/>
          <w:numId w:val="11"/>
        </w:numPr>
        <w:jc w:val="both"/>
        <w:rPr>
          <w:rFonts w:eastAsia="Times New Roman" w:cs="Arial"/>
          <w:szCs w:val="17"/>
          <w:lang w:val="es-ES_tradnl"/>
        </w:rPr>
      </w:pPr>
      <w:r w:rsidRPr="00641BDB">
        <w:rPr>
          <w:rFonts w:eastAsia="Times New Roman" w:cs="Arial"/>
          <w:szCs w:val="17"/>
          <w:lang w:val="es-ES_tradnl"/>
        </w:rPr>
        <w:t xml:space="preserve">La posibilidad de proteger el contenido de un mensaje de modificaciones no autorizadas y no detectadas (integridad del mensaje); y </w:t>
      </w:r>
    </w:p>
    <w:p w14:paraId="5031ABF3" w14:textId="1E4C4BB5" w:rsidR="005E48A2" w:rsidRPr="00641BDB" w:rsidRDefault="000A27E3" w:rsidP="007C4832">
      <w:pPr>
        <w:pStyle w:val="NormalWeb"/>
        <w:numPr>
          <w:ilvl w:val="0"/>
          <w:numId w:val="11"/>
        </w:numPr>
        <w:jc w:val="both"/>
        <w:rPr>
          <w:rFonts w:eastAsia="Times New Roman" w:cs="Arial"/>
          <w:szCs w:val="17"/>
          <w:lang w:val="es-ES_tradnl"/>
        </w:rPr>
      </w:pPr>
      <w:r w:rsidRPr="00641BDB">
        <w:rPr>
          <w:rFonts w:eastAsia="Times New Roman" w:cs="Arial"/>
          <w:szCs w:val="17"/>
          <w:lang w:val="es-ES_tradnl"/>
        </w:rPr>
        <w:t>La posibilidad de proteger el contenido de un mensaje de una divulgación no autorizada (confidencialidad del mensaje)</w:t>
      </w:r>
      <w:r w:rsidR="00203CE9" w:rsidRPr="00641BDB">
        <w:rPr>
          <w:rFonts w:eastAsia="Times New Roman" w:cs="Arial"/>
          <w:szCs w:val="17"/>
          <w:lang w:val="es-ES_tradnl"/>
        </w:rPr>
        <w:t>.</w:t>
      </w:r>
    </w:p>
    <w:p w14:paraId="1C9E6884" w14:textId="0B6CB436" w:rsidR="005E48A2" w:rsidRPr="00641BDB" w:rsidRDefault="00253FFC" w:rsidP="00970F69">
      <w:pPr>
        <w:jc w:val="both"/>
        <w:rPr>
          <w:lang w:val="es-ES_tradnl"/>
        </w:rPr>
      </w:pPr>
      <w:r w:rsidRPr="00641BDB">
        <w:rPr>
          <w:rFonts w:eastAsia="Times New Roman" w:cs="Arial"/>
          <w:i/>
          <w:iCs/>
          <w:szCs w:val="17"/>
          <w:lang w:val="es-ES_tradnl"/>
        </w:rPr>
        <w:t>WSS: SOAP Message Security</w:t>
      </w:r>
      <w:r w:rsidR="005E48A2" w:rsidRPr="00641BDB">
        <w:rPr>
          <w:rFonts w:eastAsia="Times New Roman" w:cs="Arial"/>
          <w:szCs w:val="17"/>
          <w:lang w:val="es-ES_tradnl"/>
        </w:rPr>
        <w:t xml:space="preserve"> </w:t>
      </w:r>
      <w:r w:rsidRPr="00641BDB">
        <w:rPr>
          <w:rFonts w:eastAsia="Times New Roman" w:cs="Arial"/>
          <w:szCs w:val="17"/>
          <w:lang w:val="es-ES_tradnl"/>
        </w:rPr>
        <w:t xml:space="preserve">puede utilizarse conjuntamente con otras extensiones de servicios web y protocolos específicos </w:t>
      </w:r>
      <w:r w:rsidR="00B31E7A" w:rsidRPr="00641BDB">
        <w:rPr>
          <w:rFonts w:eastAsia="Times New Roman" w:cs="Arial"/>
          <w:szCs w:val="17"/>
          <w:lang w:val="es-ES_tradnl"/>
        </w:rPr>
        <w:t>de</w:t>
      </w:r>
      <w:r w:rsidRPr="00641BDB">
        <w:rPr>
          <w:rFonts w:eastAsia="Times New Roman" w:cs="Arial"/>
          <w:szCs w:val="17"/>
          <w:lang w:val="es-ES_tradnl"/>
        </w:rPr>
        <w:t xml:space="preserve"> cada aplicación con el fin de satisfacer una serie de requisitos de seguridad.</w:t>
      </w:r>
    </w:p>
    <w:p w14:paraId="041C3E43" w14:textId="18458E78" w:rsidR="007D638D" w:rsidRPr="00641BDB" w:rsidRDefault="00745D5B" w:rsidP="00C60107">
      <w:pPr>
        <w:spacing w:before="100" w:beforeAutospacing="1" w:after="240"/>
        <w:ind w:left="1699" w:hanging="990"/>
        <w:jc w:val="both"/>
        <w:rPr>
          <w:rStyle w:val="Hyperlink"/>
          <w:rFonts w:eastAsia="Times New Roman" w:cs="Arial"/>
          <w:szCs w:val="17"/>
          <w:lang w:val="es-ES_tradnl"/>
        </w:rPr>
      </w:pPr>
      <w:r w:rsidRPr="00641BDB">
        <w:rPr>
          <w:rFonts w:eastAsia="Times New Roman" w:cs="Arial"/>
          <w:szCs w:val="17"/>
          <w:lang w:val="es-ES_tradnl"/>
        </w:rPr>
        <w:t>[WS-2</w:t>
      </w:r>
      <w:r w:rsidR="00E036A1" w:rsidRPr="00641BDB">
        <w:rPr>
          <w:rFonts w:eastAsia="Times New Roman" w:cs="Arial"/>
          <w:szCs w:val="17"/>
          <w:lang w:val="es-ES_tradnl"/>
        </w:rPr>
        <w:t>3</w:t>
      </w:r>
      <w:r w:rsidR="005E48A2" w:rsidRPr="00641BDB">
        <w:rPr>
          <w:rFonts w:eastAsia="Times New Roman" w:cs="Arial"/>
          <w:szCs w:val="17"/>
          <w:lang w:val="es-ES_tradnl"/>
        </w:rPr>
        <w:t>]</w:t>
      </w:r>
      <w:r w:rsidR="00C60107" w:rsidRPr="00641BDB">
        <w:rPr>
          <w:rFonts w:eastAsia="Times New Roman" w:cs="Arial"/>
          <w:szCs w:val="17"/>
          <w:lang w:val="es-ES_tradnl"/>
        </w:rPr>
        <w:tab/>
        <w:t xml:space="preserve">Los servicios web que utilizan mensajes SOAP DEBERÍAN estar protegidos de acuerdo con las recomendaciones </w:t>
      </w:r>
      <w:r w:rsidR="00B31E7A" w:rsidRPr="00641BDB">
        <w:rPr>
          <w:rFonts w:eastAsia="Times New Roman" w:cs="Arial"/>
          <w:szCs w:val="17"/>
          <w:lang w:val="es-ES_tradnl"/>
        </w:rPr>
        <w:t>de</w:t>
      </w:r>
      <w:r w:rsidR="00C60107" w:rsidRPr="00641BDB">
        <w:rPr>
          <w:rFonts w:eastAsia="Times New Roman" w:cs="Arial"/>
          <w:szCs w:val="17"/>
          <w:lang w:val="es-ES_tradnl"/>
        </w:rPr>
        <w:t xml:space="preserve"> </w:t>
      </w:r>
      <w:r w:rsidR="00B31E7A" w:rsidRPr="00641BDB">
        <w:rPr>
          <w:rFonts w:eastAsia="Times New Roman" w:cs="Arial"/>
          <w:i/>
          <w:iCs/>
          <w:szCs w:val="17"/>
          <w:lang w:val="es-ES_tradnl"/>
        </w:rPr>
        <w:t>WSS: SOAP Message Security</w:t>
      </w:r>
      <w:r w:rsidR="00C60107" w:rsidRPr="00641BDB">
        <w:rPr>
          <w:rFonts w:eastAsia="Times New Roman" w:cs="Arial"/>
          <w:szCs w:val="17"/>
          <w:lang w:val="es-ES_tradnl"/>
        </w:rPr>
        <w:t>.</w:t>
      </w:r>
    </w:p>
    <w:p w14:paraId="4A8D4D8E" w14:textId="0E19FC45" w:rsidR="005E48A2" w:rsidRPr="00641BDB" w:rsidRDefault="00C60107" w:rsidP="00901963">
      <w:pPr>
        <w:pStyle w:val="Heading2"/>
        <w:keepLines/>
        <w:spacing w:before="170" w:after="170"/>
        <w:jc w:val="both"/>
        <w:rPr>
          <w:lang w:val="es-ES_tradnl"/>
        </w:rPr>
      </w:pPr>
      <w:bookmarkStart w:id="289" w:name="_Toc213074200"/>
      <w:bookmarkStart w:id="290" w:name="_Toc126065425"/>
      <w:bookmarkStart w:id="291" w:name="_Toc213234814"/>
      <w:r w:rsidRPr="00641BDB">
        <w:rPr>
          <w:lang w:val="es-ES_tradnl"/>
        </w:rPr>
        <w:lastRenderedPageBreak/>
        <w:t>FORMATOS DE TIPOS DE DATOS</w:t>
      </w:r>
      <w:bookmarkEnd w:id="289"/>
      <w:bookmarkEnd w:id="290"/>
      <w:bookmarkEnd w:id="291"/>
    </w:p>
    <w:p w14:paraId="29E529C9" w14:textId="645F4B93" w:rsidR="005E48A2" w:rsidRPr="00641BDB" w:rsidRDefault="00DD7920" w:rsidP="00970F69">
      <w:pPr>
        <w:pStyle w:val="NormalWeb"/>
        <w:jc w:val="both"/>
        <w:rPr>
          <w:rFonts w:eastAsia="Times New Roman" w:cs="Arial"/>
          <w:szCs w:val="17"/>
          <w:lang w:val="es-ES_tradnl"/>
        </w:rPr>
      </w:pPr>
      <w:r w:rsidRPr="00641BDB">
        <w:rPr>
          <w:rFonts w:eastAsia="Times New Roman" w:cs="Arial"/>
          <w:szCs w:val="17"/>
          <w:lang w:val="es-ES_tradnl"/>
        </w:rPr>
        <w:t>117.</w:t>
      </w:r>
      <w:r w:rsidR="00727E40" w:rsidRPr="00641BDB">
        <w:rPr>
          <w:rFonts w:eastAsia="Times New Roman" w:cs="Arial"/>
          <w:szCs w:val="17"/>
          <w:lang w:val="es-ES_tradnl"/>
        </w:rPr>
        <w:tab/>
      </w:r>
      <w:r w:rsidR="004B32DB" w:rsidRPr="00641BDB">
        <w:rPr>
          <w:rFonts w:eastAsia="Times New Roman" w:cs="Arial"/>
          <w:szCs w:val="17"/>
          <w:lang w:val="es-ES_tradnl"/>
        </w:rPr>
        <w:t>En la presente norma se recomiendan formatos de tipos de datos primarios, como la hora, la fecha y el idioma, conforme a las recomendaciones de la</w:t>
      </w:r>
      <w:r w:rsidR="00FE575F" w:rsidRPr="00641BDB">
        <w:rPr>
          <w:rFonts w:eastAsia="Times New Roman" w:cs="Arial"/>
          <w:szCs w:val="17"/>
          <w:lang w:val="es-ES_tradnl"/>
        </w:rPr>
        <w:t>s</w:t>
      </w:r>
      <w:r w:rsidR="004B32DB" w:rsidRPr="00641BDB">
        <w:rPr>
          <w:rFonts w:eastAsia="Times New Roman" w:cs="Arial"/>
          <w:szCs w:val="17"/>
          <w:lang w:val="es-ES_tradnl"/>
        </w:rPr>
        <w:t xml:space="preserve"> Norma</w:t>
      </w:r>
      <w:r w:rsidR="00FE575F" w:rsidRPr="00641BDB">
        <w:rPr>
          <w:rFonts w:eastAsia="Times New Roman" w:cs="Arial"/>
          <w:szCs w:val="17"/>
          <w:lang w:val="es-ES_tradnl"/>
        </w:rPr>
        <w:t>s</w:t>
      </w:r>
      <w:r w:rsidR="004B32DB" w:rsidRPr="00641BDB">
        <w:rPr>
          <w:rFonts w:eastAsia="Times New Roman" w:cs="Arial"/>
          <w:szCs w:val="17"/>
          <w:lang w:val="es-ES_tradnl"/>
        </w:rPr>
        <w:t xml:space="preserve"> ST.96 </w:t>
      </w:r>
      <w:r w:rsidR="00FE575F" w:rsidRPr="00641BDB">
        <w:rPr>
          <w:rFonts w:eastAsia="Times New Roman" w:cs="Arial"/>
          <w:szCs w:val="17"/>
          <w:lang w:val="es-ES_tradnl"/>
        </w:rPr>
        <w:t xml:space="preserve">y ST.97 </w:t>
      </w:r>
      <w:r w:rsidR="004B32DB" w:rsidRPr="00641BDB">
        <w:rPr>
          <w:rFonts w:eastAsia="Times New Roman" w:cs="Arial"/>
          <w:szCs w:val="17"/>
          <w:lang w:val="es-ES_tradnl"/>
        </w:rPr>
        <w:t>de la OMPI, que se utilizan para las peticiones y respuestas en XML y JSON</w:t>
      </w:r>
      <w:r w:rsidR="00FE575F" w:rsidRPr="00641BDB">
        <w:rPr>
          <w:rFonts w:eastAsia="Times New Roman" w:cs="Arial"/>
          <w:szCs w:val="17"/>
          <w:lang w:val="es-ES_tradnl"/>
        </w:rPr>
        <w:t>, respectivamente,</w:t>
      </w:r>
      <w:r w:rsidR="004B32DB" w:rsidRPr="00641BDB">
        <w:rPr>
          <w:rFonts w:eastAsia="Times New Roman" w:cs="Arial"/>
          <w:szCs w:val="17"/>
          <w:lang w:val="es-ES_tradnl"/>
        </w:rPr>
        <w:t xml:space="preserve"> </w:t>
      </w:r>
      <w:r w:rsidR="00FE575F" w:rsidRPr="00641BDB">
        <w:rPr>
          <w:rFonts w:eastAsia="Times New Roman" w:cs="Arial"/>
          <w:szCs w:val="17"/>
          <w:lang w:val="es-ES_tradnl"/>
        </w:rPr>
        <w:t>y</w:t>
      </w:r>
      <w:r w:rsidR="004B32DB" w:rsidRPr="00641BDB">
        <w:rPr>
          <w:rFonts w:eastAsia="Times New Roman" w:cs="Arial"/>
          <w:szCs w:val="17"/>
          <w:lang w:val="es-ES_tradnl"/>
        </w:rPr>
        <w:t xml:space="preserve"> para los parámetros de consulta</w:t>
      </w:r>
      <w:r w:rsidR="00FE575F" w:rsidRPr="00641BDB">
        <w:rPr>
          <w:rFonts w:eastAsia="Times New Roman" w:cs="Arial"/>
          <w:szCs w:val="17"/>
          <w:lang w:val="es-ES_tradnl"/>
        </w:rPr>
        <w:t>.</w:t>
      </w:r>
    </w:p>
    <w:p w14:paraId="5780DEC2" w14:textId="13B5D5C2" w:rsidR="005C5E8B" w:rsidRPr="00641BDB" w:rsidRDefault="005E48A2" w:rsidP="00E27761">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t>
      </w:r>
      <w:r w:rsidR="002E3E0A" w:rsidRPr="00641BDB">
        <w:rPr>
          <w:rFonts w:eastAsia="Times New Roman" w:cs="Arial"/>
          <w:szCs w:val="17"/>
          <w:lang w:val="es-ES_tradnl"/>
        </w:rPr>
        <w:t>CS</w:t>
      </w:r>
      <w:r w:rsidRPr="00641BDB">
        <w:rPr>
          <w:rFonts w:eastAsia="Times New Roman" w:cs="Arial"/>
          <w:szCs w:val="17"/>
          <w:lang w:val="es-ES_tradnl"/>
        </w:rPr>
        <w:t>-</w:t>
      </w:r>
      <w:r w:rsidR="00AC7652" w:rsidRPr="00641BDB">
        <w:rPr>
          <w:rFonts w:eastAsia="Times New Roman" w:cs="Arial"/>
          <w:szCs w:val="17"/>
          <w:lang w:val="es-ES_tradnl"/>
        </w:rPr>
        <w:t>0</w:t>
      </w:r>
      <w:r w:rsidRPr="00641BDB">
        <w:rPr>
          <w:rFonts w:eastAsia="Times New Roman" w:cs="Arial"/>
          <w:szCs w:val="17"/>
          <w:lang w:val="es-ES_tradnl"/>
        </w:rPr>
        <w:t>1]</w:t>
      </w:r>
      <w:r w:rsidR="00E27761" w:rsidRPr="00641BDB">
        <w:rPr>
          <w:rFonts w:eastAsia="Times New Roman" w:cs="Arial"/>
          <w:szCs w:val="17"/>
          <w:lang w:val="es-ES_tradnl"/>
        </w:rPr>
        <w:tab/>
      </w:r>
      <w:r w:rsidR="004B32DB" w:rsidRPr="00641BDB">
        <w:rPr>
          <w:rFonts w:eastAsia="Times New Roman" w:cs="Arial"/>
          <w:szCs w:val="17"/>
          <w:lang w:val="es-ES_tradnl"/>
        </w:rPr>
        <w:t xml:space="preserve">Los objetos de hora DEBEN tener el formato especificado en la Norma RFC </w:t>
      </w:r>
      <w:del w:id="292" w:author="Author">
        <w:r w:rsidR="004B32DB" w:rsidRPr="00641BDB">
          <w:rPr>
            <w:rFonts w:eastAsia="Times New Roman" w:cs="Arial"/>
            <w:szCs w:val="17"/>
            <w:lang w:val="es-ES_tradnl"/>
          </w:rPr>
          <w:delText>3339</w:delText>
        </w:r>
      </w:del>
      <w:ins w:id="293" w:author="Author">
        <w:r w:rsidR="00D22694" w:rsidRPr="00641BDB">
          <w:rPr>
            <w:rFonts w:eastAsia="Times New Roman" w:cs="Arial"/>
            <w:szCs w:val="17"/>
            <w:lang w:val="es-ES_tradnl"/>
          </w:rPr>
          <w:t>9557</w:t>
        </w:r>
      </w:ins>
      <w:r w:rsidR="004B32DB" w:rsidRPr="00641BDB">
        <w:rPr>
          <w:rFonts w:eastAsia="Times New Roman" w:cs="Arial"/>
          <w:szCs w:val="17"/>
          <w:lang w:val="es-ES_tradnl"/>
        </w:rPr>
        <w:t xml:space="preserve"> del IETF (es un perfil de la ISO 8601).</w:t>
      </w:r>
      <w:r w:rsidRPr="00641BDB">
        <w:rPr>
          <w:rFonts w:eastAsia="Times New Roman" w:cs="Arial"/>
          <w:szCs w:val="17"/>
          <w:lang w:val="es-ES_tradnl"/>
        </w:rPr>
        <w:t xml:space="preserve"> </w:t>
      </w:r>
    </w:p>
    <w:p w14:paraId="3E786C0D" w14:textId="3F12038F" w:rsidR="00D22694" w:rsidRPr="00641BDB" w:rsidRDefault="00D22694" w:rsidP="00D45647">
      <w:pPr>
        <w:spacing w:before="100" w:beforeAutospacing="1" w:after="240"/>
        <w:ind w:left="1699" w:hanging="990"/>
        <w:jc w:val="both"/>
        <w:rPr>
          <w:rFonts w:eastAsia="Times New Roman" w:cs="Arial"/>
          <w:szCs w:val="17"/>
          <w:lang w:val="es-ES_tradnl"/>
        </w:rPr>
      </w:pPr>
      <w:r w:rsidRPr="00641BDB">
        <w:rPr>
          <w:lang w:val="es-ES_tradnl"/>
        </w:rPr>
        <w:t>[CS-02]</w:t>
      </w:r>
      <w:r w:rsidRPr="00641BDB">
        <w:rPr>
          <w:lang w:val="es-ES_tradnl"/>
        </w:rPr>
        <w:tab/>
        <w:t xml:space="preserve">La </w:t>
      </w:r>
      <w:r w:rsidRPr="00641BDB">
        <w:rPr>
          <w:rFonts w:eastAsia="Times New Roman" w:cs="Arial"/>
          <w:szCs w:val="17"/>
          <w:lang w:val="es-ES_tradnl"/>
        </w:rPr>
        <w:t xml:space="preserve">información de la zona horaria </w:t>
      </w:r>
      <w:del w:id="294" w:author="Author">
        <w:r w:rsidR="00A23D28" w:rsidRPr="00641BDB">
          <w:rPr>
            <w:rFonts w:eastAsia="Times New Roman" w:cs="Arial"/>
            <w:szCs w:val="17"/>
            <w:lang w:val="es-ES_tradnl"/>
          </w:rPr>
          <w:delText xml:space="preserve">DEBERÍA </w:delText>
        </w:r>
        <w:r w:rsidR="00B31E7A" w:rsidRPr="00641BDB">
          <w:rPr>
            <w:rFonts w:eastAsia="Times New Roman" w:cs="Arial"/>
            <w:szCs w:val="17"/>
            <w:lang w:val="es-ES_tradnl"/>
          </w:rPr>
          <w:delText>especificarse conforme a</w:delText>
        </w:r>
      </w:del>
      <w:ins w:id="295" w:author="Author">
        <w:r w:rsidRPr="00641BDB">
          <w:rPr>
            <w:rFonts w:eastAsia="Times New Roman" w:cs="Arial"/>
            <w:szCs w:val="17"/>
            <w:lang w:val="es-ES_tradnl"/>
          </w:rPr>
          <w:t>junto con</w:t>
        </w:r>
      </w:ins>
      <w:r w:rsidRPr="00641BDB">
        <w:rPr>
          <w:rFonts w:eastAsia="Times New Roman" w:cs="Arial"/>
          <w:szCs w:val="17"/>
          <w:lang w:val="es-ES_tradnl"/>
        </w:rPr>
        <w:t xml:space="preserve"> la </w:t>
      </w:r>
      <w:del w:id="296" w:author="Author">
        <w:r w:rsidR="00A23D28" w:rsidRPr="00641BDB">
          <w:rPr>
            <w:rFonts w:eastAsia="Times New Roman" w:cs="Arial"/>
            <w:szCs w:val="17"/>
            <w:lang w:val="es-ES_tradnl"/>
          </w:rPr>
          <w:delText xml:space="preserve">Norma </w:delText>
        </w:r>
      </w:del>
      <w:ins w:id="297" w:author="Author">
        <w:r w:rsidRPr="00641BDB">
          <w:rPr>
            <w:rFonts w:eastAsia="Times New Roman" w:cs="Arial"/>
            <w:szCs w:val="17"/>
            <w:lang w:val="es-ES_tradnl"/>
          </w:rPr>
          <w:t xml:space="preserve">hora DEBERÍAN utilizarse tal y como se especifica en la </w:t>
        </w:r>
      </w:ins>
      <w:r w:rsidRPr="00641BDB">
        <w:rPr>
          <w:rFonts w:eastAsia="Times New Roman" w:cs="Arial"/>
          <w:szCs w:val="17"/>
          <w:lang w:val="es-ES_tradnl"/>
        </w:rPr>
        <w:t xml:space="preserve">RFC </w:t>
      </w:r>
      <w:del w:id="298" w:author="Author">
        <w:r w:rsidR="00A23D28" w:rsidRPr="00641BDB">
          <w:rPr>
            <w:rFonts w:eastAsia="Times New Roman" w:cs="Arial"/>
            <w:szCs w:val="17"/>
            <w:lang w:val="es-ES_tradnl"/>
          </w:rPr>
          <w:delText>3339 del IETF.</w:delText>
        </w:r>
      </w:del>
      <w:ins w:id="299" w:author="Author">
        <w:r w:rsidRPr="00641BDB">
          <w:rPr>
            <w:rFonts w:eastAsia="Times New Roman" w:cs="Arial"/>
            <w:szCs w:val="17"/>
            <w:lang w:val="es-ES_tradnl"/>
          </w:rPr>
          <w:t>9557 del IETF (es un perfil de la norma ISO 8601). El formato de la hora junto con la zona horaria es hh:mm:ss±hh:mm.</w:t>
        </w:r>
      </w:ins>
      <w:r w:rsidR="00D22D23" w:rsidRPr="00641BDB">
        <w:rPr>
          <w:rFonts w:eastAsia="Times New Roman" w:cs="Arial"/>
          <w:szCs w:val="17"/>
          <w:lang w:val="es-ES_tradnl"/>
        </w:rPr>
        <w:t xml:space="preserve"> </w:t>
      </w:r>
      <w:r w:rsidRPr="00641BDB">
        <w:rPr>
          <w:rFonts w:eastAsia="Times New Roman" w:cs="Arial"/>
          <w:szCs w:val="17"/>
          <w:lang w:val="es-ES_tradnl"/>
        </w:rPr>
        <w:t>Por</w:t>
      </w:r>
      <w:r w:rsidR="00070C65">
        <w:rPr>
          <w:rFonts w:eastAsia="Times New Roman" w:cs="Arial"/>
          <w:szCs w:val="17"/>
          <w:lang w:val="es-ES_tradnl"/>
        </w:rPr>
        <w:t> </w:t>
      </w:r>
      <w:r w:rsidRPr="00641BDB">
        <w:rPr>
          <w:rFonts w:eastAsia="Times New Roman" w:cs="Arial"/>
          <w:szCs w:val="17"/>
          <w:lang w:val="es-ES_tradnl"/>
        </w:rPr>
        <w:t>ejemplo:</w:t>
      </w:r>
      <w:r w:rsidR="00070C65">
        <w:rPr>
          <w:rFonts w:eastAsia="Times New Roman" w:cs="Arial"/>
          <w:szCs w:val="17"/>
          <w:lang w:val="es-ES_tradnl"/>
        </w:rPr>
        <w:t> </w:t>
      </w:r>
      <w:r w:rsidRPr="00641BDB">
        <w:rPr>
          <w:rFonts w:eastAsia="Times New Roman" w:cs="Arial"/>
          <w:szCs w:val="17"/>
          <w:lang w:val="es-ES_tradnl"/>
        </w:rPr>
        <w:t>20:54:21+00:00</w:t>
      </w:r>
      <w:del w:id="300" w:author="Author">
        <w:r w:rsidR="00E27761" w:rsidRPr="00641BDB">
          <w:rPr>
            <w:rFonts w:ascii="Courier New" w:eastAsia="Times New Roman" w:hAnsi="Courier New" w:cs="Courier New"/>
            <w:szCs w:val="17"/>
            <w:lang w:val="es-ES_tradnl"/>
          </w:rPr>
          <w:delText>.</w:delText>
        </w:r>
      </w:del>
    </w:p>
    <w:p w14:paraId="2CD5F95A" w14:textId="6DD3D3A7" w:rsidR="00D22694" w:rsidRPr="00641BDB" w:rsidRDefault="00D22694" w:rsidP="00D45647">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[CS-03]</w:t>
      </w:r>
      <w:r w:rsidRPr="00641BDB">
        <w:rPr>
          <w:rFonts w:eastAsia="Times New Roman" w:cs="Arial"/>
          <w:szCs w:val="17"/>
          <w:lang w:val="es-ES_tradnl"/>
        </w:rPr>
        <w:tab/>
        <w:t xml:space="preserve">Los objetos de fecha DEBEN tener el formato especificado en la </w:t>
      </w:r>
      <w:del w:id="301" w:author="Author">
        <w:r w:rsidR="00A316CB" w:rsidRPr="00641BDB">
          <w:rPr>
            <w:rFonts w:eastAsia="Times New Roman" w:cs="Arial"/>
            <w:szCs w:val="17"/>
            <w:lang w:val="es-ES_tradnl"/>
          </w:rPr>
          <w:delText xml:space="preserve">Norma </w:delText>
        </w:r>
      </w:del>
      <w:r w:rsidRPr="00641BDB">
        <w:rPr>
          <w:rFonts w:eastAsia="Times New Roman" w:cs="Arial"/>
          <w:szCs w:val="17"/>
          <w:lang w:val="es-ES_tradnl"/>
        </w:rPr>
        <w:t xml:space="preserve">RFC </w:t>
      </w:r>
      <w:del w:id="302" w:author="Author">
        <w:r w:rsidR="00A316CB" w:rsidRPr="00641BDB">
          <w:rPr>
            <w:rFonts w:eastAsia="Times New Roman" w:cs="Arial"/>
            <w:szCs w:val="17"/>
            <w:lang w:val="es-ES_tradnl"/>
          </w:rPr>
          <w:delText>3339</w:delText>
        </w:r>
      </w:del>
      <w:ins w:id="303" w:author="Author">
        <w:r w:rsidRPr="00641BDB">
          <w:rPr>
            <w:rFonts w:eastAsia="Times New Roman" w:cs="Arial"/>
            <w:szCs w:val="17"/>
            <w:lang w:val="es-ES_tradnl"/>
          </w:rPr>
          <w:t>9557</w:t>
        </w:r>
      </w:ins>
      <w:r w:rsidRPr="00641BDB">
        <w:rPr>
          <w:rFonts w:eastAsia="Times New Roman" w:cs="Arial"/>
          <w:szCs w:val="17"/>
          <w:lang w:val="es-ES_tradnl"/>
        </w:rPr>
        <w:t xml:space="preserve"> del IETF (es un perfil de la </w:t>
      </w:r>
      <w:ins w:id="304" w:author="Author">
        <w:r w:rsidRPr="00641BDB">
          <w:rPr>
            <w:rFonts w:eastAsia="Times New Roman" w:cs="Arial"/>
            <w:szCs w:val="17"/>
            <w:lang w:val="es-ES_tradnl"/>
          </w:rPr>
          <w:t xml:space="preserve">norma </w:t>
        </w:r>
      </w:ins>
      <w:r w:rsidRPr="00641BDB">
        <w:rPr>
          <w:rFonts w:eastAsia="Times New Roman" w:cs="Arial"/>
          <w:szCs w:val="17"/>
          <w:lang w:val="es-ES_tradnl"/>
        </w:rPr>
        <w:t xml:space="preserve">ISO 8601). </w:t>
      </w:r>
      <w:ins w:id="305" w:author="Author">
        <w:r w:rsidRPr="00641BDB">
          <w:rPr>
            <w:rFonts w:eastAsia="Times New Roman" w:cs="Arial"/>
            <w:szCs w:val="17"/>
            <w:lang w:val="es-ES_tradnl"/>
          </w:rPr>
          <w:t>El formato de fecha es AAAA-MM-DD.</w:t>
        </w:r>
      </w:ins>
      <w:r w:rsidR="00D22D23" w:rsidRPr="00641BDB">
        <w:rPr>
          <w:rFonts w:eastAsia="Times New Roman" w:cs="Arial"/>
          <w:szCs w:val="17"/>
          <w:lang w:val="es-ES_tradnl"/>
        </w:rPr>
        <w:t xml:space="preserve"> </w:t>
      </w:r>
      <w:r w:rsidRPr="00641BDB">
        <w:rPr>
          <w:rFonts w:eastAsia="Times New Roman" w:cs="Arial"/>
          <w:szCs w:val="17"/>
          <w:lang w:val="es-ES_tradnl"/>
        </w:rPr>
        <w:t>Por ejemplo: 2018-10-19</w:t>
      </w:r>
      <w:del w:id="306" w:author="Author">
        <w:r w:rsidR="00A316CB" w:rsidRPr="00641BDB">
          <w:rPr>
            <w:rFonts w:eastAsia="Times New Roman" w:cs="Arial"/>
            <w:szCs w:val="17"/>
            <w:lang w:val="es-ES_tradnl"/>
          </w:rPr>
          <w:delText>.</w:delText>
        </w:r>
      </w:del>
    </w:p>
    <w:p w14:paraId="59E2719D" w14:textId="676140D7" w:rsidR="00D45647" w:rsidRPr="00641BDB" w:rsidRDefault="00D22694" w:rsidP="00D45647">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[CS-04]</w:t>
      </w:r>
      <w:r w:rsidRPr="00641BDB">
        <w:rPr>
          <w:rFonts w:eastAsia="Times New Roman" w:cs="Arial"/>
          <w:szCs w:val="17"/>
          <w:lang w:val="es-ES_tradnl"/>
        </w:rPr>
        <w:tab/>
      </w:r>
      <w:r w:rsidR="00D45647" w:rsidRPr="00641BDB">
        <w:rPr>
          <w:rFonts w:eastAsia="Times New Roman" w:cs="Arial"/>
          <w:szCs w:val="17"/>
          <w:lang w:val="es-ES_tradnl"/>
        </w:rPr>
        <w:t xml:space="preserve">Los objetos de fecha y hora (es decir, de marca de tiempo) DEBEN tener el formato especificado en la </w:t>
      </w:r>
      <w:del w:id="307" w:author="Author">
        <w:r w:rsidR="00A316CB" w:rsidRPr="00641BDB">
          <w:rPr>
            <w:rFonts w:eastAsia="Times New Roman" w:cs="Arial"/>
            <w:szCs w:val="17"/>
            <w:lang w:val="es-ES_tradnl"/>
          </w:rPr>
          <w:delText xml:space="preserve">Norma </w:delText>
        </w:r>
      </w:del>
      <w:r w:rsidR="00D45647" w:rsidRPr="00641BDB">
        <w:rPr>
          <w:rFonts w:eastAsia="Times New Roman" w:cs="Arial"/>
          <w:szCs w:val="17"/>
          <w:lang w:val="es-ES_tradnl"/>
        </w:rPr>
        <w:t xml:space="preserve">RFC </w:t>
      </w:r>
      <w:del w:id="308" w:author="Author">
        <w:r w:rsidR="00A316CB" w:rsidRPr="00641BDB">
          <w:rPr>
            <w:rFonts w:eastAsia="Times New Roman" w:cs="Arial"/>
            <w:szCs w:val="17"/>
            <w:lang w:val="es-ES_tradnl"/>
          </w:rPr>
          <w:delText>3339</w:delText>
        </w:r>
      </w:del>
      <w:ins w:id="309" w:author="Author">
        <w:r w:rsidR="00D45647" w:rsidRPr="00641BDB">
          <w:rPr>
            <w:rFonts w:eastAsia="Times New Roman" w:cs="Arial"/>
            <w:szCs w:val="17"/>
            <w:lang w:val="es-ES_tradnl"/>
          </w:rPr>
          <w:t>9557</w:t>
        </w:r>
      </w:ins>
      <w:r w:rsidR="00D45647" w:rsidRPr="00641BDB">
        <w:rPr>
          <w:rFonts w:eastAsia="Times New Roman" w:cs="Arial"/>
          <w:szCs w:val="17"/>
          <w:lang w:val="es-ES_tradnl"/>
        </w:rPr>
        <w:t xml:space="preserve"> del IETF (es un perfil de la </w:t>
      </w:r>
      <w:ins w:id="310" w:author="Author">
        <w:r w:rsidR="00D45647" w:rsidRPr="00641BDB">
          <w:rPr>
            <w:rFonts w:eastAsia="Times New Roman" w:cs="Arial"/>
            <w:szCs w:val="17"/>
            <w:lang w:val="es-ES_tradnl"/>
          </w:rPr>
          <w:t xml:space="preserve">norma </w:t>
        </w:r>
      </w:ins>
      <w:r w:rsidR="00D45647" w:rsidRPr="00641BDB">
        <w:rPr>
          <w:rFonts w:eastAsia="Times New Roman" w:cs="Arial"/>
          <w:szCs w:val="17"/>
          <w:lang w:val="es-ES_tradnl"/>
        </w:rPr>
        <w:t>ISO 8601).</w:t>
      </w:r>
    </w:p>
    <w:p w14:paraId="4FCD9E22" w14:textId="24DDD9A9" w:rsidR="00D22694" w:rsidRPr="00641BDB" w:rsidRDefault="00D22694" w:rsidP="00D45647">
      <w:pPr>
        <w:spacing w:before="100" w:beforeAutospacing="1" w:after="240"/>
        <w:ind w:left="1699" w:hanging="990"/>
        <w:jc w:val="both"/>
        <w:rPr>
          <w:rFonts w:ascii="Courier New" w:hAnsi="Courier New" w:cs="Courier New"/>
          <w:lang w:val="es-ES_tradnl"/>
        </w:rPr>
      </w:pPr>
      <w:r w:rsidRPr="00641BDB">
        <w:rPr>
          <w:rFonts w:eastAsia="Times New Roman" w:cs="Arial"/>
          <w:szCs w:val="17"/>
          <w:lang w:val="es-ES_tradnl"/>
        </w:rPr>
        <w:t>[CS-05]</w:t>
      </w:r>
      <w:r w:rsidRPr="00641BDB">
        <w:rPr>
          <w:rFonts w:eastAsia="Times New Roman" w:cs="Arial"/>
          <w:szCs w:val="17"/>
          <w:lang w:val="es-ES_tradnl"/>
        </w:rPr>
        <w:tab/>
      </w:r>
      <w:r w:rsidR="00D45647" w:rsidRPr="00641BDB">
        <w:rPr>
          <w:rFonts w:eastAsia="Times New Roman" w:cs="Arial"/>
          <w:szCs w:val="17"/>
          <w:lang w:val="es-ES_tradnl"/>
        </w:rPr>
        <w:t xml:space="preserve">La zona horaria aplicable </w:t>
      </w:r>
      <w:ins w:id="311" w:author="Author">
        <w:r w:rsidR="00D45647" w:rsidRPr="00641BDB">
          <w:rPr>
            <w:rFonts w:eastAsia="Times New Roman" w:cs="Arial"/>
            <w:szCs w:val="17"/>
            <w:lang w:val="es-ES_tradnl"/>
          </w:rPr>
          <w:t xml:space="preserve">a la fecha y hora </w:t>
        </w:r>
      </w:ins>
      <w:r w:rsidR="00D45647" w:rsidRPr="00641BDB">
        <w:rPr>
          <w:rFonts w:eastAsia="Times New Roman" w:cs="Arial"/>
          <w:szCs w:val="17"/>
          <w:lang w:val="es-ES_tradnl"/>
        </w:rPr>
        <w:t xml:space="preserve">DEBERÍA </w:t>
      </w:r>
      <w:del w:id="312" w:author="Author">
        <w:r w:rsidR="00FA7BB0" w:rsidRPr="00641BDB">
          <w:rPr>
            <w:rFonts w:eastAsia="Times New Roman" w:cs="Arial"/>
            <w:szCs w:val="17"/>
            <w:lang w:val="es-ES_tradnl"/>
          </w:rPr>
          <w:delText>especificarse conforme a</w:delText>
        </w:r>
        <w:r w:rsidR="000D5769" w:rsidRPr="00641BDB">
          <w:rPr>
            <w:rFonts w:eastAsia="Times New Roman" w:cs="Arial"/>
            <w:szCs w:val="17"/>
            <w:lang w:val="es-ES_tradnl"/>
          </w:rPr>
          <w:delText xml:space="preserve"> la Norma</w:delText>
        </w:r>
      </w:del>
      <w:ins w:id="313" w:author="Author">
        <w:r w:rsidR="00D45647" w:rsidRPr="00641BDB">
          <w:rPr>
            <w:rFonts w:eastAsia="Times New Roman" w:cs="Arial"/>
            <w:szCs w:val="17"/>
            <w:lang w:val="es-ES_tradnl"/>
          </w:rPr>
          <w:t>utilizarse tal y como se especifica en la</w:t>
        </w:r>
      </w:ins>
      <w:r w:rsidR="00D45647" w:rsidRPr="00641BDB">
        <w:rPr>
          <w:rFonts w:eastAsia="Times New Roman" w:cs="Arial"/>
          <w:szCs w:val="17"/>
          <w:lang w:val="es-ES_tradnl"/>
        </w:rPr>
        <w:t xml:space="preserve"> RFC </w:t>
      </w:r>
      <w:del w:id="314" w:author="Author">
        <w:r w:rsidR="000D5769" w:rsidRPr="00641BDB">
          <w:rPr>
            <w:rFonts w:eastAsia="Times New Roman" w:cs="Arial"/>
            <w:szCs w:val="17"/>
            <w:lang w:val="es-ES_tradnl"/>
          </w:rPr>
          <w:delText>3339</w:delText>
        </w:r>
      </w:del>
      <w:ins w:id="315" w:author="Author">
        <w:r w:rsidR="00D45647" w:rsidRPr="00641BDB">
          <w:rPr>
            <w:rFonts w:eastAsia="Times New Roman" w:cs="Arial"/>
            <w:szCs w:val="17"/>
            <w:lang w:val="es-ES_tradnl"/>
          </w:rPr>
          <w:t>9557</w:t>
        </w:r>
      </w:ins>
      <w:r w:rsidR="00D45647" w:rsidRPr="00641BDB">
        <w:rPr>
          <w:rFonts w:eastAsia="Times New Roman" w:cs="Arial"/>
          <w:szCs w:val="17"/>
          <w:lang w:val="es-ES_tradnl"/>
        </w:rPr>
        <w:t xml:space="preserve"> del IETF</w:t>
      </w:r>
      <w:del w:id="316" w:author="Author">
        <w:r w:rsidR="000D5769" w:rsidRPr="00641BDB">
          <w:rPr>
            <w:rFonts w:eastAsia="Times New Roman" w:cs="Arial"/>
            <w:szCs w:val="17"/>
            <w:lang w:val="es-ES_tradnl"/>
          </w:rPr>
          <w:delText>.</w:delText>
        </w:r>
      </w:del>
      <w:ins w:id="317" w:author="Author">
        <w:r w:rsidR="00D45647" w:rsidRPr="00641BDB">
          <w:rPr>
            <w:rFonts w:eastAsia="Times New Roman" w:cs="Arial"/>
            <w:szCs w:val="17"/>
            <w:lang w:val="es-ES_tradnl"/>
          </w:rPr>
          <w:t xml:space="preserve"> (es un perfil de la norma ISO 8601). El formato de la fecha con la hora y la zona horaria es AAAA</w:t>
        </w:r>
        <w:r w:rsidR="00D45647" w:rsidRPr="00641BDB">
          <w:rPr>
            <w:lang w:val="es-ES_tradnl"/>
          </w:rPr>
          <w:t>-MM-DDThh:mm:ss±hh:mm.</w:t>
        </w:r>
      </w:ins>
      <w:r w:rsidR="00D22D23" w:rsidRPr="00641BDB">
        <w:rPr>
          <w:lang w:val="es-ES_tradnl"/>
        </w:rPr>
        <w:t xml:space="preserve"> </w:t>
      </w:r>
      <w:r w:rsidR="00D45647" w:rsidRPr="00641BDB">
        <w:rPr>
          <w:lang w:val="es-ES_tradnl"/>
        </w:rPr>
        <w:t>Por ejemplo:</w:t>
      </w:r>
      <w:r w:rsidRPr="00641BDB">
        <w:rPr>
          <w:lang w:val="es-ES_tradnl"/>
        </w:rPr>
        <w:t xml:space="preserve"> </w:t>
      </w:r>
      <w:r w:rsidRPr="00641BDB">
        <w:rPr>
          <w:rFonts w:ascii="Courier New" w:hAnsi="Courier New" w:cs="Courier New"/>
          <w:lang w:val="es-ES_tradnl"/>
        </w:rPr>
        <w:t>2017-02-14T20:54:21+00:00</w:t>
      </w:r>
      <w:del w:id="318" w:author="Author">
        <w:r w:rsidR="000D5769" w:rsidRPr="00641BDB">
          <w:rPr>
            <w:rFonts w:eastAsia="Times New Roman" w:cs="Arial"/>
            <w:szCs w:val="17"/>
            <w:lang w:val="es-ES_tradnl"/>
          </w:rPr>
          <w:delText>.</w:delText>
        </w:r>
      </w:del>
    </w:p>
    <w:p w14:paraId="0EEA0C8F" w14:textId="223B43DD" w:rsidR="005E48A2" w:rsidRPr="00641BDB" w:rsidRDefault="005E48A2" w:rsidP="00E27761">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t>
      </w:r>
      <w:r w:rsidR="002E3E0A" w:rsidRPr="00641BDB">
        <w:rPr>
          <w:rFonts w:eastAsia="Times New Roman" w:cs="Arial"/>
          <w:szCs w:val="17"/>
          <w:lang w:val="es-ES_tradnl"/>
        </w:rPr>
        <w:t>CS</w:t>
      </w:r>
      <w:r w:rsidRPr="00641BDB">
        <w:rPr>
          <w:rFonts w:eastAsia="Times New Roman" w:cs="Arial"/>
          <w:szCs w:val="17"/>
          <w:lang w:val="es-ES_tradnl"/>
        </w:rPr>
        <w:t>-</w:t>
      </w:r>
      <w:r w:rsidR="00AC7652" w:rsidRPr="00641BDB">
        <w:rPr>
          <w:rFonts w:eastAsia="Times New Roman" w:cs="Arial"/>
          <w:szCs w:val="17"/>
          <w:lang w:val="es-ES_tradnl"/>
        </w:rPr>
        <w:t>0</w:t>
      </w:r>
      <w:r w:rsidR="005C5E8B" w:rsidRPr="00641BDB">
        <w:rPr>
          <w:rFonts w:eastAsia="Times New Roman" w:cs="Arial"/>
          <w:szCs w:val="17"/>
          <w:lang w:val="es-ES_tradnl"/>
        </w:rPr>
        <w:t>6</w:t>
      </w:r>
      <w:r w:rsidRPr="00641BDB">
        <w:rPr>
          <w:rFonts w:eastAsia="Times New Roman" w:cs="Arial"/>
          <w:szCs w:val="17"/>
          <w:lang w:val="es-ES_tradnl"/>
        </w:rPr>
        <w:t>]</w:t>
      </w:r>
      <w:r w:rsidR="00F71A03" w:rsidRPr="00641BDB">
        <w:rPr>
          <w:rFonts w:eastAsia="Times New Roman" w:cs="Arial"/>
          <w:szCs w:val="17"/>
          <w:lang w:val="es-ES_tradnl"/>
        </w:rPr>
        <w:tab/>
        <w:t>DEBE usarse la Norma ISO 4217</w:t>
      </w:r>
      <w:r w:rsidR="002F7C48" w:rsidRPr="00641BDB">
        <w:rPr>
          <w:rFonts w:eastAsia="Times New Roman" w:cs="Arial"/>
          <w:szCs w:val="17"/>
          <w:lang w:val="es-ES_tradnl"/>
        </w:rPr>
        <w:t xml:space="preserve"> alfa-3: </w:t>
      </w:r>
      <w:r w:rsidR="00A60EC5" w:rsidRPr="00641BDB">
        <w:rPr>
          <w:rFonts w:eastAsia="Times New Roman" w:cs="Arial"/>
          <w:i/>
          <w:iCs/>
          <w:szCs w:val="17"/>
          <w:lang w:val="es-ES_tradnl"/>
        </w:rPr>
        <w:t>C</w:t>
      </w:r>
      <w:r w:rsidR="002F7C48" w:rsidRPr="00641BDB">
        <w:rPr>
          <w:rFonts w:eastAsia="Times New Roman" w:cs="Arial"/>
          <w:i/>
          <w:iCs/>
          <w:szCs w:val="17"/>
          <w:lang w:val="es-ES_tradnl"/>
        </w:rPr>
        <w:t>ódigo</w:t>
      </w:r>
      <w:r w:rsidR="00A60EC5" w:rsidRPr="00641BDB">
        <w:rPr>
          <w:rFonts w:eastAsia="Times New Roman" w:cs="Arial"/>
          <w:i/>
          <w:iCs/>
          <w:szCs w:val="17"/>
          <w:lang w:val="es-ES_tradnl"/>
        </w:rPr>
        <w:t>s</w:t>
      </w:r>
      <w:r w:rsidR="002F7C48" w:rsidRPr="00641BDB">
        <w:rPr>
          <w:rFonts w:eastAsia="Times New Roman" w:cs="Arial"/>
          <w:i/>
          <w:iCs/>
          <w:szCs w:val="17"/>
          <w:lang w:val="es-ES_tradnl"/>
        </w:rPr>
        <w:t xml:space="preserve"> </w:t>
      </w:r>
      <w:r w:rsidR="00A60EC5" w:rsidRPr="00641BDB">
        <w:rPr>
          <w:rFonts w:eastAsia="Times New Roman" w:cs="Arial"/>
          <w:i/>
          <w:iCs/>
          <w:szCs w:val="17"/>
          <w:lang w:val="es-ES_tradnl"/>
        </w:rPr>
        <w:t>de</w:t>
      </w:r>
      <w:r w:rsidR="002F7C48" w:rsidRPr="00641BDB">
        <w:rPr>
          <w:rFonts w:eastAsia="Times New Roman" w:cs="Arial"/>
          <w:i/>
          <w:iCs/>
          <w:szCs w:val="17"/>
          <w:lang w:val="es-ES_tradnl"/>
        </w:rPr>
        <w:t xml:space="preserve"> dividas</w:t>
      </w:r>
      <w:r w:rsidR="00A60EC5" w:rsidRPr="00641BDB">
        <w:rPr>
          <w:rFonts w:eastAsia="Times New Roman" w:cs="Arial"/>
          <w:szCs w:val="17"/>
          <w:lang w:val="es-ES_tradnl"/>
        </w:rPr>
        <w:t xml:space="preserve"> para representar las divisas</w:t>
      </w:r>
      <w:r w:rsidR="00F71A03" w:rsidRPr="00641BDB">
        <w:rPr>
          <w:rFonts w:eastAsia="Times New Roman" w:cs="Arial"/>
          <w:szCs w:val="17"/>
          <w:lang w:val="es-ES_tradnl"/>
        </w:rPr>
        <w:t>.</w:t>
      </w:r>
      <w:r w:rsidRPr="00641BDB">
        <w:rPr>
          <w:rFonts w:eastAsia="Times New Roman" w:cs="Arial"/>
          <w:szCs w:val="17"/>
          <w:lang w:val="es-ES_tradnl"/>
        </w:rPr>
        <w:t xml:space="preserve"> </w:t>
      </w:r>
      <w:r w:rsidR="00F71A03" w:rsidRPr="00641BDB">
        <w:rPr>
          <w:rFonts w:eastAsia="Times New Roman" w:cs="Arial"/>
          <w:szCs w:val="17"/>
          <w:lang w:val="es-ES_tradnl"/>
        </w:rPr>
        <w:t>La precisión del valor (es decir, el número de dígitos después del punto decimal) PUEDE variar dependiendo de los requisitos operacionales</w:t>
      </w:r>
      <w:r w:rsidRPr="00641BDB">
        <w:rPr>
          <w:rFonts w:eastAsia="Times New Roman" w:cs="Arial"/>
          <w:szCs w:val="17"/>
          <w:lang w:val="es-ES_tradnl"/>
        </w:rPr>
        <w:t xml:space="preserve">. </w:t>
      </w:r>
    </w:p>
    <w:p w14:paraId="43F07496" w14:textId="2446441D" w:rsidR="005E48A2" w:rsidRPr="00641BDB" w:rsidRDefault="005E48A2" w:rsidP="00E27761">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t>
      </w:r>
      <w:r w:rsidR="002E3E0A" w:rsidRPr="00641BDB">
        <w:rPr>
          <w:rFonts w:eastAsia="Times New Roman" w:cs="Arial"/>
          <w:szCs w:val="17"/>
          <w:lang w:val="es-ES_tradnl"/>
        </w:rPr>
        <w:t>CS</w:t>
      </w:r>
      <w:r w:rsidRPr="00641BDB">
        <w:rPr>
          <w:rFonts w:eastAsia="Times New Roman" w:cs="Arial"/>
          <w:szCs w:val="17"/>
          <w:lang w:val="es-ES_tradnl"/>
        </w:rPr>
        <w:t>-</w:t>
      </w:r>
      <w:r w:rsidR="00AC7652" w:rsidRPr="00641BDB">
        <w:rPr>
          <w:rFonts w:eastAsia="Times New Roman" w:cs="Arial"/>
          <w:szCs w:val="17"/>
          <w:lang w:val="es-ES_tradnl"/>
        </w:rPr>
        <w:t>0</w:t>
      </w:r>
      <w:r w:rsidR="005C5E8B" w:rsidRPr="00641BDB">
        <w:rPr>
          <w:rFonts w:eastAsia="Times New Roman" w:cs="Arial"/>
          <w:szCs w:val="17"/>
          <w:lang w:val="es-ES_tradnl"/>
        </w:rPr>
        <w:t>7</w:t>
      </w:r>
      <w:r w:rsidRPr="00641BDB">
        <w:rPr>
          <w:rFonts w:eastAsia="Times New Roman" w:cs="Arial"/>
          <w:szCs w:val="17"/>
          <w:lang w:val="es-ES_tradnl"/>
        </w:rPr>
        <w:t>]</w:t>
      </w:r>
      <w:r w:rsidR="00E27761" w:rsidRPr="00641BDB">
        <w:rPr>
          <w:rFonts w:eastAsia="Times New Roman" w:cs="Arial"/>
          <w:szCs w:val="17"/>
          <w:lang w:val="es-ES_tradnl"/>
        </w:rPr>
        <w:tab/>
      </w:r>
      <w:r w:rsidR="00D640A7" w:rsidRPr="00641BDB">
        <w:rPr>
          <w:rFonts w:eastAsia="Times New Roman" w:cs="Arial"/>
          <w:szCs w:val="17"/>
          <w:lang w:val="es-ES_tradnl"/>
        </w:rPr>
        <w:t>DEBEN utilizarse los códigos de dos letras de la Norma ST.3 de la OMPI para referirse a las oficinas de propiedad intelectual, los Estados y otras entidades y organizaciones, así como a los países o las organizaciones designados y prioritarios</w:t>
      </w:r>
      <w:r w:rsidRPr="00641BDB">
        <w:rPr>
          <w:rFonts w:eastAsia="Times New Roman" w:cs="Arial"/>
          <w:szCs w:val="17"/>
          <w:lang w:val="es-ES_tradnl"/>
        </w:rPr>
        <w:t xml:space="preserve">. </w:t>
      </w:r>
    </w:p>
    <w:p w14:paraId="7AB57688" w14:textId="33610FD1" w:rsidR="005E48A2" w:rsidRPr="00641BDB" w:rsidRDefault="005E48A2" w:rsidP="00E27761">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t>
      </w:r>
      <w:r w:rsidR="002E3E0A" w:rsidRPr="00641BDB">
        <w:rPr>
          <w:rFonts w:eastAsia="Times New Roman" w:cs="Arial"/>
          <w:szCs w:val="17"/>
          <w:lang w:val="es-ES_tradnl"/>
        </w:rPr>
        <w:t>CS</w:t>
      </w:r>
      <w:r w:rsidRPr="00641BDB">
        <w:rPr>
          <w:rFonts w:eastAsia="Times New Roman" w:cs="Arial"/>
          <w:szCs w:val="17"/>
          <w:lang w:val="es-ES_tradnl"/>
        </w:rPr>
        <w:t>-</w:t>
      </w:r>
      <w:r w:rsidR="00AC7652" w:rsidRPr="00641BDB">
        <w:rPr>
          <w:rFonts w:eastAsia="Times New Roman" w:cs="Arial"/>
          <w:szCs w:val="17"/>
          <w:lang w:val="es-ES_tradnl"/>
        </w:rPr>
        <w:t>0</w:t>
      </w:r>
      <w:r w:rsidR="005C5E8B" w:rsidRPr="00641BDB">
        <w:rPr>
          <w:rFonts w:eastAsia="Times New Roman" w:cs="Arial"/>
          <w:szCs w:val="17"/>
          <w:lang w:val="es-ES_tradnl"/>
        </w:rPr>
        <w:t>8</w:t>
      </w:r>
      <w:r w:rsidRPr="00641BDB">
        <w:rPr>
          <w:rFonts w:eastAsia="Times New Roman" w:cs="Arial"/>
          <w:szCs w:val="17"/>
          <w:lang w:val="es-ES_tradnl"/>
        </w:rPr>
        <w:t>]</w:t>
      </w:r>
      <w:r w:rsidR="00E27761" w:rsidRPr="00641BDB">
        <w:rPr>
          <w:rFonts w:eastAsia="Times New Roman" w:cs="Arial"/>
          <w:szCs w:val="17"/>
          <w:lang w:val="es-ES_tradnl"/>
        </w:rPr>
        <w:tab/>
      </w:r>
      <w:r w:rsidR="004D6EC1" w:rsidRPr="00641BDB">
        <w:rPr>
          <w:rFonts w:eastAsia="Times New Roman" w:cs="Arial"/>
          <w:szCs w:val="17"/>
          <w:lang w:val="es-ES_tradnl"/>
        </w:rPr>
        <w:t xml:space="preserve">DEBE utilizarse la </w:t>
      </w:r>
      <w:r w:rsidR="0043352C" w:rsidRPr="00641BDB">
        <w:rPr>
          <w:bCs/>
          <w:lang w:val="es-ES_tradnl"/>
        </w:rPr>
        <w:t xml:space="preserve">Norma ISO 3166-1 alfa-2: </w:t>
      </w:r>
      <w:r w:rsidR="0043352C" w:rsidRPr="00641BDB">
        <w:rPr>
          <w:bCs/>
          <w:i/>
          <w:iCs/>
          <w:lang w:val="es-ES_tradnl"/>
        </w:rPr>
        <w:t xml:space="preserve">Códigos de representación de nombres de países y sus subdivisiones </w:t>
      </w:r>
      <w:r w:rsidR="004D6EC1" w:rsidRPr="00641BDB">
        <w:rPr>
          <w:rFonts w:eastAsia="Times New Roman" w:cs="Arial"/>
          <w:szCs w:val="17"/>
          <w:lang w:val="es-ES_tradnl"/>
        </w:rPr>
        <w:t>para</w:t>
      </w:r>
      <w:r w:rsidR="0043352C" w:rsidRPr="00641BDB">
        <w:rPr>
          <w:rFonts w:eastAsia="Times New Roman" w:cs="Arial"/>
          <w:szCs w:val="17"/>
          <w:lang w:val="es-ES_tradnl"/>
        </w:rPr>
        <w:t xml:space="preserve"> representar</w:t>
      </w:r>
      <w:r w:rsidR="004D6EC1" w:rsidRPr="00641BDB">
        <w:rPr>
          <w:rFonts w:eastAsia="Times New Roman" w:cs="Arial"/>
          <w:szCs w:val="17"/>
          <w:lang w:val="es-ES_tradnl"/>
        </w:rPr>
        <w:t xml:space="preserve"> </w:t>
      </w:r>
      <w:r w:rsidR="0017446B" w:rsidRPr="00641BDB">
        <w:rPr>
          <w:rFonts w:eastAsia="Times New Roman" w:cs="Arial"/>
          <w:szCs w:val="17"/>
          <w:lang w:val="es-ES_tradnl"/>
        </w:rPr>
        <w:t>los</w:t>
      </w:r>
      <w:r w:rsidR="004D6EC1" w:rsidRPr="00641BDB">
        <w:rPr>
          <w:rFonts w:eastAsia="Times New Roman" w:cs="Arial"/>
          <w:szCs w:val="17"/>
          <w:lang w:val="es-ES_tradnl"/>
        </w:rPr>
        <w:t xml:space="preserve"> nombres de países, dependencias y demás zonas de especial interés geopolítico, a partir de las listas de nombres de países de las Naciones Unidas</w:t>
      </w:r>
      <w:r w:rsidRPr="00641BDB">
        <w:rPr>
          <w:rFonts w:eastAsia="Times New Roman" w:cs="Arial"/>
          <w:szCs w:val="17"/>
          <w:lang w:val="es-ES_tradnl"/>
        </w:rPr>
        <w:t>.</w:t>
      </w:r>
    </w:p>
    <w:p w14:paraId="1E9129A8" w14:textId="7AA7BCE9" w:rsidR="005E48A2" w:rsidRPr="00641BDB" w:rsidRDefault="005E48A2" w:rsidP="00E27761">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t>
      </w:r>
      <w:r w:rsidR="002E3E0A" w:rsidRPr="00641BDB">
        <w:rPr>
          <w:rFonts w:eastAsia="Times New Roman" w:cs="Arial"/>
          <w:szCs w:val="17"/>
          <w:lang w:val="es-ES_tradnl"/>
        </w:rPr>
        <w:t>CS</w:t>
      </w:r>
      <w:r w:rsidRPr="00641BDB">
        <w:rPr>
          <w:rFonts w:eastAsia="Times New Roman" w:cs="Arial"/>
          <w:szCs w:val="17"/>
          <w:lang w:val="es-ES_tradnl"/>
        </w:rPr>
        <w:t>-</w:t>
      </w:r>
      <w:r w:rsidR="00AC7652" w:rsidRPr="00641BDB">
        <w:rPr>
          <w:rFonts w:eastAsia="Times New Roman" w:cs="Arial"/>
          <w:szCs w:val="17"/>
          <w:lang w:val="es-ES_tradnl"/>
        </w:rPr>
        <w:t>0</w:t>
      </w:r>
      <w:r w:rsidR="005C5E8B" w:rsidRPr="00641BDB">
        <w:rPr>
          <w:rFonts w:eastAsia="Times New Roman" w:cs="Arial"/>
          <w:szCs w:val="17"/>
          <w:lang w:val="es-ES_tradnl"/>
        </w:rPr>
        <w:t>9</w:t>
      </w:r>
      <w:r w:rsidRPr="00641BDB">
        <w:rPr>
          <w:rFonts w:eastAsia="Times New Roman" w:cs="Arial"/>
          <w:szCs w:val="17"/>
          <w:lang w:val="es-ES_tradnl"/>
        </w:rPr>
        <w:t>]</w:t>
      </w:r>
      <w:r w:rsidR="00E27761" w:rsidRPr="00641BDB">
        <w:rPr>
          <w:rFonts w:eastAsia="Times New Roman" w:cs="Arial"/>
          <w:szCs w:val="17"/>
          <w:lang w:val="es-ES_tradnl"/>
        </w:rPr>
        <w:tab/>
      </w:r>
      <w:r w:rsidR="009C12E2" w:rsidRPr="00641BDB">
        <w:rPr>
          <w:rFonts w:eastAsia="Times New Roman" w:cs="Arial"/>
          <w:szCs w:val="17"/>
          <w:lang w:val="es-ES_tradnl"/>
        </w:rPr>
        <w:t xml:space="preserve">DEBE usarse la </w:t>
      </w:r>
      <w:r w:rsidR="002F7C48" w:rsidRPr="00641BDB">
        <w:rPr>
          <w:bCs/>
          <w:lang w:val="es-ES_tradnl"/>
        </w:rPr>
        <w:t xml:space="preserve">Norma ISO 639-1 alfa-2: </w:t>
      </w:r>
      <w:r w:rsidR="002F7C48" w:rsidRPr="00641BDB">
        <w:rPr>
          <w:bCs/>
          <w:i/>
          <w:iCs/>
          <w:lang w:val="es-ES_tradnl"/>
        </w:rPr>
        <w:t xml:space="preserve">Códigos </w:t>
      </w:r>
      <w:r w:rsidR="002F5528" w:rsidRPr="00641BDB">
        <w:rPr>
          <w:bCs/>
          <w:i/>
          <w:iCs/>
          <w:lang w:val="es-ES_tradnl"/>
        </w:rPr>
        <w:t>de</w:t>
      </w:r>
      <w:r w:rsidR="002F7C48" w:rsidRPr="00641BDB">
        <w:rPr>
          <w:bCs/>
          <w:i/>
          <w:iCs/>
          <w:lang w:val="es-ES_tradnl"/>
        </w:rPr>
        <w:t xml:space="preserve"> representación de nombres de idiomas </w:t>
      </w:r>
      <w:r w:rsidR="009C12E2" w:rsidRPr="00641BDB">
        <w:rPr>
          <w:rFonts w:eastAsia="Times New Roman" w:cs="Arial"/>
          <w:szCs w:val="17"/>
          <w:lang w:val="es-ES_tradnl"/>
        </w:rPr>
        <w:t xml:space="preserve">para </w:t>
      </w:r>
      <w:r w:rsidR="0043352C" w:rsidRPr="00641BDB">
        <w:rPr>
          <w:rFonts w:eastAsia="Times New Roman" w:cs="Arial"/>
          <w:szCs w:val="17"/>
          <w:lang w:val="es-ES_tradnl"/>
        </w:rPr>
        <w:t>los códigos de</w:t>
      </w:r>
      <w:r w:rsidR="009C12E2" w:rsidRPr="00641BDB">
        <w:rPr>
          <w:rFonts w:eastAsia="Times New Roman" w:cs="Arial"/>
          <w:szCs w:val="17"/>
          <w:lang w:val="es-ES_tradnl"/>
        </w:rPr>
        <w:t xml:space="preserve"> idioma</w:t>
      </w:r>
      <w:r w:rsidR="002F7C48" w:rsidRPr="00641BDB">
        <w:rPr>
          <w:rFonts w:eastAsia="Times New Roman" w:cs="Arial"/>
          <w:szCs w:val="17"/>
          <w:lang w:val="es-ES_tradnl"/>
        </w:rPr>
        <w:t>s</w:t>
      </w:r>
      <w:r w:rsidRPr="00641BDB">
        <w:rPr>
          <w:rFonts w:eastAsia="Times New Roman" w:cs="Arial"/>
          <w:szCs w:val="17"/>
          <w:lang w:val="es-ES_tradnl"/>
        </w:rPr>
        <w:t>.</w:t>
      </w:r>
    </w:p>
    <w:p w14:paraId="41F7DB63" w14:textId="4764F410" w:rsidR="005E48A2" w:rsidRPr="00641BDB" w:rsidRDefault="005E48A2" w:rsidP="005858AE">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t>
      </w:r>
      <w:r w:rsidR="002E3E0A" w:rsidRPr="00641BDB">
        <w:rPr>
          <w:rFonts w:eastAsia="Times New Roman" w:cs="Arial"/>
          <w:szCs w:val="17"/>
          <w:lang w:val="es-ES_tradnl"/>
        </w:rPr>
        <w:t>CS</w:t>
      </w:r>
      <w:r w:rsidRPr="00641BDB">
        <w:rPr>
          <w:rFonts w:eastAsia="Times New Roman" w:cs="Arial"/>
          <w:szCs w:val="17"/>
          <w:lang w:val="es-ES_tradnl"/>
        </w:rPr>
        <w:t>-</w:t>
      </w:r>
      <w:r w:rsidR="005C5E8B" w:rsidRPr="00641BDB">
        <w:rPr>
          <w:rFonts w:eastAsia="Times New Roman" w:cs="Arial"/>
          <w:szCs w:val="17"/>
          <w:lang w:val="es-ES_tradnl"/>
        </w:rPr>
        <w:t>10</w:t>
      </w:r>
      <w:r w:rsidRPr="00641BDB">
        <w:rPr>
          <w:rFonts w:eastAsia="Times New Roman" w:cs="Arial"/>
          <w:szCs w:val="17"/>
          <w:lang w:val="es-ES_tradnl"/>
        </w:rPr>
        <w:t>]</w:t>
      </w:r>
      <w:r w:rsidR="00113348" w:rsidRPr="00641BDB">
        <w:rPr>
          <w:rFonts w:eastAsia="Times New Roman" w:cs="Arial"/>
          <w:szCs w:val="17"/>
          <w:lang w:val="es-ES_tradnl"/>
        </w:rPr>
        <w:tab/>
        <w:t xml:space="preserve">DEBERÍAN utilizarse las unidades de medida conforme a lo descrito en el </w:t>
      </w:r>
      <w:r w:rsidR="00113348" w:rsidRPr="00641BDB">
        <w:rPr>
          <w:rFonts w:eastAsia="Times New Roman" w:cs="Arial"/>
          <w:i/>
          <w:iCs/>
          <w:szCs w:val="17"/>
          <w:lang w:val="es-ES_tradnl"/>
        </w:rPr>
        <w:t>Unified Code for Units of Measure</w:t>
      </w:r>
      <w:r w:rsidR="00113348" w:rsidRPr="00641BDB">
        <w:rPr>
          <w:rFonts w:eastAsia="Times New Roman" w:cs="Arial"/>
          <w:szCs w:val="17"/>
          <w:lang w:val="es-ES_tradnl"/>
        </w:rPr>
        <w:t xml:space="preserve"> (basado en las definiciones de la Norma ISO 80000). Por ejemplo, </w:t>
      </w:r>
      <w:r w:rsidR="00DF02B9" w:rsidRPr="00641BDB">
        <w:rPr>
          <w:rFonts w:eastAsia="Times New Roman" w:cs="Arial"/>
          <w:szCs w:val="17"/>
          <w:lang w:val="es-ES_tradnl"/>
        </w:rPr>
        <w:t>la unidad de</w:t>
      </w:r>
      <w:r w:rsidR="00113348" w:rsidRPr="00641BDB">
        <w:rPr>
          <w:rFonts w:eastAsia="Times New Roman" w:cs="Arial"/>
          <w:szCs w:val="17"/>
          <w:lang w:val="es-ES_tradnl"/>
        </w:rPr>
        <w:t xml:space="preserve"> medida de</w:t>
      </w:r>
      <w:r w:rsidR="005858AE" w:rsidRPr="00641BDB">
        <w:rPr>
          <w:rFonts w:eastAsia="Times New Roman" w:cs="Arial"/>
          <w:szCs w:val="17"/>
          <w:lang w:val="es-ES_tradnl"/>
        </w:rPr>
        <w:t xml:space="preserve"> </w:t>
      </w:r>
      <w:r w:rsidR="00113348" w:rsidRPr="00641BDB">
        <w:rPr>
          <w:rFonts w:eastAsia="Times New Roman" w:cs="Arial"/>
          <w:szCs w:val="17"/>
          <w:lang w:val="es-ES_tradnl"/>
        </w:rPr>
        <w:t>l</w:t>
      </w:r>
      <w:r w:rsidR="005858AE" w:rsidRPr="00641BDB">
        <w:rPr>
          <w:rFonts w:eastAsia="Times New Roman" w:cs="Arial"/>
          <w:szCs w:val="17"/>
          <w:lang w:val="es-ES_tradnl"/>
        </w:rPr>
        <w:t>a masa</w:t>
      </w:r>
      <w:r w:rsidR="00113348" w:rsidRPr="00641BDB">
        <w:rPr>
          <w:rFonts w:eastAsia="Times New Roman" w:cs="Arial"/>
          <w:szCs w:val="17"/>
          <w:lang w:val="es-ES_tradnl"/>
        </w:rPr>
        <w:t xml:space="preserve"> </w:t>
      </w:r>
      <w:r w:rsidR="00DF02B9" w:rsidRPr="00641BDB">
        <w:rPr>
          <w:rFonts w:eastAsia="Times New Roman" w:cs="Arial"/>
          <w:szCs w:val="17"/>
          <w:lang w:val="es-ES_tradnl"/>
        </w:rPr>
        <w:t>es</w:t>
      </w:r>
      <w:r w:rsidR="00113348" w:rsidRPr="00641BDB">
        <w:rPr>
          <w:rFonts w:eastAsia="Times New Roman" w:cs="Arial"/>
          <w:szCs w:val="17"/>
          <w:lang w:val="es-ES_tradnl"/>
        </w:rPr>
        <w:t xml:space="preserve"> el kilogramo (kg)</w:t>
      </w:r>
      <w:r w:rsidR="005858AE" w:rsidRPr="00641BDB">
        <w:rPr>
          <w:rFonts w:eastAsia="Times New Roman" w:cs="Arial"/>
          <w:szCs w:val="17"/>
          <w:lang w:val="es-ES_tradnl"/>
        </w:rPr>
        <w:t>.</w:t>
      </w:r>
    </w:p>
    <w:p w14:paraId="5CA83822" w14:textId="6B0A455C" w:rsidR="00E036A1" w:rsidRPr="00641BDB" w:rsidRDefault="00E036A1" w:rsidP="005858AE">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t>
      </w:r>
      <w:del w:id="319" w:author="Author">
        <w:r w:rsidRPr="00641BDB">
          <w:rPr>
            <w:rFonts w:eastAsia="Times New Roman" w:cs="Arial"/>
            <w:szCs w:val="17"/>
            <w:lang w:val="es-ES_tradnl"/>
          </w:rPr>
          <w:delText>CSJ</w:delText>
        </w:r>
      </w:del>
      <w:ins w:id="320" w:author="Author">
        <w:r w:rsidRPr="00641BDB">
          <w:rPr>
            <w:rFonts w:eastAsia="Times New Roman" w:cs="Arial"/>
            <w:szCs w:val="17"/>
            <w:lang w:val="es-ES_tradnl"/>
          </w:rPr>
          <w:t>CS</w:t>
        </w:r>
      </w:ins>
      <w:r w:rsidR="005C5E8B" w:rsidRPr="00641BDB">
        <w:rPr>
          <w:rFonts w:eastAsia="Times New Roman" w:cs="Arial"/>
          <w:szCs w:val="17"/>
          <w:lang w:val="es-ES_tradnl"/>
        </w:rPr>
        <w:t>-11</w:t>
      </w:r>
      <w:r w:rsidRPr="00641BDB">
        <w:rPr>
          <w:rFonts w:eastAsia="Times New Roman" w:cs="Arial"/>
          <w:szCs w:val="17"/>
          <w:lang w:val="es-ES_tradnl"/>
        </w:rPr>
        <w:t>]</w:t>
      </w:r>
      <w:r w:rsidR="005858AE" w:rsidRPr="00641BDB">
        <w:rPr>
          <w:rFonts w:eastAsia="Times New Roman" w:cs="Arial"/>
          <w:szCs w:val="17"/>
          <w:lang w:val="es-ES_tradnl"/>
        </w:rPr>
        <w:tab/>
        <w:t>Los caracteres utilizados en las enumeraciones DEBEN limitarse al conjunto siguiente: {a-z, A-Z, 0-9, punto ".", coma ",", espacio " ", guion "-" y guion bajo "_"}.</w:t>
      </w:r>
      <w:r w:rsidRPr="00641BDB">
        <w:rPr>
          <w:rFonts w:eastAsia="Times New Roman" w:cs="Arial"/>
          <w:szCs w:val="17"/>
          <w:lang w:val="es-ES_tradnl"/>
        </w:rPr>
        <w:t xml:space="preserve"> </w:t>
      </w:r>
    </w:p>
    <w:p w14:paraId="3C7E6205" w14:textId="019F6738" w:rsidR="00E036A1" w:rsidRPr="00641BDB" w:rsidRDefault="00E036A1" w:rsidP="005858AE">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t>
      </w:r>
      <w:r w:rsidR="005C5E8B" w:rsidRPr="00641BDB">
        <w:rPr>
          <w:rFonts w:eastAsia="Times New Roman" w:cs="Arial"/>
          <w:szCs w:val="17"/>
          <w:lang w:val="es-ES_tradnl"/>
        </w:rPr>
        <w:t>CSJ-12</w:t>
      </w:r>
      <w:r w:rsidRPr="00641BDB">
        <w:rPr>
          <w:rFonts w:eastAsia="Times New Roman" w:cs="Arial"/>
          <w:szCs w:val="17"/>
          <w:lang w:val="es-ES_tradnl"/>
        </w:rPr>
        <w:t>]</w:t>
      </w:r>
      <w:r w:rsidR="00DE6865" w:rsidRPr="00641BDB">
        <w:rPr>
          <w:rFonts w:eastAsia="Times New Roman" w:cs="Arial"/>
          <w:szCs w:val="17"/>
          <w:lang w:val="es-ES_tradnl"/>
        </w:rPr>
        <w:tab/>
        <w:t>DEBEN utilizarse los términos de representación del Anexo VI para los nombres de propiedades atómicas.</w:t>
      </w:r>
      <w:r w:rsidRPr="00641BDB">
        <w:rPr>
          <w:rFonts w:eastAsia="Times New Roman" w:cs="Arial"/>
          <w:szCs w:val="17"/>
          <w:lang w:val="es-ES_tradnl"/>
        </w:rPr>
        <w:t xml:space="preserve"> </w:t>
      </w:r>
    </w:p>
    <w:p w14:paraId="57832259" w14:textId="11856F64" w:rsidR="004103F5" w:rsidRPr="00641BDB" w:rsidRDefault="0063151F" w:rsidP="005858AE">
      <w:pPr>
        <w:spacing w:before="100" w:beforeAutospacing="1" w:after="240"/>
        <w:ind w:left="1699" w:hanging="990"/>
        <w:jc w:val="both"/>
        <w:rPr>
          <w:rFonts w:eastAsia="Times New Roman" w:cs="Arial"/>
          <w:szCs w:val="17"/>
          <w:lang w:val="es-ES_tradnl"/>
        </w:rPr>
      </w:pPr>
      <w:r w:rsidRPr="00641BDB">
        <w:rPr>
          <w:rFonts w:eastAsia="Times New Roman" w:cs="Arial"/>
          <w:szCs w:val="17"/>
          <w:lang w:val="es-ES_tradnl"/>
        </w:rPr>
        <w:t>[</w:t>
      </w:r>
      <w:r w:rsidR="005C5E8B" w:rsidRPr="00641BDB">
        <w:rPr>
          <w:rFonts w:eastAsia="Times New Roman" w:cs="Arial"/>
          <w:szCs w:val="17"/>
          <w:lang w:val="es-ES_tradnl"/>
        </w:rPr>
        <w:t>CSJ-13</w:t>
      </w:r>
      <w:r w:rsidRPr="00641BDB">
        <w:rPr>
          <w:rFonts w:eastAsia="Times New Roman" w:cs="Arial"/>
          <w:szCs w:val="17"/>
          <w:lang w:val="es-ES_tradnl"/>
        </w:rPr>
        <w:t>]</w:t>
      </w:r>
      <w:r w:rsidR="0008012A" w:rsidRPr="00641BDB">
        <w:rPr>
          <w:rFonts w:eastAsia="Times New Roman" w:cs="Arial"/>
          <w:szCs w:val="17"/>
          <w:lang w:val="es-ES_tradnl"/>
        </w:rPr>
        <w:tab/>
        <w:t xml:space="preserve">Las siglas y las abreviaturas que aparecen al principio del nombre de una propiedad DEBEN </w:t>
      </w:r>
      <w:r w:rsidR="007C5783" w:rsidRPr="00641BDB">
        <w:rPr>
          <w:rFonts w:eastAsia="Times New Roman" w:cs="Arial"/>
          <w:szCs w:val="17"/>
          <w:lang w:val="es-ES_tradnl"/>
        </w:rPr>
        <w:t>estar</w:t>
      </w:r>
      <w:r w:rsidR="0008012A" w:rsidRPr="00641BDB">
        <w:rPr>
          <w:rFonts w:eastAsia="Times New Roman" w:cs="Arial"/>
          <w:szCs w:val="17"/>
          <w:lang w:val="es-ES_tradnl"/>
        </w:rPr>
        <w:t xml:space="preserve"> en minúsculas. El resto de siglas y abreviaturas y valores de enumeraciones DEBEN </w:t>
      </w:r>
      <w:r w:rsidR="007C5783" w:rsidRPr="00641BDB">
        <w:rPr>
          <w:rFonts w:eastAsia="Times New Roman" w:cs="Arial"/>
          <w:szCs w:val="17"/>
          <w:lang w:val="es-ES_tradnl"/>
        </w:rPr>
        <w:t>aparecer</w:t>
      </w:r>
      <w:r w:rsidR="0008012A" w:rsidRPr="00641BDB">
        <w:rPr>
          <w:rFonts w:eastAsia="Times New Roman" w:cs="Arial"/>
          <w:szCs w:val="17"/>
          <w:lang w:val="es-ES_tradnl"/>
        </w:rPr>
        <w:t xml:space="preserve"> en mayúsculas.</w:t>
      </w:r>
      <w:r w:rsidRPr="00641BDB">
        <w:rPr>
          <w:rFonts w:eastAsia="Times New Roman" w:cs="Arial"/>
          <w:szCs w:val="17"/>
          <w:lang w:val="es-ES_tradnl"/>
        </w:rPr>
        <w:t xml:space="preserve"> </w:t>
      </w:r>
    </w:p>
    <w:p w14:paraId="5CC98393" w14:textId="3BB202A1" w:rsidR="005E48A2" w:rsidRPr="00641BDB" w:rsidRDefault="00DF02B9" w:rsidP="00901963">
      <w:pPr>
        <w:pStyle w:val="Heading2"/>
        <w:keepLines/>
        <w:spacing w:before="170" w:after="170"/>
        <w:jc w:val="both"/>
        <w:rPr>
          <w:lang w:val="es-ES_tradnl"/>
        </w:rPr>
      </w:pPr>
      <w:bookmarkStart w:id="321" w:name="_Toc213074201"/>
      <w:bookmarkStart w:id="322" w:name="_Toc126065426"/>
      <w:bookmarkStart w:id="323" w:name="_Toc213234815"/>
      <w:r w:rsidRPr="00641BDB">
        <w:rPr>
          <w:lang w:val="es-ES_tradnl"/>
        </w:rPr>
        <w:t>CONFORMIDAD</w:t>
      </w:r>
      <w:bookmarkEnd w:id="321"/>
      <w:bookmarkEnd w:id="322"/>
      <w:bookmarkEnd w:id="323"/>
    </w:p>
    <w:p w14:paraId="39C9970A" w14:textId="5BFBF5B1" w:rsidR="005E48A2" w:rsidRPr="00641BDB" w:rsidRDefault="00DD7920" w:rsidP="00970F69">
      <w:pPr>
        <w:pStyle w:val="NormalWeb"/>
        <w:jc w:val="both"/>
        <w:rPr>
          <w:rFonts w:eastAsia="Times New Roman" w:cs="Arial"/>
          <w:szCs w:val="17"/>
          <w:lang w:val="es-ES_tradnl"/>
        </w:rPr>
      </w:pPr>
      <w:r w:rsidRPr="00641BDB">
        <w:rPr>
          <w:rFonts w:eastAsia="Times New Roman" w:cs="Arial"/>
          <w:szCs w:val="17"/>
          <w:lang w:val="es-ES_tradnl"/>
        </w:rPr>
        <w:t>118.</w:t>
      </w:r>
      <w:r w:rsidR="00727E40" w:rsidRPr="00641BDB">
        <w:rPr>
          <w:rFonts w:eastAsia="Times New Roman" w:cs="Arial"/>
          <w:szCs w:val="17"/>
          <w:lang w:val="es-ES_tradnl"/>
        </w:rPr>
        <w:tab/>
      </w:r>
      <w:r w:rsidR="00DF02B9" w:rsidRPr="00641BDB">
        <w:rPr>
          <w:rFonts w:eastAsia="Times New Roman" w:cs="Arial"/>
          <w:szCs w:val="17"/>
          <w:lang w:val="es-ES_tradnl"/>
        </w:rPr>
        <w:t>La presente norma está diseñada como un conjunto de normas de diseño y convenciones que se pueden incorporar a las API para servicios web existentes o nuevas con objeto de proporcionar una funcionalidad común</w:t>
      </w:r>
      <w:r w:rsidR="005E48A2" w:rsidRPr="00641BDB">
        <w:rPr>
          <w:rFonts w:eastAsia="Times New Roman" w:cs="Arial"/>
          <w:szCs w:val="17"/>
          <w:lang w:val="es-ES_tradnl"/>
        </w:rPr>
        <w:t xml:space="preserve">. </w:t>
      </w:r>
      <w:r w:rsidR="007E193D" w:rsidRPr="00641BDB">
        <w:rPr>
          <w:rFonts w:eastAsia="Times New Roman" w:cs="Arial"/>
          <w:szCs w:val="17"/>
          <w:lang w:val="es-ES_tradnl"/>
        </w:rPr>
        <w:t xml:space="preserve">No todos los servicios serán compatibles con todas las convenciones definidas en la norma debido a cuestiones comerciales (por ejemplo, es posible que no se requiera la función calidad de servicio) o a limitaciones técnicas (por ejemplo, es </w:t>
      </w:r>
      <w:r w:rsidR="00901963" w:rsidRPr="00641BDB">
        <w:rPr>
          <w:rFonts w:eastAsia="Times New Roman" w:cs="Arial"/>
          <w:szCs w:val="17"/>
          <w:lang w:val="es-ES_tradnl"/>
        </w:rPr>
        <w:t>posible que ya se utilice</w:t>
      </w:r>
      <w:r w:rsidR="00070C65">
        <w:rPr>
          <w:rFonts w:eastAsia="Times New Roman" w:cs="Arial"/>
          <w:szCs w:val="17"/>
          <w:lang w:val="es-ES_tradnl"/>
        </w:rPr>
        <w:t xml:space="preserve"> </w:t>
      </w:r>
      <w:r w:rsidR="00901963" w:rsidRPr="00641BDB">
        <w:rPr>
          <w:rFonts w:eastAsia="Times New Roman" w:cs="Arial"/>
          <w:szCs w:val="17"/>
          <w:lang w:val="es-ES_tradnl"/>
        </w:rPr>
        <w:t>OAuth </w:t>
      </w:r>
      <w:r w:rsidR="007E193D" w:rsidRPr="00641BDB">
        <w:rPr>
          <w:rFonts w:eastAsia="Times New Roman" w:cs="Arial"/>
          <w:szCs w:val="17"/>
          <w:lang w:val="es-ES_tradnl"/>
        </w:rPr>
        <w:t>2.0)</w:t>
      </w:r>
      <w:r w:rsidR="00D63A80" w:rsidRPr="00641BDB">
        <w:rPr>
          <w:rFonts w:eastAsia="Times New Roman" w:cs="Arial"/>
          <w:szCs w:val="17"/>
          <w:lang w:val="es-ES_tradnl"/>
        </w:rPr>
        <w:t>.</w:t>
      </w:r>
      <w:r w:rsidR="005E48A2" w:rsidRPr="00641BDB">
        <w:rPr>
          <w:rFonts w:eastAsia="Times New Roman" w:cs="Arial"/>
          <w:szCs w:val="17"/>
          <w:lang w:val="es-ES_tradnl"/>
        </w:rPr>
        <w:t> </w:t>
      </w:r>
    </w:p>
    <w:p w14:paraId="05B41F0C" w14:textId="3510DB35" w:rsidR="005E48A2" w:rsidRPr="00641BDB" w:rsidRDefault="00DD7920" w:rsidP="00970F69">
      <w:pPr>
        <w:pStyle w:val="NormalWeb"/>
        <w:jc w:val="both"/>
        <w:rPr>
          <w:rFonts w:eastAsia="Times New Roman" w:cs="Arial"/>
          <w:szCs w:val="17"/>
          <w:lang w:val="es-ES_tradnl"/>
        </w:rPr>
      </w:pPr>
      <w:r w:rsidRPr="00641BDB">
        <w:rPr>
          <w:rFonts w:eastAsia="Times New Roman" w:cs="Arial"/>
          <w:szCs w:val="17"/>
          <w:lang w:val="es-ES_tradnl"/>
        </w:rPr>
        <w:t>119.</w:t>
      </w:r>
      <w:r w:rsidR="00727E40" w:rsidRPr="00641BDB">
        <w:rPr>
          <w:rFonts w:eastAsia="Times New Roman" w:cs="Arial"/>
          <w:szCs w:val="17"/>
          <w:lang w:val="es-ES_tradnl"/>
        </w:rPr>
        <w:tab/>
      </w:r>
      <w:r w:rsidR="00BC7165" w:rsidRPr="00641BDB">
        <w:rPr>
          <w:rFonts w:eastAsia="Times New Roman" w:cs="Arial"/>
          <w:szCs w:val="17"/>
          <w:lang w:val="es-ES_tradnl"/>
        </w:rPr>
        <w:t>La presente norma define dos niveles de conformidad: A y AA. Conviene tener en cuenta que las normas</w:t>
      </w:r>
      <w:r w:rsidR="00E1706D" w:rsidRPr="00641BDB">
        <w:rPr>
          <w:rFonts w:eastAsia="Times New Roman" w:cs="Arial"/>
          <w:szCs w:val="17"/>
          <w:lang w:val="es-ES_tradnl"/>
        </w:rPr>
        <w:t xml:space="preserve"> de diseño</w:t>
      </w:r>
      <w:r w:rsidR="00BC7165" w:rsidRPr="00641BDB">
        <w:rPr>
          <w:rFonts w:eastAsia="Times New Roman" w:cs="Arial"/>
          <w:szCs w:val="17"/>
          <w:lang w:val="es-ES_tradnl"/>
        </w:rPr>
        <w:t xml:space="preserve"> que incluyen la palabra PUEDE no se </w:t>
      </w:r>
      <w:r w:rsidR="002C38A1" w:rsidRPr="00641BDB">
        <w:rPr>
          <w:rFonts w:eastAsia="Times New Roman" w:cs="Arial"/>
          <w:szCs w:val="17"/>
          <w:lang w:val="es-ES_tradnl"/>
        </w:rPr>
        <w:t>tienen en cuenta</w:t>
      </w:r>
      <w:r w:rsidR="00BC7165" w:rsidRPr="00641BDB">
        <w:rPr>
          <w:rFonts w:eastAsia="Times New Roman" w:cs="Arial"/>
          <w:szCs w:val="17"/>
          <w:lang w:val="es-ES_tradnl"/>
        </w:rPr>
        <w:t xml:space="preserve"> a la hora de determinar la conformidad</w:t>
      </w:r>
      <w:r w:rsidR="00523CCD" w:rsidRPr="00641BDB">
        <w:rPr>
          <w:rFonts w:eastAsia="Times New Roman" w:cs="Arial"/>
          <w:szCs w:val="17"/>
          <w:lang w:val="es-ES_tradnl"/>
        </w:rPr>
        <w:t xml:space="preserve">. </w:t>
      </w:r>
    </w:p>
    <w:p w14:paraId="6A17BC9D" w14:textId="42A61E58" w:rsidR="005E48A2" w:rsidRPr="00641BDB" w:rsidRDefault="00DD7920" w:rsidP="00970F69">
      <w:pPr>
        <w:pStyle w:val="NormalWeb"/>
        <w:jc w:val="both"/>
        <w:rPr>
          <w:rFonts w:eastAsia="Times New Roman" w:cs="Arial"/>
          <w:szCs w:val="17"/>
          <w:lang w:val="es-ES_tradnl"/>
        </w:rPr>
      </w:pPr>
      <w:r w:rsidRPr="00641BDB">
        <w:rPr>
          <w:rFonts w:eastAsia="Times New Roman" w:cs="Arial"/>
          <w:szCs w:val="17"/>
          <w:lang w:val="es-ES_tradnl"/>
        </w:rPr>
        <w:lastRenderedPageBreak/>
        <w:t>120.</w:t>
      </w:r>
      <w:r w:rsidR="00727E40" w:rsidRPr="00641BDB">
        <w:rPr>
          <w:rFonts w:eastAsia="Times New Roman" w:cs="Arial"/>
          <w:szCs w:val="17"/>
          <w:lang w:val="es-ES_tradnl"/>
        </w:rPr>
        <w:tab/>
      </w:r>
      <w:r w:rsidR="00E1706D" w:rsidRPr="00641BDB">
        <w:rPr>
          <w:rFonts w:eastAsia="Times New Roman" w:cs="Arial"/>
          <w:szCs w:val="17"/>
          <w:lang w:val="es-ES_tradnl"/>
        </w:rPr>
        <w:t xml:space="preserve">Se recomienda que las API para servicios web admitan </w:t>
      </w:r>
      <w:r w:rsidR="00FC0091" w:rsidRPr="00641BDB">
        <w:rPr>
          <w:rFonts w:eastAsia="Times New Roman" w:cs="Arial"/>
          <w:szCs w:val="17"/>
          <w:lang w:val="es-ES_tradnl"/>
        </w:rPr>
        <w:t>tantas</w:t>
      </w:r>
      <w:r w:rsidR="00E1706D" w:rsidRPr="00641BDB">
        <w:rPr>
          <w:rFonts w:eastAsia="Times New Roman" w:cs="Arial"/>
          <w:szCs w:val="17"/>
          <w:lang w:val="es-ES_tradnl"/>
        </w:rPr>
        <w:t xml:space="preserve"> funcionalidades adicionales</w:t>
      </w:r>
      <w:r w:rsidR="00FC0091" w:rsidRPr="00641BDB">
        <w:rPr>
          <w:rFonts w:eastAsia="Times New Roman" w:cs="Arial"/>
          <w:szCs w:val="17"/>
          <w:lang w:val="es-ES_tradnl"/>
        </w:rPr>
        <w:t>,</w:t>
      </w:r>
      <w:r w:rsidR="00E1706D" w:rsidRPr="00641BDB">
        <w:rPr>
          <w:rFonts w:eastAsia="Times New Roman" w:cs="Arial"/>
          <w:szCs w:val="17"/>
          <w:lang w:val="es-ES_tradnl"/>
        </w:rPr>
        <w:t xml:space="preserve"> </w:t>
      </w:r>
      <w:r w:rsidR="00FC0091" w:rsidRPr="00641BDB">
        <w:rPr>
          <w:rFonts w:eastAsia="Times New Roman" w:cs="Arial"/>
          <w:szCs w:val="17"/>
          <w:lang w:val="es-ES_tradnl"/>
        </w:rPr>
        <w:t>más allá de</w:t>
      </w:r>
      <w:r w:rsidR="00E1706D" w:rsidRPr="00641BDB">
        <w:rPr>
          <w:rFonts w:eastAsia="Times New Roman" w:cs="Arial"/>
          <w:szCs w:val="17"/>
          <w:lang w:val="es-ES_tradnl"/>
        </w:rPr>
        <w:t xml:space="preserve"> su nivel de conformidad</w:t>
      </w:r>
      <w:r w:rsidR="00FC0091" w:rsidRPr="00641BDB">
        <w:rPr>
          <w:rFonts w:eastAsia="Times New Roman" w:cs="Arial"/>
          <w:szCs w:val="17"/>
          <w:lang w:val="es-ES_tradnl"/>
        </w:rPr>
        <w:t>,</w:t>
      </w:r>
      <w:r w:rsidR="00E1706D" w:rsidRPr="00641BDB">
        <w:rPr>
          <w:rFonts w:eastAsia="Times New Roman" w:cs="Arial"/>
          <w:szCs w:val="17"/>
          <w:lang w:val="es-ES_tradnl"/>
        </w:rPr>
        <w:t xml:space="preserve"> </w:t>
      </w:r>
      <w:r w:rsidR="00FC0091" w:rsidRPr="00641BDB">
        <w:rPr>
          <w:rFonts w:eastAsia="Times New Roman" w:cs="Arial"/>
          <w:szCs w:val="17"/>
          <w:lang w:val="es-ES_tradnl"/>
        </w:rPr>
        <w:t xml:space="preserve">como </w:t>
      </w:r>
      <w:r w:rsidR="00E1706D" w:rsidRPr="00641BDB">
        <w:rPr>
          <w:rFonts w:eastAsia="Times New Roman" w:cs="Arial"/>
          <w:szCs w:val="17"/>
          <w:lang w:val="es-ES_tradnl"/>
        </w:rPr>
        <w:t>sean apropiadas para su escenario de uso previsto</w:t>
      </w:r>
      <w:r w:rsidR="005E48A2" w:rsidRPr="00641BDB">
        <w:rPr>
          <w:rFonts w:eastAsia="Times New Roman" w:cs="Arial"/>
          <w:szCs w:val="17"/>
          <w:lang w:val="es-ES_tradnl"/>
        </w:rPr>
        <w:t>.</w:t>
      </w:r>
    </w:p>
    <w:p w14:paraId="2BABC826" w14:textId="6FDEC1CE" w:rsidR="005E48A2" w:rsidRPr="00641BDB" w:rsidRDefault="00DD7920" w:rsidP="00970F69">
      <w:pPr>
        <w:pStyle w:val="NormalWeb"/>
        <w:jc w:val="both"/>
        <w:rPr>
          <w:rFonts w:eastAsia="Times New Roman" w:cs="Arial"/>
          <w:szCs w:val="17"/>
          <w:lang w:val="es-ES_tradnl"/>
        </w:rPr>
      </w:pPr>
      <w:r w:rsidRPr="00641BDB">
        <w:rPr>
          <w:rFonts w:eastAsia="Times New Roman" w:cs="Arial"/>
          <w:szCs w:val="17"/>
          <w:lang w:val="es-ES_tradnl"/>
        </w:rPr>
        <w:t>121.</w:t>
      </w:r>
      <w:r w:rsidR="00727E40" w:rsidRPr="00641BDB">
        <w:rPr>
          <w:rFonts w:eastAsia="Times New Roman" w:cs="Arial"/>
          <w:szCs w:val="17"/>
          <w:lang w:val="es-ES_tradnl"/>
        </w:rPr>
        <w:tab/>
      </w:r>
      <w:r w:rsidR="00B62841" w:rsidRPr="00641BDB">
        <w:rPr>
          <w:rFonts w:eastAsia="Times New Roman" w:cs="Arial"/>
          <w:szCs w:val="17"/>
          <w:lang w:val="es-ES_tradnl"/>
        </w:rPr>
        <w:t>Se definen dos niveles de conformidad</w:t>
      </w:r>
      <w:r w:rsidR="005E48A2" w:rsidRPr="00641BDB">
        <w:rPr>
          <w:rFonts w:eastAsia="Times New Roman" w:cs="Arial"/>
          <w:szCs w:val="17"/>
          <w:lang w:val="es-ES_tradnl"/>
        </w:rPr>
        <w:t xml:space="preserve">: </w:t>
      </w:r>
    </w:p>
    <w:p w14:paraId="782A2FF8" w14:textId="3D0B5B71" w:rsidR="00523CCD" w:rsidRPr="00641BDB" w:rsidRDefault="00B62841" w:rsidP="007C4832">
      <w:pPr>
        <w:pStyle w:val="NormalWeb"/>
        <w:numPr>
          <w:ilvl w:val="0"/>
          <w:numId w:val="11"/>
        </w:numPr>
        <w:jc w:val="both"/>
        <w:rPr>
          <w:rFonts w:eastAsia="Times New Roman" w:cs="Arial"/>
          <w:szCs w:val="17"/>
          <w:lang w:val="es-ES_tradnl"/>
        </w:rPr>
      </w:pPr>
      <w:r w:rsidRPr="00641BDB">
        <w:rPr>
          <w:b/>
          <w:bCs/>
          <w:lang w:val="es-ES_tradnl"/>
        </w:rPr>
        <w:t>Nivel</w:t>
      </w:r>
      <w:r w:rsidR="005E48A2" w:rsidRPr="00641BDB">
        <w:rPr>
          <w:b/>
          <w:bCs/>
          <w:lang w:val="es-ES_tradnl"/>
        </w:rPr>
        <w:t xml:space="preserve"> A</w:t>
      </w:r>
      <w:r w:rsidR="005E48A2" w:rsidRPr="00641BDB">
        <w:rPr>
          <w:bCs/>
          <w:lang w:val="es-ES_tradnl"/>
        </w:rPr>
        <w:t>:</w:t>
      </w:r>
      <w:r w:rsidR="005E48A2" w:rsidRPr="00641BDB">
        <w:rPr>
          <w:b/>
          <w:bCs/>
          <w:lang w:val="es-ES_tradnl"/>
        </w:rPr>
        <w:t> </w:t>
      </w:r>
      <w:r w:rsidRPr="00641BDB">
        <w:rPr>
          <w:rFonts w:eastAsia="Times New Roman" w:cs="Arial"/>
          <w:szCs w:val="17"/>
          <w:lang w:val="es-ES_tradnl"/>
        </w:rPr>
        <w:t xml:space="preserve">el nivel de conformidad A </w:t>
      </w:r>
      <w:r w:rsidR="00FC0091" w:rsidRPr="00641BDB">
        <w:rPr>
          <w:rFonts w:eastAsia="Times New Roman" w:cs="Arial"/>
          <w:szCs w:val="17"/>
          <w:lang w:val="es-ES_tradnl"/>
        </w:rPr>
        <w:t xml:space="preserve">indica que la </w:t>
      </w:r>
      <w:r w:rsidRPr="00641BDB">
        <w:rPr>
          <w:rFonts w:eastAsia="Times New Roman" w:cs="Arial"/>
          <w:szCs w:val="17"/>
          <w:lang w:val="es-ES_tradnl"/>
        </w:rPr>
        <w:t>API sigue las normas generales de diseño (RSG)</w:t>
      </w:r>
      <w:r w:rsidR="00801A27" w:rsidRPr="00641BDB">
        <w:rPr>
          <w:rFonts w:eastAsia="Times New Roman" w:cs="Arial"/>
          <w:szCs w:val="17"/>
          <w:lang w:val="es-ES_tradnl"/>
        </w:rPr>
        <w:t xml:space="preserve"> </w:t>
      </w:r>
      <w:r w:rsidR="00E07CD2" w:rsidRPr="00641BDB">
        <w:rPr>
          <w:rFonts w:eastAsia="Times New Roman" w:cs="Arial"/>
          <w:szCs w:val="17"/>
          <w:lang w:val="es-ES_tradnl"/>
        </w:rPr>
        <w:t xml:space="preserve">obligatorias, </w:t>
      </w:r>
      <w:r w:rsidRPr="00641BDB">
        <w:rPr>
          <w:rFonts w:eastAsia="Times New Roman" w:cs="Arial"/>
          <w:szCs w:val="17"/>
          <w:lang w:val="es-ES_tradnl"/>
        </w:rPr>
        <w:t xml:space="preserve">que </w:t>
      </w:r>
      <w:r w:rsidR="00E07CD2" w:rsidRPr="00641BDB">
        <w:rPr>
          <w:rFonts w:eastAsia="Times New Roman" w:cs="Arial"/>
          <w:szCs w:val="17"/>
          <w:lang w:val="es-ES_tradnl"/>
        </w:rPr>
        <w:t xml:space="preserve">en la presente norma son las que </w:t>
      </w:r>
      <w:r w:rsidRPr="00641BDB">
        <w:rPr>
          <w:rFonts w:eastAsia="Times New Roman" w:cs="Arial"/>
          <w:szCs w:val="17"/>
          <w:lang w:val="es-ES_tradnl"/>
        </w:rPr>
        <w:t>incluyen la palabra DEBE. Además, también se deben cumplir las normas específicas del tipo de respuesta devuelta. A continuación se indican los subniveles de conformidad</w:t>
      </w:r>
      <w:r w:rsidR="00EC0FD6" w:rsidRPr="00641BDB">
        <w:rPr>
          <w:rFonts w:eastAsia="Times New Roman" w:cs="Arial"/>
          <w:szCs w:val="17"/>
          <w:lang w:val="es-ES_tradnl"/>
        </w:rPr>
        <w:t>:</w:t>
      </w:r>
    </w:p>
    <w:p w14:paraId="057F38F4" w14:textId="3FE7C471" w:rsidR="00523CCD" w:rsidRPr="00641BDB" w:rsidRDefault="00801A27" w:rsidP="007C4832">
      <w:pPr>
        <w:pStyle w:val="NormalWeb"/>
        <w:numPr>
          <w:ilvl w:val="1"/>
          <w:numId w:val="11"/>
        </w:numPr>
        <w:jc w:val="both"/>
        <w:rPr>
          <w:rFonts w:eastAsia="Times New Roman" w:cs="Arial"/>
          <w:szCs w:val="17"/>
          <w:lang w:val="es-ES_tradnl"/>
        </w:rPr>
      </w:pPr>
      <w:r w:rsidRPr="00641BDB">
        <w:rPr>
          <w:rFonts w:eastAsia="Times New Roman" w:cs="Arial"/>
          <w:szCs w:val="17"/>
          <w:lang w:val="es-ES_tradnl"/>
        </w:rPr>
        <w:t>Nivel AJ: si la respuesta devuelta es</w:t>
      </w:r>
      <w:r w:rsidR="00881E67" w:rsidRPr="00641BDB">
        <w:rPr>
          <w:rFonts w:eastAsia="Times New Roman" w:cs="Arial"/>
          <w:szCs w:val="17"/>
          <w:lang w:val="es-ES_tradnl"/>
        </w:rPr>
        <w:t>tá en</w:t>
      </w:r>
      <w:r w:rsidRPr="00641BDB">
        <w:rPr>
          <w:rFonts w:eastAsia="Times New Roman" w:cs="Arial"/>
          <w:szCs w:val="17"/>
          <w:lang w:val="es-ES_tradnl"/>
        </w:rPr>
        <w:t xml:space="preserve"> </w:t>
      </w:r>
      <w:r w:rsidR="00C73DCC" w:rsidRPr="00641BDB">
        <w:rPr>
          <w:rFonts w:eastAsia="Times New Roman" w:cs="Arial"/>
          <w:szCs w:val="17"/>
          <w:lang w:val="es-ES_tradnl"/>
        </w:rPr>
        <w:t xml:space="preserve">el </w:t>
      </w:r>
      <w:r w:rsidRPr="00641BDB">
        <w:rPr>
          <w:rFonts w:eastAsia="Times New Roman" w:cs="Arial"/>
          <w:szCs w:val="17"/>
          <w:lang w:val="es-ES_tradnl"/>
        </w:rPr>
        <w:t>formato JSON</w:t>
      </w:r>
      <w:r w:rsidR="00C73DCC" w:rsidRPr="00641BDB">
        <w:rPr>
          <w:rFonts w:eastAsia="Times New Roman" w:cs="Arial"/>
          <w:szCs w:val="17"/>
          <w:lang w:val="es-ES_tradnl"/>
        </w:rPr>
        <w:t xml:space="preserve"> de la Norma ST.97</w:t>
      </w:r>
      <w:r w:rsidRPr="00641BDB">
        <w:rPr>
          <w:rFonts w:eastAsia="Times New Roman" w:cs="Arial"/>
          <w:szCs w:val="17"/>
          <w:lang w:val="es-ES_tradnl"/>
        </w:rPr>
        <w:t>, debe</w:t>
      </w:r>
      <w:r w:rsidR="003F606D" w:rsidRPr="00641BDB">
        <w:rPr>
          <w:rFonts w:eastAsia="Times New Roman" w:cs="Arial"/>
          <w:szCs w:val="17"/>
          <w:lang w:val="es-ES_tradnl"/>
        </w:rPr>
        <w:t>n</w:t>
      </w:r>
      <w:r w:rsidRPr="00641BDB">
        <w:rPr>
          <w:rFonts w:eastAsia="Times New Roman" w:cs="Arial"/>
          <w:szCs w:val="17"/>
          <w:lang w:val="es-ES_tradnl"/>
        </w:rPr>
        <w:t xml:space="preserve"> cumplir</w:t>
      </w:r>
      <w:r w:rsidR="003F606D" w:rsidRPr="00641BDB">
        <w:rPr>
          <w:rFonts w:eastAsia="Times New Roman" w:cs="Arial"/>
          <w:szCs w:val="17"/>
          <w:lang w:val="es-ES_tradnl"/>
        </w:rPr>
        <w:t>se</w:t>
      </w:r>
      <w:r w:rsidRPr="00641BDB">
        <w:rPr>
          <w:rFonts w:eastAsia="Times New Roman" w:cs="Arial"/>
          <w:szCs w:val="17"/>
          <w:lang w:val="es-ES_tradnl"/>
        </w:rPr>
        <w:t xml:space="preserve"> todas las normas generales de diseño (RSG) que incluyan la palabra DEBE, así como todas las normas específicas del formato de respuesta JSON (RSJ) que incluyan la palabra DEBE</w:t>
      </w:r>
      <w:r w:rsidR="007E784B" w:rsidRPr="00641BDB">
        <w:rPr>
          <w:rFonts w:eastAsia="Times New Roman" w:cs="Arial"/>
          <w:szCs w:val="17"/>
          <w:lang w:val="es-ES_tradnl"/>
        </w:rPr>
        <w:t>;</w:t>
      </w:r>
      <w:r w:rsidR="00D22D23" w:rsidRPr="00641BDB">
        <w:rPr>
          <w:rFonts w:eastAsia="Times New Roman" w:cs="Arial"/>
          <w:szCs w:val="17"/>
          <w:lang w:val="es-ES_tradnl"/>
        </w:rPr>
        <w:t xml:space="preserve"> </w:t>
      </w:r>
    </w:p>
    <w:p w14:paraId="7CB8A5DB" w14:textId="22683D3B" w:rsidR="00EC0FD6" w:rsidRPr="00641BDB" w:rsidRDefault="0089296A" w:rsidP="007C4832">
      <w:pPr>
        <w:pStyle w:val="NormalWeb"/>
        <w:numPr>
          <w:ilvl w:val="1"/>
          <w:numId w:val="11"/>
        </w:numPr>
        <w:jc w:val="both"/>
        <w:rPr>
          <w:rFonts w:eastAsia="Times New Roman" w:cs="Arial"/>
          <w:szCs w:val="17"/>
          <w:lang w:val="es-ES_tradnl"/>
        </w:rPr>
      </w:pPr>
      <w:r w:rsidRPr="00641BDB">
        <w:rPr>
          <w:rFonts w:eastAsia="Times New Roman" w:cs="Arial"/>
          <w:szCs w:val="17"/>
          <w:lang w:val="es-ES_tradnl"/>
        </w:rPr>
        <w:t xml:space="preserve">Nivel AX: si la respuesta devuelta es una instancia XML de la Norma ST.96, deben cumplirse todas las normas generales de diseño (RSG) que incluyan la palabra DEBE, así como todas las normas específicas del formato de respuesta XML (RSX) que incluyan la palabra DEBE; y </w:t>
      </w:r>
    </w:p>
    <w:p w14:paraId="52BFABC2" w14:textId="1350022A" w:rsidR="00523CCD" w:rsidRPr="00641BDB" w:rsidRDefault="00C4741E" w:rsidP="007C4832">
      <w:pPr>
        <w:pStyle w:val="NormalWeb"/>
        <w:numPr>
          <w:ilvl w:val="1"/>
          <w:numId w:val="11"/>
        </w:numPr>
        <w:jc w:val="both"/>
        <w:rPr>
          <w:rFonts w:eastAsia="Times New Roman" w:cs="Arial"/>
          <w:szCs w:val="17"/>
          <w:lang w:val="es-ES_tradnl"/>
        </w:rPr>
      </w:pPr>
      <w:r w:rsidRPr="00641BDB">
        <w:rPr>
          <w:rFonts w:eastAsia="Times New Roman" w:cs="Arial"/>
          <w:szCs w:val="17"/>
          <w:lang w:val="es-ES_tradnl"/>
        </w:rPr>
        <w:t>Nivel A: si la respuesta devuelta es</w:t>
      </w:r>
      <w:r w:rsidR="00881E67" w:rsidRPr="00641BDB">
        <w:rPr>
          <w:rFonts w:eastAsia="Times New Roman" w:cs="Arial"/>
          <w:szCs w:val="17"/>
          <w:lang w:val="es-ES_tradnl"/>
        </w:rPr>
        <w:t>tá en</w:t>
      </w:r>
      <w:r w:rsidRPr="00641BDB">
        <w:rPr>
          <w:rFonts w:eastAsia="Times New Roman" w:cs="Arial"/>
          <w:szCs w:val="17"/>
          <w:lang w:val="es-ES_tradnl"/>
        </w:rPr>
        <w:t xml:space="preserve"> formato JSON o XML, deben cumplirse todas las normas generales de diseño (RSG) que incluyan la palabra DEBE, así como todas las normas de diseño específicas del formato de respuesta JSON (RSJ) que incluyan la palabra DEBE y todas las normas de diseño específicas del formato de respuesta XML (RSX) que incluyan la palabra DEBE</w:t>
      </w:r>
      <w:r w:rsidR="00EC0FD6" w:rsidRPr="00641BDB">
        <w:rPr>
          <w:rFonts w:eastAsia="Times New Roman" w:cs="Arial"/>
          <w:szCs w:val="17"/>
          <w:lang w:val="es-ES_tradnl"/>
        </w:rPr>
        <w:t>.</w:t>
      </w:r>
    </w:p>
    <w:p w14:paraId="1E2D0C38" w14:textId="458FD228" w:rsidR="005E48A2" w:rsidRPr="00641BDB" w:rsidRDefault="00881E67" w:rsidP="007C4832">
      <w:pPr>
        <w:pStyle w:val="NormalWeb"/>
        <w:numPr>
          <w:ilvl w:val="0"/>
          <w:numId w:val="11"/>
        </w:numPr>
        <w:jc w:val="both"/>
        <w:rPr>
          <w:rFonts w:eastAsia="Times New Roman" w:cs="Arial"/>
          <w:szCs w:val="17"/>
          <w:lang w:val="es-ES_tradnl"/>
        </w:rPr>
      </w:pPr>
      <w:r w:rsidRPr="00641BDB">
        <w:rPr>
          <w:b/>
          <w:bCs/>
          <w:lang w:val="es-ES_tradnl"/>
        </w:rPr>
        <w:t>Nivel</w:t>
      </w:r>
      <w:r w:rsidR="005E48A2" w:rsidRPr="00641BDB">
        <w:rPr>
          <w:b/>
          <w:bCs/>
          <w:lang w:val="es-ES_tradnl"/>
        </w:rPr>
        <w:t xml:space="preserve"> AA: </w:t>
      </w:r>
      <w:r w:rsidR="00E07CD2" w:rsidRPr="00641BDB">
        <w:rPr>
          <w:rFonts w:eastAsia="Times New Roman" w:cs="Arial"/>
          <w:szCs w:val="17"/>
          <w:lang w:val="es-ES_tradnl"/>
        </w:rPr>
        <w:t>el nivel de conformidad AA indica que la API satisface el nivel A y se siguen todas las normas de diseño recomendadas, que en la presente norma son las que incluyen la palabra DEBERÍA. Al igual que en el nivel A, hay subniveles de conformidad en función del tipo de respuest</w:t>
      </w:r>
      <w:r w:rsidR="00382C43" w:rsidRPr="00641BDB">
        <w:rPr>
          <w:rFonts w:eastAsia="Times New Roman" w:cs="Arial"/>
          <w:szCs w:val="17"/>
          <w:lang w:val="es-ES_tradnl"/>
        </w:rPr>
        <w:t>a, a saber</w:t>
      </w:r>
      <w:r w:rsidR="000C6A08" w:rsidRPr="00641BDB">
        <w:rPr>
          <w:rFonts w:eastAsia="Times New Roman" w:cs="Arial"/>
          <w:szCs w:val="17"/>
          <w:lang w:val="es-ES_tradnl"/>
        </w:rPr>
        <w:t>:</w:t>
      </w:r>
    </w:p>
    <w:p w14:paraId="413A728C" w14:textId="2AFA4067" w:rsidR="000C6A08" w:rsidRPr="00641BDB" w:rsidRDefault="002624FB" w:rsidP="007C4832">
      <w:pPr>
        <w:pStyle w:val="NormalWeb"/>
        <w:numPr>
          <w:ilvl w:val="1"/>
          <w:numId w:val="11"/>
        </w:numPr>
        <w:jc w:val="both"/>
        <w:rPr>
          <w:rFonts w:eastAsia="Times New Roman" w:cs="Arial"/>
          <w:szCs w:val="17"/>
          <w:lang w:val="es-ES_tradnl"/>
        </w:rPr>
      </w:pPr>
      <w:r w:rsidRPr="00641BDB">
        <w:rPr>
          <w:bCs/>
          <w:lang w:val="es-ES_tradnl"/>
        </w:rPr>
        <w:t>Nivel</w:t>
      </w:r>
      <w:r w:rsidR="000C6A08" w:rsidRPr="00641BDB">
        <w:rPr>
          <w:bCs/>
          <w:lang w:val="es-ES_tradnl"/>
        </w:rPr>
        <w:t xml:space="preserve"> AAJ: </w:t>
      </w:r>
      <w:r w:rsidRPr="00641BDB">
        <w:rPr>
          <w:bCs/>
          <w:lang w:val="es-ES_tradnl"/>
        </w:rPr>
        <w:t>se cumple el nivel AJ, así como las normas de diseño recomendadas (que incluyen la palabra DEBERÍA) específicas del formato de respuesta JSON; y</w:t>
      </w:r>
    </w:p>
    <w:p w14:paraId="7A493328" w14:textId="20269D73" w:rsidR="000C6A08" w:rsidRPr="00641BDB" w:rsidRDefault="002624FB" w:rsidP="007C4832">
      <w:pPr>
        <w:pStyle w:val="NormalWeb"/>
        <w:numPr>
          <w:ilvl w:val="1"/>
          <w:numId w:val="11"/>
        </w:numPr>
        <w:jc w:val="both"/>
        <w:rPr>
          <w:rFonts w:eastAsia="Times New Roman" w:cs="Arial"/>
          <w:szCs w:val="17"/>
          <w:lang w:val="es-ES_tradnl"/>
        </w:rPr>
      </w:pPr>
      <w:r w:rsidRPr="00641BDB">
        <w:rPr>
          <w:bCs/>
          <w:lang w:val="es-ES_tradnl"/>
        </w:rPr>
        <w:t>Nivel</w:t>
      </w:r>
      <w:r w:rsidR="000C6A08" w:rsidRPr="00641BDB">
        <w:rPr>
          <w:bCs/>
          <w:lang w:val="es-ES_tradnl"/>
        </w:rPr>
        <w:t xml:space="preserve"> AAX:</w:t>
      </w:r>
      <w:r w:rsidRPr="00641BDB">
        <w:rPr>
          <w:bCs/>
          <w:lang w:val="es-ES_tradnl"/>
        </w:rPr>
        <w:t xml:space="preserve"> se cumple el nivel </w:t>
      </w:r>
      <w:r w:rsidR="000C6A08" w:rsidRPr="00641BDB">
        <w:rPr>
          <w:bCs/>
          <w:lang w:val="es-ES_tradnl"/>
        </w:rPr>
        <w:t>AX</w:t>
      </w:r>
      <w:r w:rsidRPr="00641BDB">
        <w:rPr>
          <w:bCs/>
          <w:lang w:val="es-ES_tradnl"/>
        </w:rPr>
        <w:t>, así como las normas de diseño recomendadas (que incluyen la palabra DEBERÍA) específicas del formato de respuesta</w:t>
      </w:r>
      <w:r w:rsidR="000C6A08" w:rsidRPr="00641BDB">
        <w:rPr>
          <w:bCs/>
          <w:lang w:val="es-ES_tradnl"/>
        </w:rPr>
        <w:t xml:space="preserve"> XML. </w:t>
      </w:r>
    </w:p>
    <w:p w14:paraId="268271AF" w14:textId="77777777" w:rsidR="000647B6" w:rsidRPr="00641BDB" w:rsidRDefault="00DD7920" w:rsidP="00970F69">
      <w:pPr>
        <w:pStyle w:val="NormalWeb"/>
        <w:jc w:val="both"/>
        <w:rPr>
          <w:rFonts w:eastAsia="Times New Roman" w:cs="Arial"/>
          <w:szCs w:val="17"/>
          <w:lang w:val="es-ES_tradnl"/>
        </w:rPr>
      </w:pPr>
      <w:r w:rsidRPr="00641BDB">
        <w:rPr>
          <w:rFonts w:eastAsia="Times New Roman" w:cs="Arial"/>
          <w:szCs w:val="17"/>
          <w:lang w:val="es-ES_tradnl"/>
        </w:rPr>
        <w:t>122.</w:t>
      </w:r>
      <w:r w:rsidR="00727E40" w:rsidRPr="00641BDB">
        <w:rPr>
          <w:rFonts w:eastAsia="Times New Roman" w:cs="Arial"/>
          <w:szCs w:val="17"/>
          <w:lang w:val="es-ES_tradnl"/>
        </w:rPr>
        <w:tab/>
      </w:r>
      <w:r w:rsidR="009971EA" w:rsidRPr="00641BDB">
        <w:rPr>
          <w:rFonts w:eastAsia="Times New Roman" w:cs="Arial"/>
          <w:szCs w:val="17"/>
          <w:lang w:val="es-ES_tradnl"/>
        </w:rPr>
        <w:t xml:space="preserve">En el Anexo I figura </w:t>
      </w:r>
      <w:r w:rsidR="00FC0091" w:rsidRPr="00641BDB">
        <w:rPr>
          <w:rFonts w:eastAsia="Times New Roman" w:cs="Arial"/>
          <w:szCs w:val="17"/>
          <w:lang w:val="es-ES_tradnl"/>
        </w:rPr>
        <w:t>una</w:t>
      </w:r>
      <w:r w:rsidR="009971EA" w:rsidRPr="00641BDB">
        <w:rPr>
          <w:rFonts w:eastAsia="Times New Roman" w:cs="Arial"/>
          <w:szCs w:val="17"/>
          <w:lang w:val="es-ES_tradnl"/>
        </w:rPr>
        <w:t xml:space="preserve"> matriz de trazabilidad que relaciona las normas de diseño con los niveles de conformidad</w:t>
      </w:r>
      <w:r w:rsidR="005E48A2" w:rsidRPr="00641BDB">
        <w:rPr>
          <w:rFonts w:eastAsia="Times New Roman" w:cs="Arial"/>
          <w:szCs w:val="17"/>
          <w:lang w:val="es-ES_tradnl"/>
        </w:rPr>
        <w:t>.</w:t>
      </w:r>
    </w:p>
    <w:p w14:paraId="653C7E9D" w14:textId="7CA02398" w:rsidR="007D638D" w:rsidRPr="00641BDB" w:rsidRDefault="007D638D" w:rsidP="00970F69">
      <w:pPr>
        <w:pStyle w:val="NormalWeb"/>
        <w:jc w:val="both"/>
        <w:rPr>
          <w:rFonts w:eastAsia="Times New Roman" w:cs="Arial"/>
          <w:szCs w:val="17"/>
          <w:lang w:val="es-ES_tradnl"/>
        </w:rPr>
      </w:pPr>
      <w:r w:rsidRPr="00641BDB">
        <w:rPr>
          <w:rFonts w:eastAsia="Times New Roman" w:cs="Arial"/>
          <w:szCs w:val="17"/>
          <w:lang w:val="es-ES_tradnl"/>
        </w:rPr>
        <w:br w:type="page"/>
      </w:r>
    </w:p>
    <w:p w14:paraId="5CD23B41" w14:textId="084B4A26" w:rsidR="005E48A2" w:rsidRPr="00641BDB" w:rsidRDefault="009971EA" w:rsidP="0041729F">
      <w:pPr>
        <w:pStyle w:val="Heading2"/>
        <w:keepLines/>
        <w:spacing w:before="170" w:after="170"/>
        <w:rPr>
          <w:rFonts w:eastAsia="Times New Roman" w:cs="Arial"/>
          <w:szCs w:val="17"/>
          <w:lang w:val="es-ES_tradnl"/>
        </w:rPr>
      </w:pPr>
      <w:bookmarkStart w:id="324" w:name="_Toc213074202"/>
      <w:bookmarkStart w:id="325" w:name="_Toc126065427"/>
      <w:bookmarkStart w:id="326" w:name="_Toc213234816"/>
      <w:bookmarkStart w:id="327" w:name="Materialdereferencia"/>
      <w:r w:rsidRPr="00641BDB">
        <w:rPr>
          <w:lang w:val="es-ES_tradnl"/>
        </w:rPr>
        <w:lastRenderedPageBreak/>
        <w:t>MATERIAL DE REFERENCIA</w:t>
      </w:r>
      <w:bookmarkEnd w:id="324"/>
      <w:bookmarkEnd w:id="325"/>
      <w:bookmarkEnd w:id="326"/>
    </w:p>
    <w:p w14:paraId="08380DE0" w14:textId="038B4736" w:rsidR="000E7F7A" w:rsidRPr="00641BDB" w:rsidRDefault="0091518A" w:rsidP="005E48A2">
      <w:pPr>
        <w:pStyle w:val="Heading3"/>
        <w:rPr>
          <w:lang w:val="es-ES_tradnl"/>
        </w:rPr>
      </w:pPr>
      <w:bookmarkStart w:id="328" w:name="_Toc213074203"/>
      <w:bookmarkStart w:id="329" w:name="_Toc126065428"/>
      <w:bookmarkStart w:id="330" w:name="_Toc213234817"/>
      <w:bookmarkEnd w:id="327"/>
      <w:r w:rsidRPr="00641BDB">
        <w:rPr>
          <w:lang w:val="es-ES_tradnl"/>
        </w:rPr>
        <w:t>Normas de la OMPI</w:t>
      </w:r>
      <w:bookmarkEnd w:id="328"/>
      <w:bookmarkEnd w:id="329"/>
      <w:bookmarkEnd w:id="330"/>
    </w:p>
    <w:p w14:paraId="6978F502" w14:textId="3EDC1AB4" w:rsidR="00C929FA" w:rsidRPr="00641BDB" w:rsidRDefault="0091518A" w:rsidP="004243CD">
      <w:pPr>
        <w:spacing w:after="240"/>
        <w:ind w:left="2160" w:hanging="2160"/>
        <w:rPr>
          <w:bCs/>
          <w:lang w:val="es-ES_tradnl"/>
        </w:rPr>
      </w:pPr>
      <w:r w:rsidRPr="00641BDB">
        <w:rPr>
          <w:bCs/>
          <w:lang w:val="es-ES_tradnl"/>
        </w:rPr>
        <w:t xml:space="preserve">Norma </w:t>
      </w:r>
      <w:hyperlink r:id="rId29" w:history="1">
        <w:r w:rsidRPr="00641BDB">
          <w:rPr>
            <w:rStyle w:val="Hyperlink"/>
            <w:bCs/>
            <w:lang w:val="es-ES_tradnl"/>
          </w:rPr>
          <w:t>ST.3</w:t>
        </w:r>
      </w:hyperlink>
      <w:r w:rsidRPr="00641BDB">
        <w:rPr>
          <w:bCs/>
          <w:lang w:val="es-ES_tradnl"/>
        </w:rPr>
        <w:t xml:space="preserve"> de la OMPI</w:t>
      </w:r>
      <w:r w:rsidR="004243CD" w:rsidRPr="00641BDB">
        <w:rPr>
          <w:bCs/>
          <w:lang w:val="es-ES_tradnl"/>
        </w:rPr>
        <w:tab/>
      </w:r>
      <w:r w:rsidRPr="00641BDB">
        <w:rPr>
          <w:lang w:val="es-ES_tradnl"/>
        </w:rPr>
        <w:t>Códigos</w:t>
      </w:r>
      <w:r w:rsidRPr="00641BDB">
        <w:rPr>
          <w:bCs/>
          <w:iCs/>
          <w:lang w:val="es-ES_tradnl"/>
        </w:rPr>
        <w:t xml:space="preserve"> de dos letras </w:t>
      </w:r>
      <w:r w:rsidR="0017446B" w:rsidRPr="00641BDB">
        <w:rPr>
          <w:bCs/>
          <w:iCs/>
          <w:lang w:val="es-ES_tradnl"/>
        </w:rPr>
        <w:t xml:space="preserve">recomendados </w:t>
      </w:r>
      <w:r w:rsidRPr="00641BDB">
        <w:rPr>
          <w:bCs/>
          <w:iCs/>
          <w:lang w:val="es-ES_tradnl"/>
        </w:rPr>
        <w:t>para la representación de Estados, otras entidades y organizaciones</w:t>
      </w:r>
      <w:r w:rsidR="0017446B" w:rsidRPr="00641BDB">
        <w:rPr>
          <w:bCs/>
          <w:iCs/>
          <w:lang w:val="es-ES_tradnl"/>
        </w:rPr>
        <w:t xml:space="preserve"> intergubernamentales</w:t>
      </w:r>
    </w:p>
    <w:p w14:paraId="605C3520" w14:textId="1EAB9F18" w:rsidR="00C929FA" w:rsidRPr="00641BDB" w:rsidRDefault="00AB76E4" w:rsidP="004243CD">
      <w:pPr>
        <w:spacing w:after="240"/>
        <w:ind w:left="2160" w:hanging="2160"/>
        <w:rPr>
          <w:bCs/>
          <w:iCs/>
          <w:lang w:val="es-ES_tradnl"/>
        </w:rPr>
      </w:pPr>
      <w:r w:rsidRPr="00641BDB">
        <w:rPr>
          <w:bCs/>
          <w:lang w:val="es-ES_tradnl"/>
        </w:rPr>
        <w:t>Norma</w:t>
      </w:r>
      <w:r w:rsidR="00C929FA" w:rsidRPr="00641BDB">
        <w:rPr>
          <w:bCs/>
          <w:lang w:val="es-ES_tradnl"/>
        </w:rPr>
        <w:t xml:space="preserve"> </w:t>
      </w:r>
      <w:hyperlink r:id="rId30" w:history="1">
        <w:r w:rsidR="00C929FA" w:rsidRPr="00641BDB">
          <w:rPr>
            <w:rStyle w:val="Hyperlink"/>
            <w:bCs/>
            <w:lang w:val="es-ES_tradnl"/>
          </w:rPr>
          <w:t>ST.</w:t>
        </w:r>
        <w:r w:rsidR="00C929FA" w:rsidRPr="00641BDB">
          <w:rPr>
            <w:rStyle w:val="Hyperlink"/>
            <w:bCs/>
            <w:iCs/>
            <w:lang w:val="es-ES_tradnl"/>
          </w:rPr>
          <w:t>96</w:t>
        </w:r>
      </w:hyperlink>
      <w:r w:rsidRPr="00641BDB">
        <w:rPr>
          <w:bCs/>
          <w:lang w:val="es-ES_tradnl"/>
        </w:rPr>
        <w:t xml:space="preserve"> de la OMPI</w:t>
      </w:r>
      <w:r w:rsidR="004243CD" w:rsidRPr="00641BDB">
        <w:rPr>
          <w:bCs/>
          <w:lang w:val="es-ES_tradnl"/>
        </w:rPr>
        <w:tab/>
      </w:r>
      <w:r w:rsidR="004243CD" w:rsidRPr="00641BDB">
        <w:rPr>
          <w:bCs/>
          <w:iCs/>
          <w:lang w:val="es-ES_tradnl"/>
        </w:rPr>
        <w:t xml:space="preserve">Tratamiento </w:t>
      </w:r>
      <w:r w:rsidRPr="00641BDB">
        <w:rPr>
          <w:bCs/>
          <w:iCs/>
          <w:lang w:val="es-ES_tradnl"/>
        </w:rPr>
        <w:t xml:space="preserve">en XML de la información relativa a la propiedad </w:t>
      </w:r>
      <w:r w:rsidR="004243CD" w:rsidRPr="00641BDB">
        <w:rPr>
          <w:bCs/>
          <w:iCs/>
          <w:lang w:val="es-ES_tradnl"/>
        </w:rPr>
        <w:t>intelectual</w:t>
      </w:r>
    </w:p>
    <w:p w14:paraId="6E230CDA" w14:textId="498113C3" w:rsidR="004243CD" w:rsidRPr="00641BDB" w:rsidRDefault="004243CD" w:rsidP="004243CD">
      <w:pPr>
        <w:spacing w:after="240"/>
        <w:ind w:left="2160" w:hanging="2160"/>
        <w:rPr>
          <w:lang w:val="es-ES_tradnl"/>
        </w:rPr>
      </w:pPr>
      <w:r w:rsidRPr="00641BDB">
        <w:rPr>
          <w:lang w:val="es-ES_tradnl"/>
        </w:rPr>
        <w:t xml:space="preserve">Norma </w:t>
      </w:r>
      <w:hyperlink r:id="rId31" w:history="1">
        <w:r w:rsidRPr="00641BDB">
          <w:rPr>
            <w:color w:val="0000FF"/>
            <w:u w:val="single"/>
            <w:lang w:val="es-ES_tradnl"/>
          </w:rPr>
          <w:t>ST.97</w:t>
        </w:r>
      </w:hyperlink>
      <w:r w:rsidRPr="00641BDB">
        <w:rPr>
          <w:lang w:val="es-ES_tradnl"/>
        </w:rPr>
        <w:t xml:space="preserve"> de la OMPI</w:t>
      </w:r>
      <w:r w:rsidRPr="00641BDB">
        <w:rPr>
          <w:lang w:val="es-ES_tradnl"/>
        </w:rPr>
        <w:tab/>
      </w:r>
      <w:r w:rsidR="00FE4312" w:rsidRPr="00641BDB">
        <w:rPr>
          <w:bCs/>
          <w:iCs/>
          <w:lang w:val="es-ES_tradnl"/>
        </w:rPr>
        <w:t>Tratamiento en JSON de la información relativa a la propiedad intelectual</w:t>
      </w:r>
    </w:p>
    <w:p w14:paraId="4C6EFFF0" w14:textId="5F444602" w:rsidR="005E48A2" w:rsidRPr="00641BDB" w:rsidRDefault="00E21DF8" w:rsidP="005E48A2">
      <w:pPr>
        <w:pStyle w:val="Heading3"/>
        <w:rPr>
          <w:lang w:val="es-ES_tradnl"/>
        </w:rPr>
      </w:pPr>
      <w:bookmarkStart w:id="331" w:name="_Toc213074204"/>
      <w:bookmarkStart w:id="332" w:name="_Toc126065429"/>
      <w:bookmarkStart w:id="333" w:name="_Toc213234818"/>
      <w:r w:rsidRPr="00641BDB">
        <w:rPr>
          <w:lang w:val="es-ES_tradnl"/>
        </w:rPr>
        <w:t>Normas y convenciones</w:t>
      </w:r>
      <w:bookmarkEnd w:id="331"/>
      <w:bookmarkEnd w:id="332"/>
      <w:bookmarkEnd w:id="333"/>
    </w:p>
    <w:p w14:paraId="076F4C9E" w14:textId="77777777" w:rsidR="005E48A2" w:rsidRPr="00641BDB" w:rsidRDefault="00EC0F17" w:rsidP="002A0D0F">
      <w:pPr>
        <w:spacing w:after="240"/>
        <w:ind w:left="2736" w:hanging="2736"/>
        <w:rPr>
          <w:del w:id="334" w:author="Author"/>
          <w:bCs/>
          <w:lang w:val="es-ES_tradnl"/>
        </w:rPr>
      </w:pPr>
      <w:del w:id="335" w:author="Author">
        <w:r w:rsidRPr="00641BDB">
          <w:rPr>
            <w:bCs/>
            <w:lang w:val="es-ES_tradnl"/>
          </w:rPr>
          <w:delText xml:space="preserve">Documento RFC 2119 del </w:delText>
        </w:r>
        <w:r w:rsidR="005E48A2" w:rsidRPr="00641BDB">
          <w:rPr>
            <w:bCs/>
            <w:lang w:val="es-ES_tradnl"/>
          </w:rPr>
          <w:delText>IET</w:delText>
        </w:r>
        <w:r w:rsidR="003C19BA" w:rsidRPr="00641BDB">
          <w:rPr>
            <w:bCs/>
            <w:lang w:val="es-ES_tradnl"/>
          </w:rPr>
          <w:delText>F</w:delText>
        </w:r>
        <w:r w:rsidR="002A0D0F" w:rsidRPr="00641BDB">
          <w:rPr>
            <w:bCs/>
            <w:lang w:val="es-ES_tradnl"/>
          </w:rPr>
          <w:tab/>
        </w:r>
        <w:r w:rsidRPr="00641BDB">
          <w:rPr>
            <w:i/>
            <w:iCs/>
            <w:lang w:val="es-ES_tradnl"/>
          </w:rPr>
          <w:delText xml:space="preserve">Palabras </w:delText>
        </w:r>
        <w:r w:rsidRPr="00641BDB">
          <w:rPr>
            <w:bCs/>
            <w:iCs/>
            <w:lang w:val="es-ES_tradnl"/>
          </w:rPr>
          <w:delText>clave</w:delText>
        </w:r>
        <w:r w:rsidRPr="00641BDB">
          <w:rPr>
            <w:i/>
            <w:iCs/>
            <w:lang w:val="es-ES_tradnl"/>
          </w:rPr>
          <w:delText xml:space="preserve"> para indicar distintos niveles de exigencia en documentos RFC</w:delText>
        </w:r>
        <w:r w:rsidR="005E48A2" w:rsidRPr="00641BDB">
          <w:rPr>
            <w:bCs/>
            <w:lang w:val="es-ES_tradnl"/>
          </w:rPr>
          <w:delText xml:space="preserve"> – </w:delText>
        </w:r>
      </w:del>
    </w:p>
    <w:p w14:paraId="15883381" w14:textId="77777777" w:rsidR="005E48A2" w:rsidRPr="00641BDB" w:rsidRDefault="002F4191" w:rsidP="002A0D0F">
      <w:pPr>
        <w:spacing w:after="240"/>
        <w:ind w:left="2736" w:hanging="2736"/>
        <w:rPr>
          <w:del w:id="336" w:author="Author"/>
          <w:bCs/>
          <w:lang w:val="es-ES_tradnl"/>
        </w:rPr>
      </w:pPr>
      <w:del w:id="337" w:author="Author">
        <w:r w:rsidRPr="00641BDB">
          <w:rPr>
            <w:bCs/>
            <w:lang w:val="es-ES_tradnl"/>
          </w:rPr>
          <w:delText>Norma RFC 3339 del IET</w:delText>
        </w:r>
        <w:r w:rsidR="003C19BA" w:rsidRPr="00641BDB">
          <w:rPr>
            <w:bCs/>
            <w:lang w:val="es-ES_tradnl"/>
          </w:rPr>
          <w:delText>F</w:delText>
        </w:r>
        <w:r w:rsidR="002A0D0F" w:rsidRPr="00641BDB">
          <w:rPr>
            <w:bCs/>
            <w:lang w:val="es-ES_tradnl"/>
          </w:rPr>
          <w:tab/>
        </w:r>
        <w:r w:rsidRPr="00641BDB">
          <w:rPr>
            <w:bCs/>
            <w:i/>
            <w:iCs/>
            <w:lang w:val="es-ES_tradnl"/>
          </w:rPr>
          <w:delText xml:space="preserve">Fecha y hora en </w:delText>
        </w:r>
        <w:r w:rsidRPr="00641BDB">
          <w:rPr>
            <w:i/>
            <w:iCs/>
            <w:lang w:val="es-ES_tradnl"/>
          </w:rPr>
          <w:delText>Internet</w:delText>
        </w:r>
        <w:r w:rsidRPr="00641BDB">
          <w:rPr>
            <w:bCs/>
            <w:i/>
            <w:iCs/>
            <w:lang w:val="es-ES_tradnl"/>
          </w:rPr>
          <w:delText>: marcas de tiempo</w:delText>
        </w:r>
        <w:r w:rsidRPr="00641BDB">
          <w:rPr>
            <w:bCs/>
            <w:lang w:val="es-ES_tradnl"/>
          </w:rPr>
          <w:delText xml:space="preserve"> –</w:delText>
        </w:r>
      </w:del>
    </w:p>
    <w:p w14:paraId="7BCFA29D" w14:textId="653B0A0D" w:rsidR="0069220B" w:rsidRPr="00641BDB" w:rsidRDefault="00BE0D51" w:rsidP="0069220B">
      <w:pPr>
        <w:spacing w:before="170" w:after="170"/>
        <w:rPr>
          <w:ins w:id="338" w:author="Author"/>
          <w:lang w:val="es-ES_tradnl"/>
        </w:rPr>
      </w:pPr>
      <w:del w:id="339" w:author="Author">
        <w:r w:rsidRPr="00641BDB">
          <w:rPr>
            <w:bCs/>
            <w:lang w:val="es-ES_tradnl"/>
          </w:rPr>
          <w:delText xml:space="preserve">Norma </w:delText>
        </w:r>
      </w:del>
      <w:ins w:id="340" w:author="Author">
        <w:r w:rsidR="0069220B" w:rsidRPr="00641BDB">
          <w:rPr>
            <w:lang w:val="es-ES_tradnl"/>
          </w:rPr>
          <w:t>Recuerde que estas normas externas tienden a evolucionar de manera independiente.</w:t>
        </w:r>
      </w:ins>
      <w:r w:rsidR="00D22D23" w:rsidRPr="00641BDB">
        <w:rPr>
          <w:lang w:val="es-ES_tradnl"/>
        </w:rPr>
        <w:t xml:space="preserve"> </w:t>
      </w:r>
      <w:ins w:id="341" w:author="Author">
        <w:r w:rsidR="0069220B" w:rsidRPr="00641BDB">
          <w:rPr>
            <w:lang w:val="es-ES_tradnl"/>
          </w:rPr>
          <w:t xml:space="preserve">A medida que evolucionan las normas del IETF, la documentación del IETF indica cuáles han quedado obsoletas. </w:t>
        </w:r>
      </w:ins>
    </w:p>
    <w:p w14:paraId="679E65F5" w14:textId="65D3A162" w:rsidR="0069220B" w:rsidRPr="00641BDB" w:rsidRDefault="0069220B" w:rsidP="0069220B">
      <w:pPr>
        <w:spacing w:before="170" w:after="170"/>
        <w:rPr>
          <w:bCs/>
          <w:lang w:val="es-ES_tradnl"/>
        </w:rPr>
      </w:pPr>
      <w:ins w:id="342" w:author="Author">
        <w:r w:rsidRPr="00641BDB">
          <w:rPr>
            <w:lang w:val="es-ES_tradnl"/>
          </w:rPr>
          <w:t>RFC 2518 del IETF:</w:t>
        </w:r>
        <w:r w:rsidRPr="00641BDB">
          <w:rPr>
            <w:lang w:val="es-ES_tradnl"/>
          </w:rPr>
          <w:tab/>
        </w:r>
        <w:r w:rsidRPr="00641BDB">
          <w:rPr>
            <w:lang w:val="es-ES_tradnl"/>
          </w:rPr>
          <w:tab/>
          <w:t xml:space="preserve">Extensiones HTTP para autoría distribuida – WEBDAV - </w:t>
        </w:r>
      </w:ins>
      <w:hyperlink r:id="rId32" w:history="1">
        <w:r w:rsidRPr="00641BDB">
          <w:rPr>
            <w:color w:val="0000FF"/>
            <w:u w:val="single"/>
            <w:lang w:val="es-ES_tradnl"/>
          </w:rPr>
          <w:t>https://www.rfc-editor.org/rfc/rfc2518</w:t>
        </w:r>
      </w:hyperlink>
      <w:r w:rsidRPr="00641BDB">
        <w:rPr>
          <w:lang w:val="es-ES_tradnl"/>
        </w:rPr>
        <w:t xml:space="preserve"> </w:t>
      </w:r>
    </w:p>
    <w:p w14:paraId="42BA4AD6" w14:textId="5BBCE03D" w:rsidR="0069220B" w:rsidRPr="00641BDB" w:rsidRDefault="0069220B" w:rsidP="0069220B">
      <w:pPr>
        <w:spacing w:before="170" w:after="170"/>
        <w:rPr>
          <w:bCs/>
          <w:lang w:val="es-ES_tradnl"/>
        </w:rPr>
      </w:pPr>
      <w:r w:rsidRPr="00641BDB">
        <w:rPr>
          <w:lang w:val="es-ES_tradnl"/>
        </w:rPr>
        <w:t>RFC 3986 del IETF</w:t>
      </w:r>
      <w:r w:rsidRPr="00641BDB">
        <w:rPr>
          <w:lang w:val="es-ES_tradnl"/>
        </w:rPr>
        <w:tab/>
      </w:r>
      <w:r w:rsidRPr="00641BDB">
        <w:rPr>
          <w:lang w:val="es-ES_tradnl"/>
        </w:rPr>
        <w:tab/>
        <w:t xml:space="preserve">Identificador uniforme de recursos (URI): Sintaxis genérica </w:t>
      </w:r>
      <w:del w:id="343" w:author="Author">
        <w:r w:rsidR="00BE0D51" w:rsidRPr="00641BDB">
          <w:rPr>
            <w:bCs/>
            <w:lang w:val="es-ES_tradnl"/>
          </w:rPr>
          <w:delText xml:space="preserve">- </w:delText>
        </w:r>
      </w:del>
      <w:ins w:id="344" w:author="Author">
        <w:r w:rsidRPr="00641BDB">
          <w:rPr>
            <w:lang w:val="es-ES_tradnl"/>
          </w:rPr>
          <w:t>– </w:t>
        </w:r>
      </w:ins>
      <w:hyperlink r:id="rId33" w:history="1">
        <w:r w:rsidRPr="00641BDB">
          <w:rPr>
            <w:color w:val="0000FF"/>
            <w:u w:val="single"/>
            <w:lang w:val="es-ES_tradnl"/>
          </w:rPr>
          <w:t>www.ietf.org/rfc/rfc3986.txt</w:t>
        </w:r>
      </w:hyperlink>
    </w:p>
    <w:p w14:paraId="7FD5BD9E" w14:textId="4E2AD185" w:rsidR="0069220B" w:rsidRPr="00641BDB" w:rsidRDefault="0069220B" w:rsidP="0069220B">
      <w:pPr>
        <w:spacing w:before="170" w:after="170"/>
        <w:rPr>
          <w:ins w:id="345" w:author="Author"/>
          <w:bCs/>
          <w:lang w:val="es-ES_tradnl"/>
        </w:rPr>
      </w:pPr>
      <w:ins w:id="346" w:author="Author">
        <w:r w:rsidRPr="00641BDB">
          <w:rPr>
            <w:lang w:val="es-ES_tradnl"/>
          </w:rPr>
          <w:t>RFC 4918 del IETF:</w:t>
        </w:r>
        <w:r w:rsidRPr="00641BDB">
          <w:rPr>
            <w:lang w:val="es-ES_tradnl"/>
          </w:rPr>
          <w:tab/>
        </w:r>
        <w:r w:rsidRPr="00641BDB">
          <w:rPr>
            <w:lang w:val="es-ES_tradnl"/>
          </w:rPr>
          <w:tab/>
          <w:t xml:space="preserve">Extensiones HTTP para autoría distribuida y control de versiones web (WebDAV) – </w:t>
        </w:r>
      </w:ins>
      <w:hyperlink r:id="rId34" w:history="1">
        <w:r w:rsidRPr="00641BDB">
          <w:rPr>
            <w:color w:val="0000FF"/>
            <w:u w:val="single"/>
            <w:lang w:val="es-ES_tradnl"/>
          </w:rPr>
          <w:t>https://www.rfc-editor.org/rfc/rfc4918</w:t>
        </w:r>
      </w:hyperlink>
      <w:del w:id="347" w:author="Author">
        <w:r w:rsidR="00C41C20" w:rsidRPr="00641BDB">
          <w:rPr>
            <w:bCs/>
            <w:lang w:val="es-ES_tradnl"/>
          </w:rPr>
          <w:delText>Norma</w:delText>
        </w:r>
      </w:del>
      <w:r w:rsidR="00D22D23" w:rsidRPr="00641BDB">
        <w:rPr>
          <w:bCs/>
          <w:lang w:val="es-ES_tradnl"/>
        </w:rPr>
        <w:t xml:space="preserve"> </w:t>
      </w:r>
    </w:p>
    <w:p w14:paraId="45D85A59" w14:textId="3F430972" w:rsidR="0069220B" w:rsidRPr="00641BDB" w:rsidRDefault="0069220B" w:rsidP="0069220B">
      <w:pPr>
        <w:spacing w:before="170" w:after="170"/>
        <w:rPr>
          <w:bCs/>
          <w:lang w:val="es-ES_tradnl"/>
        </w:rPr>
      </w:pPr>
      <w:ins w:id="348" w:author="Author">
        <w:r w:rsidRPr="00641BDB">
          <w:rPr>
            <w:lang w:val="es-ES_tradnl"/>
          </w:rPr>
          <w:t>RFC 5842 del IETF:</w:t>
        </w:r>
        <w:r w:rsidRPr="00641BDB">
          <w:rPr>
            <w:lang w:val="es-ES_tradnl"/>
          </w:rPr>
          <w:tab/>
        </w:r>
        <w:r w:rsidRPr="00641BDB">
          <w:rPr>
            <w:lang w:val="es-ES_tradnl"/>
          </w:rPr>
          <w:tab/>
          <w:t xml:space="preserve">Extensiones de enlace a la autoría distribuida y control de versiones web (WebDAV) – </w:t>
        </w:r>
      </w:ins>
      <w:hyperlink r:id="rId35" w:history="1">
        <w:r w:rsidRPr="00641BDB">
          <w:rPr>
            <w:color w:val="0000FF"/>
            <w:u w:val="single"/>
            <w:lang w:val="es-ES_tradnl"/>
          </w:rPr>
          <w:t>https://www.rfc-editor.org/rfc/rfc5842</w:t>
        </w:r>
      </w:hyperlink>
      <w:r w:rsidRPr="00641BDB">
        <w:rPr>
          <w:lang w:val="es-ES_tradnl"/>
        </w:rPr>
        <w:t xml:space="preserve"> </w:t>
      </w:r>
    </w:p>
    <w:p w14:paraId="180EDD3B" w14:textId="4416D18C" w:rsidR="0069220B" w:rsidRPr="00641BDB" w:rsidRDefault="0069220B" w:rsidP="0069220B">
      <w:pPr>
        <w:spacing w:before="170" w:after="170"/>
        <w:rPr>
          <w:bCs/>
          <w:lang w:val="es-ES_tradnl"/>
        </w:rPr>
      </w:pPr>
      <w:r w:rsidRPr="00641BDB">
        <w:rPr>
          <w:lang w:val="es-ES_tradnl"/>
        </w:rPr>
        <w:t>RFC 5789 del IETF</w:t>
      </w:r>
      <w:ins w:id="349" w:author="Author">
        <w:r w:rsidRPr="00641BDB">
          <w:rPr>
            <w:lang w:val="es-ES_tradnl"/>
          </w:rPr>
          <w:t>:</w:t>
        </w:r>
        <w:r w:rsidRPr="00641BDB">
          <w:rPr>
            <w:lang w:val="es-ES_tradnl"/>
          </w:rPr>
          <w:tab/>
        </w:r>
      </w:ins>
      <w:r w:rsidRPr="00641BDB">
        <w:rPr>
          <w:lang w:val="es-ES_tradnl"/>
        </w:rPr>
        <w:tab/>
        <w:t xml:space="preserve">Método </w:t>
      </w:r>
      <w:del w:id="350" w:author="Author">
        <w:r w:rsidR="00984B9E" w:rsidRPr="00641BDB">
          <w:rPr>
            <w:bCs/>
            <w:i/>
            <w:iCs/>
            <w:lang w:val="es-ES_tradnl"/>
          </w:rPr>
          <w:delText xml:space="preserve">HTTP </w:delText>
        </w:r>
      </w:del>
      <w:r w:rsidRPr="00641BDB">
        <w:rPr>
          <w:lang w:val="es-ES_tradnl"/>
        </w:rPr>
        <w:t>PATCH</w:t>
      </w:r>
      <w:ins w:id="351" w:author="Author">
        <w:r w:rsidRPr="00641BDB">
          <w:rPr>
            <w:lang w:val="es-ES_tradnl"/>
          </w:rPr>
          <w:t xml:space="preserve"> para HTTP</w:t>
        </w:r>
      </w:ins>
      <w:r w:rsidRPr="00641BDB">
        <w:rPr>
          <w:lang w:val="es-ES_tradnl"/>
        </w:rPr>
        <w:t xml:space="preserve"> – </w:t>
      </w:r>
      <w:hyperlink r:id="rId36" w:history="1">
        <w:r w:rsidRPr="00641BDB">
          <w:rPr>
            <w:color w:val="0000FF"/>
            <w:u w:val="single"/>
            <w:lang w:val="es-ES_tradnl"/>
          </w:rPr>
          <w:t>https://tools.ietf.org/rfc/rfc5789.txt</w:t>
        </w:r>
      </w:hyperlink>
    </w:p>
    <w:p w14:paraId="12FAEC68" w14:textId="77777777" w:rsidR="005E48A2" w:rsidRPr="00641BDB" w:rsidRDefault="00D21B47" w:rsidP="002A0D0F">
      <w:pPr>
        <w:spacing w:after="240"/>
        <w:ind w:left="2736" w:hanging="2736"/>
        <w:rPr>
          <w:del w:id="352" w:author="Author"/>
          <w:bCs/>
          <w:lang w:val="es-ES_tradnl"/>
        </w:rPr>
      </w:pPr>
      <w:del w:id="353" w:author="Author">
        <w:r w:rsidRPr="00641BDB">
          <w:rPr>
            <w:bCs/>
            <w:lang w:val="es-ES_tradnl"/>
          </w:rPr>
          <w:delText xml:space="preserve">Norma RFC 5988 del </w:delText>
        </w:r>
        <w:r w:rsidR="003C19BA" w:rsidRPr="00641BDB">
          <w:rPr>
            <w:bCs/>
            <w:lang w:val="es-ES_tradnl"/>
          </w:rPr>
          <w:delText>IETF</w:delText>
        </w:r>
        <w:r w:rsidR="002A0D0F" w:rsidRPr="00641BDB">
          <w:rPr>
            <w:bCs/>
            <w:lang w:val="es-ES_tradnl"/>
          </w:rPr>
          <w:tab/>
        </w:r>
        <w:r w:rsidRPr="00641BDB">
          <w:rPr>
            <w:bCs/>
            <w:i/>
            <w:iCs/>
            <w:lang w:val="es-ES_tradnl"/>
          </w:rPr>
          <w:delText>Vinculación web</w:delText>
        </w:r>
        <w:r w:rsidRPr="00641BDB">
          <w:rPr>
            <w:bCs/>
            <w:lang w:val="es-ES_tradnl"/>
          </w:rPr>
          <w:delText xml:space="preserve"> </w:delText>
        </w:r>
        <w:r w:rsidR="005E48A2" w:rsidRPr="00641BDB">
          <w:rPr>
            <w:bCs/>
            <w:lang w:val="es-ES_tradnl"/>
          </w:rPr>
          <w:delText>– </w:delText>
        </w:r>
      </w:del>
    </w:p>
    <w:p w14:paraId="0D49CC32" w14:textId="39D8B96C" w:rsidR="0069220B" w:rsidRPr="00641BDB" w:rsidRDefault="004D4173" w:rsidP="0069220B">
      <w:pPr>
        <w:spacing w:before="170" w:after="170"/>
        <w:rPr>
          <w:bCs/>
          <w:lang w:val="es-ES_tradnl"/>
        </w:rPr>
      </w:pPr>
      <w:del w:id="354" w:author="Author">
        <w:r w:rsidRPr="00641BDB">
          <w:rPr>
            <w:bCs/>
            <w:lang w:val="es-ES_tradnl"/>
          </w:rPr>
          <w:delText xml:space="preserve">Documento </w:delText>
        </w:r>
      </w:del>
      <w:r w:rsidR="0069220B" w:rsidRPr="00641BDB">
        <w:rPr>
          <w:lang w:val="es-ES_tradnl"/>
        </w:rPr>
        <w:t xml:space="preserve">RFC 6648 del </w:t>
      </w:r>
      <w:del w:id="355" w:author="Author">
        <w:r w:rsidRPr="00641BDB">
          <w:rPr>
            <w:bCs/>
            <w:lang w:val="es-ES_tradnl"/>
          </w:rPr>
          <w:delText>IEFT</w:delText>
        </w:r>
        <w:r w:rsidR="002A0D0F" w:rsidRPr="00641BDB">
          <w:rPr>
            <w:bCs/>
            <w:lang w:val="es-ES_tradnl"/>
          </w:rPr>
          <w:tab/>
        </w:r>
        <w:r w:rsidRPr="00641BDB">
          <w:rPr>
            <w:bCs/>
            <w:iCs/>
            <w:lang w:val="es-ES_tradnl"/>
          </w:rPr>
          <w:delText>Desaconsejando</w:delText>
        </w:r>
        <w:r w:rsidRPr="00641BDB">
          <w:rPr>
            <w:bCs/>
            <w:i/>
            <w:iCs/>
            <w:lang w:val="es-ES_tradnl"/>
          </w:rPr>
          <w:delText xml:space="preserve"> el </w:delText>
        </w:r>
      </w:del>
      <w:ins w:id="356" w:author="Author">
        <w:r w:rsidR="0069220B" w:rsidRPr="00641BDB">
          <w:rPr>
            <w:lang w:val="es-ES_tradnl"/>
          </w:rPr>
          <w:t>IETF</w:t>
        </w:r>
        <w:r w:rsidR="0069220B" w:rsidRPr="00641BDB">
          <w:rPr>
            <w:lang w:val="es-ES_tradnl"/>
          </w:rPr>
          <w:tab/>
        </w:r>
        <w:r w:rsidR="0069220B" w:rsidRPr="00641BDB">
          <w:rPr>
            <w:lang w:val="es-ES_tradnl"/>
          </w:rPr>
          <w:tab/>
          <w:t xml:space="preserve">Eliminación del </w:t>
        </w:r>
      </w:ins>
      <w:r w:rsidR="0069220B" w:rsidRPr="00641BDB">
        <w:rPr>
          <w:lang w:val="es-ES_tradnl"/>
        </w:rPr>
        <w:t xml:space="preserve">prefijo </w:t>
      </w:r>
      <w:del w:id="357" w:author="Author">
        <w:r w:rsidRPr="00641BDB">
          <w:rPr>
            <w:bCs/>
            <w:i/>
            <w:iCs/>
            <w:lang w:val="es-ES_tradnl"/>
          </w:rPr>
          <w:delText>"</w:delText>
        </w:r>
      </w:del>
      <w:r w:rsidR="0069220B" w:rsidRPr="00641BDB">
        <w:rPr>
          <w:lang w:val="es-ES_tradnl"/>
        </w:rPr>
        <w:t>X</w:t>
      </w:r>
      <w:del w:id="358" w:author="Author">
        <w:r w:rsidRPr="00641BDB">
          <w:rPr>
            <w:bCs/>
            <w:i/>
            <w:iCs/>
            <w:lang w:val="es-ES_tradnl"/>
          </w:rPr>
          <w:delText>-"</w:delText>
        </w:r>
      </w:del>
      <w:ins w:id="359" w:author="Author">
        <w:r w:rsidR="0069220B" w:rsidRPr="00641BDB">
          <w:rPr>
            <w:lang w:val="es-ES_tradnl"/>
          </w:rPr>
          <w:t>-</w:t>
        </w:r>
      </w:ins>
      <w:r w:rsidR="0069220B" w:rsidRPr="00641BDB">
        <w:rPr>
          <w:lang w:val="es-ES_tradnl"/>
        </w:rPr>
        <w:t xml:space="preserve"> y construcciones similares en los protocolos de aplicación </w:t>
      </w:r>
      <w:del w:id="360" w:author="Author">
        <w:r w:rsidR="005E48A2" w:rsidRPr="00641BDB">
          <w:rPr>
            <w:bCs/>
            <w:lang w:val="es-ES_tradnl"/>
          </w:rPr>
          <w:delText>– </w:delText>
        </w:r>
      </w:del>
      <w:ins w:id="361" w:author="Author">
        <w:r w:rsidR="0069220B" w:rsidRPr="00641BDB">
          <w:rPr>
            <w:lang w:val="es-ES_tradnl"/>
          </w:rPr>
          <w:t xml:space="preserve">- </w:t>
        </w:r>
      </w:ins>
      <w:hyperlink r:id="rId37" w:history="1">
        <w:r w:rsidR="0069220B" w:rsidRPr="00641BDB">
          <w:rPr>
            <w:color w:val="0000FF"/>
            <w:u w:val="single"/>
            <w:lang w:val="es-ES_tradnl"/>
          </w:rPr>
          <w:t>https://tools.ietf.org/rfc/rfc6648.txt</w:t>
        </w:r>
      </w:hyperlink>
    </w:p>
    <w:p w14:paraId="632B50A3" w14:textId="3756E913" w:rsidR="0069220B" w:rsidRPr="00641BDB" w:rsidRDefault="004D1A11" w:rsidP="0069220B">
      <w:pPr>
        <w:spacing w:before="170" w:after="170"/>
        <w:rPr>
          <w:ins w:id="362" w:author="Author"/>
          <w:bCs/>
          <w:lang w:val="es-ES_tradnl"/>
        </w:rPr>
      </w:pPr>
      <w:del w:id="363" w:author="Author">
        <w:r w:rsidRPr="00641BDB">
          <w:rPr>
            <w:bCs/>
            <w:lang w:val="es-ES_tradnl"/>
          </w:rPr>
          <w:delText xml:space="preserve">Norma </w:delText>
        </w:r>
      </w:del>
      <w:r w:rsidR="0069220B" w:rsidRPr="00641BDB">
        <w:rPr>
          <w:lang w:val="es-ES_tradnl"/>
        </w:rPr>
        <w:t xml:space="preserve">RFC </w:t>
      </w:r>
      <w:ins w:id="364" w:author="Author">
        <w:r w:rsidR="0069220B" w:rsidRPr="00641BDB">
          <w:rPr>
            <w:lang w:val="es-ES_tradnl"/>
          </w:rPr>
          <w:t>7396 del IEFT</w:t>
        </w:r>
        <w:r w:rsidR="0069220B" w:rsidRPr="00641BDB">
          <w:rPr>
            <w:lang w:val="es-ES_tradnl"/>
          </w:rPr>
          <w:tab/>
        </w:r>
        <w:r w:rsidR="0069220B" w:rsidRPr="00641BDB">
          <w:rPr>
            <w:lang w:val="es-ES_tradnl"/>
          </w:rPr>
          <w:tab/>
          <w:t xml:space="preserve">Parche de fusión JSON – </w:t>
        </w:r>
      </w:ins>
      <w:hyperlink r:id="rId38" w:history="1">
        <w:r w:rsidR="0069220B" w:rsidRPr="00641BDB">
          <w:rPr>
            <w:color w:val="0000FF"/>
            <w:u w:val="single"/>
            <w:lang w:val="es-ES_tradnl"/>
          </w:rPr>
          <w:t>https://www.rfc-editor.org/rfc/rfc7396</w:t>
        </w:r>
      </w:hyperlink>
      <w:del w:id="365" w:author="Author">
        <w:r w:rsidRPr="00641BDB">
          <w:rPr>
            <w:bCs/>
            <w:lang w:val="es-ES_tradnl"/>
          </w:rPr>
          <w:delText>6750</w:delText>
        </w:r>
      </w:del>
      <w:ins w:id="366" w:author="Author">
        <w:r w:rsidR="0069220B" w:rsidRPr="00641BDB">
          <w:rPr>
            <w:lang w:val="es-ES_tradnl"/>
          </w:rPr>
          <w:t xml:space="preserve"> </w:t>
        </w:r>
      </w:ins>
    </w:p>
    <w:p w14:paraId="0FC15915" w14:textId="372675BC" w:rsidR="0069220B" w:rsidRPr="00641BDB" w:rsidRDefault="0069220B" w:rsidP="0069220B">
      <w:pPr>
        <w:spacing w:before="170" w:after="170"/>
        <w:rPr>
          <w:bCs/>
          <w:lang w:val="es-ES_tradnl"/>
        </w:rPr>
      </w:pPr>
      <w:ins w:id="367" w:author="Author">
        <w:r w:rsidRPr="00641BDB">
          <w:rPr>
            <w:lang w:val="es-ES_tradnl"/>
          </w:rPr>
          <w:t>RFC 8144</w:t>
        </w:r>
      </w:ins>
      <w:r w:rsidRPr="00641BDB">
        <w:rPr>
          <w:lang w:val="es-ES_tradnl"/>
        </w:rPr>
        <w:t xml:space="preserve"> del IETF</w:t>
      </w:r>
      <w:del w:id="368" w:author="Author">
        <w:r w:rsidR="002A0D0F" w:rsidRPr="00641BDB">
          <w:rPr>
            <w:bCs/>
            <w:lang w:val="es-ES_tradnl"/>
          </w:rPr>
          <w:tab/>
        </w:r>
        <w:r w:rsidR="004D1A11" w:rsidRPr="00641BDB">
          <w:rPr>
            <w:bCs/>
            <w:i/>
            <w:iCs/>
            <w:lang w:val="es-ES_tradnl"/>
          </w:rPr>
          <w:delText xml:space="preserve">El marco de </w:delText>
        </w:r>
        <w:r w:rsidR="004D1A11" w:rsidRPr="00641BDB">
          <w:rPr>
            <w:bCs/>
            <w:iCs/>
            <w:lang w:val="es-ES_tradnl"/>
          </w:rPr>
          <w:delText>autorización</w:delText>
        </w:r>
        <w:r w:rsidR="004D1A11" w:rsidRPr="00641BDB">
          <w:rPr>
            <w:bCs/>
            <w:i/>
            <w:iCs/>
            <w:lang w:val="es-ES_tradnl"/>
          </w:rPr>
          <w:delText xml:space="preserve"> de OAuth 2.0: </w:delText>
        </w:r>
      </w:del>
      <w:ins w:id="369" w:author="Author">
        <w:r w:rsidRPr="00641BDB">
          <w:rPr>
            <w:lang w:val="es-ES_tradnl"/>
          </w:rPr>
          <w:t xml:space="preserve">: </w:t>
        </w:r>
        <w:r w:rsidRPr="00641BDB">
          <w:rPr>
            <w:lang w:val="es-ES_tradnl"/>
          </w:rPr>
          <w:tab/>
        </w:r>
        <w:r w:rsidRPr="00641BDB">
          <w:rPr>
            <w:lang w:val="es-ES_tradnl"/>
          </w:rPr>
          <w:tab/>
        </w:r>
      </w:ins>
      <w:r w:rsidRPr="00641BDB">
        <w:rPr>
          <w:lang w:val="es-ES_tradnl"/>
        </w:rPr>
        <w:t xml:space="preserve">Uso del </w:t>
      </w:r>
      <w:del w:id="370" w:author="Author">
        <w:r w:rsidR="004D1A11" w:rsidRPr="00641BDB">
          <w:rPr>
            <w:bCs/>
            <w:i/>
            <w:iCs/>
            <w:lang w:val="es-ES_tradnl"/>
          </w:rPr>
          <w:delText>token portador</w:delText>
        </w:r>
        <w:r w:rsidR="005E48A2" w:rsidRPr="00641BDB">
          <w:rPr>
            <w:bCs/>
            <w:lang w:val="es-ES_tradnl"/>
          </w:rPr>
          <w:delText xml:space="preserve"> – </w:delText>
        </w:r>
      </w:del>
      <w:ins w:id="371" w:author="Author">
        <w:r w:rsidRPr="00641BDB">
          <w:rPr>
            <w:lang w:val="es-ES_tradnl"/>
          </w:rPr>
          <w:t xml:space="preserve">campo de encabezado preferido en la autoría distribuida y el control de versiones web (WebDAV) – </w:t>
        </w:r>
      </w:ins>
      <w:r w:rsidRPr="00641BDB">
        <w:rPr>
          <w:lang w:val="es-ES_tradnl"/>
        </w:rPr>
        <w:fldChar w:fldCharType="begin"/>
      </w:r>
      <w:r w:rsidRPr="00641BDB">
        <w:rPr>
          <w:lang w:val="es-ES_tradnl"/>
        </w:rPr>
        <w:instrText>HYPERLINK "https://</w:instrText>
      </w:r>
      <w:del w:id="372" w:author="Author">
        <w:r w:rsidR="005E48A2" w:rsidRPr="00641BDB">
          <w:rPr>
            <w:lang w:val="es-ES_tradnl"/>
          </w:rPr>
          <w:delInstrText>tools.ietf.org/</w:delInstrText>
        </w:r>
      </w:del>
      <w:ins w:id="373" w:author="Author">
        <w:r w:rsidRPr="00641BDB">
          <w:rPr>
            <w:lang w:val="es-ES_tradnl"/>
          </w:rPr>
          <w:instrText>www.</w:instrText>
        </w:r>
      </w:ins>
      <w:r w:rsidRPr="00641BDB">
        <w:rPr>
          <w:lang w:val="es-ES_tradnl"/>
        </w:rPr>
        <w:instrText>rfc</w:instrText>
      </w:r>
      <w:del w:id="374" w:author="Author">
        <w:r w:rsidR="005E48A2" w:rsidRPr="00641BDB">
          <w:rPr>
            <w:lang w:val="es-ES_tradnl"/>
          </w:rPr>
          <w:delInstrText>/rfc6750.txt</w:delInstrText>
        </w:r>
      </w:del>
      <w:ins w:id="375" w:author="Author">
        <w:r w:rsidRPr="00641BDB">
          <w:rPr>
            <w:lang w:val="es-ES_tradnl"/>
          </w:rPr>
          <w:instrText>-editor.org/rfc/rfc8144</w:instrText>
        </w:r>
      </w:ins>
      <w:r w:rsidRPr="00641BDB">
        <w:rPr>
          <w:lang w:val="es-ES_tradnl"/>
        </w:rPr>
        <w:instrText>"</w:instrText>
      </w:r>
      <w:r w:rsidR="008516DD" w:rsidRPr="00641BDB">
        <w:rPr>
          <w:lang w:val="es-ES_tradnl"/>
        </w:rPr>
      </w:r>
      <w:r w:rsidRPr="00641BDB">
        <w:rPr>
          <w:lang w:val="es-ES_tradnl"/>
        </w:rPr>
        <w:fldChar w:fldCharType="separate"/>
      </w:r>
      <w:r w:rsidRPr="00641BDB">
        <w:rPr>
          <w:color w:val="0000FF"/>
          <w:u w:val="single"/>
          <w:lang w:val="es-ES_tradnl"/>
        </w:rPr>
        <w:t>https://</w:t>
      </w:r>
      <w:del w:id="376" w:author="Author">
        <w:r w:rsidR="005E48A2" w:rsidRPr="00641BDB">
          <w:rPr>
            <w:rStyle w:val="Hyperlink"/>
            <w:lang w:val="es-ES_tradnl"/>
          </w:rPr>
          <w:delText>tools.ietf</w:delText>
        </w:r>
      </w:del>
      <w:ins w:id="377" w:author="Author">
        <w:r w:rsidRPr="00641BDB">
          <w:rPr>
            <w:color w:val="0000FF"/>
            <w:u w:val="single"/>
            <w:lang w:val="es-ES_tradnl"/>
          </w:rPr>
          <w:t>www.rfc-editor</w:t>
        </w:r>
      </w:ins>
      <w:r w:rsidRPr="00641BDB">
        <w:rPr>
          <w:color w:val="0000FF"/>
          <w:u w:val="single"/>
          <w:lang w:val="es-ES_tradnl"/>
        </w:rPr>
        <w:t>.org/rfc/</w:t>
      </w:r>
      <w:del w:id="378" w:author="Author">
        <w:r w:rsidR="005E48A2" w:rsidRPr="00641BDB">
          <w:rPr>
            <w:rStyle w:val="Hyperlink"/>
            <w:lang w:val="es-ES_tradnl"/>
          </w:rPr>
          <w:delText>rfc6750.txt</w:delText>
        </w:r>
      </w:del>
      <w:ins w:id="379" w:author="Author">
        <w:r w:rsidRPr="00641BDB">
          <w:rPr>
            <w:color w:val="0000FF"/>
            <w:u w:val="single"/>
            <w:lang w:val="es-ES_tradnl"/>
          </w:rPr>
          <w:t>rfc8144</w:t>
        </w:r>
      </w:ins>
      <w:r w:rsidRPr="00641BDB">
        <w:rPr>
          <w:lang w:val="es-ES_tradnl"/>
        </w:rPr>
        <w:fldChar w:fldCharType="end"/>
      </w:r>
    </w:p>
    <w:p w14:paraId="57F057CE" w14:textId="77777777" w:rsidR="005E48A2" w:rsidRPr="00641BDB" w:rsidRDefault="0040587D" w:rsidP="002A0D0F">
      <w:pPr>
        <w:spacing w:after="240"/>
        <w:ind w:left="2736" w:hanging="2736"/>
        <w:rPr>
          <w:del w:id="380" w:author="Author"/>
          <w:bCs/>
          <w:lang w:val="es-ES_tradnl"/>
        </w:rPr>
      </w:pPr>
      <w:del w:id="381" w:author="Author">
        <w:r w:rsidRPr="00641BDB">
          <w:rPr>
            <w:bCs/>
            <w:lang w:val="es-ES_tradnl"/>
          </w:rPr>
          <w:delText xml:space="preserve">Norma RFC 7231 del </w:delText>
        </w:r>
        <w:r w:rsidR="003C19BA" w:rsidRPr="00641BDB">
          <w:rPr>
            <w:bCs/>
            <w:lang w:val="es-ES_tradnl"/>
          </w:rPr>
          <w:delText>IETF</w:delText>
        </w:r>
        <w:r w:rsidR="002A0D0F" w:rsidRPr="00641BDB">
          <w:rPr>
            <w:bCs/>
            <w:lang w:val="es-ES_tradnl"/>
          </w:rPr>
          <w:tab/>
        </w:r>
        <w:r w:rsidRPr="00641BDB">
          <w:rPr>
            <w:bCs/>
            <w:i/>
            <w:iCs/>
            <w:lang w:val="es-ES_tradnl"/>
          </w:rPr>
          <w:delText xml:space="preserve">Protocolo de </w:delText>
        </w:r>
        <w:r w:rsidRPr="00641BDB">
          <w:rPr>
            <w:bCs/>
            <w:iCs/>
            <w:lang w:val="es-ES_tradnl"/>
          </w:rPr>
          <w:delText>transferencia</w:delText>
        </w:r>
        <w:r w:rsidRPr="00641BDB">
          <w:rPr>
            <w:bCs/>
            <w:i/>
            <w:iCs/>
            <w:lang w:val="es-ES_tradnl"/>
          </w:rPr>
          <w:delText xml:space="preserve"> de hipertexto</w:delText>
        </w:r>
        <w:r w:rsidRPr="00641BDB">
          <w:rPr>
            <w:bCs/>
            <w:lang w:val="es-ES_tradnl"/>
          </w:rPr>
          <w:delText xml:space="preserve"> (HTTP/1.1): semántica y contenido </w:delText>
        </w:r>
        <w:r w:rsidR="005E48A2" w:rsidRPr="00641BDB">
          <w:rPr>
            <w:bCs/>
            <w:lang w:val="es-ES_tradnl"/>
          </w:rPr>
          <w:delText>– </w:delText>
        </w:r>
      </w:del>
    </w:p>
    <w:p w14:paraId="5D4A99E1" w14:textId="77777777" w:rsidR="005E48A2" w:rsidRPr="00641BDB" w:rsidRDefault="00574CDB" w:rsidP="002A0D0F">
      <w:pPr>
        <w:spacing w:after="240"/>
        <w:ind w:left="2736" w:hanging="2736"/>
        <w:rPr>
          <w:del w:id="382" w:author="Author"/>
          <w:bCs/>
          <w:lang w:val="es-ES_tradnl"/>
        </w:rPr>
      </w:pPr>
      <w:del w:id="383" w:author="Author">
        <w:r w:rsidRPr="00641BDB">
          <w:rPr>
            <w:bCs/>
            <w:lang w:val="es-ES_tradnl"/>
          </w:rPr>
          <w:delText xml:space="preserve">Norma RFC 7232 del </w:delText>
        </w:r>
        <w:r w:rsidR="003C19BA" w:rsidRPr="00641BDB">
          <w:rPr>
            <w:bCs/>
            <w:lang w:val="es-ES_tradnl"/>
          </w:rPr>
          <w:delText>IETF</w:delText>
        </w:r>
        <w:r w:rsidR="002A0D0F" w:rsidRPr="00641BDB">
          <w:rPr>
            <w:bCs/>
            <w:lang w:val="es-ES_tradnl"/>
          </w:rPr>
          <w:tab/>
        </w:r>
        <w:r w:rsidRPr="00641BDB">
          <w:rPr>
            <w:bCs/>
            <w:i/>
            <w:iCs/>
            <w:lang w:val="es-ES_tradnl"/>
          </w:rPr>
          <w:delText>Protocolo de transferencia de hipertexto</w:delText>
        </w:r>
        <w:r w:rsidRPr="00641BDB">
          <w:rPr>
            <w:bCs/>
            <w:lang w:val="es-ES_tradnl"/>
          </w:rPr>
          <w:delText xml:space="preserve"> (HTTP/1.1): peticiones condicionales –</w:delText>
        </w:r>
        <w:r w:rsidR="005E48A2" w:rsidRPr="00641BDB">
          <w:rPr>
            <w:bCs/>
            <w:lang w:val="es-ES_tradnl"/>
          </w:rPr>
          <w:delText> </w:delText>
        </w:r>
      </w:del>
    </w:p>
    <w:p w14:paraId="5FF2383A" w14:textId="77777777" w:rsidR="005E48A2" w:rsidRPr="00641BDB" w:rsidRDefault="00986293" w:rsidP="002A0D0F">
      <w:pPr>
        <w:spacing w:after="240"/>
        <w:ind w:left="2736" w:hanging="2736"/>
        <w:rPr>
          <w:del w:id="384" w:author="Author"/>
          <w:bCs/>
          <w:i/>
          <w:iCs/>
          <w:lang w:val="es-ES_tradnl"/>
        </w:rPr>
      </w:pPr>
      <w:del w:id="385" w:author="Author">
        <w:r w:rsidRPr="00641BDB">
          <w:rPr>
            <w:bCs/>
            <w:lang w:val="es-ES_tradnl"/>
          </w:rPr>
          <w:delText xml:space="preserve">Norma RFC 7234 del </w:delText>
        </w:r>
        <w:r w:rsidR="003C19BA" w:rsidRPr="00641BDB">
          <w:rPr>
            <w:bCs/>
            <w:lang w:val="es-ES_tradnl"/>
          </w:rPr>
          <w:delText>IETF</w:delText>
        </w:r>
        <w:r w:rsidR="002A0D0F" w:rsidRPr="00641BDB">
          <w:rPr>
            <w:bCs/>
            <w:lang w:val="es-ES_tradnl"/>
          </w:rPr>
          <w:tab/>
        </w:r>
        <w:r w:rsidRPr="00641BDB">
          <w:rPr>
            <w:bCs/>
            <w:i/>
            <w:iCs/>
            <w:lang w:val="es-ES_tradnl"/>
          </w:rPr>
          <w:delText xml:space="preserve">Protocolo de transferencia de hipertexto (HTTP/1.1): </w:delText>
        </w:r>
        <w:r w:rsidRPr="00641BDB">
          <w:rPr>
            <w:bCs/>
            <w:iCs/>
            <w:lang w:val="es-ES_tradnl"/>
          </w:rPr>
          <w:delText>almacenamiento</w:delText>
        </w:r>
        <w:r w:rsidRPr="00641BDB">
          <w:rPr>
            <w:bCs/>
            <w:i/>
            <w:iCs/>
            <w:lang w:val="es-ES_tradnl"/>
          </w:rPr>
          <w:delText xml:space="preserve"> en caché</w:delText>
        </w:r>
        <w:r w:rsidR="005E48A2" w:rsidRPr="00641BDB">
          <w:rPr>
            <w:bCs/>
            <w:lang w:val="es-ES_tradnl"/>
          </w:rPr>
          <w:delText> </w:delText>
        </w:r>
        <w:r w:rsidRPr="00641BDB">
          <w:rPr>
            <w:bCs/>
            <w:lang w:val="es-ES_tradnl"/>
          </w:rPr>
          <w:delText xml:space="preserve">– </w:delText>
        </w:r>
      </w:del>
    </w:p>
    <w:p w14:paraId="07832245" w14:textId="0876892C" w:rsidR="0069220B" w:rsidRPr="00CB6A97" w:rsidRDefault="001318CB" w:rsidP="0069220B">
      <w:pPr>
        <w:spacing w:before="170" w:after="170"/>
      </w:pPr>
      <w:del w:id="386" w:author="Author">
        <w:r w:rsidRPr="00CB6A97">
          <w:rPr>
            <w:bCs/>
          </w:rPr>
          <w:delText xml:space="preserve">Norma </w:delText>
        </w:r>
        <w:r w:rsidR="005E48A2" w:rsidRPr="00CB6A97">
          <w:rPr>
            <w:bCs/>
          </w:rPr>
          <w:delText>RFC 7386</w:delText>
        </w:r>
      </w:del>
      <w:ins w:id="387" w:author="Author">
        <w:r w:rsidR="0069220B" w:rsidRPr="00CB6A97">
          <w:t>RFC 8288</w:t>
        </w:r>
      </w:ins>
      <w:r w:rsidR="0069220B" w:rsidRPr="00CB6A97">
        <w:t xml:space="preserve"> del IETF</w:t>
      </w:r>
      <w:del w:id="388" w:author="Author">
        <w:r w:rsidR="002A0D0F" w:rsidRPr="00CB6A97">
          <w:rPr>
            <w:bCs/>
          </w:rPr>
          <w:tab/>
        </w:r>
        <w:r w:rsidR="005E48A2" w:rsidRPr="00CB6A97">
          <w:rPr>
            <w:bCs/>
            <w:i/>
            <w:iCs/>
          </w:rPr>
          <w:delText>JSON Merge Patch</w:delText>
        </w:r>
        <w:r w:rsidR="005E48A2" w:rsidRPr="00CB6A97">
          <w:rPr>
            <w:bCs/>
          </w:rPr>
          <w:delText xml:space="preserve"> – </w:delText>
        </w:r>
      </w:del>
      <w:ins w:id="389" w:author="Author">
        <w:r w:rsidR="0069220B" w:rsidRPr="00CB6A97">
          <w:t>:</w:t>
        </w:r>
        <w:r w:rsidR="0069220B" w:rsidRPr="00CB6A97">
          <w:tab/>
        </w:r>
        <w:r w:rsidR="0069220B" w:rsidRPr="00CB6A97">
          <w:tab/>
          <w:t xml:space="preserve">Enlace web – </w:t>
        </w:r>
      </w:ins>
      <w:hyperlink r:id="rId39" w:history="1">
        <w:r w:rsidR="0069220B" w:rsidRPr="00CB6A97">
          <w:rPr>
            <w:color w:val="0000FF"/>
            <w:u w:val="single"/>
          </w:rPr>
          <w:t>https://datatracker.ietf.org/doc/html/rfc8288</w:t>
        </w:r>
      </w:hyperlink>
    </w:p>
    <w:p w14:paraId="4CC667EA" w14:textId="2D904F82" w:rsidR="0069220B" w:rsidRPr="00641BDB" w:rsidRDefault="00984B9E" w:rsidP="0069220B">
      <w:pPr>
        <w:spacing w:before="170" w:after="170"/>
        <w:rPr>
          <w:bCs/>
          <w:lang w:val="es-ES_tradnl"/>
        </w:rPr>
      </w:pPr>
      <w:del w:id="390" w:author="Author">
        <w:r w:rsidRPr="00641BDB">
          <w:rPr>
            <w:bCs/>
            <w:lang w:val="es-ES_tradnl"/>
          </w:rPr>
          <w:delText xml:space="preserve">Norma </w:delText>
        </w:r>
      </w:del>
      <w:r w:rsidR="0069220B" w:rsidRPr="00641BDB">
        <w:rPr>
          <w:lang w:val="es-ES_tradnl"/>
        </w:rPr>
        <w:t xml:space="preserve">RFC </w:t>
      </w:r>
      <w:del w:id="391" w:author="Author">
        <w:r w:rsidRPr="00641BDB">
          <w:rPr>
            <w:bCs/>
            <w:lang w:val="es-ES_tradnl"/>
          </w:rPr>
          <w:delText>7240</w:delText>
        </w:r>
      </w:del>
      <w:ins w:id="392" w:author="Author">
        <w:r w:rsidR="0069220B" w:rsidRPr="00641BDB">
          <w:rPr>
            <w:lang w:val="es-ES_tradnl"/>
          </w:rPr>
          <w:t>8297</w:t>
        </w:r>
      </w:ins>
      <w:r w:rsidR="0069220B" w:rsidRPr="00641BDB">
        <w:rPr>
          <w:lang w:val="es-ES_tradnl"/>
        </w:rPr>
        <w:t xml:space="preserve"> del IETF</w:t>
      </w:r>
      <w:del w:id="393" w:author="Author">
        <w:r w:rsidR="002A0D0F" w:rsidRPr="00641BDB">
          <w:rPr>
            <w:bCs/>
            <w:lang w:val="es-ES_tradnl"/>
          </w:rPr>
          <w:tab/>
        </w:r>
        <w:r w:rsidRPr="00641BDB">
          <w:rPr>
            <w:bCs/>
            <w:i/>
            <w:iCs/>
            <w:lang w:val="es-ES_tradnl"/>
          </w:rPr>
          <w:delText>Encabezado</w:delText>
        </w:r>
      </w:del>
      <w:ins w:id="394" w:author="Author">
        <w:r w:rsidR="0069220B" w:rsidRPr="00641BDB">
          <w:rPr>
            <w:lang w:val="es-ES_tradnl"/>
          </w:rPr>
          <w:t xml:space="preserve">: </w:t>
        </w:r>
        <w:r w:rsidR="0069220B" w:rsidRPr="00641BDB">
          <w:rPr>
            <w:lang w:val="es-ES_tradnl"/>
          </w:rPr>
          <w:tab/>
        </w:r>
        <w:r w:rsidR="0069220B" w:rsidRPr="00641BDB">
          <w:rPr>
            <w:lang w:val="es-ES_tradnl"/>
          </w:rPr>
          <w:tab/>
          <w:t>Código de estado</w:t>
        </w:r>
      </w:ins>
      <w:r w:rsidR="0069220B" w:rsidRPr="00641BDB">
        <w:rPr>
          <w:lang w:val="es-ES_tradnl"/>
        </w:rPr>
        <w:t xml:space="preserve"> HTTP </w:t>
      </w:r>
      <w:del w:id="395" w:author="Author">
        <w:r w:rsidRPr="00641BDB">
          <w:rPr>
            <w:bCs/>
            <w:i/>
            <w:iCs/>
            <w:lang w:val="es-ES_tradnl"/>
          </w:rPr>
          <w:delText>Prefer</w:delText>
        </w:r>
        <w:r w:rsidR="005E48A2" w:rsidRPr="00641BDB">
          <w:rPr>
            <w:bCs/>
            <w:lang w:val="es-ES_tradnl"/>
          </w:rPr>
          <w:delText xml:space="preserve"> – </w:delText>
        </w:r>
      </w:del>
      <w:ins w:id="396" w:author="Author">
        <w:r w:rsidR="0069220B" w:rsidRPr="00641BDB">
          <w:rPr>
            <w:lang w:val="es-ES_tradnl"/>
          </w:rPr>
          <w:t xml:space="preserve">para indicar sugerencias – </w:t>
        </w:r>
      </w:ins>
      <w:hyperlink r:id="rId40" w:history="1">
        <w:r w:rsidR="0069220B" w:rsidRPr="00641BDB">
          <w:rPr>
            <w:color w:val="0000FF"/>
            <w:u w:val="single"/>
            <w:lang w:val="es-ES_tradnl"/>
          </w:rPr>
          <w:t>https://www.rfc-editor.org/rfc/rfc8297</w:t>
        </w:r>
      </w:hyperlink>
      <w:r w:rsidR="0069220B" w:rsidRPr="00641BDB">
        <w:rPr>
          <w:lang w:val="es-ES_tradnl"/>
        </w:rPr>
        <w:t xml:space="preserve"> </w:t>
      </w:r>
    </w:p>
    <w:p w14:paraId="728D5458" w14:textId="7F0B3F86" w:rsidR="0069220B" w:rsidRPr="00641BDB" w:rsidRDefault="007F14A7" w:rsidP="0069220B">
      <w:pPr>
        <w:spacing w:before="170" w:after="170"/>
        <w:rPr>
          <w:lang w:val="es-ES_tradnl"/>
        </w:rPr>
      </w:pPr>
      <w:del w:id="397" w:author="Author">
        <w:r w:rsidRPr="00641BDB">
          <w:rPr>
            <w:bCs/>
            <w:lang w:val="es-ES_tradnl"/>
          </w:rPr>
          <w:delText xml:space="preserve">Norma </w:delText>
        </w:r>
      </w:del>
      <w:r w:rsidR="0069220B" w:rsidRPr="00641BDB">
        <w:rPr>
          <w:lang w:val="es-ES_tradnl"/>
        </w:rPr>
        <w:t xml:space="preserve">RFC </w:t>
      </w:r>
      <w:del w:id="398" w:author="Author">
        <w:r w:rsidR="005E48A2" w:rsidRPr="00641BDB">
          <w:rPr>
            <w:bCs/>
            <w:lang w:val="es-ES_tradnl"/>
          </w:rPr>
          <w:delText>7519</w:delText>
        </w:r>
      </w:del>
      <w:ins w:id="399" w:author="Author">
        <w:r w:rsidR="0069220B" w:rsidRPr="00641BDB">
          <w:rPr>
            <w:lang w:val="es-ES_tradnl"/>
          </w:rPr>
          <w:t>9110</w:t>
        </w:r>
      </w:ins>
      <w:r w:rsidR="0069220B" w:rsidRPr="00641BDB">
        <w:rPr>
          <w:lang w:val="es-ES_tradnl"/>
        </w:rPr>
        <w:t xml:space="preserve"> del IETF</w:t>
      </w:r>
      <w:r w:rsidR="0069220B" w:rsidRPr="00641BDB">
        <w:rPr>
          <w:lang w:val="es-ES_tradnl"/>
        </w:rPr>
        <w:tab/>
      </w:r>
      <w:del w:id="400" w:author="Author">
        <w:r w:rsidR="00C02E92" w:rsidRPr="00641BDB">
          <w:rPr>
            <w:lang w:val="es-ES_tradnl"/>
          </w:rPr>
          <w:delText>JSON Web Token</w:delText>
        </w:r>
      </w:del>
      <w:ins w:id="401" w:author="Author">
        <w:r w:rsidR="0069220B" w:rsidRPr="00641BDB">
          <w:rPr>
            <w:lang w:val="es-ES_tradnl"/>
          </w:rPr>
          <w:tab/>
          <w:t>Semántica HTTP</w:t>
        </w:r>
      </w:ins>
      <w:r w:rsidR="0069220B" w:rsidRPr="00641BDB">
        <w:rPr>
          <w:lang w:val="es-ES_tradnl"/>
        </w:rPr>
        <w:t xml:space="preserve"> – </w:t>
      </w:r>
      <w:hyperlink r:id="rId41" w:history="1">
        <w:r w:rsidR="0069220B" w:rsidRPr="00641BDB">
          <w:rPr>
            <w:color w:val="0000FF"/>
            <w:u w:val="single"/>
            <w:lang w:val="es-ES_tradnl"/>
          </w:rPr>
          <w:t>https://www.ietf.org/rfc/rfc9110.pdf</w:t>
        </w:r>
      </w:hyperlink>
      <w:r w:rsidR="0069220B" w:rsidRPr="00641BDB">
        <w:rPr>
          <w:lang w:val="es-ES_tradnl"/>
        </w:rPr>
        <w:t xml:space="preserve"> </w:t>
      </w:r>
    </w:p>
    <w:p w14:paraId="32E9BA17" w14:textId="6CECF192" w:rsidR="0069220B" w:rsidRPr="00641BDB" w:rsidRDefault="009C2CD8" w:rsidP="0069220B">
      <w:pPr>
        <w:spacing w:before="170" w:after="170"/>
        <w:rPr>
          <w:lang w:val="es-ES_tradnl"/>
        </w:rPr>
      </w:pPr>
      <w:del w:id="402" w:author="Author">
        <w:r w:rsidRPr="00641BDB">
          <w:rPr>
            <w:bCs/>
            <w:lang w:val="es-ES_tradnl"/>
          </w:rPr>
          <w:delText xml:space="preserve">Norma </w:delText>
        </w:r>
      </w:del>
      <w:r w:rsidR="0069220B" w:rsidRPr="00641BDB">
        <w:rPr>
          <w:lang w:val="es-ES_tradnl"/>
        </w:rPr>
        <w:t xml:space="preserve">RFC </w:t>
      </w:r>
      <w:del w:id="403" w:author="Author">
        <w:r w:rsidRPr="00641BDB">
          <w:rPr>
            <w:bCs/>
            <w:lang w:val="es-ES_tradnl"/>
          </w:rPr>
          <w:delText>7540</w:delText>
        </w:r>
      </w:del>
      <w:ins w:id="404" w:author="Author">
        <w:r w:rsidR="0069220B" w:rsidRPr="00641BDB">
          <w:rPr>
            <w:lang w:val="es-ES_tradnl"/>
          </w:rPr>
          <w:t>9111</w:t>
        </w:r>
      </w:ins>
      <w:r w:rsidR="0069220B" w:rsidRPr="00641BDB">
        <w:rPr>
          <w:lang w:val="es-ES_tradnl"/>
        </w:rPr>
        <w:t xml:space="preserve"> del IETF</w:t>
      </w:r>
      <w:r w:rsidR="0069220B" w:rsidRPr="00641BDB">
        <w:rPr>
          <w:lang w:val="es-ES_tradnl"/>
        </w:rPr>
        <w:tab/>
      </w:r>
      <w:del w:id="405" w:author="Author">
        <w:r w:rsidRPr="00641BDB">
          <w:rPr>
            <w:bCs/>
            <w:i/>
            <w:iCs/>
            <w:lang w:val="es-ES_tradnl"/>
          </w:rPr>
          <w:delText>Protocolo de transferencia de hipertexto versión 2 (</w:delText>
        </w:r>
      </w:del>
      <w:ins w:id="406" w:author="Author">
        <w:r w:rsidR="0069220B" w:rsidRPr="00641BDB">
          <w:rPr>
            <w:lang w:val="es-ES_tradnl"/>
          </w:rPr>
          <w:tab/>
          <w:t xml:space="preserve">Almacenamiento en caché </w:t>
        </w:r>
      </w:ins>
      <w:r w:rsidR="0069220B" w:rsidRPr="00641BDB">
        <w:rPr>
          <w:lang w:val="es-ES_tradnl"/>
        </w:rPr>
        <w:t>HTTP</w:t>
      </w:r>
      <w:del w:id="407" w:author="Author">
        <w:r w:rsidRPr="00641BDB">
          <w:rPr>
            <w:bCs/>
            <w:i/>
            <w:iCs/>
            <w:lang w:val="es-ES_tradnl"/>
          </w:rPr>
          <w:delText>/2)</w:delText>
        </w:r>
        <w:r w:rsidRPr="00641BDB">
          <w:rPr>
            <w:bCs/>
            <w:lang w:val="es-ES_tradnl"/>
          </w:rPr>
          <w:delText xml:space="preserve"> </w:delText>
        </w:r>
        <w:r w:rsidR="005E48A2" w:rsidRPr="00641BDB">
          <w:rPr>
            <w:bCs/>
            <w:lang w:val="es-ES_tradnl"/>
          </w:rPr>
          <w:delText>–</w:delText>
        </w:r>
      </w:del>
      <w:r w:rsidR="00D22D23" w:rsidRPr="00641BDB">
        <w:rPr>
          <w:bCs/>
          <w:lang w:val="es-ES_tradnl"/>
        </w:rPr>
        <w:t xml:space="preserve"> </w:t>
      </w:r>
      <w:ins w:id="408" w:author="Author">
        <w:r w:rsidR="0069220B" w:rsidRPr="00641BDB">
          <w:rPr>
            <w:lang w:val="es-ES_tradnl"/>
          </w:rPr>
          <w:t xml:space="preserve">– </w:t>
        </w:r>
      </w:ins>
      <w:hyperlink r:id="rId42" w:history="1">
        <w:r w:rsidR="0069220B" w:rsidRPr="00641BDB">
          <w:rPr>
            <w:color w:val="0000FF"/>
            <w:u w:val="single"/>
            <w:lang w:val="es-ES_tradnl"/>
          </w:rPr>
          <w:t>https://datatracker.ietf.org/doc/html/rfc9111</w:t>
        </w:r>
      </w:hyperlink>
      <w:r w:rsidR="0069220B" w:rsidRPr="00641BDB">
        <w:rPr>
          <w:lang w:val="es-ES_tradnl"/>
        </w:rPr>
        <w:t xml:space="preserve"> </w:t>
      </w:r>
    </w:p>
    <w:p w14:paraId="4B94E397" w14:textId="65B9A24E" w:rsidR="0069220B" w:rsidRPr="00641BDB" w:rsidRDefault="003C19BA" w:rsidP="0069220B">
      <w:pPr>
        <w:spacing w:before="170" w:after="170"/>
        <w:rPr>
          <w:bCs/>
          <w:lang w:val="es-ES_tradnl"/>
        </w:rPr>
      </w:pPr>
      <w:del w:id="409" w:author="Author">
        <w:r w:rsidRPr="00641BDB">
          <w:rPr>
            <w:bCs/>
            <w:lang w:val="es-ES_tradnl"/>
          </w:rPr>
          <w:delText>Documento BCP-47</w:delText>
        </w:r>
      </w:del>
      <w:ins w:id="410" w:author="Author">
        <w:r w:rsidR="0069220B" w:rsidRPr="00641BDB">
          <w:rPr>
            <w:lang w:val="es-ES_tradnl"/>
          </w:rPr>
          <w:t>RFC 9557</w:t>
        </w:r>
      </w:ins>
      <w:r w:rsidR="0069220B" w:rsidRPr="00641BDB">
        <w:rPr>
          <w:lang w:val="es-ES_tradnl"/>
        </w:rPr>
        <w:t xml:space="preserve"> del IETF</w:t>
      </w:r>
      <w:r w:rsidR="0069220B" w:rsidRPr="00641BDB">
        <w:rPr>
          <w:lang w:val="es-ES_tradnl"/>
        </w:rPr>
        <w:tab/>
      </w:r>
      <w:del w:id="411" w:author="Author">
        <w:r w:rsidRPr="00641BDB">
          <w:rPr>
            <w:bCs/>
            <w:i/>
            <w:iCs/>
            <w:lang w:val="es-ES_tradnl"/>
          </w:rPr>
          <w:delText>Etiquetas para identificar idiomas</w:delText>
        </w:r>
        <w:r w:rsidRPr="00641BDB">
          <w:rPr>
            <w:bCs/>
            <w:lang w:val="es-ES_tradnl"/>
          </w:rPr>
          <w:delText xml:space="preserve"> </w:delText>
        </w:r>
        <w:r w:rsidR="005E48A2" w:rsidRPr="00641BDB">
          <w:rPr>
            <w:bCs/>
            <w:lang w:val="es-ES_tradnl"/>
          </w:rPr>
          <w:delText>– </w:delText>
        </w:r>
      </w:del>
      <w:ins w:id="412" w:author="Author">
        <w:r w:rsidR="0069220B" w:rsidRPr="00641BDB">
          <w:rPr>
            <w:lang w:val="es-ES_tradnl"/>
          </w:rPr>
          <w:tab/>
          <w:t xml:space="preserve">Fecha y hora en Internet: Marcas de tiempo – </w:t>
        </w:r>
      </w:ins>
      <w:r w:rsidR="0069220B" w:rsidRPr="00641BDB">
        <w:rPr>
          <w:lang w:val="es-ES_tradnl"/>
        </w:rPr>
        <w:fldChar w:fldCharType="begin"/>
      </w:r>
      <w:r w:rsidR="0069220B" w:rsidRPr="00641BDB">
        <w:rPr>
          <w:lang w:val="es-ES_tradnl"/>
        </w:rPr>
        <w:instrText>HYPERLINK "https://</w:instrText>
      </w:r>
      <w:del w:id="413" w:author="Author">
        <w:r w:rsidR="005E48A2" w:rsidRPr="00641BDB">
          <w:rPr>
            <w:lang w:val="es-ES_tradnl"/>
          </w:rPr>
          <w:delInstrText>tools</w:delInstrText>
        </w:r>
      </w:del>
      <w:ins w:id="414" w:author="Author">
        <w:r w:rsidR="0069220B" w:rsidRPr="00641BDB">
          <w:rPr>
            <w:lang w:val="es-ES_tradnl"/>
          </w:rPr>
          <w:instrText>datatracker</w:instrText>
        </w:r>
      </w:ins>
      <w:r w:rsidR="0069220B" w:rsidRPr="00641BDB">
        <w:rPr>
          <w:lang w:val="es-ES_tradnl"/>
        </w:rPr>
        <w:instrText>.ietf.org/</w:instrText>
      </w:r>
      <w:del w:id="415" w:author="Author">
        <w:r w:rsidR="005E48A2" w:rsidRPr="00641BDB">
          <w:rPr>
            <w:lang w:val="es-ES_tradnl"/>
          </w:rPr>
          <w:delInstrText>rfc/bcp/bcp47.txt</w:delInstrText>
        </w:r>
      </w:del>
      <w:ins w:id="416" w:author="Author">
        <w:r w:rsidR="0069220B" w:rsidRPr="00641BDB">
          <w:rPr>
            <w:lang w:val="es-ES_tradnl"/>
          </w:rPr>
          <w:instrText>doc/html/rfc9557</w:instrText>
        </w:r>
      </w:ins>
      <w:r w:rsidR="0069220B" w:rsidRPr="00641BDB">
        <w:rPr>
          <w:lang w:val="es-ES_tradnl"/>
        </w:rPr>
        <w:instrText>"</w:instrText>
      </w:r>
      <w:r w:rsidR="008516DD" w:rsidRPr="00641BDB">
        <w:rPr>
          <w:lang w:val="es-ES_tradnl"/>
        </w:rPr>
      </w:r>
      <w:r w:rsidR="0069220B" w:rsidRPr="00641BDB">
        <w:rPr>
          <w:lang w:val="es-ES_tradnl"/>
        </w:rPr>
        <w:fldChar w:fldCharType="separate"/>
      </w:r>
      <w:r w:rsidR="0069220B" w:rsidRPr="00641BDB">
        <w:rPr>
          <w:color w:val="0000FF"/>
          <w:u w:val="single"/>
          <w:lang w:val="es-ES_tradnl"/>
        </w:rPr>
        <w:t>https://</w:t>
      </w:r>
      <w:del w:id="417" w:author="Author">
        <w:r w:rsidR="005E48A2" w:rsidRPr="00641BDB">
          <w:rPr>
            <w:rStyle w:val="Hyperlink"/>
            <w:lang w:val="es-ES_tradnl"/>
          </w:rPr>
          <w:delText>tools</w:delText>
        </w:r>
      </w:del>
      <w:ins w:id="418" w:author="Author">
        <w:r w:rsidR="0069220B" w:rsidRPr="00641BDB">
          <w:rPr>
            <w:color w:val="0000FF"/>
            <w:u w:val="single"/>
            <w:lang w:val="es-ES_tradnl"/>
          </w:rPr>
          <w:t>datatracker</w:t>
        </w:r>
      </w:ins>
      <w:r w:rsidR="0069220B" w:rsidRPr="00641BDB">
        <w:rPr>
          <w:color w:val="0000FF"/>
          <w:u w:val="single"/>
          <w:lang w:val="es-ES_tradnl"/>
        </w:rPr>
        <w:t>.ietf.org/</w:t>
      </w:r>
      <w:del w:id="419" w:author="Author">
        <w:r w:rsidR="005E48A2" w:rsidRPr="00641BDB">
          <w:rPr>
            <w:rStyle w:val="Hyperlink"/>
            <w:lang w:val="es-ES_tradnl"/>
          </w:rPr>
          <w:delText>rfc/bcp/bcp47.</w:delText>
        </w:r>
        <w:r w:rsidR="005E48A2" w:rsidRPr="00641BDB">
          <w:rPr>
            <w:bCs/>
            <w:iCs/>
            <w:lang w:val="es-ES_tradnl"/>
          </w:rPr>
          <w:delText>txt</w:delText>
        </w:r>
      </w:del>
      <w:ins w:id="420" w:author="Author">
        <w:r w:rsidR="0069220B" w:rsidRPr="00641BDB">
          <w:rPr>
            <w:color w:val="0000FF"/>
            <w:u w:val="single"/>
            <w:lang w:val="es-ES_tradnl"/>
          </w:rPr>
          <w:t>doc/html/rfc9557</w:t>
        </w:r>
      </w:ins>
      <w:r w:rsidR="0069220B" w:rsidRPr="00641BDB">
        <w:rPr>
          <w:lang w:val="es-ES_tradnl"/>
        </w:rPr>
        <w:fldChar w:fldCharType="end"/>
      </w:r>
    </w:p>
    <w:p w14:paraId="29EBEC87" w14:textId="63A5638F" w:rsidR="0069220B" w:rsidRPr="00641BDB" w:rsidRDefault="003C19BA" w:rsidP="0069220B">
      <w:pPr>
        <w:spacing w:before="170" w:after="170"/>
        <w:rPr>
          <w:bCs/>
          <w:lang w:val="es-ES_tradnl"/>
        </w:rPr>
      </w:pPr>
      <w:del w:id="421" w:author="Author">
        <w:r w:rsidRPr="00641BDB">
          <w:rPr>
            <w:bCs/>
            <w:lang w:val="es-ES_tradnl"/>
          </w:rPr>
          <w:delText xml:space="preserve">Norma </w:delText>
        </w:r>
      </w:del>
      <w:r w:rsidR="0069220B" w:rsidRPr="00641BDB">
        <w:rPr>
          <w:lang w:val="es-ES_tradnl"/>
        </w:rPr>
        <w:t>ISO 639-1</w:t>
      </w:r>
      <w:r w:rsidR="0069220B" w:rsidRPr="00641BDB">
        <w:rPr>
          <w:lang w:val="es-ES_tradnl"/>
        </w:rPr>
        <w:tab/>
      </w:r>
      <w:r w:rsidR="0069220B" w:rsidRPr="00641BDB">
        <w:rPr>
          <w:lang w:val="es-ES_tradnl"/>
        </w:rPr>
        <w:tab/>
      </w:r>
      <w:del w:id="422" w:author="Author">
        <w:r w:rsidR="0017446B" w:rsidRPr="00641BDB">
          <w:rPr>
            <w:bCs/>
            <w:lang w:val="es-ES_tradnl"/>
          </w:rPr>
          <w:delText xml:space="preserve"> alfa-2</w:delText>
        </w:r>
      </w:del>
      <w:r w:rsidR="0069220B" w:rsidRPr="00641BDB">
        <w:rPr>
          <w:lang w:val="es-ES_tradnl"/>
        </w:rPr>
        <w:tab/>
        <w:t xml:space="preserve">Códigos de </w:t>
      </w:r>
      <w:del w:id="423" w:author="Author">
        <w:r w:rsidR="0043352C" w:rsidRPr="00641BDB">
          <w:rPr>
            <w:bCs/>
            <w:i/>
            <w:iCs/>
            <w:lang w:val="es-ES_tradnl"/>
          </w:rPr>
          <w:delText xml:space="preserve">representación de nombres de idiomas </w:delText>
        </w:r>
        <w:r w:rsidR="005E48A2" w:rsidRPr="00641BDB">
          <w:rPr>
            <w:bCs/>
            <w:lang w:val="es-ES_tradnl"/>
          </w:rPr>
          <w:delText>– </w:delText>
        </w:r>
      </w:del>
      <w:ins w:id="424" w:author="Author">
        <w:r w:rsidR="0069220B" w:rsidRPr="00641BDB">
          <w:rPr>
            <w:lang w:val="es-ES_tradnl"/>
          </w:rPr>
          <w:t>idioma – </w:t>
        </w:r>
      </w:ins>
      <w:hyperlink r:id="rId43" w:history="1">
        <w:r w:rsidR="0069220B" w:rsidRPr="00641BDB">
          <w:rPr>
            <w:color w:val="0000FF"/>
            <w:u w:val="single"/>
            <w:lang w:val="es-ES_tradnl"/>
          </w:rPr>
          <w:t>https://www.iso.org/iso-639-language-code</w:t>
        </w:r>
      </w:hyperlink>
      <w:r w:rsidR="0069220B" w:rsidRPr="00641BDB">
        <w:rPr>
          <w:lang w:val="es-ES_tradnl"/>
        </w:rPr>
        <w:t xml:space="preserve"> </w:t>
      </w:r>
    </w:p>
    <w:p w14:paraId="5ADDB442" w14:textId="318DC4F0" w:rsidR="0069220B" w:rsidRPr="00641BDB" w:rsidRDefault="006A5AB7" w:rsidP="0069220B">
      <w:pPr>
        <w:spacing w:before="170" w:after="170"/>
        <w:rPr>
          <w:bCs/>
          <w:lang w:val="es-ES_tradnl"/>
        </w:rPr>
      </w:pPr>
      <w:del w:id="425" w:author="Author">
        <w:r w:rsidRPr="00641BDB">
          <w:rPr>
            <w:bCs/>
            <w:lang w:val="es-ES_tradnl"/>
          </w:rPr>
          <w:delText xml:space="preserve">Norma </w:delText>
        </w:r>
      </w:del>
      <w:r w:rsidR="0069220B" w:rsidRPr="00641BDB">
        <w:rPr>
          <w:lang w:val="es-ES_tradnl"/>
        </w:rPr>
        <w:t xml:space="preserve">ISO 3166-1 </w:t>
      </w:r>
      <w:del w:id="426" w:author="Author">
        <w:r w:rsidRPr="00641BDB">
          <w:rPr>
            <w:bCs/>
            <w:lang w:val="es-ES_tradnl"/>
          </w:rPr>
          <w:delText>alfa</w:delText>
        </w:r>
      </w:del>
      <w:ins w:id="427" w:author="Author">
        <w:r w:rsidR="0069220B" w:rsidRPr="00641BDB">
          <w:rPr>
            <w:lang w:val="es-ES_tradnl"/>
          </w:rPr>
          <w:t>alpha</w:t>
        </w:r>
      </w:ins>
      <w:r w:rsidR="0069220B" w:rsidRPr="00641BDB">
        <w:rPr>
          <w:lang w:val="es-ES_tradnl"/>
        </w:rPr>
        <w:t>-2</w:t>
      </w:r>
      <w:r w:rsidR="0069220B" w:rsidRPr="00641BDB">
        <w:rPr>
          <w:lang w:val="es-ES_tradnl"/>
        </w:rPr>
        <w:tab/>
      </w:r>
      <w:r w:rsidR="0069220B" w:rsidRPr="00641BDB">
        <w:rPr>
          <w:lang w:val="es-ES_tradnl"/>
        </w:rPr>
        <w:tab/>
        <w:t xml:space="preserve">Códigos de </w:t>
      </w:r>
      <w:del w:id="428" w:author="Author">
        <w:r w:rsidR="0043352C" w:rsidRPr="00641BDB">
          <w:rPr>
            <w:bCs/>
            <w:i/>
            <w:iCs/>
            <w:lang w:val="es-ES_tradnl"/>
          </w:rPr>
          <w:delText>representación de nombres de</w:delText>
        </w:r>
      </w:del>
      <w:ins w:id="429" w:author="Author">
        <w:r w:rsidR="0069220B" w:rsidRPr="00641BDB">
          <w:rPr>
            <w:lang w:val="es-ES_tradnl"/>
          </w:rPr>
          <w:t>dos letras para</w:t>
        </w:r>
      </w:ins>
      <w:r w:rsidR="0069220B" w:rsidRPr="00641BDB">
        <w:rPr>
          <w:lang w:val="es-ES_tradnl"/>
        </w:rPr>
        <w:t xml:space="preserve"> países</w:t>
      </w:r>
      <w:del w:id="430" w:author="Author">
        <w:r w:rsidR="0043352C" w:rsidRPr="00641BDB">
          <w:rPr>
            <w:bCs/>
            <w:i/>
            <w:iCs/>
            <w:lang w:val="es-ES_tradnl"/>
          </w:rPr>
          <w:delText xml:space="preserve"> y sus subdivisiones</w:delText>
        </w:r>
        <w:r w:rsidR="0043352C" w:rsidRPr="00641BDB">
          <w:rPr>
            <w:bCs/>
            <w:lang w:val="es-ES_tradnl"/>
          </w:rPr>
          <w:delText xml:space="preserve"> </w:delText>
        </w:r>
        <w:r w:rsidR="005E48A2" w:rsidRPr="00641BDB">
          <w:rPr>
            <w:bCs/>
            <w:lang w:val="es-ES_tradnl"/>
          </w:rPr>
          <w:delText>– </w:delText>
        </w:r>
      </w:del>
      <w:ins w:id="431" w:author="Author">
        <w:r w:rsidR="0069220B" w:rsidRPr="00641BDB">
          <w:rPr>
            <w:lang w:val="es-ES_tradnl"/>
          </w:rPr>
          <w:t>. –</w:t>
        </w:r>
      </w:ins>
      <w:r w:rsidR="00D22D23" w:rsidRPr="00641BDB">
        <w:rPr>
          <w:lang w:val="es-ES_tradnl"/>
        </w:rPr>
        <w:t xml:space="preserve"> </w:t>
      </w:r>
      <w:ins w:id="432" w:author="Author">
        <w:r w:rsidR="0069220B" w:rsidRPr="00641BDB">
          <w:rPr>
            <w:lang w:val="es-ES_tradnl"/>
          </w:rPr>
          <w:t>https://www.iso.org/iso-3166-country-codes.html</w:t>
        </w:r>
      </w:ins>
    </w:p>
    <w:p w14:paraId="6311D74C" w14:textId="77777777" w:rsidR="005E48A2" w:rsidRPr="00641BDB" w:rsidRDefault="003E4D82" w:rsidP="002A0D0F">
      <w:pPr>
        <w:spacing w:after="240"/>
        <w:ind w:left="2736" w:hanging="2736"/>
        <w:rPr>
          <w:del w:id="433" w:author="Author"/>
          <w:bCs/>
          <w:lang w:val="es-ES_tradnl"/>
        </w:rPr>
      </w:pPr>
      <w:del w:id="434" w:author="Author">
        <w:r w:rsidRPr="00641BDB">
          <w:rPr>
            <w:bCs/>
            <w:lang w:val="es-ES_tradnl"/>
          </w:rPr>
          <w:delText>Norma ISO 3166-1 alfa-3</w:delText>
        </w:r>
        <w:r w:rsidR="002A0D0F" w:rsidRPr="00641BDB">
          <w:rPr>
            <w:bCs/>
            <w:lang w:val="es-ES_tradnl"/>
          </w:rPr>
          <w:tab/>
        </w:r>
        <w:r w:rsidR="0017446B" w:rsidRPr="00641BDB">
          <w:rPr>
            <w:bCs/>
            <w:i/>
            <w:iCs/>
            <w:lang w:val="es-ES_tradnl"/>
          </w:rPr>
          <w:delText>C</w:delText>
        </w:r>
        <w:r w:rsidRPr="00641BDB">
          <w:rPr>
            <w:bCs/>
            <w:i/>
            <w:iCs/>
            <w:lang w:val="es-ES_tradnl"/>
          </w:rPr>
          <w:delText>ódigo</w:delText>
        </w:r>
        <w:r w:rsidR="0017446B" w:rsidRPr="00641BDB">
          <w:rPr>
            <w:bCs/>
            <w:i/>
            <w:iCs/>
            <w:lang w:val="es-ES_tradnl"/>
          </w:rPr>
          <w:delText xml:space="preserve">s </w:delText>
        </w:r>
        <w:r w:rsidR="0043352C" w:rsidRPr="00641BDB">
          <w:rPr>
            <w:bCs/>
            <w:i/>
            <w:iCs/>
            <w:lang w:val="es-ES_tradnl"/>
          </w:rPr>
          <w:delText>de representación de nombres de países y sus subdivisiones</w:delText>
        </w:r>
        <w:r w:rsidR="0043352C" w:rsidRPr="00641BDB">
          <w:rPr>
            <w:bCs/>
            <w:lang w:val="es-ES_tradnl"/>
          </w:rPr>
          <w:delText xml:space="preserve"> </w:delText>
        </w:r>
        <w:r w:rsidR="005E48A2" w:rsidRPr="00641BDB">
          <w:rPr>
            <w:bCs/>
            <w:lang w:val="es-ES_tradnl"/>
          </w:rPr>
          <w:delText>– </w:delText>
        </w:r>
      </w:del>
    </w:p>
    <w:p w14:paraId="0659312E" w14:textId="413FFB60" w:rsidR="0069220B" w:rsidRPr="00641BDB" w:rsidRDefault="005E55A9" w:rsidP="0069220B">
      <w:pPr>
        <w:spacing w:before="170" w:after="170"/>
        <w:rPr>
          <w:bCs/>
          <w:lang w:val="es-ES_tradnl"/>
        </w:rPr>
      </w:pPr>
      <w:del w:id="435" w:author="Author">
        <w:r w:rsidRPr="00641BDB">
          <w:rPr>
            <w:bCs/>
            <w:lang w:val="es-ES_tradnl"/>
          </w:rPr>
          <w:delText xml:space="preserve">Norma </w:delText>
        </w:r>
      </w:del>
      <w:r w:rsidR="0069220B" w:rsidRPr="00641BDB">
        <w:rPr>
          <w:lang w:val="es-ES_tradnl"/>
        </w:rPr>
        <w:t>ISO 4217 </w:t>
      </w:r>
      <w:r w:rsidR="0069220B" w:rsidRPr="00641BDB">
        <w:rPr>
          <w:lang w:val="es-ES_tradnl"/>
        </w:rPr>
        <w:tab/>
      </w:r>
      <w:r w:rsidR="0069220B" w:rsidRPr="00641BDB">
        <w:rPr>
          <w:lang w:val="es-ES_tradnl"/>
        </w:rPr>
        <w:tab/>
      </w:r>
      <w:r w:rsidR="0069220B" w:rsidRPr="00641BDB">
        <w:rPr>
          <w:lang w:val="es-ES_tradnl"/>
        </w:rPr>
        <w:tab/>
        <w:t>Códigos de divisas – </w:t>
      </w:r>
      <w:hyperlink r:id="rId44" w:history="1">
        <w:r w:rsidR="0069220B" w:rsidRPr="00641BDB">
          <w:rPr>
            <w:color w:val="0000FF"/>
            <w:u w:val="single"/>
            <w:lang w:val="es-ES_tradnl"/>
          </w:rPr>
          <w:t>www.iso.org/iso/home/standards/currency_codes.htm</w:t>
        </w:r>
      </w:hyperlink>
    </w:p>
    <w:p w14:paraId="26C06616" w14:textId="3927582F" w:rsidR="0069220B" w:rsidRPr="00641BDB" w:rsidRDefault="009C7B9E" w:rsidP="0069220B">
      <w:pPr>
        <w:spacing w:before="170" w:after="170"/>
        <w:rPr>
          <w:bCs/>
          <w:lang w:val="es-ES_tradnl"/>
        </w:rPr>
      </w:pPr>
      <w:del w:id="436" w:author="Author">
        <w:r w:rsidRPr="00641BDB">
          <w:rPr>
            <w:bCs/>
            <w:lang w:val="es-ES_tradnl"/>
          </w:rPr>
          <w:lastRenderedPageBreak/>
          <w:delText xml:space="preserve">Norma </w:delText>
        </w:r>
      </w:del>
      <w:r w:rsidR="0069220B" w:rsidRPr="00641BDB">
        <w:rPr>
          <w:lang w:val="es-ES_tradnl"/>
        </w:rPr>
        <w:t>ISO 8601 </w:t>
      </w:r>
      <w:r w:rsidR="0069220B" w:rsidRPr="00641BDB">
        <w:rPr>
          <w:lang w:val="es-ES_tradnl"/>
        </w:rPr>
        <w:tab/>
      </w:r>
      <w:r w:rsidR="0069220B" w:rsidRPr="00641BDB">
        <w:rPr>
          <w:lang w:val="es-ES_tradnl"/>
        </w:rPr>
        <w:tab/>
      </w:r>
      <w:r w:rsidR="0069220B" w:rsidRPr="00641BDB">
        <w:rPr>
          <w:lang w:val="es-ES_tradnl"/>
        </w:rPr>
        <w:tab/>
        <w:t xml:space="preserve">Formatos de fecha y hora – </w:t>
      </w:r>
      <w:hyperlink r:id="rId45" w:history="1">
        <w:r w:rsidR="0069220B" w:rsidRPr="00641BDB">
          <w:rPr>
            <w:color w:val="0000FF"/>
            <w:u w:val="single"/>
            <w:lang w:val="es-ES_tradnl"/>
          </w:rPr>
          <w:t>https://www.iso.org/iso-8601-date-and-time-format.html</w:t>
        </w:r>
      </w:hyperlink>
      <w:r w:rsidR="0069220B" w:rsidRPr="00641BDB">
        <w:rPr>
          <w:lang w:val="es-ES_tradnl"/>
        </w:rPr>
        <w:t xml:space="preserve"> </w:t>
      </w:r>
    </w:p>
    <w:p w14:paraId="3E19328F" w14:textId="75E4D3CB" w:rsidR="0069220B" w:rsidRPr="00641BDB" w:rsidRDefault="0069220B" w:rsidP="0069220B">
      <w:pPr>
        <w:spacing w:before="170" w:after="170"/>
        <w:rPr>
          <w:ins w:id="437" w:author="Author"/>
          <w:bCs/>
          <w:szCs w:val="17"/>
          <w:lang w:val="es-ES_tradnl"/>
        </w:rPr>
      </w:pPr>
      <w:ins w:id="438" w:author="Author">
        <w:r w:rsidRPr="00641BDB">
          <w:rPr>
            <w:lang w:val="es-ES_tradnl"/>
          </w:rPr>
          <w:t xml:space="preserve">IANA (Autoridad de Asignación de Números de Internet): </w:t>
        </w:r>
      </w:ins>
      <w:hyperlink r:id="rId46" w:history="1">
        <w:r w:rsidRPr="00641BDB">
          <w:rPr>
            <w:color w:val="0000FF"/>
            <w:u w:val="single"/>
            <w:lang w:val="es-ES_tradnl"/>
          </w:rPr>
          <w:t>https://www.iana.org/assignments/http-status-codes/http-status-codes.xhtml</w:t>
        </w:r>
      </w:hyperlink>
      <w:del w:id="439" w:author="Author">
        <w:r w:rsidR="005E48A2" w:rsidRPr="00641BDB">
          <w:rPr>
            <w:bCs/>
            <w:lang w:val="es-ES_tradnl"/>
          </w:rPr>
          <w:delText>OData</w:delText>
        </w:r>
        <w:r w:rsidR="0041729F" w:rsidRPr="00641BDB">
          <w:rPr>
            <w:bCs/>
            <w:lang w:val="es-ES_tradnl"/>
          </w:rPr>
          <w:delText xml:space="preserve"> </w:delText>
        </w:r>
      </w:del>
    </w:p>
    <w:p w14:paraId="67B5663F" w14:textId="583E7220" w:rsidR="0069220B" w:rsidRPr="00641BDB" w:rsidRDefault="0069220B" w:rsidP="0069220B">
      <w:pPr>
        <w:spacing w:before="170" w:after="170"/>
        <w:rPr>
          <w:bCs/>
          <w:lang w:val="es-ES_tradnl"/>
        </w:rPr>
      </w:pPr>
      <w:ins w:id="440" w:author="Author">
        <w:r w:rsidRPr="00641BDB">
          <w:rPr>
            <w:lang w:val="es-ES_tradnl"/>
          </w:rPr>
          <w:t>Odata</w:t>
        </w:r>
        <w:r w:rsidRPr="00641BDB">
          <w:rPr>
            <w:lang w:val="es-ES_tradnl"/>
          </w:rPr>
          <w:tab/>
        </w:r>
        <w:r w:rsidRPr="00641BDB">
          <w:rPr>
            <w:lang w:val="es-ES_tradnl"/>
          </w:rPr>
          <w:tab/>
        </w:r>
        <w:r w:rsidRPr="00641BDB">
          <w:rPr>
            <w:lang w:val="es-ES_tradnl"/>
          </w:rPr>
          <w:tab/>
        </w:r>
      </w:ins>
      <w:r w:rsidRPr="00641BDB">
        <w:rPr>
          <w:lang w:val="es-ES_tradnl"/>
        </w:rPr>
        <w:tab/>
      </w:r>
      <w:hyperlink r:id="rId47" w:history="1">
        <w:r w:rsidRPr="00641BDB">
          <w:rPr>
            <w:color w:val="0000FF"/>
            <w:u w:val="single"/>
            <w:lang w:val="es-ES_tradnl"/>
          </w:rPr>
          <w:t>https://www.odata.org/</w:t>
        </w:r>
      </w:hyperlink>
    </w:p>
    <w:p w14:paraId="352077F9" w14:textId="022E2346" w:rsidR="0069220B" w:rsidRPr="00641BDB" w:rsidRDefault="0069220B" w:rsidP="0069220B">
      <w:pPr>
        <w:spacing w:before="170" w:after="170"/>
        <w:rPr>
          <w:ins w:id="441" w:author="Author"/>
          <w:bCs/>
          <w:lang w:val="es-ES_tradnl"/>
        </w:rPr>
      </w:pPr>
      <w:ins w:id="442" w:author="Author">
        <w:r w:rsidRPr="00641BDB">
          <w:rPr>
            <w:lang w:val="es-ES_tradnl"/>
          </w:rPr>
          <w:t xml:space="preserve">Modelo de entidad del servicio de metadatos OASIS OData – </w:t>
        </w:r>
      </w:ins>
      <w:hyperlink r:id="rId48" w:history="1">
        <w:r w:rsidRPr="00641BDB">
          <w:rPr>
            <w:color w:val="0000FF"/>
            <w:u w:val="single"/>
            <w:lang w:val="es-ES_tradnl"/>
          </w:rPr>
          <w:t>http://docs.oasisopen.org/odata/odata/v4.0/os/models/MetadataService.edmx</w:t>
        </w:r>
      </w:hyperlink>
    </w:p>
    <w:p w14:paraId="301A61AF" w14:textId="77777777" w:rsidR="005E48A2" w:rsidRPr="00641BDB" w:rsidRDefault="0069220B" w:rsidP="0041729F">
      <w:pPr>
        <w:spacing w:after="240"/>
        <w:rPr>
          <w:del w:id="443" w:author="Author"/>
          <w:bCs/>
          <w:lang w:val="es-ES_tradnl"/>
        </w:rPr>
      </w:pPr>
      <w:ins w:id="444" w:author="Author">
        <w:r w:rsidRPr="00641BDB">
          <w:rPr>
            <w:lang w:val="es-ES_tradnl"/>
          </w:rPr>
          <w:t xml:space="preserve">Formato JSON de OASIS </w:t>
        </w:r>
      </w:ins>
      <w:r w:rsidRPr="00641BDB">
        <w:rPr>
          <w:lang w:val="es-ES_tradnl"/>
        </w:rPr>
        <w:t xml:space="preserve">OData </w:t>
      </w:r>
      <w:del w:id="445" w:author="Author">
        <w:r w:rsidR="005E48A2" w:rsidRPr="00641BDB">
          <w:rPr>
            <w:bCs/>
            <w:i/>
            <w:iCs/>
            <w:lang w:val="es-ES_tradnl"/>
          </w:rPr>
          <w:delText>Metadata Service Entity Model</w:delText>
        </w:r>
        <w:r w:rsidR="005E48A2" w:rsidRPr="00641BDB">
          <w:rPr>
            <w:bCs/>
            <w:lang w:val="es-ES_tradnl"/>
          </w:rPr>
          <w:delText> </w:delText>
        </w:r>
        <w:r w:rsidR="00BB1FB6" w:rsidRPr="00641BDB">
          <w:rPr>
            <w:bCs/>
            <w:lang w:val="es-ES_tradnl"/>
          </w:rPr>
          <w:delText xml:space="preserve">de OASIS </w:delText>
        </w:r>
        <w:r w:rsidR="005E48A2" w:rsidRPr="00641BDB">
          <w:rPr>
            <w:bCs/>
            <w:lang w:val="es-ES_tradnl"/>
          </w:rPr>
          <w:delText>– </w:delText>
        </w:r>
      </w:del>
    </w:p>
    <w:p w14:paraId="39A75350" w14:textId="47E63448" w:rsidR="0069220B" w:rsidRPr="00641BDB" w:rsidRDefault="005E48A2" w:rsidP="0069220B">
      <w:pPr>
        <w:spacing w:before="170" w:after="170"/>
        <w:rPr>
          <w:lang w:val="es-ES_tradnl"/>
        </w:rPr>
      </w:pPr>
      <w:del w:id="446" w:author="Author">
        <w:r w:rsidRPr="00641BDB">
          <w:rPr>
            <w:bCs/>
            <w:i/>
            <w:iCs/>
            <w:lang w:val="es-ES_tradnl"/>
          </w:rPr>
          <w:delText xml:space="preserve">OData JSON Format Version </w:delText>
        </w:r>
      </w:del>
      <w:ins w:id="447" w:author="Author">
        <w:r w:rsidR="0069220B" w:rsidRPr="00641BDB">
          <w:rPr>
            <w:lang w:val="es-ES_tradnl"/>
          </w:rPr>
          <w:t xml:space="preserve">versión </w:t>
        </w:r>
      </w:ins>
      <w:r w:rsidR="0069220B" w:rsidRPr="00641BDB">
        <w:rPr>
          <w:lang w:val="es-ES_tradnl"/>
        </w:rPr>
        <w:t>4.0</w:t>
      </w:r>
      <w:del w:id="448" w:author="Author">
        <w:r w:rsidR="00BB1FB6" w:rsidRPr="00641BDB">
          <w:rPr>
            <w:bCs/>
            <w:lang w:val="es-ES_tradnl"/>
          </w:rPr>
          <w:delText xml:space="preserve"> de OASIS</w:delText>
        </w:r>
      </w:del>
      <w:r w:rsidR="0069220B" w:rsidRPr="00641BDB">
        <w:rPr>
          <w:lang w:val="es-ES_tradnl"/>
        </w:rPr>
        <w:t>. Editado por Ralf Handl, Michael Pizzo y Mark Biamonte.</w:t>
      </w:r>
      <w:r w:rsidR="00D22D23" w:rsidRPr="00641BDB">
        <w:rPr>
          <w:lang w:val="es-ES_tradnl"/>
        </w:rPr>
        <w:t xml:space="preserve"> </w:t>
      </w:r>
      <w:r w:rsidR="0069220B" w:rsidRPr="00641BDB">
        <w:rPr>
          <w:lang w:val="es-ES_tradnl"/>
        </w:rPr>
        <w:t xml:space="preserve">Última versión – </w:t>
      </w:r>
      <w:hyperlink r:id="rId49" w:history="1">
        <w:r w:rsidR="0069220B" w:rsidRPr="00641BDB">
          <w:rPr>
            <w:color w:val="0000FF"/>
            <w:u w:val="single"/>
            <w:lang w:val="es-ES_tradnl"/>
          </w:rPr>
          <w:t>https://docs.oasis-open.org/odata/odata/v4.0/os/models/MetadataService.edmx</w:t>
        </w:r>
      </w:hyperlink>
      <w:r w:rsidR="0069220B" w:rsidRPr="00641BDB">
        <w:rPr>
          <w:lang w:val="es-ES_tradnl"/>
        </w:rPr>
        <w:t xml:space="preserve"> </w:t>
      </w:r>
    </w:p>
    <w:p w14:paraId="63340551" w14:textId="29772F4D" w:rsidR="0069220B" w:rsidRPr="00641BDB" w:rsidRDefault="005E48A2" w:rsidP="0069220B">
      <w:pPr>
        <w:spacing w:before="170" w:after="170"/>
        <w:rPr>
          <w:lang w:val="es-ES_tradnl"/>
        </w:rPr>
      </w:pPr>
      <w:del w:id="449" w:author="Author">
        <w:r w:rsidRPr="00641BDB">
          <w:rPr>
            <w:bCs/>
            <w:i/>
            <w:iCs/>
            <w:lang w:val="es-ES_tradnl"/>
          </w:rPr>
          <w:delText>OData</w:delText>
        </w:r>
      </w:del>
      <w:ins w:id="450" w:author="Author">
        <w:r w:rsidR="0069220B" w:rsidRPr="00641BDB">
          <w:rPr>
            <w:lang w:val="es-ES_tradnl"/>
          </w:rPr>
          <w:t>Formato</w:t>
        </w:r>
      </w:ins>
      <w:r w:rsidR="0069220B" w:rsidRPr="00641BDB">
        <w:rPr>
          <w:lang w:val="es-ES_tradnl"/>
        </w:rPr>
        <w:t xml:space="preserve"> Atom </w:t>
      </w:r>
      <w:del w:id="451" w:author="Author">
        <w:r w:rsidRPr="00641BDB">
          <w:rPr>
            <w:bCs/>
            <w:i/>
            <w:iCs/>
            <w:lang w:val="es-ES_tradnl"/>
          </w:rPr>
          <w:delText>Format Version</w:delText>
        </w:r>
      </w:del>
      <w:ins w:id="452" w:author="Author">
        <w:r w:rsidR="0069220B" w:rsidRPr="00641BDB">
          <w:rPr>
            <w:lang w:val="es-ES_tradnl"/>
          </w:rPr>
          <w:t>de OASIS OData versión</w:t>
        </w:r>
      </w:ins>
      <w:r w:rsidR="0069220B" w:rsidRPr="00641BDB">
        <w:rPr>
          <w:lang w:val="es-ES_tradnl"/>
        </w:rPr>
        <w:t xml:space="preserve"> 4.0</w:t>
      </w:r>
      <w:del w:id="453" w:author="Author">
        <w:r w:rsidR="00016498" w:rsidRPr="00641BDB">
          <w:rPr>
            <w:bCs/>
            <w:lang w:val="es-ES_tradnl"/>
          </w:rPr>
          <w:delText xml:space="preserve"> de OASIS</w:delText>
        </w:r>
      </w:del>
      <w:r w:rsidR="0069220B" w:rsidRPr="00641BDB">
        <w:rPr>
          <w:lang w:val="es-ES_tradnl"/>
        </w:rPr>
        <w:t>. Editado por Martin Zurmuehl, Michael Pizzo y Ralf Handl.</w:t>
      </w:r>
      <w:r w:rsidR="00D22D23" w:rsidRPr="00641BDB">
        <w:rPr>
          <w:lang w:val="es-ES_tradnl"/>
        </w:rPr>
        <w:t xml:space="preserve"> </w:t>
      </w:r>
      <w:r w:rsidR="0069220B" w:rsidRPr="00641BDB">
        <w:rPr>
          <w:lang w:val="es-ES_tradnl"/>
        </w:rPr>
        <w:t xml:space="preserve">Última versión – </w:t>
      </w:r>
      <w:hyperlink r:id="rId50" w:history="1">
        <w:r w:rsidR="0069220B" w:rsidRPr="00641BDB">
          <w:rPr>
            <w:color w:val="0000FF"/>
            <w:u w:val="single"/>
            <w:lang w:val="es-ES_tradnl"/>
          </w:rPr>
          <w:t>http://docs.oasis-open.org/odata/odata-atom-format/v4.0/odata-atom-format-v4.0.html</w:t>
        </w:r>
      </w:hyperlink>
    </w:p>
    <w:p w14:paraId="5DBCEBC9" w14:textId="494A5DD6" w:rsidR="0069220B" w:rsidRPr="00641BDB" w:rsidRDefault="0069220B" w:rsidP="0069220B">
      <w:pPr>
        <w:spacing w:before="170" w:after="170"/>
        <w:rPr>
          <w:lang w:val="es-ES_tradnl"/>
        </w:rPr>
      </w:pPr>
      <w:ins w:id="454" w:author="Author">
        <w:r w:rsidRPr="00641BDB">
          <w:rPr>
            <w:lang w:val="es-ES_tradnl"/>
          </w:rPr>
          <w:t xml:space="preserve">OASIS </w:t>
        </w:r>
      </w:ins>
      <w:r w:rsidRPr="00641BDB">
        <w:rPr>
          <w:lang w:val="es-ES_tradnl"/>
        </w:rPr>
        <w:t xml:space="preserve">OData </w:t>
      </w:r>
      <w:del w:id="455" w:author="Author">
        <w:r w:rsidR="000C541A" w:rsidRPr="00641BDB">
          <w:rPr>
            <w:bCs/>
            <w:i/>
            <w:lang w:val="es-ES_tradnl"/>
          </w:rPr>
          <w:delText>Version</w:delText>
        </w:r>
      </w:del>
      <w:ins w:id="456" w:author="Author">
        <w:r w:rsidRPr="00641BDB">
          <w:rPr>
            <w:lang w:val="es-ES_tradnl"/>
          </w:rPr>
          <w:t>versión</w:t>
        </w:r>
      </w:ins>
      <w:r w:rsidRPr="00641BDB">
        <w:rPr>
          <w:lang w:val="es-ES_tradnl"/>
        </w:rPr>
        <w:t xml:space="preserve"> 4.0</w:t>
      </w:r>
      <w:del w:id="457" w:author="Author">
        <w:r w:rsidR="000C541A" w:rsidRPr="00641BDB">
          <w:rPr>
            <w:bCs/>
            <w:lang w:val="es-ES_tradnl"/>
          </w:rPr>
          <w:delText xml:space="preserve"> de OASIS</w:delText>
        </w:r>
      </w:del>
    </w:p>
    <w:p w14:paraId="33AE656C" w14:textId="2D09D1DE" w:rsidR="0069220B" w:rsidRPr="00641BDB" w:rsidRDefault="000C541A" w:rsidP="0069220B">
      <w:pPr>
        <w:spacing w:before="170" w:after="120"/>
        <w:ind w:left="1021" w:hanging="397"/>
        <w:rPr>
          <w:rFonts w:eastAsia="Times New Roman"/>
          <w:shd w:val="clear" w:color="auto" w:fill="FFFFFF"/>
          <w:lang w:val="es-ES_tradnl"/>
        </w:rPr>
      </w:pPr>
      <w:del w:id="458" w:author="Author">
        <w:r w:rsidRPr="00641BDB">
          <w:rPr>
            <w:bCs/>
            <w:i/>
            <w:lang w:val="es-ES_tradnl"/>
          </w:rPr>
          <w:delText>Part</w:delText>
        </w:r>
      </w:del>
      <w:ins w:id="459" w:author="Author">
        <w:r w:rsidR="0069220B" w:rsidRPr="00641BDB">
          <w:rPr>
            <w:rFonts w:eastAsia="Times New Roman"/>
            <w:shd w:val="clear" w:color="auto" w:fill="FFFFFF"/>
            <w:lang w:val="es-ES_tradnl"/>
          </w:rPr>
          <w:t>Parte</w:t>
        </w:r>
      </w:ins>
      <w:r w:rsidR="0069220B" w:rsidRPr="00641BDB">
        <w:rPr>
          <w:rFonts w:eastAsia="Times New Roman"/>
          <w:shd w:val="clear" w:color="auto" w:fill="FFFFFF"/>
          <w:lang w:val="es-ES_tradnl"/>
        </w:rPr>
        <w:t xml:space="preserve"> 1: </w:t>
      </w:r>
      <w:del w:id="460" w:author="Author">
        <w:r w:rsidRPr="00641BDB">
          <w:rPr>
            <w:bCs/>
            <w:i/>
            <w:lang w:val="es-ES_tradnl"/>
          </w:rPr>
          <w:delText>Protocol</w:delText>
        </w:r>
        <w:r w:rsidRPr="00641BDB">
          <w:rPr>
            <w:bCs/>
            <w:lang w:val="es-ES_tradnl"/>
          </w:rPr>
          <w:delText>–</w:delText>
        </w:r>
      </w:del>
      <w:r w:rsidR="00D22D23" w:rsidRPr="00641BDB">
        <w:rPr>
          <w:color w:val="0000FF"/>
          <w:u w:val="single"/>
          <w:lang w:val="es-ES_tradnl"/>
        </w:rPr>
        <w:t xml:space="preserve"> </w:t>
      </w:r>
      <w:ins w:id="461" w:author="Author">
        <w:r w:rsidR="0069220B" w:rsidRPr="00641BDB">
          <w:rPr>
            <w:rFonts w:eastAsia="Times New Roman"/>
            <w:shd w:val="clear" w:color="auto" w:fill="FFFFFF"/>
            <w:lang w:val="es-ES_tradnl"/>
          </w:rPr>
          <w:t xml:space="preserve">Protocolo – </w:t>
        </w:r>
      </w:ins>
      <w:hyperlink r:id="rId51" w:history="1">
        <w:r w:rsidR="0069220B" w:rsidRPr="00641BDB">
          <w:rPr>
            <w:rFonts w:eastAsia="Times New Roman"/>
            <w:color w:val="0000FF"/>
            <w:u w:val="single"/>
            <w:shd w:val="clear" w:color="auto" w:fill="FFFFFF"/>
            <w:lang w:val="es-ES_tradnl"/>
          </w:rPr>
          <w:t>http://docs.oasis-open.org/odata/odata/v4.0/os/part1-protocol/odata-v4.0-os-part1-protocol.html</w:t>
        </w:r>
      </w:hyperlink>
      <w:r w:rsidR="0069220B" w:rsidRPr="00641BDB">
        <w:rPr>
          <w:rFonts w:eastAsia="Times New Roman"/>
          <w:shd w:val="clear" w:color="auto" w:fill="FFFFFF"/>
          <w:lang w:val="es-ES_tradnl"/>
        </w:rPr>
        <w:t xml:space="preserve"> </w:t>
      </w:r>
    </w:p>
    <w:p w14:paraId="4475AD30" w14:textId="5D1D3A2D" w:rsidR="0069220B" w:rsidRPr="00641BDB" w:rsidRDefault="000C541A" w:rsidP="0069220B">
      <w:pPr>
        <w:spacing w:before="170" w:after="120"/>
        <w:ind w:left="1021" w:hanging="397"/>
        <w:rPr>
          <w:rFonts w:eastAsia="Times New Roman"/>
          <w:shd w:val="clear" w:color="auto" w:fill="FFFFFF"/>
          <w:lang w:val="es-ES_tradnl"/>
        </w:rPr>
      </w:pPr>
      <w:del w:id="462" w:author="Author">
        <w:r w:rsidRPr="00641BDB">
          <w:rPr>
            <w:bCs/>
            <w:i/>
            <w:lang w:val="es-ES_tradnl"/>
          </w:rPr>
          <w:delText>Part</w:delText>
        </w:r>
      </w:del>
      <w:ins w:id="463" w:author="Author">
        <w:r w:rsidR="0069220B" w:rsidRPr="00641BDB">
          <w:rPr>
            <w:rFonts w:eastAsia="Times New Roman"/>
            <w:shd w:val="clear" w:color="auto" w:fill="FFFFFF"/>
            <w:lang w:val="es-ES_tradnl"/>
          </w:rPr>
          <w:t>Parte</w:t>
        </w:r>
      </w:ins>
      <w:r w:rsidR="0069220B" w:rsidRPr="00641BDB">
        <w:rPr>
          <w:rFonts w:eastAsia="Times New Roman"/>
          <w:shd w:val="clear" w:color="auto" w:fill="FFFFFF"/>
          <w:lang w:val="es-ES_tradnl"/>
        </w:rPr>
        <w:t xml:space="preserve"> 2:</w:t>
      </w:r>
      <w:r w:rsidR="00D22D23" w:rsidRPr="00641BDB">
        <w:rPr>
          <w:rFonts w:eastAsia="Times New Roman"/>
          <w:shd w:val="clear" w:color="auto" w:fill="FFFFFF"/>
          <w:lang w:val="es-ES_tradnl"/>
        </w:rPr>
        <w:t xml:space="preserve"> </w:t>
      </w:r>
      <w:ins w:id="464" w:author="Author">
        <w:r w:rsidR="0069220B" w:rsidRPr="00641BDB">
          <w:rPr>
            <w:rFonts w:eastAsia="Times New Roman"/>
            <w:shd w:val="clear" w:color="auto" w:fill="FFFFFF"/>
            <w:lang w:val="es-ES_tradnl"/>
          </w:rPr>
          <w:t xml:space="preserve">Convenciones </w:t>
        </w:r>
      </w:ins>
      <w:r w:rsidR="0069220B" w:rsidRPr="00641BDB">
        <w:rPr>
          <w:rFonts w:eastAsia="Times New Roman"/>
          <w:shd w:val="clear" w:color="auto" w:fill="FFFFFF"/>
          <w:lang w:val="es-ES_tradnl"/>
        </w:rPr>
        <w:t xml:space="preserve">URL </w:t>
      </w:r>
      <w:del w:id="465" w:author="Author">
        <w:r w:rsidRPr="00641BDB">
          <w:rPr>
            <w:bCs/>
            <w:i/>
            <w:lang w:val="es-ES_tradnl"/>
          </w:rPr>
          <w:delText>Conventions</w:delText>
        </w:r>
        <w:r w:rsidRPr="00641BDB">
          <w:rPr>
            <w:bCs/>
            <w:lang w:val="es-ES_tradnl"/>
          </w:rPr>
          <w:delText xml:space="preserve"> – </w:delText>
        </w:r>
      </w:del>
      <w:ins w:id="466" w:author="Author">
        <w:r w:rsidR="0069220B" w:rsidRPr="00641BDB">
          <w:rPr>
            <w:rFonts w:eastAsia="Times New Roman"/>
            <w:shd w:val="clear" w:color="auto" w:fill="FFFFFF"/>
            <w:lang w:val="es-ES_tradnl"/>
          </w:rPr>
          <w:t xml:space="preserve">– </w:t>
        </w:r>
      </w:ins>
      <w:hyperlink r:id="rId52" w:history="1">
        <w:r w:rsidR="0069220B" w:rsidRPr="00641BDB">
          <w:rPr>
            <w:rFonts w:eastAsia="Times New Roman"/>
            <w:color w:val="0000FF"/>
            <w:u w:val="single"/>
            <w:shd w:val="clear" w:color="auto" w:fill="FFFFFF"/>
            <w:lang w:val="es-ES_tradnl"/>
          </w:rPr>
          <w:t>http://docs.oasis-open.org/odata/odata/v4.0/os/part2-url-conventions/odata-v4.0-os-part2-url-conventions.html</w:t>
        </w:r>
      </w:hyperlink>
    </w:p>
    <w:p w14:paraId="7181D2D1" w14:textId="538BD6CF" w:rsidR="0069220B" w:rsidRPr="00641BDB" w:rsidRDefault="000C541A" w:rsidP="0069220B">
      <w:pPr>
        <w:spacing w:before="170" w:after="120"/>
        <w:ind w:left="1021" w:hanging="397"/>
        <w:rPr>
          <w:rFonts w:eastAsia="Times New Roman"/>
          <w:shd w:val="clear" w:color="auto" w:fill="FFFFFF"/>
          <w:lang w:val="es-ES_tradnl"/>
        </w:rPr>
      </w:pPr>
      <w:del w:id="467" w:author="Author">
        <w:r w:rsidRPr="00641BDB">
          <w:rPr>
            <w:bCs/>
            <w:i/>
            <w:lang w:val="es-ES_tradnl"/>
          </w:rPr>
          <w:delText>Part</w:delText>
        </w:r>
      </w:del>
      <w:ins w:id="468" w:author="Author">
        <w:r w:rsidR="0069220B" w:rsidRPr="00641BDB">
          <w:rPr>
            <w:rFonts w:eastAsia="Times New Roman"/>
            <w:shd w:val="clear" w:color="auto" w:fill="FFFFFF"/>
            <w:lang w:val="es-ES_tradnl"/>
          </w:rPr>
          <w:t>Parte</w:t>
        </w:r>
      </w:ins>
      <w:r w:rsidR="0069220B" w:rsidRPr="00641BDB">
        <w:rPr>
          <w:rFonts w:eastAsia="Times New Roman"/>
          <w:shd w:val="clear" w:color="auto" w:fill="FFFFFF"/>
          <w:lang w:val="es-ES_tradnl"/>
        </w:rPr>
        <w:t xml:space="preserve"> 3: </w:t>
      </w:r>
      <w:del w:id="469" w:author="Author">
        <w:r w:rsidRPr="00641BDB">
          <w:rPr>
            <w:bCs/>
            <w:i/>
            <w:lang w:val="es-ES_tradnl"/>
          </w:rPr>
          <w:delText>Common Schema Definition Language</w:delText>
        </w:r>
      </w:del>
      <w:ins w:id="470" w:author="Author">
        <w:r w:rsidR="0069220B" w:rsidRPr="00641BDB">
          <w:rPr>
            <w:rFonts w:eastAsia="Times New Roman"/>
            <w:shd w:val="clear" w:color="auto" w:fill="FFFFFF"/>
            <w:lang w:val="es-ES_tradnl"/>
          </w:rPr>
          <w:t xml:space="preserve"> Lenguaje común de definición de esquemas</w:t>
        </w:r>
      </w:ins>
      <w:r w:rsidR="0069220B" w:rsidRPr="00641BDB">
        <w:rPr>
          <w:rFonts w:eastAsia="Times New Roman"/>
          <w:shd w:val="clear" w:color="auto" w:fill="FFFFFF"/>
          <w:lang w:val="es-ES_tradnl"/>
        </w:rPr>
        <w:t xml:space="preserve"> (CSDL)</w:t>
      </w:r>
      <w:del w:id="471" w:author="Author">
        <w:r w:rsidRPr="00641BDB">
          <w:rPr>
            <w:bCs/>
            <w:lang w:val="es-ES_tradnl"/>
          </w:rPr>
          <w:delText> -</w:delText>
        </w:r>
      </w:del>
      <w:r w:rsidR="00D22D23" w:rsidRPr="00641BDB">
        <w:rPr>
          <w:bCs/>
          <w:lang w:val="es-ES_tradnl"/>
        </w:rPr>
        <w:t xml:space="preserve"> </w:t>
      </w:r>
      <w:ins w:id="472" w:author="Author">
        <w:r w:rsidR="0069220B" w:rsidRPr="00641BDB">
          <w:rPr>
            <w:rFonts w:eastAsia="Times New Roman"/>
            <w:shd w:val="clear" w:color="auto" w:fill="FFFFFF"/>
            <w:lang w:val="es-ES_tradnl"/>
          </w:rPr>
          <w:t xml:space="preserve">– </w:t>
        </w:r>
      </w:ins>
      <w:hyperlink r:id="rId53" w:history="1">
        <w:r w:rsidR="0069220B" w:rsidRPr="00641BDB">
          <w:rPr>
            <w:rFonts w:eastAsia="Times New Roman"/>
            <w:color w:val="0000FF"/>
            <w:u w:val="single"/>
            <w:shd w:val="clear" w:color="auto" w:fill="FFFFFF"/>
            <w:lang w:val="es-ES_tradnl"/>
          </w:rPr>
          <w:t>http://docs.oasis-open.org/odata/odata/v4.0/os/part3-csdl/odata-v4.0-os-part3-csdl.html</w:t>
        </w:r>
      </w:hyperlink>
      <w:r w:rsidR="0069220B" w:rsidRPr="00641BDB">
        <w:rPr>
          <w:rFonts w:eastAsia="Times New Roman"/>
          <w:shd w:val="clear" w:color="auto" w:fill="FFFFFF"/>
          <w:lang w:val="es-ES_tradnl"/>
        </w:rPr>
        <w:t xml:space="preserve"> </w:t>
      </w:r>
    </w:p>
    <w:p w14:paraId="1C81879A" w14:textId="7FEF3720" w:rsidR="0069220B" w:rsidRPr="00641BDB" w:rsidRDefault="0069220B" w:rsidP="0069220B">
      <w:pPr>
        <w:spacing w:before="170" w:after="170"/>
        <w:rPr>
          <w:bCs/>
          <w:lang w:val="es-ES_tradnl"/>
        </w:rPr>
      </w:pPr>
      <w:ins w:id="473" w:author="Author">
        <w:r w:rsidRPr="00641BDB">
          <w:rPr>
            <w:lang w:val="es-ES_tradnl"/>
          </w:rPr>
          <w:t xml:space="preserve">Componentes </w:t>
        </w:r>
      </w:ins>
      <w:r w:rsidRPr="00641BDB">
        <w:rPr>
          <w:lang w:val="es-ES_tradnl"/>
        </w:rPr>
        <w:t xml:space="preserve">ABNF </w:t>
      </w:r>
      <w:del w:id="474" w:author="Author">
        <w:r w:rsidR="005E48A2" w:rsidRPr="00641BDB">
          <w:rPr>
            <w:bCs/>
            <w:i/>
            <w:iCs/>
            <w:lang w:val="es-ES_tradnl"/>
          </w:rPr>
          <w:delText>components</w:delText>
        </w:r>
        <w:r w:rsidR="000C541A" w:rsidRPr="00641BDB">
          <w:rPr>
            <w:bCs/>
            <w:i/>
            <w:iCs/>
            <w:lang w:val="es-ES_tradnl"/>
          </w:rPr>
          <w:delText xml:space="preserve"> </w:delText>
        </w:r>
      </w:del>
      <w:r w:rsidRPr="00641BDB">
        <w:rPr>
          <w:lang w:val="es-ES_tradnl"/>
        </w:rPr>
        <w:t>de OASIS</w:t>
      </w:r>
      <w:ins w:id="475" w:author="Author">
        <w:r w:rsidRPr="00641BDB">
          <w:rPr>
            <w:lang w:val="es-ES_tradnl"/>
          </w:rPr>
          <w:t xml:space="preserve">: Reglas de construcción de ABNF de </w:t>
        </w:r>
      </w:ins>
      <w:r w:rsidRPr="00641BDB">
        <w:rPr>
          <w:lang w:val="es-ES_tradnl"/>
        </w:rPr>
        <w:t xml:space="preserve">OData </w:t>
      </w:r>
      <w:del w:id="476" w:author="Author">
        <w:r w:rsidR="005E48A2" w:rsidRPr="00641BDB">
          <w:rPr>
            <w:bCs/>
            <w:i/>
            <w:iCs/>
            <w:lang w:val="es-ES_tradnl"/>
          </w:rPr>
          <w:delText>ABNF Construction Rules Version</w:delText>
        </w:r>
      </w:del>
      <w:ins w:id="477" w:author="Author">
        <w:r w:rsidRPr="00641BDB">
          <w:rPr>
            <w:lang w:val="es-ES_tradnl"/>
          </w:rPr>
          <w:t>versión</w:t>
        </w:r>
      </w:ins>
      <w:r w:rsidRPr="00641BDB">
        <w:rPr>
          <w:lang w:val="es-ES_tradnl"/>
        </w:rPr>
        <w:t xml:space="preserve"> 4.0 </w:t>
      </w:r>
      <w:del w:id="478" w:author="Author">
        <w:r w:rsidR="005E48A2" w:rsidRPr="00641BDB">
          <w:rPr>
            <w:bCs/>
            <w:i/>
            <w:iCs/>
            <w:lang w:val="es-ES_tradnl"/>
          </w:rPr>
          <w:delText>and OData ABNF Test Cases</w:delText>
        </w:r>
        <w:r w:rsidR="00304A06" w:rsidRPr="00641BDB">
          <w:rPr>
            <w:bCs/>
            <w:lang w:val="es-ES_tradnl"/>
          </w:rPr>
          <w:delText xml:space="preserve"> </w:delText>
        </w:r>
      </w:del>
      <w:ins w:id="479" w:author="Author">
        <w:r w:rsidRPr="00641BDB">
          <w:rPr>
            <w:lang w:val="es-ES_tradnl"/>
          </w:rPr>
          <w:t>con ejemplos </w:t>
        </w:r>
      </w:ins>
      <w:r w:rsidRPr="00641BDB">
        <w:rPr>
          <w:lang w:val="es-ES_tradnl"/>
        </w:rPr>
        <w:t>– </w:t>
      </w:r>
      <w:hyperlink r:id="rId54" w:history="1">
        <w:r w:rsidRPr="00641BDB">
          <w:rPr>
            <w:color w:val="0000FF"/>
            <w:u w:val="single"/>
            <w:lang w:val="es-ES_tradnl"/>
          </w:rPr>
          <w:t>http://docs.oasis-open.org/odata/odata/v4.0/os/abnf/</w:t>
        </w:r>
      </w:hyperlink>
    </w:p>
    <w:p w14:paraId="303BD32C" w14:textId="2ADF5406" w:rsidR="0069220B" w:rsidRPr="00641BDB" w:rsidRDefault="005E48A2" w:rsidP="0069220B">
      <w:pPr>
        <w:spacing w:before="170" w:after="170"/>
        <w:rPr>
          <w:bCs/>
          <w:lang w:val="es-ES_tradnl"/>
        </w:rPr>
      </w:pPr>
      <w:del w:id="480" w:author="Author">
        <w:r w:rsidRPr="00641BDB">
          <w:rPr>
            <w:bCs/>
            <w:i/>
            <w:iCs/>
            <w:lang w:val="es-ES_tradnl"/>
          </w:rPr>
          <w:delText>Vocabulary components</w:delText>
        </w:r>
        <w:r w:rsidR="00423E15" w:rsidRPr="00641BDB">
          <w:rPr>
            <w:bCs/>
            <w:i/>
            <w:iCs/>
            <w:lang w:val="es-ES_tradnl"/>
          </w:rPr>
          <w:delText xml:space="preserve"> </w:delText>
        </w:r>
        <w:r w:rsidR="00423E15" w:rsidRPr="00641BDB">
          <w:rPr>
            <w:bCs/>
            <w:iCs/>
            <w:lang w:val="es-ES_tradnl"/>
          </w:rPr>
          <w:delText xml:space="preserve">de </w:delText>
        </w:r>
      </w:del>
      <w:ins w:id="481" w:author="Author">
        <w:r w:rsidR="0069220B" w:rsidRPr="00641BDB">
          <w:rPr>
            <w:lang w:val="es-ES_tradnl"/>
          </w:rPr>
          <w:t xml:space="preserve">Componentes del vocabulario </w:t>
        </w:r>
      </w:ins>
      <w:r w:rsidR="0069220B" w:rsidRPr="00641BDB">
        <w:rPr>
          <w:lang w:val="es-ES_tradnl"/>
        </w:rPr>
        <w:t>OASIS</w:t>
      </w:r>
      <w:ins w:id="482" w:author="Author">
        <w:r w:rsidR="0069220B" w:rsidRPr="00641BDB">
          <w:rPr>
            <w:lang w:val="es-ES_tradnl"/>
          </w:rPr>
          <w:t xml:space="preserve">: Vocabulario básico de </w:t>
        </w:r>
      </w:ins>
      <w:r w:rsidR="0069220B" w:rsidRPr="00641BDB">
        <w:rPr>
          <w:lang w:val="es-ES_tradnl"/>
        </w:rPr>
        <w:t>OData</w:t>
      </w:r>
      <w:del w:id="483" w:author="Author">
        <w:r w:rsidRPr="00641BDB">
          <w:rPr>
            <w:bCs/>
            <w:i/>
            <w:iCs/>
            <w:lang w:val="es-ES_tradnl"/>
          </w:rPr>
          <w:delText xml:space="preserve"> Core Vocabulary,</w:delText>
        </w:r>
      </w:del>
      <w:ins w:id="484" w:author="Author">
        <w:r w:rsidR="0069220B" w:rsidRPr="00641BDB">
          <w:rPr>
            <w:lang w:val="es-ES_tradnl"/>
          </w:rPr>
          <w:t>, vocabulario de medidas de</w:t>
        </w:r>
      </w:ins>
      <w:r w:rsidR="0069220B" w:rsidRPr="00641BDB">
        <w:rPr>
          <w:lang w:val="es-ES_tradnl"/>
        </w:rPr>
        <w:t xml:space="preserve"> OData </w:t>
      </w:r>
      <w:del w:id="485" w:author="Author">
        <w:r w:rsidRPr="00641BDB">
          <w:rPr>
            <w:bCs/>
            <w:i/>
            <w:iCs/>
            <w:lang w:val="es-ES_tradnl"/>
          </w:rPr>
          <w:delText>Measures Vocabulary and</w:delText>
        </w:r>
      </w:del>
      <w:ins w:id="486" w:author="Author">
        <w:r w:rsidR="0069220B" w:rsidRPr="00641BDB">
          <w:rPr>
            <w:lang w:val="es-ES_tradnl"/>
          </w:rPr>
          <w:t>y vocabulario de capacidades de</w:t>
        </w:r>
      </w:ins>
      <w:r w:rsidR="0069220B" w:rsidRPr="00641BDB">
        <w:rPr>
          <w:lang w:val="es-ES_tradnl"/>
        </w:rPr>
        <w:t xml:space="preserve"> OData</w:t>
      </w:r>
      <w:del w:id="487" w:author="Author">
        <w:r w:rsidRPr="00641BDB">
          <w:rPr>
            <w:bCs/>
            <w:i/>
            <w:iCs/>
            <w:lang w:val="es-ES_tradnl"/>
          </w:rPr>
          <w:delText xml:space="preserve"> Capabilities Vocabulary</w:delText>
        </w:r>
      </w:del>
      <w:r w:rsidR="0069220B" w:rsidRPr="00641BDB">
        <w:rPr>
          <w:lang w:val="es-ES_tradnl"/>
        </w:rPr>
        <w:t> – </w:t>
      </w:r>
      <w:hyperlink r:id="rId55" w:history="1">
        <w:r w:rsidR="0069220B" w:rsidRPr="00641BDB">
          <w:rPr>
            <w:color w:val="0000FF"/>
            <w:u w:val="single"/>
            <w:lang w:val="es-ES_tradnl"/>
          </w:rPr>
          <w:t>http://docs.oasis-open.org/odata/odata/v4.0/os/vocabularies/</w:t>
        </w:r>
      </w:hyperlink>
    </w:p>
    <w:p w14:paraId="0221099E" w14:textId="77777777" w:rsidR="0069220B" w:rsidRPr="00641BDB" w:rsidRDefault="0069220B" w:rsidP="0069220B">
      <w:pPr>
        <w:spacing w:before="170" w:after="170"/>
        <w:rPr>
          <w:bCs/>
          <w:lang w:val="es-ES_tradnl"/>
        </w:rPr>
      </w:pPr>
      <w:r w:rsidRPr="00641BDB">
        <w:rPr>
          <w:lang w:val="es-ES_tradnl"/>
        </w:rPr>
        <w:t>Esquemas XML de OASIS: </w:t>
      </w:r>
    </w:p>
    <w:p w14:paraId="487AA294" w14:textId="2F062FB5" w:rsidR="0069220B" w:rsidRPr="00641BDB" w:rsidRDefault="0069220B" w:rsidP="0069220B">
      <w:pPr>
        <w:spacing w:before="170" w:after="170"/>
        <w:rPr>
          <w:bCs/>
          <w:lang w:val="es-ES_tradnl"/>
        </w:rPr>
      </w:pPr>
      <w:ins w:id="488" w:author="Author">
        <w:r w:rsidRPr="00641BDB">
          <w:rPr>
            <w:lang w:val="es-ES_tradnl"/>
          </w:rPr>
          <w:t xml:space="preserve">Esquema XML de </w:t>
        </w:r>
      </w:ins>
      <w:r w:rsidRPr="00641BDB">
        <w:rPr>
          <w:lang w:val="es-ES_tradnl"/>
        </w:rPr>
        <w:t xml:space="preserve">OData EDMX </w:t>
      </w:r>
      <w:del w:id="489" w:author="Author">
        <w:r w:rsidR="005E48A2" w:rsidRPr="00641BDB">
          <w:rPr>
            <w:bCs/>
            <w:i/>
            <w:iCs/>
            <w:lang w:val="es-ES_tradnl"/>
          </w:rPr>
          <w:delText>XML Schema and</w:delText>
        </w:r>
      </w:del>
      <w:ins w:id="490" w:author="Author">
        <w:r w:rsidRPr="00641BDB">
          <w:rPr>
            <w:lang w:val="es-ES_tradnl"/>
          </w:rPr>
          <w:t>y</w:t>
        </w:r>
      </w:ins>
      <w:r w:rsidRPr="00641BDB">
        <w:rPr>
          <w:lang w:val="es-ES_tradnl"/>
        </w:rPr>
        <w:t xml:space="preserve"> OData EDM </w:t>
      </w:r>
      <w:del w:id="491" w:author="Author">
        <w:r w:rsidR="005E48A2" w:rsidRPr="00641BDB">
          <w:rPr>
            <w:bCs/>
            <w:i/>
            <w:iCs/>
            <w:lang w:val="es-ES_tradnl"/>
          </w:rPr>
          <w:delText>XML Schema</w:delText>
        </w:r>
        <w:r w:rsidR="00423E15" w:rsidRPr="00641BDB">
          <w:rPr>
            <w:bCs/>
            <w:i/>
            <w:iCs/>
            <w:lang w:val="es-ES_tradnl"/>
          </w:rPr>
          <w:delText xml:space="preserve"> </w:delText>
        </w:r>
        <w:r w:rsidR="005E48A2" w:rsidRPr="00641BDB">
          <w:rPr>
            <w:bCs/>
            <w:lang w:val="es-ES_tradnl"/>
          </w:rPr>
          <w:delText>– </w:delText>
        </w:r>
      </w:del>
      <w:hyperlink r:id="rId56" w:history="1">
        <w:r w:rsidRPr="00641BDB">
          <w:rPr>
            <w:color w:val="0000FF"/>
            <w:u w:val="single"/>
            <w:lang w:val="es-ES_tradnl"/>
          </w:rPr>
          <w:t>http://docs.oasis-open.org/odata/odata/v4.0/os/schemas/</w:t>
        </w:r>
      </w:hyperlink>
    </w:p>
    <w:p w14:paraId="23BBD9BE" w14:textId="7227B7AD" w:rsidR="0069220B" w:rsidRPr="00CB6A97" w:rsidRDefault="00C8285E" w:rsidP="0069220B">
      <w:pPr>
        <w:spacing w:before="170" w:after="170"/>
        <w:rPr>
          <w:bCs/>
        </w:rPr>
      </w:pPr>
      <w:del w:id="492" w:author="Author">
        <w:r w:rsidRPr="00CB6A97">
          <w:rPr>
            <w:bCs/>
            <w:i/>
            <w:iCs/>
          </w:rPr>
          <w:delText>Security Assertion Markup Language (SAML) V2.0 Technical Overview</w:delText>
        </w:r>
        <w:r w:rsidR="005E48A2" w:rsidRPr="00CB6A97">
          <w:rPr>
            <w:bCs/>
          </w:rPr>
          <w:delText> </w:delText>
        </w:r>
        <w:r w:rsidRPr="00CB6A97">
          <w:rPr>
            <w:bCs/>
          </w:rPr>
          <w:delText xml:space="preserve">de OASIS </w:delText>
        </w:r>
        <w:r w:rsidR="005E48A2" w:rsidRPr="00CB6A97">
          <w:rPr>
            <w:bCs/>
          </w:rPr>
          <w:delText>– </w:delText>
        </w:r>
      </w:del>
      <w:ins w:id="493" w:author="Author">
        <w:r w:rsidR="0069220B" w:rsidRPr="00CB6A97">
          <w:t>OASIS SAML 2.0</w:t>
        </w:r>
        <w:r w:rsidR="0069220B" w:rsidRPr="00CB6A97">
          <w:tab/>
        </w:r>
        <w:r w:rsidR="0069220B" w:rsidRPr="00CB6A97">
          <w:tab/>
        </w:r>
        <w:r w:rsidR="0069220B" w:rsidRPr="00CB6A97">
          <w:tab/>
        </w:r>
      </w:ins>
      <w:hyperlink r:id="rId57" w:history="1">
        <w:r w:rsidR="0069220B" w:rsidRPr="00CB6A97">
          <w:rPr>
            <w:color w:val="0000FF"/>
            <w:u w:val="single"/>
          </w:rPr>
          <w:t>http://docs.oasis-open.org/security/saml/Post2.0/sstc-saml-tech-overview-2.0.html</w:t>
        </w:r>
      </w:hyperlink>
    </w:p>
    <w:p w14:paraId="789D0D8F" w14:textId="3B00F406" w:rsidR="0069220B" w:rsidRPr="00641BDB" w:rsidRDefault="0069220B" w:rsidP="0069220B">
      <w:pPr>
        <w:spacing w:before="170" w:after="170"/>
        <w:rPr>
          <w:bCs/>
          <w:lang w:val="es-ES_tradnl"/>
        </w:rPr>
      </w:pPr>
      <w:ins w:id="494" w:author="Author">
        <w:r w:rsidRPr="00641BDB">
          <w:rPr>
            <w:lang w:val="es-ES_tradnl"/>
          </w:rPr>
          <w:t>RAML (</w:t>
        </w:r>
      </w:ins>
      <w:r w:rsidRPr="00641BDB">
        <w:rPr>
          <w:lang w:val="es-ES_tradnl"/>
        </w:rPr>
        <w:t>lenguaje de modelado de API ReSTful</w:t>
      </w:r>
      <w:del w:id="495" w:author="Author">
        <w:r w:rsidR="00C8285E" w:rsidRPr="00641BDB">
          <w:rPr>
            <w:bCs/>
            <w:lang w:val="es-ES_tradnl"/>
          </w:rPr>
          <w:delText xml:space="preserve"> (RAML</w:delText>
        </w:r>
        <w:r w:rsidR="0041729F" w:rsidRPr="00641BDB">
          <w:rPr>
            <w:bCs/>
            <w:lang w:val="es-ES_tradnl"/>
          </w:rPr>
          <w:delText>)</w:delText>
        </w:r>
        <w:r w:rsidR="0041729F" w:rsidRPr="00641BDB">
          <w:rPr>
            <w:bCs/>
            <w:lang w:val="es-ES_tradnl"/>
          </w:rPr>
          <w:tab/>
        </w:r>
      </w:del>
      <w:ins w:id="496" w:author="Author">
        <w:r w:rsidRPr="00641BDB">
          <w:rPr>
            <w:lang w:val="es-ES_tradnl"/>
          </w:rPr>
          <w:t xml:space="preserve">) </w:t>
        </w:r>
      </w:ins>
      <w:hyperlink r:id="rId58" w:history="1">
        <w:r w:rsidRPr="00641BDB">
          <w:rPr>
            <w:color w:val="0000FF"/>
            <w:u w:val="single"/>
            <w:lang w:val="es-ES_tradnl"/>
          </w:rPr>
          <w:t>http://raml.org</w:t>
        </w:r>
      </w:hyperlink>
    </w:p>
    <w:p w14:paraId="3C1E285A" w14:textId="0F52CFC4" w:rsidR="0069220B" w:rsidRPr="00641BDB" w:rsidRDefault="0069220B" w:rsidP="0069220B">
      <w:pPr>
        <w:spacing w:before="170" w:after="170"/>
        <w:rPr>
          <w:bCs/>
          <w:lang w:val="es-ES_tradnl"/>
        </w:rPr>
      </w:pPr>
      <w:ins w:id="497" w:author="Author">
        <w:r w:rsidRPr="00641BDB">
          <w:rPr>
            <w:lang w:val="es-ES_tradnl"/>
          </w:rPr>
          <w:t xml:space="preserve">Iniciativa </w:t>
        </w:r>
      </w:ins>
      <w:r w:rsidRPr="00641BDB">
        <w:rPr>
          <w:lang w:val="es-ES_tradnl"/>
        </w:rPr>
        <w:t>OpenAPI</w:t>
      </w:r>
      <w:r w:rsidR="00D22D23" w:rsidRPr="00641BDB">
        <w:rPr>
          <w:lang w:val="es-ES_tradnl"/>
        </w:rPr>
        <w:t xml:space="preserve"> </w:t>
      </w:r>
      <w:del w:id="498" w:author="Author">
        <w:r w:rsidR="005E48A2" w:rsidRPr="00641BDB">
          <w:rPr>
            <w:bCs/>
            <w:i/>
            <w:iCs/>
            <w:lang w:val="es-ES_tradnl"/>
          </w:rPr>
          <w:delText>Initiative</w:delText>
        </w:r>
        <w:r w:rsidR="0041729F" w:rsidRPr="00641BDB">
          <w:rPr>
            <w:bCs/>
            <w:i/>
            <w:iCs/>
            <w:lang w:val="es-ES_tradnl"/>
          </w:rPr>
          <w:tab/>
        </w:r>
        <w:r w:rsidR="0041729F" w:rsidRPr="00641BDB">
          <w:rPr>
            <w:bCs/>
            <w:i/>
            <w:iCs/>
            <w:lang w:val="es-ES_tradnl"/>
          </w:rPr>
          <w:tab/>
        </w:r>
      </w:del>
      <w:r w:rsidRPr="00641BDB">
        <w:rPr>
          <w:lang w:val="es-ES_tradnl"/>
        </w:rPr>
        <w:tab/>
      </w:r>
      <w:r w:rsidRPr="00641BDB">
        <w:rPr>
          <w:lang w:val="es-ES_tradnl"/>
        </w:rPr>
        <w:tab/>
      </w:r>
      <w:r w:rsidRPr="00641BDB">
        <w:rPr>
          <w:lang w:val="es-ES_tradnl"/>
        </w:rPr>
        <w:tab/>
      </w:r>
      <w:hyperlink r:id="rId59" w:history="1">
        <w:r w:rsidRPr="00641BDB">
          <w:rPr>
            <w:color w:val="0000FF"/>
            <w:u w:val="single"/>
            <w:lang w:val="es-ES_tradnl"/>
          </w:rPr>
          <w:t>www.openapis.org</w:t>
        </w:r>
      </w:hyperlink>
    </w:p>
    <w:p w14:paraId="6BFED2D8" w14:textId="539CB9C3" w:rsidR="0069220B" w:rsidRPr="00641BDB" w:rsidRDefault="0069220B" w:rsidP="0069220B">
      <w:pPr>
        <w:spacing w:before="170" w:after="170"/>
        <w:rPr>
          <w:bCs/>
          <w:lang w:val="es-ES_tradnl"/>
        </w:rPr>
      </w:pPr>
      <w:r w:rsidRPr="00641BDB">
        <w:rPr>
          <w:lang w:val="es-ES_tradnl"/>
        </w:rPr>
        <w:t xml:space="preserve">Modelo de madurez de </w:t>
      </w:r>
      <w:ins w:id="499" w:author="Author">
        <w:r w:rsidRPr="00641BDB">
          <w:rPr>
            <w:lang w:val="es-ES_tradnl"/>
          </w:rPr>
          <w:t xml:space="preserve">API REST de </w:t>
        </w:r>
      </w:ins>
      <w:r w:rsidRPr="00641BDB">
        <w:rPr>
          <w:lang w:val="es-ES_tradnl"/>
        </w:rPr>
        <w:t>Richardson</w:t>
      </w:r>
      <w:del w:id="500" w:author="Author">
        <w:r w:rsidR="00AB73D0" w:rsidRPr="00641BDB">
          <w:rPr>
            <w:bCs/>
            <w:lang w:val="es-ES_tradnl"/>
          </w:rPr>
          <w:delText xml:space="preserve"> para las API REST </w:delText>
        </w:r>
        <w:r w:rsidR="005E48A2" w:rsidRPr="00641BDB">
          <w:rPr>
            <w:bCs/>
            <w:lang w:val="es-ES_tradnl"/>
          </w:rPr>
          <w:delText>–</w:delText>
        </w:r>
      </w:del>
      <w:r w:rsidRPr="00641BDB">
        <w:rPr>
          <w:lang w:val="es-ES_tradnl"/>
        </w:rPr>
        <w:t> </w:t>
      </w:r>
      <w:hyperlink r:id="rId60" w:history="1">
        <w:r w:rsidRPr="00641BDB">
          <w:rPr>
            <w:color w:val="0000FF"/>
            <w:u w:val="single"/>
            <w:lang w:val="es-ES_tradnl"/>
          </w:rPr>
          <w:t>https://martinfowler.com/articles/richardsonMaturityModel.html</w:t>
        </w:r>
      </w:hyperlink>
    </w:p>
    <w:p w14:paraId="29EB939E" w14:textId="1AF421EB" w:rsidR="0069220B" w:rsidRPr="00CB6A97" w:rsidRDefault="0069220B" w:rsidP="0069220B">
      <w:pPr>
        <w:spacing w:before="170" w:after="170"/>
        <w:rPr>
          <w:bCs/>
          <w:lang w:val="de-DE"/>
        </w:rPr>
      </w:pPr>
      <w:r w:rsidRPr="00CB6A97">
        <w:rPr>
          <w:lang w:val="de-DE"/>
        </w:rPr>
        <w:t>HAL</w:t>
      </w:r>
      <w:r w:rsidR="00D22D23" w:rsidRPr="00CB6A97">
        <w:rPr>
          <w:lang w:val="de-DE"/>
        </w:rPr>
        <w:t xml:space="preserve"> </w:t>
      </w:r>
      <w:del w:id="501" w:author="Author">
        <w:r w:rsidR="005E48A2" w:rsidRPr="00CB6A97">
          <w:rPr>
            <w:bCs/>
            <w:lang w:val="de-DE"/>
          </w:rPr>
          <w:delText>– </w:delText>
        </w:r>
        <w:r w:rsidR="0041729F" w:rsidRPr="00CB6A97">
          <w:rPr>
            <w:bCs/>
            <w:lang w:val="de-DE"/>
          </w:rPr>
          <w:tab/>
        </w:r>
        <w:r w:rsidR="0041729F" w:rsidRPr="00CB6A97">
          <w:rPr>
            <w:bCs/>
            <w:lang w:val="de-DE"/>
          </w:rPr>
          <w:tab/>
        </w:r>
      </w:del>
      <w:r w:rsidRPr="00CB6A97">
        <w:rPr>
          <w:lang w:val="de-DE"/>
        </w:rPr>
        <w:tab/>
      </w:r>
      <w:r w:rsidRPr="00CB6A97">
        <w:rPr>
          <w:lang w:val="de-DE"/>
        </w:rPr>
        <w:tab/>
      </w:r>
      <w:r w:rsidRPr="00CB6A97">
        <w:rPr>
          <w:lang w:val="de-DE"/>
        </w:rPr>
        <w:tab/>
      </w:r>
      <w:r w:rsidRPr="00CB6A97">
        <w:rPr>
          <w:lang w:val="de-DE"/>
        </w:rPr>
        <w:tab/>
      </w:r>
      <w:r w:rsidRPr="00CB6A97">
        <w:rPr>
          <w:lang w:val="de-DE"/>
        </w:rPr>
        <w:tab/>
      </w:r>
      <w:hyperlink r:id="rId61" w:history="1">
        <w:r w:rsidRPr="00CB6A97">
          <w:rPr>
            <w:color w:val="0000FF"/>
            <w:u w:val="single"/>
            <w:lang w:val="de-DE"/>
          </w:rPr>
          <w:t>http://stateless.co/hal_specification.html</w:t>
        </w:r>
      </w:hyperlink>
    </w:p>
    <w:p w14:paraId="4D8AE4A5" w14:textId="1F9567E6" w:rsidR="0069220B" w:rsidRPr="00CB6A97" w:rsidRDefault="0069220B" w:rsidP="0069220B">
      <w:pPr>
        <w:spacing w:before="170" w:after="170"/>
        <w:rPr>
          <w:bCs/>
          <w:lang w:val="de-DE"/>
        </w:rPr>
      </w:pPr>
      <w:r w:rsidRPr="00CB6A97">
        <w:rPr>
          <w:lang w:val="de-DE"/>
        </w:rPr>
        <w:t>JSON-LD</w:t>
      </w:r>
      <w:r w:rsidR="00D22D23" w:rsidRPr="00CB6A97">
        <w:rPr>
          <w:lang w:val="de-DE"/>
        </w:rPr>
        <w:t xml:space="preserve"> </w:t>
      </w:r>
      <w:r w:rsidRPr="00CB6A97">
        <w:rPr>
          <w:lang w:val="de-DE"/>
        </w:rPr>
        <w:tab/>
      </w:r>
      <w:r w:rsidRPr="00CB6A97">
        <w:rPr>
          <w:lang w:val="de-DE"/>
        </w:rPr>
        <w:tab/>
      </w:r>
      <w:r w:rsidRPr="00CB6A97">
        <w:rPr>
          <w:lang w:val="de-DE"/>
        </w:rPr>
        <w:tab/>
      </w:r>
      <w:r w:rsidRPr="00CB6A97">
        <w:rPr>
          <w:lang w:val="de-DE"/>
        </w:rPr>
        <w:tab/>
      </w:r>
      <w:hyperlink r:id="rId62" w:history="1">
        <w:r w:rsidRPr="00CB6A97">
          <w:rPr>
            <w:color w:val="0000FF"/>
            <w:u w:val="single"/>
            <w:lang w:val="de-DE"/>
          </w:rPr>
          <w:t>https://json-ld.org</w:t>
        </w:r>
      </w:hyperlink>
    </w:p>
    <w:p w14:paraId="64727C62" w14:textId="720D52FC" w:rsidR="0069220B" w:rsidRPr="00CB6A97" w:rsidRDefault="005E48A2" w:rsidP="0069220B">
      <w:pPr>
        <w:spacing w:before="170" w:after="170"/>
        <w:rPr>
          <w:bCs/>
          <w:lang w:val="de-DE"/>
        </w:rPr>
      </w:pPr>
      <w:del w:id="502" w:author="Author">
        <w:r w:rsidRPr="00CB6A97">
          <w:rPr>
            <w:bCs/>
            <w:i/>
            <w:iCs/>
            <w:lang w:val="de-DE"/>
          </w:rPr>
          <w:delText>Collection+JSON - Document Format</w:delText>
        </w:r>
        <w:r w:rsidR="0041729F" w:rsidRPr="00CB6A97">
          <w:rPr>
            <w:bCs/>
            <w:lang w:val="de-DE"/>
          </w:rPr>
          <w:tab/>
        </w:r>
        <w:r w:rsidR="0041729F" w:rsidRPr="00CB6A97">
          <w:rPr>
            <w:bCs/>
            <w:lang w:val="de-DE"/>
          </w:rPr>
          <w:tab/>
        </w:r>
        <w:r w:rsidR="0041729F" w:rsidRPr="00CB6A97">
          <w:rPr>
            <w:bCs/>
            <w:lang w:val="de-DE"/>
          </w:rPr>
          <w:tab/>
        </w:r>
      </w:del>
      <w:ins w:id="503" w:author="Author">
        <w:r w:rsidR="0069220B" w:rsidRPr="00CB6A97">
          <w:rPr>
            <w:lang w:val="de-DE"/>
          </w:rPr>
          <w:t>Recopilación+formato de documento JSON </w:t>
        </w:r>
      </w:ins>
      <w:hyperlink r:id="rId63" w:history="1">
        <w:r w:rsidR="0069220B" w:rsidRPr="00CB6A97">
          <w:rPr>
            <w:color w:val="0000FF"/>
            <w:u w:val="single"/>
            <w:lang w:val="de-DE"/>
          </w:rPr>
          <w:t>http://amundsen.com/media-types/collection/format/</w:t>
        </w:r>
      </w:hyperlink>
    </w:p>
    <w:p w14:paraId="171AB1C4" w14:textId="126CB474" w:rsidR="0069220B" w:rsidRPr="00CB6A97" w:rsidRDefault="0069220B" w:rsidP="0069220B">
      <w:pPr>
        <w:spacing w:before="170" w:after="170"/>
        <w:rPr>
          <w:bCs/>
          <w:lang w:val="de-DE"/>
        </w:rPr>
      </w:pPr>
      <w:r w:rsidRPr="00CB6A97">
        <w:rPr>
          <w:lang w:val="de-DE"/>
        </w:rPr>
        <w:t>BadgerFish </w:t>
      </w:r>
      <w:r w:rsidRPr="00CB6A97">
        <w:rPr>
          <w:lang w:val="de-DE"/>
        </w:rPr>
        <w:tab/>
      </w:r>
      <w:r w:rsidRPr="00CB6A97">
        <w:rPr>
          <w:lang w:val="de-DE"/>
        </w:rPr>
        <w:tab/>
      </w:r>
      <w:r w:rsidRPr="00CB6A97">
        <w:rPr>
          <w:lang w:val="de-DE"/>
        </w:rPr>
        <w:tab/>
      </w:r>
      <w:r w:rsidRPr="00CB6A97">
        <w:rPr>
          <w:lang w:val="de-DE"/>
        </w:rPr>
        <w:tab/>
      </w:r>
      <w:del w:id="504" w:author="Author">
        <w:r w:rsidR="005E48A2" w:rsidRPr="00CB6A97">
          <w:rPr>
            <w:bCs/>
            <w:lang w:val="de-DE"/>
          </w:rPr>
          <w:delText xml:space="preserve"> – </w:delText>
        </w:r>
      </w:del>
      <w:hyperlink r:id="rId64" w:history="1">
        <w:r w:rsidRPr="00CB6A97">
          <w:rPr>
            <w:color w:val="0000FF"/>
            <w:u w:val="single"/>
            <w:lang w:val="de-DE"/>
          </w:rPr>
          <w:t>http://badgerfish.ning.com/</w:t>
        </w:r>
      </w:hyperlink>
    </w:p>
    <w:p w14:paraId="762270D6" w14:textId="709E51DE" w:rsidR="0069220B" w:rsidRPr="00641BDB" w:rsidRDefault="0069220B" w:rsidP="0069220B">
      <w:pPr>
        <w:spacing w:before="170" w:after="170"/>
        <w:rPr>
          <w:bCs/>
          <w:lang w:val="es-ES_tradnl"/>
        </w:rPr>
      </w:pPr>
      <w:r w:rsidRPr="00641BDB">
        <w:rPr>
          <w:lang w:val="es-ES_tradnl"/>
        </w:rPr>
        <w:t>Versionado semántico</w:t>
      </w:r>
      <w:r w:rsidR="00D22D23" w:rsidRPr="00641BDB">
        <w:rPr>
          <w:lang w:val="es-ES_tradnl"/>
        </w:rPr>
        <w:t xml:space="preserve"> </w:t>
      </w:r>
      <w:r w:rsidRPr="00641BDB">
        <w:rPr>
          <w:lang w:val="es-ES_tradnl"/>
        </w:rPr>
        <w:tab/>
      </w:r>
      <w:r w:rsidRPr="00641BDB">
        <w:rPr>
          <w:lang w:val="es-ES_tradnl"/>
        </w:rPr>
        <w:tab/>
      </w:r>
      <w:del w:id="505" w:author="Author">
        <w:r w:rsidR="005E48A2" w:rsidRPr="00641BDB">
          <w:rPr>
            <w:bCs/>
            <w:lang w:val="es-ES_tradnl"/>
          </w:rPr>
          <w:delText>– </w:delText>
        </w:r>
      </w:del>
      <w:hyperlink r:id="rId65" w:history="1">
        <w:r w:rsidRPr="00641BDB">
          <w:rPr>
            <w:color w:val="0000FF"/>
            <w:u w:val="single"/>
            <w:lang w:val="es-ES_tradnl"/>
          </w:rPr>
          <w:t>https://semver.org/</w:t>
        </w:r>
      </w:hyperlink>
    </w:p>
    <w:p w14:paraId="224FAA45" w14:textId="17203F15" w:rsidR="0069220B" w:rsidRPr="00641BDB" w:rsidRDefault="0069220B" w:rsidP="0069220B">
      <w:pPr>
        <w:spacing w:before="170" w:after="170"/>
        <w:rPr>
          <w:bCs/>
          <w:lang w:val="es-ES_tradnl"/>
        </w:rPr>
      </w:pPr>
      <w:r w:rsidRPr="00641BDB">
        <w:rPr>
          <w:lang w:val="es-ES_tradnl"/>
        </w:rPr>
        <w:t>REST </w:t>
      </w:r>
      <w:r w:rsidRPr="00641BDB">
        <w:rPr>
          <w:lang w:val="es-ES_tradnl"/>
        </w:rPr>
        <w:tab/>
      </w:r>
      <w:r w:rsidRPr="00641BDB">
        <w:rPr>
          <w:lang w:val="es-ES_tradnl"/>
        </w:rPr>
        <w:tab/>
      </w:r>
      <w:r w:rsidRPr="00641BDB">
        <w:rPr>
          <w:lang w:val="es-ES_tradnl"/>
        </w:rPr>
        <w:tab/>
      </w:r>
      <w:r w:rsidRPr="00641BDB">
        <w:rPr>
          <w:lang w:val="es-ES_tradnl"/>
        </w:rPr>
        <w:tab/>
      </w:r>
      <w:r w:rsidRPr="00641BDB">
        <w:rPr>
          <w:lang w:val="es-ES_tradnl"/>
        </w:rPr>
        <w:tab/>
      </w:r>
      <w:del w:id="506" w:author="Author">
        <w:r w:rsidR="005E48A2" w:rsidRPr="00641BDB">
          <w:rPr>
            <w:bCs/>
            <w:lang w:val="es-ES_tradnl"/>
          </w:rPr>
          <w:delText>– </w:delText>
        </w:r>
      </w:del>
      <w:hyperlink r:id="rId66" w:history="1">
        <w:r w:rsidRPr="00641BDB">
          <w:rPr>
            <w:color w:val="0000FF"/>
            <w:u w:val="single"/>
            <w:lang w:val="es-ES_tradnl"/>
          </w:rPr>
          <w:t>https://www.ics.uci.edu/~fielding/pubs/dissertation/rest_arch_style.htm</w:t>
        </w:r>
      </w:hyperlink>
    </w:p>
    <w:p w14:paraId="6543DB87" w14:textId="42B4BFC8" w:rsidR="0069220B" w:rsidRPr="00CB6A97" w:rsidRDefault="0069220B" w:rsidP="0069220B">
      <w:pPr>
        <w:spacing w:before="170" w:after="170"/>
        <w:rPr>
          <w:bCs/>
          <w:lang w:val="fr-FR"/>
        </w:rPr>
      </w:pPr>
      <w:r w:rsidRPr="00CB6A97">
        <w:rPr>
          <w:lang w:val="fr-FR"/>
        </w:rPr>
        <w:t>CQL</w:t>
      </w:r>
      <w:r w:rsidR="00D22D23" w:rsidRPr="00CB6A97">
        <w:rPr>
          <w:lang w:val="fr-FR"/>
        </w:rPr>
        <w:t xml:space="preserve"> </w:t>
      </w:r>
      <w:r w:rsidRPr="00CB6A97">
        <w:rPr>
          <w:lang w:val="fr-FR"/>
        </w:rPr>
        <w:tab/>
      </w:r>
      <w:r w:rsidRPr="00CB6A97">
        <w:rPr>
          <w:lang w:val="fr-FR"/>
        </w:rPr>
        <w:tab/>
      </w:r>
      <w:r w:rsidRPr="00CB6A97">
        <w:rPr>
          <w:lang w:val="fr-FR"/>
        </w:rPr>
        <w:tab/>
      </w:r>
      <w:r w:rsidRPr="00CB6A97">
        <w:rPr>
          <w:lang w:val="fr-FR"/>
        </w:rPr>
        <w:tab/>
      </w:r>
      <w:r w:rsidRPr="00CB6A97">
        <w:rPr>
          <w:lang w:val="fr-FR"/>
        </w:rPr>
        <w:tab/>
      </w:r>
      <w:del w:id="507" w:author="Author">
        <w:r w:rsidR="005E48A2" w:rsidRPr="00CB6A97">
          <w:rPr>
            <w:bCs/>
            <w:lang w:val="fr-FR"/>
          </w:rPr>
          <w:delText>– </w:delText>
        </w:r>
      </w:del>
      <w:hyperlink r:id="rId67" w:history="1">
        <w:r w:rsidRPr="00CB6A97">
          <w:rPr>
            <w:color w:val="0000FF"/>
            <w:u w:val="single"/>
            <w:lang w:val="fr-FR"/>
          </w:rPr>
          <w:t>https://en.wikipedia.org/wiki/Contextual_Query_Language</w:t>
        </w:r>
      </w:hyperlink>
    </w:p>
    <w:p w14:paraId="7749A84D" w14:textId="26627F56" w:rsidR="0069220B" w:rsidRPr="00CB6A97" w:rsidRDefault="0069220B" w:rsidP="0069220B">
      <w:pPr>
        <w:spacing w:before="170" w:after="170"/>
        <w:rPr>
          <w:color w:val="0000FF"/>
          <w:u w:val="single"/>
          <w:lang w:val="fr-FR"/>
        </w:rPr>
      </w:pPr>
      <w:r w:rsidRPr="00CB6A97">
        <w:rPr>
          <w:lang w:val="fr-FR"/>
        </w:rPr>
        <w:t>Z39.50 </w:t>
      </w:r>
      <w:r w:rsidRPr="00CB6A97">
        <w:rPr>
          <w:lang w:val="fr-FR"/>
        </w:rPr>
        <w:tab/>
      </w:r>
      <w:r w:rsidRPr="00CB6A97">
        <w:rPr>
          <w:lang w:val="fr-FR"/>
        </w:rPr>
        <w:tab/>
      </w:r>
      <w:r w:rsidRPr="00CB6A97">
        <w:rPr>
          <w:lang w:val="fr-FR"/>
        </w:rPr>
        <w:tab/>
      </w:r>
      <w:r w:rsidRPr="00CB6A97">
        <w:rPr>
          <w:lang w:val="fr-FR"/>
        </w:rPr>
        <w:tab/>
      </w:r>
      <w:del w:id="508" w:author="Author">
        <w:r w:rsidR="005E48A2" w:rsidRPr="00CB6A97">
          <w:rPr>
            <w:bCs/>
            <w:lang w:val="fr-FR"/>
          </w:rPr>
          <w:delText>– </w:delText>
        </w:r>
      </w:del>
      <w:hyperlink r:id="rId68" w:history="1">
        <w:r w:rsidRPr="00CB6A97">
          <w:rPr>
            <w:color w:val="0000FF"/>
            <w:u w:val="single"/>
            <w:lang w:val="fr-FR"/>
          </w:rPr>
          <w:t>https://www.loc.gov/z3950/agency/Z39-50-2003.pdf</w:t>
        </w:r>
      </w:hyperlink>
    </w:p>
    <w:p w14:paraId="5FCA7F24" w14:textId="601D87FB" w:rsidR="0069220B" w:rsidRPr="00641BDB" w:rsidRDefault="0069220B" w:rsidP="0069220B">
      <w:pPr>
        <w:spacing w:before="170" w:after="170"/>
        <w:rPr>
          <w:bCs/>
          <w:lang w:val="es-ES_tradnl"/>
        </w:rPr>
      </w:pPr>
      <w:ins w:id="509" w:author="Author">
        <w:r w:rsidRPr="00641BDB">
          <w:rPr>
            <w:lang w:val="es-ES_tradnl"/>
          </w:rPr>
          <w:t xml:space="preserve">Perfil básico de </w:t>
        </w:r>
      </w:ins>
      <w:r w:rsidRPr="00641BDB">
        <w:rPr>
          <w:lang w:val="es-ES_tradnl"/>
        </w:rPr>
        <w:t xml:space="preserve">WS-I </w:t>
      </w:r>
      <w:del w:id="510" w:author="Author">
        <w:r w:rsidR="005E48A2" w:rsidRPr="00641BDB">
          <w:rPr>
            <w:bCs/>
            <w:i/>
            <w:iCs/>
            <w:lang w:val="es-ES_tradnl"/>
          </w:rPr>
          <w:delText xml:space="preserve">Basic Profile </w:delText>
        </w:r>
      </w:del>
      <w:r w:rsidRPr="00641BDB">
        <w:rPr>
          <w:lang w:val="es-ES_tradnl"/>
        </w:rPr>
        <w:t>2.0</w:t>
      </w:r>
      <w:r w:rsidR="00D22D23" w:rsidRPr="00641BDB">
        <w:rPr>
          <w:lang w:val="es-ES_tradnl"/>
        </w:rPr>
        <w:t xml:space="preserve"> </w:t>
      </w:r>
      <w:r w:rsidRPr="00641BDB">
        <w:rPr>
          <w:lang w:val="es-ES_tradnl"/>
        </w:rPr>
        <w:tab/>
      </w:r>
      <w:r w:rsidRPr="00641BDB">
        <w:rPr>
          <w:lang w:val="es-ES_tradnl"/>
        </w:rPr>
        <w:tab/>
      </w:r>
      <w:hyperlink r:id="rId69" w:history="1">
        <w:r w:rsidRPr="00641BDB">
          <w:rPr>
            <w:color w:val="0000FF"/>
            <w:u w:val="single"/>
            <w:lang w:val="es-ES_tradnl"/>
          </w:rPr>
          <w:t>http://ws-i.org/profiles/BasicProfile-2.0-2010-11-09.html</w:t>
        </w:r>
      </w:hyperlink>
      <w:r w:rsidRPr="00641BDB">
        <w:rPr>
          <w:lang w:val="es-ES_tradnl"/>
        </w:rPr>
        <w:t xml:space="preserve"> </w:t>
      </w:r>
      <w:del w:id="511" w:author="Author">
        <w:r w:rsidR="005E48A2" w:rsidRPr="00641BDB">
          <w:rPr>
            <w:bCs/>
            <w:lang w:val="es-ES_tradnl"/>
          </w:rPr>
          <w:delText>– </w:delText>
        </w:r>
      </w:del>
    </w:p>
    <w:p w14:paraId="767C7AF1" w14:textId="7BC399DA" w:rsidR="0069220B" w:rsidRPr="00641BDB" w:rsidRDefault="0069220B" w:rsidP="0069220B">
      <w:pPr>
        <w:spacing w:before="170" w:after="170"/>
        <w:rPr>
          <w:color w:val="0000FF"/>
          <w:u w:val="single"/>
          <w:lang w:val="es-ES_tradnl"/>
        </w:rPr>
      </w:pPr>
      <w:r w:rsidRPr="00641BDB">
        <w:rPr>
          <w:lang w:val="es-ES_tradnl"/>
        </w:rPr>
        <w:t>W3C SOAP 1.2 </w:t>
      </w:r>
      <w:del w:id="512" w:author="Author">
        <w:r w:rsidR="005E48A2" w:rsidRPr="00641BDB">
          <w:rPr>
            <w:bCs/>
            <w:i/>
            <w:iCs/>
            <w:lang w:val="es-ES_tradnl"/>
          </w:rPr>
          <w:delText>Part</w:delText>
        </w:r>
      </w:del>
      <w:ins w:id="513" w:author="Author">
        <w:r w:rsidRPr="00641BDB">
          <w:rPr>
            <w:lang w:val="es-ES_tradnl"/>
          </w:rPr>
          <w:t>Parte</w:t>
        </w:r>
      </w:ins>
      <w:r w:rsidRPr="00641BDB">
        <w:rPr>
          <w:lang w:val="es-ES_tradnl"/>
        </w:rPr>
        <w:t xml:space="preserve"> 1</w:t>
      </w:r>
      <w:del w:id="514" w:author="Author">
        <w:r w:rsidR="002A0D0F" w:rsidRPr="00641BDB">
          <w:rPr>
            <w:bCs/>
            <w:i/>
            <w:iCs/>
            <w:lang w:val="es-ES_tradnl"/>
          </w:rPr>
          <w:tab/>
        </w:r>
        <w:r w:rsidR="005E48A2" w:rsidRPr="00641BDB">
          <w:rPr>
            <w:bCs/>
            <w:i/>
            <w:iCs/>
            <w:lang w:val="es-ES_tradnl"/>
          </w:rPr>
          <w:delText>Messaging Framework</w:delText>
        </w:r>
        <w:r w:rsidR="005E48A2" w:rsidRPr="00641BDB">
          <w:rPr>
            <w:bCs/>
            <w:lang w:val="es-ES_tradnl"/>
          </w:rPr>
          <w:delText> –</w:delText>
        </w:r>
      </w:del>
      <w:r w:rsidR="00D22D23" w:rsidRPr="00641BDB">
        <w:rPr>
          <w:bCs/>
          <w:lang w:val="es-ES_tradnl"/>
        </w:rPr>
        <w:t xml:space="preserve"> </w:t>
      </w:r>
      <w:ins w:id="515" w:author="Author">
        <w:r w:rsidRPr="00641BDB">
          <w:rPr>
            <w:lang w:val="es-ES_tradnl"/>
          </w:rPr>
          <w:tab/>
        </w:r>
        <w:r w:rsidRPr="00641BDB">
          <w:rPr>
            <w:lang w:val="es-ES_tradnl"/>
          </w:rPr>
          <w:tab/>
          <w:t xml:space="preserve">Marco de mensajería – </w:t>
        </w:r>
      </w:ins>
      <w:hyperlink r:id="rId70" w:history="1">
        <w:r w:rsidRPr="00641BDB">
          <w:rPr>
            <w:color w:val="0000FF"/>
            <w:u w:val="single"/>
            <w:lang w:val="es-ES_tradnl"/>
          </w:rPr>
          <w:t>https://www.w3.org/TR/soap12-part1/</w:t>
        </w:r>
      </w:hyperlink>
    </w:p>
    <w:p w14:paraId="20855ADA" w14:textId="7A981DA9" w:rsidR="0069220B" w:rsidRPr="00641BDB" w:rsidRDefault="0069220B" w:rsidP="0069220B">
      <w:pPr>
        <w:spacing w:before="170" w:after="170"/>
        <w:rPr>
          <w:bCs/>
          <w:lang w:val="es-ES_tradnl"/>
        </w:rPr>
      </w:pPr>
      <w:r w:rsidRPr="00641BDB">
        <w:rPr>
          <w:lang w:val="es-ES_tradnl"/>
        </w:rPr>
        <w:t>W3C SOAP 1.2 </w:t>
      </w:r>
      <w:del w:id="516" w:author="Author">
        <w:r w:rsidR="005E48A2" w:rsidRPr="00641BDB">
          <w:rPr>
            <w:bCs/>
            <w:i/>
            <w:iCs/>
            <w:lang w:val="es-ES_tradnl"/>
          </w:rPr>
          <w:delText>Part</w:delText>
        </w:r>
      </w:del>
      <w:ins w:id="517" w:author="Author">
        <w:r w:rsidRPr="00641BDB">
          <w:rPr>
            <w:lang w:val="es-ES_tradnl"/>
          </w:rPr>
          <w:t>Parte</w:t>
        </w:r>
      </w:ins>
      <w:r w:rsidRPr="00641BDB">
        <w:rPr>
          <w:lang w:val="es-ES_tradnl"/>
        </w:rPr>
        <w:t xml:space="preserve"> 2</w:t>
      </w:r>
      <w:del w:id="518" w:author="Author">
        <w:r w:rsidR="002A0D0F" w:rsidRPr="00641BDB">
          <w:rPr>
            <w:bCs/>
            <w:i/>
            <w:iCs/>
            <w:lang w:val="es-ES_tradnl"/>
          </w:rPr>
          <w:tab/>
        </w:r>
        <w:r w:rsidR="005E48A2" w:rsidRPr="00641BDB">
          <w:rPr>
            <w:bCs/>
            <w:i/>
            <w:iCs/>
            <w:lang w:val="es-ES_tradnl"/>
          </w:rPr>
          <w:delText>Adjuncts</w:delText>
        </w:r>
      </w:del>
      <w:ins w:id="519" w:author="Author">
        <w:r w:rsidRPr="00641BDB">
          <w:rPr>
            <w:lang w:val="es-ES_tradnl"/>
          </w:rPr>
          <w:t xml:space="preserve"> </w:t>
        </w:r>
        <w:r w:rsidRPr="00641BDB">
          <w:rPr>
            <w:lang w:val="es-ES_tradnl"/>
          </w:rPr>
          <w:tab/>
        </w:r>
        <w:r w:rsidRPr="00641BDB">
          <w:rPr>
            <w:lang w:val="es-ES_tradnl"/>
          </w:rPr>
          <w:tab/>
          <w:t>Adjuntos</w:t>
        </w:r>
      </w:ins>
      <w:r w:rsidRPr="00641BDB">
        <w:rPr>
          <w:lang w:val="es-ES_tradnl"/>
        </w:rPr>
        <w:t> – </w:t>
      </w:r>
      <w:hyperlink r:id="rId71" w:history="1">
        <w:r w:rsidRPr="00641BDB">
          <w:rPr>
            <w:color w:val="0000FF"/>
            <w:u w:val="single"/>
            <w:lang w:val="es-ES_tradnl"/>
          </w:rPr>
          <w:t>https://www.w3.org/TR/soap12-part2/</w:t>
        </w:r>
      </w:hyperlink>
    </w:p>
    <w:p w14:paraId="36FB14DE" w14:textId="5BA6BAFA" w:rsidR="0069220B" w:rsidRPr="00641BDB" w:rsidRDefault="0069220B" w:rsidP="0069220B">
      <w:pPr>
        <w:spacing w:before="170" w:after="170"/>
        <w:rPr>
          <w:bCs/>
          <w:lang w:val="es-ES_tradnl"/>
        </w:rPr>
      </w:pPr>
      <w:r w:rsidRPr="00641BDB">
        <w:rPr>
          <w:lang w:val="es-ES_tradnl"/>
        </w:rPr>
        <w:lastRenderedPageBreak/>
        <w:t xml:space="preserve">W3C WSDL </w:t>
      </w:r>
      <w:del w:id="520" w:author="Author">
        <w:r w:rsidR="005E48A2" w:rsidRPr="00641BDB">
          <w:rPr>
            <w:bCs/>
            <w:i/>
            <w:iCs/>
            <w:lang w:val="es-ES_tradnl"/>
          </w:rPr>
          <w:delText>Version</w:delText>
        </w:r>
      </w:del>
      <w:ins w:id="521" w:author="Author">
        <w:r w:rsidRPr="00641BDB">
          <w:rPr>
            <w:lang w:val="es-ES_tradnl"/>
          </w:rPr>
          <w:t>versión</w:t>
        </w:r>
      </w:ins>
      <w:r w:rsidRPr="00641BDB">
        <w:rPr>
          <w:lang w:val="es-ES_tradnl"/>
        </w:rPr>
        <w:t xml:space="preserve"> 2.0 </w:t>
      </w:r>
      <w:del w:id="522" w:author="Author">
        <w:r w:rsidR="005E48A2" w:rsidRPr="00641BDB">
          <w:rPr>
            <w:bCs/>
            <w:i/>
            <w:iCs/>
            <w:lang w:val="es-ES_tradnl"/>
          </w:rPr>
          <w:delText>Part</w:delText>
        </w:r>
      </w:del>
      <w:ins w:id="523" w:author="Author">
        <w:r w:rsidRPr="00641BDB">
          <w:rPr>
            <w:lang w:val="es-ES_tradnl"/>
          </w:rPr>
          <w:t>Parte</w:t>
        </w:r>
      </w:ins>
      <w:r w:rsidRPr="00641BDB">
        <w:rPr>
          <w:lang w:val="es-ES_tradnl"/>
        </w:rPr>
        <w:t xml:space="preserve"> 1</w:t>
      </w:r>
      <w:del w:id="524" w:author="Author">
        <w:r w:rsidR="002A0D0F" w:rsidRPr="00641BDB">
          <w:rPr>
            <w:bCs/>
            <w:i/>
            <w:iCs/>
            <w:lang w:val="es-ES_tradnl"/>
          </w:rPr>
          <w:tab/>
        </w:r>
        <w:r w:rsidR="005E48A2" w:rsidRPr="00641BDB">
          <w:rPr>
            <w:bCs/>
            <w:i/>
            <w:iCs/>
            <w:lang w:val="es-ES_tradnl"/>
          </w:rPr>
          <w:delText>Core Language</w:delText>
        </w:r>
      </w:del>
      <w:ins w:id="525" w:author="Author">
        <w:r w:rsidRPr="00641BDB">
          <w:rPr>
            <w:lang w:val="es-ES_tradnl"/>
          </w:rPr>
          <w:t xml:space="preserve"> </w:t>
        </w:r>
        <w:r w:rsidRPr="00641BDB">
          <w:rPr>
            <w:lang w:val="es-ES_tradnl"/>
          </w:rPr>
          <w:tab/>
          <w:t>Lenguaje básico</w:t>
        </w:r>
      </w:ins>
      <w:r w:rsidRPr="00641BDB">
        <w:rPr>
          <w:lang w:val="es-ES_tradnl"/>
        </w:rPr>
        <w:t> – </w:t>
      </w:r>
      <w:hyperlink r:id="rId72" w:history="1">
        <w:r w:rsidRPr="00641BDB">
          <w:rPr>
            <w:color w:val="0000FF"/>
            <w:u w:val="single"/>
            <w:lang w:val="es-ES_tradnl"/>
          </w:rPr>
          <w:t>https://www.w3.org/TR/wsdl20/</w:t>
        </w:r>
      </w:hyperlink>
    </w:p>
    <w:p w14:paraId="595C60EA" w14:textId="4B9AB01F" w:rsidR="0069220B" w:rsidRPr="00CB6A97" w:rsidRDefault="0069220B" w:rsidP="0069220B">
      <w:pPr>
        <w:spacing w:before="170" w:after="170"/>
        <w:rPr>
          <w:bCs/>
        </w:rPr>
      </w:pPr>
      <w:r w:rsidRPr="00CB6A97">
        <w:t xml:space="preserve">W3C CORS </w:t>
      </w:r>
      <w:r w:rsidRPr="00CB6A97">
        <w:tab/>
        <w:t xml:space="preserve"> </w:t>
      </w:r>
      <w:r w:rsidRPr="00CB6A97">
        <w:tab/>
      </w:r>
      <w:r w:rsidRPr="00CB6A97">
        <w:tab/>
      </w:r>
      <w:r w:rsidRPr="00CB6A97">
        <w:tab/>
      </w:r>
      <w:del w:id="526" w:author="Author">
        <w:r w:rsidR="005E48A2" w:rsidRPr="00CB6A97">
          <w:rPr>
            <w:bCs/>
          </w:rPr>
          <w:delText xml:space="preserve">- </w:delText>
        </w:r>
      </w:del>
      <w:hyperlink r:id="rId73" w:history="1">
        <w:r w:rsidRPr="00CB6A97">
          <w:rPr>
            <w:color w:val="0000FF"/>
            <w:u w:val="single"/>
          </w:rPr>
          <w:t>https://www.w3.org/TR/cors/</w:t>
        </w:r>
      </w:hyperlink>
    </w:p>
    <w:p w14:paraId="47FEC9CC" w14:textId="69A16A81" w:rsidR="0069220B" w:rsidRPr="00641BDB" w:rsidRDefault="005E48A2" w:rsidP="0069220B">
      <w:pPr>
        <w:spacing w:before="170" w:after="170"/>
        <w:rPr>
          <w:bCs/>
          <w:lang w:val="es-ES_tradnl"/>
        </w:rPr>
      </w:pPr>
      <w:del w:id="527" w:author="Author">
        <w:r w:rsidRPr="00641BDB">
          <w:rPr>
            <w:bCs/>
            <w:i/>
            <w:iCs/>
            <w:lang w:val="es-ES_tradnl"/>
          </w:rPr>
          <w:delText>W3C Matri</w:delText>
        </w:r>
        <w:r w:rsidR="003D1E4C" w:rsidRPr="00641BDB">
          <w:rPr>
            <w:bCs/>
            <w:i/>
            <w:iCs/>
            <w:lang w:val="es-ES_tradnl"/>
          </w:rPr>
          <w:delText>x</w:delText>
        </w:r>
        <w:r w:rsidRPr="00641BDB">
          <w:rPr>
            <w:bCs/>
            <w:i/>
            <w:iCs/>
            <w:lang w:val="es-ES_tradnl"/>
          </w:rPr>
          <w:delText xml:space="preserve"> Parameters</w:delText>
        </w:r>
        <w:r w:rsidRPr="00641BDB">
          <w:rPr>
            <w:bCs/>
            <w:lang w:val="es-ES_tradnl"/>
          </w:rPr>
          <w:delText> – </w:delText>
        </w:r>
      </w:del>
      <w:ins w:id="528" w:author="Author">
        <w:r w:rsidR="0069220B" w:rsidRPr="00641BDB">
          <w:rPr>
            <w:lang w:val="es-ES_tradnl"/>
          </w:rPr>
          <w:t>Parámetros Matric de W3C</w:t>
        </w:r>
      </w:ins>
      <w:r w:rsidR="00D22D23" w:rsidRPr="00641BDB">
        <w:rPr>
          <w:lang w:val="es-ES_tradnl"/>
        </w:rPr>
        <w:t xml:space="preserve"> </w:t>
      </w:r>
      <w:ins w:id="529" w:author="Author">
        <w:r w:rsidR="0069220B" w:rsidRPr="00641BDB">
          <w:rPr>
            <w:lang w:val="es-ES_tradnl"/>
          </w:rPr>
          <w:tab/>
        </w:r>
        <w:r w:rsidR="0069220B" w:rsidRPr="00641BDB">
          <w:rPr>
            <w:lang w:val="es-ES_tradnl"/>
          </w:rPr>
          <w:tab/>
        </w:r>
      </w:ins>
      <w:hyperlink r:id="rId74" w:history="1">
        <w:r w:rsidR="0069220B" w:rsidRPr="00641BDB">
          <w:rPr>
            <w:color w:val="0000FF"/>
            <w:u w:val="single"/>
            <w:lang w:val="es-ES_tradnl"/>
          </w:rPr>
          <w:t>https://www.w3.org/DesignIssues/MatrixURIs.html</w:t>
        </w:r>
      </w:hyperlink>
    </w:p>
    <w:p w14:paraId="14907A51" w14:textId="77777777" w:rsidR="0069220B" w:rsidRPr="00641BDB" w:rsidRDefault="0069220B" w:rsidP="0069220B">
      <w:pPr>
        <w:spacing w:before="170" w:after="170"/>
        <w:rPr>
          <w:rFonts w:eastAsia="Times New Roman" w:cs="Arial"/>
          <w:szCs w:val="17"/>
          <w:u w:val="single"/>
          <w:lang w:val="es-ES_tradnl"/>
        </w:rPr>
      </w:pPr>
      <w:bookmarkStart w:id="530" w:name="_Toc126065430"/>
      <w:r w:rsidRPr="00641BDB">
        <w:rPr>
          <w:rFonts w:eastAsia="Times New Roman" w:cs="Arial"/>
          <w:szCs w:val="17"/>
          <w:u w:val="single"/>
          <w:lang w:val="es-ES_tradnl"/>
        </w:rPr>
        <w:t>API REST de las Oficinas de PI</w:t>
      </w:r>
      <w:bookmarkEnd w:id="530"/>
    </w:p>
    <w:p w14:paraId="05B13BCA" w14:textId="6F73C67F" w:rsidR="0069220B" w:rsidRPr="00641BDB" w:rsidRDefault="005E48A2" w:rsidP="0069220B">
      <w:pPr>
        <w:spacing w:before="170" w:after="170"/>
        <w:rPr>
          <w:bCs/>
          <w:lang w:val="es-ES_tradnl"/>
        </w:rPr>
      </w:pPr>
      <w:del w:id="531" w:author="Author">
        <w:r w:rsidRPr="00641BDB">
          <w:rPr>
            <w:bCs/>
            <w:iCs/>
            <w:lang w:val="es-ES_tradnl"/>
          </w:rPr>
          <w:delText>EPO</w:delText>
        </w:r>
        <w:r w:rsidR="007F28D7" w:rsidRPr="00641BDB">
          <w:rPr>
            <w:bCs/>
            <w:lang w:val="es-ES_tradnl"/>
          </w:rPr>
          <w:delText>,</w:delText>
        </w:r>
        <w:r w:rsidRPr="00641BDB">
          <w:rPr>
            <w:bCs/>
            <w:lang w:val="es-ES_tradnl"/>
          </w:rPr>
          <w:delText> </w:delText>
        </w:r>
        <w:r w:rsidRPr="00641BDB">
          <w:rPr>
            <w:bCs/>
            <w:i/>
            <w:iCs/>
            <w:lang w:val="es-ES_tradnl"/>
          </w:rPr>
          <w:delText xml:space="preserve">Open Patent Services </w:delText>
        </w:r>
      </w:del>
      <w:ins w:id="532" w:author="Author">
        <w:r w:rsidR="0069220B" w:rsidRPr="00641BDB">
          <w:rPr>
            <w:lang w:val="es-ES_tradnl"/>
          </w:rPr>
          <w:t>OEP: servicios de patentes abiertas</w:t>
        </w:r>
      </w:ins>
      <w:r w:rsidR="0069220B" w:rsidRPr="00641BDB">
        <w:rPr>
          <w:lang w:val="es-ES_tradnl"/>
        </w:rPr>
        <w:tab/>
        <w:t>OPS v</w:t>
      </w:r>
      <w:ins w:id="533" w:author="Author">
        <w:r w:rsidR="0069220B" w:rsidRPr="00641BDB">
          <w:rPr>
            <w:lang w:val="es-ES_tradnl"/>
          </w:rPr>
          <w:t>.</w:t>
        </w:r>
      </w:ins>
      <w:r w:rsidR="0069220B" w:rsidRPr="00641BDB">
        <w:rPr>
          <w:lang w:val="es-ES_tradnl"/>
        </w:rPr>
        <w:t xml:space="preserve"> 3.2</w:t>
      </w:r>
      <w:del w:id="534" w:author="Author">
        <w:r w:rsidR="007F28D7" w:rsidRPr="00641BDB">
          <w:rPr>
            <w:bCs/>
            <w:lang w:val="es-ES_tradnl"/>
          </w:rPr>
          <w:delText xml:space="preserve"> –</w:delText>
        </w:r>
      </w:del>
      <w:r w:rsidR="0069220B" w:rsidRPr="00641BDB">
        <w:rPr>
          <w:lang w:val="es-ES_tradnl"/>
        </w:rPr>
        <w:t xml:space="preserve"> </w:t>
      </w:r>
      <w:hyperlink r:id="rId75" w:history="1">
        <w:r w:rsidR="0069220B" w:rsidRPr="00641BDB">
          <w:rPr>
            <w:color w:val="0000FF"/>
            <w:u w:val="single"/>
            <w:lang w:val="es-ES_tradnl"/>
          </w:rPr>
          <w:t>https://developers.epo.org</w:t>
        </w:r>
      </w:hyperlink>
    </w:p>
    <w:p w14:paraId="7B4F56FF" w14:textId="6B7CFF4D" w:rsidR="0069220B" w:rsidRPr="00CB6A97" w:rsidRDefault="0069220B" w:rsidP="0069220B">
      <w:pPr>
        <w:spacing w:before="170" w:after="170"/>
        <w:rPr>
          <w:bCs/>
        </w:rPr>
      </w:pPr>
      <w:r w:rsidRPr="00CB6A97">
        <w:t>USPTO </w:t>
      </w:r>
      <w:del w:id="535" w:author="Author">
        <w:r w:rsidR="007F28D7" w:rsidRPr="00CB6A97">
          <w:rPr>
            <w:bCs/>
          </w:rPr>
          <w:delText xml:space="preserve">, </w:delText>
        </w:r>
      </w:del>
      <w:r w:rsidRPr="00CB6A97">
        <w:t xml:space="preserve">PatentsView </w:t>
      </w:r>
      <w:r w:rsidRPr="00CB6A97">
        <w:tab/>
      </w:r>
      <w:r w:rsidRPr="00CB6A97">
        <w:tab/>
      </w:r>
      <w:r w:rsidRPr="00CB6A97">
        <w:tab/>
      </w:r>
      <w:hyperlink r:id="rId76" w:history="1">
        <w:r w:rsidRPr="00CB6A97">
          <w:rPr>
            <w:color w:val="0000FF"/>
            <w:u w:val="single"/>
          </w:rPr>
          <w:t>https://patentsview.org</w:t>
        </w:r>
      </w:hyperlink>
      <w:r w:rsidRPr="00CB6A97">
        <w:t xml:space="preserve"> </w:t>
      </w:r>
    </w:p>
    <w:p w14:paraId="2DC971B2" w14:textId="00C503DE" w:rsidR="0069220B" w:rsidRPr="00CB6A97" w:rsidRDefault="005E48A2" w:rsidP="0069220B">
      <w:pPr>
        <w:spacing w:before="170" w:after="170"/>
      </w:pPr>
      <w:del w:id="536" w:author="Author">
        <w:r w:rsidRPr="00CB6A97">
          <w:rPr>
            <w:bCs/>
          </w:rPr>
          <w:delText>WIPO</w:delText>
        </w:r>
        <w:r w:rsidR="007F28D7" w:rsidRPr="00CB6A97">
          <w:rPr>
            <w:bCs/>
          </w:rPr>
          <w:delText>,</w:delText>
        </w:r>
      </w:del>
      <w:ins w:id="537" w:author="Author">
        <w:r w:rsidR="0069220B" w:rsidRPr="00CB6A97">
          <w:t>OMPI:</w:t>
        </w:r>
      </w:ins>
      <w:r w:rsidR="0069220B" w:rsidRPr="00CB6A97">
        <w:t xml:space="preserve"> ePCT </w:t>
      </w:r>
      <w:del w:id="538" w:author="Author">
        <w:r w:rsidRPr="00CB6A97">
          <w:rPr>
            <w:bCs/>
          </w:rPr>
          <w:delText>v1.</w:delText>
        </w:r>
      </w:del>
      <w:ins w:id="539" w:author="Author">
        <w:r w:rsidR="0069220B" w:rsidRPr="00CB6A97">
          <w:t xml:space="preserve">v. </w:t>
        </w:r>
      </w:ins>
      <w:r w:rsidR="0069220B" w:rsidRPr="00CB6A97">
        <w:t>1</w:t>
      </w:r>
      <w:ins w:id="540" w:author="Author">
        <w:r w:rsidR="0069220B" w:rsidRPr="00CB6A97">
          <w:t>.1 </w:t>
        </w:r>
        <w:r w:rsidR="0069220B" w:rsidRPr="00CB6A97">
          <w:tab/>
        </w:r>
        <w:r w:rsidR="0069220B" w:rsidRPr="00CB6A97">
          <w:tab/>
        </w:r>
      </w:ins>
      <w:r w:rsidR="0069220B" w:rsidRPr="00CB6A97">
        <w:tab/>
      </w:r>
      <w:hyperlink r:id="rId77" w:history="1">
        <w:r w:rsidR="0069220B" w:rsidRPr="00CB6A97">
          <w:rPr>
            <w:color w:val="0000FF"/>
            <w:u w:val="single"/>
          </w:rPr>
          <w:t>https://pct.wipo.int/</w:t>
        </w:r>
      </w:hyperlink>
    </w:p>
    <w:p w14:paraId="241B7349" w14:textId="17B4B939" w:rsidR="0069220B" w:rsidRPr="00641BDB" w:rsidRDefault="0069220B" w:rsidP="0069220B">
      <w:pPr>
        <w:spacing w:before="170" w:after="170"/>
        <w:rPr>
          <w:ins w:id="541" w:author="Author"/>
          <w:lang w:val="es-ES_tradnl"/>
        </w:rPr>
      </w:pPr>
      <w:r w:rsidRPr="00641BDB">
        <w:rPr>
          <w:lang w:val="es-ES_tradnl"/>
        </w:rPr>
        <w:t>EUIPO</w:t>
      </w:r>
      <w:del w:id="542" w:author="Author">
        <w:r w:rsidR="007F28D7" w:rsidRPr="00641BDB">
          <w:rPr>
            <w:bCs/>
            <w:lang w:val="es-ES_tradnl"/>
          </w:rPr>
          <w:delText>,</w:delText>
        </w:r>
      </w:del>
      <w:ins w:id="543" w:author="Author">
        <w:r w:rsidRPr="00641BDB">
          <w:rPr>
            <w:lang w:val="es-ES_tradnl"/>
          </w:rPr>
          <w:t>:</w:t>
        </w:r>
      </w:ins>
      <w:r w:rsidRPr="00641BDB">
        <w:rPr>
          <w:lang w:val="es-ES_tradnl"/>
        </w:rPr>
        <w:t xml:space="preserve"> TMview</w:t>
      </w:r>
      <w:r w:rsidRPr="00641BDB">
        <w:rPr>
          <w:lang w:val="es-ES_tradnl"/>
        </w:rPr>
        <w:tab/>
      </w:r>
      <w:r w:rsidRPr="00641BDB">
        <w:rPr>
          <w:lang w:val="es-ES_tradnl"/>
        </w:rPr>
        <w:tab/>
      </w:r>
      <w:r w:rsidRPr="00641BDB">
        <w:rPr>
          <w:lang w:val="es-ES_tradnl"/>
        </w:rPr>
        <w:tab/>
      </w:r>
      <w:hyperlink r:id="rId78" w:anchor="/tmview" w:history="1">
        <w:r w:rsidRPr="00641BDB">
          <w:rPr>
            <w:color w:val="0000FF"/>
            <w:u w:val="single"/>
            <w:lang w:val="es-ES_tradnl"/>
          </w:rPr>
          <w:t>https://www.tmdn.org/tmview/#/tmview</w:t>
        </w:r>
      </w:hyperlink>
      <w:del w:id="544" w:author="Author">
        <w:r w:rsidR="005E48A2" w:rsidRPr="00641BDB">
          <w:rPr>
            <w:bCs/>
            <w:lang w:val="es-ES_tradnl"/>
          </w:rPr>
          <w:delText>,</w:delText>
        </w:r>
      </w:del>
      <w:ins w:id="545" w:author="Author">
        <w:r w:rsidRPr="00641BDB">
          <w:rPr>
            <w:lang w:val="es-ES_tradnl"/>
          </w:rPr>
          <w:t xml:space="preserve"> </w:t>
        </w:r>
      </w:ins>
    </w:p>
    <w:p w14:paraId="4C228525" w14:textId="2D802562" w:rsidR="0069220B" w:rsidRPr="00641BDB" w:rsidRDefault="0069220B" w:rsidP="0069220B">
      <w:pPr>
        <w:spacing w:before="170" w:after="170"/>
        <w:rPr>
          <w:lang w:val="es-ES_tradnl"/>
        </w:rPr>
      </w:pPr>
      <w:ins w:id="546" w:author="Author">
        <w:r w:rsidRPr="00641BDB">
          <w:rPr>
            <w:lang w:val="es-ES_tradnl"/>
          </w:rPr>
          <w:t>EUIPO:</w:t>
        </w:r>
      </w:ins>
      <w:r w:rsidRPr="00641BDB">
        <w:rPr>
          <w:lang w:val="es-ES_tradnl"/>
        </w:rPr>
        <w:t xml:space="preserve"> Designview </w:t>
      </w:r>
      <w:r w:rsidRPr="00641BDB">
        <w:rPr>
          <w:lang w:val="es-ES_tradnl"/>
        </w:rPr>
        <w:tab/>
      </w:r>
      <w:r w:rsidRPr="00641BDB">
        <w:rPr>
          <w:lang w:val="es-ES_tradnl"/>
        </w:rPr>
        <w:tab/>
      </w:r>
      <w:r w:rsidRPr="00641BDB">
        <w:rPr>
          <w:lang w:val="es-ES_tradnl"/>
        </w:rPr>
        <w:tab/>
      </w:r>
      <w:hyperlink r:id="rId79" w:anchor="/dsview" w:history="1">
        <w:r w:rsidRPr="00641BDB">
          <w:rPr>
            <w:color w:val="0000FF"/>
            <w:u w:val="single"/>
            <w:lang w:val="es-ES_tradnl"/>
          </w:rPr>
          <w:t>https://www.tmdn.org/tmdsview-web/#/dsview</w:t>
        </w:r>
      </w:hyperlink>
      <w:r w:rsidRPr="00641BDB">
        <w:rPr>
          <w:lang w:val="es-ES_tradnl"/>
        </w:rPr>
        <w:t xml:space="preserve"> </w:t>
      </w:r>
    </w:p>
    <w:p w14:paraId="635ABD2C" w14:textId="7A418435" w:rsidR="0069220B" w:rsidRPr="00CB6A97" w:rsidRDefault="005E48A2" w:rsidP="0069220B">
      <w:pPr>
        <w:spacing w:before="170" w:after="170"/>
      </w:pPr>
      <w:del w:id="547" w:author="Author">
        <w:r w:rsidRPr="00CB6A97">
          <w:rPr>
            <w:bCs/>
          </w:rPr>
          <w:delText xml:space="preserve">, </w:delText>
        </w:r>
      </w:del>
      <w:r w:rsidR="0069220B" w:rsidRPr="00CB6A97">
        <w:t>TMclass</w:t>
      </w:r>
      <w:r w:rsidR="0069220B" w:rsidRPr="00CB6A97">
        <w:tab/>
        <w:t xml:space="preserve"> </w:t>
      </w:r>
      <w:r w:rsidR="0069220B" w:rsidRPr="00CB6A97">
        <w:tab/>
      </w:r>
      <w:r w:rsidR="0069220B" w:rsidRPr="00CB6A97">
        <w:tab/>
      </w:r>
      <w:r w:rsidR="0069220B" w:rsidRPr="00CB6A97">
        <w:tab/>
      </w:r>
      <w:hyperlink r:id="rId80" w:history="1">
        <w:r w:rsidR="0069220B" w:rsidRPr="00CB6A97">
          <w:rPr>
            <w:color w:val="0000FF"/>
            <w:u w:val="single"/>
          </w:rPr>
          <w:t>https://tmclass.tmdn.org/ec2/</w:t>
        </w:r>
      </w:hyperlink>
    </w:p>
    <w:p w14:paraId="2B182DEF" w14:textId="63CDCD83" w:rsidR="0069220B" w:rsidRPr="00CB6A97" w:rsidRDefault="0069220B" w:rsidP="0069220B">
      <w:pPr>
        <w:spacing w:before="170" w:after="170"/>
      </w:pPr>
      <w:ins w:id="548" w:author="Author">
        <w:r w:rsidRPr="00CB6A97">
          <w:t>DESIGNclass</w:t>
        </w:r>
        <w:r w:rsidRPr="00CB6A97">
          <w:tab/>
        </w:r>
        <w:r w:rsidRPr="00CB6A97">
          <w:tab/>
        </w:r>
        <w:r w:rsidRPr="00CB6A97">
          <w:tab/>
        </w:r>
        <w:r w:rsidRPr="00CB6A97">
          <w:tab/>
        </w:r>
      </w:ins>
      <w:hyperlink r:id="rId81" w:history="1">
        <w:r w:rsidRPr="00CB6A97">
          <w:rPr>
            <w:color w:val="0000FF"/>
            <w:u w:val="single"/>
          </w:rPr>
          <w:t>https://euipo.europa.eu/designclass/</w:t>
        </w:r>
      </w:hyperlink>
      <w:r w:rsidRPr="00CB6A97">
        <w:t xml:space="preserve"> </w:t>
      </w:r>
    </w:p>
    <w:p w14:paraId="59A6E158" w14:textId="77777777" w:rsidR="0069220B" w:rsidRPr="00641BDB" w:rsidRDefault="0069220B" w:rsidP="0069220B">
      <w:pPr>
        <w:spacing w:before="170" w:after="170"/>
        <w:rPr>
          <w:rFonts w:eastAsia="Times New Roman" w:cs="Arial"/>
          <w:szCs w:val="17"/>
          <w:u w:val="single"/>
          <w:lang w:val="es-ES_tradnl"/>
        </w:rPr>
      </w:pPr>
      <w:bookmarkStart w:id="549" w:name="_Toc126065431"/>
      <w:r w:rsidRPr="00641BDB">
        <w:rPr>
          <w:rFonts w:eastAsia="Times New Roman" w:cs="Arial"/>
          <w:szCs w:val="17"/>
          <w:u w:val="single"/>
          <w:lang w:val="es-ES_tradnl"/>
        </w:rPr>
        <w:t>API REST de empresas y directrices de diseño</w:t>
      </w:r>
      <w:bookmarkEnd w:id="549"/>
    </w:p>
    <w:p w14:paraId="721FDDA8" w14:textId="09B5FF25" w:rsidR="0069220B" w:rsidRPr="00641BDB" w:rsidRDefault="0069220B" w:rsidP="0069220B">
      <w:pPr>
        <w:spacing w:before="170" w:after="170"/>
        <w:rPr>
          <w:bCs/>
          <w:lang w:val="es-ES_tradnl"/>
        </w:rPr>
      </w:pPr>
      <w:r w:rsidRPr="00641BDB">
        <w:rPr>
          <w:lang w:val="es-ES_tradnl"/>
        </w:rPr>
        <w:t>Facebook</w:t>
      </w:r>
      <w:r w:rsidRPr="00641BDB">
        <w:rPr>
          <w:lang w:val="es-ES_tradnl"/>
        </w:rPr>
        <w:tab/>
      </w:r>
      <w:r w:rsidRPr="00641BDB">
        <w:rPr>
          <w:lang w:val="es-ES_tradnl"/>
        </w:rPr>
        <w:tab/>
      </w:r>
      <w:r w:rsidRPr="00641BDB">
        <w:rPr>
          <w:lang w:val="es-ES_tradnl"/>
        </w:rPr>
        <w:tab/>
      </w:r>
      <w:r w:rsidRPr="00641BDB">
        <w:rPr>
          <w:lang w:val="es-ES_tradnl"/>
        </w:rPr>
        <w:tab/>
      </w:r>
      <w:hyperlink r:id="rId82" w:history="1">
        <w:r w:rsidRPr="00641BDB">
          <w:rPr>
            <w:color w:val="0000FF"/>
            <w:u w:val="single"/>
            <w:lang w:val="es-ES_tradnl"/>
          </w:rPr>
          <w:t>https://developers.facebook.com/docs/graph-api/reference</w:t>
        </w:r>
      </w:hyperlink>
    </w:p>
    <w:p w14:paraId="4B877D6D" w14:textId="6207BEBE" w:rsidR="0069220B" w:rsidRPr="00CB6A97" w:rsidRDefault="0069220B" w:rsidP="0069220B">
      <w:pPr>
        <w:spacing w:before="170" w:after="170"/>
        <w:rPr>
          <w:bCs/>
        </w:rPr>
      </w:pPr>
      <w:r w:rsidRPr="00CB6A97">
        <w:t>GitHub</w:t>
      </w:r>
      <w:r w:rsidR="00D22D23" w:rsidRPr="00CB6A97">
        <w:t xml:space="preserve"> </w:t>
      </w:r>
      <w:r w:rsidRPr="00CB6A97">
        <w:tab/>
      </w:r>
      <w:r w:rsidRPr="00CB6A97">
        <w:tab/>
      </w:r>
      <w:r w:rsidRPr="00CB6A97">
        <w:tab/>
      </w:r>
      <w:r w:rsidRPr="00CB6A97">
        <w:tab/>
      </w:r>
      <w:hyperlink r:id="rId83" w:history="1">
        <w:r w:rsidRPr="00CB6A97">
          <w:rPr>
            <w:color w:val="0000FF"/>
            <w:u w:val="single"/>
          </w:rPr>
          <w:t>https://developer.github.com/v3</w:t>
        </w:r>
      </w:hyperlink>
    </w:p>
    <w:p w14:paraId="27E3A121" w14:textId="0F9F6677" w:rsidR="0069220B" w:rsidRPr="00641BDB" w:rsidRDefault="005E48A2" w:rsidP="0069220B">
      <w:pPr>
        <w:spacing w:before="170" w:after="170"/>
        <w:rPr>
          <w:bCs/>
          <w:lang w:val="es-ES_tradnl"/>
        </w:rPr>
      </w:pPr>
      <w:del w:id="550" w:author="Author">
        <w:r w:rsidRPr="00641BDB">
          <w:rPr>
            <w:bCs/>
            <w:lang w:val="es-ES_tradnl"/>
          </w:rPr>
          <w:delText>Google</w:delText>
        </w:r>
        <w:r w:rsidR="00571860" w:rsidRPr="00641BDB">
          <w:rPr>
            <w:bCs/>
            <w:lang w:val="es-ES_tradnl"/>
          </w:rPr>
          <w:delText xml:space="preserve">: </w:delText>
        </w:r>
      </w:del>
      <w:r w:rsidR="0069220B" w:rsidRPr="00641BDB">
        <w:rPr>
          <w:lang w:val="es-ES_tradnl"/>
        </w:rPr>
        <w:t xml:space="preserve">Guía de diseño de </w:t>
      </w:r>
      <w:ins w:id="551" w:author="Author">
        <w:r w:rsidR="0069220B" w:rsidRPr="00641BDB">
          <w:rPr>
            <w:lang w:val="es-ES_tradnl"/>
          </w:rPr>
          <w:t xml:space="preserve">las </w:t>
        </w:r>
      </w:ins>
      <w:r w:rsidR="0069220B" w:rsidRPr="00641BDB">
        <w:rPr>
          <w:lang w:val="es-ES_tradnl"/>
        </w:rPr>
        <w:t>API</w:t>
      </w:r>
      <w:ins w:id="552" w:author="Author">
        <w:r w:rsidR="0069220B" w:rsidRPr="00641BDB">
          <w:rPr>
            <w:lang w:val="es-ES_tradnl"/>
          </w:rPr>
          <w:t xml:space="preserve"> de Google </w:t>
        </w:r>
      </w:ins>
      <w:hyperlink r:id="rId84" w:history="1">
        <w:r w:rsidR="0069220B" w:rsidRPr="00641BDB">
          <w:rPr>
            <w:color w:val="0000FF"/>
            <w:u w:val="single"/>
            <w:lang w:val="es-ES_tradnl"/>
          </w:rPr>
          <w:t>https://cloud.google.com/apis/design/</w:t>
        </w:r>
      </w:hyperlink>
    </w:p>
    <w:p w14:paraId="62A9435B" w14:textId="0AD8C470" w:rsidR="0069220B" w:rsidRPr="00641BDB" w:rsidRDefault="0069220B" w:rsidP="0069220B">
      <w:pPr>
        <w:spacing w:before="170" w:after="170"/>
        <w:rPr>
          <w:bCs/>
          <w:lang w:val="es-ES_tradnl"/>
        </w:rPr>
      </w:pPr>
      <w:r w:rsidRPr="00641BDB">
        <w:rPr>
          <w:lang w:val="es-ES_tradnl"/>
        </w:rPr>
        <w:t>Azure</w:t>
      </w:r>
      <w:r w:rsidR="00D22D23" w:rsidRPr="00641BDB">
        <w:rPr>
          <w:lang w:val="es-ES_tradnl"/>
        </w:rPr>
        <w:t xml:space="preserve"> </w:t>
      </w:r>
      <w:r w:rsidRPr="00641BDB">
        <w:rPr>
          <w:lang w:val="es-ES_tradnl"/>
        </w:rPr>
        <w:tab/>
      </w:r>
      <w:r w:rsidRPr="00641BDB">
        <w:rPr>
          <w:lang w:val="es-ES_tradnl"/>
        </w:rPr>
        <w:tab/>
      </w:r>
      <w:r w:rsidRPr="00641BDB">
        <w:rPr>
          <w:lang w:val="es-ES_tradnl"/>
        </w:rPr>
        <w:tab/>
      </w:r>
      <w:r w:rsidRPr="00641BDB">
        <w:rPr>
          <w:lang w:val="es-ES_tradnl"/>
        </w:rPr>
        <w:tab/>
      </w:r>
      <w:r w:rsidRPr="00641BDB">
        <w:rPr>
          <w:lang w:val="es-ES_tradnl"/>
        </w:rPr>
        <w:tab/>
      </w:r>
      <w:hyperlink r:id="rId85" w:history="1">
        <w:r w:rsidRPr="00641BDB">
          <w:rPr>
            <w:color w:val="0000FF"/>
            <w:u w:val="single"/>
            <w:lang w:val="es-ES_tradnl"/>
          </w:rPr>
          <w:t>https://docs.microsoft.com/en-us/rest/api/</w:t>
        </w:r>
      </w:hyperlink>
    </w:p>
    <w:p w14:paraId="1289E822" w14:textId="1D48163E" w:rsidR="0069220B" w:rsidRPr="00641BDB" w:rsidRDefault="0069220B" w:rsidP="0069220B">
      <w:pPr>
        <w:spacing w:before="170" w:after="170"/>
        <w:rPr>
          <w:bCs/>
          <w:lang w:val="es-ES_tradnl"/>
        </w:rPr>
      </w:pPr>
      <w:r w:rsidRPr="00641BDB">
        <w:rPr>
          <w:lang w:val="es-ES_tradnl"/>
        </w:rPr>
        <w:t>OpenAPI</w:t>
      </w:r>
      <w:r w:rsidRPr="00641BDB">
        <w:rPr>
          <w:lang w:val="es-ES_tradnl"/>
        </w:rPr>
        <w:tab/>
      </w:r>
      <w:r w:rsidRPr="00641BDB">
        <w:rPr>
          <w:lang w:val="es-ES_tradnl"/>
        </w:rPr>
        <w:tab/>
      </w:r>
      <w:r w:rsidRPr="00641BDB">
        <w:rPr>
          <w:lang w:val="es-ES_tradnl"/>
        </w:rPr>
        <w:tab/>
      </w:r>
      <w:r w:rsidRPr="00641BDB">
        <w:rPr>
          <w:lang w:val="es-ES_tradnl"/>
        </w:rPr>
        <w:tab/>
      </w:r>
      <w:hyperlink r:id="rId86" w:history="1">
        <w:r w:rsidRPr="00641BDB">
          <w:rPr>
            <w:color w:val="0000FF"/>
            <w:u w:val="single"/>
            <w:lang w:val="es-ES_tradnl"/>
          </w:rPr>
          <w:t>https://swagger.io/docs/specification/about/</w:t>
        </w:r>
      </w:hyperlink>
    </w:p>
    <w:p w14:paraId="4F9B0D4F" w14:textId="59BCEDD2" w:rsidR="0069220B" w:rsidRPr="00641BDB" w:rsidRDefault="0069220B" w:rsidP="0069220B">
      <w:pPr>
        <w:spacing w:before="170" w:after="170"/>
        <w:rPr>
          <w:bCs/>
          <w:lang w:val="es-ES_tradnl"/>
        </w:rPr>
      </w:pPr>
      <w:r w:rsidRPr="00641BDB">
        <w:rPr>
          <w:lang w:val="es-ES_tradnl"/>
        </w:rPr>
        <w:t>OData</w:t>
      </w:r>
      <w:r w:rsidR="00D22D23" w:rsidRPr="00641BDB">
        <w:rPr>
          <w:lang w:val="es-ES_tradnl"/>
        </w:rPr>
        <w:t xml:space="preserve"> </w:t>
      </w:r>
      <w:r w:rsidRPr="00641BDB">
        <w:rPr>
          <w:lang w:val="es-ES_tradnl"/>
        </w:rPr>
        <w:tab/>
      </w:r>
      <w:r w:rsidRPr="00641BDB">
        <w:rPr>
          <w:lang w:val="es-ES_tradnl"/>
        </w:rPr>
        <w:tab/>
      </w:r>
      <w:r w:rsidRPr="00641BDB">
        <w:rPr>
          <w:lang w:val="es-ES_tradnl"/>
        </w:rPr>
        <w:tab/>
      </w:r>
      <w:r w:rsidRPr="00641BDB">
        <w:rPr>
          <w:lang w:val="es-ES_tradnl"/>
        </w:rPr>
        <w:tab/>
      </w:r>
      <w:hyperlink r:id="rId87" w:history="1">
        <w:r w:rsidRPr="00641BDB">
          <w:rPr>
            <w:color w:val="0000FF"/>
            <w:u w:val="single"/>
            <w:lang w:val="es-ES_tradnl"/>
          </w:rPr>
          <w:t>http://www.odata.org/documentation/</w:t>
        </w:r>
      </w:hyperlink>
    </w:p>
    <w:p w14:paraId="0A5A68F1" w14:textId="530B129F" w:rsidR="0069220B" w:rsidRPr="00641BDB" w:rsidRDefault="0069220B" w:rsidP="0069220B">
      <w:pPr>
        <w:spacing w:before="170" w:after="170"/>
        <w:rPr>
          <w:bCs/>
          <w:lang w:val="es-ES_tradnl"/>
        </w:rPr>
      </w:pPr>
      <w:ins w:id="553" w:author="Author">
        <w:r w:rsidRPr="00641BDB">
          <w:rPr>
            <w:lang w:val="es-ES_tradnl"/>
          </w:rPr>
          <w:t xml:space="preserve">API de </w:t>
        </w:r>
      </w:ins>
      <w:r w:rsidRPr="00641BDB">
        <w:rPr>
          <w:lang w:val="es-ES_tradnl"/>
        </w:rPr>
        <w:t>JSON</w:t>
      </w:r>
      <w:r w:rsidR="00D22D23" w:rsidRPr="00641BDB">
        <w:rPr>
          <w:lang w:val="es-ES_tradnl"/>
        </w:rPr>
        <w:t xml:space="preserve"> </w:t>
      </w:r>
      <w:r w:rsidRPr="00641BDB">
        <w:rPr>
          <w:lang w:val="es-ES_tradnl"/>
        </w:rPr>
        <w:tab/>
      </w:r>
      <w:r w:rsidRPr="00641BDB">
        <w:rPr>
          <w:lang w:val="es-ES_tradnl"/>
        </w:rPr>
        <w:tab/>
      </w:r>
      <w:r w:rsidRPr="00641BDB">
        <w:rPr>
          <w:lang w:val="es-ES_tradnl"/>
        </w:rPr>
        <w:tab/>
      </w:r>
      <w:del w:id="554" w:author="Author">
        <w:r w:rsidR="005E48A2" w:rsidRPr="00641BDB">
          <w:rPr>
            <w:bCs/>
            <w:iCs/>
            <w:lang w:val="es-ES_tradnl"/>
          </w:rPr>
          <w:delText>API</w:delText>
        </w:r>
      </w:del>
      <w:r w:rsidRPr="00641BDB">
        <w:rPr>
          <w:lang w:val="es-ES_tradnl"/>
        </w:rPr>
        <w:tab/>
      </w:r>
      <w:hyperlink r:id="rId88" w:history="1">
        <w:r w:rsidRPr="00641BDB">
          <w:rPr>
            <w:color w:val="0000FF"/>
            <w:u w:val="single"/>
            <w:lang w:val="es-ES_tradnl"/>
          </w:rPr>
          <w:t>http://jsonapi.org/format/</w:t>
        </w:r>
      </w:hyperlink>
    </w:p>
    <w:p w14:paraId="4978A5D7" w14:textId="3AF6F463" w:rsidR="0069220B" w:rsidRPr="00641BDB" w:rsidRDefault="0069220B" w:rsidP="0069220B">
      <w:pPr>
        <w:spacing w:before="170" w:after="170"/>
        <w:rPr>
          <w:bCs/>
          <w:lang w:val="es-ES_tradnl"/>
        </w:rPr>
      </w:pPr>
      <w:ins w:id="555" w:author="Author">
        <w:r w:rsidRPr="00641BDB">
          <w:rPr>
            <w:lang w:val="es-ES_tradnl"/>
          </w:rPr>
          <w:t xml:space="preserve">Diseño de las API de </w:t>
        </w:r>
      </w:ins>
      <w:r w:rsidRPr="00641BDB">
        <w:rPr>
          <w:lang w:val="es-ES_tradnl"/>
        </w:rPr>
        <w:t>Microsoft</w:t>
      </w:r>
      <w:r w:rsidR="00D22D23" w:rsidRPr="00641BDB">
        <w:rPr>
          <w:lang w:val="es-ES_tradnl"/>
        </w:rPr>
        <w:t xml:space="preserve"> </w:t>
      </w:r>
      <w:del w:id="556" w:author="Author">
        <w:r w:rsidR="005E48A2" w:rsidRPr="00641BDB">
          <w:rPr>
            <w:bCs/>
            <w:i/>
            <w:iCs/>
            <w:lang w:val="es-ES_tradnl"/>
          </w:rPr>
          <w:delText>API Design</w:delText>
        </w:r>
      </w:del>
      <w:r w:rsidRPr="00641BDB">
        <w:rPr>
          <w:lang w:val="es-ES_tradnl"/>
        </w:rPr>
        <w:tab/>
      </w:r>
      <w:hyperlink r:id="rId89" w:history="1">
        <w:r w:rsidRPr="00641BDB">
          <w:rPr>
            <w:color w:val="0000FF"/>
            <w:u w:val="single"/>
            <w:lang w:val="es-ES_tradnl"/>
          </w:rPr>
          <w:t>https://docs.microsoft.com/en-us/azure/architecture/best-practices/api-design</w:t>
        </w:r>
      </w:hyperlink>
    </w:p>
    <w:p w14:paraId="347EFD1A" w14:textId="3BADC6F4" w:rsidR="0069220B" w:rsidRPr="00CB6A97" w:rsidRDefault="0069220B" w:rsidP="0069220B">
      <w:pPr>
        <w:spacing w:before="170" w:after="170"/>
        <w:rPr>
          <w:color w:val="0000FF"/>
          <w:u w:val="single"/>
          <w:lang w:val="fr-FR"/>
        </w:rPr>
      </w:pPr>
      <w:r w:rsidRPr="00CB6A97">
        <w:rPr>
          <w:lang w:val="fr-FR"/>
        </w:rPr>
        <w:t>API REST de JIRA</w:t>
      </w:r>
      <w:r w:rsidR="00D22D23" w:rsidRPr="00CB6A97">
        <w:rPr>
          <w:lang w:val="fr-FR"/>
        </w:rPr>
        <w:t xml:space="preserve"> </w:t>
      </w:r>
      <w:r w:rsidRPr="00CB6A97">
        <w:rPr>
          <w:lang w:val="fr-FR"/>
        </w:rPr>
        <w:tab/>
        <w:t xml:space="preserve"> </w:t>
      </w:r>
      <w:r w:rsidRPr="00CB6A97">
        <w:rPr>
          <w:lang w:val="fr-FR"/>
        </w:rPr>
        <w:tab/>
      </w:r>
      <w:r w:rsidRPr="00CB6A97">
        <w:rPr>
          <w:lang w:val="fr-FR"/>
        </w:rPr>
        <w:tab/>
      </w:r>
      <w:r w:rsidRPr="00641BDB">
        <w:rPr>
          <w:lang w:val="es-ES_tradnl"/>
        </w:rPr>
        <w:fldChar w:fldCharType="begin"/>
      </w:r>
      <w:r w:rsidRPr="00CB6A97">
        <w:rPr>
          <w:lang w:val="fr-FR"/>
        </w:rPr>
        <w:instrText>HYPERLINK "https://developer.atlassian.com/server/jira/platform/jira-rest-api</w:instrText>
      </w:r>
      <w:del w:id="557" w:author="Author">
        <w:r w:rsidR="005E48A2" w:rsidRPr="00CB6A97">
          <w:rPr>
            <w:lang w:val="fr-FR"/>
          </w:rPr>
          <w:delInstrText>-examples/" \l "getting-metadata-for-creating-issues</w:delInstrText>
        </w:r>
      </w:del>
      <w:r w:rsidRPr="00CB6A97">
        <w:rPr>
          <w:lang w:val="fr-FR"/>
        </w:rPr>
        <w:instrText>-examples"</w:instrText>
      </w:r>
      <w:r w:rsidR="008516DD" w:rsidRPr="00641BDB">
        <w:rPr>
          <w:lang w:val="es-ES_tradnl"/>
        </w:rPr>
      </w:r>
      <w:r w:rsidRPr="00641BDB">
        <w:rPr>
          <w:lang w:val="es-ES_tradnl"/>
        </w:rPr>
        <w:fldChar w:fldCharType="separate"/>
      </w:r>
      <w:r w:rsidRPr="00CB6A97">
        <w:rPr>
          <w:color w:val="0000FF"/>
          <w:u w:val="single"/>
          <w:lang w:val="fr-FR"/>
        </w:rPr>
        <w:t>https://developer.atlassian.com/server/jira/platform/jira-rest-api-examples</w:t>
      </w:r>
      <w:r w:rsidRPr="00641BDB">
        <w:rPr>
          <w:lang w:val="es-ES_tradnl"/>
        </w:rPr>
        <w:fldChar w:fldCharType="end"/>
      </w:r>
    </w:p>
    <w:p w14:paraId="06C099AD" w14:textId="33CBE894" w:rsidR="0069220B" w:rsidRPr="00CB6A97" w:rsidRDefault="0069220B" w:rsidP="0069220B">
      <w:pPr>
        <w:spacing w:before="170" w:after="170"/>
        <w:rPr>
          <w:lang w:val="fr-FR"/>
        </w:rPr>
      </w:pPr>
      <w:r w:rsidRPr="00CB6A97">
        <w:rPr>
          <w:lang w:val="fr-FR"/>
        </w:rPr>
        <w:t>API REST de Confluence </w:t>
      </w:r>
      <w:r w:rsidRPr="00CB6A97">
        <w:rPr>
          <w:lang w:val="fr-FR"/>
        </w:rPr>
        <w:tab/>
      </w:r>
      <w:r w:rsidRPr="00CB6A97">
        <w:rPr>
          <w:lang w:val="fr-FR"/>
        </w:rPr>
        <w:tab/>
      </w:r>
      <w:hyperlink r:id="rId90" w:history="1">
        <w:r w:rsidRPr="00CB6A97">
          <w:rPr>
            <w:color w:val="0000FF"/>
            <w:u w:val="single"/>
            <w:lang w:val="fr-FR"/>
          </w:rPr>
          <w:t>https://developer.atlassian.com/server/confluence/</w:t>
        </w:r>
      </w:hyperlink>
    </w:p>
    <w:p w14:paraId="25D44369" w14:textId="769C46BD" w:rsidR="0069220B" w:rsidRPr="00CB6A97" w:rsidRDefault="0069220B" w:rsidP="0069220B">
      <w:pPr>
        <w:spacing w:before="170" w:after="170"/>
        <w:rPr>
          <w:bCs/>
          <w:lang w:val="fr-FR"/>
        </w:rPr>
      </w:pPr>
      <w:r w:rsidRPr="00CB6A97">
        <w:rPr>
          <w:lang w:val="fr-FR"/>
        </w:rPr>
        <w:t>API de Ebay</w:t>
      </w:r>
      <w:r w:rsidR="00D22D23" w:rsidRPr="00CB6A97">
        <w:rPr>
          <w:lang w:val="fr-FR"/>
        </w:rPr>
        <w:t xml:space="preserve"> </w:t>
      </w:r>
      <w:r w:rsidRPr="00CB6A97">
        <w:rPr>
          <w:lang w:val="fr-FR"/>
        </w:rPr>
        <w:tab/>
      </w:r>
      <w:r w:rsidRPr="00CB6A97">
        <w:rPr>
          <w:lang w:val="fr-FR"/>
        </w:rPr>
        <w:tab/>
      </w:r>
      <w:r w:rsidRPr="00CB6A97">
        <w:rPr>
          <w:lang w:val="fr-FR"/>
        </w:rPr>
        <w:tab/>
      </w:r>
      <w:r w:rsidRPr="00CB6A97">
        <w:rPr>
          <w:lang w:val="fr-FR"/>
        </w:rPr>
        <w:tab/>
      </w:r>
      <w:hyperlink r:id="rId91" w:history="1">
        <w:r w:rsidRPr="00CB6A97">
          <w:rPr>
            <w:color w:val="0000FF"/>
            <w:u w:val="single"/>
            <w:lang w:val="fr-FR"/>
          </w:rPr>
          <w:t>https://developer.ebay.com/api-docs/static/ebay-rest-landing.html</w:t>
        </w:r>
      </w:hyperlink>
    </w:p>
    <w:p w14:paraId="5B2AEA82" w14:textId="527C1589" w:rsidR="0069220B" w:rsidRPr="00641BDB" w:rsidRDefault="0069220B" w:rsidP="0069220B">
      <w:pPr>
        <w:spacing w:before="170" w:after="170"/>
        <w:rPr>
          <w:bCs/>
          <w:lang w:val="es-ES_tradnl"/>
        </w:rPr>
      </w:pPr>
      <w:ins w:id="558" w:author="Author">
        <w:r w:rsidRPr="00641BDB">
          <w:rPr>
            <w:lang w:val="es-ES_tradnl"/>
          </w:rPr>
          <w:t xml:space="preserve">Servicios de datos REST de </w:t>
        </w:r>
      </w:ins>
      <w:r w:rsidRPr="00641BDB">
        <w:rPr>
          <w:lang w:val="es-ES_tradnl"/>
        </w:rPr>
        <w:t xml:space="preserve">Oracle </w:t>
      </w:r>
      <w:del w:id="559" w:author="Author">
        <w:r w:rsidR="005E48A2" w:rsidRPr="00641BDB">
          <w:rPr>
            <w:bCs/>
            <w:iCs/>
            <w:lang w:val="es-ES_tradnl"/>
          </w:rPr>
          <w:delText>REST</w:delText>
        </w:r>
        <w:r w:rsidR="005E48A2" w:rsidRPr="00641BDB">
          <w:rPr>
            <w:bCs/>
            <w:i/>
            <w:iCs/>
            <w:lang w:val="es-ES_tradnl"/>
          </w:rPr>
          <w:delText xml:space="preserve"> Data Services</w:delText>
        </w:r>
      </w:del>
      <w:r w:rsidRPr="00641BDB">
        <w:rPr>
          <w:lang w:val="es-ES_tradnl"/>
        </w:rPr>
        <w:tab/>
      </w:r>
      <w:hyperlink r:id="rId92" w:history="1">
        <w:r w:rsidRPr="00641BDB">
          <w:rPr>
            <w:color w:val="0000FF"/>
            <w:u w:val="single"/>
            <w:lang w:val="es-ES_tradnl"/>
          </w:rPr>
          <w:t>http://www.oracle.com/technetwork/developer-tools/rest-data-services/overview/index.html</w:t>
        </w:r>
      </w:hyperlink>
    </w:p>
    <w:p w14:paraId="1873757D" w14:textId="76723701" w:rsidR="0069220B" w:rsidRPr="00CB6A97" w:rsidRDefault="0069220B" w:rsidP="0069220B">
      <w:pPr>
        <w:spacing w:before="170" w:after="170"/>
        <w:rPr>
          <w:bCs/>
          <w:lang w:val="fr-FR"/>
        </w:rPr>
      </w:pPr>
      <w:r w:rsidRPr="00CB6A97">
        <w:rPr>
          <w:lang w:val="fr-FR"/>
        </w:rPr>
        <w:t>API REST de PayPal</w:t>
      </w:r>
      <w:r w:rsidR="00D22D23" w:rsidRPr="00CB6A97">
        <w:rPr>
          <w:lang w:val="fr-FR"/>
        </w:rPr>
        <w:t xml:space="preserve"> </w:t>
      </w:r>
      <w:r w:rsidRPr="00CB6A97">
        <w:rPr>
          <w:lang w:val="fr-FR"/>
        </w:rPr>
        <w:tab/>
      </w:r>
      <w:r w:rsidRPr="00CB6A97">
        <w:rPr>
          <w:lang w:val="fr-FR"/>
        </w:rPr>
        <w:tab/>
      </w:r>
      <w:r w:rsidRPr="00CB6A97">
        <w:rPr>
          <w:lang w:val="fr-FR"/>
        </w:rPr>
        <w:tab/>
      </w:r>
      <w:hyperlink r:id="rId93" w:history="1">
        <w:r w:rsidRPr="00CB6A97">
          <w:rPr>
            <w:color w:val="0000FF"/>
            <w:u w:val="single"/>
            <w:lang w:val="fr-FR"/>
          </w:rPr>
          <w:t>https://developer.paypal.com/docs/api/overview/</w:t>
        </w:r>
      </w:hyperlink>
    </w:p>
    <w:p w14:paraId="206F0458" w14:textId="399CBA0D" w:rsidR="0069220B" w:rsidRPr="00641BDB" w:rsidRDefault="005E48A2" w:rsidP="0069220B">
      <w:pPr>
        <w:spacing w:before="170" w:after="170"/>
        <w:rPr>
          <w:bCs/>
          <w:lang w:val="es-ES_tradnl"/>
        </w:rPr>
      </w:pPr>
      <w:del w:id="560" w:author="Author">
        <w:r w:rsidRPr="00641BDB">
          <w:rPr>
            <w:bCs/>
            <w:i/>
            <w:iCs/>
            <w:lang w:val="es-ES_tradnl"/>
          </w:rPr>
          <w:delText>Data on the Web Best Practices</w:delText>
        </w:r>
      </w:del>
      <w:ins w:id="561" w:author="Author">
        <w:r w:rsidR="0069220B" w:rsidRPr="00641BDB">
          <w:rPr>
            <w:lang w:val="es-ES_tradnl"/>
          </w:rPr>
          <w:t>Datos en la web: mejores prácticas</w:t>
        </w:r>
      </w:ins>
      <w:r w:rsidR="00D22D23" w:rsidRPr="00641BDB">
        <w:rPr>
          <w:lang w:val="es-ES_tradnl"/>
        </w:rPr>
        <w:t xml:space="preserve"> </w:t>
      </w:r>
      <w:r w:rsidR="0069220B" w:rsidRPr="00641BDB">
        <w:rPr>
          <w:lang w:val="es-ES_tradnl"/>
        </w:rPr>
        <w:tab/>
      </w:r>
      <w:hyperlink r:id="rId94" w:anchor="intro" w:history="1">
        <w:r w:rsidR="0069220B" w:rsidRPr="00641BDB">
          <w:rPr>
            <w:color w:val="0000FF"/>
            <w:u w:val="single"/>
            <w:lang w:val="es-ES_tradnl"/>
          </w:rPr>
          <w:t>https://www.w3.org/TR/dwbp/#intro</w:t>
        </w:r>
      </w:hyperlink>
    </w:p>
    <w:p w14:paraId="5E0665D4" w14:textId="56A3C915" w:rsidR="0069220B" w:rsidRPr="00641BDB" w:rsidRDefault="0069220B" w:rsidP="0069220B">
      <w:pPr>
        <w:spacing w:before="170" w:after="170"/>
        <w:rPr>
          <w:bCs/>
          <w:lang w:val="es-ES_tradnl"/>
        </w:rPr>
      </w:pPr>
      <w:ins w:id="562" w:author="Author">
        <w:r w:rsidRPr="00641BDB">
          <w:rPr>
            <w:lang w:val="es-ES_tradnl"/>
          </w:rPr>
          <w:t xml:space="preserve">Directrices de </w:t>
        </w:r>
      </w:ins>
      <w:r w:rsidRPr="00641BDB">
        <w:rPr>
          <w:lang w:val="es-ES_tradnl"/>
        </w:rPr>
        <w:t xml:space="preserve">SAP </w:t>
      </w:r>
      <w:del w:id="563" w:author="Author">
        <w:r w:rsidR="005E48A2" w:rsidRPr="00641BDB">
          <w:rPr>
            <w:bCs/>
            <w:iCs/>
            <w:lang w:val="es-ES_tradnl"/>
          </w:rPr>
          <w:delText>Guidelines</w:delText>
        </w:r>
        <w:r w:rsidR="005E48A2" w:rsidRPr="00641BDB">
          <w:rPr>
            <w:bCs/>
            <w:i/>
            <w:iCs/>
            <w:lang w:val="es-ES_tradnl"/>
          </w:rPr>
          <w:delText xml:space="preserve"> for Future </w:delText>
        </w:r>
      </w:del>
      <w:ins w:id="564" w:author="Author">
        <w:r w:rsidRPr="00641BDB">
          <w:rPr>
            <w:lang w:val="es-ES_tradnl"/>
          </w:rPr>
          <w:t xml:space="preserve">para la futura armonización de las API </w:t>
        </w:r>
      </w:ins>
      <w:r w:rsidRPr="00641BDB">
        <w:rPr>
          <w:lang w:val="es-ES_tradnl"/>
        </w:rPr>
        <w:t xml:space="preserve">REST </w:t>
      </w:r>
      <w:hyperlink r:id="rId95" w:history="1">
        <w:r w:rsidRPr="00641BDB">
          <w:rPr>
            <w:color w:val="0000FF"/>
            <w:u w:val="single"/>
            <w:lang w:val="es-ES_tradnl"/>
          </w:rPr>
          <w:t>https://help.sap.com/docs/api-style-guide/sap-api-style-guide-public/rest-and-odata-api-documentation</w:t>
        </w:r>
      </w:hyperlink>
      <w:r w:rsidRPr="00641BDB">
        <w:rPr>
          <w:lang w:val="es-ES_tradnl"/>
        </w:rPr>
        <w:t xml:space="preserve"> </w:t>
      </w:r>
      <w:del w:id="565" w:author="Author">
        <w:r w:rsidR="005E48A2" w:rsidRPr="00641BDB">
          <w:rPr>
            <w:bCs/>
            <w:i/>
            <w:iCs/>
            <w:lang w:val="es-ES_tradnl"/>
          </w:rPr>
          <w:delText>API Harmonization</w:delText>
        </w:r>
        <w:r w:rsidR="00423E15" w:rsidRPr="00641BDB">
          <w:rPr>
            <w:bCs/>
            <w:lang w:val="es-ES_tradnl"/>
          </w:rPr>
          <w:tab/>
        </w:r>
      </w:del>
    </w:p>
    <w:p w14:paraId="367D6942" w14:textId="39AF16CA" w:rsidR="0069220B" w:rsidRPr="00641BDB" w:rsidRDefault="0069220B" w:rsidP="0069220B">
      <w:pPr>
        <w:spacing w:before="170" w:after="170"/>
        <w:rPr>
          <w:bCs/>
          <w:lang w:val="es-ES_tradnl"/>
        </w:rPr>
      </w:pPr>
      <w:r w:rsidRPr="00641BDB">
        <w:rPr>
          <w:lang w:val="es-ES_tradnl"/>
        </w:rPr>
        <w:t xml:space="preserve">API </w:t>
      </w:r>
      <w:ins w:id="566" w:author="Author">
        <w:r w:rsidRPr="00641BDB">
          <w:rPr>
            <w:lang w:val="es-ES_tradnl"/>
          </w:rPr>
          <w:t xml:space="preserve">de </w:t>
        </w:r>
      </w:ins>
      <w:r w:rsidRPr="00641BDB">
        <w:rPr>
          <w:lang w:val="es-ES_tradnl"/>
        </w:rPr>
        <w:t>GitHub </w:t>
      </w:r>
      <w:r w:rsidRPr="00641BDB">
        <w:rPr>
          <w:lang w:val="es-ES_tradnl"/>
        </w:rPr>
        <w:tab/>
      </w:r>
      <w:r w:rsidRPr="00641BDB">
        <w:rPr>
          <w:lang w:val="es-ES_tradnl"/>
        </w:rPr>
        <w:tab/>
      </w:r>
      <w:r w:rsidRPr="00641BDB">
        <w:rPr>
          <w:lang w:val="es-ES_tradnl"/>
        </w:rPr>
        <w:tab/>
      </w:r>
      <w:r w:rsidRPr="00641BDB">
        <w:rPr>
          <w:lang w:val="es-ES_tradnl"/>
        </w:rPr>
        <w:tab/>
      </w:r>
      <w:hyperlink r:id="rId96" w:history="1">
        <w:r w:rsidRPr="00641BDB">
          <w:rPr>
            <w:color w:val="0000FF"/>
            <w:u w:val="single"/>
            <w:lang w:val="es-ES_tradnl"/>
          </w:rPr>
          <w:t>https://developer.github.com/v3/</w:t>
        </w:r>
      </w:hyperlink>
    </w:p>
    <w:p w14:paraId="043BCA65" w14:textId="59B6725E" w:rsidR="0069220B" w:rsidRPr="00641BDB" w:rsidRDefault="0069220B" w:rsidP="0069220B">
      <w:pPr>
        <w:spacing w:before="170" w:after="170"/>
        <w:rPr>
          <w:lang w:val="es-ES_tradnl"/>
        </w:rPr>
      </w:pPr>
      <w:r w:rsidRPr="00641BDB">
        <w:rPr>
          <w:lang w:val="es-ES_tradnl"/>
        </w:rPr>
        <w:t>Zalando</w:t>
      </w:r>
      <w:r w:rsidR="00D22D23" w:rsidRPr="00641BDB">
        <w:rPr>
          <w:lang w:val="es-ES_tradnl"/>
        </w:rPr>
        <w:t xml:space="preserve"> </w:t>
      </w:r>
      <w:r w:rsidRPr="00641BDB">
        <w:rPr>
          <w:lang w:val="es-ES_tradnl"/>
        </w:rPr>
        <w:tab/>
      </w:r>
      <w:r w:rsidRPr="00641BDB">
        <w:rPr>
          <w:lang w:val="es-ES_tradnl"/>
        </w:rPr>
        <w:tab/>
      </w:r>
      <w:r w:rsidRPr="00641BDB">
        <w:rPr>
          <w:lang w:val="es-ES_tradnl"/>
        </w:rPr>
        <w:tab/>
      </w:r>
      <w:r w:rsidRPr="00641BDB">
        <w:rPr>
          <w:lang w:val="es-ES_tradnl"/>
        </w:rPr>
        <w:tab/>
      </w:r>
      <w:hyperlink r:id="rId97" w:history="1">
        <w:r w:rsidRPr="00641BDB">
          <w:rPr>
            <w:color w:val="0000FF"/>
            <w:u w:val="single"/>
            <w:lang w:val="es-ES_tradnl"/>
          </w:rPr>
          <w:t>https://github.com/zalando/ReSTful-api-guidelines</w:t>
        </w:r>
      </w:hyperlink>
    </w:p>
    <w:p w14:paraId="04D027C3" w14:textId="25016386" w:rsidR="0069220B" w:rsidRPr="00641BDB" w:rsidRDefault="0069220B" w:rsidP="0069220B">
      <w:pPr>
        <w:spacing w:before="170" w:after="170"/>
        <w:rPr>
          <w:bCs/>
          <w:lang w:val="es-ES_tradnl"/>
        </w:rPr>
      </w:pPr>
      <w:r w:rsidRPr="00641BDB">
        <w:rPr>
          <w:lang w:val="es-ES_tradnl"/>
        </w:rPr>
        <w:t>Dropbox </w:t>
      </w:r>
      <w:r w:rsidRPr="00641BDB">
        <w:rPr>
          <w:lang w:val="es-ES_tradnl"/>
        </w:rPr>
        <w:tab/>
      </w:r>
      <w:r w:rsidRPr="00641BDB">
        <w:rPr>
          <w:lang w:val="es-ES_tradnl"/>
        </w:rPr>
        <w:tab/>
      </w:r>
      <w:r w:rsidRPr="00641BDB">
        <w:rPr>
          <w:lang w:val="es-ES_tradnl"/>
        </w:rPr>
        <w:tab/>
      </w:r>
      <w:r w:rsidRPr="00641BDB">
        <w:rPr>
          <w:lang w:val="es-ES_tradnl"/>
        </w:rPr>
        <w:tab/>
      </w:r>
      <w:hyperlink r:id="rId98" w:history="1">
        <w:r w:rsidRPr="00641BDB">
          <w:rPr>
            <w:color w:val="0000FF"/>
            <w:u w:val="single"/>
            <w:lang w:val="es-ES_tradnl"/>
          </w:rPr>
          <w:t>https://www.dropbox.com/developers</w:t>
        </w:r>
      </w:hyperlink>
    </w:p>
    <w:p w14:paraId="4092179E" w14:textId="45A54A05" w:rsidR="0069220B" w:rsidRPr="00641BDB" w:rsidRDefault="005E48A2" w:rsidP="0069220B">
      <w:pPr>
        <w:spacing w:before="170" w:after="170"/>
        <w:rPr>
          <w:lang w:val="es-ES_tradnl"/>
        </w:rPr>
      </w:pPr>
      <w:del w:id="567" w:author="Author">
        <w:r w:rsidRPr="00641BDB">
          <w:rPr>
            <w:bCs/>
            <w:lang w:val="es-ES_tradnl"/>
          </w:rPr>
          <w:delText>Twitter</w:delText>
        </w:r>
        <w:r w:rsidR="00423E15" w:rsidRPr="00641BDB">
          <w:rPr>
            <w:bCs/>
            <w:lang w:val="es-ES_tradnl"/>
          </w:rPr>
          <w:tab/>
        </w:r>
      </w:del>
      <w:ins w:id="568" w:author="Author">
        <w:r w:rsidR="0069220B" w:rsidRPr="00641BDB">
          <w:rPr>
            <w:lang w:val="es-ES_tradnl"/>
          </w:rPr>
          <w:t xml:space="preserve">X </w:t>
        </w:r>
        <w:r w:rsidR="0069220B" w:rsidRPr="00641BDB">
          <w:rPr>
            <w:lang w:val="es-ES_tradnl"/>
          </w:rPr>
          <w:tab/>
        </w:r>
        <w:r w:rsidR="0069220B" w:rsidRPr="00641BDB">
          <w:rPr>
            <w:lang w:val="es-ES_tradnl"/>
          </w:rPr>
          <w:tab/>
        </w:r>
        <w:r w:rsidR="0069220B" w:rsidRPr="00641BDB">
          <w:rPr>
            <w:lang w:val="es-ES_tradnl"/>
          </w:rPr>
          <w:tab/>
        </w:r>
        <w:r w:rsidR="0069220B" w:rsidRPr="00641BDB">
          <w:rPr>
            <w:lang w:val="es-ES_tradnl"/>
          </w:rPr>
          <w:tab/>
        </w:r>
        <w:r w:rsidR="0069220B" w:rsidRPr="00641BDB">
          <w:rPr>
            <w:lang w:val="es-ES_tradnl"/>
          </w:rPr>
          <w:tab/>
          <w:t xml:space="preserve"> </w:t>
        </w:r>
      </w:ins>
      <w:hyperlink r:id="rId99" w:history="1">
        <w:r w:rsidR="0069220B" w:rsidRPr="00641BDB">
          <w:rPr>
            <w:color w:val="0000FF"/>
            <w:u w:val="single"/>
            <w:lang w:val="es-ES_tradnl"/>
          </w:rPr>
          <w:t>https://docs.x.com/home</w:t>
        </w:r>
      </w:hyperlink>
      <w:r w:rsidR="00D22D23" w:rsidRPr="00641BDB">
        <w:rPr>
          <w:lang w:val="es-ES_tradnl"/>
        </w:rPr>
        <w:t xml:space="preserve"> </w:t>
      </w:r>
    </w:p>
    <w:p w14:paraId="3FA0CF95" w14:textId="77777777" w:rsidR="0069220B" w:rsidRPr="00641BDB" w:rsidRDefault="0069220B" w:rsidP="0069220B">
      <w:pPr>
        <w:spacing w:before="170" w:after="170"/>
        <w:rPr>
          <w:rFonts w:eastAsia="Times New Roman" w:cs="Arial"/>
          <w:szCs w:val="17"/>
          <w:u w:val="single"/>
          <w:lang w:val="es-ES_tradnl"/>
        </w:rPr>
      </w:pPr>
      <w:bookmarkStart w:id="569" w:name="_Toc54011646"/>
      <w:bookmarkStart w:id="570" w:name="_Toc126065432"/>
      <w:r w:rsidRPr="00641BDB">
        <w:rPr>
          <w:rFonts w:eastAsia="Times New Roman" w:cs="Arial"/>
          <w:szCs w:val="17"/>
          <w:u w:val="single"/>
          <w:lang w:val="es-ES_tradnl"/>
        </w:rPr>
        <w:t>Otros</w:t>
      </w:r>
      <w:bookmarkEnd w:id="569"/>
      <w:bookmarkEnd w:id="570"/>
      <w:r w:rsidRPr="00641BDB">
        <w:rPr>
          <w:rFonts w:eastAsia="Times New Roman" w:cs="Arial"/>
          <w:szCs w:val="17"/>
          <w:u w:val="single"/>
          <w:lang w:val="es-ES_tradnl"/>
        </w:rPr>
        <w:t xml:space="preserve"> </w:t>
      </w:r>
    </w:p>
    <w:p w14:paraId="17485009" w14:textId="624975C7" w:rsidR="0069220B" w:rsidRPr="00641BDB" w:rsidRDefault="0069220B" w:rsidP="0069220B">
      <w:pPr>
        <w:spacing w:before="170" w:after="170"/>
        <w:rPr>
          <w:bCs/>
          <w:lang w:val="es-ES_tradnl"/>
        </w:rPr>
      </w:pPr>
      <w:r w:rsidRPr="00641BDB">
        <w:rPr>
          <w:lang w:val="es-ES_tradnl"/>
        </w:rPr>
        <w:t>CQRS</w:t>
      </w:r>
      <w:r w:rsidR="00D22D23" w:rsidRPr="00641BDB">
        <w:rPr>
          <w:lang w:val="es-ES_tradnl"/>
        </w:rPr>
        <w:t xml:space="preserve"> </w:t>
      </w:r>
      <w:r w:rsidRPr="00641BDB">
        <w:rPr>
          <w:lang w:val="es-ES_tradnl"/>
        </w:rPr>
        <w:tab/>
      </w:r>
      <w:r w:rsidRPr="00641BDB">
        <w:rPr>
          <w:lang w:val="es-ES_tradnl"/>
        </w:rPr>
        <w:tab/>
      </w:r>
      <w:r w:rsidRPr="00641BDB">
        <w:rPr>
          <w:lang w:val="es-ES_tradnl"/>
        </w:rPr>
        <w:tab/>
      </w:r>
      <w:r w:rsidRPr="00641BDB">
        <w:rPr>
          <w:lang w:val="es-ES_tradnl"/>
        </w:rPr>
        <w:tab/>
      </w:r>
      <w:hyperlink r:id="rId100" w:history="1">
        <w:r w:rsidRPr="00641BDB">
          <w:rPr>
            <w:color w:val="0000FF"/>
            <w:u w:val="single"/>
            <w:lang w:val="es-ES_tradnl"/>
          </w:rPr>
          <w:t>https://martinfowler.com/bliki/CQRS.html</w:t>
        </w:r>
      </w:hyperlink>
    </w:p>
    <w:p w14:paraId="4C3338FE" w14:textId="01D4BB45" w:rsidR="0069220B" w:rsidRPr="00CB6A97" w:rsidRDefault="005E48A2" w:rsidP="0069220B">
      <w:pPr>
        <w:spacing w:before="170" w:after="170"/>
        <w:rPr>
          <w:bCs/>
          <w:lang w:val="fr-FR"/>
        </w:rPr>
      </w:pPr>
      <w:del w:id="571" w:author="Author">
        <w:r w:rsidRPr="00CB6A97">
          <w:rPr>
            <w:bCs/>
            <w:lang w:val="fr-FR"/>
          </w:rPr>
          <w:delText>ITU</w:delText>
        </w:r>
      </w:del>
      <w:ins w:id="572" w:author="Author">
        <w:r w:rsidR="0069220B" w:rsidRPr="00CB6A97">
          <w:rPr>
            <w:lang w:val="fr-FR"/>
          </w:rPr>
          <w:t>UIT</w:t>
        </w:r>
      </w:ins>
      <w:r w:rsidR="00D22D23" w:rsidRPr="00CB6A97">
        <w:rPr>
          <w:lang w:val="fr-FR"/>
        </w:rPr>
        <w:t xml:space="preserve"> </w:t>
      </w:r>
      <w:ins w:id="573" w:author="Author">
        <w:r w:rsidR="0069220B" w:rsidRPr="00CB6A97">
          <w:rPr>
            <w:lang w:val="fr-FR"/>
          </w:rPr>
          <w:tab/>
        </w:r>
        <w:r w:rsidR="0069220B" w:rsidRPr="00CB6A97">
          <w:rPr>
            <w:lang w:val="fr-FR"/>
          </w:rPr>
          <w:tab/>
        </w:r>
        <w:r w:rsidR="0069220B" w:rsidRPr="00CB6A97">
          <w:rPr>
            <w:lang w:val="fr-FR"/>
          </w:rPr>
          <w:tab/>
        </w:r>
        <w:r w:rsidR="0069220B" w:rsidRPr="00CB6A97">
          <w:rPr>
            <w:lang w:val="fr-FR"/>
          </w:rPr>
          <w:tab/>
        </w:r>
      </w:ins>
      <w:r w:rsidR="0069220B" w:rsidRPr="00CB6A97">
        <w:rPr>
          <w:lang w:val="fr-FR"/>
        </w:rPr>
        <w:tab/>
      </w:r>
      <w:hyperlink r:id="rId101" w:history="1">
        <w:r w:rsidR="0069220B" w:rsidRPr="00CB6A97">
          <w:rPr>
            <w:color w:val="0000FF"/>
            <w:u w:val="single"/>
            <w:lang w:val="fr-FR"/>
          </w:rPr>
          <w:t>https://www.itu.int/en/ITU-T/ipr/Pages/open.aspx</w:t>
        </w:r>
      </w:hyperlink>
    </w:p>
    <w:p w14:paraId="641E4C4D" w14:textId="5E71796E" w:rsidR="0069220B" w:rsidRPr="00641BDB" w:rsidRDefault="0069220B" w:rsidP="0069220B">
      <w:pPr>
        <w:spacing w:before="170" w:after="170"/>
        <w:rPr>
          <w:color w:val="0000FF"/>
          <w:u w:val="single"/>
          <w:lang w:val="es-ES_tradnl"/>
        </w:rPr>
      </w:pPr>
      <w:ins w:id="574" w:author="Author">
        <w:r w:rsidRPr="00641BDB">
          <w:rPr>
            <w:lang w:val="es-ES_tradnl"/>
          </w:rPr>
          <w:t xml:space="preserve">Referencias sobre seguridad REST de </w:t>
        </w:r>
      </w:ins>
      <w:r w:rsidRPr="00641BDB">
        <w:rPr>
          <w:lang w:val="es-ES_tradnl"/>
        </w:rPr>
        <w:t xml:space="preserve">OWASP </w:t>
      </w:r>
      <w:del w:id="575" w:author="Author">
        <w:r w:rsidR="005E48A2" w:rsidRPr="00641BDB">
          <w:rPr>
            <w:bCs/>
            <w:i/>
            <w:iCs/>
            <w:lang w:val="es-ES_tradnl"/>
          </w:rPr>
          <w:delText>Rest Security Cheat Sheet</w:delText>
        </w:r>
        <w:r w:rsidR="00423E15" w:rsidRPr="00641BDB">
          <w:rPr>
            <w:bCs/>
            <w:lang w:val="es-ES_tradnl"/>
          </w:rPr>
          <w:tab/>
        </w:r>
      </w:del>
      <w:hyperlink r:id="rId102" w:history="1">
        <w:r w:rsidRPr="00641BDB">
          <w:rPr>
            <w:color w:val="0000FF"/>
            <w:u w:val="single"/>
            <w:lang w:val="es-ES_tradnl"/>
          </w:rPr>
          <w:t>https://www.owasp.org/index.php/REST_Security_Cheat_Sheet</w:t>
        </w:r>
      </w:hyperlink>
    </w:p>
    <w:p w14:paraId="7962129E" w14:textId="0808DC2B" w:rsidR="0069220B" w:rsidRPr="00D355E5" w:rsidRDefault="0069220B" w:rsidP="0069220B">
      <w:pPr>
        <w:spacing w:before="170" w:after="170"/>
        <w:rPr>
          <w:bCs/>
        </w:rPr>
      </w:pPr>
      <w:r w:rsidRPr="00D355E5">
        <w:t>DDD</w:t>
      </w:r>
      <w:r w:rsidR="00D22D23" w:rsidRPr="00D355E5">
        <w:t xml:space="preserve"> </w:t>
      </w:r>
      <w:r w:rsidRPr="00D355E5">
        <w:tab/>
      </w:r>
      <w:r w:rsidRPr="00D355E5">
        <w:tab/>
      </w:r>
      <w:r w:rsidRPr="00D355E5">
        <w:tab/>
      </w:r>
      <w:r w:rsidRPr="00D355E5">
        <w:tab/>
      </w:r>
      <w:r w:rsidRPr="00D355E5">
        <w:tab/>
      </w:r>
      <w:hyperlink r:id="rId103" w:history="1">
        <w:r w:rsidRPr="00D355E5">
          <w:rPr>
            <w:color w:val="0000FF"/>
            <w:u w:val="single"/>
          </w:rPr>
          <w:t>https://martinfowler.com/bliki/BoundedContext.html</w:t>
        </w:r>
      </w:hyperlink>
    </w:p>
    <w:p w14:paraId="42711FC6" w14:textId="46AA14D5" w:rsidR="0069220B" w:rsidRPr="00641BDB" w:rsidRDefault="0069220B" w:rsidP="0069220B">
      <w:pPr>
        <w:spacing w:before="170" w:after="170"/>
        <w:rPr>
          <w:bCs/>
          <w:lang w:val="es-ES_tradnl"/>
        </w:rPr>
      </w:pPr>
      <w:r w:rsidRPr="00641BDB">
        <w:rPr>
          <w:lang w:val="es-ES_tradnl"/>
        </w:rPr>
        <w:t xml:space="preserve">Principios </w:t>
      </w:r>
      <w:del w:id="576" w:author="Author">
        <w:r w:rsidR="00282C25" w:rsidRPr="00641BDB">
          <w:rPr>
            <w:bCs/>
            <w:lang w:val="es-ES_tradnl"/>
          </w:rPr>
          <w:delText xml:space="preserve">de la arquitectura </w:delText>
        </w:r>
      </w:del>
      <w:r w:rsidRPr="00641BDB">
        <w:rPr>
          <w:lang w:val="es-ES_tradnl"/>
        </w:rPr>
        <w:t>REST</w:t>
      </w:r>
      <w:r w:rsidR="00D22D23" w:rsidRPr="00641BDB">
        <w:rPr>
          <w:lang w:val="es-ES_tradnl"/>
        </w:rPr>
        <w:t xml:space="preserve"> </w:t>
      </w:r>
      <w:r w:rsidRPr="00641BDB">
        <w:rPr>
          <w:lang w:val="es-ES_tradnl"/>
        </w:rPr>
        <w:tab/>
      </w:r>
      <w:r w:rsidRPr="00641BDB">
        <w:rPr>
          <w:lang w:val="es-ES_tradnl"/>
        </w:rPr>
        <w:tab/>
      </w:r>
      <w:r w:rsidRPr="00641BDB">
        <w:rPr>
          <w:lang w:val="es-ES_tradnl"/>
        </w:rPr>
        <w:tab/>
      </w:r>
      <w:hyperlink r:id="rId104" w:history="1">
        <w:r w:rsidRPr="00641BDB">
          <w:rPr>
            <w:color w:val="0000FF"/>
            <w:u w:val="single"/>
            <w:lang w:val="es-ES_tradnl"/>
          </w:rPr>
          <w:t>https://en.wikipedia.org/wiki/Representational_state_transfer</w:t>
        </w:r>
      </w:hyperlink>
    </w:p>
    <w:p w14:paraId="08DCC9D2" w14:textId="1574B715" w:rsidR="0069220B" w:rsidRPr="00641BDB" w:rsidRDefault="0069220B" w:rsidP="0069220B">
      <w:pPr>
        <w:spacing w:before="170" w:after="170"/>
        <w:rPr>
          <w:bCs/>
          <w:lang w:val="es-ES_tradnl"/>
        </w:rPr>
      </w:pPr>
      <w:r w:rsidRPr="00641BDB">
        <w:rPr>
          <w:lang w:val="es-ES_tradnl"/>
        </w:rPr>
        <w:lastRenderedPageBreak/>
        <w:t>Principio de abierto/cerrado</w:t>
      </w:r>
      <w:r w:rsidR="00D22D23" w:rsidRPr="00641BDB">
        <w:rPr>
          <w:lang w:val="es-ES_tradnl"/>
        </w:rPr>
        <w:t xml:space="preserve"> </w:t>
      </w:r>
      <w:r w:rsidRPr="00641BDB">
        <w:rPr>
          <w:lang w:val="es-ES_tradnl"/>
        </w:rPr>
        <w:tab/>
      </w:r>
      <w:r w:rsidRPr="00641BDB">
        <w:rPr>
          <w:lang w:val="es-ES_tradnl"/>
        </w:rPr>
        <w:tab/>
      </w:r>
      <w:r w:rsidRPr="00641BDB">
        <w:rPr>
          <w:lang w:val="es-ES_tradnl"/>
        </w:rPr>
        <w:fldChar w:fldCharType="begin"/>
      </w:r>
      <w:r w:rsidRPr="00641BDB">
        <w:rPr>
          <w:lang w:val="es-ES_tradnl"/>
        </w:rPr>
        <w:instrText>HYPERLINK "https://en.wikipedia.org/wiki/Open/closed_principle"</w:instrText>
      </w:r>
      <w:r w:rsidR="008516DD" w:rsidRPr="00641BDB">
        <w:rPr>
          <w:lang w:val="es-ES_tradnl"/>
        </w:rPr>
      </w:r>
      <w:r w:rsidRPr="00641BDB">
        <w:rPr>
          <w:lang w:val="es-ES_tradnl"/>
        </w:rPr>
        <w:fldChar w:fldCharType="separate"/>
      </w:r>
      <w:r w:rsidRPr="00641BDB">
        <w:rPr>
          <w:color w:val="0000FF"/>
          <w:u w:val="single"/>
          <w:lang w:val="es-ES_tradnl"/>
        </w:rPr>
        <w:t>https://</w:t>
      </w:r>
      <w:del w:id="577" w:author="Author">
        <w:r w:rsidR="005E48A2" w:rsidRPr="00641BDB">
          <w:rPr>
            <w:rStyle w:val="Hyperlink"/>
            <w:lang w:val="es-ES_tradnl"/>
          </w:rPr>
          <w:delText>en</w:delText>
        </w:r>
      </w:del>
      <w:ins w:id="578" w:author="Author">
        <w:r w:rsidRPr="00641BDB">
          <w:rPr>
            <w:color w:val="0000FF"/>
            <w:u w:val="single"/>
            <w:lang w:val="es-ES_tradnl"/>
          </w:rPr>
          <w:t>es</w:t>
        </w:r>
      </w:ins>
      <w:r w:rsidRPr="00641BDB">
        <w:rPr>
          <w:color w:val="0000FF"/>
          <w:u w:val="single"/>
          <w:lang w:val="es-ES_tradnl"/>
        </w:rPr>
        <w:t>.wikipedia.org/wiki/</w:t>
      </w:r>
      <w:del w:id="579" w:author="Author">
        <w:r w:rsidR="005E48A2" w:rsidRPr="00641BDB">
          <w:rPr>
            <w:rStyle w:val="Hyperlink"/>
            <w:lang w:val="es-ES_tradnl"/>
          </w:rPr>
          <w:delText>Open/closed_principle</w:delText>
        </w:r>
      </w:del>
      <w:ins w:id="580" w:author="Author">
        <w:r w:rsidRPr="00641BDB">
          <w:rPr>
            <w:color w:val="0000FF"/>
            <w:u w:val="single"/>
            <w:lang w:val="es-ES_tradnl"/>
          </w:rPr>
          <w:t>Principio_de_abierto/cerrado</w:t>
        </w:r>
      </w:ins>
      <w:r w:rsidRPr="00641BDB">
        <w:rPr>
          <w:lang w:val="es-ES_tradnl"/>
        </w:rPr>
        <w:fldChar w:fldCharType="end"/>
      </w:r>
    </w:p>
    <w:p w14:paraId="19373D6E" w14:textId="587F2DB1" w:rsidR="0069220B" w:rsidRPr="00641BDB" w:rsidRDefault="005E48A2" w:rsidP="0069220B">
      <w:pPr>
        <w:spacing w:before="170" w:after="170"/>
        <w:rPr>
          <w:color w:val="0000FF"/>
          <w:u w:val="single"/>
          <w:lang w:val="es-ES_tradnl"/>
        </w:rPr>
      </w:pPr>
      <w:del w:id="581" w:author="Author">
        <w:r w:rsidRPr="00641BDB">
          <w:rPr>
            <w:bCs/>
            <w:i/>
            <w:iCs/>
            <w:lang w:val="es-ES_tradnl"/>
          </w:rPr>
          <w:delText>Which style of WSDL should I use?</w:delText>
        </w:r>
        <w:r w:rsidRPr="00641BDB">
          <w:rPr>
            <w:bCs/>
            <w:lang w:val="es-ES_tradnl"/>
          </w:rPr>
          <w:delText> </w:delText>
        </w:r>
        <w:r w:rsidR="00BA6610" w:rsidRPr="00641BDB">
          <w:rPr>
            <w:bCs/>
            <w:lang w:val="es-ES_tradnl"/>
          </w:rPr>
          <w:delText>(¿</w:delText>
        </w:r>
      </w:del>
      <w:ins w:id="582" w:author="Author">
        <w:r w:rsidR="0069220B" w:rsidRPr="00641BDB">
          <w:rPr>
            <w:lang w:val="es-ES_tradnl"/>
          </w:rPr>
          <w:t>¿</w:t>
        </w:r>
      </w:ins>
      <w:r w:rsidR="0069220B" w:rsidRPr="00641BDB">
        <w:rPr>
          <w:lang w:val="es-ES_tradnl"/>
        </w:rPr>
        <w:t xml:space="preserve">Qué estilo de WSDL </w:t>
      </w:r>
      <w:del w:id="583" w:author="Author">
        <w:r w:rsidR="00BA6610" w:rsidRPr="00641BDB">
          <w:rPr>
            <w:bCs/>
            <w:lang w:val="es-ES_tradnl"/>
          </w:rPr>
          <w:delText xml:space="preserve">debería usar?) </w:delText>
        </w:r>
      </w:del>
      <w:ins w:id="584" w:author="Author">
        <w:r w:rsidR="0069220B" w:rsidRPr="00641BDB">
          <w:rPr>
            <w:lang w:val="es-ES_tradnl"/>
          </w:rPr>
          <w:t>debo utilizar?</w:t>
        </w:r>
      </w:ins>
      <w:r w:rsidR="00D22D23" w:rsidRPr="00641BDB">
        <w:rPr>
          <w:lang w:val="es-ES_tradnl"/>
        </w:rPr>
        <w:t xml:space="preserve"> </w:t>
      </w:r>
      <w:ins w:id="585" w:author="Author">
        <w:r w:rsidR="0069220B" w:rsidRPr="00641BDB">
          <w:rPr>
            <w:lang w:val="es-ES_tradnl"/>
          </w:rPr>
          <w:tab/>
        </w:r>
      </w:ins>
      <w:hyperlink r:id="rId105" w:history="1">
        <w:r w:rsidR="0069220B" w:rsidRPr="00641BDB">
          <w:rPr>
            <w:color w:val="0000FF"/>
            <w:u w:val="single"/>
            <w:lang w:val="es-ES_tradnl"/>
          </w:rPr>
          <w:t>https://www.ibm.com/developerworks/library/ws-whichwsdl/</w:t>
        </w:r>
      </w:hyperlink>
    </w:p>
    <w:p w14:paraId="773C6B04" w14:textId="77777777" w:rsidR="0069220B" w:rsidRPr="00641BDB" w:rsidRDefault="0069220B" w:rsidP="0069220B">
      <w:pPr>
        <w:spacing w:before="170" w:after="170"/>
        <w:rPr>
          <w:u w:val="single"/>
          <w:lang w:val="es-ES_tradnl"/>
        </w:rPr>
      </w:pPr>
      <w:r w:rsidRPr="00641BDB">
        <w:rPr>
          <w:u w:val="single"/>
          <w:lang w:val="es-ES_tradnl"/>
        </w:rPr>
        <w:t xml:space="preserve">Gobierno de Nueva Zelandia </w:t>
      </w:r>
    </w:p>
    <w:p w14:paraId="63E27249" w14:textId="46E0E727" w:rsidR="0069220B" w:rsidRPr="00641BDB" w:rsidRDefault="0069220B" w:rsidP="0069220B">
      <w:pPr>
        <w:spacing w:before="170" w:after="170"/>
        <w:rPr>
          <w:color w:val="0000FF"/>
          <w:u w:val="single"/>
          <w:lang w:val="es-ES_tradnl"/>
        </w:rPr>
      </w:pPr>
      <w:ins w:id="586" w:author="Author">
        <w:r w:rsidRPr="00641BDB">
          <w:rPr>
            <w:lang w:val="es-ES_tradnl"/>
          </w:rPr>
          <w:t xml:space="preserve">Normas y directrices </w:t>
        </w:r>
      </w:ins>
      <w:r w:rsidRPr="00641BDB">
        <w:rPr>
          <w:lang w:val="es-ES_tradnl"/>
        </w:rPr>
        <w:t>API</w:t>
      </w:r>
      <w:r w:rsidRPr="00641BDB">
        <w:rPr>
          <w:lang w:val="es-ES_tradnl"/>
        </w:rPr>
        <w:tab/>
      </w:r>
      <w:del w:id="587" w:author="Author">
        <w:r w:rsidR="00D672CD" w:rsidRPr="00641BDB">
          <w:rPr>
            <w:i/>
            <w:lang w:val="es-ES_tradnl"/>
          </w:rPr>
          <w:delText xml:space="preserve"> </w:delText>
        </w:r>
        <w:r w:rsidR="00D672CD" w:rsidRPr="00641BDB">
          <w:rPr>
            <w:bCs/>
            <w:i/>
            <w:lang w:val="es-ES_tradnl"/>
          </w:rPr>
          <w:delText>Standard</w:delText>
        </w:r>
        <w:r w:rsidR="00D672CD" w:rsidRPr="00641BDB">
          <w:rPr>
            <w:i/>
            <w:lang w:val="es-ES_tradnl"/>
          </w:rPr>
          <w:delText xml:space="preserve"> and Guidelines</w:delText>
        </w:r>
      </w:del>
      <w:r w:rsidR="00D22D23" w:rsidRPr="00641BDB">
        <w:rPr>
          <w:lang w:val="es-ES_tradnl"/>
        </w:rPr>
        <w:t xml:space="preserve"> </w:t>
      </w:r>
      <w:r w:rsidRPr="00641BDB">
        <w:rPr>
          <w:lang w:val="es-ES_tradnl"/>
        </w:rPr>
        <w:tab/>
      </w:r>
      <w:hyperlink r:id="rId106" w:history="1">
        <w:r w:rsidRPr="00641BDB">
          <w:rPr>
            <w:color w:val="0000FF"/>
            <w:u w:val="single"/>
            <w:lang w:val="es-ES_tradnl"/>
          </w:rPr>
          <w:t>https://www.digital.govt.nz/standards-and-guidance/technology-and-architecture/application-programming-interfaces-apis/api-guidelines</w:t>
        </w:r>
      </w:hyperlink>
      <w:r w:rsidRPr="00641BDB">
        <w:rPr>
          <w:lang w:val="es-ES_tradnl"/>
        </w:rPr>
        <w:t xml:space="preserve"> </w:t>
      </w:r>
    </w:p>
    <w:p w14:paraId="014741DA" w14:textId="3F05A2B0" w:rsidR="0069220B" w:rsidRPr="00641BDB" w:rsidRDefault="00D672CD" w:rsidP="0069220B">
      <w:pPr>
        <w:spacing w:before="170" w:after="170"/>
        <w:rPr>
          <w:lang w:val="es-ES_tradnl"/>
        </w:rPr>
      </w:pPr>
      <w:del w:id="588" w:author="Author">
        <w:r w:rsidRPr="00641BDB">
          <w:rPr>
            <w:bCs/>
            <w:i/>
            <w:lang w:val="es-ES_tradnl"/>
          </w:rPr>
          <w:delText>Cross</w:delText>
        </w:r>
        <w:r w:rsidRPr="00641BDB">
          <w:rPr>
            <w:i/>
            <w:lang w:val="es-ES_tradnl"/>
          </w:rPr>
          <w:delText xml:space="preserve"> site scrip</w:delText>
        </w:r>
        <w:r w:rsidR="004D0D5E" w:rsidRPr="00641BDB">
          <w:rPr>
            <w:i/>
            <w:lang w:val="es-ES_tradnl"/>
          </w:rPr>
          <w:delText>ting prevention cheat sheet</w:delText>
        </w:r>
        <w:r w:rsidR="004D0D5E" w:rsidRPr="00641BDB">
          <w:rPr>
            <w:lang w:val="es-ES_tradnl"/>
          </w:rPr>
          <w:delText xml:space="preserve"> </w:delText>
        </w:r>
        <w:r w:rsidR="004D0D5E" w:rsidRPr="00641BDB">
          <w:rPr>
            <w:lang w:val="es-ES_tradnl"/>
          </w:rPr>
          <w:tab/>
        </w:r>
        <w:r w:rsidRPr="00641BDB">
          <w:rPr>
            <w:lang w:val="es-ES_tradnl"/>
          </w:rPr>
          <w:tab/>
        </w:r>
      </w:del>
      <w:ins w:id="589" w:author="Author">
        <w:r w:rsidR="0069220B" w:rsidRPr="00641BDB">
          <w:rPr>
            <w:lang w:val="es-ES_tradnl"/>
          </w:rPr>
          <w:t xml:space="preserve">Referencias para la prevención de secuencias entre sitios </w:t>
        </w:r>
      </w:ins>
      <w:hyperlink r:id="rId107" w:history="1">
        <w:r w:rsidR="0069220B" w:rsidRPr="00641BDB">
          <w:rPr>
            <w:color w:val="0000FF"/>
            <w:u w:val="single"/>
            <w:lang w:val="es-ES_tradnl"/>
          </w:rPr>
          <w:t>https://cheatsheetseries.owasp.org/cheatsheets/Cross_Site_Scripting_Prevention_Cheat_Sheet.html</w:t>
        </w:r>
      </w:hyperlink>
    </w:p>
    <w:p w14:paraId="25B5E7D1" w14:textId="4AE9C1DB" w:rsidR="0069220B" w:rsidRPr="00641BDB" w:rsidRDefault="0069220B" w:rsidP="0069220B">
      <w:pPr>
        <w:spacing w:before="170" w:after="170"/>
        <w:rPr>
          <w:rFonts w:ascii="Helvetica" w:hAnsi="Helvetica" w:cs="Helvetica"/>
          <w:bCs/>
          <w:spacing w:val="-2"/>
          <w:lang w:val="es-ES_tradnl"/>
        </w:rPr>
      </w:pPr>
      <w:ins w:id="590" w:author="Author">
        <w:r w:rsidRPr="00641BDB">
          <w:rPr>
            <w:rFonts w:ascii="Helvetica" w:hAnsi="Helvetica"/>
            <w:lang w:val="es-ES_tradnl"/>
          </w:rPr>
          <w:t xml:space="preserve">Referencias de </w:t>
        </w:r>
      </w:ins>
      <w:r w:rsidRPr="00641BDB">
        <w:rPr>
          <w:rFonts w:ascii="Helvetica" w:hAnsi="Helvetica"/>
          <w:lang w:val="es-ES_tradnl"/>
        </w:rPr>
        <w:t>OWASP</w:t>
      </w:r>
      <w:del w:id="591" w:author="Author">
        <w:r w:rsidR="00D672CD" w:rsidRPr="00641BDB">
          <w:rPr>
            <w:rFonts w:ascii="Helvetica" w:hAnsi="Helvetica" w:cs="Helvetica"/>
            <w:bCs/>
            <w:i/>
            <w:spacing w:val="-2"/>
            <w:lang w:val="es-ES_tradnl"/>
          </w:rPr>
          <w:delText xml:space="preserve"> Cheat Sheet Series</w:delText>
        </w:r>
      </w:del>
      <w:r w:rsidR="00D22D23" w:rsidRPr="00641BDB">
        <w:rPr>
          <w:rFonts w:ascii="Helvetica" w:hAnsi="Helvetica" w:cs="Helvetica"/>
          <w:bCs/>
          <w:spacing w:val="-2"/>
          <w:lang w:val="es-ES_tradnl"/>
        </w:rPr>
        <w:t xml:space="preserve"> </w:t>
      </w:r>
      <w:r w:rsidRPr="00641BDB">
        <w:rPr>
          <w:rFonts w:ascii="Helvetica" w:hAnsi="Helvetica"/>
          <w:lang w:val="es-ES_tradnl"/>
        </w:rPr>
        <w:tab/>
      </w:r>
      <w:r w:rsidRPr="00641BDB">
        <w:rPr>
          <w:rFonts w:ascii="Helvetica" w:hAnsi="Helvetica"/>
          <w:lang w:val="es-ES_tradnl"/>
        </w:rPr>
        <w:tab/>
      </w:r>
      <w:hyperlink r:id="rId108" w:history="1">
        <w:r w:rsidRPr="00641BDB">
          <w:rPr>
            <w:rFonts w:ascii="Helvetica" w:hAnsi="Helvetica"/>
            <w:color w:val="0000FF"/>
            <w:u w:val="single"/>
            <w:lang w:val="es-ES_tradnl"/>
          </w:rPr>
          <w:t>https://cheatsheetseries.owasp.org/</w:t>
        </w:r>
      </w:hyperlink>
    </w:p>
    <w:p w14:paraId="4E8B096E" w14:textId="261DA299" w:rsidR="0069220B" w:rsidRPr="00641BDB" w:rsidRDefault="00D672CD" w:rsidP="0069220B">
      <w:pPr>
        <w:spacing w:before="170" w:after="170"/>
        <w:rPr>
          <w:color w:val="0000FF"/>
          <w:u w:val="single"/>
          <w:lang w:val="es-ES_tradnl"/>
        </w:rPr>
      </w:pPr>
      <w:del w:id="592" w:author="Author">
        <w:r w:rsidRPr="00641BDB">
          <w:rPr>
            <w:i/>
            <w:lang w:val="es-ES_tradnl"/>
          </w:rPr>
          <w:delText>Digital Signature Standard</w:delText>
        </w:r>
      </w:del>
      <w:ins w:id="593" w:author="Author">
        <w:r w:rsidR="0069220B" w:rsidRPr="00641BDB">
          <w:rPr>
            <w:lang w:val="es-ES_tradnl"/>
          </w:rPr>
          <w:t>Norma de firma digital</w:t>
        </w:r>
      </w:ins>
      <w:r w:rsidR="0069220B" w:rsidRPr="00641BDB">
        <w:rPr>
          <w:lang w:val="es-ES_tradnl"/>
        </w:rPr>
        <w:t xml:space="preserve"> (DSS)</w:t>
      </w:r>
      <w:r w:rsidR="0069220B" w:rsidRPr="00641BDB">
        <w:rPr>
          <w:lang w:val="es-ES_tradnl"/>
        </w:rPr>
        <w:tab/>
      </w:r>
      <w:r w:rsidR="0069220B" w:rsidRPr="00641BDB">
        <w:rPr>
          <w:lang w:val="es-ES_tradnl"/>
        </w:rPr>
        <w:tab/>
      </w:r>
      <w:hyperlink r:id="rId109" w:history="1">
        <w:r w:rsidR="0069220B" w:rsidRPr="00641BDB">
          <w:rPr>
            <w:color w:val="0000FF"/>
            <w:u w:val="single"/>
            <w:lang w:val="es-ES_tradnl"/>
          </w:rPr>
          <w:t>https://nvlpubs.nist.gov/nistpubs/fips/nist.fips.186-4.pdf</w:t>
        </w:r>
      </w:hyperlink>
      <w:r w:rsidR="0069220B" w:rsidRPr="00641BDB">
        <w:rPr>
          <w:color w:val="0000FF"/>
          <w:u w:val="single"/>
          <w:lang w:val="es-ES_tradnl"/>
        </w:rPr>
        <w:t xml:space="preserve"> </w:t>
      </w:r>
    </w:p>
    <w:p w14:paraId="46F59165" w14:textId="71D525CB" w:rsidR="0069220B" w:rsidRPr="00641BDB" w:rsidRDefault="0069220B" w:rsidP="0069220B">
      <w:pPr>
        <w:spacing w:before="170" w:after="170"/>
        <w:rPr>
          <w:color w:val="0000FF"/>
          <w:u w:val="single"/>
          <w:lang w:val="es-ES_tradnl"/>
        </w:rPr>
      </w:pPr>
      <w:ins w:id="594" w:author="Author">
        <w:r w:rsidRPr="00641BDB">
          <w:rPr>
            <w:lang w:val="es-ES_tradnl"/>
          </w:rPr>
          <w:t xml:space="preserve">Seguridad de mensajes 1.0 en </w:t>
        </w:r>
      </w:ins>
      <w:r w:rsidRPr="00641BDB">
        <w:rPr>
          <w:lang w:val="es-ES_tradnl"/>
        </w:rPr>
        <w:t>SOAP</w:t>
      </w:r>
      <w:del w:id="595" w:author="Author">
        <w:r w:rsidR="00D672CD" w:rsidRPr="00641BDB">
          <w:rPr>
            <w:i/>
            <w:lang w:val="es-ES_tradnl"/>
          </w:rPr>
          <w:delText xml:space="preserve"> Message Security 1.0, OASIS Standard</w:delText>
        </w:r>
      </w:del>
      <w:ins w:id="596" w:author="Author">
        <w:r w:rsidRPr="00641BDB">
          <w:rPr>
            <w:lang w:val="es-ES_tradnl"/>
          </w:rPr>
          <w:t>, norma</w:t>
        </w:r>
      </w:ins>
      <w:r w:rsidRPr="00641BDB">
        <w:rPr>
          <w:lang w:val="es-ES_tradnl"/>
        </w:rPr>
        <w:t xml:space="preserve"> 200401 </w:t>
      </w:r>
      <w:ins w:id="597" w:author="Author">
        <w:r w:rsidRPr="00641BDB">
          <w:rPr>
            <w:lang w:val="es-ES_tradnl"/>
          </w:rPr>
          <w:t xml:space="preserve">de OASIS </w:t>
        </w:r>
      </w:ins>
      <w:hyperlink r:id="rId110" w:history="1">
        <w:r w:rsidRPr="00641BDB">
          <w:rPr>
            <w:color w:val="0000FF"/>
            <w:u w:val="single"/>
            <w:lang w:val="es-ES_tradnl"/>
          </w:rPr>
          <w:t>http://docs.oasis-open.org/wss/2004/01/oasis-200401-wss-soap-message-security-1.0.pdf</w:t>
        </w:r>
      </w:hyperlink>
    </w:p>
    <w:p w14:paraId="55D7BC56" w14:textId="620891E2" w:rsidR="0069220B" w:rsidRPr="00641BDB" w:rsidRDefault="0069220B" w:rsidP="0069220B">
      <w:pPr>
        <w:spacing w:before="170" w:after="170"/>
        <w:rPr>
          <w:bCs/>
          <w:lang w:val="es-ES_tradnl"/>
        </w:rPr>
      </w:pPr>
      <w:ins w:id="598" w:author="Author">
        <w:r w:rsidRPr="00641BDB">
          <w:rPr>
            <w:lang w:val="es-ES_tradnl"/>
          </w:rPr>
          <w:t xml:space="preserve">Principios de diseño de servicios de </w:t>
        </w:r>
      </w:ins>
      <w:r w:rsidRPr="00641BDB">
        <w:rPr>
          <w:lang w:val="es-ES_tradnl"/>
        </w:rPr>
        <w:t>SOA</w:t>
      </w:r>
      <w:del w:id="599" w:author="Author">
        <w:r w:rsidR="00D672CD" w:rsidRPr="00641BDB">
          <w:rPr>
            <w:i/>
            <w:lang w:val="es-ES_tradnl"/>
          </w:rPr>
          <w:delText xml:space="preserve"> Principles of Service Design</w:delText>
        </w:r>
      </w:del>
      <w:r w:rsidRPr="00641BDB">
        <w:rPr>
          <w:lang w:val="es-ES_tradnl"/>
        </w:rPr>
        <w:t>, Thomas Erl (2008)</w:t>
      </w:r>
    </w:p>
    <w:p w14:paraId="2B5C08B0" w14:textId="77777777" w:rsidR="00D672CD" w:rsidRPr="00641BDB" w:rsidRDefault="00D672CD" w:rsidP="009C4309">
      <w:pPr>
        <w:spacing w:after="240"/>
        <w:ind w:left="2736" w:hanging="2736"/>
        <w:rPr>
          <w:bCs/>
          <w:lang w:val="es-ES_tradnl"/>
        </w:rPr>
      </w:pPr>
    </w:p>
    <w:p w14:paraId="0C27348C" w14:textId="33FB9953" w:rsidR="006730FF" w:rsidRPr="00641BDB" w:rsidRDefault="005E48A2" w:rsidP="0069220B">
      <w:pPr>
        <w:spacing w:before="100" w:beforeAutospacing="1" w:after="100" w:afterAutospacing="1"/>
        <w:ind w:left="5670" w:firstLine="567"/>
        <w:rPr>
          <w:rFonts w:eastAsia="Times New Roman" w:cs="Arial"/>
          <w:szCs w:val="17"/>
          <w:lang w:val="es-ES_tradnl"/>
        </w:rPr>
        <w:sectPr w:rsidR="006730FF" w:rsidRPr="00641BDB" w:rsidSect="00D22D23">
          <w:headerReference w:type="even" r:id="rId111"/>
          <w:headerReference w:type="default" r:id="rId112"/>
          <w:footerReference w:type="even" r:id="rId113"/>
          <w:footerReference w:type="default" r:id="rId114"/>
          <w:headerReference w:type="first" r:id="rId115"/>
          <w:footerReference w:type="first" r:id="rId116"/>
          <w:pgSz w:w="11907" w:h="16839" w:code="9"/>
          <w:pgMar w:top="562" w:right="1138" w:bottom="1282" w:left="1411" w:header="720" w:footer="720" w:gutter="0"/>
          <w:pgNumType w:start="1"/>
          <w:cols w:space="708"/>
          <w:titlePg/>
          <w:docGrid w:linePitch="360"/>
        </w:sectPr>
      </w:pPr>
      <w:r w:rsidRPr="00641BDB">
        <w:rPr>
          <w:rFonts w:eastAsia="Times New Roman" w:cs="Arial"/>
          <w:szCs w:val="17"/>
          <w:lang w:val="es-ES_tradnl"/>
        </w:rPr>
        <w:t>[</w:t>
      </w:r>
      <w:r w:rsidR="00E10544" w:rsidRPr="00641BDB">
        <w:rPr>
          <w:rFonts w:eastAsia="Times New Roman" w:cs="Arial"/>
          <w:szCs w:val="17"/>
          <w:lang w:val="es-ES_tradnl"/>
        </w:rPr>
        <w:t>Sigue e</w:t>
      </w:r>
      <w:r w:rsidR="00793B1A" w:rsidRPr="00641BDB">
        <w:rPr>
          <w:rFonts w:eastAsia="Times New Roman" w:cs="Arial"/>
          <w:szCs w:val="17"/>
          <w:lang w:val="es-ES_tradnl"/>
        </w:rPr>
        <w:t>l</w:t>
      </w:r>
      <w:r w:rsidR="00E10544" w:rsidRPr="00641BDB">
        <w:rPr>
          <w:rFonts w:eastAsia="Times New Roman" w:cs="Arial"/>
          <w:szCs w:val="17"/>
          <w:lang w:val="es-ES_tradnl"/>
        </w:rPr>
        <w:t xml:space="preserve"> Anexo </w:t>
      </w:r>
      <w:r w:rsidR="006C054E" w:rsidRPr="00641BDB">
        <w:rPr>
          <w:rFonts w:eastAsia="Times New Roman" w:cs="Arial"/>
          <w:szCs w:val="17"/>
          <w:lang w:val="es-ES_tradnl"/>
        </w:rPr>
        <w:t>I</w:t>
      </w:r>
      <w:ins w:id="600" w:author="Author">
        <w:r w:rsidR="0069220B" w:rsidRPr="00641BDB">
          <w:rPr>
            <w:rFonts w:eastAsia="Times New Roman" w:cs="Arial"/>
            <w:szCs w:val="17"/>
            <w:lang w:val="es-ES_tradnl"/>
          </w:rPr>
          <w:t xml:space="preserve"> de la Norma ST.90</w:t>
        </w:r>
      </w:ins>
      <w:r w:rsidRPr="00641BDB">
        <w:rPr>
          <w:rFonts w:eastAsia="Times New Roman" w:cs="Arial"/>
          <w:szCs w:val="17"/>
          <w:lang w:val="es-ES_tradnl"/>
        </w:rPr>
        <w:t>]</w:t>
      </w:r>
    </w:p>
    <w:p w14:paraId="3478A73C" w14:textId="1EB5CC80" w:rsidR="003E21A0" w:rsidRPr="00641BDB" w:rsidRDefault="003E21A0" w:rsidP="00482018">
      <w:pPr>
        <w:pStyle w:val="Heading2"/>
        <w:spacing w:line="480" w:lineRule="auto"/>
        <w:jc w:val="center"/>
        <w:rPr>
          <w:sz w:val="20"/>
          <w:lang w:val="es-ES_tradnl"/>
        </w:rPr>
      </w:pPr>
      <w:bookmarkStart w:id="601" w:name="_Toc126065433"/>
      <w:bookmarkStart w:id="602" w:name="_Toc213234819"/>
      <w:r w:rsidRPr="00641BDB">
        <w:rPr>
          <w:b/>
          <w:bCs w:val="0"/>
          <w:sz w:val="20"/>
          <w:szCs w:val="20"/>
          <w:lang w:val="es-ES_tradnl"/>
        </w:rPr>
        <w:lastRenderedPageBreak/>
        <w:t>ANEX</w:t>
      </w:r>
      <w:r w:rsidR="006D46FC" w:rsidRPr="00641BDB">
        <w:rPr>
          <w:b/>
          <w:bCs w:val="0"/>
          <w:sz w:val="20"/>
          <w:szCs w:val="20"/>
          <w:lang w:val="es-ES_tradnl"/>
        </w:rPr>
        <w:t>O</w:t>
      </w:r>
      <w:r w:rsidRPr="00641BDB">
        <w:rPr>
          <w:sz w:val="20"/>
          <w:lang w:val="es-ES_tradnl"/>
        </w:rPr>
        <w:t xml:space="preserve"> I</w:t>
      </w:r>
      <w:bookmarkEnd w:id="601"/>
      <w:bookmarkEnd w:id="602"/>
    </w:p>
    <w:p w14:paraId="325331D8" w14:textId="7DD165E9" w:rsidR="00B374C1" w:rsidRPr="00641BDB" w:rsidRDefault="00B374C1" w:rsidP="00B374C1">
      <w:pPr>
        <w:widowControl w:val="0"/>
        <w:kinsoku w:val="0"/>
        <w:spacing w:before="170" w:after="170"/>
        <w:ind w:right="14"/>
        <w:jc w:val="center"/>
        <w:rPr>
          <w:caps/>
          <w:szCs w:val="17"/>
          <w:lang w:val="es-ES_tradnl"/>
        </w:rPr>
      </w:pPr>
      <w:r w:rsidRPr="00641BDB">
        <w:rPr>
          <w:rFonts w:eastAsia="Times New Roman" w:cs="Arial"/>
          <w:caps/>
          <w:szCs w:val="17"/>
          <w:lang w:val="es-ES_tradnl"/>
        </w:rPr>
        <w:t xml:space="preserve">LISTA DE NORMAS </w:t>
      </w:r>
      <w:del w:id="603" w:author="Author">
        <w:r w:rsidR="006D46FC" w:rsidRPr="00641BDB">
          <w:rPr>
            <w:rFonts w:eastAsia="Times New Roman" w:cs="Arial"/>
            <w:caps/>
            <w:szCs w:val="17"/>
            <w:lang w:val="es-ES_tradnl"/>
          </w:rPr>
          <w:delText xml:space="preserve">DE DISEÑO </w:delText>
        </w:r>
      </w:del>
      <w:r w:rsidRPr="00641BDB">
        <w:rPr>
          <w:rFonts w:eastAsia="Times New Roman" w:cs="Arial"/>
          <w:caps/>
          <w:szCs w:val="17"/>
          <w:lang w:val="es-ES_tradnl"/>
        </w:rPr>
        <w:t xml:space="preserve">Y CONVENCIONES DE </w:t>
      </w:r>
      <w:ins w:id="604" w:author="Author">
        <w:r w:rsidRPr="00641BDB">
          <w:rPr>
            <w:rFonts w:eastAsia="Times New Roman" w:cs="Arial"/>
            <w:caps/>
            <w:szCs w:val="17"/>
            <w:lang w:val="es-ES_tradnl"/>
          </w:rPr>
          <w:t xml:space="preserve">DISEÑO DE </w:t>
        </w:r>
      </w:ins>
      <w:r w:rsidRPr="00641BDB">
        <w:rPr>
          <w:rFonts w:eastAsia="Times New Roman" w:cs="Arial"/>
          <w:caps/>
          <w:szCs w:val="17"/>
          <w:lang w:val="es-ES_tradnl"/>
        </w:rPr>
        <w:t>SERVICIOS WEB RESTful</w:t>
      </w:r>
      <w:ins w:id="605" w:author="Author">
        <w:r w:rsidRPr="00641BDB">
          <w:rPr>
            <w:rFonts w:eastAsia="Times New Roman" w:cs="Arial"/>
            <w:caps/>
            <w:szCs w:val="17"/>
            <w:lang w:val="es-ES_tradnl"/>
          </w:rPr>
          <w:t xml:space="preserve"> e indicadores de conformidad</w:t>
        </w:r>
      </w:ins>
    </w:p>
    <w:p w14:paraId="3CABFF17" w14:textId="653FA18A" w:rsidR="00B374C1" w:rsidRPr="00641BDB" w:rsidRDefault="00B374C1" w:rsidP="00B374C1">
      <w:pPr>
        <w:spacing w:before="170" w:after="170"/>
        <w:jc w:val="center"/>
        <w:rPr>
          <w:i/>
          <w:lang w:val="es-ES_tradnl"/>
        </w:rPr>
      </w:pPr>
      <w:r w:rsidRPr="00641BDB">
        <w:rPr>
          <w:i/>
          <w:lang w:val="es-ES_tradnl"/>
        </w:rPr>
        <w:t xml:space="preserve">Versión </w:t>
      </w:r>
      <w:del w:id="606" w:author="Author">
        <w:r w:rsidR="00482018" w:rsidRPr="00641BDB">
          <w:rPr>
            <w:i/>
            <w:lang w:val="es-ES_tradnl"/>
          </w:rPr>
          <w:delText>1.1</w:delText>
        </w:r>
      </w:del>
      <w:ins w:id="607" w:author="Author">
        <w:r w:rsidRPr="00641BDB">
          <w:rPr>
            <w:i/>
            <w:lang w:val="es-ES_tradnl"/>
          </w:rPr>
          <w:t>2.0</w:t>
        </w:r>
      </w:ins>
    </w:p>
    <w:p w14:paraId="55251BC0" w14:textId="77777777" w:rsidR="00482018" w:rsidRPr="00641BDB" w:rsidRDefault="00482018" w:rsidP="00482018">
      <w:pPr>
        <w:jc w:val="center"/>
        <w:rPr>
          <w:del w:id="608" w:author="Author"/>
          <w:i/>
          <w:lang w:val="es-ES_tradnl"/>
        </w:rPr>
      </w:pPr>
    </w:p>
    <w:p w14:paraId="38ECB5FA" w14:textId="1BA31A1B" w:rsidR="00B374C1" w:rsidRPr="00641BDB" w:rsidRDefault="00482018" w:rsidP="00B374C1">
      <w:pPr>
        <w:widowControl w:val="0"/>
        <w:kinsoku w:val="0"/>
        <w:spacing w:before="170" w:after="170"/>
        <w:ind w:right="11"/>
        <w:jc w:val="center"/>
        <w:rPr>
          <w:lang w:val="es-ES_tradnl"/>
        </w:rPr>
      </w:pPr>
      <w:del w:id="609" w:author="Author">
        <w:r w:rsidRPr="00641BDB">
          <w:rPr>
            <w:i/>
            <w:lang w:val="es-ES_tradnl"/>
          </w:rPr>
          <w:delText>Revisión aprobada</w:delText>
        </w:r>
      </w:del>
      <w:ins w:id="610" w:author="Author">
        <w:r w:rsidR="00B374C1" w:rsidRPr="00641BDB">
          <w:rPr>
            <w:i/>
            <w:lang w:val="es-ES_tradnl"/>
          </w:rPr>
          <w:t>Propuesta presentada para su aprobación</w:t>
        </w:r>
      </w:ins>
      <w:r w:rsidR="00B374C1" w:rsidRPr="00641BDB">
        <w:rPr>
          <w:i/>
          <w:lang w:val="es-ES_tradnl"/>
        </w:rPr>
        <w:t xml:space="preserve"> por el Comité de Normas Técnicas de la OMPI (CWS)</w:t>
      </w:r>
      <w:r w:rsidR="009B3F70" w:rsidRPr="00641BDB">
        <w:rPr>
          <w:i/>
          <w:lang w:val="es-ES_tradnl"/>
        </w:rPr>
        <w:br/>
      </w:r>
      <w:r w:rsidR="00B374C1" w:rsidRPr="00641BDB">
        <w:rPr>
          <w:i/>
          <w:lang w:val="es-ES_tradnl"/>
        </w:rPr>
        <w:t xml:space="preserve">en su </w:t>
      </w:r>
      <w:del w:id="611" w:author="Author">
        <w:r w:rsidR="00AF18EF" w:rsidRPr="00641BDB">
          <w:rPr>
            <w:i/>
            <w:lang w:val="es-ES_tradnl"/>
          </w:rPr>
          <w:delText>décima</w:delText>
        </w:r>
      </w:del>
      <w:ins w:id="612" w:author="Author">
        <w:r w:rsidR="00B374C1" w:rsidRPr="00641BDB">
          <w:rPr>
            <w:i/>
            <w:lang w:val="es-ES_tradnl"/>
          </w:rPr>
          <w:t>decimotercera</w:t>
        </w:r>
      </w:ins>
      <w:r w:rsidR="00B374C1" w:rsidRPr="00641BDB">
        <w:rPr>
          <w:i/>
          <w:lang w:val="es-ES_tradnl"/>
        </w:rPr>
        <w:t xml:space="preserve"> sesión</w:t>
      </w:r>
      <w:del w:id="613" w:author="Author">
        <w:r w:rsidR="00AF18EF" w:rsidRPr="00641BDB">
          <w:rPr>
            <w:i/>
            <w:lang w:val="es-ES_tradnl"/>
          </w:rPr>
          <w:delText>, celebrada el 25 de noviembre de 2022</w:delText>
        </w:r>
      </w:del>
    </w:p>
    <w:p w14:paraId="6C0E0D50" w14:textId="6CF1C78D" w:rsidR="00B374C1" w:rsidRPr="00641BDB" w:rsidRDefault="00A162EE" w:rsidP="00B374C1">
      <w:pPr>
        <w:spacing w:before="170" w:after="170"/>
        <w:rPr>
          <w:rFonts w:cs="Arial"/>
          <w:szCs w:val="17"/>
          <w:lang w:val="es-ES_tradnl"/>
        </w:rPr>
      </w:pPr>
      <w:del w:id="614" w:author="Author">
        <w:r w:rsidRPr="00641BDB">
          <w:rPr>
            <w:rFonts w:cs="Arial"/>
            <w:szCs w:val="17"/>
            <w:lang w:val="es-ES_tradnl"/>
          </w:rPr>
          <w:delText xml:space="preserve">En los cuadros </w:delText>
        </w:r>
        <w:r w:rsidR="00C85841" w:rsidRPr="00641BDB">
          <w:rPr>
            <w:rFonts w:cs="Arial"/>
            <w:szCs w:val="17"/>
            <w:lang w:val="es-ES_tradnl"/>
          </w:rPr>
          <w:delText>del presente</w:delText>
        </w:r>
      </w:del>
      <w:ins w:id="615" w:author="Author">
        <w:r w:rsidR="00B374C1" w:rsidRPr="00641BDB">
          <w:rPr>
            <w:rFonts w:cs="Arial"/>
            <w:szCs w:val="17"/>
            <w:lang w:val="es-ES_tradnl"/>
          </w:rPr>
          <w:t>El</w:t>
        </w:r>
      </w:ins>
      <w:r w:rsidR="00B374C1" w:rsidRPr="00641BDB">
        <w:rPr>
          <w:rFonts w:cs="Arial"/>
          <w:szCs w:val="17"/>
          <w:lang w:val="es-ES_tradnl"/>
        </w:rPr>
        <w:t xml:space="preserve"> Anexo </w:t>
      </w:r>
      <w:del w:id="616" w:author="Author">
        <w:r w:rsidRPr="00641BDB">
          <w:rPr>
            <w:rFonts w:cs="Arial"/>
            <w:szCs w:val="17"/>
            <w:lang w:val="es-ES_tradnl"/>
          </w:rPr>
          <w:delText xml:space="preserve">se resumen las normas </w:delText>
        </w:r>
      </w:del>
      <w:ins w:id="617" w:author="Author">
        <w:r w:rsidR="00B374C1" w:rsidRPr="00641BDB">
          <w:rPr>
            <w:rFonts w:cs="Arial"/>
            <w:szCs w:val="17"/>
            <w:lang w:val="es-ES_tradnl"/>
          </w:rPr>
          <w:t xml:space="preserve">I de la Norma ST.90 </w:t>
        </w:r>
      </w:ins>
      <w:r w:rsidR="00B374C1" w:rsidRPr="00641BDB">
        <w:rPr>
          <w:rFonts w:cs="Arial"/>
          <w:szCs w:val="17"/>
          <w:lang w:val="es-ES_tradnl"/>
        </w:rPr>
        <w:t xml:space="preserve">de </w:t>
      </w:r>
      <w:del w:id="618" w:author="Author">
        <w:r w:rsidRPr="00641BDB">
          <w:rPr>
            <w:rFonts w:cs="Arial"/>
            <w:szCs w:val="17"/>
            <w:lang w:val="es-ES_tradnl"/>
          </w:rPr>
          <w:delText xml:space="preserve">diseño y las </w:delText>
        </w:r>
      </w:del>
      <w:ins w:id="619" w:author="Author">
        <w:r w:rsidR="00B374C1" w:rsidRPr="00641BDB">
          <w:rPr>
            <w:rFonts w:cs="Arial"/>
            <w:szCs w:val="17"/>
            <w:lang w:val="es-ES_tradnl"/>
          </w:rPr>
          <w:t xml:space="preserve">la OMPI proporciona la lista de reglas y </w:t>
        </w:r>
      </w:ins>
      <w:r w:rsidR="00B374C1" w:rsidRPr="00641BDB">
        <w:rPr>
          <w:rFonts w:cs="Arial"/>
          <w:szCs w:val="17"/>
          <w:lang w:val="es-ES_tradnl"/>
        </w:rPr>
        <w:t xml:space="preserve">convenciones de </w:t>
      </w:r>
      <w:del w:id="620" w:author="Author">
        <w:r w:rsidRPr="00641BDB">
          <w:rPr>
            <w:rFonts w:cs="Arial"/>
            <w:szCs w:val="17"/>
            <w:lang w:val="es-ES_tradnl"/>
          </w:rPr>
          <w:delText>los</w:delText>
        </w:r>
      </w:del>
      <w:ins w:id="621" w:author="Author">
        <w:r w:rsidR="00B374C1" w:rsidRPr="00641BDB">
          <w:rPr>
            <w:rFonts w:cs="Arial"/>
            <w:szCs w:val="17"/>
            <w:lang w:val="es-ES_tradnl"/>
          </w:rPr>
          <w:t>diseño para</w:t>
        </w:r>
      </w:ins>
      <w:r w:rsidR="00B374C1" w:rsidRPr="00641BDB">
        <w:rPr>
          <w:rFonts w:cs="Arial"/>
          <w:szCs w:val="17"/>
          <w:lang w:val="es-ES_tradnl"/>
        </w:rPr>
        <w:t xml:space="preserve"> servicios web RESTful, </w:t>
      </w:r>
      <w:del w:id="622" w:author="Author">
        <w:r w:rsidRPr="00641BDB">
          <w:rPr>
            <w:rFonts w:cs="Arial"/>
            <w:szCs w:val="17"/>
            <w:lang w:val="es-ES_tradnl"/>
          </w:rPr>
          <w:delText>y se especifican</w:delText>
        </w:r>
      </w:del>
      <w:ins w:id="623" w:author="Author">
        <w:r w:rsidR="00B374C1" w:rsidRPr="00641BDB">
          <w:rPr>
            <w:rFonts w:cs="Arial"/>
            <w:szCs w:val="17"/>
            <w:lang w:val="es-ES_tradnl"/>
          </w:rPr>
          <w:t>así como los indicadores correspondientes que identifican</w:t>
        </w:r>
      </w:ins>
      <w:r w:rsidR="00B374C1" w:rsidRPr="00641BDB">
        <w:rPr>
          <w:rFonts w:cs="Arial"/>
          <w:szCs w:val="17"/>
          <w:lang w:val="es-ES_tradnl"/>
        </w:rPr>
        <w:t xml:space="preserve"> los requisitos básicos </w:t>
      </w:r>
      <w:del w:id="624" w:author="Author">
        <w:r w:rsidRPr="00641BDB">
          <w:rPr>
            <w:rFonts w:cs="Arial"/>
            <w:szCs w:val="17"/>
            <w:lang w:val="es-ES_tradnl"/>
          </w:rPr>
          <w:delText xml:space="preserve">exigidos para alcanzar un determinado </w:delText>
        </w:r>
      </w:del>
      <w:ins w:id="625" w:author="Author">
        <w:r w:rsidR="00B374C1" w:rsidRPr="00641BDB">
          <w:rPr>
            <w:rFonts w:cs="Arial"/>
            <w:szCs w:val="17"/>
            <w:lang w:val="es-ES_tradnl"/>
          </w:rPr>
          <w:t xml:space="preserve">de conformidad en términos de </w:t>
        </w:r>
      </w:ins>
      <w:r w:rsidR="00B374C1" w:rsidRPr="00641BDB">
        <w:rPr>
          <w:rFonts w:cs="Arial"/>
          <w:szCs w:val="17"/>
          <w:lang w:val="es-ES_tradnl"/>
        </w:rPr>
        <w:t>nivel de conformidad</w:t>
      </w:r>
      <w:del w:id="626" w:author="Author">
        <w:r w:rsidRPr="00641BDB">
          <w:rPr>
            <w:rFonts w:cs="Arial"/>
            <w:szCs w:val="17"/>
            <w:lang w:val="es-ES_tradnl"/>
          </w:rPr>
          <w:delText>,</w:delText>
        </w:r>
      </w:del>
      <w:ins w:id="627" w:author="Author">
        <w:r w:rsidR="00B374C1" w:rsidRPr="00641BDB">
          <w:rPr>
            <w:rFonts w:cs="Arial"/>
            <w:szCs w:val="17"/>
            <w:lang w:val="es-ES_tradnl"/>
          </w:rPr>
          <w:t xml:space="preserve"> y compatibilidad</w:t>
        </w:r>
      </w:ins>
      <w:r w:rsidR="00B374C1" w:rsidRPr="00641BDB">
        <w:rPr>
          <w:rFonts w:cs="Arial"/>
          <w:szCs w:val="17"/>
          <w:lang w:val="es-ES_tradnl"/>
        </w:rPr>
        <w:t xml:space="preserve"> con </w:t>
      </w:r>
      <w:del w:id="628" w:author="Author">
        <w:r w:rsidRPr="00641BDB">
          <w:rPr>
            <w:rFonts w:cs="Arial"/>
            <w:szCs w:val="17"/>
            <w:lang w:val="es-ES_tradnl"/>
          </w:rPr>
          <w:delText>el fin de facilitar la implementación de las</w:delText>
        </w:r>
      </w:del>
      <w:ins w:id="629" w:author="Author">
        <w:r w:rsidR="00B374C1" w:rsidRPr="00641BDB">
          <w:rPr>
            <w:rFonts w:cs="Arial"/>
            <w:szCs w:val="17"/>
            <w:lang w:val="es-ES_tradnl"/>
          </w:rPr>
          <w:t>la aplicación de la</w:t>
        </w:r>
      </w:ins>
      <w:r w:rsidR="00B374C1" w:rsidRPr="00641BDB">
        <w:rPr>
          <w:rFonts w:cs="Arial"/>
          <w:szCs w:val="17"/>
          <w:lang w:val="es-ES_tradnl"/>
        </w:rPr>
        <w:t xml:space="preserve"> API </w:t>
      </w:r>
      <w:del w:id="630" w:author="Author">
        <w:r w:rsidRPr="00641BDB">
          <w:rPr>
            <w:rFonts w:cs="Arial"/>
            <w:szCs w:val="17"/>
            <w:lang w:val="es-ES_tradnl"/>
          </w:rPr>
          <w:delText>para</w:delText>
        </w:r>
      </w:del>
      <w:ins w:id="631" w:author="Author">
        <w:r w:rsidR="00B374C1" w:rsidRPr="00641BDB">
          <w:rPr>
            <w:rFonts w:cs="Arial"/>
            <w:szCs w:val="17"/>
            <w:lang w:val="es-ES_tradnl"/>
          </w:rPr>
          <w:t>de</w:t>
        </w:r>
      </w:ins>
      <w:r w:rsidR="00B374C1" w:rsidRPr="00641BDB">
        <w:rPr>
          <w:rFonts w:cs="Arial"/>
          <w:szCs w:val="17"/>
          <w:lang w:val="es-ES_tradnl"/>
        </w:rPr>
        <w:t xml:space="preserve"> servicios web.</w:t>
      </w:r>
      <w:r w:rsidR="00D22D23" w:rsidRPr="00641BDB">
        <w:rPr>
          <w:rFonts w:cs="Arial"/>
          <w:szCs w:val="17"/>
          <w:lang w:val="es-ES_tradnl"/>
        </w:rPr>
        <w:t xml:space="preserve"> </w:t>
      </w:r>
      <w:del w:id="632" w:author="Author">
        <w:r w:rsidRPr="00641BDB">
          <w:rPr>
            <w:rFonts w:cs="Arial"/>
            <w:szCs w:val="17"/>
            <w:lang w:val="es-ES_tradnl"/>
          </w:rPr>
          <w:delText>A continuación se proporciona información sobre cada cuadro</w:delText>
        </w:r>
        <w:r w:rsidR="002E1AEB" w:rsidRPr="00641BDB">
          <w:rPr>
            <w:rFonts w:cs="Arial"/>
            <w:szCs w:val="17"/>
            <w:lang w:val="es-ES_tradnl"/>
          </w:rPr>
          <w:delText>:</w:delText>
        </w:r>
      </w:del>
    </w:p>
    <w:p w14:paraId="72219991" w14:textId="07D37E3F" w:rsidR="00B374C1" w:rsidRPr="00641BDB" w:rsidRDefault="00540EDA" w:rsidP="00B374C1">
      <w:pPr>
        <w:spacing w:before="170" w:after="170"/>
        <w:rPr>
          <w:ins w:id="633" w:author="Author"/>
          <w:rFonts w:cs="Arial"/>
          <w:szCs w:val="17"/>
          <w:lang w:val="es-ES_tradnl"/>
        </w:rPr>
      </w:pPr>
      <w:del w:id="634" w:author="Author">
        <w:r w:rsidRPr="00641BDB">
          <w:rPr>
            <w:rFonts w:cs="Arial"/>
            <w:szCs w:val="17"/>
            <w:lang w:val="es-ES_tradnl"/>
          </w:rPr>
          <w:delText>En el</w:delText>
        </w:r>
      </w:del>
      <w:r w:rsidR="00D22D23" w:rsidRPr="00641BDB">
        <w:rPr>
          <w:rFonts w:cs="Arial"/>
          <w:color w:val="0000FF"/>
          <w:szCs w:val="17"/>
          <w:lang w:val="es-ES_tradnl"/>
        </w:rPr>
        <w:t xml:space="preserve"> </w:t>
      </w:r>
      <w:del w:id="635" w:author="Author">
        <w:r w:rsidR="00AA4DCD" w:rsidRPr="00641BDB">
          <w:rPr>
            <w:rFonts w:cs="Arial"/>
            <w:szCs w:val="17"/>
            <w:lang w:val="es-ES_tradnl"/>
          </w:rPr>
          <w:delText>se</w:delText>
        </w:r>
        <w:r w:rsidRPr="00641BDB">
          <w:rPr>
            <w:rFonts w:cs="Arial"/>
            <w:szCs w:val="17"/>
            <w:lang w:val="es-ES_tradnl"/>
          </w:rPr>
          <w:delText xml:space="preserve"> resumen las</w:delText>
        </w:r>
      </w:del>
    </w:p>
    <w:p w14:paraId="1E6697DC" w14:textId="77777777" w:rsidR="009A6DAA" w:rsidRPr="00641BDB" w:rsidRDefault="00B374C1" w:rsidP="007C4832">
      <w:pPr>
        <w:pStyle w:val="NormalWeb"/>
        <w:numPr>
          <w:ilvl w:val="0"/>
          <w:numId w:val="20"/>
        </w:numPr>
        <w:jc w:val="both"/>
        <w:rPr>
          <w:del w:id="636" w:author="Author"/>
          <w:rFonts w:cs="Arial"/>
          <w:szCs w:val="17"/>
          <w:lang w:val="es-ES_tradnl"/>
        </w:rPr>
      </w:pPr>
      <w:ins w:id="637" w:author="Author">
        <w:r w:rsidRPr="00641BDB">
          <w:rPr>
            <w:lang w:val="es-ES_tradnl"/>
          </w:rPr>
          <w:t>La lista de</w:t>
        </w:r>
      </w:ins>
      <w:r w:rsidRPr="00641BDB">
        <w:rPr>
          <w:lang w:val="es-ES_tradnl"/>
        </w:rPr>
        <w:t xml:space="preserve"> normas</w:t>
      </w:r>
      <w:ins w:id="638" w:author="Author">
        <w:r w:rsidRPr="00641BDB">
          <w:rPr>
            <w:lang w:val="es-ES_tradnl"/>
          </w:rPr>
          <w:t xml:space="preserve"> y convenciones</w:t>
        </w:r>
      </w:ins>
      <w:r w:rsidRPr="00641BDB">
        <w:rPr>
          <w:lang w:val="es-ES_tradnl"/>
        </w:rPr>
        <w:t xml:space="preserve"> de diseño </w:t>
      </w:r>
      <w:del w:id="639" w:author="Author">
        <w:r w:rsidR="00540EDA" w:rsidRPr="00641BDB">
          <w:rPr>
            <w:rFonts w:cs="Arial"/>
            <w:szCs w:val="17"/>
            <w:lang w:val="es-ES_tradnl"/>
          </w:rPr>
          <w:delText xml:space="preserve">que deben cumplirse para </w:delText>
        </w:r>
        <w:r w:rsidR="00AA4DCD" w:rsidRPr="00641BDB">
          <w:rPr>
            <w:rFonts w:cs="Arial"/>
            <w:szCs w:val="17"/>
            <w:lang w:val="es-ES_tradnl"/>
          </w:rPr>
          <w:delText xml:space="preserve">alcanzar </w:delText>
        </w:r>
        <w:r w:rsidR="00540EDA" w:rsidRPr="00641BDB">
          <w:rPr>
            <w:rFonts w:cs="Arial"/>
            <w:szCs w:val="17"/>
            <w:lang w:val="es-ES_tradnl"/>
          </w:rPr>
          <w:delText>el nivel AJ de conformidad (respuesta devuelta en formato JSON)</w:delText>
        </w:r>
        <w:r w:rsidR="002E1AEB" w:rsidRPr="00641BDB">
          <w:rPr>
            <w:rFonts w:cs="Arial"/>
            <w:szCs w:val="17"/>
            <w:lang w:val="es-ES_tradnl"/>
          </w:rPr>
          <w:delText>;</w:delText>
        </w:r>
        <w:r w:rsidR="00466E4F" w:rsidRPr="00641BDB">
          <w:rPr>
            <w:rFonts w:cs="Arial"/>
            <w:szCs w:val="17"/>
            <w:lang w:val="es-ES_tradnl"/>
          </w:rPr>
          <w:delText xml:space="preserve"> </w:delText>
        </w:r>
      </w:del>
    </w:p>
    <w:p w14:paraId="26C42770" w14:textId="0985C173" w:rsidR="00C57812" w:rsidRPr="00641BDB" w:rsidRDefault="009A6DAA" w:rsidP="007C4832">
      <w:pPr>
        <w:pStyle w:val="NormalWeb"/>
        <w:numPr>
          <w:ilvl w:val="0"/>
          <w:numId w:val="20"/>
        </w:numPr>
        <w:jc w:val="both"/>
        <w:rPr>
          <w:del w:id="640" w:author="Author"/>
          <w:rFonts w:cs="Arial"/>
          <w:szCs w:val="17"/>
          <w:lang w:val="es-ES_tradnl"/>
        </w:rPr>
      </w:pPr>
      <w:del w:id="641" w:author="Author">
        <w:r w:rsidRPr="00641BDB">
          <w:rPr>
            <w:rFonts w:cs="Arial"/>
            <w:szCs w:val="17"/>
            <w:lang w:val="es-ES_tradnl"/>
          </w:rPr>
          <w:delText>En el</w:delText>
        </w:r>
      </w:del>
      <w:r w:rsidR="00D22D23" w:rsidRPr="00641BDB">
        <w:rPr>
          <w:rFonts w:cs="Arial"/>
          <w:szCs w:val="17"/>
          <w:lang w:val="es-ES_tradnl"/>
        </w:rPr>
        <w:t xml:space="preserve"> </w:t>
      </w:r>
      <w:del w:id="642" w:author="Author">
        <w:r w:rsidRPr="00641BDB">
          <w:rPr>
            <w:rFonts w:cs="Arial"/>
            <w:szCs w:val="17"/>
            <w:lang w:val="es-ES_tradnl"/>
          </w:rPr>
          <w:delText>se resumen las normas de diseño que deben cumplirse para alcanzar el nivel AX de conformidad (respuesta devuelta en formato XML)</w:delText>
        </w:r>
        <w:r w:rsidR="002E1AEB" w:rsidRPr="00641BDB">
          <w:rPr>
            <w:rFonts w:cs="Arial"/>
            <w:szCs w:val="17"/>
            <w:lang w:val="es-ES_tradnl"/>
          </w:rPr>
          <w:delText>;</w:delText>
        </w:r>
        <w:r w:rsidR="00C57812" w:rsidRPr="00641BDB">
          <w:rPr>
            <w:rFonts w:cs="Arial"/>
            <w:szCs w:val="17"/>
            <w:lang w:val="es-ES_tradnl"/>
          </w:rPr>
          <w:delText xml:space="preserve"> </w:delText>
        </w:r>
      </w:del>
    </w:p>
    <w:p w14:paraId="0E0D31E9" w14:textId="40E0A657" w:rsidR="00B374C1" w:rsidRPr="00641BDB" w:rsidRDefault="00C57812" w:rsidP="00B374C1">
      <w:pPr>
        <w:spacing w:before="170" w:after="170"/>
        <w:rPr>
          <w:i/>
          <w:lang w:val="es-ES_tradnl"/>
        </w:rPr>
      </w:pPr>
      <w:del w:id="643" w:author="Author">
        <w:r w:rsidRPr="00641BDB">
          <w:rPr>
            <w:rFonts w:cs="Arial"/>
            <w:szCs w:val="17"/>
            <w:lang w:val="es-ES_tradnl"/>
          </w:rPr>
          <w:delText>En el</w:delText>
        </w:r>
      </w:del>
      <w:r w:rsidR="00D22D23" w:rsidRPr="00641BDB">
        <w:rPr>
          <w:rFonts w:cs="Arial"/>
          <w:szCs w:val="17"/>
          <w:lang w:val="es-ES_tradnl"/>
        </w:rPr>
        <w:t xml:space="preserve"> </w:t>
      </w:r>
      <w:del w:id="644" w:author="Author">
        <w:r w:rsidR="00AA4DCD" w:rsidRPr="00641BDB">
          <w:rPr>
            <w:rFonts w:cs="Arial"/>
            <w:szCs w:val="17"/>
            <w:lang w:val="es-ES_tradnl"/>
          </w:rPr>
          <w:delText>se</w:delText>
        </w:r>
        <w:r w:rsidRPr="00641BDB">
          <w:rPr>
            <w:rFonts w:cs="Arial"/>
            <w:szCs w:val="17"/>
            <w:lang w:val="es-ES_tradnl"/>
          </w:rPr>
          <w:delText xml:space="preserve"> resumen las normas de diseño que deben cumplirse para </w:delText>
        </w:r>
        <w:r w:rsidR="00AA4DCD" w:rsidRPr="00641BDB">
          <w:rPr>
            <w:rFonts w:cs="Arial"/>
            <w:szCs w:val="17"/>
            <w:lang w:val="es-ES_tradnl"/>
          </w:rPr>
          <w:delText xml:space="preserve">alcanzar </w:delText>
        </w:r>
        <w:r w:rsidRPr="00641BDB">
          <w:rPr>
            <w:rFonts w:cs="Arial"/>
            <w:szCs w:val="17"/>
            <w:lang w:val="es-ES_tradnl"/>
          </w:rPr>
          <w:delText xml:space="preserve">el nivel AAJ </w:delText>
        </w:r>
      </w:del>
      <w:ins w:id="645" w:author="Author">
        <w:r w:rsidR="00B374C1" w:rsidRPr="00641BDB">
          <w:rPr>
            <w:lang w:val="es-ES_tradnl"/>
          </w:rPr>
          <w:t xml:space="preserve">de servicios web RESTful e indicadores </w:t>
        </w:r>
      </w:ins>
      <w:r w:rsidR="00B374C1" w:rsidRPr="00641BDB">
        <w:rPr>
          <w:lang w:val="es-ES_tradnl"/>
        </w:rPr>
        <w:t>de conformidad (</w:t>
      </w:r>
      <w:del w:id="646" w:author="Author">
        <w:r w:rsidRPr="00641BDB">
          <w:rPr>
            <w:rFonts w:cs="Arial"/>
            <w:szCs w:val="17"/>
            <w:lang w:val="es-ES_tradnl"/>
          </w:rPr>
          <w:delText>respuesta devuelta en formato JSON</w:delText>
        </w:r>
        <w:r w:rsidR="002E1AEB" w:rsidRPr="00641BDB">
          <w:rPr>
            <w:rFonts w:cs="Arial"/>
            <w:szCs w:val="17"/>
            <w:lang w:val="es-ES_tradnl"/>
          </w:rPr>
          <w:delText xml:space="preserve">); </w:delText>
        </w:r>
        <w:r w:rsidRPr="00641BDB">
          <w:rPr>
            <w:rFonts w:cs="Arial"/>
            <w:szCs w:val="17"/>
            <w:lang w:val="es-ES_tradnl"/>
          </w:rPr>
          <w:delText xml:space="preserve">y </w:delText>
        </w:r>
      </w:del>
      <w:ins w:id="647" w:author="Author">
        <w:r w:rsidR="00B374C1" w:rsidRPr="00641BDB">
          <w:rPr>
            <w:lang w:val="es-ES_tradnl"/>
          </w:rPr>
          <w:t xml:space="preserve">XSLX) está disponible en: </w:t>
        </w:r>
      </w:ins>
      <w:hyperlink r:id="rId117" w:history="1">
        <w:r w:rsidR="00E1527C" w:rsidRPr="00B014C6">
          <w:rPr>
            <w:rStyle w:val="Hyperlink"/>
            <w:i/>
            <w:iCs/>
            <w:lang w:val="es-ES_tradnl"/>
          </w:rPr>
          <w:t>https://www.wipo.int/edocs/mdocs/cws/es/cws_13/cws_13_19-annexii.xlsx</w:t>
        </w:r>
      </w:hyperlink>
    </w:p>
    <w:p w14:paraId="7CF919B5" w14:textId="78DED55D" w:rsidR="002E1AEB" w:rsidRPr="00641BDB" w:rsidRDefault="00C57812" w:rsidP="007C4832">
      <w:pPr>
        <w:pStyle w:val="NormalWeb"/>
        <w:numPr>
          <w:ilvl w:val="0"/>
          <w:numId w:val="20"/>
        </w:numPr>
        <w:jc w:val="both"/>
        <w:rPr>
          <w:del w:id="648" w:author="Author"/>
          <w:rFonts w:cs="Arial"/>
          <w:szCs w:val="17"/>
          <w:lang w:val="es-ES_tradnl"/>
        </w:rPr>
      </w:pPr>
      <w:del w:id="649" w:author="Author">
        <w:r w:rsidRPr="00641BDB">
          <w:rPr>
            <w:rFonts w:cs="Arial"/>
            <w:szCs w:val="17"/>
            <w:lang w:val="es-ES_tradnl"/>
          </w:rPr>
          <w:delText>En el</w:delText>
        </w:r>
      </w:del>
      <w:r w:rsidR="00D22D23" w:rsidRPr="00641BDB">
        <w:rPr>
          <w:rFonts w:cs="Arial"/>
          <w:szCs w:val="17"/>
          <w:lang w:val="es-ES_tradnl"/>
        </w:rPr>
        <w:t xml:space="preserve"> </w:t>
      </w:r>
      <w:del w:id="650" w:author="Author">
        <w:r w:rsidRPr="00641BDB">
          <w:rPr>
            <w:rFonts w:cs="Arial"/>
            <w:szCs w:val="17"/>
            <w:lang w:val="es-ES_tradnl"/>
          </w:rPr>
          <w:delText xml:space="preserve">se resumen las normas de diseño que deben cumplirse para alcanzar el nivel AAX de conformidad (respuesta devuelta en formato </w:delText>
        </w:r>
        <w:r w:rsidR="002E1AEB" w:rsidRPr="00641BDB">
          <w:rPr>
            <w:rFonts w:cs="Arial"/>
            <w:szCs w:val="17"/>
            <w:lang w:val="es-ES_tradnl"/>
          </w:rPr>
          <w:delText xml:space="preserve">XML). </w:delText>
        </w:r>
      </w:del>
    </w:p>
    <w:p w14:paraId="2B407038" w14:textId="7B5C3DB8" w:rsidR="00B374C1" w:rsidRPr="00641BDB" w:rsidRDefault="00710BCE" w:rsidP="00B374C1">
      <w:pPr>
        <w:numPr>
          <w:ilvl w:val="0"/>
          <w:numId w:val="20"/>
        </w:numPr>
        <w:spacing w:before="170" w:after="170"/>
        <w:ind w:left="1134" w:hanging="426"/>
        <w:rPr>
          <w:ins w:id="651" w:author="Author"/>
          <w:rFonts w:cs="Arial"/>
          <w:szCs w:val="17"/>
          <w:lang w:val="es-ES_tradnl"/>
        </w:rPr>
      </w:pPr>
      <w:del w:id="652" w:author="Author">
        <w:r w:rsidRPr="00641BDB">
          <w:rPr>
            <w:rFonts w:cs="Arial"/>
            <w:i/>
            <w:szCs w:val="17"/>
            <w:lang w:val="es-ES_tradnl"/>
          </w:rPr>
          <w:delText>[</w:delText>
        </w:r>
        <w:r w:rsidR="00AA4DCD" w:rsidRPr="00641BDB">
          <w:rPr>
            <w:rFonts w:cs="Arial"/>
            <w:i/>
            <w:szCs w:val="17"/>
            <w:lang w:val="es-ES_tradnl"/>
          </w:rPr>
          <w:delText xml:space="preserve">Nota editorial: para </w:delText>
        </w:r>
      </w:del>
      <w:ins w:id="653" w:author="Author">
        <w:r w:rsidR="00B374C1" w:rsidRPr="00641BDB">
          <w:rPr>
            <w:rFonts w:cs="Arial"/>
            <w:szCs w:val="17"/>
            <w:lang w:val="es-ES_tradnl"/>
          </w:rPr>
          <w:t xml:space="preserve">La letra X en la columna C del cuadro indica que se debe cumplir la regla de diseño para </w:t>
        </w:r>
      </w:ins>
      <w:r w:rsidR="00B374C1" w:rsidRPr="00641BDB">
        <w:rPr>
          <w:rFonts w:cs="Arial"/>
          <w:szCs w:val="17"/>
          <w:lang w:val="es-ES_tradnl"/>
        </w:rPr>
        <w:t xml:space="preserve">lograr el </w:t>
      </w:r>
      <w:ins w:id="654" w:author="Author">
        <w:r w:rsidR="00B374C1" w:rsidRPr="00641BDB">
          <w:rPr>
            <w:rFonts w:cs="Arial"/>
            <w:szCs w:val="17"/>
            <w:lang w:val="es-ES_tradnl"/>
          </w:rPr>
          <w:t>cumplimiento del nivel AJ (para una respuesta JSON).</w:t>
        </w:r>
      </w:ins>
    </w:p>
    <w:p w14:paraId="1C3142E5" w14:textId="19207E7B" w:rsidR="00B374C1" w:rsidRPr="00641BDB" w:rsidRDefault="00B374C1" w:rsidP="00B374C1">
      <w:pPr>
        <w:numPr>
          <w:ilvl w:val="0"/>
          <w:numId w:val="20"/>
        </w:numPr>
        <w:spacing w:before="170" w:after="170"/>
        <w:ind w:left="1134" w:hanging="426"/>
        <w:rPr>
          <w:ins w:id="655" w:author="Author"/>
          <w:rFonts w:cs="Arial"/>
          <w:szCs w:val="17"/>
          <w:lang w:val="es-ES_tradnl"/>
        </w:rPr>
      </w:pPr>
      <w:ins w:id="656" w:author="Author">
        <w:r w:rsidRPr="00641BDB">
          <w:rPr>
            <w:rFonts w:cs="Arial"/>
            <w:szCs w:val="17"/>
            <w:lang w:val="es-ES_tradnl"/>
          </w:rPr>
          <w:t>La letra X en la columna D del cuadro indica que se debe cumplir la regla de diseño para lograr el cumplimiento del nivel AX (para una respuesta XML).</w:t>
        </w:r>
      </w:ins>
    </w:p>
    <w:p w14:paraId="274CCA57" w14:textId="30548717" w:rsidR="00B374C1" w:rsidRPr="00641BDB" w:rsidRDefault="00B374C1" w:rsidP="007D7729">
      <w:pPr>
        <w:numPr>
          <w:ilvl w:val="0"/>
          <w:numId w:val="20"/>
        </w:numPr>
        <w:spacing w:before="170" w:after="170"/>
        <w:ind w:left="1134" w:hanging="426"/>
        <w:rPr>
          <w:ins w:id="657" w:author="Author"/>
          <w:rFonts w:cs="Arial"/>
          <w:szCs w:val="17"/>
          <w:lang w:val="es-ES_tradnl"/>
        </w:rPr>
      </w:pPr>
      <w:ins w:id="658" w:author="Author">
        <w:r w:rsidRPr="00641BDB">
          <w:rPr>
            <w:lang w:val="es-ES_tradnl"/>
          </w:rPr>
          <w:t xml:space="preserve">La letra X en la </w:t>
        </w:r>
        <w:r w:rsidRPr="00641BDB">
          <w:rPr>
            <w:rFonts w:cs="Arial"/>
            <w:szCs w:val="17"/>
            <w:lang w:val="es-ES_tradnl"/>
          </w:rPr>
          <w:t>columna E del cuadro indica que se debe cumplir la regla de diseño para lograr el cumplimiento del nivel AAJ (para una respuesta JSON).</w:t>
        </w:r>
      </w:ins>
    </w:p>
    <w:p w14:paraId="32875BE2" w14:textId="5D3BE2D2" w:rsidR="007D7729" w:rsidRPr="00641BDB" w:rsidRDefault="007D7729" w:rsidP="007D7729">
      <w:pPr>
        <w:numPr>
          <w:ilvl w:val="0"/>
          <w:numId w:val="20"/>
        </w:numPr>
        <w:spacing w:before="170" w:after="170"/>
        <w:ind w:left="1134" w:hanging="426"/>
        <w:rPr>
          <w:ins w:id="659" w:author="Author"/>
          <w:lang w:val="es-ES_tradnl"/>
        </w:rPr>
      </w:pPr>
      <w:ins w:id="660" w:author="Author">
        <w:r w:rsidRPr="00641BDB">
          <w:rPr>
            <w:rFonts w:cs="Arial"/>
            <w:szCs w:val="17"/>
            <w:lang w:val="es-ES_tradnl"/>
          </w:rPr>
          <w:t>La letra X en la columna</w:t>
        </w:r>
        <w:r w:rsidRPr="00641BDB">
          <w:rPr>
            <w:lang w:val="es-ES_tradnl"/>
          </w:rPr>
          <w:t xml:space="preserve"> F del cuadro indica que se debe cumplir la regla de diseño para lograr el cumplimiento del nivel AAX (para una respuesta XML).</w:t>
        </w:r>
      </w:ins>
    </w:p>
    <w:p w14:paraId="791E7118" w14:textId="15EF73EB" w:rsidR="00B374C1" w:rsidRPr="00641BDB" w:rsidRDefault="00B374C1" w:rsidP="00B374C1">
      <w:pPr>
        <w:spacing w:before="170" w:after="170"/>
        <w:rPr>
          <w:rFonts w:cs="Arial"/>
          <w:i/>
          <w:szCs w:val="17"/>
          <w:lang w:val="es-ES_tradnl"/>
        </w:rPr>
      </w:pPr>
      <w:ins w:id="661" w:author="Author">
        <w:r w:rsidRPr="00641BDB">
          <w:rPr>
            <w:rFonts w:cs="Arial"/>
            <w:i/>
            <w:szCs w:val="17"/>
            <w:lang w:val="es-ES_tradnl"/>
          </w:rPr>
          <w:t>[</w:t>
        </w:r>
        <w:r w:rsidR="007D7729" w:rsidRPr="00641BDB">
          <w:rPr>
            <w:rFonts w:cs="Arial"/>
            <w:i/>
            <w:szCs w:val="17"/>
            <w:lang w:val="es-ES_tradnl"/>
          </w:rPr>
          <w:t xml:space="preserve">Nota editorial: Para alcanzar el </w:t>
        </w:r>
      </w:ins>
      <w:r w:rsidR="007D7729" w:rsidRPr="00641BDB">
        <w:rPr>
          <w:rFonts w:cs="Arial"/>
          <w:i/>
          <w:szCs w:val="17"/>
          <w:lang w:val="es-ES_tradnl"/>
        </w:rPr>
        <w:t>nivel A de conformidad</w:t>
      </w:r>
      <w:ins w:id="662" w:author="Author">
        <w:r w:rsidR="007D7729" w:rsidRPr="00641BDB">
          <w:rPr>
            <w:rFonts w:cs="Arial"/>
            <w:i/>
            <w:szCs w:val="17"/>
            <w:lang w:val="es-ES_tradnl"/>
          </w:rPr>
          <w:t>,</w:t>
        </w:r>
      </w:ins>
      <w:r w:rsidR="007D7729" w:rsidRPr="00641BDB">
        <w:rPr>
          <w:rFonts w:cs="Arial"/>
          <w:i/>
          <w:szCs w:val="17"/>
          <w:lang w:val="es-ES_tradnl"/>
        </w:rPr>
        <w:t xml:space="preserve"> solo </w:t>
      </w:r>
      <w:del w:id="663" w:author="Author">
        <w:r w:rsidR="00AA4DCD" w:rsidRPr="00641BDB">
          <w:rPr>
            <w:rFonts w:cs="Arial"/>
            <w:i/>
            <w:szCs w:val="17"/>
            <w:lang w:val="es-ES_tradnl"/>
          </w:rPr>
          <w:delText>hay que</w:delText>
        </w:r>
      </w:del>
      <w:ins w:id="664" w:author="Author">
        <w:r w:rsidR="007D7729" w:rsidRPr="00641BDB">
          <w:rPr>
            <w:rFonts w:cs="Arial"/>
            <w:i/>
            <w:szCs w:val="17"/>
            <w:lang w:val="es-ES_tradnl"/>
          </w:rPr>
          <w:t>es necesario</w:t>
        </w:r>
      </w:ins>
      <w:r w:rsidR="007D7729" w:rsidRPr="00641BDB">
        <w:rPr>
          <w:rFonts w:cs="Arial"/>
          <w:i/>
          <w:szCs w:val="17"/>
          <w:lang w:val="es-ES_tradnl"/>
        </w:rPr>
        <w:t xml:space="preserve"> seguir las </w:t>
      </w:r>
      <w:del w:id="665" w:author="Author">
        <w:r w:rsidR="00AA4DCD" w:rsidRPr="00641BDB">
          <w:rPr>
            <w:rFonts w:cs="Arial"/>
            <w:i/>
            <w:szCs w:val="17"/>
            <w:lang w:val="es-ES_tradnl"/>
          </w:rPr>
          <w:delText>normas de los cuadros 1</w:delText>
        </w:r>
      </w:del>
      <w:ins w:id="666" w:author="Author">
        <w:r w:rsidR="007D7729" w:rsidRPr="00641BDB">
          <w:rPr>
            <w:rFonts w:cs="Arial"/>
            <w:i/>
            <w:szCs w:val="17"/>
            <w:lang w:val="es-ES_tradnl"/>
          </w:rPr>
          <w:t>reglas que tienen una X en las columnas C</w:t>
        </w:r>
      </w:ins>
      <w:r w:rsidR="007D7729" w:rsidRPr="00641BDB">
        <w:rPr>
          <w:rFonts w:cs="Arial"/>
          <w:i/>
          <w:szCs w:val="17"/>
          <w:lang w:val="es-ES_tradnl"/>
        </w:rPr>
        <w:t xml:space="preserve"> y </w:t>
      </w:r>
      <w:del w:id="667" w:author="Author">
        <w:r w:rsidR="00AA4DCD" w:rsidRPr="00641BDB">
          <w:rPr>
            <w:rFonts w:cs="Arial"/>
            <w:i/>
            <w:szCs w:val="17"/>
            <w:lang w:val="es-ES_tradnl"/>
          </w:rPr>
          <w:delText>2</w:delText>
        </w:r>
      </w:del>
      <w:ins w:id="668" w:author="Author">
        <w:r w:rsidR="007D7729" w:rsidRPr="00641BDB">
          <w:rPr>
            <w:rFonts w:cs="Arial"/>
            <w:i/>
            <w:szCs w:val="17"/>
            <w:lang w:val="es-ES_tradnl"/>
          </w:rPr>
          <w:t>D</w:t>
        </w:r>
      </w:ins>
      <w:r w:rsidR="007D7729" w:rsidRPr="00641BDB">
        <w:rPr>
          <w:rFonts w:cs="Arial"/>
          <w:i/>
          <w:szCs w:val="17"/>
          <w:lang w:val="es-ES_tradnl"/>
        </w:rPr>
        <w:t xml:space="preserve">. Para </w:t>
      </w:r>
      <w:del w:id="669" w:author="Author">
        <w:r w:rsidR="00AA4DCD" w:rsidRPr="00641BDB">
          <w:rPr>
            <w:rFonts w:cs="Arial"/>
            <w:i/>
            <w:szCs w:val="17"/>
            <w:lang w:val="es-ES_tradnl"/>
          </w:rPr>
          <w:delText>lograr</w:delText>
        </w:r>
      </w:del>
      <w:ins w:id="670" w:author="Author">
        <w:r w:rsidR="007D7729" w:rsidRPr="00641BDB">
          <w:rPr>
            <w:rFonts w:cs="Arial"/>
            <w:i/>
            <w:szCs w:val="17"/>
            <w:lang w:val="es-ES_tradnl"/>
          </w:rPr>
          <w:t>alcanzar</w:t>
        </w:r>
      </w:ins>
      <w:r w:rsidR="007D7729" w:rsidRPr="00641BDB">
        <w:rPr>
          <w:rFonts w:cs="Arial"/>
          <w:i/>
          <w:szCs w:val="17"/>
          <w:lang w:val="es-ES_tradnl"/>
        </w:rPr>
        <w:t xml:space="preserve"> el nivel AA de conformidad</w:t>
      </w:r>
      <w:ins w:id="671" w:author="Author">
        <w:r w:rsidR="007D7729" w:rsidRPr="00641BDB">
          <w:rPr>
            <w:rFonts w:cs="Arial"/>
            <w:i/>
            <w:szCs w:val="17"/>
            <w:lang w:val="es-ES_tradnl"/>
          </w:rPr>
          <w:t>,</w:t>
        </w:r>
      </w:ins>
      <w:r w:rsidR="007D7729" w:rsidRPr="00641BDB">
        <w:rPr>
          <w:rFonts w:cs="Arial"/>
          <w:i/>
          <w:szCs w:val="17"/>
          <w:lang w:val="es-ES_tradnl"/>
        </w:rPr>
        <w:t xml:space="preserve"> es necesario seguir las </w:t>
      </w:r>
      <w:del w:id="672" w:author="Author">
        <w:r w:rsidR="00AA4DCD" w:rsidRPr="00641BDB">
          <w:rPr>
            <w:rFonts w:cs="Arial"/>
            <w:i/>
            <w:szCs w:val="17"/>
            <w:lang w:val="es-ES_tradnl"/>
          </w:rPr>
          <w:delText>normas de los cuadros 3</w:delText>
        </w:r>
      </w:del>
      <w:ins w:id="673" w:author="Author">
        <w:r w:rsidR="007D7729" w:rsidRPr="00641BDB">
          <w:rPr>
            <w:rFonts w:cs="Arial"/>
            <w:i/>
            <w:szCs w:val="17"/>
            <w:lang w:val="es-ES_tradnl"/>
          </w:rPr>
          <w:t>reglas que tienen una X en las columnas E</w:t>
        </w:r>
      </w:ins>
      <w:r w:rsidR="007D7729" w:rsidRPr="00641BDB">
        <w:rPr>
          <w:rFonts w:cs="Arial"/>
          <w:i/>
          <w:szCs w:val="17"/>
          <w:lang w:val="es-ES_tradnl"/>
        </w:rPr>
        <w:t xml:space="preserve"> y </w:t>
      </w:r>
      <w:del w:id="674" w:author="Author">
        <w:r w:rsidR="00AA4DCD" w:rsidRPr="00641BDB">
          <w:rPr>
            <w:rFonts w:cs="Arial"/>
            <w:i/>
            <w:szCs w:val="17"/>
            <w:lang w:val="es-ES_tradnl"/>
          </w:rPr>
          <w:delText>4</w:delText>
        </w:r>
      </w:del>
      <w:ins w:id="675" w:author="Author">
        <w:r w:rsidR="007D7729" w:rsidRPr="00641BDB">
          <w:rPr>
            <w:rFonts w:cs="Arial"/>
            <w:i/>
            <w:szCs w:val="17"/>
            <w:lang w:val="es-ES_tradnl"/>
          </w:rPr>
          <w:t>F</w:t>
        </w:r>
      </w:ins>
      <w:r w:rsidR="007D7729" w:rsidRPr="00641BDB">
        <w:rPr>
          <w:rFonts w:cs="Arial"/>
          <w:i/>
          <w:szCs w:val="17"/>
          <w:lang w:val="es-ES_tradnl"/>
        </w:rPr>
        <w:t xml:space="preserve">. La tercera letra indica el tipo de respuesta </w:t>
      </w:r>
      <w:del w:id="676" w:author="Author">
        <w:r w:rsidR="00AA4DCD" w:rsidRPr="00641BDB">
          <w:rPr>
            <w:rFonts w:cs="Arial"/>
            <w:i/>
            <w:szCs w:val="17"/>
            <w:lang w:val="es-ES_tradnl"/>
          </w:rPr>
          <w:delText>devuelta</w:delText>
        </w:r>
      </w:del>
      <w:ins w:id="677" w:author="Author">
        <w:r w:rsidR="007D7729" w:rsidRPr="00641BDB">
          <w:rPr>
            <w:rFonts w:cs="Arial"/>
            <w:i/>
            <w:szCs w:val="17"/>
            <w:lang w:val="es-ES_tradnl"/>
          </w:rPr>
          <w:t>proporcionada</w:t>
        </w:r>
      </w:ins>
      <w:r w:rsidR="007D7729" w:rsidRPr="00641BDB">
        <w:rPr>
          <w:rFonts w:cs="Arial"/>
          <w:i/>
          <w:szCs w:val="17"/>
          <w:lang w:val="es-ES_tradnl"/>
        </w:rPr>
        <w:t>.</w:t>
      </w:r>
      <w:r w:rsidRPr="00641BDB">
        <w:rPr>
          <w:rFonts w:cs="Arial"/>
          <w:i/>
          <w:szCs w:val="17"/>
          <w:lang w:val="es-ES_tradnl"/>
        </w:rPr>
        <w:t>]</w:t>
      </w:r>
    </w:p>
    <w:p w14:paraId="65D7E7E6" w14:textId="77777777" w:rsidR="00D01E36" w:rsidRPr="00641BDB" w:rsidRDefault="00CA5F6D" w:rsidP="009C383A">
      <w:pPr>
        <w:pStyle w:val="Caption"/>
        <w:keepNext/>
        <w:rPr>
          <w:del w:id="678" w:author="Author"/>
          <w:lang w:val="es-ES_tradnl"/>
        </w:rPr>
      </w:pPr>
      <w:bookmarkStart w:id="679" w:name="_Ref7691151"/>
      <w:del w:id="680" w:author="Author">
        <w:r w:rsidRPr="00641BDB">
          <w:rPr>
            <w:lang w:val="es-ES_tradnl"/>
          </w:rPr>
          <w:delText>Cuadro</w:delText>
        </w:r>
        <w:r w:rsidR="00D01E36" w:rsidRPr="00641BDB">
          <w:rPr>
            <w:lang w:val="es-ES_tradnl"/>
          </w:rPr>
          <w:delText xml:space="preserve"> </w:delText>
        </w:r>
        <w:r w:rsidR="00A15E0C" w:rsidRPr="00641BDB">
          <w:rPr>
            <w:lang w:val="es-ES_tradnl"/>
          </w:rPr>
          <w:delText>.</w:delText>
        </w:r>
        <w:bookmarkEnd w:id="679"/>
        <w:r w:rsidR="00D01E36" w:rsidRPr="00641BDB">
          <w:rPr>
            <w:lang w:val="es-ES_tradnl"/>
          </w:rPr>
          <w:delText xml:space="preserve"> </w:delText>
        </w:r>
        <w:r w:rsidRPr="00641BDB">
          <w:rPr>
            <w:lang w:val="es-ES_tradnl"/>
          </w:rPr>
          <w:delText>Nivel de conformidad para respuesta en formato</w:delText>
        </w:r>
        <w:r w:rsidR="00D01E36" w:rsidRPr="00641BDB">
          <w:rPr>
            <w:lang w:val="es-ES_tradnl"/>
          </w:rPr>
          <w:delText xml:space="preserve"> </w:delText>
        </w:r>
        <w:r w:rsidR="00466E4F" w:rsidRPr="00641BDB">
          <w:rPr>
            <w:lang w:val="es-ES_tradnl"/>
          </w:rPr>
          <w:delText xml:space="preserve">JSON </w:delText>
        </w:r>
      </w:del>
    </w:p>
    <w:tbl>
      <w:tblPr>
        <w:tblStyle w:val="TableGrid"/>
        <w:tblW w:w="0" w:type="auto"/>
        <w:tblLook w:val="04A0" w:firstRow="1" w:lastRow="0" w:firstColumn="1" w:lastColumn="0" w:noHBand="0" w:noVBand="1"/>
      </w:tblPr>
      <w:tblGrid>
        <w:gridCol w:w="1075"/>
        <w:gridCol w:w="5670"/>
        <w:gridCol w:w="2515"/>
      </w:tblGrid>
      <w:tr w:rsidR="00D01E36" w:rsidRPr="008516DD" w14:paraId="44EB1415" w14:textId="77777777" w:rsidTr="00D35BA5">
        <w:trPr>
          <w:del w:id="681" w:author="Author"/>
        </w:trPr>
        <w:tc>
          <w:tcPr>
            <w:tcW w:w="1075" w:type="dxa"/>
          </w:tcPr>
          <w:p w14:paraId="26E854F9" w14:textId="77777777" w:rsidR="00D01E36" w:rsidRPr="00641BDB" w:rsidRDefault="00D01E36" w:rsidP="0073451A">
            <w:pPr>
              <w:pStyle w:val="NormalWeb"/>
              <w:jc w:val="center"/>
              <w:rPr>
                <w:del w:id="682" w:author="Author"/>
                <w:rFonts w:asciiTheme="minorBidi" w:hAnsiTheme="minorBidi" w:cstheme="minorBidi"/>
                <w:b/>
                <w:szCs w:val="17"/>
                <w:lang w:val="es-ES_tradnl"/>
              </w:rPr>
            </w:pPr>
            <w:del w:id="683" w:author="Author">
              <w:r w:rsidRPr="00641BDB">
                <w:rPr>
                  <w:rFonts w:asciiTheme="minorBidi" w:hAnsiTheme="minorBidi" w:cstheme="minorBidi"/>
                  <w:b/>
                  <w:szCs w:val="17"/>
                  <w:lang w:val="es-ES_tradnl"/>
                </w:rPr>
                <w:delText>ID</w:delText>
              </w:r>
              <w:r w:rsidR="0073451A" w:rsidRPr="00641BDB">
                <w:rPr>
                  <w:rFonts w:asciiTheme="minorBidi" w:hAnsiTheme="minorBidi" w:cstheme="minorBidi"/>
                  <w:b/>
                  <w:szCs w:val="17"/>
                  <w:lang w:val="es-ES_tradnl"/>
                </w:rPr>
                <w:delText xml:space="preserve"> de la norma</w:delText>
              </w:r>
            </w:del>
          </w:p>
        </w:tc>
        <w:tc>
          <w:tcPr>
            <w:tcW w:w="5670" w:type="dxa"/>
          </w:tcPr>
          <w:p w14:paraId="3A1095F2" w14:textId="77777777" w:rsidR="00D01E36" w:rsidRPr="00641BDB" w:rsidRDefault="0073451A" w:rsidP="00617B82">
            <w:pPr>
              <w:pStyle w:val="NormalWeb"/>
              <w:jc w:val="center"/>
              <w:rPr>
                <w:del w:id="684" w:author="Author"/>
                <w:rFonts w:asciiTheme="minorBidi" w:hAnsiTheme="minorBidi" w:cstheme="minorBidi"/>
                <w:b/>
                <w:szCs w:val="17"/>
                <w:lang w:val="es-ES_tradnl"/>
              </w:rPr>
            </w:pPr>
            <w:del w:id="685" w:author="Author">
              <w:r w:rsidRPr="00641BDB">
                <w:rPr>
                  <w:rFonts w:asciiTheme="minorBidi" w:hAnsiTheme="minorBidi" w:cstheme="minorBidi"/>
                  <w:b/>
                  <w:szCs w:val="17"/>
                  <w:lang w:val="es-ES_tradnl"/>
                </w:rPr>
                <w:delText>Descripción de la norma</w:delText>
              </w:r>
            </w:del>
          </w:p>
        </w:tc>
        <w:tc>
          <w:tcPr>
            <w:tcW w:w="2515" w:type="dxa"/>
          </w:tcPr>
          <w:p w14:paraId="29553550" w14:textId="77777777" w:rsidR="00D01E36" w:rsidRPr="00641BDB" w:rsidRDefault="00BE349A" w:rsidP="0073451A">
            <w:pPr>
              <w:pStyle w:val="NormalWeb"/>
              <w:jc w:val="center"/>
              <w:rPr>
                <w:del w:id="686" w:author="Author"/>
                <w:rFonts w:asciiTheme="minorBidi" w:hAnsiTheme="minorBidi" w:cstheme="minorBidi"/>
                <w:b/>
                <w:szCs w:val="17"/>
                <w:lang w:val="es-ES_tradnl"/>
              </w:rPr>
            </w:pPr>
            <w:del w:id="687" w:author="Author">
              <w:r w:rsidRPr="00641BDB">
                <w:rPr>
                  <w:rFonts w:asciiTheme="minorBidi" w:hAnsiTheme="minorBidi" w:cstheme="minorBidi"/>
                  <w:b/>
                  <w:szCs w:val="17"/>
                  <w:lang w:val="es-ES_tradnl"/>
                </w:rPr>
                <w:delText>Referencias cruzadas y observaciones</w:delText>
              </w:r>
            </w:del>
          </w:p>
        </w:tc>
      </w:tr>
      <w:tr w:rsidR="00D01E36" w:rsidRPr="008516DD" w14:paraId="4A3165A2" w14:textId="77777777" w:rsidTr="00D35BA5">
        <w:trPr>
          <w:del w:id="688" w:author="Author"/>
        </w:trPr>
        <w:tc>
          <w:tcPr>
            <w:tcW w:w="1075" w:type="dxa"/>
          </w:tcPr>
          <w:p w14:paraId="096E3130" w14:textId="77777777" w:rsidR="00D01E36" w:rsidRPr="00641BDB" w:rsidRDefault="00D01E36" w:rsidP="005E48A2">
            <w:pPr>
              <w:pStyle w:val="NormalWeb"/>
              <w:rPr>
                <w:del w:id="689" w:author="Author"/>
                <w:rFonts w:ascii="Arial" w:hAnsi="Arial" w:cs="Arial"/>
                <w:szCs w:val="17"/>
                <w:lang w:val="es-ES_tradnl"/>
              </w:rPr>
            </w:pPr>
            <w:del w:id="690" w:author="Author">
              <w:r w:rsidRPr="00641BDB">
                <w:rPr>
                  <w:rFonts w:ascii="Arial" w:hAnsi="Arial" w:cs="Arial"/>
                  <w:szCs w:val="17"/>
                  <w:lang w:val="es-ES_tradnl"/>
                </w:rPr>
                <w:delText>[RSG-01]</w:delText>
              </w:r>
            </w:del>
          </w:p>
        </w:tc>
        <w:tc>
          <w:tcPr>
            <w:tcW w:w="5670" w:type="dxa"/>
          </w:tcPr>
          <w:p w14:paraId="6361C3D2" w14:textId="77777777" w:rsidR="00D01E36" w:rsidRPr="00641BDB" w:rsidRDefault="00BE349A" w:rsidP="00617B82">
            <w:pPr>
              <w:pStyle w:val="NormalWeb"/>
              <w:spacing w:line="276" w:lineRule="auto"/>
              <w:jc w:val="both"/>
              <w:rPr>
                <w:del w:id="691" w:author="Author"/>
                <w:rFonts w:asciiTheme="minorBidi" w:hAnsiTheme="minorBidi" w:cstheme="minorBidi"/>
                <w:szCs w:val="17"/>
                <w:lang w:val="es-ES_tradnl"/>
              </w:rPr>
            </w:pPr>
            <w:del w:id="692" w:author="Author">
              <w:r w:rsidRPr="00641BDB">
                <w:rPr>
                  <w:rFonts w:asciiTheme="minorBidi" w:hAnsiTheme="minorBidi" w:cstheme="minorBidi"/>
                  <w:szCs w:val="17"/>
                  <w:lang w:val="es-ES_tradnl"/>
                </w:rPr>
                <w:delText>DEBE usarse la barra, "/", en la ruta del URI para indicar la relación jerárquica entre los recursos, pero la ruta NO DEBE terminar con una barra</w:delText>
              </w:r>
              <w:r w:rsidR="00D365A5" w:rsidRPr="00641BDB">
                <w:rPr>
                  <w:rFonts w:asciiTheme="minorBidi" w:hAnsiTheme="minorBidi" w:cstheme="minorBidi"/>
                  <w:szCs w:val="17"/>
                  <w:lang w:val="es-ES_tradnl"/>
                </w:rPr>
                <w:delText>,</w:delText>
              </w:r>
              <w:r w:rsidRPr="00641BDB">
                <w:rPr>
                  <w:rFonts w:asciiTheme="minorBidi" w:hAnsiTheme="minorBidi" w:cstheme="minorBidi"/>
                  <w:szCs w:val="17"/>
                  <w:lang w:val="es-ES_tradnl"/>
                </w:rPr>
                <w:delText xml:space="preserve"> ya que esta no proporciona ningún valor semántico y puede llevar a confusión.</w:delText>
              </w:r>
              <w:r w:rsidR="00D01E36" w:rsidRPr="00641BDB">
                <w:rPr>
                  <w:rFonts w:asciiTheme="minorBidi" w:hAnsiTheme="minorBidi" w:cstheme="minorBidi"/>
                  <w:szCs w:val="17"/>
                  <w:lang w:val="es-ES_tradnl"/>
                </w:rPr>
                <w:delText xml:space="preserve"> </w:delText>
              </w:r>
            </w:del>
          </w:p>
        </w:tc>
        <w:tc>
          <w:tcPr>
            <w:tcW w:w="2515" w:type="dxa"/>
          </w:tcPr>
          <w:p w14:paraId="38A230C6" w14:textId="77777777" w:rsidR="00D63DFA" w:rsidRPr="00641BDB" w:rsidRDefault="00D63DFA" w:rsidP="00D63DFA">
            <w:pPr>
              <w:pStyle w:val="NormalWeb"/>
              <w:jc w:val="center"/>
              <w:rPr>
                <w:del w:id="693" w:author="Author"/>
                <w:rFonts w:asciiTheme="minorBidi" w:hAnsiTheme="minorBidi" w:cstheme="minorBidi"/>
                <w:szCs w:val="17"/>
                <w:lang w:val="es-ES_tradnl"/>
              </w:rPr>
            </w:pPr>
          </w:p>
          <w:p w14:paraId="4135DB78" w14:textId="77777777" w:rsidR="001F7CCA" w:rsidRPr="00641BDB" w:rsidRDefault="00D63DFA" w:rsidP="00D63DFA">
            <w:pPr>
              <w:pStyle w:val="NormalWeb"/>
              <w:rPr>
                <w:del w:id="694" w:author="Author"/>
                <w:rFonts w:asciiTheme="minorBidi" w:hAnsiTheme="minorBidi" w:cstheme="minorBidi"/>
                <w:szCs w:val="17"/>
                <w:lang w:val="es-ES_tradnl"/>
              </w:rPr>
            </w:pPr>
            <w:del w:id="695" w:author="Author">
              <w:r w:rsidRPr="00641BDB">
                <w:rPr>
                  <w:rFonts w:asciiTheme="minorBidi" w:hAnsiTheme="minorBidi" w:cstheme="minorBidi"/>
                  <w:szCs w:val="17"/>
                  <w:lang w:val="es-ES_tradnl"/>
                </w:rPr>
                <w:delText xml:space="preserve">AJ, AX, </w:delText>
              </w:r>
              <w:r w:rsidR="001F7CCA" w:rsidRPr="00641BDB">
                <w:rPr>
                  <w:rFonts w:asciiTheme="minorBidi" w:hAnsiTheme="minorBidi" w:cstheme="minorBidi"/>
                  <w:szCs w:val="17"/>
                  <w:lang w:val="es-ES_tradnl"/>
                </w:rPr>
                <w:delText>AAJ, AAX</w:delText>
              </w:r>
            </w:del>
          </w:p>
        </w:tc>
      </w:tr>
      <w:tr w:rsidR="00D63DFA" w:rsidRPr="008516DD" w14:paraId="297D6C39" w14:textId="77777777" w:rsidTr="00D35BA5">
        <w:trPr>
          <w:del w:id="696" w:author="Author"/>
        </w:trPr>
        <w:tc>
          <w:tcPr>
            <w:tcW w:w="1075" w:type="dxa"/>
          </w:tcPr>
          <w:p w14:paraId="6414C5ED" w14:textId="77777777" w:rsidR="00D63DFA" w:rsidRPr="00641BDB" w:rsidRDefault="00D63DFA" w:rsidP="00D63DFA">
            <w:pPr>
              <w:pStyle w:val="NormalWeb"/>
              <w:rPr>
                <w:del w:id="697" w:author="Author"/>
                <w:rFonts w:ascii="Arial" w:hAnsi="Arial" w:cs="Arial"/>
                <w:szCs w:val="17"/>
                <w:lang w:val="es-ES_tradnl"/>
              </w:rPr>
            </w:pPr>
            <w:del w:id="698" w:author="Author">
              <w:r w:rsidRPr="00641BDB">
                <w:rPr>
                  <w:rFonts w:ascii="Arial" w:eastAsia="Times New Roman" w:hAnsi="Arial" w:cs="Arial"/>
                  <w:szCs w:val="17"/>
                  <w:lang w:val="es-ES_tradnl"/>
                </w:rPr>
                <w:delText>[RSG-02]</w:delText>
              </w:r>
            </w:del>
          </w:p>
        </w:tc>
        <w:tc>
          <w:tcPr>
            <w:tcW w:w="5670" w:type="dxa"/>
          </w:tcPr>
          <w:p w14:paraId="0BF9F948" w14:textId="77777777" w:rsidR="00D63DFA" w:rsidRPr="00641BDB" w:rsidRDefault="00DD2D9B" w:rsidP="00617B82">
            <w:pPr>
              <w:pStyle w:val="NormalWeb"/>
              <w:spacing w:line="276" w:lineRule="auto"/>
              <w:jc w:val="both"/>
              <w:rPr>
                <w:del w:id="699" w:author="Author"/>
                <w:rFonts w:asciiTheme="minorBidi" w:hAnsiTheme="minorBidi" w:cstheme="minorBidi"/>
                <w:szCs w:val="17"/>
                <w:lang w:val="es-ES_tradnl"/>
              </w:rPr>
            </w:pPr>
            <w:del w:id="700" w:author="Author">
              <w:r w:rsidRPr="00641BDB">
                <w:rPr>
                  <w:rFonts w:asciiTheme="minorBidi" w:hAnsiTheme="minorBidi" w:cstheme="minorBidi"/>
                  <w:szCs w:val="17"/>
                  <w:lang w:val="es-ES_tradnl"/>
                </w:rPr>
                <w:delText>Los nombres de los recursos DEBEN seguir un patrón de nomenclatura coherente</w:delText>
              </w:r>
              <w:r w:rsidR="00D63DFA" w:rsidRPr="00641BDB">
                <w:rPr>
                  <w:rFonts w:asciiTheme="minorBidi" w:hAnsiTheme="minorBidi" w:cstheme="minorBidi"/>
                  <w:szCs w:val="17"/>
                  <w:lang w:val="es-ES_tradnl"/>
                </w:rPr>
                <w:delText>.</w:delText>
              </w:r>
            </w:del>
          </w:p>
        </w:tc>
        <w:tc>
          <w:tcPr>
            <w:tcW w:w="2515" w:type="dxa"/>
          </w:tcPr>
          <w:p w14:paraId="0FDCED04" w14:textId="77777777" w:rsidR="00D63DFA" w:rsidRPr="00641BDB" w:rsidRDefault="00D63DFA" w:rsidP="00D63DFA">
            <w:pPr>
              <w:pStyle w:val="NormalWeb"/>
              <w:rPr>
                <w:del w:id="701" w:author="Author"/>
                <w:rFonts w:asciiTheme="minorBidi" w:hAnsiTheme="minorBidi" w:cstheme="minorBidi"/>
                <w:szCs w:val="17"/>
                <w:lang w:val="es-ES_tradnl"/>
              </w:rPr>
            </w:pPr>
            <w:del w:id="702" w:author="Author">
              <w:r w:rsidRPr="00641BDB">
                <w:rPr>
                  <w:rFonts w:asciiTheme="minorBidi" w:hAnsiTheme="minorBidi" w:cstheme="minorBidi"/>
                  <w:szCs w:val="17"/>
                  <w:lang w:val="es-ES_tradnl"/>
                </w:rPr>
                <w:delText>AJ, AX, AAJ, AAX</w:delText>
              </w:r>
            </w:del>
          </w:p>
        </w:tc>
      </w:tr>
      <w:tr w:rsidR="00D01E36" w:rsidRPr="008516DD" w14:paraId="253DF300" w14:textId="77777777" w:rsidTr="00D35BA5">
        <w:trPr>
          <w:del w:id="703" w:author="Author"/>
        </w:trPr>
        <w:tc>
          <w:tcPr>
            <w:tcW w:w="1075" w:type="dxa"/>
          </w:tcPr>
          <w:p w14:paraId="4BADA245" w14:textId="77777777" w:rsidR="00D01E36" w:rsidRPr="00641BDB" w:rsidRDefault="004C6ED3" w:rsidP="005E48A2">
            <w:pPr>
              <w:pStyle w:val="NormalWeb"/>
              <w:rPr>
                <w:del w:id="704" w:author="Author"/>
                <w:rFonts w:ascii="Arial" w:hAnsi="Arial" w:cs="Arial"/>
                <w:szCs w:val="17"/>
                <w:lang w:val="es-ES_tradnl"/>
              </w:rPr>
            </w:pPr>
            <w:del w:id="705" w:author="Author">
              <w:r w:rsidRPr="00641BDB">
                <w:rPr>
                  <w:rFonts w:ascii="Arial" w:eastAsia="Times New Roman" w:hAnsi="Arial" w:cs="Arial"/>
                  <w:szCs w:val="17"/>
                  <w:lang w:val="es-ES_tradnl"/>
                </w:rPr>
                <w:delText>[RSG-04</w:delText>
              </w:r>
              <w:r w:rsidR="00E95E25" w:rsidRPr="00641BDB">
                <w:rPr>
                  <w:rFonts w:ascii="Arial" w:eastAsia="Times New Roman" w:hAnsi="Arial" w:cs="Arial"/>
                  <w:szCs w:val="17"/>
                  <w:lang w:val="es-ES_tradnl"/>
                </w:rPr>
                <w:delText>]</w:delText>
              </w:r>
            </w:del>
          </w:p>
        </w:tc>
        <w:tc>
          <w:tcPr>
            <w:tcW w:w="5670" w:type="dxa"/>
          </w:tcPr>
          <w:p w14:paraId="5F37098E" w14:textId="77777777" w:rsidR="00D01E36" w:rsidRPr="00641BDB" w:rsidRDefault="00E95E25" w:rsidP="00617B82">
            <w:pPr>
              <w:spacing w:before="100" w:beforeAutospacing="1" w:after="100" w:afterAutospacing="1" w:line="276" w:lineRule="auto"/>
              <w:jc w:val="both"/>
              <w:rPr>
                <w:del w:id="706" w:author="Author"/>
                <w:rFonts w:asciiTheme="minorBidi" w:eastAsia="Times New Roman" w:hAnsiTheme="minorBidi" w:cstheme="minorBidi"/>
                <w:szCs w:val="17"/>
                <w:lang w:val="es-ES_tradnl"/>
              </w:rPr>
            </w:pPr>
            <w:del w:id="707" w:author="Author">
              <w:r w:rsidRPr="00641BDB">
                <w:rPr>
                  <w:rFonts w:asciiTheme="minorBidi" w:eastAsia="Times New Roman" w:hAnsiTheme="minorBidi" w:cstheme="minorBidi"/>
                  <w:szCs w:val="17"/>
                  <w:lang w:val="es-ES_tradnl"/>
                </w:rPr>
                <w:delText>Los parámetros de consulta DEBEN seguir un patrón de nomenclatura coherente.</w:delText>
              </w:r>
            </w:del>
          </w:p>
        </w:tc>
        <w:tc>
          <w:tcPr>
            <w:tcW w:w="2515" w:type="dxa"/>
          </w:tcPr>
          <w:p w14:paraId="5D767A48" w14:textId="77777777" w:rsidR="00D01E36" w:rsidRPr="00641BDB" w:rsidRDefault="00D63DFA" w:rsidP="005E48A2">
            <w:pPr>
              <w:pStyle w:val="NormalWeb"/>
              <w:rPr>
                <w:del w:id="708" w:author="Author"/>
                <w:rFonts w:asciiTheme="minorBidi" w:hAnsiTheme="minorBidi" w:cstheme="minorBidi"/>
                <w:szCs w:val="17"/>
                <w:highlight w:val="yellow"/>
                <w:lang w:val="es-ES_tradnl"/>
              </w:rPr>
            </w:pPr>
            <w:del w:id="709" w:author="Author">
              <w:r w:rsidRPr="00641BDB">
                <w:rPr>
                  <w:rFonts w:asciiTheme="minorBidi" w:hAnsiTheme="minorBidi" w:cstheme="minorBidi"/>
                  <w:szCs w:val="17"/>
                  <w:lang w:val="es-ES_tradnl"/>
                </w:rPr>
                <w:delText>AJ, AX</w:delText>
              </w:r>
            </w:del>
          </w:p>
        </w:tc>
      </w:tr>
      <w:tr w:rsidR="00D63DFA" w:rsidRPr="008516DD" w14:paraId="14221620" w14:textId="77777777" w:rsidTr="00D35BA5">
        <w:trPr>
          <w:del w:id="710" w:author="Author"/>
        </w:trPr>
        <w:tc>
          <w:tcPr>
            <w:tcW w:w="1075" w:type="dxa"/>
          </w:tcPr>
          <w:p w14:paraId="54A00E7B" w14:textId="77777777" w:rsidR="00D63DFA" w:rsidRPr="00641BDB" w:rsidRDefault="00D63DFA" w:rsidP="00D63DFA">
            <w:pPr>
              <w:pStyle w:val="NormalWeb"/>
              <w:rPr>
                <w:del w:id="711" w:author="Author"/>
                <w:rFonts w:ascii="Arial" w:hAnsi="Arial" w:cs="Arial"/>
                <w:szCs w:val="17"/>
                <w:lang w:val="es-ES_tradnl"/>
              </w:rPr>
            </w:pPr>
            <w:del w:id="712" w:author="Author">
              <w:r w:rsidRPr="00641BDB">
                <w:rPr>
                  <w:rFonts w:ascii="Arial" w:eastAsia="Times New Roman" w:hAnsi="Arial" w:cs="Arial"/>
                  <w:szCs w:val="17"/>
                  <w:lang w:val="es-ES_tradnl"/>
                </w:rPr>
                <w:delText>[RSG-06]</w:delText>
              </w:r>
            </w:del>
          </w:p>
        </w:tc>
        <w:tc>
          <w:tcPr>
            <w:tcW w:w="5670" w:type="dxa"/>
          </w:tcPr>
          <w:p w14:paraId="1B586977" w14:textId="77777777" w:rsidR="00D63DFA" w:rsidRPr="00641BDB" w:rsidRDefault="00894816" w:rsidP="00617B82">
            <w:pPr>
              <w:pStyle w:val="NormalWeb"/>
              <w:spacing w:line="276" w:lineRule="auto"/>
              <w:jc w:val="both"/>
              <w:rPr>
                <w:del w:id="713" w:author="Author"/>
                <w:rFonts w:asciiTheme="minorBidi" w:hAnsiTheme="minorBidi" w:cstheme="minorBidi"/>
                <w:szCs w:val="17"/>
                <w:lang w:val="es-ES_tradnl"/>
              </w:rPr>
            </w:pPr>
            <w:del w:id="714" w:author="Author">
              <w:r w:rsidRPr="00641BDB">
                <w:rPr>
                  <w:rFonts w:asciiTheme="minorBidi" w:eastAsia="Times New Roman" w:hAnsiTheme="minorBidi" w:cstheme="minorBidi"/>
                  <w:szCs w:val="17"/>
                  <w:lang w:val="es-ES_tradnl"/>
                </w:rPr>
                <w:delText xml:space="preserve">El patrón del URL para una API web DEBE contener la palabra </w:delText>
              </w:r>
              <w:r w:rsidR="00A74DA9" w:rsidRPr="00641BDB">
                <w:rPr>
                  <w:rFonts w:asciiTheme="minorBidi" w:eastAsia="Times New Roman" w:hAnsiTheme="minorBidi" w:cstheme="minorBidi"/>
                  <w:szCs w:val="17"/>
                  <w:lang w:val="es-ES_tradnl"/>
                </w:rPr>
                <w:delText>‘</w:delText>
              </w:r>
              <w:r w:rsidRPr="00641BDB">
                <w:rPr>
                  <w:rFonts w:asciiTheme="minorBidi" w:eastAsia="Times New Roman" w:hAnsiTheme="minorBidi" w:cstheme="minorBidi"/>
                  <w:szCs w:val="17"/>
                  <w:lang w:val="es-ES_tradnl"/>
                </w:rPr>
                <w:delText>api</w:delText>
              </w:r>
              <w:r w:rsidR="00A74DA9" w:rsidRPr="00641BDB">
                <w:rPr>
                  <w:rFonts w:asciiTheme="minorBidi" w:eastAsia="Times New Roman" w:hAnsiTheme="minorBidi" w:cstheme="minorBidi"/>
                  <w:szCs w:val="17"/>
                  <w:lang w:val="es-ES_tradnl"/>
                </w:rPr>
                <w:delText>’</w:delText>
              </w:r>
              <w:r w:rsidRPr="00641BDB">
                <w:rPr>
                  <w:rFonts w:asciiTheme="minorBidi" w:eastAsia="Times New Roman" w:hAnsiTheme="minorBidi" w:cstheme="minorBidi"/>
                  <w:szCs w:val="17"/>
                  <w:lang w:val="es-ES_tradnl"/>
                </w:rPr>
                <w:delText xml:space="preserve"> en el URI</w:delText>
              </w:r>
              <w:r w:rsidR="00D63DFA" w:rsidRPr="00641BDB">
                <w:rPr>
                  <w:rFonts w:asciiTheme="minorBidi" w:eastAsia="Times New Roman" w:hAnsiTheme="minorBidi" w:cstheme="minorBidi"/>
                  <w:szCs w:val="17"/>
                  <w:lang w:val="es-ES_tradnl"/>
                </w:rPr>
                <w:delText>.</w:delText>
              </w:r>
            </w:del>
          </w:p>
        </w:tc>
        <w:tc>
          <w:tcPr>
            <w:tcW w:w="2515" w:type="dxa"/>
          </w:tcPr>
          <w:p w14:paraId="29D2B979" w14:textId="77777777" w:rsidR="00D63DFA" w:rsidRPr="00641BDB" w:rsidRDefault="00D63DFA" w:rsidP="00D63DFA">
            <w:pPr>
              <w:pStyle w:val="NormalWeb"/>
              <w:rPr>
                <w:del w:id="715" w:author="Author"/>
                <w:rFonts w:asciiTheme="minorBidi" w:hAnsiTheme="minorBidi" w:cstheme="minorBidi"/>
                <w:szCs w:val="17"/>
                <w:lang w:val="es-ES_tradnl"/>
              </w:rPr>
            </w:pPr>
            <w:del w:id="716" w:author="Author">
              <w:r w:rsidRPr="00641BDB">
                <w:rPr>
                  <w:rFonts w:asciiTheme="minorBidi" w:hAnsiTheme="minorBidi" w:cstheme="minorBidi"/>
                  <w:szCs w:val="17"/>
                  <w:lang w:val="es-ES_tradnl"/>
                </w:rPr>
                <w:delText>AJ, AX, AAJ, AAX</w:delText>
              </w:r>
            </w:del>
          </w:p>
        </w:tc>
      </w:tr>
      <w:tr w:rsidR="00EC3004" w:rsidRPr="008516DD" w14:paraId="39B799D4" w14:textId="77777777" w:rsidTr="00D35BA5">
        <w:trPr>
          <w:del w:id="717" w:author="Author"/>
        </w:trPr>
        <w:tc>
          <w:tcPr>
            <w:tcW w:w="1075" w:type="dxa"/>
          </w:tcPr>
          <w:p w14:paraId="7AB781D1" w14:textId="77777777" w:rsidR="00EC3004" w:rsidRPr="00641BDB" w:rsidRDefault="00EC3004" w:rsidP="00EC3004">
            <w:pPr>
              <w:pStyle w:val="NormalWeb"/>
              <w:rPr>
                <w:del w:id="718" w:author="Author"/>
                <w:rFonts w:ascii="Arial" w:hAnsi="Arial" w:cs="Arial"/>
                <w:szCs w:val="17"/>
                <w:lang w:val="es-ES_tradnl"/>
              </w:rPr>
            </w:pPr>
            <w:del w:id="719" w:author="Author">
              <w:r w:rsidRPr="00641BDB">
                <w:rPr>
                  <w:rFonts w:ascii="Arial" w:eastAsia="Times New Roman" w:hAnsi="Arial" w:cs="Arial"/>
                  <w:szCs w:val="17"/>
                  <w:lang w:val="es-ES_tradnl"/>
                </w:rPr>
                <w:delText>[RSG-07]</w:delText>
              </w:r>
            </w:del>
          </w:p>
        </w:tc>
        <w:tc>
          <w:tcPr>
            <w:tcW w:w="5670" w:type="dxa"/>
          </w:tcPr>
          <w:p w14:paraId="6CFC37F8" w14:textId="77777777" w:rsidR="00EC3004" w:rsidRPr="00641BDB" w:rsidRDefault="00894816" w:rsidP="00617B82">
            <w:pPr>
              <w:pStyle w:val="NormalWeb"/>
              <w:spacing w:line="276" w:lineRule="auto"/>
              <w:jc w:val="both"/>
              <w:rPr>
                <w:del w:id="720" w:author="Author"/>
                <w:rFonts w:asciiTheme="minorBidi" w:hAnsiTheme="minorBidi" w:cstheme="minorBidi"/>
                <w:szCs w:val="17"/>
                <w:lang w:val="es-ES_tradnl"/>
              </w:rPr>
            </w:pPr>
            <w:del w:id="721" w:author="Author">
              <w:r w:rsidRPr="00641BDB">
                <w:rPr>
                  <w:rFonts w:asciiTheme="minorBidi" w:eastAsia="Times New Roman" w:hAnsiTheme="minorBidi" w:cstheme="minorBidi"/>
                  <w:szCs w:val="17"/>
                  <w:lang w:val="es-ES_tradnl"/>
                </w:rPr>
                <w:delText>NO DEBEN utilizarse parámetros matriciales</w:delText>
              </w:r>
              <w:r w:rsidR="00EC3004" w:rsidRPr="00641BDB">
                <w:rPr>
                  <w:rFonts w:asciiTheme="minorBidi" w:eastAsia="Times New Roman" w:hAnsiTheme="minorBidi" w:cstheme="minorBidi"/>
                  <w:szCs w:val="17"/>
                  <w:lang w:val="es-ES_tradnl"/>
                </w:rPr>
                <w:delText>. </w:delText>
              </w:r>
            </w:del>
          </w:p>
        </w:tc>
        <w:tc>
          <w:tcPr>
            <w:tcW w:w="2515" w:type="dxa"/>
          </w:tcPr>
          <w:p w14:paraId="22FC077A" w14:textId="77777777" w:rsidR="00EC3004" w:rsidRPr="00641BDB" w:rsidRDefault="00EC3004" w:rsidP="00EC3004">
            <w:pPr>
              <w:pStyle w:val="NormalWeb"/>
              <w:rPr>
                <w:del w:id="722" w:author="Author"/>
                <w:rFonts w:asciiTheme="minorBidi" w:hAnsiTheme="minorBidi" w:cstheme="minorBidi"/>
                <w:szCs w:val="17"/>
                <w:lang w:val="es-ES_tradnl"/>
              </w:rPr>
            </w:pPr>
            <w:del w:id="723" w:author="Author">
              <w:r w:rsidRPr="00641BDB">
                <w:rPr>
                  <w:rFonts w:asciiTheme="minorBidi" w:hAnsiTheme="minorBidi" w:cstheme="minorBidi"/>
                  <w:szCs w:val="17"/>
                  <w:lang w:val="es-ES_tradnl"/>
                </w:rPr>
                <w:delText>AJ, AX, AAJ, AAX</w:delText>
              </w:r>
            </w:del>
          </w:p>
        </w:tc>
      </w:tr>
      <w:tr w:rsidR="00EC3004" w:rsidRPr="008516DD" w14:paraId="097B1EF9" w14:textId="77777777" w:rsidTr="00D35BA5">
        <w:trPr>
          <w:del w:id="724" w:author="Author"/>
        </w:trPr>
        <w:tc>
          <w:tcPr>
            <w:tcW w:w="1075" w:type="dxa"/>
          </w:tcPr>
          <w:p w14:paraId="539530EE" w14:textId="77777777" w:rsidR="00EC3004" w:rsidRPr="00641BDB" w:rsidRDefault="00EC3004" w:rsidP="00EC3004">
            <w:pPr>
              <w:pStyle w:val="NormalWeb"/>
              <w:rPr>
                <w:del w:id="725" w:author="Author"/>
                <w:rFonts w:ascii="Arial" w:hAnsi="Arial" w:cs="Arial"/>
                <w:szCs w:val="17"/>
                <w:lang w:val="es-ES_tradnl"/>
              </w:rPr>
            </w:pPr>
            <w:del w:id="726" w:author="Author">
              <w:r w:rsidRPr="00641BDB">
                <w:rPr>
                  <w:rFonts w:ascii="Arial" w:eastAsia="Times New Roman" w:hAnsi="Arial" w:cs="Arial"/>
                  <w:szCs w:val="17"/>
                  <w:lang w:val="es-ES_tradnl"/>
                </w:rPr>
                <w:delText>[RSG-08]</w:delText>
              </w:r>
            </w:del>
          </w:p>
        </w:tc>
        <w:tc>
          <w:tcPr>
            <w:tcW w:w="5670" w:type="dxa"/>
          </w:tcPr>
          <w:p w14:paraId="1D830F47" w14:textId="77777777" w:rsidR="00EC3004" w:rsidRPr="00641BDB" w:rsidRDefault="00AB36E3" w:rsidP="00617B82">
            <w:pPr>
              <w:pStyle w:val="NormalWeb"/>
              <w:spacing w:line="276" w:lineRule="auto"/>
              <w:jc w:val="both"/>
              <w:rPr>
                <w:del w:id="727" w:author="Author"/>
                <w:rFonts w:asciiTheme="minorBidi" w:hAnsiTheme="minorBidi" w:cstheme="minorBidi"/>
                <w:szCs w:val="17"/>
                <w:lang w:val="es-ES_tradnl"/>
              </w:rPr>
            </w:pPr>
            <w:del w:id="728" w:author="Author">
              <w:r w:rsidRPr="00641BDB">
                <w:rPr>
                  <w:rFonts w:asciiTheme="minorBidi" w:eastAsia="Times New Roman" w:hAnsiTheme="minorBidi" w:cstheme="minorBidi"/>
                  <w:szCs w:val="17"/>
                  <w:lang w:val="es-ES_tradnl"/>
                </w:rPr>
                <w:delText>Una API web DEBE aplicar sistemáticamente códigos de estado HTTP según se describe en los documentos RFC del IETF.</w:delText>
              </w:r>
            </w:del>
          </w:p>
        </w:tc>
        <w:tc>
          <w:tcPr>
            <w:tcW w:w="2515" w:type="dxa"/>
          </w:tcPr>
          <w:p w14:paraId="47EDD116" w14:textId="77777777" w:rsidR="00EC3004" w:rsidRPr="00641BDB" w:rsidRDefault="00EC3004" w:rsidP="00EC3004">
            <w:pPr>
              <w:pStyle w:val="NormalWeb"/>
              <w:rPr>
                <w:del w:id="729" w:author="Author"/>
                <w:rFonts w:asciiTheme="minorBidi" w:hAnsiTheme="minorBidi" w:cstheme="minorBidi"/>
                <w:szCs w:val="17"/>
                <w:lang w:val="es-ES_tradnl"/>
              </w:rPr>
            </w:pPr>
            <w:del w:id="730" w:author="Author">
              <w:r w:rsidRPr="00641BDB">
                <w:rPr>
                  <w:rFonts w:asciiTheme="minorBidi" w:hAnsiTheme="minorBidi" w:cstheme="minorBidi"/>
                  <w:szCs w:val="17"/>
                  <w:lang w:val="es-ES_tradnl"/>
                </w:rPr>
                <w:delText>AJ, AX, AAJ, AAX</w:delText>
              </w:r>
            </w:del>
          </w:p>
        </w:tc>
      </w:tr>
      <w:tr w:rsidR="000653B9" w:rsidRPr="008516DD" w14:paraId="514AAB5E" w14:textId="77777777" w:rsidTr="00D35BA5">
        <w:trPr>
          <w:del w:id="731" w:author="Author"/>
        </w:trPr>
        <w:tc>
          <w:tcPr>
            <w:tcW w:w="1075" w:type="dxa"/>
          </w:tcPr>
          <w:p w14:paraId="535FF219" w14:textId="77777777" w:rsidR="000653B9" w:rsidRPr="00641BDB" w:rsidRDefault="000653B9" w:rsidP="000653B9">
            <w:pPr>
              <w:pStyle w:val="NormalWeb"/>
              <w:rPr>
                <w:del w:id="732" w:author="Author"/>
                <w:rFonts w:ascii="Arial" w:hAnsi="Arial" w:cs="Arial"/>
                <w:szCs w:val="17"/>
                <w:lang w:val="es-ES_tradnl"/>
              </w:rPr>
            </w:pPr>
            <w:del w:id="733" w:author="Author">
              <w:r w:rsidRPr="00641BDB">
                <w:rPr>
                  <w:rFonts w:ascii="Arial" w:eastAsia="Times New Roman" w:hAnsi="Arial" w:cs="Arial"/>
                  <w:szCs w:val="17"/>
                  <w:lang w:val="es-ES_tradnl"/>
                </w:rPr>
                <w:lastRenderedPageBreak/>
                <w:delText>[RSG-10]</w:delText>
              </w:r>
            </w:del>
          </w:p>
        </w:tc>
        <w:tc>
          <w:tcPr>
            <w:tcW w:w="5670" w:type="dxa"/>
          </w:tcPr>
          <w:p w14:paraId="22D79967" w14:textId="77777777" w:rsidR="000653B9" w:rsidRPr="00641BDB" w:rsidRDefault="001966D7" w:rsidP="00617B82">
            <w:pPr>
              <w:pStyle w:val="NormalWeb"/>
              <w:spacing w:line="276" w:lineRule="auto"/>
              <w:jc w:val="both"/>
              <w:rPr>
                <w:del w:id="734" w:author="Author"/>
                <w:rFonts w:asciiTheme="minorBidi" w:hAnsiTheme="minorBidi" w:cstheme="minorBidi"/>
                <w:szCs w:val="17"/>
                <w:lang w:val="es-ES_tradnl"/>
              </w:rPr>
            </w:pPr>
            <w:del w:id="735" w:author="Author">
              <w:r w:rsidRPr="00641BDB">
                <w:rPr>
                  <w:rFonts w:asciiTheme="minorBidi" w:eastAsia="Times New Roman" w:hAnsiTheme="minorBidi" w:cstheme="minorBidi"/>
                  <w:szCs w:val="17"/>
                  <w:lang w:val="es-ES_tradnl"/>
                </w:rPr>
                <w:delText>Si la API detecta valores de entrada incorrectos, DEBE devolver el código de estado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400 Bad Request</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La carga útil de error DEBE indicar el valor incorrecto</w:delText>
              </w:r>
              <w:r w:rsidR="000653B9" w:rsidRPr="00641BDB">
                <w:rPr>
                  <w:rFonts w:asciiTheme="minorBidi" w:eastAsia="Times New Roman" w:hAnsiTheme="minorBidi" w:cstheme="minorBidi"/>
                  <w:szCs w:val="17"/>
                  <w:lang w:val="es-ES_tradnl"/>
                </w:rPr>
                <w:delText>.</w:delText>
              </w:r>
            </w:del>
          </w:p>
        </w:tc>
        <w:tc>
          <w:tcPr>
            <w:tcW w:w="2515" w:type="dxa"/>
          </w:tcPr>
          <w:p w14:paraId="4424C29C" w14:textId="77777777" w:rsidR="000653B9" w:rsidRPr="00641BDB" w:rsidRDefault="000653B9" w:rsidP="000653B9">
            <w:pPr>
              <w:pStyle w:val="NormalWeb"/>
              <w:rPr>
                <w:del w:id="736" w:author="Author"/>
                <w:rFonts w:asciiTheme="minorBidi" w:hAnsiTheme="minorBidi" w:cstheme="minorBidi"/>
                <w:szCs w:val="17"/>
                <w:lang w:val="es-ES_tradnl"/>
              </w:rPr>
            </w:pPr>
            <w:del w:id="737" w:author="Author">
              <w:r w:rsidRPr="00641BDB">
                <w:rPr>
                  <w:rFonts w:asciiTheme="minorBidi" w:hAnsiTheme="minorBidi" w:cstheme="minorBidi"/>
                  <w:szCs w:val="17"/>
                  <w:lang w:val="es-ES_tradnl"/>
                </w:rPr>
                <w:delText>AJ, AX, AAJ, AAX</w:delText>
              </w:r>
            </w:del>
          </w:p>
        </w:tc>
      </w:tr>
      <w:tr w:rsidR="00647F65" w:rsidRPr="008516DD" w14:paraId="7E2BBFC7" w14:textId="77777777" w:rsidTr="00D35BA5">
        <w:trPr>
          <w:del w:id="738" w:author="Author"/>
        </w:trPr>
        <w:tc>
          <w:tcPr>
            <w:tcW w:w="1075" w:type="dxa"/>
          </w:tcPr>
          <w:p w14:paraId="389D270A" w14:textId="77777777" w:rsidR="00647F65" w:rsidRPr="00641BDB" w:rsidRDefault="00647F65" w:rsidP="00647F65">
            <w:pPr>
              <w:pStyle w:val="NormalWeb"/>
              <w:rPr>
                <w:del w:id="739" w:author="Author"/>
                <w:rFonts w:ascii="Arial" w:hAnsi="Arial" w:cs="Arial"/>
                <w:szCs w:val="17"/>
                <w:lang w:val="es-ES_tradnl"/>
              </w:rPr>
            </w:pPr>
            <w:del w:id="740" w:author="Author">
              <w:r w:rsidRPr="00641BDB">
                <w:rPr>
                  <w:rFonts w:ascii="Arial" w:eastAsia="Times New Roman" w:hAnsi="Arial" w:cs="Arial"/>
                  <w:szCs w:val="17"/>
                  <w:lang w:val="es-ES_tradnl"/>
                </w:rPr>
                <w:delText>[RSG-12]</w:delText>
              </w:r>
            </w:del>
          </w:p>
        </w:tc>
        <w:tc>
          <w:tcPr>
            <w:tcW w:w="5670" w:type="dxa"/>
          </w:tcPr>
          <w:p w14:paraId="7FEF8811" w14:textId="77777777" w:rsidR="00647F65" w:rsidRPr="00641BDB" w:rsidRDefault="00C3721C" w:rsidP="00617B82">
            <w:pPr>
              <w:pStyle w:val="NormalWeb"/>
              <w:spacing w:line="276" w:lineRule="auto"/>
              <w:jc w:val="both"/>
              <w:rPr>
                <w:del w:id="741" w:author="Author"/>
                <w:rFonts w:asciiTheme="minorBidi" w:hAnsiTheme="minorBidi" w:cstheme="minorBidi"/>
                <w:szCs w:val="17"/>
                <w:lang w:val="es-ES_tradnl"/>
              </w:rPr>
            </w:pPr>
            <w:del w:id="742" w:author="Author">
              <w:r w:rsidRPr="00641BDB">
                <w:rPr>
                  <w:rFonts w:asciiTheme="minorBidi" w:eastAsia="Times New Roman" w:hAnsiTheme="minorBidi" w:cstheme="minorBidi"/>
                  <w:szCs w:val="17"/>
                  <w:lang w:val="es-ES_tradnl"/>
                </w:rPr>
                <w:delText xml:space="preserve">Si la API detecta valores válidos que requieren funcionalidades no implementadas, DEBE devolver el código de estado HTTP </w:delText>
              </w:r>
              <w:r w:rsidRPr="00641BDB">
                <w:rPr>
                  <w:rFonts w:ascii="Courier New" w:eastAsia="Times New Roman" w:hAnsi="Courier New" w:cs="Courier New"/>
                  <w:szCs w:val="17"/>
                  <w:lang w:val="es-ES_tradnl"/>
                </w:rPr>
                <w:delText>501 Not Implemented</w:delText>
              </w:r>
              <w:r w:rsidRPr="00641BDB">
                <w:rPr>
                  <w:rFonts w:asciiTheme="minorBidi" w:eastAsia="Times New Roman" w:hAnsiTheme="minorBidi" w:cstheme="minorBidi"/>
                  <w:szCs w:val="17"/>
                  <w:lang w:val="es-ES_tradnl"/>
                </w:rPr>
                <w:delText>. La carga útil de error DEBE indicar el valor sin implementar</w:delText>
              </w:r>
              <w:r w:rsidR="00647F65" w:rsidRPr="00641BDB">
                <w:rPr>
                  <w:rFonts w:asciiTheme="minorBidi" w:eastAsia="Times New Roman" w:hAnsiTheme="minorBidi" w:cstheme="minorBidi"/>
                  <w:szCs w:val="17"/>
                  <w:lang w:val="es-ES_tradnl"/>
                </w:rPr>
                <w:delText>.</w:delText>
              </w:r>
            </w:del>
          </w:p>
        </w:tc>
        <w:tc>
          <w:tcPr>
            <w:tcW w:w="2515" w:type="dxa"/>
          </w:tcPr>
          <w:p w14:paraId="2343E16C" w14:textId="77777777" w:rsidR="00647F65" w:rsidRPr="00641BDB" w:rsidRDefault="00647F65" w:rsidP="00647F65">
            <w:pPr>
              <w:pStyle w:val="NormalWeb"/>
              <w:rPr>
                <w:del w:id="743" w:author="Author"/>
                <w:rFonts w:asciiTheme="minorBidi" w:hAnsiTheme="minorBidi" w:cstheme="minorBidi"/>
                <w:szCs w:val="17"/>
                <w:lang w:val="es-ES_tradnl"/>
              </w:rPr>
            </w:pPr>
            <w:del w:id="744" w:author="Author">
              <w:r w:rsidRPr="00641BDB">
                <w:rPr>
                  <w:rFonts w:asciiTheme="minorBidi" w:hAnsiTheme="minorBidi" w:cstheme="minorBidi"/>
                  <w:szCs w:val="17"/>
                  <w:lang w:val="es-ES_tradnl"/>
                </w:rPr>
                <w:delText>AJ, AX, AAJ, AAX</w:delText>
              </w:r>
            </w:del>
          </w:p>
        </w:tc>
      </w:tr>
      <w:tr w:rsidR="00647F65" w:rsidRPr="008516DD" w14:paraId="026BB1DF" w14:textId="77777777" w:rsidTr="00D35BA5">
        <w:trPr>
          <w:del w:id="745" w:author="Author"/>
        </w:trPr>
        <w:tc>
          <w:tcPr>
            <w:tcW w:w="1075" w:type="dxa"/>
          </w:tcPr>
          <w:p w14:paraId="6F69236F" w14:textId="77777777" w:rsidR="00647F65" w:rsidRPr="00641BDB" w:rsidRDefault="00647F65" w:rsidP="00647F65">
            <w:pPr>
              <w:pStyle w:val="NormalWeb"/>
              <w:rPr>
                <w:del w:id="746" w:author="Author"/>
                <w:rFonts w:ascii="Arial" w:hAnsi="Arial" w:cs="Arial"/>
                <w:szCs w:val="17"/>
                <w:lang w:val="es-ES_tradnl"/>
              </w:rPr>
            </w:pPr>
            <w:del w:id="747" w:author="Author">
              <w:r w:rsidRPr="00641BDB">
                <w:rPr>
                  <w:rFonts w:ascii="Arial" w:eastAsia="Times New Roman" w:hAnsi="Arial" w:cs="Arial"/>
                  <w:szCs w:val="17"/>
                  <w:lang w:val="es-ES_tradnl"/>
                </w:rPr>
                <w:delText>[RSG-14]</w:delText>
              </w:r>
            </w:del>
          </w:p>
        </w:tc>
        <w:tc>
          <w:tcPr>
            <w:tcW w:w="5670" w:type="dxa"/>
          </w:tcPr>
          <w:p w14:paraId="2F815A21" w14:textId="48331117" w:rsidR="00647F65" w:rsidRPr="00641BDB" w:rsidRDefault="0088782A" w:rsidP="00617B82">
            <w:pPr>
              <w:pStyle w:val="NormalWeb"/>
              <w:spacing w:line="276" w:lineRule="auto"/>
              <w:jc w:val="both"/>
              <w:rPr>
                <w:del w:id="748" w:author="Author"/>
                <w:rFonts w:asciiTheme="minorBidi" w:hAnsiTheme="minorBidi" w:cstheme="minorBidi"/>
                <w:szCs w:val="17"/>
                <w:lang w:val="es-ES_tradnl"/>
              </w:rPr>
            </w:pPr>
            <w:del w:id="749" w:author="Author">
              <w:r w:rsidRPr="00641BDB">
                <w:rPr>
                  <w:rFonts w:asciiTheme="minorBidi" w:eastAsia="Times New Roman" w:hAnsiTheme="minorBidi" w:cstheme="minorBidi"/>
                  <w:szCs w:val="17"/>
                  <w:lang w:val="es-ES_tradnl"/>
                </w:rPr>
                <w:delText>Si un recurso puede ser independiente, DEBE ser un recurso de nivel superior; de lo contrario será un subrecurso</w:delText>
              </w:r>
              <w:r w:rsidR="00647F65" w:rsidRPr="00641BDB">
                <w:rPr>
                  <w:rFonts w:asciiTheme="minorBidi" w:eastAsia="Times New Roman" w:hAnsiTheme="minorBidi" w:cstheme="minorBidi"/>
                  <w:szCs w:val="17"/>
                  <w:lang w:val="es-ES_tradnl"/>
                </w:rPr>
                <w:delText>.</w:delText>
              </w:r>
            </w:del>
            <w:r w:rsidR="00D22D23" w:rsidRPr="00641BDB">
              <w:rPr>
                <w:rFonts w:asciiTheme="minorBidi" w:eastAsia="Times New Roman" w:hAnsiTheme="minorBidi" w:cstheme="minorBidi"/>
                <w:szCs w:val="17"/>
                <w:lang w:val="es-ES_tradnl"/>
              </w:rPr>
              <w:t xml:space="preserve"> </w:t>
            </w:r>
          </w:p>
        </w:tc>
        <w:tc>
          <w:tcPr>
            <w:tcW w:w="2515" w:type="dxa"/>
          </w:tcPr>
          <w:p w14:paraId="106B60C2" w14:textId="77777777" w:rsidR="00647F65" w:rsidRPr="00641BDB" w:rsidRDefault="00647F65" w:rsidP="00647F65">
            <w:pPr>
              <w:pStyle w:val="NormalWeb"/>
              <w:rPr>
                <w:del w:id="750" w:author="Author"/>
                <w:rFonts w:asciiTheme="minorBidi" w:hAnsiTheme="minorBidi" w:cstheme="minorBidi"/>
                <w:szCs w:val="17"/>
                <w:lang w:val="es-ES_tradnl"/>
              </w:rPr>
            </w:pPr>
            <w:del w:id="751" w:author="Author">
              <w:r w:rsidRPr="00641BDB">
                <w:rPr>
                  <w:rFonts w:asciiTheme="minorBidi" w:hAnsiTheme="minorBidi" w:cstheme="minorBidi"/>
                  <w:szCs w:val="17"/>
                  <w:lang w:val="es-ES_tradnl"/>
                </w:rPr>
                <w:delText>AJ, AX, AAJ, AAX</w:delText>
              </w:r>
            </w:del>
          </w:p>
        </w:tc>
      </w:tr>
      <w:tr w:rsidR="00800EDA" w:rsidRPr="008516DD" w14:paraId="23D712BE" w14:textId="77777777" w:rsidTr="00D35BA5">
        <w:trPr>
          <w:del w:id="752" w:author="Author"/>
        </w:trPr>
        <w:tc>
          <w:tcPr>
            <w:tcW w:w="1075" w:type="dxa"/>
          </w:tcPr>
          <w:p w14:paraId="78935EBF" w14:textId="77777777" w:rsidR="00800EDA" w:rsidRPr="00641BDB" w:rsidRDefault="00800EDA" w:rsidP="00800EDA">
            <w:pPr>
              <w:pStyle w:val="NormalWeb"/>
              <w:rPr>
                <w:del w:id="753" w:author="Author"/>
                <w:rFonts w:ascii="Arial" w:hAnsi="Arial" w:cs="Arial"/>
                <w:szCs w:val="17"/>
                <w:lang w:val="es-ES_tradnl"/>
              </w:rPr>
            </w:pPr>
            <w:del w:id="754" w:author="Author">
              <w:r w:rsidRPr="00641BDB">
                <w:rPr>
                  <w:rFonts w:ascii="Arial" w:eastAsia="Times New Roman" w:hAnsi="Arial" w:cs="Arial"/>
                  <w:szCs w:val="17"/>
                  <w:lang w:val="es-ES_tradnl"/>
                </w:rPr>
                <w:delText>[RSG-15]</w:delText>
              </w:r>
            </w:del>
          </w:p>
        </w:tc>
        <w:tc>
          <w:tcPr>
            <w:tcW w:w="5670" w:type="dxa"/>
          </w:tcPr>
          <w:p w14:paraId="48A6C212" w14:textId="6C18B9EA" w:rsidR="00800EDA" w:rsidRPr="00641BDB" w:rsidRDefault="0088782A" w:rsidP="00617B82">
            <w:pPr>
              <w:pStyle w:val="NormalWeb"/>
              <w:spacing w:line="276" w:lineRule="auto"/>
              <w:jc w:val="both"/>
              <w:rPr>
                <w:del w:id="755" w:author="Author"/>
                <w:rFonts w:asciiTheme="minorBidi" w:hAnsiTheme="minorBidi" w:cstheme="minorBidi"/>
                <w:szCs w:val="17"/>
                <w:lang w:val="es-ES_tradnl"/>
              </w:rPr>
            </w:pPr>
            <w:del w:id="756" w:author="Author">
              <w:r w:rsidRPr="00641BDB">
                <w:rPr>
                  <w:rFonts w:asciiTheme="minorBidi" w:eastAsia="Times New Roman" w:hAnsiTheme="minorBidi" w:cstheme="minorBidi"/>
                  <w:szCs w:val="17"/>
                  <w:lang w:val="es-ES_tradnl"/>
                </w:rPr>
                <w:delText>Para obtener recursos anidados, DEBEN utilizarse parámetros de consulta en lugar de rutas URL</w:delText>
              </w:r>
              <w:r w:rsidR="00800EDA" w:rsidRPr="00641BDB">
                <w:rPr>
                  <w:rFonts w:asciiTheme="minorBidi" w:eastAsia="Times New Roman" w:hAnsiTheme="minorBidi" w:cstheme="minorBidi"/>
                  <w:szCs w:val="17"/>
                  <w:lang w:val="es-ES_tradnl"/>
                </w:rPr>
                <w:delText>.</w:delText>
              </w:r>
            </w:del>
            <w:r w:rsidR="00D22D23" w:rsidRPr="00641BDB">
              <w:rPr>
                <w:rFonts w:asciiTheme="minorBidi" w:eastAsia="Times New Roman" w:hAnsiTheme="minorBidi" w:cstheme="minorBidi"/>
                <w:szCs w:val="17"/>
                <w:lang w:val="es-ES_tradnl"/>
              </w:rPr>
              <w:t xml:space="preserve"> </w:t>
            </w:r>
          </w:p>
        </w:tc>
        <w:tc>
          <w:tcPr>
            <w:tcW w:w="2515" w:type="dxa"/>
          </w:tcPr>
          <w:p w14:paraId="407000AF" w14:textId="77777777" w:rsidR="00800EDA" w:rsidRPr="00641BDB" w:rsidRDefault="00800EDA" w:rsidP="00800EDA">
            <w:pPr>
              <w:pStyle w:val="NormalWeb"/>
              <w:rPr>
                <w:del w:id="757" w:author="Author"/>
                <w:rFonts w:asciiTheme="minorBidi" w:hAnsiTheme="minorBidi" w:cstheme="minorBidi"/>
                <w:szCs w:val="17"/>
                <w:lang w:val="es-ES_tradnl"/>
              </w:rPr>
            </w:pPr>
            <w:del w:id="758" w:author="Author">
              <w:r w:rsidRPr="00641BDB">
                <w:rPr>
                  <w:rFonts w:asciiTheme="minorBidi" w:hAnsiTheme="minorBidi" w:cstheme="minorBidi"/>
                  <w:szCs w:val="17"/>
                  <w:lang w:val="es-ES_tradnl"/>
                </w:rPr>
                <w:delText>AJ, AX, AAJ, AAX</w:delText>
              </w:r>
            </w:del>
          </w:p>
        </w:tc>
      </w:tr>
      <w:tr w:rsidR="00800EDA" w:rsidRPr="008516DD" w14:paraId="42533BFE" w14:textId="77777777" w:rsidTr="00D35BA5">
        <w:trPr>
          <w:del w:id="759" w:author="Author"/>
        </w:trPr>
        <w:tc>
          <w:tcPr>
            <w:tcW w:w="1075" w:type="dxa"/>
          </w:tcPr>
          <w:p w14:paraId="0CF6BC59" w14:textId="77777777" w:rsidR="00800EDA" w:rsidRPr="00641BDB" w:rsidRDefault="00800EDA" w:rsidP="00800EDA">
            <w:pPr>
              <w:pStyle w:val="NormalWeb"/>
              <w:rPr>
                <w:del w:id="760" w:author="Author"/>
                <w:rFonts w:ascii="Arial" w:hAnsi="Arial" w:cs="Arial"/>
                <w:szCs w:val="17"/>
                <w:lang w:val="es-ES_tradnl"/>
              </w:rPr>
            </w:pPr>
            <w:del w:id="761" w:author="Author">
              <w:r w:rsidRPr="00641BDB">
                <w:rPr>
                  <w:rFonts w:ascii="Arial" w:eastAsia="Times New Roman" w:hAnsi="Arial" w:cs="Arial"/>
                  <w:szCs w:val="17"/>
                  <w:lang w:val="es-ES_tradnl"/>
                </w:rPr>
                <w:delText>[RSG-1</w:delText>
              </w:r>
              <w:r w:rsidR="00765658" w:rsidRPr="00641BDB">
                <w:rPr>
                  <w:rFonts w:ascii="Arial" w:eastAsia="Times New Roman" w:hAnsi="Arial" w:cs="Arial"/>
                  <w:szCs w:val="17"/>
                  <w:lang w:val="es-ES_tradnl"/>
                </w:rPr>
                <w:delText>8</w:delText>
              </w:r>
              <w:r w:rsidRPr="00641BDB">
                <w:rPr>
                  <w:rFonts w:ascii="Arial" w:eastAsia="Times New Roman" w:hAnsi="Arial" w:cs="Arial"/>
                  <w:szCs w:val="17"/>
                  <w:lang w:val="es-ES_tradnl"/>
                </w:rPr>
                <w:delText>]</w:delText>
              </w:r>
            </w:del>
          </w:p>
        </w:tc>
        <w:tc>
          <w:tcPr>
            <w:tcW w:w="5670" w:type="dxa"/>
          </w:tcPr>
          <w:p w14:paraId="70A45415" w14:textId="77777777" w:rsidR="00800EDA" w:rsidRPr="00641BDB" w:rsidRDefault="00A04C2E" w:rsidP="00860E3A">
            <w:pPr>
              <w:pStyle w:val="NormalWeb"/>
              <w:spacing w:line="276" w:lineRule="auto"/>
              <w:jc w:val="both"/>
              <w:rPr>
                <w:del w:id="762" w:author="Author"/>
                <w:rFonts w:asciiTheme="minorBidi" w:hAnsiTheme="minorBidi" w:cstheme="minorBidi"/>
                <w:szCs w:val="17"/>
                <w:lang w:val="es-ES_tradnl"/>
              </w:rPr>
            </w:pPr>
            <w:del w:id="763" w:author="Author">
              <w:r w:rsidRPr="00641BDB">
                <w:rPr>
                  <w:rFonts w:asciiTheme="minorBidi" w:eastAsia="Times New Roman" w:hAnsiTheme="minorBidi" w:cstheme="minorBidi"/>
                  <w:szCs w:val="17"/>
                  <w:lang w:val="es-ES_tradnl"/>
                </w:rPr>
                <w:delText xml:space="preserve">Los nombres de los recursos, los segmentos y los parámetros de consulta DEBEN estar compuestos por palabras en inglés, conforme a la grafía del inglés básica del Diccionario </w:delText>
              </w:r>
              <w:r w:rsidR="00860E3A" w:rsidRPr="00641BDB">
                <w:rPr>
                  <w:rFonts w:asciiTheme="minorBidi" w:eastAsia="Times New Roman" w:hAnsiTheme="minorBidi" w:cstheme="minorBidi"/>
                  <w:szCs w:val="17"/>
                  <w:lang w:val="es-ES_tradnl"/>
                </w:rPr>
                <w:delText xml:space="preserve">de </w:delText>
              </w:r>
              <w:r w:rsidRPr="00641BDB">
                <w:rPr>
                  <w:rFonts w:asciiTheme="minorBidi" w:eastAsia="Times New Roman" w:hAnsiTheme="minorBidi" w:cstheme="minorBidi"/>
                  <w:szCs w:val="17"/>
                  <w:lang w:val="es-ES_tradnl"/>
                </w:rPr>
                <w:delText xml:space="preserve">Oxford </w:delText>
              </w:r>
              <w:r w:rsidR="00860E3A" w:rsidRPr="00641BDB">
                <w:rPr>
                  <w:rFonts w:asciiTheme="minorBidi" w:eastAsia="Times New Roman" w:hAnsiTheme="minorBidi" w:cstheme="minorBidi"/>
                  <w:szCs w:val="17"/>
                  <w:lang w:val="es-ES_tradnl"/>
                </w:rPr>
                <w:delText>(Oxford English Dictionary)</w:delText>
              </w:r>
              <w:r w:rsidRPr="00641BDB">
                <w:rPr>
                  <w:rFonts w:asciiTheme="minorBidi" w:eastAsia="Times New Roman" w:hAnsiTheme="minorBidi" w:cstheme="minorBidi"/>
                  <w:szCs w:val="17"/>
                  <w:lang w:val="es-ES_tradnl"/>
                </w:rPr>
                <w:delText>. PUEDEN estar en otros idiomas los nombres de recursos que deben traducirse por razones comerciales.</w:delText>
              </w:r>
            </w:del>
          </w:p>
        </w:tc>
        <w:tc>
          <w:tcPr>
            <w:tcW w:w="2515" w:type="dxa"/>
          </w:tcPr>
          <w:p w14:paraId="6B3A9AD8" w14:textId="77777777" w:rsidR="00800EDA" w:rsidRPr="00641BDB" w:rsidRDefault="00800EDA" w:rsidP="00800EDA">
            <w:pPr>
              <w:pStyle w:val="NormalWeb"/>
              <w:rPr>
                <w:del w:id="764" w:author="Author"/>
                <w:rFonts w:asciiTheme="minorBidi" w:hAnsiTheme="minorBidi" w:cstheme="minorBidi"/>
                <w:szCs w:val="17"/>
                <w:lang w:val="es-ES_tradnl"/>
              </w:rPr>
            </w:pPr>
            <w:del w:id="765" w:author="Author">
              <w:r w:rsidRPr="00641BDB">
                <w:rPr>
                  <w:rFonts w:asciiTheme="minorBidi" w:hAnsiTheme="minorBidi" w:cstheme="minorBidi"/>
                  <w:szCs w:val="17"/>
                  <w:lang w:val="es-ES_tradnl"/>
                </w:rPr>
                <w:delText>AJ, AX, AAJ, AAX</w:delText>
              </w:r>
            </w:del>
          </w:p>
        </w:tc>
      </w:tr>
      <w:tr w:rsidR="004830AF" w:rsidRPr="008516DD" w14:paraId="35327D7B" w14:textId="77777777" w:rsidTr="00D35BA5">
        <w:trPr>
          <w:del w:id="766" w:author="Author"/>
        </w:trPr>
        <w:tc>
          <w:tcPr>
            <w:tcW w:w="1075" w:type="dxa"/>
          </w:tcPr>
          <w:p w14:paraId="0E314BEE" w14:textId="77777777" w:rsidR="004830AF" w:rsidRPr="00641BDB" w:rsidRDefault="004830AF" w:rsidP="004830AF">
            <w:pPr>
              <w:pStyle w:val="NormalWeb"/>
              <w:rPr>
                <w:del w:id="767" w:author="Author"/>
                <w:rFonts w:ascii="Arial" w:hAnsi="Arial" w:cs="Arial"/>
                <w:szCs w:val="17"/>
                <w:lang w:val="es-ES_tradnl"/>
              </w:rPr>
            </w:pPr>
            <w:del w:id="768" w:author="Author">
              <w:r w:rsidRPr="00641BDB">
                <w:rPr>
                  <w:rFonts w:ascii="Arial" w:eastAsia="Times New Roman" w:hAnsi="Arial" w:cs="Arial"/>
                  <w:szCs w:val="17"/>
                  <w:lang w:val="es-ES_tradnl"/>
                </w:rPr>
                <w:delText>[RSG-2</w:delText>
              </w:r>
              <w:r w:rsidR="00991725" w:rsidRPr="00641BDB">
                <w:rPr>
                  <w:rFonts w:ascii="Arial" w:eastAsia="Times New Roman" w:hAnsi="Arial" w:cs="Arial"/>
                  <w:szCs w:val="17"/>
                  <w:lang w:val="es-ES_tradnl"/>
                </w:rPr>
                <w:delText>0</w:delText>
              </w:r>
              <w:r w:rsidRPr="00641BDB">
                <w:rPr>
                  <w:rFonts w:ascii="Arial" w:eastAsia="Times New Roman" w:hAnsi="Arial" w:cs="Arial"/>
                  <w:szCs w:val="17"/>
                  <w:lang w:val="es-ES_tradnl"/>
                </w:rPr>
                <w:delText>]</w:delText>
              </w:r>
            </w:del>
          </w:p>
        </w:tc>
        <w:tc>
          <w:tcPr>
            <w:tcW w:w="5670" w:type="dxa"/>
          </w:tcPr>
          <w:p w14:paraId="143A95F9" w14:textId="77777777" w:rsidR="004830AF" w:rsidRPr="00641BDB" w:rsidRDefault="00DA48B5" w:rsidP="00617B82">
            <w:pPr>
              <w:pStyle w:val="NormalWeb"/>
              <w:spacing w:line="276" w:lineRule="auto"/>
              <w:jc w:val="both"/>
              <w:rPr>
                <w:del w:id="769" w:author="Author"/>
                <w:rFonts w:asciiTheme="minorBidi" w:hAnsiTheme="minorBidi" w:cstheme="minorBidi"/>
                <w:szCs w:val="17"/>
                <w:lang w:val="es-ES_tradnl"/>
              </w:rPr>
            </w:pPr>
            <w:del w:id="770" w:author="Author">
              <w:r w:rsidRPr="00641BDB">
                <w:rPr>
                  <w:rFonts w:asciiTheme="minorBidi" w:eastAsia="Times New Roman" w:hAnsiTheme="minorBidi" w:cstheme="minorBidi"/>
                  <w:szCs w:val="17"/>
                  <w:lang w:val="es-ES_tradnl"/>
                </w:rPr>
                <w:delText>Una API web DEBE ser compatible con la negociación del tipo de contenido conforme a la Norma RFC 7231 del IETF</w:delText>
              </w:r>
              <w:r w:rsidR="004830AF" w:rsidRPr="00641BDB">
                <w:rPr>
                  <w:rFonts w:asciiTheme="minorBidi" w:eastAsia="Times New Roman" w:hAnsiTheme="minorBidi" w:cstheme="minorBidi"/>
                  <w:szCs w:val="17"/>
                  <w:lang w:val="es-ES_tradnl"/>
                </w:rPr>
                <w:delText>.</w:delText>
              </w:r>
            </w:del>
          </w:p>
        </w:tc>
        <w:tc>
          <w:tcPr>
            <w:tcW w:w="2515" w:type="dxa"/>
          </w:tcPr>
          <w:p w14:paraId="269820E3" w14:textId="77777777" w:rsidR="004830AF" w:rsidRPr="00641BDB" w:rsidRDefault="004830AF" w:rsidP="004830AF">
            <w:pPr>
              <w:pStyle w:val="NormalWeb"/>
              <w:rPr>
                <w:del w:id="771" w:author="Author"/>
                <w:rFonts w:asciiTheme="minorBidi" w:hAnsiTheme="minorBidi" w:cstheme="minorBidi"/>
                <w:szCs w:val="17"/>
                <w:lang w:val="es-ES_tradnl"/>
              </w:rPr>
            </w:pPr>
            <w:del w:id="772" w:author="Author">
              <w:r w:rsidRPr="00641BDB">
                <w:rPr>
                  <w:rFonts w:asciiTheme="minorBidi" w:hAnsiTheme="minorBidi" w:cstheme="minorBidi"/>
                  <w:szCs w:val="17"/>
                  <w:lang w:val="es-ES_tradnl"/>
                </w:rPr>
                <w:delText>AJ, AX, AAJ, AAX</w:delText>
              </w:r>
            </w:del>
          </w:p>
        </w:tc>
      </w:tr>
      <w:tr w:rsidR="00C26C95" w:rsidRPr="008516DD" w14:paraId="573B4D0F" w14:textId="77777777" w:rsidTr="00D35BA5">
        <w:trPr>
          <w:del w:id="773" w:author="Author"/>
        </w:trPr>
        <w:tc>
          <w:tcPr>
            <w:tcW w:w="1075" w:type="dxa"/>
          </w:tcPr>
          <w:p w14:paraId="6D04A96E" w14:textId="77777777" w:rsidR="00C26C95" w:rsidRPr="00641BDB" w:rsidRDefault="00C26C95" w:rsidP="00C26C95">
            <w:pPr>
              <w:pStyle w:val="NormalWeb"/>
              <w:rPr>
                <w:del w:id="774" w:author="Author"/>
                <w:rFonts w:ascii="Arial" w:hAnsi="Arial" w:cs="Arial"/>
                <w:szCs w:val="17"/>
                <w:lang w:val="es-ES_tradnl"/>
              </w:rPr>
            </w:pPr>
            <w:del w:id="775" w:author="Author">
              <w:r w:rsidRPr="00641BDB">
                <w:rPr>
                  <w:rFonts w:ascii="Arial" w:eastAsia="Times New Roman" w:hAnsi="Arial" w:cs="Arial"/>
                  <w:szCs w:val="17"/>
                  <w:lang w:val="es-ES_tradnl"/>
                </w:rPr>
                <w:delText>[RSG-2</w:delText>
              </w:r>
              <w:r w:rsidR="00991725" w:rsidRPr="00641BDB">
                <w:rPr>
                  <w:rFonts w:ascii="Arial" w:eastAsia="Times New Roman" w:hAnsi="Arial" w:cs="Arial"/>
                  <w:szCs w:val="17"/>
                  <w:lang w:val="es-ES_tradnl"/>
                </w:rPr>
                <w:delText>1</w:delText>
              </w:r>
              <w:r w:rsidRPr="00641BDB">
                <w:rPr>
                  <w:rFonts w:ascii="Arial" w:eastAsia="Times New Roman" w:hAnsi="Arial" w:cs="Arial"/>
                  <w:szCs w:val="17"/>
                  <w:lang w:val="es-ES_tradnl"/>
                </w:rPr>
                <w:delText>]</w:delText>
              </w:r>
            </w:del>
          </w:p>
        </w:tc>
        <w:tc>
          <w:tcPr>
            <w:tcW w:w="5670" w:type="dxa"/>
          </w:tcPr>
          <w:p w14:paraId="66E4C151" w14:textId="77777777" w:rsidR="00C26C95" w:rsidRPr="00641BDB" w:rsidRDefault="00DA48B5" w:rsidP="00617B82">
            <w:pPr>
              <w:pStyle w:val="NormalWeb"/>
              <w:spacing w:line="276" w:lineRule="auto"/>
              <w:jc w:val="both"/>
              <w:rPr>
                <w:del w:id="776" w:author="Author"/>
                <w:rFonts w:asciiTheme="minorBidi" w:hAnsiTheme="minorBidi" w:cstheme="minorBidi"/>
                <w:szCs w:val="17"/>
                <w:lang w:val="es-ES_tradnl"/>
              </w:rPr>
            </w:pPr>
            <w:del w:id="777" w:author="Author">
              <w:r w:rsidRPr="00641BDB">
                <w:rPr>
                  <w:rFonts w:asciiTheme="minorBidi" w:eastAsia="Times New Roman" w:hAnsiTheme="minorBidi" w:cstheme="minorBidi"/>
                  <w:szCs w:val="17"/>
                  <w:lang w:val="es-ES_tradnl"/>
                </w:rPr>
                <w:delText>DEBE utilizarse el formato JSON cuando no se solicita un tipo de contenido específico</w:delText>
              </w:r>
              <w:r w:rsidR="00C26C95" w:rsidRPr="00641BDB">
                <w:rPr>
                  <w:rFonts w:asciiTheme="minorBidi" w:eastAsia="Times New Roman" w:hAnsiTheme="minorBidi" w:cstheme="minorBidi"/>
                  <w:szCs w:val="17"/>
                  <w:lang w:val="es-ES_tradnl"/>
                </w:rPr>
                <w:delText>.</w:delText>
              </w:r>
            </w:del>
          </w:p>
        </w:tc>
        <w:tc>
          <w:tcPr>
            <w:tcW w:w="2515" w:type="dxa"/>
          </w:tcPr>
          <w:p w14:paraId="70D9310A" w14:textId="77777777" w:rsidR="00C26C95" w:rsidRPr="00641BDB" w:rsidRDefault="00C26C95" w:rsidP="00C26C95">
            <w:pPr>
              <w:pStyle w:val="NormalWeb"/>
              <w:rPr>
                <w:del w:id="778" w:author="Author"/>
                <w:rFonts w:asciiTheme="minorBidi" w:hAnsiTheme="minorBidi" w:cstheme="minorBidi"/>
                <w:szCs w:val="17"/>
                <w:lang w:val="es-ES_tradnl"/>
              </w:rPr>
            </w:pPr>
            <w:del w:id="779" w:author="Author">
              <w:r w:rsidRPr="00641BDB">
                <w:rPr>
                  <w:rFonts w:asciiTheme="minorBidi" w:hAnsiTheme="minorBidi" w:cstheme="minorBidi"/>
                  <w:szCs w:val="17"/>
                  <w:lang w:val="es-ES_tradnl"/>
                </w:rPr>
                <w:delText>AJ, AX, AAJ, AAX</w:delText>
              </w:r>
            </w:del>
          </w:p>
        </w:tc>
      </w:tr>
      <w:tr w:rsidR="00C26C95" w:rsidRPr="008516DD" w14:paraId="63E349EB" w14:textId="77777777" w:rsidTr="00D35BA5">
        <w:trPr>
          <w:del w:id="780" w:author="Author"/>
        </w:trPr>
        <w:tc>
          <w:tcPr>
            <w:tcW w:w="1075" w:type="dxa"/>
          </w:tcPr>
          <w:p w14:paraId="19081F2E" w14:textId="77777777" w:rsidR="00C26C95" w:rsidRPr="00641BDB" w:rsidRDefault="00C26C95" w:rsidP="00C26C95">
            <w:pPr>
              <w:pStyle w:val="NormalWeb"/>
              <w:rPr>
                <w:del w:id="781" w:author="Author"/>
                <w:rFonts w:ascii="Arial" w:hAnsi="Arial" w:cs="Arial"/>
                <w:szCs w:val="17"/>
                <w:lang w:val="es-ES_tradnl"/>
              </w:rPr>
            </w:pPr>
            <w:del w:id="782" w:author="Author">
              <w:r w:rsidRPr="00641BDB">
                <w:rPr>
                  <w:rFonts w:ascii="Arial" w:eastAsia="Times New Roman" w:hAnsi="Arial" w:cs="Arial"/>
                  <w:szCs w:val="17"/>
                  <w:lang w:val="es-ES_tradnl"/>
                </w:rPr>
                <w:delText>[RSG-2</w:delText>
              </w:r>
              <w:r w:rsidR="00372D52" w:rsidRPr="00641BDB">
                <w:rPr>
                  <w:rFonts w:ascii="Arial" w:eastAsia="Times New Roman" w:hAnsi="Arial" w:cs="Arial"/>
                  <w:szCs w:val="17"/>
                  <w:lang w:val="es-ES_tradnl"/>
                </w:rPr>
                <w:delText>7</w:delText>
              </w:r>
              <w:r w:rsidRPr="00641BDB">
                <w:rPr>
                  <w:rFonts w:ascii="Arial" w:eastAsia="Times New Roman" w:hAnsi="Arial" w:cs="Arial"/>
                  <w:szCs w:val="17"/>
                  <w:lang w:val="es-ES_tradnl"/>
                </w:rPr>
                <w:delText>]</w:delText>
              </w:r>
            </w:del>
          </w:p>
        </w:tc>
        <w:tc>
          <w:tcPr>
            <w:tcW w:w="5670" w:type="dxa"/>
          </w:tcPr>
          <w:p w14:paraId="67A0DC4F" w14:textId="77777777" w:rsidR="00C26C95" w:rsidRPr="00641BDB" w:rsidRDefault="00131FFA" w:rsidP="00617B82">
            <w:pPr>
              <w:spacing w:before="100" w:beforeAutospacing="1" w:after="100" w:afterAutospacing="1" w:line="276" w:lineRule="auto"/>
              <w:jc w:val="both"/>
              <w:rPr>
                <w:del w:id="783" w:author="Author"/>
                <w:rFonts w:asciiTheme="minorBidi" w:eastAsia="Times New Roman" w:hAnsiTheme="minorBidi" w:cstheme="minorBidi"/>
                <w:szCs w:val="17"/>
                <w:lang w:val="es-ES_tradnl"/>
              </w:rPr>
            </w:pPr>
            <w:del w:id="784" w:author="Author">
              <w:r w:rsidRPr="00641BDB">
                <w:rPr>
                  <w:rFonts w:asciiTheme="minorBidi" w:eastAsia="Times New Roman" w:hAnsiTheme="minorBidi" w:cstheme="minorBidi"/>
                  <w:szCs w:val="17"/>
                  <w:lang w:val="es-ES_tradnl"/>
                </w:rPr>
                <w:delText>Una API web DEBE ser compatible como mínimo con el formato XML o JSON</w:delText>
              </w:r>
              <w:r w:rsidR="00C26C95" w:rsidRPr="00641BDB">
                <w:rPr>
                  <w:rFonts w:asciiTheme="minorBidi" w:hAnsiTheme="minorBidi" w:cstheme="minorBidi"/>
                  <w:szCs w:val="17"/>
                  <w:lang w:val="es-ES_tradnl"/>
                </w:rPr>
                <w:delText>.</w:delText>
              </w:r>
            </w:del>
          </w:p>
        </w:tc>
        <w:tc>
          <w:tcPr>
            <w:tcW w:w="2515" w:type="dxa"/>
          </w:tcPr>
          <w:p w14:paraId="2130B02C" w14:textId="77777777" w:rsidR="00C26C95" w:rsidRPr="00641BDB" w:rsidRDefault="00C26C95" w:rsidP="00C26C95">
            <w:pPr>
              <w:pStyle w:val="NormalWeb"/>
              <w:rPr>
                <w:del w:id="785" w:author="Author"/>
                <w:rFonts w:asciiTheme="minorBidi" w:hAnsiTheme="minorBidi" w:cstheme="minorBidi"/>
                <w:szCs w:val="17"/>
                <w:lang w:val="es-ES_tradnl"/>
              </w:rPr>
            </w:pPr>
            <w:del w:id="786" w:author="Author">
              <w:r w:rsidRPr="00641BDB">
                <w:rPr>
                  <w:rFonts w:asciiTheme="minorBidi" w:hAnsiTheme="minorBidi" w:cstheme="minorBidi"/>
                  <w:szCs w:val="17"/>
                  <w:lang w:val="es-ES_tradnl"/>
                </w:rPr>
                <w:delText>AJ, AX, AAJ, AAX</w:delText>
              </w:r>
            </w:del>
          </w:p>
        </w:tc>
      </w:tr>
      <w:tr w:rsidR="00C26C95" w:rsidRPr="008516DD" w14:paraId="52C6B240" w14:textId="77777777" w:rsidTr="00D35BA5">
        <w:trPr>
          <w:del w:id="787" w:author="Author"/>
        </w:trPr>
        <w:tc>
          <w:tcPr>
            <w:tcW w:w="1075" w:type="dxa"/>
          </w:tcPr>
          <w:p w14:paraId="2197B695" w14:textId="77777777" w:rsidR="00C26C95" w:rsidRPr="00641BDB" w:rsidRDefault="00C26C95" w:rsidP="00C26C95">
            <w:pPr>
              <w:pStyle w:val="NormalWeb"/>
              <w:rPr>
                <w:del w:id="788" w:author="Author"/>
                <w:rFonts w:ascii="Arial" w:hAnsi="Arial" w:cs="Arial"/>
                <w:szCs w:val="17"/>
                <w:lang w:val="es-ES_tradnl"/>
              </w:rPr>
            </w:pPr>
            <w:del w:id="789" w:author="Author">
              <w:r w:rsidRPr="00641BDB">
                <w:rPr>
                  <w:rFonts w:ascii="Arial" w:eastAsia="Times New Roman" w:hAnsi="Arial" w:cs="Arial"/>
                  <w:szCs w:val="17"/>
                  <w:lang w:val="es-ES_tradnl"/>
                </w:rPr>
                <w:delText>[RSG-2</w:delText>
              </w:r>
              <w:r w:rsidR="00372D52" w:rsidRPr="00641BDB">
                <w:rPr>
                  <w:rFonts w:ascii="Arial" w:eastAsia="Times New Roman" w:hAnsi="Arial" w:cs="Arial"/>
                  <w:szCs w:val="17"/>
                  <w:lang w:val="es-ES_tradnl"/>
                </w:rPr>
                <w:delText>8</w:delText>
              </w:r>
              <w:r w:rsidRPr="00641BDB">
                <w:rPr>
                  <w:rFonts w:ascii="Arial" w:eastAsia="Times New Roman" w:hAnsi="Arial" w:cs="Arial"/>
                  <w:szCs w:val="17"/>
                  <w:lang w:val="es-ES_tradnl"/>
                </w:rPr>
                <w:delText>]</w:delText>
              </w:r>
            </w:del>
          </w:p>
        </w:tc>
        <w:tc>
          <w:tcPr>
            <w:tcW w:w="5670" w:type="dxa"/>
          </w:tcPr>
          <w:p w14:paraId="54442F6B" w14:textId="77777777" w:rsidR="00C26C95" w:rsidRPr="00641BDB" w:rsidRDefault="009D49B8" w:rsidP="00617B82">
            <w:pPr>
              <w:pStyle w:val="NormalWeb"/>
              <w:spacing w:line="276" w:lineRule="auto"/>
              <w:jc w:val="both"/>
              <w:rPr>
                <w:del w:id="790" w:author="Author"/>
                <w:rFonts w:asciiTheme="minorBidi" w:eastAsia="Times New Roman" w:hAnsiTheme="minorBidi" w:cstheme="minorBidi"/>
                <w:szCs w:val="17"/>
                <w:lang w:val="es-ES_tradnl"/>
              </w:rPr>
            </w:pPr>
            <w:del w:id="791" w:author="Author">
              <w:r w:rsidRPr="00641BDB">
                <w:rPr>
                  <w:rFonts w:asciiTheme="minorBidi" w:eastAsia="Times New Roman" w:hAnsiTheme="minorBidi" w:cstheme="minorBidi"/>
                  <w:szCs w:val="17"/>
                  <w:lang w:val="es-ES_tradnl"/>
                </w:rPr>
                <w:delText>Los métodos HTTP DEBEN limitarse a los métodos estándares</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POST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DELETE</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OPTIONS</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TRACE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HEAD</w:delText>
              </w:r>
              <w:r w:rsidRPr="00641BDB">
                <w:rPr>
                  <w:rFonts w:asciiTheme="minorBidi" w:eastAsia="Times New Roman" w:hAnsiTheme="minorBidi" w:cstheme="minorBidi"/>
                  <w:szCs w:val="17"/>
                  <w:lang w:val="es-ES_tradnl"/>
                </w:rPr>
                <w:delText>, conforme a las especificaciones de las normas RFC 7231 y RFC 5789 del IETF</w:delText>
              </w:r>
              <w:r w:rsidRPr="00641BDB">
                <w:rPr>
                  <w:rFonts w:eastAsia="Times New Roman" w:cs="Arial"/>
                  <w:szCs w:val="17"/>
                  <w:lang w:val="es-ES_tradnl"/>
                </w:rPr>
                <w:delText>.</w:delText>
              </w:r>
            </w:del>
          </w:p>
        </w:tc>
        <w:tc>
          <w:tcPr>
            <w:tcW w:w="2515" w:type="dxa"/>
          </w:tcPr>
          <w:p w14:paraId="56DC0C0A" w14:textId="77777777" w:rsidR="00C26C95" w:rsidRPr="00641BDB" w:rsidRDefault="00C26C95" w:rsidP="00C26C95">
            <w:pPr>
              <w:pStyle w:val="NormalWeb"/>
              <w:rPr>
                <w:del w:id="792" w:author="Author"/>
                <w:rFonts w:asciiTheme="minorBidi" w:hAnsiTheme="minorBidi" w:cstheme="minorBidi"/>
                <w:szCs w:val="17"/>
                <w:lang w:val="es-ES_tradnl"/>
              </w:rPr>
            </w:pPr>
            <w:del w:id="793" w:author="Author">
              <w:r w:rsidRPr="00641BDB">
                <w:rPr>
                  <w:rFonts w:asciiTheme="minorBidi" w:hAnsiTheme="minorBidi" w:cstheme="minorBidi"/>
                  <w:szCs w:val="17"/>
                  <w:lang w:val="es-ES_tradnl"/>
                </w:rPr>
                <w:delText>AJ, AX, AAJ, AAX</w:delText>
              </w:r>
            </w:del>
          </w:p>
        </w:tc>
      </w:tr>
      <w:tr w:rsidR="008F6211" w:rsidRPr="008516DD" w14:paraId="4E2DF89E" w14:textId="77777777" w:rsidTr="00D35BA5">
        <w:trPr>
          <w:del w:id="794" w:author="Author"/>
        </w:trPr>
        <w:tc>
          <w:tcPr>
            <w:tcW w:w="1075" w:type="dxa"/>
          </w:tcPr>
          <w:p w14:paraId="2BB11A31" w14:textId="77777777" w:rsidR="008F6211" w:rsidRPr="00641BDB" w:rsidRDefault="008F6211" w:rsidP="008F6211">
            <w:pPr>
              <w:pStyle w:val="NormalWeb"/>
              <w:rPr>
                <w:del w:id="795" w:author="Author"/>
                <w:rFonts w:ascii="Arial" w:hAnsi="Arial" w:cs="Arial"/>
                <w:szCs w:val="17"/>
                <w:lang w:val="es-ES_tradnl"/>
              </w:rPr>
            </w:pPr>
            <w:del w:id="796" w:author="Author">
              <w:r w:rsidRPr="00641BDB">
                <w:rPr>
                  <w:rFonts w:ascii="Arial" w:eastAsia="Times New Roman" w:hAnsi="Arial" w:cs="Arial"/>
                  <w:szCs w:val="17"/>
                  <w:lang w:val="es-ES_tradnl"/>
                </w:rPr>
                <w:delText>[RSG-3</w:delText>
              </w:r>
              <w:r w:rsidR="006F56F5" w:rsidRPr="00641BDB">
                <w:rPr>
                  <w:rFonts w:ascii="Arial" w:eastAsia="Times New Roman" w:hAnsi="Arial" w:cs="Arial"/>
                  <w:szCs w:val="17"/>
                  <w:lang w:val="es-ES_tradnl"/>
                </w:rPr>
                <w:delText>3</w:delText>
              </w:r>
              <w:r w:rsidRPr="00641BDB">
                <w:rPr>
                  <w:rFonts w:ascii="Arial" w:eastAsia="Times New Roman" w:hAnsi="Arial" w:cs="Arial"/>
                  <w:szCs w:val="17"/>
                  <w:lang w:val="es-ES_tradnl"/>
                </w:rPr>
                <w:delText>]</w:delText>
              </w:r>
            </w:del>
          </w:p>
        </w:tc>
        <w:tc>
          <w:tcPr>
            <w:tcW w:w="5670" w:type="dxa"/>
          </w:tcPr>
          <w:p w14:paraId="44469494" w14:textId="77777777" w:rsidR="008F6211" w:rsidRPr="00641BDB" w:rsidRDefault="009D49B8" w:rsidP="00617B82">
            <w:pPr>
              <w:pStyle w:val="NormalWeb"/>
              <w:spacing w:line="276" w:lineRule="auto"/>
              <w:jc w:val="both"/>
              <w:rPr>
                <w:del w:id="797" w:author="Author"/>
                <w:rFonts w:asciiTheme="minorBidi" w:eastAsia="Times New Roman" w:hAnsiTheme="minorBidi" w:cstheme="minorBidi"/>
                <w:szCs w:val="17"/>
                <w:lang w:val="es-ES_tradnl"/>
              </w:rPr>
            </w:pPr>
            <w:del w:id="798" w:author="Author">
              <w:r w:rsidRPr="00641BDB">
                <w:rPr>
                  <w:rFonts w:asciiTheme="minorBidi" w:eastAsia="Times New Roman" w:hAnsiTheme="minorBidi" w:cstheme="minorBidi"/>
                  <w:szCs w:val="17"/>
                  <w:lang w:val="es-ES_tradnl"/>
                </w:rPr>
                <w:delText xml:space="preserve">Para un punto final que extrae un solo recurso, si este no se encuentra, el método GET DEBE devolver el código de estado </w:delText>
              </w:r>
              <w:r w:rsidRPr="00641BDB">
                <w:rPr>
                  <w:rFonts w:ascii="Courier New" w:eastAsia="Times New Roman" w:hAnsi="Courier New" w:cs="Courier New"/>
                  <w:szCs w:val="17"/>
                  <w:lang w:val="es-ES_tradnl"/>
                </w:rPr>
                <w:delText>404 Not Found</w:delText>
              </w:r>
              <w:r w:rsidRPr="00641BDB">
                <w:rPr>
                  <w:rFonts w:asciiTheme="minorBidi" w:eastAsia="Times New Roman" w:hAnsiTheme="minorBidi" w:cstheme="minorBidi"/>
                  <w:szCs w:val="17"/>
                  <w:lang w:val="es-ES_tradnl"/>
                </w:rPr>
                <w:delText>. En el caso de los puntos finales que devuelven listas de recursos, simplemente devolverán una lista vacía</w:delText>
              </w:r>
              <w:r w:rsidR="008F6211" w:rsidRPr="00641BDB">
                <w:rPr>
                  <w:rFonts w:asciiTheme="minorBidi" w:eastAsia="Times New Roman" w:hAnsiTheme="minorBidi" w:cstheme="minorBidi"/>
                  <w:szCs w:val="17"/>
                  <w:lang w:val="es-ES_tradnl"/>
                </w:rPr>
                <w:delText>.</w:delText>
              </w:r>
            </w:del>
          </w:p>
        </w:tc>
        <w:tc>
          <w:tcPr>
            <w:tcW w:w="2515" w:type="dxa"/>
          </w:tcPr>
          <w:p w14:paraId="62BED63E" w14:textId="77777777" w:rsidR="008F6211" w:rsidRPr="00641BDB" w:rsidRDefault="008F6211" w:rsidP="008F6211">
            <w:pPr>
              <w:pStyle w:val="NormalWeb"/>
              <w:rPr>
                <w:del w:id="799" w:author="Author"/>
                <w:rFonts w:asciiTheme="minorBidi" w:hAnsiTheme="minorBidi" w:cstheme="minorBidi"/>
                <w:szCs w:val="17"/>
                <w:lang w:val="es-ES_tradnl"/>
              </w:rPr>
            </w:pPr>
            <w:del w:id="800" w:author="Author">
              <w:r w:rsidRPr="00641BDB">
                <w:rPr>
                  <w:rFonts w:asciiTheme="minorBidi" w:hAnsiTheme="minorBidi" w:cstheme="minorBidi"/>
                  <w:szCs w:val="17"/>
                  <w:lang w:val="es-ES_tradnl"/>
                </w:rPr>
                <w:delText>AJ, AX, AAJ, AAX</w:delText>
              </w:r>
            </w:del>
          </w:p>
        </w:tc>
      </w:tr>
      <w:tr w:rsidR="00A55FC9" w:rsidRPr="008516DD" w14:paraId="4C976437" w14:textId="77777777" w:rsidTr="00D35BA5">
        <w:trPr>
          <w:del w:id="801" w:author="Author"/>
        </w:trPr>
        <w:tc>
          <w:tcPr>
            <w:tcW w:w="1075" w:type="dxa"/>
          </w:tcPr>
          <w:p w14:paraId="54A7950C" w14:textId="77777777" w:rsidR="00A55FC9" w:rsidRPr="00641BDB" w:rsidRDefault="00A55FC9" w:rsidP="00A55FC9">
            <w:pPr>
              <w:pStyle w:val="NormalWeb"/>
              <w:rPr>
                <w:del w:id="802" w:author="Author"/>
                <w:rFonts w:ascii="Arial" w:hAnsi="Arial" w:cs="Arial"/>
                <w:szCs w:val="17"/>
                <w:lang w:val="es-ES_tradnl"/>
              </w:rPr>
            </w:pPr>
            <w:del w:id="803" w:author="Author">
              <w:r w:rsidRPr="00641BDB">
                <w:rPr>
                  <w:rFonts w:ascii="Arial" w:eastAsia="Times New Roman" w:hAnsi="Arial" w:cs="Arial"/>
                  <w:szCs w:val="17"/>
                  <w:lang w:val="es-ES_tradnl"/>
                </w:rPr>
                <w:delText>[RSG-3</w:delText>
              </w:r>
              <w:r w:rsidR="006F56F5" w:rsidRPr="00641BDB">
                <w:rPr>
                  <w:rFonts w:ascii="Arial" w:eastAsia="Times New Roman" w:hAnsi="Arial" w:cs="Arial"/>
                  <w:szCs w:val="17"/>
                  <w:lang w:val="es-ES_tradnl"/>
                </w:rPr>
                <w:delText>4</w:delText>
              </w:r>
              <w:r w:rsidRPr="00641BDB">
                <w:rPr>
                  <w:rFonts w:ascii="Arial" w:eastAsia="Times New Roman" w:hAnsi="Arial" w:cs="Arial"/>
                  <w:szCs w:val="17"/>
                  <w:lang w:val="es-ES_tradnl"/>
                </w:rPr>
                <w:delText>]</w:delText>
              </w:r>
            </w:del>
          </w:p>
        </w:tc>
        <w:tc>
          <w:tcPr>
            <w:tcW w:w="5670" w:type="dxa"/>
          </w:tcPr>
          <w:p w14:paraId="3C0DCA6C" w14:textId="77777777" w:rsidR="00A55FC9" w:rsidRPr="00641BDB" w:rsidRDefault="009D49B8" w:rsidP="00617B82">
            <w:pPr>
              <w:pStyle w:val="NormalWeb"/>
              <w:spacing w:line="276" w:lineRule="auto"/>
              <w:jc w:val="both"/>
              <w:rPr>
                <w:del w:id="804" w:author="Author"/>
                <w:rFonts w:asciiTheme="minorBidi" w:eastAsia="Times New Roman" w:hAnsiTheme="minorBidi" w:cstheme="minorBidi"/>
                <w:szCs w:val="17"/>
                <w:lang w:val="es-ES_tradnl"/>
              </w:rPr>
            </w:pPr>
            <w:del w:id="805" w:author="Author">
              <w:r w:rsidRPr="00641BDB">
                <w:rPr>
                  <w:rFonts w:asciiTheme="minorBidi" w:eastAsia="Times New Roman" w:hAnsiTheme="minorBidi" w:cstheme="minorBidi"/>
                  <w:szCs w:val="17"/>
                  <w:lang w:val="es-ES_tradnl"/>
                </w:rPr>
                <w:delText xml:space="preserve">Si un recurso es recuperado con éxito, el método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DEBE devolver </w:delText>
              </w:r>
              <w:r w:rsidRPr="00641BDB">
                <w:rPr>
                  <w:rFonts w:ascii="Courier New" w:eastAsia="Times New Roman" w:hAnsi="Courier New" w:cs="Courier New"/>
                  <w:szCs w:val="17"/>
                  <w:lang w:val="es-ES_tradnl"/>
                </w:rPr>
                <w:delText>200 OK.</w:delText>
              </w:r>
            </w:del>
          </w:p>
        </w:tc>
        <w:tc>
          <w:tcPr>
            <w:tcW w:w="2515" w:type="dxa"/>
          </w:tcPr>
          <w:p w14:paraId="781B5BA3" w14:textId="77777777" w:rsidR="00A55FC9" w:rsidRPr="00641BDB" w:rsidRDefault="00A55FC9" w:rsidP="00A55FC9">
            <w:pPr>
              <w:pStyle w:val="NormalWeb"/>
              <w:rPr>
                <w:del w:id="806" w:author="Author"/>
                <w:rFonts w:asciiTheme="minorBidi" w:hAnsiTheme="minorBidi" w:cstheme="minorBidi"/>
                <w:szCs w:val="17"/>
                <w:lang w:val="es-ES_tradnl"/>
              </w:rPr>
            </w:pPr>
            <w:del w:id="807" w:author="Author">
              <w:r w:rsidRPr="00641BDB">
                <w:rPr>
                  <w:rFonts w:asciiTheme="minorBidi" w:hAnsiTheme="minorBidi" w:cstheme="minorBidi"/>
                  <w:szCs w:val="17"/>
                  <w:lang w:val="es-ES_tradnl"/>
                </w:rPr>
                <w:delText>AJ, AX, AAJ, AAX</w:delText>
              </w:r>
            </w:del>
          </w:p>
        </w:tc>
      </w:tr>
      <w:tr w:rsidR="005474B1" w:rsidRPr="008516DD" w14:paraId="090032DF" w14:textId="77777777" w:rsidTr="00D35BA5">
        <w:trPr>
          <w:del w:id="808" w:author="Author"/>
        </w:trPr>
        <w:tc>
          <w:tcPr>
            <w:tcW w:w="1075" w:type="dxa"/>
          </w:tcPr>
          <w:p w14:paraId="66EC7050" w14:textId="77777777" w:rsidR="005474B1" w:rsidRPr="00641BDB" w:rsidRDefault="005474B1" w:rsidP="005474B1">
            <w:pPr>
              <w:pStyle w:val="NormalWeb"/>
              <w:rPr>
                <w:del w:id="809" w:author="Author"/>
                <w:rFonts w:ascii="Arial" w:eastAsia="Times New Roman" w:hAnsi="Arial" w:cs="Arial"/>
                <w:szCs w:val="17"/>
                <w:lang w:val="es-ES_tradnl"/>
              </w:rPr>
            </w:pPr>
            <w:del w:id="810" w:author="Author">
              <w:r w:rsidRPr="00641BDB">
                <w:rPr>
                  <w:rFonts w:ascii="Arial" w:eastAsia="Times New Roman" w:hAnsi="Arial" w:cs="Arial"/>
                  <w:szCs w:val="17"/>
                  <w:lang w:val="es-ES_tradnl"/>
                </w:rPr>
                <w:delText>[RSG-35]</w:delText>
              </w:r>
            </w:del>
          </w:p>
        </w:tc>
        <w:tc>
          <w:tcPr>
            <w:tcW w:w="5670" w:type="dxa"/>
          </w:tcPr>
          <w:p w14:paraId="179DA134" w14:textId="77777777" w:rsidR="005474B1" w:rsidRPr="00641BDB" w:rsidRDefault="00AB3556" w:rsidP="00AB3556">
            <w:pPr>
              <w:spacing w:before="100" w:beforeAutospacing="1" w:after="100" w:afterAutospacing="1" w:line="276" w:lineRule="auto"/>
              <w:jc w:val="both"/>
              <w:rPr>
                <w:del w:id="811" w:author="Author"/>
                <w:rFonts w:asciiTheme="minorBidi" w:eastAsia="Times New Roman" w:hAnsiTheme="minorBidi" w:cstheme="minorBidi"/>
                <w:szCs w:val="17"/>
                <w:lang w:val="es-ES_tradnl"/>
              </w:rPr>
            </w:pPr>
            <w:del w:id="812"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DEBEN ser idempotentes.</w:delText>
              </w:r>
            </w:del>
          </w:p>
        </w:tc>
        <w:tc>
          <w:tcPr>
            <w:tcW w:w="2515" w:type="dxa"/>
          </w:tcPr>
          <w:p w14:paraId="153E1033" w14:textId="77777777" w:rsidR="005474B1" w:rsidRPr="00641BDB" w:rsidRDefault="005474B1" w:rsidP="005474B1">
            <w:pPr>
              <w:pStyle w:val="NormalWeb"/>
              <w:rPr>
                <w:del w:id="813" w:author="Author"/>
                <w:rFonts w:asciiTheme="minorBidi" w:hAnsiTheme="minorBidi" w:cstheme="minorBidi"/>
                <w:szCs w:val="17"/>
                <w:lang w:val="es-ES_tradnl"/>
              </w:rPr>
            </w:pPr>
            <w:del w:id="814" w:author="Author">
              <w:r w:rsidRPr="00641BDB">
                <w:rPr>
                  <w:rFonts w:asciiTheme="minorBidi" w:hAnsiTheme="minorBidi" w:cstheme="minorBidi"/>
                  <w:szCs w:val="17"/>
                  <w:lang w:val="es-ES_tradnl"/>
                </w:rPr>
                <w:delText>AJ, AX, AAJ, AAX</w:delText>
              </w:r>
            </w:del>
          </w:p>
        </w:tc>
      </w:tr>
      <w:tr w:rsidR="005474B1" w:rsidRPr="008516DD" w14:paraId="63475B04" w14:textId="77777777" w:rsidTr="00D35BA5">
        <w:trPr>
          <w:del w:id="815" w:author="Author"/>
        </w:trPr>
        <w:tc>
          <w:tcPr>
            <w:tcW w:w="1075" w:type="dxa"/>
          </w:tcPr>
          <w:p w14:paraId="67AC4D48" w14:textId="77777777" w:rsidR="005474B1" w:rsidRPr="00641BDB" w:rsidRDefault="005474B1" w:rsidP="005474B1">
            <w:pPr>
              <w:pStyle w:val="NormalWeb"/>
              <w:rPr>
                <w:del w:id="816" w:author="Author"/>
                <w:rFonts w:ascii="Arial" w:hAnsi="Arial" w:cs="Arial"/>
                <w:szCs w:val="17"/>
                <w:lang w:val="es-ES_tradnl"/>
              </w:rPr>
            </w:pPr>
            <w:del w:id="817" w:author="Author">
              <w:r w:rsidRPr="00641BDB">
                <w:rPr>
                  <w:rFonts w:ascii="Arial" w:eastAsia="Times New Roman" w:hAnsi="Arial" w:cs="Arial"/>
                  <w:szCs w:val="17"/>
                  <w:lang w:val="es-ES_tradnl"/>
                </w:rPr>
                <w:delText>[RSG-3</w:delText>
              </w:r>
              <w:r w:rsidR="005010BB" w:rsidRPr="00641BDB">
                <w:rPr>
                  <w:rFonts w:ascii="Arial" w:eastAsia="Times New Roman" w:hAnsi="Arial" w:cs="Arial"/>
                  <w:szCs w:val="17"/>
                  <w:lang w:val="es-ES_tradnl"/>
                </w:rPr>
                <w:delText>7</w:delText>
              </w:r>
              <w:r w:rsidRPr="00641BDB">
                <w:rPr>
                  <w:rFonts w:ascii="Arial" w:eastAsia="Times New Roman" w:hAnsi="Arial" w:cs="Arial"/>
                  <w:szCs w:val="17"/>
                  <w:lang w:val="es-ES_tradnl"/>
                </w:rPr>
                <w:delText>]</w:delText>
              </w:r>
            </w:del>
          </w:p>
        </w:tc>
        <w:tc>
          <w:tcPr>
            <w:tcW w:w="5670" w:type="dxa"/>
          </w:tcPr>
          <w:p w14:paraId="581DACCE" w14:textId="77777777" w:rsidR="005474B1" w:rsidRPr="00641BDB" w:rsidRDefault="00605329" w:rsidP="00605329">
            <w:pPr>
              <w:spacing w:before="100" w:beforeAutospacing="1" w:after="100" w:afterAutospacing="1" w:line="276" w:lineRule="auto"/>
              <w:jc w:val="both"/>
              <w:rPr>
                <w:del w:id="818" w:author="Author"/>
                <w:rFonts w:asciiTheme="minorBidi" w:eastAsia="Times New Roman" w:hAnsiTheme="minorBidi" w:cstheme="minorBidi"/>
                <w:szCs w:val="17"/>
                <w:lang w:val="es-ES_tradnl"/>
              </w:rPr>
            </w:pPr>
            <w:del w:id="819"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HEAD</w:delText>
              </w:r>
              <w:r w:rsidRPr="00641BDB">
                <w:rPr>
                  <w:rFonts w:asciiTheme="minorBidi" w:eastAsia="Times New Roman" w:hAnsiTheme="minorBidi" w:cstheme="minorBidi"/>
                  <w:szCs w:val="17"/>
                  <w:lang w:val="es-ES_tradnl"/>
                </w:rPr>
                <w:delText xml:space="preserve"> DEBEN ser idempotentes.</w:delText>
              </w:r>
            </w:del>
          </w:p>
        </w:tc>
        <w:tc>
          <w:tcPr>
            <w:tcW w:w="2515" w:type="dxa"/>
          </w:tcPr>
          <w:p w14:paraId="057B3906" w14:textId="77777777" w:rsidR="005474B1" w:rsidRPr="00641BDB" w:rsidRDefault="005474B1" w:rsidP="005474B1">
            <w:pPr>
              <w:pStyle w:val="NormalWeb"/>
              <w:rPr>
                <w:del w:id="820" w:author="Author"/>
                <w:rFonts w:asciiTheme="minorBidi" w:hAnsiTheme="minorBidi" w:cstheme="minorBidi"/>
                <w:szCs w:val="17"/>
                <w:lang w:val="es-ES_tradnl"/>
              </w:rPr>
            </w:pPr>
            <w:del w:id="821" w:author="Author">
              <w:r w:rsidRPr="00641BDB">
                <w:rPr>
                  <w:rFonts w:asciiTheme="minorBidi" w:hAnsiTheme="minorBidi" w:cstheme="minorBidi"/>
                  <w:szCs w:val="17"/>
                  <w:lang w:val="es-ES_tradnl"/>
                </w:rPr>
                <w:delText>AJ, AX, AAJ, AAX</w:delText>
              </w:r>
            </w:del>
          </w:p>
        </w:tc>
      </w:tr>
      <w:tr w:rsidR="005474B1" w:rsidRPr="008516DD" w14:paraId="0CDBEDD1" w14:textId="77777777" w:rsidTr="00D35BA5">
        <w:trPr>
          <w:del w:id="822" w:author="Author"/>
        </w:trPr>
        <w:tc>
          <w:tcPr>
            <w:tcW w:w="1075" w:type="dxa"/>
          </w:tcPr>
          <w:p w14:paraId="437B9F5D" w14:textId="77777777" w:rsidR="005474B1" w:rsidRPr="00641BDB" w:rsidRDefault="005474B1" w:rsidP="005474B1">
            <w:pPr>
              <w:pStyle w:val="NormalWeb"/>
              <w:rPr>
                <w:del w:id="823" w:author="Author"/>
                <w:rFonts w:ascii="Arial" w:hAnsi="Arial" w:cs="Arial"/>
                <w:szCs w:val="17"/>
                <w:lang w:val="es-ES_tradnl"/>
              </w:rPr>
            </w:pPr>
            <w:del w:id="824" w:author="Author">
              <w:r w:rsidRPr="00641BDB">
                <w:rPr>
                  <w:rFonts w:ascii="Arial" w:eastAsia="Times New Roman" w:hAnsi="Arial" w:cs="Arial"/>
                  <w:szCs w:val="17"/>
                  <w:lang w:val="es-ES_tradnl"/>
                </w:rPr>
                <w:delText>[RSG-</w:delText>
              </w:r>
              <w:r w:rsidR="005010BB" w:rsidRPr="00641BDB">
                <w:rPr>
                  <w:rFonts w:ascii="Arial" w:eastAsia="Times New Roman" w:hAnsi="Arial" w:cs="Arial"/>
                  <w:szCs w:val="17"/>
                  <w:lang w:val="es-ES_tradnl"/>
                </w:rPr>
                <w:delText>39</w:delText>
              </w:r>
              <w:r w:rsidRPr="00641BDB">
                <w:rPr>
                  <w:rFonts w:ascii="Arial" w:eastAsia="Times New Roman" w:hAnsi="Arial" w:cs="Arial"/>
                  <w:szCs w:val="17"/>
                  <w:lang w:val="es-ES_tradnl"/>
                </w:rPr>
                <w:delText>]</w:delText>
              </w:r>
            </w:del>
          </w:p>
        </w:tc>
        <w:tc>
          <w:tcPr>
            <w:tcW w:w="5670" w:type="dxa"/>
          </w:tcPr>
          <w:p w14:paraId="789D96BD" w14:textId="77777777" w:rsidR="005474B1" w:rsidRPr="00641BDB" w:rsidRDefault="00C94B85" w:rsidP="00617B82">
            <w:pPr>
              <w:spacing w:before="100" w:beforeAutospacing="1" w:after="100" w:afterAutospacing="1" w:line="276" w:lineRule="auto"/>
              <w:jc w:val="both"/>
              <w:rPr>
                <w:del w:id="825" w:author="Author"/>
                <w:rFonts w:asciiTheme="minorBidi" w:eastAsia="Times New Roman" w:hAnsiTheme="minorBidi" w:cstheme="minorBidi"/>
                <w:szCs w:val="17"/>
                <w:lang w:val="es-ES_tradnl"/>
              </w:rPr>
            </w:pPr>
            <w:del w:id="826"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POST</w:delText>
              </w:r>
              <w:r w:rsidRPr="00641BDB">
                <w:rPr>
                  <w:rFonts w:asciiTheme="minorBidi" w:eastAsia="Times New Roman" w:hAnsiTheme="minorBidi" w:cstheme="minorBidi"/>
                  <w:szCs w:val="17"/>
                  <w:lang w:val="es-ES_tradnl"/>
                </w:rPr>
                <w:delText xml:space="preserve"> NO DEBEN ser idempotentes de acuerdo con la Norma RFC 2616 del IETF.</w:delText>
              </w:r>
            </w:del>
          </w:p>
        </w:tc>
        <w:tc>
          <w:tcPr>
            <w:tcW w:w="2515" w:type="dxa"/>
          </w:tcPr>
          <w:p w14:paraId="50ACB656" w14:textId="77777777" w:rsidR="005474B1" w:rsidRPr="00641BDB" w:rsidRDefault="005474B1" w:rsidP="005474B1">
            <w:pPr>
              <w:pStyle w:val="NormalWeb"/>
              <w:rPr>
                <w:del w:id="827" w:author="Author"/>
                <w:rFonts w:asciiTheme="minorBidi" w:hAnsiTheme="minorBidi" w:cstheme="minorBidi"/>
                <w:szCs w:val="17"/>
                <w:lang w:val="es-ES_tradnl"/>
              </w:rPr>
            </w:pPr>
            <w:del w:id="828" w:author="Author">
              <w:r w:rsidRPr="00641BDB">
                <w:rPr>
                  <w:rFonts w:asciiTheme="minorBidi" w:hAnsiTheme="minorBidi" w:cstheme="minorBidi"/>
                  <w:szCs w:val="17"/>
                  <w:lang w:val="es-ES_tradnl"/>
                </w:rPr>
                <w:delText>AJ, AX, AAJ, AAX</w:delText>
              </w:r>
            </w:del>
          </w:p>
        </w:tc>
      </w:tr>
      <w:tr w:rsidR="005474B1" w:rsidRPr="008516DD" w14:paraId="732CCFF6" w14:textId="77777777" w:rsidTr="00D35BA5">
        <w:trPr>
          <w:del w:id="829" w:author="Author"/>
        </w:trPr>
        <w:tc>
          <w:tcPr>
            <w:tcW w:w="1075" w:type="dxa"/>
          </w:tcPr>
          <w:p w14:paraId="6C3F25F8" w14:textId="77777777" w:rsidR="005474B1" w:rsidRPr="00641BDB" w:rsidRDefault="005474B1" w:rsidP="005474B1">
            <w:pPr>
              <w:pStyle w:val="NormalWeb"/>
              <w:rPr>
                <w:del w:id="830" w:author="Author"/>
                <w:rFonts w:ascii="Arial" w:hAnsi="Arial" w:cs="Arial"/>
                <w:szCs w:val="17"/>
                <w:lang w:val="es-ES_tradnl"/>
              </w:rPr>
            </w:pPr>
            <w:del w:id="831" w:author="Author">
              <w:r w:rsidRPr="00641BDB">
                <w:rPr>
                  <w:rFonts w:ascii="Arial" w:hAnsi="Arial" w:cs="Arial"/>
                  <w:szCs w:val="17"/>
                  <w:lang w:val="es-ES_tradnl"/>
                </w:rPr>
                <w:delText>[RSG-4</w:delText>
              </w:r>
              <w:r w:rsidR="005010BB" w:rsidRPr="00641BDB">
                <w:rPr>
                  <w:rFonts w:ascii="Arial" w:hAnsi="Arial" w:cs="Arial"/>
                  <w:szCs w:val="17"/>
                  <w:lang w:val="es-ES_tradnl"/>
                </w:rPr>
                <w:delText>3</w:delText>
              </w:r>
              <w:r w:rsidRPr="00641BDB">
                <w:rPr>
                  <w:rFonts w:ascii="Arial" w:hAnsi="Arial" w:cs="Arial"/>
                  <w:szCs w:val="17"/>
                  <w:lang w:val="es-ES_tradnl"/>
                </w:rPr>
                <w:delText>]</w:delText>
              </w:r>
            </w:del>
          </w:p>
        </w:tc>
        <w:tc>
          <w:tcPr>
            <w:tcW w:w="5670" w:type="dxa"/>
          </w:tcPr>
          <w:p w14:paraId="4DA07A07" w14:textId="77777777" w:rsidR="005474B1" w:rsidRPr="00641BDB" w:rsidRDefault="00AB7300" w:rsidP="00617B82">
            <w:pPr>
              <w:spacing w:before="100" w:beforeAutospacing="1" w:after="100" w:afterAutospacing="1" w:line="276" w:lineRule="auto"/>
              <w:jc w:val="both"/>
              <w:rPr>
                <w:del w:id="832" w:author="Author"/>
                <w:rFonts w:asciiTheme="minorBidi" w:eastAsia="Times New Roman" w:hAnsiTheme="minorBidi" w:cstheme="minorBidi"/>
                <w:szCs w:val="17"/>
                <w:lang w:val="es-ES_tradnl"/>
              </w:rPr>
            </w:pPr>
            <w:del w:id="833"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 xml:space="preserve"> DEBEN ser idempotentes.</w:delText>
              </w:r>
            </w:del>
          </w:p>
        </w:tc>
        <w:tc>
          <w:tcPr>
            <w:tcW w:w="2515" w:type="dxa"/>
          </w:tcPr>
          <w:p w14:paraId="20763DC7" w14:textId="77777777" w:rsidR="005474B1" w:rsidRPr="00641BDB" w:rsidRDefault="005474B1" w:rsidP="005474B1">
            <w:pPr>
              <w:pStyle w:val="NormalWeb"/>
              <w:rPr>
                <w:del w:id="834" w:author="Author"/>
                <w:rFonts w:asciiTheme="minorBidi" w:hAnsiTheme="minorBidi" w:cstheme="minorBidi"/>
                <w:szCs w:val="17"/>
                <w:lang w:val="es-ES_tradnl"/>
              </w:rPr>
            </w:pPr>
            <w:del w:id="835" w:author="Author">
              <w:r w:rsidRPr="00641BDB">
                <w:rPr>
                  <w:rFonts w:asciiTheme="minorBidi" w:hAnsiTheme="minorBidi" w:cstheme="minorBidi"/>
                  <w:szCs w:val="17"/>
                  <w:lang w:val="es-ES_tradnl"/>
                </w:rPr>
                <w:delText>AJ, AX, AAJ, AAX</w:delText>
              </w:r>
            </w:del>
          </w:p>
        </w:tc>
      </w:tr>
      <w:tr w:rsidR="005474B1" w:rsidRPr="008516DD" w14:paraId="3BDB5AE3" w14:textId="77777777" w:rsidTr="00D35BA5">
        <w:trPr>
          <w:del w:id="836" w:author="Author"/>
        </w:trPr>
        <w:tc>
          <w:tcPr>
            <w:tcW w:w="1075" w:type="dxa"/>
          </w:tcPr>
          <w:p w14:paraId="1932F3F3" w14:textId="77777777" w:rsidR="005474B1" w:rsidRPr="00641BDB" w:rsidRDefault="005474B1" w:rsidP="005474B1">
            <w:pPr>
              <w:pStyle w:val="NormalWeb"/>
              <w:rPr>
                <w:del w:id="837" w:author="Author"/>
                <w:rFonts w:ascii="Arial" w:hAnsi="Arial" w:cs="Arial"/>
                <w:szCs w:val="17"/>
                <w:lang w:val="es-ES_tradnl"/>
              </w:rPr>
            </w:pPr>
            <w:del w:id="838" w:author="Author">
              <w:r w:rsidRPr="00641BDB">
                <w:rPr>
                  <w:rFonts w:ascii="Arial" w:eastAsia="Times New Roman" w:hAnsi="Arial" w:cs="Arial"/>
                  <w:szCs w:val="17"/>
                  <w:lang w:val="es-ES_tradnl"/>
                </w:rPr>
                <w:delText>[RSG-4</w:delText>
              </w:r>
              <w:r w:rsidR="005010BB" w:rsidRPr="00641BDB">
                <w:rPr>
                  <w:rFonts w:ascii="Arial" w:eastAsia="Times New Roman" w:hAnsi="Arial" w:cs="Arial"/>
                  <w:szCs w:val="17"/>
                  <w:lang w:val="es-ES_tradnl"/>
                </w:rPr>
                <w:delText>4</w:delText>
              </w:r>
              <w:r w:rsidRPr="00641BDB">
                <w:rPr>
                  <w:rFonts w:ascii="Arial" w:eastAsia="Times New Roman" w:hAnsi="Arial" w:cs="Arial"/>
                  <w:szCs w:val="17"/>
                  <w:lang w:val="es-ES_tradnl"/>
                </w:rPr>
                <w:delText>]</w:delText>
              </w:r>
            </w:del>
          </w:p>
        </w:tc>
        <w:tc>
          <w:tcPr>
            <w:tcW w:w="5670" w:type="dxa"/>
          </w:tcPr>
          <w:p w14:paraId="52C57430" w14:textId="77777777" w:rsidR="005474B1" w:rsidRPr="00641BDB" w:rsidRDefault="005E20A0" w:rsidP="00617B82">
            <w:pPr>
              <w:spacing w:before="100" w:beforeAutospacing="1" w:after="100" w:afterAutospacing="1" w:line="276" w:lineRule="auto"/>
              <w:jc w:val="both"/>
              <w:rPr>
                <w:del w:id="839" w:author="Author"/>
                <w:rFonts w:asciiTheme="minorBidi" w:eastAsia="Times New Roman" w:hAnsiTheme="minorBidi" w:cstheme="minorBidi"/>
                <w:szCs w:val="17"/>
                <w:lang w:val="es-ES_tradnl"/>
              </w:rPr>
            </w:pPr>
            <w:del w:id="840" w:author="Author">
              <w:r w:rsidRPr="00641BDB">
                <w:rPr>
                  <w:rFonts w:asciiTheme="minorBidi" w:eastAsia="Times New Roman" w:hAnsiTheme="minorBidi" w:cstheme="minorBidi"/>
                  <w:szCs w:val="17"/>
                  <w:lang w:val="es-ES_tradnl"/>
                </w:rPr>
                <w:delText xml:space="preserve">Si no se encuentra un recurso,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404 Not Found</w:delText>
              </w:r>
              <w:r w:rsidRPr="00641BDB">
                <w:rPr>
                  <w:rFonts w:asciiTheme="minorBidi" w:eastAsia="Times New Roman" w:hAnsiTheme="minorBidi" w:cstheme="minorBidi"/>
                  <w:szCs w:val="17"/>
                  <w:lang w:val="es-ES_tradnl"/>
                </w:rPr>
                <w:delText>.</w:delText>
              </w:r>
            </w:del>
          </w:p>
        </w:tc>
        <w:tc>
          <w:tcPr>
            <w:tcW w:w="2515" w:type="dxa"/>
          </w:tcPr>
          <w:p w14:paraId="7C073724" w14:textId="77777777" w:rsidR="005474B1" w:rsidRPr="00641BDB" w:rsidRDefault="005474B1" w:rsidP="005474B1">
            <w:pPr>
              <w:pStyle w:val="NormalWeb"/>
              <w:rPr>
                <w:del w:id="841" w:author="Author"/>
                <w:rFonts w:asciiTheme="minorBidi" w:hAnsiTheme="minorBidi" w:cstheme="minorBidi"/>
                <w:szCs w:val="17"/>
                <w:lang w:val="es-ES_tradnl"/>
              </w:rPr>
            </w:pPr>
            <w:del w:id="842" w:author="Author">
              <w:r w:rsidRPr="00641BDB">
                <w:rPr>
                  <w:rFonts w:asciiTheme="minorBidi" w:hAnsiTheme="minorBidi" w:cstheme="minorBidi"/>
                  <w:szCs w:val="17"/>
                  <w:lang w:val="es-ES_tradnl"/>
                </w:rPr>
                <w:delText>AJ, AX, AAJ, AAX</w:delText>
              </w:r>
            </w:del>
          </w:p>
        </w:tc>
      </w:tr>
      <w:tr w:rsidR="005474B1" w:rsidRPr="008516DD" w14:paraId="553A9F1D" w14:textId="77777777" w:rsidTr="00D35BA5">
        <w:trPr>
          <w:del w:id="843" w:author="Author"/>
        </w:trPr>
        <w:tc>
          <w:tcPr>
            <w:tcW w:w="1075" w:type="dxa"/>
          </w:tcPr>
          <w:p w14:paraId="693A8536" w14:textId="77777777" w:rsidR="005474B1" w:rsidRPr="00641BDB" w:rsidRDefault="005474B1" w:rsidP="005474B1">
            <w:pPr>
              <w:pStyle w:val="NormalWeb"/>
              <w:rPr>
                <w:del w:id="844" w:author="Author"/>
                <w:rFonts w:ascii="Arial" w:hAnsi="Arial" w:cs="Arial"/>
                <w:szCs w:val="17"/>
                <w:lang w:val="es-ES_tradnl"/>
              </w:rPr>
            </w:pPr>
            <w:del w:id="845" w:author="Author">
              <w:r w:rsidRPr="00641BDB">
                <w:rPr>
                  <w:rFonts w:ascii="Arial" w:eastAsia="Times New Roman" w:hAnsi="Arial" w:cs="Arial"/>
                  <w:szCs w:val="17"/>
                  <w:lang w:val="es-ES_tradnl"/>
                </w:rPr>
                <w:delText>[RSG-4</w:delText>
              </w:r>
              <w:r w:rsidR="005010BB" w:rsidRPr="00641BDB">
                <w:rPr>
                  <w:rFonts w:ascii="Arial" w:eastAsia="Times New Roman" w:hAnsi="Arial" w:cs="Arial"/>
                  <w:szCs w:val="17"/>
                  <w:lang w:val="es-ES_tradnl"/>
                </w:rPr>
                <w:delText>5</w:delText>
              </w:r>
              <w:r w:rsidRPr="00641BDB">
                <w:rPr>
                  <w:rFonts w:ascii="Arial" w:eastAsia="Times New Roman" w:hAnsi="Arial" w:cs="Arial"/>
                  <w:szCs w:val="17"/>
                  <w:lang w:val="es-ES_tradnl"/>
                </w:rPr>
                <w:delText>]</w:delText>
              </w:r>
            </w:del>
          </w:p>
        </w:tc>
        <w:tc>
          <w:tcPr>
            <w:tcW w:w="5670" w:type="dxa"/>
          </w:tcPr>
          <w:p w14:paraId="05156527" w14:textId="77777777" w:rsidR="005474B1" w:rsidRPr="00641BDB" w:rsidRDefault="007B6D44" w:rsidP="00617B82">
            <w:pPr>
              <w:spacing w:before="100" w:beforeAutospacing="1" w:after="100" w:afterAutospacing="1" w:line="276" w:lineRule="auto"/>
              <w:jc w:val="both"/>
              <w:rPr>
                <w:del w:id="846" w:author="Author"/>
                <w:rFonts w:asciiTheme="minorBidi" w:eastAsia="Times New Roman" w:hAnsiTheme="minorBidi" w:cstheme="minorBidi"/>
                <w:szCs w:val="17"/>
                <w:lang w:val="es-ES_tradnl"/>
              </w:rPr>
            </w:pPr>
            <w:del w:id="847" w:author="Author">
              <w:r w:rsidRPr="00641BDB">
                <w:rPr>
                  <w:rFonts w:asciiTheme="minorBidi" w:eastAsia="Times New Roman" w:hAnsiTheme="minorBidi" w:cstheme="minorBidi"/>
                  <w:szCs w:val="17"/>
                  <w:lang w:val="es-ES_tradnl"/>
                </w:rPr>
                <w:delText xml:space="preserve">Si un recurso se actualiza correctamente,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200 OK</w:delText>
              </w:r>
              <w:r w:rsidRPr="00641BDB">
                <w:rPr>
                  <w:rFonts w:asciiTheme="minorBidi" w:eastAsia="Times New Roman" w:hAnsiTheme="minorBidi" w:cstheme="minorBidi"/>
                  <w:szCs w:val="17"/>
                  <w:lang w:val="es-ES_tradnl"/>
                </w:rPr>
                <w:delText xml:space="preserve"> si se devuelve el recurso actualizado o </w:delText>
              </w:r>
              <w:r w:rsidRPr="00641BDB">
                <w:rPr>
                  <w:rFonts w:ascii="Courier New" w:eastAsia="Times New Roman" w:hAnsi="Courier New" w:cs="Courier New"/>
                  <w:szCs w:val="17"/>
                  <w:lang w:val="es-ES_tradnl"/>
                </w:rPr>
                <w:delText>204 No Content</w:delText>
              </w:r>
              <w:r w:rsidRPr="00641BDB">
                <w:rPr>
                  <w:rFonts w:asciiTheme="minorBidi" w:eastAsia="Times New Roman" w:hAnsiTheme="minorBidi" w:cstheme="minorBidi"/>
                  <w:szCs w:val="17"/>
                  <w:lang w:val="es-ES_tradnl"/>
                </w:rPr>
                <w:delText xml:space="preserve"> si no se devuelve.</w:delText>
              </w:r>
            </w:del>
          </w:p>
        </w:tc>
        <w:tc>
          <w:tcPr>
            <w:tcW w:w="2515" w:type="dxa"/>
          </w:tcPr>
          <w:p w14:paraId="20D6384D" w14:textId="77777777" w:rsidR="005474B1" w:rsidRPr="00641BDB" w:rsidRDefault="005474B1" w:rsidP="005474B1">
            <w:pPr>
              <w:pStyle w:val="NormalWeb"/>
              <w:rPr>
                <w:del w:id="848" w:author="Author"/>
                <w:rFonts w:asciiTheme="minorBidi" w:hAnsiTheme="minorBidi" w:cstheme="minorBidi"/>
                <w:szCs w:val="17"/>
                <w:lang w:val="es-ES_tradnl"/>
              </w:rPr>
            </w:pPr>
            <w:del w:id="849" w:author="Author">
              <w:r w:rsidRPr="00641BDB">
                <w:rPr>
                  <w:rFonts w:asciiTheme="minorBidi" w:hAnsiTheme="minorBidi" w:cstheme="minorBidi"/>
                  <w:szCs w:val="17"/>
                  <w:lang w:val="es-ES_tradnl"/>
                </w:rPr>
                <w:delText>AJ, AX, AAJ, AAX</w:delText>
              </w:r>
            </w:del>
          </w:p>
        </w:tc>
      </w:tr>
      <w:tr w:rsidR="005474B1" w:rsidRPr="008516DD" w14:paraId="4E361D2F" w14:textId="77777777" w:rsidTr="00D35BA5">
        <w:trPr>
          <w:del w:id="850" w:author="Author"/>
        </w:trPr>
        <w:tc>
          <w:tcPr>
            <w:tcW w:w="1075" w:type="dxa"/>
          </w:tcPr>
          <w:p w14:paraId="44F6FDC4" w14:textId="77777777" w:rsidR="005474B1" w:rsidRPr="00641BDB" w:rsidRDefault="005474B1" w:rsidP="005474B1">
            <w:pPr>
              <w:pStyle w:val="NormalWeb"/>
              <w:rPr>
                <w:del w:id="851" w:author="Author"/>
                <w:rFonts w:ascii="Arial" w:hAnsi="Arial" w:cs="Arial"/>
                <w:szCs w:val="17"/>
                <w:lang w:val="es-ES_tradnl"/>
              </w:rPr>
            </w:pPr>
            <w:del w:id="852" w:author="Author">
              <w:r w:rsidRPr="00641BDB">
                <w:rPr>
                  <w:rFonts w:ascii="Arial" w:eastAsia="Times New Roman" w:hAnsi="Arial" w:cs="Arial"/>
                  <w:szCs w:val="17"/>
                  <w:lang w:val="es-ES_tradnl"/>
                </w:rPr>
                <w:delText>[RSG-4</w:delText>
              </w:r>
              <w:r w:rsidR="005010BB" w:rsidRPr="00641BDB">
                <w:rPr>
                  <w:rFonts w:ascii="Arial" w:eastAsia="Times New Roman" w:hAnsi="Arial" w:cs="Arial"/>
                  <w:szCs w:val="17"/>
                  <w:lang w:val="es-ES_tradnl"/>
                </w:rPr>
                <w:delText>6</w:delText>
              </w:r>
              <w:r w:rsidRPr="00641BDB">
                <w:rPr>
                  <w:rFonts w:ascii="Arial" w:eastAsia="Times New Roman" w:hAnsi="Arial" w:cs="Arial"/>
                  <w:szCs w:val="17"/>
                  <w:lang w:val="es-ES_tradnl"/>
                </w:rPr>
                <w:delText>]</w:delText>
              </w:r>
            </w:del>
          </w:p>
        </w:tc>
        <w:tc>
          <w:tcPr>
            <w:tcW w:w="5670" w:type="dxa"/>
          </w:tcPr>
          <w:p w14:paraId="52722710" w14:textId="77777777" w:rsidR="005474B1" w:rsidRPr="00641BDB" w:rsidRDefault="00BD2ABB" w:rsidP="00617B82">
            <w:pPr>
              <w:spacing w:before="100" w:beforeAutospacing="1" w:after="100" w:afterAutospacing="1" w:line="276" w:lineRule="auto"/>
              <w:jc w:val="both"/>
              <w:rPr>
                <w:del w:id="853" w:author="Author"/>
                <w:rFonts w:asciiTheme="minorBidi" w:eastAsia="Times New Roman" w:hAnsiTheme="minorBidi" w:cstheme="minorBidi"/>
                <w:szCs w:val="17"/>
                <w:lang w:val="es-ES_tradnl"/>
              </w:rPr>
            </w:pPr>
            <w:del w:id="854"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 xml:space="preserve"> NO DEBEN ser idempotentes.</w:delText>
              </w:r>
            </w:del>
          </w:p>
        </w:tc>
        <w:tc>
          <w:tcPr>
            <w:tcW w:w="2515" w:type="dxa"/>
          </w:tcPr>
          <w:p w14:paraId="00516902" w14:textId="77777777" w:rsidR="005474B1" w:rsidRPr="00641BDB" w:rsidRDefault="005474B1" w:rsidP="005474B1">
            <w:pPr>
              <w:pStyle w:val="NormalWeb"/>
              <w:rPr>
                <w:del w:id="855" w:author="Author"/>
                <w:rFonts w:asciiTheme="minorBidi" w:hAnsiTheme="minorBidi" w:cstheme="minorBidi"/>
                <w:szCs w:val="17"/>
                <w:lang w:val="es-ES_tradnl"/>
              </w:rPr>
            </w:pPr>
            <w:del w:id="856" w:author="Author">
              <w:r w:rsidRPr="00641BDB">
                <w:rPr>
                  <w:rFonts w:asciiTheme="minorBidi" w:hAnsiTheme="minorBidi" w:cstheme="minorBidi"/>
                  <w:szCs w:val="17"/>
                  <w:lang w:val="es-ES_tradnl"/>
                </w:rPr>
                <w:delText>AJ, AX, AAJ, AAX</w:delText>
              </w:r>
            </w:del>
          </w:p>
        </w:tc>
      </w:tr>
      <w:tr w:rsidR="005474B1" w:rsidRPr="008516DD" w14:paraId="539600AD" w14:textId="77777777" w:rsidTr="00D35BA5">
        <w:trPr>
          <w:del w:id="857" w:author="Author"/>
        </w:trPr>
        <w:tc>
          <w:tcPr>
            <w:tcW w:w="1075" w:type="dxa"/>
          </w:tcPr>
          <w:p w14:paraId="0D0A7B68" w14:textId="77777777" w:rsidR="005474B1" w:rsidRPr="00641BDB" w:rsidRDefault="005474B1" w:rsidP="005474B1">
            <w:pPr>
              <w:pStyle w:val="NormalWeb"/>
              <w:rPr>
                <w:del w:id="858" w:author="Author"/>
                <w:rFonts w:ascii="Arial" w:hAnsi="Arial" w:cs="Arial"/>
                <w:szCs w:val="17"/>
                <w:lang w:val="es-ES_tradnl"/>
              </w:rPr>
            </w:pPr>
            <w:del w:id="859" w:author="Author">
              <w:r w:rsidRPr="00641BDB">
                <w:rPr>
                  <w:rFonts w:ascii="Arial" w:eastAsia="Times New Roman" w:hAnsi="Arial" w:cs="Arial"/>
                  <w:szCs w:val="17"/>
                  <w:lang w:val="es-ES_tradnl"/>
                </w:rPr>
                <w:delText>[RSG-4</w:delText>
              </w:r>
              <w:r w:rsidR="005010BB" w:rsidRPr="00641BDB">
                <w:rPr>
                  <w:rFonts w:ascii="Arial" w:eastAsia="Times New Roman" w:hAnsi="Arial" w:cs="Arial"/>
                  <w:szCs w:val="17"/>
                  <w:lang w:val="es-ES_tradnl"/>
                </w:rPr>
                <w:delText>8</w:delText>
              </w:r>
              <w:r w:rsidRPr="00641BDB">
                <w:rPr>
                  <w:rFonts w:ascii="Arial" w:eastAsia="Times New Roman" w:hAnsi="Arial" w:cs="Arial"/>
                  <w:szCs w:val="17"/>
                  <w:lang w:val="es-ES_tradnl"/>
                </w:rPr>
                <w:delText>]</w:delText>
              </w:r>
            </w:del>
          </w:p>
        </w:tc>
        <w:tc>
          <w:tcPr>
            <w:tcW w:w="5670" w:type="dxa"/>
          </w:tcPr>
          <w:p w14:paraId="662CF2C9" w14:textId="77777777" w:rsidR="005474B1" w:rsidRPr="00641BDB" w:rsidRDefault="00AD7358" w:rsidP="00617B82">
            <w:pPr>
              <w:spacing w:before="100" w:beforeAutospacing="1" w:after="100" w:afterAutospacing="1" w:line="276" w:lineRule="auto"/>
              <w:jc w:val="both"/>
              <w:rPr>
                <w:del w:id="860" w:author="Author"/>
                <w:rFonts w:asciiTheme="minorBidi" w:eastAsia="Times New Roman" w:hAnsiTheme="minorBidi" w:cstheme="minorBidi"/>
                <w:szCs w:val="17"/>
                <w:lang w:val="es-ES_tradnl"/>
              </w:rPr>
            </w:pPr>
            <w:del w:id="861" w:author="Author">
              <w:r w:rsidRPr="00641BDB">
                <w:rPr>
                  <w:rFonts w:asciiTheme="minorBidi" w:eastAsia="Times New Roman" w:hAnsiTheme="minorBidi" w:cstheme="minorBidi"/>
                  <w:szCs w:val="17"/>
                  <w:lang w:val="es-ES_tradnl"/>
                </w:rPr>
                <w:delText xml:space="preserve">Si un recurso no se encuentra,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404 Not Found</w:delText>
              </w:r>
              <w:r w:rsidRPr="00641BDB">
                <w:rPr>
                  <w:rFonts w:asciiTheme="minorBidi" w:eastAsia="Times New Roman" w:hAnsiTheme="minorBidi" w:cstheme="minorBidi"/>
                  <w:szCs w:val="17"/>
                  <w:lang w:val="es-ES_tradnl"/>
                </w:rPr>
                <w:delText>.</w:delText>
              </w:r>
            </w:del>
          </w:p>
        </w:tc>
        <w:tc>
          <w:tcPr>
            <w:tcW w:w="2515" w:type="dxa"/>
          </w:tcPr>
          <w:p w14:paraId="656AF716" w14:textId="77777777" w:rsidR="005474B1" w:rsidRPr="00641BDB" w:rsidRDefault="005474B1" w:rsidP="005474B1">
            <w:pPr>
              <w:pStyle w:val="NormalWeb"/>
              <w:rPr>
                <w:del w:id="862" w:author="Author"/>
                <w:rFonts w:asciiTheme="minorBidi" w:hAnsiTheme="minorBidi" w:cstheme="minorBidi"/>
                <w:szCs w:val="17"/>
                <w:lang w:val="es-ES_tradnl"/>
              </w:rPr>
            </w:pPr>
            <w:del w:id="863" w:author="Author">
              <w:r w:rsidRPr="00641BDB">
                <w:rPr>
                  <w:rFonts w:asciiTheme="minorBidi" w:hAnsiTheme="minorBidi" w:cstheme="minorBidi"/>
                  <w:szCs w:val="17"/>
                  <w:lang w:val="es-ES_tradnl"/>
                </w:rPr>
                <w:delText>AJ, AX, AAJ, AAX</w:delText>
              </w:r>
            </w:del>
          </w:p>
        </w:tc>
      </w:tr>
      <w:tr w:rsidR="005474B1" w:rsidRPr="008516DD" w14:paraId="294C1B6B" w14:textId="77777777" w:rsidTr="00D35BA5">
        <w:trPr>
          <w:del w:id="864" w:author="Author"/>
        </w:trPr>
        <w:tc>
          <w:tcPr>
            <w:tcW w:w="1075" w:type="dxa"/>
          </w:tcPr>
          <w:p w14:paraId="3CA4C616" w14:textId="77777777" w:rsidR="005474B1" w:rsidRPr="00641BDB" w:rsidRDefault="005474B1" w:rsidP="005474B1">
            <w:pPr>
              <w:pStyle w:val="NormalWeb"/>
              <w:rPr>
                <w:del w:id="865" w:author="Author"/>
                <w:rFonts w:ascii="Arial" w:hAnsi="Arial" w:cs="Arial"/>
                <w:szCs w:val="17"/>
                <w:lang w:val="es-ES_tradnl"/>
              </w:rPr>
            </w:pPr>
            <w:del w:id="866" w:author="Author">
              <w:r w:rsidRPr="00641BDB">
                <w:rPr>
                  <w:rFonts w:ascii="Arial" w:eastAsia="Times New Roman" w:hAnsi="Arial" w:cs="Arial"/>
                  <w:szCs w:val="17"/>
                  <w:lang w:val="es-ES_tradnl"/>
                </w:rPr>
                <w:delText>[RSJ-</w:delText>
              </w:r>
              <w:r w:rsidR="00A4485B" w:rsidRPr="00641BDB">
                <w:rPr>
                  <w:rFonts w:ascii="Arial" w:eastAsia="Times New Roman" w:hAnsi="Arial" w:cs="Arial"/>
                  <w:szCs w:val="17"/>
                  <w:lang w:val="es-ES_tradnl"/>
                </w:rPr>
                <w:delText>49</w:delText>
              </w:r>
              <w:r w:rsidRPr="00641BDB">
                <w:rPr>
                  <w:rFonts w:ascii="Arial" w:eastAsia="Times New Roman" w:hAnsi="Arial" w:cs="Arial"/>
                  <w:szCs w:val="17"/>
                  <w:lang w:val="es-ES_tradnl"/>
                </w:rPr>
                <w:delText>]</w:delText>
              </w:r>
            </w:del>
          </w:p>
        </w:tc>
        <w:tc>
          <w:tcPr>
            <w:tcW w:w="5670" w:type="dxa"/>
          </w:tcPr>
          <w:p w14:paraId="185020A6" w14:textId="77777777" w:rsidR="005474B1" w:rsidRPr="00641BDB" w:rsidRDefault="00D158D3" w:rsidP="00617B82">
            <w:pPr>
              <w:spacing w:before="100" w:beforeAutospacing="1" w:after="100" w:afterAutospacing="1" w:line="276" w:lineRule="auto"/>
              <w:jc w:val="both"/>
              <w:rPr>
                <w:del w:id="867" w:author="Author"/>
                <w:rFonts w:asciiTheme="minorBidi" w:hAnsiTheme="minorBidi" w:cstheme="minorBidi"/>
                <w:szCs w:val="17"/>
                <w:lang w:val="es-ES_tradnl"/>
              </w:rPr>
            </w:pPr>
            <w:del w:id="868" w:author="Author">
              <w:r w:rsidRPr="00641BDB">
                <w:rPr>
                  <w:rFonts w:asciiTheme="minorBidi" w:eastAsia="Times New Roman" w:hAnsiTheme="minorBidi" w:cstheme="minorBidi"/>
                  <w:szCs w:val="17"/>
                  <w:lang w:val="es-ES_tradnl"/>
                </w:rPr>
                <w:delText>Si una API web implementa actualizaciones parciales mediante</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PATCH</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DEBE utilizar el formato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JSON Merge Patch</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para describir el conjunto de cambios parciales, como se especifica en la Norma RFC 7386 del IETF (utilizando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 xml:space="preserve">application/merge-patch+json </w:delText>
              </w:r>
              <w:r w:rsidRPr="00641BDB">
                <w:rPr>
                  <w:rFonts w:asciiTheme="minorBidi" w:eastAsia="Times New Roman" w:hAnsiTheme="minorBidi" w:cstheme="minorBidi"/>
                  <w:szCs w:val="17"/>
                  <w:lang w:val="es-ES_tradnl"/>
                </w:rPr>
                <w:delText>como</w:delText>
              </w:r>
              <w:r w:rsidRPr="00641BDB">
                <w:rPr>
                  <w:rFonts w:ascii="Courier New" w:eastAsia="Times New Roman" w:hAnsi="Courier New" w:cs="Courier New"/>
                  <w:szCs w:val="17"/>
                  <w:lang w:val="es-ES_tradnl"/>
                </w:rPr>
                <w:delText xml:space="preserve"> Content-Type</w:delText>
              </w:r>
              <w:r w:rsidRPr="00641BDB">
                <w:rPr>
                  <w:rFonts w:eastAsia="Times New Roman" w:cs="Arial"/>
                  <w:szCs w:val="17"/>
                  <w:lang w:val="es-ES_tradnl"/>
                </w:rPr>
                <w:delText>).</w:delText>
              </w:r>
            </w:del>
          </w:p>
        </w:tc>
        <w:tc>
          <w:tcPr>
            <w:tcW w:w="2515" w:type="dxa"/>
          </w:tcPr>
          <w:p w14:paraId="55012DEF" w14:textId="77777777" w:rsidR="005474B1" w:rsidRPr="00641BDB" w:rsidRDefault="005474B1" w:rsidP="005474B1">
            <w:pPr>
              <w:pStyle w:val="NormalWeb"/>
              <w:rPr>
                <w:del w:id="869" w:author="Author"/>
                <w:rFonts w:asciiTheme="minorBidi" w:hAnsiTheme="minorBidi" w:cstheme="minorBidi"/>
                <w:szCs w:val="17"/>
                <w:lang w:val="es-ES_tradnl"/>
              </w:rPr>
            </w:pPr>
            <w:del w:id="870" w:author="Author">
              <w:r w:rsidRPr="00641BDB">
                <w:rPr>
                  <w:rFonts w:asciiTheme="minorBidi" w:hAnsiTheme="minorBidi" w:cstheme="minorBidi"/>
                  <w:szCs w:val="17"/>
                  <w:lang w:val="es-ES_tradnl"/>
                </w:rPr>
                <w:delText>AJ, AAJ</w:delText>
              </w:r>
            </w:del>
          </w:p>
        </w:tc>
      </w:tr>
      <w:tr w:rsidR="005474B1" w:rsidRPr="008516DD" w14:paraId="5C476288" w14:textId="77777777" w:rsidTr="00D35BA5">
        <w:trPr>
          <w:del w:id="871" w:author="Author"/>
        </w:trPr>
        <w:tc>
          <w:tcPr>
            <w:tcW w:w="1075" w:type="dxa"/>
          </w:tcPr>
          <w:p w14:paraId="67C4996E" w14:textId="77777777" w:rsidR="005474B1" w:rsidRPr="00641BDB" w:rsidRDefault="005474B1" w:rsidP="005474B1">
            <w:pPr>
              <w:pStyle w:val="NormalWeb"/>
              <w:rPr>
                <w:del w:id="872" w:author="Author"/>
                <w:rFonts w:ascii="Arial" w:hAnsi="Arial" w:cs="Arial"/>
                <w:szCs w:val="17"/>
                <w:lang w:val="es-ES_tradnl"/>
              </w:rPr>
            </w:pPr>
            <w:del w:id="873" w:author="Author">
              <w:r w:rsidRPr="00641BDB">
                <w:rPr>
                  <w:rFonts w:ascii="Arial" w:eastAsia="Times New Roman" w:hAnsi="Arial" w:cs="Arial"/>
                  <w:szCs w:val="17"/>
                  <w:lang w:val="es-ES_tradnl"/>
                </w:rPr>
                <w:delText>[RSG-5</w:delText>
              </w:r>
              <w:r w:rsidR="00A4485B" w:rsidRPr="00641BDB">
                <w:rPr>
                  <w:rFonts w:ascii="Arial" w:eastAsia="Times New Roman" w:hAnsi="Arial" w:cs="Arial"/>
                  <w:szCs w:val="17"/>
                  <w:lang w:val="es-ES_tradnl"/>
                </w:rPr>
                <w:delText>0</w:delText>
              </w:r>
              <w:r w:rsidRPr="00641BDB">
                <w:rPr>
                  <w:rFonts w:ascii="Arial" w:eastAsia="Times New Roman" w:hAnsi="Arial" w:cs="Arial"/>
                  <w:szCs w:val="17"/>
                  <w:lang w:val="es-ES_tradnl"/>
                </w:rPr>
                <w:delText>]</w:delText>
              </w:r>
            </w:del>
          </w:p>
        </w:tc>
        <w:tc>
          <w:tcPr>
            <w:tcW w:w="5670" w:type="dxa"/>
          </w:tcPr>
          <w:p w14:paraId="7C3F0EB0" w14:textId="77777777" w:rsidR="005474B1" w:rsidRPr="00641BDB" w:rsidRDefault="005D2A72" w:rsidP="00617B82">
            <w:pPr>
              <w:spacing w:before="100" w:beforeAutospacing="1" w:after="100" w:afterAutospacing="1" w:line="276" w:lineRule="auto"/>
              <w:jc w:val="both"/>
              <w:rPr>
                <w:del w:id="874" w:author="Author"/>
                <w:rFonts w:asciiTheme="minorBidi" w:eastAsia="Times New Roman" w:hAnsiTheme="minorBidi" w:cstheme="minorBidi"/>
                <w:szCs w:val="17"/>
                <w:lang w:val="es-ES_tradnl"/>
              </w:rPr>
            </w:pPr>
            <w:del w:id="875"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DELETE</w:delText>
              </w:r>
              <w:r w:rsidRPr="00641BDB">
                <w:rPr>
                  <w:rFonts w:asciiTheme="minorBidi" w:eastAsia="Times New Roman" w:hAnsiTheme="minorBidi" w:cstheme="minorBidi"/>
                  <w:szCs w:val="17"/>
                  <w:lang w:val="es-ES_tradnl"/>
                </w:rPr>
                <w:delText xml:space="preserve"> NO DEBEN ser idempotentes.</w:delText>
              </w:r>
            </w:del>
          </w:p>
        </w:tc>
        <w:tc>
          <w:tcPr>
            <w:tcW w:w="2515" w:type="dxa"/>
          </w:tcPr>
          <w:p w14:paraId="1A236E33" w14:textId="77777777" w:rsidR="005474B1" w:rsidRPr="00641BDB" w:rsidRDefault="005474B1" w:rsidP="005474B1">
            <w:pPr>
              <w:pStyle w:val="NormalWeb"/>
              <w:rPr>
                <w:del w:id="876" w:author="Author"/>
                <w:rFonts w:asciiTheme="minorBidi" w:hAnsiTheme="minorBidi" w:cstheme="minorBidi"/>
                <w:szCs w:val="17"/>
                <w:lang w:val="es-ES_tradnl"/>
              </w:rPr>
            </w:pPr>
            <w:del w:id="877" w:author="Author">
              <w:r w:rsidRPr="00641BDB">
                <w:rPr>
                  <w:rFonts w:asciiTheme="minorBidi" w:hAnsiTheme="minorBidi" w:cstheme="minorBidi"/>
                  <w:szCs w:val="17"/>
                  <w:lang w:val="es-ES_tradnl"/>
                </w:rPr>
                <w:delText>AJ, AX, AAJ, AAX</w:delText>
              </w:r>
            </w:del>
          </w:p>
        </w:tc>
      </w:tr>
      <w:tr w:rsidR="005474B1" w:rsidRPr="008516DD" w14:paraId="17B3E79F" w14:textId="77777777" w:rsidTr="00D35BA5">
        <w:trPr>
          <w:del w:id="878" w:author="Author"/>
        </w:trPr>
        <w:tc>
          <w:tcPr>
            <w:tcW w:w="1075" w:type="dxa"/>
          </w:tcPr>
          <w:p w14:paraId="399BEA9A" w14:textId="77777777" w:rsidR="005474B1" w:rsidRPr="00641BDB" w:rsidRDefault="005474B1" w:rsidP="005474B1">
            <w:pPr>
              <w:pStyle w:val="NormalWeb"/>
              <w:rPr>
                <w:del w:id="879" w:author="Author"/>
                <w:rFonts w:ascii="Arial" w:hAnsi="Arial" w:cs="Arial"/>
                <w:szCs w:val="17"/>
                <w:lang w:val="es-ES_tradnl"/>
              </w:rPr>
            </w:pPr>
            <w:del w:id="880" w:author="Author">
              <w:r w:rsidRPr="00641BDB">
                <w:rPr>
                  <w:rFonts w:ascii="Arial" w:eastAsia="Times New Roman" w:hAnsi="Arial" w:cs="Arial"/>
                  <w:szCs w:val="17"/>
                  <w:lang w:val="es-ES_tradnl"/>
                </w:rPr>
                <w:delText>[RSG-5</w:delText>
              </w:r>
              <w:r w:rsidR="00A4485B" w:rsidRPr="00641BDB">
                <w:rPr>
                  <w:rFonts w:ascii="Arial" w:eastAsia="Times New Roman" w:hAnsi="Arial" w:cs="Arial"/>
                  <w:szCs w:val="17"/>
                  <w:lang w:val="es-ES_tradnl"/>
                </w:rPr>
                <w:delText>1</w:delText>
              </w:r>
              <w:r w:rsidRPr="00641BDB">
                <w:rPr>
                  <w:rFonts w:ascii="Arial" w:eastAsia="Times New Roman" w:hAnsi="Arial" w:cs="Arial"/>
                  <w:szCs w:val="17"/>
                  <w:lang w:val="es-ES_tradnl"/>
                </w:rPr>
                <w:delText>]</w:delText>
              </w:r>
            </w:del>
          </w:p>
        </w:tc>
        <w:tc>
          <w:tcPr>
            <w:tcW w:w="5670" w:type="dxa"/>
          </w:tcPr>
          <w:p w14:paraId="2D83DEB4" w14:textId="77777777" w:rsidR="005474B1" w:rsidRPr="00641BDB" w:rsidRDefault="009D48DA" w:rsidP="00617B82">
            <w:pPr>
              <w:spacing w:before="100" w:beforeAutospacing="1" w:after="100" w:afterAutospacing="1" w:line="276" w:lineRule="auto"/>
              <w:jc w:val="both"/>
              <w:rPr>
                <w:del w:id="881" w:author="Author"/>
                <w:rFonts w:asciiTheme="minorBidi" w:eastAsia="Times New Roman" w:hAnsiTheme="minorBidi" w:cstheme="minorBidi"/>
                <w:szCs w:val="17"/>
                <w:lang w:val="es-ES_tradnl"/>
              </w:rPr>
            </w:pPr>
            <w:del w:id="882" w:author="Author">
              <w:r w:rsidRPr="00641BDB">
                <w:rPr>
                  <w:rFonts w:asciiTheme="minorBidi" w:eastAsia="Times New Roman" w:hAnsiTheme="minorBidi" w:cstheme="minorBidi"/>
                  <w:szCs w:val="17"/>
                  <w:lang w:val="es-ES_tradnl"/>
                </w:rPr>
                <w:delText>Si no se encuentra un recurso,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DELETE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DEBE devolver el código de estado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404 Not Found.</w:delText>
              </w:r>
            </w:del>
          </w:p>
        </w:tc>
        <w:tc>
          <w:tcPr>
            <w:tcW w:w="2515" w:type="dxa"/>
          </w:tcPr>
          <w:p w14:paraId="3703612E" w14:textId="77777777" w:rsidR="005474B1" w:rsidRPr="00641BDB" w:rsidRDefault="005474B1" w:rsidP="005474B1">
            <w:pPr>
              <w:pStyle w:val="NormalWeb"/>
              <w:rPr>
                <w:del w:id="883" w:author="Author"/>
                <w:rFonts w:asciiTheme="minorBidi" w:hAnsiTheme="minorBidi" w:cstheme="minorBidi"/>
                <w:szCs w:val="17"/>
                <w:lang w:val="es-ES_tradnl"/>
              </w:rPr>
            </w:pPr>
            <w:del w:id="884" w:author="Author">
              <w:r w:rsidRPr="00641BDB">
                <w:rPr>
                  <w:rFonts w:asciiTheme="minorBidi" w:hAnsiTheme="minorBidi" w:cstheme="minorBidi"/>
                  <w:szCs w:val="17"/>
                  <w:lang w:val="es-ES_tradnl"/>
                </w:rPr>
                <w:delText>AJ, AX, AAJ, AAX</w:delText>
              </w:r>
            </w:del>
          </w:p>
        </w:tc>
      </w:tr>
      <w:tr w:rsidR="005474B1" w:rsidRPr="008516DD" w14:paraId="717D7F87" w14:textId="77777777" w:rsidTr="00D35BA5">
        <w:trPr>
          <w:del w:id="885" w:author="Author"/>
        </w:trPr>
        <w:tc>
          <w:tcPr>
            <w:tcW w:w="1075" w:type="dxa"/>
          </w:tcPr>
          <w:p w14:paraId="6BC9844B" w14:textId="77777777" w:rsidR="005474B1" w:rsidRPr="00641BDB" w:rsidRDefault="005474B1" w:rsidP="005474B1">
            <w:pPr>
              <w:pStyle w:val="NormalWeb"/>
              <w:rPr>
                <w:del w:id="886" w:author="Author"/>
                <w:rFonts w:ascii="Arial" w:hAnsi="Arial" w:cs="Arial"/>
                <w:szCs w:val="17"/>
                <w:lang w:val="es-ES_tradnl"/>
              </w:rPr>
            </w:pPr>
            <w:del w:id="887" w:author="Author">
              <w:r w:rsidRPr="00641BDB">
                <w:rPr>
                  <w:rFonts w:ascii="Arial" w:eastAsia="Times New Roman" w:hAnsi="Arial" w:cs="Arial"/>
                  <w:szCs w:val="17"/>
                  <w:lang w:val="es-ES_tradnl"/>
                </w:rPr>
                <w:delText>[RSG-5</w:delText>
              </w:r>
              <w:r w:rsidR="00A4485B" w:rsidRPr="00641BDB">
                <w:rPr>
                  <w:rFonts w:ascii="Arial" w:eastAsia="Times New Roman" w:hAnsi="Arial" w:cs="Arial"/>
                  <w:szCs w:val="17"/>
                  <w:lang w:val="es-ES_tradnl"/>
                </w:rPr>
                <w:delText>2</w:delText>
              </w:r>
              <w:r w:rsidRPr="00641BDB">
                <w:rPr>
                  <w:rFonts w:ascii="Arial" w:eastAsia="Times New Roman" w:hAnsi="Arial" w:cs="Arial"/>
                  <w:szCs w:val="17"/>
                  <w:lang w:val="es-ES_tradnl"/>
                </w:rPr>
                <w:delText>]</w:delText>
              </w:r>
            </w:del>
          </w:p>
        </w:tc>
        <w:tc>
          <w:tcPr>
            <w:tcW w:w="5670" w:type="dxa"/>
          </w:tcPr>
          <w:p w14:paraId="2CE520AA" w14:textId="77777777" w:rsidR="005474B1" w:rsidRPr="00641BDB" w:rsidRDefault="00B664B3" w:rsidP="00B664B3">
            <w:pPr>
              <w:spacing w:before="100" w:beforeAutospacing="1" w:after="100" w:afterAutospacing="1" w:line="276" w:lineRule="auto"/>
              <w:jc w:val="both"/>
              <w:rPr>
                <w:del w:id="888" w:author="Author"/>
                <w:rFonts w:asciiTheme="minorBidi" w:eastAsia="Times New Roman" w:hAnsiTheme="minorBidi" w:cstheme="minorBidi"/>
                <w:szCs w:val="17"/>
                <w:lang w:val="es-ES_tradnl"/>
              </w:rPr>
            </w:pPr>
            <w:del w:id="889" w:author="Author">
              <w:r w:rsidRPr="00641BDB">
                <w:rPr>
                  <w:rFonts w:asciiTheme="minorBidi" w:eastAsia="Times New Roman" w:hAnsiTheme="minorBidi" w:cstheme="minorBidi"/>
                  <w:szCs w:val="17"/>
                  <w:lang w:val="es-ES_tradnl"/>
                </w:rPr>
                <w:delText xml:space="preserve">Si un recurso se elimina correctamente, </w:delText>
              </w:r>
              <w:r w:rsidRPr="00641BDB">
                <w:rPr>
                  <w:rFonts w:ascii="Courier New" w:eastAsia="Times New Roman" w:hAnsi="Courier New" w:cs="Courier New"/>
                  <w:szCs w:val="17"/>
                  <w:lang w:val="es-ES_tradnl"/>
                </w:rPr>
                <w:delText>DELETE</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200 OK</w:delText>
              </w:r>
              <w:r w:rsidRPr="00641BDB">
                <w:rPr>
                  <w:rFonts w:asciiTheme="minorBidi" w:eastAsia="Times New Roman" w:hAnsiTheme="minorBidi" w:cstheme="minorBidi"/>
                  <w:szCs w:val="17"/>
                  <w:lang w:val="es-ES_tradnl"/>
                </w:rPr>
                <w:delText xml:space="preserve"> si se devuelve el recurso eliminado o </w:delText>
              </w:r>
              <w:r w:rsidRPr="00641BDB">
                <w:rPr>
                  <w:rFonts w:ascii="Courier New" w:eastAsia="Times New Roman" w:hAnsi="Courier New" w:cs="Courier New"/>
                  <w:szCs w:val="17"/>
                  <w:lang w:val="es-ES_tradnl"/>
                </w:rPr>
                <w:delText>204 No Content</w:delText>
              </w:r>
              <w:r w:rsidRPr="00641BDB">
                <w:rPr>
                  <w:rFonts w:asciiTheme="minorBidi" w:eastAsia="Times New Roman" w:hAnsiTheme="minorBidi" w:cstheme="minorBidi"/>
                  <w:szCs w:val="17"/>
                  <w:lang w:val="es-ES_tradnl"/>
                </w:rPr>
                <w:delText xml:space="preserve"> si no se devuelve.</w:delText>
              </w:r>
            </w:del>
          </w:p>
        </w:tc>
        <w:tc>
          <w:tcPr>
            <w:tcW w:w="2515" w:type="dxa"/>
          </w:tcPr>
          <w:p w14:paraId="6D22F77E" w14:textId="77777777" w:rsidR="005474B1" w:rsidRPr="00641BDB" w:rsidRDefault="005474B1" w:rsidP="005474B1">
            <w:pPr>
              <w:pStyle w:val="NormalWeb"/>
              <w:rPr>
                <w:del w:id="890" w:author="Author"/>
                <w:rFonts w:asciiTheme="minorBidi" w:hAnsiTheme="minorBidi" w:cstheme="minorBidi"/>
                <w:szCs w:val="17"/>
                <w:lang w:val="es-ES_tradnl"/>
              </w:rPr>
            </w:pPr>
            <w:del w:id="891" w:author="Author">
              <w:r w:rsidRPr="00641BDB">
                <w:rPr>
                  <w:rFonts w:asciiTheme="minorBidi" w:hAnsiTheme="minorBidi" w:cstheme="minorBidi"/>
                  <w:szCs w:val="17"/>
                  <w:lang w:val="es-ES_tradnl"/>
                </w:rPr>
                <w:delText>AJ, AX, AAJ, AAX</w:delText>
              </w:r>
            </w:del>
          </w:p>
        </w:tc>
      </w:tr>
      <w:tr w:rsidR="005474B1" w:rsidRPr="008516DD" w14:paraId="264156F4" w14:textId="77777777" w:rsidTr="00D35BA5">
        <w:trPr>
          <w:del w:id="892" w:author="Author"/>
        </w:trPr>
        <w:tc>
          <w:tcPr>
            <w:tcW w:w="1075" w:type="dxa"/>
          </w:tcPr>
          <w:p w14:paraId="76924777" w14:textId="77777777" w:rsidR="005474B1" w:rsidRPr="00641BDB" w:rsidRDefault="005474B1" w:rsidP="005474B1">
            <w:pPr>
              <w:pStyle w:val="NormalWeb"/>
              <w:rPr>
                <w:del w:id="893" w:author="Author"/>
                <w:rFonts w:ascii="Arial" w:hAnsi="Arial" w:cs="Arial"/>
                <w:szCs w:val="17"/>
                <w:lang w:val="es-ES_tradnl"/>
              </w:rPr>
            </w:pPr>
            <w:del w:id="894" w:author="Author">
              <w:r w:rsidRPr="00641BDB">
                <w:rPr>
                  <w:rFonts w:ascii="Arial" w:hAnsi="Arial" w:cs="Arial"/>
                  <w:szCs w:val="17"/>
                  <w:lang w:val="es-ES_tradnl"/>
                </w:rPr>
                <w:delText>[</w:delText>
              </w:r>
              <w:r w:rsidRPr="00641BDB">
                <w:rPr>
                  <w:rFonts w:ascii="Arial" w:eastAsia="Times New Roman" w:hAnsi="Arial" w:cs="Arial"/>
                  <w:szCs w:val="17"/>
                  <w:lang w:val="es-ES_tradnl"/>
                </w:rPr>
                <w:delText>RSG-5</w:delText>
              </w:r>
              <w:r w:rsidR="00A4485B" w:rsidRPr="00641BDB">
                <w:rPr>
                  <w:rFonts w:ascii="Arial" w:eastAsia="Times New Roman" w:hAnsi="Arial" w:cs="Arial"/>
                  <w:szCs w:val="17"/>
                  <w:lang w:val="es-ES_tradnl"/>
                </w:rPr>
                <w:delText>3</w:delText>
              </w:r>
              <w:r w:rsidRPr="00641BDB">
                <w:rPr>
                  <w:rFonts w:ascii="Arial" w:eastAsia="Times New Roman" w:hAnsi="Arial" w:cs="Arial"/>
                  <w:szCs w:val="17"/>
                  <w:lang w:val="es-ES_tradnl"/>
                </w:rPr>
                <w:delText>]</w:delText>
              </w:r>
            </w:del>
          </w:p>
        </w:tc>
        <w:tc>
          <w:tcPr>
            <w:tcW w:w="5670" w:type="dxa"/>
          </w:tcPr>
          <w:p w14:paraId="64CC8FF2" w14:textId="77777777" w:rsidR="005474B1" w:rsidRPr="00641BDB" w:rsidRDefault="00D6487E" w:rsidP="00D6487E">
            <w:pPr>
              <w:spacing w:before="100" w:beforeAutospacing="1" w:after="100" w:afterAutospacing="1" w:line="276" w:lineRule="auto"/>
              <w:jc w:val="both"/>
              <w:rPr>
                <w:del w:id="895" w:author="Author"/>
                <w:rFonts w:asciiTheme="minorBidi" w:eastAsia="Times New Roman" w:hAnsiTheme="minorBidi" w:cstheme="minorBidi"/>
                <w:szCs w:val="17"/>
                <w:lang w:val="es-ES_tradnl"/>
              </w:rPr>
            </w:pPr>
            <w:del w:id="896" w:author="Author">
              <w:r w:rsidRPr="00641BDB">
                <w:rPr>
                  <w:rFonts w:asciiTheme="minorBidi" w:eastAsia="Times New Roman" w:hAnsiTheme="minorBidi" w:cstheme="minorBidi"/>
                  <w:szCs w:val="17"/>
                  <w:lang w:val="es-ES_tradnl"/>
                </w:rPr>
                <w:delText xml:space="preserve">El destinatario final es el servidor de origen o el primer </w:delText>
              </w:r>
              <w:r w:rsidRPr="00641BDB">
                <w:rPr>
                  <w:rFonts w:asciiTheme="minorBidi" w:eastAsia="Times New Roman" w:hAnsiTheme="minorBidi" w:cstheme="minorBidi"/>
                  <w:i/>
                  <w:iCs/>
                  <w:szCs w:val="17"/>
                  <w:lang w:val="es-ES_tradnl"/>
                </w:rPr>
                <w:delText>proxy</w:delText>
              </w:r>
              <w:r w:rsidRPr="00641BDB">
                <w:rPr>
                  <w:rFonts w:asciiTheme="minorBidi" w:eastAsia="Times New Roman" w:hAnsiTheme="minorBidi" w:cstheme="minorBidi"/>
                  <w:szCs w:val="17"/>
                  <w:lang w:val="es-ES_tradnl"/>
                </w:rPr>
                <w:delText xml:space="preserve"> o puerta de enlace que recibe un valor del encabezado </w:delText>
              </w:r>
              <w:r w:rsidRPr="00641BDB">
                <w:rPr>
                  <w:rFonts w:ascii="Courier New" w:eastAsia="Times New Roman" w:hAnsi="Courier New" w:cs="Courier New"/>
                  <w:szCs w:val="17"/>
                  <w:lang w:val="es-ES_tradnl"/>
                </w:rPr>
                <w:delText>Max-Forwards</w:delText>
              </w:r>
              <w:r w:rsidRPr="00641BDB">
                <w:rPr>
                  <w:rFonts w:asciiTheme="minorBidi" w:eastAsia="Times New Roman" w:hAnsiTheme="minorBidi" w:cstheme="minorBidi"/>
                  <w:szCs w:val="17"/>
                  <w:lang w:val="es-ES_tradnl"/>
                </w:rPr>
                <w:delText xml:space="preserve"> de cero en la petición. Las peticiones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NO DEBEN incluir un cuerpo.</w:delText>
              </w:r>
            </w:del>
          </w:p>
        </w:tc>
        <w:tc>
          <w:tcPr>
            <w:tcW w:w="2515" w:type="dxa"/>
          </w:tcPr>
          <w:p w14:paraId="16BB3087" w14:textId="77777777" w:rsidR="005474B1" w:rsidRPr="00641BDB" w:rsidRDefault="005474B1" w:rsidP="005474B1">
            <w:pPr>
              <w:pStyle w:val="NormalWeb"/>
              <w:rPr>
                <w:del w:id="897" w:author="Author"/>
                <w:rFonts w:asciiTheme="minorBidi" w:hAnsiTheme="minorBidi" w:cstheme="minorBidi"/>
                <w:szCs w:val="17"/>
                <w:lang w:val="es-ES_tradnl"/>
              </w:rPr>
            </w:pPr>
            <w:del w:id="898" w:author="Author">
              <w:r w:rsidRPr="00641BDB">
                <w:rPr>
                  <w:rFonts w:asciiTheme="minorBidi" w:hAnsiTheme="minorBidi" w:cstheme="minorBidi"/>
                  <w:szCs w:val="17"/>
                  <w:lang w:val="es-ES_tradnl"/>
                </w:rPr>
                <w:delText>AJ, AX, AAJ, AAX</w:delText>
              </w:r>
            </w:del>
          </w:p>
        </w:tc>
      </w:tr>
      <w:tr w:rsidR="005474B1" w:rsidRPr="008516DD" w14:paraId="16650404" w14:textId="77777777" w:rsidTr="00D35BA5">
        <w:trPr>
          <w:del w:id="899" w:author="Author"/>
        </w:trPr>
        <w:tc>
          <w:tcPr>
            <w:tcW w:w="1075" w:type="dxa"/>
          </w:tcPr>
          <w:p w14:paraId="33B1930D" w14:textId="77777777" w:rsidR="005474B1" w:rsidRPr="00641BDB" w:rsidRDefault="005474B1" w:rsidP="005474B1">
            <w:pPr>
              <w:pStyle w:val="NormalWeb"/>
              <w:rPr>
                <w:del w:id="900" w:author="Author"/>
                <w:rFonts w:ascii="Arial" w:hAnsi="Arial" w:cs="Arial"/>
                <w:szCs w:val="17"/>
                <w:lang w:val="es-ES_tradnl"/>
              </w:rPr>
            </w:pPr>
            <w:del w:id="901" w:author="Author">
              <w:r w:rsidRPr="00641BDB">
                <w:rPr>
                  <w:rFonts w:ascii="Arial" w:hAnsi="Arial" w:cs="Arial"/>
                  <w:szCs w:val="17"/>
                  <w:lang w:val="es-ES_tradnl"/>
                </w:rPr>
                <w:delText>[</w:delText>
              </w:r>
              <w:r w:rsidRPr="00641BDB">
                <w:rPr>
                  <w:rFonts w:ascii="Arial" w:eastAsia="Times New Roman" w:hAnsi="Arial" w:cs="Arial"/>
                  <w:szCs w:val="17"/>
                  <w:lang w:val="es-ES_tradnl"/>
                </w:rPr>
                <w:delText>RSG</w:delText>
              </w:r>
              <w:r w:rsidRPr="00641BDB">
                <w:rPr>
                  <w:rFonts w:ascii="Arial" w:hAnsi="Arial" w:cs="Arial"/>
                  <w:szCs w:val="17"/>
                  <w:lang w:val="es-ES_tradnl"/>
                </w:rPr>
                <w:delText>-5</w:delText>
              </w:r>
              <w:r w:rsidR="00A4485B" w:rsidRPr="00641BDB">
                <w:rPr>
                  <w:rFonts w:ascii="Arial" w:hAnsi="Arial" w:cs="Arial"/>
                  <w:szCs w:val="17"/>
                  <w:lang w:val="es-ES_tradnl"/>
                </w:rPr>
                <w:delText>4</w:delText>
              </w:r>
              <w:r w:rsidRPr="00641BDB">
                <w:rPr>
                  <w:rFonts w:ascii="Arial" w:hAnsi="Arial" w:cs="Arial"/>
                  <w:szCs w:val="17"/>
                  <w:lang w:val="es-ES_tradnl"/>
                </w:rPr>
                <w:delText>]</w:delText>
              </w:r>
            </w:del>
          </w:p>
        </w:tc>
        <w:tc>
          <w:tcPr>
            <w:tcW w:w="5670" w:type="dxa"/>
          </w:tcPr>
          <w:p w14:paraId="3E632D58" w14:textId="77777777" w:rsidR="005474B1" w:rsidRPr="00641BDB" w:rsidRDefault="001365F1" w:rsidP="001365F1">
            <w:pPr>
              <w:spacing w:before="100" w:beforeAutospacing="1" w:after="100" w:afterAutospacing="1" w:line="276" w:lineRule="auto"/>
              <w:jc w:val="both"/>
              <w:rPr>
                <w:del w:id="902" w:author="Author"/>
                <w:rFonts w:asciiTheme="minorBidi" w:eastAsia="Times New Roman" w:hAnsiTheme="minorBidi" w:cstheme="minorBidi"/>
                <w:szCs w:val="17"/>
                <w:lang w:val="es-ES_tradnl"/>
              </w:rPr>
            </w:pPr>
            <w:del w:id="903"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NO DEBEN ser idempotentes.</w:delText>
              </w:r>
            </w:del>
          </w:p>
        </w:tc>
        <w:tc>
          <w:tcPr>
            <w:tcW w:w="2515" w:type="dxa"/>
          </w:tcPr>
          <w:p w14:paraId="7DCF57B7" w14:textId="77777777" w:rsidR="005474B1" w:rsidRPr="00641BDB" w:rsidRDefault="005474B1" w:rsidP="005474B1">
            <w:pPr>
              <w:pStyle w:val="NormalWeb"/>
              <w:rPr>
                <w:del w:id="904" w:author="Author"/>
                <w:rFonts w:asciiTheme="minorBidi" w:hAnsiTheme="minorBidi" w:cstheme="minorBidi"/>
                <w:szCs w:val="17"/>
                <w:lang w:val="es-ES_tradnl"/>
              </w:rPr>
            </w:pPr>
            <w:del w:id="905" w:author="Author">
              <w:r w:rsidRPr="00641BDB">
                <w:rPr>
                  <w:rFonts w:asciiTheme="minorBidi" w:hAnsiTheme="minorBidi" w:cstheme="minorBidi"/>
                  <w:szCs w:val="17"/>
                  <w:lang w:val="es-ES_tradnl"/>
                </w:rPr>
                <w:delText>AJ, AX, AAJ, AAX</w:delText>
              </w:r>
            </w:del>
          </w:p>
        </w:tc>
      </w:tr>
      <w:tr w:rsidR="005474B1" w:rsidRPr="008516DD" w14:paraId="061664E6" w14:textId="77777777" w:rsidTr="00D35BA5">
        <w:trPr>
          <w:del w:id="906" w:author="Author"/>
        </w:trPr>
        <w:tc>
          <w:tcPr>
            <w:tcW w:w="1075" w:type="dxa"/>
          </w:tcPr>
          <w:p w14:paraId="3C57BCBC" w14:textId="77777777" w:rsidR="005474B1" w:rsidRPr="00641BDB" w:rsidRDefault="005474B1" w:rsidP="005474B1">
            <w:pPr>
              <w:pStyle w:val="NormalWeb"/>
              <w:rPr>
                <w:del w:id="907" w:author="Author"/>
                <w:rFonts w:ascii="Arial" w:hAnsi="Arial" w:cs="Arial"/>
                <w:szCs w:val="17"/>
                <w:lang w:val="es-ES_tradnl"/>
              </w:rPr>
            </w:pPr>
            <w:del w:id="908" w:author="Author">
              <w:r w:rsidRPr="00641BDB">
                <w:rPr>
                  <w:rFonts w:ascii="Arial" w:hAnsi="Arial" w:cs="Arial"/>
                  <w:szCs w:val="17"/>
                  <w:lang w:val="es-ES_tradnl"/>
                </w:rPr>
                <w:lastRenderedPageBreak/>
                <w:delText>[</w:delText>
              </w:r>
              <w:r w:rsidRPr="00641BDB">
                <w:rPr>
                  <w:rFonts w:ascii="Arial" w:eastAsia="Times New Roman" w:hAnsi="Arial" w:cs="Arial"/>
                  <w:szCs w:val="17"/>
                  <w:lang w:val="es-ES_tradnl"/>
                </w:rPr>
                <w:delText>RSG</w:delText>
              </w:r>
              <w:r w:rsidRPr="00641BDB">
                <w:rPr>
                  <w:rFonts w:ascii="Arial" w:hAnsi="Arial" w:cs="Arial"/>
                  <w:szCs w:val="17"/>
                  <w:lang w:val="es-ES_tradnl"/>
                </w:rPr>
                <w:delText>-5</w:delText>
              </w:r>
              <w:r w:rsidR="00A4485B" w:rsidRPr="00641BDB">
                <w:rPr>
                  <w:rFonts w:ascii="Arial" w:hAnsi="Arial" w:cs="Arial"/>
                  <w:szCs w:val="17"/>
                  <w:lang w:val="es-ES_tradnl"/>
                </w:rPr>
                <w:delText>5</w:delText>
              </w:r>
              <w:r w:rsidRPr="00641BDB">
                <w:rPr>
                  <w:rFonts w:ascii="Arial" w:hAnsi="Arial" w:cs="Arial"/>
                  <w:szCs w:val="17"/>
                  <w:lang w:val="es-ES_tradnl"/>
                </w:rPr>
                <w:delText>]</w:delText>
              </w:r>
            </w:del>
          </w:p>
        </w:tc>
        <w:tc>
          <w:tcPr>
            <w:tcW w:w="5670" w:type="dxa"/>
          </w:tcPr>
          <w:p w14:paraId="0CF04361" w14:textId="77777777" w:rsidR="005474B1" w:rsidRPr="00641BDB" w:rsidRDefault="0035389C" w:rsidP="0035389C">
            <w:pPr>
              <w:spacing w:before="100" w:beforeAutospacing="1" w:after="100" w:afterAutospacing="1" w:line="276" w:lineRule="auto"/>
              <w:jc w:val="both"/>
              <w:rPr>
                <w:del w:id="909" w:author="Author"/>
                <w:rFonts w:asciiTheme="minorBidi" w:eastAsia="Times New Roman" w:hAnsiTheme="minorBidi" w:cstheme="minorBidi"/>
                <w:szCs w:val="17"/>
                <w:lang w:val="es-ES_tradnl"/>
              </w:rPr>
            </w:pPr>
            <w:del w:id="910" w:author="Author">
              <w:r w:rsidRPr="00641BDB">
                <w:rPr>
                  <w:rFonts w:asciiTheme="minorBidi" w:eastAsia="Times New Roman" w:hAnsiTheme="minorBidi" w:cstheme="minorBidi"/>
                  <w:szCs w:val="17"/>
                  <w:lang w:val="es-ES_tradnl"/>
                </w:rPr>
                <w:delText xml:space="preserve">El valor del encabezado HTTP </w:delText>
              </w:r>
              <w:r w:rsidRPr="00641BDB">
                <w:rPr>
                  <w:rFonts w:ascii="Courier New" w:eastAsia="Times New Roman" w:hAnsi="Courier New" w:cs="Courier New"/>
                  <w:szCs w:val="17"/>
                  <w:lang w:val="es-ES_tradnl"/>
                </w:rPr>
                <w:delText>Via</w:delText>
              </w:r>
              <w:r w:rsidRPr="00641BDB">
                <w:rPr>
                  <w:rFonts w:asciiTheme="minorBidi" w:eastAsia="Times New Roman" w:hAnsiTheme="minorBidi" w:cstheme="minorBidi"/>
                  <w:szCs w:val="17"/>
                  <w:lang w:val="es-ES_tradnl"/>
                </w:rPr>
                <w:delText xml:space="preserve"> DEBE servir para rastrear la cadena de petición. </w:delText>
              </w:r>
            </w:del>
          </w:p>
        </w:tc>
        <w:tc>
          <w:tcPr>
            <w:tcW w:w="2515" w:type="dxa"/>
          </w:tcPr>
          <w:p w14:paraId="785593DC" w14:textId="77777777" w:rsidR="005474B1" w:rsidRPr="00641BDB" w:rsidRDefault="005474B1" w:rsidP="005474B1">
            <w:pPr>
              <w:pStyle w:val="NormalWeb"/>
              <w:rPr>
                <w:del w:id="911" w:author="Author"/>
                <w:rFonts w:asciiTheme="minorBidi" w:hAnsiTheme="minorBidi" w:cstheme="minorBidi"/>
                <w:szCs w:val="17"/>
                <w:lang w:val="es-ES_tradnl"/>
              </w:rPr>
            </w:pPr>
            <w:del w:id="912" w:author="Author">
              <w:r w:rsidRPr="00641BDB">
                <w:rPr>
                  <w:rFonts w:asciiTheme="minorBidi" w:hAnsiTheme="minorBidi" w:cstheme="minorBidi"/>
                  <w:szCs w:val="17"/>
                  <w:lang w:val="es-ES_tradnl"/>
                </w:rPr>
                <w:delText>AJ, AX, AAJ, AAX</w:delText>
              </w:r>
            </w:del>
          </w:p>
        </w:tc>
      </w:tr>
      <w:tr w:rsidR="005474B1" w:rsidRPr="008516DD" w14:paraId="0B3E9F3D" w14:textId="77777777" w:rsidTr="00D35BA5">
        <w:trPr>
          <w:del w:id="913" w:author="Author"/>
        </w:trPr>
        <w:tc>
          <w:tcPr>
            <w:tcW w:w="1075" w:type="dxa"/>
          </w:tcPr>
          <w:p w14:paraId="24297657" w14:textId="77777777" w:rsidR="005474B1" w:rsidRPr="00641BDB" w:rsidRDefault="005474B1" w:rsidP="005474B1">
            <w:pPr>
              <w:pStyle w:val="NormalWeb"/>
              <w:rPr>
                <w:del w:id="914" w:author="Author"/>
                <w:rFonts w:ascii="Arial" w:hAnsi="Arial" w:cs="Arial"/>
                <w:szCs w:val="17"/>
                <w:lang w:val="es-ES_tradnl"/>
              </w:rPr>
            </w:pPr>
            <w:del w:id="915" w:author="Author">
              <w:r w:rsidRPr="00641BDB">
                <w:rPr>
                  <w:rFonts w:ascii="Arial" w:hAnsi="Arial" w:cs="Arial"/>
                  <w:szCs w:val="17"/>
                  <w:lang w:val="es-ES_tradnl"/>
                </w:rPr>
                <w:delText>[</w:delText>
              </w:r>
              <w:r w:rsidRPr="00641BDB">
                <w:rPr>
                  <w:rFonts w:ascii="Arial" w:eastAsia="Times New Roman" w:hAnsi="Arial" w:cs="Arial"/>
                  <w:szCs w:val="17"/>
                  <w:lang w:val="es-ES_tradnl"/>
                </w:rPr>
                <w:delText>RSG</w:delText>
              </w:r>
              <w:r w:rsidRPr="00641BDB">
                <w:rPr>
                  <w:rFonts w:ascii="Arial" w:hAnsi="Arial" w:cs="Arial"/>
                  <w:szCs w:val="17"/>
                  <w:lang w:val="es-ES_tradnl"/>
                </w:rPr>
                <w:delText>-5</w:delText>
              </w:r>
              <w:r w:rsidR="00A4485B" w:rsidRPr="00641BDB">
                <w:rPr>
                  <w:rFonts w:ascii="Arial" w:hAnsi="Arial" w:cs="Arial"/>
                  <w:szCs w:val="17"/>
                  <w:lang w:val="es-ES_tradnl"/>
                </w:rPr>
                <w:delText>6</w:delText>
              </w:r>
              <w:r w:rsidRPr="00641BDB">
                <w:rPr>
                  <w:rFonts w:ascii="Arial" w:hAnsi="Arial" w:cs="Arial"/>
                  <w:szCs w:val="17"/>
                  <w:lang w:val="es-ES_tradnl"/>
                </w:rPr>
                <w:delText>]</w:delText>
              </w:r>
            </w:del>
          </w:p>
        </w:tc>
        <w:tc>
          <w:tcPr>
            <w:tcW w:w="5670" w:type="dxa"/>
          </w:tcPr>
          <w:p w14:paraId="65ADB694" w14:textId="77777777" w:rsidR="005474B1" w:rsidRPr="00641BDB" w:rsidRDefault="00AE754B" w:rsidP="00CD4BB2">
            <w:pPr>
              <w:spacing w:before="100" w:beforeAutospacing="1" w:after="100" w:afterAutospacing="1" w:line="276" w:lineRule="auto"/>
              <w:jc w:val="both"/>
              <w:rPr>
                <w:del w:id="916" w:author="Author"/>
                <w:rFonts w:asciiTheme="minorBidi" w:eastAsia="Times New Roman" w:hAnsiTheme="minorBidi" w:cstheme="minorBidi"/>
                <w:szCs w:val="17"/>
                <w:lang w:val="es-ES_tradnl"/>
              </w:rPr>
            </w:pPr>
            <w:del w:id="917" w:author="Author">
              <w:r w:rsidRPr="00641BDB">
                <w:rPr>
                  <w:rFonts w:asciiTheme="minorBidi" w:eastAsia="Times New Roman" w:hAnsiTheme="minorBidi" w:cstheme="minorBidi"/>
                  <w:szCs w:val="17"/>
                  <w:lang w:val="es-ES_tradnl"/>
                </w:rPr>
                <w:delText xml:space="preserve">Para que el cliente pueda limitar la longitud de la cadena de petición DEBE utilizarse el encabezado HTTP </w:delText>
              </w:r>
              <w:r w:rsidRPr="00641BDB">
                <w:rPr>
                  <w:rFonts w:ascii="Courier New" w:eastAsia="Times New Roman" w:hAnsi="Courier New" w:cs="Courier New"/>
                  <w:szCs w:val="17"/>
                  <w:lang w:val="es-ES_tradnl"/>
                </w:rPr>
                <w:delText>Max-Forwards</w:delText>
              </w:r>
              <w:r w:rsidRPr="00641BDB">
                <w:rPr>
                  <w:rFonts w:asciiTheme="minorBidi" w:eastAsia="Times New Roman" w:hAnsiTheme="minorBidi" w:cstheme="minorBidi"/>
                  <w:szCs w:val="17"/>
                  <w:lang w:val="es-ES_tradnl"/>
                </w:rPr>
                <w:delText>.</w:delText>
              </w:r>
            </w:del>
          </w:p>
        </w:tc>
        <w:tc>
          <w:tcPr>
            <w:tcW w:w="2515" w:type="dxa"/>
          </w:tcPr>
          <w:p w14:paraId="544236D6" w14:textId="77777777" w:rsidR="005474B1" w:rsidRPr="00641BDB" w:rsidRDefault="005474B1" w:rsidP="005474B1">
            <w:pPr>
              <w:pStyle w:val="NormalWeb"/>
              <w:rPr>
                <w:del w:id="918" w:author="Author"/>
                <w:rFonts w:asciiTheme="minorBidi" w:hAnsiTheme="minorBidi" w:cstheme="minorBidi"/>
                <w:szCs w:val="17"/>
                <w:lang w:val="es-ES_tradnl"/>
              </w:rPr>
            </w:pPr>
            <w:del w:id="919" w:author="Author">
              <w:r w:rsidRPr="00641BDB">
                <w:rPr>
                  <w:rFonts w:asciiTheme="minorBidi" w:hAnsiTheme="minorBidi" w:cstheme="minorBidi"/>
                  <w:szCs w:val="17"/>
                  <w:lang w:val="es-ES_tradnl"/>
                </w:rPr>
                <w:delText>AJ, AX, AAJ, AAX</w:delText>
              </w:r>
            </w:del>
          </w:p>
        </w:tc>
      </w:tr>
      <w:tr w:rsidR="005474B1" w:rsidRPr="008516DD" w14:paraId="687675B9" w14:textId="77777777" w:rsidTr="00C97839">
        <w:trPr>
          <w:del w:id="920" w:author="Author"/>
        </w:trPr>
        <w:tc>
          <w:tcPr>
            <w:tcW w:w="1075" w:type="dxa"/>
          </w:tcPr>
          <w:p w14:paraId="7C6FA56C" w14:textId="77777777" w:rsidR="005474B1" w:rsidRPr="00641BDB" w:rsidRDefault="005474B1" w:rsidP="005474B1">
            <w:pPr>
              <w:pStyle w:val="NormalWeb"/>
              <w:rPr>
                <w:del w:id="921" w:author="Author"/>
                <w:rFonts w:ascii="Arial" w:hAnsi="Arial" w:cs="Arial"/>
                <w:szCs w:val="17"/>
                <w:lang w:val="es-ES_tradnl"/>
              </w:rPr>
            </w:pPr>
            <w:del w:id="922" w:author="Author">
              <w:r w:rsidRPr="00641BDB">
                <w:rPr>
                  <w:rFonts w:ascii="Arial" w:hAnsi="Arial" w:cs="Arial"/>
                  <w:szCs w:val="17"/>
                  <w:lang w:val="es-ES_tradnl"/>
                </w:rPr>
                <w:delText>[</w:delText>
              </w:r>
              <w:r w:rsidRPr="00641BDB">
                <w:rPr>
                  <w:rFonts w:ascii="Arial" w:eastAsia="Times New Roman" w:hAnsi="Arial" w:cs="Arial"/>
                  <w:szCs w:val="17"/>
                  <w:lang w:val="es-ES_tradnl"/>
                </w:rPr>
                <w:delText>RSG</w:delText>
              </w:r>
              <w:r w:rsidRPr="00641BDB">
                <w:rPr>
                  <w:rFonts w:ascii="Arial" w:hAnsi="Arial" w:cs="Arial"/>
                  <w:szCs w:val="17"/>
                  <w:lang w:val="es-ES_tradnl"/>
                </w:rPr>
                <w:delText>-5</w:delText>
              </w:r>
              <w:r w:rsidR="00A4485B" w:rsidRPr="00641BDB">
                <w:rPr>
                  <w:rFonts w:ascii="Arial" w:hAnsi="Arial" w:cs="Arial"/>
                  <w:szCs w:val="17"/>
                  <w:lang w:val="es-ES_tradnl"/>
                </w:rPr>
                <w:delText>8</w:delText>
              </w:r>
              <w:r w:rsidRPr="00641BDB">
                <w:rPr>
                  <w:rFonts w:ascii="Arial" w:hAnsi="Arial" w:cs="Arial"/>
                  <w:szCs w:val="17"/>
                  <w:lang w:val="es-ES_tradnl"/>
                </w:rPr>
                <w:delText>]</w:delText>
              </w:r>
            </w:del>
          </w:p>
        </w:tc>
        <w:tc>
          <w:tcPr>
            <w:tcW w:w="5670" w:type="dxa"/>
          </w:tcPr>
          <w:p w14:paraId="622A1E43" w14:textId="77777777" w:rsidR="005474B1" w:rsidRPr="00641BDB" w:rsidRDefault="00C97839" w:rsidP="00C97839">
            <w:pPr>
              <w:spacing w:before="100" w:beforeAutospacing="1" w:after="100" w:afterAutospacing="1" w:line="276" w:lineRule="auto"/>
              <w:jc w:val="both"/>
              <w:rPr>
                <w:del w:id="923" w:author="Author"/>
                <w:rFonts w:asciiTheme="minorBidi" w:eastAsia="Times New Roman" w:hAnsiTheme="minorBidi" w:cstheme="minorBidi"/>
                <w:szCs w:val="17"/>
                <w:lang w:val="es-ES_tradnl"/>
              </w:rPr>
            </w:pPr>
            <w:del w:id="924" w:author="Author">
              <w:r w:rsidRPr="00641BDB">
                <w:rPr>
                  <w:rFonts w:asciiTheme="minorBidi" w:eastAsia="Times New Roman" w:hAnsiTheme="minorBidi" w:cstheme="minorBidi"/>
                  <w:szCs w:val="17"/>
                  <w:lang w:val="es-ES_tradnl"/>
                </w:rPr>
                <w:delText xml:space="preserve">Las respuestas a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NO DEBEN ser almacenadas en caché.</w:delText>
              </w:r>
            </w:del>
          </w:p>
        </w:tc>
        <w:tc>
          <w:tcPr>
            <w:tcW w:w="2515" w:type="dxa"/>
          </w:tcPr>
          <w:p w14:paraId="04D7DE43" w14:textId="77777777" w:rsidR="005474B1" w:rsidRPr="00641BDB" w:rsidRDefault="005474B1" w:rsidP="005474B1">
            <w:pPr>
              <w:pStyle w:val="NormalWeb"/>
              <w:rPr>
                <w:del w:id="925" w:author="Author"/>
                <w:rFonts w:asciiTheme="minorBidi" w:hAnsiTheme="minorBidi" w:cstheme="minorBidi"/>
                <w:szCs w:val="17"/>
                <w:lang w:val="es-ES_tradnl"/>
              </w:rPr>
            </w:pPr>
            <w:del w:id="926" w:author="Author">
              <w:r w:rsidRPr="00641BDB">
                <w:rPr>
                  <w:rFonts w:asciiTheme="minorBidi" w:hAnsiTheme="minorBidi" w:cstheme="minorBidi"/>
                  <w:szCs w:val="17"/>
                  <w:lang w:val="es-ES_tradnl"/>
                </w:rPr>
                <w:delText>AJ, AX, AAJ, AAX</w:delText>
              </w:r>
            </w:del>
          </w:p>
        </w:tc>
      </w:tr>
      <w:tr w:rsidR="005474B1" w:rsidRPr="008516DD" w14:paraId="35EDF485" w14:textId="77777777" w:rsidTr="00D35BA5">
        <w:trPr>
          <w:del w:id="927" w:author="Author"/>
        </w:trPr>
        <w:tc>
          <w:tcPr>
            <w:tcW w:w="1075" w:type="dxa"/>
          </w:tcPr>
          <w:p w14:paraId="238F1BB1" w14:textId="77777777" w:rsidR="005474B1" w:rsidRPr="00641BDB" w:rsidRDefault="005474B1" w:rsidP="005474B1">
            <w:pPr>
              <w:pStyle w:val="NormalWeb"/>
              <w:rPr>
                <w:del w:id="928" w:author="Author"/>
                <w:rFonts w:ascii="Arial" w:hAnsi="Arial" w:cs="Arial"/>
                <w:szCs w:val="17"/>
                <w:lang w:val="es-ES_tradnl"/>
              </w:rPr>
            </w:pPr>
            <w:del w:id="929" w:author="Author">
              <w:r w:rsidRPr="00641BDB">
                <w:rPr>
                  <w:rFonts w:ascii="Arial" w:eastAsia="Times New Roman" w:hAnsi="Arial" w:cs="Arial"/>
                  <w:szCs w:val="17"/>
                  <w:lang w:val="es-ES_tradnl"/>
                </w:rPr>
                <w:delText>[RSG-6</w:delText>
              </w:r>
              <w:r w:rsidR="00A4485B" w:rsidRPr="00641BDB">
                <w:rPr>
                  <w:rFonts w:ascii="Arial" w:eastAsia="Times New Roman" w:hAnsi="Arial" w:cs="Arial"/>
                  <w:szCs w:val="17"/>
                  <w:lang w:val="es-ES_tradnl"/>
                </w:rPr>
                <w:delText>0</w:delText>
              </w:r>
              <w:r w:rsidRPr="00641BDB">
                <w:rPr>
                  <w:rFonts w:ascii="Arial" w:eastAsia="Times New Roman" w:hAnsi="Arial" w:cs="Arial"/>
                  <w:szCs w:val="17"/>
                  <w:lang w:val="es-ES_tradnl"/>
                </w:rPr>
                <w:delText>]</w:delText>
              </w:r>
            </w:del>
          </w:p>
        </w:tc>
        <w:tc>
          <w:tcPr>
            <w:tcW w:w="5670" w:type="dxa"/>
          </w:tcPr>
          <w:p w14:paraId="442614D7" w14:textId="77777777" w:rsidR="005474B1" w:rsidRPr="00641BDB" w:rsidRDefault="004F1ABA" w:rsidP="004F1ABA">
            <w:pPr>
              <w:spacing w:before="100" w:beforeAutospacing="1" w:after="100" w:afterAutospacing="1" w:line="276" w:lineRule="auto"/>
              <w:jc w:val="both"/>
              <w:rPr>
                <w:del w:id="930" w:author="Author"/>
                <w:rFonts w:asciiTheme="minorBidi" w:eastAsia="Times New Roman" w:hAnsiTheme="minorBidi" w:cstheme="minorBidi"/>
                <w:szCs w:val="17"/>
                <w:lang w:val="es-ES_tradnl"/>
              </w:rPr>
            </w:pPr>
            <w:del w:id="931"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OPTIONS</w:delText>
              </w:r>
              <w:r w:rsidRPr="00641BDB">
                <w:rPr>
                  <w:rFonts w:asciiTheme="minorBidi" w:eastAsia="Times New Roman" w:hAnsiTheme="minorBidi" w:cstheme="minorBidi"/>
                  <w:szCs w:val="17"/>
                  <w:lang w:val="es-ES_tradnl"/>
                </w:rPr>
                <w:delText xml:space="preserve"> DEBEN ser idempotentes.</w:delText>
              </w:r>
            </w:del>
          </w:p>
        </w:tc>
        <w:tc>
          <w:tcPr>
            <w:tcW w:w="2515" w:type="dxa"/>
          </w:tcPr>
          <w:p w14:paraId="03FA5726" w14:textId="77777777" w:rsidR="005474B1" w:rsidRPr="00641BDB" w:rsidRDefault="005474B1" w:rsidP="005474B1">
            <w:pPr>
              <w:pStyle w:val="NormalWeb"/>
              <w:rPr>
                <w:del w:id="932" w:author="Author"/>
                <w:rFonts w:asciiTheme="minorBidi" w:hAnsiTheme="minorBidi" w:cstheme="minorBidi"/>
                <w:szCs w:val="17"/>
                <w:lang w:val="es-ES_tradnl"/>
              </w:rPr>
            </w:pPr>
            <w:del w:id="933" w:author="Author">
              <w:r w:rsidRPr="00641BDB">
                <w:rPr>
                  <w:rFonts w:asciiTheme="minorBidi" w:hAnsiTheme="minorBidi" w:cstheme="minorBidi"/>
                  <w:szCs w:val="17"/>
                  <w:lang w:val="es-ES_tradnl"/>
                </w:rPr>
                <w:delText>AJ, AX, AAJ, AAX</w:delText>
              </w:r>
            </w:del>
          </w:p>
        </w:tc>
      </w:tr>
      <w:tr w:rsidR="005474B1" w:rsidRPr="008516DD" w14:paraId="461B6C8C" w14:textId="77777777" w:rsidTr="00D35BA5">
        <w:trPr>
          <w:del w:id="934" w:author="Author"/>
        </w:trPr>
        <w:tc>
          <w:tcPr>
            <w:tcW w:w="1075" w:type="dxa"/>
          </w:tcPr>
          <w:p w14:paraId="04CA5023" w14:textId="77777777" w:rsidR="005474B1" w:rsidRPr="00641BDB" w:rsidRDefault="005474B1" w:rsidP="005474B1">
            <w:pPr>
              <w:pStyle w:val="NormalWeb"/>
              <w:rPr>
                <w:del w:id="935" w:author="Author"/>
                <w:rFonts w:ascii="Arial" w:hAnsi="Arial" w:cs="Arial"/>
                <w:szCs w:val="17"/>
                <w:lang w:val="es-ES_tradnl"/>
              </w:rPr>
            </w:pPr>
            <w:del w:id="936" w:author="Author">
              <w:r w:rsidRPr="00641BDB">
                <w:rPr>
                  <w:rFonts w:ascii="Arial" w:eastAsia="Times New Roman" w:hAnsi="Arial" w:cs="Arial"/>
                  <w:szCs w:val="17"/>
                  <w:lang w:val="es-ES_tradnl"/>
                </w:rPr>
                <w:delText>[RSG-</w:delText>
              </w:r>
              <w:r w:rsidR="0088276D" w:rsidRPr="00641BDB">
                <w:rPr>
                  <w:rFonts w:ascii="Arial" w:eastAsia="Times New Roman" w:hAnsi="Arial" w:cs="Arial"/>
                  <w:szCs w:val="17"/>
                  <w:lang w:val="es-ES_tradnl"/>
                </w:rPr>
                <w:delText>70</w:delText>
              </w:r>
              <w:r w:rsidRPr="00641BDB">
                <w:rPr>
                  <w:rFonts w:ascii="Arial" w:eastAsia="Times New Roman" w:hAnsi="Arial" w:cs="Arial"/>
                  <w:szCs w:val="17"/>
                  <w:lang w:val="es-ES_tradnl"/>
                </w:rPr>
                <w:delText>]</w:delText>
              </w:r>
            </w:del>
          </w:p>
        </w:tc>
        <w:tc>
          <w:tcPr>
            <w:tcW w:w="5670" w:type="dxa"/>
          </w:tcPr>
          <w:p w14:paraId="6070FC92" w14:textId="77777777" w:rsidR="005474B1" w:rsidRPr="00641BDB" w:rsidRDefault="00ED3F0B" w:rsidP="00617B82">
            <w:pPr>
              <w:spacing w:before="100" w:beforeAutospacing="1" w:after="100" w:afterAutospacing="1" w:line="276" w:lineRule="auto"/>
              <w:jc w:val="both"/>
              <w:rPr>
                <w:del w:id="937" w:author="Author"/>
                <w:rFonts w:asciiTheme="minorBidi" w:eastAsia="Times New Roman" w:hAnsiTheme="minorBidi" w:cstheme="minorBidi"/>
                <w:szCs w:val="17"/>
                <w:lang w:val="es-ES_tradnl"/>
              </w:rPr>
            </w:pPr>
            <w:del w:id="938" w:author="Author">
              <w:r w:rsidRPr="00641BDB">
                <w:rPr>
                  <w:rFonts w:asciiTheme="minorBidi" w:eastAsia="Times New Roman" w:hAnsiTheme="minorBidi" w:cstheme="minorBidi"/>
                  <w:szCs w:val="17"/>
                  <w:lang w:val="es-ES_tradnl"/>
                </w:rPr>
                <w:delText>Las API web DEBEN utilizar parámetros de consulta para implementar la paginación.</w:delText>
              </w:r>
            </w:del>
          </w:p>
        </w:tc>
        <w:tc>
          <w:tcPr>
            <w:tcW w:w="2515" w:type="dxa"/>
          </w:tcPr>
          <w:p w14:paraId="69964D2B" w14:textId="77777777" w:rsidR="005474B1" w:rsidRPr="00641BDB" w:rsidRDefault="005474B1" w:rsidP="005474B1">
            <w:pPr>
              <w:pStyle w:val="NormalWeb"/>
              <w:rPr>
                <w:del w:id="939" w:author="Author"/>
                <w:rFonts w:asciiTheme="minorBidi" w:hAnsiTheme="minorBidi" w:cstheme="minorBidi"/>
                <w:szCs w:val="17"/>
                <w:lang w:val="es-ES_tradnl"/>
              </w:rPr>
            </w:pPr>
            <w:del w:id="940" w:author="Author">
              <w:r w:rsidRPr="00641BDB">
                <w:rPr>
                  <w:rFonts w:asciiTheme="minorBidi" w:hAnsiTheme="minorBidi" w:cstheme="minorBidi"/>
                  <w:szCs w:val="17"/>
                  <w:lang w:val="es-ES_tradnl"/>
                </w:rPr>
                <w:delText>AJ, AX, AAJ, AAX</w:delText>
              </w:r>
            </w:del>
          </w:p>
        </w:tc>
      </w:tr>
      <w:tr w:rsidR="005474B1" w:rsidRPr="008516DD" w14:paraId="0904C373" w14:textId="77777777" w:rsidTr="00D35BA5">
        <w:trPr>
          <w:del w:id="941" w:author="Author"/>
        </w:trPr>
        <w:tc>
          <w:tcPr>
            <w:tcW w:w="1075" w:type="dxa"/>
          </w:tcPr>
          <w:p w14:paraId="25200F5A" w14:textId="77777777" w:rsidR="005474B1" w:rsidRPr="00641BDB" w:rsidRDefault="005474B1" w:rsidP="005474B1">
            <w:pPr>
              <w:pStyle w:val="NormalWeb"/>
              <w:rPr>
                <w:del w:id="942" w:author="Author"/>
                <w:rFonts w:ascii="Arial" w:hAnsi="Arial" w:cs="Arial"/>
                <w:szCs w:val="17"/>
                <w:lang w:val="es-ES_tradnl"/>
              </w:rPr>
            </w:pPr>
            <w:del w:id="943" w:author="Author">
              <w:r w:rsidRPr="00641BDB">
                <w:rPr>
                  <w:rFonts w:ascii="Arial" w:eastAsia="Times New Roman" w:hAnsi="Arial" w:cs="Arial"/>
                  <w:szCs w:val="17"/>
                  <w:lang w:val="es-ES_tradnl"/>
                </w:rPr>
                <w:delText>[RSG-7</w:delText>
              </w:r>
              <w:r w:rsidR="0088276D" w:rsidRPr="00641BDB">
                <w:rPr>
                  <w:rFonts w:ascii="Arial" w:eastAsia="Times New Roman" w:hAnsi="Arial" w:cs="Arial"/>
                  <w:szCs w:val="17"/>
                  <w:lang w:val="es-ES_tradnl"/>
                </w:rPr>
                <w:delText>1</w:delText>
              </w:r>
              <w:r w:rsidRPr="00641BDB">
                <w:rPr>
                  <w:rFonts w:ascii="Arial" w:eastAsia="Times New Roman" w:hAnsi="Arial" w:cs="Arial"/>
                  <w:szCs w:val="17"/>
                  <w:lang w:val="es-ES_tradnl"/>
                </w:rPr>
                <w:delText>]</w:delText>
              </w:r>
            </w:del>
          </w:p>
        </w:tc>
        <w:tc>
          <w:tcPr>
            <w:tcW w:w="5670" w:type="dxa"/>
          </w:tcPr>
          <w:p w14:paraId="59F9B707" w14:textId="77777777" w:rsidR="005474B1" w:rsidRPr="00641BDB" w:rsidRDefault="00ED3F0B" w:rsidP="00617B82">
            <w:pPr>
              <w:spacing w:before="100" w:beforeAutospacing="1" w:after="100" w:afterAutospacing="1" w:line="276" w:lineRule="auto"/>
              <w:jc w:val="both"/>
              <w:rPr>
                <w:del w:id="944" w:author="Author"/>
                <w:rFonts w:asciiTheme="minorBidi" w:eastAsia="Times New Roman" w:hAnsiTheme="minorBidi" w:cstheme="minorBidi"/>
                <w:szCs w:val="17"/>
                <w:lang w:val="es-ES_tradnl"/>
              </w:rPr>
            </w:pPr>
            <w:del w:id="945" w:author="Author">
              <w:r w:rsidRPr="00641BDB">
                <w:rPr>
                  <w:rFonts w:asciiTheme="minorBidi" w:eastAsia="Times New Roman" w:hAnsiTheme="minorBidi" w:cstheme="minorBidi"/>
                  <w:szCs w:val="17"/>
                  <w:lang w:val="es-ES_tradnl"/>
                </w:rPr>
                <w:delText>Las API web NO DEBEN utilizar encabezados HTTP para implementar la paginación.</w:delText>
              </w:r>
            </w:del>
          </w:p>
        </w:tc>
        <w:tc>
          <w:tcPr>
            <w:tcW w:w="2515" w:type="dxa"/>
          </w:tcPr>
          <w:p w14:paraId="5BEF5E62" w14:textId="77777777" w:rsidR="005474B1" w:rsidRPr="00641BDB" w:rsidRDefault="005474B1" w:rsidP="005474B1">
            <w:pPr>
              <w:pStyle w:val="NormalWeb"/>
              <w:rPr>
                <w:del w:id="946" w:author="Author"/>
                <w:rFonts w:asciiTheme="minorBidi" w:hAnsiTheme="minorBidi" w:cstheme="minorBidi"/>
                <w:szCs w:val="17"/>
                <w:lang w:val="es-ES_tradnl"/>
              </w:rPr>
            </w:pPr>
            <w:del w:id="947" w:author="Author">
              <w:r w:rsidRPr="00641BDB">
                <w:rPr>
                  <w:rFonts w:asciiTheme="minorBidi" w:hAnsiTheme="minorBidi" w:cstheme="minorBidi"/>
                  <w:szCs w:val="17"/>
                  <w:lang w:val="es-ES_tradnl"/>
                </w:rPr>
                <w:delText>AJ, AX, AAJ, AAX</w:delText>
              </w:r>
            </w:del>
          </w:p>
        </w:tc>
      </w:tr>
      <w:tr w:rsidR="005474B1" w:rsidRPr="008516DD" w14:paraId="081EA08D" w14:textId="77777777" w:rsidTr="00D35BA5">
        <w:trPr>
          <w:del w:id="948" w:author="Author"/>
        </w:trPr>
        <w:tc>
          <w:tcPr>
            <w:tcW w:w="1075" w:type="dxa"/>
          </w:tcPr>
          <w:p w14:paraId="16CAD132" w14:textId="77777777" w:rsidR="005474B1" w:rsidRPr="00641BDB" w:rsidRDefault="005474B1" w:rsidP="005474B1">
            <w:pPr>
              <w:pStyle w:val="NormalWeb"/>
              <w:rPr>
                <w:del w:id="949" w:author="Author"/>
                <w:rFonts w:ascii="Arial" w:hAnsi="Arial" w:cs="Arial"/>
                <w:szCs w:val="17"/>
                <w:lang w:val="es-ES_tradnl"/>
              </w:rPr>
            </w:pPr>
            <w:del w:id="950" w:author="Author">
              <w:r w:rsidRPr="00641BDB">
                <w:rPr>
                  <w:rFonts w:ascii="Arial" w:hAnsi="Arial" w:cs="Arial"/>
                  <w:szCs w:val="17"/>
                  <w:lang w:val="es-ES_tradnl"/>
                </w:rPr>
                <w:delText>[RSG-7</w:delText>
              </w:r>
              <w:r w:rsidR="0088276D" w:rsidRPr="00641BDB">
                <w:rPr>
                  <w:rFonts w:ascii="Arial" w:hAnsi="Arial" w:cs="Arial"/>
                  <w:szCs w:val="17"/>
                  <w:lang w:val="es-ES_tradnl"/>
                </w:rPr>
                <w:delText>5</w:delText>
              </w:r>
              <w:r w:rsidRPr="00641BDB">
                <w:rPr>
                  <w:rFonts w:ascii="Arial" w:hAnsi="Arial" w:cs="Arial"/>
                  <w:szCs w:val="17"/>
                  <w:lang w:val="es-ES_tradnl"/>
                </w:rPr>
                <w:delText>]</w:delText>
              </w:r>
            </w:del>
          </w:p>
        </w:tc>
        <w:tc>
          <w:tcPr>
            <w:tcW w:w="5670" w:type="dxa"/>
          </w:tcPr>
          <w:p w14:paraId="7DC82A66" w14:textId="77777777" w:rsidR="005474B1" w:rsidRPr="00641BDB" w:rsidRDefault="003E3811" w:rsidP="00DD2B86">
            <w:pPr>
              <w:spacing w:before="100" w:beforeAutospacing="1" w:after="100" w:afterAutospacing="1" w:line="276" w:lineRule="auto"/>
              <w:jc w:val="both"/>
              <w:rPr>
                <w:del w:id="951" w:author="Author"/>
                <w:rFonts w:asciiTheme="minorBidi" w:eastAsia="Times New Roman" w:hAnsiTheme="minorBidi" w:cstheme="minorBidi"/>
                <w:szCs w:val="17"/>
                <w:lang w:val="es-ES_tradnl"/>
              </w:rPr>
            </w:pPr>
            <w:del w:id="952" w:author="Author">
              <w:r w:rsidRPr="00641BDB">
                <w:rPr>
                  <w:rFonts w:asciiTheme="minorBidi" w:eastAsia="Times New Roman" w:hAnsiTheme="minorBidi" w:cstheme="minorBidi"/>
                  <w:szCs w:val="17"/>
                  <w:lang w:val="es-ES_tradnl"/>
                </w:rPr>
                <w:delText xml:space="preserve">Para establecer criterios multiatributos de ordenación, DEBE utilizarse un parámetro de consulta. El valor de dicho parámetro será una lista de claves de ordenación separadas por comas a las que se puede añadir, mediante dos puntos ':', la dirección de ordenamiento, con </w:delText>
              </w:r>
              <w:r w:rsidRPr="00641BDB">
                <w:rPr>
                  <w:rFonts w:ascii="Courier New" w:eastAsia="Times New Roman" w:hAnsi="Courier New" w:cs="Courier New"/>
                  <w:szCs w:val="17"/>
                  <w:lang w:val="es-ES_tradnl"/>
                </w:rPr>
                <w:delText>asc</w:delText>
              </w:r>
              <w:r w:rsidRPr="00641BDB">
                <w:rPr>
                  <w:rFonts w:asciiTheme="minorBidi" w:eastAsia="Times New Roman" w:hAnsiTheme="minorBidi" w:cstheme="minorBidi"/>
                  <w:szCs w:val="17"/>
                  <w:lang w:val="es-ES_tradnl"/>
                </w:rPr>
                <w:delText xml:space="preserve"> para el orden ascendente o </w:delText>
              </w:r>
              <w:r w:rsidRPr="00641BDB">
                <w:rPr>
                  <w:rFonts w:ascii="Courier New" w:eastAsia="Times New Roman" w:hAnsi="Courier New" w:cs="Courier New"/>
                  <w:szCs w:val="17"/>
                  <w:lang w:val="es-ES_tradnl"/>
                </w:rPr>
                <w:delText>desc</w:delText>
              </w:r>
              <w:r w:rsidRPr="00641BDB">
                <w:rPr>
                  <w:rFonts w:asciiTheme="minorBidi" w:eastAsia="Times New Roman" w:hAnsiTheme="minorBidi" w:cstheme="minorBidi"/>
                  <w:szCs w:val="17"/>
                  <w:lang w:val="es-ES_tradnl"/>
                </w:rPr>
                <w:delText xml:space="preserve"> para el orden descendente. En caso de que no se especifique una dirección de ordenación para una clave, el servidor DEBE establecer una por defecto.</w:delText>
              </w:r>
            </w:del>
          </w:p>
        </w:tc>
        <w:tc>
          <w:tcPr>
            <w:tcW w:w="2515" w:type="dxa"/>
          </w:tcPr>
          <w:p w14:paraId="030F96F3" w14:textId="77777777" w:rsidR="005474B1" w:rsidRPr="00641BDB" w:rsidRDefault="005474B1" w:rsidP="005474B1">
            <w:pPr>
              <w:pStyle w:val="NormalWeb"/>
              <w:rPr>
                <w:del w:id="953" w:author="Author"/>
                <w:rFonts w:asciiTheme="minorBidi" w:hAnsiTheme="minorBidi" w:cstheme="minorBidi"/>
                <w:szCs w:val="17"/>
                <w:lang w:val="es-ES_tradnl"/>
              </w:rPr>
            </w:pPr>
            <w:del w:id="954" w:author="Author">
              <w:r w:rsidRPr="00641BDB">
                <w:rPr>
                  <w:rFonts w:asciiTheme="minorBidi" w:hAnsiTheme="minorBidi" w:cstheme="minorBidi"/>
                  <w:szCs w:val="17"/>
                  <w:lang w:val="es-ES_tradnl"/>
                </w:rPr>
                <w:delText>AJ, AX, AAJ, AAX</w:delText>
              </w:r>
            </w:del>
          </w:p>
        </w:tc>
      </w:tr>
      <w:tr w:rsidR="005474B1" w:rsidRPr="008516DD" w14:paraId="5B7A8106" w14:textId="77777777" w:rsidTr="00D35BA5">
        <w:trPr>
          <w:del w:id="955" w:author="Author"/>
        </w:trPr>
        <w:tc>
          <w:tcPr>
            <w:tcW w:w="1075" w:type="dxa"/>
          </w:tcPr>
          <w:p w14:paraId="1A020483" w14:textId="77777777" w:rsidR="005474B1" w:rsidRPr="00641BDB" w:rsidRDefault="005474B1" w:rsidP="005474B1">
            <w:pPr>
              <w:pStyle w:val="NormalWeb"/>
              <w:rPr>
                <w:del w:id="956" w:author="Author"/>
                <w:rFonts w:ascii="Arial" w:hAnsi="Arial" w:cs="Arial"/>
                <w:szCs w:val="17"/>
                <w:lang w:val="es-ES_tradnl"/>
              </w:rPr>
            </w:pPr>
            <w:del w:id="957" w:author="Author">
              <w:r w:rsidRPr="00641BDB">
                <w:rPr>
                  <w:rFonts w:ascii="Arial" w:hAnsi="Arial" w:cs="Arial"/>
                  <w:szCs w:val="17"/>
                  <w:lang w:val="es-ES_tradnl"/>
                </w:rPr>
                <w:delText>[RSG-7</w:delText>
              </w:r>
              <w:r w:rsidR="0088276D" w:rsidRPr="00641BDB">
                <w:rPr>
                  <w:rFonts w:ascii="Arial" w:hAnsi="Arial" w:cs="Arial"/>
                  <w:szCs w:val="17"/>
                  <w:lang w:val="es-ES_tradnl"/>
                </w:rPr>
                <w:delText>6</w:delText>
              </w:r>
              <w:r w:rsidRPr="00641BDB">
                <w:rPr>
                  <w:rFonts w:ascii="Arial" w:hAnsi="Arial" w:cs="Arial"/>
                  <w:szCs w:val="17"/>
                  <w:lang w:val="es-ES_tradnl"/>
                </w:rPr>
                <w:delText>]</w:delText>
              </w:r>
            </w:del>
          </w:p>
        </w:tc>
        <w:tc>
          <w:tcPr>
            <w:tcW w:w="5670" w:type="dxa"/>
          </w:tcPr>
          <w:p w14:paraId="5A73E467" w14:textId="77777777" w:rsidR="005474B1" w:rsidRPr="00641BDB" w:rsidRDefault="00E0488D" w:rsidP="00617B82">
            <w:pPr>
              <w:spacing w:before="100" w:beforeAutospacing="1" w:after="100" w:afterAutospacing="1" w:line="276" w:lineRule="auto"/>
              <w:jc w:val="both"/>
              <w:rPr>
                <w:del w:id="958" w:author="Author"/>
                <w:rFonts w:asciiTheme="minorBidi" w:hAnsiTheme="minorBidi" w:cstheme="minorBidi"/>
                <w:szCs w:val="17"/>
                <w:lang w:val="es-ES_tradnl"/>
              </w:rPr>
            </w:pPr>
            <w:del w:id="959" w:author="Author">
              <w:r w:rsidRPr="00641BDB">
                <w:rPr>
                  <w:rFonts w:asciiTheme="minorBidi" w:hAnsiTheme="minorBidi" w:cstheme="minorBidi"/>
                  <w:szCs w:val="17"/>
                  <w:lang w:val="es-ES_tradnl"/>
                </w:rPr>
                <w:delText>Las API web DEBERÍAN devolver los criterios de ordenación en la respuesta.</w:delText>
              </w:r>
            </w:del>
          </w:p>
        </w:tc>
        <w:tc>
          <w:tcPr>
            <w:tcW w:w="2515" w:type="dxa"/>
          </w:tcPr>
          <w:p w14:paraId="2B0E37AC" w14:textId="77777777" w:rsidR="005474B1" w:rsidRPr="00641BDB" w:rsidRDefault="005474B1" w:rsidP="005474B1">
            <w:pPr>
              <w:pStyle w:val="NormalWeb"/>
              <w:rPr>
                <w:del w:id="960" w:author="Author"/>
                <w:rFonts w:asciiTheme="minorBidi" w:hAnsiTheme="minorBidi" w:cstheme="minorBidi"/>
                <w:szCs w:val="17"/>
                <w:lang w:val="es-ES_tradnl"/>
              </w:rPr>
            </w:pPr>
            <w:del w:id="961" w:author="Author">
              <w:r w:rsidRPr="00641BDB">
                <w:rPr>
                  <w:rFonts w:asciiTheme="minorBidi" w:hAnsiTheme="minorBidi" w:cstheme="minorBidi"/>
                  <w:szCs w:val="17"/>
                  <w:lang w:val="es-ES_tradnl"/>
                </w:rPr>
                <w:delText>AJ, AX, AAJ, AAX</w:delText>
              </w:r>
            </w:del>
          </w:p>
        </w:tc>
      </w:tr>
      <w:tr w:rsidR="005474B1" w:rsidRPr="008516DD" w14:paraId="69443804" w14:textId="77777777" w:rsidTr="00D35BA5">
        <w:trPr>
          <w:del w:id="962" w:author="Author"/>
        </w:trPr>
        <w:tc>
          <w:tcPr>
            <w:tcW w:w="1075" w:type="dxa"/>
          </w:tcPr>
          <w:p w14:paraId="05B49E39" w14:textId="77777777" w:rsidR="005474B1" w:rsidRPr="00641BDB" w:rsidRDefault="005474B1" w:rsidP="005474B1">
            <w:pPr>
              <w:pStyle w:val="NormalWeb"/>
              <w:rPr>
                <w:del w:id="963" w:author="Author"/>
                <w:rFonts w:ascii="Arial" w:hAnsi="Arial" w:cs="Arial"/>
                <w:szCs w:val="17"/>
                <w:lang w:val="es-ES_tradnl"/>
              </w:rPr>
            </w:pPr>
            <w:del w:id="964" w:author="Author">
              <w:r w:rsidRPr="00641BDB">
                <w:rPr>
                  <w:rFonts w:ascii="Arial" w:eastAsia="Times New Roman" w:hAnsi="Arial" w:cs="Arial"/>
                  <w:szCs w:val="17"/>
                  <w:lang w:val="es-ES_tradnl"/>
                </w:rPr>
                <w:delText>[RSG-7</w:delText>
              </w:r>
              <w:r w:rsidR="0088276D" w:rsidRPr="00641BDB">
                <w:rPr>
                  <w:rFonts w:ascii="Arial" w:eastAsia="Times New Roman" w:hAnsi="Arial" w:cs="Arial"/>
                  <w:szCs w:val="17"/>
                  <w:lang w:val="es-ES_tradnl"/>
                </w:rPr>
                <w:delText>9</w:delText>
              </w:r>
              <w:r w:rsidRPr="00641BDB">
                <w:rPr>
                  <w:rFonts w:ascii="Arial" w:eastAsia="Times New Roman" w:hAnsi="Arial" w:cs="Arial"/>
                  <w:szCs w:val="17"/>
                  <w:lang w:val="es-ES_tradnl"/>
                </w:rPr>
                <w:delText>]</w:delText>
              </w:r>
            </w:del>
          </w:p>
        </w:tc>
        <w:tc>
          <w:tcPr>
            <w:tcW w:w="5670" w:type="dxa"/>
          </w:tcPr>
          <w:p w14:paraId="7D26986A" w14:textId="77777777" w:rsidR="005474B1" w:rsidRPr="00641BDB" w:rsidRDefault="00FA740A" w:rsidP="00617B82">
            <w:pPr>
              <w:spacing w:before="100" w:beforeAutospacing="1" w:after="100" w:afterAutospacing="1" w:line="276" w:lineRule="auto"/>
              <w:jc w:val="both"/>
              <w:rPr>
                <w:del w:id="965" w:author="Author"/>
                <w:rFonts w:asciiTheme="minorBidi" w:eastAsia="Times New Roman" w:hAnsiTheme="minorBidi" w:cstheme="minorBidi"/>
                <w:szCs w:val="17"/>
                <w:lang w:val="es-ES_tradnl"/>
              </w:rPr>
            </w:pPr>
            <w:del w:id="966" w:author="Author">
              <w:r w:rsidRPr="00641BDB">
                <w:rPr>
                  <w:rFonts w:asciiTheme="minorBidi" w:eastAsia="Times New Roman" w:hAnsiTheme="minorBidi" w:cstheme="minorBidi"/>
                  <w:szCs w:val="17"/>
                  <w:lang w:val="es-ES_tradnl"/>
                </w:rPr>
                <w:delText xml:space="preserve">Las API web DEBEN admitir la devolución del número de elementos de una colección. </w:delText>
              </w:r>
            </w:del>
          </w:p>
        </w:tc>
        <w:tc>
          <w:tcPr>
            <w:tcW w:w="2515" w:type="dxa"/>
          </w:tcPr>
          <w:p w14:paraId="4CB2250D" w14:textId="77777777" w:rsidR="005474B1" w:rsidRPr="00641BDB" w:rsidRDefault="005474B1" w:rsidP="005474B1">
            <w:pPr>
              <w:pStyle w:val="NormalWeb"/>
              <w:rPr>
                <w:del w:id="967" w:author="Author"/>
                <w:rFonts w:asciiTheme="minorBidi" w:hAnsiTheme="minorBidi" w:cstheme="minorBidi"/>
                <w:szCs w:val="17"/>
                <w:lang w:val="es-ES_tradnl"/>
              </w:rPr>
            </w:pPr>
            <w:del w:id="968" w:author="Author">
              <w:r w:rsidRPr="00641BDB">
                <w:rPr>
                  <w:rFonts w:asciiTheme="minorBidi" w:hAnsiTheme="minorBidi" w:cstheme="minorBidi"/>
                  <w:szCs w:val="17"/>
                  <w:lang w:val="es-ES_tradnl"/>
                </w:rPr>
                <w:delText>AJ, AX, AAJ, AAX</w:delText>
              </w:r>
            </w:del>
          </w:p>
        </w:tc>
      </w:tr>
      <w:tr w:rsidR="005474B1" w:rsidRPr="008516DD" w14:paraId="15541FD4" w14:textId="77777777" w:rsidTr="00D35BA5">
        <w:trPr>
          <w:del w:id="969" w:author="Author"/>
        </w:trPr>
        <w:tc>
          <w:tcPr>
            <w:tcW w:w="1075" w:type="dxa"/>
          </w:tcPr>
          <w:p w14:paraId="7925D88D" w14:textId="77777777" w:rsidR="005474B1" w:rsidRPr="00641BDB" w:rsidRDefault="005474B1" w:rsidP="005474B1">
            <w:pPr>
              <w:pStyle w:val="NormalWeb"/>
              <w:rPr>
                <w:del w:id="970" w:author="Author"/>
                <w:rFonts w:ascii="Arial" w:hAnsi="Arial" w:cs="Arial"/>
                <w:szCs w:val="17"/>
                <w:lang w:val="es-ES_tradnl"/>
              </w:rPr>
            </w:pPr>
            <w:del w:id="971" w:author="Author">
              <w:r w:rsidRPr="00641BDB">
                <w:rPr>
                  <w:rFonts w:ascii="Arial" w:eastAsia="Times New Roman" w:hAnsi="Arial" w:cs="Arial"/>
                  <w:szCs w:val="17"/>
                  <w:lang w:val="es-ES_tradnl"/>
                </w:rPr>
                <w:delText>[RSG-</w:delText>
              </w:r>
              <w:r w:rsidR="0088276D" w:rsidRPr="00641BDB">
                <w:rPr>
                  <w:rFonts w:ascii="Arial" w:eastAsia="Times New Roman" w:hAnsi="Arial" w:cs="Arial"/>
                  <w:szCs w:val="17"/>
                  <w:lang w:val="es-ES_tradnl"/>
                </w:rPr>
                <w:delText>80</w:delText>
              </w:r>
              <w:r w:rsidRPr="00641BDB">
                <w:rPr>
                  <w:rFonts w:ascii="Arial" w:eastAsia="Times New Roman" w:hAnsi="Arial" w:cs="Arial"/>
                  <w:szCs w:val="17"/>
                  <w:lang w:val="es-ES_tradnl"/>
                </w:rPr>
                <w:delText>]</w:delText>
              </w:r>
            </w:del>
          </w:p>
        </w:tc>
        <w:tc>
          <w:tcPr>
            <w:tcW w:w="5670" w:type="dxa"/>
          </w:tcPr>
          <w:p w14:paraId="3BF19707" w14:textId="77777777" w:rsidR="005474B1" w:rsidRPr="00641BDB" w:rsidRDefault="00AE754B" w:rsidP="00617B82">
            <w:pPr>
              <w:spacing w:before="100" w:beforeAutospacing="1" w:after="100" w:afterAutospacing="1" w:line="276" w:lineRule="auto"/>
              <w:jc w:val="both"/>
              <w:rPr>
                <w:del w:id="972" w:author="Author"/>
                <w:rFonts w:asciiTheme="minorBidi" w:eastAsia="Times New Roman" w:hAnsiTheme="minorBidi" w:cstheme="minorBidi"/>
                <w:szCs w:val="17"/>
                <w:lang w:val="es-ES_tradnl"/>
              </w:rPr>
            </w:pPr>
            <w:del w:id="973" w:author="Author">
              <w:r w:rsidRPr="00641BDB">
                <w:rPr>
                  <w:rFonts w:asciiTheme="minorBidi" w:eastAsia="Times New Roman" w:hAnsiTheme="minorBidi" w:cstheme="minorBidi"/>
                  <w:szCs w:val="17"/>
                  <w:lang w:val="es-ES_tradnl"/>
                </w:rPr>
                <w:delText>Para permitir la devolución del número de elementos de una colección DEBE utilizarse un parámetro de consulta.</w:delText>
              </w:r>
            </w:del>
          </w:p>
        </w:tc>
        <w:tc>
          <w:tcPr>
            <w:tcW w:w="2515" w:type="dxa"/>
          </w:tcPr>
          <w:p w14:paraId="3E3BC07C" w14:textId="77777777" w:rsidR="005474B1" w:rsidRPr="00641BDB" w:rsidRDefault="005474B1" w:rsidP="005474B1">
            <w:pPr>
              <w:pStyle w:val="NormalWeb"/>
              <w:rPr>
                <w:del w:id="974" w:author="Author"/>
                <w:rFonts w:asciiTheme="minorBidi" w:hAnsiTheme="minorBidi" w:cstheme="minorBidi"/>
                <w:szCs w:val="17"/>
                <w:lang w:val="es-ES_tradnl"/>
              </w:rPr>
            </w:pPr>
            <w:del w:id="975" w:author="Author">
              <w:r w:rsidRPr="00641BDB">
                <w:rPr>
                  <w:rFonts w:asciiTheme="minorBidi" w:hAnsiTheme="minorBidi" w:cstheme="minorBidi"/>
                  <w:szCs w:val="17"/>
                  <w:lang w:val="es-ES_tradnl"/>
                </w:rPr>
                <w:delText>AJ, AX, AAJ, AAX</w:delText>
              </w:r>
            </w:del>
          </w:p>
        </w:tc>
      </w:tr>
      <w:tr w:rsidR="005474B1" w:rsidRPr="008516DD" w14:paraId="4A82D1DB" w14:textId="77777777" w:rsidTr="00D35BA5">
        <w:trPr>
          <w:del w:id="976" w:author="Author"/>
        </w:trPr>
        <w:tc>
          <w:tcPr>
            <w:tcW w:w="1075" w:type="dxa"/>
          </w:tcPr>
          <w:p w14:paraId="5755C621" w14:textId="77777777" w:rsidR="005474B1" w:rsidRPr="00641BDB" w:rsidRDefault="005474B1" w:rsidP="005474B1">
            <w:pPr>
              <w:pStyle w:val="NormalWeb"/>
              <w:rPr>
                <w:del w:id="977" w:author="Author"/>
                <w:rFonts w:ascii="Arial" w:hAnsi="Arial" w:cs="Arial"/>
                <w:szCs w:val="17"/>
                <w:lang w:val="es-ES_tradnl"/>
              </w:rPr>
            </w:pPr>
            <w:del w:id="978" w:author="Author">
              <w:r w:rsidRPr="00641BDB">
                <w:rPr>
                  <w:rFonts w:ascii="Arial" w:eastAsia="Times New Roman" w:hAnsi="Arial" w:cs="Arial"/>
                  <w:szCs w:val="17"/>
                  <w:lang w:val="es-ES_tradnl"/>
                </w:rPr>
                <w:delText>[RSG-8</w:delText>
              </w:r>
              <w:r w:rsidR="0088276D" w:rsidRPr="00641BDB">
                <w:rPr>
                  <w:rFonts w:ascii="Arial" w:eastAsia="Times New Roman" w:hAnsi="Arial" w:cs="Arial"/>
                  <w:szCs w:val="17"/>
                  <w:lang w:val="es-ES_tradnl"/>
                </w:rPr>
                <w:delText>2</w:delText>
              </w:r>
              <w:r w:rsidRPr="00641BDB">
                <w:rPr>
                  <w:rFonts w:ascii="Arial" w:eastAsia="Times New Roman" w:hAnsi="Arial" w:cs="Arial"/>
                  <w:szCs w:val="17"/>
                  <w:lang w:val="es-ES_tradnl"/>
                </w:rPr>
                <w:delText>]</w:delText>
              </w:r>
            </w:del>
          </w:p>
        </w:tc>
        <w:tc>
          <w:tcPr>
            <w:tcW w:w="5670" w:type="dxa"/>
          </w:tcPr>
          <w:p w14:paraId="109ED016" w14:textId="77777777" w:rsidR="005474B1" w:rsidRPr="00641BDB" w:rsidRDefault="003C70DC" w:rsidP="00617B82">
            <w:pPr>
              <w:spacing w:before="100" w:beforeAutospacing="1" w:after="100" w:afterAutospacing="1" w:line="276" w:lineRule="auto"/>
              <w:jc w:val="both"/>
              <w:rPr>
                <w:del w:id="979" w:author="Author"/>
                <w:rFonts w:asciiTheme="minorBidi" w:eastAsia="Times New Roman" w:hAnsiTheme="minorBidi" w:cstheme="minorBidi"/>
                <w:szCs w:val="17"/>
                <w:lang w:val="es-ES_tradnl"/>
              </w:rPr>
            </w:pPr>
            <w:del w:id="980" w:author="Author">
              <w:r w:rsidRPr="00641BDB">
                <w:rPr>
                  <w:rFonts w:asciiTheme="minorBidi" w:eastAsia="Times New Roman" w:hAnsiTheme="minorBidi" w:cstheme="minorBidi"/>
                  <w:szCs w:val="17"/>
                  <w:lang w:val="es-ES_tradnl"/>
                </w:rPr>
                <w:delText xml:space="preserve">Las API web PUEDEN admitir la devolución del número de elementos de una colección mediante una función </w:delText>
              </w:r>
              <w:r w:rsidRPr="00641BDB">
                <w:rPr>
                  <w:rFonts w:asciiTheme="minorBidi" w:eastAsia="Times New Roman" w:hAnsiTheme="minorBidi" w:cstheme="minorBidi"/>
                  <w:i/>
                  <w:iCs/>
                  <w:szCs w:val="17"/>
                  <w:lang w:val="es-ES_tradnl"/>
                </w:rPr>
                <w:delText>inline</w:delText>
              </w:r>
              <w:r w:rsidRPr="00641BDB">
                <w:rPr>
                  <w:rFonts w:asciiTheme="minorBidi" w:eastAsia="Times New Roman" w:hAnsiTheme="minorBidi" w:cstheme="minorBidi"/>
                  <w:szCs w:val="17"/>
                  <w:lang w:val="es-ES_tradnl"/>
                </w:rPr>
                <w:delText xml:space="preserve">, es decir, como parte de la respuesta que contiene la propia colección. DEBE utilizarse un parámetro de consulta. </w:delText>
              </w:r>
            </w:del>
          </w:p>
        </w:tc>
        <w:tc>
          <w:tcPr>
            <w:tcW w:w="2515" w:type="dxa"/>
          </w:tcPr>
          <w:p w14:paraId="37A18547" w14:textId="77777777" w:rsidR="005474B1" w:rsidRPr="00641BDB" w:rsidRDefault="005474B1" w:rsidP="005474B1">
            <w:pPr>
              <w:pStyle w:val="NormalWeb"/>
              <w:rPr>
                <w:del w:id="981" w:author="Author"/>
                <w:rFonts w:asciiTheme="minorBidi" w:hAnsiTheme="minorBidi" w:cstheme="minorBidi"/>
                <w:szCs w:val="17"/>
                <w:lang w:val="es-ES_tradnl"/>
              </w:rPr>
            </w:pPr>
            <w:del w:id="982" w:author="Author">
              <w:r w:rsidRPr="00641BDB">
                <w:rPr>
                  <w:rFonts w:asciiTheme="minorBidi" w:hAnsiTheme="minorBidi" w:cstheme="minorBidi"/>
                  <w:szCs w:val="17"/>
                  <w:lang w:val="es-ES_tradnl"/>
                </w:rPr>
                <w:delText>AJ, AX, AAJ, AAX</w:delText>
              </w:r>
            </w:del>
          </w:p>
        </w:tc>
      </w:tr>
      <w:tr w:rsidR="005474B1" w:rsidRPr="008516DD" w14:paraId="08865BD3" w14:textId="77777777" w:rsidTr="00D35BA5">
        <w:trPr>
          <w:del w:id="983" w:author="Author"/>
        </w:trPr>
        <w:tc>
          <w:tcPr>
            <w:tcW w:w="1075" w:type="dxa"/>
          </w:tcPr>
          <w:p w14:paraId="17B988F7" w14:textId="77777777" w:rsidR="005474B1" w:rsidRPr="00641BDB" w:rsidRDefault="005474B1" w:rsidP="005474B1">
            <w:pPr>
              <w:pStyle w:val="NormalWeb"/>
              <w:rPr>
                <w:del w:id="984" w:author="Author"/>
                <w:rFonts w:ascii="Arial" w:hAnsi="Arial" w:cs="Arial"/>
                <w:szCs w:val="17"/>
                <w:lang w:val="es-ES_tradnl"/>
              </w:rPr>
            </w:pPr>
            <w:del w:id="985" w:author="Author">
              <w:r w:rsidRPr="00641BDB">
                <w:rPr>
                  <w:rFonts w:ascii="Arial" w:eastAsia="Times New Roman" w:hAnsi="Arial" w:cs="Arial"/>
                  <w:szCs w:val="17"/>
                  <w:lang w:val="es-ES_tradnl"/>
                </w:rPr>
                <w:delText>[RSG-8</w:delText>
              </w:r>
              <w:r w:rsidR="0088276D" w:rsidRPr="00641BDB">
                <w:rPr>
                  <w:rFonts w:ascii="Arial" w:eastAsia="Times New Roman" w:hAnsi="Arial" w:cs="Arial"/>
                  <w:szCs w:val="17"/>
                  <w:lang w:val="es-ES_tradnl"/>
                </w:rPr>
                <w:delText>6</w:delText>
              </w:r>
              <w:r w:rsidRPr="00641BDB">
                <w:rPr>
                  <w:rFonts w:ascii="Arial" w:eastAsia="Times New Roman" w:hAnsi="Arial" w:cs="Arial"/>
                  <w:szCs w:val="17"/>
                  <w:lang w:val="es-ES_tradnl"/>
                </w:rPr>
                <w:delText>]</w:delText>
              </w:r>
            </w:del>
          </w:p>
        </w:tc>
        <w:tc>
          <w:tcPr>
            <w:tcW w:w="5670" w:type="dxa"/>
          </w:tcPr>
          <w:p w14:paraId="43C82D5E" w14:textId="422C98AD" w:rsidR="005474B1" w:rsidRPr="00641BDB" w:rsidRDefault="00D22EF1" w:rsidP="00617B82">
            <w:pPr>
              <w:spacing w:before="100" w:beforeAutospacing="1" w:line="276" w:lineRule="auto"/>
              <w:jc w:val="both"/>
              <w:rPr>
                <w:del w:id="986" w:author="Author"/>
                <w:rFonts w:asciiTheme="minorBidi" w:eastAsia="Times New Roman" w:hAnsiTheme="minorBidi" w:cstheme="minorBidi"/>
                <w:szCs w:val="17"/>
                <w:lang w:val="es-ES_tradnl"/>
              </w:rPr>
            </w:pPr>
            <w:del w:id="987" w:author="Author">
              <w:r w:rsidRPr="00641BDB">
                <w:rPr>
                  <w:rFonts w:asciiTheme="minorBidi" w:eastAsia="Times New Roman" w:hAnsiTheme="minorBidi" w:cstheme="minorBidi"/>
                  <w:szCs w:val="17"/>
                  <w:lang w:val="es-ES_tradnl"/>
                </w:rPr>
                <w:delText>Un contrato de servicio DEBE especificar la gramática compatible (como los campos, las funciones, las palabras clave y los operadores).</w:delText>
              </w:r>
            </w:del>
            <w:r w:rsidR="00D22D23" w:rsidRPr="00641BDB">
              <w:rPr>
                <w:rFonts w:asciiTheme="minorBidi" w:eastAsia="Times New Roman" w:hAnsiTheme="minorBidi" w:cstheme="minorBidi"/>
                <w:szCs w:val="17"/>
                <w:lang w:val="es-ES_tradnl"/>
              </w:rPr>
              <w:t xml:space="preserve"> </w:t>
            </w:r>
          </w:p>
        </w:tc>
        <w:tc>
          <w:tcPr>
            <w:tcW w:w="2515" w:type="dxa"/>
          </w:tcPr>
          <w:p w14:paraId="71814D7B" w14:textId="77777777" w:rsidR="005474B1" w:rsidRPr="00641BDB" w:rsidRDefault="005474B1" w:rsidP="005474B1">
            <w:pPr>
              <w:pStyle w:val="NormalWeb"/>
              <w:rPr>
                <w:del w:id="988" w:author="Author"/>
                <w:rFonts w:asciiTheme="minorBidi" w:hAnsiTheme="minorBidi" w:cstheme="minorBidi"/>
                <w:szCs w:val="17"/>
                <w:lang w:val="es-ES_tradnl"/>
              </w:rPr>
            </w:pPr>
            <w:del w:id="989" w:author="Author">
              <w:r w:rsidRPr="00641BDB">
                <w:rPr>
                  <w:rFonts w:asciiTheme="minorBidi" w:hAnsiTheme="minorBidi" w:cstheme="minorBidi"/>
                  <w:szCs w:val="17"/>
                  <w:lang w:val="es-ES_tradnl"/>
                </w:rPr>
                <w:delText>AJ, AX, AAJ, AAX</w:delText>
              </w:r>
            </w:del>
          </w:p>
        </w:tc>
      </w:tr>
      <w:tr w:rsidR="005474B1" w:rsidRPr="008516DD" w14:paraId="3B2CA205" w14:textId="77777777" w:rsidTr="00D35BA5">
        <w:trPr>
          <w:del w:id="990" w:author="Author"/>
        </w:trPr>
        <w:tc>
          <w:tcPr>
            <w:tcW w:w="1075" w:type="dxa"/>
          </w:tcPr>
          <w:p w14:paraId="257D761C" w14:textId="77777777" w:rsidR="005474B1" w:rsidRPr="00641BDB" w:rsidRDefault="005474B1" w:rsidP="005474B1">
            <w:pPr>
              <w:pStyle w:val="NormalWeb"/>
              <w:rPr>
                <w:del w:id="991" w:author="Author"/>
                <w:rFonts w:ascii="Arial" w:hAnsi="Arial" w:cs="Arial"/>
                <w:szCs w:val="17"/>
                <w:lang w:val="es-ES_tradnl"/>
              </w:rPr>
            </w:pPr>
            <w:del w:id="992" w:author="Author">
              <w:r w:rsidRPr="00641BDB">
                <w:rPr>
                  <w:rFonts w:ascii="Arial" w:eastAsia="Times New Roman" w:hAnsi="Arial" w:cs="Arial"/>
                  <w:szCs w:val="17"/>
                  <w:lang w:val="es-ES_tradnl"/>
                </w:rPr>
                <w:delText>[RSG-8</w:delText>
              </w:r>
              <w:r w:rsidR="0088276D" w:rsidRPr="00641BDB">
                <w:rPr>
                  <w:rFonts w:ascii="Arial" w:eastAsia="Times New Roman" w:hAnsi="Arial" w:cs="Arial"/>
                  <w:szCs w:val="17"/>
                  <w:lang w:val="es-ES_tradnl"/>
                </w:rPr>
                <w:delText>7</w:delText>
              </w:r>
              <w:r w:rsidRPr="00641BDB">
                <w:rPr>
                  <w:rFonts w:ascii="Arial" w:eastAsia="Times New Roman" w:hAnsi="Arial" w:cs="Arial"/>
                  <w:szCs w:val="17"/>
                  <w:lang w:val="es-ES_tradnl"/>
                </w:rPr>
                <w:delText>]</w:delText>
              </w:r>
            </w:del>
          </w:p>
        </w:tc>
        <w:tc>
          <w:tcPr>
            <w:tcW w:w="5670" w:type="dxa"/>
          </w:tcPr>
          <w:p w14:paraId="5928DC73" w14:textId="77777777" w:rsidR="005474B1" w:rsidRPr="00641BDB" w:rsidRDefault="00BE63FF" w:rsidP="00617B82">
            <w:pPr>
              <w:spacing w:before="100" w:beforeAutospacing="1" w:line="276" w:lineRule="auto"/>
              <w:jc w:val="both"/>
              <w:rPr>
                <w:del w:id="993" w:author="Author"/>
                <w:rFonts w:ascii="Arial" w:eastAsia="Times New Roman" w:hAnsi="Arial" w:cs="Arial"/>
                <w:szCs w:val="17"/>
                <w:lang w:val="es-ES_tradnl"/>
              </w:rPr>
            </w:pPr>
            <w:del w:id="994" w:author="Author">
              <w:r w:rsidRPr="00641BDB">
                <w:rPr>
                  <w:rFonts w:asciiTheme="minorBidi" w:eastAsia="Times New Roman" w:hAnsiTheme="minorBidi" w:cstheme="minorBidi"/>
                  <w:szCs w:val="17"/>
                  <w:lang w:val="es-ES_tradnl"/>
                </w:rPr>
                <w:delText>DEBE utilizarse el parámetro de consulta</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q</w:delText>
              </w:r>
              <w:r w:rsidRPr="00641BDB">
                <w:rPr>
                  <w:rFonts w:eastAsia="Times New Roman" w:cs="Arial"/>
                  <w:szCs w:val="17"/>
                  <w:lang w:val="es-ES_tradnl"/>
                </w:rPr>
                <w:delText>’</w:delText>
              </w:r>
              <w:r w:rsidRPr="00641BDB">
                <w:rPr>
                  <w:rFonts w:ascii="Courier New" w:eastAsia="Times New Roman" w:hAnsi="Courier New" w:cs="Courier New"/>
                  <w:szCs w:val="17"/>
                  <w:lang w:val="es-ES_tradnl"/>
                </w:rPr>
                <w:delText>.</w:delText>
              </w:r>
            </w:del>
          </w:p>
        </w:tc>
        <w:tc>
          <w:tcPr>
            <w:tcW w:w="2515" w:type="dxa"/>
          </w:tcPr>
          <w:p w14:paraId="0F9DFE2C" w14:textId="77777777" w:rsidR="005474B1" w:rsidRPr="00641BDB" w:rsidRDefault="005474B1" w:rsidP="005474B1">
            <w:pPr>
              <w:pStyle w:val="NormalWeb"/>
              <w:rPr>
                <w:del w:id="995" w:author="Author"/>
                <w:rFonts w:asciiTheme="minorBidi" w:hAnsiTheme="minorBidi" w:cstheme="minorBidi"/>
                <w:szCs w:val="17"/>
                <w:lang w:val="es-ES_tradnl"/>
              </w:rPr>
            </w:pPr>
            <w:del w:id="996" w:author="Author">
              <w:r w:rsidRPr="00641BDB">
                <w:rPr>
                  <w:rFonts w:asciiTheme="minorBidi" w:hAnsiTheme="minorBidi" w:cstheme="minorBidi"/>
                  <w:szCs w:val="17"/>
                  <w:lang w:val="es-ES_tradnl"/>
                </w:rPr>
                <w:delText>AJ, AX, AAJ, AAX</w:delText>
              </w:r>
            </w:del>
          </w:p>
        </w:tc>
      </w:tr>
      <w:tr w:rsidR="005474B1" w:rsidRPr="008516DD" w14:paraId="10D77696" w14:textId="77777777" w:rsidTr="00D35BA5">
        <w:trPr>
          <w:del w:id="997" w:author="Author"/>
        </w:trPr>
        <w:tc>
          <w:tcPr>
            <w:tcW w:w="1075" w:type="dxa"/>
          </w:tcPr>
          <w:p w14:paraId="3A5070F5" w14:textId="77777777" w:rsidR="005474B1" w:rsidRPr="00641BDB" w:rsidRDefault="005474B1" w:rsidP="005474B1">
            <w:pPr>
              <w:pStyle w:val="NormalWeb"/>
              <w:rPr>
                <w:del w:id="998" w:author="Author"/>
                <w:rFonts w:asciiTheme="minorBidi" w:hAnsiTheme="minorBidi" w:cstheme="minorBidi"/>
                <w:szCs w:val="17"/>
                <w:lang w:val="es-ES_tradnl"/>
              </w:rPr>
            </w:pPr>
            <w:del w:id="999" w:author="Author">
              <w:r w:rsidRPr="00641BDB">
                <w:rPr>
                  <w:rFonts w:asciiTheme="minorBidi" w:eastAsia="Times New Roman" w:hAnsiTheme="minorBidi" w:cstheme="minorBidi"/>
                  <w:szCs w:val="17"/>
                  <w:lang w:val="es-ES_tradnl"/>
                </w:rPr>
                <w:delText>[RSG-8</w:delText>
              </w:r>
              <w:r w:rsidR="0088276D"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 </w:delText>
              </w:r>
            </w:del>
          </w:p>
        </w:tc>
        <w:tc>
          <w:tcPr>
            <w:tcW w:w="5670" w:type="dxa"/>
          </w:tcPr>
          <w:p w14:paraId="3B0A4A5C" w14:textId="77777777" w:rsidR="005474B1" w:rsidRPr="00641BDB" w:rsidRDefault="00BE63FF" w:rsidP="00617B82">
            <w:pPr>
              <w:spacing w:before="100" w:beforeAutospacing="1" w:after="100" w:afterAutospacing="1" w:line="276" w:lineRule="auto"/>
              <w:jc w:val="both"/>
              <w:rPr>
                <w:del w:id="1000" w:author="Author"/>
                <w:rFonts w:asciiTheme="minorBidi" w:eastAsia="Times New Roman" w:hAnsiTheme="minorBidi" w:cstheme="minorBidi"/>
                <w:szCs w:val="17"/>
                <w:lang w:val="es-ES_tradnl"/>
              </w:rPr>
            </w:pPr>
            <w:del w:id="1001" w:author="Author">
              <w:r w:rsidRPr="00641BDB">
                <w:rPr>
                  <w:rFonts w:asciiTheme="minorBidi" w:eastAsia="Times New Roman" w:hAnsiTheme="minorBidi" w:cstheme="minorBidi"/>
                  <w:szCs w:val="17"/>
                  <w:lang w:val="es-ES_tradnl"/>
                </w:rPr>
                <w:delText xml:space="preserve">En el nivel de protocolo, una API web DEBE devolver un código de estado HTTP apropiado seleccionado de la lista de códigos de estado HTTP estándares. </w:delText>
              </w:r>
            </w:del>
          </w:p>
        </w:tc>
        <w:tc>
          <w:tcPr>
            <w:tcW w:w="2515" w:type="dxa"/>
          </w:tcPr>
          <w:p w14:paraId="14D37FB8" w14:textId="77777777" w:rsidR="005474B1" w:rsidRPr="00641BDB" w:rsidRDefault="005474B1" w:rsidP="005474B1">
            <w:pPr>
              <w:pStyle w:val="NormalWeb"/>
              <w:rPr>
                <w:del w:id="1002" w:author="Author"/>
                <w:rFonts w:asciiTheme="minorBidi" w:hAnsiTheme="minorBidi" w:cstheme="minorBidi"/>
                <w:szCs w:val="17"/>
                <w:lang w:val="es-ES_tradnl"/>
              </w:rPr>
            </w:pPr>
            <w:del w:id="1003" w:author="Author">
              <w:r w:rsidRPr="00641BDB">
                <w:rPr>
                  <w:rFonts w:asciiTheme="minorBidi" w:hAnsiTheme="minorBidi" w:cstheme="minorBidi"/>
                  <w:szCs w:val="17"/>
                  <w:lang w:val="es-ES_tradnl"/>
                </w:rPr>
                <w:delText>AJ, AX, AAJ, AAX</w:delText>
              </w:r>
            </w:del>
          </w:p>
        </w:tc>
      </w:tr>
      <w:tr w:rsidR="005474B1" w:rsidRPr="008516DD" w14:paraId="240630F5" w14:textId="77777777" w:rsidTr="00D35BA5">
        <w:trPr>
          <w:del w:id="1004" w:author="Author"/>
        </w:trPr>
        <w:tc>
          <w:tcPr>
            <w:tcW w:w="1075" w:type="dxa"/>
          </w:tcPr>
          <w:p w14:paraId="34ED0992" w14:textId="77777777" w:rsidR="005474B1" w:rsidRPr="00641BDB" w:rsidRDefault="005474B1" w:rsidP="005474B1">
            <w:pPr>
              <w:pStyle w:val="NormalWeb"/>
              <w:rPr>
                <w:del w:id="1005" w:author="Author"/>
                <w:rFonts w:asciiTheme="minorBidi" w:hAnsiTheme="minorBidi" w:cstheme="minorBidi"/>
                <w:szCs w:val="17"/>
                <w:lang w:val="es-ES_tradnl"/>
              </w:rPr>
            </w:pPr>
            <w:del w:id="1006" w:author="Author">
              <w:r w:rsidRPr="00641BDB">
                <w:rPr>
                  <w:rFonts w:asciiTheme="minorBidi" w:eastAsia="Times New Roman" w:hAnsiTheme="minorBidi" w:cstheme="minorBidi"/>
                  <w:szCs w:val="17"/>
                  <w:lang w:val="es-ES_tradnl"/>
                </w:rPr>
                <w:delText>[RSJ-8</w:delText>
              </w:r>
              <w:r w:rsidR="0088276D"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 </w:delText>
              </w:r>
            </w:del>
          </w:p>
        </w:tc>
        <w:tc>
          <w:tcPr>
            <w:tcW w:w="5670" w:type="dxa"/>
          </w:tcPr>
          <w:p w14:paraId="0494FEE8" w14:textId="77777777" w:rsidR="005474B1" w:rsidRPr="00641BDB" w:rsidRDefault="00E71E13" w:rsidP="00617B82">
            <w:pPr>
              <w:spacing w:before="100" w:beforeAutospacing="1" w:after="100" w:afterAutospacing="1" w:line="276" w:lineRule="auto"/>
              <w:jc w:val="both"/>
              <w:rPr>
                <w:del w:id="1007" w:author="Author"/>
                <w:rFonts w:asciiTheme="minorBidi" w:eastAsia="Times New Roman" w:hAnsiTheme="minorBidi" w:cstheme="minorBidi"/>
                <w:szCs w:val="17"/>
                <w:lang w:val="es-ES_tradnl"/>
              </w:rPr>
            </w:pPr>
            <w:del w:id="1008" w:author="Author">
              <w:r w:rsidRPr="00641BDB">
                <w:rPr>
                  <w:rFonts w:asciiTheme="minorBidi" w:eastAsia="Times New Roman" w:hAnsiTheme="minorBidi" w:cstheme="minorBidi"/>
                  <w:szCs w:val="17"/>
                  <w:lang w:val="es-ES_tradnl"/>
                </w:rPr>
                <w:delText>En el nivel de aplicación, una API web DEBE devolver una carga útil que informe del error con suficiente granularidad. Los atributos</w:delText>
              </w:r>
              <w:r w:rsidRPr="00641BDB">
                <w:rPr>
                  <w:rFonts w:eastAsia="Times New Roman" w:cs="Arial"/>
                  <w:szCs w:val="17"/>
                  <w:lang w:val="es-ES_tradnl"/>
                </w:rPr>
                <w:delText> </w:delText>
              </w:r>
              <w:r w:rsidRPr="00641BDB">
                <w:rPr>
                  <w:rFonts w:ascii="Courier New" w:eastAsia="Times New Roman" w:hAnsi="Courier New" w:cs="Courier New"/>
                  <w:szCs w:val="17"/>
                  <w:lang w:val="es-ES_tradnl"/>
                </w:rPr>
                <w:delText>code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message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son obligatorios, el atributo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details</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es condicionalmente obligatorio y los atributos</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target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status</w:delText>
              </w:r>
              <w:r w:rsidRPr="00641BDB">
                <w:rPr>
                  <w:rFonts w:asciiTheme="minorBidi" w:eastAsia="Times New Roman" w:hAnsiTheme="minorBidi" w:cstheme="minorBidi"/>
                  <w:szCs w:val="17"/>
                  <w:lang w:val="es-ES_tradnl"/>
                </w:rPr>
                <w:delText>,</w:delText>
              </w:r>
              <w:r w:rsidRPr="00641BDB">
                <w:rPr>
                  <w:rFonts w:ascii="Courier New" w:eastAsia="Times New Roman" w:hAnsi="Courier New" w:cs="Courier New"/>
                  <w:szCs w:val="17"/>
                  <w:lang w:val="es-ES_tradnl"/>
                </w:rPr>
                <w:delText xml:space="preserve"> moreInfo</w:delText>
              </w:r>
              <w:r w:rsidRPr="00641BDB">
                <w:rPr>
                  <w:rFonts w:asciiTheme="minorBidi" w:eastAsia="Times New Roman" w:hAnsiTheme="minorBidi" w:cstheme="minorBidi"/>
                  <w:szCs w:val="17"/>
                  <w:lang w:val="es-ES_tradnl"/>
                </w:rPr>
                <w:delText>,</w:delText>
              </w:r>
              <w:r w:rsidRPr="00641BDB">
                <w:rPr>
                  <w:rFonts w:ascii="Courier New" w:eastAsia="Times New Roman" w:hAnsi="Courier New" w:cs="Courier New"/>
                  <w:szCs w:val="17"/>
                  <w:lang w:val="es-ES_tradnl"/>
                </w:rPr>
                <w:delText xml:space="preserve"> </w:delText>
              </w:r>
              <w:r w:rsidRPr="00641BDB">
                <w:rPr>
                  <w:rFonts w:asciiTheme="minorBidi" w:eastAsia="Times New Roman" w:hAnsiTheme="minorBidi" w:cstheme="minorBidi"/>
                  <w:szCs w:val="17"/>
                  <w:lang w:val="es-ES_tradnl"/>
                </w:rPr>
                <w:delText>e</w:delText>
              </w:r>
              <w:r w:rsidRPr="00641BDB">
                <w:rPr>
                  <w:rFonts w:ascii="Courier New" w:eastAsia="Times New Roman" w:hAnsi="Courier New" w:cs="Courier New"/>
                  <w:szCs w:val="17"/>
                  <w:lang w:val="es-ES_tradnl"/>
                </w:rPr>
                <w:delText xml:space="preserve"> internalMessage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son opcionales.</w:delText>
              </w:r>
            </w:del>
          </w:p>
        </w:tc>
        <w:tc>
          <w:tcPr>
            <w:tcW w:w="2515" w:type="dxa"/>
          </w:tcPr>
          <w:p w14:paraId="6303CE17" w14:textId="77777777" w:rsidR="005474B1" w:rsidRPr="00641BDB" w:rsidRDefault="005474B1" w:rsidP="005474B1">
            <w:pPr>
              <w:pStyle w:val="NormalWeb"/>
              <w:rPr>
                <w:del w:id="1009" w:author="Author"/>
                <w:rFonts w:asciiTheme="minorBidi" w:hAnsiTheme="minorBidi" w:cstheme="minorBidi"/>
                <w:szCs w:val="17"/>
                <w:lang w:val="es-ES_tradnl"/>
              </w:rPr>
            </w:pPr>
            <w:del w:id="1010" w:author="Author">
              <w:r w:rsidRPr="00641BDB">
                <w:rPr>
                  <w:rFonts w:asciiTheme="minorBidi" w:hAnsiTheme="minorBidi" w:cstheme="minorBidi"/>
                  <w:szCs w:val="17"/>
                  <w:lang w:val="es-ES_tradnl"/>
                </w:rPr>
                <w:delText>AJ, AX, AAJ, AAX</w:delText>
              </w:r>
            </w:del>
          </w:p>
        </w:tc>
      </w:tr>
      <w:tr w:rsidR="005474B1" w:rsidRPr="008516DD" w14:paraId="2A1E1349" w14:textId="77777777" w:rsidTr="00D35BA5">
        <w:trPr>
          <w:del w:id="1011" w:author="Author"/>
        </w:trPr>
        <w:tc>
          <w:tcPr>
            <w:tcW w:w="1075" w:type="dxa"/>
          </w:tcPr>
          <w:p w14:paraId="1C90F05C" w14:textId="77777777" w:rsidR="005474B1" w:rsidRPr="00641BDB" w:rsidRDefault="005474B1" w:rsidP="005474B1">
            <w:pPr>
              <w:pStyle w:val="NormalWeb"/>
              <w:rPr>
                <w:del w:id="1012" w:author="Author"/>
                <w:rFonts w:asciiTheme="minorBidi" w:hAnsiTheme="minorBidi" w:cstheme="minorBidi"/>
                <w:szCs w:val="17"/>
                <w:lang w:val="es-ES_tradnl"/>
              </w:rPr>
            </w:pPr>
            <w:del w:id="1013" w:author="Author">
              <w:r w:rsidRPr="00641BDB">
                <w:rPr>
                  <w:rFonts w:asciiTheme="minorBidi" w:eastAsia="Times New Roman" w:hAnsiTheme="minorBidi" w:cstheme="minorBidi"/>
                  <w:szCs w:val="17"/>
                  <w:lang w:val="es-ES_tradnl"/>
                </w:rPr>
                <w:delText>[RSG-</w:delText>
              </w:r>
              <w:r w:rsidR="0088276D" w:rsidRPr="00641BDB">
                <w:rPr>
                  <w:rFonts w:asciiTheme="minorBidi" w:eastAsia="Times New Roman" w:hAnsiTheme="minorBidi" w:cstheme="minorBidi"/>
                  <w:szCs w:val="17"/>
                  <w:lang w:val="es-ES_tradnl"/>
                </w:rPr>
                <w:delText>90</w:delText>
              </w:r>
              <w:r w:rsidRPr="00641BDB">
                <w:rPr>
                  <w:rFonts w:asciiTheme="minorBidi" w:eastAsia="Times New Roman" w:hAnsiTheme="minorBidi" w:cstheme="minorBidi"/>
                  <w:szCs w:val="17"/>
                  <w:lang w:val="es-ES_tradnl"/>
                </w:rPr>
                <w:delText>] </w:delText>
              </w:r>
            </w:del>
          </w:p>
        </w:tc>
        <w:tc>
          <w:tcPr>
            <w:tcW w:w="5670" w:type="dxa"/>
          </w:tcPr>
          <w:p w14:paraId="7F61CC97" w14:textId="77777777" w:rsidR="005474B1" w:rsidRPr="00641BDB" w:rsidRDefault="00A757F9" w:rsidP="00617B82">
            <w:pPr>
              <w:spacing w:before="100" w:beforeAutospacing="1" w:after="100" w:afterAutospacing="1" w:line="276" w:lineRule="auto"/>
              <w:jc w:val="both"/>
              <w:rPr>
                <w:del w:id="1014" w:author="Author"/>
                <w:rFonts w:asciiTheme="minorBidi" w:eastAsia="Times New Roman" w:hAnsiTheme="minorBidi" w:cstheme="minorBidi"/>
                <w:szCs w:val="17"/>
                <w:lang w:val="es-ES_tradnl"/>
              </w:rPr>
            </w:pPr>
            <w:del w:id="1015" w:author="Author">
              <w:r w:rsidRPr="00641BDB">
                <w:rPr>
                  <w:rFonts w:asciiTheme="minorBidi" w:eastAsia="Times New Roman" w:hAnsiTheme="minorBidi" w:cstheme="minorBidi"/>
                  <w:szCs w:val="17"/>
                  <w:lang w:val="es-ES_tradnl"/>
                </w:rPr>
                <w:delText xml:space="preserve">Los errores NO DEBEN exponer datos esenciales para la seguridad o detalles técnicos internos, como las pilas de llamada en los mensajes de error. </w:delText>
              </w:r>
            </w:del>
          </w:p>
        </w:tc>
        <w:tc>
          <w:tcPr>
            <w:tcW w:w="2515" w:type="dxa"/>
          </w:tcPr>
          <w:p w14:paraId="65F2AE85" w14:textId="77777777" w:rsidR="005474B1" w:rsidRPr="00641BDB" w:rsidRDefault="005474B1" w:rsidP="005474B1">
            <w:pPr>
              <w:pStyle w:val="NormalWeb"/>
              <w:rPr>
                <w:del w:id="1016" w:author="Author"/>
                <w:rFonts w:asciiTheme="minorBidi" w:hAnsiTheme="minorBidi" w:cstheme="minorBidi"/>
                <w:szCs w:val="17"/>
                <w:lang w:val="es-ES_tradnl"/>
              </w:rPr>
            </w:pPr>
            <w:del w:id="1017" w:author="Author">
              <w:r w:rsidRPr="00641BDB">
                <w:rPr>
                  <w:rFonts w:asciiTheme="minorBidi" w:hAnsiTheme="minorBidi" w:cstheme="minorBidi"/>
                  <w:szCs w:val="17"/>
                  <w:lang w:val="es-ES_tradnl"/>
                </w:rPr>
                <w:delText>AJ, AX, AAJ, AAX</w:delText>
              </w:r>
            </w:del>
          </w:p>
        </w:tc>
      </w:tr>
      <w:tr w:rsidR="005474B1" w:rsidRPr="008516DD" w14:paraId="7A40238F" w14:textId="77777777" w:rsidTr="00D35BA5">
        <w:trPr>
          <w:del w:id="1018" w:author="Author"/>
        </w:trPr>
        <w:tc>
          <w:tcPr>
            <w:tcW w:w="1075" w:type="dxa"/>
          </w:tcPr>
          <w:p w14:paraId="5ED6B1BB" w14:textId="77777777" w:rsidR="005474B1" w:rsidRPr="00641BDB" w:rsidRDefault="005474B1" w:rsidP="005474B1">
            <w:pPr>
              <w:pStyle w:val="NormalWeb"/>
              <w:rPr>
                <w:del w:id="1019" w:author="Author"/>
                <w:rFonts w:asciiTheme="minorBidi" w:hAnsiTheme="minorBidi" w:cstheme="minorBidi"/>
                <w:szCs w:val="17"/>
                <w:lang w:val="es-ES_tradnl"/>
              </w:rPr>
            </w:pPr>
            <w:del w:id="1020" w:author="Author">
              <w:r w:rsidRPr="00641BDB">
                <w:rPr>
                  <w:rFonts w:asciiTheme="minorBidi" w:eastAsia="Times New Roman" w:hAnsiTheme="minorBidi" w:cstheme="minorBidi"/>
                  <w:szCs w:val="17"/>
                  <w:lang w:val="es-ES_tradnl"/>
                </w:rPr>
                <w:delText>[RSG-9</w:delText>
              </w:r>
              <w:r w:rsidR="0088276D"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6D6D4772" w14:textId="77777777" w:rsidR="005474B1" w:rsidRPr="00641BDB" w:rsidRDefault="00A8003F" w:rsidP="00A8003F">
            <w:pPr>
              <w:spacing w:before="100" w:beforeAutospacing="1" w:after="100" w:afterAutospacing="1" w:line="276" w:lineRule="auto"/>
              <w:jc w:val="both"/>
              <w:rPr>
                <w:del w:id="1021" w:author="Author"/>
                <w:rFonts w:asciiTheme="minorBidi" w:eastAsia="Times New Roman" w:hAnsiTheme="minorBidi" w:cstheme="minorBidi"/>
                <w:szCs w:val="17"/>
                <w:lang w:val="es-ES_tradnl"/>
              </w:rPr>
            </w:pPr>
            <w:del w:id="1022" w:author="Author">
              <w:r w:rsidRPr="00641BDB">
                <w:rPr>
                  <w:rFonts w:asciiTheme="minorBidi" w:eastAsia="Times New Roman" w:hAnsiTheme="minorBidi" w:cstheme="minorBidi"/>
                  <w:szCs w:val="17"/>
                  <w:lang w:val="es-ES_tradnl"/>
                </w:rPr>
                <w:delText xml:space="preserve">El encabezado HTTP </w:delText>
              </w:r>
              <w:r w:rsidRPr="00641BDB">
                <w:rPr>
                  <w:rFonts w:ascii="Courier New" w:eastAsia="Times New Roman" w:hAnsi="Courier New" w:cs="Courier New"/>
                  <w:szCs w:val="17"/>
                  <w:lang w:val="es-ES_tradnl"/>
                </w:rPr>
                <w:delText>Reason-Phrase</w:delText>
              </w:r>
              <w:r w:rsidRPr="00641BDB">
                <w:rPr>
                  <w:rFonts w:asciiTheme="minorBidi" w:eastAsia="Times New Roman" w:hAnsiTheme="minorBidi" w:cstheme="minorBidi"/>
                  <w:szCs w:val="17"/>
                  <w:lang w:val="es-ES_tradnl"/>
                </w:rPr>
                <w:delText xml:space="preserve"> (descrito en la Norma RFC 2616) NO DEBE utilizarse para transmitir mensajes de error.</w:delText>
              </w:r>
            </w:del>
          </w:p>
        </w:tc>
        <w:tc>
          <w:tcPr>
            <w:tcW w:w="2515" w:type="dxa"/>
          </w:tcPr>
          <w:p w14:paraId="145ACB91" w14:textId="77777777" w:rsidR="005474B1" w:rsidRPr="00641BDB" w:rsidRDefault="005474B1" w:rsidP="005474B1">
            <w:pPr>
              <w:pStyle w:val="NormalWeb"/>
              <w:rPr>
                <w:del w:id="1023" w:author="Author"/>
                <w:rFonts w:asciiTheme="minorBidi" w:hAnsiTheme="minorBidi" w:cstheme="minorBidi"/>
                <w:szCs w:val="17"/>
                <w:lang w:val="es-ES_tradnl"/>
              </w:rPr>
            </w:pPr>
            <w:del w:id="1024" w:author="Author">
              <w:r w:rsidRPr="00641BDB">
                <w:rPr>
                  <w:rFonts w:asciiTheme="minorBidi" w:hAnsiTheme="minorBidi" w:cstheme="minorBidi"/>
                  <w:szCs w:val="17"/>
                  <w:lang w:val="es-ES_tradnl"/>
                </w:rPr>
                <w:delText>AJ, AX, AAJ, AAX</w:delText>
              </w:r>
            </w:del>
          </w:p>
        </w:tc>
      </w:tr>
      <w:tr w:rsidR="005474B1" w:rsidRPr="008516DD" w14:paraId="2C76DE72" w14:textId="77777777" w:rsidTr="00D35BA5">
        <w:trPr>
          <w:del w:id="1025" w:author="Author"/>
        </w:trPr>
        <w:tc>
          <w:tcPr>
            <w:tcW w:w="1075" w:type="dxa"/>
          </w:tcPr>
          <w:p w14:paraId="09A11366" w14:textId="77777777" w:rsidR="005474B1" w:rsidRPr="00641BDB" w:rsidRDefault="005474B1" w:rsidP="005474B1">
            <w:pPr>
              <w:pStyle w:val="NormalWeb"/>
              <w:rPr>
                <w:del w:id="1026" w:author="Author"/>
                <w:rFonts w:ascii="Arial" w:hAnsi="Arial" w:cs="Arial"/>
                <w:szCs w:val="17"/>
                <w:lang w:val="es-ES_tradnl"/>
              </w:rPr>
            </w:pPr>
            <w:del w:id="1027" w:author="Author">
              <w:r w:rsidRPr="00641BDB">
                <w:rPr>
                  <w:rFonts w:ascii="Arial" w:eastAsia="Times New Roman" w:hAnsi="Arial" w:cs="Arial"/>
                  <w:szCs w:val="17"/>
                  <w:lang w:val="es-ES_tradnl"/>
                </w:rPr>
                <w:delText>[RSG-9</w:delText>
              </w:r>
              <w:r w:rsidR="0088276D" w:rsidRPr="00641BDB">
                <w:rPr>
                  <w:rFonts w:ascii="Arial" w:eastAsia="Times New Roman" w:hAnsi="Arial" w:cs="Arial"/>
                  <w:szCs w:val="17"/>
                  <w:lang w:val="es-ES_tradnl"/>
                </w:rPr>
                <w:delText>3</w:delText>
              </w:r>
              <w:r w:rsidRPr="00641BDB">
                <w:rPr>
                  <w:rFonts w:ascii="Arial" w:eastAsia="Times New Roman" w:hAnsi="Arial" w:cs="Arial"/>
                  <w:szCs w:val="17"/>
                  <w:lang w:val="es-ES_tradnl"/>
                </w:rPr>
                <w:delText>]</w:delText>
              </w:r>
            </w:del>
          </w:p>
        </w:tc>
        <w:tc>
          <w:tcPr>
            <w:tcW w:w="5670" w:type="dxa"/>
          </w:tcPr>
          <w:p w14:paraId="0371D9A5" w14:textId="77777777" w:rsidR="00102406" w:rsidRPr="00641BDB" w:rsidRDefault="00102406" w:rsidP="005449D4">
            <w:pPr>
              <w:spacing w:after="240"/>
              <w:rPr>
                <w:del w:id="1028" w:author="Author"/>
                <w:rFonts w:asciiTheme="minorBidi" w:eastAsia="Times New Roman" w:hAnsiTheme="minorBidi" w:cstheme="minorBidi"/>
                <w:szCs w:val="17"/>
                <w:lang w:val="es-ES_tradnl"/>
              </w:rPr>
            </w:pPr>
            <w:del w:id="1029" w:author="Author">
              <w:r w:rsidRPr="00641BDB">
                <w:rPr>
                  <w:rFonts w:asciiTheme="minorBidi" w:eastAsia="Times New Roman" w:hAnsiTheme="minorBidi" w:cstheme="minorBidi"/>
                  <w:szCs w:val="17"/>
                  <w:lang w:val="es-ES_tradnl"/>
                </w:rPr>
                <w:delText>El modelo de contrato de servicio DEBE especificar lo siguiente:</w:delText>
              </w:r>
            </w:del>
          </w:p>
          <w:p w14:paraId="41B73B26" w14:textId="77777777" w:rsidR="00102406" w:rsidRPr="00641BDB" w:rsidRDefault="00102406" w:rsidP="00D119C3">
            <w:pPr>
              <w:pStyle w:val="ListParagraph"/>
              <w:numPr>
                <w:ilvl w:val="0"/>
                <w:numId w:val="34"/>
              </w:numPr>
              <w:rPr>
                <w:del w:id="1030" w:author="Author"/>
                <w:lang w:val="es-ES_tradnl"/>
              </w:rPr>
            </w:pPr>
            <w:del w:id="1031" w:author="Author">
              <w:r w:rsidRPr="00641BDB">
                <w:rPr>
                  <w:lang w:val="es-ES_tradnl"/>
                </w:rPr>
                <w:delText>la versión de la API;</w:delText>
              </w:r>
            </w:del>
          </w:p>
          <w:p w14:paraId="2D650117" w14:textId="77777777" w:rsidR="00102406" w:rsidRPr="00641BDB" w:rsidRDefault="00102406" w:rsidP="00D119C3">
            <w:pPr>
              <w:pStyle w:val="ListParagraph"/>
              <w:numPr>
                <w:ilvl w:val="0"/>
                <w:numId w:val="34"/>
              </w:numPr>
              <w:rPr>
                <w:del w:id="1032" w:author="Author"/>
                <w:lang w:val="es-ES_tradnl"/>
              </w:rPr>
            </w:pPr>
            <w:del w:id="1033" w:author="Author">
              <w:r w:rsidRPr="00641BDB">
                <w:rPr>
                  <w:lang w:val="es-ES_tradnl"/>
                </w:rPr>
                <w:delText>información sobre la semántica de los elementos de la API;</w:delText>
              </w:r>
            </w:del>
          </w:p>
          <w:p w14:paraId="16E7927E" w14:textId="77777777" w:rsidR="00102406" w:rsidRPr="00641BDB" w:rsidRDefault="00102406" w:rsidP="00D119C3">
            <w:pPr>
              <w:pStyle w:val="ListParagraph"/>
              <w:numPr>
                <w:ilvl w:val="0"/>
                <w:numId w:val="34"/>
              </w:numPr>
              <w:rPr>
                <w:del w:id="1034" w:author="Author"/>
                <w:lang w:val="es-ES_tradnl"/>
              </w:rPr>
            </w:pPr>
            <w:del w:id="1035" w:author="Author">
              <w:r w:rsidRPr="00641BDB">
                <w:rPr>
                  <w:lang w:val="es-ES_tradnl"/>
                </w:rPr>
                <w:delText>los recursos;</w:delText>
              </w:r>
            </w:del>
          </w:p>
          <w:p w14:paraId="4CEBBC05" w14:textId="77777777" w:rsidR="00102406" w:rsidRPr="00641BDB" w:rsidRDefault="00102406" w:rsidP="00D119C3">
            <w:pPr>
              <w:pStyle w:val="ListParagraph"/>
              <w:numPr>
                <w:ilvl w:val="0"/>
                <w:numId w:val="34"/>
              </w:numPr>
              <w:rPr>
                <w:del w:id="1036" w:author="Author"/>
                <w:lang w:val="es-ES_tradnl"/>
              </w:rPr>
            </w:pPr>
            <w:del w:id="1037" w:author="Author">
              <w:r w:rsidRPr="00641BDB">
                <w:rPr>
                  <w:lang w:val="es-ES_tradnl"/>
                </w:rPr>
                <w:delText>los atributos de los recursos;</w:delText>
              </w:r>
            </w:del>
          </w:p>
          <w:p w14:paraId="0A98FA44" w14:textId="77777777" w:rsidR="00102406" w:rsidRPr="00641BDB" w:rsidRDefault="00102406" w:rsidP="00D119C3">
            <w:pPr>
              <w:pStyle w:val="ListParagraph"/>
              <w:numPr>
                <w:ilvl w:val="0"/>
                <w:numId w:val="34"/>
              </w:numPr>
              <w:rPr>
                <w:del w:id="1038" w:author="Author"/>
                <w:lang w:val="es-ES_tradnl"/>
              </w:rPr>
            </w:pPr>
            <w:del w:id="1039" w:author="Author">
              <w:r w:rsidRPr="00641BDB">
                <w:rPr>
                  <w:lang w:val="es-ES_tradnl"/>
                </w:rPr>
                <w:delText>los parámetros de consulta;</w:delText>
              </w:r>
            </w:del>
          </w:p>
          <w:p w14:paraId="29C5AC24" w14:textId="77777777" w:rsidR="00102406" w:rsidRPr="00641BDB" w:rsidRDefault="00102406" w:rsidP="00D119C3">
            <w:pPr>
              <w:pStyle w:val="ListParagraph"/>
              <w:numPr>
                <w:ilvl w:val="0"/>
                <w:numId w:val="34"/>
              </w:numPr>
              <w:rPr>
                <w:del w:id="1040" w:author="Author"/>
                <w:lang w:val="es-ES_tradnl"/>
              </w:rPr>
            </w:pPr>
            <w:del w:id="1041" w:author="Author">
              <w:r w:rsidRPr="00641BDB">
                <w:rPr>
                  <w:lang w:val="es-ES_tradnl"/>
                </w:rPr>
                <w:delText>los métodos;</w:delText>
              </w:r>
            </w:del>
          </w:p>
          <w:p w14:paraId="1F69A5B7" w14:textId="77777777" w:rsidR="00102406" w:rsidRPr="00641BDB" w:rsidRDefault="00102406" w:rsidP="00D119C3">
            <w:pPr>
              <w:pStyle w:val="ListParagraph"/>
              <w:numPr>
                <w:ilvl w:val="0"/>
                <w:numId w:val="34"/>
              </w:numPr>
              <w:rPr>
                <w:del w:id="1042" w:author="Author"/>
                <w:lang w:val="es-ES_tradnl"/>
              </w:rPr>
            </w:pPr>
            <w:del w:id="1043" w:author="Author">
              <w:r w:rsidRPr="00641BDB">
                <w:rPr>
                  <w:lang w:val="es-ES_tradnl"/>
                </w:rPr>
                <w:delText xml:space="preserve">los tipos de medios; </w:delText>
              </w:r>
            </w:del>
          </w:p>
          <w:p w14:paraId="33071FA5" w14:textId="77777777" w:rsidR="00102406" w:rsidRPr="00641BDB" w:rsidRDefault="00102406" w:rsidP="00D119C3">
            <w:pPr>
              <w:pStyle w:val="ListParagraph"/>
              <w:numPr>
                <w:ilvl w:val="0"/>
                <w:numId w:val="34"/>
              </w:numPr>
              <w:rPr>
                <w:del w:id="1044" w:author="Author"/>
                <w:lang w:val="es-ES_tradnl"/>
              </w:rPr>
            </w:pPr>
            <w:del w:id="1045" w:author="Author">
              <w:r w:rsidRPr="00641BDB">
                <w:rPr>
                  <w:lang w:val="es-ES_tradnl"/>
                </w:rPr>
                <w:delText>la gramática de búsqueda (si se admite alguna);</w:delText>
              </w:r>
            </w:del>
          </w:p>
          <w:p w14:paraId="3355BF54" w14:textId="77777777" w:rsidR="00102406" w:rsidRPr="00641BDB" w:rsidRDefault="00102406" w:rsidP="00D119C3">
            <w:pPr>
              <w:pStyle w:val="ListParagraph"/>
              <w:numPr>
                <w:ilvl w:val="0"/>
                <w:numId w:val="34"/>
              </w:numPr>
              <w:rPr>
                <w:del w:id="1046" w:author="Author"/>
                <w:lang w:val="es-ES_tradnl"/>
              </w:rPr>
            </w:pPr>
            <w:del w:id="1047" w:author="Author">
              <w:r w:rsidRPr="00641BDB">
                <w:rPr>
                  <w:lang w:val="es-ES_tradnl"/>
                </w:rPr>
                <w:delText>los códigos de estado HTTP;</w:delText>
              </w:r>
            </w:del>
          </w:p>
          <w:p w14:paraId="7B99D0CE" w14:textId="77777777" w:rsidR="00102406" w:rsidRPr="00641BDB" w:rsidRDefault="00102406" w:rsidP="00D119C3">
            <w:pPr>
              <w:pStyle w:val="ListParagraph"/>
              <w:numPr>
                <w:ilvl w:val="0"/>
                <w:numId w:val="34"/>
              </w:numPr>
              <w:rPr>
                <w:del w:id="1048" w:author="Author"/>
                <w:lang w:val="es-ES_tradnl"/>
              </w:rPr>
            </w:pPr>
            <w:del w:id="1049" w:author="Author">
              <w:r w:rsidRPr="00641BDB">
                <w:rPr>
                  <w:lang w:val="es-ES_tradnl"/>
                </w:rPr>
                <w:delText>los métodos HTTP;</w:delText>
              </w:r>
            </w:del>
          </w:p>
          <w:p w14:paraId="56EC6020" w14:textId="77777777" w:rsidR="00102406" w:rsidRPr="00641BDB" w:rsidRDefault="00102406" w:rsidP="00D119C3">
            <w:pPr>
              <w:pStyle w:val="ListParagraph"/>
              <w:numPr>
                <w:ilvl w:val="0"/>
                <w:numId w:val="34"/>
              </w:numPr>
              <w:rPr>
                <w:del w:id="1050" w:author="Author"/>
                <w:lang w:val="es-ES_tradnl"/>
              </w:rPr>
            </w:pPr>
            <w:del w:id="1051" w:author="Author">
              <w:r w:rsidRPr="00641BDB">
                <w:rPr>
                  <w:lang w:val="es-ES_tradnl"/>
                </w:rPr>
                <w:delText>las restricciones y las características distintivas; y</w:delText>
              </w:r>
            </w:del>
          </w:p>
          <w:p w14:paraId="45309E0A" w14:textId="77777777" w:rsidR="005474B1" w:rsidRPr="00641BDB" w:rsidRDefault="00102406" w:rsidP="00D119C3">
            <w:pPr>
              <w:pStyle w:val="ListParagraph"/>
              <w:numPr>
                <w:ilvl w:val="0"/>
                <w:numId w:val="34"/>
              </w:numPr>
              <w:rPr>
                <w:del w:id="1052" w:author="Author"/>
                <w:lang w:val="es-ES_tradnl"/>
              </w:rPr>
            </w:pPr>
            <w:del w:id="1053" w:author="Author">
              <w:r w:rsidRPr="00641BDB">
                <w:rPr>
                  <w:lang w:val="es-ES_tradnl"/>
                </w:rPr>
                <w:delText>la seguridad (por ejemplo, los esquemas privados).</w:delText>
              </w:r>
            </w:del>
          </w:p>
        </w:tc>
        <w:tc>
          <w:tcPr>
            <w:tcW w:w="2515" w:type="dxa"/>
          </w:tcPr>
          <w:p w14:paraId="752BCD7B" w14:textId="77777777" w:rsidR="005474B1" w:rsidRPr="00641BDB" w:rsidRDefault="005474B1" w:rsidP="005474B1">
            <w:pPr>
              <w:pStyle w:val="NormalWeb"/>
              <w:rPr>
                <w:del w:id="1054" w:author="Author"/>
                <w:rFonts w:asciiTheme="minorBidi" w:hAnsiTheme="minorBidi" w:cstheme="minorBidi"/>
                <w:szCs w:val="17"/>
                <w:lang w:val="es-ES_tradnl"/>
              </w:rPr>
            </w:pPr>
            <w:del w:id="1055" w:author="Author">
              <w:r w:rsidRPr="00641BDB">
                <w:rPr>
                  <w:rFonts w:asciiTheme="minorBidi" w:hAnsiTheme="minorBidi" w:cstheme="minorBidi"/>
                  <w:szCs w:val="17"/>
                  <w:lang w:val="es-ES_tradnl"/>
                </w:rPr>
                <w:delText>AJ, AX, AAJ, AAX</w:delText>
              </w:r>
            </w:del>
          </w:p>
        </w:tc>
      </w:tr>
      <w:tr w:rsidR="005474B1" w:rsidRPr="008516DD" w14:paraId="3AB643BB" w14:textId="77777777" w:rsidTr="00D35BA5">
        <w:trPr>
          <w:del w:id="1056" w:author="Author"/>
        </w:trPr>
        <w:tc>
          <w:tcPr>
            <w:tcW w:w="1075" w:type="dxa"/>
          </w:tcPr>
          <w:p w14:paraId="67409181" w14:textId="77777777" w:rsidR="005474B1" w:rsidRPr="00641BDB" w:rsidRDefault="005474B1" w:rsidP="005474B1">
            <w:pPr>
              <w:pStyle w:val="NormalWeb"/>
              <w:rPr>
                <w:del w:id="1057" w:author="Author"/>
                <w:rFonts w:ascii="Arial" w:hAnsi="Arial" w:cs="Arial"/>
                <w:szCs w:val="17"/>
                <w:lang w:val="es-ES_tradnl"/>
              </w:rPr>
            </w:pPr>
            <w:del w:id="1058" w:author="Author">
              <w:r w:rsidRPr="00641BDB">
                <w:rPr>
                  <w:rFonts w:ascii="Arial" w:eastAsia="Times New Roman" w:hAnsi="Arial" w:cs="Arial"/>
                  <w:szCs w:val="17"/>
                  <w:lang w:val="es-ES_tradnl"/>
                </w:rPr>
                <w:delText>[RSG-9</w:delText>
              </w:r>
              <w:r w:rsidR="0088276D" w:rsidRPr="00641BDB">
                <w:rPr>
                  <w:rFonts w:ascii="Arial" w:eastAsia="Times New Roman" w:hAnsi="Arial" w:cs="Arial"/>
                  <w:szCs w:val="17"/>
                  <w:lang w:val="es-ES_tradnl"/>
                </w:rPr>
                <w:delText>5</w:delText>
              </w:r>
              <w:r w:rsidRPr="00641BDB">
                <w:rPr>
                  <w:rFonts w:ascii="Arial" w:eastAsia="Times New Roman" w:hAnsi="Arial" w:cs="Arial"/>
                  <w:szCs w:val="17"/>
                  <w:lang w:val="es-ES_tradnl"/>
                </w:rPr>
                <w:delText>]</w:delText>
              </w:r>
            </w:del>
          </w:p>
        </w:tc>
        <w:tc>
          <w:tcPr>
            <w:tcW w:w="5670" w:type="dxa"/>
          </w:tcPr>
          <w:p w14:paraId="331AF6C1" w14:textId="77777777" w:rsidR="005474B1" w:rsidRPr="00641BDB" w:rsidRDefault="00D302E2" w:rsidP="00617B82">
            <w:pPr>
              <w:spacing w:before="100" w:beforeAutospacing="1" w:after="100" w:afterAutospacing="1" w:line="276" w:lineRule="auto"/>
              <w:jc w:val="both"/>
              <w:rPr>
                <w:del w:id="1059" w:author="Author"/>
                <w:rFonts w:asciiTheme="minorBidi" w:eastAsia="Times New Roman" w:hAnsiTheme="minorBidi" w:cstheme="minorBidi"/>
                <w:szCs w:val="17"/>
                <w:lang w:val="es-ES_tradnl"/>
              </w:rPr>
            </w:pPr>
            <w:del w:id="1060" w:author="Author">
              <w:r w:rsidRPr="00641BDB">
                <w:rPr>
                  <w:rFonts w:asciiTheme="minorBidi" w:eastAsia="Times New Roman" w:hAnsiTheme="minorBidi" w:cstheme="minorBidi"/>
                  <w:szCs w:val="17"/>
                  <w:lang w:val="es-ES_tradnl"/>
                </w:rPr>
                <w:delText>Una API REST DEBE proporcionar la documentación de la API como un contrato de servicio.</w:delText>
              </w:r>
            </w:del>
          </w:p>
        </w:tc>
        <w:tc>
          <w:tcPr>
            <w:tcW w:w="2515" w:type="dxa"/>
          </w:tcPr>
          <w:p w14:paraId="2C790B61" w14:textId="77777777" w:rsidR="005474B1" w:rsidRPr="00641BDB" w:rsidRDefault="005474B1" w:rsidP="005474B1">
            <w:pPr>
              <w:pStyle w:val="NormalWeb"/>
              <w:rPr>
                <w:del w:id="1061" w:author="Author"/>
                <w:rFonts w:asciiTheme="minorBidi" w:hAnsiTheme="minorBidi" w:cstheme="minorBidi"/>
                <w:szCs w:val="17"/>
                <w:lang w:val="es-ES_tradnl"/>
              </w:rPr>
            </w:pPr>
            <w:del w:id="1062" w:author="Author">
              <w:r w:rsidRPr="00641BDB">
                <w:rPr>
                  <w:rFonts w:asciiTheme="minorBidi" w:hAnsiTheme="minorBidi" w:cstheme="minorBidi"/>
                  <w:szCs w:val="17"/>
                  <w:lang w:val="es-ES_tradnl"/>
                </w:rPr>
                <w:delText>AJ, AX, AAJ, AAX</w:delText>
              </w:r>
            </w:del>
          </w:p>
        </w:tc>
      </w:tr>
      <w:tr w:rsidR="005474B1" w:rsidRPr="008516DD" w14:paraId="20BBB496" w14:textId="77777777" w:rsidTr="00D35BA5">
        <w:trPr>
          <w:del w:id="1063" w:author="Author"/>
        </w:trPr>
        <w:tc>
          <w:tcPr>
            <w:tcW w:w="1075" w:type="dxa"/>
          </w:tcPr>
          <w:p w14:paraId="7D513F50" w14:textId="77777777" w:rsidR="005474B1" w:rsidRPr="00641BDB" w:rsidRDefault="005474B1" w:rsidP="005474B1">
            <w:pPr>
              <w:pStyle w:val="NormalWeb"/>
              <w:rPr>
                <w:del w:id="1064" w:author="Author"/>
                <w:rFonts w:ascii="Arial" w:hAnsi="Arial" w:cs="Arial"/>
                <w:szCs w:val="17"/>
                <w:lang w:val="es-ES_tradnl"/>
              </w:rPr>
            </w:pPr>
            <w:del w:id="1065" w:author="Author">
              <w:r w:rsidRPr="00641BDB">
                <w:rPr>
                  <w:rFonts w:ascii="Arial" w:eastAsia="Times New Roman" w:hAnsi="Arial" w:cs="Arial"/>
                  <w:szCs w:val="17"/>
                  <w:lang w:val="es-ES_tradnl"/>
                </w:rPr>
                <w:lastRenderedPageBreak/>
                <w:delText>[RSG-9</w:delText>
              </w:r>
              <w:r w:rsidR="0088276D" w:rsidRPr="00641BDB">
                <w:rPr>
                  <w:rFonts w:ascii="Arial" w:eastAsia="Times New Roman" w:hAnsi="Arial" w:cs="Arial"/>
                  <w:szCs w:val="17"/>
                  <w:lang w:val="es-ES_tradnl"/>
                </w:rPr>
                <w:delText>6</w:delText>
              </w:r>
              <w:r w:rsidRPr="00641BDB">
                <w:rPr>
                  <w:rFonts w:ascii="Arial" w:eastAsia="Times New Roman" w:hAnsi="Arial" w:cs="Arial"/>
                  <w:szCs w:val="17"/>
                  <w:lang w:val="es-ES_tradnl"/>
                </w:rPr>
                <w:delText>]</w:delText>
              </w:r>
            </w:del>
          </w:p>
        </w:tc>
        <w:tc>
          <w:tcPr>
            <w:tcW w:w="5670" w:type="dxa"/>
          </w:tcPr>
          <w:p w14:paraId="30F6CCDC" w14:textId="77777777" w:rsidR="005474B1" w:rsidRPr="00641BDB" w:rsidRDefault="00315FC6" w:rsidP="006730FF">
            <w:pPr>
              <w:spacing w:before="100" w:beforeAutospacing="1" w:after="100" w:afterAutospacing="1" w:line="276" w:lineRule="auto"/>
              <w:jc w:val="both"/>
              <w:rPr>
                <w:del w:id="1066" w:author="Author"/>
                <w:rFonts w:asciiTheme="minorBidi" w:eastAsia="Times New Roman" w:hAnsiTheme="minorBidi" w:cstheme="minorBidi"/>
                <w:szCs w:val="17"/>
                <w:lang w:val="es-ES_tradnl"/>
              </w:rPr>
            </w:pPr>
            <w:del w:id="1067" w:author="Author">
              <w:r w:rsidRPr="00641BDB">
                <w:rPr>
                  <w:rFonts w:asciiTheme="minorBidi" w:eastAsia="Times New Roman" w:hAnsiTheme="minorBidi" w:cstheme="minorBidi"/>
                  <w:szCs w:val="17"/>
                  <w:lang w:val="es-ES_tradnl"/>
                </w:rPr>
                <w:delText>Toda implementación de una API web que no cumpla con la presente norma DEBE ser documentada explícitamente en el contrato de servicio. Si no se especifica ninguna desviación de una de sus normas en el contrato de servicio, DEBE asumirse que se sigue la presente norma.</w:delText>
              </w:r>
            </w:del>
          </w:p>
        </w:tc>
        <w:tc>
          <w:tcPr>
            <w:tcW w:w="2515" w:type="dxa"/>
          </w:tcPr>
          <w:p w14:paraId="071DE3E0" w14:textId="77777777" w:rsidR="005474B1" w:rsidRPr="00641BDB" w:rsidRDefault="005474B1" w:rsidP="005474B1">
            <w:pPr>
              <w:pStyle w:val="NormalWeb"/>
              <w:rPr>
                <w:del w:id="1068" w:author="Author"/>
                <w:rFonts w:asciiTheme="minorBidi" w:hAnsiTheme="minorBidi" w:cstheme="minorBidi"/>
                <w:szCs w:val="17"/>
                <w:lang w:val="es-ES_tradnl"/>
              </w:rPr>
            </w:pPr>
            <w:del w:id="1069" w:author="Author">
              <w:r w:rsidRPr="00641BDB">
                <w:rPr>
                  <w:rFonts w:asciiTheme="minorBidi" w:hAnsiTheme="minorBidi" w:cstheme="minorBidi"/>
                  <w:szCs w:val="17"/>
                  <w:lang w:val="es-ES_tradnl"/>
                </w:rPr>
                <w:delText>AJ, AX, AAJ, AAX</w:delText>
              </w:r>
            </w:del>
          </w:p>
        </w:tc>
      </w:tr>
      <w:tr w:rsidR="005474B1" w:rsidRPr="008516DD" w14:paraId="377BC6E2" w14:textId="77777777" w:rsidTr="00D35BA5">
        <w:trPr>
          <w:del w:id="1070" w:author="Author"/>
        </w:trPr>
        <w:tc>
          <w:tcPr>
            <w:tcW w:w="1075" w:type="dxa"/>
          </w:tcPr>
          <w:p w14:paraId="5C0B9869" w14:textId="77777777" w:rsidR="005474B1" w:rsidRPr="00641BDB" w:rsidRDefault="005474B1" w:rsidP="005474B1">
            <w:pPr>
              <w:pStyle w:val="NormalWeb"/>
              <w:rPr>
                <w:del w:id="1071" w:author="Author"/>
                <w:rFonts w:ascii="Arial" w:hAnsi="Arial" w:cs="Arial"/>
                <w:szCs w:val="17"/>
                <w:lang w:val="es-ES_tradnl"/>
              </w:rPr>
            </w:pPr>
            <w:del w:id="1072" w:author="Author">
              <w:r w:rsidRPr="00641BDB">
                <w:rPr>
                  <w:rFonts w:ascii="Arial" w:eastAsia="Times New Roman" w:hAnsi="Arial" w:cs="Arial"/>
                  <w:szCs w:val="17"/>
                  <w:lang w:val="es-ES_tradnl"/>
                </w:rPr>
                <w:delText>[RSG-9</w:delText>
              </w:r>
              <w:r w:rsidR="0088276D" w:rsidRPr="00641BDB">
                <w:rPr>
                  <w:rFonts w:ascii="Arial" w:eastAsia="Times New Roman" w:hAnsi="Arial" w:cs="Arial"/>
                  <w:szCs w:val="17"/>
                  <w:lang w:val="es-ES_tradnl"/>
                </w:rPr>
                <w:delText>7</w:delText>
              </w:r>
              <w:r w:rsidRPr="00641BDB">
                <w:rPr>
                  <w:rFonts w:ascii="Arial" w:eastAsia="Times New Roman" w:hAnsi="Arial" w:cs="Arial"/>
                  <w:szCs w:val="17"/>
                  <w:lang w:val="es-ES_tradnl"/>
                </w:rPr>
                <w:delText>]</w:delText>
              </w:r>
            </w:del>
          </w:p>
        </w:tc>
        <w:tc>
          <w:tcPr>
            <w:tcW w:w="5670" w:type="dxa"/>
          </w:tcPr>
          <w:p w14:paraId="43E2DDA5" w14:textId="77777777" w:rsidR="005474B1" w:rsidRPr="00641BDB" w:rsidRDefault="009F2951" w:rsidP="00617B82">
            <w:pPr>
              <w:spacing w:before="100" w:beforeAutospacing="1" w:after="100" w:afterAutospacing="1" w:line="276" w:lineRule="auto"/>
              <w:jc w:val="both"/>
              <w:rPr>
                <w:del w:id="1073" w:author="Author"/>
                <w:rFonts w:asciiTheme="minorBidi" w:eastAsia="Times New Roman" w:hAnsiTheme="minorBidi" w:cstheme="minorBidi"/>
                <w:szCs w:val="17"/>
                <w:lang w:val="es-ES_tradnl"/>
              </w:rPr>
            </w:pPr>
            <w:del w:id="1074" w:author="Author">
              <w:r w:rsidRPr="00641BDB">
                <w:rPr>
                  <w:rFonts w:asciiTheme="minorBidi" w:eastAsia="Times New Roman" w:hAnsiTheme="minorBidi" w:cstheme="minorBidi"/>
                  <w:szCs w:val="17"/>
                  <w:lang w:val="es-ES_tradnl"/>
                </w:rPr>
                <w:delText>Un contrato de servicio DEBE permitir la generación de código esquemático de cliente API.</w:delText>
              </w:r>
            </w:del>
          </w:p>
        </w:tc>
        <w:tc>
          <w:tcPr>
            <w:tcW w:w="2515" w:type="dxa"/>
          </w:tcPr>
          <w:p w14:paraId="715DD330" w14:textId="77777777" w:rsidR="005474B1" w:rsidRPr="00641BDB" w:rsidRDefault="005474B1" w:rsidP="005474B1">
            <w:pPr>
              <w:pStyle w:val="NormalWeb"/>
              <w:rPr>
                <w:del w:id="1075" w:author="Author"/>
                <w:rFonts w:asciiTheme="minorBidi" w:hAnsiTheme="minorBidi" w:cstheme="minorBidi"/>
                <w:szCs w:val="17"/>
                <w:lang w:val="es-ES_tradnl"/>
              </w:rPr>
            </w:pPr>
            <w:del w:id="1076" w:author="Author">
              <w:r w:rsidRPr="00641BDB">
                <w:rPr>
                  <w:rFonts w:asciiTheme="minorBidi" w:hAnsiTheme="minorBidi" w:cstheme="minorBidi"/>
                  <w:szCs w:val="17"/>
                  <w:lang w:val="es-ES_tradnl"/>
                </w:rPr>
                <w:delText>AJ, AX, AAJ, AAX</w:delText>
              </w:r>
            </w:del>
          </w:p>
        </w:tc>
      </w:tr>
      <w:tr w:rsidR="005474B1" w:rsidRPr="008516DD" w14:paraId="6ACB668A" w14:textId="77777777" w:rsidTr="00D35BA5">
        <w:trPr>
          <w:del w:id="1077" w:author="Author"/>
        </w:trPr>
        <w:tc>
          <w:tcPr>
            <w:tcW w:w="1075" w:type="dxa"/>
          </w:tcPr>
          <w:p w14:paraId="22899C0D" w14:textId="77777777" w:rsidR="005474B1" w:rsidRPr="00641BDB" w:rsidRDefault="005474B1" w:rsidP="005474B1">
            <w:pPr>
              <w:pStyle w:val="NormalWeb"/>
              <w:rPr>
                <w:del w:id="1078" w:author="Author"/>
                <w:rFonts w:ascii="Arial" w:hAnsi="Arial" w:cs="Arial"/>
                <w:szCs w:val="17"/>
                <w:lang w:val="es-ES_tradnl"/>
              </w:rPr>
            </w:pPr>
            <w:del w:id="1079" w:author="Author">
              <w:r w:rsidRPr="00641BDB">
                <w:rPr>
                  <w:rFonts w:ascii="Arial" w:eastAsia="Times New Roman" w:hAnsi="Arial" w:cs="Arial"/>
                  <w:szCs w:val="17"/>
                  <w:lang w:val="es-ES_tradnl"/>
                </w:rPr>
                <w:delText>[RSG-10</w:delText>
              </w:r>
              <w:r w:rsidR="0088276D" w:rsidRPr="00641BDB">
                <w:rPr>
                  <w:rFonts w:ascii="Arial" w:eastAsia="Times New Roman" w:hAnsi="Arial" w:cs="Arial"/>
                  <w:szCs w:val="17"/>
                  <w:lang w:val="es-ES_tradnl"/>
                </w:rPr>
                <w:delText>5</w:delText>
              </w:r>
              <w:r w:rsidRPr="00641BDB">
                <w:rPr>
                  <w:rFonts w:ascii="Arial" w:eastAsia="Times New Roman" w:hAnsi="Arial" w:cs="Arial"/>
                  <w:szCs w:val="17"/>
                  <w:lang w:val="es-ES_tradnl"/>
                </w:rPr>
                <w:delText>]</w:delText>
              </w:r>
            </w:del>
          </w:p>
        </w:tc>
        <w:tc>
          <w:tcPr>
            <w:tcW w:w="5670" w:type="dxa"/>
          </w:tcPr>
          <w:p w14:paraId="1434714C" w14:textId="77777777" w:rsidR="005474B1" w:rsidRPr="00641BDB" w:rsidRDefault="00BE7228" w:rsidP="00BE7228">
            <w:pPr>
              <w:spacing w:before="100" w:beforeAutospacing="1" w:after="100" w:afterAutospacing="1" w:line="276" w:lineRule="auto"/>
              <w:jc w:val="both"/>
              <w:rPr>
                <w:del w:id="1080" w:author="Author"/>
                <w:rFonts w:asciiTheme="minorBidi" w:eastAsia="Times New Roman" w:hAnsiTheme="minorBidi" w:cstheme="minorBidi"/>
                <w:szCs w:val="17"/>
                <w:lang w:val="es-ES_tradnl"/>
              </w:rPr>
            </w:pPr>
            <w:del w:id="1081" w:author="Author">
              <w:r w:rsidRPr="00641BDB">
                <w:rPr>
                  <w:rFonts w:asciiTheme="minorBidi" w:eastAsia="Times New Roman" w:hAnsiTheme="minorBidi" w:cstheme="minorBidi"/>
                  <w:szCs w:val="17"/>
                  <w:lang w:val="es-ES_tradnl"/>
                </w:rPr>
                <w:delText xml:space="preserve">Las API web DEBEN admitir el almacenamiento en caché de los resultados de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y PUEDEN admitir el almacenamiento en caché de los resultados de otros métodos HTTP.</w:delText>
              </w:r>
            </w:del>
          </w:p>
        </w:tc>
        <w:tc>
          <w:tcPr>
            <w:tcW w:w="2515" w:type="dxa"/>
          </w:tcPr>
          <w:p w14:paraId="3AEB2A88" w14:textId="77777777" w:rsidR="005474B1" w:rsidRPr="00641BDB" w:rsidRDefault="005474B1" w:rsidP="005474B1">
            <w:pPr>
              <w:pStyle w:val="NormalWeb"/>
              <w:rPr>
                <w:del w:id="1082" w:author="Author"/>
                <w:rFonts w:asciiTheme="minorBidi" w:hAnsiTheme="minorBidi" w:cstheme="minorBidi"/>
                <w:szCs w:val="17"/>
                <w:lang w:val="es-ES_tradnl"/>
              </w:rPr>
            </w:pPr>
            <w:del w:id="1083" w:author="Author">
              <w:r w:rsidRPr="00641BDB">
                <w:rPr>
                  <w:rFonts w:asciiTheme="minorBidi" w:hAnsiTheme="minorBidi" w:cstheme="minorBidi"/>
                  <w:szCs w:val="17"/>
                  <w:lang w:val="es-ES_tradnl"/>
                </w:rPr>
                <w:delText>AJ, AX, AAJ</w:delText>
              </w:r>
            </w:del>
          </w:p>
        </w:tc>
      </w:tr>
      <w:tr w:rsidR="005474B1" w:rsidRPr="008516DD" w14:paraId="75216937" w14:textId="77777777" w:rsidTr="00D35BA5">
        <w:trPr>
          <w:del w:id="1084" w:author="Author"/>
        </w:trPr>
        <w:tc>
          <w:tcPr>
            <w:tcW w:w="1075" w:type="dxa"/>
          </w:tcPr>
          <w:p w14:paraId="1829B2BF" w14:textId="77777777" w:rsidR="005474B1" w:rsidRPr="00641BDB" w:rsidRDefault="005474B1" w:rsidP="005474B1">
            <w:pPr>
              <w:pStyle w:val="NormalWeb"/>
              <w:rPr>
                <w:del w:id="1085" w:author="Author"/>
                <w:rFonts w:ascii="Arial" w:hAnsi="Arial" w:cs="Arial"/>
                <w:szCs w:val="17"/>
                <w:lang w:val="es-ES_tradnl"/>
              </w:rPr>
            </w:pPr>
            <w:del w:id="1086" w:author="Author">
              <w:r w:rsidRPr="00641BDB">
                <w:rPr>
                  <w:rFonts w:ascii="Arial" w:eastAsia="Times New Roman" w:hAnsi="Arial" w:cs="Arial"/>
                  <w:szCs w:val="17"/>
                  <w:lang w:val="es-ES_tradnl"/>
                </w:rPr>
                <w:delText>[RSG-11</w:delText>
              </w:r>
              <w:r w:rsidR="0088276D" w:rsidRPr="00641BDB">
                <w:rPr>
                  <w:rFonts w:ascii="Arial" w:eastAsia="Times New Roman" w:hAnsi="Arial" w:cs="Arial"/>
                  <w:szCs w:val="17"/>
                  <w:lang w:val="es-ES_tradnl"/>
                </w:rPr>
                <w:delText>3</w:delText>
              </w:r>
              <w:r w:rsidRPr="00641BDB">
                <w:rPr>
                  <w:rFonts w:ascii="Arial" w:eastAsia="Times New Roman" w:hAnsi="Arial" w:cs="Arial"/>
                  <w:szCs w:val="17"/>
                  <w:lang w:val="es-ES_tradnl"/>
                </w:rPr>
                <w:delText>]</w:delText>
              </w:r>
            </w:del>
          </w:p>
        </w:tc>
        <w:tc>
          <w:tcPr>
            <w:tcW w:w="5670" w:type="dxa"/>
          </w:tcPr>
          <w:p w14:paraId="12BB118C" w14:textId="77777777" w:rsidR="005474B1" w:rsidRPr="00641BDB" w:rsidRDefault="007516F3" w:rsidP="007516F3">
            <w:pPr>
              <w:spacing w:before="100" w:beforeAutospacing="1" w:after="100" w:afterAutospacing="1" w:line="276" w:lineRule="auto"/>
              <w:jc w:val="both"/>
              <w:rPr>
                <w:del w:id="1087" w:author="Author"/>
                <w:rFonts w:asciiTheme="minorBidi" w:eastAsia="Times New Roman" w:hAnsiTheme="minorBidi" w:cstheme="minorBidi"/>
                <w:szCs w:val="17"/>
                <w:lang w:val="es-ES_tradnl"/>
              </w:rPr>
            </w:pPr>
            <w:del w:id="1088" w:author="Author">
              <w:r w:rsidRPr="00641BDB">
                <w:rPr>
                  <w:rFonts w:asciiTheme="minorBidi" w:eastAsia="Times New Roman" w:hAnsiTheme="minorBidi" w:cstheme="minorBidi"/>
                  <w:szCs w:val="17"/>
                  <w:lang w:val="es-ES_tradnl"/>
                </w:rPr>
                <w:delText xml:space="preserve">Si una API web es compatible con la gestión de preferencias, en el contrato de servicio DEBE </w:delText>
              </w:r>
              <w:r w:rsidR="005329D7" w:rsidRPr="00641BDB">
                <w:rPr>
                  <w:rFonts w:asciiTheme="minorBidi" w:eastAsia="Times New Roman" w:hAnsiTheme="minorBidi" w:cstheme="minorBidi"/>
                  <w:szCs w:val="17"/>
                  <w:lang w:val="es-ES_tradnl"/>
                </w:rPr>
                <w:delText>indicarse</w:delText>
              </w:r>
              <w:r w:rsidR="005329D7"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 xml:space="preserve">la nomenclatura de las preferencias que PUEDEN establecerse mediante el encabezado </w:delText>
              </w:r>
              <w:r w:rsidRPr="00641BDB">
                <w:rPr>
                  <w:rFonts w:ascii="Courier New" w:eastAsia="Times New Roman" w:hAnsi="Courier New" w:cs="Courier New"/>
                  <w:szCs w:val="17"/>
                  <w:lang w:val="es-ES_tradnl"/>
                </w:rPr>
                <w:delText>Prefer</w:delText>
              </w:r>
              <w:r w:rsidRPr="00641BDB">
                <w:rPr>
                  <w:rFonts w:asciiTheme="minorBidi" w:eastAsia="Times New Roman" w:hAnsiTheme="minorBidi" w:cstheme="minorBidi"/>
                  <w:szCs w:val="17"/>
                  <w:lang w:val="es-ES_tradnl"/>
                </w:rPr>
                <w:delText>.</w:delText>
              </w:r>
            </w:del>
          </w:p>
        </w:tc>
        <w:tc>
          <w:tcPr>
            <w:tcW w:w="2515" w:type="dxa"/>
          </w:tcPr>
          <w:p w14:paraId="2D9CD844" w14:textId="77777777" w:rsidR="005474B1" w:rsidRPr="00641BDB" w:rsidRDefault="005474B1" w:rsidP="005474B1">
            <w:pPr>
              <w:pStyle w:val="NormalWeb"/>
              <w:rPr>
                <w:del w:id="1089" w:author="Author"/>
                <w:rFonts w:asciiTheme="minorBidi" w:hAnsiTheme="minorBidi" w:cstheme="minorBidi"/>
                <w:szCs w:val="17"/>
                <w:lang w:val="es-ES_tradnl"/>
              </w:rPr>
            </w:pPr>
            <w:del w:id="1090" w:author="Author">
              <w:r w:rsidRPr="00641BDB">
                <w:rPr>
                  <w:rFonts w:asciiTheme="minorBidi" w:hAnsiTheme="minorBidi" w:cstheme="minorBidi"/>
                  <w:szCs w:val="17"/>
                  <w:lang w:val="es-ES_tradnl"/>
                </w:rPr>
                <w:delText>AAJ, AAX, AJ, AX</w:delText>
              </w:r>
            </w:del>
          </w:p>
        </w:tc>
      </w:tr>
      <w:tr w:rsidR="005474B1" w:rsidRPr="008516DD" w14:paraId="1AB97476" w14:textId="77777777" w:rsidTr="00D35BA5">
        <w:trPr>
          <w:del w:id="1091" w:author="Author"/>
        </w:trPr>
        <w:tc>
          <w:tcPr>
            <w:tcW w:w="1075" w:type="dxa"/>
          </w:tcPr>
          <w:p w14:paraId="1DCE4BE2" w14:textId="77777777" w:rsidR="005474B1" w:rsidRPr="00641BDB" w:rsidRDefault="005474B1" w:rsidP="005474B1">
            <w:pPr>
              <w:pStyle w:val="NormalWeb"/>
              <w:rPr>
                <w:del w:id="1092" w:author="Author"/>
                <w:rFonts w:ascii="Arial" w:hAnsi="Arial" w:cs="Arial"/>
                <w:szCs w:val="17"/>
                <w:lang w:val="es-ES_tradnl"/>
              </w:rPr>
            </w:pPr>
            <w:del w:id="1093" w:author="Author">
              <w:r w:rsidRPr="00641BDB">
                <w:rPr>
                  <w:rFonts w:ascii="Arial" w:eastAsia="Times New Roman" w:hAnsi="Arial" w:cs="Arial"/>
                  <w:szCs w:val="17"/>
                  <w:lang w:val="es-ES_tradnl"/>
                </w:rPr>
                <w:delText>[RSG-11</w:delText>
              </w:r>
              <w:r w:rsidR="0088276D" w:rsidRPr="00641BDB">
                <w:rPr>
                  <w:rFonts w:ascii="Arial" w:eastAsia="Times New Roman" w:hAnsi="Arial" w:cs="Arial"/>
                  <w:szCs w:val="17"/>
                  <w:lang w:val="es-ES_tradnl"/>
                </w:rPr>
                <w:delText>4</w:delText>
              </w:r>
              <w:r w:rsidRPr="00641BDB">
                <w:rPr>
                  <w:rFonts w:ascii="Arial" w:eastAsia="Times New Roman" w:hAnsi="Arial" w:cs="Arial"/>
                  <w:szCs w:val="17"/>
                  <w:lang w:val="es-ES_tradnl"/>
                </w:rPr>
                <w:delText>]</w:delText>
              </w:r>
            </w:del>
          </w:p>
        </w:tc>
        <w:tc>
          <w:tcPr>
            <w:tcW w:w="5670" w:type="dxa"/>
          </w:tcPr>
          <w:p w14:paraId="0E41DBF8" w14:textId="77777777" w:rsidR="005474B1" w:rsidRPr="00641BDB" w:rsidRDefault="001F7F02" w:rsidP="001F7F02">
            <w:pPr>
              <w:spacing w:before="100" w:beforeAutospacing="1" w:after="100" w:afterAutospacing="1" w:line="276" w:lineRule="auto"/>
              <w:jc w:val="both"/>
              <w:rPr>
                <w:del w:id="1094" w:author="Author"/>
                <w:rFonts w:asciiTheme="minorBidi" w:eastAsia="Times New Roman" w:hAnsiTheme="minorBidi" w:cstheme="minorBidi"/>
                <w:szCs w:val="17"/>
                <w:lang w:val="es-ES_tradnl"/>
              </w:rPr>
            </w:pPr>
            <w:del w:id="1095" w:author="Author">
              <w:r w:rsidRPr="00641BDB">
                <w:rPr>
                  <w:rFonts w:asciiTheme="minorBidi" w:eastAsia="Times New Roman" w:hAnsiTheme="minorBidi" w:cstheme="minorBidi"/>
                  <w:szCs w:val="17"/>
                  <w:lang w:val="es-ES_tradnl"/>
                </w:rPr>
                <w:delText xml:space="preserve">Si una API web permite la traducción de datos, DEBE admitir el encabezado de petición HTTP </w:delText>
              </w:r>
              <w:r w:rsidRPr="00641BDB">
                <w:rPr>
                  <w:rFonts w:ascii="Courier New" w:eastAsia="Times New Roman" w:hAnsi="Courier New" w:cs="Courier New"/>
                  <w:szCs w:val="17"/>
                  <w:lang w:val="es-ES_tradnl"/>
                </w:rPr>
                <w:delText>Accept-Language</w:delText>
              </w:r>
              <w:r w:rsidRPr="00641BDB">
                <w:rPr>
                  <w:rFonts w:asciiTheme="minorBidi" w:eastAsia="Times New Roman" w:hAnsiTheme="minorBidi" w:cstheme="minorBidi"/>
                  <w:szCs w:val="17"/>
                  <w:lang w:val="es-ES_tradnl"/>
                </w:rPr>
                <w:delText xml:space="preserve"> con el que se indica el conjunto de lenguas naturales preferidas para la respuesta, conforme a lo especificado en la Norma RFC 7231 del IETF.</w:delText>
              </w:r>
            </w:del>
          </w:p>
        </w:tc>
        <w:tc>
          <w:tcPr>
            <w:tcW w:w="2515" w:type="dxa"/>
          </w:tcPr>
          <w:p w14:paraId="0FA07BC9" w14:textId="77777777" w:rsidR="005474B1" w:rsidRPr="00641BDB" w:rsidRDefault="005474B1" w:rsidP="005474B1">
            <w:pPr>
              <w:pStyle w:val="NormalWeb"/>
              <w:rPr>
                <w:del w:id="1096" w:author="Author"/>
                <w:rFonts w:asciiTheme="minorBidi" w:hAnsiTheme="minorBidi" w:cstheme="minorBidi"/>
                <w:szCs w:val="17"/>
                <w:lang w:val="es-ES_tradnl"/>
              </w:rPr>
            </w:pPr>
            <w:del w:id="1097" w:author="Author">
              <w:r w:rsidRPr="00641BDB">
                <w:rPr>
                  <w:rFonts w:asciiTheme="minorBidi" w:hAnsiTheme="minorBidi" w:cstheme="minorBidi"/>
                  <w:szCs w:val="17"/>
                  <w:lang w:val="es-ES_tradnl"/>
                </w:rPr>
                <w:delText>AJ, AX, AAJ, AAX</w:delText>
              </w:r>
            </w:del>
          </w:p>
        </w:tc>
      </w:tr>
      <w:tr w:rsidR="005474B1" w:rsidRPr="008516DD" w14:paraId="6AEEBE53" w14:textId="77777777" w:rsidTr="00D35BA5">
        <w:trPr>
          <w:del w:id="1098" w:author="Author"/>
        </w:trPr>
        <w:tc>
          <w:tcPr>
            <w:tcW w:w="1075" w:type="dxa"/>
          </w:tcPr>
          <w:p w14:paraId="57B58D4F" w14:textId="77777777" w:rsidR="005474B1" w:rsidRPr="00641BDB" w:rsidRDefault="005474B1" w:rsidP="005474B1">
            <w:pPr>
              <w:pStyle w:val="NormalWeb"/>
              <w:rPr>
                <w:del w:id="1099" w:author="Author"/>
                <w:rFonts w:ascii="Arial" w:hAnsi="Arial" w:cs="Arial"/>
                <w:szCs w:val="17"/>
                <w:lang w:val="es-ES_tradnl"/>
              </w:rPr>
            </w:pPr>
            <w:del w:id="1100" w:author="Author">
              <w:r w:rsidRPr="00641BDB">
                <w:rPr>
                  <w:rFonts w:ascii="Arial" w:hAnsi="Arial" w:cs="Arial"/>
                  <w:szCs w:val="17"/>
                  <w:lang w:val="es-ES_tradnl"/>
                </w:rPr>
                <w:delText>[RSG-11</w:delText>
              </w:r>
              <w:r w:rsidR="0088276D" w:rsidRPr="00641BDB">
                <w:rPr>
                  <w:rFonts w:ascii="Arial" w:hAnsi="Arial" w:cs="Arial"/>
                  <w:szCs w:val="17"/>
                  <w:lang w:val="es-ES_tradnl"/>
                </w:rPr>
                <w:delText>6</w:delText>
              </w:r>
              <w:r w:rsidRPr="00641BDB">
                <w:rPr>
                  <w:rFonts w:ascii="Arial" w:hAnsi="Arial" w:cs="Arial"/>
                  <w:szCs w:val="17"/>
                  <w:lang w:val="es-ES_tradnl"/>
                </w:rPr>
                <w:delText>]</w:delText>
              </w:r>
            </w:del>
          </w:p>
        </w:tc>
        <w:tc>
          <w:tcPr>
            <w:tcW w:w="5670" w:type="dxa"/>
          </w:tcPr>
          <w:p w14:paraId="6AFB039C" w14:textId="77777777" w:rsidR="005474B1" w:rsidRPr="00641BDB" w:rsidRDefault="00112C28" w:rsidP="00112C28">
            <w:pPr>
              <w:spacing w:before="100" w:beforeAutospacing="1" w:after="100" w:afterAutospacing="1" w:line="276" w:lineRule="auto"/>
              <w:jc w:val="both"/>
              <w:rPr>
                <w:del w:id="1101" w:author="Author"/>
                <w:rFonts w:asciiTheme="minorBidi" w:eastAsia="Times New Roman" w:hAnsiTheme="minorBidi" w:cstheme="minorBidi"/>
                <w:szCs w:val="17"/>
                <w:lang w:val="es-ES_tradnl"/>
              </w:rPr>
            </w:pPr>
            <w:del w:id="1102" w:author="Author">
              <w:r w:rsidRPr="00641BDB">
                <w:rPr>
                  <w:rFonts w:asciiTheme="minorBidi" w:eastAsia="Times New Roman" w:hAnsiTheme="minorBidi" w:cstheme="minorBidi"/>
                  <w:szCs w:val="17"/>
                  <w:lang w:val="es-ES_tradnl"/>
                </w:rPr>
                <w:delText>Confidencialidad: las API y su información DEBEN ser identificadas, clasificadas y protegidas en todo momento frente a acciones no autorizadas de acceso, difusión e interceptación. DEBEN seguirse los principios de mínimos privilegios, cero confianza, necesidad de conocer y necesidad de compartir.</w:delText>
              </w:r>
            </w:del>
          </w:p>
        </w:tc>
        <w:tc>
          <w:tcPr>
            <w:tcW w:w="2515" w:type="dxa"/>
          </w:tcPr>
          <w:p w14:paraId="3AC677CD" w14:textId="77777777" w:rsidR="005474B1" w:rsidRPr="00641BDB" w:rsidRDefault="005474B1" w:rsidP="005474B1">
            <w:pPr>
              <w:pStyle w:val="NormalWeb"/>
              <w:rPr>
                <w:del w:id="1103" w:author="Author"/>
                <w:rFonts w:asciiTheme="minorBidi" w:hAnsiTheme="minorBidi" w:cstheme="minorBidi"/>
                <w:szCs w:val="17"/>
                <w:lang w:val="es-ES_tradnl"/>
              </w:rPr>
            </w:pPr>
            <w:del w:id="1104" w:author="Author">
              <w:r w:rsidRPr="00641BDB">
                <w:rPr>
                  <w:rFonts w:asciiTheme="minorBidi" w:hAnsiTheme="minorBidi" w:cstheme="minorBidi"/>
                  <w:szCs w:val="17"/>
                  <w:lang w:val="es-ES_tradnl"/>
                </w:rPr>
                <w:delText>AJ, AX, AAJ, AAX</w:delText>
              </w:r>
            </w:del>
          </w:p>
        </w:tc>
      </w:tr>
      <w:tr w:rsidR="005474B1" w:rsidRPr="008516DD" w14:paraId="02C9AEFF" w14:textId="77777777" w:rsidTr="00D35BA5">
        <w:trPr>
          <w:del w:id="1105" w:author="Author"/>
        </w:trPr>
        <w:tc>
          <w:tcPr>
            <w:tcW w:w="1075" w:type="dxa"/>
          </w:tcPr>
          <w:p w14:paraId="64086199" w14:textId="77777777" w:rsidR="005474B1" w:rsidRPr="00641BDB" w:rsidRDefault="005474B1" w:rsidP="005474B1">
            <w:pPr>
              <w:pStyle w:val="NormalWeb"/>
              <w:rPr>
                <w:del w:id="1106" w:author="Author"/>
                <w:rFonts w:ascii="Arial" w:hAnsi="Arial" w:cs="Arial"/>
                <w:szCs w:val="17"/>
                <w:lang w:val="es-ES_tradnl"/>
              </w:rPr>
            </w:pPr>
            <w:del w:id="1107" w:author="Author">
              <w:r w:rsidRPr="00641BDB">
                <w:rPr>
                  <w:rFonts w:ascii="Arial" w:hAnsi="Arial" w:cs="Arial"/>
                  <w:szCs w:val="17"/>
                  <w:lang w:val="es-ES_tradnl"/>
                </w:rPr>
                <w:delText>[RSG-11</w:delText>
              </w:r>
              <w:r w:rsidR="0088276D" w:rsidRPr="00641BDB">
                <w:rPr>
                  <w:rFonts w:ascii="Arial" w:hAnsi="Arial" w:cs="Arial"/>
                  <w:szCs w:val="17"/>
                  <w:lang w:val="es-ES_tradnl"/>
                </w:rPr>
                <w:delText>7</w:delText>
              </w:r>
              <w:r w:rsidRPr="00641BDB">
                <w:rPr>
                  <w:rFonts w:ascii="Arial" w:hAnsi="Arial" w:cs="Arial"/>
                  <w:szCs w:val="17"/>
                  <w:lang w:val="es-ES_tradnl"/>
                </w:rPr>
                <w:delText>]</w:delText>
              </w:r>
            </w:del>
          </w:p>
        </w:tc>
        <w:tc>
          <w:tcPr>
            <w:tcW w:w="5670" w:type="dxa"/>
          </w:tcPr>
          <w:p w14:paraId="309516B4" w14:textId="77777777" w:rsidR="005474B1" w:rsidRPr="00641BDB" w:rsidRDefault="002F4B1F" w:rsidP="002F4B1F">
            <w:pPr>
              <w:spacing w:before="100" w:beforeAutospacing="1" w:after="100" w:afterAutospacing="1" w:line="276" w:lineRule="auto"/>
              <w:jc w:val="both"/>
              <w:rPr>
                <w:del w:id="1108" w:author="Author"/>
                <w:rFonts w:asciiTheme="minorBidi" w:eastAsia="Times New Roman" w:hAnsiTheme="minorBidi" w:cstheme="minorBidi"/>
                <w:szCs w:val="17"/>
                <w:lang w:val="es-ES_tradnl"/>
              </w:rPr>
            </w:pPr>
            <w:del w:id="1109" w:author="Author">
              <w:r w:rsidRPr="00641BDB">
                <w:rPr>
                  <w:rFonts w:asciiTheme="minorBidi" w:eastAsia="Times New Roman" w:hAnsiTheme="minorBidi" w:cstheme="minorBidi"/>
                  <w:szCs w:val="17"/>
                  <w:lang w:val="es-ES_tradnl"/>
                </w:rPr>
                <w:delText>Garantía de integridad: las API y su información DEBEN estar protegidas contra acciones no autorizadas de modificación, duplicación, corrupción y destrucción. La modificación de la información DEBE realizarse mediante transacciones e interfaces aprobadas. La actualización de los sistemas DEBE llevarse a cabo mediante procesos aprobados de gestión de la configuración, gestión de cambios y gestión de parches.</w:delText>
              </w:r>
            </w:del>
          </w:p>
        </w:tc>
        <w:tc>
          <w:tcPr>
            <w:tcW w:w="2515" w:type="dxa"/>
          </w:tcPr>
          <w:p w14:paraId="6294D559" w14:textId="77777777" w:rsidR="005474B1" w:rsidRPr="00641BDB" w:rsidRDefault="005474B1" w:rsidP="005474B1">
            <w:pPr>
              <w:pStyle w:val="NormalWeb"/>
              <w:rPr>
                <w:del w:id="1110" w:author="Author"/>
                <w:rFonts w:asciiTheme="minorBidi" w:hAnsiTheme="minorBidi" w:cstheme="minorBidi"/>
                <w:szCs w:val="17"/>
                <w:lang w:val="es-ES_tradnl"/>
              </w:rPr>
            </w:pPr>
            <w:del w:id="1111" w:author="Author">
              <w:r w:rsidRPr="00641BDB">
                <w:rPr>
                  <w:rFonts w:asciiTheme="minorBidi" w:hAnsiTheme="minorBidi" w:cstheme="minorBidi"/>
                  <w:szCs w:val="17"/>
                  <w:lang w:val="es-ES_tradnl"/>
                </w:rPr>
                <w:delText>AJ, AX, AAJ, AAX</w:delText>
              </w:r>
            </w:del>
          </w:p>
        </w:tc>
      </w:tr>
      <w:tr w:rsidR="005474B1" w:rsidRPr="008516DD" w14:paraId="2D4DD4DA" w14:textId="77777777" w:rsidTr="00D35BA5">
        <w:trPr>
          <w:del w:id="1112" w:author="Author"/>
        </w:trPr>
        <w:tc>
          <w:tcPr>
            <w:tcW w:w="1075" w:type="dxa"/>
          </w:tcPr>
          <w:p w14:paraId="0E4B2330" w14:textId="77777777" w:rsidR="005474B1" w:rsidRPr="00641BDB" w:rsidRDefault="005474B1" w:rsidP="00B85628">
            <w:pPr>
              <w:pStyle w:val="NormalWeb"/>
              <w:spacing w:after="0" w:afterAutospacing="0"/>
              <w:rPr>
                <w:del w:id="1113" w:author="Author"/>
                <w:rFonts w:ascii="Arial" w:hAnsi="Arial" w:cs="Arial"/>
                <w:szCs w:val="17"/>
                <w:lang w:val="es-ES_tradnl"/>
              </w:rPr>
            </w:pPr>
            <w:del w:id="1114" w:author="Author">
              <w:r w:rsidRPr="00641BDB">
                <w:rPr>
                  <w:rFonts w:ascii="Arial" w:hAnsi="Arial" w:cs="Arial"/>
                  <w:szCs w:val="17"/>
                  <w:lang w:val="es-ES_tradnl"/>
                </w:rPr>
                <w:delText>[RSG-11</w:delText>
              </w:r>
              <w:r w:rsidR="0088276D" w:rsidRPr="00641BDB">
                <w:rPr>
                  <w:rFonts w:ascii="Arial" w:hAnsi="Arial" w:cs="Arial"/>
                  <w:szCs w:val="17"/>
                  <w:lang w:val="es-ES_tradnl"/>
                </w:rPr>
                <w:delText>8</w:delText>
              </w:r>
              <w:r w:rsidRPr="00641BDB">
                <w:rPr>
                  <w:rFonts w:ascii="Arial" w:hAnsi="Arial" w:cs="Arial"/>
                  <w:szCs w:val="17"/>
                  <w:lang w:val="es-ES_tradnl"/>
                </w:rPr>
                <w:delText>]</w:delText>
              </w:r>
            </w:del>
          </w:p>
        </w:tc>
        <w:tc>
          <w:tcPr>
            <w:tcW w:w="5670" w:type="dxa"/>
          </w:tcPr>
          <w:p w14:paraId="7391A4E7" w14:textId="77777777" w:rsidR="005474B1" w:rsidRPr="00641BDB" w:rsidRDefault="002A4648" w:rsidP="002A4648">
            <w:pPr>
              <w:spacing w:before="100" w:beforeAutospacing="1" w:after="100" w:afterAutospacing="1" w:line="276" w:lineRule="auto"/>
              <w:jc w:val="both"/>
              <w:rPr>
                <w:del w:id="1115" w:author="Author"/>
                <w:rFonts w:asciiTheme="minorBidi" w:eastAsia="Times New Roman" w:hAnsiTheme="minorBidi" w:cstheme="minorBidi"/>
                <w:szCs w:val="17"/>
                <w:lang w:val="es-ES_tradnl"/>
              </w:rPr>
            </w:pPr>
            <w:del w:id="1116" w:author="Author">
              <w:r w:rsidRPr="00641BDB">
                <w:rPr>
                  <w:rFonts w:asciiTheme="minorBidi" w:eastAsia="Times New Roman" w:hAnsiTheme="minorBidi" w:cstheme="minorBidi"/>
                  <w:szCs w:val="17"/>
                  <w:lang w:val="es-ES_tradnl"/>
                </w:rPr>
                <w:delText>Disponibilidad: las API y su información DEBEN estar disponibles para los usuarios autorizados en el debido momento, conforme se especifica en los acuerdos de nivel de servicio, las políticas de control de acceso y los procesos operativos definidos.</w:delText>
              </w:r>
            </w:del>
          </w:p>
        </w:tc>
        <w:tc>
          <w:tcPr>
            <w:tcW w:w="2515" w:type="dxa"/>
          </w:tcPr>
          <w:p w14:paraId="3570392A" w14:textId="77777777" w:rsidR="005474B1" w:rsidRPr="00641BDB" w:rsidRDefault="005474B1" w:rsidP="00B85628">
            <w:pPr>
              <w:pStyle w:val="NormalWeb"/>
              <w:spacing w:after="0" w:afterAutospacing="0"/>
              <w:rPr>
                <w:del w:id="1117" w:author="Author"/>
                <w:rFonts w:asciiTheme="minorBidi" w:hAnsiTheme="minorBidi" w:cstheme="minorBidi"/>
                <w:szCs w:val="17"/>
                <w:lang w:val="es-ES_tradnl"/>
              </w:rPr>
            </w:pPr>
            <w:del w:id="1118" w:author="Author">
              <w:r w:rsidRPr="00641BDB">
                <w:rPr>
                  <w:rFonts w:asciiTheme="minorBidi" w:hAnsiTheme="minorBidi" w:cstheme="minorBidi"/>
                  <w:szCs w:val="17"/>
                  <w:lang w:val="es-ES_tradnl"/>
                </w:rPr>
                <w:delText>AJ, AX, AAJ, AAX</w:delText>
              </w:r>
            </w:del>
          </w:p>
        </w:tc>
      </w:tr>
      <w:tr w:rsidR="005474B1" w:rsidRPr="008516DD" w14:paraId="4748886E" w14:textId="77777777" w:rsidTr="00D35BA5">
        <w:trPr>
          <w:del w:id="1119" w:author="Author"/>
        </w:trPr>
        <w:tc>
          <w:tcPr>
            <w:tcW w:w="1075" w:type="dxa"/>
          </w:tcPr>
          <w:p w14:paraId="1DEB8BCF" w14:textId="77777777" w:rsidR="005474B1" w:rsidRPr="00641BDB" w:rsidRDefault="005474B1" w:rsidP="00B85628">
            <w:pPr>
              <w:pStyle w:val="NormalWeb"/>
              <w:spacing w:after="0" w:afterAutospacing="0"/>
              <w:rPr>
                <w:del w:id="1120" w:author="Author"/>
                <w:rFonts w:ascii="Arial" w:hAnsi="Arial" w:cs="Arial"/>
                <w:szCs w:val="17"/>
                <w:lang w:val="es-ES_tradnl"/>
              </w:rPr>
            </w:pPr>
            <w:del w:id="1121" w:author="Author">
              <w:r w:rsidRPr="00641BDB">
                <w:rPr>
                  <w:rFonts w:ascii="Arial" w:hAnsi="Arial" w:cs="Arial"/>
                  <w:szCs w:val="17"/>
                  <w:lang w:val="es-ES_tradnl"/>
                </w:rPr>
                <w:delText>[RSG-11</w:delText>
              </w:r>
              <w:r w:rsidR="0088276D" w:rsidRPr="00641BDB">
                <w:rPr>
                  <w:rFonts w:ascii="Arial" w:hAnsi="Arial" w:cs="Arial"/>
                  <w:szCs w:val="17"/>
                  <w:lang w:val="es-ES_tradnl"/>
                </w:rPr>
                <w:delText>9</w:delText>
              </w:r>
              <w:r w:rsidRPr="00641BDB">
                <w:rPr>
                  <w:rFonts w:ascii="Arial" w:hAnsi="Arial" w:cs="Arial"/>
                  <w:szCs w:val="17"/>
                  <w:lang w:val="es-ES_tradnl"/>
                </w:rPr>
                <w:delText>]</w:delText>
              </w:r>
            </w:del>
          </w:p>
        </w:tc>
        <w:tc>
          <w:tcPr>
            <w:tcW w:w="5670" w:type="dxa"/>
          </w:tcPr>
          <w:p w14:paraId="705F4B27" w14:textId="77777777" w:rsidR="005474B1" w:rsidRPr="00641BDB" w:rsidRDefault="00223797" w:rsidP="00617B82">
            <w:pPr>
              <w:jc w:val="both"/>
              <w:rPr>
                <w:del w:id="1122" w:author="Author"/>
                <w:rFonts w:asciiTheme="minorBidi" w:hAnsiTheme="minorBidi" w:cstheme="minorBidi"/>
                <w:szCs w:val="17"/>
                <w:lang w:val="es-ES_tradnl"/>
              </w:rPr>
            </w:pPr>
            <w:del w:id="1123" w:author="Author">
              <w:r w:rsidRPr="00641BDB">
                <w:rPr>
                  <w:rFonts w:asciiTheme="minorBidi" w:hAnsiTheme="minorBidi" w:cstheme="minorBidi"/>
                  <w:szCs w:val="17"/>
                  <w:lang w:val="es-ES_tradnl"/>
                </w:rPr>
                <w:delText>No repudio: toda transacción procesada o acción realizada por las API DEBE garantizar el no repudio mediante la auditoría, autorización y autenticación adecuadas, rutas seguras y servicios y mecanismos de no repudio.</w:delText>
              </w:r>
            </w:del>
          </w:p>
        </w:tc>
        <w:tc>
          <w:tcPr>
            <w:tcW w:w="2515" w:type="dxa"/>
          </w:tcPr>
          <w:p w14:paraId="12D317E6" w14:textId="77777777" w:rsidR="005474B1" w:rsidRPr="00641BDB" w:rsidRDefault="005474B1" w:rsidP="00B85628">
            <w:pPr>
              <w:pStyle w:val="NormalWeb"/>
              <w:spacing w:after="0" w:afterAutospacing="0"/>
              <w:rPr>
                <w:del w:id="1124" w:author="Author"/>
                <w:rFonts w:asciiTheme="minorBidi" w:hAnsiTheme="minorBidi" w:cstheme="minorBidi"/>
                <w:szCs w:val="17"/>
                <w:lang w:val="es-ES_tradnl"/>
              </w:rPr>
            </w:pPr>
            <w:del w:id="1125" w:author="Author">
              <w:r w:rsidRPr="00641BDB">
                <w:rPr>
                  <w:rFonts w:asciiTheme="minorBidi" w:hAnsiTheme="minorBidi" w:cstheme="minorBidi"/>
                  <w:szCs w:val="17"/>
                  <w:lang w:val="es-ES_tradnl"/>
                </w:rPr>
                <w:delText>AJ, AX, AAJ, AAX</w:delText>
              </w:r>
            </w:del>
          </w:p>
        </w:tc>
      </w:tr>
      <w:tr w:rsidR="005474B1" w:rsidRPr="008516DD" w14:paraId="5991DF09" w14:textId="77777777" w:rsidTr="00D35BA5">
        <w:trPr>
          <w:del w:id="1126" w:author="Author"/>
        </w:trPr>
        <w:tc>
          <w:tcPr>
            <w:tcW w:w="1075" w:type="dxa"/>
          </w:tcPr>
          <w:p w14:paraId="44A6AE71" w14:textId="77777777" w:rsidR="005474B1" w:rsidRPr="00641BDB" w:rsidRDefault="005474B1" w:rsidP="00B85628">
            <w:pPr>
              <w:pStyle w:val="NormalWeb"/>
              <w:spacing w:after="0" w:afterAutospacing="0"/>
              <w:rPr>
                <w:del w:id="1127" w:author="Author"/>
                <w:rFonts w:ascii="Arial" w:hAnsi="Arial" w:cs="Arial"/>
                <w:szCs w:val="17"/>
                <w:lang w:val="es-ES_tradnl"/>
              </w:rPr>
            </w:pPr>
            <w:del w:id="1128" w:author="Author">
              <w:r w:rsidRPr="00641BDB">
                <w:rPr>
                  <w:rFonts w:ascii="Arial" w:hAnsi="Arial" w:cs="Arial"/>
                  <w:szCs w:val="17"/>
                  <w:lang w:val="es-ES_tradnl"/>
                </w:rPr>
                <w:delText>[RSG-1</w:delText>
              </w:r>
              <w:r w:rsidR="0088276D" w:rsidRPr="00641BDB">
                <w:rPr>
                  <w:rFonts w:ascii="Arial" w:hAnsi="Arial" w:cs="Arial"/>
                  <w:szCs w:val="17"/>
                  <w:lang w:val="es-ES_tradnl"/>
                </w:rPr>
                <w:delText>20</w:delText>
              </w:r>
              <w:r w:rsidRPr="00641BDB">
                <w:rPr>
                  <w:rFonts w:ascii="Arial" w:hAnsi="Arial" w:cs="Arial"/>
                  <w:szCs w:val="17"/>
                  <w:lang w:val="es-ES_tradnl"/>
                </w:rPr>
                <w:delText>]</w:delText>
              </w:r>
            </w:del>
          </w:p>
        </w:tc>
        <w:tc>
          <w:tcPr>
            <w:tcW w:w="5670" w:type="dxa"/>
          </w:tcPr>
          <w:p w14:paraId="497EEDA8" w14:textId="77777777" w:rsidR="005474B1" w:rsidRPr="00641BDB" w:rsidRDefault="00F80C57" w:rsidP="00617B82">
            <w:pPr>
              <w:jc w:val="both"/>
              <w:rPr>
                <w:del w:id="1129" w:author="Author"/>
                <w:rFonts w:asciiTheme="minorBidi" w:hAnsiTheme="minorBidi" w:cstheme="minorBidi"/>
                <w:szCs w:val="17"/>
                <w:lang w:val="es-ES_tradnl"/>
              </w:rPr>
            </w:pPr>
            <w:del w:id="1130" w:author="Author">
              <w:r w:rsidRPr="00641BDB">
                <w:rPr>
                  <w:rFonts w:asciiTheme="minorBidi" w:hAnsiTheme="minorBidi" w:cstheme="minorBidi"/>
                  <w:szCs w:val="17"/>
                  <w:lang w:val="es-ES_tradnl"/>
                </w:rPr>
                <w:delText>Autenticación, autorización, auditoría: los usuarios, los sistemas, las API o los dispositivos que participen en transacciones o acciones importantes DEBEN ser autenticados, autorizados mediante servicios de control de acceso basados en roles o atributos y mantener la separación de tareas. Además, todas las acciones DEBEN ser registradas y el nivel de autenticación debe aumentar en función del riesgo asociado a la información.</w:delText>
              </w:r>
            </w:del>
          </w:p>
        </w:tc>
        <w:tc>
          <w:tcPr>
            <w:tcW w:w="2515" w:type="dxa"/>
          </w:tcPr>
          <w:p w14:paraId="2570203F" w14:textId="77777777" w:rsidR="005474B1" w:rsidRPr="00641BDB" w:rsidRDefault="005474B1" w:rsidP="00B85628">
            <w:pPr>
              <w:pStyle w:val="NormalWeb"/>
              <w:spacing w:after="0" w:afterAutospacing="0"/>
              <w:rPr>
                <w:del w:id="1131" w:author="Author"/>
                <w:rFonts w:asciiTheme="minorBidi" w:hAnsiTheme="minorBidi" w:cstheme="minorBidi"/>
                <w:szCs w:val="17"/>
                <w:lang w:val="es-ES_tradnl"/>
              </w:rPr>
            </w:pPr>
            <w:del w:id="1132" w:author="Author">
              <w:r w:rsidRPr="00641BDB">
                <w:rPr>
                  <w:rFonts w:asciiTheme="minorBidi" w:hAnsiTheme="minorBidi" w:cstheme="minorBidi"/>
                  <w:szCs w:val="17"/>
                  <w:lang w:val="es-ES_tradnl"/>
                </w:rPr>
                <w:delText>AJ, AX, AAJ, AAX</w:delText>
              </w:r>
            </w:del>
          </w:p>
        </w:tc>
      </w:tr>
      <w:tr w:rsidR="005474B1" w:rsidRPr="008516DD" w14:paraId="28EA4AF1" w14:textId="77777777" w:rsidTr="00D35BA5">
        <w:trPr>
          <w:del w:id="1133" w:author="Author"/>
        </w:trPr>
        <w:tc>
          <w:tcPr>
            <w:tcW w:w="1075" w:type="dxa"/>
          </w:tcPr>
          <w:p w14:paraId="4C26476B" w14:textId="77777777" w:rsidR="005474B1" w:rsidRPr="00641BDB" w:rsidRDefault="005474B1" w:rsidP="005474B1">
            <w:pPr>
              <w:pStyle w:val="NormalWeb"/>
              <w:rPr>
                <w:del w:id="1134" w:author="Author"/>
                <w:rFonts w:ascii="Arial" w:hAnsi="Arial" w:cs="Arial"/>
                <w:szCs w:val="17"/>
                <w:lang w:val="es-ES_tradnl"/>
              </w:rPr>
            </w:pPr>
            <w:del w:id="1135" w:author="Author">
              <w:r w:rsidRPr="00641BDB">
                <w:rPr>
                  <w:rFonts w:ascii="Arial" w:eastAsia="Times New Roman" w:hAnsi="Arial" w:cs="Arial"/>
                  <w:szCs w:val="17"/>
                  <w:lang w:val="es-ES_tradnl"/>
                </w:rPr>
                <w:delText>[RSG-12</w:delText>
              </w:r>
              <w:r w:rsidR="0088276D" w:rsidRPr="00641BDB">
                <w:rPr>
                  <w:rFonts w:ascii="Arial" w:eastAsia="Times New Roman" w:hAnsi="Arial" w:cs="Arial"/>
                  <w:szCs w:val="17"/>
                  <w:lang w:val="es-ES_tradnl"/>
                </w:rPr>
                <w:delText>1</w:delText>
              </w:r>
              <w:r w:rsidRPr="00641BDB">
                <w:rPr>
                  <w:rFonts w:ascii="Arial" w:eastAsia="Times New Roman" w:hAnsi="Arial" w:cs="Arial"/>
                  <w:szCs w:val="17"/>
                  <w:lang w:val="es-ES_tradnl"/>
                </w:rPr>
                <w:delText>]</w:delText>
              </w:r>
            </w:del>
          </w:p>
        </w:tc>
        <w:tc>
          <w:tcPr>
            <w:tcW w:w="5670" w:type="dxa"/>
          </w:tcPr>
          <w:p w14:paraId="738EA3F7" w14:textId="77777777" w:rsidR="008D3E5D" w:rsidRPr="00641BDB" w:rsidRDefault="008D3E5D" w:rsidP="00552141">
            <w:pPr>
              <w:spacing w:after="240"/>
              <w:jc w:val="both"/>
              <w:rPr>
                <w:del w:id="1136" w:author="Author"/>
                <w:rFonts w:ascii="Arial" w:eastAsia="Times New Roman" w:hAnsi="Arial" w:cs="Arial"/>
                <w:szCs w:val="17"/>
                <w:lang w:val="es-ES_tradnl"/>
              </w:rPr>
            </w:pPr>
            <w:del w:id="1137" w:author="Author">
              <w:r w:rsidRPr="00641BDB">
                <w:rPr>
                  <w:rFonts w:ascii="Arial" w:eastAsia="Times New Roman" w:hAnsi="Arial" w:cs="Arial"/>
                  <w:szCs w:val="17"/>
                  <w:lang w:val="es-ES_tradnl"/>
                </w:rPr>
                <w:delText>En el desarrollo de las API DEBEN tenerse debidamente en cuenta las amenazas, los casos de uso malicioso, las técnicas de codificación segura, la seguridad de la capa de transporte (TLS) y las pruebas de seguridad, sobre todo:</w:delText>
              </w:r>
            </w:del>
          </w:p>
          <w:p w14:paraId="4235419A" w14:textId="77777777" w:rsidR="008D3E5D" w:rsidRPr="00641BDB" w:rsidRDefault="008D3E5D" w:rsidP="00D119C3">
            <w:pPr>
              <w:pStyle w:val="ListParagraph"/>
              <w:numPr>
                <w:ilvl w:val="0"/>
                <w:numId w:val="25"/>
              </w:numPr>
              <w:rPr>
                <w:del w:id="1138" w:author="Author"/>
                <w:rFonts w:ascii="Arial" w:hAnsi="Arial"/>
                <w:lang w:val="es-ES_tradnl"/>
              </w:rPr>
            </w:pPr>
            <w:del w:id="1139" w:author="Author">
              <w:r w:rsidRPr="00641BDB">
                <w:rPr>
                  <w:rFonts w:ascii="Arial" w:hAnsi="Arial"/>
                  <w:lang w:val="es-ES_tradnl"/>
                </w:rPr>
                <w:delText>los PUT y POST: qué modificaciones de los datos internos podrían utilizarse para atacar o transmitir información errónea;</w:delText>
              </w:r>
            </w:del>
          </w:p>
          <w:p w14:paraId="102288FD" w14:textId="77777777" w:rsidR="008D3E5D" w:rsidRPr="00641BDB" w:rsidRDefault="008D3E5D" w:rsidP="00D119C3">
            <w:pPr>
              <w:pStyle w:val="ListParagraph"/>
              <w:numPr>
                <w:ilvl w:val="0"/>
                <w:numId w:val="25"/>
              </w:numPr>
              <w:rPr>
                <w:del w:id="1140" w:author="Author"/>
                <w:rFonts w:ascii="Arial" w:hAnsi="Arial"/>
                <w:lang w:val="es-ES_tradnl"/>
              </w:rPr>
            </w:pPr>
            <w:del w:id="1141" w:author="Author">
              <w:r w:rsidRPr="00641BDB">
                <w:rPr>
                  <w:rFonts w:ascii="Arial" w:hAnsi="Arial"/>
                  <w:lang w:val="es-ES_tradnl"/>
                </w:rPr>
                <w:delText>los DELETE: podrían utilizarse para eliminar el contenido de un almacén de recursos internos;</w:delText>
              </w:r>
            </w:del>
          </w:p>
          <w:p w14:paraId="17EE15CC" w14:textId="77777777" w:rsidR="008D3E5D" w:rsidRPr="00641BDB" w:rsidRDefault="008D3E5D" w:rsidP="00D119C3">
            <w:pPr>
              <w:pStyle w:val="ListParagraph"/>
              <w:numPr>
                <w:ilvl w:val="0"/>
                <w:numId w:val="25"/>
              </w:numPr>
              <w:rPr>
                <w:del w:id="1142" w:author="Author"/>
                <w:rFonts w:ascii="Arial" w:hAnsi="Arial"/>
                <w:lang w:val="es-ES_tradnl"/>
              </w:rPr>
            </w:pPr>
            <w:del w:id="1143" w:author="Author">
              <w:r w:rsidRPr="00641BDB">
                <w:rPr>
                  <w:rFonts w:ascii="Arial" w:hAnsi="Arial"/>
                  <w:lang w:val="es-ES_tradnl"/>
                </w:rPr>
                <w:delText xml:space="preserve">los métodos permitidos de la lista blanca: para asegurar que los métodos HTTP permitidos sean debidamente restringidos y que otros devuelvan un código de respuesta adecuado; y </w:delText>
              </w:r>
            </w:del>
          </w:p>
          <w:p w14:paraId="23C6FC51" w14:textId="77777777" w:rsidR="005474B1" w:rsidRPr="00641BDB" w:rsidRDefault="008D3E5D" w:rsidP="00D119C3">
            <w:pPr>
              <w:pStyle w:val="ListParagraph"/>
              <w:numPr>
                <w:ilvl w:val="0"/>
                <w:numId w:val="25"/>
              </w:numPr>
              <w:rPr>
                <w:del w:id="1144" w:author="Author"/>
                <w:rFonts w:ascii="Arial" w:hAnsi="Arial"/>
                <w:lang w:val="es-ES_tradnl"/>
              </w:rPr>
            </w:pPr>
            <w:del w:id="1145" w:author="Author">
              <w:r w:rsidRPr="00641BDB">
                <w:rPr>
                  <w:rFonts w:ascii="Arial" w:hAnsi="Arial"/>
                  <w:lang w:val="es-ES_tradnl"/>
                </w:rPr>
                <w:delText>los ataques más conocidos deberían considerarse durante la fase de modelado de amenazas del proceso de diseño para asegurar que el riesgo de amenaza no aumente. DEBEN tenerse en cuenta las amenazas y medidas de mitigación definidas en la lista de los diez riesgos más críticos de OWASP.</w:delText>
              </w:r>
            </w:del>
          </w:p>
        </w:tc>
        <w:tc>
          <w:tcPr>
            <w:tcW w:w="2515" w:type="dxa"/>
          </w:tcPr>
          <w:p w14:paraId="23CA74A9" w14:textId="77777777" w:rsidR="005474B1" w:rsidRPr="00641BDB" w:rsidRDefault="005474B1" w:rsidP="005474B1">
            <w:pPr>
              <w:pStyle w:val="NormalWeb"/>
              <w:rPr>
                <w:del w:id="1146" w:author="Author"/>
                <w:rFonts w:asciiTheme="minorBidi" w:hAnsiTheme="minorBidi" w:cstheme="minorBidi"/>
                <w:szCs w:val="17"/>
                <w:lang w:val="es-ES_tradnl"/>
              </w:rPr>
            </w:pPr>
            <w:del w:id="1147" w:author="Author">
              <w:r w:rsidRPr="00641BDB">
                <w:rPr>
                  <w:rFonts w:asciiTheme="minorBidi" w:hAnsiTheme="minorBidi" w:cstheme="minorBidi"/>
                  <w:szCs w:val="17"/>
                  <w:lang w:val="es-ES_tradnl"/>
                </w:rPr>
                <w:delText>AJ, AX, AAJ, AAX</w:delText>
              </w:r>
            </w:del>
          </w:p>
        </w:tc>
      </w:tr>
      <w:tr w:rsidR="00913EC4" w:rsidRPr="008516DD" w14:paraId="4EAAFF56" w14:textId="77777777" w:rsidTr="00DF1780">
        <w:trPr>
          <w:trHeight w:val="1093"/>
          <w:del w:id="1148" w:author="Author"/>
        </w:trPr>
        <w:tc>
          <w:tcPr>
            <w:tcW w:w="1075" w:type="dxa"/>
          </w:tcPr>
          <w:p w14:paraId="3F49C755" w14:textId="77777777" w:rsidR="00913EC4" w:rsidRPr="00641BDB" w:rsidRDefault="00913EC4" w:rsidP="00913EC4">
            <w:pPr>
              <w:pStyle w:val="NormalWeb"/>
              <w:rPr>
                <w:del w:id="1149" w:author="Author"/>
                <w:rFonts w:ascii="Arial" w:hAnsi="Arial" w:cs="Arial"/>
                <w:szCs w:val="17"/>
                <w:lang w:val="es-ES_tradnl"/>
              </w:rPr>
            </w:pPr>
            <w:del w:id="1150" w:author="Author">
              <w:r w:rsidRPr="00641BDB">
                <w:rPr>
                  <w:rFonts w:ascii="Arial" w:eastAsia="Times New Roman" w:hAnsi="Arial" w:cs="Arial"/>
                  <w:szCs w:val="17"/>
                  <w:lang w:val="es-ES_tradnl"/>
                </w:rPr>
                <w:lastRenderedPageBreak/>
                <w:delText>[RSG-12</w:delText>
              </w:r>
              <w:r w:rsidR="0088276D" w:rsidRPr="00641BDB">
                <w:rPr>
                  <w:rFonts w:ascii="Arial" w:eastAsia="Times New Roman" w:hAnsi="Arial" w:cs="Arial"/>
                  <w:szCs w:val="17"/>
                  <w:lang w:val="es-ES_tradnl"/>
                </w:rPr>
                <w:delText>2</w:delText>
              </w:r>
              <w:r w:rsidRPr="00641BDB">
                <w:rPr>
                  <w:rFonts w:ascii="Arial" w:eastAsia="Times New Roman" w:hAnsi="Arial" w:cs="Arial"/>
                  <w:szCs w:val="17"/>
                  <w:lang w:val="es-ES_tradnl"/>
                </w:rPr>
                <w:delText>]</w:delText>
              </w:r>
            </w:del>
          </w:p>
        </w:tc>
        <w:tc>
          <w:tcPr>
            <w:tcW w:w="5670" w:type="dxa"/>
          </w:tcPr>
          <w:p w14:paraId="0C70E22C" w14:textId="77777777" w:rsidR="00913EC4" w:rsidRPr="00641BDB" w:rsidRDefault="00913EC4" w:rsidP="00985FEC">
            <w:pPr>
              <w:spacing w:after="240"/>
              <w:jc w:val="both"/>
              <w:rPr>
                <w:del w:id="1151" w:author="Author"/>
                <w:rFonts w:ascii="Arial" w:hAnsi="Arial" w:cs="Arial"/>
                <w:lang w:val="es-ES_tradnl"/>
              </w:rPr>
            </w:pPr>
            <w:del w:id="1152" w:author="Author">
              <w:r w:rsidRPr="00641BDB">
                <w:rPr>
                  <w:rFonts w:ascii="Arial" w:hAnsi="Arial" w:cs="Arial"/>
                  <w:lang w:val="es-ES_tradnl"/>
                </w:rPr>
                <w:delText>En el desarrollo de las API DEBERÍAN seguirse las normas y las mejores prácticas que se enumeran a continuación:</w:delText>
              </w:r>
            </w:del>
          </w:p>
          <w:p w14:paraId="61A160BD" w14:textId="02A01A54" w:rsidR="00913EC4" w:rsidRPr="00641BDB" w:rsidRDefault="00913EC4" w:rsidP="00D119C3">
            <w:pPr>
              <w:pStyle w:val="ListParagraph"/>
              <w:numPr>
                <w:ilvl w:val="0"/>
                <w:numId w:val="25"/>
              </w:numPr>
              <w:rPr>
                <w:del w:id="1153" w:author="Author"/>
                <w:rFonts w:ascii="Arial" w:eastAsia="Batang" w:hAnsi="Arial"/>
                <w:lang w:val="es-ES_tradnl"/>
              </w:rPr>
            </w:pPr>
            <w:del w:id="1154" w:author="Author">
              <w:r w:rsidRPr="00641BDB">
                <w:rPr>
                  <w:rFonts w:ascii="Arial" w:eastAsia="Batang" w:hAnsi="Arial"/>
                  <w:lang w:val="es-ES_tradnl"/>
                </w:rPr>
                <w:delText xml:space="preserve">las mejores prácticas de codificación segura: </w:delText>
              </w:r>
              <w:r w:rsidRPr="00641BDB">
                <w:rPr>
                  <w:lang w:val="es-ES_tradnl"/>
                </w:rPr>
                <w:fldChar w:fldCharType="begin"/>
              </w:r>
              <w:r w:rsidRPr="00641BDB">
                <w:rPr>
                  <w:lang w:val="es-ES_tradnl"/>
                </w:rPr>
                <w:delInstrText>HYPERLINK "https://www.owasp.org/index.php/Secure_Coding_Principles"</w:delInstrText>
              </w:r>
              <w:r w:rsidRPr="00641BDB">
                <w:rPr>
                  <w:lang w:val="es-ES_tradnl"/>
                </w:rPr>
              </w:r>
              <w:r w:rsidRPr="00641BDB">
                <w:rPr>
                  <w:lang w:val="es-ES_tradnl"/>
                </w:rPr>
                <w:fldChar w:fldCharType="separate"/>
              </w:r>
              <w:r w:rsidRPr="00641BDB">
                <w:rPr>
                  <w:rFonts w:ascii="Arial" w:eastAsia="Batang" w:hAnsi="Arial"/>
                  <w:i/>
                  <w:iCs/>
                  <w:lang w:val="es-ES_tradnl"/>
                </w:rPr>
                <w:delText>OWASP Secure Coding Principles</w:delText>
              </w:r>
              <w:r w:rsidRPr="00641BDB">
                <w:rPr>
                  <w:lang w:val="es-ES_tradnl"/>
                </w:rPr>
                <w:fldChar w:fldCharType="end"/>
              </w:r>
              <w:r w:rsidRPr="00641BDB">
                <w:rPr>
                  <w:rFonts w:ascii="Arial" w:eastAsia="Batang" w:hAnsi="Arial"/>
                  <w:lang w:val="es-ES_tradnl"/>
                </w:rPr>
                <w:delText xml:space="preserve"> (Principios de Codificación Segura de OWASP);</w:delText>
              </w:r>
            </w:del>
            <w:r w:rsidR="00D22D23" w:rsidRPr="00641BDB">
              <w:rPr>
                <w:rFonts w:ascii="Arial" w:eastAsia="Batang" w:hAnsi="Arial"/>
                <w:lang w:val="es-ES_tradnl"/>
              </w:rPr>
              <w:t xml:space="preserve"> </w:t>
            </w:r>
          </w:p>
          <w:p w14:paraId="070919B1" w14:textId="5E8620C8" w:rsidR="00913EC4" w:rsidRPr="00641BDB" w:rsidRDefault="00913EC4" w:rsidP="00D119C3">
            <w:pPr>
              <w:pStyle w:val="ListParagraph"/>
              <w:numPr>
                <w:ilvl w:val="0"/>
                <w:numId w:val="25"/>
              </w:numPr>
              <w:rPr>
                <w:del w:id="1155" w:author="Author"/>
                <w:rFonts w:ascii="Arial" w:eastAsia="Batang" w:hAnsi="Arial"/>
                <w:lang w:val="es-ES_tradnl"/>
              </w:rPr>
            </w:pPr>
            <w:del w:id="1156" w:author="Author">
              <w:r w:rsidRPr="00641BDB">
                <w:rPr>
                  <w:rFonts w:ascii="Arial" w:eastAsia="Batang" w:hAnsi="Arial"/>
                  <w:lang w:val="es-ES_tradnl"/>
                </w:rPr>
                <w:delText xml:space="preserve">la seguridad de las API Rest: </w:delText>
              </w:r>
              <w:r w:rsidRPr="00641BDB">
                <w:rPr>
                  <w:lang w:val="es-ES_tradnl"/>
                </w:rPr>
                <w:fldChar w:fldCharType="begin"/>
              </w:r>
              <w:r w:rsidRPr="00641BDB">
                <w:rPr>
                  <w:lang w:val="es-ES_tradnl"/>
                </w:rPr>
                <w:delInstrText>HYPERLINK "https://www.owasp.org/index.php/REST_Security_Cheat_Sheet"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REST Security Cheat Sheet</w:delText>
              </w:r>
              <w:r w:rsidRPr="00641BDB">
                <w:rPr>
                  <w:lang w:val="es-ES_tradnl"/>
                </w:rPr>
                <w:fldChar w:fldCharType="end"/>
              </w:r>
              <w:r w:rsidRPr="00641BDB">
                <w:rPr>
                  <w:rFonts w:ascii="Arial" w:eastAsia="Batang" w:hAnsi="Arial"/>
                  <w:lang w:val="es-ES_tradnl"/>
                </w:rPr>
                <w:delText xml:space="preserve"> (Lista de Recomendaciones Prácticas sobre Seguridad REST);</w:delText>
              </w:r>
            </w:del>
            <w:r w:rsidR="00D22D23" w:rsidRPr="00641BDB">
              <w:rPr>
                <w:rFonts w:ascii="Arial" w:eastAsia="Batang" w:hAnsi="Arial"/>
                <w:lang w:val="es-ES_tradnl"/>
              </w:rPr>
              <w:t xml:space="preserve"> </w:t>
            </w:r>
          </w:p>
          <w:p w14:paraId="032B456A" w14:textId="72B4F933" w:rsidR="00913EC4" w:rsidRPr="00641BDB" w:rsidRDefault="00913EC4" w:rsidP="00D119C3">
            <w:pPr>
              <w:pStyle w:val="ListParagraph"/>
              <w:numPr>
                <w:ilvl w:val="0"/>
                <w:numId w:val="25"/>
              </w:numPr>
              <w:rPr>
                <w:del w:id="1157" w:author="Author"/>
                <w:rFonts w:ascii="Arial" w:eastAsia="Batang" w:hAnsi="Arial"/>
                <w:lang w:val="es-ES_tradnl"/>
              </w:rPr>
            </w:pPr>
            <w:del w:id="1158" w:author="Author">
              <w:r w:rsidRPr="00641BDB">
                <w:rPr>
                  <w:rFonts w:ascii="Arial" w:eastAsia="Batang" w:hAnsi="Arial"/>
                  <w:lang w:val="es-ES_tradnl"/>
                </w:rPr>
                <w:delText xml:space="preserve">las entradas de escape y la protección de secuencias de comandos en sitios cruzados: </w:delText>
              </w:r>
              <w:r w:rsidRPr="00641BDB">
                <w:rPr>
                  <w:lang w:val="es-ES_tradnl"/>
                </w:rPr>
                <w:fldChar w:fldCharType="begin"/>
              </w:r>
              <w:r w:rsidRPr="00641BDB">
                <w:rPr>
                  <w:lang w:val="es-ES_tradnl"/>
                </w:rPr>
                <w:delInstrText>HYPERLINK "https://www.owasp.org/index.php/XSS_Prevention_Cheat_Sheet"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XSS Cheat Sheet</w:delText>
              </w:r>
              <w:r w:rsidRPr="00641BDB">
                <w:rPr>
                  <w:lang w:val="es-ES_tradnl"/>
                </w:rPr>
                <w:fldChar w:fldCharType="end"/>
              </w:r>
              <w:r w:rsidRPr="00641BDB">
                <w:rPr>
                  <w:rFonts w:ascii="Arial" w:eastAsia="Batang" w:hAnsi="Arial"/>
                  <w:lang w:val="es-ES_tradnl"/>
                </w:rPr>
                <w:delText xml:space="preserve"> (Lista de Recomendaciones Prácticas de OWASP sobre Secuencias de Comandos en Sitios Cruzados);</w:delText>
              </w:r>
            </w:del>
            <w:r w:rsidR="00D22D23" w:rsidRPr="00641BDB">
              <w:rPr>
                <w:rFonts w:ascii="Arial" w:eastAsia="Batang" w:hAnsi="Arial"/>
                <w:lang w:val="es-ES_tradnl"/>
              </w:rPr>
              <w:t xml:space="preserve"> </w:t>
            </w:r>
          </w:p>
          <w:p w14:paraId="2E12AA22" w14:textId="77777777" w:rsidR="00913EC4" w:rsidRPr="00641BDB" w:rsidRDefault="00913EC4" w:rsidP="00D119C3">
            <w:pPr>
              <w:pStyle w:val="ListParagraph"/>
              <w:numPr>
                <w:ilvl w:val="0"/>
                <w:numId w:val="25"/>
              </w:numPr>
              <w:rPr>
                <w:del w:id="1159" w:author="Author"/>
                <w:rFonts w:ascii="Arial" w:eastAsia="Batang" w:hAnsi="Arial"/>
                <w:lang w:val="es-ES_tradnl"/>
              </w:rPr>
            </w:pPr>
            <w:del w:id="1160" w:author="Author">
              <w:r w:rsidRPr="00641BDB">
                <w:rPr>
                  <w:rFonts w:ascii="Arial" w:eastAsia="Batang" w:hAnsi="Arial"/>
                  <w:lang w:val="es-ES_tradnl"/>
                </w:rPr>
                <w:delText xml:space="preserve">la prevención de ataques de inyección SQL: </w:delText>
              </w:r>
              <w:r w:rsidRPr="00641BDB">
                <w:rPr>
                  <w:lang w:val="es-ES_tradnl"/>
                </w:rPr>
                <w:fldChar w:fldCharType="begin"/>
              </w:r>
              <w:r w:rsidRPr="00641BDB">
                <w:rPr>
                  <w:lang w:val="es-ES_tradnl"/>
                </w:rPr>
                <w:delInstrText>HYPERLINK "https://www.owasp.org/index.php/SQL_Injection_Prevention_Cheat_Sheet"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SQL Injection Cheat Sheet</w:delText>
              </w:r>
              <w:r w:rsidRPr="00641BDB">
                <w:rPr>
                  <w:lang w:val="es-ES_tradnl"/>
                </w:rPr>
                <w:fldChar w:fldCharType="end"/>
              </w:r>
              <w:r w:rsidRPr="00641BDB">
                <w:rPr>
                  <w:rFonts w:ascii="Arial" w:eastAsia="Batang" w:hAnsi="Arial"/>
                  <w:i/>
                  <w:iCs/>
                  <w:lang w:val="es-ES_tradnl"/>
                </w:rPr>
                <w:delText xml:space="preserve"> </w:delText>
              </w:r>
              <w:r w:rsidRPr="00641BDB">
                <w:rPr>
                  <w:rFonts w:ascii="Arial" w:eastAsia="Batang" w:hAnsi="Arial"/>
                  <w:lang w:val="es-ES_tradnl"/>
                </w:rPr>
                <w:delText xml:space="preserve">(Lista de Recomendaciones Prácticas de OWASP sobre Inyección SQL), </w:delText>
              </w:r>
              <w:r w:rsidRPr="00641BDB">
                <w:rPr>
                  <w:lang w:val="es-ES_tradnl"/>
                </w:rPr>
                <w:fldChar w:fldCharType="begin"/>
              </w:r>
              <w:r w:rsidRPr="00641BDB">
                <w:rPr>
                  <w:lang w:val="es-ES_tradnl"/>
                </w:rPr>
                <w:delInstrText>HYPERLINK "https://www.owasp.org/index.php/Query_Parameterization_Cheat_Sheet"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Parameterization Cheat Sheet</w:delText>
              </w:r>
              <w:r w:rsidRPr="00641BDB">
                <w:rPr>
                  <w:lang w:val="es-ES_tradnl"/>
                </w:rPr>
                <w:fldChar w:fldCharType="end"/>
              </w:r>
              <w:r w:rsidRPr="00641BDB">
                <w:rPr>
                  <w:rFonts w:ascii="Arial" w:eastAsia="Batang" w:hAnsi="Arial"/>
                  <w:i/>
                  <w:iCs/>
                  <w:lang w:val="es-ES_tradnl"/>
                </w:rPr>
                <w:delText xml:space="preserve"> </w:delText>
              </w:r>
              <w:r w:rsidRPr="00641BDB">
                <w:rPr>
                  <w:rFonts w:ascii="Arial" w:eastAsia="Batang" w:hAnsi="Arial"/>
                  <w:lang w:val="es-ES_tradnl"/>
                </w:rPr>
                <w:delText>(Lista de Recomendaciones Prácticas de OWASP sobre Parametrización); y</w:delText>
              </w:r>
            </w:del>
          </w:p>
          <w:p w14:paraId="1D159DCB" w14:textId="77777777" w:rsidR="00985FEC" w:rsidRPr="00641BDB" w:rsidRDefault="00913EC4" w:rsidP="00D119C3">
            <w:pPr>
              <w:pStyle w:val="ListParagraph"/>
              <w:numPr>
                <w:ilvl w:val="0"/>
                <w:numId w:val="25"/>
              </w:numPr>
              <w:rPr>
                <w:del w:id="1161" w:author="Author"/>
                <w:rFonts w:ascii="Arial" w:eastAsia="Batang" w:hAnsi="Arial"/>
                <w:lang w:val="es-ES_tradnl"/>
              </w:rPr>
            </w:pPr>
            <w:del w:id="1162" w:author="Author">
              <w:r w:rsidRPr="00641BDB">
                <w:rPr>
                  <w:rFonts w:ascii="Arial" w:eastAsia="Batang" w:hAnsi="Arial"/>
                  <w:lang w:val="es-ES_tradnl"/>
                </w:rPr>
                <w:delText xml:space="preserve">la seguridad de la capa de transporte: </w:delText>
              </w:r>
              <w:r w:rsidRPr="00641BDB">
                <w:rPr>
                  <w:lang w:val="es-ES_tradnl"/>
                </w:rPr>
                <w:fldChar w:fldCharType="begin"/>
              </w:r>
              <w:r w:rsidRPr="00641BDB">
                <w:rPr>
                  <w:lang w:val="es-ES_tradnl"/>
                </w:rPr>
                <w:delInstrText>HYPERLINK "https://www.owasp.org/index.php/Transport_Layer_Protection_Cheat_Sheet"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Transport Layer Protection Cheat Sheet</w:delText>
              </w:r>
              <w:r w:rsidRPr="00641BDB">
                <w:rPr>
                  <w:lang w:val="es-ES_tradnl"/>
                </w:rPr>
                <w:fldChar w:fldCharType="end"/>
              </w:r>
              <w:r w:rsidRPr="00641BDB">
                <w:rPr>
                  <w:rFonts w:ascii="Arial" w:eastAsia="Batang" w:hAnsi="Arial"/>
                  <w:lang w:val="es-ES_tradnl"/>
                </w:rPr>
                <w:delText xml:space="preserve"> (Lista de Recomendaciones Prácticas de OWASP sobre Seguridad de la Capa de Transporte).</w:delText>
              </w:r>
            </w:del>
          </w:p>
        </w:tc>
        <w:tc>
          <w:tcPr>
            <w:tcW w:w="2515" w:type="dxa"/>
          </w:tcPr>
          <w:p w14:paraId="61532B24" w14:textId="77777777" w:rsidR="00913EC4" w:rsidRPr="00641BDB" w:rsidRDefault="00913EC4" w:rsidP="00913EC4">
            <w:pPr>
              <w:pStyle w:val="NormalWeb"/>
              <w:rPr>
                <w:del w:id="1163" w:author="Author"/>
                <w:rFonts w:asciiTheme="minorBidi" w:hAnsiTheme="minorBidi" w:cstheme="minorBidi"/>
                <w:szCs w:val="17"/>
                <w:lang w:val="es-ES_tradnl"/>
              </w:rPr>
            </w:pPr>
            <w:del w:id="1164" w:author="Author">
              <w:r w:rsidRPr="00641BDB">
                <w:rPr>
                  <w:rFonts w:asciiTheme="minorBidi" w:hAnsiTheme="minorBidi" w:cstheme="minorBidi"/>
                  <w:szCs w:val="17"/>
                  <w:lang w:val="es-ES_tradnl"/>
                </w:rPr>
                <w:delText>AJ, AX, AAX, AAJ</w:delText>
              </w:r>
            </w:del>
          </w:p>
        </w:tc>
      </w:tr>
      <w:tr w:rsidR="005474B1" w:rsidRPr="008516DD" w14:paraId="60343F20" w14:textId="77777777" w:rsidTr="00D35BA5">
        <w:trPr>
          <w:del w:id="1165" w:author="Author"/>
        </w:trPr>
        <w:tc>
          <w:tcPr>
            <w:tcW w:w="1075" w:type="dxa"/>
          </w:tcPr>
          <w:p w14:paraId="1112585E" w14:textId="77777777" w:rsidR="005474B1" w:rsidRPr="00641BDB" w:rsidRDefault="005474B1" w:rsidP="00B85628">
            <w:pPr>
              <w:pStyle w:val="NormalWeb"/>
              <w:spacing w:after="0" w:afterAutospacing="0"/>
              <w:rPr>
                <w:del w:id="1166" w:author="Author"/>
                <w:rFonts w:ascii="Arial" w:hAnsi="Arial" w:cs="Arial"/>
                <w:szCs w:val="17"/>
                <w:lang w:val="es-ES_tradnl"/>
              </w:rPr>
            </w:pPr>
            <w:del w:id="1167" w:author="Author">
              <w:r w:rsidRPr="00641BDB">
                <w:rPr>
                  <w:rFonts w:ascii="Arial" w:eastAsia="Times New Roman" w:hAnsi="Arial" w:cs="Arial"/>
                  <w:szCs w:val="17"/>
                  <w:lang w:val="es-ES_tradnl"/>
                </w:rPr>
                <w:delText>[RSG-12</w:delText>
              </w:r>
              <w:r w:rsidR="0088276D" w:rsidRPr="00641BDB">
                <w:rPr>
                  <w:rFonts w:ascii="Arial" w:eastAsia="Times New Roman" w:hAnsi="Arial" w:cs="Arial"/>
                  <w:szCs w:val="17"/>
                  <w:lang w:val="es-ES_tradnl"/>
                </w:rPr>
                <w:delText>3</w:delText>
              </w:r>
              <w:r w:rsidRPr="00641BDB">
                <w:rPr>
                  <w:rFonts w:ascii="Arial" w:eastAsia="Times New Roman" w:hAnsi="Arial" w:cs="Arial"/>
                  <w:szCs w:val="17"/>
                  <w:lang w:val="es-ES_tradnl"/>
                </w:rPr>
                <w:delText>]</w:delText>
              </w:r>
            </w:del>
          </w:p>
        </w:tc>
        <w:tc>
          <w:tcPr>
            <w:tcW w:w="5670" w:type="dxa"/>
          </w:tcPr>
          <w:p w14:paraId="07D4C4A0" w14:textId="77777777" w:rsidR="005474B1" w:rsidRPr="00641BDB" w:rsidRDefault="00C55A14" w:rsidP="00C55A14">
            <w:pPr>
              <w:jc w:val="both"/>
              <w:rPr>
                <w:del w:id="1168" w:author="Author"/>
                <w:rFonts w:asciiTheme="minorBidi" w:hAnsiTheme="minorBidi" w:cstheme="minorBidi"/>
                <w:lang w:val="es-ES_tradnl"/>
              </w:rPr>
            </w:pPr>
            <w:del w:id="1169" w:author="Author">
              <w:r w:rsidRPr="00641BDB">
                <w:rPr>
                  <w:rFonts w:asciiTheme="minorBidi" w:hAnsiTheme="minorBidi" w:cstheme="minorBidi"/>
                  <w:lang w:val="es-ES_tradnl"/>
                </w:rPr>
                <w:delText>DEBEN realizarse pruebas de seguridad y evaluaciones de vulnerabilidad para garantizar que las API son seguras y resistentes a las amenazas. Para ello PUEDEN aprovecharse las pruebas de seguridad de aplicaciones estáticas y dinámicas (SAST/DAST), las herramientas de gestión automatizada de vulnerabilidades y las pruebas de penetración.</w:delText>
              </w:r>
            </w:del>
          </w:p>
        </w:tc>
        <w:tc>
          <w:tcPr>
            <w:tcW w:w="2515" w:type="dxa"/>
          </w:tcPr>
          <w:p w14:paraId="0887E3A1" w14:textId="77777777" w:rsidR="005474B1" w:rsidRPr="00641BDB" w:rsidRDefault="005474B1" w:rsidP="00B85628">
            <w:pPr>
              <w:pStyle w:val="NormalWeb"/>
              <w:spacing w:after="0" w:afterAutospacing="0"/>
              <w:rPr>
                <w:del w:id="1170" w:author="Author"/>
                <w:rFonts w:asciiTheme="minorBidi" w:hAnsiTheme="minorBidi" w:cstheme="minorBidi"/>
                <w:szCs w:val="17"/>
                <w:lang w:val="es-ES_tradnl"/>
              </w:rPr>
            </w:pPr>
            <w:del w:id="1171" w:author="Author">
              <w:r w:rsidRPr="00641BDB">
                <w:rPr>
                  <w:rFonts w:asciiTheme="minorBidi" w:hAnsiTheme="minorBidi" w:cstheme="minorBidi"/>
                  <w:szCs w:val="17"/>
                  <w:lang w:val="es-ES_tradnl"/>
                </w:rPr>
                <w:delText>AJ, AX, AAX, AAJ</w:delText>
              </w:r>
            </w:del>
          </w:p>
        </w:tc>
      </w:tr>
      <w:tr w:rsidR="005474B1" w:rsidRPr="008516DD" w14:paraId="2049F70D" w14:textId="77777777" w:rsidTr="00D35BA5">
        <w:trPr>
          <w:del w:id="1172" w:author="Author"/>
        </w:trPr>
        <w:tc>
          <w:tcPr>
            <w:tcW w:w="1075" w:type="dxa"/>
          </w:tcPr>
          <w:p w14:paraId="4F668BD6" w14:textId="77777777" w:rsidR="005474B1" w:rsidRPr="00641BDB" w:rsidRDefault="005474B1" w:rsidP="00B85628">
            <w:pPr>
              <w:pStyle w:val="NormalWeb"/>
              <w:spacing w:after="0" w:afterAutospacing="0"/>
              <w:rPr>
                <w:del w:id="1173" w:author="Author"/>
                <w:rFonts w:ascii="Arial" w:hAnsi="Arial" w:cs="Arial"/>
                <w:szCs w:val="17"/>
                <w:lang w:val="es-ES_tradnl"/>
              </w:rPr>
            </w:pPr>
            <w:del w:id="1174" w:author="Author">
              <w:r w:rsidRPr="00641BDB">
                <w:rPr>
                  <w:rFonts w:ascii="Arial" w:eastAsia="Times New Roman" w:hAnsi="Arial" w:cs="Arial"/>
                  <w:szCs w:val="17"/>
                  <w:lang w:val="es-ES_tradnl"/>
                </w:rPr>
                <w:delText>[RSG-12</w:delText>
              </w:r>
              <w:r w:rsidR="0088276D" w:rsidRPr="00641BDB">
                <w:rPr>
                  <w:rFonts w:ascii="Arial" w:eastAsia="Times New Roman" w:hAnsi="Arial" w:cs="Arial"/>
                  <w:szCs w:val="17"/>
                  <w:lang w:val="es-ES_tradnl"/>
                </w:rPr>
                <w:delText>4</w:delText>
              </w:r>
              <w:r w:rsidRPr="00641BDB">
                <w:rPr>
                  <w:rFonts w:ascii="Arial" w:eastAsia="Times New Roman" w:hAnsi="Arial" w:cs="Arial"/>
                  <w:szCs w:val="17"/>
                  <w:lang w:val="es-ES_tradnl"/>
                </w:rPr>
                <w:delText>]</w:delText>
              </w:r>
            </w:del>
          </w:p>
        </w:tc>
        <w:tc>
          <w:tcPr>
            <w:tcW w:w="5670" w:type="dxa"/>
          </w:tcPr>
          <w:p w14:paraId="2C0F6916" w14:textId="77777777" w:rsidR="005474B1" w:rsidRPr="00641BDB" w:rsidRDefault="00BD0568" w:rsidP="00BD0568">
            <w:pPr>
              <w:jc w:val="both"/>
              <w:rPr>
                <w:del w:id="1175" w:author="Author"/>
                <w:rFonts w:asciiTheme="minorBidi" w:hAnsiTheme="minorBidi" w:cstheme="minorBidi"/>
                <w:lang w:val="es-ES_tradnl"/>
              </w:rPr>
            </w:pPr>
            <w:del w:id="1176" w:author="Author">
              <w:r w:rsidRPr="00641BDB">
                <w:rPr>
                  <w:rFonts w:asciiTheme="minorBidi" w:hAnsiTheme="minorBidi" w:cstheme="minorBidi"/>
                  <w:lang w:val="es-ES_tradnl"/>
                </w:rPr>
                <w:delText>Los servicios protegidos DEBEN proporcionar puntos finales HTTP solo mediante TLS 1.2, o una versión superior, con un paquete de cifrado que incluya el protocolo Elliptic-curve Diffie–Hellman (ECDH) para el intercambio de claves.</w:delText>
              </w:r>
            </w:del>
          </w:p>
        </w:tc>
        <w:tc>
          <w:tcPr>
            <w:tcW w:w="2515" w:type="dxa"/>
          </w:tcPr>
          <w:p w14:paraId="663F2A63" w14:textId="77777777" w:rsidR="005474B1" w:rsidRPr="00641BDB" w:rsidRDefault="005474B1" w:rsidP="00B85628">
            <w:pPr>
              <w:pStyle w:val="NormalWeb"/>
              <w:spacing w:after="0" w:afterAutospacing="0"/>
              <w:rPr>
                <w:del w:id="1177" w:author="Author"/>
                <w:rFonts w:asciiTheme="minorBidi" w:hAnsiTheme="minorBidi" w:cstheme="minorBidi"/>
                <w:szCs w:val="17"/>
                <w:lang w:val="es-ES_tradnl"/>
              </w:rPr>
            </w:pPr>
            <w:del w:id="1178" w:author="Author">
              <w:r w:rsidRPr="00641BDB">
                <w:rPr>
                  <w:rFonts w:asciiTheme="minorBidi" w:hAnsiTheme="minorBidi" w:cstheme="minorBidi"/>
                  <w:szCs w:val="17"/>
                  <w:lang w:val="es-ES_tradnl"/>
                </w:rPr>
                <w:delText>AJ, AX, AAJ, AAX</w:delText>
              </w:r>
            </w:del>
          </w:p>
        </w:tc>
      </w:tr>
      <w:tr w:rsidR="005474B1" w:rsidRPr="008516DD" w14:paraId="7DB77DB4" w14:textId="77777777" w:rsidTr="00D35BA5">
        <w:trPr>
          <w:del w:id="1179" w:author="Author"/>
        </w:trPr>
        <w:tc>
          <w:tcPr>
            <w:tcW w:w="1075" w:type="dxa"/>
          </w:tcPr>
          <w:p w14:paraId="50977474" w14:textId="77777777" w:rsidR="005474B1" w:rsidRPr="00641BDB" w:rsidRDefault="005474B1" w:rsidP="00B85628">
            <w:pPr>
              <w:pStyle w:val="NormalWeb"/>
              <w:spacing w:after="0" w:afterAutospacing="0"/>
              <w:rPr>
                <w:del w:id="1180" w:author="Author"/>
                <w:rFonts w:ascii="Arial" w:hAnsi="Arial" w:cs="Arial"/>
                <w:szCs w:val="17"/>
                <w:lang w:val="es-ES_tradnl"/>
              </w:rPr>
            </w:pPr>
            <w:del w:id="1181" w:author="Author">
              <w:r w:rsidRPr="00641BDB">
                <w:rPr>
                  <w:rFonts w:ascii="Arial" w:eastAsia="Times New Roman" w:hAnsi="Arial" w:cs="Arial"/>
                  <w:szCs w:val="17"/>
                  <w:lang w:val="es-ES_tradnl"/>
                </w:rPr>
                <w:delText>[RSG-1</w:delText>
              </w:r>
              <w:r w:rsidR="0088276D" w:rsidRPr="00641BDB">
                <w:rPr>
                  <w:rFonts w:ascii="Arial" w:eastAsia="Times New Roman" w:hAnsi="Arial" w:cs="Arial"/>
                  <w:szCs w:val="17"/>
                  <w:lang w:val="es-ES_tradnl"/>
                </w:rPr>
                <w:delText>30</w:delText>
              </w:r>
              <w:r w:rsidRPr="00641BDB">
                <w:rPr>
                  <w:rFonts w:ascii="Arial" w:eastAsia="Times New Roman" w:hAnsi="Arial" w:cs="Arial"/>
                  <w:szCs w:val="17"/>
                  <w:lang w:val="es-ES_tradnl"/>
                </w:rPr>
                <w:delText>]</w:delText>
              </w:r>
            </w:del>
          </w:p>
        </w:tc>
        <w:tc>
          <w:tcPr>
            <w:tcW w:w="5670" w:type="dxa"/>
          </w:tcPr>
          <w:p w14:paraId="5D5B71F6" w14:textId="75F560C8" w:rsidR="005474B1" w:rsidRPr="00641BDB" w:rsidRDefault="00BD0568" w:rsidP="00617B82">
            <w:pPr>
              <w:pStyle w:val="NormalWeb"/>
              <w:spacing w:after="0" w:afterAutospacing="0"/>
              <w:jc w:val="both"/>
              <w:rPr>
                <w:del w:id="1182" w:author="Author"/>
                <w:rFonts w:asciiTheme="minorBidi" w:eastAsia="Times New Roman" w:hAnsiTheme="minorBidi" w:cstheme="minorBidi"/>
                <w:szCs w:val="17"/>
                <w:lang w:val="es-ES_tradnl"/>
              </w:rPr>
            </w:pPr>
            <w:del w:id="1183" w:author="Author">
              <w:r w:rsidRPr="00641BDB">
                <w:rPr>
                  <w:rFonts w:asciiTheme="minorBidi" w:eastAsia="Times New Roman" w:hAnsiTheme="minorBidi" w:cstheme="minorBidi"/>
                  <w:szCs w:val="17"/>
                  <w:lang w:val="es-ES_tradnl"/>
                </w:rPr>
                <w:delText>La autenticación anónima DEBE utilizarse solo cuando los clientes y la aplicación que están utilizando acceden a información o funciones con un nivel de sensibilidad bajo que no deberían requerir autenticación, como la información pública.</w:delText>
              </w:r>
            </w:del>
            <w:r w:rsidR="00D22D23" w:rsidRPr="00641BDB">
              <w:rPr>
                <w:rFonts w:asciiTheme="minorBidi" w:eastAsia="Times New Roman" w:hAnsiTheme="minorBidi" w:cstheme="minorBidi"/>
                <w:szCs w:val="17"/>
                <w:lang w:val="es-ES_tradnl"/>
              </w:rPr>
              <w:t xml:space="preserve"> </w:t>
            </w:r>
          </w:p>
        </w:tc>
        <w:tc>
          <w:tcPr>
            <w:tcW w:w="2515" w:type="dxa"/>
          </w:tcPr>
          <w:p w14:paraId="182FD2D2" w14:textId="77777777" w:rsidR="005474B1" w:rsidRPr="00641BDB" w:rsidRDefault="005474B1" w:rsidP="00B85628">
            <w:pPr>
              <w:pStyle w:val="NormalWeb"/>
              <w:spacing w:after="0" w:afterAutospacing="0"/>
              <w:rPr>
                <w:del w:id="1184" w:author="Author"/>
                <w:rFonts w:asciiTheme="minorBidi" w:hAnsiTheme="minorBidi" w:cstheme="minorBidi"/>
                <w:szCs w:val="17"/>
                <w:lang w:val="es-ES_tradnl"/>
              </w:rPr>
            </w:pPr>
            <w:del w:id="1185" w:author="Author">
              <w:r w:rsidRPr="00641BDB">
                <w:rPr>
                  <w:rFonts w:asciiTheme="minorBidi" w:hAnsiTheme="minorBidi" w:cstheme="minorBidi"/>
                  <w:szCs w:val="17"/>
                  <w:lang w:val="es-ES_tradnl"/>
                </w:rPr>
                <w:delText>AJ, AX, AAJ, AAX</w:delText>
              </w:r>
            </w:del>
          </w:p>
        </w:tc>
      </w:tr>
      <w:tr w:rsidR="005474B1" w:rsidRPr="008516DD" w14:paraId="4C967CD4" w14:textId="77777777" w:rsidTr="00D35BA5">
        <w:trPr>
          <w:del w:id="1186" w:author="Author"/>
        </w:trPr>
        <w:tc>
          <w:tcPr>
            <w:tcW w:w="1075" w:type="dxa"/>
          </w:tcPr>
          <w:p w14:paraId="035E642C" w14:textId="77777777" w:rsidR="005474B1" w:rsidRPr="00641BDB" w:rsidRDefault="005474B1" w:rsidP="00B85628">
            <w:pPr>
              <w:pStyle w:val="NormalWeb"/>
              <w:spacing w:after="0" w:afterAutospacing="0"/>
              <w:rPr>
                <w:del w:id="1187" w:author="Author"/>
                <w:rFonts w:ascii="Arial" w:hAnsi="Arial" w:cs="Arial"/>
                <w:szCs w:val="17"/>
                <w:lang w:val="es-ES_tradnl"/>
              </w:rPr>
            </w:pPr>
            <w:del w:id="1188" w:author="Author">
              <w:r w:rsidRPr="00641BDB">
                <w:rPr>
                  <w:rFonts w:ascii="Arial" w:eastAsia="Times New Roman" w:hAnsi="Arial" w:cs="Arial"/>
                  <w:szCs w:val="17"/>
                  <w:lang w:val="es-ES_tradnl"/>
                </w:rPr>
                <w:delText>[RSG-13</w:delText>
              </w:r>
              <w:r w:rsidR="0088276D" w:rsidRPr="00641BDB">
                <w:rPr>
                  <w:rFonts w:ascii="Arial" w:eastAsia="Times New Roman" w:hAnsi="Arial" w:cs="Arial"/>
                  <w:szCs w:val="17"/>
                  <w:lang w:val="es-ES_tradnl"/>
                </w:rPr>
                <w:delText>1</w:delText>
              </w:r>
              <w:r w:rsidRPr="00641BDB">
                <w:rPr>
                  <w:rFonts w:ascii="Arial" w:eastAsia="Times New Roman" w:hAnsi="Arial" w:cs="Arial"/>
                  <w:szCs w:val="17"/>
                  <w:lang w:val="es-ES_tradnl"/>
                </w:rPr>
                <w:delText>]</w:delText>
              </w:r>
            </w:del>
          </w:p>
        </w:tc>
        <w:tc>
          <w:tcPr>
            <w:tcW w:w="5670" w:type="dxa"/>
          </w:tcPr>
          <w:p w14:paraId="5735902C" w14:textId="3C0910F3" w:rsidR="005474B1" w:rsidRPr="00641BDB" w:rsidRDefault="00BD0568" w:rsidP="00617B82">
            <w:pPr>
              <w:pStyle w:val="NormalWeb"/>
              <w:spacing w:after="0" w:afterAutospacing="0"/>
              <w:jc w:val="both"/>
              <w:rPr>
                <w:del w:id="1189" w:author="Author"/>
                <w:rFonts w:asciiTheme="minorBidi" w:eastAsia="Times New Roman" w:hAnsiTheme="minorBidi" w:cstheme="minorBidi"/>
                <w:szCs w:val="17"/>
                <w:lang w:val="es-ES_tradnl"/>
              </w:rPr>
            </w:pPr>
            <w:del w:id="1190" w:author="Author">
              <w:r w:rsidRPr="00641BDB">
                <w:rPr>
                  <w:rFonts w:asciiTheme="minorBidi" w:eastAsia="Times New Roman" w:hAnsiTheme="minorBidi" w:cstheme="minorBidi"/>
                  <w:szCs w:val="17"/>
                  <w:lang w:val="es-ES_tradnl"/>
                </w:rPr>
                <w:delText xml:space="preserve">NO DEBE permitirse la autenticación con nombre de usuario y contraseña o con contraseña </w:delText>
              </w:r>
              <w:r w:rsidRPr="00641BDB">
                <w:rPr>
                  <w:rFonts w:asciiTheme="minorBidi" w:eastAsia="Times New Roman" w:hAnsiTheme="minorBidi" w:cstheme="minorBidi"/>
                  <w:i/>
                  <w:iCs/>
                  <w:szCs w:val="17"/>
                  <w:lang w:val="es-ES_tradnl"/>
                </w:rPr>
                <w:delText>hash</w:delText>
              </w:r>
              <w:r w:rsidRPr="00641BDB">
                <w:rPr>
                  <w:rFonts w:asciiTheme="minorBidi" w:eastAsia="Times New Roman" w:hAnsiTheme="minorBidi" w:cstheme="minorBidi"/>
                  <w:szCs w:val="17"/>
                  <w:lang w:val="es-ES_tradnl"/>
                </w:rPr>
                <w:delText xml:space="preserve"> [generada mediante una función </w:delText>
              </w:r>
              <w:r w:rsidRPr="00641BDB">
                <w:rPr>
                  <w:rFonts w:asciiTheme="minorBidi" w:eastAsia="Times New Roman" w:hAnsiTheme="minorBidi" w:cstheme="minorBidi"/>
                  <w:i/>
                  <w:iCs/>
                  <w:szCs w:val="17"/>
                  <w:lang w:val="es-ES_tradnl"/>
                </w:rPr>
                <w:delText>hash</w:delText>
              </w:r>
              <w:r w:rsidRPr="00641BDB">
                <w:rPr>
                  <w:rFonts w:asciiTheme="minorBidi" w:eastAsia="Times New Roman" w:hAnsiTheme="minorBidi" w:cstheme="minorBidi"/>
                  <w:szCs w:val="17"/>
                  <w:lang w:val="es-ES_tradnl"/>
                </w:rPr>
                <w:delText xml:space="preserve"> o función resumen].</w:delText>
              </w:r>
            </w:del>
            <w:r w:rsidR="00D22D23" w:rsidRPr="00641BDB">
              <w:rPr>
                <w:rFonts w:asciiTheme="minorBidi" w:eastAsia="Times New Roman" w:hAnsiTheme="minorBidi" w:cstheme="minorBidi"/>
                <w:szCs w:val="17"/>
                <w:lang w:val="es-ES_tradnl"/>
              </w:rPr>
              <w:t xml:space="preserve"> </w:t>
            </w:r>
          </w:p>
        </w:tc>
        <w:tc>
          <w:tcPr>
            <w:tcW w:w="2515" w:type="dxa"/>
          </w:tcPr>
          <w:p w14:paraId="3CE8DDEC" w14:textId="77777777" w:rsidR="005474B1" w:rsidRPr="00641BDB" w:rsidRDefault="005474B1" w:rsidP="00B85628">
            <w:pPr>
              <w:pStyle w:val="NormalWeb"/>
              <w:spacing w:after="0" w:afterAutospacing="0"/>
              <w:rPr>
                <w:del w:id="1191" w:author="Author"/>
                <w:rFonts w:asciiTheme="minorBidi" w:hAnsiTheme="minorBidi" w:cstheme="minorBidi"/>
                <w:szCs w:val="17"/>
                <w:lang w:val="es-ES_tradnl"/>
              </w:rPr>
            </w:pPr>
            <w:del w:id="1192" w:author="Author">
              <w:r w:rsidRPr="00641BDB">
                <w:rPr>
                  <w:rFonts w:asciiTheme="minorBidi" w:hAnsiTheme="minorBidi" w:cstheme="minorBidi"/>
                  <w:szCs w:val="17"/>
                  <w:lang w:val="es-ES_tradnl"/>
                </w:rPr>
                <w:delText>AJ, AX, AAJ, AAX</w:delText>
              </w:r>
            </w:del>
          </w:p>
        </w:tc>
      </w:tr>
      <w:tr w:rsidR="005474B1" w:rsidRPr="008516DD" w14:paraId="0D645B43" w14:textId="77777777" w:rsidTr="00D35BA5">
        <w:trPr>
          <w:del w:id="1193" w:author="Author"/>
        </w:trPr>
        <w:tc>
          <w:tcPr>
            <w:tcW w:w="1075" w:type="dxa"/>
          </w:tcPr>
          <w:p w14:paraId="443F9F8A" w14:textId="77777777" w:rsidR="005474B1" w:rsidRPr="00641BDB" w:rsidRDefault="005474B1" w:rsidP="00B85628">
            <w:pPr>
              <w:pStyle w:val="NormalWeb"/>
              <w:spacing w:after="0" w:afterAutospacing="0"/>
              <w:rPr>
                <w:del w:id="1194" w:author="Author"/>
                <w:rFonts w:ascii="Arial" w:hAnsi="Arial" w:cs="Arial"/>
                <w:szCs w:val="17"/>
                <w:lang w:val="es-ES_tradnl"/>
              </w:rPr>
            </w:pPr>
            <w:del w:id="1195" w:author="Author">
              <w:r w:rsidRPr="00641BDB">
                <w:rPr>
                  <w:rFonts w:ascii="Arial" w:eastAsia="Times New Roman" w:hAnsi="Arial" w:cs="Arial"/>
                  <w:szCs w:val="17"/>
                  <w:lang w:val="es-ES_tradnl"/>
                </w:rPr>
                <w:delText>[RSG-14</w:delText>
              </w:r>
              <w:r w:rsidR="0088276D" w:rsidRPr="00641BDB">
                <w:rPr>
                  <w:rFonts w:ascii="Arial" w:eastAsia="Times New Roman" w:hAnsi="Arial" w:cs="Arial"/>
                  <w:szCs w:val="17"/>
                  <w:lang w:val="es-ES_tradnl"/>
                </w:rPr>
                <w:delText>1</w:delText>
              </w:r>
              <w:r w:rsidRPr="00641BDB">
                <w:rPr>
                  <w:rFonts w:ascii="Arial" w:eastAsia="Times New Roman" w:hAnsi="Arial" w:cs="Arial"/>
                  <w:szCs w:val="17"/>
                  <w:lang w:val="es-ES_tradnl"/>
                </w:rPr>
                <w:delText>]</w:delText>
              </w:r>
            </w:del>
          </w:p>
        </w:tc>
        <w:tc>
          <w:tcPr>
            <w:tcW w:w="5670" w:type="dxa"/>
          </w:tcPr>
          <w:p w14:paraId="57D858C2" w14:textId="77777777" w:rsidR="005474B1" w:rsidRPr="00641BDB" w:rsidRDefault="000A70AC" w:rsidP="000A70AC">
            <w:pPr>
              <w:pStyle w:val="NormalWeb"/>
              <w:spacing w:after="0" w:afterAutospacing="0"/>
              <w:jc w:val="both"/>
              <w:rPr>
                <w:del w:id="1196" w:author="Author"/>
                <w:rFonts w:asciiTheme="minorBidi" w:eastAsia="Times New Roman" w:hAnsiTheme="minorBidi" w:cstheme="minorBidi"/>
                <w:szCs w:val="17"/>
                <w:lang w:val="es-ES_tradnl"/>
              </w:rPr>
            </w:pPr>
            <w:del w:id="1197" w:author="Author">
              <w:r w:rsidRPr="00641BDB">
                <w:rPr>
                  <w:rFonts w:asciiTheme="minorBidi" w:eastAsia="Times New Roman" w:hAnsiTheme="minorBidi" w:cstheme="minorBidi"/>
                  <w:szCs w:val="17"/>
                  <w:lang w:val="es-ES_tradnl"/>
                </w:rPr>
                <w:delText>Las claves de API DEBEN ser revocadas si el cliente incumple el contrato de uso, conforme a lo especificado por la oficina de propiedad intelectual.</w:delText>
              </w:r>
            </w:del>
          </w:p>
        </w:tc>
        <w:tc>
          <w:tcPr>
            <w:tcW w:w="2515" w:type="dxa"/>
          </w:tcPr>
          <w:p w14:paraId="21D1EC56" w14:textId="77777777" w:rsidR="005474B1" w:rsidRPr="00641BDB" w:rsidRDefault="005474B1" w:rsidP="00B85628">
            <w:pPr>
              <w:pStyle w:val="NormalWeb"/>
              <w:spacing w:after="0" w:afterAutospacing="0"/>
              <w:rPr>
                <w:del w:id="1198" w:author="Author"/>
                <w:rFonts w:asciiTheme="minorBidi" w:hAnsiTheme="minorBidi" w:cstheme="minorBidi"/>
                <w:szCs w:val="17"/>
                <w:lang w:val="es-ES_tradnl"/>
              </w:rPr>
            </w:pPr>
            <w:del w:id="1199" w:author="Author">
              <w:r w:rsidRPr="00641BDB">
                <w:rPr>
                  <w:rFonts w:asciiTheme="minorBidi" w:hAnsiTheme="minorBidi" w:cstheme="minorBidi"/>
                  <w:szCs w:val="17"/>
                  <w:lang w:val="es-ES_tradnl"/>
                </w:rPr>
                <w:delText>AJ, AX, AAJ, AAX</w:delText>
              </w:r>
            </w:del>
          </w:p>
        </w:tc>
      </w:tr>
      <w:tr w:rsidR="00F04850" w:rsidRPr="008516DD" w14:paraId="5323C6FB" w14:textId="77777777" w:rsidTr="00D35BA5">
        <w:trPr>
          <w:del w:id="1200" w:author="Author"/>
        </w:trPr>
        <w:tc>
          <w:tcPr>
            <w:tcW w:w="1075" w:type="dxa"/>
          </w:tcPr>
          <w:p w14:paraId="5E0DDFC5" w14:textId="77777777" w:rsidR="00F04850" w:rsidRPr="00641BDB" w:rsidRDefault="00F04850" w:rsidP="00F04850">
            <w:pPr>
              <w:pStyle w:val="NormalWeb"/>
              <w:spacing w:after="0" w:afterAutospacing="0"/>
              <w:rPr>
                <w:del w:id="1201" w:author="Author"/>
                <w:rFonts w:eastAsia="Times New Roman" w:cs="Arial"/>
                <w:szCs w:val="17"/>
                <w:lang w:val="es-ES_tradnl"/>
              </w:rPr>
            </w:pPr>
            <w:del w:id="1202" w:author="Author">
              <w:r w:rsidRPr="00641BDB">
                <w:rPr>
                  <w:rFonts w:asciiTheme="minorBidi" w:eastAsia="Times New Roman" w:hAnsiTheme="minorBidi" w:cstheme="minorBidi"/>
                  <w:szCs w:val="17"/>
                  <w:lang w:val="es-ES_tradnl"/>
                </w:rPr>
                <w:delText>[RSG-14</w:delText>
              </w:r>
              <w:r w:rsidR="0088276D"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 </w:delText>
              </w:r>
            </w:del>
          </w:p>
        </w:tc>
        <w:tc>
          <w:tcPr>
            <w:tcW w:w="5670" w:type="dxa"/>
          </w:tcPr>
          <w:p w14:paraId="554E7EE1" w14:textId="77777777" w:rsidR="00F04850" w:rsidRPr="00641BDB" w:rsidRDefault="000A70AC" w:rsidP="00617B82">
            <w:pPr>
              <w:spacing w:before="100" w:beforeAutospacing="1"/>
              <w:jc w:val="both"/>
              <w:rPr>
                <w:del w:id="1203" w:author="Author"/>
                <w:rFonts w:asciiTheme="minorBidi" w:eastAsia="Times New Roman" w:hAnsiTheme="minorBidi" w:cstheme="minorBidi"/>
                <w:szCs w:val="17"/>
                <w:lang w:val="es-ES_tradnl"/>
              </w:rPr>
            </w:pPr>
            <w:del w:id="1204" w:author="Author">
              <w:r w:rsidRPr="00641BDB">
                <w:rPr>
                  <w:rFonts w:asciiTheme="minorBidi" w:eastAsia="Times New Roman" w:hAnsiTheme="minorBidi" w:cstheme="minorBidi"/>
                  <w:szCs w:val="17"/>
                  <w:lang w:val="es-ES_tradnl"/>
                </w:rPr>
                <w:delText xml:space="preserve">Los certificados seguros y de confianza DEBEN ser emitidos por una </w:delText>
              </w:r>
              <w:r w:rsidR="00FD40C5" w:rsidRPr="00641BDB">
                <w:rPr>
                  <w:rFonts w:asciiTheme="minorBidi" w:eastAsia="Times New Roman" w:hAnsiTheme="minorBidi" w:cstheme="minorBidi"/>
                  <w:szCs w:val="17"/>
                  <w:lang w:val="es-ES_tradnl"/>
                </w:rPr>
                <w:delText>autoridad certificadora</w:delText>
              </w:r>
              <w:r w:rsidRPr="00641BDB">
                <w:rPr>
                  <w:rFonts w:asciiTheme="minorBidi" w:eastAsia="Times New Roman" w:hAnsiTheme="minorBidi" w:cstheme="minorBidi"/>
                  <w:szCs w:val="17"/>
                  <w:lang w:val="es-ES_tradnl"/>
                </w:rPr>
                <w:delText xml:space="preserve"> de confianza mutua mediante un proceso de establecimiento de confianza o una certificación cruzada.</w:delText>
              </w:r>
            </w:del>
          </w:p>
        </w:tc>
        <w:tc>
          <w:tcPr>
            <w:tcW w:w="2515" w:type="dxa"/>
          </w:tcPr>
          <w:p w14:paraId="3F66504F" w14:textId="77777777" w:rsidR="00F04850" w:rsidRPr="00641BDB" w:rsidRDefault="00F04850" w:rsidP="00F04850">
            <w:pPr>
              <w:pStyle w:val="NormalWeb"/>
              <w:spacing w:after="0" w:afterAutospacing="0"/>
              <w:rPr>
                <w:del w:id="1205" w:author="Author"/>
                <w:rFonts w:asciiTheme="minorBidi" w:hAnsiTheme="minorBidi" w:cstheme="minorBidi"/>
                <w:szCs w:val="17"/>
                <w:lang w:val="es-ES_tradnl"/>
              </w:rPr>
            </w:pPr>
            <w:del w:id="1206" w:author="Author">
              <w:r w:rsidRPr="00641BDB">
                <w:rPr>
                  <w:rFonts w:asciiTheme="minorBidi" w:hAnsiTheme="minorBidi" w:cstheme="minorBidi"/>
                  <w:szCs w:val="17"/>
                  <w:lang w:val="es-ES_tradnl"/>
                </w:rPr>
                <w:delText>AJ, AX, AAJ, AAX</w:delText>
              </w:r>
            </w:del>
          </w:p>
        </w:tc>
      </w:tr>
      <w:tr w:rsidR="00F04850" w:rsidRPr="008516DD" w14:paraId="63445F18" w14:textId="77777777" w:rsidTr="00D35BA5">
        <w:trPr>
          <w:del w:id="1207" w:author="Author"/>
        </w:trPr>
        <w:tc>
          <w:tcPr>
            <w:tcW w:w="1075" w:type="dxa"/>
          </w:tcPr>
          <w:p w14:paraId="1E9574AF" w14:textId="77777777" w:rsidR="00F04850" w:rsidRPr="00641BDB" w:rsidRDefault="00F04850" w:rsidP="00F04850">
            <w:pPr>
              <w:pStyle w:val="NormalWeb"/>
              <w:spacing w:after="0" w:afterAutospacing="0"/>
              <w:rPr>
                <w:del w:id="1208" w:author="Author"/>
                <w:rFonts w:asciiTheme="minorBidi" w:eastAsia="Times New Roman" w:hAnsiTheme="minorBidi" w:cstheme="minorBidi"/>
                <w:szCs w:val="17"/>
                <w:lang w:val="es-ES_tradnl"/>
              </w:rPr>
            </w:pPr>
            <w:del w:id="1209" w:author="Author">
              <w:r w:rsidRPr="00641BDB">
                <w:rPr>
                  <w:rFonts w:asciiTheme="minorBidi" w:eastAsia="Times New Roman" w:hAnsiTheme="minorBidi" w:cstheme="minorBidi"/>
                  <w:szCs w:val="17"/>
                  <w:lang w:val="es-ES_tradnl"/>
                </w:rPr>
                <w:delText>[RSG-14</w:delText>
              </w:r>
              <w:r w:rsidR="0088276D"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 </w:delText>
              </w:r>
            </w:del>
          </w:p>
        </w:tc>
        <w:tc>
          <w:tcPr>
            <w:tcW w:w="5670" w:type="dxa"/>
          </w:tcPr>
          <w:p w14:paraId="66AA2DD2" w14:textId="77777777" w:rsidR="00F04850" w:rsidRPr="00641BDB" w:rsidRDefault="000A70AC" w:rsidP="00617B82">
            <w:pPr>
              <w:spacing w:before="100" w:beforeAutospacing="1"/>
              <w:jc w:val="both"/>
              <w:rPr>
                <w:del w:id="1210" w:author="Author"/>
                <w:rFonts w:asciiTheme="minorBidi" w:eastAsia="Times New Roman" w:hAnsiTheme="minorBidi" w:cstheme="minorBidi"/>
                <w:szCs w:val="17"/>
                <w:lang w:val="es-ES_tradnl"/>
              </w:rPr>
            </w:pPr>
            <w:del w:id="1211" w:author="Author">
              <w:r w:rsidRPr="00641BDB">
                <w:rPr>
                  <w:rFonts w:asciiTheme="minorBidi" w:eastAsia="Times New Roman" w:hAnsiTheme="minorBidi" w:cstheme="minorBidi"/>
                  <w:szCs w:val="17"/>
                  <w:lang w:val="es-ES_tradnl"/>
                </w:rPr>
                <w:delText>DEBERÍAN utilizarse certificados compartidos entre el cliente y el servidor, por ejemplo X.509, para mitigar los riesgos de seguridad de la identidad propios de los sistemas sensibles y las acciones privilegiadas.</w:delText>
              </w:r>
            </w:del>
          </w:p>
        </w:tc>
        <w:tc>
          <w:tcPr>
            <w:tcW w:w="2515" w:type="dxa"/>
          </w:tcPr>
          <w:p w14:paraId="29ACBFBC" w14:textId="77777777" w:rsidR="00F04850" w:rsidRPr="00641BDB" w:rsidRDefault="00F04850" w:rsidP="00F04850">
            <w:pPr>
              <w:pStyle w:val="NormalWeb"/>
              <w:spacing w:after="0" w:afterAutospacing="0"/>
              <w:rPr>
                <w:del w:id="1212" w:author="Author"/>
                <w:rFonts w:asciiTheme="minorBidi" w:hAnsiTheme="minorBidi" w:cstheme="minorBidi"/>
                <w:szCs w:val="17"/>
                <w:lang w:val="es-ES_tradnl"/>
              </w:rPr>
            </w:pPr>
            <w:del w:id="1213" w:author="Author">
              <w:r w:rsidRPr="00641BDB">
                <w:rPr>
                  <w:rFonts w:asciiTheme="minorBidi" w:hAnsiTheme="minorBidi" w:cstheme="minorBidi"/>
                  <w:szCs w:val="17"/>
                  <w:lang w:val="es-ES_tradnl"/>
                </w:rPr>
                <w:delText>AJ, AX, AAJ, AAX</w:delText>
              </w:r>
            </w:del>
          </w:p>
        </w:tc>
      </w:tr>
      <w:tr w:rsidR="00F04850" w:rsidRPr="008516DD" w14:paraId="372A7DD4" w14:textId="77777777" w:rsidTr="00D35BA5">
        <w:trPr>
          <w:del w:id="1214" w:author="Author"/>
        </w:trPr>
        <w:tc>
          <w:tcPr>
            <w:tcW w:w="1075" w:type="dxa"/>
          </w:tcPr>
          <w:p w14:paraId="510106B7" w14:textId="77777777" w:rsidR="00F04850" w:rsidRPr="00641BDB" w:rsidRDefault="00F04850" w:rsidP="00F04850">
            <w:pPr>
              <w:pStyle w:val="NormalWeb"/>
              <w:spacing w:after="0" w:afterAutospacing="0"/>
              <w:rPr>
                <w:del w:id="1215" w:author="Author"/>
                <w:rFonts w:ascii="Arial" w:hAnsi="Arial" w:cs="Arial"/>
                <w:szCs w:val="17"/>
                <w:lang w:val="es-ES_tradnl"/>
              </w:rPr>
            </w:pPr>
            <w:del w:id="1216" w:author="Author">
              <w:r w:rsidRPr="00641BDB">
                <w:rPr>
                  <w:rFonts w:ascii="Arial" w:eastAsia="Times New Roman" w:hAnsi="Arial" w:cs="Arial"/>
                  <w:szCs w:val="17"/>
                  <w:lang w:val="es-ES_tradnl"/>
                </w:rPr>
                <w:delText>[RSG-14</w:delText>
              </w:r>
              <w:r w:rsidR="0088276D" w:rsidRPr="00641BDB">
                <w:rPr>
                  <w:rFonts w:ascii="Arial" w:eastAsia="Times New Roman" w:hAnsi="Arial" w:cs="Arial"/>
                  <w:szCs w:val="17"/>
                  <w:lang w:val="es-ES_tradnl"/>
                </w:rPr>
                <w:delText>8</w:delText>
              </w:r>
              <w:r w:rsidRPr="00641BDB">
                <w:rPr>
                  <w:rFonts w:ascii="Arial" w:eastAsia="Times New Roman" w:hAnsi="Arial" w:cs="Arial"/>
                  <w:szCs w:val="17"/>
                  <w:lang w:val="es-ES_tradnl"/>
                </w:rPr>
                <w:delText>]</w:delText>
              </w:r>
            </w:del>
          </w:p>
        </w:tc>
        <w:tc>
          <w:tcPr>
            <w:tcW w:w="5670" w:type="dxa"/>
          </w:tcPr>
          <w:p w14:paraId="2F6B8302" w14:textId="77777777" w:rsidR="00F04850" w:rsidRPr="00641BDB" w:rsidRDefault="00AA33EE" w:rsidP="00617B82">
            <w:pPr>
              <w:spacing w:before="100" w:beforeAutospacing="1"/>
              <w:jc w:val="both"/>
              <w:rPr>
                <w:del w:id="1217" w:author="Author"/>
                <w:rFonts w:asciiTheme="minorBidi" w:eastAsia="Times New Roman" w:hAnsiTheme="minorBidi" w:cstheme="minorBidi"/>
                <w:szCs w:val="17"/>
                <w:lang w:val="es-ES_tradnl"/>
              </w:rPr>
            </w:pPr>
            <w:del w:id="1218" w:author="Author">
              <w:r w:rsidRPr="00641BDB">
                <w:rPr>
                  <w:rFonts w:asciiTheme="minorBidi" w:eastAsia="Times New Roman" w:hAnsiTheme="minorBidi" w:cstheme="minorBidi"/>
                  <w:szCs w:val="17"/>
                  <w:lang w:val="es-ES_tradnl"/>
                </w:rPr>
                <w:delText>Si la API REST es pública, el valor del encabezado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Access-Control-Allow-Origin</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DEBE ser '*'.</w:delText>
              </w:r>
            </w:del>
          </w:p>
        </w:tc>
        <w:tc>
          <w:tcPr>
            <w:tcW w:w="2515" w:type="dxa"/>
          </w:tcPr>
          <w:p w14:paraId="4A8DA61D" w14:textId="77777777" w:rsidR="00F04850" w:rsidRPr="00641BDB" w:rsidRDefault="00F04850" w:rsidP="00F04850">
            <w:pPr>
              <w:pStyle w:val="NormalWeb"/>
              <w:spacing w:after="0" w:afterAutospacing="0"/>
              <w:rPr>
                <w:del w:id="1219" w:author="Author"/>
                <w:rFonts w:asciiTheme="minorBidi" w:hAnsiTheme="minorBidi" w:cstheme="minorBidi"/>
                <w:szCs w:val="17"/>
                <w:lang w:val="es-ES_tradnl"/>
              </w:rPr>
            </w:pPr>
            <w:del w:id="1220" w:author="Author">
              <w:r w:rsidRPr="00641BDB">
                <w:rPr>
                  <w:rFonts w:asciiTheme="minorBidi" w:hAnsiTheme="minorBidi" w:cstheme="minorBidi"/>
                  <w:szCs w:val="17"/>
                  <w:lang w:val="es-ES_tradnl"/>
                </w:rPr>
                <w:delText>AJ, AX, AAJ, AAX</w:delText>
              </w:r>
            </w:del>
          </w:p>
        </w:tc>
      </w:tr>
    </w:tbl>
    <w:p w14:paraId="7429F8F1" w14:textId="77777777" w:rsidR="00466E4F" w:rsidRPr="00641BDB" w:rsidRDefault="00466E4F" w:rsidP="003F1DCA">
      <w:pPr>
        <w:rPr>
          <w:del w:id="1221" w:author="Author"/>
          <w:rFonts w:cs="Arial"/>
          <w:b/>
          <w:bCs/>
          <w:szCs w:val="17"/>
          <w:lang w:val="es-ES_tradnl"/>
        </w:rPr>
      </w:pPr>
    </w:p>
    <w:p w14:paraId="094027F8" w14:textId="77777777" w:rsidR="001F7CCA" w:rsidRPr="00641BDB" w:rsidRDefault="001F7CCA" w:rsidP="009C383A">
      <w:pPr>
        <w:pStyle w:val="Caption"/>
        <w:rPr>
          <w:del w:id="1222" w:author="Author"/>
          <w:rFonts w:cs="Arial"/>
          <w:sz w:val="17"/>
          <w:szCs w:val="17"/>
          <w:lang w:val="es-ES_tradnl"/>
        </w:rPr>
      </w:pPr>
      <w:bookmarkStart w:id="1223" w:name="_Ref7691273"/>
    </w:p>
    <w:p w14:paraId="54A2A0F5" w14:textId="77777777" w:rsidR="00466E4F" w:rsidRPr="00641BDB" w:rsidRDefault="00E471E6" w:rsidP="009C383A">
      <w:pPr>
        <w:pStyle w:val="Caption"/>
        <w:rPr>
          <w:del w:id="1224" w:author="Author"/>
          <w:rFonts w:cs="Arial"/>
          <w:sz w:val="17"/>
          <w:szCs w:val="17"/>
          <w:lang w:val="es-ES_tradnl"/>
        </w:rPr>
      </w:pPr>
      <w:del w:id="1225" w:author="Author">
        <w:r w:rsidRPr="00641BDB">
          <w:rPr>
            <w:rFonts w:cs="Arial"/>
            <w:sz w:val="17"/>
            <w:szCs w:val="17"/>
            <w:lang w:val="es-ES_tradnl"/>
          </w:rPr>
          <w:delText>Cuadro</w:delText>
        </w:r>
        <w:r w:rsidR="00466E4F" w:rsidRPr="00641BDB">
          <w:rPr>
            <w:rFonts w:cs="Arial"/>
            <w:sz w:val="17"/>
            <w:szCs w:val="17"/>
            <w:lang w:val="es-ES_tradnl"/>
          </w:rPr>
          <w:delText xml:space="preserve"> </w:delText>
        </w:r>
        <w:r w:rsidR="00A15E0C" w:rsidRPr="00641BDB">
          <w:rPr>
            <w:rFonts w:cs="Arial"/>
            <w:sz w:val="17"/>
            <w:szCs w:val="17"/>
            <w:lang w:val="es-ES_tradnl"/>
          </w:rPr>
          <w:delText>.</w:delText>
        </w:r>
        <w:bookmarkEnd w:id="1223"/>
        <w:r w:rsidR="00466E4F" w:rsidRPr="00641BDB">
          <w:rPr>
            <w:rFonts w:cs="Arial"/>
            <w:sz w:val="17"/>
            <w:szCs w:val="17"/>
            <w:lang w:val="es-ES_tradnl"/>
          </w:rPr>
          <w:delText xml:space="preserve"> </w:delText>
        </w:r>
        <w:r w:rsidRPr="00641BDB">
          <w:rPr>
            <w:lang w:val="es-ES_tradnl"/>
          </w:rPr>
          <w:delText>Nivel de conformidad para respuesta en formato XML</w:delText>
        </w:r>
      </w:del>
    </w:p>
    <w:tbl>
      <w:tblPr>
        <w:tblStyle w:val="TableGrid"/>
        <w:tblW w:w="0" w:type="auto"/>
        <w:tblLook w:val="04A0" w:firstRow="1" w:lastRow="0" w:firstColumn="1" w:lastColumn="0" w:noHBand="0" w:noVBand="1"/>
      </w:tblPr>
      <w:tblGrid>
        <w:gridCol w:w="1075"/>
        <w:gridCol w:w="5670"/>
        <w:gridCol w:w="2515"/>
      </w:tblGrid>
      <w:tr w:rsidR="009874AE" w:rsidRPr="008516DD" w14:paraId="5361AB36" w14:textId="77777777" w:rsidTr="00D35BA5">
        <w:trPr>
          <w:del w:id="1226" w:author="Author"/>
        </w:trPr>
        <w:tc>
          <w:tcPr>
            <w:tcW w:w="1075" w:type="dxa"/>
          </w:tcPr>
          <w:p w14:paraId="7E05A946" w14:textId="77777777" w:rsidR="009874AE" w:rsidRPr="00641BDB" w:rsidRDefault="009874AE" w:rsidP="003F513B">
            <w:pPr>
              <w:pStyle w:val="NormalWeb"/>
              <w:jc w:val="center"/>
              <w:rPr>
                <w:del w:id="1227" w:author="Author"/>
                <w:rFonts w:asciiTheme="minorBidi" w:hAnsiTheme="minorBidi" w:cstheme="minorBidi"/>
                <w:b/>
                <w:szCs w:val="17"/>
                <w:lang w:val="es-ES_tradnl"/>
              </w:rPr>
            </w:pPr>
            <w:del w:id="1228" w:author="Author">
              <w:r w:rsidRPr="00641BDB">
                <w:rPr>
                  <w:rFonts w:asciiTheme="minorBidi" w:hAnsiTheme="minorBidi" w:cstheme="minorBidi"/>
                  <w:b/>
                  <w:szCs w:val="17"/>
                  <w:lang w:val="es-ES_tradnl"/>
                </w:rPr>
                <w:delText>ID de la norma</w:delText>
              </w:r>
            </w:del>
          </w:p>
        </w:tc>
        <w:tc>
          <w:tcPr>
            <w:tcW w:w="5670" w:type="dxa"/>
          </w:tcPr>
          <w:p w14:paraId="3A3BCD34" w14:textId="77777777" w:rsidR="009874AE" w:rsidRPr="00641BDB" w:rsidRDefault="009874AE" w:rsidP="003F513B">
            <w:pPr>
              <w:pStyle w:val="NormalWeb"/>
              <w:jc w:val="center"/>
              <w:rPr>
                <w:del w:id="1229" w:author="Author"/>
                <w:rFonts w:asciiTheme="minorBidi" w:hAnsiTheme="minorBidi" w:cstheme="minorBidi"/>
                <w:b/>
                <w:szCs w:val="17"/>
                <w:lang w:val="es-ES_tradnl"/>
              </w:rPr>
            </w:pPr>
            <w:del w:id="1230" w:author="Author">
              <w:r w:rsidRPr="00641BDB">
                <w:rPr>
                  <w:rFonts w:asciiTheme="minorBidi" w:hAnsiTheme="minorBidi" w:cstheme="minorBidi"/>
                  <w:b/>
                  <w:szCs w:val="17"/>
                  <w:lang w:val="es-ES_tradnl"/>
                </w:rPr>
                <w:delText>Descripción de la norma</w:delText>
              </w:r>
            </w:del>
          </w:p>
        </w:tc>
        <w:tc>
          <w:tcPr>
            <w:tcW w:w="2515" w:type="dxa"/>
          </w:tcPr>
          <w:p w14:paraId="233C1796" w14:textId="77777777" w:rsidR="009874AE" w:rsidRPr="00641BDB" w:rsidRDefault="009874AE" w:rsidP="003F513B">
            <w:pPr>
              <w:pStyle w:val="NormalWeb"/>
              <w:jc w:val="center"/>
              <w:rPr>
                <w:del w:id="1231" w:author="Author"/>
                <w:rFonts w:asciiTheme="minorBidi" w:hAnsiTheme="minorBidi" w:cstheme="minorBidi"/>
                <w:b/>
                <w:szCs w:val="17"/>
                <w:lang w:val="es-ES_tradnl"/>
              </w:rPr>
            </w:pPr>
            <w:del w:id="1232" w:author="Author">
              <w:r w:rsidRPr="00641BDB">
                <w:rPr>
                  <w:rFonts w:asciiTheme="minorBidi" w:hAnsiTheme="minorBidi" w:cstheme="minorBidi"/>
                  <w:b/>
                  <w:szCs w:val="17"/>
                  <w:lang w:val="es-ES_tradnl"/>
                </w:rPr>
                <w:delText>Referencias cruzadas y observaciones</w:delText>
              </w:r>
            </w:del>
          </w:p>
        </w:tc>
      </w:tr>
      <w:tr w:rsidR="00D63DFA" w:rsidRPr="008516DD" w14:paraId="7E5B52D7" w14:textId="77777777" w:rsidTr="00D35BA5">
        <w:trPr>
          <w:del w:id="1233" w:author="Author"/>
        </w:trPr>
        <w:tc>
          <w:tcPr>
            <w:tcW w:w="1075" w:type="dxa"/>
          </w:tcPr>
          <w:p w14:paraId="64F208A9" w14:textId="77777777" w:rsidR="00D63DFA" w:rsidRPr="00641BDB" w:rsidRDefault="00D63DFA" w:rsidP="00D63DFA">
            <w:pPr>
              <w:pStyle w:val="NormalWeb"/>
              <w:rPr>
                <w:del w:id="1234" w:author="Author"/>
                <w:rFonts w:asciiTheme="minorBidi" w:hAnsiTheme="minorBidi" w:cstheme="minorBidi"/>
                <w:szCs w:val="17"/>
                <w:lang w:val="es-ES_tradnl"/>
              </w:rPr>
            </w:pPr>
            <w:del w:id="1235" w:author="Author">
              <w:r w:rsidRPr="00641BDB">
                <w:rPr>
                  <w:rFonts w:asciiTheme="minorBidi" w:hAnsiTheme="minorBidi" w:cstheme="minorBidi"/>
                  <w:szCs w:val="17"/>
                  <w:lang w:val="es-ES_tradnl"/>
                </w:rPr>
                <w:delText>[RSG-01]</w:delText>
              </w:r>
            </w:del>
          </w:p>
        </w:tc>
        <w:tc>
          <w:tcPr>
            <w:tcW w:w="5670" w:type="dxa"/>
          </w:tcPr>
          <w:p w14:paraId="344337A0" w14:textId="77777777" w:rsidR="00D63DFA" w:rsidRPr="00641BDB" w:rsidRDefault="00CD5558" w:rsidP="003F513B">
            <w:pPr>
              <w:pStyle w:val="NormalWeb"/>
              <w:spacing w:line="276" w:lineRule="auto"/>
              <w:jc w:val="both"/>
              <w:rPr>
                <w:del w:id="1236" w:author="Author"/>
                <w:rFonts w:asciiTheme="minorBidi" w:hAnsiTheme="minorBidi" w:cstheme="minorBidi"/>
                <w:szCs w:val="17"/>
                <w:lang w:val="es-ES_tradnl"/>
              </w:rPr>
            </w:pPr>
            <w:del w:id="1237" w:author="Author">
              <w:r w:rsidRPr="00641BDB">
                <w:rPr>
                  <w:rFonts w:asciiTheme="minorBidi" w:hAnsiTheme="minorBidi" w:cstheme="minorBidi"/>
                  <w:szCs w:val="17"/>
                  <w:lang w:val="es-ES_tradnl"/>
                </w:rPr>
                <w:delText>DEBE usarse la barra, "/", en la ruta del URI para indicar la relación jerárquica entre los recursos, pero la ruta NO DEBE terminar con una barra, ya que esta no proporciona ningún valor semántico y puede llevar a confusión</w:delText>
              </w:r>
              <w:r w:rsidR="00D63DFA" w:rsidRPr="00641BDB">
                <w:rPr>
                  <w:rFonts w:asciiTheme="minorBidi" w:hAnsiTheme="minorBidi" w:cstheme="minorBidi"/>
                  <w:szCs w:val="17"/>
                  <w:lang w:val="es-ES_tradnl"/>
                </w:rPr>
                <w:delText>.</w:delText>
              </w:r>
            </w:del>
          </w:p>
        </w:tc>
        <w:tc>
          <w:tcPr>
            <w:tcW w:w="2515" w:type="dxa"/>
          </w:tcPr>
          <w:p w14:paraId="11B9D51C" w14:textId="77777777" w:rsidR="00D63DFA" w:rsidRPr="00641BDB" w:rsidRDefault="00D63DFA" w:rsidP="00D63DFA">
            <w:pPr>
              <w:pStyle w:val="NormalWeb"/>
              <w:rPr>
                <w:del w:id="1238" w:author="Author"/>
                <w:rFonts w:asciiTheme="minorBidi" w:hAnsiTheme="minorBidi" w:cstheme="minorBidi"/>
                <w:szCs w:val="17"/>
                <w:lang w:val="es-ES_tradnl"/>
              </w:rPr>
            </w:pPr>
          </w:p>
          <w:p w14:paraId="213160CD" w14:textId="77777777" w:rsidR="00D63DFA" w:rsidRPr="00641BDB" w:rsidRDefault="00D63DFA" w:rsidP="00D63DFA">
            <w:pPr>
              <w:pStyle w:val="NormalWeb"/>
              <w:rPr>
                <w:del w:id="1239" w:author="Author"/>
                <w:rFonts w:asciiTheme="minorBidi" w:hAnsiTheme="minorBidi" w:cstheme="minorBidi"/>
                <w:szCs w:val="17"/>
                <w:lang w:val="es-ES_tradnl"/>
              </w:rPr>
            </w:pPr>
            <w:del w:id="1240" w:author="Author">
              <w:r w:rsidRPr="00641BDB">
                <w:rPr>
                  <w:rFonts w:asciiTheme="minorBidi" w:hAnsiTheme="minorBidi" w:cstheme="minorBidi"/>
                  <w:szCs w:val="17"/>
                  <w:lang w:val="es-ES_tradnl"/>
                </w:rPr>
                <w:delText>AJ, AX, AAJ, AAX</w:delText>
              </w:r>
            </w:del>
          </w:p>
        </w:tc>
      </w:tr>
      <w:tr w:rsidR="00CD5558" w:rsidRPr="008516DD" w14:paraId="02A64EF8" w14:textId="77777777" w:rsidTr="00D35BA5">
        <w:trPr>
          <w:del w:id="1241" w:author="Author"/>
        </w:trPr>
        <w:tc>
          <w:tcPr>
            <w:tcW w:w="1075" w:type="dxa"/>
          </w:tcPr>
          <w:p w14:paraId="1085EF0E" w14:textId="77777777" w:rsidR="00CD5558" w:rsidRPr="00641BDB" w:rsidRDefault="00CD5558" w:rsidP="00CD5558">
            <w:pPr>
              <w:pStyle w:val="NormalWeb"/>
              <w:rPr>
                <w:del w:id="1242" w:author="Author"/>
                <w:rFonts w:asciiTheme="minorBidi" w:hAnsiTheme="minorBidi" w:cstheme="minorBidi"/>
                <w:szCs w:val="17"/>
                <w:lang w:val="es-ES_tradnl"/>
              </w:rPr>
            </w:pPr>
            <w:del w:id="1243" w:author="Author">
              <w:r w:rsidRPr="00641BDB">
                <w:rPr>
                  <w:rFonts w:asciiTheme="minorBidi" w:eastAsia="Times New Roman" w:hAnsiTheme="minorBidi" w:cstheme="minorBidi"/>
                  <w:szCs w:val="17"/>
                  <w:lang w:val="es-ES_tradnl"/>
                </w:rPr>
                <w:delText>[RSG-02]</w:delText>
              </w:r>
            </w:del>
          </w:p>
        </w:tc>
        <w:tc>
          <w:tcPr>
            <w:tcW w:w="5670" w:type="dxa"/>
          </w:tcPr>
          <w:p w14:paraId="7D30A3C1" w14:textId="77777777" w:rsidR="00CD5558" w:rsidRPr="00641BDB" w:rsidRDefault="00CD5558" w:rsidP="003F513B">
            <w:pPr>
              <w:pStyle w:val="NormalWeb"/>
              <w:spacing w:line="276" w:lineRule="auto"/>
              <w:jc w:val="both"/>
              <w:rPr>
                <w:del w:id="1244" w:author="Author"/>
                <w:rFonts w:asciiTheme="minorBidi" w:hAnsiTheme="minorBidi" w:cstheme="minorBidi"/>
                <w:szCs w:val="17"/>
                <w:lang w:val="es-ES_tradnl"/>
              </w:rPr>
            </w:pPr>
            <w:del w:id="1245" w:author="Author">
              <w:r w:rsidRPr="00641BDB">
                <w:rPr>
                  <w:rFonts w:asciiTheme="minorBidi" w:hAnsiTheme="minorBidi" w:cstheme="minorBidi"/>
                  <w:szCs w:val="17"/>
                  <w:lang w:val="es-ES_tradnl"/>
                </w:rPr>
                <w:delText>Los nombres de los recursos DEBEN seguir un patrón de nomenclatura coherente.</w:delText>
              </w:r>
            </w:del>
          </w:p>
        </w:tc>
        <w:tc>
          <w:tcPr>
            <w:tcW w:w="2515" w:type="dxa"/>
          </w:tcPr>
          <w:p w14:paraId="4E0721BE" w14:textId="77777777" w:rsidR="00CD5558" w:rsidRPr="00641BDB" w:rsidRDefault="00CD5558" w:rsidP="00CD5558">
            <w:pPr>
              <w:pStyle w:val="NormalWeb"/>
              <w:rPr>
                <w:del w:id="1246" w:author="Author"/>
                <w:rFonts w:asciiTheme="minorBidi" w:hAnsiTheme="minorBidi" w:cstheme="minorBidi"/>
                <w:szCs w:val="17"/>
                <w:lang w:val="es-ES_tradnl"/>
              </w:rPr>
            </w:pPr>
            <w:del w:id="1247" w:author="Author">
              <w:r w:rsidRPr="00641BDB">
                <w:rPr>
                  <w:rFonts w:asciiTheme="minorBidi" w:hAnsiTheme="minorBidi" w:cstheme="minorBidi"/>
                  <w:szCs w:val="17"/>
                  <w:lang w:val="es-ES_tradnl"/>
                </w:rPr>
                <w:delText>AJ, AX, AAJ, AAX</w:delText>
              </w:r>
            </w:del>
          </w:p>
        </w:tc>
      </w:tr>
      <w:tr w:rsidR="00CD5558" w:rsidRPr="008516DD" w14:paraId="0A45CD12" w14:textId="77777777" w:rsidTr="00D35BA5">
        <w:trPr>
          <w:del w:id="1248" w:author="Author"/>
        </w:trPr>
        <w:tc>
          <w:tcPr>
            <w:tcW w:w="1075" w:type="dxa"/>
          </w:tcPr>
          <w:p w14:paraId="41302482" w14:textId="77777777" w:rsidR="00CD5558" w:rsidRPr="00641BDB" w:rsidRDefault="00CD5558" w:rsidP="00CD5558">
            <w:pPr>
              <w:pStyle w:val="NormalWeb"/>
              <w:rPr>
                <w:del w:id="1249" w:author="Author"/>
                <w:rFonts w:asciiTheme="minorBidi" w:hAnsiTheme="minorBidi" w:cstheme="minorBidi"/>
                <w:szCs w:val="17"/>
                <w:lang w:val="es-ES_tradnl"/>
              </w:rPr>
            </w:pPr>
            <w:del w:id="1250" w:author="Author">
              <w:r w:rsidRPr="00641BDB">
                <w:rPr>
                  <w:rFonts w:asciiTheme="minorBidi" w:eastAsia="Times New Roman" w:hAnsiTheme="minorBidi" w:cstheme="minorBidi"/>
                  <w:szCs w:val="17"/>
                  <w:lang w:val="es-ES_tradnl"/>
                </w:rPr>
                <w:delText>[RSG-04]</w:delText>
              </w:r>
            </w:del>
          </w:p>
        </w:tc>
        <w:tc>
          <w:tcPr>
            <w:tcW w:w="5670" w:type="dxa"/>
          </w:tcPr>
          <w:p w14:paraId="6EF573B5" w14:textId="77777777" w:rsidR="00CD5558" w:rsidRPr="00641BDB" w:rsidRDefault="00CD5558" w:rsidP="003F513B">
            <w:pPr>
              <w:spacing w:before="100" w:beforeAutospacing="1" w:after="100" w:afterAutospacing="1" w:line="276" w:lineRule="auto"/>
              <w:jc w:val="both"/>
              <w:rPr>
                <w:del w:id="1251" w:author="Author"/>
                <w:rFonts w:asciiTheme="minorBidi" w:eastAsia="Times New Roman" w:hAnsiTheme="minorBidi" w:cstheme="minorBidi"/>
                <w:szCs w:val="17"/>
                <w:lang w:val="es-ES_tradnl"/>
              </w:rPr>
            </w:pPr>
            <w:del w:id="1252" w:author="Author">
              <w:r w:rsidRPr="00641BDB">
                <w:rPr>
                  <w:rFonts w:asciiTheme="minorBidi" w:eastAsia="Times New Roman" w:hAnsiTheme="minorBidi" w:cstheme="minorBidi"/>
                  <w:szCs w:val="17"/>
                  <w:lang w:val="es-ES_tradnl"/>
                </w:rPr>
                <w:delText>Los parámetros de consulta DEBEN seguir un patrón de nomenclatura coherente.</w:delText>
              </w:r>
            </w:del>
          </w:p>
        </w:tc>
        <w:tc>
          <w:tcPr>
            <w:tcW w:w="2515" w:type="dxa"/>
          </w:tcPr>
          <w:p w14:paraId="5964C77C" w14:textId="77777777" w:rsidR="00CD5558" w:rsidRPr="00641BDB" w:rsidRDefault="00CD5558" w:rsidP="00CD5558">
            <w:pPr>
              <w:pStyle w:val="NormalWeb"/>
              <w:rPr>
                <w:del w:id="1253" w:author="Author"/>
                <w:rFonts w:asciiTheme="minorBidi" w:hAnsiTheme="minorBidi" w:cstheme="minorBidi"/>
                <w:szCs w:val="17"/>
                <w:lang w:val="es-ES_tradnl"/>
              </w:rPr>
            </w:pPr>
            <w:del w:id="1254" w:author="Author">
              <w:r w:rsidRPr="00641BDB">
                <w:rPr>
                  <w:rFonts w:asciiTheme="minorBidi" w:hAnsiTheme="minorBidi" w:cstheme="minorBidi"/>
                  <w:szCs w:val="17"/>
                  <w:lang w:val="es-ES_tradnl"/>
                </w:rPr>
                <w:delText>AJ, AX</w:delText>
              </w:r>
            </w:del>
          </w:p>
        </w:tc>
      </w:tr>
      <w:tr w:rsidR="00A74DA9" w:rsidRPr="008516DD" w14:paraId="27C2C47D" w14:textId="77777777" w:rsidTr="00D35BA5">
        <w:trPr>
          <w:del w:id="1255" w:author="Author"/>
        </w:trPr>
        <w:tc>
          <w:tcPr>
            <w:tcW w:w="1075" w:type="dxa"/>
          </w:tcPr>
          <w:p w14:paraId="32D8EA08" w14:textId="77777777" w:rsidR="00A74DA9" w:rsidRPr="00641BDB" w:rsidRDefault="00A74DA9" w:rsidP="00A74DA9">
            <w:pPr>
              <w:pStyle w:val="NormalWeb"/>
              <w:rPr>
                <w:del w:id="1256" w:author="Author"/>
                <w:rFonts w:asciiTheme="minorBidi" w:hAnsiTheme="minorBidi" w:cstheme="minorBidi"/>
                <w:szCs w:val="17"/>
                <w:lang w:val="es-ES_tradnl"/>
              </w:rPr>
            </w:pPr>
            <w:del w:id="1257" w:author="Author">
              <w:r w:rsidRPr="00641BDB">
                <w:rPr>
                  <w:rFonts w:asciiTheme="minorBidi" w:eastAsia="Times New Roman" w:hAnsiTheme="minorBidi" w:cstheme="minorBidi"/>
                  <w:szCs w:val="17"/>
                  <w:lang w:val="es-ES_tradnl"/>
                </w:rPr>
                <w:delText>[RSG-06]</w:delText>
              </w:r>
            </w:del>
          </w:p>
        </w:tc>
        <w:tc>
          <w:tcPr>
            <w:tcW w:w="5670" w:type="dxa"/>
          </w:tcPr>
          <w:p w14:paraId="4696FB1D" w14:textId="77777777" w:rsidR="00A74DA9" w:rsidRPr="00641BDB" w:rsidRDefault="00A74DA9" w:rsidP="00A74DA9">
            <w:pPr>
              <w:pStyle w:val="NormalWeb"/>
              <w:spacing w:line="276" w:lineRule="auto"/>
              <w:jc w:val="both"/>
              <w:rPr>
                <w:del w:id="1258" w:author="Author"/>
                <w:rFonts w:asciiTheme="minorBidi" w:hAnsiTheme="minorBidi" w:cstheme="minorBidi"/>
                <w:szCs w:val="17"/>
                <w:lang w:val="es-ES_tradnl"/>
              </w:rPr>
            </w:pPr>
            <w:del w:id="1259" w:author="Author">
              <w:r w:rsidRPr="00641BDB">
                <w:rPr>
                  <w:rFonts w:asciiTheme="minorBidi" w:eastAsia="Times New Roman" w:hAnsiTheme="minorBidi" w:cstheme="minorBidi"/>
                  <w:szCs w:val="17"/>
                  <w:lang w:val="es-ES_tradnl"/>
                </w:rPr>
                <w:delText>El patrón del URL para una API web DEBE contener la palabra ‘api’ en el URI.</w:delText>
              </w:r>
            </w:del>
          </w:p>
        </w:tc>
        <w:tc>
          <w:tcPr>
            <w:tcW w:w="2515" w:type="dxa"/>
          </w:tcPr>
          <w:p w14:paraId="292C68F2" w14:textId="77777777" w:rsidR="00A74DA9" w:rsidRPr="00641BDB" w:rsidRDefault="00A74DA9" w:rsidP="00A74DA9">
            <w:pPr>
              <w:pStyle w:val="NormalWeb"/>
              <w:rPr>
                <w:del w:id="1260" w:author="Author"/>
                <w:rFonts w:asciiTheme="minorBidi" w:hAnsiTheme="minorBidi" w:cstheme="minorBidi"/>
                <w:szCs w:val="17"/>
                <w:lang w:val="es-ES_tradnl"/>
              </w:rPr>
            </w:pPr>
            <w:del w:id="1261" w:author="Author">
              <w:r w:rsidRPr="00641BDB">
                <w:rPr>
                  <w:rFonts w:asciiTheme="minorBidi" w:hAnsiTheme="minorBidi" w:cstheme="minorBidi"/>
                  <w:szCs w:val="17"/>
                  <w:lang w:val="es-ES_tradnl"/>
                </w:rPr>
                <w:delText>AJ, AX, AAJ, AAX</w:delText>
              </w:r>
            </w:del>
          </w:p>
        </w:tc>
      </w:tr>
      <w:tr w:rsidR="00EC3004" w:rsidRPr="008516DD" w14:paraId="328FE04D" w14:textId="77777777" w:rsidTr="00D35BA5">
        <w:trPr>
          <w:del w:id="1262" w:author="Author"/>
        </w:trPr>
        <w:tc>
          <w:tcPr>
            <w:tcW w:w="1075" w:type="dxa"/>
          </w:tcPr>
          <w:p w14:paraId="75F8A834" w14:textId="77777777" w:rsidR="00EC3004" w:rsidRPr="00641BDB" w:rsidRDefault="00EC3004" w:rsidP="00EC3004">
            <w:pPr>
              <w:pStyle w:val="NormalWeb"/>
              <w:rPr>
                <w:del w:id="1263" w:author="Author"/>
                <w:rFonts w:asciiTheme="minorBidi" w:hAnsiTheme="minorBidi" w:cstheme="minorBidi"/>
                <w:szCs w:val="17"/>
                <w:lang w:val="es-ES_tradnl"/>
              </w:rPr>
            </w:pPr>
            <w:del w:id="1264" w:author="Author">
              <w:r w:rsidRPr="00641BDB">
                <w:rPr>
                  <w:rFonts w:asciiTheme="minorBidi" w:eastAsia="Times New Roman" w:hAnsiTheme="minorBidi" w:cstheme="minorBidi"/>
                  <w:szCs w:val="17"/>
                  <w:lang w:val="es-ES_tradnl"/>
                </w:rPr>
                <w:delText>[RSG-07]</w:delText>
              </w:r>
            </w:del>
          </w:p>
        </w:tc>
        <w:tc>
          <w:tcPr>
            <w:tcW w:w="5670" w:type="dxa"/>
          </w:tcPr>
          <w:p w14:paraId="5F59C6F4" w14:textId="77777777" w:rsidR="00EC3004" w:rsidRPr="00641BDB" w:rsidRDefault="00894816" w:rsidP="003F513B">
            <w:pPr>
              <w:pStyle w:val="NormalWeb"/>
              <w:spacing w:line="276" w:lineRule="auto"/>
              <w:jc w:val="both"/>
              <w:rPr>
                <w:del w:id="1265" w:author="Author"/>
                <w:rFonts w:asciiTheme="minorBidi" w:hAnsiTheme="minorBidi" w:cstheme="minorBidi"/>
                <w:szCs w:val="17"/>
                <w:lang w:val="es-ES_tradnl"/>
              </w:rPr>
            </w:pPr>
            <w:del w:id="1266" w:author="Author">
              <w:r w:rsidRPr="00641BDB">
                <w:rPr>
                  <w:rFonts w:asciiTheme="minorBidi" w:eastAsia="Times New Roman" w:hAnsiTheme="minorBidi" w:cstheme="minorBidi"/>
                  <w:szCs w:val="17"/>
                  <w:lang w:val="es-ES_tradnl"/>
                </w:rPr>
                <w:delText>NO DEBEN utilizarse parámetros matriciales</w:delText>
              </w:r>
              <w:r w:rsidR="00EC3004" w:rsidRPr="00641BDB">
                <w:rPr>
                  <w:rFonts w:asciiTheme="minorBidi" w:eastAsia="Times New Roman" w:hAnsiTheme="minorBidi" w:cstheme="minorBidi"/>
                  <w:szCs w:val="17"/>
                  <w:lang w:val="es-ES_tradnl"/>
                </w:rPr>
                <w:delText>. </w:delText>
              </w:r>
            </w:del>
          </w:p>
        </w:tc>
        <w:tc>
          <w:tcPr>
            <w:tcW w:w="2515" w:type="dxa"/>
          </w:tcPr>
          <w:p w14:paraId="1232666B" w14:textId="77777777" w:rsidR="00EC3004" w:rsidRPr="00641BDB" w:rsidRDefault="00EC3004" w:rsidP="00EC3004">
            <w:pPr>
              <w:pStyle w:val="NormalWeb"/>
              <w:rPr>
                <w:del w:id="1267" w:author="Author"/>
                <w:rFonts w:asciiTheme="minorBidi" w:hAnsiTheme="minorBidi" w:cstheme="minorBidi"/>
                <w:szCs w:val="17"/>
                <w:lang w:val="es-ES_tradnl"/>
              </w:rPr>
            </w:pPr>
            <w:del w:id="1268" w:author="Author">
              <w:r w:rsidRPr="00641BDB">
                <w:rPr>
                  <w:rFonts w:asciiTheme="minorBidi" w:hAnsiTheme="minorBidi" w:cstheme="minorBidi"/>
                  <w:szCs w:val="17"/>
                  <w:lang w:val="es-ES_tradnl"/>
                </w:rPr>
                <w:delText>AJ, AX, AAJ, AAX</w:delText>
              </w:r>
            </w:del>
          </w:p>
        </w:tc>
      </w:tr>
      <w:tr w:rsidR="00EC3004" w:rsidRPr="008516DD" w14:paraId="27D8CF7A" w14:textId="77777777" w:rsidTr="00D35BA5">
        <w:trPr>
          <w:del w:id="1269" w:author="Author"/>
        </w:trPr>
        <w:tc>
          <w:tcPr>
            <w:tcW w:w="1075" w:type="dxa"/>
          </w:tcPr>
          <w:p w14:paraId="549CC41C" w14:textId="77777777" w:rsidR="00EC3004" w:rsidRPr="00641BDB" w:rsidRDefault="00EC3004" w:rsidP="00EC3004">
            <w:pPr>
              <w:pStyle w:val="NormalWeb"/>
              <w:rPr>
                <w:del w:id="1270" w:author="Author"/>
                <w:rFonts w:asciiTheme="minorBidi" w:hAnsiTheme="minorBidi" w:cstheme="minorBidi"/>
                <w:szCs w:val="17"/>
                <w:lang w:val="es-ES_tradnl"/>
              </w:rPr>
            </w:pPr>
            <w:del w:id="1271" w:author="Author">
              <w:r w:rsidRPr="00641BDB">
                <w:rPr>
                  <w:rFonts w:asciiTheme="minorBidi" w:eastAsia="Times New Roman" w:hAnsiTheme="minorBidi" w:cstheme="minorBidi"/>
                  <w:szCs w:val="17"/>
                  <w:lang w:val="es-ES_tradnl"/>
                </w:rPr>
                <w:delText>[RSG-08]</w:delText>
              </w:r>
            </w:del>
          </w:p>
        </w:tc>
        <w:tc>
          <w:tcPr>
            <w:tcW w:w="5670" w:type="dxa"/>
          </w:tcPr>
          <w:p w14:paraId="1D1C53B8" w14:textId="77777777" w:rsidR="00EC3004" w:rsidRPr="00641BDB" w:rsidRDefault="00AB36E3" w:rsidP="003F513B">
            <w:pPr>
              <w:pStyle w:val="NormalWeb"/>
              <w:spacing w:line="276" w:lineRule="auto"/>
              <w:jc w:val="both"/>
              <w:rPr>
                <w:del w:id="1272" w:author="Author"/>
                <w:rFonts w:asciiTheme="minorBidi" w:hAnsiTheme="minorBidi" w:cstheme="minorBidi"/>
                <w:szCs w:val="17"/>
                <w:lang w:val="es-ES_tradnl"/>
              </w:rPr>
            </w:pPr>
            <w:del w:id="1273" w:author="Author">
              <w:r w:rsidRPr="00641BDB">
                <w:rPr>
                  <w:rFonts w:asciiTheme="minorBidi" w:eastAsia="Times New Roman" w:hAnsiTheme="minorBidi" w:cstheme="minorBidi"/>
                  <w:szCs w:val="17"/>
                  <w:lang w:val="es-ES_tradnl"/>
                </w:rPr>
                <w:delText>Una API web DEBE aplicar sistemáticamente códigos de estado HTTP según se describe en los documentos RFC del IETF</w:delText>
              </w:r>
              <w:r w:rsidR="003F513B" w:rsidRPr="00641BDB">
                <w:rPr>
                  <w:rFonts w:asciiTheme="minorBidi" w:eastAsia="Times New Roman" w:hAnsiTheme="minorBidi" w:cstheme="minorBidi"/>
                  <w:szCs w:val="17"/>
                  <w:lang w:val="es-ES_tradnl"/>
                </w:rPr>
                <w:delText>.</w:delText>
              </w:r>
            </w:del>
          </w:p>
        </w:tc>
        <w:tc>
          <w:tcPr>
            <w:tcW w:w="2515" w:type="dxa"/>
          </w:tcPr>
          <w:p w14:paraId="62C482BF" w14:textId="77777777" w:rsidR="00EC3004" w:rsidRPr="00641BDB" w:rsidRDefault="00EC3004" w:rsidP="00EC3004">
            <w:pPr>
              <w:pStyle w:val="NormalWeb"/>
              <w:rPr>
                <w:del w:id="1274" w:author="Author"/>
                <w:rFonts w:asciiTheme="minorBidi" w:hAnsiTheme="minorBidi" w:cstheme="minorBidi"/>
                <w:szCs w:val="17"/>
                <w:lang w:val="es-ES_tradnl"/>
              </w:rPr>
            </w:pPr>
            <w:del w:id="1275" w:author="Author">
              <w:r w:rsidRPr="00641BDB">
                <w:rPr>
                  <w:rFonts w:asciiTheme="minorBidi" w:hAnsiTheme="minorBidi" w:cstheme="minorBidi"/>
                  <w:szCs w:val="17"/>
                  <w:lang w:val="es-ES_tradnl"/>
                </w:rPr>
                <w:delText>AJ, AX, AAJ, AAX</w:delText>
              </w:r>
            </w:del>
          </w:p>
        </w:tc>
      </w:tr>
      <w:tr w:rsidR="000653B9" w:rsidRPr="008516DD" w14:paraId="0F78212A" w14:textId="77777777" w:rsidTr="00D35BA5">
        <w:trPr>
          <w:del w:id="1276" w:author="Author"/>
        </w:trPr>
        <w:tc>
          <w:tcPr>
            <w:tcW w:w="1075" w:type="dxa"/>
          </w:tcPr>
          <w:p w14:paraId="439C38FD" w14:textId="77777777" w:rsidR="000653B9" w:rsidRPr="00641BDB" w:rsidRDefault="000653B9" w:rsidP="000653B9">
            <w:pPr>
              <w:pStyle w:val="NormalWeb"/>
              <w:rPr>
                <w:del w:id="1277" w:author="Author"/>
                <w:rFonts w:asciiTheme="minorBidi" w:hAnsiTheme="minorBidi" w:cstheme="minorBidi"/>
                <w:szCs w:val="17"/>
                <w:lang w:val="es-ES_tradnl"/>
              </w:rPr>
            </w:pPr>
            <w:del w:id="1278" w:author="Author">
              <w:r w:rsidRPr="00641BDB">
                <w:rPr>
                  <w:rFonts w:asciiTheme="minorBidi" w:eastAsia="Times New Roman" w:hAnsiTheme="minorBidi" w:cstheme="minorBidi"/>
                  <w:szCs w:val="17"/>
                  <w:lang w:val="es-ES_tradnl"/>
                </w:rPr>
                <w:lastRenderedPageBreak/>
                <w:delText>[RSG-10]</w:delText>
              </w:r>
            </w:del>
          </w:p>
        </w:tc>
        <w:tc>
          <w:tcPr>
            <w:tcW w:w="5670" w:type="dxa"/>
          </w:tcPr>
          <w:p w14:paraId="5B430831" w14:textId="77777777" w:rsidR="000653B9" w:rsidRPr="00641BDB" w:rsidRDefault="001966D7" w:rsidP="003F513B">
            <w:pPr>
              <w:pStyle w:val="NormalWeb"/>
              <w:spacing w:line="276" w:lineRule="auto"/>
              <w:jc w:val="both"/>
              <w:rPr>
                <w:del w:id="1279" w:author="Author"/>
                <w:rFonts w:asciiTheme="minorBidi" w:hAnsiTheme="minorBidi" w:cstheme="minorBidi"/>
                <w:szCs w:val="17"/>
                <w:lang w:val="es-ES_tradnl"/>
              </w:rPr>
            </w:pPr>
            <w:del w:id="1280" w:author="Author">
              <w:r w:rsidRPr="00641BDB">
                <w:rPr>
                  <w:rFonts w:asciiTheme="minorBidi" w:eastAsia="Times New Roman" w:hAnsiTheme="minorBidi" w:cstheme="minorBidi"/>
                  <w:szCs w:val="17"/>
                  <w:lang w:val="es-ES_tradnl"/>
                </w:rPr>
                <w:delText>Si la API detecta valores de entrada incorrectos</w:delText>
              </w:r>
              <w:r w:rsidR="003F513B" w:rsidRPr="00641BDB">
                <w:rPr>
                  <w:rFonts w:asciiTheme="minorBidi" w:eastAsia="Times New Roman" w:hAnsiTheme="minorBidi" w:cstheme="minorBidi"/>
                  <w:szCs w:val="17"/>
                  <w:lang w:val="es-ES_tradnl"/>
                </w:rPr>
                <w:delText>,</w:delText>
              </w:r>
              <w:r w:rsidRPr="00641BDB">
                <w:rPr>
                  <w:rFonts w:asciiTheme="minorBidi" w:eastAsia="Times New Roman" w:hAnsiTheme="minorBidi" w:cstheme="minorBidi"/>
                  <w:szCs w:val="17"/>
                  <w:lang w:val="es-ES_tradnl"/>
                </w:rPr>
                <w:delText xml:space="preserve"> DEBE devolver el código de estado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400 Bad Request</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La carga útil de error DEBE indicar el valor incorrecto.</w:delText>
              </w:r>
            </w:del>
          </w:p>
        </w:tc>
        <w:tc>
          <w:tcPr>
            <w:tcW w:w="2515" w:type="dxa"/>
          </w:tcPr>
          <w:p w14:paraId="359E282D" w14:textId="77777777" w:rsidR="000653B9" w:rsidRPr="00641BDB" w:rsidRDefault="000653B9" w:rsidP="000653B9">
            <w:pPr>
              <w:pStyle w:val="NormalWeb"/>
              <w:rPr>
                <w:del w:id="1281" w:author="Author"/>
                <w:rFonts w:asciiTheme="minorBidi" w:hAnsiTheme="minorBidi" w:cstheme="minorBidi"/>
                <w:szCs w:val="17"/>
                <w:lang w:val="es-ES_tradnl"/>
              </w:rPr>
            </w:pPr>
            <w:del w:id="1282" w:author="Author">
              <w:r w:rsidRPr="00641BDB">
                <w:rPr>
                  <w:rFonts w:asciiTheme="minorBidi" w:hAnsiTheme="minorBidi" w:cstheme="minorBidi"/>
                  <w:szCs w:val="17"/>
                  <w:lang w:val="es-ES_tradnl"/>
                </w:rPr>
                <w:delText>AJ, AX, AAJ, AAX</w:delText>
              </w:r>
            </w:del>
          </w:p>
        </w:tc>
      </w:tr>
      <w:tr w:rsidR="00647F65" w:rsidRPr="008516DD" w14:paraId="0A84D5B0" w14:textId="77777777" w:rsidTr="00D35BA5">
        <w:trPr>
          <w:del w:id="1283" w:author="Author"/>
        </w:trPr>
        <w:tc>
          <w:tcPr>
            <w:tcW w:w="1075" w:type="dxa"/>
          </w:tcPr>
          <w:p w14:paraId="0E9D016E" w14:textId="77777777" w:rsidR="00647F65" w:rsidRPr="00641BDB" w:rsidRDefault="00647F65" w:rsidP="00647F65">
            <w:pPr>
              <w:pStyle w:val="NormalWeb"/>
              <w:rPr>
                <w:del w:id="1284" w:author="Author"/>
                <w:rFonts w:asciiTheme="minorBidi" w:hAnsiTheme="minorBidi" w:cstheme="minorBidi"/>
                <w:szCs w:val="17"/>
                <w:lang w:val="es-ES_tradnl"/>
              </w:rPr>
            </w:pPr>
            <w:del w:id="1285" w:author="Author">
              <w:r w:rsidRPr="00641BDB">
                <w:rPr>
                  <w:rFonts w:asciiTheme="minorBidi" w:eastAsia="Times New Roman" w:hAnsiTheme="minorBidi" w:cstheme="minorBidi"/>
                  <w:szCs w:val="17"/>
                  <w:lang w:val="es-ES_tradnl"/>
                </w:rPr>
                <w:delText>[RSG-12]</w:delText>
              </w:r>
            </w:del>
          </w:p>
        </w:tc>
        <w:tc>
          <w:tcPr>
            <w:tcW w:w="5670" w:type="dxa"/>
          </w:tcPr>
          <w:p w14:paraId="384CA324" w14:textId="77777777" w:rsidR="00647F65" w:rsidRPr="00641BDB" w:rsidRDefault="00C3721C" w:rsidP="003F513B">
            <w:pPr>
              <w:pStyle w:val="NormalWeb"/>
              <w:spacing w:line="276" w:lineRule="auto"/>
              <w:jc w:val="both"/>
              <w:rPr>
                <w:del w:id="1286" w:author="Author"/>
                <w:rFonts w:asciiTheme="minorBidi" w:hAnsiTheme="minorBidi" w:cstheme="minorBidi"/>
                <w:szCs w:val="17"/>
                <w:lang w:val="es-ES_tradnl"/>
              </w:rPr>
            </w:pPr>
            <w:del w:id="1287" w:author="Author">
              <w:r w:rsidRPr="00641BDB">
                <w:rPr>
                  <w:rFonts w:asciiTheme="minorBidi" w:eastAsia="Times New Roman" w:hAnsiTheme="minorBidi" w:cstheme="minorBidi"/>
                  <w:szCs w:val="17"/>
                  <w:lang w:val="es-ES_tradnl"/>
                </w:rPr>
                <w:delText>Si la API detecta valores válidos que requieren funcionalidades no implementadas</w:delText>
              </w:r>
              <w:r w:rsidR="00775AB8" w:rsidRPr="00641BDB">
                <w:rPr>
                  <w:rFonts w:asciiTheme="minorBidi" w:eastAsia="Times New Roman" w:hAnsiTheme="minorBidi" w:cstheme="minorBidi"/>
                  <w:szCs w:val="17"/>
                  <w:lang w:val="es-ES_tradnl"/>
                </w:rPr>
                <w:delText>,</w:delText>
              </w:r>
              <w:r w:rsidRPr="00641BDB">
                <w:rPr>
                  <w:rFonts w:asciiTheme="minorBidi" w:eastAsia="Times New Roman" w:hAnsiTheme="minorBidi" w:cstheme="minorBidi"/>
                  <w:szCs w:val="17"/>
                  <w:lang w:val="es-ES_tradnl"/>
                </w:rPr>
                <w:delText xml:space="preserve"> DEBE devolver el código de estado HTTP </w:delText>
              </w:r>
              <w:r w:rsidRPr="00641BDB">
                <w:rPr>
                  <w:rFonts w:ascii="Courier New" w:eastAsia="Times New Roman" w:hAnsi="Courier New" w:cs="Courier New"/>
                  <w:szCs w:val="17"/>
                  <w:lang w:val="es-ES_tradnl"/>
                </w:rPr>
                <w:delText>501 Not Implemented</w:delText>
              </w:r>
              <w:r w:rsidRPr="00641BDB">
                <w:rPr>
                  <w:rFonts w:asciiTheme="minorBidi" w:eastAsia="Times New Roman" w:hAnsiTheme="minorBidi" w:cstheme="minorBidi"/>
                  <w:szCs w:val="17"/>
                  <w:lang w:val="es-ES_tradnl"/>
                </w:rPr>
                <w:delText>. La carga útil de error DEBE indicar el valor sin implementar</w:delText>
              </w:r>
              <w:r w:rsidR="00647F65" w:rsidRPr="00641BDB">
                <w:rPr>
                  <w:rFonts w:asciiTheme="minorBidi" w:eastAsia="Times New Roman" w:hAnsiTheme="minorBidi" w:cstheme="minorBidi"/>
                  <w:szCs w:val="17"/>
                  <w:lang w:val="es-ES_tradnl"/>
                </w:rPr>
                <w:delText>.</w:delText>
              </w:r>
            </w:del>
          </w:p>
        </w:tc>
        <w:tc>
          <w:tcPr>
            <w:tcW w:w="2515" w:type="dxa"/>
          </w:tcPr>
          <w:p w14:paraId="6F1B6F2C" w14:textId="77777777" w:rsidR="00647F65" w:rsidRPr="00641BDB" w:rsidRDefault="00647F65" w:rsidP="00647F65">
            <w:pPr>
              <w:pStyle w:val="NormalWeb"/>
              <w:rPr>
                <w:del w:id="1288" w:author="Author"/>
                <w:rFonts w:asciiTheme="minorBidi" w:hAnsiTheme="minorBidi" w:cstheme="minorBidi"/>
                <w:szCs w:val="17"/>
                <w:lang w:val="es-ES_tradnl"/>
              </w:rPr>
            </w:pPr>
            <w:del w:id="1289" w:author="Author">
              <w:r w:rsidRPr="00641BDB">
                <w:rPr>
                  <w:rFonts w:asciiTheme="minorBidi" w:hAnsiTheme="minorBidi" w:cstheme="minorBidi"/>
                  <w:szCs w:val="17"/>
                  <w:lang w:val="es-ES_tradnl"/>
                </w:rPr>
                <w:delText>AJ, AX, AAJ, AAX</w:delText>
              </w:r>
            </w:del>
          </w:p>
        </w:tc>
      </w:tr>
      <w:tr w:rsidR="00647F65" w:rsidRPr="008516DD" w14:paraId="41272DFC" w14:textId="77777777" w:rsidTr="00D35BA5">
        <w:trPr>
          <w:del w:id="1290" w:author="Author"/>
        </w:trPr>
        <w:tc>
          <w:tcPr>
            <w:tcW w:w="1075" w:type="dxa"/>
          </w:tcPr>
          <w:p w14:paraId="2506673A" w14:textId="77777777" w:rsidR="00647F65" w:rsidRPr="00641BDB" w:rsidRDefault="00647F65" w:rsidP="00647F65">
            <w:pPr>
              <w:pStyle w:val="NormalWeb"/>
              <w:rPr>
                <w:del w:id="1291" w:author="Author"/>
                <w:rFonts w:asciiTheme="minorBidi" w:hAnsiTheme="minorBidi" w:cstheme="minorBidi"/>
                <w:szCs w:val="17"/>
                <w:lang w:val="es-ES_tradnl"/>
              </w:rPr>
            </w:pPr>
            <w:del w:id="1292" w:author="Author">
              <w:r w:rsidRPr="00641BDB">
                <w:rPr>
                  <w:rFonts w:asciiTheme="minorBidi" w:eastAsia="Times New Roman" w:hAnsiTheme="minorBidi" w:cstheme="minorBidi"/>
                  <w:szCs w:val="17"/>
                  <w:lang w:val="es-ES_tradnl"/>
                </w:rPr>
                <w:delText>[RSG-14]</w:delText>
              </w:r>
            </w:del>
          </w:p>
        </w:tc>
        <w:tc>
          <w:tcPr>
            <w:tcW w:w="5670" w:type="dxa"/>
          </w:tcPr>
          <w:p w14:paraId="01B2EEF2" w14:textId="0D75D1AC" w:rsidR="00647F65" w:rsidRPr="00641BDB" w:rsidRDefault="0088782A" w:rsidP="003F513B">
            <w:pPr>
              <w:pStyle w:val="NormalWeb"/>
              <w:spacing w:line="276" w:lineRule="auto"/>
              <w:jc w:val="both"/>
              <w:rPr>
                <w:del w:id="1293" w:author="Author"/>
                <w:rFonts w:asciiTheme="minorBidi" w:hAnsiTheme="minorBidi" w:cstheme="minorBidi"/>
                <w:szCs w:val="17"/>
                <w:lang w:val="es-ES_tradnl"/>
              </w:rPr>
            </w:pPr>
            <w:del w:id="1294" w:author="Author">
              <w:r w:rsidRPr="00641BDB">
                <w:rPr>
                  <w:rFonts w:asciiTheme="minorBidi" w:eastAsia="Times New Roman" w:hAnsiTheme="minorBidi" w:cstheme="minorBidi"/>
                  <w:szCs w:val="17"/>
                  <w:lang w:val="es-ES_tradnl"/>
                </w:rPr>
                <w:delText>Si un recurso puede ser independiente, DEBE ser un recurso de nivel superior; de lo contrario será un subrecurso</w:delText>
              </w:r>
              <w:r w:rsidR="00647F65" w:rsidRPr="00641BDB">
                <w:rPr>
                  <w:rFonts w:asciiTheme="minorBidi" w:eastAsia="Times New Roman" w:hAnsiTheme="minorBidi" w:cstheme="minorBidi"/>
                  <w:szCs w:val="17"/>
                  <w:lang w:val="es-ES_tradnl"/>
                </w:rPr>
                <w:delText>.</w:delText>
              </w:r>
            </w:del>
            <w:r w:rsidR="00D22D23" w:rsidRPr="00641BDB">
              <w:rPr>
                <w:rFonts w:asciiTheme="minorBidi" w:eastAsia="Times New Roman" w:hAnsiTheme="minorBidi" w:cstheme="minorBidi"/>
                <w:szCs w:val="17"/>
                <w:lang w:val="es-ES_tradnl"/>
              </w:rPr>
              <w:t xml:space="preserve"> </w:t>
            </w:r>
          </w:p>
        </w:tc>
        <w:tc>
          <w:tcPr>
            <w:tcW w:w="2515" w:type="dxa"/>
          </w:tcPr>
          <w:p w14:paraId="48856958" w14:textId="77777777" w:rsidR="00647F65" w:rsidRPr="00641BDB" w:rsidRDefault="00647F65" w:rsidP="00647F65">
            <w:pPr>
              <w:pStyle w:val="NormalWeb"/>
              <w:rPr>
                <w:del w:id="1295" w:author="Author"/>
                <w:rFonts w:asciiTheme="minorBidi" w:hAnsiTheme="minorBidi" w:cstheme="minorBidi"/>
                <w:szCs w:val="17"/>
                <w:lang w:val="es-ES_tradnl"/>
              </w:rPr>
            </w:pPr>
            <w:del w:id="1296" w:author="Author">
              <w:r w:rsidRPr="00641BDB">
                <w:rPr>
                  <w:rFonts w:asciiTheme="minorBidi" w:hAnsiTheme="minorBidi" w:cstheme="minorBidi"/>
                  <w:szCs w:val="17"/>
                  <w:lang w:val="es-ES_tradnl"/>
                </w:rPr>
                <w:delText>AJ, AX, AAJ, AAX</w:delText>
              </w:r>
            </w:del>
          </w:p>
        </w:tc>
      </w:tr>
      <w:tr w:rsidR="00800EDA" w:rsidRPr="008516DD" w14:paraId="6A21BBE2" w14:textId="77777777" w:rsidTr="00D35BA5">
        <w:trPr>
          <w:del w:id="1297" w:author="Author"/>
        </w:trPr>
        <w:tc>
          <w:tcPr>
            <w:tcW w:w="1075" w:type="dxa"/>
          </w:tcPr>
          <w:p w14:paraId="171C054D" w14:textId="77777777" w:rsidR="00800EDA" w:rsidRPr="00641BDB" w:rsidRDefault="00800EDA" w:rsidP="00800EDA">
            <w:pPr>
              <w:pStyle w:val="NormalWeb"/>
              <w:rPr>
                <w:del w:id="1298" w:author="Author"/>
                <w:rFonts w:asciiTheme="minorBidi" w:hAnsiTheme="minorBidi" w:cstheme="minorBidi"/>
                <w:szCs w:val="17"/>
                <w:lang w:val="es-ES_tradnl"/>
              </w:rPr>
            </w:pPr>
            <w:del w:id="1299" w:author="Author">
              <w:r w:rsidRPr="00641BDB">
                <w:rPr>
                  <w:rFonts w:asciiTheme="minorBidi" w:eastAsia="Times New Roman" w:hAnsiTheme="minorBidi" w:cstheme="minorBidi"/>
                  <w:szCs w:val="17"/>
                  <w:lang w:val="es-ES_tradnl"/>
                </w:rPr>
                <w:delText>[RSG-15]</w:delText>
              </w:r>
            </w:del>
          </w:p>
        </w:tc>
        <w:tc>
          <w:tcPr>
            <w:tcW w:w="5670" w:type="dxa"/>
          </w:tcPr>
          <w:p w14:paraId="29040BE7" w14:textId="2AD89291" w:rsidR="00800EDA" w:rsidRPr="00641BDB" w:rsidRDefault="0088782A" w:rsidP="003F513B">
            <w:pPr>
              <w:pStyle w:val="NormalWeb"/>
              <w:spacing w:line="276" w:lineRule="auto"/>
              <w:jc w:val="both"/>
              <w:rPr>
                <w:del w:id="1300" w:author="Author"/>
                <w:rFonts w:asciiTheme="minorBidi" w:hAnsiTheme="minorBidi" w:cstheme="minorBidi"/>
                <w:szCs w:val="17"/>
                <w:lang w:val="es-ES_tradnl"/>
              </w:rPr>
            </w:pPr>
            <w:del w:id="1301" w:author="Author">
              <w:r w:rsidRPr="00641BDB">
                <w:rPr>
                  <w:rFonts w:asciiTheme="minorBidi" w:eastAsia="Times New Roman" w:hAnsiTheme="minorBidi" w:cstheme="minorBidi"/>
                  <w:szCs w:val="17"/>
                  <w:lang w:val="es-ES_tradnl"/>
                </w:rPr>
                <w:delText>Para obtener recursos anidados, DEBEN utilizarse parámetros de consulta en lugar de rutas URL</w:delText>
              </w:r>
              <w:r w:rsidR="00800EDA" w:rsidRPr="00641BDB">
                <w:rPr>
                  <w:rFonts w:asciiTheme="minorBidi" w:eastAsia="Times New Roman" w:hAnsiTheme="minorBidi" w:cstheme="minorBidi"/>
                  <w:szCs w:val="17"/>
                  <w:lang w:val="es-ES_tradnl"/>
                </w:rPr>
                <w:delText>.</w:delText>
              </w:r>
            </w:del>
            <w:r w:rsidR="00D22D23" w:rsidRPr="00641BDB">
              <w:rPr>
                <w:rFonts w:asciiTheme="minorBidi" w:eastAsia="Times New Roman" w:hAnsiTheme="minorBidi" w:cstheme="minorBidi"/>
                <w:szCs w:val="17"/>
                <w:lang w:val="es-ES_tradnl"/>
              </w:rPr>
              <w:t xml:space="preserve"> </w:t>
            </w:r>
          </w:p>
        </w:tc>
        <w:tc>
          <w:tcPr>
            <w:tcW w:w="2515" w:type="dxa"/>
          </w:tcPr>
          <w:p w14:paraId="1B4967D9" w14:textId="77777777" w:rsidR="00800EDA" w:rsidRPr="00641BDB" w:rsidRDefault="00800EDA" w:rsidP="00800EDA">
            <w:pPr>
              <w:pStyle w:val="NormalWeb"/>
              <w:rPr>
                <w:del w:id="1302" w:author="Author"/>
                <w:rFonts w:asciiTheme="minorBidi" w:hAnsiTheme="minorBidi" w:cstheme="minorBidi"/>
                <w:szCs w:val="17"/>
                <w:lang w:val="es-ES_tradnl"/>
              </w:rPr>
            </w:pPr>
            <w:del w:id="1303" w:author="Author">
              <w:r w:rsidRPr="00641BDB">
                <w:rPr>
                  <w:rFonts w:asciiTheme="minorBidi" w:hAnsiTheme="minorBidi" w:cstheme="minorBidi"/>
                  <w:szCs w:val="17"/>
                  <w:lang w:val="es-ES_tradnl"/>
                </w:rPr>
                <w:delText>AJ, AX, AAJ, AAX</w:delText>
              </w:r>
            </w:del>
          </w:p>
        </w:tc>
      </w:tr>
      <w:tr w:rsidR="00800EDA" w:rsidRPr="008516DD" w14:paraId="45F35C39" w14:textId="77777777" w:rsidTr="00D35BA5">
        <w:trPr>
          <w:del w:id="1304" w:author="Author"/>
        </w:trPr>
        <w:tc>
          <w:tcPr>
            <w:tcW w:w="1075" w:type="dxa"/>
          </w:tcPr>
          <w:p w14:paraId="2B31B4F4" w14:textId="77777777" w:rsidR="00800EDA" w:rsidRPr="00641BDB" w:rsidRDefault="00800EDA" w:rsidP="00800EDA">
            <w:pPr>
              <w:pStyle w:val="NormalWeb"/>
              <w:rPr>
                <w:del w:id="1305" w:author="Author"/>
                <w:rFonts w:asciiTheme="minorBidi" w:hAnsiTheme="minorBidi" w:cstheme="minorBidi"/>
                <w:szCs w:val="17"/>
                <w:lang w:val="es-ES_tradnl"/>
              </w:rPr>
            </w:pPr>
            <w:del w:id="1306" w:author="Author">
              <w:r w:rsidRPr="00641BDB">
                <w:rPr>
                  <w:rFonts w:asciiTheme="minorBidi" w:eastAsia="Times New Roman" w:hAnsiTheme="minorBidi" w:cstheme="minorBidi"/>
                  <w:szCs w:val="17"/>
                  <w:lang w:val="es-ES_tradnl"/>
                </w:rPr>
                <w:delText>[RSG-1</w:delText>
              </w:r>
              <w:r w:rsidR="00765658"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5670" w:type="dxa"/>
          </w:tcPr>
          <w:p w14:paraId="2CF7C50A" w14:textId="77777777" w:rsidR="00800EDA" w:rsidRPr="00641BDB" w:rsidRDefault="00A04C2E" w:rsidP="003F513B">
            <w:pPr>
              <w:pStyle w:val="NormalWeb"/>
              <w:spacing w:line="276" w:lineRule="auto"/>
              <w:jc w:val="both"/>
              <w:rPr>
                <w:del w:id="1307" w:author="Author"/>
                <w:rFonts w:asciiTheme="minorBidi" w:hAnsiTheme="minorBidi" w:cstheme="minorBidi"/>
                <w:szCs w:val="17"/>
                <w:lang w:val="es-ES_tradnl"/>
              </w:rPr>
            </w:pPr>
            <w:del w:id="1308" w:author="Author">
              <w:r w:rsidRPr="00641BDB">
                <w:rPr>
                  <w:rFonts w:asciiTheme="minorBidi" w:eastAsia="Times New Roman" w:hAnsiTheme="minorBidi" w:cstheme="minorBidi"/>
                  <w:szCs w:val="17"/>
                  <w:lang w:val="es-ES_tradnl"/>
                </w:rPr>
                <w:delText xml:space="preserve">Los nombres de los recursos, los segmentos y los parámetros de consulta DEBEN estar compuestos por palabras en inglés, conforme a la grafía del inglés básica del </w:delText>
              </w:r>
              <w:r w:rsidR="006766ED" w:rsidRPr="00641BDB">
                <w:rPr>
                  <w:rFonts w:asciiTheme="minorBidi" w:eastAsia="Times New Roman" w:hAnsiTheme="minorBidi" w:cstheme="minorBidi"/>
                  <w:szCs w:val="17"/>
                  <w:lang w:val="es-ES_tradnl"/>
                </w:rPr>
                <w:delText>Diccionario de Oxford (Oxford English Dictionary)</w:delText>
              </w:r>
              <w:r w:rsidRPr="00641BDB">
                <w:rPr>
                  <w:rFonts w:asciiTheme="minorBidi" w:eastAsia="Times New Roman" w:hAnsiTheme="minorBidi" w:cstheme="minorBidi"/>
                  <w:szCs w:val="17"/>
                  <w:lang w:val="es-ES_tradnl"/>
                </w:rPr>
                <w:delText>. PUEDEN estar en otros idiomas los nombres de recursos que deben traducirse por razones comerciales.</w:delText>
              </w:r>
            </w:del>
          </w:p>
        </w:tc>
        <w:tc>
          <w:tcPr>
            <w:tcW w:w="2515" w:type="dxa"/>
          </w:tcPr>
          <w:p w14:paraId="384EE6A7" w14:textId="77777777" w:rsidR="00800EDA" w:rsidRPr="00641BDB" w:rsidRDefault="00800EDA" w:rsidP="00800EDA">
            <w:pPr>
              <w:pStyle w:val="NormalWeb"/>
              <w:rPr>
                <w:del w:id="1309" w:author="Author"/>
                <w:rFonts w:asciiTheme="minorBidi" w:hAnsiTheme="minorBidi" w:cstheme="minorBidi"/>
                <w:szCs w:val="17"/>
                <w:lang w:val="es-ES_tradnl"/>
              </w:rPr>
            </w:pPr>
            <w:del w:id="1310" w:author="Author">
              <w:r w:rsidRPr="00641BDB">
                <w:rPr>
                  <w:rFonts w:asciiTheme="minorBidi" w:hAnsiTheme="minorBidi" w:cstheme="minorBidi"/>
                  <w:szCs w:val="17"/>
                  <w:lang w:val="es-ES_tradnl"/>
                </w:rPr>
                <w:delText>AJ, AX, AAJ, AAX</w:delText>
              </w:r>
            </w:del>
          </w:p>
        </w:tc>
      </w:tr>
      <w:tr w:rsidR="004830AF" w:rsidRPr="008516DD" w14:paraId="1D7A8ECC" w14:textId="77777777" w:rsidTr="00D35BA5">
        <w:trPr>
          <w:del w:id="1311" w:author="Author"/>
        </w:trPr>
        <w:tc>
          <w:tcPr>
            <w:tcW w:w="1075" w:type="dxa"/>
          </w:tcPr>
          <w:p w14:paraId="2425E275" w14:textId="77777777" w:rsidR="004830AF" w:rsidRPr="00641BDB" w:rsidRDefault="004830AF" w:rsidP="004830AF">
            <w:pPr>
              <w:pStyle w:val="NormalWeb"/>
              <w:rPr>
                <w:del w:id="1312" w:author="Author"/>
                <w:rFonts w:asciiTheme="minorBidi" w:hAnsiTheme="minorBidi" w:cstheme="minorBidi"/>
                <w:szCs w:val="17"/>
                <w:lang w:val="es-ES_tradnl"/>
              </w:rPr>
            </w:pPr>
            <w:del w:id="1313" w:author="Author">
              <w:r w:rsidRPr="00641BDB">
                <w:rPr>
                  <w:rFonts w:asciiTheme="minorBidi" w:eastAsia="Times New Roman" w:hAnsiTheme="minorBidi" w:cstheme="minorBidi"/>
                  <w:szCs w:val="17"/>
                  <w:lang w:val="es-ES_tradnl"/>
                </w:rPr>
                <w:delText>[RSG-2</w:delText>
              </w:r>
              <w:r w:rsidR="00991725" w:rsidRPr="00641BDB">
                <w:rPr>
                  <w:rFonts w:asciiTheme="minorBidi" w:eastAsia="Times New Roman" w:hAnsiTheme="minorBidi" w:cstheme="minorBidi"/>
                  <w:szCs w:val="17"/>
                  <w:lang w:val="es-ES_tradnl"/>
                </w:rPr>
                <w:delText>0</w:delText>
              </w:r>
              <w:r w:rsidRPr="00641BDB">
                <w:rPr>
                  <w:rFonts w:asciiTheme="minorBidi" w:eastAsia="Times New Roman" w:hAnsiTheme="minorBidi" w:cstheme="minorBidi"/>
                  <w:szCs w:val="17"/>
                  <w:lang w:val="es-ES_tradnl"/>
                </w:rPr>
                <w:delText>]</w:delText>
              </w:r>
            </w:del>
          </w:p>
        </w:tc>
        <w:tc>
          <w:tcPr>
            <w:tcW w:w="5670" w:type="dxa"/>
          </w:tcPr>
          <w:p w14:paraId="5C6D5D9F" w14:textId="77777777" w:rsidR="004830AF" w:rsidRPr="00641BDB" w:rsidRDefault="00DA48B5" w:rsidP="003F513B">
            <w:pPr>
              <w:pStyle w:val="NormalWeb"/>
              <w:spacing w:line="276" w:lineRule="auto"/>
              <w:jc w:val="both"/>
              <w:rPr>
                <w:del w:id="1314" w:author="Author"/>
                <w:rFonts w:asciiTheme="minorBidi" w:hAnsiTheme="minorBidi" w:cstheme="minorBidi"/>
                <w:szCs w:val="17"/>
                <w:lang w:val="es-ES_tradnl"/>
              </w:rPr>
            </w:pPr>
            <w:del w:id="1315" w:author="Author">
              <w:r w:rsidRPr="00641BDB">
                <w:rPr>
                  <w:rFonts w:asciiTheme="minorBidi" w:eastAsia="Times New Roman" w:hAnsiTheme="minorBidi" w:cstheme="minorBidi"/>
                  <w:szCs w:val="17"/>
                  <w:lang w:val="es-ES_tradnl"/>
                </w:rPr>
                <w:delText>Una API web DEBE ser compatible con la negociación del tipo de contenido conforme a la Norma RFC 7231 del IETF</w:delText>
              </w:r>
              <w:r w:rsidR="004830AF" w:rsidRPr="00641BDB">
                <w:rPr>
                  <w:rFonts w:asciiTheme="minorBidi" w:eastAsia="Times New Roman" w:hAnsiTheme="minorBidi" w:cstheme="minorBidi"/>
                  <w:szCs w:val="17"/>
                  <w:lang w:val="es-ES_tradnl"/>
                </w:rPr>
                <w:delText>.</w:delText>
              </w:r>
            </w:del>
          </w:p>
        </w:tc>
        <w:tc>
          <w:tcPr>
            <w:tcW w:w="2515" w:type="dxa"/>
          </w:tcPr>
          <w:p w14:paraId="6AAD82A9" w14:textId="77777777" w:rsidR="004830AF" w:rsidRPr="00641BDB" w:rsidRDefault="004830AF" w:rsidP="004830AF">
            <w:pPr>
              <w:pStyle w:val="NormalWeb"/>
              <w:rPr>
                <w:del w:id="1316" w:author="Author"/>
                <w:rFonts w:asciiTheme="minorBidi" w:hAnsiTheme="minorBidi" w:cstheme="minorBidi"/>
                <w:szCs w:val="17"/>
                <w:lang w:val="es-ES_tradnl"/>
              </w:rPr>
            </w:pPr>
            <w:del w:id="1317" w:author="Author">
              <w:r w:rsidRPr="00641BDB">
                <w:rPr>
                  <w:rFonts w:asciiTheme="minorBidi" w:hAnsiTheme="minorBidi" w:cstheme="minorBidi"/>
                  <w:szCs w:val="17"/>
                  <w:lang w:val="es-ES_tradnl"/>
                </w:rPr>
                <w:delText>AJ, AX, AAJ, AAX</w:delText>
              </w:r>
            </w:del>
          </w:p>
        </w:tc>
      </w:tr>
      <w:tr w:rsidR="00C26C95" w:rsidRPr="008516DD" w14:paraId="42080497" w14:textId="77777777" w:rsidTr="00D35BA5">
        <w:trPr>
          <w:del w:id="1318" w:author="Author"/>
        </w:trPr>
        <w:tc>
          <w:tcPr>
            <w:tcW w:w="1075" w:type="dxa"/>
          </w:tcPr>
          <w:p w14:paraId="01C4F630" w14:textId="77777777" w:rsidR="00C26C95" w:rsidRPr="00641BDB" w:rsidRDefault="00C26C95">
            <w:pPr>
              <w:pStyle w:val="NormalWeb"/>
              <w:rPr>
                <w:del w:id="1319" w:author="Author"/>
                <w:rFonts w:asciiTheme="minorBidi" w:eastAsia="Times New Roman" w:hAnsiTheme="minorBidi" w:cstheme="minorBidi"/>
                <w:szCs w:val="17"/>
                <w:lang w:val="es-ES_tradnl"/>
              </w:rPr>
            </w:pPr>
            <w:del w:id="1320" w:author="Author">
              <w:r w:rsidRPr="00641BDB">
                <w:rPr>
                  <w:rFonts w:asciiTheme="minorBidi" w:eastAsia="Times New Roman" w:hAnsiTheme="minorBidi" w:cstheme="minorBidi"/>
                  <w:szCs w:val="17"/>
                  <w:lang w:val="es-ES_tradnl"/>
                </w:rPr>
                <w:delText>[RSG-2</w:delText>
              </w:r>
              <w:r w:rsidR="00991725"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7C254D40" w14:textId="77777777" w:rsidR="00C26C95" w:rsidRPr="00641BDB" w:rsidRDefault="00DA48B5" w:rsidP="003F513B">
            <w:pPr>
              <w:pStyle w:val="NormalWeb"/>
              <w:spacing w:line="276" w:lineRule="auto"/>
              <w:jc w:val="both"/>
              <w:rPr>
                <w:del w:id="1321" w:author="Author"/>
                <w:rFonts w:asciiTheme="minorBidi" w:hAnsiTheme="minorBidi" w:cstheme="minorBidi"/>
                <w:szCs w:val="17"/>
                <w:lang w:val="es-ES_tradnl"/>
              </w:rPr>
            </w:pPr>
            <w:del w:id="1322" w:author="Author">
              <w:r w:rsidRPr="00641BDB">
                <w:rPr>
                  <w:rFonts w:asciiTheme="minorBidi" w:eastAsia="Times New Roman" w:hAnsiTheme="minorBidi" w:cstheme="minorBidi"/>
                  <w:szCs w:val="17"/>
                  <w:lang w:val="es-ES_tradnl"/>
                </w:rPr>
                <w:delText>DEBE utilizarse el formato JSON cuando no se solicita un tipo de contenido específico</w:delText>
              </w:r>
              <w:r w:rsidR="00C26C95" w:rsidRPr="00641BDB">
                <w:rPr>
                  <w:rFonts w:asciiTheme="minorBidi" w:eastAsia="Times New Roman" w:hAnsiTheme="minorBidi" w:cstheme="minorBidi"/>
                  <w:szCs w:val="17"/>
                  <w:lang w:val="es-ES_tradnl"/>
                </w:rPr>
                <w:delText>.</w:delText>
              </w:r>
            </w:del>
          </w:p>
        </w:tc>
        <w:tc>
          <w:tcPr>
            <w:tcW w:w="2515" w:type="dxa"/>
          </w:tcPr>
          <w:p w14:paraId="3E118AD6" w14:textId="77777777" w:rsidR="00C26C95" w:rsidRPr="00641BDB" w:rsidRDefault="00C26C95" w:rsidP="00C26C95">
            <w:pPr>
              <w:pStyle w:val="NormalWeb"/>
              <w:rPr>
                <w:del w:id="1323" w:author="Author"/>
                <w:rFonts w:asciiTheme="minorBidi" w:hAnsiTheme="minorBidi" w:cstheme="minorBidi"/>
                <w:szCs w:val="17"/>
                <w:lang w:val="es-ES_tradnl"/>
              </w:rPr>
            </w:pPr>
            <w:del w:id="1324" w:author="Author">
              <w:r w:rsidRPr="00641BDB">
                <w:rPr>
                  <w:rFonts w:asciiTheme="minorBidi" w:hAnsiTheme="minorBidi" w:cstheme="minorBidi"/>
                  <w:szCs w:val="17"/>
                  <w:lang w:val="es-ES_tradnl"/>
                </w:rPr>
                <w:delText>AJ, AX, AAJ, AAX</w:delText>
              </w:r>
            </w:del>
          </w:p>
        </w:tc>
      </w:tr>
      <w:tr w:rsidR="00C26C95" w:rsidRPr="008516DD" w14:paraId="20196411" w14:textId="77777777" w:rsidTr="00D35BA5">
        <w:trPr>
          <w:del w:id="1325" w:author="Author"/>
        </w:trPr>
        <w:tc>
          <w:tcPr>
            <w:tcW w:w="1075" w:type="dxa"/>
          </w:tcPr>
          <w:p w14:paraId="48A4EE52" w14:textId="77777777" w:rsidR="00C26C95" w:rsidRPr="00641BDB" w:rsidRDefault="00C26C95" w:rsidP="00C26C95">
            <w:pPr>
              <w:pStyle w:val="NormalWeb"/>
              <w:rPr>
                <w:del w:id="1326" w:author="Author"/>
                <w:rFonts w:asciiTheme="minorBidi" w:hAnsiTheme="minorBidi" w:cstheme="minorBidi"/>
                <w:szCs w:val="17"/>
                <w:lang w:val="es-ES_tradnl"/>
              </w:rPr>
            </w:pPr>
            <w:del w:id="1327" w:author="Author">
              <w:r w:rsidRPr="00641BDB">
                <w:rPr>
                  <w:rFonts w:asciiTheme="minorBidi" w:eastAsia="Times New Roman" w:hAnsiTheme="minorBidi" w:cstheme="minorBidi"/>
                  <w:szCs w:val="17"/>
                  <w:lang w:val="es-ES_tradnl"/>
                </w:rPr>
                <w:delText>[RSG-2</w:delText>
              </w:r>
              <w:r w:rsidR="00372D52"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5670" w:type="dxa"/>
          </w:tcPr>
          <w:p w14:paraId="7A5794FB" w14:textId="77777777" w:rsidR="00C26C95" w:rsidRPr="00641BDB" w:rsidRDefault="00131FFA" w:rsidP="003F513B">
            <w:pPr>
              <w:spacing w:before="100" w:beforeAutospacing="1" w:after="100" w:afterAutospacing="1" w:line="276" w:lineRule="auto"/>
              <w:jc w:val="both"/>
              <w:rPr>
                <w:del w:id="1328" w:author="Author"/>
                <w:rFonts w:asciiTheme="minorBidi" w:eastAsia="Times New Roman" w:hAnsiTheme="minorBidi" w:cstheme="minorBidi"/>
                <w:szCs w:val="17"/>
                <w:lang w:val="es-ES_tradnl"/>
              </w:rPr>
            </w:pPr>
            <w:del w:id="1329" w:author="Author">
              <w:r w:rsidRPr="00641BDB">
                <w:rPr>
                  <w:rFonts w:asciiTheme="minorBidi" w:eastAsia="Times New Roman" w:hAnsiTheme="minorBidi" w:cstheme="minorBidi"/>
                  <w:szCs w:val="17"/>
                  <w:lang w:val="es-ES_tradnl"/>
                </w:rPr>
                <w:delText>Una API web DEBE ser compatible como mínimo con el formato XML o JSON</w:delText>
              </w:r>
              <w:r w:rsidR="00C26C95" w:rsidRPr="00641BDB">
                <w:rPr>
                  <w:rFonts w:asciiTheme="minorBidi" w:hAnsiTheme="minorBidi" w:cstheme="minorBidi"/>
                  <w:szCs w:val="17"/>
                  <w:lang w:val="es-ES_tradnl"/>
                </w:rPr>
                <w:delText>.</w:delText>
              </w:r>
            </w:del>
          </w:p>
        </w:tc>
        <w:tc>
          <w:tcPr>
            <w:tcW w:w="2515" w:type="dxa"/>
          </w:tcPr>
          <w:p w14:paraId="0CFB4F2F" w14:textId="77777777" w:rsidR="00C26C95" w:rsidRPr="00641BDB" w:rsidRDefault="00C26C95" w:rsidP="00C26C95">
            <w:pPr>
              <w:pStyle w:val="NormalWeb"/>
              <w:rPr>
                <w:del w:id="1330" w:author="Author"/>
                <w:rFonts w:asciiTheme="minorBidi" w:hAnsiTheme="minorBidi" w:cstheme="minorBidi"/>
                <w:szCs w:val="17"/>
                <w:lang w:val="es-ES_tradnl"/>
              </w:rPr>
            </w:pPr>
            <w:del w:id="1331" w:author="Author">
              <w:r w:rsidRPr="00641BDB">
                <w:rPr>
                  <w:rFonts w:asciiTheme="minorBidi" w:hAnsiTheme="minorBidi" w:cstheme="minorBidi"/>
                  <w:szCs w:val="17"/>
                  <w:lang w:val="es-ES_tradnl"/>
                </w:rPr>
                <w:delText>AJ, AX, AAJ, AAX</w:delText>
              </w:r>
            </w:del>
          </w:p>
        </w:tc>
      </w:tr>
      <w:tr w:rsidR="009D49B8" w:rsidRPr="008516DD" w14:paraId="18D24F65" w14:textId="77777777" w:rsidTr="00D35BA5">
        <w:trPr>
          <w:del w:id="1332" w:author="Author"/>
        </w:trPr>
        <w:tc>
          <w:tcPr>
            <w:tcW w:w="1075" w:type="dxa"/>
          </w:tcPr>
          <w:p w14:paraId="0920972D" w14:textId="77777777" w:rsidR="009D49B8" w:rsidRPr="00641BDB" w:rsidRDefault="009D49B8" w:rsidP="009D49B8">
            <w:pPr>
              <w:pStyle w:val="NormalWeb"/>
              <w:rPr>
                <w:del w:id="1333" w:author="Author"/>
                <w:rFonts w:asciiTheme="minorBidi" w:hAnsiTheme="minorBidi" w:cstheme="minorBidi"/>
                <w:szCs w:val="17"/>
                <w:lang w:val="es-ES_tradnl"/>
              </w:rPr>
            </w:pPr>
            <w:del w:id="1334" w:author="Author">
              <w:r w:rsidRPr="00641BDB">
                <w:rPr>
                  <w:rFonts w:asciiTheme="minorBidi" w:eastAsia="Times New Roman" w:hAnsiTheme="minorBidi" w:cstheme="minorBidi"/>
                  <w:szCs w:val="17"/>
                  <w:lang w:val="es-ES_tradnl"/>
                </w:rPr>
                <w:delText>[RSG-28]</w:delText>
              </w:r>
            </w:del>
          </w:p>
        </w:tc>
        <w:tc>
          <w:tcPr>
            <w:tcW w:w="5670" w:type="dxa"/>
          </w:tcPr>
          <w:p w14:paraId="42545943" w14:textId="77777777" w:rsidR="009D49B8" w:rsidRPr="00641BDB" w:rsidRDefault="009D49B8" w:rsidP="003F513B">
            <w:pPr>
              <w:pStyle w:val="NormalWeb"/>
              <w:spacing w:line="276" w:lineRule="auto"/>
              <w:jc w:val="both"/>
              <w:rPr>
                <w:del w:id="1335" w:author="Author"/>
                <w:rFonts w:asciiTheme="minorBidi" w:eastAsia="Times New Roman" w:hAnsiTheme="minorBidi" w:cstheme="minorBidi"/>
                <w:szCs w:val="17"/>
                <w:lang w:val="es-ES_tradnl"/>
              </w:rPr>
            </w:pPr>
            <w:del w:id="1336" w:author="Author">
              <w:r w:rsidRPr="00641BDB">
                <w:rPr>
                  <w:rFonts w:asciiTheme="minorBidi" w:eastAsia="Times New Roman" w:hAnsiTheme="minorBidi" w:cstheme="minorBidi"/>
                  <w:szCs w:val="17"/>
                  <w:lang w:val="es-ES_tradnl"/>
                </w:rPr>
                <w:delText>Los métodos HTTP DEBEN limitarse a los métodos estándares</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POST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DELETE</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OPTIONS</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TRACE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HEAD</w:delText>
              </w:r>
              <w:r w:rsidRPr="00641BDB">
                <w:rPr>
                  <w:rFonts w:asciiTheme="minorBidi" w:eastAsia="Times New Roman" w:hAnsiTheme="minorBidi" w:cstheme="minorBidi"/>
                  <w:szCs w:val="17"/>
                  <w:lang w:val="es-ES_tradnl"/>
                </w:rPr>
                <w:delText>, conforme a las especificaciones de las normas RFC 7231 y RFC 5789 del IETF</w:delText>
              </w:r>
              <w:r w:rsidRPr="00641BDB">
                <w:rPr>
                  <w:rFonts w:eastAsia="Times New Roman" w:cs="Arial"/>
                  <w:szCs w:val="17"/>
                  <w:lang w:val="es-ES_tradnl"/>
                </w:rPr>
                <w:delText>.</w:delText>
              </w:r>
            </w:del>
          </w:p>
        </w:tc>
        <w:tc>
          <w:tcPr>
            <w:tcW w:w="2515" w:type="dxa"/>
          </w:tcPr>
          <w:p w14:paraId="38F136DB" w14:textId="77777777" w:rsidR="009D49B8" w:rsidRPr="00641BDB" w:rsidRDefault="009D49B8" w:rsidP="009D49B8">
            <w:pPr>
              <w:pStyle w:val="NormalWeb"/>
              <w:rPr>
                <w:del w:id="1337" w:author="Author"/>
                <w:rFonts w:asciiTheme="minorBidi" w:hAnsiTheme="minorBidi" w:cstheme="minorBidi"/>
                <w:szCs w:val="17"/>
                <w:lang w:val="es-ES_tradnl"/>
              </w:rPr>
            </w:pPr>
            <w:del w:id="1338" w:author="Author">
              <w:r w:rsidRPr="00641BDB">
                <w:rPr>
                  <w:rFonts w:asciiTheme="minorBidi" w:hAnsiTheme="minorBidi" w:cstheme="minorBidi"/>
                  <w:szCs w:val="17"/>
                  <w:lang w:val="es-ES_tradnl"/>
                </w:rPr>
                <w:delText>AJ, AX, AAJ, AAX</w:delText>
              </w:r>
            </w:del>
          </w:p>
        </w:tc>
      </w:tr>
      <w:tr w:rsidR="009D49B8" w:rsidRPr="008516DD" w14:paraId="018D927F" w14:textId="77777777" w:rsidTr="00D35BA5">
        <w:trPr>
          <w:del w:id="1339" w:author="Author"/>
        </w:trPr>
        <w:tc>
          <w:tcPr>
            <w:tcW w:w="1075" w:type="dxa"/>
          </w:tcPr>
          <w:p w14:paraId="573C9561" w14:textId="77777777" w:rsidR="009D49B8" w:rsidRPr="00641BDB" w:rsidRDefault="009D49B8" w:rsidP="009D49B8">
            <w:pPr>
              <w:pStyle w:val="NormalWeb"/>
              <w:rPr>
                <w:del w:id="1340" w:author="Author"/>
                <w:rFonts w:asciiTheme="minorBidi" w:hAnsiTheme="minorBidi" w:cstheme="minorBidi"/>
                <w:szCs w:val="17"/>
                <w:lang w:val="es-ES_tradnl"/>
              </w:rPr>
            </w:pPr>
            <w:del w:id="1341" w:author="Author">
              <w:r w:rsidRPr="00641BDB">
                <w:rPr>
                  <w:rFonts w:asciiTheme="minorBidi" w:eastAsia="Times New Roman" w:hAnsiTheme="minorBidi" w:cstheme="minorBidi"/>
                  <w:szCs w:val="17"/>
                  <w:lang w:val="es-ES_tradnl"/>
                </w:rPr>
                <w:delText>[RSG-33]</w:delText>
              </w:r>
            </w:del>
          </w:p>
        </w:tc>
        <w:tc>
          <w:tcPr>
            <w:tcW w:w="5670" w:type="dxa"/>
          </w:tcPr>
          <w:p w14:paraId="4A3B9336" w14:textId="77777777" w:rsidR="009D49B8" w:rsidRPr="00641BDB" w:rsidRDefault="009D49B8" w:rsidP="003F513B">
            <w:pPr>
              <w:pStyle w:val="NormalWeb"/>
              <w:spacing w:line="276" w:lineRule="auto"/>
              <w:jc w:val="both"/>
              <w:rPr>
                <w:del w:id="1342" w:author="Author"/>
                <w:rFonts w:asciiTheme="minorBidi" w:eastAsia="Times New Roman" w:hAnsiTheme="minorBidi" w:cstheme="minorBidi"/>
                <w:szCs w:val="17"/>
                <w:lang w:val="es-ES_tradnl"/>
              </w:rPr>
            </w:pPr>
            <w:del w:id="1343" w:author="Author">
              <w:r w:rsidRPr="00641BDB">
                <w:rPr>
                  <w:rFonts w:asciiTheme="minorBidi" w:eastAsia="Times New Roman" w:hAnsiTheme="minorBidi" w:cstheme="minorBidi"/>
                  <w:szCs w:val="17"/>
                  <w:lang w:val="es-ES_tradnl"/>
                </w:rPr>
                <w:delText xml:space="preserve">Para un punto final que extrae un solo recurso, si este no se encuentra, el método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404 Not Found</w:delText>
              </w:r>
              <w:r w:rsidRPr="00641BDB">
                <w:rPr>
                  <w:rFonts w:asciiTheme="minorBidi" w:eastAsia="Times New Roman" w:hAnsiTheme="minorBidi" w:cstheme="minorBidi"/>
                  <w:szCs w:val="17"/>
                  <w:lang w:val="es-ES_tradnl"/>
                </w:rPr>
                <w:delText>. En el caso de los puntos finales que devuelven listas de recursos, simplemente devolverán una lista vacía.</w:delText>
              </w:r>
            </w:del>
          </w:p>
        </w:tc>
        <w:tc>
          <w:tcPr>
            <w:tcW w:w="2515" w:type="dxa"/>
          </w:tcPr>
          <w:p w14:paraId="6A8B6AD0" w14:textId="77777777" w:rsidR="009D49B8" w:rsidRPr="00641BDB" w:rsidRDefault="009D49B8" w:rsidP="009D49B8">
            <w:pPr>
              <w:pStyle w:val="NormalWeb"/>
              <w:rPr>
                <w:del w:id="1344" w:author="Author"/>
                <w:rFonts w:asciiTheme="minorBidi" w:hAnsiTheme="minorBidi" w:cstheme="minorBidi"/>
                <w:szCs w:val="17"/>
                <w:lang w:val="es-ES_tradnl"/>
              </w:rPr>
            </w:pPr>
            <w:del w:id="1345" w:author="Author">
              <w:r w:rsidRPr="00641BDB">
                <w:rPr>
                  <w:rFonts w:asciiTheme="minorBidi" w:hAnsiTheme="minorBidi" w:cstheme="minorBidi"/>
                  <w:szCs w:val="17"/>
                  <w:lang w:val="es-ES_tradnl"/>
                </w:rPr>
                <w:delText>AJ, AX, AAJ, AAX</w:delText>
              </w:r>
            </w:del>
          </w:p>
        </w:tc>
      </w:tr>
      <w:tr w:rsidR="009D49B8" w:rsidRPr="008516DD" w14:paraId="75700982" w14:textId="77777777" w:rsidTr="00D35BA5">
        <w:trPr>
          <w:del w:id="1346" w:author="Author"/>
        </w:trPr>
        <w:tc>
          <w:tcPr>
            <w:tcW w:w="1075" w:type="dxa"/>
          </w:tcPr>
          <w:p w14:paraId="2F39B8F3" w14:textId="77777777" w:rsidR="009D49B8" w:rsidRPr="00641BDB" w:rsidRDefault="009D49B8" w:rsidP="009D49B8">
            <w:pPr>
              <w:pStyle w:val="NormalWeb"/>
              <w:rPr>
                <w:del w:id="1347" w:author="Author"/>
                <w:rFonts w:asciiTheme="minorBidi" w:hAnsiTheme="minorBidi" w:cstheme="minorBidi"/>
                <w:szCs w:val="17"/>
                <w:lang w:val="es-ES_tradnl"/>
              </w:rPr>
            </w:pPr>
            <w:del w:id="1348" w:author="Author">
              <w:r w:rsidRPr="00641BDB">
                <w:rPr>
                  <w:rFonts w:asciiTheme="minorBidi" w:eastAsia="Times New Roman" w:hAnsiTheme="minorBidi" w:cstheme="minorBidi"/>
                  <w:szCs w:val="17"/>
                  <w:lang w:val="es-ES_tradnl"/>
                </w:rPr>
                <w:delText>[RSG-34]</w:delText>
              </w:r>
            </w:del>
          </w:p>
        </w:tc>
        <w:tc>
          <w:tcPr>
            <w:tcW w:w="5670" w:type="dxa"/>
          </w:tcPr>
          <w:p w14:paraId="54791F90" w14:textId="77777777" w:rsidR="009D49B8" w:rsidRPr="00641BDB" w:rsidRDefault="009D49B8" w:rsidP="003F513B">
            <w:pPr>
              <w:pStyle w:val="NormalWeb"/>
              <w:spacing w:line="276" w:lineRule="auto"/>
              <w:jc w:val="both"/>
              <w:rPr>
                <w:del w:id="1349" w:author="Author"/>
                <w:rFonts w:asciiTheme="minorBidi" w:eastAsia="Times New Roman" w:hAnsiTheme="minorBidi" w:cstheme="minorBidi"/>
                <w:szCs w:val="17"/>
                <w:lang w:val="es-ES_tradnl"/>
              </w:rPr>
            </w:pPr>
            <w:del w:id="1350" w:author="Author">
              <w:r w:rsidRPr="00641BDB">
                <w:rPr>
                  <w:rFonts w:asciiTheme="minorBidi" w:eastAsia="Times New Roman" w:hAnsiTheme="minorBidi" w:cstheme="minorBidi"/>
                  <w:szCs w:val="17"/>
                  <w:lang w:val="es-ES_tradnl"/>
                </w:rPr>
                <w:delText xml:space="preserve">Si un recurso es recuperado con éxito, el método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DEBE devolver </w:delText>
              </w:r>
              <w:r w:rsidRPr="00641BDB">
                <w:rPr>
                  <w:rFonts w:ascii="Courier New" w:eastAsia="Times New Roman" w:hAnsi="Courier New" w:cs="Courier New"/>
                  <w:szCs w:val="17"/>
                  <w:lang w:val="es-ES_tradnl"/>
                </w:rPr>
                <w:delText>200 OK.</w:delText>
              </w:r>
            </w:del>
          </w:p>
        </w:tc>
        <w:tc>
          <w:tcPr>
            <w:tcW w:w="2515" w:type="dxa"/>
          </w:tcPr>
          <w:p w14:paraId="45BCC21F" w14:textId="77777777" w:rsidR="009D49B8" w:rsidRPr="00641BDB" w:rsidRDefault="009D49B8" w:rsidP="009D49B8">
            <w:pPr>
              <w:pStyle w:val="NormalWeb"/>
              <w:rPr>
                <w:del w:id="1351" w:author="Author"/>
                <w:rFonts w:asciiTheme="minorBidi" w:hAnsiTheme="minorBidi" w:cstheme="minorBidi"/>
                <w:szCs w:val="17"/>
                <w:lang w:val="es-ES_tradnl"/>
              </w:rPr>
            </w:pPr>
            <w:del w:id="1352" w:author="Author">
              <w:r w:rsidRPr="00641BDB">
                <w:rPr>
                  <w:rFonts w:asciiTheme="minorBidi" w:hAnsiTheme="minorBidi" w:cstheme="minorBidi"/>
                  <w:szCs w:val="17"/>
                  <w:lang w:val="es-ES_tradnl"/>
                </w:rPr>
                <w:delText>AJ, AX, AAJ, AAX</w:delText>
              </w:r>
            </w:del>
          </w:p>
        </w:tc>
      </w:tr>
      <w:tr w:rsidR="00AB3556" w:rsidRPr="008516DD" w14:paraId="4816CAA0" w14:textId="77777777" w:rsidTr="00D35BA5">
        <w:trPr>
          <w:del w:id="1353" w:author="Author"/>
        </w:trPr>
        <w:tc>
          <w:tcPr>
            <w:tcW w:w="1075" w:type="dxa"/>
          </w:tcPr>
          <w:p w14:paraId="6629AFCB" w14:textId="77777777" w:rsidR="00AB3556" w:rsidRPr="00641BDB" w:rsidRDefault="00AB3556" w:rsidP="00AB3556">
            <w:pPr>
              <w:pStyle w:val="NormalWeb"/>
              <w:rPr>
                <w:del w:id="1354" w:author="Author"/>
                <w:rFonts w:asciiTheme="minorBidi" w:eastAsia="Times New Roman" w:hAnsiTheme="minorBidi" w:cstheme="minorBidi"/>
                <w:szCs w:val="17"/>
                <w:lang w:val="es-ES_tradnl"/>
              </w:rPr>
            </w:pPr>
            <w:del w:id="1355" w:author="Author">
              <w:r w:rsidRPr="00641BDB">
                <w:rPr>
                  <w:rFonts w:asciiTheme="minorBidi" w:eastAsia="Times New Roman" w:hAnsiTheme="minorBidi" w:cstheme="minorBidi"/>
                  <w:szCs w:val="17"/>
                  <w:lang w:val="es-ES_tradnl"/>
                </w:rPr>
                <w:delText>[RSG-35]</w:delText>
              </w:r>
            </w:del>
          </w:p>
        </w:tc>
        <w:tc>
          <w:tcPr>
            <w:tcW w:w="5670" w:type="dxa"/>
          </w:tcPr>
          <w:p w14:paraId="6849EA6A" w14:textId="77777777" w:rsidR="00AB3556" w:rsidRPr="00641BDB" w:rsidRDefault="00AB3556" w:rsidP="003F513B">
            <w:pPr>
              <w:spacing w:before="100" w:beforeAutospacing="1" w:after="100" w:afterAutospacing="1" w:line="276" w:lineRule="auto"/>
              <w:jc w:val="both"/>
              <w:rPr>
                <w:del w:id="1356" w:author="Author"/>
                <w:rFonts w:asciiTheme="minorBidi" w:eastAsia="Times New Roman" w:hAnsiTheme="minorBidi" w:cstheme="minorBidi"/>
                <w:szCs w:val="17"/>
                <w:lang w:val="es-ES_tradnl"/>
              </w:rPr>
            </w:pPr>
            <w:del w:id="1357"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DEBEN ser idempotentes.</w:delText>
              </w:r>
            </w:del>
          </w:p>
        </w:tc>
        <w:tc>
          <w:tcPr>
            <w:tcW w:w="2515" w:type="dxa"/>
          </w:tcPr>
          <w:p w14:paraId="76B2E562" w14:textId="77777777" w:rsidR="00AB3556" w:rsidRPr="00641BDB" w:rsidRDefault="00AB3556" w:rsidP="00AB3556">
            <w:pPr>
              <w:pStyle w:val="NormalWeb"/>
              <w:rPr>
                <w:del w:id="1358" w:author="Author"/>
                <w:rFonts w:asciiTheme="minorBidi" w:hAnsiTheme="minorBidi" w:cstheme="minorBidi"/>
                <w:szCs w:val="17"/>
                <w:lang w:val="es-ES_tradnl"/>
              </w:rPr>
            </w:pPr>
            <w:del w:id="1359" w:author="Author">
              <w:r w:rsidRPr="00641BDB">
                <w:rPr>
                  <w:rFonts w:asciiTheme="minorBidi" w:hAnsiTheme="minorBidi" w:cstheme="minorBidi"/>
                  <w:szCs w:val="17"/>
                  <w:lang w:val="es-ES_tradnl"/>
                </w:rPr>
                <w:delText>AJ, AX, AAJ, AAX</w:delText>
              </w:r>
            </w:del>
          </w:p>
        </w:tc>
      </w:tr>
      <w:tr w:rsidR="00605329" w:rsidRPr="008516DD" w14:paraId="598803DB" w14:textId="77777777" w:rsidTr="00D35BA5">
        <w:trPr>
          <w:del w:id="1360" w:author="Author"/>
        </w:trPr>
        <w:tc>
          <w:tcPr>
            <w:tcW w:w="1075" w:type="dxa"/>
          </w:tcPr>
          <w:p w14:paraId="2D6836DD" w14:textId="77777777" w:rsidR="00605329" w:rsidRPr="00641BDB" w:rsidRDefault="00605329" w:rsidP="00605329">
            <w:pPr>
              <w:pStyle w:val="NormalWeb"/>
              <w:rPr>
                <w:del w:id="1361" w:author="Author"/>
                <w:rFonts w:asciiTheme="minorBidi" w:hAnsiTheme="minorBidi" w:cstheme="minorBidi"/>
                <w:szCs w:val="17"/>
                <w:lang w:val="es-ES_tradnl"/>
              </w:rPr>
            </w:pPr>
            <w:del w:id="1362" w:author="Author">
              <w:r w:rsidRPr="00641BDB">
                <w:rPr>
                  <w:rFonts w:asciiTheme="minorBidi" w:eastAsia="Times New Roman" w:hAnsiTheme="minorBidi" w:cstheme="minorBidi"/>
                  <w:szCs w:val="17"/>
                  <w:lang w:val="es-ES_tradnl"/>
                </w:rPr>
                <w:delText>[RSG-37]</w:delText>
              </w:r>
            </w:del>
          </w:p>
        </w:tc>
        <w:tc>
          <w:tcPr>
            <w:tcW w:w="5670" w:type="dxa"/>
          </w:tcPr>
          <w:p w14:paraId="120D94DB" w14:textId="77777777" w:rsidR="00605329" w:rsidRPr="00641BDB" w:rsidRDefault="00605329" w:rsidP="003F513B">
            <w:pPr>
              <w:spacing w:before="100" w:beforeAutospacing="1" w:after="100" w:afterAutospacing="1" w:line="276" w:lineRule="auto"/>
              <w:jc w:val="both"/>
              <w:rPr>
                <w:del w:id="1363" w:author="Author"/>
                <w:rFonts w:asciiTheme="minorBidi" w:eastAsia="Times New Roman" w:hAnsiTheme="minorBidi" w:cstheme="minorBidi"/>
                <w:szCs w:val="17"/>
                <w:lang w:val="es-ES_tradnl"/>
              </w:rPr>
            </w:pPr>
            <w:del w:id="1364"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HEAD</w:delText>
              </w:r>
              <w:r w:rsidRPr="00641BDB">
                <w:rPr>
                  <w:rFonts w:asciiTheme="minorBidi" w:eastAsia="Times New Roman" w:hAnsiTheme="minorBidi" w:cstheme="minorBidi"/>
                  <w:szCs w:val="17"/>
                  <w:lang w:val="es-ES_tradnl"/>
                </w:rPr>
                <w:delText xml:space="preserve"> DEBEN ser idempotentes.</w:delText>
              </w:r>
            </w:del>
          </w:p>
        </w:tc>
        <w:tc>
          <w:tcPr>
            <w:tcW w:w="2515" w:type="dxa"/>
          </w:tcPr>
          <w:p w14:paraId="2E143D7F" w14:textId="77777777" w:rsidR="00605329" w:rsidRPr="00641BDB" w:rsidRDefault="00605329" w:rsidP="00605329">
            <w:pPr>
              <w:pStyle w:val="NormalWeb"/>
              <w:rPr>
                <w:del w:id="1365" w:author="Author"/>
                <w:rFonts w:asciiTheme="minorBidi" w:hAnsiTheme="minorBidi" w:cstheme="minorBidi"/>
                <w:szCs w:val="17"/>
                <w:lang w:val="es-ES_tradnl"/>
              </w:rPr>
            </w:pPr>
            <w:del w:id="1366" w:author="Author">
              <w:r w:rsidRPr="00641BDB">
                <w:rPr>
                  <w:rFonts w:asciiTheme="minorBidi" w:hAnsiTheme="minorBidi" w:cstheme="minorBidi"/>
                  <w:szCs w:val="17"/>
                  <w:lang w:val="es-ES_tradnl"/>
                </w:rPr>
                <w:delText>AJ, AX, AAJ, AAX</w:delText>
              </w:r>
            </w:del>
          </w:p>
        </w:tc>
      </w:tr>
      <w:tr w:rsidR="00C94B85" w:rsidRPr="008516DD" w14:paraId="4B5FEEBF" w14:textId="77777777" w:rsidTr="00D35BA5">
        <w:trPr>
          <w:del w:id="1367" w:author="Author"/>
        </w:trPr>
        <w:tc>
          <w:tcPr>
            <w:tcW w:w="1075" w:type="dxa"/>
          </w:tcPr>
          <w:p w14:paraId="5208D6C7" w14:textId="77777777" w:rsidR="00C94B85" w:rsidRPr="00641BDB" w:rsidRDefault="00C94B85" w:rsidP="00C94B85">
            <w:pPr>
              <w:pStyle w:val="NormalWeb"/>
              <w:rPr>
                <w:del w:id="1368" w:author="Author"/>
                <w:rFonts w:asciiTheme="minorBidi" w:hAnsiTheme="minorBidi" w:cstheme="minorBidi"/>
                <w:szCs w:val="17"/>
                <w:lang w:val="es-ES_tradnl"/>
              </w:rPr>
            </w:pPr>
            <w:del w:id="1369" w:author="Author">
              <w:r w:rsidRPr="00641BDB">
                <w:rPr>
                  <w:rFonts w:asciiTheme="minorBidi" w:eastAsia="Times New Roman" w:hAnsiTheme="minorBidi" w:cstheme="minorBidi"/>
                  <w:szCs w:val="17"/>
                  <w:lang w:val="es-ES_tradnl"/>
                </w:rPr>
                <w:delText>[RSG-39]</w:delText>
              </w:r>
            </w:del>
          </w:p>
        </w:tc>
        <w:tc>
          <w:tcPr>
            <w:tcW w:w="5670" w:type="dxa"/>
          </w:tcPr>
          <w:p w14:paraId="3824718D" w14:textId="77777777" w:rsidR="00C94B85" w:rsidRPr="00641BDB" w:rsidRDefault="00C94B85" w:rsidP="003F513B">
            <w:pPr>
              <w:spacing w:before="100" w:beforeAutospacing="1" w:after="100" w:afterAutospacing="1" w:line="276" w:lineRule="auto"/>
              <w:jc w:val="both"/>
              <w:rPr>
                <w:del w:id="1370" w:author="Author"/>
                <w:rFonts w:asciiTheme="minorBidi" w:eastAsia="Times New Roman" w:hAnsiTheme="minorBidi" w:cstheme="minorBidi"/>
                <w:szCs w:val="17"/>
                <w:lang w:val="es-ES_tradnl"/>
              </w:rPr>
            </w:pPr>
            <w:del w:id="1371"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POST</w:delText>
              </w:r>
              <w:r w:rsidRPr="00641BDB">
                <w:rPr>
                  <w:rFonts w:asciiTheme="minorBidi" w:eastAsia="Times New Roman" w:hAnsiTheme="minorBidi" w:cstheme="minorBidi"/>
                  <w:szCs w:val="17"/>
                  <w:lang w:val="es-ES_tradnl"/>
                </w:rPr>
                <w:delText xml:space="preserve"> NO DEBEN ser idempotentes de acuerdo con la Norma RFC 2616 del IETF.</w:delText>
              </w:r>
            </w:del>
          </w:p>
        </w:tc>
        <w:tc>
          <w:tcPr>
            <w:tcW w:w="2515" w:type="dxa"/>
          </w:tcPr>
          <w:p w14:paraId="6924FF38" w14:textId="77777777" w:rsidR="00C94B85" w:rsidRPr="00641BDB" w:rsidRDefault="00C94B85" w:rsidP="00C94B85">
            <w:pPr>
              <w:pStyle w:val="NormalWeb"/>
              <w:rPr>
                <w:del w:id="1372" w:author="Author"/>
                <w:rFonts w:asciiTheme="minorBidi" w:hAnsiTheme="minorBidi" w:cstheme="minorBidi"/>
                <w:szCs w:val="17"/>
                <w:lang w:val="es-ES_tradnl"/>
              </w:rPr>
            </w:pPr>
            <w:del w:id="1373" w:author="Author">
              <w:r w:rsidRPr="00641BDB">
                <w:rPr>
                  <w:rFonts w:asciiTheme="minorBidi" w:hAnsiTheme="minorBidi" w:cstheme="minorBidi"/>
                  <w:szCs w:val="17"/>
                  <w:lang w:val="es-ES_tradnl"/>
                </w:rPr>
                <w:delText>AJ, AX, AAJ, AAX</w:delText>
              </w:r>
            </w:del>
          </w:p>
        </w:tc>
      </w:tr>
      <w:tr w:rsidR="00AB7300" w:rsidRPr="008516DD" w14:paraId="124D54DC" w14:textId="77777777" w:rsidTr="00D35BA5">
        <w:trPr>
          <w:del w:id="1374" w:author="Author"/>
        </w:trPr>
        <w:tc>
          <w:tcPr>
            <w:tcW w:w="1075" w:type="dxa"/>
          </w:tcPr>
          <w:p w14:paraId="3A56E257" w14:textId="77777777" w:rsidR="00AB7300" w:rsidRPr="00641BDB" w:rsidRDefault="00AB7300" w:rsidP="00AB7300">
            <w:pPr>
              <w:pStyle w:val="NormalWeb"/>
              <w:rPr>
                <w:del w:id="1375" w:author="Author"/>
                <w:rFonts w:asciiTheme="minorBidi" w:hAnsiTheme="minorBidi" w:cstheme="minorBidi"/>
                <w:szCs w:val="17"/>
                <w:lang w:val="es-ES_tradnl"/>
              </w:rPr>
            </w:pPr>
            <w:del w:id="1376" w:author="Author">
              <w:r w:rsidRPr="00641BDB">
                <w:rPr>
                  <w:rFonts w:asciiTheme="minorBidi" w:hAnsiTheme="minorBidi" w:cstheme="minorBidi"/>
                  <w:szCs w:val="17"/>
                  <w:lang w:val="es-ES_tradnl"/>
                </w:rPr>
                <w:delText>[RSG-43]</w:delText>
              </w:r>
            </w:del>
          </w:p>
        </w:tc>
        <w:tc>
          <w:tcPr>
            <w:tcW w:w="5670" w:type="dxa"/>
          </w:tcPr>
          <w:p w14:paraId="3235EBFD" w14:textId="77777777" w:rsidR="00AB7300" w:rsidRPr="00641BDB" w:rsidRDefault="00AB7300" w:rsidP="003F513B">
            <w:pPr>
              <w:spacing w:before="100" w:beforeAutospacing="1" w:after="100" w:afterAutospacing="1" w:line="276" w:lineRule="auto"/>
              <w:jc w:val="both"/>
              <w:rPr>
                <w:del w:id="1377" w:author="Author"/>
                <w:rFonts w:asciiTheme="minorBidi" w:hAnsiTheme="minorBidi" w:cstheme="minorBidi"/>
                <w:szCs w:val="17"/>
                <w:lang w:val="es-ES_tradnl"/>
              </w:rPr>
            </w:pPr>
            <w:del w:id="1378"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 xml:space="preserve"> DEBEN ser idempotentes.</w:delText>
              </w:r>
            </w:del>
          </w:p>
        </w:tc>
        <w:tc>
          <w:tcPr>
            <w:tcW w:w="2515" w:type="dxa"/>
          </w:tcPr>
          <w:p w14:paraId="59AB0E38" w14:textId="77777777" w:rsidR="00AB7300" w:rsidRPr="00641BDB" w:rsidRDefault="00AB7300" w:rsidP="00AB7300">
            <w:pPr>
              <w:pStyle w:val="NormalWeb"/>
              <w:rPr>
                <w:del w:id="1379" w:author="Author"/>
                <w:rFonts w:asciiTheme="minorBidi" w:hAnsiTheme="minorBidi" w:cstheme="minorBidi"/>
                <w:szCs w:val="17"/>
                <w:lang w:val="es-ES_tradnl"/>
              </w:rPr>
            </w:pPr>
            <w:del w:id="1380" w:author="Author">
              <w:r w:rsidRPr="00641BDB">
                <w:rPr>
                  <w:rFonts w:asciiTheme="minorBidi" w:hAnsiTheme="minorBidi" w:cstheme="minorBidi"/>
                  <w:szCs w:val="17"/>
                  <w:lang w:val="es-ES_tradnl"/>
                </w:rPr>
                <w:delText>AJ, AX, AAJ, AAX</w:delText>
              </w:r>
            </w:del>
          </w:p>
        </w:tc>
      </w:tr>
      <w:tr w:rsidR="005E20A0" w:rsidRPr="008516DD" w14:paraId="6F5C8463" w14:textId="77777777" w:rsidTr="00D35BA5">
        <w:trPr>
          <w:del w:id="1381" w:author="Author"/>
        </w:trPr>
        <w:tc>
          <w:tcPr>
            <w:tcW w:w="1075" w:type="dxa"/>
          </w:tcPr>
          <w:p w14:paraId="3BBD3F95" w14:textId="77777777" w:rsidR="005E20A0" w:rsidRPr="00641BDB" w:rsidRDefault="005E20A0" w:rsidP="005E20A0">
            <w:pPr>
              <w:pStyle w:val="NormalWeb"/>
              <w:rPr>
                <w:del w:id="1382" w:author="Author"/>
                <w:rFonts w:asciiTheme="minorBidi" w:hAnsiTheme="minorBidi" w:cstheme="minorBidi"/>
                <w:szCs w:val="17"/>
                <w:lang w:val="es-ES_tradnl"/>
              </w:rPr>
            </w:pPr>
            <w:del w:id="1383" w:author="Author">
              <w:r w:rsidRPr="00641BDB">
                <w:rPr>
                  <w:rFonts w:asciiTheme="minorBidi" w:eastAsia="Times New Roman" w:hAnsiTheme="minorBidi" w:cstheme="minorBidi"/>
                  <w:szCs w:val="17"/>
                  <w:lang w:val="es-ES_tradnl"/>
                </w:rPr>
                <w:delText>[RSG-44]</w:delText>
              </w:r>
            </w:del>
          </w:p>
        </w:tc>
        <w:tc>
          <w:tcPr>
            <w:tcW w:w="5670" w:type="dxa"/>
          </w:tcPr>
          <w:p w14:paraId="663D11CA" w14:textId="77777777" w:rsidR="005E20A0" w:rsidRPr="00641BDB" w:rsidRDefault="005E20A0" w:rsidP="003F513B">
            <w:pPr>
              <w:spacing w:before="100" w:beforeAutospacing="1" w:after="100" w:afterAutospacing="1" w:line="276" w:lineRule="auto"/>
              <w:jc w:val="both"/>
              <w:rPr>
                <w:del w:id="1384" w:author="Author"/>
                <w:rFonts w:asciiTheme="minorBidi" w:eastAsia="Times New Roman" w:hAnsiTheme="minorBidi" w:cstheme="minorBidi"/>
                <w:szCs w:val="17"/>
                <w:lang w:val="es-ES_tradnl"/>
              </w:rPr>
            </w:pPr>
            <w:del w:id="1385" w:author="Author">
              <w:r w:rsidRPr="00641BDB">
                <w:rPr>
                  <w:rFonts w:asciiTheme="minorBidi" w:eastAsia="Times New Roman" w:hAnsiTheme="minorBidi" w:cstheme="minorBidi"/>
                  <w:szCs w:val="17"/>
                  <w:lang w:val="es-ES_tradnl"/>
                </w:rPr>
                <w:delText xml:space="preserve">Si no se encuentra un recurso,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404 Not Found</w:delText>
              </w:r>
              <w:r w:rsidRPr="00641BDB">
                <w:rPr>
                  <w:rFonts w:asciiTheme="minorBidi" w:eastAsia="Times New Roman" w:hAnsiTheme="minorBidi" w:cstheme="minorBidi"/>
                  <w:szCs w:val="17"/>
                  <w:lang w:val="es-ES_tradnl"/>
                </w:rPr>
                <w:delText>.</w:delText>
              </w:r>
            </w:del>
          </w:p>
        </w:tc>
        <w:tc>
          <w:tcPr>
            <w:tcW w:w="2515" w:type="dxa"/>
          </w:tcPr>
          <w:p w14:paraId="4FE06A58" w14:textId="77777777" w:rsidR="005E20A0" w:rsidRPr="00641BDB" w:rsidRDefault="005E20A0" w:rsidP="005E20A0">
            <w:pPr>
              <w:pStyle w:val="NormalWeb"/>
              <w:rPr>
                <w:del w:id="1386" w:author="Author"/>
                <w:rFonts w:asciiTheme="minorBidi" w:hAnsiTheme="minorBidi" w:cstheme="minorBidi"/>
                <w:szCs w:val="17"/>
                <w:lang w:val="es-ES_tradnl"/>
              </w:rPr>
            </w:pPr>
            <w:del w:id="1387" w:author="Author">
              <w:r w:rsidRPr="00641BDB">
                <w:rPr>
                  <w:rFonts w:asciiTheme="minorBidi" w:hAnsiTheme="minorBidi" w:cstheme="minorBidi"/>
                  <w:szCs w:val="17"/>
                  <w:lang w:val="es-ES_tradnl"/>
                </w:rPr>
                <w:delText>AJ, AX, AAJ, AAX</w:delText>
              </w:r>
            </w:del>
          </w:p>
        </w:tc>
      </w:tr>
      <w:tr w:rsidR="007364ED" w:rsidRPr="008516DD" w14:paraId="6E95DC0D" w14:textId="77777777" w:rsidTr="00D35BA5">
        <w:trPr>
          <w:del w:id="1388" w:author="Author"/>
        </w:trPr>
        <w:tc>
          <w:tcPr>
            <w:tcW w:w="1075" w:type="dxa"/>
          </w:tcPr>
          <w:p w14:paraId="4B4FC2AD" w14:textId="77777777" w:rsidR="007364ED" w:rsidRPr="00641BDB" w:rsidRDefault="007364ED" w:rsidP="007364ED">
            <w:pPr>
              <w:pStyle w:val="NormalWeb"/>
              <w:rPr>
                <w:del w:id="1389" w:author="Author"/>
                <w:rFonts w:asciiTheme="minorBidi" w:hAnsiTheme="minorBidi" w:cstheme="minorBidi"/>
                <w:szCs w:val="17"/>
                <w:lang w:val="es-ES_tradnl"/>
              </w:rPr>
            </w:pPr>
            <w:del w:id="1390" w:author="Author">
              <w:r w:rsidRPr="00641BDB">
                <w:rPr>
                  <w:rFonts w:asciiTheme="minorBidi" w:eastAsia="Times New Roman" w:hAnsiTheme="minorBidi" w:cstheme="minorBidi"/>
                  <w:szCs w:val="17"/>
                  <w:lang w:val="es-ES_tradnl"/>
                </w:rPr>
                <w:delText>[RSG-45]</w:delText>
              </w:r>
            </w:del>
          </w:p>
        </w:tc>
        <w:tc>
          <w:tcPr>
            <w:tcW w:w="5670" w:type="dxa"/>
          </w:tcPr>
          <w:p w14:paraId="4DEC324D" w14:textId="77777777" w:rsidR="007364ED" w:rsidRPr="00641BDB" w:rsidRDefault="007364ED" w:rsidP="003F513B">
            <w:pPr>
              <w:spacing w:before="100" w:beforeAutospacing="1" w:after="100" w:afterAutospacing="1" w:line="276" w:lineRule="auto"/>
              <w:jc w:val="both"/>
              <w:rPr>
                <w:del w:id="1391" w:author="Author"/>
                <w:rFonts w:asciiTheme="minorBidi" w:eastAsia="Times New Roman" w:hAnsiTheme="minorBidi" w:cstheme="minorBidi"/>
                <w:szCs w:val="17"/>
                <w:lang w:val="es-ES_tradnl"/>
              </w:rPr>
            </w:pPr>
            <w:del w:id="1392" w:author="Author">
              <w:r w:rsidRPr="00641BDB">
                <w:rPr>
                  <w:rFonts w:asciiTheme="minorBidi" w:eastAsia="Times New Roman" w:hAnsiTheme="minorBidi" w:cstheme="minorBidi"/>
                  <w:szCs w:val="17"/>
                  <w:lang w:val="es-ES_tradnl"/>
                </w:rPr>
                <w:delText xml:space="preserve">Si un recurso se actualiza correctamente,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200</w:delText>
              </w:r>
              <w:r w:rsidR="00AE754B" w:rsidRPr="00641BDB">
                <w:rPr>
                  <w:rFonts w:ascii="Courier New" w:eastAsia="Times New Roman" w:hAnsi="Courier New" w:cs="Courier New"/>
                  <w:szCs w:val="17"/>
                  <w:lang w:val="es-ES_tradnl"/>
                </w:rPr>
                <w:delText xml:space="preserve"> </w:delText>
              </w:r>
              <w:r w:rsidRPr="00641BDB">
                <w:rPr>
                  <w:rFonts w:ascii="Courier New" w:eastAsia="Times New Roman" w:hAnsi="Courier New" w:cs="Courier New"/>
                  <w:szCs w:val="17"/>
                  <w:lang w:val="es-ES_tradnl"/>
                </w:rPr>
                <w:delText>OK</w:delText>
              </w:r>
              <w:r w:rsidRPr="00641BDB">
                <w:rPr>
                  <w:rFonts w:asciiTheme="minorBidi" w:eastAsia="Times New Roman" w:hAnsiTheme="minorBidi" w:cstheme="minorBidi"/>
                  <w:szCs w:val="17"/>
                  <w:lang w:val="es-ES_tradnl"/>
                </w:rPr>
                <w:delText xml:space="preserve"> si se devuelve el recurso actualizado o </w:delText>
              </w:r>
              <w:r w:rsidRPr="00641BDB">
                <w:rPr>
                  <w:rFonts w:ascii="Courier New" w:eastAsia="Times New Roman" w:hAnsi="Courier New" w:cs="Courier New"/>
                  <w:szCs w:val="17"/>
                  <w:lang w:val="es-ES_tradnl"/>
                </w:rPr>
                <w:delText>204 No Content</w:delText>
              </w:r>
              <w:r w:rsidRPr="00641BDB">
                <w:rPr>
                  <w:rFonts w:asciiTheme="minorBidi" w:eastAsia="Times New Roman" w:hAnsiTheme="minorBidi" w:cstheme="minorBidi"/>
                  <w:szCs w:val="17"/>
                  <w:lang w:val="es-ES_tradnl"/>
                </w:rPr>
                <w:delText xml:space="preserve"> si no se devuelve.</w:delText>
              </w:r>
            </w:del>
          </w:p>
        </w:tc>
        <w:tc>
          <w:tcPr>
            <w:tcW w:w="2515" w:type="dxa"/>
          </w:tcPr>
          <w:p w14:paraId="79528A70" w14:textId="77777777" w:rsidR="007364ED" w:rsidRPr="00641BDB" w:rsidRDefault="007364ED" w:rsidP="007364ED">
            <w:pPr>
              <w:pStyle w:val="NormalWeb"/>
              <w:rPr>
                <w:del w:id="1393" w:author="Author"/>
                <w:rFonts w:asciiTheme="minorBidi" w:hAnsiTheme="minorBidi" w:cstheme="minorBidi"/>
                <w:szCs w:val="17"/>
                <w:lang w:val="es-ES_tradnl"/>
              </w:rPr>
            </w:pPr>
            <w:del w:id="1394" w:author="Author">
              <w:r w:rsidRPr="00641BDB">
                <w:rPr>
                  <w:rFonts w:asciiTheme="minorBidi" w:hAnsiTheme="minorBidi" w:cstheme="minorBidi"/>
                  <w:szCs w:val="17"/>
                  <w:lang w:val="es-ES_tradnl"/>
                </w:rPr>
                <w:delText>AJ, AX, AAJ, AAX</w:delText>
              </w:r>
            </w:del>
          </w:p>
        </w:tc>
      </w:tr>
      <w:tr w:rsidR="00BD2ABB" w:rsidRPr="008516DD" w14:paraId="39E6F5DF" w14:textId="77777777" w:rsidTr="00D35BA5">
        <w:trPr>
          <w:del w:id="1395" w:author="Author"/>
        </w:trPr>
        <w:tc>
          <w:tcPr>
            <w:tcW w:w="1075" w:type="dxa"/>
          </w:tcPr>
          <w:p w14:paraId="0627D82F" w14:textId="77777777" w:rsidR="00BD2ABB" w:rsidRPr="00641BDB" w:rsidRDefault="00BD2ABB" w:rsidP="00BD2ABB">
            <w:pPr>
              <w:pStyle w:val="NormalWeb"/>
              <w:rPr>
                <w:del w:id="1396" w:author="Author"/>
                <w:rFonts w:asciiTheme="minorBidi" w:hAnsiTheme="minorBidi" w:cstheme="minorBidi"/>
                <w:szCs w:val="17"/>
                <w:lang w:val="es-ES_tradnl"/>
              </w:rPr>
            </w:pPr>
            <w:del w:id="1397" w:author="Author">
              <w:r w:rsidRPr="00641BDB">
                <w:rPr>
                  <w:rFonts w:asciiTheme="minorBidi" w:eastAsia="Times New Roman" w:hAnsiTheme="minorBidi" w:cstheme="minorBidi"/>
                  <w:szCs w:val="17"/>
                  <w:lang w:val="es-ES_tradnl"/>
                </w:rPr>
                <w:delText>[RSG-46]</w:delText>
              </w:r>
            </w:del>
          </w:p>
        </w:tc>
        <w:tc>
          <w:tcPr>
            <w:tcW w:w="5670" w:type="dxa"/>
          </w:tcPr>
          <w:p w14:paraId="419D477C" w14:textId="77777777" w:rsidR="00BD2ABB" w:rsidRPr="00641BDB" w:rsidRDefault="00BD2ABB" w:rsidP="003F513B">
            <w:pPr>
              <w:spacing w:before="100" w:beforeAutospacing="1" w:after="100" w:afterAutospacing="1" w:line="276" w:lineRule="auto"/>
              <w:jc w:val="both"/>
              <w:rPr>
                <w:del w:id="1398" w:author="Author"/>
                <w:rFonts w:asciiTheme="minorBidi" w:eastAsia="Times New Roman" w:hAnsiTheme="minorBidi" w:cstheme="minorBidi"/>
                <w:szCs w:val="17"/>
                <w:lang w:val="es-ES_tradnl"/>
              </w:rPr>
            </w:pPr>
            <w:del w:id="1399"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 xml:space="preserve"> NO DEBEN ser idempotentes.</w:delText>
              </w:r>
            </w:del>
          </w:p>
        </w:tc>
        <w:tc>
          <w:tcPr>
            <w:tcW w:w="2515" w:type="dxa"/>
          </w:tcPr>
          <w:p w14:paraId="49CC33AB" w14:textId="77777777" w:rsidR="00BD2ABB" w:rsidRPr="00641BDB" w:rsidRDefault="00BD2ABB" w:rsidP="00BD2ABB">
            <w:pPr>
              <w:pStyle w:val="NormalWeb"/>
              <w:rPr>
                <w:del w:id="1400" w:author="Author"/>
                <w:rFonts w:asciiTheme="minorBidi" w:hAnsiTheme="minorBidi" w:cstheme="minorBidi"/>
                <w:szCs w:val="17"/>
                <w:lang w:val="es-ES_tradnl"/>
              </w:rPr>
            </w:pPr>
            <w:del w:id="1401" w:author="Author">
              <w:r w:rsidRPr="00641BDB">
                <w:rPr>
                  <w:rFonts w:asciiTheme="minorBidi" w:hAnsiTheme="minorBidi" w:cstheme="minorBidi"/>
                  <w:szCs w:val="17"/>
                  <w:lang w:val="es-ES_tradnl"/>
                </w:rPr>
                <w:delText>AJ, AX, AAJ, AAX</w:delText>
              </w:r>
            </w:del>
          </w:p>
        </w:tc>
      </w:tr>
      <w:tr w:rsidR="007121FE" w:rsidRPr="008516DD" w14:paraId="2C156ECB" w14:textId="77777777" w:rsidTr="00D35BA5">
        <w:trPr>
          <w:del w:id="1402" w:author="Author"/>
        </w:trPr>
        <w:tc>
          <w:tcPr>
            <w:tcW w:w="1075" w:type="dxa"/>
          </w:tcPr>
          <w:p w14:paraId="6C73422D" w14:textId="77777777" w:rsidR="007121FE" w:rsidRPr="00641BDB" w:rsidRDefault="007121FE" w:rsidP="007121FE">
            <w:pPr>
              <w:pStyle w:val="NormalWeb"/>
              <w:rPr>
                <w:del w:id="1403" w:author="Author"/>
                <w:rFonts w:asciiTheme="minorBidi" w:hAnsiTheme="minorBidi" w:cstheme="minorBidi"/>
                <w:szCs w:val="17"/>
                <w:lang w:val="es-ES_tradnl"/>
              </w:rPr>
            </w:pPr>
            <w:del w:id="1404" w:author="Author">
              <w:r w:rsidRPr="00641BDB">
                <w:rPr>
                  <w:rFonts w:asciiTheme="minorBidi" w:eastAsia="Times New Roman" w:hAnsiTheme="minorBidi" w:cstheme="minorBidi"/>
                  <w:szCs w:val="17"/>
                  <w:lang w:val="es-ES_tradnl"/>
                </w:rPr>
                <w:delText>[RSG-48]</w:delText>
              </w:r>
            </w:del>
          </w:p>
        </w:tc>
        <w:tc>
          <w:tcPr>
            <w:tcW w:w="5670" w:type="dxa"/>
          </w:tcPr>
          <w:p w14:paraId="1CBEB435" w14:textId="77777777" w:rsidR="007121FE" w:rsidRPr="00641BDB" w:rsidRDefault="007121FE" w:rsidP="003F513B">
            <w:pPr>
              <w:spacing w:before="100" w:beforeAutospacing="1" w:after="100" w:afterAutospacing="1" w:line="276" w:lineRule="auto"/>
              <w:jc w:val="both"/>
              <w:rPr>
                <w:del w:id="1405" w:author="Author"/>
                <w:rFonts w:asciiTheme="minorBidi" w:eastAsia="Times New Roman" w:hAnsiTheme="minorBidi" w:cstheme="minorBidi"/>
                <w:szCs w:val="17"/>
                <w:lang w:val="es-ES_tradnl"/>
              </w:rPr>
            </w:pPr>
            <w:del w:id="1406" w:author="Author">
              <w:r w:rsidRPr="00641BDB">
                <w:rPr>
                  <w:rFonts w:asciiTheme="minorBidi" w:eastAsia="Times New Roman" w:hAnsiTheme="minorBidi" w:cstheme="minorBidi"/>
                  <w:szCs w:val="17"/>
                  <w:lang w:val="es-ES_tradnl"/>
                </w:rPr>
                <w:delText xml:space="preserve">Si un recurso no se encuentra,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404 Not Found</w:delText>
              </w:r>
              <w:r w:rsidRPr="00641BDB">
                <w:rPr>
                  <w:rFonts w:asciiTheme="minorBidi" w:eastAsia="Times New Roman" w:hAnsiTheme="minorBidi" w:cstheme="minorBidi"/>
                  <w:szCs w:val="17"/>
                  <w:lang w:val="es-ES_tradnl"/>
                </w:rPr>
                <w:delText>.</w:delText>
              </w:r>
            </w:del>
          </w:p>
        </w:tc>
        <w:tc>
          <w:tcPr>
            <w:tcW w:w="2515" w:type="dxa"/>
          </w:tcPr>
          <w:p w14:paraId="5B141278" w14:textId="77777777" w:rsidR="007121FE" w:rsidRPr="00641BDB" w:rsidRDefault="007121FE" w:rsidP="007121FE">
            <w:pPr>
              <w:pStyle w:val="NormalWeb"/>
              <w:rPr>
                <w:del w:id="1407" w:author="Author"/>
                <w:rFonts w:asciiTheme="minorBidi" w:hAnsiTheme="minorBidi" w:cstheme="minorBidi"/>
                <w:szCs w:val="17"/>
                <w:lang w:val="es-ES_tradnl"/>
              </w:rPr>
            </w:pPr>
            <w:del w:id="1408" w:author="Author">
              <w:r w:rsidRPr="00641BDB">
                <w:rPr>
                  <w:rFonts w:asciiTheme="minorBidi" w:hAnsiTheme="minorBidi" w:cstheme="minorBidi"/>
                  <w:szCs w:val="17"/>
                  <w:lang w:val="es-ES_tradnl"/>
                </w:rPr>
                <w:delText>AJ, AX, AAJ, AAX</w:delText>
              </w:r>
            </w:del>
          </w:p>
        </w:tc>
      </w:tr>
      <w:tr w:rsidR="005D2A72" w:rsidRPr="008516DD" w14:paraId="135957F7" w14:textId="77777777" w:rsidTr="00D35BA5">
        <w:trPr>
          <w:del w:id="1409" w:author="Author"/>
        </w:trPr>
        <w:tc>
          <w:tcPr>
            <w:tcW w:w="1075" w:type="dxa"/>
          </w:tcPr>
          <w:p w14:paraId="4D483C7C" w14:textId="77777777" w:rsidR="005D2A72" w:rsidRPr="00641BDB" w:rsidRDefault="005D2A72" w:rsidP="005D2A72">
            <w:pPr>
              <w:pStyle w:val="NormalWeb"/>
              <w:rPr>
                <w:del w:id="1410" w:author="Author"/>
                <w:rFonts w:asciiTheme="minorBidi" w:hAnsiTheme="minorBidi" w:cstheme="minorBidi"/>
                <w:szCs w:val="17"/>
                <w:lang w:val="es-ES_tradnl"/>
              </w:rPr>
            </w:pPr>
            <w:del w:id="1411" w:author="Author">
              <w:r w:rsidRPr="00641BDB">
                <w:rPr>
                  <w:rFonts w:asciiTheme="minorBidi" w:eastAsia="Times New Roman" w:hAnsiTheme="minorBidi" w:cstheme="minorBidi"/>
                  <w:szCs w:val="17"/>
                  <w:lang w:val="es-ES_tradnl"/>
                </w:rPr>
                <w:delText>[RSG-50]</w:delText>
              </w:r>
            </w:del>
          </w:p>
        </w:tc>
        <w:tc>
          <w:tcPr>
            <w:tcW w:w="5670" w:type="dxa"/>
          </w:tcPr>
          <w:p w14:paraId="6745399C" w14:textId="77777777" w:rsidR="005D2A72" w:rsidRPr="00641BDB" w:rsidRDefault="005D2A72" w:rsidP="003F513B">
            <w:pPr>
              <w:spacing w:before="100" w:beforeAutospacing="1" w:after="100" w:afterAutospacing="1" w:line="276" w:lineRule="auto"/>
              <w:jc w:val="both"/>
              <w:rPr>
                <w:del w:id="1412" w:author="Author"/>
                <w:rFonts w:asciiTheme="minorBidi" w:eastAsia="Times New Roman" w:hAnsiTheme="minorBidi" w:cstheme="minorBidi"/>
                <w:szCs w:val="17"/>
                <w:lang w:val="es-ES_tradnl"/>
              </w:rPr>
            </w:pPr>
            <w:del w:id="1413"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DELETE</w:delText>
              </w:r>
              <w:r w:rsidRPr="00641BDB">
                <w:rPr>
                  <w:rFonts w:asciiTheme="minorBidi" w:eastAsia="Times New Roman" w:hAnsiTheme="minorBidi" w:cstheme="minorBidi"/>
                  <w:szCs w:val="17"/>
                  <w:lang w:val="es-ES_tradnl"/>
                </w:rPr>
                <w:delText xml:space="preserve"> NO DEBEN ser idempotentes.</w:delText>
              </w:r>
            </w:del>
          </w:p>
        </w:tc>
        <w:tc>
          <w:tcPr>
            <w:tcW w:w="2515" w:type="dxa"/>
          </w:tcPr>
          <w:p w14:paraId="65C00A55" w14:textId="77777777" w:rsidR="005D2A72" w:rsidRPr="00641BDB" w:rsidRDefault="005D2A72" w:rsidP="005D2A72">
            <w:pPr>
              <w:pStyle w:val="NormalWeb"/>
              <w:rPr>
                <w:del w:id="1414" w:author="Author"/>
                <w:rFonts w:asciiTheme="minorBidi" w:hAnsiTheme="minorBidi" w:cstheme="minorBidi"/>
                <w:szCs w:val="17"/>
                <w:lang w:val="es-ES_tradnl"/>
              </w:rPr>
            </w:pPr>
            <w:del w:id="1415" w:author="Author">
              <w:r w:rsidRPr="00641BDB">
                <w:rPr>
                  <w:rFonts w:asciiTheme="minorBidi" w:hAnsiTheme="minorBidi" w:cstheme="minorBidi"/>
                  <w:szCs w:val="17"/>
                  <w:lang w:val="es-ES_tradnl"/>
                </w:rPr>
                <w:delText>AJ, AX, AAJ, AAX</w:delText>
              </w:r>
            </w:del>
          </w:p>
        </w:tc>
      </w:tr>
      <w:tr w:rsidR="009D48DA" w:rsidRPr="008516DD" w14:paraId="50FC75DD" w14:textId="77777777" w:rsidTr="00D35BA5">
        <w:trPr>
          <w:del w:id="1416" w:author="Author"/>
        </w:trPr>
        <w:tc>
          <w:tcPr>
            <w:tcW w:w="1075" w:type="dxa"/>
          </w:tcPr>
          <w:p w14:paraId="65906696" w14:textId="77777777" w:rsidR="009D48DA" w:rsidRPr="00641BDB" w:rsidRDefault="009D48DA" w:rsidP="009D48DA">
            <w:pPr>
              <w:pStyle w:val="NormalWeb"/>
              <w:rPr>
                <w:del w:id="1417" w:author="Author"/>
                <w:rFonts w:asciiTheme="minorBidi" w:hAnsiTheme="minorBidi" w:cstheme="minorBidi"/>
                <w:szCs w:val="17"/>
                <w:lang w:val="es-ES_tradnl"/>
              </w:rPr>
            </w:pPr>
            <w:del w:id="1418" w:author="Author">
              <w:r w:rsidRPr="00641BDB">
                <w:rPr>
                  <w:rFonts w:asciiTheme="minorBidi" w:eastAsia="Times New Roman" w:hAnsiTheme="minorBidi" w:cstheme="minorBidi"/>
                  <w:szCs w:val="17"/>
                  <w:lang w:val="es-ES_tradnl"/>
                </w:rPr>
                <w:delText>[RSG-51]</w:delText>
              </w:r>
            </w:del>
          </w:p>
        </w:tc>
        <w:tc>
          <w:tcPr>
            <w:tcW w:w="5670" w:type="dxa"/>
          </w:tcPr>
          <w:p w14:paraId="6FBC69BF" w14:textId="77777777" w:rsidR="009D48DA" w:rsidRPr="00641BDB" w:rsidRDefault="009D48DA" w:rsidP="003F513B">
            <w:pPr>
              <w:spacing w:before="100" w:beforeAutospacing="1" w:after="100" w:afterAutospacing="1" w:line="276" w:lineRule="auto"/>
              <w:jc w:val="both"/>
              <w:rPr>
                <w:del w:id="1419" w:author="Author"/>
                <w:rFonts w:asciiTheme="minorBidi" w:eastAsia="Times New Roman" w:hAnsiTheme="minorBidi" w:cstheme="minorBidi"/>
                <w:szCs w:val="17"/>
                <w:lang w:val="es-ES_tradnl"/>
              </w:rPr>
            </w:pPr>
            <w:del w:id="1420" w:author="Author">
              <w:r w:rsidRPr="00641BDB">
                <w:rPr>
                  <w:rFonts w:asciiTheme="minorBidi" w:eastAsia="Times New Roman" w:hAnsiTheme="minorBidi" w:cstheme="minorBidi"/>
                  <w:szCs w:val="17"/>
                  <w:lang w:val="es-ES_tradnl"/>
                </w:rPr>
                <w:delText>Si no se encuentra un recurso,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DELETE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DEBE devolver el código de estado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404 Not Found.</w:delText>
              </w:r>
            </w:del>
          </w:p>
        </w:tc>
        <w:tc>
          <w:tcPr>
            <w:tcW w:w="2515" w:type="dxa"/>
          </w:tcPr>
          <w:p w14:paraId="2A31BBC0" w14:textId="77777777" w:rsidR="009D48DA" w:rsidRPr="00641BDB" w:rsidRDefault="009D48DA" w:rsidP="009D48DA">
            <w:pPr>
              <w:pStyle w:val="NormalWeb"/>
              <w:rPr>
                <w:del w:id="1421" w:author="Author"/>
                <w:rFonts w:asciiTheme="minorBidi" w:hAnsiTheme="minorBidi" w:cstheme="minorBidi"/>
                <w:szCs w:val="17"/>
                <w:lang w:val="es-ES_tradnl"/>
              </w:rPr>
            </w:pPr>
            <w:del w:id="1422" w:author="Author">
              <w:r w:rsidRPr="00641BDB">
                <w:rPr>
                  <w:rFonts w:asciiTheme="minorBidi" w:hAnsiTheme="minorBidi" w:cstheme="minorBidi"/>
                  <w:szCs w:val="17"/>
                  <w:lang w:val="es-ES_tradnl"/>
                </w:rPr>
                <w:delText>AJ, AX, AAJ, AAX</w:delText>
              </w:r>
            </w:del>
          </w:p>
        </w:tc>
      </w:tr>
      <w:tr w:rsidR="00B664B3" w:rsidRPr="008516DD" w14:paraId="16EDE794" w14:textId="77777777" w:rsidTr="00D35BA5">
        <w:trPr>
          <w:del w:id="1423" w:author="Author"/>
        </w:trPr>
        <w:tc>
          <w:tcPr>
            <w:tcW w:w="1075" w:type="dxa"/>
          </w:tcPr>
          <w:p w14:paraId="00427336" w14:textId="77777777" w:rsidR="00B664B3" w:rsidRPr="00641BDB" w:rsidRDefault="00B664B3" w:rsidP="00B664B3">
            <w:pPr>
              <w:pStyle w:val="NormalWeb"/>
              <w:rPr>
                <w:del w:id="1424" w:author="Author"/>
                <w:rFonts w:asciiTheme="minorBidi" w:hAnsiTheme="minorBidi" w:cstheme="minorBidi"/>
                <w:szCs w:val="17"/>
                <w:lang w:val="es-ES_tradnl"/>
              </w:rPr>
            </w:pPr>
            <w:del w:id="1425" w:author="Author">
              <w:r w:rsidRPr="00641BDB">
                <w:rPr>
                  <w:rFonts w:asciiTheme="minorBidi" w:eastAsia="Times New Roman" w:hAnsiTheme="minorBidi" w:cstheme="minorBidi"/>
                  <w:szCs w:val="17"/>
                  <w:lang w:val="es-ES_tradnl"/>
                </w:rPr>
                <w:delText>[RSG-52]</w:delText>
              </w:r>
            </w:del>
          </w:p>
        </w:tc>
        <w:tc>
          <w:tcPr>
            <w:tcW w:w="5670" w:type="dxa"/>
          </w:tcPr>
          <w:p w14:paraId="104A7C84" w14:textId="77777777" w:rsidR="00B664B3" w:rsidRPr="00641BDB" w:rsidRDefault="00B664B3" w:rsidP="003F513B">
            <w:pPr>
              <w:spacing w:before="100" w:beforeAutospacing="1" w:after="100" w:afterAutospacing="1" w:line="276" w:lineRule="auto"/>
              <w:jc w:val="both"/>
              <w:rPr>
                <w:del w:id="1426" w:author="Author"/>
                <w:rFonts w:asciiTheme="minorBidi" w:eastAsia="Times New Roman" w:hAnsiTheme="minorBidi" w:cstheme="minorBidi"/>
                <w:szCs w:val="17"/>
                <w:lang w:val="es-ES_tradnl"/>
              </w:rPr>
            </w:pPr>
            <w:del w:id="1427" w:author="Author">
              <w:r w:rsidRPr="00641BDB">
                <w:rPr>
                  <w:rFonts w:asciiTheme="minorBidi" w:eastAsia="Times New Roman" w:hAnsiTheme="minorBidi" w:cstheme="minorBidi"/>
                  <w:szCs w:val="17"/>
                  <w:lang w:val="es-ES_tradnl"/>
                </w:rPr>
                <w:delText xml:space="preserve">Si un recurso se elimina correctamente, </w:delText>
              </w:r>
              <w:r w:rsidRPr="00641BDB">
                <w:rPr>
                  <w:rFonts w:ascii="Courier New" w:eastAsia="Times New Roman" w:hAnsi="Courier New" w:cs="Courier New"/>
                  <w:szCs w:val="17"/>
                  <w:lang w:val="es-ES_tradnl"/>
                </w:rPr>
                <w:delText>DELETE</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200 OK</w:delText>
              </w:r>
              <w:r w:rsidRPr="00641BDB">
                <w:rPr>
                  <w:rFonts w:asciiTheme="minorBidi" w:eastAsia="Times New Roman" w:hAnsiTheme="minorBidi" w:cstheme="minorBidi"/>
                  <w:szCs w:val="17"/>
                  <w:lang w:val="es-ES_tradnl"/>
                </w:rPr>
                <w:delText xml:space="preserve"> si se devuelve el recurso eliminado o </w:delText>
              </w:r>
              <w:r w:rsidRPr="00641BDB">
                <w:rPr>
                  <w:rFonts w:ascii="Courier New" w:eastAsia="Times New Roman" w:hAnsi="Courier New" w:cs="Courier New"/>
                  <w:szCs w:val="17"/>
                  <w:lang w:val="es-ES_tradnl"/>
                </w:rPr>
                <w:delText>204 No Content</w:delText>
              </w:r>
              <w:r w:rsidRPr="00641BDB">
                <w:rPr>
                  <w:rFonts w:asciiTheme="minorBidi" w:eastAsia="Times New Roman" w:hAnsiTheme="minorBidi" w:cstheme="minorBidi"/>
                  <w:szCs w:val="17"/>
                  <w:lang w:val="es-ES_tradnl"/>
                </w:rPr>
                <w:delText xml:space="preserve"> si no se devuelve.</w:delText>
              </w:r>
            </w:del>
          </w:p>
        </w:tc>
        <w:tc>
          <w:tcPr>
            <w:tcW w:w="2515" w:type="dxa"/>
          </w:tcPr>
          <w:p w14:paraId="149799A4" w14:textId="77777777" w:rsidR="00B664B3" w:rsidRPr="00641BDB" w:rsidRDefault="00B664B3" w:rsidP="00B664B3">
            <w:pPr>
              <w:pStyle w:val="NormalWeb"/>
              <w:rPr>
                <w:del w:id="1428" w:author="Author"/>
                <w:rFonts w:asciiTheme="minorBidi" w:hAnsiTheme="minorBidi" w:cstheme="minorBidi"/>
                <w:szCs w:val="17"/>
                <w:lang w:val="es-ES_tradnl"/>
              </w:rPr>
            </w:pPr>
            <w:del w:id="1429" w:author="Author">
              <w:r w:rsidRPr="00641BDB">
                <w:rPr>
                  <w:rFonts w:asciiTheme="minorBidi" w:hAnsiTheme="minorBidi" w:cstheme="minorBidi"/>
                  <w:szCs w:val="17"/>
                  <w:lang w:val="es-ES_tradnl"/>
                </w:rPr>
                <w:delText>AJ, AX, AAJ, AAX</w:delText>
              </w:r>
            </w:del>
          </w:p>
        </w:tc>
      </w:tr>
      <w:tr w:rsidR="00D6487E" w:rsidRPr="008516DD" w14:paraId="1FE8A915" w14:textId="77777777" w:rsidTr="00D35BA5">
        <w:trPr>
          <w:del w:id="1430" w:author="Author"/>
        </w:trPr>
        <w:tc>
          <w:tcPr>
            <w:tcW w:w="1075" w:type="dxa"/>
          </w:tcPr>
          <w:p w14:paraId="3FD9CAE0" w14:textId="77777777" w:rsidR="00D6487E" w:rsidRPr="00641BDB" w:rsidRDefault="00D6487E" w:rsidP="00D6487E">
            <w:pPr>
              <w:pStyle w:val="NormalWeb"/>
              <w:rPr>
                <w:del w:id="1431" w:author="Author"/>
                <w:rFonts w:asciiTheme="minorBidi" w:hAnsiTheme="minorBidi" w:cstheme="minorBidi"/>
                <w:szCs w:val="17"/>
                <w:lang w:val="es-ES_tradnl"/>
              </w:rPr>
            </w:pPr>
            <w:del w:id="1432" w:author="Author">
              <w:r w:rsidRPr="00641BDB">
                <w:rPr>
                  <w:rFonts w:asciiTheme="minorBidi" w:hAnsiTheme="minorBidi" w:cstheme="minorBidi"/>
                  <w:szCs w:val="17"/>
                  <w:lang w:val="es-ES_tradnl"/>
                </w:rPr>
                <w:delText>[</w:delText>
              </w:r>
              <w:r w:rsidRPr="00641BDB">
                <w:rPr>
                  <w:rFonts w:asciiTheme="minorBidi" w:eastAsia="Times New Roman" w:hAnsiTheme="minorBidi" w:cstheme="minorBidi"/>
                  <w:szCs w:val="17"/>
                  <w:lang w:val="es-ES_tradnl"/>
                </w:rPr>
                <w:delText>RSG-53]</w:delText>
              </w:r>
            </w:del>
          </w:p>
        </w:tc>
        <w:tc>
          <w:tcPr>
            <w:tcW w:w="5670" w:type="dxa"/>
          </w:tcPr>
          <w:p w14:paraId="2148C28F" w14:textId="77777777" w:rsidR="00D6487E" w:rsidRPr="00641BDB" w:rsidRDefault="00D6487E" w:rsidP="003F513B">
            <w:pPr>
              <w:pStyle w:val="NormalWeb"/>
              <w:spacing w:line="276" w:lineRule="auto"/>
              <w:jc w:val="both"/>
              <w:rPr>
                <w:del w:id="1433" w:author="Author"/>
                <w:rFonts w:asciiTheme="minorBidi" w:eastAsia="Times New Roman" w:hAnsiTheme="minorBidi" w:cstheme="minorBidi"/>
                <w:szCs w:val="17"/>
                <w:lang w:val="es-ES_tradnl"/>
              </w:rPr>
            </w:pPr>
            <w:del w:id="1434" w:author="Author">
              <w:r w:rsidRPr="00641BDB">
                <w:rPr>
                  <w:rFonts w:asciiTheme="minorBidi" w:eastAsia="Times New Roman" w:hAnsiTheme="minorBidi" w:cstheme="minorBidi"/>
                  <w:szCs w:val="17"/>
                  <w:lang w:val="es-ES_tradnl"/>
                </w:rPr>
                <w:delText xml:space="preserve">El destinatario final es el servidor de origen o el primer </w:delText>
              </w:r>
              <w:r w:rsidRPr="00641BDB">
                <w:rPr>
                  <w:rFonts w:asciiTheme="minorBidi" w:eastAsia="Times New Roman" w:hAnsiTheme="minorBidi" w:cstheme="minorBidi"/>
                  <w:i/>
                  <w:iCs/>
                  <w:szCs w:val="17"/>
                  <w:lang w:val="es-ES_tradnl"/>
                </w:rPr>
                <w:delText>proxy</w:delText>
              </w:r>
              <w:r w:rsidRPr="00641BDB">
                <w:rPr>
                  <w:rFonts w:asciiTheme="minorBidi" w:eastAsia="Times New Roman" w:hAnsiTheme="minorBidi" w:cstheme="minorBidi"/>
                  <w:szCs w:val="17"/>
                  <w:lang w:val="es-ES_tradnl"/>
                </w:rPr>
                <w:delText xml:space="preserve"> o puerta de enlace que recibe un valor del encabezado </w:delText>
              </w:r>
              <w:r w:rsidRPr="00641BDB">
                <w:rPr>
                  <w:rFonts w:ascii="Courier New" w:eastAsia="Times New Roman" w:hAnsi="Courier New" w:cs="Courier New"/>
                  <w:szCs w:val="17"/>
                  <w:lang w:val="es-ES_tradnl"/>
                </w:rPr>
                <w:delText>Max-Forwards</w:delText>
              </w:r>
              <w:r w:rsidRPr="00641BDB">
                <w:rPr>
                  <w:rFonts w:asciiTheme="minorBidi" w:eastAsia="Times New Roman" w:hAnsiTheme="minorBidi" w:cstheme="minorBidi"/>
                  <w:szCs w:val="17"/>
                  <w:lang w:val="es-ES_tradnl"/>
                </w:rPr>
                <w:delText xml:space="preserve"> de cero en la petición. Las peticiones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NO DEBEN incluir un cuerpo.</w:delText>
              </w:r>
            </w:del>
          </w:p>
        </w:tc>
        <w:tc>
          <w:tcPr>
            <w:tcW w:w="2515" w:type="dxa"/>
          </w:tcPr>
          <w:p w14:paraId="7F5CA310" w14:textId="77777777" w:rsidR="00D6487E" w:rsidRPr="00641BDB" w:rsidRDefault="00D6487E" w:rsidP="00D6487E">
            <w:pPr>
              <w:pStyle w:val="NormalWeb"/>
              <w:rPr>
                <w:del w:id="1435" w:author="Author"/>
                <w:rFonts w:asciiTheme="minorBidi" w:hAnsiTheme="minorBidi" w:cstheme="minorBidi"/>
                <w:szCs w:val="17"/>
                <w:lang w:val="es-ES_tradnl"/>
              </w:rPr>
            </w:pPr>
            <w:del w:id="1436" w:author="Author">
              <w:r w:rsidRPr="00641BDB">
                <w:rPr>
                  <w:rFonts w:asciiTheme="minorBidi" w:hAnsiTheme="minorBidi" w:cstheme="minorBidi"/>
                  <w:szCs w:val="17"/>
                  <w:lang w:val="es-ES_tradnl"/>
                </w:rPr>
                <w:delText>AJ, AX, AAJ, AAX</w:delText>
              </w:r>
            </w:del>
          </w:p>
        </w:tc>
      </w:tr>
      <w:tr w:rsidR="001365F1" w:rsidRPr="008516DD" w14:paraId="72108D5E" w14:textId="77777777" w:rsidTr="00D35BA5">
        <w:trPr>
          <w:del w:id="1437" w:author="Author"/>
        </w:trPr>
        <w:tc>
          <w:tcPr>
            <w:tcW w:w="1075" w:type="dxa"/>
          </w:tcPr>
          <w:p w14:paraId="3BAB3F4E" w14:textId="77777777" w:rsidR="001365F1" w:rsidRPr="00641BDB" w:rsidRDefault="001365F1" w:rsidP="001365F1">
            <w:pPr>
              <w:pStyle w:val="NormalWeb"/>
              <w:rPr>
                <w:del w:id="1438" w:author="Author"/>
                <w:rFonts w:asciiTheme="minorBidi" w:hAnsiTheme="minorBidi" w:cstheme="minorBidi"/>
                <w:szCs w:val="17"/>
                <w:lang w:val="es-ES_tradnl"/>
              </w:rPr>
            </w:pPr>
            <w:del w:id="1439" w:author="Author">
              <w:r w:rsidRPr="00641BDB">
                <w:rPr>
                  <w:rFonts w:asciiTheme="minorBidi" w:hAnsiTheme="minorBidi" w:cstheme="minorBidi"/>
                  <w:szCs w:val="17"/>
                  <w:lang w:val="es-ES_tradnl"/>
                </w:rPr>
                <w:delText>[</w:delText>
              </w:r>
              <w:r w:rsidRPr="00641BDB">
                <w:rPr>
                  <w:rFonts w:asciiTheme="minorBidi" w:eastAsia="Times New Roman" w:hAnsiTheme="minorBidi" w:cstheme="minorBidi"/>
                  <w:szCs w:val="17"/>
                  <w:lang w:val="es-ES_tradnl"/>
                </w:rPr>
                <w:delText>RSG</w:delText>
              </w:r>
              <w:r w:rsidRPr="00641BDB">
                <w:rPr>
                  <w:rFonts w:asciiTheme="minorBidi" w:hAnsiTheme="minorBidi" w:cstheme="minorBidi"/>
                  <w:szCs w:val="17"/>
                  <w:lang w:val="es-ES_tradnl"/>
                </w:rPr>
                <w:delText>-54]</w:delText>
              </w:r>
            </w:del>
          </w:p>
        </w:tc>
        <w:tc>
          <w:tcPr>
            <w:tcW w:w="5670" w:type="dxa"/>
          </w:tcPr>
          <w:p w14:paraId="33A8616A" w14:textId="77777777" w:rsidR="001365F1" w:rsidRPr="00641BDB" w:rsidRDefault="001365F1" w:rsidP="003F513B">
            <w:pPr>
              <w:pStyle w:val="NormalWeb"/>
              <w:spacing w:line="276" w:lineRule="auto"/>
              <w:jc w:val="both"/>
              <w:rPr>
                <w:del w:id="1440" w:author="Author"/>
                <w:rFonts w:asciiTheme="minorBidi" w:hAnsiTheme="minorBidi" w:cstheme="minorBidi"/>
                <w:szCs w:val="17"/>
                <w:lang w:val="es-ES_tradnl"/>
              </w:rPr>
            </w:pPr>
            <w:del w:id="1441"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NO DEBEN ser idempotentes.</w:delText>
              </w:r>
            </w:del>
          </w:p>
        </w:tc>
        <w:tc>
          <w:tcPr>
            <w:tcW w:w="2515" w:type="dxa"/>
          </w:tcPr>
          <w:p w14:paraId="5DADDD52" w14:textId="77777777" w:rsidR="001365F1" w:rsidRPr="00641BDB" w:rsidRDefault="001365F1" w:rsidP="001365F1">
            <w:pPr>
              <w:pStyle w:val="NormalWeb"/>
              <w:rPr>
                <w:del w:id="1442" w:author="Author"/>
                <w:rFonts w:asciiTheme="minorBidi" w:hAnsiTheme="minorBidi" w:cstheme="minorBidi"/>
                <w:szCs w:val="17"/>
                <w:lang w:val="es-ES_tradnl"/>
              </w:rPr>
            </w:pPr>
            <w:del w:id="1443" w:author="Author">
              <w:r w:rsidRPr="00641BDB">
                <w:rPr>
                  <w:rFonts w:asciiTheme="minorBidi" w:hAnsiTheme="minorBidi" w:cstheme="minorBidi"/>
                  <w:szCs w:val="17"/>
                  <w:lang w:val="es-ES_tradnl"/>
                </w:rPr>
                <w:delText>AJ, AX, AAJ, AAX</w:delText>
              </w:r>
            </w:del>
          </w:p>
        </w:tc>
      </w:tr>
      <w:tr w:rsidR="0035389C" w:rsidRPr="008516DD" w14:paraId="16E7E112" w14:textId="77777777" w:rsidTr="00D35BA5">
        <w:trPr>
          <w:del w:id="1444" w:author="Author"/>
        </w:trPr>
        <w:tc>
          <w:tcPr>
            <w:tcW w:w="1075" w:type="dxa"/>
          </w:tcPr>
          <w:p w14:paraId="000C55A6" w14:textId="77777777" w:rsidR="0035389C" w:rsidRPr="00641BDB" w:rsidRDefault="0035389C" w:rsidP="0035389C">
            <w:pPr>
              <w:pStyle w:val="NormalWeb"/>
              <w:rPr>
                <w:del w:id="1445" w:author="Author"/>
                <w:rFonts w:asciiTheme="minorBidi" w:hAnsiTheme="minorBidi" w:cstheme="minorBidi"/>
                <w:szCs w:val="17"/>
                <w:lang w:val="es-ES_tradnl"/>
              </w:rPr>
            </w:pPr>
            <w:del w:id="1446" w:author="Author">
              <w:r w:rsidRPr="00641BDB">
                <w:rPr>
                  <w:rFonts w:asciiTheme="minorBidi" w:hAnsiTheme="minorBidi" w:cstheme="minorBidi"/>
                  <w:szCs w:val="17"/>
                  <w:lang w:val="es-ES_tradnl"/>
                </w:rPr>
                <w:delText>[</w:delText>
              </w:r>
              <w:r w:rsidRPr="00641BDB">
                <w:rPr>
                  <w:rFonts w:asciiTheme="minorBidi" w:eastAsia="Times New Roman" w:hAnsiTheme="minorBidi" w:cstheme="minorBidi"/>
                  <w:szCs w:val="17"/>
                  <w:lang w:val="es-ES_tradnl"/>
                </w:rPr>
                <w:delText>RSG</w:delText>
              </w:r>
              <w:r w:rsidRPr="00641BDB">
                <w:rPr>
                  <w:rFonts w:asciiTheme="minorBidi" w:hAnsiTheme="minorBidi" w:cstheme="minorBidi"/>
                  <w:szCs w:val="17"/>
                  <w:lang w:val="es-ES_tradnl"/>
                </w:rPr>
                <w:delText>-55]</w:delText>
              </w:r>
            </w:del>
          </w:p>
        </w:tc>
        <w:tc>
          <w:tcPr>
            <w:tcW w:w="5670" w:type="dxa"/>
          </w:tcPr>
          <w:p w14:paraId="743E7693" w14:textId="77777777" w:rsidR="0035389C" w:rsidRPr="00641BDB" w:rsidRDefault="0035389C" w:rsidP="003F513B">
            <w:pPr>
              <w:pStyle w:val="NormalWeb"/>
              <w:spacing w:line="276" w:lineRule="auto"/>
              <w:jc w:val="both"/>
              <w:rPr>
                <w:del w:id="1447" w:author="Author"/>
                <w:rFonts w:asciiTheme="minorBidi" w:hAnsiTheme="minorBidi" w:cstheme="minorBidi"/>
                <w:szCs w:val="17"/>
                <w:lang w:val="es-ES_tradnl"/>
              </w:rPr>
            </w:pPr>
            <w:del w:id="1448" w:author="Author">
              <w:r w:rsidRPr="00641BDB">
                <w:rPr>
                  <w:rFonts w:asciiTheme="minorBidi" w:eastAsia="Times New Roman" w:hAnsiTheme="minorBidi" w:cstheme="minorBidi"/>
                  <w:szCs w:val="17"/>
                  <w:lang w:val="es-ES_tradnl"/>
                </w:rPr>
                <w:delText xml:space="preserve">El valor del encabezado HTTP </w:delText>
              </w:r>
              <w:r w:rsidRPr="00641BDB">
                <w:rPr>
                  <w:rFonts w:ascii="Courier New" w:eastAsia="Times New Roman" w:hAnsi="Courier New" w:cs="Courier New"/>
                  <w:szCs w:val="17"/>
                  <w:lang w:val="es-ES_tradnl"/>
                </w:rPr>
                <w:delText>Via</w:delText>
              </w:r>
              <w:r w:rsidRPr="00641BDB">
                <w:rPr>
                  <w:rFonts w:asciiTheme="minorBidi" w:eastAsia="Times New Roman" w:hAnsiTheme="minorBidi" w:cstheme="minorBidi"/>
                  <w:szCs w:val="17"/>
                  <w:lang w:val="es-ES_tradnl"/>
                </w:rPr>
                <w:delText xml:space="preserve"> DEBE servir para rastrear la cadena de petición. </w:delText>
              </w:r>
            </w:del>
          </w:p>
        </w:tc>
        <w:tc>
          <w:tcPr>
            <w:tcW w:w="2515" w:type="dxa"/>
          </w:tcPr>
          <w:p w14:paraId="1B57EB3A" w14:textId="77777777" w:rsidR="0035389C" w:rsidRPr="00641BDB" w:rsidRDefault="0035389C" w:rsidP="0035389C">
            <w:pPr>
              <w:pStyle w:val="NormalWeb"/>
              <w:rPr>
                <w:del w:id="1449" w:author="Author"/>
                <w:rFonts w:asciiTheme="minorBidi" w:hAnsiTheme="minorBidi" w:cstheme="minorBidi"/>
                <w:szCs w:val="17"/>
                <w:lang w:val="es-ES_tradnl"/>
              </w:rPr>
            </w:pPr>
            <w:del w:id="1450" w:author="Author">
              <w:r w:rsidRPr="00641BDB">
                <w:rPr>
                  <w:rFonts w:asciiTheme="minorBidi" w:hAnsiTheme="minorBidi" w:cstheme="minorBidi"/>
                  <w:szCs w:val="17"/>
                  <w:lang w:val="es-ES_tradnl"/>
                </w:rPr>
                <w:delText>AJ, AX, AAJ, AAX</w:delText>
              </w:r>
            </w:del>
          </w:p>
        </w:tc>
      </w:tr>
      <w:tr w:rsidR="00CD4BB2" w:rsidRPr="008516DD" w14:paraId="1E43BF62" w14:textId="77777777" w:rsidTr="00D35BA5">
        <w:trPr>
          <w:del w:id="1451" w:author="Author"/>
        </w:trPr>
        <w:tc>
          <w:tcPr>
            <w:tcW w:w="1075" w:type="dxa"/>
          </w:tcPr>
          <w:p w14:paraId="58B23093" w14:textId="77777777" w:rsidR="00CD4BB2" w:rsidRPr="00641BDB" w:rsidRDefault="00CD4BB2" w:rsidP="00CD4BB2">
            <w:pPr>
              <w:pStyle w:val="NormalWeb"/>
              <w:rPr>
                <w:del w:id="1452" w:author="Author"/>
                <w:rFonts w:asciiTheme="minorBidi" w:hAnsiTheme="minorBidi" w:cstheme="minorBidi"/>
                <w:szCs w:val="17"/>
                <w:lang w:val="es-ES_tradnl"/>
              </w:rPr>
            </w:pPr>
            <w:del w:id="1453" w:author="Author">
              <w:r w:rsidRPr="00641BDB">
                <w:rPr>
                  <w:rFonts w:asciiTheme="minorBidi" w:hAnsiTheme="minorBidi" w:cstheme="minorBidi"/>
                  <w:szCs w:val="17"/>
                  <w:lang w:val="es-ES_tradnl"/>
                </w:rPr>
                <w:delText>[</w:delText>
              </w:r>
              <w:r w:rsidRPr="00641BDB">
                <w:rPr>
                  <w:rFonts w:asciiTheme="minorBidi" w:eastAsia="Times New Roman" w:hAnsiTheme="minorBidi" w:cstheme="minorBidi"/>
                  <w:szCs w:val="17"/>
                  <w:lang w:val="es-ES_tradnl"/>
                </w:rPr>
                <w:delText>RSG</w:delText>
              </w:r>
              <w:r w:rsidRPr="00641BDB">
                <w:rPr>
                  <w:rFonts w:asciiTheme="minorBidi" w:hAnsiTheme="minorBidi" w:cstheme="minorBidi"/>
                  <w:szCs w:val="17"/>
                  <w:lang w:val="es-ES_tradnl"/>
                </w:rPr>
                <w:delText>-56]</w:delText>
              </w:r>
            </w:del>
          </w:p>
        </w:tc>
        <w:tc>
          <w:tcPr>
            <w:tcW w:w="5670" w:type="dxa"/>
          </w:tcPr>
          <w:p w14:paraId="46FE6AB8" w14:textId="77777777" w:rsidR="00CD4BB2" w:rsidRPr="00641BDB" w:rsidRDefault="00AE754B" w:rsidP="003F513B">
            <w:pPr>
              <w:pStyle w:val="NormalWeb"/>
              <w:spacing w:line="276" w:lineRule="auto"/>
              <w:jc w:val="both"/>
              <w:rPr>
                <w:del w:id="1454" w:author="Author"/>
                <w:rFonts w:asciiTheme="minorBidi" w:hAnsiTheme="minorBidi" w:cstheme="minorBidi"/>
                <w:szCs w:val="17"/>
                <w:lang w:val="es-ES_tradnl"/>
              </w:rPr>
            </w:pPr>
            <w:del w:id="1455" w:author="Author">
              <w:r w:rsidRPr="00641BDB">
                <w:rPr>
                  <w:rFonts w:asciiTheme="minorBidi" w:eastAsia="Times New Roman" w:hAnsiTheme="minorBidi" w:cstheme="minorBidi"/>
                  <w:szCs w:val="17"/>
                  <w:lang w:val="es-ES_tradnl"/>
                </w:rPr>
                <w:delText xml:space="preserve">Para que el cliente pueda limitar la longitud de la cadena de petición DEBE utilizarse el encabezado HTTP </w:delText>
              </w:r>
              <w:r w:rsidRPr="00641BDB">
                <w:rPr>
                  <w:rFonts w:ascii="Courier New" w:eastAsia="Times New Roman" w:hAnsi="Courier New" w:cs="Courier New"/>
                  <w:szCs w:val="17"/>
                  <w:lang w:val="es-ES_tradnl"/>
                </w:rPr>
                <w:delText>Max-Forwards</w:delText>
              </w:r>
              <w:r w:rsidRPr="00641BDB">
                <w:rPr>
                  <w:rFonts w:asciiTheme="minorBidi" w:eastAsia="Times New Roman" w:hAnsiTheme="minorBidi" w:cstheme="minorBidi"/>
                  <w:szCs w:val="17"/>
                  <w:lang w:val="es-ES_tradnl"/>
                </w:rPr>
                <w:delText>.</w:delText>
              </w:r>
            </w:del>
          </w:p>
        </w:tc>
        <w:tc>
          <w:tcPr>
            <w:tcW w:w="2515" w:type="dxa"/>
          </w:tcPr>
          <w:p w14:paraId="2950DD3A" w14:textId="77777777" w:rsidR="00CD4BB2" w:rsidRPr="00641BDB" w:rsidRDefault="00CD4BB2" w:rsidP="00CD4BB2">
            <w:pPr>
              <w:pStyle w:val="NormalWeb"/>
              <w:rPr>
                <w:del w:id="1456" w:author="Author"/>
                <w:rFonts w:asciiTheme="minorBidi" w:hAnsiTheme="minorBidi" w:cstheme="minorBidi"/>
                <w:szCs w:val="17"/>
                <w:lang w:val="es-ES_tradnl"/>
              </w:rPr>
            </w:pPr>
            <w:del w:id="1457" w:author="Author">
              <w:r w:rsidRPr="00641BDB">
                <w:rPr>
                  <w:rFonts w:asciiTheme="minorBidi" w:hAnsiTheme="minorBidi" w:cstheme="minorBidi"/>
                  <w:szCs w:val="17"/>
                  <w:lang w:val="es-ES_tradnl"/>
                </w:rPr>
                <w:delText>AJ, AX, AAJ, AAX</w:delText>
              </w:r>
            </w:del>
          </w:p>
        </w:tc>
      </w:tr>
      <w:tr w:rsidR="00C97839" w:rsidRPr="008516DD" w14:paraId="51708BD1" w14:textId="77777777" w:rsidTr="00D35BA5">
        <w:trPr>
          <w:del w:id="1458" w:author="Author"/>
        </w:trPr>
        <w:tc>
          <w:tcPr>
            <w:tcW w:w="1075" w:type="dxa"/>
          </w:tcPr>
          <w:p w14:paraId="2811C6C1" w14:textId="77777777" w:rsidR="00C97839" w:rsidRPr="00641BDB" w:rsidRDefault="00C97839" w:rsidP="00C97839">
            <w:pPr>
              <w:pStyle w:val="NormalWeb"/>
              <w:rPr>
                <w:del w:id="1459" w:author="Author"/>
                <w:rFonts w:asciiTheme="minorBidi" w:hAnsiTheme="minorBidi" w:cstheme="minorBidi"/>
                <w:szCs w:val="17"/>
                <w:lang w:val="es-ES_tradnl"/>
              </w:rPr>
            </w:pPr>
            <w:del w:id="1460" w:author="Author">
              <w:r w:rsidRPr="00641BDB">
                <w:rPr>
                  <w:rFonts w:asciiTheme="minorBidi" w:hAnsiTheme="minorBidi" w:cstheme="minorBidi"/>
                  <w:szCs w:val="17"/>
                  <w:lang w:val="es-ES_tradnl"/>
                </w:rPr>
                <w:delText>[</w:delText>
              </w:r>
              <w:r w:rsidRPr="00641BDB">
                <w:rPr>
                  <w:rFonts w:asciiTheme="minorBidi" w:eastAsia="Times New Roman" w:hAnsiTheme="minorBidi" w:cstheme="minorBidi"/>
                  <w:szCs w:val="17"/>
                  <w:lang w:val="es-ES_tradnl"/>
                </w:rPr>
                <w:delText>RSG</w:delText>
              </w:r>
              <w:r w:rsidRPr="00641BDB">
                <w:rPr>
                  <w:rFonts w:asciiTheme="minorBidi" w:hAnsiTheme="minorBidi" w:cstheme="minorBidi"/>
                  <w:szCs w:val="17"/>
                  <w:lang w:val="es-ES_tradnl"/>
                </w:rPr>
                <w:delText>-58]</w:delText>
              </w:r>
            </w:del>
          </w:p>
        </w:tc>
        <w:tc>
          <w:tcPr>
            <w:tcW w:w="5670" w:type="dxa"/>
          </w:tcPr>
          <w:p w14:paraId="4D029DC6" w14:textId="77777777" w:rsidR="00C97839" w:rsidRPr="00641BDB" w:rsidRDefault="00C97839" w:rsidP="003F513B">
            <w:pPr>
              <w:pStyle w:val="NormalWeb"/>
              <w:spacing w:line="276" w:lineRule="auto"/>
              <w:jc w:val="both"/>
              <w:rPr>
                <w:del w:id="1461" w:author="Author"/>
                <w:rFonts w:asciiTheme="minorBidi" w:hAnsiTheme="minorBidi" w:cstheme="minorBidi"/>
                <w:szCs w:val="17"/>
                <w:lang w:val="es-ES_tradnl"/>
              </w:rPr>
            </w:pPr>
            <w:del w:id="1462" w:author="Author">
              <w:r w:rsidRPr="00641BDB">
                <w:rPr>
                  <w:rFonts w:asciiTheme="minorBidi" w:eastAsia="Times New Roman" w:hAnsiTheme="minorBidi" w:cstheme="minorBidi"/>
                  <w:szCs w:val="17"/>
                  <w:lang w:val="es-ES_tradnl"/>
                </w:rPr>
                <w:delText xml:space="preserve">Las respuestas a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NO DEBEN ser almacenadas en caché.</w:delText>
              </w:r>
            </w:del>
          </w:p>
        </w:tc>
        <w:tc>
          <w:tcPr>
            <w:tcW w:w="2515" w:type="dxa"/>
          </w:tcPr>
          <w:p w14:paraId="786B8F97" w14:textId="77777777" w:rsidR="00C97839" w:rsidRPr="00641BDB" w:rsidRDefault="00C97839" w:rsidP="00C97839">
            <w:pPr>
              <w:pStyle w:val="NormalWeb"/>
              <w:rPr>
                <w:del w:id="1463" w:author="Author"/>
                <w:rFonts w:asciiTheme="minorBidi" w:hAnsiTheme="minorBidi" w:cstheme="minorBidi"/>
                <w:szCs w:val="17"/>
                <w:lang w:val="es-ES_tradnl"/>
              </w:rPr>
            </w:pPr>
            <w:del w:id="1464" w:author="Author">
              <w:r w:rsidRPr="00641BDB">
                <w:rPr>
                  <w:rFonts w:asciiTheme="minorBidi" w:hAnsiTheme="minorBidi" w:cstheme="minorBidi"/>
                  <w:szCs w:val="17"/>
                  <w:lang w:val="es-ES_tradnl"/>
                </w:rPr>
                <w:delText>AJ, AX, AAJ, AAX</w:delText>
              </w:r>
            </w:del>
          </w:p>
        </w:tc>
      </w:tr>
      <w:tr w:rsidR="004F1ABA" w:rsidRPr="008516DD" w14:paraId="045EFD90" w14:textId="77777777" w:rsidTr="00D35BA5">
        <w:trPr>
          <w:del w:id="1465" w:author="Author"/>
        </w:trPr>
        <w:tc>
          <w:tcPr>
            <w:tcW w:w="1075" w:type="dxa"/>
          </w:tcPr>
          <w:p w14:paraId="65B0A36B" w14:textId="77777777" w:rsidR="004F1ABA" w:rsidRPr="00641BDB" w:rsidRDefault="004F1ABA" w:rsidP="004F1ABA">
            <w:pPr>
              <w:pStyle w:val="NormalWeb"/>
              <w:rPr>
                <w:del w:id="1466" w:author="Author"/>
                <w:rFonts w:asciiTheme="minorBidi" w:hAnsiTheme="minorBidi" w:cstheme="minorBidi"/>
                <w:szCs w:val="17"/>
                <w:lang w:val="es-ES_tradnl"/>
              </w:rPr>
            </w:pPr>
            <w:del w:id="1467" w:author="Author">
              <w:r w:rsidRPr="00641BDB">
                <w:rPr>
                  <w:rFonts w:asciiTheme="minorBidi" w:eastAsia="Times New Roman" w:hAnsiTheme="minorBidi" w:cstheme="minorBidi"/>
                  <w:szCs w:val="17"/>
                  <w:lang w:val="es-ES_tradnl"/>
                </w:rPr>
                <w:lastRenderedPageBreak/>
                <w:delText>[RSG-60]</w:delText>
              </w:r>
            </w:del>
          </w:p>
        </w:tc>
        <w:tc>
          <w:tcPr>
            <w:tcW w:w="5670" w:type="dxa"/>
          </w:tcPr>
          <w:p w14:paraId="447A3F8D" w14:textId="77777777" w:rsidR="004F1ABA" w:rsidRPr="00641BDB" w:rsidRDefault="004F1ABA" w:rsidP="003F513B">
            <w:pPr>
              <w:pStyle w:val="NormalWeb"/>
              <w:spacing w:line="276" w:lineRule="auto"/>
              <w:jc w:val="both"/>
              <w:rPr>
                <w:del w:id="1468" w:author="Author"/>
                <w:rFonts w:asciiTheme="minorBidi" w:eastAsia="Times New Roman" w:hAnsiTheme="minorBidi" w:cstheme="minorBidi"/>
                <w:szCs w:val="17"/>
                <w:lang w:val="es-ES_tradnl"/>
              </w:rPr>
            </w:pPr>
            <w:del w:id="1469"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OPTIONS</w:delText>
              </w:r>
              <w:r w:rsidRPr="00641BDB">
                <w:rPr>
                  <w:rFonts w:asciiTheme="minorBidi" w:eastAsia="Times New Roman" w:hAnsiTheme="minorBidi" w:cstheme="minorBidi"/>
                  <w:szCs w:val="17"/>
                  <w:lang w:val="es-ES_tradnl"/>
                </w:rPr>
                <w:delText xml:space="preserve"> DEBEN ser idempotentes.</w:delText>
              </w:r>
            </w:del>
          </w:p>
        </w:tc>
        <w:tc>
          <w:tcPr>
            <w:tcW w:w="2515" w:type="dxa"/>
          </w:tcPr>
          <w:p w14:paraId="20E4CB7B" w14:textId="77777777" w:rsidR="004F1ABA" w:rsidRPr="00641BDB" w:rsidRDefault="004F1ABA" w:rsidP="004F1ABA">
            <w:pPr>
              <w:pStyle w:val="NormalWeb"/>
              <w:rPr>
                <w:del w:id="1470" w:author="Author"/>
                <w:rFonts w:asciiTheme="minorBidi" w:hAnsiTheme="minorBidi" w:cstheme="minorBidi"/>
                <w:szCs w:val="17"/>
                <w:lang w:val="es-ES_tradnl"/>
              </w:rPr>
            </w:pPr>
            <w:del w:id="1471" w:author="Author">
              <w:r w:rsidRPr="00641BDB">
                <w:rPr>
                  <w:rFonts w:asciiTheme="minorBidi" w:hAnsiTheme="minorBidi" w:cstheme="minorBidi"/>
                  <w:szCs w:val="17"/>
                  <w:lang w:val="es-ES_tradnl"/>
                </w:rPr>
                <w:delText>AJ, AX, AAJ, AAX</w:delText>
              </w:r>
            </w:del>
          </w:p>
        </w:tc>
      </w:tr>
      <w:tr w:rsidR="00ED3F0B" w:rsidRPr="008516DD" w14:paraId="40207905" w14:textId="77777777" w:rsidTr="00D35BA5">
        <w:trPr>
          <w:del w:id="1472" w:author="Author"/>
        </w:trPr>
        <w:tc>
          <w:tcPr>
            <w:tcW w:w="1075" w:type="dxa"/>
          </w:tcPr>
          <w:p w14:paraId="4B32228D" w14:textId="77777777" w:rsidR="00ED3F0B" w:rsidRPr="00641BDB" w:rsidRDefault="00ED3F0B" w:rsidP="00ED3F0B">
            <w:pPr>
              <w:pStyle w:val="NormalWeb"/>
              <w:rPr>
                <w:del w:id="1473" w:author="Author"/>
                <w:rFonts w:asciiTheme="minorBidi" w:hAnsiTheme="minorBidi" w:cstheme="minorBidi"/>
                <w:szCs w:val="17"/>
                <w:lang w:val="es-ES_tradnl"/>
              </w:rPr>
            </w:pPr>
            <w:del w:id="1474" w:author="Author">
              <w:r w:rsidRPr="00641BDB">
                <w:rPr>
                  <w:rFonts w:asciiTheme="minorBidi" w:eastAsia="Times New Roman" w:hAnsiTheme="minorBidi" w:cstheme="minorBidi"/>
                  <w:szCs w:val="17"/>
                  <w:lang w:val="es-ES_tradnl"/>
                </w:rPr>
                <w:delText>[RSG-</w:delText>
              </w:r>
              <w:r w:rsidR="0088276D" w:rsidRPr="00641BDB">
                <w:rPr>
                  <w:rFonts w:asciiTheme="minorBidi" w:eastAsia="Times New Roman" w:hAnsiTheme="minorBidi" w:cstheme="minorBidi"/>
                  <w:szCs w:val="17"/>
                  <w:lang w:val="es-ES_tradnl"/>
                </w:rPr>
                <w:delText>70</w:delText>
              </w:r>
              <w:r w:rsidRPr="00641BDB">
                <w:rPr>
                  <w:rFonts w:asciiTheme="minorBidi" w:eastAsia="Times New Roman" w:hAnsiTheme="minorBidi" w:cstheme="minorBidi"/>
                  <w:szCs w:val="17"/>
                  <w:lang w:val="es-ES_tradnl"/>
                </w:rPr>
                <w:delText>]</w:delText>
              </w:r>
            </w:del>
          </w:p>
        </w:tc>
        <w:tc>
          <w:tcPr>
            <w:tcW w:w="5670" w:type="dxa"/>
          </w:tcPr>
          <w:p w14:paraId="5D645FA0" w14:textId="77777777" w:rsidR="00ED3F0B" w:rsidRPr="00641BDB" w:rsidRDefault="00ED3F0B" w:rsidP="003F513B">
            <w:pPr>
              <w:spacing w:before="100" w:beforeAutospacing="1" w:after="100" w:afterAutospacing="1" w:line="276" w:lineRule="auto"/>
              <w:jc w:val="both"/>
              <w:rPr>
                <w:del w:id="1475" w:author="Author"/>
                <w:rFonts w:asciiTheme="minorBidi" w:eastAsia="Times New Roman" w:hAnsiTheme="minorBidi" w:cstheme="minorBidi"/>
                <w:szCs w:val="17"/>
                <w:lang w:val="es-ES_tradnl"/>
              </w:rPr>
            </w:pPr>
            <w:del w:id="1476" w:author="Author">
              <w:r w:rsidRPr="00641BDB">
                <w:rPr>
                  <w:rFonts w:asciiTheme="minorBidi" w:eastAsia="Times New Roman" w:hAnsiTheme="minorBidi" w:cstheme="minorBidi"/>
                  <w:szCs w:val="17"/>
                  <w:lang w:val="es-ES_tradnl"/>
                </w:rPr>
                <w:delText>Las API web DEBEN utilizar parámetros de consulta para implementar la paginación.</w:delText>
              </w:r>
            </w:del>
          </w:p>
        </w:tc>
        <w:tc>
          <w:tcPr>
            <w:tcW w:w="2515" w:type="dxa"/>
          </w:tcPr>
          <w:p w14:paraId="6EB5663F" w14:textId="77777777" w:rsidR="00ED3F0B" w:rsidRPr="00641BDB" w:rsidRDefault="00ED3F0B" w:rsidP="00ED3F0B">
            <w:pPr>
              <w:pStyle w:val="NormalWeb"/>
              <w:rPr>
                <w:del w:id="1477" w:author="Author"/>
                <w:rFonts w:asciiTheme="minorBidi" w:hAnsiTheme="minorBidi" w:cstheme="minorBidi"/>
                <w:szCs w:val="17"/>
                <w:lang w:val="es-ES_tradnl"/>
              </w:rPr>
            </w:pPr>
            <w:del w:id="1478" w:author="Author">
              <w:r w:rsidRPr="00641BDB">
                <w:rPr>
                  <w:rFonts w:asciiTheme="minorBidi" w:hAnsiTheme="minorBidi" w:cstheme="minorBidi"/>
                  <w:szCs w:val="17"/>
                  <w:lang w:val="es-ES_tradnl"/>
                </w:rPr>
                <w:delText>AJ, AX, AAJ, AAX</w:delText>
              </w:r>
            </w:del>
          </w:p>
        </w:tc>
      </w:tr>
      <w:tr w:rsidR="00C23ADF" w:rsidRPr="008516DD" w14:paraId="1212CCFF" w14:textId="77777777" w:rsidTr="00D35BA5">
        <w:trPr>
          <w:del w:id="1479" w:author="Author"/>
        </w:trPr>
        <w:tc>
          <w:tcPr>
            <w:tcW w:w="1075" w:type="dxa"/>
          </w:tcPr>
          <w:p w14:paraId="38CF91A7" w14:textId="77777777" w:rsidR="00C23ADF" w:rsidRPr="00641BDB" w:rsidRDefault="00C23ADF" w:rsidP="00C23ADF">
            <w:pPr>
              <w:pStyle w:val="NormalWeb"/>
              <w:rPr>
                <w:del w:id="1480" w:author="Author"/>
                <w:rFonts w:asciiTheme="minorBidi" w:hAnsiTheme="minorBidi" w:cstheme="minorBidi"/>
                <w:szCs w:val="17"/>
                <w:lang w:val="es-ES_tradnl"/>
              </w:rPr>
            </w:pPr>
            <w:del w:id="1481" w:author="Author">
              <w:r w:rsidRPr="00641BDB">
                <w:rPr>
                  <w:rFonts w:asciiTheme="minorBidi" w:eastAsia="Times New Roman" w:hAnsiTheme="minorBidi" w:cstheme="minorBidi"/>
                  <w:szCs w:val="17"/>
                  <w:lang w:val="es-ES_tradnl"/>
                </w:rPr>
                <w:delText>[RSG-7</w:delText>
              </w:r>
              <w:r w:rsidR="0088276D"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0E138F89" w14:textId="77777777" w:rsidR="00C23ADF" w:rsidRPr="00641BDB" w:rsidRDefault="00ED3F0B" w:rsidP="003F513B">
            <w:pPr>
              <w:spacing w:before="100" w:beforeAutospacing="1" w:after="100" w:afterAutospacing="1" w:line="276" w:lineRule="auto"/>
              <w:jc w:val="both"/>
              <w:rPr>
                <w:del w:id="1482" w:author="Author"/>
                <w:rFonts w:asciiTheme="minorBidi" w:eastAsia="Times New Roman" w:hAnsiTheme="minorBidi" w:cstheme="minorBidi"/>
                <w:szCs w:val="17"/>
                <w:lang w:val="es-ES_tradnl"/>
              </w:rPr>
            </w:pPr>
            <w:del w:id="1483" w:author="Author">
              <w:r w:rsidRPr="00641BDB">
                <w:rPr>
                  <w:rFonts w:asciiTheme="minorBidi" w:eastAsia="Times New Roman" w:hAnsiTheme="minorBidi" w:cstheme="minorBidi"/>
                  <w:szCs w:val="17"/>
                  <w:lang w:val="es-ES_tradnl"/>
                </w:rPr>
                <w:delText>Las API web NO DEBEN utilizar encabezados HTTP para implementar la paginación.</w:delText>
              </w:r>
            </w:del>
          </w:p>
        </w:tc>
        <w:tc>
          <w:tcPr>
            <w:tcW w:w="2515" w:type="dxa"/>
          </w:tcPr>
          <w:p w14:paraId="1F762269" w14:textId="77777777" w:rsidR="00C23ADF" w:rsidRPr="00641BDB" w:rsidRDefault="00C23ADF" w:rsidP="00C23ADF">
            <w:pPr>
              <w:pStyle w:val="NormalWeb"/>
              <w:rPr>
                <w:del w:id="1484" w:author="Author"/>
                <w:rFonts w:asciiTheme="minorBidi" w:hAnsiTheme="minorBidi" w:cstheme="minorBidi"/>
                <w:szCs w:val="17"/>
                <w:lang w:val="es-ES_tradnl"/>
              </w:rPr>
            </w:pPr>
            <w:del w:id="1485" w:author="Author">
              <w:r w:rsidRPr="00641BDB">
                <w:rPr>
                  <w:rFonts w:asciiTheme="minorBidi" w:hAnsiTheme="minorBidi" w:cstheme="minorBidi"/>
                  <w:szCs w:val="17"/>
                  <w:lang w:val="es-ES_tradnl"/>
                </w:rPr>
                <w:delText>AJ, AX, AAJ, AAX</w:delText>
              </w:r>
            </w:del>
          </w:p>
        </w:tc>
      </w:tr>
      <w:tr w:rsidR="003E3811" w:rsidRPr="008516DD" w14:paraId="06757DDB" w14:textId="77777777" w:rsidTr="00D35BA5">
        <w:trPr>
          <w:del w:id="1486" w:author="Author"/>
        </w:trPr>
        <w:tc>
          <w:tcPr>
            <w:tcW w:w="1075" w:type="dxa"/>
          </w:tcPr>
          <w:p w14:paraId="764F049C" w14:textId="77777777" w:rsidR="003E3811" w:rsidRPr="00641BDB" w:rsidRDefault="003E3811" w:rsidP="003E3811">
            <w:pPr>
              <w:pStyle w:val="NormalWeb"/>
              <w:rPr>
                <w:del w:id="1487" w:author="Author"/>
                <w:rFonts w:asciiTheme="minorBidi" w:hAnsiTheme="minorBidi" w:cstheme="minorBidi"/>
                <w:szCs w:val="17"/>
                <w:lang w:val="es-ES_tradnl"/>
              </w:rPr>
            </w:pPr>
            <w:del w:id="1488" w:author="Author">
              <w:r w:rsidRPr="00641BDB">
                <w:rPr>
                  <w:rFonts w:asciiTheme="minorBidi" w:hAnsiTheme="minorBidi" w:cstheme="minorBidi"/>
                  <w:szCs w:val="17"/>
                  <w:lang w:val="es-ES_tradnl"/>
                </w:rPr>
                <w:delText>[RSG-7</w:delText>
              </w:r>
              <w:r w:rsidR="0088276D" w:rsidRPr="00641BDB">
                <w:rPr>
                  <w:rFonts w:asciiTheme="minorBidi" w:hAnsiTheme="minorBidi" w:cstheme="minorBidi"/>
                  <w:szCs w:val="17"/>
                  <w:lang w:val="es-ES_tradnl"/>
                </w:rPr>
                <w:delText>5</w:delText>
              </w:r>
              <w:r w:rsidRPr="00641BDB">
                <w:rPr>
                  <w:rFonts w:asciiTheme="minorBidi" w:hAnsiTheme="minorBidi" w:cstheme="minorBidi"/>
                  <w:szCs w:val="17"/>
                  <w:lang w:val="es-ES_tradnl"/>
                </w:rPr>
                <w:delText>]</w:delText>
              </w:r>
            </w:del>
          </w:p>
        </w:tc>
        <w:tc>
          <w:tcPr>
            <w:tcW w:w="5670" w:type="dxa"/>
          </w:tcPr>
          <w:p w14:paraId="5070DACB" w14:textId="77777777" w:rsidR="003E3811" w:rsidRPr="00641BDB" w:rsidRDefault="003E3811" w:rsidP="00DD2B86">
            <w:pPr>
              <w:spacing w:before="100" w:beforeAutospacing="1" w:after="100" w:afterAutospacing="1" w:line="276" w:lineRule="auto"/>
              <w:jc w:val="both"/>
              <w:rPr>
                <w:del w:id="1489" w:author="Author"/>
                <w:rFonts w:asciiTheme="minorBidi" w:hAnsiTheme="minorBidi" w:cstheme="minorBidi"/>
                <w:szCs w:val="17"/>
                <w:lang w:val="es-ES_tradnl"/>
              </w:rPr>
            </w:pPr>
            <w:del w:id="1490" w:author="Author">
              <w:r w:rsidRPr="00641BDB">
                <w:rPr>
                  <w:rFonts w:asciiTheme="minorBidi" w:eastAsia="Times New Roman" w:hAnsiTheme="minorBidi" w:cstheme="minorBidi"/>
                  <w:szCs w:val="17"/>
                  <w:lang w:val="es-ES_tradnl"/>
                </w:rPr>
                <w:delText xml:space="preserve">Para establecer criterios multiatributos de ordenación, DEBE utilizarse un parámetro de consulta. El valor de dicho parámetro será una lista de claves de ordenación separadas por comas a las que se puede añadir, mediante dos puntos ':', la dirección de ordenamiento, con </w:delText>
              </w:r>
              <w:r w:rsidRPr="00641BDB">
                <w:rPr>
                  <w:rFonts w:ascii="Courier New" w:eastAsia="Times New Roman" w:hAnsi="Courier New" w:cs="Courier New"/>
                  <w:szCs w:val="17"/>
                  <w:lang w:val="es-ES_tradnl"/>
                </w:rPr>
                <w:delText>asc</w:delText>
              </w:r>
              <w:r w:rsidRPr="00641BDB">
                <w:rPr>
                  <w:rFonts w:asciiTheme="minorBidi" w:eastAsia="Times New Roman" w:hAnsiTheme="minorBidi" w:cstheme="minorBidi"/>
                  <w:szCs w:val="17"/>
                  <w:lang w:val="es-ES_tradnl"/>
                </w:rPr>
                <w:delText xml:space="preserve"> para el orden ascendente o </w:delText>
              </w:r>
              <w:r w:rsidRPr="00641BDB">
                <w:rPr>
                  <w:rFonts w:ascii="Courier New" w:eastAsia="Times New Roman" w:hAnsi="Courier New" w:cs="Courier New"/>
                  <w:szCs w:val="17"/>
                  <w:lang w:val="es-ES_tradnl"/>
                </w:rPr>
                <w:delText>desc</w:delText>
              </w:r>
              <w:r w:rsidRPr="00641BDB">
                <w:rPr>
                  <w:rFonts w:asciiTheme="minorBidi" w:eastAsia="Times New Roman" w:hAnsiTheme="minorBidi" w:cstheme="minorBidi"/>
                  <w:szCs w:val="17"/>
                  <w:lang w:val="es-ES_tradnl"/>
                </w:rPr>
                <w:delText xml:space="preserve"> para el orden descendente. En caso de que no se especifique una dirección de ordenación para una clave, el servidor DEBE establecer una por defecto.</w:delText>
              </w:r>
            </w:del>
          </w:p>
        </w:tc>
        <w:tc>
          <w:tcPr>
            <w:tcW w:w="2515" w:type="dxa"/>
          </w:tcPr>
          <w:p w14:paraId="14867CFC" w14:textId="77777777" w:rsidR="003E3811" w:rsidRPr="00641BDB" w:rsidRDefault="003E3811" w:rsidP="003E3811">
            <w:pPr>
              <w:pStyle w:val="NormalWeb"/>
              <w:rPr>
                <w:del w:id="1491" w:author="Author"/>
                <w:rFonts w:asciiTheme="minorBidi" w:hAnsiTheme="minorBidi" w:cstheme="minorBidi"/>
                <w:szCs w:val="17"/>
                <w:lang w:val="es-ES_tradnl"/>
              </w:rPr>
            </w:pPr>
            <w:del w:id="1492" w:author="Author">
              <w:r w:rsidRPr="00641BDB">
                <w:rPr>
                  <w:rFonts w:asciiTheme="minorBidi" w:hAnsiTheme="minorBidi" w:cstheme="minorBidi"/>
                  <w:szCs w:val="17"/>
                  <w:lang w:val="es-ES_tradnl"/>
                </w:rPr>
                <w:delText>AJ, AX, AAJ, AAX</w:delText>
              </w:r>
            </w:del>
          </w:p>
        </w:tc>
      </w:tr>
      <w:tr w:rsidR="00C23ADF" w:rsidRPr="008516DD" w14:paraId="5861A422" w14:textId="77777777" w:rsidTr="00D35BA5">
        <w:trPr>
          <w:del w:id="1493" w:author="Author"/>
        </w:trPr>
        <w:tc>
          <w:tcPr>
            <w:tcW w:w="1075" w:type="dxa"/>
          </w:tcPr>
          <w:p w14:paraId="6469F7C6" w14:textId="77777777" w:rsidR="00C23ADF" w:rsidRPr="00641BDB" w:rsidRDefault="00C23ADF" w:rsidP="00C23ADF">
            <w:pPr>
              <w:pStyle w:val="NormalWeb"/>
              <w:rPr>
                <w:del w:id="1494" w:author="Author"/>
                <w:rFonts w:asciiTheme="minorBidi" w:hAnsiTheme="minorBidi" w:cstheme="minorBidi"/>
                <w:szCs w:val="17"/>
                <w:lang w:val="es-ES_tradnl"/>
              </w:rPr>
            </w:pPr>
            <w:del w:id="1495" w:author="Author">
              <w:r w:rsidRPr="00641BDB">
                <w:rPr>
                  <w:rFonts w:asciiTheme="minorBidi" w:hAnsiTheme="minorBidi" w:cstheme="minorBidi"/>
                  <w:szCs w:val="17"/>
                  <w:lang w:val="es-ES_tradnl"/>
                </w:rPr>
                <w:delText>[RSG-7</w:delText>
              </w:r>
              <w:r w:rsidR="0088276D" w:rsidRPr="00641BDB">
                <w:rPr>
                  <w:rFonts w:asciiTheme="minorBidi" w:hAnsiTheme="minorBidi" w:cstheme="minorBidi"/>
                  <w:szCs w:val="17"/>
                  <w:lang w:val="es-ES_tradnl"/>
                </w:rPr>
                <w:delText>6</w:delText>
              </w:r>
              <w:r w:rsidRPr="00641BDB">
                <w:rPr>
                  <w:rFonts w:asciiTheme="minorBidi" w:hAnsiTheme="minorBidi" w:cstheme="minorBidi"/>
                  <w:szCs w:val="17"/>
                  <w:lang w:val="es-ES_tradnl"/>
                </w:rPr>
                <w:delText>]</w:delText>
              </w:r>
            </w:del>
          </w:p>
        </w:tc>
        <w:tc>
          <w:tcPr>
            <w:tcW w:w="5670" w:type="dxa"/>
          </w:tcPr>
          <w:p w14:paraId="50535021" w14:textId="77777777" w:rsidR="00C23ADF" w:rsidRPr="00641BDB" w:rsidRDefault="00E0488D" w:rsidP="003F513B">
            <w:pPr>
              <w:spacing w:before="100" w:beforeAutospacing="1" w:after="100" w:afterAutospacing="1" w:line="276" w:lineRule="auto"/>
              <w:jc w:val="both"/>
              <w:rPr>
                <w:del w:id="1496" w:author="Author"/>
                <w:rFonts w:asciiTheme="minorBidi" w:hAnsiTheme="minorBidi" w:cstheme="minorBidi"/>
                <w:szCs w:val="17"/>
                <w:lang w:val="es-ES_tradnl"/>
              </w:rPr>
            </w:pPr>
            <w:del w:id="1497" w:author="Author">
              <w:r w:rsidRPr="00641BDB">
                <w:rPr>
                  <w:rFonts w:asciiTheme="minorBidi" w:hAnsiTheme="minorBidi" w:cstheme="minorBidi"/>
                  <w:szCs w:val="17"/>
                  <w:lang w:val="es-ES_tradnl"/>
                </w:rPr>
                <w:delText>Las API web DEBERÍAN devolver los criterios de ordenación en la respuesta.</w:delText>
              </w:r>
            </w:del>
          </w:p>
        </w:tc>
        <w:tc>
          <w:tcPr>
            <w:tcW w:w="2515" w:type="dxa"/>
          </w:tcPr>
          <w:p w14:paraId="2735DCBA" w14:textId="77777777" w:rsidR="00C23ADF" w:rsidRPr="00641BDB" w:rsidRDefault="00C23ADF" w:rsidP="00C23ADF">
            <w:pPr>
              <w:pStyle w:val="NormalWeb"/>
              <w:rPr>
                <w:del w:id="1498" w:author="Author"/>
                <w:rFonts w:asciiTheme="minorBidi" w:hAnsiTheme="minorBidi" w:cstheme="minorBidi"/>
                <w:szCs w:val="17"/>
                <w:lang w:val="es-ES_tradnl"/>
              </w:rPr>
            </w:pPr>
            <w:del w:id="1499" w:author="Author">
              <w:r w:rsidRPr="00641BDB">
                <w:rPr>
                  <w:rFonts w:asciiTheme="minorBidi" w:hAnsiTheme="minorBidi" w:cstheme="minorBidi"/>
                  <w:szCs w:val="17"/>
                  <w:lang w:val="es-ES_tradnl"/>
                </w:rPr>
                <w:delText>AJ, AX, AAJ, AAX</w:delText>
              </w:r>
            </w:del>
          </w:p>
        </w:tc>
      </w:tr>
      <w:tr w:rsidR="00C23ADF" w:rsidRPr="008516DD" w14:paraId="5A8B4B39" w14:textId="77777777" w:rsidTr="00D35BA5">
        <w:trPr>
          <w:del w:id="1500" w:author="Author"/>
        </w:trPr>
        <w:tc>
          <w:tcPr>
            <w:tcW w:w="1075" w:type="dxa"/>
          </w:tcPr>
          <w:p w14:paraId="34E2A104" w14:textId="77777777" w:rsidR="00C23ADF" w:rsidRPr="00641BDB" w:rsidRDefault="00C23ADF" w:rsidP="00C23ADF">
            <w:pPr>
              <w:pStyle w:val="NormalWeb"/>
              <w:rPr>
                <w:del w:id="1501" w:author="Author"/>
                <w:rFonts w:asciiTheme="minorBidi" w:hAnsiTheme="minorBidi" w:cstheme="minorBidi"/>
                <w:szCs w:val="17"/>
                <w:lang w:val="es-ES_tradnl"/>
              </w:rPr>
            </w:pPr>
            <w:del w:id="1502" w:author="Author">
              <w:r w:rsidRPr="00641BDB">
                <w:rPr>
                  <w:rFonts w:asciiTheme="minorBidi" w:eastAsia="Times New Roman" w:hAnsiTheme="minorBidi" w:cstheme="minorBidi"/>
                  <w:szCs w:val="17"/>
                  <w:lang w:val="es-ES_tradnl"/>
                </w:rPr>
                <w:delText>[RSG-7</w:delText>
              </w:r>
              <w:r w:rsidR="0088276D"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w:delText>
              </w:r>
            </w:del>
          </w:p>
        </w:tc>
        <w:tc>
          <w:tcPr>
            <w:tcW w:w="5670" w:type="dxa"/>
          </w:tcPr>
          <w:p w14:paraId="7547E92C" w14:textId="77777777" w:rsidR="00C23ADF" w:rsidRPr="00641BDB" w:rsidRDefault="00FA740A" w:rsidP="003F513B">
            <w:pPr>
              <w:spacing w:before="100" w:beforeAutospacing="1" w:after="100" w:afterAutospacing="1" w:line="276" w:lineRule="auto"/>
              <w:jc w:val="both"/>
              <w:rPr>
                <w:del w:id="1503" w:author="Author"/>
                <w:rFonts w:asciiTheme="minorBidi" w:eastAsia="Times New Roman" w:hAnsiTheme="minorBidi" w:cstheme="minorBidi"/>
                <w:szCs w:val="17"/>
                <w:lang w:val="es-ES_tradnl"/>
              </w:rPr>
            </w:pPr>
            <w:del w:id="1504" w:author="Author">
              <w:r w:rsidRPr="00641BDB">
                <w:rPr>
                  <w:rFonts w:asciiTheme="minorBidi" w:eastAsia="Times New Roman" w:hAnsiTheme="minorBidi" w:cstheme="minorBidi"/>
                  <w:szCs w:val="17"/>
                  <w:lang w:val="es-ES_tradnl"/>
                </w:rPr>
                <w:delText xml:space="preserve">Las API web DEBEN admitir la devolución del número de elementos de una colección. </w:delText>
              </w:r>
            </w:del>
          </w:p>
        </w:tc>
        <w:tc>
          <w:tcPr>
            <w:tcW w:w="2515" w:type="dxa"/>
          </w:tcPr>
          <w:p w14:paraId="62C92B34" w14:textId="77777777" w:rsidR="00C23ADF" w:rsidRPr="00641BDB" w:rsidRDefault="00C23ADF" w:rsidP="00C23ADF">
            <w:pPr>
              <w:pStyle w:val="NormalWeb"/>
              <w:rPr>
                <w:del w:id="1505" w:author="Author"/>
                <w:rFonts w:asciiTheme="minorBidi" w:hAnsiTheme="minorBidi" w:cstheme="minorBidi"/>
                <w:szCs w:val="17"/>
                <w:lang w:val="es-ES_tradnl"/>
              </w:rPr>
            </w:pPr>
            <w:del w:id="1506" w:author="Author">
              <w:r w:rsidRPr="00641BDB">
                <w:rPr>
                  <w:rFonts w:asciiTheme="minorBidi" w:hAnsiTheme="minorBidi" w:cstheme="minorBidi"/>
                  <w:szCs w:val="17"/>
                  <w:lang w:val="es-ES_tradnl"/>
                </w:rPr>
                <w:delText>AJ, AX, AAJ, AAX</w:delText>
              </w:r>
            </w:del>
          </w:p>
        </w:tc>
      </w:tr>
      <w:tr w:rsidR="00C23ADF" w:rsidRPr="008516DD" w14:paraId="07FAF845" w14:textId="77777777" w:rsidTr="00D35BA5">
        <w:trPr>
          <w:del w:id="1507" w:author="Author"/>
        </w:trPr>
        <w:tc>
          <w:tcPr>
            <w:tcW w:w="1075" w:type="dxa"/>
          </w:tcPr>
          <w:p w14:paraId="2CD1A1AD" w14:textId="77777777" w:rsidR="00C23ADF" w:rsidRPr="00641BDB" w:rsidRDefault="00C23ADF" w:rsidP="00C23ADF">
            <w:pPr>
              <w:pStyle w:val="NormalWeb"/>
              <w:rPr>
                <w:del w:id="1508" w:author="Author"/>
                <w:rFonts w:asciiTheme="minorBidi" w:hAnsiTheme="minorBidi" w:cstheme="minorBidi"/>
                <w:szCs w:val="17"/>
                <w:lang w:val="es-ES_tradnl"/>
              </w:rPr>
            </w:pPr>
            <w:del w:id="1509" w:author="Author">
              <w:r w:rsidRPr="00641BDB">
                <w:rPr>
                  <w:rFonts w:asciiTheme="minorBidi" w:eastAsia="Times New Roman" w:hAnsiTheme="minorBidi" w:cstheme="minorBidi"/>
                  <w:szCs w:val="17"/>
                  <w:lang w:val="es-ES_tradnl"/>
                </w:rPr>
                <w:delText>[RSG-</w:delText>
              </w:r>
              <w:r w:rsidR="0088276D" w:rsidRPr="00641BDB">
                <w:rPr>
                  <w:rFonts w:asciiTheme="minorBidi" w:eastAsia="Times New Roman" w:hAnsiTheme="minorBidi" w:cstheme="minorBidi"/>
                  <w:szCs w:val="17"/>
                  <w:lang w:val="es-ES_tradnl"/>
                </w:rPr>
                <w:delText>80</w:delText>
              </w:r>
              <w:r w:rsidRPr="00641BDB">
                <w:rPr>
                  <w:rFonts w:asciiTheme="minorBidi" w:eastAsia="Times New Roman" w:hAnsiTheme="minorBidi" w:cstheme="minorBidi"/>
                  <w:szCs w:val="17"/>
                  <w:lang w:val="es-ES_tradnl"/>
                </w:rPr>
                <w:delText>]</w:delText>
              </w:r>
            </w:del>
          </w:p>
        </w:tc>
        <w:tc>
          <w:tcPr>
            <w:tcW w:w="5670" w:type="dxa"/>
          </w:tcPr>
          <w:p w14:paraId="013426C5" w14:textId="77777777" w:rsidR="00C23ADF" w:rsidRPr="00641BDB" w:rsidRDefault="00AE754B" w:rsidP="003F513B">
            <w:pPr>
              <w:spacing w:before="100" w:beforeAutospacing="1" w:after="100" w:afterAutospacing="1" w:line="276" w:lineRule="auto"/>
              <w:jc w:val="both"/>
              <w:rPr>
                <w:del w:id="1510" w:author="Author"/>
                <w:rFonts w:asciiTheme="minorBidi" w:eastAsia="Times New Roman" w:hAnsiTheme="minorBidi" w:cstheme="minorBidi"/>
                <w:szCs w:val="17"/>
                <w:lang w:val="es-ES_tradnl"/>
              </w:rPr>
            </w:pPr>
            <w:del w:id="1511" w:author="Author">
              <w:r w:rsidRPr="00641BDB">
                <w:rPr>
                  <w:rFonts w:asciiTheme="minorBidi" w:eastAsia="Times New Roman" w:hAnsiTheme="minorBidi" w:cstheme="minorBidi"/>
                  <w:szCs w:val="17"/>
                  <w:lang w:val="es-ES_tradnl"/>
                </w:rPr>
                <w:delText>Para permitir la devolución del número de elementos de una colección DEBE utilizarse un parámetro de consulta.</w:delText>
              </w:r>
            </w:del>
          </w:p>
        </w:tc>
        <w:tc>
          <w:tcPr>
            <w:tcW w:w="2515" w:type="dxa"/>
          </w:tcPr>
          <w:p w14:paraId="48BFFA87" w14:textId="77777777" w:rsidR="00C23ADF" w:rsidRPr="00641BDB" w:rsidRDefault="00C23ADF" w:rsidP="00C23ADF">
            <w:pPr>
              <w:pStyle w:val="NormalWeb"/>
              <w:rPr>
                <w:del w:id="1512" w:author="Author"/>
                <w:rFonts w:asciiTheme="minorBidi" w:hAnsiTheme="minorBidi" w:cstheme="minorBidi"/>
                <w:szCs w:val="17"/>
                <w:lang w:val="es-ES_tradnl"/>
              </w:rPr>
            </w:pPr>
            <w:del w:id="1513" w:author="Author">
              <w:r w:rsidRPr="00641BDB">
                <w:rPr>
                  <w:rFonts w:asciiTheme="minorBidi" w:hAnsiTheme="minorBidi" w:cstheme="minorBidi"/>
                  <w:szCs w:val="17"/>
                  <w:lang w:val="es-ES_tradnl"/>
                </w:rPr>
                <w:delText>AJ, AX, AAJ, AAX</w:delText>
              </w:r>
            </w:del>
          </w:p>
        </w:tc>
      </w:tr>
      <w:tr w:rsidR="00C23ADF" w:rsidRPr="008516DD" w14:paraId="0EAED7EA" w14:textId="77777777" w:rsidTr="00D35BA5">
        <w:trPr>
          <w:del w:id="1514" w:author="Author"/>
        </w:trPr>
        <w:tc>
          <w:tcPr>
            <w:tcW w:w="1075" w:type="dxa"/>
          </w:tcPr>
          <w:p w14:paraId="42132B3C" w14:textId="77777777" w:rsidR="00C23ADF" w:rsidRPr="00641BDB" w:rsidRDefault="00C23ADF" w:rsidP="00C23ADF">
            <w:pPr>
              <w:pStyle w:val="NormalWeb"/>
              <w:rPr>
                <w:del w:id="1515" w:author="Author"/>
                <w:rFonts w:asciiTheme="minorBidi" w:hAnsiTheme="minorBidi" w:cstheme="minorBidi"/>
                <w:szCs w:val="17"/>
                <w:lang w:val="es-ES_tradnl"/>
              </w:rPr>
            </w:pPr>
            <w:del w:id="1516" w:author="Author">
              <w:r w:rsidRPr="00641BDB">
                <w:rPr>
                  <w:rFonts w:asciiTheme="minorBidi" w:eastAsia="Times New Roman" w:hAnsiTheme="minorBidi" w:cstheme="minorBidi"/>
                  <w:szCs w:val="17"/>
                  <w:lang w:val="es-ES_tradnl"/>
                </w:rPr>
                <w:delText>[RSG-8</w:delText>
              </w:r>
              <w:r w:rsidR="0088276D"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5670" w:type="dxa"/>
          </w:tcPr>
          <w:p w14:paraId="746E712A" w14:textId="77777777" w:rsidR="00C23ADF" w:rsidRPr="00641BDB" w:rsidRDefault="003C70DC" w:rsidP="003F513B">
            <w:pPr>
              <w:spacing w:before="100" w:beforeAutospacing="1" w:after="100" w:afterAutospacing="1" w:line="276" w:lineRule="auto"/>
              <w:jc w:val="both"/>
              <w:rPr>
                <w:del w:id="1517" w:author="Author"/>
                <w:rFonts w:asciiTheme="minorBidi" w:eastAsia="Times New Roman" w:hAnsiTheme="minorBidi" w:cstheme="minorBidi"/>
                <w:szCs w:val="17"/>
                <w:lang w:val="es-ES_tradnl"/>
              </w:rPr>
            </w:pPr>
            <w:del w:id="1518" w:author="Author">
              <w:r w:rsidRPr="00641BDB">
                <w:rPr>
                  <w:rFonts w:asciiTheme="minorBidi" w:eastAsia="Times New Roman" w:hAnsiTheme="minorBidi" w:cstheme="minorBidi"/>
                  <w:szCs w:val="17"/>
                  <w:lang w:val="es-ES_tradnl"/>
                </w:rPr>
                <w:delText xml:space="preserve">Las API web PUEDEN admitir la devolución del número de elementos de una colección mediante una función </w:delText>
              </w:r>
              <w:r w:rsidRPr="00641BDB">
                <w:rPr>
                  <w:rFonts w:asciiTheme="minorBidi" w:eastAsia="Times New Roman" w:hAnsiTheme="minorBidi" w:cstheme="minorBidi"/>
                  <w:i/>
                  <w:iCs/>
                  <w:szCs w:val="17"/>
                  <w:lang w:val="es-ES_tradnl"/>
                </w:rPr>
                <w:delText>inline</w:delText>
              </w:r>
              <w:r w:rsidRPr="00641BDB">
                <w:rPr>
                  <w:rFonts w:asciiTheme="minorBidi" w:eastAsia="Times New Roman" w:hAnsiTheme="minorBidi" w:cstheme="minorBidi"/>
                  <w:szCs w:val="17"/>
                  <w:lang w:val="es-ES_tradnl"/>
                </w:rPr>
                <w:delText xml:space="preserve">, es decir, como parte de la respuesta que contiene la propia colección. DEBE utilizarse un parámetro de consulta. </w:delText>
              </w:r>
            </w:del>
          </w:p>
        </w:tc>
        <w:tc>
          <w:tcPr>
            <w:tcW w:w="2515" w:type="dxa"/>
          </w:tcPr>
          <w:p w14:paraId="4BF84654" w14:textId="77777777" w:rsidR="00C23ADF" w:rsidRPr="00641BDB" w:rsidRDefault="00C23ADF" w:rsidP="00C23ADF">
            <w:pPr>
              <w:pStyle w:val="NormalWeb"/>
              <w:rPr>
                <w:del w:id="1519" w:author="Author"/>
                <w:rFonts w:asciiTheme="minorBidi" w:hAnsiTheme="minorBidi" w:cstheme="minorBidi"/>
                <w:szCs w:val="17"/>
                <w:lang w:val="es-ES_tradnl"/>
              </w:rPr>
            </w:pPr>
            <w:del w:id="1520" w:author="Author">
              <w:r w:rsidRPr="00641BDB">
                <w:rPr>
                  <w:rFonts w:asciiTheme="minorBidi" w:hAnsiTheme="minorBidi" w:cstheme="minorBidi"/>
                  <w:szCs w:val="17"/>
                  <w:lang w:val="es-ES_tradnl"/>
                </w:rPr>
                <w:delText>AJ, AX, AAJ, AAX</w:delText>
              </w:r>
            </w:del>
          </w:p>
        </w:tc>
      </w:tr>
      <w:tr w:rsidR="00C23ADF" w:rsidRPr="008516DD" w14:paraId="3F661A42" w14:textId="77777777" w:rsidTr="00D35BA5">
        <w:trPr>
          <w:del w:id="1521" w:author="Author"/>
        </w:trPr>
        <w:tc>
          <w:tcPr>
            <w:tcW w:w="1075" w:type="dxa"/>
          </w:tcPr>
          <w:p w14:paraId="649DE5DA" w14:textId="77777777" w:rsidR="00C23ADF" w:rsidRPr="00641BDB" w:rsidRDefault="00C23ADF" w:rsidP="00B85628">
            <w:pPr>
              <w:pStyle w:val="NormalWeb"/>
              <w:spacing w:after="0" w:afterAutospacing="0"/>
              <w:rPr>
                <w:del w:id="1522" w:author="Author"/>
                <w:rFonts w:asciiTheme="minorBidi" w:hAnsiTheme="minorBidi" w:cstheme="minorBidi"/>
                <w:szCs w:val="17"/>
                <w:lang w:val="es-ES_tradnl"/>
              </w:rPr>
            </w:pPr>
            <w:del w:id="1523" w:author="Author">
              <w:r w:rsidRPr="00641BDB">
                <w:rPr>
                  <w:rFonts w:asciiTheme="minorBidi" w:eastAsia="Times New Roman" w:hAnsiTheme="minorBidi" w:cstheme="minorBidi"/>
                  <w:szCs w:val="17"/>
                  <w:lang w:val="es-ES_tradnl"/>
                </w:rPr>
                <w:delText>[RSG-8</w:delText>
              </w:r>
              <w:r w:rsidR="0088276D"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w:delText>
              </w:r>
            </w:del>
          </w:p>
        </w:tc>
        <w:tc>
          <w:tcPr>
            <w:tcW w:w="5670" w:type="dxa"/>
          </w:tcPr>
          <w:p w14:paraId="1887BEBB" w14:textId="0A66AEB4" w:rsidR="00C23ADF" w:rsidRPr="00641BDB" w:rsidRDefault="00D22EF1" w:rsidP="003F513B">
            <w:pPr>
              <w:spacing w:before="100" w:beforeAutospacing="1" w:line="276" w:lineRule="auto"/>
              <w:jc w:val="both"/>
              <w:rPr>
                <w:del w:id="1524" w:author="Author"/>
                <w:rFonts w:asciiTheme="minorBidi" w:eastAsia="Times New Roman" w:hAnsiTheme="minorBidi" w:cstheme="minorBidi"/>
                <w:szCs w:val="17"/>
                <w:lang w:val="es-ES_tradnl"/>
              </w:rPr>
            </w:pPr>
            <w:del w:id="1525" w:author="Author">
              <w:r w:rsidRPr="00641BDB">
                <w:rPr>
                  <w:rFonts w:asciiTheme="minorBidi" w:eastAsia="Times New Roman" w:hAnsiTheme="minorBidi" w:cstheme="minorBidi"/>
                  <w:szCs w:val="17"/>
                  <w:lang w:val="es-ES_tradnl"/>
                </w:rPr>
                <w:delText>Un contrato de servicio DEBE especificar la gramática compatible (como los campos, las funciones, las palabras clave y los operadores).</w:delText>
              </w:r>
            </w:del>
            <w:r w:rsidR="00D22D23" w:rsidRPr="00641BDB">
              <w:rPr>
                <w:rFonts w:asciiTheme="minorBidi" w:eastAsia="Times New Roman" w:hAnsiTheme="minorBidi" w:cstheme="minorBidi"/>
                <w:szCs w:val="17"/>
                <w:lang w:val="es-ES_tradnl"/>
              </w:rPr>
              <w:t xml:space="preserve"> </w:t>
            </w:r>
          </w:p>
        </w:tc>
        <w:tc>
          <w:tcPr>
            <w:tcW w:w="2515" w:type="dxa"/>
          </w:tcPr>
          <w:p w14:paraId="2AACB9F1" w14:textId="77777777" w:rsidR="00C23ADF" w:rsidRPr="00641BDB" w:rsidRDefault="00C23ADF" w:rsidP="00B85628">
            <w:pPr>
              <w:pStyle w:val="NormalWeb"/>
              <w:spacing w:after="0" w:afterAutospacing="0"/>
              <w:rPr>
                <w:del w:id="1526" w:author="Author"/>
                <w:rFonts w:asciiTheme="minorBidi" w:hAnsiTheme="minorBidi" w:cstheme="minorBidi"/>
                <w:szCs w:val="17"/>
                <w:lang w:val="es-ES_tradnl"/>
              </w:rPr>
            </w:pPr>
            <w:del w:id="1527" w:author="Author">
              <w:r w:rsidRPr="00641BDB">
                <w:rPr>
                  <w:rFonts w:asciiTheme="minorBidi" w:hAnsiTheme="minorBidi" w:cstheme="minorBidi"/>
                  <w:szCs w:val="17"/>
                  <w:lang w:val="es-ES_tradnl"/>
                </w:rPr>
                <w:delText>AJ, AX, AAJ, AAX</w:delText>
              </w:r>
            </w:del>
          </w:p>
        </w:tc>
      </w:tr>
      <w:tr w:rsidR="00BE63FF" w:rsidRPr="008516DD" w14:paraId="590F310A" w14:textId="77777777" w:rsidTr="00D35BA5">
        <w:trPr>
          <w:del w:id="1528" w:author="Author"/>
        </w:trPr>
        <w:tc>
          <w:tcPr>
            <w:tcW w:w="1075" w:type="dxa"/>
          </w:tcPr>
          <w:p w14:paraId="4B0A294C" w14:textId="77777777" w:rsidR="00BE63FF" w:rsidRPr="00641BDB" w:rsidRDefault="00BE63FF" w:rsidP="00BE63FF">
            <w:pPr>
              <w:pStyle w:val="NormalWeb"/>
              <w:spacing w:after="0" w:afterAutospacing="0"/>
              <w:rPr>
                <w:del w:id="1529" w:author="Author"/>
                <w:rFonts w:asciiTheme="minorBidi" w:hAnsiTheme="minorBidi" w:cstheme="minorBidi"/>
                <w:szCs w:val="17"/>
                <w:lang w:val="es-ES_tradnl"/>
              </w:rPr>
            </w:pPr>
            <w:del w:id="1530" w:author="Author">
              <w:r w:rsidRPr="00641BDB">
                <w:rPr>
                  <w:rFonts w:asciiTheme="minorBidi" w:eastAsia="Times New Roman" w:hAnsiTheme="minorBidi" w:cstheme="minorBidi"/>
                  <w:szCs w:val="17"/>
                  <w:lang w:val="es-ES_tradnl"/>
                </w:rPr>
                <w:delText>[RSG-8</w:delText>
              </w:r>
              <w:r w:rsidR="0088276D"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5670" w:type="dxa"/>
          </w:tcPr>
          <w:p w14:paraId="5FDF21D9" w14:textId="77777777" w:rsidR="00BE63FF" w:rsidRPr="00641BDB" w:rsidRDefault="00BE63FF" w:rsidP="003F513B">
            <w:pPr>
              <w:spacing w:before="100" w:beforeAutospacing="1" w:line="276" w:lineRule="auto"/>
              <w:jc w:val="both"/>
              <w:rPr>
                <w:del w:id="1531" w:author="Author"/>
                <w:rFonts w:asciiTheme="minorBidi" w:eastAsia="Times New Roman" w:hAnsiTheme="minorBidi" w:cstheme="minorBidi"/>
                <w:szCs w:val="17"/>
                <w:lang w:val="es-ES_tradnl"/>
              </w:rPr>
            </w:pPr>
            <w:del w:id="1532" w:author="Author">
              <w:r w:rsidRPr="00641BDB">
                <w:rPr>
                  <w:rFonts w:asciiTheme="minorBidi" w:eastAsia="Times New Roman" w:hAnsiTheme="minorBidi" w:cstheme="minorBidi"/>
                  <w:szCs w:val="17"/>
                  <w:lang w:val="es-ES_tradnl"/>
                </w:rPr>
                <w:delText>DEBE utilizarse el parámetro de consulta</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q</w:delText>
              </w:r>
              <w:r w:rsidRPr="00641BDB">
                <w:rPr>
                  <w:rFonts w:eastAsia="Times New Roman" w:cs="Arial"/>
                  <w:szCs w:val="17"/>
                  <w:lang w:val="es-ES_tradnl"/>
                </w:rPr>
                <w:delText>’</w:delText>
              </w:r>
              <w:r w:rsidRPr="00641BDB">
                <w:rPr>
                  <w:rFonts w:ascii="Courier New" w:eastAsia="Times New Roman" w:hAnsi="Courier New" w:cs="Courier New"/>
                  <w:szCs w:val="17"/>
                  <w:lang w:val="es-ES_tradnl"/>
                </w:rPr>
                <w:delText>.</w:delText>
              </w:r>
            </w:del>
          </w:p>
        </w:tc>
        <w:tc>
          <w:tcPr>
            <w:tcW w:w="2515" w:type="dxa"/>
          </w:tcPr>
          <w:p w14:paraId="0E22687D" w14:textId="77777777" w:rsidR="00BE63FF" w:rsidRPr="00641BDB" w:rsidRDefault="00BE63FF" w:rsidP="00BE63FF">
            <w:pPr>
              <w:pStyle w:val="NormalWeb"/>
              <w:spacing w:after="0" w:afterAutospacing="0"/>
              <w:rPr>
                <w:del w:id="1533" w:author="Author"/>
                <w:rFonts w:asciiTheme="minorBidi" w:hAnsiTheme="minorBidi" w:cstheme="minorBidi"/>
                <w:szCs w:val="17"/>
                <w:lang w:val="es-ES_tradnl"/>
              </w:rPr>
            </w:pPr>
            <w:del w:id="1534" w:author="Author">
              <w:r w:rsidRPr="00641BDB">
                <w:rPr>
                  <w:rFonts w:asciiTheme="minorBidi" w:hAnsiTheme="minorBidi" w:cstheme="minorBidi"/>
                  <w:szCs w:val="17"/>
                  <w:lang w:val="es-ES_tradnl"/>
                </w:rPr>
                <w:delText>AJ, AX, AAJ, AAX</w:delText>
              </w:r>
            </w:del>
          </w:p>
        </w:tc>
      </w:tr>
      <w:tr w:rsidR="00C23ADF" w:rsidRPr="008516DD" w14:paraId="05B3D43F" w14:textId="77777777" w:rsidTr="00D35BA5">
        <w:trPr>
          <w:del w:id="1535" w:author="Author"/>
        </w:trPr>
        <w:tc>
          <w:tcPr>
            <w:tcW w:w="1075" w:type="dxa"/>
          </w:tcPr>
          <w:p w14:paraId="36D93E3A" w14:textId="77777777" w:rsidR="00C23ADF" w:rsidRPr="00641BDB" w:rsidRDefault="00C23ADF" w:rsidP="00C23ADF">
            <w:pPr>
              <w:pStyle w:val="NormalWeb"/>
              <w:rPr>
                <w:del w:id="1536" w:author="Author"/>
                <w:rFonts w:asciiTheme="minorBidi" w:hAnsiTheme="minorBidi" w:cstheme="minorBidi"/>
                <w:szCs w:val="17"/>
                <w:lang w:val="es-ES_tradnl"/>
              </w:rPr>
            </w:pPr>
            <w:del w:id="1537" w:author="Author">
              <w:r w:rsidRPr="00641BDB">
                <w:rPr>
                  <w:rFonts w:asciiTheme="minorBidi" w:eastAsia="Times New Roman" w:hAnsiTheme="minorBidi" w:cstheme="minorBidi"/>
                  <w:szCs w:val="17"/>
                  <w:lang w:val="es-ES_tradnl"/>
                </w:rPr>
                <w:delText>[RSG-8</w:delText>
              </w:r>
              <w:r w:rsidR="0088276D"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 </w:delText>
              </w:r>
            </w:del>
          </w:p>
        </w:tc>
        <w:tc>
          <w:tcPr>
            <w:tcW w:w="5670" w:type="dxa"/>
          </w:tcPr>
          <w:p w14:paraId="4734F8A2" w14:textId="77777777" w:rsidR="00C23ADF" w:rsidRPr="00641BDB" w:rsidRDefault="00BE63FF" w:rsidP="003F513B">
            <w:pPr>
              <w:spacing w:before="100" w:beforeAutospacing="1" w:after="100" w:afterAutospacing="1" w:line="276" w:lineRule="auto"/>
              <w:jc w:val="both"/>
              <w:rPr>
                <w:del w:id="1538" w:author="Author"/>
                <w:rFonts w:asciiTheme="minorBidi" w:eastAsia="Times New Roman" w:hAnsiTheme="minorBidi" w:cstheme="minorBidi"/>
                <w:szCs w:val="17"/>
                <w:lang w:val="es-ES_tradnl"/>
              </w:rPr>
            </w:pPr>
            <w:del w:id="1539" w:author="Author">
              <w:r w:rsidRPr="00641BDB">
                <w:rPr>
                  <w:rFonts w:asciiTheme="minorBidi" w:eastAsia="Times New Roman" w:hAnsiTheme="minorBidi" w:cstheme="minorBidi"/>
                  <w:szCs w:val="17"/>
                  <w:lang w:val="es-ES_tradnl"/>
                </w:rPr>
                <w:delText xml:space="preserve">En el nivel de protocolo, una API web DEBE devolver un código de estado HTTP apropiado seleccionado de la lista de códigos de estado HTTP estándares. </w:delText>
              </w:r>
            </w:del>
          </w:p>
        </w:tc>
        <w:tc>
          <w:tcPr>
            <w:tcW w:w="2515" w:type="dxa"/>
          </w:tcPr>
          <w:p w14:paraId="56333638" w14:textId="77777777" w:rsidR="00C23ADF" w:rsidRPr="00641BDB" w:rsidRDefault="00C23ADF" w:rsidP="00C23ADF">
            <w:pPr>
              <w:pStyle w:val="NormalWeb"/>
              <w:rPr>
                <w:del w:id="1540" w:author="Author"/>
                <w:rFonts w:asciiTheme="minorBidi" w:hAnsiTheme="minorBidi" w:cstheme="minorBidi"/>
                <w:szCs w:val="17"/>
                <w:lang w:val="es-ES_tradnl"/>
              </w:rPr>
            </w:pPr>
            <w:del w:id="1541" w:author="Author">
              <w:r w:rsidRPr="00641BDB">
                <w:rPr>
                  <w:rFonts w:asciiTheme="minorBidi" w:hAnsiTheme="minorBidi" w:cstheme="minorBidi"/>
                  <w:szCs w:val="17"/>
                  <w:lang w:val="es-ES_tradnl"/>
                </w:rPr>
                <w:delText>AJ, AX, AAJ, AAX</w:delText>
              </w:r>
            </w:del>
          </w:p>
        </w:tc>
      </w:tr>
      <w:tr w:rsidR="00E71E13" w:rsidRPr="008516DD" w14:paraId="6C88CCF4" w14:textId="77777777" w:rsidTr="00D35BA5">
        <w:trPr>
          <w:del w:id="1542" w:author="Author"/>
        </w:trPr>
        <w:tc>
          <w:tcPr>
            <w:tcW w:w="1075" w:type="dxa"/>
          </w:tcPr>
          <w:p w14:paraId="5EE21674" w14:textId="77777777" w:rsidR="00E71E13" w:rsidRPr="00641BDB" w:rsidRDefault="00E71E13" w:rsidP="00E71E13">
            <w:pPr>
              <w:pStyle w:val="NormalWeb"/>
              <w:rPr>
                <w:del w:id="1543" w:author="Author"/>
                <w:rFonts w:asciiTheme="minorBidi" w:hAnsiTheme="minorBidi" w:cstheme="minorBidi"/>
                <w:szCs w:val="17"/>
                <w:lang w:val="es-ES_tradnl"/>
              </w:rPr>
            </w:pPr>
            <w:del w:id="1544" w:author="Author">
              <w:r w:rsidRPr="00641BDB">
                <w:rPr>
                  <w:rFonts w:asciiTheme="minorBidi" w:eastAsia="Times New Roman" w:hAnsiTheme="minorBidi" w:cstheme="minorBidi"/>
                  <w:szCs w:val="17"/>
                  <w:lang w:val="es-ES_tradnl"/>
                </w:rPr>
                <w:delText>[RSJ-8</w:delText>
              </w:r>
              <w:r w:rsidR="0088276D"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 </w:delText>
              </w:r>
            </w:del>
          </w:p>
        </w:tc>
        <w:tc>
          <w:tcPr>
            <w:tcW w:w="5670" w:type="dxa"/>
          </w:tcPr>
          <w:p w14:paraId="2284485E" w14:textId="77777777" w:rsidR="00E71E13" w:rsidRPr="00641BDB" w:rsidRDefault="00E71E13" w:rsidP="003F513B">
            <w:pPr>
              <w:spacing w:before="100" w:beforeAutospacing="1" w:after="100" w:afterAutospacing="1" w:line="276" w:lineRule="auto"/>
              <w:jc w:val="both"/>
              <w:rPr>
                <w:del w:id="1545" w:author="Author"/>
                <w:rFonts w:asciiTheme="minorBidi" w:eastAsia="Times New Roman" w:hAnsiTheme="minorBidi" w:cstheme="minorBidi"/>
                <w:szCs w:val="17"/>
                <w:lang w:val="es-ES_tradnl"/>
              </w:rPr>
            </w:pPr>
            <w:del w:id="1546" w:author="Author">
              <w:r w:rsidRPr="00641BDB">
                <w:rPr>
                  <w:rFonts w:asciiTheme="minorBidi" w:eastAsia="Times New Roman" w:hAnsiTheme="minorBidi" w:cstheme="minorBidi"/>
                  <w:szCs w:val="17"/>
                  <w:lang w:val="es-ES_tradnl"/>
                </w:rPr>
                <w:delText>En el nivel de aplicación, una API web DEBE devolver una carga útil que informe del error con suficiente granularidad. Los atributos</w:delText>
              </w:r>
              <w:r w:rsidRPr="00641BDB">
                <w:rPr>
                  <w:rFonts w:eastAsia="Times New Roman" w:cs="Arial"/>
                  <w:szCs w:val="17"/>
                  <w:lang w:val="es-ES_tradnl"/>
                </w:rPr>
                <w:delText> </w:delText>
              </w:r>
              <w:r w:rsidRPr="00641BDB">
                <w:rPr>
                  <w:rFonts w:ascii="Courier New" w:eastAsia="Times New Roman" w:hAnsi="Courier New" w:cs="Courier New"/>
                  <w:szCs w:val="17"/>
                  <w:lang w:val="es-ES_tradnl"/>
                </w:rPr>
                <w:delText>code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message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son obligatorios, el atributo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details</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es condicionalmente obligatorio y los atributos</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target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status</w:delText>
              </w:r>
              <w:r w:rsidRPr="00641BDB">
                <w:rPr>
                  <w:rFonts w:asciiTheme="minorBidi" w:eastAsia="Times New Roman" w:hAnsiTheme="minorBidi" w:cstheme="minorBidi"/>
                  <w:szCs w:val="17"/>
                  <w:lang w:val="es-ES_tradnl"/>
                </w:rPr>
                <w:delText>,</w:delText>
              </w:r>
              <w:r w:rsidRPr="00641BDB">
                <w:rPr>
                  <w:rFonts w:ascii="Courier New" w:eastAsia="Times New Roman" w:hAnsi="Courier New" w:cs="Courier New"/>
                  <w:szCs w:val="17"/>
                  <w:lang w:val="es-ES_tradnl"/>
                </w:rPr>
                <w:delText xml:space="preserve"> moreInfo</w:delText>
              </w:r>
              <w:r w:rsidRPr="00641BDB">
                <w:rPr>
                  <w:rFonts w:asciiTheme="minorBidi" w:eastAsia="Times New Roman" w:hAnsiTheme="minorBidi" w:cstheme="minorBidi"/>
                  <w:szCs w:val="17"/>
                  <w:lang w:val="es-ES_tradnl"/>
                </w:rPr>
                <w:delText>,</w:delText>
              </w:r>
              <w:r w:rsidRPr="00641BDB">
                <w:rPr>
                  <w:rFonts w:ascii="Courier New" w:eastAsia="Times New Roman" w:hAnsi="Courier New" w:cs="Courier New"/>
                  <w:szCs w:val="17"/>
                  <w:lang w:val="es-ES_tradnl"/>
                </w:rPr>
                <w:delText xml:space="preserve"> </w:delText>
              </w:r>
              <w:r w:rsidRPr="00641BDB">
                <w:rPr>
                  <w:rFonts w:asciiTheme="minorBidi" w:eastAsia="Times New Roman" w:hAnsiTheme="minorBidi" w:cstheme="minorBidi"/>
                  <w:szCs w:val="17"/>
                  <w:lang w:val="es-ES_tradnl"/>
                </w:rPr>
                <w:delText>e</w:delText>
              </w:r>
              <w:r w:rsidRPr="00641BDB">
                <w:rPr>
                  <w:rFonts w:ascii="Courier New" w:eastAsia="Times New Roman" w:hAnsi="Courier New" w:cs="Courier New"/>
                  <w:szCs w:val="17"/>
                  <w:lang w:val="es-ES_tradnl"/>
                </w:rPr>
                <w:delText xml:space="preserve"> internalMessage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son opcionales.</w:delText>
              </w:r>
            </w:del>
          </w:p>
        </w:tc>
        <w:tc>
          <w:tcPr>
            <w:tcW w:w="2515" w:type="dxa"/>
          </w:tcPr>
          <w:p w14:paraId="47D90B06" w14:textId="77777777" w:rsidR="00E71E13" w:rsidRPr="00641BDB" w:rsidRDefault="00E71E13" w:rsidP="00E71E13">
            <w:pPr>
              <w:pStyle w:val="NormalWeb"/>
              <w:rPr>
                <w:del w:id="1547" w:author="Author"/>
                <w:rFonts w:asciiTheme="minorBidi" w:hAnsiTheme="minorBidi" w:cstheme="minorBidi"/>
                <w:szCs w:val="17"/>
                <w:lang w:val="es-ES_tradnl"/>
              </w:rPr>
            </w:pPr>
            <w:del w:id="1548" w:author="Author">
              <w:r w:rsidRPr="00641BDB">
                <w:rPr>
                  <w:rFonts w:asciiTheme="minorBidi" w:hAnsiTheme="minorBidi" w:cstheme="minorBidi"/>
                  <w:szCs w:val="17"/>
                  <w:lang w:val="es-ES_tradnl"/>
                </w:rPr>
                <w:delText>AJ, AX, AAJ, AAX</w:delText>
              </w:r>
            </w:del>
          </w:p>
        </w:tc>
      </w:tr>
      <w:tr w:rsidR="00C23ADF" w:rsidRPr="008516DD" w14:paraId="6CCFBF69" w14:textId="77777777" w:rsidTr="00D35BA5">
        <w:trPr>
          <w:del w:id="1549" w:author="Author"/>
        </w:trPr>
        <w:tc>
          <w:tcPr>
            <w:tcW w:w="1075" w:type="dxa"/>
          </w:tcPr>
          <w:p w14:paraId="572B9C6F" w14:textId="77777777" w:rsidR="00C23ADF" w:rsidRPr="00641BDB" w:rsidRDefault="00C23ADF" w:rsidP="00C23ADF">
            <w:pPr>
              <w:pStyle w:val="NormalWeb"/>
              <w:rPr>
                <w:del w:id="1550" w:author="Author"/>
                <w:rFonts w:asciiTheme="minorBidi" w:hAnsiTheme="minorBidi" w:cstheme="minorBidi"/>
                <w:szCs w:val="17"/>
                <w:lang w:val="es-ES_tradnl"/>
              </w:rPr>
            </w:pPr>
            <w:del w:id="1551" w:author="Author">
              <w:r w:rsidRPr="00641BDB">
                <w:rPr>
                  <w:rFonts w:asciiTheme="minorBidi" w:eastAsia="Times New Roman" w:hAnsiTheme="minorBidi" w:cstheme="minorBidi"/>
                  <w:szCs w:val="17"/>
                  <w:lang w:val="es-ES_tradnl"/>
                </w:rPr>
                <w:delText>[RSG-</w:delText>
              </w:r>
              <w:r w:rsidR="0088276D" w:rsidRPr="00641BDB">
                <w:rPr>
                  <w:rFonts w:asciiTheme="minorBidi" w:eastAsia="Times New Roman" w:hAnsiTheme="minorBidi" w:cstheme="minorBidi"/>
                  <w:szCs w:val="17"/>
                  <w:lang w:val="es-ES_tradnl"/>
                </w:rPr>
                <w:delText>90</w:delText>
              </w:r>
              <w:r w:rsidRPr="00641BDB">
                <w:rPr>
                  <w:rFonts w:asciiTheme="minorBidi" w:eastAsia="Times New Roman" w:hAnsiTheme="minorBidi" w:cstheme="minorBidi"/>
                  <w:szCs w:val="17"/>
                  <w:lang w:val="es-ES_tradnl"/>
                </w:rPr>
                <w:delText>] </w:delText>
              </w:r>
            </w:del>
          </w:p>
        </w:tc>
        <w:tc>
          <w:tcPr>
            <w:tcW w:w="5670" w:type="dxa"/>
          </w:tcPr>
          <w:p w14:paraId="3F1D2877" w14:textId="77777777" w:rsidR="00C23ADF" w:rsidRPr="00641BDB" w:rsidRDefault="00A757F9" w:rsidP="003F513B">
            <w:pPr>
              <w:spacing w:before="100" w:beforeAutospacing="1" w:after="100" w:afterAutospacing="1" w:line="276" w:lineRule="auto"/>
              <w:jc w:val="both"/>
              <w:rPr>
                <w:del w:id="1552" w:author="Author"/>
                <w:rFonts w:asciiTheme="minorBidi" w:eastAsia="Times New Roman" w:hAnsiTheme="minorBidi" w:cstheme="minorBidi"/>
                <w:szCs w:val="17"/>
                <w:lang w:val="es-ES_tradnl"/>
              </w:rPr>
            </w:pPr>
            <w:del w:id="1553" w:author="Author">
              <w:r w:rsidRPr="00641BDB">
                <w:rPr>
                  <w:rFonts w:asciiTheme="minorBidi" w:eastAsia="Times New Roman" w:hAnsiTheme="minorBidi" w:cstheme="minorBidi"/>
                  <w:szCs w:val="17"/>
                  <w:lang w:val="es-ES_tradnl"/>
                </w:rPr>
                <w:delText xml:space="preserve">Los errores NO DEBEN exponer datos esenciales para la seguridad o detalles técnicos internos, como las pilas de llamada en los mensajes de error. </w:delText>
              </w:r>
            </w:del>
          </w:p>
        </w:tc>
        <w:tc>
          <w:tcPr>
            <w:tcW w:w="2515" w:type="dxa"/>
          </w:tcPr>
          <w:p w14:paraId="5CA62469" w14:textId="77777777" w:rsidR="00C23ADF" w:rsidRPr="00641BDB" w:rsidRDefault="00C23ADF" w:rsidP="00C23ADF">
            <w:pPr>
              <w:pStyle w:val="NormalWeb"/>
              <w:rPr>
                <w:del w:id="1554" w:author="Author"/>
                <w:rFonts w:asciiTheme="minorBidi" w:hAnsiTheme="minorBidi" w:cstheme="minorBidi"/>
                <w:szCs w:val="17"/>
                <w:lang w:val="es-ES_tradnl"/>
              </w:rPr>
            </w:pPr>
            <w:del w:id="1555" w:author="Author">
              <w:r w:rsidRPr="00641BDB">
                <w:rPr>
                  <w:rFonts w:asciiTheme="minorBidi" w:hAnsiTheme="minorBidi" w:cstheme="minorBidi"/>
                  <w:szCs w:val="17"/>
                  <w:lang w:val="es-ES_tradnl"/>
                </w:rPr>
                <w:delText>AJ, AX, AAJ, AAX</w:delText>
              </w:r>
            </w:del>
          </w:p>
        </w:tc>
      </w:tr>
      <w:tr w:rsidR="00A8003F" w:rsidRPr="008516DD" w14:paraId="4875F4D6" w14:textId="77777777" w:rsidTr="00D35BA5">
        <w:trPr>
          <w:del w:id="1556" w:author="Author"/>
        </w:trPr>
        <w:tc>
          <w:tcPr>
            <w:tcW w:w="1075" w:type="dxa"/>
          </w:tcPr>
          <w:p w14:paraId="78EF153A" w14:textId="77777777" w:rsidR="00A8003F" w:rsidRPr="00641BDB" w:rsidRDefault="00A8003F" w:rsidP="00A8003F">
            <w:pPr>
              <w:pStyle w:val="NormalWeb"/>
              <w:rPr>
                <w:del w:id="1557" w:author="Author"/>
                <w:rFonts w:asciiTheme="minorBidi" w:hAnsiTheme="minorBidi" w:cstheme="minorBidi"/>
                <w:szCs w:val="17"/>
                <w:lang w:val="es-ES_tradnl"/>
              </w:rPr>
            </w:pPr>
            <w:del w:id="1558" w:author="Author">
              <w:r w:rsidRPr="00641BDB">
                <w:rPr>
                  <w:rFonts w:asciiTheme="minorBidi" w:eastAsia="Times New Roman" w:hAnsiTheme="minorBidi" w:cstheme="minorBidi"/>
                  <w:szCs w:val="17"/>
                  <w:lang w:val="es-ES_tradnl"/>
                </w:rPr>
                <w:delText>[RSG-9</w:delText>
              </w:r>
              <w:r w:rsidR="0088276D"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070E5C77" w14:textId="77777777" w:rsidR="00A8003F" w:rsidRPr="00641BDB" w:rsidRDefault="00A8003F" w:rsidP="003F513B">
            <w:pPr>
              <w:spacing w:before="100" w:beforeAutospacing="1" w:after="100" w:afterAutospacing="1"/>
              <w:jc w:val="both"/>
              <w:rPr>
                <w:del w:id="1559" w:author="Author"/>
                <w:rFonts w:asciiTheme="minorBidi" w:eastAsia="Times New Roman" w:hAnsiTheme="minorBidi" w:cstheme="minorBidi"/>
                <w:szCs w:val="17"/>
                <w:lang w:val="es-ES_tradnl"/>
              </w:rPr>
            </w:pPr>
            <w:del w:id="1560" w:author="Author">
              <w:r w:rsidRPr="00641BDB">
                <w:rPr>
                  <w:rFonts w:asciiTheme="minorBidi" w:eastAsia="Times New Roman" w:hAnsiTheme="minorBidi" w:cstheme="minorBidi"/>
                  <w:szCs w:val="17"/>
                  <w:lang w:val="es-ES_tradnl"/>
                </w:rPr>
                <w:delText xml:space="preserve">El encabezado HTTP </w:delText>
              </w:r>
              <w:r w:rsidRPr="00641BDB">
                <w:rPr>
                  <w:rFonts w:ascii="Courier New" w:eastAsia="Times New Roman" w:hAnsi="Courier New" w:cs="Courier New"/>
                  <w:szCs w:val="17"/>
                  <w:lang w:val="es-ES_tradnl"/>
                </w:rPr>
                <w:delText>Reason-Phrase</w:delText>
              </w:r>
              <w:r w:rsidRPr="00641BDB">
                <w:rPr>
                  <w:rFonts w:asciiTheme="minorBidi" w:eastAsia="Times New Roman" w:hAnsiTheme="minorBidi" w:cstheme="minorBidi"/>
                  <w:szCs w:val="17"/>
                  <w:lang w:val="es-ES_tradnl"/>
                </w:rPr>
                <w:delText xml:space="preserve"> (descrito en la Norma RFC 2616) NO DEBE utilizarse para transmitir mensajes de error.</w:delText>
              </w:r>
            </w:del>
          </w:p>
        </w:tc>
        <w:tc>
          <w:tcPr>
            <w:tcW w:w="2515" w:type="dxa"/>
          </w:tcPr>
          <w:p w14:paraId="4CFE0796" w14:textId="77777777" w:rsidR="00A8003F" w:rsidRPr="00641BDB" w:rsidRDefault="00A8003F" w:rsidP="00A8003F">
            <w:pPr>
              <w:pStyle w:val="NormalWeb"/>
              <w:rPr>
                <w:del w:id="1561" w:author="Author"/>
                <w:rFonts w:asciiTheme="minorBidi" w:hAnsiTheme="minorBidi" w:cstheme="minorBidi"/>
                <w:szCs w:val="17"/>
                <w:lang w:val="es-ES_tradnl"/>
              </w:rPr>
            </w:pPr>
            <w:del w:id="1562" w:author="Author">
              <w:r w:rsidRPr="00641BDB">
                <w:rPr>
                  <w:rFonts w:asciiTheme="minorBidi" w:hAnsiTheme="minorBidi" w:cstheme="minorBidi"/>
                  <w:szCs w:val="17"/>
                  <w:lang w:val="es-ES_tradnl"/>
                </w:rPr>
                <w:delText>AJ, AX, AAJ, AAX</w:delText>
              </w:r>
            </w:del>
          </w:p>
        </w:tc>
      </w:tr>
      <w:tr w:rsidR="005B4DDB" w:rsidRPr="008516DD" w14:paraId="0233FBA0" w14:textId="77777777" w:rsidTr="00D35BA5">
        <w:trPr>
          <w:del w:id="1563" w:author="Author"/>
        </w:trPr>
        <w:tc>
          <w:tcPr>
            <w:tcW w:w="1075" w:type="dxa"/>
          </w:tcPr>
          <w:p w14:paraId="703E8C6E" w14:textId="77777777" w:rsidR="005B4DDB" w:rsidRPr="00641BDB" w:rsidRDefault="005B4DDB" w:rsidP="005B4DDB">
            <w:pPr>
              <w:pStyle w:val="NormalWeb"/>
              <w:spacing w:after="0" w:afterAutospacing="0"/>
              <w:rPr>
                <w:del w:id="1564" w:author="Author"/>
                <w:rFonts w:asciiTheme="minorBidi" w:hAnsiTheme="minorBidi" w:cstheme="minorBidi"/>
                <w:szCs w:val="17"/>
                <w:lang w:val="es-ES_tradnl"/>
              </w:rPr>
            </w:pPr>
            <w:del w:id="1565" w:author="Author">
              <w:r w:rsidRPr="00641BDB">
                <w:rPr>
                  <w:rFonts w:asciiTheme="minorBidi" w:eastAsia="Times New Roman" w:hAnsiTheme="minorBidi" w:cstheme="minorBidi"/>
                  <w:szCs w:val="17"/>
                  <w:lang w:val="es-ES_tradnl"/>
                </w:rPr>
                <w:delText>[RSG-9</w:delText>
              </w:r>
              <w:r w:rsidR="0088276D"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5670" w:type="dxa"/>
          </w:tcPr>
          <w:p w14:paraId="2A9E5E3C" w14:textId="77777777" w:rsidR="005B4DDB" w:rsidRPr="00641BDB" w:rsidRDefault="005B4DDB" w:rsidP="005B4DDB">
            <w:pPr>
              <w:spacing w:after="240"/>
              <w:rPr>
                <w:del w:id="1566" w:author="Author"/>
                <w:rFonts w:asciiTheme="minorBidi" w:eastAsia="Times New Roman" w:hAnsiTheme="minorBidi" w:cstheme="minorBidi"/>
                <w:szCs w:val="17"/>
                <w:lang w:val="es-ES_tradnl"/>
              </w:rPr>
            </w:pPr>
            <w:del w:id="1567" w:author="Author">
              <w:r w:rsidRPr="00641BDB">
                <w:rPr>
                  <w:rFonts w:asciiTheme="minorBidi" w:eastAsia="Times New Roman" w:hAnsiTheme="minorBidi" w:cstheme="minorBidi"/>
                  <w:szCs w:val="17"/>
                  <w:lang w:val="es-ES_tradnl"/>
                </w:rPr>
                <w:delText>El modelo de contrato de servicio DEBE especificar lo siguiente:</w:delText>
              </w:r>
            </w:del>
          </w:p>
          <w:p w14:paraId="1891EA75" w14:textId="77777777" w:rsidR="005B4DDB" w:rsidRPr="00641BDB" w:rsidRDefault="005B4DDB" w:rsidP="00D119C3">
            <w:pPr>
              <w:pStyle w:val="ListParagraph"/>
              <w:numPr>
                <w:ilvl w:val="0"/>
                <w:numId w:val="34"/>
              </w:numPr>
              <w:rPr>
                <w:del w:id="1568" w:author="Author"/>
                <w:lang w:val="es-ES_tradnl"/>
              </w:rPr>
            </w:pPr>
            <w:del w:id="1569" w:author="Author">
              <w:r w:rsidRPr="00641BDB">
                <w:rPr>
                  <w:lang w:val="es-ES_tradnl"/>
                </w:rPr>
                <w:delText>la versión de la API;</w:delText>
              </w:r>
            </w:del>
          </w:p>
          <w:p w14:paraId="30DC48FF" w14:textId="77777777" w:rsidR="005B4DDB" w:rsidRPr="00641BDB" w:rsidRDefault="005B4DDB" w:rsidP="00D119C3">
            <w:pPr>
              <w:pStyle w:val="ListParagraph"/>
              <w:numPr>
                <w:ilvl w:val="0"/>
                <w:numId w:val="34"/>
              </w:numPr>
              <w:rPr>
                <w:del w:id="1570" w:author="Author"/>
                <w:lang w:val="es-ES_tradnl"/>
              </w:rPr>
            </w:pPr>
            <w:del w:id="1571" w:author="Author">
              <w:r w:rsidRPr="00641BDB">
                <w:rPr>
                  <w:lang w:val="es-ES_tradnl"/>
                </w:rPr>
                <w:delText>información sobre la semántica de los elementos de la API;</w:delText>
              </w:r>
            </w:del>
          </w:p>
          <w:p w14:paraId="0DE924D9" w14:textId="77777777" w:rsidR="005B4DDB" w:rsidRPr="00641BDB" w:rsidRDefault="005B4DDB" w:rsidP="00D119C3">
            <w:pPr>
              <w:pStyle w:val="ListParagraph"/>
              <w:numPr>
                <w:ilvl w:val="0"/>
                <w:numId w:val="34"/>
              </w:numPr>
              <w:rPr>
                <w:del w:id="1572" w:author="Author"/>
                <w:lang w:val="es-ES_tradnl"/>
              </w:rPr>
            </w:pPr>
            <w:del w:id="1573" w:author="Author">
              <w:r w:rsidRPr="00641BDB">
                <w:rPr>
                  <w:lang w:val="es-ES_tradnl"/>
                </w:rPr>
                <w:delText>los recursos;</w:delText>
              </w:r>
            </w:del>
          </w:p>
          <w:p w14:paraId="443753E0" w14:textId="77777777" w:rsidR="005B4DDB" w:rsidRPr="00641BDB" w:rsidRDefault="005B4DDB" w:rsidP="00D119C3">
            <w:pPr>
              <w:pStyle w:val="ListParagraph"/>
              <w:numPr>
                <w:ilvl w:val="0"/>
                <w:numId w:val="34"/>
              </w:numPr>
              <w:rPr>
                <w:del w:id="1574" w:author="Author"/>
                <w:lang w:val="es-ES_tradnl"/>
              </w:rPr>
            </w:pPr>
            <w:del w:id="1575" w:author="Author">
              <w:r w:rsidRPr="00641BDB">
                <w:rPr>
                  <w:lang w:val="es-ES_tradnl"/>
                </w:rPr>
                <w:delText>los atributos de los recursos;</w:delText>
              </w:r>
            </w:del>
          </w:p>
          <w:p w14:paraId="19999750" w14:textId="77777777" w:rsidR="005B4DDB" w:rsidRPr="00641BDB" w:rsidRDefault="005B4DDB" w:rsidP="00D119C3">
            <w:pPr>
              <w:pStyle w:val="ListParagraph"/>
              <w:numPr>
                <w:ilvl w:val="0"/>
                <w:numId w:val="34"/>
              </w:numPr>
              <w:rPr>
                <w:del w:id="1576" w:author="Author"/>
                <w:lang w:val="es-ES_tradnl"/>
              </w:rPr>
            </w:pPr>
            <w:del w:id="1577" w:author="Author">
              <w:r w:rsidRPr="00641BDB">
                <w:rPr>
                  <w:lang w:val="es-ES_tradnl"/>
                </w:rPr>
                <w:delText>los parámetros de consulta;</w:delText>
              </w:r>
            </w:del>
          </w:p>
          <w:p w14:paraId="344E90DC" w14:textId="77777777" w:rsidR="005B4DDB" w:rsidRPr="00641BDB" w:rsidRDefault="005B4DDB" w:rsidP="00D119C3">
            <w:pPr>
              <w:pStyle w:val="ListParagraph"/>
              <w:numPr>
                <w:ilvl w:val="0"/>
                <w:numId w:val="34"/>
              </w:numPr>
              <w:rPr>
                <w:del w:id="1578" w:author="Author"/>
                <w:lang w:val="es-ES_tradnl"/>
              </w:rPr>
            </w:pPr>
            <w:del w:id="1579" w:author="Author">
              <w:r w:rsidRPr="00641BDB">
                <w:rPr>
                  <w:lang w:val="es-ES_tradnl"/>
                </w:rPr>
                <w:delText>los métodos;</w:delText>
              </w:r>
            </w:del>
          </w:p>
          <w:p w14:paraId="4518159F" w14:textId="77777777" w:rsidR="005B4DDB" w:rsidRPr="00641BDB" w:rsidRDefault="005B4DDB" w:rsidP="00D119C3">
            <w:pPr>
              <w:pStyle w:val="ListParagraph"/>
              <w:numPr>
                <w:ilvl w:val="0"/>
                <w:numId w:val="34"/>
              </w:numPr>
              <w:rPr>
                <w:del w:id="1580" w:author="Author"/>
                <w:lang w:val="es-ES_tradnl"/>
              </w:rPr>
            </w:pPr>
            <w:del w:id="1581" w:author="Author">
              <w:r w:rsidRPr="00641BDB">
                <w:rPr>
                  <w:lang w:val="es-ES_tradnl"/>
                </w:rPr>
                <w:delText xml:space="preserve">los tipos de medios; </w:delText>
              </w:r>
            </w:del>
          </w:p>
          <w:p w14:paraId="48025C76" w14:textId="77777777" w:rsidR="005B4DDB" w:rsidRPr="00641BDB" w:rsidRDefault="005B4DDB" w:rsidP="00D119C3">
            <w:pPr>
              <w:pStyle w:val="ListParagraph"/>
              <w:numPr>
                <w:ilvl w:val="0"/>
                <w:numId w:val="34"/>
              </w:numPr>
              <w:rPr>
                <w:del w:id="1582" w:author="Author"/>
                <w:lang w:val="es-ES_tradnl"/>
              </w:rPr>
            </w:pPr>
            <w:del w:id="1583" w:author="Author">
              <w:r w:rsidRPr="00641BDB">
                <w:rPr>
                  <w:lang w:val="es-ES_tradnl"/>
                </w:rPr>
                <w:delText>la gramática de búsqueda (si se admite alguna);</w:delText>
              </w:r>
            </w:del>
          </w:p>
          <w:p w14:paraId="1DA203B2" w14:textId="77777777" w:rsidR="005B4DDB" w:rsidRPr="00641BDB" w:rsidRDefault="005B4DDB" w:rsidP="00D119C3">
            <w:pPr>
              <w:pStyle w:val="ListParagraph"/>
              <w:numPr>
                <w:ilvl w:val="0"/>
                <w:numId w:val="34"/>
              </w:numPr>
              <w:rPr>
                <w:del w:id="1584" w:author="Author"/>
                <w:lang w:val="es-ES_tradnl"/>
              </w:rPr>
            </w:pPr>
            <w:del w:id="1585" w:author="Author">
              <w:r w:rsidRPr="00641BDB">
                <w:rPr>
                  <w:lang w:val="es-ES_tradnl"/>
                </w:rPr>
                <w:delText>los códigos de estado HTTP;</w:delText>
              </w:r>
            </w:del>
          </w:p>
          <w:p w14:paraId="6B747B8F" w14:textId="77777777" w:rsidR="005B4DDB" w:rsidRPr="00641BDB" w:rsidRDefault="005B4DDB" w:rsidP="00D119C3">
            <w:pPr>
              <w:pStyle w:val="ListParagraph"/>
              <w:numPr>
                <w:ilvl w:val="0"/>
                <w:numId w:val="34"/>
              </w:numPr>
              <w:rPr>
                <w:del w:id="1586" w:author="Author"/>
                <w:lang w:val="es-ES_tradnl"/>
              </w:rPr>
            </w:pPr>
            <w:del w:id="1587" w:author="Author">
              <w:r w:rsidRPr="00641BDB">
                <w:rPr>
                  <w:lang w:val="es-ES_tradnl"/>
                </w:rPr>
                <w:delText>los métodos HTTP;</w:delText>
              </w:r>
            </w:del>
          </w:p>
          <w:p w14:paraId="6EB50A1E" w14:textId="77777777" w:rsidR="005B4DDB" w:rsidRPr="00641BDB" w:rsidRDefault="005B4DDB" w:rsidP="00D119C3">
            <w:pPr>
              <w:pStyle w:val="ListParagraph"/>
              <w:numPr>
                <w:ilvl w:val="0"/>
                <w:numId w:val="34"/>
              </w:numPr>
              <w:rPr>
                <w:del w:id="1588" w:author="Author"/>
                <w:lang w:val="es-ES_tradnl"/>
              </w:rPr>
            </w:pPr>
            <w:del w:id="1589" w:author="Author">
              <w:r w:rsidRPr="00641BDB">
                <w:rPr>
                  <w:lang w:val="es-ES_tradnl"/>
                </w:rPr>
                <w:delText>las restricciones y las características distintivas; y</w:delText>
              </w:r>
            </w:del>
          </w:p>
          <w:p w14:paraId="325213C4" w14:textId="77777777" w:rsidR="005B4DDB" w:rsidRPr="00641BDB" w:rsidRDefault="005B4DDB" w:rsidP="00D119C3">
            <w:pPr>
              <w:pStyle w:val="ListParagraph"/>
              <w:numPr>
                <w:ilvl w:val="0"/>
                <w:numId w:val="34"/>
              </w:numPr>
              <w:rPr>
                <w:del w:id="1590" w:author="Author"/>
                <w:lang w:val="es-ES_tradnl"/>
              </w:rPr>
            </w:pPr>
            <w:del w:id="1591" w:author="Author">
              <w:r w:rsidRPr="00641BDB">
                <w:rPr>
                  <w:lang w:val="es-ES_tradnl"/>
                </w:rPr>
                <w:delText>la seguridad (por ejemplo, los esquemas privados).</w:delText>
              </w:r>
            </w:del>
          </w:p>
        </w:tc>
        <w:tc>
          <w:tcPr>
            <w:tcW w:w="2515" w:type="dxa"/>
          </w:tcPr>
          <w:p w14:paraId="11CD0B37" w14:textId="77777777" w:rsidR="005B4DDB" w:rsidRPr="00641BDB" w:rsidRDefault="005B4DDB" w:rsidP="005B4DDB">
            <w:pPr>
              <w:pStyle w:val="NormalWeb"/>
              <w:rPr>
                <w:del w:id="1592" w:author="Author"/>
                <w:rFonts w:asciiTheme="minorBidi" w:hAnsiTheme="minorBidi" w:cstheme="minorBidi"/>
                <w:szCs w:val="17"/>
                <w:lang w:val="es-ES_tradnl"/>
              </w:rPr>
            </w:pPr>
            <w:del w:id="1593" w:author="Author">
              <w:r w:rsidRPr="00641BDB">
                <w:rPr>
                  <w:rFonts w:asciiTheme="minorBidi" w:hAnsiTheme="minorBidi" w:cstheme="minorBidi"/>
                  <w:szCs w:val="17"/>
                  <w:lang w:val="es-ES_tradnl"/>
                </w:rPr>
                <w:delText>AJ, AX, AAJ, AAX</w:delText>
              </w:r>
            </w:del>
          </w:p>
        </w:tc>
      </w:tr>
      <w:tr w:rsidR="00C23ADF" w:rsidRPr="008516DD" w14:paraId="72AA837E" w14:textId="77777777" w:rsidTr="00D35BA5">
        <w:trPr>
          <w:del w:id="1594" w:author="Author"/>
        </w:trPr>
        <w:tc>
          <w:tcPr>
            <w:tcW w:w="1075" w:type="dxa"/>
          </w:tcPr>
          <w:p w14:paraId="1F48D6E9" w14:textId="77777777" w:rsidR="00C23ADF" w:rsidRPr="00641BDB" w:rsidRDefault="00C23ADF" w:rsidP="000C3E67">
            <w:pPr>
              <w:pStyle w:val="NormalWeb"/>
              <w:spacing w:after="0" w:afterAutospacing="0"/>
              <w:rPr>
                <w:del w:id="1595" w:author="Author"/>
                <w:rFonts w:asciiTheme="minorBidi" w:hAnsiTheme="minorBidi" w:cstheme="minorBidi"/>
                <w:szCs w:val="17"/>
                <w:lang w:val="es-ES_tradnl"/>
              </w:rPr>
            </w:pPr>
            <w:del w:id="1596" w:author="Author">
              <w:r w:rsidRPr="00641BDB">
                <w:rPr>
                  <w:rFonts w:asciiTheme="minorBidi" w:eastAsia="Times New Roman" w:hAnsiTheme="minorBidi" w:cstheme="minorBidi"/>
                  <w:szCs w:val="17"/>
                  <w:lang w:val="es-ES_tradnl"/>
                </w:rPr>
                <w:delText>[RSG-9</w:delText>
              </w:r>
              <w:r w:rsidR="0088276D"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w:delText>
              </w:r>
            </w:del>
          </w:p>
        </w:tc>
        <w:tc>
          <w:tcPr>
            <w:tcW w:w="5670" w:type="dxa"/>
          </w:tcPr>
          <w:p w14:paraId="48695B73" w14:textId="77777777" w:rsidR="00C23ADF" w:rsidRPr="00641BDB" w:rsidRDefault="00D302E2" w:rsidP="003F513B">
            <w:pPr>
              <w:spacing w:before="100" w:beforeAutospacing="1"/>
              <w:jc w:val="both"/>
              <w:rPr>
                <w:del w:id="1597" w:author="Author"/>
                <w:rFonts w:asciiTheme="minorBidi" w:eastAsia="Times New Roman" w:hAnsiTheme="minorBidi" w:cstheme="minorBidi"/>
                <w:szCs w:val="17"/>
                <w:lang w:val="es-ES_tradnl"/>
              </w:rPr>
            </w:pPr>
            <w:del w:id="1598" w:author="Author">
              <w:r w:rsidRPr="00641BDB">
                <w:rPr>
                  <w:rFonts w:asciiTheme="minorBidi" w:eastAsia="Times New Roman" w:hAnsiTheme="minorBidi" w:cstheme="minorBidi"/>
                  <w:szCs w:val="17"/>
                  <w:lang w:val="es-ES_tradnl"/>
                </w:rPr>
                <w:delText>Una API REST DEBE proporcionar la documentación de la API como un contrato de servicio.</w:delText>
              </w:r>
            </w:del>
          </w:p>
        </w:tc>
        <w:tc>
          <w:tcPr>
            <w:tcW w:w="2515" w:type="dxa"/>
          </w:tcPr>
          <w:p w14:paraId="0CE61B1B" w14:textId="77777777" w:rsidR="00C23ADF" w:rsidRPr="00641BDB" w:rsidRDefault="00C23ADF" w:rsidP="000C3E67">
            <w:pPr>
              <w:pStyle w:val="NormalWeb"/>
              <w:spacing w:after="0" w:afterAutospacing="0"/>
              <w:rPr>
                <w:del w:id="1599" w:author="Author"/>
                <w:rFonts w:asciiTheme="minorBidi" w:hAnsiTheme="minorBidi" w:cstheme="minorBidi"/>
                <w:szCs w:val="17"/>
                <w:lang w:val="es-ES_tradnl"/>
              </w:rPr>
            </w:pPr>
            <w:del w:id="1600" w:author="Author">
              <w:r w:rsidRPr="00641BDB">
                <w:rPr>
                  <w:rFonts w:asciiTheme="minorBidi" w:hAnsiTheme="minorBidi" w:cstheme="minorBidi"/>
                  <w:szCs w:val="17"/>
                  <w:lang w:val="es-ES_tradnl"/>
                </w:rPr>
                <w:delText>AJ, AX, AAJ, AAX</w:delText>
              </w:r>
            </w:del>
          </w:p>
        </w:tc>
      </w:tr>
      <w:tr w:rsidR="00C23ADF" w:rsidRPr="008516DD" w14:paraId="448585F1" w14:textId="77777777" w:rsidTr="00D35BA5">
        <w:trPr>
          <w:del w:id="1601" w:author="Author"/>
        </w:trPr>
        <w:tc>
          <w:tcPr>
            <w:tcW w:w="1075" w:type="dxa"/>
          </w:tcPr>
          <w:p w14:paraId="12836AD1" w14:textId="77777777" w:rsidR="00C23ADF" w:rsidRPr="00641BDB" w:rsidRDefault="00C23ADF" w:rsidP="000C3E67">
            <w:pPr>
              <w:pStyle w:val="NormalWeb"/>
              <w:spacing w:after="0" w:afterAutospacing="0"/>
              <w:rPr>
                <w:del w:id="1602" w:author="Author"/>
                <w:rFonts w:asciiTheme="minorBidi" w:hAnsiTheme="minorBidi" w:cstheme="minorBidi"/>
                <w:szCs w:val="17"/>
                <w:lang w:val="es-ES_tradnl"/>
              </w:rPr>
            </w:pPr>
            <w:del w:id="1603" w:author="Author">
              <w:r w:rsidRPr="00641BDB">
                <w:rPr>
                  <w:rFonts w:asciiTheme="minorBidi" w:eastAsia="Times New Roman" w:hAnsiTheme="minorBidi" w:cstheme="minorBidi"/>
                  <w:szCs w:val="17"/>
                  <w:lang w:val="es-ES_tradnl"/>
                </w:rPr>
                <w:delText>[RSG-9</w:delText>
              </w:r>
              <w:r w:rsidR="0088276D"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w:delText>
              </w:r>
            </w:del>
          </w:p>
        </w:tc>
        <w:tc>
          <w:tcPr>
            <w:tcW w:w="5670" w:type="dxa"/>
          </w:tcPr>
          <w:p w14:paraId="56A59915" w14:textId="77777777" w:rsidR="00C23ADF" w:rsidRPr="00641BDB" w:rsidRDefault="00315FC6" w:rsidP="003F513B">
            <w:pPr>
              <w:spacing w:before="100" w:beforeAutospacing="1"/>
              <w:jc w:val="both"/>
              <w:rPr>
                <w:del w:id="1604" w:author="Author"/>
                <w:rFonts w:asciiTheme="minorBidi" w:eastAsia="Times New Roman" w:hAnsiTheme="minorBidi" w:cstheme="minorBidi"/>
                <w:szCs w:val="17"/>
                <w:lang w:val="es-ES_tradnl"/>
              </w:rPr>
            </w:pPr>
            <w:del w:id="1605" w:author="Author">
              <w:r w:rsidRPr="00641BDB">
                <w:rPr>
                  <w:rFonts w:asciiTheme="minorBidi" w:eastAsia="Times New Roman" w:hAnsiTheme="minorBidi" w:cstheme="minorBidi"/>
                  <w:szCs w:val="17"/>
                  <w:lang w:val="es-ES_tradnl"/>
                </w:rPr>
                <w:delText>Toda implementación de una API web que no cumpla con la presente norma DEBE ser documentada explícitamente en el contrato de servicio. Si no se especifica ninguna desviación de una de sus normas en el contrato de servicio, DEBE asumirse que se sigue la presente norma.</w:delText>
              </w:r>
            </w:del>
          </w:p>
        </w:tc>
        <w:tc>
          <w:tcPr>
            <w:tcW w:w="2515" w:type="dxa"/>
          </w:tcPr>
          <w:p w14:paraId="29EEAD92" w14:textId="77777777" w:rsidR="00C23ADF" w:rsidRPr="00641BDB" w:rsidRDefault="00C23ADF" w:rsidP="000C3E67">
            <w:pPr>
              <w:pStyle w:val="NormalWeb"/>
              <w:spacing w:after="0" w:afterAutospacing="0"/>
              <w:rPr>
                <w:del w:id="1606" w:author="Author"/>
                <w:rFonts w:asciiTheme="minorBidi" w:hAnsiTheme="minorBidi" w:cstheme="minorBidi"/>
                <w:szCs w:val="17"/>
                <w:lang w:val="es-ES_tradnl"/>
              </w:rPr>
            </w:pPr>
            <w:del w:id="1607" w:author="Author">
              <w:r w:rsidRPr="00641BDB">
                <w:rPr>
                  <w:rFonts w:asciiTheme="minorBidi" w:hAnsiTheme="minorBidi" w:cstheme="minorBidi"/>
                  <w:szCs w:val="17"/>
                  <w:lang w:val="es-ES_tradnl"/>
                </w:rPr>
                <w:delText>AJ, AX, AAJ, AAX</w:delText>
              </w:r>
            </w:del>
          </w:p>
        </w:tc>
      </w:tr>
      <w:tr w:rsidR="00C23ADF" w:rsidRPr="008516DD" w14:paraId="03A515C3" w14:textId="77777777" w:rsidTr="00D35BA5">
        <w:trPr>
          <w:del w:id="1608" w:author="Author"/>
        </w:trPr>
        <w:tc>
          <w:tcPr>
            <w:tcW w:w="1075" w:type="dxa"/>
          </w:tcPr>
          <w:p w14:paraId="51704877" w14:textId="77777777" w:rsidR="00C23ADF" w:rsidRPr="00641BDB" w:rsidRDefault="00C23ADF" w:rsidP="000C3E67">
            <w:pPr>
              <w:pStyle w:val="NormalWeb"/>
              <w:spacing w:after="0" w:afterAutospacing="0"/>
              <w:rPr>
                <w:del w:id="1609" w:author="Author"/>
                <w:rFonts w:asciiTheme="minorBidi" w:hAnsiTheme="minorBidi" w:cstheme="minorBidi"/>
                <w:szCs w:val="17"/>
                <w:lang w:val="es-ES_tradnl"/>
              </w:rPr>
            </w:pPr>
            <w:del w:id="1610" w:author="Author">
              <w:r w:rsidRPr="00641BDB">
                <w:rPr>
                  <w:rFonts w:asciiTheme="minorBidi" w:eastAsia="Times New Roman" w:hAnsiTheme="minorBidi" w:cstheme="minorBidi"/>
                  <w:szCs w:val="17"/>
                  <w:lang w:val="es-ES_tradnl"/>
                </w:rPr>
                <w:delText>[RSG-9</w:delText>
              </w:r>
              <w:r w:rsidR="0088276D"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5670" w:type="dxa"/>
          </w:tcPr>
          <w:p w14:paraId="5B98D5DF" w14:textId="77777777" w:rsidR="00C23ADF" w:rsidRPr="00641BDB" w:rsidRDefault="009F2951" w:rsidP="003F513B">
            <w:pPr>
              <w:spacing w:before="100" w:beforeAutospacing="1"/>
              <w:jc w:val="both"/>
              <w:rPr>
                <w:del w:id="1611" w:author="Author"/>
                <w:rFonts w:asciiTheme="minorBidi" w:eastAsia="Times New Roman" w:hAnsiTheme="minorBidi" w:cstheme="minorBidi"/>
                <w:szCs w:val="17"/>
                <w:lang w:val="es-ES_tradnl"/>
              </w:rPr>
            </w:pPr>
            <w:del w:id="1612" w:author="Author">
              <w:r w:rsidRPr="00641BDB">
                <w:rPr>
                  <w:rFonts w:asciiTheme="minorBidi" w:eastAsia="Times New Roman" w:hAnsiTheme="minorBidi" w:cstheme="minorBidi"/>
                  <w:szCs w:val="17"/>
                  <w:lang w:val="es-ES_tradnl"/>
                </w:rPr>
                <w:delText>Un contrato de servicio DEBE permitir la generación de código esquemático de cliente API.</w:delText>
              </w:r>
            </w:del>
          </w:p>
        </w:tc>
        <w:tc>
          <w:tcPr>
            <w:tcW w:w="2515" w:type="dxa"/>
          </w:tcPr>
          <w:p w14:paraId="1151A149" w14:textId="77777777" w:rsidR="00C23ADF" w:rsidRPr="00641BDB" w:rsidRDefault="00C23ADF" w:rsidP="000C3E67">
            <w:pPr>
              <w:pStyle w:val="NormalWeb"/>
              <w:spacing w:after="0" w:afterAutospacing="0"/>
              <w:rPr>
                <w:del w:id="1613" w:author="Author"/>
                <w:rFonts w:asciiTheme="minorBidi" w:hAnsiTheme="minorBidi" w:cstheme="minorBidi"/>
                <w:szCs w:val="17"/>
                <w:lang w:val="es-ES_tradnl"/>
              </w:rPr>
            </w:pPr>
            <w:del w:id="1614" w:author="Author">
              <w:r w:rsidRPr="00641BDB">
                <w:rPr>
                  <w:rFonts w:asciiTheme="minorBidi" w:hAnsiTheme="minorBidi" w:cstheme="minorBidi"/>
                  <w:szCs w:val="17"/>
                  <w:lang w:val="es-ES_tradnl"/>
                </w:rPr>
                <w:delText>AJ, AX, AAJ, AAX</w:delText>
              </w:r>
            </w:del>
          </w:p>
        </w:tc>
      </w:tr>
      <w:tr w:rsidR="007516F3" w:rsidRPr="008516DD" w14:paraId="2F8F8667" w14:textId="77777777" w:rsidTr="00D35BA5">
        <w:trPr>
          <w:del w:id="1615" w:author="Author"/>
        </w:trPr>
        <w:tc>
          <w:tcPr>
            <w:tcW w:w="1075" w:type="dxa"/>
          </w:tcPr>
          <w:p w14:paraId="6F407BB4" w14:textId="77777777" w:rsidR="007516F3" w:rsidRPr="00641BDB" w:rsidRDefault="007516F3" w:rsidP="007516F3">
            <w:pPr>
              <w:pStyle w:val="NormalWeb"/>
              <w:spacing w:after="0" w:afterAutospacing="0"/>
              <w:rPr>
                <w:del w:id="1616" w:author="Author"/>
                <w:rFonts w:asciiTheme="minorBidi" w:hAnsiTheme="minorBidi" w:cstheme="minorBidi"/>
                <w:szCs w:val="17"/>
                <w:lang w:val="es-ES_tradnl"/>
              </w:rPr>
            </w:pPr>
            <w:del w:id="1617" w:author="Author">
              <w:r w:rsidRPr="00641BDB">
                <w:rPr>
                  <w:rFonts w:asciiTheme="minorBidi" w:eastAsia="Times New Roman" w:hAnsiTheme="minorBidi" w:cstheme="minorBidi"/>
                  <w:szCs w:val="17"/>
                  <w:lang w:val="es-ES_tradnl"/>
                </w:rPr>
                <w:lastRenderedPageBreak/>
                <w:delText>[RSG-10</w:delText>
              </w:r>
              <w:r w:rsidR="0088276D"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w:delText>
              </w:r>
            </w:del>
          </w:p>
        </w:tc>
        <w:tc>
          <w:tcPr>
            <w:tcW w:w="5670" w:type="dxa"/>
          </w:tcPr>
          <w:p w14:paraId="17D6AC7E" w14:textId="77777777" w:rsidR="007516F3" w:rsidRPr="00641BDB" w:rsidRDefault="007516F3" w:rsidP="003F513B">
            <w:pPr>
              <w:pStyle w:val="NormalWeb"/>
              <w:spacing w:after="0" w:afterAutospacing="0" w:line="276" w:lineRule="auto"/>
              <w:jc w:val="both"/>
              <w:rPr>
                <w:del w:id="1618" w:author="Author"/>
                <w:rFonts w:asciiTheme="minorBidi" w:hAnsiTheme="minorBidi" w:cstheme="minorBidi"/>
                <w:szCs w:val="17"/>
                <w:lang w:val="es-ES_tradnl"/>
              </w:rPr>
            </w:pPr>
            <w:del w:id="1619" w:author="Author">
              <w:r w:rsidRPr="00641BDB">
                <w:rPr>
                  <w:rFonts w:asciiTheme="minorBidi" w:eastAsia="Times New Roman" w:hAnsiTheme="minorBidi" w:cstheme="minorBidi"/>
                  <w:szCs w:val="17"/>
                  <w:lang w:val="es-ES_tradnl"/>
                </w:rPr>
                <w:delText xml:space="preserve">Las API web DEBEN admitir el almacenamiento en caché de los resultados de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y PUEDEN admitir el almacenamiento en caché de los resultados de otros métodos HTTP.</w:delText>
              </w:r>
            </w:del>
          </w:p>
        </w:tc>
        <w:tc>
          <w:tcPr>
            <w:tcW w:w="2515" w:type="dxa"/>
          </w:tcPr>
          <w:p w14:paraId="21A41A3E" w14:textId="77777777" w:rsidR="007516F3" w:rsidRPr="00641BDB" w:rsidRDefault="007516F3" w:rsidP="007516F3">
            <w:pPr>
              <w:pStyle w:val="NormalWeb"/>
              <w:spacing w:after="0" w:afterAutospacing="0"/>
              <w:rPr>
                <w:del w:id="1620" w:author="Author"/>
                <w:rFonts w:asciiTheme="minorBidi" w:hAnsiTheme="minorBidi" w:cstheme="minorBidi"/>
                <w:szCs w:val="17"/>
                <w:lang w:val="es-ES_tradnl"/>
              </w:rPr>
            </w:pPr>
            <w:del w:id="1621" w:author="Author">
              <w:r w:rsidRPr="00641BDB">
                <w:rPr>
                  <w:rFonts w:asciiTheme="minorBidi" w:hAnsiTheme="minorBidi" w:cstheme="minorBidi"/>
                  <w:szCs w:val="17"/>
                  <w:lang w:val="es-ES_tradnl"/>
                </w:rPr>
                <w:delText>AJ, AX, AAJ</w:delText>
              </w:r>
            </w:del>
          </w:p>
        </w:tc>
      </w:tr>
      <w:tr w:rsidR="00C23ADF" w:rsidRPr="008516DD" w14:paraId="685A4A1A" w14:textId="77777777" w:rsidTr="00D35BA5">
        <w:trPr>
          <w:del w:id="1622" w:author="Author"/>
        </w:trPr>
        <w:tc>
          <w:tcPr>
            <w:tcW w:w="1075" w:type="dxa"/>
          </w:tcPr>
          <w:p w14:paraId="3023FB01" w14:textId="77777777" w:rsidR="00C23ADF" w:rsidRPr="00641BDB" w:rsidRDefault="00C23ADF" w:rsidP="000C3E67">
            <w:pPr>
              <w:pStyle w:val="NormalWeb"/>
              <w:spacing w:after="0" w:afterAutospacing="0"/>
              <w:rPr>
                <w:del w:id="1623" w:author="Author"/>
                <w:rFonts w:asciiTheme="minorBidi" w:hAnsiTheme="minorBidi" w:cstheme="minorBidi"/>
                <w:szCs w:val="17"/>
                <w:lang w:val="es-ES_tradnl"/>
              </w:rPr>
            </w:pPr>
            <w:del w:id="1624" w:author="Author">
              <w:r w:rsidRPr="00641BDB">
                <w:rPr>
                  <w:rFonts w:asciiTheme="minorBidi" w:eastAsia="Times New Roman" w:hAnsiTheme="minorBidi" w:cstheme="minorBidi"/>
                  <w:szCs w:val="17"/>
                  <w:lang w:val="es-ES_tradnl"/>
                </w:rPr>
                <w:delText>[RSG-11</w:delText>
              </w:r>
              <w:r w:rsidR="0088276D"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5670" w:type="dxa"/>
          </w:tcPr>
          <w:p w14:paraId="6F612A2E" w14:textId="77777777" w:rsidR="00C23ADF" w:rsidRPr="00641BDB" w:rsidRDefault="00EF0607" w:rsidP="003F513B">
            <w:pPr>
              <w:pStyle w:val="NormalWeb"/>
              <w:spacing w:after="0" w:afterAutospacing="0" w:line="276" w:lineRule="auto"/>
              <w:jc w:val="both"/>
              <w:rPr>
                <w:del w:id="1625" w:author="Author"/>
                <w:rFonts w:asciiTheme="minorBidi" w:hAnsiTheme="minorBidi" w:cstheme="minorBidi"/>
                <w:szCs w:val="17"/>
                <w:lang w:val="es-ES_tradnl"/>
              </w:rPr>
            </w:pPr>
            <w:del w:id="1626" w:author="Author">
              <w:r w:rsidRPr="00641BDB">
                <w:rPr>
                  <w:rFonts w:asciiTheme="minorBidi" w:eastAsia="Times New Roman" w:hAnsiTheme="minorBidi" w:cstheme="minorBidi"/>
                  <w:szCs w:val="17"/>
                  <w:lang w:val="es-ES_tradnl"/>
                </w:rPr>
                <w:delText xml:space="preserve">Si una API web es compatible con la gestión de preferencias, en el contrato de servicio DEBE </w:delText>
              </w:r>
              <w:r w:rsidR="005329D7" w:rsidRPr="00641BDB">
                <w:rPr>
                  <w:rFonts w:asciiTheme="minorBidi" w:eastAsia="Times New Roman" w:hAnsiTheme="minorBidi" w:cstheme="minorBidi"/>
                  <w:szCs w:val="17"/>
                  <w:lang w:val="es-ES_tradnl"/>
                </w:rPr>
                <w:delText>indicarse</w:delText>
              </w:r>
              <w:r w:rsidR="005329D7"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 xml:space="preserve">la nomenclatura de las preferencias que PUEDEN establecerse mediante el encabezado </w:delText>
              </w:r>
              <w:r w:rsidRPr="00641BDB">
                <w:rPr>
                  <w:rFonts w:ascii="Courier New" w:eastAsia="Times New Roman" w:hAnsi="Courier New" w:cs="Courier New"/>
                  <w:szCs w:val="17"/>
                  <w:lang w:val="es-ES_tradnl"/>
                </w:rPr>
                <w:delText>Prefer</w:delText>
              </w:r>
              <w:r w:rsidRPr="00641BDB">
                <w:rPr>
                  <w:rFonts w:asciiTheme="minorBidi" w:eastAsia="Times New Roman" w:hAnsiTheme="minorBidi" w:cstheme="minorBidi"/>
                  <w:szCs w:val="17"/>
                  <w:lang w:val="es-ES_tradnl"/>
                </w:rPr>
                <w:delText>.</w:delText>
              </w:r>
            </w:del>
          </w:p>
        </w:tc>
        <w:tc>
          <w:tcPr>
            <w:tcW w:w="2515" w:type="dxa"/>
          </w:tcPr>
          <w:p w14:paraId="7D9C1839" w14:textId="77777777" w:rsidR="00C23ADF" w:rsidRPr="00641BDB" w:rsidRDefault="00C23ADF" w:rsidP="000C3E67">
            <w:pPr>
              <w:pStyle w:val="NormalWeb"/>
              <w:spacing w:after="0" w:afterAutospacing="0"/>
              <w:rPr>
                <w:del w:id="1627" w:author="Author"/>
                <w:rFonts w:asciiTheme="minorBidi" w:hAnsiTheme="minorBidi" w:cstheme="minorBidi"/>
                <w:szCs w:val="17"/>
                <w:lang w:val="es-ES_tradnl"/>
              </w:rPr>
            </w:pPr>
            <w:del w:id="1628" w:author="Author">
              <w:r w:rsidRPr="00641BDB">
                <w:rPr>
                  <w:rFonts w:asciiTheme="minorBidi" w:hAnsiTheme="minorBidi" w:cstheme="minorBidi"/>
                  <w:szCs w:val="17"/>
                  <w:lang w:val="es-ES_tradnl"/>
                </w:rPr>
                <w:delText>AAJ, AAX, AJ, AX</w:delText>
              </w:r>
            </w:del>
          </w:p>
        </w:tc>
      </w:tr>
      <w:tr w:rsidR="001F7F02" w:rsidRPr="008516DD" w14:paraId="4C33814A" w14:textId="77777777" w:rsidTr="00D35BA5">
        <w:trPr>
          <w:del w:id="1629" w:author="Author"/>
        </w:trPr>
        <w:tc>
          <w:tcPr>
            <w:tcW w:w="1075" w:type="dxa"/>
          </w:tcPr>
          <w:p w14:paraId="6AD9A9F9" w14:textId="77777777" w:rsidR="001F7F02" w:rsidRPr="00641BDB" w:rsidRDefault="001F7F02" w:rsidP="001F7F02">
            <w:pPr>
              <w:pStyle w:val="NormalWeb"/>
              <w:spacing w:after="0" w:afterAutospacing="0"/>
              <w:rPr>
                <w:del w:id="1630" w:author="Author"/>
                <w:rFonts w:asciiTheme="minorBidi" w:hAnsiTheme="minorBidi" w:cstheme="minorBidi"/>
                <w:szCs w:val="17"/>
                <w:lang w:val="es-ES_tradnl"/>
              </w:rPr>
            </w:pPr>
            <w:del w:id="1631" w:author="Author">
              <w:r w:rsidRPr="00641BDB">
                <w:rPr>
                  <w:rFonts w:asciiTheme="minorBidi" w:eastAsia="Times New Roman" w:hAnsiTheme="minorBidi" w:cstheme="minorBidi"/>
                  <w:szCs w:val="17"/>
                  <w:lang w:val="es-ES_tradnl"/>
                </w:rPr>
                <w:delText>[RSG-11</w:delText>
              </w:r>
              <w:r w:rsidR="0088276D"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5670" w:type="dxa"/>
          </w:tcPr>
          <w:p w14:paraId="3B5AB031" w14:textId="77777777" w:rsidR="001F7F02" w:rsidRPr="00641BDB" w:rsidRDefault="001F7F02" w:rsidP="003F513B">
            <w:pPr>
              <w:spacing w:before="100" w:beforeAutospacing="1"/>
              <w:jc w:val="both"/>
              <w:rPr>
                <w:del w:id="1632" w:author="Author"/>
                <w:rFonts w:asciiTheme="minorBidi" w:eastAsia="Times New Roman" w:hAnsiTheme="minorBidi" w:cstheme="minorBidi"/>
                <w:szCs w:val="17"/>
                <w:lang w:val="es-ES_tradnl"/>
              </w:rPr>
            </w:pPr>
            <w:del w:id="1633" w:author="Author">
              <w:r w:rsidRPr="00641BDB">
                <w:rPr>
                  <w:rFonts w:asciiTheme="minorBidi" w:eastAsia="Times New Roman" w:hAnsiTheme="minorBidi" w:cstheme="minorBidi"/>
                  <w:szCs w:val="17"/>
                  <w:lang w:val="es-ES_tradnl"/>
                </w:rPr>
                <w:delText xml:space="preserve">Si una API web permite la traducción de datos, DEBE admitir el encabezado de petición HTTP </w:delText>
              </w:r>
              <w:r w:rsidRPr="00641BDB">
                <w:rPr>
                  <w:rFonts w:ascii="Courier New" w:eastAsia="Times New Roman" w:hAnsi="Courier New" w:cs="Courier New"/>
                  <w:szCs w:val="17"/>
                  <w:lang w:val="es-ES_tradnl"/>
                </w:rPr>
                <w:delText>Accept-Language</w:delText>
              </w:r>
              <w:r w:rsidRPr="00641BDB">
                <w:rPr>
                  <w:rFonts w:asciiTheme="minorBidi" w:eastAsia="Times New Roman" w:hAnsiTheme="minorBidi" w:cstheme="minorBidi"/>
                  <w:szCs w:val="17"/>
                  <w:lang w:val="es-ES_tradnl"/>
                </w:rPr>
                <w:delText xml:space="preserve"> con el que se indica el conjunto de lenguas naturales preferidas para la respuesta, conforme a lo especificado en la Norma RFC 7231 del IETF.</w:delText>
              </w:r>
            </w:del>
          </w:p>
        </w:tc>
        <w:tc>
          <w:tcPr>
            <w:tcW w:w="2515" w:type="dxa"/>
          </w:tcPr>
          <w:p w14:paraId="21260FA9" w14:textId="77777777" w:rsidR="001F7F02" w:rsidRPr="00641BDB" w:rsidRDefault="001F7F02" w:rsidP="001F7F02">
            <w:pPr>
              <w:pStyle w:val="NormalWeb"/>
              <w:spacing w:after="0" w:afterAutospacing="0"/>
              <w:rPr>
                <w:del w:id="1634" w:author="Author"/>
                <w:rFonts w:asciiTheme="minorBidi" w:hAnsiTheme="minorBidi" w:cstheme="minorBidi"/>
                <w:szCs w:val="17"/>
                <w:lang w:val="es-ES_tradnl"/>
              </w:rPr>
            </w:pPr>
            <w:del w:id="1635" w:author="Author">
              <w:r w:rsidRPr="00641BDB">
                <w:rPr>
                  <w:rFonts w:asciiTheme="minorBidi" w:hAnsiTheme="minorBidi" w:cstheme="minorBidi"/>
                  <w:szCs w:val="17"/>
                  <w:lang w:val="es-ES_tradnl"/>
                </w:rPr>
                <w:delText>AAJ, AAX, AJ, AX</w:delText>
              </w:r>
            </w:del>
          </w:p>
        </w:tc>
      </w:tr>
      <w:tr w:rsidR="00C23ADF" w:rsidRPr="008516DD" w14:paraId="2FF6D04A" w14:textId="77777777" w:rsidTr="00D35BA5">
        <w:trPr>
          <w:del w:id="1636" w:author="Author"/>
        </w:trPr>
        <w:tc>
          <w:tcPr>
            <w:tcW w:w="1075" w:type="dxa"/>
          </w:tcPr>
          <w:p w14:paraId="6EF3C4E1" w14:textId="77777777" w:rsidR="00C23ADF" w:rsidRPr="00641BDB" w:rsidRDefault="00C23ADF" w:rsidP="000C3E67">
            <w:pPr>
              <w:pStyle w:val="NormalWeb"/>
              <w:spacing w:after="0" w:afterAutospacing="0"/>
              <w:rPr>
                <w:del w:id="1637" w:author="Author"/>
                <w:rFonts w:asciiTheme="minorBidi" w:hAnsiTheme="minorBidi" w:cstheme="minorBidi"/>
                <w:szCs w:val="17"/>
                <w:lang w:val="es-ES_tradnl"/>
              </w:rPr>
            </w:pPr>
            <w:del w:id="1638" w:author="Author">
              <w:r w:rsidRPr="00641BDB">
                <w:rPr>
                  <w:rFonts w:asciiTheme="minorBidi" w:hAnsiTheme="minorBidi" w:cstheme="minorBidi"/>
                  <w:szCs w:val="17"/>
                  <w:lang w:val="es-ES_tradnl"/>
                </w:rPr>
                <w:delText>[RSG-11</w:delText>
              </w:r>
              <w:r w:rsidR="0088276D" w:rsidRPr="00641BDB">
                <w:rPr>
                  <w:rFonts w:asciiTheme="minorBidi" w:hAnsiTheme="minorBidi" w:cstheme="minorBidi"/>
                  <w:szCs w:val="17"/>
                  <w:lang w:val="es-ES_tradnl"/>
                </w:rPr>
                <w:delText>6</w:delText>
              </w:r>
              <w:r w:rsidRPr="00641BDB">
                <w:rPr>
                  <w:rFonts w:asciiTheme="minorBidi" w:hAnsiTheme="minorBidi" w:cstheme="minorBidi"/>
                  <w:szCs w:val="17"/>
                  <w:lang w:val="es-ES_tradnl"/>
                </w:rPr>
                <w:delText>]</w:delText>
              </w:r>
            </w:del>
          </w:p>
        </w:tc>
        <w:tc>
          <w:tcPr>
            <w:tcW w:w="5670" w:type="dxa"/>
          </w:tcPr>
          <w:p w14:paraId="18D4D324" w14:textId="77777777" w:rsidR="00C23ADF" w:rsidRPr="00641BDB" w:rsidRDefault="00112C28" w:rsidP="003F513B">
            <w:pPr>
              <w:jc w:val="both"/>
              <w:rPr>
                <w:del w:id="1639" w:author="Author"/>
                <w:rFonts w:asciiTheme="minorBidi" w:hAnsiTheme="minorBidi" w:cstheme="minorBidi"/>
                <w:szCs w:val="17"/>
                <w:lang w:val="es-ES_tradnl"/>
              </w:rPr>
            </w:pPr>
            <w:del w:id="1640" w:author="Author">
              <w:r w:rsidRPr="00641BDB">
                <w:rPr>
                  <w:rFonts w:asciiTheme="minorBidi" w:eastAsia="Times New Roman" w:hAnsiTheme="minorBidi" w:cstheme="minorBidi"/>
                  <w:szCs w:val="17"/>
                  <w:lang w:val="es-ES_tradnl"/>
                </w:rPr>
                <w:delText>Confidencialidad: las API y su información DEBEN ser identificadas, clasificadas y protegidas en todo momento frente a acciones no autorizadas de acceso, difusión e interceptación. DEBEN seguirse los principios de mínimos privilegios, cero confianza, necesidad de conocer y necesidad de compartir.</w:delText>
              </w:r>
            </w:del>
          </w:p>
        </w:tc>
        <w:tc>
          <w:tcPr>
            <w:tcW w:w="2515" w:type="dxa"/>
          </w:tcPr>
          <w:p w14:paraId="37B4D908" w14:textId="77777777" w:rsidR="00C23ADF" w:rsidRPr="00641BDB" w:rsidRDefault="00C23ADF" w:rsidP="000C3E67">
            <w:pPr>
              <w:pStyle w:val="NormalWeb"/>
              <w:spacing w:after="0" w:afterAutospacing="0"/>
              <w:rPr>
                <w:del w:id="1641" w:author="Author"/>
                <w:rFonts w:asciiTheme="minorBidi" w:hAnsiTheme="minorBidi" w:cstheme="minorBidi"/>
                <w:szCs w:val="17"/>
                <w:lang w:val="es-ES_tradnl"/>
              </w:rPr>
            </w:pPr>
            <w:del w:id="1642" w:author="Author">
              <w:r w:rsidRPr="00641BDB">
                <w:rPr>
                  <w:rFonts w:asciiTheme="minorBidi" w:hAnsiTheme="minorBidi" w:cstheme="minorBidi"/>
                  <w:szCs w:val="17"/>
                  <w:lang w:val="es-ES_tradnl"/>
                </w:rPr>
                <w:delText>AAJ, AAX, AJ, AX</w:delText>
              </w:r>
            </w:del>
          </w:p>
        </w:tc>
      </w:tr>
      <w:tr w:rsidR="002F4B1F" w:rsidRPr="008516DD" w14:paraId="14B26FA9" w14:textId="77777777" w:rsidTr="00D35BA5">
        <w:trPr>
          <w:del w:id="1643" w:author="Author"/>
        </w:trPr>
        <w:tc>
          <w:tcPr>
            <w:tcW w:w="1075" w:type="dxa"/>
          </w:tcPr>
          <w:p w14:paraId="2AA16C31" w14:textId="77777777" w:rsidR="002F4B1F" w:rsidRPr="00641BDB" w:rsidRDefault="002F4B1F" w:rsidP="002F4B1F">
            <w:pPr>
              <w:pStyle w:val="NormalWeb"/>
              <w:spacing w:after="0" w:afterAutospacing="0"/>
              <w:rPr>
                <w:del w:id="1644" w:author="Author"/>
                <w:rFonts w:asciiTheme="minorBidi" w:hAnsiTheme="minorBidi" w:cstheme="minorBidi"/>
                <w:szCs w:val="17"/>
                <w:lang w:val="es-ES_tradnl"/>
              </w:rPr>
            </w:pPr>
            <w:del w:id="1645" w:author="Author">
              <w:r w:rsidRPr="00641BDB">
                <w:rPr>
                  <w:rFonts w:asciiTheme="minorBidi" w:hAnsiTheme="minorBidi" w:cstheme="minorBidi"/>
                  <w:szCs w:val="17"/>
                  <w:lang w:val="es-ES_tradnl"/>
                </w:rPr>
                <w:delText>[RSG-11</w:delText>
              </w:r>
              <w:r w:rsidR="0088276D" w:rsidRPr="00641BDB">
                <w:rPr>
                  <w:rFonts w:asciiTheme="minorBidi" w:hAnsiTheme="minorBidi" w:cstheme="minorBidi"/>
                  <w:szCs w:val="17"/>
                  <w:lang w:val="es-ES_tradnl"/>
                </w:rPr>
                <w:delText>7</w:delText>
              </w:r>
              <w:r w:rsidRPr="00641BDB">
                <w:rPr>
                  <w:rFonts w:asciiTheme="minorBidi" w:hAnsiTheme="minorBidi" w:cstheme="minorBidi"/>
                  <w:szCs w:val="17"/>
                  <w:lang w:val="es-ES_tradnl"/>
                </w:rPr>
                <w:delText>]</w:delText>
              </w:r>
            </w:del>
          </w:p>
        </w:tc>
        <w:tc>
          <w:tcPr>
            <w:tcW w:w="5670" w:type="dxa"/>
          </w:tcPr>
          <w:p w14:paraId="0DC06E51" w14:textId="77777777" w:rsidR="002F4B1F" w:rsidRPr="00641BDB" w:rsidRDefault="002F4B1F" w:rsidP="003F513B">
            <w:pPr>
              <w:jc w:val="both"/>
              <w:rPr>
                <w:del w:id="1646" w:author="Author"/>
                <w:rFonts w:asciiTheme="minorBidi" w:hAnsiTheme="minorBidi" w:cstheme="minorBidi"/>
                <w:szCs w:val="17"/>
                <w:lang w:val="es-ES_tradnl"/>
              </w:rPr>
            </w:pPr>
            <w:del w:id="1647" w:author="Author">
              <w:r w:rsidRPr="00641BDB">
                <w:rPr>
                  <w:rFonts w:asciiTheme="minorBidi" w:eastAsia="Times New Roman" w:hAnsiTheme="minorBidi" w:cstheme="minorBidi"/>
                  <w:szCs w:val="17"/>
                  <w:lang w:val="es-ES_tradnl"/>
                </w:rPr>
                <w:delText>Garantía de integridad: las API y su información DEBEN estar protegidas contra acciones no autorizadas de modificación, duplicación, corrupción y destrucción. La modificación de la información DEBE realizarse mediante transacciones e interfaces aprobadas. La actualización de los sistemas DEBE llevarse a cabo mediante procesos aprobados de gestión de la configuración, gestión de cambios y gestión de parches.</w:delText>
              </w:r>
            </w:del>
          </w:p>
        </w:tc>
        <w:tc>
          <w:tcPr>
            <w:tcW w:w="2515" w:type="dxa"/>
          </w:tcPr>
          <w:p w14:paraId="2A54DD16" w14:textId="77777777" w:rsidR="002F4B1F" w:rsidRPr="00641BDB" w:rsidRDefault="002F4B1F" w:rsidP="002F4B1F">
            <w:pPr>
              <w:pStyle w:val="NormalWeb"/>
              <w:spacing w:after="0" w:afterAutospacing="0"/>
              <w:rPr>
                <w:del w:id="1648" w:author="Author"/>
                <w:rFonts w:asciiTheme="minorBidi" w:hAnsiTheme="minorBidi" w:cstheme="minorBidi"/>
                <w:szCs w:val="17"/>
                <w:lang w:val="es-ES_tradnl"/>
              </w:rPr>
            </w:pPr>
            <w:del w:id="1649" w:author="Author">
              <w:r w:rsidRPr="00641BDB">
                <w:rPr>
                  <w:rFonts w:asciiTheme="minorBidi" w:hAnsiTheme="minorBidi" w:cstheme="minorBidi"/>
                  <w:szCs w:val="17"/>
                  <w:lang w:val="es-ES_tradnl"/>
                </w:rPr>
                <w:delText>AAJ, AAX, AJ, AX</w:delText>
              </w:r>
            </w:del>
          </w:p>
        </w:tc>
      </w:tr>
      <w:tr w:rsidR="002A4648" w:rsidRPr="008516DD" w14:paraId="56A1BEA6" w14:textId="77777777" w:rsidTr="00D35BA5">
        <w:trPr>
          <w:del w:id="1650" w:author="Author"/>
        </w:trPr>
        <w:tc>
          <w:tcPr>
            <w:tcW w:w="1075" w:type="dxa"/>
          </w:tcPr>
          <w:p w14:paraId="1C7251A1" w14:textId="77777777" w:rsidR="002A4648" w:rsidRPr="00641BDB" w:rsidRDefault="002A4648" w:rsidP="002A4648">
            <w:pPr>
              <w:pStyle w:val="NormalWeb"/>
              <w:spacing w:after="0" w:afterAutospacing="0"/>
              <w:rPr>
                <w:del w:id="1651" w:author="Author"/>
                <w:rFonts w:asciiTheme="minorBidi" w:hAnsiTheme="minorBidi" w:cstheme="minorBidi"/>
                <w:szCs w:val="17"/>
                <w:lang w:val="es-ES_tradnl"/>
              </w:rPr>
            </w:pPr>
            <w:del w:id="1652" w:author="Author">
              <w:r w:rsidRPr="00641BDB">
                <w:rPr>
                  <w:rFonts w:asciiTheme="minorBidi" w:hAnsiTheme="minorBidi" w:cstheme="minorBidi"/>
                  <w:szCs w:val="17"/>
                  <w:lang w:val="es-ES_tradnl"/>
                </w:rPr>
                <w:delText>[RSG-11</w:delText>
              </w:r>
              <w:r w:rsidR="0088276D" w:rsidRPr="00641BDB">
                <w:rPr>
                  <w:rFonts w:asciiTheme="minorBidi" w:hAnsiTheme="minorBidi" w:cstheme="minorBidi"/>
                  <w:szCs w:val="17"/>
                  <w:lang w:val="es-ES_tradnl"/>
                </w:rPr>
                <w:delText>8</w:delText>
              </w:r>
              <w:r w:rsidRPr="00641BDB">
                <w:rPr>
                  <w:rFonts w:asciiTheme="minorBidi" w:hAnsiTheme="minorBidi" w:cstheme="minorBidi"/>
                  <w:szCs w:val="17"/>
                  <w:lang w:val="es-ES_tradnl"/>
                </w:rPr>
                <w:delText>]</w:delText>
              </w:r>
            </w:del>
          </w:p>
        </w:tc>
        <w:tc>
          <w:tcPr>
            <w:tcW w:w="5670" w:type="dxa"/>
          </w:tcPr>
          <w:p w14:paraId="68B25FE8" w14:textId="77777777" w:rsidR="002A4648" w:rsidRPr="00641BDB" w:rsidRDefault="002A4648" w:rsidP="003F513B">
            <w:pPr>
              <w:jc w:val="both"/>
              <w:rPr>
                <w:del w:id="1653" w:author="Author"/>
                <w:rFonts w:asciiTheme="minorBidi" w:hAnsiTheme="minorBidi" w:cstheme="minorBidi"/>
                <w:szCs w:val="17"/>
                <w:lang w:val="es-ES_tradnl"/>
              </w:rPr>
            </w:pPr>
            <w:del w:id="1654" w:author="Author">
              <w:r w:rsidRPr="00641BDB">
                <w:rPr>
                  <w:rFonts w:asciiTheme="minorBidi" w:eastAsia="Times New Roman" w:hAnsiTheme="minorBidi" w:cstheme="minorBidi"/>
                  <w:szCs w:val="17"/>
                  <w:lang w:val="es-ES_tradnl"/>
                </w:rPr>
                <w:delText>Disponibilidad: las API y su información DEBEN estar disponibles para los usuarios autorizados en el debido momento, conforme se especifica en los acuerdos de nivel de servicio, las políticas de control de acceso y los procesos operativos definidos.</w:delText>
              </w:r>
            </w:del>
          </w:p>
        </w:tc>
        <w:tc>
          <w:tcPr>
            <w:tcW w:w="2515" w:type="dxa"/>
          </w:tcPr>
          <w:p w14:paraId="1E163FFE" w14:textId="77777777" w:rsidR="002A4648" w:rsidRPr="00641BDB" w:rsidRDefault="002A4648" w:rsidP="002A4648">
            <w:pPr>
              <w:pStyle w:val="NormalWeb"/>
              <w:spacing w:after="0" w:afterAutospacing="0"/>
              <w:rPr>
                <w:del w:id="1655" w:author="Author"/>
                <w:rFonts w:asciiTheme="minorBidi" w:hAnsiTheme="minorBidi" w:cstheme="minorBidi"/>
                <w:szCs w:val="17"/>
                <w:lang w:val="es-ES_tradnl"/>
              </w:rPr>
            </w:pPr>
            <w:del w:id="1656" w:author="Author">
              <w:r w:rsidRPr="00641BDB">
                <w:rPr>
                  <w:rFonts w:asciiTheme="minorBidi" w:hAnsiTheme="minorBidi" w:cstheme="minorBidi"/>
                  <w:szCs w:val="17"/>
                  <w:lang w:val="es-ES_tradnl"/>
                </w:rPr>
                <w:delText>AAJ, AAX, AJ, AX</w:delText>
              </w:r>
            </w:del>
          </w:p>
        </w:tc>
      </w:tr>
      <w:tr w:rsidR="00C23ADF" w:rsidRPr="008516DD" w14:paraId="5ED11028" w14:textId="77777777" w:rsidTr="00D35BA5">
        <w:trPr>
          <w:del w:id="1657" w:author="Author"/>
        </w:trPr>
        <w:tc>
          <w:tcPr>
            <w:tcW w:w="1075" w:type="dxa"/>
          </w:tcPr>
          <w:p w14:paraId="161BDC2B" w14:textId="77777777" w:rsidR="00C23ADF" w:rsidRPr="00641BDB" w:rsidRDefault="00C23ADF" w:rsidP="000C3E67">
            <w:pPr>
              <w:pStyle w:val="NormalWeb"/>
              <w:spacing w:after="0" w:afterAutospacing="0"/>
              <w:rPr>
                <w:del w:id="1658" w:author="Author"/>
                <w:rFonts w:asciiTheme="minorBidi" w:hAnsiTheme="minorBidi" w:cstheme="minorBidi"/>
                <w:szCs w:val="17"/>
                <w:lang w:val="es-ES_tradnl"/>
              </w:rPr>
            </w:pPr>
            <w:del w:id="1659" w:author="Author">
              <w:r w:rsidRPr="00641BDB">
                <w:rPr>
                  <w:rFonts w:asciiTheme="minorBidi" w:hAnsiTheme="minorBidi" w:cstheme="minorBidi"/>
                  <w:szCs w:val="17"/>
                  <w:lang w:val="es-ES_tradnl"/>
                </w:rPr>
                <w:delText>[RSG-11</w:delText>
              </w:r>
              <w:r w:rsidR="0088276D" w:rsidRPr="00641BDB">
                <w:rPr>
                  <w:rFonts w:asciiTheme="minorBidi" w:hAnsiTheme="minorBidi" w:cstheme="minorBidi"/>
                  <w:szCs w:val="17"/>
                  <w:lang w:val="es-ES_tradnl"/>
                </w:rPr>
                <w:delText>9</w:delText>
              </w:r>
              <w:r w:rsidRPr="00641BDB">
                <w:rPr>
                  <w:rFonts w:asciiTheme="minorBidi" w:hAnsiTheme="minorBidi" w:cstheme="minorBidi"/>
                  <w:szCs w:val="17"/>
                  <w:lang w:val="es-ES_tradnl"/>
                </w:rPr>
                <w:delText>]</w:delText>
              </w:r>
            </w:del>
          </w:p>
        </w:tc>
        <w:tc>
          <w:tcPr>
            <w:tcW w:w="5670" w:type="dxa"/>
          </w:tcPr>
          <w:p w14:paraId="45DA2CBF" w14:textId="77777777" w:rsidR="00C23ADF" w:rsidRPr="00641BDB" w:rsidRDefault="00223797" w:rsidP="003F513B">
            <w:pPr>
              <w:jc w:val="both"/>
              <w:rPr>
                <w:del w:id="1660" w:author="Author"/>
                <w:rFonts w:asciiTheme="minorBidi" w:hAnsiTheme="minorBidi" w:cstheme="minorBidi"/>
                <w:szCs w:val="17"/>
                <w:lang w:val="es-ES_tradnl"/>
              </w:rPr>
            </w:pPr>
            <w:del w:id="1661" w:author="Author">
              <w:r w:rsidRPr="00641BDB">
                <w:rPr>
                  <w:rFonts w:asciiTheme="minorBidi" w:hAnsiTheme="minorBidi" w:cstheme="minorBidi"/>
                  <w:szCs w:val="17"/>
                  <w:lang w:val="es-ES_tradnl"/>
                </w:rPr>
                <w:delText>No repudio: toda transacción procesada o acción realizada por las API DEBE garantizar el no repudio mediante la auditoría, autorización y autenticación adecuadas, rutas seguras y servicios y mecanismos de no repudio.</w:delText>
              </w:r>
            </w:del>
          </w:p>
        </w:tc>
        <w:tc>
          <w:tcPr>
            <w:tcW w:w="2515" w:type="dxa"/>
          </w:tcPr>
          <w:p w14:paraId="5DF36E08" w14:textId="77777777" w:rsidR="00C23ADF" w:rsidRPr="00641BDB" w:rsidRDefault="00C23ADF" w:rsidP="000C3E67">
            <w:pPr>
              <w:pStyle w:val="NormalWeb"/>
              <w:spacing w:after="0" w:afterAutospacing="0"/>
              <w:rPr>
                <w:del w:id="1662" w:author="Author"/>
                <w:rFonts w:asciiTheme="minorBidi" w:hAnsiTheme="minorBidi" w:cstheme="minorBidi"/>
                <w:szCs w:val="17"/>
                <w:lang w:val="es-ES_tradnl"/>
              </w:rPr>
            </w:pPr>
            <w:del w:id="1663" w:author="Author">
              <w:r w:rsidRPr="00641BDB">
                <w:rPr>
                  <w:rFonts w:asciiTheme="minorBidi" w:hAnsiTheme="minorBidi" w:cstheme="minorBidi"/>
                  <w:szCs w:val="17"/>
                  <w:lang w:val="es-ES_tradnl"/>
                </w:rPr>
                <w:delText>AAJ, AAX, AJ, AX</w:delText>
              </w:r>
            </w:del>
          </w:p>
        </w:tc>
      </w:tr>
      <w:tr w:rsidR="00F80C57" w:rsidRPr="008516DD" w14:paraId="62E8FCC1" w14:textId="77777777" w:rsidTr="00D35BA5">
        <w:trPr>
          <w:del w:id="1664" w:author="Author"/>
        </w:trPr>
        <w:tc>
          <w:tcPr>
            <w:tcW w:w="1075" w:type="dxa"/>
          </w:tcPr>
          <w:p w14:paraId="1565B3EA" w14:textId="77777777" w:rsidR="00F80C57" w:rsidRPr="00641BDB" w:rsidRDefault="00F80C57" w:rsidP="00F80C57">
            <w:pPr>
              <w:pStyle w:val="NormalWeb"/>
              <w:spacing w:after="0" w:afterAutospacing="0"/>
              <w:rPr>
                <w:del w:id="1665" w:author="Author"/>
                <w:rFonts w:asciiTheme="minorBidi" w:hAnsiTheme="minorBidi" w:cstheme="minorBidi"/>
                <w:szCs w:val="17"/>
                <w:lang w:val="es-ES_tradnl"/>
              </w:rPr>
            </w:pPr>
            <w:del w:id="1666" w:author="Author">
              <w:r w:rsidRPr="00641BDB">
                <w:rPr>
                  <w:rFonts w:asciiTheme="minorBidi" w:hAnsiTheme="minorBidi" w:cstheme="minorBidi"/>
                  <w:szCs w:val="17"/>
                  <w:lang w:val="es-ES_tradnl"/>
                </w:rPr>
                <w:delText>[RSG-1</w:delText>
              </w:r>
              <w:r w:rsidR="0088276D" w:rsidRPr="00641BDB">
                <w:rPr>
                  <w:rFonts w:asciiTheme="minorBidi" w:hAnsiTheme="minorBidi" w:cstheme="minorBidi"/>
                  <w:szCs w:val="17"/>
                  <w:lang w:val="es-ES_tradnl"/>
                </w:rPr>
                <w:delText>20</w:delText>
              </w:r>
              <w:r w:rsidRPr="00641BDB">
                <w:rPr>
                  <w:rFonts w:asciiTheme="minorBidi" w:hAnsiTheme="minorBidi" w:cstheme="minorBidi"/>
                  <w:szCs w:val="17"/>
                  <w:lang w:val="es-ES_tradnl"/>
                </w:rPr>
                <w:delText>]</w:delText>
              </w:r>
            </w:del>
          </w:p>
        </w:tc>
        <w:tc>
          <w:tcPr>
            <w:tcW w:w="5670" w:type="dxa"/>
          </w:tcPr>
          <w:p w14:paraId="79B3C244" w14:textId="77777777" w:rsidR="00F80C57" w:rsidRPr="00641BDB" w:rsidRDefault="00F80C57" w:rsidP="003F513B">
            <w:pPr>
              <w:jc w:val="both"/>
              <w:rPr>
                <w:del w:id="1667" w:author="Author"/>
                <w:rFonts w:asciiTheme="minorBidi" w:hAnsiTheme="minorBidi" w:cstheme="minorBidi"/>
                <w:szCs w:val="17"/>
                <w:lang w:val="es-ES_tradnl"/>
              </w:rPr>
            </w:pPr>
            <w:del w:id="1668" w:author="Author">
              <w:r w:rsidRPr="00641BDB">
                <w:rPr>
                  <w:rFonts w:asciiTheme="minorBidi" w:hAnsiTheme="minorBidi" w:cstheme="minorBidi"/>
                  <w:szCs w:val="17"/>
                  <w:lang w:val="es-ES_tradnl"/>
                </w:rPr>
                <w:delText>Autenticación, autorización, auditoría: los usuarios, los sistemas, las API o los dispositivos que participen en transacciones o acciones importantes DEBEN ser autenticados, autorizados mediante servicios de control de acceso basados en roles o atributos y mantener la separación de tareas. Además, todas las acciones DEBEN ser registradas y el nivel de autenticación debe aumentar en función del riesgo asociado a la información.</w:delText>
              </w:r>
            </w:del>
          </w:p>
        </w:tc>
        <w:tc>
          <w:tcPr>
            <w:tcW w:w="2515" w:type="dxa"/>
          </w:tcPr>
          <w:p w14:paraId="003095A1" w14:textId="77777777" w:rsidR="00F80C57" w:rsidRPr="00641BDB" w:rsidRDefault="00F80C57" w:rsidP="00F80C57">
            <w:pPr>
              <w:pStyle w:val="NormalWeb"/>
              <w:spacing w:after="0" w:afterAutospacing="0"/>
              <w:rPr>
                <w:del w:id="1669" w:author="Author"/>
                <w:rFonts w:asciiTheme="minorBidi" w:hAnsiTheme="minorBidi" w:cstheme="minorBidi"/>
                <w:szCs w:val="17"/>
                <w:lang w:val="es-ES_tradnl"/>
              </w:rPr>
            </w:pPr>
            <w:del w:id="1670" w:author="Author">
              <w:r w:rsidRPr="00641BDB">
                <w:rPr>
                  <w:rFonts w:asciiTheme="minorBidi" w:hAnsiTheme="minorBidi" w:cstheme="minorBidi"/>
                  <w:szCs w:val="17"/>
                  <w:lang w:val="es-ES_tradnl"/>
                </w:rPr>
                <w:delText>AAJ, AAX, AJ, AX</w:delText>
              </w:r>
            </w:del>
          </w:p>
        </w:tc>
      </w:tr>
      <w:tr w:rsidR="00552141" w:rsidRPr="008516DD" w14:paraId="7969B464" w14:textId="77777777" w:rsidTr="00D35BA5">
        <w:trPr>
          <w:del w:id="1671" w:author="Author"/>
        </w:trPr>
        <w:tc>
          <w:tcPr>
            <w:tcW w:w="1075" w:type="dxa"/>
          </w:tcPr>
          <w:p w14:paraId="1F356BF5" w14:textId="77777777" w:rsidR="00552141" w:rsidRPr="00641BDB" w:rsidRDefault="00552141" w:rsidP="00552141">
            <w:pPr>
              <w:pStyle w:val="NormalWeb"/>
              <w:rPr>
                <w:del w:id="1672" w:author="Author"/>
                <w:rFonts w:asciiTheme="minorBidi" w:hAnsiTheme="minorBidi" w:cstheme="minorBidi"/>
                <w:szCs w:val="17"/>
                <w:lang w:val="es-ES_tradnl"/>
              </w:rPr>
            </w:pPr>
            <w:del w:id="1673" w:author="Author">
              <w:r w:rsidRPr="00641BDB">
                <w:rPr>
                  <w:rFonts w:asciiTheme="minorBidi" w:eastAsia="Times New Roman" w:hAnsiTheme="minorBidi" w:cstheme="minorBidi"/>
                  <w:szCs w:val="17"/>
                  <w:lang w:val="es-ES_tradnl"/>
                </w:rPr>
                <w:delText>[RSG-12</w:delText>
              </w:r>
              <w:r w:rsidR="0088276D"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5F7B50D2" w14:textId="77777777" w:rsidR="00552141" w:rsidRPr="00641BDB" w:rsidRDefault="00552141" w:rsidP="00552141">
            <w:pPr>
              <w:spacing w:after="240"/>
              <w:jc w:val="both"/>
              <w:rPr>
                <w:del w:id="1674" w:author="Author"/>
                <w:rFonts w:asciiTheme="minorBidi" w:eastAsia="Times New Roman" w:hAnsiTheme="minorBidi" w:cstheme="minorBidi"/>
                <w:szCs w:val="17"/>
                <w:lang w:val="es-ES_tradnl"/>
              </w:rPr>
            </w:pPr>
            <w:del w:id="1675" w:author="Author">
              <w:r w:rsidRPr="00641BDB">
                <w:rPr>
                  <w:rFonts w:asciiTheme="minorBidi" w:eastAsia="Times New Roman" w:hAnsiTheme="minorBidi" w:cstheme="minorBidi"/>
                  <w:szCs w:val="17"/>
                  <w:lang w:val="es-ES_tradnl"/>
                </w:rPr>
                <w:delText>En el desarrollo de las API DEBEN tenerse debidamente en cuenta las amenazas, los casos de uso malicioso, las técnicas de codificación segura, la seguridad de la capa de transporte (TLS) y las pruebas de seguridad, sobre todo:</w:delText>
              </w:r>
            </w:del>
          </w:p>
          <w:p w14:paraId="18D878AF" w14:textId="77777777" w:rsidR="00552141" w:rsidRPr="00641BDB" w:rsidRDefault="00552141" w:rsidP="00D119C3">
            <w:pPr>
              <w:pStyle w:val="ListParagraph"/>
              <w:numPr>
                <w:ilvl w:val="0"/>
                <w:numId w:val="25"/>
              </w:numPr>
              <w:rPr>
                <w:del w:id="1676" w:author="Author"/>
                <w:lang w:val="es-ES_tradnl"/>
              </w:rPr>
            </w:pPr>
            <w:del w:id="1677" w:author="Author">
              <w:r w:rsidRPr="00641BDB">
                <w:rPr>
                  <w:lang w:val="es-ES_tradnl"/>
                </w:rPr>
                <w:delText xml:space="preserve">los </w:delText>
              </w:r>
              <w:r w:rsidRPr="00641BDB">
                <w:rPr>
                  <w:rFonts w:ascii="Courier New" w:hAnsi="Courier New" w:cs="Courier New"/>
                  <w:lang w:val="es-ES_tradnl"/>
                </w:rPr>
                <w:delText>PUT</w:delText>
              </w:r>
              <w:r w:rsidRPr="00641BDB">
                <w:rPr>
                  <w:lang w:val="es-ES_tradnl"/>
                </w:rPr>
                <w:delText xml:space="preserve"> y </w:delText>
              </w:r>
              <w:r w:rsidRPr="00641BDB">
                <w:rPr>
                  <w:rFonts w:ascii="Courier New" w:hAnsi="Courier New" w:cs="Courier New"/>
                  <w:lang w:val="es-ES_tradnl"/>
                </w:rPr>
                <w:delText>POST</w:delText>
              </w:r>
              <w:r w:rsidRPr="00641BDB">
                <w:rPr>
                  <w:lang w:val="es-ES_tradnl"/>
                </w:rPr>
                <w:delText>: qué modificaciones de los datos internos podrían utilizarse para atacar o transmitir información errónea;</w:delText>
              </w:r>
            </w:del>
          </w:p>
          <w:p w14:paraId="439A96BC" w14:textId="77777777" w:rsidR="00552141" w:rsidRPr="00641BDB" w:rsidRDefault="00552141" w:rsidP="00D119C3">
            <w:pPr>
              <w:pStyle w:val="ListParagraph"/>
              <w:numPr>
                <w:ilvl w:val="0"/>
                <w:numId w:val="25"/>
              </w:numPr>
              <w:rPr>
                <w:del w:id="1678" w:author="Author"/>
                <w:lang w:val="es-ES_tradnl"/>
              </w:rPr>
            </w:pPr>
            <w:del w:id="1679" w:author="Author">
              <w:r w:rsidRPr="00641BDB">
                <w:rPr>
                  <w:lang w:val="es-ES_tradnl"/>
                </w:rPr>
                <w:delText xml:space="preserve">los </w:delText>
              </w:r>
              <w:r w:rsidRPr="00641BDB">
                <w:rPr>
                  <w:rFonts w:ascii="Courier New" w:hAnsi="Courier New" w:cs="Courier New"/>
                  <w:lang w:val="es-ES_tradnl"/>
                </w:rPr>
                <w:delText>DELETE</w:delText>
              </w:r>
              <w:r w:rsidRPr="00641BDB">
                <w:rPr>
                  <w:lang w:val="es-ES_tradnl"/>
                </w:rPr>
                <w:delText>: podrían utilizarse para eliminar el contenido de un almacén de recursos internos;</w:delText>
              </w:r>
            </w:del>
          </w:p>
          <w:p w14:paraId="1C9576E0" w14:textId="77777777" w:rsidR="00552141" w:rsidRPr="00641BDB" w:rsidRDefault="00552141" w:rsidP="00D119C3">
            <w:pPr>
              <w:pStyle w:val="ListParagraph"/>
              <w:numPr>
                <w:ilvl w:val="0"/>
                <w:numId w:val="25"/>
              </w:numPr>
              <w:rPr>
                <w:del w:id="1680" w:author="Author"/>
                <w:lang w:val="es-ES_tradnl"/>
              </w:rPr>
            </w:pPr>
            <w:del w:id="1681" w:author="Author">
              <w:r w:rsidRPr="00641BDB">
                <w:rPr>
                  <w:lang w:val="es-ES_tradnl"/>
                </w:rPr>
                <w:delText xml:space="preserve">los métodos permitidos de la lista blanca: para asegurar que los métodos HTTP permitidos sean debidamente restringidos y que otros devuelvan un código de respuesta adecuado; y </w:delText>
              </w:r>
            </w:del>
          </w:p>
          <w:p w14:paraId="2CFE3B47" w14:textId="77777777" w:rsidR="00552141" w:rsidRPr="00641BDB" w:rsidRDefault="00552141" w:rsidP="00D119C3">
            <w:pPr>
              <w:pStyle w:val="ListParagraph"/>
              <w:numPr>
                <w:ilvl w:val="0"/>
                <w:numId w:val="25"/>
              </w:numPr>
              <w:rPr>
                <w:del w:id="1682" w:author="Author"/>
                <w:lang w:val="es-ES_tradnl"/>
              </w:rPr>
            </w:pPr>
            <w:del w:id="1683" w:author="Author">
              <w:r w:rsidRPr="00641BDB">
                <w:rPr>
                  <w:lang w:val="es-ES_tradnl"/>
                </w:rPr>
                <w:delText xml:space="preserve">los ataques más conocidos deberían considerarse durante la fase de modelado de amenazas del proceso de diseño para asegurar que </w:delText>
              </w:r>
              <w:r w:rsidR="00DA4E08" w:rsidRPr="00641BDB">
                <w:rPr>
                  <w:lang w:val="es-ES_tradnl"/>
                </w:rPr>
                <w:delText xml:space="preserve">no aumente </w:delText>
              </w:r>
              <w:r w:rsidRPr="00641BDB">
                <w:rPr>
                  <w:lang w:val="es-ES_tradnl"/>
                </w:rPr>
                <w:delText>el riesgo de amenaza. DEBEN tenerse en cuenta las amenazas y medidas de mitigación definidas en la lista de los diez riesgos más críticos de OWASP.</w:delText>
              </w:r>
            </w:del>
          </w:p>
        </w:tc>
        <w:tc>
          <w:tcPr>
            <w:tcW w:w="2515" w:type="dxa"/>
          </w:tcPr>
          <w:p w14:paraId="3034ECB5" w14:textId="77777777" w:rsidR="00552141" w:rsidRPr="00641BDB" w:rsidRDefault="00552141" w:rsidP="00552141">
            <w:pPr>
              <w:pStyle w:val="NormalWeb"/>
              <w:rPr>
                <w:del w:id="1684" w:author="Author"/>
                <w:rFonts w:asciiTheme="minorBidi" w:hAnsiTheme="minorBidi" w:cstheme="minorBidi"/>
                <w:szCs w:val="17"/>
                <w:lang w:val="es-ES_tradnl"/>
              </w:rPr>
            </w:pPr>
            <w:del w:id="1685" w:author="Author">
              <w:r w:rsidRPr="00641BDB">
                <w:rPr>
                  <w:rFonts w:asciiTheme="minorBidi" w:hAnsiTheme="minorBidi" w:cstheme="minorBidi"/>
                  <w:szCs w:val="17"/>
                  <w:lang w:val="es-ES_tradnl"/>
                </w:rPr>
                <w:delText>AAJ, AAX, AJ, AX</w:delText>
              </w:r>
            </w:del>
          </w:p>
        </w:tc>
      </w:tr>
      <w:tr w:rsidR="00985FEC" w:rsidRPr="008516DD" w14:paraId="58BF3C2C" w14:textId="77777777" w:rsidTr="00D35BA5">
        <w:trPr>
          <w:del w:id="1686" w:author="Author"/>
        </w:trPr>
        <w:tc>
          <w:tcPr>
            <w:tcW w:w="1075" w:type="dxa"/>
          </w:tcPr>
          <w:p w14:paraId="673A5BF5" w14:textId="77777777" w:rsidR="00985FEC" w:rsidRPr="00641BDB" w:rsidRDefault="00985FEC" w:rsidP="00985FEC">
            <w:pPr>
              <w:pStyle w:val="NormalWeb"/>
              <w:spacing w:after="0" w:afterAutospacing="0"/>
              <w:rPr>
                <w:del w:id="1687" w:author="Author"/>
                <w:rFonts w:asciiTheme="minorBidi" w:hAnsiTheme="minorBidi" w:cstheme="minorBidi"/>
                <w:szCs w:val="17"/>
                <w:lang w:val="es-ES_tradnl"/>
              </w:rPr>
            </w:pPr>
            <w:del w:id="1688" w:author="Author">
              <w:r w:rsidRPr="00641BDB">
                <w:rPr>
                  <w:rFonts w:asciiTheme="minorBidi" w:eastAsia="Times New Roman" w:hAnsiTheme="minorBidi" w:cstheme="minorBidi"/>
                  <w:szCs w:val="17"/>
                  <w:lang w:val="es-ES_tradnl"/>
                </w:rPr>
                <w:delText>[RSG-12</w:delText>
              </w:r>
              <w:r w:rsidR="0088276D"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5670" w:type="dxa"/>
          </w:tcPr>
          <w:p w14:paraId="44E6BB1E" w14:textId="77777777" w:rsidR="00985FEC" w:rsidRPr="00641BDB" w:rsidRDefault="00985FEC" w:rsidP="00985FEC">
            <w:pPr>
              <w:spacing w:after="240"/>
              <w:jc w:val="both"/>
              <w:rPr>
                <w:del w:id="1689" w:author="Author"/>
                <w:rFonts w:ascii="Arial" w:hAnsi="Arial" w:cs="Arial"/>
                <w:lang w:val="es-ES_tradnl"/>
              </w:rPr>
            </w:pPr>
            <w:del w:id="1690" w:author="Author">
              <w:r w:rsidRPr="00641BDB">
                <w:rPr>
                  <w:rFonts w:ascii="Arial" w:hAnsi="Arial" w:cs="Arial"/>
                  <w:lang w:val="es-ES_tradnl"/>
                </w:rPr>
                <w:delText>En el desarrollo de las API DEBERÍAN seguirse las normas y las mejores prácticas que se enumeran a continuación:</w:delText>
              </w:r>
            </w:del>
          </w:p>
          <w:p w14:paraId="62A54410" w14:textId="27B86A60" w:rsidR="00985FEC" w:rsidRPr="00641BDB" w:rsidRDefault="00985FEC" w:rsidP="00D119C3">
            <w:pPr>
              <w:pStyle w:val="ListParagraph"/>
              <w:numPr>
                <w:ilvl w:val="0"/>
                <w:numId w:val="25"/>
              </w:numPr>
              <w:rPr>
                <w:del w:id="1691" w:author="Author"/>
                <w:rFonts w:ascii="Arial" w:eastAsia="Batang" w:hAnsi="Arial"/>
                <w:lang w:val="es-ES_tradnl"/>
              </w:rPr>
            </w:pPr>
            <w:del w:id="1692" w:author="Author">
              <w:r w:rsidRPr="00641BDB">
                <w:rPr>
                  <w:rFonts w:ascii="Arial" w:eastAsia="Batang" w:hAnsi="Arial"/>
                  <w:lang w:val="es-ES_tradnl"/>
                </w:rPr>
                <w:delText xml:space="preserve">las mejores prácticas de codificación segura: </w:delText>
              </w:r>
              <w:r w:rsidRPr="00641BDB">
                <w:rPr>
                  <w:lang w:val="es-ES_tradnl"/>
                </w:rPr>
                <w:fldChar w:fldCharType="begin"/>
              </w:r>
              <w:r w:rsidRPr="00641BDB">
                <w:rPr>
                  <w:lang w:val="es-ES_tradnl"/>
                </w:rPr>
                <w:delInstrText>HYPERLINK "https://www.owasp.org/index.php/Secure_Coding_Principles"</w:delInstrText>
              </w:r>
              <w:r w:rsidRPr="00641BDB">
                <w:rPr>
                  <w:lang w:val="es-ES_tradnl"/>
                </w:rPr>
              </w:r>
              <w:r w:rsidRPr="00641BDB">
                <w:rPr>
                  <w:lang w:val="es-ES_tradnl"/>
                </w:rPr>
                <w:fldChar w:fldCharType="separate"/>
              </w:r>
              <w:r w:rsidRPr="00641BDB">
                <w:rPr>
                  <w:rFonts w:ascii="Arial" w:eastAsia="Batang" w:hAnsi="Arial"/>
                  <w:i/>
                  <w:iCs/>
                  <w:lang w:val="es-ES_tradnl"/>
                </w:rPr>
                <w:delText>OWASP Secure Coding Principles</w:delText>
              </w:r>
              <w:r w:rsidRPr="00641BDB">
                <w:rPr>
                  <w:lang w:val="es-ES_tradnl"/>
                </w:rPr>
                <w:fldChar w:fldCharType="end"/>
              </w:r>
              <w:r w:rsidRPr="00641BDB">
                <w:rPr>
                  <w:rFonts w:ascii="Arial" w:eastAsia="Batang" w:hAnsi="Arial"/>
                  <w:lang w:val="es-ES_tradnl"/>
                </w:rPr>
                <w:delText xml:space="preserve"> (Principios de Codificación Segura de OWASP);</w:delText>
              </w:r>
            </w:del>
            <w:r w:rsidR="00D22D23" w:rsidRPr="00641BDB">
              <w:rPr>
                <w:rFonts w:ascii="Arial" w:eastAsia="Batang" w:hAnsi="Arial"/>
                <w:lang w:val="es-ES_tradnl"/>
              </w:rPr>
              <w:t xml:space="preserve"> </w:t>
            </w:r>
          </w:p>
          <w:p w14:paraId="793115AA" w14:textId="65878343" w:rsidR="00985FEC" w:rsidRPr="00641BDB" w:rsidRDefault="00985FEC" w:rsidP="00D119C3">
            <w:pPr>
              <w:pStyle w:val="ListParagraph"/>
              <w:numPr>
                <w:ilvl w:val="0"/>
                <w:numId w:val="25"/>
              </w:numPr>
              <w:rPr>
                <w:del w:id="1693" w:author="Author"/>
                <w:rFonts w:ascii="Arial" w:eastAsia="Batang" w:hAnsi="Arial"/>
                <w:lang w:val="es-ES_tradnl"/>
              </w:rPr>
            </w:pPr>
            <w:del w:id="1694" w:author="Author">
              <w:r w:rsidRPr="00641BDB">
                <w:rPr>
                  <w:rFonts w:ascii="Arial" w:eastAsia="Batang" w:hAnsi="Arial"/>
                  <w:lang w:val="es-ES_tradnl"/>
                </w:rPr>
                <w:delText xml:space="preserve">la seguridad de las API Rest: </w:delText>
              </w:r>
              <w:r w:rsidRPr="00641BDB">
                <w:rPr>
                  <w:lang w:val="es-ES_tradnl"/>
                </w:rPr>
                <w:fldChar w:fldCharType="begin"/>
              </w:r>
              <w:r w:rsidRPr="00641BDB">
                <w:rPr>
                  <w:lang w:val="es-ES_tradnl"/>
                </w:rPr>
                <w:delInstrText>HYPERLINK "https://www.owasp.org/index.php/REST_Security_Cheat_Sheet"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REST Security Cheat Sheet</w:delText>
              </w:r>
              <w:r w:rsidRPr="00641BDB">
                <w:rPr>
                  <w:lang w:val="es-ES_tradnl"/>
                </w:rPr>
                <w:fldChar w:fldCharType="end"/>
              </w:r>
              <w:r w:rsidRPr="00641BDB">
                <w:rPr>
                  <w:rFonts w:ascii="Arial" w:eastAsia="Batang" w:hAnsi="Arial"/>
                  <w:lang w:val="es-ES_tradnl"/>
                </w:rPr>
                <w:delText xml:space="preserve"> (Lista de Recomendaciones Prácticas sobre Seguridad REST);</w:delText>
              </w:r>
            </w:del>
            <w:r w:rsidR="00D22D23" w:rsidRPr="00641BDB">
              <w:rPr>
                <w:rFonts w:ascii="Arial" w:eastAsia="Batang" w:hAnsi="Arial"/>
                <w:lang w:val="es-ES_tradnl"/>
              </w:rPr>
              <w:t xml:space="preserve"> </w:t>
            </w:r>
          </w:p>
          <w:p w14:paraId="6B1924A0" w14:textId="5AB50A39" w:rsidR="00985FEC" w:rsidRPr="00641BDB" w:rsidRDefault="00985FEC" w:rsidP="00D119C3">
            <w:pPr>
              <w:pStyle w:val="ListParagraph"/>
              <w:numPr>
                <w:ilvl w:val="0"/>
                <w:numId w:val="25"/>
              </w:numPr>
              <w:rPr>
                <w:del w:id="1695" w:author="Author"/>
                <w:rFonts w:ascii="Arial" w:eastAsia="Batang" w:hAnsi="Arial"/>
                <w:lang w:val="es-ES_tradnl"/>
              </w:rPr>
            </w:pPr>
            <w:del w:id="1696" w:author="Author">
              <w:r w:rsidRPr="00641BDB">
                <w:rPr>
                  <w:rFonts w:ascii="Arial" w:eastAsia="Batang" w:hAnsi="Arial"/>
                  <w:lang w:val="es-ES_tradnl"/>
                </w:rPr>
                <w:delText xml:space="preserve">las entradas de escape y la protección de secuencias de comandos en sitios cruzados: </w:delText>
              </w:r>
              <w:r w:rsidRPr="00641BDB">
                <w:rPr>
                  <w:lang w:val="es-ES_tradnl"/>
                </w:rPr>
                <w:fldChar w:fldCharType="begin"/>
              </w:r>
              <w:r w:rsidRPr="00641BDB">
                <w:rPr>
                  <w:lang w:val="es-ES_tradnl"/>
                </w:rPr>
                <w:delInstrText>HYPERLINK "https://www.owasp.org/index.php/XSS_Prevention_Cheat_Sheet"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XSS Cheat Sheet</w:delText>
              </w:r>
              <w:r w:rsidRPr="00641BDB">
                <w:rPr>
                  <w:lang w:val="es-ES_tradnl"/>
                </w:rPr>
                <w:fldChar w:fldCharType="end"/>
              </w:r>
              <w:r w:rsidRPr="00641BDB">
                <w:rPr>
                  <w:rFonts w:ascii="Arial" w:eastAsia="Batang" w:hAnsi="Arial"/>
                  <w:lang w:val="es-ES_tradnl"/>
                </w:rPr>
                <w:delText xml:space="preserve"> (Lista de Recomendaciones Prácticas de OWASP sobre Secuencias de Comandos en Sitios Cruzados);</w:delText>
              </w:r>
            </w:del>
            <w:r w:rsidR="00D22D23" w:rsidRPr="00641BDB">
              <w:rPr>
                <w:rFonts w:ascii="Arial" w:eastAsia="Batang" w:hAnsi="Arial"/>
                <w:lang w:val="es-ES_tradnl"/>
              </w:rPr>
              <w:t xml:space="preserve"> </w:t>
            </w:r>
          </w:p>
          <w:p w14:paraId="3E9EF05B" w14:textId="77777777" w:rsidR="00985FEC" w:rsidRPr="00641BDB" w:rsidRDefault="00985FEC" w:rsidP="00D119C3">
            <w:pPr>
              <w:pStyle w:val="ListParagraph"/>
              <w:numPr>
                <w:ilvl w:val="0"/>
                <w:numId w:val="25"/>
              </w:numPr>
              <w:rPr>
                <w:del w:id="1697" w:author="Author"/>
                <w:rFonts w:ascii="Arial" w:eastAsia="Batang" w:hAnsi="Arial"/>
                <w:lang w:val="es-ES_tradnl"/>
              </w:rPr>
            </w:pPr>
            <w:del w:id="1698" w:author="Author">
              <w:r w:rsidRPr="00641BDB">
                <w:rPr>
                  <w:rFonts w:ascii="Arial" w:eastAsia="Batang" w:hAnsi="Arial"/>
                  <w:lang w:val="es-ES_tradnl"/>
                </w:rPr>
                <w:lastRenderedPageBreak/>
                <w:delText xml:space="preserve">la prevención de ataques de inyección SQL: </w:delText>
              </w:r>
              <w:r w:rsidRPr="00641BDB">
                <w:rPr>
                  <w:lang w:val="es-ES_tradnl"/>
                </w:rPr>
                <w:fldChar w:fldCharType="begin"/>
              </w:r>
              <w:r w:rsidRPr="00641BDB">
                <w:rPr>
                  <w:lang w:val="es-ES_tradnl"/>
                </w:rPr>
                <w:delInstrText>HYPERLINK "https://www.owasp.org/index.php/SQL_Injection_Prevention_Cheat_Sheet"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SQL Injection Cheat Sheet</w:delText>
              </w:r>
              <w:r w:rsidRPr="00641BDB">
                <w:rPr>
                  <w:lang w:val="es-ES_tradnl"/>
                </w:rPr>
                <w:fldChar w:fldCharType="end"/>
              </w:r>
              <w:r w:rsidRPr="00641BDB">
                <w:rPr>
                  <w:rFonts w:ascii="Arial" w:eastAsia="Batang" w:hAnsi="Arial"/>
                  <w:i/>
                  <w:iCs/>
                  <w:lang w:val="es-ES_tradnl"/>
                </w:rPr>
                <w:delText xml:space="preserve"> </w:delText>
              </w:r>
              <w:r w:rsidRPr="00641BDB">
                <w:rPr>
                  <w:rFonts w:ascii="Arial" w:eastAsia="Batang" w:hAnsi="Arial"/>
                  <w:lang w:val="es-ES_tradnl"/>
                </w:rPr>
                <w:delText xml:space="preserve">(Lista de Recomendaciones Prácticas de OWASP sobre Inyección SQL), </w:delText>
              </w:r>
              <w:r w:rsidRPr="00641BDB">
                <w:rPr>
                  <w:lang w:val="es-ES_tradnl"/>
                </w:rPr>
                <w:fldChar w:fldCharType="begin"/>
              </w:r>
              <w:r w:rsidRPr="00641BDB">
                <w:rPr>
                  <w:lang w:val="es-ES_tradnl"/>
                </w:rPr>
                <w:delInstrText>HYPERLINK "https://www.owasp.org/index.php/Query_Parameterization_Cheat_Sheet"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Parameterization Cheat Sheet</w:delText>
              </w:r>
              <w:r w:rsidRPr="00641BDB">
                <w:rPr>
                  <w:lang w:val="es-ES_tradnl"/>
                </w:rPr>
                <w:fldChar w:fldCharType="end"/>
              </w:r>
              <w:r w:rsidRPr="00641BDB">
                <w:rPr>
                  <w:rFonts w:ascii="Arial" w:eastAsia="Batang" w:hAnsi="Arial"/>
                  <w:i/>
                  <w:iCs/>
                  <w:lang w:val="es-ES_tradnl"/>
                </w:rPr>
                <w:delText xml:space="preserve"> </w:delText>
              </w:r>
              <w:r w:rsidRPr="00641BDB">
                <w:rPr>
                  <w:rFonts w:ascii="Arial" w:eastAsia="Batang" w:hAnsi="Arial"/>
                  <w:lang w:val="es-ES_tradnl"/>
                </w:rPr>
                <w:delText>(Lista de Recomendaciones Prácticas de OWASP sobre Parametrización); y</w:delText>
              </w:r>
            </w:del>
          </w:p>
          <w:p w14:paraId="7277B1FD" w14:textId="77777777" w:rsidR="00985FEC" w:rsidRPr="00641BDB" w:rsidRDefault="00985FEC" w:rsidP="00D119C3">
            <w:pPr>
              <w:pStyle w:val="ListParagraph"/>
              <w:numPr>
                <w:ilvl w:val="0"/>
                <w:numId w:val="25"/>
              </w:numPr>
              <w:rPr>
                <w:del w:id="1699" w:author="Author"/>
                <w:rFonts w:ascii="Arial" w:hAnsi="Arial"/>
                <w:lang w:val="es-ES_tradnl"/>
              </w:rPr>
            </w:pPr>
            <w:del w:id="1700" w:author="Author">
              <w:r w:rsidRPr="00641BDB">
                <w:rPr>
                  <w:rFonts w:ascii="Arial" w:eastAsia="Batang" w:hAnsi="Arial"/>
                  <w:lang w:val="es-ES_tradnl"/>
                </w:rPr>
                <w:delText xml:space="preserve">la seguridad de la capa de transporte: </w:delText>
              </w:r>
              <w:r w:rsidRPr="00641BDB">
                <w:rPr>
                  <w:lang w:val="es-ES_tradnl"/>
                </w:rPr>
                <w:fldChar w:fldCharType="begin"/>
              </w:r>
              <w:r w:rsidRPr="00641BDB">
                <w:rPr>
                  <w:lang w:val="es-ES_tradnl"/>
                </w:rPr>
                <w:delInstrText>HYPERLINK "https://www.owasp.org/index.php/Transport_Layer_Protection_Cheat_Sheet"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Transport Layer Protection Cheat Sheet</w:delText>
              </w:r>
              <w:r w:rsidRPr="00641BDB">
                <w:rPr>
                  <w:lang w:val="es-ES_tradnl"/>
                </w:rPr>
                <w:fldChar w:fldCharType="end"/>
              </w:r>
              <w:r w:rsidRPr="00641BDB">
                <w:rPr>
                  <w:rFonts w:ascii="Arial" w:eastAsia="Batang" w:hAnsi="Arial"/>
                  <w:lang w:val="es-ES_tradnl"/>
                </w:rPr>
                <w:delText xml:space="preserve"> (Lista de Recomendaciones Prácticas de OWASP sobre Seguridad de la Capa de Transporte).</w:delText>
              </w:r>
            </w:del>
          </w:p>
        </w:tc>
        <w:tc>
          <w:tcPr>
            <w:tcW w:w="2515" w:type="dxa"/>
          </w:tcPr>
          <w:p w14:paraId="74F43C6E" w14:textId="77777777" w:rsidR="00985FEC" w:rsidRPr="00641BDB" w:rsidRDefault="00985FEC" w:rsidP="00985FEC">
            <w:pPr>
              <w:pStyle w:val="NormalWeb"/>
              <w:spacing w:after="0" w:afterAutospacing="0"/>
              <w:rPr>
                <w:del w:id="1701" w:author="Author"/>
                <w:rFonts w:asciiTheme="minorBidi" w:hAnsiTheme="minorBidi" w:cstheme="minorBidi"/>
                <w:szCs w:val="17"/>
                <w:lang w:val="es-ES_tradnl"/>
              </w:rPr>
            </w:pPr>
            <w:del w:id="1702" w:author="Author">
              <w:r w:rsidRPr="00641BDB">
                <w:rPr>
                  <w:rFonts w:asciiTheme="minorBidi" w:hAnsiTheme="minorBidi" w:cstheme="minorBidi"/>
                  <w:szCs w:val="17"/>
                  <w:lang w:val="es-ES_tradnl"/>
                </w:rPr>
                <w:lastRenderedPageBreak/>
                <w:delText>AJ, AX, AAX, AAJ</w:delText>
              </w:r>
            </w:del>
          </w:p>
        </w:tc>
      </w:tr>
      <w:tr w:rsidR="00C55A14" w:rsidRPr="008516DD" w14:paraId="738CD439" w14:textId="77777777" w:rsidTr="002C1CA2">
        <w:trPr>
          <w:trHeight w:val="890"/>
          <w:del w:id="1703" w:author="Author"/>
        </w:trPr>
        <w:tc>
          <w:tcPr>
            <w:tcW w:w="1075" w:type="dxa"/>
          </w:tcPr>
          <w:p w14:paraId="3B7459B3" w14:textId="77777777" w:rsidR="00C55A14" w:rsidRPr="00641BDB" w:rsidRDefault="00C55A14" w:rsidP="00C55A14">
            <w:pPr>
              <w:pStyle w:val="NormalWeb"/>
              <w:spacing w:after="0" w:afterAutospacing="0"/>
              <w:rPr>
                <w:del w:id="1704" w:author="Author"/>
                <w:rFonts w:asciiTheme="minorBidi" w:eastAsia="Times New Roman" w:hAnsiTheme="minorBidi" w:cstheme="minorBidi"/>
                <w:szCs w:val="17"/>
                <w:lang w:val="es-ES_tradnl"/>
              </w:rPr>
            </w:pPr>
            <w:del w:id="1705" w:author="Author">
              <w:r w:rsidRPr="00641BDB">
                <w:rPr>
                  <w:rFonts w:asciiTheme="minorBidi" w:eastAsia="Times New Roman" w:hAnsiTheme="minorBidi" w:cstheme="minorBidi"/>
                  <w:szCs w:val="17"/>
                  <w:lang w:val="es-ES_tradnl"/>
                </w:rPr>
                <w:delText>[RSG-12</w:delText>
              </w:r>
              <w:r w:rsidR="0088276D"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5670" w:type="dxa"/>
          </w:tcPr>
          <w:p w14:paraId="79A1E936" w14:textId="77777777" w:rsidR="00C55A14" w:rsidRPr="00641BDB" w:rsidRDefault="00C55A14" w:rsidP="003F513B">
            <w:pPr>
              <w:pStyle w:val="NormalWeb"/>
              <w:spacing w:after="0" w:afterAutospacing="0"/>
              <w:jc w:val="both"/>
              <w:rPr>
                <w:del w:id="1706" w:author="Author"/>
                <w:rFonts w:asciiTheme="minorBidi" w:hAnsiTheme="minorBidi" w:cstheme="minorBidi"/>
                <w:szCs w:val="17"/>
                <w:lang w:val="es-ES_tradnl"/>
              </w:rPr>
            </w:pPr>
            <w:del w:id="1707" w:author="Author">
              <w:r w:rsidRPr="00641BDB">
                <w:rPr>
                  <w:rFonts w:asciiTheme="minorBidi" w:hAnsiTheme="minorBidi" w:cstheme="minorBidi"/>
                  <w:lang w:val="es-ES_tradnl"/>
                </w:rPr>
                <w:delText>DEBEN realizarse pruebas de seguridad y evaluaciones de vulnerabilidad para garantizar que las API son seguras y resistentes a las amenazas. Para ello PUEDEN aprovecharse las pruebas de seguridad de aplicaciones estáticas y dinámicas (SAST/DAST), las herramientas de gestión automatizada de vulnerabilidades y las pruebas de penetración.</w:delText>
              </w:r>
            </w:del>
          </w:p>
        </w:tc>
        <w:tc>
          <w:tcPr>
            <w:tcW w:w="2515" w:type="dxa"/>
          </w:tcPr>
          <w:p w14:paraId="537CBDDE" w14:textId="77777777" w:rsidR="00C55A14" w:rsidRPr="00641BDB" w:rsidRDefault="00C55A14" w:rsidP="00C55A14">
            <w:pPr>
              <w:pStyle w:val="NormalWeb"/>
              <w:spacing w:after="0" w:afterAutospacing="0"/>
              <w:rPr>
                <w:del w:id="1708" w:author="Author"/>
                <w:rFonts w:asciiTheme="minorBidi" w:hAnsiTheme="minorBidi" w:cstheme="minorBidi"/>
                <w:szCs w:val="17"/>
                <w:lang w:val="es-ES_tradnl"/>
              </w:rPr>
            </w:pPr>
            <w:del w:id="1709" w:author="Author">
              <w:r w:rsidRPr="00641BDB">
                <w:rPr>
                  <w:rFonts w:asciiTheme="minorBidi" w:hAnsiTheme="minorBidi" w:cstheme="minorBidi"/>
                  <w:szCs w:val="17"/>
                  <w:lang w:val="es-ES_tradnl"/>
                </w:rPr>
                <w:delText>AJ, AX, AAJ, AAX</w:delText>
              </w:r>
            </w:del>
          </w:p>
        </w:tc>
      </w:tr>
      <w:tr w:rsidR="00BD0568" w:rsidRPr="008516DD" w14:paraId="67785B59" w14:textId="77777777" w:rsidTr="00D35BA5">
        <w:trPr>
          <w:del w:id="1710" w:author="Author"/>
        </w:trPr>
        <w:tc>
          <w:tcPr>
            <w:tcW w:w="1075" w:type="dxa"/>
          </w:tcPr>
          <w:p w14:paraId="7CB68218" w14:textId="77777777" w:rsidR="00BD0568" w:rsidRPr="00641BDB" w:rsidRDefault="00BD0568" w:rsidP="00BD0568">
            <w:pPr>
              <w:pStyle w:val="NormalWeb"/>
              <w:spacing w:after="0" w:afterAutospacing="0"/>
              <w:rPr>
                <w:del w:id="1711" w:author="Author"/>
                <w:rFonts w:asciiTheme="minorBidi" w:hAnsiTheme="minorBidi" w:cstheme="minorBidi"/>
                <w:szCs w:val="17"/>
                <w:lang w:val="es-ES_tradnl"/>
              </w:rPr>
            </w:pPr>
            <w:del w:id="1712" w:author="Author">
              <w:r w:rsidRPr="00641BDB">
                <w:rPr>
                  <w:rFonts w:asciiTheme="minorBidi" w:eastAsia="Times New Roman" w:hAnsiTheme="minorBidi" w:cstheme="minorBidi"/>
                  <w:szCs w:val="17"/>
                  <w:lang w:val="es-ES_tradnl"/>
                </w:rPr>
                <w:delText>[RSG-12</w:delText>
              </w:r>
              <w:r w:rsidR="0088276D"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5670" w:type="dxa"/>
          </w:tcPr>
          <w:p w14:paraId="00A9C86F" w14:textId="77777777" w:rsidR="00BD0568" w:rsidRPr="00641BDB" w:rsidRDefault="00BD0568" w:rsidP="003F513B">
            <w:pPr>
              <w:spacing w:before="100" w:beforeAutospacing="1"/>
              <w:jc w:val="both"/>
              <w:rPr>
                <w:del w:id="1713" w:author="Author"/>
                <w:rFonts w:asciiTheme="minorBidi" w:hAnsiTheme="minorBidi" w:cstheme="minorBidi"/>
                <w:lang w:val="es-ES_tradnl"/>
              </w:rPr>
            </w:pPr>
            <w:del w:id="1714" w:author="Author">
              <w:r w:rsidRPr="00641BDB">
                <w:rPr>
                  <w:rFonts w:asciiTheme="minorBidi" w:hAnsiTheme="minorBidi" w:cstheme="minorBidi"/>
                  <w:lang w:val="es-ES_tradnl"/>
                </w:rPr>
                <w:delText>Los servicios protegidos DEBEN proporcionar puntos finales HTTP solo mediante TLS 1.2, o una versión superior, con un paquete de cifrado que incluya el protocolo Elliptic-curve Diffie–Hellman (ECDH) para el intercambio de claves.</w:delText>
              </w:r>
            </w:del>
          </w:p>
        </w:tc>
        <w:tc>
          <w:tcPr>
            <w:tcW w:w="2515" w:type="dxa"/>
          </w:tcPr>
          <w:p w14:paraId="0C7B0B97" w14:textId="77777777" w:rsidR="00BD0568" w:rsidRPr="00641BDB" w:rsidRDefault="00BD0568" w:rsidP="00BD0568">
            <w:pPr>
              <w:pStyle w:val="NormalWeb"/>
              <w:spacing w:after="0" w:afterAutospacing="0"/>
              <w:rPr>
                <w:del w:id="1715" w:author="Author"/>
                <w:rFonts w:asciiTheme="minorBidi" w:hAnsiTheme="minorBidi" w:cstheme="minorBidi"/>
                <w:szCs w:val="17"/>
                <w:lang w:val="es-ES_tradnl"/>
              </w:rPr>
            </w:pPr>
            <w:del w:id="1716" w:author="Author">
              <w:r w:rsidRPr="00641BDB">
                <w:rPr>
                  <w:rFonts w:asciiTheme="minorBidi" w:hAnsiTheme="minorBidi" w:cstheme="minorBidi"/>
                  <w:szCs w:val="17"/>
                  <w:lang w:val="es-ES_tradnl"/>
                </w:rPr>
                <w:delText>AJ, AX, AAJ, AAX</w:delText>
              </w:r>
            </w:del>
          </w:p>
        </w:tc>
      </w:tr>
      <w:tr w:rsidR="00C23ADF" w:rsidRPr="008516DD" w14:paraId="46D6DAA5" w14:textId="77777777" w:rsidTr="00D35BA5">
        <w:trPr>
          <w:del w:id="1717" w:author="Author"/>
        </w:trPr>
        <w:tc>
          <w:tcPr>
            <w:tcW w:w="1075" w:type="dxa"/>
          </w:tcPr>
          <w:p w14:paraId="0F555338" w14:textId="77777777" w:rsidR="00C23ADF" w:rsidRPr="00641BDB" w:rsidRDefault="00C23ADF" w:rsidP="000C3E67">
            <w:pPr>
              <w:pStyle w:val="NormalWeb"/>
              <w:spacing w:after="0" w:afterAutospacing="0"/>
              <w:rPr>
                <w:del w:id="1718" w:author="Author"/>
                <w:rFonts w:asciiTheme="minorBidi" w:hAnsiTheme="minorBidi" w:cstheme="minorBidi"/>
                <w:szCs w:val="17"/>
                <w:lang w:val="es-ES_tradnl"/>
              </w:rPr>
            </w:pPr>
            <w:del w:id="1719" w:author="Author">
              <w:r w:rsidRPr="00641BDB">
                <w:rPr>
                  <w:rFonts w:asciiTheme="minorBidi" w:eastAsia="Times New Roman" w:hAnsiTheme="minorBidi" w:cstheme="minorBidi"/>
                  <w:szCs w:val="17"/>
                  <w:lang w:val="es-ES_tradnl"/>
                </w:rPr>
                <w:delText>[RSG-1</w:delText>
              </w:r>
              <w:r w:rsidR="0088276D" w:rsidRPr="00641BDB">
                <w:rPr>
                  <w:rFonts w:asciiTheme="minorBidi" w:eastAsia="Times New Roman" w:hAnsiTheme="minorBidi" w:cstheme="minorBidi"/>
                  <w:szCs w:val="17"/>
                  <w:lang w:val="es-ES_tradnl"/>
                </w:rPr>
                <w:delText>30</w:delText>
              </w:r>
              <w:r w:rsidRPr="00641BDB">
                <w:rPr>
                  <w:rFonts w:asciiTheme="minorBidi" w:eastAsia="Times New Roman" w:hAnsiTheme="minorBidi" w:cstheme="minorBidi"/>
                  <w:szCs w:val="17"/>
                  <w:lang w:val="es-ES_tradnl"/>
                </w:rPr>
                <w:delText>]</w:delText>
              </w:r>
            </w:del>
          </w:p>
        </w:tc>
        <w:tc>
          <w:tcPr>
            <w:tcW w:w="5670" w:type="dxa"/>
          </w:tcPr>
          <w:p w14:paraId="57663A19" w14:textId="77BE5E14" w:rsidR="00C23ADF" w:rsidRPr="00641BDB" w:rsidRDefault="00BD0568" w:rsidP="003F513B">
            <w:pPr>
              <w:pStyle w:val="NormalWeb"/>
              <w:spacing w:after="0" w:afterAutospacing="0"/>
              <w:jc w:val="both"/>
              <w:rPr>
                <w:del w:id="1720" w:author="Author"/>
                <w:rFonts w:asciiTheme="minorBidi" w:eastAsia="Times New Roman" w:hAnsiTheme="minorBidi" w:cstheme="minorBidi"/>
                <w:szCs w:val="17"/>
                <w:lang w:val="es-ES_tradnl"/>
              </w:rPr>
            </w:pPr>
            <w:del w:id="1721" w:author="Author">
              <w:r w:rsidRPr="00641BDB">
                <w:rPr>
                  <w:rFonts w:asciiTheme="minorBidi" w:eastAsia="Times New Roman" w:hAnsiTheme="minorBidi" w:cstheme="minorBidi"/>
                  <w:szCs w:val="17"/>
                  <w:lang w:val="es-ES_tradnl"/>
                </w:rPr>
                <w:delText>La autenticación anónima DEBE utilizarse solo cuando los clientes y la aplicación que están utilizando acceden a información o funciones con un nivel de sensibilidad bajo que no deberían requerir autenticación, como la información pública.</w:delText>
              </w:r>
            </w:del>
            <w:r w:rsidR="00D22D23" w:rsidRPr="00641BDB">
              <w:rPr>
                <w:rFonts w:asciiTheme="minorBidi" w:eastAsia="Times New Roman" w:hAnsiTheme="minorBidi" w:cstheme="minorBidi"/>
                <w:szCs w:val="17"/>
                <w:lang w:val="es-ES_tradnl"/>
              </w:rPr>
              <w:t xml:space="preserve"> </w:t>
            </w:r>
          </w:p>
        </w:tc>
        <w:tc>
          <w:tcPr>
            <w:tcW w:w="2515" w:type="dxa"/>
          </w:tcPr>
          <w:p w14:paraId="07CFB81D" w14:textId="77777777" w:rsidR="00C23ADF" w:rsidRPr="00641BDB" w:rsidRDefault="00C23ADF" w:rsidP="000C3E67">
            <w:pPr>
              <w:pStyle w:val="NormalWeb"/>
              <w:spacing w:after="0" w:afterAutospacing="0"/>
              <w:rPr>
                <w:del w:id="1722" w:author="Author"/>
                <w:rFonts w:asciiTheme="minorBidi" w:hAnsiTheme="minorBidi" w:cstheme="minorBidi"/>
                <w:szCs w:val="17"/>
                <w:lang w:val="es-ES_tradnl"/>
              </w:rPr>
            </w:pPr>
            <w:del w:id="1723" w:author="Author">
              <w:r w:rsidRPr="00641BDB">
                <w:rPr>
                  <w:rFonts w:asciiTheme="minorBidi" w:hAnsiTheme="minorBidi" w:cstheme="minorBidi"/>
                  <w:szCs w:val="17"/>
                  <w:lang w:val="es-ES_tradnl"/>
                </w:rPr>
                <w:delText>AJ, AX, AAJ, AAX</w:delText>
              </w:r>
            </w:del>
          </w:p>
        </w:tc>
      </w:tr>
      <w:tr w:rsidR="00BD0568" w:rsidRPr="008516DD" w14:paraId="78D88118" w14:textId="77777777" w:rsidTr="00D35BA5">
        <w:trPr>
          <w:del w:id="1724" w:author="Author"/>
        </w:trPr>
        <w:tc>
          <w:tcPr>
            <w:tcW w:w="1075" w:type="dxa"/>
          </w:tcPr>
          <w:p w14:paraId="3B8EC8EE" w14:textId="77777777" w:rsidR="00BD0568" w:rsidRPr="00641BDB" w:rsidRDefault="00BD0568" w:rsidP="00BD0568">
            <w:pPr>
              <w:pStyle w:val="NormalWeb"/>
              <w:spacing w:after="0" w:afterAutospacing="0"/>
              <w:rPr>
                <w:del w:id="1725" w:author="Author"/>
                <w:rFonts w:asciiTheme="minorBidi" w:hAnsiTheme="minorBidi" w:cstheme="minorBidi"/>
                <w:szCs w:val="17"/>
                <w:lang w:val="es-ES_tradnl"/>
              </w:rPr>
            </w:pPr>
            <w:del w:id="1726" w:author="Author">
              <w:r w:rsidRPr="00641BDB">
                <w:rPr>
                  <w:rFonts w:asciiTheme="minorBidi" w:eastAsia="Times New Roman" w:hAnsiTheme="minorBidi" w:cstheme="minorBidi"/>
                  <w:szCs w:val="17"/>
                  <w:lang w:val="es-ES_tradnl"/>
                </w:rPr>
                <w:delText>[RSG-13</w:delText>
              </w:r>
              <w:r w:rsidR="0088276D"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6FBF15E5" w14:textId="7DF768C2" w:rsidR="00BD0568" w:rsidRPr="00641BDB" w:rsidRDefault="00BD0568" w:rsidP="003F513B">
            <w:pPr>
              <w:pStyle w:val="NormalWeb"/>
              <w:spacing w:after="0" w:afterAutospacing="0"/>
              <w:jc w:val="both"/>
              <w:rPr>
                <w:del w:id="1727" w:author="Author"/>
                <w:rFonts w:asciiTheme="minorBidi" w:eastAsia="Times New Roman" w:hAnsiTheme="minorBidi" w:cstheme="minorBidi"/>
                <w:szCs w:val="17"/>
                <w:lang w:val="es-ES_tradnl"/>
              </w:rPr>
            </w:pPr>
            <w:del w:id="1728" w:author="Author">
              <w:r w:rsidRPr="00641BDB">
                <w:rPr>
                  <w:rFonts w:asciiTheme="minorBidi" w:eastAsia="Times New Roman" w:hAnsiTheme="minorBidi" w:cstheme="minorBidi"/>
                  <w:szCs w:val="17"/>
                  <w:lang w:val="es-ES_tradnl"/>
                </w:rPr>
                <w:delText xml:space="preserve">NO DEBE permitirse la autenticación con nombre de usuario y contraseña o con contraseña </w:delText>
              </w:r>
              <w:r w:rsidRPr="00641BDB">
                <w:rPr>
                  <w:rFonts w:asciiTheme="minorBidi" w:eastAsia="Times New Roman" w:hAnsiTheme="minorBidi" w:cstheme="minorBidi"/>
                  <w:i/>
                  <w:iCs/>
                  <w:szCs w:val="17"/>
                  <w:lang w:val="es-ES_tradnl"/>
                </w:rPr>
                <w:delText>hash</w:delText>
              </w:r>
              <w:r w:rsidRPr="00641BDB">
                <w:rPr>
                  <w:rFonts w:asciiTheme="minorBidi" w:eastAsia="Times New Roman" w:hAnsiTheme="minorBidi" w:cstheme="minorBidi"/>
                  <w:szCs w:val="17"/>
                  <w:lang w:val="es-ES_tradnl"/>
                </w:rPr>
                <w:delText xml:space="preserve"> [generada mediante una función </w:delText>
              </w:r>
              <w:r w:rsidRPr="00641BDB">
                <w:rPr>
                  <w:rFonts w:asciiTheme="minorBidi" w:eastAsia="Times New Roman" w:hAnsiTheme="minorBidi" w:cstheme="minorBidi"/>
                  <w:i/>
                  <w:iCs/>
                  <w:szCs w:val="17"/>
                  <w:lang w:val="es-ES_tradnl"/>
                </w:rPr>
                <w:delText>hash</w:delText>
              </w:r>
              <w:r w:rsidRPr="00641BDB">
                <w:rPr>
                  <w:rFonts w:asciiTheme="minorBidi" w:eastAsia="Times New Roman" w:hAnsiTheme="minorBidi" w:cstheme="minorBidi"/>
                  <w:szCs w:val="17"/>
                  <w:lang w:val="es-ES_tradnl"/>
                </w:rPr>
                <w:delText xml:space="preserve"> o función resumen].</w:delText>
              </w:r>
            </w:del>
            <w:r w:rsidR="00D22D23" w:rsidRPr="00641BDB">
              <w:rPr>
                <w:rFonts w:asciiTheme="minorBidi" w:eastAsia="Times New Roman" w:hAnsiTheme="minorBidi" w:cstheme="minorBidi"/>
                <w:szCs w:val="17"/>
                <w:lang w:val="es-ES_tradnl"/>
              </w:rPr>
              <w:t xml:space="preserve"> </w:t>
            </w:r>
          </w:p>
        </w:tc>
        <w:tc>
          <w:tcPr>
            <w:tcW w:w="2515" w:type="dxa"/>
          </w:tcPr>
          <w:p w14:paraId="10B7DE51" w14:textId="77777777" w:rsidR="00BD0568" w:rsidRPr="00641BDB" w:rsidRDefault="00BD0568" w:rsidP="00BD0568">
            <w:pPr>
              <w:pStyle w:val="NormalWeb"/>
              <w:spacing w:after="0" w:afterAutospacing="0"/>
              <w:rPr>
                <w:del w:id="1729" w:author="Author"/>
                <w:rFonts w:asciiTheme="minorBidi" w:hAnsiTheme="minorBidi" w:cstheme="minorBidi"/>
                <w:szCs w:val="17"/>
                <w:lang w:val="es-ES_tradnl"/>
              </w:rPr>
            </w:pPr>
            <w:del w:id="1730" w:author="Author">
              <w:r w:rsidRPr="00641BDB">
                <w:rPr>
                  <w:rFonts w:asciiTheme="minorBidi" w:hAnsiTheme="minorBidi" w:cstheme="minorBidi"/>
                  <w:szCs w:val="17"/>
                  <w:lang w:val="es-ES_tradnl"/>
                </w:rPr>
                <w:delText>AJ, AX, AAJ, AAX</w:delText>
              </w:r>
            </w:del>
          </w:p>
        </w:tc>
      </w:tr>
      <w:tr w:rsidR="00C23ADF" w:rsidRPr="008516DD" w14:paraId="6B6F28BB" w14:textId="77777777" w:rsidTr="00D35BA5">
        <w:trPr>
          <w:del w:id="1731" w:author="Author"/>
        </w:trPr>
        <w:tc>
          <w:tcPr>
            <w:tcW w:w="1075" w:type="dxa"/>
          </w:tcPr>
          <w:p w14:paraId="24DD7459" w14:textId="77777777" w:rsidR="00C23ADF" w:rsidRPr="00641BDB" w:rsidRDefault="00C23ADF" w:rsidP="000C3E67">
            <w:pPr>
              <w:pStyle w:val="NormalWeb"/>
              <w:spacing w:after="0" w:afterAutospacing="0"/>
              <w:rPr>
                <w:del w:id="1732" w:author="Author"/>
                <w:rFonts w:asciiTheme="minorBidi" w:hAnsiTheme="minorBidi" w:cstheme="minorBidi"/>
                <w:szCs w:val="17"/>
                <w:lang w:val="es-ES_tradnl"/>
              </w:rPr>
            </w:pPr>
            <w:del w:id="1733" w:author="Author">
              <w:r w:rsidRPr="00641BDB">
                <w:rPr>
                  <w:rFonts w:asciiTheme="minorBidi" w:eastAsia="Times New Roman" w:hAnsiTheme="minorBidi" w:cstheme="minorBidi"/>
                  <w:szCs w:val="17"/>
                  <w:lang w:val="es-ES_tradnl"/>
                </w:rPr>
                <w:delText>[RSG-14</w:delText>
              </w:r>
              <w:r w:rsidR="0088276D"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5EC55345" w14:textId="77777777" w:rsidR="00C23ADF" w:rsidRPr="00641BDB" w:rsidRDefault="000A70AC" w:rsidP="003F513B">
            <w:pPr>
              <w:spacing w:before="100" w:beforeAutospacing="1"/>
              <w:jc w:val="both"/>
              <w:rPr>
                <w:del w:id="1734" w:author="Author"/>
                <w:rFonts w:asciiTheme="minorBidi" w:eastAsia="Times New Roman" w:hAnsiTheme="minorBidi" w:cstheme="minorBidi"/>
                <w:szCs w:val="17"/>
                <w:lang w:val="es-ES_tradnl"/>
              </w:rPr>
            </w:pPr>
            <w:del w:id="1735" w:author="Author">
              <w:r w:rsidRPr="00641BDB">
                <w:rPr>
                  <w:rFonts w:asciiTheme="minorBidi" w:eastAsia="Times New Roman" w:hAnsiTheme="minorBidi" w:cstheme="minorBidi"/>
                  <w:szCs w:val="17"/>
                  <w:lang w:val="es-ES_tradnl"/>
                </w:rPr>
                <w:delText>Las claves de API DEBEN ser revocadas si el cliente incumple el contrato de uso, conforme a lo especificado por la oficina de propiedad intelectual.</w:delText>
              </w:r>
            </w:del>
          </w:p>
        </w:tc>
        <w:tc>
          <w:tcPr>
            <w:tcW w:w="2515" w:type="dxa"/>
          </w:tcPr>
          <w:p w14:paraId="53186F35" w14:textId="77777777" w:rsidR="00C23ADF" w:rsidRPr="00641BDB" w:rsidRDefault="00C23ADF" w:rsidP="000C3E67">
            <w:pPr>
              <w:pStyle w:val="NormalWeb"/>
              <w:spacing w:after="0" w:afterAutospacing="0"/>
              <w:rPr>
                <w:del w:id="1736" w:author="Author"/>
                <w:rFonts w:asciiTheme="minorBidi" w:hAnsiTheme="minorBidi" w:cstheme="minorBidi"/>
                <w:szCs w:val="17"/>
                <w:lang w:val="es-ES_tradnl"/>
              </w:rPr>
            </w:pPr>
            <w:del w:id="1737" w:author="Author">
              <w:r w:rsidRPr="00641BDB">
                <w:rPr>
                  <w:rFonts w:asciiTheme="minorBidi" w:hAnsiTheme="minorBidi" w:cstheme="minorBidi"/>
                  <w:szCs w:val="17"/>
                  <w:lang w:val="es-ES_tradnl"/>
                </w:rPr>
                <w:delText>AJ, AX, AAJ, AAX</w:delText>
              </w:r>
            </w:del>
          </w:p>
        </w:tc>
      </w:tr>
      <w:tr w:rsidR="000C5F68" w:rsidRPr="008516DD" w14:paraId="475EFEB0" w14:textId="77777777" w:rsidTr="00D35BA5">
        <w:trPr>
          <w:del w:id="1738" w:author="Author"/>
        </w:trPr>
        <w:tc>
          <w:tcPr>
            <w:tcW w:w="1075" w:type="dxa"/>
          </w:tcPr>
          <w:p w14:paraId="227A7E07" w14:textId="77777777" w:rsidR="000C5F68" w:rsidRPr="00641BDB" w:rsidRDefault="000C5F68" w:rsidP="000C5F68">
            <w:pPr>
              <w:pStyle w:val="NormalWeb"/>
              <w:spacing w:after="0" w:afterAutospacing="0"/>
              <w:rPr>
                <w:del w:id="1739" w:author="Author"/>
                <w:rFonts w:asciiTheme="minorBidi" w:eastAsia="Times New Roman" w:hAnsiTheme="minorBidi" w:cstheme="minorBidi"/>
                <w:szCs w:val="17"/>
                <w:lang w:val="es-ES_tradnl"/>
              </w:rPr>
            </w:pPr>
            <w:del w:id="1740" w:author="Author">
              <w:r w:rsidRPr="00641BDB">
                <w:rPr>
                  <w:rFonts w:asciiTheme="minorBidi" w:eastAsia="Times New Roman" w:hAnsiTheme="minorBidi" w:cstheme="minorBidi"/>
                  <w:szCs w:val="17"/>
                  <w:lang w:val="es-ES_tradnl"/>
                </w:rPr>
                <w:delText>[RSG-14</w:delText>
              </w:r>
              <w:r w:rsidR="0088276D"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 </w:delText>
              </w:r>
            </w:del>
          </w:p>
        </w:tc>
        <w:tc>
          <w:tcPr>
            <w:tcW w:w="5670" w:type="dxa"/>
          </w:tcPr>
          <w:p w14:paraId="5041A231" w14:textId="77777777" w:rsidR="000C5F68" w:rsidRPr="00641BDB" w:rsidRDefault="000A70AC" w:rsidP="003F513B">
            <w:pPr>
              <w:spacing w:before="100" w:beforeAutospacing="1"/>
              <w:jc w:val="both"/>
              <w:rPr>
                <w:del w:id="1741" w:author="Author"/>
                <w:rFonts w:asciiTheme="minorBidi" w:eastAsia="Times New Roman" w:hAnsiTheme="minorBidi" w:cstheme="minorBidi"/>
                <w:szCs w:val="17"/>
                <w:lang w:val="es-ES_tradnl"/>
              </w:rPr>
            </w:pPr>
            <w:del w:id="1742" w:author="Author">
              <w:r w:rsidRPr="00641BDB">
                <w:rPr>
                  <w:rFonts w:asciiTheme="minorBidi" w:eastAsia="Times New Roman" w:hAnsiTheme="minorBidi" w:cstheme="minorBidi"/>
                  <w:szCs w:val="17"/>
                  <w:lang w:val="es-ES_tradnl"/>
                </w:rPr>
                <w:delText xml:space="preserve">Los certificados seguros y de confianza DEBEN ser emitidos por una </w:delText>
              </w:r>
              <w:r w:rsidR="00FD40C5" w:rsidRPr="00641BDB">
                <w:rPr>
                  <w:rFonts w:asciiTheme="minorBidi" w:eastAsia="Times New Roman" w:hAnsiTheme="minorBidi" w:cstheme="minorBidi"/>
                  <w:szCs w:val="17"/>
                  <w:lang w:val="es-ES_tradnl"/>
                </w:rPr>
                <w:delText>autoridad certificadora</w:delText>
              </w:r>
              <w:r w:rsidRPr="00641BDB">
                <w:rPr>
                  <w:rFonts w:asciiTheme="minorBidi" w:eastAsia="Times New Roman" w:hAnsiTheme="minorBidi" w:cstheme="minorBidi"/>
                  <w:szCs w:val="17"/>
                  <w:lang w:val="es-ES_tradnl"/>
                </w:rPr>
                <w:delText xml:space="preserve"> de confianza mutua mediante un proceso de establecimiento de confianza o una certificación cruzada.</w:delText>
              </w:r>
            </w:del>
          </w:p>
        </w:tc>
        <w:tc>
          <w:tcPr>
            <w:tcW w:w="2515" w:type="dxa"/>
          </w:tcPr>
          <w:p w14:paraId="00F80EDE" w14:textId="77777777" w:rsidR="000C5F68" w:rsidRPr="00641BDB" w:rsidRDefault="00F04850" w:rsidP="000C5F68">
            <w:pPr>
              <w:pStyle w:val="NormalWeb"/>
              <w:spacing w:after="0" w:afterAutospacing="0"/>
              <w:rPr>
                <w:del w:id="1743" w:author="Author"/>
                <w:rFonts w:asciiTheme="minorBidi" w:hAnsiTheme="minorBidi" w:cstheme="minorBidi"/>
                <w:szCs w:val="17"/>
                <w:lang w:val="es-ES_tradnl"/>
              </w:rPr>
            </w:pPr>
            <w:del w:id="1744" w:author="Author">
              <w:r w:rsidRPr="00641BDB">
                <w:rPr>
                  <w:rFonts w:asciiTheme="minorBidi" w:hAnsiTheme="minorBidi" w:cstheme="minorBidi"/>
                  <w:szCs w:val="17"/>
                  <w:lang w:val="es-ES_tradnl"/>
                </w:rPr>
                <w:delText>AJ, AX, AAJ, AAX</w:delText>
              </w:r>
            </w:del>
          </w:p>
        </w:tc>
      </w:tr>
      <w:tr w:rsidR="000C5F68" w:rsidRPr="008516DD" w14:paraId="0A45B229" w14:textId="77777777" w:rsidTr="00D35BA5">
        <w:trPr>
          <w:del w:id="1745" w:author="Author"/>
        </w:trPr>
        <w:tc>
          <w:tcPr>
            <w:tcW w:w="1075" w:type="dxa"/>
          </w:tcPr>
          <w:p w14:paraId="225D8DF1" w14:textId="77777777" w:rsidR="000C5F68" w:rsidRPr="00641BDB" w:rsidRDefault="000C5F68" w:rsidP="000C5F68">
            <w:pPr>
              <w:pStyle w:val="NormalWeb"/>
              <w:spacing w:after="0" w:afterAutospacing="0"/>
              <w:rPr>
                <w:del w:id="1746" w:author="Author"/>
                <w:rFonts w:asciiTheme="minorBidi" w:eastAsia="Times New Roman" w:hAnsiTheme="minorBidi" w:cstheme="minorBidi"/>
                <w:szCs w:val="17"/>
                <w:lang w:val="es-ES_tradnl"/>
              </w:rPr>
            </w:pPr>
            <w:del w:id="1747" w:author="Author">
              <w:r w:rsidRPr="00641BDB">
                <w:rPr>
                  <w:rFonts w:asciiTheme="minorBidi" w:eastAsia="Times New Roman" w:hAnsiTheme="minorBidi" w:cstheme="minorBidi"/>
                  <w:szCs w:val="17"/>
                  <w:lang w:val="es-ES_tradnl"/>
                </w:rPr>
                <w:delText>[RSG-14</w:delText>
              </w:r>
              <w:r w:rsidR="0088276D"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 </w:delText>
              </w:r>
            </w:del>
          </w:p>
        </w:tc>
        <w:tc>
          <w:tcPr>
            <w:tcW w:w="5670" w:type="dxa"/>
          </w:tcPr>
          <w:p w14:paraId="7A1B19FC" w14:textId="77777777" w:rsidR="000C5F68" w:rsidRPr="00641BDB" w:rsidRDefault="000A70AC" w:rsidP="003F513B">
            <w:pPr>
              <w:spacing w:before="100" w:beforeAutospacing="1"/>
              <w:jc w:val="both"/>
              <w:rPr>
                <w:del w:id="1748" w:author="Author"/>
                <w:rFonts w:asciiTheme="minorBidi" w:eastAsia="Times New Roman" w:hAnsiTheme="minorBidi" w:cstheme="minorBidi"/>
                <w:szCs w:val="17"/>
                <w:lang w:val="es-ES_tradnl"/>
              </w:rPr>
            </w:pPr>
            <w:del w:id="1749" w:author="Author">
              <w:r w:rsidRPr="00641BDB">
                <w:rPr>
                  <w:rFonts w:asciiTheme="minorBidi" w:eastAsia="Times New Roman" w:hAnsiTheme="minorBidi" w:cstheme="minorBidi"/>
                  <w:szCs w:val="17"/>
                  <w:lang w:val="es-ES_tradnl"/>
                </w:rPr>
                <w:delText>DEBERÍAN utilizarse certificados compartidos entre el cliente y el servidor, por ejemplo X.509, para mitigar los riesgos de seguridad de la identidad propios de los sistemas sensibles y las acciones privilegiadas.</w:delText>
              </w:r>
            </w:del>
          </w:p>
        </w:tc>
        <w:tc>
          <w:tcPr>
            <w:tcW w:w="2515" w:type="dxa"/>
          </w:tcPr>
          <w:p w14:paraId="7CC0C4AA" w14:textId="77777777" w:rsidR="000C5F68" w:rsidRPr="00641BDB" w:rsidRDefault="00F04850" w:rsidP="000C5F68">
            <w:pPr>
              <w:pStyle w:val="NormalWeb"/>
              <w:spacing w:after="0" w:afterAutospacing="0"/>
              <w:rPr>
                <w:del w:id="1750" w:author="Author"/>
                <w:rFonts w:asciiTheme="minorBidi" w:hAnsiTheme="minorBidi" w:cstheme="minorBidi"/>
                <w:szCs w:val="17"/>
                <w:lang w:val="es-ES_tradnl"/>
              </w:rPr>
            </w:pPr>
            <w:del w:id="1751" w:author="Author">
              <w:r w:rsidRPr="00641BDB">
                <w:rPr>
                  <w:rFonts w:asciiTheme="minorBidi" w:hAnsiTheme="minorBidi" w:cstheme="minorBidi"/>
                  <w:szCs w:val="17"/>
                  <w:lang w:val="es-ES_tradnl"/>
                </w:rPr>
                <w:delText>AJ, AX, AAJ, AAX</w:delText>
              </w:r>
            </w:del>
          </w:p>
        </w:tc>
      </w:tr>
      <w:tr w:rsidR="00AA33EE" w:rsidRPr="008516DD" w14:paraId="4C70BB66" w14:textId="77777777" w:rsidTr="00D35BA5">
        <w:trPr>
          <w:del w:id="1752" w:author="Author"/>
        </w:trPr>
        <w:tc>
          <w:tcPr>
            <w:tcW w:w="1075" w:type="dxa"/>
          </w:tcPr>
          <w:p w14:paraId="2ED080E0" w14:textId="77777777" w:rsidR="00AA33EE" w:rsidRPr="00641BDB" w:rsidRDefault="00AA33EE" w:rsidP="00AA33EE">
            <w:pPr>
              <w:pStyle w:val="NormalWeb"/>
              <w:spacing w:after="0" w:afterAutospacing="0"/>
              <w:rPr>
                <w:del w:id="1753" w:author="Author"/>
                <w:rFonts w:asciiTheme="minorBidi" w:hAnsiTheme="minorBidi" w:cstheme="minorBidi"/>
                <w:szCs w:val="17"/>
                <w:lang w:val="es-ES_tradnl"/>
              </w:rPr>
            </w:pPr>
            <w:del w:id="1754" w:author="Author">
              <w:r w:rsidRPr="00641BDB">
                <w:rPr>
                  <w:rFonts w:asciiTheme="minorBidi" w:eastAsia="Times New Roman" w:hAnsiTheme="minorBidi" w:cstheme="minorBidi"/>
                  <w:szCs w:val="17"/>
                  <w:lang w:val="es-ES_tradnl"/>
                </w:rPr>
                <w:delText>[RSG-14</w:delText>
              </w:r>
              <w:r w:rsidR="0088276D"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5670" w:type="dxa"/>
          </w:tcPr>
          <w:p w14:paraId="0FECCAC6" w14:textId="77777777" w:rsidR="00AA33EE" w:rsidRPr="00641BDB" w:rsidRDefault="00AA33EE" w:rsidP="003F513B">
            <w:pPr>
              <w:spacing w:before="100" w:beforeAutospacing="1"/>
              <w:jc w:val="both"/>
              <w:rPr>
                <w:del w:id="1755" w:author="Author"/>
                <w:rFonts w:asciiTheme="minorBidi" w:eastAsia="Times New Roman" w:hAnsiTheme="minorBidi" w:cstheme="minorBidi"/>
                <w:szCs w:val="17"/>
                <w:lang w:val="es-ES_tradnl"/>
              </w:rPr>
            </w:pPr>
            <w:del w:id="1756" w:author="Author">
              <w:r w:rsidRPr="00641BDB">
                <w:rPr>
                  <w:rFonts w:asciiTheme="minorBidi" w:eastAsia="Times New Roman" w:hAnsiTheme="minorBidi" w:cstheme="minorBidi"/>
                  <w:szCs w:val="17"/>
                  <w:lang w:val="es-ES_tradnl"/>
                </w:rPr>
                <w:delText>Si la API REST es pública, el valor del encabezado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Access-Control-Allow-Origin</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DEBE ser '*'.</w:delText>
              </w:r>
            </w:del>
          </w:p>
        </w:tc>
        <w:tc>
          <w:tcPr>
            <w:tcW w:w="2515" w:type="dxa"/>
          </w:tcPr>
          <w:p w14:paraId="0A2BC6A7" w14:textId="77777777" w:rsidR="00AA33EE" w:rsidRPr="00641BDB" w:rsidRDefault="00AA33EE" w:rsidP="00AA33EE">
            <w:pPr>
              <w:pStyle w:val="NormalWeb"/>
              <w:spacing w:after="0" w:afterAutospacing="0"/>
              <w:rPr>
                <w:del w:id="1757" w:author="Author"/>
                <w:rFonts w:asciiTheme="minorBidi" w:hAnsiTheme="minorBidi" w:cstheme="minorBidi"/>
                <w:szCs w:val="17"/>
                <w:lang w:val="es-ES_tradnl"/>
              </w:rPr>
            </w:pPr>
            <w:del w:id="1758" w:author="Author">
              <w:r w:rsidRPr="00641BDB">
                <w:rPr>
                  <w:rFonts w:asciiTheme="minorBidi" w:hAnsiTheme="minorBidi" w:cstheme="minorBidi"/>
                  <w:szCs w:val="17"/>
                  <w:lang w:val="es-ES_tradnl"/>
                </w:rPr>
                <w:delText>AJ, AX, AAJ, AAX</w:delText>
              </w:r>
            </w:del>
          </w:p>
        </w:tc>
      </w:tr>
    </w:tbl>
    <w:p w14:paraId="1BD223E1" w14:textId="77777777" w:rsidR="00FA1E75" w:rsidRPr="00641BDB" w:rsidRDefault="00FA1E75">
      <w:pPr>
        <w:rPr>
          <w:del w:id="1759" w:author="Author"/>
          <w:rFonts w:cs="Arial"/>
          <w:b/>
          <w:bCs/>
          <w:szCs w:val="17"/>
          <w:lang w:val="es-ES_tradnl"/>
        </w:rPr>
      </w:pPr>
    </w:p>
    <w:p w14:paraId="67B730D3" w14:textId="77777777" w:rsidR="00466E4F" w:rsidRPr="00641BDB" w:rsidRDefault="00466E4F" w:rsidP="009C383A">
      <w:pPr>
        <w:pStyle w:val="Caption"/>
        <w:rPr>
          <w:del w:id="1760" w:author="Author"/>
          <w:rFonts w:cs="Arial"/>
          <w:sz w:val="17"/>
          <w:szCs w:val="17"/>
          <w:lang w:val="es-ES_tradnl"/>
        </w:rPr>
      </w:pPr>
    </w:p>
    <w:p w14:paraId="0D4C3601" w14:textId="77777777" w:rsidR="00466E4F" w:rsidRPr="00641BDB" w:rsidRDefault="0036265B" w:rsidP="009C383A">
      <w:pPr>
        <w:pStyle w:val="Caption"/>
        <w:rPr>
          <w:del w:id="1761" w:author="Author"/>
          <w:rFonts w:cs="Arial"/>
          <w:sz w:val="17"/>
          <w:szCs w:val="17"/>
          <w:lang w:val="es-ES_tradnl"/>
        </w:rPr>
      </w:pPr>
      <w:bookmarkStart w:id="1762" w:name="_Ref7691304"/>
      <w:del w:id="1763" w:author="Author">
        <w:r w:rsidRPr="00641BDB">
          <w:rPr>
            <w:rFonts w:cs="Arial"/>
            <w:sz w:val="17"/>
            <w:szCs w:val="17"/>
            <w:lang w:val="es-ES_tradnl"/>
          </w:rPr>
          <w:delText>Cuadro</w:delText>
        </w:r>
        <w:r w:rsidR="00466E4F" w:rsidRPr="00641BDB">
          <w:rPr>
            <w:rFonts w:cs="Arial"/>
            <w:sz w:val="17"/>
            <w:szCs w:val="17"/>
            <w:lang w:val="es-ES_tradnl"/>
          </w:rPr>
          <w:delText xml:space="preserve"> </w:delText>
        </w:r>
        <w:r w:rsidR="00A15E0C" w:rsidRPr="00641BDB">
          <w:rPr>
            <w:rFonts w:cs="Arial"/>
            <w:sz w:val="17"/>
            <w:szCs w:val="17"/>
            <w:lang w:val="es-ES_tradnl"/>
          </w:rPr>
          <w:delText>.</w:delText>
        </w:r>
        <w:bookmarkEnd w:id="1762"/>
        <w:r w:rsidR="00466E4F" w:rsidRPr="00641BDB">
          <w:rPr>
            <w:rFonts w:cs="Arial"/>
            <w:sz w:val="17"/>
            <w:szCs w:val="17"/>
            <w:lang w:val="es-ES_tradnl"/>
          </w:rPr>
          <w:delText xml:space="preserve"> </w:delText>
        </w:r>
        <w:r w:rsidR="001016D7" w:rsidRPr="00641BDB">
          <w:rPr>
            <w:lang w:val="es-ES_tradnl"/>
          </w:rPr>
          <w:delText>N</w:delText>
        </w:r>
        <w:r w:rsidRPr="00641BDB">
          <w:rPr>
            <w:lang w:val="es-ES_tradnl"/>
          </w:rPr>
          <w:delText xml:space="preserve">ivel de conformidad </w:delText>
        </w:r>
        <w:r w:rsidR="00466E4F" w:rsidRPr="00641BDB">
          <w:rPr>
            <w:rFonts w:cs="Arial"/>
            <w:sz w:val="17"/>
            <w:szCs w:val="17"/>
            <w:lang w:val="es-ES_tradnl"/>
          </w:rPr>
          <w:delText>AA</w:delText>
        </w:r>
        <w:r w:rsidR="002E1AEB" w:rsidRPr="00641BDB">
          <w:rPr>
            <w:rFonts w:cs="Arial"/>
            <w:sz w:val="17"/>
            <w:szCs w:val="17"/>
            <w:lang w:val="es-ES_tradnl"/>
          </w:rPr>
          <w:delText>J</w:delText>
        </w:r>
      </w:del>
    </w:p>
    <w:tbl>
      <w:tblPr>
        <w:tblStyle w:val="TableGrid"/>
        <w:tblW w:w="0" w:type="auto"/>
        <w:tblLook w:val="04A0" w:firstRow="1" w:lastRow="0" w:firstColumn="1" w:lastColumn="0" w:noHBand="0" w:noVBand="1"/>
      </w:tblPr>
      <w:tblGrid>
        <w:gridCol w:w="1075"/>
        <w:gridCol w:w="5670"/>
        <w:gridCol w:w="2515"/>
      </w:tblGrid>
      <w:tr w:rsidR="0036265B" w:rsidRPr="008516DD" w14:paraId="2C94D958" w14:textId="77777777" w:rsidTr="00F325EE">
        <w:trPr>
          <w:del w:id="1764" w:author="Author"/>
        </w:trPr>
        <w:tc>
          <w:tcPr>
            <w:tcW w:w="1075" w:type="dxa"/>
            <w:shd w:val="clear" w:color="auto" w:fill="F2F2F2" w:themeFill="background1" w:themeFillShade="F2"/>
          </w:tcPr>
          <w:p w14:paraId="3FC06B7A" w14:textId="77777777" w:rsidR="0036265B" w:rsidRPr="00641BDB" w:rsidRDefault="0036265B" w:rsidP="0036265B">
            <w:pPr>
              <w:jc w:val="center"/>
              <w:rPr>
                <w:del w:id="1765" w:author="Author"/>
                <w:rFonts w:asciiTheme="minorBidi" w:hAnsiTheme="minorBidi" w:cstheme="minorBidi"/>
                <w:b/>
                <w:szCs w:val="17"/>
                <w:lang w:val="es-ES_tradnl"/>
              </w:rPr>
            </w:pPr>
            <w:del w:id="1766" w:author="Author">
              <w:r w:rsidRPr="00641BDB">
                <w:rPr>
                  <w:rFonts w:asciiTheme="minorBidi" w:hAnsiTheme="minorBidi" w:cstheme="minorBidi"/>
                  <w:b/>
                  <w:szCs w:val="17"/>
                  <w:lang w:val="es-ES_tradnl"/>
                </w:rPr>
                <w:delText>ID de la norma</w:delText>
              </w:r>
            </w:del>
          </w:p>
        </w:tc>
        <w:tc>
          <w:tcPr>
            <w:tcW w:w="5670" w:type="dxa"/>
            <w:shd w:val="clear" w:color="auto" w:fill="F2F2F2" w:themeFill="background1" w:themeFillShade="F2"/>
          </w:tcPr>
          <w:p w14:paraId="53E7FA1D" w14:textId="77777777" w:rsidR="0036265B" w:rsidRPr="00641BDB" w:rsidRDefault="0036265B" w:rsidP="001C5D4E">
            <w:pPr>
              <w:jc w:val="center"/>
              <w:rPr>
                <w:del w:id="1767" w:author="Author"/>
                <w:rFonts w:asciiTheme="minorBidi" w:hAnsiTheme="minorBidi" w:cstheme="minorBidi"/>
                <w:b/>
                <w:szCs w:val="17"/>
                <w:lang w:val="es-ES_tradnl"/>
              </w:rPr>
            </w:pPr>
            <w:del w:id="1768" w:author="Author">
              <w:r w:rsidRPr="00641BDB">
                <w:rPr>
                  <w:rFonts w:asciiTheme="minorBidi" w:hAnsiTheme="minorBidi" w:cstheme="minorBidi"/>
                  <w:b/>
                  <w:szCs w:val="17"/>
                  <w:lang w:val="es-ES_tradnl"/>
                </w:rPr>
                <w:delText>Norma</w:delText>
              </w:r>
            </w:del>
          </w:p>
        </w:tc>
        <w:tc>
          <w:tcPr>
            <w:tcW w:w="2515" w:type="dxa"/>
            <w:shd w:val="clear" w:color="auto" w:fill="F2F2F2" w:themeFill="background1" w:themeFillShade="F2"/>
          </w:tcPr>
          <w:p w14:paraId="05731FBA" w14:textId="77777777" w:rsidR="0036265B" w:rsidRPr="00641BDB" w:rsidRDefault="0036265B" w:rsidP="0036265B">
            <w:pPr>
              <w:jc w:val="center"/>
              <w:rPr>
                <w:del w:id="1769" w:author="Author"/>
                <w:rFonts w:asciiTheme="minorBidi" w:hAnsiTheme="minorBidi" w:cstheme="minorBidi"/>
                <w:b/>
                <w:szCs w:val="17"/>
                <w:lang w:val="es-ES_tradnl"/>
              </w:rPr>
            </w:pPr>
            <w:del w:id="1770" w:author="Author">
              <w:r w:rsidRPr="00641BDB">
                <w:rPr>
                  <w:rFonts w:asciiTheme="minorBidi" w:hAnsiTheme="minorBidi" w:cstheme="minorBidi"/>
                  <w:b/>
                  <w:szCs w:val="17"/>
                  <w:lang w:val="es-ES_tradnl"/>
                </w:rPr>
                <w:delText>Referencias cruzadas y observaciones</w:delText>
              </w:r>
            </w:del>
          </w:p>
        </w:tc>
      </w:tr>
      <w:tr w:rsidR="00466E4F" w:rsidRPr="008516DD" w14:paraId="731AE6BA" w14:textId="77777777" w:rsidTr="00F20B0F">
        <w:trPr>
          <w:del w:id="1771" w:author="Author"/>
        </w:trPr>
        <w:tc>
          <w:tcPr>
            <w:tcW w:w="1075" w:type="dxa"/>
          </w:tcPr>
          <w:p w14:paraId="6562D657" w14:textId="77777777" w:rsidR="00466E4F" w:rsidRPr="00641BDB" w:rsidRDefault="00975DE8" w:rsidP="000C3E67">
            <w:pPr>
              <w:rPr>
                <w:del w:id="1772" w:author="Author"/>
                <w:rFonts w:asciiTheme="minorBidi" w:hAnsiTheme="minorBidi" w:cstheme="minorBidi"/>
                <w:szCs w:val="17"/>
                <w:lang w:val="es-ES_tradnl"/>
              </w:rPr>
            </w:pPr>
            <w:del w:id="1773" w:author="Author">
              <w:r w:rsidRPr="00641BDB">
                <w:rPr>
                  <w:rFonts w:asciiTheme="minorBidi" w:hAnsiTheme="minorBidi" w:cstheme="minorBidi"/>
                  <w:szCs w:val="17"/>
                  <w:lang w:val="es-ES_tradnl"/>
                </w:rPr>
                <w:delText>[RSG-01]</w:delText>
              </w:r>
            </w:del>
          </w:p>
        </w:tc>
        <w:tc>
          <w:tcPr>
            <w:tcW w:w="5670" w:type="dxa"/>
          </w:tcPr>
          <w:p w14:paraId="1BC5AB7D" w14:textId="77777777" w:rsidR="00466E4F" w:rsidRPr="00641BDB" w:rsidRDefault="00CD5558" w:rsidP="001C5D4E">
            <w:pPr>
              <w:jc w:val="both"/>
              <w:rPr>
                <w:del w:id="1774" w:author="Author"/>
                <w:rFonts w:asciiTheme="minorBidi" w:hAnsiTheme="minorBidi" w:cstheme="minorBidi"/>
                <w:szCs w:val="17"/>
                <w:lang w:val="es-ES_tradnl"/>
              </w:rPr>
            </w:pPr>
            <w:del w:id="1775" w:author="Author">
              <w:r w:rsidRPr="00641BDB">
                <w:rPr>
                  <w:rFonts w:asciiTheme="minorBidi" w:hAnsiTheme="minorBidi" w:cstheme="minorBidi"/>
                  <w:szCs w:val="17"/>
                  <w:lang w:val="es-ES_tradnl"/>
                </w:rPr>
                <w:delText>DEBE usarse la barra, "/", en la ruta del URI para indicar la relación jerárquica entre los recursos, pero la ruta NO DEBE terminar con una barra, ya que esta no proporciona ningún valor semántico y puede llevar a confusión</w:delText>
              </w:r>
              <w:r w:rsidR="00975DE8" w:rsidRPr="00641BDB">
                <w:rPr>
                  <w:rFonts w:asciiTheme="minorBidi" w:hAnsiTheme="minorBidi" w:cstheme="minorBidi"/>
                  <w:szCs w:val="17"/>
                  <w:lang w:val="es-ES_tradnl"/>
                </w:rPr>
                <w:delText>.</w:delText>
              </w:r>
            </w:del>
          </w:p>
        </w:tc>
        <w:tc>
          <w:tcPr>
            <w:tcW w:w="2515" w:type="dxa"/>
          </w:tcPr>
          <w:p w14:paraId="095092C3" w14:textId="77777777" w:rsidR="00466E4F" w:rsidRPr="00641BDB" w:rsidRDefault="000E09E7" w:rsidP="000C3E67">
            <w:pPr>
              <w:rPr>
                <w:del w:id="1776" w:author="Author"/>
                <w:rFonts w:asciiTheme="minorBidi" w:hAnsiTheme="minorBidi" w:cstheme="minorBidi"/>
                <w:szCs w:val="17"/>
                <w:lang w:val="es-ES_tradnl"/>
              </w:rPr>
            </w:pPr>
            <w:del w:id="1777" w:author="Author">
              <w:r w:rsidRPr="00641BDB">
                <w:rPr>
                  <w:rFonts w:asciiTheme="minorBidi" w:hAnsiTheme="minorBidi" w:cstheme="minorBidi"/>
                  <w:szCs w:val="17"/>
                  <w:lang w:val="es-ES_tradnl"/>
                </w:rPr>
                <w:delText>AAJ, AAX</w:delText>
              </w:r>
              <w:r w:rsidR="00F325EE" w:rsidRPr="00641BDB">
                <w:rPr>
                  <w:rFonts w:asciiTheme="minorBidi" w:hAnsiTheme="minorBidi" w:cstheme="minorBidi"/>
                  <w:szCs w:val="17"/>
                  <w:lang w:val="es-ES_tradnl"/>
                </w:rPr>
                <w:delText>, AX, AJ</w:delText>
              </w:r>
            </w:del>
          </w:p>
        </w:tc>
      </w:tr>
      <w:tr w:rsidR="00CD5558" w:rsidRPr="008516DD" w14:paraId="76EFD4DB" w14:textId="77777777" w:rsidTr="00F20B0F">
        <w:trPr>
          <w:del w:id="1778" w:author="Author"/>
        </w:trPr>
        <w:tc>
          <w:tcPr>
            <w:tcW w:w="1075" w:type="dxa"/>
          </w:tcPr>
          <w:p w14:paraId="6A126DFF" w14:textId="77777777" w:rsidR="00CD5558" w:rsidRPr="00641BDB" w:rsidRDefault="00CD5558" w:rsidP="00CD5558">
            <w:pPr>
              <w:rPr>
                <w:del w:id="1779" w:author="Author"/>
                <w:rFonts w:asciiTheme="minorBidi" w:hAnsiTheme="minorBidi" w:cstheme="minorBidi"/>
                <w:szCs w:val="17"/>
                <w:lang w:val="es-ES_tradnl"/>
              </w:rPr>
            </w:pPr>
            <w:del w:id="1780" w:author="Author">
              <w:r w:rsidRPr="00641BDB">
                <w:rPr>
                  <w:rFonts w:asciiTheme="minorBidi" w:eastAsia="Times New Roman" w:hAnsiTheme="minorBidi" w:cstheme="minorBidi"/>
                  <w:szCs w:val="17"/>
                  <w:lang w:val="es-ES_tradnl"/>
                </w:rPr>
                <w:delText>[RSG-02]</w:delText>
              </w:r>
            </w:del>
          </w:p>
        </w:tc>
        <w:tc>
          <w:tcPr>
            <w:tcW w:w="5670" w:type="dxa"/>
          </w:tcPr>
          <w:p w14:paraId="6012B65D" w14:textId="77777777" w:rsidR="00CD5558" w:rsidRPr="00641BDB" w:rsidRDefault="00CD5558" w:rsidP="001C5D4E">
            <w:pPr>
              <w:jc w:val="both"/>
              <w:rPr>
                <w:del w:id="1781" w:author="Author"/>
                <w:rFonts w:asciiTheme="minorBidi" w:hAnsiTheme="minorBidi" w:cstheme="minorBidi"/>
                <w:szCs w:val="17"/>
                <w:lang w:val="es-ES_tradnl"/>
              </w:rPr>
            </w:pPr>
            <w:del w:id="1782" w:author="Author">
              <w:r w:rsidRPr="00641BDB">
                <w:rPr>
                  <w:rFonts w:asciiTheme="minorBidi" w:hAnsiTheme="minorBidi" w:cstheme="minorBidi"/>
                  <w:szCs w:val="17"/>
                  <w:lang w:val="es-ES_tradnl"/>
                </w:rPr>
                <w:delText>Los nombres de los recursos DEBEN seguir un patrón de nomenclatura coherente.</w:delText>
              </w:r>
            </w:del>
          </w:p>
        </w:tc>
        <w:tc>
          <w:tcPr>
            <w:tcW w:w="2515" w:type="dxa"/>
          </w:tcPr>
          <w:p w14:paraId="48EAE8BF" w14:textId="77777777" w:rsidR="00CD5558" w:rsidRPr="00641BDB" w:rsidRDefault="00CD5558" w:rsidP="00CD5558">
            <w:pPr>
              <w:rPr>
                <w:del w:id="1783" w:author="Author"/>
                <w:rFonts w:asciiTheme="minorBidi" w:hAnsiTheme="minorBidi" w:cstheme="minorBidi"/>
                <w:szCs w:val="17"/>
                <w:lang w:val="es-ES_tradnl"/>
              </w:rPr>
            </w:pPr>
            <w:del w:id="1784" w:author="Author">
              <w:r w:rsidRPr="00641BDB">
                <w:rPr>
                  <w:rFonts w:asciiTheme="minorBidi" w:hAnsiTheme="minorBidi" w:cstheme="minorBidi"/>
                  <w:szCs w:val="17"/>
                  <w:lang w:val="es-ES_tradnl"/>
                </w:rPr>
                <w:delText>AAJ, AAX, AX, AJ</w:delText>
              </w:r>
            </w:del>
          </w:p>
        </w:tc>
      </w:tr>
      <w:tr w:rsidR="007B4F70" w:rsidRPr="008516DD" w14:paraId="2DABCFBA" w14:textId="77777777" w:rsidTr="00F20B0F">
        <w:trPr>
          <w:del w:id="1785" w:author="Author"/>
        </w:trPr>
        <w:tc>
          <w:tcPr>
            <w:tcW w:w="1075" w:type="dxa"/>
          </w:tcPr>
          <w:p w14:paraId="69C5BDDB" w14:textId="77777777" w:rsidR="007B4F70" w:rsidRPr="00641BDB" w:rsidRDefault="007B4F70" w:rsidP="000C3E67">
            <w:pPr>
              <w:rPr>
                <w:del w:id="1786" w:author="Author"/>
                <w:rFonts w:asciiTheme="minorBidi" w:hAnsiTheme="minorBidi" w:cstheme="minorBidi"/>
                <w:szCs w:val="17"/>
                <w:lang w:val="es-ES_tradnl"/>
              </w:rPr>
            </w:pPr>
            <w:del w:id="1787" w:author="Author">
              <w:r w:rsidRPr="00641BDB">
                <w:rPr>
                  <w:rFonts w:asciiTheme="minorBidi" w:eastAsia="Times New Roman" w:hAnsiTheme="minorBidi" w:cstheme="minorBidi"/>
                  <w:szCs w:val="17"/>
                  <w:lang w:val="es-ES_tradnl"/>
                </w:rPr>
                <w:delText>[RSG-03]</w:delText>
              </w:r>
            </w:del>
          </w:p>
        </w:tc>
        <w:tc>
          <w:tcPr>
            <w:tcW w:w="5670" w:type="dxa"/>
          </w:tcPr>
          <w:p w14:paraId="621174C4" w14:textId="77777777" w:rsidR="007B4F70" w:rsidRPr="00641BDB" w:rsidRDefault="00133FFD" w:rsidP="001C5D4E">
            <w:pPr>
              <w:jc w:val="both"/>
              <w:rPr>
                <w:del w:id="1788" w:author="Author"/>
                <w:rFonts w:asciiTheme="minorBidi" w:hAnsiTheme="minorBidi" w:cstheme="minorBidi"/>
                <w:szCs w:val="17"/>
                <w:lang w:val="es-ES_tradnl"/>
              </w:rPr>
            </w:pPr>
            <w:del w:id="1789" w:author="Author">
              <w:r w:rsidRPr="00641BDB">
                <w:rPr>
                  <w:rFonts w:asciiTheme="minorBidi" w:eastAsia="Times New Roman" w:hAnsiTheme="minorBidi" w:cstheme="minorBidi"/>
                  <w:szCs w:val="17"/>
                  <w:lang w:val="es-ES_tradnl"/>
                </w:rPr>
                <w:delText xml:space="preserve">DEBERÍAN utilizarse las convenciones </w:delText>
              </w:r>
              <w:r w:rsidRPr="00641BDB">
                <w:rPr>
                  <w:rFonts w:asciiTheme="minorBidi" w:eastAsia="Times New Roman" w:hAnsiTheme="minorBidi" w:cstheme="minorBidi"/>
                  <w:i/>
                  <w:iCs/>
                  <w:szCs w:val="17"/>
                  <w:lang w:val="es-ES_tradnl"/>
                </w:rPr>
                <w:delText>lower case</w:delText>
              </w:r>
              <w:r w:rsidRPr="00641BDB">
                <w:rPr>
                  <w:rFonts w:asciiTheme="minorBidi" w:eastAsia="Times New Roman" w:hAnsiTheme="minorBidi" w:cstheme="minorBidi"/>
                  <w:szCs w:val="17"/>
                  <w:lang w:val="es-ES_tradnl"/>
                </w:rPr>
                <w:delText xml:space="preserve"> o </w:delText>
              </w:r>
              <w:r w:rsidRPr="00641BDB">
                <w:rPr>
                  <w:rFonts w:asciiTheme="minorBidi" w:eastAsia="Times New Roman" w:hAnsiTheme="minorBidi" w:cstheme="minorBidi"/>
                  <w:i/>
                  <w:iCs/>
                  <w:szCs w:val="17"/>
                  <w:lang w:val="es-ES_tradnl"/>
                </w:rPr>
                <w:delText>kebab case</w:delText>
              </w:r>
              <w:r w:rsidRPr="00641BDB">
                <w:rPr>
                  <w:rFonts w:asciiTheme="minorBidi" w:eastAsia="Times New Roman" w:hAnsiTheme="minorBidi" w:cstheme="minorBidi"/>
                  <w:szCs w:val="17"/>
                  <w:lang w:val="es-ES_tradnl"/>
                </w:rPr>
                <w:delText xml:space="preserve"> para los nombres de los recursos, que PUEDEN ser abreviados.</w:delText>
              </w:r>
            </w:del>
          </w:p>
        </w:tc>
        <w:tc>
          <w:tcPr>
            <w:tcW w:w="2515" w:type="dxa"/>
          </w:tcPr>
          <w:p w14:paraId="52B966DB" w14:textId="77777777" w:rsidR="007B4F70" w:rsidRPr="00641BDB" w:rsidRDefault="007B4F70" w:rsidP="000C3E67">
            <w:pPr>
              <w:rPr>
                <w:del w:id="1790" w:author="Author"/>
                <w:rFonts w:asciiTheme="minorBidi" w:hAnsiTheme="minorBidi" w:cstheme="minorBidi"/>
                <w:szCs w:val="17"/>
                <w:lang w:val="es-ES_tradnl"/>
              </w:rPr>
            </w:pPr>
            <w:del w:id="1791" w:author="Author">
              <w:r w:rsidRPr="00641BDB">
                <w:rPr>
                  <w:rFonts w:asciiTheme="minorBidi" w:hAnsiTheme="minorBidi" w:cstheme="minorBidi"/>
                  <w:szCs w:val="17"/>
                  <w:lang w:val="es-ES_tradnl"/>
                </w:rPr>
                <w:delText>AAJ, AAX</w:delText>
              </w:r>
            </w:del>
          </w:p>
        </w:tc>
      </w:tr>
      <w:tr w:rsidR="007B4F70" w:rsidRPr="008516DD" w14:paraId="281968EF" w14:textId="77777777" w:rsidTr="00F20B0F">
        <w:trPr>
          <w:del w:id="1792" w:author="Author"/>
        </w:trPr>
        <w:tc>
          <w:tcPr>
            <w:tcW w:w="1075" w:type="dxa"/>
          </w:tcPr>
          <w:p w14:paraId="334CE930" w14:textId="77777777" w:rsidR="007B4F70" w:rsidRPr="00641BDB" w:rsidRDefault="007B4F70" w:rsidP="009B4086">
            <w:pPr>
              <w:rPr>
                <w:del w:id="1793" w:author="Author"/>
                <w:rFonts w:asciiTheme="minorBidi" w:hAnsiTheme="minorBidi" w:cstheme="minorBidi"/>
                <w:szCs w:val="17"/>
                <w:lang w:val="es-ES_tradnl"/>
              </w:rPr>
            </w:pPr>
            <w:del w:id="1794" w:author="Author">
              <w:r w:rsidRPr="00641BDB">
                <w:rPr>
                  <w:rFonts w:asciiTheme="minorBidi" w:eastAsia="Times New Roman" w:hAnsiTheme="minorBidi" w:cstheme="minorBidi"/>
                  <w:szCs w:val="17"/>
                  <w:lang w:val="es-ES_tradnl"/>
                </w:rPr>
                <w:delText>[RSG-05]</w:delText>
              </w:r>
            </w:del>
          </w:p>
        </w:tc>
        <w:tc>
          <w:tcPr>
            <w:tcW w:w="5670" w:type="dxa"/>
          </w:tcPr>
          <w:p w14:paraId="289AAF61" w14:textId="77777777" w:rsidR="007B4F70" w:rsidRPr="00641BDB" w:rsidRDefault="006634FB" w:rsidP="001C5D4E">
            <w:pPr>
              <w:jc w:val="both"/>
              <w:rPr>
                <w:del w:id="1795" w:author="Author"/>
                <w:rFonts w:asciiTheme="minorBidi" w:hAnsiTheme="minorBidi" w:cstheme="minorBidi"/>
                <w:szCs w:val="17"/>
                <w:lang w:val="es-ES_tradnl"/>
              </w:rPr>
            </w:pPr>
            <w:del w:id="1796" w:author="Author">
              <w:r w:rsidRPr="00641BDB">
                <w:rPr>
                  <w:rFonts w:asciiTheme="minorBidi" w:hAnsiTheme="minorBidi" w:cstheme="minorBidi"/>
                  <w:szCs w:val="17"/>
                  <w:lang w:val="es-ES_tradnl"/>
                </w:rPr>
                <w:delText xml:space="preserve">DEBERÍA utilizarse la convención </w:delText>
              </w:r>
              <w:r w:rsidRPr="00641BDB">
                <w:rPr>
                  <w:rFonts w:asciiTheme="minorBidi" w:hAnsiTheme="minorBidi" w:cstheme="minorBidi"/>
                  <w:i/>
                  <w:iCs/>
                  <w:szCs w:val="17"/>
                  <w:lang w:val="es-ES_tradnl"/>
                </w:rPr>
                <w:delText>lower camel case</w:delText>
              </w:r>
              <w:r w:rsidRPr="00641BDB">
                <w:rPr>
                  <w:rFonts w:asciiTheme="minorBidi" w:hAnsiTheme="minorBidi" w:cstheme="minorBidi"/>
                  <w:szCs w:val="17"/>
                  <w:lang w:val="es-ES_tradnl"/>
                </w:rPr>
                <w:delText xml:space="preserve"> para los parámetros de consulta, que PUEDEN ser abreviados.</w:delText>
              </w:r>
            </w:del>
          </w:p>
        </w:tc>
        <w:tc>
          <w:tcPr>
            <w:tcW w:w="2515" w:type="dxa"/>
          </w:tcPr>
          <w:p w14:paraId="5146E704" w14:textId="77777777" w:rsidR="007B4F70" w:rsidRPr="00641BDB" w:rsidRDefault="007B4F70" w:rsidP="009B4086">
            <w:pPr>
              <w:rPr>
                <w:del w:id="1797" w:author="Author"/>
                <w:rFonts w:asciiTheme="minorBidi" w:hAnsiTheme="minorBidi" w:cstheme="minorBidi"/>
                <w:szCs w:val="17"/>
                <w:lang w:val="es-ES_tradnl"/>
              </w:rPr>
            </w:pPr>
            <w:del w:id="1798" w:author="Author">
              <w:r w:rsidRPr="00641BDB">
                <w:rPr>
                  <w:rFonts w:asciiTheme="minorBidi" w:hAnsiTheme="minorBidi" w:cstheme="minorBidi"/>
                  <w:szCs w:val="17"/>
                  <w:lang w:val="es-ES_tradnl"/>
                </w:rPr>
                <w:delText>AAJ, AAX</w:delText>
              </w:r>
            </w:del>
          </w:p>
        </w:tc>
      </w:tr>
      <w:tr w:rsidR="00A74DA9" w:rsidRPr="008516DD" w14:paraId="3614CD33" w14:textId="77777777" w:rsidTr="00F20B0F">
        <w:trPr>
          <w:del w:id="1799" w:author="Author"/>
        </w:trPr>
        <w:tc>
          <w:tcPr>
            <w:tcW w:w="1075" w:type="dxa"/>
          </w:tcPr>
          <w:p w14:paraId="71DB628D" w14:textId="77777777" w:rsidR="00A74DA9" w:rsidRPr="00641BDB" w:rsidRDefault="00A74DA9" w:rsidP="00A74DA9">
            <w:pPr>
              <w:rPr>
                <w:del w:id="1800" w:author="Author"/>
                <w:rFonts w:asciiTheme="minorBidi" w:hAnsiTheme="minorBidi" w:cstheme="minorBidi"/>
                <w:szCs w:val="17"/>
                <w:lang w:val="es-ES_tradnl"/>
              </w:rPr>
            </w:pPr>
            <w:del w:id="1801" w:author="Author">
              <w:r w:rsidRPr="00641BDB">
                <w:rPr>
                  <w:rFonts w:asciiTheme="minorBidi" w:eastAsia="Times New Roman" w:hAnsiTheme="minorBidi" w:cstheme="minorBidi"/>
                  <w:szCs w:val="17"/>
                  <w:lang w:val="es-ES_tradnl"/>
                </w:rPr>
                <w:delText>[RSG-06]</w:delText>
              </w:r>
            </w:del>
          </w:p>
        </w:tc>
        <w:tc>
          <w:tcPr>
            <w:tcW w:w="5670" w:type="dxa"/>
          </w:tcPr>
          <w:p w14:paraId="0860B13D" w14:textId="77777777" w:rsidR="00A74DA9" w:rsidRPr="00641BDB" w:rsidRDefault="00A74DA9" w:rsidP="00A74DA9">
            <w:pPr>
              <w:jc w:val="both"/>
              <w:rPr>
                <w:del w:id="1802" w:author="Author"/>
                <w:rFonts w:asciiTheme="minorBidi" w:hAnsiTheme="minorBidi" w:cstheme="minorBidi"/>
                <w:szCs w:val="17"/>
                <w:lang w:val="es-ES_tradnl"/>
              </w:rPr>
            </w:pPr>
            <w:del w:id="1803" w:author="Author">
              <w:r w:rsidRPr="00641BDB">
                <w:rPr>
                  <w:rFonts w:asciiTheme="minorBidi" w:eastAsia="Times New Roman" w:hAnsiTheme="minorBidi" w:cstheme="minorBidi"/>
                  <w:szCs w:val="17"/>
                  <w:lang w:val="es-ES_tradnl"/>
                </w:rPr>
                <w:delText>El patrón del URL para una API web DEBE contener la palabra ‘api’ en el URI.</w:delText>
              </w:r>
            </w:del>
          </w:p>
        </w:tc>
        <w:tc>
          <w:tcPr>
            <w:tcW w:w="2515" w:type="dxa"/>
          </w:tcPr>
          <w:p w14:paraId="007C27F0" w14:textId="77777777" w:rsidR="00A74DA9" w:rsidRPr="00641BDB" w:rsidRDefault="00A74DA9" w:rsidP="00A74DA9">
            <w:pPr>
              <w:rPr>
                <w:del w:id="1804" w:author="Author"/>
                <w:rFonts w:asciiTheme="minorBidi" w:hAnsiTheme="minorBidi" w:cstheme="minorBidi"/>
                <w:szCs w:val="17"/>
                <w:lang w:val="es-ES_tradnl"/>
              </w:rPr>
            </w:pPr>
            <w:del w:id="1805" w:author="Author">
              <w:r w:rsidRPr="00641BDB">
                <w:rPr>
                  <w:rFonts w:asciiTheme="minorBidi" w:hAnsiTheme="minorBidi" w:cstheme="minorBidi"/>
                  <w:szCs w:val="17"/>
                  <w:lang w:val="es-ES_tradnl"/>
                </w:rPr>
                <w:delText>AAJ, AAX, AX, AJ</w:delText>
              </w:r>
            </w:del>
          </w:p>
        </w:tc>
      </w:tr>
      <w:tr w:rsidR="007B4F70" w:rsidRPr="008516DD" w14:paraId="1EA45D10" w14:textId="77777777" w:rsidTr="00F20B0F">
        <w:trPr>
          <w:del w:id="1806" w:author="Author"/>
        </w:trPr>
        <w:tc>
          <w:tcPr>
            <w:tcW w:w="1075" w:type="dxa"/>
          </w:tcPr>
          <w:p w14:paraId="5710DB0B" w14:textId="77777777" w:rsidR="007B4F70" w:rsidRPr="00641BDB" w:rsidRDefault="007B4F70" w:rsidP="009B4086">
            <w:pPr>
              <w:rPr>
                <w:del w:id="1807" w:author="Author"/>
                <w:rFonts w:asciiTheme="minorBidi" w:hAnsiTheme="minorBidi" w:cstheme="minorBidi"/>
                <w:szCs w:val="17"/>
                <w:lang w:val="es-ES_tradnl"/>
              </w:rPr>
            </w:pPr>
            <w:del w:id="1808" w:author="Author">
              <w:r w:rsidRPr="00641BDB">
                <w:rPr>
                  <w:rFonts w:asciiTheme="minorBidi" w:eastAsia="Times New Roman" w:hAnsiTheme="minorBidi" w:cstheme="minorBidi"/>
                  <w:szCs w:val="17"/>
                  <w:lang w:val="es-ES_tradnl"/>
                </w:rPr>
                <w:delText>[RSG-07]</w:delText>
              </w:r>
            </w:del>
          </w:p>
        </w:tc>
        <w:tc>
          <w:tcPr>
            <w:tcW w:w="5670" w:type="dxa"/>
          </w:tcPr>
          <w:p w14:paraId="3CB01F2C" w14:textId="77777777" w:rsidR="007B4F70" w:rsidRPr="00641BDB" w:rsidRDefault="00894816" w:rsidP="001C5D4E">
            <w:pPr>
              <w:jc w:val="both"/>
              <w:rPr>
                <w:del w:id="1809" w:author="Author"/>
                <w:rFonts w:asciiTheme="minorBidi" w:hAnsiTheme="minorBidi" w:cstheme="minorBidi"/>
                <w:szCs w:val="17"/>
                <w:lang w:val="es-ES_tradnl"/>
              </w:rPr>
            </w:pPr>
            <w:del w:id="1810" w:author="Author">
              <w:r w:rsidRPr="00641BDB">
                <w:rPr>
                  <w:rFonts w:asciiTheme="minorBidi" w:eastAsia="Times New Roman" w:hAnsiTheme="minorBidi" w:cstheme="minorBidi"/>
                  <w:szCs w:val="17"/>
                  <w:lang w:val="es-ES_tradnl"/>
                </w:rPr>
                <w:delText>NO DEBEN utilizarse parámetros matriciales</w:delText>
              </w:r>
              <w:r w:rsidR="007B4F70" w:rsidRPr="00641BDB">
                <w:rPr>
                  <w:rFonts w:asciiTheme="minorBidi" w:eastAsia="Times New Roman" w:hAnsiTheme="minorBidi" w:cstheme="minorBidi"/>
                  <w:szCs w:val="17"/>
                  <w:lang w:val="es-ES_tradnl"/>
                </w:rPr>
                <w:delText>. </w:delText>
              </w:r>
            </w:del>
          </w:p>
        </w:tc>
        <w:tc>
          <w:tcPr>
            <w:tcW w:w="2515" w:type="dxa"/>
          </w:tcPr>
          <w:p w14:paraId="4BA89D38" w14:textId="77777777" w:rsidR="007B4F70" w:rsidRPr="00641BDB" w:rsidRDefault="007B4F70" w:rsidP="009B4086">
            <w:pPr>
              <w:rPr>
                <w:del w:id="1811" w:author="Author"/>
                <w:rFonts w:asciiTheme="minorBidi" w:hAnsiTheme="minorBidi" w:cstheme="minorBidi"/>
                <w:szCs w:val="17"/>
                <w:lang w:val="es-ES_tradnl"/>
              </w:rPr>
            </w:pPr>
            <w:del w:id="1812" w:author="Author">
              <w:r w:rsidRPr="00641BDB">
                <w:rPr>
                  <w:rFonts w:asciiTheme="minorBidi" w:hAnsiTheme="minorBidi" w:cstheme="minorBidi"/>
                  <w:szCs w:val="17"/>
                  <w:lang w:val="es-ES_tradnl"/>
                </w:rPr>
                <w:delText>AAJ, AAX, AX, AJ</w:delText>
              </w:r>
            </w:del>
          </w:p>
        </w:tc>
      </w:tr>
      <w:tr w:rsidR="007B4F70" w:rsidRPr="008516DD" w14:paraId="31EBFCD1" w14:textId="77777777" w:rsidTr="00F20B0F">
        <w:trPr>
          <w:del w:id="1813" w:author="Author"/>
        </w:trPr>
        <w:tc>
          <w:tcPr>
            <w:tcW w:w="1075" w:type="dxa"/>
          </w:tcPr>
          <w:p w14:paraId="229301FC" w14:textId="77777777" w:rsidR="007B4F70" w:rsidRPr="00641BDB" w:rsidRDefault="007B4F70" w:rsidP="009B4086">
            <w:pPr>
              <w:rPr>
                <w:del w:id="1814" w:author="Author"/>
                <w:rFonts w:asciiTheme="minorBidi" w:hAnsiTheme="minorBidi" w:cstheme="minorBidi"/>
                <w:szCs w:val="17"/>
                <w:lang w:val="es-ES_tradnl"/>
              </w:rPr>
            </w:pPr>
            <w:del w:id="1815" w:author="Author">
              <w:r w:rsidRPr="00641BDB">
                <w:rPr>
                  <w:rFonts w:asciiTheme="minorBidi" w:eastAsia="Times New Roman" w:hAnsiTheme="minorBidi" w:cstheme="minorBidi"/>
                  <w:szCs w:val="17"/>
                  <w:lang w:val="es-ES_tradnl"/>
                </w:rPr>
                <w:delText>[RSG-08]</w:delText>
              </w:r>
            </w:del>
          </w:p>
        </w:tc>
        <w:tc>
          <w:tcPr>
            <w:tcW w:w="5670" w:type="dxa"/>
          </w:tcPr>
          <w:p w14:paraId="7CBFEBD9" w14:textId="77777777" w:rsidR="007B4F70" w:rsidRPr="00641BDB" w:rsidRDefault="00AB36E3" w:rsidP="001C5D4E">
            <w:pPr>
              <w:jc w:val="both"/>
              <w:rPr>
                <w:del w:id="1816" w:author="Author"/>
                <w:rFonts w:asciiTheme="minorBidi" w:hAnsiTheme="minorBidi" w:cstheme="minorBidi"/>
                <w:szCs w:val="17"/>
                <w:lang w:val="es-ES_tradnl"/>
              </w:rPr>
            </w:pPr>
            <w:del w:id="1817" w:author="Author">
              <w:r w:rsidRPr="00641BDB">
                <w:rPr>
                  <w:rFonts w:asciiTheme="minorBidi" w:eastAsia="Times New Roman" w:hAnsiTheme="minorBidi" w:cstheme="minorBidi"/>
                  <w:szCs w:val="17"/>
                  <w:lang w:val="es-ES_tradnl"/>
                </w:rPr>
                <w:delText>Una API web DEBE aplicar sistemáticamente códigos de estado HTTP según se describe en los documentos RFC del IETF</w:delText>
              </w:r>
            </w:del>
          </w:p>
        </w:tc>
        <w:tc>
          <w:tcPr>
            <w:tcW w:w="2515" w:type="dxa"/>
          </w:tcPr>
          <w:p w14:paraId="69C7D2B9" w14:textId="77777777" w:rsidR="007B4F70" w:rsidRPr="00641BDB" w:rsidRDefault="007B4F70" w:rsidP="009B4086">
            <w:pPr>
              <w:rPr>
                <w:del w:id="1818" w:author="Author"/>
                <w:rFonts w:asciiTheme="minorBidi" w:hAnsiTheme="minorBidi" w:cstheme="minorBidi"/>
                <w:szCs w:val="17"/>
                <w:lang w:val="es-ES_tradnl"/>
              </w:rPr>
            </w:pPr>
            <w:del w:id="1819" w:author="Author">
              <w:r w:rsidRPr="00641BDB">
                <w:rPr>
                  <w:rFonts w:asciiTheme="minorBidi" w:hAnsiTheme="minorBidi" w:cstheme="minorBidi"/>
                  <w:szCs w:val="17"/>
                  <w:lang w:val="es-ES_tradnl"/>
                </w:rPr>
                <w:delText>AAJ, AAX, AX, AJ</w:delText>
              </w:r>
            </w:del>
          </w:p>
        </w:tc>
      </w:tr>
      <w:tr w:rsidR="007B4F70" w:rsidRPr="008516DD" w14:paraId="09B84DF4" w14:textId="77777777" w:rsidTr="00F20B0F">
        <w:trPr>
          <w:del w:id="1820" w:author="Author"/>
        </w:trPr>
        <w:tc>
          <w:tcPr>
            <w:tcW w:w="1075" w:type="dxa"/>
          </w:tcPr>
          <w:p w14:paraId="454EB032" w14:textId="77777777" w:rsidR="007B4F70" w:rsidRPr="00641BDB" w:rsidRDefault="007B4F70" w:rsidP="009B4086">
            <w:pPr>
              <w:rPr>
                <w:del w:id="1821" w:author="Author"/>
                <w:rFonts w:asciiTheme="minorBidi" w:eastAsia="Times New Roman" w:hAnsiTheme="minorBidi" w:cstheme="minorBidi"/>
                <w:szCs w:val="17"/>
                <w:lang w:val="es-ES_tradnl"/>
              </w:rPr>
            </w:pPr>
            <w:del w:id="1822" w:author="Author">
              <w:r w:rsidRPr="00641BDB">
                <w:rPr>
                  <w:rFonts w:asciiTheme="minorBidi" w:eastAsia="Times New Roman" w:hAnsiTheme="minorBidi" w:cstheme="minorBidi"/>
                  <w:szCs w:val="17"/>
                  <w:lang w:val="es-ES_tradnl"/>
                </w:rPr>
                <w:delText>[RSG-09]</w:delText>
              </w:r>
            </w:del>
          </w:p>
        </w:tc>
        <w:tc>
          <w:tcPr>
            <w:tcW w:w="5670" w:type="dxa"/>
          </w:tcPr>
          <w:p w14:paraId="76CA58EF" w14:textId="77777777" w:rsidR="007B4F70" w:rsidRPr="00641BDB" w:rsidRDefault="005B1ABA" w:rsidP="001C5D4E">
            <w:pPr>
              <w:jc w:val="both"/>
              <w:rPr>
                <w:del w:id="1823" w:author="Author"/>
                <w:rFonts w:asciiTheme="minorBidi" w:eastAsia="Times New Roman" w:hAnsiTheme="minorBidi" w:cstheme="minorBidi"/>
                <w:szCs w:val="17"/>
                <w:lang w:val="es-ES_tradnl"/>
              </w:rPr>
            </w:pPr>
            <w:del w:id="1824" w:author="Author">
              <w:r w:rsidRPr="00641BDB">
                <w:rPr>
                  <w:rFonts w:asciiTheme="minorBidi" w:eastAsia="Times New Roman" w:hAnsiTheme="minorBidi" w:cstheme="minorBidi"/>
                  <w:szCs w:val="17"/>
                  <w:lang w:val="es-ES_tradnl"/>
                </w:rPr>
                <w:delText>Las API web DEBERÍAN utilizar los códigos recomendados en el Anexo</w:delText>
              </w:r>
              <w:r w:rsidR="00B60DA8" w:rsidRPr="00641BDB">
                <w:rPr>
                  <w:rFonts w:asciiTheme="minorBidi" w:eastAsia="Times New Roman" w:hAnsiTheme="minorBidi" w:cstheme="minorBidi"/>
                  <w:szCs w:val="17"/>
                  <w:lang w:val="es-ES_tradnl"/>
                </w:rPr>
                <w:delText> </w:delText>
              </w:r>
              <w:r w:rsidRPr="00641BDB">
                <w:rPr>
                  <w:rFonts w:asciiTheme="minorBidi" w:eastAsia="Times New Roman" w:hAnsiTheme="minorBidi" w:cstheme="minorBidi"/>
                  <w:szCs w:val="17"/>
                  <w:lang w:val="es-ES_tradnl"/>
                </w:rPr>
                <w:delText>V para clasificar los errores. </w:delText>
              </w:r>
            </w:del>
          </w:p>
        </w:tc>
        <w:tc>
          <w:tcPr>
            <w:tcW w:w="2515" w:type="dxa"/>
          </w:tcPr>
          <w:p w14:paraId="4BC2C2CF" w14:textId="77777777" w:rsidR="007B4F70" w:rsidRPr="00641BDB" w:rsidRDefault="007B4F70" w:rsidP="009B4086">
            <w:pPr>
              <w:rPr>
                <w:del w:id="1825" w:author="Author"/>
                <w:rFonts w:asciiTheme="minorBidi" w:hAnsiTheme="minorBidi" w:cstheme="minorBidi"/>
                <w:szCs w:val="17"/>
                <w:lang w:val="es-ES_tradnl"/>
              </w:rPr>
            </w:pPr>
            <w:del w:id="1826" w:author="Author">
              <w:r w:rsidRPr="00641BDB">
                <w:rPr>
                  <w:rFonts w:asciiTheme="minorBidi" w:hAnsiTheme="minorBidi" w:cstheme="minorBidi"/>
                  <w:szCs w:val="17"/>
                  <w:lang w:val="es-ES_tradnl"/>
                </w:rPr>
                <w:delText>AAX, AAJ</w:delText>
              </w:r>
            </w:del>
          </w:p>
        </w:tc>
      </w:tr>
      <w:tr w:rsidR="007B4F70" w:rsidRPr="008516DD" w14:paraId="7CEE6331" w14:textId="77777777" w:rsidTr="00F20B0F">
        <w:trPr>
          <w:del w:id="1827" w:author="Author"/>
        </w:trPr>
        <w:tc>
          <w:tcPr>
            <w:tcW w:w="1075" w:type="dxa"/>
          </w:tcPr>
          <w:p w14:paraId="7E933971" w14:textId="77777777" w:rsidR="007B4F70" w:rsidRPr="00641BDB" w:rsidRDefault="007B4F70" w:rsidP="009B4086">
            <w:pPr>
              <w:rPr>
                <w:del w:id="1828" w:author="Author"/>
                <w:rFonts w:asciiTheme="minorBidi" w:hAnsiTheme="minorBidi" w:cstheme="minorBidi"/>
                <w:szCs w:val="17"/>
                <w:lang w:val="es-ES_tradnl"/>
              </w:rPr>
            </w:pPr>
            <w:del w:id="1829" w:author="Author">
              <w:r w:rsidRPr="00641BDB">
                <w:rPr>
                  <w:rFonts w:asciiTheme="minorBidi" w:eastAsia="Times New Roman" w:hAnsiTheme="minorBidi" w:cstheme="minorBidi"/>
                  <w:szCs w:val="17"/>
                  <w:lang w:val="es-ES_tradnl"/>
                </w:rPr>
                <w:delText>[RSG-10]</w:delText>
              </w:r>
            </w:del>
          </w:p>
        </w:tc>
        <w:tc>
          <w:tcPr>
            <w:tcW w:w="5670" w:type="dxa"/>
          </w:tcPr>
          <w:p w14:paraId="710F9FE8" w14:textId="77777777" w:rsidR="007B4F70" w:rsidRPr="00641BDB" w:rsidRDefault="001966D7" w:rsidP="001C5D4E">
            <w:pPr>
              <w:jc w:val="both"/>
              <w:rPr>
                <w:del w:id="1830" w:author="Author"/>
                <w:rFonts w:asciiTheme="minorBidi" w:hAnsiTheme="minorBidi" w:cstheme="minorBidi"/>
                <w:szCs w:val="17"/>
                <w:lang w:val="es-ES_tradnl"/>
              </w:rPr>
            </w:pPr>
            <w:del w:id="1831" w:author="Author">
              <w:r w:rsidRPr="00641BDB">
                <w:rPr>
                  <w:rFonts w:asciiTheme="minorBidi" w:eastAsia="Times New Roman" w:hAnsiTheme="minorBidi" w:cstheme="minorBidi"/>
                  <w:szCs w:val="17"/>
                  <w:lang w:val="es-ES_tradnl"/>
                </w:rPr>
                <w:delText>Si la API detecta valores de entrada incorrectos, DEBE devolver el código de estado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400 Bad Request</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La carga útil de error DEBE indicar el valor incorrecto.</w:delText>
              </w:r>
            </w:del>
          </w:p>
        </w:tc>
        <w:tc>
          <w:tcPr>
            <w:tcW w:w="2515" w:type="dxa"/>
          </w:tcPr>
          <w:p w14:paraId="7F766ADB" w14:textId="77777777" w:rsidR="007B4F70" w:rsidRPr="00641BDB" w:rsidRDefault="007B4F70" w:rsidP="009B4086">
            <w:pPr>
              <w:rPr>
                <w:del w:id="1832" w:author="Author"/>
                <w:rFonts w:asciiTheme="minorBidi" w:hAnsiTheme="minorBidi" w:cstheme="minorBidi"/>
                <w:szCs w:val="17"/>
                <w:lang w:val="es-ES_tradnl"/>
              </w:rPr>
            </w:pPr>
            <w:del w:id="1833" w:author="Author">
              <w:r w:rsidRPr="00641BDB">
                <w:rPr>
                  <w:rFonts w:asciiTheme="minorBidi" w:hAnsiTheme="minorBidi" w:cstheme="minorBidi"/>
                  <w:szCs w:val="17"/>
                  <w:lang w:val="es-ES_tradnl"/>
                </w:rPr>
                <w:delText>AAJ, AAX, AX, AJ</w:delText>
              </w:r>
            </w:del>
          </w:p>
        </w:tc>
      </w:tr>
      <w:tr w:rsidR="007B4F70" w:rsidRPr="008516DD" w14:paraId="6B7A2E00" w14:textId="77777777" w:rsidTr="00F20B0F">
        <w:trPr>
          <w:del w:id="1834" w:author="Author"/>
        </w:trPr>
        <w:tc>
          <w:tcPr>
            <w:tcW w:w="1075" w:type="dxa"/>
          </w:tcPr>
          <w:p w14:paraId="606056F2" w14:textId="77777777" w:rsidR="007B4F70" w:rsidRPr="00641BDB" w:rsidRDefault="007B4F70" w:rsidP="009B4086">
            <w:pPr>
              <w:rPr>
                <w:del w:id="1835" w:author="Author"/>
                <w:rFonts w:asciiTheme="minorBidi" w:hAnsiTheme="minorBidi" w:cstheme="minorBidi"/>
                <w:szCs w:val="17"/>
                <w:lang w:val="es-ES_tradnl"/>
              </w:rPr>
            </w:pPr>
            <w:del w:id="1836" w:author="Author">
              <w:r w:rsidRPr="00641BDB">
                <w:rPr>
                  <w:rFonts w:asciiTheme="minorBidi" w:eastAsia="Times New Roman" w:hAnsiTheme="minorBidi" w:cstheme="minorBidi"/>
                  <w:szCs w:val="17"/>
                  <w:lang w:val="es-ES_tradnl"/>
                </w:rPr>
                <w:delText>[RSG-11]</w:delText>
              </w:r>
            </w:del>
          </w:p>
        </w:tc>
        <w:tc>
          <w:tcPr>
            <w:tcW w:w="5670" w:type="dxa"/>
          </w:tcPr>
          <w:p w14:paraId="6AF45D66" w14:textId="77777777" w:rsidR="007B4F70" w:rsidRPr="00641BDB" w:rsidRDefault="005B1ABA" w:rsidP="001C5D4E">
            <w:pPr>
              <w:jc w:val="both"/>
              <w:rPr>
                <w:del w:id="1837" w:author="Author"/>
                <w:rFonts w:asciiTheme="minorBidi" w:eastAsia="Times New Roman" w:hAnsiTheme="minorBidi" w:cstheme="minorBidi"/>
                <w:szCs w:val="17"/>
                <w:lang w:val="es-ES_tradnl"/>
              </w:rPr>
            </w:pPr>
            <w:del w:id="1838" w:author="Author">
              <w:r w:rsidRPr="00641BDB">
                <w:rPr>
                  <w:rFonts w:asciiTheme="minorBidi" w:eastAsia="Times New Roman" w:hAnsiTheme="minorBidi" w:cstheme="minorBidi"/>
                  <w:szCs w:val="17"/>
                  <w:lang w:val="es-ES_tradnl"/>
                </w:rPr>
                <w:delText>Si la API detecta nombres sintácticamente correctos de argumentos no esperados (en la petición o en los parámetros de consulta), DEBERÍA ignorarlos.</w:delText>
              </w:r>
            </w:del>
          </w:p>
        </w:tc>
        <w:tc>
          <w:tcPr>
            <w:tcW w:w="2515" w:type="dxa"/>
          </w:tcPr>
          <w:p w14:paraId="3BB009F1" w14:textId="77777777" w:rsidR="007B4F70" w:rsidRPr="00641BDB" w:rsidRDefault="007B4F70" w:rsidP="009B4086">
            <w:pPr>
              <w:rPr>
                <w:del w:id="1839" w:author="Author"/>
                <w:rFonts w:asciiTheme="minorBidi" w:hAnsiTheme="minorBidi" w:cstheme="minorBidi"/>
                <w:szCs w:val="17"/>
                <w:lang w:val="es-ES_tradnl"/>
              </w:rPr>
            </w:pPr>
            <w:del w:id="1840" w:author="Author">
              <w:r w:rsidRPr="00641BDB">
                <w:rPr>
                  <w:rFonts w:asciiTheme="minorBidi" w:hAnsiTheme="minorBidi" w:cstheme="minorBidi"/>
                  <w:szCs w:val="17"/>
                  <w:lang w:val="es-ES_tradnl"/>
                </w:rPr>
                <w:delText>AAJ, AAX</w:delText>
              </w:r>
            </w:del>
          </w:p>
        </w:tc>
      </w:tr>
      <w:tr w:rsidR="007B4F70" w:rsidRPr="008516DD" w14:paraId="0FD72547" w14:textId="77777777" w:rsidTr="00F20B0F">
        <w:trPr>
          <w:del w:id="1841" w:author="Author"/>
        </w:trPr>
        <w:tc>
          <w:tcPr>
            <w:tcW w:w="1075" w:type="dxa"/>
          </w:tcPr>
          <w:p w14:paraId="4943B2D5" w14:textId="77777777" w:rsidR="007B4F70" w:rsidRPr="00641BDB" w:rsidRDefault="007B4F70" w:rsidP="009B4086">
            <w:pPr>
              <w:rPr>
                <w:del w:id="1842" w:author="Author"/>
                <w:rFonts w:asciiTheme="minorBidi" w:hAnsiTheme="minorBidi" w:cstheme="minorBidi"/>
                <w:szCs w:val="17"/>
                <w:lang w:val="es-ES_tradnl"/>
              </w:rPr>
            </w:pPr>
            <w:del w:id="1843" w:author="Author">
              <w:r w:rsidRPr="00641BDB">
                <w:rPr>
                  <w:rFonts w:asciiTheme="minorBidi" w:eastAsia="Times New Roman" w:hAnsiTheme="minorBidi" w:cstheme="minorBidi"/>
                  <w:szCs w:val="17"/>
                  <w:lang w:val="es-ES_tradnl"/>
                </w:rPr>
                <w:delText>[RSG-12]</w:delText>
              </w:r>
            </w:del>
          </w:p>
        </w:tc>
        <w:tc>
          <w:tcPr>
            <w:tcW w:w="5670" w:type="dxa"/>
          </w:tcPr>
          <w:p w14:paraId="45306088" w14:textId="77777777" w:rsidR="007B4F70" w:rsidRPr="00641BDB" w:rsidRDefault="00C3721C" w:rsidP="001C5D4E">
            <w:pPr>
              <w:spacing w:before="100" w:beforeAutospacing="1"/>
              <w:jc w:val="both"/>
              <w:rPr>
                <w:del w:id="1844" w:author="Author"/>
                <w:rFonts w:asciiTheme="minorBidi" w:eastAsia="Times New Roman" w:hAnsiTheme="minorBidi" w:cstheme="minorBidi"/>
                <w:szCs w:val="17"/>
                <w:lang w:val="es-ES_tradnl"/>
              </w:rPr>
            </w:pPr>
            <w:del w:id="1845" w:author="Author">
              <w:r w:rsidRPr="00641BDB">
                <w:rPr>
                  <w:rFonts w:asciiTheme="minorBidi" w:eastAsia="Times New Roman" w:hAnsiTheme="minorBidi" w:cstheme="minorBidi"/>
                  <w:szCs w:val="17"/>
                  <w:lang w:val="es-ES_tradnl"/>
                </w:rPr>
                <w:delText xml:space="preserve">Si la API detecta valores válidos que requieren funcionalidades no implementadas, DEBE devolver el código de estado HTTP </w:delText>
              </w:r>
              <w:r w:rsidRPr="00641BDB">
                <w:rPr>
                  <w:rFonts w:ascii="Courier New" w:eastAsia="Times New Roman" w:hAnsi="Courier New" w:cs="Courier New"/>
                  <w:szCs w:val="17"/>
                  <w:lang w:val="es-ES_tradnl"/>
                </w:rPr>
                <w:delText>501 Not Implemented</w:delText>
              </w:r>
              <w:r w:rsidRPr="00641BDB">
                <w:rPr>
                  <w:rFonts w:asciiTheme="minorBidi" w:eastAsia="Times New Roman" w:hAnsiTheme="minorBidi" w:cstheme="minorBidi"/>
                  <w:szCs w:val="17"/>
                  <w:lang w:val="es-ES_tradnl"/>
                </w:rPr>
                <w:delText>. La carga útil de error DEBE indicar el valor sin implementar</w:delText>
              </w:r>
              <w:r w:rsidR="007B4F70" w:rsidRPr="00641BDB">
                <w:rPr>
                  <w:rFonts w:asciiTheme="minorBidi" w:eastAsia="Times New Roman" w:hAnsiTheme="minorBidi" w:cstheme="minorBidi"/>
                  <w:szCs w:val="17"/>
                  <w:lang w:val="es-ES_tradnl"/>
                </w:rPr>
                <w:delText>.</w:delText>
              </w:r>
            </w:del>
          </w:p>
        </w:tc>
        <w:tc>
          <w:tcPr>
            <w:tcW w:w="2515" w:type="dxa"/>
          </w:tcPr>
          <w:p w14:paraId="6BF4225C" w14:textId="77777777" w:rsidR="007B4F70" w:rsidRPr="00641BDB" w:rsidRDefault="007B4F70" w:rsidP="009B4086">
            <w:pPr>
              <w:rPr>
                <w:del w:id="1846" w:author="Author"/>
                <w:rFonts w:asciiTheme="minorBidi" w:hAnsiTheme="minorBidi" w:cstheme="minorBidi"/>
                <w:szCs w:val="17"/>
                <w:lang w:val="es-ES_tradnl"/>
              </w:rPr>
            </w:pPr>
            <w:del w:id="1847" w:author="Author">
              <w:r w:rsidRPr="00641BDB">
                <w:rPr>
                  <w:rFonts w:asciiTheme="minorBidi" w:hAnsiTheme="minorBidi" w:cstheme="minorBidi"/>
                  <w:szCs w:val="17"/>
                  <w:lang w:val="es-ES_tradnl"/>
                </w:rPr>
                <w:delText>AAJ, AAX, AX, AJ</w:delText>
              </w:r>
            </w:del>
          </w:p>
        </w:tc>
      </w:tr>
      <w:tr w:rsidR="007B4F70" w:rsidRPr="008516DD" w14:paraId="776C96A4" w14:textId="77777777" w:rsidTr="00F20B0F">
        <w:trPr>
          <w:del w:id="1848" w:author="Author"/>
        </w:trPr>
        <w:tc>
          <w:tcPr>
            <w:tcW w:w="1075" w:type="dxa"/>
          </w:tcPr>
          <w:p w14:paraId="4BBDC007" w14:textId="77777777" w:rsidR="007B4F70" w:rsidRPr="00641BDB" w:rsidRDefault="007B4F70" w:rsidP="009B4086">
            <w:pPr>
              <w:rPr>
                <w:del w:id="1849" w:author="Author"/>
                <w:rFonts w:asciiTheme="minorBidi" w:hAnsiTheme="minorBidi" w:cstheme="minorBidi"/>
                <w:szCs w:val="17"/>
                <w:lang w:val="es-ES_tradnl"/>
              </w:rPr>
            </w:pPr>
            <w:del w:id="1850" w:author="Author">
              <w:r w:rsidRPr="00641BDB">
                <w:rPr>
                  <w:rFonts w:asciiTheme="minorBidi" w:eastAsia="Times New Roman" w:hAnsiTheme="minorBidi" w:cstheme="minorBidi"/>
                  <w:szCs w:val="17"/>
                  <w:lang w:val="es-ES_tradnl"/>
                </w:rPr>
                <w:delText>[RSG-13]</w:delText>
              </w:r>
            </w:del>
          </w:p>
        </w:tc>
        <w:tc>
          <w:tcPr>
            <w:tcW w:w="5670" w:type="dxa"/>
          </w:tcPr>
          <w:p w14:paraId="497C9EF7" w14:textId="77777777" w:rsidR="007B4F70" w:rsidRPr="00641BDB" w:rsidRDefault="00DA37E2" w:rsidP="00DA37E2">
            <w:pPr>
              <w:spacing w:before="100" w:beforeAutospacing="1"/>
              <w:jc w:val="both"/>
              <w:rPr>
                <w:del w:id="1851" w:author="Author"/>
                <w:rFonts w:asciiTheme="minorBidi" w:eastAsia="Times New Roman" w:hAnsiTheme="minorBidi" w:cstheme="minorBidi"/>
                <w:szCs w:val="17"/>
                <w:lang w:val="es-ES_tradnl"/>
              </w:rPr>
            </w:pPr>
            <w:del w:id="1852" w:author="Author">
              <w:r w:rsidRPr="00641BDB">
                <w:rPr>
                  <w:rFonts w:asciiTheme="minorBidi" w:eastAsia="Times New Roman" w:hAnsiTheme="minorBidi" w:cstheme="minorBidi"/>
                  <w:szCs w:val="17"/>
                  <w:lang w:val="es-ES_tradnl"/>
                </w:rPr>
                <w:delText xml:space="preserve">Una API web DEBERÍA utilizar únicamente recursos de nivel superior. Si hay subrecursos, deben ser colecciones e implicar una asociación. Una </w:delText>
              </w:r>
              <w:r w:rsidRPr="00641BDB">
                <w:rPr>
                  <w:rFonts w:asciiTheme="minorBidi" w:eastAsia="Times New Roman" w:hAnsiTheme="minorBidi" w:cstheme="minorBidi"/>
                  <w:szCs w:val="17"/>
                  <w:lang w:val="es-ES_tradnl"/>
                </w:rPr>
                <w:lastRenderedPageBreak/>
                <w:delText>entidad debería ser accesible como recurso de nivel superior o como subrecurso, pero no por ambas vías.</w:delText>
              </w:r>
            </w:del>
          </w:p>
        </w:tc>
        <w:tc>
          <w:tcPr>
            <w:tcW w:w="2515" w:type="dxa"/>
          </w:tcPr>
          <w:p w14:paraId="4CEB3C14" w14:textId="77777777" w:rsidR="007B4F70" w:rsidRPr="00641BDB" w:rsidRDefault="007B4F70" w:rsidP="009B4086">
            <w:pPr>
              <w:rPr>
                <w:del w:id="1853" w:author="Author"/>
                <w:rFonts w:asciiTheme="minorBidi" w:hAnsiTheme="minorBidi" w:cstheme="minorBidi"/>
                <w:szCs w:val="17"/>
                <w:lang w:val="es-ES_tradnl"/>
              </w:rPr>
            </w:pPr>
            <w:del w:id="1854" w:author="Author">
              <w:r w:rsidRPr="00641BDB">
                <w:rPr>
                  <w:rFonts w:asciiTheme="minorBidi" w:hAnsiTheme="minorBidi" w:cstheme="minorBidi"/>
                  <w:szCs w:val="17"/>
                  <w:lang w:val="es-ES_tradnl"/>
                </w:rPr>
                <w:lastRenderedPageBreak/>
                <w:delText>AAJ, AAX</w:delText>
              </w:r>
            </w:del>
          </w:p>
        </w:tc>
      </w:tr>
      <w:tr w:rsidR="007B4F70" w:rsidRPr="008516DD" w14:paraId="7E590269" w14:textId="77777777" w:rsidTr="00F20B0F">
        <w:trPr>
          <w:del w:id="1855" w:author="Author"/>
        </w:trPr>
        <w:tc>
          <w:tcPr>
            <w:tcW w:w="1075" w:type="dxa"/>
          </w:tcPr>
          <w:p w14:paraId="1BDC0771" w14:textId="77777777" w:rsidR="007B4F70" w:rsidRPr="00641BDB" w:rsidRDefault="007B4F70" w:rsidP="009B4086">
            <w:pPr>
              <w:rPr>
                <w:del w:id="1856" w:author="Author"/>
                <w:rFonts w:asciiTheme="minorBidi" w:hAnsiTheme="minorBidi" w:cstheme="minorBidi"/>
                <w:szCs w:val="17"/>
                <w:lang w:val="es-ES_tradnl"/>
              </w:rPr>
            </w:pPr>
            <w:del w:id="1857" w:author="Author">
              <w:r w:rsidRPr="00641BDB">
                <w:rPr>
                  <w:rFonts w:asciiTheme="minorBidi" w:eastAsia="Times New Roman" w:hAnsiTheme="minorBidi" w:cstheme="minorBidi"/>
                  <w:szCs w:val="17"/>
                  <w:lang w:val="es-ES_tradnl"/>
                </w:rPr>
                <w:delText>[RSG-14]</w:delText>
              </w:r>
            </w:del>
          </w:p>
        </w:tc>
        <w:tc>
          <w:tcPr>
            <w:tcW w:w="5670" w:type="dxa"/>
          </w:tcPr>
          <w:p w14:paraId="63164940" w14:textId="5BB75E7A" w:rsidR="007B4F70" w:rsidRPr="00641BDB" w:rsidRDefault="0088782A" w:rsidP="001C5D4E">
            <w:pPr>
              <w:jc w:val="both"/>
              <w:rPr>
                <w:del w:id="1858" w:author="Author"/>
                <w:rFonts w:asciiTheme="minorBidi" w:hAnsiTheme="minorBidi" w:cstheme="minorBidi"/>
                <w:szCs w:val="17"/>
                <w:lang w:val="es-ES_tradnl"/>
              </w:rPr>
            </w:pPr>
            <w:del w:id="1859" w:author="Author">
              <w:r w:rsidRPr="00641BDB">
                <w:rPr>
                  <w:rFonts w:asciiTheme="minorBidi" w:eastAsia="Times New Roman" w:hAnsiTheme="minorBidi" w:cstheme="minorBidi"/>
                  <w:szCs w:val="17"/>
                  <w:lang w:val="es-ES_tradnl"/>
                </w:rPr>
                <w:delText>Si un recurso puede ser independiente, DEBE ser un recurso de nivel superior; de lo contrario será un subrecurso</w:delText>
              </w:r>
              <w:r w:rsidR="007B4F70" w:rsidRPr="00641BDB">
                <w:rPr>
                  <w:rFonts w:asciiTheme="minorBidi" w:eastAsia="Times New Roman" w:hAnsiTheme="minorBidi" w:cstheme="minorBidi"/>
                  <w:szCs w:val="17"/>
                  <w:lang w:val="es-ES_tradnl"/>
                </w:rPr>
                <w:delText>.</w:delText>
              </w:r>
            </w:del>
            <w:r w:rsidR="00D22D23" w:rsidRPr="00641BDB">
              <w:rPr>
                <w:rFonts w:asciiTheme="minorBidi" w:eastAsia="Times New Roman" w:hAnsiTheme="minorBidi" w:cstheme="minorBidi"/>
                <w:szCs w:val="17"/>
                <w:lang w:val="es-ES_tradnl"/>
              </w:rPr>
              <w:t xml:space="preserve"> </w:t>
            </w:r>
          </w:p>
        </w:tc>
        <w:tc>
          <w:tcPr>
            <w:tcW w:w="2515" w:type="dxa"/>
          </w:tcPr>
          <w:p w14:paraId="6904F5DD" w14:textId="77777777" w:rsidR="007B4F70" w:rsidRPr="00641BDB" w:rsidRDefault="007B4F70" w:rsidP="009B4086">
            <w:pPr>
              <w:rPr>
                <w:del w:id="1860" w:author="Author"/>
                <w:rFonts w:asciiTheme="minorBidi" w:hAnsiTheme="minorBidi" w:cstheme="minorBidi"/>
                <w:szCs w:val="17"/>
                <w:lang w:val="es-ES_tradnl"/>
              </w:rPr>
            </w:pPr>
            <w:del w:id="1861" w:author="Author">
              <w:r w:rsidRPr="00641BDB">
                <w:rPr>
                  <w:rFonts w:asciiTheme="minorBidi" w:hAnsiTheme="minorBidi" w:cstheme="minorBidi"/>
                  <w:szCs w:val="17"/>
                  <w:lang w:val="es-ES_tradnl"/>
                </w:rPr>
                <w:delText>AAJ, AAX, AX, AJ</w:delText>
              </w:r>
            </w:del>
          </w:p>
        </w:tc>
      </w:tr>
      <w:tr w:rsidR="007B4F70" w:rsidRPr="008516DD" w14:paraId="59A8B75C" w14:textId="77777777" w:rsidTr="00F20B0F">
        <w:trPr>
          <w:del w:id="1862" w:author="Author"/>
        </w:trPr>
        <w:tc>
          <w:tcPr>
            <w:tcW w:w="1075" w:type="dxa"/>
          </w:tcPr>
          <w:p w14:paraId="37BE8243" w14:textId="77777777" w:rsidR="007B4F70" w:rsidRPr="00641BDB" w:rsidRDefault="007B4F70" w:rsidP="009B4086">
            <w:pPr>
              <w:rPr>
                <w:del w:id="1863" w:author="Author"/>
                <w:rFonts w:asciiTheme="minorBidi" w:hAnsiTheme="minorBidi" w:cstheme="minorBidi"/>
                <w:szCs w:val="17"/>
                <w:lang w:val="es-ES_tradnl"/>
              </w:rPr>
            </w:pPr>
            <w:del w:id="1864" w:author="Author">
              <w:r w:rsidRPr="00641BDB">
                <w:rPr>
                  <w:rFonts w:asciiTheme="minorBidi" w:eastAsia="Times New Roman" w:hAnsiTheme="minorBidi" w:cstheme="minorBidi"/>
                  <w:szCs w:val="17"/>
                  <w:lang w:val="es-ES_tradnl"/>
                </w:rPr>
                <w:delText>[RSG-15]</w:delText>
              </w:r>
            </w:del>
          </w:p>
        </w:tc>
        <w:tc>
          <w:tcPr>
            <w:tcW w:w="5670" w:type="dxa"/>
          </w:tcPr>
          <w:p w14:paraId="22981198" w14:textId="1A76B6F0" w:rsidR="007B4F70" w:rsidRPr="00641BDB" w:rsidRDefault="0088782A" w:rsidP="001C5D4E">
            <w:pPr>
              <w:jc w:val="both"/>
              <w:rPr>
                <w:del w:id="1865" w:author="Author"/>
                <w:rFonts w:asciiTheme="minorBidi" w:hAnsiTheme="minorBidi" w:cstheme="minorBidi"/>
                <w:szCs w:val="17"/>
                <w:lang w:val="es-ES_tradnl"/>
              </w:rPr>
            </w:pPr>
            <w:del w:id="1866" w:author="Author">
              <w:r w:rsidRPr="00641BDB">
                <w:rPr>
                  <w:rFonts w:asciiTheme="minorBidi" w:eastAsia="Times New Roman" w:hAnsiTheme="minorBidi" w:cstheme="minorBidi"/>
                  <w:szCs w:val="17"/>
                  <w:lang w:val="es-ES_tradnl"/>
                </w:rPr>
                <w:delText>Para obtener recursos anidados, DEBEN utilizarse parámetros de consulta en lugar de rutas URL</w:delText>
              </w:r>
              <w:r w:rsidR="007B4F70" w:rsidRPr="00641BDB">
                <w:rPr>
                  <w:rFonts w:asciiTheme="minorBidi" w:eastAsia="Times New Roman" w:hAnsiTheme="minorBidi" w:cstheme="minorBidi"/>
                  <w:szCs w:val="17"/>
                  <w:lang w:val="es-ES_tradnl"/>
                </w:rPr>
                <w:delText>.</w:delText>
              </w:r>
            </w:del>
            <w:r w:rsidR="00D22D23" w:rsidRPr="00641BDB">
              <w:rPr>
                <w:rFonts w:asciiTheme="minorBidi" w:eastAsia="Times New Roman" w:hAnsiTheme="minorBidi" w:cstheme="minorBidi"/>
                <w:szCs w:val="17"/>
                <w:lang w:val="es-ES_tradnl"/>
              </w:rPr>
              <w:t xml:space="preserve"> </w:t>
            </w:r>
          </w:p>
        </w:tc>
        <w:tc>
          <w:tcPr>
            <w:tcW w:w="2515" w:type="dxa"/>
          </w:tcPr>
          <w:p w14:paraId="3EE7B21C" w14:textId="77777777" w:rsidR="007B4F70" w:rsidRPr="00641BDB" w:rsidRDefault="007B4F70" w:rsidP="009B4086">
            <w:pPr>
              <w:rPr>
                <w:del w:id="1867" w:author="Author"/>
                <w:rFonts w:asciiTheme="minorBidi" w:hAnsiTheme="minorBidi" w:cstheme="minorBidi"/>
                <w:szCs w:val="17"/>
                <w:lang w:val="es-ES_tradnl"/>
              </w:rPr>
            </w:pPr>
            <w:del w:id="1868" w:author="Author">
              <w:r w:rsidRPr="00641BDB">
                <w:rPr>
                  <w:rFonts w:asciiTheme="minorBidi" w:hAnsiTheme="minorBidi" w:cstheme="minorBidi"/>
                  <w:szCs w:val="17"/>
                  <w:lang w:val="es-ES_tradnl"/>
                </w:rPr>
                <w:delText>AAJ, AAX, AX, AJ</w:delText>
              </w:r>
            </w:del>
          </w:p>
        </w:tc>
      </w:tr>
      <w:tr w:rsidR="007B4F70" w:rsidRPr="008516DD" w14:paraId="357B40CA" w14:textId="77777777" w:rsidTr="00F20B0F">
        <w:trPr>
          <w:del w:id="1869" w:author="Author"/>
        </w:trPr>
        <w:tc>
          <w:tcPr>
            <w:tcW w:w="1075" w:type="dxa"/>
          </w:tcPr>
          <w:p w14:paraId="388F206F" w14:textId="77777777" w:rsidR="007B4F70" w:rsidRPr="00641BDB" w:rsidRDefault="007B4F70" w:rsidP="009B4086">
            <w:pPr>
              <w:rPr>
                <w:del w:id="1870" w:author="Author"/>
                <w:rFonts w:asciiTheme="minorBidi" w:hAnsiTheme="minorBidi" w:cstheme="minorBidi"/>
                <w:szCs w:val="17"/>
                <w:lang w:val="es-ES_tradnl"/>
              </w:rPr>
            </w:pPr>
            <w:del w:id="1871" w:author="Author">
              <w:r w:rsidRPr="00641BDB">
                <w:rPr>
                  <w:rFonts w:asciiTheme="minorBidi" w:eastAsia="Times New Roman" w:hAnsiTheme="minorBidi" w:cstheme="minorBidi"/>
                  <w:szCs w:val="17"/>
                  <w:lang w:val="es-ES_tradnl"/>
                </w:rPr>
                <w:delText>[RSG-1</w:delText>
              </w:r>
              <w:r w:rsidR="00765658"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w:delText>
              </w:r>
            </w:del>
          </w:p>
        </w:tc>
        <w:tc>
          <w:tcPr>
            <w:tcW w:w="5670" w:type="dxa"/>
          </w:tcPr>
          <w:p w14:paraId="65DC1E42" w14:textId="77777777" w:rsidR="007B4F70" w:rsidRPr="00641BDB" w:rsidRDefault="00F1425E" w:rsidP="00F1425E">
            <w:pPr>
              <w:jc w:val="both"/>
              <w:rPr>
                <w:del w:id="1872" w:author="Author"/>
                <w:rFonts w:asciiTheme="minorBidi" w:eastAsia="Times New Roman" w:hAnsiTheme="minorBidi" w:cstheme="minorBidi"/>
                <w:szCs w:val="17"/>
                <w:lang w:val="es-ES_tradnl"/>
              </w:rPr>
            </w:pPr>
            <w:del w:id="1873" w:author="Author">
              <w:r w:rsidRPr="00641BDB">
                <w:rPr>
                  <w:rFonts w:asciiTheme="minorBidi" w:eastAsia="Times New Roman" w:hAnsiTheme="minorBidi" w:cstheme="minorBidi"/>
                  <w:szCs w:val="17"/>
                  <w:lang w:val="es-ES_tradnl"/>
                </w:rPr>
                <w:delText>Los recursos DEBERÍAN nombrarse con sustantivos para las API web CRUD y con verbos para las API web Intent.</w:delText>
              </w:r>
            </w:del>
          </w:p>
        </w:tc>
        <w:tc>
          <w:tcPr>
            <w:tcW w:w="2515" w:type="dxa"/>
          </w:tcPr>
          <w:p w14:paraId="4881C54F" w14:textId="77777777" w:rsidR="007B4F70" w:rsidRPr="00641BDB" w:rsidRDefault="007B4F70" w:rsidP="009B4086">
            <w:pPr>
              <w:rPr>
                <w:del w:id="1874" w:author="Author"/>
                <w:rFonts w:asciiTheme="minorBidi" w:hAnsiTheme="minorBidi" w:cstheme="minorBidi"/>
                <w:szCs w:val="17"/>
                <w:lang w:val="es-ES_tradnl"/>
              </w:rPr>
            </w:pPr>
            <w:del w:id="1875" w:author="Author">
              <w:r w:rsidRPr="00641BDB">
                <w:rPr>
                  <w:rFonts w:asciiTheme="minorBidi" w:hAnsiTheme="minorBidi" w:cstheme="minorBidi"/>
                  <w:szCs w:val="17"/>
                  <w:lang w:val="es-ES_tradnl"/>
                </w:rPr>
                <w:delText>AAJ, AAX</w:delText>
              </w:r>
            </w:del>
          </w:p>
        </w:tc>
      </w:tr>
      <w:tr w:rsidR="007B4F70" w:rsidRPr="008516DD" w14:paraId="054AECAD" w14:textId="77777777" w:rsidTr="00F20B0F">
        <w:trPr>
          <w:del w:id="1876" w:author="Author"/>
        </w:trPr>
        <w:tc>
          <w:tcPr>
            <w:tcW w:w="1075" w:type="dxa"/>
          </w:tcPr>
          <w:p w14:paraId="54715E19" w14:textId="77777777" w:rsidR="007B4F70" w:rsidRPr="00641BDB" w:rsidRDefault="007B4F70" w:rsidP="009B4086">
            <w:pPr>
              <w:rPr>
                <w:del w:id="1877" w:author="Author"/>
                <w:rFonts w:asciiTheme="minorBidi" w:hAnsiTheme="minorBidi" w:cstheme="minorBidi"/>
                <w:szCs w:val="17"/>
                <w:lang w:val="es-ES_tradnl"/>
              </w:rPr>
            </w:pPr>
            <w:del w:id="1878" w:author="Author">
              <w:r w:rsidRPr="00641BDB">
                <w:rPr>
                  <w:rFonts w:asciiTheme="minorBidi" w:eastAsia="Times New Roman" w:hAnsiTheme="minorBidi" w:cstheme="minorBidi"/>
                  <w:szCs w:val="17"/>
                  <w:lang w:val="es-ES_tradnl"/>
                </w:rPr>
                <w:delText>[RSG-1</w:delText>
              </w:r>
              <w:r w:rsidR="00765658"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5670" w:type="dxa"/>
          </w:tcPr>
          <w:p w14:paraId="1C33C152" w14:textId="77777777" w:rsidR="007B4F70" w:rsidRPr="00641BDB" w:rsidRDefault="003F7992" w:rsidP="001C5D4E">
            <w:pPr>
              <w:jc w:val="both"/>
              <w:rPr>
                <w:del w:id="1879" w:author="Author"/>
                <w:rFonts w:asciiTheme="minorBidi" w:hAnsiTheme="minorBidi" w:cstheme="minorBidi"/>
                <w:szCs w:val="17"/>
                <w:lang w:val="es-ES_tradnl"/>
              </w:rPr>
            </w:pPr>
            <w:del w:id="1880" w:author="Author">
              <w:r w:rsidRPr="00641BDB">
                <w:rPr>
                  <w:rFonts w:asciiTheme="minorBidi" w:eastAsia="Times New Roman" w:hAnsiTheme="minorBidi" w:cstheme="minorBidi"/>
                  <w:szCs w:val="17"/>
                  <w:lang w:val="es-ES_tradnl"/>
                </w:rPr>
                <w:delText>Si el nombre del recurso es un sustantivo, DEBERÍA usarse siempre la forma plural. NO DEBERÍAN utilizarse formas sustantivas irregulares. Por ejemplo, en lugar de</w:delText>
              </w:r>
              <w:r w:rsidRPr="00641BDB">
                <w:rPr>
                  <w:rFonts w:eastAsia="Times New Roman" w:cs="Arial"/>
                  <w:szCs w:val="17"/>
                  <w:lang w:val="es-ES_tradnl"/>
                </w:rPr>
                <w:delText xml:space="preserve"> /</w:delText>
              </w:r>
              <w:r w:rsidRPr="00641BDB">
                <w:rPr>
                  <w:rFonts w:ascii="Courier New" w:hAnsi="Courier New" w:cs="Courier New"/>
                  <w:lang w:val="es-ES_tradnl"/>
                </w:rPr>
                <w:delText>gente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debería usarse</w:delText>
              </w:r>
              <w:r w:rsidRPr="00641BDB">
                <w:rPr>
                  <w:rFonts w:eastAsia="Times New Roman" w:cs="Arial"/>
                  <w:szCs w:val="17"/>
                  <w:lang w:val="es-ES_tradnl"/>
                </w:rPr>
                <w:delText xml:space="preserve"> /</w:delText>
              </w:r>
              <w:r w:rsidRPr="00641BDB">
                <w:rPr>
                  <w:rFonts w:ascii="Courier New" w:hAnsi="Courier New" w:cs="Courier New"/>
                  <w:lang w:val="es-ES_tradnl"/>
                </w:rPr>
                <w:delText>personas</w:delText>
              </w:r>
              <w:r w:rsidRPr="00641BDB">
                <w:rPr>
                  <w:rFonts w:eastAsia="Times New Roman" w:cs="Arial"/>
                  <w:szCs w:val="17"/>
                  <w:lang w:val="es-ES_tradnl"/>
                </w:rPr>
                <w:delText>.</w:delText>
              </w:r>
            </w:del>
          </w:p>
        </w:tc>
        <w:tc>
          <w:tcPr>
            <w:tcW w:w="2515" w:type="dxa"/>
          </w:tcPr>
          <w:p w14:paraId="088C3146" w14:textId="77777777" w:rsidR="007B4F70" w:rsidRPr="00641BDB" w:rsidRDefault="007B4F70" w:rsidP="009B4086">
            <w:pPr>
              <w:rPr>
                <w:del w:id="1881" w:author="Author"/>
                <w:rFonts w:asciiTheme="minorBidi" w:hAnsiTheme="minorBidi" w:cstheme="minorBidi"/>
                <w:szCs w:val="17"/>
                <w:lang w:val="es-ES_tradnl"/>
              </w:rPr>
            </w:pPr>
            <w:del w:id="1882" w:author="Author">
              <w:r w:rsidRPr="00641BDB">
                <w:rPr>
                  <w:rFonts w:asciiTheme="minorBidi" w:hAnsiTheme="minorBidi" w:cstheme="minorBidi"/>
                  <w:szCs w:val="17"/>
                  <w:lang w:val="es-ES_tradnl"/>
                </w:rPr>
                <w:delText>AAJ, AAX</w:delText>
              </w:r>
            </w:del>
          </w:p>
        </w:tc>
      </w:tr>
      <w:tr w:rsidR="007B4F70" w:rsidRPr="008516DD" w14:paraId="1B34723D" w14:textId="77777777" w:rsidTr="00F20B0F">
        <w:trPr>
          <w:del w:id="1883" w:author="Author"/>
        </w:trPr>
        <w:tc>
          <w:tcPr>
            <w:tcW w:w="1075" w:type="dxa"/>
          </w:tcPr>
          <w:p w14:paraId="26665CB3" w14:textId="77777777" w:rsidR="007B4F70" w:rsidRPr="00641BDB" w:rsidRDefault="007B4F70" w:rsidP="009B4086">
            <w:pPr>
              <w:rPr>
                <w:del w:id="1884" w:author="Author"/>
                <w:rFonts w:asciiTheme="minorBidi" w:hAnsiTheme="minorBidi" w:cstheme="minorBidi"/>
                <w:szCs w:val="17"/>
                <w:lang w:val="es-ES_tradnl"/>
              </w:rPr>
            </w:pPr>
            <w:del w:id="1885" w:author="Author">
              <w:r w:rsidRPr="00641BDB">
                <w:rPr>
                  <w:rFonts w:asciiTheme="minorBidi" w:eastAsia="Times New Roman" w:hAnsiTheme="minorBidi" w:cstheme="minorBidi"/>
                  <w:szCs w:val="17"/>
                  <w:lang w:val="es-ES_tradnl"/>
                </w:rPr>
                <w:delText>[RSG-1</w:delText>
              </w:r>
              <w:r w:rsidR="00765658"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5670" w:type="dxa"/>
          </w:tcPr>
          <w:p w14:paraId="3FFF0D2E" w14:textId="77777777" w:rsidR="007B4F70" w:rsidRPr="00641BDB" w:rsidRDefault="00A04C2E" w:rsidP="001C5D4E">
            <w:pPr>
              <w:jc w:val="both"/>
              <w:rPr>
                <w:del w:id="1886" w:author="Author"/>
                <w:rFonts w:asciiTheme="minorBidi" w:hAnsiTheme="minorBidi" w:cstheme="minorBidi"/>
                <w:szCs w:val="17"/>
                <w:lang w:val="es-ES_tradnl"/>
              </w:rPr>
            </w:pPr>
            <w:del w:id="1887" w:author="Author">
              <w:r w:rsidRPr="00641BDB">
                <w:rPr>
                  <w:rFonts w:asciiTheme="minorBidi" w:eastAsia="Times New Roman" w:hAnsiTheme="minorBidi" w:cstheme="minorBidi"/>
                  <w:szCs w:val="17"/>
                  <w:lang w:val="es-ES_tradnl"/>
                </w:rPr>
                <w:delText xml:space="preserve">Los nombres de los recursos, los segmentos y los parámetros de consulta DEBEN estar compuestos por palabras en inglés, conforme a la grafía del inglés básica del </w:delText>
              </w:r>
              <w:r w:rsidR="006766ED" w:rsidRPr="00641BDB">
                <w:rPr>
                  <w:rFonts w:asciiTheme="minorBidi" w:eastAsia="Times New Roman" w:hAnsiTheme="minorBidi" w:cstheme="minorBidi"/>
                  <w:szCs w:val="17"/>
                  <w:lang w:val="es-ES_tradnl"/>
                </w:rPr>
                <w:delText>Diccionario de Oxford (Oxford English Dictionary)</w:delText>
              </w:r>
              <w:r w:rsidRPr="00641BDB">
                <w:rPr>
                  <w:rFonts w:asciiTheme="minorBidi" w:eastAsia="Times New Roman" w:hAnsiTheme="minorBidi" w:cstheme="minorBidi"/>
                  <w:szCs w:val="17"/>
                  <w:lang w:val="es-ES_tradnl"/>
                </w:rPr>
                <w:delText>. PUEDEN estar en otros idiomas los nombres de recursos que deben traducirse por razones comerciales.</w:delText>
              </w:r>
            </w:del>
          </w:p>
        </w:tc>
        <w:tc>
          <w:tcPr>
            <w:tcW w:w="2515" w:type="dxa"/>
          </w:tcPr>
          <w:p w14:paraId="36A9627F" w14:textId="77777777" w:rsidR="007B4F70" w:rsidRPr="00641BDB" w:rsidRDefault="007B4F70" w:rsidP="009B4086">
            <w:pPr>
              <w:rPr>
                <w:del w:id="1888" w:author="Author"/>
                <w:rFonts w:asciiTheme="minorBidi" w:hAnsiTheme="minorBidi" w:cstheme="minorBidi"/>
                <w:szCs w:val="17"/>
                <w:lang w:val="es-ES_tradnl"/>
              </w:rPr>
            </w:pPr>
            <w:del w:id="1889" w:author="Author">
              <w:r w:rsidRPr="00641BDB">
                <w:rPr>
                  <w:rFonts w:asciiTheme="minorBidi" w:hAnsiTheme="minorBidi" w:cstheme="minorBidi"/>
                  <w:szCs w:val="17"/>
                  <w:lang w:val="es-ES_tradnl"/>
                </w:rPr>
                <w:delText>AAJ, AAX, AX, AJ</w:delText>
              </w:r>
            </w:del>
          </w:p>
        </w:tc>
      </w:tr>
      <w:tr w:rsidR="004830AF" w:rsidRPr="008516DD" w14:paraId="02A1BDD6" w14:textId="77777777" w:rsidTr="00F20B0F">
        <w:trPr>
          <w:del w:id="1890" w:author="Author"/>
        </w:trPr>
        <w:tc>
          <w:tcPr>
            <w:tcW w:w="1075" w:type="dxa"/>
          </w:tcPr>
          <w:p w14:paraId="460F484E" w14:textId="77777777" w:rsidR="004830AF" w:rsidRPr="00641BDB" w:rsidRDefault="004830AF" w:rsidP="009B4086">
            <w:pPr>
              <w:rPr>
                <w:del w:id="1891" w:author="Author"/>
                <w:rFonts w:asciiTheme="minorBidi" w:hAnsiTheme="minorBidi" w:cstheme="minorBidi"/>
                <w:szCs w:val="17"/>
                <w:lang w:val="es-ES_tradnl"/>
              </w:rPr>
            </w:pPr>
            <w:del w:id="1892" w:author="Author">
              <w:r w:rsidRPr="00641BDB">
                <w:rPr>
                  <w:rFonts w:asciiTheme="minorBidi" w:hAnsiTheme="minorBidi" w:cstheme="minorBidi"/>
                  <w:szCs w:val="17"/>
                  <w:lang w:val="es-ES_tradnl"/>
                </w:rPr>
                <w:delText>[RSG-</w:delText>
              </w:r>
              <w:r w:rsidR="00991725" w:rsidRPr="00641BDB">
                <w:rPr>
                  <w:rFonts w:asciiTheme="minorBidi" w:hAnsiTheme="minorBidi" w:cstheme="minorBidi"/>
                  <w:szCs w:val="17"/>
                  <w:lang w:val="es-ES_tradnl"/>
                </w:rPr>
                <w:delText>19</w:delText>
              </w:r>
              <w:r w:rsidRPr="00641BDB">
                <w:rPr>
                  <w:rFonts w:asciiTheme="minorBidi" w:hAnsiTheme="minorBidi" w:cstheme="minorBidi"/>
                  <w:szCs w:val="17"/>
                  <w:lang w:val="es-ES_tradnl"/>
                </w:rPr>
                <w:delText>]</w:delText>
              </w:r>
            </w:del>
          </w:p>
        </w:tc>
        <w:tc>
          <w:tcPr>
            <w:tcW w:w="5670" w:type="dxa"/>
          </w:tcPr>
          <w:p w14:paraId="5355B060" w14:textId="77777777" w:rsidR="004830AF" w:rsidRPr="00641BDB" w:rsidRDefault="006879B9" w:rsidP="001C5D4E">
            <w:pPr>
              <w:jc w:val="both"/>
              <w:rPr>
                <w:del w:id="1893" w:author="Author"/>
                <w:rFonts w:asciiTheme="minorBidi" w:eastAsia="Times New Roman" w:hAnsiTheme="minorBidi" w:cstheme="minorBidi"/>
                <w:szCs w:val="17"/>
                <w:lang w:val="es-ES_tradnl"/>
              </w:rPr>
            </w:pPr>
            <w:del w:id="1894" w:author="Author">
              <w:r w:rsidRPr="00641BDB">
                <w:rPr>
                  <w:rFonts w:asciiTheme="minorBidi" w:eastAsia="Times New Roman" w:hAnsiTheme="minorBidi" w:cstheme="minorBidi"/>
                  <w:szCs w:val="17"/>
                  <w:lang w:val="es-ES_tradnl"/>
                </w:rPr>
                <w:delText xml:space="preserve">Una API web DEBERÍA utilizar para la negociación del tipo de contenido el encabezado de petición HTTP </w:delText>
              </w:r>
              <w:r w:rsidRPr="00641BDB">
                <w:rPr>
                  <w:rFonts w:ascii="Courier New" w:hAnsi="Courier New" w:cs="Courier New"/>
                  <w:lang w:val="es-ES_tradnl"/>
                </w:rPr>
                <w:delText>Accept</w:delText>
              </w:r>
              <w:r w:rsidRPr="00641BDB">
                <w:rPr>
                  <w:rFonts w:asciiTheme="minorBidi" w:eastAsia="Times New Roman" w:hAnsiTheme="minorBidi" w:cstheme="minorBidi"/>
                  <w:szCs w:val="17"/>
                  <w:lang w:val="es-ES_tradnl"/>
                </w:rPr>
                <w:delText xml:space="preserve"> y el encabezado de respuesta HTTP </w:delText>
              </w:r>
              <w:r w:rsidRPr="00641BDB">
                <w:rPr>
                  <w:rFonts w:ascii="Courier New" w:hAnsi="Courier New" w:cs="Courier New"/>
                  <w:lang w:val="es-ES_tradnl"/>
                </w:rPr>
                <w:delText>Content-Type</w:delText>
              </w:r>
              <w:r w:rsidRPr="00641BDB">
                <w:rPr>
                  <w:rFonts w:asciiTheme="minorBidi" w:eastAsia="Times New Roman" w:hAnsiTheme="minorBidi" w:cstheme="minorBidi"/>
                  <w:szCs w:val="17"/>
                  <w:lang w:val="es-ES_tradnl"/>
                </w:rPr>
                <w:delText>.</w:delText>
              </w:r>
            </w:del>
          </w:p>
        </w:tc>
        <w:tc>
          <w:tcPr>
            <w:tcW w:w="2515" w:type="dxa"/>
          </w:tcPr>
          <w:p w14:paraId="195C3D20" w14:textId="77777777" w:rsidR="004830AF" w:rsidRPr="00641BDB" w:rsidRDefault="004830AF" w:rsidP="009B4086">
            <w:pPr>
              <w:rPr>
                <w:del w:id="1895" w:author="Author"/>
                <w:rFonts w:asciiTheme="minorBidi" w:hAnsiTheme="minorBidi" w:cstheme="minorBidi"/>
                <w:szCs w:val="17"/>
                <w:lang w:val="es-ES_tradnl"/>
              </w:rPr>
            </w:pPr>
            <w:del w:id="1896" w:author="Author">
              <w:r w:rsidRPr="00641BDB">
                <w:rPr>
                  <w:rFonts w:asciiTheme="minorBidi" w:hAnsiTheme="minorBidi" w:cstheme="minorBidi"/>
                  <w:szCs w:val="17"/>
                  <w:lang w:val="es-ES_tradnl"/>
                </w:rPr>
                <w:delText>AAJ, AAX</w:delText>
              </w:r>
            </w:del>
          </w:p>
        </w:tc>
      </w:tr>
      <w:tr w:rsidR="004830AF" w:rsidRPr="008516DD" w14:paraId="56D7733B" w14:textId="77777777" w:rsidTr="00F20B0F">
        <w:trPr>
          <w:del w:id="1897" w:author="Author"/>
        </w:trPr>
        <w:tc>
          <w:tcPr>
            <w:tcW w:w="1075" w:type="dxa"/>
          </w:tcPr>
          <w:p w14:paraId="11FC599E" w14:textId="77777777" w:rsidR="004830AF" w:rsidRPr="00641BDB" w:rsidRDefault="004830AF" w:rsidP="009B4086">
            <w:pPr>
              <w:rPr>
                <w:del w:id="1898" w:author="Author"/>
                <w:rFonts w:asciiTheme="minorBidi" w:hAnsiTheme="minorBidi" w:cstheme="minorBidi"/>
                <w:szCs w:val="17"/>
                <w:lang w:val="es-ES_tradnl"/>
              </w:rPr>
            </w:pPr>
            <w:del w:id="1899" w:author="Author">
              <w:r w:rsidRPr="00641BDB">
                <w:rPr>
                  <w:rFonts w:asciiTheme="minorBidi" w:eastAsia="Times New Roman" w:hAnsiTheme="minorBidi" w:cstheme="minorBidi"/>
                  <w:szCs w:val="17"/>
                  <w:lang w:val="es-ES_tradnl"/>
                </w:rPr>
                <w:delText>[RSG-2</w:delText>
              </w:r>
              <w:r w:rsidR="00991725" w:rsidRPr="00641BDB">
                <w:rPr>
                  <w:rFonts w:asciiTheme="minorBidi" w:eastAsia="Times New Roman" w:hAnsiTheme="minorBidi" w:cstheme="minorBidi"/>
                  <w:szCs w:val="17"/>
                  <w:lang w:val="es-ES_tradnl"/>
                </w:rPr>
                <w:delText>0</w:delText>
              </w:r>
              <w:r w:rsidRPr="00641BDB">
                <w:rPr>
                  <w:rFonts w:asciiTheme="minorBidi" w:eastAsia="Times New Roman" w:hAnsiTheme="minorBidi" w:cstheme="minorBidi"/>
                  <w:szCs w:val="17"/>
                  <w:lang w:val="es-ES_tradnl"/>
                </w:rPr>
                <w:delText>]</w:delText>
              </w:r>
            </w:del>
          </w:p>
        </w:tc>
        <w:tc>
          <w:tcPr>
            <w:tcW w:w="5670" w:type="dxa"/>
          </w:tcPr>
          <w:p w14:paraId="1906AF96" w14:textId="77777777" w:rsidR="004830AF" w:rsidRPr="00641BDB" w:rsidRDefault="00DA48B5" w:rsidP="001C5D4E">
            <w:pPr>
              <w:jc w:val="both"/>
              <w:rPr>
                <w:del w:id="1900" w:author="Author"/>
                <w:rFonts w:asciiTheme="minorBidi" w:hAnsiTheme="minorBidi" w:cstheme="minorBidi"/>
                <w:szCs w:val="17"/>
                <w:lang w:val="es-ES_tradnl"/>
              </w:rPr>
            </w:pPr>
            <w:del w:id="1901" w:author="Author">
              <w:r w:rsidRPr="00641BDB">
                <w:rPr>
                  <w:rFonts w:asciiTheme="minorBidi" w:eastAsia="Times New Roman" w:hAnsiTheme="minorBidi" w:cstheme="minorBidi"/>
                  <w:szCs w:val="17"/>
                  <w:lang w:val="es-ES_tradnl"/>
                </w:rPr>
                <w:delText>Una API web DEBE ser compatible con la negociación del tipo de contenido conforme a la Norma RFC 7231 del IETF</w:delText>
              </w:r>
              <w:r w:rsidR="004830AF" w:rsidRPr="00641BDB">
                <w:rPr>
                  <w:rFonts w:asciiTheme="minorBidi" w:eastAsia="Times New Roman" w:hAnsiTheme="minorBidi" w:cstheme="minorBidi"/>
                  <w:szCs w:val="17"/>
                  <w:lang w:val="es-ES_tradnl"/>
                </w:rPr>
                <w:delText>.</w:delText>
              </w:r>
            </w:del>
          </w:p>
        </w:tc>
        <w:tc>
          <w:tcPr>
            <w:tcW w:w="2515" w:type="dxa"/>
          </w:tcPr>
          <w:p w14:paraId="308AC5EA" w14:textId="77777777" w:rsidR="004830AF" w:rsidRPr="00641BDB" w:rsidRDefault="004830AF" w:rsidP="009B4086">
            <w:pPr>
              <w:rPr>
                <w:del w:id="1902" w:author="Author"/>
                <w:rFonts w:asciiTheme="minorBidi" w:hAnsiTheme="minorBidi" w:cstheme="minorBidi"/>
                <w:szCs w:val="17"/>
                <w:lang w:val="es-ES_tradnl"/>
              </w:rPr>
            </w:pPr>
            <w:del w:id="1903" w:author="Author">
              <w:r w:rsidRPr="00641BDB">
                <w:rPr>
                  <w:rFonts w:asciiTheme="minorBidi" w:hAnsiTheme="minorBidi" w:cstheme="minorBidi"/>
                  <w:szCs w:val="17"/>
                  <w:lang w:val="es-ES_tradnl"/>
                </w:rPr>
                <w:delText>AAJ, AAX, AX, AJ</w:delText>
              </w:r>
            </w:del>
          </w:p>
        </w:tc>
      </w:tr>
      <w:tr w:rsidR="00C26C95" w:rsidRPr="008516DD" w14:paraId="7E73FA6C" w14:textId="77777777" w:rsidTr="00F20B0F">
        <w:trPr>
          <w:del w:id="1904" w:author="Author"/>
        </w:trPr>
        <w:tc>
          <w:tcPr>
            <w:tcW w:w="1075" w:type="dxa"/>
          </w:tcPr>
          <w:p w14:paraId="226C7461" w14:textId="77777777" w:rsidR="00C26C95" w:rsidRPr="00641BDB" w:rsidRDefault="00C26C95" w:rsidP="009B4086">
            <w:pPr>
              <w:rPr>
                <w:del w:id="1905" w:author="Author"/>
                <w:rFonts w:asciiTheme="minorBidi" w:hAnsiTheme="minorBidi" w:cstheme="minorBidi"/>
                <w:szCs w:val="17"/>
                <w:lang w:val="es-ES_tradnl"/>
              </w:rPr>
            </w:pPr>
            <w:del w:id="1906" w:author="Author">
              <w:r w:rsidRPr="00641BDB">
                <w:rPr>
                  <w:rFonts w:asciiTheme="minorBidi" w:eastAsia="Times New Roman" w:hAnsiTheme="minorBidi" w:cstheme="minorBidi"/>
                  <w:szCs w:val="17"/>
                  <w:lang w:val="es-ES_tradnl"/>
                </w:rPr>
                <w:delText>[RSG-2</w:delText>
              </w:r>
              <w:r w:rsidR="00991725"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35B96DD4" w14:textId="77777777" w:rsidR="00C26C95" w:rsidRPr="00641BDB" w:rsidRDefault="00DA48B5" w:rsidP="001C5D4E">
            <w:pPr>
              <w:jc w:val="both"/>
              <w:rPr>
                <w:del w:id="1907" w:author="Author"/>
                <w:rFonts w:asciiTheme="minorBidi" w:hAnsiTheme="minorBidi" w:cstheme="minorBidi"/>
                <w:szCs w:val="17"/>
                <w:lang w:val="es-ES_tradnl"/>
              </w:rPr>
            </w:pPr>
            <w:del w:id="1908" w:author="Author">
              <w:r w:rsidRPr="00641BDB">
                <w:rPr>
                  <w:rFonts w:asciiTheme="minorBidi" w:eastAsia="Times New Roman" w:hAnsiTheme="minorBidi" w:cstheme="minorBidi"/>
                  <w:szCs w:val="17"/>
                  <w:lang w:val="es-ES_tradnl"/>
                </w:rPr>
                <w:delText>DEBE utilizarse el formato JSON cuando no se solicita un tipo de contenido específico</w:delText>
              </w:r>
              <w:r w:rsidR="00C26C95" w:rsidRPr="00641BDB">
                <w:rPr>
                  <w:rFonts w:asciiTheme="minorBidi" w:eastAsia="Times New Roman" w:hAnsiTheme="minorBidi" w:cstheme="minorBidi"/>
                  <w:szCs w:val="17"/>
                  <w:lang w:val="es-ES_tradnl"/>
                </w:rPr>
                <w:delText>.</w:delText>
              </w:r>
            </w:del>
          </w:p>
        </w:tc>
        <w:tc>
          <w:tcPr>
            <w:tcW w:w="2515" w:type="dxa"/>
          </w:tcPr>
          <w:p w14:paraId="25B72786" w14:textId="77777777" w:rsidR="00C26C95" w:rsidRPr="00641BDB" w:rsidRDefault="00C26C95" w:rsidP="009B4086">
            <w:pPr>
              <w:rPr>
                <w:del w:id="1909" w:author="Author"/>
                <w:rFonts w:asciiTheme="minorBidi" w:hAnsiTheme="minorBidi" w:cstheme="minorBidi"/>
                <w:szCs w:val="17"/>
                <w:lang w:val="es-ES_tradnl"/>
              </w:rPr>
            </w:pPr>
            <w:del w:id="1910" w:author="Author">
              <w:r w:rsidRPr="00641BDB">
                <w:rPr>
                  <w:rFonts w:asciiTheme="minorBidi" w:hAnsiTheme="minorBidi" w:cstheme="minorBidi"/>
                  <w:szCs w:val="17"/>
                  <w:lang w:val="es-ES_tradnl"/>
                </w:rPr>
                <w:delText>AAJ, AAX, AX, AJ</w:delText>
              </w:r>
            </w:del>
          </w:p>
        </w:tc>
      </w:tr>
      <w:tr w:rsidR="0066428F" w:rsidRPr="008516DD" w14:paraId="2E0AEF0A" w14:textId="77777777" w:rsidTr="00F20B0F">
        <w:trPr>
          <w:del w:id="1911" w:author="Author"/>
        </w:trPr>
        <w:tc>
          <w:tcPr>
            <w:tcW w:w="1075" w:type="dxa"/>
          </w:tcPr>
          <w:p w14:paraId="425AEAA9" w14:textId="77777777" w:rsidR="0066428F" w:rsidRPr="00641BDB" w:rsidRDefault="0066428F" w:rsidP="009B4086">
            <w:pPr>
              <w:rPr>
                <w:del w:id="1912" w:author="Author"/>
                <w:rFonts w:asciiTheme="minorBidi" w:hAnsiTheme="minorBidi" w:cstheme="minorBidi"/>
                <w:szCs w:val="17"/>
                <w:lang w:val="es-ES_tradnl"/>
              </w:rPr>
            </w:pPr>
            <w:del w:id="1913" w:author="Author">
              <w:r w:rsidRPr="00641BDB">
                <w:rPr>
                  <w:rFonts w:asciiTheme="minorBidi" w:eastAsia="Times New Roman" w:hAnsiTheme="minorBidi" w:cstheme="minorBidi"/>
                  <w:szCs w:val="17"/>
                  <w:lang w:val="es-ES_tradnl"/>
                </w:rPr>
                <w:delText>[RSG-2</w:delText>
              </w:r>
              <w:r w:rsidR="00991725"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5670" w:type="dxa"/>
          </w:tcPr>
          <w:p w14:paraId="34E91EC0" w14:textId="77777777" w:rsidR="0066428F" w:rsidRPr="00641BDB" w:rsidRDefault="00702D19" w:rsidP="001C5D4E">
            <w:pPr>
              <w:jc w:val="both"/>
              <w:rPr>
                <w:del w:id="1914" w:author="Author"/>
                <w:rFonts w:asciiTheme="minorBidi" w:eastAsia="Times New Roman" w:hAnsiTheme="minorBidi" w:cstheme="minorBidi"/>
                <w:szCs w:val="17"/>
                <w:lang w:val="es-ES_tradnl"/>
              </w:rPr>
            </w:pPr>
            <w:del w:id="1915" w:author="Author">
              <w:r w:rsidRPr="00641BDB">
                <w:rPr>
                  <w:rFonts w:asciiTheme="minorBidi" w:eastAsia="Times New Roman" w:hAnsiTheme="minorBidi" w:cstheme="minorBidi"/>
                  <w:szCs w:val="17"/>
                  <w:lang w:val="es-ES_tradnl"/>
                </w:rPr>
                <w:delText xml:space="preserve">Una API web DEBERÍA devolver el código de estado </w:delText>
              </w:r>
              <w:r w:rsidRPr="00641BDB">
                <w:rPr>
                  <w:rFonts w:ascii="Courier New" w:eastAsia="Times New Roman" w:hAnsi="Courier New" w:cs="Courier New"/>
                  <w:szCs w:val="17"/>
                  <w:lang w:val="es-ES_tradnl"/>
                </w:rPr>
                <w:delText>406 Not Acceptable</w:delText>
              </w:r>
              <w:r w:rsidRPr="00641BDB">
                <w:rPr>
                  <w:rFonts w:asciiTheme="minorBidi" w:eastAsia="Times New Roman" w:hAnsiTheme="minorBidi" w:cstheme="minorBidi"/>
                  <w:szCs w:val="17"/>
                  <w:lang w:val="es-ES_tradnl"/>
                </w:rPr>
                <w:delText xml:space="preserve"> si no es compatible con el formato solicitado.</w:delText>
              </w:r>
            </w:del>
          </w:p>
        </w:tc>
        <w:tc>
          <w:tcPr>
            <w:tcW w:w="2515" w:type="dxa"/>
          </w:tcPr>
          <w:p w14:paraId="6E4D7EEB" w14:textId="77777777" w:rsidR="0066428F" w:rsidRPr="00641BDB" w:rsidRDefault="0066428F" w:rsidP="009B4086">
            <w:pPr>
              <w:rPr>
                <w:del w:id="1916" w:author="Author"/>
                <w:rFonts w:asciiTheme="minorBidi" w:hAnsiTheme="minorBidi" w:cstheme="minorBidi"/>
                <w:szCs w:val="17"/>
                <w:lang w:val="es-ES_tradnl"/>
              </w:rPr>
            </w:pPr>
            <w:del w:id="1917" w:author="Author">
              <w:r w:rsidRPr="00641BDB">
                <w:rPr>
                  <w:rFonts w:asciiTheme="minorBidi" w:hAnsiTheme="minorBidi" w:cstheme="minorBidi"/>
                  <w:szCs w:val="17"/>
                  <w:lang w:val="es-ES_tradnl"/>
                </w:rPr>
                <w:delText>AAJ, AAX</w:delText>
              </w:r>
            </w:del>
          </w:p>
        </w:tc>
      </w:tr>
      <w:tr w:rsidR="0066428F" w:rsidRPr="008516DD" w14:paraId="649C9353" w14:textId="77777777" w:rsidTr="00F20B0F">
        <w:trPr>
          <w:del w:id="1918" w:author="Author"/>
        </w:trPr>
        <w:tc>
          <w:tcPr>
            <w:tcW w:w="1075" w:type="dxa"/>
          </w:tcPr>
          <w:p w14:paraId="74811B3C" w14:textId="77777777" w:rsidR="0066428F" w:rsidRPr="00641BDB" w:rsidRDefault="0066428F" w:rsidP="009B4086">
            <w:pPr>
              <w:rPr>
                <w:del w:id="1919" w:author="Author"/>
                <w:rFonts w:asciiTheme="minorBidi" w:hAnsiTheme="minorBidi" w:cstheme="minorBidi"/>
                <w:szCs w:val="17"/>
                <w:lang w:val="es-ES_tradnl"/>
              </w:rPr>
            </w:pPr>
            <w:del w:id="1920" w:author="Author">
              <w:r w:rsidRPr="00641BDB">
                <w:rPr>
                  <w:rFonts w:asciiTheme="minorBidi" w:eastAsia="Times New Roman" w:hAnsiTheme="minorBidi" w:cstheme="minorBidi"/>
                  <w:szCs w:val="17"/>
                  <w:lang w:val="es-ES_tradnl"/>
                </w:rPr>
                <w:delText>[RSG-2</w:delText>
              </w:r>
              <w:r w:rsidR="00372D52"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5670" w:type="dxa"/>
          </w:tcPr>
          <w:p w14:paraId="17FECD60" w14:textId="77777777" w:rsidR="0066428F" w:rsidRPr="00641BDB" w:rsidRDefault="00702D19" w:rsidP="00702D19">
            <w:pPr>
              <w:jc w:val="both"/>
              <w:rPr>
                <w:del w:id="1921" w:author="Author"/>
                <w:rFonts w:asciiTheme="minorBidi" w:eastAsia="Times New Roman" w:hAnsiTheme="minorBidi" w:cstheme="minorBidi"/>
                <w:szCs w:val="17"/>
                <w:lang w:val="es-ES_tradnl"/>
              </w:rPr>
            </w:pPr>
            <w:del w:id="1922" w:author="Author">
              <w:r w:rsidRPr="00641BDB">
                <w:rPr>
                  <w:rFonts w:asciiTheme="minorBidi" w:eastAsia="Times New Roman" w:hAnsiTheme="minorBidi" w:cstheme="minorBidi"/>
                  <w:szCs w:val="17"/>
                  <w:lang w:val="es-ES_tradnl"/>
                </w:rPr>
                <w:delText xml:space="preserve">Una API web DEBERÍA rechazar las peticiones que contengan encabezados de tipo de contenido inesperado o no aceptable y devolver el código de estado </w:delText>
              </w:r>
              <w:r w:rsidRPr="00641BDB">
                <w:rPr>
                  <w:rFonts w:ascii="Courier New" w:eastAsia="Times New Roman" w:hAnsi="Courier New" w:cs="Courier New"/>
                  <w:szCs w:val="17"/>
                  <w:lang w:val="es-ES_tradnl"/>
                </w:rPr>
                <w:delText>HTTP 406 Not Acceptable</w:delText>
              </w:r>
              <w:r w:rsidRPr="00641BDB">
                <w:rPr>
                  <w:rFonts w:asciiTheme="minorBidi" w:eastAsia="Times New Roman" w:hAnsiTheme="minorBidi" w:cstheme="minorBidi"/>
                  <w:szCs w:val="17"/>
                  <w:lang w:val="es-ES_tradnl"/>
                </w:rPr>
                <w:delText xml:space="preserve"> o </w:delText>
              </w:r>
              <w:r w:rsidRPr="00641BDB">
                <w:rPr>
                  <w:rFonts w:ascii="Courier New" w:eastAsia="Times New Roman" w:hAnsi="Courier New" w:cs="Courier New"/>
                  <w:szCs w:val="17"/>
                  <w:lang w:val="es-ES_tradnl"/>
                </w:rPr>
                <w:delText>415 Unsupported Media Type</w:delText>
              </w:r>
              <w:r w:rsidRPr="00641BDB">
                <w:rPr>
                  <w:rFonts w:asciiTheme="minorBidi" w:eastAsia="Times New Roman" w:hAnsiTheme="minorBidi" w:cstheme="minorBidi"/>
                  <w:szCs w:val="17"/>
                  <w:lang w:val="es-ES_tradnl"/>
                </w:rPr>
                <w:delText>.</w:delText>
              </w:r>
            </w:del>
          </w:p>
        </w:tc>
        <w:tc>
          <w:tcPr>
            <w:tcW w:w="2515" w:type="dxa"/>
          </w:tcPr>
          <w:p w14:paraId="2519AA07" w14:textId="77777777" w:rsidR="0066428F" w:rsidRPr="00641BDB" w:rsidRDefault="0066428F" w:rsidP="009B4086">
            <w:pPr>
              <w:rPr>
                <w:del w:id="1923" w:author="Author"/>
                <w:rFonts w:asciiTheme="minorBidi" w:hAnsiTheme="minorBidi" w:cstheme="minorBidi"/>
                <w:szCs w:val="17"/>
                <w:lang w:val="es-ES_tradnl"/>
              </w:rPr>
            </w:pPr>
            <w:del w:id="1924" w:author="Author">
              <w:r w:rsidRPr="00641BDB">
                <w:rPr>
                  <w:rFonts w:asciiTheme="minorBidi" w:hAnsiTheme="minorBidi" w:cstheme="minorBidi"/>
                  <w:szCs w:val="17"/>
                  <w:lang w:val="es-ES_tradnl"/>
                </w:rPr>
                <w:delText>AAJ, AAX</w:delText>
              </w:r>
            </w:del>
          </w:p>
        </w:tc>
      </w:tr>
      <w:tr w:rsidR="00AF18EF" w:rsidRPr="008516DD" w14:paraId="72ACCE17" w14:textId="77777777" w:rsidTr="00F20B0F">
        <w:trPr>
          <w:del w:id="1925" w:author="Author"/>
        </w:trPr>
        <w:tc>
          <w:tcPr>
            <w:tcW w:w="1075" w:type="dxa"/>
          </w:tcPr>
          <w:p w14:paraId="65CCCD9D" w14:textId="77777777" w:rsidR="00AF18EF" w:rsidRPr="00641BDB" w:rsidRDefault="00AF18EF" w:rsidP="00AF18EF">
            <w:pPr>
              <w:rPr>
                <w:del w:id="1926" w:author="Author"/>
                <w:rFonts w:asciiTheme="minorBidi" w:eastAsia="Times New Roman" w:hAnsiTheme="minorBidi" w:cstheme="minorBidi"/>
                <w:szCs w:val="17"/>
                <w:lang w:val="es-ES_tradnl"/>
              </w:rPr>
            </w:pPr>
            <w:del w:id="1927" w:author="Author">
              <w:r w:rsidRPr="00641BDB">
                <w:rPr>
                  <w:rFonts w:asciiTheme="minorBidi" w:eastAsia="Times New Roman" w:hAnsiTheme="minorBidi" w:cstheme="minorBidi"/>
                  <w:szCs w:val="17"/>
                  <w:lang w:val="es-ES_tradnl"/>
                </w:rPr>
                <w:delText>[RSG-24]</w:delText>
              </w:r>
            </w:del>
          </w:p>
        </w:tc>
        <w:tc>
          <w:tcPr>
            <w:tcW w:w="5670" w:type="dxa"/>
          </w:tcPr>
          <w:p w14:paraId="7CF8E08A" w14:textId="77777777" w:rsidR="00AF18EF" w:rsidRPr="00641BDB" w:rsidRDefault="00AF18EF" w:rsidP="00AF18EF">
            <w:pPr>
              <w:spacing w:before="100" w:beforeAutospacing="1" w:after="240"/>
              <w:rPr>
                <w:del w:id="1928" w:author="Author"/>
                <w:rFonts w:asciiTheme="minorBidi" w:hAnsiTheme="minorBidi" w:cstheme="minorBidi"/>
                <w:szCs w:val="17"/>
                <w:lang w:val="es-ES_tradnl"/>
              </w:rPr>
            </w:pPr>
            <w:del w:id="1929" w:author="Author">
              <w:r w:rsidRPr="00641BDB">
                <w:rPr>
                  <w:rFonts w:asciiTheme="minorBidi" w:hAnsiTheme="minorBidi" w:cstheme="minorBidi"/>
                  <w:szCs w:val="17"/>
                  <w:lang w:val="es-ES_tradnl"/>
                </w:rPr>
                <w:delText>Las peticiones y respuestas (convención de nombres, formato del mensaje, estructura de datos y diccionario de datos) DEBERÍAN ajustarse a la Norma ST.96 para XML o la Norma ST.97 para JSON.</w:delText>
              </w:r>
            </w:del>
          </w:p>
        </w:tc>
        <w:tc>
          <w:tcPr>
            <w:tcW w:w="2515" w:type="dxa"/>
          </w:tcPr>
          <w:p w14:paraId="72CB0C89" w14:textId="77777777" w:rsidR="00AF18EF" w:rsidRPr="00641BDB" w:rsidRDefault="00AF18EF" w:rsidP="00AF18EF">
            <w:pPr>
              <w:rPr>
                <w:del w:id="1930" w:author="Author"/>
                <w:rFonts w:asciiTheme="minorBidi" w:hAnsiTheme="minorBidi" w:cstheme="minorBidi"/>
                <w:szCs w:val="17"/>
                <w:lang w:val="es-ES_tradnl"/>
              </w:rPr>
            </w:pPr>
            <w:del w:id="1931" w:author="Author">
              <w:r w:rsidRPr="00641BDB">
                <w:rPr>
                  <w:rFonts w:asciiTheme="minorBidi" w:hAnsiTheme="minorBidi" w:cstheme="minorBidi"/>
                  <w:szCs w:val="17"/>
                  <w:lang w:val="es-ES_tradnl"/>
                </w:rPr>
                <w:delText>AAX, AAJ</w:delText>
              </w:r>
            </w:del>
          </w:p>
        </w:tc>
      </w:tr>
      <w:tr w:rsidR="0066428F" w:rsidRPr="008516DD" w14:paraId="04F0AE55" w14:textId="77777777" w:rsidTr="00F20B0F">
        <w:trPr>
          <w:del w:id="1932" w:author="Author"/>
        </w:trPr>
        <w:tc>
          <w:tcPr>
            <w:tcW w:w="1075" w:type="dxa"/>
          </w:tcPr>
          <w:p w14:paraId="6A6B3EF7" w14:textId="77777777" w:rsidR="0066428F" w:rsidRPr="00641BDB" w:rsidRDefault="0066428F" w:rsidP="009B4086">
            <w:pPr>
              <w:rPr>
                <w:del w:id="1933" w:author="Author"/>
                <w:rFonts w:asciiTheme="minorBidi" w:hAnsiTheme="minorBidi" w:cstheme="minorBidi"/>
                <w:szCs w:val="17"/>
                <w:lang w:val="es-ES_tradnl"/>
              </w:rPr>
            </w:pPr>
            <w:del w:id="1934" w:author="Author">
              <w:r w:rsidRPr="00641BDB">
                <w:rPr>
                  <w:rFonts w:asciiTheme="minorBidi" w:eastAsia="Times New Roman" w:hAnsiTheme="minorBidi" w:cstheme="minorBidi"/>
                  <w:szCs w:val="17"/>
                  <w:lang w:val="es-ES_tradnl"/>
                </w:rPr>
                <w:delText>[RSJ-2</w:delText>
              </w:r>
              <w:r w:rsidR="00372D52"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w:delText>
              </w:r>
            </w:del>
          </w:p>
        </w:tc>
        <w:tc>
          <w:tcPr>
            <w:tcW w:w="5670" w:type="dxa"/>
          </w:tcPr>
          <w:p w14:paraId="2F5B7840" w14:textId="77777777" w:rsidR="0066428F" w:rsidRPr="00641BDB" w:rsidRDefault="00420665" w:rsidP="00420665">
            <w:pPr>
              <w:jc w:val="both"/>
              <w:rPr>
                <w:del w:id="1935" w:author="Author"/>
                <w:rFonts w:asciiTheme="minorBidi" w:eastAsia="Times New Roman" w:hAnsiTheme="minorBidi" w:cstheme="minorBidi"/>
                <w:szCs w:val="17"/>
                <w:lang w:val="es-ES_tradnl"/>
              </w:rPr>
            </w:pPr>
            <w:del w:id="1936" w:author="Author">
              <w:r w:rsidRPr="00641BDB">
                <w:rPr>
                  <w:rFonts w:asciiTheme="minorBidi" w:eastAsia="Times New Roman" w:hAnsiTheme="minorBidi" w:cstheme="minorBidi"/>
                  <w:szCs w:val="17"/>
                  <w:lang w:val="es-ES_tradnl"/>
                </w:rPr>
                <w:delText xml:space="preserve">Los nombres de las propiedades de los objetos JSON DEBERÍAN proporcionarse en la convención lower camel case (ejemplo: </w:delText>
              </w:r>
              <w:r w:rsidRPr="00641BDB">
                <w:rPr>
                  <w:rFonts w:ascii="Courier New" w:eastAsia="Times New Roman" w:hAnsi="Courier New" w:cs="Courier New"/>
                  <w:szCs w:val="17"/>
                  <w:lang w:val="es-ES_tradnl"/>
                </w:rPr>
                <w:delText>applicantName</w:delText>
              </w:r>
              <w:r w:rsidRPr="00641BDB">
                <w:rPr>
                  <w:rFonts w:asciiTheme="minorBidi" w:eastAsia="Times New Roman" w:hAnsiTheme="minorBidi" w:cstheme="minorBidi"/>
                  <w:szCs w:val="17"/>
                  <w:lang w:val="es-ES_tradnl"/>
                </w:rPr>
                <w:delText>).</w:delText>
              </w:r>
            </w:del>
          </w:p>
        </w:tc>
        <w:tc>
          <w:tcPr>
            <w:tcW w:w="2515" w:type="dxa"/>
          </w:tcPr>
          <w:p w14:paraId="63210604" w14:textId="77777777" w:rsidR="0066428F" w:rsidRPr="00641BDB" w:rsidRDefault="000521E9" w:rsidP="009B4086">
            <w:pPr>
              <w:rPr>
                <w:del w:id="1937" w:author="Author"/>
                <w:rFonts w:asciiTheme="minorBidi" w:hAnsiTheme="minorBidi" w:cstheme="minorBidi"/>
                <w:szCs w:val="17"/>
                <w:lang w:val="es-ES_tradnl"/>
              </w:rPr>
            </w:pPr>
            <w:del w:id="1938" w:author="Author">
              <w:r w:rsidRPr="00641BDB">
                <w:rPr>
                  <w:rFonts w:asciiTheme="minorBidi" w:hAnsiTheme="minorBidi" w:cstheme="minorBidi"/>
                  <w:szCs w:val="17"/>
                  <w:lang w:val="es-ES_tradnl"/>
                </w:rPr>
                <w:delText>AAJ</w:delText>
              </w:r>
            </w:del>
          </w:p>
        </w:tc>
      </w:tr>
      <w:tr w:rsidR="0066428F" w:rsidRPr="008516DD" w14:paraId="51DF8C22" w14:textId="77777777" w:rsidTr="00F20B0F">
        <w:trPr>
          <w:del w:id="1939" w:author="Author"/>
        </w:trPr>
        <w:tc>
          <w:tcPr>
            <w:tcW w:w="1075" w:type="dxa"/>
          </w:tcPr>
          <w:p w14:paraId="205CB56B" w14:textId="77777777" w:rsidR="0066428F" w:rsidRPr="00641BDB" w:rsidRDefault="0066428F" w:rsidP="009B4086">
            <w:pPr>
              <w:rPr>
                <w:del w:id="1940" w:author="Author"/>
                <w:rFonts w:asciiTheme="minorBidi" w:hAnsiTheme="minorBidi" w:cstheme="minorBidi"/>
                <w:szCs w:val="17"/>
                <w:lang w:val="es-ES_tradnl"/>
              </w:rPr>
            </w:pPr>
            <w:del w:id="1941" w:author="Author">
              <w:r w:rsidRPr="00641BDB">
                <w:rPr>
                  <w:rFonts w:asciiTheme="minorBidi" w:eastAsia="Times New Roman" w:hAnsiTheme="minorBidi" w:cstheme="minorBidi"/>
                  <w:szCs w:val="17"/>
                  <w:lang w:val="es-ES_tradnl"/>
                </w:rPr>
                <w:delText>[RSG-2</w:delText>
              </w:r>
              <w:r w:rsidR="00372D52"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5670" w:type="dxa"/>
          </w:tcPr>
          <w:p w14:paraId="1FA888BD" w14:textId="77777777" w:rsidR="0066428F" w:rsidRPr="00641BDB" w:rsidRDefault="00131FFA" w:rsidP="001C5D4E">
            <w:pPr>
              <w:spacing w:before="100" w:beforeAutospacing="1"/>
              <w:jc w:val="both"/>
              <w:rPr>
                <w:del w:id="1942" w:author="Author"/>
                <w:rFonts w:asciiTheme="minorBidi" w:eastAsia="Times New Roman" w:hAnsiTheme="minorBidi" w:cstheme="minorBidi"/>
                <w:szCs w:val="17"/>
                <w:lang w:val="es-ES_tradnl"/>
              </w:rPr>
            </w:pPr>
            <w:del w:id="1943" w:author="Author">
              <w:r w:rsidRPr="00641BDB">
                <w:rPr>
                  <w:rFonts w:asciiTheme="minorBidi" w:eastAsia="Times New Roman" w:hAnsiTheme="minorBidi" w:cstheme="minorBidi"/>
                  <w:szCs w:val="17"/>
                  <w:lang w:val="es-ES_tradnl"/>
                </w:rPr>
                <w:delText>Una API web DEBE ser compatible como mínimo con el formato XML o JSON</w:delText>
              </w:r>
              <w:r w:rsidR="0066428F" w:rsidRPr="00641BDB">
                <w:rPr>
                  <w:rFonts w:asciiTheme="minorBidi" w:hAnsiTheme="minorBidi" w:cstheme="minorBidi"/>
                  <w:szCs w:val="17"/>
                  <w:lang w:val="es-ES_tradnl"/>
                </w:rPr>
                <w:delText>.</w:delText>
              </w:r>
            </w:del>
          </w:p>
        </w:tc>
        <w:tc>
          <w:tcPr>
            <w:tcW w:w="2515" w:type="dxa"/>
          </w:tcPr>
          <w:p w14:paraId="1F927D59" w14:textId="77777777" w:rsidR="0066428F" w:rsidRPr="00641BDB" w:rsidRDefault="0066428F" w:rsidP="009B4086">
            <w:pPr>
              <w:rPr>
                <w:del w:id="1944" w:author="Author"/>
                <w:rFonts w:asciiTheme="minorBidi" w:hAnsiTheme="minorBidi" w:cstheme="minorBidi"/>
                <w:szCs w:val="17"/>
                <w:lang w:val="es-ES_tradnl"/>
              </w:rPr>
            </w:pPr>
            <w:del w:id="1945" w:author="Author">
              <w:r w:rsidRPr="00641BDB">
                <w:rPr>
                  <w:rFonts w:asciiTheme="minorBidi" w:hAnsiTheme="minorBidi" w:cstheme="minorBidi"/>
                  <w:szCs w:val="17"/>
                  <w:lang w:val="es-ES_tradnl"/>
                </w:rPr>
                <w:delText>AAJ, AAX, AX, AJ</w:delText>
              </w:r>
            </w:del>
          </w:p>
        </w:tc>
      </w:tr>
      <w:tr w:rsidR="009D49B8" w:rsidRPr="008516DD" w14:paraId="48AEAD6A" w14:textId="77777777" w:rsidTr="00F20B0F">
        <w:trPr>
          <w:del w:id="1946" w:author="Author"/>
        </w:trPr>
        <w:tc>
          <w:tcPr>
            <w:tcW w:w="1075" w:type="dxa"/>
          </w:tcPr>
          <w:p w14:paraId="080FD52A" w14:textId="77777777" w:rsidR="009D49B8" w:rsidRPr="00641BDB" w:rsidRDefault="009D49B8" w:rsidP="009D49B8">
            <w:pPr>
              <w:rPr>
                <w:del w:id="1947" w:author="Author"/>
                <w:rFonts w:asciiTheme="minorBidi" w:hAnsiTheme="minorBidi" w:cstheme="minorBidi"/>
                <w:szCs w:val="17"/>
                <w:lang w:val="es-ES_tradnl"/>
              </w:rPr>
            </w:pPr>
            <w:del w:id="1948" w:author="Author">
              <w:r w:rsidRPr="00641BDB">
                <w:rPr>
                  <w:rFonts w:asciiTheme="minorBidi" w:eastAsia="Times New Roman" w:hAnsiTheme="minorBidi" w:cstheme="minorBidi"/>
                  <w:szCs w:val="17"/>
                  <w:lang w:val="es-ES_tradnl"/>
                </w:rPr>
                <w:delText>[RSG-28]</w:delText>
              </w:r>
            </w:del>
          </w:p>
        </w:tc>
        <w:tc>
          <w:tcPr>
            <w:tcW w:w="5670" w:type="dxa"/>
          </w:tcPr>
          <w:p w14:paraId="62715372" w14:textId="77777777" w:rsidR="009D49B8" w:rsidRPr="00641BDB" w:rsidRDefault="009D49B8" w:rsidP="001C5D4E">
            <w:pPr>
              <w:pStyle w:val="NormalWeb"/>
              <w:spacing w:after="0" w:afterAutospacing="0"/>
              <w:jc w:val="both"/>
              <w:rPr>
                <w:del w:id="1949" w:author="Author"/>
                <w:rFonts w:asciiTheme="minorBidi" w:eastAsia="Times New Roman" w:hAnsiTheme="minorBidi" w:cstheme="minorBidi"/>
                <w:szCs w:val="17"/>
                <w:lang w:val="es-ES_tradnl"/>
              </w:rPr>
            </w:pPr>
            <w:del w:id="1950" w:author="Author">
              <w:r w:rsidRPr="00641BDB">
                <w:rPr>
                  <w:rFonts w:asciiTheme="minorBidi" w:eastAsia="Times New Roman" w:hAnsiTheme="minorBidi" w:cstheme="minorBidi"/>
                  <w:szCs w:val="17"/>
                  <w:lang w:val="es-ES_tradnl"/>
                </w:rPr>
                <w:delText>Los métodos HTTP DEBEN limitarse a los métodos estándares</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POST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DELETE</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OPTIONS</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TRACE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HEAD</w:delText>
              </w:r>
              <w:r w:rsidRPr="00641BDB">
                <w:rPr>
                  <w:rFonts w:asciiTheme="minorBidi" w:eastAsia="Times New Roman" w:hAnsiTheme="minorBidi" w:cstheme="minorBidi"/>
                  <w:szCs w:val="17"/>
                  <w:lang w:val="es-ES_tradnl"/>
                </w:rPr>
                <w:delText>, conforme a las especificaciones de las normas RFC 7231 y RFC 5789 del IETF</w:delText>
              </w:r>
              <w:r w:rsidRPr="00641BDB">
                <w:rPr>
                  <w:rFonts w:eastAsia="Times New Roman" w:cs="Arial"/>
                  <w:szCs w:val="17"/>
                  <w:lang w:val="es-ES_tradnl"/>
                </w:rPr>
                <w:delText>.</w:delText>
              </w:r>
            </w:del>
          </w:p>
        </w:tc>
        <w:tc>
          <w:tcPr>
            <w:tcW w:w="2515" w:type="dxa"/>
          </w:tcPr>
          <w:p w14:paraId="309B162E" w14:textId="77777777" w:rsidR="009D49B8" w:rsidRPr="00641BDB" w:rsidRDefault="009D49B8" w:rsidP="009D49B8">
            <w:pPr>
              <w:rPr>
                <w:del w:id="1951" w:author="Author"/>
                <w:rFonts w:asciiTheme="minorBidi" w:hAnsiTheme="minorBidi" w:cstheme="minorBidi"/>
                <w:szCs w:val="17"/>
                <w:lang w:val="es-ES_tradnl"/>
              </w:rPr>
            </w:pPr>
            <w:del w:id="1952" w:author="Author">
              <w:r w:rsidRPr="00641BDB">
                <w:rPr>
                  <w:rFonts w:asciiTheme="minorBidi" w:hAnsiTheme="minorBidi" w:cstheme="minorBidi"/>
                  <w:szCs w:val="17"/>
                  <w:lang w:val="es-ES_tradnl"/>
                </w:rPr>
                <w:delText>AAJ, AAX, AX, AJ</w:delText>
              </w:r>
            </w:del>
          </w:p>
        </w:tc>
      </w:tr>
      <w:tr w:rsidR="006F56F5" w:rsidRPr="008516DD" w14:paraId="1A11E826" w14:textId="77777777" w:rsidTr="00F20B0F">
        <w:trPr>
          <w:del w:id="1953" w:author="Author"/>
        </w:trPr>
        <w:tc>
          <w:tcPr>
            <w:tcW w:w="1075" w:type="dxa"/>
          </w:tcPr>
          <w:p w14:paraId="703F9904" w14:textId="77777777" w:rsidR="006F56F5" w:rsidRPr="00641BDB" w:rsidRDefault="006F56F5" w:rsidP="009B4086">
            <w:pPr>
              <w:rPr>
                <w:del w:id="1954" w:author="Author"/>
                <w:rFonts w:asciiTheme="minorBidi" w:eastAsia="Times New Roman" w:hAnsiTheme="minorBidi" w:cstheme="minorBidi"/>
                <w:szCs w:val="17"/>
                <w:lang w:val="es-ES_tradnl"/>
              </w:rPr>
            </w:pPr>
            <w:del w:id="1955" w:author="Author">
              <w:r w:rsidRPr="00641BDB">
                <w:rPr>
                  <w:rFonts w:asciiTheme="minorBidi" w:eastAsia="Times New Roman" w:hAnsiTheme="minorBidi" w:cstheme="minorBidi"/>
                  <w:szCs w:val="17"/>
                  <w:lang w:val="es-ES_tradnl"/>
                </w:rPr>
                <w:delText>[RSG-29]</w:delText>
              </w:r>
            </w:del>
          </w:p>
        </w:tc>
        <w:tc>
          <w:tcPr>
            <w:tcW w:w="5670" w:type="dxa"/>
          </w:tcPr>
          <w:p w14:paraId="52DE22AB" w14:textId="77777777" w:rsidR="006F56F5" w:rsidRPr="00641BDB" w:rsidRDefault="00464259" w:rsidP="001C5D4E">
            <w:pPr>
              <w:pStyle w:val="NormalWeb"/>
              <w:spacing w:after="0" w:afterAutospacing="0"/>
              <w:jc w:val="both"/>
              <w:rPr>
                <w:del w:id="1956" w:author="Author"/>
                <w:rFonts w:asciiTheme="minorBidi" w:eastAsia="Times New Roman" w:hAnsiTheme="minorBidi" w:cstheme="minorBidi"/>
                <w:szCs w:val="17"/>
                <w:lang w:val="es-ES_tradnl"/>
              </w:rPr>
            </w:pPr>
            <w:del w:id="1957" w:author="Author">
              <w:r w:rsidRPr="00641BDB">
                <w:rPr>
                  <w:rFonts w:asciiTheme="minorBidi" w:eastAsia="Times New Roman" w:hAnsiTheme="minorBidi" w:cstheme="minorBidi"/>
                  <w:szCs w:val="17"/>
                  <w:lang w:val="es-ES_tradnl"/>
                </w:rPr>
                <w:delText>Los métodos HTTP PUEDEN seguir el principio de selección cuidadosa, que establece que solo se debe implementar la funcionalidad necesaria para el escenario de uso previsto.</w:delText>
              </w:r>
            </w:del>
          </w:p>
        </w:tc>
        <w:tc>
          <w:tcPr>
            <w:tcW w:w="2515" w:type="dxa"/>
          </w:tcPr>
          <w:p w14:paraId="2EE4C979" w14:textId="77777777" w:rsidR="006F56F5" w:rsidRPr="00641BDB" w:rsidRDefault="006F56F5" w:rsidP="009B4086">
            <w:pPr>
              <w:rPr>
                <w:del w:id="1958" w:author="Author"/>
                <w:rFonts w:asciiTheme="minorBidi" w:hAnsiTheme="minorBidi" w:cstheme="minorBidi"/>
                <w:szCs w:val="17"/>
                <w:lang w:val="es-ES_tradnl"/>
              </w:rPr>
            </w:pPr>
            <w:del w:id="1959" w:author="Author">
              <w:r w:rsidRPr="00641BDB">
                <w:rPr>
                  <w:rFonts w:asciiTheme="minorBidi" w:hAnsiTheme="minorBidi" w:cstheme="minorBidi"/>
                  <w:szCs w:val="17"/>
                  <w:lang w:val="es-ES_tradnl"/>
                </w:rPr>
                <w:delText>AAJ, AAX</w:delText>
              </w:r>
            </w:del>
          </w:p>
        </w:tc>
      </w:tr>
      <w:tr w:rsidR="006F56F5" w:rsidRPr="008516DD" w14:paraId="422440EC" w14:textId="77777777" w:rsidTr="00F20B0F">
        <w:trPr>
          <w:del w:id="1960" w:author="Author"/>
        </w:trPr>
        <w:tc>
          <w:tcPr>
            <w:tcW w:w="1075" w:type="dxa"/>
          </w:tcPr>
          <w:p w14:paraId="3C03AE54" w14:textId="77777777" w:rsidR="006F56F5" w:rsidRPr="00641BDB" w:rsidRDefault="006F56F5" w:rsidP="009B4086">
            <w:pPr>
              <w:rPr>
                <w:del w:id="1961" w:author="Author"/>
                <w:rFonts w:asciiTheme="minorBidi" w:eastAsia="Times New Roman" w:hAnsiTheme="minorBidi" w:cstheme="minorBidi"/>
                <w:szCs w:val="17"/>
                <w:lang w:val="es-ES_tradnl"/>
              </w:rPr>
            </w:pPr>
            <w:del w:id="1962" w:author="Author">
              <w:r w:rsidRPr="00641BDB">
                <w:rPr>
                  <w:rFonts w:asciiTheme="minorBidi" w:eastAsia="Times New Roman" w:hAnsiTheme="minorBidi" w:cstheme="minorBidi"/>
                  <w:szCs w:val="17"/>
                  <w:lang w:val="es-ES_tradnl"/>
                </w:rPr>
                <w:delText>[RSG-30]</w:delText>
              </w:r>
            </w:del>
          </w:p>
        </w:tc>
        <w:tc>
          <w:tcPr>
            <w:tcW w:w="5670" w:type="dxa"/>
          </w:tcPr>
          <w:p w14:paraId="7443B304" w14:textId="77777777" w:rsidR="006F56F5" w:rsidRPr="00641BDB" w:rsidRDefault="00422A7D" w:rsidP="001C5D4E">
            <w:pPr>
              <w:pStyle w:val="NormalWeb"/>
              <w:spacing w:after="0" w:afterAutospacing="0"/>
              <w:jc w:val="both"/>
              <w:rPr>
                <w:del w:id="1963" w:author="Author"/>
                <w:rFonts w:asciiTheme="minorBidi" w:eastAsia="Times New Roman" w:hAnsiTheme="minorBidi" w:cstheme="minorBidi"/>
                <w:szCs w:val="17"/>
                <w:lang w:val="es-ES_tradnl"/>
              </w:rPr>
            </w:pPr>
            <w:del w:id="1964" w:author="Author">
              <w:r w:rsidRPr="00641BDB">
                <w:rPr>
                  <w:rFonts w:asciiTheme="minorBidi" w:eastAsia="Times New Roman" w:hAnsiTheme="minorBidi" w:cstheme="minorBidi"/>
                  <w:szCs w:val="17"/>
                  <w:lang w:val="es-ES_tradnl"/>
                </w:rPr>
                <w:delText xml:space="preserve">Algunos </w:delText>
              </w:r>
              <w:r w:rsidRPr="00641BDB">
                <w:rPr>
                  <w:rFonts w:asciiTheme="minorBidi" w:eastAsia="Times New Roman" w:hAnsiTheme="minorBidi" w:cstheme="minorBidi"/>
                  <w:i/>
                  <w:iCs/>
                  <w:szCs w:val="17"/>
                  <w:lang w:val="es-ES_tradnl"/>
                </w:rPr>
                <w:delText>proxies</w:delText>
              </w:r>
              <w:r w:rsidRPr="00641BDB">
                <w:rPr>
                  <w:rFonts w:asciiTheme="minorBidi" w:eastAsia="Times New Roman" w:hAnsiTheme="minorBidi" w:cstheme="minorBidi"/>
                  <w:szCs w:val="17"/>
                  <w:lang w:val="es-ES_tradnl"/>
                </w:rPr>
                <w:delText xml:space="preserve"> solo son compatibles con los métodos </w:delText>
              </w:r>
              <w:r w:rsidRPr="00641BDB">
                <w:rPr>
                  <w:rFonts w:ascii="Courier New" w:eastAsia="Times New Roman" w:hAnsi="Courier New" w:cs="Courier New"/>
                  <w:szCs w:val="17"/>
                  <w:lang w:val="es-ES_tradnl"/>
                </w:rPr>
                <w:delText>POST</w:delText>
              </w:r>
              <w:r w:rsidRPr="00641BDB">
                <w:rPr>
                  <w:rFonts w:asciiTheme="minorBidi" w:eastAsia="Times New Roman" w:hAnsiTheme="minorBidi" w:cstheme="minorBidi"/>
                  <w:szCs w:val="17"/>
                  <w:lang w:val="es-ES_tradnl"/>
                </w:rPr>
                <w:delText xml:space="preserve"> y </w:delText>
              </w:r>
              <w:r w:rsidRPr="00641BDB" w:rsidDel="001464D1">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Para sortear esa limitación, las API web pueden utilizar un método </w:delText>
              </w:r>
              <w:r w:rsidRPr="00641BDB">
                <w:rPr>
                  <w:rFonts w:ascii="Courier New" w:eastAsia="Times New Roman" w:hAnsi="Courier New" w:cs="Courier New"/>
                  <w:szCs w:val="17"/>
                  <w:lang w:val="es-ES_tradnl"/>
                </w:rPr>
                <w:delText>POST</w:delText>
              </w:r>
              <w:r w:rsidRPr="00641BDB">
                <w:rPr>
                  <w:rFonts w:asciiTheme="minorBidi" w:eastAsia="Times New Roman" w:hAnsiTheme="minorBidi" w:cstheme="minorBidi"/>
                  <w:szCs w:val="17"/>
                  <w:lang w:val="es-ES_tradnl"/>
                </w:rPr>
                <w:delText xml:space="preserve"> con un encabezado HTTP personalizado para crear un túnel sobre el método HTTP que se quiera usar. DEBERÍA utilizarse el encabezado HTTP personalizado </w:delText>
              </w:r>
              <w:r w:rsidRPr="00641BDB">
                <w:rPr>
                  <w:rFonts w:ascii="Courier New" w:eastAsia="Times New Roman" w:hAnsi="Courier New" w:cs="Courier New"/>
                  <w:szCs w:val="17"/>
                  <w:lang w:val="es-ES_tradnl"/>
                </w:rPr>
                <w:delText>X-HTTP-Method</w:delText>
              </w:r>
              <w:r w:rsidR="00340D91" w:rsidRPr="00641BDB">
                <w:rPr>
                  <w:rFonts w:asciiTheme="minorBidi" w:eastAsia="Times New Roman" w:hAnsiTheme="minorBidi" w:cstheme="minorBidi"/>
                  <w:szCs w:val="17"/>
                  <w:lang w:val="es-ES_tradnl"/>
                </w:rPr>
                <w:delText>.</w:delText>
              </w:r>
            </w:del>
          </w:p>
        </w:tc>
        <w:tc>
          <w:tcPr>
            <w:tcW w:w="2515" w:type="dxa"/>
          </w:tcPr>
          <w:p w14:paraId="64378CDF" w14:textId="77777777" w:rsidR="006F56F5" w:rsidRPr="00641BDB" w:rsidRDefault="006F56F5" w:rsidP="009B4086">
            <w:pPr>
              <w:rPr>
                <w:del w:id="1965" w:author="Author"/>
                <w:rFonts w:asciiTheme="minorBidi" w:hAnsiTheme="minorBidi" w:cstheme="minorBidi"/>
                <w:szCs w:val="17"/>
                <w:lang w:val="es-ES_tradnl"/>
              </w:rPr>
            </w:pPr>
            <w:del w:id="1966" w:author="Author">
              <w:r w:rsidRPr="00641BDB">
                <w:rPr>
                  <w:rFonts w:asciiTheme="minorBidi" w:hAnsiTheme="minorBidi" w:cstheme="minorBidi"/>
                  <w:szCs w:val="17"/>
                  <w:lang w:val="es-ES_tradnl"/>
                </w:rPr>
                <w:delText>AAJ, AAX</w:delText>
              </w:r>
            </w:del>
          </w:p>
        </w:tc>
      </w:tr>
      <w:tr w:rsidR="006F56F5" w:rsidRPr="008516DD" w14:paraId="3632E89B" w14:textId="77777777" w:rsidTr="00F20B0F">
        <w:trPr>
          <w:del w:id="1967" w:author="Author"/>
        </w:trPr>
        <w:tc>
          <w:tcPr>
            <w:tcW w:w="1075" w:type="dxa"/>
          </w:tcPr>
          <w:p w14:paraId="03DB6585" w14:textId="77777777" w:rsidR="006F56F5" w:rsidRPr="00641BDB" w:rsidRDefault="006F56F5" w:rsidP="009B4086">
            <w:pPr>
              <w:rPr>
                <w:del w:id="1968" w:author="Author"/>
                <w:rFonts w:asciiTheme="minorBidi" w:hAnsiTheme="minorBidi" w:cstheme="minorBidi"/>
                <w:szCs w:val="17"/>
                <w:lang w:val="es-ES_tradnl"/>
              </w:rPr>
            </w:pPr>
            <w:del w:id="1969" w:author="Author">
              <w:r w:rsidRPr="00641BDB">
                <w:rPr>
                  <w:rFonts w:asciiTheme="minorBidi" w:eastAsia="Times New Roman" w:hAnsiTheme="minorBidi" w:cstheme="minorBidi"/>
                  <w:szCs w:val="17"/>
                  <w:lang w:val="es-ES_tradnl"/>
                </w:rPr>
                <w:delText>[RSG-31]</w:delText>
              </w:r>
            </w:del>
          </w:p>
        </w:tc>
        <w:tc>
          <w:tcPr>
            <w:tcW w:w="5670" w:type="dxa"/>
          </w:tcPr>
          <w:p w14:paraId="12D2533F" w14:textId="77777777" w:rsidR="006F56F5" w:rsidRPr="00641BDB" w:rsidRDefault="006C701C" w:rsidP="006C701C">
            <w:pPr>
              <w:pStyle w:val="NormalWeb"/>
              <w:spacing w:after="0" w:afterAutospacing="0"/>
              <w:jc w:val="both"/>
              <w:rPr>
                <w:del w:id="1970" w:author="Author"/>
                <w:rFonts w:asciiTheme="minorBidi" w:eastAsia="Times New Roman" w:hAnsiTheme="minorBidi" w:cstheme="minorBidi"/>
                <w:szCs w:val="17"/>
                <w:lang w:val="es-ES_tradnl"/>
              </w:rPr>
            </w:pPr>
            <w:del w:id="1971" w:author="Author">
              <w:r w:rsidRPr="00641BDB">
                <w:rPr>
                  <w:rFonts w:asciiTheme="minorBidi" w:eastAsia="Times New Roman" w:hAnsiTheme="minorBidi" w:cstheme="minorBidi"/>
                  <w:szCs w:val="17"/>
                  <w:lang w:val="es-ES_tradnl"/>
                </w:rPr>
                <w:delText xml:space="preserve">Si un método HTTP no es admitido, DEBERÍA devolverse el código de estado HTTP </w:delText>
              </w:r>
              <w:r w:rsidRPr="00641BDB">
                <w:rPr>
                  <w:rFonts w:ascii="Courier New" w:eastAsia="Times New Roman" w:hAnsi="Courier New" w:cs="Courier New"/>
                  <w:szCs w:val="17"/>
                  <w:lang w:val="es-ES_tradnl"/>
                </w:rPr>
                <w:delText>405 Method Not Allowed</w:delText>
              </w:r>
              <w:r w:rsidRPr="00641BDB">
                <w:rPr>
                  <w:rFonts w:asciiTheme="minorBidi" w:eastAsia="Times New Roman" w:hAnsiTheme="minorBidi" w:cstheme="minorBidi"/>
                  <w:szCs w:val="17"/>
                  <w:lang w:val="es-ES_tradnl"/>
                </w:rPr>
                <w:delText>.</w:delText>
              </w:r>
            </w:del>
          </w:p>
        </w:tc>
        <w:tc>
          <w:tcPr>
            <w:tcW w:w="2515" w:type="dxa"/>
          </w:tcPr>
          <w:p w14:paraId="29D046A5" w14:textId="77777777" w:rsidR="006F56F5" w:rsidRPr="00641BDB" w:rsidRDefault="006F56F5" w:rsidP="009B4086">
            <w:pPr>
              <w:rPr>
                <w:del w:id="1972" w:author="Author"/>
                <w:rFonts w:asciiTheme="minorBidi" w:hAnsiTheme="minorBidi" w:cstheme="minorBidi"/>
                <w:szCs w:val="17"/>
                <w:lang w:val="es-ES_tradnl"/>
              </w:rPr>
            </w:pPr>
            <w:del w:id="1973" w:author="Author">
              <w:r w:rsidRPr="00641BDB">
                <w:rPr>
                  <w:rFonts w:asciiTheme="minorBidi" w:hAnsiTheme="minorBidi" w:cstheme="minorBidi"/>
                  <w:szCs w:val="17"/>
                  <w:lang w:val="es-ES_tradnl"/>
                </w:rPr>
                <w:delText>AAJ, AAX</w:delText>
              </w:r>
            </w:del>
          </w:p>
        </w:tc>
      </w:tr>
      <w:tr w:rsidR="006F56F5" w:rsidRPr="008516DD" w14:paraId="0F958F00" w14:textId="77777777" w:rsidTr="00F20B0F">
        <w:trPr>
          <w:del w:id="1974" w:author="Author"/>
        </w:trPr>
        <w:tc>
          <w:tcPr>
            <w:tcW w:w="1075" w:type="dxa"/>
          </w:tcPr>
          <w:p w14:paraId="5A1252C8" w14:textId="77777777" w:rsidR="006F56F5" w:rsidRPr="00641BDB" w:rsidRDefault="006F56F5" w:rsidP="009B4086">
            <w:pPr>
              <w:rPr>
                <w:del w:id="1975" w:author="Author"/>
                <w:rFonts w:asciiTheme="minorBidi" w:hAnsiTheme="minorBidi" w:cstheme="minorBidi"/>
                <w:szCs w:val="17"/>
                <w:lang w:val="es-ES_tradnl"/>
              </w:rPr>
            </w:pPr>
            <w:del w:id="1976" w:author="Author">
              <w:r w:rsidRPr="00641BDB">
                <w:rPr>
                  <w:rFonts w:asciiTheme="minorBidi" w:eastAsia="Times New Roman" w:hAnsiTheme="minorBidi" w:cstheme="minorBidi"/>
                  <w:szCs w:val="17"/>
                  <w:lang w:val="es-ES_tradnl"/>
                </w:rPr>
                <w:delText>[RSG-32]</w:delText>
              </w:r>
            </w:del>
          </w:p>
        </w:tc>
        <w:tc>
          <w:tcPr>
            <w:tcW w:w="5670" w:type="dxa"/>
          </w:tcPr>
          <w:p w14:paraId="0BFE9FA5" w14:textId="6E60285D" w:rsidR="006F56F5" w:rsidRPr="00641BDB" w:rsidRDefault="004B7683" w:rsidP="004B7683">
            <w:pPr>
              <w:pStyle w:val="NormalWeb"/>
              <w:spacing w:after="0" w:afterAutospacing="0"/>
              <w:jc w:val="both"/>
              <w:rPr>
                <w:del w:id="1977" w:author="Author"/>
                <w:rFonts w:asciiTheme="minorBidi" w:eastAsia="Times New Roman" w:hAnsiTheme="minorBidi" w:cstheme="minorBidi"/>
                <w:szCs w:val="17"/>
                <w:lang w:val="es-ES_tradnl"/>
              </w:rPr>
            </w:pPr>
            <w:del w:id="1978" w:author="Author">
              <w:r w:rsidRPr="00641BDB">
                <w:rPr>
                  <w:rFonts w:asciiTheme="minorBidi" w:eastAsia="Times New Roman" w:hAnsiTheme="minorBidi" w:cstheme="minorBidi"/>
                  <w:szCs w:val="17"/>
                  <w:lang w:val="es-ES_tradnl"/>
                </w:rPr>
                <w:delText>Una API web DEBERÍA admitir operaciones por lotes (también conocidas como operaciones masivas) en lugar de múltiples peticiones individuales con el fin de reducir la latencia. Se debería utilizar la misma semántica para los métodos HTTP y los códigos de estado HTTP.</w:delText>
              </w:r>
            </w:del>
            <w:r w:rsidR="00D22D23" w:rsidRPr="00641BDB">
              <w:rPr>
                <w:rFonts w:asciiTheme="minorBidi" w:eastAsia="Times New Roman" w:hAnsiTheme="minorBidi" w:cstheme="minorBidi"/>
                <w:szCs w:val="17"/>
                <w:lang w:val="es-ES_tradnl"/>
              </w:rPr>
              <w:t xml:space="preserve"> </w:t>
            </w:r>
            <w:del w:id="1979" w:author="Author">
              <w:r w:rsidRPr="00641BDB">
                <w:rPr>
                  <w:rFonts w:asciiTheme="minorBidi" w:eastAsia="Times New Roman" w:hAnsiTheme="minorBidi" w:cstheme="minorBidi"/>
                  <w:szCs w:val="17"/>
                  <w:lang w:val="es-ES_tradnl"/>
                </w:rPr>
                <w:delText xml:space="preserve">La carga útil de respuesta DEBERÍA contener información sobre todas las operaciones por lotes. Si se producen múltiples errores, la carga útil de error DEBERÍA contener información sobre todas las incidencias (en el atributo </w:delText>
              </w:r>
              <w:r w:rsidRPr="00641BDB">
                <w:rPr>
                  <w:rFonts w:ascii="Courier New" w:eastAsia="Times New Roman" w:hAnsi="Courier New" w:cs="Courier New"/>
                  <w:szCs w:val="17"/>
                  <w:lang w:val="es-ES_tradnl"/>
                </w:rPr>
                <w:delText>details</w:delText>
              </w:r>
              <w:r w:rsidRPr="00641BDB">
                <w:rPr>
                  <w:rFonts w:asciiTheme="minorBidi" w:eastAsia="Times New Roman" w:hAnsiTheme="minorBidi" w:cstheme="minorBidi"/>
                  <w:szCs w:val="17"/>
                  <w:lang w:val="es-ES_tradnl"/>
                </w:rPr>
                <w:delText>). Todas las operaciones masivas DEBERÍAN ser ejecutadas mediante una instrucción atómica.</w:delText>
              </w:r>
            </w:del>
          </w:p>
        </w:tc>
        <w:tc>
          <w:tcPr>
            <w:tcW w:w="2515" w:type="dxa"/>
          </w:tcPr>
          <w:p w14:paraId="423F4061" w14:textId="77777777" w:rsidR="006F56F5" w:rsidRPr="00641BDB" w:rsidRDefault="006F56F5" w:rsidP="009B4086">
            <w:pPr>
              <w:rPr>
                <w:del w:id="1980" w:author="Author"/>
                <w:rFonts w:asciiTheme="minorBidi" w:hAnsiTheme="minorBidi" w:cstheme="minorBidi"/>
                <w:szCs w:val="17"/>
                <w:lang w:val="es-ES_tradnl"/>
              </w:rPr>
            </w:pPr>
            <w:del w:id="1981" w:author="Author">
              <w:r w:rsidRPr="00641BDB">
                <w:rPr>
                  <w:rFonts w:asciiTheme="minorBidi" w:hAnsiTheme="minorBidi" w:cstheme="minorBidi"/>
                  <w:szCs w:val="17"/>
                  <w:lang w:val="es-ES_tradnl"/>
                </w:rPr>
                <w:delText>AAJ, AAX</w:delText>
              </w:r>
            </w:del>
          </w:p>
        </w:tc>
      </w:tr>
      <w:tr w:rsidR="009D49B8" w:rsidRPr="008516DD" w14:paraId="6A3CE701" w14:textId="77777777" w:rsidTr="00F20B0F">
        <w:trPr>
          <w:del w:id="1982" w:author="Author"/>
        </w:trPr>
        <w:tc>
          <w:tcPr>
            <w:tcW w:w="1075" w:type="dxa"/>
          </w:tcPr>
          <w:p w14:paraId="779BAA98" w14:textId="77777777" w:rsidR="009D49B8" w:rsidRPr="00641BDB" w:rsidRDefault="009D49B8" w:rsidP="009D49B8">
            <w:pPr>
              <w:rPr>
                <w:del w:id="1983" w:author="Author"/>
                <w:rFonts w:asciiTheme="minorBidi" w:hAnsiTheme="minorBidi" w:cstheme="minorBidi"/>
                <w:szCs w:val="17"/>
                <w:lang w:val="es-ES_tradnl"/>
              </w:rPr>
            </w:pPr>
            <w:del w:id="1984" w:author="Author">
              <w:r w:rsidRPr="00641BDB">
                <w:rPr>
                  <w:rFonts w:asciiTheme="minorBidi" w:eastAsia="Times New Roman" w:hAnsiTheme="minorBidi" w:cstheme="minorBidi"/>
                  <w:szCs w:val="17"/>
                  <w:lang w:val="es-ES_tradnl"/>
                </w:rPr>
                <w:delText>[RSG-33]</w:delText>
              </w:r>
            </w:del>
          </w:p>
        </w:tc>
        <w:tc>
          <w:tcPr>
            <w:tcW w:w="5670" w:type="dxa"/>
          </w:tcPr>
          <w:p w14:paraId="29EC80E2" w14:textId="77777777" w:rsidR="009D49B8" w:rsidRPr="00641BDB" w:rsidRDefault="009D49B8" w:rsidP="001C5D4E">
            <w:pPr>
              <w:spacing w:before="100" w:beforeAutospacing="1"/>
              <w:jc w:val="both"/>
              <w:rPr>
                <w:del w:id="1985" w:author="Author"/>
                <w:rFonts w:asciiTheme="minorBidi" w:eastAsia="Times New Roman" w:hAnsiTheme="minorBidi" w:cstheme="minorBidi"/>
                <w:szCs w:val="17"/>
                <w:lang w:val="es-ES_tradnl"/>
              </w:rPr>
            </w:pPr>
            <w:del w:id="1986" w:author="Author">
              <w:r w:rsidRPr="00641BDB">
                <w:rPr>
                  <w:rFonts w:asciiTheme="minorBidi" w:eastAsia="Times New Roman" w:hAnsiTheme="minorBidi" w:cstheme="minorBidi"/>
                  <w:szCs w:val="17"/>
                  <w:lang w:val="es-ES_tradnl"/>
                </w:rPr>
                <w:delText xml:space="preserve">Para un punto final que extrae un solo recurso, si este no se encuentra, el método GET DEBE devolver el código de estado </w:delText>
              </w:r>
              <w:r w:rsidRPr="00641BDB">
                <w:rPr>
                  <w:rFonts w:ascii="Courier New" w:eastAsia="Times New Roman" w:hAnsi="Courier New" w:cs="Courier New"/>
                  <w:szCs w:val="17"/>
                  <w:lang w:val="es-ES_tradnl"/>
                </w:rPr>
                <w:delText>404 Not Found</w:delText>
              </w:r>
              <w:r w:rsidRPr="00641BDB">
                <w:rPr>
                  <w:rFonts w:asciiTheme="minorBidi" w:eastAsia="Times New Roman" w:hAnsiTheme="minorBidi" w:cstheme="minorBidi"/>
                  <w:szCs w:val="17"/>
                  <w:lang w:val="es-ES_tradnl"/>
                </w:rPr>
                <w:delText>. En el caso de los puntos finales que devuelven listas de recursos, simplemente devolverán una lista vacía.</w:delText>
              </w:r>
            </w:del>
          </w:p>
        </w:tc>
        <w:tc>
          <w:tcPr>
            <w:tcW w:w="2515" w:type="dxa"/>
          </w:tcPr>
          <w:p w14:paraId="711914B9" w14:textId="77777777" w:rsidR="009D49B8" w:rsidRPr="00641BDB" w:rsidRDefault="009D49B8" w:rsidP="009D49B8">
            <w:pPr>
              <w:rPr>
                <w:del w:id="1987" w:author="Author"/>
                <w:rFonts w:asciiTheme="minorBidi" w:hAnsiTheme="minorBidi" w:cstheme="minorBidi"/>
                <w:szCs w:val="17"/>
                <w:lang w:val="es-ES_tradnl"/>
              </w:rPr>
            </w:pPr>
            <w:del w:id="1988" w:author="Author">
              <w:r w:rsidRPr="00641BDB">
                <w:rPr>
                  <w:rFonts w:asciiTheme="minorBidi" w:hAnsiTheme="minorBidi" w:cstheme="minorBidi"/>
                  <w:szCs w:val="17"/>
                  <w:lang w:val="es-ES_tradnl"/>
                </w:rPr>
                <w:delText>AAJ, AAX, AX, AJ</w:delText>
              </w:r>
            </w:del>
          </w:p>
        </w:tc>
      </w:tr>
      <w:tr w:rsidR="009D49B8" w:rsidRPr="008516DD" w14:paraId="61D8E517" w14:textId="77777777" w:rsidTr="00F20B0F">
        <w:trPr>
          <w:del w:id="1989" w:author="Author"/>
        </w:trPr>
        <w:tc>
          <w:tcPr>
            <w:tcW w:w="1075" w:type="dxa"/>
          </w:tcPr>
          <w:p w14:paraId="3D76FD7C" w14:textId="77777777" w:rsidR="009D49B8" w:rsidRPr="00641BDB" w:rsidRDefault="009D49B8" w:rsidP="009D49B8">
            <w:pPr>
              <w:rPr>
                <w:del w:id="1990" w:author="Author"/>
                <w:rFonts w:asciiTheme="minorBidi" w:hAnsiTheme="minorBidi" w:cstheme="minorBidi"/>
                <w:szCs w:val="17"/>
                <w:lang w:val="es-ES_tradnl"/>
              </w:rPr>
            </w:pPr>
            <w:del w:id="1991" w:author="Author">
              <w:r w:rsidRPr="00641BDB">
                <w:rPr>
                  <w:rFonts w:asciiTheme="minorBidi" w:eastAsia="Times New Roman" w:hAnsiTheme="minorBidi" w:cstheme="minorBidi"/>
                  <w:szCs w:val="17"/>
                  <w:lang w:val="es-ES_tradnl"/>
                </w:rPr>
                <w:delText>[RSG-34]</w:delText>
              </w:r>
            </w:del>
          </w:p>
        </w:tc>
        <w:tc>
          <w:tcPr>
            <w:tcW w:w="5670" w:type="dxa"/>
          </w:tcPr>
          <w:p w14:paraId="18E75C02" w14:textId="77777777" w:rsidR="009D49B8" w:rsidRPr="00641BDB" w:rsidRDefault="009D49B8" w:rsidP="001C5D4E">
            <w:pPr>
              <w:spacing w:before="100" w:beforeAutospacing="1"/>
              <w:jc w:val="both"/>
              <w:rPr>
                <w:del w:id="1992" w:author="Author"/>
                <w:rFonts w:asciiTheme="minorBidi" w:eastAsia="Times New Roman" w:hAnsiTheme="minorBidi" w:cstheme="minorBidi"/>
                <w:szCs w:val="17"/>
                <w:lang w:val="es-ES_tradnl"/>
              </w:rPr>
            </w:pPr>
            <w:del w:id="1993" w:author="Author">
              <w:r w:rsidRPr="00641BDB">
                <w:rPr>
                  <w:rFonts w:asciiTheme="minorBidi" w:eastAsia="Times New Roman" w:hAnsiTheme="minorBidi" w:cstheme="minorBidi"/>
                  <w:szCs w:val="17"/>
                  <w:lang w:val="es-ES_tradnl"/>
                </w:rPr>
                <w:delText xml:space="preserve">Si un recurso es recuperado con éxito, el método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DEBE devolver </w:delText>
              </w:r>
              <w:r w:rsidRPr="00641BDB">
                <w:rPr>
                  <w:rFonts w:ascii="Courier New" w:eastAsia="Times New Roman" w:hAnsi="Courier New" w:cs="Courier New"/>
                  <w:szCs w:val="17"/>
                  <w:lang w:val="es-ES_tradnl"/>
                </w:rPr>
                <w:delText>200 OK.</w:delText>
              </w:r>
            </w:del>
          </w:p>
        </w:tc>
        <w:tc>
          <w:tcPr>
            <w:tcW w:w="2515" w:type="dxa"/>
          </w:tcPr>
          <w:p w14:paraId="7EC18A05" w14:textId="77777777" w:rsidR="009D49B8" w:rsidRPr="00641BDB" w:rsidRDefault="009D49B8" w:rsidP="009D49B8">
            <w:pPr>
              <w:rPr>
                <w:del w:id="1994" w:author="Author"/>
                <w:rFonts w:asciiTheme="minorBidi" w:hAnsiTheme="minorBidi" w:cstheme="minorBidi"/>
                <w:szCs w:val="17"/>
                <w:lang w:val="es-ES_tradnl"/>
              </w:rPr>
            </w:pPr>
            <w:del w:id="1995" w:author="Author">
              <w:r w:rsidRPr="00641BDB">
                <w:rPr>
                  <w:rFonts w:asciiTheme="minorBidi" w:hAnsiTheme="minorBidi" w:cstheme="minorBidi"/>
                  <w:szCs w:val="17"/>
                  <w:lang w:val="es-ES_tradnl"/>
                </w:rPr>
                <w:delText>AAJ, AAX, AX, AJ</w:delText>
              </w:r>
            </w:del>
          </w:p>
        </w:tc>
      </w:tr>
      <w:tr w:rsidR="00AB3556" w:rsidRPr="008516DD" w14:paraId="103755E9" w14:textId="77777777" w:rsidTr="00F20B0F">
        <w:trPr>
          <w:del w:id="1996" w:author="Author"/>
        </w:trPr>
        <w:tc>
          <w:tcPr>
            <w:tcW w:w="1075" w:type="dxa"/>
          </w:tcPr>
          <w:p w14:paraId="58D9862F" w14:textId="77777777" w:rsidR="00AB3556" w:rsidRPr="00641BDB" w:rsidRDefault="00AB3556" w:rsidP="00AB3556">
            <w:pPr>
              <w:rPr>
                <w:del w:id="1997" w:author="Author"/>
                <w:rFonts w:asciiTheme="minorBidi" w:eastAsia="Times New Roman" w:hAnsiTheme="minorBidi" w:cstheme="minorBidi"/>
                <w:szCs w:val="17"/>
                <w:lang w:val="es-ES_tradnl"/>
              </w:rPr>
            </w:pPr>
            <w:del w:id="1998" w:author="Author">
              <w:r w:rsidRPr="00641BDB">
                <w:rPr>
                  <w:rFonts w:asciiTheme="minorBidi" w:eastAsia="Times New Roman" w:hAnsiTheme="minorBidi" w:cstheme="minorBidi"/>
                  <w:szCs w:val="17"/>
                  <w:lang w:val="es-ES_tradnl"/>
                </w:rPr>
                <w:delText>[RSG-35]</w:delText>
              </w:r>
            </w:del>
          </w:p>
        </w:tc>
        <w:tc>
          <w:tcPr>
            <w:tcW w:w="5670" w:type="dxa"/>
          </w:tcPr>
          <w:p w14:paraId="2BFDA951" w14:textId="77777777" w:rsidR="00AB3556" w:rsidRPr="00641BDB" w:rsidRDefault="00AB3556" w:rsidP="001C5D4E">
            <w:pPr>
              <w:spacing w:before="100" w:beforeAutospacing="1"/>
              <w:jc w:val="both"/>
              <w:rPr>
                <w:del w:id="1999" w:author="Author"/>
                <w:rFonts w:asciiTheme="minorBidi" w:eastAsia="Times New Roman" w:hAnsiTheme="minorBidi" w:cstheme="minorBidi"/>
                <w:szCs w:val="17"/>
                <w:lang w:val="es-ES_tradnl"/>
              </w:rPr>
            </w:pPr>
            <w:del w:id="2000"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DEBEN ser idempotentes.</w:delText>
              </w:r>
            </w:del>
          </w:p>
        </w:tc>
        <w:tc>
          <w:tcPr>
            <w:tcW w:w="2515" w:type="dxa"/>
          </w:tcPr>
          <w:p w14:paraId="3D556603" w14:textId="77777777" w:rsidR="00AB3556" w:rsidRPr="00641BDB" w:rsidRDefault="00AB3556" w:rsidP="00AB3556">
            <w:pPr>
              <w:rPr>
                <w:del w:id="2001" w:author="Author"/>
                <w:rFonts w:asciiTheme="minorBidi" w:hAnsiTheme="minorBidi" w:cstheme="minorBidi"/>
                <w:szCs w:val="17"/>
                <w:lang w:val="es-ES_tradnl"/>
              </w:rPr>
            </w:pPr>
            <w:del w:id="2002" w:author="Author">
              <w:r w:rsidRPr="00641BDB">
                <w:rPr>
                  <w:rFonts w:asciiTheme="minorBidi" w:hAnsiTheme="minorBidi" w:cstheme="minorBidi"/>
                  <w:szCs w:val="17"/>
                  <w:lang w:val="es-ES_tradnl"/>
                </w:rPr>
                <w:delText>AAJ, AAX, AX, AJ</w:delText>
              </w:r>
            </w:del>
          </w:p>
        </w:tc>
      </w:tr>
      <w:tr w:rsidR="00C23ADF" w:rsidRPr="008516DD" w14:paraId="0BC2EF49" w14:textId="77777777" w:rsidTr="00F20B0F">
        <w:trPr>
          <w:del w:id="2003" w:author="Author"/>
        </w:trPr>
        <w:tc>
          <w:tcPr>
            <w:tcW w:w="1075" w:type="dxa"/>
          </w:tcPr>
          <w:p w14:paraId="35E796CC" w14:textId="77777777" w:rsidR="00C23ADF" w:rsidRPr="00641BDB" w:rsidRDefault="00C23ADF" w:rsidP="009B4086">
            <w:pPr>
              <w:rPr>
                <w:del w:id="2004" w:author="Author"/>
                <w:rFonts w:asciiTheme="minorBidi" w:hAnsiTheme="minorBidi" w:cstheme="minorBidi"/>
                <w:szCs w:val="17"/>
                <w:lang w:val="es-ES_tradnl"/>
              </w:rPr>
            </w:pPr>
            <w:del w:id="2005" w:author="Author">
              <w:r w:rsidRPr="00641BDB">
                <w:rPr>
                  <w:rFonts w:asciiTheme="minorBidi" w:eastAsia="Times New Roman" w:hAnsiTheme="minorBidi" w:cstheme="minorBidi"/>
                  <w:szCs w:val="17"/>
                  <w:lang w:val="es-ES_tradnl"/>
                </w:rPr>
                <w:lastRenderedPageBreak/>
                <w:delText>[RSG-36]</w:delText>
              </w:r>
            </w:del>
          </w:p>
        </w:tc>
        <w:tc>
          <w:tcPr>
            <w:tcW w:w="5670" w:type="dxa"/>
          </w:tcPr>
          <w:p w14:paraId="1090F112" w14:textId="77777777" w:rsidR="00C23ADF" w:rsidRPr="00641BDB" w:rsidRDefault="00AD7C33" w:rsidP="001C5D4E">
            <w:pPr>
              <w:spacing w:before="100" w:beforeAutospacing="1"/>
              <w:jc w:val="both"/>
              <w:rPr>
                <w:del w:id="2006" w:author="Author"/>
                <w:rFonts w:asciiTheme="minorBidi" w:eastAsia="Times New Roman" w:hAnsiTheme="minorBidi" w:cstheme="minorBidi"/>
                <w:szCs w:val="17"/>
                <w:lang w:val="es-ES_tradnl"/>
              </w:rPr>
            </w:pPr>
            <w:del w:id="2007" w:author="Author">
              <w:r w:rsidRPr="00641BDB">
                <w:rPr>
                  <w:rFonts w:asciiTheme="minorBidi" w:eastAsia="Times New Roman" w:hAnsiTheme="minorBidi" w:cstheme="minorBidi"/>
                  <w:szCs w:val="17"/>
                  <w:lang w:val="es-ES_tradnl"/>
                </w:rPr>
                <w:delText xml:space="preserve">Cuando la longitud del URI excede los 255 bytes, DEBERÍA utilizarse el método </w:delText>
              </w:r>
              <w:r w:rsidRPr="00641BDB">
                <w:rPr>
                  <w:rFonts w:ascii="Courier New" w:eastAsia="Times New Roman" w:hAnsi="Courier New" w:cs="Courier New"/>
                  <w:szCs w:val="17"/>
                  <w:lang w:val="es-ES_tradnl"/>
                </w:rPr>
                <w:delText>POST</w:delText>
              </w:r>
              <w:r w:rsidRPr="00641BDB">
                <w:rPr>
                  <w:rFonts w:asciiTheme="minorBidi" w:eastAsia="Times New Roman" w:hAnsiTheme="minorBidi" w:cstheme="minorBidi"/>
                  <w:szCs w:val="17"/>
                  <w:lang w:val="es-ES_tradnl"/>
                </w:rPr>
                <w:delText xml:space="preserve"> en lugar del método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debido a las limitaciones de este, o bien crear consultas con nombre si es posible.</w:delText>
              </w:r>
            </w:del>
          </w:p>
        </w:tc>
        <w:tc>
          <w:tcPr>
            <w:tcW w:w="2515" w:type="dxa"/>
          </w:tcPr>
          <w:p w14:paraId="237CF4AA" w14:textId="77777777" w:rsidR="00C23ADF" w:rsidRPr="00641BDB" w:rsidRDefault="00C23ADF" w:rsidP="009B4086">
            <w:pPr>
              <w:rPr>
                <w:del w:id="2008" w:author="Author"/>
                <w:rFonts w:asciiTheme="minorBidi" w:hAnsiTheme="minorBidi" w:cstheme="minorBidi"/>
                <w:szCs w:val="17"/>
                <w:lang w:val="es-ES_tradnl"/>
              </w:rPr>
            </w:pPr>
            <w:del w:id="2009" w:author="Author">
              <w:r w:rsidRPr="00641BDB">
                <w:rPr>
                  <w:rFonts w:asciiTheme="minorBidi" w:hAnsiTheme="minorBidi" w:cstheme="minorBidi"/>
                  <w:szCs w:val="17"/>
                  <w:lang w:val="es-ES_tradnl"/>
                </w:rPr>
                <w:delText>AAJ, AAX</w:delText>
              </w:r>
            </w:del>
          </w:p>
        </w:tc>
      </w:tr>
      <w:tr w:rsidR="00605329" w:rsidRPr="008516DD" w14:paraId="64019FA6" w14:textId="77777777" w:rsidTr="00F20B0F">
        <w:trPr>
          <w:del w:id="2010" w:author="Author"/>
        </w:trPr>
        <w:tc>
          <w:tcPr>
            <w:tcW w:w="1075" w:type="dxa"/>
          </w:tcPr>
          <w:p w14:paraId="5062689C" w14:textId="77777777" w:rsidR="00605329" w:rsidRPr="00641BDB" w:rsidRDefault="00605329" w:rsidP="00605329">
            <w:pPr>
              <w:rPr>
                <w:del w:id="2011" w:author="Author"/>
                <w:rFonts w:asciiTheme="minorBidi" w:hAnsiTheme="minorBidi" w:cstheme="minorBidi"/>
                <w:szCs w:val="17"/>
                <w:lang w:val="es-ES_tradnl"/>
              </w:rPr>
            </w:pPr>
            <w:del w:id="2012" w:author="Author">
              <w:r w:rsidRPr="00641BDB">
                <w:rPr>
                  <w:rFonts w:asciiTheme="minorBidi" w:eastAsia="Times New Roman" w:hAnsiTheme="minorBidi" w:cstheme="minorBidi"/>
                  <w:szCs w:val="17"/>
                  <w:lang w:val="es-ES_tradnl"/>
                </w:rPr>
                <w:delText>[RSG-37]</w:delText>
              </w:r>
            </w:del>
          </w:p>
        </w:tc>
        <w:tc>
          <w:tcPr>
            <w:tcW w:w="5670" w:type="dxa"/>
          </w:tcPr>
          <w:p w14:paraId="6A53FF23" w14:textId="77777777" w:rsidR="00605329" w:rsidRPr="00641BDB" w:rsidRDefault="00605329" w:rsidP="001C5D4E">
            <w:pPr>
              <w:spacing w:before="100" w:beforeAutospacing="1"/>
              <w:jc w:val="both"/>
              <w:rPr>
                <w:del w:id="2013" w:author="Author"/>
                <w:rFonts w:asciiTheme="minorBidi" w:eastAsia="Times New Roman" w:hAnsiTheme="minorBidi" w:cstheme="minorBidi"/>
                <w:szCs w:val="17"/>
                <w:lang w:val="es-ES_tradnl"/>
              </w:rPr>
            </w:pPr>
            <w:del w:id="2014"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HEAD</w:delText>
              </w:r>
              <w:r w:rsidRPr="00641BDB">
                <w:rPr>
                  <w:rFonts w:asciiTheme="minorBidi" w:eastAsia="Times New Roman" w:hAnsiTheme="minorBidi" w:cstheme="minorBidi"/>
                  <w:szCs w:val="17"/>
                  <w:lang w:val="es-ES_tradnl"/>
                </w:rPr>
                <w:delText xml:space="preserve"> DEBEN ser idempotentes.</w:delText>
              </w:r>
            </w:del>
          </w:p>
        </w:tc>
        <w:tc>
          <w:tcPr>
            <w:tcW w:w="2515" w:type="dxa"/>
          </w:tcPr>
          <w:p w14:paraId="336FD315" w14:textId="77777777" w:rsidR="00605329" w:rsidRPr="00641BDB" w:rsidRDefault="00605329" w:rsidP="00605329">
            <w:pPr>
              <w:rPr>
                <w:del w:id="2015" w:author="Author"/>
                <w:rFonts w:asciiTheme="minorBidi" w:hAnsiTheme="minorBidi" w:cstheme="minorBidi"/>
                <w:szCs w:val="17"/>
                <w:lang w:val="es-ES_tradnl"/>
              </w:rPr>
            </w:pPr>
            <w:del w:id="2016" w:author="Author">
              <w:r w:rsidRPr="00641BDB">
                <w:rPr>
                  <w:rFonts w:asciiTheme="minorBidi" w:hAnsiTheme="minorBidi" w:cstheme="minorBidi"/>
                  <w:szCs w:val="17"/>
                  <w:lang w:val="es-ES_tradnl"/>
                </w:rPr>
                <w:delText>AAJ, AAX, AX, AJ</w:delText>
              </w:r>
            </w:del>
          </w:p>
        </w:tc>
      </w:tr>
      <w:tr w:rsidR="00C23ADF" w:rsidRPr="008516DD" w14:paraId="5F7AF029" w14:textId="77777777" w:rsidTr="00F20B0F">
        <w:trPr>
          <w:del w:id="2017" w:author="Author"/>
        </w:trPr>
        <w:tc>
          <w:tcPr>
            <w:tcW w:w="1075" w:type="dxa"/>
          </w:tcPr>
          <w:p w14:paraId="2D568709" w14:textId="77777777" w:rsidR="00C23ADF" w:rsidRPr="00641BDB" w:rsidRDefault="00C23ADF" w:rsidP="009B4086">
            <w:pPr>
              <w:rPr>
                <w:del w:id="2018" w:author="Author"/>
                <w:rFonts w:asciiTheme="minorBidi" w:hAnsiTheme="minorBidi" w:cstheme="minorBidi"/>
                <w:szCs w:val="17"/>
                <w:lang w:val="es-ES_tradnl"/>
              </w:rPr>
            </w:pPr>
            <w:del w:id="2019" w:author="Author">
              <w:r w:rsidRPr="00641BDB">
                <w:rPr>
                  <w:rFonts w:asciiTheme="minorBidi" w:eastAsia="Times New Roman" w:hAnsiTheme="minorBidi" w:cstheme="minorBidi"/>
                  <w:szCs w:val="17"/>
                  <w:lang w:val="es-ES_tradnl"/>
                </w:rPr>
                <w:delText>[RSG-3</w:delText>
              </w:r>
              <w:r w:rsidR="005010BB"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5670" w:type="dxa"/>
          </w:tcPr>
          <w:p w14:paraId="6B87350A" w14:textId="77777777" w:rsidR="00C23ADF" w:rsidRPr="00641BDB" w:rsidRDefault="00481F34" w:rsidP="001C5D4E">
            <w:pPr>
              <w:spacing w:before="100" w:beforeAutospacing="1"/>
              <w:jc w:val="both"/>
              <w:rPr>
                <w:del w:id="2020" w:author="Author"/>
                <w:rFonts w:asciiTheme="minorBidi" w:eastAsia="Times New Roman" w:hAnsiTheme="minorBidi" w:cstheme="minorBidi"/>
                <w:szCs w:val="17"/>
                <w:lang w:val="es-ES_tradnl"/>
              </w:rPr>
            </w:pPr>
            <w:del w:id="2021" w:author="Author">
              <w:r w:rsidRPr="00641BDB">
                <w:rPr>
                  <w:rFonts w:asciiTheme="minorBidi" w:eastAsia="Times New Roman" w:hAnsiTheme="minorBidi" w:cstheme="minorBidi"/>
                  <w:szCs w:val="17"/>
                  <w:lang w:val="es-ES_tradnl"/>
                </w:rPr>
                <w:delText xml:space="preserve">Algunos </w:delText>
              </w:r>
              <w:r w:rsidRPr="00641BDB">
                <w:rPr>
                  <w:rFonts w:asciiTheme="minorBidi" w:eastAsia="Times New Roman" w:hAnsiTheme="minorBidi" w:cstheme="minorBidi"/>
                  <w:i/>
                  <w:iCs/>
                  <w:szCs w:val="17"/>
                  <w:lang w:val="es-ES_tradnl"/>
                </w:rPr>
                <w:delText>proxies</w:delText>
              </w:r>
              <w:r w:rsidRPr="00641BDB">
                <w:rPr>
                  <w:rFonts w:asciiTheme="minorBidi" w:eastAsia="Times New Roman" w:hAnsiTheme="minorBidi" w:cstheme="minorBidi"/>
                  <w:szCs w:val="17"/>
                  <w:lang w:val="es-ES_tradnl"/>
                </w:rPr>
                <w:delText xml:space="preserve"> solo son compatibles con los métodos </w:delText>
              </w:r>
              <w:r w:rsidRPr="00641BDB">
                <w:rPr>
                  <w:rFonts w:ascii="Courier New" w:eastAsia="Times New Roman" w:hAnsi="Courier New" w:cs="Courier New"/>
                  <w:szCs w:val="17"/>
                  <w:lang w:val="es-ES_tradnl"/>
                </w:rPr>
                <w:delText>POST</w:delText>
              </w:r>
              <w:r w:rsidRPr="00641BDB">
                <w:rPr>
                  <w:rFonts w:asciiTheme="minorBidi" w:eastAsia="Times New Roman" w:hAnsiTheme="minorBidi" w:cstheme="minorBidi"/>
                  <w:szCs w:val="17"/>
                  <w:lang w:val="es-ES_tradnl"/>
                </w:rPr>
                <w:delText xml:space="preserve"> y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Una API web DEBERÍA admitir un encabezado de petición HTTP personalizado para sustituir el método HTTP con el fin de sortear esa limitación.</w:delText>
              </w:r>
            </w:del>
          </w:p>
        </w:tc>
        <w:tc>
          <w:tcPr>
            <w:tcW w:w="2515" w:type="dxa"/>
          </w:tcPr>
          <w:p w14:paraId="3D0AB97E" w14:textId="77777777" w:rsidR="00C23ADF" w:rsidRPr="00641BDB" w:rsidRDefault="00C23ADF" w:rsidP="009B4086">
            <w:pPr>
              <w:rPr>
                <w:del w:id="2022" w:author="Author"/>
                <w:rFonts w:asciiTheme="minorBidi" w:hAnsiTheme="minorBidi" w:cstheme="minorBidi"/>
                <w:szCs w:val="17"/>
                <w:lang w:val="es-ES_tradnl"/>
              </w:rPr>
            </w:pPr>
            <w:del w:id="2023" w:author="Author">
              <w:r w:rsidRPr="00641BDB">
                <w:rPr>
                  <w:rFonts w:asciiTheme="minorBidi" w:hAnsiTheme="minorBidi" w:cstheme="minorBidi"/>
                  <w:szCs w:val="17"/>
                  <w:lang w:val="es-ES_tradnl"/>
                </w:rPr>
                <w:delText>AAJ, AAX</w:delText>
              </w:r>
            </w:del>
          </w:p>
        </w:tc>
      </w:tr>
      <w:tr w:rsidR="00C94B85" w:rsidRPr="008516DD" w14:paraId="7CDCDDA8" w14:textId="77777777" w:rsidTr="00F20B0F">
        <w:trPr>
          <w:del w:id="2024" w:author="Author"/>
        </w:trPr>
        <w:tc>
          <w:tcPr>
            <w:tcW w:w="1075" w:type="dxa"/>
          </w:tcPr>
          <w:p w14:paraId="0A5C497D" w14:textId="77777777" w:rsidR="00C94B85" w:rsidRPr="00641BDB" w:rsidRDefault="00C94B85" w:rsidP="00C94B85">
            <w:pPr>
              <w:rPr>
                <w:del w:id="2025" w:author="Author"/>
                <w:rFonts w:asciiTheme="minorBidi" w:hAnsiTheme="minorBidi" w:cstheme="minorBidi"/>
                <w:szCs w:val="17"/>
                <w:lang w:val="es-ES_tradnl"/>
              </w:rPr>
            </w:pPr>
            <w:del w:id="2026" w:author="Author">
              <w:r w:rsidRPr="00641BDB">
                <w:rPr>
                  <w:rFonts w:asciiTheme="minorBidi" w:eastAsia="Times New Roman" w:hAnsiTheme="minorBidi" w:cstheme="minorBidi"/>
                  <w:szCs w:val="17"/>
                  <w:lang w:val="es-ES_tradnl"/>
                </w:rPr>
                <w:delText>[RSG-39]</w:delText>
              </w:r>
            </w:del>
          </w:p>
        </w:tc>
        <w:tc>
          <w:tcPr>
            <w:tcW w:w="5670" w:type="dxa"/>
          </w:tcPr>
          <w:p w14:paraId="117BE5CD" w14:textId="77777777" w:rsidR="00C94B85" w:rsidRPr="00641BDB" w:rsidRDefault="00C94B85" w:rsidP="001C5D4E">
            <w:pPr>
              <w:spacing w:before="100" w:beforeAutospacing="1"/>
              <w:jc w:val="both"/>
              <w:rPr>
                <w:del w:id="2027" w:author="Author"/>
                <w:rFonts w:asciiTheme="minorBidi" w:eastAsia="Times New Roman" w:hAnsiTheme="minorBidi" w:cstheme="minorBidi"/>
                <w:szCs w:val="17"/>
                <w:lang w:val="es-ES_tradnl"/>
              </w:rPr>
            </w:pPr>
            <w:del w:id="2028"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POST</w:delText>
              </w:r>
              <w:r w:rsidRPr="00641BDB">
                <w:rPr>
                  <w:rFonts w:asciiTheme="minorBidi" w:eastAsia="Times New Roman" w:hAnsiTheme="minorBidi" w:cstheme="minorBidi"/>
                  <w:szCs w:val="17"/>
                  <w:lang w:val="es-ES_tradnl"/>
                </w:rPr>
                <w:delText xml:space="preserve"> NO DEBEN ser idempotentes de acuerdo con la Norma RFC 2616 del IETF.</w:delText>
              </w:r>
            </w:del>
          </w:p>
        </w:tc>
        <w:tc>
          <w:tcPr>
            <w:tcW w:w="2515" w:type="dxa"/>
          </w:tcPr>
          <w:p w14:paraId="592BB573" w14:textId="77777777" w:rsidR="00C94B85" w:rsidRPr="00641BDB" w:rsidRDefault="00C94B85" w:rsidP="00C94B85">
            <w:pPr>
              <w:rPr>
                <w:del w:id="2029" w:author="Author"/>
                <w:rFonts w:asciiTheme="minorBidi" w:hAnsiTheme="minorBidi" w:cstheme="minorBidi"/>
                <w:szCs w:val="17"/>
                <w:lang w:val="es-ES_tradnl"/>
              </w:rPr>
            </w:pPr>
            <w:del w:id="2030" w:author="Author">
              <w:r w:rsidRPr="00641BDB">
                <w:rPr>
                  <w:rFonts w:asciiTheme="minorBidi" w:hAnsiTheme="minorBidi" w:cstheme="minorBidi"/>
                  <w:szCs w:val="17"/>
                  <w:lang w:val="es-ES_tradnl"/>
                </w:rPr>
                <w:delText>AAJ, AAX, AX, AJ</w:delText>
              </w:r>
            </w:del>
          </w:p>
        </w:tc>
      </w:tr>
      <w:tr w:rsidR="00C23ADF" w:rsidRPr="008516DD" w14:paraId="4CC82C60" w14:textId="77777777" w:rsidTr="00F20B0F">
        <w:trPr>
          <w:del w:id="2031" w:author="Author"/>
        </w:trPr>
        <w:tc>
          <w:tcPr>
            <w:tcW w:w="1075" w:type="dxa"/>
          </w:tcPr>
          <w:p w14:paraId="403070EA" w14:textId="77777777" w:rsidR="00C23ADF" w:rsidRPr="00641BDB" w:rsidRDefault="00C23ADF" w:rsidP="009B4086">
            <w:pPr>
              <w:rPr>
                <w:del w:id="2032" w:author="Author"/>
                <w:rFonts w:asciiTheme="minorBidi" w:hAnsiTheme="minorBidi" w:cstheme="minorBidi"/>
                <w:szCs w:val="17"/>
                <w:lang w:val="es-ES_tradnl"/>
              </w:rPr>
            </w:pPr>
            <w:del w:id="2033" w:author="Author">
              <w:r w:rsidRPr="00641BDB">
                <w:rPr>
                  <w:rFonts w:asciiTheme="minorBidi" w:eastAsia="Times New Roman" w:hAnsiTheme="minorBidi" w:cstheme="minorBidi"/>
                  <w:szCs w:val="17"/>
                  <w:lang w:val="es-ES_tradnl"/>
                </w:rPr>
                <w:delText>[RSG-4</w:delText>
              </w:r>
              <w:r w:rsidR="005010BB" w:rsidRPr="00641BDB">
                <w:rPr>
                  <w:rFonts w:asciiTheme="minorBidi" w:eastAsia="Times New Roman" w:hAnsiTheme="minorBidi" w:cstheme="minorBidi"/>
                  <w:szCs w:val="17"/>
                  <w:lang w:val="es-ES_tradnl"/>
                </w:rPr>
                <w:delText>0</w:delText>
              </w:r>
              <w:r w:rsidRPr="00641BDB">
                <w:rPr>
                  <w:rFonts w:asciiTheme="minorBidi" w:eastAsia="Times New Roman" w:hAnsiTheme="minorBidi" w:cstheme="minorBidi"/>
                  <w:szCs w:val="17"/>
                  <w:lang w:val="es-ES_tradnl"/>
                </w:rPr>
                <w:delText>]</w:delText>
              </w:r>
            </w:del>
          </w:p>
        </w:tc>
        <w:tc>
          <w:tcPr>
            <w:tcW w:w="5670" w:type="dxa"/>
          </w:tcPr>
          <w:p w14:paraId="1D6896A7" w14:textId="77777777" w:rsidR="00C23ADF" w:rsidRPr="00641BDB" w:rsidRDefault="004C7BF9" w:rsidP="001C5D4E">
            <w:pPr>
              <w:spacing w:before="100" w:beforeAutospacing="1"/>
              <w:jc w:val="both"/>
              <w:rPr>
                <w:del w:id="2034" w:author="Author"/>
                <w:rFonts w:asciiTheme="minorBidi" w:eastAsia="Times New Roman" w:hAnsiTheme="minorBidi" w:cstheme="minorBidi"/>
                <w:szCs w:val="17"/>
                <w:lang w:val="es-ES_tradnl"/>
              </w:rPr>
            </w:pPr>
            <w:del w:id="2035" w:author="Author">
              <w:r w:rsidRPr="00641BDB">
                <w:rPr>
                  <w:rFonts w:asciiTheme="minorBidi" w:eastAsia="Times New Roman" w:hAnsiTheme="minorBidi" w:cstheme="minorBidi"/>
                  <w:szCs w:val="17"/>
                  <w:lang w:val="es-ES_tradnl"/>
                </w:rPr>
                <w:delText xml:space="preserve">Si el recurso se creó correctamente, el encabezado HTTP </w:delText>
              </w:r>
              <w:r w:rsidRPr="00641BDB">
                <w:rPr>
                  <w:rFonts w:ascii="Courier New" w:eastAsia="Times New Roman" w:hAnsi="Courier New" w:cs="Courier New"/>
                  <w:szCs w:val="17"/>
                  <w:lang w:val="es-ES_tradnl"/>
                </w:rPr>
                <w:delText>Location</w:delText>
              </w:r>
              <w:r w:rsidRPr="00641BDB">
                <w:rPr>
                  <w:rFonts w:asciiTheme="minorBidi" w:eastAsia="Times New Roman" w:hAnsiTheme="minorBidi" w:cstheme="minorBidi"/>
                  <w:szCs w:val="17"/>
                  <w:lang w:val="es-ES_tradnl"/>
                </w:rPr>
                <w:delText xml:space="preserve"> DEBERÍA contener un URI (absoluto o relativo) que apunte al recurso creado.</w:delText>
              </w:r>
            </w:del>
          </w:p>
        </w:tc>
        <w:tc>
          <w:tcPr>
            <w:tcW w:w="2515" w:type="dxa"/>
          </w:tcPr>
          <w:p w14:paraId="50684FBF" w14:textId="77777777" w:rsidR="00C23ADF" w:rsidRPr="00641BDB" w:rsidRDefault="00C23ADF" w:rsidP="009B4086">
            <w:pPr>
              <w:rPr>
                <w:del w:id="2036" w:author="Author"/>
                <w:rFonts w:asciiTheme="minorBidi" w:hAnsiTheme="minorBidi" w:cstheme="minorBidi"/>
                <w:szCs w:val="17"/>
                <w:lang w:val="es-ES_tradnl"/>
              </w:rPr>
            </w:pPr>
            <w:del w:id="2037" w:author="Author">
              <w:r w:rsidRPr="00641BDB">
                <w:rPr>
                  <w:rFonts w:asciiTheme="minorBidi" w:hAnsiTheme="minorBidi" w:cstheme="minorBidi"/>
                  <w:szCs w:val="17"/>
                  <w:lang w:val="es-ES_tradnl"/>
                </w:rPr>
                <w:delText>AAJ, AAX</w:delText>
              </w:r>
            </w:del>
          </w:p>
        </w:tc>
      </w:tr>
      <w:tr w:rsidR="00C23ADF" w:rsidRPr="008516DD" w14:paraId="7B0D6EC9" w14:textId="77777777" w:rsidTr="00F20B0F">
        <w:trPr>
          <w:del w:id="2038" w:author="Author"/>
        </w:trPr>
        <w:tc>
          <w:tcPr>
            <w:tcW w:w="1075" w:type="dxa"/>
          </w:tcPr>
          <w:p w14:paraId="365B3E7C" w14:textId="77777777" w:rsidR="00C23ADF" w:rsidRPr="00641BDB" w:rsidRDefault="00C23ADF" w:rsidP="009B4086">
            <w:pPr>
              <w:rPr>
                <w:del w:id="2039" w:author="Author"/>
                <w:rFonts w:asciiTheme="minorBidi" w:hAnsiTheme="minorBidi" w:cstheme="minorBidi"/>
                <w:szCs w:val="17"/>
                <w:lang w:val="es-ES_tradnl"/>
              </w:rPr>
            </w:pPr>
            <w:del w:id="2040" w:author="Author">
              <w:r w:rsidRPr="00641BDB">
                <w:rPr>
                  <w:rFonts w:asciiTheme="minorBidi" w:eastAsia="Times New Roman" w:hAnsiTheme="minorBidi" w:cstheme="minorBidi"/>
                  <w:szCs w:val="17"/>
                  <w:lang w:val="es-ES_tradnl"/>
                </w:rPr>
                <w:delText>[RSG-4</w:delText>
              </w:r>
              <w:r w:rsidR="005010BB"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6578EC31" w14:textId="77777777" w:rsidR="00C23ADF" w:rsidRPr="00641BDB" w:rsidRDefault="00C44FB3" w:rsidP="001C5D4E">
            <w:pPr>
              <w:spacing w:before="100" w:beforeAutospacing="1"/>
              <w:jc w:val="both"/>
              <w:rPr>
                <w:del w:id="2041" w:author="Author"/>
                <w:rFonts w:asciiTheme="minorBidi" w:eastAsia="Times New Roman" w:hAnsiTheme="minorBidi" w:cstheme="minorBidi"/>
                <w:szCs w:val="17"/>
                <w:lang w:val="es-ES_tradnl"/>
              </w:rPr>
            </w:pPr>
            <w:del w:id="2042" w:author="Author">
              <w:r w:rsidRPr="00641BDB">
                <w:rPr>
                  <w:rFonts w:asciiTheme="minorBidi" w:eastAsia="Times New Roman" w:hAnsiTheme="minorBidi" w:cstheme="minorBidi"/>
                  <w:szCs w:val="17"/>
                  <w:lang w:val="es-ES_tradnl"/>
                </w:rPr>
                <w:delText xml:space="preserve">Si el recurso se creó correctamente, la respuesta DEBERÍA contener el código de estado </w:delText>
              </w:r>
              <w:r w:rsidRPr="00641BDB">
                <w:rPr>
                  <w:rFonts w:ascii="Courier New" w:eastAsia="Times New Roman" w:hAnsi="Courier New" w:cs="Courier New"/>
                  <w:szCs w:val="17"/>
                  <w:lang w:val="es-ES_tradnl"/>
                </w:rPr>
                <w:delText>201 Created</w:delText>
              </w:r>
              <w:r w:rsidRPr="00641BDB">
                <w:rPr>
                  <w:rFonts w:asciiTheme="minorBidi" w:eastAsia="Times New Roman" w:hAnsiTheme="minorBidi" w:cstheme="minorBidi"/>
                  <w:szCs w:val="17"/>
                  <w:lang w:val="es-ES_tradnl"/>
                </w:rPr>
                <w:delText>.</w:delText>
              </w:r>
            </w:del>
          </w:p>
        </w:tc>
        <w:tc>
          <w:tcPr>
            <w:tcW w:w="2515" w:type="dxa"/>
          </w:tcPr>
          <w:p w14:paraId="6B0A0923" w14:textId="77777777" w:rsidR="00C23ADF" w:rsidRPr="00641BDB" w:rsidRDefault="00C23ADF" w:rsidP="009B4086">
            <w:pPr>
              <w:rPr>
                <w:del w:id="2043" w:author="Author"/>
                <w:rFonts w:asciiTheme="minorBidi" w:hAnsiTheme="minorBidi" w:cstheme="minorBidi"/>
                <w:szCs w:val="17"/>
                <w:lang w:val="es-ES_tradnl"/>
              </w:rPr>
            </w:pPr>
            <w:del w:id="2044" w:author="Author">
              <w:r w:rsidRPr="00641BDB">
                <w:rPr>
                  <w:rFonts w:asciiTheme="minorBidi" w:hAnsiTheme="minorBidi" w:cstheme="minorBidi"/>
                  <w:szCs w:val="17"/>
                  <w:lang w:val="es-ES_tradnl"/>
                </w:rPr>
                <w:delText>AAJ, AAX</w:delText>
              </w:r>
            </w:del>
          </w:p>
        </w:tc>
      </w:tr>
      <w:tr w:rsidR="00C23ADF" w:rsidRPr="008516DD" w14:paraId="25B60A98" w14:textId="77777777" w:rsidTr="00F20B0F">
        <w:trPr>
          <w:del w:id="2045" w:author="Author"/>
        </w:trPr>
        <w:tc>
          <w:tcPr>
            <w:tcW w:w="1075" w:type="dxa"/>
          </w:tcPr>
          <w:p w14:paraId="4D600496" w14:textId="77777777" w:rsidR="00C23ADF" w:rsidRPr="00641BDB" w:rsidRDefault="00C23ADF" w:rsidP="009B4086">
            <w:pPr>
              <w:rPr>
                <w:del w:id="2046" w:author="Author"/>
                <w:rFonts w:asciiTheme="minorBidi" w:hAnsiTheme="minorBidi" w:cstheme="minorBidi"/>
                <w:szCs w:val="17"/>
                <w:lang w:val="es-ES_tradnl"/>
              </w:rPr>
            </w:pPr>
            <w:del w:id="2047" w:author="Author">
              <w:r w:rsidRPr="00641BDB">
                <w:rPr>
                  <w:rFonts w:asciiTheme="minorBidi" w:eastAsia="Times New Roman" w:hAnsiTheme="minorBidi" w:cstheme="minorBidi"/>
                  <w:szCs w:val="17"/>
                  <w:lang w:val="es-ES_tradnl"/>
                </w:rPr>
                <w:delText>[RSG-4</w:delText>
              </w:r>
              <w:r w:rsidR="005010BB"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5670" w:type="dxa"/>
          </w:tcPr>
          <w:p w14:paraId="779CDA29" w14:textId="6DFC4A97" w:rsidR="00C23ADF" w:rsidRPr="00641BDB" w:rsidRDefault="00C44FB3" w:rsidP="00C44FB3">
            <w:pPr>
              <w:spacing w:before="100" w:beforeAutospacing="1"/>
              <w:jc w:val="both"/>
              <w:rPr>
                <w:del w:id="2048" w:author="Author"/>
                <w:rFonts w:asciiTheme="minorBidi" w:eastAsia="Times New Roman" w:hAnsiTheme="minorBidi" w:cstheme="minorBidi"/>
                <w:szCs w:val="17"/>
                <w:lang w:val="es-ES_tradnl"/>
              </w:rPr>
            </w:pPr>
            <w:del w:id="2049" w:author="Author">
              <w:r w:rsidRPr="00641BDB">
                <w:rPr>
                  <w:rFonts w:asciiTheme="minorBidi" w:eastAsia="Times New Roman" w:hAnsiTheme="minorBidi" w:cstheme="minorBidi"/>
                  <w:szCs w:val="17"/>
                  <w:lang w:val="es-ES_tradnl"/>
                </w:rPr>
                <w:delText>Si el recurso se creó correctamente, la carga útil de respuesta DEBERÍA contener por defecto el cuerpo del recurso creado, para que el cliente pueda utilizarlo sin hacer otra llamada HTTP.</w:delText>
              </w:r>
            </w:del>
            <w:r w:rsidR="00D22D23" w:rsidRPr="00641BDB">
              <w:rPr>
                <w:rFonts w:asciiTheme="minorBidi" w:eastAsia="Times New Roman" w:hAnsiTheme="minorBidi" w:cstheme="minorBidi"/>
                <w:szCs w:val="17"/>
                <w:lang w:val="es-ES_tradnl"/>
              </w:rPr>
              <w:t xml:space="preserve"> </w:t>
            </w:r>
          </w:p>
        </w:tc>
        <w:tc>
          <w:tcPr>
            <w:tcW w:w="2515" w:type="dxa"/>
          </w:tcPr>
          <w:p w14:paraId="576A57C5" w14:textId="77777777" w:rsidR="00C23ADF" w:rsidRPr="00641BDB" w:rsidRDefault="00C23ADF" w:rsidP="009B4086">
            <w:pPr>
              <w:rPr>
                <w:del w:id="2050" w:author="Author"/>
                <w:rFonts w:asciiTheme="minorBidi" w:hAnsiTheme="minorBidi" w:cstheme="minorBidi"/>
                <w:szCs w:val="17"/>
                <w:lang w:val="es-ES_tradnl"/>
              </w:rPr>
            </w:pPr>
            <w:del w:id="2051" w:author="Author">
              <w:r w:rsidRPr="00641BDB">
                <w:rPr>
                  <w:rFonts w:asciiTheme="minorBidi" w:hAnsiTheme="minorBidi" w:cstheme="minorBidi"/>
                  <w:szCs w:val="17"/>
                  <w:lang w:val="es-ES_tradnl"/>
                </w:rPr>
                <w:delText>AAJ, AAX</w:delText>
              </w:r>
            </w:del>
          </w:p>
        </w:tc>
      </w:tr>
      <w:tr w:rsidR="00AB7300" w:rsidRPr="008516DD" w14:paraId="7A5B4D4E" w14:textId="77777777" w:rsidTr="00F20B0F">
        <w:trPr>
          <w:del w:id="2052" w:author="Author"/>
        </w:trPr>
        <w:tc>
          <w:tcPr>
            <w:tcW w:w="1075" w:type="dxa"/>
          </w:tcPr>
          <w:p w14:paraId="53C11D85" w14:textId="77777777" w:rsidR="00AB7300" w:rsidRPr="00641BDB" w:rsidRDefault="00AB7300" w:rsidP="00AB7300">
            <w:pPr>
              <w:rPr>
                <w:del w:id="2053" w:author="Author"/>
                <w:rFonts w:asciiTheme="minorBidi" w:hAnsiTheme="minorBidi" w:cstheme="minorBidi"/>
                <w:szCs w:val="17"/>
                <w:lang w:val="es-ES_tradnl"/>
              </w:rPr>
            </w:pPr>
            <w:del w:id="2054" w:author="Author">
              <w:r w:rsidRPr="00641BDB">
                <w:rPr>
                  <w:rFonts w:asciiTheme="minorBidi" w:hAnsiTheme="minorBidi" w:cstheme="minorBidi"/>
                  <w:szCs w:val="17"/>
                  <w:lang w:val="es-ES_tradnl"/>
                </w:rPr>
                <w:delText>[RSG-43]</w:delText>
              </w:r>
            </w:del>
          </w:p>
        </w:tc>
        <w:tc>
          <w:tcPr>
            <w:tcW w:w="5670" w:type="dxa"/>
          </w:tcPr>
          <w:p w14:paraId="329648EA" w14:textId="77777777" w:rsidR="00AB7300" w:rsidRPr="00641BDB" w:rsidRDefault="00AB7300" w:rsidP="001C5D4E">
            <w:pPr>
              <w:spacing w:before="100" w:beforeAutospacing="1"/>
              <w:jc w:val="both"/>
              <w:rPr>
                <w:del w:id="2055" w:author="Author"/>
                <w:rFonts w:asciiTheme="minorBidi" w:hAnsiTheme="minorBidi" w:cstheme="minorBidi"/>
                <w:szCs w:val="17"/>
                <w:lang w:val="es-ES_tradnl"/>
              </w:rPr>
            </w:pPr>
            <w:del w:id="2056"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 xml:space="preserve"> DEBEN ser idempotentes.</w:delText>
              </w:r>
            </w:del>
          </w:p>
        </w:tc>
        <w:tc>
          <w:tcPr>
            <w:tcW w:w="2515" w:type="dxa"/>
          </w:tcPr>
          <w:p w14:paraId="4A780B6E" w14:textId="77777777" w:rsidR="00AB7300" w:rsidRPr="00641BDB" w:rsidRDefault="00AB7300" w:rsidP="00AB7300">
            <w:pPr>
              <w:rPr>
                <w:del w:id="2057" w:author="Author"/>
                <w:rFonts w:asciiTheme="minorBidi" w:hAnsiTheme="minorBidi" w:cstheme="minorBidi"/>
                <w:szCs w:val="17"/>
                <w:lang w:val="es-ES_tradnl"/>
              </w:rPr>
            </w:pPr>
            <w:del w:id="2058" w:author="Author">
              <w:r w:rsidRPr="00641BDB">
                <w:rPr>
                  <w:rFonts w:asciiTheme="minorBidi" w:hAnsiTheme="minorBidi" w:cstheme="minorBidi"/>
                  <w:szCs w:val="17"/>
                  <w:lang w:val="es-ES_tradnl"/>
                </w:rPr>
                <w:delText>AAJ, AAX, AX, AJ</w:delText>
              </w:r>
            </w:del>
          </w:p>
        </w:tc>
      </w:tr>
      <w:tr w:rsidR="005E20A0" w:rsidRPr="008516DD" w14:paraId="41DBB7F1" w14:textId="77777777" w:rsidTr="00F20B0F">
        <w:trPr>
          <w:del w:id="2059" w:author="Author"/>
        </w:trPr>
        <w:tc>
          <w:tcPr>
            <w:tcW w:w="1075" w:type="dxa"/>
          </w:tcPr>
          <w:p w14:paraId="1BB19B14" w14:textId="77777777" w:rsidR="005E20A0" w:rsidRPr="00641BDB" w:rsidRDefault="005E20A0" w:rsidP="005E20A0">
            <w:pPr>
              <w:rPr>
                <w:del w:id="2060" w:author="Author"/>
                <w:rFonts w:asciiTheme="minorBidi" w:hAnsiTheme="minorBidi" w:cstheme="minorBidi"/>
                <w:szCs w:val="17"/>
                <w:lang w:val="es-ES_tradnl"/>
              </w:rPr>
            </w:pPr>
            <w:del w:id="2061" w:author="Author">
              <w:r w:rsidRPr="00641BDB">
                <w:rPr>
                  <w:rFonts w:asciiTheme="minorBidi" w:eastAsia="Times New Roman" w:hAnsiTheme="minorBidi" w:cstheme="minorBidi"/>
                  <w:szCs w:val="17"/>
                  <w:lang w:val="es-ES_tradnl"/>
                </w:rPr>
                <w:delText>[RSG-44]</w:delText>
              </w:r>
            </w:del>
          </w:p>
        </w:tc>
        <w:tc>
          <w:tcPr>
            <w:tcW w:w="5670" w:type="dxa"/>
          </w:tcPr>
          <w:p w14:paraId="07971DEB" w14:textId="77777777" w:rsidR="005E20A0" w:rsidRPr="00641BDB" w:rsidRDefault="005E20A0" w:rsidP="001C5D4E">
            <w:pPr>
              <w:spacing w:before="100" w:beforeAutospacing="1"/>
              <w:jc w:val="both"/>
              <w:rPr>
                <w:del w:id="2062" w:author="Author"/>
                <w:rFonts w:asciiTheme="minorBidi" w:eastAsia="Times New Roman" w:hAnsiTheme="minorBidi" w:cstheme="minorBidi"/>
                <w:szCs w:val="17"/>
                <w:lang w:val="es-ES_tradnl"/>
              </w:rPr>
            </w:pPr>
            <w:del w:id="2063" w:author="Author">
              <w:r w:rsidRPr="00641BDB">
                <w:rPr>
                  <w:rFonts w:asciiTheme="minorBidi" w:eastAsia="Times New Roman" w:hAnsiTheme="minorBidi" w:cstheme="minorBidi"/>
                  <w:szCs w:val="17"/>
                  <w:lang w:val="es-ES_tradnl"/>
                </w:rPr>
                <w:delText xml:space="preserve">Si no se encuentra un recurso,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404 Not Found</w:delText>
              </w:r>
              <w:r w:rsidRPr="00641BDB">
                <w:rPr>
                  <w:rFonts w:asciiTheme="minorBidi" w:eastAsia="Times New Roman" w:hAnsiTheme="minorBidi" w:cstheme="minorBidi"/>
                  <w:szCs w:val="17"/>
                  <w:lang w:val="es-ES_tradnl"/>
                </w:rPr>
                <w:delText>.</w:delText>
              </w:r>
            </w:del>
          </w:p>
        </w:tc>
        <w:tc>
          <w:tcPr>
            <w:tcW w:w="2515" w:type="dxa"/>
          </w:tcPr>
          <w:p w14:paraId="4B637712" w14:textId="77777777" w:rsidR="005E20A0" w:rsidRPr="00641BDB" w:rsidRDefault="005E20A0" w:rsidP="005E20A0">
            <w:pPr>
              <w:rPr>
                <w:del w:id="2064" w:author="Author"/>
                <w:rFonts w:asciiTheme="minorBidi" w:hAnsiTheme="minorBidi" w:cstheme="minorBidi"/>
                <w:szCs w:val="17"/>
                <w:lang w:val="es-ES_tradnl"/>
              </w:rPr>
            </w:pPr>
            <w:del w:id="2065" w:author="Author">
              <w:r w:rsidRPr="00641BDB">
                <w:rPr>
                  <w:rFonts w:asciiTheme="minorBidi" w:hAnsiTheme="minorBidi" w:cstheme="minorBidi"/>
                  <w:szCs w:val="17"/>
                  <w:lang w:val="es-ES_tradnl"/>
                </w:rPr>
                <w:delText>AAJ, AAX, AX, AJ</w:delText>
              </w:r>
            </w:del>
          </w:p>
        </w:tc>
      </w:tr>
      <w:tr w:rsidR="007364ED" w:rsidRPr="008516DD" w14:paraId="312CCDE1" w14:textId="77777777" w:rsidTr="00F20B0F">
        <w:trPr>
          <w:del w:id="2066" w:author="Author"/>
        </w:trPr>
        <w:tc>
          <w:tcPr>
            <w:tcW w:w="1075" w:type="dxa"/>
          </w:tcPr>
          <w:p w14:paraId="252C808E" w14:textId="77777777" w:rsidR="007364ED" w:rsidRPr="00641BDB" w:rsidRDefault="007364ED" w:rsidP="007364ED">
            <w:pPr>
              <w:rPr>
                <w:del w:id="2067" w:author="Author"/>
                <w:rFonts w:asciiTheme="minorBidi" w:hAnsiTheme="minorBidi" w:cstheme="minorBidi"/>
                <w:szCs w:val="17"/>
                <w:lang w:val="es-ES_tradnl"/>
              </w:rPr>
            </w:pPr>
            <w:del w:id="2068" w:author="Author">
              <w:r w:rsidRPr="00641BDB">
                <w:rPr>
                  <w:rFonts w:asciiTheme="minorBidi" w:eastAsia="Times New Roman" w:hAnsiTheme="minorBidi" w:cstheme="minorBidi"/>
                  <w:szCs w:val="17"/>
                  <w:lang w:val="es-ES_tradnl"/>
                </w:rPr>
                <w:delText>[RSG-45]</w:delText>
              </w:r>
            </w:del>
          </w:p>
        </w:tc>
        <w:tc>
          <w:tcPr>
            <w:tcW w:w="5670" w:type="dxa"/>
          </w:tcPr>
          <w:p w14:paraId="374C7F8F" w14:textId="77777777" w:rsidR="007364ED" w:rsidRPr="00641BDB" w:rsidRDefault="007364ED" w:rsidP="001C5D4E">
            <w:pPr>
              <w:spacing w:before="100" w:beforeAutospacing="1"/>
              <w:jc w:val="both"/>
              <w:rPr>
                <w:del w:id="2069" w:author="Author"/>
                <w:rFonts w:asciiTheme="minorBidi" w:eastAsia="Times New Roman" w:hAnsiTheme="minorBidi" w:cstheme="minorBidi"/>
                <w:szCs w:val="17"/>
                <w:lang w:val="es-ES_tradnl"/>
              </w:rPr>
            </w:pPr>
            <w:del w:id="2070" w:author="Author">
              <w:r w:rsidRPr="00641BDB">
                <w:rPr>
                  <w:rFonts w:asciiTheme="minorBidi" w:eastAsia="Times New Roman" w:hAnsiTheme="minorBidi" w:cstheme="minorBidi"/>
                  <w:szCs w:val="17"/>
                  <w:lang w:val="es-ES_tradnl"/>
                </w:rPr>
                <w:delText xml:space="preserve">Si un recurso se actualiza correctamente,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200 OK</w:delText>
              </w:r>
              <w:r w:rsidRPr="00641BDB">
                <w:rPr>
                  <w:rFonts w:asciiTheme="minorBidi" w:eastAsia="Times New Roman" w:hAnsiTheme="minorBidi" w:cstheme="minorBidi"/>
                  <w:szCs w:val="17"/>
                  <w:lang w:val="es-ES_tradnl"/>
                </w:rPr>
                <w:delText xml:space="preserve"> si se devuelve el recurso actualizado o </w:delText>
              </w:r>
              <w:r w:rsidRPr="00641BDB">
                <w:rPr>
                  <w:rFonts w:ascii="Courier New" w:eastAsia="Times New Roman" w:hAnsi="Courier New" w:cs="Courier New"/>
                  <w:szCs w:val="17"/>
                  <w:lang w:val="es-ES_tradnl"/>
                </w:rPr>
                <w:delText>204 No Content</w:delText>
              </w:r>
              <w:r w:rsidRPr="00641BDB">
                <w:rPr>
                  <w:rFonts w:asciiTheme="minorBidi" w:eastAsia="Times New Roman" w:hAnsiTheme="minorBidi" w:cstheme="minorBidi"/>
                  <w:szCs w:val="17"/>
                  <w:lang w:val="es-ES_tradnl"/>
                </w:rPr>
                <w:delText xml:space="preserve"> si no se devuelve.</w:delText>
              </w:r>
            </w:del>
          </w:p>
        </w:tc>
        <w:tc>
          <w:tcPr>
            <w:tcW w:w="2515" w:type="dxa"/>
          </w:tcPr>
          <w:p w14:paraId="0CC65EBA" w14:textId="77777777" w:rsidR="007364ED" w:rsidRPr="00641BDB" w:rsidRDefault="007364ED" w:rsidP="007364ED">
            <w:pPr>
              <w:rPr>
                <w:del w:id="2071" w:author="Author"/>
                <w:rFonts w:asciiTheme="minorBidi" w:hAnsiTheme="minorBidi" w:cstheme="minorBidi"/>
                <w:szCs w:val="17"/>
                <w:lang w:val="es-ES_tradnl"/>
              </w:rPr>
            </w:pPr>
            <w:del w:id="2072" w:author="Author">
              <w:r w:rsidRPr="00641BDB">
                <w:rPr>
                  <w:rFonts w:asciiTheme="minorBidi" w:hAnsiTheme="minorBidi" w:cstheme="minorBidi"/>
                  <w:szCs w:val="17"/>
                  <w:lang w:val="es-ES_tradnl"/>
                </w:rPr>
                <w:delText>AAJ, AAX, AX, AJ</w:delText>
              </w:r>
            </w:del>
          </w:p>
        </w:tc>
      </w:tr>
      <w:tr w:rsidR="00BD2ABB" w:rsidRPr="008516DD" w14:paraId="3E751614" w14:textId="77777777" w:rsidTr="00F20B0F">
        <w:trPr>
          <w:del w:id="2073" w:author="Author"/>
        </w:trPr>
        <w:tc>
          <w:tcPr>
            <w:tcW w:w="1075" w:type="dxa"/>
          </w:tcPr>
          <w:p w14:paraId="1EE2EF15" w14:textId="77777777" w:rsidR="00BD2ABB" w:rsidRPr="00641BDB" w:rsidRDefault="00BD2ABB" w:rsidP="00BD2ABB">
            <w:pPr>
              <w:rPr>
                <w:del w:id="2074" w:author="Author"/>
                <w:rFonts w:asciiTheme="minorBidi" w:hAnsiTheme="minorBidi" w:cstheme="minorBidi"/>
                <w:szCs w:val="17"/>
                <w:lang w:val="es-ES_tradnl"/>
              </w:rPr>
            </w:pPr>
            <w:del w:id="2075" w:author="Author">
              <w:r w:rsidRPr="00641BDB">
                <w:rPr>
                  <w:rFonts w:asciiTheme="minorBidi" w:eastAsia="Times New Roman" w:hAnsiTheme="minorBidi" w:cstheme="minorBidi"/>
                  <w:szCs w:val="17"/>
                  <w:lang w:val="es-ES_tradnl"/>
                </w:rPr>
                <w:delText>[RSG-46]</w:delText>
              </w:r>
            </w:del>
          </w:p>
        </w:tc>
        <w:tc>
          <w:tcPr>
            <w:tcW w:w="5670" w:type="dxa"/>
          </w:tcPr>
          <w:p w14:paraId="02FAB0E7" w14:textId="77777777" w:rsidR="00BD2ABB" w:rsidRPr="00641BDB" w:rsidRDefault="00BD2ABB" w:rsidP="001C5D4E">
            <w:pPr>
              <w:spacing w:before="100" w:beforeAutospacing="1"/>
              <w:jc w:val="both"/>
              <w:rPr>
                <w:del w:id="2076" w:author="Author"/>
                <w:rFonts w:asciiTheme="minorBidi" w:eastAsia="Times New Roman" w:hAnsiTheme="minorBidi" w:cstheme="minorBidi"/>
                <w:szCs w:val="17"/>
                <w:lang w:val="es-ES_tradnl"/>
              </w:rPr>
            </w:pPr>
            <w:del w:id="2077"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 xml:space="preserve"> NO DEBEN ser idempotentes.</w:delText>
              </w:r>
            </w:del>
          </w:p>
        </w:tc>
        <w:tc>
          <w:tcPr>
            <w:tcW w:w="2515" w:type="dxa"/>
          </w:tcPr>
          <w:p w14:paraId="66615134" w14:textId="77777777" w:rsidR="00BD2ABB" w:rsidRPr="00641BDB" w:rsidRDefault="00BD2ABB" w:rsidP="00BD2ABB">
            <w:pPr>
              <w:rPr>
                <w:del w:id="2078" w:author="Author"/>
                <w:rFonts w:asciiTheme="minorBidi" w:hAnsiTheme="minorBidi" w:cstheme="minorBidi"/>
                <w:szCs w:val="17"/>
                <w:lang w:val="es-ES_tradnl"/>
              </w:rPr>
            </w:pPr>
            <w:del w:id="2079" w:author="Author">
              <w:r w:rsidRPr="00641BDB">
                <w:rPr>
                  <w:rFonts w:asciiTheme="minorBidi" w:hAnsiTheme="minorBidi" w:cstheme="minorBidi"/>
                  <w:szCs w:val="17"/>
                  <w:lang w:val="es-ES_tradnl"/>
                </w:rPr>
                <w:delText>AAJ, AAX, AX, AJ</w:delText>
              </w:r>
            </w:del>
          </w:p>
        </w:tc>
      </w:tr>
      <w:tr w:rsidR="00C23ADF" w:rsidRPr="008516DD" w14:paraId="49DEFF04" w14:textId="77777777" w:rsidTr="00F20B0F">
        <w:trPr>
          <w:del w:id="2080" w:author="Author"/>
        </w:trPr>
        <w:tc>
          <w:tcPr>
            <w:tcW w:w="1075" w:type="dxa"/>
          </w:tcPr>
          <w:p w14:paraId="2CDCD41C" w14:textId="77777777" w:rsidR="00C23ADF" w:rsidRPr="00641BDB" w:rsidRDefault="00C23ADF" w:rsidP="009B4086">
            <w:pPr>
              <w:rPr>
                <w:del w:id="2081" w:author="Author"/>
                <w:rFonts w:asciiTheme="minorBidi" w:hAnsiTheme="minorBidi" w:cstheme="minorBidi"/>
                <w:szCs w:val="17"/>
                <w:lang w:val="es-ES_tradnl"/>
              </w:rPr>
            </w:pPr>
            <w:del w:id="2082" w:author="Author">
              <w:r w:rsidRPr="00641BDB">
                <w:rPr>
                  <w:rFonts w:asciiTheme="minorBidi" w:eastAsia="Times New Roman" w:hAnsiTheme="minorBidi" w:cstheme="minorBidi"/>
                  <w:szCs w:val="17"/>
                  <w:lang w:val="es-ES_tradnl"/>
                </w:rPr>
                <w:delText>[RSG-4</w:delText>
              </w:r>
              <w:r w:rsidR="005010BB"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5670" w:type="dxa"/>
          </w:tcPr>
          <w:p w14:paraId="2EC1FDA8" w14:textId="77777777" w:rsidR="00C23ADF" w:rsidRPr="00641BDB" w:rsidRDefault="00522116" w:rsidP="001C5D4E">
            <w:pPr>
              <w:spacing w:before="100" w:beforeAutospacing="1"/>
              <w:jc w:val="both"/>
              <w:rPr>
                <w:del w:id="2083" w:author="Author"/>
                <w:rFonts w:asciiTheme="minorBidi" w:eastAsia="Times New Roman" w:hAnsiTheme="minorBidi" w:cstheme="minorBidi"/>
                <w:szCs w:val="17"/>
                <w:lang w:val="es-ES_tradnl"/>
              </w:rPr>
            </w:pPr>
            <w:del w:id="2084" w:author="Author">
              <w:r w:rsidRPr="00641BDB">
                <w:rPr>
                  <w:rFonts w:asciiTheme="minorBidi" w:eastAsia="Times New Roman" w:hAnsiTheme="minorBidi" w:cstheme="minorBidi"/>
                  <w:szCs w:val="17"/>
                  <w:lang w:val="es-ES_tradnl"/>
                </w:rPr>
                <w:delText xml:space="preserve">Si una API web implementa actualizaciones parciales,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 xml:space="preserve"> DEBERÍA ser idempotente. Para conseguirlo, la API </w:delText>
              </w:r>
              <w:r w:rsidR="00501486" w:rsidRPr="00641BDB">
                <w:rPr>
                  <w:rFonts w:asciiTheme="minorBidi" w:eastAsia="Times New Roman" w:hAnsiTheme="minorBidi" w:cstheme="minorBidi"/>
                  <w:szCs w:val="17"/>
                  <w:lang w:val="es-ES_tradnl"/>
                </w:rPr>
                <w:delText>PUEDE</w:delText>
              </w:r>
              <w:r w:rsidRPr="00641BDB">
                <w:rPr>
                  <w:rFonts w:asciiTheme="minorBidi" w:eastAsia="Times New Roman" w:hAnsiTheme="minorBidi" w:cstheme="minorBidi"/>
                  <w:szCs w:val="17"/>
                  <w:lang w:val="es-ES_tradnl"/>
                </w:rPr>
                <w:delText xml:space="preserve"> recurrir a la técnica del bloqueo optimista </w:delText>
              </w:r>
              <w:r w:rsidR="00501486" w:rsidRPr="00641BDB">
                <w:rPr>
                  <w:rFonts w:asciiTheme="minorBidi" w:eastAsia="Times New Roman" w:hAnsiTheme="minorBidi" w:cstheme="minorBidi"/>
                  <w:szCs w:val="17"/>
                  <w:lang w:val="es-ES_tradnl"/>
                </w:rPr>
                <w:delText>recomendada</w:delText>
              </w:r>
              <w:r w:rsidR="00501486"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en la Norma RFC 5789 del IETF</w:delText>
              </w:r>
              <w:r w:rsidRPr="00641BDB" w:rsidDel="00353C2E">
                <w:rPr>
                  <w:rFonts w:asciiTheme="minorBidi" w:eastAsia="Times New Roman" w:hAnsiTheme="minorBidi" w:cstheme="minorBidi"/>
                  <w:szCs w:val="17"/>
                  <w:lang w:val="es-ES_tradnl"/>
                </w:rPr>
                <w:delText>.</w:delText>
              </w:r>
            </w:del>
          </w:p>
        </w:tc>
        <w:tc>
          <w:tcPr>
            <w:tcW w:w="2515" w:type="dxa"/>
          </w:tcPr>
          <w:p w14:paraId="632CD472" w14:textId="77777777" w:rsidR="00C23ADF" w:rsidRPr="00641BDB" w:rsidRDefault="00C23ADF" w:rsidP="009B4086">
            <w:pPr>
              <w:rPr>
                <w:del w:id="2085" w:author="Author"/>
                <w:rFonts w:asciiTheme="minorBidi" w:hAnsiTheme="minorBidi" w:cstheme="minorBidi"/>
                <w:szCs w:val="17"/>
                <w:lang w:val="es-ES_tradnl"/>
              </w:rPr>
            </w:pPr>
            <w:del w:id="2086" w:author="Author">
              <w:r w:rsidRPr="00641BDB">
                <w:rPr>
                  <w:rFonts w:asciiTheme="minorBidi" w:hAnsiTheme="minorBidi" w:cstheme="minorBidi"/>
                  <w:szCs w:val="17"/>
                  <w:lang w:val="es-ES_tradnl"/>
                </w:rPr>
                <w:delText>AAJ, AAX</w:delText>
              </w:r>
            </w:del>
          </w:p>
        </w:tc>
      </w:tr>
      <w:tr w:rsidR="007121FE" w:rsidRPr="008516DD" w14:paraId="547C22B2" w14:textId="77777777" w:rsidTr="00F20B0F">
        <w:trPr>
          <w:del w:id="2087" w:author="Author"/>
        </w:trPr>
        <w:tc>
          <w:tcPr>
            <w:tcW w:w="1075" w:type="dxa"/>
          </w:tcPr>
          <w:p w14:paraId="0AEA21FC" w14:textId="77777777" w:rsidR="007121FE" w:rsidRPr="00641BDB" w:rsidRDefault="007121FE" w:rsidP="007121FE">
            <w:pPr>
              <w:rPr>
                <w:del w:id="2088" w:author="Author"/>
                <w:rFonts w:asciiTheme="minorBidi" w:hAnsiTheme="minorBidi" w:cstheme="minorBidi"/>
                <w:szCs w:val="17"/>
                <w:lang w:val="es-ES_tradnl"/>
              </w:rPr>
            </w:pPr>
            <w:del w:id="2089" w:author="Author">
              <w:r w:rsidRPr="00641BDB">
                <w:rPr>
                  <w:rFonts w:asciiTheme="minorBidi" w:eastAsia="Times New Roman" w:hAnsiTheme="minorBidi" w:cstheme="minorBidi"/>
                  <w:szCs w:val="17"/>
                  <w:lang w:val="es-ES_tradnl"/>
                </w:rPr>
                <w:delText>[RSG-48]</w:delText>
              </w:r>
            </w:del>
          </w:p>
        </w:tc>
        <w:tc>
          <w:tcPr>
            <w:tcW w:w="5670" w:type="dxa"/>
          </w:tcPr>
          <w:p w14:paraId="532678BE" w14:textId="77777777" w:rsidR="007121FE" w:rsidRPr="00641BDB" w:rsidRDefault="007121FE" w:rsidP="001C5D4E">
            <w:pPr>
              <w:spacing w:before="100" w:beforeAutospacing="1"/>
              <w:jc w:val="both"/>
              <w:rPr>
                <w:del w:id="2090" w:author="Author"/>
                <w:rFonts w:asciiTheme="minorBidi" w:eastAsia="Times New Roman" w:hAnsiTheme="minorBidi" w:cstheme="minorBidi"/>
                <w:szCs w:val="17"/>
                <w:lang w:val="es-ES_tradnl"/>
              </w:rPr>
            </w:pPr>
            <w:del w:id="2091" w:author="Author">
              <w:r w:rsidRPr="00641BDB">
                <w:rPr>
                  <w:rFonts w:asciiTheme="minorBidi" w:eastAsia="Times New Roman" w:hAnsiTheme="minorBidi" w:cstheme="minorBidi"/>
                  <w:szCs w:val="17"/>
                  <w:lang w:val="es-ES_tradnl"/>
                </w:rPr>
                <w:delText xml:space="preserve">Si un recurso no se encuentra,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404 Not Found</w:delText>
              </w:r>
              <w:r w:rsidRPr="00641BDB">
                <w:rPr>
                  <w:rFonts w:asciiTheme="minorBidi" w:eastAsia="Times New Roman" w:hAnsiTheme="minorBidi" w:cstheme="minorBidi"/>
                  <w:szCs w:val="17"/>
                  <w:lang w:val="es-ES_tradnl"/>
                </w:rPr>
                <w:delText>.</w:delText>
              </w:r>
            </w:del>
          </w:p>
        </w:tc>
        <w:tc>
          <w:tcPr>
            <w:tcW w:w="2515" w:type="dxa"/>
          </w:tcPr>
          <w:p w14:paraId="05F2F3B5" w14:textId="77777777" w:rsidR="007121FE" w:rsidRPr="00641BDB" w:rsidRDefault="007121FE" w:rsidP="007121FE">
            <w:pPr>
              <w:rPr>
                <w:del w:id="2092" w:author="Author"/>
                <w:rFonts w:asciiTheme="minorBidi" w:hAnsiTheme="minorBidi" w:cstheme="minorBidi"/>
                <w:szCs w:val="17"/>
                <w:lang w:val="es-ES_tradnl"/>
              </w:rPr>
            </w:pPr>
            <w:del w:id="2093" w:author="Author">
              <w:r w:rsidRPr="00641BDB">
                <w:rPr>
                  <w:rFonts w:asciiTheme="minorBidi" w:hAnsiTheme="minorBidi" w:cstheme="minorBidi"/>
                  <w:szCs w:val="17"/>
                  <w:lang w:val="es-ES_tradnl"/>
                </w:rPr>
                <w:delText>AAJ, AAX, AX, AJ</w:delText>
              </w:r>
            </w:del>
          </w:p>
        </w:tc>
      </w:tr>
      <w:tr w:rsidR="008015C4" w:rsidRPr="008516DD" w14:paraId="6212868F" w14:textId="77777777" w:rsidTr="00F20B0F">
        <w:trPr>
          <w:del w:id="2094" w:author="Author"/>
        </w:trPr>
        <w:tc>
          <w:tcPr>
            <w:tcW w:w="1075" w:type="dxa"/>
          </w:tcPr>
          <w:p w14:paraId="394BEC7E" w14:textId="77777777" w:rsidR="008015C4" w:rsidRPr="00641BDB" w:rsidRDefault="008015C4" w:rsidP="008015C4">
            <w:pPr>
              <w:rPr>
                <w:del w:id="2095" w:author="Author"/>
                <w:rFonts w:asciiTheme="minorBidi" w:hAnsiTheme="minorBidi" w:cstheme="minorBidi"/>
                <w:szCs w:val="17"/>
                <w:lang w:val="es-ES_tradnl"/>
              </w:rPr>
            </w:pPr>
            <w:del w:id="2096" w:author="Author">
              <w:r w:rsidRPr="00641BDB">
                <w:rPr>
                  <w:rFonts w:asciiTheme="minorBidi" w:eastAsia="Times New Roman" w:hAnsiTheme="minorBidi" w:cstheme="minorBidi"/>
                  <w:szCs w:val="17"/>
                  <w:lang w:val="es-ES_tradnl"/>
                </w:rPr>
                <w:delText>[RSJ-49]</w:delText>
              </w:r>
            </w:del>
          </w:p>
        </w:tc>
        <w:tc>
          <w:tcPr>
            <w:tcW w:w="5670" w:type="dxa"/>
          </w:tcPr>
          <w:p w14:paraId="30BC71D8" w14:textId="77777777" w:rsidR="008015C4" w:rsidRPr="00641BDB" w:rsidRDefault="008015C4" w:rsidP="001C5D4E">
            <w:pPr>
              <w:spacing w:before="100" w:beforeAutospacing="1"/>
              <w:jc w:val="both"/>
              <w:rPr>
                <w:del w:id="2097" w:author="Author"/>
                <w:rFonts w:asciiTheme="minorBidi" w:hAnsiTheme="minorBidi" w:cstheme="minorBidi"/>
                <w:szCs w:val="17"/>
                <w:lang w:val="es-ES_tradnl"/>
              </w:rPr>
            </w:pPr>
            <w:del w:id="2098" w:author="Author">
              <w:r w:rsidRPr="00641BDB">
                <w:rPr>
                  <w:rFonts w:asciiTheme="minorBidi" w:eastAsia="Times New Roman" w:hAnsiTheme="minorBidi" w:cstheme="minorBidi"/>
                  <w:szCs w:val="17"/>
                  <w:lang w:val="es-ES_tradnl"/>
                </w:rPr>
                <w:delText>Si una API web implementa actualizaciones parciales mediante</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PATCH</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DEBE utilizar el formato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JSON Merge Patch</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para describir el conjunto de cambios parciales, como se especifica en la Norma RFC 7386 del IETF (utilizando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 xml:space="preserve">application/merge-patch+json </w:delText>
              </w:r>
              <w:r w:rsidRPr="00641BDB">
                <w:rPr>
                  <w:rFonts w:asciiTheme="minorBidi" w:eastAsia="Times New Roman" w:hAnsiTheme="minorBidi" w:cstheme="minorBidi"/>
                  <w:szCs w:val="17"/>
                  <w:lang w:val="es-ES_tradnl"/>
                </w:rPr>
                <w:delText>como</w:delText>
              </w:r>
              <w:r w:rsidRPr="00641BDB">
                <w:rPr>
                  <w:rFonts w:ascii="Courier New" w:eastAsia="Times New Roman" w:hAnsi="Courier New" w:cs="Courier New"/>
                  <w:szCs w:val="17"/>
                  <w:lang w:val="es-ES_tradnl"/>
                </w:rPr>
                <w:delText xml:space="preserve"> Content-Type</w:delText>
              </w:r>
              <w:r w:rsidRPr="00641BDB">
                <w:rPr>
                  <w:rFonts w:eastAsia="Times New Roman" w:cs="Arial"/>
                  <w:szCs w:val="17"/>
                  <w:lang w:val="es-ES_tradnl"/>
                </w:rPr>
                <w:delText>).</w:delText>
              </w:r>
            </w:del>
          </w:p>
        </w:tc>
        <w:tc>
          <w:tcPr>
            <w:tcW w:w="2515" w:type="dxa"/>
          </w:tcPr>
          <w:p w14:paraId="48683DAA" w14:textId="77777777" w:rsidR="008015C4" w:rsidRPr="00641BDB" w:rsidRDefault="008015C4" w:rsidP="008015C4">
            <w:pPr>
              <w:rPr>
                <w:del w:id="2099" w:author="Author"/>
                <w:rFonts w:asciiTheme="minorBidi" w:hAnsiTheme="minorBidi" w:cstheme="minorBidi"/>
                <w:szCs w:val="17"/>
                <w:lang w:val="es-ES_tradnl"/>
              </w:rPr>
            </w:pPr>
            <w:del w:id="2100" w:author="Author">
              <w:r w:rsidRPr="00641BDB">
                <w:rPr>
                  <w:rFonts w:asciiTheme="minorBidi" w:hAnsiTheme="minorBidi" w:cstheme="minorBidi"/>
                  <w:szCs w:val="17"/>
                  <w:lang w:val="es-ES_tradnl"/>
                </w:rPr>
                <w:delText>AAJ, AJ</w:delText>
              </w:r>
            </w:del>
          </w:p>
        </w:tc>
      </w:tr>
      <w:tr w:rsidR="005D2A72" w:rsidRPr="008516DD" w14:paraId="4AC33A6D" w14:textId="77777777" w:rsidTr="00F20B0F">
        <w:trPr>
          <w:del w:id="2101" w:author="Author"/>
        </w:trPr>
        <w:tc>
          <w:tcPr>
            <w:tcW w:w="1075" w:type="dxa"/>
          </w:tcPr>
          <w:p w14:paraId="7BC11A0D" w14:textId="77777777" w:rsidR="005D2A72" w:rsidRPr="00641BDB" w:rsidRDefault="005D2A72" w:rsidP="005D2A72">
            <w:pPr>
              <w:rPr>
                <w:del w:id="2102" w:author="Author"/>
                <w:rFonts w:asciiTheme="minorBidi" w:hAnsiTheme="minorBidi" w:cstheme="minorBidi"/>
                <w:szCs w:val="17"/>
                <w:lang w:val="es-ES_tradnl"/>
              </w:rPr>
            </w:pPr>
            <w:del w:id="2103" w:author="Author">
              <w:r w:rsidRPr="00641BDB">
                <w:rPr>
                  <w:rFonts w:asciiTheme="minorBidi" w:eastAsia="Times New Roman" w:hAnsiTheme="minorBidi" w:cstheme="minorBidi"/>
                  <w:szCs w:val="17"/>
                  <w:lang w:val="es-ES_tradnl"/>
                </w:rPr>
                <w:delText>[RSG-50]</w:delText>
              </w:r>
            </w:del>
          </w:p>
        </w:tc>
        <w:tc>
          <w:tcPr>
            <w:tcW w:w="5670" w:type="dxa"/>
          </w:tcPr>
          <w:p w14:paraId="3A115976" w14:textId="77777777" w:rsidR="005D2A72" w:rsidRPr="00641BDB" w:rsidRDefault="005D2A72" w:rsidP="001C5D4E">
            <w:pPr>
              <w:spacing w:before="100" w:beforeAutospacing="1"/>
              <w:jc w:val="both"/>
              <w:rPr>
                <w:del w:id="2104" w:author="Author"/>
                <w:rFonts w:asciiTheme="minorBidi" w:eastAsia="Times New Roman" w:hAnsiTheme="minorBidi" w:cstheme="minorBidi"/>
                <w:szCs w:val="17"/>
                <w:lang w:val="es-ES_tradnl"/>
              </w:rPr>
            </w:pPr>
            <w:del w:id="2105"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DELETE</w:delText>
              </w:r>
              <w:r w:rsidRPr="00641BDB">
                <w:rPr>
                  <w:rFonts w:asciiTheme="minorBidi" w:eastAsia="Times New Roman" w:hAnsiTheme="minorBidi" w:cstheme="minorBidi"/>
                  <w:szCs w:val="17"/>
                  <w:lang w:val="es-ES_tradnl"/>
                </w:rPr>
                <w:delText xml:space="preserve"> NO DEBEN ser idempotentes.</w:delText>
              </w:r>
            </w:del>
          </w:p>
        </w:tc>
        <w:tc>
          <w:tcPr>
            <w:tcW w:w="2515" w:type="dxa"/>
          </w:tcPr>
          <w:p w14:paraId="46A1DDB5" w14:textId="77777777" w:rsidR="005D2A72" w:rsidRPr="00641BDB" w:rsidRDefault="005D2A72" w:rsidP="005D2A72">
            <w:pPr>
              <w:rPr>
                <w:del w:id="2106" w:author="Author"/>
                <w:rFonts w:asciiTheme="minorBidi" w:hAnsiTheme="minorBidi" w:cstheme="minorBidi"/>
                <w:szCs w:val="17"/>
                <w:lang w:val="es-ES_tradnl"/>
              </w:rPr>
            </w:pPr>
            <w:del w:id="2107" w:author="Author">
              <w:r w:rsidRPr="00641BDB">
                <w:rPr>
                  <w:rFonts w:asciiTheme="minorBidi" w:hAnsiTheme="minorBidi" w:cstheme="minorBidi"/>
                  <w:szCs w:val="17"/>
                  <w:lang w:val="es-ES_tradnl"/>
                </w:rPr>
                <w:delText>AAJ, AAX, AX, AJ</w:delText>
              </w:r>
            </w:del>
          </w:p>
        </w:tc>
      </w:tr>
      <w:tr w:rsidR="009D48DA" w:rsidRPr="008516DD" w14:paraId="460D2192" w14:textId="77777777" w:rsidTr="00F20B0F">
        <w:trPr>
          <w:del w:id="2108" w:author="Author"/>
        </w:trPr>
        <w:tc>
          <w:tcPr>
            <w:tcW w:w="1075" w:type="dxa"/>
          </w:tcPr>
          <w:p w14:paraId="3EA540FD" w14:textId="77777777" w:rsidR="009D48DA" w:rsidRPr="00641BDB" w:rsidRDefault="009D48DA" w:rsidP="009D48DA">
            <w:pPr>
              <w:rPr>
                <w:del w:id="2109" w:author="Author"/>
                <w:rFonts w:asciiTheme="minorBidi" w:hAnsiTheme="minorBidi" w:cstheme="minorBidi"/>
                <w:szCs w:val="17"/>
                <w:lang w:val="es-ES_tradnl"/>
              </w:rPr>
            </w:pPr>
            <w:del w:id="2110" w:author="Author">
              <w:r w:rsidRPr="00641BDB">
                <w:rPr>
                  <w:rFonts w:asciiTheme="minorBidi" w:eastAsia="Times New Roman" w:hAnsiTheme="minorBidi" w:cstheme="minorBidi"/>
                  <w:szCs w:val="17"/>
                  <w:lang w:val="es-ES_tradnl"/>
                </w:rPr>
                <w:delText>[RSG-51]</w:delText>
              </w:r>
            </w:del>
          </w:p>
        </w:tc>
        <w:tc>
          <w:tcPr>
            <w:tcW w:w="5670" w:type="dxa"/>
          </w:tcPr>
          <w:p w14:paraId="64BAF822" w14:textId="77777777" w:rsidR="009D48DA" w:rsidRPr="00641BDB" w:rsidRDefault="009D48DA" w:rsidP="001C5D4E">
            <w:pPr>
              <w:spacing w:before="100" w:beforeAutospacing="1"/>
              <w:jc w:val="both"/>
              <w:rPr>
                <w:del w:id="2111" w:author="Author"/>
                <w:rFonts w:asciiTheme="minorBidi" w:eastAsia="Times New Roman" w:hAnsiTheme="minorBidi" w:cstheme="minorBidi"/>
                <w:szCs w:val="17"/>
                <w:lang w:val="es-ES_tradnl"/>
              </w:rPr>
            </w:pPr>
            <w:del w:id="2112" w:author="Author">
              <w:r w:rsidRPr="00641BDB">
                <w:rPr>
                  <w:rFonts w:asciiTheme="minorBidi" w:eastAsia="Times New Roman" w:hAnsiTheme="minorBidi" w:cstheme="minorBidi"/>
                  <w:szCs w:val="17"/>
                  <w:lang w:val="es-ES_tradnl"/>
                </w:rPr>
                <w:delText>Si no se encuentra un recurso,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DELETE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DEBE devolver el código de estado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404 Not Found.</w:delText>
              </w:r>
            </w:del>
          </w:p>
        </w:tc>
        <w:tc>
          <w:tcPr>
            <w:tcW w:w="2515" w:type="dxa"/>
          </w:tcPr>
          <w:p w14:paraId="73CE2277" w14:textId="77777777" w:rsidR="009D48DA" w:rsidRPr="00641BDB" w:rsidRDefault="009D48DA" w:rsidP="009D48DA">
            <w:pPr>
              <w:rPr>
                <w:del w:id="2113" w:author="Author"/>
                <w:rFonts w:asciiTheme="minorBidi" w:hAnsiTheme="minorBidi" w:cstheme="minorBidi"/>
                <w:szCs w:val="17"/>
                <w:lang w:val="es-ES_tradnl"/>
              </w:rPr>
            </w:pPr>
            <w:del w:id="2114" w:author="Author">
              <w:r w:rsidRPr="00641BDB">
                <w:rPr>
                  <w:rFonts w:asciiTheme="minorBidi" w:hAnsiTheme="minorBidi" w:cstheme="minorBidi"/>
                  <w:szCs w:val="17"/>
                  <w:lang w:val="es-ES_tradnl"/>
                </w:rPr>
                <w:delText>AAJ, AAX, AX, AJ</w:delText>
              </w:r>
            </w:del>
          </w:p>
        </w:tc>
      </w:tr>
      <w:tr w:rsidR="00B664B3" w:rsidRPr="008516DD" w14:paraId="68EABA12" w14:textId="77777777" w:rsidTr="00F20B0F">
        <w:trPr>
          <w:del w:id="2115" w:author="Author"/>
        </w:trPr>
        <w:tc>
          <w:tcPr>
            <w:tcW w:w="1075" w:type="dxa"/>
          </w:tcPr>
          <w:p w14:paraId="00CDBF13" w14:textId="77777777" w:rsidR="00B664B3" w:rsidRPr="00641BDB" w:rsidRDefault="00B664B3" w:rsidP="00B664B3">
            <w:pPr>
              <w:rPr>
                <w:del w:id="2116" w:author="Author"/>
                <w:rFonts w:asciiTheme="minorBidi" w:hAnsiTheme="minorBidi" w:cstheme="minorBidi"/>
                <w:szCs w:val="17"/>
                <w:lang w:val="es-ES_tradnl"/>
              </w:rPr>
            </w:pPr>
            <w:del w:id="2117" w:author="Author">
              <w:r w:rsidRPr="00641BDB">
                <w:rPr>
                  <w:rFonts w:asciiTheme="minorBidi" w:eastAsia="Times New Roman" w:hAnsiTheme="minorBidi" w:cstheme="minorBidi"/>
                  <w:szCs w:val="17"/>
                  <w:lang w:val="es-ES_tradnl"/>
                </w:rPr>
                <w:delText>[RSG-52]</w:delText>
              </w:r>
            </w:del>
          </w:p>
        </w:tc>
        <w:tc>
          <w:tcPr>
            <w:tcW w:w="5670" w:type="dxa"/>
          </w:tcPr>
          <w:p w14:paraId="7027F7FE" w14:textId="77777777" w:rsidR="00B664B3" w:rsidRPr="00641BDB" w:rsidRDefault="00B664B3" w:rsidP="001C5D4E">
            <w:pPr>
              <w:jc w:val="both"/>
              <w:rPr>
                <w:del w:id="2118" w:author="Author"/>
                <w:rFonts w:asciiTheme="minorBidi" w:eastAsia="Times New Roman" w:hAnsiTheme="minorBidi" w:cstheme="minorBidi"/>
                <w:szCs w:val="17"/>
                <w:lang w:val="es-ES_tradnl"/>
              </w:rPr>
            </w:pPr>
            <w:del w:id="2119" w:author="Author">
              <w:r w:rsidRPr="00641BDB">
                <w:rPr>
                  <w:rFonts w:asciiTheme="minorBidi" w:eastAsia="Times New Roman" w:hAnsiTheme="minorBidi" w:cstheme="minorBidi"/>
                  <w:szCs w:val="17"/>
                  <w:lang w:val="es-ES_tradnl"/>
                </w:rPr>
                <w:delText xml:space="preserve">Si un recurso se elimina correctamente, </w:delText>
              </w:r>
              <w:r w:rsidRPr="00641BDB">
                <w:rPr>
                  <w:rFonts w:ascii="Courier New" w:eastAsia="Times New Roman" w:hAnsi="Courier New" w:cs="Courier New"/>
                  <w:szCs w:val="17"/>
                  <w:lang w:val="es-ES_tradnl"/>
                </w:rPr>
                <w:delText>DELETE</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200 OK</w:delText>
              </w:r>
              <w:r w:rsidRPr="00641BDB">
                <w:rPr>
                  <w:rFonts w:asciiTheme="minorBidi" w:eastAsia="Times New Roman" w:hAnsiTheme="minorBidi" w:cstheme="minorBidi"/>
                  <w:szCs w:val="17"/>
                  <w:lang w:val="es-ES_tradnl"/>
                </w:rPr>
                <w:delText xml:space="preserve"> si se devuelve el recurso eliminado o </w:delText>
              </w:r>
              <w:r w:rsidRPr="00641BDB">
                <w:rPr>
                  <w:rFonts w:ascii="Courier New" w:eastAsia="Times New Roman" w:hAnsi="Courier New" w:cs="Courier New"/>
                  <w:szCs w:val="17"/>
                  <w:lang w:val="es-ES_tradnl"/>
                </w:rPr>
                <w:delText>204 No Content</w:delText>
              </w:r>
              <w:r w:rsidRPr="00641BDB">
                <w:rPr>
                  <w:rFonts w:asciiTheme="minorBidi" w:eastAsia="Times New Roman" w:hAnsiTheme="minorBidi" w:cstheme="minorBidi"/>
                  <w:szCs w:val="17"/>
                  <w:lang w:val="es-ES_tradnl"/>
                </w:rPr>
                <w:delText xml:space="preserve"> si no se devuelve.</w:delText>
              </w:r>
            </w:del>
          </w:p>
        </w:tc>
        <w:tc>
          <w:tcPr>
            <w:tcW w:w="2515" w:type="dxa"/>
          </w:tcPr>
          <w:p w14:paraId="4861BF0A" w14:textId="77777777" w:rsidR="00B664B3" w:rsidRPr="00641BDB" w:rsidRDefault="00B664B3" w:rsidP="00B664B3">
            <w:pPr>
              <w:rPr>
                <w:del w:id="2120" w:author="Author"/>
                <w:rFonts w:asciiTheme="minorBidi" w:hAnsiTheme="minorBidi" w:cstheme="minorBidi"/>
                <w:szCs w:val="17"/>
                <w:lang w:val="es-ES_tradnl"/>
              </w:rPr>
            </w:pPr>
            <w:del w:id="2121" w:author="Author">
              <w:r w:rsidRPr="00641BDB">
                <w:rPr>
                  <w:rFonts w:asciiTheme="minorBidi" w:hAnsiTheme="minorBidi" w:cstheme="minorBidi"/>
                  <w:szCs w:val="17"/>
                  <w:lang w:val="es-ES_tradnl"/>
                </w:rPr>
                <w:delText>AAJ, AAX, AX, AJ</w:delText>
              </w:r>
            </w:del>
          </w:p>
        </w:tc>
      </w:tr>
      <w:tr w:rsidR="00D6487E" w:rsidRPr="008516DD" w14:paraId="0951F0AE" w14:textId="77777777" w:rsidTr="00F20B0F">
        <w:trPr>
          <w:del w:id="2122" w:author="Author"/>
        </w:trPr>
        <w:tc>
          <w:tcPr>
            <w:tcW w:w="1075" w:type="dxa"/>
          </w:tcPr>
          <w:p w14:paraId="0FF143C5" w14:textId="77777777" w:rsidR="00D6487E" w:rsidRPr="00641BDB" w:rsidRDefault="00D6487E" w:rsidP="00D6487E">
            <w:pPr>
              <w:rPr>
                <w:del w:id="2123" w:author="Author"/>
                <w:rFonts w:asciiTheme="minorBidi" w:hAnsiTheme="minorBidi" w:cstheme="minorBidi"/>
                <w:szCs w:val="17"/>
                <w:lang w:val="es-ES_tradnl"/>
              </w:rPr>
            </w:pPr>
            <w:del w:id="2124" w:author="Author">
              <w:r w:rsidRPr="00641BDB">
                <w:rPr>
                  <w:rFonts w:asciiTheme="minorBidi" w:hAnsiTheme="minorBidi" w:cstheme="minorBidi"/>
                  <w:szCs w:val="17"/>
                  <w:lang w:val="es-ES_tradnl"/>
                </w:rPr>
                <w:delText>[</w:delText>
              </w:r>
              <w:r w:rsidRPr="00641BDB">
                <w:rPr>
                  <w:rFonts w:asciiTheme="minorBidi" w:eastAsia="Times New Roman" w:hAnsiTheme="minorBidi" w:cstheme="minorBidi"/>
                  <w:szCs w:val="17"/>
                  <w:lang w:val="es-ES_tradnl"/>
                </w:rPr>
                <w:delText>RSG-53]</w:delText>
              </w:r>
            </w:del>
          </w:p>
        </w:tc>
        <w:tc>
          <w:tcPr>
            <w:tcW w:w="5670" w:type="dxa"/>
          </w:tcPr>
          <w:p w14:paraId="35C1A061" w14:textId="77777777" w:rsidR="00D6487E" w:rsidRPr="00641BDB" w:rsidRDefault="00D6487E" w:rsidP="001C5D4E">
            <w:pPr>
              <w:pStyle w:val="NormalWeb"/>
              <w:spacing w:after="0" w:afterAutospacing="0"/>
              <w:jc w:val="both"/>
              <w:rPr>
                <w:del w:id="2125" w:author="Author"/>
                <w:rFonts w:asciiTheme="minorBidi" w:eastAsia="Times New Roman" w:hAnsiTheme="minorBidi" w:cstheme="minorBidi"/>
                <w:szCs w:val="17"/>
                <w:lang w:val="es-ES_tradnl"/>
              </w:rPr>
            </w:pPr>
            <w:del w:id="2126" w:author="Author">
              <w:r w:rsidRPr="00641BDB">
                <w:rPr>
                  <w:rFonts w:asciiTheme="minorBidi" w:eastAsia="Times New Roman" w:hAnsiTheme="minorBidi" w:cstheme="minorBidi"/>
                  <w:szCs w:val="17"/>
                  <w:lang w:val="es-ES_tradnl"/>
                </w:rPr>
                <w:delText xml:space="preserve">El destinatario final es el servidor de origen o el primer </w:delText>
              </w:r>
              <w:r w:rsidRPr="00641BDB">
                <w:rPr>
                  <w:rFonts w:asciiTheme="minorBidi" w:eastAsia="Times New Roman" w:hAnsiTheme="minorBidi" w:cstheme="minorBidi"/>
                  <w:i/>
                  <w:iCs/>
                  <w:szCs w:val="17"/>
                  <w:lang w:val="es-ES_tradnl"/>
                </w:rPr>
                <w:delText>proxy</w:delText>
              </w:r>
              <w:r w:rsidRPr="00641BDB">
                <w:rPr>
                  <w:rFonts w:asciiTheme="minorBidi" w:eastAsia="Times New Roman" w:hAnsiTheme="minorBidi" w:cstheme="minorBidi"/>
                  <w:szCs w:val="17"/>
                  <w:lang w:val="es-ES_tradnl"/>
                </w:rPr>
                <w:delText xml:space="preserve"> o puerta de enlace que recibe un valor del encabezado </w:delText>
              </w:r>
              <w:r w:rsidRPr="00641BDB">
                <w:rPr>
                  <w:rFonts w:ascii="Courier New" w:eastAsia="Times New Roman" w:hAnsi="Courier New" w:cs="Courier New"/>
                  <w:szCs w:val="17"/>
                  <w:lang w:val="es-ES_tradnl"/>
                </w:rPr>
                <w:delText>Max-Forwards</w:delText>
              </w:r>
              <w:r w:rsidRPr="00641BDB">
                <w:rPr>
                  <w:rFonts w:asciiTheme="minorBidi" w:eastAsia="Times New Roman" w:hAnsiTheme="minorBidi" w:cstheme="minorBidi"/>
                  <w:szCs w:val="17"/>
                  <w:lang w:val="es-ES_tradnl"/>
                </w:rPr>
                <w:delText xml:space="preserve"> de cero en la petición. Las peticiones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NO DEBEN incluir un cuerpo.</w:delText>
              </w:r>
            </w:del>
          </w:p>
        </w:tc>
        <w:tc>
          <w:tcPr>
            <w:tcW w:w="2515" w:type="dxa"/>
          </w:tcPr>
          <w:p w14:paraId="60326B79" w14:textId="77777777" w:rsidR="00D6487E" w:rsidRPr="00641BDB" w:rsidRDefault="00D6487E" w:rsidP="00D6487E">
            <w:pPr>
              <w:rPr>
                <w:del w:id="2127" w:author="Author"/>
                <w:rFonts w:asciiTheme="minorBidi" w:hAnsiTheme="minorBidi" w:cstheme="minorBidi"/>
                <w:szCs w:val="17"/>
                <w:lang w:val="es-ES_tradnl"/>
              </w:rPr>
            </w:pPr>
            <w:del w:id="2128" w:author="Author">
              <w:r w:rsidRPr="00641BDB">
                <w:rPr>
                  <w:rFonts w:asciiTheme="minorBidi" w:hAnsiTheme="minorBidi" w:cstheme="minorBidi"/>
                  <w:szCs w:val="17"/>
                  <w:lang w:val="es-ES_tradnl"/>
                </w:rPr>
                <w:delText>AAJ, AAX, AX, AJ</w:delText>
              </w:r>
            </w:del>
          </w:p>
        </w:tc>
      </w:tr>
      <w:tr w:rsidR="001365F1" w:rsidRPr="008516DD" w14:paraId="1A25AAFE" w14:textId="77777777" w:rsidTr="00F20B0F">
        <w:trPr>
          <w:del w:id="2129" w:author="Author"/>
        </w:trPr>
        <w:tc>
          <w:tcPr>
            <w:tcW w:w="1075" w:type="dxa"/>
          </w:tcPr>
          <w:p w14:paraId="278AF005" w14:textId="77777777" w:rsidR="001365F1" w:rsidRPr="00641BDB" w:rsidRDefault="001365F1" w:rsidP="001365F1">
            <w:pPr>
              <w:rPr>
                <w:del w:id="2130" w:author="Author"/>
                <w:rFonts w:asciiTheme="minorBidi" w:hAnsiTheme="minorBidi" w:cstheme="minorBidi"/>
                <w:szCs w:val="17"/>
                <w:lang w:val="es-ES_tradnl"/>
              </w:rPr>
            </w:pPr>
            <w:del w:id="2131" w:author="Author">
              <w:r w:rsidRPr="00641BDB">
                <w:rPr>
                  <w:rFonts w:asciiTheme="minorBidi" w:hAnsiTheme="minorBidi" w:cstheme="minorBidi"/>
                  <w:szCs w:val="17"/>
                  <w:lang w:val="es-ES_tradnl"/>
                </w:rPr>
                <w:delText>[</w:delText>
              </w:r>
              <w:r w:rsidRPr="00641BDB">
                <w:rPr>
                  <w:rFonts w:asciiTheme="minorBidi" w:eastAsia="Times New Roman" w:hAnsiTheme="minorBidi" w:cstheme="minorBidi"/>
                  <w:szCs w:val="17"/>
                  <w:lang w:val="es-ES_tradnl"/>
                </w:rPr>
                <w:delText>RSG</w:delText>
              </w:r>
              <w:r w:rsidRPr="00641BDB">
                <w:rPr>
                  <w:rFonts w:asciiTheme="minorBidi" w:hAnsiTheme="minorBidi" w:cstheme="minorBidi"/>
                  <w:szCs w:val="17"/>
                  <w:lang w:val="es-ES_tradnl"/>
                </w:rPr>
                <w:delText>-54]</w:delText>
              </w:r>
            </w:del>
          </w:p>
        </w:tc>
        <w:tc>
          <w:tcPr>
            <w:tcW w:w="5670" w:type="dxa"/>
          </w:tcPr>
          <w:p w14:paraId="1826BB1F" w14:textId="77777777" w:rsidR="001365F1" w:rsidRPr="00641BDB" w:rsidRDefault="001365F1" w:rsidP="001C5D4E">
            <w:pPr>
              <w:pStyle w:val="NormalWeb"/>
              <w:spacing w:after="0" w:afterAutospacing="0"/>
              <w:jc w:val="both"/>
              <w:rPr>
                <w:del w:id="2132" w:author="Author"/>
                <w:rFonts w:asciiTheme="minorBidi" w:hAnsiTheme="minorBidi" w:cstheme="minorBidi"/>
                <w:szCs w:val="17"/>
                <w:lang w:val="es-ES_tradnl"/>
              </w:rPr>
            </w:pPr>
            <w:del w:id="2133"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NO DEBEN ser idempotentes.</w:delText>
              </w:r>
            </w:del>
          </w:p>
        </w:tc>
        <w:tc>
          <w:tcPr>
            <w:tcW w:w="2515" w:type="dxa"/>
          </w:tcPr>
          <w:p w14:paraId="20E55CCB" w14:textId="77777777" w:rsidR="001365F1" w:rsidRPr="00641BDB" w:rsidRDefault="001365F1" w:rsidP="001365F1">
            <w:pPr>
              <w:rPr>
                <w:del w:id="2134" w:author="Author"/>
                <w:rFonts w:asciiTheme="minorBidi" w:hAnsiTheme="minorBidi" w:cstheme="minorBidi"/>
                <w:szCs w:val="17"/>
                <w:lang w:val="es-ES_tradnl"/>
              </w:rPr>
            </w:pPr>
            <w:del w:id="2135" w:author="Author">
              <w:r w:rsidRPr="00641BDB">
                <w:rPr>
                  <w:rFonts w:asciiTheme="minorBidi" w:hAnsiTheme="minorBidi" w:cstheme="minorBidi"/>
                  <w:szCs w:val="17"/>
                  <w:lang w:val="es-ES_tradnl"/>
                </w:rPr>
                <w:delText>AAJ, AAX, AX, AJ</w:delText>
              </w:r>
            </w:del>
          </w:p>
        </w:tc>
      </w:tr>
      <w:tr w:rsidR="0035389C" w:rsidRPr="008516DD" w14:paraId="6A039BAF" w14:textId="77777777" w:rsidTr="00F20B0F">
        <w:trPr>
          <w:del w:id="2136" w:author="Author"/>
        </w:trPr>
        <w:tc>
          <w:tcPr>
            <w:tcW w:w="1075" w:type="dxa"/>
          </w:tcPr>
          <w:p w14:paraId="321DA48C" w14:textId="77777777" w:rsidR="0035389C" w:rsidRPr="00641BDB" w:rsidRDefault="0035389C" w:rsidP="0035389C">
            <w:pPr>
              <w:rPr>
                <w:del w:id="2137" w:author="Author"/>
                <w:rFonts w:asciiTheme="minorBidi" w:hAnsiTheme="minorBidi" w:cstheme="minorBidi"/>
                <w:szCs w:val="17"/>
                <w:lang w:val="es-ES_tradnl"/>
              </w:rPr>
            </w:pPr>
            <w:del w:id="2138" w:author="Author">
              <w:r w:rsidRPr="00641BDB">
                <w:rPr>
                  <w:rFonts w:asciiTheme="minorBidi" w:hAnsiTheme="minorBidi" w:cstheme="minorBidi"/>
                  <w:szCs w:val="17"/>
                  <w:lang w:val="es-ES_tradnl"/>
                </w:rPr>
                <w:delText>[</w:delText>
              </w:r>
              <w:r w:rsidRPr="00641BDB">
                <w:rPr>
                  <w:rFonts w:asciiTheme="minorBidi" w:eastAsia="Times New Roman" w:hAnsiTheme="minorBidi" w:cstheme="minorBidi"/>
                  <w:szCs w:val="17"/>
                  <w:lang w:val="es-ES_tradnl"/>
                </w:rPr>
                <w:delText>RSG</w:delText>
              </w:r>
              <w:r w:rsidRPr="00641BDB">
                <w:rPr>
                  <w:rFonts w:asciiTheme="minorBidi" w:hAnsiTheme="minorBidi" w:cstheme="minorBidi"/>
                  <w:szCs w:val="17"/>
                  <w:lang w:val="es-ES_tradnl"/>
                </w:rPr>
                <w:delText>-55]</w:delText>
              </w:r>
            </w:del>
          </w:p>
        </w:tc>
        <w:tc>
          <w:tcPr>
            <w:tcW w:w="5670" w:type="dxa"/>
          </w:tcPr>
          <w:p w14:paraId="363E5345" w14:textId="77777777" w:rsidR="0035389C" w:rsidRPr="00641BDB" w:rsidRDefault="0035389C" w:rsidP="001C5D4E">
            <w:pPr>
              <w:pStyle w:val="NormalWeb"/>
              <w:spacing w:after="0" w:afterAutospacing="0"/>
              <w:jc w:val="both"/>
              <w:rPr>
                <w:del w:id="2139" w:author="Author"/>
                <w:rFonts w:asciiTheme="minorBidi" w:hAnsiTheme="minorBidi" w:cstheme="minorBidi"/>
                <w:szCs w:val="17"/>
                <w:lang w:val="es-ES_tradnl"/>
              </w:rPr>
            </w:pPr>
            <w:del w:id="2140" w:author="Author">
              <w:r w:rsidRPr="00641BDB">
                <w:rPr>
                  <w:rFonts w:asciiTheme="minorBidi" w:eastAsia="Times New Roman" w:hAnsiTheme="minorBidi" w:cstheme="minorBidi"/>
                  <w:szCs w:val="17"/>
                  <w:lang w:val="es-ES_tradnl"/>
                </w:rPr>
                <w:delText xml:space="preserve">El valor del encabezado HTTP </w:delText>
              </w:r>
              <w:r w:rsidRPr="00641BDB">
                <w:rPr>
                  <w:rFonts w:ascii="Courier New" w:eastAsia="Times New Roman" w:hAnsi="Courier New" w:cs="Courier New"/>
                  <w:szCs w:val="17"/>
                  <w:lang w:val="es-ES_tradnl"/>
                </w:rPr>
                <w:delText>Via</w:delText>
              </w:r>
              <w:r w:rsidRPr="00641BDB">
                <w:rPr>
                  <w:rFonts w:asciiTheme="minorBidi" w:eastAsia="Times New Roman" w:hAnsiTheme="minorBidi" w:cstheme="minorBidi"/>
                  <w:szCs w:val="17"/>
                  <w:lang w:val="es-ES_tradnl"/>
                </w:rPr>
                <w:delText xml:space="preserve"> DEBE servir para rastrear la cadena de petición. </w:delText>
              </w:r>
            </w:del>
          </w:p>
        </w:tc>
        <w:tc>
          <w:tcPr>
            <w:tcW w:w="2515" w:type="dxa"/>
          </w:tcPr>
          <w:p w14:paraId="100D51B1" w14:textId="77777777" w:rsidR="0035389C" w:rsidRPr="00641BDB" w:rsidRDefault="0035389C" w:rsidP="0035389C">
            <w:pPr>
              <w:rPr>
                <w:del w:id="2141" w:author="Author"/>
                <w:rFonts w:asciiTheme="minorBidi" w:hAnsiTheme="minorBidi" w:cstheme="minorBidi"/>
                <w:szCs w:val="17"/>
                <w:lang w:val="es-ES_tradnl"/>
              </w:rPr>
            </w:pPr>
            <w:del w:id="2142" w:author="Author">
              <w:r w:rsidRPr="00641BDB">
                <w:rPr>
                  <w:rFonts w:asciiTheme="minorBidi" w:hAnsiTheme="minorBidi" w:cstheme="minorBidi"/>
                  <w:szCs w:val="17"/>
                  <w:lang w:val="es-ES_tradnl"/>
                </w:rPr>
                <w:delText>AAJ, AAX, AX, AJ</w:delText>
              </w:r>
            </w:del>
          </w:p>
        </w:tc>
      </w:tr>
      <w:tr w:rsidR="00CD4BB2" w:rsidRPr="008516DD" w14:paraId="34CD058D" w14:textId="77777777" w:rsidTr="00F20B0F">
        <w:trPr>
          <w:del w:id="2143" w:author="Author"/>
        </w:trPr>
        <w:tc>
          <w:tcPr>
            <w:tcW w:w="1075" w:type="dxa"/>
          </w:tcPr>
          <w:p w14:paraId="2778851B" w14:textId="77777777" w:rsidR="00CD4BB2" w:rsidRPr="00641BDB" w:rsidRDefault="00CD4BB2" w:rsidP="00CD4BB2">
            <w:pPr>
              <w:rPr>
                <w:del w:id="2144" w:author="Author"/>
                <w:rFonts w:asciiTheme="minorBidi" w:hAnsiTheme="minorBidi" w:cstheme="minorBidi"/>
                <w:szCs w:val="17"/>
                <w:lang w:val="es-ES_tradnl"/>
              </w:rPr>
            </w:pPr>
            <w:del w:id="2145" w:author="Author">
              <w:r w:rsidRPr="00641BDB">
                <w:rPr>
                  <w:rFonts w:asciiTheme="minorBidi" w:hAnsiTheme="minorBidi" w:cstheme="minorBidi"/>
                  <w:szCs w:val="17"/>
                  <w:lang w:val="es-ES_tradnl"/>
                </w:rPr>
                <w:delText>[</w:delText>
              </w:r>
              <w:r w:rsidRPr="00641BDB">
                <w:rPr>
                  <w:rFonts w:asciiTheme="minorBidi" w:eastAsia="Times New Roman" w:hAnsiTheme="minorBidi" w:cstheme="minorBidi"/>
                  <w:szCs w:val="17"/>
                  <w:lang w:val="es-ES_tradnl"/>
                </w:rPr>
                <w:delText>RSG</w:delText>
              </w:r>
              <w:r w:rsidRPr="00641BDB">
                <w:rPr>
                  <w:rFonts w:asciiTheme="minorBidi" w:hAnsiTheme="minorBidi" w:cstheme="minorBidi"/>
                  <w:szCs w:val="17"/>
                  <w:lang w:val="es-ES_tradnl"/>
                </w:rPr>
                <w:delText>-56]</w:delText>
              </w:r>
            </w:del>
          </w:p>
        </w:tc>
        <w:tc>
          <w:tcPr>
            <w:tcW w:w="5670" w:type="dxa"/>
          </w:tcPr>
          <w:p w14:paraId="5597324D" w14:textId="77777777" w:rsidR="00CD4BB2" w:rsidRPr="00641BDB" w:rsidRDefault="00AE754B" w:rsidP="001C5D4E">
            <w:pPr>
              <w:pStyle w:val="NormalWeb"/>
              <w:spacing w:after="0" w:afterAutospacing="0"/>
              <w:jc w:val="both"/>
              <w:rPr>
                <w:del w:id="2146" w:author="Author"/>
                <w:rFonts w:asciiTheme="minorBidi" w:hAnsiTheme="minorBidi" w:cstheme="minorBidi"/>
                <w:szCs w:val="17"/>
                <w:lang w:val="es-ES_tradnl"/>
              </w:rPr>
            </w:pPr>
            <w:del w:id="2147" w:author="Author">
              <w:r w:rsidRPr="00641BDB">
                <w:rPr>
                  <w:rFonts w:asciiTheme="minorBidi" w:eastAsia="Times New Roman" w:hAnsiTheme="minorBidi" w:cstheme="minorBidi"/>
                  <w:szCs w:val="17"/>
                  <w:lang w:val="es-ES_tradnl"/>
                </w:rPr>
                <w:delText xml:space="preserve">Para que el cliente pueda limitar la longitud de la cadena de petición DEBE utilizarse el encabezado HTTP </w:delText>
              </w:r>
              <w:r w:rsidRPr="00641BDB">
                <w:rPr>
                  <w:rFonts w:ascii="Courier New" w:eastAsia="Times New Roman" w:hAnsi="Courier New" w:cs="Courier New"/>
                  <w:szCs w:val="17"/>
                  <w:lang w:val="es-ES_tradnl"/>
                </w:rPr>
                <w:delText>Max-Forwards</w:delText>
              </w:r>
              <w:r w:rsidRPr="00641BDB">
                <w:rPr>
                  <w:rFonts w:asciiTheme="minorBidi" w:eastAsia="Times New Roman" w:hAnsiTheme="minorBidi" w:cstheme="minorBidi"/>
                  <w:szCs w:val="17"/>
                  <w:lang w:val="es-ES_tradnl"/>
                </w:rPr>
                <w:delText>.</w:delText>
              </w:r>
            </w:del>
          </w:p>
        </w:tc>
        <w:tc>
          <w:tcPr>
            <w:tcW w:w="2515" w:type="dxa"/>
          </w:tcPr>
          <w:p w14:paraId="2471977B" w14:textId="77777777" w:rsidR="00CD4BB2" w:rsidRPr="00641BDB" w:rsidRDefault="00CD4BB2" w:rsidP="00CD4BB2">
            <w:pPr>
              <w:rPr>
                <w:del w:id="2148" w:author="Author"/>
                <w:rFonts w:asciiTheme="minorBidi" w:hAnsiTheme="minorBidi" w:cstheme="minorBidi"/>
                <w:szCs w:val="17"/>
                <w:lang w:val="es-ES_tradnl"/>
              </w:rPr>
            </w:pPr>
            <w:del w:id="2149" w:author="Author">
              <w:r w:rsidRPr="00641BDB">
                <w:rPr>
                  <w:rFonts w:asciiTheme="minorBidi" w:hAnsiTheme="minorBidi" w:cstheme="minorBidi"/>
                  <w:szCs w:val="17"/>
                  <w:lang w:val="es-ES_tradnl"/>
                </w:rPr>
                <w:delText>AAJ, AAX, AX, AJ</w:delText>
              </w:r>
            </w:del>
          </w:p>
        </w:tc>
      </w:tr>
      <w:tr w:rsidR="00C23ADF" w:rsidRPr="008516DD" w14:paraId="2D88B580" w14:textId="77777777" w:rsidTr="00F20B0F">
        <w:trPr>
          <w:del w:id="2150" w:author="Author"/>
        </w:trPr>
        <w:tc>
          <w:tcPr>
            <w:tcW w:w="1075" w:type="dxa"/>
          </w:tcPr>
          <w:p w14:paraId="385AD115" w14:textId="77777777" w:rsidR="00C23ADF" w:rsidRPr="00641BDB" w:rsidRDefault="00C23ADF" w:rsidP="009B4086">
            <w:pPr>
              <w:rPr>
                <w:del w:id="2151" w:author="Author"/>
                <w:rFonts w:asciiTheme="minorBidi" w:hAnsiTheme="minorBidi" w:cstheme="minorBidi"/>
                <w:szCs w:val="17"/>
                <w:lang w:val="es-ES_tradnl"/>
              </w:rPr>
            </w:pPr>
            <w:del w:id="2152" w:author="Author">
              <w:r w:rsidRPr="00641BDB">
                <w:rPr>
                  <w:rFonts w:asciiTheme="minorBidi" w:hAnsiTheme="minorBidi" w:cstheme="minorBidi"/>
                  <w:szCs w:val="17"/>
                  <w:lang w:val="es-ES_tradnl"/>
                </w:rPr>
                <w:delText>[</w:delText>
              </w:r>
              <w:r w:rsidRPr="00641BDB">
                <w:rPr>
                  <w:rFonts w:asciiTheme="minorBidi" w:eastAsia="Times New Roman" w:hAnsiTheme="minorBidi" w:cstheme="minorBidi"/>
                  <w:szCs w:val="17"/>
                  <w:lang w:val="es-ES_tradnl"/>
                </w:rPr>
                <w:delText>RSG</w:delText>
              </w:r>
              <w:r w:rsidRPr="00641BDB">
                <w:rPr>
                  <w:rFonts w:asciiTheme="minorBidi" w:hAnsiTheme="minorBidi" w:cstheme="minorBidi"/>
                  <w:szCs w:val="17"/>
                  <w:lang w:val="es-ES_tradnl"/>
                </w:rPr>
                <w:delText>-5</w:delText>
              </w:r>
              <w:r w:rsidR="00A4485B" w:rsidRPr="00641BDB">
                <w:rPr>
                  <w:rFonts w:asciiTheme="minorBidi" w:hAnsiTheme="minorBidi" w:cstheme="minorBidi"/>
                  <w:szCs w:val="17"/>
                  <w:lang w:val="es-ES_tradnl"/>
                </w:rPr>
                <w:delText>7</w:delText>
              </w:r>
              <w:r w:rsidRPr="00641BDB">
                <w:rPr>
                  <w:rFonts w:asciiTheme="minorBidi" w:hAnsiTheme="minorBidi" w:cstheme="minorBidi"/>
                  <w:szCs w:val="17"/>
                  <w:lang w:val="es-ES_tradnl"/>
                </w:rPr>
                <w:delText>]</w:delText>
              </w:r>
            </w:del>
          </w:p>
        </w:tc>
        <w:tc>
          <w:tcPr>
            <w:tcW w:w="5670" w:type="dxa"/>
          </w:tcPr>
          <w:p w14:paraId="0F13EAD3" w14:textId="77777777" w:rsidR="00C23ADF" w:rsidRPr="00641BDB" w:rsidRDefault="00CC4BA1" w:rsidP="001C5D4E">
            <w:pPr>
              <w:pStyle w:val="NormalWeb"/>
              <w:spacing w:after="0" w:afterAutospacing="0"/>
              <w:jc w:val="both"/>
              <w:rPr>
                <w:del w:id="2153" w:author="Author"/>
                <w:rFonts w:asciiTheme="minorBidi" w:eastAsia="Times New Roman" w:hAnsiTheme="minorBidi" w:cstheme="minorBidi"/>
                <w:szCs w:val="17"/>
                <w:lang w:val="es-ES_tradnl"/>
              </w:rPr>
            </w:pPr>
            <w:del w:id="2154" w:author="Author">
              <w:r w:rsidRPr="00641BDB">
                <w:rPr>
                  <w:rFonts w:asciiTheme="minorBidi" w:eastAsia="Times New Roman" w:hAnsiTheme="minorBidi" w:cstheme="minorBidi"/>
                  <w:szCs w:val="17"/>
                  <w:lang w:val="es-ES_tradnl"/>
                </w:rPr>
                <w:delText xml:space="preserve">Si la petición es válida, la respuesta DEBERÍA contener el mensaje completo de la petición en el cuerpo de la respuesta, con </w:delText>
              </w:r>
              <w:r w:rsidRPr="00641BDB">
                <w:rPr>
                  <w:rFonts w:ascii="Courier New" w:eastAsia="Times New Roman" w:hAnsi="Courier New" w:cs="Courier New"/>
                  <w:szCs w:val="17"/>
                  <w:lang w:val="es-ES_tradnl"/>
                </w:rPr>
                <w:delText>message/http</w:delText>
              </w:r>
              <w:r w:rsidRPr="00641BDB">
                <w:rPr>
                  <w:rFonts w:asciiTheme="minorBidi" w:eastAsia="Times New Roman" w:hAnsiTheme="minorBidi" w:cstheme="minorBidi"/>
                  <w:szCs w:val="17"/>
                  <w:lang w:val="es-ES_tradnl"/>
                </w:rPr>
                <w:delText xml:space="preserve"> como </w:delText>
              </w:r>
              <w:r w:rsidRPr="00641BDB">
                <w:rPr>
                  <w:rFonts w:ascii="Courier New" w:eastAsia="Times New Roman" w:hAnsi="Courier New" w:cs="Courier New"/>
                  <w:szCs w:val="17"/>
                  <w:lang w:val="es-ES_tradnl"/>
                </w:rPr>
                <w:delText>Content-Type</w:delText>
              </w:r>
              <w:r w:rsidRPr="00641BDB">
                <w:rPr>
                  <w:rFonts w:asciiTheme="minorBidi" w:eastAsia="Times New Roman" w:hAnsiTheme="minorBidi" w:cstheme="minorBidi"/>
                  <w:szCs w:val="17"/>
                  <w:lang w:val="es-ES_tradnl"/>
                </w:rPr>
                <w:delText>.</w:delText>
              </w:r>
            </w:del>
          </w:p>
        </w:tc>
        <w:tc>
          <w:tcPr>
            <w:tcW w:w="2515" w:type="dxa"/>
          </w:tcPr>
          <w:p w14:paraId="0A244C1D" w14:textId="77777777" w:rsidR="00C23ADF" w:rsidRPr="00641BDB" w:rsidRDefault="00C23ADF" w:rsidP="009B4086">
            <w:pPr>
              <w:rPr>
                <w:del w:id="2155" w:author="Author"/>
                <w:rFonts w:asciiTheme="minorBidi" w:hAnsiTheme="minorBidi" w:cstheme="minorBidi"/>
                <w:szCs w:val="17"/>
                <w:lang w:val="es-ES_tradnl"/>
              </w:rPr>
            </w:pPr>
            <w:del w:id="2156" w:author="Author">
              <w:r w:rsidRPr="00641BDB">
                <w:rPr>
                  <w:rFonts w:asciiTheme="minorBidi" w:hAnsiTheme="minorBidi" w:cstheme="minorBidi"/>
                  <w:szCs w:val="17"/>
                  <w:lang w:val="es-ES_tradnl"/>
                </w:rPr>
                <w:delText>AAJ, AAX</w:delText>
              </w:r>
            </w:del>
          </w:p>
        </w:tc>
      </w:tr>
      <w:tr w:rsidR="00C97839" w:rsidRPr="008516DD" w14:paraId="3B78FC83" w14:textId="77777777" w:rsidTr="00F20B0F">
        <w:trPr>
          <w:del w:id="2157" w:author="Author"/>
        </w:trPr>
        <w:tc>
          <w:tcPr>
            <w:tcW w:w="1075" w:type="dxa"/>
          </w:tcPr>
          <w:p w14:paraId="70A7B57B" w14:textId="77777777" w:rsidR="00C97839" w:rsidRPr="00641BDB" w:rsidRDefault="00C97839" w:rsidP="00C97839">
            <w:pPr>
              <w:rPr>
                <w:del w:id="2158" w:author="Author"/>
                <w:rFonts w:asciiTheme="minorBidi" w:hAnsiTheme="minorBidi" w:cstheme="minorBidi"/>
                <w:szCs w:val="17"/>
                <w:lang w:val="es-ES_tradnl"/>
              </w:rPr>
            </w:pPr>
            <w:del w:id="2159" w:author="Author">
              <w:r w:rsidRPr="00641BDB">
                <w:rPr>
                  <w:rFonts w:asciiTheme="minorBidi" w:hAnsiTheme="minorBidi" w:cstheme="minorBidi"/>
                  <w:szCs w:val="17"/>
                  <w:lang w:val="es-ES_tradnl"/>
                </w:rPr>
                <w:delText>[</w:delText>
              </w:r>
              <w:r w:rsidRPr="00641BDB">
                <w:rPr>
                  <w:rFonts w:asciiTheme="minorBidi" w:eastAsia="Times New Roman" w:hAnsiTheme="minorBidi" w:cstheme="minorBidi"/>
                  <w:szCs w:val="17"/>
                  <w:lang w:val="es-ES_tradnl"/>
                </w:rPr>
                <w:delText>RSG</w:delText>
              </w:r>
              <w:r w:rsidRPr="00641BDB">
                <w:rPr>
                  <w:rFonts w:asciiTheme="minorBidi" w:hAnsiTheme="minorBidi" w:cstheme="minorBidi"/>
                  <w:szCs w:val="17"/>
                  <w:lang w:val="es-ES_tradnl"/>
                </w:rPr>
                <w:delText>-58]</w:delText>
              </w:r>
            </w:del>
          </w:p>
        </w:tc>
        <w:tc>
          <w:tcPr>
            <w:tcW w:w="5670" w:type="dxa"/>
          </w:tcPr>
          <w:p w14:paraId="6CEA228C" w14:textId="77777777" w:rsidR="00C97839" w:rsidRPr="00641BDB" w:rsidRDefault="00C97839" w:rsidP="001C5D4E">
            <w:pPr>
              <w:pStyle w:val="NormalWeb"/>
              <w:spacing w:after="0" w:afterAutospacing="0"/>
              <w:jc w:val="both"/>
              <w:rPr>
                <w:del w:id="2160" w:author="Author"/>
                <w:rFonts w:asciiTheme="minorBidi" w:hAnsiTheme="minorBidi" w:cstheme="minorBidi"/>
                <w:szCs w:val="17"/>
                <w:lang w:val="es-ES_tradnl"/>
              </w:rPr>
            </w:pPr>
            <w:del w:id="2161" w:author="Author">
              <w:r w:rsidRPr="00641BDB">
                <w:rPr>
                  <w:rFonts w:asciiTheme="minorBidi" w:eastAsia="Times New Roman" w:hAnsiTheme="minorBidi" w:cstheme="minorBidi"/>
                  <w:szCs w:val="17"/>
                  <w:lang w:val="es-ES_tradnl"/>
                </w:rPr>
                <w:delText xml:space="preserve">Las respuestas a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NO DEBEN ser almacenadas en caché.</w:delText>
              </w:r>
            </w:del>
          </w:p>
        </w:tc>
        <w:tc>
          <w:tcPr>
            <w:tcW w:w="2515" w:type="dxa"/>
          </w:tcPr>
          <w:p w14:paraId="6D3C403B" w14:textId="77777777" w:rsidR="00C97839" w:rsidRPr="00641BDB" w:rsidRDefault="00C97839" w:rsidP="00C97839">
            <w:pPr>
              <w:rPr>
                <w:del w:id="2162" w:author="Author"/>
                <w:rFonts w:asciiTheme="minorBidi" w:hAnsiTheme="minorBidi" w:cstheme="minorBidi"/>
                <w:szCs w:val="17"/>
                <w:lang w:val="es-ES_tradnl"/>
              </w:rPr>
            </w:pPr>
            <w:del w:id="2163" w:author="Author">
              <w:r w:rsidRPr="00641BDB">
                <w:rPr>
                  <w:rFonts w:asciiTheme="minorBidi" w:hAnsiTheme="minorBidi" w:cstheme="minorBidi"/>
                  <w:szCs w:val="17"/>
                  <w:lang w:val="es-ES_tradnl"/>
                </w:rPr>
                <w:delText>AAJ, AAX, AX, AJ</w:delText>
              </w:r>
            </w:del>
          </w:p>
        </w:tc>
      </w:tr>
      <w:tr w:rsidR="00C23ADF" w:rsidRPr="008516DD" w14:paraId="186EF467" w14:textId="77777777" w:rsidTr="00F20B0F">
        <w:trPr>
          <w:del w:id="2164" w:author="Author"/>
        </w:trPr>
        <w:tc>
          <w:tcPr>
            <w:tcW w:w="1075" w:type="dxa"/>
          </w:tcPr>
          <w:p w14:paraId="2B7C08C7" w14:textId="77777777" w:rsidR="00C23ADF" w:rsidRPr="00641BDB" w:rsidRDefault="00C23ADF" w:rsidP="009B4086">
            <w:pPr>
              <w:rPr>
                <w:del w:id="2165" w:author="Author"/>
                <w:rFonts w:asciiTheme="minorBidi" w:hAnsiTheme="minorBidi" w:cstheme="minorBidi"/>
                <w:szCs w:val="17"/>
                <w:lang w:val="es-ES_tradnl"/>
              </w:rPr>
            </w:pPr>
            <w:del w:id="2166" w:author="Author">
              <w:r w:rsidRPr="00641BDB">
                <w:rPr>
                  <w:rFonts w:asciiTheme="minorBidi" w:hAnsiTheme="minorBidi" w:cstheme="minorBidi"/>
                  <w:szCs w:val="17"/>
                  <w:lang w:val="es-ES_tradnl"/>
                </w:rPr>
                <w:delText>[</w:delText>
              </w:r>
              <w:r w:rsidRPr="00641BDB">
                <w:rPr>
                  <w:rFonts w:asciiTheme="minorBidi" w:eastAsia="Times New Roman" w:hAnsiTheme="minorBidi" w:cstheme="minorBidi"/>
                  <w:szCs w:val="17"/>
                  <w:lang w:val="es-ES_tradnl"/>
                </w:rPr>
                <w:delText>RSG</w:delText>
              </w:r>
              <w:r w:rsidRPr="00641BDB">
                <w:rPr>
                  <w:rFonts w:asciiTheme="minorBidi" w:hAnsiTheme="minorBidi" w:cstheme="minorBidi"/>
                  <w:szCs w:val="17"/>
                  <w:lang w:val="es-ES_tradnl"/>
                </w:rPr>
                <w:delText>-</w:delText>
              </w:r>
              <w:r w:rsidR="00A4485B" w:rsidRPr="00641BDB">
                <w:rPr>
                  <w:rFonts w:asciiTheme="minorBidi" w:hAnsiTheme="minorBidi" w:cstheme="minorBidi"/>
                  <w:szCs w:val="17"/>
                  <w:lang w:val="es-ES_tradnl"/>
                </w:rPr>
                <w:delText>59</w:delText>
              </w:r>
              <w:r w:rsidRPr="00641BDB">
                <w:rPr>
                  <w:rFonts w:asciiTheme="minorBidi" w:hAnsiTheme="minorBidi" w:cstheme="minorBidi"/>
                  <w:szCs w:val="17"/>
                  <w:lang w:val="es-ES_tradnl"/>
                </w:rPr>
                <w:delText>]</w:delText>
              </w:r>
            </w:del>
          </w:p>
        </w:tc>
        <w:tc>
          <w:tcPr>
            <w:tcW w:w="5670" w:type="dxa"/>
          </w:tcPr>
          <w:p w14:paraId="5069964E" w14:textId="77777777" w:rsidR="00C23ADF" w:rsidRPr="00641BDB" w:rsidRDefault="0068124D" w:rsidP="001C5D4E">
            <w:pPr>
              <w:pStyle w:val="NormalWeb"/>
              <w:spacing w:after="0" w:afterAutospacing="0"/>
              <w:jc w:val="both"/>
              <w:rPr>
                <w:del w:id="2167" w:author="Author"/>
                <w:rFonts w:asciiTheme="minorBidi" w:eastAsia="Times New Roman" w:hAnsiTheme="minorBidi" w:cstheme="minorBidi"/>
                <w:szCs w:val="17"/>
                <w:lang w:val="es-ES_tradnl"/>
              </w:rPr>
            </w:pPr>
            <w:del w:id="2168" w:author="Author">
              <w:r w:rsidRPr="00641BDB">
                <w:rPr>
                  <w:rFonts w:asciiTheme="minorBidi" w:eastAsia="Times New Roman" w:hAnsiTheme="minorBidi" w:cstheme="minorBidi"/>
                  <w:szCs w:val="17"/>
                  <w:lang w:val="es-ES_tradnl"/>
                </w:rPr>
                <w:delText xml:space="preserve">DEBERÍA devolverse a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el código de estado </w:delText>
              </w:r>
              <w:r w:rsidRPr="00641BDB">
                <w:rPr>
                  <w:rFonts w:ascii="Courier New" w:eastAsia="Times New Roman" w:hAnsi="Courier New" w:cs="Courier New"/>
                  <w:szCs w:val="17"/>
                  <w:lang w:val="es-ES_tradnl"/>
                </w:rPr>
                <w:delText>200 OK</w:delText>
              </w:r>
              <w:r w:rsidRPr="00641BDB">
                <w:rPr>
                  <w:rFonts w:asciiTheme="minorBidi" w:eastAsia="Times New Roman" w:hAnsiTheme="minorBidi" w:cstheme="minorBidi"/>
                  <w:szCs w:val="17"/>
                  <w:lang w:val="es-ES_tradnl"/>
                </w:rPr>
                <w:delText>.</w:delText>
              </w:r>
            </w:del>
          </w:p>
        </w:tc>
        <w:tc>
          <w:tcPr>
            <w:tcW w:w="2515" w:type="dxa"/>
          </w:tcPr>
          <w:p w14:paraId="7DB80A45" w14:textId="77777777" w:rsidR="00C23ADF" w:rsidRPr="00641BDB" w:rsidRDefault="00C23ADF" w:rsidP="009B4086">
            <w:pPr>
              <w:rPr>
                <w:del w:id="2169" w:author="Author"/>
                <w:rFonts w:asciiTheme="minorBidi" w:hAnsiTheme="minorBidi" w:cstheme="minorBidi"/>
                <w:szCs w:val="17"/>
                <w:lang w:val="es-ES_tradnl"/>
              </w:rPr>
            </w:pPr>
            <w:del w:id="2170" w:author="Author">
              <w:r w:rsidRPr="00641BDB">
                <w:rPr>
                  <w:rFonts w:asciiTheme="minorBidi" w:hAnsiTheme="minorBidi" w:cstheme="minorBidi"/>
                  <w:szCs w:val="17"/>
                  <w:lang w:val="es-ES_tradnl"/>
                </w:rPr>
                <w:delText>AAJ, AAX</w:delText>
              </w:r>
            </w:del>
          </w:p>
        </w:tc>
      </w:tr>
      <w:tr w:rsidR="004F1ABA" w:rsidRPr="008516DD" w14:paraId="54204431" w14:textId="77777777" w:rsidTr="00F20B0F">
        <w:trPr>
          <w:del w:id="2171" w:author="Author"/>
        </w:trPr>
        <w:tc>
          <w:tcPr>
            <w:tcW w:w="1075" w:type="dxa"/>
          </w:tcPr>
          <w:p w14:paraId="73A2C64B" w14:textId="77777777" w:rsidR="004F1ABA" w:rsidRPr="00641BDB" w:rsidRDefault="004F1ABA" w:rsidP="004F1ABA">
            <w:pPr>
              <w:rPr>
                <w:del w:id="2172" w:author="Author"/>
                <w:rFonts w:asciiTheme="minorBidi" w:hAnsiTheme="minorBidi" w:cstheme="minorBidi"/>
                <w:szCs w:val="17"/>
                <w:lang w:val="es-ES_tradnl"/>
              </w:rPr>
            </w:pPr>
            <w:del w:id="2173" w:author="Author">
              <w:r w:rsidRPr="00641BDB">
                <w:rPr>
                  <w:rFonts w:asciiTheme="minorBidi" w:eastAsia="Times New Roman" w:hAnsiTheme="minorBidi" w:cstheme="minorBidi"/>
                  <w:szCs w:val="17"/>
                  <w:lang w:val="es-ES_tradnl"/>
                </w:rPr>
                <w:delText>[RSG-60]</w:delText>
              </w:r>
            </w:del>
          </w:p>
        </w:tc>
        <w:tc>
          <w:tcPr>
            <w:tcW w:w="5670" w:type="dxa"/>
          </w:tcPr>
          <w:p w14:paraId="469E11E6" w14:textId="77777777" w:rsidR="004F1ABA" w:rsidRPr="00641BDB" w:rsidRDefault="004F1ABA" w:rsidP="001C5D4E">
            <w:pPr>
              <w:pStyle w:val="NormalWeb"/>
              <w:spacing w:after="0" w:afterAutospacing="0"/>
              <w:jc w:val="both"/>
              <w:rPr>
                <w:del w:id="2174" w:author="Author"/>
                <w:rFonts w:asciiTheme="minorBidi" w:eastAsia="Times New Roman" w:hAnsiTheme="minorBidi" w:cstheme="minorBidi"/>
                <w:szCs w:val="17"/>
                <w:lang w:val="es-ES_tradnl"/>
              </w:rPr>
            </w:pPr>
            <w:del w:id="2175"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OPTIONS</w:delText>
              </w:r>
              <w:r w:rsidRPr="00641BDB">
                <w:rPr>
                  <w:rFonts w:asciiTheme="minorBidi" w:eastAsia="Times New Roman" w:hAnsiTheme="minorBidi" w:cstheme="minorBidi"/>
                  <w:szCs w:val="17"/>
                  <w:lang w:val="es-ES_tradnl"/>
                </w:rPr>
                <w:delText xml:space="preserve"> DEBEN ser idempotentes.</w:delText>
              </w:r>
            </w:del>
          </w:p>
        </w:tc>
        <w:tc>
          <w:tcPr>
            <w:tcW w:w="2515" w:type="dxa"/>
          </w:tcPr>
          <w:p w14:paraId="392178B3" w14:textId="77777777" w:rsidR="004F1ABA" w:rsidRPr="00641BDB" w:rsidRDefault="004F1ABA" w:rsidP="004F1ABA">
            <w:pPr>
              <w:rPr>
                <w:del w:id="2176" w:author="Author"/>
                <w:rFonts w:asciiTheme="minorBidi" w:hAnsiTheme="minorBidi" w:cstheme="minorBidi"/>
                <w:szCs w:val="17"/>
                <w:lang w:val="es-ES_tradnl"/>
              </w:rPr>
            </w:pPr>
            <w:del w:id="2177" w:author="Author">
              <w:r w:rsidRPr="00641BDB">
                <w:rPr>
                  <w:rFonts w:asciiTheme="minorBidi" w:hAnsiTheme="minorBidi" w:cstheme="minorBidi"/>
                  <w:szCs w:val="17"/>
                  <w:lang w:val="es-ES_tradnl"/>
                </w:rPr>
                <w:delText>AAJ, AAX, AX, AJ</w:delText>
              </w:r>
            </w:del>
          </w:p>
        </w:tc>
      </w:tr>
      <w:tr w:rsidR="00C23ADF" w:rsidRPr="008516DD" w14:paraId="697A479E" w14:textId="77777777" w:rsidTr="00F20B0F">
        <w:trPr>
          <w:del w:id="2178" w:author="Author"/>
        </w:trPr>
        <w:tc>
          <w:tcPr>
            <w:tcW w:w="1075" w:type="dxa"/>
          </w:tcPr>
          <w:p w14:paraId="74E4EB7B" w14:textId="77777777" w:rsidR="00C23ADF" w:rsidRPr="00641BDB" w:rsidRDefault="00C23ADF" w:rsidP="009B4086">
            <w:pPr>
              <w:rPr>
                <w:del w:id="2179" w:author="Author"/>
                <w:rFonts w:asciiTheme="minorBidi" w:hAnsiTheme="minorBidi" w:cstheme="minorBidi"/>
                <w:szCs w:val="17"/>
                <w:lang w:val="es-ES_tradnl"/>
              </w:rPr>
            </w:pPr>
            <w:del w:id="2180" w:author="Author">
              <w:r w:rsidRPr="00641BDB">
                <w:rPr>
                  <w:rFonts w:asciiTheme="minorBidi" w:hAnsiTheme="minorBidi" w:cstheme="minorBidi"/>
                  <w:szCs w:val="17"/>
                  <w:lang w:val="es-ES_tradnl"/>
                </w:rPr>
                <w:delText>[RSG-6</w:delText>
              </w:r>
              <w:r w:rsidR="00A4485B" w:rsidRPr="00641BDB">
                <w:rPr>
                  <w:rFonts w:asciiTheme="minorBidi" w:hAnsiTheme="minorBidi" w:cstheme="minorBidi"/>
                  <w:szCs w:val="17"/>
                  <w:lang w:val="es-ES_tradnl"/>
                </w:rPr>
                <w:delText>1</w:delText>
              </w:r>
              <w:r w:rsidRPr="00641BDB">
                <w:rPr>
                  <w:rFonts w:asciiTheme="minorBidi" w:hAnsiTheme="minorBidi" w:cstheme="minorBidi"/>
                  <w:szCs w:val="17"/>
                  <w:lang w:val="es-ES_tradnl"/>
                </w:rPr>
                <w:delText>]</w:delText>
              </w:r>
            </w:del>
          </w:p>
        </w:tc>
        <w:tc>
          <w:tcPr>
            <w:tcW w:w="5670" w:type="dxa"/>
          </w:tcPr>
          <w:p w14:paraId="0D2ACC2A" w14:textId="77777777" w:rsidR="00C23ADF" w:rsidRPr="00641BDB" w:rsidRDefault="00792F26" w:rsidP="001C5D4E">
            <w:pPr>
              <w:pStyle w:val="NormalWeb"/>
              <w:spacing w:after="0" w:afterAutospacing="0"/>
              <w:jc w:val="both"/>
              <w:rPr>
                <w:del w:id="2181" w:author="Author"/>
                <w:rFonts w:asciiTheme="minorBidi" w:eastAsia="Times New Roman" w:hAnsiTheme="minorBidi" w:cstheme="minorBidi"/>
                <w:szCs w:val="17"/>
                <w:lang w:val="es-ES_tradnl"/>
              </w:rPr>
            </w:pPr>
            <w:del w:id="2182" w:author="Author">
              <w:r w:rsidRPr="00641BDB">
                <w:rPr>
                  <w:rFonts w:asciiTheme="minorBidi" w:eastAsia="Times New Roman" w:hAnsiTheme="minorBidi" w:cstheme="minorBidi"/>
                  <w:szCs w:val="17"/>
                  <w:lang w:val="es-ES_tradnl"/>
                </w:rPr>
                <w:delText>NO DEBERÍAN utilizarse encabezados HTTP personalizados que empiecen con el prefijo "</w:delText>
              </w:r>
              <w:r w:rsidRPr="00641BDB">
                <w:rPr>
                  <w:rFonts w:ascii="Courier New" w:eastAsia="Times New Roman" w:hAnsi="Courier New" w:cs="Courier New"/>
                  <w:szCs w:val="17"/>
                  <w:lang w:val="es-ES_tradnl"/>
                </w:rPr>
                <w:delText>X-</w:delText>
              </w:r>
              <w:r w:rsidRPr="00641BDB">
                <w:rPr>
                  <w:rFonts w:asciiTheme="minorBidi" w:eastAsia="Times New Roman" w:hAnsiTheme="minorBidi" w:cstheme="minorBidi"/>
                  <w:szCs w:val="17"/>
                  <w:lang w:val="es-ES_tradnl"/>
                </w:rPr>
                <w:delText>".</w:delText>
              </w:r>
            </w:del>
          </w:p>
        </w:tc>
        <w:tc>
          <w:tcPr>
            <w:tcW w:w="2515" w:type="dxa"/>
          </w:tcPr>
          <w:p w14:paraId="3DE7321D" w14:textId="77777777" w:rsidR="00C23ADF" w:rsidRPr="00641BDB" w:rsidRDefault="00C23ADF" w:rsidP="009B4086">
            <w:pPr>
              <w:rPr>
                <w:del w:id="2183" w:author="Author"/>
                <w:rFonts w:asciiTheme="minorBidi" w:hAnsiTheme="minorBidi" w:cstheme="minorBidi"/>
                <w:szCs w:val="17"/>
                <w:lang w:val="es-ES_tradnl"/>
              </w:rPr>
            </w:pPr>
            <w:del w:id="2184" w:author="Author">
              <w:r w:rsidRPr="00641BDB">
                <w:rPr>
                  <w:rFonts w:asciiTheme="minorBidi" w:hAnsiTheme="minorBidi" w:cstheme="minorBidi"/>
                  <w:szCs w:val="17"/>
                  <w:lang w:val="es-ES_tradnl"/>
                </w:rPr>
                <w:delText>AAJ, AAX</w:delText>
              </w:r>
            </w:del>
          </w:p>
        </w:tc>
      </w:tr>
      <w:tr w:rsidR="00C23ADF" w:rsidRPr="008516DD" w14:paraId="085B4FF1" w14:textId="77777777" w:rsidTr="00F20B0F">
        <w:trPr>
          <w:del w:id="2185" w:author="Author"/>
        </w:trPr>
        <w:tc>
          <w:tcPr>
            <w:tcW w:w="1075" w:type="dxa"/>
          </w:tcPr>
          <w:p w14:paraId="131A6460" w14:textId="77777777" w:rsidR="00C23ADF" w:rsidRPr="00641BDB" w:rsidRDefault="00C23ADF" w:rsidP="009B4086">
            <w:pPr>
              <w:rPr>
                <w:del w:id="2186" w:author="Author"/>
                <w:rFonts w:asciiTheme="minorBidi" w:hAnsiTheme="minorBidi" w:cstheme="minorBidi"/>
                <w:szCs w:val="17"/>
                <w:lang w:val="es-ES_tradnl"/>
              </w:rPr>
            </w:pPr>
            <w:del w:id="2187" w:author="Author">
              <w:r w:rsidRPr="00641BDB">
                <w:rPr>
                  <w:rFonts w:asciiTheme="minorBidi" w:eastAsia="Times New Roman" w:hAnsiTheme="minorBidi" w:cstheme="minorBidi"/>
                  <w:szCs w:val="17"/>
                  <w:lang w:val="es-ES_tradnl"/>
                </w:rPr>
                <w:delText>[RSG-6</w:delText>
              </w:r>
              <w:r w:rsidR="00A4485B"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5670" w:type="dxa"/>
          </w:tcPr>
          <w:p w14:paraId="76896088" w14:textId="77777777" w:rsidR="00C23ADF" w:rsidRPr="00641BDB" w:rsidRDefault="00A61C58" w:rsidP="00A61C58">
            <w:pPr>
              <w:pStyle w:val="NormalWeb"/>
              <w:spacing w:after="0" w:afterAutospacing="0"/>
              <w:jc w:val="both"/>
              <w:rPr>
                <w:del w:id="2188" w:author="Author"/>
                <w:rFonts w:asciiTheme="minorBidi" w:eastAsia="Times New Roman" w:hAnsiTheme="minorBidi" w:cstheme="minorBidi"/>
                <w:szCs w:val="17"/>
                <w:lang w:val="es-ES_tradnl"/>
              </w:rPr>
            </w:pPr>
            <w:del w:id="2189" w:author="Author">
              <w:r w:rsidRPr="00641BDB">
                <w:rPr>
                  <w:rFonts w:asciiTheme="minorBidi" w:eastAsia="Times New Roman" w:hAnsiTheme="minorBidi" w:cstheme="minorBidi"/>
                  <w:szCs w:val="17"/>
                  <w:lang w:val="es-ES_tradnl"/>
                </w:rPr>
                <w:delText>NO DEBERÍAN utilizarse encabezados HTTP personalizados para modificar un método HTTP a menos que sea para resolver una limitación técnica (véase, por ejemplo, [RSG-39]).</w:delText>
              </w:r>
            </w:del>
          </w:p>
        </w:tc>
        <w:tc>
          <w:tcPr>
            <w:tcW w:w="2515" w:type="dxa"/>
          </w:tcPr>
          <w:p w14:paraId="0F494150" w14:textId="77777777" w:rsidR="00C23ADF" w:rsidRPr="00641BDB" w:rsidRDefault="00C23ADF" w:rsidP="009B4086">
            <w:pPr>
              <w:rPr>
                <w:del w:id="2190" w:author="Author"/>
                <w:rFonts w:asciiTheme="minorBidi" w:hAnsiTheme="minorBidi" w:cstheme="minorBidi"/>
                <w:szCs w:val="17"/>
                <w:lang w:val="es-ES_tradnl"/>
              </w:rPr>
            </w:pPr>
            <w:del w:id="2191" w:author="Author">
              <w:r w:rsidRPr="00641BDB">
                <w:rPr>
                  <w:rFonts w:asciiTheme="minorBidi" w:hAnsiTheme="minorBidi" w:cstheme="minorBidi"/>
                  <w:szCs w:val="17"/>
                  <w:lang w:val="es-ES_tradnl"/>
                </w:rPr>
                <w:delText>AAJ, AAX</w:delText>
              </w:r>
            </w:del>
          </w:p>
        </w:tc>
      </w:tr>
      <w:tr w:rsidR="00C23ADF" w:rsidRPr="008516DD" w14:paraId="696C0E2B" w14:textId="77777777" w:rsidTr="00F20B0F">
        <w:trPr>
          <w:del w:id="2192" w:author="Author"/>
        </w:trPr>
        <w:tc>
          <w:tcPr>
            <w:tcW w:w="1075" w:type="dxa"/>
          </w:tcPr>
          <w:p w14:paraId="321674AB" w14:textId="77777777" w:rsidR="00C23ADF" w:rsidRPr="00641BDB" w:rsidRDefault="00C23ADF" w:rsidP="009B4086">
            <w:pPr>
              <w:rPr>
                <w:del w:id="2193" w:author="Author"/>
                <w:rFonts w:asciiTheme="minorBidi" w:hAnsiTheme="minorBidi" w:cstheme="minorBidi"/>
                <w:szCs w:val="17"/>
                <w:lang w:val="es-ES_tradnl"/>
              </w:rPr>
            </w:pPr>
            <w:del w:id="2194" w:author="Author">
              <w:r w:rsidRPr="00641BDB">
                <w:rPr>
                  <w:rFonts w:asciiTheme="minorBidi" w:eastAsia="Times New Roman" w:hAnsiTheme="minorBidi" w:cstheme="minorBidi"/>
                  <w:szCs w:val="17"/>
                  <w:lang w:val="es-ES_tradnl"/>
                </w:rPr>
                <w:delText>[RSG-6</w:delText>
              </w:r>
              <w:r w:rsidR="00A4485B"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5670" w:type="dxa"/>
          </w:tcPr>
          <w:p w14:paraId="22868CBB" w14:textId="77777777" w:rsidR="00C23ADF" w:rsidRPr="00641BDB" w:rsidRDefault="009266F3" w:rsidP="001C5D4E">
            <w:pPr>
              <w:spacing w:before="100" w:beforeAutospacing="1"/>
              <w:jc w:val="both"/>
              <w:rPr>
                <w:del w:id="2195" w:author="Author"/>
                <w:rFonts w:asciiTheme="minorBidi" w:eastAsia="Times New Roman" w:hAnsiTheme="minorBidi" w:cstheme="minorBidi"/>
                <w:szCs w:val="17"/>
                <w:lang w:val="es-ES_tradnl"/>
              </w:rPr>
            </w:pPr>
            <w:del w:id="2196" w:author="Author">
              <w:r w:rsidRPr="00641BDB">
                <w:rPr>
                  <w:rFonts w:asciiTheme="minorBidi" w:eastAsia="Times New Roman" w:hAnsiTheme="minorBidi" w:cstheme="minorBidi"/>
                  <w:szCs w:val="17"/>
                  <w:lang w:val="es-ES_tradnl"/>
                </w:rPr>
                <w:delText>Los encabezados HTTP personalizados tendrán el formato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&lt;organization&gt;-&lt;header name&gt;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 los nombres de</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&lt;organization&gt;</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&lt;header&gt;</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 xml:space="preserve">DEBERÍAN seguir la convención </w:delText>
              </w:r>
              <w:r w:rsidRPr="00641BDB">
                <w:rPr>
                  <w:rFonts w:asciiTheme="minorBidi" w:eastAsia="Times New Roman" w:hAnsiTheme="minorBidi" w:cstheme="minorBidi"/>
                  <w:i/>
                  <w:iCs/>
                  <w:szCs w:val="17"/>
                  <w:lang w:val="es-ES_tradnl"/>
                </w:rPr>
                <w:delText>kebab case</w:delText>
              </w:r>
              <w:r w:rsidRPr="00641BDB">
                <w:rPr>
                  <w:rFonts w:asciiTheme="minorBidi" w:eastAsia="Times New Roman" w:hAnsiTheme="minorBidi" w:cstheme="minorBidi"/>
                  <w:szCs w:val="17"/>
                  <w:lang w:val="es-ES_tradnl"/>
                </w:rPr>
                <w:delText>.</w:delText>
              </w:r>
            </w:del>
          </w:p>
        </w:tc>
        <w:tc>
          <w:tcPr>
            <w:tcW w:w="2515" w:type="dxa"/>
          </w:tcPr>
          <w:p w14:paraId="1ED195C9" w14:textId="77777777" w:rsidR="00C23ADF" w:rsidRPr="00641BDB" w:rsidRDefault="00C23ADF" w:rsidP="009B4086">
            <w:pPr>
              <w:rPr>
                <w:del w:id="2197" w:author="Author"/>
                <w:rFonts w:asciiTheme="minorBidi" w:hAnsiTheme="minorBidi" w:cstheme="minorBidi"/>
                <w:szCs w:val="17"/>
                <w:lang w:val="es-ES_tradnl"/>
              </w:rPr>
            </w:pPr>
            <w:del w:id="2198" w:author="Author">
              <w:r w:rsidRPr="00641BDB">
                <w:rPr>
                  <w:rFonts w:asciiTheme="minorBidi" w:hAnsiTheme="minorBidi" w:cstheme="minorBidi"/>
                  <w:szCs w:val="17"/>
                  <w:lang w:val="es-ES_tradnl"/>
                </w:rPr>
                <w:delText>AAJ, AAX</w:delText>
              </w:r>
            </w:del>
          </w:p>
        </w:tc>
      </w:tr>
      <w:tr w:rsidR="00C23ADF" w:rsidRPr="008516DD" w14:paraId="6F7C919D" w14:textId="77777777" w:rsidTr="00F20B0F">
        <w:trPr>
          <w:del w:id="2199" w:author="Author"/>
        </w:trPr>
        <w:tc>
          <w:tcPr>
            <w:tcW w:w="1075" w:type="dxa"/>
          </w:tcPr>
          <w:p w14:paraId="716872C4" w14:textId="77777777" w:rsidR="00C23ADF" w:rsidRPr="00641BDB" w:rsidRDefault="00C23ADF" w:rsidP="009B4086">
            <w:pPr>
              <w:rPr>
                <w:del w:id="2200" w:author="Author"/>
                <w:rFonts w:asciiTheme="minorBidi" w:hAnsiTheme="minorBidi" w:cstheme="minorBidi"/>
                <w:szCs w:val="17"/>
                <w:lang w:val="es-ES_tradnl"/>
              </w:rPr>
            </w:pPr>
            <w:del w:id="2201" w:author="Author">
              <w:r w:rsidRPr="00641BDB">
                <w:rPr>
                  <w:rFonts w:asciiTheme="minorBidi" w:eastAsia="Times New Roman" w:hAnsiTheme="minorBidi" w:cstheme="minorBidi"/>
                  <w:szCs w:val="17"/>
                  <w:lang w:val="es-ES_tradnl"/>
                </w:rPr>
                <w:delText>[RSG-6</w:delText>
              </w:r>
              <w:r w:rsidR="00A4485B"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5670" w:type="dxa"/>
          </w:tcPr>
          <w:p w14:paraId="4F07BFAA" w14:textId="77777777" w:rsidR="00C23ADF" w:rsidRPr="00641BDB" w:rsidRDefault="00B74AB3" w:rsidP="001C5D4E">
            <w:pPr>
              <w:spacing w:before="100" w:beforeAutospacing="1"/>
              <w:jc w:val="both"/>
              <w:rPr>
                <w:del w:id="2202" w:author="Author"/>
                <w:rFonts w:asciiTheme="minorBidi" w:eastAsia="Times New Roman" w:hAnsiTheme="minorBidi" w:cstheme="minorBidi"/>
                <w:szCs w:val="17"/>
                <w:lang w:val="es-ES_tradnl"/>
              </w:rPr>
            </w:pPr>
            <w:del w:id="2203" w:author="Author">
              <w:r w:rsidRPr="00641BDB">
                <w:rPr>
                  <w:rFonts w:asciiTheme="minorBidi" w:eastAsia="Times New Roman" w:hAnsiTheme="minorBidi" w:cstheme="minorBidi"/>
                  <w:szCs w:val="17"/>
                  <w:lang w:val="es-ES_tradnl"/>
                </w:rPr>
                <w:delText xml:space="preserve">Una API web DEBERÍA admitir un único método de versionado de servicios, como el versionado por URI (por ejemplo, </w:delText>
              </w:r>
              <w:r w:rsidRPr="00641BDB">
                <w:rPr>
                  <w:rFonts w:ascii="Courier New" w:eastAsia="Times New Roman" w:hAnsi="Courier New" w:cs="Courier New"/>
                  <w:szCs w:val="17"/>
                  <w:lang w:val="es-ES_tradnl"/>
                </w:rPr>
                <w:delText>/api/v1/inventors</w:delText>
              </w:r>
              <w:r w:rsidRPr="00641BDB">
                <w:rPr>
                  <w:rFonts w:asciiTheme="minorBidi" w:eastAsia="Times New Roman" w:hAnsiTheme="minorBidi" w:cstheme="minorBidi"/>
                  <w:szCs w:val="17"/>
                  <w:lang w:val="es-ES_tradnl"/>
                </w:rPr>
                <w:delText xml:space="preserve">), el versionado por encabezado (por ejemplo, </w:delText>
              </w:r>
              <w:r w:rsidRPr="00641BDB">
                <w:rPr>
                  <w:rFonts w:ascii="Courier New" w:eastAsia="Times New Roman" w:hAnsi="Courier New" w:cs="Courier New"/>
                  <w:szCs w:val="17"/>
                  <w:lang w:val="es-ES_tradnl"/>
                </w:rPr>
                <w:lastRenderedPageBreak/>
                <w:delText>Accept-version: v1</w:delText>
              </w:r>
              <w:r w:rsidRPr="00641BDB">
                <w:rPr>
                  <w:rFonts w:asciiTheme="minorBidi" w:eastAsia="Times New Roman" w:hAnsiTheme="minorBidi" w:cstheme="minorBidi"/>
                  <w:szCs w:val="17"/>
                  <w:lang w:val="es-ES_tradnl"/>
                </w:rPr>
                <w:delText xml:space="preserve">), o el versionado por tipo de medios (por ejemplo, </w:delText>
              </w:r>
              <w:r w:rsidRPr="00641BDB">
                <w:rPr>
                  <w:rFonts w:ascii="Courier New" w:eastAsia="Times New Roman" w:hAnsi="Courier New" w:cs="Courier New"/>
                  <w:szCs w:val="17"/>
                  <w:lang w:val="es-ES_tradnl"/>
                </w:rPr>
                <w:delText>Accept: application/vnd.v1+json</w:delText>
              </w:r>
              <w:r w:rsidRPr="00641BDB">
                <w:rPr>
                  <w:rFonts w:asciiTheme="minorBidi" w:eastAsia="Times New Roman" w:hAnsiTheme="minorBidi" w:cstheme="minorBidi"/>
                  <w:szCs w:val="17"/>
                  <w:lang w:val="es-ES_tradnl"/>
                </w:rPr>
                <w:delText>). NO DEBERÍA utilizarse el versionado por cadena de consulta.</w:delText>
              </w:r>
            </w:del>
          </w:p>
        </w:tc>
        <w:tc>
          <w:tcPr>
            <w:tcW w:w="2515" w:type="dxa"/>
          </w:tcPr>
          <w:p w14:paraId="7750BD56" w14:textId="77777777" w:rsidR="00C23ADF" w:rsidRPr="00641BDB" w:rsidRDefault="00C23ADF" w:rsidP="009B4086">
            <w:pPr>
              <w:rPr>
                <w:del w:id="2204" w:author="Author"/>
                <w:rFonts w:asciiTheme="minorBidi" w:hAnsiTheme="minorBidi" w:cstheme="minorBidi"/>
                <w:szCs w:val="17"/>
                <w:lang w:val="es-ES_tradnl"/>
              </w:rPr>
            </w:pPr>
            <w:del w:id="2205" w:author="Author">
              <w:r w:rsidRPr="00641BDB">
                <w:rPr>
                  <w:rFonts w:asciiTheme="minorBidi" w:hAnsiTheme="minorBidi" w:cstheme="minorBidi"/>
                  <w:szCs w:val="17"/>
                  <w:lang w:val="es-ES_tradnl"/>
                </w:rPr>
                <w:lastRenderedPageBreak/>
                <w:delText>AAJ, AAX</w:delText>
              </w:r>
            </w:del>
          </w:p>
        </w:tc>
      </w:tr>
      <w:tr w:rsidR="00C23ADF" w:rsidRPr="008516DD" w14:paraId="70654C1E" w14:textId="77777777" w:rsidTr="00F20B0F">
        <w:trPr>
          <w:del w:id="2206" w:author="Author"/>
        </w:trPr>
        <w:tc>
          <w:tcPr>
            <w:tcW w:w="1075" w:type="dxa"/>
          </w:tcPr>
          <w:p w14:paraId="18EB1A2A" w14:textId="77777777" w:rsidR="00C23ADF" w:rsidRPr="00641BDB" w:rsidRDefault="00C23ADF" w:rsidP="009B4086">
            <w:pPr>
              <w:rPr>
                <w:del w:id="2207" w:author="Author"/>
                <w:rFonts w:asciiTheme="minorBidi" w:hAnsiTheme="minorBidi" w:cstheme="minorBidi"/>
                <w:szCs w:val="17"/>
                <w:lang w:val="es-ES_tradnl"/>
              </w:rPr>
            </w:pPr>
            <w:del w:id="2208" w:author="Author">
              <w:r w:rsidRPr="00641BDB">
                <w:rPr>
                  <w:rFonts w:asciiTheme="minorBidi" w:eastAsia="Times New Roman" w:hAnsiTheme="minorBidi" w:cstheme="minorBidi"/>
                  <w:szCs w:val="17"/>
                  <w:lang w:val="es-ES_tradnl"/>
                </w:rPr>
                <w:delText>[RSG-6</w:delText>
              </w:r>
              <w:r w:rsidR="00A336F7"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w:delText>
              </w:r>
            </w:del>
          </w:p>
        </w:tc>
        <w:tc>
          <w:tcPr>
            <w:tcW w:w="5670" w:type="dxa"/>
          </w:tcPr>
          <w:p w14:paraId="0E5786EA" w14:textId="77777777" w:rsidR="00C23ADF" w:rsidRPr="00641BDB" w:rsidRDefault="00FA7277" w:rsidP="00FA7277">
            <w:pPr>
              <w:spacing w:before="100" w:beforeAutospacing="1"/>
              <w:jc w:val="both"/>
              <w:rPr>
                <w:del w:id="2209" w:author="Author"/>
                <w:rFonts w:asciiTheme="minorBidi" w:eastAsia="Times New Roman" w:hAnsiTheme="minorBidi" w:cstheme="minorBidi"/>
                <w:szCs w:val="17"/>
                <w:lang w:val="es-ES_tradnl"/>
              </w:rPr>
            </w:pPr>
            <w:del w:id="2210" w:author="Author">
              <w:r w:rsidRPr="00641BDB">
                <w:rPr>
                  <w:rFonts w:asciiTheme="minorBidi" w:eastAsia="Times New Roman" w:hAnsiTheme="minorBidi" w:cstheme="minorBidi"/>
                  <w:szCs w:val="17"/>
                  <w:lang w:val="es-ES_tradnl"/>
                </w:rPr>
                <w:delText xml:space="preserve">DEBERÍA seguirse un esquema de numeración de versiones que considere solo el número de versión mayor (por ejemplo, </w:delText>
              </w:r>
              <w:r w:rsidRPr="00641BDB">
                <w:rPr>
                  <w:rFonts w:ascii="Courier New" w:eastAsia="Times New Roman" w:hAnsi="Courier New" w:cs="Courier New"/>
                  <w:szCs w:val="17"/>
                  <w:lang w:val="es-ES_tradnl"/>
                </w:rPr>
                <w:delText>/v1</w:delText>
              </w:r>
              <w:r w:rsidRPr="00641BDB">
                <w:rPr>
                  <w:rFonts w:asciiTheme="minorBidi" w:eastAsia="Times New Roman" w:hAnsiTheme="minorBidi" w:cstheme="minorBidi"/>
                  <w:szCs w:val="17"/>
                  <w:lang w:val="es-ES_tradnl"/>
                </w:rPr>
                <w:delText>).</w:delText>
              </w:r>
            </w:del>
          </w:p>
        </w:tc>
        <w:tc>
          <w:tcPr>
            <w:tcW w:w="2515" w:type="dxa"/>
          </w:tcPr>
          <w:p w14:paraId="4EDF87B0" w14:textId="77777777" w:rsidR="00C23ADF" w:rsidRPr="00641BDB" w:rsidRDefault="00C23ADF" w:rsidP="009B4086">
            <w:pPr>
              <w:rPr>
                <w:del w:id="2211" w:author="Author"/>
                <w:rFonts w:asciiTheme="minorBidi" w:hAnsiTheme="minorBidi" w:cstheme="minorBidi"/>
                <w:szCs w:val="17"/>
                <w:lang w:val="es-ES_tradnl"/>
              </w:rPr>
            </w:pPr>
            <w:del w:id="2212" w:author="Author">
              <w:r w:rsidRPr="00641BDB">
                <w:rPr>
                  <w:rFonts w:asciiTheme="minorBidi" w:hAnsiTheme="minorBidi" w:cstheme="minorBidi"/>
                  <w:szCs w:val="17"/>
                  <w:lang w:val="es-ES_tradnl"/>
                </w:rPr>
                <w:delText>AAJ, AAX</w:delText>
              </w:r>
            </w:del>
          </w:p>
        </w:tc>
      </w:tr>
      <w:tr w:rsidR="00571CBF" w:rsidRPr="008516DD" w14:paraId="5E3F0EC2" w14:textId="77777777" w:rsidTr="00F20B0F">
        <w:trPr>
          <w:del w:id="2213" w:author="Author"/>
        </w:trPr>
        <w:tc>
          <w:tcPr>
            <w:tcW w:w="1075" w:type="dxa"/>
          </w:tcPr>
          <w:p w14:paraId="79260B4A" w14:textId="77777777" w:rsidR="00571CBF" w:rsidRPr="00641BDB" w:rsidRDefault="00571CBF" w:rsidP="00571CBF">
            <w:pPr>
              <w:spacing w:after="240"/>
              <w:rPr>
                <w:del w:id="2214" w:author="Author"/>
                <w:rFonts w:asciiTheme="minorBidi" w:eastAsia="Times New Roman" w:hAnsiTheme="minorBidi" w:cstheme="minorBidi"/>
                <w:szCs w:val="17"/>
                <w:lang w:val="es-ES_tradnl"/>
              </w:rPr>
            </w:pPr>
            <w:del w:id="2215" w:author="Author">
              <w:r w:rsidRPr="00641BDB">
                <w:rPr>
                  <w:rFonts w:asciiTheme="minorBidi" w:eastAsia="Times New Roman" w:hAnsiTheme="minorBidi" w:cstheme="minorBidi"/>
                  <w:szCs w:val="17"/>
                  <w:lang w:val="es-ES_tradnl"/>
                </w:rPr>
                <w:delText>[RSG-66]</w:delText>
              </w:r>
            </w:del>
          </w:p>
        </w:tc>
        <w:tc>
          <w:tcPr>
            <w:tcW w:w="5670" w:type="dxa"/>
          </w:tcPr>
          <w:p w14:paraId="438C0168" w14:textId="77777777" w:rsidR="00571CBF" w:rsidRPr="00641BDB" w:rsidRDefault="00571CBF" w:rsidP="00571CBF">
            <w:pPr>
              <w:spacing w:before="100" w:beforeAutospacing="1"/>
              <w:jc w:val="both"/>
              <w:rPr>
                <w:del w:id="2216" w:author="Author"/>
                <w:rFonts w:asciiTheme="minorBidi" w:eastAsia="Times New Roman" w:hAnsiTheme="minorBidi" w:cstheme="minorBidi"/>
                <w:szCs w:val="17"/>
                <w:lang w:val="es-ES_tradnl"/>
              </w:rPr>
            </w:pPr>
            <w:del w:id="2217" w:author="Author">
              <w:r w:rsidRPr="00641BDB">
                <w:rPr>
                  <w:rFonts w:asciiTheme="minorBidi" w:eastAsia="Times New Roman" w:hAnsiTheme="minorBidi" w:cstheme="minorBidi"/>
                  <w:szCs w:val="17"/>
                  <w:lang w:val="es-ES_tradnl"/>
                </w:rPr>
                <w:delText>Los contratos de servicio API PUEDEN incluir la función de redireccionamiento del punto final. Cuando un consumidor de servicios intenta invocar un servicio, es posible que se devuelva una respuesta de redireccionamiento para indicarle que vuelva a enviar la solicitud a un nuevo punto final. Los redireccionamientos PUEDEN ser temporales o permanentes:</w:delText>
              </w:r>
            </w:del>
          </w:p>
          <w:p w14:paraId="6D1EBF6E" w14:textId="77777777" w:rsidR="00571CBF" w:rsidRPr="00641BDB" w:rsidRDefault="00571CBF" w:rsidP="00D119C3">
            <w:pPr>
              <w:pStyle w:val="ListParagraph"/>
              <w:numPr>
                <w:ilvl w:val="0"/>
                <w:numId w:val="33"/>
              </w:numPr>
              <w:rPr>
                <w:del w:id="2218" w:author="Author"/>
                <w:lang w:val="es-ES_tradnl"/>
              </w:rPr>
            </w:pPr>
            <w:del w:id="2219" w:author="Author">
              <w:r w:rsidRPr="00641BDB">
                <w:rPr>
                  <w:lang w:val="es-ES_tradnl"/>
                </w:rPr>
                <w:delText xml:space="preserve">redireccionamiento temporal - mediante el encabezado de respuesta HTTP </w:delText>
              </w:r>
              <w:r w:rsidRPr="00641BDB">
                <w:rPr>
                  <w:rFonts w:ascii="Courier New" w:hAnsi="Courier New" w:cs="Courier New"/>
                  <w:lang w:val="es-ES_tradnl"/>
                </w:rPr>
                <w:delText>Location</w:delText>
              </w:r>
              <w:r w:rsidRPr="00641BDB">
                <w:rPr>
                  <w:lang w:val="es-ES_tradnl"/>
                </w:rPr>
                <w:delText xml:space="preserve"> y el código de estado HTTP </w:delText>
              </w:r>
              <w:r w:rsidRPr="00641BDB">
                <w:rPr>
                  <w:rFonts w:ascii="Courier New" w:hAnsi="Courier New" w:cs="Courier New"/>
                  <w:lang w:val="es-ES_tradnl"/>
                </w:rPr>
                <w:delText>302 Found</w:delText>
              </w:r>
              <w:r w:rsidRPr="00641BDB">
                <w:rPr>
                  <w:lang w:val="es-ES_tradnl"/>
                </w:rPr>
                <w:delText>, conforme a la Norma RFC 7231 del IETF; o</w:delText>
              </w:r>
            </w:del>
          </w:p>
          <w:p w14:paraId="4FA2D832" w14:textId="77777777" w:rsidR="00571CBF" w:rsidRPr="00641BDB" w:rsidRDefault="00571CBF" w:rsidP="00D119C3">
            <w:pPr>
              <w:pStyle w:val="ListParagraph"/>
              <w:numPr>
                <w:ilvl w:val="0"/>
                <w:numId w:val="33"/>
              </w:numPr>
              <w:rPr>
                <w:del w:id="2220" w:author="Author"/>
                <w:lang w:val="es-ES_tradnl"/>
              </w:rPr>
            </w:pPr>
            <w:del w:id="2221" w:author="Author">
              <w:r w:rsidRPr="00641BDB">
                <w:rPr>
                  <w:lang w:val="es-ES_tradnl"/>
                </w:rPr>
                <w:delText xml:space="preserve">redireccionamiento permanente - mediante el encabezado de respuesta HTTP </w:delText>
              </w:r>
              <w:r w:rsidRPr="00641BDB">
                <w:rPr>
                  <w:rFonts w:ascii="Courier New" w:hAnsi="Courier New" w:cs="Courier New"/>
                  <w:lang w:val="es-ES_tradnl"/>
                </w:rPr>
                <w:delText>Location</w:delText>
              </w:r>
              <w:r w:rsidRPr="00641BDB">
                <w:rPr>
                  <w:lang w:val="es-ES_tradnl"/>
                </w:rPr>
                <w:delText xml:space="preserve"> y el código de estado HTTP </w:delText>
              </w:r>
              <w:r w:rsidRPr="00641BDB">
                <w:rPr>
                  <w:rFonts w:ascii="Courier New" w:hAnsi="Courier New" w:cs="Courier New"/>
                  <w:lang w:val="es-ES_tradnl"/>
                </w:rPr>
                <w:delText>301 Moved Permanently</w:delText>
              </w:r>
              <w:r w:rsidRPr="00641BDB">
                <w:rPr>
                  <w:lang w:val="es-ES_tradnl"/>
                </w:rPr>
                <w:delText>, de conformidad con el documento RFC 7238 del IETF.</w:delText>
              </w:r>
            </w:del>
          </w:p>
        </w:tc>
        <w:tc>
          <w:tcPr>
            <w:tcW w:w="2515" w:type="dxa"/>
          </w:tcPr>
          <w:p w14:paraId="354CCC1C" w14:textId="77777777" w:rsidR="00571CBF" w:rsidRPr="00641BDB" w:rsidRDefault="00571CBF" w:rsidP="00571CBF">
            <w:pPr>
              <w:spacing w:after="240"/>
              <w:rPr>
                <w:del w:id="2222" w:author="Author"/>
                <w:rFonts w:asciiTheme="minorBidi" w:hAnsiTheme="minorBidi" w:cstheme="minorBidi"/>
                <w:szCs w:val="17"/>
                <w:lang w:val="es-ES_tradnl"/>
              </w:rPr>
            </w:pPr>
            <w:del w:id="2223" w:author="Author">
              <w:r w:rsidRPr="00641BDB">
                <w:rPr>
                  <w:rFonts w:asciiTheme="minorBidi" w:hAnsiTheme="minorBidi" w:cstheme="minorBidi"/>
                  <w:szCs w:val="17"/>
                  <w:lang w:val="es-ES_tradnl"/>
                </w:rPr>
                <w:delText>AAJ, AAX</w:delText>
              </w:r>
            </w:del>
          </w:p>
        </w:tc>
      </w:tr>
      <w:tr w:rsidR="00F35185" w:rsidRPr="008516DD" w14:paraId="0B21AACD" w14:textId="77777777" w:rsidTr="00F20B0F">
        <w:trPr>
          <w:del w:id="2224" w:author="Author"/>
        </w:trPr>
        <w:tc>
          <w:tcPr>
            <w:tcW w:w="1075" w:type="dxa"/>
          </w:tcPr>
          <w:p w14:paraId="34261858" w14:textId="77777777" w:rsidR="00F35185" w:rsidRPr="00641BDB" w:rsidRDefault="00F35185" w:rsidP="00F35185">
            <w:pPr>
              <w:spacing w:after="240"/>
              <w:rPr>
                <w:del w:id="2225" w:author="Author"/>
                <w:rFonts w:asciiTheme="minorBidi" w:eastAsia="Times New Roman" w:hAnsiTheme="minorBidi" w:cstheme="minorBidi"/>
                <w:szCs w:val="17"/>
                <w:lang w:val="es-ES_tradnl"/>
              </w:rPr>
            </w:pPr>
            <w:del w:id="2226" w:author="Author">
              <w:r w:rsidRPr="00641BDB">
                <w:rPr>
                  <w:rFonts w:asciiTheme="minorBidi" w:eastAsia="Times New Roman" w:hAnsiTheme="minorBidi" w:cstheme="minorBidi"/>
                  <w:szCs w:val="17"/>
                  <w:lang w:val="es-ES_tradnl"/>
                </w:rPr>
                <w:delText>[RSG-67]</w:delText>
              </w:r>
            </w:del>
          </w:p>
        </w:tc>
        <w:tc>
          <w:tcPr>
            <w:tcW w:w="5670" w:type="dxa"/>
          </w:tcPr>
          <w:p w14:paraId="3480C914" w14:textId="77777777" w:rsidR="00F35185" w:rsidRPr="00641BDB" w:rsidRDefault="00F35185" w:rsidP="00F35185">
            <w:pPr>
              <w:spacing w:before="100" w:beforeAutospacing="1"/>
              <w:jc w:val="both"/>
              <w:rPr>
                <w:del w:id="2227" w:author="Author"/>
                <w:rFonts w:asciiTheme="minorBidi" w:eastAsia="Times New Roman" w:hAnsiTheme="minorBidi" w:cstheme="minorBidi"/>
                <w:szCs w:val="17"/>
                <w:lang w:val="es-ES_tradnl"/>
              </w:rPr>
            </w:pPr>
            <w:del w:id="2228" w:author="Author">
              <w:r w:rsidRPr="00641BDB">
                <w:rPr>
                  <w:rFonts w:asciiTheme="minorBidi" w:eastAsia="Times New Roman" w:hAnsiTheme="minorBidi" w:cstheme="minorBidi"/>
                  <w:szCs w:val="17"/>
                  <w:lang w:val="es-ES_tradnl"/>
                </w:rPr>
                <w:delText>Los desarrolladores de API DEBERÍAN publicar las estrategias de ciclo de vida de las API con el fin de que los usuarios sepan cuánto tiempo se mantendrá una versión</w:delText>
              </w:r>
              <w:r w:rsidR="001A0D0A" w:rsidRPr="00641BDB">
                <w:rPr>
                  <w:rFonts w:asciiTheme="minorBidi" w:eastAsia="Times New Roman" w:hAnsiTheme="minorBidi" w:cstheme="minorBidi"/>
                  <w:szCs w:val="17"/>
                  <w:lang w:val="es-ES_tradnl"/>
                </w:rPr>
                <w:delText>.</w:delText>
              </w:r>
            </w:del>
          </w:p>
        </w:tc>
        <w:tc>
          <w:tcPr>
            <w:tcW w:w="2515" w:type="dxa"/>
          </w:tcPr>
          <w:p w14:paraId="4BAEC753" w14:textId="77777777" w:rsidR="00F35185" w:rsidRPr="00641BDB" w:rsidRDefault="00F35185" w:rsidP="00F35185">
            <w:pPr>
              <w:spacing w:after="240"/>
              <w:rPr>
                <w:del w:id="2229" w:author="Author"/>
                <w:rFonts w:asciiTheme="minorBidi" w:hAnsiTheme="minorBidi" w:cstheme="minorBidi"/>
                <w:szCs w:val="17"/>
                <w:lang w:val="es-ES_tradnl"/>
              </w:rPr>
            </w:pPr>
            <w:del w:id="2230" w:author="Author">
              <w:r w:rsidRPr="00641BDB">
                <w:rPr>
                  <w:rFonts w:asciiTheme="minorBidi" w:hAnsiTheme="minorBidi" w:cstheme="minorBidi"/>
                  <w:szCs w:val="17"/>
                  <w:lang w:val="es-ES_tradnl"/>
                </w:rPr>
                <w:delText>AAJ, AAX</w:delText>
              </w:r>
            </w:del>
          </w:p>
        </w:tc>
      </w:tr>
      <w:tr w:rsidR="00F35185" w:rsidRPr="008516DD" w14:paraId="3145F472" w14:textId="77777777" w:rsidTr="00F20B0F">
        <w:trPr>
          <w:del w:id="2231" w:author="Author"/>
        </w:trPr>
        <w:tc>
          <w:tcPr>
            <w:tcW w:w="1075" w:type="dxa"/>
          </w:tcPr>
          <w:p w14:paraId="25A22050" w14:textId="77777777" w:rsidR="00F35185" w:rsidRPr="00641BDB" w:rsidRDefault="00F35185" w:rsidP="00F35185">
            <w:pPr>
              <w:rPr>
                <w:del w:id="2232" w:author="Author"/>
                <w:rFonts w:asciiTheme="minorBidi" w:hAnsiTheme="minorBidi" w:cstheme="minorBidi"/>
                <w:szCs w:val="17"/>
                <w:lang w:val="es-ES_tradnl"/>
              </w:rPr>
            </w:pPr>
            <w:del w:id="2233" w:author="Author">
              <w:r w:rsidRPr="00641BDB">
                <w:rPr>
                  <w:rFonts w:asciiTheme="minorBidi" w:eastAsia="Times New Roman" w:hAnsiTheme="minorBidi" w:cstheme="minorBidi"/>
                  <w:szCs w:val="17"/>
                  <w:lang w:val="es-ES_tradnl"/>
                </w:rPr>
                <w:delText>[RSG-68]</w:delText>
              </w:r>
            </w:del>
          </w:p>
        </w:tc>
        <w:tc>
          <w:tcPr>
            <w:tcW w:w="5670" w:type="dxa"/>
          </w:tcPr>
          <w:p w14:paraId="57BE6C7C" w14:textId="77777777" w:rsidR="00F35185" w:rsidRPr="00641BDB" w:rsidRDefault="00F35185" w:rsidP="00F35185">
            <w:pPr>
              <w:spacing w:before="100" w:beforeAutospacing="1"/>
              <w:jc w:val="both"/>
              <w:rPr>
                <w:del w:id="2234" w:author="Author"/>
                <w:rFonts w:asciiTheme="minorBidi" w:eastAsia="Times New Roman" w:hAnsiTheme="minorBidi" w:cstheme="minorBidi"/>
                <w:szCs w:val="17"/>
                <w:lang w:val="es-ES_tradnl"/>
              </w:rPr>
            </w:pPr>
            <w:del w:id="2235" w:author="Author">
              <w:r w:rsidRPr="00641BDB">
                <w:rPr>
                  <w:rFonts w:asciiTheme="minorBidi" w:eastAsia="Times New Roman" w:hAnsiTheme="minorBidi" w:cstheme="minorBidi"/>
                  <w:szCs w:val="17"/>
                  <w:lang w:val="es-ES_tradnl"/>
                </w:rPr>
                <w:delText>Las API web DEBERÍAN ser compatibles con la paginación.</w:delText>
              </w:r>
            </w:del>
          </w:p>
        </w:tc>
        <w:tc>
          <w:tcPr>
            <w:tcW w:w="2515" w:type="dxa"/>
          </w:tcPr>
          <w:p w14:paraId="3F54BF91" w14:textId="77777777" w:rsidR="00F35185" w:rsidRPr="00641BDB" w:rsidRDefault="00F35185" w:rsidP="00F35185">
            <w:pPr>
              <w:rPr>
                <w:del w:id="2236" w:author="Author"/>
                <w:rFonts w:asciiTheme="minorBidi" w:hAnsiTheme="minorBidi" w:cstheme="minorBidi"/>
                <w:szCs w:val="17"/>
                <w:lang w:val="es-ES_tradnl"/>
              </w:rPr>
            </w:pPr>
            <w:del w:id="2237" w:author="Author">
              <w:r w:rsidRPr="00641BDB">
                <w:rPr>
                  <w:rFonts w:asciiTheme="minorBidi" w:hAnsiTheme="minorBidi" w:cstheme="minorBidi"/>
                  <w:szCs w:val="17"/>
                  <w:lang w:val="es-ES_tradnl"/>
                </w:rPr>
                <w:delText>AAJ, AAX</w:delText>
              </w:r>
            </w:del>
          </w:p>
        </w:tc>
      </w:tr>
      <w:tr w:rsidR="00F35185" w:rsidRPr="008516DD" w14:paraId="03C6FF57" w14:textId="77777777" w:rsidTr="00F20B0F">
        <w:trPr>
          <w:del w:id="2238" w:author="Author"/>
        </w:trPr>
        <w:tc>
          <w:tcPr>
            <w:tcW w:w="1075" w:type="dxa"/>
          </w:tcPr>
          <w:p w14:paraId="63BF79ED" w14:textId="77777777" w:rsidR="00F35185" w:rsidRPr="00641BDB" w:rsidRDefault="00F35185" w:rsidP="00F35185">
            <w:pPr>
              <w:rPr>
                <w:del w:id="2239" w:author="Author"/>
                <w:rFonts w:asciiTheme="minorBidi" w:eastAsia="Times New Roman" w:hAnsiTheme="minorBidi" w:cstheme="minorBidi"/>
                <w:szCs w:val="17"/>
                <w:lang w:val="es-ES_tradnl"/>
              </w:rPr>
            </w:pPr>
            <w:del w:id="2240" w:author="Author">
              <w:r w:rsidRPr="00641BDB">
                <w:rPr>
                  <w:rFonts w:asciiTheme="minorBidi" w:eastAsia="Times New Roman" w:hAnsiTheme="minorBidi" w:cstheme="minorBidi"/>
                  <w:szCs w:val="17"/>
                  <w:lang w:val="es-ES_tradnl"/>
                </w:rPr>
                <w:delText>[RSG-69]</w:delText>
              </w:r>
            </w:del>
          </w:p>
        </w:tc>
        <w:tc>
          <w:tcPr>
            <w:tcW w:w="5670" w:type="dxa"/>
          </w:tcPr>
          <w:p w14:paraId="43B561FF" w14:textId="77777777" w:rsidR="00F35185" w:rsidRPr="00641BDB" w:rsidRDefault="00F35185" w:rsidP="00F35185">
            <w:pPr>
              <w:spacing w:before="100" w:beforeAutospacing="1"/>
              <w:jc w:val="both"/>
              <w:rPr>
                <w:del w:id="2241" w:author="Author"/>
                <w:rFonts w:asciiTheme="minorBidi" w:eastAsia="Times New Roman" w:hAnsiTheme="minorBidi" w:cstheme="minorBidi"/>
                <w:szCs w:val="17"/>
                <w:lang w:val="es-ES_tradnl"/>
              </w:rPr>
            </w:pPr>
            <w:del w:id="2242" w:author="Author">
              <w:r w:rsidRPr="00641BDB">
                <w:rPr>
                  <w:rFonts w:asciiTheme="minorBidi" w:eastAsia="Times New Roman" w:hAnsiTheme="minorBidi" w:cstheme="minorBidi"/>
                  <w:szCs w:val="17"/>
                  <w:lang w:val="es-ES_tradnl"/>
                </w:rPr>
                <w:delText>Las peticiones paginadas PUEDEN NO ser idempotentes.</w:delText>
              </w:r>
            </w:del>
          </w:p>
        </w:tc>
        <w:tc>
          <w:tcPr>
            <w:tcW w:w="2515" w:type="dxa"/>
          </w:tcPr>
          <w:p w14:paraId="207D58DE" w14:textId="77777777" w:rsidR="00F35185" w:rsidRPr="00641BDB" w:rsidRDefault="00F35185" w:rsidP="00F35185">
            <w:pPr>
              <w:rPr>
                <w:del w:id="2243" w:author="Author"/>
                <w:rFonts w:asciiTheme="minorBidi" w:hAnsiTheme="minorBidi" w:cstheme="minorBidi"/>
                <w:szCs w:val="17"/>
                <w:lang w:val="es-ES_tradnl"/>
              </w:rPr>
            </w:pPr>
            <w:del w:id="2244" w:author="Author">
              <w:r w:rsidRPr="00641BDB">
                <w:rPr>
                  <w:rFonts w:asciiTheme="minorBidi" w:hAnsiTheme="minorBidi" w:cstheme="minorBidi"/>
                  <w:szCs w:val="17"/>
                  <w:lang w:val="es-ES_tradnl"/>
                </w:rPr>
                <w:delText>AAJ, AAX</w:delText>
              </w:r>
            </w:del>
          </w:p>
        </w:tc>
      </w:tr>
      <w:tr w:rsidR="00F35185" w:rsidRPr="008516DD" w14:paraId="15E600BB" w14:textId="77777777" w:rsidTr="00F20B0F">
        <w:trPr>
          <w:del w:id="2245" w:author="Author"/>
        </w:trPr>
        <w:tc>
          <w:tcPr>
            <w:tcW w:w="1075" w:type="dxa"/>
          </w:tcPr>
          <w:p w14:paraId="043E530C" w14:textId="77777777" w:rsidR="00F35185" w:rsidRPr="00641BDB" w:rsidRDefault="00F35185" w:rsidP="00F35185">
            <w:pPr>
              <w:rPr>
                <w:del w:id="2246" w:author="Author"/>
                <w:rFonts w:asciiTheme="minorBidi" w:hAnsiTheme="minorBidi" w:cstheme="minorBidi"/>
                <w:szCs w:val="17"/>
                <w:lang w:val="es-ES_tradnl"/>
              </w:rPr>
            </w:pPr>
            <w:del w:id="2247" w:author="Author">
              <w:r w:rsidRPr="00641BDB">
                <w:rPr>
                  <w:rFonts w:asciiTheme="minorBidi" w:eastAsia="Times New Roman" w:hAnsiTheme="minorBidi" w:cstheme="minorBidi"/>
                  <w:szCs w:val="17"/>
                  <w:lang w:val="es-ES_tradnl"/>
                </w:rPr>
                <w:delText>[RSG-70]</w:delText>
              </w:r>
            </w:del>
          </w:p>
        </w:tc>
        <w:tc>
          <w:tcPr>
            <w:tcW w:w="5670" w:type="dxa"/>
          </w:tcPr>
          <w:p w14:paraId="6604ADCD" w14:textId="77777777" w:rsidR="00F35185" w:rsidRPr="00641BDB" w:rsidRDefault="00F35185" w:rsidP="00F35185">
            <w:pPr>
              <w:spacing w:before="100" w:beforeAutospacing="1"/>
              <w:jc w:val="both"/>
              <w:rPr>
                <w:del w:id="2248" w:author="Author"/>
                <w:rFonts w:asciiTheme="minorBidi" w:eastAsia="Times New Roman" w:hAnsiTheme="minorBidi" w:cstheme="minorBidi"/>
                <w:szCs w:val="17"/>
                <w:lang w:val="es-ES_tradnl"/>
              </w:rPr>
            </w:pPr>
            <w:del w:id="2249" w:author="Author">
              <w:r w:rsidRPr="00641BDB">
                <w:rPr>
                  <w:rFonts w:asciiTheme="minorBidi" w:eastAsia="Times New Roman" w:hAnsiTheme="minorBidi" w:cstheme="minorBidi"/>
                  <w:szCs w:val="17"/>
                  <w:lang w:val="es-ES_tradnl"/>
                </w:rPr>
                <w:delText>Las API web DEBEN utilizar parámetros de consulta para implementar la paginación.</w:delText>
              </w:r>
            </w:del>
          </w:p>
        </w:tc>
        <w:tc>
          <w:tcPr>
            <w:tcW w:w="2515" w:type="dxa"/>
          </w:tcPr>
          <w:p w14:paraId="5C8C8563" w14:textId="77777777" w:rsidR="00F35185" w:rsidRPr="00641BDB" w:rsidRDefault="00F35185" w:rsidP="00F35185">
            <w:pPr>
              <w:rPr>
                <w:del w:id="2250" w:author="Author"/>
                <w:rFonts w:asciiTheme="minorBidi" w:hAnsiTheme="minorBidi" w:cstheme="minorBidi"/>
                <w:szCs w:val="17"/>
                <w:lang w:val="es-ES_tradnl"/>
              </w:rPr>
            </w:pPr>
            <w:del w:id="2251" w:author="Author">
              <w:r w:rsidRPr="00641BDB">
                <w:rPr>
                  <w:rFonts w:asciiTheme="minorBidi" w:hAnsiTheme="minorBidi" w:cstheme="minorBidi"/>
                  <w:szCs w:val="17"/>
                  <w:lang w:val="es-ES_tradnl"/>
                </w:rPr>
                <w:delText>AAJ, AAX, AX, AJ</w:delText>
              </w:r>
            </w:del>
          </w:p>
        </w:tc>
      </w:tr>
      <w:tr w:rsidR="00F35185" w:rsidRPr="008516DD" w14:paraId="558D0182" w14:textId="77777777" w:rsidTr="00F20B0F">
        <w:trPr>
          <w:del w:id="2252" w:author="Author"/>
        </w:trPr>
        <w:tc>
          <w:tcPr>
            <w:tcW w:w="1075" w:type="dxa"/>
          </w:tcPr>
          <w:p w14:paraId="33B6D0A3" w14:textId="77777777" w:rsidR="00F35185" w:rsidRPr="00641BDB" w:rsidRDefault="00F35185" w:rsidP="00F35185">
            <w:pPr>
              <w:rPr>
                <w:del w:id="2253" w:author="Author"/>
                <w:rFonts w:asciiTheme="minorBidi" w:hAnsiTheme="minorBidi" w:cstheme="minorBidi"/>
                <w:szCs w:val="17"/>
                <w:lang w:val="es-ES_tradnl"/>
              </w:rPr>
            </w:pPr>
            <w:del w:id="2254" w:author="Author">
              <w:r w:rsidRPr="00641BDB">
                <w:rPr>
                  <w:rFonts w:asciiTheme="minorBidi" w:eastAsia="Times New Roman" w:hAnsiTheme="minorBidi" w:cstheme="minorBidi"/>
                  <w:szCs w:val="17"/>
                  <w:lang w:val="es-ES_tradnl"/>
                </w:rPr>
                <w:delText>[RSG-71]</w:delText>
              </w:r>
            </w:del>
          </w:p>
        </w:tc>
        <w:tc>
          <w:tcPr>
            <w:tcW w:w="5670" w:type="dxa"/>
          </w:tcPr>
          <w:p w14:paraId="076EDABB" w14:textId="77777777" w:rsidR="00F35185" w:rsidRPr="00641BDB" w:rsidRDefault="00F35185" w:rsidP="00F35185">
            <w:pPr>
              <w:spacing w:before="100" w:beforeAutospacing="1"/>
              <w:jc w:val="both"/>
              <w:rPr>
                <w:del w:id="2255" w:author="Author"/>
                <w:rFonts w:asciiTheme="minorBidi" w:eastAsia="Times New Roman" w:hAnsiTheme="minorBidi" w:cstheme="minorBidi"/>
                <w:szCs w:val="17"/>
                <w:lang w:val="es-ES_tradnl"/>
              </w:rPr>
            </w:pPr>
            <w:del w:id="2256" w:author="Author">
              <w:r w:rsidRPr="00641BDB">
                <w:rPr>
                  <w:rFonts w:asciiTheme="minorBidi" w:eastAsia="Times New Roman" w:hAnsiTheme="minorBidi" w:cstheme="minorBidi"/>
                  <w:szCs w:val="17"/>
                  <w:lang w:val="es-ES_tradnl"/>
                </w:rPr>
                <w:delText>Las API web NO DEBEN utilizar encabezados HTTP para implementar la paginación.</w:delText>
              </w:r>
            </w:del>
          </w:p>
        </w:tc>
        <w:tc>
          <w:tcPr>
            <w:tcW w:w="2515" w:type="dxa"/>
          </w:tcPr>
          <w:p w14:paraId="42C9DF6C" w14:textId="77777777" w:rsidR="00F35185" w:rsidRPr="00641BDB" w:rsidRDefault="00F35185" w:rsidP="00F35185">
            <w:pPr>
              <w:rPr>
                <w:del w:id="2257" w:author="Author"/>
                <w:rFonts w:asciiTheme="minorBidi" w:hAnsiTheme="minorBidi" w:cstheme="minorBidi"/>
                <w:szCs w:val="17"/>
                <w:lang w:val="es-ES_tradnl"/>
              </w:rPr>
            </w:pPr>
            <w:del w:id="2258" w:author="Author">
              <w:r w:rsidRPr="00641BDB">
                <w:rPr>
                  <w:rFonts w:asciiTheme="minorBidi" w:hAnsiTheme="minorBidi" w:cstheme="minorBidi"/>
                  <w:szCs w:val="17"/>
                  <w:lang w:val="es-ES_tradnl"/>
                </w:rPr>
                <w:delText>AAJ, AAX, AX, AJ</w:delText>
              </w:r>
            </w:del>
          </w:p>
        </w:tc>
      </w:tr>
      <w:tr w:rsidR="00F35185" w:rsidRPr="008516DD" w14:paraId="4D653CC9" w14:textId="77777777" w:rsidTr="00F20B0F">
        <w:trPr>
          <w:del w:id="2259" w:author="Author"/>
        </w:trPr>
        <w:tc>
          <w:tcPr>
            <w:tcW w:w="1075" w:type="dxa"/>
          </w:tcPr>
          <w:p w14:paraId="1D7FB8D0" w14:textId="77777777" w:rsidR="00F35185" w:rsidRPr="00641BDB" w:rsidRDefault="00F35185" w:rsidP="00F35185">
            <w:pPr>
              <w:spacing w:after="240"/>
              <w:rPr>
                <w:del w:id="2260" w:author="Author"/>
                <w:rFonts w:asciiTheme="minorBidi" w:hAnsiTheme="minorBidi" w:cstheme="minorBidi"/>
                <w:szCs w:val="17"/>
                <w:lang w:val="es-ES_tradnl"/>
              </w:rPr>
            </w:pPr>
            <w:del w:id="2261" w:author="Author">
              <w:r w:rsidRPr="00641BDB">
                <w:rPr>
                  <w:rFonts w:asciiTheme="minorBidi" w:eastAsia="Times New Roman" w:hAnsiTheme="minorBidi" w:cstheme="minorBidi"/>
                  <w:szCs w:val="17"/>
                  <w:lang w:val="es-ES_tradnl"/>
                </w:rPr>
                <w:delText>[RSG-72]</w:delText>
              </w:r>
            </w:del>
          </w:p>
        </w:tc>
        <w:tc>
          <w:tcPr>
            <w:tcW w:w="5670" w:type="dxa"/>
          </w:tcPr>
          <w:p w14:paraId="47E1BC35" w14:textId="77777777" w:rsidR="00F35185" w:rsidRPr="00641BDB" w:rsidRDefault="00F35185" w:rsidP="00F35185">
            <w:pPr>
              <w:spacing w:after="240"/>
              <w:jc w:val="both"/>
              <w:rPr>
                <w:del w:id="2262" w:author="Author"/>
                <w:rFonts w:asciiTheme="minorBidi" w:eastAsia="Times New Roman" w:hAnsiTheme="minorBidi" w:cstheme="minorBidi"/>
                <w:szCs w:val="17"/>
                <w:lang w:val="es-ES_tradnl"/>
              </w:rPr>
            </w:pPr>
            <w:del w:id="2263" w:author="Author">
              <w:r w:rsidRPr="00641BDB">
                <w:rPr>
                  <w:rFonts w:asciiTheme="minorBidi" w:eastAsia="Times New Roman" w:hAnsiTheme="minorBidi" w:cstheme="minorBidi"/>
                  <w:szCs w:val="17"/>
                  <w:lang w:val="es-ES_tradnl"/>
                </w:rPr>
                <w:delText xml:space="preserve">DEBERÍAN utilizarse los parámetros de consulta </w:delText>
              </w:r>
              <w:r w:rsidRPr="00641BDB">
                <w:rPr>
                  <w:rFonts w:ascii="Courier New" w:eastAsia="Times New Roman" w:hAnsi="Courier New" w:cs="Courier New"/>
                  <w:szCs w:val="17"/>
                  <w:lang w:val="es-ES_tradnl"/>
                </w:rPr>
                <w:delText>limit=&lt;number of items to deliver&gt;</w:delText>
              </w:r>
              <w:r w:rsidRPr="00641BDB">
                <w:rPr>
                  <w:rFonts w:asciiTheme="minorBidi" w:eastAsia="Times New Roman" w:hAnsiTheme="minorBidi" w:cstheme="minorBidi"/>
                  <w:szCs w:val="17"/>
                  <w:lang w:val="es-ES_tradnl"/>
                </w:rPr>
                <w:delText xml:space="preserve"> y </w:delText>
              </w:r>
              <w:r w:rsidRPr="00641BDB">
                <w:rPr>
                  <w:rFonts w:ascii="Courier New" w:eastAsia="Times New Roman" w:hAnsi="Courier New" w:cs="Courier New"/>
                  <w:szCs w:val="17"/>
                  <w:lang w:val="es-ES_tradnl"/>
                </w:rPr>
                <w:delText>offset=&lt;number of items to skip&gt;;</w:delText>
              </w:r>
              <w:r w:rsidRPr="00641BDB">
                <w:rPr>
                  <w:rFonts w:asciiTheme="minorBidi" w:eastAsia="Times New Roman" w:hAnsiTheme="minorBidi" w:cstheme="minorBidi"/>
                  <w:szCs w:val="17"/>
                  <w:lang w:val="es-ES_tradnl"/>
                </w:rPr>
                <w:delText xml:space="preserve"> </w:delText>
              </w:r>
              <w:r w:rsidRPr="00641BDB">
                <w:rPr>
                  <w:rFonts w:ascii="Courier New" w:eastAsia="Times New Roman" w:hAnsi="Courier New" w:cs="Courier New"/>
                  <w:szCs w:val="17"/>
                  <w:lang w:val="es-ES_tradnl"/>
                </w:rPr>
                <w:delText>limit</w:delText>
              </w:r>
              <w:r w:rsidRPr="00641BDB">
                <w:rPr>
                  <w:rFonts w:asciiTheme="minorBidi" w:eastAsia="Times New Roman" w:hAnsiTheme="minorBidi" w:cstheme="minorBidi"/>
                  <w:szCs w:val="17"/>
                  <w:lang w:val="es-ES_tradnl"/>
                </w:rPr>
                <w:delText xml:space="preserve"> es el número de elementos que se devolverán (tamaño de la página), y </w:delText>
              </w:r>
              <w:r w:rsidRPr="00641BDB">
                <w:rPr>
                  <w:rFonts w:ascii="Courier New" w:eastAsia="Times New Roman" w:hAnsi="Courier New" w:cs="Courier New"/>
                  <w:szCs w:val="17"/>
                  <w:lang w:val="es-ES_tradnl"/>
                </w:rPr>
                <w:delText>offset</w:delText>
              </w:r>
              <w:r w:rsidRPr="00641BDB">
                <w:rPr>
                  <w:rFonts w:asciiTheme="minorBidi" w:eastAsia="Times New Roman" w:hAnsiTheme="minorBidi" w:cstheme="minorBidi"/>
                  <w:szCs w:val="17"/>
                  <w:lang w:val="es-ES_tradnl"/>
                </w:rPr>
                <w:delText xml:space="preserve"> es el número de elementos que se saltarán (desplazamiento). Si no se especifica un límite de tamaño de página, DEBERÍA definirse un valor por defecto, general o por colección; el offset por defecto DEBE ser cero “0”. A continuación se muestra un ejemplo de URL válido: </w:delText>
              </w:r>
            </w:del>
          </w:p>
          <w:p w14:paraId="39FE2362" w14:textId="77777777" w:rsidR="00F35185" w:rsidRPr="00641BDB" w:rsidRDefault="00F35185" w:rsidP="00F35185">
            <w:pPr>
              <w:spacing w:after="240"/>
              <w:jc w:val="both"/>
              <w:rPr>
                <w:del w:id="2264" w:author="Author"/>
                <w:rFonts w:ascii="Arial" w:hAnsi="Arial" w:cs="Arial"/>
                <w:szCs w:val="17"/>
                <w:lang w:val="es-ES_tradnl"/>
              </w:rPr>
            </w:pPr>
            <w:del w:id="2265" w:author="Author">
              <w:r w:rsidRPr="00641BDB">
                <w:rPr>
                  <w:lang w:val="es-ES_tradnl"/>
                </w:rPr>
                <w:fldChar w:fldCharType="begin"/>
              </w:r>
              <w:r w:rsidRPr="00641BDB">
                <w:rPr>
                  <w:lang w:val="es-ES_tradnl"/>
                </w:rPr>
                <w:delInstrText>HYPERLINK "https://wipo.int/api/v1/patents?limit=10&amp;offset=20"</w:delInstrText>
              </w:r>
              <w:r w:rsidRPr="00641BDB">
                <w:rPr>
                  <w:lang w:val="es-ES_tradnl"/>
                </w:rPr>
              </w:r>
              <w:r w:rsidRPr="00641BDB">
                <w:rPr>
                  <w:lang w:val="es-ES_tradnl"/>
                </w:rPr>
                <w:fldChar w:fldCharType="separate"/>
              </w:r>
              <w:r w:rsidRPr="00641BDB">
                <w:rPr>
                  <w:rStyle w:val="Hyperlink"/>
                  <w:rFonts w:asciiTheme="minorBidi" w:hAnsiTheme="minorBidi" w:cstheme="minorBidi"/>
                  <w:szCs w:val="17"/>
                  <w:lang w:val="es-ES_tradnl"/>
                </w:rPr>
                <w:delText>https://wipo.int/api/v1</w:delText>
              </w:r>
              <w:r w:rsidRPr="00641BDB">
                <w:rPr>
                  <w:rStyle w:val="Hyperlink"/>
                  <w:rFonts w:asciiTheme="minorBidi" w:eastAsia="Times New Roman" w:hAnsiTheme="minorBidi" w:cstheme="minorBidi"/>
                  <w:szCs w:val="17"/>
                  <w:lang w:val="es-ES_tradnl"/>
                </w:rPr>
                <w:delText>/patents?limit=10&amp;offset=20</w:delText>
              </w:r>
              <w:r w:rsidRPr="00641BDB">
                <w:rPr>
                  <w:lang w:val="es-ES_tradnl"/>
                </w:rPr>
                <w:fldChar w:fldCharType="end"/>
              </w:r>
              <w:r w:rsidRPr="00641BDB">
                <w:rPr>
                  <w:rFonts w:eastAsia="Times New Roman" w:cs="Arial"/>
                  <w:szCs w:val="17"/>
                  <w:lang w:val="es-ES_tradnl"/>
                </w:rPr>
                <w:delText xml:space="preserve"> </w:delText>
              </w:r>
            </w:del>
          </w:p>
        </w:tc>
        <w:tc>
          <w:tcPr>
            <w:tcW w:w="2515" w:type="dxa"/>
          </w:tcPr>
          <w:p w14:paraId="65A0302E" w14:textId="77777777" w:rsidR="00F35185" w:rsidRPr="00641BDB" w:rsidRDefault="00F35185" w:rsidP="00F35185">
            <w:pPr>
              <w:spacing w:after="240"/>
              <w:rPr>
                <w:del w:id="2266" w:author="Author"/>
                <w:rFonts w:asciiTheme="minorBidi" w:hAnsiTheme="minorBidi" w:cstheme="minorBidi"/>
                <w:szCs w:val="17"/>
                <w:lang w:val="es-ES_tradnl"/>
              </w:rPr>
            </w:pPr>
            <w:del w:id="2267" w:author="Author">
              <w:r w:rsidRPr="00641BDB">
                <w:rPr>
                  <w:rFonts w:asciiTheme="minorBidi" w:hAnsiTheme="minorBidi" w:cstheme="minorBidi"/>
                  <w:szCs w:val="17"/>
                  <w:lang w:val="es-ES_tradnl"/>
                </w:rPr>
                <w:delText>AAJ, AAX</w:delText>
              </w:r>
            </w:del>
          </w:p>
        </w:tc>
      </w:tr>
      <w:tr w:rsidR="00F35185" w:rsidRPr="008516DD" w14:paraId="4129E2EC" w14:textId="77777777" w:rsidTr="00F20B0F">
        <w:trPr>
          <w:del w:id="2268" w:author="Author"/>
        </w:trPr>
        <w:tc>
          <w:tcPr>
            <w:tcW w:w="1075" w:type="dxa"/>
          </w:tcPr>
          <w:p w14:paraId="3FD9D053" w14:textId="77777777" w:rsidR="00F35185" w:rsidRPr="00641BDB" w:rsidRDefault="00F35185" w:rsidP="00F35185">
            <w:pPr>
              <w:rPr>
                <w:del w:id="2269" w:author="Author"/>
                <w:rFonts w:asciiTheme="minorBidi" w:hAnsiTheme="minorBidi" w:cstheme="minorBidi"/>
                <w:szCs w:val="17"/>
                <w:lang w:val="es-ES_tradnl"/>
              </w:rPr>
            </w:pPr>
            <w:del w:id="2270" w:author="Author">
              <w:r w:rsidRPr="00641BDB">
                <w:rPr>
                  <w:rFonts w:asciiTheme="minorBidi" w:eastAsia="Times New Roman" w:hAnsiTheme="minorBidi" w:cstheme="minorBidi"/>
                  <w:szCs w:val="17"/>
                  <w:lang w:val="es-ES_tradnl"/>
                </w:rPr>
                <w:delText>[RSG-73]</w:delText>
              </w:r>
            </w:del>
          </w:p>
        </w:tc>
        <w:tc>
          <w:tcPr>
            <w:tcW w:w="5670" w:type="dxa"/>
          </w:tcPr>
          <w:p w14:paraId="2219C9CF" w14:textId="77777777" w:rsidR="00F35185" w:rsidRPr="00641BDB" w:rsidRDefault="00F35185" w:rsidP="00F35185">
            <w:pPr>
              <w:spacing w:before="100" w:beforeAutospacing="1"/>
              <w:jc w:val="both"/>
              <w:rPr>
                <w:del w:id="2271" w:author="Author"/>
                <w:rFonts w:asciiTheme="minorBidi" w:eastAsia="Times New Roman" w:hAnsiTheme="minorBidi" w:cstheme="minorBidi"/>
                <w:szCs w:val="17"/>
                <w:lang w:val="es-ES_tradnl"/>
              </w:rPr>
            </w:pPr>
            <w:del w:id="2272" w:author="Author">
              <w:r w:rsidRPr="00641BDB">
                <w:rPr>
                  <w:rFonts w:asciiTheme="minorBidi" w:eastAsia="Times New Roman" w:hAnsiTheme="minorBidi" w:cstheme="minorBidi"/>
                  <w:szCs w:val="17"/>
                  <w:lang w:val="es-ES_tradnl"/>
                </w:rPr>
                <w:delText xml:space="preserve">Los valores de los parámetros </w:delText>
              </w:r>
              <w:r w:rsidRPr="00641BDB">
                <w:rPr>
                  <w:rFonts w:ascii="Courier New" w:eastAsia="Times New Roman" w:hAnsi="Courier New" w:cs="Courier New"/>
                  <w:szCs w:val="17"/>
                  <w:lang w:val="es-ES_tradnl"/>
                </w:rPr>
                <w:delText>limit</w:delText>
              </w:r>
              <w:r w:rsidRPr="00641BDB">
                <w:rPr>
                  <w:rFonts w:asciiTheme="minorBidi" w:eastAsia="Times New Roman" w:hAnsiTheme="minorBidi" w:cstheme="minorBidi"/>
                  <w:szCs w:val="17"/>
                  <w:lang w:val="es-ES_tradnl"/>
                </w:rPr>
                <w:delText xml:space="preserve"> y </w:delText>
              </w:r>
              <w:r w:rsidRPr="00641BDB">
                <w:rPr>
                  <w:rFonts w:ascii="Courier New" w:eastAsia="Times New Roman" w:hAnsi="Courier New" w:cs="Courier New"/>
                  <w:szCs w:val="17"/>
                  <w:lang w:val="es-ES_tradnl"/>
                </w:rPr>
                <w:delText>offset</w:delText>
              </w:r>
              <w:r w:rsidRPr="00641BDB">
                <w:rPr>
                  <w:rFonts w:asciiTheme="minorBidi" w:eastAsia="Times New Roman" w:hAnsiTheme="minorBidi" w:cstheme="minorBidi"/>
                  <w:szCs w:val="17"/>
                  <w:lang w:val="es-ES_tradnl"/>
                </w:rPr>
                <w:delText xml:space="preserve"> DEBERÍAN incluirse en la respuesta.</w:delText>
              </w:r>
            </w:del>
          </w:p>
        </w:tc>
        <w:tc>
          <w:tcPr>
            <w:tcW w:w="2515" w:type="dxa"/>
          </w:tcPr>
          <w:p w14:paraId="525FD2E1" w14:textId="77777777" w:rsidR="00F35185" w:rsidRPr="00641BDB" w:rsidRDefault="00F35185" w:rsidP="00F35185">
            <w:pPr>
              <w:rPr>
                <w:del w:id="2273" w:author="Author"/>
                <w:rFonts w:asciiTheme="minorBidi" w:hAnsiTheme="minorBidi" w:cstheme="minorBidi"/>
                <w:szCs w:val="17"/>
                <w:lang w:val="es-ES_tradnl"/>
              </w:rPr>
            </w:pPr>
            <w:del w:id="2274" w:author="Author">
              <w:r w:rsidRPr="00641BDB">
                <w:rPr>
                  <w:rFonts w:asciiTheme="minorBidi" w:hAnsiTheme="minorBidi" w:cstheme="minorBidi"/>
                  <w:szCs w:val="17"/>
                  <w:lang w:val="es-ES_tradnl"/>
                </w:rPr>
                <w:delText>AAJ, AAX</w:delText>
              </w:r>
            </w:del>
          </w:p>
        </w:tc>
      </w:tr>
      <w:tr w:rsidR="00F35185" w:rsidRPr="008516DD" w14:paraId="50EE708F" w14:textId="77777777" w:rsidTr="00F20B0F">
        <w:trPr>
          <w:del w:id="2275" w:author="Author"/>
        </w:trPr>
        <w:tc>
          <w:tcPr>
            <w:tcW w:w="1075" w:type="dxa"/>
          </w:tcPr>
          <w:p w14:paraId="7EF341C3" w14:textId="77777777" w:rsidR="00F35185" w:rsidRPr="00641BDB" w:rsidRDefault="00F35185" w:rsidP="00F35185">
            <w:pPr>
              <w:rPr>
                <w:del w:id="2276" w:author="Author"/>
                <w:rFonts w:asciiTheme="minorBidi" w:hAnsiTheme="minorBidi" w:cstheme="minorBidi"/>
                <w:szCs w:val="17"/>
                <w:lang w:val="es-ES_tradnl"/>
              </w:rPr>
            </w:pPr>
            <w:del w:id="2277" w:author="Author">
              <w:r w:rsidRPr="00641BDB">
                <w:rPr>
                  <w:rFonts w:asciiTheme="minorBidi" w:eastAsia="Times New Roman" w:hAnsiTheme="minorBidi" w:cstheme="minorBidi"/>
                  <w:szCs w:val="17"/>
                  <w:lang w:val="es-ES_tradnl"/>
                </w:rPr>
                <w:delText>[RSG-74]</w:delText>
              </w:r>
            </w:del>
          </w:p>
        </w:tc>
        <w:tc>
          <w:tcPr>
            <w:tcW w:w="5670" w:type="dxa"/>
          </w:tcPr>
          <w:p w14:paraId="552EC15C" w14:textId="77777777" w:rsidR="00F35185" w:rsidRPr="00641BDB" w:rsidRDefault="00F35185" w:rsidP="00F35185">
            <w:pPr>
              <w:spacing w:before="100" w:beforeAutospacing="1"/>
              <w:jc w:val="both"/>
              <w:rPr>
                <w:del w:id="2278" w:author="Author"/>
                <w:rFonts w:asciiTheme="minorBidi" w:eastAsia="Times New Roman" w:hAnsiTheme="minorBidi" w:cstheme="minorBidi"/>
                <w:szCs w:val="17"/>
                <w:lang w:val="es-ES_tradnl"/>
              </w:rPr>
            </w:pPr>
            <w:del w:id="2279" w:author="Author">
              <w:r w:rsidRPr="00641BDB">
                <w:rPr>
                  <w:rFonts w:asciiTheme="minorBidi" w:eastAsia="Times New Roman" w:hAnsiTheme="minorBidi" w:cstheme="minorBidi"/>
                  <w:szCs w:val="17"/>
                  <w:lang w:val="es-ES_tradnl"/>
                </w:rPr>
                <w:delText>Una API web DEBERÍA admitir la ordenación.</w:delText>
              </w:r>
            </w:del>
          </w:p>
        </w:tc>
        <w:tc>
          <w:tcPr>
            <w:tcW w:w="2515" w:type="dxa"/>
          </w:tcPr>
          <w:p w14:paraId="7DBCD96F" w14:textId="77777777" w:rsidR="00F35185" w:rsidRPr="00641BDB" w:rsidRDefault="00F35185" w:rsidP="00F35185">
            <w:pPr>
              <w:rPr>
                <w:del w:id="2280" w:author="Author"/>
                <w:rFonts w:asciiTheme="minorBidi" w:hAnsiTheme="minorBidi" w:cstheme="minorBidi"/>
                <w:szCs w:val="17"/>
                <w:lang w:val="es-ES_tradnl"/>
              </w:rPr>
            </w:pPr>
            <w:del w:id="2281" w:author="Author">
              <w:r w:rsidRPr="00641BDB">
                <w:rPr>
                  <w:rFonts w:asciiTheme="minorBidi" w:hAnsiTheme="minorBidi" w:cstheme="minorBidi"/>
                  <w:szCs w:val="17"/>
                  <w:lang w:val="es-ES_tradnl"/>
                </w:rPr>
                <w:delText>AAJ, AAX</w:delText>
              </w:r>
            </w:del>
          </w:p>
        </w:tc>
      </w:tr>
      <w:tr w:rsidR="00F35185" w:rsidRPr="008516DD" w14:paraId="1FA59801" w14:textId="77777777" w:rsidTr="00F20B0F">
        <w:trPr>
          <w:del w:id="2282" w:author="Author"/>
        </w:trPr>
        <w:tc>
          <w:tcPr>
            <w:tcW w:w="1075" w:type="dxa"/>
          </w:tcPr>
          <w:p w14:paraId="6660F3E4" w14:textId="77777777" w:rsidR="00F35185" w:rsidRPr="00641BDB" w:rsidRDefault="00F35185" w:rsidP="00F35185">
            <w:pPr>
              <w:rPr>
                <w:del w:id="2283" w:author="Author"/>
                <w:rFonts w:asciiTheme="minorBidi" w:hAnsiTheme="minorBidi" w:cstheme="minorBidi"/>
                <w:szCs w:val="17"/>
                <w:lang w:val="es-ES_tradnl"/>
              </w:rPr>
            </w:pPr>
            <w:del w:id="2284" w:author="Author">
              <w:r w:rsidRPr="00641BDB">
                <w:rPr>
                  <w:rFonts w:asciiTheme="minorBidi" w:hAnsiTheme="minorBidi" w:cstheme="minorBidi"/>
                  <w:szCs w:val="17"/>
                  <w:lang w:val="es-ES_tradnl"/>
                </w:rPr>
                <w:delText>[RSG-75]</w:delText>
              </w:r>
            </w:del>
          </w:p>
        </w:tc>
        <w:tc>
          <w:tcPr>
            <w:tcW w:w="5670" w:type="dxa"/>
          </w:tcPr>
          <w:p w14:paraId="307958C8" w14:textId="77777777" w:rsidR="00F35185" w:rsidRPr="00641BDB" w:rsidRDefault="00F35185" w:rsidP="00DD2B86">
            <w:pPr>
              <w:spacing w:before="100" w:beforeAutospacing="1"/>
              <w:jc w:val="both"/>
              <w:rPr>
                <w:del w:id="2285" w:author="Author"/>
                <w:rFonts w:asciiTheme="minorBidi" w:hAnsiTheme="minorBidi" w:cstheme="minorBidi"/>
                <w:szCs w:val="17"/>
                <w:lang w:val="es-ES_tradnl"/>
              </w:rPr>
            </w:pPr>
            <w:del w:id="2286" w:author="Author">
              <w:r w:rsidRPr="00641BDB">
                <w:rPr>
                  <w:rFonts w:asciiTheme="minorBidi" w:eastAsia="Times New Roman" w:hAnsiTheme="minorBidi" w:cstheme="minorBidi"/>
                  <w:szCs w:val="17"/>
                  <w:lang w:val="es-ES_tradnl"/>
                </w:rPr>
                <w:delText xml:space="preserve">Para establecer criterios multiatributos de ordenación, DEBE utilizarse un parámetro de consulta. El valor de dicho parámetro será una lista de claves de ordenación separadas por comas a las que se puede añadir, mediante dos puntos ':', la dirección de ordenamiento, con </w:delText>
              </w:r>
              <w:r w:rsidRPr="00641BDB">
                <w:rPr>
                  <w:rFonts w:ascii="Courier New" w:eastAsia="Times New Roman" w:hAnsi="Courier New" w:cs="Courier New"/>
                  <w:szCs w:val="17"/>
                  <w:lang w:val="es-ES_tradnl"/>
                </w:rPr>
                <w:delText>asc</w:delText>
              </w:r>
              <w:r w:rsidRPr="00641BDB">
                <w:rPr>
                  <w:rFonts w:asciiTheme="minorBidi" w:eastAsia="Times New Roman" w:hAnsiTheme="minorBidi" w:cstheme="minorBidi"/>
                  <w:szCs w:val="17"/>
                  <w:lang w:val="es-ES_tradnl"/>
                </w:rPr>
                <w:delText xml:space="preserve"> para el orden ascendente o </w:delText>
              </w:r>
              <w:r w:rsidRPr="00641BDB">
                <w:rPr>
                  <w:rFonts w:ascii="Courier New" w:eastAsia="Times New Roman" w:hAnsi="Courier New" w:cs="Courier New"/>
                  <w:szCs w:val="17"/>
                  <w:lang w:val="es-ES_tradnl"/>
                </w:rPr>
                <w:delText>desc</w:delText>
              </w:r>
              <w:r w:rsidRPr="00641BDB">
                <w:rPr>
                  <w:rFonts w:asciiTheme="minorBidi" w:eastAsia="Times New Roman" w:hAnsiTheme="minorBidi" w:cstheme="minorBidi"/>
                  <w:szCs w:val="17"/>
                  <w:lang w:val="es-ES_tradnl"/>
                </w:rPr>
                <w:delText xml:space="preserve"> para el orden descendente. En caso de que no se especifique una dirección de ordenación para una clave, el servidor DEBE establecer una por defecto.</w:delText>
              </w:r>
            </w:del>
          </w:p>
        </w:tc>
        <w:tc>
          <w:tcPr>
            <w:tcW w:w="2515" w:type="dxa"/>
          </w:tcPr>
          <w:p w14:paraId="3A4FBA29" w14:textId="77777777" w:rsidR="00F35185" w:rsidRPr="00641BDB" w:rsidRDefault="00F35185" w:rsidP="00F35185">
            <w:pPr>
              <w:rPr>
                <w:del w:id="2287" w:author="Author"/>
                <w:rFonts w:asciiTheme="minorBidi" w:hAnsiTheme="minorBidi" w:cstheme="minorBidi"/>
                <w:szCs w:val="17"/>
                <w:lang w:val="es-ES_tradnl"/>
              </w:rPr>
            </w:pPr>
            <w:del w:id="2288" w:author="Author">
              <w:r w:rsidRPr="00641BDB">
                <w:rPr>
                  <w:rFonts w:asciiTheme="minorBidi" w:hAnsiTheme="minorBidi" w:cstheme="minorBidi"/>
                  <w:szCs w:val="17"/>
                  <w:lang w:val="es-ES_tradnl"/>
                </w:rPr>
                <w:delText>AAJ, AAX, AX, AJ</w:delText>
              </w:r>
            </w:del>
          </w:p>
        </w:tc>
      </w:tr>
      <w:tr w:rsidR="00F35185" w:rsidRPr="008516DD" w14:paraId="2C2CB6FA" w14:textId="77777777" w:rsidTr="00F20B0F">
        <w:trPr>
          <w:del w:id="2289" w:author="Author"/>
        </w:trPr>
        <w:tc>
          <w:tcPr>
            <w:tcW w:w="1075" w:type="dxa"/>
          </w:tcPr>
          <w:p w14:paraId="2EC5216D" w14:textId="77777777" w:rsidR="00F35185" w:rsidRPr="00641BDB" w:rsidRDefault="00F35185" w:rsidP="00F35185">
            <w:pPr>
              <w:rPr>
                <w:del w:id="2290" w:author="Author"/>
                <w:rFonts w:asciiTheme="minorBidi" w:hAnsiTheme="minorBidi" w:cstheme="minorBidi"/>
                <w:szCs w:val="17"/>
                <w:lang w:val="es-ES_tradnl"/>
              </w:rPr>
            </w:pPr>
            <w:del w:id="2291" w:author="Author">
              <w:r w:rsidRPr="00641BDB">
                <w:rPr>
                  <w:rFonts w:asciiTheme="minorBidi" w:hAnsiTheme="minorBidi" w:cstheme="minorBidi"/>
                  <w:szCs w:val="17"/>
                  <w:lang w:val="es-ES_tradnl"/>
                </w:rPr>
                <w:delText>[RSG-76]</w:delText>
              </w:r>
            </w:del>
          </w:p>
        </w:tc>
        <w:tc>
          <w:tcPr>
            <w:tcW w:w="5670" w:type="dxa"/>
          </w:tcPr>
          <w:p w14:paraId="5BA01BE0" w14:textId="77777777" w:rsidR="00F35185" w:rsidRPr="00641BDB" w:rsidRDefault="00F35185" w:rsidP="00F35185">
            <w:pPr>
              <w:spacing w:before="100" w:beforeAutospacing="1"/>
              <w:jc w:val="both"/>
              <w:rPr>
                <w:del w:id="2292" w:author="Author"/>
                <w:rFonts w:asciiTheme="minorBidi" w:hAnsiTheme="minorBidi" w:cstheme="minorBidi"/>
                <w:szCs w:val="17"/>
                <w:lang w:val="es-ES_tradnl"/>
              </w:rPr>
            </w:pPr>
            <w:del w:id="2293" w:author="Author">
              <w:r w:rsidRPr="00641BDB">
                <w:rPr>
                  <w:rFonts w:asciiTheme="minorBidi" w:hAnsiTheme="minorBidi" w:cstheme="minorBidi"/>
                  <w:szCs w:val="17"/>
                  <w:lang w:val="es-ES_tradnl"/>
                </w:rPr>
                <w:delText>Las API web DEBERÍAN devolver los criterios de ordenación en la respuesta.</w:delText>
              </w:r>
            </w:del>
          </w:p>
        </w:tc>
        <w:tc>
          <w:tcPr>
            <w:tcW w:w="2515" w:type="dxa"/>
          </w:tcPr>
          <w:p w14:paraId="285A52F1" w14:textId="77777777" w:rsidR="00F35185" w:rsidRPr="00641BDB" w:rsidRDefault="00F35185" w:rsidP="00F35185">
            <w:pPr>
              <w:rPr>
                <w:del w:id="2294" w:author="Author"/>
                <w:rFonts w:asciiTheme="minorBidi" w:hAnsiTheme="minorBidi" w:cstheme="minorBidi"/>
                <w:szCs w:val="17"/>
                <w:lang w:val="es-ES_tradnl"/>
              </w:rPr>
            </w:pPr>
            <w:del w:id="2295" w:author="Author">
              <w:r w:rsidRPr="00641BDB">
                <w:rPr>
                  <w:rFonts w:asciiTheme="minorBidi" w:hAnsiTheme="minorBidi" w:cstheme="minorBidi"/>
                  <w:szCs w:val="17"/>
                  <w:lang w:val="es-ES_tradnl"/>
                </w:rPr>
                <w:delText>AAJ, AAX, AX, AJ</w:delText>
              </w:r>
            </w:del>
          </w:p>
        </w:tc>
      </w:tr>
      <w:tr w:rsidR="00F35185" w:rsidRPr="008516DD" w14:paraId="57D87D1F" w14:textId="77777777" w:rsidTr="00F20B0F">
        <w:trPr>
          <w:del w:id="2296" w:author="Author"/>
        </w:trPr>
        <w:tc>
          <w:tcPr>
            <w:tcW w:w="1075" w:type="dxa"/>
          </w:tcPr>
          <w:p w14:paraId="4A745CFA" w14:textId="77777777" w:rsidR="00F35185" w:rsidRPr="00641BDB" w:rsidRDefault="00F35185" w:rsidP="00F35185">
            <w:pPr>
              <w:rPr>
                <w:del w:id="2297" w:author="Author"/>
                <w:rFonts w:asciiTheme="minorBidi" w:hAnsiTheme="minorBidi" w:cstheme="minorBidi"/>
                <w:szCs w:val="17"/>
                <w:lang w:val="es-ES_tradnl"/>
              </w:rPr>
            </w:pPr>
            <w:del w:id="2298" w:author="Author">
              <w:r w:rsidRPr="00641BDB">
                <w:rPr>
                  <w:rFonts w:asciiTheme="minorBidi" w:eastAsia="Times New Roman" w:hAnsiTheme="minorBidi" w:cstheme="minorBidi"/>
                  <w:szCs w:val="17"/>
                  <w:lang w:val="es-ES_tradnl"/>
                </w:rPr>
                <w:delText>[RSG-77]</w:delText>
              </w:r>
            </w:del>
          </w:p>
        </w:tc>
        <w:tc>
          <w:tcPr>
            <w:tcW w:w="5670" w:type="dxa"/>
          </w:tcPr>
          <w:p w14:paraId="6D1FB996" w14:textId="77777777" w:rsidR="00F35185" w:rsidRPr="00641BDB" w:rsidRDefault="00F35185" w:rsidP="00F35185">
            <w:pPr>
              <w:spacing w:before="100" w:beforeAutospacing="1"/>
              <w:jc w:val="both"/>
              <w:rPr>
                <w:del w:id="2299" w:author="Author"/>
                <w:rFonts w:asciiTheme="minorBidi" w:eastAsia="Times New Roman" w:hAnsiTheme="minorBidi" w:cstheme="minorBidi"/>
                <w:szCs w:val="17"/>
                <w:lang w:val="es-ES_tradnl"/>
              </w:rPr>
            </w:pPr>
            <w:del w:id="2300" w:author="Author">
              <w:r w:rsidRPr="00641BDB">
                <w:rPr>
                  <w:rFonts w:asciiTheme="minorBidi" w:hAnsiTheme="minorBidi" w:cstheme="minorBidi"/>
                  <w:szCs w:val="17"/>
                  <w:lang w:val="es-ES_tradnl"/>
                </w:rPr>
                <w:delText>Una API web PUEDE ser compatible con la expansión del cuerpo del contenido que se devuelve. DEBERÍA utilizarse el parámetro de consulta</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expand=&lt;comma-separated list of attributes names&gt;</w:delText>
              </w:r>
              <w:r w:rsidRPr="00641BDB">
                <w:rPr>
                  <w:rFonts w:eastAsia="Times New Roman" w:cs="Arial"/>
                  <w:szCs w:val="17"/>
                  <w:lang w:val="es-ES_tradnl"/>
                </w:rPr>
                <w:delText>.</w:delText>
              </w:r>
            </w:del>
          </w:p>
        </w:tc>
        <w:tc>
          <w:tcPr>
            <w:tcW w:w="2515" w:type="dxa"/>
          </w:tcPr>
          <w:p w14:paraId="751F965E" w14:textId="77777777" w:rsidR="00F35185" w:rsidRPr="00641BDB" w:rsidRDefault="00F35185" w:rsidP="00F35185">
            <w:pPr>
              <w:rPr>
                <w:del w:id="2301" w:author="Author"/>
                <w:rFonts w:asciiTheme="minorBidi" w:hAnsiTheme="minorBidi" w:cstheme="minorBidi"/>
                <w:szCs w:val="17"/>
                <w:lang w:val="es-ES_tradnl"/>
              </w:rPr>
            </w:pPr>
            <w:del w:id="2302" w:author="Author">
              <w:r w:rsidRPr="00641BDB">
                <w:rPr>
                  <w:rFonts w:asciiTheme="minorBidi" w:hAnsiTheme="minorBidi" w:cstheme="minorBidi"/>
                  <w:szCs w:val="17"/>
                  <w:lang w:val="es-ES_tradnl"/>
                </w:rPr>
                <w:delText>AAJ, AAX</w:delText>
              </w:r>
            </w:del>
          </w:p>
        </w:tc>
      </w:tr>
      <w:tr w:rsidR="00F35185" w:rsidRPr="008516DD" w14:paraId="209D25FE" w14:textId="77777777" w:rsidTr="00F20B0F">
        <w:trPr>
          <w:del w:id="2303" w:author="Author"/>
        </w:trPr>
        <w:tc>
          <w:tcPr>
            <w:tcW w:w="1075" w:type="dxa"/>
          </w:tcPr>
          <w:p w14:paraId="2744FA89" w14:textId="77777777" w:rsidR="00F35185" w:rsidRPr="00641BDB" w:rsidRDefault="00F35185" w:rsidP="00F35185">
            <w:pPr>
              <w:rPr>
                <w:del w:id="2304" w:author="Author"/>
                <w:rFonts w:asciiTheme="minorBidi" w:eastAsia="Times New Roman" w:hAnsiTheme="minorBidi" w:cstheme="minorBidi"/>
                <w:szCs w:val="17"/>
                <w:lang w:val="es-ES_tradnl"/>
              </w:rPr>
            </w:pPr>
            <w:del w:id="2305" w:author="Author">
              <w:r w:rsidRPr="00641BDB">
                <w:rPr>
                  <w:rFonts w:asciiTheme="minorBidi" w:eastAsia="Times New Roman" w:hAnsiTheme="minorBidi" w:cstheme="minorBidi"/>
                  <w:szCs w:val="17"/>
                  <w:lang w:val="es-ES_tradnl"/>
                </w:rPr>
                <w:delText>[RSG-78]</w:delText>
              </w:r>
            </w:del>
          </w:p>
        </w:tc>
        <w:tc>
          <w:tcPr>
            <w:tcW w:w="5670" w:type="dxa"/>
          </w:tcPr>
          <w:p w14:paraId="1C4C1F4E" w14:textId="77777777" w:rsidR="00F35185" w:rsidRPr="00641BDB" w:rsidRDefault="00F35185" w:rsidP="00F35185">
            <w:pPr>
              <w:spacing w:before="100" w:beforeAutospacing="1" w:after="100" w:afterAutospacing="1"/>
              <w:jc w:val="both"/>
              <w:rPr>
                <w:del w:id="2306" w:author="Author"/>
                <w:rFonts w:ascii="Arial" w:eastAsia="Times New Roman" w:hAnsi="Arial" w:cs="Arial"/>
                <w:szCs w:val="17"/>
                <w:lang w:val="es-ES_tradnl"/>
              </w:rPr>
            </w:pPr>
            <w:del w:id="2307" w:author="Author">
              <w:r w:rsidRPr="00641BDB">
                <w:rPr>
                  <w:rFonts w:asciiTheme="minorBidi" w:eastAsia="Times New Roman" w:hAnsiTheme="minorBidi" w:cstheme="minorBidi"/>
                  <w:szCs w:val="17"/>
                  <w:lang w:val="es-ES_tradnl"/>
                </w:rPr>
                <w:delText>En caso de que una API web admita la proyección, DEBERÍA utilizarse, en lugar de las rutas URL, un parámetro de consulta con el formato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“fields=”&lt;comma-separated list of attribute names&gt;</w:delText>
              </w:r>
              <w:r w:rsidRPr="00641BDB">
                <w:rPr>
                  <w:rFonts w:eastAsia="Times New Roman" w:cs="Arial"/>
                  <w:szCs w:val="17"/>
                  <w:lang w:val="es-ES_tradnl"/>
                </w:rPr>
                <w:delText>.</w:delText>
              </w:r>
            </w:del>
          </w:p>
        </w:tc>
        <w:tc>
          <w:tcPr>
            <w:tcW w:w="2515" w:type="dxa"/>
          </w:tcPr>
          <w:p w14:paraId="2F59BC64" w14:textId="77777777" w:rsidR="00F35185" w:rsidRPr="00641BDB" w:rsidRDefault="00F35185" w:rsidP="00F35185">
            <w:pPr>
              <w:rPr>
                <w:del w:id="2308" w:author="Author"/>
                <w:rFonts w:asciiTheme="minorBidi" w:hAnsiTheme="minorBidi" w:cstheme="minorBidi"/>
                <w:szCs w:val="17"/>
                <w:lang w:val="es-ES_tradnl"/>
              </w:rPr>
            </w:pPr>
            <w:del w:id="2309" w:author="Author">
              <w:r w:rsidRPr="00641BDB">
                <w:rPr>
                  <w:rFonts w:asciiTheme="minorBidi" w:hAnsiTheme="minorBidi" w:cstheme="minorBidi"/>
                  <w:szCs w:val="17"/>
                  <w:lang w:val="es-ES_tradnl"/>
                </w:rPr>
                <w:delText>AAJ, AAX</w:delText>
              </w:r>
            </w:del>
          </w:p>
        </w:tc>
      </w:tr>
      <w:tr w:rsidR="00F35185" w:rsidRPr="008516DD" w14:paraId="2E4768A0" w14:textId="77777777" w:rsidTr="00F20B0F">
        <w:trPr>
          <w:del w:id="2310" w:author="Author"/>
        </w:trPr>
        <w:tc>
          <w:tcPr>
            <w:tcW w:w="1075" w:type="dxa"/>
          </w:tcPr>
          <w:p w14:paraId="47C736B2" w14:textId="77777777" w:rsidR="00F35185" w:rsidRPr="00641BDB" w:rsidRDefault="00F35185" w:rsidP="00F35185">
            <w:pPr>
              <w:rPr>
                <w:del w:id="2311" w:author="Author"/>
                <w:rFonts w:asciiTheme="minorBidi" w:hAnsiTheme="minorBidi" w:cstheme="minorBidi"/>
                <w:szCs w:val="17"/>
                <w:lang w:val="es-ES_tradnl"/>
              </w:rPr>
            </w:pPr>
            <w:del w:id="2312" w:author="Author">
              <w:r w:rsidRPr="00641BDB">
                <w:rPr>
                  <w:rFonts w:asciiTheme="minorBidi" w:eastAsia="Times New Roman" w:hAnsiTheme="minorBidi" w:cstheme="minorBidi"/>
                  <w:szCs w:val="17"/>
                  <w:lang w:val="es-ES_tradnl"/>
                </w:rPr>
                <w:delText>[RSG-79]</w:delText>
              </w:r>
            </w:del>
          </w:p>
        </w:tc>
        <w:tc>
          <w:tcPr>
            <w:tcW w:w="5670" w:type="dxa"/>
          </w:tcPr>
          <w:p w14:paraId="408A380F" w14:textId="77777777" w:rsidR="00F35185" w:rsidRPr="00641BDB" w:rsidRDefault="00F35185" w:rsidP="00F35185">
            <w:pPr>
              <w:spacing w:before="100" w:beforeAutospacing="1"/>
              <w:jc w:val="both"/>
              <w:rPr>
                <w:del w:id="2313" w:author="Author"/>
                <w:rFonts w:asciiTheme="minorBidi" w:eastAsia="Times New Roman" w:hAnsiTheme="minorBidi" w:cstheme="minorBidi"/>
                <w:szCs w:val="17"/>
                <w:lang w:val="es-ES_tradnl"/>
              </w:rPr>
            </w:pPr>
            <w:del w:id="2314" w:author="Author">
              <w:r w:rsidRPr="00641BDB">
                <w:rPr>
                  <w:rFonts w:asciiTheme="minorBidi" w:eastAsia="Times New Roman" w:hAnsiTheme="minorBidi" w:cstheme="minorBidi"/>
                  <w:szCs w:val="17"/>
                  <w:lang w:val="es-ES_tradnl"/>
                </w:rPr>
                <w:delText xml:space="preserve">Las API web DEBEN admitir la devolución del número de elementos de una colección. </w:delText>
              </w:r>
            </w:del>
          </w:p>
        </w:tc>
        <w:tc>
          <w:tcPr>
            <w:tcW w:w="2515" w:type="dxa"/>
          </w:tcPr>
          <w:p w14:paraId="119578C9" w14:textId="77777777" w:rsidR="00F35185" w:rsidRPr="00641BDB" w:rsidRDefault="00F35185" w:rsidP="00F35185">
            <w:pPr>
              <w:rPr>
                <w:del w:id="2315" w:author="Author"/>
                <w:rFonts w:asciiTheme="minorBidi" w:hAnsiTheme="minorBidi" w:cstheme="minorBidi"/>
                <w:szCs w:val="17"/>
                <w:lang w:val="es-ES_tradnl"/>
              </w:rPr>
            </w:pPr>
            <w:del w:id="2316" w:author="Author">
              <w:r w:rsidRPr="00641BDB">
                <w:rPr>
                  <w:rFonts w:asciiTheme="minorBidi" w:hAnsiTheme="minorBidi" w:cstheme="minorBidi"/>
                  <w:szCs w:val="17"/>
                  <w:lang w:val="es-ES_tradnl"/>
                </w:rPr>
                <w:delText>AAJ, AAX, AX, AJ</w:delText>
              </w:r>
            </w:del>
          </w:p>
        </w:tc>
      </w:tr>
      <w:tr w:rsidR="00F35185" w:rsidRPr="008516DD" w14:paraId="76265127" w14:textId="77777777" w:rsidTr="00F20B0F">
        <w:trPr>
          <w:del w:id="2317" w:author="Author"/>
        </w:trPr>
        <w:tc>
          <w:tcPr>
            <w:tcW w:w="1075" w:type="dxa"/>
          </w:tcPr>
          <w:p w14:paraId="04857F0C" w14:textId="77777777" w:rsidR="00F35185" w:rsidRPr="00641BDB" w:rsidRDefault="00F35185" w:rsidP="00F35185">
            <w:pPr>
              <w:rPr>
                <w:del w:id="2318" w:author="Author"/>
                <w:rFonts w:asciiTheme="minorBidi" w:hAnsiTheme="minorBidi" w:cstheme="minorBidi"/>
                <w:szCs w:val="17"/>
                <w:lang w:val="es-ES_tradnl"/>
              </w:rPr>
            </w:pPr>
            <w:del w:id="2319" w:author="Author">
              <w:r w:rsidRPr="00641BDB">
                <w:rPr>
                  <w:rFonts w:asciiTheme="minorBidi" w:eastAsia="Times New Roman" w:hAnsiTheme="minorBidi" w:cstheme="minorBidi"/>
                  <w:szCs w:val="17"/>
                  <w:lang w:val="es-ES_tradnl"/>
                </w:rPr>
                <w:delText>[RSG-80]</w:delText>
              </w:r>
            </w:del>
          </w:p>
        </w:tc>
        <w:tc>
          <w:tcPr>
            <w:tcW w:w="5670" w:type="dxa"/>
          </w:tcPr>
          <w:p w14:paraId="10679653" w14:textId="77777777" w:rsidR="00F35185" w:rsidRPr="00641BDB" w:rsidRDefault="00F35185" w:rsidP="00F35185">
            <w:pPr>
              <w:spacing w:before="100" w:beforeAutospacing="1"/>
              <w:jc w:val="both"/>
              <w:rPr>
                <w:del w:id="2320" w:author="Author"/>
                <w:rFonts w:asciiTheme="minorBidi" w:eastAsia="Times New Roman" w:hAnsiTheme="minorBidi" w:cstheme="minorBidi"/>
                <w:szCs w:val="17"/>
                <w:lang w:val="es-ES_tradnl"/>
              </w:rPr>
            </w:pPr>
            <w:del w:id="2321" w:author="Author">
              <w:r w:rsidRPr="00641BDB">
                <w:rPr>
                  <w:rFonts w:asciiTheme="minorBidi" w:eastAsia="Times New Roman" w:hAnsiTheme="minorBidi" w:cstheme="minorBidi"/>
                  <w:szCs w:val="17"/>
                  <w:lang w:val="es-ES_tradnl"/>
                </w:rPr>
                <w:delText>Para permitir la devolución del número de elementos de una colección DEBE utilizarse un parámetro de consulta.</w:delText>
              </w:r>
            </w:del>
          </w:p>
        </w:tc>
        <w:tc>
          <w:tcPr>
            <w:tcW w:w="2515" w:type="dxa"/>
          </w:tcPr>
          <w:p w14:paraId="70FEB302" w14:textId="77777777" w:rsidR="00F35185" w:rsidRPr="00641BDB" w:rsidRDefault="00F35185" w:rsidP="00F35185">
            <w:pPr>
              <w:rPr>
                <w:del w:id="2322" w:author="Author"/>
                <w:rFonts w:asciiTheme="minorBidi" w:hAnsiTheme="minorBidi" w:cstheme="minorBidi"/>
                <w:szCs w:val="17"/>
                <w:lang w:val="es-ES_tradnl"/>
              </w:rPr>
            </w:pPr>
            <w:del w:id="2323" w:author="Author">
              <w:r w:rsidRPr="00641BDB">
                <w:rPr>
                  <w:rFonts w:asciiTheme="minorBidi" w:hAnsiTheme="minorBidi" w:cstheme="minorBidi"/>
                  <w:szCs w:val="17"/>
                  <w:lang w:val="es-ES_tradnl"/>
                </w:rPr>
                <w:delText>AAJ, AAX, AX, AJ</w:delText>
              </w:r>
            </w:del>
          </w:p>
        </w:tc>
      </w:tr>
      <w:tr w:rsidR="00F35185" w:rsidRPr="008516DD" w14:paraId="45C37FA5" w14:textId="77777777" w:rsidTr="006B28AF">
        <w:trPr>
          <w:trHeight w:val="418"/>
          <w:del w:id="2324" w:author="Author"/>
        </w:trPr>
        <w:tc>
          <w:tcPr>
            <w:tcW w:w="1075" w:type="dxa"/>
          </w:tcPr>
          <w:p w14:paraId="37044812" w14:textId="77777777" w:rsidR="00F35185" w:rsidRPr="00641BDB" w:rsidRDefault="00F35185" w:rsidP="00F35185">
            <w:pPr>
              <w:rPr>
                <w:del w:id="2325" w:author="Author"/>
                <w:rFonts w:asciiTheme="minorBidi" w:hAnsiTheme="minorBidi" w:cstheme="minorBidi"/>
                <w:szCs w:val="17"/>
                <w:lang w:val="es-ES_tradnl"/>
              </w:rPr>
            </w:pPr>
            <w:del w:id="2326" w:author="Author">
              <w:r w:rsidRPr="00641BDB">
                <w:rPr>
                  <w:rFonts w:asciiTheme="minorBidi" w:eastAsia="Times New Roman" w:hAnsiTheme="minorBidi" w:cstheme="minorBidi"/>
                  <w:szCs w:val="17"/>
                  <w:lang w:val="es-ES_tradnl"/>
                </w:rPr>
                <w:delText>[RSG-81]</w:delText>
              </w:r>
            </w:del>
          </w:p>
        </w:tc>
        <w:tc>
          <w:tcPr>
            <w:tcW w:w="5670" w:type="dxa"/>
          </w:tcPr>
          <w:p w14:paraId="3A4D9A9A" w14:textId="77777777" w:rsidR="00F35185" w:rsidRPr="00641BDB" w:rsidRDefault="00F35185" w:rsidP="00F35185">
            <w:pPr>
              <w:spacing w:before="100" w:beforeAutospacing="1"/>
              <w:jc w:val="both"/>
              <w:rPr>
                <w:del w:id="2327" w:author="Author"/>
                <w:rFonts w:asciiTheme="minorBidi" w:eastAsia="Times New Roman" w:hAnsiTheme="minorBidi" w:cstheme="minorBidi"/>
                <w:szCs w:val="17"/>
                <w:lang w:val="es-ES_tradnl"/>
              </w:rPr>
            </w:pPr>
            <w:del w:id="2328" w:author="Author">
              <w:r w:rsidRPr="00641BDB">
                <w:rPr>
                  <w:rFonts w:asciiTheme="minorBidi" w:eastAsia="Times New Roman" w:hAnsiTheme="minorBidi" w:cstheme="minorBidi"/>
                  <w:szCs w:val="17"/>
                  <w:lang w:val="es-ES_tradnl"/>
                </w:rPr>
                <w:delText xml:space="preserve">DEBERÍA utilizarse el parámetro de consulta </w:delText>
              </w:r>
              <w:r w:rsidRPr="00641BDB">
                <w:rPr>
                  <w:rFonts w:ascii="Courier New" w:eastAsia="Times New Roman" w:hAnsi="Courier New" w:cs="Courier New"/>
                  <w:szCs w:val="17"/>
                  <w:lang w:val="es-ES_tradnl"/>
                </w:rPr>
                <w:delText>count</w:delText>
              </w:r>
              <w:r w:rsidRPr="00641BDB">
                <w:rPr>
                  <w:rFonts w:asciiTheme="minorBidi" w:eastAsia="Times New Roman" w:hAnsiTheme="minorBidi" w:cstheme="minorBidi"/>
                  <w:szCs w:val="17"/>
                  <w:lang w:val="es-ES_tradnl"/>
                </w:rPr>
                <w:delText xml:space="preserve"> para devolver el número de elementos de una colección.</w:delText>
              </w:r>
            </w:del>
          </w:p>
        </w:tc>
        <w:tc>
          <w:tcPr>
            <w:tcW w:w="2515" w:type="dxa"/>
          </w:tcPr>
          <w:p w14:paraId="4E30EB66" w14:textId="77777777" w:rsidR="00F35185" w:rsidRPr="00641BDB" w:rsidRDefault="00F35185" w:rsidP="00F35185">
            <w:pPr>
              <w:rPr>
                <w:del w:id="2329" w:author="Author"/>
                <w:rFonts w:asciiTheme="minorBidi" w:hAnsiTheme="minorBidi" w:cstheme="minorBidi"/>
                <w:szCs w:val="17"/>
                <w:lang w:val="es-ES_tradnl"/>
              </w:rPr>
            </w:pPr>
            <w:del w:id="2330" w:author="Author">
              <w:r w:rsidRPr="00641BDB">
                <w:rPr>
                  <w:rFonts w:asciiTheme="minorBidi" w:hAnsiTheme="minorBidi" w:cstheme="minorBidi"/>
                  <w:szCs w:val="17"/>
                  <w:lang w:val="es-ES_tradnl"/>
                </w:rPr>
                <w:delText>AAJ, AAX</w:delText>
              </w:r>
            </w:del>
          </w:p>
        </w:tc>
      </w:tr>
      <w:tr w:rsidR="00F35185" w:rsidRPr="008516DD" w14:paraId="1E7E2075" w14:textId="77777777" w:rsidTr="00F20B0F">
        <w:trPr>
          <w:del w:id="2331" w:author="Author"/>
        </w:trPr>
        <w:tc>
          <w:tcPr>
            <w:tcW w:w="1075" w:type="dxa"/>
          </w:tcPr>
          <w:p w14:paraId="7804C3BD" w14:textId="77777777" w:rsidR="00F35185" w:rsidRPr="00641BDB" w:rsidRDefault="00F35185" w:rsidP="00F35185">
            <w:pPr>
              <w:rPr>
                <w:del w:id="2332" w:author="Author"/>
                <w:rFonts w:asciiTheme="minorBidi" w:hAnsiTheme="minorBidi" w:cstheme="minorBidi"/>
                <w:szCs w:val="17"/>
                <w:lang w:val="es-ES_tradnl"/>
              </w:rPr>
            </w:pPr>
            <w:del w:id="2333" w:author="Author">
              <w:r w:rsidRPr="00641BDB">
                <w:rPr>
                  <w:rFonts w:asciiTheme="minorBidi" w:eastAsia="Times New Roman" w:hAnsiTheme="minorBidi" w:cstheme="minorBidi"/>
                  <w:szCs w:val="17"/>
                  <w:lang w:val="es-ES_tradnl"/>
                </w:rPr>
                <w:delText>[RSG-82]</w:delText>
              </w:r>
            </w:del>
          </w:p>
        </w:tc>
        <w:tc>
          <w:tcPr>
            <w:tcW w:w="5670" w:type="dxa"/>
          </w:tcPr>
          <w:p w14:paraId="69D631F4" w14:textId="77777777" w:rsidR="00F35185" w:rsidRPr="00641BDB" w:rsidRDefault="00F35185" w:rsidP="00F35185">
            <w:pPr>
              <w:spacing w:before="100" w:beforeAutospacing="1"/>
              <w:jc w:val="both"/>
              <w:rPr>
                <w:del w:id="2334" w:author="Author"/>
                <w:rFonts w:asciiTheme="minorBidi" w:eastAsia="Times New Roman" w:hAnsiTheme="minorBidi" w:cstheme="minorBidi"/>
                <w:szCs w:val="17"/>
                <w:lang w:val="es-ES_tradnl"/>
              </w:rPr>
            </w:pPr>
            <w:del w:id="2335" w:author="Author">
              <w:r w:rsidRPr="00641BDB">
                <w:rPr>
                  <w:rFonts w:asciiTheme="minorBidi" w:eastAsia="Times New Roman" w:hAnsiTheme="minorBidi" w:cstheme="minorBidi"/>
                  <w:szCs w:val="17"/>
                  <w:lang w:val="es-ES_tradnl"/>
                </w:rPr>
                <w:delText xml:space="preserve">Las API web PUEDEN admitir la devolución del número de elementos de una colección mediante una función </w:delText>
              </w:r>
              <w:r w:rsidRPr="00641BDB">
                <w:rPr>
                  <w:rFonts w:asciiTheme="minorBidi" w:eastAsia="Times New Roman" w:hAnsiTheme="minorBidi" w:cstheme="minorBidi"/>
                  <w:i/>
                  <w:iCs/>
                  <w:szCs w:val="17"/>
                  <w:lang w:val="es-ES_tradnl"/>
                </w:rPr>
                <w:delText>inline</w:delText>
              </w:r>
              <w:r w:rsidRPr="00641BDB">
                <w:rPr>
                  <w:rFonts w:asciiTheme="minorBidi" w:eastAsia="Times New Roman" w:hAnsiTheme="minorBidi" w:cstheme="minorBidi"/>
                  <w:szCs w:val="17"/>
                  <w:lang w:val="es-ES_tradnl"/>
                </w:rPr>
                <w:delText xml:space="preserve">, es decir, como parte de la respuesta que contiene la propia colección. DEBE utilizarse un parámetro de consulta. </w:delText>
              </w:r>
            </w:del>
          </w:p>
        </w:tc>
        <w:tc>
          <w:tcPr>
            <w:tcW w:w="2515" w:type="dxa"/>
          </w:tcPr>
          <w:p w14:paraId="59474710" w14:textId="77777777" w:rsidR="00F35185" w:rsidRPr="00641BDB" w:rsidRDefault="00F35185" w:rsidP="00F35185">
            <w:pPr>
              <w:rPr>
                <w:del w:id="2336" w:author="Author"/>
                <w:rFonts w:asciiTheme="minorBidi" w:hAnsiTheme="minorBidi" w:cstheme="minorBidi"/>
                <w:szCs w:val="17"/>
                <w:lang w:val="es-ES_tradnl"/>
              </w:rPr>
            </w:pPr>
            <w:del w:id="2337" w:author="Author">
              <w:r w:rsidRPr="00641BDB">
                <w:rPr>
                  <w:rFonts w:asciiTheme="minorBidi" w:hAnsiTheme="minorBidi" w:cstheme="minorBidi"/>
                  <w:szCs w:val="17"/>
                  <w:lang w:val="es-ES_tradnl"/>
                </w:rPr>
                <w:delText>AAJ, AAX, AX, AJ</w:delText>
              </w:r>
            </w:del>
          </w:p>
        </w:tc>
      </w:tr>
      <w:tr w:rsidR="00F35185" w:rsidRPr="008516DD" w14:paraId="14B9026B" w14:textId="77777777" w:rsidTr="00F20B0F">
        <w:trPr>
          <w:del w:id="2338" w:author="Author"/>
        </w:trPr>
        <w:tc>
          <w:tcPr>
            <w:tcW w:w="1075" w:type="dxa"/>
          </w:tcPr>
          <w:p w14:paraId="67AFF4B4" w14:textId="77777777" w:rsidR="00F35185" w:rsidRPr="00641BDB" w:rsidRDefault="00F35185" w:rsidP="00F35185">
            <w:pPr>
              <w:rPr>
                <w:del w:id="2339" w:author="Author"/>
                <w:rFonts w:asciiTheme="minorBidi" w:hAnsiTheme="minorBidi" w:cstheme="minorBidi"/>
                <w:szCs w:val="17"/>
                <w:lang w:val="es-ES_tradnl"/>
              </w:rPr>
            </w:pPr>
            <w:del w:id="2340" w:author="Author">
              <w:r w:rsidRPr="00641BDB">
                <w:rPr>
                  <w:rFonts w:asciiTheme="minorBidi" w:eastAsia="Times New Roman" w:hAnsiTheme="minorBidi" w:cstheme="minorBidi"/>
                  <w:szCs w:val="17"/>
                  <w:lang w:val="es-ES_tradnl"/>
                </w:rPr>
                <w:lastRenderedPageBreak/>
                <w:delText>[RSG-83]</w:delText>
              </w:r>
            </w:del>
          </w:p>
        </w:tc>
        <w:tc>
          <w:tcPr>
            <w:tcW w:w="5670" w:type="dxa"/>
          </w:tcPr>
          <w:p w14:paraId="644B932D" w14:textId="77777777" w:rsidR="00F35185" w:rsidRPr="00641BDB" w:rsidRDefault="00F35185" w:rsidP="00F35185">
            <w:pPr>
              <w:spacing w:before="100" w:beforeAutospacing="1"/>
              <w:jc w:val="both"/>
              <w:rPr>
                <w:del w:id="2341" w:author="Author"/>
                <w:rFonts w:asciiTheme="minorBidi" w:eastAsia="Times New Roman" w:hAnsiTheme="minorBidi" w:cstheme="minorBidi"/>
                <w:szCs w:val="17"/>
                <w:lang w:val="es-ES_tradnl"/>
              </w:rPr>
            </w:pPr>
            <w:del w:id="2342" w:author="Author">
              <w:r w:rsidRPr="00641BDB">
                <w:rPr>
                  <w:rFonts w:asciiTheme="minorBidi" w:eastAsia="Times New Roman" w:hAnsiTheme="minorBidi" w:cstheme="minorBidi"/>
                  <w:szCs w:val="17"/>
                  <w:lang w:val="es-ES_tradnl"/>
                </w:rPr>
                <w:delText xml:space="preserve">DEBERÍA utilizarse el parámetro de consulta </w:delText>
              </w:r>
              <w:r w:rsidRPr="00641BDB">
                <w:rPr>
                  <w:rFonts w:ascii="Courier New" w:eastAsia="Times New Roman" w:hAnsi="Courier New" w:cs="Courier New"/>
                  <w:szCs w:val="17"/>
                  <w:lang w:val="es-ES_tradnl"/>
                </w:rPr>
                <w:delText>count=true</w:delText>
              </w:r>
              <w:r w:rsidRPr="00641BDB">
                <w:rPr>
                  <w:rFonts w:asciiTheme="minorBidi" w:eastAsia="Times New Roman" w:hAnsiTheme="minorBidi" w:cstheme="minorBidi"/>
                  <w:szCs w:val="17"/>
                  <w:lang w:val="es-ES_tradnl"/>
                </w:rPr>
                <w:delText xml:space="preserve">. Si no se especifica el valor de </w:delText>
              </w:r>
              <w:r w:rsidRPr="00641BDB">
                <w:rPr>
                  <w:rFonts w:ascii="Courier New" w:eastAsia="Times New Roman" w:hAnsi="Courier New" w:cs="Courier New"/>
                  <w:szCs w:val="17"/>
                  <w:lang w:val="es-ES_tradnl"/>
                </w:rPr>
                <w:delText>count</w:delText>
              </w:r>
              <w:r w:rsidRPr="00641BDB">
                <w:rPr>
                  <w:rFonts w:asciiTheme="minorBidi" w:eastAsia="Times New Roman" w:hAnsiTheme="minorBidi" w:cstheme="minorBidi"/>
                  <w:szCs w:val="17"/>
                  <w:lang w:val="es-ES_tradnl"/>
                </w:rPr>
                <w:delText xml:space="preserve">, debería fijarse por defecto en </w:delText>
              </w:r>
              <w:r w:rsidRPr="00641BDB">
                <w:rPr>
                  <w:rFonts w:ascii="Courier New" w:eastAsia="Times New Roman" w:hAnsi="Courier New" w:cs="Courier New"/>
                  <w:szCs w:val="17"/>
                  <w:lang w:val="es-ES_tradnl"/>
                </w:rPr>
                <w:delText>false</w:delText>
              </w:r>
              <w:r w:rsidRPr="00641BDB">
                <w:rPr>
                  <w:rFonts w:asciiTheme="minorBidi" w:eastAsia="Times New Roman" w:hAnsiTheme="minorBidi" w:cstheme="minorBidi"/>
                  <w:szCs w:val="17"/>
                  <w:lang w:val="es-ES_tradnl"/>
                </w:rPr>
                <w:delText>.</w:delText>
              </w:r>
            </w:del>
          </w:p>
        </w:tc>
        <w:tc>
          <w:tcPr>
            <w:tcW w:w="2515" w:type="dxa"/>
          </w:tcPr>
          <w:p w14:paraId="425A13DE" w14:textId="77777777" w:rsidR="00F35185" w:rsidRPr="00641BDB" w:rsidRDefault="00F35185" w:rsidP="00F35185">
            <w:pPr>
              <w:rPr>
                <w:del w:id="2343" w:author="Author"/>
                <w:rFonts w:asciiTheme="minorBidi" w:hAnsiTheme="minorBidi" w:cstheme="minorBidi"/>
                <w:szCs w:val="17"/>
                <w:lang w:val="es-ES_tradnl"/>
              </w:rPr>
            </w:pPr>
            <w:del w:id="2344" w:author="Author">
              <w:r w:rsidRPr="00641BDB">
                <w:rPr>
                  <w:rFonts w:asciiTheme="minorBidi" w:hAnsiTheme="minorBidi" w:cstheme="minorBidi"/>
                  <w:szCs w:val="17"/>
                  <w:lang w:val="es-ES_tradnl"/>
                </w:rPr>
                <w:delText>AAJ, AAX</w:delText>
              </w:r>
            </w:del>
          </w:p>
        </w:tc>
      </w:tr>
      <w:tr w:rsidR="00F35185" w:rsidRPr="008516DD" w14:paraId="12F4969F" w14:textId="77777777" w:rsidTr="00F20B0F">
        <w:trPr>
          <w:del w:id="2345" w:author="Author"/>
        </w:trPr>
        <w:tc>
          <w:tcPr>
            <w:tcW w:w="1075" w:type="dxa"/>
          </w:tcPr>
          <w:p w14:paraId="189E8363" w14:textId="77777777" w:rsidR="00F35185" w:rsidRPr="00641BDB" w:rsidRDefault="00F35185" w:rsidP="00F35185">
            <w:pPr>
              <w:rPr>
                <w:del w:id="2346" w:author="Author"/>
                <w:rFonts w:asciiTheme="minorBidi" w:hAnsiTheme="minorBidi" w:cstheme="minorBidi"/>
                <w:szCs w:val="17"/>
                <w:lang w:val="es-ES_tradnl"/>
              </w:rPr>
            </w:pPr>
            <w:del w:id="2347" w:author="Author">
              <w:r w:rsidRPr="00641BDB">
                <w:rPr>
                  <w:rFonts w:asciiTheme="minorBidi" w:hAnsiTheme="minorBidi" w:cstheme="minorBidi"/>
                  <w:szCs w:val="17"/>
                  <w:lang w:val="es-ES_tradnl"/>
                </w:rPr>
                <w:delText>[RSG-84]</w:delText>
              </w:r>
            </w:del>
          </w:p>
        </w:tc>
        <w:tc>
          <w:tcPr>
            <w:tcW w:w="5670" w:type="dxa"/>
          </w:tcPr>
          <w:p w14:paraId="14232F81" w14:textId="77777777" w:rsidR="00F35185" w:rsidRPr="00641BDB" w:rsidRDefault="00F35185" w:rsidP="00F35185">
            <w:pPr>
              <w:pStyle w:val="NormalWeb"/>
              <w:spacing w:after="0" w:afterAutospacing="0"/>
              <w:jc w:val="both"/>
              <w:rPr>
                <w:del w:id="2348" w:author="Author"/>
                <w:rFonts w:asciiTheme="minorBidi" w:eastAsia="Times New Roman" w:hAnsiTheme="minorBidi" w:cstheme="minorBidi"/>
                <w:szCs w:val="17"/>
                <w:lang w:val="es-ES_tradnl"/>
              </w:rPr>
            </w:pPr>
            <w:del w:id="2349" w:author="Author">
              <w:r w:rsidRPr="00641BDB">
                <w:rPr>
                  <w:rFonts w:asciiTheme="minorBidi" w:eastAsia="Times New Roman" w:hAnsiTheme="minorBidi" w:cstheme="minorBidi"/>
                  <w:szCs w:val="17"/>
                  <w:lang w:val="es-ES_tradnl"/>
                </w:rPr>
                <w:delText xml:space="preserve">Si una API web admite la paginación, DEBERÍA permitir la devolución del número de la colección (es decir, el número total de elementos de la colección) en la respuesta mediante una función </w:delText>
              </w:r>
              <w:r w:rsidRPr="00641BDB">
                <w:rPr>
                  <w:rFonts w:asciiTheme="minorBidi" w:eastAsia="Times New Roman" w:hAnsiTheme="minorBidi" w:cstheme="minorBidi"/>
                  <w:i/>
                  <w:iCs/>
                  <w:szCs w:val="17"/>
                  <w:lang w:val="es-ES_tradnl"/>
                </w:rPr>
                <w:delText>inline</w:delText>
              </w:r>
              <w:r w:rsidRPr="00641BDB">
                <w:rPr>
                  <w:rFonts w:asciiTheme="minorBidi" w:eastAsia="Times New Roman" w:hAnsiTheme="minorBidi" w:cstheme="minorBidi"/>
                  <w:szCs w:val="17"/>
                  <w:lang w:val="es-ES_tradnl"/>
                </w:rPr>
                <w:delText>.</w:delText>
              </w:r>
            </w:del>
          </w:p>
        </w:tc>
        <w:tc>
          <w:tcPr>
            <w:tcW w:w="2515" w:type="dxa"/>
          </w:tcPr>
          <w:p w14:paraId="24E226BB" w14:textId="77777777" w:rsidR="00F35185" w:rsidRPr="00641BDB" w:rsidRDefault="00F35185" w:rsidP="00F35185">
            <w:pPr>
              <w:rPr>
                <w:del w:id="2350" w:author="Author"/>
                <w:rFonts w:asciiTheme="minorBidi" w:hAnsiTheme="minorBidi" w:cstheme="minorBidi"/>
                <w:szCs w:val="17"/>
                <w:lang w:val="es-ES_tradnl"/>
              </w:rPr>
            </w:pPr>
            <w:del w:id="2351" w:author="Author">
              <w:r w:rsidRPr="00641BDB">
                <w:rPr>
                  <w:rFonts w:asciiTheme="minorBidi" w:hAnsiTheme="minorBidi" w:cstheme="minorBidi"/>
                  <w:szCs w:val="17"/>
                  <w:lang w:val="es-ES_tradnl"/>
                </w:rPr>
                <w:delText>AAJ, AAX</w:delText>
              </w:r>
            </w:del>
          </w:p>
        </w:tc>
      </w:tr>
      <w:tr w:rsidR="00F35185" w:rsidRPr="008516DD" w14:paraId="379CE254" w14:textId="77777777" w:rsidTr="00F20B0F">
        <w:trPr>
          <w:del w:id="2352" w:author="Author"/>
        </w:trPr>
        <w:tc>
          <w:tcPr>
            <w:tcW w:w="1075" w:type="dxa"/>
          </w:tcPr>
          <w:p w14:paraId="4C431E90" w14:textId="77777777" w:rsidR="00F35185" w:rsidRPr="00641BDB" w:rsidRDefault="00F35185" w:rsidP="00F35185">
            <w:pPr>
              <w:rPr>
                <w:del w:id="2353" w:author="Author"/>
                <w:rFonts w:asciiTheme="minorBidi" w:hAnsiTheme="minorBidi" w:cstheme="minorBidi"/>
                <w:szCs w:val="17"/>
                <w:lang w:val="es-ES_tradnl"/>
              </w:rPr>
            </w:pPr>
            <w:del w:id="2354" w:author="Author">
              <w:r w:rsidRPr="00641BDB">
                <w:rPr>
                  <w:rFonts w:asciiTheme="minorBidi" w:eastAsia="Times New Roman" w:hAnsiTheme="minorBidi" w:cstheme="minorBidi"/>
                  <w:szCs w:val="17"/>
                  <w:lang w:val="es-ES_tradnl"/>
                </w:rPr>
                <w:delText>[RSG-85]</w:delText>
              </w:r>
            </w:del>
          </w:p>
        </w:tc>
        <w:tc>
          <w:tcPr>
            <w:tcW w:w="5670" w:type="dxa"/>
          </w:tcPr>
          <w:p w14:paraId="45F85B1F" w14:textId="77777777" w:rsidR="00F35185" w:rsidRPr="00641BDB" w:rsidRDefault="00F35185" w:rsidP="00F35185">
            <w:pPr>
              <w:pStyle w:val="NormalWeb"/>
              <w:spacing w:after="0" w:afterAutospacing="0"/>
              <w:jc w:val="both"/>
              <w:rPr>
                <w:del w:id="2355" w:author="Author"/>
                <w:rFonts w:asciiTheme="minorBidi" w:eastAsia="Times New Roman" w:hAnsiTheme="minorBidi" w:cstheme="minorBidi"/>
                <w:szCs w:val="17"/>
                <w:lang w:val="es-ES_tradnl"/>
              </w:rPr>
            </w:pPr>
            <w:del w:id="2356" w:author="Author">
              <w:r w:rsidRPr="00641BDB">
                <w:rPr>
                  <w:rFonts w:asciiTheme="minorBidi" w:eastAsia="Times New Roman" w:hAnsiTheme="minorBidi" w:cstheme="minorBidi"/>
                  <w:szCs w:val="17"/>
                  <w:lang w:val="es-ES_tradnl"/>
                </w:rPr>
                <w:delText>Si una API web es compatible con expresiones de búsqueda complejas, DEBERÍA especificarse un lenguaje de consulta, como el CQL. </w:delText>
              </w:r>
            </w:del>
          </w:p>
        </w:tc>
        <w:tc>
          <w:tcPr>
            <w:tcW w:w="2515" w:type="dxa"/>
          </w:tcPr>
          <w:p w14:paraId="63CC81D0" w14:textId="77777777" w:rsidR="00F35185" w:rsidRPr="00641BDB" w:rsidRDefault="00F35185" w:rsidP="00F35185">
            <w:pPr>
              <w:rPr>
                <w:del w:id="2357" w:author="Author"/>
                <w:rFonts w:asciiTheme="minorBidi" w:hAnsiTheme="minorBidi" w:cstheme="minorBidi"/>
                <w:szCs w:val="17"/>
                <w:lang w:val="es-ES_tradnl"/>
              </w:rPr>
            </w:pPr>
            <w:del w:id="2358" w:author="Author">
              <w:r w:rsidRPr="00641BDB">
                <w:rPr>
                  <w:rFonts w:asciiTheme="minorBidi" w:hAnsiTheme="minorBidi" w:cstheme="minorBidi"/>
                  <w:szCs w:val="17"/>
                  <w:lang w:val="es-ES_tradnl"/>
                </w:rPr>
                <w:delText>AAJ, AAX</w:delText>
              </w:r>
            </w:del>
          </w:p>
        </w:tc>
      </w:tr>
      <w:tr w:rsidR="00F35185" w:rsidRPr="008516DD" w14:paraId="483FBE6B" w14:textId="77777777" w:rsidTr="00F20B0F">
        <w:trPr>
          <w:del w:id="2359" w:author="Author"/>
        </w:trPr>
        <w:tc>
          <w:tcPr>
            <w:tcW w:w="1075" w:type="dxa"/>
          </w:tcPr>
          <w:p w14:paraId="18A37B39" w14:textId="77777777" w:rsidR="00F35185" w:rsidRPr="00641BDB" w:rsidRDefault="00F35185" w:rsidP="00F35185">
            <w:pPr>
              <w:rPr>
                <w:del w:id="2360" w:author="Author"/>
                <w:rFonts w:asciiTheme="minorBidi" w:hAnsiTheme="minorBidi" w:cstheme="minorBidi"/>
                <w:szCs w:val="17"/>
                <w:lang w:val="es-ES_tradnl"/>
              </w:rPr>
            </w:pPr>
            <w:del w:id="2361" w:author="Author">
              <w:r w:rsidRPr="00641BDB">
                <w:rPr>
                  <w:rFonts w:asciiTheme="minorBidi" w:eastAsia="Times New Roman" w:hAnsiTheme="minorBidi" w:cstheme="minorBidi"/>
                  <w:szCs w:val="17"/>
                  <w:lang w:val="es-ES_tradnl"/>
                </w:rPr>
                <w:delText>[RSG-86]</w:delText>
              </w:r>
            </w:del>
          </w:p>
        </w:tc>
        <w:tc>
          <w:tcPr>
            <w:tcW w:w="5670" w:type="dxa"/>
          </w:tcPr>
          <w:p w14:paraId="52BAF0DA" w14:textId="11574DF6" w:rsidR="00F35185" w:rsidRPr="00641BDB" w:rsidRDefault="00F35185" w:rsidP="00F35185">
            <w:pPr>
              <w:spacing w:before="100" w:beforeAutospacing="1"/>
              <w:jc w:val="both"/>
              <w:rPr>
                <w:del w:id="2362" w:author="Author"/>
                <w:rFonts w:asciiTheme="minorBidi" w:eastAsia="Times New Roman" w:hAnsiTheme="minorBidi" w:cstheme="minorBidi"/>
                <w:szCs w:val="17"/>
                <w:lang w:val="es-ES_tradnl"/>
              </w:rPr>
            </w:pPr>
            <w:del w:id="2363" w:author="Author">
              <w:r w:rsidRPr="00641BDB">
                <w:rPr>
                  <w:rFonts w:asciiTheme="minorBidi" w:eastAsia="Times New Roman" w:hAnsiTheme="minorBidi" w:cstheme="minorBidi"/>
                  <w:szCs w:val="17"/>
                  <w:lang w:val="es-ES_tradnl"/>
                </w:rPr>
                <w:delText>Un contrato de servicio DEBE especificar la gramática compatible (como los campos, las funciones, las palabras clave y los operadores).</w:delText>
              </w:r>
            </w:del>
            <w:r w:rsidR="00D22D23" w:rsidRPr="00641BDB">
              <w:rPr>
                <w:rFonts w:asciiTheme="minorBidi" w:eastAsia="Times New Roman" w:hAnsiTheme="minorBidi" w:cstheme="minorBidi"/>
                <w:szCs w:val="17"/>
                <w:lang w:val="es-ES_tradnl"/>
              </w:rPr>
              <w:t xml:space="preserve"> </w:t>
            </w:r>
          </w:p>
        </w:tc>
        <w:tc>
          <w:tcPr>
            <w:tcW w:w="2515" w:type="dxa"/>
          </w:tcPr>
          <w:p w14:paraId="68B6CF68" w14:textId="77777777" w:rsidR="00F35185" w:rsidRPr="00641BDB" w:rsidRDefault="00F35185" w:rsidP="00F35185">
            <w:pPr>
              <w:rPr>
                <w:del w:id="2364" w:author="Author"/>
                <w:rFonts w:asciiTheme="minorBidi" w:hAnsiTheme="minorBidi" w:cstheme="minorBidi"/>
                <w:szCs w:val="17"/>
                <w:lang w:val="es-ES_tradnl"/>
              </w:rPr>
            </w:pPr>
            <w:del w:id="2365" w:author="Author">
              <w:r w:rsidRPr="00641BDB">
                <w:rPr>
                  <w:rFonts w:asciiTheme="minorBidi" w:hAnsiTheme="minorBidi" w:cstheme="minorBidi"/>
                  <w:szCs w:val="17"/>
                  <w:lang w:val="es-ES_tradnl"/>
                </w:rPr>
                <w:delText>AAJ, AAX, AX, AJ</w:delText>
              </w:r>
            </w:del>
          </w:p>
        </w:tc>
      </w:tr>
      <w:tr w:rsidR="00F35185" w:rsidRPr="008516DD" w14:paraId="5D2E2967" w14:textId="77777777" w:rsidTr="00F20B0F">
        <w:trPr>
          <w:del w:id="2366" w:author="Author"/>
        </w:trPr>
        <w:tc>
          <w:tcPr>
            <w:tcW w:w="1075" w:type="dxa"/>
          </w:tcPr>
          <w:p w14:paraId="5078EF74" w14:textId="77777777" w:rsidR="00F35185" w:rsidRPr="00641BDB" w:rsidRDefault="00F35185" w:rsidP="00F35185">
            <w:pPr>
              <w:rPr>
                <w:del w:id="2367" w:author="Author"/>
                <w:rFonts w:asciiTheme="minorBidi" w:hAnsiTheme="minorBidi" w:cstheme="minorBidi"/>
                <w:szCs w:val="17"/>
                <w:lang w:val="es-ES_tradnl"/>
              </w:rPr>
            </w:pPr>
            <w:del w:id="2368" w:author="Author">
              <w:r w:rsidRPr="00641BDB">
                <w:rPr>
                  <w:rFonts w:asciiTheme="minorBidi" w:eastAsia="Times New Roman" w:hAnsiTheme="minorBidi" w:cstheme="minorBidi"/>
                  <w:szCs w:val="17"/>
                  <w:lang w:val="es-ES_tradnl"/>
                </w:rPr>
                <w:delText>[RSG-87]</w:delText>
              </w:r>
            </w:del>
          </w:p>
        </w:tc>
        <w:tc>
          <w:tcPr>
            <w:tcW w:w="5670" w:type="dxa"/>
          </w:tcPr>
          <w:p w14:paraId="4A871426" w14:textId="77777777" w:rsidR="00F35185" w:rsidRPr="00641BDB" w:rsidRDefault="00F35185" w:rsidP="00F35185">
            <w:pPr>
              <w:spacing w:before="100" w:beforeAutospacing="1"/>
              <w:jc w:val="both"/>
              <w:rPr>
                <w:del w:id="2369" w:author="Author"/>
                <w:rFonts w:asciiTheme="minorBidi" w:eastAsia="Times New Roman" w:hAnsiTheme="minorBidi" w:cstheme="minorBidi"/>
                <w:szCs w:val="17"/>
                <w:lang w:val="es-ES_tradnl"/>
              </w:rPr>
            </w:pPr>
            <w:del w:id="2370" w:author="Author">
              <w:r w:rsidRPr="00641BDB">
                <w:rPr>
                  <w:rFonts w:asciiTheme="minorBidi" w:eastAsia="Times New Roman" w:hAnsiTheme="minorBidi" w:cstheme="minorBidi"/>
                  <w:szCs w:val="17"/>
                  <w:lang w:val="es-ES_tradnl"/>
                </w:rPr>
                <w:delText>DEBE utilizarse el parámetro de consulta</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q</w:delText>
              </w:r>
              <w:r w:rsidRPr="00641BDB">
                <w:rPr>
                  <w:rFonts w:eastAsia="Times New Roman" w:cs="Arial"/>
                  <w:szCs w:val="17"/>
                  <w:lang w:val="es-ES_tradnl"/>
                </w:rPr>
                <w:delText>’</w:delText>
              </w:r>
              <w:r w:rsidRPr="00641BDB">
                <w:rPr>
                  <w:rFonts w:ascii="Courier New" w:eastAsia="Times New Roman" w:hAnsi="Courier New" w:cs="Courier New"/>
                  <w:szCs w:val="17"/>
                  <w:lang w:val="es-ES_tradnl"/>
                </w:rPr>
                <w:delText>.</w:delText>
              </w:r>
            </w:del>
          </w:p>
        </w:tc>
        <w:tc>
          <w:tcPr>
            <w:tcW w:w="2515" w:type="dxa"/>
          </w:tcPr>
          <w:p w14:paraId="3B1CDBEF" w14:textId="77777777" w:rsidR="00F35185" w:rsidRPr="00641BDB" w:rsidRDefault="00F35185" w:rsidP="00F35185">
            <w:pPr>
              <w:rPr>
                <w:del w:id="2371" w:author="Author"/>
                <w:rFonts w:asciiTheme="minorBidi" w:hAnsiTheme="minorBidi" w:cstheme="minorBidi"/>
                <w:szCs w:val="17"/>
                <w:lang w:val="es-ES_tradnl"/>
              </w:rPr>
            </w:pPr>
            <w:del w:id="2372" w:author="Author">
              <w:r w:rsidRPr="00641BDB">
                <w:rPr>
                  <w:rFonts w:asciiTheme="minorBidi" w:hAnsiTheme="minorBidi" w:cstheme="minorBidi"/>
                  <w:szCs w:val="17"/>
                  <w:lang w:val="es-ES_tradnl"/>
                </w:rPr>
                <w:delText>AAJ, AAX, AX, AJ</w:delText>
              </w:r>
            </w:del>
          </w:p>
        </w:tc>
      </w:tr>
      <w:tr w:rsidR="00F35185" w:rsidRPr="008516DD" w14:paraId="282E397E" w14:textId="77777777" w:rsidTr="00F20B0F">
        <w:trPr>
          <w:del w:id="2373" w:author="Author"/>
        </w:trPr>
        <w:tc>
          <w:tcPr>
            <w:tcW w:w="1075" w:type="dxa"/>
          </w:tcPr>
          <w:p w14:paraId="4EF73C7E" w14:textId="77777777" w:rsidR="00F35185" w:rsidRPr="00641BDB" w:rsidRDefault="00F35185" w:rsidP="00F35185">
            <w:pPr>
              <w:rPr>
                <w:del w:id="2374" w:author="Author"/>
                <w:rFonts w:asciiTheme="minorBidi" w:hAnsiTheme="minorBidi" w:cstheme="minorBidi"/>
                <w:szCs w:val="17"/>
                <w:lang w:val="es-ES_tradnl"/>
              </w:rPr>
            </w:pPr>
            <w:del w:id="2375" w:author="Author">
              <w:r w:rsidRPr="00641BDB">
                <w:rPr>
                  <w:rFonts w:asciiTheme="minorBidi" w:eastAsia="Times New Roman" w:hAnsiTheme="minorBidi" w:cstheme="minorBidi"/>
                  <w:szCs w:val="17"/>
                  <w:lang w:val="es-ES_tradnl"/>
                </w:rPr>
                <w:delText>[RSG-88] </w:delText>
              </w:r>
            </w:del>
          </w:p>
        </w:tc>
        <w:tc>
          <w:tcPr>
            <w:tcW w:w="5670" w:type="dxa"/>
          </w:tcPr>
          <w:p w14:paraId="7DD89313" w14:textId="77777777" w:rsidR="00F35185" w:rsidRPr="00641BDB" w:rsidRDefault="00F35185" w:rsidP="00F35185">
            <w:pPr>
              <w:spacing w:before="100" w:beforeAutospacing="1"/>
              <w:jc w:val="both"/>
              <w:rPr>
                <w:del w:id="2376" w:author="Author"/>
                <w:rFonts w:asciiTheme="minorBidi" w:eastAsia="Times New Roman" w:hAnsiTheme="minorBidi" w:cstheme="minorBidi"/>
                <w:szCs w:val="17"/>
                <w:lang w:val="es-ES_tradnl"/>
              </w:rPr>
            </w:pPr>
            <w:del w:id="2377" w:author="Author">
              <w:r w:rsidRPr="00641BDB">
                <w:rPr>
                  <w:rFonts w:asciiTheme="minorBidi" w:eastAsia="Times New Roman" w:hAnsiTheme="minorBidi" w:cstheme="minorBidi"/>
                  <w:szCs w:val="17"/>
                  <w:lang w:val="es-ES_tradnl"/>
                </w:rPr>
                <w:delText xml:space="preserve">En el nivel de protocolo, una API web DEBE devolver un código de estado HTTP apropiado seleccionado de la lista de códigos de estado HTTP estándares. </w:delText>
              </w:r>
            </w:del>
          </w:p>
        </w:tc>
        <w:tc>
          <w:tcPr>
            <w:tcW w:w="2515" w:type="dxa"/>
          </w:tcPr>
          <w:p w14:paraId="788F2FEB" w14:textId="77777777" w:rsidR="00F35185" w:rsidRPr="00641BDB" w:rsidRDefault="00F35185" w:rsidP="00F35185">
            <w:pPr>
              <w:rPr>
                <w:del w:id="2378" w:author="Author"/>
                <w:rFonts w:asciiTheme="minorBidi" w:hAnsiTheme="minorBidi" w:cstheme="minorBidi"/>
                <w:szCs w:val="17"/>
                <w:lang w:val="es-ES_tradnl"/>
              </w:rPr>
            </w:pPr>
            <w:del w:id="2379" w:author="Author">
              <w:r w:rsidRPr="00641BDB">
                <w:rPr>
                  <w:rFonts w:asciiTheme="minorBidi" w:hAnsiTheme="minorBidi" w:cstheme="minorBidi"/>
                  <w:szCs w:val="17"/>
                  <w:lang w:val="es-ES_tradnl"/>
                </w:rPr>
                <w:delText>AAJ, AAX, AX, AJ</w:delText>
              </w:r>
            </w:del>
          </w:p>
        </w:tc>
      </w:tr>
      <w:tr w:rsidR="00F35185" w:rsidRPr="008516DD" w14:paraId="0E0CD5C9" w14:textId="77777777" w:rsidTr="00F20B0F">
        <w:trPr>
          <w:del w:id="2380" w:author="Author"/>
        </w:trPr>
        <w:tc>
          <w:tcPr>
            <w:tcW w:w="1075" w:type="dxa"/>
          </w:tcPr>
          <w:p w14:paraId="106058A3" w14:textId="77777777" w:rsidR="00F35185" w:rsidRPr="00641BDB" w:rsidRDefault="00F35185" w:rsidP="00F35185">
            <w:pPr>
              <w:rPr>
                <w:del w:id="2381" w:author="Author"/>
                <w:rFonts w:asciiTheme="minorBidi" w:hAnsiTheme="minorBidi" w:cstheme="minorBidi"/>
                <w:szCs w:val="17"/>
                <w:lang w:val="es-ES_tradnl"/>
              </w:rPr>
            </w:pPr>
            <w:del w:id="2382" w:author="Author">
              <w:r w:rsidRPr="00641BDB">
                <w:rPr>
                  <w:rFonts w:asciiTheme="minorBidi" w:eastAsia="Times New Roman" w:hAnsiTheme="minorBidi" w:cstheme="minorBidi"/>
                  <w:szCs w:val="17"/>
                  <w:lang w:val="es-ES_tradnl"/>
                </w:rPr>
                <w:delText>[RSJ-89] </w:delText>
              </w:r>
            </w:del>
          </w:p>
        </w:tc>
        <w:tc>
          <w:tcPr>
            <w:tcW w:w="5670" w:type="dxa"/>
          </w:tcPr>
          <w:p w14:paraId="5B353217" w14:textId="77777777" w:rsidR="00F35185" w:rsidRPr="00641BDB" w:rsidRDefault="00F35185" w:rsidP="00F35185">
            <w:pPr>
              <w:spacing w:before="100" w:beforeAutospacing="1"/>
              <w:jc w:val="both"/>
              <w:rPr>
                <w:del w:id="2383" w:author="Author"/>
                <w:rFonts w:ascii="Arial" w:eastAsia="Times New Roman" w:hAnsi="Arial" w:cs="Arial"/>
                <w:szCs w:val="17"/>
                <w:lang w:val="es-ES_tradnl"/>
              </w:rPr>
            </w:pPr>
            <w:del w:id="2384" w:author="Author">
              <w:r w:rsidRPr="00641BDB">
                <w:rPr>
                  <w:rFonts w:asciiTheme="minorBidi" w:eastAsia="Times New Roman" w:hAnsiTheme="minorBidi" w:cstheme="minorBidi"/>
                  <w:szCs w:val="17"/>
                  <w:lang w:val="es-ES_tradnl"/>
                </w:rPr>
                <w:delText>En el nivel de aplicación, una API web DEBE devolver una carga útil que informe del error con suficiente granularidad. Los atributos</w:delText>
              </w:r>
              <w:r w:rsidRPr="00641BDB">
                <w:rPr>
                  <w:rFonts w:eastAsia="Times New Roman" w:cs="Arial"/>
                  <w:szCs w:val="17"/>
                  <w:lang w:val="es-ES_tradnl"/>
                </w:rPr>
                <w:delText> </w:delText>
              </w:r>
              <w:r w:rsidRPr="00641BDB">
                <w:rPr>
                  <w:rFonts w:ascii="Courier New" w:eastAsia="Times New Roman" w:hAnsi="Courier New" w:cs="Courier New"/>
                  <w:szCs w:val="17"/>
                  <w:lang w:val="es-ES_tradnl"/>
                </w:rPr>
                <w:delText>code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message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son obligatorios, el atributo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details</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es condicionalmente obligatorio y los atributos</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target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status</w:delText>
              </w:r>
              <w:r w:rsidRPr="00641BDB">
                <w:rPr>
                  <w:rFonts w:asciiTheme="minorBidi" w:eastAsia="Times New Roman" w:hAnsiTheme="minorBidi" w:cstheme="minorBidi"/>
                  <w:szCs w:val="17"/>
                  <w:lang w:val="es-ES_tradnl"/>
                </w:rPr>
                <w:delText>,</w:delText>
              </w:r>
              <w:r w:rsidRPr="00641BDB">
                <w:rPr>
                  <w:rFonts w:ascii="Courier New" w:eastAsia="Times New Roman" w:hAnsi="Courier New" w:cs="Courier New"/>
                  <w:szCs w:val="17"/>
                  <w:lang w:val="es-ES_tradnl"/>
                </w:rPr>
                <w:delText xml:space="preserve"> moreInfo</w:delText>
              </w:r>
              <w:r w:rsidRPr="00641BDB">
                <w:rPr>
                  <w:rFonts w:asciiTheme="minorBidi" w:eastAsia="Times New Roman" w:hAnsiTheme="minorBidi" w:cstheme="minorBidi"/>
                  <w:szCs w:val="17"/>
                  <w:lang w:val="es-ES_tradnl"/>
                </w:rPr>
                <w:delText>,</w:delText>
              </w:r>
              <w:r w:rsidRPr="00641BDB">
                <w:rPr>
                  <w:rFonts w:ascii="Courier New" w:eastAsia="Times New Roman" w:hAnsi="Courier New" w:cs="Courier New"/>
                  <w:szCs w:val="17"/>
                  <w:lang w:val="es-ES_tradnl"/>
                </w:rPr>
                <w:delText xml:space="preserve"> </w:delText>
              </w:r>
              <w:r w:rsidRPr="00641BDB">
                <w:rPr>
                  <w:rFonts w:asciiTheme="minorBidi" w:eastAsia="Times New Roman" w:hAnsiTheme="minorBidi" w:cstheme="minorBidi"/>
                  <w:szCs w:val="17"/>
                  <w:lang w:val="es-ES_tradnl"/>
                </w:rPr>
                <w:delText>e</w:delText>
              </w:r>
              <w:r w:rsidRPr="00641BDB">
                <w:rPr>
                  <w:rFonts w:ascii="Courier New" w:eastAsia="Times New Roman" w:hAnsi="Courier New" w:cs="Courier New"/>
                  <w:szCs w:val="17"/>
                  <w:lang w:val="es-ES_tradnl"/>
                </w:rPr>
                <w:delText xml:space="preserve"> internalMessage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son opcionales.</w:delText>
              </w:r>
            </w:del>
          </w:p>
        </w:tc>
        <w:tc>
          <w:tcPr>
            <w:tcW w:w="2515" w:type="dxa"/>
          </w:tcPr>
          <w:p w14:paraId="22CF8422" w14:textId="77777777" w:rsidR="00F35185" w:rsidRPr="00641BDB" w:rsidRDefault="00F35185" w:rsidP="00F35185">
            <w:pPr>
              <w:rPr>
                <w:del w:id="2385" w:author="Author"/>
                <w:rFonts w:asciiTheme="minorBidi" w:hAnsiTheme="minorBidi" w:cstheme="minorBidi"/>
                <w:szCs w:val="17"/>
                <w:lang w:val="es-ES_tradnl"/>
              </w:rPr>
            </w:pPr>
            <w:del w:id="2386" w:author="Author">
              <w:r w:rsidRPr="00641BDB">
                <w:rPr>
                  <w:rFonts w:asciiTheme="minorBidi" w:hAnsiTheme="minorBidi" w:cstheme="minorBidi"/>
                  <w:szCs w:val="17"/>
                  <w:lang w:val="es-ES_tradnl"/>
                </w:rPr>
                <w:delText>AAJ, AAX, AX, AJ</w:delText>
              </w:r>
            </w:del>
          </w:p>
        </w:tc>
      </w:tr>
      <w:tr w:rsidR="00F35185" w:rsidRPr="008516DD" w14:paraId="1481B5E5" w14:textId="77777777" w:rsidTr="00F20B0F">
        <w:trPr>
          <w:del w:id="2387" w:author="Author"/>
        </w:trPr>
        <w:tc>
          <w:tcPr>
            <w:tcW w:w="1075" w:type="dxa"/>
          </w:tcPr>
          <w:p w14:paraId="1D7233CC" w14:textId="77777777" w:rsidR="00F35185" w:rsidRPr="00641BDB" w:rsidRDefault="00F35185" w:rsidP="00F35185">
            <w:pPr>
              <w:rPr>
                <w:del w:id="2388" w:author="Author"/>
                <w:rFonts w:asciiTheme="minorBidi" w:hAnsiTheme="minorBidi" w:cstheme="minorBidi"/>
                <w:szCs w:val="17"/>
                <w:lang w:val="es-ES_tradnl"/>
              </w:rPr>
            </w:pPr>
            <w:del w:id="2389" w:author="Author">
              <w:r w:rsidRPr="00641BDB">
                <w:rPr>
                  <w:rFonts w:asciiTheme="minorBidi" w:eastAsia="Times New Roman" w:hAnsiTheme="minorBidi" w:cstheme="minorBidi"/>
                  <w:szCs w:val="17"/>
                  <w:lang w:val="es-ES_tradnl"/>
                </w:rPr>
                <w:delText>[RSG-90] </w:delText>
              </w:r>
            </w:del>
          </w:p>
        </w:tc>
        <w:tc>
          <w:tcPr>
            <w:tcW w:w="5670" w:type="dxa"/>
          </w:tcPr>
          <w:p w14:paraId="4139E04B" w14:textId="77777777" w:rsidR="00F35185" w:rsidRPr="00641BDB" w:rsidRDefault="00F35185" w:rsidP="00F35185">
            <w:pPr>
              <w:spacing w:before="100" w:beforeAutospacing="1"/>
              <w:jc w:val="both"/>
              <w:rPr>
                <w:del w:id="2390" w:author="Author"/>
                <w:rFonts w:asciiTheme="minorBidi" w:eastAsia="Times New Roman" w:hAnsiTheme="minorBidi" w:cstheme="minorBidi"/>
                <w:szCs w:val="17"/>
                <w:lang w:val="es-ES_tradnl"/>
              </w:rPr>
            </w:pPr>
            <w:del w:id="2391" w:author="Author">
              <w:r w:rsidRPr="00641BDB">
                <w:rPr>
                  <w:rFonts w:asciiTheme="minorBidi" w:eastAsia="Times New Roman" w:hAnsiTheme="minorBidi" w:cstheme="minorBidi"/>
                  <w:szCs w:val="17"/>
                  <w:lang w:val="es-ES_tradnl"/>
                </w:rPr>
                <w:delText xml:space="preserve">Los errores NO DEBEN exponer datos esenciales para la seguridad o detalles técnicos internos, como las pilas de llamada en los mensajes de error. </w:delText>
              </w:r>
            </w:del>
          </w:p>
        </w:tc>
        <w:tc>
          <w:tcPr>
            <w:tcW w:w="2515" w:type="dxa"/>
          </w:tcPr>
          <w:p w14:paraId="645E6626" w14:textId="77777777" w:rsidR="00F35185" w:rsidRPr="00641BDB" w:rsidRDefault="00F35185" w:rsidP="00F35185">
            <w:pPr>
              <w:rPr>
                <w:del w:id="2392" w:author="Author"/>
                <w:rFonts w:asciiTheme="minorBidi" w:hAnsiTheme="minorBidi" w:cstheme="minorBidi"/>
                <w:szCs w:val="17"/>
                <w:lang w:val="es-ES_tradnl"/>
              </w:rPr>
            </w:pPr>
            <w:del w:id="2393" w:author="Author">
              <w:r w:rsidRPr="00641BDB">
                <w:rPr>
                  <w:rFonts w:asciiTheme="minorBidi" w:hAnsiTheme="minorBidi" w:cstheme="minorBidi"/>
                  <w:szCs w:val="17"/>
                  <w:lang w:val="es-ES_tradnl"/>
                </w:rPr>
                <w:delText>AAJ, AAX, AX, AJ</w:delText>
              </w:r>
            </w:del>
          </w:p>
        </w:tc>
      </w:tr>
      <w:tr w:rsidR="00F35185" w:rsidRPr="008516DD" w14:paraId="44F14B84" w14:textId="77777777" w:rsidTr="00F20B0F">
        <w:trPr>
          <w:del w:id="2394" w:author="Author"/>
        </w:trPr>
        <w:tc>
          <w:tcPr>
            <w:tcW w:w="1075" w:type="dxa"/>
          </w:tcPr>
          <w:p w14:paraId="4F2BCFDB" w14:textId="77777777" w:rsidR="00F35185" w:rsidRPr="00641BDB" w:rsidRDefault="00F35185" w:rsidP="00F35185">
            <w:pPr>
              <w:rPr>
                <w:del w:id="2395" w:author="Author"/>
                <w:rFonts w:asciiTheme="minorBidi" w:hAnsiTheme="minorBidi" w:cstheme="minorBidi"/>
                <w:szCs w:val="17"/>
                <w:lang w:val="es-ES_tradnl"/>
              </w:rPr>
            </w:pPr>
            <w:del w:id="2396" w:author="Author">
              <w:r w:rsidRPr="00641BDB">
                <w:rPr>
                  <w:rFonts w:asciiTheme="minorBidi" w:eastAsia="Times New Roman" w:hAnsiTheme="minorBidi" w:cstheme="minorBidi"/>
                  <w:szCs w:val="17"/>
                  <w:lang w:val="es-ES_tradnl"/>
                </w:rPr>
                <w:delText>[RSG-91]</w:delText>
              </w:r>
            </w:del>
          </w:p>
        </w:tc>
        <w:tc>
          <w:tcPr>
            <w:tcW w:w="5670" w:type="dxa"/>
          </w:tcPr>
          <w:p w14:paraId="5ED1F134" w14:textId="77777777" w:rsidR="00F35185" w:rsidRPr="00641BDB" w:rsidRDefault="00F35185" w:rsidP="00F35185">
            <w:pPr>
              <w:spacing w:before="100" w:beforeAutospacing="1"/>
              <w:jc w:val="both"/>
              <w:rPr>
                <w:del w:id="2397" w:author="Author"/>
                <w:rFonts w:asciiTheme="minorBidi" w:eastAsia="Times New Roman" w:hAnsiTheme="minorBidi" w:cstheme="minorBidi"/>
                <w:szCs w:val="17"/>
                <w:lang w:val="es-ES_tradnl"/>
              </w:rPr>
            </w:pPr>
            <w:del w:id="2398" w:author="Author">
              <w:r w:rsidRPr="00641BDB">
                <w:rPr>
                  <w:rFonts w:asciiTheme="minorBidi" w:eastAsia="Times New Roman" w:hAnsiTheme="minorBidi" w:cstheme="minorBidi"/>
                  <w:szCs w:val="17"/>
                  <w:lang w:val="es-ES_tradnl"/>
                </w:rPr>
                <w:delText xml:space="preserve">El encabezado HTTP </w:delText>
              </w:r>
              <w:r w:rsidRPr="00641BDB">
                <w:rPr>
                  <w:rFonts w:ascii="Courier New" w:eastAsia="Times New Roman" w:hAnsi="Courier New" w:cs="Courier New"/>
                  <w:szCs w:val="17"/>
                  <w:lang w:val="es-ES_tradnl"/>
                </w:rPr>
                <w:delText>Reason-Phrase</w:delText>
              </w:r>
              <w:r w:rsidRPr="00641BDB">
                <w:rPr>
                  <w:rFonts w:asciiTheme="minorBidi" w:eastAsia="Times New Roman" w:hAnsiTheme="minorBidi" w:cstheme="minorBidi"/>
                  <w:szCs w:val="17"/>
                  <w:lang w:val="es-ES_tradnl"/>
                </w:rPr>
                <w:delText xml:space="preserve"> (descrito en la Norma RFC 2616) NO DEBE utilizarse para transmitir mensajes de error.</w:delText>
              </w:r>
            </w:del>
          </w:p>
        </w:tc>
        <w:tc>
          <w:tcPr>
            <w:tcW w:w="2515" w:type="dxa"/>
          </w:tcPr>
          <w:p w14:paraId="371F4044" w14:textId="77777777" w:rsidR="00F35185" w:rsidRPr="00641BDB" w:rsidRDefault="00F35185" w:rsidP="00F35185">
            <w:pPr>
              <w:rPr>
                <w:del w:id="2399" w:author="Author"/>
                <w:rFonts w:asciiTheme="minorBidi" w:hAnsiTheme="minorBidi" w:cstheme="minorBidi"/>
                <w:szCs w:val="17"/>
                <w:lang w:val="es-ES_tradnl"/>
              </w:rPr>
            </w:pPr>
            <w:del w:id="2400" w:author="Author">
              <w:r w:rsidRPr="00641BDB">
                <w:rPr>
                  <w:rFonts w:asciiTheme="minorBidi" w:hAnsiTheme="minorBidi" w:cstheme="minorBidi"/>
                  <w:szCs w:val="17"/>
                  <w:lang w:val="es-ES_tradnl"/>
                </w:rPr>
                <w:delText>AAJ, AAX, AX, AJ</w:delText>
              </w:r>
            </w:del>
          </w:p>
        </w:tc>
      </w:tr>
      <w:tr w:rsidR="00F35185" w:rsidRPr="008516DD" w14:paraId="7360C6B7" w14:textId="77777777" w:rsidTr="00F20B0F">
        <w:trPr>
          <w:del w:id="2401" w:author="Author"/>
        </w:trPr>
        <w:tc>
          <w:tcPr>
            <w:tcW w:w="1075" w:type="dxa"/>
          </w:tcPr>
          <w:p w14:paraId="77EAE67C" w14:textId="77777777" w:rsidR="00F35185" w:rsidRPr="00641BDB" w:rsidRDefault="00F35185" w:rsidP="00F35185">
            <w:pPr>
              <w:rPr>
                <w:del w:id="2402" w:author="Author"/>
                <w:rFonts w:asciiTheme="minorBidi" w:hAnsiTheme="minorBidi" w:cstheme="minorBidi"/>
                <w:szCs w:val="17"/>
                <w:lang w:val="es-ES_tradnl"/>
              </w:rPr>
            </w:pPr>
            <w:del w:id="2403" w:author="Author">
              <w:r w:rsidRPr="00641BDB">
                <w:rPr>
                  <w:rFonts w:asciiTheme="minorBidi" w:eastAsia="Times New Roman" w:hAnsiTheme="minorBidi" w:cstheme="minorBidi"/>
                  <w:szCs w:val="17"/>
                  <w:lang w:val="es-ES_tradnl"/>
                </w:rPr>
                <w:delText>[RSG-92] </w:delText>
              </w:r>
            </w:del>
          </w:p>
        </w:tc>
        <w:tc>
          <w:tcPr>
            <w:tcW w:w="5670" w:type="dxa"/>
          </w:tcPr>
          <w:p w14:paraId="09991398" w14:textId="77777777" w:rsidR="00F35185" w:rsidRPr="00641BDB" w:rsidRDefault="00F35185" w:rsidP="00F35185">
            <w:pPr>
              <w:spacing w:before="100" w:beforeAutospacing="1"/>
              <w:jc w:val="both"/>
              <w:rPr>
                <w:del w:id="2404" w:author="Author"/>
                <w:rFonts w:asciiTheme="minorBidi" w:eastAsia="Times New Roman" w:hAnsiTheme="minorBidi" w:cstheme="minorBidi"/>
                <w:szCs w:val="17"/>
                <w:lang w:val="es-ES_tradnl"/>
              </w:rPr>
            </w:pPr>
            <w:del w:id="2405" w:author="Author">
              <w:r w:rsidRPr="00641BDB">
                <w:rPr>
                  <w:rFonts w:asciiTheme="minorBidi" w:eastAsia="Times New Roman" w:hAnsiTheme="minorBidi" w:cstheme="minorBidi"/>
                  <w:szCs w:val="17"/>
                  <w:lang w:val="es-ES_tradnl"/>
                </w:rPr>
                <w:delText>Cada error registrado DEBERÍA tener un ID de correlación único. DEBERÍA utilizarse un encabezado HTTP personalizado con el nombre Correlation-ID.</w:delText>
              </w:r>
            </w:del>
          </w:p>
        </w:tc>
        <w:tc>
          <w:tcPr>
            <w:tcW w:w="2515" w:type="dxa"/>
          </w:tcPr>
          <w:p w14:paraId="50915B1A" w14:textId="77777777" w:rsidR="00F35185" w:rsidRPr="00641BDB" w:rsidRDefault="00F35185" w:rsidP="00F35185">
            <w:pPr>
              <w:rPr>
                <w:del w:id="2406" w:author="Author"/>
                <w:rFonts w:asciiTheme="minorBidi" w:hAnsiTheme="minorBidi" w:cstheme="minorBidi"/>
                <w:szCs w:val="17"/>
                <w:lang w:val="es-ES_tradnl"/>
              </w:rPr>
            </w:pPr>
            <w:del w:id="2407" w:author="Author">
              <w:r w:rsidRPr="00641BDB">
                <w:rPr>
                  <w:rFonts w:asciiTheme="minorBidi" w:hAnsiTheme="minorBidi" w:cstheme="minorBidi"/>
                  <w:szCs w:val="17"/>
                  <w:lang w:val="es-ES_tradnl"/>
                </w:rPr>
                <w:delText>AAJ, AAX</w:delText>
              </w:r>
            </w:del>
          </w:p>
        </w:tc>
      </w:tr>
      <w:tr w:rsidR="00F35185" w:rsidRPr="008516DD" w14:paraId="08F2B0D2" w14:textId="77777777" w:rsidTr="00F20B0F">
        <w:trPr>
          <w:del w:id="2408" w:author="Author"/>
        </w:trPr>
        <w:tc>
          <w:tcPr>
            <w:tcW w:w="1075" w:type="dxa"/>
          </w:tcPr>
          <w:p w14:paraId="62B44540" w14:textId="77777777" w:rsidR="00F35185" w:rsidRPr="00641BDB" w:rsidRDefault="00F35185" w:rsidP="00F35185">
            <w:pPr>
              <w:rPr>
                <w:del w:id="2409" w:author="Author"/>
                <w:rFonts w:asciiTheme="minorBidi" w:hAnsiTheme="minorBidi" w:cstheme="minorBidi"/>
                <w:szCs w:val="17"/>
                <w:lang w:val="es-ES_tradnl"/>
              </w:rPr>
            </w:pPr>
            <w:del w:id="2410" w:author="Author">
              <w:r w:rsidRPr="00641BDB">
                <w:rPr>
                  <w:rFonts w:asciiTheme="minorBidi" w:eastAsia="Times New Roman" w:hAnsiTheme="minorBidi" w:cstheme="minorBidi"/>
                  <w:szCs w:val="17"/>
                  <w:lang w:val="es-ES_tradnl"/>
                </w:rPr>
                <w:delText>[RSG-93]</w:delText>
              </w:r>
            </w:del>
          </w:p>
        </w:tc>
        <w:tc>
          <w:tcPr>
            <w:tcW w:w="5670" w:type="dxa"/>
          </w:tcPr>
          <w:p w14:paraId="38D1A24F" w14:textId="77777777" w:rsidR="00F35185" w:rsidRPr="00641BDB" w:rsidRDefault="00F35185" w:rsidP="00F35185">
            <w:pPr>
              <w:spacing w:after="240"/>
              <w:rPr>
                <w:del w:id="2411" w:author="Author"/>
                <w:rFonts w:asciiTheme="minorBidi" w:eastAsia="Times New Roman" w:hAnsiTheme="minorBidi" w:cstheme="minorBidi"/>
                <w:szCs w:val="17"/>
                <w:lang w:val="es-ES_tradnl"/>
              </w:rPr>
            </w:pPr>
            <w:del w:id="2412" w:author="Author">
              <w:r w:rsidRPr="00641BDB">
                <w:rPr>
                  <w:rFonts w:asciiTheme="minorBidi" w:eastAsia="Times New Roman" w:hAnsiTheme="minorBidi" w:cstheme="minorBidi"/>
                  <w:szCs w:val="17"/>
                  <w:lang w:val="es-ES_tradnl"/>
                </w:rPr>
                <w:delText>El modelo de contrato de servicio DEBE especificar lo siguiente:</w:delText>
              </w:r>
            </w:del>
          </w:p>
          <w:p w14:paraId="5D4C866A" w14:textId="77777777" w:rsidR="00F35185" w:rsidRPr="00641BDB" w:rsidRDefault="00F35185" w:rsidP="00D119C3">
            <w:pPr>
              <w:pStyle w:val="ListParagraph"/>
              <w:numPr>
                <w:ilvl w:val="0"/>
                <w:numId w:val="34"/>
              </w:numPr>
              <w:rPr>
                <w:del w:id="2413" w:author="Author"/>
                <w:lang w:val="es-ES_tradnl"/>
              </w:rPr>
            </w:pPr>
            <w:del w:id="2414" w:author="Author">
              <w:r w:rsidRPr="00641BDB">
                <w:rPr>
                  <w:lang w:val="es-ES_tradnl"/>
                </w:rPr>
                <w:delText>la versión de la API;</w:delText>
              </w:r>
            </w:del>
          </w:p>
          <w:p w14:paraId="5BCD88EB" w14:textId="77777777" w:rsidR="00F35185" w:rsidRPr="00641BDB" w:rsidRDefault="00F35185" w:rsidP="00D119C3">
            <w:pPr>
              <w:pStyle w:val="ListParagraph"/>
              <w:numPr>
                <w:ilvl w:val="0"/>
                <w:numId w:val="34"/>
              </w:numPr>
              <w:rPr>
                <w:del w:id="2415" w:author="Author"/>
                <w:lang w:val="es-ES_tradnl"/>
              </w:rPr>
            </w:pPr>
            <w:del w:id="2416" w:author="Author">
              <w:r w:rsidRPr="00641BDB">
                <w:rPr>
                  <w:lang w:val="es-ES_tradnl"/>
                </w:rPr>
                <w:delText>información sobre la semántica de los elementos de la API;</w:delText>
              </w:r>
            </w:del>
          </w:p>
          <w:p w14:paraId="770A753C" w14:textId="77777777" w:rsidR="00F35185" w:rsidRPr="00641BDB" w:rsidRDefault="00F35185" w:rsidP="00D119C3">
            <w:pPr>
              <w:pStyle w:val="ListParagraph"/>
              <w:numPr>
                <w:ilvl w:val="0"/>
                <w:numId w:val="34"/>
              </w:numPr>
              <w:rPr>
                <w:del w:id="2417" w:author="Author"/>
                <w:lang w:val="es-ES_tradnl"/>
              </w:rPr>
            </w:pPr>
            <w:del w:id="2418" w:author="Author">
              <w:r w:rsidRPr="00641BDB">
                <w:rPr>
                  <w:lang w:val="es-ES_tradnl"/>
                </w:rPr>
                <w:delText>los recursos;</w:delText>
              </w:r>
            </w:del>
          </w:p>
          <w:p w14:paraId="67408524" w14:textId="77777777" w:rsidR="00F35185" w:rsidRPr="00641BDB" w:rsidRDefault="00F35185" w:rsidP="00D119C3">
            <w:pPr>
              <w:pStyle w:val="ListParagraph"/>
              <w:numPr>
                <w:ilvl w:val="0"/>
                <w:numId w:val="34"/>
              </w:numPr>
              <w:rPr>
                <w:del w:id="2419" w:author="Author"/>
                <w:lang w:val="es-ES_tradnl"/>
              </w:rPr>
            </w:pPr>
            <w:del w:id="2420" w:author="Author">
              <w:r w:rsidRPr="00641BDB">
                <w:rPr>
                  <w:lang w:val="es-ES_tradnl"/>
                </w:rPr>
                <w:delText>los atributos de los recursos;</w:delText>
              </w:r>
            </w:del>
          </w:p>
          <w:p w14:paraId="3140AA25" w14:textId="77777777" w:rsidR="00F35185" w:rsidRPr="00641BDB" w:rsidRDefault="00F35185" w:rsidP="00D119C3">
            <w:pPr>
              <w:pStyle w:val="ListParagraph"/>
              <w:numPr>
                <w:ilvl w:val="0"/>
                <w:numId w:val="34"/>
              </w:numPr>
              <w:rPr>
                <w:del w:id="2421" w:author="Author"/>
                <w:lang w:val="es-ES_tradnl"/>
              </w:rPr>
            </w:pPr>
            <w:del w:id="2422" w:author="Author">
              <w:r w:rsidRPr="00641BDB">
                <w:rPr>
                  <w:lang w:val="es-ES_tradnl"/>
                </w:rPr>
                <w:delText>los parámetros de consulta;</w:delText>
              </w:r>
            </w:del>
          </w:p>
          <w:p w14:paraId="18CC0EC8" w14:textId="77777777" w:rsidR="00F35185" w:rsidRPr="00641BDB" w:rsidRDefault="00F35185" w:rsidP="00D119C3">
            <w:pPr>
              <w:pStyle w:val="ListParagraph"/>
              <w:numPr>
                <w:ilvl w:val="0"/>
                <w:numId w:val="34"/>
              </w:numPr>
              <w:rPr>
                <w:del w:id="2423" w:author="Author"/>
                <w:lang w:val="es-ES_tradnl"/>
              </w:rPr>
            </w:pPr>
            <w:del w:id="2424" w:author="Author">
              <w:r w:rsidRPr="00641BDB">
                <w:rPr>
                  <w:lang w:val="es-ES_tradnl"/>
                </w:rPr>
                <w:delText>los métodos;</w:delText>
              </w:r>
            </w:del>
          </w:p>
          <w:p w14:paraId="675FD11E" w14:textId="77777777" w:rsidR="00F35185" w:rsidRPr="00641BDB" w:rsidRDefault="00F35185" w:rsidP="00D119C3">
            <w:pPr>
              <w:pStyle w:val="ListParagraph"/>
              <w:numPr>
                <w:ilvl w:val="0"/>
                <w:numId w:val="34"/>
              </w:numPr>
              <w:rPr>
                <w:del w:id="2425" w:author="Author"/>
                <w:lang w:val="es-ES_tradnl"/>
              </w:rPr>
            </w:pPr>
            <w:del w:id="2426" w:author="Author">
              <w:r w:rsidRPr="00641BDB">
                <w:rPr>
                  <w:lang w:val="es-ES_tradnl"/>
                </w:rPr>
                <w:delText xml:space="preserve">los tipos de medios; </w:delText>
              </w:r>
            </w:del>
          </w:p>
          <w:p w14:paraId="61E64A28" w14:textId="77777777" w:rsidR="00F35185" w:rsidRPr="00641BDB" w:rsidRDefault="00F35185" w:rsidP="00D119C3">
            <w:pPr>
              <w:pStyle w:val="ListParagraph"/>
              <w:numPr>
                <w:ilvl w:val="0"/>
                <w:numId w:val="34"/>
              </w:numPr>
              <w:rPr>
                <w:del w:id="2427" w:author="Author"/>
                <w:lang w:val="es-ES_tradnl"/>
              </w:rPr>
            </w:pPr>
            <w:del w:id="2428" w:author="Author">
              <w:r w:rsidRPr="00641BDB">
                <w:rPr>
                  <w:lang w:val="es-ES_tradnl"/>
                </w:rPr>
                <w:delText>la gramática de búsqueda (si se admite alguna);</w:delText>
              </w:r>
            </w:del>
          </w:p>
          <w:p w14:paraId="5AB7CDB3" w14:textId="77777777" w:rsidR="00F35185" w:rsidRPr="00641BDB" w:rsidRDefault="00F35185" w:rsidP="00D119C3">
            <w:pPr>
              <w:pStyle w:val="ListParagraph"/>
              <w:numPr>
                <w:ilvl w:val="0"/>
                <w:numId w:val="34"/>
              </w:numPr>
              <w:rPr>
                <w:del w:id="2429" w:author="Author"/>
                <w:lang w:val="es-ES_tradnl"/>
              </w:rPr>
            </w:pPr>
            <w:del w:id="2430" w:author="Author">
              <w:r w:rsidRPr="00641BDB">
                <w:rPr>
                  <w:lang w:val="es-ES_tradnl"/>
                </w:rPr>
                <w:delText>los códigos de estado HTTP;</w:delText>
              </w:r>
            </w:del>
          </w:p>
          <w:p w14:paraId="585B3ED1" w14:textId="77777777" w:rsidR="00F35185" w:rsidRPr="00641BDB" w:rsidRDefault="00F35185" w:rsidP="00D119C3">
            <w:pPr>
              <w:pStyle w:val="ListParagraph"/>
              <w:numPr>
                <w:ilvl w:val="0"/>
                <w:numId w:val="34"/>
              </w:numPr>
              <w:rPr>
                <w:del w:id="2431" w:author="Author"/>
                <w:lang w:val="es-ES_tradnl"/>
              </w:rPr>
            </w:pPr>
            <w:del w:id="2432" w:author="Author">
              <w:r w:rsidRPr="00641BDB">
                <w:rPr>
                  <w:lang w:val="es-ES_tradnl"/>
                </w:rPr>
                <w:delText>los métodos HTTP;</w:delText>
              </w:r>
            </w:del>
          </w:p>
          <w:p w14:paraId="3F85BC41" w14:textId="77777777" w:rsidR="00F35185" w:rsidRPr="00641BDB" w:rsidRDefault="00F35185" w:rsidP="00D119C3">
            <w:pPr>
              <w:pStyle w:val="ListParagraph"/>
              <w:numPr>
                <w:ilvl w:val="0"/>
                <w:numId w:val="34"/>
              </w:numPr>
              <w:rPr>
                <w:del w:id="2433" w:author="Author"/>
                <w:lang w:val="es-ES_tradnl"/>
              </w:rPr>
            </w:pPr>
            <w:del w:id="2434" w:author="Author">
              <w:r w:rsidRPr="00641BDB">
                <w:rPr>
                  <w:lang w:val="es-ES_tradnl"/>
                </w:rPr>
                <w:delText>las restricciones y las características distintivas; y</w:delText>
              </w:r>
            </w:del>
          </w:p>
          <w:p w14:paraId="0893EBC6" w14:textId="77777777" w:rsidR="00F35185" w:rsidRPr="00641BDB" w:rsidRDefault="00F35185" w:rsidP="00D119C3">
            <w:pPr>
              <w:pStyle w:val="ListParagraph"/>
              <w:numPr>
                <w:ilvl w:val="0"/>
                <w:numId w:val="34"/>
              </w:numPr>
              <w:rPr>
                <w:del w:id="2435" w:author="Author"/>
                <w:lang w:val="es-ES_tradnl"/>
              </w:rPr>
            </w:pPr>
            <w:del w:id="2436" w:author="Author">
              <w:r w:rsidRPr="00641BDB">
                <w:rPr>
                  <w:lang w:val="es-ES_tradnl"/>
                </w:rPr>
                <w:delText>la seguridad (por ejemplo, los esquemas privados).</w:delText>
              </w:r>
            </w:del>
          </w:p>
        </w:tc>
        <w:tc>
          <w:tcPr>
            <w:tcW w:w="2515" w:type="dxa"/>
          </w:tcPr>
          <w:p w14:paraId="2DC8BC75" w14:textId="77777777" w:rsidR="00F35185" w:rsidRPr="00641BDB" w:rsidRDefault="00F35185" w:rsidP="00F35185">
            <w:pPr>
              <w:rPr>
                <w:del w:id="2437" w:author="Author"/>
                <w:rFonts w:asciiTheme="minorBidi" w:hAnsiTheme="minorBidi" w:cstheme="minorBidi"/>
                <w:szCs w:val="17"/>
                <w:lang w:val="es-ES_tradnl"/>
              </w:rPr>
            </w:pPr>
            <w:del w:id="2438" w:author="Author">
              <w:r w:rsidRPr="00641BDB">
                <w:rPr>
                  <w:rFonts w:asciiTheme="minorBidi" w:hAnsiTheme="minorBidi" w:cstheme="minorBidi"/>
                  <w:szCs w:val="17"/>
                  <w:lang w:val="es-ES_tradnl"/>
                </w:rPr>
                <w:delText>AAJ, AAX, AX, AJ</w:delText>
              </w:r>
            </w:del>
          </w:p>
        </w:tc>
      </w:tr>
      <w:tr w:rsidR="00F35185" w:rsidRPr="008516DD" w14:paraId="2455CFB8" w14:textId="77777777" w:rsidTr="00F20B0F">
        <w:trPr>
          <w:del w:id="2439" w:author="Author"/>
        </w:trPr>
        <w:tc>
          <w:tcPr>
            <w:tcW w:w="1075" w:type="dxa"/>
          </w:tcPr>
          <w:p w14:paraId="6176135F" w14:textId="77777777" w:rsidR="00F35185" w:rsidRPr="00641BDB" w:rsidRDefault="00F35185" w:rsidP="00F35185">
            <w:pPr>
              <w:rPr>
                <w:del w:id="2440" w:author="Author"/>
                <w:rFonts w:asciiTheme="minorBidi" w:hAnsiTheme="minorBidi" w:cstheme="minorBidi"/>
                <w:szCs w:val="17"/>
                <w:lang w:val="es-ES_tradnl"/>
              </w:rPr>
            </w:pPr>
            <w:del w:id="2441" w:author="Author">
              <w:r w:rsidRPr="00641BDB">
                <w:rPr>
                  <w:rFonts w:asciiTheme="minorBidi" w:eastAsia="Times New Roman" w:hAnsiTheme="minorBidi" w:cstheme="minorBidi"/>
                  <w:szCs w:val="17"/>
                  <w:lang w:val="es-ES_tradnl"/>
                </w:rPr>
                <w:delText>[RSG-94]</w:delText>
              </w:r>
            </w:del>
          </w:p>
        </w:tc>
        <w:tc>
          <w:tcPr>
            <w:tcW w:w="5670" w:type="dxa"/>
          </w:tcPr>
          <w:p w14:paraId="09D20E5D" w14:textId="77777777" w:rsidR="00F35185" w:rsidRPr="00641BDB" w:rsidRDefault="00CD5C74" w:rsidP="00CD5C74">
            <w:pPr>
              <w:jc w:val="both"/>
              <w:rPr>
                <w:del w:id="2442" w:author="Author"/>
                <w:rFonts w:asciiTheme="minorBidi" w:eastAsia="Times New Roman" w:hAnsiTheme="minorBidi" w:cstheme="minorBidi"/>
                <w:szCs w:val="17"/>
                <w:lang w:val="es-ES_tradnl"/>
              </w:rPr>
            </w:pPr>
            <w:del w:id="2443" w:author="Author">
              <w:r w:rsidRPr="00641BDB">
                <w:rPr>
                  <w:rFonts w:asciiTheme="minorBidi" w:eastAsia="Times New Roman" w:hAnsiTheme="minorBidi" w:cstheme="minorBidi"/>
                  <w:szCs w:val="17"/>
                  <w:lang w:val="es-ES_tradnl"/>
                </w:rPr>
                <w:delText>El modelo de contrato de servicio DEBERÍA incluir peticiones y respuestas en el esquema XML o en el esquema JSON y ejemplos de uso de la API en los formatos compatibles, a saber, XML o JSON</w:delText>
              </w:r>
              <w:r w:rsidR="00CE2AB7" w:rsidRPr="00641BDB">
                <w:rPr>
                  <w:rFonts w:asciiTheme="minorBidi" w:eastAsia="Times New Roman" w:hAnsiTheme="minorBidi" w:cstheme="minorBidi"/>
                  <w:szCs w:val="17"/>
                  <w:lang w:val="es-ES_tradnl"/>
                </w:rPr>
                <w:delText>.</w:delText>
              </w:r>
            </w:del>
          </w:p>
        </w:tc>
        <w:tc>
          <w:tcPr>
            <w:tcW w:w="2515" w:type="dxa"/>
          </w:tcPr>
          <w:p w14:paraId="5A7DBA02" w14:textId="77777777" w:rsidR="00F35185" w:rsidRPr="00641BDB" w:rsidRDefault="00F35185" w:rsidP="00F35185">
            <w:pPr>
              <w:rPr>
                <w:del w:id="2444" w:author="Author"/>
                <w:rFonts w:asciiTheme="minorBidi" w:hAnsiTheme="minorBidi" w:cstheme="minorBidi"/>
                <w:szCs w:val="17"/>
                <w:lang w:val="es-ES_tradnl"/>
              </w:rPr>
            </w:pPr>
            <w:del w:id="2445" w:author="Author">
              <w:r w:rsidRPr="00641BDB">
                <w:rPr>
                  <w:rFonts w:asciiTheme="minorBidi" w:hAnsiTheme="minorBidi" w:cstheme="minorBidi"/>
                  <w:szCs w:val="17"/>
                  <w:lang w:val="es-ES_tradnl"/>
                </w:rPr>
                <w:delText>AAJ, AAX</w:delText>
              </w:r>
            </w:del>
          </w:p>
        </w:tc>
      </w:tr>
      <w:tr w:rsidR="00F35185" w:rsidRPr="008516DD" w14:paraId="3A564919" w14:textId="77777777" w:rsidTr="00F20B0F">
        <w:trPr>
          <w:del w:id="2446" w:author="Author"/>
        </w:trPr>
        <w:tc>
          <w:tcPr>
            <w:tcW w:w="1075" w:type="dxa"/>
          </w:tcPr>
          <w:p w14:paraId="0B0E9C64" w14:textId="77777777" w:rsidR="00F35185" w:rsidRPr="00641BDB" w:rsidRDefault="00F35185" w:rsidP="00F35185">
            <w:pPr>
              <w:rPr>
                <w:del w:id="2447" w:author="Author"/>
                <w:rFonts w:asciiTheme="minorBidi" w:hAnsiTheme="minorBidi" w:cstheme="minorBidi"/>
                <w:szCs w:val="17"/>
                <w:lang w:val="es-ES_tradnl"/>
              </w:rPr>
            </w:pPr>
            <w:del w:id="2448" w:author="Author">
              <w:r w:rsidRPr="00641BDB">
                <w:rPr>
                  <w:rFonts w:asciiTheme="minorBidi" w:eastAsia="Times New Roman" w:hAnsiTheme="minorBidi" w:cstheme="minorBidi"/>
                  <w:szCs w:val="17"/>
                  <w:lang w:val="es-ES_tradnl"/>
                </w:rPr>
                <w:delText>[RSG-9</w:delText>
              </w:r>
              <w:r w:rsidR="00DD2800"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w:delText>
              </w:r>
            </w:del>
          </w:p>
        </w:tc>
        <w:tc>
          <w:tcPr>
            <w:tcW w:w="5670" w:type="dxa"/>
          </w:tcPr>
          <w:p w14:paraId="4A9253F0" w14:textId="77777777" w:rsidR="00F35185" w:rsidRPr="00641BDB" w:rsidRDefault="00F35185" w:rsidP="00F35185">
            <w:pPr>
              <w:spacing w:before="100" w:beforeAutospacing="1"/>
              <w:jc w:val="both"/>
              <w:rPr>
                <w:del w:id="2449" w:author="Author"/>
                <w:rFonts w:asciiTheme="minorBidi" w:eastAsia="Times New Roman" w:hAnsiTheme="minorBidi" w:cstheme="minorBidi"/>
                <w:szCs w:val="17"/>
                <w:lang w:val="es-ES_tradnl"/>
              </w:rPr>
            </w:pPr>
            <w:del w:id="2450" w:author="Author">
              <w:r w:rsidRPr="00641BDB">
                <w:rPr>
                  <w:rFonts w:asciiTheme="minorBidi" w:eastAsia="Times New Roman" w:hAnsiTheme="minorBidi" w:cstheme="minorBidi"/>
                  <w:szCs w:val="17"/>
                  <w:lang w:val="es-ES_tradnl"/>
                </w:rPr>
                <w:delText>Una API REST DEBE proporcionar la documentación de la API como un contrato de servicio.</w:delText>
              </w:r>
            </w:del>
          </w:p>
        </w:tc>
        <w:tc>
          <w:tcPr>
            <w:tcW w:w="2515" w:type="dxa"/>
          </w:tcPr>
          <w:p w14:paraId="6AAAED16" w14:textId="77777777" w:rsidR="00F35185" w:rsidRPr="00641BDB" w:rsidRDefault="00F35185" w:rsidP="00F35185">
            <w:pPr>
              <w:rPr>
                <w:del w:id="2451" w:author="Author"/>
                <w:rFonts w:asciiTheme="minorBidi" w:hAnsiTheme="minorBidi" w:cstheme="minorBidi"/>
                <w:szCs w:val="17"/>
                <w:lang w:val="es-ES_tradnl"/>
              </w:rPr>
            </w:pPr>
            <w:del w:id="2452" w:author="Author">
              <w:r w:rsidRPr="00641BDB">
                <w:rPr>
                  <w:rFonts w:asciiTheme="minorBidi" w:hAnsiTheme="minorBidi" w:cstheme="minorBidi"/>
                  <w:szCs w:val="17"/>
                  <w:lang w:val="es-ES_tradnl"/>
                </w:rPr>
                <w:delText>AAJ, AAX, AX, AJ</w:delText>
              </w:r>
            </w:del>
          </w:p>
        </w:tc>
      </w:tr>
      <w:tr w:rsidR="00F35185" w:rsidRPr="008516DD" w14:paraId="3D388F25" w14:textId="77777777" w:rsidTr="00F20B0F">
        <w:trPr>
          <w:del w:id="2453" w:author="Author"/>
        </w:trPr>
        <w:tc>
          <w:tcPr>
            <w:tcW w:w="1075" w:type="dxa"/>
          </w:tcPr>
          <w:p w14:paraId="1B3F1156" w14:textId="77777777" w:rsidR="00F35185" w:rsidRPr="00641BDB" w:rsidRDefault="00F35185" w:rsidP="00F35185">
            <w:pPr>
              <w:rPr>
                <w:del w:id="2454" w:author="Author"/>
                <w:rFonts w:asciiTheme="minorBidi" w:hAnsiTheme="minorBidi" w:cstheme="minorBidi"/>
                <w:szCs w:val="17"/>
                <w:lang w:val="es-ES_tradnl"/>
              </w:rPr>
            </w:pPr>
            <w:del w:id="2455" w:author="Author">
              <w:r w:rsidRPr="00641BDB">
                <w:rPr>
                  <w:rFonts w:asciiTheme="minorBidi" w:eastAsia="Times New Roman" w:hAnsiTheme="minorBidi" w:cstheme="minorBidi"/>
                  <w:szCs w:val="17"/>
                  <w:lang w:val="es-ES_tradnl"/>
                </w:rPr>
                <w:delText>[RSG-9</w:delText>
              </w:r>
              <w:r w:rsidR="00DD2800"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w:delText>
              </w:r>
            </w:del>
          </w:p>
        </w:tc>
        <w:tc>
          <w:tcPr>
            <w:tcW w:w="5670" w:type="dxa"/>
          </w:tcPr>
          <w:p w14:paraId="5D88CE22" w14:textId="77777777" w:rsidR="00F35185" w:rsidRPr="00641BDB" w:rsidRDefault="00F35185" w:rsidP="00F35185">
            <w:pPr>
              <w:spacing w:before="100" w:beforeAutospacing="1"/>
              <w:jc w:val="both"/>
              <w:rPr>
                <w:del w:id="2456" w:author="Author"/>
                <w:rFonts w:asciiTheme="minorBidi" w:eastAsia="Times New Roman" w:hAnsiTheme="minorBidi" w:cstheme="minorBidi"/>
                <w:szCs w:val="17"/>
                <w:lang w:val="es-ES_tradnl"/>
              </w:rPr>
            </w:pPr>
            <w:del w:id="2457" w:author="Author">
              <w:r w:rsidRPr="00641BDB">
                <w:rPr>
                  <w:rFonts w:asciiTheme="minorBidi" w:eastAsia="Times New Roman" w:hAnsiTheme="minorBidi" w:cstheme="minorBidi"/>
                  <w:szCs w:val="17"/>
                  <w:lang w:val="es-ES_tradnl"/>
                </w:rPr>
                <w:delText>Toda implementación de una API web que no cumpla con la presente norma DEBE ser documentada explícitamente en el contrato de servicio. Si no se especifica ninguna desviación de una de sus normas en el contrato de servicio, DEBE asumirse que se sigue la presente norma.</w:delText>
              </w:r>
            </w:del>
          </w:p>
        </w:tc>
        <w:tc>
          <w:tcPr>
            <w:tcW w:w="2515" w:type="dxa"/>
          </w:tcPr>
          <w:p w14:paraId="6458C98A" w14:textId="77777777" w:rsidR="00F35185" w:rsidRPr="00641BDB" w:rsidRDefault="00F35185" w:rsidP="00F35185">
            <w:pPr>
              <w:rPr>
                <w:del w:id="2458" w:author="Author"/>
                <w:rFonts w:asciiTheme="minorBidi" w:hAnsiTheme="minorBidi" w:cstheme="minorBidi"/>
                <w:szCs w:val="17"/>
                <w:lang w:val="es-ES_tradnl"/>
              </w:rPr>
            </w:pPr>
            <w:del w:id="2459" w:author="Author">
              <w:r w:rsidRPr="00641BDB">
                <w:rPr>
                  <w:rFonts w:asciiTheme="minorBidi" w:hAnsiTheme="minorBidi" w:cstheme="minorBidi"/>
                  <w:szCs w:val="17"/>
                  <w:lang w:val="es-ES_tradnl"/>
                </w:rPr>
                <w:delText>AAJ, AAX, AX, AJ</w:delText>
              </w:r>
            </w:del>
          </w:p>
        </w:tc>
      </w:tr>
      <w:tr w:rsidR="00F35185" w:rsidRPr="008516DD" w14:paraId="100FFAB0" w14:textId="77777777" w:rsidTr="00F20B0F">
        <w:trPr>
          <w:del w:id="2460" w:author="Author"/>
        </w:trPr>
        <w:tc>
          <w:tcPr>
            <w:tcW w:w="1075" w:type="dxa"/>
          </w:tcPr>
          <w:p w14:paraId="3DD85A61" w14:textId="77777777" w:rsidR="00F35185" w:rsidRPr="00641BDB" w:rsidRDefault="00F35185" w:rsidP="00F35185">
            <w:pPr>
              <w:rPr>
                <w:del w:id="2461" w:author="Author"/>
                <w:rFonts w:asciiTheme="minorBidi" w:eastAsia="Times New Roman" w:hAnsiTheme="minorBidi" w:cstheme="minorBidi"/>
                <w:szCs w:val="17"/>
                <w:lang w:val="es-ES_tradnl"/>
              </w:rPr>
            </w:pPr>
            <w:del w:id="2462" w:author="Author">
              <w:r w:rsidRPr="00641BDB">
                <w:rPr>
                  <w:rFonts w:asciiTheme="minorBidi" w:eastAsia="Times New Roman" w:hAnsiTheme="minorBidi" w:cstheme="minorBidi"/>
                  <w:szCs w:val="17"/>
                  <w:lang w:val="es-ES_tradnl"/>
                </w:rPr>
                <w:delText>[RSG-9</w:delText>
              </w:r>
              <w:r w:rsidR="00DD2800"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5670" w:type="dxa"/>
          </w:tcPr>
          <w:p w14:paraId="30101035" w14:textId="77777777" w:rsidR="00F35185" w:rsidRPr="00641BDB" w:rsidRDefault="00F35185" w:rsidP="00F35185">
            <w:pPr>
              <w:spacing w:before="100" w:beforeAutospacing="1"/>
              <w:jc w:val="both"/>
              <w:rPr>
                <w:del w:id="2463" w:author="Author"/>
                <w:rFonts w:asciiTheme="minorBidi" w:eastAsia="Times New Roman" w:hAnsiTheme="minorBidi" w:cstheme="minorBidi"/>
                <w:szCs w:val="17"/>
                <w:lang w:val="es-ES_tradnl"/>
              </w:rPr>
            </w:pPr>
            <w:del w:id="2464" w:author="Author">
              <w:r w:rsidRPr="00641BDB">
                <w:rPr>
                  <w:rFonts w:asciiTheme="minorBidi" w:eastAsia="Times New Roman" w:hAnsiTheme="minorBidi" w:cstheme="minorBidi"/>
                  <w:szCs w:val="17"/>
                  <w:lang w:val="es-ES_tradnl"/>
                </w:rPr>
                <w:delText>Un contrato de servicio DEBE permitir la generación de código esquemático de cliente API.</w:delText>
              </w:r>
            </w:del>
          </w:p>
        </w:tc>
        <w:tc>
          <w:tcPr>
            <w:tcW w:w="2515" w:type="dxa"/>
          </w:tcPr>
          <w:p w14:paraId="734A9A57" w14:textId="77777777" w:rsidR="00F35185" w:rsidRPr="00641BDB" w:rsidRDefault="00F35185" w:rsidP="00F35185">
            <w:pPr>
              <w:rPr>
                <w:del w:id="2465" w:author="Author"/>
                <w:rFonts w:asciiTheme="minorBidi" w:hAnsiTheme="minorBidi" w:cstheme="minorBidi"/>
                <w:szCs w:val="17"/>
                <w:lang w:val="es-ES_tradnl"/>
              </w:rPr>
            </w:pPr>
            <w:del w:id="2466" w:author="Author">
              <w:r w:rsidRPr="00641BDB">
                <w:rPr>
                  <w:rFonts w:asciiTheme="minorBidi" w:hAnsiTheme="minorBidi" w:cstheme="minorBidi"/>
                  <w:szCs w:val="17"/>
                  <w:lang w:val="es-ES_tradnl"/>
                </w:rPr>
                <w:delText>AAJ, AAX, AX, AJ</w:delText>
              </w:r>
            </w:del>
          </w:p>
        </w:tc>
      </w:tr>
      <w:tr w:rsidR="00F35185" w:rsidRPr="008516DD" w14:paraId="11A48D2A" w14:textId="77777777" w:rsidTr="00F20B0F">
        <w:trPr>
          <w:del w:id="2467" w:author="Author"/>
        </w:trPr>
        <w:tc>
          <w:tcPr>
            <w:tcW w:w="1075" w:type="dxa"/>
          </w:tcPr>
          <w:p w14:paraId="5010E7CF" w14:textId="77777777" w:rsidR="00F35185" w:rsidRPr="00641BDB" w:rsidRDefault="00F35185" w:rsidP="00F35185">
            <w:pPr>
              <w:rPr>
                <w:del w:id="2468" w:author="Author"/>
                <w:rFonts w:asciiTheme="minorBidi" w:hAnsiTheme="minorBidi" w:cstheme="minorBidi"/>
                <w:szCs w:val="17"/>
                <w:lang w:val="es-ES_tradnl"/>
              </w:rPr>
            </w:pPr>
            <w:del w:id="2469" w:author="Author">
              <w:r w:rsidRPr="00641BDB">
                <w:rPr>
                  <w:rFonts w:asciiTheme="minorBidi" w:eastAsia="Times New Roman" w:hAnsiTheme="minorBidi" w:cstheme="minorBidi"/>
                  <w:szCs w:val="17"/>
                  <w:lang w:val="es-ES_tradnl"/>
                </w:rPr>
                <w:delText>[RSG-9</w:delText>
              </w:r>
              <w:r w:rsidR="00DD2800"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5670" w:type="dxa"/>
          </w:tcPr>
          <w:p w14:paraId="3399E10B" w14:textId="77777777" w:rsidR="00F35185" w:rsidRPr="00641BDB" w:rsidRDefault="00F35185" w:rsidP="00F35185">
            <w:pPr>
              <w:spacing w:before="100" w:beforeAutospacing="1"/>
              <w:jc w:val="both"/>
              <w:rPr>
                <w:del w:id="2470" w:author="Author"/>
                <w:rFonts w:asciiTheme="minorBidi" w:eastAsia="Times New Roman" w:hAnsiTheme="minorBidi" w:cstheme="minorBidi"/>
                <w:szCs w:val="17"/>
                <w:lang w:val="es-ES_tradnl"/>
              </w:rPr>
            </w:pPr>
            <w:del w:id="2471" w:author="Author">
              <w:r w:rsidRPr="00641BDB">
                <w:rPr>
                  <w:rFonts w:asciiTheme="minorBidi" w:eastAsia="Times New Roman" w:hAnsiTheme="minorBidi" w:cstheme="minorBidi"/>
                  <w:szCs w:val="17"/>
                  <w:lang w:val="es-ES_tradnl"/>
                </w:rPr>
                <w:delText>Un contrato de servicio DEBERÍA permitir la generación de código esquemático de servidor.</w:delText>
              </w:r>
            </w:del>
          </w:p>
        </w:tc>
        <w:tc>
          <w:tcPr>
            <w:tcW w:w="2515" w:type="dxa"/>
          </w:tcPr>
          <w:p w14:paraId="315B2B9A" w14:textId="77777777" w:rsidR="00F35185" w:rsidRPr="00641BDB" w:rsidRDefault="00F35185" w:rsidP="00F35185">
            <w:pPr>
              <w:rPr>
                <w:del w:id="2472" w:author="Author"/>
                <w:rFonts w:asciiTheme="minorBidi" w:hAnsiTheme="minorBidi" w:cstheme="minorBidi"/>
                <w:szCs w:val="17"/>
                <w:lang w:val="es-ES_tradnl"/>
              </w:rPr>
            </w:pPr>
            <w:del w:id="2473" w:author="Author">
              <w:r w:rsidRPr="00641BDB">
                <w:rPr>
                  <w:rFonts w:asciiTheme="minorBidi" w:hAnsiTheme="minorBidi" w:cstheme="minorBidi"/>
                  <w:szCs w:val="17"/>
                  <w:lang w:val="es-ES_tradnl"/>
                </w:rPr>
                <w:delText>AAJ, AAX</w:delText>
              </w:r>
            </w:del>
          </w:p>
        </w:tc>
      </w:tr>
      <w:tr w:rsidR="00F35185" w:rsidRPr="008516DD" w14:paraId="331A1262" w14:textId="77777777" w:rsidTr="00F20B0F">
        <w:trPr>
          <w:del w:id="2474" w:author="Author"/>
        </w:trPr>
        <w:tc>
          <w:tcPr>
            <w:tcW w:w="1075" w:type="dxa"/>
          </w:tcPr>
          <w:p w14:paraId="70C82C0B" w14:textId="77777777" w:rsidR="00F35185" w:rsidRPr="00641BDB" w:rsidRDefault="00F35185" w:rsidP="00F35185">
            <w:pPr>
              <w:rPr>
                <w:del w:id="2475" w:author="Author"/>
                <w:rFonts w:asciiTheme="minorBidi" w:hAnsiTheme="minorBidi" w:cstheme="minorBidi"/>
                <w:szCs w:val="17"/>
                <w:lang w:val="es-ES_tradnl"/>
              </w:rPr>
            </w:pPr>
            <w:del w:id="2476" w:author="Author">
              <w:r w:rsidRPr="00641BDB">
                <w:rPr>
                  <w:rFonts w:asciiTheme="minorBidi" w:eastAsia="Times New Roman" w:hAnsiTheme="minorBidi" w:cstheme="minorBidi"/>
                  <w:szCs w:val="17"/>
                  <w:lang w:val="es-ES_tradnl"/>
                </w:rPr>
                <w:delText>[RSG-9</w:delText>
              </w:r>
              <w:r w:rsidR="00DD2800"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w:delText>
              </w:r>
            </w:del>
          </w:p>
        </w:tc>
        <w:tc>
          <w:tcPr>
            <w:tcW w:w="5670" w:type="dxa"/>
          </w:tcPr>
          <w:p w14:paraId="4A4E8D25" w14:textId="77777777" w:rsidR="00F35185" w:rsidRPr="00641BDB" w:rsidRDefault="00F35185" w:rsidP="00F35185">
            <w:pPr>
              <w:spacing w:before="100" w:beforeAutospacing="1"/>
              <w:jc w:val="both"/>
              <w:rPr>
                <w:del w:id="2477" w:author="Author"/>
                <w:rFonts w:asciiTheme="minorBidi" w:eastAsia="Times New Roman" w:hAnsiTheme="minorBidi" w:cstheme="minorBidi"/>
                <w:szCs w:val="17"/>
                <w:lang w:val="es-ES_tradnl"/>
              </w:rPr>
            </w:pPr>
            <w:del w:id="2478" w:author="Author">
              <w:r w:rsidRPr="00641BDB">
                <w:rPr>
                  <w:rFonts w:asciiTheme="minorBidi" w:eastAsia="Times New Roman" w:hAnsiTheme="minorBidi" w:cstheme="minorBidi"/>
                  <w:szCs w:val="17"/>
                  <w:lang w:val="es-ES_tradnl"/>
                </w:rPr>
                <w:delText>La documentación de las API web DEBERÍA escribirse utilizando el RAML o la OAS. NO DEBERÍAN utilizarse formatos de documentación personalizados.</w:delText>
              </w:r>
            </w:del>
          </w:p>
        </w:tc>
        <w:tc>
          <w:tcPr>
            <w:tcW w:w="2515" w:type="dxa"/>
          </w:tcPr>
          <w:p w14:paraId="428994B1" w14:textId="77777777" w:rsidR="00F35185" w:rsidRPr="00641BDB" w:rsidRDefault="00F35185" w:rsidP="00F35185">
            <w:pPr>
              <w:rPr>
                <w:del w:id="2479" w:author="Author"/>
                <w:rFonts w:asciiTheme="minorBidi" w:hAnsiTheme="minorBidi" w:cstheme="minorBidi"/>
                <w:szCs w:val="17"/>
                <w:lang w:val="es-ES_tradnl"/>
              </w:rPr>
            </w:pPr>
            <w:del w:id="2480" w:author="Author">
              <w:r w:rsidRPr="00641BDB">
                <w:rPr>
                  <w:rFonts w:asciiTheme="minorBidi" w:hAnsiTheme="minorBidi" w:cstheme="minorBidi"/>
                  <w:szCs w:val="17"/>
                  <w:lang w:val="es-ES_tradnl"/>
                </w:rPr>
                <w:delText>AAJ, AAX</w:delText>
              </w:r>
            </w:del>
          </w:p>
        </w:tc>
      </w:tr>
      <w:tr w:rsidR="00F35185" w:rsidRPr="008516DD" w14:paraId="30CEE9A3" w14:textId="77777777" w:rsidTr="00F20B0F">
        <w:trPr>
          <w:del w:id="2481" w:author="Author"/>
        </w:trPr>
        <w:tc>
          <w:tcPr>
            <w:tcW w:w="1075" w:type="dxa"/>
          </w:tcPr>
          <w:p w14:paraId="0A400967" w14:textId="77777777" w:rsidR="00F35185" w:rsidRPr="00641BDB" w:rsidRDefault="00F35185" w:rsidP="00F35185">
            <w:pPr>
              <w:rPr>
                <w:del w:id="2482" w:author="Author"/>
                <w:rFonts w:asciiTheme="minorBidi" w:eastAsia="Times New Roman" w:hAnsiTheme="minorBidi" w:cstheme="minorBidi"/>
                <w:szCs w:val="17"/>
                <w:lang w:val="es-ES_tradnl"/>
              </w:rPr>
            </w:pPr>
            <w:del w:id="2483" w:author="Author">
              <w:r w:rsidRPr="00641BDB">
                <w:rPr>
                  <w:rFonts w:asciiTheme="minorBidi" w:eastAsia="Times New Roman" w:hAnsiTheme="minorBidi" w:cstheme="minorBidi"/>
                  <w:szCs w:val="17"/>
                  <w:lang w:val="es-ES_tradnl"/>
                </w:rPr>
                <w:delText>[RSG-</w:delText>
              </w:r>
              <w:r w:rsidR="00DD2800" w:rsidRPr="00641BDB">
                <w:rPr>
                  <w:rFonts w:asciiTheme="minorBidi" w:eastAsia="Times New Roman" w:hAnsiTheme="minorBidi" w:cstheme="minorBidi"/>
                  <w:szCs w:val="17"/>
                  <w:lang w:val="es-ES_tradnl"/>
                </w:rPr>
                <w:delText>100</w:delText>
              </w:r>
              <w:r w:rsidRPr="00641BDB">
                <w:rPr>
                  <w:rFonts w:asciiTheme="minorBidi" w:eastAsia="Times New Roman" w:hAnsiTheme="minorBidi" w:cstheme="minorBidi"/>
                  <w:szCs w:val="17"/>
                  <w:lang w:val="es-ES_tradnl"/>
                </w:rPr>
                <w:delText>]</w:delText>
              </w:r>
            </w:del>
          </w:p>
        </w:tc>
        <w:tc>
          <w:tcPr>
            <w:tcW w:w="5670" w:type="dxa"/>
          </w:tcPr>
          <w:p w14:paraId="55B5790D" w14:textId="77777777" w:rsidR="00F35185" w:rsidRPr="00641BDB" w:rsidRDefault="00F35185" w:rsidP="00F35185">
            <w:pPr>
              <w:spacing w:before="100" w:beforeAutospacing="1"/>
              <w:jc w:val="both"/>
              <w:rPr>
                <w:del w:id="2484" w:author="Author"/>
                <w:rFonts w:asciiTheme="minorBidi" w:eastAsia="Times New Roman" w:hAnsiTheme="minorBidi" w:cstheme="minorBidi"/>
                <w:szCs w:val="17"/>
                <w:lang w:val="es-ES_tradnl"/>
              </w:rPr>
            </w:pPr>
            <w:del w:id="2485" w:author="Author">
              <w:r w:rsidRPr="00641BDB">
                <w:rPr>
                  <w:rFonts w:asciiTheme="minorBidi" w:eastAsia="Times New Roman" w:hAnsiTheme="minorBidi" w:cstheme="minorBidi"/>
                  <w:szCs w:val="17"/>
                  <w:lang w:val="es-ES_tradnl"/>
                </w:rPr>
                <w:delText>Un consumidor de API web DEBERÍA poder especificar un tiempo de espera del servidor para cada petición; DEBERÍA utilizarse un encabezado HTTP personalizado. También DEBERÍA establecerse un tiempo máximo de espera del servidor para evitar un uso excesivo de los recursos del servidor.</w:delText>
              </w:r>
            </w:del>
          </w:p>
        </w:tc>
        <w:tc>
          <w:tcPr>
            <w:tcW w:w="2515" w:type="dxa"/>
          </w:tcPr>
          <w:p w14:paraId="2DF1D040" w14:textId="77777777" w:rsidR="00F35185" w:rsidRPr="00641BDB" w:rsidRDefault="00F35185" w:rsidP="00F35185">
            <w:pPr>
              <w:rPr>
                <w:del w:id="2486" w:author="Author"/>
                <w:rFonts w:asciiTheme="minorBidi" w:hAnsiTheme="minorBidi" w:cstheme="minorBidi"/>
                <w:szCs w:val="17"/>
                <w:lang w:val="es-ES_tradnl"/>
              </w:rPr>
            </w:pPr>
            <w:del w:id="2487" w:author="Author">
              <w:r w:rsidRPr="00641BDB">
                <w:rPr>
                  <w:rFonts w:asciiTheme="minorBidi" w:hAnsiTheme="minorBidi" w:cstheme="minorBidi"/>
                  <w:szCs w:val="17"/>
                  <w:lang w:val="es-ES_tradnl"/>
                </w:rPr>
                <w:delText>AAJ, AAX</w:delText>
              </w:r>
            </w:del>
          </w:p>
        </w:tc>
      </w:tr>
      <w:tr w:rsidR="00F35185" w:rsidRPr="008516DD" w14:paraId="7E7D210D" w14:textId="77777777" w:rsidTr="00F20B0F">
        <w:trPr>
          <w:del w:id="2488" w:author="Author"/>
        </w:trPr>
        <w:tc>
          <w:tcPr>
            <w:tcW w:w="1075" w:type="dxa"/>
          </w:tcPr>
          <w:p w14:paraId="0CE5E982" w14:textId="77777777" w:rsidR="00F35185" w:rsidRPr="00641BDB" w:rsidRDefault="00F35185" w:rsidP="00F35185">
            <w:pPr>
              <w:rPr>
                <w:del w:id="2489" w:author="Author"/>
                <w:rFonts w:asciiTheme="minorBidi" w:hAnsiTheme="minorBidi" w:cstheme="minorBidi"/>
                <w:szCs w:val="17"/>
                <w:lang w:val="es-ES_tradnl"/>
              </w:rPr>
            </w:pPr>
            <w:del w:id="2490" w:author="Author">
              <w:r w:rsidRPr="00641BDB">
                <w:rPr>
                  <w:rFonts w:asciiTheme="minorBidi" w:eastAsia="Times New Roman" w:hAnsiTheme="minorBidi" w:cstheme="minorBidi"/>
                  <w:szCs w:val="17"/>
                  <w:lang w:val="es-ES_tradnl"/>
                </w:rPr>
                <w:delText>[RSG-10</w:delText>
              </w:r>
              <w:r w:rsidR="00DD2800"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6B3BEB27" w14:textId="77777777" w:rsidR="00F35185" w:rsidRPr="00641BDB" w:rsidRDefault="00F35185" w:rsidP="00F35185">
            <w:pPr>
              <w:spacing w:before="100" w:beforeAutospacing="1"/>
              <w:jc w:val="both"/>
              <w:rPr>
                <w:del w:id="2491" w:author="Author"/>
                <w:rFonts w:asciiTheme="minorBidi" w:eastAsia="Times New Roman" w:hAnsiTheme="minorBidi" w:cstheme="minorBidi"/>
                <w:szCs w:val="17"/>
                <w:lang w:val="es-ES_tradnl"/>
              </w:rPr>
            </w:pPr>
            <w:del w:id="2492" w:author="Author">
              <w:r w:rsidRPr="00641BDB">
                <w:rPr>
                  <w:rFonts w:asciiTheme="minorBidi" w:eastAsia="Times New Roman" w:hAnsiTheme="minorBidi" w:cstheme="minorBidi"/>
                  <w:szCs w:val="17"/>
                  <w:lang w:val="es-ES_tradnl"/>
                </w:rPr>
                <w:delText>Una API web DEBERÍA admitir la recuperación condicional de datos, para asegurar que solo se recuperen los datos que se hayan modificado. DEBERÍA utilizarse la validación de recursos basada en el contenido por ser la más precisa.</w:delText>
              </w:r>
            </w:del>
          </w:p>
        </w:tc>
        <w:tc>
          <w:tcPr>
            <w:tcW w:w="2515" w:type="dxa"/>
          </w:tcPr>
          <w:p w14:paraId="74B92995" w14:textId="77777777" w:rsidR="00F35185" w:rsidRPr="00641BDB" w:rsidRDefault="00F35185" w:rsidP="00F35185">
            <w:pPr>
              <w:rPr>
                <w:del w:id="2493" w:author="Author"/>
                <w:rFonts w:asciiTheme="minorBidi" w:hAnsiTheme="minorBidi" w:cstheme="minorBidi"/>
                <w:szCs w:val="17"/>
                <w:lang w:val="es-ES_tradnl"/>
              </w:rPr>
            </w:pPr>
            <w:del w:id="2494" w:author="Author">
              <w:r w:rsidRPr="00641BDB">
                <w:rPr>
                  <w:rFonts w:asciiTheme="minorBidi" w:hAnsiTheme="minorBidi" w:cstheme="minorBidi"/>
                  <w:szCs w:val="17"/>
                  <w:lang w:val="es-ES_tradnl"/>
                </w:rPr>
                <w:delText>AAJ, AAX</w:delText>
              </w:r>
            </w:del>
          </w:p>
        </w:tc>
      </w:tr>
      <w:tr w:rsidR="00F35185" w:rsidRPr="008516DD" w14:paraId="21C376C9" w14:textId="77777777" w:rsidTr="00F20B0F">
        <w:trPr>
          <w:del w:id="2495" w:author="Author"/>
        </w:trPr>
        <w:tc>
          <w:tcPr>
            <w:tcW w:w="1075" w:type="dxa"/>
          </w:tcPr>
          <w:p w14:paraId="2169ED88" w14:textId="77777777" w:rsidR="00F35185" w:rsidRPr="00641BDB" w:rsidRDefault="00F35185" w:rsidP="00F35185">
            <w:pPr>
              <w:rPr>
                <w:del w:id="2496" w:author="Author"/>
                <w:rFonts w:asciiTheme="minorBidi" w:hAnsiTheme="minorBidi" w:cstheme="minorBidi"/>
                <w:szCs w:val="17"/>
                <w:lang w:val="es-ES_tradnl"/>
              </w:rPr>
            </w:pPr>
            <w:del w:id="2497" w:author="Author">
              <w:r w:rsidRPr="00641BDB">
                <w:rPr>
                  <w:rFonts w:asciiTheme="minorBidi" w:eastAsia="Times New Roman" w:hAnsiTheme="minorBidi" w:cstheme="minorBidi"/>
                  <w:szCs w:val="17"/>
                  <w:lang w:val="es-ES_tradnl"/>
                </w:rPr>
                <w:delText>[RSG-10</w:delText>
              </w:r>
              <w:r w:rsidR="00DD2800"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5670" w:type="dxa"/>
          </w:tcPr>
          <w:p w14:paraId="77CA2CFB" w14:textId="77777777" w:rsidR="00F35185" w:rsidRPr="00641BDB" w:rsidRDefault="00F35185" w:rsidP="00F35185">
            <w:pPr>
              <w:jc w:val="both"/>
              <w:rPr>
                <w:del w:id="2498" w:author="Author"/>
                <w:rFonts w:asciiTheme="minorBidi" w:eastAsia="Times New Roman" w:hAnsiTheme="minorBidi" w:cstheme="minorBidi"/>
                <w:szCs w:val="17"/>
                <w:lang w:val="es-ES_tradnl"/>
              </w:rPr>
            </w:pPr>
            <w:del w:id="2499" w:author="Author">
              <w:r w:rsidRPr="00641BDB">
                <w:rPr>
                  <w:rFonts w:asciiTheme="minorBidi" w:eastAsia="Times New Roman" w:hAnsiTheme="minorBidi" w:cstheme="minorBidi"/>
                  <w:szCs w:val="17"/>
                  <w:lang w:val="es-ES_tradnl"/>
                </w:rPr>
                <w:delText xml:space="preserve">Para implementar la validación de recursos basada en el contenido, DEBERÍA utilizarse el encabezado HTTP </w:delText>
              </w:r>
              <w:r w:rsidRPr="00641BDB">
                <w:rPr>
                  <w:rFonts w:ascii="Courier New" w:eastAsia="Times New Roman" w:hAnsi="Courier New" w:cs="Courier New"/>
                  <w:szCs w:val="17"/>
                  <w:lang w:val="es-ES_tradnl"/>
                </w:rPr>
                <w:delText>ETag</w:delText>
              </w:r>
              <w:r w:rsidRPr="00641BDB">
                <w:rPr>
                  <w:rFonts w:asciiTheme="minorBidi" w:eastAsia="Times New Roman" w:hAnsiTheme="minorBidi" w:cstheme="minorBidi"/>
                  <w:szCs w:val="17"/>
                  <w:lang w:val="es-ES_tradnl"/>
                </w:rPr>
                <w:delText xml:space="preserve"> en la respuesta para </w:delText>
              </w:r>
              <w:r w:rsidRPr="00641BDB">
                <w:rPr>
                  <w:rFonts w:asciiTheme="minorBidi" w:eastAsia="Times New Roman" w:hAnsiTheme="minorBidi" w:cstheme="minorBidi"/>
                  <w:szCs w:val="17"/>
                  <w:lang w:val="es-ES_tradnl"/>
                </w:rPr>
                <w:lastRenderedPageBreak/>
                <w:delText xml:space="preserve">codificar el estado de los datos. El valor de </w:delText>
              </w:r>
              <w:r w:rsidRPr="00641BDB">
                <w:rPr>
                  <w:rFonts w:ascii="Courier New" w:eastAsia="Times New Roman" w:hAnsi="Courier New" w:cs="Courier New"/>
                  <w:szCs w:val="17"/>
                  <w:lang w:val="es-ES_tradnl"/>
                </w:rPr>
                <w:delText>Etag</w:delText>
              </w:r>
              <w:r w:rsidRPr="00641BDB">
                <w:rPr>
                  <w:rFonts w:asciiTheme="minorBidi" w:eastAsia="Times New Roman" w:hAnsiTheme="minorBidi" w:cstheme="minorBidi"/>
                  <w:szCs w:val="17"/>
                  <w:lang w:val="es-ES_tradnl"/>
                </w:rPr>
                <w:delText xml:space="preserve"> DEBERÍA utilizarse en los encabezados condicionales HTTP (como </w:delText>
              </w:r>
              <w:r w:rsidRPr="00641BDB">
                <w:rPr>
                  <w:rFonts w:ascii="Courier New" w:eastAsia="Times New Roman" w:hAnsi="Courier New" w:cs="Courier New"/>
                  <w:szCs w:val="17"/>
                  <w:lang w:val="es-ES_tradnl"/>
                </w:rPr>
                <w:delText>If-Match</w:delText>
              </w:r>
              <w:r w:rsidRPr="00641BDB">
                <w:rPr>
                  <w:rFonts w:asciiTheme="minorBidi" w:eastAsia="Times New Roman" w:hAnsiTheme="minorBidi" w:cstheme="minorBidi"/>
                  <w:szCs w:val="17"/>
                  <w:lang w:val="es-ES_tradnl"/>
                </w:rPr>
                <w:delText xml:space="preserve"> o </w:delText>
              </w:r>
              <w:r w:rsidRPr="00641BDB">
                <w:rPr>
                  <w:rFonts w:ascii="Courier New" w:eastAsia="Times New Roman" w:hAnsi="Courier New" w:cs="Courier New"/>
                  <w:szCs w:val="17"/>
                  <w:lang w:val="es-ES_tradnl"/>
                </w:rPr>
                <w:delText>If-None-Match</w:delText>
              </w:r>
              <w:r w:rsidRPr="00641BDB">
                <w:rPr>
                  <w:rFonts w:asciiTheme="minorBidi" w:eastAsia="Times New Roman" w:hAnsiTheme="minorBidi" w:cstheme="minorBidi"/>
                  <w:szCs w:val="17"/>
                  <w:lang w:val="es-ES_tradnl"/>
                </w:rPr>
                <w:delText xml:space="preserve">) de las peticiones subsiguientes. Si no se modificaron los datos desde que la petición devolvió el </w:delText>
              </w:r>
              <w:r w:rsidRPr="00641BDB">
                <w:rPr>
                  <w:rFonts w:ascii="Courier New" w:eastAsia="Times New Roman" w:hAnsi="Courier New" w:cs="Courier New"/>
                  <w:szCs w:val="17"/>
                  <w:lang w:val="es-ES_tradnl"/>
                </w:rPr>
                <w:delText>ETag</w:delText>
              </w:r>
              <w:r w:rsidRPr="00641BDB">
                <w:rPr>
                  <w:rFonts w:asciiTheme="minorBidi" w:eastAsia="Times New Roman" w:hAnsiTheme="minorBidi" w:cstheme="minorBidi"/>
                  <w:szCs w:val="17"/>
                  <w:lang w:val="es-ES_tradnl"/>
                </w:rPr>
                <w:delText xml:space="preserve">, el servidor DEBERÍA devolver el código de estado </w:delText>
              </w:r>
              <w:r w:rsidRPr="00641BDB">
                <w:rPr>
                  <w:rFonts w:ascii="Courier New" w:eastAsia="Times New Roman" w:hAnsi="Courier New" w:cs="Courier New"/>
                  <w:szCs w:val="17"/>
                  <w:lang w:val="es-ES_tradnl"/>
                </w:rPr>
                <w:delText>304 Not Modified</w:delText>
              </w:r>
              <w:r w:rsidRPr="00641BDB">
                <w:rPr>
                  <w:rFonts w:asciiTheme="minorBidi" w:eastAsia="Times New Roman" w:hAnsiTheme="minorBidi" w:cstheme="minorBidi"/>
                  <w:szCs w:val="17"/>
                  <w:lang w:val="es-ES_tradnl"/>
                </w:rPr>
                <w:delText>. Este mecanismo se especifica en las normas RFC 7231 y RFC 7232 del IETF.</w:delText>
              </w:r>
            </w:del>
          </w:p>
        </w:tc>
        <w:tc>
          <w:tcPr>
            <w:tcW w:w="2515" w:type="dxa"/>
          </w:tcPr>
          <w:p w14:paraId="222C8A54" w14:textId="77777777" w:rsidR="00F35185" w:rsidRPr="00641BDB" w:rsidRDefault="00F35185" w:rsidP="00F35185">
            <w:pPr>
              <w:rPr>
                <w:del w:id="2500" w:author="Author"/>
                <w:rFonts w:asciiTheme="minorBidi" w:hAnsiTheme="minorBidi" w:cstheme="minorBidi"/>
                <w:szCs w:val="17"/>
                <w:lang w:val="es-ES_tradnl"/>
              </w:rPr>
            </w:pPr>
            <w:del w:id="2501" w:author="Author">
              <w:r w:rsidRPr="00641BDB">
                <w:rPr>
                  <w:rFonts w:asciiTheme="minorBidi" w:hAnsiTheme="minorBidi" w:cstheme="minorBidi"/>
                  <w:szCs w:val="17"/>
                  <w:lang w:val="es-ES_tradnl"/>
                </w:rPr>
                <w:lastRenderedPageBreak/>
                <w:delText>AAJ, AAX</w:delText>
              </w:r>
            </w:del>
          </w:p>
        </w:tc>
      </w:tr>
      <w:tr w:rsidR="00F35185" w:rsidRPr="008516DD" w14:paraId="5A8BD033" w14:textId="77777777" w:rsidTr="00F20B0F">
        <w:trPr>
          <w:del w:id="2502" w:author="Author"/>
        </w:trPr>
        <w:tc>
          <w:tcPr>
            <w:tcW w:w="1075" w:type="dxa"/>
          </w:tcPr>
          <w:p w14:paraId="62B0AE52" w14:textId="77777777" w:rsidR="00F35185" w:rsidRPr="00641BDB" w:rsidRDefault="00F35185" w:rsidP="00F35185">
            <w:pPr>
              <w:rPr>
                <w:del w:id="2503" w:author="Author"/>
                <w:rFonts w:asciiTheme="minorBidi" w:hAnsiTheme="minorBidi" w:cstheme="minorBidi"/>
                <w:szCs w:val="17"/>
                <w:lang w:val="es-ES_tradnl"/>
              </w:rPr>
            </w:pPr>
            <w:del w:id="2504" w:author="Author">
              <w:r w:rsidRPr="00641BDB">
                <w:rPr>
                  <w:rFonts w:asciiTheme="minorBidi" w:eastAsia="Times New Roman" w:hAnsiTheme="minorBidi" w:cstheme="minorBidi"/>
                  <w:szCs w:val="17"/>
                  <w:lang w:val="es-ES_tradnl"/>
                </w:rPr>
                <w:delText>[RSG-10</w:delText>
              </w:r>
              <w:r w:rsidR="00DD2800"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5670" w:type="dxa"/>
          </w:tcPr>
          <w:p w14:paraId="2F1C6D8F" w14:textId="77777777" w:rsidR="00F35185" w:rsidRPr="00641BDB" w:rsidRDefault="00F35185" w:rsidP="00F35185">
            <w:pPr>
              <w:spacing w:before="100" w:beforeAutospacing="1"/>
              <w:jc w:val="both"/>
              <w:rPr>
                <w:del w:id="2505" w:author="Author"/>
                <w:rFonts w:asciiTheme="minorBidi" w:eastAsia="Times New Roman" w:hAnsiTheme="minorBidi" w:cstheme="minorBidi"/>
                <w:szCs w:val="17"/>
                <w:lang w:val="es-ES_tradnl"/>
              </w:rPr>
            </w:pPr>
            <w:del w:id="2506" w:author="Author">
              <w:r w:rsidRPr="00641BDB">
                <w:rPr>
                  <w:rFonts w:asciiTheme="minorBidi" w:eastAsia="Times New Roman" w:hAnsiTheme="minorBidi" w:cstheme="minorBidi"/>
                  <w:szCs w:val="17"/>
                  <w:lang w:val="es-ES_tradnl"/>
                </w:rPr>
                <w:delText>Para implementar la validación de recursos basada en el tiempo DEBERÍA utilizarse el encabezado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Last-Modified</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Este mecanismo se especifica en las normas RFC 7231 y RFC 7232 del IETF.</w:delText>
              </w:r>
              <w:r w:rsidRPr="00641BDB">
                <w:rPr>
                  <w:rFonts w:eastAsia="Times New Roman" w:cs="Arial"/>
                  <w:szCs w:val="17"/>
                  <w:lang w:val="es-ES_tradnl"/>
                </w:rPr>
                <w:delText> </w:delText>
              </w:r>
            </w:del>
          </w:p>
        </w:tc>
        <w:tc>
          <w:tcPr>
            <w:tcW w:w="2515" w:type="dxa"/>
          </w:tcPr>
          <w:p w14:paraId="70A3E4C2" w14:textId="77777777" w:rsidR="00F35185" w:rsidRPr="00641BDB" w:rsidRDefault="00F35185" w:rsidP="00F35185">
            <w:pPr>
              <w:rPr>
                <w:del w:id="2507" w:author="Author"/>
                <w:rFonts w:asciiTheme="minorBidi" w:hAnsiTheme="minorBidi" w:cstheme="minorBidi"/>
                <w:szCs w:val="17"/>
                <w:lang w:val="es-ES_tradnl"/>
              </w:rPr>
            </w:pPr>
            <w:del w:id="2508" w:author="Author">
              <w:r w:rsidRPr="00641BDB">
                <w:rPr>
                  <w:rFonts w:asciiTheme="minorBidi" w:hAnsiTheme="minorBidi" w:cstheme="minorBidi"/>
                  <w:szCs w:val="17"/>
                  <w:lang w:val="es-ES_tradnl"/>
                </w:rPr>
                <w:delText>AAJ, AAX</w:delText>
              </w:r>
            </w:del>
          </w:p>
        </w:tc>
      </w:tr>
      <w:tr w:rsidR="00F35185" w:rsidRPr="008516DD" w14:paraId="11EB9256" w14:textId="77777777" w:rsidTr="002C1CA2">
        <w:trPr>
          <w:trHeight w:val="494"/>
          <w:del w:id="2509" w:author="Author"/>
        </w:trPr>
        <w:tc>
          <w:tcPr>
            <w:tcW w:w="1075" w:type="dxa"/>
          </w:tcPr>
          <w:p w14:paraId="40BF19C1" w14:textId="77777777" w:rsidR="00F35185" w:rsidRPr="00641BDB" w:rsidRDefault="00F35185" w:rsidP="00F35185">
            <w:pPr>
              <w:rPr>
                <w:del w:id="2510" w:author="Author"/>
                <w:rFonts w:asciiTheme="minorBidi" w:eastAsia="Times New Roman" w:hAnsiTheme="minorBidi" w:cstheme="minorBidi"/>
                <w:szCs w:val="17"/>
                <w:lang w:val="es-ES_tradnl"/>
              </w:rPr>
            </w:pPr>
            <w:del w:id="2511" w:author="Author">
              <w:r w:rsidRPr="00641BDB">
                <w:rPr>
                  <w:rFonts w:asciiTheme="minorBidi" w:eastAsia="Times New Roman" w:hAnsiTheme="minorBidi" w:cstheme="minorBidi"/>
                  <w:szCs w:val="17"/>
                  <w:lang w:val="es-ES_tradnl"/>
                </w:rPr>
                <w:delText>[RSG-10</w:delText>
              </w:r>
              <w:r w:rsidR="00DD2800"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5670" w:type="dxa"/>
          </w:tcPr>
          <w:p w14:paraId="7E4BEA29" w14:textId="77777777" w:rsidR="00F35185" w:rsidRPr="00641BDB" w:rsidRDefault="00F35185" w:rsidP="00F35185">
            <w:pPr>
              <w:spacing w:before="100" w:beforeAutospacing="1"/>
              <w:jc w:val="both"/>
              <w:rPr>
                <w:del w:id="2512" w:author="Author"/>
                <w:rFonts w:asciiTheme="minorBidi" w:eastAsia="Times New Roman" w:hAnsiTheme="minorBidi" w:cstheme="minorBidi"/>
                <w:szCs w:val="17"/>
                <w:lang w:val="es-ES_tradnl"/>
              </w:rPr>
            </w:pPr>
            <w:del w:id="2513" w:author="Author">
              <w:r w:rsidRPr="00641BDB">
                <w:rPr>
                  <w:rFonts w:asciiTheme="minorBidi" w:eastAsia="Times New Roman" w:hAnsiTheme="minorBidi" w:cstheme="minorBidi"/>
                  <w:szCs w:val="17"/>
                  <w:lang w:val="es-ES_tradnl"/>
                </w:rPr>
                <w:delText>Utilizando el versionado por respuesta, un consumidor de servicios PUEDE implementar el bloqueo optimista.</w:delText>
              </w:r>
            </w:del>
          </w:p>
        </w:tc>
        <w:tc>
          <w:tcPr>
            <w:tcW w:w="2515" w:type="dxa"/>
          </w:tcPr>
          <w:p w14:paraId="41631A0F" w14:textId="77777777" w:rsidR="00F35185" w:rsidRPr="00641BDB" w:rsidRDefault="00F35185" w:rsidP="00F35185">
            <w:pPr>
              <w:rPr>
                <w:del w:id="2514" w:author="Author"/>
                <w:rFonts w:asciiTheme="minorBidi" w:hAnsiTheme="minorBidi" w:cstheme="minorBidi"/>
                <w:szCs w:val="17"/>
                <w:lang w:val="es-ES_tradnl"/>
              </w:rPr>
            </w:pPr>
            <w:del w:id="2515" w:author="Author">
              <w:r w:rsidRPr="00641BDB">
                <w:rPr>
                  <w:rFonts w:asciiTheme="minorBidi" w:hAnsiTheme="minorBidi" w:cstheme="minorBidi"/>
                  <w:szCs w:val="17"/>
                  <w:lang w:val="es-ES_tradnl"/>
                </w:rPr>
                <w:delText>AAJ, AAX</w:delText>
              </w:r>
            </w:del>
          </w:p>
        </w:tc>
      </w:tr>
      <w:tr w:rsidR="00F35185" w:rsidRPr="008516DD" w14:paraId="73FAE0CB" w14:textId="77777777" w:rsidTr="00F20B0F">
        <w:trPr>
          <w:del w:id="2516" w:author="Author"/>
        </w:trPr>
        <w:tc>
          <w:tcPr>
            <w:tcW w:w="1075" w:type="dxa"/>
          </w:tcPr>
          <w:p w14:paraId="15599B67" w14:textId="77777777" w:rsidR="00F35185" w:rsidRPr="00641BDB" w:rsidRDefault="00F35185" w:rsidP="00F35185">
            <w:pPr>
              <w:rPr>
                <w:del w:id="2517" w:author="Author"/>
                <w:rFonts w:asciiTheme="minorBidi" w:hAnsiTheme="minorBidi" w:cstheme="minorBidi"/>
                <w:szCs w:val="17"/>
                <w:lang w:val="es-ES_tradnl"/>
              </w:rPr>
            </w:pPr>
            <w:del w:id="2518" w:author="Author">
              <w:r w:rsidRPr="00641BDB">
                <w:rPr>
                  <w:rFonts w:asciiTheme="minorBidi" w:eastAsia="Times New Roman" w:hAnsiTheme="minorBidi" w:cstheme="minorBidi"/>
                  <w:szCs w:val="17"/>
                  <w:lang w:val="es-ES_tradnl"/>
                </w:rPr>
                <w:delText>[RSG-10</w:delText>
              </w:r>
              <w:r w:rsidR="00DD2800"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w:delText>
              </w:r>
            </w:del>
          </w:p>
        </w:tc>
        <w:tc>
          <w:tcPr>
            <w:tcW w:w="5670" w:type="dxa"/>
          </w:tcPr>
          <w:p w14:paraId="29AB6DB3" w14:textId="77777777" w:rsidR="00F35185" w:rsidRPr="00641BDB" w:rsidRDefault="00F35185" w:rsidP="00F35185">
            <w:pPr>
              <w:jc w:val="both"/>
              <w:rPr>
                <w:del w:id="2519" w:author="Author"/>
                <w:rFonts w:asciiTheme="minorBidi" w:hAnsiTheme="minorBidi" w:cstheme="minorBidi"/>
                <w:szCs w:val="17"/>
                <w:lang w:val="es-ES_tradnl"/>
              </w:rPr>
            </w:pPr>
            <w:del w:id="2520" w:author="Author">
              <w:r w:rsidRPr="00641BDB">
                <w:rPr>
                  <w:rFonts w:asciiTheme="minorBidi" w:eastAsia="Times New Roman" w:hAnsiTheme="minorBidi" w:cstheme="minorBidi"/>
                  <w:szCs w:val="17"/>
                  <w:lang w:val="es-ES_tradnl"/>
                </w:rPr>
                <w:delText xml:space="preserve">Las API web DEBEN admitir el almacenamiento en caché de los resultados de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y PUEDEN admitir el almacenamiento en caché de los resultados de otros métodos HTTP.</w:delText>
              </w:r>
            </w:del>
          </w:p>
        </w:tc>
        <w:tc>
          <w:tcPr>
            <w:tcW w:w="2515" w:type="dxa"/>
          </w:tcPr>
          <w:p w14:paraId="309C371B" w14:textId="77777777" w:rsidR="00F35185" w:rsidRPr="00641BDB" w:rsidRDefault="00F35185" w:rsidP="00F35185">
            <w:pPr>
              <w:rPr>
                <w:del w:id="2521" w:author="Author"/>
                <w:rFonts w:asciiTheme="minorBidi" w:hAnsiTheme="minorBidi" w:cstheme="minorBidi"/>
                <w:szCs w:val="17"/>
                <w:lang w:val="es-ES_tradnl"/>
              </w:rPr>
            </w:pPr>
            <w:del w:id="2522" w:author="Author">
              <w:r w:rsidRPr="00641BDB">
                <w:rPr>
                  <w:rFonts w:asciiTheme="minorBidi" w:hAnsiTheme="minorBidi" w:cstheme="minorBidi"/>
                  <w:szCs w:val="17"/>
                  <w:lang w:val="es-ES_tradnl"/>
                </w:rPr>
                <w:delText>AAJ, AJ, AX</w:delText>
              </w:r>
            </w:del>
          </w:p>
        </w:tc>
      </w:tr>
      <w:tr w:rsidR="00F35185" w:rsidRPr="008516DD" w14:paraId="458D0ED4" w14:textId="77777777" w:rsidTr="00F20B0F">
        <w:trPr>
          <w:del w:id="2523" w:author="Author"/>
        </w:trPr>
        <w:tc>
          <w:tcPr>
            <w:tcW w:w="1075" w:type="dxa"/>
          </w:tcPr>
          <w:p w14:paraId="7A8ED1B7" w14:textId="77777777" w:rsidR="00F35185" w:rsidRPr="00641BDB" w:rsidRDefault="00F35185" w:rsidP="00F35185">
            <w:pPr>
              <w:rPr>
                <w:del w:id="2524" w:author="Author"/>
                <w:rFonts w:asciiTheme="minorBidi" w:hAnsiTheme="minorBidi" w:cstheme="minorBidi"/>
                <w:szCs w:val="17"/>
                <w:lang w:val="es-ES_tradnl"/>
              </w:rPr>
            </w:pPr>
            <w:del w:id="2525" w:author="Author">
              <w:r w:rsidRPr="00641BDB">
                <w:rPr>
                  <w:rFonts w:asciiTheme="minorBidi" w:eastAsia="Times New Roman" w:hAnsiTheme="minorBidi" w:cstheme="minorBidi"/>
                  <w:szCs w:val="17"/>
                  <w:lang w:val="es-ES_tradnl"/>
                </w:rPr>
                <w:delText>[RSG-10</w:delText>
              </w:r>
              <w:r w:rsidR="00DD2800"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 </w:delText>
              </w:r>
            </w:del>
          </w:p>
        </w:tc>
        <w:tc>
          <w:tcPr>
            <w:tcW w:w="5670" w:type="dxa"/>
          </w:tcPr>
          <w:p w14:paraId="541050FD" w14:textId="77777777" w:rsidR="00F35185" w:rsidRPr="00641BDB" w:rsidRDefault="00F35185" w:rsidP="00F35185">
            <w:pPr>
              <w:jc w:val="both"/>
              <w:rPr>
                <w:del w:id="2526" w:author="Author"/>
                <w:rFonts w:asciiTheme="minorBidi" w:eastAsia="Times New Roman" w:hAnsiTheme="minorBidi" w:cstheme="minorBidi"/>
                <w:szCs w:val="17"/>
                <w:lang w:val="es-ES_tradnl"/>
              </w:rPr>
            </w:pPr>
            <w:del w:id="2527" w:author="Author">
              <w:r w:rsidRPr="00641BDB">
                <w:rPr>
                  <w:rFonts w:asciiTheme="minorBidi" w:eastAsia="Times New Roman" w:hAnsiTheme="minorBidi" w:cstheme="minorBidi"/>
                  <w:szCs w:val="17"/>
                  <w:lang w:val="es-ES_tradnl"/>
                </w:rPr>
                <w:delText xml:space="preserve">DEBERÍAN utilizarse los encabezados de respuesta HTTP </w:delText>
              </w:r>
              <w:r w:rsidRPr="00641BDB">
                <w:rPr>
                  <w:rFonts w:ascii="Courier New" w:eastAsia="Times New Roman" w:hAnsi="Courier New" w:cs="Courier New"/>
                  <w:szCs w:val="17"/>
                  <w:lang w:val="es-ES_tradnl"/>
                </w:rPr>
                <w:delText>Cache-Control</w:delText>
              </w:r>
              <w:r w:rsidRPr="00641BDB">
                <w:rPr>
                  <w:rFonts w:asciiTheme="minorBidi" w:eastAsia="Times New Roman" w:hAnsiTheme="minorBidi" w:cstheme="minorBidi"/>
                  <w:szCs w:val="17"/>
                  <w:lang w:val="es-ES_tradnl"/>
                </w:rPr>
                <w:delText xml:space="preserve"> y </w:delText>
              </w:r>
              <w:r w:rsidRPr="00641BDB">
                <w:rPr>
                  <w:rFonts w:ascii="Courier New" w:eastAsia="Times New Roman" w:hAnsi="Courier New" w:cs="Courier New"/>
                  <w:szCs w:val="17"/>
                  <w:lang w:val="es-ES_tradnl"/>
                </w:rPr>
                <w:delText>Expires</w:delText>
              </w:r>
              <w:r w:rsidRPr="00641BDB">
                <w:rPr>
                  <w:rFonts w:asciiTheme="minorBidi" w:eastAsia="Times New Roman" w:hAnsiTheme="minorBidi" w:cstheme="minorBidi"/>
                  <w:szCs w:val="17"/>
                  <w:lang w:val="es-ES_tradnl"/>
                </w:rPr>
                <w:delText xml:space="preserve">. </w:delText>
              </w:r>
              <w:r w:rsidRPr="00641BDB">
                <w:rPr>
                  <w:rFonts w:ascii="Courier New" w:eastAsia="Times New Roman" w:hAnsi="Courier New" w:cs="Courier New"/>
                  <w:szCs w:val="17"/>
                  <w:lang w:val="es-ES_tradnl"/>
                </w:rPr>
                <w:delText>Expires</w:delText>
              </w:r>
              <w:r w:rsidRPr="00641BDB">
                <w:rPr>
                  <w:rFonts w:asciiTheme="minorBidi" w:eastAsia="Times New Roman" w:hAnsiTheme="minorBidi" w:cstheme="minorBidi"/>
                  <w:szCs w:val="17"/>
                  <w:lang w:val="es-ES_tradnl"/>
                </w:rPr>
                <w:delText xml:space="preserve"> PUEDE utilizarse para prestar asistencia a los clientes heredados.</w:delText>
              </w:r>
            </w:del>
          </w:p>
        </w:tc>
        <w:tc>
          <w:tcPr>
            <w:tcW w:w="2515" w:type="dxa"/>
          </w:tcPr>
          <w:p w14:paraId="10FFEF53" w14:textId="77777777" w:rsidR="00F35185" w:rsidRPr="00641BDB" w:rsidRDefault="00F35185" w:rsidP="00F35185">
            <w:pPr>
              <w:rPr>
                <w:del w:id="2528" w:author="Author"/>
                <w:rFonts w:asciiTheme="minorBidi" w:hAnsiTheme="minorBidi" w:cstheme="minorBidi"/>
                <w:szCs w:val="17"/>
                <w:lang w:val="es-ES_tradnl"/>
              </w:rPr>
            </w:pPr>
            <w:del w:id="2529" w:author="Author">
              <w:r w:rsidRPr="00641BDB">
                <w:rPr>
                  <w:rFonts w:asciiTheme="minorBidi" w:hAnsiTheme="minorBidi" w:cstheme="minorBidi"/>
                  <w:szCs w:val="17"/>
                  <w:lang w:val="es-ES_tradnl"/>
                </w:rPr>
                <w:delText>AAJ, AAX</w:delText>
              </w:r>
            </w:del>
          </w:p>
        </w:tc>
      </w:tr>
      <w:tr w:rsidR="00F35185" w:rsidRPr="008516DD" w14:paraId="39342B53" w14:textId="77777777" w:rsidTr="00F20B0F">
        <w:trPr>
          <w:del w:id="2530" w:author="Author"/>
        </w:trPr>
        <w:tc>
          <w:tcPr>
            <w:tcW w:w="1075" w:type="dxa"/>
          </w:tcPr>
          <w:p w14:paraId="4F7EC663" w14:textId="77777777" w:rsidR="00F35185" w:rsidRPr="00641BDB" w:rsidRDefault="00F35185" w:rsidP="00F35185">
            <w:pPr>
              <w:rPr>
                <w:del w:id="2531" w:author="Author"/>
                <w:rFonts w:asciiTheme="minorBidi" w:hAnsiTheme="minorBidi" w:cstheme="minorBidi"/>
                <w:szCs w:val="17"/>
                <w:lang w:val="es-ES_tradnl"/>
              </w:rPr>
            </w:pPr>
            <w:del w:id="2532" w:author="Author">
              <w:r w:rsidRPr="00641BDB">
                <w:rPr>
                  <w:rFonts w:asciiTheme="minorBidi" w:eastAsia="Times New Roman" w:hAnsiTheme="minorBidi" w:cstheme="minorBidi"/>
                  <w:szCs w:val="17"/>
                  <w:lang w:val="es-ES_tradnl"/>
                </w:rPr>
                <w:delText>[RSG-10</w:delText>
              </w:r>
              <w:r w:rsidR="00DD2800"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 </w:delText>
              </w:r>
            </w:del>
          </w:p>
        </w:tc>
        <w:tc>
          <w:tcPr>
            <w:tcW w:w="5670" w:type="dxa"/>
          </w:tcPr>
          <w:p w14:paraId="4D8DA8F8" w14:textId="77777777" w:rsidR="00F35185" w:rsidRPr="00641BDB" w:rsidRDefault="00F35185" w:rsidP="00F35185">
            <w:pPr>
              <w:jc w:val="both"/>
              <w:rPr>
                <w:del w:id="2533" w:author="Author"/>
                <w:rFonts w:asciiTheme="minorBidi" w:eastAsia="Times New Roman" w:hAnsiTheme="minorBidi" w:cstheme="minorBidi"/>
                <w:szCs w:val="17"/>
                <w:lang w:val="es-ES_tradnl"/>
              </w:rPr>
            </w:pPr>
            <w:del w:id="2534" w:author="Author">
              <w:r w:rsidRPr="00641BDB">
                <w:rPr>
                  <w:rFonts w:asciiTheme="minorBidi" w:eastAsia="Times New Roman" w:hAnsiTheme="minorBidi" w:cstheme="minorBidi"/>
                  <w:szCs w:val="17"/>
                  <w:lang w:val="es-ES_tradnl"/>
                </w:rPr>
                <w:delText xml:space="preserve">Una API web DEBE indicar si permite descargas de archivos por partes, mediante respuestas a peticiones </w:delText>
              </w:r>
              <w:r w:rsidRPr="00641BDB">
                <w:rPr>
                  <w:rFonts w:ascii="Courier New" w:eastAsia="Times New Roman" w:hAnsi="Courier New" w:cs="Courier New"/>
                  <w:szCs w:val="17"/>
                  <w:lang w:val="es-ES_tradnl"/>
                </w:rPr>
                <w:delText>HEAD</w:delText>
              </w:r>
              <w:r w:rsidRPr="00641BDB">
                <w:rPr>
                  <w:rFonts w:asciiTheme="minorBidi" w:eastAsia="Times New Roman" w:hAnsiTheme="minorBidi" w:cstheme="minorBidi"/>
                  <w:szCs w:val="17"/>
                  <w:lang w:val="es-ES_tradnl"/>
                </w:rPr>
                <w:delText xml:space="preserve"> que incluyan los encabezados de respuesta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Accept-Ranges</w:delText>
              </w:r>
              <w:r w:rsidRPr="00641BDB">
                <w:rPr>
                  <w:rFonts w:eastAsia="Times New Roman" w:cs="Arial"/>
                  <w:szCs w:val="17"/>
                  <w:lang w:val="es-ES_tradnl"/>
                </w:rPr>
                <w:delText xml:space="preserve"> y </w:delText>
              </w:r>
              <w:r w:rsidRPr="00641BDB">
                <w:rPr>
                  <w:rFonts w:ascii="Courier New" w:eastAsia="Times New Roman" w:hAnsi="Courier New" w:cs="Courier New"/>
                  <w:szCs w:val="17"/>
                  <w:lang w:val="es-ES_tradnl"/>
                </w:rPr>
                <w:delText>Content-Length</w:delText>
              </w:r>
              <w:r w:rsidRPr="00641BDB">
                <w:rPr>
                  <w:rFonts w:eastAsia="Times New Roman" w:cs="Arial"/>
                  <w:szCs w:val="17"/>
                  <w:lang w:val="es-ES_tradnl"/>
                </w:rPr>
                <w:delText>.</w:delText>
              </w:r>
            </w:del>
          </w:p>
        </w:tc>
        <w:tc>
          <w:tcPr>
            <w:tcW w:w="2515" w:type="dxa"/>
          </w:tcPr>
          <w:p w14:paraId="4E98063D" w14:textId="77777777" w:rsidR="00F35185" w:rsidRPr="00641BDB" w:rsidRDefault="00F35185" w:rsidP="00F35185">
            <w:pPr>
              <w:rPr>
                <w:del w:id="2535" w:author="Author"/>
                <w:rFonts w:asciiTheme="minorBidi" w:hAnsiTheme="minorBidi" w:cstheme="minorBidi"/>
                <w:szCs w:val="17"/>
                <w:lang w:val="es-ES_tradnl"/>
              </w:rPr>
            </w:pPr>
            <w:del w:id="2536" w:author="Author">
              <w:r w:rsidRPr="00641BDB">
                <w:rPr>
                  <w:rFonts w:asciiTheme="minorBidi" w:hAnsiTheme="minorBidi" w:cstheme="minorBidi"/>
                  <w:szCs w:val="17"/>
                  <w:lang w:val="es-ES_tradnl"/>
                </w:rPr>
                <w:delText>AAJ, AAX</w:delText>
              </w:r>
            </w:del>
          </w:p>
        </w:tc>
      </w:tr>
      <w:tr w:rsidR="00F35185" w:rsidRPr="008516DD" w14:paraId="15F8A861" w14:textId="77777777" w:rsidTr="00F20B0F">
        <w:trPr>
          <w:del w:id="2537" w:author="Author"/>
        </w:trPr>
        <w:tc>
          <w:tcPr>
            <w:tcW w:w="1075" w:type="dxa"/>
          </w:tcPr>
          <w:p w14:paraId="216EEED7" w14:textId="77777777" w:rsidR="00F35185" w:rsidRPr="00641BDB" w:rsidRDefault="00F35185" w:rsidP="00F35185">
            <w:pPr>
              <w:rPr>
                <w:del w:id="2538" w:author="Author"/>
                <w:rFonts w:asciiTheme="minorBidi" w:hAnsiTheme="minorBidi" w:cstheme="minorBidi"/>
                <w:szCs w:val="17"/>
                <w:lang w:val="es-ES_tradnl"/>
              </w:rPr>
            </w:pPr>
            <w:del w:id="2539" w:author="Author">
              <w:r w:rsidRPr="00641BDB">
                <w:rPr>
                  <w:rFonts w:asciiTheme="minorBidi" w:eastAsia="Times New Roman" w:hAnsiTheme="minorBidi" w:cstheme="minorBidi"/>
                  <w:szCs w:val="17"/>
                  <w:lang w:val="es-ES_tradnl"/>
                </w:rPr>
                <w:delText>[RSG-10</w:delText>
              </w:r>
              <w:r w:rsidR="00DD2800"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 </w:delText>
              </w:r>
            </w:del>
          </w:p>
        </w:tc>
        <w:tc>
          <w:tcPr>
            <w:tcW w:w="5670" w:type="dxa"/>
          </w:tcPr>
          <w:p w14:paraId="37CD5FDC" w14:textId="77777777" w:rsidR="00F35185" w:rsidRPr="00641BDB" w:rsidRDefault="00F35185" w:rsidP="00F35185">
            <w:pPr>
              <w:jc w:val="both"/>
              <w:rPr>
                <w:del w:id="2540" w:author="Author"/>
                <w:rFonts w:asciiTheme="minorBidi" w:eastAsia="Times New Roman" w:hAnsiTheme="minorBidi" w:cstheme="minorBidi"/>
                <w:szCs w:val="17"/>
                <w:lang w:val="es-ES_tradnl"/>
              </w:rPr>
            </w:pPr>
            <w:del w:id="2541" w:author="Author">
              <w:r w:rsidRPr="00641BDB">
                <w:rPr>
                  <w:rFonts w:asciiTheme="minorBidi" w:eastAsia="Times New Roman" w:hAnsiTheme="minorBidi" w:cstheme="minorBidi"/>
                  <w:szCs w:val="17"/>
                  <w:lang w:val="es-ES_tradnl"/>
                </w:rPr>
                <w:delText>Una API web DEBERÍA permitir la descarga de archivos por partes. DEBERÍA admitirse la petición de múltiples rangos.</w:delText>
              </w:r>
            </w:del>
          </w:p>
        </w:tc>
        <w:tc>
          <w:tcPr>
            <w:tcW w:w="2515" w:type="dxa"/>
          </w:tcPr>
          <w:p w14:paraId="5CE345C6" w14:textId="77777777" w:rsidR="00F35185" w:rsidRPr="00641BDB" w:rsidRDefault="00F35185" w:rsidP="00F35185">
            <w:pPr>
              <w:rPr>
                <w:del w:id="2542" w:author="Author"/>
                <w:rFonts w:asciiTheme="minorBidi" w:hAnsiTheme="minorBidi" w:cstheme="minorBidi"/>
                <w:szCs w:val="17"/>
                <w:lang w:val="es-ES_tradnl"/>
              </w:rPr>
            </w:pPr>
            <w:del w:id="2543" w:author="Author">
              <w:r w:rsidRPr="00641BDB">
                <w:rPr>
                  <w:rFonts w:asciiTheme="minorBidi" w:hAnsiTheme="minorBidi" w:cstheme="minorBidi"/>
                  <w:szCs w:val="17"/>
                  <w:lang w:val="es-ES_tradnl"/>
                </w:rPr>
                <w:delText>AAJ, AAX</w:delText>
              </w:r>
            </w:del>
          </w:p>
        </w:tc>
      </w:tr>
      <w:tr w:rsidR="00F35185" w:rsidRPr="008516DD" w14:paraId="5DB65C3E" w14:textId="77777777" w:rsidTr="00F20B0F">
        <w:trPr>
          <w:del w:id="2544" w:author="Author"/>
        </w:trPr>
        <w:tc>
          <w:tcPr>
            <w:tcW w:w="1075" w:type="dxa"/>
          </w:tcPr>
          <w:p w14:paraId="7F6056D8" w14:textId="77777777" w:rsidR="00F35185" w:rsidRPr="00641BDB" w:rsidRDefault="00F35185" w:rsidP="00F35185">
            <w:pPr>
              <w:rPr>
                <w:del w:id="2545" w:author="Author"/>
                <w:rFonts w:asciiTheme="minorBidi" w:hAnsiTheme="minorBidi" w:cstheme="minorBidi"/>
                <w:szCs w:val="17"/>
                <w:lang w:val="es-ES_tradnl"/>
              </w:rPr>
            </w:pPr>
            <w:del w:id="2546" w:author="Author">
              <w:r w:rsidRPr="00641BDB">
                <w:rPr>
                  <w:rFonts w:asciiTheme="minorBidi" w:eastAsia="Times New Roman" w:hAnsiTheme="minorBidi" w:cstheme="minorBidi"/>
                  <w:szCs w:val="17"/>
                  <w:lang w:val="es-ES_tradnl"/>
                </w:rPr>
                <w:delText>[RSG-10</w:delText>
              </w:r>
              <w:r w:rsidR="00DD2800"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 </w:delText>
              </w:r>
            </w:del>
          </w:p>
        </w:tc>
        <w:tc>
          <w:tcPr>
            <w:tcW w:w="5670" w:type="dxa"/>
          </w:tcPr>
          <w:p w14:paraId="2DF092DB" w14:textId="77777777" w:rsidR="00F35185" w:rsidRPr="00641BDB" w:rsidRDefault="00F35185" w:rsidP="00F35185">
            <w:pPr>
              <w:jc w:val="both"/>
              <w:rPr>
                <w:del w:id="2547" w:author="Author"/>
                <w:rFonts w:asciiTheme="minorBidi" w:eastAsia="Times New Roman" w:hAnsiTheme="minorBidi" w:cstheme="minorBidi"/>
                <w:szCs w:val="17"/>
                <w:lang w:val="es-ES_tradnl"/>
              </w:rPr>
            </w:pPr>
            <w:del w:id="2548" w:author="Author">
              <w:r w:rsidRPr="00641BDB">
                <w:rPr>
                  <w:rFonts w:asciiTheme="minorBidi" w:eastAsia="Times New Roman" w:hAnsiTheme="minorBidi" w:cstheme="minorBidi"/>
                  <w:szCs w:val="17"/>
                  <w:lang w:val="es-ES_tradnl"/>
                </w:rPr>
                <w:delText>Una API web DEBERÍA especificar si admite la subida de archivos por partes.</w:delText>
              </w:r>
            </w:del>
          </w:p>
        </w:tc>
        <w:tc>
          <w:tcPr>
            <w:tcW w:w="2515" w:type="dxa"/>
          </w:tcPr>
          <w:p w14:paraId="013EB51A" w14:textId="77777777" w:rsidR="00F35185" w:rsidRPr="00641BDB" w:rsidRDefault="00F35185" w:rsidP="00F35185">
            <w:pPr>
              <w:rPr>
                <w:del w:id="2549" w:author="Author"/>
                <w:rFonts w:asciiTheme="minorBidi" w:hAnsiTheme="minorBidi" w:cstheme="minorBidi"/>
                <w:szCs w:val="17"/>
                <w:lang w:val="es-ES_tradnl"/>
              </w:rPr>
            </w:pPr>
            <w:del w:id="2550" w:author="Author">
              <w:r w:rsidRPr="00641BDB">
                <w:rPr>
                  <w:rFonts w:asciiTheme="minorBidi" w:hAnsiTheme="minorBidi" w:cstheme="minorBidi"/>
                  <w:szCs w:val="17"/>
                  <w:lang w:val="es-ES_tradnl"/>
                </w:rPr>
                <w:delText>AAJ, AAX</w:delText>
              </w:r>
            </w:del>
          </w:p>
        </w:tc>
      </w:tr>
      <w:tr w:rsidR="00F35185" w:rsidRPr="008516DD" w14:paraId="09710A15" w14:textId="77777777" w:rsidTr="00F20B0F">
        <w:trPr>
          <w:del w:id="2551" w:author="Author"/>
        </w:trPr>
        <w:tc>
          <w:tcPr>
            <w:tcW w:w="1075" w:type="dxa"/>
          </w:tcPr>
          <w:p w14:paraId="37FDA066" w14:textId="77777777" w:rsidR="00F35185" w:rsidRPr="00641BDB" w:rsidRDefault="00F35185" w:rsidP="00F35185">
            <w:pPr>
              <w:rPr>
                <w:del w:id="2552" w:author="Author"/>
                <w:rFonts w:asciiTheme="minorBidi" w:hAnsiTheme="minorBidi" w:cstheme="minorBidi"/>
                <w:szCs w:val="17"/>
                <w:lang w:val="es-ES_tradnl"/>
              </w:rPr>
            </w:pPr>
            <w:del w:id="2553" w:author="Author">
              <w:r w:rsidRPr="00641BDB">
                <w:rPr>
                  <w:rFonts w:asciiTheme="minorBidi" w:eastAsia="Times New Roman" w:hAnsiTheme="minorBidi" w:cstheme="minorBidi"/>
                  <w:szCs w:val="17"/>
                  <w:lang w:val="es-ES_tradnl"/>
                </w:rPr>
                <w:delText>[RSG-1</w:delText>
              </w:r>
              <w:r w:rsidR="00DD2800" w:rsidRPr="00641BDB">
                <w:rPr>
                  <w:rFonts w:asciiTheme="minorBidi" w:eastAsia="Times New Roman" w:hAnsiTheme="minorBidi" w:cstheme="minorBidi"/>
                  <w:szCs w:val="17"/>
                  <w:lang w:val="es-ES_tradnl"/>
                </w:rPr>
                <w:delText>10</w:delText>
              </w:r>
              <w:r w:rsidRPr="00641BDB">
                <w:rPr>
                  <w:rFonts w:asciiTheme="minorBidi" w:eastAsia="Times New Roman" w:hAnsiTheme="minorBidi" w:cstheme="minorBidi"/>
                  <w:szCs w:val="17"/>
                  <w:lang w:val="es-ES_tradnl"/>
                </w:rPr>
                <w:delText>] </w:delText>
              </w:r>
            </w:del>
          </w:p>
        </w:tc>
        <w:tc>
          <w:tcPr>
            <w:tcW w:w="5670" w:type="dxa"/>
          </w:tcPr>
          <w:p w14:paraId="17FF4140" w14:textId="77777777" w:rsidR="00F35185" w:rsidRPr="00641BDB" w:rsidRDefault="00F35185" w:rsidP="00F35185">
            <w:pPr>
              <w:jc w:val="both"/>
              <w:rPr>
                <w:del w:id="2554" w:author="Author"/>
                <w:rFonts w:asciiTheme="minorBidi" w:eastAsia="Times New Roman" w:hAnsiTheme="minorBidi" w:cstheme="minorBidi"/>
                <w:szCs w:val="17"/>
                <w:lang w:val="es-ES_tradnl"/>
              </w:rPr>
            </w:pPr>
            <w:del w:id="2555" w:author="Author">
              <w:r w:rsidRPr="00641BDB">
                <w:rPr>
                  <w:rFonts w:asciiTheme="minorBidi" w:eastAsia="Times New Roman" w:hAnsiTheme="minorBidi" w:cstheme="minorBidi"/>
                  <w:szCs w:val="17"/>
                  <w:lang w:val="es-ES_tradnl"/>
                </w:rPr>
                <w:delText>Una API web DEBERÍA ser compatible con la subida de archivos por partes. DEBERÍA admitirse la petición de múltiples rangos.</w:delText>
              </w:r>
            </w:del>
          </w:p>
        </w:tc>
        <w:tc>
          <w:tcPr>
            <w:tcW w:w="2515" w:type="dxa"/>
          </w:tcPr>
          <w:p w14:paraId="3676DFB6" w14:textId="77777777" w:rsidR="00F35185" w:rsidRPr="00641BDB" w:rsidRDefault="00F35185" w:rsidP="00F35185">
            <w:pPr>
              <w:rPr>
                <w:del w:id="2556" w:author="Author"/>
                <w:rFonts w:asciiTheme="minorBidi" w:hAnsiTheme="minorBidi" w:cstheme="minorBidi"/>
                <w:szCs w:val="17"/>
                <w:lang w:val="es-ES_tradnl"/>
              </w:rPr>
            </w:pPr>
            <w:del w:id="2557" w:author="Author">
              <w:r w:rsidRPr="00641BDB">
                <w:rPr>
                  <w:rFonts w:asciiTheme="minorBidi" w:hAnsiTheme="minorBidi" w:cstheme="minorBidi"/>
                  <w:szCs w:val="17"/>
                  <w:lang w:val="es-ES_tradnl"/>
                </w:rPr>
                <w:delText>AAJ, AAX</w:delText>
              </w:r>
            </w:del>
          </w:p>
        </w:tc>
      </w:tr>
      <w:tr w:rsidR="00F35185" w:rsidRPr="008516DD" w14:paraId="134B1D37" w14:textId="77777777" w:rsidTr="00F20B0F">
        <w:trPr>
          <w:del w:id="2558" w:author="Author"/>
        </w:trPr>
        <w:tc>
          <w:tcPr>
            <w:tcW w:w="1075" w:type="dxa"/>
          </w:tcPr>
          <w:p w14:paraId="509C8D9C" w14:textId="77777777" w:rsidR="00F35185" w:rsidRPr="00641BDB" w:rsidRDefault="00F35185" w:rsidP="00F35185">
            <w:pPr>
              <w:rPr>
                <w:del w:id="2559" w:author="Author"/>
                <w:rFonts w:asciiTheme="minorBidi" w:hAnsiTheme="minorBidi" w:cstheme="minorBidi"/>
                <w:szCs w:val="17"/>
                <w:lang w:val="es-ES_tradnl"/>
              </w:rPr>
            </w:pPr>
            <w:del w:id="2560" w:author="Author">
              <w:r w:rsidRPr="00641BDB">
                <w:rPr>
                  <w:rFonts w:asciiTheme="minorBidi" w:eastAsia="Times New Roman" w:hAnsiTheme="minorBidi" w:cstheme="minorBidi"/>
                  <w:szCs w:val="17"/>
                  <w:lang w:val="es-ES_tradnl"/>
                </w:rPr>
                <w:delText>[RSG-11</w:delText>
              </w:r>
              <w:r w:rsidR="00DD2800"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 </w:delText>
              </w:r>
            </w:del>
          </w:p>
        </w:tc>
        <w:tc>
          <w:tcPr>
            <w:tcW w:w="5670" w:type="dxa"/>
          </w:tcPr>
          <w:p w14:paraId="20F18C8A" w14:textId="77777777" w:rsidR="00F35185" w:rsidRPr="00641BDB" w:rsidRDefault="00F35185" w:rsidP="00F35185">
            <w:pPr>
              <w:spacing w:before="100" w:beforeAutospacing="1"/>
              <w:jc w:val="both"/>
              <w:rPr>
                <w:del w:id="2561" w:author="Author"/>
                <w:rFonts w:asciiTheme="minorBidi" w:eastAsia="Times New Roman" w:hAnsiTheme="minorBidi" w:cstheme="minorBidi"/>
                <w:szCs w:val="17"/>
                <w:lang w:val="es-ES_tradnl"/>
              </w:rPr>
            </w:pPr>
            <w:del w:id="2562" w:author="Author">
              <w:r w:rsidRPr="00641BDB">
                <w:rPr>
                  <w:rFonts w:asciiTheme="minorBidi" w:eastAsia="Times New Roman" w:hAnsiTheme="minorBidi" w:cstheme="minorBidi"/>
                  <w:szCs w:val="17"/>
                  <w:lang w:val="es-ES_tradnl"/>
                </w:rPr>
                <w:delText>El proveedor de servicios DEBERÍA devolver con los encabezados de respuesta HTTP el código de estado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413 Request Entity Too Large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en caso de que la petición supere el límite máximo permitido. PUEDE utilizarse un encabezado HTTP personalizado para indicar el tamaño máximo de la petición.</w:delText>
              </w:r>
            </w:del>
          </w:p>
        </w:tc>
        <w:tc>
          <w:tcPr>
            <w:tcW w:w="2515" w:type="dxa"/>
          </w:tcPr>
          <w:p w14:paraId="6DA94F10" w14:textId="77777777" w:rsidR="00F35185" w:rsidRPr="00641BDB" w:rsidRDefault="00F35185" w:rsidP="00F35185">
            <w:pPr>
              <w:rPr>
                <w:del w:id="2563" w:author="Author"/>
                <w:rFonts w:asciiTheme="minorBidi" w:hAnsiTheme="minorBidi" w:cstheme="minorBidi"/>
                <w:szCs w:val="17"/>
                <w:lang w:val="es-ES_tradnl"/>
              </w:rPr>
            </w:pPr>
            <w:del w:id="2564" w:author="Author">
              <w:r w:rsidRPr="00641BDB">
                <w:rPr>
                  <w:rFonts w:asciiTheme="minorBidi" w:hAnsiTheme="minorBidi" w:cstheme="minorBidi"/>
                  <w:szCs w:val="17"/>
                  <w:lang w:val="es-ES_tradnl"/>
                </w:rPr>
                <w:delText>AAJ, AAX</w:delText>
              </w:r>
            </w:del>
          </w:p>
        </w:tc>
      </w:tr>
      <w:tr w:rsidR="00F35185" w:rsidRPr="008516DD" w14:paraId="10AFC3D5" w14:textId="77777777" w:rsidTr="00F20B0F">
        <w:trPr>
          <w:del w:id="2565" w:author="Author"/>
        </w:trPr>
        <w:tc>
          <w:tcPr>
            <w:tcW w:w="1075" w:type="dxa"/>
          </w:tcPr>
          <w:p w14:paraId="43AC78F5" w14:textId="77777777" w:rsidR="00F35185" w:rsidRPr="00641BDB" w:rsidRDefault="00F35185" w:rsidP="00F35185">
            <w:pPr>
              <w:rPr>
                <w:del w:id="2566" w:author="Author"/>
                <w:rFonts w:asciiTheme="minorBidi" w:hAnsiTheme="minorBidi" w:cstheme="minorBidi"/>
                <w:szCs w:val="17"/>
                <w:lang w:val="es-ES_tradnl"/>
              </w:rPr>
            </w:pPr>
            <w:del w:id="2567" w:author="Author">
              <w:r w:rsidRPr="00641BDB">
                <w:rPr>
                  <w:rFonts w:asciiTheme="minorBidi" w:eastAsia="Times New Roman" w:hAnsiTheme="minorBidi" w:cstheme="minorBidi"/>
                  <w:szCs w:val="17"/>
                  <w:lang w:val="es-ES_tradnl"/>
                </w:rPr>
                <w:delText>[RSG-11</w:delText>
              </w:r>
              <w:r w:rsidR="00DD2800"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5670" w:type="dxa"/>
          </w:tcPr>
          <w:p w14:paraId="4AA92EC3" w14:textId="77777777" w:rsidR="00F35185" w:rsidRPr="00641BDB" w:rsidRDefault="00F35185" w:rsidP="00F35185">
            <w:pPr>
              <w:spacing w:before="100" w:beforeAutospacing="1"/>
              <w:jc w:val="both"/>
              <w:rPr>
                <w:del w:id="2568" w:author="Author"/>
                <w:rFonts w:asciiTheme="minorBidi" w:hAnsiTheme="minorBidi" w:cstheme="minorBidi"/>
                <w:szCs w:val="17"/>
                <w:lang w:val="es-ES_tradnl"/>
              </w:rPr>
            </w:pPr>
            <w:del w:id="2569" w:author="Author">
              <w:r w:rsidRPr="00641BDB">
                <w:rPr>
                  <w:rFonts w:asciiTheme="minorBidi" w:eastAsia="Times New Roman" w:hAnsiTheme="minorBidi" w:cstheme="minorBidi"/>
                  <w:szCs w:val="17"/>
                  <w:lang w:val="es-ES_tradnl"/>
                </w:rPr>
                <w:delText>Si una API web admite la gestión de preferencias, esta DEBERÍA implementarse de acuerdo con la Norma RFC 7240 del IETF, es decir, DEBERÍA utilizarse el encabezado de petición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Prefer</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 devolverse el encabezado de respuesta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Preference-Applied</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(que incluye la petición original).</w:delText>
              </w:r>
            </w:del>
          </w:p>
        </w:tc>
        <w:tc>
          <w:tcPr>
            <w:tcW w:w="2515" w:type="dxa"/>
          </w:tcPr>
          <w:p w14:paraId="5773CDEC" w14:textId="77777777" w:rsidR="00F35185" w:rsidRPr="00641BDB" w:rsidRDefault="00F35185" w:rsidP="00F35185">
            <w:pPr>
              <w:rPr>
                <w:del w:id="2570" w:author="Author"/>
                <w:rFonts w:asciiTheme="minorBidi" w:hAnsiTheme="minorBidi" w:cstheme="minorBidi"/>
                <w:szCs w:val="17"/>
                <w:lang w:val="es-ES_tradnl"/>
              </w:rPr>
            </w:pPr>
            <w:del w:id="2571" w:author="Author">
              <w:r w:rsidRPr="00641BDB">
                <w:rPr>
                  <w:rFonts w:asciiTheme="minorBidi" w:hAnsiTheme="minorBidi" w:cstheme="minorBidi"/>
                  <w:szCs w:val="17"/>
                  <w:lang w:val="es-ES_tradnl"/>
                </w:rPr>
                <w:delText>AAJ, AAX</w:delText>
              </w:r>
            </w:del>
          </w:p>
        </w:tc>
      </w:tr>
      <w:tr w:rsidR="00F35185" w:rsidRPr="008516DD" w14:paraId="3B26D19E" w14:textId="77777777" w:rsidTr="00F20B0F">
        <w:trPr>
          <w:del w:id="2572" w:author="Author"/>
        </w:trPr>
        <w:tc>
          <w:tcPr>
            <w:tcW w:w="1075" w:type="dxa"/>
          </w:tcPr>
          <w:p w14:paraId="41F887D6" w14:textId="77777777" w:rsidR="00F35185" w:rsidRPr="00641BDB" w:rsidRDefault="00F35185" w:rsidP="00F35185">
            <w:pPr>
              <w:rPr>
                <w:del w:id="2573" w:author="Author"/>
                <w:rFonts w:asciiTheme="minorBidi" w:hAnsiTheme="minorBidi" w:cstheme="minorBidi"/>
                <w:szCs w:val="17"/>
                <w:lang w:val="es-ES_tradnl"/>
              </w:rPr>
            </w:pPr>
            <w:del w:id="2574" w:author="Author">
              <w:r w:rsidRPr="00641BDB">
                <w:rPr>
                  <w:rFonts w:asciiTheme="minorBidi" w:eastAsia="Times New Roman" w:hAnsiTheme="minorBidi" w:cstheme="minorBidi"/>
                  <w:szCs w:val="17"/>
                  <w:lang w:val="es-ES_tradnl"/>
                </w:rPr>
                <w:delText>[RSG-11</w:delText>
              </w:r>
              <w:r w:rsidR="00DD2800"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5670" w:type="dxa"/>
          </w:tcPr>
          <w:p w14:paraId="76800530" w14:textId="77777777" w:rsidR="00F35185" w:rsidRPr="00641BDB" w:rsidRDefault="00F35185" w:rsidP="00F35185">
            <w:pPr>
              <w:jc w:val="both"/>
              <w:rPr>
                <w:del w:id="2575" w:author="Author"/>
                <w:rFonts w:asciiTheme="minorBidi" w:hAnsiTheme="minorBidi" w:cstheme="minorBidi"/>
                <w:szCs w:val="17"/>
                <w:lang w:val="es-ES_tradnl"/>
              </w:rPr>
            </w:pPr>
            <w:del w:id="2576" w:author="Author">
              <w:r w:rsidRPr="00641BDB">
                <w:rPr>
                  <w:rFonts w:asciiTheme="minorBidi" w:eastAsia="Times New Roman" w:hAnsiTheme="minorBidi" w:cstheme="minorBidi"/>
                  <w:szCs w:val="17"/>
                  <w:lang w:val="es-ES_tradnl"/>
                </w:rPr>
                <w:delText>Si una API web es compatible con la gestión de preferencias, en el contrato de servicio DEBE indicarse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 xml:space="preserve">la nomenclatura de las preferencias que PUEDEN establecerse mediante el encabezado </w:delText>
              </w:r>
              <w:r w:rsidRPr="00641BDB">
                <w:rPr>
                  <w:rFonts w:ascii="Courier New" w:eastAsia="Times New Roman" w:hAnsi="Courier New" w:cs="Courier New"/>
                  <w:szCs w:val="17"/>
                  <w:lang w:val="es-ES_tradnl"/>
                </w:rPr>
                <w:delText>Prefer</w:delText>
              </w:r>
              <w:r w:rsidRPr="00641BDB">
                <w:rPr>
                  <w:rFonts w:asciiTheme="minorBidi" w:eastAsia="Times New Roman" w:hAnsiTheme="minorBidi" w:cstheme="minorBidi"/>
                  <w:szCs w:val="17"/>
                  <w:lang w:val="es-ES_tradnl"/>
                </w:rPr>
                <w:delText>.</w:delText>
              </w:r>
            </w:del>
          </w:p>
        </w:tc>
        <w:tc>
          <w:tcPr>
            <w:tcW w:w="2515" w:type="dxa"/>
          </w:tcPr>
          <w:p w14:paraId="28540A95" w14:textId="77777777" w:rsidR="00F35185" w:rsidRPr="00641BDB" w:rsidRDefault="00F35185" w:rsidP="00F35185">
            <w:pPr>
              <w:rPr>
                <w:del w:id="2577" w:author="Author"/>
                <w:rFonts w:asciiTheme="minorBidi" w:hAnsiTheme="minorBidi" w:cstheme="minorBidi"/>
                <w:szCs w:val="17"/>
                <w:lang w:val="es-ES_tradnl"/>
              </w:rPr>
            </w:pPr>
            <w:del w:id="2578" w:author="Author">
              <w:r w:rsidRPr="00641BDB">
                <w:rPr>
                  <w:rFonts w:asciiTheme="minorBidi" w:hAnsiTheme="minorBidi" w:cstheme="minorBidi"/>
                  <w:szCs w:val="17"/>
                  <w:lang w:val="es-ES_tradnl"/>
                </w:rPr>
                <w:delText>AAJ, AAX, AJ, AX</w:delText>
              </w:r>
            </w:del>
          </w:p>
        </w:tc>
      </w:tr>
      <w:tr w:rsidR="00F35185" w:rsidRPr="008516DD" w14:paraId="5583626F" w14:textId="77777777" w:rsidTr="00F20B0F">
        <w:trPr>
          <w:del w:id="2579" w:author="Author"/>
        </w:trPr>
        <w:tc>
          <w:tcPr>
            <w:tcW w:w="1075" w:type="dxa"/>
          </w:tcPr>
          <w:p w14:paraId="5B446BEB" w14:textId="77777777" w:rsidR="00F35185" w:rsidRPr="00641BDB" w:rsidRDefault="00F35185" w:rsidP="00F35185">
            <w:pPr>
              <w:rPr>
                <w:del w:id="2580" w:author="Author"/>
                <w:rFonts w:asciiTheme="minorBidi" w:hAnsiTheme="minorBidi" w:cstheme="minorBidi"/>
                <w:szCs w:val="17"/>
                <w:lang w:val="es-ES_tradnl"/>
              </w:rPr>
            </w:pPr>
            <w:del w:id="2581" w:author="Author">
              <w:r w:rsidRPr="00641BDB">
                <w:rPr>
                  <w:rFonts w:asciiTheme="minorBidi" w:eastAsia="Times New Roman" w:hAnsiTheme="minorBidi" w:cstheme="minorBidi"/>
                  <w:szCs w:val="17"/>
                  <w:lang w:val="es-ES_tradnl"/>
                </w:rPr>
                <w:delText>[RSG-11</w:delText>
              </w:r>
              <w:r w:rsidR="00DD2800"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5670" w:type="dxa"/>
          </w:tcPr>
          <w:p w14:paraId="6AED082F" w14:textId="77777777" w:rsidR="00F35185" w:rsidRPr="00641BDB" w:rsidRDefault="00F35185" w:rsidP="00F35185">
            <w:pPr>
              <w:spacing w:before="100" w:beforeAutospacing="1" w:after="240"/>
              <w:jc w:val="both"/>
              <w:rPr>
                <w:del w:id="2582" w:author="Author"/>
                <w:rFonts w:asciiTheme="minorBidi" w:eastAsia="Times New Roman" w:hAnsiTheme="minorBidi" w:cstheme="minorBidi"/>
                <w:szCs w:val="17"/>
                <w:lang w:val="es-ES_tradnl"/>
              </w:rPr>
            </w:pPr>
            <w:del w:id="2583" w:author="Author">
              <w:r w:rsidRPr="00641BDB">
                <w:rPr>
                  <w:rFonts w:asciiTheme="minorBidi" w:eastAsia="Times New Roman" w:hAnsiTheme="minorBidi" w:cstheme="minorBidi"/>
                  <w:szCs w:val="17"/>
                  <w:lang w:val="es-ES_tradnl"/>
                </w:rPr>
                <w:delText xml:space="preserve">Si una API web permite la traducción de datos, DEBE admitir el encabezado de petición HTTP </w:delText>
              </w:r>
              <w:r w:rsidRPr="00641BDB">
                <w:rPr>
                  <w:rFonts w:ascii="Courier New" w:eastAsia="Times New Roman" w:hAnsi="Courier New" w:cs="Courier New"/>
                  <w:szCs w:val="17"/>
                  <w:lang w:val="es-ES_tradnl"/>
                </w:rPr>
                <w:delText>Accept-Language</w:delText>
              </w:r>
              <w:r w:rsidRPr="00641BDB">
                <w:rPr>
                  <w:rFonts w:asciiTheme="minorBidi" w:eastAsia="Times New Roman" w:hAnsiTheme="minorBidi" w:cstheme="minorBidi"/>
                  <w:szCs w:val="17"/>
                  <w:lang w:val="es-ES_tradnl"/>
                </w:rPr>
                <w:delText xml:space="preserve"> con el que se indica el conjunto de lenguas naturales preferidas para la respuesta, conforme a lo especificado en la Norma RFC 7231 del IETF.</w:delText>
              </w:r>
            </w:del>
          </w:p>
        </w:tc>
        <w:tc>
          <w:tcPr>
            <w:tcW w:w="2515" w:type="dxa"/>
          </w:tcPr>
          <w:p w14:paraId="225FEFE8" w14:textId="77777777" w:rsidR="00F35185" w:rsidRPr="00641BDB" w:rsidRDefault="00F35185" w:rsidP="00F35185">
            <w:pPr>
              <w:rPr>
                <w:del w:id="2584" w:author="Author"/>
                <w:rFonts w:asciiTheme="minorBidi" w:hAnsiTheme="minorBidi" w:cstheme="minorBidi"/>
                <w:szCs w:val="17"/>
                <w:lang w:val="es-ES_tradnl"/>
              </w:rPr>
            </w:pPr>
            <w:del w:id="2585" w:author="Author">
              <w:r w:rsidRPr="00641BDB">
                <w:rPr>
                  <w:rFonts w:asciiTheme="minorBidi" w:hAnsiTheme="minorBidi" w:cstheme="minorBidi"/>
                  <w:szCs w:val="17"/>
                  <w:lang w:val="es-ES_tradnl"/>
                </w:rPr>
                <w:delText>AAJ, AAX, AJ, AX</w:delText>
              </w:r>
            </w:del>
          </w:p>
        </w:tc>
      </w:tr>
      <w:tr w:rsidR="00F35185" w:rsidRPr="008516DD" w14:paraId="0ACE208D" w14:textId="77777777" w:rsidTr="00F20B0F">
        <w:trPr>
          <w:del w:id="2586" w:author="Author"/>
        </w:trPr>
        <w:tc>
          <w:tcPr>
            <w:tcW w:w="1075" w:type="dxa"/>
          </w:tcPr>
          <w:p w14:paraId="2C641D48" w14:textId="77777777" w:rsidR="00F35185" w:rsidRPr="00641BDB" w:rsidRDefault="00F35185" w:rsidP="00F35185">
            <w:pPr>
              <w:rPr>
                <w:del w:id="2587" w:author="Author"/>
                <w:rFonts w:asciiTheme="minorBidi" w:hAnsiTheme="minorBidi" w:cstheme="minorBidi"/>
                <w:szCs w:val="17"/>
                <w:lang w:val="es-ES_tradnl"/>
              </w:rPr>
            </w:pPr>
            <w:del w:id="2588" w:author="Author">
              <w:r w:rsidRPr="00641BDB">
                <w:rPr>
                  <w:rFonts w:asciiTheme="minorBidi" w:eastAsia="Times New Roman" w:hAnsiTheme="minorBidi" w:cstheme="minorBidi"/>
                  <w:szCs w:val="17"/>
                  <w:lang w:val="es-ES_tradnl"/>
                </w:rPr>
                <w:delText>[RSG-11</w:delText>
              </w:r>
              <w:r w:rsidR="00DD2800"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w:delText>
              </w:r>
            </w:del>
          </w:p>
        </w:tc>
        <w:tc>
          <w:tcPr>
            <w:tcW w:w="5670" w:type="dxa"/>
          </w:tcPr>
          <w:p w14:paraId="17C42EA5" w14:textId="77777777" w:rsidR="00F35185" w:rsidRPr="00641BDB" w:rsidRDefault="00F35185" w:rsidP="00F35185">
            <w:pPr>
              <w:spacing w:before="100" w:beforeAutospacing="1" w:after="240"/>
              <w:jc w:val="both"/>
              <w:rPr>
                <w:del w:id="2589" w:author="Author"/>
                <w:rFonts w:ascii="Arial" w:eastAsia="Times New Roman" w:hAnsi="Arial" w:cs="Arial"/>
                <w:szCs w:val="17"/>
                <w:lang w:val="es-ES_tradnl"/>
              </w:rPr>
            </w:pPr>
            <w:del w:id="2590" w:author="Author">
              <w:r w:rsidRPr="00641BDB">
                <w:rPr>
                  <w:rFonts w:ascii="Arial" w:eastAsia="Times New Roman" w:hAnsi="Arial" w:cs="Arial"/>
                  <w:szCs w:val="17"/>
                  <w:lang w:val="es-ES_tradnl"/>
                </w:rPr>
                <w:delText xml:space="preserve">Si la API permite operaciones de larga duración, estas DEBERÍAN ejecutarse de forma asíncrona. DEBERÍA seguirse el enfoque descrito a continuación: </w:delText>
              </w:r>
            </w:del>
          </w:p>
          <w:p w14:paraId="5C3E4176" w14:textId="77777777" w:rsidR="00F35185" w:rsidRPr="00641BDB" w:rsidRDefault="00F35185" w:rsidP="00D119C3">
            <w:pPr>
              <w:pStyle w:val="ListParagraph"/>
              <w:numPr>
                <w:ilvl w:val="0"/>
                <w:numId w:val="28"/>
              </w:numPr>
              <w:rPr>
                <w:del w:id="2591" w:author="Author"/>
                <w:rFonts w:ascii="Arial" w:hAnsi="Arial"/>
                <w:lang w:val="es-ES_tradnl"/>
              </w:rPr>
            </w:pPr>
            <w:del w:id="2592" w:author="Author">
              <w:r w:rsidRPr="00641BDB">
                <w:rPr>
                  <w:rFonts w:ascii="Arial" w:hAnsi="Arial"/>
                  <w:lang w:val="es-ES_tradnl"/>
                </w:rPr>
                <w:delText>el consumidor de servicios activa la operación de servicio;</w:delText>
              </w:r>
            </w:del>
          </w:p>
          <w:p w14:paraId="5B623DAF" w14:textId="77777777" w:rsidR="00F35185" w:rsidRPr="00641BDB" w:rsidRDefault="00F35185" w:rsidP="00D119C3">
            <w:pPr>
              <w:pStyle w:val="ListParagraph"/>
              <w:numPr>
                <w:ilvl w:val="0"/>
                <w:numId w:val="28"/>
              </w:numPr>
              <w:rPr>
                <w:del w:id="2593" w:author="Author"/>
                <w:rFonts w:ascii="Arial" w:hAnsi="Arial"/>
                <w:lang w:val="es-ES_tradnl"/>
              </w:rPr>
            </w:pPr>
            <w:del w:id="2594" w:author="Author">
              <w:r w:rsidRPr="00641BDB">
                <w:rPr>
                  <w:rFonts w:ascii="Arial" w:hAnsi="Arial"/>
                  <w:lang w:val="es-ES_tradnl"/>
                </w:rPr>
                <w:delText>la operación de servicio devuelve el código de estado 202 Accepted conforme a la Norma RFC 7231 del IETF (sección 6.3.3), que indica que la petición fue aceptada para su procesamiento, pero este no se completó. La ubicación de la tarea pendiente que se creó también se devuelve con el encabezado HTTP Location; y</w:delText>
              </w:r>
            </w:del>
          </w:p>
          <w:p w14:paraId="62E5390A" w14:textId="77777777" w:rsidR="00F35185" w:rsidRPr="00641BDB" w:rsidRDefault="00F35185" w:rsidP="00D119C3">
            <w:pPr>
              <w:pStyle w:val="ListParagraph"/>
              <w:numPr>
                <w:ilvl w:val="0"/>
                <w:numId w:val="28"/>
              </w:numPr>
              <w:rPr>
                <w:del w:id="2595" w:author="Author"/>
                <w:rFonts w:ascii="Arial" w:hAnsi="Arial"/>
                <w:lang w:val="es-ES_tradnl"/>
              </w:rPr>
            </w:pPr>
            <w:del w:id="2596" w:author="Author">
              <w:r w:rsidRPr="00641BDB">
                <w:rPr>
                  <w:rFonts w:ascii="Arial" w:hAnsi="Arial"/>
                  <w:lang w:val="es-ES_tradnl"/>
                </w:rPr>
                <w:delText xml:space="preserve">el consumidor de servicios llama a la ubicación devuelta para saber si el recurso está disponible. Si el recurso no está disponible, la respuesta DEBERÍA incluir el código de estado 200 OK y el estado de la tarea (por ejemplo, pendiente) y PUEDE contener otra información (por ejemplo, un indicador de progreso y/o un enlace para cancelar o eliminar la tarea mediante el método HTTP DELETE). Si el recurso está disponible, la respuesta DEBERÍA incluir el código de estado 303 See Other, y el encabezado HTTP Location DEBERÍA contener el URL para recuperar los resultados de la tarea. </w:delText>
              </w:r>
            </w:del>
          </w:p>
          <w:p w14:paraId="0ECA2601" w14:textId="77777777" w:rsidR="00F35185" w:rsidRPr="00641BDB" w:rsidRDefault="00F35185" w:rsidP="00D119C3">
            <w:pPr>
              <w:rPr>
                <w:del w:id="2597" w:author="Author"/>
                <w:rFonts w:ascii="Arial" w:hAnsi="Arial" w:cs="Arial"/>
                <w:lang w:val="es-ES_tradnl"/>
              </w:rPr>
            </w:pPr>
          </w:p>
        </w:tc>
        <w:tc>
          <w:tcPr>
            <w:tcW w:w="2515" w:type="dxa"/>
          </w:tcPr>
          <w:p w14:paraId="7C20A104" w14:textId="77777777" w:rsidR="00F35185" w:rsidRPr="00641BDB" w:rsidRDefault="00F35185" w:rsidP="00F35185">
            <w:pPr>
              <w:rPr>
                <w:del w:id="2598" w:author="Author"/>
                <w:rFonts w:asciiTheme="minorBidi" w:hAnsiTheme="minorBidi" w:cstheme="minorBidi"/>
                <w:szCs w:val="17"/>
                <w:lang w:val="es-ES_tradnl"/>
              </w:rPr>
            </w:pPr>
            <w:del w:id="2599" w:author="Author">
              <w:r w:rsidRPr="00641BDB">
                <w:rPr>
                  <w:rFonts w:asciiTheme="minorBidi" w:hAnsiTheme="minorBidi" w:cstheme="minorBidi"/>
                  <w:szCs w:val="17"/>
                  <w:lang w:val="es-ES_tradnl"/>
                </w:rPr>
                <w:delText>AAJ, AAX</w:delText>
              </w:r>
            </w:del>
          </w:p>
        </w:tc>
      </w:tr>
      <w:tr w:rsidR="00F35185" w:rsidRPr="008516DD" w14:paraId="34EDC2C4" w14:textId="77777777" w:rsidTr="00F20B0F">
        <w:trPr>
          <w:del w:id="2600" w:author="Author"/>
        </w:trPr>
        <w:tc>
          <w:tcPr>
            <w:tcW w:w="1075" w:type="dxa"/>
          </w:tcPr>
          <w:p w14:paraId="20C36BB6" w14:textId="77777777" w:rsidR="00F35185" w:rsidRPr="00641BDB" w:rsidRDefault="00F35185" w:rsidP="00F35185">
            <w:pPr>
              <w:rPr>
                <w:del w:id="2601" w:author="Author"/>
                <w:rFonts w:asciiTheme="minorBidi" w:hAnsiTheme="minorBidi" w:cstheme="minorBidi"/>
                <w:szCs w:val="17"/>
                <w:lang w:val="es-ES_tradnl"/>
              </w:rPr>
            </w:pPr>
            <w:del w:id="2602" w:author="Author">
              <w:r w:rsidRPr="00641BDB">
                <w:rPr>
                  <w:rFonts w:asciiTheme="minorBidi" w:hAnsiTheme="minorBidi" w:cstheme="minorBidi"/>
                  <w:szCs w:val="17"/>
                  <w:lang w:val="es-ES_tradnl"/>
                </w:rPr>
                <w:lastRenderedPageBreak/>
                <w:delText>[RSG-11</w:delText>
              </w:r>
              <w:r w:rsidR="00DD2800" w:rsidRPr="00641BDB">
                <w:rPr>
                  <w:rFonts w:asciiTheme="minorBidi" w:hAnsiTheme="minorBidi" w:cstheme="minorBidi"/>
                  <w:szCs w:val="17"/>
                  <w:lang w:val="es-ES_tradnl"/>
                </w:rPr>
                <w:delText>6</w:delText>
              </w:r>
              <w:r w:rsidRPr="00641BDB">
                <w:rPr>
                  <w:rFonts w:asciiTheme="minorBidi" w:hAnsiTheme="minorBidi" w:cstheme="minorBidi"/>
                  <w:szCs w:val="17"/>
                  <w:lang w:val="es-ES_tradnl"/>
                </w:rPr>
                <w:delText>]</w:delText>
              </w:r>
            </w:del>
          </w:p>
        </w:tc>
        <w:tc>
          <w:tcPr>
            <w:tcW w:w="5670" w:type="dxa"/>
          </w:tcPr>
          <w:p w14:paraId="0407D839" w14:textId="77777777" w:rsidR="00F35185" w:rsidRPr="00641BDB" w:rsidRDefault="00F35185" w:rsidP="00F35185">
            <w:pPr>
              <w:jc w:val="both"/>
              <w:rPr>
                <w:del w:id="2603" w:author="Author"/>
                <w:rFonts w:asciiTheme="minorBidi" w:hAnsiTheme="minorBidi" w:cstheme="minorBidi"/>
                <w:szCs w:val="17"/>
                <w:lang w:val="es-ES_tradnl"/>
              </w:rPr>
            </w:pPr>
            <w:del w:id="2604" w:author="Author">
              <w:r w:rsidRPr="00641BDB">
                <w:rPr>
                  <w:rFonts w:asciiTheme="minorBidi" w:eastAsia="Times New Roman" w:hAnsiTheme="minorBidi" w:cstheme="minorBidi"/>
                  <w:szCs w:val="17"/>
                  <w:lang w:val="es-ES_tradnl"/>
                </w:rPr>
                <w:delText>Confidencialidad: las API y su información DEBEN ser identificadas, clasificadas y protegidas en todo momento frente a acciones no autorizadas de acceso, difusión e interceptación. DEBEN seguirse los principios de mínimos privilegios, cero confianza, necesidad de conocer y necesidad de compartir.</w:delText>
              </w:r>
            </w:del>
          </w:p>
        </w:tc>
        <w:tc>
          <w:tcPr>
            <w:tcW w:w="2515" w:type="dxa"/>
          </w:tcPr>
          <w:p w14:paraId="3BFEB18A" w14:textId="77777777" w:rsidR="00F35185" w:rsidRPr="00641BDB" w:rsidRDefault="00F35185" w:rsidP="00F35185">
            <w:pPr>
              <w:rPr>
                <w:del w:id="2605" w:author="Author"/>
                <w:rFonts w:asciiTheme="minorBidi" w:hAnsiTheme="minorBidi" w:cstheme="minorBidi"/>
                <w:szCs w:val="17"/>
                <w:lang w:val="es-ES_tradnl"/>
              </w:rPr>
            </w:pPr>
            <w:del w:id="2606" w:author="Author">
              <w:r w:rsidRPr="00641BDB">
                <w:rPr>
                  <w:rFonts w:asciiTheme="minorBidi" w:hAnsiTheme="minorBidi" w:cstheme="minorBidi"/>
                  <w:szCs w:val="17"/>
                  <w:lang w:val="es-ES_tradnl"/>
                </w:rPr>
                <w:delText>AAJ, AAX, AJ, AX</w:delText>
              </w:r>
            </w:del>
          </w:p>
        </w:tc>
      </w:tr>
      <w:tr w:rsidR="00F35185" w:rsidRPr="008516DD" w14:paraId="3022EE51" w14:textId="77777777" w:rsidTr="00F20B0F">
        <w:trPr>
          <w:del w:id="2607" w:author="Author"/>
        </w:trPr>
        <w:tc>
          <w:tcPr>
            <w:tcW w:w="1075" w:type="dxa"/>
          </w:tcPr>
          <w:p w14:paraId="2055A58F" w14:textId="77777777" w:rsidR="00F35185" w:rsidRPr="00641BDB" w:rsidRDefault="00F35185" w:rsidP="00F35185">
            <w:pPr>
              <w:rPr>
                <w:del w:id="2608" w:author="Author"/>
                <w:rFonts w:asciiTheme="minorBidi" w:hAnsiTheme="minorBidi" w:cstheme="minorBidi"/>
                <w:szCs w:val="17"/>
                <w:lang w:val="es-ES_tradnl"/>
              </w:rPr>
            </w:pPr>
            <w:del w:id="2609" w:author="Author">
              <w:r w:rsidRPr="00641BDB">
                <w:rPr>
                  <w:rFonts w:asciiTheme="minorBidi" w:hAnsiTheme="minorBidi" w:cstheme="minorBidi"/>
                  <w:szCs w:val="17"/>
                  <w:lang w:val="es-ES_tradnl"/>
                </w:rPr>
                <w:delText>[RSG-11</w:delText>
              </w:r>
              <w:r w:rsidR="00DD2800" w:rsidRPr="00641BDB">
                <w:rPr>
                  <w:rFonts w:asciiTheme="minorBidi" w:hAnsiTheme="minorBidi" w:cstheme="minorBidi"/>
                  <w:szCs w:val="17"/>
                  <w:lang w:val="es-ES_tradnl"/>
                </w:rPr>
                <w:delText>7</w:delText>
              </w:r>
              <w:r w:rsidRPr="00641BDB">
                <w:rPr>
                  <w:rFonts w:asciiTheme="minorBidi" w:hAnsiTheme="minorBidi" w:cstheme="minorBidi"/>
                  <w:szCs w:val="17"/>
                  <w:lang w:val="es-ES_tradnl"/>
                </w:rPr>
                <w:delText>]</w:delText>
              </w:r>
            </w:del>
          </w:p>
        </w:tc>
        <w:tc>
          <w:tcPr>
            <w:tcW w:w="5670" w:type="dxa"/>
          </w:tcPr>
          <w:p w14:paraId="10BD15F3" w14:textId="77777777" w:rsidR="00F35185" w:rsidRPr="00641BDB" w:rsidRDefault="00F35185" w:rsidP="00F35185">
            <w:pPr>
              <w:jc w:val="both"/>
              <w:rPr>
                <w:del w:id="2610" w:author="Author"/>
                <w:rFonts w:asciiTheme="minorBidi" w:hAnsiTheme="minorBidi" w:cstheme="minorBidi"/>
                <w:szCs w:val="17"/>
                <w:lang w:val="es-ES_tradnl"/>
              </w:rPr>
            </w:pPr>
            <w:del w:id="2611" w:author="Author">
              <w:r w:rsidRPr="00641BDB">
                <w:rPr>
                  <w:rFonts w:asciiTheme="minorBidi" w:eastAsia="Times New Roman" w:hAnsiTheme="minorBidi" w:cstheme="minorBidi"/>
                  <w:szCs w:val="17"/>
                  <w:lang w:val="es-ES_tradnl"/>
                </w:rPr>
                <w:delText>Garantía de integridad: las API y su información DEBEN estar protegidas contra acciones no autorizadas de modificación, duplicación, corrupción y destrucción. La modificación de la información DEBE realizarse mediante transacciones e interfaces aprobadas. La actualización de los sistemas DEBE llevarse a cabo mediante procesos aprobados de gestión de la configuración, gestión de cambios y gestión de parches.</w:delText>
              </w:r>
            </w:del>
          </w:p>
        </w:tc>
        <w:tc>
          <w:tcPr>
            <w:tcW w:w="2515" w:type="dxa"/>
          </w:tcPr>
          <w:p w14:paraId="40FFCB31" w14:textId="77777777" w:rsidR="00F35185" w:rsidRPr="00641BDB" w:rsidRDefault="00F35185" w:rsidP="00F35185">
            <w:pPr>
              <w:rPr>
                <w:del w:id="2612" w:author="Author"/>
                <w:rFonts w:asciiTheme="minorBidi" w:hAnsiTheme="minorBidi" w:cstheme="minorBidi"/>
                <w:szCs w:val="17"/>
                <w:lang w:val="es-ES_tradnl"/>
              </w:rPr>
            </w:pPr>
            <w:del w:id="2613" w:author="Author">
              <w:r w:rsidRPr="00641BDB">
                <w:rPr>
                  <w:rFonts w:asciiTheme="minorBidi" w:hAnsiTheme="minorBidi" w:cstheme="minorBidi"/>
                  <w:szCs w:val="17"/>
                  <w:lang w:val="es-ES_tradnl"/>
                </w:rPr>
                <w:delText>AAJ, AAX, AJ, AX</w:delText>
              </w:r>
            </w:del>
          </w:p>
        </w:tc>
      </w:tr>
      <w:tr w:rsidR="00F35185" w:rsidRPr="008516DD" w14:paraId="74B2AC26" w14:textId="77777777" w:rsidTr="00F20B0F">
        <w:trPr>
          <w:del w:id="2614" w:author="Author"/>
        </w:trPr>
        <w:tc>
          <w:tcPr>
            <w:tcW w:w="1075" w:type="dxa"/>
          </w:tcPr>
          <w:p w14:paraId="471D7942" w14:textId="77777777" w:rsidR="00F35185" w:rsidRPr="00641BDB" w:rsidRDefault="00F35185" w:rsidP="00F35185">
            <w:pPr>
              <w:rPr>
                <w:del w:id="2615" w:author="Author"/>
                <w:rFonts w:asciiTheme="minorBidi" w:hAnsiTheme="minorBidi" w:cstheme="minorBidi"/>
                <w:szCs w:val="17"/>
                <w:lang w:val="es-ES_tradnl"/>
              </w:rPr>
            </w:pPr>
            <w:del w:id="2616" w:author="Author">
              <w:r w:rsidRPr="00641BDB">
                <w:rPr>
                  <w:rFonts w:asciiTheme="minorBidi" w:hAnsiTheme="minorBidi" w:cstheme="minorBidi"/>
                  <w:szCs w:val="17"/>
                  <w:lang w:val="es-ES_tradnl"/>
                </w:rPr>
                <w:delText>[RSG-11</w:delText>
              </w:r>
              <w:r w:rsidR="00DD2800" w:rsidRPr="00641BDB">
                <w:rPr>
                  <w:rFonts w:asciiTheme="minorBidi" w:hAnsiTheme="minorBidi" w:cstheme="minorBidi"/>
                  <w:szCs w:val="17"/>
                  <w:lang w:val="es-ES_tradnl"/>
                </w:rPr>
                <w:delText>8</w:delText>
              </w:r>
              <w:r w:rsidRPr="00641BDB">
                <w:rPr>
                  <w:rFonts w:asciiTheme="minorBidi" w:hAnsiTheme="minorBidi" w:cstheme="minorBidi"/>
                  <w:szCs w:val="17"/>
                  <w:lang w:val="es-ES_tradnl"/>
                </w:rPr>
                <w:delText>]</w:delText>
              </w:r>
            </w:del>
          </w:p>
        </w:tc>
        <w:tc>
          <w:tcPr>
            <w:tcW w:w="5670" w:type="dxa"/>
          </w:tcPr>
          <w:p w14:paraId="50C1BF07" w14:textId="77777777" w:rsidR="00F35185" w:rsidRPr="00641BDB" w:rsidRDefault="00F35185" w:rsidP="00F35185">
            <w:pPr>
              <w:jc w:val="both"/>
              <w:rPr>
                <w:del w:id="2617" w:author="Author"/>
                <w:rFonts w:asciiTheme="minorBidi" w:hAnsiTheme="minorBidi" w:cstheme="minorBidi"/>
                <w:szCs w:val="17"/>
                <w:lang w:val="es-ES_tradnl"/>
              </w:rPr>
            </w:pPr>
            <w:del w:id="2618" w:author="Author">
              <w:r w:rsidRPr="00641BDB">
                <w:rPr>
                  <w:rFonts w:asciiTheme="minorBidi" w:eastAsia="Times New Roman" w:hAnsiTheme="minorBidi" w:cstheme="minorBidi"/>
                  <w:szCs w:val="17"/>
                  <w:lang w:val="es-ES_tradnl"/>
                </w:rPr>
                <w:delText>Disponibilidad: las API y su información DEBEN estar disponibles para los usuarios autorizados en el debido momento, conforme se especifica en los acuerdos de nivel de servicio, las políticas de control de acceso y los procesos operativos definidos.</w:delText>
              </w:r>
            </w:del>
          </w:p>
        </w:tc>
        <w:tc>
          <w:tcPr>
            <w:tcW w:w="2515" w:type="dxa"/>
          </w:tcPr>
          <w:p w14:paraId="33CA5885" w14:textId="77777777" w:rsidR="00F35185" w:rsidRPr="00641BDB" w:rsidRDefault="00F35185" w:rsidP="00F35185">
            <w:pPr>
              <w:rPr>
                <w:del w:id="2619" w:author="Author"/>
                <w:rFonts w:asciiTheme="minorBidi" w:hAnsiTheme="minorBidi" w:cstheme="minorBidi"/>
                <w:szCs w:val="17"/>
                <w:lang w:val="es-ES_tradnl"/>
              </w:rPr>
            </w:pPr>
            <w:del w:id="2620" w:author="Author">
              <w:r w:rsidRPr="00641BDB">
                <w:rPr>
                  <w:rFonts w:asciiTheme="minorBidi" w:hAnsiTheme="minorBidi" w:cstheme="minorBidi"/>
                  <w:szCs w:val="17"/>
                  <w:lang w:val="es-ES_tradnl"/>
                </w:rPr>
                <w:delText>AAJ, AAX, AJ, AX</w:delText>
              </w:r>
            </w:del>
          </w:p>
        </w:tc>
      </w:tr>
      <w:tr w:rsidR="00F35185" w:rsidRPr="008516DD" w14:paraId="2F1911B9" w14:textId="77777777" w:rsidTr="00F20B0F">
        <w:trPr>
          <w:del w:id="2621" w:author="Author"/>
        </w:trPr>
        <w:tc>
          <w:tcPr>
            <w:tcW w:w="1075" w:type="dxa"/>
          </w:tcPr>
          <w:p w14:paraId="058312BD" w14:textId="77777777" w:rsidR="00F35185" w:rsidRPr="00641BDB" w:rsidRDefault="00F35185" w:rsidP="00F35185">
            <w:pPr>
              <w:rPr>
                <w:del w:id="2622" w:author="Author"/>
                <w:rFonts w:asciiTheme="minorBidi" w:hAnsiTheme="minorBidi" w:cstheme="minorBidi"/>
                <w:szCs w:val="17"/>
                <w:lang w:val="es-ES_tradnl"/>
              </w:rPr>
            </w:pPr>
            <w:del w:id="2623" w:author="Author">
              <w:r w:rsidRPr="00641BDB">
                <w:rPr>
                  <w:rFonts w:asciiTheme="minorBidi" w:hAnsiTheme="minorBidi" w:cstheme="minorBidi"/>
                  <w:szCs w:val="17"/>
                  <w:lang w:val="es-ES_tradnl"/>
                </w:rPr>
                <w:delText>[RSG-11</w:delText>
              </w:r>
              <w:r w:rsidR="00DD2800" w:rsidRPr="00641BDB">
                <w:rPr>
                  <w:rFonts w:asciiTheme="minorBidi" w:hAnsiTheme="minorBidi" w:cstheme="minorBidi"/>
                  <w:szCs w:val="17"/>
                  <w:lang w:val="es-ES_tradnl"/>
                </w:rPr>
                <w:delText>9</w:delText>
              </w:r>
              <w:r w:rsidRPr="00641BDB">
                <w:rPr>
                  <w:rFonts w:asciiTheme="minorBidi" w:hAnsiTheme="minorBidi" w:cstheme="minorBidi"/>
                  <w:szCs w:val="17"/>
                  <w:lang w:val="es-ES_tradnl"/>
                </w:rPr>
                <w:delText>]</w:delText>
              </w:r>
            </w:del>
          </w:p>
        </w:tc>
        <w:tc>
          <w:tcPr>
            <w:tcW w:w="5670" w:type="dxa"/>
          </w:tcPr>
          <w:p w14:paraId="1072838D" w14:textId="77777777" w:rsidR="00F35185" w:rsidRPr="00641BDB" w:rsidRDefault="00F35185" w:rsidP="00F35185">
            <w:pPr>
              <w:jc w:val="both"/>
              <w:rPr>
                <w:del w:id="2624" w:author="Author"/>
                <w:rFonts w:asciiTheme="minorBidi" w:hAnsiTheme="minorBidi" w:cstheme="minorBidi"/>
                <w:szCs w:val="17"/>
                <w:lang w:val="es-ES_tradnl"/>
              </w:rPr>
            </w:pPr>
            <w:del w:id="2625" w:author="Author">
              <w:r w:rsidRPr="00641BDB">
                <w:rPr>
                  <w:rFonts w:asciiTheme="minorBidi" w:hAnsiTheme="minorBidi" w:cstheme="minorBidi"/>
                  <w:szCs w:val="17"/>
                  <w:lang w:val="es-ES_tradnl"/>
                </w:rPr>
                <w:delText>No repudio: toda transacción procesada o acción realizada por las API DEBE garantizar el no repudio mediante la auditoría, autorización y autenticación adecuadas, rutas seguras y servicios y mecanismos de no repudio.</w:delText>
              </w:r>
            </w:del>
          </w:p>
        </w:tc>
        <w:tc>
          <w:tcPr>
            <w:tcW w:w="2515" w:type="dxa"/>
          </w:tcPr>
          <w:p w14:paraId="142D761E" w14:textId="77777777" w:rsidR="00F35185" w:rsidRPr="00641BDB" w:rsidRDefault="00F35185" w:rsidP="00F35185">
            <w:pPr>
              <w:rPr>
                <w:del w:id="2626" w:author="Author"/>
                <w:rFonts w:asciiTheme="minorBidi" w:hAnsiTheme="minorBidi" w:cstheme="minorBidi"/>
                <w:szCs w:val="17"/>
                <w:lang w:val="es-ES_tradnl"/>
              </w:rPr>
            </w:pPr>
            <w:del w:id="2627" w:author="Author">
              <w:r w:rsidRPr="00641BDB">
                <w:rPr>
                  <w:rFonts w:asciiTheme="minorBidi" w:hAnsiTheme="minorBidi" w:cstheme="minorBidi"/>
                  <w:szCs w:val="17"/>
                  <w:lang w:val="es-ES_tradnl"/>
                </w:rPr>
                <w:delText>AAJ, AAX, AJ, AX</w:delText>
              </w:r>
            </w:del>
          </w:p>
        </w:tc>
      </w:tr>
      <w:tr w:rsidR="00F35185" w:rsidRPr="008516DD" w14:paraId="5CB35196" w14:textId="77777777" w:rsidTr="00F20B0F">
        <w:trPr>
          <w:del w:id="2628" w:author="Author"/>
        </w:trPr>
        <w:tc>
          <w:tcPr>
            <w:tcW w:w="1075" w:type="dxa"/>
          </w:tcPr>
          <w:p w14:paraId="6FC9C237" w14:textId="77777777" w:rsidR="00F35185" w:rsidRPr="00641BDB" w:rsidRDefault="00F35185" w:rsidP="00F35185">
            <w:pPr>
              <w:rPr>
                <w:del w:id="2629" w:author="Author"/>
                <w:rFonts w:asciiTheme="minorBidi" w:hAnsiTheme="minorBidi" w:cstheme="minorBidi"/>
                <w:szCs w:val="17"/>
                <w:lang w:val="es-ES_tradnl"/>
              </w:rPr>
            </w:pPr>
            <w:del w:id="2630" w:author="Author">
              <w:r w:rsidRPr="00641BDB">
                <w:rPr>
                  <w:rFonts w:asciiTheme="minorBidi" w:hAnsiTheme="minorBidi" w:cstheme="minorBidi"/>
                  <w:szCs w:val="17"/>
                  <w:lang w:val="es-ES_tradnl"/>
                </w:rPr>
                <w:delText>[RSG-1</w:delText>
              </w:r>
              <w:r w:rsidR="00DD2800" w:rsidRPr="00641BDB">
                <w:rPr>
                  <w:rFonts w:asciiTheme="minorBidi" w:hAnsiTheme="minorBidi" w:cstheme="minorBidi"/>
                  <w:szCs w:val="17"/>
                  <w:lang w:val="es-ES_tradnl"/>
                </w:rPr>
                <w:delText>20</w:delText>
              </w:r>
              <w:r w:rsidRPr="00641BDB">
                <w:rPr>
                  <w:rFonts w:asciiTheme="minorBidi" w:hAnsiTheme="minorBidi" w:cstheme="minorBidi"/>
                  <w:szCs w:val="17"/>
                  <w:lang w:val="es-ES_tradnl"/>
                </w:rPr>
                <w:delText>]</w:delText>
              </w:r>
            </w:del>
          </w:p>
        </w:tc>
        <w:tc>
          <w:tcPr>
            <w:tcW w:w="5670" w:type="dxa"/>
          </w:tcPr>
          <w:p w14:paraId="2A2CBA48" w14:textId="77777777" w:rsidR="00F35185" w:rsidRPr="00641BDB" w:rsidRDefault="00F35185" w:rsidP="00F35185">
            <w:pPr>
              <w:jc w:val="both"/>
              <w:rPr>
                <w:del w:id="2631" w:author="Author"/>
                <w:rFonts w:asciiTheme="minorBidi" w:hAnsiTheme="minorBidi" w:cstheme="minorBidi"/>
                <w:szCs w:val="17"/>
                <w:lang w:val="es-ES_tradnl"/>
              </w:rPr>
            </w:pPr>
            <w:del w:id="2632" w:author="Author">
              <w:r w:rsidRPr="00641BDB">
                <w:rPr>
                  <w:rFonts w:asciiTheme="minorBidi" w:hAnsiTheme="minorBidi" w:cstheme="minorBidi"/>
                  <w:szCs w:val="17"/>
                  <w:lang w:val="es-ES_tradnl"/>
                </w:rPr>
                <w:delText>Autenticación, autorización, auditoría: los usuarios, los sistemas, las API o los dispositivos que participen en transacciones o acciones importantes DEBEN ser autenticados, autorizados mediante servicios de control de acceso basados en roles o atributos y mantener la separación de tareas. Además, todas las acciones DEBEN ser registradas y el nivel de autenticación debe aumentar en función del riesgo asociado a la información.</w:delText>
              </w:r>
            </w:del>
          </w:p>
        </w:tc>
        <w:tc>
          <w:tcPr>
            <w:tcW w:w="2515" w:type="dxa"/>
          </w:tcPr>
          <w:p w14:paraId="10F33134" w14:textId="77777777" w:rsidR="00F35185" w:rsidRPr="00641BDB" w:rsidRDefault="00F35185" w:rsidP="00F35185">
            <w:pPr>
              <w:rPr>
                <w:del w:id="2633" w:author="Author"/>
                <w:rFonts w:asciiTheme="minorBidi" w:hAnsiTheme="minorBidi" w:cstheme="minorBidi"/>
                <w:szCs w:val="17"/>
                <w:lang w:val="es-ES_tradnl"/>
              </w:rPr>
            </w:pPr>
            <w:del w:id="2634" w:author="Author">
              <w:r w:rsidRPr="00641BDB">
                <w:rPr>
                  <w:rFonts w:asciiTheme="minorBidi" w:hAnsiTheme="minorBidi" w:cstheme="minorBidi"/>
                  <w:szCs w:val="17"/>
                  <w:lang w:val="es-ES_tradnl"/>
                </w:rPr>
                <w:delText>AAJ, AAX, AJ, AX</w:delText>
              </w:r>
            </w:del>
          </w:p>
        </w:tc>
      </w:tr>
      <w:tr w:rsidR="00F35185" w:rsidRPr="008516DD" w14:paraId="01A653EF" w14:textId="77777777" w:rsidTr="00F20B0F">
        <w:trPr>
          <w:del w:id="2635" w:author="Author"/>
        </w:trPr>
        <w:tc>
          <w:tcPr>
            <w:tcW w:w="1075" w:type="dxa"/>
          </w:tcPr>
          <w:p w14:paraId="664DBC16" w14:textId="77777777" w:rsidR="00F35185" w:rsidRPr="00641BDB" w:rsidRDefault="00F35185" w:rsidP="00F35185">
            <w:pPr>
              <w:rPr>
                <w:del w:id="2636" w:author="Author"/>
                <w:rFonts w:asciiTheme="minorBidi" w:hAnsiTheme="minorBidi" w:cstheme="minorBidi"/>
                <w:szCs w:val="17"/>
                <w:lang w:val="es-ES_tradnl"/>
              </w:rPr>
            </w:pPr>
            <w:del w:id="2637" w:author="Author">
              <w:r w:rsidRPr="00641BDB">
                <w:rPr>
                  <w:rFonts w:asciiTheme="minorBidi" w:eastAsia="Times New Roman" w:hAnsiTheme="minorBidi" w:cstheme="minorBidi"/>
                  <w:szCs w:val="17"/>
                  <w:lang w:val="es-ES_tradnl"/>
                </w:rPr>
                <w:delText>[RSG-12</w:delText>
              </w:r>
              <w:r w:rsidR="00DD2800"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4F35749A" w14:textId="77777777" w:rsidR="00F35185" w:rsidRPr="00641BDB" w:rsidRDefault="00F35185" w:rsidP="00F35185">
            <w:pPr>
              <w:spacing w:after="240"/>
              <w:jc w:val="both"/>
              <w:rPr>
                <w:del w:id="2638" w:author="Author"/>
                <w:rFonts w:ascii="Arial" w:eastAsia="Times New Roman" w:hAnsi="Arial" w:cs="Arial"/>
                <w:szCs w:val="17"/>
                <w:lang w:val="es-ES_tradnl"/>
              </w:rPr>
            </w:pPr>
            <w:del w:id="2639" w:author="Author">
              <w:r w:rsidRPr="00641BDB">
                <w:rPr>
                  <w:rFonts w:ascii="Arial" w:eastAsia="Times New Roman" w:hAnsi="Arial" w:cs="Arial"/>
                  <w:szCs w:val="17"/>
                  <w:lang w:val="es-ES_tradnl"/>
                </w:rPr>
                <w:delText>En el desarrollo de las API DEBEN tenerse debidamente en cuenta las amenazas, los casos de uso malicioso, las técnicas de codificación segura, la seguridad de la capa de transporte (TLS) y las pruebas de seguridad, sobre todo:</w:delText>
              </w:r>
            </w:del>
          </w:p>
          <w:p w14:paraId="50C72544" w14:textId="77777777" w:rsidR="00F35185" w:rsidRPr="00641BDB" w:rsidRDefault="00F35185" w:rsidP="00D119C3">
            <w:pPr>
              <w:pStyle w:val="ListParagraph"/>
              <w:numPr>
                <w:ilvl w:val="0"/>
                <w:numId w:val="25"/>
              </w:numPr>
              <w:rPr>
                <w:del w:id="2640" w:author="Author"/>
                <w:rFonts w:ascii="Arial" w:hAnsi="Arial"/>
                <w:lang w:val="es-ES_tradnl"/>
              </w:rPr>
            </w:pPr>
            <w:del w:id="2641" w:author="Author">
              <w:r w:rsidRPr="00641BDB">
                <w:rPr>
                  <w:rFonts w:ascii="Arial" w:hAnsi="Arial"/>
                  <w:lang w:val="es-ES_tradnl"/>
                </w:rPr>
                <w:delText>los PUT y POST: qué modificaciones de los datos internos podrían utilizarse para atacar o transmitir información errónea;</w:delText>
              </w:r>
            </w:del>
          </w:p>
          <w:p w14:paraId="02ED7C12" w14:textId="77777777" w:rsidR="00F35185" w:rsidRPr="00641BDB" w:rsidRDefault="00F35185" w:rsidP="00D119C3">
            <w:pPr>
              <w:pStyle w:val="ListParagraph"/>
              <w:numPr>
                <w:ilvl w:val="0"/>
                <w:numId w:val="25"/>
              </w:numPr>
              <w:rPr>
                <w:del w:id="2642" w:author="Author"/>
                <w:rFonts w:ascii="Arial" w:hAnsi="Arial"/>
                <w:lang w:val="es-ES_tradnl"/>
              </w:rPr>
            </w:pPr>
            <w:del w:id="2643" w:author="Author">
              <w:r w:rsidRPr="00641BDB">
                <w:rPr>
                  <w:rFonts w:ascii="Arial" w:hAnsi="Arial"/>
                  <w:lang w:val="es-ES_tradnl"/>
                </w:rPr>
                <w:delText>los DELETE: podrían utilizarse para eliminar el contenido de un almacén de recursos internos;</w:delText>
              </w:r>
            </w:del>
          </w:p>
          <w:p w14:paraId="6BBD7443" w14:textId="77777777" w:rsidR="00F35185" w:rsidRPr="00641BDB" w:rsidRDefault="00F35185" w:rsidP="00D119C3">
            <w:pPr>
              <w:pStyle w:val="ListParagraph"/>
              <w:numPr>
                <w:ilvl w:val="0"/>
                <w:numId w:val="25"/>
              </w:numPr>
              <w:rPr>
                <w:del w:id="2644" w:author="Author"/>
                <w:rFonts w:ascii="Arial" w:hAnsi="Arial"/>
                <w:lang w:val="es-ES_tradnl"/>
              </w:rPr>
            </w:pPr>
            <w:del w:id="2645" w:author="Author">
              <w:r w:rsidRPr="00641BDB">
                <w:rPr>
                  <w:rFonts w:ascii="Arial" w:hAnsi="Arial"/>
                  <w:lang w:val="es-ES_tradnl"/>
                </w:rPr>
                <w:delText xml:space="preserve">los métodos permitidos de la lista blanca: para asegurar que los métodos HTTP permitidos sean debidamente restringidos y que otros devuelvan un código de respuesta adecuado; y </w:delText>
              </w:r>
            </w:del>
          </w:p>
          <w:p w14:paraId="5E22113F" w14:textId="77777777" w:rsidR="00F35185" w:rsidRPr="00641BDB" w:rsidRDefault="00F35185" w:rsidP="00D119C3">
            <w:pPr>
              <w:pStyle w:val="ListParagraph"/>
              <w:numPr>
                <w:ilvl w:val="0"/>
                <w:numId w:val="25"/>
              </w:numPr>
              <w:rPr>
                <w:del w:id="2646" w:author="Author"/>
                <w:rFonts w:ascii="Arial" w:hAnsi="Arial"/>
                <w:lang w:val="es-ES_tradnl"/>
              </w:rPr>
            </w:pPr>
            <w:del w:id="2647" w:author="Author">
              <w:r w:rsidRPr="00641BDB">
                <w:rPr>
                  <w:rFonts w:ascii="Arial" w:hAnsi="Arial"/>
                  <w:lang w:val="es-ES_tradnl"/>
                </w:rPr>
                <w:delText>los ataques más conocidos deberían considerarse durante la fase de modelado de amenazas del proceso de diseño para asegurar que el riesgo de amenaza no aumente. DEBEN tenerse en cuenta las amenazas y medidas de mitigación definidas en la lista de los diez riesgos más críticos de OWASP.</w:delText>
              </w:r>
            </w:del>
          </w:p>
        </w:tc>
        <w:tc>
          <w:tcPr>
            <w:tcW w:w="2515" w:type="dxa"/>
          </w:tcPr>
          <w:p w14:paraId="5BFC85D0" w14:textId="77777777" w:rsidR="00F35185" w:rsidRPr="00641BDB" w:rsidRDefault="00F35185" w:rsidP="00F35185">
            <w:pPr>
              <w:rPr>
                <w:del w:id="2648" w:author="Author"/>
                <w:rFonts w:asciiTheme="minorBidi" w:hAnsiTheme="minorBidi" w:cstheme="minorBidi"/>
                <w:szCs w:val="17"/>
                <w:lang w:val="es-ES_tradnl"/>
              </w:rPr>
            </w:pPr>
            <w:del w:id="2649" w:author="Author">
              <w:r w:rsidRPr="00641BDB">
                <w:rPr>
                  <w:rFonts w:asciiTheme="minorBidi" w:hAnsiTheme="minorBidi" w:cstheme="minorBidi"/>
                  <w:szCs w:val="17"/>
                  <w:lang w:val="es-ES_tradnl"/>
                </w:rPr>
                <w:delText>AAJ, AAX, AJ, AX</w:delText>
              </w:r>
            </w:del>
          </w:p>
        </w:tc>
      </w:tr>
      <w:tr w:rsidR="00F35185" w:rsidRPr="008516DD" w14:paraId="79C74380" w14:textId="77777777" w:rsidTr="00F20B0F">
        <w:trPr>
          <w:del w:id="2650" w:author="Author"/>
        </w:trPr>
        <w:tc>
          <w:tcPr>
            <w:tcW w:w="1075" w:type="dxa"/>
          </w:tcPr>
          <w:p w14:paraId="64EEA35B" w14:textId="77777777" w:rsidR="00F35185" w:rsidRPr="00641BDB" w:rsidRDefault="00F35185" w:rsidP="00F35185">
            <w:pPr>
              <w:rPr>
                <w:del w:id="2651" w:author="Author"/>
                <w:rFonts w:asciiTheme="minorBidi" w:hAnsiTheme="minorBidi" w:cstheme="minorBidi"/>
                <w:szCs w:val="17"/>
                <w:lang w:val="es-ES_tradnl"/>
              </w:rPr>
            </w:pPr>
            <w:del w:id="2652" w:author="Author">
              <w:r w:rsidRPr="00641BDB">
                <w:rPr>
                  <w:rFonts w:asciiTheme="minorBidi" w:eastAsia="Times New Roman" w:hAnsiTheme="minorBidi" w:cstheme="minorBidi"/>
                  <w:szCs w:val="17"/>
                  <w:lang w:val="es-ES_tradnl"/>
                </w:rPr>
                <w:delText>[RSG-12</w:delText>
              </w:r>
              <w:r w:rsidR="00DD2800"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5670" w:type="dxa"/>
          </w:tcPr>
          <w:p w14:paraId="31FDC85B" w14:textId="77777777" w:rsidR="00F35185" w:rsidRPr="00641BDB" w:rsidRDefault="00F35185" w:rsidP="00F35185">
            <w:pPr>
              <w:spacing w:after="240"/>
              <w:jc w:val="both"/>
              <w:rPr>
                <w:del w:id="2653" w:author="Author"/>
                <w:rFonts w:ascii="Arial" w:hAnsi="Arial" w:cs="Arial"/>
                <w:lang w:val="es-ES_tradnl"/>
              </w:rPr>
            </w:pPr>
            <w:del w:id="2654" w:author="Author">
              <w:r w:rsidRPr="00641BDB">
                <w:rPr>
                  <w:rFonts w:ascii="Arial" w:hAnsi="Arial" w:cs="Arial"/>
                  <w:lang w:val="es-ES_tradnl"/>
                </w:rPr>
                <w:delText>En el desarrollo de las API DEBERÍAN seguirse las normas y las mejores prácticas que se enumeran a continuación:</w:delText>
              </w:r>
            </w:del>
          </w:p>
          <w:p w14:paraId="6FFC1862" w14:textId="5F098894" w:rsidR="00F35185" w:rsidRPr="00641BDB" w:rsidRDefault="00F35185" w:rsidP="00D119C3">
            <w:pPr>
              <w:pStyle w:val="ListParagraph"/>
              <w:numPr>
                <w:ilvl w:val="0"/>
                <w:numId w:val="25"/>
              </w:numPr>
              <w:rPr>
                <w:del w:id="2655" w:author="Author"/>
                <w:rFonts w:ascii="Arial" w:eastAsia="Batang" w:hAnsi="Arial"/>
                <w:lang w:val="es-ES_tradnl"/>
              </w:rPr>
            </w:pPr>
            <w:del w:id="2656" w:author="Author">
              <w:r w:rsidRPr="00641BDB">
                <w:rPr>
                  <w:rFonts w:ascii="Arial" w:eastAsia="Batang" w:hAnsi="Arial"/>
                  <w:lang w:val="es-ES_tradnl"/>
                </w:rPr>
                <w:delText xml:space="preserve">las mejores prácticas de codificación segura: </w:delText>
              </w:r>
              <w:r w:rsidRPr="00641BDB">
                <w:rPr>
                  <w:lang w:val="es-ES_tradnl"/>
                </w:rPr>
                <w:fldChar w:fldCharType="begin"/>
              </w:r>
              <w:r w:rsidRPr="00641BDB">
                <w:rPr>
                  <w:lang w:val="es-ES_tradnl"/>
                </w:rPr>
                <w:delInstrText>HYPERLINK "https://www.owasp.org/index.php/Secure_Coding_Principles"</w:delInstrText>
              </w:r>
              <w:r w:rsidRPr="00641BDB">
                <w:rPr>
                  <w:lang w:val="es-ES_tradnl"/>
                </w:rPr>
              </w:r>
              <w:r w:rsidRPr="00641BDB">
                <w:rPr>
                  <w:lang w:val="es-ES_tradnl"/>
                </w:rPr>
                <w:fldChar w:fldCharType="separate"/>
              </w:r>
              <w:r w:rsidRPr="00641BDB">
                <w:rPr>
                  <w:rFonts w:ascii="Arial" w:eastAsia="Batang" w:hAnsi="Arial"/>
                  <w:i/>
                  <w:iCs/>
                  <w:lang w:val="es-ES_tradnl"/>
                </w:rPr>
                <w:delText>OWASP Secure Coding Principles</w:delText>
              </w:r>
              <w:r w:rsidRPr="00641BDB">
                <w:rPr>
                  <w:lang w:val="es-ES_tradnl"/>
                </w:rPr>
                <w:fldChar w:fldCharType="end"/>
              </w:r>
              <w:r w:rsidRPr="00641BDB">
                <w:rPr>
                  <w:rFonts w:ascii="Arial" w:eastAsia="Batang" w:hAnsi="Arial"/>
                  <w:lang w:val="es-ES_tradnl"/>
                </w:rPr>
                <w:delText xml:space="preserve"> (Principios de Codificación Segura de OWASP);</w:delText>
              </w:r>
            </w:del>
            <w:r w:rsidR="00D22D23" w:rsidRPr="00641BDB">
              <w:rPr>
                <w:rFonts w:ascii="Arial" w:eastAsia="Batang" w:hAnsi="Arial"/>
                <w:lang w:val="es-ES_tradnl"/>
              </w:rPr>
              <w:t xml:space="preserve"> </w:t>
            </w:r>
          </w:p>
          <w:p w14:paraId="354052D3" w14:textId="4B01D103" w:rsidR="00F35185" w:rsidRPr="00641BDB" w:rsidRDefault="00F35185" w:rsidP="00D119C3">
            <w:pPr>
              <w:pStyle w:val="ListParagraph"/>
              <w:numPr>
                <w:ilvl w:val="0"/>
                <w:numId w:val="25"/>
              </w:numPr>
              <w:rPr>
                <w:del w:id="2657" w:author="Author"/>
                <w:rFonts w:ascii="Arial" w:eastAsia="Batang" w:hAnsi="Arial"/>
                <w:lang w:val="es-ES_tradnl"/>
              </w:rPr>
            </w:pPr>
            <w:del w:id="2658" w:author="Author">
              <w:r w:rsidRPr="00641BDB">
                <w:rPr>
                  <w:rFonts w:ascii="Arial" w:eastAsia="Batang" w:hAnsi="Arial"/>
                  <w:lang w:val="es-ES_tradnl"/>
                </w:rPr>
                <w:delText xml:space="preserve">la seguridad de las API Rest: </w:delText>
              </w:r>
              <w:r w:rsidRPr="00641BDB">
                <w:rPr>
                  <w:lang w:val="es-ES_tradnl"/>
                </w:rPr>
                <w:fldChar w:fldCharType="begin"/>
              </w:r>
              <w:r w:rsidRPr="00641BDB">
                <w:rPr>
                  <w:lang w:val="es-ES_tradnl"/>
                </w:rPr>
                <w:delInstrText>HYPERLINK "https://www.owasp.org/index.php/REST_Security_Cheat_Sheet"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REST Security Cheat Sheet</w:delText>
              </w:r>
              <w:r w:rsidRPr="00641BDB">
                <w:rPr>
                  <w:lang w:val="es-ES_tradnl"/>
                </w:rPr>
                <w:fldChar w:fldCharType="end"/>
              </w:r>
              <w:r w:rsidRPr="00641BDB">
                <w:rPr>
                  <w:rFonts w:ascii="Arial" w:eastAsia="Batang" w:hAnsi="Arial"/>
                  <w:lang w:val="es-ES_tradnl"/>
                </w:rPr>
                <w:delText xml:space="preserve"> (Lista de Recomendaciones Prácticas sobre Seguridad REST);</w:delText>
              </w:r>
            </w:del>
            <w:r w:rsidR="00D22D23" w:rsidRPr="00641BDB">
              <w:rPr>
                <w:rFonts w:ascii="Arial" w:eastAsia="Batang" w:hAnsi="Arial"/>
                <w:lang w:val="es-ES_tradnl"/>
              </w:rPr>
              <w:t xml:space="preserve"> </w:t>
            </w:r>
          </w:p>
          <w:p w14:paraId="7FB63FCA" w14:textId="15405787" w:rsidR="00F35185" w:rsidRPr="00641BDB" w:rsidRDefault="00F35185" w:rsidP="00D119C3">
            <w:pPr>
              <w:pStyle w:val="ListParagraph"/>
              <w:numPr>
                <w:ilvl w:val="0"/>
                <w:numId w:val="25"/>
              </w:numPr>
              <w:rPr>
                <w:del w:id="2659" w:author="Author"/>
                <w:rFonts w:ascii="Arial" w:eastAsia="Batang" w:hAnsi="Arial"/>
                <w:lang w:val="es-ES_tradnl"/>
              </w:rPr>
            </w:pPr>
            <w:del w:id="2660" w:author="Author">
              <w:r w:rsidRPr="00641BDB">
                <w:rPr>
                  <w:rFonts w:ascii="Arial" w:eastAsia="Batang" w:hAnsi="Arial"/>
                  <w:lang w:val="es-ES_tradnl"/>
                </w:rPr>
                <w:delText xml:space="preserve">las entradas de escape y la protección de secuencias de comandos en sitios cruzados: </w:delText>
              </w:r>
              <w:r w:rsidRPr="00641BDB">
                <w:rPr>
                  <w:lang w:val="es-ES_tradnl"/>
                </w:rPr>
                <w:fldChar w:fldCharType="begin"/>
              </w:r>
              <w:r w:rsidRPr="00641BDB">
                <w:rPr>
                  <w:lang w:val="es-ES_tradnl"/>
                </w:rPr>
                <w:delInstrText>HYPERLINK "https://www.owasp.org/index.php/XSS_Prevention_Cheat_Sheet"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XSS Cheat Sheet</w:delText>
              </w:r>
              <w:r w:rsidRPr="00641BDB">
                <w:rPr>
                  <w:lang w:val="es-ES_tradnl"/>
                </w:rPr>
                <w:fldChar w:fldCharType="end"/>
              </w:r>
              <w:r w:rsidRPr="00641BDB">
                <w:rPr>
                  <w:rFonts w:ascii="Arial" w:eastAsia="Batang" w:hAnsi="Arial"/>
                  <w:lang w:val="es-ES_tradnl"/>
                </w:rPr>
                <w:delText xml:space="preserve"> (Lista de Recomendaciones Prácticas de OWASP sobre Secuencias de Comandos en Sitios Cruzados);</w:delText>
              </w:r>
            </w:del>
            <w:r w:rsidR="00D22D23" w:rsidRPr="00641BDB">
              <w:rPr>
                <w:rFonts w:ascii="Arial" w:eastAsia="Batang" w:hAnsi="Arial"/>
                <w:lang w:val="es-ES_tradnl"/>
              </w:rPr>
              <w:t xml:space="preserve"> </w:t>
            </w:r>
          </w:p>
          <w:p w14:paraId="0DBA321B" w14:textId="77777777" w:rsidR="00F35185" w:rsidRPr="00641BDB" w:rsidRDefault="00F35185" w:rsidP="00D119C3">
            <w:pPr>
              <w:pStyle w:val="ListParagraph"/>
              <w:numPr>
                <w:ilvl w:val="0"/>
                <w:numId w:val="25"/>
              </w:numPr>
              <w:rPr>
                <w:del w:id="2661" w:author="Author"/>
                <w:rFonts w:ascii="Arial" w:eastAsia="Batang" w:hAnsi="Arial"/>
                <w:lang w:val="es-ES_tradnl"/>
              </w:rPr>
            </w:pPr>
            <w:del w:id="2662" w:author="Author">
              <w:r w:rsidRPr="00641BDB">
                <w:rPr>
                  <w:rFonts w:ascii="Arial" w:eastAsia="Batang" w:hAnsi="Arial"/>
                  <w:lang w:val="es-ES_tradnl"/>
                </w:rPr>
                <w:delText xml:space="preserve">la prevención de ataques de inyección SQL: </w:delText>
              </w:r>
              <w:r w:rsidRPr="00641BDB">
                <w:rPr>
                  <w:lang w:val="es-ES_tradnl"/>
                </w:rPr>
                <w:fldChar w:fldCharType="begin"/>
              </w:r>
              <w:r w:rsidRPr="00641BDB">
                <w:rPr>
                  <w:lang w:val="es-ES_tradnl"/>
                </w:rPr>
                <w:delInstrText>HYPERLINK "https://www.owasp.org/index.php/SQL_Injection_Prevention_Cheat_Sheet"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SQL Injection Cheat Sheet</w:delText>
              </w:r>
              <w:r w:rsidRPr="00641BDB">
                <w:rPr>
                  <w:lang w:val="es-ES_tradnl"/>
                </w:rPr>
                <w:fldChar w:fldCharType="end"/>
              </w:r>
              <w:r w:rsidRPr="00641BDB">
                <w:rPr>
                  <w:rFonts w:ascii="Arial" w:eastAsia="Batang" w:hAnsi="Arial"/>
                  <w:i/>
                  <w:iCs/>
                  <w:lang w:val="es-ES_tradnl"/>
                </w:rPr>
                <w:delText xml:space="preserve"> </w:delText>
              </w:r>
              <w:r w:rsidRPr="00641BDB">
                <w:rPr>
                  <w:rFonts w:ascii="Arial" w:eastAsia="Batang" w:hAnsi="Arial"/>
                  <w:lang w:val="es-ES_tradnl"/>
                </w:rPr>
                <w:delText xml:space="preserve">(Lista de Recomendaciones Prácticas de OWASP sobre Inyección SQL), </w:delText>
              </w:r>
              <w:r w:rsidRPr="00641BDB">
                <w:rPr>
                  <w:lang w:val="es-ES_tradnl"/>
                </w:rPr>
                <w:fldChar w:fldCharType="begin"/>
              </w:r>
              <w:r w:rsidRPr="00641BDB">
                <w:rPr>
                  <w:lang w:val="es-ES_tradnl"/>
                </w:rPr>
                <w:delInstrText>HYPERLINK "https://www.owasp.org/index.php/Query_Parameterization_Cheat_Sheet"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Parameterization Cheat Sheet</w:delText>
              </w:r>
              <w:r w:rsidRPr="00641BDB">
                <w:rPr>
                  <w:lang w:val="es-ES_tradnl"/>
                </w:rPr>
                <w:fldChar w:fldCharType="end"/>
              </w:r>
              <w:r w:rsidRPr="00641BDB">
                <w:rPr>
                  <w:rFonts w:ascii="Arial" w:eastAsia="Batang" w:hAnsi="Arial"/>
                  <w:i/>
                  <w:iCs/>
                  <w:lang w:val="es-ES_tradnl"/>
                </w:rPr>
                <w:delText xml:space="preserve"> </w:delText>
              </w:r>
              <w:r w:rsidRPr="00641BDB">
                <w:rPr>
                  <w:rFonts w:ascii="Arial" w:eastAsia="Batang" w:hAnsi="Arial"/>
                  <w:lang w:val="es-ES_tradnl"/>
                </w:rPr>
                <w:delText>(Lista de Recomendaciones Prácticas de OWASP sobre Parametrización); y</w:delText>
              </w:r>
            </w:del>
          </w:p>
          <w:p w14:paraId="3B20E3E4" w14:textId="77777777" w:rsidR="00F35185" w:rsidRPr="00641BDB" w:rsidRDefault="00F35185" w:rsidP="00D119C3">
            <w:pPr>
              <w:pStyle w:val="ListParagraph"/>
              <w:numPr>
                <w:ilvl w:val="0"/>
                <w:numId w:val="25"/>
              </w:numPr>
              <w:rPr>
                <w:del w:id="2663" w:author="Author"/>
                <w:rFonts w:ascii="Arial" w:eastAsia="Batang" w:hAnsi="Arial"/>
                <w:lang w:val="es-ES_tradnl"/>
              </w:rPr>
            </w:pPr>
            <w:del w:id="2664" w:author="Author">
              <w:r w:rsidRPr="00641BDB">
                <w:rPr>
                  <w:rFonts w:ascii="Arial" w:eastAsia="Batang" w:hAnsi="Arial"/>
                  <w:lang w:val="es-ES_tradnl"/>
                </w:rPr>
                <w:delText xml:space="preserve">la seguridad de la capa de transporte: </w:delText>
              </w:r>
              <w:r w:rsidRPr="00641BDB">
                <w:rPr>
                  <w:lang w:val="es-ES_tradnl"/>
                </w:rPr>
                <w:fldChar w:fldCharType="begin"/>
              </w:r>
              <w:r w:rsidRPr="00641BDB">
                <w:rPr>
                  <w:lang w:val="es-ES_tradnl"/>
                </w:rPr>
                <w:delInstrText>HYPERLINK "https://www.owasp.org/index.php/Transport_Layer_Protection_Cheat_Sheet"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Transport Layer Protection Cheat Sheet</w:delText>
              </w:r>
              <w:r w:rsidRPr="00641BDB">
                <w:rPr>
                  <w:lang w:val="es-ES_tradnl"/>
                </w:rPr>
                <w:fldChar w:fldCharType="end"/>
              </w:r>
              <w:r w:rsidRPr="00641BDB">
                <w:rPr>
                  <w:rFonts w:ascii="Arial" w:eastAsia="Batang" w:hAnsi="Arial"/>
                  <w:lang w:val="es-ES_tradnl"/>
                </w:rPr>
                <w:delText xml:space="preserve"> (Lista de Recomendaciones Prácticas de OWASP sobre Seguridad de la Capa de Transporte).</w:delText>
              </w:r>
            </w:del>
          </w:p>
          <w:p w14:paraId="77D37080" w14:textId="77777777" w:rsidR="00F35185" w:rsidRPr="00641BDB" w:rsidRDefault="00F35185" w:rsidP="00D119C3">
            <w:pPr>
              <w:ind w:left="720"/>
              <w:rPr>
                <w:del w:id="2665" w:author="Author"/>
                <w:rFonts w:ascii="Arial" w:hAnsi="Arial" w:cs="Arial"/>
                <w:lang w:val="es-ES_tradnl"/>
              </w:rPr>
            </w:pPr>
          </w:p>
        </w:tc>
        <w:tc>
          <w:tcPr>
            <w:tcW w:w="2515" w:type="dxa"/>
          </w:tcPr>
          <w:p w14:paraId="058FD411" w14:textId="77777777" w:rsidR="00F35185" w:rsidRPr="00641BDB" w:rsidRDefault="00F35185" w:rsidP="00F35185">
            <w:pPr>
              <w:rPr>
                <w:del w:id="2666" w:author="Author"/>
                <w:rFonts w:asciiTheme="minorBidi" w:hAnsiTheme="minorBidi" w:cstheme="minorBidi"/>
                <w:szCs w:val="17"/>
                <w:lang w:val="es-ES_tradnl"/>
              </w:rPr>
            </w:pPr>
            <w:del w:id="2667" w:author="Author">
              <w:r w:rsidRPr="00641BDB">
                <w:rPr>
                  <w:rFonts w:asciiTheme="minorBidi" w:hAnsiTheme="minorBidi" w:cstheme="minorBidi"/>
                  <w:szCs w:val="17"/>
                  <w:lang w:val="es-ES_tradnl"/>
                </w:rPr>
                <w:delText>AAJ, AAX, AJ, AX</w:delText>
              </w:r>
            </w:del>
          </w:p>
        </w:tc>
      </w:tr>
      <w:tr w:rsidR="00F35185" w:rsidRPr="008516DD" w14:paraId="1B5BEC3F" w14:textId="77777777" w:rsidTr="00F20B0F">
        <w:trPr>
          <w:del w:id="2668" w:author="Author"/>
        </w:trPr>
        <w:tc>
          <w:tcPr>
            <w:tcW w:w="1075" w:type="dxa"/>
          </w:tcPr>
          <w:p w14:paraId="6C756F99" w14:textId="77777777" w:rsidR="00F35185" w:rsidRPr="00641BDB" w:rsidRDefault="00F35185" w:rsidP="00F35185">
            <w:pPr>
              <w:rPr>
                <w:del w:id="2669" w:author="Author"/>
                <w:rFonts w:asciiTheme="minorBidi" w:hAnsiTheme="minorBidi" w:cstheme="minorBidi"/>
                <w:szCs w:val="17"/>
                <w:lang w:val="es-ES_tradnl"/>
              </w:rPr>
            </w:pPr>
            <w:del w:id="2670" w:author="Author">
              <w:r w:rsidRPr="00641BDB">
                <w:rPr>
                  <w:rFonts w:asciiTheme="minorBidi" w:eastAsia="Times New Roman" w:hAnsiTheme="minorBidi" w:cstheme="minorBidi"/>
                  <w:szCs w:val="17"/>
                  <w:lang w:val="es-ES_tradnl"/>
                </w:rPr>
                <w:delText>[RSG-12</w:delText>
              </w:r>
              <w:r w:rsidR="00DD2800"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5670" w:type="dxa"/>
          </w:tcPr>
          <w:p w14:paraId="70472236" w14:textId="77777777" w:rsidR="00F35185" w:rsidRPr="00641BDB" w:rsidRDefault="00F35185" w:rsidP="00F35185">
            <w:pPr>
              <w:pStyle w:val="NormalWeb"/>
              <w:jc w:val="both"/>
              <w:rPr>
                <w:del w:id="2671" w:author="Author"/>
                <w:rFonts w:asciiTheme="minorBidi" w:eastAsia="Times New Roman" w:hAnsiTheme="minorBidi" w:cstheme="minorBidi"/>
                <w:szCs w:val="17"/>
                <w:lang w:val="es-ES_tradnl"/>
              </w:rPr>
            </w:pPr>
            <w:del w:id="2672" w:author="Author">
              <w:r w:rsidRPr="00641BDB">
                <w:rPr>
                  <w:rFonts w:asciiTheme="minorBidi" w:hAnsiTheme="minorBidi" w:cstheme="minorBidi"/>
                  <w:lang w:val="es-ES_tradnl"/>
                </w:rPr>
                <w:delText xml:space="preserve">DEBEN realizarse pruebas de seguridad y evaluaciones de vulnerabilidad para garantizar que las API son seguras y resistentes a las </w:delText>
              </w:r>
              <w:r w:rsidRPr="00641BDB">
                <w:rPr>
                  <w:rFonts w:asciiTheme="minorBidi" w:hAnsiTheme="minorBidi" w:cstheme="minorBidi"/>
                  <w:lang w:val="es-ES_tradnl"/>
                </w:rPr>
                <w:lastRenderedPageBreak/>
                <w:delText>amenazas. Para ello PUEDEN aprovecharse las pruebas de seguridad de aplicaciones estáticas y dinámicas (SAST/DAST), las herramientas de gestión automatizada de vulnerabilidades y las pruebas de penetración.</w:delText>
              </w:r>
            </w:del>
          </w:p>
        </w:tc>
        <w:tc>
          <w:tcPr>
            <w:tcW w:w="2515" w:type="dxa"/>
          </w:tcPr>
          <w:p w14:paraId="73F86587" w14:textId="77777777" w:rsidR="00F35185" w:rsidRPr="00641BDB" w:rsidRDefault="00F35185" w:rsidP="00F35185">
            <w:pPr>
              <w:rPr>
                <w:del w:id="2673" w:author="Author"/>
                <w:rFonts w:asciiTheme="minorBidi" w:hAnsiTheme="minorBidi" w:cstheme="minorBidi"/>
                <w:szCs w:val="17"/>
                <w:lang w:val="es-ES_tradnl"/>
              </w:rPr>
            </w:pPr>
            <w:del w:id="2674" w:author="Author">
              <w:r w:rsidRPr="00641BDB">
                <w:rPr>
                  <w:rFonts w:asciiTheme="minorBidi" w:hAnsiTheme="minorBidi" w:cstheme="minorBidi"/>
                  <w:szCs w:val="17"/>
                  <w:lang w:val="es-ES_tradnl"/>
                </w:rPr>
                <w:lastRenderedPageBreak/>
                <w:delText>AAJ, AAX, AJ, AX</w:delText>
              </w:r>
            </w:del>
          </w:p>
        </w:tc>
      </w:tr>
      <w:tr w:rsidR="00F35185" w:rsidRPr="008516DD" w14:paraId="0519D757" w14:textId="77777777" w:rsidTr="00F20B0F">
        <w:trPr>
          <w:del w:id="2675" w:author="Author"/>
        </w:trPr>
        <w:tc>
          <w:tcPr>
            <w:tcW w:w="1075" w:type="dxa"/>
          </w:tcPr>
          <w:p w14:paraId="3082FEA2" w14:textId="77777777" w:rsidR="00F35185" w:rsidRPr="00641BDB" w:rsidRDefault="00F35185" w:rsidP="00F35185">
            <w:pPr>
              <w:rPr>
                <w:del w:id="2676" w:author="Author"/>
                <w:rFonts w:asciiTheme="minorBidi" w:hAnsiTheme="minorBidi" w:cstheme="minorBidi"/>
                <w:szCs w:val="17"/>
                <w:lang w:val="es-ES_tradnl"/>
              </w:rPr>
            </w:pPr>
            <w:del w:id="2677" w:author="Author">
              <w:r w:rsidRPr="00641BDB">
                <w:rPr>
                  <w:rFonts w:asciiTheme="minorBidi" w:eastAsia="Times New Roman" w:hAnsiTheme="minorBidi" w:cstheme="minorBidi"/>
                  <w:szCs w:val="17"/>
                  <w:lang w:val="es-ES_tradnl"/>
                </w:rPr>
                <w:delText>[RSG-12</w:delText>
              </w:r>
              <w:r w:rsidR="00DD2800"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5670" w:type="dxa"/>
          </w:tcPr>
          <w:p w14:paraId="2C6F6D36" w14:textId="77777777" w:rsidR="00F35185" w:rsidRPr="00641BDB" w:rsidRDefault="00F35185" w:rsidP="00F35185">
            <w:pPr>
              <w:spacing w:before="100" w:beforeAutospacing="1"/>
              <w:jc w:val="both"/>
              <w:rPr>
                <w:del w:id="2678" w:author="Author"/>
                <w:rFonts w:asciiTheme="minorBidi" w:eastAsia="Times New Roman" w:hAnsiTheme="minorBidi" w:cstheme="minorBidi"/>
                <w:szCs w:val="17"/>
                <w:lang w:val="es-ES_tradnl"/>
              </w:rPr>
            </w:pPr>
            <w:del w:id="2679" w:author="Author">
              <w:r w:rsidRPr="00641BDB">
                <w:rPr>
                  <w:rFonts w:asciiTheme="minorBidi" w:hAnsiTheme="minorBidi" w:cstheme="minorBidi"/>
                  <w:lang w:val="es-ES_tradnl"/>
                </w:rPr>
                <w:delText>Los servicios protegidos DEBEN proporcionar puntos finales HTTP solo mediante TLS 1.2, o una versión superior, con un paquete de cifrado que incluya el protocolo Elliptic-curve Diffie–Hellman (ECDH) para el intercambio de claves.</w:delText>
              </w:r>
            </w:del>
          </w:p>
        </w:tc>
        <w:tc>
          <w:tcPr>
            <w:tcW w:w="2515" w:type="dxa"/>
          </w:tcPr>
          <w:p w14:paraId="49BD7AB9" w14:textId="77777777" w:rsidR="00F35185" w:rsidRPr="00641BDB" w:rsidRDefault="00F35185" w:rsidP="00F35185">
            <w:pPr>
              <w:rPr>
                <w:del w:id="2680" w:author="Author"/>
                <w:rFonts w:asciiTheme="minorBidi" w:hAnsiTheme="minorBidi" w:cstheme="minorBidi"/>
                <w:szCs w:val="17"/>
                <w:lang w:val="es-ES_tradnl"/>
              </w:rPr>
            </w:pPr>
            <w:del w:id="2681" w:author="Author">
              <w:r w:rsidRPr="00641BDB">
                <w:rPr>
                  <w:rFonts w:asciiTheme="minorBidi" w:hAnsiTheme="minorBidi" w:cstheme="minorBidi"/>
                  <w:szCs w:val="17"/>
                  <w:lang w:val="es-ES_tradnl"/>
                </w:rPr>
                <w:delText>AAJ, AAX, AJ, AX</w:delText>
              </w:r>
            </w:del>
          </w:p>
        </w:tc>
      </w:tr>
      <w:tr w:rsidR="00F35185" w:rsidRPr="008516DD" w14:paraId="40262CF8" w14:textId="77777777" w:rsidTr="00F20B0F">
        <w:trPr>
          <w:del w:id="2682" w:author="Author"/>
        </w:trPr>
        <w:tc>
          <w:tcPr>
            <w:tcW w:w="1075" w:type="dxa"/>
          </w:tcPr>
          <w:p w14:paraId="4B66C6B3" w14:textId="77777777" w:rsidR="00F35185" w:rsidRPr="00641BDB" w:rsidRDefault="00F35185" w:rsidP="00F35185">
            <w:pPr>
              <w:rPr>
                <w:del w:id="2683" w:author="Author"/>
                <w:rFonts w:asciiTheme="minorBidi" w:hAnsiTheme="minorBidi" w:cstheme="minorBidi"/>
                <w:szCs w:val="17"/>
                <w:lang w:val="es-ES_tradnl"/>
              </w:rPr>
            </w:pPr>
            <w:del w:id="2684" w:author="Author">
              <w:r w:rsidRPr="00641BDB">
                <w:rPr>
                  <w:rFonts w:asciiTheme="minorBidi" w:eastAsia="Times New Roman" w:hAnsiTheme="minorBidi" w:cstheme="minorBidi"/>
                  <w:szCs w:val="17"/>
                  <w:lang w:val="es-ES_tradnl"/>
                </w:rPr>
                <w:delText>[RSG-12</w:delText>
              </w:r>
              <w:r w:rsidR="00DD2800"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w:delText>
              </w:r>
            </w:del>
          </w:p>
        </w:tc>
        <w:tc>
          <w:tcPr>
            <w:tcW w:w="5670" w:type="dxa"/>
          </w:tcPr>
          <w:p w14:paraId="40E18D4E" w14:textId="77777777" w:rsidR="00F35185" w:rsidRPr="00641BDB" w:rsidRDefault="00F35185" w:rsidP="00F35185">
            <w:pPr>
              <w:spacing w:before="100" w:beforeAutospacing="1"/>
              <w:jc w:val="both"/>
              <w:rPr>
                <w:del w:id="2685" w:author="Author"/>
                <w:rFonts w:asciiTheme="minorBidi" w:hAnsiTheme="minorBidi" w:cstheme="minorBidi"/>
                <w:lang w:val="es-ES_tradnl"/>
              </w:rPr>
            </w:pPr>
            <w:del w:id="2686" w:author="Author">
              <w:r w:rsidRPr="00641BDB">
                <w:rPr>
                  <w:rFonts w:asciiTheme="minorBidi" w:hAnsiTheme="minorBidi" w:cstheme="minorBidi"/>
                  <w:lang w:val="es-ES_tradnl"/>
                </w:rPr>
                <w:delText xml:space="preserve">Cuando se consideran los protocolos de autenticación, DEBERÍA utilizarse una confidencialidad directa perfecta para garantizar la seguridad del transporte. NO DEBERÍAN permitirse los algoritmos criptográficos inseguros ni la compatibilidad hacia atrás con SSL 3 y TLS 1.0/1.1. </w:delText>
              </w:r>
            </w:del>
          </w:p>
        </w:tc>
        <w:tc>
          <w:tcPr>
            <w:tcW w:w="2515" w:type="dxa"/>
          </w:tcPr>
          <w:p w14:paraId="27F6BFBB" w14:textId="77777777" w:rsidR="00F35185" w:rsidRPr="00641BDB" w:rsidRDefault="00F35185" w:rsidP="00F35185">
            <w:pPr>
              <w:rPr>
                <w:del w:id="2687" w:author="Author"/>
                <w:rFonts w:asciiTheme="minorBidi" w:hAnsiTheme="minorBidi" w:cstheme="minorBidi"/>
                <w:szCs w:val="17"/>
                <w:lang w:val="es-ES_tradnl"/>
              </w:rPr>
            </w:pPr>
            <w:del w:id="2688" w:author="Author">
              <w:r w:rsidRPr="00641BDB">
                <w:rPr>
                  <w:rFonts w:asciiTheme="minorBidi" w:hAnsiTheme="minorBidi" w:cstheme="minorBidi"/>
                  <w:szCs w:val="17"/>
                  <w:lang w:val="es-ES_tradnl"/>
                </w:rPr>
                <w:delText>AAX, AAJ</w:delText>
              </w:r>
            </w:del>
          </w:p>
        </w:tc>
      </w:tr>
      <w:tr w:rsidR="00F35185" w:rsidRPr="008516DD" w14:paraId="2759ABF8" w14:textId="77777777" w:rsidTr="00F20B0F">
        <w:trPr>
          <w:del w:id="2689" w:author="Author"/>
        </w:trPr>
        <w:tc>
          <w:tcPr>
            <w:tcW w:w="1075" w:type="dxa"/>
          </w:tcPr>
          <w:p w14:paraId="1397FD3D" w14:textId="77777777" w:rsidR="00F35185" w:rsidRPr="00641BDB" w:rsidRDefault="00F35185" w:rsidP="00F35185">
            <w:pPr>
              <w:rPr>
                <w:del w:id="2690" w:author="Author"/>
                <w:rFonts w:asciiTheme="minorBidi" w:hAnsiTheme="minorBidi" w:cstheme="minorBidi"/>
                <w:szCs w:val="17"/>
                <w:lang w:val="es-ES_tradnl"/>
              </w:rPr>
            </w:pPr>
            <w:del w:id="2691" w:author="Author">
              <w:r w:rsidRPr="00641BDB">
                <w:rPr>
                  <w:rFonts w:asciiTheme="minorBidi" w:eastAsia="Times New Roman" w:hAnsiTheme="minorBidi" w:cstheme="minorBidi"/>
                  <w:szCs w:val="17"/>
                  <w:lang w:val="es-ES_tradnl"/>
                </w:rPr>
                <w:delText>[RSG-12</w:delText>
              </w:r>
              <w:r w:rsidR="00DD2800"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w:delText>
              </w:r>
            </w:del>
          </w:p>
        </w:tc>
        <w:tc>
          <w:tcPr>
            <w:tcW w:w="5670" w:type="dxa"/>
          </w:tcPr>
          <w:p w14:paraId="48DACA27" w14:textId="77777777" w:rsidR="00F35185" w:rsidRPr="00641BDB" w:rsidRDefault="00F35185" w:rsidP="00F35185">
            <w:pPr>
              <w:pStyle w:val="NormalWeb"/>
              <w:jc w:val="both"/>
              <w:rPr>
                <w:del w:id="2692" w:author="Author"/>
                <w:rFonts w:asciiTheme="minorBidi" w:eastAsia="Times New Roman" w:hAnsiTheme="minorBidi" w:cstheme="minorBidi"/>
                <w:szCs w:val="17"/>
                <w:lang w:val="es-ES_tradnl"/>
              </w:rPr>
            </w:pPr>
            <w:del w:id="2693" w:author="Author">
              <w:r w:rsidRPr="00641BDB">
                <w:rPr>
                  <w:rFonts w:asciiTheme="minorBidi" w:eastAsia="Times New Roman" w:hAnsiTheme="minorBidi" w:cstheme="minorBidi"/>
                  <w:szCs w:val="17"/>
                  <w:lang w:val="es-ES_tradnl"/>
                </w:rPr>
                <w:delText>Para una máxima seguridad y confianza, DEBERÍA establecerse una VPN Ipsec de sitio a sitio para proteger mejor la información transmitida a través de redes inseguras.</w:delText>
              </w:r>
            </w:del>
          </w:p>
        </w:tc>
        <w:tc>
          <w:tcPr>
            <w:tcW w:w="2515" w:type="dxa"/>
          </w:tcPr>
          <w:p w14:paraId="0C8A0E77" w14:textId="77777777" w:rsidR="00F35185" w:rsidRPr="00641BDB" w:rsidRDefault="00F35185" w:rsidP="00F35185">
            <w:pPr>
              <w:rPr>
                <w:del w:id="2694" w:author="Author"/>
                <w:rFonts w:asciiTheme="minorBidi" w:hAnsiTheme="minorBidi" w:cstheme="minorBidi"/>
                <w:szCs w:val="17"/>
                <w:lang w:val="es-ES_tradnl"/>
              </w:rPr>
            </w:pPr>
            <w:del w:id="2695" w:author="Author">
              <w:r w:rsidRPr="00641BDB">
                <w:rPr>
                  <w:rFonts w:asciiTheme="minorBidi" w:hAnsiTheme="minorBidi" w:cstheme="minorBidi"/>
                  <w:szCs w:val="17"/>
                  <w:lang w:val="es-ES_tradnl"/>
                </w:rPr>
                <w:delText>AAX, AAJ</w:delText>
              </w:r>
            </w:del>
          </w:p>
        </w:tc>
      </w:tr>
      <w:tr w:rsidR="00F35185" w:rsidRPr="008516DD" w14:paraId="0DAE9BC8" w14:textId="77777777" w:rsidTr="00F20B0F">
        <w:trPr>
          <w:del w:id="2696" w:author="Author"/>
        </w:trPr>
        <w:tc>
          <w:tcPr>
            <w:tcW w:w="1075" w:type="dxa"/>
          </w:tcPr>
          <w:p w14:paraId="36272089" w14:textId="77777777" w:rsidR="00F35185" w:rsidRPr="00641BDB" w:rsidRDefault="00F35185" w:rsidP="00F35185">
            <w:pPr>
              <w:rPr>
                <w:del w:id="2697" w:author="Author"/>
                <w:rFonts w:asciiTheme="minorBidi" w:hAnsiTheme="minorBidi" w:cstheme="minorBidi"/>
                <w:szCs w:val="17"/>
                <w:lang w:val="es-ES_tradnl"/>
              </w:rPr>
            </w:pPr>
            <w:del w:id="2698" w:author="Author">
              <w:r w:rsidRPr="00641BDB">
                <w:rPr>
                  <w:rFonts w:asciiTheme="minorBidi" w:eastAsia="Times New Roman" w:hAnsiTheme="minorBidi" w:cstheme="minorBidi"/>
                  <w:szCs w:val="17"/>
                  <w:lang w:val="es-ES_tradnl"/>
                </w:rPr>
                <w:delText>[RSG-12</w:delText>
              </w:r>
              <w:r w:rsidR="00DD2800"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5670" w:type="dxa"/>
          </w:tcPr>
          <w:p w14:paraId="161800A3" w14:textId="77777777" w:rsidR="00F35185" w:rsidRPr="00641BDB" w:rsidRDefault="00F35185" w:rsidP="00F35185">
            <w:pPr>
              <w:pStyle w:val="NormalWeb"/>
              <w:jc w:val="both"/>
              <w:rPr>
                <w:del w:id="2699" w:author="Author"/>
                <w:rFonts w:asciiTheme="minorBidi" w:eastAsia="Times New Roman" w:hAnsiTheme="minorBidi" w:cstheme="minorBidi"/>
                <w:szCs w:val="17"/>
                <w:lang w:val="es-ES_tradnl"/>
              </w:rPr>
            </w:pPr>
            <w:del w:id="2700" w:author="Author">
              <w:r w:rsidRPr="00641BDB">
                <w:rPr>
                  <w:rFonts w:asciiTheme="minorBidi" w:eastAsia="Times New Roman" w:hAnsiTheme="minorBidi" w:cstheme="minorBidi"/>
                  <w:szCs w:val="17"/>
                  <w:lang w:val="es-ES_tradnl"/>
                </w:rPr>
                <w:delText>La aplicación consumidora DEBERÍA validar la cadena de certificados TLS al realizar peticiones a recursos protegidos, incluida la comprobación de la lista de revocación de certificados.</w:delText>
              </w:r>
            </w:del>
          </w:p>
        </w:tc>
        <w:tc>
          <w:tcPr>
            <w:tcW w:w="2515" w:type="dxa"/>
          </w:tcPr>
          <w:p w14:paraId="31DD3107" w14:textId="77777777" w:rsidR="00F35185" w:rsidRPr="00641BDB" w:rsidRDefault="00F35185" w:rsidP="00F35185">
            <w:pPr>
              <w:rPr>
                <w:del w:id="2701" w:author="Author"/>
                <w:rFonts w:asciiTheme="minorBidi" w:hAnsiTheme="minorBidi" w:cstheme="minorBidi"/>
                <w:szCs w:val="17"/>
                <w:lang w:val="es-ES_tradnl"/>
              </w:rPr>
            </w:pPr>
            <w:del w:id="2702" w:author="Author">
              <w:r w:rsidRPr="00641BDB">
                <w:rPr>
                  <w:rFonts w:asciiTheme="minorBidi" w:hAnsiTheme="minorBidi" w:cstheme="minorBidi"/>
                  <w:szCs w:val="17"/>
                  <w:lang w:val="es-ES_tradnl"/>
                </w:rPr>
                <w:delText>AAX, AAJ</w:delText>
              </w:r>
            </w:del>
          </w:p>
        </w:tc>
      </w:tr>
      <w:tr w:rsidR="00F35185" w:rsidRPr="008516DD" w14:paraId="3B7DEE37" w14:textId="77777777" w:rsidTr="00F20B0F">
        <w:trPr>
          <w:del w:id="2703" w:author="Author"/>
        </w:trPr>
        <w:tc>
          <w:tcPr>
            <w:tcW w:w="1075" w:type="dxa"/>
          </w:tcPr>
          <w:p w14:paraId="7E9B1102" w14:textId="77777777" w:rsidR="00F35185" w:rsidRPr="00641BDB" w:rsidRDefault="00F35185" w:rsidP="00F35185">
            <w:pPr>
              <w:rPr>
                <w:del w:id="2704" w:author="Author"/>
                <w:rFonts w:asciiTheme="minorBidi" w:hAnsiTheme="minorBidi" w:cstheme="minorBidi"/>
                <w:szCs w:val="17"/>
                <w:lang w:val="es-ES_tradnl"/>
              </w:rPr>
            </w:pPr>
            <w:del w:id="2705" w:author="Author">
              <w:r w:rsidRPr="00641BDB">
                <w:rPr>
                  <w:rFonts w:asciiTheme="minorBidi" w:eastAsia="Times New Roman" w:hAnsiTheme="minorBidi" w:cstheme="minorBidi"/>
                  <w:szCs w:val="17"/>
                  <w:lang w:val="es-ES_tradnl"/>
                </w:rPr>
                <w:delText>[RSG-12</w:delText>
              </w:r>
              <w:r w:rsidR="00DD2800"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5670" w:type="dxa"/>
          </w:tcPr>
          <w:p w14:paraId="1DE87343" w14:textId="77777777" w:rsidR="00F35185" w:rsidRPr="00641BDB" w:rsidRDefault="00F35185" w:rsidP="00F35185">
            <w:pPr>
              <w:pStyle w:val="NormalWeb"/>
              <w:jc w:val="both"/>
              <w:rPr>
                <w:del w:id="2706" w:author="Author"/>
                <w:rFonts w:asciiTheme="minorBidi" w:eastAsia="Times New Roman" w:hAnsiTheme="minorBidi" w:cstheme="minorBidi"/>
                <w:szCs w:val="17"/>
                <w:lang w:val="es-ES_tradnl"/>
              </w:rPr>
            </w:pPr>
            <w:del w:id="2707" w:author="Author">
              <w:r w:rsidRPr="00641BDB">
                <w:rPr>
                  <w:rFonts w:asciiTheme="minorBidi" w:eastAsia="Times New Roman" w:hAnsiTheme="minorBidi" w:cstheme="minorBidi"/>
                  <w:szCs w:val="17"/>
                  <w:lang w:val="es-ES_tradnl"/>
                </w:rPr>
                <w:delText>Los servicios protegidos DEBERÍAN utilizar solo certificados válidos emitidos por una autoridad certificadora de confianza.</w:delText>
              </w:r>
            </w:del>
          </w:p>
        </w:tc>
        <w:tc>
          <w:tcPr>
            <w:tcW w:w="2515" w:type="dxa"/>
          </w:tcPr>
          <w:p w14:paraId="799A9CCA" w14:textId="77777777" w:rsidR="00F35185" w:rsidRPr="00641BDB" w:rsidRDefault="00F35185" w:rsidP="00F35185">
            <w:pPr>
              <w:rPr>
                <w:del w:id="2708" w:author="Author"/>
                <w:rFonts w:asciiTheme="minorBidi" w:hAnsiTheme="minorBidi" w:cstheme="minorBidi"/>
                <w:szCs w:val="17"/>
                <w:lang w:val="es-ES_tradnl"/>
              </w:rPr>
            </w:pPr>
            <w:del w:id="2709" w:author="Author">
              <w:r w:rsidRPr="00641BDB">
                <w:rPr>
                  <w:rFonts w:asciiTheme="minorBidi" w:hAnsiTheme="minorBidi" w:cstheme="minorBidi"/>
                  <w:szCs w:val="17"/>
                  <w:lang w:val="es-ES_tradnl"/>
                </w:rPr>
                <w:delText>AAX, AAJ</w:delText>
              </w:r>
            </w:del>
          </w:p>
        </w:tc>
      </w:tr>
      <w:tr w:rsidR="00F35185" w:rsidRPr="008516DD" w14:paraId="486CA8F6" w14:textId="77777777" w:rsidTr="00F20B0F">
        <w:trPr>
          <w:del w:id="2710" w:author="Author"/>
        </w:trPr>
        <w:tc>
          <w:tcPr>
            <w:tcW w:w="1075" w:type="dxa"/>
          </w:tcPr>
          <w:p w14:paraId="69287F22" w14:textId="77777777" w:rsidR="00F35185" w:rsidRPr="00641BDB" w:rsidRDefault="00F35185" w:rsidP="00F35185">
            <w:pPr>
              <w:rPr>
                <w:del w:id="2711" w:author="Author"/>
                <w:rFonts w:asciiTheme="minorBidi" w:hAnsiTheme="minorBidi" w:cstheme="minorBidi"/>
                <w:szCs w:val="17"/>
                <w:lang w:val="es-ES_tradnl"/>
              </w:rPr>
            </w:pPr>
            <w:del w:id="2712" w:author="Author">
              <w:r w:rsidRPr="00641BDB">
                <w:rPr>
                  <w:rFonts w:asciiTheme="minorBidi" w:eastAsia="Times New Roman" w:hAnsiTheme="minorBidi" w:cstheme="minorBidi"/>
                  <w:szCs w:val="17"/>
                  <w:lang w:val="es-ES_tradnl"/>
                </w:rPr>
                <w:delText>[RSG-12</w:delText>
              </w:r>
              <w:r w:rsidR="00DD2800"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w:delText>
              </w:r>
            </w:del>
          </w:p>
        </w:tc>
        <w:tc>
          <w:tcPr>
            <w:tcW w:w="5670" w:type="dxa"/>
          </w:tcPr>
          <w:p w14:paraId="51A21C4F" w14:textId="77777777" w:rsidR="00F35185" w:rsidRPr="00641BDB" w:rsidRDefault="00F35185" w:rsidP="00F35185">
            <w:pPr>
              <w:pStyle w:val="NormalWeb"/>
              <w:jc w:val="both"/>
              <w:rPr>
                <w:del w:id="2713" w:author="Author"/>
                <w:rFonts w:asciiTheme="minorBidi" w:eastAsia="Times New Roman" w:hAnsiTheme="minorBidi" w:cstheme="minorBidi"/>
                <w:szCs w:val="17"/>
                <w:lang w:val="es-ES_tradnl"/>
              </w:rPr>
            </w:pPr>
            <w:del w:id="2714" w:author="Author">
              <w:r w:rsidRPr="00641BDB">
                <w:rPr>
                  <w:rFonts w:asciiTheme="minorBidi" w:eastAsia="Times New Roman" w:hAnsiTheme="minorBidi" w:cstheme="minorBidi"/>
                  <w:szCs w:val="17"/>
                  <w:lang w:val="es-ES_tradnl"/>
                </w:rPr>
                <w:delText xml:space="preserve">Los </w:delText>
              </w:r>
              <w:r w:rsidRPr="00641BDB">
                <w:rPr>
                  <w:rFonts w:asciiTheme="minorBidi" w:eastAsia="Times New Roman" w:hAnsiTheme="minorBidi" w:cstheme="minorBidi"/>
                  <w:i/>
                  <w:iCs/>
                  <w:szCs w:val="17"/>
                  <w:lang w:val="es-ES_tradnl"/>
                </w:rPr>
                <w:delText>tokens</w:delText>
              </w:r>
              <w:r w:rsidRPr="00641BDB">
                <w:rPr>
                  <w:rFonts w:asciiTheme="minorBidi" w:eastAsia="Times New Roman" w:hAnsiTheme="minorBidi" w:cstheme="minorBidi"/>
                  <w:szCs w:val="17"/>
                  <w:lang w:val="es-ES_tradnl"/>
                </w:rPr>
                <w:delText xml:space="preserve"> DEBERÍAN ser firmados utilizando algoritmos de firma segura que cumplan con el estándar de firma digital (DSS) FIPS 186-4. DEBERÍAN considerarse los algoritmos de firma digital de Rivest, Shamir y Adleman (RSA) o de curva elíptica (ECDSA).</w:delText>
              </w:r>
            </w:del>
          </w:p>
        </w:tc>
        <w:tc>
          <w:tcPr>
            <w:tcW w:w="2515" w:type="dxa"/>
          </w:tcPr>
          <w:p w14:paraId="5324DE30" w14:textId="77777777" w:rsidR="00F35185" w:rsidRPr="00641BDB" w:rsidRDefault="00F35185" w:rsidP="00F35185">
            <w:pPr>
              <w:rPr>
                <w:del w:id="2715" w:author="Author"/>
                <w:rFonts w:asciiTheme="minorBidi" w:hAnsiTheme="minorBidi" w:cstheme="minorBidi"/>
                <w:szCs w:val="17"/>
                <w:lang w:val="es-ES_tradnl"/>
              </w:rPr>
            </w:pPr>
            <w:del w:id="2716" w:author="Author">
              <w:r w:rsidRPr="00641BDB">
                <w:rPr>
                  <w:rFonts w:asciiTheme="minorBidi" w:hAnsiTheme="minorBidi" w:cstheme="minorBidi"/>
                  <w:szCs w:val="17"/>
                  <w:lang w:val="es-ES_tradnl"/>
                </w:rPr>
                <w:delText>AAX, AAJ</w:delText>
              </w:r>
            </w:del>
          </w:p>
        </w:tc>
      </w:tr>
      <w:tr w:rsidR="00F35185" w:rsidRPr="008516DD" w14:paraId="110738B5" w14:textId="77777777" w:rsidTr="00F20B0F">
        <w:trPr>
          <w:del w:id="2717" w:author="Author"/>
        </w:trPr>
        <w:tc>
          <w:tcPr>
            <w:tcW w:w="1075" w:type="dxa"/>
          </w:tcPr>
          <w:p w14:paraId="0B9AB0D3" w14:textId="77777777" w:rsidR="00F35185" w:rsidRPr="00641BDB" w:rsidRDefault="00F35185" w:rsidP="00F35185">
            <w:pPr>
              <w:rPr>
                <w:del w:id="2718" w:author="Author"/>
                <w:rFonts w:asciiTheme="minorBidi" w:hAnsiTheme="minorBidi" w:cstheme="minorBidi"/>
                <w:szCs w:val="17"/>
                <w:lang w:val="es-ES_tradnl"/>
              </w:rPr>
            </w:pPr>
            <w:del w:id="2719" w:author="Author">
              <w:r w:rsidRPr="00641BDB">
                <w:rPr>
                  <w:rFonts w:asciiTheme="minorBidi" w:eastAsia="Times New Roman" w:hAnsiTheme="minorBidi" w:cstheme="minorBidi"/>
                  <w:szCs w:val="17"/>
                  <w:lang w:val="es-ES_tradnl"/>
                </w:rPr>
                <w:delText>[RSG-1</w:delText>
              </w:r>
              <w:r w:rsidR="00DD2800" w:rsidRPr="00641BDB">
                <w:rPr>
                  <w:rFonts w:asciiTheme="minorBidi" w:eastAsia="Times New Roman" w:hAnsiTheme="minorBidi" w:cstheme="minorBidi"/>
                  <w:szCs w:val="17"/>
                  <w:lang w:val="es-ES_tradnl"/>
                </w:rPr>
                <w:delText>30</w:delText>
              </w:r>
              <w:r w:rsidRPr="00641BDB">
                <w:rPr>
                  <w:rFonts w:asciiTheme="minorBidi" w:eastAsia="Times New Roman" w:hAnsiTheme="minorBidi" w:cstheme="minorBidi"/>
                  <w:szCs w:val="17"/>
                  <w:lang w:val="es-ES_tradnl"/>
                </w:rPr>
                <w:delText>]</w:delText>
              </w:r>
            </w:del>
          </w:p>
        </w:tc>
        <w:tc>
          <w:tcPr>
            <w:tcW w:w="5670" w:type="dxa"/>
          </w:tcPr>
          <w:p w14:paraId="487E3EC2" w14:textId="764C5565" w:rsidR="00F35185" w:rsidRPr="00641BDB" w:rsidRDefault="00F35185" w:rsidP="00F35185">
            <w:pPr>
              <w:pStyle w:val="NormalWeb"/>
              <w:jc w:val="both"/>
              <w:rPr>
                <w:del w:id="2720" w:author="Author"/>
                <w:rFonts w:asciiTheme="minorBidi" w:eastAsia="Times New Roman" w:hAnsiTheme="minorBidi" w:cstheme="minorBidi"/>
                <w:szCs w:val="17"/>
                <w:lang w:val="es-ES_tradnl"/>
              </w:rPr>
            </w:pPr>
            <w:del w:id="2721" w:author="Author">
              <w:r w:rsidRPr="00641BDB">
                <w:rPr>
                  <w:rFonts w:asciiTheme="minorBidi" w:eastAsia="Times New Roman" w:hAnsiTheme="minorBidi" w:cstheme="minorBidi"/>
                  <w:szCs w:val="17"/>
                  <w:lang w:val="es-ES_tradnl"/>
                </w:rPr>
                <w:delText>La autenticación anónima DEBE utilizarse solo cuando los clientes y la aplicación que están utilizando acceden a información o funciones con un nivel de sensibilidad bajo que no deberían requerir autenticación, como la información pública.</w:delText>
              </w:r>
            </w:del>
            <w:r w:rsidR="00D22D23" w:rsidRPr="00641BDB">
              <w:rPr>
                <w:rFonts w:asciiTheme="minorBidi" w:eastAsia="Times New Roman" w:hAnsiTheme="minorBidi" w:cstheme="minorBidi"/>
                <w:szCs w:val="17"/>
                <w:lang w:val="es-ES_tradnl"/>
              </w:rPr>
              <w:t xml:space="preserve"> </w:t>
            </w:r>
          </w:p>
        </w:tc>
        <w:tc>
          <w:tcPr>
            <w:tcW w:w="2515" w:type="dxa"/>
          </w:tcPr>
          <w:p w14:paraId="2E3A637B" w14:textId="77777777" w:rsidR="00F35185" w:rsidRPr="00641BDB" w:rsidRDefault="00F35185" w:rsidP="00F35185">
            <w:pPr>
              <w:rPr>
                <w:del w:id="2722" w:author="Author"/>
                <w:rFonts w:asciiTheme="minorBidi" w:hAnsiTheme="minorBidi" w:cstheme="minorBidi"/>
                <w:szCs w:val="17"/>
                <w:lang w:val="es-ES_tradnl"/>
              </w:rPr>
            </w:pPr>
            <w:del w:id="2723" w:author="Author">
              <w:r w:rsidRPr="00641BDB">
                <w:rPr>
                  <w:rFonts w:asciiTheme="minorBidi" w:hAnsiTheme="minorBidi" w:cstheme="minorBidi"/>
                  <w:szCs w:val="17"/>
                  <w:lang w:val="es-ES_tradnl"/>
                </w:rPr>
                <w:delText>AAJ, AAX, AJ, AX</w:delText>
              </w:r>
            </w:del>
          </w:p>
        </w:tc>
      </w:tr>
      <w:tr w:rsidR="00F35185" w:rsidRPr="008516DD" w14:paraId="5A618684" w14:textId="77777777" w:rsidTr="00F20B0F">
        <w:trPr>
          <w:del w:id="2724" w:author="Author"/>
        </w:trPr>
        <w:tc>
          <w:tcPr>
            <w:tcW w:w="1075" w:type="dxa"/>
          </w:tcPr>
          <w:p w14:paraId="5D17351E" w14:textId="77777777" w:rsidR="00F35185" w:rsidRPr="00641BDB" w:rsidRDefault="00F35185" w:rsidP="00F35185">
            <w:pPr>
              <w:rPr>
                <w:del w:id="2725" w:author="Author"/>
                <w:rFonts w:asciiTheme="minorBidi" w:hAnsiTheme="minorBidi" w:cstheme="minorBidi"/>
                <w:szCs w:val="17"/>
                <w:lang w:val="es-ES_tradnl"/>
              </w:rPr>
            </w:pPr>
            <w:del w:id="2726" w:author="Author">
              <w:r w:rsidRPr="00641BDB">
                <w:rPr>
                  <w:rFonts w:asciiTheme="minorBidi" w:eastAsia="Times New Roman" w:hAnsiTheme="minorBidi" w:cstheme="minorBidi"/>
                  <w:szCs w:val="17"/>
                  <w:lang w:val="es-ES_tradnl"/>
                </w:rPr>
                <w:delText>[RSG-13</w:delText>
              </w:r>
              <w:r w:rsidR="00DD2800"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5E5DB708" w14:textId="46041DE4" w:rsidR="00F35185" w:rsidRPr="00641BDB" w:rsidRDefault="00F35185" w:rsidP="00F35185">
            <w:pPr>
              <w:pStyle w:val="NormalWeb"/>
              <w:jc w:val="both"/>
              <w:rPr>
                <w:del w:id="2727" w:author="Author"/>
                <w:rFonts w:asciiTheme="minorBidi" w:eastAsia="Times New Roman" w:hAnsiTheme="minorBidi" w:cstheme="minorBidi"/>
                <w:szCs w:val="17"/>
                <w:lang w:val="es-ES_tradnl"/>
              </w:rPr>
            </w:pPr>
            <w:del w:id="2728" w:author="Author">
              <w:r w:rsidRPr="00641BDB">
                <w:rPr>
                  <w:rFonts w:asciiTheme="minorBidi" w:eastAsia="Times New Roman" w:hAnsiTheme="minorBidi" w:cstheme="minorBidi"/>
                  <w:szCs w:val="17"/>
                  <w:lang w:val="es-ES_tradnl"/>
                </w:rPr>
                <w:delText xml:space="preserve">NO DEBE permitirse la autenticación con nombre de usuario y contraseña o con contraseña </w:delText>
              </w:r>
              <w:r w:rsidRPr="00641BDB">
                <w:rPr>
                  <w:rFonts w:asciiTheme="minorBidi" w:eastAsia="Times New Roman" w:hAnsiTheme="minorBidi" w:cstheme="minorBidi"/>
                  <w:i/>
                  <w:iCs/>
                  <w:szCs w:val="17"/>
                  <w:lang w:val="es-ES_tradnl"/>
                </w:rPr>
                <w:delText>hash</w:delText>
              </w:r>
              <w:r w:rsidRPr="00641BDB">
                <w:rPr>
                  <w:rFonts w:asciiTheme="minorBidi" w:eastAsia="Times New Roman" w:hAnsiTheme="minorBidi" w:cstheme="minorBidi"/>
                  <w:szCs w:val="17"/>
                  <w:lang w:val="es-ES_tradnl"/>
                </w:rPr>
                <w:delText xml:space="preserve"> [generada mediante una función </w:delText>
              </w:r>
              <w:r w:rsidRPr="00641BDB">
                <w:rPr>
                  <w:rFonts w:asciiTheme="minorBidi" w:eastAsia="Times New Roman" w:hAnsiTheme="minorBidi" w:cstheme="minorBidi"/>
                  <w:i/>
                  <w:iCs/>
                  <w:szCs w:val="17"/>
                  <w:lang w:val="es-ES_tradnl"/>
                </w:rPr>
                <w:delText>hash</w:delText>
              </w:r>
              <w:r w:rsidRPr="00641BDB">
                <w:rPr>
                  <w:rFonts w:asciiTheme="minorBidi" w:eastAsia="Times New Roman" w:hAnsiTheme="minorBidi" w:cstheme="minorBidi"/>
                  <w:szCs w:val="17"/>
                  <w:lang w:val="es-ES_tradnl"/>
                </w:rPr>
                <w:delText xml:space="preserve"> o función resumen].</w:delText>
              </w:r>
            </w:del>
            <w:r w:rsidR="00D22D23" w:rsidRPr="00641BDB">
              <w:rPr>
                <w:rFonts w:asciiTheme="minorBidi" w:eastAsia="Times New Roman" w:hAnsiTheme="minorBidi" w:cstheme="minorBidi"/>
                <w:szCs w:val="17"/>
                <w:lang w:val="es-ES_tradnl"/>
              </w:rPr>
              <w:t xml:space="preserve"> </w:t>
            </w:r>
          </w:p>
        </w:tc>
        <w:tc>
          <w:tcPr>
            <w:tcW w:w="2515" w:type="dxa"/>
          </w:tcPr>
          <w:p w14:paraId="4C43A6C4" w14:textId="77777777" w:rsidR="00F35185" w:rsidRPr="00641BDB" w:rsidRDefault="00F35185" w:rsidP="00F35185">
            <w:pPr>
              <w:rPr>
                <w:del w:id="2729" w:author="Author"/>
                <w:rFonts w:asciiTheme="minorBidi" w:hAnsiTheme="minorBidi" w:cstheme="minorBidi"/>
                <w:szCs w:val="17"/>
                <w:lang w:val="es-ES_tradnl"/>
              </w:rPr>
            </w:pPr>
            <w:del w:id="2730" w:author="Author">
              <w:r w:rsidRPr="00641BDB">
                <w:rPr>
                  <w:rFonts w:asciiTheme="minorBidi" w:hAnsiTheme="minorBidi" w:cstheme="minorBidi"/>
                  <w:szCs w:val="17"/>
                  <w:lang w:val="es-ES_tradnl"/>
                </w:rPr>
                <w:delText>AAJ, AAX, AJ, AX</w:delText>
              </w:r>
            </w:del>
          </w:p>
        </w:tc>
      </w:tr>
      <w:tr w:rsidR="00F35185" w:rsidRPr="008516DD" w14:paraId="67C31818" w14:textId="77777777" w:rsidTr="00F20B0F">
        <w:trPr>
          <w:del w:id="2731" w:author="Author"/>
        </w:trPr>
        <w:tc>
          <w:tcPr>
            <w:tcW w:w="1075" w:type="dxa"/>
          </w:tcPr>
          <w:p w14:paraId="6A726392" w14:textId="77777777" w:rsidR="00F35185" w:rsidRPr="00641BDB" w:rsidRDefault="00F35185" w:rsidP="00F35185">
            <w:pPr>
              <w:rPr>
                <w:del w:id="2732" w:author="Author"/>
                <w:rFonts w:asciiTheme="minorBidi" w:hAnsiTheme="minorBidi" w:cstheme="minorBidi"/>
                <w:szCs w:val="17"/>
                <w:lang w:val="es-ES_tradnl"/>
              </w:rPr>
            </w:pPr>
            <w:del w:id="2733" w:author="Author">
              <w:r w:rsidRPr="00641BDB">
                <w:rPr>
                  <w:rFonts w:asciiTheme="minorBidi" w:eastAsia="Times New Roman" w:hAnsiTheme="minorBidi" w:cstheme="minorBidi"/>
                  <w:szCs w:val="17"/>
                  <w:lang w:val="es-ES_tradnl"/>
                </w:rPr>
                <w:delText>[RSG-13</w:delText>
              </w:r>
              <w:r w:rsidR="00DD2800"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5670" w:type="dxa"/>
          </w:tcPr>
          <w:p w14:paraId="4162CE47" w14:textId="77777777" w:rsidR="00F35185" w:rsidRPr="00641BDB" w:rsidRDefault="00F35185" w:rsidP="00F35185">
            <w:pPr>
              <w:pStyle w:val="NormalWeb"/>
              <w:jc w:val="both"/>
              <w:rPr>
                <w:del w:id="2734" w:author="Author"/>
                <w:rFonts w:asciiTheme="minorBidi" w:eastAsia="Times New Roman" w:hAnsiTheme="minorBidi" w:cstheme="minorBidi"/>
                <w:szCs w:val="17"/>
                <w:lang w:val="es-ES_tradnl"/>
              </w:rPr>
            </w:pPr>
            <w:del w:id="2735" w:author="Author">
              <w:r w:rsidRPr="00641BDB">
                <w:rPr>
                  <w:rFonts w:asciiTheme="minorBidi" w:eastAsia="Times New Roman" w:hAnsiTheme="minorBidi" w:cstheme="minorBidi"/>
                  <w:szCs w:val="17"/>
                  <w:lang w:val="es-ES_tradnl"/>
                </w:rPr>
                <w:delText>Si un servicio está protegido, DEBERÍA usarse el protocolo OpenID Connect.</w:delText>
              </w:r>
            </w:del>
          </w:p>
        </w:tc>
        <w:tc>
          <w:tcPr>
            <w:tcW w:w="2515" w:type="dxa"/>
          </w:tcPr>
          <w:p w14:paraId="06904566" w14:textId="77777777" w:rsidR="00F35185" w:rsidRPr="00641BDB" w:rsidRDefault="00F35185" w:rsidP="00F35185">
            <w:pPr>
              <w:rPr>
                <w:del w:id="2736" w:author="Author"/>
                <w:rFonts w:asciiTheme="minorBidi" w:hAnsiTheme="minorBidi" w:cstheme="minorBidi"/>
                <w:szCs w:val="17"/>
                <w:lang w:val="es-ES_tradnl"/>
              </w:rPr>
            </w:pPr>
            <w:del w:id="2737" w:author="Author">
              <w:r w:rsidRPr="00641BDB">
                <w:rPr>
                  <w:rFonts w:asciiTheme="minorBidi" w:hAnsiTheme="minorBidi" w:cstheme="minorBidi"/>
                  <w:szCs w:val="17"/>
                  <w:lang w:val="es-ES_tradnl"/>
                </w:rPr>
                <w:delText>AAX, AAJ</w:delText>
              </w:r>
            </w:del>
          </w:p>
        </w:tc>
      </w:tr>
      <w:tr w:rsidR="00F35185" w:rsidRPr="008516DD" w14:paraId="2C9AB1C2" w14:textId="77777777" w:rsidTr="00F20B0F">
        <w:trPr>
          <w:del w:id="2738" w:author="Author"/>
        </w:trPr>
        <w:tc>
          <w:tcPr>
            <w:tcW w:w="1075" w:type="dxa"/>
          </w:tcPr>
          <w:p w14:paraId="428039D8" w14:textId="77777777" w:rsidR="00F35185" w:rsidRPr="00641BDB" w:rsidRDefault="00F35185" w:rsidP="00F35185">
            <w:pPr>
              <w:rPr>
                <w:del w:id="2739" w:author="Author"/>
                <w:rFonts w:asciiTheme="minorBidi" w:hAnsiTheme="minorBidi" w:cstheme="minorBidi"/>
                <w:szCs w:val="17"/>
                <w:lang w:val="es-ES_tradnl"/>
              </w:rPr>
            </w:pPr>
            <w:del w:id="2740" w:author="Author">
              <w:r w:rsidRPr="00641BDB">
                <w:rPr>
                  <w:rFonts w:asciiTheme="minorBidi" w:eastAsia="Times New Roman" w:hAnsiTheme="minorBidi" w:cstheme="minorBidi"/>
                  <w:szCs w:val="17"/>
                  <w:lang w:val="es-ES_tradnl"/>
                </w:rPr>
                <w:delText>[RSG-13</w:delText>
              </w:r>
              <w:r w:rsidR="00DD2800"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5670" w:type="dxa"/>
          </w:tcPr>
          <w:p w14:paraId="4C37E73D" w14:textId="77777777" w:rsidR="00F35185" w:rsidRPr="00641BDB" w:rsidRDefault="00F35185" w:rsidP="00F35185">
            <w:pPr>
              <w:pStyle w:val="NormalWeb"/>
              <w:jc w:val="both"/>
              <w:rPr>
                <w:del w:id="2741" w:author="Author"/>
                <w:rFonts w:asciiTheme="minorBidi" w:eastAsia="Times New Roman" w:hAnsiTheme="minorBidi" w:cstheme="minorBidi"/>
                <w:szCs w:val="17"/>
                <w:lang w:val="es-ES_tradnl"/>
              </w:rPr>
            </w:pPr>
            <w:del w:id="2742" w:author="Author">
              <w:r w:rsidRPr="00641BDB">
                <w:rPr>
                  <w:rFonts w:asciiTheme="minorBidi" w:eastAsia="Times New Roman" w:hAnsiTheme="minorBidi" w:cstheme="minorBidi"/>
                  <w:szCs w:val="17"/>
                  <w:lang w:val="es-ES_tradnl"/>
                </w:rPr>
                <w:delText xml:space="preserve">Cuando se utiliza un JSON Web Token (JWT), el secreto JWT DEBERÍA tener una entropía alta para aumentar el factor de trabajo de los ataques de fuerza bruta; los </w:delText>
              </w:r>
              <w:r w:rsidRPr="00641BDB">
                <w:rPr>
                  <w:rFonts w:asciiTheme="minorBidi" w:eastAsia="Times New Roman" w:hAnsiTheme="minorBidi" w:cstheme="minorBidi"/>
                  <w:i/>
                  <w:iCs/>
                  <w:szCs w:val="17"/>
                  <w:lang w:val="es-ES_tradnl"/>
                </w:rPr>
                <w:delText>tokens</w:delText>
              </w:r>
              <w:r w:rsidRPr="00641BDB">
                <w:rPr>
                  <w:rFonts w:asciiTheme="minorBidi" w:eastAsia="Times New Roman" w:hAnsiTheme="minorBidi" w:cstheme="minorBidi"/>
                  <w:szCs w:val="17"/>
                  <w:lang w:val="es-ES_tradnl"/>
                </w:rPr>
                <w:delText xml:space="preserve"> TTL y RTTL DEBERÍAN ser lo más cortos posibles; y la información sensible NO DEBERÍA almacenarse en la carga útil JWT.</w:delText>
              </w:r>
            </w:del>
          </w:p>
        </w:tc>
        <w:tc>
          <w:tcPr>
            <w:tcW w:w="2515" w:type="dxa"/>
          </w:tcPr>
          <w:p w14:paraId="17AEEBD9" w14:textId="77777777" w:rsidR="00F35185" w:rsidRPr="00641BDB" w:rsidRDefault="00F35185" w:rsidP="00F35185">
            <w:pPr>
              <w:rPr>
                <w:del w:id="2743" w:author="Author"/>
                <w:rFonts w:asciiTheme="minorBidi" w:hAnsiTheme="minorBidi" w:cstheme="minorBidi"/>
                <w:szCs w:val="17"/>
                <w:lang w:val="es-ES_tradnl"/>
              </w:rPr>
            </w:pPr>
            <w:del w:id="2744" w:author="Author">
              <w:r w:rsidRPr="00641BDB">
                <w:rPr>
                  <w:rFonts w:asciiTheme="minorBidi" w:hAnsiTheme="minorBidi" w:cstheme="minorBidi"/>
                  <w:szCs w:val="17"/>
                  <w:lang w:val="es-ES_tradnl"/>
                </w:rPr>
                <w:delText>AAX, AAJ</w:delText>
              </w:r>
            </w:del>
          </w:p>
        </w:tc>
      </w:tr>
      <w:tr w:rsidR="00F35185" w:rsidRPr="008516DD" w14:paraId="5A939886" w14:textId="77777777" w:rsidTr="00F20B0F">
        <w:trPr>
          <w:del w:id="2745" w:author="Author"/>
        </w:trPr>
        <w:tc>
          <w:tcPr>
            <w:tcW w:w="1075" w:type="dxa"/>
          </w:tcPr>
          <w:p w14:paraId="45A235B8" w14:textId="77777777" w:rsidR="00F35185" w:rsidRPr="00641BDB" w:rsidRDefault="00F35185" w:rsidP="00F35185">
            <w:pPr>
              <w:rPr>
                <w:del w:id="2746" w:author="Author"/>
                <w:rFonts w:asciiTheme="minorBidi" w:hAnsiTheme="minorBidi" w:cstheme="minorBidi"/>
                <w:szCs w:val="17"/>
                <w:lang w:val="es-ES_tradnl"/>
              </w:rPr>
            </w:pPr>
            <w:del w:id="2747" w:author="Author">
              <w:r w:rsidRPr="00641BDB">
                <w:rPr>
                  <w:rFonts w:asciiTheme="minorBidi" w:eastAsia="Times New Roman" w:hAnsiTheme="minorBidi" w:cstheme="minorBidi"/>
                  <w:szCs w:val="17"/>
                  <w:lang w:val="es-ES_tradnl"/>
                </w:rPr>
                <w:delText>[RSG-13</w:delText>
              </w:r>
              <w:r w:rsidR="00DD2800"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5670" w:type="dxa"/>
          </w:tcPr>
          <w:p w14:paraId="7AF3B04D" w14:textId="77777777" w:rsidR="00F35185" w:rsidRPr="00641BDB" w:rsidRDefault="00F35185" w:rsidP="00F35185">
            <w:pPr>
              <w:pStyle w:val="NormalWeb"/>
              <w:jc w:val="both"/>
              <w:rPr>
                <w:del w:id="2748" w:author="Author"/>
                <w:rFonts w:asciiTheme="minorBidi" w:eastAsia="Times New Roman" w:hAnsiTheme="minorBidi" w:cstheme="minorBidi"/>
                <w:szCs w:val="17"/>
                <w:lang w:val="es-ES_tradnl"/>
              </w:rPr>
            </w:pPr>
            <w:del w:id="2749" w:author="Author">
              <w:r w:rsidRPr="00641BDB">
                <w:rPr>
                  <w:rFonts w:asciiTheme="minorBidi" w:eastAsia="Times New Roman" w:hAnsiTheme="minorBidi" w:cstheme="minorBidi"/>
                  <w:szCs w:val="17"/>
                  <w:lang w:val="es-ES_tradnl"/>
                </w:rPr>
                <w:delText xml:space="preserve">En las peticiones </w:delText>
              </w:r>
              <w:r w:rsidRPr="00641BDB">
                <w:rPr>
                  <w:rFonts w:ascii="Courier New" w:eastAsia="Times New Roman" w:hAnsi="Courier New" w:cs="Courier New"/>
                  <w:szCs w:val="17"/>
                  <w:lang w:val="es-ES_tradnl"/>
                </w:rPr>
                <w:delText>POST y PUT</w:delText>
              </w:r>
              <w:r w:rsidRPr="00641BDB">
                <w:rPr>
                  <w:rFonts w:asciiTheme="minorBidi" w:eastAsia="Times New Roman" w:hAnsiTheme="minorBidi" w:cstheme="minorBidi"/>
                  <w:szCs w:val="17"/>
                  <w:lang w:val="es-ES_tradnl"/>
                </w:rPr>
                <w:delText xml:space="preserve">, los datos sensibles DEBERÍAN ser transferidos en el cuerpo de la petición o mediante los encabezados de la petición. </w:delText>
              </w:r>
            </w:del>
          </w:p>
        </w:tc>
        <w:tc>
          <w:tcPr>
            <w:tcW w:w="2515" w:type="dxa"/>
          </w:tcPr>
          <w:p w14:paraId="71BF7FB8" w14:textId="77777777" w:rsidR="00F35185" w:rsidRPr="00641BDB" w:rsidRDefault="00F35185" w:rsidP="00F35185">
            <w:pPr>
              <w:rPr>
                <w:del w:id="2750" w:author="Author"/>
                <w:rFonts w:asciiTheme="minorBidi" w:hAnsiTheme="minorBidi" w:cstheme="minorBidi"/>
                <w:szCs w:val="17"/>
                <w:lang w:val="es-ES_tradnl"/>
              </w:rPr>
            </w:pPr>
            <w:del w:id="2751" w:author="Author">
              <w:r w:rsidRPr="00641BDB">
                <w:rPr>
                  <w:rFonts w:asciiTheme="minorBidi" w:hAnsiTheme="minorBidi" w:cstheme="minorBidi"/>
                  <w:szCs w:val="17"/>
                  <w:lang w:val="es-ES_tradnl"/>
                </w:rPr>
                <w:delText>AAX, AAJ</w:delText>
              </w:r>
            </w:del>
          </w:p>
        </w:tc>
      </w:tr>
      <w:tr w:rsidR="00F35185" w:rsidRPr="008516DD" w14:paraId="386B9B50" w14:textId="77777777" w:rsidTr="00F20B0F">
        <w:trPr>
          <w:del w:id="2752" w:author="Author"/>
        </w:trPr>
        <w:tc>
          <w:tcPr>
            <w:tcW w:w="1075" w:type="dxa"/>
          </w:tcPr>
          <w:p w14:paraId="6B4F2F0F" w14:textId="77777777" w:rsidR="00F35185" w:rsidRPr="00641BDB" w:rsidRDefault="00F35185" w:rsidP="00F35185">
            <w:pPr>
              <w:rPr>
                <w:del w:id="2753" w:author="Author"/>
                <w:rFonts w:asciiTheme="minorBidi" w:hAnsiTheme="minorBidi" w:cstheme="minorBidi"/>
                <w:szCs w:val="17"/>
                <w:lang w:val="es-ES_tradnl"/>
              </w:rPr>
            </w:pPr>
            <w:del w:id="2754" w:author="Author">
              <w:r w:rsidRPr="00641BDB">
                <w:rPr>
                  <w:rFonts w:asciiTheme="minorBidi" w:eastAsia="Times New Roman" w:hAnsiTheme="minorBidi" w:cstheme="minorBidi"/>
                  <w:szCs w:val="17"/>
                  <w:lang w:val="es-ES_tradnl"/>
                </w:rPr>
                <w:delText>[RSG-13</w:delText>
              </w:r>
              <w:r w:rsidR="00DD2800"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 </w:delText>
              </w:r>
            </w:del>
          </w:p>
        </w:tc>
        <w:tc>
          <w:tcPr>
            <w:tcW w:w="5670" w:type="dxa"/>
          </w:tcPr>
          <w:p w14:paraId="57CD3F3E" w14:textId="77777777" w:rsidR="00F35185" w:rsidRPr="00641BDB" w:rsidRDefault="00F35185" w:rsidP="00F35185">
            <w:pPr>
              <w:pStyle w:val="NormalWeb"/>
              <w:jc w:val="both"/>
              <w:rPr>
                <w:del w:id="2755" w:author="Author"/>
                <w:rFonts w:asciiTheme="minorBidi" w:eastAsia="Times New Roman" w:hAnsiTheme="minorBidi" w:cstheme="minorBidi"/>
                <w:szCs w:val="17"/>
                <w:lang w:val="es-ES_tradnl"/>
              </w:rPr>
            </w:pPr>
            <w:del w:id="2756" w:author="Author">
              <w:r w:rsidRPr="00641BDB">
                <w:rPr>
                  <w:rFonts w:asciiTheme="minorBidi" w:eastAsia="Times New Roman" w:hAnsiTheme="minorBidi" w:cstheme="minorBidi"/>
                  <w:szCs w:val="17"/>
                  <w:lang w:val="es-ES_tradnl"/>
                </w:rPr>
                <w:delText xml:space="preserve">En las peticiones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los datos sensibles DEBERÍAN ser transferidos en un encabezado HTTP. </w:delText>
              </w:r>
            </w:del>
          </w:p>
        </w:tc>
        <w:tc>
          <w:tcPr>
            <w:tcW w:w="2515" w:type="dxa"/>
          </w:tcPr>
          <w:p w14:paraId="780023D5" w14:textId="77777777" w:rsidR="00F35185" w:rsidRPr="00641BDB" w:rsidRDefault="00F35185" w:rsidP="00F35185">
            <w:pPr>
              <w:rPr>
                <w:del w:id="2757" w:author="Author"/>
                <w:rFonts w:asciiTheme="minorBidi" w:hAnsiTheme="minorBidi" w:cstheme="minorBidi"/>
                <w:szCs w:val="17"/>
                <w:lang w:val="es-ES_tradnl"/>
              </w:rPr>
            </w:pPr>
            <w:del w:id="2758" w:author="Author">
              <w:r w:rsidRPr="00641BDB">
                <w:rPr>
                  <w:rFonts w:asciiTheme="minorBidi" w:hAnsiTheme="minorBidi" w:cstheme="minorBidi"/>
                  <w:szCs w:val="17"/>
                  <w:lang w:val="es-ES_tradnl"/>
                </w:rPr>
                <w:delText>AAX, AAJ</w:delText>
              </w:r>
            </w:del>
          </w:p>
        </w:tc>
      </w:tr>
      <w:tr w:rsidR="00F35185" w:rsidRPr="008516DD" w14:paraId="176502F5" w14:textId="77777777" w:rsidTr="00F20B0F">
        <w:trPr>
          <w:del w:id="2759" w:author="Author"/>
        </w:trPr>
        <w:tc>
          <w:tcPr>
            <w:tcW w:w="1075" w:type="dxa"/>
          </w:tcPr>
          <w:p w14:paraId="13322C80" w14:textId="77777777" w:rsidR="00F35185" w:rsidRPr="00641BDB" w:rsidRDefault="00F35185" w:rsidP="00F35185">
            <w:pPr>
              <w:rPr>
                <w:del w:id="2760" w:author="Author"/>
                <w:rFonts w:asciiTheme="minorBidi" w:hAnsiTheme="minorBidi" w:cstheme="minorBidi"/>
                <w:szCs w:val="17"/>
                <w:lang w:val="es-ES_tradnl"/>
              </w:rPr>
            </w:pPr>
            <w:del w:id="2761" w:author="Author">
              <w:r w:rsidRPr="00641BDB">
                <w:rPr>
                  <w:rFonts w:asciiTheme="minorBidi" w:eastAsia="Times New Roman" w:hAnsiTheme="minorBidi" w:cstheme="minorBidi"/>
                  <w:szCs w:val="17"/>
                  <w:lang w:val="es-ES_tradnl"/>
                </w:rPr>
                <w:delText>[RSG-13</w:delText>
              </w:r>
              <w:r w:rsidR="00DD2800"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w:delText>
              </w:r>
            </w:del>
          </w:p>
        </w:tc>
        <w:tc>
          <w:tcPr>
            <w:tcW w:w="5670" w:type="dxa"/>
          </w:tcPr>
          <w:p w14:paraId="06E1D537" w14:textId="77777777" w:rsidR="00F35185" w:rsidRPr="00641BDB" w:rsidRDefault="00F35185" w:rsidP="00F35185">
            <w:pPr>
              <w:pStyle w:val="NormalWeb"/>
              <w:jc w:val="both"/>
              <w:rPr>
                <w:del w:id="2762" w:author="Author"/>
                <w:rFonts w:asciiTheme="minorBidi" w:eastAsia="Times New Roman" w:hAnsiTheme="minorBidi" w:cstheme="minorBidi"/>
                <w:szCs w:val="17"/>
                <w:lang w:val="es-ES_tradnl"/>
              </w:rPr>
            </w:pPr>
            <w:del w:id="2763" w:author="Author">
              <w:r w:rsidRPr="00641BDB">
                <w:rPr>
                  <w:rFonts w:asciiTheme="minorBidi" w:eastAsia="Times New Roman" w:hAnsiTheme="minorBidi" w:cstheme="minorBidi"/>
                  <w:szCs w:val="17"/>
                  <w:lang w:val="es-ES_tradnl"/>
                </w:rPr>
                <w:delText>Para minimizar la latencia y reducir el acoplamiento entre los servicios protegidos, la decisión de control de acceso DEBERÍA ser tomada localmente por los puntos finales REST.</w:delText>
              </w:r>
            </w:del>
          </w:p>
        </w:tc>
        <w:tc>
          <w:tcPr>
            <w:tcW w:w="2515" w:type="dxa"/>
          </w:tcPr>
          <w:p w14:paraId="20BD40A0" w14:textId="77777777" w:rsidR="00F35185" w:rsidRPr="00641BDB" w:rsidRDefault="00F35185" w:rsidP="00F35185">
            <w:pPr>
              <w:rPr>
                <w:del w:id="2764" w:author="Author"/>
                <w:rFonts w:asciiTheme="minorBidi" w:hAnsiTheme="minorBidi" w:cstheme="minorBidi"/>
                <w:szCs w:val="17"/>
                <w:lang w:val="es-ES_tradnl"/>
              </w:rPr>
            </w:pPr>
            <w:del w:id="2765" w:author="Author">
              <w:r w:rsidRPr="00641BDB">
                <w:rPr>
                  <w:rFonts w:asciiTheme="minorBidi" w:hAnsiTheme="minorBidi" w:cstheme="minorBidi"/>
                  <w:szCs w:val="17"/>
                  <w:lang w:val="es-ES_tradnl"/>
                </w:rPr>
                <w:delText>AAX, AAJ</w:delText>
              </w:r>
            </w:del>
          </w:p>
        </w:tc>
      </w:tr>
      <w:tr w:rsidR="00F35185" w:rsidRPr="008516DD" w14:paraId="26A30397" w14:textId="77777777" w:rsidTr="00F20B0F">
        <w:trPr>
          <w:del w:id="2766" w:author="Author"/>
        </w:trPr>
        <w:tc>
          <w:tcPr>
            <w:tcW w:w="1075" w:type="dxa"/>
          </w:tcPr>
          <w:p w14:paraId="192F39C3" w14:textId="77777777" w:rsidR="00F35185" w:rsidRPr="00641BDB" w:rsidRDefault="00F35185" w:rsidP="00F35185">
            <w:pPr>
              <w:rPr>
                <w:del w:id="2767" w:author="Author"/>
                <w:rFonts w:asciiTheme="minorBidi" w:hAnsiTheme="minorBidi" w:cstheme="minorBidi"/>
                <w:szCs w:val="17"/>
                <w:lang w:val="es-ES_tradnl"/>
              </w:rPr>
            </w:pPr>
            <w:del w:id="2768" w:author="Author">
              <w:r w:rsidRPr="00641BDB">
                <w:rPr>
                  <w:rFonts w:asciiTheme="minorBidi" w:eastAsia="Times New Roman" w:hAnsiTheme="minorBidi" w:cstheme="minorBidi"/>
                  <w:szCs w:val="17"/>
                  <w:lang w:val="es-ES_tradnl"/>
                </w:rPr>
                <w:delText>[RSG-13</w:delText>
              </w:r>
              <w:r w:rsidR="00DD2800"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5670" w:type="dxa"/>
          </w:tcPr>
          <w:p w14:paraId="43C7AFA1" w14:textId="77777777" w:rsidR="00F35185" w:rsidRPr="00641BDB" w:rsidRDefault="00F35185" w:rsidP="00F35185">
            <w:pPr>
              <w:pStyle w:val="NormalWeb"/>
              <w:jc w:val="both"/>
              <w:rPr>
                <w:del w:id="2769" w:author="Author"/>
                <w:rFonts w:asciiTheme="minorBidi" w:eastAsia="Times New Roman" w:hAnsiTheme="minorBidi" w:cstheme="minorBidi"/>
                <w:szCs w:val="17"/>
                <w:lang w:val="es-ES_tradnl"/>
              </w:rPr>
            </w:pPr>
            <w:del w:id="2770" w:author="Author">
              <w:r w:rsidRPr="00641BDB">
                <w:rPr>
                  <w:rFonts w:asciiTheme="minorBidi" w:eastAsia="Times New Roman" w:hAnsiTheme="minorBidi" w:cstheme="minorBidi"/>
                  <w:szCs w:val="17"/>
                  <w:lang w:val="es-ES_tradnl"/>
                </w:rPr>
                <w:delText>DEBERÍAN utilizarse claves de API en los servicios protegidos y públicos para evitar que se sobrecargue a sus proveedores de servicios con múltiples peticiones (ataques de denegación de servicio). En el caso de los servicios protegidos, PUEDEN utilizarse claves de API para la monetización (planes adquiridos), la aplicación de políticas de calidad de servicio y la supervisión. </w:delText>
              </w:r>
            </w:del>
          </w:p>
        </w:tc>
        <w:tc>
          <w:tcPr>
            <w:tcW w:w="2515" w:type="dxa"/>
          </w:tcPr>
          <w:p w14:paraId="5EA97965" w14:textId="77777777" w:rsidR="00F35185" w:rsidRPr="00641BDB" w:rsidRDefault="00F35185" w:rsidP="00F35185">
            <w:pPr>
              <w:rPr>
                <w:del w:id="2771" w:author="Author"/>
                <w:rFonts w:asciiTheme="minorBidi" w:hAnsiTheme="minorBidi" w:cstheme="minorBidi"/>
                <w:szCs w:val="17"/>
                <w:lang w:val="es-ES_tradnl"/>
              </w:rPr>
            </w:pPr>
            <w:del w:id="2772" w:author="Author">
              <w:r w:rsidRPr="00641BDB">
                <w:rPr>
                  <w:rFonts w:asciiTheme="minorBidi" w:hAnsiTheme="minorBidi" w:cstheme="minorBidi"/>
                  <w:szCs w:val="17"/>
                  <w:lang w:val="es-ES_tradnl"/>
                </w:rPr>
                <w:delText>AAX, AAJ</w:delText>
              </w:r>
            </w:del>
          </w:p>
        </w:tc>
      </w:tr>
      <w:tr w:rsidR="00F35185" w:rsidRPr="008516DD" w14:paraId="2CF3F6A9" w14:textId="77777777" w:rsidTr="00F20B0F">
        <w:trPr>
          <w:del w:id="2773" w:author="Author"/>
        </w:trPr>
        <w:tc>
          <w:tcPr>
            <w:tcW w:w="1075" w:type="dxa"/>
          </w:tcPr>
          <w:p w14:paraId="56CD80E9" w14:textId="77777777" w:rsidR="00F35185" w:rsidRPr="00641BDB" w:rsidRDefault="00F35185" w:rsidP="00F35185">
            <w:pPr>
              <w:rPr>
                <w:del w:id="2774" w:author="Author"/>
                <w:rFonts w:asciiTheme="minorBidi" w:eastAsia="Times New Roman" w:hAnsiTheme="minorBidi" w:cstheme="minorBidi"/>
                <w:szCs w:val="17"/>
                <w:lang w:val="es-ES_tradnl"/>
              </w:rPr>
            </w:pPr>
            <w:del w:id="2775" w:author="Author">
              <w:r w:rsidRPr="00641BDB">
                <w:rPr>
                  <w:rFonts w:asciiTheme="minorBidi" w:eastAsia="Times New Roman" w:hAnsiTheme="minorBidi" w:cstheme="minorBidi"/>
                  <w:szCs w:val="17"/>
                  <w:lang w:val="es-ES_tradnl"/>
                </w:rPr>
                <w:delText>[RSG-13</w:delText>
              </w:r>
              <w:r w:rsidR="00DD2800"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5670" w:type="dxa"/>
          </w:tcPr>
          <w:p w14:paraId="24D7484F" w14:textId="1AECE94B" w:rsidR="00F35185" w:rsidRPr="00641BDB" w:rsidRDefault="00F35185" w:rsidP="00F35185">
            <w:pPr>
              <w:pStyle w:val="NormalWeb"/>
              <w:jc w:val="both"/>
              <w:rPr>
                <w:del w:id="2776" w:author="Author"/>
                <w:rFonts w:asciiTheme="minorBidi" w:eastAsia="Times New Roman" w:hAnsiTheme="minorBidi" w:cstheme="minorBidi"/>
                <w:szCs w:val="17"/>
                <w:lang w:val="es-ES_tradnl"/>
              </w:rPr>
            </w:pPr>
            <w:del w:id="2777" w:author="Author">
              <w:r w:rsidRPr="00641BDB">
                <w:rPr>
                  <w:rFonts w:asciiTheme="minorBidi" w:eastAsia="Times New Roman" w:hAnsiTheme="minorBidi" w:cstheme="minorBidi"/>
                  <w:szCs w:val="17"/>
                  <w:lang w:val="es-ES_tradnl"/>
                </w:rPr>
                <w:delText xml:space="preserve">Las claves de API PUEDEN combinarse con el encabezado de petición HTTP </w:delText>
              </w:r>
              <w:r w:rsidRPr="00641BDB">
                <w:rPr>
                  <w:rFonts w:ascii="Courier New" w:eastAsia="Times New Roman" w:hAnsi="Courier New" w:cs="Courier New"/>
                  <w:szCs w:val="17"/>
                  <w:lang w:val="es-ES_tradnl"/>
                </w:rPr>
                <w:delText>user-agent</w:delText>
              </w:r>
              <w:r w:rsidRPr="00641BDB">
                <w:rPr>
                  <w:rFonts w:asciiTheme="minorBidi" w:eastAsia="Times New Roman" w:hAnsiTheme="minorBidi" w:cstheme="minorBidi"/>
                  <w:szCs w:val="17"/>
                  <w:lang w:val="es-ES_tradnl"/>
                </w:rPr>
                <w:delText xml:space="preserve"> para determinar si el usuario es una persona o un agente de software, conforme a lo especificado en la Norma RFC 7231 del IETF.</w:delText>
              </w:r>
            </w:del>
            <w:r w:rsidR="00D22D23" w:rsidRPr="00641BDB">
              <w:rPr>
                <w:rFonts w:asciiTheme="minorBidi" w:eastAsia="Times New Roman" w:hAnsiTheme="minorBidi" w:cstheme="minorBidi"/>
                <w:szCs w:val="17"/>
                <w:lang w:val="es-ES_tradnl"/>
              </w:rPr>
              <w:t xml:space="preserve"> </w:t>
            </w:r>
          </w:p>
        </w:tc>
        <w:tc>
          <w:tcPr>
            <w:tcW w:w="2515" w:type="dxa"/>
          </w:tcPr>
          <w:p w14:paraId="71FDB41F" w14:textId="77777777" w:rsidR="00F35185" w:rsidRPr="00641BDB" w:rsidRDefault="00F35185" w:rsidP="00F35185">
            <w:pPr>
              <w:rPr>
                <w:del w:id="2778" w:author="Author"/>
                <w:rFonts w:asciiTheme="minorBidi" w:hAnsiTheme="minorBidi" w:cstheme="minorBidi"/>
                <w:szCs w:val="17"/>
                <w:lang w:val="es-ES_tradnl"/>
              </w:rPr>
            </w:pPr>
            <w:del w:id="2779" w:author="Author">
              <w:r w:rsidRPr="00641BDB">
                <w:rPr>
                  <w:rFonts w:asciiTheme="minorBidi" w:hAnsiTheme="minorBidi" w:cstheme="minorBidi"/>
                  <w:szCs w:val="17"/>
                  <w:lang w:val="es-ES_tradnl"/>
                </w:rPr>
                <w:delText>AAX, AAJ</w:delText>
              </w:r>
            </w:del>
          </w:p>
        </w:tc>
      </w:tr>
      <w:tr w:rsidR="00F35185" w:rsidRPr="008516DD" w14:paraId="0B022179" w14:textId="77777777" w:rsidTr="00F20B0F">
        <w:trPr>
          <w:del w:id="2780" w:author="Author"/>
        </w:trPr>
        <w:tc>
          <w:tcPr>
            <w:tcW w:w="1075" w:type="dxa"/>
          </w:tcPr>
          <w:p w14:paraId="264A6C5D" w14:textId="77777777" w:rsidR="00F35185" w:rsidRPr="00641BDB" w:rsidRDefault="00F35185" w:rsidP="00F35185">
            <w:pPr>
              <w:rPr>
                <w:del w:id="2781" w:author="Author"/>
                <w:rFonts w:asciiTheme="minorBidi" w:hAnsiTheme="minorBidi" w:cstheme="minorBidi"/>
                <w:szCs w:val="17"/>
                <w:lang w:val="es-ES_tradnl"/>
              </w:rPr>
            </w:pPr>
            <w:del w:id="2782" w:author="Author">
              <w:r w:rsidRPr="00641BDB">
                <w:rPr>
                  <w:rFonts w:asciiTheme="minorBidi" w:eastAsia="Times New Roman" w:hAnsiTheme="minorBidi" w:cstheme="minorBidi"/>
                  <w:szCs w:val="17"/>
                  <w:lang w:val="es-ES_tradnl"/>
                </w:rPr>
                <w:delText>[RSG-13</w:delText>
              </w:r>
              <w:r w:rsidR="00DD2800"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 </w:delText>
              </w:r>
            </w:del>
          </w:p>
        </w:tc>
        <w:tc>
          <w:tcPr>
            <w:tcW w:w="5670" w:type="dxa"/>
          </w:tcPr>
          <w:p w14:paraId="102C03C1" w14:textId="77777777" w:rsidR="00F35185" w:rsidRPr="00641BDB" w:rsidRDefault="00F35185" w:rsidP="00F35185">
            <w:pPr>
              <w:pStyle w:val="NormalWeb"/>
              <w:jc w:val="both"/>
              <w:rPr>
                <w:del w:id="2783" w:author="Author"/>
                <w:rFonts w:asciiTheme="minorBidi" w:eastAsia="Times New Roman" w:hAnsiTheme="minorBidi" w:cstheme="minorBidi"/>
                <w:szCs w:val="17"/>
                <w:lang w:val="es-ES_tradnl"/>
              </w:rPr>
            </w:pPr>
            <w:del w:id="2784" w:author="Author">
              <w:r w:rsidRPr="00641BDB">
                <w:rPr>
                  <w:rFonts w:asciiTheme="minorBidi" w:eastAsia="Times New Roman" w:hAnsiTheme="minorBidi" w:cstheme="minorBidi"/>
                  <w:szCs w:val="17"/>
                  <w:lang w:val="es-ES_tradnl"/>
                </w:rPr>
                <w:delText>El proveedor de servicios DEBERÍA devolver junto con los encabezados de respuesta HTTP el estado de uso en el momento. Se PUEDEN devolver los siguientes datos de respuesta:</w:delText>
              </w:r>
            </w:del>
          </w:p>
          <w:p w14:paraId="0398C009" w14:textId="77777777" w:rsidR="00F35185" w:rsidRPr="00641BDB" w:rsidRDefault="00F35185" w:rsidP="00F35185">
            <w:pPr>
              <w:pStyle w:val="NormalWeb"/>
              <w:numPr>
                <w:ilvl w:val="0"/>
                <w:numId w:val="30"/>
              </w:numPr>
              <w:jc w:val="both"/>
              <w:rPr>
                <w:del w:id="2785" w:author="Author"/>
                <w:rFonts w:asciiTheme="minorBidi" w:eastAsia="Times New Roman" w:hAnsiTheme="minorBidi" w:cstheme="minorBidi"/>
                <w:szCs w:val="17"/>
                <w:lang w:val="es-ES_tradnl"/>
              </w:rPr>
            </w:pPr>
            <w:del w:id="2786" w:author="Author">
              <w:r w:rsidRPr="00641BDB">
                <w:rPr>
                  <w:rFonts w:asciiTheme="minorBidi" w:eastAsia="Times New Roman" w:hAnsiTheme="minorBidi" w:cstheme="minorBidi"/>
                  <w:szCs w:val="17"/>
                  <w:lang w:val="es-ES_tradnl"/>
                </w:rPr>
                <w:delText>límite de tasa (</w:delText>
              </w:r>
              <w:r w:rsidRPr="00641BDB">
                <w:rPr>
                  <w:rFonts w:asciiTheme="minorBidi" w:eastAsia="Times New Roman" w:hAnsiTheme="minorBidi" w:cstheme="minorBidi"/>
                  <w:i/>
                  <w:iCs/>
                  <w:szCs w:val="17"/>
                  <w:lang w:val="es-ES_tradnl"/>
                </w:rPr>
                <w:delText>rate limit</w:delText>
              </w:r>
              <w:r w:rsidRPr="00641BDB">
                <w:rPr>
                  <w:rFonts w:asciiTheme="minorBidi" w:eastAsia="Times New Roman" w:hAnsiTheme="minorBidi" w:cstheme="minorBidi"/>
                  <w:szCs w:val="17"/>
                  <w:lang w:val="es-ES_tradnl"/>
                </w:rPr>
                <w:delText>): máximo número de peticiones por minuto permitido en el sistema;</w:delText>
              </w:r>
            </w:del>
          </w:p>
          <w:p w14:paraId="160BC03C" w14:textId="77777777" w:rsidR="00F35185" w:rsidRPr="00641BDB" w:rsidRDefault="00F35185" w:rsidP="00F35185">
            <w:pPr>
              <w:pStyle w:val="NormalWeb"/>
              <w:numPr>
                <w:ilvl w:val="0"/>
                <w:numId w:val="30"/>
              </w:numPr>
              <w:jc w:val="both"/>
              <w:rPr>
                <w:del w:id="2787" w:author="Author"/>
                <w:rFonts w:asciiTheme="minorBidi" w:eastAsia="Times New Roman" w:hAnsiTheme="minorBidi" w:cstheme="minorBidi"/>
                <w:szCs w:val="17"/>
                <w:lang w:val="es-ES_tradnl"/>
              </w:rPr>
            </w:pPr>
            <w:del w:id="2788" w:author="Author">
              <w:r w:rsidRPr="00641BDB">
                <w:rPr>
                  <w:rFonts w:asciiTheme="minorBidi" w:eastAsia="Times New Roman" w:hAnsiTheme="minorBidi" w:cstheme="minorBidi"/>
                  <w:szCs w:val="17"/>
                  <w:lang w:val="es-ES_tradnl"/>
                </w:rPr>
                <w:delText>límite de tasa restante (</w:delText>
              </w:r>
              <w:r w:rsidRPr="00641BDB">
                <w:rPr>
                  <w:rFonts w:asciiTheme="minorBidi" w:eastAsia="Times New Roman" w:hAnsiTheme="minorBidi" w:cstheme="minorBidi"/>
                  <w:i/>
                  <w:iCs/>
                  <w:szCs w:val="17"/>
                  <w:lang w:val="es-ES_tradnl"/>
                </w:rPr>
                <w:delText>rate limit remaining</w:delText>
              </w:r>
              <w:r w:rsidRPr="00641BDB">
                <w:rPr>
                  <w:rFonts w:asciiTheme="minorBidi" w:eastAsia="Times New Roman" w:hAnsiTheme="minorBidi" w:cstheme="minorBidi"/>
                  <w:szCs w:val="17"/>
                  <w:lang w:val="es-ES_tradnl"/>
                </w:rPr>
                <w:delText xml:space="preserve">): número de peticiones restantes (-1 indica que se ha superado el límite); y </w:delText>
              </w:r>
            </w:del>
          </w:p>
          <w:p w14:paraId="5BDA82A8" w14:textId="77777777" w:rsidR="00F35185" w:rsidRPr="00641BDB" w:rsidRDefault="00F35185" w:rsidP="00F35185">
            <w:pPr>
              <w:pStyle w:val="NormalWeb"/>
              <w:numPr>
                <w:ilvl w:val="0"/>
                <w:numId w:val="30"/>
              </w:numPr>
              <w:jc w:val="both"/>
              <w:rPr>
                <w:del w:id="2789" w:author="Author"/>
                <w:rFonts w:asciiTheme="minorBidi" w:eastAsia="Times New Roman" w:hAnsiTheme="minorBidi" w:cstheme="minorBidi"/>
                <w:szCs w:val="17"/>
                <w:lang w:val="es-ES_tradnl"/>
              </w:rPr>
            </w:pPr>
            <w:del w:id="2790" w:author="Author">
              <w:r w:rsidRPr="00641BDB">
                <w:rPr>
                  <w:rFonts w:asciiTheme="minorBidi" w:eastAsia="Times New Roman" w:hAnsiTheme="minorBidi" w:cstheme="minorBidi"/>
                  <w:szCs w:val="17"/>
                  <w:lang w:val="es-ES_tradnl"/>
                </w:rPr>
                <w:delText>restablecimiento del límite de tasa (</w:delText>
              </w:r>
              <w:r w:rsidRPr="00641BDB">
                <w:rPr>
                  <w:rFonts w:asciiTheme="minorBidi" w:eastAsia="Times New Roman" w:hAnsiTheme="minorBidi" w:cstheme="minorBidi"/>
                  <w:i/>
                  <w:iCs/>
                  <w:szCs w:val="17"/>
                  <w:lang w:val="es-ES_tradnl"/>
                </w:rPr>
                <w:delText>rate limit reset</w:delText>
              </w:r>
              <w:r w:rsidRPr="00641BDB">
                <w:rPr>
                  <w:rFonts w:asciiTheme="minorBidi" w:eastAsia="Times New Roman" w:hAnsiTheme="minorBidi" w:cstheme="minorBidi"/>
                  <w:szCs w:val="17"/>
                  <w:lang w:val="es-ES_tradnl"/>
                </w:rPr>
                <w:delText>): tiempo (en segundos) necesario para que se restablezca el número máximo de peticiones permitidas.</w:delText>
              </w:r>
            </w:del>
          </w:p>
        </w:tc>
        <w:tc>
          <w:tcPr>
            <w:tcW w:w="2515" w:type="dxa"/>
          </w:tcPr>
          <w:p w14:paraId="68D33E19" w14:textId="77777777" w:rsidR="00F35185" w:rsidRPr="00641BDB" w:rsidRDefault="00F35185" w:rsidP="00F35185">
            <w:pPr>
              <w:rPr>
                <w:del w:id="2791" w:author="Author"/>
                <w:rFonts w:asciiTheme="minorBidi" w:hAnsiTheme="minorBidi" w:cstheme="minorBidi"/>
                <w:szCs w:val="17"/>
                <w:lang w:val="es-ES_tradnl"/>
              </w:rPr>
            </w:pPr>
            <w:del w:id="2792" w:author="Author">
              <w:r w:rsidRPr="00641BDB">
                <w:rPr>
                  <w:rFonts w:asciiTheme="minorBidi" w:hAnsiTheme="minorBidi" w:cstheme="minorBidi"/>
                  <w:szCs w:val="17"/>
                  <w:lang w:val="es-ES_tradnl"/>
                </w:rPr>
                <w:delText>AAX, AAJ</w:delText>
              </w:r>
            </w:del>
          </w:p>
        </w:tc>
      </w:tr>
      <w:tr w:rsidR="00F35185" w:rsidRPr="008516DD" w14:paraId="4C5FFBC9" w14:textId="77777777" w:rsidTr="00F20B0F">
        <w:trPr>
          <w:del w:id="2793" w:author="Author"/>
        </w:trPr>
        <w:tc>
          <w:tcPr>
            <w:tcW w:w="1075" w:type="dxa"/>
          </w:tcPr>
          <w:p w14:paraId="6BCAD102" w14:textId="77777777" w:rsidR="00F35185" w:rsidRPr="00641BDB" w:rsidRDefault="00F35185" w:rsidP="00F35185">
            <w:pPr>
              <w:rPr>
                <w:del w:id="2794" w:author="Author"/>
                <w:rFonts w:asciiTheme="minorBidi" w:hAnsiTheme="minorBidi" w:cstheme="minorBidi"/>
                <w:szCs w:val="17"/>
                <w:lang w:val="es-ES_tradnl"/>
              </w:rPr>
            </w:pPr>
            <w:del w:id="2795" w:author="Author">
              <w:r w:rsidRPr="00641BDB">
                <w:rPr>
                  <w:rFonts w:asciiTheme="minorBidi" w:eastAsia="Times New Roman" w:hAnsiTheme="minorBidi" w:cstheme="minorBidi"/>
                  <w:szCs w:val="17"/>
                  <w:lang w:val="es-ES_tradnl"/>
                </w:rPr>
                <w:lastRenderedPageBreak/>
                <w:delText>[RSG-1</w:delText>
              </w:r>
              <w:r w:rsidR="00DD2800" w:rsidRPr="00641BDB">
                <w:rPr>
                  <w:rFonts w:asciiTheme="minorBidi" w:eastAsia="Times New Roman" w:hAnsiTheme="minorBidi" w:cstheme="minorBidi"/>
                  <w:szCs w:val="17"/>
                  <w:lang w:val="es-ES_tradnl"/>
                </w:rPr>
                <w:delText>40</w:delText>
              </w:r>
              <w:r w:rsidRPr="00641BDB">
                <w:rPr>
                  <w:rFonts w:asciiTheme="minorBidi" w:eastAsia="Times New Roman" w:hAnsiTheme="minorBidi" w:cstheme="minorBidi"/>
                  <w:szCs w:val="17"/>
                  <w:lang w:val="es-ES_tradnl"/>
                </w:rPr>
                <w:delText>] </w:delText>
              </w:r>
            </w:del>
          </w:p>
        </w:tc>
        <w:tc>
          <w:tcPr>
            <w:tcW w:w="5670" w:type="dxa"/>
          </w:tcPr>
          <w:p w14:paraId="5EC12074" w14:textId="77777777" w:rsidR="00F35185" w:rsidRPr="00641BDB" w:rsidRDefault="00F35185" w:rsidP="00F35185">
            <w:pPr>
              <w:spacing w:before="100" w:beforeAutospacing="1"/>
              <w:jc w:val="both"/>
              <w:rPr>
                <w:del w:id="2796" w:author="Author"/>
                <w:rFonts w:asciiTheme="minorBidi" w:eastAsia="Times New Roman" w:hAnsiTheme="minorBidi" w:cstheme="minorBidi"/>
                <w:szCs w:val="17"/>
                <w:lang w:val="es-ES_tradnl"/>
              </w:rPr>
            </w:pPr>
            <w:del w:id="2797" w:author="Author">
              <w:r w:rsidRPr="00641BDB">
                <w:rPr>
                  <w:rFonts w:asciiTheme="minorBidi" w:eastAsia="Times New Roman" w:hAnsiTheme="minorBidi" w:cstheme="minorBidi"/>
                  <w:szCs w:val="17"/>
                  <w:lang w:val="es-ES_tradnl"/>
                </w:rPr>
                <w:delText xml:space="preserve">El proveedor de servicios DEBERÍA devolver el código de estado </w:delText>
              </w:r>
              <w:r w:rsidRPr="00641BDB">
                <w:rPr>
                  <w:rFonts w:ascii="Courier New" w:eastAsia="Times New Roman" w:hAnsi="Courier New" w:cs="Courier New"/>
                  <w:szCs w:val="17"/>
                  <w:lang w:val="es-ES_tradnl"/>
                </w:rPr>
                <w:delText>429 Too Many Requests</w:delText>
              </w:r>
              <w:r w:rsidRPr="00641BDB">
                <w:rPr>
                  <w:rFonts w:asciiTheme="minorBidi" w:eastAsia="Times New Roman" w:hAnsiTheme="minorBidi" w:cstheme="minorBidi"/>
                  <w:szCs w:val="17"/>
                  <w:lang w:val="es-ES_tradnl"/>
                </w:rPr>
                <w:delText xml:space="preserve"> si se reciben demasiadas peticiones en poco tiempo.</w:delText>
              </w:r>
            </w:del>
          </w:p>
        </w:tc>
        <w:tc>
          <w:tcPr>
            <w:tcW w:w="2515" w:type="dxa"/>
          </w:tcPr>
          <w:p w14:paraId="3206DD2E" w14:textId="77777777" w:rsidR="00F35185" w:rsidRPr="00641BDB" w:rsidRDefault="00F35185" w:rsidP="00F35185">
            <w:pPr>
              <w:rPr>
                <w:del w:id="2798" w:author="Author"/>
                <w:rFonts w:asciiTheme="minorBidi" w:hAnsiTheme="minorBidi" w:cstheme="minorBidi"/>
                <w:szCs w:val="17"/>
                <w:lang w:val="es-ES_tradnl"/>
              </w:rPr>
            </w:pPr>
            <w:del w:id="2799" w:author="Author">
              <w:r w:rsidRPr="00641BDB">
                <w:rPr>
                  <w:rFonts w:asciiTheme="minorBidi" w:hAnsiTheme="minorBidi" w:cstheme="minorBidi"/>
                  <w:szCs w:val="17"/>
                  <w:lang w:val="es-ES_tradnl"/>
                </w:rPr>
                <w:delText>AAX, AAJ</w:delText>
              </w:r>
            </w:del>
          </w:p>
        </w:tc>
      </w:tr>
      <w:tr w:rsidR="00F35185" w:rsidRPr="008516DD" w14:paraId="7D401EF3" w14:textId="77777777" w:rsidTr="00F20B0F">
        <w:trPr>
          <w:del w:id="2800" w:author="Author"/>
        </w:trPr>
        <w:tc>
          <w:tcPr>
            <w:tcW w:w="1075" w:type="dxa"/>
          </w:tcPr>
          <w:p w14:paraId="194B3234" w14:textId="77777777" w:rsidR="00F35185" w:rsidRPr="00641BDB" w:rsidRDefault="00F35185" w:rsidP="00F35185">
            <w:pPr>
              <w:rPr>
                <w:del w:id="2801" w:author="Author"/>
                <w:rFonts w:asciiTheme="minorBidi" w:hAnsiTheme="minorBidi" w:cstheme="minorBidi"/>
                <w:szCs w:val="17"/>
                <w:lang w:val="es-ES_tradnl"/>
              </w:rPr>
            </w:pPr>
            <w:del w:id="2802" w:author="Author">
              <w:r w:rsidRPr="00641BDB">
                <w:rPr>
                  <w:rFonts w:asciiTheme="minorBidi" w:eastAsia="Times New Roman" w:hAnsiTheme="minorBidi" w:cstheme="minorBidi"/>
                  <w:szCs w:val="17"/>
                  <w:lang w:val="es-ES_tradnl"/>
                </w:rPr>
                <w:delText>[RSG-14</w:delText>
              </w:r>
              <w:r w:rsidR="00DD2800"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74D1A2BE" w14:textId="77777777" w:rsidR="00F35185" w:rsidRPr="00641BDB" w:rsidRDefault="00F35185" w:rsidP="00F35185">
            <w:pPr>
              <w:spacing w:before="100" w:beforeAutospacing="1"/>
              <w:jc w:val="both"/>
              <w:rPr>
                <w:del w:id="2803" w:author="Author"/>
                <w:rFonts w:asciiTheme="minorBidi" w:eastAsia="Times New Roman" w:hAnsiTheme="minorBidi" w:cstheme="minorBidi"/>
                <w:szCs w:val="17"/>
                <w:lang w:val="es-ES_tradnl"/>
              </w:rPr>
            </w:pPr>
            <w:del w:id="2804" w:author="Author">
              <w:r w:rsidRPr="00641BDB">
                <w:rPr>
                  <w:rFonts w:asciiTheme="minorBidi" w:eastAsia="Times New Roman" w:hAnsiTheme="minorBidi" w:cstheme="minorBidi"/>
                  <w:szCs w:val="17"/>
                  <w:lang w:val="es-ES_tradnl"/>
                </w:rPr>
                <w:delText>Las claves de API DEBEN ser revocadas si el cliente incumple el contrato de uso, conforme a lo especificado por la oficina de propiedad intelectual.</w:delText>
              </w:r>
            </w:del>
          </w:p>
        </w:tc>
        <w:tc>
          <w:tcPr>
            <w:tcW w:w="2515" w:type="dxa"/>
          </w:tcPr>
          <w:p w14:paraId="295D5985" w14:textId="77777777" w:rsidR="00F35185" w:rsidRPr="00641BDB" w:rsidRDefault="00F35185" w:rsidP="00F35185">
            <w:pPr>
              <w:rPr>
                <w:del w:id="2805" w:author="Author"/>
                <w:rFonts w:asciiTheme="minorBidi" w:hAnsiTheme="minorBidi" w:cstheme="minorBidi"/>
                <w:szCs w:val="17"/>
                <w:lang w:val="es-ES_tradnl"/>
              </w:rPr>
            </w:pPr>
            <w:del w:id="2806" w:author="Author">
              <w:r w:rsidRPr="00641BDB">
                <w:rPr>
                  <w:rFonts w:asciiTheme="minorBidi" w:hAnsiTheme="minorBidi" w:cstheme="minorBidi"/>
                  <w:szCs w:val="17"/>
                  <w:lang w:val="es-ES_tradnl"/>
                </w:rPr>
                <w:delText>AAJ, AAX, AJ, AX</w:delText>
              </w:r>
            </w:del>
          </w:p>
        </w:tc>
      </w:tr>
      <w:tr w:rsidR="00F35185" w:rsidRPr="008516DD" w14:paraId="220838FE" w14:textId="77777777" w:rsidTr="00F20B0F">
        <w:trPr>
          <w:del w:id="2807" w:author="Author"/>
        </w:trPr>
        <w:tc>
          <w:tcPr>
            <w:tcW w:w="1075" w:type="dxa"/>
          </w:tcPr>
          <w:p w14:paraId="1FF0561A" w14:textId="77777777" w:rsidR="00F35185" w:rsidRPr="00641BDB" w:rsidRDefault="00F35185" w:rsidP="00F35185">
            <w:pPr>
              <w:rPr>
                <w:del w:id="2808" w:author="Author"/>
                <w:rFonts w:asciiTheme="minorBidi" w:hAnsiTheme="minorBidi" w:cstheme="minorBidi"/>
                <w:szCs w:val="17"/>
                <w:lang w:val="es-ES_tradnl"/>
              </w:rPr>
            </w:pPr>
            <w:del w:id="2809" w:author="Author">
              <w:r w:rsidRPr="00641BDB">
                <w:rPr>
                  <w:rFonts w:asciiTheme="minorBidi" w:eastAsia="Times New Roman" w:hAnsiTheme="minorBidi" w:cstheme="minorBidi"/>
                  <w:szCs w:val="17"/>
                  <w:lang w:val="es-ES_tradnl"/>
                </w:rPr>
                <w:delText>[RSG-14</w:delText>
              </w:r>
              <w:r w:rsidR="00DD2800"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 </w:delText>
              </w:r>
            </w:del>
          </w:p>
        </w:tc>
        <w:tc>
          <w:tcPr>
            <w:tcW w:w="5670" w:type="dxa"/>
          </w:tcPr>
          <w:p w14:paraId="6223E6CE" w14:textId="77777777" w:rsidR="00F35185" w:rsidRPr="00641BDB" w:rsidRDefault="00F35185" w:rsidP="00F35185">
            <w:pPr>
              <w:spacing w:before="100" w:beforeAutospacing="1"/>
              <w:jc w:val="both"/>
              <w:rPr>
                <w:del w:id="2810" w:author="Author"/>
                <w:rFonts w:asciiTheme="minorBidi" w:eastAsia="Times New Roman" w:hAnsiTheme="minorBidi" w:cstheme="minorBidi"/>
                <w:szCs w:val="17"/>
                <w:lang w:val="es-ES_tradnl"/>
              </w:rPr>
            </w:pPr>
            <w:del w:id="2811" w:author="Author">
              <w:r w:rsidRPr="00641BDB">
                <w:rPr>
                  <w:rFonts w:asciiTheme="minorBidi" w:eastAsia="Times New Roman" w:hAnsiTheme="minorBidi" w:cstheme="minorBidi"/>
                  <w:szCs w:val="17"/>
                  <w:lang w:val="es-ES_tradnl"/>
                </w:rPr>
                <w:delText>La transferencia de las claves de API DEBERÍA realizarse mediante encabezados HTTP personalizados. NO DEBERÍA realizarse mediante parámetros de consulta. </w:delText>
              </w:r>
            </w:del>
          </w:p>
        </w:tc>
        <w:tc>
          <w:tcPr>
            <w:tcW w:w="2515" w:type="dxa"/>
          </w:tcPr>
          <w:p w14:paraId="165A51FE" w14:textId="77777777" w:rsidR="00F35185" w:rsidRPr="00641BDB" w:rsidRDefault="00F35185" w:rsidP="00F35185">
            <w:pPr>
              <w:rPr>
                <w:del w:id="2812" w:author="Author"/>
                <w:rFonts w:asciiTheme="minorBidi" w:hAnsiTheme="minorBidi" w:cstheme="minorBidi"/>
                <w:szCs w:val="17"/>
                <w:lang w:val="es-ES_tradnl"/>
              </w:rPr>
            </w:pPr>
            <w:del w:id="2813" w:author="Author">
              <w:r w:rsidRPr="00641BDB">
                <w:rPr>
                  <w:rFonts w:asciiTheme="minorBidi" w:hAnsiTheme="minorBidi" w:cstheme="minorBidi"/>
                  <w:szCs w:val="17"/>
                  <w:lang w:val="es-ES_tradnl"/>
                </w:rPr>
                <w:delText>AAX, AAJ</w:delText>
              </w:r>
            </w:del>
          </w:p>
        </w:tc>
      </w:tr>
      <w:tr w:rsidR="00F35185" w:rsidRPr="008516DD" w14:paraId="05BDE60B" w14:textId="77777777" w:rsidTr="00F20B0F">
        <w:trPr>
          <w:del w:id="2814" w:author="Author"/>
        </w:trPr>
        <w:tc>
          <w:tcPr>
            <w:tcW w:w="1075" w:type="dxa"/>
          </w:tcPr>
          <w:p w14:paraId="307F3933" w14:textId="77777777" w:rsidR="00F35185" w:rsidRPr="00641BDB" w:rsidRDefault="00F35185" w:rsidP="00F35185">
            <w:pPr>
              <w:rPr>
                <w:del w:id="2815" w:author="Author"/>
                <w:rFonts w:asciiTheme="minorBidi" w:hAnsiTheme="minorBidi" w:cstheme="minorBidi"/>
                <w:szCs w:val="17"/>
                <w:lang w:val="es-ES_tradnl"/>
              </w:rPr>
            </w:pPr>
            <w:del w:id="2816" w:author="Author">
              <w:r w:rsidRPr="00641BDB">
                <w:rPr>
                  <w:rFonts w:asciiTheme="minorBidi" w:eastAsia="Times New Roman" w:hAnsiTheme="minorBidi" w:cstheme="minorBidi"/>
                  <w:szCs w:val="17"/>
                  <w:lang w:val="es-ES_tradnl"/>
                </w:rPr>
                <w:delText>[RSG-14</w:delText>
              </w:r>
              <w:r w:rsidR="00DD2800"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 </w:delText>
              </w:r>
            </w:del>
          </w:p>
        </w:tc>
        <w:tc>
          <w:tcPr>
            <w:tcW w:w="5670" w:type="dxa"/>
          </w:tcPr>
          <w:p w14:paraId="1BC21399" w14:textId="77777777" w:rsidR="00F35185" w:rsidRPr="00641BDB" w:rsidRDefault="00F35185" w:rsidP="00F35185">
            <w:pPr>
              <w:spacing w:before="100" w:beforeAutospacing="1"/>
              <w:jc w:val="both"/>
              <w:rPr>
                <w:del w:id="2817" w:author="Author"/>
                <w:rFonts w:asciiTheme="minorBidi" w:eastAsia="Times New Roman" w:hAnsiTheme="minorBidi" w:cstheme="minorBidi"/>
                <w:szCs w:val="17"/>
                <w:lang w:val="es-ES_tradnl"/>
              </w:rPr>
            </w:pPr>
            <w:del w:id="2818" w:author="Author">
              <w:r w:rsidRPr="00641BDB">
                <w:rPr>
                  <w:rFonts w:asciiTheme="minorBidi" w:eastAsia="Times New Roman" w:hAnsiTheme="minorBidi" w:cstheme="minorBidi"/>
                  <w:szCs w:val="17"/>
                  <w:lang w:val="es-ES_tradnl"/>
                </w:rPr>
                <w:delText>Las claves de API DEBERÍAN generarse de forma aleatoria.</w:delText>
              </w:r>
            </w:del>
          </w:p>
        </w:tc>
        <w:tc>
          <w:tcPr>
            <w:tcW w:w="2515" w:type="dxa"/>
          </w:tcPr>
          <w:p w14:paraId="7F76A5A7" w14:textId="77777777" w:rsidR="00F35185" w:rsidRPr="00641BDB" w:rsidRDefault="00F35185" w:rsidP="00F35185">
            <w:pPr>
              <w:rPr>
                <w:del w:id="2819" w:author="Author"/>
                <w:rFonts w:asciiTheme="minorBidi" w:hAnsiTheme="minorBidi" w:cstheme="minorBidi"/>
                <w:szCs w:val="17"/>
                <w:lang w:val="es-ES_tradnl"/>
              </w:rPr>
            </w:pPr>
            <w:del w:id="2820" w:author="Author">
              <w:r w:rsidRPr="00641BDB">
                <w:rPr>
                  <w:rFonts w:asciiTheme="minorBidi" w:hAnsiTheme="minorBidi" w:cstheme="minorBidi"/>
                  <w:szCs w:val="17"/>
                  <w:lang w:val="es-ES_tradnl"/>
                </w:rPr>
                <w:delText>AAX, AAJ</w:delText>
              </w:r>
            </w:del>
          </w:p>
        </w:tc>
      </w:tr>
      <w:tr w:rsidR="00F35185" w:rsidRPr="008516DD" w14:paraId="6C4A7B23" w14:textId="77777777" w:rsidTr="00F20B0F">
        <w:trPr>
          <w:del w:id="2821" w:author="Author"/>
        </w:trPr>
        <w:tc>
          <w:tcPr>
            <w:tcW w:w="1075" w:type="dxa"/>
          </w:tcPr>
          <w:p w14:paraId="612ED689" w14:textId="77777777" w:rsidR="00F35185" w:rsidRPr="00641BDB" w:rsidRDefault="00F35185" w:rsidP="00F35185">
            <w:pPr>
              <w:rPr>
                <w:del w:id="2822" w:author="Author"/>
                <w:rFonts w:asciiTheme="minorBidi" w:eastAsia="Times New Roman" w:hAnsiTheme="minorBidi" w:cstheme="minorBidi"/>
                <w:szCs w:val="17"/>
                <w:lang w:val="es-ES_tradnl"/>
              </w:rPr>
            </w:pPr>
            <w:del w:id="2823" w:author="Author">
              <w:r w:rsidRPr="00641BDB">
                <w:rPr>
                  <w:rFonts w:asciiTheme="minorBidi" w:eastAsia="Times New Roman" w:hAnsiTheme="minorBidi" w:cstheme="minorBidi"/>
                  <w:szCs w:val="17"/>
                  <w:lang w:val="es-ES_tradnl"/>
                </w:rPr>
                <w:delText>[RSG-14</w:delText>
              </w:r>
              <w:r w:rsidR="00DD2800"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 </w:delText>
              </w:r>
            </w:del>
          </w:p>
        </w:tc>
        <w:tc>
          <w:tcPr>
            <w:tcW w:w="5670" w:type="dxa"/>
          </w:tcPr>
          <w:p w14:paraId="5CE93BDB" w14:textId="77777777" w:rsidR="00F35185" w:rsidRPr="00641BDB" w:rsidRDefault="00F35185" w:rsidP="00F35185">
            <w:pPr>
              <w:pStyle w:val="NormalWeb"/>
              <w:jc w:val="both"/>
              <w:rPr>
                <w:del w:id="2824" w:author="Author"/>
                <w:rFonts w:asciiTheme="minorBidi" w:eastAsia="Times New Roman" w:hAnsiTheme="minorBidi" w:cstheme="minorBidi"/>
                <w:szCs w:val="17"/>
                <w:lang w:val="es-ES_tradnl"/>
              </w:rPr>
            </w:pPr>
            <w:del w:id="2825" w:author="Author">
              <w:r w:rsidRPr="00641BDB">
                <w:rPr>
                  <w:rFonts w:asciiTheme="minorBidi" w:eastAsia="Times New Roman" w:hAnsiTheme="minorBidi" w:cstheme="minorBidi"/>
                  <w:szCs w:val="17"/>
                  <w:lang w:val="es-ES_tradnl"/>
                </w:rPr>
                <w:delText>Los certificados seguros y de confianza DEBEN ser emitidos por una autoridad certificadora de confianza mutua mediante un proceso de establecimiento de confianza o una certificación cruzada.</w:delText>
              </w:r>
            </w:del>
          </w:p>
        </w:tc>
        <w:tc>
          <w:tcPr>
            <w:tcW w:w="2515" w:type="dxa"/>
          </w:tcPr>
          <w:p w14:paraId="7AAA2496" w14:textId="77777777" w:rsidR="00F35185" w:rsidRPr="00641BDB" w:rsidRDefault="00F35185" w:rsidP="00F35185">
            <w:pPr>
              <w:rPr>
                <w:del w:id="2826" w:author="Author"/>
                <w:rFonts w:asciiTheme="minorBidi" w:hAnsiTheme="minorBidi" w:cstheme="minorBidi"/>
                <w:szCs w:val="17"/>
                <w:lang w:val="es-ES_tradnl"/>
              </w:rPr>
            </w:pPr>
            <w:del w:id="2827" w:author="Author">
              <w:r w:rsidRPr="00641BDB">
                <w:rPr>
                  <w:rFonts w:asciiTheme="minorBidi" w:hAnsiTheme="minorBidi" w:cstheme="minorBidi"/>
                  <w:szCs w:val="17"/>
                  <w:lang w:val="es-ES_tradnl"/>
                </w:rPr>
                <w:delText>AAJ, AAX, AJ, AX</w:delText>
              </w:r>
            </w:del>
          </w:p>
        </w:tc>
      </w:tr>
      <w:tr w:rsidR="00F35185" w:rsidRPr="008516DD" w14:paraId="1ABFF165" w14:textId="77777777" w:rsidTr="00F20B0F">
        <w:trPr>
          <w:del w:id="2828" w:author="Author"/>
        </w:trPr>
        <w:tc>
          <w:tcPr>
            <w:tcW w:w="1075" w:type="dxa"/>
          </w:tcPr>
          <w:p w14:paraId="0062D63E" w14:textId="77777777" w:rsidR="00F35185" w:rsidRPr="00641BDB" w:rsidRDefault="00F35185" w:rsidP="00F35185">
            <w:pPr>
              <w:rPr>
                <w:del w:id="2829" w:author="Author"/>
                <w:rFonts w:asciiTheme="minorBidi" w:eastAsia="Times New Roman" w:hAnsiTheme="minorBidi" w:cstheme="minorBidi"/>
                <w:szCs w:val="17"/>
                <w:lang w:val="es-ES_tradnl"/>
              </w:rPr>
            </w:pPr>
            <w:del w:id="2830" w:author="Author">
              <w:r w:rsidRPr="00641BDB">
                <w:rPr>
                  <w:rFonts w:asciiTheme="minorBidi" w:eastAsia="Times New Roman" w:hAnsiTheme="minorBidi" w:cstheme="minorBidi"/>
                  <w:szCs w:val="17"/>
                  <w:lang w:val="es-ES_tradnl"/>
                </w:rPr>
                <w:delText>[RSG-14</w:delText>
              </w:r>
              <w:r w:rsidR="00DD2800"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 </w:delText>
              </w:r>
            </w:del>
          </w:p>
        </w:tc>
        <w:tc>
          <w:tcPr>
            <w:tcW w:w="5670" w:type="dxa"/>
          </w:tcPr>
          <w:p w14:paraId="6AC1CAFC" w14:textId="77777777" w:rsidR="00F35185" w:rsidRPr="00641BDB" w:rsidRDefault="00F35185" w:rsidP="00F35185">
            <w:pPr>
              <w:pStyle w:val="NormalWeb"/>
              <w:jc w:val="both"/>
              <w:rPr>
                <w:del w:id="2831" w:author="Author"/>
                <w:rFonts w:asciiTheme="minorBidi" w:eastAsia="Times New Roman" w:hAnsiTheme="minorBidi" w:cstheme="minorBidi"/>
                <w:szCs w:val="17"/>
                <w:lang w:val="es-ES_tradnl"/>
              </w:rPr>
            </w:pPr>
            <w:del w:id="2832" w:author="Author">
              <w:r w:rsidRPr="00641BDB">
                <w:rPr>
                  <w:rFonts w:asciiTheme="minorBidi" w:eastAsia="Times New Roman" w:hAnsiTheme="minorBidi" w:cstheme="minorBidi"/>
                  <w:szCs w:val="17"/>
                  <w:lang w:val="es-ES_tradnl"/>
                </w:rPr>
                <w:delText>DEBERÍAN utilizarse certificados compartidos entre el cliente y el servidor, por ejemplo X.509, para mitigar los riesgos de seguridad de la identidad propios de los sistemas sensibles y las acciones privilegiadas.</w:delText>
              </w:r>
            </w:del>
          </w:p>
        </w:tc>
        <w:tc>
          <w:tcPr>
            <w:tcW w:w="2515" w:type="dxa"/>
          </w:tcPr>
          <w:p w14:paraId="279503CF" w14:textId="77777777" w:rsidR="00F35185" w:rsidRPr="00641BDB" w:rsidRDefault="00F35185" w:rsidP="00F35185">
            <w:pPr>
              <w:rPr>
                <w:del w:id="2833" w:author="Author"/>
                <w:rFonts w:asciiTheme="minorBidi" w:hAnsiTheme="minorBidi" w:cstheme="minorBidi"/>
                <w:szCs w:val="17"/>
                <w:lang w:val="es-ES_tradnl"/>
              </w:rPr>
            </w:pPr>
            <w:del w:id="2834" w:author="Author">
              <w:r w:rsidRPr="00641BDB">
                <w:rPr>
                  <w:rFonts w:asciiTheme="minorBidi" w:hAnsiTheme="minorBidi" w:cstheme="minorBidi"/>
                  <w:szCs w:val="17"/>
                  <w:lang w:val="es-ES_tradnl"/>
                </w:rPr>
                <w:delText>AAJ, AAX, AJ, AX</w:delText>
              </w:r>
            </w:del>
          </w:p>
        </w:tc>
      </w:tr>
      <w:tr w:rsidR="00F35185" w:rsidRPr="008516DD" w14:paraId="4E5609FC" w14:textId="77777777" w:rsidTr="00F20B0F">
        <w:trPr>
          <w:del w:id="2835" w:author="Author"/>
        </w:trPr>
        <w:tc>
          <w:tcPr>
            <w:tcW w:w="1075" w:type="dxa"/>
          </w:tcPr>
          <w:p w14:paraId="509C7752" w14:textId="77777777" w:rsidR="00F35185" w:rsidRPr="00641BDB" w:rsidRDefault="00F35185" w:rsidP="00F35185">
            <w:pPr>
              <w:rPr>
                <w:del w:id="2836" w:author="Author"/>
                <w:rFonts w:asciiTheme="minorBidi" w:hAnsiTheme="minorBidi" w:cstheme="minorBidi"/>
                <w:szCs w:val="17"/>
                <w:lang w:val="es-ES_tradnl"/>
              </w:rPr>
            </w:pPr>
            <w:del w:id="2837" w:author="Author">
              <w:r w:rsidRPr="00641BDB">
                <w:rPr>
                  <w:rFonts w:asciiTheme="minorBidi" w:eastAsia="Times New Roman" w:hAnsiTheme="minorBidi" w:cstheme="minorBidi"/>
                  <w:szCs w:val="17"/>
                  <w:lang w:val="es-ES_tradnl"/>
                </w:rPr>
                <w:delText>[RSG-14</w:delText>
              </w:r>
              <w:r w:rsidR="00DD2800"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 </w:delText>
              </w:r>
            </w:del>
          </w:p>
        </w:tc>
        <w:tc>
          <w:tcPr>
            <w:tcW w:w="5670" w:type="dxa"/>
          </w:tcPr>
          <w:p w14:paraId="1D9A7782" w14:textId="77777777" w:rsidR="00F35185" w:rsidRPr="00641BDB" w:rsidRDefault="00F35185" w:rsidP="00F35185">
            <w:pPr>
              <w:pStyle w:val="NormalWeb"/>
              <w:jc w:val="both"/>
              <w:rPr>
                <w:del w:id="2838" w:author="Author"/>
                <w:rFonts w:asciiTheme="minorBidi" w:eastAsia="Times New Roman" w:hAnsiTheme="minorBidi" w:cstheme="minorBidi"/>
                <w:szCs w:val="17"/>
                <w:lang w:val="es-ES_tradnl"/>
              </w:rPr>
            </w:pPr>
            <w:del w:id="2839" w:author="Author">
              <w:r w:rsidRPr="00641BDB">
                <w:rPr>
                  <w:rFonts w:asciiTheme="minorBidi" w:eastAsia="Times New Roman" w:hAnsiTheme="minorBidi" w:cstheme="minorBidi"/>
                  <w:szCs w:val="17"/>
                  <w:lang w:val="es-ES_tradnl"/>
                </w:rPr>
                <w:delText>Para servicios con un alto nivel de privilegio, la autenticación mutua bidireccional entre el cliente y el servidor DEBERÍA utilizar certificados para ofrecer una mayor protección. </w:delText>
              </w:r>
            </w:del>
          </w:p>
        </w:tc>
        <w:tc>
          <w:tcPr>
            <w:tcW w:w="2515" w:type="dxa"/>
          </w:tcPr>
          <w:p w14:paraId="49E76D39" w14:textId="77777777" w:rsidR="00F35185" w:rsidRPr="00641BDB" w:rsidRDefault="00F35185" w:rsidP="00F35185">
            <w:pPr>
              <w:rPr>
                <w:del w:id="2840" w:author="Author"/>
                <w:rFonts w:asciiTheme="minorBidi" w:hAnsiTheme="minorBidi" w:cstheme="minorBidi"/>
                <w:szCs w:val="17"/>
                <w:lang w:val="es-ES_tradnl"/>
              </w:rPr>
            </w:pPr>
            <w:del w:id="2841" w:author="Author">
              <w:r w:rsidRPr="00641BDB">
                <w:rPr>
                  <w:rFonts w:asciiTheme="minorBidi" w:hAnsiTheme="minorBidi" w:cstheme="minorBidi"/>
                  <w:szCs w:val="17"/>
                  <w:lang w:val="es-ES_tradnl"/>
                </w:rPr>
                <w:delText>AAX, AAJ</w:delText>
              </w:r>
            </w:del>
          </w:p>
        </w:tc>
      </w:tr>
      <w:tr w:rsidR="00F35185" w:rsidRPr="008516DD" w14:paraId="11574940" w14:textId="77777777" w:rsidTr="00F20B0F">
        <w:trPr>
          <w:del w:id="2842" w:author="Author"/>
        </w:trPr>
        <w:tc>
          <w:tcPr>
            <w:tcW w:w="1075" w:type="dxa"/>
          </w:tcPr>
          <w:p w14:paraId="55C9E010" w14:textId="77777777" w:rsidR="00F35185" w:rsidRPr="00641BDB" w:rsidRDefault="00F35185" w:rsidP="00F35185">
            <w:pPr>
              <w:rPr>
                <w:del w:id="2843" w:author="Author"/>
                <w:rFonts w:asciiTheme="minorBidi" w:hAnsiTheme="minorBidi" w:cstheme="minorBidi"/>
                <w:szCs w:val="17"/>
                <w:lang w:val="es-ES_tradnl"/>
              </w:rPr>
            </w:pPr>
            <w:del w:id="2844" w:author="Author">
              <w:r w:rsidRPr="00641BDB">
                <w:rPr>
                  <w:rFonts w:asciiTheme="minorBidi" w:eastAsia="Times New Roman" w:hAnsiTheme="minorBidi" w:cstheme="minorBidi"/>
                  <w:szCs w:val="17"/>
                  <w:lang w:val="es-ES_tradnl"/>
                </w:rPr>
                <w:delText>[RSG-14</w:delText>
              </w:r>
              <w:r w:rsidR="00DD2800"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 </w:delText>
              </w:r>
            </w:del>
          </w:p>
        </w:tc>
        <w:tc>
          <w:tcPr>
            <w:tcW w:w="5670" w:type="dxa"/>
          </w:tcPr>
          <w:p w14:paraId="3CA5A5A5" w14:textId="77777777" w:rsidR="00F35185" w:rsidRPr="00641BDB" w:rsidRDefault="00F35185" w:rsidP="00F35185">
            <w:pPr>
              <w:pStyle w:val="NormalWeb"/>
              <w:jc w:val="both"/>
              <w:rPr>
                <w:del w:id="2845" w:author="Author"/>
                <w:rFonts w:asciiTheme="minorBidi" w:eastAsia="Times New Roman" w:hAnsiTheme="minorBidi" w:cstheme="minorBidi"/>
                <w:szCs w:val="17"/>
                <w:lang w:val="es-ES_tradnl"/>
              </w:rPr>
            </w:pPr>
            <w:del w:id="2846" w:author="Author">
              <w:r w:rsidRPr="00641BDB">
                <w:rPr>
                  <w:rFonts w:asciiTheme="minorBidi" w:eastAsia="Times New Roman" w:hAnsiTheme="minorBidi" w:cstheme="minorBidi"/>
                  <w:szCs w:val="17"/>
                  <w:lang w:val="es-ES_tradnl"/>
                </w:rPr>
                <w:delText>DEBERÍA implementarse la autenticación multifactor para mitigar los riesgos de la identidad en aplicaciones con un perfil de alto riesgo, en sistemas que procesen información muy sensible o en acciones privilegiadas. </w:delText>
              </w:r>
            </w:del>
          </w:p>
        </w:tc>
        <w:tc>
          <w:tcPr>
            <w:tcW w:w="2515" w:type="dxa"/>
          </w:tcPr>
          <w:p w14:paraId="39D090FF" w14:textId="77777777" w:rsidR="00F35185" w:rsidRPr="00641BDB" w:rsidRDefault="00F35185" w:rsidP="00F35185">
            <w:pPr>
              <w:rPr>
                <w:del w:id="2847" w:author="Author"/>
                <w:rFonts w:asciiTheme="minorBidi" w:hAnsiTheme="minorBidi" w:cstheme="minorBidi"/>
                <w:szCs w:val="17"/>
                <w:lang w:val="es-ES_tradnl"/>
              </w:rPr>
            </w:pPr>
            <w:del w:id="2848" w:author="Author">
              <w:r w:rsidRPr="00641BDB">
                <w:rPr>
                  <w:rFonts w:asciiTheme="minorBidi" w:hAnsiTheme="minorBidi" w:cstheme="minorBidi"/>
                  <w:szCs w:val="17"/>
                  <w:lang w:val="es-ES_tradnl"/>
                </w:rPr>
                <w:delText>AAX, AAJ</w:delText>
              </w:r>
            </w:del>
          </w:p>
        </w:tc>
      </w:tr>
      <w:tr w:rsidR="00F35185" w:rsidRPr="008516DD" w14:paraId="25F65BEA" w14:textId="77777777" w:rsidTr="00F20B0F">
        <w:trPr>
          <w:del w:id="2849" w:author="Author"/>
        </w:trPr>
        <w:tc>
          <w:tcPr>
            <w:tcW w:w="1075" w:type="dxa"/>
          </w:tcPr>
          <w:p w14:paraId="5CA1E215" w14:textId="77777777" w:rsidR="00F35185" w:rsidRPr="00641BDB" w:rsidRDefault="00F35185" w:rsidP="00F35185">
            <w:pPr>
              <w:rPr>
                <w:del w:id="2850" w:author="Author"/>
                <w:rFonts w:asciiTheme="minorBidi" w:hAnsiTheme="minorBidi" w:cstheme="minorBidi"/>
                <w:szCs w:val="17"/>
                <w:lang w:val="es-ES_tradnl"/>
              </w:rPr>
            </w:pPr>
            <w:del w:id="2851" w:author="Author">
              <w:r w:rsidRPr="00641BDB">
                <w:rPr>
                  <w:rFonts w:asciiTheme="minorBidi" w:eastAsia="Times New Roman" w:hAnsiTheme="minorBidi" w:cstheme="minorBidi"/>
                  <w:szCs w:val="17"/>
                  <w:lang w:val="es-ES_tradnl"/>
                </w:rPr>
                <w:delText>[RSG-14</w:delText>
              </w:r>
              <w:r w:rsidR="00DD2800"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5670" w:type="dxa"/>
          </w:tcPr>
          <w:p w14:paraId="496B248F" w14:textId="77777777" w:rsidR="00F35185" w:rsidRPr="00641BDB" w:rsidRDefault="00F35185" w:rsidP="00F35185">
            <w:pPr>
              <w:pStyle w:val="NormalWeb"/>
              <w:jc w:val="both"/>
              <w:rPr>
                <w:del w:id="2852" w:author="Author"/>
                <w:rFonts w:asciiTheme="minorBidi" w:eastAsia="Times New Roman" w:hAnsiTheme="minorBidi" w:cstheme="minorBidi"/>
                <w:szCs w:val="17"/>
                <w:lang w:val="es-ES_tradnl"/>
              </w:rPr>
            </w:pPr>
            <w:del w:id="2853" w:author="Author">
              <w:r w:rsidRPr="00641BDB">
                <w:rPr>
                  <w:rFonts w:asciiTheme="minorBidi" w:eastAsia="Times New Roman" w:hAnsiTheme="minorBidi" w:cstheme="minorBidi"/>
                  <w:szCs w:val="17"/>
                  <w:lang w:val="es-ES_tradnl"/>
                </w:rPr>
                <w:delText>Si la API REST es pública, el valor del encabezado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Access-Control-Allow-Origin</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DEBE ser '*'.</w:delText>
              </w:r>
            </w:del>
          </w:p>
        </w:tc>
        <w:tc>
          <w:tcPr>
            <w:tcW w:w="2515" w:type="dxa"/>
          </w:tcPr>
          <w:p w14:paraId="2E664F20" w14:textId="77777777" w:rsidR="00F35185" w:rsidRPr="00641BDB" w:rsidRDefault="00F35185" w:rsidP="00F35185">
            <w:pPr>
              <w:rPr>
                <w:del w:id="2854" w:author="Author"/>
                <w:rFonts w:asciiTheme="minorBidi" w:hAnsiTheme="minorBidi" w:cstheme="minorBidi"/>
                <w:szCs w:val="17"/>
                <w:lang w:val="es-ES_tradnl"/>
              </w:rPr>
            </w:pPr>
            <w:del w:id="2855" w:author="Author">
              <w:r w:rsidRPr="00641BDB">
                <w:rPr>
                  <w:rFonts w:asciiTheme="minorBidi" w:hAnsiTheme="minorBidi" w:cstheme="minorBidi"/>
                  <w:szCs w:val="17"/>
                  <w:lang w:val="es-ES_tradnl"/>
                </w:rPr>
                <w:delText>AAJ, AAX, AJ, AX</w:delText>
              </w:r>
            </w:del>
          </w:p>
        </w:tc>
      </w:tr>
      <w:tr w:rsidR="00F35185" w:rsidRPr="008516DD" w14:paraId="5F53FBB1" w14:textId="77777777" w:rsidTr="00F20B0F">
        <w:trPr>
          <w:del w:id="2856" w:author="Author"/>
        </w:trPr>
        <w:tc>
          <w:tcPr>
            <w:tcW w:w="1075" w:type="dxa"/>
          </w:tcPr>
          <w:p w14:paraId="7730D8F3" w14:textId="77777777" w:rsidR="00F35185" w:rsidRPr="00641BDB" w:rsidRDefault="00F35185" w:rsidP="00F35185">
            <w:pPr>
              <w:rPr>
                <w:del w:id="2857" w:author="Author"/>
                <w:rFonts w:asciiTheme="minorBidi" w:hAnsiTheme="minorBidi" w:cstheme="minorBidi"/>
                <w:szCs w:val="17"/>
                <w:lang w:val="es-ES_tradnl"/>
              </w:rPr>
            </w:pPr>
            <w:del w:id="2858" w:author="Author">
              <w:r w:rsidRPr="00641BDB">
                <w:rPr>
                  <w:rFonts w:asciiTheme="minorBidi" w:eastAsia="Times New Roman" w:hAnsiTheme="minorBidi" w:cstheme="minorBidi"/>
                  <w:szCs w:val="17"/>
                  <w:lang w:val="es-ES_tradnl"/>
                </w:rPr>
                <w:delText>[RSG-14</w:delText>
              </w:r>
              <w:r w:rsidR="00DD2800"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w:delText>
              </w:r>
            </w:del>
          </w:p>
        </w:tc>
        <w:tc>
          <w:tcPr>
            <w:tcW w:w="5670" w:type="dxa"/>
          </w:tcPr>
          <w:p w14:paraId="27FFE448" w14:textId="77777777" w:rsidR="00F35185" w:rsidRPr="00641BDB" w:rsidRDefault="00F35185" w:rsidP="00F35185">
            <w:pPr>
              <w:pStyle w:val="NormalWeb"/>
              <w:jc w:val="both"/>
              <w:rPr>
                <w:del w:id="2859" w:author="Author"/>
                <w:rFonts w:asciiTheme="minorBidi" w:eastAsia="Times New Roman" w:hAnsiTheme="minorBidi" w:cstheme="minorBidi"/>
                <w:szCs w:val="17"/>
                <w:lang w:val="es-ES_tradnl"/>
              </w:rPr>
            </w:pPr>
            <w:del w:id="2860" w:author="Author">
              <w:r w:rsidRPr="00641BDB">
                <w:rPr>
                  <w:rFonts w:asciiTheme="minorBidi" w:eastAsia="Times New Roman" w:hAnsiTheme="minorBidi" w:cstheme="minorBidi"/>
                  <w:szCs w:val="17"/>
                  <w:lang w:val="es-ES_tradnl"/>
                </w:rPr>
                <w:delText xml:space="preserve">Si la API REST está protegida, DEBERÍA usarse el intercambio de recursos de origen cruzado (CORS), si es posible. De lo contrario, PUEDE utilizarse JSONP como alternativa, pero solo para peticiones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por ejemplo, cuando el usuario accede con un navegador antiguo. NO DEBERÍA utilizarse </w:delText>
              </w:r>
              <w:r w:rsidRPr="00641BDB">
                <w:rPr>
                  <w:rFonts w:ascii="Courier New" w:eastAsia="Times New Roman" w:hAnsi="Courier New" w:cs="Courier New"/>
                  <w:szCs w:val="17"/>
                  <w:lang w:val="es-ES_tradnl"/>
                </w:rPr>
                <w:delText>iframe</w:delText>
              </w:r>
              <w:r w:rsidRPr="00641BDB">
                <w:rPr>
                  <w:rFonts w:asciiTheme="minorBidi" w:eastAsia="Times New Roman" w:hAnsiTheme="minorBidi" w:cstheme="minorBidi"/>
                  <w:szCs w:val="17"/>
                  <w:lang w:val="es-ES_tradnl"/>
                </w:rPr>
                <w:delText>.</w:delText>
              </w:r>
            </w:del>
          </w:p>
        </w:tc>
        <w:tc>
          <w:tcPr>
            <w:tcW w:w="2515" w:type="dxa"/>
          </w:tcPr>
          <w:p w14:paraId="1EE55754" w14:textId="77777777" w:rsidR="00F35185" w:rsidRPr="00641BDB" w:rsidRDefault="00F35185" w:rsidP="00F35185">
            <w:pPr>
              <w:rPr>
                <w:del w:id="2861" w:author="Author"/>
                <w:rFonts w:asciiTheme="minorBidi" w:hAnsiTheme="minorBidi" w:cstheme="minorBidi"/>
                <w:szCs w:val="17"/>
                <w:lang w:val="es-ES_tradnl"/>
              </w:rPr>
            </w:pPr>
            <w:del w:id="2862" w:author="Author">
              <w:r w:rsidRPr="00641BDB">
                <w:rPr>
                  <w:rFonts w:asciiTheme="minorBidi" w:hAnsiTheme="minorBidi" w:cstheme="minorBidi"/>
                  <w:szCs w:val="17"/>
                  <w:lang w:val="es-ES_tradnl"/>
                </w:rPr>
                <w:delText>AAX, AAJ</w:delText>
              </w:r>
            </w:del>
          </w:p>
        </w:tc>
      </w:tr>
      <w:tr w:rsidR="00F35185" w:rsidRPr="008516DD" w14:paraId="7C135CF1" w14:textId="77777777" w:rsidTr="00F20B0F">
        <w:trPr>
          <w:del w:id="2863" w:author="Author"/>
        </w:trPr>
        <w:tc>
          <w:tcPr>
            <w:tcW w:w="1075" w:type="dxa"/>
          </w:tcPr>
          <w:p w14:paraId="33EBAEC3" w14:textId="77777777" w:rsidR="00F35185" w:rsidRPr="00641BDB" w:rsidRDefault="00F35185" w:rsidP="00F35185">
            <w:pPr>
              <w:rPr>
                <w:del w:id="2864" w:author="Author"/>
                <w:rFonts w:asciiTheme="minorBidi" w:hAnsiTheme="minorBidi" w:cstheme="minorBidi"/>
                <w:szCs w:val="17"/>
                <w:lang w:val="es-ES_tradnl"/>
              </w:rPr>
            </w:pPr>
            <w:del w:id="2865" w:author="Author">
              <w:r w:rsidRPr="00641BDB">
                <w:rPr>
                  <w:rFonts w:asciiTheme="minorBidi" w:hAnsiTheme="minorBidi" w:cstheme="minorBidi"/>
                  <w:szCs w:val="17"/>
                  <w:lang w:val="es-ES_tradnl"/>
                </w:rPr>
                <w:delText>[RSJ-1</w:delText>
              </w:r>
              <w:r w:rsidR="00DD2800" w:rsidRPr="00641BDB">
                <w:rPr>
                  <w:rFonts w:asciiTheme="minorBidi" w:hAnsiTheme="minorBidi" w:cstheme="minorBidi"/>
                  <w:szCs w:val="17"/>
                  <w:lang w:val="es-ES_tradnl"/>
                </w:rPr>
                <w:delText>50</w:delText>
              </w:r>
              <w:r w:rsidRPr="00641BDB">
                <w:rPr>
                  <w:rFonts w:asciiTheme="minorBidi" w:hAnsiTheme="minorBidi" w:cstheme="minorBidi"/>
                  <w:szCs w:val="17"/>
                  <w:lang w:val="es-ES_tradnl"/>
                </w:rPr>
                <w:delText>]</w:delText>
              </w:r>
            </w:del>
          </w:p>
        </w:tc>
        <w:tc>
          <w:tcPr>
            <w:tcW w:w="5670" w:type="dxa"/>
          </w:tcPr>
          <w:p w14:paraId="739C332C" w14:textId="77777777" w:rsidR="00F35185" w:rsidRPr="00641BDB" w:rsidRDefault="00F35185" w:rsidP="00F35185">
            <w:pPr>
              <w:pStyle w:val="NormalWeb"/>
              <w:jc w:val="both"/>
              <w:rPr>
                <w:del w:id="2866" w:author="Author"/>
                <w:rFonts w:asciiTheme="minorBidi" w:eastAsia="Times New Roman" w:hAnsiTheme="minorBidi" w:cstheme="minorBidi"/>
                <w:szCs w:val="17"/>
                <w:lang w:val="es-ES_tradnl"/>
              </w:rPr>
            </w:pPr>
            <w:del w:id="2867" w:author="Author">
              <w:r w:rsidRPr="00641BDB">
                <w:rPr>
                  <w:rFonts w:asciiTheme="minorBidi" w:eastAsia="Times New Roman" w:hAnsiTheme="minorBidi" w:cstheme="minorBidi"/>
                  <w:szCs w:val="17"/>
                  <w:lang w:val="es-ES_tradnl"/>
                </w:rPr>
                <w:delText xml:space="preserve">Si se utilizan instancias descritas por un esquema, DEBERÍA utilizarse el encabezado </w:delText>
              </w:r>
              <w:r w:rsidRPr="00641BDB">
                <w:rPr>
                  <w:rFonts w:ascii="Courier New" w:eastAsia="Times New Roman" w:hAnsi="Courier New" w:cs="Courier New"/>
                  <w:szCs w:val="17"/>
                  <w:lang w:val="es-ES_tradnl"/>
                </w:rPr>
                <w:delText>Link</w:delText>
              </w:r>
              <w:r w:rsidRPr="00641BDB">
                <w:rPr>
                  <w:rFonts w:asciiTheme="minorBidi" w:eastAsia="Times New Roman" w:hAnsiTheme="minorBidi" w:cstheme="minorBidi"/>
                  <w:szCs w:val="17"/>
                  <w:lang w:val="es-ES_tradnl"/>
                </w:rPr>
                <w:delText xml:space="preserve"> para proporcionar un enlace a un esquema JSON descargable de acuerdo con la Norma RFC 8288. </w:delText>
              </w:r>
            </w:del>
          </w:p>
        </w:tc>
        <w:tc>
          <w:tcPr>
            <w:tcW w:w="2515" w:type="dxa"/>
          </w:tcPr>
          <w:p w14:paraId="4A641200" w14:textId="77777777" w:rsidR="00F35185" w:rsidRPr="00641BDB" w:rsidRDefault="00F35185" w:rsidP="00F35185">
            <w:pPr>
              <w:rPr>
                <w:del w:id="2868" w:author="Author"/>
                <w:rFonts w:asciiTheme="minorBidi" w:hAnsiTheme="minorBidi" w:cstheme="minorBidi"/>
                <w:szCs w:val="17"/>
                <w:lang w:val="es-ES_tradnl"/>
              </w:rPr>
            </w:pPr>
            <w:del w:id="2869" w:author="Author">
              <w:r w:rsidRPr="00641BDB">
                <w:rPr>
                  <w:rFonts w:asciiTheme="minorBidi" w:hAnsiTheme="minorBidi" w:cstheme="minorBidi"/>
                  <w:szCs w:val="17"/>
                  <w:lang w:val="es-ES_tradnl"/>
                </w:rPr>
                <w:delText>AAJ</w:delText>
              </w:r>
            </w:del>
          </w:p>
        </w:tc>
      </w:tr>
      <w:tr w:rsidR="00F35185" w:rsidRPr="008516DD" w14:paraId="4273C00F" w14:textId="77777777" w:rsidTr="00F20B0F">
        <w:trPr>
          <w:del w:id="2870" w:author="Author"/>
        </w:trPr>
        <w:tc>
          <w:tcPr>
            <w:tcW w:w="1075" w:type="dxa"/>
          </w:tcPr>
          <w:p w14:paraId="0DE18CAE" w14:textId="77777777" w:rsidR="00F35185" w:rsidRPr="00641BDB" w:rsidRDefault="00F35185" w:rsidP="00F35185">
            <w:pPr>
              <w:rPr>
                <w:del w:id="2871" w:author="Author"/>
                <w:rFonts w:asciiTheme="minorBidi" w:hAnsiTheme="minorBidi" w:cstheme="minorBidi"/>
                <w:szCs w:val="17"/>
                <w:lang w:val="es-ES_tradnl"/>
              </w:rPr>
            </w:pPr>
            <w:del w:id="2872" w:author="Author">
              <w:r w:rsidRPr="00641BDB">
                <w:rPr>
                  <w:rFonts w:asciiTheme="minorBidi" w:eastAsia="Times New Roman" w:hAnsiTheme="minorBidi" w:cstheme="minorBidi"/>
                  <w:szCs w:val="17"/>
                  <w:lang w:val="es-ES_tradnl"/>
                </w:rPr>
                <w:delText>[RSJ-15</w:delText>
              </w:r>
              <w:r w:rsidR="00DD2800"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5670" w:type="dxa"/>
          </w:tcPr>
          <w:p w14:paraId="20DE9DE5" w14:textId="77777777" w:rsidR="00F35185" w:rsidRPr="00641BDB" w:rsidRDefault="00F35185" w:rsidP="00F35185">
            <w:pPr>
              <w:pStyle w:val="NormalWeb"/>
              <w:jc w:val="both"/>
              <w:rPr>
                <w:del w:id="2873" w:author="Author"/>
                <w:rFonts w:asciiTheme="minorBidi" w:eastAsia="Times New Roman" w:hAnsiTheme="minorBidi" w:cstheme="minorBidi"/>
                <w:szCs w:val="17"/>
                <w:lang w:val="es-ES_tradnl"/>
              </w:rPr>
            </w:pPr>
            <w:del w:id="2874" w:author="Author">
              <w:r w:rsidRPr="00641BDB">
                <w:rPr>
                  <w:rFonts w:asciiTheme="minorBidi" w:eastAsia="Times New Roman" w:hAnsiTheme="minorBidi" w:cstheme="minorBidi"/>
                  <w:szCs w:val="17"/>
                  <w:lang w:val="es-ES_tradnl"/>
                </w:rPr>
                <w:delText>Una API web DEBERÍA alcanzar al menos el nivel 2 (propiedades nativas de transporte) del modelo de madurez de Richardson. Se PUEDE implementar el nivel 3 (hipermedia) que permite descubrir la API en su totalidad.</w:delText>
              </w:r>
            </w:del>
          </w:p>
        </w:tc>
        <w:tc>
          <w:tcPr>
            <w:tcW w:w="2515" w:type="dxa"/>
          </w:tcPr>
          <w:p w14:paraId="175C13E4" w14:textId="77777777" w:rsidR="00F35185" w:rsidRPr="00641BDB" w:rsidRDefault="00F35185" w:rsidP="00F35185">
            <w:pPr>
              <w:rPr>
                <w:del w:id="2875" w:author="Author"/>
                <w:rFonts w:asciiTheme="minorBidi" w:hAnsiTheme="minorBidi" w:cstheme="minorBidi"/>
                <w:szCs w:val="17"/>
                <w:lang w:val="es-ES_tradnl"/>
              </w:rPr>
            </w:pPr>
            <w:del w:id="2876" w:author="Author">
              <w:r w:rsidRPr="00641BDB">
                <w:rPr>
                  <w:rFonts w:asciiTheme="minorBidi" w:hAnsiTheme="minorBidi" w:cstheme="minorBidi"/>
                  <w:szCs w:val="17"/>
                  <w:lang w:val="es-ES_tradnl"/>
                </w:rPr>
                <w:delText>AAJ</w:delText>
              </w:r>
            </w:del>
          </w:p>
        </w:tc>
      </w:tr>
      <w:tr w:rsidR="00F35185" w:rsidRPr="008516DD" w14:paraId="1522BE8B" w14:textId="77777777" w:rsidTr="00F20B0F">
        <w:trPr>
          <w:del w:id="2877" w:author="Author"/>
        </w:trPr>
        <w:tc>
          <w:tcPr>
            <w:tcW w:w="1075" w:type="dxa"/>
          </w:tcPr>
          <w:p w14:paraId="6D9BDC0F" w14:textId="77777777" w:rsidR="00F35185" w:rsidRPr="00641BDB" w:rsidRDefault="00F35185" w:rsidP="00F35185">
            <w:pPr>
              <w:rPr>
                <w:del w:id="2878" w:author="Author"/>
                <w:rFonts w:asciiTheme="minorBidi" w:eastAsia="Times New Roman" w:hAnsiTheme="minorBidi" w:cstheme="minorBidi"/>
                <w:szCs w:val="17"/>
                <w:lang w:val="es-ES_tradnl"/>
              </w:rPr>
            </w:pPr>
            <w:del w:id="2879" w:author="Author">
              <w:r w:rsidRPr="00641BDB">
                <w:rPr>
                  <w:rFonts w:asciiTheme="minorBidi" w:eastAsia="Times New Roman" w:hAnsiTheme="minorBidi" w:cstheme="minorBidi"/>
                  <w:szCs w:val="17"/>
                  <w:lang w:val="es-ES_tradnl"/>
                </w:rPr>
                <w:delText>[RSJ-15</w:delText>
              </w:r>
              <w:r w:rsidR="00DD2800"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5670" w:type="dxa"/>
          </w:tcPr>
          <w:p w14:paraId="0F5618C6" w14:textId="77777777" w:rsidR="00F35185" w:rsidRPr="00641BDB" w:rsidRDefault="00F35185" w:rsidP="00F35185">
            <w:pPr>
              <w:pStyle w:val="NormalWeb"/>
              <w:jc w:val="both"/>
              <w:rPr>
                <w:del w:id="2880" w:author="Author"/>
                <w:rFonts w:asciiTheme="minorBidi" w:eastAsia="Times New Roman" w:hAnsiTheme="minorBidi" w:cstheme="minorBidi"/>
                <w:szCs w:val="17"/>
                <w:lang w:val="es-ES_tradnl"/>
              </w:rPr>
            </w:pPr>
            <w:del w:id="2881" w:author="Author">
              <w:r w:rsidRPr="00641BDB">
                <w:rPr>
                  <w:rFonts w:asciiTheme="minorBidi" w:eastAsia="Times New Roman" w:hAnsiTheme="minorBidi" w:cstheme="minorBidi"/>
                  <w:szCs w:val="17"/>
                  <w:lang w:val="es-ES_tradnl"/>
                </w:rPr>
                <w:delText xml:space="preserve">Para diseñar un formato de hipermedia personalizado DEBERÍAN utilizarse los siguientes atributos en el enlace de atributos: </w:delText>
              </w:r>
            </w:del>
          </w:p>
          <w:p w14:paraId="75011800" w14:textId="77777777" w:rsidR="00F35185" w:rsidRPr="00641BDB" w:rsidRDefault="00F35185" w:rsidP="00F35185">
            <w:pPr>
              <w:pStyle w:val="NormalWeb"/>
              <w:numPr>
                <w:ilvl w:val="0"/>
                <w:numId w:val="31"/>
              </w:numPr>
              <w:jc w:val="both"/>
              <w:rPr>
                <w:del w:id="2882" w:author="Author"/>
                <w:rFonts w:asciiTheme="minorBidi" w:eastAsia="Times New Roman" w:hAnsiTheme="minorBidi" w:cstheme="minorBidi"/>
                <w:szCs w:val="17"/>
                <w:lang w:val="es-ES_tradnl"/>
              </w:rPr>
            </w:pPr>
            <w:del w:id="2883" w:author="Author">
              <w:r w:rsidRPr="00641BDB">
                <w:rPr>
                  <w:rFonts w:ascii="Courier New" w:eastAsia="Times New Roman" w:hAnsi="Courier New" w:cs="Courier New"/>
                  <w:szCs w:val="17"/>
                  <w:lang w:val="es-ES_tradnl"/>
                </w:rPr>
                <w:delText>href</w:delText>
              </w:r>
              <w:r w:rsidRPr="00641BDB">
                <w:rPr>
                  <w:rFonts w:asciiTheme="minorBidi" w:eastAsia="Times New Roman" w:hAnsiTheme="minorBidi" w:cstheme="minorBidi"/>
                  <w:szCs w:val="17"/>
                  <w:lang w:val="es-ES_tradnl"/>
                </w:rPr>
                <w:delText xml:space="preserve">: el URI de destino; </w:delText>
              </w:r>
            </w:del>
          </w:p>
          <w:p w14:paraId="4602C16B" w14:textId="77777777" w:rsidR="00F35185" w:rsidRPr="00641BDB" w:rsidRDefault="00F35185" w:rsidP="00F35185">
            <w:pPr>
              <w:pStyle w:val="NormalWeb"/>
              <w:numPr>
                <w:ilvl w:val="0"/>
                <w:numId w:val="31"/>
              </w:numPr>
              <w:jc w:val="both"/>
              <w:rPr>
                <w:del w:id="2884" w:author="Author"/>
                <w:rFonts w:asciiTheme="minorBidi" w:eastAsia="Times New Roman" w:hAnsiTheme="minorBidi" w:cstheme="minorBidi"/>
                <w:szCs w:val="17"/>
                <w:lang w:val="es-ES_tradnl"/>
              </w:rPr>
            </w:pPr>
            <w:del w:id="2885" w:author="Author">
              <w:r w:rsidRPr="00641BDB">
                <w:rPr>
                  <w:rFonts w:ascii="Courier New" w:eastAsia="Times New Roman" w:hAnsi="Courier New" w:cs="Courier New"/>
                  <w:szCs w:val="17"/>
                  <w:lang w:val="es-ES_tradnl"/>
                </w:rPr>
                <w:delText>rel</w:delText>
              </w:r>
              <w:r w:rsidRPr="00641BDB">
                <w:rPr>
                  <w:rFonts w:asciiTheme="minorBidi" w:eastAsia="Times New Roman" w:hAnsiTheme="minorBidi" w:cstheme="minorBidi"/>
                  <w:szCs w:val="17"/>
                  <w:lang w:val="es-ES_tradnl"/>
                </w:rPr>
                <w:delText xml:space="preserve">: el significado del URI de destino; </w:delText>
              </w:r>
            </w:del>
          </w:p>
          <w:p w14:paraId="72C304CD" w14:textId="77777777" w:rsidR="00F35185" w:rsidRPr="00641BDB" w:rsidRDefault="00F35185" w:rsidP="00F35185">
            <w:pPr>
              <w:pStyle w:val="NormalWeb"/>
              <w:numPr>
                <w:ilvl w:val="0"/>
                <w:numId w:val="31"/>
              </w:numPr>
              <w:jc w:val="both"/>
              <w:rPr>
                <w:del w:id="2886" w:author="Author"/>
                <w:rFonts w:asciiTheme="minorBidi" w:eastAsia="Times New Roman" w:hAnsiTheme="minorBidi" w:cstheme="minorBidi"/>
                <w:szCs w:val="17"/>
                <w:lang w:val="es-ES_tradnl"/>
              </w:rPr>
            </w:pPr>
            <w:del w:id="2887" w:author="Author">
              <w:r w:rsidRPr="00641BDB">
                <w:rPr>
                  <w:rFonts w:ascii="Courier New" w:eastAsia="Times New Roman" w:hAnsi="Courier New" w:cs="Courier New"/>
                  <w:szCs w:val="17"/>
                  <w:lang w:val="es-ES_tradnl"/>
                </w:rPr>
                <w:delText>self</w:delText>
              </w:r>
              <w:r w:rsidRPr="00641BDB">
                <w:rPr>
                  <w:rFonts w:asciiTheme="minorBidi" w:eastAsia="Times New Roman" w:hAnsiTheme="minorBidi" w:cstheme="minorBidi"/>
                  <w:szCs w:val="17"/>
                  <w:lang w:val="es-ES_tradnl"/>
                </w:rPr>
                <w:delText xml:space="preserve">: el URI hace referencia al propio recurso; </w:delText>
              </w:r>
            </w:del>
          </w:p>
          <w:p w14:paraId="3E9C31FF" w14:textId="77777777" w:rsidR="00F35185" w:rsidRPr="00641BDB" w:rsidRDefault="00F35185" w:rsidP="00F35185">
            <w:pPr>
              <w:pStyle w:val="NormalWeb"/>
              <w:numPr>
                <w:ilvl w:val="0"/>
                <w:numId w:val="31"/>
              </w:numPr>
              <w:jc w:val="both"/>
              <w:rPr>
                <w:del w:id="2888" w:author="Author"/>
                <w:rFonts w:asciiTheme="minorBidi" w:eastAsia="Times New Roman" w:hAnsiTheme="minorBidi" w:cstheme="minorBidi"/>
                <w:szCs w:val="17"/>
                <w:lang w:val="es-ES_tradnl"/>
              </w:rPr>
            </w:pPr>
            <w:del w:id="2889" w:author="Author">
              <w:r w:rsidRPr="00641BDB">
                <w:rPr>
                  <w:rFonts w:ascii="Courier New" w:eastAsia="Times New Roman" w:hAnsi="Courier New" w:cs="Courier New"/>
                  <w:szCs w:val="17"/>
                  <w:lang w:val="es-ES_tradnl"/>
                </w:rPr>
                <w:delText>next</w:delText>
              </w:r>
              <w:r w:rsidRPr="00641BDB">
                <w:rPr>
                  <w:rFonts w:asciiTheme="minorBidi" w:eastAsia="Times New Roman" w:hAnsiTheme="minorBidi" w:cstheme="minorBidi"/>
                  <w:szCs w:val="17"/>
                  <w:lang w:val="es-ES_tradnl"/>
                </w:rPr>
                <w:delText xml:space="preserve">: el URI hace referencia a la página siguiente (si se utiliza durante la paginación); </w:delText>
              </w:r>
            </w:del>
          </w:p>
          <w:p w14:paraId="0936D17E" w14:textId="77777777" w:rsidR="00F35185" w:rsidRPr="00641BDB" w:rsidRDefault="00F35185" w:rsidP="00F35185">
            <w:pPr>
              <w:pStyle w:val="NormalWeb"/>
              <w:numPr>
                <w:ilvl w:val="0"/>
                <w:numId w:val="31"/>
              </w:numPr>
              <w:jc w:val="both"/>
              <w:rPr>
                <w:del w:id="2890" w:author="Author"/>
                <w:rFonts w:asciiTheme="minorBidi" w:eastAsia="Times New Roman" w:hAnsiTheme="minorBidi" w:cstheme="minorBidi"/>
                <w:szCs w:val="17"/>
                <w:lang w:val="es-ES_tradnl"/>
              </w:rPr>
            </w:pPr>
            <w:del w:id="2891" w:author="Author">
              <w:r w:rsidRPr="00641BDB">
                <w:rPr>
                  <w:rFonts w:ascii="Courier New" w:eastAsia="Times New Roman" w:hAnsi="Courier New" w:cs="Courier New"/>
                  <w:szCs w:val="17"/>
                  <w:lang w:val="es-ES_tradnl"/>
                </w:rPr>
                <w:delText>previous</w:delText>
              </w:r>
              <w:r w:rsidRPr="00641BDB">
                <w:rPr>
                  <w:rFonts w:asciiTheme="minorBidi" w:eastAsia="Times New Roman" w:hAnsiTheme="minorBidi" w:cstheme="minorBidi"/>
                  <w:szCs w:val="17"/>
                  <w:lang w:val="es-ES_tradnl"/>
                </w:rPr>
                <w:delText>: el URI hace referencia a la página anterior (si se utiliza durante la paginación); y</w:delText>
              </w:r>
            </w:del>
          </w:p>
          <w:p w14:paraId="170F77B0" w14:textId="77777777" w:rsidR="00F35185" w:rsidRPr="00641BDB" w:rsidRDefault="00F35185" w:rsidP="00F35185">
            <w:pPr>
              <w:pStyle w:val="NormalWeb"/>
              <w:numPr>
                <w:ilvl w:val="0"/>
                <w:numId w:val="31"/>
              </w:numPr>
              <w:jc w:val="both"/>
              <w:rPr>
                <w:del w:id="2892" w:author="Author"/>
                <w:rFonts w:asciiTheme="minorBidi" w:eastAsia="Times New Roman" w:hAnsiTheme="minorBidi" w:cstheme="minorBidi"/>
                <w:szCs w:val="17"/>
                <w:lang w:val="es-ES_tradnl"/>
              </w:rPr>
            </w:pPr>
            <w:del w:id="2893" w:author="Author">
              <w:r w:rsidRPr="00641BDB">
                <w:rPr>
                  <w:rFonts w:asciiTheme="minorBidi" w:eastAsia="Times New Roman" w:hAnsiTheme="minorBidi" w:cstheme="minorBidi"/>
                  <w:szCs w:val="17"/>
                  <w:lang w:val="es-ES_tradnl"/>
                </w:rPr>
                <w:delText>el nombre arbitrario v indica el significado personalizado de una relación.</w:delText>
              </w:r>
            </w:del>
          </w:p>
        </w:tc>
        <w:tc>
          <w:tcPr>
            <w:tcW w:w="2515" w:type="dxa"/>
          </w:tcPr>
          <w:p w14:paraId="476F5528" w14:textId="77777777" w:rsidR="00F35185" w:rsidRPr="00641BDB" w:rsidRDefault="00F35185" w:rsidP="00F35185">
            <w:pPr>
              <w:rPr>
                <w:del w:id="2894" w:author="Author"/>
                <w:rFonts w:asciiTheme="minorBidi" w:hAnsiTheme="minorBidi" w:cstheme="minorBidi"/>
                <w:szCs w:val="17"/>
                <w:lang w:val="es-ES_tradnl"/>
              </w:rPr>
            </w:pPr>
            <w:del w:id="2895" w:author="Author">
              <w:r w:rsidRPr="00641BDB">
                <w:rPr>
                  <w:rFonts w:asciiTheme="minorBidi" w:hAnsiTheme="minorBidi" w:cstheme="minorBidi"/>
                  <w:szCs w:val="17"/>
                  <w:lang w:val="es-ES_tradnl"/>
                </w:rPr>
                <w:delText>AAJ</w:delText>
              </w:r>
            </w:del>
          </w:p>
        </w:tc>
      </w:tr>
    </w:tbl>
    <w:p w14:paraId="70F49A42" w14:textId="77777777" w:rsidR="00FA1E75" w:rsidRPr="00641BDB" w:rsidRDefault="00FA1E75">
      <w:pPr>
        <w:rPr>
          <w:del w:id="2896" w:author="Author"/>
          <w:rFonts w:cs="Arial"/>
          <w:b/>
          <w:bCs/>
          <w:szCs w:val="17"/>
          <w:lang w:val="es-ES_tradnl"/>
        </w:rPr>
      </w:pPr>
      <w:del w:id="2897" w:author="Author">
        <w:r w:rsidRPr="00641BDB">
          <w:rPr>
            <w:rFonts w:cs="Arial"/>
            <w:b/>
            <w:bCs/>
            <w:szCs w:val="17"/>
            <w:lang w:val="es-ES_tradnl"/>
          </w:rPr>
          <w:br w:type="page"/>
        </w:r>
      </w:del>
    </w:p>
    <w:p w14:paraId="72CEC5EB" w14:textId="77777777" w:rsidR="006A715A" w:rsidRPr="00641BDB" w:rsidRDefault="006A715A" w:rsidP="009C383A">
      <w:pPr>
        <w:pStyle w:val="Caption"/>
        <w:rPr>
          <w:del w:id="2898" w:author="Author"/>
          <w:rFonts w:cs="Arial"/>
          <w:sz w:val="17"/>
          <w:szCs w:val="17"/>
          <w:lang w:val="es-ES_tradnl"/>
        </w:rPr>
      </w:pPr>
    </w:p>
    <w:p w14:paraId="36E00DCE" w14:textId="77777777" w:rsidR="002E1AEB" w:rsidRPr="00641BDB" w:rsidRDefault="00232B9F" w:rsidP="009C383A">
      <w:pPr>
        <w:pStyle w:val="Caption"/>
        <w:rPr>
          <w:del w:id="2899" w:author="Author"/>
          <w:rFonts w:cs="Arial"/>
          <w:sz w:val="17"/>
          <w:szCs w:val="17"/>
          <w:lang w:val="es-ES_tradnl"/>
        </w:rPr>
      </w:pPr>
      <w:bookmarkStart w:id="2900" w:name="_Ref8206667"/>
      <w:del w:id="2901" w:author="Author">
        <w:r w:rsidRPr="00641BDB">
          <w:rPr>
            <w:rFonts w:cs="Arial"/>
            <w:sz w:val="17"/>
            <w:szCs w:val="17"/>
            <w:lang w:val="es-ES_tradnl"/>
          </w:rPr>
          <w:delText>Cuadro</w:delText>
        </w:r>
        <w:r w:rsidR="002E1AEB" w:rsidRPr="00641BDB">
          <w:rPr>
            <w:rFonts w:cs="Arial"/>
            <w:sz w:val="17"/>
            <w:szCs w:val="17"/>
            <w:lang w:val="es-ES_tradnl"/>
          </w:rPr>
          <w:delText xml:space="preserve"> </w:delText>
        </w:r>
        <w:r w:rsidR="00A15E0C" w:rsidRPr="00641BDB">
          <w:rPr>
            <w:rFonts w:cs="Arial"/>
            <w:sz w:val="17"/>
            <w:szCs w:val="17"/>
            <w:lang w:val="es-ES_tradnl"/>
          </w:rPr>
          <w:delText>.</w:delText>
        </w:r>
        <w:bookmarkEnd w:id="2900"/>
        <w:r w:rsidR="002E1AEB" w:rsidRPr="00641BDB">
          <w:rPr>
            <w:rFonts w:cs="Arial"/>
            <w:sz w:val="17"/>
            <w:szCs w:val="17"/>
            <w:lang w:val="es-ES_tradnl"/>
          </w:rPr>
          <w:delText xml:space="preserve"> </w:delText>
        </w:r>
        <w:r w:rsidR="009D7FFC" w:rsidRPr="00641BDB">
          <w:rPr>
            <w:rFonts w:cs="Arial"/>
            <w:sz w:val="17"/>
            <w:szCs w:val="17"/>
            <w:lang w:val="es-ES_tradnl"/>
          </w:rPr>
          <w:delText>N</w:delText>
        </w:r>
        <w:r w:rsidRPr="00641BDB">
          <w:rPr>
            <w:rFonts w:cs="Arial"/>
            <w:sz w:val="17"/>
            <w:szCs w:val="17"/>
            <w:lang w:val="es-ES_tradnl"/>
          </w:rPr>
          <w:delText>ivel de conformidad A</w:delText>
        </w:r>
        <w:r w:rsidR="002E1AEB" w:rsidRPr="00641BDB">
          <w:rPr>
            <w:rFonts w:cs="Arial"/>
            <w:sz w:val="17"/>
            <w:szCs w:val="17"/>
            <w:lang w:val="es-ES_tradnl"/>
          </w:rPr>
          <w:delText>AX</w:delText>
        </w:r>
      </w:del>
    </w:p>
    <w:tbl>
      <w:tblPr>
        <w:tblStyle w:val="TableGrid"/>
        <w:tblW w:w="0" w:type="auto"/>
        <w:tblLook w:val="04A0" w:firstRow="1" w:lastRow="0" w:firstColumn="1" w:lastColumn="0" w:noHBand="0" w:noVBand="1"/>
      </w:tblPr>
      <w:tblGrid>
        <w:gridCol w:w="1143"/>
        <w:gridCol w:w="6444"/>
        <w:gridCol w:w="1761"/>
      </w:tblGrid>
      <w:tr w:rsidR="00141BF9" w:rsidRPr="008516DD" w14:paraId="73DB556F" w14:textId="77777777" w:rsidTr="003969D6">
        <w:trPr>
          <w:del w:id="2902" w:author="Author"/>
        </w:trPr>
        <w:tc>
          <w:tcPr>
            <w:tcW w:w="1143" w:type="dxa"/>
            <w:shd w:val="clear" w:color="auto" w:fill="F2F2F2" w:themeFill="background1" w:themeFillShade="F2"/>
          </w:tcPr>
          <w:p w14:paraId="4C7E5D85" w14:textId="77777777" w:rsidR="00141BF9" w:rsidRPr="00641BDB" w:rsidRDefault="00141BF9" w:rsidP="00141BF9">
            <w:pPr>
              <w:jc w:val="center"/>
              <w:rPr>
                <w:del w:id="2903" w:author="Author"/>
                <w:rFonts w:asciiTheme="minorBidi" w:hAnsiTheme="minorBidi" w:cstheme="minorBidi"/>
                <w:b/>
                <w:szCs w:val="17"/>
                <w:lang w:val="es-ES_tradnl"/>
              </w:rPr>
            </w:pPr>
            <w:del w:id="2904" w:author="Author">
              <w:r w:rsidRPr="00641BDB">
                <w:rPr>
                  <w:rFonts w:asciiTheme="minorBidi" w:hAnsiTheme="minorBidi" w:cstheme="minorBidi"/>
                  <w:b/>
                  <w:szCs w:val="17"/>
                  <w:lang w:val="es-ES_tradnl"/>
                </w:rPr>
                <w:delText>ID de la norma</w:delText>
              </w:r>
            </w:del>
          </w:p>
        </w:tc>
        <w:tc>
          <w:tcPr>
            <w:tcW w:w="6444" w:type="dxa"/>
            <w:shd w:val="clear" w:color="auto" w:fill="F2F2F2" w:themeFill="background1" w:themeFillShade="F2"/>
          </w:tcPr>
          <w:p w14:paraId="26D68E4F" w14:textId="77777777" w:rsidR="00141BF9" w:rsidRPr="00641BDB" w:rsidRDefault="00141BF9" w:rsidP="00141BF9">
            <w:pPr>
              <w:jc w:val="center"/>
              <w:rPr>
                <w:del w:id="2905" w:author="Author"/>
                <w:rFonts w:asciiTheme="minorBidi" w:hAnsiTheme="minorBidi" w:cstheme="minorBidi"/>
                <w:b/>
                <w:szCs w:val="17"/>
                <w:lang w:val="es-ES_tradnl"/>
              </w:rPr>
            </w:pPr>
            <w:del w:id="2906" w:author="Author">
              <w:r w:rsidRPr="00641BDB">
                <w:rPr>
                  <w:rFonts w:asciiTheme="minorBidi" w:hAnsiTheme="minorBidi" w:cstheme="minorBidi"/>
                  <w:b/>
                  <w:szCs w:val="17"/>
                  <w:lang w:val="es-ES_tradnl"/>
                </w:rPr>
                <w:delText>Norma</w:delText>
              </w:r>
            </w:del>
          </w:p>
        </w:tc>
        <w:tc>
          <w:tcPr>
            <w:tcW w:w="1761" w:type="dxa"/>
            <w:shd w:val="clear" w:color="auto" w:fill="F2F2F2" w:themeFill="background1" w:themeFillShade="F2"/>
          </w:tcPr>
          <w:p w14:paraId="101E421F" w14:textId="77777777" w:rsidR="00141BF9" w:rsidRPr="00641BDB" w:rsidRDefault="00141BF9" w:rsidP="00141BF9">
            <w:pPr>
              <w:jc w:val="center"/>
              <w:rPr>
                <w:del w:id="2907" w:author="Author"/>
                <w:rFonts w:asciiTheme="minorBidi" w:hAnsiTheme="minorBidi" w:cstheme="minorBidi"/>
                <w:b/>
                <w:szCs w:val="17"/>
                <w:lang w:val="es-ES_tradnl"/>
              </w:rPr>
            </w:pPr>
            <w:del w:id="2908" w:author="Author">
              <w:r w:rsidRPr="00641BDB">
                <w:rPr>
                  <w:rFonts w:asciiTheme="minorBidi" w:hAnsiTheme="minorBidi" w:cstheme="minorBidi"/>
                  <w:b/>
                  <w:szCs w:val="17"/>
                  <w:lang w:val="es-ES_tradnl"/>
                </w:rPr>
                <w:delText>Referencias cruzadas y observaciones</w:delText>
              </w:r>
            </w:del>
          </w:p>
        </w:tc>
      </w:tr>
      <w:tr w:rsidR="002E1AEB" w:rsidRPr="008516DD" w14:paraId="2DF80311" w14:textId="77777777" w:rsidTr="003969D6">
        <w:trPr>
          <w:del w:id="2909" w:author="Author"/>
        </w:trPr>
        <w:tc>
          <w:tcPr>
            <w:tcW w:w="1143" w:type="dxa"/>
          </w:tcPr>
          <w:p w14:paraId="406969AD" w14:textId="77777777" w:rsidR="002E1AEB" w:rsidRPr="00641BDB" w:rsidRDefault="002E1AEB" w:rsidP="0001170E">
            <w:pPr>
              <w:rPr>
                <w:del w:id="2910" w:author="Author"/>
                <w:rFonts w:asciiTheme="minorBidi" w:hAnsiTheme="minorBidi" w:cstheme="minorBidi"/>
                <w:szCs w:val="17"/>
                <w:lang w:val="es-ES_tradnl"/>
              </w:rPr>
            </w:pPr>
            <w:del w:id="2911" w:author="Author">
              <w:r w:rsidRPr="00641BDB">
                <w:rPr>
                  <w:rFonts w:asciiTheme="minorBidi" w:hAnsiTheme="minorBidi" w:cstheme="minorBidi"/>
                  <w:szCs w:val="17"/>
                  <w:lang w:val="es-ES_tradnl"/>
                </w:rPr>
                <w:delText>[RSG-01]</w:delText>
              </w:r>
            </w:del>
          </w:p>
        </w:tc>
        <w:tc>
          <w:tcPr>
            <w:tcW w:w="6444" w:type="dxa"/>
          </w:tcPr>
          <w:p w14:paraId="2707F07C" w14:textId="77777777" w:rsidR="002E1AEB" w:rsidRPr="00641BDB" w:rsidRDefault="00CD5558" w:rsidP="00141BF9">
            <w:pPr>
              <w:jc w:val="both"/>
              <w:rPr>
                <w:del w:id="2912" w:author="Author"/>
                <w:rFonts w:asciiTheme="minorBidi" w:hAnsiTheme="minorBidi" w:cstheme="minorBidi"/>
                <w:szCs w:val="17"/>
                <w:lang w:val="es-ES_tradnl"/>
              </w:rPr>
            </w:pPr>
            <w:del w:id="2913" w:author="Author">
              <w:r w:rsidRPr="00641BDB">
                <w:rPr>
                  <w:rFonts w:asciiTheme="minorBidi" w:hAnsiTheme="minorBidi" w:cstheme="minorBidi"/>
                  <w:szCs w:val="17"/>
                  <w:lang w:val="es-ES_tradnl"/>
                </w:rPr>
                <w:delText>DEBE usarse la barra, "/", en la ruta del URI para indicar la relación jerárquica entre los recursos, pero la ruta NO DEBE terminar con una barra, ya que esta no proporciona ningún valor semántico y puede llevar a confusión.</w:delText>
              </w:r>
            </w:del>
          </w:p>
        </w:tc>
        <w:tc>
          <w:tcPr>
            <w:tcW w:w="1761" w:type="dxa"/>
          </w:tcPr>
          <w:p w14:paraId="76A18854" w14:textId="77777777" w:rsidR="002E1AEB" w:rsidRPr="00641BDB" w:rsidRDefault="002E1AEB" w:rsidP="0001170E">
            <w:pPr>
              <w:rPr>
                <w:del w:id="2914" w:author="Author"/>
                <w:rFonts w:asciiTheme="minorBidi" w:hAnsiTheme="minorBidi" w:cstheme="minorBidi"/>
                <w:szCs w:val="17"/>
                <w:lang w:val="es-ES_tradnl"/>
              </w:rPr>
            </w:pPr>
            <w:del w:id="2915" w:author="Author">
              <w:r w:rsidRPr="00641BDB">
                <w:rPr>
                  <w:rFonts w:asciiTheme="minorBidi" w:hAnsiTheme="minorBidi" w:cstheme="minorBidi"/>
                  <w:szCs w:val="17"/>
                  <w:lang w:val="es-ES_tradnl"/>
                </w:rPr>
                <w:delText>AAJ, AAX</w:delText>
              </w:r>
            </w:del>
          </w:p>
        </w:tc>
      </w:tr>
      <w:tr w:rsidR="00CD5558" w:rsidRPr="008516DD" w14:paraId="66046685" w14:textId="77777777" w:rsidTr="003969D6">
        <w:trPr>
          <w:trHeight w:val="148"/>
          <w:del w:id="2916" w:author="Author"/>
        </w:trPr>
        <w:tc>
          <w:tcPr>
            <w:tcW w:w="1143" w:type="dxa"/>
          </w:tcPr>
          <w:p w14:paraId="1E9A6318" w14:textId="77777777" w:rsidR="00CD5558" w:rsidRPr="00641BDB" w:rsidRDefault="00CD5558" w:rsidP="00CD5558">
            <w:pPr>
              <w:rPr>
                <w:del w:id="2917" w:author="Author"/>
                <w:rFonts w:asciiTheme="minorBidi" w:hAnsiTheme="minorBidi" w:cstheme="minorBidi"/>
                <w:szCs w:val="17"/>
                <w:lang w:val="es-ES_tradnl"/>
              </w:rPr>
            </w:pPr>
            <w:del w:id="2918" w:author="Author">
              <w:r w:rsidRPr="00641BDB">
                <w:rPr>
                  <w:rFonts w:asciiTheme="minorBidi" w:eastAsia="Times New Roman" w:hAnsiTheme="minorBidi" w:cstheme="minorBidi"/>
                  <w:szCs w:val="17"/>
                  <w:lang w:val="es-ES_tradnl"/>
                </w:rPr>
                <w:delText>[RSG-02]</w:delText>
              </w:r>
            </w:del>
          </w:p>
        </w:tc>
        <w:tc>
          <w:tcPr>
            <w:tcW w:w="6444" w:type="dxa"/>
          </w:tcPr>
          <w:p w14:paraId="23D840E0" w14:textId="77777777" w:rsidR="00CD5558" w:rsidRPr="00641BDB" w:rsidRDefault="00CD5558" w:rsidP="00141BF9">
            <w:pPr>
              <w:jc w:val="both"/>
              <w:rPr>
                <w:del w:id="2919" w:author="Author"/>
                <w:rFonts w:asciiTheme="minorBidi" w:hAnsiTheme="minorBidi" w:cstheme="minorBidi"/>
                <w:szCs w:val="17"/>
                <w:lang w:val="es-ES_tradnl"/>
              </w:rPr>
            </w:pPr>
            <w:del w:id="2920" w:author="Author">
              <w:r w:rsidRPr="00641BDB">
                <w:rPr>
                  <w:rFonts w:asciiTheme="minorBidi" w:hAnsiTheme="minorBidi" w:cstheme="minorBidi"/>
                  <w:szCs w:val="17"/>
                  <w:lang w:val="es-ES_tradnl"/>
                </w:rPr>
                <w:delText>Los nombres de los recursos DEBEN seguir un patrón de nomenclatura coherente.</w:delText>
              </w:r>
            </w:del>
          </w:p>
        </w:tc>
        <w:tc>
          <w:tcPr>
            <w:tcW w:w="1761" w:type="dxa"/>
          </w:tcPr>
          <w:p w14:paraId="3A3D8AD8" w14:textId="77777777" w:rsidR="00CD5558" w:rsidRPr="00641BDB" w:rsidRDefault="00CD5558" w:rsidP="00CD5558">
            <w:pPr>
              <w:rPr>
                <w:del w:id="2921" w:author="Author"/>
                <w:rFonts w:asciiTheme="minorBidi" w:hAnsiTheme="minorBidi" w:cstheme="minorBidi"/>
                <w:szCs w:val="17"/>
                <w:lang w:val="es-ES_tradnl"/>
              </w:rPr>
            </w:pPr>
            <w:del w:id="2922" w:author="Author">
              <w:r w:rsidRPr="00641BDB">
                <w:rPr>
                  <w:rFonts w:asciiTheme="minorBidi" w:hAnsiTheme="minorBidi" w:cstheme="minorBidi"/>
                  <w:szCs w:val="17"/>
                  <w:lang w:val="es-ES_tradnl"/>
                </w:rPr>
                <w:delText>AAJ, AAX, AJ, AX</w:delText>
              </w:r>
            </w:del>
          </w:p>
        </w:tc>
      </w:tr>
      <w:tr w:rsidR="006634FB" w:rsidRPr="008516DD" w14:paraId="3C00F357" w14:textId="77777777" w:rsidTr="003969D6">
        <w:trPr>
          <w:del w:id="2923" w:author="Author"/>
        </w:trPr>
        <w:tc>
          <w:tcPr>
            <w:tcW w:w="1143" w:type="dxa"/>
          </w:tcPr>
          <w:p w14:paraId="51DDE54A" w14:textId="77777777" w:rsidR="006634FB" w:rsidRPr="00641BDB" w:rsidRDefault="006634FB" w:rsidP="006634FB">
            <w:pPr>
              <w:spacing w:after="240"/>
              <w:rPr>
                <w:del w:id="2924" w:author="Author"/>
                <w:rFonts w:asciiTheme="minorBidi" w:hAnsiTheme="minorBidi" w:cstheme="minorBidi"/>
                <w:szCs w:val="17"/>
                <w:lang w:val="es-ES_tradnl"/>
              </w:rPr>
            </w:pPr>
            <w:del w:id="2925" w:author="Author">
              <w:r w:rsidRPr="00641BDB">
                <w:rPr>
                  <w:rFonts w:asciiTheme="minorBidi" w:eastAsia="Times New Roman" w:hAnsiTheme="minorBidi" w:cstheme="minorBidi"/>
                  <w:szCs w:val="17"/>
                  <w:lang w:val="es-ES_tradnl"/>
                </w:rPr>
                <w:delText>[RSG-03]</w:delText>
              </w:r>
            </w:del>
          </w:p>
        </w:tc>
        <w:tc>
          <w:tcPr>
            <w:tcW w:w="6444" w:type="dxa"/>
          </w:tcPr>
          <w:p w14:paraId="48B23414" w14:textId="77777777" w:rsidR="006634FB" w:rsidRPr="00641BDB" w:rsidRDefault="006634FB" w:rsidP="00141BF9">
            <w:pPr>
              <w:jc w:val="both"/>
              <w:rPr>
                <w:del w:id="2926" w:author="Author"/>
                <w:rFonts w:asciiTheme="minorBidi" w:hAnsiTheme="minorBidi" w:cstheme="minorBidi"/>
                <w:szCs w:val="17"/>
                <w:lang w:val="es-ES_tradnl"/>
              </w:rPr>
            </w:pPr>
            <w:del w:id="2927" w:author="Author">
              <w:r w:rsidRPr="00641BDB">
                <w:rPr>
                  <w:rFonts w:asciiTheme="minorBidi" w:eastAsia="Times New Roman" w:hAnsiTheme="minorBidi" w:cstheme="minorBidi"/>
                  <w:szCs w:val="17"/>
                  <w:lang w:val="es-ES_tradnl"/>
                </w:rPr>
                <w:delText xml:space="preserve">DEBERÍAN utilizarse las convenciones </w:delText>
              </w:r>
              <w:r w:rsidRPr="00641BDB">
                <w:rPr>
                  <w:rFonts w:asciiTheme="minorBidi" w:eastAsia="Times New Roman" w:hAnsiTheme="minorBidi" w:cstheme="minorBidi"/>
                  <w:i/>
                  <w:iCs/>
                  <w:szCs w:val="17"/>
                  <w:lang w:val="es-ES_tradnl"/>
                </w:rPr>
                <w:delText>lower case</w:delText>
              </w:r>
              <w:r w:rsidRPr="00641BDB">
                <w:rPr>
                  <w:rFonts w:asciiTheme="minorBidi" w:eastAsia="Times New Roman" w:hAnsiTheme="minorBidi" w:cstheme="minorBidi"/>
                  <w:szCs w:val="17"/>
                  <w:lang w:val="es-ES_tradnl"/>
                </w:rPr>
                <w:delText xml:space="preserve"> o </w:delText>
              </w:r>
              <w:r w:rsidRPr="00641BDB">
                <w:rPr>
                  <w:rFonts w:asciiTheme="minorBidi" w:eastAsia="Times New Roman" w:hAnsiTheme="minorBidi" w:cstheme="minorBidi"/>
                  <w:i/>
                  <w:iCs/>
                  <w:szCs w:val="17"/>
                  <w:lang w:val="es-ES_tradnl"/>
                </w:rPr>
                <w:delText>kebab case</w:delText>
              </w:r>
              <w:r w:rsidRPr="00641BDB">
                <w:rPr>
                  <w:rFonts w:asciiTheme="minorBidi" w:eastAsia="Times New Roman" w:hAnsiTheme="minorBidi" w:cstheme="minorBidi"/>
                  <w:szCs w:val="17"/>
                  <w:lang w:val="es-ES_tradnl"/>
                </w:rPr>
                <w:delText xml:space="preserve"> para los nombres de los recursos, que PUEDEN ser abreviados.</w:delText>
              </w:r>
            </w:del>
          </w:p>
        </w:tc>
        <w:tc>
          <w:tcPr>
            <w:tcW w:w="1761" w:type="dxa"/>
          </w:tcPr>
          <w:p w14:paraId="7784C831" w14:textId="77777777" w:rsidR="006634FB" w:rsidRPr="00641BDB" w:rsidRDefault="006634FB" w:rsidP="006634FB">
            <w:pPr>
              <w:spacing w:after="240"/>
              <w:rPr>
                <w:del w:id="2928" w:author="Author"/>
                <w:rFonts w:asciiTheme="minorBidi" w:hAnsiTheme="minorBidi" w:cstheme="minorBidi"/>
                <w:szCs w:val="17"/>
                <w:lang w:val="es-ES_tradnl"/>
              </w:rPr>
            </w:pPr>
            <w:del w:id="2929" w:author="Author">
              <w:r w:rsidRPr="00641BDB">
                <w:rPr>
                  <w:rFonts w:asciiTheme="minorBidi" w:hAnsiTheme="minorBidi" w:cstheme="minorBidi"/>
                  <w:szCs w:val="17"/>
                  <w:lang w:val="es-ES_tradnl"/>
                </w:rPr>
                <w:delText>AAJ, AAX</w:delText>
              </w:r>
            </w:del>
          </w:p>
        </w:tc>
      </w:tr>
      <w:tr w:rsidR="006634FB" w:rsidRPr="008516DD" w14:paraId="4330298F" w14:textId="77777777" w:rsidTr="003969D6">
        <w:trPr>
          <w:del w:id="2930" w:author="Author"/>
        </w:trPr>
        <w:tc>
          <w:tcPr>
            <w:tcW w:w="1143" w:type="dxa"/>
          </w:tcPr>
          <w:p w14:paraId="0B842E0B" w14:textId="77777777" w:rsidR="006634FB" w:rsidRPr="00641BDB" w:rsidRDefault="006634FB" w:rsidP="006634FB">
            <w:pPr>
              <w:spacing w:after="240"/>
              <w:rPr>
                <w:del w:id="2931" w:author="Author"/>
                <w:rFonts w:asciiTheme="minorBidi" w:hAnsiTheme="minorBidi" w:cstheme="minorBidi"/>
                <w:szCs w:val="17"/>
                <w:lang w:val="es-ES_tradnl"/>
              </w:rPr>
            </w:pPr>
            <w:del w:id="2932" w:author="Author">
              <w:r w:rsidRPr="00641BDB">
                <w:rPr>
                  <w:rFonts w:asciiTheme="minorBidi" w:eastAsia="Times New Roman" w:hAnsiTheme="minorBidi" w:cstheme="minorBidi"/>
                  <w:szCs w:val="17"/>
                  <w:lang w:val="es-ES_tradnl"/>
                </w:rPr>
                <w:delText>[RSG-05]</w:delText>
              </w:r>
            </w:del>
          </w:p>
        </w:tc>
        <w:tc>
          <w:tcPr>
            <w:tcW w:w="6444" w:type="dxa"/>
          </w:tcPr>
          <w:p w14:paraId="68E722E0" w14:textId="77777777" w:rsidR="006634FB" w:rsidRPr="00641BDB" w:rsidRDefault="006634FB" w:rsidP="00141BF9">
            <w:pPr>
              <w:jc w:val="both"/>
              <w:rPr>
                <w:del w:id="2933" w:author="Author"/>
                <w:rFonts w:asciiTheme="minorBidi" w:hAnsiTheme="minorBidi" w:cstheme="minorBidi"/>
                <w:szCs w:val="17"/>
                <w:lang w:val="es-ES_tradnl"/>
              </w:rPr>
            </w:pPr>
            <w:del w:id="2934" w:author="Author">
              <w:r w:rsidRPr="00641BDB">
                <w:rPr>
                  <w:rFonts w:asciiTheme="minorBidi" w:hAnsiTheme="minorBidi" w:cstheme="minorBidi"/>
                  <w:szCs w:val="17"/>
                  <w:lang w:val="es-ES_tradnl"/>
                </w:rPr>
                <w:delText xml:space="preserve">DEBERÍA utilizarse la convención </w:delText>
              </w:r>
              <w:r w:rsidRPr="00641BDB">
                <w:rPr>
                  <w:rFonts w:asciiTheme="minorBidi" w:hAnsiTheme="minorBidi" w:cstheme="minorBidi"/>
                  <w:i/>
                  <w:iCs/>
                  <w:szCs w:val="17"/>
                  <w:lang w:val="es-ES_tradnl"/>
                </w:rPr>
                <w:delText>lower camel case</w:delText>
              </w:r>
              <w:r w:rsidRPr="00641BDB">
                <w:rPr>
                  <w:rFonts w:asciiTheme="minorBidi" w:hAnsiTheme="minorBidi" w:cstheme="minorBidi"/>
                  <w:szCs w:val="17"/>
                  <w:lang w:val="es-ES_tradnl"/>
                </w:rPr>
                <w:delText xml:space="preserve"> para los parámetros de consulta, que PUEDEN ser abreviados.</w:delText>
              </w:r>
            </w:del>
          </w:p>
        </w:tc>
        <w:tc>
          <w:tcPr>
            <w:tcW w:w="1761" w:type="dxa"/>
          </w:tcPr>
          <w:p w14:paraId="0631E523" w14:textId="77777777" w:rsidR="006634FB" w:rsidRPr="00641BDB" w:rsidRDefault="006634FB" w:rsidP="006634FB">
            <w:pPr>
              <w:spacing w:after="240"/>
              <w:rPr>
                <w:del w:id="2935" w:author="Author"/>
                <w:rFonts w:asciiTheme="minorBidi" w:hAnsiTheme="minorBidi" w:cstheme="minorBidi"/>
                <w:szCs w:val="17"/>
                <w:lang w:val="es-ES_tradnl"/>
              </w:rPr>
            </w:pPr>
            <w:del w:id="2936" w:author="Author">
              <w:r w:rsidRPr="00641BDB">
                <w:rPr>
                  <w:rFonts w:asciiTheme="minorBidi" w:hAnsiTheme="minorBidi" w:cstheme="minorBidi"/>
                  <w:szCs w:val="17"/>
                  <w:lang w:val="es-ES_tradnl"/>
                </w:rPr>
                <w:delText>AAJ, AAX</w:delText>
              </w:r>
            </w:del>
          </w:p>
        </w:tc>
      </w:tr>
      <w:tr w:rsidR="00A74DA9" w:rsidRPr="008516DD" w14:paraId="22D14325" w14:textId="77777777" w:rsidTr="003969D6">
        <w:trPr>
          <w:trHeight w:val="220"/>
          <w:del w:id="2937" w:author="Author"/>
        </w:trPr>
        <w:tc>
          <w:tcPr>
            <w:tcW w:w="1143" w:type="dxa"/>
          </w:tcPr>
          <w:p w14:paraId="29B7357B" w14:textId="77777777" w:rsidR="00A74DA9" w:rsidRPr="00641BDB" w:rsidRDefault="00A74DA9" w:rsidP="00A74DA9">
            <w:pPr>
              <w:rPr>
                <w:del w:id="2938" w:author="Author"/>
                <w:rFonts w:asciiTheme="minorBidi" w:hAnsiTheme="minorBidi" w:cstheme="minorBidi"/>
                <w:szCs w:val="17"/>
                <w:lang w:val="es-ES_tradnl"/>
              </w:rPr>
            </w:pPr>
            <w:del w:id="2939" w:author="Author">
              <w:r w:rsidRPr="00641BDB">
                <w:rPr>
                  <w:rFonts w:asciiTheme="minorBidi" w:eastAsia="Times New Roman" w:hAnsiTheme="minorBidi" w:cstheme="minorBidi"/>
                  <w:szCs w:val="17"/>
                  <w:lang w:val="es-ES_tradnl"/>
                </w:rPr>
                <w:delText>[RSG-06]</w:delText>
              </w:r>
            </w:del>
          </w:p>
        </w:tc>
        <w:tc>
          <w:tcPr>
            <w:tcW w:w="6444" w:type="dxa"/>
          </w:tcPr>
          <w:p w14:paraId="748B840D" w14:textId="77777777" w:rsidR="00A74DA9" w:rsidRPr="00641BDB" w:rsidRDefault="00A74DA9" w:rsidP="00A74DA9">
            <w:pPr>
              <w:jc w:val="both"/>
              <w:rPr>
                <w:del w:id="2940" w:author="Author"/>
                <w:rFonts w:asciiTheme="minorBidi" w:hAnsiTheme="minorBidi" w:cstheme="minorBidi"/>
                <w:szCs w:val="17"/>
                <w:lang w:val="es-ES_tradnl"/>
              </w:rPr>
            </w:pPr>
            <w:del w:id="2941" w:author="Author">
              <w:r w:rsidRPr="00641BDB">
                <w:rPr>
                  <w:rFonts w:asciiTheme="minorBidi" w:eastAsia="Times New Roman" w:hAnsiTheme="minorBidi" w:cstheme="minorBidi"/>
                  <w:szCs w:val="17"/>
                  <w:lang w:val="es-ES_tradnl"/>
                </w:rPr>
                <w:delText>El patrón del URL para una API web DEBE contener la palabra ‘api’ en el URI.</w:delText>
              </w:r>
            </w:del>
          </w:p>
        </w:tc>
        <w:tc>
          <w:tcPr>
            <w:tcW w:w="1761" w:type="dxa"/>
          </w:tcPr>
          <w:p w14:paraId="2755D4CB" w14:textId="77777777" w:rsidR="00A74DA9" w:rsidRPr="00641BDB" w:rsidRDefault="00A74DA9" w:rsidP="00A74DA9">
            <w:pPr>
              <w:rPr>
                <w:del w:id="2942" w:author="Author"/>
                <w:rFonts w:asciiTheme="minorBidi" w:hAnsiTheme="minorBidi" w:cstheme="minorBidi"/>
                <w:szCs w:val="17"/>
                <w:lang w:val="es-ES_tradnl"/>
              </w:rPr>
            </w:pPr>
            <w:del w:id="2943" w:author="Author">
              <w:r w:rsidRPr="00641BDB">
                <w:rPr>
                  <w:rFonts w:asciiTheme="minorBidi" w:hAnsiTheme="minorBidi" w:cstheme="minorBidi"/>
                  <w:szCs w:val="17"/>
                  <w:lang w:val="es-ES_tradnl"/>
                </w:rPr>
                <w:delText>AAJ, AAX, AX, AJ</w:delText>
              </w:r>
            </w:del>
          </w:p>
        </w:tc>
      </w:tr>
      <w:tr w:rsidR="007B4F70" w:rsidRPr="008516DD" w14:paraId="15846294" w14:textId="77777777" w:rsidTr="003969D6">
        <w:trPr>
          <w:trHeight w:val="220"/>
          <w:del w:id="2944" w:author="Author"/>
        </w:trPr>
        <w:tc>
          <w:tcPr>
            <w:tcW w:w="1143" w:type="dxa"/>
          </w:tcPr>
          <w:p w14:paraId="51099C49" w14:textId="77777777" w:rsidR="007B4F70" w:rsidRPr="00641BDB" w:rsidRDefault="007B4F70" w:rsidP="00F1228E">
            <w:pPr>
              <w:rPr>
                <w:del w:id="2945" w:author="Author"/>
                <w:rFonts w:asciiTheme="minorBidi" w:hAnsiTheme="minorBidi" w:cstheme="minorBidi"/>
                <w:szCs w:val="17"/>
                <w:lang w:val="es-ES_tradnl"/>
              </w:rPr>
            </w:pPr>
            <w:del w:id="2946" w:author="Author">
              <w:r w:rsidRPr="00641BDB">
                <w:rPr>
                  <w:rFonts w:asciiTheme="minorBidi" w:eastAsia="Times New Roman" w:hAnsiTheme="minorBidi" w:cstheme="minorBidi"/>
                  <w:szCs w:val="17"/>
                  <w:lang w:val="es-ES_tradnl"/>
                </w:rPr>
                <w:delText>[RSG-07]</w:delText>
              </w:r>
            </w:del>
          </w:p>
        </w:tc>
        <w:tc>
          <w:tcPr>
            <w:tcW w:w="6444" w:type="dxa"/>
          </w:tcPr>
          <w:p w14:paraId="78BD7F0C" w14:textId="77777777" w:rsidR="007B4F70" w:rsidRPr="00641BDB" w:rsidRDefault="00894816" w:rsidP="00141BF9">
            <w:pPr>
              <w:jc w:val="both"/>
              <w:rPr>
                <w:del w:id="2947" w:author="Author"/>
                <w:rFonts w:asciiTheme="minorBidi" w:hAnsiTheme="minorBidi" w:cstheme="minorBidi"/>
                <w:szCs w:val="17"/>
                <w:lang w:val="es-ES_tradnl"/>
              </w:rPr>
            </w:pPr>
            <w:del w:id="2948" w:author="Author">
              <w:r w:rsidRPr="00641BDB">
                <w:rPr>
                  <w:rFonts w:asciiTheme="minorBidi" w:hAnsiTheme="minorBidi" w:cstheme="minorBidi"/>
                  <w:szCs w:val="17"/>
                  <w:lang w:val="es-ES_tradnl"/>
                </w:rPr>
                <w:delText>NO DEBEN utilizarse parámetros matriciales</w:delText>
              </w:r>
              <w:r w:rsidR="007B4F70" w:rsidRPr="00641BDB">
                <w:rPr>
                  <w:rFonts w:asciiTheme="minorBidi" w:hAnsiTheme="minorBidi" w:cstheme="minorBidi"/>
                  <w:szCs w:val="17"/>
                  <w:lang w:val="es-ES_tradnl"/>
                </w:rPr>
                <w:delText>. </w:delText>
              </w:r>
            </w:del>
          </w:p>
        </w:tc>
        <w:tc>
          <w:tcPr>
            <w:tcW w:w="1761" w:type="dxa"/>
          </w:tcPr>
          <w:p w14:paraId="18BFEA18" w14:textId="77777777" w:rsidR="007B4F70" w:rsidRPr="00641BDB" w:rsidRDefault="007B4F70" w:rsidP="00F1228E">
            <w:pPr>
              <w:rPr>
                <w:del w:id="2949" w:author="Author"/>
                <w:rFonts w:asciiTheme="minorBidi" w:hAnsiTheme="minorBidi" w:cstheme="minorBidi"/>
                <w:szCs w:val="17"/>
                <w:lang w:val="es-ES_tradnl"/>
              </w:rPr>
            </w:pPr>
            <w:del w:id="2950" w:author="Author">
              <w:r w:rsidRPr="00641BDB">
                <w:rPr>
                  <w:rFonts w:asciiTheme="minorBidi" w:hAnsiTheme="minorBidi" w:cstheme="minorBidi"/>
                  <w:szCs w:val="17"/>
                  <w:lang w:val="es-ES_tradnl"/>
                </w:rPr>
                <w:delText>AAJ, AAX, AX, AJ</w:delText>
              </w:r>
            </w:del>
          </w:p>
        </w:tc>
      </w:tr>
      <w:tr w:rsidR="007B4F70" w:rsidRPr="008516DD" w14:paraId="06F317E4" w14:textId="77777777" w:rsidTr="003969D6">
        <w:trPr>
          <w:del w:id="2951" w:author="Author"/>
        </w:trPr>
        <w:tc>
          <w:tcPr>
            <w:tcW w:w="1143" w:type="dxa"/>
          </w:tcPr>
          <w:p w14:paraId="12C682AA" w14:textId="77777777" w:rsidR="007B4F70" w:rsidRPr="00641BDB" w:rsidRDefault="007B4F70" w:rsidP="007B4F70">
            <w:pPr>
              <w:spacing w:after="240"/>
              <w:rPr>
                <w:del w:id="2952" w:author="Author"/>
                <w:rFonts w:asciiTheme="minorBidi" w:hAnsiTheme="minorBidi" w:cstheme="minorBidi"/>
                <w:szCs w:val="17"/>
                <w:lang w:val="es-ES_tradnl"/>
              </w:rPr>
            </w:pPr>
            <w:del w:id="2953" w:author="Author">
              <w:r w:rsidRPr="00641BDB">
                <w:rPr>
                  <w:rFonts w:asciiTheme="minorBidi" w:eastAsia="Times New Roman" w:hAnsiTheme="minorBidi" w:cstheme="minorBidi"/>
                  <w:szCs w:val="17"/>
                  <w:lang w:val="es-ES_tradnl"/>
                </w:rPr>
                <w:delText>[RSG-08]</w:delText>
              </w:r>
            </w:del>
          </w:p>
        </w:tc>
        <w:tc>
          <w:tcPr>
            <w:tcW w:w="6444" w:type="dxa"/>
          </w:tcPr>
          <w:p w14:paraId="648F5E64" w14:textId="77777777" w:rsidR="007B4F70" w:rsidRPr="00641BDB" w:rsidRDefault="00AB36E3" w:rsidP="00141BF9">
            <w:pPr>
              <w:jc w:val="both"/>
              <w:rPr>
                <w:del w:id="2954" w:author="Author"/>
                <w:rFonts w:asciiTheme="minorBidi" w:hAnsiTheme="minorBidi" w:cstheme="minorBidi"/>
                <w:szCs w:val="17"/>
                <w:lang w:val="es-ES_tradnl"/>
              </w:rPr>
            </w:pPr>
            <w:del w:id="2955" w:author="Author">
              <w:r w:rsidRPr="00641BDB">
                <w:rPr>
                  <w:rFonts w:asciiTheme="minorBidi" w:hAnsiTheme="minorBidi" w:cstheme="minorBidi"/>
                  <w:szCs w:val="17"/>
                  <w:lang w:val="es-ES_tradnl"/>
                </w:rPr>
                <w:delText>Una API web DEBE aplicar sistemáticamente códigos de estado HTTP según se describe en los documentos RFC del IETF</w:delText>
              </w:r>
            </w:del>
          </w:p>
        </w:tc>
        <w:tc>
          <w:tcPr>
            <w:tcW w:w="1761" w:type="dxa"/>
          </w:tcPr>
          <w:p w14:paraId="6B2509BA" w14:textId="77777777" w:rsidR="007B4F70" w:rsidRPr="00641BDB" w:rsidRDefault="007B4F70" w:rsidP="007B4F70">
            <w:pPr>
              <w:spacing w:after="240"/>
              <w:rPr>
                <w:del w:id="2956" w:author="Author"/>
                <w:rFonts w:asciiTheme="minorBidi" w:hAnsiTheme="minorBidi" w:cstheme="minorBidi"/>
                <w:szCs w:val="17"/>
                <w:lang w:val="es-ES_tradnl"/>
              </w:rPr>
            </w:pPr>
            <w:del w:id="2957" w:author="Author">
              <w:r w:rsidRPr="00641BDB">
                <w:rPr>
                  <w:rFonts w:asciiTheme="minorBidi" w:hAnsiTheme="minorBidi" w:cstheme="minorBidi"/>
                  <w:szCs w:val="17"/>
                  <w:lang w:val="es-ES_tradnl"/>
                </w:rPr>
                <w:delText>AAJ, AAX, AX, AJ</w:delText>
              </w:r>
            </w:del>
          </w:p>
        </w:tc>
      </w:tr>
      <w:tr w:rsidR="005B1ABA" w:rsidRPr="008516DD" w14:paraId="3B9C9B16" w14:textId="77777777" w:rsidTr="003969D6">
        <w:trPr>
          <w:del w:id="2958" w:author="Author"/>
        </w:trPr>
        <w:tc>
          <w:tcPr>
            <w:tcW w:w="1143" w:type="dxa"/>
          </w:tcPr>
          <w:p w14:paraId="36E827EC" w14:textId="77777777" w:rsidR="005B1ABA" w:rsidRPr="00641BDB" w:rsidRDefault="005B1ABA" w:rsidP="005B1ABA">
            <w:pPr>
              <w:spacing w:after="240"/>
              <w:rPr>
                <w:del w:id="2959" w:author="Author"/>
                <w:rFonts w:asciiTheme="minorBidi" w:eastAsia="Times New Roman" w:hAnsiTheme="minorBidi" w:cstheme="minorBidi"/>
                <w:szCs w:val="17"/>
                <w:lang w:val="es-ES_tradnl"/>
              </w:rPr>
            </w:pPr>
            <w:del w:id="2960" w:author="Author">
              <w:r w:rsidRPr="00641BDB">
                <w:rPr>
                  <w:rFonts w:asciiTheme="minorBidi" w:eastAsia="Times New Roman" w:hAnsiTheme="minorBidi" w:cstheme="minorBidi"/>
                  <w:szCs w:val="17"/>
                  <w:lang w:val="es-ES_tradnl"/>
                </w:rPr>
                <w:delText>[RSG-09]</w:delText>
              </w:r>
            </w:del>
          </w:p>
        </w:tc>
        <w:tc>
          <w:tcPr>
            <w:tcW w:w="6444" w:type="dxa"/>
          </w:tcPr>
          <w:p w14:paraId="03505504" w14:textId="77777777" w:rsidR="005B1ABA" w:rsidRPr="00641BDB" w:rsidRDefault="005B1ABA" w:rsidP="00141BF9">
            <w:pPr>
              <w:jc w:val="both"/>
              <w:rPr>
                <w:del w:id="2961" w:author="Author"/>
                <w:rFonts w:asciiTheme="minorBidi" w:hAnsiTheme="minorBidi" w:cstheme="minorBidi"/>
                <w:szCs w:val="17"/>
                <w:lang w:val="es-ES_tradnl"/>
              </w:rPr>
            </w:pPr>
            <w:del w:id="2962" w:author="Author">
              <w:r w:rsidRPr="00641BDB">
                <w:rPr>
                  <w:rFonts w:asciiTheme="minorBidi" w:eastAsia="Times New Roman" w:hAnsiTheme="minorBidi" w:cstheme="minorBidi"/>
                  <w:szCs w:val="17"/>
                  <w:lang w:val="es-ES_tradnl"/>
                </w:rPr>
                <w:delText>Las API web DEBERÍAN utilizar los códigos recomendados en el Anexo V para clasificar los errores. </w:delText>
              </w:r>
            </w:del>
          </w:p>
        </w:tc>
        <w:tc>
          <w:tcPr>
            <w:tcW w:w="1761" w:type="dxa"/>
          </w:tcPr>
          <w:p w14:paraId="3BDA2A7C" w14:textId="77777777" w:rsidR="005B1ABA" w:rsidRPr="00641BDB" w:rsidRDefault="005B1ABA" w:rsidP="005B1ABA">
            <w:pPr>
              <w:spacing w:after="240"/>
              <w:rPr>
                <w:del w:id="2963" w:author="Author"/>
                <w:rFonts w:asciiTheme="minorBidi" w:hAnsiTheme="minorBidi" w:cstheme="minorBidi"/>
                <w:szCs w:val="17"/>
                <w:lang w:val="es-ES_tradnl"/>
              </w:rPr>
            </w:pPr>
            <w:del w:id="2964" w:author="Author">
              <w:r w:rsidRPr="00641BDB">
                <w:rPr>
                  <w:rFonts w:asciiTheme="minorBidi" w:hAnsiTheme="minorBidi" w:cstheme="minorBidi"/>
                  <w:szCs w:val="17"/>
                  <w:lang w:val="es-ES_tradnl"/>
                </w:rPr>
                <w:delText>AAX, AAJ</w:delText>
              </w:r>
            </w:del>
          </w:p>
        </w:tc>
      </w:tr>
      <w:tr w:rsidR="007B4F70" w:rsidRPr="008516DD" w14:paraId="17FB81E6" w14:textId="77777777" w:rsidTr="003969D6">
        <w:trPr>
          <w:del w:id="2965" w:author="Author"/>
        </w:trPr>
        <w:tc>
          <w:tcPr>
            <w:tcW w:w="1143" w:type="dxa"/>
          </w:tcPr>
          <w:p w14:paraId="01F662C7" w14:textId="77777777" w:rsidR="007B4F70" w:rsidRPr="00641BDB" w:rsidRDefault="007B4F70" w:rsidP="007B4F70">
            <w:pPr>
              <w:spacing w:after="240"/>
              <w:rPr>
                <w:del w:id="2966" w:author="Author"/>
                <w:rFonts w:asciiTheme="minorBidi" w:hAnsiTheme="minorBidi" w:cstheme="minorBidi"/>
                <w:szCs w:val="17"/>
                <w:lang w:val="es-ES_tradnl"/>
              </w:rPr>
            </w:pPr>
            <w:del w:id="2967" w:author="Author">
              <w:r w:rsidRPr="00641BDB">
                <w:rPr>
                  <w:rFonts w:asciiTheme="minorBidi" w:eastAsia="Times New Roman" w:hAnsiTheme="minorBidi" w:cstheme="minorBidi"/>
                  <w:szCs w:val="17"/>
                  <w:lang w:val="es-ES_tradnl"/>
                </w:rPr>
                <w:delText>[RSG-10]</w:delText>
              </w:r>
            </w:del>
          </w:p>
        </w:tc>
        <w:tc>
          <w:tcPr>
            <w:tcW w:w="6444" w:type="dxa"/>
          </w:tcPr>
          <w:p w14:paraId="64382037" w14:textId="77777777" w:rsidR="007B4F70" w:rsidRPr="00641BDB" w:rsidRDefault="001966D7" w:rsidP="00141BF9">
            <w:pPr>
              <w:jc w:val="both"/>
              <w:rPr>
                <w:del w:id="2968" w:author="Author"/>
                <w:rFonts w:asciiTheme="minorBidi" w:hAnsiTheme="minorBidi" w:cstheme="minorBidi"/>
                <w:szCs w:val="17"/>
                <w:lang w:val="es-ES_tradnl"/>
              </w:rPr>
            </w:pPr>
            <w:del w:id="2969" w:author="Author">
              <w:r w:rsidRPr="00641BDB">
                <w:rPr>
                  <w:rFonts w:asciiTheme="minorBidi" w:eastAsia="Times New Roman" w:hAnsiTheme="minorBidi" w:cstheme="minorBidi"/>
                  <w:szCs w:val="17"/>
                  <w:lang w:val="es-ES_tradnl"/>
                </w:rPr>
                <w:delText>Si la API detecta valores de entrada incorrectos, DEBE devolver el código de estado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400 Bad Request</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La carga útil de error DEBE indicar el valor incorrecto.</w:delText>
              </w:r>
            </w:del>
          </w:p>
        </w:tc>
        <w:tc>
          <w:tcPr>
            <w:tcW w:w="1761" w:type="dxa"/>
          </w:tcPr>
          <w:p w14:paraId="5838D977" w14:textId="77777777" w:rsidR="007B4F70" w:rsidRPr="00641BDB" w:rsidRDefault="007B4F70" w:rsidP="007B4F70">
            <w:pPr>
              <w:spacing w:after="240"/>
              <w:rPr>
                <w:del w:id="2970" w:author="Author"/>
                <w:rFonts w:asciiTheme="minorBidi" w:hAnsiTheme="minorBidi" w:cstheme="minorBidi"/>
                <w:szCs w:val="17"/>
                <w:lang w:val="es-ES_tradnl"/>
              </w:rPr>
            </w:pPr>
            <w:del w:id="2971" w:author="Author">
              <w:r w:rsidRPr="00641BDB">
                <w:rPr>
                  <w:rFonts w:asciiTheme="minorBidi" w:hAnsiTheme="minorBidi" w:cstheme="minorBidi"/>
                  <w:szCs w:val="17"/>
                  <w:lang w:val="es-ES_tradnl"/>
                </w:rPr>
                <w:delText>AAJ, AAX, AX, AJ</w:delText>
              </w:r>
            </w:del>
          </w:p>
        </w:tc>
      </w:tr>
      <w:tr w:rsidR="005B1ABA" w:rsidRPr="008516DD" w14:paraId="61D5F9B1" w14:textId="77777777" w:rsidTr="003969D6">
        <w:trPr>
          <w:del w:id="2972" w:author="Author"/>
        </w:trPr>
        <w:tc>
          <w:tcPr>
            <w:tcW w:w="1143" w:type="dxa"/>
          </w:tcPr>
          <w:p w14:paraId="26B31BF7" w14:textId="77777777" w:rsidR="005B1ABA" w:rsidRPr="00641BDB" w:rsidRDefault="005B1ABA" w:rsidP="005B1ABA">
            <w:pPr>
              <w:spacing w:after="240"/>
              <w:rPr>
                <w:del w:id="2973" w:author="Author"/>
                <w:rFonts w:asciiTheme="minorBidi" w:hAnsiTheme="minorBidi" w:cstheme="minorBidi"/>
                <w:szCs w:val="17"/>
                <w:lang w:val="es-ES_tradnl"/>
              </w:rPr>
            </w:pPr>
            <w:del w:id="2974" w:author="Author">
              <w:r w:rsidRPr="00641BDB">
                <w:rPr>
                  <w:rFonts w:asciiTheme="minorBidi" w:eastAsia="Times New Roman" w:hAnsiTheme="minorBidi" w:cstheme="minorBidi"/>
                  <w:szCs w:val="17"/>
                  <w:lang w:val="es-ES_tradnl"/>
                </w:rPr>
                <w:delText>[RSG-11]</w:delText>
              </w:r>
            </w:del>
          </w:p>
        </w:tc>
        <w:tc>
          <w:tcPr>
            <w:tcW w:w="6444" w:type="dxa"/>
          </w:tcPr>
          <w:p w14:paraId="40448A2D" w14:textId="77777777" w:rsidR="005B1ABA" w:rsidRPr="00641BDB" w:rsidRDefault="005B1ABA" w:rsidP="00141BF9">
            <w:pPr>
              <w:jc w:val="both"/>
              <w:rPr>
                <w:del w:id="2975" w:author="Author"/>
                <w:rFonts w:asciiTheme="minorBidi" w:hAnsiTheme="minorBidi" w:cstheme="minorBidi"/>
                <w:szCs w:val="17"/>
                <w:lang w:val="es-ES_tradnl"/>
              </w:rPr>
            </w:pPr>
            <w:del w:id="2976" w:author="Author">
              <w:r w:rsidRPr="00641BDB">
                <w:rPr>
                  <w:rFonts w:asciiTheme="minorBidi" w:eastAsia="Times New Roman" w:hAnsiTheme="minorBidi" w:cstheme="minorBidi"/>
                  <w:szCs w:val="17"/>
                  <w:lang w:val="es-ES_tradnl"/>
                </w:rPr>
                <w:delText>Si la API detecta nombres sintácticamente correctos de argumentos no esperados (en la petición o en los parámetros de consulta), DEBERÍA ignorarlos.</w:delText>
              </w:r>
            </w:del>
          </w:p>
        </w:tc>
        <w:tc>
          <w:tcPr>
            <w:tcW w:w="1761" w:type="dxa"/>
          </w:tcPr>
          <w:p w14:paraId="2075CA13" w14:textId="77777777" w:rsidR="005B1ABA" w:rsidRPr="00641BDB" w:rsidRDefault="005B1ABA" w:rsidP="005B1ABA">
            <w:pPr>
              <w:spacing w:after="240"/>
              <w:rPr>
                <w:del w:id="2977" w:author="Author"/>
                <w:rFonts w:asciiTheme="minorBidi" w:hAnsiTheme="minorBidi" w:cstheme="minorBidi"/>
                <w:szCs w:val="17"/>
                <w:lang w:val="es-ES_tradnl"/>
              </w:rPr>
            </w:pPr>
            <w:del w:id="2978" w:author="Author">
              <w:r w:rsidRPr="00641BDB">
                <w:rPr>
                  <w:rFonts w:asciiTheme="minorBidi" w:hAnsiTheme="minorBidi" w:cstheme="minorBidi"/>
                  <w:szCs w:val="17"/>
                  <w:lang w:val="es-ES_tradnl"/>
                </w:rPr>
                <w:delText>AAJ, AAX</w:delText>
              </w:r>
            </w:del>
          </w:p>
        </w:tc>
      </w:tr>
      <w:tr w:rsidR="007B4F70" w:rsidRPr="008516DD" w14:paraId="1063FB9C" w14:textId="77777777" w:rsidTr="003969D6">
        <w:trPr>
          <w:del w:id="2979" w:author="Author"/>
        </w:trPr>
        <w:tc>
          <w:tcPr>
            <w:tcW w:w="1143" w:type="dxa"/>
          </w:tcPr>
          <w:p w14:paraId="68D8DD61" w14:textId="77777777" w:rsidR="007B4F70" w:rsidRPr="00641BDB" w:rsidRDefault="007B4F70" w:rsidP="007B4F70">
            <w:pPr>
              <w:spacing w:after="240"/>
              <w:rPr>
                <w:del w:id="2980" w:author="Author"/>
                <w:rFonts w:asciiTheme="minorBidi" w:hAnsiTheme="minorBidi" w:cstheme="minorBidi"/>
                <w:szCs w:val="17"/>
                <w:lang w:val="es-ES_tradnl"/>
              </w:rPr>
            </w:pPr>
            <w:del w:id="2981" w:author="Author">
              <w:r w:rsidRPr="00641BDB">
                <w:rPr>
                  <w:rFonts w:asciiTheme="minorBidi" w:eastAsia="Times New Roman" w:hAnsiTheme="minorBidi" w:cstheme="minorBidi"/>
                  <w:szCs w:val="17"/>
                  <w:lang w:val="es-ES_tradnl"/>
                </w:rPr>
                <w:delText>[RSG-12]</w:delText>
              </w:r>
            </w:del>
          </w:p>
        </w:tc>
        <w:tc>
          <w:tcPr>
            <w:tcW w:w="6444" w:type="dxa"/>
          </w:tcPr>
          <w:p w14:paraId="62B1C986" w14:textId="77777777" w:rsidR="007B4F70" w:rsidRPr="00641BDB" w:rsidRDefault="00C3721C" w:rsidP="00141BF9">
            <w:pPr>
              <w:jc w:val="both"/>
              <w:rPr>
                <w:del w:id="2982" w:author="Author"/>
                <w:rFonts w:asciiTheme="minorBidi" w:hAnsiTheme="minorBidi" w:cstheme="minorBidi"/>
                <w:szCs w:val="17"/>
                <w:lang w:val="es-ES_tradnl"/>
              </w:rPr>
            </w:pPr>
            <w:del w:id="2983" w:author="Author">
              <w:r w:rsidRPr="00641BDB">
                <w:rPr>
                  <w:rFonts w:asciiTheme="minorBidi" w:hAnsiTheme="minorBidi" w:cstheme="minorBidi"/>
                  <w:szCs w:val="17"/>
                  <w:lang w:val="es-ES_tradnl"/>
                </w:rPr>
                <w:delText xml:space="preserve">Si la API detecta valores válidos que requieren funcionalidades no implementadas, DEBE devolver el código de estado HTTP </w:delText>
              </w:r>
              <w:r w:rsidRPr="00641BDB">
                <w:rPr>
                  <w:rFonts w:ascii="Courier New" w:eastAsia="Times New Roman" w:hAnsi="Courier New" w:cs="Courier New"/>
                  <w:szCs w:val="17"/>
                  <w:lang w:val="es-ES_tradnl"/>
                </w:rPr>
                <w:delText>501 Not Implemented</w:delText>
              </w:r>
              <w:r w:rsidRPr="00641BDB">
                <w:rPr>
                  <w:rFonts w:asciiTheme="minorBidi" w:hAnsiTheme="minorBidi" w:cstheme="minorBidi"/>
                  <w:szCs w:val="17"/>
                  <w:lang w:val="es-ES_tradnl"/>
                </w:rPr>
                <w:delText>. La carga útil de error DEBE indicar el valor sin implementar</w:delText>
              </w:r>
              <w:r w:rsidR="007B4F70" w:rsidRPr="00641BDB">
                <w:rPr>
                  <w:rFonts w:asciiTheme="minorBidi" w:hAnsiTheme="minorBidi" w:cstheme="minorBidi"/>
                  <w:szCs w:val="17"/>
                  <w:lang w:val="es-ES_tradnl"/>
                </w:rPr>
                <w:delText>.</w:delText>
              </w:r>
            </w:del>
          </w:p>
        </w:tc>
        <w:tc>
          <w:tcPr>
            <w:tcW w:w="1761" w:type="dxa"/>
          </w:tcPr>
          <w:p w14:paraId="598CFA1C" w14:textId="77777777" w:rsidR="007B4F70" w:rsidRPr="00641BDB" w:rsidRDefault="007B4F70" w:rsidP="007B4F70">
            <w:pPr>
              <w:spacing w:after="240"/>
              <w:rPr>
                <w:del w:id="2984" w:author="Author"/>
                <w:rFonts w:asciiTheme="minorBidi" w:hAnsiTheme="minorBidi" w:cstheme="minorBidi"/>
                <w:szCs w:val="17"/>
                <w:lang w:val="es-ES_tradnl"/>
              </w:rPr>
            </w:pPr>
            <w:del w:id="2985" w:author="Author">
              <w:r w:rsidRPr="00641BDB">
                <w:rPr>
                  <w:rFonts w:asciiTheme="minorBidi" w:hAnsiTheme="minorBidi" w:cstheme="minorBidi"/>
                  <w:szCs w:val="17"/>
                  <w:lang w:val="es-ES_tradnl"/>
                </w:rPr>
                <w:delText>AAJ, AAX, AX, AJ</w:delText>
              </w:r>
            </w:del>
          </w:p>
        </w:tc>
      </w:tr>
      <w:tr w:rsidR="00DA37E2" w:rsidRPr="008516DD" w14:paraId="743C12E6" w14:textId="77777777" w:rsidTr="003969D6">
        <w:trPr>
          <w:del w:id="2986" w:author="Author"/>
        </w:trPr>
        <w:tc>
          <w:tcPr>
            <w:tcW w:w="1143" w:type="dxa"/>
          </w:tcPr>
          <w:p w14:paraId="66B857AD" w14:textId="77777777" w:rsidR="00DA37E2" w:rsidRPr="00641BDB" w:rsidRDefault="00DA37E2" w:rsidP="00DA37E2">
            <w:pPr>
              <w:spacing w:after="240"/>
              <w:rPr>
                <w:del w:id="2987" w:author="Author"/>
                <w:rFonts w:asciiTheme="minorBidi" w:hAnsiTheme="minorBidi" w:cstheme="minorBidi"/>
                <w:szCs w:val="17"/>
                <w:lang w:val="es-ES_tradnl"/>
              </w:rPr>
            </w:pPr>
            <w:del w:id="2988" w:author="Author">
              <w:r w:rsidRPr="00641BDB">
                <w:rPr>
                  <w:rFonts w:asciiTheme="minorBidi" w:eastAsia="Times New Roman" w:hAnsiTheme="minorBidi" w:cstheme="minorBidi"/>
                  <w:szCs w:val="17"/>
                  <w:lang w:val="es-ES_tradnl"/>
                </w:rPr>
                <w:delText>[RSG-13]</w:delText>
              </w:r>
            </w:del>
          </w:p>
        </w:tc>
        <w:tc>
          <w:tcPr>
            <w:tcW w:w="6444" w:type="dxa"/>
          </w:tcPr>
          <w:p w14:paraId="4908770A" w14:textId="77777777" w:rsidR="00DA37E2" w:rsidRPr="00641BDB" w:rsidRDefault="00DA37E2" w:rsidP="00141BF9">
            <w:pPr>
              <w:jc w:val="both"/>
              <w:rPr>
                <w:del w:id="2989" w:author="Author"/>
                <w:rFonts w:asciiTheme="minorBidi" w:hAnsiTheme="minorBidi" w:cstheme="minorBidi"/>
                <w:szCs w:val="17"/>
                <w:lang w:val="es-ES_tradnl"/>
              </w:rPr>
            </w:pPr>
            <w:del w:id="2990" w:author="Author">
              <w:r w:rsidRPr="00641BDB">
                <w:rPr>
                  <w:rFonts w:asciiTheme="minorBidi" w:eastAsia="Times New Roman" w:hAnsiTheme="minorBidi" w:cstheme="minorBidi"/>
                  <w:szCs w:val="17"/>
                  <w:lang w:val="es-ES_tradnl"/>
                </w:rPr>
                <w:delText>Una API web DEBERÍA utilizar únicamente recursos de nivel superior. Si hay subrecursos, deben ser colecciones e implicar una asociación. Una entidad debería ser accesible como recurso de nivel superior o como subrecurso, pero no por ambas vías.</w:delText>
              </w:r>
            </w:del>
          </w:p>
        </w:tc>
        <w:tc>
          <w:tcPr>
            <w:tcW w:w="1761" w:type="dxa"/>
          </w:tcPr>
          <w:p w14:paraId="64CBA9C0" w14:textId="77777777" w:rsidR="00DA37E2" w:rsidRPr="00641BDB" w:rsidRDefault="00DA37E2" w:rsidP="00DA37E2">
            <w:pPr>
              <w:spacing w:after="240"/>
              <w:rPr>
                <w:del w:id="2991" w:author="Author"/>
                <w:rFonts w:asciiTheme="minorBidi" w:hAnsiTheme="minorBidi" w:cstheme="minorBidi"/>
                <w:szCs w:val="17"/>
                <w:lang w:val="es-ES_tradnl"/>
              </w:rPr>
            </w:pPr>
            <w:del w:id="2992" w:author="Author">
              <w:r w:rsidRPr="00641BDB">
                <w:rPr>
                  <w:rFonts w:asciiTheme="minorBidi" w:hAnsiTheme="minorBidi" w:cstheme="minorBidi"/>
                  <w:szCs w:val="17"/>
                  <w:lang w:val="es-ES_tradnl"/>
                </w:rPr>
                <w:delText>AAJ, AAX</w:delText>
              </w:r>
            </w:del>
          </w:p>
        </w:tc>
      </w:tr>
      <w:tr w:rsidR="007B4F70" w:rsidRPr="008516DD" w14:paraId="11D3E859" w14:textId="77777777" w:rsidTr="003969D6">
        <w:trPr>
          <w:del w:id="2993" w:author="Author"/>
        </w:trPr>
        <w:tc>
          <w:tcPr>
            <w:tcW w:w="1143" w:type="dxa"/>
          </w:tcPr>
          <w:p w14:paraId="3FADEDD4" w14:textId="77777777" w:rsidR="007B4F70" w:rsidRPr="00641BDB" w:rsidRDefault="007B4F70" w:rsidP="007B4F70">
            <w:pPr>
              <w:spacing w:after="240"/>
              <w:rPr>
                <w:del w:id="2994" w:author="Author"/>
                <w:rFonts w:asciiTheme="minorBidi" w:hAnsiTheme="minorBidi" w:cstheme="minorBidi"/>
                <w:szCs w:val="17"/>
                <w:lang w:val="es-ES_tradnl"/>
              </w:rPr>
            </w:pPr>
            <w:del w:id="2995" w:author="Author">
              <w:r w:rsidRPr="00641BDB">
                <w:rPr>
                  <w:rFonts w:asciiTheme="minorBidi" w:eastAsia="Times New Roman" w:hAnsiTheme="minorBidi" w:cstheme="minorBidi"/>
                  <w:szCs w:val="17"/>
                  <w:lang w:val="es-ES_tradnl"/>
                </w:rPr>
                <w:delText>[RSG-14]</w:delText>
              </w:r>
            </w:del>
          </w:p>
        </w:tc>
        <w:tc>
          <w:tcPr>
            <w:tcW w:w="6444" w:type="dxa"/>
          </w:tcPr>
          <w:p w14:paraId="0E89A3A1" w14:textId="1FC6EB64" w:rsidR="007B4F70" w:rsidRPr="00641BDB" w:rsidRDefault="0088782A" w:rsidP="00141BF9">
            <w:pPr>
              <w:jc w:val="both"/>
              <w:rPr>
                <w:del w:id="2996" w:author="Author"/>
                <w:rFonts w:asciiTheme="minorBidi" w:hAnsiTheme="minorBidi" w:cstheme="minorBidi"/>
                <w:szCs w:val="17"/>
                <w:lang w:val="es-ES_tradnl"/>
              </w:rPr>
            </w:pPr>
            <w:del w:id="2997" w:author="Author">
              <w:r w:rsidRPr="00641BDB">
                <w:rPr>
                  <w:rFonts w:asciiTheme="minorBidi" w:eastAsia="Times New Roman" w:hAnsiTheme="minorBidi" w:cstheme="minorBidi"/>
                  <w:szCs w:val="17"/>
                  <w:lang w:val="es-ES_tradnl"/>
                </w:rPr>
                <w:delText>Si un recurso puede ser independiente, DEBE ser un recurso de nivel superior; de lo contrario será un subrecurso</w:delText>
              </w:r>
              <w:r w:rsidR="007B4F70" w:rsidRPr="00641BDB">
                <w:rPr>
                  <w:rFonts w:asciiTheme="minorBidi" w:eastAsia="Times New Roman" w:hAnsiTheme="minorBidi" w:cstheme="minorBidi"/>
                  <w:szCs w:val="17"/>
                  <w:lang w:val="es-ES_tradnl"/>
                </w:rPr>
                <w:delText>.</w:delText>
              </w:r>
            </w:del>
            <w:r w:rsidR="00D22D23" w:rsidRPr="00641BDB">
              <w:rPr>
                <w:rFonts w:asciiTheme="minorBidi" w:eastAsia="Times New Roman" w:hAnsiTheme="minorBidi" w:cstheme="minorBidi"/>
                <w:szCs w:val="17"/>
                <w:lang w:val="es-ES_tradnl"/>
              </w:rPr>
              <w:t xml:space="preserve"> </w:t>
            </w:r>
          </w:p>
        </w:tc>
        <w:tc>
          <w:tcPr>
            <w:tcW w:w="1761" w:type="dxa"/>
          </w:tcPr>
          <w:p w14:paraId="51570126" w14:textId="77777777" w:rsidR="007B4F70" w:rsidRPr="00641BDB" w:rsidRDefault="007B4F70" w:rsidP="007B4F70">
            <w:pPr>
              <w:spacing w:after="240"/>
              <w:rPr>
                <w:del w:id="2998" w:author="Author"/>
                <w:rFonts w:asciiTheme="minorBidi" w:hAnsiTheme="minorBidi" w:cstheme="minorBidi"/>
                <w:szCs w:val="17"/>
                <w:lang w:val="es-ES_tradnl"/>
              </w:rPr>
            </w:pPr>
            <w:del w:id="2999" w:author="Author">
              <w:r w:rsidRPr="00641BDB">
                <w:rPr>
                  <w:rFonts w:asciiTheme="minorBidi" w:hAnsiTheme="minorBidi" w:cstheme="minorBidi"/>
                  <w:szCs w:val="17"/>
                  <w:lang w:val="es-ES_tradnl"/>
                </w:rPr>
                <w:delText>AAJ, AAX, AX, AJ</w:delText>
              </w:r>
            </w:del>
          </w:p>
        </w:tc>
      </w:tr>
      <w:tr w:rsidR="007B4F70" w:rsidRPr="008516DD" w14:paraId="358C42EE" w14:textId="77777777" w:rsidTr="003969D6">
        <w:trPr>
          <w:del w:id="3000" w:author="Author"/>
        </w:trPr>
        <w:tc>
          <w:tcPr>
            <w:tcW w:w="1143" w:type="dxa"/>
          </w:tcPr>
          <w:p w14:paraId="09855422" w14:textId="77777777" w:rsidR="007B4F70" w:rsidRPr="00641BDB" w:rsidRDefault="007B4F70" w:rsidP="007B4F70">
            <w:pPr>
              <w:spacing w:after="240"/>
              <w:rPr>
                <w:del w:id="3001" w:author="Author"/>
                <w:rFonts w:asciiTheme="minorBidi" w:hAnsiTheme="minorBidi" w:cstheme="minorBidi"/>
                <w:szCs w:val="17"/>
                <w:lang w:val="es-ES_tradnl"/>
              </w:rPr>
            </w:pPr>
            <w:del w:id="3002" w:author="Author">
              <w:r w:rsidRPr="00641BDB">
                <w:rPr>
                  <w:rFonts w:asciiTheme="minorBidi" w:eastAsia="Times New Roman" w:hAnsiTheme="minorBidi" w:cstheme="minorBidi"/>
                  <w:szCs w:val="17"/>
                  <w:lang w:val="es-ES_tradnl"/>
                </w:rPr>
                <w:delText>[RSG-15]</w:delText>
              </w:r>
            </w:del>
          </w:p>
        </w:tc>
        <w:tc>
          <w:tcPr>
            <w:tcW w:w="6444" w:type="dxa"/>
          </w:tcPr>
          <w:p w14:paraId="5AF95FDC" w14:textId="344C21B9" w:rsidR="007B4F70" w:rsidRPr="00641BDB" w:rsidRDefault="0088782A" w:rsidP="00141BF9">
            <w:pPr>
              <w:jc w:val="both"/>
              <w:rPr>
                <w:del w:id="3003" w:author="Author"/>
                <w:rFonts w:asciiTheme="minorBidi" w:hAnsiTheme="minorBidi" w:cstheme="minorBidi"/>
                <w:szCs w:val="17"/>
                <w:lang w:val="es-ES_tradnl"/>
              </w:rPr>
            </w:pPr>
            <w:del w:id="3004" w:author="Author">
              <w:r w:rsidRPr="00641BDB">
                <w:rPr>
                  <w:rFonts w:asciiTheme="minorBidi" w:eastAsia="Times New Roman" w:hAnsiTheme="minorBidi" w:cstheme="minorBidi"/>
                  <w:szCs w:val="17"/>
                  <w:lang w:val="es-ES_tradnl"/>
                </w:rPr>
                <w:delText>Para obtener recursos anidados, DEBEN utilizarse parámetros de consulta en lugar de rutas URL</w:delText>
              </w:r>
              <w:r w:rsidR="007B4F70" w:rsidRPr="00641BDB">
                <w:rPr>
                  <w:rFonts w:asciiTheme="minorBidi" w:eastAsia="Times New Roman" w:hAnsiTheme="minorBidi" w:cstheme="minorBidi"/>
                  <w:szCs w:val="17"/>
                  <w:lang w:val="es-ES_tradnl"/>
                </w:rPr>
                <w:delText>.</w:delText>
              </w:r>
            </w:del>
            <w:r w:rsidR="00D22D23" w:rsidRPr="00641BDB">
              <w:rPr>
                <w:rFonts w:asciiTheme="minorBidi" w:eastAsia="Times New Roman" w:hAnsiTheme="minorBidi" w:cstheme="minorBidi"/>
                <w:szCs w:val="17"/>
                <w:lang w:val="es-ES_tradnl"/>
              </w:rPr>
              <w:t xml:space="preserve"> </w:t>
            </w:r>
          </w:p>
        </w:tc>
        <w:tc>
          <w:tcPr>
            <w:tcW w:w="1761" w:type="dxa"/>
          </w:tcPr>
          <w:p w14:paraId="2BDF6E03" w14:textId="77777777" w:rsidR="007B4F70" w:rsidRPr="00641BDB" w:rsidRDefault="007B4F70" w:rsidP="007B4F70">
            <w:pPr>
              <w:spacing w:after="240"/>
              <w:rPr>
                <w:del w:id="3005" w:author="Author"/>
                <w:rFonts w:asciiTheme="minorBidi" w:hAnsiTheme="minorBidi" w:cstheme="minorBidi"/>
                <w:szCs w:val="17"/>
                <w:lang w:val="es-ES_tradnl"/>
              </w:rPr>
            </w:pPr>
            <w:del w:id="3006" w:author="Author">
              <w:r w:rsidRPr="00641BDB">
                <w:rPr>
                  <w:rFonts w:asciiTheme="minorBidi" w:hAnsiTheme="minorBidi" w:cstheme="minorBidi"/>
                  <w:szCs w:val="17"/>
                  <w:lang w:val="es-ES_tradnl"/>
                </w:rPr>
                <w:delText>AAJ, AAX, AX, AJ</w:delText>
              </w:r>
            </w:del>
          </w:p>
        </w:tc>
      </w:tr>
      <w:tr w:rsidR="007B4F70" w:rsidRPr="008516DD" w14:paraId="6B84B500" w14:textId="77777777" w:rsidTr="003969D6">
        <w:trPr>
          <w:del w:id="3007" w:author="Author"/>
        </w:trPr>
        <w:tc>
          <w:tcPr>
            <w:tcW w:w="1143" w:type="dxa"/>
          </w:tcPr>
          <w:p w14:paraId="60F07622" w14:textId="77777777" w:rsidR="007B4F70" w:rsidRPr="00641BDB" w:rsidRDefault="007B4F70" w:rsidP="007B4F70">
            <w:pPr>
              <w:spacing w:after="240"/>
              <w:rPr>
                <w:del w:id="3008" w:author="Author"/>
                <w:rFonts w:asciiTheme="minorBidi" w:hAnsiTheme="minorBidi" w:cstheme="minorBidi"/>
                <w:szCs w:val="17"/>
                <w:lang w:val="es-ES_tradnl"/>
              </w:rPr>
            </w:pPr>
            <w:del w:id="3009" w:author="Author">
              <w:r w:rsidRPr="00641BDB">
                <w:rPr>
                  <w:rFonts w:asciiTheme="minorBidi" w:eastAsia="Times New Roman" w:hAnsiTheme="minorBidi" w:cstheme="minorBidi"/>
                  <w:szCs w:val="17"/>
                  <w:lang w:val="es-ES_tradnl"/>
                </w:rPr>
                <w:delText>[RSG-1</w:delText>
              </w:r>
              <w:r w:rsidR="00765658"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w:delText>
              </w:r>
            </w:del>
          </w:p>
        </w:tc>
        <w:tc>
          <w:tcPr>
            <w:tcW w:w="6444" w:type="dxa"/>
          </w:tcPr>
          <w:p w14:paraId="03F0CFBF" w14:textId="77777777" w:rsidR="007B4F70" w:rsidRPr="00641BDB" w:rsidRDefault="00F1425E" w:rsidP="00141BF9">
            <w:pPr>
              <w:jc w:val="both"/>
              <w:rPr>
                <w:del w:id="3010" w:author="Author"/>
                <w:rFonts w:asciiTheme="minorBidi" w:eastAsia="Times New Roman" w:hAnsiTheme="minorBidi" w:cstheme="minorBidi"/>
                <w:szCs w:val="17"/>
                <w:lang w:val="es-ES_tradnl"/>
              </w:rPr>
            </w:pPr>
            <w:del w:id="3011" w:author="Author">
              <w:r w:rsidRPr="00641BDB">
                <w:rPr>
                  <w:rFonts w:asciiTheme="minorBidi" w:eastAsia="Times New Roman" w:hAnsiTheme="minorBidi" w:cstheme="minorBidi"/>
                  <w:szCs w:val="17"/>
                  <w:lang w:val="es-ES_tradnl"/>
                </w:rPr>
                <w:delText>Los recursos DEBERÍAN nombrarse con sustantivos para las API web CRUD y con verbos para las API web Intent.</w:delText>
              </w:r>
            </w:del>
          </w:p>
        </w:tc>
        <w:tc>
          <w:tcPr>
            <w:tcW w:w="1761" w:type="dxa"/>
          </w:tcPr>
          <w:p w14:paraId="485E7A40" w14:textId="77777777" w:rsidR="007B4F70" w:rsidRPr="00641BDB" w:rsidRDefault="007B4F70" w:rsidP="007B4F70">
            <w:pPr>
              <w:spacing w:after="240"/>
              <w:rPr>
                <w:del w:id="3012" w:author="Author"/>
                <w:rFonts w:asciiTheme="minorBidi" w:hAnsiTheme="minorBidi" w:cstheme="minorBidi"/>
                <w:szCs w:val="17"/>
                <w:lang w:val="es-ES_tradnl"/>
              </w:rPr>
            </w:pPr>
            <w:del w:id="3013" w:author="Author">
              <w:r w:rsidRPr="00641BDB">
                <w:rPr>
                  <w:rFonts w:asciiTheme="minorBidi" w:hAnsiTheme="minorBidi" w:cstheme="minorBidi"/>
                  <w:szCs w:val="17"/>
                  <w:lang w:val="es-ES_tradnl"/>
                </w:rPr>
                <w:delText>AAJ, AAX</w:delText>
              </w:r>
            </w:del>
          </w:p>
        </w:tc>
      </w:tr>
      <w:tr w:rsidR="003F7992" w:rsidRPr="008516DD" w14:paraId="67047FE2" w14:textId="77777777" w:rsidTr="003969D6">
        <w:trPr>
          <w:del w:id="3014" w:author="Author"/>
        </w:trPr>
        <w:tc>
          <w:tcPr>
            <w:tcW w:w="1143" w:type="dxa"/>
          </w:tcPr>
          <w:p w14:paraId="5D20B357" w14:textId="77777777" w:rsidR="003F7992" w:rsidRPr="00641BDB" w:rsidRDefault="003F7992" w:rsidP="003F7992">
            <w:pPr>
              <w:spacing w:after="240"/>
              <w:rPr>
                <w:del w:id="3015" w:author="Author"/>
                <w:rFonts w:asciiTheme="minorBidi" w:hAnsiTheme="minorBidi" w:cstheme="minorBidi"/>
                <w:szCs w:val="17"/>
                <w:lang w:val="es-ES_tradnl"/>
              </w:rPr>
            </w:pPr>
            <w:del w:id="3016" w:author="Author">
              <w:r w:rsidRPr="00641BDB">
                <w:rPr>
                  <w:rFonts w:asciiTheme="minorBidi" w:eastAsia="Times New Roman" w:hAnsiTheme="minorBidi" w:cstheme="minorBidi"/>
                  <w:szCs w:val="17"/>
                  <w:lang w:val="es-ES_tradnl"/>
                </w:rPr>
                <w:delText>[RSG-17]</w:delText>
              </w:r>
            </w:del>
          </w:p>
        </w:tc>
        <w:tc>
          <w:tcPr>
            <w:tcW w:w="6444" w:type="dxa"/>
          </w:tcPr>
          <w:p w14:paraId="4A8CF1A3" w14:textId="77777777" w:rsidR="003F7992" w:rsidRPr="00641BDB" w:rsidRDefault="003F7992" w:rsidP="00141BF9">
            <w:pPr>
              <w:jc w:val="both"/>
              <w:rPr>
                <w:del w:id="3017" w:author="Author"/>
                <w:rFonts w:asciiTheme="minorBidi" w:hAnsiTheme="minorBidi" w:cstheme="minorBidi"/>
                <w:szCs w:val="17"/>
                <w:lang w:val="es-ES_tradnl"/>
              </w:rPr>
            </w:pPr>
            <w:del w:id="3018" w:author="Author">
              <w:r w:rsidRPr="00641BDB">
                <w:rPr>
                  <w:rFonts w:asciiTheme="minorBidi" w:eastAsia="Times New Roman" w:hAnsiTheme="minorBidi" w:cstheme="minorBidi"/>
                  <w:szCs w:val="17"/>
                  <w:lang w:val="es-ES_tradnl"/>
                </w:rPr>
                <w:delText>Si el nombre del recurso es un sustantivo, DEBERÍA usarse siempre la forma plural. NO DEBERÍAN utilizarse formas sustantivas irregulares. Por ejemplo, en lugar de</w:delText>
              </w:r>
              <w:r w:rsidRPr="00641BDB">
                <w:rPr>
                  <w:rFonts w:eastAsia="Times New Roman" w:cs="Arial"/>
                  <w:szCs w:val="17"/>
                  <w:lang w:val="es-ES_tradnl"/>
                </w:rPr>
                <w:delText xml:space="preserve"> /</w:delText>
              </w:r>
              <w:r w:rsidRPr="00641BDB">
                <w:rPr>
                  <w:rFonts w:ascii="Courier New" w:hAnsi="Courier New" w:cs="Courier New"/>
                  <w:lang w:val="es-ES_tradnl"/>
                </w:rPr>
                <w:delText>gente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debería usarse</w:delText>
              </w:r>
              <w:r w:rsidRPr="00641BDB">
                <w:rPr>
                  <w:rFonts w:eastAsia="Times New Roman" w:cs="Arial"/>
                  <w:szCs w:val="17"/>
                  <w:lang w:val="es-ES_tradnl"/>
                </w:rPr>
                <w:delText xml:space="preserve"> /</w:delText>
              </w:r>
              <w:r w:rsidRPr="00641BDB">
                <w:rPr>
                  <w:rFonts w:ascii="Courier New" w:hAnsi="Courier New" w:cs="Courier New"/>
                  <w:lang w:val="es-ES_tradnl"/>
                </w:rPr>
                <w:delText>personas</w:delText>
              </w:r>
              <w:r w:rsidRPr="00641BDB">
                <w:rPr>
                  <w:rFonts w:eastAsia="Times New Roman" w:cs="Arial"/>
                  <w:szCs w:val="17"/>
                  <w:lang w:val="es-ES_tradnl"/>
                </w:rPr>
                <w:delText>.</w:delText>
              </w:r>
            </w:del>
          </w:p>
        </w:tc>
        <w:tc>
          <w:tcPr>
            <w:tcW w:w="1761" w:type="dxa"/>
          </w:tcPr>
          <w:p w14:paraId="1C1EDCAC" w14:textId="77777777" w:rsidR="003F7992" w:rsidRPr="00641BDB" w:rsidRDefault="003F7992" w:rsidP="003F7992">
            <w:pPr>
              <w:spacing w:after="240"/>
              <w:rPr>
                <w:del w:id="3019" w:author="Author"/>
                <w:rFonts w:asciiTheme="minorBidi" w:hAnsiTheme="minorBidi" w:cstheme="minorBidi"/>
                <w:szCs w:val="17"/>
                <w:lang w:val="es-ES_tradnl"/>
              </w:rPr>
            </w:pPr>
            <w:del w:id="3020" w:author="Author">
              <w:r w:rsidRPr="00641BDB">
                <w:rPr>
                  <w:rFonts w:asciiTheme="minorBidi" w:hAnsiTheme="minorBidi" w:cstheme="minorBidi"/>
                  <w:szCs w:val="17"/>
                  <w:lang w:val="es-ES_tradnl"/>
                </w:rPr>
                <w:delText>AAJ, AAX</w:delText>
              </w:r>
            </w:del>
          </w:p>
        </w:tc>
      </w:tr>
      <w:tr w:rsidR="007B4F70" w:rsidRPr="008516DD" w14:paraId="3F149C35" w14:textId="77777777" w:rsidTr="003969D6">
        <w:trPr>
          <w:del w:id="3021" w:author="Author"/>
        </w:trPr>
        <w:tc>
          <w:tcPr>
            <w:tcW w:w="1143" w:type="dxa"/>
          </w:tcPr>
          <w:p w14:paraId="32AAF34B" w14:textId="77777777" w:rsidR="007B4F70" w:rsidRPr="00641BDB" w:rsidRDefault="007B4F70" w:rsidP="007B4F70">
            <w:pPr>
              <w:spacing w:after="240"/>
              <w:rPr>
                <w:del w:id="3022" w:author="Author"/>
                <w:rFonts w:asciiTheme="minorBidi" w:hAnsiTheme="minorBidi" w:cstheme="minorBidi"/>
                <w:szCs w:val="17"/>
                <w:lang w:val="es-ES_tradnl"/>
              </w:rPr>
            </w:pPr>
            <w:del w:id="3023" w:author="Author">
              <w:r w:rsidRPr="00641BDB">
                <w:rPr>
                  <w:rFonts w:asciiTheme="minorBidi" w:eastAsia="Times New Roman" w:hAnsiTheme="minorBidi" w:cstheme="minorBidi"/>
                  <w:szCs w:val="17"/>
                  <w:lang w:val="es-ES_tradnl"/>
                </w:rPr>
                <w:delText>[RSG-1</w:delText>
              </w:r>
              <w:r w:rsidR="00765658"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6444" w:type="dxa"/>
          </w:tcPr>
          <w:p w14:paraId="63445731" w14:textId="77777777" w:rsidR="007B4F70" w:rsidRPr="00641BDB" w:rsidRDefault="00A04C2E" w:rsidP="00141BF9">
            <w:pPr>
              <w:jc w:val="both"/>
              <w:rPr>
                <w:del w:id="3024" w:author="Author"/>
                <w:rFonts w:asciiTheme="minorBidi" w:hAnsiTheme="minorBidi" w:cstheme="minorBidi"/>
                <w:szCs w:val="17"/>
                <w:lang w:val="es-ES_tradnl"/>
              </w:rPr>
            </w:pPr>
            <w:del w:id="3025" w:author="Author">
              <w:r w:rsidRPr="00641BDB">
                <w:rPr>
                  <w:rFonts w:asciiTheme="minorBidi" w:eastAsia="Times New Roman" w:hAnsiTheme="minorBidi" w:cstheme="minorBidi"/>
                  <w:szCs w:val="17"/>
                  <w:lang w:val="es-ES_tradnl"/>
                </w:rPr>
                <w:delText xml:space="preserve">Los nombres de los recursos, los segmentos y los parámetros de consulta DEBEN estar compuestos por palabras en inglés, conforme a la grafía del inglés básica del </w:delText>
              </w:r>
              <w:r w:rsidR="006766ED" w:rsidRPr="00641BDB">
                <w:rPr>
                  <w:rFonts w:asciiTheme="minorBidi" w:eastAsia="Times New Roman" w:hAnsiTheme="minorBidi" w:cstheme="minorBidi"/>
                  <w:szCs w:val="17"/>
                  <w:lang w:val="es-ES_tradnl"/>
                </w:rPr>
                <w:delText>Diccionario de Oxford (Oxford English Dictionary)</w:delText>
              </w:r>
              <w:r w:rsidRPr="00641BDB">
                <w:rPr>
                  <w:rFonts w:asciiTheme="minorBidi" w:eastAsia="Times New Roman" w:hAnsiTheme="minorBidi" w:cstheme="minorBidi"/>
                  <w:szCs w:val="17"/>
                  <w:lang w:val="es-ES_tradnl"/>
                </w:rPr>
                <w:delText>. PUEDEN estar en otros idiomas los nombres de recursos que deben traducirse por razones comerciales.</w:delText>
              </w:r>
            </w:del>
          </w:p>
        </w:tc>
        <w:tc>
          <w:tcPr>
            <w:tcW w:w="1761" w:type="dxa"/>
          </w:tcPr>
          <w:p w14:paraId="4FD1CF90" w14:textId="77777777" w:rsidR="007B4F70" w:rsidRPr="00641BDB" w:rsidRDefault="007B4F70" w:rsidP="007B4F70">
            <w:pPr>
              <w:spacing w:after="240"/>
              <w:rPr>
                <w:del w:id="3026" w:author="Author"/>
                <w:rFonts w:asciiTheme="minorBidi" w:hAnsiTheme="minorBidi" w:cstheme="minorBidi"/>
                <w:szCs w:val="17"/>
                <w:lang w:val="es-ES_tradnl"/>
              </w:rPr>
            </w:pPr>
            <w:del w:id="3027" w:author="Author">
              <w:r w:rsidRPr="00641BDB">
                <w:rPr>
                  <w:rFonts w:asciiTheme="minorBidi" w:hAnsiTheme="minorBidi" w:cstheme="minorBidi"/>
                  <w:szCs w:val="17"/>
                  <w:lang w:val="es-ES_tradnl"/>
                </w:rPr>
                <w:delText>AAJ, AAX, AX, AJ</w:delText>
              </w:r>
            </w:del>
          </w:p>
        </w:tc>
      </w:tr>
      <w:tr w:rsidR="006879B9" w:rsidRPr="008516DD" w14:paraId="17EB0A30" w14:textId="77777777" w:rsidTr="003969D6">
        <w:trPr>
          <w:del w:id="3028" w:author="Author"/>
        </w:trPr>
        <w:tc>
          <w:tcPr>
            <w:tcW w:w="1143" w:type="dxa"/>
          </w:tcPr>
          <w:p w14:paraId="14B96F61" w14:textId="77777777" w:rsidR="006879B9" w:rsidRPr="00641BDB" w:rsidRDefault="006879B9" w:rsidP="006879B9">
            <w:pPr>
              <w:spacing w:after="240"/>
              <w:rPr>
                <w:del w:id="3029" w:author="Author"/>
                <w:rFonts w:asciiTheme="minorBidi" w:hAnsiTheme="minorBidi" w:cstheme="minorBidi"/>
                <w:szCs w:val="17"/>
                <w:lang w:val="es-ES_tradnl"/>
              </w:rPr>
            </w:pPr>
            <w:del w:id="3030" w:author="Author">
              <w:r w:rsidRPr="00641BDB">
                <w:rPr>
                  <w:rFonts w:asciiTheme="minorBidi" w:hAnsiTheme="minorBidi" w:cstheme="minorBidi"/>
                  <w:szCs w:val="17"/>
                  <w:lang w:val="es-ES_tradnl"/>
                </w:rPr>
                <w:delText>[RSG-19]</w:delText>
              </w:r>
            </w:del>
          </w:p>
        </w:tc>
        <w:tc>
          <w:tcPr>
            <w:tcW w:w="6444" w:type="dxa"/>
          </w:tcPr>
          <w:p w14:paraId="28F292B6" w14:textId="77777777" w:rsidR="006879B9" w:rsidRPr="00641BDB" w:rsidRDefault="006879B9" w:rsidP="00141BF9">
            <w:pPr>
              <w:jc w:val="both"/>
              <w:rPr>
                <w:del w:id="3031" w:author="Author"/>
                <w:rFonts w:asciiTheme="minorBidi" w:hAnsiTheme="minorBidi" w:cstheme="minorBidi"/>
                <w:szCs w:val="17"/>
                <w:lang w:val="es-ES_tradnl"/>
              </w:rPr>
            </w:pPr>
            <w:del w:id="3032" w:author="Author">
              <w:r w:rsidRPr="00641BDB">
                <w:rPr>
                  <w:rFonts w:asciiTheme="minorBidi" w:eastAsia="Times New Roman" w:hAnsiTheme="minorBidi" w:cstheme="minorBidi"/>
                  <w:szCs w:val="17"/>
                  <w:lang w:val="es-ES_tradnl"/>
                </w:rPr>
                <w:delText xml:space="preserve">Una API web DEBERÍA utilizar para la negociación del tipo de contenido el encabezado de petición HTTP </w:delText>
              </w:r>
              <w:r w:rsidRPr="00641BDB">
                <w:rPr>
                  <w:rFonts w:ascii="Courier New" w:hAnsi="Courier New" w:cs="Courier New"/>
                  <w:lang w:val="es-ES_tradnl"/>
                </w:rPr>
                <w:delText>Accept</w:delText>
              </w:r>
              <w:r w:rsidRPr="00641BDB">
                <w:rPr>
                  <w:rFonts w:asciiTheme="minorBidi" w:eastAsia="Times New Roman" w:hAnsiTheme="minorBidi" w:cstheme="minorBidi"/>
                  <w:szCs w:val="17"/>
                  <w:lang w:val="es-ES_tradnl"/>
                </w:rPr>
                <w:delText xml:space="preserve"> y el encabezado de respuesta HTTP </w:delText>
              </w:r>
              <w:r w:rsidRPr="00641BDB">
                <w:rPr>
                  <w:rFonts w:ascii="Courier New" w:hAnsi="Courier New" w:cs="Courier New"/>
                  <w:lang w:val="es-ES_tradnl"/>
                </w:rPr>
                <w:delText>Content-Type</w:delText>
              </w:r>
              <w:r w:rsidRPr="00641BDB">
                <w:rPr>
                  <w:rFonts w:asciiTheme="minorBidi" w:eastAsia="Times New Roman" w:hAnsiTheme="minorBidi" w:cstheme="minorBidi"/>
                  <w:szCs w:val="17"/>
                  <w:lang w:val="es-ES_tradnl"/>
                </w:rPr>
                <w:delText>.</w:delText>
              </w:r>
            </w:del>
          </w:p>
        </w:tc>
        <w:tc>
          <w:tcPr>
            <w:tcW w:w="1761" w:type="dxa"/>
          </w:tcPr>
          <w:p w14:paraId="7CF32BFA" w14:textId="77777777" w:rsidR="006879B9" w:rsidRPr="00641BDB" w:rsidRDefault="006879B9" w:rsidP="006879B9">
            <w:pPr>
              <w:spacing w:after="240"/>
              <w:rPr>
                <w:del w:id="3033" w:author="Author"/>
                <w:rFonts w:asciiTheme="minorBidi" w:hAnsiTheme="minorBidi" w:cstheme="minorBidi"/>
                <w:szCs w:val="17"/>
                <w:lang w:val="es-ES_tradnl"/>
              </w:rPr>
            </w:pPr>
            <w:del w:id="3034" w:author="Author">
              <w:r w:rsidRPr="00641BDB">
                <w:rPr>
                  <w:rFonts w:asciiTheme="minorBidi" w:hAnsiTheme="minorBidi" w:cstheme="minorBidi"/>
                  <w:szCs w:val="17"/>
                  <w:lang w:val="es-ES_tradnl"/>
                </w:rPr>
                <w:delText>AAJ, AAX</w:delText>
              </w:r>
            </w:del>
          </w:p>
        </w:tc>
      </w:tr>
      <w:tr w:rsidR="004830AF" w:rsidRPr="008516DD" w14:paraId="7CE5177F" w14:textId="77777777" w:rsidTr="003969D6">
        <w:trPr>
          <w:del w:id="3035" w:author="Author"/>
        </w:trPr>
        <w:tc>
          <w:tcPr>
            <w:tcW w:w="1143" w:type="dxa"/>
          </w:tcPr>
          <w:p w14:paraId="2EF28A5C" w14:textId="77777777" w:rsidR="004830AF" w:rsidRPr="00641BDB" w:rsidRDefault="004830AF" w:rsidP="00F1228E">
            <w:pPr>
              <w:rPr>
                <w:del w:id="3036" w:author="Author"/>
                <w:rFonts w:asciiTheme="minorBidi" w:hAnsiTheme="minorBidi" w:cstheme="minorBidi"/>
                <w:szCs w:val="17"/>
                <w:lang w:val="es-ES_tradnl"/>
              </w:rPr>
            </w:pPr>
            <w:del w:id="3037" w:author="Author">
              <w:r w:rsidRPr="00641BDB">
                <w:rPr>
                  <w:rFonts w:asciiTheme="minorBidi" w:eastAsia="Times New Roman" w:hAnsiTheme="minorBidi" w:cstheme="minorBidi"/>
                  <w:szCs w:val="17"/>
                  <w:lang w:val="es-ES_tradnl"/>
                </w:rPr>
                <w:delText>[RSG-2</w:delText>
              </w:r>
              <w:r w:rsidR="00991725" w:rsidRPr="00641BDB">
                <w:rPr>
                  <w:rFonts w:asciiTheme="minorBidi" w:eastAsia="Times New Roman" w:hAnsiTheme="minorBidi" w:cstheme="minorBidi"/>
                  <w:szCs w:val="17"/>
                  <w:lang w:val="es-ES_tradnl"/>
                </w:rPr>
                <w:delText>0</w:delText>
              </w:r>
              <w:r w:rsidRPr="00641BDB">
                <w:rPr>
                  <w:rFonts w:asciiTheme="minorBidi" w:eastAsia="Times New Roman" w:hAnsiTheme="minorBidi" w:cstheme="minorBidi"/>
                  <w:szCs w:val="17"/>
                  <w:lang w:val="es-ES_tradnl"/>
                </w:rPr>
                <w:delText>]</w:delText>
              </w:r>
            </w:del>
          </w:p>
        </w:tc>
        <w:tc>
          <w:tcPr>
            <w:tcW w:w="6444" w:type="dxa"/>
          </w:tcPr>
          <w:p w14:paraId="29B2CABB" w14:textId="77777777" w:rsidR="004830AF" w:rsidRPr="00641BDB" w:rsidRDefault="00DA48B5" w:rsidP="00141BF9">
            <w:pPr>
              <w:jc w:val="both"/>
              <w:rPr>
                <w:del w:id="3038" w:author="Author"/>
                <w:rFonts w:asciiTheme="minorBidi" w:hAnsiTheme="minorBidi" w:cstheme="minorBidi"/>
                <w:szCs w:val="17"/>
                <w:lang w:val="es-ES_tradnl"/>
              </w:rPr>
            </w:pPr>
            <w:del w:id="3039" w:author="Author">
              <w:r w:rsidRPr="00641BDB">
                <w:rPr>
                  <w:rFonts w:asciiTheme="minorBidi" w:eastAsia="Times New Roman" w:hAnsiTheme="minorBidi" w:cstheme="minorBidi"/>
                  <w:szCs w:val="17"/>
                  <w:lang w:val="es-ES_tradnl"/>
                </w:rPr>
                <w:delText>Una API web DEBE ser compatible con la negociación del tipo de contenido conforme a la Norma RFC 7231 del IETF</w:delText>
              </w:r>
              <w:r w:rsidR="004830AF" w:rsidRPr="00641BDB">
                <w:rPr>
                  <w:rFonts w:asciiTheme="minorBidi" w:eastAsia="Times New Roman" w:hAnsiTheme="minorBidi" w:cstheme="minorBidi"/>
                  <w:szCs w:val="17"/>
                  <w:lang w:val="es-ES_tradnl"/>
                </w:rPr>
                <w:delText>.</w:delText>
              </w:r>
            </w:del>
          </w:p>
        </w:tc>
        <w:tc>
          <w:tcPr>
            <w:tcW w:w="1761" w:type="dxa"/>
          </w:tcPr>
          <w:p w14:paraId="4B184392" w14:textId="77777777" w:rsidR="004830AF" w:rsidRPr="00641BDB" w:rsidRDefault="004830AF" w:rsidP="00F1228E">
            <w:pPr>
              <w:rPr>
                <w:del w:id="3040" w:author="Author"/>
                <w:rFonts w:asciiTheme="minorBidi" w:hAnsiTheme="minorBidi" w:cstheme="minorBidi"/>
                <w:szCs w:val="17"/>
                <w:lang w:val="es-ES_tradnl"/>
              </w:rPr>
            </w:pPr>
            <w:del w:id="3041" w:author="Author">
              <w:r w:rsidRPr="00641BDB">
                <w:rPr>
                  <w:rFonts w:asciiTheme="minorBidi" w:hAnsiTheme="minorBidi" w:cstheme="minorBidi"/>
                  <w:szCs w:val="17"/>
                  <w:lang w:val="es-ES_tradnl"/>
                </w:rPr>
                <w:delText>AAJ, AAX, AX, AJ</w:delText>
              </w:r>
            </w:del>
          </w:p>
        </w:tc>
      </w:tr>
      <w:tr w:rsidR="00C26C95" w:rsidRPr="008516DD" w14:paraId="6591D0D3" w14:textId="77777777" w:rsidTr="003969D6">
        <w:trPr>
          <w:del w:id="3042" w:author="Author"/>
        </w:trPr>
        <w:tc>
          <w:tcPr>
            <w:tcW w:w="1143" w:type="dxa"/>
          </w:tcPr>
          <w:p w14:paraId="7BC34CB5" w14:textId="77777777" w:rsidR="00C26C95" w:rsidRPr="00641BDB" w:rsidRDefault="00C26C95" w:rsidP="00F1228E">
            <w:pPr>
              <w:rPr>
                <w:del w:id="3043" w:author="Author"/>
                <w:rFonts w:asciiTheme="minorBidi" w:hAnsiTheme="minorBidi" w:cstheme="minorBidi"/>
                <w:szCs w:val="17"/>
                <w:lang w:val="es-ES_tradnl"/>
              </w:rPr>
            </w:pPr>
            <w:del w:id="3044" w:author="Author">
              <w:r w:rsidRPr="00641BDB">
                <w:rPr>
                  <w:rFonts w:asciiTheme="minorBidi" w:eastAsia="Times New Roman" w:hAnsiTheme="minorBidi" w:cstheme="minorBidi"/>
                  <w:szCs w:val="17"/>
                  <w:lang w:val="es-ES_tradnl"/>
                </w:rPr>
                <w:delText>[RSG-2</w:delText>
              </w:r>
              <w:r w:rsidR="00991725"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6444" w:type="dxa"/>
          </w:tcPr>
          <w:p w14:paraId="0E62B969" w14:textId="77777777" w:rsidR="00C26C95" w:rsidRPr="00641BDB" w:rsidRDefault="00DA48B5" w:rsidP="00141BF9">
            <w:pPr>
              <w:jc w:val="both"/>
              <w:rPr>
                <w:del w:id="3045" w:author="Author"/>
                <w:rFonts w:asciiTheme="minorBidi" w:hAnsiTheme="minorBidi" w:cstheme="minorBidi"/>
                <w:szCs w:val="17"/>
                <w:lang w:val="es-ES_tradnl"/>
              </w:rPr>
            </w:pPr>
            <w:del w:id="3046" w:author="Author">
              <w:r w:rsidRPr="00641BDB">
                <w:rPr>
                  <w:rFonts w:asciiTheme="minorBidi" w:eastAsia="Times New Roman" w:hAnsiTheme="minorBidi" w:cstheme="minorBidi"/>
                  <w:szCs w:val="17"/>
                  <w:lang w:val="es-ES_tradnl"/>
                </w:rPr>
                <w:delText>DEBE utilizarse el formato JSON cuando no se solicita un tipo de contenido específico</w:delText>
              </w:r>
              <w:r w:rsidR="00C26C95" w:rsidRPr="00641BDB">
                <w:rPr>
                  <w:rFonts w:asciiTheme="minorBidi" w:eastAsia="Times New Roman" w:hAnsiTheme="minorBidi" w:cstheme="minorBidi"/>
                  <w:szCs w:val="17"/>
                  <w:lang w:val="es-ES_tradnl"/>
                </w:rPr>
                <w:delText>.</w:delText>
              </w:r>
            </w:del>
          </w:p>
        </w:tc>
        <w:tc>
          <w:tcPr>
            <w:tcW w:w="1761" w:type="dxa"/>
          </w:tcPr>
          <w:p w14:paraId="7C6FBC25" w14:textId="77777777" w:rsidR="00C26C95" w:rsidRPr="00641BDB" w:rsidRDefault="00C26C95" w:rsidP="00F1228E">
            <w:pPr>
              <w:rPr>
                <w:del w:id="3047" w:author="Author"/>
                <w:rFonts w:asciiTheme="minorBidi" w:hAnsiTheme="minorBidi" w:cstheme="minorBidi"/>
                <w:szCs w:val="17"/>
                <w:lang w:val="es-ES_tradnl"/>
              </w:rPr>
            </w:pPr>
            <w:del w:id="3048" w:author="Author">
              <w:r w:rsidRPr="00641BDB">
                <w:rPr>
                  <w:rFonts w:asciiTheme="minorBidi" w:hAnsiTheme="minorBidi" w:cstheme="minorBidi"/>
                  <w:szCs w:val="17"/>
                  <w:lang w:val="es-ES_tradnl"/>
                </w:rPr>
                <w:delText>AAJ, AAX, AX, AJ</w:delText>
              </w:r>
            </w:del>
          </w:p>
        </w:tc>
      </w:tr>
      <w:tr w:rsidR="0066428F" w:rsidRPr="008516DD" w14:paraId="1E1C30D4" w14:textId="77777777" w:rsidTr="003969D6">
        <w:trPr>
          <w:del w:id="3049" w:author="Author"/>
        </w:trPr>
        <w:tc>
          <w:tcPr>
            <w:tcW w:w="1143" w:type="dxa"/>
          </w:tcPr>
          <w:p w14:paraId="26051262" w14:textId="77777777" w:rsidR="0066428F" w:rsidRPr="00641BDB" w:rsidRDefault="0066428F" w:rsidP="0066428F">
            <w:pPr>
              <w:spacing w:after="240"/>
              <w:rPr>
                <w:del w:id="3050" w:author="Author"/>
                <w:rFonts w:asciiTheme="minorBidi" w:hAnsiTheme="minorBidi" w:cstheme="minorBidi"/>
                <w:szCs w:val="17"/>
                <w:lang w:val="es-ES_tradnl"/>
              </w:rPr>
            </w:pPr>
            <w:del w:id="3051" w:author="Author">
              <w:r w:rsidRPr="00641BDB">
                <w:rPr>
                  <w:rFonts w:asciiTheme="minorBidi" w:eastAsia="Times New Roman" w:hAnsiTheme="minorBidi" w:cstheme="minorBidi"/>
                  <w:szCs w:val="17"/>
                  <w:lang w:val="es-ES_tradnl"/>
                </w:rPr>
                <w:delText>[RSG-2</w:delText>
              </w:r>
              <w:r w:rsidR="00991725"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6444" w:type="dxa"/>
          </w:tcPr>
          <w:p w14:paraId="2B9F0A60" w14:textId="77777777" w:rsidR="0066428F" w:rsidRPr="00641BDB" w:rsidRDefault="00A67A76" w:rsidP="00141BF9">
            <w:pPr>
              <w:jc w:val="both"/>
              <w:rPr>
                <w:del w:id="3052" w:author="Author"/>
                <w:rFonts w:asciiTheme="minorBidi" w:eastAsia="Times New Roman" w:hAnsiTheme="minorBidi" w:cstheme="minorBidi"/>
                <w:szCs w:val="17"/>
                <w:lang w:val="es-ES_tradnl"/>
              </w:rPr>
            </w:pPr>
            <w:del w:id="3053" w:author="Author">
              <w:r w:rsidRPr="00641BDB">
                <w:rPr>
                  <w:rFonts w:asciiTheme="minorBidi" w:eastAsia="Times New Roman" w:hAnsiTheme="minorBidi" w:cstheme="minorBidi"/>
                  <w:szCs w:val="17"/>
                  <w:lang w:val="es-ES_tradnl"/>
                </w:rPr>
                <w:delText xml:space="preserve">Una API web DEBERÍA devolver el código de estado </w:delText>
              </w:r>
              <w:r w:rsidRPr="00641BDB">
                <w:rPr>
                  <w:rFonts w:ascii="Courier New" w:eastAsia="Times New Roman" w:hAnsi="Courier New" w:cs="Courier New"/>
                  <w:szCs w:val="17"/>
                  <w:lang w:val="es-ES_tradnl"/>
                </w:rPr>
                <w:delText>406 Not Acceptable</w:delText>
              </w:r>
              <w:r w:rsidRPr="00641BDB">
                <w:rPr>
                  <w:rFonts w:asciiTheme="minorBidi" w:eastAsia="Times New Roman" w:hAnsiTheme="minorBidi" w:cstheme="minorBidi"/>
                  <w:szCs w:val="17"/>
                  <w:lang w:val="es-ES_tradnl"/>
                </w:rPr>
                <w:delText xml:space="preserve"> si no es compatible con el formato solicitado.</w:delText>
              </w:r>
            </w:del>
          </w:p>
        </w:tc>
        <w:tc>
          <w:tcPr>
            <w:tcW w:w="1761" w:type="dxa"/>
          </w:tcPr>
          <w:p w14:paraId="0F5DD760" w14:textId="77777777" w:rsidR="0066428F" w:rsidRPr="00641BDB" w:rsidRDefault="0066428F" w:rsidP="0066428F">
            <w:pPr>
              <w:spacing w:after="240"/>
              <w:rPr>
                <w:del w:id="3054" w:author="Author"/>
                <w:rFonts w:asciiTheme="minorBidi" w:hAnsiTheme="minorBidi" w:cstheme="minorBidi"/>
                <w:szCs w:val="17"/>
                <w:lang w:val="es-ES_tradnl"/>
              </w:rPr>
            </w:pPr>
            <w:del w:id="3055" w:author="Author">
              <w:r w:rsidRPr="00641BDB">
                <w:rPr>
                  <w:rFonts w:asciiTheme="minorBidi" w:hAnsiTheme="minorBidi" w:cstheme="minorBidi"/>
                  <w:szCs w:val="17"/>
                  <w:lang w:val="es-ES_tradnl"/>
                </w:rPr>
                <w:delText>AAJ, AAX</w:delText>
              </w:r>
            </w:del>
          </w:p>
        </w:tc>
      </w:tr>
      <w:tr w:rsidR="00702D19" w:rsidRPr="008516DD" w14:paraId="270DEB98" w14:textId="77777777" w:rsidTr="003969D6">
        <w:trPr>
          <w:del w:id="3056" w:author="Author"/>
        </w:trPr>
        <w:tc>
          <w:tcPr>
            <w:tcW w:w="1143" w:type="dxa"/>
          </w:tcPr>
          <w:p w14:paraId="3A89FC46" w14:textId="77777777" w:rsidR="00702D19" w:rsidRPr="00641BDB" w:rsidRDefault="00702D19" w:rsidP="00702D19">
            <w:pPr>
              <w:spacing w:after="240"/>
              <w:rPr>
                <w:del w:id="3057" w:author="Author"/>
                <w:rFonts w:asciiTheme="minorBidi" w:hAnsiTheme="minorBidi" w:cstheme="minorBidi"/>
                <w:szCs w:val="17"/>
                <w:lang w:val="es-ES_tradnl"/>
              </w:rPr>
            </w:pPr>
            <w:del w:id="3058" w:author="Author">
              <w:r w:rsidRPr="00641BDB">
                <w:rPr>
                  <w:rFonts w:asciiTheme="minorBidi" w:eastAsia="Times New Roman" w:hAnsiTheme="minorBidi" w:cstheme="minorBidi"/>
                  <w:szCs w:val="17"/>
                  <w:lang w:val="es-ES_tradnl"/>
                </w:rPr>
                <w:delText>[RSG-23]</w:delText>
              </w:r>
            </w:del>
          </w:p>
        </w:tc>
        <w:tc>
          <w:tcPr>
            <w:tcW w:w="6444" w:type="dxa"/>
          </w:tcPr>
          <w:p w14:paraId="5A9FD94D" w14:textId="77777777" w:rsidR="00702D19" w:rsidRPr="00641BDB" w:rsidRDefault="00702D19" w:rsidP="00141BF9">
            <w:pPr>
              <w:spacing w:before="100" w:beforeAutospacing="1"/>
              <w:jc w:val="both"/>
              <w:rPr>
                <w:del w:id="3059" w:author="Author"/>
                <w:rFonts w:asciiTheme="minorBidi" w:eastAsia="Times New Roman" w:hAnsiTheme="minorBidi" w:cstheme="minorBidi"/>
                <w:szCs w:val="17"/>
                <w:lang w:val="es-ES_tradnl"/>
              </w:rPr>
            </w:pPr>
            <w:del w:id="3060" w:author="Author">
              <w:r w:rsidRPr="00641BDB">
                <w:rPr>
                  <w:rFonts w:asciiTheme="minorBidi" w:eastAsia="Times New Roman" w:hAnsiTheme="minorBidi" w:cstheme="minorBidi"/>
                  <w:szCs w:val="17"/>
                  <w:lang w:val="es-ES_tradnl"/>
                </w:rPr>
                <w:delText xml:space="preserve">Una API web DEBERÍA rechazar las peticiones que contengan encabezados de tipo de contenido inesperado o no aceptable y devolver el código de estado </w:delText>
              </w:r>
              <w:r w:rsidRPr="00641BDB">
                <w:rPr>
                  <w:rFonts w:ascii="Courier New" w:eastAsia="Times New Roman" w:hAnsi="Courier New" w:cs="Courier New"/>
                  <w:szCs w:val="17"/>
                  <w:lang w:val="es-ES_tradnl"/>
                </w:rPr>
                <w:delText>HTTP 406 Not Acceptable</w:delText>
              </w:r>
              <w:r w:rsidRPr="00641BDB">
                <w:rPr>
                  <w:rFonts w:asciiTheme="minorBidi" w:eastAsia="Times New Roman" w:hAnsiTheme="minorBidi" w:cstheme="minorBidi"/>
                  <w:szCs w:val="17"/>
                  <w:lang w:val="es-ES_tradnl"/>
                </w:rPr>
                <w:delText xml:space="preserve"> o </w:delText>
              </w:r>
              <w:r w:rsidRPr="00641BDB">
                <w:rPr>
                  <w:rFonts w:ascii="Courier New" w:eastAsia="Times New Roman" w:hAnsi="Courier New" w:cs="Courier New"/>
                  <w:szCs w:val="17"/>
                  <w:lang w:val="es-ES_tradnl"/>
                </w:rPr>
                <w:delText>415 Unsupported Media Type</w:delText>
              </w:r>
              <w:r w:rsidRPr="00641BDB">
                <w:rPr>
                  <w:rFonts w:asciiTheme="minorBidi" w:eastAsia="Times New Roman" w:hAnsiTheme="minorBidi" w:cstheme="minorBidi"/>
                  <w:szCs w:val="17"/>
                  <w:lang w:val="es-ES_tradnl"/>
                </w:rPr>
                <w:delText>.</w:delText>
              </w:r>
            </w:del>
          </w:p>
        </w:tc>
        <w:tc>
          <w:tcPr>
            <w:tcW w:w="1761" w:type="dxa"/>
          </w:tcPr>
          <w:p w14:paraId="416050F0" w14:textId="77777777" w:rsidR="00702D19" w:rsidRPr="00641BDB" w:rsidRDefault="00702D19" w:rsidP="00702D19">
            <w:pPr>
              <w:spacing w:after="240"/>
              <w:rPr>
                <w:del w:id="3061" w:author="Author"/>
                <w:rFonts w:asciiTheme="minorBidi" w:hAnsiTheme="minorBidi" w:cstheme="minorBidi"/>
                <w:szCs w:val="17"/>
                <w:lang w:val="es-ES_tradnl"/>
              </w:rPr>
            </w:pPr>
            <w:del w:id="3062" w:author="Author">
              <w:r w:rsidRPr="00641BDB">
                <w:rPr>
                  <w:rFonts w:asciiTheme="minorBidi" w:hAnsiTheme="minorBidi" w:cstheme="minorBidi"/>
                  <w:szCs w:val="17"/>
                  <w:lang w:val="es-ES_tradnl"/>
                </w:rPr>
                <w:delText>AAJ, AAX</w:delText>
              </w:r>
            </w:del>
          </w:p>
        </w:tc>
      </w:tr>
      <w:tr w:rsidR="0066428F" w:rsidRPr="008516DD" w14:paraId="0B297572" w14:textId="77777777" w:rsidTr="003969D6">
        <w:trPr>
          <w:del w:id="3063" w:author="Author"/>
        </w:trPr>
        <w:tc>
          <w:tcPr>
            <w:tcW w:w="1143" w:type="dxa"/>
          </w:tcPr>
          <w:p w14:paraId="5C13E8FA" w14:textId="77777777" w:rsidR="0066428F" w:rsidRPr="00641BDB" w:rsidRDefault="0066428F" w:rsidP="00574586">
            <w:pPr>
              <w:spacing w:after="240"/>
              <w:rPr>
                <w:del w:id="3064" w:author="Author"/>
                <w:rFonts w:asciiTheme="minorBidi" w:hAnsiTheme="minorBidi" w:cstheme="minorBidi"/>
                <w:szCs w:val="17"/>
                <w:lang w:val="es-ES_tradnl"/>
              </w:rPr>
            </w:pPr>
            <w:del w:id="3065" w:author="Author">
              <w:r w:rsidRPr="00641BDB">
                <w:rPr>
                  <w:rFonts w:asciiTheme="minorBidi" w:eastAsia="Times New Roman" w:hAnsiTheme="minorBidi" w:cstheme="minorBidi"/>
                  <w:szCs w:val="17"/>
                  <w:lang w:val="es-ES_tradnl"/>
                </w:rPr>
                <w:delText>[RS</w:delText>
              </w:r>
              <w:r w:rsidR="00574586" w:rsidRPr="00641BDB">
                <w:rPr>
                  <w:rFonts w:asciiTheme="minorBidi" w:eastAsia="Times New Roman" w:hAnsiTheme="minorBidi" w:cstheme="minorBidi"/>
                  <w:szCs w:val="17"/>
                  <w:lang w:val="es-ES_tradnl"/>
                </w:rPr>
                <w:delText>G</w:delText>
              </w:r>
              <w:r w:rsidRPr="00641BDB">
                <w:rPr>
                  <w:rFonts w:asciiTheme="minorBidi" w:eastAsia="Times New Roman" w:hAnsiTheme="minorBidi" w:cstheme="minorBidi"/>
                  <w:szCs w:val="17"/>
                  <w:lang w:val="es-ES_tradnl"/>
                </w:rPr>
                <w:delText>-2</w:delText>
              </w:r>
              <w:r w:rsidR="00372D52"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6444" w:type="dxa"/>
          </w:tcPr>
          <w:p w14:paraId="02DDB8F5" w14:textId="77777777" w:rsidR="0066428F" w:rsidRPr="00641BDB" w:rsidRDefault="00574586" w:rsidP="003E3B48">
            <w:pPr>
              <w:spacing w:before="100" w:beforeAutospacing="1"/>
              <w:jc w:val="both"/>
              <w:rPr>
                <w:del w:id="3066" w:author="Author"/>
                <w:rFonts w:asciiTheme="minorBidi" w:eastAsia="Times New Roman" w:hAnsiTheme="minorBidi" w:cstheme="minorBidi"/>
                <w:szCs w:val="17"/>
                <w:lang w:val="es-ES_tradnl"/>
              </w:rPr>
            </w:pPr>
            <w:del w:id="3067" w:author="Author">
              <w:r w:rsidRPr="00641BDB">
                <w:rPr>
                  <w:rFonts w:asciiTheme="minorBidi" w:hAnsiTheme="minorBidi" w:cstheme="minorBidi"/>
                  <w:szCs w:val="17"/>
                  <w:lang w:val="es-ES_tradnl"/>
                </w:rPr>
                <w:delText>Las peticiones y respuestas (convención de nombres, formato del mensaje, estructura de datos y diccionario de datos) DEBERÍAN ajustarse a la Norma ST.96 para XML o la Norma ST.97 para JSON.</w:delText>
              </w:r>
            </w:del>
          </w:p>
        </w:tc>
        <w:tc>
          <w:tcPr>
            <w:tcW w:w="1761" w:type="dxa"/>
          </w:tcPr>
          <w:p w14:paraId="0F0D4555" w14:textId="77777777" w:rsidR="0066428F" w:rsidRPr="00641BDB" w:rsidRDefault="000521E9" w:rsidP="0066428F">
            <w:pPr>
              <w:spacing w:after="240"/>
              <w:rPr>
                <w:del w:id="3068" w:author="Author"/>
                <w:rFonts w:asciiTheme="minorBidi" w:hAnsiTheme="minorBidi" w:cstheme="minorBidi"/>
                <w:szCs w:val="17"/>
                <w:lang w:val="es-ES_tradnl"/>
              </w:rPr>
            </w:pPr>
            <w:del w:id="3069" w:author="Author">
              <w:r w:rsidRPr="00641BDB">
                <w:rPr>
                  <w:rFonts w:asciiTheme="minorBidi" w:hAnsiTheme="minorBidi" w:cstheme="minorBidi"/>
                  <w:szCs w:val="17"/>
                  <w:lang w:val="es-ES_tradnl"/>
                </w:rPr>
                <w:delText>AAX</w:delText>
              </w:r>
            </w:del>
          </w:p>
        </w:tc>
      </w:tr>
      <w:tr w:rsidR="000521E9" w:rsidRPr="008516DD" w14:paraId="27C0F192" w14:textId="77777777" w:rsidTr="003969D6">
        <w:trPr>
          <w:del w:id="3070" w:author="Author"/>
        </w:trPr>
        <w:tc>
          <w:tcPr>
            <w:tcW w:w="1143" w:type="dxa"/>
          </w:tcPr>
          <w:p w14:paraId="508B5D4C" w14:textId="77777777" w:rsidR="000521E9" w:rsidRPr="00641BDB" w:rsidRDefault="000521E9" w:rsidP="000521E9">
            <w:pPr>
              <w:spacing w:after="240"/>
              <w:rPr>
                <w:del w:id="3071" w:author="Author"/>
                <w:rFonts w:asciiTheme="minorBidi" w:eastAsia="Times New Roman" w:hAnsiTheme="minorBidi" w:cstheme="minorBidi"/>
                <w:szCs w:val="17"/>
                <w:lang w:val="es-ES_tradnl"/>
              </w:rPr>
            </w:pPr>
            <w:del w:id="3072" w:author="Author">
              <w:r w:rsidRPr="00641BDB">
                <w:rPr>
                  <w:rFonts w:asciiTheme="minorBidi" w:eastAsia="Times New Roman" w:hAnsiTheme="minorBidi" w:cstheme="minorBidi"/>
                  <w:szCs w:val="17"/>
                  <w:lang w:val="es-ES_tradnl"/>
                </w:rPr>
                <w:delText>[RSX-2</w:delText>
              </w:r>
              <w:r w:rsidR="00372D52"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w:delText>
              </w:r>
            </w:del>
          </w:p>
        </w:tc>
        <w:tc>
          <w:tcPr>
            <w:tcW w:w="6444" w:type="dxa"/>
          </w:tcPr>
          <w:p w14:paraId="0D870002" w14:textId="77777777" w:rsidR="000521E9" w:rsidRPr="00641BDB" w:rsidRDefault="003E3B48" w:rsidP="00141BF9">
            <w:pPr>
              <w:spacing w:before="100" w:beforeAutospacing="1"/>
              <w:jc w:val="both"/>
              <w:rPr>
                <w:del w:id="3073" w:author="Author"/>
                <w:rFonts w:asciiTheme="minorBidi" w:eastAsia="Times New Roman" w:hAnsiTheme="minorBidi" w:cstheme="minorBidi"/>
                <w:szCs w:val="17"/>
                <w:lang w:val="es-ES_tradnl"/>
              </w:rPr>
            </w:pPr>
            <w:del w:id="3074" w:author="Author">
              <w:r w:rsidRPr="00641BDB">
                <w:rPr>
                  <w:rFonts w:asciiTheme="minorBidi" w:eastAsia="Times New Roman" w:hAnsiTheme="minorBidi" w:cstheme="minorBidi"/>
                  <w:szCs w:val="17"/>
                  <w:lang w:val="es-ES_tradnl"/>
                </w:rPr>
                <w:delText xml:space="preserve">Los nombres de los componentes XML DEBERÍAN proporcionarse en la convención </w:delText>
              </w:r>
              <w:r w:rsidRPr="00641BDB">
                <w:rPr>
                  <w:rFonts w:asciiTheme="minorBidi" w:eastAsia="Times New Roman" w:hAnsiTheme="minorBidi" w:cstheme="minorBidi"/>
                  <w:i/>
                  <w:iCs/>
                  <w:szCs w:val="17"/>
                  <w:lang w:val="es-ES_tradnl"/>
                </w:rPr>
                <w:delText>upper camel case</w:delText>
              </w:r>
              <w:r w:rsidRPr="00641BDB">
                <w:rPr>
                  <w:rFonts w:asciiTheme="minorBidi" w:eastAsia="Times New Roman" w:hAnsiTheme="minorBidi" w:cstheme="minorBidi"/>
                  <w:szCs w:val="17"/>
                  <w:lang w:val="es-ES_tradnl"/>
                </w:rPr>
                <w:delText>. </w:delText>
              </w:r>
            </w:del>
          </w:p>
        </w:tc>
        <w:tc>
          <w:tcPr>
            <w:tcW w:w="1761" w:type="dxa"/>
          </w:tcPr>
          <w:p w14:paraId="0F180693" w14:textId="77777777" w:rsidR="000521E9" w:rsidRPr="00641BDB" w:rsidRDefault="000521E9" w:rsidP="000521E9">
            <w:pPr>
              <w:spacing w:after="240"/>
              <w:rPr>
                <w:del w:id="3075" w:author="Author"/>
                <w:rFonts w:asciiTheme="minorBidi" w:hAnsiTheme="minorBidi" w:cstheme="minorBidi"/>
                <w:szCs w:val="17"/>
                <w:lang w:val="es-ES_tradnl"/>
              </w:rPr>
            </w:pPr>
            <w:del w:id="3076" w:author="Author">
              <w:r w:rsidRPr="00641BDB">
                <w:rPr>
                  <w:rFonts w:asciiTheme="minorBidi" w:hAnsiTheme="minorBidi" w:cstheme="minorBidi"/>
                  <w:szCs w:val="17"/>
                  <w:lang w:val="es-ES_tradnl"/>
                </w:rPr>
                <w:delText>AAX</w:delText>
              </w:r>
            </w:del>
          </w:p>
        </w:tc>
      </w:tr>
      <w:tr w:rsidR="000521E9" w:rsidRPr="008516DD" w14:paraId="58068C31" w14:textId="77777777" w:rsidTr="003969D6">
        <w:trPr>
          <w:del w:id="3077" w:author="Author"/>
        </w:trPr>
        <w:tc>
          <w:tcPr>
            <w:tcW w:w="1143" w:type="dxa"/>
          </w:tcPr>
          <w:p w14:paraId="30004269" w14:textId="77777777" w:rsidR="000521E9" w:rsidRPr="00641BDB" w:rsidRDefault="000521E9" w:rsidP="00F1228E">
            <w:pPr>
              <w:spacing w:before="100" w:beforeAutospacing="1"/>
              <w:rPr>
                <w:del w:id="3078" w:author="Author"/>
                <w:rFonts w:asciiTheme="minorBidi" w:eastAsia="Times New Roman" w:hAnsiTheme="minorBidi" w:cstheme="minorBidi"/>
                <w:szCs w:val="17"/>
                <w:lang w:val="es-ES_tradnl"/>
              </w:rPr>
            </w:pPr>
            <w:del w:id="3079" w:author="Author">
              <w:r w:rsidRPr="00641BDB">
                <w:rPr>
                  <w:rFonts w:asciiTheme="minorBidi" w:eastAsia="Times New Roman" w:hAnsiTheme="minorBidi" w:cstheme="minorBidi"/>
                  <w:szCs w:val="17"/>
                  <w:lang w:val="es-ES_tradnl"/>
                </w:rPr>
                <w:delText>[RSG-2</w:delText>
              </w:r>
              <w:r w:rsidR="00372D52"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6444" w:type="dxa"/>
          </w:tcPr>
          <w:p w14:paraId="15007DDB" w14:textId="77777777" w:rsidR="000521E9" w:rsidRPr="00641BDB" w:rsidRDefault="00131FFA" w:rsidP="00141BF9">
            <w:pPr>
              <w:spacing w:before="100" w:beforeAutospacing="1"/>
              <w:jc w:val="both"/>
              <w:rPr>
                <w:del w:id="3080" w:author="Author"/>
                <w:rFonts w:asciiTheme="minorBidi" w:eastAsia="Times New Roman" w:hAnsiTheme="minorBidi" w:cstheme="minorBidi"/>
                <w:szCs w:val="17"/>
                <w:lang w:val="es-ES_tradnl"/>
              </w:rPr>
            </w:pPr>
            <w:del w:id="3081" w:author="Author">
              <w:r w:rsidRPr="00641BDB">
                <w:rPr>
                  <w:rFonts w:asciiTheme="minorBidi" w:eastAsia="Times New Roman" w:hAnsiTheme="minorBidi" w:cstheme="minorBidi"/>
                  <w:szCs w:val="17"/>
                  <w:lang w:val="es-ES_tradnl"/>
                </w:rPr>
                <w:delText>Una API web DEBE ser compatible como mínimo con el formato XML o JSON</w:delText>
              </w:r>
              <w:r w:rsidR="000521E9" w:rsidRPr="00641BDB">
                <w:rPr>
                  <w:rFonts w:asciiTheme="minorBidi" w:eastAsia="Times New Roman" w:hAnsiTheme="minorBidi" w:cstheme="minorBidi"/>
                  <w:szCs w:val="17"/>
                  <w:lang w:val="es-ES_tradnl"/>
                </w:rPr>
                <w:delText>.</w:delText>
              </w:r>
            </w:del>
          </w:p>
        </w:tc>
        <w:tc>
          <w:tcPr>
            <w:tcW w:w="1761" w:type="dxa"/>
          </w:tcPr>
          <w:p w14:paraId="4EE8E784" w14:textId="77777777" w:rsidR="000521E9" w:rsidRPr="00641BDB" w:rsidRDefault="000521E9" w:rsidP="00F1228E">
            <w:pPr>
              <w:spacing w:before="100" w:beforeAutospacing="1"/>
              <w:rPr>
                <w:del w:id="3082" w:author="Author"/>
                <w:rFonts w:asciiTheme="minorBidi" w:eastAsia="Times New Roman" w:hAnsiTheme="minorBidi" w:cstheme="minorBidi"/>
                <w:szCs w:val="17"/>
                <w:lang w:val="es-ES_tradnl"/>
              </w:rPr>
            </w:pPr>
            <w:del w:id="3083" w:author="Author">
              <w:r w:rsidRPr="00641BDB">
                <w:rPr>
                  <w:rFonts w:asciiTheme="minorBidi" w:eastAsia="Times New Roman" w:hAnsiTheme="minorBidi" w:cstheme="minorBidi"/>
                  <w:szCs w:val="17"/>
                  <w:lang w:val="es-ES_tradnl"/>
                </w:rPr>
                <w:delText>AAJ, AAX, AX, AJ</w:delText>
              </w:r>
            </w:del>
          </w:p>
        </w:tc>
      </w:tr>
      <w:tr w:rsidR="009D49B8" w:rsidRPr="008516DD" w14:paraId="722C3279" w14:textId="77777777" w:rsidTr="003969D6">
        <w:trPr>
          <w:del w:id="3084" w:author="Author"/>
        </w:trPr>
        <w:tc>
          <w:tcPr>
            <w:tcW w:w="1143" w:type="dxa"/>
          </w:tcPr>
          <w:p w14:paraId="0E3D1A75" w14:textId="77777777" w:rsidR="009D49B8" w:rsidRPr="00641BDB" w:rsidRDefault="009D49B8" w:rsidP="009D49B8">
            <w:pPr>
              <w:spacing w:before="100" w:beforeAutospacing="1"/>
              <w:rPr>
                <w:del w:id="3085" w:author="Author"/>
                <w:rFonts w:asciiTheme="minorBidi" w:eastAsia="Times New Roman" w:hAnsiTheme="minorBidi" w:cstheme="minorBidi"/>
                <w:szCs w:val="17"/>
                <w:lang w:val="es-ES_tradnl"/>
              </w:rPr>
            </w:pPr>
            <w:del w:id="3086" w:author="Author">
              <w:r w:rsidRPr="00641BDB">
                <w:rPr>
                  <w:rFonts w:asciiTheme="minorBidi" w:eastAsia="Times New Roman" w:hAnsiTheme="minorBidi" w:cstheme="minorBidi"/>
                  <w:szCs w:val="17"/>
                  <w:lang w:val="es-ES_tradnl"/>
                </w:rPr>
                <w:delText>[RSG-28]</w:delText>
              </w:r>
            </w:del>
          </w:p>
        </w:tc>
        <w:tc>
          <w:tcPr>
            <w:tcW w:w="6444" w:type="dxa"/>
          </w:tcPr>
          <w:p w14:paraId="592CA822" w14:textId="77777777" w:rsidR="009D49B8" w:rsidRPr="00641BDB" w:rsidRDefault="009D49B8" w:rsidP="00141BF9">
            <w:pPr>
              <w:spacing w:before="100" w:beforeAutospacing="1"/>
              <w:jc w:val="both"/>
              <w:rPr>
                <w:del w:id="3087" w:author="Author"/>
                <w:rFonts w:asciiTheme="minorBidi" w:eastAsia="Times New Roman" w:hAnsiTheme="minorBidi" w:cstheme="minorBidi"/>
                <w:szCs w:val="17"/>
                <w:lang w:val="es-ES_tradnl"/>
              </w:rPr>
            </w:pPr>
            <w:del w:id="3088" w:author="Author">
              <w:r w:rsidRPr="00641BDB">
                <w:rPr>
                  <w:rFonts w:asciiTheme="minorBidi" w:eastAsia="Times New Roman" w:hAnsiTheme="minorBidi" w:cstheme="minorBidi"/>
                  <w:szCs w:val="17"/>
                  <w:lang w:val="es-ES_tradnl"/>
                </w:rPr>
                <w:delText>Los métodos HTTP DEBEN limitarse a los métodos estándares</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POST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DELETE</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OPTIONS</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TRACE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HEAD</w:delText>
              </w:r>
              <w:r w:rsidRPr="00641BDB">
                <w:rPr>
                  <w:rFonts w:asciiTheme="minorBidi" w:eastAsia="Times New Roman" w:hAnsiTheme="minorBidi" w:cstheme="minorBidi"/>
                  <w:szCs w:val="17"/>
                  <w:lang w:val="es-ES_tradnl"/>
                </w:rPr>
                <w:delText>, conforme a las especificaciones de las normas RFC 7231 y RFC 5789 del IETF</w:delText>
              </w:r>
              <w:r w:rsidRPr="00641BDB">
                <w:rPr>
                  <w:rFonts w:eastAsia="Times New Roman" w:cs="Arial"/>
                  <w:szCs w:val="17"/>
                  <w:lang w:val="es-ES_tradnl"/>
                </w:rPr>
                <w:delText>.</w:delText>
              </w:r>
            </w:del>
          </w:p>
        </w:tc>
        <w:tc>
          <w:tcPr>
            <w:tcW w:w="1761" w:type="dxa"/>
          </w:tcPr>
          <w:p w14:paraId="213B11F2" w14:textId="77777777" w:rsidR="009D49B8" w:rsidRPr="00641BDB" w:rsidRDefault="009D49B8" w:rsidP="009D49B8">
            <w:pPr>
              <w:spacing w:before="100" w:beforeAutospacing="1"/>
              <w:rPr>
                <w:del w:id="3089" w:author="Author"/>
                <w:rFonts w:asciiTheme="minorBidi" w:eastAsia="Times New Roman" w:hAnsiTheme="minorBidi" w:cstheme="minorBidi"/>
                <w:szCs w:val="17"/>
                <w:lang w:val="es-ES_tradnl"/>
              </w:rPr>
            </w:pPr>
            <w:del w:id="3090" w:author="Author">
              <w:r w:rsidRPr="00641BDB">
                <w:rPr>
                  <w:rFonts w:asciiTheme="minorBidi" w:eastAsia="Times New Roman" w:hAnsiTheme="minorBidi" w:cstheme="minorBidi"/>
                  <w:szCs w:val="17"/>
                  <w:lang w:val="es-ES_tradnl"/>
                </w:rPr>
                <w:delText>AAJ, AAX, AX, AJ</w:delText>
              </w:r>
            </w:del>
          </w:p>
        </w:tc>
      </w:tr>
      <w:tr w:rsidR="00464259" w:rsidRPr="008516DD" w14:paraId="722D3D7D" w14:textId="77777777" w:rsidTr="003969D6">
        <w:trPr>
          <w:del w:id="3091" w:author="Author"/>
        </w:trPr>
        <w:tc>
          <w:tcPr>
            <w:tcW w:w="1143" w:type="dxa"/>
          </w:tcPr>
          <w:p w14:paraId="249949B0" w14:textId="77777777" w:rsidR="00464259" w:rsidRPr="00641BDB" w:rsidRDefault="00464259" w:rsidP="00464259">
            <w:pPr>
              <w:spacing w:before="100" w:beforeAutospacing="1"/>
              <w:rPr>
                <w:del w:id="3092" w:author="Author"/>
                <w:rFonts w:asciiTheme="minorBidi" w:eastAsia="Times New Roman" w:hAnsiTheme="minorBidi" w:cstheme="minorBidi"/>
                <w:szCs w:val="17"/>
                <w:lang w:val="es-ES_tradnl"/>
              </w:rPr>
            </w:pPr>
            <w:del w:id="3093" w:author="Author">
              <w:r w:rsidRPr="00641BDB">
                <w:rPr>
                  <w:rFonts w:asciiTheme="minorBidi" w:eastAsia="Times New Roman" w:hAnsiTheme="minorBidi" w:cstheme="minorBidi"/>
                  <w:szCs w:val="17"/>
                  <w:lang w:val="es-ES_tradnl"/>
                </w:rPr>
                <w:delText>[RSG-29]</w:delText>
              </w:r>
            </w:del>
          </w:p>
        </w:tc>
        <w:tc>
          <w:tcPr>
            <w:tcW w:w="6444" w:type="dxa"/>
          </w:tcPr>
          <w:p w14:paraId="27ACB6FC" w14:textId="77777777" w:rsidR="00464259" w:rsidRPr="00641BDB" w:rsidRDefault="00464259" w:rsidP="00141BF9">
            <w:pPr>
              <w:pStyle w:val="NormalWeb"/>
              <w:spacing w:after="0" w:afterAutospacing="0"/>
              <w:jc w:val="both"/>
              <w:rPr>
                <w:del w:id="3094" w:author="Author"/>
                <w:rFonts w:asciiTheme="minorBidi" w:eastAsia="Times New Roman" w:hAnsiTheme="minorBidi" w:cstheme="minorBidi"/>
                <w:szCs w:val="17"/>
                <w:lang w:val="es-ES_tradnl"/>
              </w:rPr>
            </w:pPr>
            <w:del w:id="3095" w:author="Author">
              <w:r w:rsidRPr="00641BDB">
                <w:rPr>
                  <w:rFonts w:asciiTheme="minorBidi" w:eastAsia="Times New Roman" w:hAnsiTheme="minorBidi" w:cstheme="minorBidi"/>
                  <w:szCs w:val="17"/>
                  <w:lang w:val="es-ES_tradnl"/>
                </w:rPr>
                <w:delText>Los métodos HTTP PUEDEN seguir el principio de selección cuidadosa, que establece que solo se debe implementar la funcionalidad necesaria para el escenario de uso previsto.</w:delText>
              </w:r>
            </w:del>
          </w:p>
        </w:tc>
        <w:tc>
          <w:tcPr>
            <w:tcW w:w="1761" w:type="dxa"/>
          </w:tcPr>
          <w:p w14:paraId="27F4B76B" w14:textId="77777777" w:rsidR="00464259" w:rsidRPr="00641BDB" w:rsidRDefault="00464259" w:rsidP="00464259">
            <w:pPr>
              <w:spacing w:before="100" w:beforeAutospacing="1"/>
              <w:rPr>
                <w:del w:id="3096" w:author="Author"/>
                <w:rFonts w:asciiTheme="minorBidi" w:eastAsia="Times New Roman" w:hAnsiTheme="minorBidi" w:cstheme="minorBidi"/>
                <w:szCs w:val="17"/>
                <w:lang w:val="es-ES_tradnl"/>
              </w:rPr>
            </w:pPr>
            <w:del w:id="3097" w:author="Author">
              <w:r w:rsidRPr="00641BDB">
                <w:rPr>
                  <w:rFonts w:asciiTheme="minorBidi" w:eastAsia="Times New Roman" w:hAnsiTheme="minorBidi" w:cstheme="minorBidi"/>
                  <w:szCs w:val="17"/>
                  <w:lang w:val="es-ES_tradnl"/>
                </w:rPr>
                <w:delText>AAJ, AAX</w:delText>
              </w:r>
            </w:del>
          </w:p>
        </w:tc>
      </w:tr>
      <w:tr w:rsidR="00340D91" w:rsidRPr="008516DD" w14:paraId="17A8499E" w14:textId="77777777" w:rsidTr="003969D6">
        <w:trPr>
          <w:del w:id="3098" w:author="Author"/>
        </w:trPr>
        <w:tc>
          <w:tcPr>
            <w:tcW w:w="1143" w:type="dxa"/>
          </w:tcPr>
          <w:p w14:paraId="4C9CD866" w14:textId="77777777" w:rsidR="00340D91" w:rsidRPr="00641BDB" w:rsidRDefault="00340D91" w:rsidP="00340D91">
            <w:pPr>
              <w:spacing w:after="240"/>
              <w:rPr>
                <w:del w:id="3099" w:author="Author"/>
                <w:rFonts w:asciiTheme="minorBidi" w:eastAsia="Times New Roman" w:hAnsiTheme="minorBidi" w:cstheme="minorBidi"/>
                <w:szCs w:val="17"/>
                <w:lang w:val="es-ES_tradnl"/>
              </w:rPr>
            </w:pPr>
            <w:del w:id="3100" w:author="Author">
              <w:r w:rsidRPr="00641BDB">
                <w:rPr>
                  <w:rFonts w:asciiTheme="minorBidi" w:eastAsia="Times New Roman" w:hAnsiTheme="minorBidi" w:cstheme="minorBidi"/>
                  <w:szCs w:val="17"/>
                  <w:lang w:val="es-ES_tradnl"/>
                </w:rPr>
                <w:delText>[RSG-30]</w:delText>
              </w:r>
            </w:del>
          </w:p>
        </w:tc>
        <w:tc>
          <w:tcPr>
            <w:tcW w:w="6444" w:type="dxa"/>
          </w:tcPr>
          <w:p w14:paraId="3826A1CA" w14:textId="77777777" w:rsidR="00340D91" w:rsidRPr="00641BDB" w:rsidRDefault="00422A7D" w:rsidP="00141BF9">
            <w:pPr>
              <w:pStyle w:val="NormalWeb"/>
              <w:spacing w:after="0" w:afterAutospacing="0"/>
              <w:jc w:val="both"/>
              <w:rPr>
                <w:del w:id="3101" w:author="Author"/>
                <w:rFonts w:asciiTheme="minorBidi" w:eastAsia="Times New Roman" w:hAnsiTheme="minorBidi" w:cstheme="minorBidi"/>
                <w:szCs w:val="17"/>
                <w:lang w:val="es-ES_tradnl"/>
              </w:rPr>
            </w:pPr>
            <w:del w:id="3102" w:author="Author">
              <w:r w:rsidRPr="00641BDB">
                <w:rPr>
                  <w:rFonts w:asciiTheme="minorBidi" w:eastAsia="Times New Roman" w:hAnsiTheme="minorBidi" w:cstheme="minorBidi"/>
                  <w:szCs w:val="17"/>
                  <w:lang w:val="es-ES_tradnl"/>
                </w:rPr>
                <w:delText xml:space="preserve">Algunos </w:delText>
              </w:r>
              <w:r w:rsidRPr="00641BDB">
                <w:rPr>
                  <w:rFonts w:asciiTheme="minorBidi" w:eastAsia="Times New Roman" w:hAnsiTheme="minorBidi" w:cstheme="minorBidi"/>
                  <w:i/>
                  <w:iCs/>
                  <w:szCs w:val="17"/>
                  <w:lang w:val="es-ES_tradnl"/>
                </w:rPr>
                <w:delText>proxies</w:delText>
              </w:r>
              <w:r w:rsidRPr="00641BDB">
                <w:rPr>
                  <w:rFonts w:asciiTheme="minorBidi" w:eastAsia="Times New Roman" w:hAnsiTheme="minorBidi" w:cstheme="minorBidi"/>
                  <w:szCs w:val="17"/>
                  <w:lang w:val="es-ES_tradnl"/>
                </w:rPr>
                <w:delText xml:space="preserve"> solo son compatibles con los métodos </w:delText>
              </w:r>
              <w:r w:rsidRPr="00641BDB">
                <w:rPr>
                  <w:rFonts w:ascii="Courier New" w:eastAsia="Times New Roman" w:hAnsi="Courier New" w:cs="Courier New"/>
                  <w:szCs w:val="17"/>
                  <w:lang w:val="es-ES_tradnl"/>
                </w:rPr>
                <w:delText>POST</w:delText>
              </w:r>
              <w:r w:rsidRPr="00641BDB">
                <w:rPr>
                  <w:rFonts w:asciiTheme="minorBidi" w:eastAsia="Times New Roman" w:hAnsiTheme="minorBidi" w:cstheme="minorBidi"/>
                  <w:szCs w:val="17"/>
                  <w:lang w:val="es-ES_tradnl"/>
                </w:rPr>
                <w:delText xml:space="preserve"> y </w:delText>
              </w:r>
              <w:r w:rsidRPr="00641BDB" w:rsidDel="001464D1">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Para sortear esa limitación, las API web pueden utilizar un método </w:delText>
              </w:r>
              <w:r w:rsidRPr="00641BDB">
                <w:rPr>
                  <w:rFonts w:ascii="Courier New" w:eastAsia="Times New Roman" w:hAnsi="Courier New" w:cs="Courier New"/>
                  <w:szCs w:val="17"/>
                  <w:lang w:val="es-ES_tradnl"/>
                </w:rPr>
                <w:delText>POST</w:delText>
              </w:r>
              <w:r w:rsidRPr="00641BDB">
                <w:rPr>
                  <w:rFonts w:asciiTheme="minorBidi" w:eastAsia="Times New Roman" w:hAnsiTheme="minorBidi" w:cstheme="minorBidi"/>
                  <w:szCs w:val="17"/>
                  <w:lang w:val="es-ES_tradnl"/>
                </w:rPr>
                <w:delText xml:space="preserve"> con un encabezado HTTP personalizado para crear un túnel sobre el método HTTP que se quiera usar. DEBERÍA utilizarse el encabezado HTTP personalizado </w:delText>
              </w:r>
              <w:r w:rsidRPr="00641BDB">
                <w:rPr>
                  <w:rFonts w:ascii="Courier New" w:eastAsia="Times New Roman" w:hAnsi="Courier New" w:cs="Courier New"/>
                  <w:szCs w:val="17"/>
                  <w:lang w:val="es-ES_tradnl"/>
                </w:rPr>
                <w:delText>X-HTTP-Method</w:delText>
              </w:r>
              <w:r w:rsidRPr="00641BDB">
                <w:rPr>
                  <w:rFonts w:asciiTheme="minorBidi" w:eastAsia="Times New Roman" w:hAnsiTheme="minorBidi" w:cstheme="minorBidi"/>
                  <w:szCs w:val="17"/>
                  <w:lang w:val="es-ES_tradnl"/>
                </w:rPr>
                <w:delText>.</w:delText>
              </w:r>
            </w:del>
          </w:p>
        </w:tc>
        <w:tc>
          <w:tcPr>
            <w:tcW w:w="1761" w:type="dxa"/>
          </w:tcPr>
          <w:p w14:paraId="3D1988F7" w14:textId="77777777" w:rsidR="00340D91" w:rsidRPr="00641BDB" w:rsidRDefault="00340D91" w:rsidP="00340D91">
            <w:pPr>
              <w:spacing w:after="240"/>
              <w:rPr>
                <w:del w:id="3103" w:author="Author"/>
                <w:rFonts w:asciiTheme="minorBidi" w:hAnsiTheme="minorBidi" w:cstheme="minorBidi"/>
                <w:szCs w:val="17"/>
                <w:lang w:val="es-ES_tradnl"/>
              </w:rPr>
            </w:pPr>
            <w:del w:id="3104" w:author="Author">
              <w:r w:rsidRPr="00641BDB">
                <w:rPr>
                  <w:rFonts w:asciiTheme="minorBidi" w:hAnsiTheme="minorBidi" w:cstheme="minorBidi"/>
                  <w:szCs w:val="17"/>
                  <w:lang w:val="es-ES_tradnl"/>
                </w:rPr>
                <w:delText>AAJ, AAX</w:delText>
              </w:r>
            </w:del>
          </w:p>
        </w:tc>
      </w:tr>
      <w:tr w:rsidR="00213C83" w:rsidRPr="008516DD" w14:paraId="35E046D2" w14:textId="77777777" w:rsidTr="003969D6">
        <w:trPr>
          <w:del w:id="3105" w:author="Author"/>
        </w:trPr>
        <w:tc>
          <w:tcPr>
            <w:tcW w:w="1143" w:type="dxa"/>
          </w:tcPr>
          <w:p w14:paraId="2E1CFCBB" w14:textId="77777777" w:rsidR="00213C83" w:rsidRPr="00641BDB" w:rsidRDefault="00213C83" w:rsidP="00213C83">
            <w:pPr>
              <w:spacing w:after="240"/>
              <w:rPr>
                <w:del w:id="3106" w:author="Author"/>
                <w:rFonts w:asciiTheme="minorBidi" w:hAnsiTheme="minorBidi" w:cstheme="minorBidi"/>
                <w:szCs w:val="17"/>
                <w:lang w:val="es-ES_tradnl"/>
              </w:rPr>
            </w:pPr>
            <w:del w:id="3107" w:author="Author">
              <w:r w:rsidRPr="00641BDB">
                <w:rPr>
                  <w:rFonts w:asciiTheme="minorBidi" w:eastAsia="Times New Roman" w:hAnsiTheme="minorBidi" w:cstheme="minorBidi"/>
                  <w:szCs w:val="17"/>
                  <w:lang w:val="es-ES_tradnl"/>
                </w:rPr>
                <w:delText>[RSG-31]</w:delText>
              </w:r>
            </w:del>
          </w:p>
        </w:tc>
        <w:tc>
          <w:tcPr>
            <w:tcW w:w="6444" w:type="dxa"/>
          </w:tcPr>
          <w:p w14:paraId="29184C9B" w14:textId="77777777" w:rsidR="00213C83" w:rsidRPr="00641BDB" w:rsidRDefault="00213C83" w:rsidP="00141BF9">
            <w:pPr>
              <w:pStyle w:val="NormalWeb"/>
              <w:spacing w:after="0" w:afterAutospacing="0"/>
              <w:jc w:val="both"/>
              <w:rPr>
                <w:del w:id="3108" w:author="Author"/>
                <w:rFonts w:asciiTheme="minorBidi" w:eastAsia="Times New Roman" w:hAnsiTheme="minorBidi" w:cstheme="minorBidi"/>
                <w:szCs w:val="17"/>
                <w:lang w:val="es-ES_tradnl"/>
              </w:rPr>
            </w:pPr>
            <w:del w:id="3109" w:author="Author">
              <w:r w:rsidRPr="00641BDB">
                <w:rPr>
                  <w:rFonts w:asciiTheme="minorBidi" w:eastAsia="Times New Roman" w:hAnsiTheme="minorBidi" w:cstheme="minorBidi"/>
                  <w:szCs w:val="17"/>
                  <w:lang w:val="es-ES_tradnl"/>
                </w:rPr>
                <w:delText xml:space="preserve">Si un método HTTP no es admitido, DEBERÍA devolverse el código de estado HTTP </w:delText>
              </w:r>
              <w:r w:rsidRPr="00641BDB">
                <w:rPr>
                  <w:rFonts w:ascii="Courier New" w:eastAsia="Times New Roman" w:hAnsi="Courier New" w:cs="Courier New"/>
                  <w:szCs w:val="17"/>
                  <w:lang w:val="es-ES_tradnl"/>
                </w:rPr>
                <w:delText>405 Method Not Allowed</w:delText>
              </w:r>
              <w:r w:rsidRPr="00641BDB">
                <w:rPr>
                  <w:rFonts w:asciiTheme="minorBidi" w:eastAsia="Times New Roman" w:hAnsiTheme="minorBidi" w:cstheme="minorBidi"/>
                  <w:szCs w:val="17"/>
                  <w:lang w:val="es-ES_tradnl"/>
                </w:rPr>
                <w:delText>.</w:delText>
              </w:r>
            </w:del>
          </w:p>
        </w:tc>
        <w:tc>
          <w:tcPr>
            <w:tcW w:w="1761" w:type="dxa"/>
          </w:tcPr>
          <w:p w14:paraId="243F9267" w14:textId="77777777" w:rsidR="00213C83" w:rsidRPr="00641BDB" w:rsidRDefault="00213C83" w:rsidP="00213C83">
            <w:pPr>
              <w:spacing w:after="240"/>
              <w:rPr>
                <w:del w:id="3110" w:author="Author"/>
                <w:rFonts w:asciiTheme="minorBidi" w:hAnsiTheme="minorBidi" w:cstheme="minorBidi"/>
                <w:szCs w:val="17"/>
                <w:lang w:val="es-ES_tradnl"/>
              </w:rPr>
            </w:pPr>
            <w:del w:id="3111" w:author="Author">
              <w:r w:rsidRPr="00641BDB">
                <w:rPr>
                  <w:rFonts w:asciiTheme="minorBidi" w:hAnsiTheme="minorBidi" w:cstheme="minorBidi"/>
                  <w:szCs w:val="17"/>
                  <w:lang w:val="es-ES_tradnl"/>
                </w:rPr>
                <w:delText>AAJ, AAX</w:delText>
              </w:r>
            </w:del>
          </w:p>
        </w:tc>
      </w:tr>
      <w:tr w:rsidR="004B7683" w:rsidRPr="008516DD" w14:paraId="4AEF0E33" w14:textId="77777777" w:rsidTr="003969D6">
        <w:trPr>
          <w:del w:id="3112" w:author="Author"/>
        </w:trPr>
        <w:tc>
          <w:tcPr>
            <w:tcW w:w="1143" w:type="dxa"/>
          </w:tcPr>
          <w:p w14:paraId="7809B21D" w14:textId="77777777" w:rsidR="004B7683" w:rsidRPr="00641BDB" w:rsidRDefault="004B7683" w:rsidP="004B7683">
            <w:pPr>
              <w:spacing w:after="240"/>
              <w:rPr>
                <w:del w:id="3113" w:author="Author"/>
                <w:rFonts w:asciiTheme="minorBidi" w:hAnsiTheme="minorBidi" w:cstheme="minorBidi"/>
                <w:szCs w:val="17"/>
                <w:lang w:val="es-ES_tradnl"/>
              </w:rPr>
            </w:pPr>
            <w:del w:id="3114" w:author="Author">
              <w:r w:rsidRPr="00641BDB">
                <w:rPr>
                  <w:rFonts w:asciiTheme="minorBidi" w:eastAsia="Times New Roman" w:hAnsiTheme="minorBidi" w:cstheme="minorBidi"/>
                  <w:szCs w:val="17"/>
                  <w:lang w:val="es-ES_tradnl"/>
                </w:rPr>
                <w:delText>[RSG-32]</w:delText>
              </w:r>
            </w:del>
          </w:p>
        </w:tc>
        <w:tc>
          <w:tcPr>
            <w:tcW w:w="6444" w:type="dxa"/>
          </w:tcPr>
          <w:p w14:paraId="2702FBD9" w14:textId="61D50D20" w:rsidR="004B7683" w:rsidRPr="00641BDB" w:rsidRDefault="004B7683" w:rsidP="00141BF9">
            <w:pPr>
              <w:pStyle w:val="NormalWeb"/>
              <w:spacing w:after="0" w:afterAutospacing="0"/>
              <w:jc w:val="both"/>
              <w:rPr>
                <w:del w:id="3115" w:author="Author"/>
                <w:rFonts w:asciiTheme="minorBidi" w:eastAsia="Times New Roman" w:hAnsiTheme="minorBidi" w:cstheme="minorBidi"/>
                <w:szCs w:val="17"/>
                <w:lang w:val="es-ES_tradnl"/>
              </w:rPr>
            </w:pPr>
            <w:del w:id="3116" w:author="Author">
              <w:r w:rsidRPr="00641BDB">
                <w:rPr>
                  <w:rFonts w:asciiTheme="minorBidi" w:eastAsia="Times New Roman" w:hAnsiTheme="minorBidi" w:cstheme="minorBidi"/>
                  <w:szCs w:val="17"/>
                  <w:lang w:val="es-ES_tradnl"/>
                </w:rPr>
                <w:delText>Una API web DEBERÍA admitir operaciones por lotes (también conocidas como operaciones masivas) en lugar de múltiples peticiones individuales con el fin de reducir la latencia. Se debería utilizar la misma semántica para los métodos HTTP y los códigos de estado HTTP.</w:delText>
              </w:r>
            </w:del>
            <w:r w:rsidR="00D22D23" w:rsidRPr="00641BDB">
              <w:rPr>
                <w:rFonts w:asciiTheme="minorBidi" w:eastAsia="Times New Roman" w:hAnsiTheme="minorBidi" w:cstheme="minorBidi"/>
                <w:szCs w:val="17"/>
                <w:lang w:val="es-ES_tradnl"/>
              </w:rPr>
              <w:t xml:space="preserve"> </w:t>
            </w:r>
            <w:del w:id="3117" w:author="Author">
              <w:r w:rsidRPr="00641BDB">
                <w:rPr>
                  <w:rFonts w:asciiTheme="minorBidi" w:eastAsia="Times New Roman" w:hAnsiTheme="minorBidi" w:cstheme="minorBidi"/>
                  <w:szCs w:val="17"/>
                  <w:lang w:val="es-ES_tradnl"/>
                </w:rPr>
                <w:delText xml:space="preserve">La carga útil de respuesta DEBERÍA contener información sobre todas las operaciones por lotes. Si se producen múltiples errores, la carga útil de error DEBERÍA contener información sobre todas las incidencias (en el atributo </w:delText>
              </w:r>
              <w:r w:rsidRPr="00641BDB">
                <w:rPr>
                  <w:rFonts w:ascii="Courier New" w:eastAsia="Times New Roman" w:hAnsi="Courier New" w:cs="Courier New"/>
                  <w:szCs w:val="17"/>
                  <w:lang w:val="es-ES_tradnl"/>
                </w:rPr>
                <w:delText>details</w:delText>
              </w:r>
              <w:r w:rsidRPr="00641BDB">
                <w:rPr>
                  <w:rFonts w:asciiTheme="minorBidi" w:eastAsia="Times New Roman" w:hAnsiTheme="minorBidi" w:cstheme="minorBidi"/>
                  <w:szCs w:val="17"/>
                  <w:lang w:val="es-ES_tradnl"/>
                </w:rPr>
                <w:delText>). Todas las operaciones masivas DEBERÍAN ser ejecutadas mediante una instrucción atómica.</w:delText>
              </w:r>
            </w:del>
          </w:p>
        </w:tc>
        <w:tc>
          <w:tcPr>
            <w:tcW w:w="1761" w:type="dxa"/>
          </w:tcPr>
          <w:p w14:paraId="38846A4E" w14:textId="77777777" w:rsidR="004B7683" w:rsidRPr="00641BDB" w:rsidRDefault="004B7683" w:rsidP="004B7683">
            <w:pPr>
              <w:spacing w:after="240"/>
              <w:rPr>
                <w:del w:id="3118" w:author="Author"/>
                <w:rFonts w:asciiTheme="minorBidi" w:hAnsiTheme="minorBidi" w:cstheme="minorBidi"/>
                <w:szCs w:val="17"/>
                <w:lang w:val="es-ES_tradnl"/>
              </w:rPr>
            </w:pPr>
            <w:del w:id="3119" w:author="Author">
              <w:r w:rsidRPr="00641BDB">
                <w:rPr>
                  <w:rFonts w:asciiTheme="minorBidi" w:hAnsiTheme="minorBidi" w:cstheme="minorBidi"/>
                  <w:szCs w:val="17"/>
                  <w:lang w:val="es-ES_tradnl"/>
                </w:rPr>
                <w:delText>AAJ, AAX</w:delText>
              </w:r>
            </w:del>
          </w:p>
        </w:tc>
      </w:tr>
      <w:tr w:rsidR="009D49B8" w:rsidRPr="008516DD" w14:paraId="027A1167" w14:textId="77777777" w:rsidTr="003969D6">
        <w:trPr>
          <w:del w:id="3120" w:author="Author"/>
        </w:trPr>
        <w:tc>
          <w:tcPr>
            <w:tcW w:w="1143" w:type="dxa"/>
          </w:tcPr>
          <w:p w14:paraId="50008887" w14:textId="77777777" w:rsidR="009D49B8" w:rsidRPr="00641BDB" w:rsidRDefault="009D49B8" w:rsidP="009D49B8">
            <w:pPr>
              <w:spacing w:after="240"/>
              <w:rPr>
                <w:del w:id="3121" w:author="Author"/>
                <w:rFonts w:asciiTheme="minorBidi" w:hAnsiTheme="minorBidi" w:cstheme="minorBidi"/>
                <w:szCs w:val="17"/>
                <w:lang w:val="es-ES_tradnl"/>
              </w:rPr>
            </w:pPr>
            <w:del w:id="3122" w:author="Author">
              <w:r w:rsidRPr="00641BDB">
                <w:rPr>
                  <w:rFonts w:asciiTheme="minorBidi" w:eastAsia="Times New Roman" w:hAnsiTheme="minorBidi" w:cstheme="minorBidi"/>
                  <w:szCs w:val="17"/>
                  <w:lang w:val="es-ES_tradnl"/>
                </w:rPr>
                <w:delText>[RSG-33]</w:delText>
              </w:r>
            </w:del>
          </w:p>
        </w:tc>
        <w:tc>
          <w:tcPr>
            <w:tcW w:w="6444" w:type="dxa"/>
          </w:tcPr>
          <w:p w14:paraId="3F828041" w14:textId="77777777" w:rsidR="009D49B8" w:rsidRPr="00641BDB" w:rsidRDefault="009D49B8" w:rsidP="00141BF9">
            <w:pPr>
              <w:pStyle w:val="NormalWeb"/>
              <w:spacing w:after="0" w:afterAutospacing="0"/>
              <w:jc w:val="both"/>
              <w:rPr>
                <w:del w:id="3123" w:author="Author"/>
                <w:rFonts w:asciiTheme="minorBidi" w:eastAsia="Times New Roman" w:hAnsiTheme="minorBidi" w:cstheme="minorBidi"/>
                <w:szCs w:val="17"/>
                <w:lang w:val="es-ES_tradnl"/>
              </w:rPr>
            </w:pPr>
            <w:del w:id="3124" w:author="Author">
              <w:r w:rsidRPr="00641BDB">
                <w:rPr>
                  <w:rFonts w:asciiTheme="minorBidi" w:eastAsia="Times New Roman" w:hAnsiTheme="minorBidi" w:cstheme="minorBidi"/>
                  <w:szCs w:val="17"/>
                  <w:lang w:val="es-ES_tradnl"/>
                </w:rPr>
                <w:delText xml:space="preserve">Para un punto final que extrae un solo recurso, si este no se encuentra, el método GET DEBE devolver el código de estado </w:delText>
              </w:r>
              <w:r w:rsidRPr="00641BDB">
                <w:rPr>
                  <w:rFonts w:ascii="Courier New" w:eastAsia="Times New Roman" w:hAnsi="Courier New" w:cs="Courier New"/>
                  <w:szCs w:val="17"/>
                  <w:lang w:val="es-ES_tradnl"/>
                </w:rPr>
                <w:delText>404 Not Found</w:delText>
              </w:r>
              <w:r w:rsidRPr="00641BDB">
                <w:rPr>
                  <w:rFonts w:asciiTheme="minorBidi" w:eastAsia="Times New Roman" w:hAnsiTheme="minorBidi" w:cstheme="minorBidi"/>
                  <w:szCs w:val="17"/>
                  <w:lang w:val="es-ES_tradnl"/>
                </w:rPr>
                <w:delText>. En el caso de los puntos finales que devuelven listas de recursos, simplemente devolverán una lista vacía.</w:delText>
              </w:r>
            </w:del>
          </w:p>
        </w:tc>
        <w:tc>
          <w:tcPr>
            <w:tcW w:w="1761" w:type="dxa"/>
          </w:tcPr>
          <w:p w14:paraId="0C7F15F5" w14:textId="77777777" w:rsidR="009D49B8" w:rsidRPr="00641BDB" w:rsidRDefault="009D49B8" w:rsidP="009D49B8">
            <w:pPr>
              <w:spacing w:after="240"/>
              <w:rPr>
                <w:del w:id="3125" w:author="Author"/>
                <w:rFonts w:asciiTheme="minorBidi" w:hAnsiTheme="minorBidi" w:cstheme="minorBidi"/>
                <w:szCs w:val="17"/>
                <w:lang w:val="es-ES_tradnl"/>
              </w:rPr>
            </w:pPr>
            <w:del w:id="3126" w:author="Author">
              <w:r w:rsidRPr="00641BDB">
                <w:rPr>
                  <w:rFonts w:asciiTheme="minorBidi" w:hAnsiTheme="minorBidi" w:cstheme="minorBidi"/>
                  <w:szCs w:val="17"/>
                  <w:lang w:val="es-ES_tradnl"/>
                </w:rPr>
                <w:delText>AAJ, AAX, AX, AJ</w:delText>
              </w:r>
            </w:del>
          </w:p>
        </w:tc>
      </w:tr>
      <w:tr w:rsidR="009D49B8" w:rsidRPr="008516DD" w14:paraId="048B1991" w14:textId="77777777" w:rsidTr="003969D6">
        <w:trPr>
          <w:del w:id="3127" w:author="Author"/>
        </w:trPr>
        <w:tc>
          <w:tcPr>
            <w:tcW w:w="1143" w:type="dxa"/>
          </w:tcPr>
          <w:p w14:paraId="1FFA5524" w14:textId="77777777" w:rsidR="009D49B8" w:rsidRPr="00641BDB" w:rsidRDefault="009D49B8" w:rsidP="009D49B8">
            <w:pPr>
              <w:pStyle w:val="NormalWeb"/>
              <w:spacing w:after="0" w:afterAutospacing="0"/>
              <w:rPr>
                <w:del w:id="3128" w:author="Author"/>
                <w:rFonts w:asciiTheme="minorBidi" w:eastAsia="Times New Roman" w:hAnsiTheme="minorBidi" w:cstheme="minorBidi"/>
                <w:szCs w:val="17"/>
                <w:lang w:val="es-ES_tradnl"/>
              </w:rPr>
            </w:pPr>
            <w:del w:id="3129" w:author="Author">
              <w:r w:rsidRPr="00641BDB">
                <w:rPr>
                  <w:rFonts w:asciiTheme="minorBidi" w:eastAsia="Times New Roman" w:hAnsiTheme="minorBidi" w:cstheme="minorBidi"/>
                  <w:szCs w:val="17"/>
                  <w:lang w:val="es-ES_tradnl"/>
                </w:rPr>
                <w:delText>[RSG-34]</w:delText>
              </w:r>
            </w:del>
          </w:p>
        </w:tc>
        <w:tc>
          <w:tcPr>
            <w:tcW w:w="6444" w:type="dxa"/>
          </w:tcPr>
          <w:p w14:paraId="61A10CD0" w14:textId="77777777" w:rsidR="009D49B8" w:rsidRPr="00641BDB" w:rsidRDefault="009D49B8" w:rsidP="00141BF9">
            <w:pPr>
              <w:pStyle w:val="NormalWeb"/>
              <w:spacing w:after="0" w:afterAutospacing="0"/>
              <w:jc w:val="both"/>
              <w:rPr>
                <w:del w:id="3130" w:author="Author"/>
                <w:rFonts w:asciiTheme="minorBidi" w:eastAsia="Times New Roman" w:hAnsiTheme="minorBidi" w:cstheme="minorBidi"/>
                <w:szCs w:val="17"/>
                <w:lang w:val="es-ES_tradnl"/>
              </w:rPr>
            </w:pPr>
            <w:del w:id="3131" w:author="Author">
              <w:r w:rsidRPr="00641BDB">
                <w:rPr>
                  <w:rFonts w:asciiTheme="minorBidi" w:eastAsia="Times New Roman" w:hAnsiTheme="minorBidi" w:cstheme="minorBidi"/>
                  <w:szCs w:val="17"/>
                  <w:lang w:val="es-ES_tradnl"/>
                </w:rPr>
                <w:delText xml:space="preserve">Si un recurso es recuperado con éxito, el método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DEBE devolver </w:delText>
              </w:r>
              <w:r w:rsidRPr="00641BDB">
                <w:rPr>
                  <w:rFonts w:ascii="Courier New" w:eastAsia="Times New Roman" w:hAnsi="Courier New" w:cs="Courier New"/>
                  <w:szCs w:val="17"/>
                  <w:lang w:val="es-ES_tradnl"/>
                </w:rPr>
                <w:delText>200 OK.</w:delText>
              </w:r>
            </w:del>
          </w:p>
        </w:tc>
        <w:tc>
          <w:tcPr>
            <w:tcW w:w="1761" w:type="dxa"/>
          </w:tcPr>
          <w:p w14:paraId="7A756405" w14:textId="77777777" w:rsidR="009D49B8" w:rsidRPr="00641BDB" w:rsidRDefault="009D49B8" w:rsidP="009D49B8">
            <w:pPr>
              <w:pStyle w:val="NormalWeb"/>
              <w:spacing w:after="0" w:afterAutospacing="0"/>
              <w:rPr>
                <w:del w:id="3132" w:author="Author"/>
                <w:rFonts w:asciiTheme="minorBidi" w:eastAsia="Times New Roman" w:hAnsiTheme="minorBidi" w:cstheme="minorBidi"/>
                <w:szCs w:val="17"/>
                <w:lang w:val="es-ES_tradnl"/>
              </w:rPr>
            </w:pPr>
            <w:del w:id="3133" w:author="Author">
              <w:r w:rsidRPr="00641BDB">
                <w:rPr>
                  <w:rFonts w:asciiTheme="minorBidi" w:eastAsia="Times New Roman" w:hAnsiTheme="minorBidi" w:cstheme="minorBidi"/>
                  <w:szCs w:val="17"/>
                  <w:lang w:val="es-ES_tradnl"/>
                </w:rPr>
                <w:delText>AAJ, AAX, AX, AJ</w:delText>
              </w:r>
            </w:del>
          </w:p>
        </w:tc>
      </w:tr>
      <w:tr w:rsidR="00AB3556" w:rsidRPr="008516DD" w14:paraId="33D83B5D" w14:textId="77777777" w:rsidTr="003969D6">
        <w:trPr>
          <w:del w:id="3134" w:author="Author"/>
        </w:trPr>
        <w:tc>
          <w:tcPr>
            <w:tcW w:w="1143" w:type="dxa"/>
          </w:tcPr>
          <w:p w14:paraId="67608BFE" w14:textId="77777777" w:rsidR="00AB3556" w:rsidRPr="00641BDB" w:rsidRDefault="00AB3556" w:rsidP="00AB3556">
            <w:pPr>
              <w:pStyle w:val="NormalWeb"/>
              <w:spacing w:after="0" w:afterAutospacing="0"/>
              <w:rPr>
                <w:del w:id="3135" w:author="Author"/>
                <w:rFonts w:asciiTheme="minorBidi" w:eastAsia="Times New Roman" w:hAnsiTheme="minorBidi" w:cstheme="minorBidi"/>
                <w:szCs w:val="17"/>
                <w:lang w:val="es-ES_tradnl"/>
              </w:rPr>
            </w:pPr>
            <w:del w:id="3136" w:author="Author">
              <w:r w:rsidRPr="00641BDB">
                <w:rPr>
                  <w:rFonts w:asciiTheme="minorBidi" w:eastAsia="Times New Roman" w:hAnsiTheme="minorBidi" w:cstheme="minorBidi"/>
                  <w:szCs w:val="17"/>
                  <w:lang w:val="es-ES_tradnl"/>
                </w:rPr>
                <w:delText>[RSG-35]</w:delText>
              </w:r>
            </w:del>
          </w:p>
        </w:tc>
        <w:tc>
          <w:tcPr>
            <w:tcW w:w="6444" w:type="dxa"/>
          </w:tcPr>
          <w:p w14:paraId="7DE77193" w14:textId="77777777" w:rsidR="00AB3556" w:rsidRPr="00641BDB" w:rsidRDefault="00AB3556" w:rsidP="00141BF9">
            <w:pPr>
              <w:pStyle w:val="NormalWeb"/>
              <w:spacing w:after="0" w:afterAutospacing="0"/>
              <w:jc w:val="both"/>
              <w:rPr>
                <w:del w:id="3137" w:author="Author"/>
                <w:rFonts w:asciiTheme="minorBidi" w:eastAsia="Times New Roman" w:hAnsiTheme="minorBidi" w:cstheme="minorBidi"/>
                <w:szCs w:val="17"/>
                <w:lang w:val="es-ES_tradnl"/>
              </w:rPr>
            </w:pPr>
            <w:del w:id="3138"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DEBEN ser idempotentes.</w:delText>
              </w:r>
            </w:del>
          </w:p>
        </w:tc>
        <w:tc>
          <w:tcPr>
            <w:tcW w:w="1761" w:type="dxa"/>
          </w:tcPr>
          <w:p w14:paraId="32FD2098" w14:textId="77777777" w:rsidR="00AB3556" w:rsidRPr="00641BDB" w:rsidRDefault="00AB3556" w:rsidP="00AB3556">
            <w:pPr>
              <w:pStyle w:val="NormalWeb"/>
              <w:spacing w:after="0" w:afterAutospacing="0"/>
              <w:rPr>
                <w:del w:id="3139" w:author="Author"/>
                <w:rFonts w:asciiTheme="minorBidi" w:eastAsia="Times New Roman" w:hAnsiTheme="minorBidi" w:cstheme="minorBidi"/>
                <w:szCs w:val="17"/>
                <w:lang w:val="es-ES_tradnl"/>
              </w:rPr>
            </w:pPr>
            <w:del w:id="3140" w:author="Author">
              <w:r w:rsidRPr="00641BDB">
                <w:rPr>
                  <w:rFonts w:asciiTheme="minorBidi" w:eastAsia="Times New Roman" w:hAnsiTheme="minorBidi" w:cstheme="minorBidi"/>
                  <w:szCs w:val="17"/>
                  <w:lang w:val="es-ES_tradnl"/>
                </w:rPr>
                <w:delText>AAJ, AAX, AX, AJ</w:delText>
              </w:r>
            </w:del>
          </w:p>
        </w:tc>
      </w:tr>
      <w:tr w:rsidR="00C23ADF" w:rsidRPr="008516DD" w14:paraId="0FAE84E7" w14:textId="77777777" w:rsidTr="003969D6">
        <w:trPr>
          <w:del w:id="3141" w:author="Author"/>
        </w:trPr>
        <w:tc>
          <w:tcPr>
            <w:tcW w:w="1143" w:type="dxa"/>
          </w:tcPr>
          <w:p w14:paraId="096A37F4" w14:textId="77777777" w:rsidR="00C23ADF" w:rsidRPr="00641BDB" w:rsidRDefault="00C23ADF" w:rsidP="00F1228E">
            <w:pPr>
              <w:pStyle w:val="NormalWeb"/>
              <w:spacing w:after="0" w:afterAutospacing="0"/>
              <w:rPr>
                <w:del w:id="3142" w:author="Author"/>
                <w:rFonts w:asciiTheme="minorBidi" w:eastAsia="Times New Roman" w:hAnsiTheme="minorBidi" w:cstheme="minorBidi"/>
                <w:szCs w:val="17"/>
                <w:lang w:val="es-ES_tradnl"/>
              </w:rPr>
            </w:pPr>
            <w:del w:id="3143" w:author="Author">
              <w:r w:rsidRPr="00641BDB">
                <w:rPr>
                  <w:rFonts w:asciiTheme="minorBidi" w:eastAsia="Times New Roman" w:hAnsiTheme="minorBidi" w:cstheme="minorBidi"/>
                  <w:szCs w:val="17"/>
                  <w:lang w:val="es-ES_tradnl"/>
                </w:rPr>
                <w:delText>[RSG-36]</w:delText>
              </w:r>
            </w:del>
          </w:p>
        </w:tc>
        <w:tc>
          <w:tcPr>
            <w:tcW w:w="6444" w:type="dxa"/>
          </w:tcPr>
          <w:p w14:paraId="4AF144F6" w14:textId="77777777" w:rsidR="00C23ADF" w:rsidRPr="00641BDB" w:rsidRDefault="00F1547A" w:rsidP="00141BF9">
            <w:pPr>
              <w:pStyle w:val="NormalWeb"/>
              <w:spacing w:after="0" w:afterAutospacing="0"/>
              <w:jc w:val="both"/>
              <w:rPr>
                <w:del w:id="3144" w:author="Author"/>
                <w:rFonts w:asciiTheme="minorBidi" w:eastAsia="Times New Roman" w:hAnsiTheme="minorBidi" w:cstheme="minorBidi"/>
                <w:szCs w:val="17"/>
                <w:lang w:val="es-ES_tradnl"/>
              </w:rPr>
            </w:pPr>
            <w:del w:id="3145" w:author="Author">
              <w:r w:rsidRPr="00641BDB">
                <w:rPr>
                  <w:rFonts w:asciiTheme="minorBidi" w:eastAsia="Times New Roman" w:hAnsiTheme="minorBidi" w:cstheme="minorBidi"/>
                  <w:szCs w:val="17"/>
                  <w:lang w:val="es-ES_tradnl"/>
                </w:rPr>
                <w:delText xml:space="preserve">Cuando la longitud del URI excede los 255 bytes, DEBERÍA utilizarse el método POST en lugar del método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debido a las limitaciones de este, o bien crear consultas con nombre si es posible.</w:delText>
              </w:r>
            </w:del>
          </w:p>
        </w:tc>
        <w:tc>
          <w:tcPr>
            <w:tcW w:w="1761" w:type="dxa"/>
          </w:tcPr>
          <w:p w14:paraId="24EF697C" w14:textId="77777777" w:rsidR="00C23ADF" w:rsidRPr="00641BDB" w:rsidRDefault="00C23ADF" w:rsidP="00F1228E">
            <w:pPr>
              <w:pStyle w:val="NormalWeb"/>
              <w:spacing w:after="0" w:afterAutospacing="0"/>
              <w:rPr>
                <w:del w:id="3146" w:author="Author"/>
                <w:rFonts w:asciiTheme="minorBidi" w:eastAsia="Times New Roman" w:hAnsiTheme="minorBidi" w:cstheme="minorBidi"/>
                <w:szCs w:val="17"/>
                <w:lang w:val="es-ES_tradnl"/>
              </w:rPr>
            </w:pPr>
            <w:del w:id="3147" w:author="Author">
              <w:r w:rsidRPr="00641BDB">
                <w:rPr>
                  <w:rFonts w:asciiTheme="minorBidi" w:eastAsia="Times New Roman" w:hAnsiTheme="minorBidi" w:cstheme="minorBidi"/>
                  <w:szCs w:val="17"/>
                  <w:lang w:val="es-ES_tradnl"/>
                </w:rPr>
                <w:delText>AAJ, AAX</w:delText>
              </w:r>
            </w:del>
          </w:p>
        </w:tc>
      </w:tr>
      <w:tr w:rsidR="00605329" w:rsidRPr="008516DD" w14:paraId="33931E39" w14:textId="77777777" w:rsidTr="003969D6">
        <w:trPr>
          <w:del w:id="3148" w:author="Author"/>
        </w:trPr>
        <w:tc>
          <w:tcPr>
            <w:tcW w:w="1143" w:type="dxa"/>
          </w:tcPr>
          <w:p w14:paraId="352D5701" w14:textId="77777777" w:rsidR="00605329" w:rsidRPr="00641BDB" w:rsidRDefault="00605329" w:rsidP="00605329">
            <w:pPr>
              <w:pStyle w:val="NormalWeb"/>
              <w:spacing w:after="0" w:afterAutospacing="0"/>
              <w:rPr>
                <w:del w:id="3149" w:author="Author"/>
                <w:rFonts w:asciiTheme="minorBidi" w:eastAsia="Times New Roman" w:hAnsiTheme="minorBidi" w:cstheme="minorBidi"/>
                <w:szCs w:val="17"/>
                <w:lang w:val="es-ES_tradnl"/>
              </w:rPr>
            </w:pPr>
            <w:del w:id="3150" w:author="Author">
              <w:r w:rsidRPr="00641BDB">
                <w:rPr>
                  <w:rFonts w:asciiTheme="minorBidi" w:eastAsia="Times New Roman" w:hAnsiTheme="minorBidi" w:cstheme="minorBidi"/>
                  <w:szCs w:val="17"/>
                  <w:lang w:val="es-ES_tradnl"/>
                </w:rPr>
                <w:delText>[RSG-37]</w:delText>
              </w:r>
            </w:del>
          </w:p>
        </w:tc>
        <w:tc>
          <w:tcPr>
            <w:tcW w:w="6444" w:type="dxa"/>
          </w:tcPr>
          <w:p w14:paraId="276F86F9" w14:textId="77777777" w:rsidR="00605329" w:rsidRPr="00641BDB" w:rsidRDefault="00605329" w:rsidP="00141BF9">
            <w:pPr>
              <w:pStyle w:val="NormalWeb"/>
              <w:spacing w:after="0" w:afterAutospacing="0"/>
              <w:jc w:val="both"/>
              <w:rPr>
                <w:del w:id="3151" w:author="Author"/>
                <w:rFonts w:asciiTheme="minorBidi" w:eastAsia="Times New Roman" w:hAnsiTheme="minorBidi" w:cstheme="minorBidi"/>
                <w:szCs w:val="17"/>
                <w:lang w:val="es-ES_tradnl"/>
              </w:rPr>
            </w:pPr>
            <w:del w:id="3152"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HEAD</w:delText>
              </w:r>
              <w:r w:rsidRPr="00641BDB">
                <w:rPr>
                  <w:rFonts w:asciiTheme="minorBidi" w:eastAsia="Times New Roman" w:hAnsiTheme="minorBidi" w:cstheme="minorBidi"/>
                  <w:szCs w:val="17"/>
                  <w:lang w:val="es-ES_tradnl"/>
                </w:rPr>
                <w:delText xml:space="preserve"> DEBEN ser idempotentes.</w:delText>
              </w:r>
            </w:del>
          </w:p>
        </w:tc>
        <w:tc>
          <w:tcPr>
            <w:tcW w:w="1761" w:type="dxa"/>
          </w:tcPr>
          <w:p w14:paraId="7C99CE7A" w14:textId="77777777" w:rsidR="00605329" w:rsidRPr="00641BDB" w:rsidRDefault="00605329" w:rsidP="00605329">
            <w:pPr>
              <w:pStyle w:val="NormalWeb"/>
              <w:spacing w:after="0" w:afterAutospacing="0"/>
              <w:rPr>
                <w:del w:id="3153" w:author="Author"/>
                <w:rFonts w:asciiTheme="minorBidi" w:eastAsia="Times New Roman" w:hAnsiTheme="minorBidi" w:cstheme="minorBidi"/>
                <w:szCs w:val="17"/>
                <w:lang w:val="es-ES_tradnl"/>
              </w:rPr>
            </w:pPr>
            <w:del w:id="3154" w:author="Author">
              <w:r w:rsidRPr="00641BDB">
                <w:rPr>
                  <w:rFonts w:asciiTheme="minorBidi" w:eastAsia="Times New Roman" w:hAnsiTheme="minorBidi" w:cstheme="minorBidi"/>
                  <w:szCs w:val="17"/>
                  <w:lang w:val="es-ES_tradnl"/>
                </w:rPr>
                <w:delText>AAJ, AAX, AX, AJ</w:delText>
              </w:r>
            </w:del>
          </w:p>
        </w:tc>
      </w:tr>
      <w:tr w:rsidR="00481F34" w:rsidRPr="008516DD" w14:paraId="794116D2" w14:textId="77777777" w:rsidTr="003969D6">
        <w:trPr>
          <w:del w:id="3155" w:author="Author"/>
        </w:trPr>
        <w:tc>
          <w:tcPr>
            <w:tcW w:w="1143" w:type="dxa"/>
          </w:tcPr>
          <w:p w14:paraId="2DFB4CF2" w14:textId="77777777" w:rsidR="00481F34" w:rsidRPr="00641BDB" w:rsidRDefault="00481F34" w:rsidP="00481F34">
            <w:pPr>
              <w:pStyle w:val="NormalWeb"/>
              <w:spacing w:after="0" w:afterAutospacing="0"/>
              <w:rPr>
                <w:del w:id="3156" w:author="Author"/>
                <w:rFonts w:asciiTheme="minorBidi" w:eastAsia="Times New Roman" w:hAnsiTheme="minorBidi" w:cstheme="minorBidi"/>
                <w:szCs w:val="17"/>
                <w:lang w:val="es-ES_tradnl"/>
              </w:rPr>
            </w:pPr>
            <w:del w:id="3157" w:author="Author">
              <w:r w:rsidRPr="00641BDB">
                <w:rPr>
                  <w:rFonts w:asciiTheme="minorBidi" w:eastAsia="Times New Roman" w:hAnsiTheme="minorBidi" w:cstheme="minorBidi"/>
                  <w:szCs w:val="17"/>
                  <w:lang w:val="es-ES_tradnl"/>
                </w:rPr>
                <w:delText>[RSG-38]</w:delText>
              </w:r>
            </w:del>
          </w:p>
        </w:tc>
        <w:tc>
          <w:tcPr>
            <w:tcW w:w="6444" w:type="dxa"/>
          </w:tcPr>
          <w:p w14:paraId="1CC3AA65" w14:textId="77777777" w:rsidR="00481F34" w:rsidRPr="00641BDB" w:rsidRDefault="00481F34" w:rsidP="00141BF9">
            <w:pPr>
              <w:pStyle w:val="NormalWeb"/>
              <w:spacing w:after="0" w:afterAutospacing="0"/>
              <w:jc w:val="both"/>
              <w:rPr>
                <w:del w:id="3158" w:author="Author"/>
                <w:rFonts w:asciiTheme="minorBidi" w:eastAsia="Times New Roman" w:hAnsiTheme="minorBidi" w:cstheme="minorBidi"/>
                <w:szCs w:val="17"/>
                <w:lang w:val="es-ES_tradnl"/>
              </w:rPr>
            </w:pPr>
            <w:del w:id="3159" w:author="Author">
              <w:r w:rsidRPr="00641BDB">
                <w:rPr>
                  <w:rFonts w:asciiTheme="minorBidi" w:eastAsia="Times New Roman" w:hAnsiTheme="minorBidi" w:cstheme="minorBidi"/>
                  <w:szCs w:val="17"/>
                  <w:lang w:val="es-ES_tradnl"/>
                </w:rPr>
                <w:delText xml:space="preserve">Algunos </w:delText>
              </w:r>
              <w:r w:rsidRPr="00641BDB">
                <w:rPr>
                  <w:rFonts w:asciiTheme="minorBidi" w:eastAsia="Times New Roman" w:hAnsiTheme="minorBidi" w:cstheme="minorBidi"/>
                  <w:i/>
                  <w:iCs/>
                  <w:szCs w:val="17"/>
                  <w:lang w:val="es-ES_tradnl"/>
                </w:rPr>
                <w:delText>proxies</w:delText>
              </w:r>
              <w:r w:rsidRPr="00641BDB">
                <w:rPr>
                  <w:rFonts w:asciiTheme="minorBidi" w:eastAsia="Times New Roman" w:hAnsiTheme="minorBidi" w:cstheme="minorBidi"/>
                  <w:szCs w:val="17"/>
                  <w:lang w:val="es-ES_tradnl"/>
                </w:rPr>
                <w:delText xml:space="preserve"> solo son compatibles con los métodos </w:delText>
              </w:r>
              <w:r w:rsidRPr="00641BDB">
                <w:rPr>
                  <w:rFonts w:ascii="Courier New" w:eastAsia="Times New Roman" w:hAnsi="Courier New" w:cs="Courier New"/>
                  <w:szCs w:val="17"/>
                  <w:lang w:val="es-ES_tradnl"/>
                </w:rPr>
                <w:delText>POST</w:delText>
              </w:r>
              <w:r w:rsidRPr="00641BDB">
                <w:rPr>
                  <w:rFonts w:asciiTheme="minorBidi" w:eastAsia="Times New Roman" w:hAnsiTheme="minorBidi" w:cstheme="minorBidi"/>
                  <w:szCs w:val="17"/>
                  <w:lang w:val="es-ES_tradnl"/>
                </w:rPr>
                <w:delText xml:space="preserve"> y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Una API web DEBERÍA admitir un encabezado de petición HTTP personalizado para sustituir el método HTTP con el fin de sortear esa limitación.</w:delText>
              </w:r>
            </w:del>
          </w:p>
        </w:tc>
        <w:tc>
          <w:tcPr>
            <w:tcW w:w="1761" w:type="dxa"/>
          </w:tcPr>
          <w:p w14:paraId="196CAD4D" w14:textId="77777777" w:rsidR="00481F34" w:rsidRPr="00641BDB" w:rsidRDefault="00481F34" w:rsidP="00481F34">
            <w:pPr>
              <w:pStyle w:val="NormalWeb"/>
              <w:spacing w:after="0" w:afterAutospacing="0"/>
              <w:rPr>
                <w:del w:id="3160" w:author="Author"/>
                <w:rFonts w:asciiTheme="minorBidi" w:eastAsia="Times New Roman" w:hAnsiTheme="minorBidi" w:cstheme="minorBidi"/>
                <w:szCs w:val="17"/>
                <w:lang w:val="es-ES_tradnl"/>
              </w:rPr>
            </w:pPr>
            <w:del w:id="3161" w:author="Author">
              <w:r w:rsidRPr="00641BDB">
                <w:rPr>
                  <w:rFonts w:asciiTheme="minorBidi" w:eastAsia="Times New Roman" w:hAnsiTheme="minorBidi" w:cstheme="minorBidi"/>
                  <w:szCs w:val="17"/>
                  <w:lang w:val="es-ES_tradnl"/>
                </w:rPr>
                <w:delText>AAJ, AAX</w:delText>
              </w:r>
            </w:del>
          </w:p>
        </w:tc>
      </w:tr>
      <w:tr w:rsidR="00C94B85" w:rsidRPr="008516DD" w14:paraId="2DCA8652" w14:textId="77777777" w:rsidTr="003969D6">
        <w:trPr>
          <w:del w:id="3162" w:author="Author"/>
        </w:trPr>
        <w:tc>
          <w:tcPr>
            <w:tcW w:w="1143" w:type="dxa"/>
          </w:tcPr>
          <w:p w14:paraId="51156ACD" w14:textId="77777777" w:rsidR="00C94B85" w:rsidRPr="00641BDB" w:rsidRDefault="00C94B85" w:rsidP="00C94B85">
            <w:pPr>
              <w:pStyle w:val="NormalWeb"/>
              <w:spacing w:after="0" w:afterAutospacing="0"/>
              <w:rPr>
                <w:del w:id="3163" w:author="Author"/>
                <w:rFonts w:asciiTheme="minorBidi" w:eastAsia="Times New Roman" w:hAnsiTheme="minorBidi" w:cstheme="minorBidi"/>
                <w:szCs w:val="17"/>
                <w:lang w:val="es-ES_tradnl"/>
              </w:rPr>
            </w:pPr>
            <w:del w:id="3164" w:author="Author">
              <w:r w:rsidRPr="00641BDB">
                <w:rPr>
                  <w:rFonts w:asciiTheme="minorBidi" w:eastAsia="Times New Roman" w:hAnsiTheme="minorBidi" w:cstheme="minorBidi"/>
                  <w:szCs w:val="17"/>
                  <w:lang w:val="es-ES_tradnl"/>
                </w:rPr>
                <w:delText>[RSG-39]</w:delText>
              </w:r>
            </w:del>
          </w:p>
        </w:tc>
        <w:tc>
          <w:tcPr>
            <w:tcW w:w="6444" w:type="dxa"/>
          </w:tcPr>
          <w:p w14:paraId="3DAF25B2" w14:textId="77777777" w:rsidR="00C94B85" w:rsidRPr="00641BDB" w:rsidRDefault="00C94B85" w:rsidP="00141BF9">
            <w:pPr>
              <w:pStyle w:val="NormalWeb"/>
              <w:spacing w:after="0" w:afterAutospacing="0"/>
              <w:jc w:val="both"/>
              <w:rPr>
                <w:del w:id="3165" w:author="Author"/>
                <w:rFonts w:asciiTheme="minorBidi" w:eastAsia="Times New Roman" w:hAnsiTheme="minorBidi" w:cstheme="minorBidi"/>
                <w:szCs w:val="17"/>
                <w:lang w:val="es-ES_tradnl"/>
              </w:rPr>
            </w:pPr>
            <w:del w:id="3166"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POST</w:delText>
              </w:r>
              <w:r w:rsidRPr="00641BDB">
                <w:rPr>
                  <w:rFonts w:asciiTheme="minorBidi" w:eastAsia="Times New Roman" w:hAnsiTheme="minorBidi" w:cstheme="minorBidi"/>
                  <w:szCs w:val="17"/>
                  <w:lang w:val="es-ES_tradnl"/>
                </w:rPr>
                <w:delText xml:space="preserve"> NO DEBEN ser idempotentes de acuerdo con la Norma RFC 2616 del IETF.</w:delText>
              </w:r>
            </w:del>
          </w:p>
        </w:tc>
        <w:tc>
          <w:tcPr>
            <w:tcW w:w="1761" w:type="dxa"/>
          </w:tcPr>
          <w:p w14:paraId="0345F4BC" w14:textId="77777777" w:rsidR="00C94B85" w:rsidRPr="00641BDB" w:rsidRDefault="00C94B85" w:rsidP="00C94B85">
            <w:pPr>
              <w:pStyle w:val="NormalWeb"/>
              <w:spacing w:after="0" w:afterAutospacing="0"/>
              <w:rPr>
                <w:del w:id="3167" w:author="Author"/>
                <w:rFonts w:asciiTheme="minorBidi" w:eastAsia="Times New Roman" w:hAnsiTheme="minorBidi" w:cstheme="minorBidi"/>
                <w:szCs w:val="17"/>
                <w:lang w:val="es-ES_tradnl"/>
              </w:rPr>
            </w:pPr>
            <w:del w:id="3168" w:author="Author">
              <w:r w:rsidRPr="00641BDB">
                <w:rPr>
                  <w:rFonts w:asciiTheme="minorBidi" w:eastAsia="Times New Roman" w:hAnsiTheme="minorBidi" w:cstheme="minorBidi"/>
                  <w:szCs w:val="17"/>
                  <w:lang w:val="es-ES_tradnl"/>
                </w:rPr>
                <w:delText>AAJ, AAX, AX, AJ</w:delText>
              </w:r>
            </w:del>
          </w:p>
        </w:tc>
      </w:tr>
      <w:tr w:rsidR="004C7BF9" w:rsidRPr="008516DD" w14:paraId="093C2454" w14:textId="77777777" w:rsidTr="003969D6">
        <w:trPr>
          <w:del w:id="3169" w:author="Author"/>
        </w:trPr>
        <w:tc>
          <w:tcPr>
            <w:tcW w:w="1143" w:type="dxa"/>
          </w:tcPr>
          <w:p w14:paraId="4D8FD035" w14:textId="77777777" w:rsidR="004C7BF9" w:rsidRPr="00641BDB" w:rsidRDefault="004C7BF9" w:rsidP="004C7BF9">
            <w:pPr>
              <w:pStyle w:val="NormalWeb"/>
              <w:spacing w:after="0" w:afterAutospacing="0"/>
              <w:rPr>
                <w:del w:id="3170" w:author="Author"/>
                <w:rFonts w:asciiTheme="minorBidi" w:eastAsia="Times New Roman" w:hAnsiTheme="minorBidi" w:cstheme="minorBidi"/>
                <w:szCs w:val="17"/>
                <w:lang w:val="es-ES_tradnl"/>
              </w:rPr>
            </w:pPr>
            <w:del w:id="3171" w:author="Author">
              <w:r w:rsidRPr="00641BDB">
                <w:rPr>
                  <w:rFonts w:asciiTheme="minorBidi" w:eastAsia="Times New Roman" w:hAnsiTheme="minorBidi" w:cstheme="minorBidi"/>
                  <w:szCs w:val="17"/>
                  <w:lang w:val="es-ES_tradnl"/>
                </w:rPr>
                <w:delText>[RSG-40]</w:delText>
              </w:r>
            </w:del>
          </w:p>
        </w:tc>
        <w:tc>
          <w:tcPr>
            <w:tcW w:w="6444" w:type="dxa"/>
          </w:tcPr>
          <w:p w14:paraId="2133589F" w14:textId="77777777" w:rsidR="004C7BF9" w:rsidRPr="00641BDB" w:rsidRDefault="004C7BF9" w:rsidP="00141BF9">
            <w:pPr>
              <w:pStyle w:val="NormalWeb"/>
              <w:spacing w:after="0" w:afterAutospacing="0"/>
              <w:jc w:val="both"/>
              <w:rPr>
                <w:del w:id="3172" w:author="Author"/>
                <w:rFonts w:asciiTheme="minorBidi" w:eastAsia="Times New Roman" w:hAnsiTheme="minorBidi" w:cstheme="minorBidi"/>
                <w:szCs w:val="17"/>
                <w:lang w:val="es-ES_tradnl"/>
              </w:rPr>
            </w:pPr>
            <w:del w:id="3173" w:author="Author">
              <w:r w:rsidRPr="00641BDB">
                <w:rPr>
                  <w:rFonts w:asciiTheme="minorBidi" w:eastAsia="Times New Roman" w:hAnsiTheme="minorBidi" w:cstheme="minorBidi"/>
                  <w:szCs w:val="17"/>
                  <w:lang w:val="es-ES_tradnl"/>
                </w:rPr>
                <w:delText xml:space="preserve">Si el recurso se creó correctamente, el encabezado HTTP </w:delText>
              </w:r>
              <w:r w:rsidRPr="00641BDB">
                <w:rPr>
                  <w:rFonts w:ascii="Courier New" w:eastAsia="Times New Roman" w:hAnsi="Courier New" w:cs="Courier New"/>
                  <w:szCs w:val="17"/>
                  <w:lang w:val="es-ES_tradnl"/>
                </w:rPr>
                <w:delText>Location</w:delText>
              </w:r>
              <w:r w:rsidRPr="00641BDB">
                <w:rPr>
                  <w:rFonts w:asciiTheme="minorBidi" w:eastAsia="Times New Roman" w:hAnsiTheme="minorBidi" w:cstheme="minorBidi"/>
                  <w:szCs w:val="17"/>
                  <w:lang w:val="es-ES_tradnl"/>
                </w:rPr>
                <w:delText xml:space="preserve"> DEBERÍA contener un URI (absoluto o relativo) que apunte al recurso creado.</w:delText>
              </w:r>
            </w:del>
          </w:p>
        </w:tc>
        <w:tc>
          <w:tcPr>
            <w:tcW w:w="1761" w:type="dxa"/>
          </w:tcPr>
          <w:p w14:paraId="49DB9DA8" w14:textId="77777777" w:rsidR="004C7BF9" w:rsidRPr="00641BDB" w:rsidRDefault="004C7BF9" w:rsidP="004C7BF9">
            <w:pPr>
              <w:pStyle w:val="NormalWeb"/>
              <w:spacing w:after="0" w:afterAutospacing="0"/>
              <w:rPr>
                <w:del w:id="3174" w:author="Author"/>
                <w:rFonts w:asciiTheme="minorBidi" w:eastAsia="Times New Roman" w:hAnsiTheme="minorBidi" w:cstheme="minorBidi"/>
                <w:szCs w:val="17"/>
                <w:lang w:val="es-ES_tradnl"/>
              </w:rPr>
            </w:pPr>
            <w:del w:id="3175" w:author="Author">
              <w:r w:rsidRPr="00641BDB">
                <w:rPr>
                  <w:rFonts w:asciiTheme="minorBidi" w:eastAsia="Times New Roman" w:hAnsiTheme="minorBidi" w:cstheme="minorBidi"/>
                  <w:szCs w:val="17"/>
                  <w:lang w:val="es-ES_tradnl"/>
                </w:rPr>
                <w:delText>AAJ, AAX</w:delText>
              </w:r>
            </w:del>
          </w:p>
        </w:tc>
      </w:tr>
      <w:tr w:rsidR="00C44FB3" w:rsidRPr="008516DD" w14:paraId="39A5A87E" w14:textId="77777777" w:rsidTr="003969D6">
        <w:trPr>
          <w:del w:id="3176" w:author="Author"/>
        </w:trPr>
        <w:tc>
          <w:tcPr>
            <w:tcW w:w="1143" w:type="dxa"/>
          </w:tcPr>
          <w:p w14:paraId="634A6C60" w14:textId="77777777" w:rsidR="00C44FB3" w:rsidRPr="00641BDB" w:rsidRDefault="00C44FB3" w:rsidP="00C44FB3">
            <w:pPr>
              <w:pStyle w:val="NormalWeb"/>
              <w:spacing w:after="0" w:afterAutospacing="0"/>
              <w:rPr>
                <w:del w:id="3177" w:author="Author"/>
                <w:rFonts w:asciiTheme="minorBidi" w:eastAsia="Times New Roman" w:hAnsiTheme="minorBidi" w:cstheme="minorBidi"/>
                <w:szCs w:val="17"/>
                <w:lang w:val="es-ES_tradnl"/>
              </w:rPr>
            </w:pPr>
            <w:del w:id="3178" w:author="Author">
              <w:r w:rsidRPr="00641BDB">
                <w:rPr>
                  <w:rFonts w:asciiTheme="minorBidi" w:eastAsia="Times New Roman" w:hAnsiTheme="minorBidi" w:cstheme="minorBidi"/>
                  <w:szCs w:val="17"/>
                  <w:lang w:val="es-ES_tradnl"/>
                </w:rPr>
                <w:delText>[RSG-41]</w:delText>
              </w:r>
            </w:del>
          </w:p>
        </w:tc>
        <w:tc>
          <w:tcPr>
            <w:tcW w:w="6444" w:type="dxa"/>
          </w:tcPr>
          <w:p w14:paraId="392C921E" w14:textId="77777777" w:rsidR="00C44FB3" w:rsidRPr="00641BDB" w:rsidRDefault="00C44FB3" w:rsidP="00141BF9">
            <w:pPr>
              <w:pStyle w:val="NormalWeb"/>
              <w:spacing w:after="0" w:afterAutospacing="0"/>
              <w:jc w:val="both"/>
              <w:rPr>
                <w:del w:id="3179" w:author="Author"/>
                <w:rFonts w:asciiTheme="minorBidi" w:eastAsia="Times New Roman" w:hAnsiTheme="minorBidi" w:cstheme="minorBidi"/>
                <w:szCs w:val="17"/>
                <w:lang w:val="es-ES_tradnl"/>
              </w:rPr>
            </w:pPr>
            <w:del w:id="3180" w:author="Author">
              <w:r w:rsidRPr="00641BDB">
                <w:rPr>
                  <w:rFonts w:asciiTheme="minorBidi" w:eastAsia="Times New Roman" w:hAnsiTheme="minorBidi" w:cstheme="minorBidi"/>
                  <w:szCs w:val="17"/>
                  <w:lang w:val="es-ES_tradnl"/>
                </w:rPr>
                <w:delText xml:space="preserve">Si el recurso se creó correctamente, la respuesta DEBERÍA contener el código de estado </w:delText>
              </w:r>
              <w:r w:rsidRPr="00641BDB">
                <w:rPr>
                  <w:rFonts w:ascii="Courier New" w:eastAsia="Times New Roman" w:hAnsi="Courier New" w:cs="Courier New"/>
                  <w:szCs w:val="17"/>
                  <w:lang w:val="es-ES_tradnl"/>
                </w:rPr>
                <w:delText>201 Created</w:delText>
              </w:r>
              <w:r w:rsidRPr="00641BDB">
                <w:rPr>
                  <w:rFonts w:asciiTheme="minorBidi" w:eastAsia="Times New Roman" w:hAnsiTheme="minorBidi" w:cstheme="minorBidi"/>
                  <w:szCs w:val="17"/>
                  <w:lang w:val="es-ES_tradnl"/>
                </w:rPr>
                <w:delText>.</w:delText>
              </w:r>
            </w:del>
          </w:p>
        </w:tc>
        <w:tc>
          <w:tcPr>
            <w:tcW w:w="1761" w:type="dxa"/>
          </w:tcPr>
          <w:p w14:paraId="7DEE4A4F" w14:textId="77777777" w:rsidR="00C44FB3" w:rsidRPr="00641BDB" w:rsidRDefault="00C44FB3" w:rsidP="00C44FB3">
            <w:pPr>
              <w:pStyle w:val="NormalWeb"/>
              <w:spacing w:after="0" w:afterAutospacing="0"/>
              <w:rPr>
                <w:del w:id="3181" w:author="Author"/>
                <w:rFonts w:asciiTheme="minorBidi" w:eastAsia="Times New Roman" w:hAnsiTheme="minorBidi" w:cstheme="minorBidi"/>
                <w:szCs w:val="17"/>
                <w:lang w:val="es-ES_tradnl"/>
              </w:rPr>
            </w:pPr>
            <w:del w:id="3182" w:author="Author">
              <w:r w:rsidRPr="00641BDB">
                <w:rPr>
                  <w:rFonts w:asciiTheme="minorBidi" w:eastAsia="Times New Roman" w:hAnsiTheme="minorBidi" w:cstheme="minorBidi"/>
                  <w:szCs w:val="17"/>
                  <w:lang w:val="es-ES_tradnl"/>
                </w:rPr>
                <w:delText>AAJ, AAX</w:delText>
              </w:r>
            </w:del>
          </w:p>
        </w:tc>
      </w:tr>
      <w:tr w:rsidR="00C44FB3" w:rsidRPr="008516DD" w14:paraId="6ACCF67A" w14:textId="77777777" w:rsidTr="003969D6">
        <w:trPr>
          <w:del w:id="3183" w:author="Author"/>
        </w:trPr>
        <w:tc>
          <w:tcPr>
            <w:tcW w:w="1143" w:type="dxa"/>
          </w:tcPr>
          <w:p w14:paraId="233DC3EA" w14:textId="77777777" w:rsidR="00C44FB3" w:rsidRPr="00641BDB" w:rsidRDefault="00C44FB3" w:rsidP="00C44FB3">
            <w:pPr>
              <w:pStyle w:val="NormalWeb"/>
              <w:spacing w:after="0" w:afterAutospacing="0"/>
              <w:rPr>
                <w:del w:id="3184" w:author="Author"/>
                <w:rFonts w:asciiTheme="minorBidi" w:eastAsia="Times New Roman" w:hAnsiTheme="minorBidi" w:cstheme="minorBidi"/>
                <w:szCs w:val="17"/>
                <w:lang w:val="es-ES_tradnl"/>
              </w:rPr>
            </w:pPr>
            <w:del w:id="3185" w:author="Author">
              <w:r w:rsidRPr="00641BDB">
                <w:rPr>
                  <w:rFonts w:asciiTheme="minorBidi" w:eastAsia="Times New Roman" w:hAnsiTheme="minorBidi" w:cstheme="minorBidi"/>
                  <w:szCs w:val="17"/>
                  <w:lang w:val="es-ES_tradnl"/>
                </w:rPr>
                <w:delText>[RSG-42]</w:delText>
              </w:r>
            </w:del>
          </w:p>
        </w:tc>
        <w:tc>
          <w:tcPr>
            <w:tcW w:w="6444" w:type="dxa"/>
          </w:tcPr>
          <w:p w14:paraId="1391AF31" w14:textId="5E419D41" w:rsidR="00C44FB3" w:rsidRPr="00641BDB" w:rsidRDefault="00C44FB3" w:rsidP="00141BF9">
            <w:pPr>
              <w:pStyle w:val="NormalWeb"/>
              <w:spacing w:after="0" w:afterAutospacing="0"/>
              <w:jc w:val="both"/>
              <w:rPr>
                <w:del w:id="3186" w:author="Author"/>
                <w:rFonts w:asciiTheme="minorBidi" w:eastAsia="Times New Roman" w:hAnsiTheme="minorBidi" w:cstheme="minorBidi"/>
                <w:szCs w:val="17"/>
                <w:lang w:val="es-ES_tradnl"/>
              </w:rPr>
            </w:pPr>
            <w:del w:id="3187" w:author="Author">
              <w:r w:rsidRPr="00641BDB">
                <w:rPr>
                  <w:rFonts w:asciiTheme="minorBidi" w:eastAsia="Times New Roman" w:hAnsiTheme="minorBidi" w:cstheme="minorBidi"/>
                  <w:szCs w:val="17"/>
                  <w:lang w:val="es-ES_tradnl"/>
                </w:rPr>
                <w:delText>Si el recurso se creó correctamente, la carga útil de respuesta DEBERÍA contener por defecto el cuerpo del recurso creado, para que el cliente pueda utilizarlo sin hacer otra llamada HTTP.</w:delText>
              </w:r>
            </w:del>
            <w:r w:rsidR="00D22D23" w:rsidRPr="00641BDB">
              <w:rPr>
                <w:rFonts w:asciiTheme="minorBidi" w:eastAsia="Times New Roman" w:hAnsiTheme="minorBidi" w:cstheme="minorBidi"/>
                <w:szCs w:val="17"/>
                <w:lang w:val="es-ES_tradnl"/>
              </w:rPr>
              <w:t xml:space="preserve"> </w:t>
            </w:r>
          </w:p>
        </w:tc>
        <w:tc>
          <w:tcPr>
            <w:tcW w:w="1761" w:type="dxa"/>
          </w:tcPr>
          <w:p w14:paraId="56FAB3B4" w14:textId="77777777" w:rsidR="00C44FB3" w:rsidRPr="00641BDB" w:rsidRDefault="00C44FB3" w:rsidP="00C44FB3">
            <w:pPr>
              <w:pStyle w:val="NormalWeb"/>
              <w:spacing w:after="0" w:afterAutospacing="0"/>
              <w:rPr>
                <w:del w:id="3188" w:author="Author"/>
                <w:rFonts w:asciiTheme="minorBidi" w:eastAsia="Times New Roman" w:hAnsiTheme="minorBidi" w:cstheme="minorBidi"/>
                <w:szCs w:val="17"/>
                <w:lang w:val="es-ES_tradnl"/>
              </w:rPr>
            </w:pPr>
            <w:del w:id="3189" w:author="Author">
              <w:r w:rsidRPr="00641BDB">
                <w:rPr>
                  <w:rFonts w:asciiTheme="minorBidi" w:eastAsia="Times New Roman" w:hAnsiTheme="minorBidi" w:cstheme="minorBidi"/>
                  <w:szCs w:val="17"/>
                  <w:lang w:val="es-ES_tradnl"/>
                </w:rPr>
                <w:delText>AAJ, AAX</w:delText>
              </w:r>
            </w:del>
          </w:p>
        </w:tc>
      </w:tr>
      <w:tr w:rsidR="00AB7300" w:rsidRPr="008516DD" w14:paraId="5B63C9DE" w14:textId="77777777" w:rsidTr="003969D6">
        <w:trPr>
          <w:del w:id="3190" w:author="Author"/>
        </w:trPr>
        <w:tc>
          <w:tcPr>
            <w:tcW w:w="1143" w:type="dxa"/>
          </w:tcPr>
          <w:p w14:paraId="54188A59" w14:textId="77777777" w:rsidR="00AB7300" w:rsidRPr="00641BDB" w:rsidRDefault="00AB7300" w:rsidP="00AB7300">
            <w:pPr>
              <w:pStyle w:val="NormalWeb"/>
              <w:spacing w:after="0" w:afterAutospacing="0"/>
              <w:rPr>
                <w:del w:id="3191" w:author="Author"/>
                <w:rFonts w:asciiTheme="minorBidi" w:eastAsia="Times New Roman" w:hAnsiTheme="minorBidi" w:cstheme="minorBidi"/>
                <w:szCs w:val="17"/>
                <w:lang w:val="es-ES_tradnl"/>
              </w:rPr>
            </w:pPr>
            <w:del w:id="3192" w:author="Author">
              <w:r w:rsidRPr="00641BDB">
                <w:rPr>
                  <w:rFonts w:asciiTheme="minorBidi" w:eastAsia="Times New Roman" w:hAnsiTheme="minorBidi" w:cstheme="minorBidi"/>
                  <w:szCs w:val="17"/>
                  <w:lang w:val="es-ES_tradnl"/>
                </w:rPr>
                <w:delText>[RSG-43]</w:delText>
              </w:r>
            </w:del>
          </w:p>
        </w:tc>
        <w:tc>
          <w:tcPr>
            <w:tcW w:w="6444" w:type="dxa"/>
          </w:tcPr>
          <w:p w14:paraId="4C80650D" w14:textId="77777777" w:rsidR="00AB7300" w:rsidRPr="00641BDB" w:rsidRDefault="00AB7300" w:rsidP="00141BF9">
            <w:pPr>
              <w:pStyle w:val="NormalWeb"/>
              <w:spacing w:after="0" w:afterAutospacing="0"/>
              <w:jc w:val="both"/>
              <w:rPr>
                <w:del w:id="3193" w:author="Author"/>
                <w:rFonts w:asciiTheme="minorBidi" w:eastAsia="Times New Roman" w:hAnsiTheme="minorBidi" w:cstheme="minorBidi"/>
                <w:szCs w:val="17"/>
                <w:lang w:val="es-ES_tradnl"/>
              </w:rPr>
            </w:pPr>
            <w:del w:id="3194"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 xml:space="preserve"> DEBEN ser idempotentes.</w:delText>
              </w:r>
            </w:del>
          </w:p>
        </w:tc>
        <w:tc>
          <w:tcPr>
            <w:tcW w:w="1761" w:type="dxa"/>
          </w:tcPr>
          <w:p w14:paraId="74B19310" w14:textId="77777777" w:rsidR="00AB7300" w:rsidRPr="00641BDB" w:rsidRDefault="00AB7300" w:rsidP="00AB7300">
            <w:pPr>
              <w:pStyle w:val="NormalWeb"/>
              <w:spacing w:after="0" w:afterAutospacing="0"/>
              <w:rPr>
                <w:del w:id="3195" w:author="Author"/>
                <w:rFonts w:asciiTheme="minorBidi" w:eastAsia="Times New Roman" w:hAnsiTheme="minorBidi" w:cstheme="minorBidi"/>
                <w:szCs w:val="17"/>
                <w:lang w:val="es-ES_tradnl"/>
              </w:rPr>
            </w:pPr>
            <w:del w:id="3196" w:author="Author">
              <w:r w:rsidRPr="00641BDB">
                <w:rPr>
                  <w:rFonts w:asciiTheme="minorBidi" w:eastAsia="Times New Roman" w:hAnsiTheme="minorBidi" w:cstheme="minorBidi"/>
                  <w:szCs w:val="17"/>
                  <w:lang w:val="es-ES_tradnl"/>
                </w:rPr>
                <w:delText>AAJ, AAX, AX, AJ</w:delText>
              </w:r>
            </w:del>
          </w:p>
        </w:tc>
      </w:tr>
      <w:tr w:rsidR="005E20A0" w:rsidRPr="008516DD" w14:paraId="53B445AB" w14:textId="77777777" w:rsidTr="003969D6">
        <w:trPr>
          <w:del w:id="3197" w:author="Author"/>
        </w:trPr>
        <w:tc>
          <w:tcPr>
            <w:tcW w:w="1143" w:type="dxa"/>
          </w:tcPr>
          <w:p w14:paraId="1E4429A2" w14:textId="77777777" w:rsidR="005E20A0" w:rsidRPr="00641BDB" w:rsidRDefault="005E20A0" w:rsidP="005E20A0">
            <w:pPr>
              <w:pStyle w:val="NormalWeb"/>
              <w:spacing w:after="0" w:afterAutospacing="0"/>
              <w:rPr>
                <w:del w:id="3198" w:author="Author"/>
                <w:rFonts w:asciiTheme="minorBidi" w:eastAsia="Times New Roman" w:hAnsiTheme="minorBidi" w:cstheme="minorBidi"/>
                <w:szCs w:val="17"/>
                <w:lang w:val="es-ES_tradnl"/>
              </w:rPr>
            </w:pPr>
            <w:del w:id="3199" w:author="Author">
              <w:r w:rsidRPr="00641BDB">
                <w:rPr>
                  <w:rFonts w:asciiTheme="minorBidi" w:eastAsia="Times New Roman" w:hAnsiTheme="minorBidi" w:cstheme="minorBidi"/>
                  <w:szCs w:val="17"/>
                  <w:lang w:val="es-ES_tradnl"/>
                </w:rPr>
                <w:delText>[RSG-44]</w:delText>
              </w:r>
            </w:del>
          </w:p>
        </w:tc>
        <w:tc>
          <w:tcPr>
            <w:tcW w:w="6444" w:type="dxa"/>
          </w:tcPr>
          <w:p w14:paraId="37FDF97A" w14:textId="77777777" w:rsidR="005E20A0" w:rsidRPr="00641BDB" w:rsidRDefault="005E20A0" w:rsidP="00141BF9">
            <w:pPr>
              <w:pStyle w:val="NormalWeb"/>
              <w:spacing w:after="0" w:afterAutospacing="0"/>
              <w:jc w:val="both"/>
              <w:rPr>
                <w:del w:id="3200" w:author="Author"/>
                <w:rFonts w:asciiTheme="minorBidi" w:eastAsia="Times New Roman" w:hAnsiTheme="minorBidi" w:cstheme="minorBidi"/>
                <w:szCs w:val="17"/>
                <w:lang w:val="es-ES_tradnl"/>
              </w:rPr>
            </w:pPr>
            <w:del w:id="3201" w:author="Author">
              <w:r w:rsidRPr="00641BDB">
                <w:rPr>
                  <w:rFonts w:asciiTheme="minorBidi" w:eastAsia="Times New Roman" w:hAnsiTheme="minorBidi" w:cstheme="minorBidi"/>
                  <w:szCs w:val="17"/>
                  <w:lang w:val="es-ES_tradnl"/>
                </w:rPr>
                <w:delText xml:space="preserve">Si no se encuentra un recurso,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404 Not Found</w:delText>
              </w:r>
              <w:r w:rsidRPr="00641BDB">
                <w:rPr>
                  <w:rFonts w:asciiTheme="minorBidi" w:eastAsia="Times New Roman" w:hAnsiTheme="minorBidi" w:cstheme="minorBidi"/>
                  <w:szCs w:val="17"/>
                  <w:lang w:val="es-ES_tradnl"/>
                </w:rPr>
                <w:delText>.</w:delText>
              </w:r>
            </w:del>
          </w:p>
        </w:tc>
        <w:tc>
          <w:tcPr>
            <w:tcW w:w="1761" w:type="dxa"/>
          </w:tcPr>
          <w:p w14:paraId="25589E0E" w14:textId="77777777" w:rsidR="005E20A0" w:rsidRPr="00641BDB" w:rsidRDefault="005E20A0" w:rsidP="005E20A0">
            <w:pPr>
              <w:pStyle w:val="NormalWeb"/>
              <w:spacing w:after="0" w:afterAutospacing="0"/>
              <w:rPr>
                <w:del w:id="3202" w:author="Author"/>
                <w:rFonts w:asciiTheme="minorBidi" w:eastAsia="Times New Roman" w:hAnsiTheme="minorBidi" w:cstheme="minorBidi"/>
                <w:szCs w:val="17"/>
                <w:lang w:val="es-ES_tradnl"/>
              </w:rPr>
            </w:pPr>
            <w:del w:id="3203" w:author="Author">
              <w:r w:rsidRPr="00641BDB">
                <w:rPr>
                  <w:rFonts w:asciiTheme="minorBidi" w:eastAsia="Times New Roman" w:hAnsiTheme="minorBidi" w:cstheme="minorBidi"/>
                  <w:szCs w:val="17"/>
                  <w:lang w:val="es-ES_tradnl"/>
                </w:rPr>
                <w:delText>AAJ, AAX, AX, AJ</w:delText>
              </w:r>
            </w:del>
          </w:p>
        </w:tc>
      </w:tr>
      <w:tr w:rsidR="007364ED" w:rsidRPr="008516DD" w14:paraId="2B000D6E" w14:textId="77777777" w:rsidTr="003969D6">
        <w:trPr>
          <w:del w:id="3204" w:author="Author"/>
        </w:trPr>
        <w:tc>
          <w:tcPr>
            <w:tcW w:w="1143" w:type="dxa"/>
          </w:tcPr>
          <w:p w14:paraId="45E18F02" w14:textId="77777777" w:rsidR="007364ED" w:rsidRPr="00641BDB" w:rsidRDefault="007364ED" w:rsidP="007364ED">
            <w:pPr>
              <w:pStyle w:val="NormalWeb"/>
              <w:spacing w:after="0" w:afterAutospacing="0"/>
              <w:rPr>
                <w:del w:id="3205" w:author="Author"/>
                <w:rFonts w:asciiTheme="minorBidi" w:eastAsia="Times New Roman" w:hAnsiTheme="minorBidi" w:cstheme="minorBidi"/>
                <w:szCs w:val="17"/>
                <w:lang w:val="es-ES_tradnl"/>
              </w:rPr>
            </w:pPr>
            <w:del w:id="3206" w:author="Author">
              <w:r w:rsidRPr="00641BDB">
                <w:rPr>
                  <w:rFonts w:asciiTheme="minorBidi" w:eastAsia="Times New Roman" w:hAnsiTheme="minorBidi" w:cstheme="minorBidi"/>
                  <w:szCs w:val="17"/>
                  <w:lang w:val="es-ES_tradnl"/>
                </w:rPr>
                <w:delText>[RSG-45]</w:delText>
              </w:r>
            </w:del>
          </w:p>
        </w:tc>
        <w:tc>
          <w:tcPr>
            <w:tcW w:w="6444" w:type="dxa"/>
          </w:tcPr>
          <w:p w14:paraId="79380A0D" w14:textId="77777777" w:rsidR="007364ED" w:rsidRPr="00641BDB" w:rsidRDefault="007364ED" w:rsidP="00141BF9">
            <w:pPr>
              <w:pStyle w:val="NormalWeb"/>
              <w:spacing w:after="0" w:afterAutospacing="0"/>
              <w:jc w:val="both"/>
              <w:rPr>
                <w:del w:id="3207" w:author="Author"/>
                <w:rFonts w:asciiTheme="minorBidi" w:eastAsia="Times New Roman" w:hAnsiTheme="minorBidi" w:cstheme="minorBidi"/>
                <w:szCs w:val="17"/>
                <w:lang w:val="es-ES_tradnl"/>
              </w:rPr>
            </w:pPr>
            <w:del w:id="3208" w:author="Author">
              <w:r w:rsidRPr="00641BDB">
                <w:rPr>
                  <w:rFonts w:asciiTheme="minorBidi" w:eastAsia="Times New Roman" w:hAnsiTheme="minorBidi" w:cstheme="minorBidi"/>
                  <w:szCs w:val="17"/>
                  <w:lang w:val="es-ES_tradnl"/>
                </w:rPr>
                <w:delText xml:space="preserve">Si un recurso se actualiza correctamente,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200 OK</w:delText>
              </w:r>
              <w:r w:rsidRPr="00641BDB">
                <w:rPr>
                  <w:rFonts w:asciiTheme="minorBidi" w:eastAsia="Times New Roman" w:hAnsiTheme="minorBidi" w:cstheme="minorBidi"/>
                  <w:szCs w:val="17"/>
                  <w:lang w:val="es-ES_tradnl"/>
                </w:rPr>
                <w:delText xml:space="preserve"> si se devuelve el recurso actualizado o </w:delText>
              </w:r>
              <w:r w:rsidRPr="00641BDB">
                <w:rPr>
                  <w:rFonts w:ascii="Courier New" w:eastAsia="Times New Roman" w:hAnsi="Courier New" w:cs="Courier New"/>
                  <w:szCs w:val="17"/>
                  <w:lang w:val="es-ES_tradnl"/>
                </w:rPr>
                <w:delText>204 No Content</w:delText>
              </w:r>
              <w:r w:rsidRPr="00641BDB">
                <w:rPr>
                  <w:rFonts w:asciiTheme="minorBidi" w:eastAsia="Times New Roman" w:hAnsiTheme="minorBidi" w:cstheme="minorBidi"/>
                  <w:szCs w:val="17"/>
                  <w:lang w:val="es-ES_tradnl"/>
                </w:rPr>
                <w:delText xml:space="preserve"> si no se devuelve.</w:delText>
              </w:r>
            </w:del>
          </w:p>
        </w:tc>
        <w:tc>
          <w:tcPr>
            <w:tcW w:w="1761" w:type="dxa"/>
          </w:tcPr>
          <w:p w14:paraId="75E69C1D" w14:textId="77777777" w:rsidR="007364ED" w:rsidRPr="00641BDB" w:rsidRDefault="007364ED" w:rsidP="007364ED">
            <w:pPr>
              <w:pStyle w:val="NormalWeb"/>
              <w:spacing w:after="0" w:afterAutospacing="0"/>
              <w:rPr>
                <w:del w:id="3209" w:author="Author"/>
                <w:rFonts w:asciiTheme="minorBidi" w:eastAsia="Times New Roman" w:hAnsiTheme="minorBidi" w:cstheme="minorBidi"/>
                <w:szCs w:val="17"/>
                <w:lang w:val="es-ES_tradnl"/>
              </w:rPr>
            </w:pPr>
            <w:del w:id="3210" w:author="Author">
              <w:r w:rsidRPr="00641BDB">
                <w:rPr>
                  <w:rFonts w:asciiTheme="minorBidi" w:eastAsia="Times New Roman" w:hAnsiTheme="minorBidi" w:cstheme="minorBidi"/>
                  <w:szCs w:val="17"/>
                  <w:lang w:val="es-ES_tradnl"/>
                </w:rPr>
                <w:delText>AAJ, AAX, AX, AJ</w:delText>
              </w:r>
            </w:del>
          </w:p>
        </w:tc>
      </w:tr>
      <w:tr w:rsidR="00BD2ABB" w:rsidRPr="008516DD" w14:paraId="6F8E1F01" w14:textId="77777777" w:rsidTr="003969D6">
        <w:trPr>
          <w:del w:id="3211" w:author="Author"/>
        </w:trPr>
        <w:tc>
          <w:tcPr>
            <w:tcW w:w="1143" w:type="dxa"/>
          </w:tcPr>
          <w:p w14:paraId="3C100968" w14:textId="77777777" w:rsidR="00BD2ABB" w:rsidRPr="00641BDB" w:rsidRDefault="00BD2ABB" w:rsidP="00BD2ABB">
            <w:pPr>
              <w:pStyle w:val="NormalWeb"/>
              <w:spacing w:after="0" w:afterAutospacing="0"/>
              <w:rPr>
                <w:del w:id="3212" w:author="Author"/>
                <w:rFonts w:asciiTheme="minorBidi" w:eastAsia="Times New Roman" w:hAnsiTheme="minorBidi" w:cstheme="minorBidi"/>
                <w:szCs w:val="17"/>
                <w:lang w:val="es-ES_tradnl"/>
              </w:rPr>
            </w:pPr>
            <w:del w:id="3213" w:author="Author">
              <w:r w:rsidRPr="00641BDB">
                <w:rPr>
                  <w:rFonts w:asciiTheme="minorBidi" w:eastAsia="Times New Roman" w:hAnsiTheme="minorBidi" w:cstheme="minorBidi"/>
                  <w:szCs w:val="17"/>
                  <w:lang w:val="es-ES_tradnl"/>
                </w:rPr>
                <w:delText>[RSG-46]</w:delText>
              </w:r>
            </w:del>
          </w:p>
        </w:tc>
        <w:tc>
          <w:tcPr>
            <w:tcW w:w="6444" w:type="dxa"/>
          </w:tcPr>
          <w:p w14:paraId="4E45A975" w14:textId="77777777" w:rsidR="00BD2ABB" w:rsidRPr="00641BDB" w:rsidRDefault="00BD2ABB" w:rsidP="00141BF9">
            <w:pPr>
              <w:pStyle w:val="NormalWeb"/>
              <w:spacing w:after="0" w:afterAutospacing="0"/>
              <w:jc w:val="both"/>
              <w:rPr>
                <w:del w:id="3214" w:author="Author"/>
                <w:rFonts w:asciiTheme="minorBidi" w:eastAsia="Times New Roman" w:hAnsiTheme="minorBidi" w:cstheme="minorBidi"/>
                <w:szCs w:val="17"/>
                <w:lang w:val="es-ES_tradnl"/>
              </w:rPr>
            </w:pPr>
            <w:del w:id="3215"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 xml:space="preserve"> NO DEBEN ser idempotentes.</w:delText>
              </w:r>
            </w:del>
          </w:p>
        </w:tc>
        <w:tc>
          <w:tcPr>
            <w:tcW w:w="1761" w:type="dxa"/>
          </w:tcPr>
          <w:p w14:paraId="6182BCB4" w14:textId="77777777" w:rsidR="00BD2ABB" w:rsidRPr="00641BDB" w:rsidRDefault="00BD2ABB" w:rsidP="00BD2ABB">
            <w:pPr>
              <w:pStyle w:val="NormalWeb"/>
              <w:spacing w:after="0" w:afterAutospacing="0"/>
              <w:rPr>
                <w:del w:id="3216" w:author="Author"/>
                <w:rFonts w:asciiTheme="minorBidi" w:eastAsia="Times New Roman" w:hAnsiTheme="minorBidi" w:cstheme="minorBidi"/>
                <w:szCs w:val="17"/>
                <w:lang w:val="es-ES_tradnl"/>
              </w:rPr>
            </w:pPr>
            <w:del w:id="3217" w:author="Author">
              <w:r w:rsidRPr="00641BDB">
                <w:rPr>
                  <w:rFonts w:asciiTheme="minorBidi" w:eastAsia="Times New Roman" w:hAnsiTheme="minorBidi" w:cstheme="minorBidi"/>
                  <w:szCs w:val="17"/>
                  <w:lang w:val="es-ES_tradnl"/>
                </w:rPr>
                <w:delText>AAJ, AAX, AX, AJ</w:delText>
              </w:r>
            </w:del>
          </w:p>
        </w:tc>
      </w:tr>
      <w:tr w:rsidR="00522116" w:rsidRPr="008516DD" w14:paraId="49306EA7" w14:textId="77777777" w:rsidTr="003969D6">
        <w:trPr>
          <w:del w:id="3218" w:author="Author"/>
        </w:trPr>
        <w:tc>
          <w:tcPr>
            <w:tcW w:w="1143" w:type="dxa"/>
          </w:tcPr>
          <w:p w14:paraId="3A484C7E" w14:textId="77777777" w:rsidR="00522116" w:rsidRPr="00641BDB" w:rsidRDefault="00522116" w:rsidP="00522116">
            <w:pPr>
              <w:pStyle w:val="NormalWeb"/>
              <w:spacing w:after="0" w:afterAutospacing="0"/>
              <w:rPr>
                <w:del w:id="3219" w:author="Author"/>
                <w:rFonts w:asciiTheme="minorBidi" w:eastAsia="Times New Roman" w:hAnsiTheme="minorBidi" w:cstheme="minorBidi"/>
                <w:szCs w:val="17"/>
                <w:lang w:val="es-ES_tradnl"/>
              </w:rPr>
            </w:pPr>
            <w:del w:id="3220" w:author="Author">
              <w:r w:rsidRPr="00641BDB">
                <w:rPr>
                  <w:rFonts w:asciiTheme="minorBidi" w:eastAsia="Times New Roman" w:hAnsiTheme="minorBidi" w:cstheme="minorBidi"/>
                  <w:szCs w:val="17"/>
                  <w:lang w:val="es-ES_tradnl"/>
                </w:rPr>
                <w:delText>[RSG-47]</w:delText>
              </w:r>
            </w:del>
          </w:p>
        </w:tc>
        <w:tc>
          <w:tcPr>
            <w:tcW w:w="6444" w:type="dxa"/>
          </w:tcPr>
          <w:p w14:paraId="02AB639B" w14:textId="77777777" w:rsidR="00522116" w:rsidRPr="00641BDB" w:rsidRDefault="00522116" w:rsidP="00141BF9">
            <w:pPr>
              <w:pStyle w:val="NormalWeb"/>
              <w:spacing w:after="0" w:afterAutospacing="0"/>
              <w:jc w:val="both"/>
              <w:rPr>
                <w:del w:id="3221" w:author="Author"/>
                <w:rFonts w:asciiTheme="minorBidi" w:eastAsia="Times New Roman" w:hAnsiTheme="minorBidi" w:cstheme="minorBidi"/>
                <w:szCs w:val="17"/>
                <w:lang w:val="es-ES_tradnl"/>
              </w:rPr>
            </w:pPr>
            <w:del w:id="3222" w:author="Author">
              <w:r w:rsidRPr="00641BDB">
                <w:rPr>
                  <w:rFonts w:asciiTheme="minorBidi" w:eastAsia="Times New Roman" w:hAnsiTheme="minorBidi" w:cstheme="minorBidi"/>
                  <w:szCs w:val="17"/>
                  <w:lang w:val="es-ES_tradnl"/>
                </w:rPr>
                <w:delText xml:space="preserve">Si una API web implementa actualizaciones parciales,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 xml:space="preserve"> DEBERÍA ser idempotente. Para conseguirlo, la API </w:delText>
              </w:r>
              <w:r w:rsidR="00501486" w:rsidRPr="00641BDB">
                <w:rPr>
                  <w:rFonts w:asciiTheme="minorBidi" w:eastAsia="Times New Roman" w:hAnsiTheme="minorBidi" w:cstheme="minorBidi"/>
                  <w:szCs w:val="17"/>
                  <w:lang w:val="es-ES_tradnl"/>
                </w:rPr>
                <w:delText>PUEDE</w:delText>
              </w:r>
              <w:r w:rsidRPr="00641BDB">
                <w:rPr>
                  <w:rFonts w:asciiTheme="minorBidi" w:eastAsia="Times New Roman" w:hAnsiTheme="minorBidi" w:cstheme="minorBidi"/>
                  <w:szCs w:val="17"/>
                  <w:lang w:val="es-ES_tradnl"/>
                </w:rPr>
                <w:delText xml:space="preserve"> recurrir a la técnica del bloqueo optimista </w:delText>
              </w:r>
              <w:r w:rsidR="00501486" w:rsidRPr="00641BDB">
                <w:rPr>
                  <w:rFonts w:asciiTheme="minorBidi" w:eastAsia="Times New Roman" w:hAnsiTheme="minorBidi" w:cstheme="minorBidi"/>
                  <w:szCs w:val="17"/>
                  <w:lang w:val="es-ES_tradnl"/>
                </w:rPr>
                <w:delText xml:space="preserve">recomendada </w:delText>
              </w:r>
              <w:r w:rsidRPr="00641BDB">
                <w:rPr>
                  <w:rFonts w:asciiTheme="minorBidi" w:eastAsia="Times New Roman" w:hAnsiTheme="minorBidi" w:cstheme="minorBidi"/>
                  <w:szCs w:val="17"/>
                  <w:lang w:val="es-ES_tradnl"/>
                </w:rPr>
                <w:delText>en la Norma RFC 5789 del IETF</w:delText>
              </w:r>
              <w:r w:rsidRPr="00641BDB" w:rsidDel="00353C2E">
                <w:rPr>
                  <w:rFonts w:asciiTheme="minorBidi" w:eastAsia="Times New Roman" w:hAnsiTheme="minorBidi" w:cstheme="minorBidi"/>
                  <w:szCs w:val="17"/>
                  <w:lang w:val="es-ES_tradnl"/>
                </w:rPr>
                <w:delText>.</w:delText>
              </w:r>
            </w:del>
          </w:p>
        </w:tc>
        <w:tc>
          <w:tcPr>
            <w:tcW w:w="1761" w:type="dxa"/>
          </w:tcPr>
          <w:p w14:paraId="0418DF05" w14:textId="77777777" w:rsidR="00522116" w:rsidRPr="00641BDB" w:rsidRDefault="00522116" w:rsidP="00522116">
            <w:pPr>
              <w:pStyle w:val="NormalWeb"/>
              <w:spacing w:after="0" w:afterAutospacing="0"/>
              <w:rPr>
                <w:del w:id="3223" w:author="Author"/>
                <w:rFonts w:asciiTheme="minorBidi" w:eastAsia="Times New Roman" w:hAnsiTheme="minorBidi" w:cstheme="minorBidi"/>
                <w:szCs w:val="17"/>
                <w:lang w:val="es-ES_tradnl"/>
              </w:rPr>
            </w:pPr>
            <w:del w:id="3224" w:author="Author">
              <w:r w:rsidRPr="00641BDB">
                <w:rPr>
                  <w:rFonts w:asciiTheme="minorBidi" w:eastAsia="Times New Roman" w:hAnsiTheme="minorBidi" w:cstheme="minorBidi"/>
                  <w:szCs w:val="17"/>
                  <w:lang w:val="es-ES_tradnl"/>
                </w:rPr>
                <w:delText>AAJ, AAX</w:delText>
              </w:r>
            </w:del>
          </w:p>
        </w:tc>
      </w:tr>
      <w:tr w:rsidR="007121FE" w:rsidRPr="008516DD" w14:paraId="2E077BCF" w14:textId="77777777" w:rsidTr="003969D6">
        <w:trPr>
          <w:del w:id="3225" w:author="Author"/>
        </w:trPr>
        <w:tc>
          <w:tcPr>
            <w:tcW w:w="1143" w:type="dxa"/>
          </w:tcPr>
          <w:p w14:paraId="6211D11A" w14:textId="77777777" w:rsidR="007121FE" w:rsidRPr="00641BDB" w:rsidRDefault="007121FE" w:rsidP="007121FE">
            <w:pPr>
              <w:pStyle w:val="NormalWeb"/>
              <w:spacing w:after="0" w:afterAutospacing="0"/>
              <w:rPr>
                <w:del w:id="3226" w:author="Author"/>
                <w:rFonts w:asciiTheme="minorBidi" w:eastAsia="Times New Roman" w:hAnsiTheme="minorBidi" w:cstheme="minorBidi"/>
                <w:szCs w:val="17"/>
                <w:lang w:val="es-ES_tradnl"/>
              </w:rPr>
            </w:pPr>
            <w:del w:id="3227" w:author="Author">
              <w:r w:rsidRPr="00641BDB">
                <w:rPr>
                  <w:rFonts w:asciiTheme="minorBidi" w:eastAsia="Times New Roman" w:hAnsiTheme="minorBidi" w:cstheme="minorBidi"/>
                  <w:szCs w:val="17"/>
                  <w:lang w:val="es-ES_tradnl"/>
                </w:rPr>
                <w:delText>[RSG-48]</w:delText>
              </w:r>
            </w:del>
          </w:p>
        </w:tc>
        <w:tc>
          <w:tcPr>
            <w:tcW w:w="6444" w:type="dxa"/>
          </w:tcPr>
          <w:p w14:paraId="608FB832" w14:textId="77777777" w:rsidR="007121FE" w:rsidRPr="00641BDB" w:rsidRDefault="007121FE" w:rsidP="00141BF9">
            <w:pPr>
              <w:pStyle w:val="NormalWeb"/>
              <w:spacing w:after="0" w:afterAutospacing="0"/>
              <w:jc w:val="both"/>
              <w:rPr>
                <w:del w:id="3228" w:author="Author"/>
                <w:rFonts w:asciiTheme="minorBidi" w:eastAsia="Times New Roman" w:hAnsiTheme="minorBidi" w:cstheme="minorBidi"/>
                <w:szCs w:val="17"/>
                <w:lang w:val="es-ES_tradnl"/>
              </w:rPr>
            </w:pPr>
            <w:del w:id="3229" w:author="Author">
              <w:r w:rsidRPr="00641BDB">
                <w:rPr>
                  <w:rFonts w:asciiTheme="minorBidi" w:eastAsia="Times New Roman" w:hAnsiTheme="minorBidi" w:cstheme="minorBidi"/>
                  <w:szCs w:val="17"/>
                  <w:lang w:val="es-ES_tradnl"/>
                </w:rPr>
                <w:delText xml:space="preserve">Si un recurso no se encuentra, </w:delText>
              </w:r>
              <w:r w:rsidRPr="00641BDB">
                <w:rPr>
                  <w:rFonts w:ascii="Courier New" w:eastAsia="Times New Roman" w:hAnsi="Courier New" w:cs="Courier New"/>
                  <w:szCs w:val="17"/>
                  <w:lang w:val="es-ES_tradnl"/>
                </w:rPr>
                <w:delText>PATCH</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404 Not Found</w:delText>
              </w:r>
              <w:r w:rsidRPr="00641BDB">
                <w:rPr>
                  <w:rFonts w:asciiTheme="minorBidi" w:eastAsia="Times New Roman" w:hAnsiTheme="minorBidi" w:cstheme="minorBidi"/>
                  <w:szCs w:val="17"/>
                  <w:lang w:val="es-ES_tradnl"/>
                </w:rPr>
                <w:delText>.</w:delText>
              </w:r>
            </w:del>
          </w:p>
        </w:tc>
        <w:tc>
          <w:tcPr>
            <w:tcW w:w="1761" w:type="dxa"/>
          </w:tcPr>
          <w:p w14:paraId="049A49A2" w14:textId="77777777" w:rsidR="007121FE" w:rsidRPr="00641BDB" w:rsidRDefault="007121FE" w:rsidP="007121FE">
            <w:pPr>
              <w:pStyle w:val="NormalWeb"/>
              <w:spacing w:after="0" w:afterAutospacing="0"/>
              <w:rPr>
                <w:del w:id="3230" w:author="Author"/>
                <w:rFonts w:asciiTheme="minorBidi" w:eastAsia="Times New Roman" w:hAnsiTheme="minorBidi" w:cstheme="minorBidi"/>
                <w:szCs w:val="17"/>
                <w:lang w:val="es-ES_tradnl"/>
              </w:rPr>
            </w:pPr>
            <w:del w:id="3231" w:author="Author">
              <w:r w:rsidRPr="00641BDB">
                <w:rPr>
                  <w:rFonts w:asciiTheme="minorBidi" w:eastAsia="Times New Roman" w:hAnsiTheme="minorBidi" w:cstheme="minorBidi"/>
                  <w:szCs w:val="17"/>
                  <w:lang w:val="es-ES_tradnl"/>
                </w:rPr>
                <w:delText>AAJ, AAX, AX, AJ</w:delText>
              </w:r>
            </w:del>
          </w:p>
        </w:tc>
      </w:tr>
      <w:tr w:rsidR="005D2A72" w:rsidRPr="008516DD" w14:paraId="75AC43AC" w14:textId="77777777" w:rsidTr="003969D6">
        <w:trPr>
          <w:del w:id="3232" w:author="Author"/>
        </w:trPr>
        <w:tc>
          <w:tcPr>
            <w:tcW w:w="1143" w:type="dxa"/>
          </w:tcPr>
          <w:p w14:paraId="70257143" w14:textId="77777777" w:rsidR="005D2A72" w:rsidRPr="00641BDB" w:rsidRDefault="005D2A72" w:rsidP="005D2A72">
            <w:pPr>
              <w:pStyle w:val="NormalWeb"/>
              <w:spacing w:after="0" w:afterAutospacing="0"/>
              <w:rPr>
                <w:del w:id="3233" w:author="Author"/>
                <w:rFonts w:asciiTheme="minorBidi" w:eastAsia="Times New Roman" w:hAnsiTheme="minorBidi" w:cstheme="minorBidi"/>
                <w:szCs w:val="17"/>
                <w:lang w:val="es-ES_tradnl"/>
              </w:rPr>
            </w:pPr>
            <w:del w:id="3234" w:author="Author">
              <w:r w:rsidRPr="00641BDB">
                <w:rPr>
                  <w:rFonts w:asciiTheme="minorBidi" w:eastAsia="Times New Roman" w:hAnsiTheme="minorBidi" w:cstheme="minorBidi"/>
                  <w:szCs w:val="17"/>
                  <w:lang w:val="es-ES_tradnl"/>
                </w:rPr>
                <w:delText>[RSG-50]</w:delText>
              </w:r>
            </w:del>
          </w:p>
        </w:tc>
        <w:tc>
          <w:tcPr>
            <w:tcW w:w="6444" w:type="dxa"/>
          </w:tcPr>
          <w:p w14:paraId="677718F7" w14:textId="77777777" w:rsidR="005D2A72" w:rsidRPr="00641BDB" w:rsidRDefault="005D2A72" w:rsidP="00141BF9">
            <w:pPr>
              <w:pStyle w:val="NormalWeb"/>
              <w:spacing w:after="0" w:afterAutospacing="0"/>
              <w:jc w:val="both"/>
              <w:rPr>
                <w:del w:id="3235" w:author="Author"/>
                <w:rFonts w:asciiTheme="minorBidi" w:eastAsia="Times New Roman" w:hAnsiTheme="minorBidi" w:cstheme="minorBidi"/>
                <w:szCs w:val="17"/>
                <w:lang w:val="es-ES_tradnl"/>
              </w:rPr>
            </w:pPr>
            <w:del w:id="3236"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DELETE</w:delText>
              </w:r>
              <w:r w:rsidRPr="00641BDB">
                <w:rPr>
                  <w:rFonts w:asciiTheme="minorBidi" w:eastAsia="Times New Roman" w:hAnsiTheme="minorBidi" w:cstheme="minorBidi"/>
                  <w:szCs w:val="17"/>
                  <w:lang w:val="es-ES_tradnl"/>
                </w:rPr>
                <w:delText xml:space="preserve"> NO DEBEN ser idempotentes.</w:delText>
              </w:r>
            </w:del>
          </w:p>
        </w:tc>
        <w:tc>
          <w:tcPr>
            <w:tcW w:w="1761" w:type="dxa"/>
          </w:tcPr>
          <w:p w14:paraId="5F059EDC" w14:textId="77777777" w:rsidR="005D2A72" w:rsidRPr="00641BDB" w:rsidRDefault="005D2A72" w:rsidP="005D2A72">
            <w:pPr>
              <w:pStyle w:val="NormalWeb"/>
              <w:spacing w:after="0" w:afterAutospacing="0"/>
              <w:rPr>
                <w:del w:id="3237" w:author="Author"/>
                <w:rFonts w:asciiTheme="minorBidi" w:eastAsia="Times New Roman" w:hAnsiTheme="minorBidi" w:cstheme="minorBidi"/>
                <w:szCs w:val="17"/>
                <w:lang w:val="es-ES_tradnl"/>
              </w:rPr>
            </w:pPr>
            <w:del w:id="3238" w:author="Author">
              <w:r w:rsidRPr="00641BDB">
                <w:rPr>
                  <w:rFonts w:asciiTheme="minorBidi" w:eastAsia="Times New Roman" w:hAnsiTheme="minorBidi" w:cstheme="minorBidi"/>
                  <w:szCs w:val="17"/>
                  <w:lang w:val="es-ES_tradnl"/>
                </w:rPr>
                <w:delText>AAJ, AAX, AX, AJ</w:delText>
              </w:r>
            </w:del>
          </w:p>
        </w:tc>
      </w:tr>
      <w:tr w:rsidR="009D48DA" w:rsidRPr="008516DD" w14:paraId="2A6C5755" w14:textId="77777777" w:rsidTr="003969D6">
        <w:trPr>
          <w:del w:id="3239" w:author="Author"/>
        </w:trPr>
        <w:tc>
          <w:tcPr>
            <w:tcW w:w="1143" w:type="dxa"/>
          </w:tcPr>
          <w:p w14:paraId="6CAD10F2" w14:textId="77777777" w:rsidR="009D48DA" w:rsidRPr="00641BDB" w:rsidRDefault="009D48DA" w:rsidP="009D48DA">
            <w:pPr>
              <w:pStyle w:val="NormalWeb"/>
              <w:spacing w:after="0" w:afterAutospacing="0"/>
              <w:rPr>
                <w:del w:id="3240" w:author="Author"/>
                <w:rFonts w:asciiTheme="minorBidi" w:eastAsia="Times New Roman" w:hAnsiTheme="minorBidi" w:cstheme="minorBidi"/>
                <w:szCs w:val="17"/>
                <w:lang w:val="es-ES_tradnl"/>
              </w:rPr>
            </w:pPr>
            <w:del w:id="3241" w:author="Author">
              <w:r w:rsidRPr="00641BDB">
                <w:rPr>
                  <w:rFonts w:asciiTheme="minorBidi" w:eastAsia="Times New Roman" w:hAnsiTheme="minorBidi" w:cstheme="minorBidi"/>
                  <w:szCs w:val="17"/>
                  <w:lang w:val="es-ES_tradnl"/>
                </w:rPr>
                <w:delText>[RSG-51]</w:delText>
              </w:r>
            </w:del>
          </w:p>
        </w:tc>
        <w:tc>
          <w:tcPr>
            <w:tcW w:w="6444" w:type="dxa"/>
          </w:tcPr>
          <w:p w14:paraId="467010AB" w14:textId="77777777" w:rsidR="009D48DA" w:rsidRPr="00641BDB" w:rsidRDefault="009D48DA" w:rsidP="00141BF9">
            <w:pPr>
              <w:pStyle w:val="NormalWeb"/>
              <w:spacing w:after="0" w:afterAutospacing="0"/>
              <w:jc w:val="both"/>
              <w:rPr>
                <w:del w:id="3242" w:author="Author"/>
                <w:rFonts w:asciiTheme="minorBidi" w:eastAsia="Times New Roman" w:hAnsiTheme="minorBidi" w:cstheme="minorBidi"/>
                <w:szCs w:val="17"/>
                <w:lang w:val="es-ES_tradnl"/>
              </w:rPr>
            </w:pPr>
            <w:del w:id="3243" w:author="Author">
              <w:r w:rsidRPr="00641BDB">
                <w:rPr>
                  <w:rFonts w:asciiTheme="minorBidi" w:eastAsia="Times New Roman" w:hAnsiTheme="minorBidi" w:cstheme="minorBidi"/>
                  <w:szCs w:val="17"/>
                  <w:lang w:val="es-ES_tradnl"/>
                </w:rPr>
                <w:delText>Si no se encuentra un recurso,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DELETE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DEBE devolver el código de estado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404 Not Found.</w:delText>
              </w:r>
            </w:del>
          </w:p>
        </w:tc>
        <w:tc>
          <w:tcPr>
            <w:tcW w:w="1761" w:type="dxa"/>
          </w:tcPr>
          <w:p w14:paraId="543C5A98" w14:textId="77777777" w:rsidR="009D48DA" w:rsidRPr="00641BDB" w:rsidRDefault="009D48DA" w:rsidP="009D48DA">
            <w:pPr>
              <w:pStyle w:val="NormalWeb"/>
              <w:spacing w:after="0" w:afterAutospacing="0"/>
              <w:rPr>
                <w:del w:id="3244" w:author="Author"/>
                <w:rFonts w:asciiTheme="minorBidi" w:eastAsia="Times New Roman" w:hAnsiTheme="minorBidi" w:cstheme="minorBidi"/>
                <w:szCs w:val="17"/>
                <w:lang w:val="es-ES_tradnl"/>
              </w:rPr>
            </w:pPr>
            <w:del w:id="3245" w:author="Author">
              <w:r w:rsidRPr="00641BDB">
                <w:rPr>
                  <w:rFonts w:asciiTheme="minorBidi" w:eastAsia="Times New Roman" w:hAnsiTheme="minorBidi" w:cstheme="minorBidi"/>
                  <w:szCs w:val="17"/>
                  <w:lang w:val="es-ES_tradnl"/>
                </w:rPr>
                <w:delText>AAJ, AAX, AX, AJ</w:delText>
              </w:r>
            </w:del>
          </w:p>
        </w:tc>
      </w:tr>
      <w:tr w:rsidR="00B664B3" w:rsidRPr="008516DD" w14:paraId="235F1B0E" w14:textId="77777777" w:rsidTr="003969D6">
        <w:trPr>
          <w:del w:id="3246" w:author="Author"/>
        </w:trPr>
        <w:tc>
          <w:tcPr>
            <w:tcW w:w="1143" w:type="dxa"/>
          </w:tcPr>
          <w:p w14:paraId="195F10C1" w14:textId="77777777" w:rsidR="00B664B3" w:rsidRPr="00641BDB" w:rsidRDefault="00B664B3" w:rsidP="00B664B3">
            <w:pPr>
              <w:pStyle w:val="NormalWeb"/>
              <w:spacing w:after="0" w:afterAutospacing="0"/>
              <w:rPr>
                <w:del w:id="3247" w:author="Author"/>
                <w:rFonts w:asciiTheme="minorBidi" w:eastAsia="Times New Roman" w:hAnsiTheme="minorBidi" w:cstheme="minorBidi"/>
                <w:szCs w:val="17"/>
                <w:lang w:val="es-ES_tradnl"/>
              </w:rPr>
            </w:pPr>
            <w:del w:id="3248" w:author="Author">
              <w:r w:rsidRPr="00641BDB">
                <w:rPr>
                  <w:rFonts w:asciiTheme="minorBidi" w:eastAsia="Times New Roman" w:hAnsiTheme="minorBidi" w:cstheme="minorBidi"/>
                  <w:szCs w:val="17"/>
                  <w:lang w:val="es-ES_tradnl"/>
                </w:rPr>
                <w:delText>[RSG-52]</w:delText>
              </w:r>
            </w:del>
          </w:p>
        </w:tc>
        <w:tc>
          <w:tcPr>
            <w:tcW w:w="6444" w:type="dxa"/>
          </w:tcPr>
          <w:p w14:paraId="6F126A6B" w14:textId="77777777" w:rsidR="00B664B3" w:rsidRPr="00641BDB" w:rsidRDefault="00B664B3" w:rsidP="00141BF9">
            <w:pPr>
              <w:pStyle w:val="NormalWeb"/>
              <w:spacing w:after="0" w:afterAutospacing="0"/>
              <w:jc w:val="both"/>
              <w:rPr>
                <w:del w:id="3249" w:author="Author"/>
                <w:rFonts w:asciiTheme="minorBidi" w:eastAsia="Times New Roman" w:hAnsiTheme="minorBidi" w:cstheme="minorBidi"/>
                <w:szCs w:val="17"/>
                <w:lang w:val="es-ES_tradnl"/>
              </w:rPr>
            </w:pPr>
            <w:del w:id="3250" w:author="Author">
              <w:r w:rsidRPr="00641BDB">
                <w:rPr>
                  <w:rFonts w:asciiTheme="minorBidi" w:eastAsia="Times New Roman" w:hAnsiTheme="minorBidi" w:cstheme="minorBidi"/>
                  <w:szCs w:val="17"/>
                  <w:lang w:val="es-ES_tradnl"/>
                </w:rPr>
                <w:delText xml:space="preserve">Si un recurso se elimina correctamente, </w:delText>
              </w:r>
              <w:r w:rsidRPr="00641BDB">
                <w:rPr>
                  <w:rFonts w:ascii="Courier New" w:eastAsia="Times New Roman" w:hAnsi="Courier New" w:cs="Courier New"/>
                  <w:szCs w:val="17"/>
                  <w:lang w:val="es-ES_tradnl"/>
                </w:rPr>
                <w:delText>DELETE</w:delText>
              </w:r>
              <w:r w:rsidRPr="00641BDB">
                <w:rPr>
                  <w:rFonts w:asciiTheme="minorBidi" w:eastAsia="Times New Roman" w:hAnsiTheme="minorBidi" w:cstheme="minorBidi"/>
                  <w:szCs w:val="17"/>
                  <w:lang w:val="es-ES_tradnl"/>
                </w:rPr>
                <w:delText xml:space="preserve"> DEBE devolver el código de estado </w:delText>
              </w:r>
              <w:r w:rsidRPr="00641BDB">
                <w:rPr>
                  <w:rFonts w:ascii="Courier New" w:eastAsia="Times New Roman" w:hAnsi="Courier New" w:cs="Courier New"/>
                  <w:szCs w:val="17"/>
                  <w:lang w:val="es-ES_tradnl"/>
                </w:rPr>
                <w:delText>200 OK</w:delText>
              </w:r>
              <w:r w:rsidRPr="00641BDB">
                <w:rPr>
                  <w:rFonts w:asciiTheme="minorBidi" w:eastAsia="Times New Roman" w:hAnsiTheme="minorBidi" w:cstheme="minorBidi"/>
                  <w:szCs w:val="17"/>
                  <w:lang w:val="es-ES_tradnl"/>
                </w:rPr>
                <w:delText xml:space="preserve"> si se devuelve el recurso eliminado o </w:delText>
              </w:r>
              <w:r w:rsidRPr="00641BDB">
                <w:rPr>
                  <w:rFonts w:ascii="Courier New" w:eastAsia="Times New Roman" w:hAnsi="Courier New" w:cs="Courier New"/>
                  <w:szCs w:val="17"/>
                  <w:lang w:val="es-ES_tradnl"/>
                </w:rPr>
                <w:delText>204 No Content</w:delText>
              </w:r>
              <w:r w:rsidRPr="00641BDB">
                <w:rPr>
                  <w:rFonts w:asciiTheme="minorBidi" w:eastAsia="Times New Roman" w:hAnsiTheme="minorBidi" w:cstheme="minorBidi"/>
                  <w:szCs w:val="17"/>
                  <w:lang w:val="es-ES_tradnl"/>
                </w:rPr>
                <w:delText xml:space="preserve"> si no se devuelve.</w:delText>
              </w:r>
            </w:del>
          </w:p>
        </w:tc>
        <w:tc>
          <w:tcPr>
            <w:tcW w:w="1761" w:type="dxa"/>
          </w:tcPr>
          <w:p w14:paraId="30896E74" w14:textId="77777777" w:rsidR="00B664B3" w:rsidRPr="00641BDB" w:rsidRDefault="00B664B3" w:rsidP="00B664B3">
            <w:pPr>
              <w:pStyle w:val="NormalWeb"/>
              <w:spacing w:after="0" w:afterAutospacing="0"/>
              <w:rPr>
                <w:del w:id="3251" w:author="Author"/>
                <w:rFonts w:asciiTheme="minorBidi" w:eastAsia="Times New Roman" w:hAnsiTheme="minorBidi" w:cstheme="minorBidi"/>
                <w:szCs w:val="17"/>
                <w:lang w:val="es-ES_tradnl"/>
              </w:rPr>
            </w:pPr>
            <w:del w:id="3252" w:author="Author">
              <w:r w:rsidRPr="00641BDB">
                <w:rPr>
                  <w:rFonts w:asciiTheme="minorBidi" w:eastAsia="Times New Roman" w:hAnsiTheme="minorBidi" w:cstheme="minorBidi"/>
                  <w:szCs w:val="17"/>
                  <w:lang w:val="es-ES_tradnl"/>
                </w:rPr>
                <w:delText>AAJ, AAX, AX, AJ</w:delText>
              </w:r>
            </w:del>
          </w:p>
        </w:tc>
      </w:tr>
      <w:tr w:rsidR="00D6487E" w:rsidRPr="008516DD" w14:paraId="26C6AAB4" w14:textId="77777777" w:rsidTr="003969D6">
        <w:trPr>
          <w:del w:id="3253" w:author="Author"/>
        </w:trPr>
        <w:tc>
          <w:tcPr>
            <w:tcW w:w="1143" w:type="dxa"/>
          </w:tcPr>
          <w:p w14:paraId="129DA36F" w14:textId="77777777" w:rsidR="00D6487E" w:rsidRPr="00641BDB" w:rsidRDefault="00D6487E" w:rsidP="00D6487E">
            <w:pPr>
              <w:pStyle w:val="NormalWeb"/>
              <w:spacing w:after="0" w:afterAutospacing="0"/>
              <w:rPr>
                <w:del w:id="3254" w:author="Author"/>
                <w:rFonts w:asciiTheme="minorBidi" w:eastAsia="Times New Roman" w:hAnsiTheme="minorBidi" w:cstheme="minorBidi"/>
                <w:szCs w:val="17"/>
                <w:lang w:val="es-ES_tradnl"/>
              </w:rPr>
            </w:pPr>
            <w:del w:id="3255" w:author="Author">
              <w:r w:rsidRPr="00641BDB">
                <w:rPr>
                  <w:rFonts w:asciiTheme="minorBidi" w:eastAsia="Times New Roman" w:hAnsiTheme="minorBidi" w:cstheme="minorBidi"/>
                  <w:szCs w:val="17"/>
                  <w:lang w:val="es-ES_tradnl"/>
                </w:rPr>
                <w:delText>[RSG-53]</w:delText>
              </w:r>
            </w:del>
          </w:p>
        </w:tc>
        <w:tc>
          <w:tcPr>
            <w:tcW w:w="6444" w:type="dxa"/>
          </w:tcPr>
          <w:p w14:paraId="44938768" w14:textId="77777777" w:rsidR="00D6487E" w:rsidRPr="00641BDB" w:rsidRDefault="00D6487E" w:rsidP="00141BF9">
            <w:pPr>
              <w:pStyle w:val="NormalWeb"/>
              <w:spacing w:after="0" w:afterAutospacing="0"/>
              <w:jc w:val="both"/>
              <w:rPr>
                <w:del w:id="3256" w:author="Author"/>
                <w:rFonts w:asciiTheme="minorBidi" w:eastAsia="Times New Roman" w:hAnsiTheme="minorBidi" w:cstheme="minorBidi"/>
                <w:szCs w:val="17"/>
                <w:lang w:val="es-ES_tradnl"/>
              </w:rPr>
            </w:pPr>
            <w:del w:id="3257" w:author="Author">
              <w:r w:rsidRPr="00641BDB">
                <w:rPr>
                  <w:rFonts w:asciiTheme="minorBidi" w:eastAsia="Times New Roman" w:hAnsiTheme="minorBidi" w:cstheme="minorBidi"/>
                  <w:szCs w:val="17"/>
                  <w:lang w:val="es-ES_tradnl"/>
                </w:rPr>
                <w:delText xml:space="preserve">El destinatario final es el servidor de origen o el primer </w:delText>
              </w:r>
              <w:r w:rsidRPr="00641BDB">
                <w:rPr>
                  <w:rFonts w:asciiTheme="minorBidi" w:eastAsia="Times New Roman" w:hAnsiTheme="minorBidi" w:cstheme="minorBidi"/>
                  <w:i/>
                  <w:iCs/>
                  <w:szCs w:val="17"/>
                  <w:lang w:val="es-ES_tradnl"/>
                </w:rPr>
                <w:delText>proxy</w:delText>
              </w:r>
              <w:r w:rsidRPr="00641BDB">
                <w:rPr>
                  <w:rFonts w:asciiTheme="minorBidi" w:eastAsia="Times New Roman" w:hAnsiTheme="minorBidi" w:cstheme="minorBidi"/>
                  <w:szCs w:val="17"/>
                  <w:lang w:val="es-ES_tradnl"/>
                </w:rPr>
                <w:delText xml:space="preserve"> o puerta de enlace que recibe un valor del encabezado </w:delText>
              </w:r>
              <w:r w:rsidRPr="00641BDB">
                <w:rPr>
                  <w:rFonts w:ascii="Courier New" w:eastAsia="Times New Roman" w:hAnsi="Courier New" w:cs="Courier New"/>
                  <w:szCs w:val="17"/>
                  <w:lang w:val="es-ES_tradnl"/>
                </w:rPr>
                <w:delText>Max-Forwards</w:delText>
              </w:r>
              <w:r w:rsidRPr="00641BDB">
                <w:rPr>
                  <w:rFonts w:asciiTheme="minorBidi" w:eastAsia="Times New Roman" w:hAnsiTheme="minorBidi" w:cstheme="minorBidi"/>
                  <w:szCs w:val="17"/>
                  <w:lang w:val="es-ES_tradnl"/>
                </w:rPr>
                <w:delText xml:space="preserve"> de cero en la petición. Las peticiones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NO DEBEN incluir un cuerpo.</w:delText>
              </w:r>
            </w:del>
          </w:p>
        </w:tc>
        <w:tc>
          <w:tcPr>
            <w:tcW w:w="1761" w:type="dxa"/>
          </w:tcPr>
          <w:p w14:paraId="6ABE6F74" w14:textId="77777777" w:rsidR="00D6487E" w:rsidRPr="00641BDB" w:rsidRDefault="00D6487E" w:rsidP="00D6487E">
            <w:pPr>
              <w:pStyle w:val="NormalWeb"/>
              <w:spacing w:after="0" w:afterAutospacing="0"/>
              <w:rPr>
                <w:del w:id="3258" w:author="Author"/>
                <w:rFonts w:asciiTheme="minorBidi" w:eastAsia="Times New Roman" w:hAnsiTheme="minorBidi" w:cstheme="minorBidi"/>
                <w:szCs w:val="17"/>
                <w:lang w:val="es-ES_tradnl"/>
              </w:rPr>
            </w:pPr>
            <w:del w:id="3259" w:author="Author">
              <w:r w:rsidRPr="00641BDB">
                <w:rPr>
                  <w:rFonts w:asciiTheme="minorBidi" w:eastAsia="Times New Roman" w:hAnsiTheme="minorBidi" w:cstheme="minorBidi"/>
                  <w:szCs w:val="17"/>
                  <w:lang w:val="es-ES_tradnl"/>
                </w:rPr>
                <w:delText>AAJ, AAX, AX, AJ</w:delText>
              </w:r>
            </w:del>
          </w:p>
        </w:tc>
      </w:tr>
      <w:tr w:rsidR="001365F1" w:rsidRPr="008516DD" w14:paraId="254D4D25" w14:textId="77777777" w:rsidTr="003969D6">
        <w:trPr>
          <w:del w:id="3260" w:author="Author"/>
        </w:trPr>
        <w:tc>
          <w:tcPr>
            <w:tcW w:w="1143" w:type="dxa"/>
          </w:tcPr>
          <w:p w14:paraId="2E8F9502" w14:textId="77777777" w:rsidR="001365F1" w:rsidRPr="00641BDB" w:rsidRDefault="001365F1" w:rsidP="001365F1">
            <w:pPr>
              <w:pStyle w:val="NormalWeb"/>
              <w:spacing w:after="0" w:afterAutospacing="0"/>
              <w:rPr>
                <w:del w:id="3261" w:author="Author"/>
                <w:rFonts w:asciiTheme="minorBidi" w:eastAsia="Times New Roman" w:hAnsiTheme="minorBidi" w:cstheme="minorBidi"/>
                <w:szCs w:val="17"/>
                <w:lang w:val="es-ES_tradnl"/>
              </w:rPr>
            </w:pPr>
            <w:del w:id="3262" w:author="Author">
              <w:r w:rsidRPr="00641BDB">
                <w:rPr>
                  <w:rFonts w:asciiTheme="minorBidi" w:eastAsia="Times New Roman" w:hAnsiTheme="minorBidi" w:cstheme="minorBidi"/>
                  <w:szCs w:val="17"/>
                  <w:lang w:val="es-ES_tradnl"/>
                </w:rPr>
                <w:delText>[RSG-54]</w:delText>
              </w:r>
            </w:del>
          </w:p>
        </w:tc>
        <w:tc>
          <w:tcPr>
            <w:tcW w:w="6444" w:type="dxa"/>
          </w:tcPr>
          <w:p w14:paraId="55542A7E" w14:textId="77777777" w:rsidR="001365F1" w:rsidRPr="00641BDB" w:rsidRDefault="001365F1" w:rsidP="00141BF9">
            <w:pPr>
              <w:pStyle w:val="NormalWeb"/>
              <w:spacing w:after="0" w:afterAutospacing="0"/>
              <w:jc w:val="both"/>
              <w:rPr>
                <w:del w:id="3263" w:author="Author"/>
                <w:rFonts w:asciiTheme="minorBidi" w:eastAsia="Times New Roman" w:hAnsiTheme="minorBidi" w:cstheme="minorBidi"/>
                <w:szCs w:val="17"/>
                <w:lang w:val="es-ES_tradnl"/>
              </w:rPr>
            </w:pPr>
            <w:del w:id="3264"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NO DEBEN ser idempotentes.</w:delText>
              </w:r>
            </w:del>
          </w:p>
        </w:tc>
        <w:tc>
          <w:tcPr>
            <w:tcW w:w="1761" w:type="dxa"/>
          </w:tcPr>
          <w:p w14:paraId="18EF0987" w14:textId="77777777" w:rsidR="001365F1" w:rsidRPr="00641BDB" w:rsidRDefault="001365F1" w:rsidP="001365F1">
            <w:pPr>
              <w:pStyle w:val="NormalWeb"/>
              <w:spacing w:after="0" w:afterAutospacing="0"/>
              <w:rPr>
                <w:del w:id="3265" w:author="Author"/>
                <w:rFonts w:asciiTheme="minorBidi" w:eastAsia="Times New Roman" w:hAnsiTheme="minorBidi" w:cstheme="minorBidi"/>
                <w:szCs w:val="17"/>
                <w:lang w:val="es-ES_tradnl"/>
              </w:rPr>
            </w:pPr>
            <w:del w:id="3266" w:author="Author">
              <w:r w:rsidRPr="00641BDB">
                <w:rPr>
                  <w:rFonts w:asciiTheme="minorBidi" w:eastAsia="Times New Roman" w:hAnsiTheme="minorBidi" w:cstheme="minorBidi"/>
                  <w:szCs w:val="17"/>
                  <w:lang w:val="es-ES_tradnl"/>
                </w:rPr>
                <w:delText>AAJ, AAX, AX, AJ</w:delText>
              </w:r>
            </w:del>
          </w:p>
        </w:tc>
      </w:tr>
      <w:tr w:rsidR="0035389C" w:rsidRPr="008516DD" w14:paraId="2A1599A1" w14:textId="77777777" w:rsidTr="003969D6">
        <w:trPr>
          <w:del w:id="3267" w:author="Author"/>
        </w:trPr>
        <w:tc>
          <w:tcPr>
            <w:tcW w:w="1143" w:type="dxa"/>
          </w:tcPr>
          <w:p w14:paraId="21955AC3" w14:textId="77777777" w:rsidR="0035389C" w:rsidRPr="00641BDB" w:rsidRDefault="0035389C" w:rsidP="0035389C">
            <w:pPr>
              <w:pStyle w:val="NormalWeb"/>
              <w:spacing w:after="0" w:afterAutospacing="0"/>
              <w:rPr>
                <w:del w:id="3268" w:author="Author"/>
                <w:rFonts w:asciiTheme="minorBidi" w:eastAsia="Times New Roman" w:hAnsiTheme="minorBidi" w:cstheme="minorBidi"/>
                <w:szCs w:val="17"/>
                <w:lang w:val="es-ES_tradnl"/>
              </w:rPr>
            </w:pPr>
            <w:del w:id="3269" w:author="Author">
              <w:r w:rsidRPr="00641BDB">
                <w:rPr>
                  <w:rFonts w:asciiTheme="minorBidi" w:eastAsia="Times New Roman" w:hAnsiTheme="minorBidi" w:cstheme="minorBidi"/>
                  <w:szCs w:val="17"/>
                  <w:lang w:val="es-ES_tradnl"/>
                </w:rPr>
                <w:delText>[RSG-55]</w:delText>
              </w:r>
            </w:del>
          </w:p>
        </w:tc>
        <w:tc>
          <w:tcPr>
            <w:tcW w:w="6444" w:type="dxa"/>
          </w:tcPr>
          <w:p w14:paraId="79C7A7E7" w14:textId="77777777" w:rsidR="0035389C" w:rsidRPr="00641BDB" w:rsidRDefault="0035389C" w:rsidP="00141BF9">
            <w:pPr>
              <w:pStyle w:val="NormalWeb"/>
              <w:spacing w:after="0" w:afterAutospacing="0"/>
              <w:jc w:val="both"/>
              <w:rPr>
                <w:del w:id="3270" w:author="Author"/>
                <w:rFonts w:asciiTheme="minorBidi" w:eastAsia="Times New Roman" w:hAnsiTheme="minorBidi" w:cstheme="minorBidi"/>
                <w:szCs w:val="17"/>
                <w:lang w:val="es-ES_tradnl"/>
              </w:rPr>
            </w:pPr>
            <w:del w:id="3271" w:author="Author">
              <w:r w:rsidRPr="00641BDB">
                <w:rPr>
                  <w:rFonts w:asciiTheme="minorBidi" w:eastAsia="Times New Roman" w:hAnsiTheme="minorBidi" w:cstheme="minorBidi"/>
                  <w:szCs w:val="17"/>
                  <w:lang w:val="es-ES_tradnl"/>
                </w:rPr>
                <w:delText xml:space="preserve">El valor del encabezado HTTP </w:delText>
              </w:r>
              <w:r w:rsidRPr="00641BDB">
                <w:rPr>
                  <w:rFonts w:ascii="Courier New" w:eastAsia="Times New Roman" w:hAnsi="Courier New" w:cs="Courier New"/>
                  <w:szCs w:val="17"/>
                  <w:lang w:val="es-ES_tradnl"/>
                </w:rPr>
                <w:delText>Via</w:delText>
              </w:r>
              <w:r w:rsidRPr="00641BDB">
                <w:rPr>
                  <w:rFonts w:asciiTheme="minorBidi" w:eastAsia="Times New Roman" w:hAnsiTheme="minorBidi" w:cstheme="minorBidi"/>
                  <w:szCs w:val="17"/>
                  <w:lang w:val="es-ES_tradnl"/>
                </w:rPr>
                <w:delText xml:space="preserve"> DEBE servir para rastrear la cadena de petición. </w:delText>
              </w:r>
            </w:del>
          </w:p>
        </w:tc>
        <w:tc>
          <w:tcPr>
            <w:tcW w:w="1761" w:type="dxa"/>
          </w:tcPr>
          <w:p w14:paraId="7B814A8A" w14:textId="77777777" w:rsidR="0035389C" w:rsidRPr="00641BDB" w:rsidRDefault="0035389C" w:rsidP="0035389C">
            <w:pPr>
              <w:pStyle w:val="NormalWeb"/>
              <w:spacing w:after="0" w:afterAutospacing="0"/>
              <w:rPr>
                <w:del w:id="3272" w:author="Author"/>
                <w:rFonts w:asciiTheme="minorBidi" w:eastAsia="Times New Roman" w:hAnsiTheme="minorBidi" w:cstheme="minorBidi"/>
                <w:szCs w:val="17"/>
                <w:lang w:val="es-ES_tradnl"/>
              </w:rPr>
            </w:pPr>
            <w:del w:id="3273" w:author="Author">
              <w:r w:rsidRPr="00641BDB">
                <w:rPr>
                  <w:rFonts w:asciiTheme="minorBidi" w:eastAsia="Times New Roman" w:hAnsiTheme="minorBidi" w:cstheme="minorBidi"/>
                  <w:szCs w:val="17"/>
                  <w:lang w:val="es-ES_tradnl"/>
                </w:rPr>
                <w:delText>AAJ, AAX, AX, AJ</w:delText>
              </w:r>
            </w:del>
          </w:p>
        </w:tc>
      </w:tr>
      <w:tr w:rsidR="00CD4BB2" w:rsidRPr="008516DD" w14:paraId="27F660DE" w14:textId="77777777" w:rsidTr="003969D6">
        <w:trPr>
          <w:del w:id="3274" w:author="Author"/>
        </w:trPr>
        <w:tc>
          <w:tcPr>
            <w:tcW w:w="1143" w:type="dxa"/>
          </w:tcPr>
          <w:p w14:paraId="19B374F5" w14:textId="77777777" w:rsidR="00CD4BB2" w:rsidRPr="00641BDB" w:rsidRDefault="00CD4BB2" w:rsidP="00CD4BB2">
            <w:pPr>
              <w:pStyle w:val="NormalWeb"/>
              <w:spacing w:after="0" w:afterAutospacing="0"/>
              <w:rPr>
                <w:del w:id="3275" w:author="Author"/>
                <w:rFonts w:asciiTheme="minorBidi" w:eastAsia="Times New Roman" w:hAnsiTheme="minorBidi" w:cstheme="minorBidi"/>
                <w:szCs w:val="17"/>
                <w:lang w:val="es-ES_tradnl"/>
              </w:rPr>
            </w:pPr>
            <w:del w:id="3276" w:author="Author">
              <w:r w:rsidRPr="00641BDB">
                <w:rPr>
                  <w:rFonts w:asciiTheme="minorBidi" w:eastAsia="Times New Roman" w:hAnsiTheme="minorBidi" w:cstheme="minorBidi"/>
                  <w:szCs w:val="17"/>
                  <w:lang w:val="es-ES_tradnl"/>
                </w:rPr>
                <w:delText>[RSG-56]</w:delText>
              </w:r>
            </w:del>
          </w:p>
        </w:tc>
        <w:tc>
          <w:tcPr>
            <w:tcW w:w="6444" w:type="dxa"/>
          </w:tcPr>
          <w:p w14:paraId="149A88B7" w14:textId="77777777" w:rsidR="00CD4BB2" w:rsidRPr="00641BDB" w:rsidRDefault="00AE754B" w:rsidP="00141BF9">
            <w:pPr>
              <w:pStyle w:val="NormalWeb"/>
              <w:spacing w:after="0" w:afterAutospacing="0"/>
              <w:jc w:val="both"/>
              <w:rPr>
                <w:del w:id="3277" w:author="Author"/>
                <w:rFonts w:asciiTheme="minorBidi" w:eastAsia="Times New Roman" w:hAnsiTheme="minorBidi" w:cstheme="minorBidi"/>
                <w:szCs w:val="17"/>
                <w:lang w:val="es-ES_tradnl"/>
              </w:rPr>
            </w:pPr>
            <w:del w:id="3278" w:author="Author">
              <w:r w:rsidRPr="00641BDB">
                <w:rPr>
                  <w:rFonts w:asciiTheme="minorBidi" w:eastAsia="Times New Roman" w:hAnsiTheme="minorBidi" w:cstheme="minorBidi"/>
                  <w:szCs w:val="17"/>
                  <w:lang w:val="es-ES_tradnl"/>
                </w:rPr>
                <w:delText xml:space="preserve">Para que el cliente pueda limitar la longitud de la cadena de petición DEBE utilizarse el encabezado HTTP </w:delText>
              </w:r>
              <w:r w:rsidRPr="00641BDB">
                <w:rPr>
                  <w:rFonts w:ascii="Courier New" w:eastAsia="Times New Roman" w:hAnsi="Courier New" w:cs="Courier New"/>
                  <w:szCs w:val="17"/>
                  <w:lang w:val="es-ES_tradnl"/>
                </w:rPr>
                <w:delText>Max-Forwards</w:delText>
              </w:r>
              <w:r w:rsidRPr="00641BDB">
                <w:rPr>
                  <w:rFonts w:asciiTheme="minorBidi" w:eastAsia="Times New Roman" w:hAnsiTheme="minorBidi" w:cstheme="minorBidi"/>
                  <w:szCs w:val="17"/>
                  <w:lang w:val="es-ES_tradnl"/>
                </w:rPr>
                <w:delText>.</w:delText>
              </w:r>
            </w:del>
          </w:p>
        </w:tc>
        <w:tc>
          <w:tcPr>
            <w:tcW w:w="1761" w:type="dxa"/>
          </w:tcPr>
          <w:p w14:paraId="077B8051" w14:textId="77777777" w:rsidR="00CD4BB2" w:rsidRPr="00641BDB" w:rsidRDefault="00CD4BB2" w:rsidP="00CD4BB2">
            <w:pPr>
              <w:pStyle w:val="NormalWeb"/>
              <w:spacing w:after="0" w:afterAutospacing="0"/>
              <w:rPr>
                <w:del w:id="3279" w:author="Author"/>
                <w:rFonts w:asciiTheme="minorBidi" w:eastAsia="Times New Roman" w:hAnsiTheme="minorBidi" w:cstheme="minorBidi"/>
                <w:szCs w:val="17"/>
                <w:lang w:val="es-ES_tradnl"/>
              </w:rPr>
            </w:pPr>
            <w:del w:id="3280" w:author="Author">
              <w:r w:rsidRPr="00641BDB">
                <w:rPr>
                  <w:rFonts w:asciiTheme="minorBidi" w:eastAsia="Times New Roman" w:hAnsiTheme="minorBidi" w:cstheme="minorBidi"/>
                  <w:szCs w:val="17"/>
                  <w:lang w:val="es-ES_tradnl"/>
                </w:rPr>
                <w:delText>AAJ, AAX, AX, AJ</w:delText>
              </w:r>
            </w:del>
          </w:p>
        </w:tc>
      </w:tr>
      <w:tr w:rsidR="00601766" w:rsidRPr="008516DD" w14:paraId="4758165D" w14:textId="77777777" w:rsidTr="003969D6">
        <w:trPr>
          <w:del w:id="3281" w:author="Author"/>
        </w:trPr>
        <w:tc>
          <w:tcPr>
            <w:tcW w:w="1143" w:type="dxa"/>
          </w:tcPr>
          <w:p w14:paraId="31EEFC64" w14:textId="77777777" w:rsidR="00601766" w:rsidRPr="00641BDB" w:rsidRDefault="00601766" w:rsidP="00601766">
            <w:pPr>
              <w:pStyle w:val="NormalWeb"/>
              <w:spacing w:after="0" w:afterAutospacing="0"/>
              <w:rPr>
                <w:del w:id="3282" w:author="Author"/>
                <w:rFonts w:asciiTheme="minorBidi" w:eastAsia="Times New Roman" w:hAnsiTheme="minorBidi" w:cstheme="minorBidi"/>
                <w:szCs w:val="17"/>
                <w:lang w:val="es-ES_tradnl"/>
              </w:rPr>
            </w:pPr>
            <w:del w:id="3283" w:author="Author">
              <w:r w:rsidRPr="00641BDB">
                <w:rPr>
                  <w:rFonts w:asciiTheme="minorBidi" w:eastAsia="Times New Roman" w:hAnsiTheme="minorBidi" w:cstheme="minorBidi"/>
                  <w:szCs w:val="17"/>
                  <w:lang w:val="es-ES_tradnl"/>
                </w:rPr>
                <w:delText>[RSG-57]</w:delText>
              </w:r>
            </w:del>
          </w:p>
        </w:tc>
        <w:tc>
          <w:tcPr>
            <w:tcW w:w="6444" w:type="dxa"/>
          </w:tcPr>
          <w:p w14:paraId="385556B4" w14:textId="77777777" w:rsidR="00601766" w:rsidRPr="00641BDB" w:rsidRDefault="00601766" w:rsidP="00141BF9">
            <w:pPr>
              <w:pStyle w:val="NormalWeb"/>
              <w:spacing w:after="0" w:afterAutospacing="0"/>
              <w:jc w:val="both"/>
              <w:rPr>
                <w:del w:id="3284" w:author="Author"/>
                <w:rFonts w:asciiTheme="minorBidi" w:eastAsia="Times New Roman" w:hAnsiTheme="minorBidi" w:cstheme="minorBidi"/>
                <w:szCs w:val="17"/>
                <w:lang w:val="es-ES_tradnl"/>
              </w:rPr>
            </w:pPr>
            <w:del w:id="3285" w:author="Author">
              <w:r w:rsidRPr="00641BDB">
                <w:rPr>
                  <w:rFonts w:asciiTheme="minorBidi" w:eastAsia="Times New Roman" w:hAnsiTheme="minorBidi" w:cstheme="minorBidi"/>
                  <w:szCs w:val="17"/>
                  <w:lang w:val="es-ES_tradnl"/>
                </w:rPr>
                <w:delText xml:space="preserve">Si la petición es válida, la respuesta DEBERÍA contener el mensaje completo de la petición en el cuerpo de la respuesta, con </w:delText>
              </w:r>
              <w:r w:rsidRPr="00641BDB">
                <w:rPr>
                  <w:rFonts w:ascii="Courier New" w:eastAsia="Times New Roman" w:hAnsi="Courier New" w:cs="Courier New"/>
                  <w:szCs w:val="17"/>
                  <w:lang w:val="es-ES_tradnl"/>
                </w:rPr>
                <w:delText>message/http</w:delText>
              </w:r>
              <w:r w:rsidRPr="00641BDB">
                <w:rPr>
                  <w:rFonts w:asciiTheme="minorBidi" w:eastAsia="Times New Roman" w:hAnsiTheme="minorBidi" w:cstheme="minorBidi"/>
                  <w:szCs w:val="17"/>
                  <w:lang w:val="es-ES_tradnl"/>
                </w:rPr>
                <w:delText xml:space="preserve"> como </w:delText>
              </w:r>
              <w:r w:rsidRPr="00641BDB">
                <w:rPr>
                  <w:rFonts w:ascii="Courier New" w:eastAsia="Times New Roman" w:hAnsi="Courier New" w:cs="Courier New"/>
                  <w:szCs w:val="17"/>
                  <w:lang w:val="es-ES_tradnl"/>
                </w:rPr>
                <w:delText>Content-Type</w:delText>
              </w:r>
              <w:r w:rsidRPr="00641BDB">
                <w:rPr>
                  <w:rFonts w:asciiTheme="minorBidi" w:eastAsia="Times New Roman" w:hAnsiTheme="minorBidi" w:cstheme="minorBidi"/>
                  <w:szCs w:val="17"/>
                  <w:lang w:val="es-ES_tradnl"/>
                </w:rPr>
                <w:delText>.</w:delText>
              </w:r>
            </w:del>
          </w:p>
        </w:tc>
        <w:tc>
          <w:tcPr>
            <w:tcW w:w="1761" w:type="dxa"/>
          </w:tcPr>
          <w:p w14:paraId="3CEC1115" w14:textId="77777777" w:rsidR="00601766" w:rsidRPr="00641BDB" w:rsidRDefault="00601766" w:rsidP="00601766">
            <w:pPr>
              <w:pStyle w:val="NormalWeb"/>
              <w:spacing w:after="0" w:afterAutospacing="0"/>
              <w:rPr>
                <w:del w:id="3286" w:author="Author"/>
                <w:rFonts w:asciiTheme="minorBidi" w:eastAsia="Times New Roman" w:hAnsiTheme="minorBidi" w:cstheme="minorBidi"/>
                <w:szCs w:val="17"/>
                <w:lang w:val="es-ES_tradnl"/>
              </w:rPr>
            </w:pPr>
            <w:del w:id="3287" w:author="Author">
              <w:r w:rsidRPr="00641BDB">
                <w:rPr>
                  <w:rFonts w:asciiTheme="minorBidi" w:eastAsia="Times New Roman" w:hAnsiTheme="minorBidi" w:cstheme="minorBidi"/>
                  <w:szCs w:val="17"/>
                  <w:lang w:val="es-ES_tradnl"/>
                </w:rPr>
                <w:delText>AAJ, AAX</w:delText>
              </w:r>
            </w:del>
          </w:p>
        </w:tc>
      </w:tr>
      <w:tr w:rsidR="00C97839" w:rsidRPr="008516DD" w14:paraId="40DCB6D0" w14:textId="77777777" w:rsidTr="003969D6">
        <w:trPr>
          <w:del w:id="3288" w:author="Author"/>
        </w:trPr>
        <w:tc>
          <w:tcPr>
            <w:tcW w:w="1143" w:type="dxa"/>
          </w:tcPr>
          <w:p w14:paraId="195ECF6B" w14:textId="77777777" w:rsidR="00C97839" w:rsidRPr="00641BDB" w:rsidRDefault="00C97839" w:rsidP="00C97839">
            <w:pPr>
              <w:pStyle w:val="NormalWeb"/>
              <w:spacing w:after="0" w:afterAutospacing="0"/>
              <w:rPr>
                <w:del w:id="3289" w:author="Author"/>
                <w:rFonts w:asciiTheme="minorBidi" w:eastAsia="Times New Roman" w:hAnsiTheme="minorBidi" w:cstheme="minorBidi"/>
                <w:szCs w:val="17"/>
                <w:lang w:val="es-ES_tradnl"/>
              </w:rPr>
            </w:pPr>
            <w:del w:id="3290" w:author="Author">
              <w:r w:rsidRPr="00641BDB">
                <w:rPr>
                  <w:rFonts w:asciiTheme="minorBidi" w:eastAsia="Times New Roman" w:hAnsiTheme="minorBidi" w:cstheme="minorBidi"/>
                  <w:szCs w:val="17"/>
                  <w:lang w:val="es-ES_tradnl"/>
                </w:rPr>
                <w:delText>[RSG-58]</w:delText>
              </w:r>
            </w:del>
          </w:p>
        </w:tc>
        <w:tc>
          <w:tcPr>
            <w:tcW w:w="6444" w:type="dxa"/>
          </w:tcPr>
          <w:p w14:paraId="65480958" w14:textId="77777777" w:rsidR="00C97839" w:rsidRPr="00641BDB" w:rsidRDefault="00C97839" w:rsidP="00141BF9">
            <w:pPr>
              <w:pStyle w:val="NormalWeb"/>
              <w:spacing w:after="0" w:afterAutospacing="0"/>
              <w:jc w:val="both"/>
              <w:rPr>
                <w:del w:id="3291" w:author="Author"/>
                <w:rFonts w:asciiTheme="minorBidi" w:eastAsia="Times New Roman" w:hAnsiTheme="minorBidi" w:cstheme="minorBidi"/>
                <w:szCs w:val="17"/>
                <w:lang w:val="es-ES_tradnl"/>
              </w:rPr>
            </w:pPr>
            <w:del w:id="3292" w:author="Author">
              <w:r w:rsidRPr="00641BDB">
                <w:rPr>
                  <w:rFonts w:asciiTheme="minorBidi" w:eastAsia="Times New Roman" w:hAnsiTheme="minorBidi" w:cstheme="minorBidi"/>
                  <w:szCs w:val="17"/>
                  <w:lang w:val="es-ES_tradnl"/>
                </w:rPr>
                <w:delText xml:space="preserve">Las respuestas a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NO DEBEN ser almacenadas en caché.</w:delText>
              </w:r>
            </w:del>
          </w:p>
        </w:tc>
        <w:tc>
          <w:tcPr>
            <w:tcW w:w="1761" w:type="dxa"/>
          </w:tcPr>
          <w:p w14:paraId="179B6E21" w14:textId="77777777" w:rsidR="00C97839" w:rsidRPr="00641BDB" w:rsidRDefault="00C97839" w:rsidP="00C97839">
            <w:pPr>
              <w:pStyle w:val="NormalWeb"/>
              <w:spacing w:after="0" w:afterAutospacing="0"/>
              <w:rPr>
                <w:del w:id="3293" w:author="Author"/>
                <w:rFonts w:asciiTheme="minorBidi" w:eastAsia="Times New Roman" w:hAnsiTheme="minorBidi" w:cstheme="minorBidi"/>
                <w:szCs w:val="17"/>
                <w:lang w:val="es-ES_tradnl"/>
              </w:rPr>
            </w:pPr>
            <w:del w:id="3294" w:author="Author">
              <w:r w:rsidRPr="00641BDB">
                <w:rPr>
                  <w:rFonts w:asciiTheme="minorBidi" w:eastAsia="Times New Roman" w:hAnsiTheme="minorBidi" w:cstheme="minorBidi"/>
                  <w:szCs w:val="17"/>
                  <w:lang w:val="es-ES_tradnl"/>
                </w:rPr>
                <w:delText>AAJ, AAX, AX, AJ</w:delText>
              </w:r>
            </w:del>
          </w:p>
        </w:tc>
      </w:tr>
      <w:tr w:rsidR="0068124D" w:rsidRPr="008516DD" w14:paraId="1CB4ED47" w14:textId="77777777" w:rsidTr="003969D6">
        <w:trPr>
          <w:del w:id="3295" w:author="Author"/>
        </w:trPr>
        <w:tc>
          <w:tcPr>
            <w:tcW w:w="1143" w:type="dxa"/>
          </w:tcPr>
          <w:p w14:paraId="6E5E26B2" w14:textId="77777777" w:rsidR="0068124D" w:rsidRPr="00641BDB" w:rsidRDefault="0068124D" w:rsidP="0068124D">
            <w:pPr>
              <w:pStyle w:val="NormalWeb"/>
              <w:spacing w:after="0" w:afterAutospacing="0"/>
              <w:rPr>
                <w:del w:id="3296" w:author="Author"/>
                <w:rFonts w:asciiTheme="minorBidi" w:eastAsia="Times New Roman" w:hAnsiTheme="minorBidi" w:cstheme="minorBidi"/>
                <w:szCs w:val="17"/>
                <w:lang w:val="es-ES_tradnl"/>
              </w:rPr>
            </w:pPr>
            <w:del w:id="3297" w:author="Author">
              <w:r w:rsidRPr="00641BDB">
                <w:rPr>
                  <w:rFonts w:asciiTheme="minorBidi" w:eastAsia="Times New Roman" w:hAnsiTheme="minorBidi" w:cstheme="minorBidi"/>
                  <w:szCs w:val="17"/>
                  <w:lang w:val="es-ES_tradnl"/>
                </w:rPr>
                <w:delText>[RSG-59]</w:delText>
              </w:r>
            </w:del>
          </w:p>
        </w:tc>
        <w:tc>
          <w:tcPr>
            <w:tcW w:w="6444" w:type="dxa"/>
          </w:tcPr>
          <w:p w14:paraId="2CFF7267" w14:textId="77777777" w:rsidR="0068124D" w:rsidRPr="00641BDB" w:rsidRDefault="0068124D" w:rsidP="00141BF9">
            <w:pPr>
              <w:pStyle w:val="NormalWeb"/>
              <w:spacing w:after="0" w:afterAutospacing="0"/>
              <w:jc w:val="both"/>
              <w:rPr>
                <w:del w:id="3298" w:author="Author"/>
                <w:rFonts w:asciiTheme="minorBidi" w:eastAsia="Times New Roman" w:hAnsiTheme="minorBidi" w:cstheme="minorBidi"/>
                <w:szCs w:val="17"/>
                <w:lang w:val="es-ES_tradnl"/>
              </w:rPr>
            </w:pPr>
            <w:del w:id="3299" w:author="Author">
              <w:r w:rsidRPr="00641BDB">
                <w:rPr>
                  <w:rFonts w:asciiTheme="minorBidi" w:eastAsia="Times New Roman" w:hAnsiTheme="minorBidi" w:cstheme="minorBidi"/>
                  <w:szCs w:val="17"/>
                  <w:lang w:val="es-ES_tradnl"/>
                </w:rPr>
                <w:delText xml:space="preserve">DEBERÍA devolverse a </w:delText>
              </w:r>
              <w:r w:rsidRPr="00641BDB">
                <w:rPr>
                  <w:rFonts w:ascii="Courier New" w:eastAsia="Times New Roman" w:hAnsi="Courier New" w:cs="Courier New"/>
                  <w:szCs w:val="17"/>
                  <w:lang w:val="es-ES_tradnl"/>
                </w:rPr>
                <w:delText>TRACE</w:delText>
              </w:r>
              <w:r w:rsidRPr="00641BDB">
                <w:rPr>
                  <w:rFonts w:asciiTheme="minorBidi" w:eastAsia="Times New Roman" w:hAnsiTheme="minorBidi" w:cstheme="minorBidi"/>
                  <w:szCs w:val="17"/>
                  <w:lang w:val="es-ES_tradnl"/>
                </w:rPr>
                <w:delText xml:space="preserve"> el código de estado </w:delText>
              </w:r>
              <w:r w:rsidRPr="00641BDB">
                <w:rPr>
                  <w:rFonts w:ascii="Courier New" w:eastAsia="Times New Roman" w:hAnsi="Courier New" w:cs="Courier New"/>
                  <w:szCs w:val="17"/>
                  <w:lang w:val="es-ES_tradnl"/>
                </w:rPr>
                <w:delText>200 OK</w:delText>
              </w:r>
              <w:r w:rsidRPr="00641BDB">
                <w:rPr>
                  <w:rFonts w:asciiTheme="minorBidi" w:eastAsia="Times New Roman" w:hAnsiTheme="minorBidi" w:cstheme="minorBidi"/>
                  <w:szCs w:val="17"/>
                  <w:lang w:val="es-ES_tradnl"/>
                </w:rPr>
                <w:delText>.</w:delText>
              </w:r>
            </w:del>
          </w:p>
        </w:tc>
        <w:tc>
          <w:tcPr>
            <w:tcW w:w="1761" w:type="dxa"/>
          </w:tcPr>
          <w:p w14:paraId="5ED49715" w14:textId="77777777" w:rsidR="0068124D" w:rsidRPr="00641BDB" w:rsidRDefault="0068124D" w:rsidP="0068124D">
            <w:pPr>
              <w:pStyle w:val="NormalWeb"/>
              <w:spacing w:after="0" w:afterAutospacing="0"/>
              <w:rPr>
                <w:del w:id="3300" w:author="Author"/>
                <w:rFonts w:asciiTheme="minorBidi" w:eastAsia="Times New Roman" w:hAnsiTheme="minorBidi" w:cstheme="minorBidi"/>
                <w:szCs w:val="17"/>
                <w:lang w:val="es-ES_tradnl"/>
              </w:rPr>
            </w:pPr>
            <w:del w:id="3301" w:author="Author">
              <w:r w:rsidRPr="00641BDB">
                <w:rPr>
                  <w:rFonts w:asciiTheme="minorBidi" w:eastAsia="Times New Roman" w:hAnsiTheme="minorBidi" w:cstheme="minorBidi"/>
                  <w:szCs w:val="17"/>
                  <w:lang w:val="es-ES_tradnl"/>
                </w:rPr>
                <w:delText>AAJ, AAX</w:delText>
              </w:r>
            </w:del>
          </w:p>
        </w:tc>
      </w:tr>
      <w:tr w:rsidR="004F1ABA" w:rsidRPr="008516DD" w14:paraId="1E941C49" w14:textId="77777777" w:rsidTr="003969D6">
        <w:trPr>
          <w:del w:id="3302" w:author="Author"/>
        </w:trPr>
        <w:tc>
          <w:tcPr>
            <w:tcW w:w="1143" w:type="dxa"/>
          </w:tcPr>
          <w:p w14:paraId="63FF7ECE" w14:textId="77777777" w:rsidR="004F1ABA" w:rsidRPr="00641BDB" w:rsidRDefault="004F1ABA" w:rsidP="004F1ABA">
            <w:pPr>
              <w:pStyle w:val="NormalWeb"/>
              <w:spacing w:after="0" w:afterAutospacing="0"/>
              <w:rPr>
                <w:del w:id="3303" w:author="Author"/>
                <w:rFonts w:asciiTheme="minorBidi" w:eastAsia="Times New Roman" w:hAnsiTheme="minorBidi" w:cstheme="minorBidi"/>
                <w:szCs w:val="17"/>
                <w:lang w:val="es-ES_tradnl"/>
              </w:rPr>
            </w:pPr>
            <w:del w:id="3304" w:author="Author">
              <w:r w:rsidRPr="00641BDB">
                <w:rPr>
                  <w:rFonts w:asciiTheme="minorBidi" w:eastAsia="Times New Roman" w:hAnsiTheme="minorBidi" w:cstheme="minorBidi"/>
                  <w:szCs w:val="17"/>
                  <w:lang w:val="es-ES_tradnl"/>
                </w:rPr>
                <w:delText>[RSG-60]</w:delText>
              </w:r>
            </w:del>
          </w:p>
        </w:tc>
        <w:tc>
          <w:tcPr>
            <w:tcW w:w="6444" w:type="dxa"/>
          </w:tcPr>
          <w:p w14:paraId="5BB07FA6" w14:textId="77777777" w:rsidR="004F1ABA" w:rsidRPr="00641BDB" w:rsidRDefault="004F1ABA" w:rsidP="00141BF9">
            <w:pPr>
              <w:pStyle w:val="NormalWeb"/>
              <w:spacing w:after="0" w:afterAutospacing="0"/>
              <w:jc w:val="both"/>
              <w:rPr>
                <w:del w:id="3305" w:author="Author"/>
                <w:rFonts w:asciiTheme="minorBidi" w:eastAsia="Times New Roman" w:hAnsiTheme="minorBidi" w:cstheme="minorBidi"/>
                <w:szCs w:val="17"/>
                <w:lang w:val="es-ES_tradnl"/>
              </w:rPr>
            </w:pPr>
            <w:del w:id="3306" w:author="Author">
              <w:r w:rsidRPr="00641BDB">
                <w:rPr>
                  <w:rFonts w:asciiTheme="minorBidi" w:eastAsia="Times New Roman" w:hAnsiTheme="minorBidi" w:cstheme="minorBidi"/>
                  <w:szCs w:val="17"/>
                  <w:lang w:val="es-ES_tradnl"/>
                </w:rPr>
                <w:delText xml:space="preserve">Las peticiones </w:delText>
              </w:r>
              <w:r w:rsidRPr="00641BDB">
                <w:rPr>
                  <w:rFonts w:ascii="Courier New" w:eastAsia="Times New Roman" w:hAnsi="Courier New" w:cs="Courier New"/>
                  <w:szCs w:val="17"/>
                  <w:lang w:val="es-ES_tradnl"/>
                </w:rPr>
                <w:delText>OPTIONS</w:delText>
              </w:r>
              <w:r w:rsidRPr="00641BDB">
                <w:rPr>
                  <w:rFonts w:asciiTheme="minorBidi" w:eastAsia="Times New Roman" w:hAnsiTheme="minorBidi" w:cstheme="minorBidi"/>
                  <w:szCs w:val="17"/>
                  <w:lang w:val="es-ES_tradnl"/>
                </w:rPr>
                <w:delText xml:space="preserve"> DEBEN ser idempotentes.</w:delText>
              </w:r>
            </w:del>
          </w:p>
        </w:tc>
        <w:tc>
          <w:tcPr>
            <w:tcW w:w="1761" w:type="dxa"/>
          </w:tcPr>
          <w:p w14:paraId="1D1DE2D7" w14:textId="77777777" w:rsidR="004F1ABA" w:rsidRPr="00641BDB" w:rsidRDefault="004F1ABA" w:rsidP="004F1ABA">
            <w:pPr>
              <w:pStyle w:val="NormalWeb"/>
              <w:spacing w:after="0" w:afterAutospacing="0"/>
              <w:rPr>
                <w:del w:id="3307" w:author="Author"/>
                <w:rFonts w:asciiTheme="minorBidi" w:eastAsia="Times New Roman" w:hAnsiTheme="minorBidi" w:cstheme="minorBidi"/>
                <w:szCs w:val="17"/>
                <w:lang w:val="es-ES_tradnl"/>
              </w:rPr>
            </w:pPr>
            <w:del w:id="3308" w:author="Author">
              <w:r w:rsidRPr="00641BDB">
                <w:rPr>
                  <w:rFonts w:asciiTheme="minorBidi" w:eastAsia="Times New Roman" w:hAnsiTheme="minorBidi" w:cstheme="minorBidi"/>
                  <w:szCs w:val="17"/>
                  <w:lang w:val="es-ES_tradnl"/>
                </w:rPr>
                <w:delText>AAJ, AAX, AX, AJ</w:delText>
              </w:r>
            </w:del>
          </w:p>
        </w:tc>
      </w:tr>
      <w:tr w:rsidR="00792F26" w:rsidRPr="008516DD" w14:paraId="72EAB925" w14:textId="77777777" w:rsidTr="003969D6">
        <w:trPr>
          <w:del w:id="3309" w:author="Author"/>
        </w:trPr>
        <w:tc>
          <w:tcPr>
            <w:tcW w:w="1143" w:type="dxa"/>
          </w:tcPr>
          <w:p w14:paraId="330DEF9E" w14:textId="77777777" w:rsidR="00792F26" w:rsidRPr="00641BDB" w:rsidRDefault="00792F26" w:rsidP="00792F26">
            <w:pPr>
              <w:pStyle w:val="NormalWeb"/>
              <w:spacing w:after="0" w:afterAutospacing="0"/>
              <w:rPr>
                <w:del w:id="3310" w:author="Author"/>
                <w:rFonts w:asciiTheme="minorBidi" w:eastAsia="Times New Roman" w:hAnsiTheme="minorBidi" w:cstheme="minorBidi"/>
                <w:szCs w:val="17"/>
                <w:lang w:val="es-ES_tradnl"/>
              </w:rPr>
            </w:pPr>
            <w:del w:id="3311" w:author="Author">
              <w:r w:rsidRPr="00641BDB">
                <w:rPr>
                  <w:rFonts w:asciiTheme="minorBidi" w:eastAsia="Times New Roman" w:hAnsiTheme="minorBidi" w:cstheme="minorBidi"/>
                  <w:szCs w:val="17"/>
                  <w:lang w:val="es-ES_tradnl"/>
                </w:rPr>
                <w:delText>[RSG-61]</w:delText>
              </w:r>
            </w:del>
          </w:p>
        </w:tc>
        <w:tc>
          <w:tcPr>
            <w:tcW w:w="6444" w:type="dxa"/>
          </w:tcPr>
          <w:p w14:paraId="38AE44BC" w14:textId="77777777" w:rsidR="00792F26" w:rsidRPr="00641BDB" w:rsidRDefault="00792F26" w:rsidP="00141BF9">
            <w:pPr>
              <w:pStyle w:val="NormalWeb"/>
              <w:spacing w:after="0" w:afterAutospacing="0"/>
              <w:jc w:val="both"/>
              <w:rPr>
                <w:del w:id="3312" w:author="Author"/>
                <w:rFonts w:asciiTheme="minorBidi" w:eastAsia="Times New Roman" w:hAnsiTheme="minorBidi" w:cstheme="minorBidi"/>
                <w:szCs w:val="17"/>
                <w:lang w:val="es-ES_tradnl"/>
              </w:rPr>
            </w:pPr>
            <w:del w:id="3313" w:author="Author">
              <w:r w:rsidRPr="00641BDB">
                <w:rPr>
                  <w:rFonts w:asciiTheme="minorBidi" w:eastAsia="Times New Roman" w:hAnsiTheme="minorBidi" w:cstheme="minorBidi"/>
                  <w:szCs w:val="17"/>
                  <w:lang w:val="es-ES_tradnl"/>
                </w:rPr>
                <w:delText>NO DEBERÍAN utilizarse encabezados HTTP personalizados que empiecen con el prefijo "</w:delText>
              </w:r>
              <w:r w:rsidRPr="00641BDB">
                <w:rPr>
                  <w:rFonts w:ascii="Courier New" w:eastAsia="Times New Roman" w:hAnsi="Courier New" w:cs="Courier New"/>
                  <w:szCs w:val="17"/>
                  <w:lang w:val="es-ES_tradnl"/>
                </w:rPr>
                <w:delText>X-</w:delText>
              </w:r>
              <w:r w:rsidRPr="00641BDB">
                <w:rPr>
                  <w:rFonts w:asciiTheme="minorBidi" w:eastAsia="Times New Roman" w:hAnsiTheme="minorBidi" w:cstheme="minorBidi"/>
                  <w:szCs w:val="17"/>
                  <w:lang w:val="es-ES_tradnl"/>
                </w:rPr>
                <w:delText>".</w:delText>
              </w:r>
            </w:del>
          </w:p>
        </w:tc>
        <w:tc>
          <w:tcPr>
            <w:tcW w:w="1761" w:type="dxa"/>
          </w:tcPr>
          <w:p w14:paraId="108FACF4" w14:textId="77777777" w:rsidR="00792F26" w:rsidRPr="00641BDB" w:rsidRDefault="00792F26" w:rsidP="00792F26">
            <w:pPr>
              <w:pStyle w:val="NormalWeb"/>
              <w:spacing w:after="0" w:afterAutospacing="0"/>
              <w:rPr>
                <w:del w:id="3314" w:author="Author"/>
                <w:rFonts w:asciiTheme="minorBidi" w:eastAsia="Times New Roman" w:hAnsiTheme="minorBidi" w:cstheme="minorBidi"/>
                <w:szCs w:val="17"/>
                <w:lang w:val="es-ES_tradnl"/>
              </w:rPr>
            </w:pPr>
            <w:del w:id="3315" w:author="Author">
              <w:r w:rsidRPr="00641BDB">
                <w:rPr>
                  <w:rFonts w:asciiTheme="minorBidi" w:eastAsia="Times New Roman" w:hAnsiTheme="minorBidi" w:cstheme="minorBidi"/>
                  <w:szCs w:val="17"/>
                  <w:lang w:val="es-ES_tradnl"/>
                </w:rPr>
                <w:delText>AAJ, AAX</w:delText>
              </w:r>
            </w:del>
          </w:p>
        </w:tc>
      </w:tr>
      <w:tr w:rsidR="00A61C58" w:rsidRPr="008516DD" w14:paraId="4DDF65C3" w14:textId="77777777" w:rsidTr="003969D6">
        <w:trPr>
          <w:del w:id="3316" w:author="Author"/>
        </w:trPr>
        <w:tc>
          <w:tcPr>
            <w:tcW w:w="1143" w:type="dxa"/>
          </w:tcPr>
          <w:p w14:paraId="31CDBC99" w14:textId="77777777" w:rsidR="00A61C58" w:rsidRPr="00641BDB" w:rsidRDefault="00A61C58" w:rsidP="00A61C58">
            <w:pPr>
              <w:pStyle w:val="NormalWeb"/>
              <w:spacing w:after="0" w:afterAutospacing="0"/>
              <w:rPr>
                <w:del w:id="3317" w:author="Author"/>
                <w:rFonts w:asciiTheme="minorBidi" w:eastAsia="Times New Roman" w:hAnsiTheme="minorBidi" w:cstheme="minorBidi"/>
                <w:szCs w:val="17"/>
                <w:lang w:val="es-ES_tradnl"/>
              </w:rPr>
            </w:pPr>
            <w:del w:id="3318" w:author="Author">
              <w:r w:rsidRPr="00641BDB">
                <w:rPr>
                  <w:rFonts w:asciiTheme="minorBidi" w:eastAsia="Times New Roman" w:hAnsiTheme="minorBidi" w:cstheme="minorBidi"/>
                  <w:szCs w:val="17"/>
                  <w:lang w:val="es-ES_tradnl"/>
                </w:rPr>
                <w:delText>[RSG-62]</w:delText>
              </w:r>
            </w:del>
          </w:p>
        </w:tc>
        <w:tc>
          <w:tcPr>
            <w:tcW w:w="6444" w:type="dxa"/>
          </w:tcPr>
          <w:p w14:paraId="3CC912AC" w14:textId="77777777" w:rsidR="00A61C58" w:rsidRPr="00641BDB" w:rsidRDefault="00A61C58" w:rsidP="00141BF9">
            <w:pPr>
              <w:pStyle w:val="NormalWeb"/>
              <w:spacing w:after="0" w:afterAutospacing="0"/>
              <w:jc w:val="both"/>
              <w:rPr>
                <w:del w:id="3319" w:author="Author"/>
                <w:rFonts w:asciiTheme="minorBidi" w:eastAsia="Times New Roman" w:hAnsiTheme="minorBidi" w:cstheme="minorBidi"/>
                <w:szCs w:val="17"/>
                <w:lang w:val="es-ES_tradnl"/>
              </w:rPr>
            </w:pPr>
            <w:del w:id="3320" w:author="Author">
              <w:r w:rsidRPr="00641BDB">
                <w:rPr>
                  <w:rFonts w:asciiTheme="minorBidi" w:eastAsia="Times New Roman" w:hAnsiTheme="minorBidi" w:cstheme="minorBidi"/>
                  <w:szCs w:val="17"/>
                  <w:lang w:val="es-ES_tradnl"/>
                </w:rPr>
                <w:delText>NO DEBERÍAN utilizarse encabezados HTTP personalizados para modificar un método HTTP a menos que sea para resolver una limitación técnica (véase, por ejemplo, [RSG-39]).</w:delText>
              </w:r>
            </w:del>
          </w:p>
        </w:tc>
        <w:tc>
          <w:tcPr>
            <w:tcW w:w="1761" w:type="dxa"/>
          </w:tcPr>
          <w:p w14:paraId="08DE2934" w14:textId="77777777" w:rsidR="00A61C58" w:rsidRPr="00641BDB" w:rsidRDefault="00A61C58" w:rsidP="00A61C58">
            <w:pPr>
              <w:pStyle w:val="NormalWeb"/>
              <w:spacing w:after="0" w:afterAutospacing="0"/>
              <w:rPr>
                <w:del w:id="3321" w:author="Author"/>
                <w:rFonts w:asciiTheme="minorBidi" w:eastAsia="Times New Roman" w:hAnsiTheme="minorBidi" w:cstheme="minorBidi"/>
                <w:szCs w:val="17"/>
                <w:lang w:val="es-ES_tradnl"/>
              </w:rPr>
            </w:pPr>
            <w:del w:id="3322" w:author="Author">
              <w:r w:rsidRPr="00641BDB">
                <w:rPr>
                  <w:rFonts w:asciiTheme="minorBidi" w:eastAsia="Times New Roman" w:hAnsiTheme="minorBidi" w:cstheme="minorBidi"/>
                  <w:szCs w:val="17"/>
                  <w:lang w:val="es-ES_tradnl"/>
                </w:rPr>
                <w:delText>AAJ, AAX</w:delText>
              </w:r>
            </w:del>
          </w:p>
        </w:tc>
      </w:tr>
      <w:tr w:rsidR="009266F3" w:rsidRPr="008516DD" w14:paraId="538A2C3F" w14:textId="77777777" w:rsidTr="003969D6">
        <w:trPr>
          <w:del w:id="3323" w:author="Author"/>
        </w:trPr>
        <w:tc>
          <w:tcPr>
            <w:tcW w:w="1143" w:type="dxa"/>
          </w:tcPr>
          <w:p w14:paraId="0E4FDAAF" w14:textId="77777777" w:rsidR="009266F3" w:rsidRPr="00641BDB" w:rsidRDefault="009266F3" w:rsidP="009266F3">
            <w:pPr>
              <w:pStyle w:val="NormalWeb"/>
              <w:spacing w:after="0" w:afterAutospacing="0"/>
              <w:rPr>
                <w:del w:id="3324" w:author="Author"/>
                <w:rFonts w:asciiTheme="minorBidi" w:eastAsia="Times New Roman" w:hAnsiTheme="minorBidi" w:cstheme="minorBidi"/>
                <w:szCs w:val="17"/>
                <w:lang w:val="es-ES_tradnl"/>
              </w:rPr>
            </w:pPr>
            <w:del w:id="3325" w:author="Author">
              <w:r w:rsidRPr="00641BDB">
                <w:rPr>
                  <w:rFonts w:asciiTheme="minorBidi" w:eastAsia="Times New Roman" w:hAnsiTheme="minorBidi" w:cstheme="minorBidi"/>
                  <w:szCs w:val="17"/>
                  <w:lang w:val="es-ES_tradnl"/>
                </w:rPr>
                <w:delText>[RSG-63]</w:delText>
              </w:r>
            </w:del>
          </w:p>
        </w:tc>
        <w:tc>
          <w:tcPr>
            <w:tcW w:w="6444" w:type="dxa"/>
          </w:tcPr>
          <w:p w14:paraId="2885342E" w14:textId="77777777" w:rsidR="009266F3" w:rsidRPr="00641BDB" w:rsidRDefault="009266F3" w:rsidP="00141BF9">
            <w:pPr>
              <w:pStyle w:val="NormalWeb"/>
              <w:spacing w:after="0" w:afterAutospacing="0"/>
              <w:jc w:val="both"/>
              <w:rPr>
                <w:del w:id="3326" w:author="Author"/>
                <w:rFonts w:asciiTheme="minorBidi" w:eastAsia="Times New Roman" w:hAnsiTheme="minorBidi" w:cstheme="minorBidi"/>
                <w:szCs w:val="17"/>
                <w:lang w:val="es-ES_tradnl"/>
              </w:rPr>
            </w:pPr>
            <w:del w:id="3327" w:author="Author">
              <w:r w:rsidRPr="00641BDB">
                <w:rPr>
                  <w:rFonts w:asciiTheme="minorBidi" w:eastAsia="Times New Roman" w:hAnsiTheme="minorBidi" w:cstheme="minorBidi"/>
                  <w:szCs w:val="17"/>
                  <w:lang w:val="es-ES_tradnl"/>
                </w:rPr>
                <w:delText>Los encabezados HTTP personalizados tendrán el formato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&lt;organization&gt;-&lt;header name&gt;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 los nombres de</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&lt;organization&gt;</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&lt;header&gt;</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 xml:space="preserve">DEBERÍAN seguir la convención </w:delText>
              </w:r>
              <w:r w:rsidRPr="00641BDB">
                <w:rPr>
                  <w:rFonts w:asciiTheme="minorBidi" w:eastAsia="Times New Roman" w:hAnsiTheme="minorBidi" w:cstheme="minorBidi"/>
                  <w:i/>
                  <w:iCs/>
                  <w:szCs w:val="17"/>
                  <w:lang w:val="es-ES_tradnl"/>
                </w:rPr>
                <w:delText>kebab case</w:delText>
              </w:r>
              <w:r w:rsidRPr="00641BDB">
                <w:rPr>
                  <w:rFonts w:asciiTheme="minorBidi" w:eastAsia="Times New Roman" w:hAnsiTheme="minorBidi" w:cstheme="minorBidi"/>
                  <w:szCs w:val="17"/>
                  <w:lang w:val="es-ES_tradnl"/>
                </w:rPr>
                <w:delText>.</w:delText>
              </w:r>
            </w:del>
          </w:p>
        </w:tc>
        <w:tc>
          <w:tcPr>
            <w:tcW w:w="1761" w:type="dxa"/>
          </w:tcPr>
          <w:p w14:paraId="192FA2ED" w14:textId="77777777" w:rsidR="009266F3" w:rsidRPr="00641BDB" w:rsidRDefault="009266F3" w:rsidP="009266F3">
            <w:pPr>
              <w:pStyle w:val="NormalWeb"/>
              <w:spacing w:after="0" w:afterAutospacing="0"/>
              <w:rPr>
                <w:del w:id="3328" w:author="Author"/>
                <w:rFonts w:asciiTheme="minorBidi" w:eastAsia="Times New Roman" w:hAnsiTheme="minorBidi" w:cstheme="minorBidi"/>
                <w:szCs w:val="17"/>
                <w:lang w:val="es-ES_tradnl"/>
              </w:rPr>
            </w:pPr>
            <w:del w:id="3329" w:author="Author">
              <w:r w:rsidRPr="00641BDB">
                <w:rPr>
                  <w:rFonts w:asciiTheme="minorBidi" w:eastAsia="Times New Roman" w:hAnsiTheme="minorBidi" w:cstheme="minorBidi"/>
                  <w:szCs w:val="17"/>
                  <w:lang w:val="es-ES_tradnl"/>
                </w:rPr>
                <w:delText>AAJ, AAX</w:delText>
              </w:r>
            </w:del>
          </w:p>
        </w:tc>
      </w:tr>
      <w:tr w:rsidR="00FA7277" w:rsidRPr="008516DD" w14:paraId="5CAD2BF1" w14:textId="77777777" w:rsidTr="003969D6">
        <w:trPr>
          <w:del w:id="3330" w:author="Author"/>
        </w:trPr>
        <w:tc>
          <w:tcPr>
            <w:tcW w:w="1143" w:type="dxa"/>
          </w:tcPr>
          <w:p w14:paraId="76D05808" w14:textId="77777777" w:rsidR="00FA7277" w:rsidRPr="00641BDB" w:rsidRDefault="00FA7277" w:rsidP="00FA7277">
            <w:pPr>
              <w:spacing w:after="240"/>
              <w:rPr>
                <w:del w:id="3331" w:author="Author"/>
                <w:rFonts w:asciiTheme="minorBidi" w:hAnsiTheme="minorBidi" w:cstheme="minorBidi"/>
                <w:szCs w:val="17"/>
                <w:lang w:val="es-ES_tradnl"/>
              </w:rPr>
            </w:pPr>
            <w:del w:id="3332" w:author="Author">
              <w:r w:rsidRPr="00641BDB">
                <w:rPr>
                  <w:rFonts w:asciiTheme="minorBidi" w:eastAsia="Times New Roman" w:hAnsiTheme="minorBidi" w:cstheme="minorBidi"/>
                  <w:szCs w:val="17"/>
                  <w:lang w:val="es-ES_tradnl"/>
                </w:rPr>
                <w:delText>[RSG-64]</w:delText>
              </w:r>
            </w:del>
          </w:p>
        </w:tc>
        <w:tc>
          <w:tcPr>
            <w:tcW w:w="6444" w:type="dxa"/>
          </w:tcPr>
          <w:p w14:paraId="31CE215E" w14:textId="77777777" w:rsidR="00FA7277" w:rsidRPr="00641BDB" w:rsidRDefault="00AF5BD9" w:rsidP="00141BF9">
            <w:pPr>
              <w:pStyle w:val="NormalWeb"/>
              <w:spacing w:after="0" w:afterAutospacing="0"/>
              <w:jc w:val="both"/>
              <w:rPr>
                <w:del w:id="3333" w:author="Author"/>
                <w:rFonts w:asciiTheme="minorBidi" w:eastAsia="Times New Roman" w:hAnsiTheme="minorBidi" w:cstheme="minorBidi"/>
                <w:szCs w:val="17"/>
                <w:lang w:val="es-ES_tradnl"/>
              </w:rPr>
            </w:pPr>
            <w:del w:id="3334" w:author="Author">
              <w:r w:rsidRPr="00641BDB">
                <w:rPr>
                  <w:rFonts w:asciiTheme="minorBidi" w:eastAsia="Times New Roman" w:hAnsiTheme="minorBidi" w:cstheme="minorBidi"/>
                  <w:szCs w:val="17"/>
                  <w:lang w:val="es-ES_tradnl"/>
                </w:rPr>
                <w:delText xml:space="preserve">Una API web DEBERÍA admitir un único método de versionado de servicios, como el versionado por URI (por ejemplo, </w:delText>
              </w:r>
              <w:r w:rsidRPr="00641BDB">
                <w:rPr>
                  <w:rFonts w:ascii="Courier New" w:eastAsia="Times New Roman" w:hAnsi="Courier New" w:cs="Courier New"/>
                  <w:szCs w:val="17"/>
                  <w:lang w:val="es-ES_tradnl"/>
                </w:rPr>
                <w:delText>/api/v1/inventors</w:delText>
              </w:r>
              <w:r w:rsidRPr="00641BDB">
                <w:rPr>
                  <w:rFonts w:asciiTheme="minorBidi" w:eastAsia="Times New Roman" w:hAnsiTheme="minorBidi" w:cstheme="minorBidi"/>
                  <w:szCs w:val="17"/>
                  <w:lang w:val="es-ES_tradnl"/>
                </w:rPr>
                <w:delText xml:space="preserve">), el versionado por encabezado (por ejemplo, </w:delText>
              </w:r>
              <w:r w:rsidRPr="00641BDB">
                <w:rPr>
                  <w:rFonts w:ascii="Courier New" w:eastAsia="Times New Roman" w:hAnsi="Courier New" w:cs="Courier New"/>
                  <w:szCs w:val="17"/>
                  <w:lang w:val="es-ES_tradnl"/>
                </w:rPr>
                <w:delText>Accept-version: v1</w:delText>
              </w:r>
              <w:r w:rsidRPr="00641BDB">
                <w:rPr>
                  <w:rFonts w:asciiTheme="minorBidi" w:eastAsia="Times New Roman" w:hAnsiTheme="minorBidi" w:cstheme="minorBidi"/>
                  <w:szCs w:val="17"/>
                  <w:lang w:val="es-ES_tradnl"/>
                </w:rPr>
                <w:delText xml:space="preserve">), o el versionado por tipo de medios (por ejemplo, </w:delText>
              </w:r>
              <w:r w:rsidRPr="00641BDB">
                <w:rPr>
                  <w:rFonts w:ascii="Courier New" w:eastAsia="Times New Roman" w:hAnsi="Courier New" w:cs="Courier New"/>
                  <w:szCs w:val="17"/>
                  <w:lang w:val="es-ES_tradnl"/>
                </w:rPr>
                <w:delText>Accept: application/vnd.v1+json</w:delText>
              </w:r>
              <w:r w:rsidRPr="00641BDB">
                <w:rPr>
                  <w:rFonts w:asciiTheme="minorBidi" w:eastAsia="Times New Roman" w:hAnsiTheme="minorBidi" w:cstheme="minorBidi"/>
                  <w:szCs w:val="17"/>
                  <w:lang w:val="es-ES_tradnl"/>
                </w:rPr>
                <w:delText>). NO DEBERÍA utilizarse el versionado por cadena de consulta.</w:delText>
              </w:r>
            </w:del>
          </w:p>
        </w:tc>
        <w:tc>
          <w:tcPr>
            <w:tcW w:w="1761" w:type="dxa"/>
          </w:tcPr>
          <w:p w14:paraId="4BE2F3BB" w14:textId="77777777" w:rsidR="00FA7277" w:rsidRPr="00641BDB" w:rsidRDefault="00FA7277" w:rsidP="00FA7277">
            <w:pPr>
              <w:spacing w:after="240"/>
              <w:rPr>
                <w:del w:id="3335" w:author="Author"/>
                <w:rFonts w:asciiTheme="minorBidi" w:hAnsiTheme="minorBidi" w:cstheme="minorBidi"/>
                <w:szCs w:val="17"/>
                <w:lang w:val="es-ES_tradnl"/>
              </w:rPr>
            </w:pPr>
            <w:del w:id="3336" w:author="Author">
              <w:r w:rsidRPr="00641BDB">
                <w:rPr>
                  <w:rFonts w:asciiTheme="minorBidi" w:hAnsiTheme="minorBidi" w:cstheme="minorBidi"/>
                  <w:szCs w:val="17"/>
                  <w:lang w:val="es-ES_tradnl"/>
                </w:rPr>
                <w:delText>AAJ, AAX</w:delText>
              </w:r>
            </w:del>
          </w:p>
        </w:tc>
      </w:tr>
      <w:tr w:rsidR="00F7412F" w:rsidRPr="008516DD" w14:paraId="096A6CA0" w14:textId="77777777" w:rsidTr="003969D6">
        <w:trPr>
          <w:del w:id="3337" w:author="Author"/>
        </w:trPr>
        <w:tc>
          <w:tcPr>
            <w:tcW w:w="1143" w:type="dxa"/>
          </w:tcPr>
          <w:p w14:paraId="7A7BA2AD" w14:textId="77777777" w:rsidR="00F7412F" w:rsidRPr="00641BDB" w:rsidRDefault="00F7412F" w:rsidP="00F7412F">
            <w:pPr>
              <w:spacing w:after="240"/>
              <w:rPr>
                <w:del w:id="3338" w:author="Author"/>
                <w:rFonts w:asciiTheme="minorBidi" w:hAnsiTheme="minorBidi" w:cstheme="minorBidi"/>
                <w:szCs w:val="17"/>
                <w:lang w:val="es-ES_tradnl"/>
              </w:rPr>
            </w:pPr>
            <w:del w:id="3339" w:author="Author">
              <w:r w:rsidRPr="00641BDB">
                <w:rPr>
                  <w:rFonts w:asciiTheme="minorBidi" w:eastAsia="Times New Roman" w:hAnsiTheme="minorBidi" w:cstheme="minorBidi"/>
                  <w:szCs w:val="17"/>
                  <w:lang w:val="es-ES_tradnl"/>
                </w:rPr>
                <w:delText>[RSG-65]</w:delText>
              </w:r>
            </w:del>
          </w:p>
        </w:tc>
        <w:tc>
          <w:tcPr>
            <w:tcW w:w="6444" w:type="dxa"/>
          </w:tcPr>
          <w:p w14:paraId="741CB6CA" w14:textId="77777777" w:rsidR="00F7412F" w:rsidRPr="00641BDB" w:rsidRDefault="00F7412F" w:rsidP="00141BF9">
            <w:pPr>
              <w:jc w:val="both"/>
              <w:rPr>
                <w:del w:id="3340" w:author="Author"/>
                <w:rFonts w:asciiTheme="minorBidi" w:eastAsia="Times New Roman" w:hAnsiTheme="minorBidi" w:cstheme="minorBidi"/>
                <w:szCs w:val="17"/>
                <w:lang w:val="es-ES_tradnl"/>
              </w:rPr>
            </w:pPr>
            <w:del w:id="3341" w:author="Author">
              <w:r w:rsidRPr="00641BDB">
                <w:rPr>
                  <w:rFonts w:asciiTheme="minorBidi" w:eastAsia="Times New Roman" w:hAnsiTheme="minorBidi" w:cstheme="minorBidi"/>
                  <w:szCs w:val="17"/>
                  <w:lang w:val="es-ES_tradnl"/>
                </w:rPr>
                <w:delText xml:space="preserve">DEBERÍA seguirse un esquema de numeración de versiones que considere solo el número de versión mayor (por ejemplo, </w:delText>
              </w:r>
              <w:r w:rsidRPr="00641BDB">
                <w:rPr>
                  <w:rFonts w:ascii="Courier New" w:eastAsia="Times New Roman" w:hAnsi="Courier New" w:cs="Courier New"/>
                  <w:szCs w:val="17"/>
                  <w:lang w:val="es-ES_tradnl"/>
                </w:rPr>
                <w:delText>/v1</w:delText>
              </w:r>
              <w:r w:rsidRPr="00641BDB">
                <w:rPr>
                  <w:rFonts w:asciiTheme="minorBidi" w:eastAsia="Times New Roman" w:hAnsiTheme="minorBidi" w:cstheme="minorBidi"/>
                  <w:szCs w:val="17"/>
                  <w:lang w:val="es-ES_tradnl"/>
                </w:rPr>
                <w:delText>).</w:delText>
              </w:r>
            </w:del>
          </w:p>
        </w:tc>
        <w:tc>
          <w:tcPr>
            <w:tcW w:w="1761" w:type="dxa"/>
          </w:tcPr>
          <w:p w14:paraId="0C9D4B9D" w14:textId="77777777" w:rsidR="00F7412F" w:rsidRPr="00641BDB" w:rsidRDefault="00F7412F" w:rsidP="00F7412F">
            <w:pPr>
              <w:spacing w:after="240"/>
              <w:rPr>
                <w:del w:id="3342" w:author="Author"/>
                <w:rFonts w:asciiTheme="minorBidi" w:hAnsiTheme="minorBidi" w:cstheme="minorBidi"/>
                <w:szCs w:val="17"/>
                <w:lang w:val="es-ES_tradnl"/>
              </w:rPr>
            </w:pPr>
            <w:del w:id="3343" w:author="Author">
              <w:r w:rsidRPr="00641BDB">
                <w:rPr>
                  <w:rFonts w:asciiTheme="minorBidi" w:hAnsiTheme="minorBidi" w:cstheme="minorBidi"/>
                  <w:szCs w:val="17"/>
                  <w:lang w:val="es-ES_tradnl"/>
                </w:rPr>
                <w:delText>AAJ, AAX</w:delText>
              </w:r>
            </w:del>
          </w:p>
        </w:tc>
      </w:tr>
      <w:tr w:rsidR="00571CBF" w:rsidRPr="008516DD" w14:paraId="6D113B9F" w14:textId="77777777" w:rsidTr="003969D6">
        <w:trPr>
          <w:del w:id="3344" w:author="Author"/>
        </w:trPr>
        <w:tc>
          <w:tcPr>
            <w:tcW w:w="1143" w:type="dxa"/>
          </w:tcPr>
          <w:p w14:paraId="52D5FE81" w14:textId="77777777" w:rsidR="00571CBF" w:rsidRPr="00641BDB" w:rsidRDefault="00571CBF" w:rsidP="00571CBF">
            <w:pPr>
              <w:spacing w:after="240"/>
              <w:rPr>
                <w:del w:id="3345" w:author="Author"/>
                <w:rFonts w:asciiTheme="minorBidi" w:eastAsia="Times New Roman" w:hAnsiTheme="minorBidi" w:cstheme="minorBidi"/>
                <w:szCs w:val="17"/>
                <w:lang w:val="es-ES_tradnl"/>
              </w:rPr>
            </w:pPr>
            <w:del w:id="3346" w:author="Author">
              <w:r w:rsidRPr="00641BDB">
                <w:rPr>
                  <w:rFonts w:asciiTheme="minorBidi" w:eastAsia="Times New Roman" w:hAnsiTheme="minorBidi" w:cstheme="minorBidi"/>
                  <w:szCs w:val="17"/>
                  <w:lang w:val="es-ES_tradnl"/>
                </w:rPr>
                <w:delText>[RSG-66]</w:delText>
              </w:r>
            </w:del>
          </w:p>
        </w:tc>
        <w:tc>
          <w:tcPr>
            <w:tcW w:w="6444" w:type="dxa"/>
          </w:tcPr>
          <w:p w14:paraId="76918688" w14:textId="77777777" w:rsidR="00571CBF" w:rsidRPr="00641BDB" w:rsidRDefault="00571CBF" w:rsidP="00DE2C1A">
            <w:pPr>
              <w:spacing w:before="100" w:beforeAutospacing="1" w:after="240"/>
              <w:jc w:val="both"/>
              <w:rPr>
                <w:del w:id="3347" w:author="Author"/>
                <w:rFonts w:asciiTheme="minorBidi" w:eastAsia="Times New Roman" w:hAnsiTheme="minorBidi" w:cstheme="minorBidi"/>
                <w:szCs w:val="17"/>
                <w:lang w:val="es-ES_tradnl"/>
              </w:rPr>
            </w:pPr>
            <w:del w:id="3348" w:author="Author">
              <w:r w:rsidRPr="00641BDB">
                <w:rPr>
                  <w:rFonts w:asciiTheme="minorBidi" w:eastAsia="Times New Roman" w:hAnsiTheme="minorBidi" w:cstheme="minorBidi"/>
                  <w:szCs w:val="17"/>
                  <w:lang w:val="es-ES_tradnl"/>
                </w:rPr>
                <w:delText>Los contratos de servicio API PUEDEN incluir la función de redireccionamiento del punto final. Cuando un consumidor de servicios intenta invocar un servicio, es posible que se devuelva una respuesta de redireccionamiento para indicarle que vuelva a enviar la solicitud a un nuevo punto final. Los redireccionamientos PUEDEN ser temporales o permanentes:</w:delText>
              </w:r>
            </w:del>
          </w:p>
          <w:p w14:paraId="47E31048" w14:textId="77777777" w:rsidR="00DE2C1A" w:rsidRPr="00641BDB" w:rsidRDefault="00534C19" w:rsidP="00D119C3">
            <w:pPr>
              <w:pStyle w:val="ListParagraph"/>
              <w:numPr>
                <w:ilvl w:val="0"/>
                <w:numId w:val="26"/>
              </w:numPr>
              <w:rPr>
                <w:del w:id="3349" w:author="Author"/>
                <w:lang w:val="es-ES_tradnl"/>
              </w:rPr>
            </w:pPr>
            <w:del w:id="3350" w:author="Author">
              <w:r w:rsidRPr="00641BDB">
                <w:rPr>
                  <w:lang w:val="es-ES_tradnl"/>
                </w:rPr>
                <w:delText>redireccionamiento temporal:</w:delText>
              </w:r>
              <w:r w:rsidR="00571CBF" w:rsidRPr="00641BDB">
                <w:rPr>
                  <w:lang w:val="es-ES_tradnl"/>
                </w:rPr>
                <w:delText xml:space="preserve"> mediante el encabezado de respuesta HTTP </w:delText>
              </w:r>
              <w:r w:rsidR="00571CBF" w:rsidRPr="00641BDB">
                <w:rPr>
                  <w:rFonts w:ascii="Courier New" w:hAnsi="Courier New" w:cs="Courier New"/>
                  <w:lang w:val="es-ES_tradnl"/>
                </w:rPr>
                <w:delText>Location</w:delText>
              </w:r>
              <w:r w:rsidR="00571CBF" w:rsidRPr="00641BDB">
                <w:rPr>
                  <w:lang w:val="es-ES_tradnl"/>
                </w:rPr>
                <w:delText xml:space="preserve"> y el código de estado HTTP </w:delText>
              </w:r>
              <w:r w:rsidR="00571CBF" w:rsidRPr="00641BDB">
                <w:rPr>
                  <w:rFonts w:ascii="Courier New" w:hAnsi="Courier New" w:cs="Courier New"/>
                  <w:lang w:val="es-ES_tradnl"/>
                </w:rPr>
                <w:delText>302 Found</w:delText>
              </w:r>
              <w:r w:rsidR="00571CBF" w:rsidRPr="00641BDB">
                <w:rPr>
                  <w:lang w:val="es-ES_tradnl"/>
                </w:rPr>
                <w:delText>, conforme a la Norma RFC 7231 del IETF; o</w:delText>
              </w:r>
            </w:del>
          </w:p>
          <w:p w14:paraId="6CF4842D" w14:textId="77777777" w:rsidR="00571CBF" w:rsidRPr="00641BDB" w:rsidRDefault="00534C19" w:rsidP="00D119C3">
            <w:pPr>
              <w:pStyle w:val="ListParagraph"/>
              <w:numPr>
                <w:ilvl w:val="0"/>
                <w:numId w:val="26"/>
              </w:numPr>
              <w:rPr>
                <w:del w:id="3351" w:author="Author"/>
                <w:lang w:val="es-ES_tradnl"/>
              </w:rPr>
            </w:pPr>
            <w:del w:id="3352" w:author="Author">
              <w:r w:rsidRPr="00641BDB">
                <w:rPr>
                  <w:lang w:val="es-ES_tradnl"/>
                </w:rPr>
                <w:delText>redireccionamiento permanente:</w:delText>
              </w:r>
              <w:r w:rsidR="00571CBF" w:rsidRPr="00641BDB">
                <w:rPr>
                  <w:lang w:val="es-ES_tradnl"/>
                </w:rPr>
                <w:delText xml:space="preserve"> mediante el encabezado de respuesta HTTP </w:delText>
              </w:r>
              <w:r w:rsidR="00571CBF" w:rsidRPr="00641BDB">
                <w:rPr>
                  <w:rFonts w:ascii="Courier New" w:hAnsi="Courier New" w:cs="Courier New"/>
                  <w:lang w:val="es-ES_tradnl"/>
                </w:rPr>
                <w:delText>Location</w:delText>
              </w:r>
              <w:r w:rsidR="00571CBF" w:rsidRPr="00641BDB">
                <w:rPr>
                  <w:lang w:val="es-ES_tradnl"/>
                </w:rPr>
                <w:delText xml:space="preserve"> y el código de estado HTTP </w:delText>
              </w:r>
              <w:r w:rsidR="00571CBF" w:rsidRPr="00641BDB">
                <w:rPr>
                  <w:rFonts w:ascii="Courier New" w:hAnsi="Courier New" w:cs="Courier New"/>
                  <w:lang w:val="es-ES_tradnl"/>
                </w:rPr>
                <w:delText>301 Moved Permanently</w:delText>
              </w:r>
              <w:r w:rsidR="00571CBF" w:rsidRPr="00641BDB">
                <w:rPr>
                  <w:lang w:val="es-ES_tradnl"/>
                </w:rPr>
                <w:delText>, de conformidad con el documento RFC 7238 del IETF.</w:delText>
              </w:r>
            </w:del>
          </w:p>
        </w:tc>
        <w:tc>
          <w:tcPr>
            <w:tcW w:w="1761" w:type="dxa"/>
          </w:tcPr>
          <w:p w14:paraId="7B7FB35F" w14:textId="77777777" w:rsidR="00571CBF" w:rsidRPr="00641BDB" w:rsidRDefault="00571CBF" w:rsidP="00571CBF">
            <w:pPr>
              <w:spacing w:after="240"/>
              <w:rPr>
                <w:del w:id="3353" w:author="Author"/>
                <w:rFonts w:asciiTheme="minorBidi" w:hAnsiTheme="minorBidi" w:cstheme="minorBidi"/>
                <w:szCs w:val="17"/>
                <w:lang w:val="es-ES_tradnl"/>
              </w:rPr>
            </w:pPr>
            <w:del w:id="3354" w:author="Author">
              <w:r w:rsidRPr="00641BDB">
                <w:rPr>
                  <w:rFonts w:asciiTheme="minorBidi" w:hAnsiTheme="minorBidi" w:cstheme="minorBidi"/>
                  <w:szCs w:val="17"/>
                  <w:lang w:val="es-ES_tradnl"/>
                </w:rPr>
                <w:delText>AAJ, AAX</w:delText>
              </w:r>
            </w:del>
          </w:p>
        </w:tc>
      </w:tr>
      <w:tr w:rsidR="001A0D0A" w:rsidRPr="008516DD" w14:paraId="3DC31658" w14:textId="77777777" w:rsidTr="001A0D0A">
        <w:trPr>
          <w:trHeight w:val="616"/>
          <w:del w:id="3355" w:author="Author"/>
        </w:trPr>
        <w:tc>
          <w:tcPr>
            <w:tcW w:w="1143" w:type="dxa"/>
          </w:tcPr>
          <w:p w14:paraId="49292332" w14:textId="77777777" w:rsidR="001A0D0A" w:rsidRPr="00641BDB" w:rsidRDefault="001A0D0A" w:rsidP="001A0D0A">
            <w:pPr>
              <w:spacing w:after="240"/>
              <w:rPr>
                <w:del w:id="3356" w:author="Author"/>
                <w:rFonts w:asciiTheme="minorBidi" w:eastAsia="Times New Roman" w:hAnsiTheme="minorBidi" w:cstheme="minorBidi"/>
                <w:szCs w:val="17"/>
                <w:lang w:val="es-ES_tradnl"/>
              </w:rPr>
            </w:pPr>
            <w:del w:id="3357" w:author="Author">
              <w:r w:rsidRPr="00641BDB">
                <w:rPr>
                  <w:rFonts w:asciiTheme="minorBidi" w:eastAsia="Times New Roman" w:hAnsiTheme="minorBidi" w:cstheme="minorBidi"/>
                  <w:szCs w:val="17"/>
                  <w:lang w:val="es-ES_tradnl"/>
                </w:rPr>
                <w:delText>[RSG-67]</w:delText>
              </w:r>
            </w:del>
          </w:p>
        </w:tc>
        <w:tc>
          <w:tcPr>
            <w:tcW w:w="6444" w:type="dxa"/>
          </w:tcPr>
          <w:p w14:paraId="4A380650" w14:textId="77777777" w:rsidR="001A0D0A" w:rsidRPr="00641BDB" w:rsidRDefault="001A0D0A" w:rsidP="001A0D0A">
            <w:pPr>
              <w:spacing w:before="100" w:beforeAutospacing="1"/>
              <w:jc w:val="both"/>
              <w:rPr>
                <w:del w:id="3358" w:author="Author"/>
                <w:rFonts w:asciiTheme="minorBidi" w:eastAsia="Times New Roman" w:hAnsiTheme="minorBidi" w:cstheme="minorBidi"/>
                <w:szCs w:val="17"/>
                <w:lang w:val="es-ES_tradnl"/>
              </w:rPr>
            </w:pPr>
            <w:del w:id="3359" w:author="Author">
              <w:r w:rsidRPr="00641BDB">
                <w:rPr>
                  <w:rFonts w:asciiTheme="minorBidi" w:eastAsia="Times New Roman" w:hAnsiTheme="minorBidi" w:cstheme="minorBidi"/>
                  <w:szCs w:val="17"/>
                  <w:lang w:val="es-ES_tradnl"/>
                </w:rPr>
                <w:delText>Los desarrolladores de API DEBERÍAN publicar las estrategias de ciclo de vida de las API con el fin de que los usuarios sepan cuánto tiempo se mantendrá una versión.</w:delText>
              </w:r>
            </w:del>
          </w:p>
        </w:tc>
        <w:tc>
          <w:tcPr>
            <w:tcW w:w="1761" w:type="dxa"/>
          </w:tcPr>
          <w:p w14:paraId="6256FA09" w14:textId="77777777" w:rsidR="001A0D0A" w:rsidRPr="00641BDB" w:rsidRDefault="001A0D0A" w:rsidP="001A0D0A">
            <w:pPr>
              <w:spacing w:after="240"/>
              <w:rPr>
                <w:del w:id="3360" w:author="Author"/>
                <w:rFonts w:asciiTheme="minorBidi" w:hAnsiTheme="minorBidi" w:cstheme="minorBidi"/>
                <w:szCs w:val="17"/>
                <w:lang w:val="es-ES_tradnl"/>
              </w:rPr>
            </w:pPr>
            <w:del w:id="3361" w:author="Author">
              <w:r w:rsidRPr="00641BDB">
                <w:rPr>
                  <w:rFonts w:asciiTheme="minorBidi" w:hAnsiTheme="minorBidi" w:cstheme="minorBidi"/>
                  <w:szCs w:val="17"/>
                  <w:lang w:val="es-ES_tradnl"/>
                </w:rPr>
                <w:delText>AAJ, AAX</w:delText>
              </w:r>
            </w:del>
          </w:p>
        </w:tc>
      </w:tr>
      <w:tr w:rsidR="00393C3F" w:rsidRPr="008516DD" w14:paraId="499B4BD0" w14:textId="77777777" w:rsidTr="003969D6">
        <w:trPr>
          <w:del w:id="3362" w:author="Author"/>
        </w:trPr>
        <w:tc>
          <w:tcPr>
            <w:tcW w:w="1143" w:type="dxa"/>
          </w:tcPr>
          <w:p w14:paraId="003CF71A" w14:textId="77777777" w:rsidR="00393C3F" w:rsidRPr="00641BDB" w:rsidRDefault="00393C3F" w:rsidP="00393C3F">
            <w:pPr>
              <w:rPr>
                <w:del w:id="3363" w:author="Author"/>
                <w:rFonts w:asciiTheme="minorBidi" w:hAnsiTheme="minorBidi" w:cstheme="minorBidi"/>
                <w:szCs w:val="17"/>
                <w:lang w:val="es-ES_tradnl"/>
              </w:rPr>
            </w:pPr>
            <w:del w:id="3364" w:author="Author">
              <w:r w:rsidRPr="00641BDB">
                <w:rPr>
                  <w:rFonts w:asciiTheme="minorBidi" w:eastAsia="Times New Roman" w:hAnsiTheme="minorBidi" w:cstheme="minorBidi"/>
                  <w:szCs w:val="17"/>
                  <w:lang w:val="es-ES_tradnl"/>
                </w:rPr>
                <w:delText>[RSG-6</w:delText>
              </w:r>
              <w:r w:rsidR="00A32E25"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6444" w:type="dxa"/>
          </w:tcPr>
          <w:p w14:paraId="3DE05EB6" w14:textId="77777777" w:rsidR="00393C3F" w:rsidRPr="00641BDB" w:rsidRDefault="00393C3F" w:rsidP="00141BF9">
            <w:pPr>
              <w:spacing w:before="100" w:beforeAutospacing="1"/>
              <w:jc w:val="both"/>
              <w:rPr>
                <w:del w:id="3365" w:author="Author"/>
                <w:rFonts w:asciiTheme="minorBidi" w:eastAsia="Times New Roman" w:hAnsiTheme="minorBidi" w:cstheme="minorBidi"/>
                <w:szCs w:val="17"/>
                <w:lang w:val="es-ES_tradnl"/>
              </w:rPr>
            </w:pPr>
            <w:del w:id="3366" w:author="Author">
              <w:r w:rsidRPr="00641BDB">
                <w:rPr>
                  <w:rFonts w:asciiTheme="minorBidi" w:eastAsia="Times New Roman" w:hAnsiTheme="minorBidi" w:cstheme="minorBidi"/>
                  <w:szCs w:val="17"/>
                  <w:lang w:val="es-ES_tradnl"/>
                </w:rPr>
                <w:delText>Las API web DEBERÍAN ser compatibles con la paginación.</w:delText>
              </w:r>
            </w:del>
          </w:p>
        </w:tc>
        <w:tc>
          <w:tcPr>
            <w:tcW w:w="1761" w:type="dxa"/>
          </w:tcPr>
          <w:p w14:paraId="639E43C8" w14:textId="77777777" w:rsidR="00393C3F" w:rsidRPr="00641BDB" w:rsidRDefault="00393C3F" w:rsidP="00393C3F">
            <w:pPr>
              <w:rPr>
                <w:del w:id="3367" w:author="Author"/>
                <w:rFonts w:asciiTheme="minorBidi" w:hAnsiTheme="minorBidi" w:cstheme="minorBidi"/>
                <w:szCs w:val="17"/>
                <w:lang w:val="es-ES_tradnl"/>
              </w:rPr>
            </w:pPr>
            <w:del w:id="3368" w:author="Author">
              <w:r w:rsidRPr="00641BDB">
                <w:rPr>
                  <w:rFonts w:asciiTheme="minorBidi" w:hAnsiTheme="minorBidi" w:cstheme="minorBidi"/>
                  <w:szCs w:val="17"/>
                  <w:lang w:val="es-ES_tradnl"/>
                </w:rPr>
                <w:delText>AAJ, AAX</w:delText>
              </w:r>
            </w:del>
          </w:p>
        </w:tc>
      </w:tr>
      <w:tr w:rsidR="00F4723C" w:rsidRPr="008516DD" w14:paraId="58D49761" w14:textId="77777777" w:rsidTr="003969D6">
        <w:trPr>
          <w:del w:id="3369" w:author="Author"/>
        </w:trPr>
        <w:tc>
          <w:tcPr>
            <w:tcW w:w="1143" w:type="dxa"/>
          </w:tcPr>
          <w:p w14:paraId="65B84393" w14:textId="77777777" w:rsidR="00F4723C" w:rsidRPr="00641BDB" w:rsidRDefault="00F4723C" w:rsidP="00F4723C">
            <w:pPr>
              <w:spacing w:before="100" w:beforeAutospacing="1"/>
              <w:rPr>
                <w:del w:id="3370" w:author="Author"/>
                <w:rFonts w:asciiTheme="minorBidi" w:eastAsia="Times New Roman" w:hAnsiTheme="minorBidi" w:cstheme="minorBidi"/>
                <w:szCs w:val="17"/>
                <w:lang w:val="es-ES_tradnl"/>
              </w:rPr>
            </w:pPr>
            <w:del w:id="3371" w:author="Author">
              <w:r w:rsidRPr="00641BDB">
                <w:rPr>
                  <w:rFonts w:asciiTheme="minorBidi" w:eastAsia="Times New Roman" w:hAnsiTheme="minorBidi" w:cstheme="minorBidi"/>
                  <w:szCs w:val="17"/>
                  <w:lang w:val="es-ES_tradnl"/>
                </w:rPr>
                <w:delText>[RSG-6</w:delText>
              </w:r>
              <w:r w:rsidR="00A32E25"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w:delText>
              </w:r>
            </w:del>
          </w:p>
        </w:tc>
        <w:tc>
          <w:tcPr>
            <w:tcW w:w="6444" w:type="dxa"/>
          </w:tcPr>
          <w:p w14:paraId="69055683" w14:textId="77777777" w:rsidR="00F4723C" w:rsidRPr="00641BDB" w:rsidRDefault="00F4723C" w:rsidP="00141BF9">
            <w:pPr>
              <w:spacing w:before="100" w:beforeAutospacing="1"/>
              <w:jc w:val="both"/>
              <w:rPr>
                <w:del w:id="3372" w:author="Author"/>
                <w:rFonts w:asciiTheme="minorBidi" w:eastAsia="Times New Roman" w:hAnsiTheme="minorBidi" w:cstheme="minorBidi"/>
                <w:szCs w:val="17"/>
                <w:lang w:val="es-ES_tradnl"/>
              </w:rPr>
            </w:pPr>
            <w:del w:id="3373" w:author="Author">
              <w:r w:rsidRPr="00641BDB">
                <w:rPr>
                  <w:rFonts w:asciiTheme="minorBidi" w:eastAsia="Times New Roman" w:hAnsiTheme="minorBidi" w:cstheme="minorBidi"/>
                  <w:szCs w:val="17"/>
                  <w:lang w:val="es-ES_tradnl"/>
                </w:rPr>
                <w:delText>Las peticiones paginadas PUEDEN NO ser idempotentes.</w:delText>
              </w:r>
            </w:del>
          </w:p>
        </w:tc>
        <w:tc>
          <w:tcPr>
            <w:tcW w:w="1761" w:type="dxa"/>
          </w:tcPr>
          <w:p w14:paraId="0CD4BFF3" w14:textId="77777777" w:rsidR="00F4723C" w:rsidRPr="00641BDB" w:rsidRDefault="00F4723C" w:rsidP="00F4723C">
            <w:pPr>
              <w:spacing w:before="100" w:beforeAutospacing="1"/>
              <w:rPr>
                <w:del w:id="3374" w:author="Author"/>
                <w:rFonts w:asciiTheme="minorBidi" w:eastAsia="Times New Roman" w:hAnsiTheme="minorBidi" w:cstheme="minorBidi"/>
                <w:szCs w:val="17"/>
                <w:lang w:val="es-ES_tradnl"/>
              </w:rPr>
            </w:pPr>
            <w:del w:id="3375" w:author="Author">
              <w:r w:rsidRPr="00641BDB">
                <w:rPr>
                  <w:rFonts w:asciiTheme="minorBidi" w:eastAsia="Times New Roman" w:hAnsiTheme="minorBidi" w:cstheme="minorBidi"/>
                  <w:szCs w:val="17"/>
                  <w:lang w:val="es-ES_tradnl"/>
                </w:rPr>
                <w:delText>AAJ, AAX</w:delText>
              </w:r>
            </w:del>
          </w:p>
        </w:tc>
      </w:tr>
      <w:tr w:rsidR="00ED3F0B" w:rsidRPr="008516DD" w14:paraId="08000493" w14:textId="77777777" w:rsidTr="003969D6">
        <w:trPr>
          <w:del w:id="3376" w:author="Author"/>
        </w:trPr>
        <w:tc>
          <w:tcPr>
            <w:tcW w:w="1143" w:type="dxa"/>
          </w:tcPr>
          <w:p w14:paraId="6EC056BA" w14:textId="77777777" w:rsidR="00ED3F0B" w:rsidRPr="00641BDB" w:rsidRDefault="00ED3F0B" w:rsidP="00ED3F0B">
            <w:pPr>
              <w:spacing w:before="100" w:beforeAutospacing="1"/>
              <w:rPr>
                <w:del w:id="3377" w:author="Author"/>
                <w:rFonts w:asciiTheme="minorBidi" w:eastAsia="Times New Roman" w:hAnsiTheme="minorBidi" w:cstheme="minorBidi"/>
                <w:szCs w:val="17"/>
                <w:lang w:val="es-ES_tradnl"/>
              </w:rPr>
            </w:pPr>
            <w:del w:id="3378" w:author="Author">
              <w:r w:rsidRPr="00641BDB">
                <w:rPr>
                  <w:rFonts w:asciiTheme="minorBidi" w:eastAsia="Times New Roman" w:hAnsiTheme="minorBidi" w:cstheme="minorBidi"/>
                  <w:szCs w:val="17"/>
                  <w:lang w:val="es-ES_tradnl"/>
                </w:rPr>
                <w:delText>[RSG-</w:delText>
              </w:r>
              <w:r w:rsidR="00A32E25" w:rsidRPr="00641BDB">
                <w:rPr>
                  <w:rFonts w:asciiTheme="minorBidi" w:eastAsia="Times New Roman" w:hAnsiTheme="minorBidi" w:cstheme="minorBidi"/>
                  <w:szCs w:val="17"/>
                  <w:lang w:val="es-ES_tradnl"/>
                </w:rPr>
                <w:delText>70</w:delText>
              </w:r>
              <w:r w:rsidRPr="00641BDB">
                <w:rPr>
                  <w:rFonts w:asciiTheme="minorBidi" w:eastAsia="Times New Roman" w:hAnsiTheme="minorBidi" w:cstheme="minorBidi"/>
                  <w:szCs w:val="17"/>
                  <w:lang w:val="es-ES_tradnl"/>
                </w:rPr>
                <w:delText>]</w:delText>
              </w:r>
            </w:del>
          </w:p>
        </w:tc>
        <w:tc>
          <w:tcPr>
            <w:tcW w:w="6444" w:type="dxa"/>
          </w:tcPr>
          <w:p w14:paraId="63CC0C63" w14:textId="77777777" w:rsidR="00ED3F0B" w:rsidRPr="00641BDB" w:rsidRDefault="00ED3F0B" w:rsidP="00141BF9">
            <w:pPr>
              <w:spacing w:before="100" w:beforeAutospacing="1"/>
              <w:jc w:val="both"/>
              <w:rPr>
                <w:del w:id="3379" w:author="Author"/>
                <w:rFonts w:asciiTheme="minorBidi" w:eastAsia="Times New Roman" w:hAnsiTheme="minorBidi" w:cstheme="minorBidi"/>
                <w:szCs w:val="17"/>
                <w:lang w:val="es-ES_tradnl"/>
              </w:rPr>
            </w:pPr>
            <w:del w:id="3380" w:author="Author">
              <w:r w:rsidRPr="00641BDB">
                <w:rPr>
                  <w:rFonts w:asciiTheme="minorBidi" w:eastAsia="Times New Roman" w:hAnsiTheme="minorBidi" w:cstheme="minorBidi"/>
                  <w:szCs w:val="17"/>
                  <w:lang w:val="es-ES_tradnl"/>
                </w:rPr>
                <w:delText>Las API web DEBEN utilizar parámetros de consulta para implementar la paginación.</w:delText>
              </w:r>
            </w:del>
          </w:p>
        </w:tc>
        <w:tc>
          <w:tcPr>
            <w:tcW w:w="1761" w:type="dxa"/>
          </w:tcPr>
          <w:p w14:paraId="260424AF" w14:textId="77777777" w:rsidR="00ED3F0B" w:rsidRPr="00641BDB" w:rsidRDefault="00ED3F0B" w:rsidP="00ED3F0B">
            <w:pPr>
              <w:spacing w:before="100" w:beforeAutospacing="1"/>
              <w:rPr>
                <w:del w:id="3381" w:author="Author"/>
                <w:rFonts w:asciiTheme="minorBidi" w:eastAsia="Times New Roman" w:hAnsiTheme="minorBidi" w:cstheme="minorBidi"/>
                <w:szCs w:val="17"/>
                <w:lang w:val="es-ES_tradnl"/>
              </w:rPr>
            </w:pPr>
            <w:del w:id="3382" w:author="Author">
              <w:r w:rsidRPr="00641BDB">
                <w:rPr>
                  <w:rFonts w:asciiTheme="minorBidi" w:eastAsia="Times New Roman" w:hAnsiTheme="minorBidi" w:cstheme="minorBidi"/>
                  <w:szCs w:val="17"/>
                  <w:lang w:val="es-ES_tradnl"/>
                </w:rPr>
                <w:delText>AAJ, AAX, AX, AJ</w:delText>
              </w:r>
            </w:del>
          </w:p>
        </w:tc>
      </w:tr>
      <w:tr w:rsidR="009C46F6" w:rsidRPr="008516DD" w14:paraId="4068EFA7" w14:textId="77777777" w:rsidTr="003969D6">
        <w:trPr>
          <w:del w:id="3383" w:author="Author"/>
        </w:trPr>
        <w:tc>
          <w:tcPr>
            <w:tcW w:w="1143" w:type="dxa"/>
          </w:tcPr>
          <w:p w14:paraId="03BC3B52" w14:textId="77777777" w:rsidR="009C46F6" w:rsidRPr="00641BDB" w:rsidRDefault="009C46F6" w:rsidP="0018728C">
            <w:pPr>
              <w:spacing w:before="100" w:beforeAutospacing="1"/>
              <w:rPr>
                <w:del w:id="3384" w:author="Author"/>
                <w:rFonts w:asciiTheme="minorBidi" w:eastAsia="Times New Roman" w:hAnsiTheme="minorBidi" w:cstheme="minorBidi"/>
                <w:szCs w:val="17"/>
                <w:lang w:val="es-ES_tradnl"/>
              </w:rPr>
            </w:pPr>
            <w:del w:id="3385" w:author="Author">
              <w:r w:rsidRPr="00641BDB">
                <w:rPr>
                  <w:rFonts w:asciiTheme="minorBidi" w:eastAsia="Times New Roman" w:hAnsiTheme="minorBidi" w:cstheme="minorBidi"/>
                  <w:szCs w:val="17"/>
                  <w:lang w:val="es-ES_tradnl"/>
                </w:rPr>
                <w:delText>[RSG-7</w:delText>
              </w:r>
              <w:r w:rsidR="00A32E25"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6444" w:type="dxa"/>
          </w:tcPr>
          <w:p w14:paraId="673C69F1" w14:textId="77777777" w:rsidR="009C46F6" w:rsidRPr="00641BDB" w:rsidRDefault="00ED3F0B" w:rsidP="00141BF9">
            <w:pPr>
              <w:spacing w:before="100" w:beforeAutospacing="1"/>
              <w:jc w:val="both"/>
              <w:rPr>
                <w:del w:id="3386" w:author="Author"/>
                <w:rFonts w:asciiTheme="minorBidi" w:eastAsia="Times New Roman" w:hAnsiTheme="minorBidi" w:cstheme="minorBidi"/>
                <w:szCs w:val="17"/>
                <w:lang w:val="es-ES_tradnl"/>
              </w:rPr>
            </w:pPr>
            <w:del w:id="3387" w:author="Author">
              <w:r w:rsidRPr="00641BDB">
                <w:rPr>
                  <w:rFonts w:asciiTheme="minorBidi" w:eastAsia="Times New Roman" w:hAnsiTheme="minorBidi" w:cstheme="minorBidi"/>
                  <w:szCs w:val="17"/>
                  <w:lang w:val="es-ES_tradnl"/>
                </w:rPr>
                <w:delText>Las API web NO DEBEN utilizar encabezados HTTP para implementar la paginación.</w:delText>
              </w:r>
            </w:del>
          </w:p>
        </w:tc>
        <w:tc>
          <w:tcPr>
            <w:tcW w:w="1761" w:type="dxa"/>
          </w:tcPr>
          <w:p w14:paraId="13B92263" w14:textId="77777777" w:rsidR="009C46F6" w:rsidRPr="00641BDB" w:rsidRDefault="009C46F6" w:rsidP="0018728C">
            <w:pPr>
              <w:spacing w:before="100" w:beforeAutospacing="1"/>
              <w:rPr>
                <w:del w:id="3388" w:author="Author"/>
                <w:rFonts w:asciiTheme="minorBidi" w:eastAsia="Times New Roman" w:hAnsiTheme="minorBidi" w:cstheme="minorBidi"/>
                <w:szCs w:val="17"/>
                <w:lang w:val="es-ES_tradnl"/>
              </w:rPr>
            </w:pPr>
            <w:del w:id="3389" w:author="Author">
              <w:r w:rsidRPr="00641BDB">
                <w:rPr>
                  <w:rFonts w:asciiTheme="minorBidi" w:eastAsia="Times New Roman" w:hAnsiTheme="minorBidi" w:cstheme="minorBidi"/>
                  <w:szCs w:val="17"/>
                  <w:lang w:val="es-ES_tradnl"/>
                </w:rPr>
                <w:delText>AAJ, AAX, AX, AJ</w:delText>
              </w:r>
            </w:del>
          </w:p>
        </w:tc>
      </w:tr>
      <w:tr w:rsidR="00D2276B" w:rsidRPr="008516DD" w14:paraId="666AFA3D" w14:textId="77777777" w:rsidTr="003969D6">
        <w:trPr>
          <w:del w:id="3390" w:author="Author"/>
        </w:trPr>
        <w:tc>
          <w:tcPr>
            <w:tcW w:w="1143" w:type="dxa"/>
          </w:tcPr>
          <w:p w14:paraId="14BEC2A5" w14:textId="77777777" w:rsidR="00D2276B" w:rsidRPr="00641BDB" w:rsidRDefault="00D2276B" w:rsidP="00D2276B">
            <w:pPr>
              <w:spacing w:before="100" w:beforeAutospacing="1"/>
              <w:rPr>
                <w:del w:id="3391" w:author="Author"/>
                <w:rFonts w:asciiTheme="minorBidi" w:eastAsia="Times New Roman" w:hAnsiTheme="minorBidi" w:cstheme="minorBidi"/>
                <w:szCs w:val="17"/>
                <w:lang w:val="es-ES_tradnl"/>
              </w:rPr>
            </w:pPr>
            <w:del w:id="3392" w:author="Author">
              <w:r w:rsidRPr="00641BDB">
                <w:rPr>
                  <w:rFonts w:asciiTheme="minorBidi" w:eastAsia="Times New Roman" w:hAnsiTheme="minorBidi" w:cstheme="minorBidi"/>
                  <w:szCs w:val="17"/>
                  <w:lang w:val="es-ES_tradnl"/>
                </w:rPr>
                <w:delText>[RSG-7</w:delText>
              </w:r>
              <w:r w:rsidR="00A32E25"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6444" w:type="dxa"/>
          </w:tcPr>
          <w:p w14:paraId="753DF9C6" w14:textId="77777777" w:rsidR="00D2276B" w:rsidRPr="00641BDB" w:rsidRDefault="00D2276B" w:rsidP="00141BF9">
            <w:pPr>
              <w:spacing w:after="240"/>
              <w:jc w:val="both"/>
              <w:rPr>
                <w:del w:id="3393" w:author="Author"/>
                <w:rFonts w:asciiTheme="minorBidi" w:eastAsia="Times New Roman" w:hAnsiTheme="minorBidi" w:cstheme="minorBidi"/>
                <w:szCs w:val="17"/>
                <w:lang w:val="es-ES_tradnl"/>
              </w:rPr>
            </w:pPr>
            <w:del w:id="3394" w:author="Author">
              <w:r w:rsidRPr="00641BDB">
                <w:rPr>
                  <w:rFonts w:asciiTheme="minorBidi" w:eastAsia="Times New Roman" w:hAnsiTheme="minorBidi" w:cstheme="minorBidi"/>
                  <w:szCs w:val="17"/>
                  <w:lang w:val="es-ES_tradnl"/>
                </w:rPr>
                <w:delText xml:space="preserve">DEBERÍAN utilizarse los parámetros de consulta </w:delText>
              </w:r>
              <w:r w:rsidRPr="00641BDB">
                <w:rPr>
                  <w:rFonts w:ascii="Courier New" w:eastAsia="Times New Roman" w:hAnsi="Courier New" w:cs="Courier New"/>
                  <w:szCs w:val="17"/>
                  <w:lang w:val="es-ES_tradnl"/>
                </w:rPr>
                <w:delText>limit=&lt;number of items to deliver&gt;</w:delText>
              </w:r>
              <w:r w:rsidRPr="00641BDB">
                <w:rPr>
                  <w:rFonts w:asciiTheme="minorBidi" w:eastAsia="Times New Roman" w:hAnsiTheme="minorBidi" w:cstheme="minorBidi"/>
                  <w:szCs w:val="17"/>
                  <w:lang w:val="es-ES_tradnl"/>
                </w:rPr>
                <w:delText xml:space="preserve"> y </w:delText>
              </w:r>
              <w:r w:rsidRPr="00641BDB">
                <w:rPr>
                  <w:rFonts w:ascii="Courier New" w:eastAsia="Times New Roman" w:hAnsi="Courier New" w:cs="Courier New"/>
                  <w:szCs w:val="17"/>
                  <w:lang w:val="es-ES_tradnl"/>
                </w:rPr>
                <w:delText>offset=&lt;number of items to skip&gt;;</w:delText>
              </w:r>
              <w:r w:rsidRPr="00641BDB">
                <w:rPr>
                  <w:rFonts w:asciiTheme="minorBidi" w:eastAsia="Times New Roman" w:hAnsiTheme="minorBidi" w:cstheme="minorBidi"/>
                  <w:szCs w:val="17"/>
                  <w:lang w:val="es-ES_tradnl"/>
                </w:rPr>
                <w:delText xml:space="preserve"> </w:delText>
              </w:r>
              <w:r w:rsidRPr="00641BDB">
                <w:rPr>
                  <w:rFonts w:ascii="Courier New" w:eastAsia="Times New Roman" w:hAnsi="Courier New" w:cs="Courier New"/>
                  <w:szCs w:val="17"/>
                  <w:lang w:val="es-ES_tradnl"/>
                </w:rPr>
                <w:delText>limit</w:delText>
              </w:r>
              <w:r w:rsidRPr="00641BDB">
                <w:rPr>
                  <w:rFonts w:asciiTheme="minorBidi" w:eastAsia="Times New Roman" w:hAnsiTheme="minorBidi" w:cstheme="minorBidi"/>
                  <w:szCs w:val="17"/>
                  <w:lang w:val="es-ES_tradnl"/>
                </w:rPr>
                <w:delText xml:space="preserve"> es el número de elementos que se devolverán (tamaño de la página), </w:delText>
              </w:r>
              <w:r w:rsidR="00795842" w:rsidRPr="00641BDB">
                <w:rPr>
                  <w:rFonts w:asciiTheme="minorBidi" w:eastAsia="Times New Roman" w:hAnsiTheme="minorBidi" w:cstheme="minorBidi"/>
                  <w:szCs w:val="17"/>
                  <w:lang w:val="es-ES_tradnl"/>
                </w:rPr>
                <w:delText xml:space="preserve">y </w:delText>
              </w:r>
              <w:r w:rsidR="00795842" w:rsidRPr="00641BDB">
                <w:rPr>
                  <w:rFonts w:ascii="Courier New" w:eastAsia="Times New Roman" w:hAnsi="Courier New" w:cs="Courier New"/>
                  <w:szCs w:val="17"/>
                  <w:lang w:val="es-ES_tradnl"/>
                </w:rPr>
                <w:delText>offset</w:delText>
              </w:r>
              <w:r w:rsidR="00795842" w:rsidRPr="00641BDB">
                <w:rPr>
                  <w:rFonts w:asciiTheme="minorBidi" w:eastAsia="Times New Roman" w:hAnsiTheme="minorBidi" w:cstheme="minorBidi"/>
                  <w:szCs w:val="17"/>
                  <w:lang w:val="es-ES_tradnl"/>
                </w:rPr>
                <w:delText xml:space="preserve"> es el número de elementos que se saltarán (desplazamiento). </w:delText>
              </w:r>
              <w:r w:rsidRPr="00641BDB">
                <w:rPr>
                  <w:rFonts w:asciiTheme="minorBidi" w:eastAsia="Times New Roman" w:hAnsiTheme="minorBidi" w:cstheme="minorBidi"/>
                  <w:szCs w:val="17"/>
                  <w:lang w:val="es-ES_tradnl"/>
                </w:rPr>
                <w:delText xml:space="preserve">Si no se especifica un límite de tamaño de página, DEBERÍA </w:delText>
              </w:r>
              <w:r w:rsidR="00534C19" w:rsidRPr="00641BDB">
                <w:rPr>
                  <w:rFonts w:asciiTheme="minorBidi" w:eastAsia="Times New Roman" w:hAnsiTheme="minorBidi" w:cstheme="minorBidi"/>
                  <w:szCs w:val="17"/>
                  <w:lang w:val="es-ES_tradnl"/>
                </w:rPr>
                <w:delText>definirse un valor por defecto,</w:delText>
              </w:r>
              <w:r w:rsidRPr="00641BDB">
                <w:rPr>
                  <w:rFonts w:asciiTheme="minorBidi" w:eastAsia="Times New Roman" w:hAnsiTheme="minorBidi" w:cstheme="minorBidi"/>
                  <w:szCs w:val="17"/>
                  <w:lang w:val="es-ES_tradnl"/>
                </w:rPr>
                <w:delText xml:space="preserve"> general o por colección; el offset por defecto DEBE ser cero “0”. A continuación se muestra un ejemplo de un URL válido: </w:delText>
              </w:r>
            </w:del>
          </w:p>
          <w:p w14:paraId="65A405DB" w14:textId="77777777" w:rsidR="00D2276B" w:rsidRPr="00641BDB" w:rsidRDefault="00D2276B" w:rsidP="0014602B">
            <w:pPr>
              <w:spacing w:after="240"/>
              <w:rPr>
                <w:del w:id="3395" w:author="Author"/>
                <w:rFonts w:asciiTheme="minorBidi" w:eastAsia="Times New Roman" w:hAnsiTheme="minorBidi" w:cstheme="minorBidi"/>
                <w:szCs w:val="17"/>
                <w:lang w:val="es-ES_tradnl"/>
              </w:rPr>
            </w:pPr>
            <w:del w:id="3396" w:author="Author">
              <w:r w:rsidRPr="00641BDB">
                <w:rPr>
                  <w:lang w:val="es-ES_tradnl"/>
                </w:rPr>
                <w:fldChar w:fldCharType="begin"/>
              </w:r>
              <w:r w:rsidRPr="00641BDB">
                <w:rPr>
                  <w:lang w:val="es-ES_tradnl"/>
                </w:rPr>
                <w:delInstrText>HYPERLINK "https://wipo.int/api/v1/patents?limit=10&amp;offset=20"</w:delInstrText>
              </w:r>
              <w:r w:rsidRPr="00641BDB">
                <w:rPr>
                  <w:lang w:val="es-ES_tradnl"/>
                </w:rPr>
              </w:r>
              <w:r w:rsidRPr="00641BDB">
                <w:rPr>
                  <w:lang w:val="es-ES_tradnl"/>
                </w:rPr>
                <w:fldChar w:fldCharType="separate"/>
              </w:r>
              <w:r w:rsidRPr="00641BDB">
                <w:rPr>
                  <w:rFonts w:ascii="Courier New" w:eastAsia="Times New Roman" w:hAnsi="Courier New" w:cs="Courier New"/>
                  <w:lang w:val="es-ES_tradnl"/>
                </w:rPr>
                <w:delText>https://wipo.int/api/v1</w:delText>
              </w:r>
              <w:r w:rsidRPr="00641BDB">
                <w:rPr>
                  <w:rFonts w:ascii="Courier New" w:hAnsi="Courier New" w:cs="Courier New"/>
                  <w:lang w:val="es-ES_tradnl"/>
                </w:rPr>
                <w:delText>/patents?limit=10&amp;offset=20</w:delText>
              </w:r>
              <w:r w:rsidRPr="00641BDB">
                <w:rPr>
                  <w:lang w:val="es-ES_tradnl"/>
                </w:rPr>
                <w:fldChar w:fldCharType="end"/>
              </w:r>
              <w:r w:rsidRPr="00641BDB">
                <w:rPr>
                  <w:rFonts w:ascii="Courier New" w:eastAsia="Times New Roman" w:hAnsi="Courier New" w:cs="Courier New"/>
                  <w:lang w:val="es-ES_tradnl"/>
                </w:rPr>
                <w:delText xml:space="preserve"> </w:delText>
              </w:r>
            </w:del>
          </w:p>
        </w:tc>
        <w:tc>
          <w:tcPr>
            <w:tcW w:w="1761" w:type="dxa"/>
          </w:tcPr>
          <w:p w14:paraId="6081962C" w14:textId="77777777" w:rsidR="00D2276B" w:rsidRPr="00641BDB" w:rsidRDefault="00D2276B" w:rsidP="00D2276B">
            <w:pPr>
              <w:spacing w:before="100" w:beforeAutospacing="1" w:after="240"/>
              <w:rPr>
                <w:del w:id="3397" w:author="Author"/>
                <w:rFonts w:asciiTheme="minorBidi" w:eastAsia="Times New Roman" w:hAnsiTheme="minorBidi" w:cstheme="minorBidi"/>
                <w:szCs w:val="17"/>
                <w:lang w:val="es-ES_tradnl"/>
              </w:rPr>
            </w:pPr>
            <w:del w:id="3398" w:author="Author">
              <w:r w:rsidRPr="00641BDB">
                <w:rPr>
                  <w:rFonts w:asciiTheme="minorBidi" w:eastAsia="Times New Roman" w:hAnsiTheme="minorBidi" w:cstheme="minorBidi"/>
                  <w:szCs w:val="17"/>
                  <w:lang w:val="es-ES_tradnl"/>
                </w:rPr>
                <w:delText>AAJ, AAX</w:delText>
              </w:r>
            </w:del>
          </w:p>
        </w:tc>
      </w:tr>
      <w:tr w:rsidR="00A265F8" w:rsidRPr="008516DD" w14:paraId="0954EF41" w14:textId="77777777" w:rsidTr="003969D6">
        <w:trPr>
          <w:del w:id="3399" w:author="Author"/>
        </w:trPr>
        <w:tc>
          <w:tcPr>
            <w:tcW w:w="1143" w:type="dxa"/>
          </w:tcPr>
          <w:p w14:paraId="310ED159" w14:textId="77777777" w:rsidR="00A265F8" w:rsidRPr="00641BDB" w:rsidRDefault="00A265F8" w:rsidP="00A265F8">
            <w:pPr>
              <w:spacing w:before="100" w:beforeAutospacing="1"/>
              <w:rPr>
                <w:del w:id="3400" w:author="Author"/>
                <w:rFonts w:asciiTheme="minorBidi" w:eastAsia="Times New Roman" w:hAnsiTheme="minorBidi" w:cstheme="minorBidi"/>
                <w:szCs w:val="17"/>
                <w:lang w:val="es-ES_tradnl"/>
              </w:rPr>
            </w:pPr>
            <w:del w:id="3401" w:author="Author">
              <w:r w:rsidRPr="00641BDB">
                <w:rPr>
                  <w:rFonts w:asciiTheme="minorBidi" w:eastAsia="Times New Roman" w:hAnsiTheme="minorBidi" w:cstheme="minorBidi"/>
                  <w:szCs w:val="17"/>
                  <w:lang w:val="es-ES_tradnl"/>
                </w:rPr>
                <w:delText>[RSG-7</w:delText>
              </w:r>
              <w:r w:rsidR="00A32E25"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6444" w:type="dxa"/>
          </w:tcPr>
          <w:p w14:paraId="20821F59" w14:textId="77777777" w:rsidR="00A265F8" w:rsidRPr="00641BDB" w:rsidRDefault="00A265F8" w:rsidP="00141BF9">
            <w:pPr>
              <w:spacing w:before="100" w:beforeAutospacing="1"/>
              <w:jc w:val="both"/>
              <w:rPr>
                <w:del w:id="3402" w:author="Author"/>
                <w:rFonts w:asciiTheme="minorBidi" w:eastAsia="Times New Roman" w:hAnsiTheme="minorBidi" w:cstheme="minorBidi"/>
                <w:szCs w:val="17"/>
                <w:lang w:val="es-ES_tradnl"/>
              </w:rPr>
            </w:pPr>
            <w:del w:id="3403" w:author="Author">
              <w:r w:rsidRPr="00641BDB">
                <w:rPr>
                  <w:rFonts w:asciiTheme="minorBidi" w:eastAsia="Times New Roman" w:hAnsiTheme="minorBidi" w:cstheme="minorBidi"/>
                  <w:szCs w:val="17"/>
                  <w:lang w:val="es-ES_tradnl"/>
                </w:rPr>
                <w:delText xml:space="preserve">Los valores de los parámetros </w:delText>
              </w:r>
              <w:r w:rsidRPr="00641BDB">
                <w:rPr>
                  <w:rFonts w:ascii="Courier New" w:eastAsia="Times New Roman" w:hAnsi="Courier New" w:cs="Courier New"/>
                  <w:szCs w:val="17"/>
                  <w:lang w:val="es-ES_tradnl"/>
                </w:rPr>
                <w:delText>limit</w:delText>
              </w:r>
              <w:r w:rsidRPr="00641BDB">
                <w:rPr>
                  <w:rFonts w:asciiTheme="minorBidi" w:eastAsia="Times New Roman" w:hAnsiTheme="minorBidi" w:cstheme="minorBidi"/>
                  <w:szCs w:val="17"/>
                  <w:lang w:val="es-ES_tradnl"/>
                </w:rPr>
                <w:delText xml:space="preserve"> y </w:delText>
              </w:r>
              <w:r w:rsidRPr="00641BDB">
                <w:rPr>
                  <w:rFonts w:ascii="Courier New" w:eastAsia="Times New Roman" w:hAnsi="Courier New" w:cs="Courier New"/>
                  <w:szCs w:val="17"/>
                  <w:lang w:val="es-ES_tradnl"/>
                </w:rPr>
                <w:delText>offset</w:delText>
              </w:r>
              <w:r w:rsidRPr="00641BDB">
                <w:rPr>
                  <w:rFonts w:asciiTheme="minorBidi" w:eastAsia="Times New Roman" w:hAnsiTheme="minorBidi" w:cstheme="minorBidi"/>
                  <w:szCs w:val="17"/>
                  <w:lang w:val="es-ES_tradnl"/>
                </w:rPr>
                <w:delText xml:space="preserve"> DEBERÍAN incluirse en la respuesta.</w:delText>
              </w:r>
            </w:del>
          </w:p>
        </w:tc>
        <w:tc>
          <w:tcPr>
            <w:tcW w:w="1761" w:type="dxa"/>
          </w:tcPr>
          <w:p w14:paraId="3AF94EE8" w14:textId="77777777" w:rsidR="00A265F8" w:rsidRPr="00641BDB" w:rsidRDefault="00A265F8" w:rsidP="00A265F8">
            <w:pPr>
              <w:spacing w:before="100" w:beforeAutospacing="1"/>
              <w:rPr>
                <w:del w:id="3404" w:author="Author"/>
                <w:rFonts w:asciiTheme="minorBidi" w:eastAsia="Times New Roman" w:hAnsiTheme="minorBidi" w:cstheme="minorBidi"/>
                <w:szCs w:val="17"/>
                <w:lang w:val="es-ES_tradnl"/>
              </w:rPr>
            </w:pPr>
            <w:del w:id="3405" w:author="Author">
              <w:r w:rsidRPr="00641BDB">
                <w:rPr>
                  <w:rFonts w:asciiTheme="minorBidi" w:eastAsia="Times New Roman" w:hAnsiTheme="minorBidi" w:cstheme="minorBidi"/>
                  <w:szCs w:val="17"/>
                  <w:lang w:val="es-ES_tradnl"/>
                </w:rPr>
                <w:delText>AAJ, AAX</w:delText>
              </w:r>
            </w:del>
          </w:p>
        </w:tc>
      </w:tr>
      <w:tr w:rsidR="00A265F8" w:rsidRPr="008516DD" w14:paraId="39716606" w14:textId="77777777" w:rsidTr="003969D6">
        <w:trPr>
          <w:del w:id="3406" w:author="Author"/>
        </w:trPr>
        <w:tc>
          <w:tcPr>
            <w:tcW w:w="1143" w:type="dxa"/>
          </w:tcPr>
          <w:p w14:paraId="1A6B4358" w14:textId="77777777" w:rsidR="00A265F8" w:rsidRPr="00641BDB" w:rsidRDefault="00A265F8" w:rsidP="00A265F8">
            <w:pPr>
              <w:spacing w:before="100" w:beforeAutospacing="1"/>
              <w:rPr>
                <w:del w:id="3407" w:author="Author"/>
                <w:rFonts w:asciiTheme="minorBidi" w:eastAsia="Times New Roman" w:hAnsiTheme="minorBidi" w:cstheme="minorBidi"/>
                <w:szCs w:val="17"/>
                <w:lang w:val="es-ES_tradnl"/>
              </w:rPr>
            </w:pPr>
            <w:del w:id="3408" w:author="Author">
              <w:r w:rsidRPr="00641BDB">
                <w:rPr>
                  <w:rFonts w:asciiTheme="minorBidi" w:eastAsia="Times New Roman" w:hAnsiTheme="minorBidi" w:cstheme="minorBidi"/>
                  <w:szCs w:val="17"/>
                  <w:lang w:val="es-ES_tradnl"/>
                </w:rPr>
                <w:delText>[RSG-7</w:delText>
              </w:r>
              <w:r w:rsidR="00A32E25"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6444" w:type="dxa"/>
          </w:tcPr>
          <w:p w14:paraId="20033953" w14:textId="77777777" w:rsidR="00A265F8" w:rsidRPr="00641BDB" w:rsidRDefault="00A265F8" w:rsidP="00141BF9">
            <w:pPr>
              <w:spacing w:before="100" w:beforeAutospacing="1"/>
              <w:jc w:val="both"/>
              <w:rPr>
                <w:del w:id="3409" w:author="Author"/>
                <w:rFonts w:asciiTheme="minorBidi" w:eastAsia="Times New Roman" w:hAnsiTheme="minorBidi" w:cstheme="minorBidi"/>
                <w:szCs w:val="17"/>
                <w:lang w:val="es-ES_tradnl"/>
              </w:rPr>
            </w:pPr>
            <w:del w:id="3410" w:author="Author">
              <w:r w:rsidRPr="00641BDB">
                <w:rPr>
                  <w:rFonts w:asciiTheme="minorBidi" w:eastAsia="Times New Roman" w:hAnsiTheme="minorBidi" w:cstheme="minorBidi"/>
                  <w:szCs w:val="17"/>
                  <w:lang w:val="es-ES_tradnl"/>
                </w:rPr>
                <w:delText>Una API web DEBERÍA admitir la ordenación.</w:delText>
              </w:r>
            </w:del>
          </w:p>
        </w:tc>
        <w:tc>
          <w:tcPr>
            <w:tcW w:w="1761" w:type="dxa"/>
          </w:tcPr>
          <w:p w14:paraId="36BADB07" w14:textId="77777777" w:rsidR="00A265F8" w:rsidRPr="00641BDB" w:rsidRDefault="00A265F8" w:rsidP="00A265F8">
            <w:pPr>
              <w:spacing w:before="100" w:beforeAutospacing="1"/>
              <w:rPr>
                <w:del w:id="3411" w:author="Author"/>
                <w:rFonts w:asciiTheme="minorBidi" w:eastAsia="Times New Roman" w:hAnsiTheme="minorBidi" w:cstheme="minorBidi"/>
                <w:szCs w:val="17"/>
                <w:lang w:val="es-ES_tradnl"/>
              </w:rPr>
            </w:pPr>
            <w:del w:id="3412" w:author="Author">
              <w:r w:rsidRPr="00641BDB">
                <w:rPr>
                  <w:rFonts w:asciiTheme="minorBidi" w:eastAsia="Times New Roman" w:hAnsiTheme="minorBidi" w:cstheme="minorBidi"/>
                  <w:szCs w:val="17"/>
                  <w:lang w:val="es-ES_tradnl"/>
                </w:rPr>
                <w:delText>AAJ, AAX</w:delText>
              </w:r>
            </w:del>
          </w:p>
        </w:tc>
      </w:tr>
      <w:tr w:rsidR="003E3811" w:rsidRPr="008516DD" w14:paraId="6AA31B0F" w14:textId="77777777" w:rsidTr="003969D6">
        <w:trPr>
          <w:del w:id="3413" w:author="Author"/>
        </w:trPr>
        <w:tc>
          <w:tcPr>
            <w:tcW w:w="1143" w:type="dxa"/>
          </w:tcPr>
          <w:p w14:paraId="4E63BCC9" w14:textId="77777777" w:rsidR="003E3811" w:rsidRPr="00641BDB" w:rsidRDefault="003E3811" w:rsidP="003E3811">
            <w:pPr>
              <w:spacing w:before="100" w:beforeAutospacing="1"/>
              <w:rPr>
                <w:del w:id="3414" w:author="Author"/>
                <w:rFonts w:asciiTheme="minorBidi" w:eastAsia="Times New Roman" w:hAnsiTheme="minorBidi" w:cstheme="minorBidi"/>
                <w:szCs w:val="17"/>
                <w:lang w:val="es-ES_tradnl"/>
              </w:rPr>
            </w:pPr>
            <w:del w:id="3415" w:author="Author">
              <w:r w:rsidRPr="00641BDB">
                <w:rPr>
                  <w:rFonts w:asciiTheme="minorBidi" w:eastAsia="Times New Roman" w:hAnsiTheme="minorBidi" w:cstheme="minorBidi"/>
                  <w:szCs w:val="17"/>
                  <w:lang w:val="es-ES_tradnl"/>
                </w:rPr>
                <w:delText>[RSG-7</w:delText>
              </w:r>
              <w:r w:rsidR="00A32E25"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w:delText>
              </w:r>
            </w:del>
          </w:p>
        </w:tc>
        <w:tc>
          <w:tcPr>
            <w:tcW w:w="6444" w:type="dxa"/>
          </w:tcPr>
          <w:p w14:paraId="634E453B" w14:textId="77777777" w:rsidR="003E3811" w:rsidRPr="00641BDB" w:rsidRDefault="003E3811" w:rsidP="00DD2B86">
            <w:pPr>
              <w:spacing w:before="100" w:beforeAutospacing="1"/>
              <w:jc w:val="both"/>
              <w:rPr>
                <w:del w:id="3416" w:author="Author"/>
                <w:rFonts w:asciiTheme="minorBidi" w:eastAsia="Times New Roman" w:hAnsiTheme="minorBidi" w:cstheme="minorBidi"/>
                <w:szCs w:val="17"/>
                <w:lang w:val="es-ES_tradnl"/>
              </w:rPr>
            </w:pPr>
            <w:del w:id="3417" w:author="Author">
              <w:r w:rsidRPr="00641BDB">
                <w:rPr>
                  <w:rFonts w:asciiTheme="minorBidi" w:eastAsia="Times New Roman" w:hAnsiTheme="minorBidi" w:cstheme="minorBidi"/>
                  <w:szCs w:val="17"/>
                  <w:lang w:val="es-ES_tradnl"/>
                </w:rPr>
                <w:delText xml:space="preserve">Para establecer criterios multiatributos de ordenación, DEBE utilizarse un parámetro de consulta. El valor de dicho parámetro será una lista de claves de ordenación separadas por comas a las que se puede añadir, mediante dos puntos ':', la dirección de ordenamiento, con </w:delText>
              </w:r>
              <w:r w:rsidRPr="00641BDB">
                <w:rPr>
                  <w:rFonts w:ascii="Courier New" w:eastAsia="Times New Roman" w:hAnsi="Courier New" w:cs="Courier New"/>
                  <w:szCs w:val="17"/>
                  <w:lang w:val="es-ES_tradnl"/>
                </w:rPr>
                <w:delText>asc</w:delText>
              </w:r>
              <w:r w:rsidRPr="00641BDB">
                <w:rPr>
                  <w:rFonts w:asciiTheme="minorBidi" w:eastAsia="Times New Roman" w:hAnsiTheme="minorBidi" w:cstheme="minorBidi"/>
                  <w:szCs w:val="17"/>
                  <w:lang w:val="es-ES_tradnl"/>
                </w:rPr>
                <w:delText xml:space="preserve"> para el orden ascendente o </w:delText>
              </w:r>
              <w:r w:rsidRPr="00641BDB">
                <w:rPr>
                  <w:rFonts w:ascii="Courier New" w:eastAsia="Times New Roman" w:hAnsi="Courier New" w:cs="Courier New"/>
                  <w:szCs w:val="17"/>
                  <w:lang w:val="es-ES_tradnl"/>
                </w:rPr>
                <w:delText>desc</w:delText>
              </w:r>
              <w:r w:rsidRPr="00641BDB">
                <w:rPr>
                  <w:rFonts w:asciiTheme="minorBidi" w:eastAsia="Times New Roman" w:hAnsiTheme="minorBidi" w:cstheme="minorBidi"/>
                  <w:szCs w:val="17"/>
                  <w:lang w:val="es-ES_tradnl"/>
                </w:rPr>
                <w:delText xml:space="preserve"> para el orden descendente. En caso de que no se especifique una dirección de ordenación para una clave, el servidor DEBE establecer una por defecto.</w:delText>
              </w:r>
            </w:del>
          </w:p>
        </w:tc>
        <w:tc>
          <w:tcPr>
            <w:tcW w:w="1761" w:type="dxa"/>
          </w:tcPr>
          <w:p w14:paraId="4CC2DCF2" w14:textId="77777777" w:rsidR="003E3811" w:rsidRPr="00641BDB" w:rsidRDefault="003E3811" w:rsidP="003E3811">
            <w:pPr>
              <w:spacing w:before="100" w:beforeAutospacing="1"/>
              <w:rPr>
                <w:del w:id="3418" w:author="Author"/>
                <w:rFonts w:asciiTheme="minorBidi" w:eastAsia="Times New Roman" w:hAnsiTheme="minorBidi" w:cstheme="minorBidi"/>
                <w:szCs w:val="17"/>
                <w:lang w:val="es-ES_tradnl"/>
              </w:rPr>
            </w:pPr>
            <w:del w:id="3419" w:author="Author">
              <w:r w:rsidRPr="00641BDB">
                <w:rPr>
                  <w:rFonts w:asciiTheme="minorBidi" w:eastAsia="Times New Roman" w:hAnsiTheme="minorBidi" w:cstheme="minorBidi"/>
                  <w:szCs w:val="17"/>
                  <w:lang w:val="es-ES_tradnl"/>
                </w:rPr>
                <w:delText>AAJ, AAX, AX, AJ</w:delText>
              </w:r>
            </w:del>
          </w:p>
        </w:tc>
      </w:tr>
      <w:tr w:rsidR="009C46F6" w:rsidRPr="008516DD" w14:paraId="741E4293" w14:textId="77777777" w:rsidTr="003969D6">
        <w:trPr>
          <w:del w:id="3420" w:author="Author"/>
        </w:trPr>
        <w:tc>
          <w:tcPr>
            <w:tcW w:w="1143" w:type="dxa"/>
          </w:tcPr>
          <w:p w14:paraId="0E5204EA" w14:textId="77777777" w:rsidR="009C46F6" w:rsidRPr="00641BDB" w:rsidRDefault="009C46F6" w:rsidP="0018728C">
            <w:pPr>
              <w:spacing w:before="100" w:beforeAutospacing="1"/>
              <w:rPr>
                <w:del w:id="3421" w:author="Author"/>
                <w:rFonts w:asciiTheme="minorBidi" w:eastAsia="Times New Roman" w:hAnsiTheme="minorBidi" w:cstheme="minorBidi"/>
                <w:szCs w:val="17"/>
                <w:lang w:val="es-ES_tradnl"/>
              </w:rPr>
            </w:pPr>
            <w:del w:id="3422" w:author="Author">
              <w:r w:rsidRPr="00641BDB">
                <w:rPr>
                  <w:rFonts w:asciiTheme="minorBidi" w:eastAsia="Times New Roman" w:hAnsiTheme="minorBidi" w:cstheme="minorBidi"/>
                  <w:szCs w:val="17"/>
                  <w:lang w:val="es-ES_tradnl"/>
                </w:rPr>
                <w:delText>[RSG-7</w:delText>
              </w:r>
              <w:r w:rsidR="00A32E25"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w:delText>
              </w:r>
            </w:del>
          </w:p>
        </w:tc>
        <w:tc>
          <w:tcPr>
            <w:tcW w:w="6444" w:type="dxa"/>
          </w:tcPr>
          <w:p w14:paraId="7B933F26" w14:textId="77777777" w:rsidR="009C46F6" w:rsidRPr="00641BDB" w:rsidRDefault="00E0488D" w:rsidP="00141BF9">
            <w:pPr>
              <w:spacing w:before="100" w:beforeAutospacing="1"/>
              <w:jc w:val="both"/>
              <w:rPr>
                <w:del w:id="3423" w:author="Author"/>
                <w:rFonts w:asciiTheme="minorBidi" w:eastAsia="Times New Roman" w:hAnsiTheme="minorBidi" w:cstheme="minorBidi"/>
                <w:szCs w:val="17"/>
                <w:lang w:val="es-ES_tradnl"/>
              </w:rPr>
            </w:pPr>
            <w:del w:id="3424" w:author="Author">
              <w:r w:rsidRPr="00641BDB">
                <w:rPr>
                  <w:rFonts w:asciiTheme="minorBidi" w:eastAsia="Times New Roman" w:hAnsiTheme="minorBidi" w:cstheme="minorBidi"/>
                  <w:szCs w:val="17"/>
                  <w:lang w:val="es-ES_tradnl"/>
                </w:rPr>
                <w:delText>Las API web DEBERÍAN devolver los criterios de ordenación en la respuesta.</w:delText>
              </w:r>
            </w:del>
          </w:p>
        </w:tc>
        <w:tc>
          <w:tcPr>
            <w:tcW w:w="1761" w:type="dxa"/>
          </w:tcPr>
          <w:p w14:paraId="5AEA9335" w14:textId="77777777" w:rsidR="009C46F6" w:rsidRPr="00641BDB" w:rsidRDefault="009C46F6" w:rsidP="0018728C">
            <w:pPr>
              <w:spacing w:before="100" w:beforeAutospacing="1"/>
              <w:rPr>
                <w:del w:id="3425" w:author="Author"/>
                <w:rFonts w:asciiTheme="minorBidi" w:eastAsia="Times New Roman" w:hAnsiTheme="minorBidi" w:cstheme="minorBidi"/>
                <w:szCs w:val="17"/>
                <w:lang w:val="es-ES_tradnl"/>
              </w:rPr>
            </w:pPr>
            <w:del w:id="3426" w:author="Author">
              <w:r w:rsidRPr="00641BDB">
                <w:rPr>
                  <w:rFonts w:asciiTheme="minorBidi" w:eastAsia="Times New Roman" w:hAnsiTheme="minorBidi" w:cstheme="minorBidi"/>
                  <w:szCs w:val="17"/>
                  <w:lang w:val="es-ES_tradnl"/>
                </w:rPr>
                <w:delText>AAJ, AAX, AX, AJ</w:delText>
              </w:r>
            </w:del>
          </w:p>
        </w:tc>
      </w:tr>
      <w:tr w:rsidR="00A265F8" w:rsidRPr="008516DD" w14:paraId="30E8C541" w14:textId="77777777" w:rsidTr="003969D6">
        <w:trPr>
          <w:del w:id="3427" w:author="Author"/>
        </w:trPr>
        <w:tc>
          <w:tcPr>
            <w:tcW w:w="1143" w:type="dxa"/>
          </w:tcPr>
          <w:p w14:paraId="47ECF7F0" w14:textId="77777777" w:rsidR="00A265F8" w:rsidRPr="00641BDB" w:rsidRDefault="00A265F8" w:rsidP="00A265F8">
            <w:pPr>
              <w:spacing w:before="100" w:beforeAutospacing="1"/>
              <w:rPr>
                <w:del w:id="3428" w:author="Author"/>
                <w:rFonts w:asciiTheme="minorBidi" w:eastAsia="Times New Roman" w:hAnsiTheme="minorBidi" w:cstheme="minorBidi"/>
                <w:szCs w:val="17"/>
                <w:lang w:val="es-ES_tradnl"/>
              </w:rPr>
            </w:pPr>
            <w:del w:id="3429" w:author="Author">
              <w:r w:rsidRPr="00641BDB">
                <w:rPr>
                  <w:rFonts w:asciiTheme="minorBidi" w:eastAsia="Times New Roman" w:hAnsiTheme="minorBidi" w:cstheme="minorBidi"/>
                  <w:szCs w:val="17"/>
                  <w:lang w:val="es-ES_tradnl"/>
                </w:rPr>
                <w:delText>[RSG-7</w:delText>
              </w:r>
              <w:r w:rsidR="00A32E25"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6444" w:type="dxa"/>
          </w:tcPr>
          <w:p w14:paraId="68F099D0" w14:textId="77777777" w:rsidR="00A265F8" w:rsidRPr="00641BDB" w:rsidRDefault="00A265F8" w:rsidP="00141BF9">
            <w:pPr>
              <w:spacing w:before="100" w:beforeAutospacing="1"/>
              <w:jc w:val="both"/>
              <w:rPr>
                <w:del w:id="3430" w:author="Author"/>
                <w:rFonts w:asciiTheme="minorBidi" w:eastAsia="Times New Roman" w:hAnsiTheme="minorBidi" w:cstheme="minorBidi"/>
                <w:szCs w:val="17"/>
                <w:lang w:val="es-ES_tradnl"/>
              </w:rPr>
            </w:pPr>
            <w:del w:id="3431" w:author="Author">
              <w:r w:rsidRPr="00641BDB">
                <w:rPr>
                  <w:rFonts w:asciiTheme="minorBidi" w:hAnsiTheme="minorBidi" w:cstheme="minorBidi"/>
                  <w:szCs w:val="17"/>
                  <w:lang w:val="es-ES_tradnl"/>
                </w:rPr>
                <w:delText>Una API web PUEDE ser compatible con la expansión del cuerpo del contenido que se devuelve. DEBERÍA utilizarse el parámetro de consulta</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expand=&lt;comma-separated list of attributes names&gt;</w:delText>
              </w:r>
              <w:r w:rsidRPr="00641BDB">
                <w:rPr>
                  <w:rFonts w:eastAsia="Times New Roman" w:cs="Arial"/>
                  <w:szCs w:val="17"/>
                  <w:lang w:val="es-ES_tradnl"/>
                </w:rPr>
                <w:delText>.</w:delText>
              </w:r>
            </w:del>
          </w:p>
        </w:tc>
        <w:tc>
          <w:tcPr>
            <w:tcW w:w="1761" w:type="dxa"/>
          </w:tcPr>
          <w:p w14:paraId="7149A26B" w14:textId="77777777" w:rsidR="00A265F8" w:rsidRPr="00641BDB" w:rsidRDefault="00A265F8" w:rsidP="00A265F8">
            <w:pPr>
              <w:spacing w:before="100" w:beforeAutospacing="1"/>
              <w:rPr>
                <w:del w:id="3432" w:author="Author"/>
                <w:rFonts w:asciiTheme="minorBidi" w:eastAsia="Times New Roman" w:hAnsiTheme="minorBidi" w:cstheme="minorBidi"/>
                <w:szCs w:val="17"/>
                <w:lang w:val="es-ES_tradnl"/>
              </w:rPr>
            </w:pPr>
            <w:del w:id="3433" w:author="Author">
              <w:r w:rsidRPr="00641BDB">
                <w:rPr>
                  <w:rFonts w:asciiTheme="minorBidi" w:eastAsia="Times New Roman" w:hAnsiTheme="minorBidi" w:cstheme="minorBidi"/>
                  <w:szCs w:val="17"/>
                  <w:lang w:val="es-ES_tradnl"/>
                </w:rPr>
                <w:delText>AAJ, AAX</w:delText>
              </w:r>
            </w:del>
          </w:p>
        </w:tc>
      </w:tr>
      <w:tr w:rsidR="00585090" w:rsidRPr="008516DD" w14:paraId="2AEFD18E" w14:textId="77777777" w:rsidTr="003969D6">
        <w:trPr>
          <w:del w:id="3434" w:author="Author"/>
        </w:trPr>
        <w:tc>
          <w:tcPr>
            <w:tcW w:w="1143" w:type="dxa"/>
          </w:tcPr>
          <w:p w14:paraId="6CE4151E" w14:textId="77777777" w:rsidR="00585090" w:rsidRPr="00641BDB" w:rsidRDefault="00585090" w:rsidP="00585090">
            <w:pPr>
              <w:spacing w:before="100" w:beforeAutospacing="1"/>
              <w:rPr>
                <w:del w:id="3435" w:author="Author"/>
                <w:rFonts w:asciiTheme="minorBidi" w:eastAsia="Times New Roman" w:hAnsiTheme="minorBidi" w:cstheme="minorBidi"/>
                <w:szCs w:val="17"/>
                <w:lang w:val="es-ES_tradnl"/>
              </w:rPr>
            </w:pPr>
            <w:del w:id="3436" w:author="Author">
              <w:r w:rsidRPr="00641BDB">
                <w:rPr>
                  <w:rFonts w:asciiTheme="minorBidi" w:eastAsia="Times New Roman" w:hAnsiTheme="minorBidi" w:cstheme="minorBidi"/>
                  <w:szCs w:val="17"/>
                  <w:lang w:val="es-ES_tradnl"/>
                </w:rPr>
                <w:delText>[RSG-7</w:delText>
              </w:r>
              <w:r w:rsidR="00A32E25"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6444" w:type="dxa"/>
          </w:tcPr>
          <w:p w14:paraId="050B1D2F" w14:textId="77777777" w:rsidR="00585090" w:rsidRPr="00641BDB" w:rsidRDefault="00585090" w:rsidP="00141BF9">
            <w:pPr>
              <w:spacing w:before="100" w:beforeAutospacing="1"/>
              <w:jc w:val="both"/>
              <w:rPr>
                <w:del w:id="3437" w:author="Author"/>
                <w:rFonts w:asciiTheme="minorBidi" w:eastAsia="Times New Roman" w:hAnsiTheme="minorBidi" w:cstheme="minorBidi"/>
                <w:szCs w:val="17"/>
                <w:lang w:val="es-ES_tradnl"/>
              </w:rPr>
            </w:pPr>
            <w:del w:id="3438" w:author="Author">
              <w:r w:rsidRPr="00641BDB">
                <w:rPr>
                  <w:rFonts w:asciiTheme="minorBidi" w:eastAsia="Times New Roman" w:hAnsiTheme="minorBidi" w:cstheme="minorBidi"/>
                  <w:szCs w:val="17"/>
                  <w:lang w:val="es-ES_tradnl"/>
                </w:rPr>
                <w:delText>En caso de que una API web admita la proyección, DEBERÍA utilizarse, en lugar de las rutas URL, un parámetro de consulta con el formato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“fields=”&lt;comma-separated list of attribute names&gt;</w:delText>
              </w:r>
              <w:r w:rsidRPr="00641BDB">
                <w:rPr>
                  <w:rFonts w:eastAsia="Times New Roman" w:cs="Arial"/>
                  <w:szCs w:val="17"/>
                  <w:lang w:val="es-ES_tradnl"/>
                </w:rPr>
                <w:delText>.</w:delText>
              </w:r>
            </w:del>
          </w:p>
        </w:tc>
        <w:tc>
          <w:tcPr>
            <w:tcW w:w="1761" w:type="dxa"/>
          </w:tcPr>
          <w:p w14:paraId="166B3C2A" w14:textId="77777777" w:rsidR="00585090" w:rsidRPr="00641BDB" w:rsidRDefault="00585090" w:rsidP="00585090">
            <w:pPr>
              <w:spacing w:before="100" w:beforeAutospacing="1"/>
              <w:rPr>
                <w:del w:id="3439" w:author="Author"/>
                <w:rFonts w:asciiTheme="minorBidi" w:eastAsia="Times New Roman" w:hAnsiTheme="minorBidi" w:cstheme="minorBidi"/>
                <w:szCs w:val="17"/>
                <w:lang w:val="es-ES_tradnl"/>
              </w:rPr>
            </w:pPr>
            <w:del w:id="3440" w:author="Author">
              <w:r w:rsidRPr="00641BDB">
                <w:rPr>
                  <w:rFonts w:asciiTheme="minorBidi" w:eastAsia="Times New Roman" w:hAnsiTheme="minorBidi" w:cstheme="minorBidi"/>
                  <w:szCs w:val="17"/>
                  <w:lang w:val="es-ES_tradnl"/>
                </w:rPr>
                <w:delText>AAJ, AAX</w:delText>
              </w:r>
            </w:del>
          </w:p>
        </w:tc>
      </w:tr>
      <w:tr w:rsidR="009C46F6" w:rsidRPr="008516DD" w14:paraId="595704C2" w14:textId="77777777" w:rsidTr="003969D6">
        <w:trPr>
          <w:del w:id="3441" w:author="Author"/>
        </w:trPr>
        <w:tc>
          <w:tcPr>
            <w:tcW w:w="1143" w:type="dxa"/>
          </w:tcPr>
          <w:p w14:paraId="4D46F433" w14:textId="77777777" w:rsidR="009C46F6" w:rsidRPr="00641BDB" w:rsidRDefault="009C46F6" w:rsidP="0018728C">
            <w:pPr>
              <w:spacing w:before="100" w:beforeAutospacing="1"/>
              <w:rPr>
                <w:del w:id="3442" w:author="Author"/>
                <w:rFonts w:asciiTheme="minorBidi" w:eastAsia="Times New Roman" w:hAnsiTheme="minorBidi" w:cstheme="minorBidi"/>
                <w:szCs w:val="17"/>
                <w:lang w:val="es-ES_tradnl"/>
              </w:rPr>
            </w:pPr>
            <w:del w:id="3443" w:author="Author">
              <w:r w:rsidRPr="00641BDB">
                <w:rPr>
                  <w:rFonts w:asciiTheme="minorBidi" w:eastAsia="Times New Roman" w:hAnsiTheme="minorBidi" w:cstheme="minorBidi"/>
                  <w:szCs w:val="17"/>
                  <w:lang w:val="es-ES_tradnl"/>
                </w:rPr>
                <w:delText>[RSG-7</w:delText>
              </w:r>
              <w:r w:rsidR="00A32E25"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w:delText>
              </w:r>
            </w:del>
          </w:p>
        </w:tc>
        <w:tc>
          <w:tcPr>
            <w:tcW w:w="6444" w:type="dxa"/>
          </w:tcPr>
          <w:p w14:paraId="36132A89" w14:textId="77777777" w:rsidR="009C46F6" w:rsidRPr="00641BDB" w:rsidRDefault="00FA740A" w:rsidP="00141BF9">
            <w:pPr>
              <w:spacing w:before="100" w:beforeAutospacing="1"/>
              <w:jc w:val="both"/>
              <w:rPr>
                <w:del w:id="3444" w:author="Author"/>
                <w:rFonts w:asciiTheme="minorBidi" w:eastAsia="Times New Roman" w:hAnsiTheme="minorBidi" w:cstheme="minorBidi"/>
                <w:szCs w:val="17"/>
                <w:lang w:val="es-ES_tradnl"/>
              </w:rPr>
            </w:pPr>
            <w:del w:id="3445" w:author="Author">
              <w:r w:rsidRPr="00641BDB">
                <w:rPr>
                  <w:rFonts w:asciiTheme="minorBidi" w:eastAsia="Times New Roman" w:hAnsiTheme="minorBidi" w:cstheme="minorBidi"/>
                  <w:szCs w:val="17"/>
                  <w:lang w:val="es-ES_tradnl"/>
                </w:rPr>
                <w:delText xml:space="preserve">Las API web DEBEN admitir la devolución del número de elementos de una colección. </w:delText>
              </w:r>
            </w:del>
          </w:p>
        </w:tc>
        <w:tc>
          <w:tcPr>
            <w:tcW w:w="1761" w:type="dxa"/>
          </w:tcPr>
          <w:p w14:paraId="185393BA" w14:textId="77777777" w:rsidR="009C46F6" w:rsidRPr="00641BDB" w:rsidRDefault="009C46F6" w:rsidP="0018728C">
            <w:pPr>
              <w:spacing w:before="100" w:beforeAutospacing="1"/>
              <w:rPr>
                <w:del w:id="3446" w:author="Author"/>
                <w:rFonts w:asciiTheme="minorBidi" w:eastAsia="Times New Roman" w:hAnsiTheme="minorBidi" w:cstheme="minorBidi"/>
                <w:szCs w:val="17"/>
                <w:lang w:val="es-ES_tradnl"/>
              </w:rPr>
            </w:pPr>
            <w:del w:id="3447" w:author="Author">
              <w:r w:rsidRPr="00641BDB">
                <w:rPr>
                  <w:rFonts w:asciiTheme="minorBidi" w:eastAsia="Times New Roman" w:hAnsiTheme="minorBidi" w:cstheme="minorBidi"/>
                  <w:szCs w:val="17"/>
                  <w:lang w:val="es-ES_tradnl"/>
                </w:rPr>
                <w:delText>AAJ, AAX, AX, AJ</w:delText>
              </w:r>
            </w:del>
          </w:p>
        </w:tc>
      </w:tr>
      <w:tr w:rsidR="009C46F6" w:rsidRPr="008516DD" w14:paraId="2A499443" w14:textId="77777777" w:rsidTr="003969D6">
        <w:trPr>
          <w:del w:id="3448" w:author="Author"/>
        </w:trPr>
        <w:tc>
          <w:tcPr>
            <w:tcW w:w="1143" w:type="dxa"/>
          </w:tcPr>
          <w:p w14:paraId="7A5E7D89" w14:textId="77777777" w:rsidR="009C46F6" w:rsidRPr="00641BDB" w:rsidRDefault="009C46F6" w:rsidP="0018728C">
            <w:pPr>
              <w:spacing w:before="100" w:beforeAutospacing="1"/>
              <w:rPr>
                <w:del w:id="3449" w:author="Author"/>
                <w:rFonts w:asciiTheme="minorBidi" w:eastAsia="Times New Roman" w:hAnsiTheme="minorBidi" w:cstheme="minorBidi"/>
                <w:szCs w:val="17"/>
                <w:lang w:val="es-ES_tradnl"/>
              </w:rPr>
            </w:pPr>
            <w:del w:id="3450" w:author="Author">
              <w:r w:rsidRPr="00641BDB">
                <w:rPr>
                  <w:rFonts w:asciiTheme="minorBidi" w:eastAsia="Times New Roman" w:hAnsiTheme="minorBidi" w:cstheme="minorBidi"/>
                  <w:szCs w:val="17"/>
                  <w:lang w:val="es-ES_tradnl"/>
                </w:rPr>
                <w:delText>[RSG-</w:delText>
              </w:r>
              <w:r w:rsidR="00A32E25" w:rsidRPr="00641BDB">
                <w:rPr>
                  <w:rFonts w:asciiTheme="minorBidi" w:eastAsia="Times New Roman" w:hAnsiTheme="minorBidi" w:cstheme="minorBidi"/>
                  <w:szCs w:val="17"/>
                  <w:lang w:val="es-ES_tradnl"/>
                </w:rPr>
                <w:delText>80</w:delText>
              </w:r>
              <w:r w:rsidRPr="00641BDB">
                <w:rPr>
                  <w:rFonts w:asciiTheme="minorBidi" w:eastAsia="Times New Roman" w:hAnsiTheme="minorBidi" w:cstheme="minorBidi"/>
                  <w:szCs w:val="17"/>
                  <w:lang w:val="es-ES_tradnl"/>
                </w:rPr>
                <w:delText>]</w:delText>
              </w:r>
            </w:del>
          </w:p>
        </w:tc>
        <w:tc>
          <w:tcPr>
            <w:tcW w:w="6444" w:type="dxa"/>
          </w:tcPr>
          <w:p w14:paraId="1602E2AA" w14:textId="77777777" w:rsidR="009C46F6" w:rsidRPr="00641BDB" w:rsidRDefault="00AE754B" w:rsidP="00141BF9">
            <w:pPr>
              <w:spacing w:before="100" w:beforeAutospacing="1"/>
              <w:jc w:val="both"/>
              <w:rPr>
                <w:del w:id="3451" w:author="Author"/>
                <w:rFonts w:asciiTheme="minorBidi" w:eastAsia="Times New Roman" w:hAnsiTheme="minorBidi" w:cstheme="minorBidi"/>
                <w:szCs w:val="17"/>
                <w:lang w:val="es-ES_tradnl"/>
              </w:rPr>
            </w:pPr>
            <w:del w:id="3452" w:author="Author">
              <w:r w:rsidRPr="00641BDB">
                <w:rPr>
                  <w:rFonts w:asciiTheme="minorBidi" w:eastAsia="Times New Roman" w:hAnsiTheme="minorBidi" w:cstheme="minorBidi"/>
                  <w:szCs w:val="17"/>
                  <w:lang w:val="es-ES_tradnl"/>
                </w:rPr>
                <w:delText>Para permitir la devolución del número de elementos de una colección DEBE utilizarse un parámetro de consulta.</w:delText>
              </w:r>
            </w:del>
          </w:p>
        </w:tc>
        <w:tc>
          <w:tcPr>
            <w:tcW w:w="1761" w:type="dxa"/>
          </w:tcPr>
          <w:p w14:paraId="07BE4AD5" w14:textId="77777777" w:rsidR="009C46F6" w:rsidRPr="00641BDB" w:rsidRDefault="009C46F6" w:rsidP="0018728C">
            <w:pPr>
              <w:spacing w:before="100" w:beforeAutospacing="1"/>
              <w:rPr>
                <w:del w:id="3453" w:author="Author"/>
                <w:rFonts w:asciiTheme="minorBidi" w:eastAsia="Times New Roman" w:hAnsiTheme="minorBidi" w:cstheme="minorBidi"/>
                <w:szCs w:val="17"/>
                <w:lang w:val="es-ES_tradnl"/>
              </w:rPr>
            </w:pPr>
            <w:del w:id="3454" w:author="Author">
              <w:r w:rsidRPr="00641BDB">
                <w:rPr>
                  <w:rFonts w:asciiTheme="minorBidi" w:eastAsia="Times New Roman" w:hAnsiTheme="minorBidi" w:cstheme="minorBidi"/>
                  <w:szCs w:val="17"/>
                  <w:lang w:val="es-ES_tradnl"/>
                </w:rPr>
                <w:delText>AAJ, AAX, AX, AJ</w:delText>
              </w:r>
            </w:del>
          </w:p>
        </w:tc>
      </w:tr>
      <w:tr w:rsidR="005F50A6" w:rsidRPr="008516DD" w14:paraId="7EC8830F" w14:textId="77777777" w:rsidTr="003969D6">
        <w:trPr>
          <w:del w:id="3455" w:author="Author"/>
        </w:trPr>
        <w:tc>
          <w:tcPr>
            <w:tcW w:w="1143" w:type="dxa"/>
          </w:tcPr>
          <w:p w14:paraId="63C9A1BC" w14:textId="77777777" w:rsidR="005F50A6" w:rsidRPr="00641BDB" w:rsidRDefault="005F50A6" w:rsidP="005F50A6">
            <w:pPr>
              <w:spacing w:after="240"/>
              <w:rPr>
                <w:del w:id="3456" w:author="Author"/>
                <w:rFonts w:asciiTheme="minorBidi" w:hAnsiTheme="minorBidi" w:cstheme="minorBidi"/>
                <w:szCs w:val="17"/>
                <w:lang w:val="es-ES_tradnl"/>
              </w:rPr>
            </w:pPr>
            <w:del w:id="3457" w:author="Author">
              <w:r w:rsidRPr="00641BDB">
                <w:rPr>
                  <w:rFonts w:asciiTheme="minorBidi" w:eastAsia="Times New Roman" w:hAnsiTheme="minorBidi" w:cstheme="minorBidi"/>
                  <w:szCs w:val="17"/>
                  <w:lang w:val="es-ES_tradnl"/>
                </w:rPr>
                <w:delText>[RSG-8</w:delText>
              </w:r>
              <w:r w:rsidR="00A32E25"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6444" w:type="dxa"/>
          </w:tcPr>
          <w:p w14:paraId="494E8981" w14:textId="77777777" w:rsidR="005F50A6" w:rsidRPr="00641BDB" w:rsidRDefault="005F50A6" w:rsidP="00141BF9">
            <w:pPr>
              <w:spacing w:before="100" w:beforeAutospacing="1"/>
              <w:jc w:val="both"/>
              <w:rPr>
                <w:del w:id="3458" w:author="Author"/>
                <w:rFonts w:asciiTheme="minorBidi" w:eastAsia="Times New Roman" w:hAnsiTheme="minorBidi" w:cstheme="minorBidi"/>
                <w:szCs w:val="17"/>
                <w:lang w:val="es-ES_tradnl"/>
              </w:rPr>
            </w:pPr>
            <w:del w:id="3459" w:author="Author">
              <w:r w:rsidRPr="00641BDB">
                <w:rPr>
                  <w:rFonts w:asciiTheme="minorBidi" w:eastAsia="Times New Roman" w:hAnsiTheme="minorBidi" w:cstheme="minorBidi"/>
                  <w:szCs w:val="17"/>
                  <w:lang w:val="es-ES_tradnl"/>
                </w:rPr>
                <w:delText xml:space="preserve">DEBERÍA utilizarse el parámetro de consulta </w:delText>
              </w:r>
              <w:r w:rsidRPr="00641BDB">
                <w:rPr>
                  <w:rFonts w:ascii="Courier New" w:eastAsia="Times New Roman" w:hAnsi="Courier New" w:cs="Courier New"/>
                  <w:szCs w:val="17"/>
                  <w:lang w:val="es-ES_tradnl"/>
                </w:rPr>
                <w:delText>count</w:delText>
              </w:r>
              <w:r w:rsidRPr="00641BDB">
                <w:rPr>
                  <w:rFonts w:asciiTheme="minorBidi" w:eastAsia="Times New Roman" w:hAnsiTheme="minorBidi" w:cstheme="minorBidi"/>
                  <w:szCs w:val="17"/>
                  <w:lang w:val="es-ES_tradnl"/>
                </w:rPr>
                <w:delText xml:space="preserve"> para devolver el número de elementos de una colección.</w:delText>
              </w:r>
            </w:del>
          </w:p>
        </w:tc>
        <w:tc>
          <w:tcPr>
            <w:tcW w:w="1761" w:type="dxa"/>
          </w:tcPr>
          <w:p w14:paraId="64FDFC64" w14:textId="77777777" w:rsidR="005F50A6" w:rsidRPr="00641BDB" w:rsidRDefault="005F50A6" w:rsidP="005F50A6">
            <w:pPr>
              <w:spacing w:after="240"/>
              <w:rPr>
                <w:del w:id="3460" w:author="Author"/>
                <w:rFonts w:asciiTheme="minorBidi" w:hAnsiTheme="minorBidi" w:cstheme="minorBidi"/>
                <w:szCs w:val="17"/>
                <w:lang w:val="es-ES_tradnl"/>
              </w:rPr>
            </w:pPr>
            <w:del w:id="3461" w:author="Author">
              <w:r w:rsidRPr="00641BDB">
                <w:rPr>
                  <w:rFonts w:asciiTheme="minorBidi" w:hAnsiTheme="minorBidi" w:cstheme="minorBidi"/>
                  <w:szCs w:val="17"/>
                  <w:lang w:val="es-ES_tradnl"/>
                </w:rPr>
                <w:delText>AAJ, AAX</w:delText>
              </w:r>
            </w:del>
          </w:p>
        </w:tc>
      </w:tr>
      <w:tr w:rsidR="009C46F6" w:rsidRPr="008516DD" w14:paraId="70665D8D" w14:textId="77777777" w:rsidTr="003969D6">
        <w:trPr>
          <w:del w:id="3462" w:author="Author"/>
        </w:trPr>
        <w:tc>
          <w:tcPr>
            <w:tcW w:w="1143" w:type="dxa"/>
          </w:tcPr>
          <w:p w14:paraId="6D58C484" w14:textId="77777777" w:rsidR="009C46F6" w:rsidRPr="00641BDB" w:rsidRDefault="009C46F6" w:rsidP="009C46F6">
            <w:pPr>
              <w:spacing w:after="240"/>
              <w:rPr>
                <w:del w:id="3463" w:author="Author"/>
                <w:rFonts w:asciiTheme="minorBidi" w:hAnsiTheme="minorBidi" w:cstheme="minorBidi"/>
                <w:szCs w:val="17"/>
                <w:lang w:val="es-ES_tradnl"/>
              </w:rPr>
            </w:pPr>
            <w:del w:id="3464" w:author="Author">
              <w:r w:rsidRPr="00641BDB">
                <w:rPr>
                  <w:rFonts w:asciiTheme="minorBidi" w:eastAsia="Times New Roman" w:hAnsiTheme="minorBidi" w:cstheme="minorBidi"/>
                  <w:szCs w:val="17"/>
                  <w:lang w:val="es-ES_tradnl"/>
                </w:rPr>
                <w:delText>[RSG-8</w:delText>
              </w:r>
              <w:r w:rsidR="00A32E25"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6444" w:type="dxa"/>
          </w:tcPr>
          <w:p w14:paraId="0177F5B7" w14:textId="77777777" w:rsidR="009C46F6" w:rsidRPr="00641BDB" w:rsidRDefault="003C70DC" w:rsidP="00141BF9">
            <w:pPr>
              <w:spacing w:before="100" w:beforeAutospacing="1"/>
              <w:jc w:val="both"/>
              <w:rPr>
                <w:del w:id="3465" w:author="Author"/>
                <w:rFonts w:asciiTheme="minorBidi" w:eastAsia="Times New Roman" w:hAnsiTheme="minorBidi" w:cstheme="minorBidi"/>
                <w:szCs w:val="17"/>
                <w:lang w:val="es-ES_tradnl"/>
              </w:rPr>
            </w:pPr>
            <w:del w:id="3466" w:author="Author">
              <w:r w:rsidRPr="00641BDB">
                <w:rPr>
                  <w:rFonts w:asciiTheme="minorBidi" w:eastAsia="Times New Roman" w:hAnsiTheme="minorBidi" w:cstheme="minorBidi"/>
                  <w:szCs w:val="17"/>
                  <w:lang w:val="es-ES_tradnl"/>
                </w:rPr>
                <w:delText xml:space="preserve">Las API web PUEDEN admitir la devolución del número de elementos de una colección mediante una función </w:delText>
              </w:r>
              <w:r w:rsidRPr="00641BDB">
                <w:rPr>
                  <w:rFonts w:asciiTheme="minorBidi" w:eastAsia="Times New Roman" w:hAnsiTheme="minorBidi" w:cstheme="minorBidi"/>
                  <w:i/>
                  <w:iCs/>
                  <w:szCs w:val="17"/>
                  <w:lang w:val="es-ES_tradnl"/>
                </w:rPr>
                <w:delText>inline</w:delText>
              </w:r>
              <w:r w:rsidRPr="00641BDB">
                <w:rPr>
                  <w:rFonts w:asciiTheme="minorBidi" w:eastAsia="Times New Roman" w:hAnsiTheme="minorBidi" w:cstheme="minorBidi"/>
                  <w:szCs w:val="17"/>
                  <w:lang w:val="es-ES_tradnl"/>
                </w:rPr>
                <w:delText xml:space="preserve">, es decir, como parte de la respuesta que contiene la propia colección. DEBE utilizarse un parámetro de consulta. </w:delText>
              </w:r>
            </w:del>
          </w:p>
        </w:tc>
        <w:tc>
          <w:tcPr>
            <w:tcW w:w="1761" w:type="dxa"/>
          </w:tcPr>
          <w:p w14:paraId="721A2766" w14:textId="77777777" w:rsidR="009C46F6" w:rsidRPr="00641BDB" w:rsidRDefault="009C46F6" w:rsidP="009C46F6">
            <w:pPr>
              <w:spacing w:after="240"/>
              <w:rPr>
                <w:del w:id="3467" w:author="Author"/>
                <w:rFonts w:asciiTheme="minorBidi" w:hAnsiTheme="minorBidi" w:cstheme="minorBidi"/>
                <w:szCs w:val="17"/>
                <w:lang w:val="es-ES_tradnl"/>
              </w:rPr>
            </w:pPr>
            <w:del w:id="3468" w:author="Author">
              <w:r w:rsidRPr="00641BDB">
                <w:rPr>
                  <w:rFonts w:asciiTheme="minorBidi" w:hAnsiTheme="minorBidi" w:cstheme="minorBidi"/>
                  <w:szCs w:val="17"/>
                  <w:lang w:val="es-ES_tradnl"/>
                </w:rPr>
                <w:delText>AAJ, AAX, AX, AJ</w:delText>
              </w:r>
            </w:del>
          </w:p>
        </w:tc>
      </w:tr>
      <w:tr w:rsidR="004B6412" w:rsidRPr="008516DD" w14:paraId="07CF86E5" w14:textId="77777777" w:rsidTr="003969D6">
        <w:trPr>
          <w:del w:id="3469" w:author="Author"/>
        </w:trPr>
        <w:tc>
          <w:tcPr>
            <w:tcW w:w="1143" w:type="dxa"/>
          </w:tcPr>
          <w:p w14:paraId="221FEC60" w14:textId="77777777" w:rsidR="004B6412" w:rsidRPr="00641BDB" w:rsidRDefault="004B6412" w:rsidP="004B6412">
            <w:pPr>
              <w:spacing w:after="240"/>
              <w:rPr>
                <w:del w:id="3470" w:author="Author"/>
                <w:rFonts w:asciiTheme="minorBidi" w:hAnsiTheme="minorBidi" w:cstheme="minorBidi"/>
                <w:szCs w:val="17"/>
                <w:lang w:val="es-ES_tradnl"/>
              </w:rPr>
            </w:pPr>
            <w:del w:id="3471" w:author="Author">
              <w:r w:rsidRPr="00641BDB">
                <w:rPr>
                  <w:rFonts w:asciiTheme="minorBidi" w:eastAsia="Times New Roman" w:hAnsiTheme="minorBidi" w:cstheme="minorBidi"/>
                  <w:szCs w:val="17"/>
                  <w:lang w:val="es-ES_tradnl"/>
                </w:rPr>
                <w:delText>[RSG-8</w:delText>
              </w:r>
              <w:r w:rsidR="00A32E25"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6444" w:type="dxa"/>
          </w:tcPr>
          <w:p w14:paraId="3DBBE5FB" w14:textId="77777777" w:rsidR="004B6412" w:rsidRPr="00641BDB" w:rsidRDefault="004B6412" w:rsidP="00141BF9">
            <w:pPr>
              <w:spacing w:before="100" w:beforeAutospacing="1"/>
              <w:jc w:val="both"/>
              <w:rPr>
                <w:del w:id="3472" w:author="Author"/>
                <w:rFonts w:asciiTheme="minorBidi" w:eastAsia="Times New Roman" w:hAnsiTheme="minorBidi" w:cstheme="minorBidi"/>
                <w:szCs w:val="17"/>
                <w:lang w:val="es-ES_tradnl"/>
              </w:rPr>
            </w:pPr>
            <w:del w:id="3473" w:author="Author">
              <w:r w:rsidRPr="00641BDB">
                <w:rPr>
                  <w:rFonts w:asciiTheme="minorBidi" w:eastAsia="Times New Roman" w:hAnsiTheme="minorBidi" w:cstheme="minorBidi"/>
                  <w:szCs w:val="17"/>
                  <w:lang w:val="es-ES_tradnl"/>
                </w:rPr>
                <w:delText xml:space="preserve">DEBERÍA utilizarse el parámetro de consulta </w:delText>
              </w:r>
              <w:r w:rsidRPr="00641BDB">
                <w:rPr>
                  <w:rFonts w:ascii="Courier New" w:eastAsia="Times New Roman" w:hAnsi="Courier New" w:cs="Courier New"/>
                  <w:szCs w:val="17"/>
                  <w:lang w:val="es-ES_tradnl"/>
                </w:rPr>
                <w:delText>count=true</w:delText>
              </w:r>
              <w:r w:rsidRPr="00641BDB">
                <w:rPr>
                  <w:rFonts w:asciiTheme="minorBidi" w:eastAsia="Times New Roman" w:hAnsiTheme="minorBidi" w:cstheme="minorBidi"/>
                  <w:szCs w:val="17"/>
                  <w:lang w:val="es-ES_tradnl"/>
                </w:rPr>
                <w:delText xml:space="preserve">. Si no se especifica el valor de </w:delText>
              </w:r>
              <w:r w:rsidRPr="00641BDB">
                <w:rPr>
                  <w:rFonts w:ascii="Courier New" w:eastAsia="Times New Roman" w:hAnsi="Courier New" w:cs="Courier New"/>
                  <w:szCs w:val="17"/>
                  <w:lang w:val="es-ES_tradnl"/>
                </w:rPr>
                <w:delText>count</w:delText>
              </w:r>
              <w:r w:rsidRPr="00641BDB">
                <w:rPr>
                  <w:rFonts w:asciiTheme="minorBidi" w:eastAsia="Times New Roman" w:hAnsiTheme="minorBidi" w:cstheme="minorBidi"/>
                  <w:szCs w:val="17"/>
                  <w:lang w:val="es-ES_tradnl"/>
                </w:rPr>
                <w:delText xml:space="preserve">, debería fijarse por defecto en </w:delText>
              </w:r>
              <w:r w:rsidRPr="00641BDB">
                <w:rPr>
                  <w:rFonts w:ascii="Courier New" w:eastAsia="Times New Roman" w:hAnsi="Courier New" w:cs="Courier New"/>
                  <w:szCs w:val="17"/>
                  <w:lang w:val="es-ES_tradnl"/>
                </w:rPr>
                <w:delText>false</w:delText>
              </w:r>
              <w:r w:rsidRPr="00641BDB">
                <w:rPr>
                  <w:rFonts w:asciiTheme="minorBidi" w:eastAsia="Times New Roman" w:hAnsiTheme="minorBidi" w:cstheme="minorBidi"/>
                  <w:szCs w:val="17"/>
                  <w:lang w:val="es-ES_tradnl"/>
                </w:rPr>
                <w:delText>.</w:delText>
              </w:r>
            </w:del>
          </w:p>
        </w:tc>
        <w:tc>
          <w:tcPr>
            <w:tcW w:w="1761" w:type="dxa"/>
          </w:tcPr>
          <w:p w14:paraId="6C72B67B" w14:textId="77777777" w:rsidR="004B6412" w:rsidRPr="00641BDB" w:rsidRDefault="004B6412" w:rsidP="004B6412">
            <w:pPr>
              <w:spacing w:after="240"/>
              <w:rPr>
                <w:del w:id="3474" w:author="Author"/>
                <w:rFonts w:asciiTheme="minorBidi" w:hAnsiTheme="minorBidi" w:cstheme="minorBidi"/>
                <w:szCs w:val="17"/>
                <w:lang w:val="es-ES_tradnl"/>
              </w:rPr>
            </w:pPr>
            <w:del w:id="3475" w:author="Author">
              <w:r w:rsidRPr="00641BDB">
                <w:rPr>
                  <w:rFonts w:asciiTheme="minorBidi" w:hAnsiTheme="minorBidi" w:cstheme="minorBidi"/>
                  <w:szCs w:val="17"/>
                  <w:lang w:val="es-ES_tradnl"/>
                </w:rPr>
                <w:delText>AAJ, AAX</w:delText>
              </w:r>
            </w:del>
          </w:p>
        </w:tc>
      </w:tr>
      <w:tr w:rsidR="002E7890" w:rsidRPr="008516DD" w14:paraId="495EABB4" w14:textId="77777777" w:rsidTr="003969D6">
        <w:trPr>
          <w:del w:id="3476" w:author="Author"/>
        </w:trPr>
        <w:tc>
          <w:tcPr>
            <w:tcW w:w="1143" w:type="dxa"/>
          </w:tcPr>
          <w:p w14:paraId="3F76BC8F" w14:textId="77777777" w:rsidR="002E7890" w:rsidRPr="00641BDB" w:rsidRDefault="002E7890" w:rsidP="002E7890">
            <w:pPr>
              <w:spacing w:after="240"/>
              <w:rPr>
                <w:del w:id="3477" w:author="Author"/>
                <w:rFonts w:asciiTheme="minorBidi" w:hAnsiTheme="minorBidi" w:cstheme="minorBidi"/>
                <w:szCs w:val="17"/>
                <w:lang w:val="es-ES_tradnl"/>
              </w:rPr>
            </w:pPr>
            <w:del w:id="3478" w:author="Author">
              <w:r w:rsidRPr="00641BDB">
                <w:rPr>
                  <w:rFonts w:asciiTheme="minorBidi" w:hAnsiTheme="minorBidi" w:cstheme="minorBidi"/>
                  <w:szCs w:val="17"/>
                  <w:lang w:val="es-ES_tradnl"/>
                </w:rPr>
                <w:delText>[RSG-8</w:delText>
              </w:r>
              <w:r w:rsidR="00A32E25" w:rsidRPr="00641BDB">
                <w:rPr>
                  <w:rFonts w:asciiTheme="minorBidi" w:hAnsiTheme="minorBidi" w:cstheme="minorBidi"/>
                  <w:szCs w:val="17"/>
                  <w:lang w:val="es-ES_tradnl"/>
                </w:rPr>
                <w:delText>4</w:delText>
              </w:r>
              <w:r w:rsidRPr="00641BDB">
                <w:rPr>
                  <w:rFonts w:asciiTheme="minorBidi" w:hAnsiTheme="minorBidi" w:cstheme="minorBidi"/>
                  <w:szCs w:val="17"/>
                  <w:lang w:val="es-ES_tradnl"/>
                </w:rPr>
                <w:delText>]</w:delText>
              </w:r>
            </w:del>
          </w:p>
        </w:tc>
        <w:tc>
          <w:tcPr>
            <w:tcW w:w="6444" w:type="dxa"/>
          </w:tcPr>
          <w:p w14:paraId="492C8AB9" w14:textId="77777777" w:rsidR="002E7890" w:rsidRPr="00641BDB" w:rsidRDefault="002E7890" w:rsidP="002E7890">
            <w:pPr>
              <w:spacing w:before="100" w:beforeAutospacing="1"/>
              <w:jc w:val="both"/>
              <w:rPr>
                <w:del w:id="3479" w:author="Author"/>
                <w:rFonts w:asciiTheme="minorBidi" w:eastAsia="Times New Roman" w:hAnsiTheme="minorBidi" w:cstheme="minorBidi"/>
                <w:szCs w:val="17"/>
                <w:lang w:val="es-ES_tradnl"/>
              </w:rPr>
            </w:pPr>
            <w:del w:id="3480" w:author="Author">
              <w:r w:rsidRPr="00641BDB">
                <w:rPr>
                  <w:rFonts w:asciiTheme="minorBidi" w:eastAsia="Times New Roman" w:hAnsiTheme="minorBidi" w:cstheme="minorBidi"/>
                  <w:szCs w:val="17"/>
                  <w:lang w:val="es-ES_tradnl"/>
                </w:rPr>
                <w:delText xml:space="preserve">Si una API web admite la paginación, DEBERÍA permitir la devolución del número de la colección (es decir, el número total de elementos de la colección) en la respuesta mediante una función </w:delText>
              </w:r>
              <w:r w:rsidRPr="00641BDB">
                <w:rPr>
                  <w:rFonts w:asciiTheme="minorBidi" w:eastAsia="Times New Roman" w:hAnsiTheme="minorBidi" w:cstheme="minorBidi"/>
                  <w:i/>
                  <w:iCs/>
                  <w:szCs w:val="17"/>
                  <w:lang w:val="es-ES_tradnl"/>
                </w:rPr>
                <w:delText>inline</w:delText>
              </w:r>
              <w:r w:rsidRPr="00641BDB">
                <w:rPr>
                  <w:rFonts w:asciiTheme="minorBidi" w:eastAsia="Times New Roman" w:hAnsiTheme="minorBidi" w:cstheme="minorBidi"/>
                  <w:szCs w:val="17"/>
                  <w:lang w:val="es-ES_tradnl"/>
                </w:rPr>
                <w:delText>.</w:delText>
              </w:r>
            </w:del>
          </w:p>
        </w:tc>
        <w:tc>
          <w:tcPr>
            <w:tcW w:w="1761" w:type="dxa"/>
          </w:tcPr>
          <w:p w14:paraId="4CD2ADB4" w14:textId="77777777" w:rsidR="002E7890" w:rsidRPr="00641BDB" w:rsidRDefault="002E7890" w:rsidP="002E7890">
            <w:pPr>
              <w:spacing w:after="240"/>
              <w:rPr>
                <w:del w:id="3481" w:author="Author"/>
                <w:rFonts w:asciiTheme="minorBidi" w:hAnsiTheme="minorBidi" w:cstheme="minorBidi"/>
                <w:szCs w:val="17"/>
                <w:lang w:val="es-ES_tradnl"/>
              </w:rPr>
            </w:pPr>
            <w:del w:id="3482" w:author="Author">
              <w:r w:rsidRPr="00641BDB">
                <w:rPr>
                  <w:rFonts w:asciiTheme="minorBidi" w:hAnsiTheme="minorBidi" w:cstheme="minorBidi"/>
                  <w:szCs w:val="17"/>
                  <w:lang w:val="es-ES_tradnl"/>
                </w:rPr>
                <w:delText>AAJ, AAX</w:delText>
              </w:r>
            </w:del>
          </w:p>
        </w:tc>
      </w:tr>
      <w:tr w:rsidR="007E7420" w:rsidRPr="008516DD" w14:paraId="1C64C45C" w14:textId="77777777" w:rsidTr="003969D6">
        <w:trPr>
          <w:del w:id="3483" w:author="Author"/>
        </w:trPr>
        <w:tc>
          <w:tcPr>
            <w:tcW w:w="1143" w:type="dxa"/>
          </w:tcPr>
          <w:p w14:paraId="4FEE0603" w14:textId="77777777" w:rsidR="007E7420" w:rsidRPr="00641BDB" w:rsidRDefault="007E7420" w:rsidP="007E7420">
            <w:pPr>
              <w:spacing w:after="240"/>
              <w:rPr>
                <w:del w:id="3484" w:author="Author"/>
                <w:rFonts w:asciiTheme="minorBidi" w:hAnsiTheme="minorBidi" w:cstheme="minorBidi"/>
                <w:szCs w:val="17"/>
                <w:lang w:val="es-ES_tradnl"/>
              </w:rPr>
            </w:pPr>
            <w:del w:id="3485" w:author="Author">
              <w:r w:rsidRPr="00641BDB">
                <w:rPr>
                  <w:rFonts w:asciiTheme="minorBidi" w:eastAsia="Times New Roman" w:hAnsiTheme="minorBidi" w:cstheme="minorBidi"/>
                  <w:szCs w:val="17"/>
                  <w:lang w:val="es-ES_tradnl"/>
                </w:rPr>
                <w:delText>[RSG-8</w:delText>
              </w:r>
              <w:r w:rsidR="00A32E25"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w:delText>
              </w:r>
            </w:del>
          </w:p>
        </w:tc>
        <w:tc>
          <w:tcPr>
            <w:tcW w:w="6444" w:type="dxa"/>
          </w:tcPr>
          <w:p w14:paraId="796970F6" w14:textId="77777777" w:rsidR="007E7420" w:rsidRPr="00641BDB" w:rsidRDefault="007E7420" w:rsidP="00141BF9">
            <w:pPr>
              <w:spacing w:before="100" w:beforeAutospacing="1"/>
              <w:jc w:val="both"/>
              <w:rPr>
                <w:del w:id="3486" w:author="Author"/>
                <w:rFonts w:asciiTheme="minorBidi" w:eastAsia="Times New Roman" w:hAnsiTheme="minorBidi" w:cstheme="minorBidi"/>
                <w:szCs w:val="17"/>
                <w:lang w:val="es-ES_tradnl"/>
              </w:rPr>
            </w:pPr>
            <w:del w:id="3487" w:author="Author">
              <w:r w:rsidRPr="00641BDB">
                <w:rPr>
                  <w:rFonts w:asciiTheme="minorBidi" w:eastAsia="Times New Roman" w:hAnsiTheme="minorBidi" w:cstheme="minorBidi"/>
                  <w:szCs w:val="17"/>
                  <w:lang w:val="es-ES_tradnl"/>
                </w:rPr>
                <w:delText>Si una API web es compatible con expresiones de búsqueda complejas, DEBERÍA especificarse un lenguaje de consulta, como el CQL. </w:delText>
              </w:r>
            </w:del>
          </w:p>
        </w:tc>
        <w:tc>
          <w:tcPr>
            <w:tcW w:w="1761" w:type="dxa"/>
          </w:tcPr>
          <w:p w14:paraId="5D1F7F55" w14:textId="77777777" w:rsidR="007E7420" w:rsidRPr="00641BDB" w:rsidRDefault="007E7420" w:rsidP="007E7420">
            <w:pPr>
              <w:spacing w:after="240"/>
              <w:rPr>
                <w:del w:id="3488" w:author="Author"/>
                <w:rFonts w:asciiTheme="minorBidi" w:hAnsiTheme="minorBidi" w:cstheme="minorBidi"/>
                <w:szCs w:val="17"/>
                <w:lang w:val="es-ES_tradnl"/>
              </w:rPr>
            </w:pPr>
            <w:del w:id="3489" w:author="Author">
              <w:r w:rsidRPr="00641BDB">
                <w:rPr>
                  <w:rFonts w:asciiTheme="minorBidi" w:hAnsiTheme="minorBidi" w:cstheme="minorBidi"/>
                  <w:szCs w:val="17"/>
                  <w:lang w:val="es-ES_tradnl"/>
                </w:rPr>
                <w:delText>AAJ, AAX</w:delText>
              </w:r>
            </w:del>
          </w:p>
        </w:tc>
      </w:tr>
      <w:tr w:rsidR="009C46F6" w:rsidRPr="008516DD" w14:paraId="55806C50" w14:textId="77777777" w:rsidTr="003969D6">
        <w:trPr>
          <w:del w:id="3490" w:author="Author"/>
        </w:trPr>
        <w:tc>
          <w:tcPr>
            <w:tcW w:w="1143" w:type="dxa"/>
          </w:tcPr>
          <w:p w14:paraId="60CDC726" w14:textId="77777777" w:rsidR="009C46F6" w:rsidRPr="00641BDB" w:rsidRDefault="009C46F6" w:rsidP="009C46F6">
            <w:pPr>
              <w:spacing w:after="240"/>
              <w:rPr>
                <w:del w:id="3491" w:author="Author"/>
                <w:rFonts w:asciiTheme="minorBidi" w:hAnsiTheme="minorBidi" w:cstheme="minorBidi"/>
                <w:szCs w:val="17"/>
                <w:lang w:val="es-ES_tradnl"/>
              </w:rPr>
            </w:pPr>
            <w:del w:id="3492" w:author="Author">
              <w:r w:rsidRPr="00641BDB">
                <w:rPr>
                  <w:rFonts w:asciiTheme="minorBidi" w:eastAsia="Times New Roman" w:hAnsiTheme="minorBidi" w:cstheme="minorBidi"/>
                  <w:szCs w:val="17"/>
                  <w:lang w:val="es-ES_tradnl"/>
                </w:rPr>
                <w:delText>[RSG-8</w:delText>
              </w:r>
              <w:r w:rsidR="00A32E25"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w:delText>
              </w:r>
            </w:del>
          </w:p>
        </w:tc>
        <w:tc>
          <w:tcPr>
            <w:tcW w:w="6444" w:type="dxa"/>
          </w:tcPr>
          <w:p w14:paraId="515DF2D1" w14:textId="621BF475" w:rsidR="009C46F6" w:rsidRPr="00641BDB" w:rsidRDefault="00D22EF1" w:rsidP="00141BF9">
            <w:pPr>
              <w:spacing w:before="100" w:beforeAutospacing="1"/>
              <w:jc w:val="both"/>
              <w:rPr>
                <w:del w:id="3493" w:author="Author"/>
                <w:rFonts w:asciiTheme="minorBidi" w:eastAsia="Times New Roman" w:hAnsiTheme="minorBidi" w:cstheme="minorBidi"/>
                <w:szCs w:val="17"/>
                <w:lang w:val="es-ES_tradnl"/>
              </w:rPr>
            </w:pPr>
            <w:del w:id="3494" w:author="Author">
              <w:r w:rsidRPr="00641BDB">
                <w:rPr>
                  <w:rFonts w:asciiTheme="minorBidi" w:eastAsia="Times New Roman" w:hAnsiTheme="minorBidi" w:cstheme="minorBidi"/>
                  <w:szCs w:val="17"/>
                  <w:lang w:val="es-ES_tradnl"/>
                </w:rPr>
                <w:delText>Un contrato de servicio DEBE especificar la gramática compatible (como los campos, las funciones, las palabras clave y los operadores).</w:delText>
              </w:r>
            </w:del>
            <w:r w:rsidR="00D22D23" w:rsidRPr="00641BDB">
              <w:rPr>
                <w:rFonts w:asciiTheme="minorBidi" w:eastAsia="Times New Roman" w:hAnsiTheme="minorBidi" w:cstheme="minorBidi"/>
                <w:szCs w:val="17"/>
                <w:lang w:val="es-ES_tradnl"/>
              </w:rPr>
              <w:t xml:space="preserve"> </w:t>
            </w:r>
          </w:p>
        </w:tc>
        <w:tc>
          <w:tcPr>
            <w:tcW w:w="1761" w:type="dxa"/>
          </w:tcPr>
          <w:p w14:paraId="1C3918FD" w14:textId="77777777" w:rsidR="009C46F6" w:rsidRPr="00641BDB" w:rsidRDefault="009C46F6" w:rsidP="009C46F6">
            <w:pPr>
              <w:spacing w:after="240"/>
              <w:rPr>
                <w:del w:id="3495" w:author="Author"/>
                <w:rFonts w:asciiTheme="minorBidi" w:hAnsiTheme="minorBidi" w:cstheme="minorBidi"/>
                <w:szCs w:val="17"/>
                <w:lang w:val="es-ES_tradnl"/>
              </w:rPr>
            </w:pPr>
            <w:del w:id="3496" w:author="Author">
              <w:r w:rsidRPr="00641BDB">
                <w:rPr>
                  <w:rFonts w:asciiTheme="minorBidi" w:hAnsiTheme="minorBidi" w:cstheme="minorBidi"/>
                  <w:szCs w:val="17"/>
                  <w:lang w:val="es-ES_tradnl"/>
                </w:rPr>
                <w:delText>AAJ, AAX, AX, AJ</w:delText>
              </w:r>
            </w:del>
          </w:p>
        </w:tc>
      </w:tr>
      <w:tr w:rsidR="00BE63FF" w:rsidRPr="008516DD" w14:paraId="22964870" w14:textId="77777777" w:rsidTr="003969D6">
        <w:trPr>
          <w:del w:id="3497" w:author="Author"/>
        </w:trPr>
        <w:tc>
          <w:tcPr>
            <w:tcW w:w="1143" w:type="dxa"/>
          </w:tcPr>
          <w:p w14:paraId="3AC82110" w14:textId="77777777" w:rsidR="00BE63FF" w:rsidRPr="00641BDB" w:rsidRDefault="00BE63FF" w:rsidP="00BE63FF">
            <w:pPr>
              <w:spacing w:before="100" w:beforeAutospacing="1"/>
              <w:rPr>
                <w:del w:id="3498" w:author="Author"/>
                <w:rFonts w:asciiTheme="minorBidi" w:eastAsia="Times New Roman" w:hAnsiTheme="minorBidi" w:cstheme="minorBidi"/>
                <w:szCs w:val="17"/>
                <w:lang w:val="es-ES_tradnl"/>
              </w:rPr>
            </w:pPr>
            <w:del w:id="3499" w:author="Author">
              <w:r w:rsidRPr="00641BDB">
                <w:rPr>
                  <w:rFonts w:asciiTheme="minorBidi" w:eastAsia="Times New Roman" w:hAnsiTheme="minorBidi" w:cstheme="minorBidi"/>
                  <w:szCs w:val="17"/>
                  <w:lang w:val="es-ES_tradnl"/>
                </w:rPr>
                <w:delText>[RSG-8</w:delText>
              </w:r>
              <w:r w:rsidR="00A32E25"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6444" w:type="dxa"/>
          </w:tcPr>
          <w:p w14:paraId="2AA94126" w14:textId="77777777" w:rsidR="00BE63FF" w:rsidRPr="00641BDB" w:rsidRDefault="00BE63FF" w:rsidP="00141BF9">
            <w:pPr>
              <w:spacing w:before="100" w:beforeAutospacing="1"/>
              <w:jc w:val="both"/>
              <w:rPr>
                <w:del w:id="3500" w:author="Author"/>
                <w:rFonts w:asciiTheme="minorBidi" w:eastAsia="Times New Roman" w:hAnsiTheme="minorBidi" w:cstheme="minorBidi"/>
                <w:szCs w:val="17"/>
                <w:lang w:val="es-ES_tradnl"/>
              </w:rPr>
            </w:pPr>
            <w:del w:id="3501" w:author="Author">
              <w:r w:rsidRPr="00641BDB">
                <w:rPr>
                  <w:rFonts w:asciiTheme="minorBidi" w:eastAsia="Times New Roman" w:hAnsiTheme="minorBidi" w:cstheme="minorBidi"/>
                  <w:szCs w:val="17"/>
                  <w:lang w:val="es-ES_tradnl"/>
                </w:rPr>
                <w:delText>DEBE utilizarse el parámetro de consulta</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q</w:delText>
              </w:r>
              <w:r w:rsidRPr="00641BDB">
                <w:rPr>
                  <w:rFonts w:eastAsia="Times New Roman" w:cs="Arial"/>
                  <w:szCs w:val="17"/>
                  <w:lang w:val="es-ES_tradnl"/>
                </w:rPr>
                <w:delText>’</w:delText>
              </w:r>
              <w:r w:rsidRPr="00641BDB">
                <w:rPr>
                  <w:rFonts w:ascii="Courier New" w:eastAsia="Times New Roman" w:hAnsi="Courier New" w:cs="Courier New"/>
                  <w:szCs w:val="17"/>
                  <w:lang w:val="es-ES_tradnl"/>
                </w:rPr>
                <w:delText>.</w:delText>
              </w:r>
            </w:del>
          </w:p>
        </w:tc>
        <w:tc>
          <w:tcPr>
            <w:tcW w:w="1761" w:type="dxa"/>
          </w:tcPr>
          <w:p w14:paraId="3A351C95" w14:textId="77777777" w:rsidR="00BE63FF" w:rsidRPr="00641BDB" w:rsidRDefault="00BE63FF" w:rsidP="00BE63FF">
            <w:pPr>
              <w:spacing w:before="100" w:beforeAutospacing="1"/>
              <w:rPr>
                <w:del w:id="3502" w:author="Author"/>
                <w:rFonts w:asciiTheme="minorBidi" w:eastAsia="Times New Roman" w:hAnsiTheme="minorBidi" w:cstheme="minorBidi"/>
                <w:szCs w:val="17"/>
                <w:lang w:val="es-ES_tradnl"/>
              </w:rPr>
            </w:pPr>
            <w:del w:id="3503" w:author="Author">
              <w:r w:rsidRPr="00641BDB">
                <w:rPr>
                  <w:rFonts w:asciiTheme="minorBidi" w:eastAsia="Times New Roman" w:hAnsiTheme="minorBidi" w:cstheme="minorBidi"/>
                  <w:szCs w:val="17"/>
                  <w:lang w:val="es-ES_tradnl"/>
                </w:rPr>
                <w:delText>AAJ, AAX, AX, AJ</w:delText>
              </w:r>
            </w:del>
          </w:p>
        </w:tc>
      </w:tr>
      <w:tr w:rsidR="009C46F6" w:rsidRPr="008516DD" w14:paraId="47448DB1" w14:textId="77777777" w:rsidTr="003969D6">
        <w:trPr>
          <w:del w:id="3504" w:author="Author"/>
        </w:trPr>
        <w:tc>
          <w:tcPr>
            <w:tcW w:w="1143" w:type="dxa"/>
          </w:tcPr>
          <w:p w14:paraId="7A65AF06" w14:textId="77777777" w:rsidR="009C46F6" w:rsidRPr="00641BDB" w:rsidRDefault="009C46F6" w:rsidP="009C46F6">
            <w:pPr>
              <w:spacing w:after="240"/>
              <w:rPr>
                <w:del w:id="3505" w:author="Author"/>
                <w:rFonts w:asciiTheme="minorBidi" w:hAnsiTheme="minorBidi" w:cstheme="minorBidi"/>
                <w:szCs w:val="17"/>
                <w:lang w:val="es-ES_tradnl"/>
              </w:rPr>
            </w:pPr>
            <w:del w:id="3506" w:author="Author">
              <w:r w:rsidRPr="00641BDB">
                <w:rPr>
                  <w:rFonts w:asciiTheme="minorBidi" w:eastAsia="Times New Roman" w:hAnsiTheme="minorBidi" w:cstheme="minorBidi"/>
                  <w:szCs w:val="17"/>
                  <w:lang w:val="es-ES_tradnl"/>
                </w:rPr>
                <w:delText>[RSG-8</w:delText>
              </w:r>
              <w:r w:rsidR="00A32E25"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 </w:delText>
              </w:r>
            </w:del>
          </w:p>
        </w:tc>
        <w:tc>
          <w:tcPr>
            <w:tcW w:w="6444" w:type="dxa"/>
          </w:tcPr>
          <w:p w14:paraId="29F87E2E" w14:textId="77777777" w:rsidR="009C46F6" w:rsidRPr="00641BDB" w:rsidRDefault="00BE63FF" w:rsidP="00141BF9">
            <w:pPr>
              <w:spacing w:before="100" w:beforeAutospacing="1"/>
              <w:jc w:val="both"/>
              <w:rPr>
                <w:del w:id="3507" w:author="Author"/>
                <w:rFonts w:asciiTheme="minorBidi" w:eastAsia="Times New Roman" w:hAnsiTheme="minorBidi" w:cstheme="minorBidi"/>
                <w:szCs w:val="17"/>
                <w:lang w:val="es-ES_tradnl"/>
              </w:rPr>
            </w:pPr>
            <w:del w:id="3508" w:author="Author">
              <w:r w:rsidRPr="00641BDB">
                <w:rPr>
                  <w:rFonts w:asciiTheme="minorBidi" w:eastAsia="Times New Roman" w:hAnsiTheme="minorBidi" w:cstheme="minorBidi"/>
                  <w:szCs w:val="17"/>
                  <w:lang w:val="es-ES_tradnl"/>
                </w:rPr>
                <w:delText xml:space="preserve">En el nivel de protocolo, una API web DEBE devolver un código de estado HTTP apropiado seleccionado de la lista de códigos de estado HTTP estándares. </w:delText>
              </w:r>
            </w:del>
          </w:p>
        </w:tc>
        <w:tc>
          <w:tcPr>
            <w:tcW w:w="1761" w:type="dxa"/>
          </w:tcPr>
          <w:p w14:paraId="3D0D6E12" w14:textId="77777777" w:rsidR="009C46F6" w:rsidRPr="00641BDB" w:rsidRDefault="009C46F6" w:rsidP="009C46F6">
            <w:pPr>
              <w:spacing w:after="240"/>
              <w:rPr>
                <w:del w:id="3509" w:author="Author"/>
                <w:rFonts w:asciiTheme="minorBidi" w:hAnsiTheme="minorBidi" w:cstheme="minorBidi"/>
                <w:szCs w:val="17"/>
                <w:lang w:val="es-ES_tradnl"/>
              </w:rPr>
            </w:pPr>
            <w:del w:id="3510" w:author="Author">
              <w:r w:rsidRPr="00641BDB">
                <w:rPr>
                  <w:rFonts w:asciiTheme="minorBidi" w:hAnsiTheme="minorBidi" w:cstheme="minorBidi"/>
                  <w:szCs w:val="17"/>
                  <w:lang w:val="es-ES_tradnl"/>
                </w:rPr>
                <w:delText>AAJ, AAX, AX, AJ</w:delText>
              </w:r>
            </w:del>
          </w:p>
        </w:tc>
      </w:tr>
      <w:tr w:rsidR="00E71E13" w:rsidRPr="008516DD" w14:paraId="5D36CF9B" w14:textId="77777777" w:rsidTr="003969D6">
        <w:trPr>
          <w:del w:id="3511" w:author="Author"/>
        </w:trPr>
        <w:tc>
          <w:tcPr>
            <w:tcW w:w="1143" w:type="dxa"/>
          </w:tcPr>
          <w:p w14:paraId="2BFCA162" w14:textId="77777777" w:rsidR="00E71E13" w:rsidRPr="00641BDB" w:rsidRDefault="00E71E13" w:rsidP="00E71E13">
            <w:pPr>
              <w:spacing w:after="240"/>
              <w:rPr>
                <w:del w:id="3512" w:author="Author"/>
                <w:rFonts w:asciiTheme="minorBidi" w:hAnsiTheme="minorBidi" w:cstheme="minorBidi"/>
                <w:szCs w:val="17"/>
                <w:lang w:val="es-ES_tradnl"/>
              </w:rPr>
            </w:pPr>
            <w:del w:id="3513" w:author="Author">
              <w:r w:rsidRPr="00641BDB">
                <w:rPr>
                  <w:rFonts w:asciiTheme="minorBidi" w:eastAsia="Times New Roman" w:hAnsiTheme="minorBidi" w:cstheme="minorBidi"/>
                  <w:szCs w:val="17"/>
                  <w:lang w:val="es-ES_tradnl"/>
                </w:rPr>
                <w:delText>[RSJ-8</w:delText>
              </w:r>
              <w:r w:rsidR="00A32E25"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 </w:delText>
              </w:r>
            </w:del>
          </w:p>
        </w:tc>
        <w:tc>
          <w:tcPr>
            <w:tcW w:w="6444" w:type="dxa"/>
          </w:tcPr>
          <w:p w14:paraId="15C7FD87" w14:textId="77777777" w:rsidR="00E71E13" w:rsidRPr="00641BDB" w:rsidRDefault="00E71E13" w:rsidP="00141BF9">
            <w:pPr>
              <w:spacing w:before="100" w:beforeAutospacing="1"/>
              <w:jc w:val="both"/>
              <w:rPr>
                <w:del w:id="3514" w:author="Author"/>
                <w:rFonts w:asciiTheme="minorBidi" w:eastAsia="Times New Roman" w:hAnsiTheme="minorBidi" w:cstheme="minorBidi"/>
                <w:szCs w:val="17"/>
                <w:lang w:val="es-ES_tradnl"/>
              </w:rPr>
            </w:pPr>
            <w:del w:id="3515" w:author="Author">
              <w:r w:rsidRPr="00641BDB">
                <w:rPr>
                  <w:rFonts w:asciiTheme="minorBidi" w:eastAsia="Times New Roman" w:hAnsiTheme="minorBidi" w:cstheme="minorBidi"/>
                  <w:szCs w:val="17"/>
                  <w:lang w:val="es-ES_tradnl"/>
                </w:rPr>
                <w:delText>En el nivel de aplicación, una API web DEBE devolver una carga útil que informe del error con suficiente granularidad. Los atributos</w:delText>
              </w:r>
              <w:r w:rsidRPr="00641BDB">
                <w:rPr>
                  <w:rFonts w:eastAsia="Times New Roman" w:cs="Arial"/>
                  <w:szCs w:val="17"/>
                  <w:lang w:val="es-ES_tradnl"/>
                </w:rPr>
                <w:delText> </w:delText>
              </w:r>
              <w:r w:rsidRPr="00641BDB">
                <w:rPr>
                  <w:rFonts w:ascii="Courier New" w:eastAsia="Times New Roman" w:hAnsi="Courier New" w:cs="Courier New"/>
                  <w:szCs w:val="17"/>
                  <w:lang w:val="es-ES_tradnl"/>
                </w:rPr>
                <w:delText>code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message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son obligatorios, el atributo</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details</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es condicionalmente obligatorio y los atributos</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target</w:delText>
              </w:r>
              <w:r w:rsidRPr="00641BDB">
                <w:rPr>
                  <w:rFonts w:asciiTheme="minorBidi" w:eastAsia="Times New Roman" w:hAnsiTheme="minorBidi" w:cstheme="minorBidi"/>
                  <w:szCs w:val="17"/>
                  <w:lang w:val="es-ES_tradnl"/>
                </w:rPr>
                <w:delText>,</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status</w:delText>
              </w:r>
              <w:r w:rsidRPr="00641BDB">
                <w:rPr>
                  <w:rFonts w:asciiTheme="minorBidi" w:eastAsia="Times New Roman" w:hAnsiTheme="minorBidi" w:cstheme="minorBidi"/>
                  <w:szCs w:val="17"/>
                  <w:lang w:val="es-ES_tradnl"/>
                </w:rPr>
                <w:delText>,</w:delText>
              </w:r>
              <w:r w:rsidRPr="00641BDB">
                <w:rPr>
                  <w:rFonts w:ascii="Courier New" w:eastAsia="Times New Roman" w:hAnsi="Courier New" w:cs="Courier New"/>
                  <w:szCs w:val="17"/>
                  <w:lang w:val="es-ES_tradnl"/>
                </w:rPr>
                <w:delText xml:space="preserve"> moreInfo</w:delText>
              </w:r>
              <w:r w:rsidRPr="00641BDB">
                <w:rPr>
                  <w:rFonts w:asciiTheme="minorBidi" w:eastAsia="Times New Roman" w:hAnsiTheme="minorBidi" w:cstheme="minorBidi"/>
                  <w:szCs w:val="17"/>
                  <w:lang w:val="es-ES_tradnl"/>
                </w:rPr>
                <w:delText>,</w:delText>
              </w:r>
              <w:r w:rsidRPr="00641BDB">
                <w:rPr>
                  <w:rFonts w:ascii="Courier New" w:eastAsia="Times New Roman" w:hAnsi="Courier New" w:cs="Courier New"/>
                  <w:szCs w:val="17"/>
                  <w:lang w:val="es-ES_tradnl"/>
                </w:rPr>
                <w:delText xml:space="preserve"> </w:delText>
              </w:r>
              <w:r w:rsidRPr="00641BDB">
                <w:rPr>
                  <w:rFonts w:asciiTheme="minorBidi" w:eastAsia="Times New Roman" w:hAnsiTheme="minorBidi" w:cstheme="minorBidi"/>
                  <w:szCs w:val="17"/>
                  <w:lang w:val="es-ES_tradnl"/>
                </w:rPr>
                <w:delText>e</w:delText>
              </w:r>
              <w:r w:rsidRPr="00641BDB">
                <w:rPr>
                  <w:rFonts w:ascii="Courier New" w:eastAsia="Times New Roman" w:hAnsi="Courier New" w:cs="Courier New"/>
                  <w:szCs w:val="17"/>
                  <w:lang w:val="es-ES_tradnl"/>
                </w:rPr>
                <w:delText xml:space="preserve"> internalMessage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son opcionales.</w:delText>
              </w:r>
            </w:del>
          </w:p>
        </w:tc>
        <w:tc>
          <w:tcPr>
            <w:tcW w:w="1761" w:type="dxa"/>
          </w:tcPr>
          <w:p w14:paraId="3455DE1D" w14:textId="77777777" w:rsidR="00E71E13" w:rsidRPr="00641BDB" w:rsidRDefault="00E71E13" w:rsidP="00E71E13">
            <w:pPr>
              <w:spacing w:after="240"/>
              <w:rPr>
                <w:del w:id="3516" w:author="Author"/>
                <w:rFonts w:asciiTheme="minorBidi" w:hAnsiTheme="minorBidi" w:cstheme="minorBidi"/>
                <w:szCs w:val="17"/>
                <w:lang w:val="es-ES_tradnl"/>
              </w:rPr>
            </w:pPr>
            <w:del w:id="3517" w:author="Author">
              <w:r w:rsidRPr="00641BDB">
                <w:rPr>
                  <w:rFonts w:asciiTheme="minorBidi" w:hAnsiTheme="minorBidi" w:cstheme="minorBidi"/>
                  <w:szCs w:val="17"/>
                  <w:lang w:val="es-ES_tradnl"/>
                </w:rPr>
                <w:delText>AAJ, AAX, AX, AJ</w:delText>
              </w:r>
            </w:del>
          </w:p>
        </w:tc>
      </w:tr>
      <w:tr w:rsidR="009C46F6" w:rsidRPr="008516DD" w14:paraId="7FA726F9" w14:textId="77777777" w:rsidTr="003969D6">
        <w:trPr>
          <w:del w:id="3518" w:author="Author"/>
        </w:trPr>
        <w:tc>
          <w:tcPr>
            <w:tcW w:w="1143" w:type="dxa"/>
          </w:tcPr>
          <w:p w14:paraId="1AC75BAE" w14:textId="77777777" w:rsidR="009C46F6" w:rsidRPr="00641BDB" w:rsidRDefault="009C46F6" w:rsidP="009C46F6">
            <w:pPr>
              <w:spacing w:after="240"/>
              <w:rPr>
                <w:del w:id="3519" w:author="Author"/>
                <w:rFonts w:asciiTheme="minorBidi" w:hAnsiTheme="minorBidi" w:cstheme="minorBidi"/>
                <w:szCs w:val="17"/>
                <w:lang w:val="es-ES_tradnl"/>
              </w:rPr>
            </w:pPr>
            <w:del w:id="3520" w:author="Author">
              <w:r w:rsidRPr="00641BDB">
                <w:rPr>
                  <w:rFonts w:asciiTheme="minorBidi" w:eastAsia="Times New Roman" w:hAnsiTheme="minorBidi" w:cstheme="minorBidi"/>
                  <w:szCs w:val="17"/>
                  <w:lang w:val="es-ES_tradnl"/>
                </w:rPr>
                <w:delText>[RSG-</w:delText>
              </w:r>
              <w:r w:rsidR="00A32E25" w:rsidRPr="00641BDB">
                <w:rPr>
                  <w:rFonts w:asciiTheme="minorBidi" w:eastAsia="Times New Roman" w:hAnsiTheme="minorBidi" w:cstheme="minorBidi"/>
                  <w:szCs w:val="17"/>
                  <w:lang w:val="es-ES_tradnl"/>
                </w:rPr>
                <w:delText>90</w:delText>
              </w:r>
              <w:r w:rsidRPr="00641BDB">
                <w:rPr>
                  <w:rFonts w:asciiTheme="minorBidi" w:eastAsia="Times New Roman" w:hAnsiTheme="minorBidi" w:cstheme="minorBidi"/>
                  <w:szCs w:val="17"/>
                  <w:lang w:val="es-ES_tradnl"/>
                </w:rPr>
                <w:delText>] </w:delText>
              </w:r>
            </w:del>
          </w:p>
        </w:tc>
        <w:tc>
          <w:tcPr>
            <w:tcW w:w="6444" w:type="dxa"/>
          </w:tcPr>
          <w:p w14:paraId="6D14EB0A" w14:textId="77777777" w:rsidR="009C46F6" w:rsidRPr="00641BDB" w:rsidRDefault="00A757F9" w:rsidP="00141BF9">
            <w:pPr>
              <w:spacing w:before="100" w:beforeAutospacing="1"/>
              <w:jc w:val="both"/>
              <w:rPr>
                <w:del w:id="3521" w:author="Author"/>
                <w:rFonts w:asciiTheme="minorBidi" w:eastAsia="Times New Roman" w:hAnsiTheme="minorBidi" w:cstheme="minorBidi"/>
                <w:szCs w:val="17"/>
                <w:lang w:val="es-ES_tradnl"/>
              </w:rPr>
            </w:pPr>
            <w:del w:id="3522" w:author="Author">
              <w:r w:rsidRPr="00641BDB">
                <w:rPr>
                  <w:rFonts w:asciiTheme="minorBidi" w:eastAsia="Times New Roman" w:hAnsiTheme="minorBidi" w:cstheme="minorBidi"/>
                  <w:szCs w:val="17"/>
                  <w:lang w:val="es-ES_tradnl"/>
                </w:rPr>
                <w:delText xml:space="preserve">Los errores NO DEBEN exponer datos esenciales para la seguridad o detalles técnicos internos, como las pilas de llamada en los mensajes de error. </w:delText>
              </w:r>
            </w:del>
          </w:p>
        </w:tc>
        <w:tc>
          <w:tcPr>
            <w:tcW w:w="1761" w:type="dxa"/>
          </w:tcPr>
          <w:p w14:paraId="5689CDC0" w14:textId="77777777" w:rsidR="009C46F6" w:rsidRPr="00641BDB" w:rsidRDefault="009C46F6" w:rsidP="009C46F6">
            <w:pPr>
              <w:spacing w:after="240"/>
              <w:rPr>
                <w:del w:id="3523" w:author="Author"/>
                <w:rFonts w:asciiTheme="minorBidi" w:hAnsiTheme="minorBidi" w:cstheme="minorBidi"/>
                <w:szCs w:val="17"/>
                <w:lang w:val="es-ES_tradnl"/>
              </w:rPr>
            </w:pPr>
            <w:del w:id="3524" w:author="Author">
              <w:r w:rsidRPr="00641BDB">
                <w:rPr>
                  <w:rFonts w:asciiTheme="minorBidi" w:hAnsiTheme="minorBidi" w:cstheme="minorBidi"/>
                  <w:szCs w:val="17"/>
                  <w:lang w:val="es-ES_tradnl"/>
                </w:rPr>
                <w:delText>AAJ, AAX, AX, AJ</w:delText>
              </w:r>
            </w:del>
          </w:p>
        </w:tc>
      </w:tr>
      <w:tr w:rsidR="00A8003F" w:rsidRPr="008516DD" w14:paraId="6E327DC0" w14:textId="77777777" w:rsidTr="003969D6">
        <w:trPr>
          <w:del w:id="3525" w:author="Author"/>
        </w:trPr>
        <w:tc>
          <w:tcPr>
            <w:tcW w:w="1143" w:type="dxa"/>
          </w:tcPr>
          <w:p w14:paraId="4A8F11B2" w14:textId="77777777" w:rsidR="00A8003F" w:rsidRPr="00641BDB" w:rsidRDefault="00A8003F" w:rsidP="00A8003F">
            <w:pPr>
              <w:spacing w:after="240"/>
              <w:rPr>
                <w:del w:id="3526" w:author="Author"/>
                <w:rFonts w:asciiTheme="minorBidi" w:hAnsiTheme="minorBidi" w:cstheme="minorBidi"/>
                <w:szCs w:val="17"/>
                <w:lang w:val="es-ES_tradnl"/>
              </w:rPr>
            </w:pPr>
            <w:del w:id="3527" w:author="Author">
              <w:r w:rsidRPr="00641BDB">
                <w:rPr>
                  <w:rFonts w:asciiTheme="minorBidi" w:eastAsia="Times New Roman" w:hAnsiTheme="minorBidi" w:cstheme="minorBidi"/>
                  <w:szCs w:val="17"/>
                  <w:lang w:val="es-ES_tradnl"/>
                </w:rPr>
                <w:delText>[RSG-9</w:delText>
              </w:r>
              <w:r w:rsidR="00A32E25"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6444" w:type="dxa"/>
          </w:tcPr>
          <w:p w14:paraId="6DA6C196" w14:textId="77777777" w:rsidR="00A8003F" w:rsidRPr="00641BDB" w:rsidRDefault="00A8003F" w:rsidP="00141BF9">
            <w:pPr>
              <w:spacing w:before="100" w:beforeAutospacing="1"/>
              <w:jc w:val="both"/>
              <w:rPr>
                <w:del w:id="3528" w:author="Author"/>
                <w:rFonts w:asciiTheme="minorBidi" w:eastAsia="Times New Roman" w:hAnsiTheme="minorBidi" w:cstheme="minorBidi"/>
                <w:szCs w:val="17"/>
                <w:lang w:val="es-ES_tradnl"/>
              </w:rPr>
            </w:pPr>
            <w:del w:id="3529" w:author="Author">
              <w:r w:rsidRPr="00641BDB">
                <w:rPr>
                  <w:rFonts w:asciiTheme="minorBidi" w:eastAsia="Times New Roman" w:hAnsiTheme="minorBidi" w:cstheme="minorBidi"/>
                  <w:szCs w:val="17"/>
                  <w:lang w:val="es-ES_tradnl"/>
                </w:rPr>
                <w:delText xml:space="preserve">El encabezado HTTP </w:delText>
              </w:r>
              <w:r w:rsidRPr="00641BDB">
                <w:rPr>
                  <w:rFonts w:ascii="Courier New" w:eastAsia="Times New Roman" w:hAnsi="Courier New" w:cs="Courier New"/>
                  <w:szCs w:val="17"/>
                  <w:lang w:val="es-ES_tradnl"/>
                </w:rPr>
                <w:delText>Reason-Phrase</w:delText>
              </w:r>
              <w:r w:rsidRPr="00641BDB">
                <w:rPr>
                  <w:rFonts w:asciiTheme="minorBidi" w:eastAsia="Times New Roman" w:hAnsiTheme="minorBidi" w:cstheme="minorBidi"/>
                  <w:szCs w:val="17"/>
                  <w:lang w:val="es-ES_tradnl"/>
                </w:rPr>
                <w:delText xml:space="preserve"> (descrito en la Norma RFC 2616) NO DEBE utilizarse para transmitir mensajes de error.</w:delText>
              </w:r>
            </w:del>
          </w:p>
        </w:tc>
        <w:tc>
          <w:tcPr>
            <w:tcW w:w="1761" w:type="dxa"/>
          </w:tcPr>
          <w:p w14:paraId="315D9539" w14:textId="77777777" w:rsidR="00A8003F" w:rsidRPr="00641BDB" w:rsidRDefault="00A8003F" w:rsidP="00A8003F">
            <w:pPr>
              <w:spacing w:after="240"/>
              <w:rPr>
                <w:del w:id="3530" w:author="Author"/>
                <w:rFonts w:asciiTheme="minorBidi" w:hAnsiTheme="minorBidi" w:cstheme="minorBidi"/>
                <w:szCs w:val="17"/>
                <w:lang w:val="es-ES_tradnl"/>
              </w:rPr>
            </w:pPr>
            <w:del w:id="3531" w:author="Author">
              <w:r w:rsidRPr="00641BDB">
                <w:rPr>
                  <w:rFonts w:asciiTheme="minorBidi" w:hAnsiTheme="minorBidi" w:cstheme="minorBidi"/>
                  <w:szCs w:val="17"/>
                  <w:lang w:val="es-ES_tradnl"/>
                </w:rPr>
                <w:delText>AAJ, AAX, AX, AJ</w:delText>
              </w:r>
            </w:del>
          </w:p>
        </w:tc>
      </w:tr>
      <w:tr w:rsidR="007D3A41" w:rsidRPr="008516DD" w14:paraId="2E03FF67" w14:textId="77777777" w:rsidTr="003969D6">
        <w:trPr>
          <w:del w:id="3532" w:author="Author"/>
        </w:trPr>
        <w:tc>
          <w:tcPr>
            <w:tcW w:w="1143" w:type="dxa"/>
          </w:tcPr>
          <w:p w14:paraId="220F2AFC" w14:textId="77777777" w:rsidR="007D3A41" w:rsidRPr="00641BDB" w:rsidRDefault="007D3A41" w:rsidP="007D3A41">
            <w:pPr>
              <w:rPr>
                <w:del w:id="3533" w:author="Author"/>
                <w:rFonts w:asciiTheme="minorBidi" w:eastAsia="Times New Roman" w:hAnsiTheme="minorBidi" w:cstheme="minorBidi"/>
                <w:szCs w:val="17"/>
                <w:lang w:val="es-ES_tradnl"/>
              </w:rPr>
            </w:pPr>
            <w:del w:id="3534" w:author="Author">
              <w:r w:rsidRPr="00641BDB">
                <w:rPr>
                  <w:rFonts w:asciiTheme="minorBidi" w:eastAsia="Times New Roman" w:hAnsiTheme="minorBidi" w:cstheme="minorBidi"/>
                  <w:szCs w:val="17"/>
                  <w:lang w:val="es-ES_tradnl"/>
                </w:rPr>
                <w:delText>[RSG-9</w:delText>
              </w:r>
              <w:r w:rsidR="00A32E25"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 </w:delText>
              </w:r>
            </w:del>
          </w:p>
        </w:tc>
        <w:tc>
          <w:tcPr>
            <w:tcW w:w="6444" w:type="dxa"/>
          </w:tcPr>
          <w:p w14:paraId="3AF0BF51" w14:textId="77777777" w:rsidR="007D3A41" w:rsidRPr="00641BDB" w:rsidRDefault="007D3A41" w:rsidP="00141BF9">
            <w:pPr>
              <w:spacing w:before="100" w:beforeAutospacing="1"/>
              <w:jc w:val="both"/>
              <w:rPr>
                <w:del w:id="3535" w:author="Author"/>
                <w:rFonts w:asciiTheme="minorBidi" w:eastAsia="Times New Roman" w:hAnsiTheme="minorBidi" w:cstheme="minorBidi"/>
                <w:szCs w:val="17"/>
                <w:lang w:val="es-ES_tradnl"/>
              </w:rPr>
            </w:pPr>
            <w:del w:id="3536" w:author="Author">
              <w:r w:rsidRPr="00641BDB">
                <w:rPr>
                  <w:rFonts w:asciiTheme="minorBidi" w:eastAsia="Times New Roman" w:hAnsiTheme="minorBidi" w:cstheme="minorBidi"/>
                  <w:szCs w:val="17"/>
                  <w:lang w:val="es-ES_tradnl"/>
                </w:rPr>
                <w:delText>Cada error registrado DEBERÍA tener un ID de correlación único. DEBERÍA utilizarse un encabezado HTTP personalizado con el nombre Correlation-ID.</w:delText>
              </w:r>
            </w:del>
          </w:p>
        </w:tc>
        <w:tc>
          <w:tcPr>
            <w:tcW w:w="1761" w:type="dxa"/>
          </w:tcPr>
          <w:p w14:paraId="40E861FD" w14:textId="77777777" w:rsidR="007D3A41" w:rsidRPr="00641BDB" w:rsidRDefault="007D3A41" w:rsidP="007D3A41">
            <w:pPr>
              <w:spacing w:after="240"/>
              <w:rPr>
                <w:del w:id="3537" w:author="Author"/>
                <w:rFonts w:asciiTheme="minorBidi" w:hAnsiTheme="minorBidi" w:cstheme="minorBidi"/>
                <w:szCs w:val="17"/>
                <w:lang w:val="es-ES_tradnl"/>
              </w:rPr>
            </w:pPr>
            <w:del w:id="3538" w:author="Author">
              <w:r w:rsidRPr="00641BDB">
                <w:rPr>
                  <w:rFonts w:asciiTheme="minorBidi" w:hAnsiTheme="minorBidi" w:cstheme="minorBidi"/>
                  <w:szCs w:val="17"/>
                  <w:lang w:val="es-ES_tradnl"/>
                </w:rPr>
                <w:delText>AAJ, AAX</w:delText>
              </w:r>
            </w:del>
          </w:p>
        </w:tc>
      </w:tr>
      <w:tr w:rsidR="00787B4A" w:rsidRPr="008516DD" w14:paraId="162FB354" w14:textId="77777777" w:rsidTr="003969D6">
        <w:trPr>
          <w:del w:id="3539" w:author="Author"/>
        </w:trPr>
        <w:tc>
          <w:tcPr>
            <w:tcW w:w="1143" w:type="dxa"/>
          </w:tcPr>
          <w:p w14:paraId="6A69D9BF" w14:textId="77777777" w:rsidR="00787B4A" w:rsidRPr="00641BDB" w:rsidRDefault="00787B4A" w:rsidP="00787B4A">
            <w:pPr>
              <w:rPr>
                <w:del w:id="3540" w:author="Author"/>
                <w:rFonts w:asciiTheme="minorBidi" w:hAnsiTheme="minorBidi" w:cstheme="minorBidi"/>
                <w:szCs w:val="17"/>
                <w:lang w:val="es-ES_tradnl"/>
              </w:rPr>
            </w:pPr>
            <w:del w:id="3541" w:author="Author">
              <w:r w:rsidRPr="00641BDB">
                <w:rPr>
                  <w:rFonts w:asciiTheme="minorBidi" w:eastAsia="Times New Roman" w:hAnsiTheme="minorBidi" w:cstheme="minorBidi"/>
                  <w:szCs w:val="17"/>
                  <w:lang w:val="es-ES_tradnl"/>
                </w:rPr>
                <w:delText>[RSG-9</w:delText>
              </w:r>
              <w:r w:rsidR="00A32E25"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6444" w:type="dxa"/>
          </w:tcPr>
          <w:p w14:paraId="79D37197" w14:textId="77777777" w:rsidR="00787B4A" w:rsidRPr="00641BDB" w:rsidRDefault="00787B4A" w:rsidP="00787B4A">
            <w:pPr>
              <w:spacing w:after="240"/>
              <w:rPr>
                <w:del w:id="3542" w:author="Author"/>
                <w:rFonts w:ascii="Arial" w:eastAsia="Times New Roman" w:hAnsi="Arial" w:cs="Arial"/>
                <w:szCs w:val="17"/>
                <w:lang w:val="es-ES_tradnl"/>
              </w:rPr>
            </w:pPr>
            <w:del w:id="3543" w:author="Author">
              <w:r w:rsidRPr="00641BDB">
                <w:rPr>
                  <w:rFonts w:ascii="Arial" w:eastAsia="Times New Roman" w:hAnsi="Arial" w:cs="Arial"/>
                  <w:szCs w:val="17"/>
                  <w:lang w:val="es-ES_tradnl"/>
                </w:rPr>
                <w:delText>El modelo de contrato de servicio DEBE especificar lo siguiente:</w:delText>
              </w:r>
            </w:del>
          </w:p>
          <w:p w14:paraId="3FB99BB3" w14:textId="77777777" w:rsidR="00787B4A" w:rsidRPr="00641BDB" w:rsidRDefault="00787B4A" w:rsidP="00D119C3">
            <w:pPr>
              <w:pStyle w:val="ListParagraph"/>
              <w:numPr>
                <w:ilvl w:val="0"/>
                <w:numId w:val="34"/>
              </w:numPr>
              <w:rPr>
                <w:del w:id="3544" w:author="Author"/>
                <w:rFonts w:ascii="Arial" w:hAnsi="Arial"/>
                <w:lang w:val="es-ES_tradnl"/>
              </w:rPr>
            </w:pPr>
            <w:del w:id="3545" w:author="Author">
              <w:r w:rsidRPr="00641BDB">
                <w:rPr>
                  <w:rFonts w:ascii="Arial" w:hAnsi="Arial"/>
                  <w:lang w:val="es-ES_tradnl"/>
                </w:rPr>
                <w:delText>la versión de la API;</w:delText>
              </w:r>
            </w:del>
          </w:p>
          <w:p w14:paraId="4E9706F5" w14:textId="77777777" w:rsidR="00787B4A" w:rsidRPr="00641BDB" w:rsidRDefault="00787B4A" w:rsidP="00D119C3">
            <w:pPr>
              <w:pStyle w:val="ListParagraph"/>
              <w:numPr>
                <w:ilvl w:val="0"/>
                <w:numId w:val="34"/>
              </w:numPr>
              <w:rPr>
                <w:del w:id="3546" w:author="Author"/>
                <w:rFonts w:ascii="Arial" w:hAnsi="Arial"/>
                <w:lang w:val="es-ES_tradnl"/>
              </w:rPr>
            </w:pPr>
            <w:del w:id="3547" w:author="Author">
              <w:r w:rsidRPr="00641BDB">
                <w:rPr>
                  <w:rFonts w:ascii="Arial" w:hAnsi="Arial"/>
                  <w:lang w:val="es-ES_tradnl"/>
                </w:rPr>
                <w:delText>información sobre la semántica de los elementos de la API;</w:delText>
              </w:r>
            </w:del>
          </w:p>
          <w:p w14:paraId="12F2B22F" w14:textId="77777777" w:rsidR="00787B4A" w:rsidRPr="00641BDB" w:rsidRDefault="00787B4A" w:rsidP="00D119C3">
            <w:pPr>
              <w:pStyle w:val="ListParagraph"/>
              <w:numPr>
                <w:ilvl w:val="0"/>
                <w:numId w:val="34"/>
              </w:numPr>
              <w:rPr>
                <w:del w:id="3548" w:author="Author"/>
                <w:rFonts w:ascii="Arial" w:hAnsi="Arial"/>
                <w:lang w:val="es-ES_tradnl"/>
              </w:rPr>
            </w:pPr>
            <w:del w:id="3549" w:author="Author">
              <w:r w:rsidRPr="00641BDB">
                <w:rPr>
                  <w:rFonts w:ascii="Arial" w:hAnsi="Arial"/>
                  <w:lang w:val="es-ES_tradnl"/>
                </w:rPr>
                <w:delText>los recursos;</w:delText>
              </w:r>
            </w:del>
          </w:p>
          <w:p w14:paraId="03AA6C00" w14:textId="77777777" w:rsidR="00787B4A" w:rsidRPr="00641BDB" w:rsidRDefault="00787B4A" w:rsidP="00D119C3">
            <w:pPr>
              <w:pStyle w:val="ListParagraph"/>
              <w:numPr>
                <w:ilvl w:val="0"/>
                <w:numId w:val="34"/>
              </w:numPr>
              <w:rPr>
                <w:del w:id="3550" w:author="Author"/>
                <w:rFonts w:ascii="Arial" w:hAnsi="Arial"/>
                <w:lang w:val="es-ES_tradnl"/>
              </w:rPr>
            </w:pPr>
            <w:del w:id="3551" w:author="Author">
              <w:r w:rsidRPr="00641BDB">
                <w:rPr>
                  <w:rFonts w:ascii="Arial" w:hAnsi="Arial"/>
                  <w:lang w:val="es-ES_tradnl"/>
                </w:rPr>
                <w:delText>los atributos de los recursos;</w:delText>
              </w:r>
            </w:del>
          </w:p>
          <w:p w14:paraId="3BFDF4F2" w14:textId="77777777" w:rsidR="00787B4A" w:rsidRPr="00641BDB" w:rsidRDefault="00787B4A" w:rsidP="00D119C3">
            <w:pPr>
              <w:pStyle w:val="ListParagraph"/>
              <w:numPr>
                <w:ilvl w:val="0"/>
                <w:numId w:val="34"/>
              </w:numPr>
              <w:rPr>
                <w:del w:id="3552" w:author="Author"/>
                <w:rFonts w:ascii="Arial" w:hAnsi="Arial"/>
                <w:lang w:val="es-ES_tradnl"/>
              </w:rPr>
            </w:pPr>
            <w:del w:id="3553" w:author="Author">
              <w:r w:rsidRPr="00641BDB">
                <w:rPr>
                  <w:rFonts w:ascii="Arial" w:hAnsi="Arial"/>
                  <w:lang w:val="es-ES_tradnl"/>
                </w:rPr>
                <w:delText>los parámetros de consulta;</w:delText>
              </w:r>
            </w:del>
          </w:p>
          <w:p w14:paraId="18AAC38E" w14:textId="77777777" w:rsidR="00787B4A" w:rsidRPr="00641BDB" w:rsidRDefault="00787B4A" w:rsidP="00D119C3">
            <w:pPr>
              <w:pStyle w:val="ListParagraph"/>
              <w:numPr>
                <w:ilvl w:val="0"/>
                <w:numId w:val="34"/>
              </w:numPr>
              <w:rPr>
                <w:del w:id="3554" w:author="Author"/>
                <w:rFonts w:ascii="Arial" w:hAnsi="Arial"/>
                <w:lang w:val="es-ES_tradnl"/>
              </w:rPr>
            </w:pPr>
            <w:del w:id="3555" w:author="Author">
              <w:r w:rsidRPr="00641BDB">
                <w:rPr>
                  <w:rFonts w:ascii="Arial" w:hAnsi="Arial"/>
                  <w:lang w:val="es-ES_tradnl"/>
                </w:rPr>
                <w:delText>los métodos;</w:delText>
              </w:r>
            </w:del>
          </w:p>
          <w:p w14:paraId="6A1CD7AE" w14:textId="77777777" w:rsidR="00787B4A" w:rsidRPr="00641BDB" w:rsidRDefault="00787B4A" w:rsidP="00D119C3">
            <w:pPr>
              <w:pStyle w:val="ListParagraph"/>
              <w:numPr>
                <w:ilvl w:val="0"/>
                <w:numId w:val="34"/>
              </w:numPr>
              <w:rPr>
                <w:del w:id="3556" w:author="Author"/>
                <w:rFonts w:ascii="Arial" w:hAnsi="Arial"/>
                <w:lang w:val="es-ES_tradnl"/>
              </w:rPr>
            </w:pPr>
            <w:del w:id="3557" w:author="Author">
              <w:r w:rsidRPr="00641BDB">
                <w:rPr>
                  <w:rFonts w:ascii="Arial" w:hAnsi="Arial"/>
                  <w:lang w:val="es-ES_tradnl"/>
                </w:rPr>
                <w:delText xml:space="preserve">los tipos de medios; </w:delText>
              </w:r>
            </w:del>
          </w:p>
          <w:p w14:paraId="6F8B17C8" w14:textId="77777777" w:rsidR="00787B4A" w:rsidRPr="00641BDB" w:rsidRDefault="00787B4A" w:rsidP="00D119C3">
            <w:pPr>
              <w:pStyle w:val="ListParagraph"/>
              <w:numPr>
                <w:ilvl w:val="0"/>
                <w:numId w:val="34"/>
              </w:numPr>
              <w:rPr>
                <w:del w:id="3558" w:author="Author"/>
                <w:rFonts w:ascii="Arial" w:hAnsi="Arial"/>
                <w:lang w:val="es-ES_tradnl"/>
              </w:rPr>
            </w:pPr>
            <w:del w:id="3559" w:author="Author">
              <w:r w:rsidRPr="00641BDB">
                <w:rPr>
                  <w:rFonts w:ascii="Arial" w:hAnsi="Arial"/>
                  <w:lang w:val="es-ES_tradnl"/>
                </w:rPr>
                <w:delText>la gramática de búsqueda (si se admite alguna);</w:delText>
              </w:r>
            </w:del>
          </w:p>
          <w:p w14:paraId="461C513C" w14:textId="77777777" w:rsidR="00787B4A" w:rsidRPr="00641BDB" w:rsidRDefault="00787B4A" w:rsidP="00D119C3">
            <w:pPr>
              <w:pStyle w:val="ListParagraph"/>
              <w:numPr>
                <w:ilvl w:val="0"/>
                <w:numId w:val="34"/>
              </w:numPr>
              <w:rPr>
                <w:del w:id="3560" w:author="Author"/>
                <w:rFonts w:ascii="Arial" w:hAnsi="Arial"/>
                <w:lang w:val="es-ES_tradnl"/>
              </w:rPr>
            </w:pPr>
            <w:del w:id="3561" w:author="Author">
              <w:r w:rsidRPr="00641BDB">
                <w:rPr>
                  <w:rFonts w:ascii="Arial" w:hAnsi="Arial"/>
                  <w:lang w:val="es-ES_tradnl"/>
                </w:rPr>
                <w:delText>los códigos de estado HTTP;</w:delText>
              </w:r>
            </w:del>
          </w:p>
          <w:p w14:paraId="4765551F" w14:textId="77777777" w:rsidR="00787B4A" w:rsidRPr="00641BDB" w:rsidRDefault="00787B4A" w:rsidP="00D119C3">
            <w:pPr>
              <w:pStyle w:val="ListParagraph"/>
              <w:numPr>
                <w:ilvl w:val="0"/>
                <w:numId w:val="34"/>
              </w:numPr>
              <w:rPr>
                <w:del w:id="3562" w:author="Author"/>
                <w:rFonts w:ascii="Arial" w:hAnsi="Arial"/>
                <w:lang w:val="es-ES_tradnl"/>
              </w:rPr>
            </w:pPr>
            <w:del w:id="3563" w:author="Author">
              <w:r w:rsidRPr="00641BDB">
                <w:rPr>
                  <w:rFonts w:ascii="Arial" w:hAnsi="Arial"/>
                  <w:lang w:val="es-ES_tradnl"/>
                </w:rPr>
                <w:delText>los métodos HTTP;</w:delText>
              </w:r>
            </w:del>
          </w:p>
          <w:p w14:paraId="157F5670" w14:textId="77777777" w:rsidR="00787B4A" w:rsidRPr="00641BDB" w:rsidRDefault="00787B4A" w:rsidP="00D119C3">
            <w:pPr>
              <w:pStyle w:val="ListParagraph"/>
              <w:numPr>
                <w:ilvl w:val="0"/>
                <w:numId w:val="34"/>
              </w:numPr>
              <w:rPr>
                <w:del w:id="3564" w:author="Author"/>
                <w:rFonts w:ascii="Arial" w:hAnsi="Arial"/>
                <w:lang w:val="es-ES_tradnl"/>
              </w:rPr>
            </w:pPr>
            <w:del w:id="3565" w:author="Author">
              <w:r w:rsidRPr="00641BDB">
                <w:rPr>
                  <w:rFonts w:ascii="Arial" w:hAnsi="Arial"/>
                  <w:lang w:val="es-ES_tradnl"/>
                </w:rPr>
                <w:delText>las restricciones y las características distintivas; y</w:delText>
              </w:r>
            </w:del>
          </w:p>
          <w:p w14:paraId="5123C7CD" w14:textId="77777777" w:rsidR="00787B4A" w:rsidRPr="00641BDB" w:rsidRDefault="00787B4A" w:rsidP="00D119C3">
            <w:pPr>
              <w:pStyle w:val="ListParagraph"/>
              <w:numPr>
                <w:ilvl w:val="0"/>
                <w:numId w:val="34"/>
              </w:numPr>
              <w:rPr>
                <w:del w:id="3566" w:author="Author"/>
                <w:rFonts w:ascii="Arial" w:hAnsi="Arial"/>
                <w:lang w:val="es-ES_tradnl"/>
              </w:rPr>
            </w:pPr>
            <w:del w:id="3567" w:author="Author">
              <w:r w:rsidRPr="00641BDB">
                <w:rPr>
                  <w:rFonts w:ascii="Arial" w:hAnsi="Arial"/>
                  <w:lang w:val="es-ES_tradnl"/>
                </w:rPr>
                <w:delText>la seguridad (por ejemplo, los esquemas privados).</w:delText>
              </w:r>
            </w:del>
          </w:p>
          <w:p w14:paraId="64B4D764" w14:textId="77777777" w:rsidR="009D7FFC" w:rsidRPr="00641BDB" w:rsidRDefault="009D7FFC" w:rsidP="00D119C3">
            <w:pPr>
              <w:ind w:left="720"/>
              <w:rPr>
                <w:del w:id="3568" w:author="Author"/>
                <w:rFonts w:ascii="Arial" w:hAnsi="Arial" w:cs="Arial"/>
                <w:lang w:val="es-ES_tradnl"/>
              </w:rPr>
            </w:pPr>
          </w:p>
        </w:tc>
        <w:tc>
          <w:tcPr>
            <w:tcW w:w="1761" w:type="dxa"/>
          </w:tcPr>
          <w:p w14:paraId="08B801F4" w14:textId="77777777" w:rsidR="00787B4A" w:rsidRPr="00641BDB" w:rsidRDefault="00787B4A" w:rsidP="00787B4A">
            <w:pPr>
              <w:spacing w:after="240"/>
              <w:rPr>
                <w:del w:id="3569" w:author="Author"/>
                <w:rFonts w:asciiTheme="minorBidi" w:hAnsiTheme="minorBidi" w:cstheme="minorBidi"/>
                <w:szCs w:val="17"/>
                <w:lang w:val="es-ES_tradnl"/>
              </w:rPr>
            </w:pPr>
            <w:del w:id="3570" w:author="Author">
              <w:r w:rsidRPr="00641BDB">
                <w:rPr>
                  <w:rFonts w:asciiTheme="minorBidi" w:hAnsiTheme="minorBidi" w:cstheme="minorBidi"/>
                  <w:szCs w:val="17"/>
                  <w:lang w:val="es-ES_tradnl"/>
                </w:rPr>
                <w:delText>AAJ, AAX, AX, AJ</w:delText>
              </w:r>
            </w:del>
          </w:p>
        </w:tc>
      </w:tr>
      <w:tr w:rsidR="00C01808" w:rsidRPr="008516DD" w14:paraId="347658DB" w14:textId="77777777" w:rsidTr="003969D6">
        <w:trPr>
          <w:del w:id="3571" w:author="Author"/>
        </w:trPr>
        <w:tc>
          <w:tcPr>
            <w:tcW w:w="1143" w:type="dxa"/>
          </w:tcPr>
          <w:p w14:paraId="3EFF4E25" w14:textId="77777777" w:rsidR="00C01808" w:rsidRPr="00641BDB" w:rsidRDefault="00C01808" w:rsidP="00C01808">
            <w:pPr>
              <w:spacing w:line="276" w:lineRule="auto"/>
              <w:rPr>
                <w:del w:id="3572" w:author="Author"/>
                <w:rFonts w:asciiTheme="minorBidi" w:hAnsiTheme="minorBidi" w:cstheme="minorBidi"/>
                <w:szCs w:val="17"/>
                <w:lang w:val="es-ES_tradnl"/>
              </w:rPr>
            </w:pPr>
            <w:del w:id="3573" w:author="Author">
              <w:r w:rsidRPr="00641BDB">
                <w:rPr>
                  <w:rFonts w:asciiTheme="minorBidi" w:eastAsia="Times New Roman" w:hAnsiTheme="minorBidi" w:cstheme="minorBidi"/>
                  <w:szCs w:val="17"/>
                  <w:lang w:val="es-ES_tradnl"/>
                </w:rPr>
                <w:delText>[RSG-9</w:delText>
              </w:r>
              <w:r w:rsidR="00A32E25"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6444" w:type="dxa"/>
          </w:tcPr>
          <w:p w14:paraId="6365B6DC" w14:textId="77777777" w:rsidR="00C01808" w:rsidRPr="00641BDB" w:rsidRDefault="00CE2AB7" w:rsidP="00CE2AB7">
            <w:pPr>
              <w:rPr>
                <w:del w:id="3574" w:author="Author"/>
                <w:rFonts w:asciiTheme="minorBidi" w:hAnsiTheme="minorBidi" w:cstheme="minorBidi"/>
                <w:lang w:val="es-ES_tradnl"/>
              </w:rPr>
            </w:pPr>
            <w:del w:id="3575" w:author="Author">
              <w:r w:rsidRPr="00641BDB">
                <w:rPr>
                  <w:rFonts w:asciiTheme="minorBidi" w:eastAsia="Times New Roman" w:hAnsiTheme="minorBidi" w:cstheme="minorBidi"/>
                  <w:szCs w:val="17"/>
                  <w:lang w:val="es-ES_tradnl"/>
                </w:rPr>
                <w:delText>El modelo de contrato de servicio DEBERÍA incluir peticiones y respuestas en el esquema XML o en el esquema JSON y ejemplos de uso de la API en los formatos compatibles, a saber, XML o JSON.</w:delText>
              </w:r>
            </w:del>
          </w:p>
        </w:tc>
        <w:tc>
          <w:tcPr>
            <w:tcW w:w="1761" w:type="dxa"/>
          </w:tcPr>
          <w:p w14:paraId="5024F275" w14:textId="77777777" w:rsidR="00C01808" w:rsidRPr="00641BDB" w:rsidRDefault="00C01808" w:rsidP="00C01808">
            <w:pPr>
              <w:rPr>
                <w:del w:id="3576" w:author="Author"/>
                <w:rFonts w:asciiTheme="minorBidi" w:hAnsiTheme="minorBidi" w:cstheme="minorBidi"/>
                <w:szCs w:val="17"/>
                <w:lang w:val="es-ES_tradnl"/>
              </w:rPr>
            </w:pPr>
            <w:del w:id="3577" w:author="Author">
              <w:r w:rsidRPr="00641BDB">
                <w:rPr>
                  <w:rFonts w:asciiTheme="minorBidi" w:hAnsiTheme="minorBidi" w:cstheme="minorBidi"/>
                  <w:szCs w:val="17"/>
                  <w:lang w:val="es-ES_tradnl"/>
                </w:rPr>
                <w:delText>AAJ, AAX</w:delText>
              </w:r>
            </w:del>
          </w:p>
        </w:tc>
      </w:tr>
      <w:tr w:rsidR="009C46F6" w:rsidRPr="008516DD" w14:paraId="578C893D" w14:textId="77777777" w:rsidTr="003969D6">
        <w:trPr>
          <w:del w:id="3578" w:author="Author"/>
        </w:trPr>
        <w:tc>
          <w:tcPr>
            <w:tcW w:w="1143" w:type="dxa"/>
          </w:tcPr>
          <w:p w14:paraId="3B3BA80B" w14:textId="77777777" w:rsidR="009C46F6" w:rsidRPr="00641BDB" w:rsidRDefault="009C46F6" w:rsidP="00FE08F0">
            <w:pPr>
              <w:spacing w:before="100" w:beforeAutospacing="1"/>
              <w:rPr>
                <w:del w:id="3579" w:author="Author"/>
                <w:rFonts w:asciiTheme="minorBidi" w:eastAsia="Times New Roman" w:hAnsiTheme="minorBidi" w:cstheme="minorBidi"/>
                <w:szCs w:val="17"/>
                <w:lang w:val="es-ES_tradnl"/>
              </w:rPr>
            </w:pPr>
            <w:del w:id="3580" w:author="Author">
              <w:r w:rsidRPr="00641BDB">
                <w:rPr>
                  <w:rFonts w:asciiTheme="minorBidi" w:eastAsia="Times New Roman" w:hAnsiTheme="minorBidi" w:cstheme="minorBidi"/>
                  <w:szCs w:val="17"/>
                  <w:lang w:val="es-ES_tradnl"/>
                </w:rPr>
                <w:delText>[RSG-9</w:delText>
              </w:r>
              <w:r w:rsidR="00AB714D"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w:delText>
              </w:r>
            </w:del>
          </w:p>
        </w:tc>
        <w:tc>
          <w:tcPr>
            <w:tcW w:w="6444" w:type="dxa"/>
          </w:tcPr>
          <w:p w14:paraId="7AAA89B4" w14:textId="77777777" w:rsidR="009C46F6" w:rsidRPr="00641BDB" w:rsidRDefault="00D302E2" w:rsidP="00141BF9">
            <w:pPr>
              <w:spacing w:before="100" w:beforeAutospacing="1"/>
              <w:jc w:val="both"/>
              <w:rPr>
                <w:del w:id="3581" w:author="Author"/>
                <w:rFonts w:asciiTheme="minorBidi" w:eastAsia="Times New Roman" w:hAnsiTheme="minorBidi" w:cstheme="minorBidi"/>
                <w:szCs w:val="17"/>
                <w:lang w:val="es-ES_tradnl"/>
              </w:rPr>
            </w:pPr>
            <w:del w:id="3582" w:author="Author">
              <w:r w:rsidRPr="00641BDB">
                <w:rPr>
                  <w:rFonts w:asciiTheme="minorBidi" w:eastAsia="Times New Roman" w:hAnsiTheme="minorBidi" w:cstheme="minorBidi"/>
                  <w:szCs w:val="17"/>
                  <w:lang w:val="es-ES_tradnl"/>
                </w:rPr>
                <w:delText>Una API REST DEBE proporcionar la documentación de la API como un contrato de servicio.</w:delText>
              </w:r>
            </w:del>
          </w:p>
        </w:tc>
        <w:tc>
          <w:tcPr>
            <w:tcW w:w="1761" w:type="dxa"/>
          </w:tcPr>
          <w:p w14:paraId="7B71CB2D" w14:textId="77777777" w:rsidR="009C46F6" w:rsidRPr="00641BDB" w:rsidRDefault="009C46F6" w:rsidP="00FE08F0">
            <w:pPr>
              <w:spacing w:before="100" w:beforeAutospacing="1"/>
              <w:rPr>
                <w:del w:id="3583" w:author="Author"/>
                <w:rFonts w:asciiTheme="minorBidi" w:eastAsia="Times New Roman" w:hAnsiTheme="minorBidi" w:cstheme="minorBidi"/>
                <w:szCs w:val="17"/>
                <w:lang w:val="es-ES_tradnl"/>
              </w:rPr>
            </w:pPr>
            <w:del w:id="3584" w:author="Author">
              <w:r w:rsidRPr="00641BDB">
                <w:rPr>
                  <w:rFonts w:asciiTheme="minorBidi" w:eastAsia="Times New Roman" w:hAnsiTheme="minorBidi" w:cstheme="minorBidi"/>
                  <w:szCs w:val="17"/>
                  <w:lang w:val="es-ES_tradnl"/>
                </w:rPr>
                <w:delText>AAJ, AAX, AX, AJ</w:delText>
              </w:r>
            </w:del>
          </w:p>
        </w:tc>
      </w:tr>
      <w:tr w:rsidR="009C46F6" w:rsidRPr="008516DD" w14:paraId="5DFA17A7" w14:textId="77777777" w:rsidTr="003969D6">
        <w:trPr>
          <w:del w:id="3585" w:author="Author"/>
        </w:trPr>
        <w:tc>
          <w:tcPr>
            <w:tcW w:w="1143" w:type="dxa"/>
          </w:tcPr>
          <w:p w14:paraId="4579C7CB" w14:textId="77777777" w:rsidR="009C46F6" w:rsidRPr="00641BDB" w:rsidRDefault="009C46F6" w:rsidP="009C46F6">
            <w:pPr>
              <w:spacing w:after="240"/>
              <w:rPr>
                <w:del w:id="3586" w:author="Author"/>
                <w:rFonts w:asciiTheme="minorBidi" w:hAnsiTheme="minorBidi" w:cstheme="minorBidi"/>
                <w:szCs w:val="17"/>
                <w:lang w:val="es-ES_tradnl"/>
              </w:rPr>
            </w:pPr>
            <w:del w:id="3587" w:author="Author">
              <w:r w:rsidRPr="00641BDB">
                <w:rPr>
                  <w:rFonts w:asciiTheme="minorBidi" w:eastAsia="Times New Roman" w:hAnsiTheme="minorBidi" w:cstheme="minorBidi"/>
                  <w:szCs w:val="17"/>
                  <w:lang w:val="es-ES_tradnl"/>
                </w:rPr>
                <w:delText>[RSG-9</w:delText>
              </w:r>
              <w:r w:rsidR="00AB714D"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w:delText>
              </w:r>
            </w:del>
          </w:p>
        </w:tc>
        <w:tc>
          <w:tcPr>
            <w:tcW w:w="6444" w:type="dxa"/>
          </w:tcPr>
          <w:p w14:paraId="6BF2A065" w14:textId="77777777" w:rsidR="009C46F6" w:rsidRPr="00641BDB" w:rsidRDefault="00315FC6" w:rsidP="00141BF9">
            <w:pPr>
              <w:spacing w:before="100" w:beforeAutospacing="1"/>
              <w:jc w:val="both"/>
              <w:rPr>
                <w:del w:id="3588" w:author="Author"/>
                <w:rFonts w:asciiTheme="minorBidi" w:eastAsia="Times New Roman" w:hAnsiTheme="minorBidi" w:cstheme="minorBidi"/>
                <w:szCs w:val="17"/>
                <w:lang w:val="es-ES_tradnl"/>
              </w:rPr>
            </w:pPr>
            <w:del w:id="3589" w:author="Author">
              <w:r w:rsidRPr="00641BDB">
                <w:rPr>
                  <w:rFonts w:asciiTheme="minorBidi" w:eastAsia="Times New Roman" w:hAnsiTheme="minorBidi" w:cstheme="minorBidi"/>
                  <w:szCs w:val="17"/>
                  <w:lang w:val="es-ES_tradnl"/>
                </w:rPr>
                <w:delText>Toda implementación de una API web que no cumpla con la presente norma DEBE ser documentada explícitamente en el contrato de servicio. Si no se especifica ninguna desviación de una de sus normas en el contrato de servicio, DEBE asumirse que se sigue la presente norma.</w:delText>
              </w:r>
            </w:del>
          </w:p>
        </w:tc>
        <w:tc>
          <w:tcPr>
            <w:tcW w:w="1761" w:type="dxa"/>
          </w:tcPr>
          <w:p w14:paraId="560020E0" w14:textId="77777777" w:rsidR="009C46F6" w:rsidRPr="00641BDB" w:rsidRDefault="009C46F6" w:rsidP="009C46F6">
            <w:pPr>
              <w:spacing w:after="240"/>
              <w:rPr>
                <w:del w:id="3590" w:author="Author"/>
                <w:rFonts w:asciiTheme="minorBidi" w:hAnsiTheme="minorBidi" w:cstheme="minorBidi"/>
                <w:szCs w:val="17"/>
                <w:lang w:val="es-ES_tradnl"/>
              </w:rPr>
            </w:pPr>
            <w:del w:id="3591" w:author="Author">
              <w:r w:rsidRPr="00641BDB">
                <w:rPr>
                  <w:rFonts w:asciiTheme="minorBidi" w:hAnsiTheme="minorBidi" w:cstheme="minorBidi"/>
                  <w:szCs w:val="17"/>
                  <w:lang w:val="es-ES_tradnl"/>
                </w:rPr>
                <w:delText>AAJ, AAX, AX, AJ</w:delText>
              </w:r>
            </w:del>
          </w:p>
        </w:tc>
      </w:tr>
      <w:tr w:rsidR="009C46F6" w:rsidRPr="008516DD" w14:paraId="6AA63EDA" w14:textId="77777777" w:rsidTr="003969D6">
        <w:trPr>
          <w:del w:id="3592" w:author="Author"/>
        </w:trPr>
        <w:tc>
          <w:tcPr>
            <w:tcW w:w="1143" w:type="dxa"/>
          </w:tcPr>
          <w:p w14:paraId="5E6A392F" w14:textId="77777777" w:rsidR="009C46F6" w:rsidRPr="00641BDB" w:rsidRDefault="009C46F6" w:rsidP="00FE08F0">
            <w:pPr>
              <w:spacing w:before="100" w:beforeAutospacing="1"/>
              <w:rPr>
                <w:del w:id="3593" w:author="Author"/>
                <w:rFonts w:asciiTheme="minorBidi" w:eastAsia="Times New Roman" w:hAnsiTheme="minorBidi" w:cstheme="minorBidi"/>
                <w:szCs w:val="17"/>
                <w:lang w:val="es-ES_tradnl"/>
              </w:rPr>
            </w:pPr>
            <w:del w:id="3594" w:author="Author">
              <w:r w:rsidRPr="00641BDB">
                <w:rPr>
                  <w:rFonts w:asciiTheme="minorBidi" w:eastAsia="Times New Roman" w:hAnsiTheme="minorBidi" w:cstheme="minorBidi"/>
                  <w:szCs w:val="17"/>
                  <w:lang w:val="es-ES_tradnl"/>
                </w:rPr>
                <w:delText>[RSG-9</w:delText>
              </w:r>
              <w:r w:rsidR="00AB714D"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6444" w:type="dxa"/>
          </w:tcPr>
          <w:p w14:paraId="2C209FE9" w14:textId="77777777" w:rsidR="009C46F6" w:rsidRPr="00641BDB" w:rsidRDefault="009F2951" w:rsidP="00141BF9">
            <w:pPr>
              <w:spacing w:before="100" w:beforeAutospacing="1"/>
              <w:jc w:val="both"/>
              <w:rPr>
                <w:del w:id="3595" w:author="Author"/>
                <w:rFonts w:asciiTheme="minorBidi" w:eastAsia="Times New Roman" w:hAnsiTheme="minorBidi" w:cstheme="minorBidi"/>
                <w:szCs w:val="17"/>
                <w:lang w:val="es-ES_tradnl"/>
              </w:rPr>
            </w:pPr>
            <w:del w:id="3596" w:author="Author">
              <w:r w:rsidRPr="00641BDB">
                <w:rPr>
                  <w:rFonts w:asciiTheme="minorBidi" w:eastAsia="Times New Roman" w:hAnsiTheme="minorBidi" w:cstheme="minorBidi"/>
                  <w:szCs w:val="17"/>
                  <w:lang w:val="es-ES_tradnl"/>
                </w:rPr>
                <w:delText>Un contrato de servicio DEBE permitir la generación de código esquemático de cliente API.</w:delText>
              </w:r>
            </w:del>
          </w:p>
        </w:tc>
        <w:tc>
          <w:tcPr>
            <w:tcW w:w="1761" w:type="dxa"/>
          </w:tcPr>
          <w:p w14:paraId="7AA36D55" w14:textId="77777777" w:rsidR="009C46F6" w:rsidRPr="00641BDB" w:rsidRDefault="009C46F6" w:rsidP="00FE08F0">
            <w:pPr>
              <w:spacing w:before="100" w:beforeAutospacing="1"/>
              <w:rPr>
                <w:del w:id="3597" w:author="Author"/>
                <w:rFonts w:asciiTheme="minorBidi" w:eastAsia="Times New Roman" w:hAnsiTheme="minorBidi" w:cstheme="minorBidi"/>
                <w:szCs w:val="17"/>
                <w:lang w:val="es-ES_tradnl"/>
              </w:rPr>
            </w:pPr>
            <w:del w:id="3598" w:author="Author">
              <w:r w:rsidRPr="00641BDB">
                <w:rPr>
                  <w:rFonts w:asciiTheme="minorBidi" w:eastAsia="Times New Roman" w:hAnsiTheme="minorBidi" w:cstheme="minorBidi"/>
                  <w:szCs w:val="17"/>
                  <w:lang w:val="es-ES_tradnl"/>
                </w:rPr>
                <w:delText>AAJ, AAX, AX, AJ</w:delText>
              </w:r>
            </w:del>
          </w:p>
        </w:tc>
      </w:tr>
      <w:tr w:rsidR="00AE7F0D" w:rsidRPr="008516DD" w14:paraId="606A8CBB" w14:textId="77777777" w:rsidTr="003969D6">
        <w:trPr>
          <w:del w:id="3599" w:author="Author"/>
        </w:trPr>
        <w:tc>
          <w:tcPr>
            <w:tcW w:w="1143" w:type="dxa"/>
          </w:tcPr>
          <w:p w14:paraId="06C61D78" w14:textId="77777777" w:rsidR="00AE7F0D" w:rsidRPr="00641BDB" w:rsidRDefault="00AE7F0D" w:rsidP="00AE7F0D">
            <w:pPr>
              <w:spacing w:before="100" w:beforeAutospacing="1"/>
              <w:rPr>
                <w:del w:id="3600" w:author="Author"/>
                <w:rFonts w:asciiTheme="minorBidi" w:eastAsia="Times New Roman" w:hAnsiTheme="minorBidi" w:cstheme="minorBidi"/>
                <w:szCs w:val="17"/>
                <w:lang w:val="es-ES_tradnl"/>
              </w:rPr>
            </w:pPr>
            <w:del w:id="3601" w:author="Author">
              <w:r w:rsidRPr="00641BDB">
                <w:rPr>
                  <w:rFonts w:asciiTheme="minorBidi" w:eastAsia="Times New Roman" w:hAnsiTheme="minorBidi" w:cstheme="minorBidi"/>
                  <w:szCs w:val="17"/>
                  <w:lang w:val="es-ES_tradnl"/>
                </w:rPr>
                <w:delText>[RSG-9</w:delText>
              </w:r>
              <w:r w:rsidR="00AB714D"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6444" w:type="dxa"/>
          </w:tcPr>
          <w:p w14:paraId="79654A20" w14:textId="77777777" w:rsidR="00AE7F0D" w:rsidRPr="00641BDB" w:rsidRDefault="00AE7F0D" w:rsidP="00141BF9">
            <w:pPr>
              <w:spacing w:before="100" w:beforeAutospacing="1"/>
              <w:jc w:val="both"/>
              <w:rPr>
                <w:del w:id="3602" w:author="Author"/>
                <w:rFonts w:asciiTheme="minorBidi" w:eastAsia="Times New Roman" w:hAnsiTheme="minorBidi" w:cstheme="minorBidi"/>
                <w:szCs w:val="17"/>
                <w:lang w:val="es-ES_tradnl"/>
              </w:rPr>
            </w:pPr>
            <w:del w:id="3603" w:author="Author">
              <w:r w:rsidRPr="00641BDB">
                <w:rPr>
                  <w:rFonts w:asciiTheme="minorBidi" w:eastAsia="Times New Roman" w:hAnsiTheme="minorBidi" w:cstheme="minorBidi"/>
                  <w:szCs w:val="17"/>
                  <w:lang w:val="es-ES_tradnl"/>
                </w:rPr>
                <w:delText>Un contrato de servicio DEBERÍA permitir la generación de código esquemático de servidor.</w:delText>
              </w:r>
            </w:del>
          </w:p>
        </w:tc>
        <w:tc>
          <w:tcPr>
            <w:tcW w:w="1761" w:type="dxa"/>
          </w:tcPr>
          <w:p w14:paraId="3DD99D0B" w14:textId="77777777" w:rsidR="00AE7F0D" w:rsidRPr="00641BDB" w:rsidRDefault="00AE7F0D" w:rsidP="00AE7F0D">
            <w:pPr>
              <w:spacing w:before="100" w:beforeAutospacing="1"/>
              <w:rPr>
                <w:del w:id="3604" w:author="Author"/>
                <w:rFonts w:asciiTheme="minorBidi" w:eastAsia="Times New Roman" w:hAnsiTheme="minorBidi" w:cstheme="minorBidi"/>
                <w:szCs w:val="17"/>
                <w:lang w:val="es-ES_tradnl"/>
              </w:rPr>
            </w:pPr>
            <w:del w:id="3605" w:author="Author">
              <w:r w:rsidRPr="00641BDB">
                <w:rPr>
                  <w:rFonts w:asciiTheme="minorBidi" w:eastAsia="Times New Roman" w:hAnsiTheme="minorBidi" w:cstheme="minorBidi"/>
                  <w:szCs w:val="17"/>
                  <w:lang w:val="es-ES_tradnl"/>
                </w:rPr>
                <w:delText>AAJ, AAX</w:delText>
              </w:r>
            </w:del>
          </w:p>
        </w:tc>
      </w:tr>
      <w:tr w:rsidR="00371EA7" w:rsidRPr="008516DD" w14:paraId="22CABE78" w14:textId="77777777" w:rsidTr="003969D6">
        <w:trPr>
          <w:del w:id="3606" w:author="Author"/>
        </w:trPr>
        <w:tc>
          <w:tcPr>
            <w:tcW w:w="1143" w:type="dxa"/>
          </w:tcPr>
          <w:p w14:paraId="72A5C4B0" w14:textId="77777777" w:rsidR="00371EA7" w:rsidRPr="00641BDB" w:rsidRDefault="00371EA7" w:rsidP="00371EA7">
            <w:pPr>
              <w:spacing w:after="240"/>
              <w:rPr>
                <w:del w:id="3607" w:author="Author"/>
                <w:rFonts w:asciiTheme="minorBidi" w:hAnsiTheme="minorBidi" w:cstheme="minorBidi"/>
                <w:szCs w:val="17"/>
                <w:lang w:val="es-ES_tradnl"/>
              </w:rPr>
            </w:pPr>
            <w:del w:id="3608" w:author="Author">
              <w:r w:rsidRPr="00641BDB">
                <w:rPr>
                  <w:rFonts w:asciiTheme="minorBidi" w:eastAsia="Times New Roman" w:hAnsiTheme="minorBidi" w:cstheme="minorBidi"/>
                  <w:szCs w:val="17"/>
                  <w:lang w:val="es-ES_tradnl"/>
                </w:rPr>
                <w:delText>[RSG-9</w:delText>
              </w:r>
              <w:r w:rsidR="00AB714D"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w:delText>
              </w:r>
            </w:del>
          </w:p>
        </w:tc>
        <w:tc>
          <w:tcPr>
            <w:tcW w:w="6444" w:type="dxa"/>
          </w:tcPr>
          <w:p w14:paraId="5C777D36" w14:textId="77777777" w:rsidR="00371EA7" w:rsidRPr="00641BDB" w:rsidRDefault="00371EA7" w:rsidP="00141BF9">
            <w:pPr>
              <w:spacing w:before="100" w:beforeAutospacing="1"/>
              <w:jc w:val="both"/>
              <w:rPr>
                <w:del w:id="3609" w:author="Author"/>
                <w:rFonts w:asciiTheme="minorBidi" w:eastAsia="Times New Roman" w:hAnsiTheme="minorBidi" w:cstheme="minorBidi"/>
                <w:szCs w:val="17"/>
                <w:lang w:val="es-ES_tradnl"/>
              </w:rPr>
            </w:pPr>
            <w:del w:id="3610" w:author="Author">
              <w:r w:rsidRPr="00641BDB">
                <w:rPr>
                  <w:rFonts w:asciiTheme="minorBidi" w:eastAsia="Times New Roman" w:hAnsiTheme="minorBidi" w:cstheme="minorBidi"/>
                  <w:szCs w:val="17"/>
                  <w:lang w:val="es-ES_tradnl"/>
                </w:rPr>
                <w:delText>La documentación de las API web DEBERÍA escribirse utilizando el RAML o la OAS. NO DEBERÍAN utilizarse formatos de documentación personalizados.</w:delText>
              </w:r>
            </w:del>
          </w:p>
        </w:tc>
        <w:tc>
          <w:tcPr>
            <w:tcW w:w="1761" w:type="dxa"/>
          </w:tcPr>
          <w:p w14:paraId="6F0B6265" w14:textId="77777777" w:rsidR="00371EA7" w:rsidRPr="00641BDB" w:rsidRDefault="00371EA7" w:rsidP="00371EA7">
            <w:pPr>
              <w:rPr>
                <w:del w:id="3611" w:author="Author"/>
                <w:rFonts w:asciiTheme="minorBidi" w:hAnsiTheme="minorBidi" w:cstheme="minorBidi"/>
                <w:szCs w:val="17"/>
                <w:lang w:val="es-ES_tradnl"/>
              </w:rPr>
            </w:pPr>
            <w:del w:id="3612" w:author="Author">
              <w:r w:rsidRPr="00641BDB">
                <w:rPr>
                  <w:rFonts w:asciiTheme="minorBidi" w:hAnsiTheme="minorBidi" w:cstheme="minorBidi"/>
                  <w:szCs w:val="17"/>
                  <w:lang w:val="es-ES_tradnl"/>
                </w:rPr>
                <w:delText>AAJ, AAX</w:delText>
              </w:r>
            </w:del>
          </w:p>
        </w:tc>
      </w:tr>
      <w:tr w:rsidR="00371EA7" w:rsidRPr="008516DD" w14:paraId="2C2A5368" w14:textId="77777777" w:rsidTr="003969D6">
        <w:trPr>
          <w:del w:id="3613" w:author="Author"/>
        </w:trPr>
        <w:tc>
          <w:tcPr>
            <w:tcW w:w="1143" w:type="dxa"/>
          </w:tcPr>
          <w:p w14:paraId="56F9CC25" w14:textId="77777777" w:rsidR="00371EA7" w:rsidRPr="00641BDB" w:rsidRDefault="00371EA7" w:rsidP="00371EA7">
            <w:pPr>
              <w:spacing w:after="240"/>
              <w:rPr>
                <w:del w:id="3614" w:author="Author"/>
                <w:rFonts w:asciiTheme="minorBidi" w:eastAsia="Times New Roman" w:hAnsiTheme="minorBidi" w:cstheme="minorBidi"/>
                <w:szCs w:val="17"/>
                <w:lang w:val="es-ES_tradnl"/>
              </w:rPr>
            </w:pPr>
            <w:del w:id="3615" w:author="Author">
              <w:r w:rsidRPr="00641BDB">
                <w:rPr>
                  <w:rFonts w:asciiTheme="minorBidi" w:eastAsia="Times New Roman" w:hAnsiTheme="minorBidi" w:cstheme="minorBidi"/>
                  <w:szCs w:val="17"/>
                  <w:lang w:val="es-ES_tradnl"/>
                </w:rPr>
                <w:delText>[RSG-</w:delText>
              </w:r>
              <w:r w:rsidR="00AB714D" w:rsidRPr="00641BDB">
                <w:rPr>
                  <w:rFonts w:asciiTheme="minorBidi" w:eastAsia="Times New Roman" w:hAnsiTheme="minorBidi" w:cstheme="minorBidi"/>
                  <w:szCs w:val="17"/>
                  <w:lang w:val="es-ES_tradnl"/>
                </w:rPr>
                <w:delText>100</w:delText>
              </w:r>
              <w:r w:rsidRPr="00641BDB">
                <w:rPr>
                  <w:rFonts w:asciiTheme="minorBidi" w:eastAsia="Times New Roman" w:hAnsiTheme="minorBidi" w:cstheme="minorBidi"/>
                  <w:szCs w:val="17"/>
                  <w:lang w:val="es-ES_tradnl"/>
                </w:rPr>
                <w:delText>]</w:delText>
              </w:r>
            </w:del>
          </w:p>
        </w:tc>
        <w:tc>
          <w:tcPr>
            <w:tcW w:w="6444" w:type="dxa"/>
          </w:tcPr>
          <w:p w14:paraId="48199D61" w14:textId="77777777" w:rsidR="00371EA7" w:rsidRPr="00641BDB" w:rsidRDefault="00371EA7" w:rsidP="00141BF9">
            <w:pPr>
              <w:spacing w:before="100" w:beforeAutospacing="1"/>
              <w:jc w:val="both"/>
              <w:rPr>
                <w:del w:id="3616" w:author="Author"/>
                <w:rFonts w:asciiTheme="minorBidi" w:eastAsia="Times New Roman" w:hAnsiTheme="minorBidi" w:cstheme="minorBidi"/>
                <w:szCs w:val="17"/>
                <w:lang w:val="es-ES_tradnl"/>
              </w:rPr>
            </w:pPr>
            <w:del w:id="3617" w:author="Author">
              <w:r w:rsidRPr="00641BDB">
                <w:rPr>
                  <w:rFonts w:asciiTheme="minorBidi" w:eastAsia="Times New Roman" w:hAnsiTheme="minorBidi" w:cstheme="minorBidi"/>
                  <w:szCs w:val="17"/>
                  <w:lang w:val="es-ES_tradnl"/>
                </w:rPr>
                <w:delText>Un consumidor de API web DEBERÍA poder especificar un tiempo de espera del servidor para cada petición; DEBERÍA utilizarse un encabezado HTTP personalizado. También DEBERÍA establecerse un tiempo máximo de espera del servidor para evitar un uso excesivo de los recursos del servidor.</w:delText>
              </w:r>
            </w:del>
          </w:p>
        </w:tc>
        <w:tc>
          <w:tcPr>
            <w:tcW w:w="1761" w:type="dxa"/>
          </w:tcPr>
          <w:p w14:paraId="19B76855" w14:textId="77777777" w:rsidR="00371EA7" w:rsidRPr="00641BDB" w:rsidRDefault="00371EA7" w:rsidP="00371EA7">
            <w:pPr>
              <w:rPr>
                <w:del w:id="3618" w:author="Author"/>
                <w:rFonts w:asciiTheme="minorBidi" w:hAnsiTheme="minorBidi" w:cstheme="minorBidi"/>
                <w:szCs w:val="17"/>
                <w:lang w:val="es-ES_tradnl"/>
              </w:rPr>
            </w:pPr>
            <w:del w:id="3619" w:author="Author">
              <w:r w:rsidRPr="00641BDB">
                <w:rPr>
                  <w:rFonts w:asciiTheme="minorBidi" w:hAnsiTheme="minorBidi" w:cstheme="minorBidi"/>
                  <w:szCs w:val="17"/>
                  <w:lang w:val="es-ES_tradnl"/>
                </w:rPr>
                <w:delText>AAJ, AAX</w:delText>
              </w:r>
            </w:del>
          </w:p>
        </w:tc>
      </w:tr>
      <w:tr w:rsidR="00773FB6" w:rsidRPr="008516DD" w14:paraId="452E61F1" w14:textId="77777777" w:rsidTr="003969D6">
        <w:trPr>
          <w:del w:id="3620" w:author="Author"/>
        </w:trPr>
        <w:tc>
          <w:tcPr>
            <w:tcW w:w="1143" w:type="dxa"/>
          </w:tcPr>
          <w:p w14:paraId="6ECE7E0B" w14:textId="77777777" w:rsidR="00773FB6" w:rsidRPr="00641BDB" w:rsidRDefault="00773FB6" w:rsidP="00773FB6">
            <w:pPr>
              <w:spacing w:before="100" w:beforeAutospacing="1"/>
              <w:rPr>
                <w:del w:id="3621" w:author="Author"/>
                <w:rFonts w:asciiTheme="minorBidi" w:eastAsia="Times New Roman" w:hAnsiTheme="minorBidi" w:cstheme="minorBidi"/>
                <w:szCs w:val="17"/>
                <w:lang w:val="es-ES_tradnl"/>
              </w:rPr>
            </w:pPr>
            <w:del w:id="3622" w:author="Author">
              <w:r w:rsidRPr="00641BDB">
                <w:rPr>
                  <w:rFonts w:asciiTheme="minorBidi" w:eastAsia="Times New Roman" w:hAnsiTheme="minorBidi" w:cstheme="minorBidi"/>
                  <w:szCs w:val="17"/>
                  <w:lang w:val="es-ES_tradnl"/>
                </w:rPr>
                <w:delText>[RSG-10</w:delText>
              </w:r>
              <w:r w:rsidR="00AB714D"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6444" w:type="dxa"/>
          </w:tcPr>
          <w:p w14:paraId="02C64DDB" w14:textId="77777777" w:rsidR="00773FB6" w:rsidRPr="00641BDB" w:rsidRDefault="00773FB6" w:rsidP="00141BF9">
            <w:pPr>
              <w:spacing w:before="100" w:beforeAutospacing="1"/>
              <w:jc w:val="both"/>
              <w:rPr>
                <w:del w:id="3623" w:author="Author"/>
                <w:rFonts w:asciiTheme="minorBidi" w:eastAsia="Times New Roman" w:hAnsiTheme="minorBidi" w:cstheme="minorBidi"/>
                <w:szCs w:val="17"/>
                <w:lang w:val="es-ES_tradnl"/>
              </w:rPr>
            </w:pPr>
            <w:del w:id="3624" w:author="Author">
              <w:r w:rsidRPr="00641BDB">
                <w:rPr>
                  <w:rFonts w:asciiTheme="minorBidi" w:eastAsia="Times New Roman" w:hAnsiTheme="minorBidi" w:cstheme="minorBidi"/>
                  <w:szCs w:val="17"/>
                  <w:lang w:val="es-ES_tradnl"/>
                </w:rPr>
                <w:delText>Una API web DEBERÍA admitir la recuperación condicional de datos, para asegurar que solo se recuperen los datos que se hayan modificado. DEBERÍA utilizarse la validación de recursos basada en el contenido por ser la más precisa.</w:delText>
              </w:r>
            </w:del>
          </w:p>
        </w:tc>
        <w:tc>
          <w:tcPr>
            <w:tcW w:w="1761" w:type="dxa"/>
          </w:tcPr>
          <w:p w14:paraId="0CA586BB" w14:textId="77777777" w:rsidR="00773FB6" w:rsidRPr="00641BDB" w:rsidRDefault="00773FB6" w:rsidP="00773FB6">
            <w:pPr>
              <w:spacing w:before="100" w:beforeAutospacing="1"/>
              <w:rPr>
                <w:del w:id="3625" w:author="Author"/>
                <w:rFonts w:asciiTheme="minorBidi" w:eastAsia="Times New Roman" w:hAnsiTheme="minorBidi" w:cstheme="minorBidi"/>
                <w:szCs w:val="17"/>
                <w:lang w:val="es-ES_tradnl"/>
              </w:rPr>
            </w:pPr>
            <w:del w:id="3626" w:author="Author">
              <w:r w:rsidRPr="00641BDB">
                <w:rPr>
                  <w:rFonts w:asciiTheme="minorBidi" w:eastAsia="Times New Roman" w:hAnsiTheme="minorBidi" w:cstheme="minorBidi"/>
                  <w:szCs w:val="17"/>
                  <w:lang w:val="es-ES_tradnl"/>
                </w:rPr>
                <w:delText>AAJ, AAX</w:delText>
              </w:r>
            </w:del>
          </w:p>
        </w:tc>
      </w:tr>
      <w:tr w:rsidR="005035A6" w:rsidRPr="008516DD" w14:paraId="5754CCFF" w14:textId="77777777" w:rsidTr="003969D6">
        <w:trPr>
          <w:del w:id="3627" w:author="Author"/>
        </w:trPr>
        <w:tc>
          <w:tcPr>
            <w:tcW w:w="1143" w:type="dxa"/>
          </w:tcPr>
          <w:p w14:paraId="1F703941" w14:textId="77777777" w:rsidR="005035A6" w:rsidRPr="00641BDB" w:rsidRDefault="005035A6" w:rsidP="005035A6">
            <w:pPr>
              <w:spacing w:before="100" w:beforeAutospacing="1"/>
              <w:rPr>
                <w:del w:id="3628" w:author="Author"/>
                <w:rFonts w:asciiTheme="minorBidi" w:eastAsia="Times New Roman" w:hAnsiTheme="minorBidi" w:cstheme="minorBidi"/>
                <w:szCs w:val="17"/>
                <w:lang w:val="es-ES_tradnl"/>
              </w:rPr>
            </w:pPr>
            <w:del w:id="3629" w:author="Author">
              <w:r w:rsidRPr="00641BDB">
                <w:rPr>
                  <w:rFonts w:asciiTheme="minorBidi" w:eastAsia="Times New Roman" w:hAnsiTheme="minorBidi" w:cstheme="minorBidi"/>
                  <w:szCs w:val="17"/>
                  <w:lang w:val="es-ES_tradnl"/>
                </w:rPr>
                <w:delText>[RSG-10</w:delText>
              </w:r>
              <w:r w:rsidR="00AB714D"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6444" w:type="dxa"/>
          </w:tcPr>
          <w:p w14:paraId="2F512D95" w14:textId="77777777" w:rsidR="005035A6" w:rsidRPr="00641BDB" w:rsidRDefault="005035A6" w:rsidP="00141BF9">
            <w:pPr>
              <w:jc w:val="both"/>
              <w:rPr>
                <w:del w:id="3630" w:author="Author"/>
                <w:rFonts w:asciiTheme="minorBidi" w:eastAsia="Times New Roman" w:hAnsiTheme="minorBidi" w:cstheme="minorBidi"/>
                <w:szCs w:val="17"/>
                <w:lang w:val="es-ES_tradnl"/>
              </w:rPr>
            </w:pPr>
            <w:del w:id="3631" w:author="Author">
              <w:r w:rsidRPr="00641BDB">
                <w:rPr>
                  <w:rFonts w:asciiTheme="minorBidi" w:eastAsia="Times New Roman" w:hAnsiTheme="minorBidi" w:cstheme="minorBidi"/>
                  <w:szCs w:val="17"/>
                  <w:lang w:val="es-ES_tradnl"/>
                </w:rPr>
                <w:delText xml:space="preserve">Para implementar la validación de recursos basada en el contenido, DEBERÍA utilizarse el encabezado HTTP </w:delText>
              </w:r>
              <w:r w:rsidRPr="00641BDB">
                <w:rPr>
                  <w:rFonts w:ascii="Courier New" w:eastAsia="Times New Roman" w:hAnsi="Courier New" w:cs="Courier New"/>
                  <w:szCs w:val="17"/>
                  <w:lang w:val="es-ES_tradnl"/>
                </w:rPr>
                <w:delText>ETag</w:delText>
              </w:r>
              <w:r w:rsidRPr="00641BDB">
                <w:rPr>
                  <w:rFonts w:asciiTheme="minorBidi" w:eastAsia="Times New Roman" w:hAnsiTheme="minorBidi" w:cstheme="minorBidi"/>
                  <w:szCs w:val="17"/>
                  <w:lang w:val="es-ES_tradnl"/>
                </w:rPr>
                <w:delText xml:space="preserve"> en la respuesta para codificar el estado de los datos. El valor de </w:delText>
              </w:r>
              <w:r w:rsidRPr="00641BDB">
                <w:rPr>
                  <w:rFonts w:ascii="Courier New" w:eastAsia="Times New Roman" w:hAnsi="Courier New" w:cs="Courier New"/>
                  <w:szCs w:val="17"/>
                  <w:lang w:val="es-ES_tradnl"/>
                </w:rPr>
                <w:delText>Etag</w:delText>
              </w:r>
              <w:r w:rsidRPr="00641BDB">
                <w:rPr>
                  <w:rFonts w:asciiTheme="minorBidi" w:eastAsia="Times New Roman" w:hAnsiTheme="minorBidi" w:cstheme="minorBidi"/>
                  <w:szCs w:val="17"/>
                  <w:lang w:val="es-ES_tradnl"/>
                </w:rPr>
                <w:delText xml:space="preserve"> DEBERÍA utilizarse en los encabezados condicionales HTTP (como </w:delText>
              </w:r>
              <w:r w:rsidRPr="00641BDB">
                <w:rPr>
                  <w:rFonts w:ascii="Courier New" w:eastAsia="Times New Roman" w:hAnsi="Courier New" w:cs="Courier New"/>
                  <w:szCs w:val="17"/>
                  <w:lang w:val="es-ES_tradnl"/>
                </w:rPr>
                <w:delText>If-Match</w:delText>
              </w:r>
              <w:r w:rsidRPr="00641BDB">
                <w:rPr>
                  <w:rFonts w:asciiTheme="minorBidi" w:eastAsia="Times New Roman" w:hAnsiTheme="minorBidi" w:cstheme="minorBidi"/>
                  <w:szCs w:val="17"/>
                  <w:lang w:val="es-ES_tradnl"/>
                </w:rPr>
                <w:delText xml:space="preserve"> o </w:delText>
              </w:r>
              <w:r w:rsidRPr="00641BDB">
                <w:rPr>
                  <w:rFonts w:ascii="Courier New" w:eastAsia="Times New Roman" w:hAnsi="Courier New" w:cs="Courier New"/>
                  <w:szCs w:val="17"/>
                  <w:lang w:val="es-ES_tradnl"/>
                </w:rPr>
                <w:delText>If-None-Match</w:delText>
              </w:r>
              <w:r w:rsidRPr="00641BDB">
                <w:rPr>
                  <w:rFonts w:asciiTheme="minorBidi" w:eastAsia="Times New Roman" w:hAnsiTheme="minorBidi" w:cstheme="minorBidi"/>
                  <w:szCs w:val="17"/>
                  <w:lang w:val="es-ES_tradnl"/>
                </w:rPr>
                <w:delText xml:space="preserve">) de las peticiones subsiguientes. Si no se modificaron los datos desde que la petición devolvió el </w:delText>
              </w:r>
              <w:r w:rsidRPr="00641BDB">
                <w:rPr>
                  <w:rFonts w:ascii="Courier New" w:eastAsia="Times New Roman" w:hAnsi="Courier New" w:cs="Courier New"/>
                  <w:szCs w:val="17"/>
                  <w:lang w:val="es-ES_tradnl"/>
                </w:rPr>
                <w:delText>ETag</w:delText>
              </w:r>
              <w:r w:rsidRPr="00641BDB">
                <w:rPr>
                  <w:rFonts w:asciiTheme="minorBidi" w:eastAsia="Times New Roman" w:hAnsiTheme="minorBidi" w:cstheme="minorBidi"/>
                  <w:szCs w:val="17"/>
                  <w:lang w:val="es-ES_tradnl"/>
                </w:rPr>
                <w:delText xml:space="preserve">, el servidor DEBERÍA devolver el código de estado </w:delText>
              </w:r>
              <w:r w:rsidRPr="00641BDB">
                <w:rPr>
                  <w:rFonts w:ascii="Courier New" w:eastAsia="Times New Roman" w:hAnsi="Courier New" w:cs="Courier New"/>
                  <w:szCs w:val="17"/>
                  <w:lang w:val="es-ES_tradnl"/>
                </w:rPr>
                <w:delText>304 Not Modified</w:delText>
              </w:r>
              <w:r w:rsidRPr="00641BDB">
                <w:rPr>
                  <w:rFonts w:asciiTheme="minorBidi" w:eastAsia="Times New Roman" w:hAnsiTheme="minorBidi" w:cstheme="minorBidi"/>
                  <w:szCs w:val="17"/>
                  <w:lang w:val="es-ES_tradnl"/>
                </w:rPr>
                <w:delText>. Este mecanismo se especifica en las normas RFC 7231 y RFC 7232 del IETF.</w:delText>
              </w:r>
            </w:del>
          </w:p>
        </w:tc>
        <w:tc>
          <w:tcPr>
            <w:tcW w:w="1761" w:type="dxa"/>
          </w:tcPr>
          <w:p w14:paraId="584E8518" w14:textId="77777777" w:rsidR="005035A6" w:rsidRPr="00641BDB" w:rsidRDefault="005035A6" w:rsidP="005035A6">
            <w:pPr>
              <w:spacing w:before="100" w:beforeAutospacing="1"/>
              <w:rPr>
                <w:del w:id="3632" w:author="Author"/>
                <w:rFonts w:asciiTheme="minorBidi" w:eastAsia="Times New Roman" w:hAnsiTheme="minorBidi" w:cstheme="minorBidi"/>
                <w:szCs w:val="17"/>
                <w:lang w:val="es-ES_tradnl"/>
              </w:rPr>
            </w:pPr>
            <w:del w:id="3633" w:author="Author">
              <w:r w:rsidRPr="00641BDB">
                <w:rPr>
                  <w:rFonts w:asciiTheme="minorBidi" w:eastAsia="Times New Roman" w:hAnsiTheme="minorBidi" w:cstheme="minorBidi"/>
                  <w:szCs w:val="17"/>
                  <w:lang w:val="es-ES_tradnl"/>
                </w:rPr>
                <w:delText>AAJ, AAX</w:delText>
              </w:r>
            </w:del>
          </w:p>
        </w:tc>
      </w:tr>
      <w:tr w:rsidR="00D57DBB" w:rsidRPr="008516DD" w14:paraId="6BC35FE1" w14:textId="77777777" w:rsidTr="003969D6">
        <w:trPr>
          <w:del w:id="3634" w:author="Author"/>
        </w:trPr>
        <w:tc>
          <w:tcPr>
            <w:tcW w:w="1143" w:type="dxa"/>
          </w:tcPr>
          <w:p w14:paraId="6B494653" w14:textId="77777777" w:rsidR="00D57DBB" w:rsidRPr="00641BDB" w:rsidRDefault="00D57DBB" w:rsidP="00D57DBB">
            <w:pPr>
              <w:spacing w:before="100" w:beforeAutospacing="1"/>
              <w:rPr>
                <w:del w:id="3635" w:author="Author"/>
                <w:rFonts w:asciiTheme="minorBidi" w:eastAsia="Times New Roman" w:hAnsiTheme="minorBidi" w:cstheme="minorBidi"/>
                <w:szCs w:val="17"/>
                <w:lang w:val="es-ES_tradnl"/>
              </w:rPr>
            </w:pPr>
            <w:del w:id="3636" w:author="Author">
              <w:r w:rsidRPr="00641BDB">
                <w:rPr>
                  <w:rFonts w:asciiTheme="minorBidi" w:eastAsia="Times New Roman" w:hAnsiTheme="minorBidi" w:cstheme="minorBidi"/>
                  <w:szCs w:val="17"/>
                  <w:lang w:val="es-ES_tradnl"/>
                </w:rPr>
                <w:delText>[RSG-10</w:delText>
              </w:r>
              <w:r w:rsidR="00AB714D"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6444" w:type="dxa"/>
          </w:tcPr>
          <w:p w14:paraId="751BC95F" w14:textId="77777777" w:rsidR="00D57DBB" w:rsidRPr="00641BDB" w:rsidRDefault="00D57DBB" w:rsidP="00141BF9">
            <w:pPr>
              <w:spacing w:before="100" w:beforeAutospacing="1"/>
              <w:jc w:val="both"/>
              <w:rPr>
                <w:del w:id="3637" w:author="Author"/>
                <w:rFonts w:asciiTheme="minorBidi" w:eastAsia="Times New Roman" w:hAnsiTheme="minorBidi" w:cstheme="minorBidi"/>
                <w:szCs w:val="17"/>
                <w:lang w:val="es-ES_tradnl"/>
              </w:rPr>
            </w:pPr>
            <w:del w:id="3638" w:author="Author">
              <w:r w:rsidRPr="00641BDB">
                <w:rPr>
                  <w:rFonts w:asciiTheme="minorBidi" w:eastAsia="Times New Roman" w:hAnsiTheme="minorBidi" w:cstheme="minorBidi"/>
                  <w:szCs w:val="17"/>
                  <w:lang w:val="es-ES_tradnl"/>
                </w:rPr>
                <w:delText>Para implementar la validación de recursos basada en el tiempo DEBERÍA utilizarse el encabezado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Last-Modified</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Este mecanismo se especifica en las normas RFC 7231 y RFC 7232 del IETF.</w:delText>
              </w:r>
              <w:r w:rsidRPr="00641BDB">
                <w:rPr>
                  <w:rFonts w:eastAsia="Times New Roman" w:cs="Arial"/>
                  <w:szCs w:val="17"/>
                  <w:lang w:val="es-ES_tradnl"/>
                </w:rPr>
                <w:delText> </w:delText>
              </w:r>
            </w:del>
          </w:p>
        </w:tc>
        <w:tc>
          <w:tcPr>
            <w:tcW w:w="1761" w:type="dxa"/>
          </w:tcPr>
          <w:p w14:paraId="46093F04" w14:textId="77777777" w:rsidR="00D57DBB" w:rsidRPr="00641BDB" w:rsidRDefault="00D57DBB" w:rsidP="00D57DBB">
            <w:pPr>
              <w:spacing w:before="100" w:beforeAutospacing="1"/>
              <w:rPr>
                <w:del w:id="3639" w:author="Author"/>
                <w:rFonts w:asciiTheme="minorBidi" w:eastAsia="Times New Roman" w:hAnsiTheme="minorBidi" w:cstheme="minorBidi"/>
                <w:szCs w:val="17"/>
                <w:lang w:val="es-ES_tradnl"/>
              </w:rPr>
            </w:pPr>
            <w:del w:id="3640" w:author="Author">
              <w:r w:rsidRPr="00641BDB">
                <w:rPr>
                  <w:rFonts w:asciiTheme="minorBidi" w:eastAsia="Times New Roman" w:hAnsiTheme="minorBidi" w:cstheme="minorBidi"/>
                  <w:szCs w:val="17"/>
                  <w:lang w:val="es-ES_tradnl"/>
                </w:rPr>
                <w:delText>AAJ, AAX</w:delText>
              </w:r>
            </w:del>
          </w:p>
        </w:tc>
      </w:tr>
      <w:tr w:rsidR="00A223F4" w:rsidRPr="008516DD" w14:paraId="565E71F1" w14:textId="77777777" w:rsidTr="003969D6">
        <w:trPr>
          <w:del w:id="3641" w:author="Author"/>
        </w:trPr>
        <w:tc>
          <w:tcPr>
            <w:tcW w:w="1143" w:type="dxa"/>
          </w:tcPr>
          <w:p w14:paraId="41423C5D" w14:textId="77777777" w:rsidR="00A223F4" w:rsidRPr="00641BDB" w:rsidRDefault="00A223F4" w:rsidP="00A223F4">
            <w:pPr>
              <w:spacing w:before="100" w:beforeAutospacing="1"/>
              <w:rPr>
                <w:del w:id="3642" w:author="Author"/>
                <w:rFonts w:asciiTheme="minorBidi" w:eastAsia="Times New Roman" w:hAnsiTheme="minorBidi" w:cstheme="minorBidi"/>
                <w:szCs w:val="17"/>
                <w:lang w:val="es-ES_tradnl"/>
              </w:rPr>
            </w:pPr>
            <w:del w:id="3643" w:author="Author">
              <w:r w:rsidRPr="00641BDB">
                <w:rPr>
                  <w:rFonts w:asciiTheme="minorBidi" w:eastAsia="Times New Roman" w:hAnsiTheme="minorBidi" w:cstheme="minorBidi"/>
                  <w:szCs w:val="17"/>
                  <w:lang w:val="es-ES_tradnl"/>
                </w:rPr>
                <w:delText>[RSG-10</w:delText>
              </w:r>
              <w:r w:rsidR="00AB714D"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6444" w:type="dxa"/>
          </w:tcPr>
          <w:p w14:paraId="25129EEB" w14:textId="77777777" w:rsidR="00A223F4" w:rsidRPr="00641BDB" w:rsidRDefault="00A223F4" w:rsidP="00141BF9">
            <w:pPr>
              <w:spacing w:before="100" w:beforeAutospacing="1"/>
              <w:jc w:val="both"/>
              <w:rPr>
                <w:del w:id="3644" w:author="Author"/>
                <w:rFonts w:asciiTheme="minorBidi" w:eastAsia="Times New Roman" w:hAnsiTheme="minorBidi" w:cstheme="minorBidi"/>
                <w:szCs w:val="17"/>
                <w:lang w:val="es-ES_tradnl"/>
              </w:rPr>
            </w:pPr>
            <w:del w:id="3645" w:author="Author">
              <w:r w:rsidRPr="00641BDB">
                <w:rPr>
                  <w:rFonts w:asciiTheme="minorBidi" w:eastAsia="Times New Roman" w:hAnsiTheme="minorBidi" w:cstheme="minorBidi"/>
                  <w:szCs w:val="17"/>
                  <w:lang w:val="es-ES_tradnl"/>
                </w:rPr>
                <w:delText>Utilizando el versionado por respuesta, un consumidor de servicios PUEDE implementar el bloqueo optimista.</w:delText>
              </w:r>
            </w:del>
          </w:p>
        </w:tc>
        <w:tc>
          <w:tcPr>
            <w:tcW w:w="1761" w:type="dxa"/>
          </w:tcPr>
          <w:p w14:paraId="56675CC2" w14:textId="77777777" w:rsidR="00A223F4" w:rsidRPr="00641BDB" w:rsidRDefault="00A223F4" w:rsidP="00A223F4">
            <w:pPr>
              <w:spacing w:before="100" w:beforeAutospacing="1"/>
              <w:rPr>
                <w:del w:id="3646" w:author="Author"/>
                <w:rFonts w:asciiTheme="minorBidi" w:eastAsia="Times New Roman" w:hAnsiTheme="minorBidi" w:cstheme="minorBidi"/>
                <w:szCs w:val="17"/>
                <w:lang w:val="es-ES_tradnl"/>
              </w:rPr>
            </w:pPr>
            <w:del w:id="3647" w:author="Author">
              <w:r w:rsidRPr="00641BDB">
                <w:rPr>
                  <w:rFonts w:asciiTheme="minorBidi" w:eastAsia="Times New Roman" w:hAnsiTheme="minorBidi" w:cstheme="minorBidi"/>
                  <w:szCs w:val="17"/>
                  <w:lang w:val="es-ES_tradnl"/>
                </w:rPr>
                <w:delText>AAJ, AAX</w:delText>
              </w:r>
            </w:del>
          </w:p>
        </w:tc>
      </w:tr>
      <w:tr w:rsidR="00A223F4" w:rsidRPr="008516DD" w14:paraId="3E62C664" w14:textId="77777777" w:rsidTr="003969D6">
        <w:trPr>
          <w:del w:id="3648" w:author="Author"/>
        </w:trPr>
        <w:tc>
          <w:tcPr>
            <w:tcW w:w="1143" w:type="dxa"/>
          </w:tcPr>
          <w:p w14:paraId="004600DF" w14:textId="77777777" w:rsidR="00A223F4" w:rsidRPr="00641BDB" w:rsidRDefault="00A223F4" w:rsidP="00A223F4">
            <w:pPr>
              <w:spacing w:before="100" w:beforeAutospacing="1"/>
              <w:rPr>
                <w:del w:id="3649" w:author="Author"/>
                <w:rFonts w:asciiTheme="minorBidi" w:eastAsia="Times New Roman" w:hAnsiTheme="minorBidi" w:cstheme="minorBidi"/>
                <w:szCs w:val="17"/>
                <w:lang w:val="es-ES_tradnl"/>
              </w:rPr>
            </w:pPr>
            <w:del w:id="3650" w:author="Author">
              <w:r w:rsidRPr="00641BDB">
                <w:rPr>
                  <w:rFonts w:asciiTheme="minorBidi" w:eastAsia="Times New Roman" w:hAnsiTheme="minorBidi" w:cstheme="minorBidi"/>
                  <w:szCs w:val="17"/>
                  <w:lang w:val="es-ES_tradnl"/>
                </w:rPr>
                <w:delText>[RSG-10</w:delText>
              </w:r>
              <w:r w:rsidR="00AB714D"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 </w:delText>
              </w:r>
            </w:del>
          </w:p>
        </w:tc>
        <w:tc>
          <w:tcPr>
            <w:tcW w:w="6444" w:type="dxa"/>
          </w:tcPr>
          <w:p w14:paraId="189C2815" w14:textId="77777777" w:rsidR="00A223F4" w:rsidRPr="00641BDB" w:rsidRDefault="00A223F4" w:rsidP="00141BF9">
            <w:pPr>
              <w:spacing w:before="100" w:beforeAutospacing="1"/>
              <w:jc w:val="both"/>
              <w:rPr>
                <w:del w:id="3651" w:author="Author"/>
                <w:rFonts w:asciiTheme="minorBidi" w:eastAsia="Times New Roman" w:hAnsiTheme="minorBidi" w:cstheme="minorBidi"/>
                <w:szCs w:val="17"/>
                <w:lang w:val="es-ES_tradnl"/>
              </w:rPr>
            </w:pPr>
            <w:del w:id="3652" w:author="Author">
              <w:r w:rsidRPr="00641BDB">
                <w:rPr>
                  <w:rFonts w:asciiTheme="minorBidi" w:eastAsia="Times New Roman" w:hAnsiTheme="minorBidi" w:cstheme="minorBidi"/>
                  <w:szCs w:val="17"/>
                  <w:lang w:val="es-ES_tradnl"/>
                </w:rPr>
                <w:delText xml:space="preserve">DEBERÍAN utilizarse los encabezados de respuesta HTTP </w:delText>
              </w:r>
              <w:r w:rsidRPr="00641BDB">
                <w:rPr>
                  <w:rFonts w:ascii="Courier New" w:eastAsia="Times New Roman" w:hAnsi="Courier New" w:cs="Courier New"/>
                  <w:szCs w:val="17"/>
                  <w:lang w:val="es-ES_tradnl"/>
                </w:rPr>
                <w:delText>Cache-Control</w:delText>
              </w:r>
              <w:r w:rsidRPr="00641BDB">
                <w:rPr>
                  <w:rFonts w:asciiTheme="minorBidi" w:eastAsia="Times New Roman" w:hAnsiTheme="minorBidi" w:cstheme="minorBidi"/>
                  <w:szCs w:val="17"/>
                  <w:lang w:val="es-ES_tradnl"/>
                </w:rPr>
                <w:delText xml:space="preserve"> y </w:delText>
              </w:r>
              <w:r w:rsidRPr="00641BDB">
                <w:rPr>
                  <w:rFonts w:ascii="Courier New" w:eastAsia="Times New Roman" w:hAnsi="Courier New" w:cs="Courier New"/>
                  <w:szCs w:val="17"/>
                  <w:lang w:val="es-ES_tradnl"/>
                </w:rPr>
                <w:delText>Expires</w:delText>
              </w:r>
              <w:r w:rsidRPr="00641BDB">
                <w:rPr>
                  <w:rFonts w:asciiTheme="minorBidi" w:eastAsia="Times New Roman" w:hAnsiTheme="minorBidi" w:cstheme="minorBidi"/>
                  <w:szCs w:val="17"/>
                  <w:lang w:val="es-ES_tradnl"/>
                </w:rPr>
                <w:delText xml:space="preserve">. </w:delText>
              </w:r>
              <w:r w:rsidRPr="00641BDB">
                <w:rPr>
                  <w:rFonts w:ascii="Courier New" w:eastAsia="Times New Roman" w:hAnsi="Courier New" w:cs="Courier New"/>
                  <w:szCs w:val="17"/>
                  <w:lang w:val="es-ES_tradnl"/>
                </w:rPr>
                <w:delText>Expires</w:delText>
              </w:r>
              <w:r w:rsidRPr="00641BDB">
                <w:rPr>
                  <w:rFonts w:asciiTheme="minorBidi" w:eastAsia="Times New Roman" w:hAnsiTheme="minorBidi" w:cstheme="minorBidi"/>
                  <w:szCs w:val="17"/>
                  <w:lang w:val="es-ES_tradnl"/>
                </w:rPr>
                <w:delText xml:space="preserve"> PUEDE utilizarse para prestar asistencia a los clientes heredados.</w:delText>
              </w:r>
            </w:del>
          </w:p>
        </w:tc>
        <w:tc>
          <w:tcPr>
            <w:tcW w:w="1761" w:type="dxa"/>
          </w:tcPr>
          <w:p w14:paraId="39BA6288" w14:textId="77777777" w:rsidR="00A223F4" w:rsidRPr="00641BDB" w:rsidRDefault="00A223F4" w:rsidP="00A223F4">
            <w:pPr>
              <w:spacing w:before="100" w:beforeAutospacing="1"/>
              <w:rPr>
                <w:del w:id="3653" w:author="Author"/>
                <w:rFonts w:asciiTheme="minorBidi" w:eastAsia="Times New Roman" w:hAnsiTheme="minorBidi" w:cstheme="minorBidi"/>
                <w:szCs w:val="17"/>
                <w:lang w:val="es-ES_tradnl"/>
              </w:rPr>
            </w:pPr>
            <w:del w:id="3654" w:author="Author">
              <w:r w:rsidRPr="00641BDB">
                <w:rPr>
                  <w:rFonts w:asciiTheme="minorBidi" w:eastAsia="Times New Roman" w:hAnsiTheme="minorBidi" w:cstheme="minorBidi"/>
                  <w:szCs w:val="17"/>
                  <w:lang w:val="es-ES_tradnl"/>
                </w:rPr>
                <w:delText>AAJ, AAX</w:delText>
              </w:r>
            </w:del>
          </w:p>
        </w:tc>
      </w:tr>
      <w:tr w:rsidR="001A3DF7" w:rsidRPr="008516DD" w14:paraId="40F50B47" w14:textId="77777777" w:rsidTr="003969D6">
        <w:trPr>
          <w:del w:id="3655" w:author="Author"/>
        </w:trPr>
        <w:tc>
          <w:tcPr>
            <w:tcW w:w="1143" w:type="dxa"/>
          </w:tcPr>
          <w:p w14:paraId="6E61C537" w14:textId="77777777" w:rsidR="001A3DF7" w:rsidRPr="00641BDB" w:rsidRDefault="001A3DF7" w:rsidP="001A3DF7">
            <w:pPr>
              <w:spacing w:before="100" w:beforeAutospacing="1"/>
              <w:rPr>
                <w:del w:id="3656" w:author="Author"/>
                <w:rFonts w:asciiTheme="minorBidi" w:eastAsia="Times New Roman" w:hAnsiTheme="minorBidi" w:cstheme="minorBidi"/>
                <w:szCs w:val="17"/>
                <w:lang w:val="es-ES_tradnl"/>
              </w:rPr>
            </w:pPr>
            <w:del w:id="3657" w:author="Author">
              <w:r w:rsidRPr="00641BDB">
                <w:rPr>
                  <w:rFonts w:asciiTheme="minorBidi" w:eastAsia="Times New Roman" w:hAnsiTheme="minorBidi" w:cstheme="minorBidi"/>
                  <w:szCs w:val="17"/>
                  <w:lang w:val="es-ES_tradnl"/>
                </w:rPr>
                <w:delText>[RSG-10</w:delText>
              </w:r>
              <w:r w:rsidR="00AB714D"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 </w:delText>
              </w:r>
            </w:del>
          </w:p>
        </w:tc>
        <w:tc>
          <w:tcPr>
            <w:tcW w:w="6444" w:type="dxa"/>
          </w:tcPr>
          <w:p w14:paraId="37D7B57C" w14:textId="77777777" w:rsidR="001A3DF7" w:rsidRPr="00641BDB" w:rsidRDefault="001A3DF7" w:rsidP="001A3DF7">
            <w:pPr>
              <w:spacing w:before="100" w:beforeAutospacing="1"/>
              <w:jc w:val="both"/>
              <w:rPr>
                <w:del w:id="3658" w:author="Author"/>
                <w:rFonts w:asciiTheme="minorBidi" w:eastAsia="Times New Roman" w:hAnsiTheme="minorBidi" w:cstheme="minorBidi"/>
                <w:szCs w:val="17"/>
                <w:lang w:val="es-ES_tradnl"/>
              </w:rPr>
            </w:pPr>
            <w:del w:id="3659" w:author="Author">
              <w:r w:rsidRPr="00641BDB">
                <w:rPr>
                  <w:rFonts w:asciiTheme="minorBidi" w:eastAsia="Times New Roman" w:hAnsiTheme="minorBidi" w:cstheme="minorBidi"/>
                  <w:szCs w:val="17"/>
                  <w:lang w:val="es-ES_tradnl"/>
                </w:rPr>
                <w:delText xml:space="preserve">Una API web DEBE indicar si permite descargas de archivos por partes, mediante respuestas a peticiones </w:delText>
              </w:r>
              <w:r w:rsidRPr="00641BDB">
                <w:rPr>
                  <w:rFonts w:ascii="Courier New" w:eastAsia="Times New Roman" w:hAnsi="Courier New" w:cs="Courier New"/>
                  <w:szCs w:val="17"/>
                  <w:lang w:val="es-ES_tradnl"/>
                </w:rPr>
                <w:delText>HEAD</w:delText>
              </w:r>
              <w:r w:rsidRPr="00641BDB">
                <w:rPr>
                  <w:rFonts w:asciiTheme="minorBidi" w:eastAsia="Times New Roman" w:hAnsiTheme="minorBidi" w:cstheme="minorBidi"/>
                  <w:szCs w:val="17"/>
                  <w:lang w:val="es-ES_tradnl"/>
                </w:rPr>
                <w:delText xml:space="preserve"> que incluyan los encabezados de respuesta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Accept-Ranges</w:delText>
              </w:r>
              <w:r w:rsidRPr="00641BDB">
                <w:rPr>
                  <w:rFonts w:eastAsia="Times New Roman" w:cs="Arial"/>
                  <w:szCs w:val="17"/>
                  <w:lang w:val="es-ES_tradnl"/>
                </w:rPr>
                <w:delText xml:space="preserve"> y </w:delText>
              </w:r>
              <w:r w:rsidRPr="00641BDB">
                <w:rPr>
                  <w:rFonts w:ascii="Courier New" w:eastAsia="Times New Roman" w:hAnsi="Courier New" w:cs="Courier New"/>
                  <w:szCs w:val="17"/>
                  <w:lang w:val="es-ES_tradnl"/>
                </w:rPr>
                <w:delText>Content-Length</w:delText>
              </w:r>
              <w:r w:rsidRPr="00641BDB">
                <w:rPr>
                  <w:rFonts w:eastAsia="Times New Roman" w:cs="Arial"/>
                  <w:szCs w:val="17"/>
                  <w:lang w:val="es-ES_tradnl"/>
                </w:rPr>
                <w:delText>.</w:delText>
              </w:r>
            </w:del>
          </w:p>
        </w:tc>
        <w:tc>
          <w:tcPr>
            <w:tcW w:w="1761" w:type="dxa"/>
          </w:tcPr>
          <w:p w14:paraId="695A1C1A" w14:textId="77777777" w:rsidR="001A3DF7" w:rsidRPr="00641BDB" w:rsidRDefault="001A3DF7" w:rsidP="001A3DF7">
            <w:pPr>
              <w:spacing w:before="100" w:beforeAutospacing="1"/>
              <w:rPr>
                <w:del w:id="3660" w:author="Author"/>
                <w:rFonts w:asciiTheme="minorBidi" w:eastAsia="Times New Roman" w:hAnsiTheme="minorBidi" w:cstheme="minorBidi"/>
                <w:szCs w:val="17"/>
                <w:lang w:val="es-ES_tradnl"/>
              </w:rPr>
            </w:pPr>
            <w:del w:id="3661" w:author="Author">
              <w:r w:rsidRPr="00641BDB">
                <w:rPr>
                  <w:rFonts w:asciiTheme="minorBidi" w:eastAsia="Times New Roman" w:hAnsiTheme="minorBidi" w:cstheme="minorBidi"/>
                  <w:szCs w:val="17"/>
                  <w:lang w:val="es-ES_tradnl"/>
                </w:rPr>
                <w:delText>AAJ, AAX</w:delText>
              </w:r>
            </w:del>
          </w:p>
        </w:tc>
      </w:tr>
      <w:tr w:rsidR="00942F85" w:rsidRPr="008516DD" w14:paraId="26D9FEDC" w14:textId="77777777" w:rsidTr="003969D6">
        <w:trPr>
          <w:del w:id="3662" w:author="Author"/>
        </w:trPr>
        <w:tc>
          <w:tcPr>
            <w:tcW w:w="1143" w:type="dxa"/>
          </w:tcPr>
          <w:p w14:paraId="13BE89F9" w14:textId="77777777" w:rsidR="00942F85" w:rsidRPr="00641BDB" w:rsidRDefault="00942F85" w:rsidP="00942F85">
            <w:pPr>
              <w:rPr>
                <w:del w:id="3663" w:author="Author"/>
                <w:rFonts w:asciiTheme="minorBidi" w:hAnsiTheme="minorBidi" w:cstheme="minorBidi"/>
                <w:szCs w:val="17"/>
                <w:lang w:val="es-ES_tradnl"/>
              </w:rPr>
            </w:pPr>
            <w:del w:id="3664" w:author="Author">
              <w:r w:rsidRPr="00641BDB">
                <w:rPr>
                  <w:rFonts w:asciiTheme="minorBidi" w:eastAsia="Times New Roman" w:hAnsiTheme="minorBidi" w:cstheme="minorBidi"/>
                  <w:szCs w:val="17"/>
                  <w:lang w:val="es-ES_tradnl"/>
                </w:rPr>
                <w:delText>[RSG-10</w:delText>
              </w:r>
              <w:r w:rsidR="00AB714D"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 </w:delText>
              </w:r>
            </w:del>
          </w:p>
        </w:tc>
        <w:tc>
          <w:tcPr>
            <w:tcW w:w="6444" w:type="dxa"/>
          </w:tcPr>
          <w:p w14:paraId="0FBFCD82" w14:textId="77777777" w:rsidR="00942F85" w:rsidRPr="00641BDB" w:rsidRDefault="00942F85" w:rsidP="00141BF9">
            <w:pPr>
              <w:spacing w:before="100" w:beforeAutospacing="1"/>
              <w:jc w:val="both"/>
              <w:rPr>
                <w:del w:id="3665" w:author="Author"/>
                <w:rFonts w:asciiTheme="minorBidi" w:eastAsia="Times New Roman" w:hAnsiTheme="minorBidi" w:cstheme="minorBidi"/>
                <w:szCs w:val="17"/>
                <w:lang w:val="es-ES_tradnl"/>
              </w:rPr>
            </w:pPr>
            <w:del w:id="3666" w:author="Author">
              <w:r w:rsidRPr="00641BDB">
                <w:rPr>
                  <w:rFonts w:asciiTheme="minorBidi" w:eastAsia="Times New Roman" w:hAnsiTheme="minorBidi" w:cstheme="minorBidi"/>
                  <w:szCs w:val="17"/>
                  <w:lang w:val="es-ES_tradnl"/>
                </w:rPr>
                <w:delText xml:space="preserve">Una API web DEBERÍA permitir la descarga de archivos por partes. </w:delText>
              </w:r>
              <w:r w:rsidR="00261064" w:rsidRPr="00641BDB">
                <w:rPr>
                  <w:rFonts w:asciiTheme="minorBidi" w:eastAsia="Times New Roman" w:hAnsiTheme="minorBidi" w:cstheme="minorBidi"/>
                  <w:szCs w:val="17"/>
                  <w:lang w:val="es-ES_tradnl"/>
                </w:rPr>
                <w:delText>DEBERÍA admitirse la petición de múltiples rangos</w:delText>
              </w:r>
              <w:r w:rsidRPr="00641BDB">
                <w:rPr>
                  <w:rFonts w:asciiTheme="minorBidi" w:eastAsia="Times New Roman" w:hAnsiTheme="minorBidi" w:cstheme="minorBidi"/>
                  <w:szCs w:val="17"/>
                  <w:lang w:val="es-ES_tradnl"/>
                </w:rPr>
                <w:delText>.</w:delText>
              </w:r>
            </w:del>
          </w:p>
        </w:tc>
        <w:tc>
          <w:tcPr>
            <w:tcW w:w="1761" w:type="dxa"/>
          </w:tcPr>
          <w:p w14:paraId="4C3BA29B" w14:textId="77777777" w:rsidR="00942F85" w:rsidRPr="00641BDB" w:rsidRDefault="00942F85" w:rsidP="00942F85">
            <w:pPr>
              <w:rPr>
                <w:del w:id="3667" w:author="Author"/>
                <w:rFonts w:asciiTheme="minorBidi" w:hAnsiTheme="minorBidi" w:cstheme="minorBidi"/>
                <w:szCs w:val="17"/>
                <w:lang w:val="es-ES_tradnl"/>
              </w:rPr>
            </w:pPr>
            <w:del w:id="3668" w:author="Author">
              <w:r w:rsidRPr="00641BDB">
                <w:rPr>
                  <w:rFonts w:asciiTheme="minorBidi" w:hAnsiTheme="minorBidi" w:cstheme="minorBidi"/>
                  <w:szCs w:val="17"/>
                  <w:lang w:val="es-ES_tradnl"/>
                </w:rPr>
                <w:delText>AAJ, AAX</w:delText>
              </w:r>
            </w:del>
          </w:p>
        </w:tc>
      </w:tr>
      <w:tr w:rsidR="00942F85" w:rsidRPr="008516DD" w14:paraId="34ECA102" w14:textId="77777777" w:rsidTr="003969D6">
        <w:trPr>
          <w:del w:id="3669" w:author="Author"/>
        </w:trPr>
        <w:tc>
          <w:tcPr>
            <w:tcW w:w="1143" w:type="dxa"/>
          </w:tcPr>
          <w:p w14:paraId="1412FCA4" w14:textId="77777777" w:rsidR="00942F85" w:rsidRPr="00641BDB" w:rsidRDefault="00942F85" w:rsidP="00942F85">
            <w:pPr>
              <w:rPr>
                <w:del w:id="3670" w:author="Author"/>
                <w:rFonts w:asciiTheme="minorBidi" w:hAnsiTheme="minorBidi" w:cstheme="minorBidi"/>
                <w:szCs w:val="17"/>
                <w:lang w:val="es-ES_tradnl"/>
              </w:rPr>
            </w:pPr>
            <w:del w:id="3671" w:author="Author">
              <w:r w:rsidRPr="00641BDB">
                <w:rPr>
                  <w:rFonts w:asciiTheme="minorBidi" w:eastAsia="Times New Roman" w:hAnsiTheme="minorBidi" w:cstheme="minorBidi"/>
                  <w:szCs w:val="17"/>
                  <w:lang w:val="es-ES_tradnl"/>
                </w:rPr>
                <w:delText>[RSG-10</w:delText>
              </w:r>
              <w:r w:rsidR="00AB714D"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 </w:delText>
              </w:r>
            </w:del>
          </w:p>
        </w:tc>
        <w:tc>
          <w:tcPr>
            <w:tcW w:w="6444" w:type="dxa"/>
          </w:tcPr>
          <w:p w14:paraId="3772D454" w14:textId="77777777" w:rsidR="00942F85" w:rsidRPr="00641BDB" w:rsidRDefault="00942F85" w:rsidP="00141BF9">
            <w:pPr>
              <w:spacing w:before="100" w:beforeAutospacing="1"/>
              <w:jc w:val="both"/>
              <w:rPr>
                <w:del w:id="3672" w:author="Author"/>
                <w:rFonts w:asciiTheme="minorBidi" w:eastAsia="Times New Roman" w:hAnsiTheme="minorBidi" w:cstheme="minorBidi"/>
                <w:szCs w:val="17"/>
                <w:lang w:val="es-ES_tradnl"/>
              </w:rPr>
            </w:pPr>
            <w:del w:id="3673" w:author="Author">
              <w:r w:rsidRPr="00641BDB">
                <w:rPr>
                  <w:rFonts w:asciiTheme="minorBidi" w:eastAsia="Times New Roman" w:hAnsiTheme="minorBidi" w:cstheme="minorBidi"/>
                  <w:szCs w:val="17"/>
                  <w:lang w:val="es-ES_tradnl"/>
                </w:rPr>
                <w:delText>Una API web DEBERÍA especificar si admite la subida de archivos por partes.</w:delText>
              </w:r>
            </w:del>
          </w:p>
        </w:tc>
        <w:tc>
          <w:tcPr>
            <w:tcW w:w="1761" w:type="dxa"/>
          </w:tcPr>
          <w:p w14:paraId="4B486F8F" w14:textId="77777777" w:rsidR="00942F85" w:rsidRPr="00641BDB" w:rsidRDefault="00942F85" w:rsidP="00942F85">
            <w:pPr>
              <w:rPr>
                <w:del w:id="3674" w:author="Author"/>
                <w:rFonts w:asciiTheme="minorBidi" w:hAnsiTheme="minorBidi" w:cstheme="minorBidi"/>
                <w:szCs w:val="17"/>
                <w:lang w:val="es-ES_tradnl"/>
              </w:rPr>
            </w:pPr>
            <w:del w:id="3675" w:author="Author">
              <w:r w:rsidRPr="00641BDB">
                <w:rPr>
                  <w:rFonts w:asciiTheme="minorBidi" w:hAnsiTheme="minorBidi" w:cstheme="minorBidi"/>
                  <w:szCs w:val="17"/>
                  <w:lang w:val="es-ES_tradnl"/>
                </w:rPr>
                <w:delText>AAJ, AAX</w:delText>
              </w:r>
            </w:del>
          </w:p>
        </w:tc>
      </w:tr>
      <w:tr w:rsidR="00261064" w:rsidRPr="008516DD" w14:paraId="5C2BC73D" w14:textId="77777777" w:rsidTr="003969D6">
        <w:trPr>
          <w:del w:id="3676" w:author="Author"/>
        </w:trPr>
        <w:tc>
          <w:tcPr>
            <w:tcW w:w="1143" w:type="dxa"/>
          </w:tcPr>
          <w:p w14:paraId="74E99E51" w14:textId="77777777" w:rsidR="00261064" w:rsidRPr="00641BDB" w:rsidRDefault="00261064" w:rsidP="00261064">
            <w:pPr>
              <w:rPr>
                <w:del w:id="3677" w:author="Author"/>
                <w:rFonts w:asciiTheme="minorBidi" w:hAnsiTheme="minorBidi" w:cstheme="minorBidi"/>
                <w:szCs w:val="17"/>
                <w:lang w:val="es-ES_tradnl"/>
              </w:rPr>
            </w:pPr>
            <w:del w:id="3678" w:author="Author">
              <w:r w:rsidRPr="00641BDB">
                <w:rPr>
                  <w:rFonts w:asciiTheme="minorBidi" w:eastAsia="Times New Roman" w:hAnsiTheme="minorBidi" w:cstheme="minorBidi"/>
                  <w:szCs w:val="17"/>
                  <w:lang w:val="es-ES_tradnl"/>
                </w:rPr>
                <w:delText>[RSG-1</w:delText>
              </w:r>
              <w:r w:rsidR="00AB714D" w:rsidRPr="00641BDB">
                <w:rPr>
                  <w:rFonts w:asciiTheme="minorBidi" w:eastAsia="Times New Roman" w:hAnsiTheme="minorBidi" w:cstheme="minorBidi"/>
                  <w:szCs w:val="17"/>
                  <w:lang w:val="es-ES_tradnl"/>
                </w:rPr>
                <w:delText>10</w:delText>
              </w:r>
              <w:r w:rsidRPr="00641BDB">
                <w:rPr>
                  <w:rFonts w:asciiTheme="minorBidi" w:eastAsia="Times New Roman" w:hAnsiTheme="minorBidi" w:cstheme="minorBidi"/>
                  <w:szCs w:val="17"/>
                  <w:lang w:val="es-ES_tradnl"/>
                </w:rPr>
                <w:delText>] </w:delText>
              </w:r>
            </w:del>
          </w:p>
        </w:tc>
        <w:tc>
          <w:tcPr>
            <w:tcW w:w="6444" w:type="dxa"/>
          </w:tcPr>
          <w:p w14:paraId="416B8C67" w14:textId="77777777" w:rsidR="00261064" w:rsidRPr="00641BDB" w:rsidRDefault="00261064" w:rsidP="00261064">
            <w:pPr>
              <w:spacing w:before="100" w:beforeAutospacing="1"/>
              <w:jc w:val="both"/>
              <w:rPr>
                <w:del w:id="3679" w:author="Author"/>
                <w:rFonts w:asciiTheme="minorBidi" w:eastAsia="Times New Roman" w:hAnsiTheme="minorBidi" w:cstheme="minorBidi"/>
                <w:szCs w:val="17"/>
                <w:lang w:val="es-ES_tradnl"/>
              </w:rPr>
            </w:pPr>
            <w:del w:id="3680" w:author="Author">
              <w:r w:rsidRPr="00641BDB">
                <w:rPr>
                  <w:rFonts w:asciiTheme="minorBidi" w:eastAsia="Times New Roman" w:hAnsiTheme="minorBidi" w:cstheme="minorBidi"/>
                  <w:szCs w:val="17"/>
                  <w:lang w:val="es-ES_tradnl"/>
                </w:rPr>
                <w:delText>Una API web DEBERÍA ser compatible con la subida de archivos por partes. DEBERÍA admitirse la petición de múltiples rangos.</w:delText>
              </w:r>
            </w:del>
          </w:p>
        </w:tc>
        <w:tc>
          <w:tcPr>
            <w:tcW w:w="1761" w:type="dxa"/>
          </w:tcPr>
          <w:p w14:paraId="55F61260" w14:textId="77777777" w:rsidR="00261064" w:rsidRPr="00641BDB" w:rsidRDefault="00261064" w:rsidP="00261064">
            <w:pPr>
              <w:rPr>
                <w:del w:id="3681" w:author="Author"/>
                <w:rFonts w:asciiTheme="minorBidi" w:hAnsiTheme="minorBidi" w:cstheme="minorBidi"/>
                <w:szCs w:val="17"/>
                <w:lang w:val="es-ES_tradnl"/>
              </w:rPr>
            </w:pPr>
            <w:del w:id="3682" w:author="Author">
              <w:r w:rsidRPr="00641BDB">
                <w:rPr>
                  <w:rFonts w:asciiTheme="minorBidi" w:hAnsiTheme="minorBidi" w:cstheme="minorBidi"/>
                  <w:szCs w:val="17"/>
                  <w:lang w:val="es-ES_tradnl"/>
                </w:rPr>
                <w:delText>AAJ, AAX</w:delText>
              </w:r>
            </w:del>
          </w:p>
        </w:tc>
      </w:tr>
      <w:tr w:rsidR="00942F85" w:rsidRPr="008516DD" w14:paraId="05CB0EB0" w14:textId="77777777" w:rsidTr="003969D6">
        <w:trPr>
          <w:del w:id="3683" w:author="Author"/>
        </w:trPr>
        <w:tc>
          <w:tcPr>
            <w:tcW w:w="1143" w:type="dxa"/>
          </w:tcPr>
          <w:p w14:paraId="16874B40" w14:textId="77777777" w:rsidR="00942F85" w:rsidRPr="00641BDB" w:rsidRDefault="00942F85" w:rsidP="00942F85">
            <w:pPr>
              <w:spacing w:after="240"/>
              <w:rPr>
                <w:del w:id="3684" w:author="Author"/>
                <w:rFonts w:asciiTheme="minorBidi" w:hAnsiTheme="minorBidi" w:cstheme="minorBidi"/>
                <w:szCs w:val="17"/>
                <w:lang w:val="es-ES_tradnl"/>
              </w:rPr>
            </w:pPr>
            <w:del w:id="3685" w:author="Author">
              <w:r w:rsidRPr="00641BDB">
                <w:rPr>
                  <w:rFonts w:asciiTheme="minorBidi" w:eastAsia="Times New Roman" w:hAnsiTheme="minorBidi" w:cstheme="minorBidi"/>
                  <w:szCs w:val="17"/>
                  <w:lang w:val="es-ES_tradnl"/>
                </w:rPr>
                <w:delText>[RSG-11</w:delText>
              </w:r>
              <w:r w:rsidR="00AB714D"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 </w:delText>
              </w:r>
            </w:del>
          </w:p>
        </w:tc>
        <w:tc>
          <w:tcPr>
            <w:tcW w:w="6444" w:type="dxa"/>
          </w:tcPr>
          <w:p w14:paraId="5F5E92CA" w14:textId="77777777" w:rsidR="00942F85" w:rsidRPr="00641BDB" w:rsidRDefault="00942F85" w:rsidP="00141BF9">
            <w:pPr>
              <w:spacing w:before="100" w:beforeAutospacing="1"/>
              <w:jc w:val="both"/>
              <w:rPr>
                <w:del w:id="3686" w:author="Author"/>
                <w:rFonts w:asciiTheme="minorBidi" w:eastAsia="Times New Roman" w:hAnsiTheme="minorBidi" w:cstheme="minorBidi"/>
                <w:szCs w:val="17"/>
                <w:lang w:val="es-ES_tradnl"/>
              </w:rPr>
            </w:pPr>
            <w:del w:id="3687" w:author="Author">
              <w:r w:rsidRPr="00641BDB">
                <w:rPr>
                  <w:rFonts w:asciiTheme="minorBidi" w:eastAsia="Times New Roman" w:hAnsiTheme="minorBidi" w:cstheme="minorBidi"/>
                  <w:szCs w:val="17"/>
                  <w:lang w:val="es-ES_tradnl"/>
                </w:rPr>
                <w:delText>El proveedor de servicios DEBERÍA devolver con los encabezados de respuesta HTTP el código de estado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413 Request Entity Too Large</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en caso de que la petición supere el límite máximo permitido. PUEDE utilizarse un encabezado HTTP personalizado para indicar el tamaño máximo de la petición.</w:delText>
              </w:r>
            </w:del>
          </w:p>
        </w:tc>
        <w:tc>
          <w:tcPr>
            <w:tcW w:w="1761" w:type="dxa"/>
          </w:tcPr>
          <w:p w14:paraId="4A324698" w14:textId="77777777" w:rsidR="00942F85" w:rsidRPr="00641BDB" w:rsidRDefault="00942F85" w:rsidP="00942F85">
            <w:pPr>
              <w:rPr>
                <w:del w:id="3688" w:author="Author"/>
                <w:rFonts w:asciiTheme="minorBidi" w:hAnsiTheme="minorBidi" w:cstheme="minorBidi"/>
                <w:szCs w:val="17"/>
                <w:lang w:val="es-ES_tradnl"/>
              </w:rPr>
            </w:pPr>
            <w:del w:id="3689" w:author="Author">
              <w:r w:rsidRPr="00641BDB">
                <w:rPr>
                  <w:rFonts w:asciiTheme="minorBidi" w:hAnsiTheme="minorBidi" w:cstheme="minorBidi"/>
                  <w:szCs w:val="17"/>
                  <w:lang w:val="es-ES_tradnl"/>
                </w:rPr>
                <w:delText>AAJ, AAX</w:delText>
              </w:r>
            </w:del>
          </w:p>
        </w:tc>
      </w:tr>
      <w:tr w:rsidR="00493E58" w:rsidRPr="008516DD" w14:paraId="3E666E19" w14:textId="77777777" w:rsidTr="003969D6">
        <w:trPr>
          <w:del w:id="3690" w:author="Author"/>
        </w:trPr>
        <w:tc>
          <w:tcPr>
            <w:tcW w:w="1143" w:type="dxa"/>
          </w:tcPr>
          <w:p w14:paraId="59FF24C4" w14:textId="77777777" w:rsidR="00493E58" w:rsidRPr="00641BDB" w:rsidRDefault="00493E58" w:rsidP="00444F9A">
            <w:pPr>
              <w:spacing w:before="60" w:after="60"/>
              <w:rPr>
                <w:del w:id="3691" w:author="Author"/>
                <w:rFonts w:asciiTheme="minorBidi" w:hAnsiTheme="minorBidi" w:cstheme="minorBidi"/>
                <w:szCs w:val="17"/>
                <w:lang w:val="es-ES_tradnl"/>
              </w:rPr>
            </w:pPr>
            <w:del w:id="3692" w:author="Author">
              <w:r w:rsidRPr="00641BDB">
                <w:rPr>
                  <w:rFonts w:asciiTheme="minorBidi" w:eastAsia="Times New Roman" w:hAnsiTheme="minorBidi" w:cstheme="minorBidi"/>
                  <w:szCs w:val="17"/>
                  <w:lang w:val="es-ES_tradnl"/>
                </w:rPr>
                <w:delText>[RSG-11</w:delText>
              </w:r>
              <w:r w:rsidR="00AB714D"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6444" w:type="dxa"/>
          </w:tcPr>
          <w:p w14:paraId="2C326133" w14:textId="77777777" w:rsidR="00493E58" w:rsidRPr="00641BDB" w:rsidRDefault="00493E58" w:rsidP="00444F9A">
            <w:pPr>
              <w:spacing w:before="60" w:after="60"/>
              <w:jc w:val="both"/>
              <w:rPr>
                <w:del w:id="3693" w:author="Author"/>
                <w:rFonts w:asciiTheme="minorBidi" w:eastAsia="Times New Roman" w:hAnsiTheme="minorBidi" w:cstheme="minorBidi"/>
                <w:szCs w:val="17"/>
                <w:lang w:val="es-ES_tradnl"/>
              </w:rPr>
            </w:pPr>
            <w:del w:id="3694" w:author="Author">
              <w:r w:rsidRPr="00641BDB">
                <w:rPr>
                  <w:rFonts w:asciiTheme="minorBidi" w:eastAsia="Times New Roman" w:hAnsiTheme="minorBidi" w:cstheme="minorBidi"/>
                  <w:szCs w:val="17"/>
                  <w:lang w:val="es-ES_tradnl"/>
                </w:rPr>
                <w:delText>Si una API web admite la gestión de preferencias, esta DEBERÍA implementarse de acuerdo con la Norma RFC 7240 del IETF, es decir, DEBERÍA utilizarse el encabezado de petición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Prefer</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y devolverse el encabezado de respuesta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Preference-Applied</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 xml:space="preserve">(que </w:delText>
              </w:r>
              <w:r w:rsidR="005329D7" w:rsidRPr="00641BDB">
                <w:rPr>
                  <w:rFonts w:asciiTheme="minorBidi" w:eastAsia="Times New Roman" w:hAnsiTheme="minorBidi" w:cstheme="minorBidi"/>
                  <w:szCs w:val="17"/>
                  <w:lang w:val="es-ES_tradnl"/>
                </w:rPr>
                <w:delText>incluye</w:delText>
              </w:r>
              <w:r w:rsidRPr="00641BDB">
                <w:rPr>
                  <w:rFonts w:asciiTheme="minorBidi" w:eastAsia="Times New Roman" w:hAnsiTheme="minorBidi" w:cstheme="minorBidi"/>
                  <w:szCs w:val="17"/>
                  <w:lang w:val="es-ES_tradnl"/>
                </w:rPr>
                <w:delText xml:space="preserve"> la petición original).</w:delText>
              </w:r>
            </w:del>
          </w:p>
        </w:tc>
        <w:tc>
          <w:tcPr>
            <w:tcW w:w="1761" w:type="dxa"/>
          </w:tcPr>
          <w:p w14:paraId="23C7ADE2" w14:textId="77777777" w:rsidR="00493E58" w:rsidRPr="00641BDB" w:rsidRDefault="00493E58" w:rsidP="00444F9A">
            <w:pPr>
              <w:spacing w:before="60" w:after="60"/>
              <w:rPr>
                <w:del w:id="3695" w:author="Author"/>
                <w:rFonts w:asciiTheme="minorBidi" w:hAnsiTheme="minorBidi" w:cstheme="minorBidi"/>
                <w:szCs w:val="17"/>
                <w:lang w:val="es-ES_tradnl"/>
              </w:rPr>
            </w:pPr>
            <w:del w:id="3696" w:author="Author">
              <w:r w:rsidRPr="00641BDB">
                <w:rPr>
                  <w:rFonts w:asciiTheme="minorBidi" w:hAnsiTheme="minorBidi" w:cstheme="minorBidi"/>
                  <w:szCs w:val="17"/>
                  <w:lang w:val="es-ES_tradnl"/>
                </w:rPr>
                <w:delText>AAJ, AAX</w:delText>
              </w:r>
            </w:del>
          </w:p>
        </w:tc>
      </w:tr>
      <w:tr w:rsidR="009C46F6" w:rsidRPr="008516DD" w14:paraId="7ADA67DE" w14:textId="77777777" w:rsidTr="003969D6">
        <w:trPr>
          <w:del w:id="3697" w:author="Author"/>
        </w:trPr>
        <w:tc>
          <w:tcPr>
            <w:tcW w:w="1143" w:type="dxa"/>
          </w:tcPr>
          <w:p w14:paraId="7A9A9B5B" w14:textId="77777777" w:rsidR="009C46F6" w:rsidRPr="00641BDB" w:rsidRDefault="009C46F6" w:rsidP="00444F9A">
            <w:pPr>
              <w:spacing w:before="60" w:after="60"/>
              <w:rPr>
                <w:del w:id="3698" w:author="Author"/>
                <w:rFonts w:asciiTheme="minorBidi" w:hAnsiTheme="minorBidi" w:cstheme="minorBidi"/>
                <w:szCs w:val="17"/>
                <w:lang w:val="es-ES_tradnl"/>
              </w:rPr>
            </w:pPr>
            <w:del w:id="3699" w:author="Author">
              <w:r w:rsidRPr="00641BDB">
                <w:rPr>
                  <w:rFonts w:asciiTheme="minorBidi" w:eastAsia="Times New Roman" w:hAnsiTheme="minorBidi" w:cstheme="minorBidi"/>
                  <w:szCs w:val="17"/>
                  <w:lang w:val="es-ES_tradnl"/>
                </w:rPr>
                <w:delText>[RSG-11</w:delText>
              </w:r>
              <w:r w:rsidR="00AB714D"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6444" w:type="dxa"/>
          </w:tcPr>
          <w:p w14:paraId="1846EFF1" w14:textId="77777777" w:rsidR="009C46F6" w:rsidRPr="00641BDB" w:rsidRDefault="00EF0607" w:rsidP="00444F9A">
            <w:pPr>
              <w:spacing w:before="60" w:after="60"/>
              <w:jc w:val="both"/>
              <w:rPr>
                <w:del w:id="3700" w:author="Author"/>
                <w:rFonts w:asciiTheme="minorBidi" w:eastAsia="Times New Roman" w:hAnsiTheme="minorBidi" w:cstheme="minorBidi"/>
                <w:szCs w:val="17"/>
                <w:lang w:val="es-ES_tradnl"/>
              </w:rPr>
            </w:pPr>
            <w:del w:id="3701" w:author="Author">
              <w:r w:rsidRPr="00641BDB">
                <w:rPr>
                  <w:rFonts w:asciiTheme="minorBidi" w:eastAsia="Times New Roman" w:hAnsiTheme="minorBidi" w:cstheme="minorBidi"/>
                  <w:szCs w:val="17"/>
                  <w:lang w:val="es-ES_tradnl"/>
                </w:rPr>
                <w:delText xml:space="preserve">Si una API web es compatible con la gestión de preferencias, en el contrato de servicio DEBE </w:delText>
              </w:r>
              <w:r w:rsidR="005329D7" w:rsidRPr="00641BDB">
                <w:rPr>
                  <w:rFonts w:asciiTheme="minorBidi" w:eastAsia="Times New Roman" w:hAnsiTheme="minorBidi" w:cstheme="minorBidi"/>
                  <w:szCs w:val="17"/>
                  <w:lang w:val="es-ES_tradnl"/>
                </w:rPr>
                <w:delText>indicarse</w:delText>
              </w:r>
              <w:r w:rsidR="005329D7" w:rsidRPr="00641BDB">
                <w:rPr>
                  <w:rFonts w:eastAsia="Times New Roman" w:cstheme="minorBidi"/>
                  <w:szCs w:val="17"/>
                  <w:lang w:val="es-ES_tradnl"/>
                </w:rPr>
                <w:delText xml:space="preserve"> </w:delText>
              </w:r>
              <w:r w:rsidRPr="00641BDB">
                <w:rPr>
                  <w:rFonts w:asciiTheme="minorBidi" w:eastAsia="Times New Roman" w:hAnsiTheme="minorBidi" w:cstheme="minorBidi"/>
                  <w:szCs w:val="17"/>
                  <w:lang w:val="es-ES_tradnl"/>
                </w:rPr>
                <w:delText xml:space="preserve">la nomenclatura de las preferencias que PUEDEN establecerse mediante el encabezado </w:delText>
              </w:r>
              <w:r w:rsidRPr="00641BDB">
                <w:rPr>
                  <w:rFonts w:ascii="Courier New" w:eastAsia="Times New Roman" w:hAnsi="Courier New" w:cs="Courier New"/>
                  <w:szCs w:val="17"/>
                  <w:lang w:val="es-ES_tradnl"/>
                </w:rPr>
                <w:delText>Prefer</w:delText>
              </w:r>
              <w:r w:rsidRPr="00641BDB">
                <w:rPr>
                  <w:rFonts w:asciiTheme="minorBidi" w:eastAsia="Times New Roman" w:hAnsiTheme="minorBidi" w:cstheme="minorBidi"/>
                  <w:szCs w:val="17"/>
                  <w:lang w:val="es-ES_tradnl"/>
                </w:rPr>
                <w:delText>.</w:delText>
              </w:r>
            </w:del>
          </w:p>
        </w:tc>
        <w:tc>
          <w:tcPr>
            <w:tcW w:w="1761" w:type="dxa"/>
          </w:tcPr>
          <w:p w14:paraId="746FAA05" w14:textId="77777777" w:rsidR="009C46F6" w:rsidRPr="00641BDB" w:rsidRDefault="009C46F6" w:rsidP="00444F9A">
            <w:pPr>
              <w:spacing w:before="60" w:after="60"/>
              <w:rPr>
                <w:del w:id="3702" w:author="Author"/>
                <w:rFonts w:asciiTheme="minorBidi" w:hAnsiTheme="minorBidi" w:cstheme="minorBidi"/>
                <w:szCs w:val="17"/>
                <w:lang w:val="es-ES_tradnl"/>
              </w:rPr>
            </w:pPr>
            <w:del w:id="3703" w:author="Author">
              <w:r w:rsidRPr="00641BDB">
                <w:rPr>
                  <w:rFonts w:asciiTheme="minorBidi" w:hAnsiTheme="minorBidi" w:cstheme="minorBidi"/>
                  <w:szCs w:val="17"/>
                  <w:lang w:val="es-ES_tradnl"/>
                </w:rPr>
                <w:delText>AAJ, AAX, AJ, AX</w:delText>
              </w:r>
            </w:del>
          </w:p>
        </w:tc>
      </w:tr>
      <w:tr w:rsidR="001F7F02" w:rsidRPr="008516DD" w14:paraId="7DC1E64B" w14:textId="77777777" w:rsidTr="003969D6">
        <w:trPr>
          <w:del w:id="3704" w:author="Author"/>
        </w:trPr>
        <w:tc>
          <w:tcPr>
            <w:tcW w:w="1143" w:type="dxa"/>
          </w:tcPr>
          <w:p w14:paraId="27CF98C6" w14:textId="77777777" w:rsidR="001F7F02" w:rsidRPr="00641BDB" w:rsidRDefault="001F7F02" w:rsidP="00444F9A">
            <w:pPr>
              <w:spacing w:before="60" w:after="60"/>
              <w:rPr>
                <w:del w:id="3705" w:author="Author"/>
                <w:rFonts w:asciiTheme="minorBidi" w:hAnsiTheme="minorBidi" w:cstheme="minorBidi"/>
                <w:szCs w:val="17"/>
                <w:lang w:val="es-ES_tradnl"/>
              </w:rPr>
            </w:pPr>
            <w:del w:id="3706" w:author="Author">
              <w:r w:rsidRPr="00641BDB">
                <w:rPr>
                  <w:rFonts w:asciiTheme="minorBidi" w:eastAsia="Times New Roman" w:hAnsiTheme="minorBidi" w:cstheme="minorBidi"/>
                  <w:szCs w:val="17"/>
                  <w:lang w:val="es-ES_tradnl"/>
                </w:rPr>
                <w:delText>[RSG-11</w:delText>
              </w:r>
              <w:r w:rsidR="00AB714D"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6444" w:type="dxa"/>
          </w:tcPr>
          <w:p w14:paraId="6224B7C6" w14:textId="77777777" w:rsidR="001F7F02" w:rsidRPr="00641BDB" w:rsidRDefault="001F7F02" w:rsidP="00444F9A">
            <w:pPr>
              <w:spacing w:before="60" w:after="60"/>
              <w:jc w:val="both"/>
              <w:rPr>
                <w:del w:id="3707" w:author="Author"/>
                <w:rFonts w:asciiTheme="minorBidi" w:eastAsia="Times New Roman" w:hAnsiTheme="minorBidi" w:cstheme="minorBidi"/>
                <w:szCs w:val="17"/>
                <w:lang w:val="es-ES_tradnl"/>
              </w:rPr>
            </w:pPr>
            <w:del w:id="3708" w:author="Author">
              <w:r w:rsidRPr="00641BDB">
                <w:rPr>
                  <w:rFonts w:asciiTheme="minorBidi" w:eastAsia="Times New Roman" w:hAnsiTheme="minorBidi" w:cstheme="minorBidi"/>
                  <w:szCs w:val="17"/>
                  <w:lang w:val="es-ES_tradnl"/>
                </w:rPr>
                <w:delText xml:space="preserve">Si una API web permite la traducción de datos, DEBE admitir el encabezado de petición HTTP </w:delText>
              </w:r>
              <w:r w:rsidRPr="00641BDB">
                <w:rPr>
                  <w:rFonts w:ascii="Courier New" w:eastAsia="Times New Roman" w:hAnsi="Courier New" w:cs="Courier New"/>
                  <w:szCs w:val="17"/>
                  <w:lang w:val="es-ES_tradnl"/>
                </w:rPr>
                <w:delText>Accept-Language</w:delText>
              </w:r>
              <w:r w:rsidRPr="00641BDB">
                <w:rPr>
                  <w:rFonts w:asciiTheme="minorBidi" w:eastAsia="Times New Roman" w:hAnsiTheme="minorBidi" w:cstheme="minorBidi"/>
                  <w:szCs w:val="17"/>
                  <w:lang w:val="es-ES_tradnl"/>
                </w:rPr>
                <w:delText xml:space="preserve"> con el que se indica el conjunto de lenguas naturales preferidas para la respuesta, conforme a lo especificado en la Norma RFC 7231 del IETF.</w:delText>
              </w:r>
            </w:del>
          </w:p>
        </w:tc>
        <w:tc>
          <w:tcPr>
            <w:tcW w:w="1761" w:type="dxa"/>
          </w:tcPr>
          <w:p w14:paraId="35AB0A96" w14:textId="77777777" w:rsidR="001F7F02" w:rsidRPr="00641BDB" w:rsidRDefault="001F7F02" w:rsidP="00444F9A">
            <w:pPr>
              <w:spacing w:before="60" w:after="60"/>
              <w:rPr>
                <w:del w:id="3709" w:author="Author"/>
                <w:rFonts w:asciiTheme="minorBidi" w:hAnsiTheme="minorBidi" w:cstheme="minorBidi"/>
                <w:szCs w:val="17"/>
                <w:lang w:val="es-ES_tradnl"/>
              </w:rPr>
            </w:pPr>
            <w:del w:id="3710" w:author="Author">
              <w:r w:rsidRPr="00641BDB">
                <w:rPr>
                  <w:rFonts w:asciiTheme="minorBidi" w:hAnsiTheme="minorBidi" w:cstheme="minorBidi"/>
                  <w:szCs w:val="17"/>
                  <w:lang w:val="es-ES_tradnl"/>
                </w:rPr>
                <w:delText>AAJ, AAX, AJ, AX</w:delText>
              </w:r>
            </w:del>
          </w:p>
        </w:tc>
      </w:tr>
      <w:tr w:rsidR="009E544E" w:rsidRPr="008516DD" w14:paraId="3DC34F25" w14:textId="77777777" w:rsidTr="003969D6">
        <w:trPr>
          <w:del w:id="3711" w:author="Author"/>
        </w:trPr>
        <w:tc>
          <w:tcPr>
            <w:tcW w:w="1143" w:type="dxa"/>
          </w:tcPr>
          <w:p w14:paraId="12ACC83B" w14:textId="77777777" w:rsidR="009E544E" w:rsidRPr="00641BDB" w:rsidRDefault="009E544E" w:rsidP="00444F9A">
            <w:pPr>
              <w:spacing w:before="60" w:after="60"/>
              <w:rPr>
                <w:del w:id="3712" w:author="Author"/>
                <w:rFonts w:asciiTheme="minorBidi" w:hAnsiTheme="minorBidi" w:cstheme="minorBidi"/>
                <w:szCs w:val="17"/>
                <w:lang w:val="es-ES_tradnl"/>
              </w:rPr>
            </w:pPr>
            <w:del w:id="3713" w:author="Author">
              <w:r w:rsidRPr="00641BDB">
                <w:rPr>
                  <w:rFonts w:asciiTheme="minorBidi" w:eastAsia="Times New Roman" w:hAnsiTheme="minorBidi" w:cstheme="minorBidi"/>
                  <w:szCs w:val="17"/>
                  <w:lang w:val="es-ES_tradnl"/>
                </w:rPr>
                <w:delText>[RSG-11</w:delText>
              </w:r>
              <w:r w:rsidR="00AB714D"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w:delText>
              </w:r>
            </w:del>
          </w:p>
        </w:tc>
        <w:tc>
          <w:tcPr>
            <w:tcW w:w="6444" w:type="dxa"/>
          </w:tcPr>
          <w:p w14:paraId="098A3204" w14:textId="77777777" w:rsidR="009E544E" w:rsidRPr="00641BDB" w:rsidRDefault="009E544E" w:rsidP="00444F9A">
            <w:pPr>
              <w:spacing w:before="60" w:after="60"/>
              <w:jc w:val="both"/>
              <w:rPr>
                <w:del w:id="3714" w:author="Author"/>
                <w:rFonts w:ascii="Arial" w:eastAsia="Times New Roman" w:hAnsi="Arial" w:cs="Arial"/>
                <w:szCs w:val="17"/>
                <w:lang w:val="es-ES_tradnl"/>
              </w:rPr>
            </w:pPr>
            <w:del w:id="3715" w:author="Author">
              <w:r w:rsidRPr="00641BDB">
                <w:rPr>
                  <w:rFonts w:ascii="Arial" w:eastAsia="Times New Roman" w:hAnsi="Arial" w:cs="Arial"/>
                  <w:szCs w:val="17"/>
                  <w:lang w:val="es-ES_tradnl"/>
                </w:rPr>
                <w:delText xml:space="preserve">Si la API permite operaciones de larga duración, estas DEBERÍAN ejecutarse de forma asíncrona. DEBERÍA seguirse el enfoque descrito a continuación: </w:delText>
              </w:r>
            </w:del>
          </w:p>
          <w:p w14:paraId="15AD67DF" w14:textId="77777777" w:rsidR="009E544E" w:rsidRPr="00641BDB" w:rsidRDefault="009E544E" w:rsidP="00444F9A">
            <w:pPr>
              <w:pStyle w:val="ListParagraph"/>
              <w:numPr>
                <w:ilvl w:val="0"/>
                <w:numId w:val="29"/>
              </w:numPr>
              <w:spacing w:before="60" w:after="60" w:line="240" w:lineRule="auto"/>
              <w:rPr>
                <w:del w:id="3716" w:author="Author"/>
                <w:rFonts w:ascii="Arial" w:hAnsi="Arial"/>
                <w:lang w:val="es-ES_tradnl"/>
              </w:rPr>
            </w:pPr>
            <w:del w:id="3717" w:author="Author">
              <w:r w:rsidRPr="00641BDB">
                <w:rPr>
                  <w:rFonts w:ascii="Arial" w:hAnsi="Arial"/>
                  <w:lang w:val="es-ES_tradnl"/>
                </w:rPr>
                <w:delText>el consumidor de servicios activa la operación de servicio;</w:delText>
              </w:r>
            </w:del>
          </w:p>
          <w:p w14:paraId="38769421" w14:textId="77777777" w:rsidR="009E544E" w:rsidRPr="00641BDB" w:rsidRDefault="009E544E" w:rsidP="00444F9A">
            <w:pPr>
              <w:pStyle w:val="ListParagraph"/>
              <w:numPr>
                <w:ilvl w:val="0"/>
                <w:numId w:val="29"/>
              </w:numPr>
              <w:spacing w:before="60" w:after="60" w:line="240" w:lineRule="auto"/>
              <w:rPr>
                <w:del w:id="3718" w:author="Author"/>
                <w:rFonts w:ascii="Arial" w:hAnsi="Arial"/>
                <w:lang w:val="es-ES_tradnl"/>
              </w:rPr>
            </w:pPr>
            <w:del w:id="3719" w:author="Author">
              <w:r w:rsidRPr="00641BDB">
                <w:rPr>
                  <w:rFonts w:ascii="Arial" w:hAnsi="Arial"/>
                  <w:lang w:val="es-ES_tradnl"/>
                </w:rPr>
                <w:delText>la operación de servicio devuelve el código de estado 202 Accepted conforme a la Norma RFC 7231 del IETF (sección 6.3.3), que indica que la petición fue aceptada para su procesamiento, pero este no se completó. La ubicación de la tarea pendiente que se creó también se devuelve con el encabezado HTTP Location; y</w:delText>
              </w:r>
            </w:del>
          </w:p>
          <w:p w14:paraId="381D7FB8" w14:textId="77777777" w:rsidR="009E544E" w:rsidRPr="00641BDB" w:rsidRDefault="009E544E" w:rsidP="00444F9A">
            <w:pPr>
              <w:pStyle w:val="ListParagraph"/>
              <w:numPr>
                <w:ilvl w:val="0"/>
                <w:numId w:val="29"/>
              </w:numPr>
              <w:spacing w:before="60" w:after="60" w:line="240" w:lineRule="auto"/>
              <w:rPr>
                <w:del w:id="3720" w:author="Author"/>
                <w:rFonts w:ascii="Arial" w:hAnsi="Arial"/>
                <w:lang w:val="es-ES_tradnl"/>
              </w:rPr>
            </w:pPr>
            <w:del w:id="3721" w:author="Author">
              <w:r w:rsidRPr="00641BDB">
                <w:rPr>
                  <w:rFonts w:ascii="Arial" w:hAnsi="Arial"/>
                  <w:lang w:val="es-ES_tradnl"/>
                </w:rPr>
                <w:delText xml:space="preserve">el consumidor de servicios llama a la ubicación devuelta para saber si el recurso está disponible. Si el recurso no está disponible, la respuesta DEBERÍA incluir el código de estado 200 OK y el estado de la tarea (por ejemplo, pendiente) y PUEDE contener otra información (por ejemplo, un indicador de progreso y/o un enlace para cancelar o eliminar la tarea mediante el método HTTP DELETE). Si el recurso está disponible, la respuesta DEBERÍA incluir el código de estado 303 See Other, y el encabezado HTTP Location DEBERÍA contener el URL para recuperar los resultados de la tarea. </w:delText>
              </w:r>
            </w:del>
          </w:p>
          <w:p w14:paraId="5EB9857E" w14:textId="77777777" w:rsidR="009E544E" w:rsidRPr="00641BDB" w:rsidRDefault="009E544E" w:rsidP="00444F9A">
            <w:pPr>
              <w:spacing w:before="60" w:after="60"/>
              <w:ind w:left="720" w:hanging="360"/>
              <w:jc w:val="both"/>
              <w:rPr>
                <w:del w:id="3722" w:author="Author"/>
                <w:rFonts w:ascii="Arial" w:hAnsi="Arial" w:cs="Arial"/>
                <w:lang w:val="es-ES_tradnl"/>
              </w:rPr>
            </w:pPr>
          </w:p>
        </w:tc>
        <w:tc>
          <w:tcPr>
            <w:tcW w:w="1761" w:type="dxa"/>
          </w:tcPr>
          <w:p w14:paraId="0E430FD6" w14:textId="77777777" w:rsidR="009E544E" w:rsidRPr="00641BDB" w:rsidRDefault="009E544E" w:rsidP="00444F9A">
            <w:pPr>
              <w:spacing w:before="60" w:after="60"/>
              <w:rPr>
                <w:del w:id="3723" w:author="Author"/>
                <w:rFonts w:asciiTheme="minorBidi" w:hAnsiTheme="minorBidi" w:cstheme="minorBidi"/>
                <w:szCs w:val="17"/>
                <w:lang w:val="es-ES_tradnl"/>
              </w:rPr>
            </w:pPr>
            <w:del w:id="3724" w:author="Author">
              <w:r w:rsidRPr="00641BDB">
                <w:rPr>
                  <w:rFonts w:asciiTheme="minorBidi" w:hAnsiTheme="minorBidi" w:cstheme="minorBidi"/>
                  <w:szCs w:val="17"/>
                  <w:lang w:val="es-ES_tradnl"/>
                </w:rPr>
                <w:delText>AAJ, AAX</w:delText>
              </w:r>
            </w:del>
          </w:p>
        </w:tc>
      </w:tr>
      <w:tr w:rsidR="009E544E" w:rsidRPr="008516DD" w14:paraId="67952B54" w14:textId="77777777" w:rsidTr="003969D6">
        <w:trPr>
          <w:del w:id="3725" w:author="Author"/>
        </w:trPr>
        <w:tc>
          <w:tcPr>
            <w:tcW w:w="1143" w:type="dxa"/>
          </w:tcPr>
          <w:p w14:paraId="08C02672" w14:textId="77777777" w:rsidR="009E544E" w:rsidRPr="00641BDB" w:rsidRDefault="009E544E" w:rsidP="00444F9A">
            <w:pPr>
              <w:spacing w:before="60" w:after="60"/>
              <w:rPr>
                <w:del w:id="3726" w:author="Author"/>
                <w:rFonts w:asciiTheme="minorBidi" w:hAnsiTheme="minorBidi" w:cstheme="minorBidi"/>
                <w:szCs w:val="17"/>
                <w:lang w:val="es-ES_tradnl"/>
              </w:rPr>
            </w:pPr>
            <w:del w:id="3727" w:author="Author">
              <w:r w:rsidRPr="00641BDB">
                <w:rPr>
                  <w:rFonts w:asciiTheme="minorBidi" w:hAnsiTheme="minorBidi" w:cstheme="minorBidi"/>
                  <w:szCs w:val="17"/>
                  <w:lang w:val="es-ES_tradnl"/>
                </w:rPr>
                <w:delText>[RSG-11</w:delText>
              </w:r>
              <w:r w:rsidR="00AB714D" w:rsidRPr="00641BDB">
                <w:rPr>
                  <w:rFonts w:asciiTheme="minorBidi" w:hAnsiTheme="minorBidi" w:cstheme="minorBidi"/>
                  <w:szCs w:val="17"/>
                  <w:lang w:val="es-ES_tradnl"/>
                </w:rPr>
                <w:delText>6</w:delText>
              </w:r>
              <w:r w:rsidRPr="00641BDB">
                <w:rPr>
                  <w:rFonts w:asciiTheme="minorBidi" w:hAnsiTheme="minorBidi" w:cstheme="minorBidi"/>
                  <w:szCs w:val="17"/>
                  <w:lang w:val="es-ES_tradnl"/>
                </w:rPr>
                <w:delText>]</w:delText>
              </w:r>
            </w:del>
          </w:p>
        </w:tc>
        <w:tc>
          <w:tcPr>
            <w:tcW w:w="6444" w:type="dxa"/>
          </w:tcPr>
          <w:p w14:paraId="4E8F9B63" w14:textId="77777777" w:rsidR="009E544E" w:rsidRPr="00641BDB" w:rsidRDefault="009E544E" w:rsidP="00444F9A">
            <w:pPr>
              <w:spacing w:before="60" w:after="60"/>
              <w:jc w:val="both"/>
              <w:rPr>
                <w:del w:id="3728" w:author="Author"/>
                <w:rFonts w:asciiTheme="minorBidi" w:eastAsia="Times New Roman" w:hAnsiTheme="minorBidi" w:cstheme="minorBidi"/>
                <w:szCs w:val="17"/>
                <w:lang w:val="es-ES_tradnl"/>
              </w:rPr>
            </w:pPr>
            <w:del w:id="3729" w:author="Author">
              <w:r w:rsidRPr="00641BDB">
                <w:rPr>
                  <w:rFonts w:asciiTheme="minorBidi" w:eastAsia="Times New Roman" w:hAnsiTheme="minorBidi" w:cstheme="minorBidi"/>
                  <w:szCs w:val="17"/>
                  <w:lang w:val="es-ES_tradnl"/>
                </w:rPr>
                <w:delText>Confidencialidad: las API y su información DEBEN ser identificadas, clasificadas y protegidas en todo momento frente a acciones no autorizadas de acceso, difusión e interceptación. DEBEN seguirse los principios de mínimos privilegios, cero confianza, necesidad de conocer y necesidad de compartir.</w:delText>
              </w:r>
            </w:del>
          </w:p>
        </w:tc>
        <w:tc>
          <w:tcPr>
            <w:tcW w:w="1761" w:type="dxa"/>
          </w:tcPr>
          <w:p w14:paraId="7648F2BD" w14:textId="77777777" w:rsidR="009E544E" w:rsidRPr="00641BDB" w:rsidRDefault="009E544E" w:rsidP="00444F9A">
            <w:pPr>
              <w:spacing w:before="60" w:after="60"/>
              <w:rPr>
                <w:del w:id="3730" w:author="Author"/>
                <w:rFonts w:asciiTheme="minorBidi" w:hAnsiTheme="minorBidi" w:cstheme="minorBidi"/>
                <w:szCs w:val="17"/>
                <w:lang w:val="es-ES_tradnl"/>
              </w:rPr>
            </w:pPr>
            <w:del w:id="3731" w:author="Author">
              <w:r w:rsidRPr="00641BDB">
                <w:rPr>
                  <w:rFonts w:asciiTheme="minorBidi" w:hAnsiTheme="minorBidi" w:cstheme="minorBidi"/>
                  <w:szCs w:val="17"/>
                  <w:lang w:val="es-ES_tradnl"/>
                </w:rPr>
                <w:delText>AAJ, AAX, AJ, AX</w:delText>
              </w:r>
            </w:del>
          </w:p>
        </w:tc>
      </w:tr>
      <w:tr w:rsidR="009E544E" w:rsidRPr="008516DD" w14:paraId="730F5DFB" w14:textId="77777777" w:rsidTr="003969D6">
        <w:trPr>
          <w:del w:id="3732" w:author="Author"/>
        </w:trPr>
        <w:tc>
          <w:tcPr>
            <w:tcW w:w="1143" w:type="dxa"/>
          </w:tcPr>
          <w:p w14:paraId="60AC1A4B" w14:textId="77777777" w:rsidR="009E544E" w:rsidRPr="00641BDB" w:rsidRDefault="009E544E" w:rsidP="00444F9A">
            <w:pPr>
              <w:spacing w:before="60" w:after="60"/>
              <w:rPr>
                <w:del w:id="3733" w:author="Author"/>
                <w:rFonts w:asciiTheme="minorBidi" w:hAnsiTheme="minorBidi" w:cstheme="minorBidi"/>
                <w:szCs w:val="17"/>
                <w:lang w:val="es-ES_tradnl"/>
              </w:rPr>
            </w:pPr>
            <w:del w:id="3734" w:author="Author">
              <w:r w:rsidRPr="00641BDB">
                <w:rPr>
                  <w:rFonts w:asciiTheme="minorBidi" w:hAnsiTheme="minorBidi" w:cstheme="minorBidi"/>
                  <w:szCs w:val="17"/>
                  <w:lang w:val="es-ES_tradnl"/>
                </w:rPr>
                <w:delText>[RSG-11</w:delText>
              </w:r>
              <w:r w:rsidR="00AB714D" w:rsidRPr="00641BDB">
                <w:rPr>
                  <w:rFonts w:asciiTheme="minorBidi" w:hAnsiTheme="minorBidi" w:cstheme="minorBidi"/>
                  <w:szCs w:val="17"/>
                  <w:lang w:val="es-ES_tradnl"/>
                </w:rPr>
                <w:delText>7</w:delText>
              </w:r>
              <w:r w:rsidRPr="00641BDB">
                <w:rPr>
                  <w:rFonts w:asciiTheme="minorBidi" w:hAnsiTheme="minorBidi" w:cstheme="minorBidi"/>
                  <w:szCs w:val="17"/>
                  <w:lang w:val="es-ES_tradnl"/>
                </w:rPr>
                <w:delText>]</w:delText>
              </w:r>
            </w:del>
          </w:p>
        </w:tc>
        <w:tc>
          <w:tcPr>
            <w:tcW w:w="6444" w:type="dxa"/>
          </w:tcPr>
          <w:p w14:paraId="457994D9" w14:textId="77777777" w:rsidR="009E544E" w:rsidRPr="00641BDB" w:rsidRDefault="009E544E" w:rsidP="00444F9A">
            <w:pPr>
              <w:spacing w:before="60" w:after="60"/>
              <w:jc w:val="both"/>
              <w:rPr>
                <w:del w:id="3735" w:author="Author"/>
                <w:rFonts w:asciiTheme="minorBidi" w:eastAsia="Times New Roman" w:hAnsiTheme="minorBidi" w:cstheme="minorBidi"/>
                <w:szCs w:val="17"/>
                <w:lang w:val="es-ES_tradnl"/>
              </w:rPr>
            </w:pPr>
            <w:del w:id="3736" w:author="Author">
              <w:r w:rsidRPr="00641BDB">
                <w:rPr>
                  <w:rFonts w:asciiTheme="minorBidi" w:eastAsia="Times New Roman" w:hAnsiTheme="minorBidi" w:cstheme="minorBidi"/>
                  <w:szCs w:val="17"/>
                  <w:lang w:val="es-ES_tradnl"/>
                </w:rPr>
                <w:delText>Garantía de integridad: las API y su información DEBEN estar protegidas contra acciones no autorizadas de modificación, duplicación, corrupción y destrucción. La modificación de la información DEBE realizarse mediante transacciones e interfaces aprobadas. La actualización de los sistemas DEBE llevarse a cabo mediante procesos aprobados de gestión de la configuración, gestión de cambios y gestión de parches.</w:delText>
              </w:r>
            </w:del>
          </w:p>
        </w:tc>
        <w:tc>
          <w:tcPr>
            <w:tcW w:w="1761" w:type="dxa"/>
          </w:tcPr>
          <w:p w14:paraId="64502E5C" w14:textId="77777777" w:rsidR="009E544E" w:rsidRPr="00641BDB" w:rsidRDefault="009E544E" w:rsidP="00444F9A">
            <w:pPr>
              <w:spacing w:before="60" w:after="60"/>
              <w:rPr>
                <w:del w:id="3737" w:author="Author"/>
                <w:rFonts w:asciiTheme="minorBidi" w:hAnsiTheme="minorBidi" w:cstheme="minorBidi"/>
                <w:szCs w:val="17"/>
                <w:lang w:val="es-ES_tradnl"/>
              </w:rPr>
            </w:pPr>
            <w:del w:id="3738" w:author="Author">
              <w:r w:rsidRPr="00641BDB">
                <w:rPr>
                  <w:rFonts w:asciiTheme="minorBidi" w:hAnsiTheme="minorBidi" w:cstheme="minorBidi"/>
                  <w:szCs w:val="17"/>
                  <w:lang w:val="es-ES_tradnl"/>
                </w:rPr>
                <w:delText>AAJ, AAX, AJ, AX</w:delText>
              </w:r>
            </w:del>
          </w:p>
        </w:tc>
      </w:tr>
      <w:tr w:rsidR="009E544E" w:rsidRPr="008516DD" w14:paraId="5E818D88" w14:textId="77777777" w:rsidTr="003969D6">
        <w:trPr>
          <w:del w:id="3739" w:author="Author"/>
        </w:trPr>
        <w:tc>
          <w:tcPr>
            <w:tcW w:w="1143" w:type="dxa"/>
          </w:tcPr>
          <w:p w14:paraId="2F9548DE" w14:textId="77777777" w:rsidR="009E544E" w:rsidRPr="00641BDB" w:rsidRDefault="009E544E" w:rsidP="00444F9A">
            <w:pPr>
              <w:spacing w:before="60" w:after="60"/>
              <w:rPr>
                <w:del w:id="3740" w:author="Author"/>
                <w:rFonts w:asciiTheme="minorBidi" w:hAnsiTheme="minorBidi" w:cstheme="minorBidi"/>
                <w:szCs w:val="17"/>
                <w:lang w:val="es-ES_tradnl"/>
              </w:rPr>
            </w:pPr>
            <w:del w:id="3741" w:author="Author">
              <w:r w:rsidRPr="00641BDB">
                <w:rPr>
                  <w:rFonts w:asciiTheme="minorBidi" w:hAnsiTheme="minorBidi" w:cstheme="minorBidi"/>
                  <w:szCs w:val="17"/>
                  <w:lang w:val="es-ES_tradnl"/>
                </w:rPr>
                <w:delText>[RSG-11</w:delText>
              </w:r>
              <w:r w:rsidR="00AB714D" w:rsidRPr="00641BDB">
                <w:rPr>
                  <w:rFonts w:asciiTheme="minorBidi" w:hAnsiTheme="minorBidi" w:cstheme="minorBidi"/>
                  <w:szCs w:val="17"/>
                  <w:lang w:val="es-ES_tradnl"/>
                </w:rPr>
                <w:delText>8</w:delText>
              </w:r>
              <w:r w:rsidRPr="00641BDB">
                <w:rPr>
                  <w:rFonts w:asciiTheme="minorBidi" w:hAnsiTheme="minorBidi" w:cstheme="minorBidi"/>
                  <w:szCs w:val="17"/>
                  <w:lang w:val="es-ES_tradnl"/>
                </w:rPr>
                <w:delText>]</w:delText>
              </w:r>
            </w:del>
          </w:p>
        </w:tc>
        <w:tc>
          <w:tcPr>
            <w:tcW w:w="6444" w:type="dxa"/>
          </w:tcPr>
          <w:p w14:paraId="0D1928AB" w14:textId="77777777" w:rsidR="009E544E" w:rsidRPr="00641BDB" w:rsidRDefault="009E544E" w:rsidP="00444F9A">
            <w:pPr>
              <w:spacing w:before="60" w:after="60"/>
              <w:jc w:val="both"/>
              <w:rPr>
                <w:del w:id="3742" w:author="Author"/>
                <w:rFonts w:asciiTheme="minorBidi" w:eastAsia="Times New Roman" w:hAnsiTheme="minorBidi" w:cstheme="minorBidi"/>
                <w:szCs w:val="17"/>
                <w:lang w:val="es-ES_tradnl"/>
              </w:rPr>
            </w:pPr>
            <w:del w:id="3743" w:author="Author">
              <w:r w:rsidRPr="00641BDB">
                <w:rPr>
                  <w:rFonts w:asciiTheme="minorBidi" w:eastAsia="Times New Roman" w:hAnsiTheme="minorBidi" w:cstheme="minorBidi"/>
                  <w:szCs w:val="17"/>
                  <w:lang w:val="es-ES_tradnl"/>
                </w:rPr>
                <w:delText>Disponibilidad: las API y su información DEBEN estar disponibles para los usuarios autorizados en el debido momento, conforme se especifica en los acuerdos de nivel de servicio, las políticas de control de acceso y los procesos operativos definidos.</w:delText>
              </w:r>
            </w:del>
          </w:p>
        </w:tc>
        <w:tc>
          <w:tcPr>
            <w:tcW w:w="1761" w:type="dxa"/>
          </w:tcPr>
          <w:p w14:paraId="1939EE8E" w14:textId="77777777" w:rsidR="009E544E" w:rsidRPr="00641BDB" w:rsidRDefault="009E544E" w:rsidP="00444F9A">
            <w:pPr>
              <w:spacing w:before="60" w:after="60"/>
              <w:rPr>
                <w:del w:id="3744" w:author="Author"/>
                <w:rFonts w:asciiTheme="minorBidi" w:hAnsiTheme="minorBidi" w:cstheme="minorBidi"/>
                <w:szCs w:val="17"/>
                <w:lang w:val="es-ES_tradnl"/>
              </w:rPr>
            </w:pPr>
            <w:del w:id="3745" w:author="Author">
              <w:r w:rsidRPr="00641BDB">
                <w:rPr>
                  <w:rFonts w:asciiTheme="minorBidi" w:hAnsiTheme="minorBidi" w:cstheme="minorBidi"/>
                  <w:szCs w:val="17"/>
                  <w:lang w:val="es-ES_tradnl"/>
                </w:rPr>
                <w:delText>AAJ, AAX, AJ, AX</w:delText>
              </w:r>
            </w:del>
          </w:p>
        </w:tc>
      </w:tr>
      <w:tr w:rsidR="009E544E" w:rsidRPr="008516DD" w14:paraId="5D3EBCFA" w14:textId="77777777" w:rsidTr="003969D6">
        <w:trPr>
          <w:del w:id="3746" w:author="Author"/>
        </w:trPr>
        <w:tc>
          <w:tcPr>
            <w:tcW w:w="1143" w:type="dxa"/>
          </w:tcPr>
          <w:p w14:paraId="2B1F9358" w14:textId="77777777" w:rsidR="009E544E" w:rsidRPr="00641BDB" w:rsidRDefault="009E544E" w:rsidP="00444F9A">
            <w:pPr>
              <w:spacing w:before="60" w:after="60"/>
              <w:rPr>
                <w:del w:id="3747" w:author="Author"/>
                <w:rFonts w:asciiTheme="minorBidi" w:hAnsiTheme="minorBidi" w:cstheme="minorBidi"/>
                <w:szCs w:val="17"/>
                <w:lang w:val="es-ES_tradnl"/>
              </w:rPr>
            </w:pPr>
            <w:del w:id="3748" w:author="Author">
              <w:r w:rsidRPr="00641BDB">
                <w:rPr>
                  <w:rFonts w:asciiTheme="minorBidi" w:hAnsiTheme="minorBidi" w:cstheme="minorBidi"/>
                  <w:szCs w:val="17"/>
                  <w:lang w:val="es-ES_tradnl"/>
                </w:rPr>
                <w:delText>[RSG-11</w:delText>
              </w:r>
              <w:r w:rsidR="00AB714D" w:rsidRPr="00641BDB">
                <w:rPr>
                  <w:rFonts w:asciiTheme="minorBidi" w:hAnsiTheme="minorBidi" w:cstheme="minorBidi"/>
                  <w:szCs w:val="17"/>
                  <w:lang w:val="es-ES_tradnl"/>
                </w:rPr>
                <w:delText>9</w:delText>
              </w:r>
              <w:r w:rsidRPr="00641BDB">
                <w:rPr>
                  <w:rFonts w:asciiTheme="minorBidi" w:hAnsiTheme="minorBidi" w:cstheme="minorBidi"/>
                  <w:szCs w:val="17"/>
                  <w:lang w:val="es-ES_tradnl"/>
                </w:rPr>
                <w:delText>]</w:delText>
              </w:r>
            </w:del>
          </w:p>
        </w:tc>
        <w:tc>
          <w:tcPr>
            <w:tcW w:w="6444" w:type="dxa"/>
          </w:tcPr>
          <w:p w14:paraId="756450E3" w14:textId="77777777" w:rsidR="009E544E" w:rsidRPr="00641BDB" w:rsidRDefault="009E544E" w:rsidP="00444F9A">
            <w:pPr>
              <w:spacing w:before="60" w:after="60"/>
              <w:jc w:val="both"/>
              <w:rPr>
                <w:del w:id="3749" w:author="Author"/>
                <w:rFonts w:asciiTheme="minorBidi" w:eastAsia="Times New Roman" w:hAnsiTheme="minorBidi" w:cstheme="minorBidi"/>
                <w:szCs w:val="17"/>
                <w:lang w:val="es-ES_tradnl"/>
              </w:rPr>
            </w:pPr>
            <w:del w:id="3750" w:author="Author">
              <w:r w:rsidRPr="00641BDB">
                <w:rPr>
                  <w:rFonts w:asciiTheme="minorBidi" w:eastAsia="Times New Roman" w:hAnsiTheme="minorBidi" w:cstheme="minorBidi"/>
                  <w:szCs w:val="17"/>
                  <w:lang w:val="es-ES_tradnl"/>
                </w:rPr>
                <w:delText>No repudio: toda transacción procesada o acción realizada por las API DEBE garantizar el no repudio mediante la auditoría, autorización y autenticación adecuadas, rutas seguras y servicios y mecanismos de no repudio.</w:delText>
              </w:r>
            </w:del>
          </w:p>
        </w:tc>
        <w:tc>
          <w:tcPr>
            <w:tcW w:w="1761" w:type="dxa"/>
          </w:tcPr>
          <w:p w14:paraId="247FFDF7" w14:textId="77777777" w:rsidR="009E544E" w:rsidRPr="00641BDB" w:rsidRDefault="009E544E" w:rsidP="00444F9A">
            <w:pPr>
              <w:spacing w:before="60" w:after="60"/>
              <w:rPr>
                <w:del w:id="3751" w:author="Author"/>
                <w:rFonts w:asciiTheme="minorBidi" w:hAnsiTheme="minorBidi" w:cstheme="minorBidi"/>
                <w:szCs w:val="17"/>
                <w:lang w:val="es-ES_tradnl"/>
              </w:rPr>
            </w:pPr>
            <w:del w:id="3752" w:author="Author">
              <w:r w:rsidRPr="00641BDB">
                <w:rPr>
                  <w:rFonts w:asciiTheme="minorBidi" w:hAnsiTheme="minorBidi" w:cstheme="minorBidi"/>
                  <w:szCs w:val="17"/>
                  <w:lang w:val="es-ES_tradnl"/>
                </w:rPr>
                <w:delText>AAJ, AAX, AJ, AX</w:delText>
              </w:r>
            </w:del>
          </w:p>
        </w:tc>
      </w:tr>
      <w:tr w:rsidR="009E544E" w:rsidRPr="008516DD" w14:paraId="7D4D7AA9" w14:textId="77777777" w:rsidTr="003969D6">
        <w:trPr>
          <w:del w:id="3753" w:author="Author"/>
        </w:trPr>
        <w:tc>
          <w:tcPr>
            <w:tcW w:w="1143" w:type="dxa"/>
          </w:tcPr>
          <w:p w14:paraId="4AE4B144" w14:textId="77777777" w:rsidR="009E544E" w:rsidRPr="00641BDB" w:rsidRDefault="009E544E" w:rsidP="00444F9A">
            <w:pPr>
              <w:spacing w:before="60" w:after="60"/>
              <w:rPr>
                <w:del w:id="3754" w:author="Author"/>
                <w:rFonts w:asciiTheme="minorBidi" w:hAnsiTheme="minorBidi" w:cstheme="minorBidi"/>
                <w:szCs w:val="17"/>
                <w:lang w:val="es-ES_tradnl"/>
              </w:rPr>
            </w:pPr>
            <w:del w:id="3755" w:author="Author">
              <w:r w:rsidRPr="00641BDB">
                <w:rPr>
                  <w:rFonts w:asciiTheme="minorBidi" w:hAnsiTheme="minorBidi" w:cstheme="minorBidi"/>
                  <w:szCs w:val="17"/>
                  <w:lang w:val="es-ES_tradnl"/>
                </w:rPr>
                <w:delText>[RSG-1</w:delText>
              </w:r>
              <w:r w:rsidR="00AB714D" w:rsidRPr="00641BDB">
                <w:rPr>
                  <w:rFonts w:asciiTheme="minorBidi" w:hAnsiTheme="minorBidi" w:cstheme="minorBidi"/>
                  <w:szCs w:val="17"/>
                  <w:lang w:val="es-ES_tradnl"/>
                </w:rPr>
                <w:delText>20</w:delText>
              </w:r>
              <w:r w:rsidRPr="00641BDB">
                <w:rPr>
                  <w:rFonts w:asciiTheme="minorBidi" w:hAnsiTheme="minorBidi" w:cstheme="minorBidi"/>
                  <w:szCs w:val="17"/>
                  <w:lang w:val="es-ES_tradnl"/>
                </w:rPr>
                <w:delText>]</w:delText>
              </w:r>
            </w:del>
          </w:p>
        </w:tc>
        <w:tc>
          <w:tcPr>
            <w:tcW w:w="6444" w:type="dxa"/>
          </w:tcPr>
          <w:p w14:paraId="42714D80" w14:textId="77777777" w:rsidR="009E544E" w:rsidRPr="00641BDB" w:rsidRDefault="009E544E" w:rsidP="00444F9A">
            <w:pPr>
              <w:spacing w:before="60" w:after="60"/>
              <w:jc w:val="both"/>
              <w:rPr>
                <w:del w:id="3756" w:author="Author"/>
                <w:rFonts w:asciiTheme="minorBidi" w:eastAsia="Times New Roman" w:hAnsiTheme="minorBidi" w:cstheme="minorBidi"/>
                <w:szCs w:val="17"/>
                <w:lang w:val="es-ES_tradnl"/>
              </w:rPr>
            </w:pPr>
            <w:del w:id="3757" w:author="Author">
              <w:r w:rsidRPr="00641BDB">
                <w:rPr>
                  <w:rFonts w:asciiTheme="minorBidi" w:hAnsiTheme="minorBidi" w:cstheme="minorBidi"/>
                  <w:szCs w:val="17"/>
                  <w:lang w:val="es-ES_tradnl"/>
                </w:rPr>
                <w:delText>Autenticación, autorización, auditoría: los usuarios, los sistemas, las API o los dispositivos que participen en transacciones o acciones importantes DEBEN ser autenticados, autorizados mediante servicios de control de acceso basados en roles o atributos y mantener la separación de tareas. Además, todas las acciones DEBEN ser registradas y el nivel de autenticación debe aumentar en función del riesgo asociado a la información.</w:delText>
              </w:r>
            </w:del>
          </w:p>
        </w:tc>
        <w:tc>
          <w:tcPr>
            <w:tcW w:w="1761" w:type="dxa"/>
          </w:tcPr>
          <w:p w14:paraId="0FB71280" w14:textId="77777777" w:rsidR="009E544E" w:rsidRPr="00641BDB" w:rsidRDefault="009E544E" w:rsidP="00444F9A">
            <w:pPr>
              <w:spacing w:before="60" w:after="60"/>
              <w:rPr>
                <w:del w:id="3758" w:author="Author"/>
                <w:rFonts w:asciiTheme="minorBidi" w:hAnsiTheme="minorBidi" w:cstheme="minorBidi"/>
                <w:szCs w:val="17"/>
                <w:lang w:val="es-ES_tradnl"/>
              </w:rPr>
            </w:pPr>
            <w:del w:id="3759" w:author="Author">
              <w:r w:rsidRPr="00641BDB">
                <w:rPr>
                  <w:rFonts w:asciiTheme="minorBidi" w:hAnsiTheme="minorBidi" w:cstheme="minorBidi"/>
                  <w:szCs w:val="17"/>
                  <w:lang w:val="es-ES_tradnl"/>
                </w:rPr>
                <w:delText>AAJ, AAX, AJ, AX</w:delText>
              </w:r>
            </w:del>
          </w:p>
        </w:tc>
      </w:tr>
      <w:tr w:rsidR="00552141" w:rsidRPr="008516DD" w14:paraId="207EE33A" w14:textId="77777777" w:rsidTr="003969D6">
        <w:trPr>
          <w:del w:id="3760" w:author="Author"/>
        </w:trPr>
        <w:tc>
          <w:tcPr>
            <w:tcW w:w="1143" w:type="dxa"/>
          </w:tcPr>
          <w:p w14:paraId="20678E26" w14:textId="77777777" w:rsidR="00552141" w:rsidRPr="00641BDB" w:rsidRDefault="00552141" w:rsidP="00444F9A">
            <w:pPr>
              <w:spacing w:before="60" w:after="60"/>
              <w:rPr>
                <w:del w:id="3761" w:author="Author"/>
                <w:rFonts w:asciiTheme="minorBidi" w:hAnsiTheme="minorBidi" w:cstheme="minorBidi"/>
                <w:szCs w:val="17"/>
                <w:lang w:val="es-ES_tradnl"/>
              </w:rPr>
            </w:pPr>
            <w:del w:id="3762" w:author="Author">
              <w:r w:rsidRPr="00641BDB">
                <w:rPr>
                  <w:rFonts w:asciiTheme="minorBidi" w:eastAsia="Times New Roman" w:hAnsiTheme="minorBidi" w:cstheme="minorBidi"/>
                  <w:szCs w:val="17"/>
                  <w:lang w:val="es-ES_tradnl"/>
                </w:rPr>
                <w:delText>[RSG-12</w:delText>
              </w:r>
              <w:r w:rsidR="00AB714D"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6444" w:type="dxa"/>
          </w:tcPr>
          <w:p w14:paraId="3FC4F8E2" w14:textId="77777777" w:rsidR="00552141" w:rsidRPr="00641BDB" w:rsidRDefault="00552141" w:rsidP="00444F9A">
            <w:pPr>
              <w:spacing w:before="60" w:after="60"/>
              <w:jc w:val="both"/>
              <w:rPr>
                <w:del w:id="3763" w:author="Author"/>
                <w:rFonts w:ascii="Arial" w:eastAsia="Times New Roman" w:hAnsi="Arial" w:cs="Arial"/>
                <w:szCs w:val="17"/>
                <w:lang w:val="es-ES_tradnl"/>
              </w:rPr>
            </w:pPr>
            <w:del w:id="3764" w:author="Author">
              <w:r w:rsidRPr="00641BDB">
                <w:rPr>
                  <w:rFonts w:ascii="Arial" w:eastAsia="Times New Roman" w:hAnsi="Arial" w:cs="Arial"/>
                  <w:szCs w:val="17"/>
                  <w:lang w:val="es-ES_tradnl"/>
                </w:rPr>
                <w:delText>En el desarrollo de las API DEBEN tenerse debidamente en cuenta las amenazas, los casos de uso malicioso, las técnicas de codificación segura, la seguridad de la capa de transporte (TLS) y las pruebas de seguridad, sobre todo:</w:delText>
              </w:r>
            </w:del>
          </w:p>
          <w:p w14:paraId="028CCEF8" w14:textId="77777777" w:rsidR="00552141" w:rsidRPr="00641BDB" w:rsidRDefault="00552141" w:rsidP="00444F9A">
            <w:pPr>
              <w:pStyle w:val="ListParagraph"/>
              <w:numPr>
                <w:ilvl w:val="0"/>
                <w:numId w:val="25"/>
              </w:numPr>
              <w:spacing w:before="60" w:after="60" w:line="240" w:lineRule="auto"/>
              <w:rPr>
                <w:del w:id="3765" w:author="Author"/>
                <w:rFonts w:ascii="Arial" w:hAnsi="Arial"/>
                <w:lang w:val="es-ES_tradnl"/>
              </w:rPr>
            </w:pPr>
            <w:del w:id="3766" w:author="Author">
              <w:r w:rsidRPr="00641BDB">
                <w:rPr>
                  <w:rFonts w:ascii="Arial" w:hAnsi="Arial"/>
                  <w:lang w:val="es-ES_tradnl"/>
                </w:rPr>
                <w:delText>los PUT y POST: qué modificaciones de los datos internos podrían utilizarse para atacar o transmitir información errónea;</w:delText>
              </w:r>
            </w:del>
          </w:p>
          <w:p w14:paraId="6EECC3E7" w14:textId="77777777" w:rsidR="00552141" w:rsidRPr="00641BDB" w:rsidRDefault="00552141" w:rsidP="00444F9A">
            <w:pPr>
              <w:pStyle w:val="ListParagraph"/>
              <w:numPr>
                <w:ilvl w:val="0"/>
                <w:numId w:val="25"/>
              </w:numPr>
              <w:spacing w:before="60" w:after="60" w:line="240" w:lineRule="auto"/>
              <w:rPr>
                <w:del w:id="3767" w:author="Author"/>
                <w:rFonts w:ascii="Arial" w:hAnsi="Arial"/>
                <w:lang w:val="es-ES_tradnl"/>
              </w:rPr>
            </w:pPr>
            <w:del w:id="3768" w:author="Author">
              <w:r w:rsidRPr="00641BDB">
                <w:rPr>
                  <w:rFonts w:ascii="Arial" w:hAnsi="Arial"/>
                  <w:lang w:val="es-ES_tradnl"/>
                </w:rPr>
                <w:delText>los DELETE: podrían utilizarse para eliminar el contenido de un almacén de recursos internos;</w:delText>
              </w:r>
            </w:del>
          </w:p>
          <w:p w14:paraId="0C245D86" w14:textId="77777777" w:rsidR="00552141" w:rsidRPr="00641BDB" w:rsidRDefault="00552141" w:rsidP="00444F9A">
            <w:pPr>
              <w:pStyle w:val="ListParagraph"/>
              <w:numPr>
                <w:ilvl w:val="0"/>
                <w:numId w:val="25"/>
              </w:numPr>
              <w:spacing w:before="60" w:after="60" w:line="240" w:lineRule="auto"/>
              <w:rPr>
                <w:del w:id="3769" w:author="Author"/>
                <w:rFonts w:ascii="Arial" w:hAnsi="Arial"/>
                <w:lang w:val="es-ES_tradnl"/>
              </w:rPr>
            </w:pPr>
            <w:del w:id="3770" w:author="Author">
              <w:r w:rsidRPr="00641BDB">
                <w:rPr>
                  <w:rFonts w:ascii="Arial" w:hAnsi="Arial"/>
                  <w:lang w:val="es-ES_tradnl"/>
                </w:rPr>
                <w:delText xml:space="preserve">los métodos permitidos de la lista blanca: para asegurar que los métodos HTTP permitidos sean debidamente restringidos y que otros devuelvan un código de respuesta adecuado; y </w:delText>
              </w:r>
            </w:del>
          </w:p>
          <w:p w14:paraId="6A2497BF" w14:textId="77777777" w:rsidR="00552141" w:rsidRPr="00641BDB" w:rsidRDefault="00552141" w:rsidP="00444F9A">
            <w:pPr>
              <w:pStyle w:val="ListParagraph"/>
              <w:numPr>
                <w:ilvl w:val="0"/>
                <w:numId w:val="25"/>
              </w:numPr>
              <w:spacing w:before="60" w:after="60" w:line="240" w:lineRule="auto"/>
              <w:rPr>
                <w:del w:id="3771" w:author="Author"/>
                <w:rFonts w:ascii="Arial" w:hAnsi="Arial"/>
                <w:lang w:val="es-ES_tradnl"/>
              </w:rPr>
            </w:pPr>
            <w:del w:id="3772" w:author="Author">
              <w:r w:rsidRPr="00641BDB">
                <w:rPr>
                  <w:rFonts w:ascii="Arial" w:hAnsi="Arial"/>
                  <w:lang w:val="es-ES_tradnl"/>
                </w:rPr>
                <w:delText>los ataques más conocidos deberían considerarse durante la fase de modelado de amenazas del proceso de diseño para asegurar que el riesgo de amenaza no aumente. DEBEN tenerse en cuenta las amenazas y medidas de mitigación definidas en la lista de los diez riesgos más críticos de OWASP.</w:delText>
              </w:r>
            </w:del>
          </w:p>
          <w:p w14:paraId="18DE71D3" w14:textId="77777777" w:rsidR="00552141" w:rsidRPr="00641BDB" w:rsidRDefault="00552141" w:rsidP="00444F9A">
            <w:pPr>
              <w:spacing w:before="60" w:after="60"/>
              <w:ind w:left="720"/>
              <w:rPr>
                <w:del w:id="3773" w:author="Author"/>
                <w:rFonts w:ascii="Arial" w:hAnsi="Arial" w:cs="Arial"/>
                <w:lang w:val="es-ES_tradnl"/>
              </w:rPr>
            </w:pPr>
          </w:p>
        </w:tc>
        <w:tc>
          <w:tcPr>
            <w:tcW w:w="1761" w:type="dxa"/>
          </w:tcPr>
          <w:p w14:paraId="28C173A9" w14:textId="77777777" w:rsidR="00552141" w:rsidRPr="00641BDB" w:rsidRDefault="00552141" w:rsidP="00444F9A">
            <w:pPr>
              <w:spacing w:before="60" w:after="60"/>
              <w:rPr>
                <w:del w:id="3774" w:author="Author"/>
                <w:rFonts w:asciiTheme="minorBidi" w:hAnsiTheme="minorBidi" w:cstheme="minorBidi"/>
                <w:szCs w:val="17"/>
                <w:lang w:val="es-ES_tradnl"/>
              </w:rPr>
            </w:pPr>
            <w:del w:id="3775" w:author="Author">
              <w:r w:rsidRPr="00641BDB">
                <w:rPr>
                  <w:rFonts w:asciiTheme="minorBidi" w:hAnsiTheme="minorBidi" w:cstheme="minorBidi"/>
                  <w:szCs w:val="17"/>
                  <w:lang w:val="es-ES_tradnl"/>
                </w:rPr>
                <w:delText>AAJ, AAX, AJ, AX</w:delText>
              </w:r>
            </w:del>
          </w:p>
        </w:tc>
      </w:tr>
      <w:tr w:rsidR="002824DD" w:rsidRPr="008516DD" w14:paraId="57A27F0D" w14:textId="77777777" w:rsidTr="003969D6">
        <w:trPr>
          <w:del w:id="3776" w:author="Author"/>
        </w:trPr>
        <w:tc>
          <w:tcPr>
            <w:tcW w:w="1143" w:type="dxa"/>
          </w:tcPr>
          <w:p w14:paraId="3EDFF0D3" w14:textId="77777777" w:rsidR="002824DD" w:rsidRPr="00641BDB" w:rsidRDefault="002824DD" w:rsidP="00444F9A">
            <w:pPr>
              <w:spacing w:before="60" w:after="60"/>
              <w:rPr>
                <w:del w:id="3777" w:author="Author"/>
                <w:rFonts w:asciiTheme="minorBidi" w:hAnsiTheme="minorBidi" w:cstheme="minorBidi"/>
                <w:szCs w:val="17"/>
                <w:lang w:val="es-ES_tradnl"/>
              </w:rPr>
            </w:pPr>
            <w:del w:id="3778" w:author="Author">
              <w:r w:rsidRPr="00641BDB">
                <w:rPr>
                  <w:rFonts w:asciiTheme="minorBidi" w:eastAsia="Times New Roman" w:hAnsiTheme="minorBidi" w:cstheme="minorBidi"/>
                  <w:szCs w:val="17"/>
                  <w:lang w:val="es-ES_tradnl"/>
                </w:rPr>
                <w:delText>[RSG-12</w:delText>
              </w:r>
              <w:r w:rsidR="00AB714D"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6444" w:type="dxa"/>
          </w:tcPr>
          <w:p w14:paraId="3026B6CE" w14:textId="77777777" w:rsidR="002824DD" w:rsidRPr="00641BDB" w:rsidRDefault="002824DD" w:rsidP="00444F9A">
            <w:pPr>
              <w:spacing w:before="60" w:after="60"/>
              <w:jc w:val="both"/>
              <w:rPr>
                <w:del w:id="3779" w:author="Author"/>
                <w:rFonts w:ascii="Arial" w:hAnsi="Arial" w:cs="Arial"/>
                <w:lang w:val="es-ES_tradnl"/>
              </w:rPr>
            </w:pPr>
            <w:del w:id="3780" w:author="Author">
              <w:r w:rsidRPr="00641BDB">
                <w:rPr>
                  <w:rFonts w:ascii="Arial" w:hAnsi="Arial" w:cs="Arial"/>
                  <w:lang w:val="es-ES_tradnl"/>
                </w:rPr>
                <w:delText>En el desarrollo de las API DEBERÍAN seguirse las normas y las mejores prácticas que se enumeran a continuación:</w:delText>
              </w:r>
            </w:del>
          </w:p>
          <w:p w14:paraId="583FC2BE" w14:textId="31CB6CDA" w:rsidR="002824DD" w:rsidRPr="00641BDB" w:rsidRDefault="002824DD" w:rsidP="00444F9A">
            <w:pPr>
              <w:pStyle w:val="ListParagraph"/>
              <w:numPr>
                <w:ilvl w:val="0"/>
                <w:numId w:val="25"/>
              </w:numPr>
              <w:spacing w:before="60" w:after="60" w:line="240" w:lineRule="auto"/>
              <w:rPr>
                <w:del w:id="3781" w:author="Author"/>
                <w:rFonts w:ascii="Arial" w:eastAsia="Batang" w:hAnsi="Arial"/>
                <w:lang w:val="es-ES_tradnl"/>
              </w:rPr>
            </w:pPr>
            <w:del w:id="3782" w:author="Author">
              <w:r w:rsidRPr="00641BDB">
                <w:rPr>
                  <w:rFonts w:ascii="Arial" w:eastAsia="Batang" w:hAnsi="Arial"/>
                  <w:lang w:val="es-ES_tradnl"/>
                </w:rPr>
                <w:delText xml:space="preserve">las mejores prácticas de codificación segura: </w:delText>
              </w:r>
              <w:r w:rsidRPr="00641BDB">
                <w:rPr>
                  <w:lang w:val="es-ES_tradnl"/>
                </w:rPr>
                <w:fldChar w:fldCharType="begin"/>
              </w:r>
              <w:r w:rsidRPr="00641BDB">
                <w:rPr>
                  <w:lang w:val="es-ES_tradnl"/>
                </w:rPr>
                <w:delInstrText>HYPERLINK "https://www.owasp.org/index.php/Secure_Coding_Principles"</w:delInstrText>
              </w:r>
              <w:r w:rsidRPr="00641BDB">
                <w:rPr>
                  <w:lang w:val="es-ES_tradnl"/>
                </w:rPr>
              </w:r>
              <w:r w:rsidRPr="00641BDB">
                <w:rPr>
                  <w:lang w:val="es-ES_tradnl"/>
                </w:rPr>
                <w:fldChar w:fldCharType="separate"/>
              </w:r>
              <w:r w:rsidRPr="00641BDB">
                <w:rPr>
                  <w:rFonts w:ascii="Arial" w:eastAsia="Batang" w:hAnsi="Arial"/>
                  <w:i/>
                  <w:iCs/>
                  <w:lang w:val="es-ES_tradnl"/>
                </w:rPr>
                <w:delText>OWASP Secure Coding Principles</w:delText>
              </w:r>
              <w:r w:rsidRPr="00641BDB">
                <w:rPr>
                  <w:lang w:val="es-ES_tradnl"/>
                </w:rPr>
                <w:fldChar w:fldCharType="end"/>
              </w:r>
              <w:r w:rsidRPr="00641BDB">
                <w:rPr>
                  <w:rFonts w:ascii="Arial" w:eastAsia="Batang" w:hAnsi="Arial"/>
                  <w:lang w:val="es-ES_tradnl"/>
                </w:rPr>
                <w:delText xml:space="preserve"> (Principios de Codificación Segura de OWASP);</w:delText>
              </w:r>
            </w:del>
            <w:r w:rsidR="00D22D23" w:rsidRPr="00641BDB">
              <w:rPr>
                <w:rFonts w:ascii="Arial" w:eastAsia="Batang" w:hAnsi="Arial"/>
                <w:lang w:val="es-ES_tradnl"/>
              </w:rPr>
              <w:t xml:space="preserve"> </w:t>
            </w:r>
          </w:p>
          <w:p w14:paraId="211EDEEC" w14:textId="185061DE" w:rsidR="002824DD" w:rsidRPr="00641BDB" w:rsidRDefault="002824DD" w:rsidP="00444F9A">
            <w:pPr>
              <w:pStyle w:val="ListParagraph"/>
              <w:numPr>
                <w:ilvl w:val="0"/>
                <w:numId w:val="25"/>
              </w:numPr>
              <w:spacing w:before="60" w:after="60" w:line="240" w:lineRule="auto"/>
              <w:rPr>
                <w:del w:id="3783" w:author="Author"/>
                <w:rFonts w:ascii="Arial" w:eastAsia="Batang" w:hAnsi="Arial"/>
                <w:lang w:val="es-ES_tradnl"/>
              </w:rPr>
            </w:pPr>
            <w:del w:id="3784" w:author="Author">
              <w:r w:rsidRPr="00641BDB">
                <w:rPr>
                  <w:rFonts w:ascii="Arial" w:eastAsia="Batang" w:hAnsi="Arial"/>
                  <w:lang w:val="es-ES_tradnl"/>
                </w:rPr>
                <w:delText xml:space="preserve">la seguridad de las API Rest: </w:delText>
              </w:r>
              <w:r w:rsidRPr="00641BDB">
                <w:rPr>
                  <w:lang w:val="es-ES_tradnl"/>
                </w:rPr>
                <w:fldChar w:fldCharType="begin"/>
              </w:r>
              <w:r w:rsidRPr="00641BDB">
                <w:rPr>
                  <w:lang w:val="es-ES_tradnl"/>
                </w:rPr>
                <w:delInstrText>HYPERLINK "https://www.owasp.org/index.php/REST_Security_Cheat_Sheet"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REST Security Cheat Sheet</w:delText>
              </w:r>
              <w:r w:rsidRPr="00641BDB">
                <w:rPr>
                  <w:lang w:val="es-ES_tradnl"/>
                </w:rPr>
                <w:fldChar w:fldCharType="end"/>
              </w:r>
              <w:r w:rsidRPr="00641BDB">
                <w:rPr>
                  <w:rFonts w:ascii="Arial" w:eastAsia="Batang" w:hAnsi="Arial"/>
                  <w:lang w:val="es-ES_tradnl"/>
                </w:rPr>
                <w:delText xml:space="preserve"> (Lista de Recomendaciones Prácticas sobre Seguridad REST);</w:delText>
              </w:r>
            </w:del>
            <w:r w:rsidR="00D22D23" w:rsidRPr="00641BDB">
              <w:rPr>
                <w:rFonts w:ascii="Arial" w:eastAsia="Batang" w:hAnsi="Arial"/>
                <w:lang w:val="es-ES_tradnl"/>
              </w:rPr>
              <w:t xml:space="preserve"> </w:t>
            </w:r>
          </w:p>
          <w:p w14:paraId="385ACCCA" w14:textId="1AF4C24F" w:rsidR="002824DD" w:rsidRPr="00641BDB" w:rsidRDefault="002824DD" w:rsidP="00444F9A">
            <w:pPr>
              <w:pStyle w:val="ListParagraph"/>
              <w:numPr>
                <w:ilvl w:val="0"/>
                <w:numId w:val="25"/>
              </w:numPr>
              <w:spacing w:before="60" w:after="60" w:line="240" w:lineRule="auto"/>
              <w:rPr>
                <w:del w:id="3785" w:author="Author"/>
                <w:rFonts w:ascii="Arial" w:eastAsia="Batang" w:hAnsi="Arial"/>
                <w:lang w:val="es-ES_tradnl"/>
              </w:rPr>
            </w:pPr>
            <w:del w:id="3786" w:author="Author">
              <w:r w:rsidRPr="00641BDB">
                <w:rPr>
                  <w:rFonts w:ascii="Arial" w:eastAsia="Batang" w:hAnsi="Arial"/>
                  <w:lang w:val="es-ES_tradnl"/>
                </w:rPr>
                <w:delText xml:space="preserve">las entradas de escape y la protección de secuencias de comandos en sitios cruzados: </w:delText>
              </w:r>
              <w:r w:rsidRPr="00641BDB">
                <w:rPr>
                  <w:lang w:val="es-ES_tradnl"/>
                </w:rPr>
                <w:fldChar w:fldCharType="begin"/>
              </w:r>
              <w:r w:rsidRPr="00641BDB">
                <w:rPr>
                  <w:lang w:val="es-ES_tradnl"/>
                </w:rPr>
                <w:delInstrText>HYPERLINK "https://www.owasp.org/index.php/XSS_Prevention_Cheat_Sheet"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XSS Cheat Sheet</w:delText>
              </w:r>
              <w:r w:rsidRPr="00641BDB">
                <w:rPr>
                  <w:lang w:val="es-ES_tradnl"/>
                </w:rPr>
                <w:fldChar w:fldCharType="end"/>
              </w:r>
              <w:r w:rsidRPr="00641BDB">
                <w:rPr>
                  <w:rFonts w:ascii="Arial" w:eastAsia="Batang" w:hAnsi="Arial"/>
                  <w:lang w:val="es-ES_tradnl"/>
                </w:rPr>
                <w:delText xml:space="preserve"> (Lista de Recomendaciones Prácticas de OWASP sobre Secuencias de Comandos en Sitios Cruzados);</w:delText>
              </w:r>
            </w:del>
            <w:r w:rsidR="00D22D23" w:rsidRPr="00641BDB">
              <w:rPr>
                <w:rFonts w:ascii="Arial" w:eastAsia="Batang" w:hAnsi="Arial"/>
                <w:lang w:val="es-ES_tradnl"/>
              </w:rPr>
              <w:t xml:space="preserve"> </w:t>
            </w:r>
          </w:p>
          <w:p w14:paraId="0E6F3F0C" w14:textId="77777777" w:rsidR="002824DD" w:rsidRPr="00641BDB" w:rsidRDefault="002824DD" w:rsidP="00444F9A">
            <w:pPr>
              <w:pStyle w:val="ListParagraph"/>
              <w:numPr>
                <w:ilvl w:val="0"/>
                <w:numId w:val="25"/>
              </w:numPr>
              <w:spacing w:before="60" w:after="60" w:line="240" w:lineRule="auto"/>
              <w:rPr>
                <w:del w:id="3787" w:author="Author"/>
                <w:rFonts w:ascii="Arial" w:eastAsia="Batang" w:hAnsi="Arial"/>
                <w:lang w:val="es-ES_tradnl"/>
              </w:rPr>
            </w:pPr>
            <w:del w:id="3788" w:author="Author">
              <w:r w:rsidRPr="00641BDB">
                <w:rPr>
                  <w:rFonts w:ascii="Arial" w:eastAsia="Batang" w:hAnsi="Arial"/>
                  <w:lang w:val="es-ES_tradnl"/>
                </w:rPr>
                <w:delText xml:space="preserve">la prevención de ataques de inyección SQL: </w:delText>
              </w:r>
              <w:r w:rsidRPr="00641BDB">
                <w:rPr>
                  <w:lang w:val="es-ES_tradnl"/>
                </w:rPr>
                <w:fldChar w:fldCharType="begin"/>
              </w:r>
              <w:r w:rsidRPr="00641BDB">
                <w:rPr>
                  <w:lang w:val="es-ES_tradnl"/>
                </w:rPr>
                <w:delInstrText>HYPERLINK "https://www.owasp.org/index.php/SQL_Injection_Prevention_Cheat_Sheet"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SQL Injection Cheat Sheet</w:delText>
              </w:r>
              <w:r w:rsidRPr="00641BDB">
                <w:rPr>
                  <w:lang w:val="es-ES_tradnl"/>
                </w:rPr>
                <w:fldChar w:fldCharType="end"/>
              </w:r>
              <w:r w:rsidRPr="00641BDB">
                <w:rPr>
                  <w:rFonts w:ascii="Arial" w:eastAsia="Batang" w:hAnsi="Arial"/>
                  <w:i/>
                  <w:iCs/>
                  <w:lang w:val="es-ES_tradnl"/>
                </w:rPr>
                <w:delText xml:space="preserve"> </w:delText>
              </w:r>
              <w:r w:rsidRPr="00641BDB">
                <w:rPr>
                  <w:rFonts w:ascii="Arial" w:eastAsia="Batang" w:hAnsi="Arial"/>
                  <w:lang w:val="es-ES_tradnl"/>
                </w:rPr>
                <w:delText xml:space="preserve">(Lista de Recomendaciones Prácticas de OWASP sobre Inyección SQL), </w:delText>
              </w:r>
              <w:r w:rsidRPr="00641BDB">
                <w:rPr>
                  <w:lang w:val="es-ES_tradnl"/>
                </w:rPr>
                <w:fldChar w:fldCharType="begin"/>
              </w:r>
              <w:r w:rsidRPr="00641BDB">
                <w:rPr>
                  <w:lang w:val="es-ES_tradnl"/>
                </w:rPr>
                <w:delInstrText>HYPERLINK "https://www.owasp.org/index.php/Query_Parameterization_Cheat_Sheet"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Parameterization Cheat Sheet</w:delText>
              </w:r>
              <w:r w:rsidRPr="00641BDB">
                <w:rPr>
                  <w:lang w:val="es-ES_tradnl"/>
                </w:rPr>
                <w:fldChar w:fldCharType="end"/>
              </w:r>
              <w:r w:rsidRPr="00641BDB">
                <w:rPr>
                  <w:rFonts w:ascii="Arial" w:eastAsia="Batang" w:hAnsi="Arial"/>
                  <w:i/>
                  <w:iCs/>
                  <w:lang w:val="es-ES_tradnl"/>
                </w:rPr>
                <w:delText xml:space="preserve"> </w:delText>
              </w:r>
              <w:r w:rsidRPr="00641BDB">
                <w:rPr>
                  <w:rFonts w:ascii="Arial" w:eastAsia="Batang" w:hAnsi="Arial"/>
                  <w:lang w:val="es-ES_tradnl"/>
                </w:rPr>
                <w:delText>(Lista de Recomendaciones Prácticas de OWASP sobre Parametrización); y</w:delText>
              </w:r>
            </w:del>
          </w:p>
          <w:p w14:paraId="5CD264C8" w14:textId="77777777" w:rsidR="002824DD" w:rsidRPr="00641BDB" w:rsidRDefault="002824DD" w:rsidP="00444F9A">
            <w:pPr>
              <w:pStyle w:val="ListParagraph"/>
              <w:numPr>
                <w:ilvl w:val="0"/>
                <w:numId w:val="25"/>
              </w:numPr>
              <w:spacing w:before="60" w:after="60" w:line="240" w:lineRule="auto"/>
              <w:rPr>
                <w:del w:id="3789" w:author="Author"/>
                <w:rFonts w:ascii="Arial" w:eastAsia="Batang" w:hAnsi="Arial"/>
                <w:lang w:val="es-ES_tradnl"/>
              </w:rPr>
            </w:pPr>
            <w:del w:id="3790" w:author="Author">
              <w:r w:rsidRPr="00641BDB">
                <w:rPr>
                  <w:rFonts w:ascii="Arial" w:eastAsia="Batang" w:hAnsi="Arial"/>
                  <w:lang w:val="es-ES_tradnl"/>
                </w:rPr>
                <w:delText xml:space="preserve">la seguridad de la capa de transporte: </w:delText>
              </w:r>
              <w:r w:rsidRPr="00641BDB">
                <w:rPr>
                  <w:lang w:val="es-ES_tradnl"/>
                </w:rPr>
                <w:fldChar w:fldCharType="begin"/>
              </w:r>
              <w:r w:rsidRPr="00641BDB">
                <w:rPr>
                  <w:lang w:val="es-ES_tradnl"/>
                </w:rPr>
                <w:delInstrText>HYPERLINK "https://www.owasp.org/index.php/Transport_Layer_Protection_Cheat_Sheet"</w:delInstrText>
              </w:r>
              <w:r w:rsidRPr="00641BDB">
                <w:rPr>
                  <w:lang w:val="es-ES_tradnl"/>
                </w:rPr>
              </w:r>
              <w:r w:rsidRPr="00641BDB">
                <w:rPr>
                  <w:lang w:val="es-ES_tradnl"/>
                </w:rPr>
                <w:fldChar w:fldCharType="separate"/>
              </w:r>
              <w:r w:rsidRPr="00641BDB">
                <w:rPr>
                  <w:rFonts w:ascii="Arial" w:eastAsia="Batang" w:hAnsi="Arial"/>
                  <w:i/>
                  <w:iCs/>
                  <w:lang w:val="es-ES_tradnl"/>
                </w:rPr>
                <w:delText>OWASP Transport Layer Protection Cheat Sheet</w:delText>
              </w:r>
              <w:r w:rsidRPr="00641BDB">
                <w:rPr>
                  <w:lang w:val="es-ES_tradnl"/>
                </w:rPr>
                <w:fldChar w:fldCharType="end"/>
              </w:r>
              <w:r w:rsidRPr="00641BDB">
                <w:rPr>
                  <w:rFonts w:ascii="Arial" w:eastAsia="Batang" w:hAnsi="Arial"/>
                  <w:lang w:val="es-ES_tradnl"/>
                </w:rPr>
                <w:delText xml:space="preserve"> (Lista de Recomendaciones Prácticas de OWASP sobre Seguridad de la Capa de Transporte).</w:delText>
              </w:r>
            </w:del>
          </w:p>
          <w:p w14:paraId="0E713A0E" w14:textId="77777777" w:rsidR="002824DD" w:rsidRPr="00641BDB" w:rsidRDefault="002824DD" w:rsidP="00444F9A">
            <w:pPr>
              <w:spacing w:before="60" w:after="60"/>
              <w:ind w:left="720"/>
              <w:rPr>
                <w:del w:id="3791" w:author="Author"/>
                <w:rFonts w:ascii="Arial" w:hAnsi="Arial" w:cs="Arial"/>
                <w:lang w:val="es-ES_tradnl"/>
              </w:rPr>
            </w:pPr>
          </w:p>
        </w:tc>
        <w:tc>
          <w:tcPr>
            <w:tcW w:w="1761" w:type="dxa"/>
          </w:tcPr>
          <w:p w14:paraId="28CCE60E" w14:textId="77777777" w:rsidR="002824DD" w:rsidRPr="00641BDB" w:rsidRDefault="002824DD" w:rsidP="00444F9A">
            <w:pPr>
              <w:spacing w:before="60" w:after="60"/>
              <w:rPr>
                <w:del w:id="3792" w:author="Author"/>
                <w:rFonts w:asciiTheme="minorBidi" w:hAnsiTheme="minorBidi" w:cstheme="minorBidi"/>
                <w:szCs w:val="17"/>
                <w:lang w:val="es-ES_tradnl"/>
              </w:rPr>
            </w:pPr>
            <w:del w:id="3793" w:author="Author">
              <w:r w:rsidRPr="00641BDB">
                <w:rPr>
                  <w:rFonts w:asciiTheme="minorBidi" w:hAnsiTheme="minorBidi" w:cstheme="minorBidi"/>
                  <w:szCs w:val="17"/>
                  <w:lang w:val="es-ES_tradnl"/>
                </w:rPr>
                <w:delText>AAJ, AAX, AJ, AX</w:delText>
              </w:r>
            </w:del>
          </w:p>
        </w:tc>
      </w:tr>
      <w:tr w:rsidR="009E544E" w:rsidRPr="008516DD" w14:paraId="3449E2F6" w14:textId="77777777" w:rsidTr="003969D6">
        <w:trPr>
          <w:del w:id="3794" w:author="Author"/>
        </w:trPr>
        <w:tc>
          <w:tcPr>
            <w:tcW w:w="1143" w:type="dxa"/>
          </w:tcPr>
          <w:p w14:paraId="0FF0F902" w14:textId="77777777" w:rsidR="009E544E" w:rsidRPr="00641BDB" w:rsidRDefault="009E544E" w:rsidP="00444F9A">
            <w:pPr>
              <w:spacing w:before="60" w:after="60"/>
              <w:rPr>
                <w:del w:id="3795" w:author="Author"/>
                <w:rFonts w:asciiTheme="minorBidi" w:hAnsiTheme="minorBidi" w:cstheme="minorBidi"/>
                <w:szCs w:val="17"/>
                <w:lang w:val="es-ES_tradnl"/>
              </w:rPr>
            </w:pPr>
            <w:del w:id="3796" w:author="Author">
              <w:r w:rsidRPr="00641BDB">
                <w:rPr>
                  <w:rFonts w:asciiTheme="minorBidi" w:eastAsia="Times New Roman" w:hAnsiTheme="minorBidi" w:cstheme="minorBidi"/>
                  <w:szCs w:val="17"/>
                  <w:lang w:val="es-ES_tradnl"/>
                </w:rPr>
                <w:delText>[RSG-12</w:delText>
              </w:r>
              <w:r w:rsidR="00AB714D"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6444" w:type="dxa"/>
          </w:tcPr>
          <w:p w14:paraId="2A8D68B1" w14:textId="77777777" w:rsidR="009E544E" w:rsidRPr="00641BDB" w:rsidRDefault="009E544E" w:rsidP="00444F9A">
            <w:pPr>
              <w:pStyle w:val="NormalWeb"/>
              <w:spacing w:before="60" w:beforeAutospacing="0" w:after="60" w:afterAutospacing="0"/>
              <w:jc w:val="both"/>
              <w:rPr>
                <w:del w:id="3797" w:author="Author"/>
                <w:rFonts w:asciiTheme="minorBidi" w:hAnsiTheme="minorBidi" w:cstheme="minorBidi"/>
                <w:szCs w:val="17"/>
                <w:lang w:val="es-ES_tradnl"/>
              </w:rPr>
            </w:pPr>
            <w:del w:id="3798" w:author="Author">
              <w:r w:rsidRPr="00641BDB">
                <w:rPr>
                  <w:rFonts w:asciiTheme="minorBidi" w:hAnsiTheme="minorBidi" w:cstheme="minorBidi"/>
                  <w:lang w:val="es-ES_tradnl"/>
                </w:rPr>
                <w:delText>DEBEN realizarse pruebas de seguridad y evaluaciones de vulnerabilidad para garantizar que las API son seguras y resistentes a las amenazas. Para ello PUEDEN aprovecharse las pruebas de seguridad de aplicaciones estáticas y dinámicas (SAST/DAST), las herramientas de gestión automatizada de vulnerabilidades y las pruebas de penetración.</w:delText>
              </w:r>
            </w:del>
          </w:p>
        </w:tc>
        <w:tc>
          <w:tcPr>
            <w:tcW w:w="1761" w:type="dxa"/>
          </w:tcPr>
          <w:p w14:paraId="0DF6132A" w14:textId="77777777" w:rsidR="009E544E" w:rsidRPr="00641BDB" w:rsidRDefault="009E544E" w:rsidP="00444F9A">
            <w:pPr>
              <w:spacing w:before="60" w:after="60"/>
              <w:rPr>
                <w:del w:id="3799" w:author="Author"/>
                <w:rFonts w:asciiTheme="minorBidi" w:hAnsiTheme="minorBidi" w:cstheme="minorBidi"/>
                <w:szCs w:val="17"/>
                <w:lang w:val="es-ES_tradnl"/>
              </w:rPr>
            </w:pPr>
            <w:del w:id="3800" w:author="Author">
              <w:r w:rsidRPr="00641BDB">
                <w:rPr>
                  <w:rFonts w:asciiTheme="minorBidi" w:hAnsiTheme="minorBidi" w:cstheme="minorBidi"/>
                  <w:szCs w:val="17"/>
                  <w:lang w:val="es-ES_tradnl"/>
                </w:rPr>
                <w:delText>AAJ, AAX, AJ, AX</w:delText>
              </w:r>
            </w:del>
          </w:p>
        </w:tc>
      </w:tr>
      <w:tr w:rsidR="009E544E" w:rsidRPr="008516DD" w14:paraId="4C586087" w14:textId="77777777" w:rsidTr="003969D6">
        <w:trPr>
          <w:del w:id="3801" w:author="Author"/>
        </w:trPr>
        <w:tc>
          <w:tcPr>
            <w:tcW w:w="1143" w:type="dxa"/>
          </w:tcPr>
          <w:p w14:paraId="1194D3C2" w14:textId="77777777" w:rsidR="009E544E" w:rsidRPr="00641BDB" w:rsidRDefault="009E544E" w:rsidP="00444F9A">
            <w:pPr>
              <w:spacing w:before="60" w:after="60"/>
              <w:rPr>
                <w:del w:id="3802" w:author="Author"/>
                <w:rFonts w:asciiTheme="minorBidi" w:hAnsiTheme="minorBidi" w:cstheme="minorBidi"/>
                <w:szCs w:val="17"/>
                <w:lang w:val="es-ES_tradnl"/>
              </w:rPr>
            </w:pPr>
            <w:del w:id="3803" w:author="Author">
              <w:r w:rsidRPr="00641BDB">
                <w:rPr>
                  <w:rFonts w:asciiTheme="minorBidi" w:eastAsia="Times New Roman" w:hAnsiTheme="minorBidi" w:cstheme="minorBidi"/>
                  <w:szCs w:val="17"/>
                  <w:lang w:val="es-ES_tradnl"/>
                </w:rPr>
                <w:delText>[RSG-12</w:delText>
              </w:r>
              <w:r w:rsidR="00AB714D"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6444" w:type="dxa"/>
          </w:tcPr>
          <w:p w14:paraId="158C6B88" w14:textId="77777777" w:rsidR="009E544E" w:rsidRPr="00641BDB" w:rsidRDefault="009E544E" w:rsidP="00444F9A">
            <w:pPr>
              <w:pStyle w:val="NormalWeb"/>
              <w:spacing w:before="60" w:beforeAutospacing="0" w:after="60" w:afterAutospacing="0"/>
              <w:jc w:val="both"/>
              <w:rPr>
                <w:del w:id="3804" w:author="Author"/>
                <w:rFonts w:asciiTheme="minorBidi" w:eastAsia="Times New Roman" w:hAnsiTheme="minorBidi" w:cstheme="minorBidi"/>
                <w:szCs w:val="17"/>
                <w:lang w:val="es-ES_tradnl"/>
              </w:rPr>
            </w:pPr>
            <w:del w:id="3805" w:author="Author">
              <w:r w:rsidRPr="00641BDB">
                <w:rPr>
                  <w:rFonts w:asciiTheme="minorBidi" w:hAnsiTheme="minorBidi" w:cstheme="minorBidi"/>
                  <w:lang w:val="es-ES_tradnl"/>
                </w:rPr>
                <w:delText>Los servicios protegidos DEBEN proporcionar puntos finales HTTP solo mediante TLS 1.2, o una versión superior, con un paquete de cifrado que incluya el protocolo Elliptic-curve Diffie–Hellman (ECDH) para el intercambio de claves.</w:delText>
              </w:r>
            </w:del>
          </w:p>
        </w:tc>
        <w:tc>
          <w:tcPr>
            <w:tcW w:w="1761" w:type="dxa"/>
          </w:tcPr>
          <w:p w14:paraId="470600C5" w14:textId="77777777" w:rsidR="009E544E" w:rsidRPr="00641BDB" w:rsidRDefault="009E544E" w:rsidP="00444F9A">
            <w:pPr>
              <w:spacing w:before="60" w:after="60"/>
              <w:rPr>
                <w:del w:id="3806" w:author="Author"/>
                <w:rFonts w:asciiTheme="minorBidi" w:hAnsiTheme="minorBidi" w:cstheme="minorBidi"/>
                <w:szCs w:val="17"/>
                <w:lang w:val="es-ES_tradnl"/>
              </w:rPr>
            </w:pPr>
            <w:del w:id="3807" w:author="Author">
              <w:r w:rsidRPr="00641BDB">
                <w:rPr>
                  <w:rFonts w:asciiTheme="minorBidi" w:hAnsiTheme="minorBidi" w:cstheme="minorBidi"/>
                  <w:szCs w:val="17"/>
                  <w:lang w:val="es-ES_tradnl"/>
                </w:rPr>
                <w:delText>AAJ, AAX, AJ, AX</w:delText>
              </w:r>
            </w:del>
          </w:p>
        </w:tc>
      </w:tr>
      <w:tr w:rsidR="00EA6843" w:rsidRPr="008516DD" w14:paraId="4749A924" w14:textId="77777777" w:rsidTr="003969D6">
        <w:trPr>
          <w:trHeight w:val="107"/>
          <w:del w:id="3808" w:author="Author"/>
        </w:trPr>
        <w:tc>
          <w:tcPr>
            <w:tcW w:w="1143" w:type="dxa"/>
          </w:tcPr>
          <w:p w14:paraId="757C0883" w14:textId="77777777" w:rsidR="00EA6843" w:rsidRPr="00641BDB" w:rsidRDefault="00EA6843" w:rsidP="00444F9A">
            <w:pPr>
              <w:spacing w:before="60" w:after="60"/>
              <w:rPr>
                <w:del w:id="3809" w:author="Author"/>
                <w:rFonts w:asciiTheme="minorBidi" w:hAnsiTheme="minorBidi" w:cstheme="minorBidi"/>
                <w:szCs w:val="17"/>
                <w:lang w:val="es-ES_tradnl"/>
              </w:rPr>
            </w:pPr>
            <w:del w:id="3810" w:author="Author">
              <w:r w:rsidRPr="00641BDB">
                <w:rPr>
                  <w:rFonts w:asciiTheme="minorBidi" w:eastAsia="Times New Roman" w:hAnsiTheme="minorBidi" w:cstheme="minorBidi"/>
                  <w:szCs w:val="17"/>
                  <w:lang w:val="es-ES_tradnl"/>
                </w:rPr>
                <w:delText>[RSG-12</w:delText>
              </w:r>
              <w:r w:rsidR="00AB714D"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w:delText>
              </w:r>
            </w:del>
          </w:p>
        </w:tc>
        <w:tc>
          <w:tcPr>
            <w:tcW w:w="6444" w:type="dxa"/>
          </w:tcPr>
          <w:p w14:paraId="325F71E4" w14:textId="77777777" w:rsidR="00EA6843" w:rsidRPr="00641BDB" w:rsidRDefault="00EA6843" w:rsidP="00444F9A">
            <w:pPr>
              <w:pStyle w:val="NormalWeb"/>
              <w:spacing w:before="60" w:beforeAutospacing="0" w:after="60" w:afterAutospacing="0"/>
              <w:jc w:val="both"/>
              <w:rPr>
                <w:del w:id="3811" w:author="Author"/>
                <w:rFonts w:asciiTheme="minorBidi" w:eastAsia="Times New Roman" w:hAnsiTheme="minorBidi" w:cstheme="minorBidi"/>
                <w:szCs w:val="17"/>
                <w:lang w:val="es-ES_tradnl"/>
              </w:rPr>
            </w:pPr>
            <w:del w:id="3812" w:author="Author">
              <w:r w:rsidRPr="00641BDB">
                <w:rPr>
                  <w:rFonts w:asciiTheme="minorBidi" w:hAnsiTheme="minorBidi" w:cstheme="minorBidi"/>
                  <w:lang w:val="es-ES_tradnl"/>
                </w:rPr>
                <w:delText xml:space="preserve">Cuando se consideran los protocolos de autenticación, DEBERÍA utilizarse una confidencialidad directa perfecta para garantizar la seguridad del transporte. NO DEBERÍAN permitirse los algoritmos criptográficos inseguros ni la compatibilidad hacia atrás con SSL 3 y TLS 1.0/1.1. </w:delText>
              </w:r>
            </w:del>
          </w:p>
        </w:tc>
        <w:tc>
          <w:tcPr>
            <w:tcW w:w="1761" w:type="dxa"/>
          </w:tcPr>
          <w:p w14:paraId="12A10BAD" w14:textId="77777777" w:rsidR="00EA6843" w:rsidRPr="00641BDB" w:rsidRDefault="00EA6843" w:rsidP="00444F9A">
            <w:pPr>
              <w:spacing w:before="60" w:after="60"/>
              <w:rPr>
                <w:del w:id="3813" w:author="Author"/>
                <w:rFonts w:asciiTheme="minorBidi" w:hAnsiTheme="minorBidi" w:cstheme="minorBidi"/>
                <w:szCs w:val="17"/>
                <w:lang w:val="es-ES_tradnl"/>
              </w:rPr>
            </w:pPr>
            <w:del w:id="3814" w:author="Author">
              <w:r w:rsidRPr="00641BDB">
                <w:rPr>
                  <w:rFonts w:asciiTheme="minorBidi" w:hAnsiTheme="minorBidi" w:cstheme="minorBidi"/>
                  <w:szCs w:val="17"/>
                  <w:lang w:val="es-ES_tradnl"/>
                </w:rPr>
                <w:delText>AAX, AAJ</w:delText>
              </w:r>
            </w:del>
          </w:p>
        </w:tc>
      </w:tr>
      <w:tr w:rsidR="00EC17C7" w:rsidRPr="008516DD" w14:paraId="32B7FBCD" w14:textId="77777777" w:rsidTr="003969D6">
        <w:trPr>
          <w:trHeight w:val="107"/>
          <w:del w:id="3815" w:author="Author"/>
        </w:trPr>
        <w:tc>
          <w:tcPr>
            <w:tcW w:w="1143" w:type="dxa"/>
          </w:tcPr>
          <w:p w14:paraId="6FEA93E1" w14:textId="77777777" w:rsidR="00EC17C7" w:rsidRPr="00641BDB" w:rsidRDefault="00EC17C7" w:rsidP="00444F9A">
            <w:pPr>
              <w:spacing w:before="60" w:after="60"/>
              <w:rPr>
                <w:del w:id="3816" w:author="Author"/>
                <w:rFonts w:asciiTheme="minorBidi" w:hAnsiTheme="minorBidi" w:cstheme="minorBidi"/>
                <w:szCs w:val="17"/>
                <w:lang w:val="es-ES_tradnl"/>
              </w:rPr>
            </w:pPr>
            <w:del w:id="3817" w:author="Author">
              <w:r w:rsidRPr="00641BDB">
                <w:rPr>
                  <w:rFonts w:asciiTheme="minorBidi" w:eastAsia="Times New Roman" w:hAnsiTheme="minorBidi" w:cstheme="minorBidi"/>
                  <w:szCs w:val="17"/>
                  <w:lang w:val="es-ES_tradnl"/>
                </w:rPr>
                <w:delText>[RSG-12</w:delText>
              </w:r>
              <w:r w:rsidR="00AB714D"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w:delText>
              </w:r>
            </w:del>
          </w:p>
        </w:tc>
        <w:tc>
          <w:tcPr>
            <w:tcW w:w="6444" w:type="dxa"/>
          </w:tcPr>
          <w:p w14:paraId="15381BB9" w14:textId="77777777" w:rsidR="00EC17C7" w:rsidRPr="00641BDB" w:rsidRDefault="00EC17C7" w:rsidP="00444F9A">
            <w:pPr>
              <w:pStyle w:val="NormalWeb"/>
              <w:spacing w:before="60" w:beforeAutospacing="0" w:after="60" w:afterAutospacing="0"/>
              <w:jc w:val="both"/>
              <w:rPr>
                <w:del w:id="3818" w:author="Author"/>
                <w:rFonts w:asciiTheme="minorBidi" w:eastAsia="Times New Roman" w:hAnsiTheme="minorBidi" w:cstheme="minorBidi"/>
                <w:szCs w:val="17"/>
                <w:lang w:val="es-ES_tradnl"/>
              </w:rPr>
            </w:pPr>
            <w:del w:id="3819" w:author="Author">
              <w:r w:rsidRPr="00641BDB">
                <w:rPr>
                  <w:rFonts w:asciiTheme="minorBidi" w:eastAsia="Times New Roman" w:hAnsiTheme="minorBidi" w:cstheme="minorBidi"/>
                  <w:szCs w:val="17"/>
                  <w:lang w:val="es-ES_tradnl"/>
                </w:rPr>
                <w:delText>Para una máxima seguridad y confianza, DEBERÍA establecerse una VPN Ipsec de sitio a sitio para proteger mejor la información transmitida a través de redes inseguras.</w:delText>
              </w:r>
            </w:del>
          </w:p>
        </w:tc>
        <w:tc>
          <w:tcPr>
            <w:tcW w:w="1761" w:type="dxa"/>
          </w:tcPr>
          <w:p w14:paraId="248C3AC9" w14:textId="77777777" w:rsidR="00EC17C7" w:rsidRPr="00641BDB" w:rsidRDefault="00EC17C7" w:rsidP="00444F9A">
            <w:pPr>
              <w:spacing w:before="60" w:after="60"/>
              <w:rPr>
                <w:del w:id="3820" w:author="Author"/>
                <w:rFonts w:asciiTheme="minorBidi" w:hAnsiTheme="minorBidi" w:cstheme="minorBidi"/>
                <w:szCs w:val="17"/>
                <w:lang w:val="es-ES_tradnl"/>
              </w:rPr>
            </w:pPr>
            <w:del w:id="3821" w:author="Author">
              <w:r w:rsidRPr="00641BDB">
                <w:rPr>
                  <w:rFonts w:asciiTheme="minorBidi" w:hAnsiTheme="minorBidi" w:cstheme="minorBidi"/>
                  <w:szCs w:val="17"/>
                  <w:lang w:val="es-ES_tradnl"/>
                </w:rPr>
                <w:delText>AAX, AAJ</w:delText>
              </w:r>
            </w:del>
          </w:p>
        </w:tc>
      </w:tr>
      <w:tr w:rsidR="00EC17C7" w:rsidRPr="008516DD" w14:paraId="4A2A9724" w14:textId="77777777" w:rsidTr="003969D6">
        <w:trPr>
          <w:trHeight w:val="107"/>
          <w:del w:id="3822" w:author="Author"/>
        </w:trPr>
        <w:tc>
          <w:tcPr>
            <w:tcW w:w="1143" w:type="dxa"/>
          </w:tcPr>
          <w:p w14:paraId="5743A596" w14:textId="77777777" w:rsidR="00EC17C7" w:rsidRPr="00641BDB" w:rsidRDefault="00EC17C7" w:rsidP="00444F9A">
            <w:pPr>
              <w:spacing w:before="60" w:after="60"/>
              <w:rPr>
                <w:del w:id="3823" w:author="Author"/>
                <w:rFonts w:asciiTheme="minorBidi" w:hAnsiTheme="minorBidi" w:cstheme="minorBidi"/>
                <w:szCs w:val="17"/>
                <w:lang w:val="es-ES_tradnl"/>
              </w:rPr>
            </w:pPr>
            <w:del w:id="3824" w:author="Author">
              <w:r w:rsidRPr="00641BDB">
                <w:rPr>
                  <w:rFonts w:asciiTheme="minorBidi" w:eastAsia="Times New Roman" w:hAnsiTheme="minorBidi" w:cstheme="minorBidi"/>
                  <w:szCs w:val="17"/>
                  <w:lang w:val="es-ES_tradnl"/>
                </w:rPr>
                <w:delText>[RSG-12</w:delText>
              </w:r>
              <w:r w:rsidR="00AB714D"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6444" w:type="dxa"/>
          </w:tcPr>
          <w:p w14:paraId="59345B95" w14:textId="77777777" w:rsidR="00EC17C7" w:rsidRPr="00641BDB" w:rsidRDefault="00EC17C7" w:rsidP="00444F9A">
            <w:pPr>
              <w:pStyle w:val="NormalWeb"/>
              <w:spacing w:before="60" w:beforeAutospacing="0" w:after="60" w:afterAutospacing="0"/>
              <w:jc w:val="both"/>
              <w:rPr>
                <w:del w:id="3825" w:author="Author"/>
                <w:rFonts w:asciiTheme="minorBidi" w:eastAsia="Times New Roman" w:hAnsiTheme="minorBidi" w:cstheme="minorBidi"/>
                <w:szCs w:val="17"/>
                <w:lang w:val="es-ES_tradnl"/>
              </w:rPr>
            </w:pPr>
            <w:del w:id="3826" w:author="Author">
              <w:r w:rsidRPr="00641BDB">
                <w:rPr>
                  <w:rFonts w:asciiTheme="minorBidi" w:eastAsia="Times New Roman" w:hAnsiTheme="minorBidi" w:cstheme="minorBidi"/>
                  <w:szCs w:val="17"/>
                  <w:lang w:val="es-ES_tradnl"/>
                </w:rPr>
                <w:delText>La aplicación consumidora DEBERÍA validar la cadena de certificados TLS al realizar peticiones a recursos protegidos, incluida la comprobación de la lista de revocación de certificados.</w:delText>
              </w:r>
            </w:del>
          </w:p>
        </w:tc>
        <w:tc>
          <w:tcPr>
            <w:tcW w:w="1761" w:type="dxa"/>
          </w:tcPr>
          <w:p w14:paraId="48AA5924" w14:textId="77777777" w:rsidR="00EC17C7" w:rsidRPr="00641BDB" w:rsidRDefault="00EC17C7" w:rsidP="00444F9A">
            <w:pPr>
              <w:spacing w:before="60" w:after="60"/>
              <w:rPr>
                <w:del w:id="3827" w:author="Author"/>
                <w:rFonts w:asciiTheme="minorBidi" w:hAnsiTheme="minorBidi" w:cstheme="minorBidi"/>
                <w:szCs w:val="17"/>
                <w:lang w:val="es-ES_tradnl"/>
              </w:rPr>
            </w:pPr>
            <w:del w:id="3828" w:author="Author">
              <w:r w:rsidRPr="00641BDB">
                <w:rPr>
                  <w:rFonts w:asciiTheme="minorBidi" w:hAnsiTheme="minorBidi" w:cstheme="minorBidi"/>
                  <w:szCs w:val="17"/>
                  <w:lang w:val="es-ES_tradnl"/>
                </w:rPr>
                <w:delText>AAX, AAJ</w:delText>
              </w:r>
            </w:del>
          </w:p>
        </w:tc>
      </w:tr>
      <w:tr w:rsidR="00EC17C7" w:rsidRPr="008516DD" w14:paraId="667ECB7E" w14:textId="77777777" w:rsidTr="003969D6">
        <w:trPr>
          <w:trHeight w:val="107"/>
          <w:del w:id="3829" w:author="Author"/>
        </w:trPr>
        <w:tc>
          <w:tcPr>
            <w:tcW w:w="1143" w:type="dxa"/>
          </w:tcPr>
          <w:p w14:paraId="5EF50A7B" w14:textId="77777777" w:rsidR="00EC17C7" w:rsidRPr="00641BDB" w:rsidRDefault="00EC17C7" w:rsidP="00444F9A">
            <w:pPr>
              <w:spacing w:before="60" w:after="60"/>
              <w:rPr>
                <w:del w:id="3830" w:author="Author"/>
                <w:rFonts w:asciiTheme="minorBidi" w:hAnsiTheme="minorBidi" w:cstheme="minorBidi"/>
                <w:szCs w:val="17"/>
                <w:lang w:val="es-ES_tradnl"/>
              </w:rPr>
            </w:pPr>
            <w:del w:id="3831" w:author="Author">
              <w:r w:rsidRPr="00641BDB">
                <w:rPr>
                  <w:rFonts w:asciiTheme="minorBidi" w:eastAsia="Times New Roman" w:hAnsiTheme="minorBidi" w:cstheme="minorBidi"/>
                  <w:szCs w:val="17"/>
                  <w:lang w:val="es-ES_tradnl"/>
                </w:rPr>
                <w:delText>[RSG-12</w:delText>
              </w:r>
              <w:r w:rsidR="00AB714D"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6444" w:type="dxa"/>
          </w:tcPr>
          <w:p w14:paraId="799FF8AE" w14:textId="77777777" w:rsidR="00EC17C7" w:rsidRPr="00641BDB" w:rsidRDefault="00EC17C7" w:rsidP="00444F9A">
            <w:pPr>
              <w:pStyle w:val="NormalWeb"/>
              <w:spacing w:before="60" w:beforeAutospacing="0" w:after="60" w:afterAutospacing="0"/>
              <w:jc w:val="both"/>
              <w:rPr>
                <w:del w:id="3832" w:author="Author"/>
                <w:rFonts w:asciiTheme="minorBidi" w:eastAsia="Times New Roman" w:hAnsiTheme="minorBidi" w:cstheme="minorBidi"/>
                <w:szCs w:val="17"/>
                <w:lang w:val="es-ES_tradnl"/>
              </w:rPr>
            </w:pPr>
            <w:del w:id="3833" w:author="Author">
              <w:r w:rsidRPr="00641BDB">
                <w:rPr>
                  <w:rFonts w:asciiTheme="minorBidi" w:eastAsia="Times New Roman" w:hAnsiTheme="minorBidi" w:cstheme="minorBidi"/>
                  <w:szCs w:val="17"/>
                  <w:lang w:val="es-ES_tradnl"/>
                </w:rPr>
                <w:delText xml:space="preserve">Los servicios protegidos DEBERÍAN utilizar solo certificados válidos emitidos por una </w:delText>
              </w:r>
              <w:r w:rsidR="00FD40C5" w:rsidRPr="00641BDB">
                <w:rPr>
                  <w:rFonts w:asciiTheme="minorBidi" w:eastAsia="Times New Roman" w:hAnsiTheme="minorBidi" w:cstheme="minorBidi"/>
                  <w:szCs w:val="17"/>
                  <w:lang w:val="es-ES_tradnl"/>
                </w:rPr>
                <w:delText>autoridad certificadora</w:delText>
              </w:r>
              <w:r w:rsidRPr="00641BDB">
                <w:rPr>
                  <w:rFonts w:asciiTheme="minorBidi" w:eastAsia="Times New Roman" w:hAnsiTheme="minorBidi" w:cstheme="minorBidi"/>
                  <w:szCs w:val="17"/>
                  <w:lang w:val="es-ES_tradnl"/>
                </w:rPr>
                <w:delText xml:space="preserve"> de confianza.</w:delText>
              </w:r>
            </w:del>
          </w:p>
        </w:tc>
        <w:tc>
          <w:tcPr>
            <w:tcW w:w="1761" w:type="dxa"/>
          </w:tcPr>
          <w:p w14:paraId="09142FEA" w14:textId="77777777" w:rsidR="00EC17C7" w:rsidRPr="00641BDB" w:rsidRDefault="00EC17C7" w:rsidP="00444F9A">
            <w:pPr>
              <w:spacing w:before="60" w:after="60"/>
              <w:rPr>
                <w:del w:id="3834" w:author="Author"/>
                <w:rFonts w:asciiTheme="minorBidi" w:hAnsiTheme="minorBidi" w:cstheme="minorBidi"/>
                <w:szCs w:val="17"/>
                <w:lang w:val="es-ES_tradnl"/>
              </w:rPr>
            </w:pPr>
            <w:del w:id="3835" w:author="Author">
              <w:r w:rsidRPr="00641BDB">
                <w:rPr>
                  <w:rFonts w:asciiTheme="minorBidi" w:hAnsiTheme="minorBidi" w:cstheme="minorBidi"/>
                  <w:szCs w:val="17"/>
                  <w:lang w:val="es-ES_tradnl"/>
                </w:rPr>
                <w:delText>AAX, AAJ</w:delText>
              </w:r>
            </w:del>
          </w:p>
        </w:tc>
      </w:tr>
      <w:tr w:rsidR="006A7A93" w:rsidRPr="008516DD" w14:paraId="7F8E83E4" w14:textId="77777777" w:rsidTr="003969D6">
        <w:trPr>
          <w:trHeight w:val="107"/>
          <w:del w:id="3836" w:author="Author"/>
        </w:trPr>
        <w:tc>
          <w:tcPr>
            <w:tcW w:w="1143" w:type="dxa"/>
          </w:tcPr>
          <w:p w14:paraId="2951966A" w14:textId="77777777" w:rsidR="006A7A93" w:rsidRPr="00641BDB" w:rsidRDefault="006A7A93" w:rsidP="00444F9A">
            <w:pPr>
              <w:spacing w:before="60" w:after="60"/>
              <w:rPr>
                <w:del w:id="3837" w:author="Author"/>
                <w:rFonts w:asciiTheme="minorBidi" w:hAnsiTheme="minorBidi" w:cstheme="minorBidi"/>
                <w:szCs w:val="17"/>
                <w:lang w:val="es-ES_tradnl"/>
              </w:rPr>
            </w:pPr>
            <w:del w:id="3838" w:author="Author">
              <w:r w:rsidRPr="00641BDB">
                <w:rPr>
                  <w:rFonts w:asciiTheme="minorBidi" w:eastAsia="Times New Roman" w:hAnsiTheme="minorBidi" w:cstheme="minorBidi"/>
                  <w:szCs w:val="17"/>
                  <w:lang w:val="es-ES_tradnl"/>
                </w:rPr>
                <w:delText>[RSG-12</w:delText>
              </w:r>
              <w:r w:rsidR="00AB714D"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w:delText>
              </w:r>
            </w:del>
          </w:p>
        </w:tc>
        <w:tc>
          <w:tcPr>
            <w:tcW w:w="6444" w:type="dxa"/>
          </w:tcPr>
          <w:p w14:paraId="3A041ABA" w14:textId="77777777" w:rsidR="006A7A93" w:rsidRPr="00641BDB" w:rsidRDefault="006A7A93" w:rsidP="00444F9A">
            <w:pPr>
              <w:pStyle w:val="NormalWeb"/>
              <w:spacing w:before="60" w:beforeAutospacing="0" w:after="60" w:afterAutospacing="0"/>
              <w:jc w:val="both"/>
              <w:rPr>
                <w:del w:id="3839" w:author="Author"/>
                <w:rFonts w:asciiTheme="minorBidi" w:eastAsia="Times New Roman" w:hAnsiTheme="minorBidi" w:cstheme="minorBidi"/>
                <w:szCs w:val="17"/>
                <w:lang w:val="es-ES_tradnl"/>
              </w:rPr>
            </w:pPr>
            <w:del w:id="3840" w:author="Author">
              <w:r w:rsidRPr="00641BDB">
                <w:rPr>
                  <w:rFonts w:asciiTheme="minorBidi" w:eastAsia="Times New Roman" w:hAnsiTheme="minorBidi" w:cstheme="minorBidi"/>
                  <w:szCs w:val="17"/>
                  <w:lang w:val="es-ES_tradnl"/>
                </w:rPr>
                <w:delText xml:space="preserve">Los </w:delText>
              </w:r>
              <w:r w:rsidRPr="00641BDB">
                <w:rPr>
                  <w:rFonts w:asciiTheme="minorBidi" w:eastAsia="Times New Roman" w:hAnsiTheme="minorBidi" w:cstheme="minorBidi"/>
                  <w:i/>
                  <w:iCs/>
                  <w:szCs w:val="17"/>
                  <w:lang w:val="es-ES_tradnl"/>
                </w:rPr>
                <w:delText>tokens</w:delText>
              </w:r>
              <w:r w:rsidRPr="00641BDB">
                <w:rPr>
                  <w:rFonts w:asciiTheme="minorBidi" w:eastAsia="Times New Roman" w:hAnsiTheme="minorBidi" w:cstheme="minorBidi"/>
                  <w:szCs w:val="17"/>
                  <w:lang w:val="es-ES_tradnl"/>
                </w:rPr>
                <w:delText xml:space="preserve"> DEBERÍAN ser firmados utilizando algoritmos de firma segura que cumplan con el estándar de firma digital (DSS) FIPS 186-4. DEBERÍAN considerarse los algoritmos de firma digital de Rivest, Shamir y Adleman (RSA) o de curva elíptica (ECDSA).</w:delText>
              </w:r>
            </w:del>
          </w:p>
        </w:tc>
        <w:tc>
          <w:tcPr>
            <w:tcW w:w="1761" w:type="dxa"/>
          </w:tcPr>
          <w:p w14:paraId="4A823094" w14:textId="77777777" w:rsidR="006A7A93" w:rsidRPr="00641BDB" w:rsidRDefault="006A7A93" w:rsidP="00444F9A">
            <w:pPr>
              <w:spacing w:before="60" w:after="60"/>
              <w:rPr>
                <w:del w:id="3841" w:author="Author"/>
                <w:rFonts w:asciiTheme="minorBidi" w:hAnsiTheme="minorBidi" w:cstheme="minorBidi"/>
                <w:szCs w:val="17"/>
                <w:lang w:val="es-ES_tradnl"/>
              </w:rPr>
            </w:pPr>
            <w:del w:id="3842" w:author="Author">
              <w:r w:rsidRPr="00641BDB">
                <w:rPr>
                  <w:rFonts w:asciiTheme="minorBidi" w:hAnsiTheme="minorBidi" w:cstheme="minorBidi"/>
                  <w:szCs w:val="17"/>
                  <w:lang w:val="es-ES_tradnl"/>
                </w:rPr>
                <w:delText>AAX, AAJ</w:delText>
              </w:r>
            </w:del>
          </w:p>
        </w:tc>
      </w:tr>
      <w:tr w:rsidR="009E544E" w:rsidRPr="008516DD" w14:paraId="7A3A1D89" w14:textId="77777777" w:rsidTr="003969D6">
        <w:trPr>
          <w:trHeight w:val="107"/>
          <w:del w:id="3843" w:author="Author"/>
        </w:trPr>
        <w:tc>
          <w:tcPr>
            <w:tcW w:w="1143" w:type="dxa"/>
          </w:tcPr>
          <w:p w14:paraId="1966B1C6" w14:textId="77777777" w:rsidR="009E544E" w:rsidRPr="00641BDB" w:rsidRDefault="009E544E" w:rsidP="00444F9A">
            <w:pPr>
              <w:spacing w:before="60" w:after="60"/>
              <w:rPr>
                <w:del w:id="3844" w:author="Author"/>
                <w:rFonts w:asciiTheme="minorBidi" w:hAnsiTheme="minorBidi" w:cstheme="minorBidi"/>
                <w:szCs w:val="17"/>
                <w:lang w:val="es-ES_tradnl"/>
              </w:rPr>
            </w:pPr>
            <w:del w:id="3845" w:author="Author">
              <w:r w:rsidRPr="00641BDB">
                <w:rPr>
                  <w:rFonts w:asciiTheme="minorBidi" w:eastAsia="Times New Roman" w:hAnsiTheme="minorBidi" w:cstheme="minorBidi"/>
                  <w:szCs w:val="17"/>
                  <w:lang w:val="es-ES_tradnl"/>
                </w:rPr>
                <w:delText>[RSG-1</w:delText>
              </w:r>
              <w:r w:rsidR="00AB714D" w:rsidRPr="00641BDB">
                <w:rPr>
                  <w:rFonts w:asciiTheme="minorBidi" w:eastAsia="Times New Roman" w:hAnsiTheme="minorBidi" w:cstheme="minorBidi"/>
                  <w:szCs w:val="17"/>
                  <w:lang w:val="es-ES_tradnl"/>
                </w:rPr>
                <w:delText>30</w:delText>
              </w:r>
              <w:r w:rsidRPr="00641BDB">
                <w:rPr>
                  <w:rFonts w:asciiTheme="minorBidi" w:eastAsia="Times New Roman" w:hAnsiTheme="minorBidi" w:cstheme="minorBidi"/>
                  <w:szCs w:val="17"/>
                  <w:lang w:val="es-ES_tradnl"/>
                </w:rPr>
                <w:delText>]</w:delText>
              </w:r>
            </w:del>
          </w:p>
        </w:tc>
        <w:tc>
          <w:tcPr>
            <w:tcW w:w="6444" w:type="dxa"/>
          </w:tcPr>
          <w:p w14:paraId="13BEBACB" w14:textId="34B48EF1" w:rsidR="009E544E" w:rsidRPr="00641BDB" w:rsidRDefault="009E544E" w:rsidP="00444F9A">
            <w:pPr>
              <w:pStyle w:val="NormalWeb"/>
              <w:spacing w:before="60" w:beforeAutospacing="0" w:after="60" w:afterAutospacing="0"/>
              <w:jc w:val="both"/>
              <w:rPr>
                <w:del w:id="3846" w:author="Author"/>
                <w:rFonts w:asciiTheme="minorBidi" w:eastAsia="Times New Roman" w:hAnsiTheme="minorBidi" w:cstheme="minorBidi"/>
                <w:szCs w:val="17"/>
                <w:lang w:val="es-ES_tradnl"/>
              </w:rPr>
            </w:pPr>
            <w:del w:id="3847" w:author="Author">
              <w:r w:rsidRPr="00641BDB">
                <w:rPr>
                  <w:rFonts w:asciiTheme="minorBidi" w:eastAsia="Times New Roman" w:hAnsiTheme="minorBidi" w:cstheme="minorBidi"/>
                  <w:szCs w:val="17"/>
                  <w:lang w:val="es-ES_tradnl"/>
                </w:rPr>
                <w:delText>La autenticación anónima DEBE utilizarse solo cuando los clientes y la aplicación que están utilizando acceden a información o funciones con un nivel de sensibilidad bajo que no deberían requerir autenticación, como la información pública.</w:delText>
              </w:r>
            </w:del>
            <w:r w:rsidR="00D22D23" w:rsidRPr="00641BDB">
              <w:rPr>
                <w:rFonts w:asciiTheme="minorBidi" w:eastAsia="Times New Roman" w:hAnsiTheme="minorBidi" w:cstheme="minorBidi"/>
                <w:szCs w:val="17"/>
                <w:lang w:val="es-ES_tradnl"/>
              </w:rPr>
              <w:t xml:space="preserve"> </w:t>
            </w:r>
          </w:p>
        </w:tc>
        <w:tc>
          <w:tcPr>
            <w:tcW w:w="1761" w:type="dxa"/>
          </w:tcPr>
          <w:p w14:paraId="1710CAA0" w14:textId="77777777" w:rsidR="009E544E" w:rsidRPr="00641BDB" w:rsidRDefault="009E544E" w:rsidP="00444F9A">
            <w:pPr>
              <w:spacing w:before="60" w:after="60"/>
              <w:rPr>
                <w:del w:id="3848" w:author="Author"/>
                <w:rFonts w:asciiTheme="minorBidi" w:hAnsiTheme="minorBidi" w:cstheme="minorBidi"/>
                <w:szCs w:val="17"/>
                <w:lang w:val="es-ES_tradnl"/>
              </w:rPr>
            </w:pPr>
            <w:del w:id="3849" w:author="Author">
              <w:r w:rsidRPr="00641BDB">
                <w:rPr>
                  <w:rFonts w:asciiTheme="minorBidi" w:hAnsiTheme="minorBidi" w:cstheme="minorBidi"/>
                  <w:szCs w:val="17"/>
                  <w:lang w:val="es-ES_tradnl"/>
                </w:rPr>
                <w:delText>AAJ, AAX, AJ, AX</w:delText>
              </w:r>
            </w:del>
          </w:p>
        </w:tc>
      </w:tr>
      <w:tr w:rsidR="009E544E" w:rsidRPr="008516DD" w14:paraId="471E7C35" w14:textId="77777777" w:rsidTr="003969D6">
        <w:trPr>
          <w:trHeight w:val="107"/>
          <w:del w:id="3850" w:author="Author"/>
        </w:trPr>
        <w:tc>
          <w:tcPr>
            <w:tcW w:w="1143" w:type="dxa"/>
          </w:tcPr>
          <w:p w14:paraId="228C0091" w14:textId="77777777" w:rsidR="009E544E" w:rsidRPr="00641BDB" w:rsidRDefault="009E544E" w:rsidP="00444F9A">
            <w:pPr>
              <w:spacing w:before="60" w:after="60"/>
              <w:rPr>
                <w:del w:id="3851" w:author="Author"/>
                <w:rFonts w:asciiTheme="minorBidi" w:hAnsiTheme="minorBidi" w:cstheme="minorBidi"/>
                <w:szCs w:val="17"/>
                <w:lang w:val="es-ES_tradnl"/>
              </w:rPr>
            </w:pPr>
            <w:del w:id="3852" w:author="Author">
              <w:r w:rsidRPr="00641BDB">
                <w:rPr>
                  <w:rFonts w:asciiTheme="minorBidi" w:eastAsia="Times New Roman" w:hAnsiTheme="minorBidi" w:cstheme="minorBidi"/>
                  <w:szCs w:val="17"/>
                  <w:lang w:val="es-ES_tradnl"/>
                </w:rPr>
                <w:delText>[RSG-13</w:delText>
              </w:r>
              <w:r w:rsidR="00AB714D"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6444" w:type="dxa"/>
          </w:tcPr>
          <w:p w14:paraId="6FFE6E73" w14:textId="5E298987" w:rsidR="009E544E" w:rsidRPr="00641BDB" w:rsidRDefault="009E544E" w:rsidP="00444F9A">
            <w:pPr>
              <w:pStyle w:val="NormalWeb"/>
              <w:spacing w:before="60" w:beforeAutospacing="0" w:after="60" w:afterAutospacing="0"/>
              <w:jc w:val="both"/>
              <w:rPr>
                <w:del w:id="3853" w:author="Author"/>
                <w:rFonts w:asciiTheme="minorBidi" w:eastAsia="Times New Roman" w:hAnsiTheme="minorBidi" w:cstheme="minorBidi"/>
                <w:szCs w:val="17"/>
                <w:lang w:val="es-ES_tradnl"/>
              </w:rPr>
            </w:pPr>
            <w:del w:id="3854" w:author="Author">
              <w:r w:rsidRPr="00641BDB">
                <w:rPr>
                  <w:rFonts w:asciiTheme="minorBidi" w:eastAsia="Times New Roman" w:hAnsiTheme="minorBidi" w:cstheme="minorBidi"/>
                  <w:szCs w:val="17"/>
                  <w:lang w:val="es-ES_tradnl"/>
                </w:rPr>
                <w:delText xml:space="preserve">NO DEBE permitirse la autenticación con nombre de usuario y contraseña o con contraseña </w:delText>
              </w:r>
              <w:r w:rsidRPr="00641BDB">
                <w:rPr>
                  <w:rFonts w:asciiTheme="minorBidi" w:eastAsia="Times New Roman" w:hAnsiTheme="minorBidi" w:cstheme="minorBidi"/>
                  <w:i/>
                  <w:iCs/>
                  <w:szCs w:val="17"/>
                  <w:lang w:val="es-ES_tradnl"/>
                </w:rPr>
                <w:delText>hash</w:delText>
              </w:r>
              <w:r w:rsidRPr="00641BDB">
                <w:rPr>
                  <w:rFonts w:asciiTheme="minorBidi" w:eastAsia="Times New Roman" w:hAnsiTheme="minorBidi" w:cstheme="minorBidi"/>
                  <w:szCs w:val="17"/>
                  <w:lang w:val="es-ES_tradnl"/>
                </w:rPr>
                <w:delText xml:space="preserve"> [generada mediante una función </w:delText>
              </w:r>
              <w:r w:rsidRPr="00641BDB">
                <w:rPr>
                  <w:rFonts w:asciiTheme="minorBidi" w:eastAsia="Times New Roman" w:hAnsiTheme="minorBidi" w:cstheme="minorBidi"/>
                  <w:i/>
                  <w:iCs/>
                  <w:szCs w:val="17"/>
                  <w:lang w:val="es-ES_tradnl"/>
                </w:rPr>
                <w:delText>hash</w:delText>
              </w:r>
              <w:r w:rsidRPr="00641BDB">
                <w:rPr>
                  <w:rFonts w:asciiTheme="minorBidi" w:eastAsia="Times New Roman" w:hAnsiTheme="minorBidi" w:cstheme="minorBidi"/>
                  <w:szCs w:val="17"/>
                  <w:lang w:val="es-ES_tradnl"/>
                </w:rPr>
                <w:delText xml:space="preserve"> o función resumen].</w:delText>
              </w:r>
            </w:del>
            <w:r w:rsidR="00D22D23" w:rsidRPr="00641BDB">
              <w:rPr>
                <w:rFonts w:asciiTheme="minorBidi" w:eastAsia="Times New Roman" w:hAnsiTheme="minorBidi" w:cstheme="minorBidi"/>
                <w:szCs w:val="17"/>
                <w:lang w:val="es-ES_tradnl"/>
              </w:rPr>
              <w:t xml:space="preserve"> </w:t>
            </w:r>
          </w:p>
        </w:tc>
        <w:tc>
          <w:tcPr>
            <w:tcW w:w="1761" w:type="dxa"/>
          </w:tcPr>
          <w:p w14:paraId="0EE01F53" w14:textId="77777777" w:rsidR="009E544E" w:rsidRPr="00641BDB" w:rsidRDefault="009E544E" w:rsidP="00444F9A">
            <w:pPr>
              <w:spacing w:before="60" w:after="60"/>
              <w:rPr>
                <w:del w:id="3855" w:author="Author"/>
                <w:rFonts w:asciiTheme="minorBidi" w:hAnsiTheme="minorBidi" w:cstheme="minorBidi"/>
                <w:szCs w:val="17"/>
                <w:lang w:val="es-ES_tradnl"/>
              </w:rPr>
            </w:pPr>
            <w:del w:id="3856" w:author="Author">
              <w:r w:rsidRPr="00641BDB">
                <w:rPr>
                  <w:rFonts w:asciiTheme="minorBidi" w:hAnsiTheme="minorBidi" w:cstheme="minorBidi"/>
                  <w:szCs w:val="17"/>
                  <w:lang w:val="es-ES_tradnl"/>
                </w:rPr>
                <w:delText>AAJ, AAX, AJ, AX</w:delText>
              </w:r>
            </w:del>
          </w:p>
        </w:tc>
      </w:tr>
      <w:tr w:rsidR="006A7A93" w:rsidRPr="008516DD" w14:paraId="1D060948" w14:textId="77777777" w:rsidTr="003969D6">
        <w:trPr>
          <w:trHeight w:val="107"/>
          <w:del w:id="3857" w:author="Author"/>
        </w:trPr>
        <w:tc>
          <w:tcPr>
            <w:tcW w:w="1143" w:type="dxa"/>
          </w:tcPr>
          <w:p w14:paraId="778FDAE9" w14:textId="77777777" w:rsidR="006A7A93" w:rsidRPr="00641BDB" w:rsidRDefault="006A7A93" w:rsidP="00444F9A">
            <w:pPr>
              <w:spacing w:before="60" w:after="60"/>
              <w:rPr>
                <w:del w:id="3858" w:author="Author"/>
                <w:rFonts w:asciiTheme="minorBidi" w:hAnsiTheme="minorBidi" w:cstheme="minorBidi"/>
                <w:szCs w:val="17"/>
                <w:lang w:val="es-ES_tradnl"/>
              </w:rPr>
            </w:pPr>
            <w:del w:id="3859" w:author="Author">
              <w:r w:rsidRPr="00641BDB">
                <w:rPr>
                  <w:rFonts w:asciiTheme="minorBidi" w:eastAsia="Times New Roman" w:hAnsiTheme="minorBidi" w:cstheme="minorBidi"/>
                  <w:szCs w:val="17"/>
                  <w:lang w:val="es-ES_tradnl"/>
                </w:rPr>
                <w:delText>[RSG-13</w:delText>
              </w:r>
              <w:r w:rsidR="00AB714D"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w:delText>
              </w:r>
            </w:del>
          </w:p>
        </w:tc>
        <w:tc>
          <w:tcPr>
            <w:tcW w:w="6444" w:type="dxa"/>
          </w:tcPr>
          <w:p w14:paraId="64CE1ECB" w14:textId="77777777" w:rsidR="006A7A93" w:rsidRPr="00641BDB" w:rsidRDefault="006A7A93" w:rsidP="00444F9A">
            <w:pPr>
              <w:pStyle w:val="NormalWeb"/>
              <w:spacing w:before="60" w:beforeAutospacing="0" w:after="60" w:afterAutospacing="0"/>
              <w:jc w:val="both"/>
              <w:rPr>
                <w:del w:id="3860" w:author="Author"/>
                <w:rFonts w:asciiTheme="minorBidi" w:eastAsia="Times New Roman" w:hAnsiTheme="minorBidi" w:cstheme="minorBidi"/>
                <w:szCs w:val="17"/>
                <w:lang w:val="es-ES_tradnl"/>
              </w:rPr>
            </w:pPr>
            <w:del w:id="3861" w:author="Author">
              <w:r w:rsidRPr="00641BDB">
                <w:rPr>
                  <w:rFonts w:asciiTheme="minorBidi" w:eastAsia="Times New Roman" w:hAnsiTheme="minorBidi" w:cstheme="minorBidi"/>
                  <w:szCs w:val="17"/>
                  <w:lang w:val="es-ES_tradnl"/>
                </w:rPr>
                <w:delText>Si un servicio está protegido, DEBERÍA usarse el protocolo OpenID Connect.</w:delText>
              </w:r>
            </w:del>
          </w:p>
        </w:tc>
        <w:tc>
          <w:tcPr>
            <w:tcW w:w="1761" w:type="dxa"/>
          </w:tcPr>
          <w:p w14:paraId="52803F37" w14:textId="77777777" w:rsidR="006A7A93" w:rsidRPr="00641BDB" w:rsidRDefault="006A7A93" w:rsidP="00444F9A">
            <w:pPr>
              <w:spacing w:before="60" w:after="60"/>
              <w:rPr>
                <w:del w:id="3862" w:author="Author"/>
                <w:rFonts w:asciiTheme="minorBidi" w:hAnsiTheme="minorBidi" w:cstheme="minorBidi"/>
                <w:szCs w:val="17"/>
                <w:lang w:val="es-ES_tradnl"/>
              </w:rPr>
            </w:pPr>
            <w:del w:id="3863" w:author="Author">
              <w:r w:rsidRPr="00641BDB">
                <w:rPr>
                  <w:rFonts w:asciiTheme="minorBidi" w:hAnsiTheme="minorBidi" w:cstheme="minorBidi"/>
                  <w:szCs w:val="17"/>
                  <w:lang w:val="es-ES_tradnl"/>
                </w:rPr>
                <w:delText>AAX, AAJ</w:delText>
              </w:r>
            </w:del>
          </w:p>
        </w:tc>
      </w:tr>
      <w:tr w:rsidR="00560887" w:rsidRPr="008516DD" w14:paraId="2CA2F05C" w14:textId="77777777" w:rsidTr="003969D6">
        <w:trPr>
          <w:trHeight w:val="107"/>
          <w:del w:id="3864" w:author="Author"/>
        </w:trPr>
        <w:tc>
          <w:tcPr>
            <w:tcW w:w="1143" w:type="dxa"/>
          </w:tcPr>
          <w:p w14:paraId="0B9EE301" w14:textId="77777777" w:rsidR="00560887" w:rsidRPr="00641BDB" w:rsidRDefault="00560887" w:rsidP="00444F9A">
            <w:pPr>
              <w:spacing w:before="60" w:after="60"/>
              <w:rPr>
                <w:del w:id="3865" w:author="Author"/>
                <w:rFonts w:asciiTheme="minorBidi" w:hAnsiTheme="minorBidi" w:cstheme="minorBidi"/>
                <w:szCs w:val="17"/>
                <w:lang w:val="es-ES_tradnl"/>
              </w:rPr>
            </w:pPr>
            <w:del w:id="3866" w:author="Author">
              <w:r w:rsidRPr="00641BDB">
                <w:rPr>
                  <w:rFonts w:asciiTheme="minorBidi" w:eastAsia="Times New Roman" w:hAnsiTheme="minorBidi" w:cstheme="minorBidi"/>
                  <w:szCs w:val="17"/>
                  <w:lang w:val="es-ES_tradnl"/>
                </w:rPr>
                <w:delText>[RSG-13</w:delText>
              </w:r>
              <w:r w:rsidR="00AB714D"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w:delText>
              </w:r>
            </w:del>
          </w:p>
        </w:tc>
        <w:tc>
          <w:tcPr>
            <w:tcW w:w="6444" w:type="dxa"/>
          </w:tcPr>
          <w:p w14:paraId="69775AA7" w14:textId="77777777" w:rsidR="00560887" w:rsidRPr="00641BDB" w:rsidRDefault="00560887" w:rsidP="00444F9A">
            <w:pPr>
              <w:pStyle w:val="NormalWeb"/>
              <w:spacing w:before="60" w:beforeAutospacing="0" w:after="60" w:afterAutospacing="0"/>
              <w:jc w:val="both"/>
              <w:rPr>
                <w:del w:id="3867" w:author="Author"/>
                <w:rFonts w:ascii="Arial" w:hAnsi="Arial" w:cs="Arial"/>
                <w:szCs w:val="17"/>
                <w:lang w:val="es-ES_tradnl"/>
              </w:rPr>
            </w:pPr>
            <w:del w:id="3868" w:author="Author">
              <w:r w:rsidRPr="00641BDB">
                <w:rPr>
                  <w:rFonts w:asciiTheme="minorBidi" w:eastAsia="Times New Roman" w:hAnsiTheme="minorBidi" w:cstheme="minorBidi"/>
                  <w:szCs w:val="17"/>
                  <w:lang w:val="es-ES_tradnl"/>
                </w:rPr>
                <w:delText xml:space="preserve">Cuando se utiliza un </w:delText>
              </w:r>
              <w:r w:rsidR="00C02E92" w:rsidRPr="00641BDB">
                <w:rPr>
                  <w:rFonts w:asciiTheme="minorBidi" w:eastAsia="Times New Roman" w:hAnsiTheme="minorBidi" w:cstheme="minorBidi"/>
                  <w:szCs w:val="17"/>
                  <w:lang w:val="es-ES_tradnl"/>
                </w:rPr>
                <w:delText xml:space="preserve">JSON Web Token </w:delText>
              </w:r>
              <w:r w:rsidRPr="00641BDB">
                <w:rPr>
                  <w:rFonts w:asciiTheme="minorBidi" w:eastAsia="Times New Roman" w:hAnsiTheme="minorBidi" w:cstheme="minorBidi"/>
                  <w:szCs w:val="17"/>
                  <w:lang w:val="es-ES_tradnl"/>
                </w:rPr>
                <w:delText xml:space="preserve">(JWT), el secreto JWT DEBERÍA tener una entropía alta para aumentar el factor de trabajo de los ataques de fuerza bruta; los </w:delText>
              </w:r>
              <w:r w:rsidRPr="00641BDB">
                <w:rPr>
                  <w:rFonts w:asciiTheme="minorBidi" w:eastAsia="Times New Roman" w:hAnsiTheme="minorBidi" w:cstheme="minorBidi"/>
                  <w:i/>
                  <w:iCs/>
                  <w:szCs w:val="17"/>
                  <w:lang w:val="es-ES_tradnl"/>
                </w:rPr>
                <w:delText>tokens</w:delText>
              </w:r>
              <w:r w:rsidRPr="00641BDB">
                <w:rPr>
                  <w:rFonts w:asciiTheme="minorBidi" w:eastAsia="Times New Roman" w:hAnsiTheme="minorBidi" w:cstheme="minorBidi"/>
                  <w:szCs w:val="17"/>
                  <w:lang w:val="es-ES_tradnl"/>
                </w:rPr>
                <w:delText xml:space="preserve"> TTL y RTTL DEBERÍAN ser lo más cortos posibles; y la información sensible NO DEBERÍA almacenarse en la carga útil JWT.</w:delText>
              </w:r>
            </w:del>
          </w:p>
        </w:tc>
        <w:tc>
          <w:tcPr>
            <w:tcW w:w="1761" w:type="dxa"/>
          </w:tcPr>
          <w:p w14:paraId="22DDA8D6" w14:textId="77777777" w:rsidR="00560887" w:rsidRPr="00641BDB" w:rsidRDefault="00560887" w:rsidP="00444F9A">
            <w:pPr>
              <w:spacing w:before="60" w:after="60"/>
              <w:rPr>
                <w:del w:id="3869" w:author="Author"/>
                <w:rFonts w:asciiTheme="minorBidi" w:hAnsiTheme="minorBidi" w:cstheme="minorBidi"/>
                <w:szCs w:val="17"/>
                <w:lang w:val="es-ES_tradnl"/>
              </w:rPr>
            </w:pPr>
            <w:del w:id="3870" w:author="Author">
              <w:r w:rsidRPr="00641BDB">
                <w:rPr>
                  <w:rFonts w:asciiTheme="minorBidi" w:hAnsiTheme="minorBidi" w:cstheme="minorBidi"/>
                  <w:szCs w:val="17"/>
                  <w:lang w:val="es-ES_tradnl"/>
                </w:rPr>
                <w:delText>AAX, AAJ</w:delText>
              </w:r>
            </w:del>
          </w:p>
        </w:tc>
      </w:tr>
      <w:tr w:rsidR="00DC69B1" w:rsidRPr="008516DD" w14:paraId="397A087B" w14:textId="77777777" w:rsidTr="003969D6">
        <w:trPr>
          <w:trHeight w:val="107"/>
          <w:del w:id="3871" w:author="Author"/>
        </w:trPr>
        <w:tc>
          <w:tcPr>
            <w:tcW w:w="1143" w:type="dxa"/>
          </w:tcPr>
          <w:p w14:paraId="01EBD25E" w14:textId="77777777" w:rsidR="00DC69B1" w:rsidRPr="00641BDB" w:rsidRDefault="00DC69B1" w:rsidP="00444F9A">
            <w:pPr>
              <w:spacing w:before="60" w:after="60"/>
              <w:rPr>
                <w:del w:id="3872" w:author="Author"/>
                <w:rFonts w:asciiTheme="minorBidi" w:hAnsiTheme="minorBidi" w:cstheme="minorBidi"/>
                <w:szCs w:val="17"/>
                <w:lang w:val="es-ES_tradnl"/>
              </w:rPr>
            </w:pPr>
            <w:del w:id="3873" w:author="Author">
              <w:r w:rsidRPr="00641BDB">
                <w:rPr>
                  <w:rFonts w:asciiTheme="minorBidi" w:eastAsia="Times New Roman" w:hAnsiTheme="minorBidi" w:cstheme="minorBidi"/>
                  <w:szCs w:val="17"/>
                  <w:lang w:val="es-ES_tradnl"/>
                </w:rPr>
                <w:delText>[RSG-13</w:delText>
              </w:r>
              <w:r w:rsidR="00AB714D"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w:delText>
              </w:r>
            </w:del>
          </w:p>
        </w:tc>
        <w:tc>
          <w:tcPr>
            <w:tcW w:w="6444" w:type="dxa"/>
          </w:tcPr>
          <w:p w14:paraId="4EF20490" w14:textId="77777777" w:rsidR="00DC69B1" w:rsidRPr="00641BDB" w:rsidRDefault="00DC69B1" w:rsidP="00444F9A">
            <w:pPr>
              <w:pStyle w:val="NormalWeb"/>
              <w:spacing w:before="60" w:beforeAutospacing="0" w:after="60" w:afterAutospacing="0"/>
              <w:jc w:val="both"/>
              <w:rPr>
                <w:del w:id="3874" w:author="Author"/>
                <w:rFonts w:asciiTheme="minorBidi" w:eastAsia="Times New Roman" w:hAnsiTheme="minorBidi" w:cstheme="minorBidi"/>
                <w:szCs w:val="17"/>
                <w:lang w:val="es-ES_tradnl"/>
              </w:rPr>
            </w:pPr>
            <w:del w:id="3875" w:author="Author">
              <w:r w:rsidRPr="00641BDB">
                <w:rPr>
                  <w:rFonts w:asciiTheme="minorBidi" w:eastAsia="Times New Roman" w:hAnsiTheme="minorBidi" w:cstheme="minorBidi"/>
                  <w:szCs w:val="17"/>
                  <w:lang w:val="es-ES_tradnl"/>
                </w:rPr>
                <w:delText xml:space="preserve">En las peticiones </w:delText>
              </w:r>
              <w:r w:rsidRPr="00641BDB">
                <w:rPr>
                  <w:rFonts w:ascii="Courier New" w:eastAsia="Times New Roman" w:hAnsi="Courier New" w:cs="Courier New"/>
                  <w:szCs w:val="17"/>
                  <w:lang w:val="es-ES_tradnl"/>
                </w:rPr>
                <w:delText>POST</w:delText>
              </w:r>
              <w:r w:rsidR="001A0B3D" w:rsidRPr="00641BDB">
                <w:rPr>
                  <w:rFonts w:ascii="Courier New" w:eastAsia="Times New Roman" w:hAnsi="Courier New" w:cs="Courier New"/>
                  <w:szCs w:val="17"/>
                  <w:lang w:val="es-ES_tradnl"/>
                </w:rPr>
                <w:delText xml:space="preserve"> y </w:delText>
              </w:r>
              <w:r w:rsidRPr="00641BDB">
                <w:rPr>
                  <w:rFonts w:ascii="Courier New" w:eastAsia="Times New Roman" w:hAnsi="Courier New" w:cs="Courier New"/>
                  <w:szCs w:val="17"/>
                  <w:lang w:val="es-ES_tradnl"/>
                </w:rPr>
                <w:delText>PUT</w:delText>
              </w:r>
              <w:r w:rsidRPr="00641BDB">
                <w:rPr>
                  <w:rFonts w:asciiTheme="minorBidi" w:eastAsia="Times New Roman" w:hAnsiTheme="minorBidi" w:cstheme="minorBidi"/>
                  <w:szCs w:val="17"/>
                  <w:lang w:val="es-ES_tradnl"/>
                </w:rPr>
                <w:delText xml:space="preserve">, los datos sensibles DEBERÍAN ser transferidos en el cuerpo de la petición o mediante los encabezados de la petición. </w:delText>
              </w:r>
            </w:del>
          </w:p>
        </w:tc>
        <w:tc>
          <w:tcPr>
            <w:tcW w:w="1761" w:type="dxa"/>
          </w:tcPr>
          <w:p w14:paraId="35A5ECCB" w14:textId="77777777" w:rsidR="00DC69B1" w:rsidRPr="00641BDB" w:rsidRDefault="00DC69B1" w:rsidP="00444F9A">
            <w:pPr>
              <w:spacing w:before="60" w:after="60"/>
              <w:rPr>
                <w:del w:id="3876" w:author="Author"/>
                <w:rFonts w:asciiTheme="minorBidi" w:hAnsiTheme="minorBidi" w:cstheme="minorBidi"/>
                <w:szCs w:val="17"/>
                <w:lang w:val="es-ES_tradnl"/>
              </w:rPr>
            </w:pPr>
            <w:del w:id="3877" w:author="Author">
              <w:r w:rsidRPr="00641BDB">
                <w:rPr>
                  <w:rFonts w:asciiTheme="minorBidi" w:hAnsiTheme="minorBidi" w:cstheme="minorBidi"/>
                  <w:szCs w:val="17"/>
                  <w:lang w:val="es-ES_tradnl"/>
                </w:rPr>
                <w:delText>AAX, AAJ</w:delText>
              </w:r>
            </w:del>
          </w:p>
        </w:tc>
      </w:tr>
      <w:tr w:rsidR="00D76B83" w:rsidRPr="008516DD" w14:paraId="13205A1C" w14:textId="77777777" w:rsidTr="003969D6">
        <w:trPr>
          <w:trHeight w:val="107"/>
          <w:del w:id="3878" w:author="Author"/>
        </w:trPr>
        <w:tc>
          <w:tcPr>
            <w:tcW w:w="1143" w:type="dxa"/>
          </w:tcPr>
          <w:p w14:paraId="19A41D45" w14:textId="77777777" w:rsidR="00D76B83" w:rsidRPr="00641BDB" w:rsidRDefault="00D76B83" w:rsidP="00444F9A">
            <w:pPr>
              <w:spacing w:before="60" w:after="60"/>
              <w:rPr>
                <w:del w:id="3879" w:author="Author"/>
                <w:rFonts w:asciiTheme="minorBidi" w:hAnsiTheme="minorBidi" w:cstheme="minorBidi"/>
                <w:szCs w:val="17"/>
                <w:lang w:val="es-ES_tradnl"/>
              </w:rPr>
            </w:pPr>
            <w:del w:id="3880" w:author="Author">
              <w:r w:rsidRPr="00641BDB">
                <w:rPr>
                  <w:rFonts w:asciiTheme="minorBidi" w:eastAsia="Times New Roman" w:hAnsiTheme="minorBidi" w:cstheme="minorBidi"/>
                  <w:szCs w:val="17"/>
                  <w:lang w:val="es-ES_tradnl"/>
                </w:rPr>
                <w:delText>[RSG-13</w:delText>
              </w:r>
              <w:r w:rsidR="00AB714D"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 </w:delText>
              </w:r>
            </w:del>
          </w:p>
        </w:tc>
        <w:tc>
          <w:tcPr>
            <w:tcW w:w="6444" w:type="dxa"/>
          </w:tcPr>
          <w:p w14:paraId="48039797" w14:textId="77777777" w:rsidR="00D76B83" w:rsidRPr="00641BDB" w:rsidRDefault="00D76B83" w:rsidP="00444F9A">
            <w:pPr>
              <w:pStyle w:val="NormalWeb"/>
              <w:spacing w:before="60" w:beforeAutospacing="0" w:after="60" w:afterAutospacing="0"/>
              <w:jc w:val="both"/>
              <w:rPr>
                <w:del w:id="3881" w:author="Author"/>
                <w:rFonts w:asciiTheme="minorBidi" w:eastAsia="Times New Roman" w:hAnsiTheme="minorBidi" w:cstheme="minorBidi"/>
                <w:szCs w:val="17"/>
                <w:lang w:val="es-ES_tradnl"/>
              </w:rPr>
            </w:pPr>
            <w:del w:id="3882" w:author="Author">
              <w:r w:rsidRPr="00641BDB">
                <w:rPr>
                  <w:rFonts w:asciiTheme="minorBidi" w:eastAsia="Times New Roman" w:hAnsiTheme="minorBidi" w:cstheme="minorBidi"/>
                  <w:szCs w:val="17"/>
                  <w:lang w:val="es-ES_tradnl"/>
                </w:rPr>
                <w:delText xml:space="preserve">En las peticiones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los datos sensibles DEBERÍAN ser transferidos en un encabezado HTTP. </w:delText>
              </w:r>
            </w:del>
          </w:p>
        </w:tc>
        <w:tc>
          <w:tcPr>
            <w:tcW w:w="1761" w:type="dxa"/>
          </w:tcPr>
          <w:p w14:paraId="4CDB462F" w14:textId="77777777" w:rsidR="00D76B83" w:rsidRPr="00641BDB" w:rsidRDefault="00D76B83" w:rsidP="00444F9A">
            <w:pPr>
              <w:spacing w:before="60" w:after="60"/>
              <w:rPr>
                <w:del w:id="3883" w:author="Author"/>
                <w:rFonts w:asciiTheme="minorBidi" w:hAnsiTheme="minorBidi" w:cstheme="minorBidi"/>
                <w:szCs w:val="17"/>
                <w:lang w:val="es-ES_tradnl"/>
              </w:rPr>
            </w:pPr>
            <w:del w:id="3884" w:author="Author">
              <w:r w:rsidRPr="00641BDB">
                <w:rPr>
                  <w:rFonts w:asciiTheme="minorBidi" w:hAnsiTheme="minorBidi" w:cstheme="minorBidi"/>
                  <w:szCs w:val="17"/>
                  <w:lang w:val="es-ES_tradnl"/>
                </w:rPr>
                <w:delText>AAX, AAJ</w:delText>
              </w:r>
            </w:del>
          </w:p>
        </w:tc>
      </w:tr>
      <w:tr w:rsidR="00D76B83" w:rsidRPr="008516DD" w14:paraId="7DA4E928" w14:textId="77777777" w:rsidTr="003969D6">
        <w:trPr>
          <w:trHeight w:val="107"/>
          <w:del w:id="3885" w:author="Author"/>
        </w:trPr>
        <w:tc>
          <w:tcPr>
            <w:tcW w:w="1143" w:type="dxa"/>
          </w:tcPr>
          <w:p w14:paraId="5B2DA043" w14:textId="77777777" w:rsidR="00D76B83" w:rsidRPr="00641BDB" w:rsidRDefault="00D76B83" w:rsidP="00444F9A">
            <w:pPr>
              <w:spacing w:before="60" w:after="60"/>
              <w:rPr>
                <w:del w:id="3886" w:author="Author"/>
                <w:rFonts w:asciiTheme="minorBidi" w:hAnsiTheme="minorBidi" w:cstheme="minorBidi"/>
                <w:szCs w:val="17"/>
                <w:lang w:val="es-ES_tradnl"/>
              </w:rPr>
            </w:pPr>
            <w:del w:id="3887" w:author="Author">
              <w:r w:rsidRPr="00641BDB">
                <w:rPr>
                  <w:rFonts w:asciiTheme="minorBidi" w:eastAsia="Times New Roman" w:hAnsiTheme="minorBidi" w:cstheme="minorBidi"/>
                  <w:szCs w:val="17"/>
                  <w:lang w:val="es-ES_tradnl"/>
                </w:rPr>
                <w:delText>[RSG-13</w:delText>
              </w:r>
              <w:r w:rsidR="00AB714D"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w:delText>
              </w:r>
            </w:del>
          </w:p>
        </w:tc>
        <w:tc>
          <w:tcPr>
            <w:tcW w:w="6444" w:type="dxa"/>
          </w:tcPr>
          <w:p w14:paraId="006A1E1C" w14:textId="77777777" w:rsidR="00D76B83" w:rsidRPr="00641BDB" w:rsidRDefault="00D76B83" w:rsidP="00444F9A">
            <w:pPr>
              <w:pStyle w:val="NormalWeb"/>
              <w:spacing w:before="60" w:beforeAutospacing="0" w:after="60" w:afterAutospacing="0"/>
              <w:jc w:val="both"/>
              <w:rPr>
                <w:del w:id="3888" w:author="Author"/>
                <w:rFonts w:asciiTheme="minorBidi" w:eastAsia="Times New Roman" w:hAnsiTheme="minorBidi" w:cstheme="minorBidi"/>
                <w:szCs w:val="17"/>
                <w:lang w:val="es-ES_tradnl"/>
              </w:rPr>
            </w:pPr>
            <w:del w:id="3889" w:author="Author">
              <w:r w:rsidRPr="00641BDB">
                <w:rPr>
                  <w:rFonts w:asciiTheme="minorBidi" w:eastAsia="Times New Roman" w:hAnsiTheme="minorBidi" w:cstheme="minorBidi"/>
                  <w:szCs w:val="17"/>
                  <w:lang w:val="es-ES_tradnl"/>
                </w:rPr>
                <w:delText>Para minimizar la latencia y reducir el acoplamiento entre los servicios protegidos, la decisión de control de acceso DEBERÍA ser tomada localmente por los puntos finales REST.</w:delText>
              </w:r>
            </w:del>
          </w:p>
        </w:tc>
        <w:tc>
          <w:tcPr>
            <w:tcW w:w="1761" w:type="dxa"/>
          </w:tcPr>
          <w:p w14:paraId="0211BDA4" w14:textId="77777777" w:rsidR="00D76B83" w:rsidRPr="00641BDB" w:rsidRDefault="00D76B83" w:rsidP="00444F9A">
            <w:pPr>
              <w:spacing w:before="60" w:after="60"/>
              <w:rPr>
                <w:del w:id="3890" w:author="Author"/>
                <w:rFonts w:asciiTheme="minorBidi" w:hAnsiTheme="minorBidi" w:cstheme="minorBidi"/>
                <w:szCs w:val="17"/>
                <w:lang w:val="es-ES_tradnl"/>
              </w:rPr>
            </w:pPr>
            <w:del w:id="3891" w:author="Author">
              <w:r w:rsidRPr="00641BDB">
                <w:rPr>
                  <w:rFonts w:asciiTheme="minorBidi" w:hAnsiTheme="minorBidi" w:cstheme="minorBidi"/>
                  <w:szCs w:val="17"/>
                  <w:lang w:val="es-ES_tradnl"/>
                </w:rPr>
                <w:delText>AAX, AAJ</w:delText>
              </w:r>
            </w:del>
          </w:p>
        </w:tc>
      </w:tr>
      <w:tr w:rsidR="00FC74E8" w:rsidRPr="008516DD" w14:paraId="28BF3FB6" w14:textId="77777777" w:rsidTr="003969D6">
        <w:trPr>
          <w:trHeight w:val="107"/>
          <w:del w:id="3892" w:author="Author"/>
        </w:trPr>
        <w:tc>
          <w:tcPr>
            <w:tcW w:w="1143" w:type="dxa"/>
          </w:tcPr>
          <w:p w14:paraId="3A91B228" w14:textId="77777777" w:rsidR="00FC74E8" w:rsidRPr="00641BDB" w:rsidRDefault="00FC74E8" w:rsidP="00444F9A">
            <w:pPr>
              <w:spacing w:before="60" w:after="60"/>
              <w:rPr>
                <w:del w:id="3893" w:author="Author"/>
                <w:rFonts w:asciiTheme="minorBidi" w:hAnsiTheme="minorBidi" w:cstheme="minorBidi"/>
                <w:szCs w:val="17"/>
                <w:lang w:val="es-ES_tradnl"/>
              </w:rPr>
            </w:pPr>
            <w:del w:id="3894" w:author="Author">
              <w:r w:rsidRPr="00641BDB">
                <w:rPr>
                  <w:rFonts w:asciiTheme="minorBidi" w:eastAsia="Times New Roman" w:hAnsiTheme="minorBidi" w:cstheme="minorBidi"/>
                  <w:szCs w:val="17"/>
                  <w:lang w:val="es-ES_tradnl"/>
                </w:rPr>
                <w:delText>[RSG-13</w:delText>
              </w:r>
              <w:r w:rsidR="00AB714D"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w:delText>
              </w:r>
            </w:del>
          </w:p>
        </w:tc>
        <w:tc>
          <w:tcPr>
            <w:tcW w:w="6444" w:type="dxa"/>
          </w:tcPr>
          <w:p w14:paraId="026C7530" w14:textId="77777777" w:rsidR="00FC74E8" w:rsidRPr="00641BDB" w:rsidRDefault="00FC74E8" w:rsidP="00444F9A">
            <w:pPr>
              <w:pStyle w:val="NormalWeb"/>
              <w:spacing w:before="60" w:beforeAutospacing="0" w:after="60" w:afterAutospacing="0"/>
              <w:jc w:val="both"/>
              <w:rPr>
                <w:del w:id="3895" w:author="Author"/>
                <w:rFonts w:asciiTheme="minorBidi" w:eastAsia="Times New Roman" w:hAnsiTheme="minorBidi" w:cstheme="minorBidi"/>
                <w:szCs w:val="17"/>
                <w:lang w:val="es-ES_tradnl"/>
              </w:rPr>
            </w:pPr>
            <w:del w:id="3896" w:author="Author">
              <w:r w:rsidRPr="00641BDB">
                <w:rPr>
                  <w:rFonts w:asciiTheme="minorBidi" w:eastAsia="Times New Roman" w:hAnsiTheme="minorBidi" w:cstheme="minorBidi"/>
                  <w:szCs w:val="17"/>
                  <w:lang w:val="es-ES_tradnl"/>
                </w:rPr>
                <w:delText>DEBERÍAN utilizarse claves de API en los servicios protegidos y públicos para evitar que se sobrecargue a sus proveedores de servicios con múltiples peticiones (ataques de denegación de servicio). En el caso de los servicios protegidos, PUEDEN utilizarse claves de API para la monetización (planes adquiridos), la aplicación de políticas de calidad de servicio y la supervisión. </w:delText>
              </w:r>
            </w:del>
          </w:p>
        </w:tc>
        <w:tc>
          <w:tcPr>
            <w:tcW w:w="1761" w:type="dxa"/>
          </w:tcPr>
          <w:p w14:paraId="15D85EF3" w14:textId="77777777" w:rsidR="00FC74E8" w:rsidRPr="00641BDB" w:rsidRDefault="00FC74E8" w:rsidP="00444F9A">
            <w:pPr>
              <w:spacing w:before="60" w:after="60"/>
              <w:rPr>
                <w:del w:id="3897" w:author="Author"/>
                <w:rFonts w:asciiTheme="minorBidi" w:hAnsiTheme="minorBidi" w:cstheme="minorBidi"/>
                <w:szCs w:val="17"/>
                <w:lang w:val="es-ES_tradnl"/>
              </w:rPr>
            </w:pPr>
            <w:del w:id="3898" w:author="Author">
              <w:r w:rsidRPr="00641BDB">
                <w:rPr>
                  <w:rFonts w:asciiTheme="minorBidi" w:hAnsiTheme="minorBidi" w:cstheme="minorBidi"/>
                  <w:szCs w:val="17"/>
                  <w:lang w:val="es-ES_tradnl"/>
                </w:rPr>
                <w:delText>AAX, AAJ</w:delText>
              </w:r>
            </w:del>
          </w:p>
        </w:tc>
      </w:tr>
      <w:tr w:rsidR="00D76B83" w:rsidRPr="008516DD" w14:paraId="57F40696" w14:textId="77777777" w:rsidTr="003969D6">
        <w:trPr>
          <w:trHeight w:val="107"/>
          <w:del w:id="3899" w:author="Author"/>
        </w:trPr>
        <w:tc>
          <w:tcPr>
            <w:tcW w:w="1143" w:type="dxa"/>
          </w:tcPr>
          <w:p w14:paraId="4BFBF2C5" w14:textId="77777777" w:rsidR="00D76B83" w:rsidRPr="00641BDB" w:rsidRDefault="00D76B83" w:rsidP="00444F9A">
            <w:pPr>
              <w:spacing w:before="60" w:after="60"/>
              <w:rPr>
                <w:del w:id="3900" w:author="Author"/>
                <w:rFonts w:asciiTheme="minorBidi" w:eastAsia="Times New Roman" w:hAnsiTheme="minorBidi" w:cstheme="minorBidi"/>
                <w:szCs w:val="17"/>
                <w:lang w:val="es-ES_tradnl"/>
              </w:rPr>
            </w:pPr>
            <w:del w:id="3901" w:author="Author">
              <w:r w:rsidRPr="00641BDB">
                <w:rPr>
                  <w:rFonts w:asciiTheme="minorBidi" w:eastAsia="Times New Roman" w:hAnsiTheme="minorBidi" w:cstheme="minorBidi"/>
                  <w:szCs w:val="17"/>
                  <w:lang w:val="es-ES_tradnl"/>
                </w:rPr>
                <w:delText>[RSG-13</w:delText>
              </w:r>
              <w:r w:rsidR="00AB714D"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6444" w:type="dxa"/>
          </w:tcPr>
          <w:p w14:paraId="1B9D5E9D" w14:textId="67A47C49" w:rsidR="00D76B83" w:rsidRPr="00641BDB" w:rsidRDefault="00D76B83" w:rsidP="00444F9A">
            <w:pPr>
              <w:pStyle w:val="NormalWeb"/>
              <w:spacing w:before="60" w:beforeAutospacing="0" w:after="60" w:afterAutospacing="0"/>
              <w:jc w:val="both"/>
              <w:rPr>
                <w:del w:id="3902" w:author="Author"/>
                <w:rFonts w:asciiTheme="minorBidi" w:eastAsia="Times New Roman" w:hAnsiTheme="minorBidi" w:cstheme="minorBidi"/>
                <w:szCs w:val="17"/>
                <w:lang w:val="es-ES_tradnl"/>
              </w:rPr>
            </w:pPr>
            <w:del w:id="3903" w:author="Author">
              <w:r w:rsidRPr="00641BDB">
                <w:rPr>
                  <w:rFonts w:asciiTheme="minorBidi" w:eastAsia="Times New Roman" w:hAnsiTheme="minorBidi" w:cstheme="minorBidi"/>
                  <w:szCs w:val="17"/>
                  <w:lang w:val="es-ES_tradnl"/>
                </w:rPr>
                <w:delText xml:space="preserve">Las claves de API PUEDEN combinarse con el encabezado de petición HTTP </w:delText>
              </w:r>
              <w:r w:rsidRPr="00641BDB">
                <w:rPr>
                  <w:rFonts w:ascii="Courier New" w:eastAsia="Times New Roman" w:hAnsi="Courier New" w:cs="Courier New"/>
                  <w:szCs w:val="17"/>
                  <w:lang w:val="es-ES_tradnl"/>
                </w:rPr>
                <w:delText>user-agent</w:delText>
              </w:r>
              <w:r w:rsidRPr="00641BDB">
                <w:rPr>
                  <w:rFonts w:asciiTheme="minorBidi" w:eastAsia="Times New Roman" w:hAnsiTheme="minorBidi" w:cstheme="minorBidi"/>
                  <w:szCs w:val="17"/>
                  <w:lang w:val="es-ES_tradnl"/>
                </w:rPr>
                <w:delText xml:space="preserve"> para determinar si el usuario es una persona o un agente de software, conforme a lo especificado en la Norma RFC 7231 del IETF.</w:delText>
              </w:r>
            </w:del>
            <w:r w:rsidR="00D22D23" w:rsidRPr="00641BDB">
              <w:rPr>
                <w:rFonts w:asciiTheme="minorBidi" w:eastAsia="Times New Roman" w:hAnsiTheme="minorBidi" w:cstheme="minorBidi"/>
                <w:szCs w:val="17"/>
                <w:lang w:val="es-ES_tradnl"/>
              </w:rPr>
              <w:t xml:space="preserve"> </w:t>
            </w:r>
          </w:p>
        </w:tc>
        <w:tc>
          <w:tcPr>
            <w:tcW w:w="1761" w:type="dxa"/>
          </w:tcPr>
          <w:p w14:paraId="7F4367DA" w14:textId="77777777" w:rsidR="00D76B83" w:rsidRPr="00641BDB" w:rsidRDefault="00D76B83" w:rsidP="00444F9A">
            <w:pPr>
              <w:spacing w:before="60" w:after="60"/>
              <w:rPr>
                <w:del w:id="3904" w:author="Author"/>
                <w:rFonts w:asciiTheme="minorBidi" w:hAnsiTheme="minorBidi" w:cstheme="minorBidi"/>
                <w:szCs w:val="17"/>
                <w:lang w:val="es-ES_tradnl"/>
              </w:rPr>
            </w:pPr>
            <w:del w:id="3905" w:author="Author">
              <w:r w:rsidRPr="00641BDB">
                <w:rPr>
                  <w:rFonts w:asciiTheme="minorBidi" w:hAnsiTheme="minorBidi" w:cstheme="minorBidi"/>
                  <w:szCs w:val="17"/>
                  <w:lang w:val="es-ES_tradnl"/>
                </w:rPr>
                <w:delText>AAX, AAJ</w:delText>
              </w:r>
            </w:del>
          </w:p>
        </w:tc>
      </w:tr>
      <w:tr w:rsidR="00D76B83" w:rsidRPr="008516DD" w14:paraId="0EF3F727" w14:textId="77777777" w:rsidTr="00B20E42">
        <w:trPr>
          <w:trHeight w:val="2357"/>
          <w:del w:id="3906" w:author="Author"/>
        </w:trPr>
        <w:tc>
          <w:tcPr>
            <w:tcW w:w="1143" w:type="dxa"/>
          </w:tcPr>
          <w:p w14:paraId="47AD9404" w14:textId="77777777" w:rsidR="00D76B83" w:rsidRPr="00641BDB" w:rsidRDefault="00D76B83" w:rsidP="00444F9A">
            <w:pPr>
              <w:spacing w:before="60" w:after="60"/>
              <w:rPr>
                <w:del w:id="3907" w:author="Author"/>
                <w:rFonts w:asciiTheme="minorBidi" w:hAnsiTheme="minorBidi" w:cstheme="minorBidi"/>
                <w:szCs w:val="17"/>
                <w:lang w:val="es-ES_tradnl"/>
              </w:rPr>
            </w:pPr>
            <w:del w:id="3908" w:author="Author">
              <w:r w:rsidRPr="00641BDB">
                <w:rPr>
                  <w:rFonts w:asciiTheme="minorBidi" w:eastAsia="Times New Roman" w:hAnsiTheme="minorBidi" w:cstheme="minorBidi"/>
                  <w:szCs w:val="17"/>
                  <w:lang w:val="es-ES_tradnl"/>
                </w:rPr>
                <w:delText>[RSG-13</w:delText>
              </w:r>
              <w:r w:rsidR="00AB714D"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 </w:delText>
              </w:r>
            </w:del>
          </w:p>
        </w:tc>
        <w:tc>
          <w:tcPr>
            <w:tcW w:w="6444" w:type="dxa"/>
          </w:tcPr>
          <w:p w14:paraId="69142A07" w14:textId="77777777" w:rsidR="00D76B83" w:rsidRPr="00641BDB" w:rsidRDefault="00D76B83" w:rsidP="00444F9A">
            <w:pPr>
              <w:pStyle w:val="NormalWeb"/>
              <w:spacing w:before="60" w:beforeAutospacing="0" w:after="60" w:afterAutospacing="0"/>
              <w:jc w:val="both"/>
              <w:rPr>
                <w:del w:id="3909" w:author="Author"/>
                <w:rFonts w:asciiTheme="minorBidi" w:eastAsia="Times New Roman" w:hAnsiTheme="minorBidi" w:cstheme="minorBidi"/>
                <w:szCs w:val="17"/>
                <w:lang w:val="es-ES_tradnl"/>
              </w:rPr>
            </w:pPr>
            <w:del w:id="3910" w:author="Author">
              <w:r w:rsidRPr="00641BDB">
                <w:rPr>
                  <w:rFonts w:asciiTheme="minorBidi" w:eastAsia="Times New Roman" w:hAnsiTheme="minorBidi" w:cstheme="minorBidi"/>
                  <w:szCs w:val="17"/>
                  <w:lang w:val="es-ES_tradnl"/>
                </w:rPr>
                <w:delText>El proveedor de servicios DEBERÍA devolver junto con los encabezados de respuesta HTTP el estado de uso en el momento. Se PUEDEN devolver los siguientes datos de respuesta:</w:delText>
              </w:r>
            </w:del>
          </w:p>
          <w:p w14:paraId="459D40CF" w14:textId="77777777" w:rsidR="00D76B83" w:rsidRPr="00641BDB" w:rsidRDefault="00D76B83" w:rsidP="00444F9A">
            <w:pPr>
              <w:pStyle w:val="NormalWeb"/>
              <w:numPr>
                <w:ilvl w:val="0"/>
                <w:numId w:val="30"/>
              </w:numPr>
              <w:spacing w:before="60" w:beforeAutospacing="0" w:after="60" w:afterAutospacing="0"/>
              <w:jc w:val="both"/>
              <w:rPr>
                <w:del w:id="3911" w:author="Author"/>
                <w:rFonts w:asciiTheme="minorBidi" w:eastAsia="Times New Roman" w:hAnsiTheme="minorBidi" w:cstheme="minorBidi"/>
                <w:szCs w:val="17"/>
                <w:lang w:val="es-ES_tradnl"/>
              </w:rPr>
            </w:pPr>
            <w:del w:id="3912" w:author="Author">
              <w:r w:rsidRPr="00641BDB">
                <w:rPr>
                  <w:rFonts w:asciiTheme="minorBidi" w:eastAsia="Times New Roman" w:hAnsiTheme="minorBidi" w:cstheme="minorBidi"/>
                  <w:szCs w:val="17"/>
                  <w:lang w:val="es-ES_tradnl"/>
                </w:rPr>
                <w:delText>límite de tasa (</w:delText>
              </w:r>
              <w:r w:rsidRPr="00641BDB">
                <w:rPr>
                  <w:rFonts w:asciiTheme="minorBidi" w:eastAsia="Times New Roman" w:hAnsiTheme="minorBidi" w:cstheme="minorBidi"/>
                  <w:i/>
                  <w:iCs/>
                  <w:szCs w:val="17"/>
                  <w:lang w:val="es-ES_tradnl"/>
                </w:rPr>
                <w:delText>rate limit</w:delText>
              </w:r>
              <w:r w:rsidRPr="00641BDB">
                <w:rPr>
                  <w:rFonts w:asciiTheme="minorBidi" w:eastAsia="Times New Roman" w:hAnsiTheme="minorBidi" w:cstheme="minorBidi"/>
                  <w:szCs w:val="17"/>
                  <w:lang w:val="es-ES_tradnl"/>
                </w:rPr>
                <w:delText>): máximo número de peticiones por minuto permitido en el sistema;</w:delText>
              </w:r>
            </w:del>
          </w:p>
          <w:p w14:paraId="3CCC1F1D" w14:textId="77777777" w:rsidR="00D76B83" w:rsidRPr="00641BDB" w:rsidRDefault="00D76B83" w:rsidP="00444F9A">
            <w:pPr>
              <w:pStyle w:val="NormalWeb"/>
              <w:numPr>
                <w:ilvl w:val="0"/>
                <w:numId w:val="30"/>
              </w:numPr>
              <w:spacing w:before="60" w:beforeAutospacing="0" w:after="60" w:afterAutospacing="0"/>
              <w:jc w:val="both"/>
              <w:rPr>
                <w:del w:id="3913" w:author="Author"/>
                <w:rFonts w:asciiTheme="minorBidi" w:eastAsia="Times New Roman" w:hAnsiTheme="minorBidi" w:cstheme="minorBidi"/>
                <w:szCs w:val="17"/>
                <w:lang w:val="es-ES_tradnl"/>
              </w:rPr>
            </w:pPr>
            <w:del w:id="3914" w:author="Author">
              <w:r w:rsidRPr="00641BDB">
                <w:rPr>
                  <w:rFonts w:asciiTheme="minorBidi" w:eastAsia="Times New Roman" w:hAnsiTheme="minorBidi" w:cstheme="minorBidi"/>
                  <w:szCs w:val="17"/>
                  <w:lang w:val="es-ES_tradnl"/>
                </w:rPr>
                <w:delText>límite de tasa restante (</w:delText>
              </w:r>
              <w:r w:rsidRPr="00641BDB">
                <w:rPr>
                  <w:rFonts w:asciiTheme="minorBidi" w:eastAsia="Times New Roman" w:hAnsiTheme="minorBidi" w:cstheme="minorBidi"/>
                  <w:i/>
                  <w:iCs/>
                  <w:szCs w:val="17"/>
                  <w:lang w:val="es-ES_tradnl"/>
                </w:rPr>
                <w:delText>rate limit remaining</w:delText>
              </w:r>
              <w:r w:rsidRPr="00641BDB">
                <w:rPr>
                  <w:rFonts w:asciiTheme="minorBidi" w:eastAsia="Times New Roman" w:hAnsiTheme="minorBidi" w:cstheme="minorBidi"/>
                  <w:szCs w:val="17"/>
                  <w:lang w:val="es-ES_tradnl"/>
                </w:rPr>
                <w:delText xml:space="preserve">): número de peticiones restantes (-1 indica que se ha superado el límite); y </w:delText>
              </w:r>
            </w:del>
          </w:p>
          <w:p w14:paraId="7DD2742C" w14:textId="77777777" w:rsidR="00D76B83" w:rsidRPr="00641BDB" w:rsidRDefault="00D76B83" w:rsidP="00444F9A">
            <w:pPr>
              <w:pStyle w:val="NormalWeb"/>
              <w:numPr>
                <w:ilvl w:val="0"/>
                <w:numId w:val="30"/>
              </w:numPr>
              <w:spacing w:before="60" w:beforeAutospacing="0" w:after="60" w:afterAutospacing="0"/>
              <w:ind w:left="714" w:hanging="357"/>
              <w:jc w:val="both"/>
              <w:rPr>
                <w:del w:id="3915" w:author="Author"/>
                <w:rFonts w:asciiTheme="minorBidi" w:eastAsia="Times New Roman" w:hAnsiTheme="minorBidi" w:cstheme="minorBidi"/>
                <w:szCs w:val="17"/>
                <w:lang w:val="es-ES_tradnl"/>
              </w:rPr>
            </w:pPr>
            <w:del w:id="3916" w:author="Author">
              <w:r w:rsidRPr="00641BDB">
                <w:rPr>
                  <w:rFonts w:asciiTheme="minorBidi" w:eastAsia="Times New Roman" w:hAnsiTheme="minorBidi" w:cstheme="minorBidi"/>
                  <w:szCs w:val="17"/>
                  <w:lang w:val="es-ES_tradnl"/>
                </w:rPr>
                <w:delText>restablecimiento del límite de tasa (</w:delText>
              </w:r>
              <w:r w:rsidRPr="00641BDB">
                <w:rPr>
                  <w:rFonts w:asciiTheme="minorBidi" w:eastAsia="Times New Roman" w:hAnsiTheme="minorBidi" w:cstheme="minorBidi"/>
                  <w:i/>
                  <w:iCs/>
                  <w:szCs w:val="17"/>
                  <w:lang w:val="es-ES_tradnl"/>
                </w:rPr>
                <w:delText>rate limit reset</w:delText>
              </w:r>
              <w:r w:rsidRPr="00641BDB">
                <w:rPr>
                  <w:rFonts w:asciiTheme="minorBidi" w:eastAsia="Times New Roman" w:hAnsiTheme="minorBidi" w:cstheme="minorBidi"/>
                  <w:szCs w:val="17"/>
                  <w:lang w:val="es-ES_tradnl"/>
                </w:rPr>
                <w:delText>): tiempo (en segundos) necesario para que se restablezca el número máximo de peticiones permitidas.</w:delText>
              </w:r>
            </w:del>
          </w:p>
        </w:tc>
        <w:tc>
          <w:tcPr>
            <w:tcW w:w="1761" w:type="dxa"/>
          </w:tcPr>
          <w:p w14:paraId="0DBFB79F" w14:textId="77777777" w:rsidR="00D76B83" w:rsidRPr="00641BDB" w:rsidRDefault="00D76B83" w:rsidP="00444F9A">
            <w:pPr>
              <w:spacing w:before="60" w:after="60"/>
              <w:rPr>
                <w:del w:id="3917" w:author="Author"/>
                <w:rFonts w:asciiTheme="minorBidi" w:hAnsiTheme="minorBidi" w:cstheme="minorBidi"/>
                <w:szCs w:val="17"/>
                <w:lang w:val="es-ES_tradnl"/>
              </w:rPr>
            </w:pPr>
            <w:del w:id="3918" w:author="Author">
              <w:r w:rsidRPr="00641BDB">
                <w:rPr>
                  <w:rFonts w:asciiTheme="minorBidi" w:hAnsiTheme="minorBidi" w:cstheme="minorBidi"/>
                  <w:szCs w:val="17"/>
                  <w:lang w:val="es-ES_tradnl"/>
                </w:rPr>
                <w:delText>AAX, AAJ</w:delText>
              </w:r>
            </w:del>
          </w:p>
        </w:tc>
      </w:tr>
      <w:tr w:rsidR="00BD061E" w:rsidRPr="008516DD" w14:paraId="4B942AE3" w14:textId="77777777" w:rsidTr="003969D6">
        <w:trPr>
          <w:trHeight w:val="107"/>
          <w:del w:id="3919" w:author="Author"/>
        </w:trPr>
        <w:tc>
          <w:tcPr>
            <w:tcW w:w="1143" w:type="dxa"/>
          </w:tcPr>
          <w:p w14:paraId="405D42F9" w14:textId="77777777" w:rsidR="00BD061E" w:rsidRPr="00641BDB" w:rsidRDefault="00BD061E" w:rsidP="00444F9A">
            <w:pPr>
              <w:spacing w:before="60" w:after="60"/>
              <w:rPr>
                <w:del w:id="3920" w:author="Author"/>
                <w:rFonts w:asciiTheme="minorBidi" w:hAnsiTheme="minorBidi" w:cstheme="minorBidi"/>
                <w:szCs w:val="17"/>
                <w:lang w:val="es-ES_tradnl"/>
              </w:rPr>
            </w:pPr>
            <w:del w:id="3921" w:author="Author">
              <w:r w:rsidRPr="00641BDB">
                <w:rPr>
                  <w:rFonts w:asciiTheme="minorBidi" w:eastAsia="Times New Roman" w:hAnsiTheme="minorBidi" w:cstheme="minorBidi"/>
                  <w:szCs w:val="17"/>
                  <w:lang w:val="es-ES_tradnl"/>
                </w:rPr>
                <w:delText>[RSG-1</w:delText>
              </w:r>
              <w:r w:rsidR="00AB714D" w:rsidRPr="00641BDB">
                <w:rPr>
                  <w:rFonts w:asciiTheme="minorBidi" w:eastAsia="Times New Roman" w:hAnsiTheme="minorBidi" w:cstheme="minorBidi"/>
                  <w:szCs w:val="17"/>
                  <w:lang w:val="es-ES_tradnl"/>
                </w:rPr>
                <w:delText>40</w:delText>
              </w:r>
              <w:r w:rsidRPr="00641BDB">
                <w:rPr>
                  <w:rFonts w:asciiTheme="minorBidi" w:eastAsia="Times New Roman" w:hAnsiTheme="minorBidi" w:cstheme="minorBidi"/>
                  <w:szCs w:val="17"/>
                  <w:lang w:val="es-ES_tradnl"/>
                </w:rPr>
                <w:delText>] </w:delText>
              </w:r>
            </w:del>
          </w:p>
        </w:tc>
        <w:tc>
          <w:tcPr>
            <w:tcW w:w="6444" w:type="dxa"/>
          </w:tcPr>
          <w:p w14:paraId="54DF1FF3" w14:textId="77777777" w:rsidR="00BD061E" w:rsidRPr="00641BDB" w:rsidRDefault="00BD061E" w:rsidP="00444F9A">
            <w:pPr>
              <w:pStyle w:val="NormalWeb"/>
              <w:spacing w:before="60" w:beforeAutospacing="0" w:after="60" w:afterAutospacing="0"/>
              <w:jc w:val="both"/>
              <w:rPr>
                <w:del w:id="3922" w:author="Author"/>
                <w:rFonts w:asciiTheme="minorBidi" w:eastAsia="Times New Roman" w:hAnsiTheme="minorBidi" w:cstheme="minorBidi"/>
                <w:szCs w:val="17"/>
                <w:lang w:val="es-ES_tradnl"/>
              </w:rPr>
            </w:pPr>
            <w:del w:id="3923" w:author="Author">
              <w:r w:rsidRPr="00641BDB">
                <w:rPr>
                  <w:rFonts w:asciiTheme="minorBidi" w:eastAsia="Times New Roman" w:hAnsiTheme="minorBidi" w:cstheme="minorBidi"/>
                  <w:szCs w:val="17"/>
                  <w:lang w:val="es-ES_tradnl"/>
                </w:rPr>
                <w:delText xml:space="preserve">El proveedor de servicios DEBERÍA devolver el código de estado </w:delText>
              </w:r>
              <w:r w:rsidRPr="00641BDB">
                <w:rPr>
                  <w:rFonts w:ascii="Courier New" w:eastAsia="Times New Roman" w:hAnsi="Courier New" w:cs="Courier New"/>
                  <w:szCs w:val="17"/>
                  <w:lang w:val="es-ES_tradnl"/>
                </w:rPr>
                <w:delText>429 Too Many Requests</w:delText>
              </w:r>
              <w:r w:rsidRPr="00641BDB">
                <w:rPr>
                  <w:rFonts w:asciiTheme="minorBidi" w:eastAsia="Times New Roman" w:hAnsiTheme="minorBidi" w:cstheme="minorBidi"/>
                  <w:szCs w:val="17"/>
                  <w:lang w:val="es-ES_tradnl"/>
                </w:rPr>
                <w:delText xml:space="preserve"> si se reciben demasiadas peticiones en poco tiempo.</w:delText>
              </w:r>
            </w:del>
          </w:p>
        </w:tc>
        <w:tc>
          <w:tcPr>
            <w:tcW w:w="1761" w:type="dxa"/>
          </w:tcPr>
          <w:p w14:paraId="0ED990C9" w14:textId="77777777" w:rsidR="00BD061E" w:rsidRPr="00641BDB" w:rsidRDefault="00BD061E" w:rsidP="00444F9A">
            <w:pPr>
              <w:spacing w:before="60" w:after="60"/>
              <w:rPr>
                <w:del w:id="3924" w:author="Author"/>
                <w:rFonts w:asciiTheme="minorBidi" w:hAnsiTheme="minorBidi" w:cstheme="minorBidi"/>
                <w:szCs w:val="17"/>
                <w:lang w:val="es-ES_tradnl"/>
              </w:rPr>
            </w:pPr>
            <w:del w:id="3925" w:author="Author">
              <w:r w:rsidRPr="00641BDB">
                <w:rPr>
                  <w:rFonts w:asciiTheme="minorBidi" w:hAnsiTheme="minorBidi" w:cstheme="minorBidi"/>
                  <w:szCs w:val="17"/>
                  <w:lang w:val="es-ES_tradnl"/>
                </w:rPr>
                <w:delText>AAX, AAJ</w:delText>
              </w:r>
            </w:del>
          </w:p>
        </w:tc>
      </w:tr>
      <w:tr w:rsidR="00D76B83" w:rsidRPr="008516DD" w14:paraId="4BE3CAB6" w14:textId="77777777" w:rsidTr="003969D6">
        <w:trPr>
          <w:trHeight w:val="107"/>
          <w:del w:id="3926" w:author="Author"/>
        </w:trPr>
        <w:tc>
          <w:tcPr>
            <w:tcW w:w="1143" w:type="dxa"/>
          </w:tcPr>
          <w:p w14:paraId="0E3E2554" w14:textId="77777777" w:rsidR="00D76B83" w:rsidRPr="00641BDB" w:rsidRDefault="00D76B83" w:rsidP="00444F9A">
            <w:pPr>
              <w:spacing w:before="60" w:after="60"/>
              <w:rPr>
                <w:del w:id="3927" w:author="Author"/>
                <w:rFonts w:asciiTheme="minorBidi" w:eastAsia="Times New Roman" w:hAnsiTheme="minorBidi" w:cstheme="minorBidi"/>
                <w:szCs w:val="17"/>
                <w:lang w:val="es-ES_tradnl"/>
              </w:rPr>
            </w:pPr>
            <w:del w:id="3928" w:author="Author">
              <w:r w:rsidRPr="00641BDB">
                <w:rPr>
                  <w:rFonts w:asciiTheme="minorBidi" w:eastAsia="Times New Roman" w:hAnsiTheme="minorBidi" w:cstheme="minorBidi"/>
                  <w:szCs w:val="17"/>
                  <w:lang w:val="es-ES_tradnl"/>
                </w:rPr>
                <w:delText>[RSG-14</w:delText>
              </w:r>
              <w:r w:rsidR="00AB714D" w:rsidRPr="00641BDB">
                <w:rPr>
                  <w:rFonts w:asciiTheme="minorBidi" w:eastAsia="Times New Roman" w:hAnsiTheme="minorBidi" w:cstheme="minorBidi"/>
                  <w:szCs w:val="17"/>
                  <w:lang w:val="es-ES_tradnl"/>
                </w:rPr>
                <w:delText>1</w:delText>
              </w:r>
              <w:r w:rsidRPr="00641BDB">
                <w:rPr>
                  <w:rFonts w:asciiTheme="minorBidi" w:eastAsia="Times New Roman" w:hAnsiTheme="minorBidi" w:cstheme="minorBidi"/>
                  <w:szCs w:val="17"/>
                  <w:lang w:val="es-ES_tradnl"/>
                </w:rPr>
                <w:delText>]</w:delText>
              </w:r>
            </w:del>
          </w:p>
        </w:tc>
        <w:tc>
          <w:tcPr>
            <w:tcW w:w="6444" w:type="dxa"/>
          </w:tcPr>
          <w:p w14:paraId="012AB959" w14:textId="77777777" w:rsidR="00D76B83" w:rsidRPr="00641BDB" w:rsidRDefault="00D76B83" w:rsidP="00444F9A">
            <w:pPr>
              <w:pStyle w:val="NormalWeb"/>
              <w:spacing w:before="60" w:beforeAutospacing="0" w:after="60" w:afterAutospacing="0"/>
              <w:jc w:val="both"/>
              <w:rPr>
                <w:del w:id="3929" w:author="Author"/>
                <w:rFonts w:asciiTheme="minorBidi" w:eastAsia="Times New Roman" w:hAnsiTheme="minorBidi" w:cstheme="minorBidi"/>
                <w:szCs w:val="17"/>
                <w:lang w:val="es-ES_tradnl"/>
              </w:rPr>
            </w:pPr>
            <w:del w:id="3930" w:author="Author">
              <w:r w:rsidRPr="00641BDB">
                <w:rPr>
                  <w:rFonts w:asciiTheme="minorBidi" w:eastAsia="Times New Roman" w:hAnsiTheme="minorBidi" w:cstheme="minorBidi"/>
                  <w:szCs w:val="17"/>
                  <w:lang w:val="es-ES_tradnl"/>
                </w:rPr>
                <w:delText>Las claves de API DEBEN ser revocadas si el cliente incumple el contrato de uso, conforme a lo especificado por la oficina de propiedad intelectual.</w:delText>
              </w:r>
            </w:del>
          </w:p>
        </w:tc>
        <w:tc>
          <w:tcPr>
            <w:tcW w:w="1761" w:type="dxa"/>
          </w:tcPr>
          <w:p w14:paraId="5F1536CA" w14:textId="77777777" w:rsidR="00D76B83" w:rsidRPr="00641BDB" w:rsidRDefault="00D76B83" w:rsidP="00444F9A">
            <w:pPr>
              <w:spacing w:before="60" w:after="60"/>
              <w:rPr>
                <w:del w:id="3931" w:author="Author"/>
                <w:rFonts w:asciiTheme="minorBidi" w:hAnsiTheme="minorBidi" w:cstheme="minorBidi"/>
                <w:szCs w:val="17"/>
                <w:lang w:val="es-ES_tradnl"/>
              </w:rPr>
            </w:pPr>
            <w:del w:id="3932" w:author="Author">
              <w:r w:rsidRPr="00641BDB">
                <w:rPr>
                  <w:rFonts w:asciiTheme="minorBidi" w:hAnsiTheme="minorBidi" w:cstheme="minorBidi"/>
                  <w:szCs w:val="17"/>
                  <w:lang w:val="es-ES_tradnl"/>
                </w:rPr>
                <w:delText>AAJ, AAX, AJ, AX</w:delText>
              </w:r>
            </w:del>
          </w:p>
        </w:tc>
      </w:tr>
      <w:tr w:rsidR="00676494" w:rsidRPr="008516DD" w14:paraId="73BCD66A" w14:textId="77777777" w:rsidTr="003969D6">
        <w:trPr>
          <w:trHeight w:val="107"/>
          <w:del w:id="3933" w:author="Author"/>
        </w:trPr>
        <w:tc>
          <w:tcPr>
            <w:tcW w:w="1143" w:type="dxa"/>
          </w:tcPr>
          <w:p w14:paraId="7CE47990" w14:textId="77777777" w:rsidR="00676494" w:rsidRPr="00641BDB" w:rsidRDefault="00676494" w:rsidP="00444F9A">
            <w:pPr>
              <w:spacing w:before="60" w:after="60"/>
              <w:rPr>
                <w:del w:id="3934" w:author="Author"/>
                <w:rFonts w:asciiTheme="minorBidi" w:eastAsia="Times New Roman" w:hAnsiTheme="minorBidi" w:cstheme="minorBidi"/>
                <w:szCs w:val="17"/>
                <w:lang w:val="es-ES_tradnl"/>
              </w:rPr>
            </w:pPr>
            <w:del w:id="3935" w:author="Author">
              <w:r w:rsidRPr="00641BDB">
                <w:rPr>
                  <w:rFonts w:asciiTheme="minorBidi" w:eastAsia="Times New Roman" w:hAnsiTheme="minorBidi" w:cstheme="minorBidi"/>
                  <w:szCs w:val="17"/>
                  <w:lang w:val="es-ES_tradnl"/>
                </w:rPr>
                <w:delText>[RSG-14</w:delText>
              </w:r>
              <w:r w:rsidR="00AB714D" w:rsidRPr="00641BDB">
                <w:rPr>
                  <w:rFonts w:asciiTheme="minorBidi" w:eastAsia="Times New Roman" w:hAnsiTheme="minorBidi" w:cstheme="minorBidi"/>
                  <w:szCs w:val="17"/>
                  <w:lang w:val="es-ES_tradnl"/>
                </w:rPr>
                <w:delText>2</w:delText>
              </w:r>
              <w:r w:rsidRPr="00641BDB">
                <w:rPr>
                  <w:rFonts w:asciiTheme="minorBidi" w:eastAsia="Times New Roman" w:hAnsiTheme="minorBidi" w:cstheme="minorBidi"/>
                  <w:szCs w:val="17"/>
                  <w:lang w:val="es-ES_tradnl"/>
                </w:rPr>
                <w:delText>] </w:delText>
              </w:r>
            </w:del>
          </w:p>
        </w:tc>
        <w:tc>
          <w:tcPr>
            <w:tcW w:w="6444" w:type="dxa"/>
          </w:tcPr>
          <w:p w14:paraId="64187429" w14:textId="77777777" w:rsidR="00676494" w:rsidRPr="00641BDB" w:rsidRDefault="00676494" w:rsidP="00444F9A">
            <w:pPr>
              <w:pStyle w:val="NormalWeb"/>
              <w:spacing w:before="60" w:beforeAutospacing="0" w:after="60" w:afterAutospacing="0"/>
              <w:jc w:val="both"/>
              <w:rPr>
                <w:del w:id="3936" w:author="Author"/>
                <w:rFonts w:asciiTheme="minorBidi" w:eastAsia="Times New Roman" w:hAnsiTheme="minorBidi" w:cstheme="minorBidi"/>
                <w:szCs w:val="17"/>
                <w:lang w:val="es-ES_tradnl"/>
              </w:rPr>
            </w:pPr>
            <w:del w:id="3937" w:author="Author">
              <w:r w:rsidRPr="00641BDB">
                <w:rPr>
                  <w:rFonts w:asciiTheme="minorBidi" w:eastAsia="Times New Roman" w:hAnsiTheme="minorBidi" w:cstheme="minorBidi"/>
                  <w:szCs w:val="17"/>
                  <w:lang w:val="es-ES_tradnl"/>
                </w:rPr>
                <w:delText>La transferencia de las claves de API DEBERÍA realizarse mediante encabezados HTTP personalizados. NO DEBERÍA realizarse mediante parámetros de consulta. </w:delText>
              </w:r>
            </w:del>
          </w:p>
        </w:tc>
        <w:tc>
          <w:tcPr>
            <w:tcW w:w="1761" w:type="dxa"/>
          </w:tcPr>
          <w:p w14:paraId="192D23A3" w14:textId="77777777" w:rsidR="00676494" w:rsidRPr="00641BDB" w:rsidRDefault="00676494" w:rsidP="00444F9A">
            <w:pPr>
              <w:spacing w:before="60" w:after="60"/>
              <w:rPr>
                <w:del w:id="3938" w:author="Author"/>
                <w:rFonts w:asciiTheme="minorBidi" w:hAnsiTheme="minorBidi" w:cstheme="minorBidi"/>
                <w:szCs w:val="17"/>
                <w:lang w:val="es-ES_tradnl"/>
              </w:rPr>
            </w:pPr>
            <w:del w:id="3939" w:author="Author">
              <w:r w:rsidRPr="00641BDB">
                <w:rPr>
                  <w:rFonts w:asciiTheme="minorBidi" w:hAnsiTheme="minorBidi" w:cstheme="minorBidi"/>
                  <w:szCs w:val="17"/>
                  <w:lang w:val="es-ES_tradnl"/>
                </w:rPr>
                <w:delText>AAX, AAJ</w:delText>
              </w:r>
            </w:del>
          </w:p>
        </w:tc>
      </w:tr>
      <w:tr w:rsidR="00676494" w:rsidRPr="008516DD" w14:paraId="7C80B9D1" w14:textId="77777777" w:rsidTr="003969D6">
        <w:trPr>
          <w:trHeight w:val="107"/>
          <w:del w:id="3940" w:author="Author"/>
        </w:trPr>
        <w:tc>
          <w:tcPr>
            <w:tcW w:w="1143" w:type="dxa"/>
          </w:tcPr>
          <w:p w14:paraId="2E7A952C" w14:textId="77777777" w:rsidR="00676494" w:rsidRPr="00641BDB" w:rsidRDefault="00676494" w:rsidP="00444F9A">
            <w:pPr>
              <w:spacing w:before="60" w:after="60"/>
              <w:rPr>
                <w:del w:id="3941" w:author="Author"/>
                <w:rFonts w:asciiTheme="minorBidi" w:eastAsia="Times New Roman" w:hAnsiTheme="minorBidi" w:cstheme="minorBidi"/>
                <w:szCs w:val="17"/>
                <w:lang w:val="es-ES_tradnl"/>
              </w:rPr>
            </w:pPr>
            <w:del w:id="3942" w:author="Author">
              <w:r w:rsidRPr="00641BDB">
                <w:rPr>
                  <w:rFonts w:asciiTheme="minorBidi" w:eastAsia="Times New Roman" w:hAnsiTheme="minorBidi" w:cstheme="minorBidi"/>
                  <w:szCs w:val="17"/>
                  <w:lang w:val="es-ES_tradnl"/>
                </w:rPr>
                <w:delText>[RSG-14</w:delText>
              </w:r>
              <w:r w:rsidR="00AB714D" w:rsidRPr="00641BDB">
                <w:rPr>
                  <w:rFonts w:asciiTheme="minorBidi" w:eastAsia="Times New Roman" w:hAnsiTheme="minorBidi" w:cstheme="minorBidi"/>
                  <w:szCs w:val="17"/>
                  <w:lang w:val="es-ES_tradnl"/>
                </w:rPr>
                <w:delText>3</w:delText>
              </w:r>
              <w:r w:rsidRPr="00641BDB">
                <w:rPr>
                  <w:rFonts w:asciiTheme="minorBidi" w:eastAsia="Times New Roman" w:hAnsiTheme="minorBidi" w:cstheme="minorBidi"/>
                  <w:szCs w:val="17"/>
                  <w:lang w:val="es-ES_tradnl"/>
                </w:rPr>
                <w:delText>] </w:delText>
              </w:r>
            </w:del>
          </w:p>
        </w:tc>
        <w:tc>
          <w:tcPr>
            <w:tcW w:w="6444" w:type="dxa"/>
          </w:tcPr>
          <w:p w14:paraId="2FB98BC8" w14:textId="77777777" w:rsidR="00676494" w:rsidRPr="00641BDB" w:rsidRDefault="00676494" w:rsidP="00444F9A">
            <w:pPr>
              <w:pStyle w:val="NormalWeb"/>
              <w:spacing w:before="60" w:beforeAutospacing="0" w:after="60" w:afterAutospacing="0"/>
              <w:jc w:val="both"/>
              <w:rPr>
                <w:del w:id="3943" w:author="Author"/>
                <w:rFonts w:asciiTheme="minorBidi" w:eastAsia="Times New Roman" w:hAnsiTheme="minorBidi" w:cstheme="minorBidi"/>
                <w:szCs w:val="17"/>
                <w:lang w:val="es-ES_tradnl"/>
              </w:rPr>
            </w:pPr>
            <w:del w:id="3944" w:author="Author">
              <w:r w:rsidRPr="00641BDB">
                <w:rPr>
                  <w:rFonts w:asciiTheme="minorBidi" w:eastAsia="Times New Roman" w:hAnsiTheme="minorBidi" w:cstheme="minorBidi"/>
                  <w:szCs w:val="17"/>
                  <w:lang w:val="es-ES_tradnl"/>
                </w:rPr>
                <w:delText>Las claves de API DEBERÍAN generarse de forma aleatoria.</w:delText>
              </w:r>
            </w:del>
          </w:p>
        </w:tc>
        <w:tc>
          <w:tcPr>
            <w:tcW w:w="1761" w:type="dxa"/>
          </w:tcPr>
          <w:p w14:paraId="7C34467A" w14:textId="77777777" w:rsidR="00676494" w:rsidRPr="00641BDB" w:rsidRDefault="00676494" w:rsidP="00444F9A">
            <w:pPr>
              <w:spacing w:before="60" w:after="60"/>
              <w:rPr>
                <w:del w:id="3945" w:author="Author"/>
                <w:rFonts w:asciiTheme="minorBidi" w:hAnsiTheme="minorBidi" w:cstheme="minorBidi"/>
                <w:szCs w:val="17"/>
                <w:lang w:val="es-ES_tradnl"/>
              </w:rPr>
            </w:pPr>
            <w:del w:id="3946" w:author="Author">
              <w:r w:rsidRPr="00641BDB">
                <w:rPr>
                  <w:rFonts w:asciiTheme="minorBidi" w:hAnsiTheme="minorBidi" w:cstheme="minorBidi"/>
                  <w:szCs w:val="17"/>
                  <w:lang w:val="es-ES_tradnl"/>
                </w:rPr>
                <w:delText>AAX, AAJ</w:delText>
              </w:r>
            </w:del>
          </w:p>
        </w:tc>
      </w:tr>
      <w:tr w:rsidR="00D76B83" w:rsidRPr="008516DD" w14:paraId="47D3DA4C" w14:textId="77777777" w:rsidTr="003969D6">
        <w:trPr>
          <w:trHeight w:val="107"/>
          <w:del w:id="3947" w:author="Author"/>
        </w:trPr>
        <w:tc>
          <w:tcPr>
            <w:tcW w:w="1143" w:type="dxa"/>
          </w:tcPr>
          <w:p w14:paraId="71657EBC" w14:textId="77777777" w:rsidR="00D76B83" w:rsidRPr="00641BDB" w:rsidRDefault="00D76B83" w:rsidP="00444F9A">
            <w:pPr>
              <w:spacing w:before="60" w:after="60"/>
              <w:rPr>
                <w:del w:id="3948" w:author="Author"/>
                <w:rFonts w:asciiTheme="minorBidi" w:eastAsia="Times New Roman" w:hAnsiTheme="minorBidi" w:cstheme="minorBidi"/>
                <w:szCs w:val="17"/>
                <w:lang w:val="es-ES_tradnl"/>
              </w:rPr>
            </w:pPr>
            <w:del w:id="3949" w:author="Author">
              <w:r w:rsidRPr="00641BDB">
                <w:rPr>
                  <w:rFonts w:asciiTheme="minorBidi" w:eastAsia="Times New Roman" w:hAnsiTheme="minorBidi" w:cstheme="minorBidi"/>
                  <w:szCs w:val="17"/>
                  <w:lang w:val="es-ES_tradnl"/>
                </w:rPr>
                <w:delText>[RSG-14</w:delText>
              </w:r>
              <w:r w:rsidR="00AB714D" w:rsidRPr="00641BDB">
                <w:rPr>
                  <w:rFonts w:asciiTheme="minorBidi" w:eastAsia="Times New Roman" w:hAnsiTheme="minorBidi" w:cstheme="minorBidi"/>
                  <w:szCs w:val="17"/>
                  <w:lang w:val="es-ES_tradnl"/>
                </w:rPr>
                <w:delText>4</w:delText>
              </w:r>
              <w:r w:rsidRPr="00641BDB">
                <w:rPr>
                  <w:rFonts w:asciiTheme="minorBidi" w:eastAsia="Times New Roman" w:hAnsiTheme="minorBidi" w:cstheme="minorBidi"/>
                  <w:szCs w:val="17"/>
                  <w:lang w:val="es-ES_tradnl"/>
                </w:rPr>
                <w:delText>] </w:delText>
              </w:r>
            </w:del>
          </w:p>
        </w:tc>
        <w:tc>
          <w:tcPr>
            <w:tcW w:w="6444" w:type="dxa"/>
          </w:tcPr>
          <w:p w14:paraId="5DBBDD38" w14:textId="77777777" w:rsidR="00D76B83" w:rsidRPr="00641BDB" w:rsidRDefault="00D76B83" w:rsidP="00444F9A">
            <w:pPr>
              <w:pStyle w:val="NormalWeb"/>
              <w:spacing w:before="60" w:beforeAutospacing="0" w:after="60" w:afterAutospacing="0"/>
              <w:jc w:val="both"/>
              <w:rPr>
                <w:del w:id="3950" w:author="Author"/>
                <w:rFonts w:asciiTheme="minorBidi" w:eastAsia="Times New Roman" w:hAnsiTheme="minorBidi" w:cstheme="minorBidi"/>
                <w:szCs w:val="17"/>
                <w:lang w:val="es-ES_tradnl"/>
              </w:rPr>
            </w:pPr>
            <w:del w:id="3951" w:author="Author">
              <w:r w:rsidRPr="00641BDB">
                <w:rPr>
                  <w:rFonts w:asciiTheme="minorBidi" w:eastAsia="Times New Roman" w:hAnsiTheme="minorBidi" w:cstheme="minorBidi"/>
                  <w:szCs w:val="17"/>
                  <w:lang w:val="es-ES_tradnl"/>
                </w:rPr>
                <w:delText xml:space="preserve">Los certificados seguros y de confianza DEBEN ser emitidos por una </w:delText>
              </w:r>
              <w:r w:rsidR="00FD40C5" w:rsidRPr="00641BDB">
                <w:rPr>
                  <w:rFonts w:asciiTheme="minorBidi" w:eastAsia="Times New Roman" w:hAnsiTheme="minorBidi" w:cstheme="minorBidi"/>
                  <w:szCs w:val="17"/>
                  <w:lang w:val="es-ES_tradnl"/>
                </w:rPr>
                <w:delText>autoridad certificadora</w:delText>
              </w:r>
              <w:r w:rsidRPr="00641BDB">
                <w:rPr>
                  <w:rFonts w:asciiTheme="minorBidi" w:eastAsia="Times New Roman" w:hAnsiTheme="minorBidi" w:cstheme="minorBidi"/>
                  <w:szCs w:val="17"/>
                  <w:lang w:val="es-ES_tradnl"/>
                </w:rPr>
                <w:delText xml:space="preserve"> de confianza mutua mediante un proceso de establecimiento de confianza o una certificación cruzada.</w:delText>
              </w:r>
            </w:del>
          </w:p>
        </w:tc>
        <w:tc>
          <w:tcPr>
            <w:tcW w:w="1761" w:type="dxa"/>
          </w:tcPr>
          <w:p w14:paraId="0B228EFB" w14:textId="77777777" w:rsidR="00D76B83" w:rsidRPr="00641BDB" w:rsidRDefault="00D76B83" w:rsidP="00444F9A">
            <w:pPr>
              <w:spacing w:before="60" w:after="60"/>
              <w:rPr>
                <w:del w:id="3952" w:author="Author"/>
                <w:rFonts w:asciiTheme="minorBidi" w:hAnsiTheme="minorBidi" w:cstheme="minorBidi"/>
                <w:szCs w:val="17"/>
                <w:lang w:val="es-ES_tradnl"/>
              </w:rPr>
            </w:pPr>
            <w:del w:id="3953" w:author="Author">
              <w:r w:rsidRPr="00641BDB">
                <w:rPr>
                  <w:rFonts w:asciiTheme="minorBidi" w:eastAsia="Times New Roman" w:hAnsiTheme="minorBidi" w:cstheme="minorBidi"/>
                  <w:szCs w:val="17"/>
                  <w:lang w:val="es-ES_tradnl"/>
                </w:rPr>
                <w:delText>AAJ, AAX, AJ, AX</w:delText>
              </w:r>
            </w:del>
          </w:p>
        </w:tc>
      </w:tr>
      <w:tr w:rsidR="00D76B83" w:rsidRPr="008516DD" w14:paraId="4216CDDC" w14:textId="77777777" w:rsidTr="003969D6">
        <w:trPr>
          <w:trHeight w:val="107"/>
          <w:del w:id="3954" w:author="Author"/>
        </w:trPr>
        <w:tc>
          <w:tcPr>
            <w:tcW w:w="1143" w:type="dxa"/>
          </w:tcPr>
          <w:p w14:paraId="256A6868" w14:textId="77777777" w:rsidR="00D76B83" w:rsidRPr="00641BDB" w:rsidRDefault="00D76B83" w:rsidP="00444F9A">
            <w:pPr>
              <w:spacing w:before="60" w:after="60"/>
              <w:rPr>
                <w:del w:id="3955" w:author="Author"/>
                <w:rFonts w:asciiTheme="minorBidi" w:eastAsia="Times New Roman" w:hAnsiTheme="minorBidi" w:cstheme="minorBidi"/>
                <w:szCs w:val="17"/>
                <w:lang w:val="es-ES_tradnl"/>
              </w:rPr>
            </w:pPr>
            <w:del w:id="3956" w:author="Author">
              <w:r w:rsidRPr="00641BDB">
                <w:rPr>
                  <w:rFonts w:asciiTheme="minorBidi" w:eastAsia="Times New Roman" w:hAnsiTheme="minorBidi" w:cstheme="minorBidi"/>
                  <w:szCs w:val="17"/>
                  <w:lang w:val="es-ES_tradnl"/>
                </w:rPr>
                <w:delText>[RSG-14</w:delText>
              </w:r>
              <w:r w:rsidR="00AB714D" w:rsidRPr="00641BDB">
                <w:rPr>
                  <w:rFonts w:asciiTheme="minorBidi" w:eastAsia="Times New Roman" w:hAnsiTheme="minorBidi" w:cstheme="minorBidi"/>
                  <w:szCs w:val="17"/>
                  <w:lang w:val="es-ES_tradnl"/>
                </w:rPr>
                <w:delText>5</w:delText>
              </w:r>
              <w:r w:rsidRPr="00641BDB">
                <w:rPr>
                  <w:rFonts w:asciiTheme="minorBidi" w:eastAsia="Times New Roman" w:hAnsiTheme="minorBidi" w:cstheme="minorBidi"/>
                  <w:szCs w:val="17"/>
                  <w:lang w:val="es-ES_tradnl"/>
                </w:rPr>
                <w:delText>] </w:delText>
              </w:r>
            </w:del>
          </w:p>
        </w:tc>
        <w:tc>
          <w:tcPr>
            <w:tcW w:w="6444" w:type="dxa"/>
          </w:tcPr>
          <w:p w14:paraId="7E342C9A" w14:textId="77777777" w:rsidR="00D76B83" w:rsidRPr="00641BDB" w:rsidRDefault="00D76B83" w:rsidP="00444F9A">
            <w:pPr>
              <w:pStyle w:val="NormalWeb"/>
              <w:spacing w:before="60" w:beforeAutospacing="0" w:after="60" w:afterAutospacing="0"/>
              <w:jc w:val="both"/>
              <w:rPr>
                <w:del w:id="3957" w:author="Author"/>
                <w:rFonts w:asciiTheme="minorBidi" w:eastAsia="Times New Roman" w:hAnsiTheme="minorBidi" w:cstheme="minorBidi"/>
                <w:szCs w:val="17"/>
                <w:lang w:val="es-ES_tradnl"/>
              </w:rPr>
            </w:pPr>
            <w:del w:id="3958" w:author="Author">
              <w:r w:rsidRPr="00641BDB">
                <w:rPr>
                  <w:rFonts w:asciiTheme="minorBidi" w:eastAsia="Times New Roman" w:hAnsiTheme="minorBidi" w:cstheme="minorBidi"/>
                  <w:szCs w:val="17"/>
                  <w:lang w:val="es-ES_tradnl"/>
                </w:rPr>
                <w:delText>DEBERÍAN utilizarse certificados compartidos entre el cliente y el servidor, por ejemplo X.509, para mitigar los riesgos de seguridad de la identidad propios de los sistemas sensibles y las acciones privilegiadas.</w:delText>
              </w:r>
            </w:del>
          </w:p>
        </w:tc>
        <w:tc>
          <w:tcPr>
            <w:tcW w:w="1761" w:type="dxa"/>
          </w:tcPr>
          <w:p w14:paraId="32A01372" w14:textId="77777777" w:rsidR="00D76B83" w:rsidRPr="00641BDB" w:rsidRDefault="00D76B83" w:rsidP="00444F9A">
            <w:pPr>
              <w:spacing w:before="60" w:after="60"/>
              <w:rPr>
                <w:del w:id="3959" w:author="Author"/>
                <w:rFonts w:asciiTheme="minorBidi" w:hAnsiTheme="minorBidi" w:cstheme="minorBidi"/>
                <w:szCs w:val="17"/>
                <w:lang w:val="es-ES_tradnl"/>
              </w:rPr>
            </w:pPr>
            <w:del w:id="3960" w:author="Author">
              <w:r w:rsidRPr="00641BDB">
                <w:rPr>
                  <w:rFonts w:asciiTheme="minorBidi" w:eastAsia="Times New Roman" w:hAnsiTheme="minorBidi" w:cstheme="minorBidi"/>
                  <w:szCs w:val="17"/>
                  <w:lang w:val="es-ES_tradnl"/>
                </w:rPr>
                <w:delText>AAJ, AAX, AJ, AX</w:delText>
              </w:r>
            </w:del>
          </w:p>
        </w:tc>
      </w:tr>
      <w:tr w:rsidR="00CB71B2" w:rsidRPr="008516DD" w14:paraId="5F720761" w14:textId="77777777" w:rsidTr="003969D6">
        <w:trPr>
          <w:trHeight w:val="107"/>
          <w:del w:id="3961" w:author="Author"/>
        </w:trPr>
        <w:tc>
          <w:tcPr>
            <w:tcW w:w="1143" w:type="dxa"/>
          </w:tcPr>
          <w:p w14:paraId="7FE45BC4" w14:textId="77777777" w:rsidR="00CB71B2" w:rsidRPr="00641BDB" w:rsidRDefault="00CB71B2" w:rsidP="00444F9A">
            <w:pPr>
              <w:pStyle w:val="NormalWeb"/>
              <w:spacing w:before="60" w:beforeAutospacing="0" w:after="60" w:afterAutospacing="0"/>
              <w:rPr>
                <w:del w:id="3962" w:author="Author"/>
                <w:rFonts w:asciiTheme="minorBidi" w:eastAsia="Times New Roman" w:hAnsiTheme="minorBidi" w:cstheme="minorBidi"/>
                <w:szCs w:val="17"/>
                <w:lang w:val="es-ES_tradnl"/>
              </w:rPr>
            </w:pPr>
            <w:del w:id="3963" w:author="Author">
              <w:r w:rsidRPr="00641BDB">
                <w:rPr>
                  <w:rFonts w:asciiTheme="minorBidi" w:eastAsia="Times New Roman" w:hAnsiTheme="minorBidi" w:cstheme="minorBidi"/>
                  <w:szCs w:val="17"/>
                  <w:lang w:val="es-ES_tradnl"/>
                </w:rPr>
                <w:delText>[RSG-14</w:delText>
              </w:r>
              <w:r w:rsidR="00AB714D" w:rsidRPr="00641BDB">
                <w:rPr>
                  <w:rFonts w:asciiTheme="minorBidi" w:eastAsia="Times New Roman" w:hAnsiTheme="minorBidi" w:cstheme="minorBidi"/>
                  <w:szCs w:val="17"/>
                  <w:lang w:val="es-ES_tradnl"/>
                </w:rPr>
                <w:delText>6</w:delText>
              </w:r>
              <w:r w:rsidRPr="00641BDB">
                <w:rPr>
                  <w:rFonts w:asciiTheme="minorBidi" w:eastAsia="Times New Roman" w:hAnsiTheme="minorBidi" w:cstheme="minorBidi"/>
                  <w:szCs w:val="17"/>
                  <w:lang w:val="es-ES_tradnl"/>
                </w:rPr>
                <w:delText>] </w:delText>
              </w:r>
            </w:del>
          </w:p>
        </w:tc>
        <w:tc>
          <w:tcPr>
            <w:tcW w:w="6444" w:type="dxa"/>
          </w:tcPr>
          <w:p w14:paraId="76A16F27" w14:textId="77777777" w:rsidR="00CB71B2" w:rsidRPr="00641BDB" w:rsidRDefault="00CB71B2" w:rsidP="00444F9A">
            <w:pPr>
              <w:pStyle w:val="NormalWeb"/>
              <w:spacing w:before="60" w:beforeAutospacing="0" w:after="60" w:afterAutospacing="0"/>
              <w:jc w:val="both"/>
              <w:rPr>
                <w:del w:id="3964" w:author="Author"/>
                <w:rFonts w:asciiTheme="minorBidi" w:eastAsia="Times New Roman" w:hAnsiTheme="minorBidi" w:cstheme="minorBidi"/>
                <w:szCs w:val="17"/>
                <w:lang w:val="es-ES_tradnl"/>
              </w:rPr>
            </w:pPr>
            <w:del w:id="3965" w:author="Author">
              <w:r w:rsidRPr="00641BDB">
                <w:rPr>
                  <w:rFonts w:asciiTheme="minorBidi" w:eastAsia="Times New Roman" w:hAnsiTheme="minorBidi" w:cstheme="minorBidi"/>
                  <w:szCs w:val="17"/>
                  <w:lang w:val="es-ES_tradnl"/>
                </w:rPr>
                <w:delText>Para servicios con un alto nivel de privilegio, la autenticación mutua bidireccional entre el cliente y el servidor DEBERÍA utilizar certificados para ofrecer una mayor protección. </w:delText>
              </w:r>
            </w:del>
          </w:p>
        </w:tc>
        <w:tc>
          <w:tcPr>
            <w:tcW w:w="1761" w:type="dxa"/>
          </w:tcPr>
          <w:p w14:paraId="2A321C3D" w14:textId="77777777" w:rsidR="00CB71B2" w:rsidRPr="00641BDB" w:rsidRDefault="00CB71B2" w:rsidP="00444F9A">
            <w:pPr>
              <w:pStyle w:val="NormalWeb"/>
              <w:spacing w:before="60" w:beforeAutospacing="0" w:after="60" w:afterAutospacing="0"/>
              <w:rPr>
                <w:del w:id="3966" w:author="Author"/>
                <w:rFonts w:asciiTheme="minorBidi" w:eastAsia="Times New Roman" w:hAnsiTheme="minorBidi" w:cstheme="minorBidi"/>
                <w:szCs w:val="17"/>
                <w:lang w:val="es-ES_tradnl"/>
              </w:rPr>
            </w:pPr>
            <w:del w:id="3967" w:author="Author">
              <w:r w:rsidRPr="00641BDB">
                <w:rPr>
                  <w:rFonts w:asciiTheme="minorBidi" w:eastAsia="Times New Roman" w:hAnsiTheme="minorBidi" w:cstheme="minorBidi"/>
                  <w:szCs w:val="17"/>
                  <w:lang w:val="es-ES_tradnl"/>
                </w:rPr>
                <w:delText>AAX, AAJ</w:delText>
              </w:r>
            </w:del>
          </w:p>
        </w:tc>
      </w:tr>
      <w:tr w:rsidR="003C0D54" w:rsidRPr="008516DD" w14:paraId="4529EC39" w14:textId="77777777" w:rsidTr="003969D6">
        <w:trPr>
          <w:trHeight w:val="107"/>
          <w:del w:id="3968" w:author="Author"/>
        </w:trPr>
        <w:tc>
          <w:tcPr>
            <w:tcW w:w="1143" w:type="dxa"/>
          </w:tcPr>
          <w:p w14:paraId="34920F6C" w14:textId="77777777" w:rsidR="003C0D54" w:rsidRPr="00641BDB" w:rsidRDefault="003C0D54" w:rsidP="00444F9A">
            <w:pPr>
              <w:pStyle w:val="NormalWeb"/>
              <w:spacing w:before="60" w:beforeAutospacing="0" w:after="60" w:afterAutospacing="0"/>
              <w:rPr>
                <w:del w:id="3969" w:author="Author"/>
                <w:rFonts w:asciiTheme="minorBidi" w:eastAsia="Times New Roman" w:hAnsiTheme="minorBidi" w:cstheme="minorBidi"/>
                <w:szCs w:val="17"/>
                <w:lang w:val="es-ES_tradnl"/>
              </w:rPr>
            </w:pPr>
            <w:del w:id="3970" w:author="Author">
              <w:r w:rsidRPr="00641BDB">
                <w:rPr>
                  <w:rFonts w:asciiTheme="minorBidi" w:eastAsia="Times New Roman" w:hAnsiTheme="minorBidi" w:cstheme="minorBidi"/>
                  <w:szCs w:val="17"/>
                  <w:lang w:val="es-ES_tradnl"/>
                </w:rPr>
                <w:delText>[RSG-14</w:delText>
              </w:r>
              <w:r w:rsidR="00AB714D" w:rsidRPr="00641BDB">
                <w:rPr>
                  <w:rFonts w:asciiTheme="minorBidi" w:eastAsia="Times New Roman" w:hAnsiTheme="minorBidi" w:cstheme="minorBidi"/>
                  <w:szCs w:val="17"/>
                  <w:lang w:val="es-ES_tradnl"/>
                </w:rPr>
                <w:delText>7</w:delText>
              </w:r>
              <w:r w:rsidRPr="00641BDB">
                <w:rPr>
                  <w:rFonts w:asciiTheme="minorBidi" w:eastAsia="Times New Roman" w:hAnsiTheme="minorBidi" w:cstheme="minorBidi"/>
                  <w:szCs w:val="17"/>
                  <w:lang w:val="es-ES_tradnl"/>
                </w:rPr>
                <w:delText>] </w:delText>
              </w:r>
            </w:del>
          </w:p>
        </w:tc>
        <w:tc>
          <w:tcPr>
            <w:tcW w:w="6444" w:type="dxa"/>
          </w:tcPr>
          <w:p w14:paraId="62666D63" w14:textId="77777777" w:rsidR="003C0D54" w:rsidRPr="00641BDB" w:rsidRDefault="003C0D54" w:rsidP="00444F9A">
            <w:pPr>
              <w:pStyle w:val="NormalWeb"/>
              <w:spacing w:before="60" w:beforeAutospacing="0" w:after="60" w:afterAutospacing="0"/>
              <w:jc w:val="both"/>
              <w:rPr>
                <w:del w:id="3971" w:author="Author"/>
                <w:rFonts w:asciiTheme="minorBidi" w:eastAsia="Times New Roman" w:hAnsiTheme="minorBidi" w:cstheme="minorBidi"/>
                <w:szCs w:val="17"/>
                <w:lang w:val="es-ES_tradnl"/>
              </w:rPr>
            </w:pPr>
            <w:del w:id="3972" w:author="Author">
              <w:r w:rsidRPr="00641BDB">
                <w:rPr>
                  <w:rFonts w:asciiTheme="minorBidi" w:eastAsia="Times New Roman" w:hAnsiTheme="minorBidi" w:cstheme="minorBidi"/>
                  <w:szCs w:val="17"/>
                  <w:lang w:val="es-ES_tradnl"/>
                </w:rPr>
                <w:delText>DEBERÍA implementarse la autenticación multifactor para mitigar los riesgos de</w:delText>
              </w:r>
              <w:r w:rsidR="0068444F" w:rsidRPr="00641BDB">
                <w:rPr>
                  <w:rFonts w:asciiTheme="minorBidi" w:eastAsia="Times New Roman" w:hAnsiTheme="minorBidi" w:cstheme="minorBidi"/>
                  <w:szCs w:val="17"/>
                  <w:lang w:val="es-ES_tradnl"/>
                </w:rPr>
                <w:delText xml:space="preserve"> la</w:delText>
              </w:r>
              <w:r w:rsidRPr="00641BDB">
                <w:rPr>
                  <w:rFonts w:asciiTheme="minorBidi" w:eastAsia="Times New Roman" w:hAnsiTheme="minorBidi" w:cstheme="minorBidi"/>
                  <w:szCs w:val="17"/>
                  <w:lang w:val="es-ES_tradnl"/>
                </w:rPr>
                <w:delText xml:space="preserve"> identidad en aplicaciones con un perfil de alto riesgo, en sistemas que procesen información muy sensible o en acciones privilegiadas. </w:delText>
              </w:r>
            </w:del>
          </w:p>
        </w:tc>
        <w:tc>
          <w:tcPr>
            <w:tcW w:w="1761" w:type="dxa"/>
          </w:tcPr>
          <w:p w14:paraId="0E7F4FED" w14:textId="77777777" w:rsidR="003C0D54" w:rsidRPr="00641BDB" w:rsidRDefault="003C0D54" w:rsidP="00444F9A">
            <w:pPr>
              <w:pStyle w:val="NormalWeb"/>
              <w:spacing w:before="60" w:beforeAutospacing="0" w:after="60" w:afterAutospacing="0"/>
              <w:rPr>
                <w:del w:id="3973" w:author="Author"/>
                <w:rFonts w:asciiTheme="minorBidi" w:eastAsia="Times New Roman" w:hAnsiTheme="minorBidi" w:cstheme="minorBidi"/>
                <w:szCs w:val="17"/>
                <w:lang w:val="es-ES_tradnl"/>
              </w:rPr>
            </w:pPr>
            <w:del w:id="3974" w:author="Author">
              <w:r w:rsidRPr="00641BDB">
                <w:rPr>
                  <w:rFonts w:asciiTheme="minorBidi" w:eastAsia="Times New Roman" w:hAnsiTheme="minorBidi" w:cstheme="minorBidi"/>
                  <w:szCs w:val="17"/>
                  <w:lang w:val="es-ES_tradnl"/>
                </w:rPr>
                <w:delText>AAX, AAJ</w:delText>
              </w:r>
            </w:del>
          </w:p>
        </w:tc>
      </w:tr>
      <w:tr w:rsidR="00D76B83" w:rsidRPr="008516DD" w14:paraId="6AA357C5" w14:textId="77777777" w:rsidTr="003969D6">
        <w:trPr>
          <w:trHeight w:val="107"/>
          <w:del w:id="3975" w:author="Author"/>
        </w:trPr>
        <w:tc>
          <w:tcPr>
            <w:tcW w:w="1143" w:type="dxa"/>
          </w:tcPr>
          <w:p w14:paraId="7458183A" w14:textId="77777777" w:rsidR="00D76B83" w:rsidRPr="00641BDB" w:rsidRDefault="00D76B83" w:rsidP="00444F9A">
            <w:pPr>
              <w:pStyle w:val="NormalWeb"/>
              <w:keepNext/>
              <w:keepLines/>
              <w:spacing w:before="60" w:beforeAutospacing="0" w:after="60" w:afterAutospacing="0"/>
              <w:rPr>
                <w:del w:id="3976" w:author="Author"/>
                <w:rFonts w:asciiTheme="minorBidi" w:eastAsia="Times New Roman" w:hAnsiTheme="minorBidi" w:cstheme="minorBidi"/>
                <w:szCs w:val="17"/>
                <w:lang w:val="es-ES_tradnl"/>
              </w:rPr>
            </w:pPr>
            <w:del w:id="3977" w:author="Author">
              <w:r w:rsidRPr="00641BDB">
                <w:rPr>
                  <w:rFonts w:asciiTheme="minorBidi" w:eastAsia="Times New Roman" w:hAnsiTheme="minorBidi" w:cstheme="minorBidi"/>
                  <w:szCs w:val="17"/>
                  <w:lang w:val="es-ES_tradnl"/>
                </w:rPr>
                <w:delText>[RSG-14</w:delText>
              </w:r>
              <w:r w:rsidR="00AB714D" w:rsidRPr="00641BDB">
                <w:rPr>
                  <w:rFonts w:asciiTheme="minorBidi" w:eastAsia="Times New Roman" w:hAnsiTheme="minorBidi" w:cstheme="minorBidi"/>
                  <w:szCs w:val="17"/>
                  <w:lang w:val="es-ES_tradnl"/>
                </w:rPr>
                <w:delText>8</w:delText>
              </w:r>
              <w:r w:rsidRPr="00641BDB">
                <w:rPr>
                  <w:rFonts w:asciiTheme="minorBidi" w:eastAsia="Times New Roman" w:hAnsiTheme="minorBidi" w:cstheme="minorBidi"/>
                  <w:szCs w:val="17"/>
                  <w:lang w:val="es-ES_tradnl"/>
                </w:rPr>
                <w:delText>]</w:delText>
              </w:r>
            </w:del>
          </w:p>
        </w:tc>
        <w:tc>
          <w:tcPr>
            <w:tcW w:w="6444" w:type="dxa"/>
          </w:tcPr>
          <w:p w14:paraId="72A65AE2" w14:textId="77777777" w:rsidR="00D76B83" w:rsidRPr="00641BDB" w:rsidRDefault="00D76B83" w:rsidP="00444F9A">
            <w:pPr>
              <w:pStyle w:val="NormalWeb"/>
              <w:keepNext/>
              <w:keepLines/>
              <w:spacing w:before="60" w:beforeAutospacing="0" w:after="60" w:afterAutospacing="0"/>
              <w:jc w:val="both"/>
              <w:rPr>
                <w:del w:id="3978" w:author="Author"/>
                <w:rFonts w:asciiTheme="minorBidi" w:eastAsia="Times New Roman" w:hAnsiTheme="minorBidi" w:cstheme="minorBidi"/>
                <w:szCs w:val="17"/>
                <w:lang w:val="es-ES_tradnl"/>
              </w:rPr>
            </w:pPr>
            <w:del w:id="3979" w:author="Author">
              <w:r w:rsidRPr="00641BDB">
                <w:rPr>
                  <w:rFonts w:asciiTheme="minorBidi" w:eastAsia="Times New Roman" w:hAnsiTheme="minorBidi" w:cstheme="minorBidi"/>
                  <w:szCs w:val="17"/>
                  <w:lang w:val="es-ES_tradnl"/>
                </w:rPr>
                <w:delText>Si la API REST es pública, el valor del encabezado HTTP</w:delText>
              </w:r>
              <w:r w:rsidRPr="00641BDB">
                <w:rPr>
                  <w:rFonts w:eastAsia="Times New Roman" w:cs="Arial"/>
                  <w:szCs w:val="17"/>
                  <w:lang w:val="es-ES_tradnl"/>
                </w:rPr>
                <w:delText xml:space="preserve"> </w:delText>
              </w:r>
              <w:r w:rsidRPr="00641BDB">
                <w:rPr>
                  <w:rFonts w:ascii="Courier New" w:eastAsia="Times New Roman" w:hAnsi="Courier New" w:cs="Courier New"/>
                  <w:szCs w:val="17"/>
                  <w:lang w:val="es-ES_tradnl"/>
                </w:rPr>
                <w:delText>Access-Control-Allow-Origin</w:delText>
              </w:r>
              <w:r w:rsidRPr="00641BDB">
                <w:rPr>
                  <w:rFonts w:eastAsia="Times New Roman" w:cs="Arial"/>
                  <w:szCs w:val="17"/>
                  <w:lang w:val="es-ES_tradnl"/>
                </w:rPr>
                <w:delText xml:space="preserve"> </w:delText>
              </w:r>
              <w:r w:rsidRPr="00641BDB">
                <w:rPr>
                  <w:rFonts w:asciiTheme="minorBidi" w:eastAsia="Times New Roman" w:hAnsiTheme="minorBidi" w:cstheme="minorBidi"/>
                  <w:szCs w:val="17"/>
                  <w:lang w:val="es-ES_tradnl"/>
                </w:rPr>
                <w:delText>DEBE ser '*'.</w:delText>
              </w:r>
            </w:del>
          </w:p>
        </w:tc>
        <w:tc>
          <w:tcPr>
            <w:tcW w:w="1761" w:type="dxa"/>
          </w:tcPr>
          <w:p w14:paraId="72F98D01" w14:textId="77777777" w:rsidR="00D76B83" w:rsidRPr="00641BDB" w:rsidRDefault="00D76B83" w:rsidP="00444F9A">
            <w:pPr>
              <w:pStyle w:val="NormalWeb"/>
              <w:keepNext/>
              <w:keepLines/>
              <w:spacing w:before="60" w:beforeAutospacing="0" w:after="60" w:afterAutospacing="0"/>
              <w:rPr>
                <w:del w:id="3980" w:author="Author"/>
                <w:rFonts w:asciiTheme="minorBidi" w:eastAsia="Times New Roman" w:hAnsiTheme="minorBidi" w:cstheme="minorBidi"/>
                <w:szCs w:val="17"/>
                <w:lang w:val="es-ES_tradnl"/>
              </w:rPr>
            </w:pPr>
            <w:del w:id="3981" w:author="Author">
              <w:r w:rsidRPr="00641BDB">
                <w:rPr>
                  <w:rFonts w:asciiTheme="minorBidi" w:eastAsia="Times New Roman" w:hAnsiTheme="minorBidi" w:cstheme="minorBidi"/>
                  <w:szCs w:val="17"/>
                  <w:lang w:val="es-ES_tradnl"/>
                </w:rPr>
                <w:delText>AAJ, AAX, AJ, AX</w:delText>
              </w:r>
            </w:del>
          </w:p>
        </w:tc>
      </w:tr>
      <w:tr w:rsidR="003C0D54" w:rsidRPr="008516DD" w14:paraId="0FBD7CE9" w14:textId="77777777" w:rsidTr="003969D6">
        <w:trPr>
          <w:trHeight w:val="107"/>
          <w:del w:id="3982" w:author="Author"/>
        </w:trPr>
        <w:tc>
          <w:tcPr>
            <w:tcW w:w="1143" w:type="dxa"/>
          </w:tcPr>
          <w:p w14:paraId="176B1CE0" w14:textId="77777777" w:rsidR="003C0D54" w:rsidRPr="00641BDB" w:rsidRDefault="003C0D54" w:rsidP="00444F9A">
            <w:pPr>
              <w:pStyle w:val="NormalWeb"/>
              <w:keepNext/>
              <w:keepLines/>
              <w:spacing w:before="60" w:beforeAutospacing="0" w:after="60" w:afterAutospacing="0"/>
              <w:rPr>
                <w:del w:id="3983" w:author="Author"/>
                <w:rFonts w:asciiTheme="minorBidi" w:eastAsia="Times New Roman" w:hAnsiTheme="minorBidi" w:cstheme="minorBidi"/>
                <w:szCs w:val="17"/>
                <w:lang w:val="es-ES_tradnl"/>
              </w:rPr>
            </w:pPr>
            <w:del w:id="3984" w:author="Author">
              <w:r w:rsidRPr="00641BDB">
                <w:rPr>
                  <w:rFonts w:asciiTheme="minorBidi" w:eastAsia="Times New Roman" w:hAnsiTheme="minorBidi" w:cstheme="minorBidi"/>
                  <w:szCs w:val="17"/>
                  <w:lang w:val="es-ES_tradnl"/>
                </w:rPr>
                <w:delText>[RSG-14</w:delText>
              </w:r>
              <w:r w:rsidR="00AB714D" w:rsidRPr="00641BDB">
                <w:rPr>
                  <w:rFonts w:asciiTheme="minorBidi" w:eastAsia="Times New Roman" w:hAnsiTheme="minorBidi" w:cstheme="minorBidi"/>
                  <w:szCs w:val="17"/>
                  <w:lang w:val="es-ES_tradnl"/>
                </w:rPr>
                <w:delText>9</w:delText>
              </w:r>
              <w:r w:rsidRPr="00641BDB">
                <w:rPr>
                  <w:rFonts w:asciiTheme="minorBidi" w:eastAsia="Times New Roman" w:hAnsiTheme="minorBidi" w:cstheme="minorBidi"/>
                  <w:szCs w:val="17"/>
                  <w:lang w:val="es-ES_tradnl"/>
                </w:rPr>
                <w:delText>]</w:delText>
              </w:r>
            </w:del>
          </w:p>
        </w:tc>
        <w:tc>
          <w:tcPr>
            <w:tcW w:w="6444" w:type="dxa"/>
          </w:tcPr>
          <w:p w14:paraId="033F7DF8" w14:textId="77777777" w:rsidR="003C0D54" w:rsidRPr="00641BDB" w:rsidRDefault="003C0D54" w:rsidP="00444F9A">
            <w:pPr>
              <w:pStyle w:val="NormalWeb"/>
              <w:keepNext/>
              <w:keepLines/>
              <w:spacing w:before="60" w:beforeAutospacing="0" w:after="60" w:afterAutospacing="0"/>
              <w:jc w:val="both"/>
              <w:rPr>
                <w:del w:id="3985" w:author="Author"/>
                <w:rFonts w:asciiTheme="minorBidi" w:eastAsia="Times New Roman" w:hAnsiTheme="minorBidi" w:cstheme="minorBidi"/>
                <w:szCs w:val="17"/>
                <w:lang w:val="es-ES_tradnl"/>
              </w:rPr>
            </w:pPr>
            <w:del w:id="3986" w:author="Author">
              <w:r w:rsidRPr="00641BDB">
                <w:rPr>
                  <w:rFonts w:asciiTheme="minorBidi" w:eastAsia="Times New Roman" w:hAnsiTheme="minorBidi" w:cstheme="minorBidi"/>
                  <w:szCs w:val="17"/>
                  <w:lang w:val="es-ES_tradnl"/>
                </w:rPr>
                <w:delText xml:space="preserve">Si la API REST está protegida, DEBERÍA usarse el intercambio de recursos de origen cruzado (CORS), si es posible. De lo contrario, PUEDE utilizarse JSONP como alternativa, pero solo para peticiones </w:delText>
              </w:r>
              <w:r w:rsidRPr="00641BDB">
                <w:rPr>
                  <w:rFonts w:ascii="Courier New" w:eastAsia="Times New Roman" w:hAnsi="Courier New" w:cs="Courier New"/>
                  <w:szCs w:val="17"/>
                  <w:lang w:val="es-ES_tradnl"/>
                </w:rPr>
                <w:delText>GET</w:delText>
              </w:r>
              <w:r w:rsidRPr="00641BDB">
                <w:rPr>
                  <w:rFonts w:asciiTheme="minorBidi" w:eastAsia="Times New Roman" w:hAnsiTheme="minorBidi" w:cstheme="minorBidi"/>
                  <w:szCs w:val="17"/>
                  <w:lang w:val="es-ES_tradnl"/>
                </w:rPr>
                <w:delText xml:space="preserve">, por ejemplo, cuando el usuario accede con un navegador antiguo. NO DEBERÍA utilizarse </w:delText>
              </w:r>
              <w:r w:rsidRPr="00641BDB">
                <w:rPr>
                  <w:rFonts w:ascii="Courier New" w:eastAsia="Times New Roman" w:hAnsi="Courier New" w:cs="Courier New"/>
                  <w:szCs w:val="17"/>
                  <w:lang w:val="es-ES_tradnl"/>
                </w:rPr>
                <w:delText>iframe</w:delText>
              </w:r>
              <w:r w:rsidRPr="00641BDB">
                <w:rPr>
                  <w:rFonts w:asciiTheme="minorBidi" w:eastAsia="Times New Roman" w:hAnsiTheme="minorBidi" w:cstheme="minorBidi"/>
                  <w:szCs w:val="17"/>
                  <w:lang w:val="es-ES_tradnl"/>
                </w:rPr>
                <w:delText>.</w:delText>
              </w:r>
            </w:del>
          </w:p>
        </w:tc>
        <w:tc>
          <w:tcPr>
            <w:tcW w:w="1761" w:type="dxa"/>
          </w:tcPr>
          <w:p w14:paraId="35D0363C" w14:textId="77777777" w:rsidR="003C0D54" w:rsidRPr="00641BDB" w:rsidRDefault="003C0D54" w:rsidP="00444F9A">
            <w:pPr>
              <w:pStyle w:val="NormalWeb"/>
              <w:keepNext/>
              <w:keepLines/>
              <w:spacing w:before="60" w:beforeAutospacing="0" w:after="60" w:afterAutospacing="0"/>
              <w:rPr>
                <w:del w:id="3987" w:author="Author"/>
                <w:rFonts w:asciiTheme="minorBidi" w:eastAsia="Times New Roman" w:hAnsiTheme="minorBidi" w:cstheme="minorBidi"/>
                <w:szCs w:val="17"/>
                <w:lang w:val="es-ES_tradnl"/>
              </w:rPr>
            </w:pPr>
            <w:del w:id="3988" w:author="Author">
              <w:r w:rsidRPr="00641BDB">
                <w:rPr>
                  <w:rFonts w:asciiTheme="minorBidi" w:eastAsia="Times New Roman" w:hAnsiTheme="minorBidi" w:cstheme="minorBidi"/>
                  <w:szCs w:val="17"/>
                  <w:lang w:val="es-ES_tradnl"/>
                </w:rPr>
                <w:delText>AAX, AAJ</w:delText>
              </w:r>
            </w:del>
          </w:p>
        </w:tc>
      </w:tr>
    </w:tbl>
    <w:p w14:paraId="61A54E98" w14:textId="77777777" w:rsidR="00B20E42" w:rsidRPr="00641BDB" w:rsidRDefault="00B374C1" w:rsidP="00B20E42">
      <w:pPr>
        <w:spacing w:before="170" w:after="170"/>
        <w:ind w:left="5103"/>
        <w:rPr>
          <w:ins w:id="3989" w:author="Author"/>
          <w:rFonts w:eastAsia="Times New Roman" w:cs="Arial"/>
          <w:sz w:val="22"/>
          <w:szCs w:val="22"/>
          <w:lang w:val="es-ES_tradnl"/>
        </w:rPr>
      </w:pPr>
      <w:r w:rsidRPr="00641BDB">
        <w:rPr>
          <w:rFonts w:cs="Arial"/>
          <w:sz w:val="22"/>
          <w:szCs w:val="22"/>
          <w:lang w:val="es-ES_tradnl"/>
        </w:rPr>
        <w:t>[</w:t>
      </w:r>
      <w:r w:rsidR="007D7729" w:rsidRPr="00641BDB">
        <w:rPr>
          <w:rFonts w:cs="Arial"/>
          <w:sz w:val="22"/>
          <w:szCs w:val="22"/>
          <w:lang w:val="es-ES_tradnl"/>
        </w:rPr>
        <w:t>Sigue el Anexo II</w:t>
      </w:r>
      <w:r w:rsidR="00B20E42" w:rsidRPr="00641BDB">
        <w:rPr>
          <w:rFonts w:cs="Arial"/>
          <w:sz w:val="22"/>
          <w:szCs w:val="22"/>
          <w:lang w:val="es-ES_tradnl"/>
        </w:rPr>
        <w:t xml:space="preserve"> </w:t>
      </w:r>
      <w:ins w:id="3990" w:author="Author">
        <w:r w:rsidR="00B20E42" w:rsidRPr="00641BDB">
          <w:rPr>
            <w:rFonts w:cs="Arial"/>
            <w:sz w:val="22"/>
            <w:szCs w:val="22"/>
            <w:lang w:val="es-ES_tradnl"/>
          </w:rPr>
          <w:t>de la Norma ST.90</w:t>
        </w:r>
        <w:r w:rsidR="00B20E42" w:rsidRPr="00641BDB">
          <w:rPr>
            <w:rFonts w:eastAsia="Times New Roman" w:cs="Arial"/>
            <w:sz w:val="22"/>
            <w:szCs w:val="22"/>
            <w:lang w:val="es-ES_tradnl"/>
          </w:rPr>
          <w:t>]</w:t>
        </w:r>
      </w:ins>
    </w:p>
    <w:p w14:paraId="3A7C4786" w14:textId="1DC4F8DC" w:rsidR="006730FF" w:rsidRPr="00641BDB" w:rsidRDefault="006730FF" w:rsidP="00B20E42">
      <w:pPr>
        <w:spacing w:before="120"/>
        <w:jc w:val="center"/>
        <w:rPr>
          <w:del w:id="3991" w:author="Author"/>
          <w:rFonts w:cs="Arial"/>
          <w:sz w:val="22"/>
          <w:szCs w:val="22"/>
          <w:lang w:val="es-ES_tradnl"/>
        </w:rPr>
        <w:sectPr w:rsidR="006730FF" w:rsidRPr="00641BDB" w:rsidSect="00B20E42">
          <w:headerReference w:type="default" r:id="rId118"/>
          <w:footerReference w:type="default" r:id="rId119"/>
          <w:pgSz w:w="11907" w:h="16839" w:code="9"/>
          <w:pgMar w:top="562" w:right="1138" w:bottom="1282" w:left="1411" w:header="720" w:footer="720" w:gutter="0"/>
          <w:cols w:space="708"/>
          <w:docGrid w:linePitch="360"/>
        </w:sectPr>
      </w:pPr>
    </w:p>
    <w:p w14:paraId="0AC1D984" w14:textId="7A5E35D6" w:rsidR="003E21A0" w:rsidRPr="00641BDB" w:rsidRDefault="003E21A0" w:rsidP="0087737D">
      <w:pPr>
        <w:pStyle w:val="Heading2"/>
        <w:spacing w:line="480" w:lineRule="auto"/>
        <w:jc w:val="center"/>
        <w:rPr>
          <w:sz w:val="20"/>
          <w:lang w:val="es-ES_tradnl"/>
        </w:rPr>
      </w:pPr>
      <w:bookmarkStart w:id="3992" w:name="_Toc126065434"/>
      <w:bookmarkStart w:id="3993" w:name="_Toc213234820"/>
      <w:r w:rsidRPr="00641BDB">
        <w:rPr>
          <w:b/>
          <w:bCs w:val="0"/>
          <w:sz w:val="20"/>
          <w:szCs w:val="20"/>
          <w:lang w:val="es-ES_tradnl"/>
        </w:rPr>
        <w:t>ANEX</w:t>
      </w:r>
      <w:r w:rsidR="00793B1A" w:rsidRPr="00641BDB">
        <w:rPr>
          <w:b/>
          <w:bCs w:val="0"/>
          <w:sz w:val="20"/>
          <w:szCs w:val="20"/>
          <w:lang w:val="es-ES_tradnl"/>
        </w:rPr>
        <w:t>O</w:t>
      </w:r>
      <w:r w:rsidRPr="00641BDB">
        <w:rPr>
          <w:sz w:val="20"/>
          <w:lang w:val="es-ES_tradnl"/>
        </w:rPr>
        <w:t xml:space="preserve"> II</w:t>
      </w:r>
      <w:bookmarkEnd w:id="3992"/>
      <w:bookmarkEnd w:id="3993"/>
    </w:p>
    <w:p w14:paraId="5BBA8A7B" w14:textId="77777777" w:rsidR="00156BF6" w:rsidRPr="00641BDB" w:rsidRDefault="00156BF6" w:rsidP="00156BF6">
      <w:pPr>
        <w:rPr>
          <w:lang w:val="es-ES_tradnl"/>
        </w:rPr>
      </w:pPr>
    </w:p>
    <w:p w14:paraId="77867FBB" w14:textId="6ED7D6AA" w:rsidR="003E21A0" w:rsidRPr="00641BDB" w:rsidRDefault="0087737D" w:rsidP="003E21A0">
      <w:pPr>
        <w:widowControl w:val="0"/>
        <w:kinsoku w:val="0"/>
        <w:spacing w:after="340"/>
        <w:ind w:right="11"/>
        <w:jc w:val="center"/>
        <w:rPr>
          <w:caps/>
          <w:szCs w:val="17"/>
          <w:lang w:val="es-ES_tradnl"/>
        </w:rPr>
      </w:pPr>
      <w:r w:rsidRPr="00641BDB">
        <w:rPr>
          <w:rFonts w:eastAsia="Times New Roman" w:cs="Arial"/>
          <w:szCs w:val="17"/>
          <w:lang w:val="es-ES_tradnl"/>
        </w:rPr>
        <w:t>VOCABULARIO DE PI RELATIVO A LA ARQUITECTURA REST</w:t>
      </w:r>
      <w:r w:rsidR="00274A8C" w:rsidRPr="00641BDB">
        <w:rPr>
          <w:rFonts w:eastAsia="Times New Roman" w:cs="Arial"/>
          <w:caps/>
          <w:szCs w:val="17"/>
          <w:lang w:val="es-ES_tradnl"/>
        </w:rPr>
        <w:fldChar w:fldCharType="begin"/>
      </w:r>
      <w:r w:rsidR="00274A8C" w:rsidRPr="00641BDB">
        <w:rPr>
          <w:lang w:val="es-ES_tradnl"/>
        </w:rPr>
        <w:instrText xml:space="preserve"> X "</w:instrText>
      </w:r>
      <w:r w:rsidR="00274A8C" w:rsidRPr="00641BDB">
        <w:rPr>
          <w:sz w:val="20"/>
          <w:lang w:val="es-ES_tradnl"/>
        </w:rPr>
        <w:instrText>ANEXO II</w:instrText>
      </w:r>
      <w:r w:rsidR="00274A8C" w:rsidRPr="00641BDB">
        <w:rPr>
          <w:lang w:val="es-ES_tradnl"/>
        </w:rPr>
        <w:instrText xml:space="preserve">" </w:instrText>
      </w:r>
      <w:r w:rsidR="00274A8C" w:rsidRPr="00641BDB">
        <w:rPr>
          <w:rFonts w:eastAsia="Times New Roman" w:cs="Arial"/>
          <w:caps/>
          <w:szCs w:val="17"/>
          <w:lang w:val="es-ES_tradnl"/>
        </w:rPr>
        <w:fldChar w:fldCharType="separate"/>
      </w:r>
      <w:r w:rsidR="006B75B6" w:rsidRPr="006B75B6">
        <w:rPr>
          <w:rFonts w:eastAsia="Times New Roman" w:cs="Arial"/>
          <w:b/>
          <w:bCs/>
          <w:caps/>
          <w:szCs w:val="17"/>
          <w:lang w:val="es-419"/>
        </w:rPr>
        <w:t xml:space="preserve">Error! </w:t>
      </w:r>
      <w:r w:rsidR="006B75B6" w:rsidRPr="002E2908">
        <w:rPr>
          <w:rFonts w:eastAsia="Times New Roman" w:cs="Arial"/>
          <w:b/>
          <w:bCs/>
          <w:caps/>
          <w:szCs w:val="17"/>
          <w:lang w:val="es-ES"/>
        </w:rPr>
        <w:t>Bookmark not defined.</w:t>
      </w:r>
      <w:r w:rsidR="00274A8C" w:rsidRPr="00641BDB">
        <w:rPr>
          <w:rFonts w:eastAsia="Times New Roman" w:cs="Arial"/>
          <w:caps/>
          <w:szCs w:val="17"/>
          <w:lang w:val="es-ES_tradnl"/>
        </w:rPr>
        <w:fldChar w:fldCharType="end"/>
      </w:r>
    </w:p>
    <w:p w14:paraId="15892AC3" w14:textId="05946720" w:rsidR="0087737D" w:rsidRPr="00641BDB" w:rsidRDefault="00966000" w:rsidP="0087737D">
      <w:pPr>
        <w:jc w:val="center"/>
        <w:rPr>
          <w:i/>
          <w:lang w:val="es-ES_tradnl"/>
        </w:rPr>
      </w:pPr>
      <w:r w:rsidRPr="00641BDB">
        <w:rPr>
          <w:i/>
          <w:lang w:val="es-ES_tradnl"/>
        </w:rPr>
        <w:t xml:space="preserve">Versión </w:t>
      </w:r>
      <w:del w:id="3994" w:author="Author">
        <w:r w:rsidR="0087737D" w:rsidRPr="00641BDB">
          <w:rPr>
            <w:i/>
            <w:lang w:val="es-ES_tradnl"/>
          </w:rPr>
          <w:delText>1.1</w:delText>
        </w:r>
      </w:del>
      <w:ins w:id="3995" w:author="Author">
        <w:r w:rsidRPr="00641BDB">
          <w:rPr>
            <w:i/>
            <w:lang w:val="es-ES_tradnl"/>
          </w:rPr>
          <w:t>2.0</w:t>
        </w:r>
      </w:ins>
    </w:p>
    <w:p w14:paraId="4A3A2DF1" w14:textId="77777777" w:rsidR="0087737D" w:rsidRPr="00641BDB" w:rsidRDefault="0087737D" w:rsidP="0087737D">
      <w:pPr>
        <w:jc w:val="center"/>
        <w:rPr>
          <w:i/>
          <w:lang w:val="es-ES_tradnl"/>
        </w:rPr>
      </w:pPr>
    </w:p>
    <w:p w14:paraId="060F7692" w14:textId="17EBB033" w:rsidR="003E21A0" w:rsidRPr="00641BDB" w:rsidRDefault="0087737D" w:rsidP="009B3F70">
      <w:pPr>
        <w:widowControl w:val="0"/>
        <w:kinsoku w:val="0"/>
        <w:spacing w:after="340"/>
        <w:ind w:right="11"/>
        <w:jc w:val="center"/>
        <w:rPr>
          <w:szCs w:val="17"/>
          <w:lang w:val="es-ES_tradnl"/>
        </w:rPr>
      </w:pPr>
      <w:del w:id="3996" w:author="Author">
        <w:r w:rsidRPr="00641BDB">
          <w:rPr>
            <w:i/>
            <w:lang w:val="es-ES_tradnl"/>
          </w:rPr>
          <w:delText>Revisión aprobada</w:delText>
        </w:r>
      </w:del>
      <w:ins w:id="3997" w:author="Author">
        <w:r w:rsidR="009B3F70" w:rsidRPr="00641BDB">
          <w:rPr>
            <w:i/>
            <w:lang w:val="es-ES_tradnl"/>
          </w:rPr>
          <w:t>Propuesta presentada para su aprobación</w:t>
        </w:r>
      </w:ins>
      <w:r w:rsidR="009B3F70" w:rsidRPr="00641BDB">
        <w:rPr>
          <w:i/>
          <w:lang w:val="es-ES_tradnl"/>
        </w:rPr>
        <w:t xml:space="preserve"> por el Comité de Normas Técnicas de la OMPI (CWS)</w:t>
      </w:r>
      <w:r w:rsidR="009B3F70" w:rsidRPr="00641BDB">
        <w:rPr>
          <w:i/>
          <w:lang w:val="es-ES_tradnl"/>
        </w:rPr>
        <w:br/>
        <w:t xml:space="preserve">en su </w:t>
      </w:r>
      <w:del w:id="3998" w:author="Author">
        <w:r w:rsidR="00AF18EF" w:rsidRPr="00641BDB">
          <w:rPr>
            <w:i/>
            <w:lang w:val="es-ES_tradnl"/>
          </w:rPr>
          <w:delText>décima</w:delText>
        </w:r>
      </w:del>
      <w:ins w:id="3999" w:author="Author">
        <w:r w:rsidR="009B3F70" w:rsidRPr="00641BDB">
          <w:rPr>
            <w:i/>
            <w:lang w:val="es-ES_tradnl"/>
          </w:rPr>
          <w:t>decimotercera</w:t>
        </w:r>
      </w:ins>
      <w:r w:rsidR="009B3F70" w:rsidRPr="00641BDB">
        <w:rPr>
          <w:i/>
          <w:lang w:val="es-ES_tradnl"/>
        </w:rPr>
        <w:t xml:space="preserve"> sesión</w:t>
      </w:r>
      <w:del w:id="4000" w:author="Author">
        <w:r w:rsidR="00AF18EF" w:rsidRPr="00641BDB">
          <w:rPr>
            <w:i/>
            <w:lang w:val="es-ES_tradnl"/>
          </w:rPr>
          <w:delText>, celebrada el 25 de noviembre de 2022</w:delText>
        </w:r>
      </w:del>
    </w:p>
    <w:p w14:paraId="43852A6D" w14:textId="28A2E5BC" w:rsidR="00D00576" w:rsidRPr="00641BDB" w:rsidRDefault="00FC1DE5" w:rsidP="00675078">
      <w:pPr>
        <w:pStyle w:val="NormalWeb"/>
        <w:jc w:val="both"/>
        <w:rPr>
          <w:rFonts w:cs="Arial"/>
          <w:szCs w:val="17"/>
          <w:lang w:val="es-ES_tradnl"/>
        </w:rPr>
      </w:pPr>
      <w:r w:rsidRPr="00641BDB">
        <w:rPr>
          <w:rFonts w:cs="Arial"/>
          <w:szCs w:val="17"/>
          <w:lang w:val="es-ES_tradnl"/>
        </w:rPr>
        <w:t>1.</w:t>
      </w:r>
      <w:r w:rsidRPr="00641BDB">
        <w:rPr>
          <w:rFonts w:cs="Arial"/>
          <w:szCs w:val="17"/>
          <w:lang w:val="es-ES_tradnl"/>
        </w:rPr>
        <w:tab/>
      </w:r>
      <w:r w:rsidR="00675078" w:rsidRPr="00641BDB">
        <w:rPr>
          <w:rFonts w:cs="Arial"/>
          <w:szCs w:val="17"/>
          <w:lang w:val="es-ES_tradnl"/>
        </w:rPr>
        <w:t xml:space="preserve">En el </w:t>
      </w:r>
      <w:r w:rsidR="00675078" w:rsidRPr="00641BDB">
        <w:rPr>
          <w:rFonts w:cs="Arial"/>
          <w:color w:val="0000FF"/>
          <w:szCs w:val="17"/>
          <w:lang w:val="es-ES_tradnl"/>
        </w:rPr>
        <w:fldChar w:fldCharType="begin"/>
      </w:r>
      <w:r w:rsidR="00675078" w:rsidRPr="00641BDB">
        <w:rPr>
          <w:rFonts w:cs="Arial"/>
          <w:color w:val="0000FF"/>
          <w:szCs w:val="17"/>
          <w:lang w:val="es-ES_tradnl"/>
        </w:rPr>
        <w:instrText xml:space="preserve"> REF _Ref40774975 \h  \* MERGEFORMAT </w:instrText>
      </w:r>
      <w:r w:rsidR="00675078" w:rsidRPr="00641BDB">
        <w:rPr>
          <w:rFonts w:cs="Arial"/>
          <w:color w:val="0000FF"/>
          <w:szCs w:val="17"/>
          <w:lang w:val="es-ES_tradnl"/>
        </w:rPr>
      </w:r>
      <w:r w:rsidR="00675078" w:rsidRPr="00641BDB">
        <w:rPr>
          <w:rFonts w:cs="Arial"/>
          <w:color w:val="0000FF"/>
          <w:szCs w:val="17"/>
          <w:lang w:val="es-ES_tradnl"/>
        </w:rPr>
        <w:fldChar w:fldCharType="separate"/>
      </w:r>
      <w:r w:rsidR="00A36122" w:rsidRPr="00A36122">
        <w:rPr>
          <w:color w:val="0000FF"/>
          <w:szCs w:val="17"/>
          <w:lang w:val="es-ES_tradnl"/>
        </w:rPr>
        <w:t xml:space="preserve">Cuadro </w:t>
      </w:r>
      <w:r w:rsidR="00A36122" w:rsidRPr="00A36122">
        <w:rPr>
          <w:noProof/>
          <w:color w:val="0000FF"/>
          <w:szCs w:val="17"/>
          <w:lang w:val="es-ES_tradnl"/>
        </w:rPr>
        <w:t>1</w:t>
      </w:r>
      <w:r w:rsidR="00675078" w:rsidRPr="00641BDB">
        <w:rPr>
          <w:rFonts w:cs="Arial"/>
          <w:color w:val="0000FF"/>
          <w:szCs w:val="17"/>
          <w:lang w:val="es-ES_tradnl"/>
        </w:rPr>
        <w:fldChar w:fldCharType="end"/>
      </w:r>
      <w:r w:rsidR="00675078" w:rsidRPr="00641BDB">
        <w:rPr>
          <w:rFonts w:cs="Arial"/>
          <w:szCs w:val="17"/>
          <w:lang w:val="es-ES_tradnl"/>
        </w:rPr>
        <w:t xml:space="preserve"> se proporciona vocabulario de PI, a saber, ejemplos de parámetros de petición de servicios básicos RESTful. </w:t>
      </w:r>
      <w:r w:rsidR="00C15343" w:rsidRPr="00641BDB">
        <w:rPr>
          <w:rFonts w:cs="Arial"/>
          <w:szCs w:val="17"/>
          <w:lang w:val="es-ES_tradnl"/>
        </w:rPr>
        <w:t xml:space="preserve">Es posible que las oficinas de PI tengan que desarrollar peticiones más complejas y cargas útiles de respuesta variadas en función de </w:t>
      </w:r>
      <w:r w:rsidR="00F9293C" w:rsidRPr="00641BDB">
        <w:rPr>
          <w:rFonts w:cs="Arial"/>
          <w:szCs w:val="17"/>
          <w:lang w:val="es-ES_tradnl"/>
        </w:rPr>
        <w:t>sus</w:t>
      </w:r>
      <w:r w:rsidR="00C15343" w:rsidRPr="00641BDB">
        <w:rPr>
          <w:rFonts w:cs="Arial"/>
          <w:szCs w:val="17"/>
          <w:lang w:val="es-ES_tradnl"/>
        </w:rPr>
        <w:t xml:space="preserve"> necesidades </w:t>
      </w:r>
      <w:r w:rsidR="00F9293C" w:rsidRPr="00641BDB">
        <w:rPr>
          <w:rFonts w:cs="Arial"/>
          <w:szCs w:val="17"/>
          <w:lang w:val="es-ES_tradnl"/>
        </w:rPr>
        <w:t>operativas</w:t>
      </w:r>
      <w:r w:rsidR="00C15343" w:rsidRPr="00641BDB">
        <w:rPr>
          <w:rFonts w:cs="Arial"/>
          <w:szCs w:val="17"/>
          <w:lang w:val="es-ES_tradnl"/>
        </w:rPr>
        <w:t>.</w:t>
      </w:r>
      <w:r w:rsidR="00675078" w:rsidRPr="00641BDB">
        <w:rPr>
          <w:rFonts w:cs="Arial"/>
          <w:szCs w:val="17"/>
          <w:lang w:val="es-ES_tradnl"/>
        </w:rPr>
        <w:t xml:space="preserve"> </w:t>
      </w:r>
      <w:r w:rsidR="00502038" w:rsidRPr="00641BDB">
        <w:rPr>
          <w:rFonts w:cs="Arial"/>
          <w:szCs w:val="17"/>
          <w:lang w:val="es-ES_tradnl"/>
        </w:rPr>
        <w:t xml:space="preserve">Los parámetros </w:t>
      </w:r>
      <w:del w:id="4001" w:author="Author">
        <w:r w:rsidR="00675078" w:rsidRPr="00641BDB">
          <w:rPr>
            <w:rFonts w:cs="Arial"/>
            <w:szCs w:val="17"/>
            <w:lang w:val="es-ES_tradnl"/>
          </w:rPr>
          <w:delText xml:space="preserve">que figuran en el </w:delText>
        </w:r>
      </w:del>
      <w:ins w:id="4002" w:author="Author">
        <w:r w:rsidR="00502038" w:rsidRPr="00641BDB">
          <w:rPr>
            <w:rFonts w:cs="Arial"/>
            <w:szCs w:val="17"/>
            <w:lang w:val="es-ES_tradnl"/>
          </w:rPr>
          <w:t xml:space="preserve">de este </w:t>
        </w:r>
      </w:ins>
      <w:r w:rsidR="00502038" w:rsidRPr="00641BDB">
        <w:rPr>
          <w:rFonts w:cs="Arial"/>
          <w:szCs w:val="17"/>
          <w:lang w:val="es-ES_tradnl"/>
        </w:rPr>
        <w:t>cuadro son ejemplos de elementos de la Norma ST.</w:t>
      </w:r>
      <w:del w:id="4003" w:author="Author">
        <w:r w:rsidR="00675078" w:rsidRPr="00641BDB">
          <w:rPr>
            <w:rFonts w:cs="Arial"/>
            <w:szCs w:val="17"/>
            <w:lang w:val="es-ES_tradnl"/>
          </w:rPr>
          <w:delText>96</w:delText>
        </w:r>
        <w:r w:rsidR="00C15343" w:rsidRPr="00641BDB">
          <w:rPr>
            <w:rFonts w:cs="Arial"/>
            <w:szCs w:val="17"/>
            <w:lang w:val="es-ES_tradnl"/>
          </w:rPr>
          <w:delText>,</w:delText>
        </w:r>
        <w:r w:rsidR="00675078" w:rsidRPr="00641BDB">
          <w:rPr>
            <w:rFonts w:cs="Arial"/>
            <w:szCs w:val="17"/>
            <w:lang w:val="es-ES_tradnl"/>
          </w:rPr>
          <w:delText xml:space="preserve"> en </w:delText>
        </w:r>
        <w:r w:rsidR="00675078" w:rsidRPr="00641BDB">
          <w:rPr>
            <w:rFonts w:cs="Arial"/>
            <w:i/>
            <w:iCs/>
            <w:szCs w:val="17"/>
            <w:lang w:val="es-ES_tradnl"/>
          </w:rPr>
          <w:delText>lower camel case</w:delText>
        </w:r>
        <w:r w:rsidR="00675078" w:rsidRPr="00641BDB">
          <w:rPr>
            <w:rFonts w:cs="Arial"/>
            <w:szCs w:val="17"/>
            <w:lang w:val="es-ES_tradnl"/>
          </w:rPr>
          <w:delText>,</w:delText>
        </w:r>
      </w:del>
      <w:ins w:id="4004" w:author="Author">
        <w:r w:rsidR="00502038" w:rsidRPr="00641BDB">
          <w:rPr>
            <w:rFonts w:cs="Arial"/>
            <w:szCs w:val="17"/>
            <w:lang w:val="es-ES_tradnl"/>
          </w:rPr>
          <w:t>97</w:t>
        </w:r>
      </w:ins>
      <w:r w:rsidR="00502038" w:rsidRPr="00641BDB">
        <w:rPr>
          <w:rFonts w:cs="Arial"/>
          <w:szCs w:val="17"/>
          <w:lang w:val="es-ES_tradnl"/>
        </w:rPr>
        <w:t xml:space="preserve"> utilizados para </w:t>
      </w:r>
      <w:del w:id="4005" w:author="Author">
        <w:r w:rsidR="00675078" w:rsidRPr="00641BDB">
          <w:rPr>
            <w:rFonts w:cs="Arial"/>
            <w:szCs w:val="17"/>
            <w:lang w:val="es-ES_tradnl"/>
          </w:rPr>
          <w:delText>las respuestas</w:delText>
        </w:r>
      </w:del>
      <w:ins w:id="4006" w:author="Author">
        <w:r w:rsidR="00502038" w:rsidRPr="00641BDB">
          <w:rPr>
            <w:rFonts w:cs="Arial"/>
            <w:szCs w:val="17"/>
            <w:lang w:val="es-ES_tradnl"/>
          </w:rPr>
          <w:t>una respuesta</w:t>
        </w:r>
      </w:ins>
      <w:r w:rsidR="00502038" w:rsidRPr="00641BDB">
        <w:rPr>
          <w:rFonts w:cs="Arial"/>
          <w:szCs w:val="17"/>
          <w:lang w:val="es-ES_tradnl"/>
        </w:rPr>
        <w:t xml:space="preserve"> JSON.</w:t>
      </w:r>
      <w:ins w:id="4007" w:author="Author">
        <w:r w:rsidR="00502038" w:rsidRPr="00641BDB">
          <w:rPr>
            <w:rFonts w:cs="Arial"/>
            <w:szCs w:val="17"/>
            <w:lang w:val="es-ES_tradnl"/>
          </w:rPr>
          <w:t xml:space="preserve"> Los esquemas JSON completos de la Norma ST.97 sobre propiedad intelectual pueden consultarse en el Anexo II de la </w:t>
        </w:r>
      </w:ins>
      <w:hyperlink r:id="rId120" w:history="1">
        <w:r w:rsidR="00502038" w:rsidRPr="00641BDB">
          <w:rPr>
            <w:rStyle w:val="Hyperlink"/>
            <w:rFonts w:cs="Arial"/>
            <w:szCs w:val="17"/>
            <w:lang w:val="es-ES_tradnl"/>
          </w:rPr>
          <w:t>Norma ST.97 de la OMPI</w:t>
        </w:r>
      </w:hyperlink>
      <w:ins w:id="4008" w:author="Author">
        <w:r w:rsidR="00502038" w:rsidRPr="00641BDB">
          <w:rPr>
            <w:rFonts w:cs="Arial"/>
            <w:szCs w:val="17"/>
            <w:lang w:val="es-ES_tradnl"/>
          </w:rPr>
          <w:t xml:space="preserve"> o, alternativamente, cuando se hace referencia a API basadas en XML, estos parámetros corresponden a los elementos de la Norma ST.96 en formato minúsculaMayúscula.</w:t>
        </w:r>
      </w:ins>
      <w:r w:rsidR="00675078" w:rsidRPr="00641BDB">
        <w:rPr>
          <w:rFonts w:cs="Arial"/>
          <w:szCs w:val="17"/>
          <w:lang w:val="es-ES_tradnl"/>
        </w:rPr>
        <w:t xml:space="preserve"> El diccionario completo de datos </w:t>
      </w:r>
      <w:r w:rsidR="00663564" w:rsidRPr="00641BDB">
        <w:rPr>
          <w:rFonts w:cs="Arial"/>
          <w:szCs w:val="17"/>
          <w:lang w:val="es-ES_tradnl"/>
        </w:rPr>
        <w:t>de</w:t>
      </w:r>
      <w:r w:rsidR="00675078" w:rsidRPr="00641BDB">
        <w:rPr>
          <w:rFonts w:cs="Arial"/>
          <w:szCs w:val="17"/>
          <w:lang w:val="es-ES_tradnl"/>
        </w:rPr>
        <w:t xml:space="preserve"> PI y los esquemas XML </w:t>
      </w:r>
      <w:r w:rsidR="00663564" w:rsidRPr="00641BDB">
        <w:rPr>
          <w:rFonts w:cs="Arial"/>
          <w:szCs w:val="17"/>
          <w:lang w:val="es-ES_tradnl"/>
        </w:rPr>
        <w:t>de</w:t>
      </w:r>
      <w:r w:rsidR="00675078" w:rsidRPr="00641BDB">
        <w:rPr>
          <w:rFonts w:cs="Arial"/>
          <w:szCs w:val="17"/>
          <w:lang w:val="es-ES_tradnl"/>
        </w:rPr>
        <w:t xml:space="preserve"> PI de la Norma ST.96 pueden consultarse en:</w:t>
      </w:r>
      <w:r w:rsidR="00D22D23" w:rsidRPr="00641BDB">
        <w:rPr>
          <w:rFonts w:cs="Arial"/>
          <w:szCs w:val="17"/>
          <w:lang w:val="es-ES_tradnl"/>
        </w:rPr>
        <w:t xml:space="preserve"> </w:t>
      </w:r>
      <w:hyperlink r:id="rId121" w:history="1">
        <w:r w:rsidR="00AE51A1" w:rsidRPr="00641BDB">
          <w:rPr>
            <w:rStyle w:val="Hyperlink"/>
            <w:rFonts w:cs="Arial"/>
            <w:szCs w:val="17"/>
            <w:lang w:val="es-ES_tradnl"/>
          </w:rPr>
          <w:t>https://www.wipo.int/standards/es/st96/v5-0/</w:t>
        </w:r>
      </w:hyperlink>
      <w:r w:rsidR="00D00576" w:rsidRPr="00641BDB">
        <w:rPr>
          <w:rFonts w:cs="Arial"/>
          <w:szCs w:val="17"/>
          <w:lang w:val="es-ES_tradnl"/>
        </w:rPr>
        <w:t xml:space="preserve">. </w:t>
      </w:r>
    </w:p>
    <w:p w14:paraId="66B97B8D" w14:textId="3597C5FE" w:rsidR="00D00576" w:rsidRPr="00641BDB" w:rsidRDefault="00942796" w:rsidP="00675078">
      <w:pPr>
        <w:pStyle w:val="NormalWeb"/>
        <w:spacing w:before="0" w:beforeAutospacing="0"/>
        <w:jc w:val="both"/>
        <w:rPr>
          <w:rFonts w:cs="Arial"/>
          <w:szCs w:val="17"/>
          <w:lang w:val="es-ES_tradnl"/>
        </w:rPr>
      </w:pPr>
      <w:r w:rsidRPr="00641BDB">
        <w:rPr>
          <w:rFonts w:cs="Arial"/>
          <w:i/>
          <w:szCs w:val="17"/>
          <w:lang w:val="es-ES_tradnl"/>
        </w:rPr>
        <w:t>[</w:t>
      </w:r>
      <w:r w:rsidR="00663564" w:rsidRPr="00641BDB">
        <w:rPr>
          <w:rFonts w:cs="Arial"/>
          <w:i/>
          <w:szCs w:val="17"/>
          <w:lang w:val="es-ES_tradnl"/>
        </w:rPr>
        <w:t xml:space="preserve">Nota editorial: </w:t>
      </w:r>
      <w:r w:rsidR="00574586" w:rsidRPr="00641BDB">
        <w:rPr>
          <w:rFonts w:cs="Arial"/>
          <w:i/>
          <w:szCs w:val="17"/>
          <w:lang w:val="es-ES_tradnl"/>
        </w:rPr>
        <w:t xml:space="preserve">En el futuro, está previsto </w:t>
      </w:r>
      <w:r w:rsidR="00663564" w:rsidRPr="00641BDB">
        <w:rPr>
          <w:rFonts w:cs="Arial"/>
          <w:i/>
          <w:szCs w:val="17"/>
          <w:lang w:val="es-ES_tradnl"/>
        </w:rPr>
        <w:t xml:space="preserve">proporcionar un enlace a una lista más </w:t>
      </w:r>
      <w:r w:rsidR="008755F0" w:rsidRPr="00641BDB">
        <w:rPr>
          <w:rFonts w:cs="Arial"/>
          <w:i/>
          <w:szCs w:val="17"/>
          <w:lang w:val="es-ES_tradnl"/>
        </w:rPr>
        <w:t>exhaustiva</w:t>
      </w:r>
      <w:r w:rsidR="00663564" w:rsidRPr="00641BDB">
        <w:rPr>
          <w:rFonts w:cs="Arial"/>
          <w:i/>
          <w:szCs w:val="17"/>
          <w:lang w:val="es-ES_tradnl"/>
        </w:rPr>
        <w:t xml:space="preserve"> de vocabulario de PI relativo a REST </w:t>
      </w:r>
      <w:r w:rsidR="00574586" w:rsidRPr="00641BDB">
        <w:rPr>
          <w:rFonts w:cs="Arial"/>
          <w:i/>
          <w:szCs w:val="17"/>
          <w:lang w:val="es-ES_tradnl"/>
        </w:rPr>
        <w:t xml:space="preserve">para XML </w:t>
      </w:r>
      <w:r w:rsidR="00663564" w:rsidRPr="00641BDB">
        <w:rPr>
          <w:rFonts w:cs="Arial"/>
          <w:i/>
          <w:szCs w:val="17"/>
          <w:lang w:val="es-ES_tradnl"/>
        </w:rPr>
        <w:t>y JSON</w:t>
      </w:r>
      <w:r w:rsidR="00574586" w:rsidRPr="00641BDB">
        <w:rPr>
          <w:rFonts w:cs="Arial"/>
          <w:i/>
          <w:szCs w:val="17"/>
          <w:lang w:val="es-ES_tradnl"/>
        </w:rPr>
        <w:t>,</w:t>
      </w:r>
      <w:r w:rsidR="00663564" w:rsidRPr="00641BDB">
        <w:rPr>
          <w:rFonts w:cs="Arial"/>
          <w:i/>
          <w:szCs w:val="17"/>
          <w:lang w:val="es-ES_tradnl"/>
        </w:rPr>
        <w:t xml:space="preserve"> que se actualizará de forma continua a medida que se vayan desarrollando elementos y vocabulario </w:t>
      </w:r>
      <w:r w:rsidR="008755F0" w:rsidRPr="00641BDB">
        <w:rPr>
          <w:rFonts w:cs="Arial"/>
          <w:i/>
          <w:szCs w:val="17"/>
          <w:lang w:val="es-ES_tradnl"/>
        </w:rPr>
        <w:t>de</w:t>
      </w:r>
      <w:r w:rsidR="00663564" w:rsidRPr="00641BDB">
        <w:rPr>
          <w:rFonts w:cs="Arial"/>
          <w:i/>
          <w:szCs w:val="17"/>
          <w:lang w:val="es-ES_tradnl"/>
        </w:rPr>
        <w:t xml:space="preserve"> PI.</w:t>
      </w:r>
      <w:r w:rsidRPr="00641BDB">
        <w:rPr>
          <w:rFonts w:cs="Arial"/>
          <w:i/>
          <w:szCs w:val="17"/>
          <w:lang w:val="es-ES_tradnl"/>
        </w:rPr>
        <w:t>]</w:t>
      </w:r>
    </w:p>
    <w:p w14:paraId="5FE0250D" w14:textId="1787B926" w:rsidR="00D00576" w:rsidRPr="00641BDB" w:rsidRDefault="00663564" w:rsidP="00A508B1">
      <w:pPr>
        <w:pStyle w:val="Caption"/>
        <w:rPr>
          <w:sz w:val="17"/>
          <w:szCs w:val="17"/>
          <w:lang w:val="es-ES_tradnl"/>
        </w:rPr>
      </w:pPr>
      <w:bookmarkStart w:id="4009" w:name="_Ref40774975"/>
      <w:r w:rsidRPr="00641BDB">
        <w:rPr>
          <w:sz w:val="17"/>
          <w:szCs w:val="17"/>
          <w:lang w:val="es-ES_tradnl"/>
        </w:rPr>
        <w:t>Cuadro</w:t>
      </w:r>
      <w:r w:rsidR="00D00576" w:rsidRPr="00641BDB">
        <w:rPr>
          <w:sz w:val="17"/>
          <w:szCs w:val="17"/>
          <w:lang w:val="es-ES_tradnl"/>
        </w:rPr>
        <w:t xml:space="preserve"> </w:t>
      </w:r>
      <w:r w:rsidR="00D00576" w:rsidRPr="00641BDB">
        <w:rPr>
          <w:sz w:val="17"/>
          <w:szCs w:val="17"/>
          <w:lang w:val="es-ES_tradnl"/>
        </w:rPr>
        <w:fldChar w:fldCharType="begin"/>
      </w:r>
      <w:r w:rsidR="00D00576" w:rsidRPr="00641BDB">
        <w:rPr>
          <w:sz w:val="17"/>
          <w:szCs w:val="17"/>
          <w:lang w:val="es-ES_tradnl"/>
        </w:rPr>
        <w:instrText xml:space="preserve"> SEQ Table \* ARABIC </w:instrText>
      </w:r>
      <w:r w:rsidR="00D00576" w:rsidRPr="00641BDB">
        <w:rPr>
          <w:sz w:val="17"/>
          <w:szCs w:val="17"/>
          <w:lang w:val="es-ES_tradnl"/>
        </w:rPr>
        <w:fldChar w:fldCharType="separate"/>
      </w:r>
      <w:r w:rsidR="00A36122">
        <w:rPr>
          <w:noProof/>
          <w:sz w:val="17"/>
          <w:szCs w:val="17"/>
          <w:lang w:val="es-ES_tradnl"/>
        </w:rPr>
        <w:t>1</w:t>
      </w:r>
      <w:r w:rsidR="00D00576" w:rsidRPr="00641BDB">
        <w:rPr>
          <w:sz w:val="17"/>
          <w:szCs w:val="17"/>
          <w:lang w:val="es-ES_tradnl"/>
        </w:rPr>
        <w:fldChar w:fldCharType="end"/>
      </w:r>
      <w:bookmarkEnd w:id="4009"/>
      <w:r w:rsidR="00A15E0C" w:rsidRPr="00641BDB">
        <w:rPr>
          <w:sz w:val="17"/>
          <w:szCs w:val="17"/>
          <w:lang w:val="es-ES_tradnl"/>
        </w:rPr>
        <w:t>. E</w:t>
      </w:r>
      <w:r w:rsidR="00C14755" w:rsidRPr="00641BDB">
        <w:rPr>
          <w:sz w:val="17"/>
          <w:szCs w:val="17"/>
          <w:lang w:val="es-ES_tradnl"/>
        </w:rPr>
        <w:t>jemplos de vocabulario de las API</w:t>
      </w:r>
    </w:p>
    <w:p w14:paraId="27AAE743" w14:textId="58148654" w:rsidR="00AE51A1" w:rsidRPr="00641BDB" w:rsidRDefault="00D84FB3" w:rsidP="00AE51A1">
      <w:pPr>
        <w:rPr>
          <w:lang w:val="es-ES_tradnl"/>
        </w:rPr>
      </w:pPr>
      <w:del w:id="4010" w:author="Author">
        <w:r w:rsidRPr="00641BDB">
          <w:rPr>
            <w:szCs w:val="17"/>
            <w:lang w:val="es-ES_tradnl"/>
          </w:rPr>
          <w:delText xml:space="preserve">, en </w:delText>
        </w:r>
        <w:r w:rsidRPr="00641BDB">
          <w:rPr>
            <w:i/>
            <w:iCs/>
            <w:szCs w:val="17"/>
            <w:lang w:val="es-ES_tradnl"/>
          </w:rPr>
          <w:delText>lower camel case,</w:delText>
        </w:r>
        <w:r w:rsidRPr="00641BDB">
          <w:rPr>
            <w:szCs w:val="17"/>
            <w:lang w:val="es-ES_tradnl"/>
          </w:rPr>
          <w:delText xml:space="preserve"> </w:delText>
        </w:r>
        <w:r w:rsidR="00F9293C" w:rsidRPr="00641BDB">
          <w:rPr>
            <w:szCs w:val="17"/>
            <w:lang w:val="es-ES_tradnl"/>
          </w:rPr>
          <w:delText>sobre cada actividad</w:delText>
        </w:r>
        <w:r w:rsidRPr="00641BDB">
          <w:rPr>
            <w:szCs w:val="17"/>
            <w:lang w:val="es-ES_tradnl"/>
          </w:rPr>
          <w:delText>, siguiendo</w:delText>
        </w:r>
        <w:r w:rsidR="00C14755" w:rsidRPr="00641BDB">
          <w:rPr>
            <w:szCs w:val="17"/>
            <w:lang w:val="es-ES_tradnl"/>
          </w:rPr>
          <w:delText xml:space="preserve"> los esquemas XSD de </w:delText>
        </w:r>
        <w:r w:rsidR="008755F0" w:rsidRPr="00641BDB">
          <w:rPr>
            <w:szCs w:val="17"/>
            <w:lang w:val="es-ES_tradnl"/>
          </w:rPr>
          <w:delText xml:space="preserve">la Norma </w:delText>
        </w:r>
        <w:r w:rsidR="00C14755" w:rsidRPr="00641BDB">
          <w:rPr>
            <w:szCs w:val="17"/>
            <w:lang w:val="es-ES_tradnl"/>
          </w:rPr>
          <w:delText>ST.96</w:delText>
        </w:r>
      </w:del>
    </w:p>
    <w:tbl>
      <w:tblPr>
        <w:tblW w:w="5007" w:type="pct"/>
        <w:tblInd w:w="-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50"/>
        <w:gridCol w:w="1277"/>
        <w:gridCol w:w="2973"/>
        <w:gridCol w:w="4255"/>
      </w:tblGrid>
      <w:tr w:rsidR="00D00576" w:rsidRPr="00641BDB" w14:paraId="3E6F1C15" w14:textId="77777777" w:rsidTr="00D355E5">
        <w:tc>
          <w:tcPr>
            <w:tcW w:w="454" w:type="pct"/>
            <w:tcBorders>
              <w:top w:val="single" w:sz="6" w:space="0" w:color="auto"/>
              <w:left w:val="single" w:sz="6" w:space="0" w:color="auto"/>
              <w:bottom w:val="single" w:sz="6" w:space="0" w:color="auto"/>
              <w:right w:val="single" w:sz="6" w:space="0" w:color="auto"/>
            </w:tcBorders>
          </w:tcPr>
          <w:p w14:paraId="34FA3E29" w14:textId="7B45FFA1" w:rsidR="00D00576" w:rsidRPr="00641BDB" w:rsidRDefault="00C14755" w:rsidP="00D00576">
            <w:pPr>
              <w:jc w:val="center"/>
              <w:rPr>
                <w:rFonts w:eastAsia="Times New Roman" w:cs="Arial"/>
                <w:b/>
                <w:bCs/>
                <w:szCs w:val="17"/>
                <w:lang w:val="es-ES_tradnl"/>
              </w:rPr>
            </w:pPr>
            <w:r w:rsidRPr="00641BDB">
              <w:rPr>
                <w:rFonts w:eastAsia="Times New Roman" w:cs="Arial"/>
                <w:b/>
                <w:bCs/>
                <w:szCs w:val="17"/>
                <w:lang w:val="es-ES_tradnl"/>
              </w:rPr>
              <w:t xml:space="preserve">Dominio </w:t>
            </w:r>
            <w:r w:rsidR="00F9293C" w:rsidRPr="00641BDB">
              <w:rPr>
                <w:rFonts w:eastAsia="Times New Roman" w:cs="Arial"/>
                <w:b/>
                <w:bCs/>
                <w:szCs w:val="17"/>
                <w:lang w:val="es-ES_tradnl"/>
              </w:rPr>
              <w:t>de actividad</w:t>
            </w:r>
          </w:p>
        </w:tc>
        <w:tc>
          <w:tcPr>
            <w:tcW w:w="68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2F8DF2" w14:textId="2F346E21" w:rsidR="00D00576" w:rsidRPr="00641BDB" w:rsidRDefault="00C14755" w:rsidP="00D00576">
            <w:pPr>
              <w:jc w:val="center"/>
              <w:rPr>
                <w:rFonts w:eastAsia="Times New Roman" w:cs="Arial"/>
                <w:b/>
                <w:bCs/>
                <w:szCs w:val="17"/>
                <w:lang w:val="es-ES_tradnl"/>
              </w:rPr>
            </w:pPr>
            <w:r w:rsidRPr="00641BDB">
              <w:rPr>
                <w:rFonts w:eastAsia="Times New Roman" w:cs="Arial"/>
                <w:b/>
                <w:bCs/>
                <w:szCs w:val="17"/>
                <w:lang w:val="es-ES_tradnl"/>
              </w:rPr>
              <w:t>Nombre del recurso</w:t>
            </w: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65820F" w14:textId="6CBD18BB" w:rsidR="00D00576" w:rsidRPr="00641BDB" w:rsidRDefault="00C14755" w:rsidP="00D00576">
            <w:pPr>
              <w:jc w:val="center"/>
              <w:rPr>
                <w:rFonts w:eastAsia="Times New Roman" w:cs="Arial"/>
                <w:b/>
                <w:bCs/>
                <w:szCs w:val="17"/>
                <w:lang w:val="es-ES_tradnl"/>
              </w:rPr>
            </w:pPr>
            <w:r w:rsidRPr="00641BDB">
              <w:rPr>
                <w:rFonts w:eastAsia="Times New Roman" w:cs="Arial"/>
                <w:b/>
                <w:bCs/>
                <w:szCs w:val="17"/>
                <w:lang w:val="es-ES_tradnl"/>
              </w:rPr>
              <w:t>Nombre del parámetro</w:t>
            </w:r>
          </w:p>
        </w:tc>
        <w:tc>
          <w:tcPr>
            <w:tcW w:w="2274" w:type="pct"/>
            <w:tcBorders>
              <w:top w:val="single" w:sz="6" w:space="0" w:color="auto"/>
              <w:left w:val="single" w:sz="6" w:space="0" w:color="auto"/>
              <w:bottom w:val="single" w:sz="6" w:space="0" w:color="auto"/>
              <w:right w:val="single" w:sz="6" w:space="0" w:color="auto"/>
            </w:tcBorders>
          </w:tcPr>
          <w:p w14:paraId="773B711B" w14:textId="728EA6C8" w:rsidR="00D00576" w:rsidRPr="00641BDB" w:rsidDel="002120D0" w:rsidRDefault="00C14755" w:rsidP="006528DB">
            <w:pPr>
              <w:jc w:val="center"/>
              <w:rPr>
                <w:rFonts w:eastAsia="Times New Roman" w:cs="Arial"/>
                <w:b/>
                <w:bCs/>
                <w:szCs w:val="17"/>
                <w:lang w:val="es-ES_tradnl"/>
              </w:rPr>
            </w:pPr>
            <w:r w:rsidRPr="00641BDB">
              <w:rPr>
                <w:rFonts w:eastAsia="Times New Roman" w:cs="Arial"/>
                <w:b/>
                <w:bCs/>
                <w:szCs w:val="17"/>
                <w:lang w:val="es-ES_tradnl"/>
              </w:rPr>
              <w:t>Descripción</w:t>
            </w:r>
          </w:p>
        </w:tc>
      </w:tr>
      <w:tr w:rsidR="00D00576" w:rsidRPr="008516DD" w14:paraId="4866BFCB" w14:textId="77777777" w:rsidTr="00D355E5">
        <w:trPr>
          <w:cantSplit/>
        </w:trPr>
        <w:tc>
          <w:tcPr>
            <w:tcW w:w="454" w:type="pct"/>
            <w:tcBorders>
              <w:top w:val="single" w:sz="6" w:space="0" w:color="auto"/>
              <w:left w:val="single" w:sz="6" w:space="0" w:color="auto"/>
              <w:right w:val="single" w:sz="6" w:space="0" w:color="auto"/>
            </w:tcBorders>
          </w:tcPr>
          <w:p w14:paraId="47953476" w14:textId="45C22FEF" w:rsidR="00D00576" w:rsidRPr="00641BDB" w:rsidRDefault="00B17B3A" w:rsidP="00D00576">
            <w:pPr>
              <w:rPr>
                <w:rFonts w:eastAsia="Times New Roman" w:cs="Arial"/>
                <w:szCs w:val="17"/>
                <w:lang w:val="es-ES_tradnl"/>
              </w:rPr>
            </w:pPr>
            <w:r w:rsidRPr="00641BDB">
              <w:rPr>
                <w:rFonts w:eastAsia="Times New Roman" w:cs="Arial"/>
                <w:szCs w:val="17"/>
                <w:lang w:val="es-ES_tradnl"/>
              </w:rPr>
              <w:t>TODO</w:t>
            </w: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420A5CBF" w14:textId="77777777" w:rsidR="00D00576" w:rsidRPr="00641BDB" w:rsidRDefault="00D00576" w:rsidP="00D00576">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/trademarks</w:t>
            </w:r>
          </w:p>
          <w:p w14:paraId="2294E8F9" w14:textId="77777777" w:rsidR="00D00576" w:rsidRPr="00641BDB" w:rsidRDefault="00D00576" w:rsidP="00D00576">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/patents</w:t>
            </w:r>
          </w:p>
          <w:p w14:paraId="1BFF07F3" w14:textId="649C6FB0" w:rsidR="00D00576" w:rsidRPr="00641BDB" w:rsidRDefault="00D00576" w:rsidP="00A6127A">
            <w:pPr>
              <w:rPr>
                <w:rFonts w:eastAsia="Times New Roman" w:cs="Arial"/>
                <w:szCs w:val="17"/>
                <w:lang w:val="es-ES_tradnl"/>
              </w:rPr>
            </w:pPr>
            <w:r w:rsidRPr="00641BDB">
              <w:rPr>
                <w:rFonts w:ascii="Courier New" w:eastAsia="Times New Roman" w:hAnsi="Courier New" w:cs="Courier New"/>
                <w:szCs w:val="17"/>
                <w:lang w:val="es-ES_tradnl"/>
              </w:rPr>
              <w:t>/designs</w:t>
            </w: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FCC12A2" w14:textId="37B08C94" w:rsidR="00D00576" w:rsidRPr="00641BDB" w:rsidRDefault="00D00576"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st13ApplicationNumber</w:t>
            </w:r>
          </w:p>
        </w:tc>
        <w:tc>
          <w:tcPr>
            <w:tcW w:w="2274" w:type="pct"/>
            <w:tcBorders>
              <w:top w:val="single" w:sz="6" w:space="0" w:color="auto"/>
              <w:left w:val="single" w:sz="6" w:space="0" w:color="auto"/>
              <w:bottom w:val="single" w:sz="6" w:space="0" w:color="auto"/>
              <w:right w:val="single" w:sz="6" w:space="0" w:color="auto"/>
            </w:tcBorders>
          </w:tcPr>
          <w:p w14:paraId="32F3A752" w14:textId="37D67E28" w:rsidR="00D00576" w:rsidRPr="00641BDB" w:rsidRDefault="003D123C" w:rsidP="006528DB">
            <w:pPr>
              <w:jc w:val="both"/>
              <w:rPr>
                <w:rFonts w:eastAsia="Times New Roman" w:cs="Arial"/>
                <w:szCs w:val="17"/>
                <w:lang w:val="es-ES_tradnl"/>
              </w:rPr>
            </w:pPr>
            <w:r w:rsidRPr="00641BDB">
              <w:rPr>
                <w:rFonts w:eastAsia="Times New Roman" w:cs="Arial"/>
                <w:szCs w:val="17"/>
                <w:lang w:val="es-ES_tradnl"/>
              </w:rPr>
              <w:t>N</w:t>
            </w:r>
            <w:r w:rsidR="006528DB" w:rsidRPr="00641BDB">
              <w:rPr>
                <w:rFonts w:eastAsia="Times New Roman" w:cs="Arial"/>
                <w:szCs w:val="17"/>
                <w:lang w:val="es-ES_tradnl"/>
              </w:rPr>
              <w:t xml:space="preserve">úmero de solicitud </w:t>
            </w:r>
            <w:r w:rsidR="008755F0" w:rsidRPr="00641BDB">
              <w:rPr>
                <w:rFonts w:eastAsia="Times New Roman" w:cs="Arial"/>
                <w:szCs w:val="17"/>
                <w:lang w:val="es-ES_tradnl"/>
              </w:rPr>
              <w:t>de</w:t>
            </w:r>
            <w:r w:rsidR="006528DB" w:rsidRPr="00641BDB">
              <w:rPr>
                <w:rFonts w:eastAsia="Times New Roman" w:cs="Arial"/>
                <w:szCs w:val="17"/>
                <w:lang w:val="es-ES_tradnl"/>
              </w:rPr>
              <w:t xml:space="preserve"> PI</w:t>
            </w:r>
            <w:r w:rsidR="00D80CA8" w:rsidRPr="00641BDB">
              <w:rPr>
                <w:rFonts w:eastAsia="Times New Roman" w:cs="Arial"/>
                <w:szCs w:val="17"/>
                <w:lang w:val="es-ES_tradnl"/>
              </w:rPr>
              <w:t xml:space="preserve"> presentada </w:t>
            </w:r>
            <w:r w:rsidR="009926B4" w:rsidRPr="00641BDB">
              <w:rPr>
                <w:rFonts w:eastAsia="Times New Roman" w:cs="Arial"/>
                <w:szCs w:val="17"/>
                <w:lang w:val="es-ES_tradnl"/>
              </w:rPr>
              <w:t>en el</w:t>
            </w:r>
            <w:r w:rsidR="006528DB" w:rsidRPr="00641BDB">
              <w:rPr>
                <w:rFonts w:eastAsia="Times New Roman" w:cs="Arial"/>
                <w:szCs w:val="17"/>
                <w:lang w:val="es-ES_tradnl"/>
              </w:rPr>
              <w:t xml:space="preserve"> formato </w:t>
            </w:r>
            <w:r w:rsidR="009926B4" w:rsidRPr="00641BDB">
              <w:rPr>
                <w:rFonts w:eastAsia="Times New Roman" w:cs="Arial"/>
                <w:szCs w:val="17"/>
                <w:lang w:val="es-ES_tradnl"/>
              </w:rPr>
              <w:t>establecido en</w:t>
            </w:r>
            <w:r w:rsidR="006528DB" w:rsidRPr="00641BDB">
              <w:rPr>
                <w:rFonts w:eastAsia="Times New Roman" w:cs="Arial"/>
                <w:szCs w:val="17"/>
                <w:lang w:val="es-ES_tradnl"/>
              </w:rPr>
              <w:t xml:space="preserve"> la </w:t>
            </w:r>
            <w:hyperlink r:id="rId122" w:history="1">
              <w:r w:rsidR="006528DB" w:rsidRPr="00641BDB">
                <w:rPr>
                  <w:rStyle w:val="Hyperlink"/>
                  <w:rFonts w:eastAsia="Times New Roman" w:cs="Arial"/>
                  <w:szCs w:val="17"/>
                  <w:lang w:val="es-ES_tradnl"/>
                </w:rPr>
                <w:t>Norma ST.13 de la OMPI</w:t>
              </w:r>
            </w:hyperlink>
            <w:r w:rsidR="006528DB" w:rsidRPr="00641BDB">
              <w:rPr>
                <w:rFonts w:eastAsia="Times New Roman" w:cs="Arial"/>
                <w:szCs w:val="17"/>
                <w:lang w:val="es-ES_tradnl"/>
              </w:rPr>
              <w:t xml:space="preserve">, </w:t>
            </w:r>
            <w:r w:rsidR="00163C92" w:rsidRPr="00641BDB">
              <w:rPr>
                <w:rFonts w:eastAsia="Times New Roman" w:cs="Arial"/>
                <w:szCs w:val="17"/>
                <w:lang w:val="es-ES_tradnl"/>
              </w:rPr>
              <w:t>a saber,</w:t>
            </w:r>
            <w:r w:rsidR="006528DB" w:rsidRPr="00641BDB">
              <w:rPr>
                <w:rFonts w:eastAsia="Times New Roman" w:cs="Arial"/>
                <w:szCs w:val="17"/>
                <w:lang w:val="es-ES_tradnl"/>
              </w:rPr>
              <w:t xml:space="preserve"> una cadena de varios valores, incluidos el número de solicitud nacional, el tipo de PI y el país/organización. </w:t>
            </w:r>
          </w:p>
        </w:tc>
      </w:tr>
      <w:tr w:rsidR="00D00576" w:rsidRPr="008516DD" w14:paraId="29562ECE" w14:textId="77777777" w:rsidTr="00D355E5">
        <w:trPr>
          <w:cantSplit/>
        </w:trPr>
        <w:tc>
          <w:tcPr>
            <w:tcW w:w="454" w:type="pct"/>
            <w:tcBorders>
              <w:top w:val="single" w:sz="6" w:space="0" w:color="auto"/>
              <w:left w:val="single" w:sz="6" w:space="0" w:color="auto"/>
              <w:right w:val="single" w:sz="6" w:space="0" w:color="auto"/>
            </w:tcBorders>
          </w:tcPr>
          <w:p w14:paraId="28D8A1C5" w14:textId="5D4BE638" w:rsidR="00D00576" w:rsidRPr="00641BDB" w:rsidRDefault="00B17B3A" w:rsidP="00D00576">
            <w:pPr>
              <w:rPr>
                <w:rFonts w:eastAsia="Times New Roman" w:cs="Arial"/>
                <w:szCs w:val="17"/>
                <w:lang w:val="es-ES_tradnl"/>
              </w:rPr>
            </w:pPr>
            <w:r w:rsidRPr="00641BDB">
              <w:rPr>
                <w:rFonts w:eastAsia="Times New Roman" w:cs="Arial"/>
                <w:szCs w:val="17"/>
                <w:lang w:val="es-ES_tradnl"/>
              </w:rPr>
              <w:t>TODO</w:t>
            </w: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19C2BFEF" w14:textId="77777777" w:rsidR="00D00576" w:rsidRPr="00641BDB" w:rsidRDefault="00D00576" w:rsidP="00D00576">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/trademarks</w:t>
            </w:r>
          </w:p>
          <w:p w14:paraId="5F4A0498" w14:textId="77777777" w:rsidR="00D00576" w:rsidRPr="00641BDB" w:rsidRDefault="00D00576" w:rsidP="00D00576">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/patents</w:t>
            </w:r>
          </w:p>
          <w:p w14:paraId="379DBC95" w14:textId="78AECA86" w:rsidR="00D00576" w:rsidRPr="00641BDB" w:rsidRDefault="00D00576" w:rsidP="00A6127A">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/designs</w:t>
            </w: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ABAB29" w14:textId="4C948493" w:rsidR="00D00576" w:rsidRPr="00641BDB" w:rsidRDefault="00D00576"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applicationNumber</w:t>
            </w:r>
          </w:p>
        </w:tc>
        <w:tc>
          <w:tcPr>
            <w:tcW w:w="2274" w:type="pct"/>
            <w:tcBorders>
              <w:top w:val="single" w:sz="6" w:space="0" w:color="auto"/>
              <w:left w:val="single" w:sz="6" w:space="0" w:color="auto"/>
              <w:bottom w:val="single" w:sz="6" w:space="0" w:color="auto"/>
              <w:right w:val="single" w:sz="6" w:space="0" w:color="auto"/>
            </w:tcBorders>
          </w:tcPr>
          <w:p w14:paraId="19D206A9" w14:textId="57DFC3B4" w:rsidR="00D00576" w:rsidRPr="00641BDB" w:rsidRDefault="003D123C" w:rsidP="006528DB">
            <w:pPr>
              <w:jc w:val="both"/>
              <w:rPr>
                <w:rFonts w:eastAsia="Times New Roman" w:cs="Arial"/>
                <w:szCs w:val="17"/>
                <w:lang w:val="es-ES_tradnl"/>
              </w:rPr>
            </w:pPr>
            <w:r w:rsidRPr="00641BDB">
              <w:rPr>
                <w:rFonts w:eastAsia="Times New Roman" w:cs="Arial"/>
                <w:szCs w:val="17"/>
                <w:lang w:val="es-ES_tradnl"/>
              </w:rPr>
              <w:t>N</w:t>
            </w:r>
            <w:r w:rsidR="00D80CA8" w:rsidRPr="00641BDB">
              <w:rPr>
                <w:rFonts w:eastAsia="Times New Roman" w:cs="Arial"/>
                <w:szCs w:val="17"/>
                <w:lang w:val="es-ES_tradnl"/>
              </w:rPr>
              <w:t xml:space="preserve">úmero de solicitud </w:t>
            </w:r>
            <w:r w:rsidR="00A76E6B" w:rsidRPr="00641BDB">
              <w:rPr>
                <w:rFonts w:eastAsia="Times New Roman" w:cs="Arial"/>
                <w:szCs w:val="17"/>
                <w:lang w:val="es-ES_tradnl"/>
              </w:rPr>
              <w:t>de</w:t>
            </w:r>
            <w:r w:rsidR="00D80CA8" w:rsidRPr="00641BDB">
              <w:rPr>
                <w:rFonts w:eastAsia="Times New Roman" w:cs="Arial"/>
                <w:szCs w:val="17"/>
                <w:lang w:val="es-ES_tradnl"/>
              </w:rPr>
              <w:t xml:space="preserve"> PI presentada en el formato de la oficina nacional.</w:t>
            </w:r>
            <w:r w:rsidR="00D00576" w:rsidRPr="00641BDB">
              <w:rPr>
                <w:rFonts w:eastAsia="Times New Roman" w:cs="Arial"/>
                <w:szCs w:val="17"/>
                <w:lang w:val="es-ES_tradnl"/>
              </w:rPr>
              <w:t xml:space="preserve"> </w:t>
            </w:r>
          </w:p>
        </w:tc>
      </w:tr>
      <w:tr w:rsidR="00D00576" w:rsidRPr="008516DD" w14:paraId="285D487F" w14:textId="77777777" w:rsidTr="00D355E5">
        <w:trPr>
          <w:cantSplit/>
        </w:trPr>
        <w:tc>
          <w:tcPr>
            <w:tcW w:w="454" w:type="pct"/>
            <w:tcBorders>
              <w:top w:val="single" w:sz="6" w:space="0" w:color="auto"/>
              <w:left w:val="single" w:sz="6" w:space="0" w:color="auto"/>
              <w:right w:val="single" w:sz="6" w:space="0" w:color="auto"/>
            </w:tcBorders>
          </w:tcPr>
          <w:p w14:paraId="6A4E4B28" w14:textId="42E401E0" w:rsidR="00D00576" w:rsidRPr="00641BDB" w:rsidRDefault="00B65E23" w:rsidP="00D00576">
            <w:pPr>
              <w:rPr>
                <w:rFonts w:eastAsia="Times New Roman" w:cs="Arial"/>
                <w:szCs w:val="17"/>
                <w:lang w:val="es-ES_tradnl"/>
              </w:rPr>
            </w:pPr>
            <w:r w:rsidRPr="00641BDB">
              <w:rPr>
                <w:rFonts w:eastAsia="Times New Roman" w:cs="Arial"/>
                <w:szCs w:val="17"/>
                <w:lang w:val="es-ES_tradnl"/>
              </w:rPr>
              <w:t>MÚLTIPLE</w:t>
            </w: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1735802F" w14:textId="2F676B75" w:rsidR="00D00576" w:rsidRPr="00641BDB" w:rsidRDefault="00D00576" w:rsidP="00E55CF7">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/trademarks/designs</w:t>
            </w: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6A6D83" w14:textId="0EAF4C5E" w:rsidR="00D00576" w:rsidRPr="00641BDB" w:rsidRDefault="00D00576" w:rsidP="00C768B3">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internationalRegistrationNumber</w:t>
            </w:r>
          </w:p>
        </w:tc>
        <w:tc>
          <w:tcPr>
            <w:tcW w:w="2274" w:type="pct"/>
            <w:tcBorders>
              <w:top w:val="single" w:sz="6" w:space="0" w:color="auto"/>
              <w:left w:val="single" w:sz="6" w:space="0" w:color="auto"/>
              <w:bottom w:val="single" w:sz="6" w:space="0" w:color="auto"/>
              <w:right w:val="single" w:sz="6" w:space="0" w:color="auto"/>
            </w:tcBorders>
          </w:tcPr>
          <w:p w14:paraId="5A69CFFF" w14:textId="752716F2" w:rsidR="00D00576" w:rsidRPr="00641BDB" w:rsidRDefault="003D123C" w:rsidP="009926B4">
            <w:pPr>
              <w:jc w:val="both"/>
              <w:rPr>
                <w:rFonts w:eastAsia="Times New Roman" w:cs="Arial"/>
                <w:szCs w:val="17"/>
                <w:lang w:val="es-ES_tradnl"/>
              </w:rPr>
            </w:pPr>
            <w:r w:rsidRPr="00641BDB">
              <w:rPr>
                <w:rFonts w:eastAsia="Times New Roman" w:cs="Arial"/>
                <w:szCs w:val="17"/>
                <w:lang w:val="es-ES_tradnl"/>
              </w:rPr>
              <w:t>N</w:t>
            </w:r>
            <w:r w:rsidR="00D50CA1" w:rsidRPr="00641BDB">
              <w:rPr>
                <w:rFonts w:eastAsia="Times New Roman" w:cs="Arial"/>
                <w:szCs w:val="17"/>
                <w:lang w:val="es-ES_tradnl"/>
              </w:rPr>
              <w:t>úmero del registro internacional correspondiente a los derechos de PI.</w:t>
            </w:r>
            <w:r w:rsidR="009926B4" w:rsidRPr="00641BDB">
              <w:rPr>
                <w:rFonts w:eastAsia="Times New Roman" w:cs="Arial"/>
                <w:szCs w:val="17"/>
                <w:lang w:val="es-ES_tradnl"/>
              </w:rPr>
              <w:t xml:space="preserve"> </w:t>
            </w:r>
            <w:r w:rsidR="00D50CA1" w:rsidRPr="00641BDB">
              <w:rPr>
                <w:rFonts w:eastAsia="Times New Roman" w:cs="Arial"/>
                <w:szCs w:val="17"/>
                <w:lang w:val="es-ES_tradnl"/>
              </w:rPr>
              <w:t xml:space="preserve">En el caso de las marcas, </w:t>
            </w:r>
            <w:r w:rsidR="00A76E6B" w:rsidRPr="00641BDB">
              <w:rPr>
                <w:rFonts w:eastAsia="Times New Roman" w:cs="Arial"/>
                <w:szCs w:val="17"/>
                <w:lang w:val="es-ES_tradnl"/>
              </w:rPr>
              <w:t xml:space="preserve">este tema </w:t>
            </w:r>
            <w:r w:rsidR="00D50CA1" w:rsidRPr="00641BDB">
              <w:rPr>
                <w:rFonts w:eastAsia="Times New Roman" w:cs="Arial"/>
                <w:szCs w:val="17"/>
                <w:lang w:val="es-ES_tradnl"/>
              </w:rPr>
              <w:t>es competencia del Sistema de Madrid</w:t>
            </w:r>
            <w:r w:rsidR="009926B4" w:rsidRPr="00641BDB">
              <w:rPr>
                <w:rFonts w:eastAsia="Times New Roman" w:cs="Arial"/>
                <w:szCs w:val="17"/>
                <w:lang w:val="es-ES_tradnl"/>
              </w:rPr>
              <w:t>, y, e</w:t>
            </w:r>
            <w:r w:rsidR="00D50CA1" w:rsidRPr="00641BDB">
              <w:rPr>
                <w:rFonts w:eastAsia="Times New Roman" w:cs="Arial"/>
                <w:szCs w:val="17"/>
                <w:lang w:val="es-ES_tradnl"/>
              </w:rPr>
              <w:t>n el caso de los dibujos y modelos industriales, es competencia del Sistema de La Haya.</w:t>
            </w:r>
          </w:p>
        </w:tc>
      </w:tr>
      <w:tr w:rsidR="0070779E" w:rsidRPr="008516DD" w14:paraId="520F0AE0" w14:textId="77777777" w:rsidTr="00D355E5">
        <w:trPr>
          <w:cantSplit/>
        </w:trPr>
        <w:tc>
          <w:tcPr>
            <w:tcW w:w="454" w:type="pct"/>
            <w:tcBorders>
              <w:top w:val="single" w:sz="6" w:space="0" w:color="auto"/>
              <w:left w:val="single" w:sz="6" w:space="0" w:color="auto"/>
              <w:right w:val="single" w:sz="6" w:space="0" w:color="auto"/>
            </w:tcBorders>
          </w:tcPr>
          <w:p w14:paraId="1C18C7C4" w14:textId="62F3C82E" w:rsidR="0070779E" w:rsidRPr="00641BDB" w:rsidRDefault="00B65E23" w:rsidP="00D00576">
            <w:pPr>
              <w:rPr>
                <w:rFonts w:eastAsia="Times New Roman" w:cs="Arial"/>
                <w:szCs w:val="17"/>
                <w:lang w:val="es-ES_tradnl"/>
              </w:rPr>
            </w:pPr>
            <w:r w:rsidRPr="00641BDB">
              <w:rPr>
                <w:rFonts w:eastAsia="Times New Roman" w:cs="Arial"/>
                <w:szCs w:val="17"/>
                <w:lang w:val="es-ES_tradnl"/>
              </w:rPr>
              <w:t>TODO</w:t>
            </w: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7DB4737B" w14:textId="5E5E1CC4" w:rsidR="0070779E" w:rsidRPr="00641BDB" w:rsidRDefault="0070779E" w:rsidP="00E55CF7">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/trademarks/patents</w:t>
            </w:r>
            <w:r w:rsidR="00E55CF7" w:rsidRPr="00641BDB">
              <w:rPr>
                <w:rFonts w:ascii="Courier New" w:eastAsia="Times New Roman" w:hAnsi="Courier New" w:cs="Courier New"/>
                <w:szCs w:val="17"/>
                <w:lang w:val="es-ES_tradnl"/>
              </w:rPr>
              <w:t xml:space="preserve"> </w:t>
            </w:r>
            <w:r w:rsidRPr="00641BDB">
              <w:rPr>
                <w:rFonts w:ascii="Courier New" w:eastAsia="Times New Roman" w:hAnsi="Courier New" w:cs="Courier New"/>
                <w:szCs w:val="17"/>
                <w:lang w:val="es-ES_tradnl"/>
              </w:rPr>
              <w:t>/designs</w:t>
            </w: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EBF2841" w14:textId="3139FA7E" w:rsidR="0070779E" w:rsidRPr="00641BDB" w:rsidRDefault="0070779E"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availableDocument</w:t>
            </w:r>
          </w:p>
        </w:tc>
        <w:tc>
          <w:tcPr>
            <w:tcW w:w="2274" w:type="pct"/>
            <w:tcBorders>
              <w:top w:val="single" w:sz="6" w:space="0" w:color="auto"/>
              <w:left w:val="single" w:sz="6" w:space="0" w:color="auto"/>
              <w:bottom w:val="single" w:sz="6" w:space="0" w:color="auto"/>
              <w:right w:val="single" w:sz="6" w:space="0" w:color="auto"/>
            </w:tcBorders>
          </w:tcPr>
          <w:p w14:paraId="5677EEBF" w14:textId="7AF6E094" w:rsidR="0070779E" w:rsidRPr="00641BDB" w:rsidRDefault="00B972ED" w:rsidP="006528DB">
            <w:pPr>
              <w:jc w:val="both"/>
              <w:rPr>
                <w:rFonts w:eastAsia="Times New Roman" w:cs="Arial"/>
                <w:szCs w:val="17"/>
                <w:lang w:val="es-ES_tradnl"/>
              </w:rPr>
            </w:pPr>
            <w:r w:rsidRPr="00641BDB">
              <w:rPr>
                <w:rFonts w:eastAsia="Times New Roman" w:cs="Arial"/>
                <w:color w:val="000000"/>
                <w:szCs w:val="17"/>
                <w:lang w:val="es-ES_tradnl"/>
              </w:rPr>
              <w:t>E</w:t>
            </w:r>
            <w:r w:rsidR="00D50CA1" w:rsidRPr="00641BDB">
              <w:rPr>
                <w:rFonts w:eastAsia="Times New Roman" w:cs="Arial"/>
                <w:color w:val="000000"/>
                <w:szCs w:val="17"/>
                <w:lang w:val="es-ES_tradnl"/>
              </w:rPr>
              <w:t>ntrada de documento único relevante para los criterios de búsqueda proporcionados al servicio DocList de la API.</w:t>
            </w:r>
          </w:p>
        </w:tc>
      </w:tr>
      <w:tr w:rsidR="0070779E" w:rsidRPr="008516DD" w14:paraId="1B3AE84A" w14:textId="77777777" w:rsidTr="00D355E5">
        <w:trPr>
          <w:cantSplit/>
        </w:trPr>
        <w:tc>
          <w:tcPr>
            <w:tcW w:w="454" w:type="pct"/>
            <w:tcBorders>
              <w:top w:val="single" w:sz="6" w:space="0" w:color="auto"/>
              <w:left w:val="single" w:sz="6" w:space="0" w:color="auto"/>
              <w:right w:val="single" w:sz="6" w:space="0" w:color="auto"/>
            </w:tcBorders>
          </w:tcPr>
          <w:p w14:paraId="0E2B3691" w14:textId="368856DC" w:rsidR="0070779E" w:rsidRPr="00641BDB" w:rsidRDefault="00B65E23" w:rsidP="00D00576">
            <w:pPr>
              <w:rPr>
                <w:rFonts w:eastAsia="Times New Roman" w:cs="Arial"/>
                <w:szCs w:val="17"/>
                <w:lang w:val="es-ES_tradnl"/>
              </w:rPr>
            </w:pPr>
            <w:r w:rsidRPr="00641BDB">
              <w:rPr>
                <w:rFonts w:eastAsia="Times New Roman" w:cs="Arial"/>
                <w:szCs w:val="17"/>
                <w:lang w:val="es-ES_tradnl"/>
              </w:rPr>
              <w:t>TODO</w:t>
            </w: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2AD914FF" w14:textId="424517DE" w:rsidR="0070779E" w:rsidRPr="00641BDB" w:rsidRDefault="0070779E" w:rsidP="00E55CF7">
            <w:pPr>
              <w:pStyle w:val="NormalWeb"/>
              <w:spacing w:after="0" w:afterAutospacing="0"/>
              <w:jc w:val="both"/>
              <w:rPr>
                <w:rFonts w:ascii="Courier New" w:eastAsia="Times New Roman" w:hAnsi="Courier New" w:cs="Courier New"/>
                <w:szCs w:val="17"/>
                <w:lang w:val="es-ES_tradnl"/>
              </w:rPr>
            </w:pPr>
            <w:r w:rsidRPr="00641BDB">
              <w:rPr>
                <w:rFonts w:eastAsia="Times New Roman" w:cs="Arial"/>
                <w:szCs w:val="17"/>
                <w:lang w:val="es-ES_tradnl"/>
              </w:rPr>
              <w:t>/</w:t>
            </w:r>
            <w:r w:rsidRPr="00641BDB">
              <w:rPr>
                <w:rFonts w:ascii="Courier New" w:eastAsia="Times New Roman" w:hAnsi="Courier New" w:cs="Courier New"/>
                <w:szCs w:val="17"/>
                <w:lang w:val="es-ES_tradnl"/>
              </w:rPr>
              <w:t>trademarks</w:t>
            </w:r>
            <w:r w:rsidR="00E55CF7" w:rsidRPr="00641BDB">
              <w:rPr>
                <w:rFonts w:ascii="Courier New" w:eastAsia="Times New Roman" w:hAnsi="Courier New" w:cs="Courier New"/>
                <w:szCs w:val="17"/>
                <w:lang w:val="es-ES_tradnl"/>
              </w:rPr>
              <w:t xml:space="preserve"> </w:t>
            </w:r>
            <w:r w:rsidRPr="00641BDB">
              <w:rPr>
                <w:rFonts w:eastAsia="Times New Roman" w:cs="Arial"/>
                <w:szCs w:val="17"/>
                <w:lang w:val="es-ES_tradnl"/>
              </w:rPr>
              <w:t>/</w:t>
            </w:r>
            <w:r w:rsidRPr="00641BDB">
              <w:rPr>
                <w:rFonts w:ascii="Courier New" w:eastAsia="Times New Roman" w:hAnsi="Courier New" w:cs="Courier New"/>
                <w:szCs w:val="17"/>
                <w:lang w:val="es-ES_tradnl"/>
              </w:rPr>
              <w:t>patents</w:t>
            </w:r>
            <w:r w:rsidR="00E55CF7" w:rsidRPr="00641BDB">
              <w:rPr>
                <w:rFonts w:ascii="Courier New" w:eastAsia="Times New Roman" w:hAnsi="Courier New" w:cs="Courier New"/>
                <w:szCs w:val="17"/>
                <w:lang w:val="es-ES_tradnl"/>
              </w:rPr>
              <w:t xml:space="preserve"> </w:t>
            </w:r>
            <w:r w:rsidRPr="00641BDB">
              <w:rPr>
                <w:rFonts w:eastAsia="Times New Roman" w:cs="Arial"/>
                <w:szCs w:val="17"/>
                <w:lang w:val="es-ES_tradnl"/>
              </w:rPr>
              <w:t>/</w:t>
            </w:r>
            <w:r w:rsidRPr="00641BDB">
              <w:rPr>
                <w:rFonts w:ascii="Courier New" w:eastAsia="Times New Roman" w:hAnsi="Courier New" w:cs="Courier New"/>
                <w:szCs w:val="17"/>
                <w:lang w:val="es-ES_tradnl"/>
              </w:rPr>
              <w:t>designs</w:t>
            </w: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5073694" w14:textId="23518DBB" w:rsidR="0070779E" w:rsidRPr="00641BDB" w:rsidRDefault="00202AE4"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sortingCriteria</w:t>
            </w:r>
          </w:p>
        </w:tc>
        <w:tc>
          <w:tcPr>
            <w:tcW w:w="2274" w:type="pct"/>
            <w:tcBorders>
              <w:top w:val="single" w:sz="6" w:space="0" w:color="auto"/>
              <w:left w:val="single" w:sz="6" w:space="0" w:color="auto"/>
              <w:bottom w:val="single" w:sz="6" w:space="0" w:color="auto"/>
              <w:right w:val="single" w:sz="6" w:space="0" w:color="auto"/>
            </w:tcBorders>
          </w:tcPr>
          <w:p w14:paraId="60C5B197" w14:textId="7C535225" w:rsidR="0070779E" w:rsidRPr="00641BDB" w:rsidRDefault="009926B4" w:rsidP="006528DB">
            <w:pPr>
              <w:jc w:val="both"/>
              <w:rPr>
                <w:rFonts w:eastAsia="Times New Roman" w:cs="Arial"/>
                <w:szCs w:val="17"/>
                <w:lang w:val="es-ES_tradnl"/>
              </w:rPr>
            </w:pPr>
            <w:r w:rsidRPr="00641BDB">
              <w:rPr>
                <w:rFonts w:eastAsia="Times New Roman" w:cs="Arial"/>
                <w:color w:val="000000"/>
                <w:szCs w:val="17"/>
                <w:lang w:val="es-ES_tradnl"/>
              </w:rPr>
              <w:t>Criterio de ordenación utilizado por el servicio DocList de la API.</w:t>
            </w:r>
          </w:p>
        </w:tc>
      </w:tr>
      <w:tr w:rsidR="004F4FD9" w:rsidRPr="008516DD" w14:paraId="5B81E751" w14:textId="77777777" w:rsidTr="00D355E5">
        <w:trPr>
          <w:cantSplit/>
        </w:trPr>
        <w:tc>
          <w:tcPr>
            <w:tcW w:w="454" w:type="pct"/>
            <w:tcBorders>
              <w:top w:val="single" w:sz="6" w:space="0" w:color="auto"/>
              <w:left w:val="single" w:sz="6" w:space="0" w:color="auto"/>
              <w:right w:val="single" w:sz="6" w:space="0" w:color="auto"/>
            </w:tcBorders>
          </w:tcPr>
          <w:p w14:paraId="7C76EE96" w14:textId="63E78D88" w:rsidR="004F4FD9" w:rsidRPr="00641BDB" w:rsidRDefault="00B65E23" w:rsidP="004F4FD9">
            <w:pPr>
              <w:rPr>
                <w:rFonts w:eastAsia="Times New Roman" w:cs="Arial"/>
                <w:szCs w:val="17"/>
                <w:lang w:val="es-ES_tradnl"/>
              </w:rPr>
            </w:pPr>
            <w:r w:rsidRPr="00641BDB">
              <w:rPr>
                <w:rFonts w:eastAsia="Times New Roman" w:cs="Arial"/>
                <w:szCs w:val="17"/>
                <w:lang w:val="es-ES_tradnl"/>
              </w:rPr>
              <w:t>TODO</w:t>
            </w: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79ABDABD" w14:textId="322CDF6A" w:rsidR="004F4FD9" w:rsidRPr="00641BDB" w:rsidRDefault="004F4FD9" w:rsidP="00E55CF7">
            <w:pPr>
              <w:pStyle w:val="NormalWeb"/>
              <w:spacing w:after="0" w:afterAutospacing="0"/>
              <w:jc w:val="both"/>
              <w:rPr>
                <w:rFonts w:eastAsia="Times New Roman" w:cs="Arial"/>
                <w:szCs w:val="17"/>
                <w:lang w:val="es-ES_tradnl"/>
              </w:rPr>
            </w:pPr>
            <w:r w:rsidRPr="00641BDB">
              <w:rPr>
                <w:rFonts w:ascii="Courier New" w:eastAsia="Times New Roman" w:hAnsi="Courier New" w:cs="Courier New"/>
                <w:szCs w:val="17"/>
                <w:lang w:val="es-ES_tradnl"/>
              </w:rPr>
              <w:t>/trademarks/patents</w:t>
            </w:r>
            <w:r w:rsidR="00E55CF7" w:rsidRPr="00641BDB">
              <w:rPr>
                <w:rFonts w:ascii="Courier New" w:eastAsia="Times New Roman" w:hAnsi="Courier New" w:cs="Courier New"/>
                <w:szCs w:val="17"/>
                <w:lang w:val="es-ES_tradnl"/>
              </w:rPr>
              <w:t xml:space="preserve"> </w:t>
            </w:r>
            <w:r w:rsidRPr="00641BDB">
              <w:rPr>
                <w:rFonts w:ascii="Courier New" w:eastAsia="Times New Roman" w:hAnsi="Courier New" w:cs="Courier New"/>
                <w:szCs w:val="17"/>
                <w:lang w:val="es-ES_tradnl"/>
              </w:rPr>
              <w:t>/designs</w:t>
            </w: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0F37461" w14:textId="5B24128B" w:rsidR="004F4FD9" w:rsidRPr="00641BDB" w:rsidRDefault="004F4FD9"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receivingOfficeCode</w:t>
            </w:r>
          </w:p>
        </w:tc>
        <w:tc>
          <w:tcPr>
            <w:tcW w:w="2274" w:type="pct"/>
            <w:tcBorders>
              <w:top w:val="single" w:sz="6" w:space="0" w:color="auto"/>
              <w:left w:val="single" w:sz="6" w:space="0" w:color="auto"/>
              <w:bottom w:val="single" w:sz="6" w:space="0" w:color="auto"/>
              <w:right w:val="single" w:sz="6" w:space="0" w:color="auto"/>
            </w:tcBorders>
          </w:tcPr>
          <w:p w14:paraId="26C4807C" w14:textId="6E7B9653" w:rsidR="004F4FD9" w:rsidRPr="00641BDB" w:rsidRDefault="003D123C" w:rsidP="006528DB">
            <w:pPr>
              <w:jc w:val="both"/>
              <w:rPr>
                <w:rFonts w:eastAsia="Times New Roman" w:cs="Arial"/>
                <w:color w:val="000000"/>
                <w:szCs w:val="17"/>
                <w:highlight w:val="white"/>
                <w:lang w:val="es-ES_tradnl"/>
              </w:rPr>
            </w:pPr>
            <w:r w:rsidRPr="00641BDB">
              <w:rPr>
                <w:rFonts w:eastAsia="Times New Roman" w:cs="Arial"/>
                <w:szCs w:val="17"/>
                <w:lang w:val="es-ES_tradnl"/>
              </w:rPr>
              <w:t>Código de la o</w:t>
            </w:r>
            <w:r w:rsidR="009926B4" w:rsidRPr="00641BDB">
              <w:rPr>
                <w:rFonts w:eastAsia="Times New Roman" w:cs="Arial"/>
                <w:szCs w:val="17"/>
                <w:lang w:val="es-ES_tradnl"/>
              </w:rPr>
              <w:t xml:space="preserve">ficina de PI, en el formato establecido en la </w:t>
            </w:r>
            <w:hyperlink r:id="rId123" w:history="1">
              <w:r w:rsidR="009926B4" w:rsidRPr="00641BDB">
                <w:rPr>
                  <w:rStyle w:val="Hyperlink"/>
                  <w:rFonts w:eastAsia="Times New Roman" w:cs="Arial"/>
                  <w:szCs w:val="17"/>
                  <w:lang w:val="es-ES_tradnl"/>
                </w:rPr>
                <w:t>Norma ST.2 de la OMPI</w:t>
              </w:r>
            </w:hyperlink>
            <w:r w:rsidR="009926B4" w:rsidRPr="00641BDB">
              <w:rPr>
                <w:rFonts w:eastAsia="Times New Roman" w:cs="Arial"/>
                <w:szCs w:val="17"/>
                <w:lang w:val="es-ES_tradnl"/>
              </w:rPr>
              <w:t xml:space="preserve">. </w:t>
            </w:r>
          </w:p>
        </w:tc>
      </w:tr>
      <w:tr w:rsidR="004F4FD9" w:rsidRPr="008516DD" w14:paraId="41987C9D" w14:textId="77777777" w:rsidTr="00D355E5">
        <w:trPr>
          <w:cantSplit/>
        </w:trPr>
        <w:tc>
          <w:tcPr>
            <w:tcW w:w="454" w:type="pct"/>
            <w:tcBorders>
              <w:top w:val="single" w:sz="6" w:space="0" w:color="auto"/>
              <w:left w:val="single" w:sz="6" w:space="0" w:color="auto"/>
              <w:right w:val="single" w:sz="6" w:space="0" w:color="auto"/>
            </w:tcBorders>
          </w:tcPr>
          <w:p w14:paraId="4ED8738C" w14:textId="515B87FB" w:rsidR="004F4FD9" w:rsidRPr="00641BDB" w:rsidRDefault="00B65E23" w:rsidP="004F4FD9">
            <w:pPr>
              <w:rPr>
                <w:rFonts w:eastAsia="Times New Roman" w:cs="Arial"/>
                <w:szCs w:val="17"/>
                <w:lang w:val="es-ES_tradnl"/>
              </w:rPr>
            </w:pPr>
            <w:r w:rsidRPr="00641BDB">
              <w:rPr>
                <w:rFonts w:eastAsia="Times New Roman" w:cs="Arial"/>
                <w:szCs w:val="17"/>
                <w:lang w:val="es-ES_tradnl"/>
              </w:rPr>
              <w:t>TODO</w:t>
            </w: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60D5AE35" w14:textId="4E6218FB" w:rsidR="004F4FD9" w:rsidRPr="00641BDB" w:rsidRDefault="004F4FD9" w:rsidP="000C1D0C">
            <w:pPr>
              <w:pStyle w:val="NormalWeb"/>
              <w:spacing w:after="0" w:afterAutospacing="0"/>
              <w:jc w:val="both"/>
              <w:rPr>
                <w:rFonts w:eastAsia="Times New Roman" w:cs="Arial"/>
                <w:szCs w:val="17"/>
                <w:lang w:val="es-ES_tradnl"/>
              </w:rPr>
            </w:pPr>
            <w:r w:rsidRPr="00641BDB">
              <w:rPr>
                <w:rFonts w:ascii="Courier New" w:eastAsia="Times New Roman" w:hAnsi="Courier New" w:cs="Courier New"/>
                <w:szCs w:val="17"/>
                <w:lang w:val="es-ES_tradnl"/>
              </w:rPr>
              <w:t>/trademarks/patents</w:t>
            </w:r>
            <w:r w:rsidR="000C1D0C" w:rsidRPr="00641BDB">
              <w:rPr>
                <w:rFonts w:ascii="Courier New" w:eastAsia="Times New Roman" w:hAnsi="Courier New" w:cs="Courier New"/>
                <w:szCs w:val="17"/>
                <w:lang w:val="es-ES_tradnl"/>
              </w:rPr>
              <w:t xml:space="preserve"> </w:t>
            </w:r>
            <w:r w:rsidRPr="00641BDB">
              <w:rPr>
                <w:rFonts w:ascii="Courier New" w:eastAsia="Times New Roman" w:hAnsi="Courier New" w:cs="Courier New"/>
                <w:szCs w:val="17"/>
                <w:lang w:val="es-ES_tradnl"/>
              </w:rPr>
              <w:t>/designs</w:t>
            </w: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0890AC3" w14:textId="77777777" w:rsidR="004F4FD9" w:rsidRPr="00641BDB" w:rsidRDefault="004F4FD9"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receivingOfficeDate</w:t>
            </w:r>
          </w:p>
        </w:tc>
        <w:tc>
          <w:tcPr>
            <w:tcW w:w="2274" w:type="pct"/>
            <w:tcBorders>
              <w:top w:val="single" w:sz="6" w:space="0" w:color="auto"/>
              <w:left w:val="single" w:sz="6" w:space="0" w:color="auto"/>
              <w:bottom w:val="single" w:sz="6" w:space="0" w:color="auto"/>
              <w:right w:val="single" w:sz="6" w:space="0" w:color="auto"/>
            </w:tcBorders>
          </w:tcPr>
          <w:p w14:paraId="246E96B6" w14:textId="2E6B2521" w:rsidR="004F4FD9" w:rsidRPr="00641BDB" w:rsidRDefault="003D123C" w:rsidP="006528DB">
            <w:pPr>
              <w:jc w:val="both"/>
              <w:rPr>
                <w:rFonts w:eastAsia="Times New Roman" w:cs="Arial"/>
                <w:szCs w:val="17"/>
                <w:lang w:val="es-ES_tradnl"/>
              </w:rPr>
            </w:pPr>
            <w:r w:rsidRPr="00641BDB">
              <w:rPr>
                <w:rFonts w:eastAsia="Times New Roman" w:cs="Arial"/>
                <w:szCs w:val="17"/>
                <w:lang w:val="es-ES_tradnl"/>
              </w:rPr>
              <w:t>F</w:t>
            </w:r>
            <w:r w:rsidR="009926B4" w:rsidRPr="00641BDB">
              <w:rPr>
                <w:rFonts w:eastAsia="Times New Roman" w:cs="Arial"/>
                <w:szCs w:val="17"/>
                <w:lang w:val="es-ES_tradnl"/>
              </w:rPr>
              <w:t>echa de recepción en la oficina de PI.</w:t>
            </w:r>
          </w:p>
        </w:tc>
      </w:tr>
      <w:tr w:rsidR="004F4FD9" w:rsidRPr="00641BDB" w14:paraId="1E83FA92" w14:textId="77777777" w:rsidTr="00D355E5">
        <w:trPr>
          <w:cantSplit/>
          <w:ins w:id="4011" w:author="Author"/>
        </w:trPr>
        <w:tc>
          <w:tcPr>
            <w:tcW w:w="454" w:type="pct"/>
            <w:tcBorders>
              <w:top w:val="single" w:sz="6" w:space="0" w:color="auto"/>
              <w:left w:val="single" w:sz="6" w:space="0" w:color="auto"/>
              <w:right w:val="single" w:sz="6" w:space="0" w:color="auto"/>
            </w:tcBorders>
          </w:tcPr>
          <w:p w14:paraId="11F176BB" w14:textId="242C6C76" w:rsidR="004F4FD9" w:rsidRPr="00641BDB" w:rsidRDefault="00B65E23" w:rsidP="004F4FD9">
            <w:pPr>
              <w:rPr>
                <w:ins w:id="4012" w:author="Author"/>
                <w:rFonts w:eastAsia="Times New Roman" w:cs="Arial"/>
                <w:szCs w:val="17"/>
                <w:lang w:val="es-ES_tradnl"/>
              </w:rPr>
            </w:pPr>
            <w:ins w:id="4013" w:author="Author">
              <w:r w:rsidRPr="00641BDB">
                <w:rPr>
                  <w:rFonts w:eastAsia="Times New Roman" w:cs="Arial"/>
                  <w:szCs w:val="17"/>
                  <w:lang w:val="es-ES_tradnl"/>
                </w:rPr>
                <w:t>Marcas</w:t>
              </w:r>
            </w:ins>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77649E13" w14:textId="01CE50AC" w:rsidR="004F4FD9" w:rsidRPr="00641BDB" w:rsidRDefault="004F4FD9" w:rsidP="000C1D0C">
            <w:pPr>
              <w:pStyle w:val="NormalWeb"/>
              <w:spacing w:after="0" w:afterAutospacing="0"/>
              <w:jc w:val="both"/>
              <w:rPr>
                <w:ins w:id="4014" w:author="Author"/>
                <w:rFonts w:ascii="Courier New" w:eastAsia="Times New Roman" w:hAnsi="Courier New" w:cs="Courier New"/>
                <w:szCs w:val="17"/>
                <w:lang w:val="es-ES_tradnl"/>
              </w:rPr>
            </w:pPr>
            <w:ins w:id="4015" w:author="Author">
              <w:r w:rsidRPr="00641BDB">
                <w:rPr>
                  <w:rFonts w:ascii="Courier New" w:eastAsia="Times New Roman" w:hAnsi="Courier New" w:cs="Courier New"/>
                  <w:szCs w:val="17"/>
                  <w:lang w:val="es-ES_tradnl"/>
                </w:rPr>
                <w:t>/trademarks</w:t>
              </w:r>
            </w:ins>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A113D4E" w14:textId="4F033E47" w:rsidR="004F4FD9" w:rsidRPr="00641BDB" w:rsidRDefault="00A54080" w:rsidP="00A6127A">
            <w:pPr>
              <w:pStyle w:val="NormalWeb"/>
              <w:spacing w:after="0" w:afterAutospacing="0"/>
              <w:jc w:val="both"/>
              <w:rPr>
                <w:ins w:id="4016" w:author="Author"/>
                <w:rFonts w:ascii="Courier New" w:eastAsia="Times New Roman" w:hAnsi="Courier New" w:cs="Courier New"/>
                <w:szCs w:val="17"/>
                <w:lang w:val="es-ES_tradnl"/>
              </w:rPr>
            </w:pPr>
            <w:ins w:id="4017" w:author="Author">
              <w:r w:rsidRPr="00641BDB">
                <w:rPr>
                  <w:rFonts w:ascii="Courier New" w:eastAsia="Times New Roman" w:hAnsi="Courier New" w:cs="Courier New"/>
                  <w:szCs w:val="17"/>
                  <w:lang w:val="es-ES_tradnl"/>
                </w:rPr>
                <w:t xml:space="preserve">applicationDate </w:t>
              </w:r>
            </w:ins>
          </w:p>
        </w:tc>
        <w:tc>
          <w:tcPr>
            <w:tcW w:w="2274" w:type="pct"/>
            <w:tcBorders>
              <w:top w:val="single" w:sz="6" w:space="0" w:color="auto"/>
              <w:left w:val="single" w:sz="6" w:space="0" w:color="auto"/>
              <w:bottom w:val="single" w:sz="6" w:space="0" w:color="auto"/>
              <w:right w:val="single" w:sz="6" w:space="0" w:color="auto"/>
            </w:tcBorders>
          </w:tcPr>
          <w:p w14:paraId="3269C3A9" w14:textId="3991C0A5" w:rsidR="004F4FD9" w:rsidRPr="00641BDB" w:rsidRDefault="00A54080" w:rsidP="006528DB">
            <w:pPr>
              <w:jc w:val="both"/>
              <w:rPr>
                <w:ins w:id="4018" w:author="Author"/>
                <w:rFonts w:eastAsia="Times New Roman" w:cs="Arial"/>
                <w:szCs w:val="17"/>
                <w:lang w:val="es-ES_tradnl"/>
              </w:rPr>
            </w:pPr>
            <w:ins w:id="4019" w:author="Author">
              <w:r w:rsidRPr="00641BDB">
                <w:rPr>
                  <w:rFonts w:eastAsia="Times New Roman" w:cs="Arial"/>
                  <w:szCs w:val="17"/>
                  <w:lang w:val="es-ES_tradnl"/>
                </w:rPr>
                <w:t>Fecha de solicitud.</w:t>
              </w:r>
            </w:ins>
          </w:p>
        </w:tc>
      </w:tr>
      <w:tr w:rsidR="00A54080" w:rsidRPr="008516DD" w14:paraId="0C2BBC0C" w14:textId="77777777" w:rsidTr="00D355E5">
        <w:trPr>
          <w:cantSplit/>
        </w:trPr>
        <w:tc>
          <w:tcPr>
            <w:tcW w:w="454" w:type="pct"/>
            <w:tcBorders>
              <w:top w:val="single" w:sz="6" w:space="0" w:color="auto"/>
              <w:left w:val="single" w:sz="6" w:space="0" w:color="auto"/>
              <w:right w:val="single" w:sz="6" w:space="0" w:color="auto"/>
            </w:tcBorders>
          </w:tcPr>
          <w:p w14:paraId="7CB4DB8A" w14:textId="267228C6" w:rsidR="00A54080" w:rsidRPr="00641BDB" w:rsidRDefault="00B65E23" w:rsidP="004F4FD9">
            <w:pPr>
              <w:rPr>
                <w:rFonts w:eastAsia="Times New Roman" w:cs="Arial"/>
                <w:szCs w:val="17"/>
                <w:lang w:val="es-ES_tradnl"/>
              </w:rPr>
            </w:pPr>
            <w:del w:id="4020" w:author="Author">
              <w:r w:rsidRPr="00641BDB">
                <w:rPr>
                  <w:rFonts w:eastAsia="Times New Roman" w:cs="Arial"/>
                  <w:szCs w:val="17"/>
                  <w:lang w:val="es-ES_tradnl"/>
                </w:rPr>
                <w:delText>Marcas</w:delText>
              </w:r>
            </w:del>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415744AE" w14:textId="0492E8C2" w:rsidR="00A54080" w:rsidRPr="00641BDB" w:rsidRDefault="004F4FD9" w:rsidP="000C1D0C">
            <w:pPr>
              <w:pStyle w:val="NormalWeb"/>
              <w:spacing w:after="0" w:afterAutospacing="0"/>
              <w:jc w:val="both"/>
              <w:rPr>
                <w:rFonts w:ascii="Courier New" w:eastAsia="Times New Roman" w:hAnsi="Courier New" w:cs="Courier New"/>
                <w:szCs w:val="17"/>
                <w:lang w:val="es-ES_tradnl"/>
              </w:rPr>
            </w:pPr>
            <w:del w:id="4021" w:author="Author">
              <w:r w:rsidRPr="00641BDB">
                <w:rPr>
                  <w:rFonts w:ascii="Courier New" w:eastAsia="Times New Roman" w:hAnsi="Courier New" w:cs="Courier New"/>
                  <w:szCs w:val="17"/>
                  <w:lang w:val="es-ES_tradnl"/>
                </w:rPr>
                <w:delText>/trademarks</w:delText>
              </w:r>
            </w:del>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BF29151" w14:textId="07106993" w:rsidR="00A54080" w:rsidRPr="00641BDB" w:rsidRDefault="00A54080"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registrationDate</w:t>
            </w:r>
          </w:p>
        </w:tc>
        <w:tc>
          <w:tcPr>
            <w:tcW w:w="2274" w:type="pct"/>
            <w:tcBorders>
              <w:top w:val="single" w:sz="6" w:space="0" w:color="auto"/>
              <w:left w:val="single" w:sz="6" w:space="0" w:color="auto"/>
              <w:bottom w:val="single" w:sz="6" w:space="0" w:color="auto"/>
              <w:right w:val="single" w:sz="6" w:space="0" w:color="auto"/>
            </w:tcBorders>
          </w:tcPr>
          <w:p w14:paraId="33BD9C8E" w14:textId="2FB62E07" w:rsidR="00A54080" w:rsidRPr="00641BDB" w:rsidRDefault="00A54080" w:rsidP="006528DB">
            <w:pPr>
              <w:jc w:val="both"/>
              <w:rPr>
                <w:rFonts w:eastAsia="Times New Roman" w:cs="Arial"/>
                <w:szCs w:val="17"/>
                <w:lang w:val="es-ES_tradnl"/>
              </w:rPr>
            </w:pPr>
            <w:r w:rsidRPr="00641BDB">
              <w:rPr>
                <w:rFonts w:eastAsia="Times New Roman" w:cs="Arial"/>
                <w:szCs w:val="17"/>
                <w:lang w:val="es-ES_tradnl"/>
              </w:rPr>
              <w:t>Fecha de registro en la oficina de PI.</w:t>
            </w:r>
          </w:p>
        </w:tc>
      </w:tr>
      <w:tr w:rsidR="00A54080" w:rsidRPr="008516DD" w14:paraId="31F0399F" w14:textId="77777777" w:rsidTr="00D355E5">
        <w:trPr>
          <w:cantSplit/>
        </w:trPr>
        <w:tc>
          <w:tcPr>
            <w:tcW w:w="454" w:type="pct"/>
            <w:tcBorders>
              <w:top w:val="single" w:sz="6" w:space="0" w:color="auto"/>
              <w:left w:val="single" w:sz="6" w:space="0" w:color="auto"/>
              <w:right w:val="single" w:sz="6" w:space="0" w:color="auto"/>
            </w:tcBorders>
          </w:tcPr>
          <w:p w14:paraId="48307427" w14:textId="77777777" w:rsidR="00A54080" w:rsidRPr="00641BDB" w:rsidRDefault="00A54080" w:rsidP="00A54080">
            <w:pPr>
              <w:rPr>
                <w:rFonts w:eastAsia="Times New Roman" w:cs="Arial"/>
                <w:szCs w:val="17"/>
                <w:lang w:val="es-ES_tradnl"/>
              </w:rPr>
            </w:pP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05E4D017" w14:textId="77777777" w:rsidR="00A54080" w:rsidRPr="00641BDB" w:rsidRDefault="00A54080" w:rsidP="00A54080">
            <w:pPr>
              <w:rPr>
                <w:rFonts w:eastAsia="Times New Roman" w:cs="Arial"/>
                <w:szCs w:val="17"/>
                <w:lang w:val="es-ES_tradnl"/>
              </w:rPr>
            </w:pP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60FC69E" w14:textId="12F81021" w:rsidR="00A54080" w:rsidRPr="00641BDB" w:rsidRDefault="004F4FD9" w:rsidP="00A54080">
            <w:pPr>
              <w:pStyle w:val="NormalWeb"/>
              <w:spacing w:after="0" w:afterAutospacing="0"/>
              <w:jc w:val="both"/>
              <w:rPr>
                <w:rFonts w:ascii="Courier New" w:eastAsia="Times New Roman" w:hAnsi="Courier New" w:cs="Courier New"/>
                <w:szCs w:val="17"/>
                <w:lang w:val="es-ES_tradnl"/>
              </w:rPr>
            </w:pPr>
            <w:del w:id="4022" w:author="Author">
              <w:r w:rsidRPr="00641BDB">
                <w:rPr>
                  <w:rFonts w:ascii="Courier New" w:eastAsia="Times New Roman" w:hAnsi="Courier New" w:cs="Courier New"/>
                  <w:szCs w:val="17"/>
                  <w:lang w:val="es-ES_tradnl"/>
                </w:rPr>
                <w:delText>applicationDate</w:delText>
              </w:r>
            </w:del>
            <w:ins w:id="4023" w:author="Author">
              <w:r w:rsidR="00A54080" w:rsidRPr="00641BDB">
                <w:rPr>
                  <w:rFonts w:ascii="Courier New" w:eastAsia="Times New Roman" w:hAnsi="Courier New" w:cs="Courier New"/>
                  <w:szCs w:val="17"/>
                  <w:lang w:val="es-ES_tradnl"/>
                </w:rPr>
                <w:t>markFeatureCategory</w:t>
              </w:r>
            </w:ins>
          </w:p>
        </w:tc>
        <w:tc>
          <w:tcPr>
            <w:tcW w:w="2274" w:type="pct"/>
            <w:tcBorders>
              <w:top w:val="single" w:sz="6" w:space="0" w:color="auto"/>
              <w:left w:val="single" w:sz="6" w:space="0" w:color="auto"/>
              <w:bottom w:val="single" w:sz="6" w:space="0" w:color="auto"/>
              <w:right w:val="single" w:sz="6" w:space="0" w:color="auto"/>
            </w:tcBorders>
            <w:vAlign w:val="center"/>
          </w:tcPr>
          <w:p w14:paraId="16436116" w14:textId="07EAA449" w:rsidR="00A54080" w:rsidRPr="00641BDB" w:rsidRDefault="003D123C" w:rsidP="00A54080">
            <w:pPr>
              <w:jc w:val="both"/>
              <w:rPr>
                <w:rFonts w:eastAsia="Times New Roman" w:cs="Arial"/>
                <w:szCs w:val="17"/>
                <w:lang w:val="es-ES_tradnl"/>
              </w:rPr>
            </w:pPr>
            <w:del w:id="4024" w:author="Author">
              <w:r w:rsidRPr="00641BDB">
                <w:rPr>
                  <w:rFonts w:eastAsia="Times New Roman" w:cs="Arial"/>
                  <w:szCs w:val="17"/>
                  <w:lang w:val="es-ES_tradnl"/>
                </w:rPr>
                <w:delText>F</w:delText>
              </w:r>
              <w:r w:rsidR="00B972ED" w:rsidRPr="00641BDB">
                <w:rPr>
                  <w:rFonts w:eastAsia="Times New Roman" w:cs="Arial"/>
                  <w:szCs w:val="17"/>
                  <w:lang w:val="es-ES_tradnl"/>
                </w:rPr>
                <w:delText>echa</w:delText>
              </w:r>
            </w:del>
            <w:ins w:id="4025" w:author="Author">
              <w:r w:rsidR="00A54080" w:rsidRPr="00641BDB">
                <w:rPr>
                  <w:lang w:val="es-ES_tradnl"/>
                </w:rPr>
                <w:t>Categoría</w:t>
              </w:r>
            </w:ins>
            <w:r w:rsidR="00A54080" w:rsidRPr="00641BDB">
              <w:rPr>
                <w:lang w:val="es-ES_tradnl"/>
              </w:rPr>
              <w:t xml:space="preserve"> de la </w:t>
            </w:r>
            <w:del w:id="4026" w:author="Author">
              <w:r w:rsidR="00B972ED" w:rsidRPr="00641BDB">
                <w:rPr>
                  <w:rFonts w:eastAsia="Times New Roman" w:cs="Arial"/>
                  <w:szCs w:val="17"/>
                  <w:lang w:val="es-ES_tradnl"/>
                </w:rPr>
                <w:delText>solicitud</w:delText>
              </w:r>
            </w:del>
            <w:ins w:id="4027" w:author="Author">
              <w:r w:rsidR="00A54080" w:rsidRPr="00641BDB">
                <w:rPr>
                  <w:lang w:val="es-ES_tradnl"/>
                </w:rPr>
                <w:t>característica de la marca</w:t>
              </w:r>
            </w:ins>
            <w:r w:rsidR="00A54080" w:rsidRPr="00641BDB">
              <w:rPr>
                <w:lang w:val="es-ES_tradnl"/>
              </w:rPr>
              <w:t>.</w:t>
            </w:r>
          </w:p>
        </w:tc>
      </w:tr>
      <w:tr w:rsidR="004F4FD9" w:rsidRPr="008516DD" w14:paraId="5793E178" w14:textId="77777777" w:rsidTr="00D355E5">
        <w:trPr>
          <w:cantSplit/>
        </w:trPr>
        <w:tc>
          <w:tcPr>
            <w:tcW w:w="454" w:type="pct"/>
            <w:tcBorders>
              <w:top w:val="single" w:sz="6" w:space="0" w:color="auto"/>
              <w:left w:val="single" w:sz="6" w:space="0" w:color="auto"/>
              <w:right w:val="single" w:sz="6" w:space="0" w:color="auto"/>
            </w:tcBorders>
          </w:tcPr>
          <w:p w14:paraId="67DF5E2E" w14:textId="77777777" w:rsidR="004F4FD9" w:rsidRPr="00641BDB" w:rsidRDefault="004F4FD9" w:rsidP="004F4FD9">
            <w:pPr>
              <w:rPr>
                <w:rFonts w:eastAsia="Times New Roman" w:cs="Arial"/>
                <w:szCs w:val="17"/>
                <w:lang w:val="es-ES_tradnl"/>
              </w:rPr>
            </w:pP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7F2CE73E" w14:textId="77777777" w:rsidR="004F4FD9" w:rsidRPr="00641BDB" w:rsidRDefault="004F4FD9" w:rsidP="004F4FD9">
            <w:pPr>
              <w:rPr>
                <w:rFonts w:eastAsia="Times New Roman" w:cs="Arial"/>
                <w:szCs w:val="17"/>
                <w:lang w:val="es-ES_tradnl"/>
              </w:rPr>
            </w:pP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8B0423C" w14:textId="77777777" w:rsidR="004F4FD9" w:rsidRPr="00641BDB" w:rsidRDefault="004F4FD9"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markCurrentStatusCode</w:t>
            </w:r>
          </w:p>
        </w:tc>
        <w:tc>
          <w:tcPr>
            <w:tcW w:w="2274" w:type="pct"/>
            <w:tcBorders>
              <w:top w:val="single" w:sz="6" w:space="0" w:color="auto"/>
              <w:left w:val="single" w:sz="6" w:space="0" w:color="auto"/>
              <w:bottom w:val="single" w:sz="6" w:space="0" w:color="auto"/>
              <w:right w:val="single" w:sz="6" w:space="0" w:color="auto"/>
            </w:tcBorders>
          </w:tcPr>
          <w:p w14:paraId="1CE9FCCC" w14:textId="39A529A3" w:rsidR="004F4FD9" w:rsidRPr="00641BDB" w:rsidRDefault="003D123C" w:rsidP="006528DB">
            <w:pPr>
              <w:jc w:val="both"/>
              <w:rPr>
                <w:rFonts w:eastAsia="Times New Roman" w:cs="Arial"/>
                <w:szCs w:val="17"/>
                <w:lang w:val="es-ES_tradnl"/>
              </w:rPr>
            </w:pPr>
            <w:r w:rsidRPr="00641BDB">
              <w:rPr>
                <w:rFonts w:eastAsia="Times New Roman" w:cs="Arial"/>
                <w:szCs w:val="17"/>
                <w:lang w:val="es-ES_tradnl"/>
              </w:rPr>
              <w:t>C</w:t>
            </w:r>
            <w:r w:rsidR="00B972ED" w:rsidRPr="00641BDB">
              <w:rPr>
                <w:rFonts w:eastAsia="Times New Roman" w:cs="Arial"/>
                <w:szCs w:val="17"/>
                <w:lang w:val="es-ES_tradnl"/>
              </w:rPr>
              <w:t xml:space="preserve">ódigo </w:t>
            </w:r>
            <w:r w:rsidR="000A1FBD" w:rsidRPr="00641BDB">
              <w:rPr>
                <w:rFonts w:eastAsia="Times New Roman" w:cs="Arial"/>
                <w:szCs w:val="17"/>
                <w:lang w:val="es-ES_tradnl"/>
              </w:rPr>
              <w:t>correspondiente a la situación jurídica</w:t>
            </w:r>
            <w:r w:rsidR="00B972ED" w:rsidRPr="00641BDB">
              <w:rPr>
                <w:rFonts w:eastAsia="Times New Roman" w:cs="Arial"/>
                <w:szCs w:val="17"/>
                <w:lang w:val="es-ES_tradnl"/>
              </w:rPr>
              <w:t xml:space="preserve"> en que se encuentra la solicitud.</w:t>
            </w:r>
          </w:p>
        </w:tc>
      </w:tr>
      <w:tr w:rsidR="004F4FD9" w:rsidRPr="008516DD" w14:paraId="7DC28D09" w14:textId="77777777" w:rsidTr="00D355E5">
        <w:trPr>
          <w:cantSplit/>
        </w:trPr>
        <w:tc>
          <w:tcPr>
            <w:tcW w:w="454" w:type="pct"/>
            <w:tcBorders>
              <w:top w:val="single" w:sz="6" w:space="0" w:color="auto"/>
              <w:left w:val="single" w:sz="6" w:space="0" w:color="auto"/>
              <w:right w:val="single" w:sz="6" w:space="0" w:color="auto"/>
            </w:tcBorders>
          </w:tcPr>
          <w:p w14:paraId="5F3D9DBF" w14:textId="77777777" w:rsidR="004F4FD9" w:rsidRPr="00641BDB" w:rsidRDefault="004F4FD9" w:rsidP="004F4FD9">
            <w:pPr>
              <w:rPr>
                <w:rFonts w:eastAsia="Times New Roman" w:cs="Arial"/>
                <w:szCs w:val="17"/>
                <w:lang w:val="es-ES_tradnl"/>
              </w:rPr>
            </w:pP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59D98A77" w14:textId="77777777" w:rsidR="004F4FD9" w:rsidRPr="00641BDB" w:rsidRDefault="004F4FD9" w:rsidP="004F4FD9">
            <w:pPr>
              <w:rPr>
                <w:rFonts w:eastAsia="Times New Roman" w:cs="Arial"/>
                <w:szCs w:val="17"/>
                <w:lang w:val="es-ES_tradnl"/>
              </w:rPr>
            </w:pP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A1EE85" w14:textId="77777777" w:rsidR="004F4FD9" w:rsidRPr="00641BDB" w:rsidRDefault="004F4FD9"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markCurrentStatusDate</w:t>
            </w:r>
          </w:p>
        </w:tc>
        <w:tc>
          <w:tcPr>
            <w:tcW w:w="2274" w:type="pct"/>
            <w:tcBorders>
              <w:top w:val="single" w:sz="6" w:space="0" w:color="auto"/>
              <w:left w:val="single" w:sz="6" w:space="0" w:color="auto"/>
              <w:bottom w:val="single" w:sz="6" w:space="0" w:color="auto"/>
              <w:right w:val="single" w:sz="6" w:space="0" w:color="auto"/>
            </w:tcBorders>
          </w:tcPr>
          <w:p w14:paraId="24481E63" w14:textId="4D258E65" w:rsidR="004F4FD9" w:rsidRPr="00641BDB" w:rsidRDefault="003D123C" w:rsidP="006528DB">
            <w:pPr>
              <w:jc w:val="both"/>
              <w:rPr>
                <w:rFonts w:eastAsia="Times New Roman" w:cs="Arial"/>
                <w:szCs w:val="17"/>
                <w:lang w:val="es-ES_tradnl"/>
              </w:rPr>
            </w:pPr>
            <w:r w:rsidRPr="00641BDB">
              <w:rPr>
                <w:rFonts w:eastAsia="Times New Roman" w:cs="Arial"/>
                <w:szCs w:val="17"/>
                <w:lang w:val="es-ES_tradnl"/>
              </w:rPr>
              <w:t>F</w:t>
            </w:r>
            <w:r w:rsidR="00B972ED" w:rsidRPr="00641BDB">
              <w:rPr>
                <w:rFonts w:eastAsia="Times New Roman" w:cs="Arial"/>
                <w:szCs w:val="17"/>
                <w:lang w:val="es-ES_tradnl"/>
              </w:rPr>
              <w:t xml:space="preserve">echa </w:t>
            </w:r>
            <w:r w:rsidRPr="00641BDB">
              <w:rPr>
                <w:rFonts w:eastAsia="Times New Roman" w:cs="Arial"/>
                <w:szCs w:val="17"/>
                <w:lang w:val="es-ES_tradnl"/>
              </w:rPr>
              <w:t>de consulta d</w:t>
            </w:r>
            <w:r w:rsidR="00B972ED" w:rsidRPr="00641BDB">
              <w:rPr>
                <w:rFonts w:eastAsia="Times New Roman" w:cs="Arial"/>
                <w:szCs w:val="17"/>
                <w:lang w:val="es-ES_tradnl"/>
              </w:rPr>
              <w:t>e</w:t>
            </w:r>
            <w:r w:rsidR="000A1FBD" w:rsidRPr="00641BDB">
              <w:rPr>
                <w:rFonts w:eastAsia="Times New Roman" w:cs="Arial"/>
                <w:szCs w:val="17"/>
                <w:lang w:val="es-ES_tradnl"/>
              </w:rPr>
              <w:t xml:space="preserve"> la situación jurídica </w:t>
            </w:r>
            <w:r w:rsidR="00B972ED" w:rsidRPr="00641BDB">
              <w:rPr>
                <w:rFonts w:eastAsia="Times New Roman" w:cs="Arial"/>
                <w:szCs w:val="17"/>
                <w:lang w:val="es-ES_tradnl"/>
              </w:rPr>
              <w:t>en que se encuentra la solicitud.</w:t>
            </w:r>
          </w:p>
        </w:tc>
      </w:tr>
      <w:tr w:rsidR="004F4FD9" w:rsidRPr="008516DD" w14:paraId="5B0F7E03" w14:textId="77777777" w:rsidTr="00D355E5">
        <w:trPr>
          <w:cantSplit/>
        </w:trPr>
        <w:tc>
          <w:tcPr>
            <w:tcW w:w="454" w:type="pct"/>
            <w:tcBorders>
              <w:top w:val="single" w:sz="6" w:space="0" w:color="auto"/>
              <w:left w:val="single" w:sz="6" w:space="0" w:color="auto"/>
              <w:right w:val="single" w:sz="6" w:space="0" w:color="auto"/>
            </w:tcBorders>
          </w:tcPr>
          <w:p w14:paraId="27AB498B" w14:textId="5749AE87" w:rsidR="004F4FD9" w:rsidRPr="00641BDB" w:rsidRDefault="004F4FD9" w:rsidP="004F4FD9">
            <w:pPr>
              <w:rPr>
                <w:rFonts w:eastAsia="Times New Roman" w:cs="Arial"/>
                <w:szCs w:val="17"/>
                <w:lang w:val="es-ES_tradnl"/>
              </w:rPr>
            </w:pPr>
            <w:r w:rsidRPr="00641BDB">
              <w:rPr>
                <w:rFonts w:eastAsia="Times New Roman" w:cs="Arial"/>
                <w:szCs w:val="17"/>
                <w:lang w:val="es-ES_tradnl"/>
              </w:rPr>
              <w:t>Paten</w:t>
            </w:r>
            <w:r w:rsidR="00B65E23" w:rsidRPr="00641BDB">
              <w:rPr>
                <w:rFonts w:eastAsia="Times New Roman" w:cs="Arial"/>
                <w:szCs w:val="17"/>
                <w:lang w:val="es-ES_tradnl"/>
              </w:rPr>
              <w:t>tes</w:t>
            </w: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71311669" w14:textId="6BDF552F" w:rsidR="004F4FD9" w:rsidRPr="00641BDB" w:rsidRDefault="004F4FD9" w:rsidP="000C1D0C">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/patents</w:t>
            </w: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35ADD6" w14:textId="77777777" w:rsidR="004F4FD9" w:rsidRPr="00641BDB" w:rsidRDefault="004F4FD9"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filingDate</w:t>
            </w:r>
          </w:p>
        </w:tc>
        <w:tc>
          <w:tcPr>
            <w:tcW w:w="2274" w:type="pct"/>
            <w:tcBorders>
              <w:top w:val="single" w:sz="6" w:space="0" w:color="auto"/>
              <w:left w:val="single" w:sz="6" w:space="0" w:color="auto"/>
              <w:bottom w:val="single" w:sz="6" w:space="0" w:color="auto"/>
              <w:right w:val="single" w:sz="6" w:space="0" w:color="auto"/>
            </w:tcBorders>
          </w:tcPr>
          <w:p w14:paraId="3D5AAF9A" w14:textId="75CAAD13" w:rsidR="004F4FD9" w:rsidRPr="00641BDB" w:rsidRDefault="003D123C" w:rsidP="006528DB">
            <w:pPr>
              <w:jc w:val="both"/>
              <w:rPr>
                <w:rFonts w:eastAsia="Times New Roman" w:cs="Arial"/>
                <w:szCs w:val="17"/>
                <w:lang w:val="es-ES_tradnl"/>
              </w:rPr>
            </w:pPr>
            <w:r w:rsidRPr="00641BDB">
              <w:rPr>
                <w:rFonts w:eastAsia="Times New Roman" w:cs="Arial"/>
                <w:szCs w:val="17"/>
                <w:lang w:val="es-ES_tradnl"/>
              </w:rPr>
              <w:t>F</w:t>
            </w:r>
            <w:r w:rsidR="00B972ED" w:rsidRPr="00641BDB">
              <w:rPr>
                <w:rFonts w:eastAsia="Times New Roman" w:cs="Arial"/>
                <w:szCs w:val="17"/>
                <w:lang w:val="es-ES_tradnl"/>
              </w:rPr>
              <w:t>echa de presentación de la solicitud.</w:t>
            </w:r>
          </w:p>
        </w:tc>
      </w:tr>
      <w:tr w:rsidR="004F4FD9" w:rsidRPr="008516DD" w14:paraId="0948CFB9" w14:textId="77777777" w:rsidTr="00D355E5">
        <w:trPr>
          <w:cantSplit/>
        </w:trPr>
        <w:tc>
          <w:tcPr>
            <w:tcW w:w="454" w:type="pct"/>
            <w:tcBorders>
              <w:top w:val="single" w:sz="6" w:space="0" w:color="auto"/>
              <w:left w:val="single" w:sz="6" w:space="0" w:color="auto"/>
              <w:right w:val="single" w:sz="6" w:space="0" w:color="auto"/>
            </w:tcBorders>
          </w:tcPr>
          <w:p w14:paraId="7C622C7A" w14:textId="77777777" w:rsidR="004F4FD9" w:rsidRPr="00641BDB" w:rsidRDefault="004F4FD9" w:rsidP="004F4FD9">
            <w:pPr>
              <w:rPr>
                <w:rFonts w:eastAsia="Times New Roman" w:cs="Arial"/>
                <w:szCs w:val="17"/>
                <w:lang w:val="es-ES_tradnl"/>
              </w:rPr>
            </w:pP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5D513A08" w14:textId="77777777" w:rsidR="004F4FD9" w:rsidRPr="00641BDB" w:rsidRDefault="004F4FD9" w:rsidP="004F4FD9">
            <w:pPr>
              <w:rPr>
                <w:rFonts w:eastAsia="Times New Roman" w:cs="Arial"/>
                <w:szCs w:val="17"/>
                <w:lang w:val="es-ES_tradnl"/>
              </w:rPr>
            </w:pP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02C2C89" w14:textId="77777777" w:rsidR="004F4FD9" w:rsidRPr="00641BDB" w:rsidRDefault="004F4FD9"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grantPublicationDate</w:t>
            </w:r>
          </w:p>
        </w:tc>
        <w:tc>
          <w:tcPr>
            <w:tcW w:w="2274" w:type="pct"/>
            <w:tcBorders>
              <w:top w:val="single" w:sz="6" w:space="0" w:color="auto"/>
              <w:left w:val="single" w:sz="6" w:space="0" w:color="auto"/>
              <w:bottom w:val="single" w:sz="6" w:space="0" w:color="auto"/>
              <w:right w:val="single" w:sz="6" w:space="0" w:color="auto"/>
            </w:tcBorders>
          </w:tcPr>
          <w:p w14:paraId="09B53F44" w14:textId="7721DDA9" w:rsidR="004F4FD9" w:rsidRPr="00641BDB" w:rsidRDefault="003D123C" w:rsidP="006528DB">
            <w:pPr>
              <w:jc w:val="both"/>
              <w:rPr>
                <w:rFonts w:eastAsia="Times New Roman" w:cs="Arial"/>
                <w:szCs w:val="17"/>
                <w:lang w:val="es-ES_tradnl"/>
              </w:rPr>
            </w:pPr>
            <w:r w:rsidRPr="00641BDB">
              <w:rPr>
                <w:rFonts w:eastAsia="Times New Roman" w:cs="Arial"/>
                <w:szCs w:val="17"/>
                <w:lang w:val="es-ES_tradnl"/>
              </w:rPr>
              <w:t>F</w:t>
            </w:r>
            <w:r w:rsidR="00B972ED" w:rsidRPr="00641BDB">
              <w:rPr>
                <w:rFonts w:eastAsia="Times New Roman" w:cs="Arial"/>
                <w:szCs w:val="17"/>
                <w:lang w:val="es-ES_tradnl"/>
              </w:rPr>
              <w:t>echa de publicación de la concesión.</w:t>
            </w:r>
          </w:p>
        </w:tc>
      </w:tr>
      <w:tr w:rsidR="004F4FD9" w:rsidRPr="008516DD" w14:paraId="34D5ADAB" w14:textId="77777777" w:rsidTr="00D355E5">
        <w:trPr>
          <w:cantSplit/>
        </w:trPr>
        <w:tc>
          <w:tcPr>
            <w:tcW w:w="454" w:type="pct"/>
            <w:tcBorders>
              <w:top w:val="single" w:sz="6" w:space="0" w:color="auto"/>
              <w:left w:val="single" w:sz="6" w:space="0" w:color="auto"/>
              <w:right w:val="single" w:sz="6" w:space="0" w:color="auto"/>
            </w:tcBorders>
          </w:tcPr>
          <w:p w14:paraId="4955B2A4" w14:textId="77777777" w:rsidR="004F4FD9" w:rsidRPr="00641BDB" w:rsidRDefault="004F4FD9" w:rsidP="004F4FD9">
            <w:pPr>
              <w:rPr>
                <w:rFonts w:eastAsia="Times New Roman" w:cs="Arial"/>
                <w:szCs w:val="17"/>
                <w:lang w:val="es-ES_tradnl"/>
              </w:rPr>
            </w:pP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77B30D86" w14:textId="77777777" w:rsidR="004F4FD9" w:rsidRPr="00641BDB" w:rsidRDefault="004F4FD9" w:rsidP="004F4FD9">
            <w:pPr>
              <w:rPr>
                <w:rFonts w:eastAsia="Times New Roman" w:cs="Arial"/>
                <w:szCs w:val="17"/>
                <w:lang w:val="es-ES_tradnl"/>
              </w:rPr>
            </w:pP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B1AC69E" w14:textId="77777777" w:rsidR="004F4FD9" w:rsidRPr="00641BDB" w:rsidRDefault="004F4FD9"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fileReferenceIdentifier</w:t>
            </w:r>
          </w:p>
        </w:tc>
        <w:tc>
          <w:tcPr>
            <w:tcW w:w="2274" w:type="pct"/>
            <w:tcBorders>
              <w:top w:val="single" w:sz="6" w:space="0" w:color="auto"/>
              <w:left w:val="single" w:sz="6" w:space="0" w:color="auto"/>
              <w:bottom w:val="single" w:sz="6" w:space="0" w:color="auto"/>
              <w:right w:val="single" w:sz="6" w:space="0" w:color="auto"/>
            </w:tcBorders>
          </w:tcPr>
          <w:p w14:paraId="3D425578" w14:textId="385DCE88" w:rsidR="004F4FD9" w:rsidRPr="00641BDB" w:rsidRDefault="003D123C" w:rsidP="006528DB">
            <w:pPr>
              <w:jc w:val="both"/>
              <w:rPr>
                <w:rFonts w:eastAsia="Times New Roman" w:cs="Arial"/>
                <w:szCs w:val="17"/>
                <w:lang w:val="es-ES_tradnl"/>
              </w:rPr>
            </w:pPr>
            <w:r w:rsidRPr="00641BDB">
              <w:rPr>
                <w:rFonts w:eastAsia="Times New Roman" w:cs="Arial"/>
                <w:szCs w:val="17"/>
                <w:lang w:val="es-ES_tradnl"/>
              </w:rPr>
              <w:t>N</w:t>
            </w:r>
            <w:r w:rsidR="00B972ED" w:rsidRPr="00641BDB">
              <w:rPr>
                <w:rFonts w:eastAsia="Times New Roman" w:cs="Arial"/>
                <w:szCs w:val="17"/>
                <w:lang w:val="es-ES_tradnl"/>
              </w:rPr>
              <w:t>úmero de referencia de los solicitantes.</w:t>
            </w:r>
          </w:p>
        </w:tc>
      </w:tr>
      <w:tr w:rsidR="004F4FD9" w:rsidRPr="00641BDB" w14:paraId="50E7A995" w14:textId="77777777" w:rsidTr="00D355E5">
        <w:trPr>
          <w:cantSplit/>
        </w:trPr>
        <w:tc>
          <w:tcPr>
            <w:tcW w:w="454" w:type="pct"/>
            <w:tcBorders>
              <w:top w:val="single" w:sz="6" w:space="0" w:color="auto"/>
              <w:left w:val="single" w:sz="6" w:space="0" w:color="auto"/>
              <w:right w:val="single" w:sz="6" w:space="0" w:color="auto"/>
            </w:tcBorders>
          </w:tcPr>
          <w:p w14:paraId="04744122" w14:textId="77777777" w:rsidR="004F4FD9" w:rsidRPr="00641BDB" w:rsidRDefault="004F4FD9" w:rsidP="004F4FD9">
            <w:pPr>
              <w:rPr>
                <w:rFonts w:eastAsia="Times New Roman" w:cs="Arial"/>
                <w:szCs w:val="17"/>
                <w:lang w:val="es-ES_tradnl"/>
              </w:rPr>
            </w:pP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7AF357D1" w14:textId="77777777" w:rsidR="004F4FD9" w:rsidRPr="00641BDB" w:rsidRDefault="004F4FD9" w:rsidP="004F4FD9">
            <w:pPr>
              <w:rPr>
                <w:rFonts w:eastAsia="Times New Roman" w:cs="Arial"/>
                <w:szCs w:val="17"/>
                <w:lang w:val="es-ES_tradnl"/>
              </w:rPr>
            </w:pP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7CDC0B" w14:textId="77777777" w:rsidR="004F4FD9" w:rsidRPr="00641BDB" w:rsidRDefault="004F4FD9"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applicationBodyStatus</w:t>
            </w:r>
          </w:p>
        </w:tc>
        <w:tc>
          <w:tcPr>
            <w:tcW w:w="2274" w:type="pct"/>
            <w:tcBorders>
              <w:top w:val="single" w:sz="6" w:space="0" w:color="auto"/>
              <w:left w:val="single" w:sz="6" w:space="0" w:color="auto"/>
              <w:bottom w:val="single" w:sz="6" w:space="0" w:color="auto"/>
              <w:right w:val="single" w:sz="6" w:space="0" w:color="auto"/>
            </w:tcBorders>
          </w:tcPr>
          <w:p w14:paraId="25127A39" w14:textId="5AA02019" w:rsidR="004F4FD9" w:rsidRPr="00641BDB" w:rsidRDefault="004922C5" w:rsidP="006528DB">
            <w:pPr>
              <w:jc w:val="both"/>
              <w:rPr>
                <w:rFonts w:eastAsia="Times New Roman" w:cs="Arial"/>
                <w:szCs w:val="17"/>
                <w:lang w:val="es-ES_tradnl"/>
              </w:rPr>
            </w:pPr>
            <w:r w:rsidRPr="00641BDB">
              <w:rPr>
                <w:rFonts w:eastAsia="Times New Roman" w:cs="Arial"/>
                <w:szCs w:val="17"/>
                <w:lang w:val="es-ES_tradnl"/>
              </w:rPr>
              <w:t>Situación del organismo solicitante.</w:t>
            </w:r>
          </w:p>
        </w:tc>
      </w:tr>
      <w:tr w:rsidR="004F4FD9" w:rsidRPr="008516DD" w14:paraId="06BD4206" w14:textId="77777777" w:rsidTr="00D355E5">
        <w:trPr>
          <w:cantSplit/>
        </w:trPr>
        <w:tc>
          <w:tcPr>
            <w:tcW w:w="454" w:type="pct"/>
            <w:tcBorders>
              <w:top w:val="single" w:sz="6" w:space="0" w:color="auto"/>
              <w:left w:val="single" w:sz="6" w:space="0" w:color="auto"/>
              <w:right w:val="single" w:sz="6" w:space="0" w:color="auto"/>
            </w:tcBorders>
          </w:tcPr>
          <w:p w14:paraId="4BDB7D7A" w14:textId="77777777" w:rsidR="004F4FD9" w:rsidRPr="00641BDB" w:rsidRDefault="004F4FD9" w:rsidP="004F4FD9">
            <w:pPr>
              <w:rPr>
                <w:rFonts w:eastAsia="Times New Roman" w:cs="Arial"/>
                <w:szCs w:val="17"/>
                <w:lang w:val="es-ES_tradnl"/>
              </w:rPr>
            </w:pP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3E6987A3" w14:textId="77777777" w:rsidR="004F4FD9" w:rsidRPr="00641BDB" w:rsidRDefault="004F4FD9" w:rsidP="004F4FD9">
            <w:pPr>
              <w:rPr>
                <w:rFonts w:eastAsia="Times New Roman" w:cs="Arial"/>
                <w:szCs w:val="17"/>
                <w:lang w:val="es-ES_tradnl"/>
              </w:rPr>
            </w:pP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1855BA4" w14:textId="38108B2D" w:rsidR="004F4FD9" w:rsidRPr="00641BDB" w:rsidRDefault="004F4FD9"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statusEventData</w:t>
            </w:r>
          </w:p>
        </w:tc>
        <w:tc>
          <w:tcPr>
            <w:tcW w:w="2274" w:type="pct"/>
            <w:tcBorders>
              <w:top w:val="single" w:sz="6" w:space="0" w:color="auto"/>
              <w:left w:val="single" w:sz="6" w:space="0" w:color="auto"/>
              <w:bottom w:val="single" w:sz="6" w:space="0" w:color="auto"/>
              <w:right w:val="single" w:sz="6" w:space="0" w:color="auto"/>
            </w:tcBorders>
          </w:tcPr>
          <w:p w14:paraId="2419A435" w14:textId="5D4FD83D" w:rsidR="004F4FD9" w:rsidRPr="00641BDB" w:rsidRDefault="00297B78" w:rsidP="006528DB">
            <w:pPr>
              <w:jc w:val="both"/>
              <w:rPr>
                <w:rFonts w:eastAsia="Times New Roman" w:cs="Arial"/>
                <w:szCs w:val="17"/>
                <w:lang w:val="es-ES_tradnl"/>
              </w:rPr>
            </w:pPr>
            <w:r w:rsidRPr="00641BDB">
              <w:rPr>
                <w:rFonts w:eastAsia="Times New Roman" w:cs="Arial"/>
                <w:color w:val="000000"/>
                <w:szCs w:val="17"/>
                <w:lang w:val="es-ES_tradnl"/>
              </w:rPr>
              <w:t xml:space="preserve">Datos </w:t>
            </w:r>
            <w:r w:rsidR="00AB2A88" w:rsidRPr="00641BDB">
              <w:rPr>
                <w:rFonts w:eastAsia="Times New Roman" w:cs="Arial"/>
                <w:color w:val="000000"/>
                <w:szCs w:val="17"/>
                <w:lang w:val="es-ES_tradnl"/>
              </w:rPr>
              <w:t>sobre una incidencia relativa</w:t>
            </w:r>
            <w:r w:rsidRPr="00641BDB">
              <w:rPr>
                <w:rFonts w:eastAsia="Times New Roman" w:cs="Arial"/>
                <w:color w:val="000000"/>
                <w:szCs w:val="17"/>
                <w:lang w:val="es-ES_tradnl"/>
              </w:rPr>
              <w:t xml:space="preserve"> </w:t>
            </w:r>
            <w:r w:rsidR="000A1FBD" w:rsidRPr="00641BDB">
              <w:rPr>
                <w:rFonts w:eastAsia="Times New Roman" w:cs="Arial"/>
                <w:color w:val="000000"/>
                <w:szCs w:val="17"/>
                <w:lang w:val="es-ES_tradnl"/>
              </w:rPr>
              <w:t xml:space="preserve">a </w:t>
            </w:r>
            <w:r w:rsidR="000A1FBD" w:rsidRPr="00641BDB">
              <w:rPr>
                <w:rFonts w:eastAsia="Times New Roman" w:cs="Arial"/>
                <w:szCs w:val="17"/>
                <w:lang w:val="es-ES_tradnl"/>
              </w:rPr>
              <w:t xml:space="preserve">la situación jurídica </w:t>
            </w:r>
            <w:r w:rsidRPr="00641BDB">
              <w:rPr>
                <w:rFonts w:eastAsia="Times New Roman" w:cs="Arial"/>
                <w:color w:val="000000"/>
                <w:szCs w:val="17"/>
                <w:lang w:val="es-ES_tradnl"/>
              </w:rPr>
              <w:t>de una solicitud de patente específica.</w:t>
            </w:r>
          </w:p>
        </w:tc>
      </w:tr>
      <w:tr w:rsidR="004F4FD9" w:rsidRPr="008516DD" w14:paraId="140344EE" w14:textId="77777777" w:rsidTr="00D355E5">
        <w:trPr>
          <w:cantSplit/>
        </w:trPr>
        <w:tc>
          <w:tcPr>
            <w:tcW w:w="454" w:type="pct"/>
            <w:tcBorders>
              <w:top w:val="single" w:sz="6" w:space="0" w:color="auto"/>
              <w:left w:val="single" w:sz="6" w:space="0" w:color="auto"/>
              <w:right w:val="single" w:sz="6" w:space="0" w:color="auto"/>
            </w:tcBorders>
          </w:tcPr>
          <w:p w14:paraId="29B466E9" w14:textId="77777777" w:rsidR="004F4FD9" w:rsidRPr="00641BDB" w:rsidRDefault="004F4FD9" w:rsidP="004F4FD9">
            <w:pPr>
              <w:rPr>
                <w:rFonts w:eastAsia="Times New Roman" w:cs="Arial"/>
                <w:szCs w:val="17"/>
                <w:lang w:val="es-ES_tradnl"/>
              </w:rPr>
            </w:pP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08DCBF9B" w14:textId="77777777" w:rsidR="004F4FD9" w:rsidRPr="00641BDB" w:rsidRDefault="004F4FD9" w:rsidP="004F4FD9">
            <w:pPr>
              <w:rPr>
                <w:rFonts w:eastAsia="Times New Roman" w:cs="Arial"/>
                <w:szCs w:val="17"/>
                <w:lang w:val="es-ES_tradnl"/>
              </w:rPr>
            </w:pP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7AF5150" w14:textId="557787EF" w:rsidR="004F4FD9" w:rsidRPr="00641BDB" w:rsidRDefault="004F4FD9"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keyEventCode</w:t>
            </w:r>
          </w:p>
        </w:tc>
        <w:tc>
          <w:tcPr>
            <w:tcW w:w="2274" w:type="pct"/>
            <w:tcBorders>
              <w:top w:val="single" w:sz="6" w:space="0" w:color="auto"/>
              <w:left w:val="single" w:sz="6" w:space="0" w:color="auto"/>
              <w:bottom w:val="single" w:sz="6" w:space="0" w:color="auto"/>
              <w:right w:val="single" w:sz="6" w:space="0" w:color="auto"/>
            </w:tcBorders>
          </w:tcPr>
          <w:p w14:paraId="3BCF1FC9" w14:textId="497A9CF7" w:rsidR="004F4FD9" w:rsidRPr="00641BDB" w:rsidRDefault="00AB2A88" w:rsidP="006528DB">
            <w:pPr>
              <w:jc w:val="both"/>
              <w:rPr>
                <w:rFonts w:eastAsia="Times New Roman" w:cs="Arial"/>
                <w:szCs w:val="17"/>
                <w:lang w:val="es-ES_tradnl"/>
              </w:rPr>
            </w:pPr>
            <w:r w:rsidRPr="00641BDB">
              <w:rPr>
                <w:rFonts w:eastAsia="Times New Roman" w:cs="Arial"/>
                <w:color w:val="000000"/>
                <w:szCs w:val="17"/>
                <w:lang w:val="es-ES_tradnl"/>
              </w:rPr>
              <w:t>C</w:t>
            </w:r>
            <w:r w:rsidR="00297B78" w:rsidRPr="00641BDB">
              <w:rPr>
                <w:rFonts w:eastAsia="Times New Roman" w:cs="Arial"/>
                <w:color w:val="000000"/>
                <w:szCs w:val="17"/>
                <w:lang w:val="es-ES_tradnl"/>
              </w:rPr>
              <w:t>ódigo relativo a una actividad general de alto nivel que abarca los casos más generales e importantes de una categoría.</w:t>
            </w:r>
          </w:p>
        </w:tc>
      </w:tr>
      <w:tr w:rsidR="004F4FD9" w:rsidRPr="008516DD" w14:paraId="0A5F65DA" w14:textId="77777777" w:rsidTr="00D355E5">
        <w:trPr>
          <w:cantSplit/>
        </w:trPr>
        <w:tc>
          <w:tcPr>
            <w:tcW w:w="454" w:type="pct"/>
            <w:tcBorders>
              <w:top w:val="single" w:sz="6" w:space="0" w:color="auto"/>
              <w:left w:val="single" w:sz="6" w:space="0" w:color="auto"/>
              <w:right w:val="single" w:sz="6" w:space="0" w:color="auto"/>
            </w:tcBorders>
          </w:tcPr>
          <w:p w14:paraId="5C57EE6D" w14:textId="399A33BF" w:rsidR="004F4FD9" w:rsidRPr="00641BDB" w:rsidRDefault="00B65E23" w:rsidP="004F4FD9">
            <w:pPr>
              <w:rPr>
                <w:rFonts w:eastAsia="Times New Roman" w:cs="Arial"/>
                <w:szCs w:val="17"/>
                <w:lang w:val="es-ES_tradnl"/>
              </w:rPr>
            </w:pPr>
            <w:r w:rsidRPr="00641BDB">
              <w:rPr>
                <w:rFonts w:eastAsia="Times New Roman" w:cs="Arial"/>
                <w:szCs w:val="17"/>
                <w:lang w:val="es-ES_tradnl"/>
              </w:rPr>
              <w:t>Dibujos y modelos industriales</w:t>
            </w: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3462BCBE" w14:textId="7BD6B811" w:rsidR="004F4FD9" w:rsidRPr="00641BDB" w:rsidRDefault="004F4FD9" w:rsidP="000C1D0C">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/designs</w:t>
            </w: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EF8323" w14:textId="77777777" w:rsidR="004F4FD9" w:rsidRPr="00641BDB" w:rsidRDefault="004F4FD9"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applicationDate</w:t>
            </w:r>
          </w:p>
        </w:tc>
        <w:tc>
          <w:tcPr>
            <w:tcW w:w="2274" w:type="pct"/>
            <w:tcBorders>
              <w:top w:val="single" w:sz="6" w:space="0" w:color="auto"/>
              <w:left w:val="single" w:sz="6" w:space="0" w:color="auto"/>
              <w:bottom w:val="single" w:sz="6" w:space="0" w:color="auto"/>
              <w:right w:val="single" w:sz="6" w:space="0" w:color="auto"/>
            </w:tcBorders>
          </w:tcPr>
          <w:p w14:paraId="6186C5CE" w14:textId="3E7160E3" w:rsidR="004F4FD9" w:rsidRPr="00641BDB" w:rsidRDefault="003D123C" w:rsidP="006528DB">
            <w:pPr>
              <w:jc w:val="both"/>
              <w:rPr>
                <w:rFonts w:eastAsia="Times New Roman" w:cs="Arial"/>
                <w:szCs w:val="17"/>
                <w:lang w:val="es-ES_tradnl"/>
              </w:rPr>
            </w:pPr>
            <w:r w:rsidRPr="00641BDB">
              <w:rPr>
                <w:rFonts w:eastAsia="Times New Roman" w:cs="Arial"/>
                <w:szCs w:val="17"/>
                <w:lang w:val="es-ES_tradnl"/>
              </w:rPr>
              <w:t>Fecha de presentación de la solicitud.</w:t>
            </w:r>
          </w:p>
        </w:tc>
      </w:tr>
      <w:tr w:rsidR="004F4FD9" w:rsidRPr="008516DD" w14:paraId="48767AFD" w14:textId="77777777" w:rsidTr="00D355E5">
        <w:trPr>
          <w:cantSplit/>
        </w:trPr>
        <w:tc>
          <w:tcPr>
            <w:tcW w:w="454" w:type="pct"/>
            <w:tcBorders>
              <w:top w:val="single" w:sz="6" w:space="0" w:color="auto"/>
              <w:left w:val="single" w:sz="6" w:space="0" w:color="auto"/>
              <w:right w:val="single" w:sz="6" w:space="0" w:color="auto"/>
            </w:tcBorders>
          </w:tcPr>
          <w:p w14:paraId="08D312E6" w14:textId="77777777" w:rsidR="004F4FD9" w:rsidRPr="00641BDB" w:rsidRDefault="004F4FD9" w:rsidP="004F4FD9">
            <w:pPr>
              <w:rPr>
                <w:rFonts w:eastAsia="Times New Roman" w:cs="Arial"/>
                <w:szCs w:val="17"/>
                <w:lang w:val="es-ES_tradnl"/>
              </w:rPr>
            </w:pPr>
          </w:p>
        </w:tc>
        <w:tc>
          <w:tcPr>
            <w:tcW w:w="682" w:type="pct"/>
            <w:tcBorders>
              <w:top w:val="single" w:sz="6" w:space="0" w:color="auto"/>
              <w:left w:val="single" w:sz="6" w:space="0" w:color="auto"/>
              <w:right w:val="single" w:sz="6" w:space="0" w:color="auto"/>
            </w:tcBorders>
            <w:tcMar>
              <w:top w:w="75" w:type="dxa"/>
              <w:left w:w="75" w:type="dxa"/>
              <w:bottom w:w="75" w:type="dxa"/>
              <w:right w:w="75" w:type="dxa"/>
            </w:tcMar>
          </w:tcPr>
          <w:p w14:paraId="2488A599" w14:textId="77777777" w:rsidR="004F4FD9" w:rsidRPr="00641BDB" w:rsidRDefault="004F4FD9" w:rsidP="004F4FD9">
            <w:pPr>
              <w:rPr>
                <w:rFonts w:eastAsia="Times New Roman" w:cs="Arial"/>
                <w:szCs w:val="17"/>
                <w:lang w:val="es-ES_tradnl"/>
              </w:rPr>
            </w:pP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945A039" w14:textId="77777777" w:rsidR="004F4FD9" w:rsidRPr="00641BDB" w:rsidRDefault="004F4FD9"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designApplicationCurrentStatus</w:t>
            </w:r>
          </w:p>
        </w:tc>
        <w:tc>
          <w:tcPr>
            <w:tcW w:w="2274" w:type="pct"/>
            <w:tcBorders>
              <w:top w:val="single" w:sz="6" w:space="0" w:color="auto"/>
              <w:left w:val="single" w:sz="6" w:space="0" w:color="auto"/>
              <w:bottom w:val="single" w:sz="6" w:space="0" w:color="auto"/>
              <w:right w:val="single" w:sz="6" w:space="0" w:color="auto"/>
            </w:tcBorders>
          </w:tcPr>
          <w:p w14:paraId="6F2062AD" w14:textId="766CF173" w:rsidR="004F4FD9" w:rsidRPr="00641BDB" w:rsidRDefault="003D123C" w:rsidP="006528DB">
            <w:pPr>
              <w:jc w:val="both"/>
              <w:rPr>
                <w:rFonts w:eastAsia="Times New Roman" w:cs="Arial"/>
                <w:szCs w:val="17"/>
                <w:lang w:val="es-ES_tradnl"/>
              </w:rPr>
            </w:pPr>
            <w:r w:rsidRPr="00641BDB">
              <w:rPr>
                <w:rFonts w:eastAsia="Times New Roman" w:cs="Arial"/>
                <w:szCs w:val="17"/>
                <w:lang w:val="es-ES_tradnl"/>
              </w:rPr>
              <w:t>Categoría de</w:t>
            </w:r>
            <w:r w:rsidR="000A1FBD" w:rsidRPr="00641BDB">
              <w:rPr>
                <w:rFonts w:eastAsia="Times New Roman" w:cs="Arial"/>
                <w:szCs w:val="17"/>
                <w:lang w:val="es-ES_tradnl"/>
              </w:rPr>
              <w:t xml:space="preserve"> la situación jurídica </w:t>
            </w:r>
            <w:r w:rsidRPr="00641BDB">
              <w:rPr>
                <w:rFonts w:eastAsia="Times New Roman" w:cs="Arial"/>
                <w:szCs w:val="17"/>
                <w:lang w:val="es-ES_tradnl"/>
              </w:rPr>
              <w:t>en que se encuentra la solicitud de registro de dibujos o modelos.</w:t>
            </w:r>
          </w:p>
        </w:tc>
      </w:tr>
      <w:tr w:rsidR="004F4FD9" w:rsidRPr="008516DD" w14:paraId="1B0C22D8" w14:textId="77777777" w:rsidTr="00D355E5">
        <w:trPr>
          <w:cantSplit/>
        </w:trPr>
        <w:tc>
          <w:tcPr>
            <w:tcW w:w="454" w:type="pct"/>
            <w:tcBorders>
              <w:top w:val="single" w:sz="6" w:space="0" w:color="auto"/>
              <w:left w:val="single" w:sz="6" w:space="0" w:color="auto"/>
              <w:bottom w:val="single" w:sz="6" w:space="0" w:color="auto"/>
              <w:right w:val="single" w:sz="6" w:space="0" w:color="auto"/>
            </w:tcBorders>
          </w:tcPr>
          <w:p w14:paraId="0459045F" w14:textId="77777777" w:rsidR="004F4FD9" w:rsidRPr="00641BDB" w:rsidRDefault="004F4FD9" w:rsidP="004F4FD9">
            <w:pPr>
              <w:rPr>
                <w:rFonts w:eastAsia="Times New Roman" w:cs="Arial"/>
                <w:szCs w:val="17"/>
                <w:lang w:val="es-ES_tradnl"/>
              </w:rPr>
            </w:pPr>
          </w:p>
        </w:tc>
        <w:tc>
          <w:tcPr>
            <w:tcW w:w="68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609566C" w14:textId="77777777" w:rsidR="004F4FD9" w:rsidRPr="00641BDB" w:rsidRDefault="004F4FD9" w:rsidP="004F4FD9">
            <w:pPr>
              <w:rPr>
                <w:rFonts w:eastAsia="Times New Roman" w:cs="Arial"/>
                <w:szCs w:val="17"/>
                <w:lang w:val="es-ES_tradnl"/>
              </w:rPr>
            </w:pPr>
          </w:p>
        </w:tc>
        <w:tc>
          <w:tcPr>
            <w:tcW w:w="15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F4569FE" w14:textId="77777777" w:rsidR="004F4FD9" w:rsidRPr="00641BDB" w:rsidRDefault="004F4FD9" w:rsidP="00A6127A">
            <w:pPr>
              <w:pStyle w:val="NormalWeb"/>
              <w:spacing w:after="0" w:afterAutospacing="0"/>
              <w:jc w:val="both"/>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designApplicationCurrentStatusDate</w:t>
            </w:r>
          </w:p>
        </w:tc>
        <w:tc>
          <w:tcPr>
            <w:tcW w:w="2274" w:type="pct"/>
            <w:tcBorders>
              <w:top w:val="single" w:sz="6" w:space="0" w:color="auto"/>
              <w:left w:val="single" w:sz="6" w:space="0" w:color="auto"/>
              <w:bottom w:val="single" w:sz="6" w:space="0" w:color="auto"/>
              <w:right w:val="single" w:sz="6" w:space="0" w:color="auto"/>
            </w:tcBorders>
          </w:tcPr>
          <w:p w14:paraId="74FFF94E" w14:textId="482F979F" w:rsidR="004F4FD9" w:rsidRPr="00641BDB" w:rsidRDefault="003D123C" w:rsidP="006528DB">
            <w:pPr>
              <w:jc w:val="both"/>
              <w:rPr>
                <w:rFonts w:eastAsia="Times New Roman" w:cs="Arial"/>
                <w:szCs w:val="17"/>
                <w:lang w:val="es-ES_tradnl"/>
              </w:rPr>
            </w:pPr>
            <w:r w:rsidRPr="00641BDB">
              <w:rPr>
                <w:rFonts w:eastAsia="Times New Roman" w:cs="Arial"/>
                <w:szCs w:val="17"/>
                <w:lang w:val="es-ES_tradnl"/>
              </w:rPr>
              <w:t>Fecha de consulta de</w:t>
            </w:r>
            <w:r w:rsidR="000A1FBD" w:rsidRPr="00641BDB">
              <w:rPr>
                <w:rFonts w:eastAsia="Times New Roman" w:cs="Arial"/>
                <w:szCs w:val="17"/>
                <w:lang w:val="es-ES_tradnl"/>
              </w:rPr>
              <w:t xml:space="preserve"> la situación jurídica </w:t>
            </w:r>
            <w:r w:rsidRPr="00641BDB">
              <w:rPr>
                <w:rFonts w:eastAsia="Times New Roman" w:cs="Arial"/>
                <w:szCs w:val="17"/>
                <w:lang w:val="es-ES_tradnl"/>
              </w:rPr>
              <w:t>en que se encuentra la solicitud.</w:t>
            </w:r>
          </w:p>
        </w:tc>
      </w:tr>
    </w:tbl>
    <w:p w14:paraId="3BA17589" w14:textId="2B9A4288" w:rsidR="00D00576" w:rsidRPr="00641BDB" w:rsidRDefault="00D00576" w:rsidP="00D00576">
      <w:pPr>
        <w:rPr>
          <w:lang w:val="es-ES_tradnl"/>
        </w:rPr>
      </w:pPr>
    </w:p>
    <w:p w14:paraId="57F71A45" w14:textId="77777777" w:rsidR="00405727" w:rsidRPr="00641BDB" w:rsidRDefault="00405727" w:rsidP="00D00576">
      <w:pPr>
        <w:rPr>
          <w:lang w:val="es-ES_tradnl"/>
        </w:rPr>
      </w:pPr>
    </w:p>
    <w:p w14:paraId="02AB2898" w14:textId="017ACBDF" w:rsidR="00271941" w:rsidRPr="00641BDB" w:rsidRDefault="00FC1DE5" w:rsidP="002F2A78">
      <w:pPr>
        <w:pStyle w:val="NormalWeb"/>
        <w:jc w:val="both"/>
        <w:rPr>
          <w:rFonts w:cs="Arial"/>
          <w:szCs w:val="17"/>
          <w:lang w:val="es-ES_tradnl"/>
        </w:rPr>
      </w:pPr>
      <w:r w:rsidRPr="00641BDB">
        <w:rPr>
          <w:lang w:val="es-ES_tradnl"/>
        </w:rPr>
        <w:t>2.</w:t>
      </w:r>
      <w:r w:rsidRPr="00641BDB">
        <w:rPr>
          <w:lang w:val="es-ES_tradnl"/>
        </w:rPr>
        <w:tab/>
      </w:r>
      <w:r w:rsidR="002F2A78" w:rsidRPr="00641BDB">
        <w:rPr>
          <w:rFonts w:cs="Arial"/>
          <w:szCs w:val="17"/>
          <w:lang w:val="es-ES_tradnl"/>
        </w:rPr>
        <w:t xml:space="preserve">En el </w:t>
      </w:r>
      <w:r w:rsidR="002F2A78" w:rsidRPr="00641BDB">
        <w:rPr>
          <w:rFonts w:cs="Arial"/>
          <w:color w:val="0000FF"/>
          <w:szCs w:val="17"/>
          <w:lang w:val="es-ES_tradnl"/>
        </w:rPr>
        <w:fldChar w:fldCharType="begin"/>
      </w:r>
      <w:r w:rsidR="002F2A78" w:rsidRPr="00641BDB">
        <w:rPr>
          <w:rFonts w:cs="Arial"/>
          <w:color w:val="0000FF"/>
          <w:szCs w:val="17"/>
          <w:lang w:val="es-ES_tradnl"/>
        </w:rPr>
        <w:instrText xml:space="preserve"> REF _Ref8743449 \h  \* MERGEFORMAT </w:instrText>
      </w:r>
      <w:r w:rsidR="002F2A78" w:rsidRPr="00641BDB">
        <w:rPr>
          <w:rFonts w:cs="Arial"/>
          <w:color w:val="0000FF"/>
          <w:szCs w:val="17"/>
          <w:lang w:val="es-ES_tradnl"/>
        </w:rPr>
      </w:r>
      <w:r w:rsidR="002F2A78" w:rsidRPr="00641BDB">
        <w:rPr>
          <w:rFonts w:cs="Arial"/>
          <w:color w:val="0000FF"/>
          <w:szCs w:val="17"/>
          <w:lang w:val="es-ES_tradnl"/>
        </w:rPr>
        <w:fldChar w:fldCharType="separate"/>
      </w:r>
      <w:r w:rsidR="00A36122" w:rsidRPr="00A36122">
        <w:rPr>
          <w:color w:val="0000FF"/>
          <w:szCs w:val="17"/>
          <w:lang w:val="es-ES_tradnl"/>
        </w:rPr>
        <w:t xml:space="preserve">Cuadro </w:t>
      </w:r>
      <w:r w:rsidR="00A36122" w:rsidRPr="00A36122">
        <w:rPr>
          <w:noProof/>
          <w:color w:val="0000FF"/>
          <w:szCs w:val="17"/>
          <w:lang w:val="es-ES_tradnl"/>
        </w:rPr>
        <w:t>2</w:t>
      </w:r>
      <w:r w:rsidR="002F2A78" w:rsidRPr="00641BDB">
        <w:rPr>
          <w:rFonts w:cs="Arial"/>
          <w:color w:val="0000FF"/>
          <w:szCs w:val="17"/>
          <w:lang w:val="es-ES_tradnl"/>
        </w:rPr>
        <w:fldChar w:fldCharType="end"/>
      </w:r>
      <w:r w:rsidR="002F2A78" w:rsidRPr="00641BDB">
        <w:rPr>
          <w:rFonts w:cs="Arial"/>
          <w:szCs w:val="17"/>
          <w:lang w:val="es-ES_tradnl"/>
        </w:rPr>
        <w:t xml:space="preserve"> que figura a continuación se especifican los parámetros de consulta técnica que se deberían aplicar a todos los servicios de las API REST.</w:t>
      </w:r>
    </w:p>
    <w:p w14:paraId="7B410E02" w14:textId="3793CDB1" w:rsidR="00271941" w:rsidRPr="00641BDB" w:rsidRDefault="002F2A78" w:rsidP="00271941">
      <w:pPr>
        <w:pStyle w:val="Caption"/>
        <w:rPr>
          <w:rFonts w:cs="Arial"/>
          <w:sz w:val="17"/>
          <w:szCs w:val="17"/>
          <w:lang w:val="es-ES_tradnl"/>
        </w:rPr>
      </w:pPr>
      <w:bookmarkStart w:id="4028" w:name="_Ref8743449"/>
      <w:r w:rsidRPr="00641BDB">
        <w:rPr>
          <w:sz w:val="17"/>
          <w:szCs w:val="17"/>
          <w:lang w:val="es-ES_tradnl"/>
        </w:rPr>
        <w:t>Cuadro</w:t>
      </w:r>
      <w:r w:rsidR="00271941" w:rsidRPr="00641BDB">
        <w:rPr>
          <w:sz w:val="17"/>
          <w:szCs w:val="17"/>
          <w:lang w:val="es-ES_tradnl"/>
        </w:rPr>
        <w:t xml:space="preserve"> </w:t>
      </w:r>
      <w:r w:rsidR="00271941" w:rsidRPr="00641BDB">
        <w:rPr>
          <w:sz w:val="17"/>
          <w:szCs w:val="17"/>
          <w:lang w:val="es-ES_tradnl"/>
        </w:rPr>
        <w:fldChar w:fldCharType="begin"/>
      </w:r>
      <w:r w:rsidR="00271941" w:rsidRPr="00641BDB">
        <w:rPr>
          <w:sz w:val="17"/>
          <w:szCs w:val="17"/>
          <w:lang w:val="es-ES_tradnl"/>
        </w:rPr>
        <w:instrText xml:space="preserve"> SEQ Table \* ARABIC </w:instrText>
      </w:r>
      <w:r w:rsidR="00271941" w:rsidRPr="00641BDB">
        <w:rPr>
          <w:sz w:val="17"/>
          <w:szCs w:val="17"/>
          <w:lang w:val="es-ES_tradnl"/>
        </w:rPr>
        <w:fldChar w:fldCharType="separate"/>
      </w:r>
      <w:r w:rsidR="00A36122">
        <w:rPr>
          <w:noProof/>
          <w:sz w:val="17"/>
          <w:szCs w:val="17"/>
          <w:lang w:val="es-ES_tradnl"/>
        </w:rPr>
        <w:t>2</w:t>
      </w:r>
      <w:r w:rsidR="00271941" w:rsidRPr="00641BDB">
        <w:rPr>
          <w:sz w:val="17"/>
          <w:szCs w:val="17"/>
          <w:lang w:val="es-ES_tradnl"/>
        </w:rPr>
        <w:fldChar w:fldCharType="end"/>
      </w:r>
      <w:bookmarkEnd w:id="4028"/>
      <w:r w:rsidR="00A76E6B" w:rsidRPr="00641BDB">
        <w:rPr>
          <w:sz w:val="17"/>
          <w:szCs w:val="17"/>
          <w:lang w:val="es-ES_tradnl"/>
        </w:rPr>
        <w:t>. V</w:t>
      </w:r>
      <w:r w:rsidRPr="00641BDB">
        <w:rPr>
          <w:sz w:val="17"/>
          <w:szCs w:val="17"/>
          <w:lang w:val="es-ES_tradnl"/>
        </w:rPr>
        <w:t>ocabulario técnico de las API</w:t>
      </w:r>
    </w:p>
    <w:tbl>
      <w:tblPr>
        <w:tblW w:w="5007" w:type="pct"/>
        <w:tblInd w:w="-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97"/>
        <w:gridCol w:w="1086"/>
        <w:gridCol w:w="1170"/>
        <w:gridCol w:w="2092"/>
        <w:gridCol w:w="2836"/>
        <w:gridCol w:w="1274"/>
      </w:tblGrid>
      <w:tr w:rsidR="006A57D0" w:rsidRPr="00641BDB" w14:paraId="6F1249B5" w14:textId="77777777" w:rsidTr="00D355E5">
        <w:trPr>
          <w:trHeight w:val="707"/>
        </w:trPr>
        <w:tc>
          <w:tcPr>
            <w:tcW w:w="47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C35BCF" w14:textId="1D1F4944" w:rsidR="00B67A3A" w:rsidRPr="00641BDB" w:rsidRDefault="00682921" w:rsidP="00EA2CBB">
            <w:pPr>
              <w:jc w:val="center"/>
              <w:rPr>
                <w:rFonts w:eastAsia="Times New Roman" w:cs="Arial"/>
                <w:b/>
                <w:bCs/>
                <w:szCs w:val="17"/>
                <w:lang w:val="es-ES_tradnl"/>
              </w:rPr>
            </w:pPr>
            <w:r w:rsidRPr="00641BDB">
              <w:rPr>
                <w:rFonts w:eastAsia="Times New Roman" w:cs="Arial"/>
                <w:b/>
                <w:bCs/>
                <w:szCs w:val="17"/>
                <w:lang w:val="es-ES_tradnl"/>
              </w:rPr>
              <w:t>Parámetro de consulta/ruta</w:t>
            </w:r>
          </w:p>
        </w:tc>
        <w:tc>
          <w:tcPr>
            <w:tcW w:w="58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B50209" w14:textId="77777777" w:rsidR="00682921" w:rsidRPr="00641BDB" w:rsidRDefault="00682921" w:rsidP="00EA2CBB">
            <w:pPr>
              <w:jc w:val="center"/>
              <w:rPr>
                <w:rFonts w:eastAsia="Times New Roman" w:cs="Arial"/>
                <w:b/>
                <w:bCs/>
                <w:szCs w:val="17"/>
                <w:lang w:val="es-ES_tradnl"/>
              </w:rPr>
            </w:pPr>
            <w:r w:rsidRPr="00641BDB">
              <w:rPr>
                <w:rFonts w:eastAsia="Times New Roman" w:cs="Arial"/>
                <w:b/>
                <w:bCs/>
                <w:szCs w:val="17"/>
                <w:lang w:val="es-ES_tradnl"/>
              </w:rPr>
              <w:t>Parámetro Valor</w:t>
            </w:r>
          </w:p>
          <w:p w14:paraId="26A5D491" w14:textId="6E1BEFBB" w:rsidR="00B67A3A" w:rsidRPr="00641BDB" w:rsidRDefault="00682921" w:rsidP="00EA2CBB">
            <w:pPr>
              <w:jc w:val="center"/>
              <w:rPr>
                <w:rFonts w:eastAsia="Times New Roman" w:cs="Arial"/>
                <w:b/>
                <w:bCs/>
                <w:szCs w:val="17"/>
                <w:lang w:val="es-ES_tradnl"/>
              </w:rPr>
            </w:pPr>
            <w:r w:rsidRPr="00641BDB">
              <w:rPr>
                <w:rFonts w:eastAsia="Times New Roman" w:cs="Arial"/>
                <w:b/>
                <w:bCs/>
                <w:szCs w:val="17"/>
                <w:lang w:val="es-ES_tradnl"/>
              </w:rPr>
              <w:t>Tipo de datos</w:t>
            </w:r>
          </w:p>
        </w:tc>
        <w:tc>
          <w:tcPr>
            <w:tcW w:w="625" w:type="pct"/>
            <w:tcBorders>
              <w:top w:val="single" w:sz="6" w:space="0" w:color="auto"/>
              <w:left w:val="single" w:sz="6" w:space="0" w:color="auto"/>
              <w:bottom w:val="single" w:sz="6" w:space="0" w:color="auto"/>
              <w:right w:val="single" w:sz="6" w:space="0" w:color="auto"/>
            </w:tcBorders>
          </w:tcPr>
          <w:p w14:paraId="32130A7F" w14:textId="77777777" w:rsidR="00682921" w:rsidRPr="00641BDB" w:rsidRDefault="00682921" w:rsidP="00EA2CBB">
            <w:pPr>
              <w:jc w:val="center"/>
              <w:rPr>
                <w:rFonts w:eastAsia="Times New Roman" w:cs="Arial"/>
                <w:b/>
                <w:bCs/>
                <w:szCs w:val="17"/>
                <w:lang w:val="es-ES_tradnl"/>
              </w:rPr>
            </w:pPr>
          </w:p>
          <w:p w14:paraId="42D87347" w14:textId="6C2AED3F" w:rsidR="00B67A3A" w:rsidRPr="00641BDB" w:rsidRDefault="00776AF9" w:rsidP="00EA2CBB">
            <w:pPr>
              <w:jc w:val="center"/>
              <w:rPr>
                <w:rFonts w:eastAsia="Times New Roman" w:cs="Arial"/>
                <w:b/>
                <w:bCs/>
                <w:szCs w:val="17"/>
                <w:lang w:val="es-ES_tradnl"/>
              </w:rPr>
            </w:pPr>
            <w:r w:rsidRPr="00641BDB">
              <w:rPr>
                <w:rFonts w:eastAsia="Times New Roman" w:cs="Arial"/>
                <w:b/>
                <w:bCs/>
                <w:szCs w:val="17"/>
                <w:lang w:val="es-ES_tradnl"/>
              </w:rPr>
              <w:t>Restricción</w:t>
            </w:r>
          </w:p>
        </w:tc>
        <w:tc>
          <w:tcPr>
            <w:tcW w:w="1118" w:type="pct"/>
            <w:tcBorders>
              <w:top w:val="single" w:sz="6" w:space="0" w:color="auto"/>
              <w:left w:val="single" w:sz="6" w:space="0" w:color="auto"/>
              <w:bottom w:val="single" w:sz="6" w:space="0" w:color="auto"/>
              <w:right w:val="single" w:sz="6" w:space="0" w:color="auto"/>
            </w:tcBorders>
          </w:tcPr>
          <w:p w14:paraId="06DDDB5C" w14:textId="77777777" w:rsidR="00682921" w:rsidRPr="00641BDB" w:rsidRDefault="00682921" w:rsidP="00EA2CBB">
            <w:pPr>
              <w:jc w:val="center"/>
              <w:rPr>
                <w:rFonts w:eastAsia="Times New Roman" w:cs="Arial"/>
                <w:b/>
                <w:bCs/>
                <w:szCs w:val="17"/>
                <w:lang w:val="es-ES_tradnl"/>
              </w:rPr>
            </w:pPr>
          </w:p>
          <w:p w14:paraId="04CB31E7" w14:textId="1F868660" w:rsidR="00B67A3A" w:rsidRPr="00641BDB" w:rsidRDefault="00B67A3A" w:rsidP="00EA2CBB">
            <w:pPr>
              <w:jc w:val="center"/>
              <w:rPr>
                <w:rFonts w:eastAsia="Times New Roman" w:cs="Arial"/>
                <w:b/>
                <w:bCs/>
                <w:szCs w:val="17"/>
                <w:lang w:val="es-ES_tradnl"/>
              </w:rPr>
            </w:pPr>
            <w:r w:rsidRPr="00641BDB">
              <w:rPr>
                <w:rFonts w:eastAsia="Times New Roman" w:cs="Arial"/>
                <w:b/>
                <w:bCs/>
                <w:szCs w:val="17"/>
                <w:lang w:val="es-ES_tradnl"/>
              </w:rPr>
              <w:t>Format</w:t>
            </w:r>
            <w:r w:rsidR="00682921" w:rsidRPr="00641BDB">
              <w:rPr>
                <w:rFonts w:eastAsia="Times New Roman" w:cs="Arial"/>
                <w:b/>
                <w:bCs/>
                <w:szCs w:val="17"/>
                <w:lang w:val="es-ES_tradnl"/>
              </w:rPr>
              <w:t>o</w:t>
            </w:r>
          </w:p>
        </w:tc>
        <w:tc>
          <w:tcPr>
            <w:tcW w:w="1516" w:type="pct"/>
            <w:tcBorders>
              <w:top w:val="single" w:sz="6" w:space="0" w:color="auto"/>
              <w:left w:val="single" w:sz="6" w:space="0" w:color="auto"/>
              <w:bottom w:val="single" w:sz="6" w:space="0" w:color="auto"/>
              <w:right w:val="single" w:sz="6" w:space="0" w:color="auto"/>
            </w:tcBorders>
            <w:vAlign w:val="center"/>
          </w:tcPr>
          <w:p w14:paraId="5933A167" w14:textId="61364985" w:rsidR="00B67A3A" w:rsidRPr="00641BDB" w:rsidRDefault="00B67A3A" w:rsidP="002D7AD4">
            <w:pPr>
              <w:jc w:val="center"/>
              <w:rPr>
                <w:rFonts w:eastAsia="Times New Roman" w:cs="Arial"/>
                <w:b/>
                <w:bCs/>
                <w:szCs w:val="17"/>
                <w:lang w:val="es-ES_tradnl"/>
              </w:rPr>
            </w:pPr>
            <w:r w:rsidRPr="00641BDB">
              <w:rPr>
                <w:rFonts w:eastAsia="Times New Roman" w:cs="Arial"/>
                <w:b/>
                <w:bCs/>
                <w:szCs w:val="17"/>
                <w:lang w:val="es-ES_tradnl"/>
              </w:rPr>
              <w:t>Descrip</w:t>
            </w:r>
            <w:r w:rsidR="00682921" w:rsidRPr="00641BDB">
              <w:rPr>
                <w:rFonts w:eastAsia="Times New Roman" w:cs="Arial"/>
                <w:b/>
                <w:bCs/>
                <w:szCs w:val="17"/>
                <w:lang w:val="es-ES_tradnl"/>
              </w:rPr>
              <w:t>ción</w:t>
            </w:r>
          </w:p>
        </w:tc>
        <w:tc>
          <w:tcPr>
            <w:tcW w:w="68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C3D014" w14:textId="72E42353" w:rsidR="00B67A3A" w:rsidRPr="00641BDB" w:rsidRDefault="00682921" w:rsidP="00EA2CBB">
            <w:pPr>
              <w:jc w:val="center"/>
              <w:rPr>
                <w:rFonts w:eastAsia="Times New Roman" w:cs="Arial"/>
                <w:b/>
                <w:bCs/>
                <w:szCs w:val="17"/>
                <w:lang w:val="es-ES_tradnl"/>
              </w:rPr>
            </w:pPr>
            <w:r w:rsidRPr="00641BDB">
              <w:rPr>
                <w:rFonts w:eastAsia="Times New Roman" w:cs="Arial"/>
                <w:b/>
                <w:bCs/>
                <w:szCs w:val="17"/>
                <w:lang w:val="es-ES_tradnl"/>
              </w:rPr>
              <w:t>Norma de diseño</w:t>
            </w:r>
          </w:p>
        </w:tc>
      </w:tr>
      <w:tr w:rsidR="006A57D0" w:rsidRPr="00641BDB" w14:paraId="09522002" w14:textId="77777777" w:rsidTr="00D355E5">
        <w:trPr>
          <w:trHeight w:val="912"/>
        </w:trPr>
        <w:tc>
          <w:tcPr>
            <w:tcW w:w="47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A298AB" w14:textId="77777777" w:rsidR="00B67A3A" w:rsidRPr="00641BDB" w:rsidRDefault="00B67A3A" w:rsidP="00EA2CBB">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format</w:t>
            </w:r>
          </w:p>
        </w:tc>
        <w:tc>
          <w:tcPr>
            <w:tcW w:w="58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C7B1F7" w14:textId="7CF55CAC" w:rsidR="00B67A3A" w:rsidRPr="00641BDB" w:rsidRDefault="00DC1960" w:rsidP="00EA2CBB">
            <w:pPr>
              <w:rPr>
                <w:rFonts w:eastAsia="Times New Roman" w:cs="Arial"/>
                <w:szCs w:val="17"/>
                <w:lang w:val="es-ES_tradnl"/>
              </w:rPr>
            </w:pPr>
            <w:r w:rsidRPr="00641BDB">
              <w:rPr>
                <w:rFonts w:eastAsia="Times New Roman" w:cs="Arial"/>
                <w:szCs w:val="17"/>
                <w:lang w:val="es-ES_tradnl"/>
              </w:rPr>
              <w:t>cadena</w:t>
            </w:r>
          </w:p>
        </w:tc>
        <w:tc>
          <w:tcPr>
            <w:tcW w:w="625" w:type="pct"/>
            <w:tcBorders>
              <w:top w:val="single" w:sz="6" w:space="0" w:color="auto"/>
              <w:left w:val="single" w:sz="6" w:space="0" w:color="auto"/>
              <w:bottom w:val="single" w:sz="6" w:space="0" w:color="auto"/>
              <w:right w:val="single" w:sz="6" w:space="0" w:color="auto"/>
            </w:tcBorders>
          </w:tcPr>
          <w:p w14:paraId="6302FC0A" w14:textId="77777777" w:rsidR="00B67A3A" w:rsidRPr="00641BDB" w:rsidRDefault="00B67A3A" w:rsidP="00EA2CBB">
            <w:pPr>
              <w:rPr>
                <w:rFonts w:ascii="Courier New" w:eastAsia="Times New Roman" w:hAnsi="Courier New" w:cs="Courier New"/>
                <w:szCs w:val="17"/>
                <w:lang w:val="es-ES_tradnl"/>
              </w:rPr>
            </w:pPr>
          </w:p>
        </w:tc>
        <w:tc>
          <w:tcPr>
            <w:tcW w:w="1118" w:type="pct"/>
            <w:tcBorders>
              <w:top w:val="single" w:sz="6" w:space="0" w:color="auto"/>
              <w:left w:val="single" w:sz="6" w:space="0" w:color="auto"/>
              <w:bottom w:val="single" w:sz="6" w:space="0" w:color="auto"/>
              <w:right w:val="single" w:sz="6" w:space="0" w:color="auto"/>
            </w:tcBorders>
          </w:tcPr>
          <w:p w14:paraId="048BE507" w14:textId="77777777" w:rsidR="00B67A3A" w:rsidRPr="00641BDB" w:rsidRDefault="00B67A3A" w:rsidP="00EA2CBB">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 xml:space="preserve">type/subtype; parameter=value </w:t>
            </w:r>
          </w:p>
          <w:p w14:paraId="05DDE569" w14:textId="77777777" w:rsidR="00B67A3A" w:rsidRPr="00641BDB" w:rsidRDefault="00B67A3A" w:rsidP="00EA2CBB">
            <w:pPr>
              <w:rPr>
                <w:rFonts w:ascii="Courier New" w:eastAsia="Times New Roman" w:hAnsi="Courier New" w:cs="Courier New"/>
                <w:szCs w:val="17"/>
                <w:lang w:val="es-ES_tradnl"/>
              </w:rPr>
            </w:pPr>
          </w:p>
          <w:p w14:paraId="2CB69289" w14:textId="6F8BF376" w:rsidR="00B67A3A" w:rsidRPr="00641BDB" w:rsidRDefault="00776AF9" w:rsidP="00EA2CBB">
            <w:pPr>
              <w:rPr>
                <w:rFonts w:ascii="Courier New" w:eastAsia="Times New Roman" w:hAnsi="Courier New" w:cs="Courier New"/>
                <w:szCs w:val="17"/>
                <w:lang w:val="es-ES_tradnl"/>
              </w:rPr>
            </w:pPr>
            <w:r w:rsidRPr="00641BDB">
              <w:rPr>
                <w:rFonts w:eastAsia="Times New Roman" w:cs="Arial"/>
                <w:szCs w:val="17"/>
                <w:lang w:val="es-ES_tradnl"/>
              </w:rPr>
              <w:t xml:space="preserve">conforme a la Norma </w:t>
            </w:r>
            <w:r w:rsidR="00B67A3A" w:rsidRPr="00641BDB">
              <w:rPr>
                <w:rFonts w:eastAsia="Times New Roman" w:cs="Arial"/>
                <w:szCs w:val="17"/>
                <w:lang w:val="es-ES_tradnl"/>
              </w:rPr>
              <w:t>RFC</w:t>
            </w:r>
            <w:r w:rsidRPr="00641BDB">
              <w:rPr>
                <w:rFonts w:eastAsia="Times New Roman" w:cs="Arial"/>
                <w:szCs w:val="17"/>
                <w:lang w:val="es-ES_tradnl"/>
              </w:rPr>
              <w:t xml:space="preserve"> </w:t>
            </w:r>
            <w:r w:rsidR="00B67A3A" w:rsidRPr="00641BDB">
              <w:rPr>
                <w:rFonts w:eastAsia="Times New Roman" w:cs="Arial"/>
                <w:szCs w:val="17"/>
                <w:lang w:val="es-ES_tradnl"/>
              </w:rPr>
              <w:t xml:space="preserve">7231, </w:t>
            </w:r>
            <w:r w:rsidRPr="00641BDB">
              <w:rPr>
                <w:rFonts w:eastAsia="Times New Roman" w:cs="Arial"/>
                <w:szCs w:val="17"/>
                <w:lang w:val="es-ES_tradnl"/>
              </w:rPr>
              <w:t xml:space="preserve">sección </w:t>
            </w:r>
            <w:r w:rsidR="00B67A3A" w:rsidRPr="00641BDB">
              <w:rPr>
                <w:rFonts w:eastAsia="Times New Roman" w:cs="Arial"/>
                <w:szCs w:val="17"/>
                <w:lang w:val="es-ES_tradnl"/>
              </w:rPr>
              <w:t>3.1.1.1.</w:t>
            </w:r>
            <w:r w:rsidR="003B663B" w:rsidRPr="00641BDB">
              <w:rPr>
                <w:rFonts w:eastAsia="Times New Roman" w:cs="Arial"/>
                <w:szCs w:val="17"/>
                <w:lang w:val="es-ES_tradnl"/>
              </w:rPr>
              <w:t xml:space="preserve"> (T</w:t>
            </w:r>
            <w:r w:rsidRPr="00641BDB">
              <w:rPr>
                <w:rFonts w:eastAsia="Times New Roman" w:cs="Arial"/>
                <w:szCs w:val="17"/>
                <w:lang w:val="es-ES_tradnl"/>
              </w:rPr>
              <w:t>ipo de medios</w:t>
            </w:r>
            <w:r w:rsidR="003B663B" w:rsidRPr="00641BDB">
              <w:rPr>
                <w:rFonts w:eastAsia="Times New Roman" w:cs="Arial"/>
                <w:szCs w:val="17"/>
                <w:lang w:val="es-ES_tradnl"/>
              </w:rPr>
              <w:t>)</w:t>
            </w:r>
          </w:p>
        </w:tc>
        <w:tc>
          <w:tcPr>
            <w:tcW w:w="1516" w:type="pct"/>
            <w:tcBorders>
              <w:top w:val="single" w:sz="6" w:space="0" w:color="auto"/>
              <w:left w:val="single" w:sz="6" w:space="0" w:color="auto"/>
              <w:bottom w:val="single" w:sz="6" w:space="0" w:color="auto"/>
              <w:right w:val="single" w:sz="6" w:space="0" w:color="auto"/>
            </w:tcBorders>
            <w:vAlign w:val="center"/>
          </w:tcPr>
          <w:p w14:paraId="3BB94945" w14:textId="0EE32FF4" w:rsidR="00B67A3A" w:rsidRPr="00641BDB" w:rsidRDefault="002D7AD4" w:rsidP="002D7AD4">
            <w:pPr>
              <w:jc w:val="both"/>
              <w:rPr>
                <w:rFonts w:eastAsia="Times New Roman" w:cs="Arial"/>
                <w:szCs w:val="17"/>
                <w:lang w:val="es-ES_tradnl"/>
              </w:rPr>
            </w:pPr>
            <w:r w:rsidRPr="00641BDB">
              <w:rPr>
                <w:rFonts w:eastAsia="Times New Roman" w:cs="Arial"/>
                <w:szCs w:val="17"/>
                <w:lang w:val="es-ES_tradnl"/>
              </w:rPr>
              <w:t>Se utiliza para la negociación del tipo de contenido (debe darse preferencia a un encabezado de petición HTTP)</w:t>
            </w:r>
          </w:p>
        </w:tc>
        <w:tc>
          <w:tcPr>
            <w:tcW w:w="68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3CB0A9" w14:textId="77777777" w:rsidR="00B67A3A" w:rsidRPr="00641BDB" w:rsidRDefault="00B67A3A" w:rsidP="00EA2CBB">
            <w:pPr>
              <w:rPr>
                <w:rFonts w:eastAsia="Times New Roman" w:cs="Arial"/>
                <w:szCs w:val="17"/>
                <w:lang w:val="es-ES_tradnl"/>
              </w:rPr>
            </w:pPr>
            <w:r w:rsidRPr="00641BDB">
              <w:rPr>
                <w:rFonts w:eastAsia="Times New Roman" w:cs="Arial"/>
                <w:szCs w:val="17"/>
                <w:lang w:val="es-ES_tradnl"/>
              </w:rPr>
              <w:t>[RSG-19]</w:t>
            </w:r>
          </w:p>
        </w:tc>
      </w:tr>
      <w:tr w:rsidR="006A57D0" w:rsidRPr="00641BDB" w14:paraId="06A2FDAF" w14:textId="77777777" w:rsidTr="00D355E5">
        <w:trPr>
          <w:trHeight w:val="860"/>
        </w:trPr>
        <w:tc>
          <w:tcPr>
            <w:tcW w:w="47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A2B3AF" w14:textId="77777777" w:rsidR="00B67A3A" w:rsidRPr="00641BDB" w:rsidRDefault="00B67A3A" w:rsidP="00EA2CBB">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v</w:t>
            </w:r>
          </w:p>
        </w:tc>
        <w:tc>
          <w:tcPr>
            <w:tcW w:w="58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D41AF0" w14:textId="13B489AA" w:rsidR="00B67A3A" w:rsidRPr="00641BDB" w:rsidRDefault="00DC1960" w:rsidP="00EA2CBB">
            <w:pPr>
              <w:rPr>
                <w:rFonts w:eastAsia="Times New Roman" w:cs="Arial"/>
                <w:szCs w:val="17"/>
                <w:lang w:val="es-ES_tradnl"/>
              </w:rPr>
            </w:pPr>
            <w:r w:rsidRPr="00641BDB">
              <w:rPr>
                <w:rFonts w:eastAsia="Times New Roman" w:cs="Arial"/>
                <w:szCs w:val="17"/>
                <w:lang w:val="es-ES_tradnl"/>
              </w:rPr>
              <w:t>cadena</w:t>
            </w:r>
          </w:p>
        </w:tc>
        <w:tc>
          <w:tcPr>
            <w:tcW w:w="625" w:type="pct"/>
            <w:tcBorders>
              <w:top w:val="single" w:sz="6" w:space="0" w:color="auto"/>
              <w:left w:val="single" w:sz="6" w:space="0" w:color="auto"/>
              <w:bottom w:val="single" w:sz="6" w:space="0" w:color="auto"/>
              <w:right w:val="single" w:sz="6" w:space="0" w:color="auto"/>
            </w:tcBorders>
          </w:tcPr>
          <w:p w14:paraId="0E1A4547" w14:textId="77777777" w:rsidR="00B67A3A" w:rsidRPr="00641BDB" w:rsidRDefault="00B67A3A" w:rsidP="00EA2CBB">
            <w:pPr>
              <w:rPr>
                <w:rFonts w:eastAsia="Times New Roman" w:cs="Arial"/>
                <w:szCs w:val="17"/>
                <w:lang w:val="es-ES_tradnl"/>
              </w:rPr>
            </w:pPr>
          </w:p>
        </w:tc>
        <w:tc>
          <w:tcPr>
            <w:tcW w:w="1118" w:type="pct"/>
            <w:tcBorders>
              <w:top w:val="single" w:sz="6" w:space="0" w:color="auto"/>
              <w:left w:val="single" w:sz="6" w:space="0" w:color="auto"/>
              <w:bottom w:val="single" w:sz="6" w:space="0" w:color="auto"/>
              <w:right w:val="single" w:sz="6" w:space="0" w:color="auto"/>
            </w:tcBorders>
          </w:tcPr>
          <w:p w14:paraId="20E07156" w14:textId="5075F6F9" w:rsidR="00B67A3A" w:rsidRPr="00641BDB" w:rsidRDefault="00B67A3A" w:rsidP="00EA2CBB">
            <w:pPr>
              <w:rPr>
                <w:rFonts w:eastAsia="Times New Roman" w:cs="Arial"/>
                <w:szCs w:val="17"/>
                <w:lang w:val="es-ES_tradnl"/>
              </w:rPr>
            </w:pPr>
            <w:r w:rsidRPr="00641BDB">
              <w:rPr>
                <w:rFonts w:ascii="Courier New" w:eastAsia="Times New Roman" w:hAnsi="Courier New" w:cs="Courier New"/>
                <w:szCs w:val="17"/>
                <w:lang w:val="es-ES_tradnl"/>
              </w:rPr>
              <w:t>v%</w:t>
            </w:r>
            <w:r w:rsidR="003B663B" w:rsidRPr="00641BDB">
              <w:rPr>
                <w:rFonts w:ascii="Courier New" w:eastAsia="Times New Roman" w:hAnsi="Courier New" w:cs="Courier New"/>
                <w:szCs w:val="17"/>
                <w:lang w:val="es-ES_tradnl"/>
              </w:rPr>
              <w:t xml:space="preserve">, </w:t>
            </w:r>
            <w:r w:rsidR="00EE506C" w:rsidRPr="00641BDB">
              <w:rPr>
                <w:rFonts w:eastAsia="Times New Roman" w:cs="Arial"/>
                <w:szCs w:val="17"/>
                <w:lang w:val="es-ES_tradnl"/>
              </w:rPr>
              <w:t>donde</w:t>
            </w:r>
            <w:r w:rsidR="003B663B" w:rsidRPr="00641BDB">
              <w:rPr>
                <w:rFonts w:ascii="Courier New" w:eastAsia="Times New Roman" w:hAnsi="Courier New" w:cs="Courier New"/>
                <w:szCs w:val="17"/>
                <w:lang w:val="es-ES_tradnl"/>
              </w:rPr>
              <w:t xml:space="preserve"> </w:t>
            </w:r>
            <w:r w:rsidRPr="00641BDB">
              <w:rPr>
                <w:rFonts w:eastAsia="Times New Roman" w:cs="Arial"/>
                <w:szCs w:val="17"/>
                <w:lang w:val="es-ES_tradnl"/>
              </w:rPr>
              <w:t xml:space="preserve">% </w:t>
            </w:r>
            <w:r w:rsidR="003B663B" w:rsidRPr="00641BDB">
              <w:rPr>
                <w:rFonts w:eastAsia="Times New Roman" w:cs="Arial"/>
                <w:szCs w:val="17"/>
                <w:lang w:val="es-ES_tradnl"/>
              </w:rPr>
              <w:t>es un entero positivo</w:t>
            </w:r>
          </w:p>
        </w:tc>
        <w:tc>
          <w:tcPr>
            <w:tcW w:w="1516" w:type="pct"/>
            <w:tcBorders>
              <w:top w:val="single" w:sz="6" w:space="0" w:color="auto"/>
              <w:left w:val="single" w:sz="6" w:space="0" w:color="auto"/>
              <w:bottom w:val="single" w:sz="6" w:space="0" w:color="auto"/>
              <w:right w:val="single" w:sz="6" w:space="0" w:color="auto"/>
            </w:tcBorders>
            <w:vAlign w:val="center"/>
          </w:tcPr>
          <w:p w14:paraId="16C468D3" w14:textId="2602D112" w:rsidR="00B67A3A" w:rsidRPr="00641BDB" w:rsidRDefault="002D7AD4" w:rsidP="002D7AD4">
            <w:pPr>
              <w:jc w:val="both"/>
              <w:rPr>
                <w:rFonts w:eastAsia="Times New Roman" w:cs="Arial"/>
                <w:szCs w:val="17"/>
                <w:lang w:val="es-ES_tradnl"/>
              </w:rPr>
            </w:pPr>
            <w:r w:rsidRPr="00641BDB">
              <w:rPr>
                <w:rFonts w:eastAsia="Times New Roman" w:cs="Arial"/>
                <w:szCs w:val="17"/>
                <w:lang w:val="es-ES_tradnl"/>
              </w:rPr>
              <w:t>Se utiliza para el versionado de servicios (</w:t>
            </w:r>
            <w:r w:rsidR="00A508B1" w:rsidRPr="00641BDB">
              <w:rPr>
                <w:rFonts w:eastAsia="Times New Roman" w:cs="Arial"/>
                <w:szCs w:val="17"/>
                <w:lang w:val="es-ES_tradnl"/>
              </w:rPr>
              <w:t>debe darse</w:t>
            </w:r>
            <w:r w:rsidRPr="00641BDB">
              <w:rPr>
                <w:rFonts w:eastAsia="Times New Roman" w:cs="Arial"/>
                <w:szCs w:val="17"/>
                <w:lang w:val="es-ES_tradnl"/>
              </w:rPr>
              <w:t xml:space="preserve"> preferencia a la indicación de la versión mediante un segmento de la ruta del URL)</w:t>
            </w:r>
          </w:p>
        </w:tc>
        <w:tc>
          <w:tcPr>
            <w:tcW w:w="68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F6157C" w14:textId="77777777" w:rsidR="00B67A3A" w:rsidRPr="00641BDB" w:rsidRDefault="00B67A3A" w:rsidP="00EA2CBB">
            <w:pPr>
              <w:rPr>
                <w:rFonts w:eastAsia="Times New Roman" w:cs="Arial"/>
                <w:szCs w:val="17"/>
                <w:lang w:val="es-ES_tradnl"/>
              </w:rPr>
            </w:pPr>
            <w:r w:rsidRPr="00641BDB">
              <w:rPr>
                <w:rFonts w:eastAsia="Times New Roman" w:cs="Arial"/>
                <w:szCs w:val="17"/>
                <w:lang w:val="es-ES_tradnl"/>
              </w:rPr>
              <w:t>[RSG-64]</w:t>
            </w:r>
          </w:p>
        </w:tc>
      </w:tr>
      <w:tr w:rsidR="006A57D0" w:rsidRPr="00641BDB" w14:paraId="12C1E90F" w14:textId="77777777" w:rsidTr="00D355E5">
        <w:trPr>
          <w:trHeight w:val="365"/>
        </w:trPr>
        <w:tc>
          <w:tcPr>
            <w:tcW w:w="47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EAC890" w14:textId="77777777" w:rsidR="00B67A3A" w:rsidRPr="00641BDB" w:rsidRDefault="00B67A3A" w:rsidP="00EA2CBB">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limit</w:t>
            </w:r>
          </w:p>
        </w:tc>
        <w:tc>
          <w:tcPr>
            <w:tcW w:w="58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1D19AD" w14:textId="340DA7BE" w:rsidR="00B67A3A" w:rsidRPr="00641BDB" w:rsidRDefault="00DC1960" w:rsidP="00EA2CBB">
            <w:pPr>
              <w:rPr>
                <w:rFonts w:eastAsia="Times New Roman" w:cs="Arial"/>
                <w:szCs w:val="17"/>
                <w:lang w:val="es-ES_tradnl"/>
              </w:rPr>
            </w:pPr>
            <w:r w:rsidRPr="00641BDB">
              <w:rPr>
                <w:rFonts w:eastAsia="Times New Roman" w:cs="Arial"/>
                <w:szCs w:val="17"/>
                <w:lang w:val="es-ES_tradnl"/>
              </w:rPr>
              <w:t>entero</w:t>
            </w:r>
          </w:p>
        </w:tc>
        <w:tc>
          <w:tcPr>
            <w:tcW w:w="625" w:type="pct"/>
            <w:tcBorders>
              <w:top w:val="single" w:sz="6" w:space="0" w:color="auto"/>
              <w:left w:val="single" w:sz="6" w:space="0" w:color="auto"/>
              <w:bottom w:val="single" w:sz="6" w:space="0" w:color="auto"/>
              <w:right w:val="single" w:sz="6" w:space="0" w:color="auto"/>
            </w:tcBorders>
          </w:tcPr>
          <w:p w14:paraId="766EC1C2" w14:textId="7B01274F" w:rsidR="00B67A3A" w:rsidRPr="00641BDB" w:rsidRDefault="00B67A3A" w:rsidP="00EA2CBB">
            <w:pPr>
              <w:rPr>
                <w:lang w:val="es-ES_tradnl"/>
              </w:rPr>
            </w:pPr>
            <w:r w:rsidRPr="00641BDB">
              <w:rPr>
                <w:lang w:val="es-ES_tradnl"/>
              </w:rPr>
              <w:t>positiv</w:t>
            </w:r>
            <w:r w:rsidR="00776AF9" w:rsidRPr="00641BDB">
              <w:rPr>
                <w:lang w:val="es-ES_tradnl"/>
              </w:rPr>
              <w:t>o</w:t>
            </w:r>
          </w:p>
        </w:tc>
        <w:tc>
          <w:tcPr>
            <w:tcW w:w="1118" w:type="pct"/>
            <w:tcBorders>
              <w:top w:val="single" w:sz="6" w:space="0" w:color="auto"/>
              <w:left w:val="single" w:sz="6" w:space="0" w:color="auto"/>
              <w:bottom w:val="single" w:sz="6" w:space="0" w:color="auto"/>
              <w:right w:val="single" w:sz="6" w:space="0" w:color="auto"/>
            </w:tcBorders>
          </w:tcPr>
          <w:p w14:paraId="120C2D5C" w14:textId="77777777" w:rsidR="00B67A3A" w:rsidRPr="00641BDB" w:rsidRDefault="00B67A3A" w:rsidP="00EA2CBB">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limit=10</w:t>
            </w:r>
          </w:p>
        </w:tc>
        <w:tc>
          <w:tcPr>
            <w:tcW w:w="1516" w:type="pct"/>
            <w:tcBorders>
              <w:top w:val="single" w:sz="6" w:space="0" w:color="auto"/>
              <w:left w:val="single" w:sz="6" w:space="0" w:color="auto"/>
              <w:bottom w:val="single" w:sz="6" w:space="0" w:color="auto"/>
              <w:right w:val="single" w:sz="6" w:space="0" w:color="auto"/>
            </w:tcBorders>
            <w:vAlign w:val="center"/>
          </w:tcPr>
          <w:p w14:paraId="1EE49FE2" w14:textId="38F6A678" w:rsidR="00B67A3A" w:rsidRPr="00641BDB" w:rsidRDefault="00066E43" w:rsidP="00066E43">
            <w:pPr>
              <w:ind w:left="9" w:hanging="9"/>
              <w:jc w:val="both"/>
              <w:rPr>
                <w:rFonts w:eastAsia="Times New Roman" w:cs="Arial"/>
                <w:szCs w:val="17"/>
                <w:lang w:val="es-ES_tradnl"/>
              </w:rPr>
            </w:pPr>
            <w:r w:rsidRPr="00641BDB">
              <w:rPr>
                <w:rFonts w:eastAsia="Times New Roman" w:cs="Arial"/>
                <w:szCs w:val="17"/>
                <w:lang w:val="es-ES_tradnl"/>
              </w:rPr>
              <w:t>Tamaño de página utilizado para la paginación</w:t>
            </w:r>
          </w:p>
        </w:tc>
        <w:tc>
          <w:tcPr>
            <w:tcW w:w="68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D663DD" w14:textId="539F46A1" w:rsidR="00B67A3A" w:rsidRPr="00641BDB" w:rsidRDefault="00B67A3A" w:rsidP="00EA2CBB">
            <w:pPr>
              <w:rPr>
                <w:rFonts w:eastAsia="Times New Roman" w:cs="Arial"/>
                <w:szCs w:val="17"/>
                <w:lang w:val="es-ES_tradnl"/>
              </w:rPr>
            </w:pPr>
            <w:r w:rsidRPr="00641BDB">
              <w:rPr>
                <w:rFonts w:eastAsia="Times New Roman" w:cs="Arial"/>
                <w:szCs w:val="17"/>
                <w:lang w:val="es-ES_tradnl"/>
              </w:rPr>
              <w:t>[RSG-7</w:t>
            </w:r>
            <w:r w:rsidR="008256B6" w:rsidRPr="00641BDB">
              <w:rPr>
                <w:rFonts w:eastAsia="Times New Roman" w:cs="Arial"/>
                <w:szCs w:val="17"/>
                <w:lang w:val="es-ES_tradnl"/>
              </w:rPr>
              <w:t>3</w:t>
            </w:r>
            <w:r w:rsidRPr="00641BDB">
              <w:rPr>
                <w:rFonts w:eastAsia="Times New Roman" w:cs="Arial"/>
                <w:szCs w:val="17"/>
                <w:lang w:val="es-ES_tradnl"/>
              </w:rPr>
              <w:t>]</w:t>
            </w:r>
          </w:p>
        </w:tc>
      </w:tr>
      <w:tr w:rsidR="006A57D0" w:rsidRPr="00641BDB" w14:paraId="288071ED" w14:textId="77777777" w:rsidTr="00D355E5">
        <w:trPr>
          <w:trHeight w:val="373"/>
        </w:trPr>
        <w:tc>
          <w:tcPr>
            <w:tcW w:w="47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169AC6" w14:textId="77777777" w:rsidR="00B67A3A" w:rsidRPr="00641BDB" w:rsidRDefault="00B67A3A" w:rsidP="00EA2CBB">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offset</w:t>
            </w:r>
          </w:p>
        </w:tc>
        <w:tc>
          <w:tcPr>
            <w:tcW w:w="58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3C6BDA" w14:textId="66817DC4" w:rsidR="00B67A3A" w:rsidRPr="00641BDB" w:rsidRDefault="00DC1960" w:rsidP="00EA2CBB">
            <w:pPr>
              <w:rPr>
                <w:rFonts w:eastAsia="Times New Roman" w:cs="Arial"/>
                <w:szCs w:val="17"/>
                <w:lang w:val="es-ES_tradnl"/>
              </w:rPr>
            </w:pPr>
            <w:r w:rsidRPr="00641BDB">
              <w:rPr>
                <w:rFonts w:eastAsia="Times New Roman" w:cs="Arial"/>
                <w:szCs w:val="17"/>
                <w:lang w:val="es-ES_tradnl"/>
              </w:rPr>
              <w:t>entero</w:t>
            </w:r>
          </w:p>
        </w:tc>
        <w:tc>
          <w:tcPr>
            <w:tcW w:w="625" w:type="pct"/>
            <w:tcBorders>
              <w:top w:val="single" w:sz="6" w:space="0" w:color="auto"/>
              <w:left w:val="single" w:sz="6" w:space="0" w:color="auto"/>
              <w:bottom w:val="single" w:sz="6" w:space="0" w:color="auto"/>
              <w:right w:val="single" w:sz="6" w:space="0" w:color="auto"/>
            </w:tcBorders>
          </w:tcPr>
          <w:p w14:paraId="430286CD" w14:textId="5836F341" w:rsidR="00B67A3A" w:rsidRPr="00641BDB" w:rsidRDefault="00B67A3A" w:rsidP="00EA2CBB">
            <w:pPr>
              <w:rPr>
                <w:rFonts w:eastAsia="Times New Roman" w:cs="Arial"/>
                <w:szCs w:val="17"/>
                <w:lang w:val="es-ES_tradnl"/>
              </w:rPr>
            </w:pPr>
            <w:r w:rsidRPr="00641BDB">
              <w:rPr>
                <w:rFonts w:eastAsia="Times New Roman" w:cs="Arial"/>
                <w:szCs w:val="17"/>
                <w:lang w:val="es-ES_tradnl"/>
              </w:rPr>
              <w:t>positiv</w:t>
            </w:r>
            <w:r w:rsidR="00776AF9" w:rsidRPr="00641BDB">
              <w:rPr>
                <w:rFonts w:eastAsia="Times New Roman" w:cs="Arial"/>
                <w:szCs w:val="17"/>
                <w:lang w:val="es-ES_tradnl"/>
              </w:rPr>
              <w:t>o</w:t>
            </w:r>
            <w:r w:rsidRPr="00641BDB">
              <w:rPr>
                <w:rFonts w:eastAsia="Times New Roman" w:cs="Arial"/>
                <w:szCs w:val="17"/>
                <w:lang w:val="es-ES_tradnl"/>
              </w:rPr>
              <w:t xml:space="preserve">; </w:t>
            </w:r>
            <w:r w:rsidR="00776AF9" w:rsidRPr="00641BDB">
              <w:rPr>
                <w:rFonts w:eastAsia="Times New Roman" w:cs="Arial"/>
                <w:szCs w:val="17"/>
                <w:lang w:val="es-ES_tradnl"/>
              </w:rPr>
              <w:t>el valor por defecto es 0</w:t>
            </w:r>
          </w:p>
        </w:tc>
        <w:tc>
          <w:tcPr>
            <w:tcW w:w="1118" w:type="pct"/>
            <w:tcBorders>
              <w:top w:val="single" w:sz="6" w:space="0" w:color="auto"/>
              <w:left w:val="single" w:sz="6" w:space="0" w:color="auto"/>
              <w:bottom w:val="single" w:sz="6" w:space="0" w:color="auto"/>
              <w:right w:val="single" w:sz="6" w:space="0" w:color="auto"/>
            </w:tcBorders>
          </w:tcPr>
          <w:p w14:paraId="52FA42EF" w14:textId="77777777" w:rsidR="00B67A3A" w:rsidRPr="00641BDB" w:rsidRDefault="00B67A3A" w:rsidP="00EA2CBB">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offset=5</w:t>
            </w:r>
          </w:p>
        </w:tc>
        <w:tc>
          <w:tcPr>
            <w:tcW w:w="1516" w:type="pct"/>
            <w:tcBorders>
              <w:top w:val="single" w:sz="6" w:space="0" w:color="auto"/>
              <w:left w:val="single" w:sz="6" w:space="0" w:color="auto"/>
              <w:bottom w:val="single" w:sz="6" w:space="0" w:color="auto"/>
              <w:right w:val="single" w:sz="6" w:space="0" w:color="auto"/>
            </w:tcBorders>
            <w:vAlign w:val="center"/>
          </w:tcPr>
          <w:p w14:paraId="5D1C95DC" w14:textId="38BAF619" w:rsidR="00B67A3A" w:rsidRPr="00641BDB" w:rsidRDefault="00EF0D8F" w:rsidP="00066E43">
            <w:pPr>
              <w:rPr>
                <w:rFonts w:eastAsia="Times New Roman" w:cs="Arial"/>
                <w:szCs w:val="17"/>
                <w:lang w:val="es-ES_tradnl"/>
              </w:rPr>
            </w:pPr>
            <w:r w:rsidRPr="00641BDB">
              <w:rPr>
                <w:rFonts w:eastAsia="Times New Roman" w:cs="Arial"/>
                <w:szCs w:val="17"/>
                <w:lang w:val="es-ES_tradnl"/>
              </w:rPr>
              <w:t>Desplazamiento</w:t>
            </w:r>
            <w:r w:rsidR="00B67A3A" w:rsidRPr="00641BDB">
              <w:rPr>
                <w:rFonts w:eastAsia="Times New Roman" w:cs="Arial"/>
                <w:szCs w:val="17"/>
                <w:lang w:val="es-ES_tradnl"/>
              </w:rPr>
              <w:t xml:space="preserve"> </w:t>
            </w:r>
            <w:r w:rsidR="00066E43" w:rsidRPr="00641BDB">
              <w:rPr>
                <w:rFonts w:eastAsia="Times New Roman" w:cs="Arial"/>
                <w:szCs w:val="17"/>
                <w:lang w:val="es-ES_tradnl"/>
              </w:rPr>
              <w:t>utilizado para la paginación</w:t>
            </w:r>
          </w:p>
        </w:tc>
        <w:tc>
          <w:tcPr>
            <w:tcW w:w="68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ADF443" w14:textId="6E0128F1" w:rsidR="00B67A3A" w:rsidRPr="00641BDB" w:rsidRDefault="00B67A3A" w:rsidP="00EA2CBB">
            <w:pPr>
              <w:rPr>
                <w:rFonts w:eastAsia="Times New Roman" w:cs="Arial"/>
                <w:szCs w:val="17"/>
                <w:lang w:val="es-ES_tradnl"/>
              </w:rPr>
            </w:pPr>
            <w:r w:rsidRPr="00641BDB">
              <w:rPr>
                <w:rFonts w:eastAsia="Times New Roman" w:cs="Arial"/>
                <w:szCs w:val="17"/>
                <w:lang w:val="es-ES_tradnl"/>
              </w:rPr>
              <w:t>[RSG-7</w:t>
            </w:r>
            <w:r w:rsidR="008256B6" w:rsidRPr="00641BDB">
              <w:rPr>
                <w:rFonts w:eastAsia="Times New Roman" w:cs="Arial"/>
                <w:szCs w:val="17"/>
                <w:lang w:val="es-ES_tradnl"/>
              </w:rPr>
              <w:t>3</w:t>
            </w:r>
            <w:r w:rsidRPr="00641BDB">
              <w:rPr>
                <w:rFonts w:eastAsia="Times New Roman" w:cs="Arial"/>
                <w:szCs w:val="17"/>
                <w:lang w:val="es-ES_tradnl"/>
              </w:rPr>
              <w:t>]</w:t>
            </w:r>
          </w:p>
        </w:tc>
      </w:tr>
      <w:tr w:rsidR="006A57D0" w:rsidRPr="00641BDB" w14:paraId="229854A5" w14:textId="77777777" w:rsidTr="00D355E5">
        <w:trPr>
          <w:trHeight w:val="729"/>
        </w:trPr>
        <w:tc>
          <w:tcPr>
            <w:tcW w:w="47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9F64CA" w14:textId="77777777" w:rsidR="00B67A3A" w:rsidRPr="00641BDB" w:rsidRDefault="00B67A3A" w:rsidP="00EA2CBB">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sort</w:t>
            </w:r>
          </w:p>
        </w:tc>
        <w:tc>
          <w:tcPr>
            <w:tcW w:w="58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EA9578" w14:textId="7EFEB337" w:rsidR="00B67A3A" w:rsidRPr="00641BDB" w:rsidRDefault="004C735F" w:rsidP="00EA2CBB">
            <w:pPr>
              <w:rPr>
                <w:rFonts w:eastAsia="Times New Roman" w:cs="Arial"/>
                <w:szCs w:val="17"/>
                <w:lang w:val="es-ES_tradnl"/>
              </w:rPr>
            </w:pPr>
            <w:r w:rsidRPr="00641BDB">
              <w:rPr>
                <w:rFonts w:eastAsia="Times New Roman" w:cs="Arial"/>
                <w:szCs w:val="17"/>
                <w:lang w:val="es-ES_tradnl"/>
              </w:rPr>
              <w:t>lista de cadenas separadas por comas</w:t>
            </w:r>
          </w:p>
        </w:tc>
        <w:tc>
          <w:tcPr>
            <w:tcW w:w="625" w:type="pct"/>
            <w:tcBorders>
              <w:top w:val="single" w:sz="6" w:space="0" w:color="auto"/>
              <w:left w:val="single" w:sz="6" w:space="0" w:color="auto"/>
              <w:bottom w:val="single" w:sz="6" w:space="0" w:color="auto"/>
              <w:right w:val="single" w:sz="6" w:space="0" w:color="auto"/>
            </w:tcBorders>
          </w:tcPr>
          <w:p w14:paraId="1D74C848" w14:textId="695AFDC2" w:rsidR="00B67A3A" w:rsidRPr="00641BDB" w:rsidRDefault="00776AF9" w:rsidP="00EA2CBB">
            <w:pPr>
              <w:rPr>
                <w:rFonts w:eastAsia="Times New Roman" w:cs="Arial"/>
                <w:szCs w:val="17"/>
                <w:lang w:val="es-ES_tradnl"/>
              </w:rPr>
            </w:pPr>
            <w:r w:rsidRPr="00641BDB">
              <w:rPr>
                <w:rFonts w:eastAsia="Times New Roman" w:cs="Arial"/>
                <w:szCs w:val="17"/>
                <w:lang w:val="es-ES_tradnl"/>
              </w:rPr>
              <w:t>valores posibles:</w:t>
            </w:r>
          </w:p>
          <w:p w14:paraId="243421AA" w14:textId="77777777" w:rsidR="00B67A3A" w:rsidRPr="00641BDB" w:rsidRDefault="00B67A3A" w:rsidP="00D119C3">
            <w:pPr>
              <w:pStyle w:val="ListParagraph"/>
              <w:numPr>
                <w:ilvl w:val="0"/>
                <w:numId w:val="32"/>
              </w:numPr>
              <w:rPr>
                <w:lang w:val="es-ES_tradnl"/>
              </w:rPr>
            </w:pPr>
            <w:r w:rsidRPr="00641BDB">
              <w:rPr>
                <w:lang w:val="es-ES_tradnl"/>
              </w:rPr>
              <w:t>asc</w:t>
            </w:r>
          </w:p>
          <w:p w14:paraId="7EFC3060" w14:textId="77777777" w:rsidR="00B67A3A" w:rsidRPr="00641BDB" w:rsidRDefault="00B67A3A" w:rsidP="00D119C3">
            <w:pPr>
              <w:pStyle w:val="ListParagraph"/>
              <w:numPr>
                <w:ilvl w:val="0"/>
                <w:numId w:val="32"/>
              </w:numPr>
              <w:rPr>
                <w:lang w:val="es-ES_tradnl"/>
              </w:rPr>
            </w:pPr>
            <w:r w:rsidRPr="00641BDB">
              <w:rPr>
                <w:lang w:val="es-ES_tradnl"/>
              </w:rPr>
              <w:t>desc</w:t>
            </w:r>
          </w:p>
        </w:tc>
        <w:tc>
          <w:tcPr>
            <w:tcW w:w="1118" w:type="pct"/>
            <w:tcBorders>
              <w:top w:val="single" w:sz="6" w:space="0" w:color="auto"/>
              <w:left w:val="single" w:sz="6" w:space="0" w:color="auto"/>
              <w:bottom w:val="single" w:sz="6" w:space="0" w:color="auto"/>
              <w:right w:val="single" w:sz="6" w:space="0" w:color="auto"/>
            </w:tcBorders>
          </w:tcPr>
          <w:p w14:paraId="2BD8C6DE" w14:textId="77777777" w:rsidR="00B67A3A" w:rsidRPr="00CB6A97" w:rsidRDefault="00B67A3A" w:rsidP="00EA2CBB">
            <w:pPr>
              <w:rPr>
                <w:rFonts w:eastAsia="Times New Roman" w:cs="Arial"/>
                <w:szCs w:val="17"/>
              </w:rPr>
            </w:pPr>
            <w:r w:rsidRPr="00CB6A97">
              <w:rPr>
                <w:rFonts w:ascii="Courier New" w:eastAsia="Times New Roman" w:hAnsi="Courier New" w:cs="Courier New"/>
                <w:szCs w:val="17"/>
              </w:rPr>
              <w:t>sort=key1:asc,key2:desc</w:t>
            </w:r>
          </w:p>
        </w:tc>
        <w:tc>
          <w:tcPr>
            <w:tcW w:w="1516" w:type="pct"/>
            <w:tcBorders>
              <w:top w:val="single" w:sz="6" w:space="0" w:color="auto"/>
              <w:left w:val="single" w:sz="6" w:space="0" w:color="auto"/>
              <w:bottom w:val="single" w:sz="6" w:space="0" w:color="auto"/>
              <w:right w:val="single" w:sz="6" w:space="0" w:color="auto"/>
            </w:tcBorders>
            <w:vAlign w:val="center"/>
          </w:tcPr>
          <w:p w14:paraId="7FFE9F65" w14:textId="4B4FCEC6" w:rsidR="00B67A3A" w:rsidRPr="00641BDB" w:rsidRDefault="00EF0D8F" w:rsidP="00EF0D8F">
            <w:pPr>
              <w:ind w:left="9" w:hanging="9"/>
              <w:jc w:val="both"/>
              <w:rPr>
                <w:rFonts w:eastAsia="Times New Roman" w:cs="Arial"/>
                <w:szCs w:val="17"/>
                <w:lang w:val="es-ES_tradnl"/>
              </w:rPr>
            </w:pPr>
            <w:r w:rsidRPr="00641BDB">
              <w:rPr>
                <w:rFonts w:eastAsia="Times New Roman" w:cs="Arial"/>
                <w:szCs w:val="17"/>
                <w:lang w:val="es-ES_tradnl"/>
              </w:rPr>
              <w:t>Criterios multiatributos de ordenación</w:t>
            </w:r>
          </w:p>
        </w:tc>
        <w:tc>
          <w:tcPr>
            <w:tcW w:w="68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5C8CF4" w14:textId="5598476C" w:rsidR="00B67A3A" w:rsidRPr="00641BDB" w:rsidRDefault="00B67A3A" w:rsidP="00DE6204">
            <w:pPr>
              <w:rPr>
                <w:rFonts w:eastAsia="Times New Roman" w:cs="Arial"/>
                <w:szCs w:val="17"/>
                <w:lang w:val="es-ES_tradnl"/>
              </w:rPr>
            </w:pPr>
            <w:r w:rsidRPr="00641BDB">
              <w:rPr>
                <w:rFonts w:eastAsia="Times New Roman" w:cs="Arial"/>
                <w:szCs w:val="17"/>
                <w:lang w:val="es-ES_tradnl"/>
              </w:rPr>
              <w:t>[RSG-7</w:t>
            </w:r>
            <w:r w:rsidR="008256B6" w:rsidRPr="00641BDB">
              <w:rPr>
                <w:rFonts w:eastAsia="Times New Roman" w:cs="Arial"/>
                <w:szCs w:val="17"/>
                <w:lang w:val="es-ES_tradnl"/>
              </w:rPr>
              <w:t>4</w:t>
            </w:r>
            <w:r w:rsidRPr="00641BDB">
              <w:rPr>
                <w:rFonts w:eastAsia="Times New Roman" w:cs="Arial"/>
                <w:szCs w:val="17"/>
                <w:lang w:val="es-ES_tradnl"/>
              </w:rPr>
              <w:t xml:space="preserve">] </w:t>
            </w:r>
            <w:r w:rsidR="00DE6204" w:rsidRPr="00641BDB">
              <w:rPr>
                <w:rFonts w:eastAsia="Times New Roman" w:cs="Arial"/>
                <w:szCs w:val="17"/>
                <w:lang w:val="es-ES_tradnl"/>
              </w:rPr>
              <w:t xml:space="preserve">a </w:t>
            </w:r>
            <w:r w:rsidRPr="00641BDB">
              <w:rPr>
                <w:rFonts w:eastAsia="Times New Roman" w:cs="Arial"/>
                <w:szCs w:val="17"/>
                <w:lang w:val="es-ES_tradnl"/>
              </w:rPr>
              <w:t>[RSG-7</w:t>
            </w:r>
            <w:r w:rsidR="008256B6" w:rsidRPr="00641BDB">
              <w:rPr>
                <w:rFonts w:eastAsia="Times New Roman" w:cs="Arial"/>
                <w:szCs w:val="17"/>
                <w:lang w:val="es-ES_tradnl"/>
              </w:rPr>
              <w:t>6</w:t>
            </w:r>
            <w:r w:rsidRPr="00641BDB">
              <w:rPr>
                <w:rFonts w:eastAsia="Times New Roman" w:cs="Arial"/>
                <w:szCs w:val="17"/>
                <w:lang w:val="es-ES_tradnl"/>
              </w:rPr>
              <w:t>]</w:t>
            </w:r>
          </w:p>
        </w:tc>
      </w:tr>
      <w:tr w:rsidR="006A57D0" w:rsidRPr="00641BDB" w14:paraId="0D9F8793" w14:textId="77777777" w:rsidTr="00D355E5">
        <w:trPr>
          <w:trHeight w:val="556"/>
        </w:trPr>
        <w:tc>
          <w:tcPr>
            <w:tcW w:w="47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F3F5EA" w14:textId="77777777" w:rsidR="00776AF9" w:rsidRPr="00641BDB" w:rsidRDefault="00776AF9" w:rsidP="00776AF9">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expand</w:t>
            </w:r>
          </w:p>
        </w:tc>
        <w:tc>
          <w:tcPr>
            <w:tcW w:w="58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2DDFC8" w14:textId="20D33B77" w:rsidR="00776AF9" w:rsidRPr="00641BDB" w:rsidRDefault="00776AF9" w:rsidP="00776AF9">
            <w:pPr>
              <w:rPr>
                <w:rFonts w:eastAsia="Times New Roman" w:cs="Arial"/>
                <w:szCs w:val="17"/>
                <w:lang w:val="es-ES_tradnl"/>
              </w:rPr>
            </w:pPr>
            <w:r w:rsidRPr="00641BDB">
              <w:rPr>
                <w:rFonts w:eastAsia="Times New Roman" w:cs="Arial"/>
                <w:szCs w:val="17"/>
                <w:lang w:val="es-ES_tradnl"/>
              </w:rPr>
              <w:t>lista de cadenas separadas por comas</w:t>
            </w:r>
          </w:p>
        </w:tc>
        <w:tc>
          <w:tcPr>
            <w:tcW w:w="625" w:type="pct"/>
            <w:tcBorders>
              <w:top w:val="single" w:sz="6" w:space="0" w:color="auto"/>
              <w:left w:val="single" w:sz="6" w:space="0" w:color="auto"/>
              <w:bottom w:val="single" w:sz="6" w:space="0" w:color="auto"/>
              <w:right w:val="single" w:sz="6" w:space="0" w:color="auto"/>
            </w:tcBorders>
          </w:tcPr>
          <w:p w14:paraId="44EEEA53" w14:textId="77777777" w:rsidR="00776AF9" w:rsidRPr="00641BDB" w:rsidRDefault="00776AF9" w:rsidP="00776AF9">
            <w:pPr>
              <w:rPr>
                <w:rFonts w:ascii="Courier New" w:eastAsia="Times New Roman" w:hAnsi="Courier New" w:cs="Courier New"/>
                <w:szCs w:val="17"/>
                <w:lang w:val="es-ES_tradnl"/>
              </w:rPr>
            </w:pPr>
          </w:p>
        </w:tc>
        <w:tc>
          <w:tcPr>
            <w:tcW w:w="1118" w:type="pct"/>
            <w:tcBorders>
              <w:top w:val="single" w:sz="6" w:space="0" w:color="auto"/>
              <w:left w:val="single" w:sz="6" w:space="0" w:color="auto"/>
              <w:bottom w:val="single" w:sz="6" w:space="0" w:color="auto"/>
              <w:right w:val="single" w:sz="6" w:space="0" w:color="auto"/>
            </w:tcBorders>
          </w:tcPr>
          <w:p w14:paraId="1CA056DC" w14:textId="77777777" w:rsidR="00776AF9" w:rsidRPr="00641BDB" w:rsidRDefault="00776AF9" w:rsidP="00776AF9">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expand=key1,key2</w:t>
            </w:r>
          </w:p>
        </w:tc>
        <w:tc>
          <w:tcPr>
            <w:tcW w:w="1516" w:type="pct"/>
            <w:tcBorders>
              <w:top w:val="single" w:sz="6" w:space="0" w:color="auto"/>
              <w:left w:val="single" w:sz="6" w:space="0" w:color="auto"/>
              <w:bottom w:val="single" w:sz="6" w:space="0" w:color="auto"/>
              <w:right w:val="single" w:sz="6" w:space="0" w:color="auto"/>
            </w:tcBorders>
            <w:vAlign w:val="center"/>
          </w:tcPr>
          <w:p w14:paraId="462EB773" w14:textId="3471BDEB" w:rsidR="00776AF9" w:rsidRPr="00641BDB" w:rsidRDefault="00EF0D8F" w:rsidP="00EF0D8F">
            <w:pPr>
              <w:ind w:left="9" w:hanging="9"/>
              <w:jc w:val="both"/>
              <w:rPr>
                <w:rFonts w:eastAsia="Times New Roman" w:cs="Arial"/>
                <w:szCs w:val="17"/>
                <w:lang w:val="es-ES_tradnl"/>
              </w:rPr>
            </w:pPr>
            <w:r w:rsidRPr="00641BDB">
              <w:rPr>
                <w:rFonts w:eastAsia="Times New Roman" w:cs="Arial"/>
                <w:szCs w:val="17"/>
                <w:lang w:val="es-ES_tradnl"/>
              </w:rPr>
              <w:t>Se utiliza para expandir el cuerpo del contenido devuelto</w:t>
            </w:r>
          </w:p>
        </w:tc>
        <w:tc>
          <w:tcPr>
            <w:tcW w:w="68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4094F7" w14:textId="5D82535C" w:rsidR="00776AF9" w:rsidRPr="00641BDB" w:rsidRDefault="00776AF9" w:rsidP="00776AF9">
            <w:pPr>
              <w:rPr>
                <w:rFonts w:eastAsia="Times New Roman" w:cs="Arial"/>
                <w:szCs w:val="17"/>
                <w:lang w:val="es-ES_tradnl"/>
              </w:rPr>
            </w:pPr>
            <w:r w:rsidRPr="00641BDB">
              <w:rPr>
                <w:rFonts w:eastAsia="Times New Roman" w:cs="Arial"/>
                <w:szCs w:val="17"/>
                <w:lang w:val="es-ES_tradnl"/>
              </w:rPr>
              <w:t>[RSG-7</w:t>
            </w:r>
            <w:r w:rsidR="008256B6" w:rsidRPr="00641BDB">
              <w:rPr>
                <w:rFonts w:eastAsia="Times New Roman" w:cs="Arial"/>
                <w:szCs w:val="17"/>
                <w:lang w:val="es-ES_tradnl"/>
              </w:rPr>
              <w:t>7</w:t>
            </w:r>
            <w:r w:rsidRPr="00641BDB">
              <w:rPr>
                <w:rFonts w:eastAsia="Times New Roman" w:cs="Arial"/>
                <w:szCs w:val="17"/>
                <w:lang w:val="es-ES_tradnl"/>
              </w:rPr>
              <w:t>]</w:t>
            </w:r>
          </w:p>
        </w:tc>
      </w:tr>
      <w:tr w:rsidR="006A57D0" w:rsidRPr="00641BDB" w14:paraId="039ED525" w14:textId="77777777" w:rsidTr="00D355E5">
        <w:trPr>
          <w:trHeight w:val="617"/>
        </w:trPr>
        <w:tc>
          <w:tcPr>
            <w:tcW w:w="47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20BC96" w14:textId="77777777" w:rsidR="00776AF9" w:rsidRPr="00641BDB" w:rsidRDefault="00776AF9" w:rsidP="00776AF9">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count</w:t>
            </w:r>
          </w:p>
        </w:tc>
        <w:tc>
          <w:tcPr>
            <w:tcW w:w="58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EFAA72" w14:textId="629D0EB5" w:rsidR="00776AF9" w:rsidRPr="00641BDB" w:rsidRDefault="00776AF9" w:rsidP="00776AF9">
            <w:pPr>
              <w:rPr>
                <w:rFonts w:eastAsia="Times New Roman" w:cs="Arial"/>
                <w:szCs w:val="17"/>
                <w:lang w:val="es-ES_tradnl"/>
              </w:rPr>
            </w:pPr>
            <w:r w:rsidRPr="00641BDB">
              <w:rPr>
                <w:rFonts w:eastAsia="Times New Roman" w:cs="Arial"/>
                <w:szCs w:val="17"/>
                <w:lang w:val="es-ES_tradnl"/>
              </w:rPr>
              <w:t>booleano</w:t>
            </w:r>
          </w:p>
        </w:tc>
        <w:tc>
          <w:tcPr>
            <w:tcW w:w="625" w:type="pct"/>
            <w:tcBorders>
              <w:top w:val="single" w:sz="6" w:space="0" w:color="auto"/>
              <w:left w:val="single" w:sz="6" w:space="0" w:color="auto"/>
              <w:bottom w:val="single" w:sz="6" w:space="0" w:color="auto"/>
              <w:right w:val="single" w:sz="6" w:space="0" w:color="auto"/>
            </w:tcBorders>
          </w:tcPr>
          <w:p w14:paraId="5B6ABD17" w14:textId="305C8320" w:rsidR="00776AF9" w:rsidRPr="00641BDB" w:rsidRDefault="00776AF9" w:rsidP="00776AF9">
            <w:pPr>
              <w:rPr>
                <w:rFonts w:eastAsia="Times New Roman" w:cs="Arial"/>
                <w:szCs w:val="17"/>
                <w:lang w:val="es-ES_tradnl"/>
              </w:rPr>
            </w:pPr>
            <w:r w:rsidRPr="00641BDB">
              <w:rPr>
                <w:rFonts w:eastAsia="Times New Roman" w:cs="Arial"/>
                <w:szCs w:val="17"/>
                <w:lang w:val="es-ES_tradnl"/>
              </w:rPr>
              <w:t xml:space="preserve">el valor por defecto es </w:t>
            </w:r>
            <w:r w:rsidRPr="00641BDB">
              <w:rPr>
                <w:rFonts w:ascii="Courier New" w:eastAsia="Times New Roman" w:hAnsi="Courier New" w:cs="Courier New"/>
                <w:szCs w:val="17"/>
                <w:lang w:val="es-ES_tradnl"/>
              </w:rPr>
              <w:t>false</w:t>
            </w:r>
          </w:p>
        </w:tc>
        <w:tc>
          <w:tcPr>
            <w:tcW w:w="1118" w:type="pct"/>
            <w:tcBorders>
              <w:top w:val="single" w:sz="6" w:space="0" w:color="auto"/>
              <w:left w:val="single" w:sz="6" w:space="0" w:color="auto"/>
              <w:bottom w:val="single" w:sz="6" w:space="0" w:color="auto"/>
              <w:right w:val="single" w:sz="6" w:space="0" w:color="auto"/>
            </w:tcBorders>
          </w:tcPr>
          <w:p w14:paraId="28E507DA" w14:textId="77777777" w:rsidR="00776AF9" w:rsidRPr="00641BDB" w:rsidRDefault="00776AF9" w:rsidP="00776AF9">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count=true</w:t>
            </w:r>
          </w:p>
        </w:tc>
        <w:tc>
          <w:tcPr>
            <w:tcW w:w="1516" w:type="pct"/>
            <w:tcBorders>
              <w:top w:val="single" w:sz="6" w:space="0" w:color="auto"/>
              <w:left w:val="single" w:sz="6" w:space="0" w:color="auto"/>
              <w:bottom w:val="single" w:sz="6" w:space="0" w:color="auto"/>
              <w:right w:val="single" w:sz="6" w:space="0" w:color="auto"/>
            </w:tcBorders>
            <w:vAlign w:val="center"/>
          </w:tcPr>
          <w:p w14:paraId="2769F9E9" w14:textId="5A7C3D41" w:rsidR="00776AF9" w:rsidRPr="00641BDB" w:rsidRDefault="00D606E5" w:rsidP="00D606E5">
            <w:pPr>
              <w:ind w:left="9" w:hanging="9"/>
              <w:jc w:val="both"/>
              <w:rPr>
                <w:rFonts w:eastAsia="Times New Roman" w:cs="Arial"/>
                <w:szCs w:val="17"/>
                <w:lang w:val="es-ES_tradnl"/>
              </w:rPr>
            </w:pPr>
            <w:r w:rsidRPr="00641BDB">
              <w:rPr>
                <w:rFonts w:eastAsia="Times New Roman" w:cs="Arial"/>
                <w:szCs w:val="17"/>
                <w:lang w:val="es-ES_tradnl"/>
              </w:rPr>
              <w:t xml:space="preserve">Devuelve el número de elementos de una colección (puede ser mediante una función </w:t>
            </w:r>
            <w:r w:rsidRPr="00641BDB">
              <w:rPr>
                <w:rFonts w:eastAsia="Times New Roman" w:cs="Arial"/>
                <w:i/>
                <w:iCs/>
                <w:szCs w:val="17"/>
                <w:lang w:val="es-ES_tradnl"/>
              </w:rPr>
              <w:t>inline</w:t>
            </w:r>
            <w:r w:rsidRPr="00641BDB">
              <w:rPr>
                <w:rFonts w:eastAsia="Times New Roman" w:cs="Arial"/>
                <w:szCs w:val="17"/>
                <w:lang w:val="es-ES_tradnl"/>
              </w:rPr>
              <w:t>)</w:t>
            </w:r>
          </w:p>
        </w:tc>
        <w:tc>
          <w:tcPr>
            <w:tcW w:w="68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A51838" w14:textId="7759A077" w:rsidR="00776AF9" w:rsidRPr="00641BDB" w:rsidRDefault="00776AF9" w:rsidP="00776AF9">
            <w:pPr>
              <w:rPr>
                <w:rFonts w:eastAsia="Times New Roman" w:cs="Arial"/>
                <w:szCs w:val="17"/>
                <w:lang w:val="es-ES_tradnl"/>
              </w:rPr>
            </w:pPr>
            <w:r w:rsidRPr="00641BDB">
              <w:rPr>
                <w:rFonts w:eastAsia="Times New Roman" w:cs="Arial"/>
                <w:szCs w:val="17"/>
                <w:lang w:val="es-ES_tradnl"/>
              </w:rPr>
              <w:t>[RSG-8</w:t>
            </w:r>
            <w:r w:rsidR="008256B6" w:rsidRPr="00641BDB">
              <w:rPr>
                <w:rFonts w:eastAsia="Times New Roman" w:cs="Arial"/>
                <w:szCs w:val="17"/>
                <w:lang w:val="es-ES_tradnl"/>
              </w:rPr>
              <w:t>1</w:t>
            </w:r>
            <w:r w:rsidRPr="00641BDB">
              <w:rPr>
                <w:rFonts w:eastAsia="Times New Roman" w:cs="Arial"/>
                <w:szCs w:val="17"/>
                <w:lang w:val="es-ES_tradnl"/>
              </w:rPr>
              <w:t>]</w:t>
            </w:r>
          </w:p>
        </w:tc>
      </w:tr>
      <w:tr w:rsidR="006A57D0" w:rsidRPr="00641BDB" w14:paraId="240A6325" w14:textId="77777777" w:rsidTr="00D355E5">
        <w:trPr>
          <w:trHeight w:val="644"/>
        </w:trPr>
        <w:tc>
          <w:tcPr>
            <w:tcW w:w="47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6393C6" w14:textId="77777777" w:rsidR="00776AF9" w:rsidRPr="00641BDB" w:rsidRDefault="00776AF9" w:rsidP="00776AF9">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apiKey</w:t>
            </w:r>
          </w:p>
        </w:tc>
        <w:tc>
          <w:tcPr>
            <w:tcW w:w="58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2920FF" w14:textId="4062673F" w:rsidR="00776AF9" w:rsidRPr="00641BDB" w:rsidRDefault="00776AF9" w:rsidP="00776AF9">
            <w:pPr>
              <w:rPr>
                <w:rFonts w:eastAsia="Times New Roman" w:cs="Arial"/>
                <w:szCs w:val="17"/>
                <w:lang w:val="es-ES_tradnl"/>
              </w:rPr>
            </w:pPr>
            <w:r w:rsidRPr="00641BDB">
              <w:rPr>
                <w:rFonts w:eastAsia="Times New Roman" w:cs="Arial"/>
                <w:szCs w:val="17"/>
                <w:lang w:val="es-ES_tradnl"/>
              </w:rPr>
              <w:t>cadena</w:t>
            </w:r>
          </w:p>
        </w:tc>
        <w:tc>
          <w:tcPr>
            <w:tcW w:w="625" w:type="pct"/>
            <w:tcBorders>
              <w:top w:val="single" w:sz="6" w:space="0" w:color="auto"/>
              <w:left w:val="single" w:sz="6" w:space="0" w:color="auto"/>
              <w:bottom w:val="single" w:sz="6" w:space="0" w:color="auto"/>
              <w:right w:val="single" w:sz="6" w:space="0" w:color="auto"/>
            </w:tcBorders>
          </w:tcPr>
          <w:p w14:paraId="06E3991A" w14:textId="77777777" w:rsidR="00776AF9" w:rsidRPr="00641BDB" w:rsidRDefault="00776AF9" w:rsidP="00776AF9">
            <w:pPr>
              <w:rPr>
                <w:rFonts w:eastAsia="Times New Roman" w:cs="Arial"/>
                <w:szCs w:val="17"/>
                <w:lang w:val="es-ES_tradnl"/>
              </w:rPr>
            </w:pPr>
          </w:p>
        </w:tc>
        <w:tc>
          <w:tcPr>
            <w:tcW w:w="1118" w:type="pct"/>
            <w:tcBorders>
              <w:top w:val="single" w:sz="6" w:space="0" w:color="auto"/>
              <w:left w:val="single" w:sz="6" w:space="0" w:color="auto"/>
              <w:bottom w:val="single" w:sz="6" w:space="0" w:color="auto"/>
              <w:right w:val="single" w:sz="6" w:space="0" w:color="auto"/>
            </w:tcBorders>
          </w:tcPr>
          <w:p w14:paraId="64753257" w14:textId="77777777" w:rsidR="00776AF9" w:rsidRPr="00641BDB" w:rsidRDefault="00776AF9" w:rsidP="00776AF9">
            <w:pPr>
              <w:rPr>
                <w:rFonts w:ascii="Courier New" w:eastAsia="Times New Roman" w:hAnsi="Courier New" w:cs="Courier New"/>
                <w:szCs w:val="17"/>
                <w:lang w:val="es-ES_tradnl"/>
              </w:rPr>
            </w:pPr>
            <w:r w:rsidRPr="00641BDB">
              <w:rPr>
                <w:rFonts w:ascii="Courier New" w:eastAsia="Times New Roman" w:hAnsi="Courier New" w:cs="Courier New"/>
                <w:szCs w:val="17"/>
                <w:lang w:val="es-ES_tradnl"/>
              </w:rPr>
              <w:t>apiKey=abcdef12345</w:t>
            </w:r>
          </w:p>
        </w:tc>
        <w:tc>
          <w:tcPr>
            <w:tcW w:w="1516" w:type="pct"/>
            <w:tcBorders>
              <w:top w:val="single" w:sz="6" w:space="0" w:color="auto"/>
              <w:left w:val="single" w:sz="6" w:space="0" w:color="auto"/>
              <w:bottom w:val="single" w:sz="6" w:space="0" w:color="auto"/>
              <w:right w:val="single" w:sz="6" w:space="0" w:color="auto"/>
            </w:tcBorders>
            <w:vAlign w:val="center"/>
          </w:tcPr>
          <w:p w14:paraId="020B3EB9" w14:textId="274ED1EC" w:rsidR="00776AF9" w:rsidRPr="00641BDB" w:rsidRDefault="006A57D0" w:rsidP="006A57D0">
            <w:pPr>
              <w:ind w:left="9" w:hanging="9"/>
              <w:jc w:val="both"/>
              <w:rPr>
                <w:rFonts w:eastAsia="Times New Roman" w:cs="Arial"/>
                <w:szCs w:val="17"/>
                <w:lang w:val="es-ES_tradnl"/>
              </w:rPr>
            </w:pPr>
            <w:r w:rsidRPr="00641BDB">
              <w:rPr>
                <w:rFonts w:eastAsia="Times New Roman" w:cs="Arial"/>
                <w:szCs w:val="17"/>
                <w:lang w:val="es-ES_tradnl"/>
              </w:rPr>
              <w:t>Se utiliza para indicar una clave de API web (debe darse preferencia a un encabezado HTTP)</w:t>
            </w:r>
          </w:p>
        </w:tc>
        <w:tc>
          <w:tcPr>
            <w:tcW w:w="68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71FD2D" w14:textId="359A2BE7" w:rsidR="00776AF9" w:rsidRPr="00641BDB" w:rsidRDefault="00776AF9" w:rsidP="00776AF9">
            <w:pPr>
              <w:rPr>
                <w:rFonts w:eastAsia="Times New Roman" w:cs="Arial"/>
                <w:szCs w:val="17"/>
                <w:lang w:val="es-ES_tradnl"/>
              </w:rPr>
            </w:pPr>
            <w:r w:rsidRPr="00641BDB">
              <w:rPr>
                <w:rFonts w:eastAsia="Times New Roman" w:cs="Arial"/>
                <w:szCs w:val="17"/>
                <w:lang w:val="es-ES_tradnl"/>
              </w:rPr>
              <w:t>[RSG-13</w:t>
            </w:r>
            <w:r w:rsidR="008256B6" w:rsidRPr="00641BDB">
              <w:rPr>
                <w:rFonts w:eastAsia="Times New Roman" w:cs="Arial"/>
                <w:szCs w:val="17"/>
                <w:lang w:val="es-ES_tradnl"/>
              </w:rPr>
              <w:t>7</w:t>
            </w:r>
            <w:r w:rsidRPr="00641BDB">
              <w:rPr>
                <w:rFonts w:eastAsia="Times New Roman" w:cs="Arial"/>
                <w:szCs w:val="17"/>
                <w:lang w:val="es-ES_tradnl"/>
              </w:rPr>
              <w:t>] a [RSG-13</w:t>
            </w:r>
            <w:r w:rsidR="008256B6" w:rsidRPr="00641BDB">
              <w:rPr>
                <w:rFonts w:eastAsia="Times New Roman" w:cs="Arial"/>
                <w:szCs w:val="17"/>
                <w:lang w:val="es-ES_tradnl"/>
              </w:rPr>
              <w:t>8</w:t>
            </w:r>
            <w:r w:rsidRPr="00641BDB">
              <w:rPr>
                <w:rFonts w:eastAsia="Times New Roman" w:cs="Arial"/>
                <w:szCs w:val="17"/>
                <w:lang w:val="es-ES_tradnl"/>
              </w:rPr>
              <w:t>]</w:t>
            </w:r>
          </w:p>
        </w:tc>
      </w:tr>
    </w:tbl>
    <w:p w14:paraId="5455FD1E" w14:textId="77777777" w:rsidR="0041729F" w:rsidRPr="00641BDB" w:rsidRDefault="0041729F" w:rsidP="006A57D0">
      <w:pPr>
        <w:jc w:val="right"/>
        <w:rPr>
          <w:rFonts w:cs="Arial"/>
          <w:bCs/>
          <w:iCs/>
          <w:szCs w:val="17"/>
          <w:lang w:val="es-ES_tradnl"/>
        </w:rPr>
      </w:pPr>
    </w:p>
    <w:p w14:paraId="78186CF1" w14:textId="77777777" w:rsidR="0041729F" w:rsidRPr="00641BDB" w:rsidRDefault="0041729F" w:rsidP="006A57D0">
      <w:pPr>
        <w:jc w:val="right"/>
        <w:rPr>
          <w:rFonts w:cs="Arial"/>
          <w:bCs/>
          <w:iCs/>
          <w:szCs w:val="17"/>
          <w:lang w:val="es-ES_tradnl"/>
        </w:rPr>
      </w:pPr>
    </w:p>
    <w:p w14:paraId="33BB9D8E" w14:textId="3F983058" w:rsidR="00444F9A" w:rsidRPr="00641BDB" w:rsidRDefault="00271941" w:rsidP="00444F9A">
      <w:pPr>
        <w:ind w:left="5529"/>
        <w:rPr>
          <w:rFonts w:cs="Arial"/>
          <w:bCs/>
          <w:iCs/>
          <w:szCs w:val="17"/>
          <w:lang w:val="es-ES_tradnl"/>
        </w:rPr>
      </w:pPr>
      <w:r w:rsidRPr="00641BDB">
        <w:rPr>
          <w:rFonts w:cs="Arial"/>
          <w:bCs/>
          <w:iCs/>
          <w:szCs w:val="17"/>
          <w:lang w:val="es-ES_tradnl"/>
        </w:rPr>
        <w:t>[</w:t>
      </w:r>
      <w:r w:rsidR="00DE6204" w:rsidRPr="00641BDB">
        <w:rPr>
          <w:rFonts w:cs="Arial"/>
          <w:bCs/>
          <w:iCs/>
          <w:szCs w:val="17"/>
          <w:lang w:val="es-ES_tradnl"/>
        </w:rPr>
        <w:t xml:space="preserve">Sigue el Anexo </w:t>
      </w:r>
      <w:r w:rsidRPr="00641BDB">
        <w:rPr>
          <w:rFonts w:cs="Arial"/>
          <w:bCs/>
          <w:iCs/>
          <w:szCs w:val="17"/>
          <w:lang w:val="es-ES_tradnl"/>
        </w:rPr>
        <w:t>III</w:t>
      </w:r>
      <w:del w:id="4029" w:author="Author">
        <w:r w:rsidRPr="00641BDB">
          <w:rPr>
            <w:rFonts w:cs="Arial"/>
            <w:bCs/>
            <w:iCs/>
            <w:szCs w:val="17"/>
            <w:lang w:val="es-ES_tradnl"/>
          </w:rPr>
          <w:delText>]</w:delText>
        </w:r>
      </w:del>
      <w:r w:rsidR="00444F9A" w:rsidRPr="00641BDB">
        <w:rPr>
          <w:rFonts w:cs="Arial"/>
          <w:bCs/>
          <w:iCs/>
          <w:szCs w:val="17"/>
          <w:lang w:val="es-ES_tradnl"/>
        </w:rPr>
        <w:t xml:space="preserve"> </w:t>
      </w:r>
      <w:ins w:id="4030" w:author="Author">
        <w:r w:rsidR="00444F9A" w:rsidRPr="00641BDB">
          <w:rPr>
            <w:rFonts w:cs="Arial"/>
            <w:bCs/>
            <w:iCs/>
            <w:szCs w:val="17"/>
            <w:lang w:val="es-ES_tradnl"/>
          </w:rPr>
          <w:t>de la Norma ST.90]</w:t>
        </w:r>
      </w:ins>
    </w:p>
    <w:p w14:paraId="68503E0D" w14:textId="77777777" w:rsidR="00444F9A" w:rsidRPr="00641BDB" w:rsidRDefault="00444F9A" w:rsidP="00444F9A">
      <w:pPr>
        <w:jc w:val="right"/>
        <w:rPr>
          <w:ins w:id="4031" w:author="Author"/>
          <w:rFonts w:cs="Arial"/>
          <w:bCs/>
          <w:iCs/>
          <w:szCs w:val="17"/>
          <w:lang w:val="es-ES_tradnl"/>
        </w:rPr>
        <w:sectPr w:rsidR="00444F9A" w:rsidRPr="00641BDB" w:rsidSect="00444F9A">
          <w:headerReference w:type="default" r:id="rId124"/>
          <w:footerReference w:type="default" r:id="rId125"/>
          <w:pgSz w:w="11907" w:h="16839" w:code="9"/>
          <w:pgMar w:top="562" w:right="1138" w:bottom="1282" w:left="1411" w:header="720" w:footer="720" w:gutter="0"/>
          <w:cols w:space="708"/>
          <w:docGrid w:linePitch="360"/>
        </w:sectPr>
      </w:pPr>
    </w:p>
    <w:p w14:paraId="663CDE42" w14:textId="1CC7C784" w:rsidR="00C3326F" w:rsidRPr="00641BDB" w:rsidRDefault="00C3326F" w:rsidP="00E738CE">
      <w:pPr>
        <w:pStyle w:val="Heading2"/>
        <w:spacing w:line="480" w:lineRule="auto"/>
        <w:jc w:val="center"/>
        <w:rPr>
          <w:b/>
          <w:bCs w:val="0"/>
          <w:sz w:val="20"/>
          <w:szCs w:val="20"/>
          <w:lang w:val="es-ES_tradnl"/>
        </w:rPr>
      </w:pPr>
      <w:bookmarkStart w:id="4032" w:name="_Toc126065435"/>
      <w:bookmarkStart w:id="4033" w:name="_Toc213234821"/>
      <w:r w:rsidRPr="00641BDB">
        <w:rPr>
          <w:b/>
          <w:bCs w:val="0"/>
          <w:sz w:val="20"/>
          <w:szCs w:val="20"/>
          <w:lang w:val="es-ES_tradnl"/>
        </w:rPr>
        <w:t>AN</w:t>
      </w:r>
      <w:r w:rsidR="00E35455" w:rsidRPr="00641BDB">
        <w:rPr>
          <w:b/>
          <w:bCs w:val="0"/>
          <w:sz w:val="20"/>
          <w:szCs w:val="20"/>
          <w:lang w:val="es-ES_tradnl"/>
        </w:rPr>
        <w:t xml:space="preserve">EXO </w:t>
      </w:r>
      <w:r w:rsidRPr="00641BDB">
        <w:rPr>
          <w:b/>
          <w:bCs w:val="0"/>
          <w:sz w:val="20"/>
          <w:szCs w:val="20"/>
          <w:lang w:val="es-ES_tradnl"/>
        </w:rPr>
        <w:t>III</w:t>
      </w:r>
      <w:bookmarkEnd w:id="4032"/>
      <w:bookmarkEnd w:id="4033"/>
    </w:p>
    <w:p w14:paraId="3AB6A2B0" w14:textId="77777777" w:rsidR="00190363" w:rsidRPr="00641BDB" w:rsidRDefault="00190363" w:rsidP="00190363">
      <w:pPr>
        <w:rPr>
          <w:lang w:val="es-ES_tradnl"/>
        </w:rPr>
      </w:pPr>
    </w:p>
    <w:p w14:paraId="4F4044DC" w14:textId="020998CE" w:rsidR="00C3326F" w:rsidRPr="00641BDB" w:rsidRDefault="00285E07" w:rsidP="00C3326F">
      <w:pPr>
        <w:widowControl w:val="0"/>
        <w:kinsoku w:val="0"/>
        <w:spacing w:after="340"/>
        <w:ind w:right="11"/>
        <w:jc w:val="center"/>
        <w:rPr>
          <w:szCs w:val="17"/>
          <w:lang w:val="es-ES_tradnl"/>
        </w:rPr>
      </w:pPr>
      <w:r w:rsidRPr="00641BDB">
        <w:rPr>
          <w:rFonts w:eastAsia="Times New Roman" w:cs="Arial"/>
          <w:caps/>
          <w:szCs w:val="17"/>
          <w:lang w:val="es-ES_tradnl"/>
        </w:rPr>
        <w:t>DIRECTRICES DE LAS API WEB RESTFUL Y MODELO DE CONTRATO DE SERVICIO</w:t>
      </w:r>
      <w:r w:rsidR="00C3326F" w:rsidRPr="00641BDB">
        <w:rPr>
          <w:szCs w:val="17"/>
          <w:lang w:val="es-ES_tradnl"/>
        </w:rPr>
        <w:t xml:space="preserve"> </w:t>
      </w:r>
    </w:p>
    <w:p w14:paraId="18A0315E" w14:textId="73D23B08" w:rsidR="00E738CE" w:rsidRPr="00641BDB" w:rsidRDefault="00966000" w:rsidP="00E738CE">
      <w:pPr>
        <w:jc w:val="center"/>
        <w:rPr>
          <w:i/>
          <w:lang w:val="es-ES_tradnl"/>
        </w:rPr>
      </w:pPr>
      <w:r w:rsidRPr="00641BDB">
        <w:rPr>
          <w:i/>
          <w:lang w:val="es-ES_tradnl"/>
        </w:rPr>
        <w:t xml:space="preserve">Versión </w:t>
      </w:r>
      <w:del w:id="4034" w:author="Author">
        <w:r w:rsidR="00E738CE" w:rsidRPr="00641BDB">
          <w:rPr>
            <w:i/>
            <w:lang w:val="es-ES_tradnl"/>
          </w:rPr>
          <w:delText>1.1</w:delText>
        </w:r>
      </w:del>
      <w:ins w:id="4035" w:author="Author">
        <w:r w:rsidRPr="00641BDB">
          <w:rPr>
            <w:i/>
            <w:lang w:val="es-ES_tradnl"/>
          </w:rPr>
          <w:t>2.0</w:t>
        </w:r>
      </w:ins>
    </w:p>
    <w:p w14:paraId="5492923D" w14:textId="77777777" w:rsidR="00E738CE" w:rsidRPr="00641BDB" w:rsidRDefault="00E738CE" w:rsidP="00E738CE">
      <w:pPr>
        <w:jc w:val="center"/>
        <w:rPr>
          <w:i/>
          <w:lang w:val="es-ES_tradnl"/>
        </w:rPr>
      </w:pPr>
    </w:p>
    <w:p w14:paraId="60CA9B65" w14:textId="1B4D60C9" w:rsidR="00C3326F" w:rsidRPr="00641BDB" w:rsidRDefault="00E738CE" w:rsidP="00E738CE">
      <w:pPr>
        <w:jc w:val="center"/>
        <w:rPr>
          <w:i/>
          <w:lang w:val="es-ES_tradnl"/>
        </w:rPr>
      </w:pPr>
      <w:del w:id="4036" w:author="Author">
        <w:r w:rsidRPr="00641BDB">
          <w:rPr>
            <w:i/>
            <w:lang w:val="es-ES_tradnl"/>
          </w:rPr>
          <w:delText>Revisión aprobada</w:delText>
        </w:r>
      </w:del>
      <w:ins w:id="4037" w:author="Author">
        <w:r w:rsidR="00A54080" w:rsidRPr="00641BDB">
          <w:rPr>
            <w:i/>
            <w:lang w:val="es-ES_tradnl"/>
          </w:rPr>
          <w:t>Propuesta presentada para su aprobación</w:t>
        </w:r>
      </w:ins>
      <w:r w:rsidR="00A54080" w:rsidRPr="00641BDB">
        <w:rPr>
          <w:i/>
          <w:lang w:val="es-ES_tradnl"/>
        </w:rPr>
        <w:t xml:space="preserve"> por el Comité de Normas Técnicas de la OMPI (CWS) </w:t>
      </w:r>
      <w:r w:rsidR="00A54080" w:rsidRPr="00641BDB">
        <w:rPr>
          <w:i/>
          <w:lang w:val="es-ES_tradnl"/>
        </w:rPr>
        <w:br/>
        <w:t xml:space="preserve">en su </w:t>
      </w:r>
      <w:del w:id="4038" w:author="Author">
        <w:r w:rsidR="00574586" w:rsidRPr="00641BDB">
          <w:rPr>
            <w:i/>
            <w:lang w:val="es-ES_tradnl"/>
          </w:rPr>
          <w:delText>décima</w:delText>
        </w:r>
      </w:del>
      <w:ins w:id="4039" w:author="Author">
        <w:r w:rsidR="00A54080" w:rsidRPr="00641BDB">
          <w:rPr>
            <w:i/>
            <w:lang w:val="es-ES_tradnl"/>
          </w:rPr>
          <w:t>decimotercera</w:t>
        </w:r>
      </w:ins>
      <w:r w:rsidR="00A54080" w:rsidRPr="00641BDB">
        <w:rPr>
          <w:i/>
          <w:lang w:val="es-ES_tradnl"/>
        </w:rPr>
        <w:t xml:space="preserve"> sesión</w:t>
      </w:r>
      <w:del w:id="4040" w:author="Author">
        <w:r w:rsidR="00574586" w:rsidRPr="00641BDB">
          <w:rPr>
            <w:i/>
            <w:lang w:val="es-ES_tradnl"/>
          </w:rPr>
          <w:delText>, celebrada el 25 de noviembre de 2022</w:delText>
        </w:r>
      </w:del>
    </w:p>
    <w:p w14:paraId="0C7B08CF" w14:textId="77777777" w:rsidR="00C929FA" w:rsidRPr="00641BDB" w:rsidRDefault="00C929FA" w:rsidP="00D26EFE">
      <w:pPr>
        <w:rPr>
          <w:lang w:val="es-ES_tradnl"/>
        </w:rPr>
      </w:pPr>
    </w:p>
    <w:p w14:paraId="7B18A9FF" w14:textId="77777777" w:rsidR="00C3326F" w:rsidRPr="00641BDB" w:rsidRDefault="00C3326F" w:rsidP="00D26EFE">
      <w:pPr>
        <w:rPr>
          <w:lang w:val="es-ES_tradnl"/>
        </w:rPr>
      </w:pPr>
    </w:p>
    <w:p w14:paraId="6ABF38C6" w14:textId="2D765438" w:rsidR="002168CD" w:rsidRPr="00641BDB" w:rsidRDefault="00FC1DE5" w:rsidP="00452355">
      <w:pPr>
        <w:jc w:val="both"/>
        <w:rPr>
          <w:lang w:val="es-ES_tradnl"/>
        </w:rPr>
      </w:pPr>
      <w:r w:rsidRPr="00641BDB">
        <w:rPr>
          <w:lang w:val="es-ES_tradnl"/>
        </w:rPr>
        <w:t>1.</w:t>
      </w:r>
      <w:r w:rsidRPr="00641BDB">
        <w:rPr>
          <w:lang w:val="es-ES_tradnl"/>
        </w:rPr>
        <w:tab/>
      </w:r>
      <w:r w:rsidR="009F6A7B" w:rsidRPr="00641BDB">
        <w:rPr>
          <w:lang w:val="es-ES_tradnl"/>
        </w:rPr>
        <w:t>En el Anexo III se ofrecen dos modelos de especificaciones de API conformes a la norma que tienen por objeto orientar a las Oficinas de PI que deseen desarrollar servicios web conformes a esta norma. A continuación y en los Apéndices A y B se ofrecen detalles sobre los dos modelos de ejemplo.</w:t>
      </w:r>
    </w:p>
    <w:p w14:paraId="1B217F1B" w14:textId="2A50E25E" w:rsidR="00563D71" w:rsidRPr="00641BDB" w:rsidRDefault="00563D71" w:rsidP="00452355">
      <w:pPr>
        <w:jc w:val="both"/>
        <w:rPr>
          <w:lang w:val="es-ES_tradnl"/>
        </w:rPr>
      </w:pPr>
    </w:p>
    <w:p w14:paraId="31441569" w14:textId="220619B7" w:rsidR="002168CD" w:rsidRPr="00641BDB" w:rsidRDefault="00563D71" w:rsidP="00E22290">
      <w:pPr>
        <w:jc w:val="both"/>
        <w:rPr>
          <w:lang w:val="es-ES_tradnl"/>
        </w:rPr>
      </w:pPr>
      <w:r w:rsidRPr="00641BDB">
        <w:rPr>
          <w:lang w:val="es-ES_tradnl"/>
        </w:rPr>
        <w:t>2.</w:t>
      </w:r>
      <w:r w:rsidRPr="00641BDB">
        <w:rPr>
          <w:lang w:val="es-ES_tradnl"/>
        </w:rPr>
        <w:tab/>
      </w:r>
      <w:r w:rsidR="009F6A7B" w:rsidRPr="00641BDB">
        <w:rPr>
          <w:lang w:val="es-ES_tradnl"/>
        </w:rPr>
        <w:t xml:space="preserve">Cabe señalar que los modelos de ejemplo se han elaborado con un planteamiento híbrido de los enfoques </w:t>
      </w:r>
      <w:r w:rsidR="0030137C" w:rsidRPr="00641BDB">
        <w:rPr>
          <w:i/>
          <w:iCs/>
          <w:lang w:val="es-ES_tradnl"/>
        </w:rPr>
        <w:t>contract-first</w:t>
      </w:r>
      <w:r w:rsidR="0030137C" w:rsidRPr="00641BDB">
        <w:rPr>
          <w:lang w:val="es-ES_tradnl"/>
        </w:rPr>
        <w:t xml:space="preserve"> y de </w:t>
      </w:r>
      <w:r w:rsidR="0030137C" w:rsidRPr="00641BDB">
        <w:rPr>
          <w:i/>
          <w:iCs/>
          <w:lang w:val="es-ES_tradnl"/>
        </w:rPr>
        <w:t>code-first</w:t>
      </w:r>
      <w:r w:rsidR="0030137C" w:rsidRPr="00641BDB">
        <w:rPr>
          <w:lang w:val="es-ES_tradnl"/>
        </w:rPr>
        <w:t>.</w:t>
      </w:r>
    </w:p>
    <w:p w14:paraId="2F24BA91" w14:textId="1C012442" w:rsidR="00271941" w:rsidRPr="00641BDB" w:rsidRDefault="006D1584" w:rsidP="00452355">
      <w:pPr>
        <w:pStyle w:val="Heading3"/>
        <w:jc w:val="both"/>
        <w:rPr>
          <w:lang w:val="es-ES_tradnl"/>
        </w:rPr>
      </w:pPr>
      <w:bookmarkStart w:id="4041" w:name="_Toc126065436"/>
      <w:bookmarkStart w:id="4042" w:name="_Toc213074208"/>
      <w:bookmarkStart w:id="4043" w:name="_Toc213234822"/>
      <w:r w:rsidRPr="00641BDB">
        <w:rPr>
          <w:lang w:val="es-ES_tradnl"/>
        </w:rPr>
        <w:t>Primer m</w:t>
      </w:r>
      <w:r w:rsidR="00C14117" w:rsidRPr="00641BDB">
        <w:rPr>
          <w:lang w:val="es-ES_tradnl"/>
        </w:rPr>
        <w:t>odelo de ejemplo</w:t>
      </w:r>
      <w:r w:rsidR="002B43B4" w:rsidRPr="00641BDB">
        <w:rPr>
          <w:lang w:val="es-ES_tradnl"/>
        </w:rPr>
        <w:t>:</w:t>
      </w:r>
      <w:r w:rsidR="00C14117" w:rsidRPr="00641BDB">
        <w:rPr>
          <w:lang w:val="es-ES_tradnl"/>
        </w:rPr>
        <w:t xml:space="preserve"> DocList</w:t>
      </w:r>
      <w:bookmarkEnd w:id="4041"/>
      <w:bookmarkEnd w:id="4042"/>
      <w:bookmarkEnd w:id="4043"/>
    </w:p>
    <w:p w14:paraId="162279F4" w14:textId="0E1B6E4E" w:rsidR="00271941" w:rsidRPr="00641BDB" w:rsidRDefault="00E22290" w:rsidP="004458AD">
      <w:pPr>
        <w:shd w:val="clear" w:color="auto" w:fill="FFFFFF"/>
        <w:spacing w:before="150"/>
        <w:jc w:val="both"/>
        <w:rPr>
          <w:lang w:val="es-ES_tradnl"/>
        </w:rPr>
      </w:pPr>
      <w:r w:rsidRPr="00641BDB">
        <w:rPr>
          <w:rFonts w:eastAsia="Times New Roman" w:cs="Arial"/>
          <w:szCs w:val="17"/>
          <w:lang w:val="es-ES_tradnl"/>
        </w:rPr>
        <w:t>3</w:t>
      </w:r>
      <w:r w:rsidR="00FC1DE5" w:rsidRPr="00641BDB">
        <w:rPr>
          <w:rFonts w:eastAsia="Times New Roman" w:cs="Arial"/>
          <w:szCs w:val="17"/>
          <w:lang w:val="es-ES_tradnl"/>
        </w:rPr>
        <w:t>.</w:t>
      </w:r>
      <w:r w:rsidR="00FC1DE5" w:rsidRPr="00641BDB">
        <w:rPr>
          <w:rFonts w:eastAsia="Times New Roman" w:cs="Arial"/>
          <w:szCs w:val="17"/>
          <w:lang w:val="es-ES_tradnl"/>
        </w:rPr>
        <w:tab/>
      </w:r>
      <w:r w:rsidR="00D31092" w:rsidRPr="00641BDB">
        <w:rPr>
          <w:rFonts w:eastAsia="Times New Roman" w:cs="Arial"/>
          <w:szCs w:val="17"/>
          <w:lang w:val="es-ES_tradnl"/>
        </w:rPr>
        <w:t xml:space="preserve">El primero de los modelos de ejemplo está inspirado en el servicio web del sistema </w:t>
      </w:r>
      <w:r w:rsidR="009F6A7B" w:rsidRPr="00641BDB">
        <w:rPr>
          <w:rFonts w:eastAsia="Times New Roman" w:cs="Arial"/>
          <w:szCs w:val="17"/>
          <w:lang w:val="es-ES_tradnl"/>
        </w:rPr>
        <w:t xml:space="preserve">Office Open </w:t>
      </w:r>
      <w:r w:rsidR="00D31092" w:rsidRPr="00641BDB">
        <w:rPr>
          <w:rFonts w:eastAsia="Times New Roman" w:cs="Arial"/>
          <w:iCs/>
          <w:szCs w:val="17"/>
          <w:lang w:val="es-ES_tradnl"/>
        </w:rPr>
        <w:t>Portal Dossier</w:t>
      </w:r>
      <w:r w:rsidR="00D31092" w:rsidRPr="00641BDB">
        <w:rPr>
          <w:rFonts w:eastAsia="Times New Roman" w:cs="Arial"/>
          <w:szCs w:val="17"/>
          <w:lang w:val="es-ES_tradnl"/>
        </w:rPr>
        <w:t xml:space="preserve"> (OPD)</w:t>
      </w:r>
      <w:r w:rsidR="009F6A7B" w:rsidRPr="00641BDB">
        <w:rPr>
          <w:rFonts w:eastAsia="Times New Roman" w:cs="Arial"/>
          <w:szCs w:val="17"/>
          <w:lang w:val="es-ES_tradnl"/>
        </w:rPr>
        <w:t xml:space="preserve">, provisto del mismo nombre, </w:t>
      </w:r>
      <w:r w:rsidR="00027810" w:rsidRPr="00641BDB">
        <w:rPr>
          <w:rFonts w:eastAsia="Times New Roman" w:cs="Arial"/>
          <w:szCs w:val="17"/>
          <w:lang w:val="es-ES_tradnl"/>
        </w:rPr>
        <w:t>de</w:t>
      </w:r>
      <w:r w:rsidR="006A25EA" w:rsidRPr="00641BDB">
        <w:rPr>
          <w:rFonts w:eastAsia="Times New Roman" w:cs="Arial"/>
          <w:szCs w:val="17"/>
          <w:lang w:val="es-ES_tradnl"/>
        </w:rPr>
        <w:t xml:space="preserve"> </w:t>
      </w:r>
      <w:r w:rsidR="00027810" w:rsidRPr="00641BDB">
        <w:rPr>
          <w:rFonts w:eastAsia="Times New Roman" w:cs="Arial"/>
          <w:szCs w:val="17"/>
          <w:lang w:val="es-ES_tradnl"/>
        </w:rPr>
        <w:t>l</w:t>
      </w:r>
      <w:r w:rsidR="006A25EA" w:rsidRPr="00641BDB">
        <w:rPr>
          <w:rFonts w:eastAsia="Times New Roman" w:cs="Arial"/>
          <w:szCs w:val="17"/>
          <w:lang w:val="es-ES_tradnl"/>
        </w:rPr>
        <w:t>as Oficinas de la Cooperación Pentalateral</w:t>
      </w:r>
      <w:r w:rsidR="00027810" w:rsidRPr="00641BDB">
        <w:rPr>
          <w:rFonts w:eastAsia="Times New Roman" w:cs="Arial"/>
          <w:szCs w:val="17"/>
          <w:lang w:val="es-ES_tradnl"/>
        </w:rPr>
        <w:t xml:space="preserve"> </w:t>
      </w:r>
      <w:r w:rsidR="006A25EA" w:rsidRPr="00641BDB">
        <w:rPr>
          <w:rFonts w:eastAsia="Times New Roman" w:cs="Arial"/>
          <w:szCs w:val="17"/>
          <w:lang w:val="es-ES_tradnl"/>
        </w:rPr>
        <w:t>(</w:t>
      </w:r>
      <w:r w:rsidR="00A1789B" w:rsidRPr="00641BDB">
        <w:rPr>
          <w:rFonts w:eastAsia="Times New Roman" w:cs="Arial"/>
          <w:szCs w:val="17"/>
          <w:lang w:val="es-ES_tradnl"/>
        </w:rPr>
        <w:t>IP5</w:t>
      </w:r>
      <w:r w:rsidR="006A25EA" w:rsidRPr="00641BDB">
        <w:rPr>
          <w:rFonts w:eastAsia="Times New Roman" w:cs="Arial"/>
          <w:szCs w:val="17"/>
          <w:lang w:val="es-ES_tradnl"/>
        </w:rPr>
        <w:t>)</w:t>
      </w:r>
      <w:r w:rsidR="00A1789B" w:rsidRPr="00641BDB">
        <w:rPr>
          <w:rStyle w:val="FootnoteReference"/>
          <w:rFonts w:eastAsia="Times New Roman" w:cs="Arial"/>
          <w:szCs w:val="17"/>
          <w:lang w:val="es-ES_tradnl"/>
        </w:rPr>
        <w:footnoteReference w:id="16"/>
      </w:r>
      <w:r w:rsidR="00027810" w:rsidRPr="00641BDB">
        <w:rPr>
          <w:rFonts w:eastAsia="Times New Roman" w:cs="Arial"/>
          <w:szCs w:val="17"/>
          <w:lang w:val="es-ES_tradnl"/>
        </w:rPr>
        <w:t>. El servicio DocList de la</w:t>
      </w:r>
      <w:r w:rsidR="00E00B96" w:rsidRPr="00641BDB">
        <w:rPr>
          <w:rFonts w:eastAsia="Times New Roman" w:cs="Arial"/>
          <w:szCs w:val="17"/>
          <w:lang w:val="es-ES_tradnl"/>
        </w:rPr>
        <w:t>s</w:t>
      </w:r>
      <w:r w:rsidR="00027810" w:rsidRPr="00641BDB">
        <w:rPr>
          <w:rFonts w:eastAsia="Times New Roman" w:cs="Arial"/>
          <w:szCs w:val="17"/>
          <w:lang w:val="es-ES_tradnl"/>
        </w:rPr>
        <w:t xml:space="preserve"> API proporciona una lista de los documentos de patente asociados a como mínimo un número de solicitud o de publicación.</w:t>
      </w:r>
      <w:r w:rsidR="00B67A3A" w:rsidRPr="00641BDB">
        <w:rPr>
          <w:rFonts w:eastAsia="Times New Roman" w:cs="Arial"/>
          <w:szCs w:val="17"/>
          <w:lang w:val="es-ES_tradnl"/>
        </w:rPr>
        <w:t> </w:t>
      </w:r>
    </w:p>
    <w:p w14:paraId="1F32989B" w14:textId="0914DD71" w:rsidR="00271941" w:rsidRPr="00641BDB" w:rsidRDefault="006D1584" w:rsidP="00452355">
      <w:pPr>
        <w:pStyle w:val="Heading3"/>
        <w:jc w:val="both"/>
        <w:rPr>
          <w:lang w:val="es-ES_tradnl"/>
        </w:rPr>
      </w:pPr>
      <w:bookmarkStart w:id="4044" w:name="_Toc126065437"/>
      <w:bookmarkStart w:id="4045" w:name="_Toc213074209"/>
      <w:bookmarkStart w:id="4046" w:name="_Toc213234823"/>
      <w:r w:rsidRPr="00641BDB">
        <w:rPr>
          <w:lang w:val="es-ES_tradnl"/>
        </w:rPr>
        <w:t>Segundo m</w:t>
      </w:r>
      <w:r w:rsidR="002B43B4" w:rsidRPr="00641BDB">
        <w:rPr>
          <w:lang w:val="es-ES_tradnl"/>
        </w:rPr>
        <w:t xml:space="preserve">odelo de ejemplo: </w:t>
      </w:r>
      <w:r w:rsidR="009F6A7B" w:rsidRPr="00641BDB">
        <w:rPr>
          <w:lang w:val="es-ES_tradnl"/>
        </w:rPr>
        <w:t xml:space="preserve">Situación </w:t>
      </w:r>
      <w:r w:rsidR="002B43B4" w:rsidRPr="00641BDB">
        <w:rPr>
          <w:lang w:val="es-ES_tradnl"/>
        </w:rPr>
        <w:t>jurídica de las patentes</w:t>
      </w:r>
      <w:bookmarkEnd w:id="4044"/>
      <w:bookmarkEnd w:id="4045"/>
      <w:bookmarkEnd w:id="4046"/>
    </w:p>
    <w:p w14:paraId="3D13E10F" w14:textId="295D992B" w:rsidR="000A61CE" w:rsidRPr="00641BDB" w:rsidRDefault="004458AD" w:rsidP="004458AD">
      <w:pPr>
        <w:spacing w:before="150"/>
        <w:jc w:val="both"/>
        <w:rPr>
          <w:rFonts w:cs="Arial"/>
          <w:szCs w:val="17"/>
          <w:shd w:val="clear" w:color="auto" w:fill="FFFFFF"/>
          <w:lang w:val="es-ES_tradnl"/>
        </w:rPr>
      </w:pPr>
      <w:r w:rsidRPr="00641BDB">
        <w:rPr>
          <w:rFonts w:cs="Arial"/>
          <w:szCs w:val="17"/>
          <w:shd w:val="clear" w:color="auto" w:fill="FFFFFF"/>
          <w:lang w:val="es-ES_tradnl"/>
        </w:rPr>
        <w:t>4</w:t>
      </w:r>
      <w:r w:rsidR="00FC1DE5" w:rsidRPr="00641BDB">
        <w:rPr>
          <w:rFonts w:cs="Arial"/>
          <w:szCs w:val="17"/>
          <w:shd w:val="clear" w:color="auto" w:fill="FFFFFF"/>
          <w:lang w:val="es-ES_tradnl"/>
        </w:rPr>
        <w:t>.</w:t>
      </w:r>
      <w:r w:rsidR="00FC1DE5" w:rsidRPr="00641BDB">
        <w:rPr>
          <w:rFonts w:cs="Arial"/>
          <w:szCs w:val="17"/>
          <w:shd w:val="clear" w:color="auto" w:fill="FFFFFF"/>
          <w:lang w:val="es-ES_tradnl"/>
        </w:rPr>
        <w:tab/>
      </w:r>
      <w:r w:rsidR="001B3362" w:rsidRPr="00641BDB">
        <w:rPr>
          <w:rFonts w:cs="Arial"/>
          <w:szCs w:val="17"/>
          <w:shd w:val="clear" w:color="auto" w:fill="FFFFFF"/>
          <w:lang w:val="es-ES_tradnl"/>
        </w:rPr>
        <w:t xml:space="preserve">El segundo de los modelos de ejemplo es </w:t>
      </w:r>
      <w:r w:rsidR="00D028B2" w:rsidRPr="00641BDB">
        <w:rPr>
          <w:rFonts w:cs="Arial"/>
          <w:szCs w:val="17"/>
          <w:shd w:val="clear" w:color="auto" w:fill="FFFFFF"/>
          <w:lang w:val="es-ES_tradnl"/>
        </w:rPr>
        <w:t>una</w:t>
      </w:r>
      <w:r w:rsidR="001B3362" w:rsidRPr="00641BDB">
        <w:rPr>
          <w:rFonts w:cs="Arial"/>
          <w:szCs w:val="17"/>
          <w:shd w:val="clear" w:color="auto" w:fill="FFFFFF"/>
          <w:lang w:val="es-ES_tradnl"/>
        </w:rPr>
        <w:t xml:space="preserve"> API sobre la situación jurídica de las patentes, que proporciona el historial de incidencias relativas a la situación jurídica de una solicitud determinada o información detallada sobre una incidencia concreta relativa a la situación jurídica.</w:t>
      </w:r>
      <w:r w:rsidR="00B67A3A" w:rsidRPr="00641BDB">
        <w:rPr>
          <w:rFonts w:cs="Arial"/>
          <w:szCs w:val="17"/>
          <w:shd w:val="clear" w:color="auto" w:fill="FFFFFF"/>
          <w:lang w:val="es-ES_tradnl"/>
        </w:rPr>
        <w:t xml:space="preserve"> </w:t>
      </w:r>
    </w:p>
    <w:p w14:paraId="5A7E9B51" w14:textId="77777777" w:rsidR="004458AD" w:rsidRPr="00641BDB" w:rsidRDefault="004458AD" w:rsidP="004458AD">
      <w:pPr>
        <w:spacing w:before="150"/>
        <w:jc w:val="both"/>
        <w:rPr>
          <w:rFonts w:cs="Arial"/>
          <w:i/>
          <w:szCs w:val="17"/>
          <w:lang w:val="es-ES_tradnl"/>
        </w:rPr>
      </w:pPr>
    </w:p>
    <w:p w14:paraId="24C9DAB7" w14:textId="06A9DC91" w:rsidR="00271941" w:rsidRPr="00641BDB" w:rsidRDefault="00271941" w:rsidP="00663A9C">
      <w:pPr>
        <w:jc w:val="right"/>
        <w:rPr>
          <w:lang w:val="es-ES_tradnl"/>
        </w:rPr>
      </w:pPr>
      <w:r w:rsidRPr="00641BDB">
        <w:rPr>
          <w:lang w:val="es-ES_tradnl"/>
        </w:rPr>
        <w:t>[</w:t>
      </w:r>
      <w:r w:rsidR="00876350" w:rsidRPr="00641BDB">
        <w:rPr>
          <w:lang w:val="es-ES_tradnl"/>
        </w:rPr>
        <w:t>Sigue</w:t>
      </w:r>
      <w:r w:rsidR="00031F96" w:rsidRPr="00641BDB">
        <w:rPr>
          <w:lang w:val="es-ES_tradnl"/>
        </w:rPr>
        <w:t>n</w:t>
      </w:r>
      <w:r w:rsidR="00876350" w:rsidRPr="00641BDB">
        <w:rPr>
          <w:lang w:val="es-ES_tradnl"/>
        </w:rPr>
        <w:t xml:space="preserve"> </w:t>
      </w:r>
      <w:r w:rsidR="00031F96" w:rsidRPr="00641BDB">
        <w:rPr>
          <w:lang w:val="es-ES_tradnl"/>
        </w:rPr>
        <w:t xml:space="preserve">los apéndices A y B del </w:t>
      </w:r>
      <w:r w:rsidR="00876350" w:rsidRPr="00641BDB">
        <w:rPr>
          <w:lang w:val="es-ES_tradnl"/>
        </w:rPr>
        <w:t xml:space="preserve">Anexo </w:t>
      </w:r>
      <w:r w:rsidRPr="00641BDB">
        <w:rPr>
          <w:lang w:val="es-ES_tradnl"/>
        </w:rPr>
        <w:t>I</w:t>
      </w:r>
      <w:r w:rsidR="00031F96" w:rsidRPr="00641BDB">
        <w:rPr>
          <w:lang w:val="es-ES_tradnl"/>
        </w:rPr>
        <w:t>II</w:t>
      </w:r>
      <w:ins w:id="4047" w:author="Author">
        <w:r w:rsidR="00A54080" w:rsidRPr="00641BDB">
          <w:rPr>
            <w:lang w:val="es-ES_tradnl"/>
          </w:rPr>
          <w:t xml:space="preserve"> de la Norma ST.90</w:t>
        </w:r>
      </w:ins>
      <w:r w:rsidRPr="00641BDB">
        <w:rPr>
          <w:lang w:val="es-ES_tradnl"/>
        </w:rPr>
        <w:t>]</w:t>
      </w:r>
    </w:p>
    <w:p w14:paraId="245E411C" w14:textId="77777777" w:rsidR="00CF27C8" w:rsidRPr="00641BDB" w:rsidRDefault="00CF27C8">
      <w:pPr>
        <w:rPr>
          <w:rFonts w:eastAsia="SimSun"/>
          <w:bCs/>
          <w:iCs/>
          <w:caps/>
          <w:szCs w:val="28"/>
          <w:lang w:val="es-ES_tradnl"/>
        </w:rPr>
      </w:pPr>
      <w:r w:rsidRPr="00641BDB">
        <w:rPr>
          <w:lang w:val="es-ES_tradnl"/>
        </w:rPr>
        <w:br w:type="page"/>
      </w:r>
    </w:p>
    <w:p w14:paraId="7261D47C" w14:textId="77777777" w:rsidR="00886D28" w:rsidRPr="00641BDB" w:rsidRDefault="00886D28" w:rsidP="00886D28">
      <w:pPr>
        <w:pStyle w:val="Heading2"/>
        <w:spacing w:before="0" w:after="0"/>
        <w:jc w:val="center"/>
        <w:rPr>
          <w:b/>
          <w:lang w:val="es-ES_tradnl"/>
        </w:rPr>
      </w:pPr>
      <w:bookmarkStart w:id="4048" w:name="_Toc54267090"/>
      <w:bookmarkStart w:id="4049" w:name="_Toc126065438"/>
      <w:bookmarkStart w:id="4050" w:name="_Ref513712098"/>
    </w:p>
    <w:p w14:paraId="02BA7C24" w14:textId="77777777" w:rsidR="00886D28" w:rsidRPr="00641BDB" w:rsidRDefault="00886D28" w:rsidP="00886D28">
      <w:pPr>
        <w:pStyle w:val="Heading2"/>
        <w:spacing w:before="0" w:after="0"/>
        <w:jc w:val="center"/>
        <w:rPr>
          <w:b/>
          <w:lang w:val="es-ES_tradnl"/>
        </w:rPr>
      </w:pPr>
    </w:p>
    <w:p w14:paraId="0CA7482E" w14:textId="77777777" w:rsidR="00886D28" w:rsidRPr="00641BDB" w:rsidRDefault="00886D28" w:rsidP="00886D28">
      <w:pPr>
        <w:pStyle w:val="Heading2"/>
        <w:spacing w:before="0" w:after="0"/>
        <w:jc w:val="center"/>
        <w:rPr>
          <w:b/>
          <w:lang w:val="es-ES_tradnl"/>
        </w:rPr>
      </w:pPr>
    </w:p>
    <w:p w14:paraId="3FB46C9D" w14:textId="77777777" w:rsidR="00886D28" w:rsidRPr="00641BDB" w:rsidRDefault="00886D28" w:rsidP="00886D28">
      <w:pPr>
        <w:pStyle w:val="Heading2"/>
        <w:spacing w:before="0" w:after="0"/>
        <w:jc w:val="center"/>
        <w:rPr>
          <w:b/>
          <w:lang w:val="es-ES_tradnl"/>
        </w:rPr>
      </w:pPr>
    </w:p>
    <w:p w14:paraId="7AF5FDAE" w14:textId="77777777" w:rsidR="00886D28" w:rsidRPr="00641BDB" w:rsidRDefault="00886D28" w:rsidP="00886D28">
      <w:pPr>
        <w:pStyle w:val="Heading2"/>
        <w:spacing w:before="0" w:after="0"/>
        <w:jc w:val="center"/>
        <w:rPr>
          <w:b/>
          <w:lang w:val="es-ES_tradnl"/>
        </w:rPr>
      </w:pPr>
    </w:p>
    <w:p w14:paraId="3A9C6E12" w14:textId="69CD1044" w:rsidR="0077047E" w:rsidRPr="00641BDB" w:rsidRDefault="0077047E" w:rsidP="0077047E">
      <w:pPr>
        <w:pStyle w:val="Heading2"/>
        <w:jc w:val="center"/>
        <w:rPr>
          <w:b/>
          <w:lang w:val="es-ES_tradnl"/>
        </w:rPr>
      </w:pPr>
      <w:bookmarkStart w:id="4051" w:name="_Toc213234824"/>
      <w:r w:rsidRPr="00641BDB">
        <w:rPr>
          <w:b/>
          <w:lang w:val="es-ES_tradnl"/>
        </w:rPr>
        <w:t>ApÉNDICE A</w:t>
      </w:r>
      <w:bookmarkEnd w:id="4048"/>
      <w:bookmarkEnd w:id="4049"/>
      <w:bookmarkEnd w:id="4051"/>
      <w:r w:rsidRPr="00641BDB">
        <w:rPr>
          <w:b/>
          <w:lang w:val="es-ES_tradnl"/>
        </w:rPr>
        <w:t xml:space="preserve"> </w:t>
      </w:r>
    </w:p>
    <w:p w14:paraId="1E378694" w14:textId="77777777" w:rsidR="0077047E" w:rsidRPr="00641BDB" w:rsidRDefault="0077047E" w:rsidP="0077047E">
      <w:pPr>
        <w:rPr>
          <w:lang w:val="es-ES_tradnl"/>
        </w:rPr>
      </w:pPr>
    </w:p>
    <w:p w14:paraId="53328DAB" w14:textId="7C06483D" w:rsidR="0077047E" w:rsidRPr="00641BDB" w:rsidRDefault="009C51A0" w:rsidP="0077047E">
      <w:pPr>
        <w:jc w:val="center"/>
        <w:rPr>
          <w:caps/>
          <w:lang w:val="es-ES_tradnl"/>
        </w:rPr>
      </w:pPr>
      <w:r w:rsidRPr="00641BDB">
        <w:rPr>
          <w:caps/>
          <w:lang w:val="es-ES_tradnl"/>
        </w:rPr>
        <w:t>MODELO DE EJEMPLO</w:t>
      </w:r>
      <w:r w:rsidR="0077047E" w:rsidRPr="00641BDB">
        <w:rPr>
          <w:caps/>
          <w:lang w:val="es-ES_tradnl"/>
        </w:rPr>
        <w:t xml:space="preserve"> Doclist</w:t>
      </w:r>
    </w:p>
    <w:p w14:paraId="5571B1E9" w14:textId="77777777" w:rsidR="0077047E" w:rsidRPr="00641BDB" w:rsidRDefault="0077047E" w:rsidP="0077047E">
      <w:pPr>
        <w:jc w:val="center"/>
        <w:rPr>
          <w:caps/>
          <w:lang w:val="es-ES_tradnl"/>
        </w:rPr>
      </w:pPr>
    </w:p>
    <w:p w14:paraId="05C31ADA" w14:textId="77777777" w:rsidR="0077047E" w:rsidRPr="00641BDB" w:rsidRDefault="0077047E" w:rsidP="0077047E">
      <w:pPr>
        <w:rPr>
          <w:lang w:val="es-ES_tradnl"/>
        </w:rPr>
      </w:pPr>
    </w:p>
    <w:p w14:paraId="28E9E38E" w14:textId="20270624" w:rsidR="0077047E" w:rsidRPr="00641BDB" w:rsidRDefault="009F6A7B" w:rsidP="0077047E">
      <w:pPr>
        <w:shd w:val="clear" w:color="auto" w:fill="FFFFFF"/>
        <w:spacing w:before="150" w:after="240"/>
        <w:rPr>
          <w:rFonts w:eastAsia="Times New Roman" w:cs="Arial"/>
          <w:szCs w:val="17"/>
          <w:lang w:val="es-ES_tradnl"/>
        </w:rPr>
      </w:pPr>
      <w:r w:rsidRPr="00641BDB">
        <w:rPr>
          <w:lang w:val="es-ES_tradnl"/>
        </w:rPr>
        <w:t>1</w:t>
      </w:r>
      <w:r w:rsidR="0077047E" w:rsidRPr="00641BDB">
        <w:rPr>
          <w:lang w:val="es-ES_tradnl"/>
        </w:rPr>
        <w:t>.</w:t>
      </w:r>
      <w:r w:rsidR="0077047E" w:rsidRPr="00641BDB">
        <w:rPr>
          <w:lang w:val="es-ES_tradnl"/>
        </w:rPr>
        <w:tab/>
      </w:r>
      <w:r w:rsidR="00F8023E" w:rsidRPr="00641BDB">
        <w:rPr>
          <w:lang w:val="es-ES_tradnl"/>
        </w:rPr>
        <w:t xml:space="preserve">En el Apéndice A se proporciona un enlace a un </w:t>
      </w:r>
      <w:r w:rsidR="00F8023E" w:rsidRPr="00641BDB">
        <w:rPr>
          <w:rFonts w:eastAsia="Times New Roman" w:cs="Arial"/>
          <w:szCs w:val="17"/>
          <w:lang w:val="es-ES_tradnl"/>
        </w:rPr>
        <w:t xml:space="preserve">fichero ZIP que incluye el documento de requisitos en el que se describen los formatos de petición y respuesta, la especificación YAML y los componentes </w:t>
      </w:r>
      <w:r w:rsidR="0077047E" w:rsidRPr="00641BDB">
        <w:rPr>
          <w:rFonts w:eastAsia="Times New Roman" w:cs="Arial"/>
          <w:szCs w:val="17"/>
          <w:lang w:val="es-ES_tradnl"/>
        </w:rPr>
        <w:t>XSD</w:t>
      </w:r>
      <w:r w:rsidR="00F8023E" w:rsidRPr="00641BDB">
        <w:rPr>
          <w:rFonts w:eastAsia="Times New Roman" w:cs="Arial"/>
          <w:szCs w:val="17"/>
          <w:lang w:val="es-ES_tradnl"/>
        </w:rPr>
        <w:t>.</w:t>
      </w:r>
    </w:p>
    <w:p w14:paraId="2FCB8791" w14:textId="7C9CAF58" w:rsidR="0077047E" w:rsidRPr="00641BDB" w:rsidRDefault="009F6A7B" w:rsidP="0077047E">
      <w:pPr>
        <w:rPr>
          <w:lang w:val="es-ES_tradnl"/>
        </w:rPr>
      </w:pPr>
      <w:r w:rsidRPr="00641BDB">
        <w:rPr>
          <w:lang w:val="es-ES_tradnl"/>
        </w:rPr>
        <w:t>2</w:t>
      </w:r>
      <w:r w:rsidR="0077047E" w:rsidRPr="00641BDB">
        <w:rPr>
          <w:lang w:val="es-ES_tradnl"/>
        </w:rPr>
        <w:t>.</w:t>
      </w:r>
      <w:r w:rsidR="00D22D23" w:rsidRPr="00641BDB">
        <w:rPr>
          <w:lang w:val="es-ES_tradnl"/>
        </w:rPr>
        <w:t xml:space="preserve"> </w:t>
      </w:r>
      <w:r w:rsidR="0077047E" w:rsidRPr="00641BDB">
        <w:rPr>
          <w:lang w:val="es-ES_tradnl"/>
        </w:rPr>
        <w:tab/>
      </w:r>
      <w:r w:rsidR="00A433DA" w:rsidRPr="00641BDB">
        <w:rPr>
          <w:lang w:val="es-ES_tradnl"/>
        </w:rPr>
        <w:t>El Apéndice A puede consultarse en</w:t>
      </w:r>
      <w:r w:rsidR="0077047E" w:rsidRPr="00641BDB">
        <w:rPr>
          <w:lang w:val="es-ES_tradnl"/>
        </w:rPr>
        <w:t>:</w:t>
      </w:r>
    </w:p>
    <w:p w14:paraId="2E1C9C5F" w14:textId="2FA0FAC9" w:rsidR="0077047E" w:rsidRPr="00641BDB" w:rsidRDefault="0077047E" w:rsidP="0077047E">
      <w:pPr>
        <w:rPr>
          <w:lang w:val="es-ES_tradnl"/>
        </w:rPr>
      </w:pPr>
      <w:hyperlink r:id="rId126" w:history="1">
        <w:r w:rsidRPr="00641BDB">
          <w:rPr>
            <w:rStyle w:val="Hyperlink"/>
            <w:lang w:val="es-ES_tradnl"/>
          </w:rPr>
          <w:t>https://www.wipo.int/edocs/mdocs/cws/en/cws_8/cws_8_2-appendixa.zip</w:t>
        </w:r>
      </w:hyperlink>
      <w:r w:rsidRPr="00641BDB">
        <w:rPr>
          <w:lang w:val="es-ES_tradnl"/>
        </w:rPr>
        <w:t xml:space="preserve"> </w:t>
      </w:r>
    </w:p>
    <w:p w14:paraId="1AA7A20F" w14:textId="77777777" w:rsidR="0077047E" w:rsidRPr="00641BDB" w:rsidRDefault="0077047E" w:rsidP="0077047E">
      <w:pPr>
        <w:rPr>
          <w:lang w:val="es-ES_tradnl"/>
        </w:rPr>
      </w:pPr>
    </w:p>
    <w:p w14:paraId="2C00E01C" w14:textId="6571CE73" w:rsidR="0077047E" w:rsidRPr="00641BDB" w:rsidRDefault="0077047E" w:rsidP="0077047E">
      <w:pPr>
        <w:pStyle w:val="Heading2"/>
        <w:jc w:val="center"/>
        <w:rPr>
          <w:b/>
          <w:lang w:val="es-ES_tradnl"/>
        </w:rPr>
      </w:pPr>
      <w:bookmarkStart w:id="4052" w:name="_Toc54267091"/>
      <w:bookmarkStart w:id="4053" w:name="_Toc126065439"/>
      <w:bookmarkStart w:id="4054" w:name="_Toc213234825"/>
      <w:r w:rsidRPr="00641BDB">
        <w:rPr>
          <w:b/>
          <w:lang w:val="es-ES_tradnl"/>
        </w:rPr>
        <w:t>ApÉNDICE B</w:t>
      </w:r>
      <w:bookmarkEnd w:id="4052"/>
      <w:bookmarkEnd w:id="4053"/>
      <w:bookmarkEnd w:id="4054"/>
      <w:r w:rsidRPr="00641BDB">
        <w:rPr>
          <w:b/>
          <w:lang w:val="es-ES_tradnl"/>
        </w:rPr>
        <w:t xml:space="preserve"> </w:t>
      </w:r>
    </w:p>
    <w:p w14:paraId="38A250AA" w14:textId="77777777" w:rsidR="0077047E" w:rsidRPr="00641BDB" w:rsidRDefault="0077047E" w:rsidP="0077047E">
      <w:pPr>
        <w:rPr>
          <w:lang w:val="es-ES_tradnl"/>
        </w:rPr>
      </w:pPr>
    </w:p>
    <w:p w14:paraId="45FD4FF7" w14:textId="425ECF86" w:rsidR="0077047E" w:rsidRPr="00641BDB" w:rsidRDefault="0077047E" w:rsidP="0077047E">
      <w:pPr>
        <w:jc w:val="center"/>
        <w:rPr>
          <w:caps/>
          <w:lang w:val="es-ES_tradnl"/>
        </w:rPr>
      </w:pPr>
      <w:r w:rsidRPr="00641BDB">
        <w:rPr>
          <w:lang w:val="es-ES_tradnl"/>
        </w:rPr>
        <w:t>MODELO DE EJEMPLO SOBRE LA SITUACIÓN JURÍDICA DE LAS PATENTES</w:t>
      </w:r>
    </w:p>
    <w:p w14:paraId="21F19824" w14:textId="77777777" w:rsidR="0077047E" w:rsidRPr="00641BDB" w:rsidRDefault="0077047E" w:rsidP="0077047E">
      <w:pPr>
        <w:rPr>
          <w:lang w:val="es-ES_tradnl"/>
        </w:rPr>
      </w:pPr>
    </w:p>
    <w:p w14:paraId="4C6655A6" w14:textId="77777777" w:rsidR="0077047E" w:rsidRPr="00641BDB" w:rsidRDefault="0077047E" w:rsidP="0077047E">
      <w:pPr>
        <w:rPr>
          <w:lang w:val="es-ES_tradnl"/>
        </w:rPr>
      </w:pPr>
    </w:p>
    <w:p w14:paraId="0CF0A078" w14:textId="616D136A" w:rsidR="0077047E" w:rsidRPr="00641BDB" w:rsidRDefault="009F6A7B" w:rsidP="0077047E">
      <w:pPr>
        <w:spacing w:before="150"/>
        <w:rPr>
          <w:rFonts w:cs="Arial"/>
          <w:szCs w:val="17"/>
          <w:shd w:val="clear" w:color="auto" w:fill="FFFFFF"/>
          <w:lang w:val="es-ES_tradnl"/>
        </w:rPr>
      </w:pPr>
      <w:r w:rsidRPr="00641BDB">
        <w:rPr>
          <w:rFonts w:cs="Arial"/>
          <w:szCs w:val="17"/>
          <w:shd w:val="clear" w:color="auto" w:fill="FFFFFF"/>
          <w:lang w:val="es-ES_tradnl"/>
        </w:rPr>
        <w:t>1</w:t>
      </w:r>
      <w:r w:rsidR="0077047E" w:rsidRPr="00641BDB">
        <w:rPr>
          <w:rFonts w:cs="Arial"/>
          <w:szCs w:val="17"/>
          <w:shd w:val="clear" w:color="auto" w:fill="FFFFFF"/>
          <w:lang w:val="es-ES_tradnl"/>
        </w:rPr>
        <w:t>.</w:t>
      </w:r>
      <w:r w:rsidR="0077047E" w:rsidRPr="00641BDB">
        <w:rPr>
          <w:rFonts w:cs="Arial"/>
          <w:szCs w:val="17"/>
          <w:shd w:val="clear" w:color="auto" w:fill="FFFFFF"/>
          <w:lang w:val="es-ES_tradnl"/>
        </w:rPr>
        <w:tab/>
      </w:r>
      <w:r w:rsidR="00723CAF" w:rsidRPr="00641BDB">
        <w:rPr>
          <w:lang w:val="es-ES_tradnl"/>
        </w:rPr>
        <w:t xml:space="preserve">En el Apéndice B figura un enlace a un </w:t>
      </w:r>
      <w:r w:rsidR="00723CAF" w:rsidRPr="00641BDB">
        <w:rPr>
          <w:rFonts w:eastAsia="Times New Roman" w:cs="Arial"/>
          <w:szCs w:val="17"/>
          <w:lang w:val="es-ES_tradnl"/>
        </w:rPr>
        <w:t xml:space="preserve">fichero ZIP que incluye </w:t>
      </w:r>
      <w:r w:rsidR="00723CAF" w:rsidRPr="00641BDB">
        <w:rPr>
          <w:rFonts w:cs="Arial"/>
          <w:szCs w:val="17"/>
          <w:shd w:val="clear" w:color="auto" w:fill="FFFFFF"/>
          <w:lang w:val="es-ES_tradnl"/>
        </w:rPr>
        <w:t>la especificación de la API proporcionada en RAML, datos de ejemplo y listas de enumeración de la Norma ST.96 de la OMPI</w:t>
      </w:r>
      <w:r w:rsidR="0077047E" w:rsidRPr="00641BDB">
        <w:rPr>
          <w:rFonts w:cs="Arial"/>
          <w:szCs w:val="17"/>
          <w:shd w:val="clear" w:color="auto" w:fill="FFFFFF"/>
          <w:lang w:val="es-ES_tradnl"/>
        </w:rPr>
        <w:t>.</w:t>
      </w:r>
    </w:p>
    <w:p w14:paraId="0648C2EF" w14:textId="77777777" w:rsidR="0077047E" w:rsidRPr="00641BDB" w:rsidRDefault="0077047E" w:rsidP="0077047E">
      <w:pPr>
        <w:rPr>
          <w:lang w:val="es-ES_tradnl"/>
        </w:rPr>
      </w:pPr>
    </w:p>
    <w:p w14:paraId="306B0C2A" w14:textId="2AC30E24" w:rsidR="0077047E" w:rsidRPr="00641BDB" w:rsidRDefault="009F6A7B" w:rsidP="0077047E">
      <w:pPr>
        <w:rPr>
          <w:lang w:val="es-ES_tradnl"/>
        </w:rPr>
      </w:pPr>
      <w:r w:rsidRPr="00641BDB">
        <w:rPr>
          <w:lang w:val="es-ES_tradnl"/>
        </w:rPr>
        <w:t>2</w:t>
      </w:r>
      <w:r w:rsidR="0077047E" w:rsidRPr="00641BDB">
        <w:rPr>
          <w:lang w:val="es-ES_tradnl"/>
        </w:rPr>
        <w:t xml:space="preserve">. </w:t>
      </w:r>
      <w:r w:rsidR="0077047E" w:rsidRPr="00641BDB">
        <w:rPr>
          <w:lang w:val="es-ES_tradnl"/>
        </w:rPr>
        <w:tab/>
      </w:r>
      <w:r w:rsidR="00723CAF" w:rsidRPr="00641BDB">
        <w:rPr>
          <w:lang w:val="es-ES_tradnl"/>
        </w:rPr>
        <w:t>El Apéndice B puede consultarse en</w:t>
      </w:r>
      <w:r w:rsidR="0077047E" w:rsidRPr="00641BDB">
        <w:rPr>
          <w:lang w:val="es-ES_tradnl"/>
        </w:rPr>
        <w:t>:</w:t>
      </w:r>
    </w:p>
    <w:p w14:paraId="15BE69B9" w14:textId="1A689B72" w:rsidR="0077047E" w:rsidRPr="00641BDB" w:rsidRDefault="0077047E" w:rsidP="0077047E">
      <w:pPr>
        <w:rPr>
          <w:lang w:val="es-ES_tradnl"/>
        </w:rPr>
      </w:pPr>
      <w:hyperlink r:id="rId127" w:history="1">
        <w:r w:rsidRPr="00641BDB">
          <w:rPr>
            <w:rStyle w:val="Hyperlink"/>
            <w:lang w:val="es-ES_tradnl"/>
          </w:rPr>
          <w:t>https://www.wipo.int/edocs/mdocs/cws/en/cws_8/cws_8_2-appendixb.zip</w:t>
        </w:r>
      </w:hyperlink>
    </w:p>
    <w:p w14:paraId="1CFD2462" w14:textId="77777777" w:rsidR="0077047E" w:rsidRPr="00641BDB" w:rsidRDefault="0077047E" w:rsidP="00444F9A">
      <w:pPr>
        <w:pStyle w:val="Heading2"/>
        <w:rPr>
          <w:szCs w:val="17"/>
          <w:lang w:val="es-ES_tradnl"/>
        </w:rPr>
      </w:pPr>
    </w:p>
    <w:p w14:paraId="492AA400" w14:textId="63669669" w:rsidR="006730FF" w:rsidRPr="00641BDB" w:rsidRDefault="005017E4" w:rsidP="00444F9A">
      <w:pPr>
        <w:ind w:left="5529"/>
        <w:rPr>
          <w:ins w:id="4055" w:author="Author"/>
          <w:sz w:val="22"/>
          <w:szCs w:val="22"/>
          <w:lang w:val="es-ES_tradnl"/>
        </w:rPr>
        <w:sectPr w:rsidR="006730FF" w:rsidRPr="00641BDB" w:rsidSect="00444F9A">
          <w:headerReference w:type="default" r:id="rId128"/>
          <w:footerReference w:type="default" r:id="rId129"/>
          <w:pgSz w:w="11907" w:h="16839" w:code="9"/>
          <w:pgMar w:top="562" w:right="1138" w:bottom="1282" w:left="1411" w:header="720" w:footer="720" w:gutter="0"/>
          <w:cols w:space="708"/>
          <w:docGrid w:linePitch="360"/>
        </w:sectPr>
      </w:pPr>
      <w:r w:rsidRPr="00641BDB">
        <w:rPr>
          <w:sz w:val="22"/>
          <w:szCs w:val="22"/>
          <w:lang w:val="es-ES_tradnl"/>
        </w:rPr>
        <w:t>[Sigue el Anexo IV</w:t>
      </w:r>
      <w:ins w:id="4056" w:author="Author">
        <w:r w:rsidR="00A54080" w:rsidRPr="00641BDB">
          <w:rPr>
            <w:sz w:val="22"/>
            <w:szCs w:val="22"/>
            <w:lang w:val="es-ES_tradnl"/>
          </w:rPr>
          <w:t xml:space="preserve"> de la Norma ST.90</w:t>
        </w:r>
        <w:r w:rsidRPr="00641BDB">
          <w:rPr>
            <w:sz w:val="22"/>
            <w:szCs w:val="22"/>
            <w:lang w:val="es-ES_tradnl"/>
          </w:rPr>
          <w:t>]</w:t>
        </w:r>
      </w:ins>
    </w:p>
    <w:p w14:paraId="25ACA0B1" w14:textId="3EDAFB17" w:rsidR="00294958" w:rsidRPr="00641BDB" w:rsidRDefault="00294958" w:rsidP="00B82EC5">
      <w:pPr>
        <w:pStyle w:val="Heading2"/>
        <w:spacing w:line="480" w:lineRule="auto"/>
        <w:jc w:val="center"/>
        <w:rPr>
          <w:b/>
          <w:bCs w:val="0"/>
          <w:sz w:val="20"/>
          <w:szCs w:val="20"/>
          <w:lang w:val="es-ES_tradnl"/>
        </w:rPr>
      </w:pPr>
      <w:bookmarkStart w:id="4057" w:name="_Toc126065440"/>
      <w:bookmarkStart w:id="4058" w:name="_Toc213234826"/>
      <w:r w:rsidRPr="00641BDB">
        <w:rPr>
          <w:b/>
          <w:bCs w:val="0"/>
          <w:sz w:val="20"/>
          <w:szCs w:val="20"/>
          <w:lang w:val="es-ES_tradnl"/>
        </w:rPr>
        <w:t>ANEX</w:t>
      </w:r>
      <w:r w:rsidR="00876350" w:rsidRPr="00641BDB">
        <w:rPr>
          <w:b/>
          <w:bCs w:val="0"/>
          <w:sz w:val="20"/>
          <w:szCs w:val="20"/>
          <w:lang w:val="es-ES_tradnl"/>
        </w:rPr>
        <w:t>O</w:t>
      </w:r>
      <w:r w:rsidRPr="00641BDB">
        <w:rPr>
          <w:b/>
          <w:bCs w:val="0"/>
          <w:sz w:val="20"/>
          <w:szCs w:val="20"/>
          <w:lang w:val="es-ES_tradnl"/>
        </w:rPr>
        <w:t xml:space="preserve"> IV</w:t>
      </w:r>
      <w:bookmarkEnd w:id="4057"/>
      <w:bookmarkEnd w:id="4058"/>
    </w:p>
    <w:p w14:paraId="7CB73131" w14:textId="77777777" w:rsidR="00190363" w:rsidRPr="00641BDB" w:rsidRDefault="00190363" w:rsidP="00190363">
      <w:pPr>
        <w:rPr>
          <w:lang w:val="es-ES_tradnl"/>
        </w:rPr>
      </w:pPr>
    </w:p>
    <w:p w14:paraId="1F34F23C" w14:textId="6AB6D87C" w:rsidR="00294958" w:rsidRPr="00641BDB" w:rsidRDefault="0064181E" w:rsidP="00294958">
      <w:pPr>
        <w:widowControl w:val="0"/>
        <w:kinsoku w:val="0"/>
        <w:spacing w:after="340"/>
        <w:ind w:right="11"/>
        <w:jc w:val="center"/>
        <w:rPr>
          <w:szCs w:val="17"/>
          <w:lang w:val="es-ES_tradnl"/>
        </w:rPr>
      </w:pPr>
      <w:r w:rsidRPr="00641BDB">
        <w:rPr>
          <w:rFonts w:eastAsia="Times New Roman" w:cs="Arial"/>
          <w:szCs w:val="17"/>
          <w:lang w:val="es-ES_tradnl"/>
        </w:rPr>
        <w:t>MEJORES PRÁCTICAS DE ARQUITECTURA DE SEGURIDAD DE ALTO NIVEL</w:t>
      </w:r>
      <w:r w:rsidR="00294958" w:rsidRPr="00641BDB">
        <w:rPr>
          <w:szCs w:val="17"/>
          <w:lang w:val="es-ES_tradnl"/>
        </w:rPr>
        <w:t xml:space="preserve"> </w:t>
      </w:r>
    </w:p>
    <w:p w14:paraId="6AC67AD3" w14:textId="4E74CCF9" w:rsidR="00B82EC5" w:rsidRPr="00641BDB" w:rsidRDefault="00966000" w:rsidP="00B82EC5">
      <w:pPr>
        <w:jc w:val="center"/>
        <w:rPr>
          <w:i/>
          <w:lang w:val="es-ES_tradnl"/>
        </w:rPr>
      </w:pPr>
      <w:r w:rsidRPr="00641BDB">
        <w:rPr>
          <w:i/>
          <w:lang w:val="es-ES_tradnl"/>
        </w:rPr>
        <w:t xml:space="preserve">Versión </w:t>
      </w:r>
      <w:del w:id="4059" w:author="Author">
        <w:r w:rsidR="00B82EC5" w:rsidRPr="00641BDB">
          <w:rPr>
            <w:i/>
            <w:lang w:val="es-ES_tradnl"/>
          </w:rPr>
          <w:delText>1.1</w:delText>
        </w:r>
      </w:del>
      <w:ins w:id="4060" w:author="Author">
        <w:r w:rsidRPr="00641BDB">
          <w:rPr>
            <w:i/>
            <w:lang w:val="es-ES_tradnl"/>
          </w:rPr>
          <w:t>2.0</w:t>
        </w:r>
      </w:ins>
    </w:p>
    <w:p w14:paraId="5B62DF2C" w14:textId="77777777" w:rsidR="00B82EC5" w:rsidRPr="00641BDB" w:rsidRDefault="00B82EC5" w:rsidP="00B82EC5">
      <w:pPr>
        <w:jc w:val="center"/>
        <w:rPr>
          <w:i/>
          <w:lang w:val="es-ES_tradnl"/>
        </w:rPr>
      </w:pPr>
    </w:p>
    <w:p w14:paraId="654B87A9" w14:textId="4EF6CA35" w:rsidR="00294958" w:rsidRPr="00641BDB" w:rsidRDefault="00B82EC5" w:rsidP="009B3F70">
      <w:pPr>
        <w:jc w:val="center"/>
        <w:rPr>
          <w:rFonts w:eastAsia="Times New Roman" w:cs="Arial"/>
          <w:i/>
          <w:iCs/>
          <w:szCs w:val="17"/>
          <w:lang w:val="es-ES_tradnl"/>
        </w:rPr>
      </w:pPr>
      <w:del w:id="4061" w:author="Author">
        <w:r w:rsidRPr="00641BDB">
          <w:rPr>
            <w:i/>
            <w:lang w:val="es-ES_tradnl"/>
          </w:rPr>
          <w:delText>Revisión aprobada</w:delText>
        </w:r>
      </w:del>
      <w:ins w:id="4062" w:author="Author">
        <w:r w:rsidR="009B3F70" w:rsidRPr="00641BDB">
          <w:rPr>
            <w:i/>
            <w:lang w:val="es-ES_tradnl"/>
          </w:rPr>
          <w:t>Propuesta presentada para su aprobación</w:t>
        </w:r>
      </w:ins>
      <w:r w:rsidR="009B3F70" w:rsidRPr="00641BDB">
        <w:rPr>
          <w:i/>
          <w:lang w:val="es-ES_tradnl"/>
        </w:rPr>
        <w:t xml:space="preserve"> por el Comité de Normas Técnicas de la OMPI (CWS) </w:t>
      </w:r>
      <w:r w:rsidR="009B3F70" w:rsidRPr="00641BDB">
        <w:rPr>
          <w:i/>
          <w:lang w:val="es-ES_tradnl"/>
        </w:rPr>
        <w:br/>
        <w:t xml:space="preserve">en su </w:t>
      </w:r>
      <w:del w:id="4063" w:author="Author">
        <w:r w:rsidR="00574586" w:rsidRPr="00641BDB">
          <w:rPr>
            <w:i/>
            <w:lang w:val="es-ES_tradnl"/>
          </w:rPr>
          <w:delText>décima</w:delText>
        </w:r>
      </w:del>
      <w:ins w:id="4064" w:author="Author">
        <w:r w:rsidR="009B3F70" w:rsidRPr="00641BDB">
          <w:rPr>
            <w:i/>
            <w:lang w:val="es-ES_tradnl"/>
          </w:rPr>
          <w:t>decimotercera</w:t>
        </w:r>
      </w:ins>
      <w:r w:rsidR="009B3F70" w:rsidRPr="00641BDB">
        <w:rPr>
          <w:i/>
          <w:lang w:val="es-ES_tradnl"/>
        </w:rPr>
        <w:t xml:space="preserve"> sesión</w:t>
      </w:r>
      <w:del w:id="4065" w:author="Author">
        <w:r w:rsidR="00574586" w:rsidRPr="00641BDB">
          <w:rPr>
            <w:i/>
            <w:lang w:val="es-ES_tradnl"/>
          </w:rPr>
          <w:delText>, celebrada el 25 de noviembre de 2022</w:delText>
        </w:r>
      </w:del>
    </w:p>
    <w:p w14:paraId="33491850" w14:textId="77777777" w:rsidR="00294958" w:rsidRPr="00641BDB" w:rsidRDefault="00294958" w:rsidP="005E48A2">
      <w:pPr>
        <w:pStyle w:val="Heading2"/>
        <w:rPr>
          <w:rFonts w:eastAsia="Times New Roman" w:cs="Arial"/>
          <w:szCs w:val="17"/>
          <w:lang w:val="es-ES_tradnl"/>
        </w:rPr>
      </w:pPr>
    </w:p>
    <w:bookmarkEnd w:id="4050"/>
    <w:p w14:paraId="19751BBE" w14:textId="7F676349" w:rsidR="005E48A2" w:rsidRPr="00641BDB" w:rsidRDefault="00FC1DE5" w:rsidP="00EF7C84">
      <w:pPr>
        <w:pStyle w:val="NormalWeb"/>
        <w:jc w:val="both"/>
        <w:rPr>
          <w:rFonts w:eastAsia="Times New Roman" w:cs="Arial"/>
          <w:szCs w:val="17"/>
          <w:lang w:val="es-ES_tradnl"/>
        </w:rPr>
      </w:pPr>
      <w:r w:rsidRPr="00641BDB">
        <w:rPr>
          <w:rFonts w:eastAsia="Times New Roman" w:cs="Arial"/>
          <w:szCs w:val="17"/>
          <w:lang w:val="es-ES_tradnl"/>
        </w:rPr>
        <w:t>1.</w:t>
      </w:r>
      <w:r w:rsidRPr="00641BDB">
        <w:rPr>
          <w:rFonts w:eastAsia="Times New Roman" w:cs="Arial"/>
          <w:szCs w:val="17"/>
          <w:lang w:val="es-ES_tradnl"/>
        </w:rPr>
        <w:tab/>
      </w:r>
      <w:r w:rsidR="002B792A" w:rsidRPr="00641BDB">
        <w:rPr>
          <w:rFonts w:eastAsia="Times New Roman" w:cs="Arial"/>
          <w:szCs w:val="17"/>
          <w:lang w:val="es-ES_tradnl"/>
        </w:rPr>
        <w:t>La arquitectura de seguridad define los servicios y mecanismos que deberían aplicarse para cumplir con las políticas y normas establecidas, al tiempo que proporciona un marco para lograr una mayor normalización y automatización de la seguridad.</w:t>
      </w:r>
      <w:r w:rsidR="005E48A2" w:rsidRPr="00641BDB">
        <w:rPr>
          <w:rFonts w:eastAsia="Times New Roman" w:cs="Arial"/>
          <w:szCs w:val="17"/>
          <w:lang w:val="es-ES_tradnl"/>
        </w:rPr>
        <w:t xml:space="preserve"> </w:t>
      </w:r>
      <w:r w:rsidR="00EB7993" w:rsidRPr="00641BDB">
        <w:rPr>
          <w:rFonts w:eastAsia="Times New Roman" w:cs="Arial"/>
          <w:szCs w:val="17"/>
          <w:lang w:val="es-ES_tradnl"/>
        </w:rPr>
        <w:t xml:space="preserve">Los servicios y mecanismos básicos del marco de seguridad de la API (el portal de desarrollo, el gestor de API y la puerta de enlace de API) permiten agrupar </w:t>
      </w:r>
      <w:r w:rsidR="009B1D10" w:rsidRPr="00641BDB">
        <w:rPr>
          <w:rFonts w:eastAsia="Times New Roman" w:cs="Arial"/>
          <w:szCs w:val="17"/>
          <w:lang w:val="es-ES_tradnl"/>
        </w:rPr>
        <w:t>funciones</w:t>
      </w:r>
      <w:r w:rsidR="00EB7993" w:rsidRPr="00641BDB">
        <w:rPr>
          <w:rFonts w:eastAsia="Times New Roman" w:cs="Arial"/>
          <w:szCs w:val="17"/>
          <w:lang w:val="es-ES_tradnl"/>
        </w:rPr>
        <w:t>.</w:t>
      </w:r>
      <w:r w:rsidR="009B1D10" w:rsidRPr="00641BDB">
        <w:rPr>
          <w:rFonts w:eastAsia="Times New Roman" w:cs="Arial"/>
          <w:szCs w:val="17"/>
          <w:lang w:val="es-ES_tradnl"/>
        </w:rPr>
        <w:t xml:space="preserve"> </w:t>
      </w:r>
      <w:r w:rsidR="00EB7993" w:rsidRPr="00641BDB">
        <w:rPr>
          <w:rFonts w:eastAsia="Times New Roman" w:cs="Arial"/>
          <w:szCs w:val="17"/>
          <w:lang w:val="es-ES_tradnl"/>
        </w:rPr>
        <w:t xml:space="preserve">Esas funciones </w:t>
      </w:r>
      <w:r w:rsidR="00B30BB8" w:rsidRPr="00641BDB">
        <w:rPr>
          <w:rFonts w:eastAsia="Times New Roman" w:cs="Arial"/>
          <w:szCs w:val="17"/>
          <w:lang w:val="es-ES_tradnl"/>
        </w:rPr>
        <w:t xml:space="preserve">o servicios </w:t>
      </w:r>
      <w:r w:rsidR="00EB7993" w:rsidRPr="00641BDB">
        <w:rPr>
          <w:rFonts w:eastAsia="Times New Roman" w:cs="Arial"/>
          <w:szCs w:val="17"/>
          <w:lang w:val="es-ES_tradnl"/>
        </w:rPr>
        <w:t xml:space="preserve">pueden </w:t>
      </w:r>
      <w:r w:rsidR="00B30BB8" w:rsidRPr="00641BDB">
        <w:rPr>
          <w:rFonts w:eastAsia="Times New Roman" w:cs="Arial"/>
          <w:szCs w:val="17"/>
          <w:lang w:val="es-ES_tradnl"/>
        </w:rPr>
        <w:t>proporcionarse</w:t>
      </w:r>
      <w:r w:rsidR="00EB7993" w:rsidRPr="00641BDB">
        <w:rPr>
          <w:rFonts w:eastAsia="Times New Roman" w:cs="Arial"/>
          <w:szCs w:val="17"/>
          <w:lang w:val="es-ES_tradnl"/>
        </w:rPr>
        <w:t xml:space="preserve"> mediante aplicaciones discretas, desarrollo de código personalizado o productos COTS, o bien aprovechando las tecnologías existentes que pueden configurarse </w:t>
      </w:r>
      <w:r w:rsidR="00B30BB8" w:rsidRPr="00641BDB">
        <w:rPr>
          <w:rFonts w:eastAsia="Times New Roman" w:cs="Arial"/>
          <w:szCs w:val="17"/>
          <w:lang w:val="es-ES_tradnl"/>
        </w:rPr>
        <w:t>con ese fin</w:t>
      </w:r>
      <w:r w:rsidR="00EB7993" w:rsidRPr="00641BDB">
        <w:rPr>
          <w:rFonts w:eastAsia="Times New Roman" w:cs="Arial"/>
          <w:szCs w:val="17"/>
          <w:lang w:val="es-ES_tradnl"/>
        </w:rPr>
        <w:t>.</w:t>
      </w:r>
      <w:r w:rsidR="005E48A2" w:rsidRPr="00641BDB">
        <w:rPr>
          <w:rFonts w:eastAsia="Times New Roman" w:cs="Arial"/>
          <w:szCs w:val="17"/>
          <w:lang w:val="es-ES_tradnl"/>
        </w:rPr>
        <w:t xml:space="preserve"> </w:t>
      </w:r>
      <w:r w:rsidR="009B1D10" w:rsidRPr="00641BDB">
        <w:rPr>
          <w:rFonts w:eastAsia="Times New Roman" w:cs="Arial"/>
          <w:szCs w:val="17"/>
          <w:lang w:val="es-ES_tradnl"/>
        </w:rPr>
        <w:t>Algunas de las funciones pueden solaparse o combinarse en uno o más productos dependiendo del proveedor utilizado</w:t>
      </w:r>
      <w:r w:rsidR="005E48A2" w:rsidRPr="00641BDB">
        <w:rPr>
          <w:rFonts w:eastAsia="Times New Roman" w:cs="Arial"/>
          <w:szCs w:val="17"/>
          <w:lang w:val="es-ES_tradnl"/>
        </w:rPr>
        <w:t>.</w:t>
      </w:r>
    </w:p>
    <w:p w14:paraId="3CB5F86D" w14:textId="5DFC35C0" w:rsidR="005E48A2" w:rsidRPr="00641BDB" w:rsidRDefault="00BF7987" w:rsidP="00CF27C8">
      <w:pPr>
        <w:jc w:val="center"/>
        <w:rPr>
          <w:lang w:val="es-ES_tradnl" w:eastAsia="zh-CN"/>
        </w:rPr>
      </w:pPr>
      <w:r w:rsidRPr="00641BDB">
        <w:rPr>
          <w:noProof/>
          <w:lang w:val="es-ES_tradnl" w:eastAsia="es-ES"/>
        </w:rPr>
        <w:drawing>
          <wp:inline distT="0" distB="0" distL="0" distR="0" wp14:anchorId="24326A23" wp14:editId="7A82B080">
            <wp:extent cx="5942330" cy="3488283"/>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5942330" cy="3488283"/>
                    </a:xfrm>
                    <a:prstGeom prst="rect">
                      <a:avLst/>
                    </a:prstGeom>
                    <a:noFill/>
                    <a:ln>
                      <a:noFill/>
                    </a:ln>
                  </pic:spPr>
                </pic:pic>
              </a:graphicData>
            </a:graphic>
          </wp:inline>
        </w:drawing>
      </w:r>
    </w:p>
    <w:p w14:paraId="2D1AB460" w14:textId="74868EF4" w:rsidR="00EF7C84" w:rsidRPr="00641BDB" w:rsidRDefault="00EF7C84" w:rsidP="00CF27C8">
      <w:pPr>
        <w:jc w:val="center"/>
        <w:rPr>
          <w:lang w:val="es-ES_tradnl" w:eastAsia="zh-CN"/>
        </w:rPr>
      </w:pPr>
    </w:p>
    <w:p w14:paraId="2C08547A" w14:textId="26427192" w:rsidR="00CF27C8" w:rsidRPr="00641BDB" w:rsidRDefault="00FC1DE5" w:rsidP="002B33FB">
      <w:pPr>
        <w:pStyle w:val="NormalWeb"/>
        <w:jc w:val="both"/>
        <w:rPr>
          <w:rFonts w:eastAsia="Times New Roman" w:cs="Arial"/>
          <w:szCs w:val="17"/>
          <w:lang w:val="es-ES_tradnl"/>
        </w:rPr>
      </w:pPr>
      <w:r w:rsidRPr="00641BDB">
        <w:rPr>
          <w:rFonts w:eastAsia="Times New Roman" w:cs="Arial"/>
          <w:szCs w:val="17"/>
          <w:lang w:val="es-ES_tradnl"/>
        </w:rPr>
        <w:t>2.</w:t>
      </w:r>
      <w:r w:rsidRPr="00641BDB">
        <w:rPr>
          <w:rFonts w:eastAsia="Times New Roman" w:cs="Arial"/>
          <w:szCs w:val="17"/>
          <w:lang w:val="es-ES_tradnl"/>
        </w:rPr>
        <w:tab/>
      </w:r>
      <w:r w:rsidR="00F80B41" w:rsidRPr="00641BDB">
        <w:rPr>
          <w:rFonts w:eastAsia="Times New Roman" w:cs="Arial"/>
          <w:szCs w:val="17"/>
          <w:lang w:val="es-ES_tradnl"/>
        </w:rPr>
        <w:t xml:space="preserve">La arquitectura de seguridad recomendada DEBERÍA </w:t>
      </w:r>
      <w:r w:rsidR="00464890" w:rsidRPr="00641BDB">
        <w:rPr>
          <w:rFonts w:eastAsia="Times New Roman" w:cs="Arial"/>
          <w:szCs w:val="17"/>
          <w:lang w:val="es-ES_tradnl"/>
        </w:rPr>
        <w:t>incluir</w:t>
      </w:r>
      <w:r w:rsidR="00F80B41" w:rsidRPr="00641BDB">
        <w:rPr>
          <w:rFonts w:eastAsia="Times New Roman" w:cs="Arial"/>
          <w:szCs w:val="17"/>
          <w:lang w:val="es-ES_tradnl"/>
        </w:rPr>
        <w:t xml:space="preserve"> los siguientes servicios y mecanismos de seguridad para la API:</w:t>
      </w:r>
    </w:p>
    <w:p w14:paraId="569D8EDB" w14:textId="44B5E98A" w:rsidR="00CF27C8" w:rsidRPr="00641BDB" w:rsidRDefault="00B5090C" w:rsidP="002B33FB">
      <w:pPr>
        <w:pStyle w:val="NormalWeb"/>
        <w:numPr>
          <w:ilvl w:val="0"/>
          <w:numId w:val="11"/>
        </w:numPr>
        <w:jc w:val="both"/>
        <w:rPr>
          <w:bCs/>
          <w:lang w:val="es-ES_tradnl"/>
        </w:rPr>
      </w:pPr>
      <w:r w:rsidRPr="00641BDB">
        <w:rPr>
          <w:bCs/>
          <w:lang w:val="es-ES_tradnl"/>
        </w:rPr>
        <w:t xml:space="preserve">un portal API web para proporcionar funciones como </w:t>
      </w:r>
      <w:r w:rsidRPr="00641BDB">
        <w:rPr>
          <w:bCs/>
          <w:i/>
          <w:iCs/>
          <w:lang w:val="es-ES_tradnl"/>
        </w:rPr>
        <w:t>API Discovery</w:t>
      </w:r>
      <w:r w:rsidRPr="00641BDB">
        <w:rPr>
          <w:bCs/>
          <w:lang w:val="es-ES_tradnl"/>
        </w:rPr>
        <w:t xml:space="preserve">, </w:t>
      </w:r>
      <w:r w:rsidRPr="00641BDB">
        <w:rPr>
          <w:bCs/>
          <w:i/>
          <w:iCs/>
          <w:lang w:val="es-ES_tradnl"/>
        </w:rPr>
        <w:t>API Analytics</w:t>
      </w:r>
      <w:r w:rsidRPr="00641BDB">
        <w:rPr>
          <w:bCs/>
          <w:lang w:val="es-ES_tradnl"/>
        </w:rPr>
        <w:t>, y acceso a especificaciones y descripciones, incluidos acuerdos de nivel de servicio, redes sociales y preguntas frecuentes;</w:t>
      </w:r>
    </w:p>
    <w:p w14:paraId="757E4CC9" w14:textId="1812CE83" w:rsidR="00CF27C8" w:rsidRPr="00641BDB" w:rsidRDefault="00B5090C" w:rsidP="002B33FB">
      <w:pPr>
        <w:pStyle w:val="NormalWeb"/>
        <w:numPr>
          <w:ilvl w:val="0"/>
          <w:numId w:val="11"/>
        </w:numPr>
        <w:jc w:val="both"/>
        <w:rPr>
          <w:bCs/>
          <w:lang w:val="es-ES_tradnl"/>
        </w:rPr>
      </w:pPr>
      <w:r w:rsidRPr="00641BDB">
        <w:rPr>
          <w:bCs/>
          <w:lang w:val="es-ES_tradnl"/>
        </w:rPr>
        <w:t>un gestor de API web para facilitar la administración y gestión centralizadas de los catálogos de API, la gestión del registro y de la incorporación de varias comunidades de desarrolladores de API, la gestión del ciclo de vida de la API, la aplicación de perfiles de seguridad predefinidos y la gestión del ciclo de vida de las políticas de seguridad;</w:t>
      </w:r>
    </w:p>
    <w:p w14:paraId="0954A413" w14:textId="5B51D626" w:rsidR="00CF27C8" w:rsidRPr="00641BDB" w:rsidRDefault="00891533" w:rsidP="002B33FB">
      <w:pPr>
        <w:pStyle w:val="NormalWeb"/>
        <w:numPr>
          <w:ilvl w:val="0"/>
          <w:numId w:val="11"/>
        </w:numPr>
        <w:jc w:val="both"/>
        <w:rPr>
          <w:bCs/>
          <w:lang w:val="es-ES_tradnl"/>
        </w:rPr>
      </w:pPr>
      <w:r w:rsidRPr="00641BDB">
        <w:rPr>
          <w:bCs/>
          <w:lang w:val="es-ES_tradnl"/>
        </w:rPr>
        <w:t>una puerta de enlace de API web para proporcionar capacidades de automatización de la seguridad</w:t>
      </w:r>
      <w:r w:rsidR="00733F2B" w:rsidRPr="00641BDB">
        <w:rPr>
          <w:bCs/>
          <w:lang w:val="es-ES_tradnl"/>
        </w:rPr>
        <w:t>, incluidas</w:t>
      </w:r>
      <w:r w:rsidRPr="00641BDB">
        <w:rPr>
          <w:bCs/>
          <w:lang w:val="es-ES_tradnl"/>
        </w:rPr>
        <w:t>, entre otras, protección centralizada contra amenazas, autenticación de API centralizada, autorización, registro, aplicación de políticas de seguridad, cifrado de mensajes, monitorización y análisis;</w:t>
      </w:r>
    </w:p>
    <w:p w14:paraId="0F27137E" w14:textId="08A6A841" w:rsidR="00CF27C8" w:rsidRPr="00641BDB" w:rsidRDefault="00891533" w:rsidP="002B33FB">
      <w:pPr>
        <w:pStyle w:val="NormalWeb"/>
        <w:numPr>
          <w:ilvl w:val="0"/>
          <w:numId w:val="11"/>
        </w:numPr>
        <w:jc w:val="both"/>
        <w:rPr>
          <w:bCs/>
          <w:lang w:val="es-ES_tradnl"/>
        </w:rPr>
      </w:pPr>
      <w:r w:rsidRPr="00641BDB">
        <w:rPr>
          <w:bCs/>
          <w:lang w:val="es-ES_tradnl"/>
        </w:rPr>
        <w:t>un servicio de monitor</w:t>
      </w:r>
      <w:r w:rsidR="00147376" w:rsidRPr="00641BDB">
        <w:rPr>
          <w:bCs/>
          <w:lang w:val="es-ES_tradnl"/>
        </w:rPr>
        <w:t>eo</w:t>
      </w:r>
      <w:r w:rsidRPr="00641BDB">
        <w:rPr>
          <w:bCs/>
          <w:lang w:val="es-ES_tradnl"/>
        </w:rPr>
        <w:t xml:space="preserve"> y análisis de la API web para proporcionar funciones como la monitorización avanzada de servicios de API, </w:t>
      </w:r>
      <w:r w:rsidR="00733F2B" w:rsidRPr="00641BDB">
        <w:rPr>
          <w:bCs/>
          <w:lang w:val="es-ES_tradnl"/>
        </w:rPr>
        <w:t xml:space="preserve">el </w:t>
      </w:r>
      <w:r w:rsidRPr="00641BDB">
        <w:rPr>
          <w:bCs/>
          <w:lang w:val="es-ES_tradnl"/>
        </w:rPr>
        <w:t>análisis, uso de perfiles para líneas de base de seguridad, cambios de uso y demanda;</w:t>
      </w:r>
    </w:p>
    <w:p w14:paraId="69239127" w14:textId="0EBEACB4" w:rsidR="00CF27C8" w:rsidRPr="00641BDB" w:rsidRDefault="00C50A57" w:rsidP="002B33FB">
      <w:pPr>
        <w:pStyle w:val="NormalWeb"/>
        <w:numPr>
          <w:ilvl w:val="0"/>
          <w:numId w:val="11"/>
        </w:numPr>
        <w:jc w:val="both"/>
        <w:rPr>
          <w:bCs/>
          <w:lang w:val="es-ES_tradnl"/>
        </w:rPr>
      </w:pPr>
      <w:r w:rsidRPr="00641BDB">
        <w:rPr>
          <w:bCs/>
          <w:lang w:val="es-ES_tradnl"/>
        </w:rPr>
        <w:t>un almacén de credenciales para proporcionar capacidades de almacenamiento seguro de, entre otras cosas, claves de API, secretos y certificados;</w:t>
      </w:r>
      <w:r w:rsidR="00D22D23" w:rsidRPr="00641BDB">
        <w:rPr>
          <w:bCs/>
          <w:lang w:val="es-ES_tradnl"/>
        </w:rPr>
        <w:t xml:space="preserve"> </w:t>
      </w:r>
    </w:p>
    <w:p w14:paraId="148470D8" w14:textId="099135A9" w:rsidR="00CF27C8" w:rsidRPr="00641BDB" w:rsidRDefault="00DC03CD" w:rsidP="002B33FB">
      <w:pPr>
        <w:pStyle w:val="NormalWeb"/>
        <w:numPr>
          <w:ilvl w:val="0"/>
          <w:numId w:val="11"/>
        </w:numPr>
        <w:jc w:val="both"/>
        <w:rPr>
          <w:bCs/>
          <w:lang w:val="es-ES_tradnl"/>
        </w:rPr>
      </w:pPr>
      <w:r w:rsidRPr="00641BDB">
        <w:rPr>
          <w:bCs/>
          <w:lang w:val="es-ES_tradnl"/>
        </w:rPr>
        <w:t>una autoridad certificadora de confianza para emitir certificados seguros e instaurar la confianza entre las distintas oficinas</w:t>
      </w:r>
      <w:r w:rsidR="001C428E" w:rsidRPr="00641BDB">
        <w:rPr>
          <w:bCs/>
          <w:lang w:val="es-ES_tradnl"/>
        </w:rPr>
        <w:t>;</w:t>
      </w:r>
      <w:r w:rsidR="00D22D23" w:rsidRPr="00641BDB">
        <w:rPr>
          <w:bCs/>
          <w:lang w:val="es-ES_tradnl"/>
        </w:rPr>
        <w:t xml:space="preserve"> </w:t>
      </w:r>
    </w:p>
    <w:p w14:paraId="37E9C29F" w14:textId="5DD27585" w:rsidR="00CF27C8" w:rsidRPr="00641BDB" w:rsidRDefault="00DC03CD" w:rsidP="002B33FB">
      <w:pPr>
        <w:pStyle w:val="NormalWeb"/>
        <w:numPr>
          <w:ilvl w:val="0"/>
          <w:numId w:val="11"/>
        </w:numPr>
        <w:jc w:val="both"/>
        <w:rPr>
          <w:bCs/>
          <w:lang w:val="es-ES_tradnl"/>
        </w:rPr>
      </w:pPr>
      <w:r w:rsidRPr="00641BDB">
        <w:rPr>
          <w:bCs/>
          <w:lang w:val="es-ES_tradnl"/>
        </w:rPr>
        <w:t>un sistema de información de seguridad y gestión de eventos (SIEM) para permitir la correlación de los registros de seguridad y el análisis y monitoreo de seguridad avanzados</w:t>
      </w:r>
      <w:r w:rsidR="001C428E" w:rsidRPr="00641BDB">
        <w:rPr>
          <w:bCs/>
          <w:lang w:val="es-ES_tradnl"/>
        </w:rPr>
        <w:t>;</w:t>
      </w:r>
      <w:r w:rsidR="00D22D23" w:rsidRPr="00641BDB">
        <w:rPr>
          <w:bCs/>
          <w:lang w:val="es-ES_tradnl"/>
        </w:rPr>
        <w:t xml:space="preserve"> </w:t>
      </w:r>
    </w:p>
    <w:p w14:paraId="1DDC116D" w14:textId="0F1AE63C" w:rsidR="00CF27C8" w:rsidRPr="00641BDB" w:rsidRDefault="00DB5E48" w:rsidP="002B33FB">
      <w:pPr>
        <w:pStyle w:val="NormalWeb"/>
        <w:numPr>
          <w:ilvl w:val="0"/>
          <w:numId w:val="11"/>
        </w:numPr>
        <w:jc w:val="both"/>
        <w:rPr>
          <w:bCs/>
          <w:lang w:val="es-ES_tradnl"/>
        </w:rPr>
      </w:pPr>
      <w:r w:rsidRPr="00641BDB">
        <w:rPr>
          <w:bCs/>
          <w:lang w:val="es-ES_tradnl"/>
        </w:rPr>
        <w:t>un proveedor de identidad (IdP) para gestionar las identidades almacenadas en los directorios LDAP y activar la autenticación</w:t>
      </w:r>
      <w:r w:rsidR="001C428E" w:rsidRPr="00641BDB">
        <w:rPr>
          <w:bCs/>
          <w:lang w:val="es-ES_tradnl"/>
        </w:rPr>
        <w:t xml:space="preserve">; </w:t>
      </w:r>
      <w:r w:rsidRPr="00641BDB">
        <w:rPr>
          <w:bCs/>
          <w:lang w:val="es-ES_tradnl"/>
        </w:rPr>
        <w:t>y</w:t>
      </w:r>
    </w:p>
    <w:p w14:paraId="1F31BEAD" w14:textId="438F041C" w:rsidR="002F410D" w:rsidRPr="00641BDB" w:rsidRDefault="00807CF0" w:rsidP="002B33FB">
      <w:pPr>
        <w:pStyle w:val="NormalWeb"/>
        <w:numPr>
          <w:ilvl w:val="0"/>
          <w:numId w:val="11"/>
        </w:numPr>
        <w:jc w:val="both"/>
        <w:rPr>
          <w:bCs/>
          <w:lang w:val="es-ES_tradnl"/>
        </w:rPr>
      </w:pPr>
      <w:r w:rsidRPr="00641BDB">
        <w:rPr>
          <w:lang w:val="es-ES_tradnl"/>
        </w:rPr>
        <w:t>u</w:t>
      </w:r>
      <w:r w:rsidR="00110B4E" w:rsidRPr="00641BDB">
        <w:rPr>
          <w:lang w:val="es-ES_tradnl"/>
        </w:rPr>
        <w:t xml:space="preserve">n producto de </w:t>
      </w:r>
      <w:r w:rsidRPr="00641BDB">
        <w:rPr>
          <w:lang w:val="es-ES_tradnl"/>
        </w:rPr>
        <w:t>análisis</w:t>
      </w:r>
      <w:r w:rsidR="00110B4E" w:rsidRPr="00641BDB">
        <w:rPr>
          <w:lang w:val="es-ES_tradnl"/>
        </w:rPr>
        <w:t xml:space="preserve"> de aplicaciones web que realiza </w:t>
      </w:r>
      <w:r w:rsidRPr="00641BDB">
        <w:rPr>
          <w:lang w:val="es-ES_tradnl"/>
        </w:rPr>
        <w:t>análisis</w:t>
      </w:r>
      <w:r w:rsidR="00110B4E" w:rsidRPr="00641BDB">
        <w:rPr>
          <w:lang w:val="es-ES_tradnl"/>
        </w:rPr>
        <w:t xml:space="preserve"> de seguridad regulares basados en una línea base de seguridad confiable como el OWASP Top 10</w:t>
      </w:r>
      <w:r w:rsidR="002F410D" w:rsidRPr="00641BDB">
        <w:rPr>
          <w:lang w:val="es-ES_tradnl"/>
        </w:rPr>
        <w:t xml:space="preserve">. </w:t>
      </w:r>
    </w:p>
    <w:p w14:paraId="29014D13" w14:textId="5E2139BA" w:rsidR="000A6052" w:rsidRPr="00641BDB" w:rsidRDefault="00271941" w:rsidP="00444F9A">
      <w:pPr>
        <w:pStyle w:val="NormalWeb"/>
        <w:ind w:left="5529"/>
        <w:rPr>
          <w:bCs/>
          <w:sz w:val="22"/>
          <w:szCs w:val="22"/>
          <w:lang w:val="es-ES_tradnl"/>
        </w:rPr>
      </w:pPr>
      <w:r w:rsidRPr="00641BDB">
        <w:rPr>
          <w:bCs/>
          <w:sz w:val="22"/>
          <w:szCs w:val="22"/>
          <w:lang w:val="es-ES_tradnl"/>
        </w:rPr>
        <w:t>[</w:t>
      </w:r>
      <w:r w:rsidR="000C18AF" w:rsidRPr="00641BDB">
        <w:rPr>
          <w:bCs/>
          <w:sz w:val="22"/>
          <w:szCs w:val="22"/>
          <w:lang w:val="es-ES_tradnl"/>
        </w:rPr>
        <w:t>Sigue el Anexo</w:t>
      </w:r>
      <w:r w:rsidRPr="00641BDB">
        <w:rPr>
          <w:bCs/>
          <w:sz w:val="22"/>
          <w:szCs w:val="22"/>
          <w:lang w:val="es-ES_tradnl"/>
        </w:rPr>
        <w:t xml:space="preserve"> V</w:t>
      </w:r>
      <w:ins w:id="4066" w:author="Author">
        <w:r w:rsidR="00A54080" w:rsidRPr="00641BDB">
          <w:rPr>
            <w:bCs/>
            <w:sz w:val="22"/>
            <w:szCs w:val="22"/>
            <w:lang w:val="es-ES_tradnl"/>
          </w:rPr>
          <w:t xml:space="preserve"> de la Norma ST.90</w:t>
        </w:r>
      </w:ins>
      <w:r w:rsidRPr="00641BDB">
        <w:rPr>
          <w:bCs/>
          <w:sz w:val="22"/>
          <w:szCs w:val="22"/>
          <w:lang w:val="es-ES_tradnl"/>
        </w:rPr>
        <w:t>]</w:t>
      </w:r>
    </w:p>
    <w:p w14:paraId="27E0BF65" w14:textId="77777777" w:rsidR="006730FF" w:rsidRPr="00641BDB" w:rsidRDefault="006730FF" w:rsidP="000A6052">
      <w:pPr>
        <w:pStyle w:val="NormalWeb"/>
        <w:jc w:val="center"/>
        <w:rPr>
          <w:rFonts w:eastAsia="Times New Roman" w:cs="Arial"/>
          <w:szCs w:val="17"/>
          <w:lang w:val="es-ES_tradnl"/>
        </w:rPr>
        <w:sectPr w:rsidR="006730FF" w:rsidRPr="00641BDB" w:rsidSect="00444F9A">
          <w:headerReference w:type="default" r:id="rId131"/>
          <w:footerReference w:type="default" r:id="rId132"/>
          <w:pgSz w:w="11907" w:h="16839" w:code="9"/>
          <w:pgMar w:top="562" w:right="1138" w:bottom="1282" w:left="1411" w:header="720" w:footer="720" w:gutter="0"/>
          <w:cols w:space="708"/>
          <w:docGrid w:linePitch="360"/>
        </w:sectPr>
      </w:pPr>
    </w:p>
    <w:p w14:paraId="4101A859" w14:textId="0193D592" w:rsidR="000D64AC" w:rsidRPr="00641BDB" w:rsidRDefault="000D64AC" w:rsidP="00B82EC5">
      <w:pPr>
        <w:pStyle w:val="Heading2"/>
        <w:spacing w:line="480" w:lineRule="auto"/>
        <w:jc w:val="center"/>
        <w:rPr>
          <w:b/>
          <w:bCs w:val="0"/>
          <w:sz w:val="20"/>
          <w:szCs w:val="20"/>
          <w:lang w:val="es-ES_tradnl"/>
        </w:rPr>
      </w:pPr>
      <w:bookmarkStart w:id="4067" w:name="_Toc126065441"/>
      <w:bookmarkStart w:id="4068" w:name="_Toc213234827"/>
      <w:r w:rsidRPr="00641BDB">
        <w:rPr>
          <w:b/>
          <w:bCs w:val="0"/>
          <w:sz w:val="20"/>
          <w:szCs w:val="20"/>
          <w:lang w:val="es-ES_tradnl"/>
        </w:rPr>
        <w:t>ANEX</w:t>
      </w:r>
      <w:r w:rsidR="00CE36F4" w:rsidRPr="00641BDB">
        <w:rPr>
          <w:b/>
          <w:bCs w:val="0"/>
          <w:sz w:val="20"/>
          <w:szCs w:val="20"/>
          <w:lang w:val="es-ES_tradnl"/>
        </w:rPr>
        <w:t>O</w:t>
      </w:r>
      <w:r w:rsidRPr="00641BDB">
        <w:rPr>
          <w:b/>
          <w:bCs w:val="0"/>
          <w:sz w:val="20"/>
          <w:szCs w:val="20"/>
          <w:lang w:val="es-ES_tradnl"/>
        </w:rPr>
        <w:t xml:space="preserve"> V</w:t>
      </w:r>
      <w:bookmarkEnd w:id="4067"/>
      <w:bookmarkEnd w:id="4068"/>
    </w:p>
    <w:p w14:paraId="6A34FA28" w14:textId="77777777" w:rsidR="00190363" w:rsidRPr="00641BDB" w:rsidRDefault="00190363" w:rsidP="00190363">
      <w:pPr>
        <w:rPr>
          <w:lang w:val="es-ES_tradnl"/>
        </w:rPr>
      </w:pPr>
    </w:p>
    <w:p w14:paraId="342E9B5B" w14:textId="27E75756" w:rsidR="000D64AC" w:rsidRPr="00641BDB" w:rsidRDefault="00CE36F4" w:rsidP="000D64AC">
      <w:pPr>
        <w:widowControl w:val="0"/>
        <w:kinsoku w:val="0"/>
        <w:spacing w:after="340"/>
        <w:ind w:right="11"/>
        <w:jc w:val="center"/>
        <w:rPr>
          <w:szCs w:val="17"/>
          <w:lang w:val="es-ES_tradnl"/>
        </w:rPr>
      </w:pPr>
      <w:r w:rsidRPr="00641BDB">
        <w:rPr>
          <w:rFonts w:eastAsia="Times New Roman" w:cs="Arial"/>
          <w:szCs w:val="17"/>
          <w:lang w:val="es-ES_tradnl"/>
        </w:rPr>
        <w:t xml:space="preserve">CÓDIGOS DE ESTADO </w:t>
      </w:r>
      <w:r w:rsidR="000D64AC" w:rsidRPr="00641BDB">
        <w:rPr>
          <w:rFonts w:eastAsia="Times New Roman" w:cs="Arial"/>
          <w:szCs w:val="17"/>
          <w:lang w:val="es-ES_tradnl"/>
        </w:rPr>
        <w:t>HTTP</w:t>
      </w:r>
      <w:r w:rsidR="000D64AC" w:rsidRPr="00641BDB">
        <w:rPr>
          <w:szCs w:val="17"/>
          <w:lang w:val="es-ES_tradnl"/>
        </w:rPr>
        <w:t xml:space="preserve"> </w:t>
      </w:r>
    </w:p>
    <w:p w14:paraId="5CAFC42A" w14:textId="6CB840DF" w:rsidR="00B82EC5" w:rsidRPr="00641BDB" w:rsidRDefault="00966000" w:rsidP="00B82EC5">
      <w:pPr>
        <w:jc w:val="center"/>
        <w:rPr>
          <w:i/>
          <w:lang w:val="es-ES_tradnl"/>
        </w:rPr>
      </w:pPr>
      <w:r w:rsidRPr="00641BDB">
        <w:rPr>
          <w:i/>
          <w:lang w:val="es-ES_tradnl"/>
        </w:rPr>
        <w:t xml:space="preserve">Versión </w:t>
      </w:r>
      <w:del w:id="4069" w:author="Author">
        <w:r w:rsidR="00B82EC5" w:rsidRPr="00641BDB">
          <w:rPr>
            <w:i/>
            <w:lang w:val="es-ES_tradnl"/>
          </w:rPr>
          <w:delText>1.1</w:delText>
        </w:r>
      </w:del>
      <w:ins w:id="4070" w:author="Author">
        <w:r w:rsidRPr="00641BDB">
          <w:rPr>
            <w:i/>
            <w:lang w:val="es-ES_tradnl"/>
          </w:rPr>
          <w:t>2.0</w:t>
        </w:r>
      </w:ins>
    </w:p>
    <w:p w14:paraId="5E0569A8" w14:textId="77777777" w:rsidR="00B82EC5" w:rsidRPr="00641BDB" w:rsidRDefault="00B82EC5" w:rsidP="00B82EC5">
      <w:pPr>
        <w:jc w:val="center"/>
        <w:rPr>
          <w:i/>
          <w:lang w:val="es-ES_tradnl"/>
        </w:rPr>
      </w:pPr>
    </w:p>
    <w:p w14:paraId="29929A38" w14:textId="0A81526B" w:rsidR="000D64AC" w:rsidRPr="00641BDB" w:rsidRDefault="00B82EC5" w:rsidP="009B3F70">
      <w:pPr>
        <w:jc w:val="center"/>
        <w:rPr>
          <w:rFonts w:eastAsia="Times New Roman" w:cs="Arial"/>
          <w:szCs w:val="17"/>
          <w:lang w:val="es-ES_tradnl"/>
        </w:rPr>
      </w:pPr>
      <w:del w:id="4071" w:author="Author">
        <w:r w:rsidRPr="00641BDB">
          <w:rPr>
            <w:i/>
            <w:lang w:val="es-ES_tradnl"/>
          </w:rPr>
          <w:delText>Revisión aprobada</w:delText>
        </w:r>
      </w:del>
      <w:ins w:id="4072" w:author="Author">
        <w:r w:rsidR="009B3F70" w:rsidRPr="00641BDB">
          <w:rPr>
            <w:i/>
            <w:lang w:val="es-ES_tradnl"/>
          </w:rPr>
          <w:t>Propuesta presentada para su aprobación</w:t>
        </w:r>
      </w:ins>
      <w:r w:rsidR="009B3F70" w:rsidRPr="00641BDB">
        <w:rPr>
          <w:i/>
          <w:lang w:val="es-ES_tradnl"/>
        </w:rPr>
        <w:t xml:space="preserve"> por el Comité de Normas Técnicas de la OMPI (CWS) </w:t>
      </w:r>
      <w:r w:rsidR="009B3F70" w:rsidRPr="00641BDB">
        <w:rPr>
          <w:i/>
          <w:lang w:val="es-ES_tradnl"/>
        </w:rPr>
        <w:br/>
        <w:t xml:space="preserve">en su </w:t>
      </w:r>
      <w:del w:id="4073" w:author="Author">
        <w:r w:rsidR="00574586" w:rsidRPr="00641BDB">
          <w:rPr>
            <w:i/>
            <w:lang w:val="es-ES_tradnl"/>
          </w:rPr>
          <w:delText>décima</w:delText>
        </w:r>
      </w:del>
      <w:ins w:id="4074" w:author="Author">
        <w:r w:rsidR="009B3F70" w:rsidRPr="00641BDB">
          <w:rPr>
            <w:i/>
            <w:lang w:val="es-ES_tradnl"/>
          </w:rPr>
          <w:t>decimotercera</w:t>
        </w:r>
      </w:ins>
      <w:r w:rsidR="009B3F70" w:rsidRPr="00641BDB">
        <w:rPr>
          <w:i/>
          <w:lang w:val="es-ES_tradnl"/>
        </w:rPr>
        <w:t xml:space="preserve"> sesión</w:t>
      </w:r>
      <w:del w:id="4075" w:author="Author">
        <w:r w:rsidR="00574586" w:rsidRPr="00641BDB">
          <w:rPr>
            <w:i/>
            <w:lang w:val="es-ES_tradnl"/>
          </w:rPr>
          <w:delText>, celebrada el 25 de noviembre de 2022</w:delText>
        </w:r>
      </w:del>
    </w:p>
    <w:p w14:paraId="1B469434" w14:textId="1F3B070E" w:rsidR="00FF2295" w:rsidRPr="00641BDB" w:rsidRDefault="00FC1DE5" w:rsidP="00CE36F4">
      <w:pPr>
        <w:pStyle w:val="NormalWeb"/>
        <w:jc w:val="both"/>
        <w:rPr>
          <w:rFonts w:eastAsia="Times New Roman" w:cs="Arial"/>
          <w:szCs w:val="17"/>
          <w:lang w:val="es-ES_tradnl"/>
        </w:rPr>
      </w:pPr>
      <w:r w:rsidRPr="00641BDB">
        <w:rPr>
          <w:rFonts w:eastAsia="Times New Roman" w:cs="Arial"/>
          <w:szCs w:val="17"/>
          <w:lang w:val="es-ES_tradnl"/>
        </w:rPr>
        <w:t>1.</w:t>
      </w:r>
      <w:r w:rsidRPr="00641BDB">
        <w:rPr>
          <w:rFonts w:eastAsia="Times New Roman" w:cs="Arial"/>
          <w:szCs w:val="17"/>
          <w:lang w:val="es-ES_tradnl"/>
        </w:rPr>
        <w:tab/>
      </w:r>
      <w:r w:rsidR="00C603B3" w:rsidRPr="00641BDB">
        <w:rPr>
          <w:rFonts w:eastAsia="Times New Roman" w:cs="Arial"/>
          <w:szCs w:val="17"/>
          <w:lang w:val="es-ES_tradnl"/>
        </w:rPr>
        <w:t xml:space="preserve">Es importante que cada respuesta corresponda a un código de estado HTTP apropiado y que se </w:t>
      </w:r>
      <w:r w:rsidR="00F9655F" w:rsidRPr="00641BDB">
        <w:rPr>
          <w:rFonts w:eastAsia="Times New Roman" w:cs="Arial"/>
          <w:szCs w:val="17"/>
          <w:lang w:val="es-ES_tradnl"/>
        </w:rPr>
        <w:t>utilicen</w:t>
      </w:r>
      <w:r w:rsidR="00C603B3" w:rsidRPr="00641BDB">
        <w:rPr>
          <w:rFonts w:eastAsia="Times New Roman" w:cs="Arial"/>
          <w:szCs w:val="17"/>
          <w:lang w:val="es-ES_tradnl"/>
        </w:rPr>
        <w:t xml:space="preserve"> los códigos HTTP estándares. Además de utilizarse un código de estado apropiado, el cuerpo de la respuesta HTTP debería incluir una descripción útil y concisa del error.</w:t>
      </w:r>
      <w:r w:rsidR="002E39B8" w:rsidRPr="00641BDB">
        <w:rPr>
          <w:rFonts w:eastAsia="Helvetica Neue" w:cs="Arial"/>
          <w:bCs/>
          <w:color w:val="000000"/>
          <w:szCs w:val="17"/>
          <w:lang w:val="es-ES_tradnl"/>
        </w:rPr>
        <w:t xml:space="preserve"> </w:t>
      </w:r>
      <w:r w:rsidR="004D4AF8" w:rsidRPr="00641BDB">
        <w:rPr>
          <w:rFonts w:eastAsia="Times New Roman" w:cs="Arial"/>
          <w:szCs w:val="17"/>
          <w:lang w:val="es-ES_tradnl"/>
        </w:rPr>
        <w:t>Las respuestas deberían ser específicas y claras para que los consumidores puedan llegar fácilmente a una conclusión cuando utilicen la API.</w:t>
      </w:r>
      <w:r w:rsidR="00FF2295" w:rsidRPr="00641BDB">
        <w:rPr>
          <w:rFonts w:eastAsia="Times New Roman" w:cs="Arial"/>
          <w:szCs w:val="17"/>
          <w:lang w:val="es-ES_tradnl"/>
        </w:rPr>
        <w:t xml:space="preserve"> </w:t>
      </w:r>
    </w:p>
    <w:p w14:paraId="7DB05A57" w14:textId="49022644" w:rsidR="00737EB4" w:rsidRPr="00641BDB" w:rsidRDefault="00FC1DE5" w:rsidP="00CE36F4">
      <w:pPr>
        <w:pStyle w:val="NormalWeb"/>
        <w:jc w:val="both"/>
        <w:rPr>
          <w:rFonts w:eastAsia="Times New Roman" w:cs="Arial"/>
          <w:szCs w:val="17"/>
          <w:lang w:val="es-ES_tradnl"/>
        </w:rPr>
      </w:pPr>
      <w:r w:rsidRPr="00641BDB">
        <w:rPr>
          <w:rFonts w:eastAsia="Times New Roman" w:cs="Arial"/>
          <w:szCs w:val="17"/>
          <w:lang w:val="es-ES_tradnl"/>
        </w:rPr>
        <w:t>2.</w:t>
      </w:r>
      <w:r w:rsidRPr="00641BDB">
        <w:rPr>
          <w:rFonts w:eastAsia="Times New Roman" w:cs="Arial"/>
          <w:szCs w:val="17"/>
          <w:lang w:val="es-ES_tradnl"/>
        </w:rPr>
        <w:tab/>
      </w:r>
      <w:r w:rsidR="004D4AF8" w:rsidRPr="00641BDB">
        <w:rPr>
          <w:rFonts w:eastAsia="Times New Roman" w:cs="Arial"/>
          <w:szCs w:val="17"/>
          <w:lang w:val="es-ES_tradnl"/>
        </w:rPr>
        <w:t xml:space="preserve">Los códigos de estado HTTP se definen conforme a la </w:t>
      </w:r>
      <w:hyperlink r:id="rId133" w:history="1">
        <w:r w:rsidR="005D0751" w:rsidRPr="00641BDB">
          <w:rPr>
            <w:rStyle w:val="Hyperlink"/>
            <w:rFonts w:eastAsia="Times New Roman" w:cs="Arial"/>
            <w:szCs w:val="17"/>
            <w:lang w:val="es-ES_tradnl"/>
          </w:rPr>
          <w:t>RFC 9110 del IETF</w:t>
        </w:r>
      </w:hyperlink>
      <w:r w:rsidR="004D4AF8" w:rsidRPr="00641BDB">
        <w:rPr>
          <w:rFonts w:eastAsia="Times New Roman" w:cs="Arial"/>
          <w:szCs w:val="17"/>
          <w:lang w:val="es-ES_tradnl"/>
        </w:rPr>
        <w:t>.</w:t>
      </w:r>
      <w:r w:rsidR="004E44A6" w:rsidRPr="00641BDB">
        <w:rPr>
          <w:rFonts w:eastAsia="Helvetica Neue" w:cs="Arial"/>
          <w:color w:val="000000"/>
          <w:szCs w:val="17"/>
          <w:lang w:val="es-ES_tradnl"/>
        </w:rPr>
        <w:t xml:space="preserve"> </w:t>
      </w:r>
      <w:r w:rsidR="004D4AF8" w:rsidRPr="00641BDB">
        <w:rPr>
          <w:rFonts w:eastAsia="Helvetica Neue" w:cs="Arial"/>
          <w:color w:val="000000"/>
          <w:szCs w:val="17"/>
          <w:lang w:val="es-ES_tradnl"/>
        </w:rPr>
        <w:t xml:space="preserve">A continuación figura una lista de los códigos de estado que debería devolver una API, </w:t>
      </w:r>
      <w:r w:rsidR="001D503E" w:rsidRPr="00641BDB">
        <w:rPr>
          <w:rFonts w:eastAsia="Helvetica Neue" w:cs="Arial"/>
          <w:color w:val="000000"/>
          <w:szCs w:val="17"/>
          <w:lang w:val="es-ES_tradnl"/>
        </w:rPr>
        <w:t>según</w:t>
      </w:r>
      <w:r w:rsidR="004D4AF8" w:rsidRPr="00641BDB">
        <w:rPr>
          <w:rFonts w:eastAsia="Helvetica Neue" w:cs="Arial"/>
          <w:color w:val="000000"/>
          <w:szCs w:val="17"/>
          <w:lang w:val="es-ES_tradnl"/>
        </w:rPr>
        <w:t xml:space="preserve"> corresponda</w:t>
      </w:r>
      <w:r w:rsidR="00737EB4" w:rsidRPr="00641BDB">
        <w:rPr>
          <w:rFonts w:eastAsia="Times New Roman" w:cs="Arial"/>
          <w:szCs w:val="17"/>
          <w:lang w:val="es-ES_tradnl"/>
        </w:rPr>
        <w:t xml:space="preserve">. </w:t>
      </w:r>
    </w:p>
    <w:p w14:paraId="7186B86F" w14:textId="5091C288" w:rsidR="005E48A2" w:rsidRPr="00641BDB" w:rsidRDefault="00FC1DE5" w:rsidP="00CE36F4">
      <w:p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3.</w:t>
      </w:r>
      <w:r w:rsidRPr="00641BDB">
        <w:rPr>
          <w:rFonts w:eastAsia="Times New Roman" w:cs="Arial"/>
          <w:szCs w:val="17"/>
          <w:lang w:val="es-ES_tradnl"/>
        </w:rPr>
        <w:tab/>
      </w:r>
      <w:r w:rsidR="004D4AF8" w:rsidRPr="00641BDB">
        <w:rPr>
          <w:rFonts w:eastAsia="Times New Roman" w:cs="Arial"/>
          <w:szCs w:val="17"/>
          <w:lang w:val="es-ES_tradnl"/>
        </w:rPr>
        <w:t>Se definen las siguientes categorías de códigos de estado de respuesta</w:t>
      </w:r>
      <w:r w:rsidR="005E48A2" w:rsidRPr="00641BDB">
        <w:rPr>
          <w:rFonts w:eastAsia="Times New Roman" w:cs="Arial"/>
          <w:szCs w:val="17"/>
          <w:lang w:val="es-ES_tradnl"/>
        </w:rPr>
        <w:t xml:space="preserve">: </w:t>
      </w:r>
    </w:p>
    <w:p w14:paraId="585E6BD7" w14:textId="2C105543" w:rsidR="005E48A2" w:rsidRPr="00641BDB" w:rsidRDefault="00E34087" w:rsidP="00CE36F4">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c</w:t>
      </w:r>
      <w:r w:rsidR="00DE6E6B" w:rsidRPr="00641BDB">
        <w:rPr>
          <w:rFonts w:eastAsia="Times New Roman" w:cs="Arial"/>
          <w:szCs w:val="17"/>
          <w:lang w:val="es-ES_tradnl"/>
        </w:rPr>
        <w:t>ódigos con formato 1xx: respuestas informativas. Comunican información a nivel de protocolo de transferencia</w:t>
      </w:r>
      <w:r w:rsidR="00293BDF" w:rsidRPr="00641BDB">
        <w:rPr>
          <w:rFonts w:eastAsia="Times New Roman" w:cs="Arial"/>
          <w:szCs w:val="17"/>
          <w:lang w:val="es-ES_tradnl"/>
        </w:rPr>
        <w:t>;</w:t>
      </w:r>
      <w:r w:rsidR="00D22D23" w:rsidRPr="00641BDB">
        <w:rPr>
          <w:rFonts w:eastAsia="Times New Roman" w:cs="Arial"/>
          <w:szCs w:val="17"/>
          <w:lang w:val="es-ES_tradnl"/>
        </w:rPr>
        <w:t xml:space="preserve"> </w:t>
      </w:r>
    </w:p>
    <w:p w14:paraId="395BF823" w14:textId="67B12B55" w:rsidR="005E48A2" w:rsidRPr="00641BDB" w:rsidRDefault="00E34087" w:rsidP="00CE36F4">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c</w:t>
      </w:r>
      <w:r w:rsidR="002C6655" w:rsidRPr="00641BDB">
        <w:rPr>
          <w:rFonts w:eastAsia="Times New Roman" w:cs="Arial"/>
          <w:szCs w:val="17"/>
          <w:lang w:val="es-ES_tradnl"/>
        </w:rPr>
        <w:t>ódigos con formato 2xx: respuestas correctas. Indican que la petición del cliente se procesó correctamente</w:t>
      </w:r>
      <w:r w:rsidR="00293BDF" w:rsidRPr="00641BDB">
        <w:rPr>
          <w:rFonts w:eastAsia="Times New Roman" w:cs="Arial"/>
          <w:szCs w:val="17"/>
          <w:lang w:val="es-ES_tradnl"/>
        </w:rPr>
        <w:t>;</w:t>
      </w:r>
      <w:r w:rsidR="00D22D23" w:rsidRPr="00641BDB">
        <w:rPr>
          <w:rFonts w:eastAsia="Times New Roman" w:cs="Arial"/>
          <w:szCs w:val="17"/>
          <w:lang w:val="es-ES_tradnl"/>
        </w:rPr>
        <w:t xml:space="preserve"> </w:t>
      </w:r>
    </w:p>
    <w:p w14:paraId="184B392C" w14:textId="1076ED22" w:rsidR="005E48A2" w:rsidRPr="00641BDB" w:rsidRDefault="00E34087" w:rsidP="00CE36F4">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c</w:t>
      </w:r>
      <w:r w:rsidR="00647B32" w:rsidRPr="00641BDB">
        <w:rPr>
          <w:rFonts w:eastAsia="Times New Roman" w:cs="Arial"/>
          <w:szCs w:val="17"/>
          <w:lang w:val="es-ES_tradnl"/>
        </w:rPr>
        <w:t>ódigos con formato 3xx: respuestas de redirección. Indican que el cliente debe realizar alguna otra acción para poder completar su petición</w:t>
      </w:r>
      <w:r w:rsidR="00293BDF" w:rsidRPr="00641BDB">
        <w:rPr>
          <w:rFonts w:eastAsia="Times New Roman" w:cs="Arial"/>
          <w:szCs w:val="17"/>
          <w:lang w:val="es-ES_tradnl"/>
        </w:rPr>
        <w:t>;</w:t>
      </w:r>
      <w:r w:rsidR="00D22D23" w:rsidRPr="00641BDB">
        <w:rPr>
          <w:rFonts w:eastAsia="Times New Roman" w:cs="Arial"/>
          <w:szCs w:val="17"/>
          <w:lang w:val="es-ES_tradnl"/>
        </w:rPr>
        <w:t xml:space="preserve"> </w:t>
      </w:r>
    </w:p>
    <w:p w14:paraId="18DD1A63" w14:textId="0749B3FA" w:rsidR="005E48A2" w:rsidRPr="00641BDB" w:rsidRDefault="00E34087" w:rsidP="00CE36F4">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c</w:t>
      </w:r>
      <w:r w:rsidR="008C6E10" w:rsidRPr="00641BDB">
        <w:rPr>
          <w:rFonts w:eastAsia="Times New Roman" w:cs="Arial"/>
          <w:szCs w:val="17"/>
          <w:lang w:val="es-ES_tradnl"/>
        </w:rPr>
        <w:t xml:space="preserve">ódigos con formato 4xx: respuestas de error del cliente. Esta categoría de códigos de estado indica que el cliente ha </w:t>
      </w:r>
      <w:r w:rsidR="00F9655F" w:rsidRPr="00641BDB">
        <w:rPr>
          <w:rFonts w:eastAsia="Times New Roman" w:cs="Arial"/>
          <w:szCs w:val="17"/>
          <w:lang w:val="es-ES_tradnl"/>
        </w:rPr>
        <w:t>cometido</w:t>
      </w:r>
      <w:r w:rsidR="008C6E10" w:rsidRPr="00641BDB">
        <w:rPr>
          <w:rFonts w:eastAsia="Times New Roman" w:cs="Arial"/>
          <w:szCs w:val="17"/>
          <w:lang w:val="es-ES_tradnl"/>
        </w:rPr>
        <w:t xml:space="preserve"> un error</w:t>
      </w:r>
      <w:r w:rsidR="00293BDF" w:rsidRPr="00641BDB">
        <w:rPr>
          <w:rFonts w:eastAsia="Times New Roman" w:cs="Arial"/>
          <w:szCs w:val="17"/>
          <w:lang w:val="es-ES_tradnl"/>
        </w:rPr>
        <w:t xml:space="preserve">; </w:t>
      </w:r>
      <w:r w:rsidR="008C6E10" w:rsidRPr="00641BDB">
        <w:rPr>
          <w:rFonts w:eastAsia="Times New Roman" w:cs="Arial"/>
          <w:szCs w:val="17"/>
          <w:lang w:val="es-ES_tradnl"/>
        </w:rPr>
        <w:t>y</w:t>
      </w:r>
    </w:p>
    <w:p w14:paraId="754A13CA" w14:textId="44C054FE" w:rsidR="005E48A2" w:rsidRPr="00641BDB" w:rsidRDefault="00E34087" w:rsidP="00CE36F4">
      <w:pPr>
        <w:numPr>
          <w:ilvl w:val="1"/>
          <w:numId w:val="4"/>
        </w:numPr>
        <w:spacing w:before="100" w:beforeAutospacing="1" w:after="100" w:afterAutospacing="1"/>
        <w:jc w:val="both"/>
        <w:rPr>
          <w:rFonts w:eastAsia="Times New Roman" w:cs="Arial"/>
          <w:szCs w:val="17"/>
          <w:lang w:val="es-ES_tradnl"/>
        </w:rPr>
      </w:pPr>
      <w:r w:rsidRPr="00641BDB">
        <w:rPr>
          <w:rFonts w:eastAsia="Times New Roman" w:cs="Arial"/>
          <w:szCs w:val="17"/>
          <w:lang w:val="es-ES_tradnl"/>
        </w:rPr>
        <w:t>códigos con formato 5xx: respuestas de error del servidor. Indican que se ha producido un error ocasionado por el servidor</w:t>
      </w:r>
      <w:r w:rsidR="00293BDF" w:rsidRPr="00641BDB">
        <w:rPr>
          <w:rFonts w:eastAsia="Times New Roman" w:cs="Arial"/>
          <w:szCs w:val="17"/>
          <w:lang w:val="es-ES_tradnl"/>
        </w:rPr>
        <w:t>.</w:t>
      </w:r>
    </w:p>
    <w:p w14:paraId="35E625B1" w14:textId="15D672A2" w:rsidR="005E48A2" w:rsidRPr="00641BDB" w:rsidRDefault="00FC1DE5" w:rsidP="00CE36F4">
      <w:pPr>
        <w:pStyle w:val="NormalWeb"/>
        <w:jc w:val="both"/>
        <w:rPr>
          <w:rFonts w:cs="Arial"/>
          <w:szCs w:val="17"/>
          <w:lang w:val="es-ES_tradnl"/>
        </w:rPr>
      </w:pPr>
      <w:r w:rsidRPr="00641BDB">
        <w:rPr>
          <w:rFonts w:cs="Arial"/>
          <w:szCs w:val="17"/>
          <w:lang w:val="es-ES_tradnl"/>
        </w:rPr>
        <w:t>4.</w:t>
      </w:r>
      <w:r w:rsidRPr="00641BDB">
        <w:rPr>
          <w:rFonts w:cs="Arial"/>
          <w:szCs w:val="17"/>
          <w:lang w:val="es-ES_tradnl"/>
        </w:rPr>
        <w:tab/>
      </w:r>
      <w:r w:rsidR="00EF2DA3" w:rsidRPr="00641BDB">
        <w:rPr>
          <w:rFonts w:cs="Arial"/>
          <w:szCs w:val="17"/>
          <w:lang w:val="es-ES_tradnl"/>
        </w:rPr>
        <w:t>En el siguiente cuadro se especifican los códigos de estado HTTP y los documentos RFC del IETF conexos como referencias</w:t>
      </w:r>
      <w:r w:rsidR="005E48A2" w:rsidRPr="00641BDB">
        <w:rPr>
          <w:rFonts w:cs="Arial"/>
          <w:szCs w:val="17"/>
          <w:lang w:val="es-ES_tradnl"/>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995"/>
        <w:gridCol w:w="5191"/>
      </w:tblGrid>
      <w:tr w:rsidR="005E48A2" w:rsidRPr="00641BDB" w14:paraId="4C6DF96A" w14:textId="77777777" w:rsidTr="00D355E5">
        <w:trPr>
          <w:trHeight w:val="300"/>
        </w:trPr>
        <w:tc>
          <w:tcPr>
            <w:tcW w:w="1165" w:type="dxa"/>
            <w:shd w:val="clear" w:color="auto" w:fill="D9D9D9" w:themeFill="background1" w:themeFillShade="D9"/>
            <w:noWrap/>
            <w:vAlign w:val="bottom"/>
            <w:hideMark/>
          </w:tcPr>
          <w:p w14:paraId="5940D423" w14:textId="60C9368E" w:rsidR="005E48A2" w:rsidRPr="00641BDB" w:rsidRDefault="005E48A2" w:rsidP="00581E61">
            <w:pPr>
              <w:jc w:val="center"/>
              <w:rPr>
                <w:rFonts w:eastAsia="Times New Roman" w:cs="Arial"/>
                <w:b/>
                <w:color w:val="000000"/>
                <w:szCs w:val="17"/>
                <w:lang w:val="es-ES_tradnl"/>
              </w:rPr>
            </w:pPr>
            <w:r w:rsidRPr="00641BDB">
              <w:rPr>
                <w:rFonts w:eastAsia="Times New Roman" w:cs="Arial"/>
                <w:b/>
                <w:color w:val="000000"/>
                <w:szCs w:val="17"/>
                <w:lang w:val="es-ES_tradnl"/>
              </w:rPr>
              <w:t>Val</w:t>
            </w:r>
            <w:r w:rsidR="003057E7" w:rsidRPr="00641BDB">
              <w:rPr>
                <w:rFonts w:eastAsia="Times New Roman" w:cs="Arial"/>
                <w:b/>
                <w:color w:val="000000"/>
                <w:szCs w:val="17"/>
                <w:lang w:val="es-ES_tradnl"/>
              </w:rPr>
              <w:t>or</w:t>
            </w:r>
          </w:p>
        </w:tc>
        <w:tc>
          <w:tcPr>
            <w:tcW w:w="2995" w:type="dxa"/>
            <w:shd w:val="clear" w:color="auto" w:fill="D9D9D9" w:themeFill="background1" w:themeFillShade="D9"/>
            <w:noWrap/>
            <w:vAlign w:val="bottom"/>
            <w:hideMark/>
          </w:tcPr>
          <w:p w14:paraId="27171E94" w14:textId="214F672F" w:rsidR="005E48A2" w:rsidRPr="00641BDB" w:rsidRDefault="005E48A2" w:rsidP="00581E61">
            <w:pPr>
              <w:rPr>
                <w:rFonts w:eastAsia="Times New Roman" w:cs="Arial"/>
                <w:b/>
                <w:color w:val="000000"/>
                <w:szCs w:val="17"/>
                <w:lang w:val="es-ES_tradnl"/>
              </w:rPr>
            </w:pPr>
            <w:r w:rsidRPr="00641BDB">
              <w:rPr>
                <w:rFonts w:eastAsia="Times New Roman" w:cs="Arial"/>
                <w:b/>
                <w:color w:val="000000"/>
                <w:szCs w:val="17"/>
                <w:lang w:val="es-ES_tradnl"/>
              </w:rPr>
              <w:t>Descrip</w:t>
            </w:r>
            <w:r w:rsidR="003057E7" w:rsidRPr="00641BDB">
              <w:rPr>
                <w:rFonts w:eastAsia="Times New Roman" w:cs="Arial"/>
                <w:b/>
                <w:color w:val="000000"/>
                <w:szCs w:val="17"/>
                <w:lang w:val="es-ES_tradnl"/>
              </w:rPr>
              <w:t>ción</w:t>
            </w:r>
          </w:p>
        </w:tc>
        <w:tc>
          <w:tcPr>
            <w:tcW w:w="5191" w:type="dxa"/>
            <w:shd w:val="clear" w:color="auto" w:fill="D9D9D9" w:themeFill="background1" w:themeFillShade="D9"/>
            <w:noWrap/>
            <w:vAlign w:val="bottom"/>
            <w:hideMark/>
          </w:tcPr>
          <w:p w14:paraId="3CFCE1C4" w14:textId="060769A1" w:rsidR="005E48A2" w:rsidRPr="00641BDB" w:rsidRDefault="005E48A2" w:rsidP="00581E61">
            <w:pPr>
              <w:rPr>
                <w:rFonts w:eastAsia="Times New Roman" w:cs="Arial"/>
                <w:b/>
                <w:color w:val="000000"/>
                <w:szCs w:val="17"/>
                <w:lang w:val="es-ES_tradnl"/>
              </w:rPr>
            </w:pPr>
            <w:r w:rsidRPr="00641BDB">
              <w:rPr>
                <w:rFonts w:eastAsia="Times New Roman" w:cs="Arial"/>
                <w:b/>
                <w:color w:val="000000"/>
                <w:szCs w:val="17"/>
                <w:lang w:val="es-ES_tradnl"/>
              </w:rPr>
              <w:t>Referenc</w:t>
            </w:r>
            <w:r w:rsidR="003057E7" w:rsidRPr="00641BDB">
              <w:rPr>
                <w:rFonts w:eastAsia="Times New Roman" w:cs="Arial"/>
                <w:b/>
                <w:color w:val="000000"/>
                <w:szCs w:val="17"/>
                <w:lang w:val="es-ES_tradnl"/>
              </w:rPr>
              <w:t>ia</w:t>
            </w:r>
          </w:p>
        </w:tc>
      </w:tr>
      <w:tr w:rsidR="005D0751" w:rsidRPr="00641BDB" w14:paraId="3D3E7649" w14:textId="77777777" w:rsidTr="00D355E5">
        <w:trPr>
          <w:trHeight w:val="300"/>
        </w:trPr>
        <w:tc>
          <w:tcPr>
            <w:tcW w:w="1165" w:type="dxa"/>
            <w:noWrap/>
            <w:vAlign w:val="bottom"/>
            <w:hideMark/>
          </w:tcPr>
          <w:p w14:paraId="32062FD9"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100</w:t>
            </w:r>
          </w:p>
        </w:tc>
        <w:tc>
          <w:tcPr>
            <w:tcW w:w="2995" w:type="dxa"/>
            <w:noWrap/>
            <w:vAlign w:val="bottom"/>
            <w:hideMark/>
          </w:tcPr>
          <w:p w14:paraId="32667797" w14:textId="011ADA22"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Continue</w:t>
            </w:r>
            <w:r w:rsidRPr="00641BDB">
              <w:rPr>
                <w:rFonts w:eastAsia="Times New Roman" w:cs="Arial"/>
                <w:color w:val="000000"/>
                <w:szCs w:val="17"/>
                <w:lang w:val="es-ES_tradnl"/>
              </w:rPr>
              <w:t xml:space="preserve"> (Continuar)</w:t>
            </w:r>
          </w:p>
        </w:tc>
        <w:tc>
          <w:tcPr>
            <w:tcW w:w="5191" w:type="dxa"/>
            <w:noWrap/>
            <w:vAlign w:val="bottom"/>
            <w:hideMark/>
          </w:tcPr>
          <w:p w14:paraId="2006BAF1" w14:textId="219F6953" w:rsidR="005D0751" w:rsidRPr="00641BDB" w:rsidRDefault="00E31117" w:rsidP="005D0751">
            <w:pPr>
              <w:rPr>
                <w:rFonts w:eastAsia="Times New Roman" w:cs="Arial"/>
                <w:color w:val="000000"/>
                <w:szCs w:val="17"/>
                <w:lang w:val="es-ES_tradnl"/>
              </w:rPr>
            </w:pPr>
            <w:del w:id="4076" w:author="Author">
              <w:r w:rsidRPr="00641BDB">
                <w:rPr>
                  <w:rFonts w:eastAsia="Times New Roman" w:cs="Arial"/>
                  <w:color w:val="000000"/>
                  <w:szCs w:val="17"/>
                  <w:lang w:val="es-ES_tradnl"/>
                </w:rPr>
                <w:delText xml:space="preserve">Norma </w:delText>
              </w:r>
              <w:r w:rsidR="005E48A2" w:rsidRPr="00641BDB">
                <w:rPr>
                  <w:rFonts w:eastAsia="Times New Roman" w:cs="Arial"/>
                  <w:color w:val="000000"/>
                  <w:szCs w:val="17"/>
                  <w:lang w:val="es-ES_tradnl"/>
                </w:rPr>
                <w:delText>RFC</w:delText>
              </w:r>
              <w:r w:rsidRPr="00641BDB">
                <w:rPr>
                  <w:rFonts w:eastAsia="Times New Roman" w:cs="Arial"/>
                  <w:color w:val="000000"/>
                  <w:szCs w:val="17"/>
                  <w:lang w:val="es-ES_tradnl"/>
                </w:rPr>
                <w:delText xml:space="preserve"> </w:delText>
              </w:r>
              <w:r w:rsidR="005E48A2" w:rsidRPr="00641BDB">
                <w:rPr>
                  <w:rFonts w:eastAsia="Times New Roman" w:cs="Arial"/>
                  <w:color w:val="000000"/>
                  <w:szCs w:val="17"/>
                  <w:lang w:val="es-ES_tradnl"/>
                </w:rPr>
                <w:delText>7231</w:delText>
              </w:r>
            </w:del>
            <w:ins w:id="4077" w:author="Author">
              <w:r w:rsidR="005D0751" w:rsidRPr="00641BDB">
                <w:rPr>
                  <w:color w:val="000000"/>
                  <w:lang w:val="es-ES_tradnl"/>
                </w:rPr>
                <w:t>[9110</w:t>
              </w:r>
            </w:ins>
            <w:r w:rsidR="005D0751" w:rsidRPr="00641BDB">
              <w:rPr>
                <w:color w:val="000000"/>
                <w:lang w:val="es-ES_tradnl"/>
              </w:rPr>
              <w:t xml:space="preserve">, sección </w:t>
            </w:r>
            <w:del w:id="4078" w:author="Author">
              <w:r w:rsidR="005E48A2" w:rsidRPr="00641BDB">
                <w:rPr>
                  <w:rFonts w:eastAsia="Times New Roman" w:cs="Arial"/>
                  <w:color w:val="000000"/>
                  <w:szCs w:val="17"/>
                  <w:lang w:val="es-ES_tradnl"/>
                </w:rPr>
                <w:delText>6</w:delText>
              </w:r>
            </w:del>
            <w:ins w:id="4079" w:author="Author">
              <w:r w:rsidR="005D0751" w:rsidRPr="00641BDB">
                <w:rPr>
                  <w:color w:val="000000"/>
                  <w:lang w:val="es-ES_tradnl"/>
                </w:rPr>
                <w:t>15</w:t>
              </w:r>
            </w:ins>
            <w:r w:rsidR="005D0751" w:rsidRPr="00641BDB">
              <w:rPr>
                <w:color w:val="000000"/>
                <w:lang w:val="es-ES_tradnl"/>
              </w:rPr>
              <w:t>.2.1</w:t>
            </w:r>
            <w:ins w:id="4080" w:author="Author">
              <w:r w:rsidR="005D0751" w:rsidRPr="00641BDB">
                <w:rPr>
                  <w:color w:val="000000"/>
                  <w:lang w:val="es-ES_tradnl"/>
                </w:rPr>
                <w:t>]</w:t>
              </w:r>
            </w:ins>
          </w:p>
        </w:tc>
      </w:tr>
      <w:tr w:rsidR="005D0751" w:rsidRPr="00641BDB" w14:paraId="6DF32E3E" w14:textId="77777777" w:rsidTr="00D355E5">
        <w:trPr>
          <w:trHeight w:val="300"/>
        </w:trPr>
        <w:tc>
          <w:tcPr>
            <w:tcW w:w="1165" w:type="dxa"/>
            <w:noWrap/>
            <w:vAlign w:val="bottom"/>
            <w:hideMark/>
          </w:tcPr>
          <w:p w14:paraId="204C93FB"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101</w:t>
            </w:r>
          </w:p>
        </w:tc>
        <w:tc>
          <w:tcPr>
            <w:tcW w:w="2995" w:type="dxa"/>
            <w:noWrap/>
            <w:vAlign w:val="bottom"/>
            <w:hideMark/>
          </w:tcPr>
          <w:p w14:paraId="34D5C645" w14:textId="10582061"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Switching Protocols</w:t>
            </w:r>
            <w:r w:rsidRPr="00641BDB">
              <w:rPr>
                <w:rFonts w:eastAsia="Times New Roman" w:cs="Arial"/>
                <w:color w:val="000000"/>
                <w:szCs w:val="17"/>
                <w:lang w:val="es-ES_tradnl"/>
              </w:rPr>
              <w:t xml:space="preserve"> (Cambiando de protocolos)</w:t>
            </w:r>
          </w:p>
        </w:tc>
        <w:tc>
          <w:tcPr>
            <w:tcW w:w="5191" w:type="dxa"/>
            <w:noWrap/>
            <w:vAlign w:val="bottom"/>
            <w:hideMark/>
          </w:tcPr>
          <w:p w14:paraId="082426DA" w14:textId="61E23598" w:rsidR="005D0751" w:rsidRPr="00641BDB" w:rsidRDefault="00D844C4" w:rsidP="005D0751">
            <w:pPr>
              <w:rPr>
                <w:rFonts w:eastAsia="Times New Roman" w:cs="Arial"/>
                <w:color w:val="000000"/>
                <w:szCs w:val="17"/>
                <w:lang w:val="es-ES_tradnl"/>
              </w:rPr>
            </w:pPr>
            <w:del w:id="4081" w:author="Author">
              <w:r w:rsidRPr="00641BDB">
                <w:rPr>
                  <w:rFonts w:eastAsia="Times New Roman" w:cs="Arial"/>
                  <w:color w:val="000000"/>
                  <w:szCs w:val="17"/>
                  <w:lang w:val="es-ES_tradnl"/>
                </w:rPr>
                <w:delText xml:space="preserve">Norma </w:delText>
              </w:r>
            </w:del>
            <w:ins w:id="4082" w:author="Author">
              <w:r w:rsidR="005D0751" w:rsidRPr="00641BDB">
                <w:rPr>
                  <w:color w:val="000000"/>
                  <w:lang w:val="es-ES_tradnl"/>
                </w:rPr>
                <w:t>[</w:t>
              </w:r>
            </w:ins>
            <w:r w:rsidR="005D0751" w:rsidRPr="00641BDB">
              <w:rPr>
                <w:color w:val="000000"/>
                <w:lang w:val="es-ES_tradnl"/>
              </w:rPr>
              <w:t xml:space="preserve">RFC </w:t>
            </w:r>
            <w:del w:id="4083" w:author="Author">
              <w:r w:rsidRPr="00641BDB">
                <w:rPr>
                  <w:rFonts w:eastAsia="Times New Roman" w:cs="Arial"/>
                  <w:color w:val="000000"/>
                  <w:szCs w:val="17"/>
                  <w:lang w:val="es-ES_tradnl"/>
                </w:rPr>
                <w:delText>7231</w:delText>
              </w:r>
            </w:del>
            <w:ins w:id="4084" w:author="Author">
              <w:r w:rsidR="005D0751" w:rsidRPr="00641BDB">
                <w:rPr>
                  <w:color w:val="000000"/>
                  <w:lang w:val="es-ES_tradnl"/>
                </w:rPr>
                <w:t>9110</w:t>
              </w:r>
            </w:ins>
            <w:r w:rsidR="005D0751" w:rsidRPr="00641BDB">
              <w:rPr>
                <w:color w:val="000000"/>
                <w:lang w:val="es-ES_tradnl"/>
              </w:rPr>
              <w:t xml:space="preserve">, sección </w:t>
            </w:r>
            <w:del w:id="4085" w:author="Author">
              <w:r w:rsidRPr="00641BDB">
                <w:rPr>
                  <w:rFonts w:eastAsia="Times New Roman" w:cs="Arial"/>
                  <w:color w:val="000000"/>
                  <w:szCs w:val="17"/>
                  <w:lang w:val="es-ES_tradnl"/>
                </w:rPr>
                <w:delText>6</w:delText>
              </w:r>
            </w:del>
            <w:ins w:id="4086" w:author="Author">
              <w:r w:rsidR="005D0751" w:rsidRPr="00641BDB">
                <w:rPr>
                  <w:color w:val="000000"/>
                  <w:lang w:val="es-ES_tradnl"/>
                </w:rPr>
                <w:t>15</w:t>
              </w:r>
            </w:ins>
            <w:r w:rsidR="005D0751" w:rsidRPr="00641BDB">
              <w:rPr>
                <w:color w:val="000000"/>
                <w:lang w:val="es-ES_tradnl"/>
              </w:rPr>
              <w:t>.2.2</w:t>
            </w:r>
            <w:ins w:id="4087" w:author="Author">
              <w:r w:rsidR="005D0751" w:rsidRPr="00641BDB">
                <w:rPr>
                  <w:color w:val="000000"/>
                  <w:lang w:val="es-ES_tradnl"/>
                </w:rPr>
                <w:t>]</w:t>
              </w:r>
            </w:ins>
          </w:p>
        </w:tc>
      </w:tr>
      <w:tr w:rsidR="005D0751" w:rsidRPr="00641BDB" w14:paraId="3FCD0FE9" w14:textId="77777777" w:rsidTr="00D355E5">
        <w:trPr>
          <w:trHeight w:val="300"/>
        </w:trPr>
        <w:tc>
          <w:tcPr>
            <w:tcW w:w="1165" w:type="dxa"/>
            <w:noWrap/>
            <w:vAlign w:val="bottom"/>
            <w:hideMark/>
          </w:tcPr>
          <w:p w14:paraId="2541F171"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102</w:t>
            </w:r>
          </w:p>
        </w:tc>
        <w:tc>
          <w:tcPr>
            <w:tcW w:w="2995" w:type="dxa"/>
            <w:noWrap/>
            <w:vAlign w:val="bottom"/>
            <w:hideMark/>
          </w:tcPr>
          <w:p w14:paraId="6DD84BB2" w14:textId="069650AA"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Processing</w:t>
            </w:r>
            <w:r w:rsidRPr="00641BDB">
              <w:rPr>
                <w:rFonts w:eastAsia="Times New Roman" w:cs="Arial"/>
                <w:color w:val="000000"/>
                <w:szCs w:val="17"/>
                <w:lang w:val="es-ES_tradnl"/>
              </w:rPr>
              <w:t xml:space="preserve"> (Procesando)</w:t>
            </w:r>
          </w:p>
        </w:tc>
        <w:tc>
          <w:tcPr>
            <w:tcW w:w="5191" w:type="dxa"/>
            <w:noWrap/>
            <w:vAlign w:val="bottom"/>
            <w:hideMark/>
          </w:tcPr>
          <w:p w14:paraId="1DDCEF17" w14:textId="3E2F03DA" w:rsidR="005D0751" w:rsidRPr="00641BDB" w:rsidRDefault="00A06349" w:rsidP="005D0751">
            <w:pPr>
              <w:rPr>
                <w:rFonts w:eastAsia="Times New Roman" w:cs="Arial"/>
                <w:color w:val="000000"/>
                <w:szCs w:val="17"/>
                <w:lang w:val="es-ES_tradnl"/>
              </w:rPr>
            </w:pPr>
            <w:del w:id="4088" w:author="Author">
              <w:r w:rsidRPr="00641BDB">
                <w:rPr>
                  <w:rFonts w:eastAsia="Times New Roman" w:cs="Arial"/>
                  <w:color w:val="000000"/>
                  <w:szCs w:val="17"/>
                  <w:lang w:val="es-ES_tradnl"/>
                </w:rPr>
                <w:delText xml:space="preserve">Norma </w:delText>
              </w:r>
            </w:del>
            <w:ins w:id="4089" w:author="Author">
              <w:r w:rsidR="005D0751" w:rsidRPr="00641BDB">
                <w:rPr>
                  <w:color w:val="000000"/>
                  <w:lang w:val="es-ES_tradnl"/>
                </w:rPr>
                <w:t>[</w:t>
              </w:r>
            </w:ins>
            <w:r w:rsidR="005D0751" w:rsidRPr="00641BDB">
              <w:rPr>
                <w:color w:val="000000"/>
                <w:lang w:val="es-ES_tradnl"/>
              </w:rPr>
              <w:t>RFC 2518</w:t>
            </w:r>
            <w:ins w:id="4090" w:author="Author">
              <w:r w:rsidR="005D0751" w:rsidRPr="00641BDB">
                <w:rPr>
                  <w:color w:val="000000"/>
                  <w:lang w:val="es-ES_tradnl"/>
                </w:rPr>
                <w:t>]</w:t>
              </w:r>
            </w:ins>
          </w:p>
        </w:tc>
      </w:tr>
      <w:tr w:rsidR="005D0751" w:rsidRPr="00641BDB" w14:paraId="256C453F" w14:textId="77777777" w:rsidTr="00D355E5">
        <w:trPr>
          <w:trHeight w:val="300"/>
        </w:trPr>
        <w:tc>
          <w:tcPr>
            <w:tcW w:w="1165" w:type="dxa"/>
            <w:noWrap/>
            <w:vAlign w:val="bottom"/>
            <w:hideMark/>
          </w:tcPr>
          <w:p w14:paraId="38E82D38"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103</w:t>
            </w:r>
          </w:p>
        </w:tc>
        <w:tc>
          <w:tcPr>
            <w:tcW w:w="2995" w:type="dxa"/>
            <w:noWrap/>
            <w:vAlign w:val="bottom"/>
            <w:hideMark/>
          </w:tcPr>
          <w:p w14:paraId="3E1B9370" w14:textId="68DE2197"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Early Hints</w:t>
            </w:r>
            <w:r w:rsidRPr="00641BDB">
              <w:rPr>
                <w:rFonts w:eastAsia="Times New Roman" w:cs="Arial"/>
                <w:color w:val="000000"/>
                <w:szCs w:val="17"/>
                <w:lang w:val="es-ES_tradnl"/>
              </w:rPr>
              <w:t xml:space="preserve"> (Indicaciones tempranas)</w:t>
            </w:r>
          </w:p>
        </w:tc>
        <w:tc>
          <w:tcPr>
            <w:tcW w:w="5191" w:type="dxa"/>
            <w:noWrap/>
            <w:vAlign w:val="bottom"/>
            <w:hideMark/>
          </w:tcPr>
          <w:p w14:paraId="42F3FE36" w14:textId="2CB390CC" w:rsidR="005D0751" w:rsidRPr="00641BDB" w:rsidRDefault="00A06349" w:rsidP="005D0751">
            <w:pPr>
              <w:rPr>
                <w:rFonts w:eastAsia="Times New Roman" w:cs="Arial"/>
                <w:color w:val="000000"/>
                <w:szCs w:val="17"/>
                <w:lang w:val="es-ES_tradnl"/>
              </w:rPr>
            </w:pPr>
            <w:del w:id="4091" w:author="Author">
              <w:r w:rsidRPr="00641BDB">
                <w:rPr>
                  <w:rFonts w:eastAsia="Times New Roman" w:cs="Arial"/>
                  <w:color w:val="000000"/>
                  <w:szCs w:val="17"/>
                  <w:lang w:val="es-ES_tradnl"/>
                </w:rPr>
                <w:delText xml:space="preserve">Documento </w:delText>
              </w:r>
            </w:del>
            <w:ins w:id="4092" w:author="Author">
              <w:r w:rsidR="005D0751" w:rsidRPr="00641BDB">
                <w:rPr>
                  <w:color w:val="000000"/>
                  <w:lang w:val="es-ES_tradnl"/>
                </w:rPr>
                <w:t>[</w:t>
              </w:r>
            </w:ins>
            <w:r w:rsidR="005D0751" w:rsidRPr="00641BDB">
              <w:rPr>
                <w:color w:val="000000"/>
                <w:lang w:val="es-ES_tradnl"/>
              </w:rPr>
              <w:t>RFC 8297</w:t>
            </w:r>
            <w:ins w:id="4093" w:author="Author">
              <w:r w:rsidR="005D0751" w:rsidRPr="00641BDB">
                <w:rPr>
                  <w:color w:val="000000"/>
                  <w:lang w:val="es-ES_tradnl"/>
                </w:rPr>
                <w:t>]</w:t>
              </w:r>
            </w:ins>
          </w:p>
        </w:tc>
      </w:tr>
      <w:tr w:rsidR="005D0751" w:rsidRPr="00641BDB" w14:paraId="1CB8741D" w14:textId="77777777" w:rsidTr="00D355E5">
        <w:trPr>
          <w:trHeight w:val="300"/>
        </w:trPr>
        <w:tc>
          <w:tcPr>
            <w:tcW w:w="1165" w:type="dxa"/>
            <w:noWrap/>
            <w:vAlign w:val="bottom"/>
            <w:hideMark/>
          </w:tcPr>
          <w:p w14:paraId="45A93D61"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104-199</w:t>
            </w:r>
          </w:p>
        </w:tc>
        <w:tc>
          <w:tcPr>
            <w:tcW w:w="2995" w:type="dxa"/>
            <w:noWrap/>
            <w:vAlign w:val="bottom"/>
            <w:hideMark/>
          </w:tcPr>
          <w:p w14:paraId="08A4949F" w14:textId="5FF033D4"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Unassigned</w:t>
            </w:r>
            <w:r w:rsidRPr="00641BDB">
              <w:rPr>
                <w:rFonts w:eastAsia="Times New Roman" w:cs="Arial"/>
                <w:color w:val="000000"/>
                <w:szCs w:val="17"/>
                <w:lang w:val="es-ES_tradnl"/>
              </w:rPr>
              <w:t xml:space="preserve"> (No asignado)</w:t>
            </w:r>
          </w:p>
        </w:tc>
        <w:tc>
          <w:tcPr>
            <w:tcW w:w="5191" w:type="dxa"/>
            <w:noWrap/>
            <w:vAlign w:val="bottom"/>
            <w:hideMark/>
          </w:tcPr>
          <w:p w14:paraId="2CE65E32" w14:textId="77777777" w:rsidR="005D0751" w:rsidRPr="00641BDB" w:rsidRDefault="005D0751" w:rsidP="005D0751">
            <w:pPr>
              <w:rPr>
                <w:rFonts w:eastAsia="Times New Roman" w:cs="Arial"/>
                <w:color w:val="000000"/>
                <w:szCs w:val="17"/>
                <w:lang w:val="es-ES_tradnl"/>
              </w:rPr>
            </w:pPr>
          </w:p>
        </w:tc>
      </w:tr>
      <w:tr w:rsidR="005D0751" w:rsidRPr="00641BDB" w14:paraId="3B5967AE" w14:textId="77777777" w:rsidTr="00D355E5">
        <w:trPr>
          <w:trHeight w:val="300"/>
        </w:trPr>
        <w:tc>
          <w:tcPr>
            <w:tcW w:w="1165" w:type="dxa"/>
            <w:noWrap/>
            <w:vAlign w:val="bottom"/>
            <w:hideMark/>
          </w:tcPr>
          <w:p w14:paraId="6B4B4F1B"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200</w:t>
            </w:r>
          </w:p>
        </w:tc>
        <w:tc>
          <w:tcPr>
            <w:tcW w:w="2995" w:type="dxa"/>
            <w:noWrap/>
            <w:vAlign w:val="bottom"/>
            <w:hideMark/>
          </w:tcPr>
          <w:p w14:paraId="43269F17" w14:textId="527E79E1"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OK</w:t>
            </w:r>
            <w:r w:rsidRPr="00641BDB">
              <w:rPr>
                <w:rFonts w:eastAsia="Times New Roman" w:cs="Arial"/>
                <w:color w:val="000000"/>
                <w:szCs w:val="17"/>
                <w:lang w:val="es-ES_tradnl"/>
              </w:rPr>
              <w:t xml:space="preserve"> (Todo es correcto)</w:t>
            </w:r>
          </w:p>
        </w:tc>
        <w:tc>
          <w:tcPr>
            <w:tcW w:w="5191" w:type="dxa"/>
            <w:noWrap/>
            <w:vAlign w:val="bottom"/>
            <w:hideMark/>
          </w:tcPr>
          <w:p w14:paraId="3BB21EEE" w14:textId="204A5170" w:rsidR="005D0751" w:rsidRPr="00641BDB" w:rsidRDefault="00270B39" w:rsidP="005D0751">
            <w:pPr>
              <w:rPr>
                <w:rFonts w:eastAsia="Times New Roman" w:cs="Arial"/>
                <w:color w:val="000000"/>
                <w:szCs w:val="17"/>
                <w:lang w:val="es-ES_tradnl"/>
              </w:rPr>
            </w:pPr>
            <w:del w:id="4094" w:author="Author">
              <w:r w:rsidRPr="00641BDB">
                <w:rPr>
                  <w:rFonts w:eastAsia="Times New Roman" w:cs="Arial"/>
                  <w:color w:val="000000"/>
                  <w:szCs w:val="17"/>
                  <w:lang w:val="es-ES_tradnl"/>
                </w:rPr>
                <w:delText xml:space="preserve">Norma </w:delText>
              </w:r>
            </w:del>
            <w:ins w:id="4095" w:author="Author">
              <w:r w:rsidR="005D0751" w:rsidRPr="00641BDB">
                <w:rPr>
                  <w:color w:val="000000"/>
                  <w:lang w:val="es-ES_tradnl"/>
                </w:rPr>
                <w:t>[</w:t>
              </w:r>
            </w:ins>
            <w:r w:rsidR="005D0751" w:rsidRPr="00641BDB">
              <w:rPr>
                <w:color w:val="000000"/>
                <w:lang w:val="es-ES_tradnl"/>
              </w:rPr>
              <w:t xml:space="preserve">RFC </w:t>
            </w:r>
            <w:del w:id="4096" w:author="Author">
              <w:r w:rsidRPr="00641BDB">
                <w:rPr>
                  <w:rFonts w:eastAsia="Times New Roman" w:cs="Arial"/>
                  <w:color w:val="000000"/>
                  <w:szCs w:val="17"/>
                  <w:lang w:val="es-ES_tradnl"/>
                </w:rPr>
                <w:delText>7231</w:delText>
              </w:r>
            </w:del>
            <w:ins w:id="4097" w:author="Author">
              <w:r w:rsidR="005D0751" w:rsidRPr="00641BDB">
                <w:rPr>
                  <w:color w:val="000000"/>
                  <w:lang w:val="es-ES_tradnl"/>
                </w:rPr>
                <w:t>9110</w:t>
              </w:r>
            </w:ins>
            <w:r w:rsidR="005D0751" w:rsidRPr="00641BDB">
              <w:rPr>
                <w:color w:val="000000"/>
                <w:lang w:val="es-ES_tradnl"/>
              </w:rPr>
              <w:t xml:space="preserve">, sección </w:t>
            </w:r>
            <w:del w:id="4098" w:author="Author">
              <w:r w:rsidR="005E48A2" w:rsidRPr="00641BDB">
                <w:rPr>
                  <w:rFonts w:eastAsia="Times New Roman" w:cs="Arial"/>
                  <w:color w:val="000000"/>
                  <w:szCs w:val="17"/>
                  <w:lang w:val="es-ES_tradnl"/>
                </w:rPr>
                <w:delText>6</w:delText>
              </w:r>
            </w:del>
            <w:ins w:id="4099" w:author="Author">
              <w:r w:rsidR="005D0751" w:rsidRPr="00641BDB">
                <w:rPr>
                  <w:color w:val="000000"/>
                  <w:lang w:val="es-ES_tradnl"/>
                </w:rPr>
                <w:t>15</w:t>
              </w:r>
            </w:ins>
            <w:r w:rsidR="005D0751" w:rsidRPr="00641BDB">
              <w:rPr>
                <w:color w:val="000000"/>
                <w:lang w:val="es-ES_tradnl"/>
              </w:rPr>
              <w:t>.3.1</w:t>
            </w:r>
            <w:ins w:id="4100" w:author="Author">
              <w:r w:rsidR="005D0751" w:rsidRPr="00641BDB">
                <w:rPr>
                  <w:color w:val="000000"/>
                  <w:lang w:val="es-ES_tradnl"/>
                </w:rPr>
                <w:t>]</w:t>
              </w:r>
            </w:ins>
          </w:p>
        </w:tc>
      </w:tr>
      <w:tr w:rsidR="005D0751" w:rsidRPr="00641BDB" w14:paraId="4E416063" w14:textId="77777777" w:rsidTr="00D355E5">
        <w:trPr>
          <w:trHeight w:val="300"/>
        </w:trPr>
        <w:tc>
          <w:tcPr>
            <w:tcW w:w="1165" w:type="dxa"/>
            <w:noWrap/>
            <w:vAlign w:val="bottom"/>
            <w:hideMark/>
          </w:tcPr>
          <w:p w14:paraId="6FEB422B"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201</w:t>
            </w:r>
          </w:p>
        </w:tc>
        <w:tc>
          <w:tcPr>
            <w:tcW w:w="2995" w:type="dxa"/>
            <w:noWrap/>
            <w:vAlign w:val="bottom"/>
            <w:hideMark/>
          </w:tcPr>
          <w:p w14:paraId="2F566229" w14:textId="554BA088"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Created</w:t>
            </w:r>
            <w:r w:rsidRPr="00641BDB">
              <w:rPr>
                <w:rFonts w:eastAsia="Times New Roman" w:cs="Arial"/>
                <w:color w:val="000000"/>
                <w:szCs w:val="17"/>
                <w:lang w:val="es-ES_tradnl"/>
              </w:rPr>
              <w:t xml:space="preserve"> (Creado)</w:t>
            </w:r>
          </w:p>
        </w:tc>
        <w:tc>
          <w:tcPr>
            <w:tcW w:w="5191" w:type="dxa"/>
            <w:noWrap/>
            <w:vAlign w:val="bottom"/>
            <w:hideMark/>
          </w:tcPr>
          <w:p w14:paraId="20008029" w14:textId="19F54E29" w:rsidR="005D0751" w:rsidRPr="00641BDB" w:rsidRDefault="00270B39" w:rsidP="005D0751">
            <w:pPr>
              <w:rPr>
                <w:rFonts w:eastAsia="Times New Roman" w:cs="Arial"/>
                <w:color w:val="000000"/>
                <w:szCs w:val="17"/>
                <w:lang w:val="es-ES_tradnl"/>
              </w:rPr>
            </w:pPr>
            <w:del w:id="4101" w:author="Author">
              <w:r w:rsidRPr="00641BDB">
                <w:rPr>
                  <w:rFonts w:eastAsia="Times New Roman" w:cs="Arial"/>
                  <w:color w:val="000000"/>
                  <w:szCs w:val="17"/>
                  <w:lang w:val="es-ES_tradnl"/>
                </w:rPr>
                <w:delText xml:space="preserve">Norma </w:delText>
              </w:r>
            </w:del>
            <w:ins w:id="4102" w:author="Author">
              <w:r w:rsidR="005D0751" w:rsidRPr="00641BDB">
                <w:rPr>
                  <w:color w:val="000000"/>
                  <w:lang w:val="es-ES_tradnl"/>
                </w:rPr>
                <w:t>[</w:t>
              </w:r>
            </w:ins>
            <w:r w:rsidR="005D0751" w:rsidRPr="00641BDB">
              <w:rPr>
                <w:color w:val="000000"/>
                <w:lang w:val="es-ES_tradnl"/>
              </w:rPr>
              <w:t xml:space="preserve">RFC </w:t>
            </w:r>
            <w:del w:id="4103" w:author="Author">
              <w:r w:rsidRPr="00641BDB">
                <w:rPr>
                  <w:rFonts w:eastAsia="Times New Roman" w:cs="Arial"/>
                  <w:color w:val="000000"/>
                  <w:szCs w:val="17"/>
                  <w:lang w:val="es-ES_tradnl"/>
                </w:rPr>
                <w:delText>7231</w:delText>
              </w:r>
            </w:del>
            <w:ins w:id="4104" w:author="Author">
              <w:r w:rsidR="005D0751" w:rsidRPr="00641BDB">
                <w:rPr>
                  <w:color w:val="000000"/>
                  <w:lang w:val="es-ES_tradnl"/>
                </w:rPr>
                <w:t>9110</w:t>
              </w:r>
            </w:ins>
            <w:r w:rsidR="005D0751" w:rsidRPr="00641BDB">
              <w:rPr>
                <w:color w:val="000000"/>
                <w:lang w:val="es-ES_tradnl"/>
              </w:rPr>
              <w:t xml:space="preserve">, sección </w:t>
            </w:r>
            <w:del w:id="4105" w:author="Author">
              <w:r w:rsidR="005E48A2" w:rsidRPr="00641BDB">
                <w:rPr>
                  <w:rFonts w:eastAsia="Times New Roman" w:cs="Arial"/>
                  <w:color w:val="000000"/>
                  <w:szCs w:val="17"/>
                  <w:lang w:val="es-ES_tradnl"/>
                </w:rPr>
                <w:delText>6</w:delText>
              </w:r>
            </w:del>
            <w:ins w:id="4106" w:author="Author">
              <w:r w:rsidR="005D0751" w:rsidRPr="00641BDB">
                <w:rPr>
                  <w:color w:val="000000"/>
                  <w:lang w:val="es-ES_tradnl"/>
                </w:rPr>
                <w:t>15</w:t>
              </w:r>
            </w:ins>
            <w:r w:rsidR="005D0751" w:rsidRPr="00641BDB">
              <w:rPr>
                <w:color w:val="000000"/>
                <w:lang w:val="es-ES_tradnl"/>
              </w:rPr>
              <w:t>.3.2</w:t>
            </w:r>
            <w:ins w:id="4107" w:author="Author">
              <w:r w:rsidR="005D0751" w:rsidRPr="00641BDB">
                <w:rPr>
                  <w:color w:val="000000"/>
                  <w:lang w:val="es-ES_tradnl"/>
                </w:rPr>
                <w:t>]</w:t>
              </w:r>
            </w:ins>
          </w:p>
        </w:tc>
      </w:tr>
      <w:tr w:rsidR="005D0751" w:rsidRPr="00641BDB" w14:paraId="36D5B1BD" w14:textId="77777777" w:rsidTr="00D355E5">
        <w:trPr>
          <w:trHeight w:val="300"/>
        </w:trPr>
        <w:tc>
          <w:tcPr>
            <w:tcW w:w="1165" w:type="dxa"/>
            <w:noWrap/>
            <w:vAlign w:val="bottom"/>
            <w:hideMark/>
          </w:tcPr>
          <w:p w14:paraId="3D1B9859"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202</w:t>
            </w:r>
          </w:p>
        </w:tc>
        <w:tc>
          <w:tcPr>
            <w:tcW w:w="2995" w:type="dxa"/>
            <w:noWrap/>
            <w:vAlign w:val="bottom"/>
            <w:hideMark/>
          </w:tcPr>
          <w:p w14:paraId="66B054C3" w14:textId="4BBEBD72"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Accepted</w:t>
            </w:r>
            <w:r w:rsidRPr="00641BDB">
              <w:rPr>
                <w:rFonts w:eastAsia="Times New Roman" w:cs="Arial"/>
                <w:color w:val="000000"/>
                <w:szCs w:val="17"/>
                <w:lang w:val="es-ES_tradnl"/>
              </w:rPr>
              <w:t xml:space="preserve"> (Aceptado)</w:t>
            </w:r>
          </w:p>
        </w:tc>
        <w:tc>
          <w:tcPr>
            <w:tcW w:w="5191" w:type="dxa"/>
            <w:noWrap/>
            <w:vAlign w:val="bottom"/>
            <w:hideMark/>
          </w:tcPr>
          <w:p w14:paraId="15B0B328" w14:textId="5AE4CE10" w:rsidR="005D0751" w:rsidRPr="00641BDB" w:rsidRDefault="00270B39" w:rsidP="005D0751">
            <w:pPr>
              <w:rPr>
                <w:rFonts w:eastAsia="Times New Roman" w:cs="Arial"/>
                <w:color w:val="000000"/>
                <w:szCs w:val="17"/>
                <w:lang w:val="es-ES_tradnl"/>
              </w:rPr>
            </w:pPr>
            <w:del w:id="4108" w:author="Author">
              <w:r w:rsidRPr="00641BDB">
                <w:rPr>
                  <w:rFonts w:eastAsia="Times New Roman" w:cs="Arial"/>
                  <w:color w:val="000000"/>
                  <w:szCs w:val="17"/>
                  <w:lang w:val="es-ES_tradnl"/>
                </w:rPr>
                <w:delText xml:space="preserve">Norma </w:delText>
              </w:r>
            </w:del>
            <w:ins w:id="4109" w:author="Author">
              <w:r w:rsidR="005D0751" w:rsidRPr="00641BDB">
                <w:rPr>
                  <w:color w:val="000000"/>
                  <w:lang w:val="es-ES_tradnl"/>
                </w:rPr>
                <w:t>[</w:t>
              </w:r>
            </w:ins>
            <w:r w:rsidR="005D0751" w:rsidRPr="00641BDB">
              <w:rPr>
                <w:color w:val="000000"/>
                <w:lang w:val="es-ES_tradnl"/>
              </w:rPr>
              <w:t xml:space="preserve">RFC </w:t>
            </w:r>
            <w:del w:id="4110" w:author="Author">
              <w:r w:rsidRPr="00641BDB">
                <w:rPr>
                  <w:rFonts w:eastAsia="Times New Roman" w:cs="Arial"/>
                  <w:color w:val="000000"/>
                  <w:szCs w:val="17"/>
                  <w:lang w:val="es-ES_tradnl"/>
                </w:rPr>
                <w:delText>7231</w:delText>
              </w:r>
            </w:del>
            <w:ins w:id="4111" w:author="Author">
              <w:r w:rsidR="005D0751" w:rsidRPr="00641BDB">
                <w:rPr>
                  <w:color w:val="000000"/>
                  <w:lang w:val="es-ES_tradnl"/>
                </w:rPr>
                <w:t>9110</w:t>
              </w:r>
            </w:ins>
            <w:r w:rsidR="005D0751" w:rsidRPr="00641BDB">
              <w:rPr>
                <w:color w:val="000000"/>
                <w:lang w:val="es-ES_tradnl"/>
              </w:rPr>
              <w:t xml:space="preserve">, sección </w:t>
            </w:r>
            <w:del w:id="4112" w:author="Author">
              <w:r w:rsidR="005E48A2" w:rsidRPr="00641BDB">
                <w:rPr>
                  <w:rFonts w:eastAsia="Times New Roman" w:cs="Arial"/>
                  <w:color w:val="000000"/>
                  <w:szCs w:val="17"/>
                  <w:lang w:val="es-ES_tradnl"/>
                </w:rPr>
                <w:delText>6</w:delText>
              </w:r>
            </w:del>
            <w:ins w:id="4113" w:author="Author">
              <w:r w:rsidR="005D0751" w:rsidRPr="00641BDB">
                <w:rPr>
                  <w:color w:val="000000"/>
                  <w:lang w:val="es-ES_tradnl"/>
                </w:rPr>
                <w:t>15</w:t>
              </w:r>
            </w:ins>
            <w:r w:rsidR="005D0751" w:rsidRPr="00641BDB">
              <w:rPr>
                <w:color w:val="000000"/>
                <w:lang w:val="es-ES_tradnl"/>
              </w:rPr>
              <w:t>.3.3</w:t>
            </w:r>
            <w:ins w:id="4114" w:author="Author">
              <w:r w:rsidR="005D0751" w:rsidRPr="00641BDB">
                <w:rPr>
                  <w:color w:val="000000"/>
                  <w:lang w:val="es-ES_tradnl"/>
                </w:rPr>
                <w:t>]</w:t>
              </w:r>
            </w:ins>
          </w:p>
        </w:tc>
      </w:tr>
      <w:tr w:rsidR="005D0751" w:rsidRPr="00641BDB" w14:paraId="308E8C9D" w14:textId="77777777" w:rsidTr="00D355E5">
        <w:trPr>
          <w:trHeight w:val="300"/>
        </w:trPr>
        <w:tc>
          <w:tcPr>
            <w:tcW w:w="1165" w:type="dxa"/>
            <w:noWrap/>
            <w:vAlign w:val="bottom"/>
            <w:hideMark/>
          </w:tcPr>
          <w:p w14:paraId="3F107FF2"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203</w:t>
            </w:r>
          </w:p>
        </w:tc>
        <w:tc>
          <w:tcPr>
            <w:tcW w:w="2995" w:type="dxa"/>
            <w:noWrap/>
            <w:vAlign w:val="bottom"/>
            <w:hideMark/>
          </w:tcPr>
          <w:p w14:paraId="77092A0C" w14:textId="6DFB7928"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Non-Authoritative Information</w:t>
            </w:r>
            <w:r w:rsidRPr="00641BDB">
              <w:rPr>
                <w:rFonts w:eastAsia="Times New Roman" w:cs="Arial"/>
                <w:color w:val="000000"/>
                <w:szCs w:val="17"/>
                <w:lang w:val="es-ES_tradnl"/>
              </w:rPr>
              <w:t xml:space="preserve"> (Información no autorizada)</w:t>
            </w:r>
          </w:p>
        </w:tc>
        <w:tc>
          <w:tcPr>
            <w:tcW w:w="5191" w:type="dxa"/>
            <w:noWrap/>
            <w:vAlign w:val="bottom"/>
            <w:hideMark/>
          </w:tcPr>
          <w:p w14:paraId="359F04F9" w14:textId="25B447B0" w:rsidR="005D0751" w:rsidRPr="00641BDB" w:rsidRDefault="00270B39" w:rsidP="005D0751">
            <w:pPr>
              <w:rPr>
                <w:rFonts w:eastAsia="Times New Roman" w:cs="Arial"/>
                <w:color w:val="000000"/>
                <w:szCs w:val="17"/>
                <w:lang w:val="es-ES_tradnl"/>
              </w:rPr>
            </w:pPr>
            <w:del w:id="4115" w:author="Author">
              <w:r w:rsidRPr="00641BDB">
                <w:rPr>
                  <w:rFonts w:eastAsia="Times New Roman" w:cs="Arial"/>
                  <w:color w:val="000000"/>
                  <w:szCs w:val="17"/>
                  <w:lang w:val="es-ES_tradnl"/>
                </w:rPr>
                <w:delText xml:space="preserve">Norma </w:delText>
              </w:r>
            </w:del>
            <w:ins w:id="4116" w:author="Author">
              <w:r w:rsidR="005D0751" w:rsidRPr="00641BDB">
                <w:rPr>
                  <w:color w:val="000000"/>
                  <w:lang w:val="es-ES_tradnl"/>
                </w:rPr>
                <w:t>[</w:t>
              </w:r>
            </w:ins>
            <w:r w:rsidR="005D0751" w:rsidRPr="00641BDB">
              <w:rPr>
                <w:color w:val="000000"/>
                <w:lang w:val="es-ES_tradnl"/>
              </w:rPr>
              <w:t xml:space="preserve">RFC </w:t>
            </w:r>
            <w:del w:id="4117" w:author="Author">
              <w:r w:rsidRPr="00641BDB">
                <w:rPr>
                  <w:rFonts w:eastAsia="Times New Roman" w:cs="Arial"/>
                  <w:color w:val="000000"/>
                  <w:szCs w:val="17"/>
                  <w:lang w:val="es-ES_tradnl"/>
                </w:rPr>
                <w:delText>7231</w:delText>
              </w:r>
            </w:del>
            <w:ins w:id="4118" w:author="Author">
              <w:r w:rsidR="005D0751" w:rsidRPr="00641BDB">
                <w:rPr>
                  <w:color w:val="000000"/>
                  <w:lang w:val="es-ES_tradnl"/>
                </w:rPr>
                <w:t>9110</w:t>
              </w:r>
            </w:ins>
            <w:r w:rsidR="005D0751" w:rsidRPr="00641BDB">
              <w:rPr>
                <w:color w:val="000000"/>
                <w:lang w:val="es-ES_tradnl"/>
              </w:rPr>
              <w:t xml:space="preserve">, sección </w:t>
            </w:r>
            <w:del w:id="4119" w:author="Author">
              <w:r w:rsidR="005E48A2" w:rsidRPr="00641BDB">
                <w:rPr>
                  <w:rFonts w:eastAsia="Times New Roman" w:cs="Arial"/>
                  <w:color w:val="000000"/>
                  <w:szCs w:val="17"/>
                  <w:lang w:val="es-ES_tradnl"/>
                </w:rPr>
                <w:delText>6</w:delText>
              </w:r>
            </w:del>
            <w:ins w:id="4120" w:author="Author">
              <w:r w:rsidR="005D0751" w:rsidRPr="00641BDB">
                <w:rPr>
                  <w:color w:val="000000"/>
                  <w:lang w:val="es-ES_tradnl"/>
                </w:rPr>
                <w:t>15</w:t>
              </w:r>
            </w:ins>
            <w:r w:rsidR="005D0751" w:rsidRPr="00641BDB">
              <w:rPr>
                <w:color w:val="000000"/>
                <w:lang w:val="es-ES_tradnl"/>
              </w:rPr>
              <w:t>.3.4</w:t>
            </w:r>
            <w:ins w:id="4121" w:author="Author">
              <w:r w:rsidR="005D0751" w:rsidRPr="00641BDB">
                <w:rPr>
                  <w:color w:val="000000"/>
                  <w:lang w:val="es-ES_tradnl"/>
                </w:rPr>
                <w:t>]</w:t>
              </w:r>
            </w:ins>
          </w:p>
        </w:tc>
      </w:tr>
      <w:tr w:rsidR="005D0751" w:rsidRPr="00641BDB" w14:paraId="19AD93AA" w14:textId="77777777" w:rsidTr="00D355E5">
        <w:trPr>
          <w:trHeight w:val="300"/>
        </w:trPr>
        <w:tc>
          <w:tcPr>
            <w:tcW w:w="1165" w:type="dxa"/>
            <w:noWrap/>
            <w:vAlign w:val="bottom"/>
            <w:hideMark/>
          </w:tcPr>
          <w:p w14:paraId="67B539CD"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204</w:t>
            </w:r>
          </w:p>
        </w:tc>
        <w:tc>
          <w:tcPr>
            <w:tcW w:w="2995" w:type="dxa"/>
            <w:noWrap/>
            <w:vAlign w:val="bottom"/>
            <w:hideMark/>
          </w:tcPr>
          <w:p w14:paraId="2E77545A" w14:textId="4601EB29"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No Content</w:t>
            </w:r>
            <w:r w:rsidRPr="00641BDB">
              <w:rPr>
                <w:rFonts w:eastAsia="Times New Roman" w:cs="Arial"/>
                <w:color w:val="000000"/>
                <w:szCs w:val="17"/>
                <w:lang w:val="es-ES_tradnl"/>
              </w:rPr>
              <w:t xml:space="preserve"> (Sin contenido)</w:t>
            </w:r>
          </w:p>
        </w:tc>
        <w:tc>
          <w:tcPr>
            <w:tcW w:w="5191" w:type="dxa"/>
            <w:noWrap/>
            <w:vAlign w:val="bottom"/>
            <w:hideMark/>
          </w:tcPr>
          <w:p w14:paraId="32EBC33C" w14:textId="13CE8181" w:rsidR="005D0751" w:rsidRPr="00641BDB" w:rsidRDefault="00270B39" w:rsidP="005D0751">
            <w:pPr>
              <w:rPr>
                <w:rFonts w:eastAsia="Times New Roman" w:cs="Arial"/>
                <w:color w:val="000000"/>
                <w:szCs w:val="17"/>
                <w:lang w:val="es-ES_tradnl"/>
              </w:rPr>
            </w:pPr>
            <w:del w:id="4122" w:author="Author">
              <w:r w:rsidRPr="00641BDB">
                <w:rPr>
                  <w:rFonts w:eastAsia="Times New Roman" w:cs="Arial"/>
                  <w:color w:val="000000"/>
                  <w:szCs w:val="17"/>
                  <w:lang w:val="es-ES_tradnl"/>
                </w:rPr>
                <w:delText xml:space="preserve">Norma </w:delText>
              </w:r>
            </w:del>
            <w:ins w:id="4123" w:author="Author">
              <w:r w:rsidR="005D0751" w:rsidRPr="00641BDB">
                <w:rPr>
                  <w:color w:val="000000"/>
                  <w:lang w:val="es-ES_tradnl"/>
                </w:rPr>
                <w:t>[</w:t>
              </w:r>
            </w:ins>
            <w:r w:rsidR="005D0751" w:rsidRPr="00641BDB">
              <w:rPr>
                <w:color w:val="000000"/>
                <w:lang w:val="es-ES_tradnl"/>
              </w:rPr>
              <w:t xml:space="preserve">RFC </w:t>
            </w:r>
            <w:del w:id="4124" w:author="Author">
              <w:r w:rsidRPr="00641BDB">
                <w:rPr>
                  <w:rFonts w:eastAsia="Times New Roman" w:cs="Arial"/>
                  <w:color w:val="000000"/>
                  <w:szCs w:val="17"/>
                  <w:lang w:val="es-ES_tradnl"/>
                </w:rPr>
                <w:delText>7231</w:delText>
              </w:r>
            </w:del>
            <w:ins w:id="4125" w:author="Author">
              <w:r w:rsidR="005D0751" w:rsidRPr="00641BDB">
                <w:rPr>
                  <w:color w:val="000000"/>
                  <w:lang w:val="es-ES_tradnl"/>
                </w:rPr>
                <w:t>9110</w:t>
              </w:r>
            </w:ins>
            <w:r w:rsidR="005D0751" w:rsidRPr="00641BDB">
              <w:rPr>
                <w:color w:val="000000"/>
                <w:lang w:val="es-ES_tradnl"/>
              </w:rPr>
              <w:t xml:space="preserve">, sección </w:t>
            </w:r>
            <w:del w:id="4126" w:author="Author">
              <w:r w:rsidR="005E48A2" w:rsidRPr="00641BDB">
                <w:rPr>
                  <w:rFonts w:eastAsia="Times New Roman" w:cs="Arial"/>
                  <w:color w:val="000000"/>
                  <w:szCs w:val="17"/>
                  <w:lang w:val="es-ES_tradnl"/>
                </w:rPr>
                <w:delText>6</w:delText>
              </w:r>
            </w:del>
            <w:ins w:id="4127" w:author="Author">
              <w:r w:rsidR="005D0751" w:rsidRPr="00641BDB">
                <w:rPr>
                  <w:color w:val="000000"/>
                  <w:lang w:val="es-ES_tradnl"/>
                </w:rPr>
                <w:t>15</w:t>
              </w:r>
            </w:ins>
            <w:r w:rsidR="005D0751" w:rsidRPr="00641BDB">
              <w:rPr>
                <w:color w:val="000000"/>
                <w:lang w:val="es-ES_tradnl"/>
              </w:rPr>
              <w:t>.3.5</w:t>
            </w:r>
            <w:ins w:id="4128" w:author="Author">
              <w:r w:rsidR="005D0751" w:rsidRPr="00641BDB">
                <w:rPr>
                  <w:color w:val="000000"/>
                  <w:lang w:val="es-ES_tradnl"/>
                </w:rPr>
                <w:t>]</w:t>
              </w:r>
            </w:ins>
          </w:p>
        </w:tc>
      </w:tr>
      <w:tr w:rsidR="005D0751" w:rsidRPr="00641BDB" w14:paraId="141499F0" w14:textId="77777777" w:rsidTr="00D355E5">
        <w:trPr>
          <w:trHeight w:val="300"/>
        </w:trPr>
        <w:tc>
          <w:tcPr>
            <w:tcW w:w="1165" w:type="dxa"/>
            <w:noWrap/>
            <w:vAlign w:val="bottom"/>
            <w:hideMark/>
          </w:tcPr>
          <w:p w14:paraId="3306A372"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205</w:t>
            </w:r>
          </w:p>
        </w:tc>
        <w:tc>
          <w:tcPr>
            <w:tcW w:w="2995" w:type="dxa"/>
            <w:noWrap/>
            <w:vAlign w:val="bottom"/>
            <w:hideMark/>
          </w:tcPr>
          <w:p w14:paraId="20B91938" w14:textId="13479596"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Reset Content</w:t>
            </w:r>
            <w:r w:rsidRPr="00641BDB">
              <w:rPr>
                <w:rFonts w:eastAsia="Times New Roman" w:cs="Arial"/>
                <w:color w:val="000000"/>
                <w:szCs w:val="17"/>
                <w:lang w:val="es-ES_tradnl"/>
              </w:rPr>
              <w:t xml:space="preserve"> (Restablecer el contenido)</w:t>
            </w:r>
          </w:p>
        </w:tc>
        <w:tc>
          <w:tcPr>
            <w:tcW w:w="5191" w:type="dxa"/>
            <w:noWrap/>
            <w:vAlign w:val="bottom"/>
            <w:hideMark/>
          </w:tcPr>
          <w:p w14:paraId="780933C9" w14:textId="588F5704" w:rsidR="005D0751" w:rsidRPr="00641BDB" w:rsidRDefault="00270B39" w:rsidP="005D0751">
            <w:pPr>
              <w:rPr>
                <w:rFonts w:eastAsia="Times New Roman" w:cs="Arial"/>
                <w:color w:val="000000"/>
                <w:szCs w:val="17"/>
                <w:lang w:val="es-ES_tradnl"/>
              </w:rPr>
            </w:pPr>
            <w:del w:id="4129" w:author="Author">
              <w:r w:rsidRPr="00641BDB">
                <w:rPr>
                  <w:rFonts w:eastAsia="Times New Roman" w:cs="Arial"/>
                  <w:color w:val="000000"/>
                  <w:szCs w:val="17"/>
                  <w:lang w:val="es-ES_tradnl"/>
                </w:rPr>
                <w:delText xml:space="preserve">Norma </w:delText>
              </w:r>
            </w:del>
            <w:ins w:id="4130" w:author="Author">
              <w:r w:rsidR="005D0751" w:rsidRPr="00641BDB">
                <w:rPr>
                  <w:color w:val="000000"/>
                  <w:lang w:val="es-ES_tradnl"/>
                </w:rPr>
                <w:t>[</w:t>
              </w:r>
            </w:ins>
            <w:r w:rsidR="005D0751" w:rsidRPr="00641BDB">
              <w:rPr>
                <w:color w:val="000000"/>
                <w:lang w:val="es-ES_tradnl"/>
              </w:rPr>
              <w:t xml:space="preserve">RFC </w:t>
            </w:r>
            <w:del w:id="4131" w:author="Author">
              <w:r w:rsidRPr="00641BDB">
                <w:rPr>
                  <w:rFonts w:eastAsia="Times New Roman" w:cs="Arial"/>
                  <w:color w:val="000000"/>
                  <w:szCs w:val="17"/>
                  <w:lang w:val="es-ES_tradnl"/>
                </w:rPr>
                <w:delText>7231</w:delText>
              </w:r>
            </w:del>
            <w:ins w:id="4132" w:author="Author">
              <w:r w:rsidR="005D0751" w:rsidRPr="00641BDB">
                <w:rPr>
                  <w:color w:val="000000"/>
                  <w:lang w:val="es-ES_tradnl"/>
                </w:rPr>
                <w:t>9110</w:t>
              </w:r>
            </w:ins>
            <w:r w:rsidR="005D0751" w:rsidRPr="00641BDB">
              <w:rPr>
                <w:color w:val="000000"/>
                <w:lang w:val="es-ES_tradnl"/>
              </w:rPr>
              <w:t xml:space="preserve">, sección </w:t>
            </w:r>
            <w:del w:id="4133" w:author="Author">
              <w:r w:rsidR="005E48A2" w:rsidRPr="00641BDB">
                <w:rPr>
                  <w:rFonts w:eastAsia="Times New Roman" w:cs="Arial"/>
                  <w:color w:val="000000"/>
                  <w:szCs w:val="17"/>
                  <w:lang w:val="es-ES_tradnl"/>
                </w:rPr>
                <w:delText>6</w:delText>
              </w:r>
            </w:del>
            <w:ins w:id="4134" w:author="Author">
              <w:r w:rsidR="005D0751" w:rsidRPr="00641BDB">
                <w:rPr>
                  <w:color w:val="000000"/>
                  <w:lang w:val="es-ES_tradnl"/>
                </w:rPr>
                <w:t>15</w:t>
              </w:r>
            </w:ins>
            <w:r w:rsidR="005D0751" w:rsidRPr="00641BDB">
              <w:rPr>
                <w:color w:val="000000"/>
                <w:lang w:val="es-ES_tradnl"/>
              </w:rPr>
              <w:t>.3.6</w:t>
            </w:r>
            <w:ins w:id="4135" w:author="Author">
              <w:r w:rsidR="005D0751" w:rsidRPr="00641BDB">
                <w:rPr>
                  <w:color w:val="000000"/>
                  <w:lang w:val="es-ES_tradnl"/>
                </w:rPr>
                <w:t>]</w:t>
              </w:r>
            </w:ins>
          </w:p>
        </w:tc>
      </w:tr>
      <w:tr w:rsidR="005D0751" w:rsidRPr="00641BDB" w14:paraId="53F909A9" w14:textId="77777777" w:rsidTr="00D355E5">
        <w:trPr>
          <w:trHeight w:val="300"/>
        </w:trPr>
        <w:tc>
          <w:tcPr>
            <w:tcW w:w="1165" w:type="dxa"/>
            <w:noWrap/>
            <w:vAlign w:val="bottom"/>
            <w:hideMark/>
          </w:tcPr>
          <w:p w14:paraId="75623FA9"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206</w:t>
            </w:r>
          </w:p>
        </w:tc>
        <w:tc>
          <w:tcPr>
            <w:tcW w:w="2995" w:type="dxa"/>
            <w:noWrap/>
            <w:vAlign w:val="bottom"/>
            <w:hideMark/>
          </w:tcPr>
          <w:p w14:paraId="55312E6E" w14:textId="22FC8A21"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Partial Content</w:t>
            </w:r>
            <w:r w:rsidRPr="00641BDB">
              <w:rPr>
                <w:rFonts w:eastAsia="Times New Roman" w:cs="Arial"/>
                <w:color w:val="000000"/>
                <w:szCs w:val="17"/>
                <w:lang w:val="es-ES_tradnl"/>
              </w:rPr>
              <w:t xml:space="preserve"> (Contenido parcial)</w:t>
            </w:r>
          </w:p>
        </w:tc>
        <w:tc>
          <w:tcPr>
            <w:tcW w:w="5191" w:type="dxa"/>
            <w:noWrap/>
            <w:vAlign w:val="bottom"/>
            <w:hideMark/>
          </w:tcPr>
          <w:p w14:paraId="5ACF0B80" w14:textId="3F599DB6" w:rsidR="005D0751" w:rsidRPr="00641BDB" w:rsidRDefault="00A06349" w:rsidP="005D0751">
            <w:pPr>
              <w:rPr>
                <w:rFonts w:eastAsia="Times New Roman" w:cs="Arial"/>
                <w:color w:val="000000"/>
                <w:szCs w:val="17"/>
                <w:lang w:val="es-ES_tradnl"/>
              </w:rPr>
            </w:pPr>
            <w:del w:id="4136" w:author="Author">
              <w:r w:rsidRPr="00641BDB">
                <w:rPr>
                  <w:rFonts w:eastAsia="Times New Roman" w:cs="Arial"/>
                  <w:color w:val="000000"/>
                  <w:szCs w:val="17"/>
                  <w:lang w:val="es-ES_tradnl"/>
                </w:rPr>
                <w:delText xml:space="preserve">Norma </w:delText>
              </w:r>
            </w:del>
            <w:ins w:id="4137" w:author="Author">
              <w:r w:rsidR="005D0751" w:rsidRPr="00641BDB">
                <w:rPr>
                  <w:color w:val="000000"/>
                  <w:lang w:val="es-ES_tradnl"/>
                </w:rPr>
                <w:t>[</w:t>
              </w:r>
            </w:ins>
            <w:r w:rsidR="005D0751" w:rsidRPr="00641BDB">
              <w:rPr>
                <w:color w:val="000000"/>
                <w:lang w:val="es-ES_tradnl"/>
              </w:rPr>
              <w:t xml:space="preserve">RFC </w:t>
            </w:r>
            <w:del w:id="4138" w:author="Author">
              <w:r w:rsidR="005E48A2" w:rsidRPr="00641BDB">
                <w:rPr>
                  <w:rFonts w:eastAsia="Times New Roman" w:cs="Arial"/>
                  <w:color w:val="000000"/>
                  <w:szCs w:val="17"/>
                  <w:lang w:val="es-ES_tradnl"/>
                </w:rPr>
                <w:delText>7233</w:delText>
              </w:r>
            </w:del>
            <w:ins w:id="4139" w:author="Author">
              <w:r w:rsidR="005D0751" w:rsidRPr="00641BDB">
                <w:rPr>
                  <w:color w:val="000000"/>
                  <w:lang w:val="es-ES_tradnl"/>
                </w:rPr>
                <w:t>9110</w:t>
              </w:r>
            </w:ins>
            <w:r w:rsidR="005D0751" w:rsidRPr="00641BDB">
              <w:rPr>
                <w:color w:val="000000"/>
                <w:lang w:val="es-ES_tradnl"/>
              </w:rPr>
              <w:t xml:space="preserve">, sección </w:t>
            </w:r>
            <w:del w:id="4140" w:author="Author">
              <w:r w:rsidR="005E48A2" w:rsidRPr="00641BDB">
                <w:rPr>
                  <w:rFonts w:eastAsia="Times New Roman" w:cs="Arial"/>
                  <w:color w:val="000000"/>
                  <w:szCs w:val="17"/>
                  <w:lang w:val="es-ES_tradnl"/>
                </w:rPr>
                <w:delText>4.1</w:delText>
              </w:r>
            </w:del>
            <w:ins w:id="4141" w:author="Author">
              <w:r w:rsidR="005D0751" w:rsidRPr="00641BDB">
                <w:rPr>
                  <w:color w:val="000000"/>
                  <w:lang w:val="es-ES_tradnl"/>
                </w:rPr>
                <w:t>15.3.7]</w:t>
              </w:r>
            </w:ins>
          </w:p>
        </w:tc>
      </w:tr>
      <w:tr w:rsidR="005D0751" w:rsidRPr="00641BDB" w14:paraId="6C716229" w14:textId="77777777" w:rsidTr="00D355E5">
        <w:trPr>
          <w:trHeight w:val="300"/>
        </w:trPr>
        <w:tc>
          <w:tcPr>
            <w:tcW w:w="1165" w:type="dxa"/>
            <w:noWrap/>
            <w:vAlign w:val="bottom"/>
            <w:hideMark/>
          </w:tcPr>
          <w:p w14:paraId="13F48245"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207</w:t>
            </w:r>
          </w:p>
        </w:tc>
        <w:tc>
          <w:tcPr>
            <w:tcW w:w="2995" w:type="dxa"/>
            <w:noWrap/>
            <w:vAlign w:val="bottom"/>
            <w:hideMark/>
          </w:tcPr>
          <w:p w14:paraId="26365DCB" w14:textId="611758F7"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Multi-Status</w:t>
            </w:r>
            <w:r w:rsidRPr="00641BDB">
              <w:rPr>
                <w:rFonts w:eastAsia="Times New Roman" w:cs="Arial"/>
                <w:color w:val="000000"/>
                <w:szCs w:val="17"/>
                <w:lang w:val="es-ES_tradnl"/>
              </w:rPr>
              <w:t xml:space="preserve"> (Multiestado)</w:t>
            </w:r>
          </w:p>
        </w:tc>
        <w:tc>
          <w:tcPr>
            <w:tcW w:w="5191" w:type="dxa"/>
            <w:noWrap/>
            <w:vAlign w:val="bottom"/>
            <w:hideMark/>
          </w:tcPr>
          <w:p w14:paraId="0EB90E97" w14:textId="6C0414A6" w:rsidR="005D0751" w:rsidRPr="00641BDB" w:rsidRDefault="00A06349" w:rsidP="005D0751">
            <w:pPr>
              <w:rPr>
                <w:rFonts w:eastAsia="Times New Roman" w:cs="Arial"/>
                <w:color w:val="000000"/>
                <w:szCs w:val="17"/>
                <w:lang w:val="es-ES_tradnl"/>
              </w:rPr>
            </w:pPr>
            <w:del w:id="4142" w:author="Author">
              <w:r w:rsidRPr="00641BDB">
                <w:rPr>
                  <w:rFonts w:eastAsia="Times New Roman" w:cs="Arial"/>
                  <w:color w:val="000000"/>
                  <w:szCs w:val="17"/>
                  <w:lang w:val="es-ES_tradnl"/>
                </w:rPr>
                <w:delText xml:space="preserve">Norma </w:delText>
              </w:r>
            </w:del>
            <w:ins w:id="4143" w:author="Author">
              <w:r w:rsidR="005D0751" w:rsidRPr="00641BDB">
                <w:rPr>
                  <w:color w:val="000000"/>
                  <w:lang w:val="es-ES_tradnl"/>
                </w:rPr>
                <w:t>[</w:t>
              </w:r>
            </w:ins>
            <w:r w:rsidR="005D0751" w:rsidRPr="00641BDB">
              <w:rPr>
                <w:color w:val="000000"/>
                <w:lang w:val="es-ES_tradnl"/>
              </w:rPr>
              <w:t>RFC 4918</w:t>
            </w:r>
            <w:ins w:id="4144" w:author="Author">
              <w:r w:rsidR="005D0751" w:rsidRPr="00641BDB">
                <w:rPr>
                  <w:color w:val="000000"/>
                  <w:lang w:val="es-ES_tradnl"/>
                </w:rPr>
                <w:t>]</w:t>
              </w:r>
            </w:ins>
          </w:p>
        </w:tc>
      </w:tr>
      <w:tr w:rsidR="005D0751" w:rsidRPr="00641BDB" w14:paraId="539F07C3" w14:textId="77777777" w:rsidTr="00D355E5">
        <w:trPr>
          <w:trHeight w:val="300"/>
        </w:trPr>
        <w:tc>
          <w:tcPr>
            <w:tcW w:w="1165" w:type="dxa"/>
            <w:noWrap/>
            <w:vAlign w:val="bottom"/>
            <w:hideMark/>
          </w:tcPr>
          <w:p w14:paraId="54CFBEA5"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208</w:t>
            </w:r>
          </w:p>
        </w:tc>
        <w:tc>
          <w:tcPr>
            <w:tcW w:w="2995" w:type="dxa"/>
            <w:noWrap/>
            <w:vAlign w:val="bottom"/>
            <w:hideMark/>
          </w:tcPr>
          <w:p w14:paraId="40D1B49B" w14:textId="63071B0A"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Already Reported</w:t>
            </w:r>
            <w:r w:rsidRPr="00641BDB">
              <w:rPr>
                <w:rFonts w:eastAsia="Times New Roman" w:cs="Arial"/>
                <w:color w:val="000000"/>
                <w:szCs w:val="17"/>
                <w:lang w:val="es-ES_tradnl"/>
              </w:rPr>
              <w:t xml:space="preserve"> (Ya transmitido)</w:t>
            </w:r>
          </w:p>
        </w:tc>
        <w:tc>
          <w:tcPr>
            <w:tcW w:w="5191" w:type="dxa"/>
            <w:noWrap/>
            <w:vAlign w:val="bottom"/>
            <w:hideMark/>
          </w:tcPr>
          <w:p w14:paraId="480A7107" w14:textId="739913B8" w:rsidR="005D0751" w:rsidRPr="00641BDB" w:rsidRDefault="00A06349" w:rsidP="005D0751">
            <w:pPr>
              <w:rPr>
                <w:rFonts w:eastAsia="Times New Roman" w:cs="Arial"/>
                <w:color w:val="000000"/>
                <w:szCs w:val="17"/>
                <w:lang w:val="es-ES_tradnl"/>
              </w:rPr>
            </w:pPr>
            <w:del w:id="4145" w:author="Author">
              <w:r w:rsidRPr="00641BDB">
                <w:rPr>
                  <w:rFonts w:eastAsia="Times New Roman" w:cs="Arial"/>
                  <w:color w:val="000000"/>
                  <w:szCs w:val="17"/>
                  <w:lang w:val="es-ES_tradnl"/>
                </w:rPr>
                <w:delText xml:space="preserve">Documento </w:delText>
              </w:r>
            </w:del>
            <w:ins w:id="4146" w:author="Author">
              <w:r w:rsidR="005D0751" w:rsidRPr="00641BDB">
                <w:rPr>
                  <w:color w:val="000000"/>
                  <w:lang w:val="es-ES_tradnl"/>
                </w:rPr>
                <w:t>[</w:t>
              </w:r>
            </w:ins>
            <w:r w:rsidR="005D0751" w:rsidRPr="00641BDB">
              <w:rPr>
                <w:color w:val="000000"/>
                <w:lang w:val="es-ES_tradnl"/>
              </w:rPr>
              <w:t>RFC 5842</w:t>
            </w:r>
            <w:ins w:id="4147" w:author="Author">
              <w:r w:rsidR="005D0751" w:rsidRPr="00641BDB">
                <w:rPr>
                  <w:color w:val="000000"/>
                  <w:lang w:val="es-ES_tradnl"/>
                </w:rPr>
                <w:t>]</w:t>
              </w:r>
            </w:ins>
          </w:p>
        </w:tc>
      </w:tr>
      <w:tr w:rsidR="005D0751" w:rsidRPr="00641BDB" w14:paraId="312A4413" w14:textId="77777777" w:rsidTr="00D355E5">
        <w:trPr>
          <w:trHeight w:val="300"/>
        </w:trPr>
        <w:tc>
          <w:tcPr>
            <w:tcW w:w="1165" w:type="dxa"/>
            <w:noWrap/>
            <w:vAlign w:val="bottom"/>
            <w:hideMark/>
          </w:tcPr>
          <w:p w14:paraId="16F9A519"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209-225</w:t>
            </w:r>
          </w:p>
        </w:tc>
        <w:tc>
          <w:tcPr>
            <w:tcW w:w="2995" w:type="dxa"/>
            <w:noWrap/>
            <w:vAlign w:val="bottom"/>
            <w:hideMark/>
          </w:tcPr>
          <w:p w14:paraId="023F8115" w14:textId="2E2FEE96"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Unassigned</w:t>
            </w:r>
            <w:r w:rsidRPr="00641BDB">
              <w:rPr>
                <w:rFonts w:eastAsia="Times New Roman" w:cs="Arial"/>
                <w:color w:val="000000"/>
                <w:szCs w:val="17"/>
                <w:lang w:val="es-ES_tradnl"/>
              </w:rPr>
              <w:t xml:space="preserve"> (No asignado)</w:t>
            </w:r>
          </w:p>
        </w:tc>
        <w:tc>
          <w:tcPr>
            <w:tcW w:w="5191" w:type="dxa"/>
            <w:noWrap/>
            <w:vAlign w:val="bottom"/>
            <w:hideMark/>
          </w:tcPr>
          <w:p w14:paraId="5947C3AA" w14:textId="77777777" w:rsidR="005D0751" w:rsidRPr="00641BDB" w:rsidRDefault="005D0751" w:rsidP="005D0751">
            <w:pPr>
              <w:rPr>
                <w:rFonts w:eastAsia="Times New Roman" w:cs="Arial"/>
                <w:color w:val="000000"/>
                <w:szCs w:val="17"/>
                <w:lang w:val="es-ES_tradnl"/>
              </w:rPr>
            </w:pPr>
          </w:p>
        </w:tc>
      </w:tr>
      <w:tr w:rsidR="005D0751" w:rsidRPr="00641BDB" w14:paraId="74A6DC50" w14:textId="77777777" w:rsidTr="00D355E5">
        <w:trPr>
          <w:trHeight w:val="300"/>
        </w:trPr>
        <w:tc>
          <w:tcPr>
            <w:tcW w:w="1165" w:type="dxa"/>
            <w:noWrap/>
            <w:vAlign w:val="bottom"/>
            <w:hideMark/>
          </w:tcPr>
          <w:p w14:paraId="3D826C49"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226</w:t>
            </w:r>
          </w:p>
        </w:tc>
        <w:tc>
          <w:tcPr>
            <w:tcW w:w="2995" w:type="dxa"/>
            <w:noWrap/>
            <w:vAlign w:val="bottom"/>
            <w:hideMark/>
          </w:tcPr>
          <w:p w14:paraId="4F810F20" w14:textId="23056DC6"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IM Used</w:t>
            </w:r>
            <w:r w:rsidRPr="00641BDB">
              <w:rPr>
                <w:rFonts w:eastAsia="Times New Roman" w:cs="Arial"/>
                <w:color w:val="000000"/>
                <w:szCs w:val="17"/>
                <w:lang w:val="es-ES_tradnl"/>
              </w:rPr>
              <w:t xml:space="preserve"> (Utilizado IM)</w:t>
            </w:r>
          </w:p>
        </w:tc>
        <w:tc>
          <w:tcPr>
            <w:tcW w:w="5191" w:type="dxa"/>
            <w:noWrap/>
            <w:vAlign w:val="bottom"/>
            <w:hideMark/>
          </w:tcPr>
          <w:p w14:paraId="252E19F7" w14:textId="52967DF1" w:rsidR="005D0751" w:rsidRPr="00641BDB" w:rsidRDefault="00A06349" w:rsidP="005D0751">
            <w:pPr>
              <w:rPr>
                <w:rFonts w:eastAsia="Times New Roman" w:cs="Arial"/>
                <w:color w:val="000000"/>
                <w:szCs w:val="17"/>
                <w:lang w:val="es-ES_tradnl"/>
              </w:rPr>
            </w:pPr>
            <w:del w:id="4148" w:author="Author">
              <w:r w:rsidRPr="00641BDB">
                <w:rPr>
                  <w:rFonts w:eastAsia="Times New Roman" w:cs="Arial"/>
                  <w:color w:val="000000"/>
                  <w:szCs w:val="17"/>
                  <w:lang w:val="es-ES_tradnl"/>
                </w:rPr>
                <w:delText xml:space="preserve">Norma </w:delText>
              </w:r>
            </w:del>
            <w:ins w:id="4149" w:author="Author">
              <w:r w:rsidR="005D0751" w:rsidRPr="00641BDB">
                <w:rPr>
                  <w:color w:val="000000"/>
                  <w:lang w:val="es-ES_tradnl"/>
                </w:rPr>
                <w:t>[</w:t>
              </w:r>
            </w:ins>
            <w:r w:rsidR="005D0751" w:rsidRPr="00641BDB">
              <w:rPr>
                <w:color w:val="000000"/>
                <w:lang w:val="es-ES_tradnl"/>
              </w:rPr>
              <w:t>RFC 3229</w:t>
            </w:r>
            <w:ins w:id="4150" w:author="Author">
              <w:r w:rsidR="005D0751" w:rsidRPr="00641BDB">
                <w:rPr>
                  <w:color w:val="000000"/>
                  <w:lang w:val="es-ES_tradnl"/>
                </w:rPr>
                <w:t>]</w:t>
              </w:r>
            </w:ins>
          </w:p>
        </w:tc>
      </w:tr>
      <w:tr w:rsidR="005D0751" w:rsidRPr="00641BDB" w14:paraId="1125A332" w14:textId="77777777" w:rsidTr="00D355E5">
        <w:trPr>
          <w:trHeight w:val="300"/>
        </w:trPr>
        <w:tc>
          <w:tcPr>
            <w:tcW w:w="1165" w:type="dxa"/>
            <w:noWrap/>
            <w:vAlign w:val="bottom"/>
            <w:hideMark/>
          </w:tcPr>
          <w:p w14:paraId="405EE31F"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227-299</w:t>
            </w:r>
          </w:p>
        </w:tc>
        <w:tc>
          <w:tcPr>
            <w:tcW w:w="2995" w:type="dxa"/>
            <w:noWrap/>
            <w:vAlign w:val="bottom"/>
            <w:hideMark/>
          </w:tcPr>
          <w:p w14:paraId="133BF20F" w14:textId="1C332775"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Unassigned</w:t>
            </w:r>
            <w:r w:rsidRPr="00641BDB">
              <w:rPr>
                <w:rFonts w:eastAsia="Times New Roman" w:cs="Arial"/>
                <w:color w:val="000000"/>
                <w:szCs w:val="17"/>
                <w:lang w:val="es-ES_tradnl"/>
              </w:rPr>
              <w:t xml:space="preserve"> (No asignado)</w:t>
            </w:r>
          </w:p>
        </w:tc>
        <w:tc>
          <w:tcPr>
            <w:tcW w:w="5191" w:type="dxa"/>
            <w:noWrap/>
            <w:vAlign w:val="bottom"/>
            <w:hideMark/>
          </w:tcPr>
          <w:p w14:paraId="7DC1DC19" w14:textId="77777777" w:rsidR="005D0751" w:rsidRPr="00641BDB" w:rsidRDefault="005D0751" w:rsidP="005D0751">
            <w:pPr>
              <w:rPr>
                <w:rFonts w:eastAsia="Times New Roman" w:cs="Arial"/>
                <w:color w:val="000000"/>
                <w:szCs w:val="17"/>
                <w:lang w:val="es-ES_tradnl"/>
              </w:rPr>
            </w:pPr>
          </w:p>
        </w:tc>
      </w:tr>
      <w:tr w:rsidR="005D0751" w:rsidRPr="00641BDB" w14:paraId="6516B863" w14:textId="77777777" w:rsidTr="00D355E5">
        <w:trPr>
          <w:trHeight w:val="300"/>
        </w:trPr>
        <w:tc>
          <w:tcPr>
            <w:tcW w:w="1165" w:type="dxa"/>
            <w:noWrap/>
            <w:vAlign w:val="bottom"/>
            <w:hideMark/>
          </w:tcPr>
          <w:p w14:paraId="6BF26F3B"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300</w:t>
            </w:r>
          </w:p>
        </w:tc>
        <w:tc>
          <w:tcPr>
            <w:tcW w:w="2995" w:type="dxa"/>
            <w:noWrap/>
            <w:vAlign w:val="bottom"/>
            <w:hideMark/>
          </w:tcPr>
          <w:p w14:paraId="4EA221DE" w14:textId="031AF957"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Multiple Choices</w:t>
            </w:r>
            <w:r w:rsidRPr="00641BDB">
              <w:rPr>
                <w:rFonts w:eastAsia="Times New Roman" w:cs="Arial"/>
                <w:color w:val="000000"/>
                <w:szCs w:val="17"/>
                <w:lang w:val="es-ES_tradnl"/>
              </w:rPr>
              <w:t xml:space="preserve"> (Opciones multiples)</w:t>
            </w:r>
          </w:p>
        </w:tc>
        <w:tc>
          <w:tcPr>
            <w:tcW w:w="5191" w:type="dxa"/>
            <w:noWrap/>
            <w:vAlign w:val="bottom"/>
            <w:hideMark/>
          </w:tcPr>
          <w:p w14:paraId="3CFA302B" w14:textId="4421B26B" w:rsidR="005D0751" w:rsidRPr="00641BDB" w:rsidRDefault="00270B39" w:rsidP="005D0751">
            <w:pPr>
              <w:rPr>
                <w:rFonts w:eastAsia="Times New Roman" w:cs="Arial"/>
                <w:color w:val="000000"/>
                <w:szCs w:val="17"/>
                <w:lang w:val="es-ES_tradnl"/>
              </w:rPr>
            </w:pPr>
            <w:del w:id="4151" w:author="Author">
              <w:r w:rsidRPr="00641BDB">
                <w:rPr>
                  <w:rFonts w:eastAsia="Times New Roman" w:cs="Arial"/>
                  <w:color w:val="000000"/>
                  <w:szCs w:val="17"/>
                  <w:lang w:val="es-ES_tradnl"/>
                </w:rPr>
                <w:delText xml:space="preserve">Norma </w:delText>
              </w:r>
            </w:del>
            <w:ins w:id="4152" w:author="Author">
              <w:r w:rsidR="005D0751" w:rsidRPr="00641BDB">
                <w:rPr>
                  <w:color w:val="000000"/>
                  <w:lang w:val="es-ES_tradnl"/>
                </w:rPr>
                <w:t>[</w:t>
              </w:r>
            </w:ins>
            <w:r w:rsidR="005D0751" w:rsidRPr="00641BDB">
              <w:rPr>
                <w:color w:val="000000"/>
                <w:lang w:val="es-ES_tradnl"/>
              </w:rPr>
              <w:t xml:space="preserve">RFC </w:t>
            </w:r>
            <w:del w:id="4153" w:author="Author">
              <w:r w:rsidRPr="00641BDB">
                <w:rPr>
                  <w:rFonts w:eastAsia="Times New Roman" w:cs="Arial"/>
                  <w:color w:val="000000"/>
                  <w:szCs w:val="17"/>
                  <w:lang w:val="es-ES_tradnl"/>
                </w:rPr>
                <w:delText>7231</w:delText>
              </w:r>
            </w:del>
            <w:ins w:id="4154" w:author="Author">
              <w:r w:rsidR="005D0751" w:rsidRPr="00641BDB">
                <w:rPr>
                  <w:color w:val="000000"/>
                  <w:lang w:val="es-ES_tradnl"/>
                </w:rPr>
                <w:t>9110</w:t>
              </w:r>
            </w:ins>
            <w:r w:rsidR="005D0751" w:rsidRPr="00641BDB">
              <w:rPr>
                <w:color w:val="000000"/>
                <w:lang w:val="es-ES_tradnl"/>
              </w:rPr>
              <w:t xml:space="preserve">, sección </w:t>
            </w:r>
            <w:del w:id="4155" w:author="Author">
              <w:r w:rsidR="005E48A2" w:rsidRPr="00641BDB">
                <w:rPr>
                  <w:rFonts w:eastAsia="Times New Roman" w:cs="Arial"/>
                  <w:color w:val="000000"/>
                  <w:szCs w:val="17"/>
                  <w:lang w:val="es-ES_tradnl"/>
                </w:rPr>
                <w:delText>6</w:delText>
              </w:r>
            </w:del>
            <w:ins w:id="4156" w:author="Author">
              <w:r w:rsidR="005D0751" w:rsidRPr="00641BDB">
                <w:rPr>
                  <w:color w:val="000000"/>
                  <w:lang w:val="es-ES_tradnl"/>
                </w:rPr>
                <w:t>15</w:t>
              </w:r>
            </w:ins>
            <w:r w:rsidR="005D0751" w:rsidRPr="00641BDB">
              <w:rPr>
                <w:color w:val="000000"/>
                <w:lang w:val="es-ES_tradnl"/>
              </w:rPr>
              <w:t>.4.1</w:t>
            </w:r>
            <w:ins w:id="4157" w:author="Author">
              <w:r w:rsidR="005D0751" w:rsidRPr="00641BDB">
                <w:rPr>
                  <w:color w:val="000000"/>
                  <w:lang w:val="es-ES_tradnl"/>
                </w:rPr>
                <w:t>]</w:t>
              </w:r>
            </w:ins>
          </w:p>
        </w:tc>
      </w:tr>
      <w:tr w:rsidR="005D0751" w:rsidRPr="00641BDB" w14:paraId="774D55FA" w14:textId="77777777" w:rsidTr="00D355E5">
        <w:trPr>
          <w:trHeight w:val="300"/>
        </w:trPr>
        <w:tc>
          <w:tcPr>
            <w:tcW w:w="1165" w:type="dxa"/>
            <w:noWrap/>
            <w:vAlign w:val="bottom"/>
            <w:hideMark/>
          </w:tcPr>
          <w:p w14:paraId="33AC94D8"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301</w:t>
            </w:r>
          </w:p>
        </w:tc>
        <w:tc>
          <w:tcPr>
            <w:tcW w:w="2995" w:type="dxa"/>
            <w:noWrap/>
            <w:vAlign w:val="bottom"/>
            <w:hideMark/>
          </w:tcPr>
          <w:p w14:paraId="7ED6E500" w14:textId="709F3FA7"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Moved Permanently</w:t>
            </w:r>
            <w:r w:rsidRPr="00641BDB">
              <w:rPr>
                <w:rFonts w:eastAsia="Times New Roman" w:cs="Arial"/>
                <w:color w:val="000000"/>
                <w:szCs w:val="17"/>
                <w:lang w:val="es-ES_tradnl"/>
              </w:rPr>
              <w:t xml:space="preserve"> (Movido permanentemente)</w:t>
            </w:r>
          </w:p>
        </w:tc>
        <w:tc>
          <w:tcPr>
            <w:tcW w:w="5191" w:type="dxa"/>
            <w:noWrap/>
            <w:vAlign w:val="bottom"/>
            <w:hideMark/>
          </w:tcPr>
          <w:p w14:paraId="151C3C98" w14:textId="356708A7" w:rsidR="005D0751" w:rsidRPr="00641BDB" w:rsidRDefault="00270B39" w:rsidP="005D0751">
            <w:pPr>
              <w:rPr>
                <w:rFonts w:eastAsia="Times New Roman" w:cs="Arial"/>
                <w:color w:val="000000"/>
                <w:szCs w:val="17"/>
                <w:lang w:val="es-ES_tradnl"/>
              </w:rPr>
            </w:pPr>
            <w:del w:id="4158" w:author="Author">
              <w:r w:rsidRPr="00641BDB">
                <w:rPr>
                  <w:rFonts w:eastAsia="Times New Roman" w:cs="Arial"/>
                  <w:color w:val="000000"/>
                  <w:szCs w:val="17"/>
                  <w:lang w:val="es-ES_tradnl"/>
                </w:rPr>
                <w:delText xml:space="preserve">Norma </w:delText>
              </w:r>
            </w:del>
            <w:ins w:id="4159" w:author="Author">
              <w:r w:rsidR="005D0751" w:rsidRPr="00641BDB">
                <w:rPr>
                  <w:color w:val="000000"/>
                  <w:lang w:val="es-ES_tradnl"/>
                </w:rPr>
                <w:t>[</w:t>
              </w:r>
            </w:ins>
            <w:r w:rsidR="005D0751" w:rsidRPr="00641BDB">
              <w:rPr>
                <w:color w:val="000000"/>
                <w:lang w:val="es-ES_tradnl"/>
              </w:rPr>
              <w:t xml:space="preserve">RFC </w:t>
            </w:r>
            <w:del w:id="4160" w:author="Author">
              <w:r w:rsidRPr="00641BDB">
                <w:rPr>
                  <w:rFonts w:eastAsia="Times New Roman" w:cs="Arial"/>
                  <w:color w:val="000000"/>
                  <w:szCs w:val="17"/>
                  <w:lang w:val="es-ES_tradnl"/>
                </w:rPr>
                <w:delText>7231</w:delText>
              </w:r>
            </w:del>
            <w:ins w:id="4161" w:author="Author">
              <w:r w:rsidR="005D0751" w:rsidRPr="00641BDB">
                <w:rPr>
                  <w:color w:val="000000"/>
                  <w:lang w:val="es-ES_tradnl"/>
                </w:rPr>
                <w:t>9110</w:t>
              </w:r>
            </w:ins>
            <w:r w:rsidR="005D0751" w:rsidRPr="00641BDB">
              <w:rPr>
                <w:color w:val="000000"/>
                <w:lang w:val="es-ES_tradnl"/>
              </w:rPr>
              <w:t xml:space="preserve">, sección </w:t>
            </w:r>
            <w:del w:id="4162" w:author="Author">
              <w:r w:rsidR="005E48A2" w:rsidRPr="00641BDB">
                <w:rPr>
                  <w:rFonts w:eastAsia="Times New Roman" w:cs="Arial"/>
                  <w:color w:val="000000"/>
                  <w:szCs w:val="17"/>
                  <w:lang w:val="es-ES_tradnl"/>
                </w:rPr>
                <w:delText>6</w:delText>
              </w:r>
            </w:del>
            <w:ins w:id="4163" w:author="Author">
              <w:r w:rsidR="005D0751" w:rsidRPr="00641BDB">
                <w:rPr>
                  <w:color w:val="000000"/>
                  <w:lang w:val="es-ES_tradnl"/>
                </w:rPr>
                <w:t>15</w:t>
              </w:r>
            </w:ins>
            <w:r w:rsidR="005D0751" w:rsidRPr="00641BDB">
              <w:rPr>
                <w:color w:val="000000"/>
                <w:lang w:val="es-ES_tradnl"/>
              </w:rPr>
              <w:t>.4.2</w:t>
            </w:r>
            <w:ins w:id="4164" w:author="Author">
              <w:r w:rsidR="005D0751" w:rsidRPr="00641BDB">
                <w:rPr>
                  <w:color w:val="000000"/>
                  <w:lang w:val="es-ES_tradnl"/>
                </w:rPr>
                <w:t>]</w:t>
              </w:r>
            </w:ins>
          </w:p>
        </w:tc>
      </w:tr>
      <w:tr w:rsidR="005D0751" w:rsidRPr="00641BDB" w14:paraId="21D7F6F3" w14:textId="77777777" w:rsidTr="00D355E5">
        <w:trPr>
          <w:trHeight w:val="300"/>
        </w:trPr>
        <w:tc>
          <w:tcPr>
            <w:tcW w:w="1165" w:type="dxa"/>
            <w:noWrap/>
            <w:vAlign w:val="bottom"/>
            <w:hideMark/>
          </w:tcPr>
          <w:p w14:paraId="6CE851F3"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302</w:t>
            </w:r>
          </w:p>
        </w:tc>
        <w:tc>
          <w:tcPr>
            <w:tcW w:w="2995" w:type="dxa"/>
            <w:noWrap/>
            <w:vAlign w:val="bottom"/>
            <w:hideMark/>
          </w:tcPr>
          <w:p w14:paraId="279CDA7B" w14:textId="69051599"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Found</w:t>
            </w:r>
            <w:r w:rsidRPr="00641BDB">
              <w:rPr>
                <w:rFonts w:eastAsia="Times New Roman" w:cs="Arial"/>
                <w:color w:val="000000"/>
                <w:szCs w:val="17"/>
                <w:lang w:val="es-ES_tradnl"/>
              </w:rPr>
              <w:t xml:space="preserve"> (Encontrado)</w:t>
            </w:r>
          </w:p>
        </w:tc>
        <w:tc>
          <w:tcPr>
            <w:tcW w:w="5191" w:type="dxa"/>
            <w:noWrap/>
            <w:vAlign w:val="bottom"/>
            <w:hideMark/>
          </w:tcPr>
          <w:p w14:paraId="47765642" w14:textId="5B6BA829" w:rsidR="005D0751" w:rsidRPr="00641BDB" w:rsidRDefault="00270B39" w:rsidP="005D0751">
            <w:pPr>
              <w:rPr>
                <w:rFonts w:eastAsia="Times New Roman" w:cs="Arial"/>
                <w:color w:val="000000"/>
                <w:szCs w:val="17"/>
                <w:lang w:val="es-ES_tradnl"/>
              </w:rPr>
            </w:pPr>
            <w:del w:id="4165" w:author="Author">
              <w:r w:rsidRPr="00641BDB">
                <w:rPr>
                  <w:rFonts w:eastAsia="Times New Roman" w:cs="Arial"/>
                  <w:color w:val="000000"/>
                  <w:szCs w:val="17"/>
                  <w:lang w:val="es-ES_tradnl"/>
                </w:rPr>
                <w:delText xml:space="preserve">Norma </w:delText>
              </w:r>
            </w:del>
            <w:ins w:id="4166" w:author="Author">
              <w:r w:rsidR="005D0751" w:rsidRPr="00641BDB">
                <w:rPr>
                  <w:color w:val="000000"/>
                  <w:lang w:val="es-ES_tradnl"/>
                </w:rPr>
                <w:t>[</w:t>
              </w:r>
            </w:ins>
            <w:r w:rsidR="005D0751" w:rsidRPr="00641BDB">
              <w:rPr>
                <w:color w:val="000000"/>
                <w:lang w:val="es-ES_tradnl"/>
              </w:rPr>
              <w:t xml:space="preserve">RFC </w:t>
            </w:r>
            <w:del w:id="4167" w:author="Author">
              <w:r w:rsidRPr="00641BDB">
                <w:rPr>
                  <w:rFonts w:eastAsia="Times New Roman" w:cs="Arial"/>
                  <w:color w:val="000000"/>
                  <w:szCs w:val="17"/>
                  <w:lang w:val="es-ES_tradnl"/>
                </w:rPr>
                <w:delText>7231</w:delText>
              </w:r>
            </w:del>
            <w:ins w:id="4168" w:author="Author">
              <w:r w:rsidR="005D0751" w:rsidRPr="00641BDB">
                <w:rPr>
                  <w:color w:val="000000"/>
                  <w:lang w:val="es-ES_tradnl"/>
                </w:rPr>
                <w:t>9110</w:t>
              </w:r>
            </w:ins>
            <w:r w:rsidR="005D0751" w:rsidRPr="00641BDB">
              <w:rPr>
                <w:color w:val="000000"/>
                <w:lang w:val="es-ES_tradnl"/>
              </w:rPr>
              <w:t xml:space="preserve">, sección </w:t>
            </w:r>
            <w:del w:id="4169" w:author="Author">
              <w:r w:rsidR="005E48A2" w:rsidRPr="00641BDB">
                <w:rPr>
                  <w:rFonts w:eastAsia="Times New Roman" w:cs="Arial"/>
                  <w:color w:val="000000"/>
                  <w:szCs w:val="17"/>
                  <w:lang w:val="es-ES_tradnl"/>
                </w:rPr>
                <w:delText>6</w:delText>
              </w:r>
            </w:del>
            <w:ins w:id="4170" w:author="Author">
              <w:r w:rsidR="005D0751" w:rsidRPr="00641BDB">
                <w:rPr>
                  <w:color w:val="000000"/>
                  <w:lang w:val="es-ES_tradnl"/>
                </w:rPr>
                <w:t>15</w:t>
              </w:r>
            </w:ins>
            <w:r w:rsidR="005D0751" w:rsidRPr="00641BDB">
              <w:rPr>
                <w:color w:val="000000"/>
                <w:lang w:val="es-ES_tradnl"/>
              </w:rPr>
              <w:t>.4.3</w:t>
            </w:r>
            <w:ins w:id="4171" w:author="Author">
              <w:r w:rsidR="005D0751" w:rsidRPr="00641BDB">
                <w:rPr>
                  <w:color w:val="000000"/>
                  <w:lang w:val="es-ES_tradnl"/>
                </w:rPr>
                <w:t>]</w:t>
              </w:r>
            </w:ins>
          </w:p>
        </w:tc>
      </w:tr>
      <w:tr w:rsidR="005D0751" w:rsidRPr="00641BDB" w14:paraId="73C34C57" w14:textId="77777777" w:rsidTr="00D355E5">
        <w:trPr>
          <w:trHeight w:val="300"/>
        </w:trPr>
        <w:tc>
          <w:tcPr>
            <w:tcW w:w="1165" w:type="dxa"/>
            <w:noWrap/>
            <w:vAlign w:val="bottom"/>
            <w:hideMark/>
          </w:tcPr>
          <w:p w14:paraId="75297B00"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303</w:t>
            </w:r>
          </w:p>
        </w:tc>
        <w:tc>
          <w:tcPr>
            <w:tcW w:w="2995" w:type="dxa"/>
            <w:noWrap/>
            <w:vAlign w:val="bottom"/>
            <w:hideMark/>
          </w:tcPr>
          <w:p w14:paraId="5360AE14" w14:textId="58360D4F"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See Other</w:t>
            </w:r>
            <w:r w:rsidRPr="00641BDB">
              <w:rPr>
                <w:rFonts w:eastAsia="Times New Roman" w:cs="Arial"/>
                <w:color w:val="000000"/>
                <w:szCs w:val="17"/>
                <w:lang w:val="es-ES_tradnl"/>
              </w:rPr>
              <w:t xml:space="preserve"> (Ver otro)</w:t>
            </w:r>
          </w:p>
        </w:tc>
        <w:tc>
          <w:tcPr>
            <w:tcW w:w="5191" w:type="dxa"/>
            <w:noWrap/>
            <w:vAlign w:val="bottom"/>
            <w:hideMark/>
          </w:tcPr>
          <w:p w14:paraId="3F031181" w14:textId="55DACD88" w:rsidR="005D0751" w:rsidRPr="00641BDB" w:rsidRDefault="00270B39" w:rsidP="005D0751">
            <w:pPr>
              <w:rPr>
                <w:rFonts w:eastAsia="Times New Roman" w:cs="Arial"/>
                <w:color w:val="000000"/>
                <w:szCs w:val="17"/>
                <w:lang w:val="es-ES_tradnl"/>
              </w:rPr>
            </w:pPr>
            <w:del w:id="4172" w:author="Author">
              <w:r w:rsidRPr="00641BDB">
                <w:rPr>
                  <w:rFonts w:eastAsia="Times New Roman" w:cs="Arial"/>
                  <w:color w:val="000000"/>
                  <w:szCs w:val="17"/>
                  <w:lang w:val="es-ES_tradnl"/>
                </w:rPr>
                <w:delText xml:space="preserve">Norma </w:delText>
              </w:r>
            </w:del>
            <w:ins w:id="4173" w:author="Author">
              <w:r w:rsidR="005D0751" w:rsidRPr="00641BDB">
                <w:rPr>
                  <w:color w:val="000000"/>
                  <w:lang w:val="es-ES_tradnl"/>
                </w:rPr>
                <w:t>[</w:t>
              </w:r>
            </w:ins>
            <w:r w:rsidR="005D0751" w:rsidRPr="00641BDB">
              <w:rPr>
                <w:color w:val="000000"/>
                <w:lang w:val="es-ES_tradnl"/>
              </w:rPr>
              <w:t xml:space="preserve">RFC </w:t>
            </w:r>
            <w:del w:id="4174" w:author="Author">
              <w:r w:rsidRPr="00641BDB">
                <w:rPr>
                  <w:rFonts w:eastAsia="Times New Roman" w:cs="Arial"/>
                  <w:color w:val="000000"/>
                  <w:szCs w:val="17"/>
                  <w:lang w:val="es-ES_tradnl"/>
                </w:rPr>
                <w:delText>7231</w:delText>
              </w:r>
            </w:del>
            <w:ins w:id="4175" w:author="Author">
              <w:r w:rsidR="005D0751" w:rsidRPr="00641BDB">
                <w:rPr>
                  <w:color w:val="000000"/>
                  <w:lang w:val="es-ES_tradnl"/>
                </w:rPr>
                <w:t>9110</w:t>
              </w:r>
            </w:ins>
            <w:r w:rsidR="005D0751" w:rsidRPr="00641BDB">
              <w:rPr>
                <w:color w:val="000000"/>
                <w:lang w:val="es-ES_tradnl"/>
              </w:rPr>
              <w:t xml:space="preserve">, sección </w:t>
            </w:r>
            <w:del w:id="4176" w:author="Author">
              <w:r w:rsidR="005E48A2" w:rsidRPr="00641BDB">
                <w:rPr>
                  <w:rFonts w:eastAsia="Times New Roman" w:cs="Arial"/>
                  <w:color w:val="000000"/>
                  <w:szCs w:val="17"/>
                  <w:lang w:val="es-ES_tradnl"/>
                </w:rPr>
                <w:delText>6</w:delText>
              </w:r>
            </w:del>
            <w:ins w:id="4177" w:author="Author">
              <w:r w:rsidR="005D0751" w:rsidRPr="00641BDB">
                <w:rPr>
                  <w:color w:val="000000"/>
                  <w:lang w:val="es-ES_tradnl"/>
                </w:rPr>
                <w:t>15</w:t>
              </w:r>
            </w:ins>
            <w:r w:rsidR="005D0751" w:rsidRPr="00641BDB">
              <w:rPr>
                <w:color w:val="000000"/>
                <w:lang w:val="es-ES_tradnl"/>
              </w:rPr>
              <w:t>.4.4</w:t>
            </w:r>
            <w:ins w:id="4178" w:author="Author">
              <w:r w:rsidR="005D0751" w:rsidRPr="00641BDB">
                <w:rPr>
                  <w:color w:val="000000"/>
                  <w:lang w:val="es-ES_tradnl"/>
                </w:rPr>
                <w:t>]</w:t>
              </w:r>
            </w:ins>
          </w:p>
        </w:tc>
      </w:tr>
      <w:tr w:rsidR="005D0751" w:rsidRPr="00641BDB" w14:paraId="0CB18BE7" w14:textId="77777777" w:rsidTr="00D355E5">
        <w:trPr>
          <w:trHeight w:val="300"/>
        </w:trPr>
        <w:tc>
          <w:tcPr>
            <w:tcW w:w="1165" w:type="dxa"/>
            <w:noWrap/>
            <w:vAlign w:val="bottom"/>
            <w:hideMark/>
          </w:tcPr>
          <w:p w14:paraId="26549493"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304</w:t>
            </w:r>
          </w:p>
        </w:tc>
        <w:tc>
          <w:tcPr>
            <w:tcW w:w="2995" w:type="dxa"/>
            <w:noWrap/>
            <w:vAlign w:val="bottom"/>
            <w:hideMark/>
          </w:tcPr>
          <w:p w14:paraId="15D4A5B2" w14:textId="502606B6"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Not Modified</w:t>
            </w:r>
            <w:r w:rsidRPr="00641BDB">
              <w:rPr>
                <w:rFonts w:eastAsia="Times New Roman" w:cs="Arial"/>
                <w:color w:val="000000"/>
                <w:szCs w:val="17"/>
                <w:lang w:val="es-ES_tradnl"/>
              </w:rPr>
              <w:t xml:space="preserve"> (No modificado)</w:t>
            </w:r>
          </w:p>
        </w:tc>
        <w:tc>
          <w:tcPr>
            <w:tcW w:w="5191" w:type="dxa"/>
            <w:noWrap/>
            <w:vAlign w:val="bottom"/>
            <w:hideMark/>
          </w:tcPr>
          <w:p w14:paraId="19E54C6C" w14:textId="11984F87" w:rsidR="005D0751" w:rsidRPr="00641BDB" w:rsidRDefault="005E520E" w:rsidP="005D0751">
            <w:pPr>
              <w:rPr>
                <w:rFonts w:eastAsia="Times New Roman" w:cs="Arial"/>
                <w:color w:val="000000"/>
                <w:szCs w:val="17"/>
                <w:lang w:val="es-ES_tradnl"/>
              </w:rPr>
            </w:pPr>
            <w:del w:id="4179" w:author="Author">
              <w:r w:rsidRPr="00641BDB">
                <w:rPr>
                  <w:rFonts w:eastAsia="Times New Roman" w:cs="Arial"/>
                  <w:color w:val="000000"/>
                  <w:szCs w:val="17"/>
                  <w:lang w:val="es-ES_tradnl"/>
                </w:rPr>
                <w:delText xml:space="preserve">Norma </w:delText>
              </w:r>
            </w:del>
            <w:ins w:id="4180" w:author="Author">
              <w:r w:rsidR="005D0751" w:rsidRPr="00641BDB">
                <w:rPr>
                  <w:color w:val="000000"/>
                  <w:lang w:val="es-ES_tradnl"/>
                </w:rPr>
                <w:t>[</w:t>
              </w:r>
            </w:ins>
            <w:r w:rsidR="005D0751" w:rsidRPr="00641BDB">
              <w:rPr>
                <w:color w:val="000000"/>
                <w:lang w:val="es-ES_tradnl"/>
              </w:rPr>
              <w:t xml:space="preserve">RFC </w:t>
            </w:r>
            <w:del w:id="4181" w:author="Author">
              <w:r w:rsidR="005E48A2" w:rsidRPr="00641BDB">
                <w:rPr>
                  <w:rFonts w:eastAsia="Times New Roman" w:cs="Arial"/>
                  <w:color w:val="000000"/>
                  <w:szCs w:val="17"/>
                  <w:lang w:val="es-ES_tradnl"/>
                </w:rPr>
                <w:delText>7232</w:delText>
              </w:r>
            </w:del>
            <w:ins w:id="4182" w:author="Author">
              <w:r w:rsidR="005D0751" w:rsidRPr="00641BDB">
                <w:rPr>
                  <w:color w:val="000000"/>
                  <w:lang w:val="es-ES_tradnl"/>
                </w:rPr>
                <w:t>9110</w:t>
              </w:r>
            </w:ins>
            <w:r w:rsidR="005D0751" w:rsidRPr="00641BDB">
              <w:rPr>
                <w:color w:val="000000"/>
                <w:lang w:val="es-ES_tradnl"/>
              </w:rPr>
              <w:t xml:space="preserve">, sección </w:t>
            </w:r>
            <w:ins w:id="4183" w:author="Author">
              <w:r w:rsidR="005D0751" w:rsidRPr="00641BDB">
                <w:rPr>
                  <w:color w:val="000000"/>
                  <w:lang w:val="es-ES_tradnl"/>
                </w:rPr>
                <w:t>15.</w:t>
              </w:r>
            </w:ins>
            <w:r w:rsidR="005D0751" w:rsidRPr="00641BDB">
              <w:rPr>
                <w:color w:val="000000"/>
                <w:lang w:val="es-ES_tradnl"/>
              </w:rPr>
              <w:t>4.</w:t>
            </w:r>
            <w:del w:id="4184" w:author="Author">
              <w:r w:rsidR="005E48A2" w:rsidRPr="00641BDB">
                <w:rPr>
                  <w:rFonts w:eastAsia="Times New Roman" w:cs="Arial"/>
                  <w:color w:val="000000"/>
                  <w:szCs w:val="17"/>
                  <w:lang w:val="es-ES_tradnl"/>
                </w:rPr>
                <w:delText>1</w:delText>
              </w:r>
            </w:del>
            <w:ins w:id="4185" w:author="Author">
              <w:r w:rsidR="005D0751" w:rsidRPr="00641BDB">
                <w:rPr>
                  <w:color w:val="000000"/>
                  <w:lang w:val="es-ES_tradnl"/>
                </w:rPr>
                <w:t>5]</w:t>
              </w:r>
            </w:ins>
          </w:p>
        </w:tc>
      </w:tr>
      <w:tr w:rsidR="005D0751" w:rsidRPr="00641BDB" w14:paraId="378C0C3A" w14:textId="77777777" w:rsidTr="00D355E5">
        <w:trPr>
          <w:trHeight w:val="300"/>
        </w:trPr>
        <w:tc>
          <w:tcPr>
            <w:tcW w:w="1165" w:type="dxa"/>
            <w:noWrap/>
            <w:vAlign w:val="bottom"/>
            <w:hideMark/>
          </w:tcPr>
          <w:p w14:paraId="1250C708"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305</w:t>
            </w:r>
          </w:p>
        </w:tc>
        <w:tc>
          <w:tcPr>
            <w:tcW w:w="2995" w:type="dxa"/>
            <w:noWrap/>
            <w:vAlign w:val="bottom"/>
            <w:hideMark/>
          </w:tcPr>
          <w:p w14:paraId="3FF03488" w14:textId="3717E4D3"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Use Proxy</w:t>
            </w:r>
            <w:r w:rsidRPr="00641BDB">
              <w:rPr>
                <w:rFonts w:eastAsia="Times New Roman" w:cs="Arial"/>
                <w:color w:val="000000"/>
                <w:szCs w:val="17"/>
                <w:lang w:val="es-ES_tradnl"/>
              </w:rPr>
              <w:t xml:space="preserve"> (Uso de proxy)</w:t>
            </w:r>
          </w:p>
        </w:tc>
        <w:tc>
          <w:tcPr>
            <w:tcW w:w="5191" w:type="dxa"/>
            <w:noWrap/>
            <w:vAlign w:val="bottom"/>
            <w:hideMark/>
          </w:tcPr>
          <w:p w14:paraId="7D1C08D7" w14:textId="4086CF4F" w:rsidR="005D0751" w:rsidRPr="00641BDB" w:rsidRDefault="00270B39" w:rsidP="005D0751">
            <w:pPr>
              <w:rPr>
                <w:rFonts w:eastAsia="Times New Roman" w:cs="Arial"/>
                <w:color w:val="000000"/>
                <w:szCs w:val="17"/>
                <w:lang w:val="es-ES_tradnl"/>
              </w:rPr>
            </w:pPr>
            <w:del w:id="4186" w:author="Author">
              <w:r w:rsidRPr="00641BDB">
                <w:rPr>
                  <w:rFonts w:eastAsia="Times New Roman" w:cs="Arial"/>
                  <w:color w:val="000000"/>
                  <w:szCs w:val="17"/>
                  <w:lang w:val="es-ES_tradnl"/>
                </w:rPr>
                <w:delText xml:space="preserve">Norma </w:delText>
              </w:r>
            </w:del>
            <w:ins w:id="4187" w:author="Author">
              <w:r w:rsidR="005D0751" w:rsidRPr="00641BDB">
                <w:rPr>
                  <w:color w:val="000000"/>
                  <w:lang w:val="es-ES_tradnl"/>
                </w:rPr>
                <w:t>[</w:t>
              </w:r>
            </w:ins>
            <w:r w:rsidR="005D0751" w:rsidRPr="00641BDB">
              <w:rPr>
                <w:color w:val="000000"/>
                <w:lang w:val="es-ES_tradnl"/>
              </w:rPr>
              <w:t xml:space="preserve">RFC </w:t>
            </w:r>
            <w:del w:id="4188" w:author="Author">
              <w:r w:rsidRPr="00641BDB">
                <w:rPr>
                  <w:rFonts w:eastAsia="Times New Roman" w:cs="Arial"/>
                  <w:color w:val="000000"/>
                  <w:szCs w:val="17"/>
                  <w:lang w:val="es-ES_tradnl"/>
                </w:rPr>
                <w:delText>7231</w:delText>
              </w:r>
            </w:del>
            <w:ins w:id="4189" w:author="Author">
              <w:r w:rsidR="005D0751" w:rsidRPr="00641BDB">
                <w:rPr>
                  <w:color w:val="000000"/>
                  <w:lang w:val="es-ES_tradnl"/>
                </w:rPr>
                <w:t>9110</w:t>
              </w:r>
            </w:ins>
            <w:r w:rsidR="005D0751" w:rsidRPr="00641BDB">
              <w:rPr>
                <w:color w:val="000000"/>
                <w:lang w:val="es-ES_tradnl"/>
              </w:rPr>
              <w:t xml:space="preserve">, sección </w:t>
            </w:r>
            <w:del w:id="4190" w:author="Author">
              <w:r w:rsidR="005E48A2" w:rsidRPr="00641BDB">
                <w:rPr>
                  <w:rFonts w:eastAsia="Times New Roman" w:cs="Arial"/>
                  <w:color w:val="000000"/>
                  <w:szCs w:val="17"/>
                  <w:lang w:val="es-ES_tradnl"/>
                </w:rPr>
                <w:delText>6</w:delText>
              </w:r>
            </w:del>
            <w:ins w:id="4191" w:author="Author">
              <w:r w:rsidR="005D0751" w:rsidRPr="00641BDB">
                <w:rPr>
                  <w:color w:val="000000"/>
                  <w:lang w:val="es-ES_tradnl"/>
                </w:rPr>
                <w:t>15</w:t>
              </w:r>
            </w:ins>
            <w:r w:rsidR="005D0751" w:rsidRPr="00641BDB">
              <w:rPr>
                <w:color w:val="000000"/>
                <w:lang w:val="es-ES_tradnl"/>
              </w:rPr>
              <w:t>.4.</w:t>
            </w:r>
            <w:del w:id="4192" w:author="Author">
              <w:r w:rsidR="005E48A2" w:rsidRPr="00641BDB">
                <w:rPr>
                  <w:rFonts w:eastAsia="Times New Roman" w:cs="Arial"/>
                  <w:color w:val="000000"/>
                  <w:szCs w:val="17"/>
                  <w:lang w:val="es-ES_tradnl"/>
                </w:rPr>
                <w:delText>5</w:delText>
              </w:r>
            </w:del>
            <w:ins w:id="4193" w:author="Author">
              <w:r w:rsidR="005D0751" w:rsidRPr="00641BDB">
                <w:rPr>
                  <w:color w:val="000000"/>
                  <w:lang w:val="es-ES_tradnl"/>
                </w:rPr>
                <w:t>6]</w:t>
              </w:r>
            </w:ins>
          </w:p>
        </w:tc>
      </w:tr>
      <w:tr w:rsidR="005D0751" w:rsidRPr="00641BDB" w14:paraId="07055182" w14:textId="77777777" w:rsidTr="00D355E5">
        <w:trPr>
          <w:trHeight w:val="300"/>
        </w:trPr>
        <w:tc>
          <w:tcPr>
            <w:tcW w:w="1165" w:type="dxa"/>
            <w:noWrap/>
            <w:vAlign w:val="bottom"/>
            <w:hideMark/>
          </w:tcPr>
          <w:p w14:paraId="12BDEB1C"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306</w:t>
            </w:r>
          </w:p>
        </w:tc>
        <w:tc>
          <w:tcPr>
            <w:tcW w:w="2995" w:type="dxa"/>
            <w:noWrap/>
            <w:vAlign w:val="bottom"/>
            <w:hideMark/>
          </w:tcPr>
          <w:p w14:paraId="1AF14314" w14:textId="294EC156" w:rsidR="005D0751" w:rsidRPr="00641BDB" w:rsidRDefault="005D0751" w:rsidP="005D0751">
            <w:pPr>
              <w:rPr>
                <w:rFonts w:eastAsia="Times New Roman" w:cs="Arial"/>
                <w:color w:val="000000"/>
                <w:szCs w:val="17"/>
                <w:lang w:val="es-ES_tradnl"/>
              </w:rPr>
            </w:pPr>
            <w:r w:rsidRPr="00641BDB">
              <w:rPr>
                <w:rFonts w:eastAsia="Times New Roman" w:cs="Arial"/>
                <w:color w:val="000000"/>
                <w:szCs w:val="17"/>
                <w:lang w:val="es-ES_tradnl"/>
              </w:rPr>
              <w:t>En desuso</w:t>
            </w:r>
          </w:p>
        </w:tc>
        <w:tc>
          <w:tcPr>
            <w:tcW w:w="5191" w:type="dxa"/>
            <w:noWrap/>
            <w:vAlign w:val="bottom"/>
            <w:hideMark/>
          </w:tcPr>
          <w:p w14:paraId="34A708B2" w14:textId="31ED118E" w:rsidR="005D0751" w:rsidRPr="00641BDB" w:rsidRDefault="00270B39" w:rsidP="005D0751">
            <w:pPr>
              <w:rPr>
                <w:rFonts w:eastAsia="Times New Roman" w:cs="Arial"/>
                <w:color w:val="000000"/>
                <w:szCs w:val="17"/>
                <w:lang w:val="es-ES_tradnl"/>
              </w:rPr>
            </w:pPr>
            <w:del w:id="4194" w:author="Author">
              <w:r w:rsidRPr="00641BDB">
                <w:rPr>
                  <w:rFonts w:eastAsia="Times New Roman" w:cs="Arial"/>
                  <w:color w:val="000000"/>
                  <w:szCs w:val="17"/>
                  <w:lang w:val="es-ES_tradnl"/>
                </w:rPr>
                <w:delText xml:space="preserve">Norma </w:delText>
              </w:r>
            </w:del>
            <w:ins w:id="4195" w:author="Author">
              <w:r w:rsidR="005D0751" w:rsidRPr="00641BDB">
                <w:rPr>
                  <w:color w:val="000000"/>
                  <w:lang w:val="es-ES_tradnl"/>
                </w:rPr>
                <w:t>[</w:t>
              </w:r>
            </w:ins>
            <w:r w:rsidR="005D0751" w:rsidRPr="00641BDB">
              <w:rPr>
                <w:color w:val="000000"/>
                <w:lang w:val="es-ES_tradnl"/>
              </w:rPr>
              <w:t xml:space="preserve">RFC </w:t>
            </w:r>
            <w:del w:id="4196" w:author="Author">
              <w:r w:rsidRPr="00641BDB">
                <w:rPr>
                  <w:rFonts w:eastAsia="Times New Roman" w:cs="Arial"/>
                  <w:color w:val="000000"/>
                  <w:szCs w:val="17"/>
                  <w:lang w:val="es-ES_tradnl"/>
                </w:rPr>
                <w:delText>7231</w:delText>
              </w:r>
            </w:del>
            <w:ins w:id="4197" w:author="Author">
              <w:r w:rsidR="005D0751" w:rsidRPr="00641BDB">
                <w:rPr>
                  <w:color w:val="000000"/>
                  <w:lang w:val="es-ES_tradnl"/>
                </w:rPr>
                <w:t>9110</w:t>
              </w:r>
            </w:ins>
            <w:r w:rsidR="005D0751" w:rsidRPr="00641BDB">
              <w:rPr>
                <w:color w:val="000000"/>
                <w:lang w:val="es-ES_tradnl"/>
              </w:rPr>
              <w:t xml:space="preserve">, sección </w:t>
            </w:r>
            <w:del w:id="4198" w:author="Author">
              <w:r w:rsidR="005E48A2" w:rsidRPr="00641BDB">
                <w:rPr>
                  <w:rFonts w:eastAsia="Times New Roman" w:cs="Arial"/>
                  <w:color w:val="000000"/>
                  <w:szCs w:val="17"/>
                  <w:lang w:val="es-ES_tradnl"/>
                </w:rPr>
                <w:delText>6</w:delText>
              </w:r>
            </w:del>
            <w:ins w:id="4199" w:author="Author">
              <w:r w:rsidR="005D0751" w:rsidRPr="00641BDB">
                <w:rPr>
                  <w:color w:val="000000"/>
                  <w:lang w:val="es-ES_tradnl"/>
                </w:rPr>
                <w:t>15</w:t>
              </w:r>
            </w:ins>
            <w:r w:rsidR="005D0751" w:rsidRPr="00641BDB">
              <w:rPr>
                <w:color w:val="000000"/>
                <w:lang w:val="es-ES_tradnl"/>
              </w:rPr>
              <w:t>.4.</w:t>
            </w:r>
            <w:del w:id="4200" w:author="Author">
              <w:r w:rsidR="005E48A2" w:rsidRPr="00641BDB">
                <w:rPr>
                  <w:rFonts w:eastAsia="Times New Roman" w:cs="Arial"/>
                  <w:color w:val="000000"/>
                  <w:szCs w:val="17"/>
                  <w:lang w:val="es-ES_tradnl"/>
                </w:rPr>
                <w:delText>6</w:delText>
              </w:r>
            </w:del>
            <w:ins w:id="4201" w:author="Author">
              <w:r w:rsidR="005D0751" w:rsidRPr="00641BDB">
                <w:rPr>
                  <w:color w:val="000000"/>
                  <w:lang w:val="es-ES_tradnl"/>
                </w:rPr>
                <w:t>7]</w:t>
              </w:r>
            </w:ins>
          </w:p>
        </w:tc>
      </w:tr>
      <w:tr w:rsidR="005D0751" w:rsidRPr="00641BDB" w14:paraId="2EB998F5" w14:textId="77777777" w:rsidTr="00D355E5">
        <w:trPr>
          <w:trHeight w:val="300"/>
        </w:trPr>
        <w:tc>
          <w:tcPr>
            <w:tcW w:w="1165" w:type="dxa"/>
            <w:noWrap/>
            <w:vAlign w:val="bottom"/>
            <w:hideMark/>
          </w:tcPr>
          <w:p w14:paraId="7214AE95"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307</w:t>
            </w:r>
          </w:p>
        </w:tc>
        <w:tc>
          <w:tcPr>
            <w:tcW w:w="2995" w:type="dxa"/>
            <w:noWrap/>
            <w:vAlign w:val="bottom"/>
            <w:hideMark/>
          </w:tcPr>
          <w:p w14:paraId="1E7A797A" w14:textId="5E4F2E79"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Temporary Redirect</w:t>
            </w:r>
            <w:r w:rsidRPr="00641BDB">
              <w:rPr>
                <w:rFonts w:eastAsia="Times New Roman" w:cs="Arial"/>
                <w:color w:val="000000"/>
                <w:szCs w:val="17"/>
                <w:lang w:val="es-ES_tradnl"/>
              </w:rPr>
              <w:t xml:space="preserve"> (Redireccionamiento temporal)</w:t>
            </w:r>
          </w:p>
        </w:tc>
        <w:tc>
          <w:tcPr>
            <w:tcW w:w="5191" w:type="dxa"/>
            <w:noWrap/>
            <w:vAlign w:val="bottom"/>
            <w:hideMark/>
          </w:tcPr>
          <w:p w14:paraId="5B92EDCC" w14:textId="0676ED65" w:rsidR="005D0751" w:rsidRPr="00641BDB" w:rsidRDefault="00270B39" w:rsidP="005D0751">
            <w:pPr>
              <w:rPr>
                <w:rFonts w:eastAsia="Times New Roman" w:cs="Arial"/>
                <w:color w:val="000000"/>
                <w:szCs w:val="17"/>
                <w:lang w:val="es-ES_tradnl"/>
              </w:rPr>
            </w:pPr>
            <w:del w:id="4202" w:author="Author">
              <w:r w:rsidRPr="00641BDB">
                <w:rPr>
                  <w:rFonts w:eastAsia="Times New Roman" w:cs="Arial"/>
                  <w:color w:val="000000"/>
                  <w:szCs w:val="17"/>
                  <w:lang w:val="es-ES_tradnl"/>
                </w:rPr>
                <w:delText xml:space="preserve">Norma </w:delText>
              </w:r>
            </w:del>
            <w:ins w:id="4203" w:author="Author">
              <w:r w:rsidR="005D0751" w:rsidRPr="00641BDB">
                <w:rPr>
                  <w:color w:val="000000"/>
                  <w:lang w:val="es-ES_tradnl"/>
                </w:rPr>
                <w:t>[</w:t>
              </w:r>
            </w:ins>
            <w:r w:rsidR="005D0751" w:rsidRPr="00641BDB">
              <w:rPr>
                <w:color w:val="000000"/>
                <w:lang w:val="es-ES_tradnl"/>
              </w:rPr>
              <w:t xml:space="preserve">RFC </w:t>
            </w:r>
            <w:del w:id="4204" w:author="Author">
              <w:r w:rsidRPr="00641BDB">
                <w:rPr>
                  <w:rFonts w:eastAsia="Times New Roman" w:cs="Arial"/>
                  <w:color w:val="000000"/>
                  <w:szCs w:val="17"/>
                  <w:lang w:val="es-ES_tradnl"/>
                </w:rPr>
                <w:delText>7231</w:delText>
              </w:r>
            </w:del>
            <w:ins w:id="4205" w:author="Author">
              <w:r w:rsidR="005D0751" w:rsidRPr="00641BDB">
                <w:rPr>
                  <w:color w:val="000000"/>
                  <w:lang w:val="es-ES_tradnl"/>
                </w:rPr>
                <w:t>9110</w:t>
              </w:r>
            </w:ins>
            <w:r w:rsidR="005D0751" w:rsidRPr="00641BDB">
              <w:rPr>
                <w:color w:val="000000"/>
                <w:lang w:val="es-ES_tradnl"/>
              </w:rPr>
              <w:t xml:space="preserve">, sección </w:t>
            </w:r>
            <w:del w:id="4206" w:author="Author">
              <w:r w:rsidR="005E48A2" w:rsidRPr="00641BDB">
                <w:rPr>
                  <w:rFonts w:eastAsia="Times New Roman" w:cs="Arial"/>
                  <w:color w:val="000000"/>
                  <w:szCs w:val="17"/>
                  <w:lang w:val="es-ES_tradnl"/>
                </w:rPr>
                <w:delText>6</w:delText>
              </w:r>
            </w:del>
            <w:ins w:id="4207" w:author="Author">
              <w:r w:rsidR="005D0751" w:rsidRPr="00641BDB">
                <w:rPr>
                  <w:color w:val="000000"/>
                  <w:lang w:val="es-ES_tradnl"/>
                </w:rPr>
                <w:t>15</w:t>
              </w:r>
            </w:ins>
            <w:r w:rsidR="005D0751" w:rsidRPr="00641BDB">
              <w:rPr>
                <w:color w:val="000000"/>
                <w:lang w:val="es-ES_tradnl"/>
              </w:rPr>
              <w:t>.4.</w:t>
            </w:r>
            <w:del w:id="4208" w:author="Author">
              <w:r w:rsidR="005E48A2" w:rsidRPr="00641BDB">
                <w:rPr>
                  <w:rFonts w:eastAsia="Times New Roman" w:cs="Arial"/>
                  <w:color w:val="000000"/>
                  <w:szCs w:val="17"/>
                  <w:lang w:val="es-ES_tradnl"/>
                </w:rPr>
                <w:delText>7</w:delText>
              </w:r>
            </w:del>
            <w:ins w:id="4209" w:author="Author">
              <w:r w:rsidR="005D0751" w:rsidRPr="00641BDB">
                <w:rPr>
                  <w:color w:val="000000"/>
                  <w:lang w:val="es-ES_tradnl"/>
                </w:rPr>
                <w:t>8]</w:t>
              </w:r>
            </w:ins>
          </w:p>
        </w:tc>
      </w:tr>
      <w:tr w:rsidR="005D0751" w:rsidRPr="00641BDB" w14:paraId="33E83DAF" w14:textId="77777777" w:rsidTr="00D355E5">
        <w:trPr>
          <w:trHeight w:val="300"/>
        </w:trPr>
        <w:tc>
          <w:tcPr>
            <w:tcW w:w="1165" w:type="dxa"/>
            <w:noWrap/>
            <w:vAlign w:val="bottom"/>
            <w:hideMark/>
          </w:tcPr>
          <w:p w14:paraId="212DAD6C"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308</w:t>
            </w:r>
          </w:p>
        </w:tc>
        <w:tc>
          <w:tcPr>
            <w:tcW w:w="2995" w:type="dxa"/>
            <w:noWrap/>
            <w:vAlign w:val="bottom"/>
            <w:hideMark/>
          </w:tcPr>
          <w:p w14:paraId="7062C779" w14:textId="3661BAB9"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Permanent Redirect</w:t>
            </w:r>
            <w:r w:rsidRPr="00641BDB">
              <w:rPr>
                <w:rFonts w:eastAsia="Times New Roman" w:cs="Arial"/>
                <w:color w:val="000000"/>
                <w:szCs w:val="17"/>
                <w:lang w:val="es-ES_tradnl"/>
              </w:rPr>
              <w:t xml:space="preserve"> (Redireccionamiento permanente)</w:t>
            </w:r>
          </w:p>
        </w:tc>
        <w:tc>
          <w:tcPr>
            <w:tcW w:w="5191" w:type="dxa"/>
            <w:noWrap/>
            <w:vAlign w:val="bottom"/>
            <w:hideMark/>
          </w:tcPr>
          <w:p w14:paraId="188B527D" w14:textId="46EBB1B6" w:rsidR="005D0751" w:rsidRPr="00641BDB" w:rsidRDefault="005E520E" w:rsidP="005D0751">
            <w:pPr>
              <w:rPr>
                <w:rFonts w:eastAsia="Times New Roman" w:cs="Arial"/>
                <w:color w:val="000000"/>
                <w:szCs w:val="17"/>
                <w:lang w:val="es-ES_tradnl"/>
              </w:rPr>
            </w:pPr>
            <w:del w:id="4210" w:author="Author">
              <w:r w:rsidRPr="00641BDB">
                <w:rPr>
                  <w:rFonts w:eastAsia="Times New Roman" w:cs="Arial"/>
                  <w:color w:val="000000"/>
                  <w:szCs w:val="17"/>
                  <w:lang w:val="es-ES_tradnl"/>
                </w:rPr>
                <w:delText xml:space="preserve">Norma </w:delText>
              </w:r>
            </w:del>
            <w:ins w:id="4211" w:author="Author">
              <w:r w:rsidR="005D0751" w:rsidRPr="00641BDB">
                <w:rPr>
                  <w:color w:val="000000"/>
                  <w:lang w:val="es-ES_tradnl"/>
                </w:rPr>
                <w:t>[</w:t>
              </w:r>
            </w:ins>
            <w:r w:rsidR="005D0751" w:rsidRPr="00641BDB">
              <w:rPr>
                <w:color w:val="000000"/>
                <w:lang w:val="es-ES_tradnl"/>
              </w:rPr>
              <w:t xml:space="preserve">RFC </w:t>
            </w:r>
            <w:del w:id="4212" w:author="Author">
              <w:r w:rsidR="005E48A2" w:rsidRPr="00641BDB">
                <w:rPr>
                  <w:rFonts w:eastAsia="Times New Roman" w:cs="Arial"/>
                  <w:color w:val="000000"/>
                  <w:szCs w:val="17"/>
                  <w:lang w:val="es-ES_tradnl"/>
                </w:rPr>
                <w:delText>7538</w:delText>
              </w:r>
            </w:del>
            <w:ins w:id="4213" w:author="Author">
              <w:r w:rsidR="005D0751" w:rsidRPr="00641BDB">
                <w:rPr>
                  <w:color w:val="000000"/>
                  <w:lang w:val="es-ES_tradnl"/>
                </w:rPr>
                <w:t>9110, sección 15.4.9]</w:t>
              </w:r>
            </w:ins>
          </w:p>
        </w:tc>
      </w:tr>
      <w:tr w:rsidR="005D0751" w:rsidRPr="00641BDB" w14:paraId="6DE6CC95" w14:textId="77777777" w:rsidTr="00D355E5">
        <w:trPr>
          <w:trHeight w:val="300"/>
        </w:trPr>
        <w:tc>
          <w:tcPr>
            <w:tcW w:w="1165" w:type="dxa"/>
            <w:noWrap/>
            <w:vAlign w:val="bottom"/>
            <w:hideMark/>
          </w:tcPr>
          <w:p w14:paraId="6F9325DB"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309-399</w:t>
            </w:r>
          </w:p>
        </w:tc>
        <w:tc>
          <w:tcPr>
            <w:tcW w:w="2995" w:type="dxa"/>
            <w:noWrap/>
            <w:vAlign w:val="bottom"/>
            <w:hideMark/>
          </w:tcPr>
          <w:p w14:paraId="7B20471A" w14:textId="30C6D562"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Unassigned</w:t>
            </w:r>
            <w:r w:rsidRPr="00641BDB">
              <w:rPr>
                <w:rFonts w:eastAsia="Times New Roman" w:cs="Arial"/>
                <w:color w:val="000000"/>
                <w:szCs w:val="17"/>
                <w:lang w:val="es-ES_tradnl"/>
              </w:rPr>
              <w:t xml:space="preserve"> (No asignado)</w:t>
            </w:r>
          </w:p>
        </w:tc>
        <w:tc>
          <w:tcPr>
            <w:tcW w:w="5191" w:type="dxa"/>
            <w:noWrap/>
            <w:vAlign w:val="bottom"/>
            <w:hideMark/>
          </w:tcPr>
          <w:p w14:paraId="2054BD17" w14:textId="77777777" w:rsidR="005D0751" w:rsidRPr="00641BDB" w:rsidRDefault="005D0751" w:rsidP="005D0751">
            <w:pPr>
              <w:rPr>
                <w:rFonts w:eastAsia="Times New Roman" w:cs="Arial"/>
                <w:color w:val="000000"/>
                <w:szCs w:val="17"/>
                <w:lang w:val="es-ES_tradnl"/>
              </w:rPr>
            </w:pPr>
          </w:p>
        </w:tc>
      </w:tr>
      <w:tr w:rsidR="005D0751" w:rsidRPr="00641BDB" w14:paraId="2D41A086" w14:textId="77777777" w:rsidTr="00D355E5">
        <w:trPr>
          <w:trHeight w:val="300"/>
        </w:trPr>
        <w:tc>
          <w:tcPr>
            <w:tcW w:w="1165" w:type="dxa"/>
            <w:noWrap/>
            <w:vAlign w:val="bottom"/>
            <w:hideMark/>
          </w:tcPr>
          <w:p w14:paraId="4A4356EE"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400</w:t>
            </w:r>
          </w:p>
        </w:tc>
        <w:tc>
          <w:tcPr>
            <w:tcW w:w="2995" w:type="dxa"/>
            <w:noWrap/>
            <w:vAlign w:val="bottom"/>
            <w:hideMark/>
          </w:tcPr>
          <w:p w14:paraId="146ACA65" w14:textId="172DDF54"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Bad Request</w:t>
            </w:r>
            <w:r w:rsidRPr="00641BDB">
              <w:rPr>
                <w:rFonts w:eastAsia="Times New Roman" w:cs="Arial"/>
                <w:color w:val="000000"/>
                <w:szCs w:val="17"/>
                <w:lang w:val="es-ES_tradnl"/>
              </w:rPr>
              <w:t xml:space="preserve"> (Petición incorrecta)</w:t>
            </w:r>
          </w:p>
        </w:tc>
        <w:tc>
          <w:tcPr>
            <w:tcW w:w="5191" w:type="dxa"/>
            <w:noWrap/>
            <w:vAlign w:val="bottom"/>
            <w:hideMark/>
          </w:tcPr>
          <w:p w14:paraId="5FE347AD" w14:textId="430C8394" w:rsidR="005D0751" w:rsidRPr="00641BDB" w:rsidRDefault="00270B39" w:rsidP="005D0751">
            <w:pPr>
              <w:rPr>
                <w:rFonts w:eastAsia="Times New Roman" w:cs="Arial"/>
                <w:color w:val="000000"/>
                <w:szCs w:val="17"/>
                <w:lang w:val="es-ES_tradnl"/>
              </w:rPr>
            </w:pPr>
            <w:del w:id="4214" w:author="Author">
              <w:r w:rsidRPr="00641BDB">
                <w:rPr>
                  <w:rFonts w:eastAsia="Times New Roman" w:cs="Arial"/>
                  <w:color w:val="000000"/>
                  <w:szCs w:val="17"/>
                  <w:lang w:val="es-ES_tradnl"/>
                </w:rPr>
                <w:delText xml:space="preserve">Norma </w:delText>
              </w:r>
            </w:del>
            <w:ins w:id="4215" w:author="Author">
              <w:r w:rsidR="005D0751" w:rsidRPr="00641BDB">
                <w:rPr>
                  <w:color w:val="000000"/>
                  <w:lang w:val="es-ES_tradnl"/>
                </w:rPr>
                <w:t>[</w:t>
              </w:r>
            </w:ins>
            <w:r w:rsidR="005D0751" w:rsidRPr="00641BDB">
              <w:rPr>
                <w:color w:val="000000"/>
                <w:lang w:val="es-ES_tradnl"/>
              </w:rPr>
              <w:t xml:space="preserve">RFC </w:t>
            </w:r>
            <w:del w:id="4216" w:author="Author">
              <w:r w:rsidRPr="00641BDB">
                <w:rPr>
                  <w:rFonts w:eastAsia="Times New Roman" w:cs="Arial"/>
                  <w:color w:val="000000"/>
                  <w:szCs w:val="17"/>
                  <w:lang w:val="es-ES_tradnl"/>
                </w:rPr>
                <w:delText>7231</w:delText>
              </w:r>
            </w:del>
            <w:ins w:id="4217" w:author="Author">
              <w:r w:rsidR="005D0751" w:rsidRPr="00641BDB">
                <w:rPr>
                  <w:color w:val="000000"/>
                  <w:lang w:val="es-ES_tradnl"/>
                </w:rPr>
                <w:t>9110</w:t>
              </w:r>
            </w:ins>
            <w:r w:rsidR="005D0751" w:rsidRPr="00641BDB">
              <w:rPr>
                <w:color w:val="000000"/>
                <w:lang w:val="es-ES_tradnl"/>
              </w:rPr>
              <w:t xml:space="preserve">, sección </w:t>
            </w:r>
            <w:del w:id="4218" w:author="Author">
              <w:r w:rsidR="005E48A2" w:rsidRPr="00641BDB">
                <w:rPr>
                  <w:rFonts w:eastAsia="Times New Roman" w:cs="Arial"/>
                  <w:color w:val="000000"/>
                  <w:szCs w:val="17"/>
                  <w:lang w:val="es-ES_tradnl"/>
                </w:rPr>
                <w:delText>6</w:delText>
              </w:r>
            </w:del>
            <w:ins w:id="4219" w:author="Author">
              <w:r w:rsidR="005D0751" w:rsidRPr="00641BDB">
                <w:rPr>
                  <w:color w:val="000000"/>
                  <w:lang w:val="es-ES_tradnl"/>
                </w:rPr>
                <w:t>15</w:t>
              </w:r>
            </w:ins>
            <w:r w:rsidR="005D0751" w:rsidRPr="00641BDB">
              <w:rPr>
                <w:color w:val="000000"/>
                <w:lang w:val="es-ES_tradnl"/>
              </w:rPr>
              <w:t>.5.1</w:t>
            </w:r>
            <w:ins w:id="4220" w:author="Author">
              <w:r w:rsidR="005D0751" w:rsidRPr="00641BDB">
                <w:rPr>
                  <w:color w:val="000000"/>
                  <w:lang w:val="es-ES_tradnl"/>
                </w:rPr>
                <w:t>]</w:t>
              </w:r>
            </w:ins>
          </w:p>
        </w:tc>
      </w:tr>
      <w:tr w:rsidR="005D0751" w:rsidRPr="00641BDB" w14:paraId="22E0A273" w14:textId="77777777" w:rsidTr="00D355E5">
        <w:trPr>
          <w:trHeight w:val="300"/>
        </w:trPr>
        <w:tc>
          <w:tcPr>
            <w:tcW w:w="1165" w:type="dxa"/>
            <w:noWrap/>
            <w:vAlign w:val="bottom"/>
            <w:hideMark/>
          </w:tcPr>
          <w:p w14:paraId="49B80501"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401</w:t>
            </w:r>
          </w:p>
        </w:tc>
        <w:tc>
          <w:tcPr>
            <w:tcW w:w="2995" w:type="dxa"/>
            <w:noWrap/>
            <w:vAlign w:val="bottom"/>
            <w:hideMark/>
          </w:tcPr>
          <w:p w14:paraId="33A4C66A" w14:textId="0173075E"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Unauthorized</w:t>
            </w:r>
            <w:r w:rsidRPr="00641BDB">
              <w:rPr>
                <w:rFonts w:eastAsia="Times New Roman" w:cs="Arial"/>
                <w:color w:val="000000"/>
                <w:szCs w:val="17"/>
                <w:lang w:val="es-ES_tradnl"/>
              </w:rPr>
              <w:t xml:space="preserve"> (No autorizado)</w:t>
            </w:r>
          </w:p>
        </w:tc>
        <w:tc>
          <w:tcPr>
            <w:tcW w:w="5191" w:type="dxa"/>
            <w:noWrap/>
            <w:vAlign w:val="bottom"/>
            <w:hideMark/>
          </w:tcPr>
          <w:p w14:paraId="535C9C2F" w14:textId="459A32B3" w:rsidR="005D0751" w:rsidRPr="00641BDB" w:rsidRDefault="00B778C8" w:rsidP="005D0751">
            <w:pPr>
              <w:rPr>
                <w:rFonts w:eastAsia="Times New Roman" w:cs="Arial"/>
                <w:color w:val="000000"/>
                <w:szCs w:val="17"/>
                <w:lang w:val="es-ES_tradnl"/>
              </w:rPr>
            </w:pPr>
            <w:del w:id="4221" w:author="Author">
              <w:r w:rsidRPr="00641BDB">
                <w:rPr>
                  <w:rFonts w:eastAsia="Times New Roman" w:cs="Arial"/>
                  <w:color w:val="000000"/>
                  <w:szCs w:val="17"/>
                  <w:lang w:val="es-ES_tradnl"/>
                </w:rPr>
                <w:delText xml:space="preserve">Norma </w:delText>
              </w:r>
              <w:r w:rsidR="005E48A2" w:rsidRPr="00641BDB">
                <w:rPr>
                  <w:rFonts w:eastAsia="Times New Roman" w:cs="Arial"/>
                  <w:color w:val="000000"/>
                  <w:szCs w:val="17"/>
                  <w:lang w:val="es-ES_tradnl"/>
                </w:rPr>
                <w:delText>RFC7235</w:delText>
              </w:r>
            </w:del>
            <w:ins w:id="4222" w:author="Author">
              <w:r w:rsidR="005D0751" w:rsidRPr="00641BDB">
                <w:rPr>
                  <w:color w:val="000000"/>
                  <w:lang w:val="es-ES_tradnl"/>
                </w:rPr>
                <w:t>[RFC 9110</w:t>
              </w:r>
            </w:ins>
            <w:r w:rsidR="005D0751" w:rsidRPr="00641BDB">
              <w:rPr>
                <w:color w:val="000000"/>
                <w:lang w:val="es-ES_tradnl"/>
              </w:rPr>
              <w:t xml:space="preserve">, sección </w:t>
            </w:r>
            <w:del w:id="4223" w:author="Author">
              <w:r w:rsidR="005E48A2" w:rsidRPr="00641BDB">
                <w:rPr>
                  <w:rFonts w:eastAsia="Times New Roman" w:cs="Arial"/>
                  <w:color w:val="000000"/>
                  <w:szCs w:val="17"/>
                  <w:lang w:val="es-ES_tradnl"/>
                </w:rPr>
                <w:delText>3.1</w:delText>
              </w:r>
            </w:del>
            <w:ins w:id="4224" w:author="Author">
              <w:r w:rsidR="005D0751" w:rsidRPr="00641BDB">
                <w:rPr>
                  <w:color w:val="000000"/>
                  <w:lang w:val="es-ES_tradnl"/>
                </w:rPr>
                <w:t>15.5,2]</w:t>
              </w:r>
            </w:ins>
          </w:p>
        </w:tc>
      </w:tr>
      <w:tr w:rsidR="005D0751" w:rsidRPr="00641BDB" w14:paraId="053DA016" w14:textId="77777777" w:rsidTr="00D355E5">
        <w:trPr>
          <w:trHeight w:val="300"/>
        </w:trPr>
        <w:tc>
          <w:tcPr>
            <w:tcW w:w="1165" w:type="dxa"/>
            <w:noWrap/>
            <w:vAlign w:val="bottom"/>
            <w:hideMark/>
          </w:tcPr>
          <w:p w14:paraId="1EC4D46B"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402</w:t>
            </w:r>
          </w:p>
        </w:tc>
        <w:tc>
          <w:tcPr>
            <w:tcW w:w="2995" w:type="dxa"/>
            <w:noWrap/>
            <w:vAlign w:val="bottom"/>
            <w:hideMark/>
          </w:tcPr>
          <w:p w14:paraId="0015E105" w14:textId="695A1CE7"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Payment Required</w:t>
            </w:r>
            <w:r w:rsidRPr="00641BDB">
              <w:rPr>
                <w:rFonts w:eastAsia="Times New Roman" w:cs="Arial"/>
                <w:color w:val="000000"/>
                <w:szCs w:val="17"/>
                <w:lang w:val="es-ES_tradnl"/>
              </w:rPr>
              <w:t xml:space="preserve"> (Pago requerido)</w:t>
            </w:r>
          </w:p>
        </w:tc>
        <w:tc>
          <w:tcPr>
            <w:tcW w:w="5191" w:type="dxa"/>
            <w:noWrap/>
            <w:vAlign w:val="bottom"/>
            <w:hideMark/>
          </w:tcPr>
          <w:p w14:paraId="62662F9E" w14:textId="75527F2B" w:rsidR="005D0751" w:rsidRPr="00641BDB" w:rsidRDefault="00270B39" w:rsidP="005D0751">
            <w:pPr>
              <w:rPr>
                <w:rFonts w:eastAsia="Times New Roman" w:cs="Arial"/>
                <w:color w:val="000000"/>
                <w:szCs w:val="17"/>
                <w:lang w:val="es-ES_tradnl"/>
              </w:rPr>
            </w:pPr>
            <w:del w:id="4225" w:author="Author">
              <w:r w:rsidRPr="00641BDB">
                <w:rPr>
                  <w:rFonts w:eastAsia="Times New Roman" w:cs="Arial"/>
                  <w:color w:val="000000"/>
                  <w:szCs w:val="17"/>
                  <w:lang w:val="es-ES_tradnl"/>
                </w:rPr>
                <w:delText xml:space="preserve">Norma </w:delText>
              </w:r>
            </w:del>
            <w:ins w:id="4226" w:author="Author">
              <w:r w:rsidR="005D0751" w:rsidRPr="00641BDB">
                <w:rPr>
                  <w:color w:val="000000"/>
                  <w:lang w:val="es-ES_tradnl"/>
                </w:rPr>
                <w:t>[</w:t>
              </w:r>
            </w:ins>
            <w:r w:rsidR="005D0751" w:rsidRPr="00641BDB">
              <w:rPr>
                <w:color w:val="000000"/>
                <w:lang w:val="es-ES_tradnl"/>
              </w:rPr>
              <w:t xml:space="preserve">RFC </w:t>
            </w:r>
            <w:del w:id="4227" w:author="Author">
              <w:r w:rsidRPr="00641BDB">
                <w:rPr>
                  <w:rFonts w:eastAsia="Times New Roman" w:cs="Arial"/>
                  <w:color w:val="000000"/>
                  <w:szCs w:val="17"/>
                  <w:lang w:val="es-ES_tradnl"/>
                </w:rPr>
                <w:delText>7231</w:delText>
              </w:r>
            </w:del>
            <w:ins w:id="4228" w:author="Author">
              <w:r w:rsidR="005D0751" w:rsidRPr="00641BDB">
                <w:rPr>
                  <w:color w:val="000000"/>
                  <w:lang w:val="es-ES_tradnl"/>
                </w:rPr>
                <w:t>9110</w:t>
              </w:r>
            </w:ins>
            <w:r w:rsidR="005D0751" w:rsidRPr="00641BDB">
              <w:rPr>
                <w:color w:val="000000"/>
                <w:lang w:val="es-ES_tradnl"/>
              </w:rPr>
              <w:t xml:space="preserve">, sección </w:t>
            </w:r>
            <w:del w:id="4229" w:author="Author">
              <w:r w:rsidR="005E48A2" w:rsidRPr="00641BDB">
                <w:rPr>
                  <w:rFonts w:eastAsia="Times New Roman" w:cs="Arial"/>
                  <w:color w:val="000000"/>
                  <w:szCs w:val="17"/>
                  <w:lang w:val="es-ES_tradnl"/>
                </w:rPr>
                <w:delText>6</w:delText>
              </w:r>
            </w:del>
            <w:ins w:id="4230" w:author="Author">
              <w:r w:rsidR="005D0751" w:rsidRPr="00641BDB">
                <w:rPr>
                  <w:color w:val="000000"/>
                  <w:lang w:val="es-ES_tradnl"/>
                </w:rPr>
                <w:t>15</w:t>
              </w:r>
            </w:ins>
            <w:r w:rsidR="005D0751" w:rsidRPr="00641BDB">
              <w:rPr>
                <w:color w:val="000000"/>
                <w:lang w:val="es-ES_tradnl"/>
              </w:rPr>
              <w:t>.5.</w:t>
            </w:r>
            <w:del w:id="4231" w:author="Author">
              <w:r w:rsidR="005E48A2" w:rsidRPr="00641BDB">
                <w:rPr>
                  <w:rFonts w:eastAsia="Times New Roman" w:cs="Arial"/>
                  <w:color w:val="000000"/>
                  <w:szCs w:val="17"/>
                  <w:lang w:val="es-ES_tradnl"/>
                </w:rPr>
                <w:delText>2</w:delText>
              </w:r>
            </w:del>
            <w:ins w:id="4232" w:author="Author">
              <w:r w:rsidR="005D0751" w:rsidRPr="00641BDB">
                <w:rPr>
                  <w:color w:val="000000"/>
                  <w:lang w:val="es-ES_tradnl"/>
                </w:rPr>
                <w:t>3]</w:t>
              </w:r>
            </w:ins>
          </w:p>
        </w:tc>
      </w:tr>
      <w:tr w:rsidR="005D0751" w:rsidRPr="00641BDB" w14:paraId="2C10692F" w14:textId="77777777" w:rsidTr="00D355E5">
        <w:trPr>
          <w:trHeight w:val="300"/>
        </w:trPr>
        <w:tc>
          <w:tcPr>
            <w:tcW w:w="1165" w:type="dxa"/>
            <w:noWrap/>
            <w:vAlign w:val="bottom"/>
            <w:hideMark/>
          </w:tcPr>
          <w:p w14:paraId="28332B62"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403</w:t>
            </w:r>
          </w:p>
        </w:tc>
        <w:tc>
          <w:tcPr>
            <w:tcW w:w="2995" w:type="dxa"/>
            <w:noWrap/>
            <w:vAlign w:val="bottom"/>
            <w:hideMark/>
          </w:tcPr>
          <w:p w14:paraId="4E141BB4" w14:textId="30FA8016"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Forbidden</w:t>
            </w:r>
            <w:r w:rsidRPr="00641BDB">
              <w:rPr>
                <w:rFonts w:eastAsia="Times New Roman" w:cs="Arial"/>
                <w:color w:val="000000"/>
                <w:szCs w:val="17"/>
                <w:lang w:val="es-ES_tradnl"/>
              </w:rPr>
              <w:t xml:space="preserve"> (Prohibido)</w:t>
            </w:r>
          </w:p>
        </w:tc>
        <w:tc>
          <w:tcPr>
            <w:tcW w:w="5191" w:type="dxa"/>
            <w:noWrap/>
            <w:vAlign w:val="bottom"/>
            <w:hideMark/>
          </w:tcPr>
          <w:p w14:paraId="74779EB5" w14:textId="7DEA99F3" w:rsidR="005D0751" w:rsidRPr="00641BDB" w:rsidRDefault="00270B39" w:rsidP="005D0751">
            <w:pPr>
              <w:rPr>
                <w:rFonts w:eastAsia="Times New Roman" w:cs="Arial"/>
                <w:color w:val="000000"/>
                <w:szCs w:val="17"/>
                <w:lang w:val="es-ES_tradnl"/>
              </w:rPr>
            </w:pPr>
            <w:del w:id="4233" w:author="Author">
              <w:r w:rsidRPr="00641BDB">
                <w:rPr>
                  <w:rFonts w:eastAsia="Times New Roman" w:cs="Arial"/>
                  <w:color w:val="000000"/>
                  <w:szCs w:val="17"/>
                  <w:lang w:val="es-ES_tradnl"/>
                </w:rPr>
                <w:delText xml:space="preserve">Norma </w:delText>
              </w:r>
            </w:del>
            <w:ins w:id="4234" w:author="Author">
              <w:r w:rsidR="005D0751" w:rsidRPr="00641BDB">
                <w:rPr>
                  <w:color w:val="000000"/>
                  <w:lang w:val="es-ES_tradnl"/>
                </w:rPr>
                <w:t>[</w:t>
              </w:r>
            </w:ins>
            <w:r w:rsidR="005D0751" w:rsidRPr="00641BDB">
              <w:rPr>
                <w:color w:val="000000"/>
                <w:lang w:val="es-ES_tradnl"/>
              </w:rPr>
              <w:t xml:space="preserve">RFC </w:t>
            </w:r>
            <w:del w:id="4235" w:author="Author">
              <w:r w:rsidRPr="00641BDB">
                <w:rPr>
                  <w:rFonts w:eastAsia="Times New Roman" w:cs="Arial"/>
                  <w:color w:val="000000"/>
                  <w:szCs w:val="17"/>
                  <w:lang w:val="es-ES_tradnl"/>
                </w:rPr>
                <w:delText>7231</w:delText>
              </w:r>
            </w:del>
            <w:ins w:id="4236" w:author="Author">
              <w:r w:rsidR="005D0751" w:rsidRPr="00641BDB">
                <w:rPr>
                  <w:color w:val="000000"/>
                  <w:lang w:val="es-ES_tradnl"/>
                </w:rPr>
                <w:t>9110</w:t>
              </w:r>
            </w:ins>
            <w:r w:rsidR="005D0751" w:rsidRPr="00641BDB">
              <w:rPr>
                <w:color w:val="000000"/>
                <w:lang w:val="es-ES_tradnl"/>
              </w:rPr>
              <w:t xml:space="preserve">, sección </w:t>
            </w:r>
            <w:del w:id="4237" w:author="Author">
              <w:r w:rsidR="005E48A2" w:rsidRPr="00641BDB">
                <w:rPr>
                  <w:rFonts w:eastAsia="Times New Roman" w:cs="Arial"/>
                  <w:color w:val="000000"/>
                  <w:szCs w:val="17"/>
                  <w:lang w:val="es-ES_tradnl"/>
                </w:rPr>
                <w:delText>6</w:delText>
              </w:r>
            </w:del>
            <w:ins w:id="4238" w:author="Author">
              <w:r w:rsidR="005D0751" w:rsidRPr="00641BDB">
                <w:rPr>
                  <w:color w:val="000000"/>
                  <w:lang w:val="es-ES_tradnl"/>
                </w:rPr>
                <w:t>15</w:t>
              </w:r>
            </w:ins>
            <w:r w:rsidR="005D0751" w:rsidRPr="00641BDB">
              <w:rPr>
                <w:color w:val="000000"/>
                <w:lang w:val="es-ES_tradnl"/>
              </w:rPr>
              <w:t>.5.</w:t>
            </w:r>
            <w:del w:id="4239" w:author="Author">
              <w:r w:rsidR="005E48A2" w:rsidRPr="00641BDB">
                <w:rPr>
                  <w:rFonts w:eastAsia="Times New Roman" w:cs="Arial"/>
                  <w:color w:val="000000"/>
                  <w:szCs w:val="17"/>
                  <w:lang w:val="es-ES_tradnl"/>
                </w:rPr>
                <w:delText>3</w:delText>
              </w:r>
            </w:del>
            <w:ins w:id="4240" w:author="Author">
              <w:r w:rsidR="005D0751" w:rsidRPr="00641BDB">
                <w:rPr>
                  <w:color w:val="000000"/>
                  <w:lang w:val="es-ES_tradnl"/>
                </w:rPr>
                <w:t>4]</w:t>
              </w:r>
            </w:ins>
          </w:p>
        </w:tc>
      </w:tr>
      <w:tr w:rsidR="005D0751" w:rsidRPr="00641BDB" w14:paraId="02E0814E" w14:textId="77777777" w:rsidTr="00D355E5">
        <w:trPr>
          <w:trHeight w:val="300"/>
        </w:trPr>
        <w:tc>
          <w:tcPr>
            <w:tcW w:w="1165" w:type="dxa"/>
            <w:noWrap/>
            <w:vAlign w:val="bottom"/>
            <w:hideMark/>
          </w:tcPr>
          <w:p w14:paraId="0CA00B6A"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404</w:t>
            </w:r>
          </w:p>
        </w:tc>
        <w:tc>
          <w:tcPr>
            <w:tcW w:w="2995" w:type="dxa"/>
            <w:noWrap/>
            <w:vAlign w:val="bottom"/>
            <w:hideMark/>
          </w:tcPr>
          <w:p w14:paraId="72E2A517" w14:textId="32EC5568"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Not Found</w:t>
            </w:r>
            <w:r w:rsidRPr="00641BDB">
              <w:rPr>
                <w:rFonts w:eastAsia="Times New Roman" w:cs="Arial"/>
                <w:color w:val="000000"/>
                <w:szCs w:val="17"/>
                <w:lang w:val="es-ES_tradnl"/>
              </w:rPr>
              <w:t xml:space="preserve"> (No encontrado)</w:t>
            </w:r>
          </w:p>
        </w:tc>
        <w:tc>
          <w:tcPr>
            <w:tcW w:w="5191" w:type="dxa"/>
            <w:noWrap/>
            <w:vAlign w:val="bottom"/>
            <w:hideMark/>
          </w:tcPr>
          <w:p w14:paraId="7BE45D69" w14:textId="0D24089C" w:rsidR="005D0751" w:rsidRPr="00641BDB" w:rsidRDefault="00270B39" w:rsidP="005D0751">
            <w:pPr>
              <w:rPr>
                <w:rFonts w:eastAsia="Times New Roman" w:cs="Arial"/>
                <w:color w:val="000000"/>
                <w:szCs w:val="17"/>
                <w:lang w:val="es-ES_tradnl"/>
              </w:rPr>
            </w:pPr>
            <w:del w:id="4241" w:author="Author">
              <w:r w:rsidRPr="00641BDB">
                <w:rPr>
                  <w:rFonts w:eastAsia="Times New Roman" w:cs="Arial"/>
                  <w:color w:val="000000"/>
                  <w:szCs w:val="17"/>
                  <w:lang w:val="es-ES_tradnl"/>
                </w:rPr>
                <w:delText xml:space="preserve">Norma </w:delText>
              </w:r>
            </w:del>
            <w:ins w:id="4242" w:author="Author">
              <w:r w:rsidR="005D0751" w:rsidRPr="00641BDB">
                <w:rPr>
                  <w:color w:val="000000"/>
                  <w:lang w:val="es-ES_tradnl"/>
                </w:rPr>
                <w:t>[</w:t>
              </w:r>
            </w:ins>
            <w:r w:rsidR="005D0751" w:rsidRPr="00641BDB">
              <w:rPr>
                <w:color w:val="000000"/>
                <w:lang w:val="es-ES_tradnl"/>
              </w:rPr>
              <w:t xml:space="preserve">RFC </w:t>
            </w:r>
            <w:del w:id="4243" w:author="Author">
              <w:r w:rsidRPr="00641BDB">
                <w:rPr>
                  <w:rFonts w:eastAsia="Times New Roman" w:cs="Arial"/>
                  <w:color w:val="000000"/>
                  <w:szCs w:val="17"/>
                  <w:lang w:val="es-ES_tradnl"/>
                </w:rPr>
                <w:delText>7231</w:delText>
              </w:r>
            </w:del>
            <w:ins w:id="4244" w:author="Author">
              <w:r w:rsidR="005D0751" w:rsidRPr="00641BDB">
                <w:rPr>
                  <w:color w:val="000000"/>
                  <w:lang w:val="es-ES_tradnl"/>
                </w:rPr>
                <w:t>9110</w:t>
              </w:r>
            </w:ins>
            <w:r w:rsidR="005D0751" w:rsidRPr="00641BDB">
              <w:rPr>
                <w:color w:val="000000"/>
                <w:lang w:val="es-ES_tradnl"/>
              </w:rPr>
              <w:t xml:space="preserve">, sección </w:t>
            </w:r>
            <w:del w:id="4245" w:author="Author">
              <w:r w:rsidR="005E48A2" w:rsidRPr="00641BDB">
                <w:rPr>
                  <w:rFonts w:eastAsia="Times New Roman" w:cs="Arial"/>
                  <w:color w:val="000000"/>
                  <w:szCs w:val="17"/>
                  <w:lang w:val="es-ES_tradnl"/>
                </w:rPr>
                <w:delText>6</w:delText>
              </w:r>
            </w:del>
            <w:ins w:id="4246" w:author="Author">
              <w:r w:rsidR="005D0751" w:rsidRPr="00641BDB">
                <w:rPr>
                  <w:color w:val="000000"/>
                  <w:lang w:val="es-ES_tradnl"/>
                </w:rPr>
                <w:t>15</w:t>
              </w:r>
            </w:ins>
            <w:r w:rsidR="005D0751" w:rsidRPr="00641BDB">
              <w:rPr>
                <w:color w:val="000000"/>
                <w:lang w:val="es-ES_tradnl"/>
              </w:rPr>
              <w:t>.5.</w:t>
            </w:r>
            <w:del w:id="4247" w:author="Author">
              <w:r w:rsidR="005E48A2" w:rsidRPr="00641BDB">
                <w:rPr>
                  <w:rFonts w:eastAsia="Times New Roman" w:cs="Arial"/>
                  <w:color w:val="000000"/>
                  <w:szCs w:val="17"/>
                  <w:lang w:val="es-ES_tradnl"/>
                </w:rPr>
                <w:delText>4</w:delText>
              </w:r>
            </w:del>
            <w:ins w:id="4248" w:author="Author">
              <w:r w:rsidR="005D0751" w:rsidRPr="00641BDB">
                <w:rPr>
                  <w:color w:val="000000"/>
                  <w:lang w:val="es-ES_tradnl"/>
                </w:rPr>
                <w:t>5]</w:t>
              </w:r>
            </w:ins>
          </w:p>
        </w:tc>
      </w:tr>
      <w:tr w:rsidR="005D0751" w:rsidRPr="00641BDB" w14:paraId="1FBC35CE" w14:textId="77777777" w:rsidTr="00D355E5">
        <w:trPr>
          <w:trHeight w:val="300"/>
        </w:trPr>
        <w:tc>
          <w:tcPr>
            <w:tcW w:w="1165" w:type="dxa"/>
            <w:noWrap/>
            <w:vAlign w:val="bottom"/>
            <w:hideMark/>
          </w:tcPr>
          <w:p w14:paraId="79CD400F"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405</w:t>
            </w:r>
          </w:p>
        </w:tc>
        <w:tc>
          <w:tcPr>
            <w:tcW w:w="2995" w:type="dxa"/>
            <w:noWrap/>
            <w:vAlign w:val="bottom"/>
            <w:hideMark/>
          </w:tcPr>
          <w:p w14:paraId="521F7E87" w14:textId="538CAF2F" w:rsidR="005D0751" w:rsidRPr="00D355E5" w:rsidRDefault="005D0751" w:rsidP="005D0751">
            <w:pPr>
              <w:rPr>
                <w:rFonts w:eastAsia="Times New Roman" w:cs="Arial"/>
                <w:color w:val="000000"/>
                <w:szCs w:val="17"/>
              </w:rPr>
            </w:pPr>
            <w:r w:rsidRPr="00D355E5">
              <w:rPr>
                <w:rFonts w:ascii="Courier New" w:eastAsia="Times New Roman" w:hAnsi="Courier New" w:cs="Courier New"/>
                <w:szCs w:val="17"/>
              </w:rPr>
              <w:t>Method Not Allowed</w:t>
            </w:r>
            <w:r w:rsidRPr="00D355E5">
              <w:rPr>
                <w:rFonts w:eastAsia="Times New Roman" w:cs="Arial"/>
                <w:color w:val="000000"/>
                <w:szCs w:val="17"/>
              </w:rPr>
              <w:t xml:space="preserve"> (Método no permitido)</w:t>
            </w:r>
          </w:p>
        </w:tc>
        <w:tc>
          <w:tcPr>
            <w:tcW w:w="5191" w:type="dxa"/>
            <w:noWrap/>
            <w:vAlign w:val="bottom"/>
            <w:hideMark/>
          </w:tcPr>
          <w:p w14:paraId="1D45F45C" w14:textId="5BE152B8" w:rsidR="005D0751" w:rsidRPr="00641BDB" w:rsidRDefault="00270B39" w:rsidP="005D0751">
            <w:pPr>
              <w:rPr>
                <w:rFonts w:eastAsia="Times New Roman" w:cs="Arial"/>
                <w:color w:val="000000"/>
                <w:szCs w:val="17"/>
                <w:lang w:val="es-ES_tradnl"/>
              </w:rPr>
            </w:pPr>
            <w:del w:id="4249" w:author="Author">
              <w:r w:rsidRPr="00641BDB">
                <w:rPr>
                  <w:rFonts w:eastAsia="Times New Roman" w:cs="Arial"/>
                  <w:color w:val="000000"/>
                  <w:szCs w:val="17"/>
                  <w:lang w:val="es-ES_tradnl"/>
                </w:rPr>
                <w:delText xml:space="preserve">Norma </w:delText>
              </w:r>
            </w:del>
            <w:ins w:id="4250" w:author="Author">
              <w:r w:rsidR="005D0751" w:rsidRPr="00641BDB">
                <w:rPr>
                  <w:color w:val="000000"/>
                  <w:lang w:val="es-ES_tradnl"/>
                </w:rPr>
                <w:t>[</w:t>
              </w:r>
            </w:ins>
            <w:r w:rsidR="005D0751" w:rsidRPr="00641BDB">
              <w:rPr>
                <w:color w:val="000000"/>
                <w:lang w:val="es-ES_tradnl"/>
              </w:rPr>
              <w:t xml:space="preserve">RFC </w:t>
            </w:r>
            <w:del w:id="4251" w:author="Author">
              <w:r w:rsidRPr="00641BDB">
                <w:rPr>
                  <w:rFonts w:eastAsia="Times New Roman" w:cs="Arial"/>
                  <w:color w:val="000000"/>
                  <w:szCs w:val="17"/>
                  <w:lang w:val="es-ES_tradnl"/>
                </w:rPr>
                <w:delText>7231</w:delText>
              </w:r>
            </w:del>
            <w:ins w:id="4252" w:author="Author">
              <w:r w:rsidR="005D0751" w:rsidRPr="00641BDB">
                <w:rPr>
                  <w:color w:val="000000"/>
                  <w:lang w:val="es-ES_tradnl"/>
                </w:rPr>
                <w:t>9110</w:t>
              </w:r>
            </w:ins>
            <w:r w:rsidR="005D0751" w:rsidRPr="00641BDB">
              <w:rPr>
                <w:color w:val="000000"/>
                <w:lang w:val="es-ES_tradnl"/>
              </w:rPr>
              <w:t xml:space="preserve">, sección </w:t>
            </w:r>
            <w:del w:id="4253" w:author="Author">
              <w:r w:rsidR="005E48A2" w:rsidRPr="00641BDB">
                <w:rPr>
                  <w:rFonts w:eastAsia="Times New Roman" w:cs="Arial"/>
                  <w:color w:val="000000"/>
                  <w:szCs w:val="17"/>
                  <w:lang w:val="es-ES_tradnl"/>
                </w:rPr>
                <w:delText>6</w:delText>
              </w:r>
            </w:del>
            <w:ins w:id="4254" w:author="Author">
              <w:r w:rsidR="005D0751" w:rsidRPr="00641BDB">
                <w:rPr>
                  <w:color w:val="000000"/>
                  <w:lang w:val="es-ES_tradnl"/>
                </w:rPr>
                <w:t>15</w:t>
              </w:r>
            </w:ins>
            <w:r w:rsidR="005D0751" w:rsidRPr="00641BDB">
              <w:rPr>
                <w:color w:val="000000"/>
                <w:lang w:val="es-ES_tradnl"/>
              </w:rPr>
              <w:t>.5.</w:t>
            </w:r>
            <w:del w:id="4255" w:author="Author">
              <w:r w:rsidR="005E48A2" w:rsidRPr="00641BDB">
                <w:rPr>
                  <w:rFonts w:eastAsia="Times New Roman" w:cs="Arial"/>
                  <w:color w:val="000000"/>
                  <w:szCs w:val="17"/>
                  <w:lang w:val="es-ES_tradnl"/>
                </w:rPr>
                <w:delText>5</w:delText>
              </w:r>
            </w:del>
            <w:ins w:id="4256" w:author="Author">
              <w:r w:rsidR="005D0751" w:rsidRPr="00641BDB">
                <w:rPr>
                  <w:color w:val="000000"/>
                  <w:lang w:val="es-ES_tradnl"/>
                </w:rPr>
                <w:t>6]</w:t>
              </w:r>
            </w:ins>
          </w:p>
        </w:tc>
      </w:tr>
      <w:tr w:rsidR="005D0751" w:rsidRPr="00641BDB" w14:paraId="13326C6D" w14:textId="77777777" w:rsidTr="00D355E5">
        <w:trPr>
          <w:trHeight w:val="300"/>
        </w:trPr>
        <w:tc>
          <w:tcPr>
            <w:tcW w:w="1165" w:type="dxa"/>
            <w:noWrap/>
            <w:vAlign w:val="bottom"/>
            <w:hideMark/>
          </w:tcPr>
          <w:p w14:paraId="1268E526"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406</w:t>
            </w:r>
          </w:p>
        </w:tc>
        <w:tc>
          <w:tcPr>
            <w:tcW w:w="2995" w:type="dxa"/>
            <w:noWrap/>
            <w:vAlign w:val="bottom"/>
            <w:hideMark/>
          </w:tcPr>
          <w:p w14:paraId="5D2B96F4" w14:textId="4E9249A9"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Not Acceptable</w:t>
            </w:r>
            <w:r w:rsidRPr="00641BDB">
              <w:rPr>
                <w:rFonts w:eastAsia="Times New Roman" w:cs="Arial"/>
                <w:color w:val="000000"/>
                <w:szCs w:val="17"/>
                <w:lang w:val="es-ES_tradnl"/>
              </w:rPr>
              <w:t xml:space="preserve"> (No aceptable)</w:t>
            </w:r>
          </w:p>
        </w:tc>
        <w:tc>
          <w:tcPr>
            <w:tcW w:w="5191" w:type="dxa"/>
            <w:noWrap/>
            <w:vAlign w:val="bottom"/>
            <w:hideMark/>
          </w:tcPr>
          <w:p w14:paraId="6C4AF8A9" w14:textId="1955A353" w:rsidR="005D0751" w:rsidRPr="00641BDB" w:rsidRDefault="00270B39" w:rsidP="005D0751">
            <w:pPr>
              <w:rPr>
                <w:rFonts w:eastAsia="Times New Roman" w:cs="Arial"/>
                <w:color w:val="000000"/>
                <w:szCs w:val="17"/>
                <w:lang w:val="es-ES_tradnl"/>
              </w:rPr>
            </w:pPr>
            <w:del w:id="4257" w:author="Author">
              <w:r w:rsidRPr="00641BDB">
                <w:rPr>
                  <w:rFonts w:eastAsia="Times New Roman" w:cs="Arial"/>
                  <w:color w:val="000000"/>
                  <w:szCs w:val="17"/>
                  <w:lang w:val="es-ES_tradnl"/>
                </w:rPr>
                <w:delText xml:space="preserve">Norma </w:delText>
              </w:r>
            </w:del>
            <w:ins w:id="4258" w:author="Author">
              <w:r w:rsidR="005D0751" w:rsidRPr="00641BDB">
                <w:rPr>
                  <w:color w:val="000000"/>
                  <w:lang w:val="es-ES_tradnl"/>
                </w:rPr>
                <w:t>[</w:t>
              </w:r>
            </w:ins>
            <w:r w:rsidR="005D0751" w:rsidRPr="00641BDB">
              <w:rPr>
                <w:color w:val="000000"/>
                <w:lang w:val="es-ES_tradnl"/>
              </w:rPr>
              <w:t xml:space="preserve">RFC </w:t>
            </w:r>
            <w:del w:id="4259" w:author="Author">
              <w:r w:rsidRPr="00641BDB">
                <w:rPr>
                  <w:rFonts w:eastAsia="Times New Roman" w:cs="Arial"/>
                  <w:color w:val="000000"/>
                  <w:szCs w:val="17"/>
                  <w:lang w:val="es-ES_tradnl"/>
                </w:rPr>
                <w:delText>7231</w:delText>
              </w:r>
            </w:del>
            <w:ins w:id="4260" w:author="Author">
              <w:r w:rsidR="005D0751" w:rsidRPr="00641BDB">
                <w:rPr>
                  <w:color w:val="000000"/>
                  <w:lang w:val="es-ES_tradnl"/>
                </w:rPr>
                <w:t>9110</w:t>
              </w:r>
            </w:ins>
            <w:r w:rsidR="005D0751" w:rsidRPr="00641BDB">
              <w:rPr>
                <w:color w:val="000000"/>
                <w:lang w:val="es-ES_tradnl"/>
              </w:rPr>
              <w:t xml:space="preserve">, sección </w:t>
            </w:r>
            <w:del w:id="4261" w:author="Author">
              <w:r w:rsidR="005E48A2" w:rsidRPr="00641BDB">
                <w:rPr>
                  <w:rFonts w:eastAsia="Times New Roman" w:cs="Arial"/>
                  <w:color w:val="000000"/>
                  <w:szCs w:val="17"/>
                  <w:lang w:val="es-ES_tradnl"/>
                </w:rPr>
                <w:delText>6</w:delText>
              </w:r>
            </w:del>
            <w:ins w:id="4262" w:author="Author">
              <w:r w:rsidR="005D0751" w:rsidRPr="00641BDB">
                <w:rPr>
                  <w:color w:val="000000"/>
                  <w:lang w:val="es-ES_tradnl"/>
                </w:rPr>
                <w:t>15</w:t>
              </w:r>
            </w:ins>
            <w:r w:rsidR="005D0751" w:rsidRPr="00641BDB">
              <w:rPr>
                <w:color w:val="000000"/>
                <w:lang w:val="es-ES_tradnl"/>
              </w:rPr>
              <w:t>.5.</w:t>
            </w:r>
            <w:del w:id="4263" w:author="Author">
              <w:r w:rsidR="005E48A2" w:rsidRPr="00641BDB">
                <w:rPr>
                  <w:rFonts w:eastAsia="Times New Roman" w:cs="Arial"/>
                  <w:color w:val="000000"/>
                  <w:szCs w:val="17"/>
                  <w:lang w:val="es-ES_tradnl"/>
                </w:rPr>
                <w:delText>6</w:delText>
              </w:r>
            </w:del>
            <w:ins w:id="4264" w:author="Author">
              <w:r w:rsidR="005D0751" w:rsidRPr="00641BDB">
                <w:rPr>
                  <w:color w:val="000000"/>
                  <w:lang w:val="es-ES_tradnl"/>
                </w:rPr>
                <w:t>7]</w:t>
              </w:r>
            </w:ins>
          </w:p>
        </w:tc>
      </w:tr>
      <w:tr w:rsidR="005D0751" w:rsidRPr="00641BDB" w14:paraId="7CEA9712" w14:textId="77777777" w:rsidTr="00D355E5">
        <w:trPr>
          <w:trHeight w:val="300"/>
        </w:trPr>
        <w:tc>
          <w:tcPr>
            <w:tcW w:w="1165" w:type="dxa"/>
            <w:noWrap/>
            <w:vAlign w:val="bottom"/>
            <w:hideMark/>
          </w:tcPr>
          <w:p w14:paraId="10763CFC"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407</w:t>
            </w:r>
          </w:p>
        </w:tc>
        <w:tc>
          <w:tcPr>
            <w:tcW w:w="2995" w:type="dxa"/>
            <w:noWrap/>
            <w:vAlign w:val="bottom"/>
            <w:hideMark/>
          </w:tcPr>
          <w:p w14:paraId="230E498B" w14:textId="06F53170"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Proxy Authentication Required</w:t>
            </w:r>
            <w:r w:rsidRPr="00641BDB">
              <w:rPr>
                <w:rFonts w:eastAsia="Times New Roman" w:cs="Arial"/>
                <w:color w:val="000000"/>
                <w:szCs w:val="17"/>
                <w:lang w:val="es-ES_tradnl"/>
              </w:rPr>
              <w:t xml:space="preserve"> (Autenticación de proxy requerida)</w:t>
            </w:r>
          </w:p>
        </w:tc>
        <w:tc>
          <w:tcPr>
            <w:tcW w:w="5191" w:type="dxa"/>
            <w:noWrap/>
            <w:vAlign w:val="bottom"/>
            <w:hideMark/>
          </w:tcPr>
          <w:p w14:paraId="76282399" w14:textId="6BF242CB" w:rsidR="005D0751" w:rsidRPr="00641BDB" w:rsidRDefault="00B778C8" w:rsidP="005D0751">
            <w:pPr>
              <w:rPr>
                <w:rFonts w:eastAsia="Times New Roman" w:cs="Arial"/>
                <w:color w:val="000000"/>
                <w:szCs w:val="17"/>
                <w:lang w:val="es-ES_tradnl"/>
              </w:rPr>
            </w:pPr>
            <w:del w:id="4265" w:author="Author">
              <w:r w:rsidRPr="00641BDB">
                <w:rPr>
                  <w:rFonts w:eastAsia="Times New Roman" w:cs="Arial"/>
                  <w:color w:val="000000"/>
                  <w:szCs w:val="17"/>
                  <w:lang w:val="es-ES_tradnl"/>
                </w:rPr>
                <w:delText>Norma RFC7235</w:delText>
              </w:r>
            </w:del>
            <w:ins w:id="4266" w:author="Author">
              <w:r w:rsidR="005D0751" w:rsidRPr="00641BDB">
                <w:rPr>
                  <w:color w:val="000000"/>
                  <w:lang w:val="es-ES_tradnl"/>
                </w:rPr>
                <w:t>[RFC 9110</w:t>
              </w:r>
            </w:ins>
            <w:r w:rsidR="005D0751" w:rsidRPr="00641BDB">
              <w:rPr>
                <w:color w:val="000000"/>
                <w:lang w:val="es-ES_tradnl"/>
              </w:rPr>
              <w:t xml:space="preserve">, sección </w:t>
            </w:r>
            <w:del w:id="4267" w:author="Author">
              <w:r w:rsidR="005E48A2" w:rsidRPr="00641BDB">
                <w:rPr>
                  <w:rFonts w:eastAsia="Times New Roman" w:cs="Arial"/>
                  <w:color w:val="000000"/>
                  <w:szCs w:val="17"/>
                  <w:lang w:val="es-ES_tradnl"/>
                </w:rPr>
                <w:delText>3.2</w:delText>
              </w:r>
            </w:del>
            <w:ins w:id="4268" w:author="Author">
              <w:r w:rsidR="005D0751" w:rsidRPr="00641BDB">
                <w:rPr>
                  <w:color w:val="000000"/>
                  <w:lang w:val="es-ES_tradnl"/>
                </w:rPr>
                <w:t>15.5.8]</w:t>
              </w:r>
            </w:ins>
          </w:p>
        </w:tc>
      </w:tr>
      <w:tr w:rsidR="005D0751" w:rsidRPr="00641BDB" w14:paraId="0B1E2B2A" w14:textId="77777777" w:rsidTr="00D355E5">
        <w:trPr>
          <w:trHeight w:val="300"/>
        </w:trPr>
        <w:tc>
          <w:tcPr>
            <w:tcW w:w="1165" w:type="dxa"/>
            <w:noWrap/>
            <w:vAlign w:val="bottom"/>
            <w:hideMark/>
          </w:tcPr>
          <w:p w14:paraId="4EB27C5C"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408</w:t>
            </w:r>
          </w:p>
        </w:tc>
        <w:tc>
          <w:tcPr>
            <w:tcW w:w="2995" w:type="dxa"/>
            <w:noWrap/>
            <w:vAlign w:val="bottom"/>
            <w:hideMark/>
          </w:tcPr>
          <w:p w14:paraId="3059A1C6" w14:textId="47750A31"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Request Timeout</w:t>
            </w:r>
            <w:r w:rsidRPr="00641BDB">
              <w:rPr>
                <w:rFonts w:eastAsia="Times New Roman" w:cs="Arial"/>
                <w:color w:val="000000"/>
                <w:szCs w:val="17"/>
                <w:lang w:val="es-ES_tradnl"/>
              </w:rPr>
              <w:t xml:space="preserve"> (Tiempo de espera agotado para la petición)</w:t>
            </w:r>
          </w:p>
        </w:tc>
        <w:tc>
          <w:tcPr>
            <w:tcW w:w="5191" w:type="dxa"/>
            <w:noWrap/>
            <w:vAlign w:val="bottom"/>
            <w:hideMark/>
          </w:tcPr>
          <w:p w14:paraId="79A0064A" w14:textId="245CEFCF" w:rsidR="005D0751" w:rsidRPr="00641BDB" w:rsidRDefault="00270B39" w:rsidP="005D0751">
            <w:pPr>
              <w:rPr>
                <w:rFonts w:eastAsia="Times New Roman" w:cs="Arial"/>
                <w:color w:val="000000"/>
                <w:szCs w:val="17"/>
                <w:lang w:val="es-ES_tradnl"/>
              </w:rPr>
            </w:pPr>
            <w:del w:id="4269" w:author="Author">
              <w:r w:rsidRPr="00641BDB">
                <w:rPr>
                  <w:rFonts w:eastAsia="Times New Roman" w:cs="Arial"/>
                  <w:color w:val="000000"/>
                  <w:szCs w:val="17"/>
                  <w:lang w:val="es-ES_tradnl"/>
                </w:rPr>
                <w:delText xml:space="preserve">Norma </w:delText>
              </w:r>
            </w:del>
            <w:ins w:id="4270" w:author="Author">
              <w:r w:rsidR="005D0751" w:rsidRPr="00641BDB">
                <w:rPr>
                  <w:color w:val="000000"/>
                  <w:lang w:val="es-ES_tradnl"/>
                </w:rPr>
                <w:t>[</w:t>
              </w:r>
            </w:ins>
            <w:r w:rsidR="005D0751" w:rsidRPr="00641BDB">
              <w:rPr>
                <w:color w:val="000000"/>
                <w:lang w:val="es-ES_tradnl"/>
              </w:rPr>
              <w:t xml:space="preserve">RFC </w:t>
            </w:r>
            <w:del w:id="4271" w:author="Author">
              <w:r w:rsidRPr="00641BDB">
                <w:rPr>
                  <w:rFonts w:eastAsia="Times New Roman" w:cs="Arial"/>
                  <w:color w:val="000000"/>
                  <w:szCs w:val="17"/>
                  <w:lang w:val="es-ES_tradnl"/>
                </w:rPr>
                <w:delText>7231</w:delText>
              </w:r>
            </w:del>
            <w:ins w:id="4272" w:author="Author">
              <w:r w:rsidR="005D0751" w:rsidRPr="00641BDB">
                <w:rPr>
                  <w:color w:val="000000"/>
                  <w:lang w:val="es-ES_tradnl"/>
                </w:rPr>
                <w:t>9110</w:t>
              </w:r>
            </w:ins>
            <w:r w:rsidR="005D0751" w:rsidRPr="00641BDB">
              <w:rPr>
                <w:color w:val="000000"/>
                <w:lang w:val="es-ES_tradnl"/>
              </w:rPr>
              <w:t xml:space="preserve">, sección </w:t>
            </w:r>
            <w:del w:id="4273" w:author="Author">
              <w:r w:rsidR="005E48A2" w:rsidRPr="00641BDB">
                <w:rPr>
                  <w:rFonts w:eastAsia="Times New Roman" w:cs="Arial"/>
                  <w:color w:val="000000"/>
                  <w:szCs w:val="17"/>
                  <w:lang w:val="es-ES_tradnl"/>
                </w:rPr>
                <w:delText>6</w:delText>
              </w:r>
            </w:del>
            <w:ins w:id="4274" w:author="Author">
              <w:r w:rsidR="005D0751" w:rsidRPr="00641BDB">
                <w:rPr>
                  <w:color w:val="000000"/>
                  <w:lang w:val="es-ES_tradnl"/>
                </w:rPr>
                <w:t>15</w:t>
              </w:r>
            </w:ins>
            <w:r w:rsidR="005D0751" w:rsidRPr="00641BDB">
              <w:rPr>
                <w:color w:val="000000"/>
                <w:lang w:val="es-ES_tradnl"/>
              </w:rPr>
              <w:t>.5.</w:t>
            </w:r>
            <w:del w:id="4275" w:author="Author">
              <w:r w:rsidR="005E48A2" w:rsidRPr="00641BDB">
                <w:rPr>
                  <w:rFonts w:eastAsia="Times New Roman" w:cs="Arial"/>
                  <w:color w:val="000000"/>
                  <w:szCs w:val="17"/>
                  <w:lang w:val="es-ES_tradnl"/>
                </w:rPr>
                <w:delText>7</w:delText>
              </w:r>
            </w:del>
            <w:ins w:id="4276" w:author="Author">
              <w:r w:rsidR="005D0751" w:rsidRPr="00641BDB">
                <w:rPr>
                  <w:color w:val="000000"/>
                  <w:lang w:val="es-ES_tradnl"/>
                </w:rPr>
                <w:t>9]</w:t>
              </w:r>
            </w:ins>
          </w:p>
        </w:tc>
      </w:tr>
      <w:tr w:rsidR="005D0751" w:rsidRPr="00641BDB" w14:paraId="2D7FCA31" w14:textId="77777777" w:rsidTr="00D355E5">
        <w:trPr>
          <w:trHeight w:val="300"/>
        </w:trPr>
        <w:tc>
          <w:tcPr>
            <w:tcW w:w="1165" w:type="dxa"/>
            <w:noWrap/>
            <w:vAlign w:val="bottom"/>
            <w:hideMark/>
          </w:tcPr>
          <w:p w14:paraId="1F6A9B7D"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409</w:t>
            </w:r>
          </w:p>
        </w:tc>
        <w:tc>
          <w:tcPr>
            <w:tcW w:w="2995" w:type="dxa"/>
            <w:noWrap/>
            <w:vAlign w:val="bottom"/>
            <w:hideMark/>
          </w:tcPr>
          <w:p w14:paraId="57DBCAD9" w14:textId="497EC1C0"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Conflict</w:t>
            </w:r>
            <w:r w:rsidRPr="00641BDB">
              <w:rPr>
                <w:rFonts w:eastAsia="Times New Roman" w:cs="Arial"/>
                <w:color w:val="000000"/>
                <w:szCs w:val="17"/>
                <w:lang w:val="es-ES_tradnl"/>
              </w:rPr>
              <w:t xml:space="preserve"> (Conflicto)</w:t>
            </w:r>
          </w:p>
        </w:tc>
        <w:tc>
          <w:tcPr>
            <w:tcW w:w="5191" w:type="dxa"/>
            <w:noWrap/>
            <w:vAlign w:val="bottom"/>
            <w:hideMark/>
          </w:tcPr>
          <w:p w14:paraId="2601C8C4" w14:textId="04A90041" w:rsidR="005D0751" w:rsidRPr="00641BDB" w:rsidRDefault="00270B39" w:rsidP="005D0751">
            <w:pPr>
              <w:rPr>
                <w:rFonts w:eastAsia="Times New Roman" w:cs="Arial"/>
                <w:color w:val="000000"/>
                <w:szCs w:val="17"/>
                <w:lang w:val="es-ES_tradnl"/>
              </w:rPr>
            </w:pPr>
            <w:del w:id="4277" w:author="Author">
              <w:r w:rsidRPr="00641BDB">
                <w:rPr>
                  <w:rFonts w:eastAsia="Times New Roman" w:cs="Arial"/>
                  <w:color w:val="000000"/>
                  <w:szCs w:val="17"/>
                  <w:lang w:val="es-ES_tradnl"/>
                </w:rPr>
                <w:delText xml:space="preserve">Norma </w:delText>
              </w:r>
            </w:del>
            <w:ins w:id="4278" w:author="Author">
              <w:r w:rsidR="005D0751" w:rsidRPr="00641BDB">
                <w:rPr>
                  <w:color w:val="000000"/>
                  <w:lang w:val="es-ES_tradnl"/>
                </w:rPr>
                <w:t>[</w:t>
              </w:r>
            </w:ins>
            <w:r w:rsidR="005D0751" w:rsidRPr="00641BDB">
              <w:rPr>
                <w:color w:val="000000"/>
                <w:lang w:val="es-ES_tradnl"/>
              </w:rPr>
              <w:t xml:space="preserve">RFC </w:t>
            </w:r>
            <w:del w:id="4279" w:author="Author">
              <w:r w:rsidRPr="00641BDB">
                <w:rPr>
                  <w:rFonts w:eastAsia="Times New Roman" w:cs="Arial"/>
                  <w:color w:val="000000"/>
                  <w:szCs w:val="17"/>
                  <w:lang w:val="es-ES_tradnl"/>
                </w:rPr>
                <w:delText>7231</w:delText>
              </w:r>
            </w:del>
            <w:ins w:id="4280" w:author="Author">
              <w:r w:rsidR="005D0751" w:rsidRPr="00641BDB">
                <w:rPr>
                  <w:color w:val="000000"/>
                  <w:lang w:val="es-ES_tradnl"/>
                </w:rPr>
                <w:t>9110</w:t>
              </w:r>
            </w:ins>
            <w:r w:rsidR="005D0751" w:rsidRPr="00641BDB">
              <w:rPr>
                <w:color w:val="000000"/>
                <w:lang w:val="es-ES_tradnl"/>
              </w:rPr>
              <w:t xml:space="preserve">, sección </w:t>
            </w:r>
            <w:del w:id="4281" w:author="Author">
              <w:r w:rsidR="005E48A2" w:rsidRPr="00641BDB">
                <w:rPr>
                  <w:rFonts w:eastAsia="Times New Roman" w:cs="Arial"/>
                  <w:color w:val="000000"/>
                  <w:szCs w:val="17"/>
                  <w:lang w:val="es-ES_tradnl"/>
                </w:rPr>
                <w:delText>6</w:delText>
              </w:r>
            </w:del>
            <w:ins w:id="4282" w:author="Author">
              <w:r w:rsidR="005D0751" w:rsidRPr="00641BDB">
                <w:rPr>
                  <w:color w:val="000000"/>
                  <w:lang w:val="es-ES_tradnl"/>
                </w:rPr>
                <w:t>15</w:t>
              </w:r>
            </w:ins>
            <w:r w:rsidR="005D0751" w:rsidRPr="00641BDB">
              <w:rPr>
                <w:color w:val="000000"/>
                <w:lang w:val="es-ES_tradnl"/>
              </w:rPr>
              <w:t>.5.</w:t>
            </w:r>
            <w:del w:id="4283" w:author="Author">
              <w:r w:rsidR="005E48A2" w:rsidRPr="00641BDB">
                <w:rPr>
                  <w:rFonts w:eastAsia="Times New Roman" w:cs="Arial"/>
                  <w:color w:val="000000"/>
                  <w:szCs w:val="17"/>
                  <w:lang w:val="es-ES_tradnl"/>
                </w:rPr>
                <w:delText>8</w:delText>
              </w:r>
            </w:del>
            <w:ins w:id="4284" w:author="Author">
              <w:r w:rsidR="005D0751" w:rsidRPr="00641BDB">
                <w:rPr>
                  <w:color w:val="000000"/>
                  <w:lang w:val="es-ES_tradnl"/>
                </w:rPr>
                <w:t>10]</w:t>
              </w:r>
            </w:ins>
          </w:p>
        </w:tc>
      </w:tr>
      <w:tr w:rsidR="005D0751" w:rsidRPr="00641BDB" w14:paraId="0285DE24" w14:textId="77777777" w:rsidTr="00D355E5">
        <w:trPr>
          <w:trHeight w:val="300"/>
        </w:trPr>
        <w:tc>
          <w:tcPr>
            <w:tcW w:w="1165" w:type="dxa"/>
            <w:noWrap/>
            <w:vAlign w:val="bottom"/>
            <w:hideMark/>
          </w:tcPr>
          <w:p w14:paraId="1A7C7C1D"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410</w:t>
            </w:r>
          </w:p>
        </w:tc>
        <w:tc>
          <w:tcPr>
            <w:tcW w:w="2995" w:type="dxa"/>
            <w:noWrap/>
            <w:vAlign w:val="bottom"/>
            <w:hideMark/>
          </w:tcPr>
          <w:p w14:paraId="34B234DC" w14:textId="17C7CED8"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Gone</w:t>
            </w:r>
            <w:r w:rsidRPr="00641BDB">
              <w:rPr>
                <w:rFonts w:eastAsia="Times New Roman" w:cs="Arial"/>
                <w:color w:val="000000"/>
                <w:szCs w:val="17"/>
                <w:lang w:val="es-ES_tradnl"/>
              </w:rPr>
              <w:t xml:space="preserve"> (Ya no disponible)</w:t>
            </w:r>
          </w:p>
        </w:tc>
        <w:tc>
          <w:tcPr>
            <w:tcW w:w="5191" w:type="dxa"/>
            <w:noWrap/>
            <w:vAlign w:val="bottom"/>
            <w:hideMark/>
          </w:tcPr>
          <w:p w14:paraId="33A2AAF9" w14:textId="4A2C4631" w:rsidR="005D0751" w:rsidRPr="00641BDB" w:rsidRDefault="00270B39" w:rsidP="005D0751">
            <w:pPr>
              <w:rPr>
                <w:rFonts w:eastAsia="Times New Roman" w:cs="Arial"/>
                <w:color w:val="000000"/>
                <w:szCs w:val="17"/>
                <w:lang w:val="es-ES_tradnl"/>
              </w:rPr>
            </w:pPr>
            <w:del w:id="4285" w:author="Author">
              <w:r w:rsidRPr="00641BDB">
                <w:rPr>
                  <w:rFonts w:eastAsia="Times New Roman" w:cs="Arial"/>
                  <w:color w:val="000000"/>
                  <w:szCs w:val="17"/>
                  <w:lang w:val="es-ES_tradnl"/>
                </w:rPr>
                <w:delText xml:space="preserve">Norma </w:delText>
              </w:r>
            </w:del>
            <w:ins w:id="4286" w:author="Author">
              <w:r w:rsidR="005D0751" w:rsidRPr="00641BDB">
                <w:rPr>
                  <w:color w:val="000000"/>
                  <w:lang w:val="es-ES_tradnl"/>
                </w:rPr>
                <w:t>[</w:t>
              </w:r>
            </w:ins>
            <w:r w:rsidR="005D0751" w:rsidRPr="00641BDB">
              <w:rPr>
                <w:color w:val="000000"/>
                <w:lang w:val="es-ES_tradnl"/>
              </w:rPr>
              <w:t xml:space="preserve">RFC </w:t>
            </w:r>
            <w:del w:id="4287" w:author="Author">
              <w:r w:rsidRPr="00641BDB">
                <w:rPr>
                  <w:rFonts w:eastAsia="Times New Roman" w:cs="Arial"/>
                  <w:color w:val="000000"/>
                  <w:szCs w:val="17"/>
                  <w:lang w:val="es-ES_tradnl"/>
                </w:rPr>
                <w:delText>7231</w:delText>
              </w:r>
            </w:del>
            <w:ins w:id="4288" w:author="Author">
              <w:r w:rsidR="005D0751" w:rsidRPr="00641BDB">
                <w:rPr>
                  <w:color w:val="000000"/>
                  <w:lang w:val="es-ES_tradnl"/>
                </w:rPr>
                <w:t>9110</w:t>
              </w:r>
            </w:ins>
            <w:r w:rsidR="005D0751" w:rsidRPr="00641BDB">
              <w:rPr>
                <w:color w:val="000000"/>
                <w:lang w:val="es-ES_tradnl"/>
              </w:rPr>
              <w:t xml:space="preserve">, sección </w:t>
            </w:r>
            <w:del w:id="4289" w:author="Author">
              <w:r w:rsidR="005E48A2" w:rsidRPr="00641BDB">
                <w:rPr>
                  <w:rFonts w:eastAsia="Times New Roman" w:cs="Arial"/>
                  <w:color w:val="000000"/>
                  <w:szCs w:val="17"/>
                  <w:lang w:val="es-ES_tradnl"/>
                </w:rPr>
                <w:delText>6</w:delText>
              </w:r>
            </w:del>
            <w:ins w:id="4290" w:author="Author">
              <w:r w:rsidR="005D0751" w:rsidRPr="00641BDB">
                <w:rPr>
                  <w:color w:val="000000"/>
                  <w:lang w:val="es-ES_tradnl"/>
                </w:rPr>
                <w:t>15</w:t>
              </w:r>
            </w:ins>
            <w:r w:rsidR="005D0751" w:rsidRPr="00641BDB">
              <w:rPr>
                <w:color w:val="000000"/>
                <w:lang w:val="es-ES_tradnl"/>
              </w:rPr>
              <w:t>.5.</w:t>
            </w:r>
            <w:del w:id="4291" w:author="Author">
              <w:r w:rsidR="005E48A2" w:rsidRPr="00641BDB">
                <w:rPr>
                  <w:rFonts w:eastAsia="Times New Roman" w:cs="Arial"/>
                  <w:color w:val="000000"/>
                  <w:szCs w:val="17"/>
                  <w:lang w:val="es-ES_tradnl"/>
                </w:rPr>
                <w:delText>9</w:delText>
              </w:r>
            </w:del>
            <w:ins w:id="4292" w:author="Author">
              <w:r w:rsidR="005D0751" w:rsidRPr="00641BDB">
                <w:rPr>
                  <w:color w:val="000000"/>
                  <w:lang w:val="es-ES_tradnl"/>
                </w:rPr>
                <w:t>11]</w:t>
              </w:r>
            </w:ins>
          </w:p>
        </w:tc>
      </w:tr>
      <w:tr w:rsidR="005D0751" w:rsidRPr="00641BDB" w14:paraId="7FF0444C" w14:textId="77777777" w:rsidTr="00D355E5">
        <w:trPr>
          <w:trHeight w:val="300"/>
        </w:trPr>
        <w:tc>
          <w:tcPr>
            <w:tcW w:w="1165" w:type="dxa"/>
            <w:noWrap/>
            <w:vAlign w:val="bottom"/>
            <w:hideMark/>
          </w:tcPr>
          <w:p w14:paraId="64A7A9B9"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411</w:t>
            </w:r>
          </w:p>
        </w:tc>
        <w:tc>
          <w:tcPr>
            <w:tcW w:w="2995" w:type="dxa"/>
            <w:noWrap/>
            <w:vAlign w:val="bottom"/>
            <w:hideMark/>
          </w:tcPr>
          <w:p w14:paraId="0F270337" w14:textId="1180B65F"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Length Required</w:t>
            </w:r>
            <w:r w:rsidRPr="00641BDB">
              <w:rPr>
                <w:rFonts w:eastAsia="Times New Roman" w:cs="Arial"/>
                <w:color w:val="000000"/>
                <w:szCs w:val="17"/>
                <w:lang w:val="es-ES_tradnl"/>
              </w:rPr>
              <w:t xml:space="preserve"> (Longitud requerida)</w:t>
            </w:r>
          </w:p>
        </w:tc>
        <w:tc>
          <w:tcPr>
            <w:tcW w:w="5191" w:type="dxa"/>
            <w:noWrap/>
            <w:vAlign w:val="bottom"/>
            <w:hideMark/>
          </w:tcPr>
          <w:p w14:paraId="66B319C3" w14:textId="7BC4BB71" w:rsidR="005D0751" w:rsidRPr="00641BDB" w:rsidRDefault="00270B39" w:rsidP="005D0751">
            <w:pPr>
              <w:rPr>
                <w:rFonts w:eastAsia="Times New Roman" w:cs="Arial"/>
                <w:color w:val="000000"/>
                <w:szCs w:val="17"/>
                <w:lang w:val="es-ES_tradnl"/>
              </w:rPr>
            </w:pPr>
            <w:del w:id="4293" w:author="Author">
              <w:r w:rsidRPr="00641BDB">
                <w:rPr>
                  <w:rFonts w:eastAsia="Times New Roman" w:cs="Arial"/>
                  <w:color w:val="000000"/>
                  <w:szCs w:val="17"/>
                  <w:lang w:val="es-ES_tradnl"/>
                </w:rPr>
                <w:delText xml:space="preserve">Norma </w:delText>
              </w:r>
            </w:del>
            <w:ins w:id="4294" w:author="Author">
              <w:r w:rsidR="005D0751" w:rsidRPr="00641BDB">
                <w:rPr>
                  <w:color w:val="000000"/>
                  <w:lang w:val="es-ES_tradnl"/>
                </w:rPr>
                <w:t>[</w:t>
              </w:r>
            </w:ins>
            <w:r w:rsidR="005D0751" w:rsidRPr="00641BDB">
              <w:rPr>
                <w:color w:val="000000"/>
                <w:lang w:val="es-ES_tradnl"/>
              </w:rPr>
              <w:t xml:space="preserve">RFC </w:t>
            </w:r>
            <w:del w:id="4295" w:author="Author">
              <w:r w:rsidRPr="00641BDB">
                <w:rPr>
                  <w:rFonts w:eastAsia="Times New Roman" w:cs="Arial"/>
                  <w:color w:val="000000"/>
                  <w:szCs w:val="17"/>
                  <w:lang w:val="es-ES_tradnl"/>
                </w:rPr>
                <w:delText>7231</w:delText>
              </w:r>
            </w:del>
            <w:ins w:id="4296" w:author="Author">
              <w:r w:rsidR="005D0751" w:rsidRPr="00641BDB">
                <w:rPr>
                  <w:color w:val="000000"/>
                  <w:lang w:val="es-ES_tradnl"/>
                </w:rPr>
                <w:t>9110</w:t>
              </w:r>
            </w:ins>
            <w:r w:rsidR="005D0751" w:rsidRPr="00641BDB">
              <w:rPr>
                <w:color w:val="000000"/>
                <w:lang w:val="es-ES_tradnl"/>
              </w:rPr>
              <w:t xml:space="preserve">, sección </w:t>
            </w:r>
            <w:del w:id="4297" w:author="Author">
              <w:r w:rsidR="005E48A2" w:rsidRPr="00641BDB">
                <w:rPr>
                  <w:rFonts w:eastAsia="Times New Roman" w:cs="Arial"/>
                  <w:color w:val="000000"/>
                  <w:szCs w:val="17"/>
                  <w:lang w:val="es-ES_tradnl"/>
                </w:rPr>
                <w:delText>6</w:delText>
              </w:r>
            </w:del>
            <w:ins w:id="4298" w:author="Author">
              <w:r w:rsidR="005D0751" w:rsidRPr="00641BDB">
                <w:rPr>
                  <w:color w:val="000000"/>
                  <w:lang w:val="es-ES_tradnl"/>
                </w:rPr>
                <w:t>15</w:t>
              </w:r>
            </w:ins>
            <w:r w:rsidR="005D0751" w:rsidRPr="00641BDB">
              <w:rPr>
                <w:color w:val="000000"/>
                <w:lang w:val="es-ES_tradnl"/>
              </w:rPr>
              <w:t>.5.</w:t>
            </w:r>
            <w:del w:id="4299" w:author="Author">
              <w:r w:rsidR="005E48A2" w:rsidRPr="00641BDB">
                <w:rPr>
                  <w:rFonts w:eastAsia="Times New Roman" w:cs="Arial"/>
                  <w:color w:val="000000"/>
                  <w:szCs w:val="17"/>
                  <w:lang w:val="es-ES_tradnl"/>
                </w:rPr>
                <w:delText>10</w:delText>
              </w:r>
            </w:del>
            <w:ins w:id="4300" w:author="Author">
              <w:r w:rsidR="005D0751" w:rsidRPr="00641BDB">
                <w:rPr>
                  <w:color w:val="000000"/>
                  <w:lang w:val="es-ES_tradnl"/>
                </w:rPr>
                <w:t>12]</w:t>
              </w:r>
            </w:ins>
          </w:p>
        </w:tc>
      </w:tr>
      <w:tr w:rsidR="005D0751" w:rsidRPr="00641BDB" w14:paraId="341D14B6" w14:textId="77777777" w:rsidTr="00D355E5">
        <w:trPr>
          <w:trHeight w:val="300"/>
        </w:trPr>
        <w:tc>
          <w:tcPr>
            <w:tcW w:w="1165" w:type="dxa"/>
            <w:noWrap/>
            <w:vAlign w:val="bottom"/>
            <w:hideMark/>
          </w:tcPr>
          <w:p w14:paraId="3F791E7B"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412</w:t>
            </w:r>
          </w:p>
        </w:tc>
        <w:tc>
          <w:tcPr>
            <w:tcW w:w="2995" w:type="dxa"/>
            <w:noWrap/>
            <w:vAlign w:val="bottom"/>
            <w:hideMark/>
          </w:tcPr>
          <w:p w14:paraId="24932CBA" w14:textId="6868F8A0"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Precondition Failed</w:t>
            </w:r>
            <w:r w:rsidRPr="00641BDB">
              <w:rPr>
                <w:rFonts w:eastAsia="Times New Roman" w:cs="Arial"/>
                <w:color w:val="000000"/>
                <w:szCs w:val="17"/>
                <w:lang w:val="es-ES_tradnl"/>
              </w:rPr>
              <w:t xml:space="preserve"> (Condición previa fallida)</w:t>
            </w:r>
          </w:p>
        </w:tc>
        <w:tc>
          <w:tcPr>
            <w:tcW w:w="5191" w:type="dxa"/>
            <w:noWrap/>
            <w:vAlign w:val="bottom"/>
            <w:hideMark/>
          </w:tcPr>
          <w:p w14:paraId="3D279F75" w14:textId="34E77676" w:rsidR="005D0751" w:rsidRPr="00641BDB" w:rsidRDefault="00B778C8" w:rsidP="005D0751">
            <w:pPr>
              <w:rPr>
                <w:rFonts w:eastAsia="Times New Roman" w:cs="Arial"/>
                <w:color w:val="000000"/>
                <w:szCs w:val="17"/>
                <w:lang w:val="es-ES_tradnl"/>
              </w:rPr>
            </w:pPr>
            <w:del w:id="4301" w:author="Author">
              <w:r w:rsidRPr="00641BDB">
                <w:rPr>
                  <w:rFonts w:eastAsia="Times New Roman" w:cs="Arial"/>
                  <w:color w:val="000000"/>
                  <w:szCs w:val="17"/>
                  <w:lang w:val="es-ES_tradnl"/>
                </w:rPr>
                <w:delText xml:space="preserve">Norma </w:delText>
              </w:r>
            </w:del>
            <w:ins w:id="4302" w:author="Author">
              <w:r w:rsidR="005D0751" w:rsidRPr="00641BDB">
                <w:rPr>
                  <w:color w:val="000000"/>
                  <w:lang w:val="es-ES_tradnl"/>
                </w:rPr>
                <w:t>[</w:t>
              </w:r>
            </w:ins>
            <w:r w:rsidR="005D0751" w:rsidRPr="00641BDB">
              <w:rPr>
                <w:color w:val="000000"/>
                <w:lang w:val="es-ES_tradnl"/>
              </w:rPr>
              <w:t xml:space="preserve">RFC </w:t>
            </w:r>
            <w:del w:id="4303" w:author="Author">
              <w:r w:rsidRPr="00641BDB">
                <w:rPr>
                  <w:rFonts w:eastAsia="Times New Roman" w:cs="Arial"/>
                  <w:color w:val="000000"/>
                  <w:szCs w:val="17"/>
                  <w:lang w:val="es-ES_tradnl"/>
                </w:rPr>
                <w:delText>7232</w:delText>
              </w:r>
            </w:del>
            <w:ins w:id="4304" w:author="Author">
              <w:r w:rsidR="005D0751" w:rsidRPr="00641BDB">
                <w:rPr>
                  <w:color w:val="000000"/>
                  <w:lang w:val="es-ES_tradnl"/>
                </w:rPr>
                <w:t>9110</w:t>
              </w:r>
            </w:ins>
            <w:r w:rsidR="005D0751" w:rsidRPr="00641BDB">
              <w:rPr>
                <w:color w:val="000000"/>
                <w:lang w:val="es-ES_tradnl"/>
              </w:rPr>
              <w:t xml:space="preserve">, sección </w:t>
            </w:r>
            <w:del w:id="4305" w:author="Author">
              <w:r w:rsidR="005E48A2" w:rsidRPr="00641BDB">
                <w:rPr>
                  <w:rFonts w:eastAsia="Times New Roman" w:cs="Arial"/>
                  <w:color w:val="000000"/>
                  <w:szCs w:val="17"/>
                  <w:lang w:val="es-ES_tradnl"/>
                </w:rPr>
                <w:delText>4.2</w:delText>
              </w:r>
              <w:r w:rsidRPr="00641BDB">
                <w:rPr>
                  <w:rFonts w:eastAsia="Times New Roman" w:cs="Arial"/>
                  <w:color w:val="000000"/>
                  <w:szCs w:val="17"/>
                  <w:lang w:val="es-ES_tradnl"/>
                </w:rPr>
                <w:delText xml:space="preserve">, y Norma </w:delText>
              </w:r>
            </w:del>
            <w:ins w:id="4306" w:author="Author">
              <w:r w:rsidR="005D0751" w:rsidRPr="00641BDB">
                <w:rPr>
                  <w:color w:val="000000"/>
                  <w:lang w:val="es-ES_tradnl"/>
                </w:rPr>
                <w:t>15.5.13] [</w:t>
              </w:r>
            </w:ins>
            <w:r w:rsidR="005D0751" w:rsidRPr="00641BDB">
              <w:rPr>
                <w:color w:val="000000"/>
                <w:lang w:val="es-ES_tradnl"/>
              </w:rPr>
              <w:t>RFC 8144, sección 3.2</w:t>
            </w:r>
            <w:ins w:id="4307" w:author="Author">
              <w:r w:rsidR="005D0751" w:rsidRPr="00641BDB">
                <w:rPr>
                  <w:color w:val="000000"/>
                  <w:lang w:val="es-ES_tradnl"/>
                </w:rPr>
                <w:t>]</w:t>
              </w:r>
            </w:ins>
          </w:p>
        </w:tc>
      </w:tr>
      <w:tr w:rsidR="005D0751" w:rsidRPr="00641BDB" w14:paraId="3DAB6FA0" w14:textId="77777777" w:rsidTr="00D355E5">
        <w:trPr>
          <w:trHeight w:val="300"/>
        </w:trPr>
        <w:tc>
          <w:tcPr>
            <w:tcW w:w="1165" w:type="dxa"/>
            <w:noWrap/>
            <w:vAlign w:val="bottom"/>
            <w:hideMark/>
          </w:tcPr>
          <w:p w14:paraId="5AB04F5A"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413</w:t>
            </w:r>
          </w:p>
        </w:tc>
        <w:tc>
          <w:tcPr>
            <w:tcW w:w="2995" w:type="dxa"/>
            <w:noWrap/>
            <w:vAlign w:val="bottom"/>
            <w:hideMark/>
          </w:tcPr>
          <w:p w14:paraId="38E1033E" w14:textId="7251CA8C" w:rsidR="005D0751" w:rsidRPr="00641BDB" w:rsidRDefault="005E48A2" w:rsidP="005D0751">
            <w:pPr>
              <w:rPr>
                <w:rFonts w:eastAsia="Times New Roman" w:cs="Arial"/>
                <w:color w:val="000000"/>
                <w:szCs w:val="17"/>
                <w:lang w:val="es-ES_tradnl"/>
              </w:rPr>
            </w:pPr>
            <w:del w:id="4308" w:author="Author">
              <w:r w:rsidRPr="00641BDB">
                <w:rPr>
                  <w:rFonts w:ascii="Courier New" w:eastAsia="Times New Roman" w:hAnsi="Courier New" w:cs="Courier New"/>
                  <w:szCs w:val="17"/>
                  <w:lang w:val="es-ES_tradnl"/>
                </w:rPr>
                <w:delText>Payload</w:delText>
              </w:r>
            </w:del>
            <w:ins w:id="4309" w:author="Author">
              <w:r w:rsidR="005D0751" w:rsidRPr="00641BDB">
                <w:rPr>
                  <w:rFonts w:ascii="Courier New" w:eastAsia="Times New Roman" w:hAnsi="Courier New" w:cs="Courier New"/>
                  <w:szCs w:val="17"/>
                  <w:lang w:val="es-ES_tradnl"/>
                </w:rPr>
                <w:t>Content</w:t>
              </w:r>
            </w:ins>
            <w:r w:rsidR="005D0751" w:rsidRPr="00641BDB">
              <w:rPr>
                <w:rFonts w:ascii="Courier New" w:eastAsia="Times New Roman" w:hAnsi="Courier New" w:cs="Courier New"/>
                <w:szCs w:val="17"/>
                <w:lang w:val="es-ES_tradnl"/>
              </w:rPr>
              <w:t xml:space="preserve"> Too Large</w:t>
            </w:r>
            <w:r w:rsidR="005D0751" w:rsidRPr="00641BDB">
              <w:rPr>
                <w:rFonts w:eastAsia="Times New Roman" w:cs="Arial"/>
                <w:color w:val="000000"/>
                <w:szCs w:val="17"/>
                <w:lang w:val="es-ES_tradnl"/>
              </w:rPr>
              <w:t xml:space="preserve"> (</w:t>
            </w:r>
            <w:del w:id="4310" w:author="Author">
              <w:r w:rsidR="00160803" w:rsidRPr="00641BDB">
                <w:rPr>
                  <w:rFonts w:eastAsia="Times New Roman" w:cs="Arial"/>
                  <w:color w:val="000000"/>
                  <w:szCs w:val="17"/>
                  <w:lang w:val="es-ES_tradnl"/>
                </w:rPr>
                <w:delText>Carga útil</w:delText>
              </w:r>
            </w:del>
            <w:ins w:id="4311" w:author="Author">
              <w:r w:rsidR="005D0751" w:rsidRPr="00641BDB">
                <w:rPr>
                  <w:rFonts w:eastAsia="Times New Roman" w:cs="Arial"/>
                  <w:color w:val="000000"/>
                  <w:szCs w:val="17"/>
                  <w:lang w:val="es-ES_tradnl"/>
                </w:rPr>
                <w:t>Contenido</w:t>
              </w:r>
            </w:ins>
            <w:r w:rsidR="005D0751" w:rsidRPr="00641BDB">
              <w:rPr>
                <w:rFonts w:eastAsia="Times New Roman" w:cs="Arial"/>
                <w:color w:val="000000"/>
                <w:szCs w:val="17"/>
                <w:lang w:val="es-ES_tradnl"/>
              </w:rPr>
              <w:t xml:space="preserve"> demasiado grande)</w:t>
            </w:r>
          </w:p>
        </w:tc>
        <w:tc>
          <w:tcPr>
            <w:tcW w:w="5191" w:type="dxa"/>
            <w:noWrap/>
            <w:vAlign w:val="bottom"/>
            <w:hideMark/>
          </w:tcPr>
          <w:p w14:paraId="2B46294E" w14:textId="6971E681" w:rsidR="005D0751" w:rsidRPr="00641BDB" w:rsidRDefault="00270B39" w:rsidP="005D0751">
            <w:pPr>
              <w:rPr>
                <w:rFonts w:eastAsia="Times New Roman" w:cs="Arial"/>
                <w:color w:val="000000"/>
                <w:szCs w:val="17"/>
                <w:lang w:val="es-ES_tradnl"/>
              </w:rPr>
            </w:pPr>
            <w:del w:id="4312" w:author="Author">
              <w:r w:rsidRPr="00641BDB">
                <w:rPr>
                  <w:rFonts w:eastAsia="Times New Roman" w:cs="Arial"/>
                  <w:color w:val="000000"/>
                  <w:szCs w:val="17"/>
                  <w:lang w:val="es-ES_tradnl"/>
                </w:rPr>
                <w:delText xml:space="preserve">Norma </w:delText>
              </w:r>
            </w:del>
            <w:ins w:id="4313" w:author="Author">
              <w:r w:rsidR="005D0751" w:rsidRPr="00641BDB">
                <w:rPr>
                  <w:color w:val="000000"/>
                  <w:lang w:val="es-ES_tradnl"/>
                </w:rPr>
                <w:t>[</w:t>
              </w:r>
            </w:ins>
            <w:r w:rsidR="005D0751" w:rsidRPr="00641BDB">
              <w:rPr>
                <w:color w:val="000000"/>
                <w:lang w:val="es-ES_tradnl"/>
              </w:rPr>
              <w:t xml:space="preserve">RFC </w:t>
            </w:r>
            <w:del w:id="4314" w:author="Author">
              <w:r w:rsidRPr="00641BDB">
                <w:rPr>
                  <w:rFonts w:eastAsia="Times New Roman" w:cs="Arial"/>
                  <w:color w:val="000000"/>
                  <w:szCs w:val="17"/>
                  <w:lang w:val="es-ES_tradnl"/>
                </w:rPr>
                <w:delText>7231</w:delText>
              </w:r>
            </w:del>
            <w:ins w:id="4315" w:author="Author">
              <w:r w:rsidR="005D0751" w:rsidRPr="00641BDB">
                <w:rPr>
                  <w:color w:val="000000"/>
                  <w:lang w:val="es-ES_tradnl"/>
                </w:rPr>
                <w:t>9110</w:t>
              </w:r>
            </w:ins>
            <w:r w:rsidR="005D0751" w:rsidRPr="00641BDB">
              <w:rPr>
                <w:color w:val="000000"/>
                <w:lang w:val="es-ES_tradnl"/>
              </w:rPr>
              <w:t xml:space="preserve">, sección </w:t>
            </w:r>
            <w:del w:id="4316" w:author="Author">
              <w:r w:rsidR="005E48A2" w:rsidRPr="00641BDB">
                <w:rPr>
                  <w:rFonts w:eastAsia="Times New Roman" w:cs="Arial"/>
                  <w:color w:val="000000"/>
                  <w:szCs w:val="17"/>
                  <w:lang w:val="es-ES_tradnl"/>
                </w:rPr>
                <w:delText>6</w:delText>
              </w:r>
            </w:del>
            <w:ins w:id="4317" w:author="Author">
              <w:r w:rsidR="005D0751" w:rsidRPr="00641BDB">
                <w:rPr>
                  <w:color w:val="000000"/>
                  <w:lang w:val="es-ES_tradnl"/>
                </w:rPr>
                <w:t>15</w:t>
              </w:r>
            </w:ins>
            <w:r w:rsidR="005D0751" w:rsidRPr="00641BDB">
              <w:rPr>
                <w:color w:val="000000"/>
                <w:lang w:val="es-ES_tradnl"/>
              </w:rPr>
              <w:t>.5.</w:t>
            </w:r>
            <w:del w:id="4318" w:author="Author">
              <w:r w:rsidR="005E48A2" w:rsidRPr="00641BDB">
                <w:rPr>
                  <w:rFonts w:eastAsia="Times New Roman" w:cs="Arial"/>
                  <w:color w:val="000000"/>
                  <w:szCs w:val="17"/>
                  <w:lang w:val="es-ES_tradnl"/>
                </w:rPr>
                <w:delText>11</w:delText>
              </w:r>
            </w:del>
            <w:ins w:id="4319" w:author="Author">
              <w:r w:rsidR="005D0751" w:rsidRPr="00641BDB">
                <w:rPr>
                  <w:color w:val="000000"/>
                  <w:lang w:val="es-ES_tradnl"/>
                </w:rPr>
                <w:t>14]</w:t>
              </w:r>
            </w:ins>
          </w:p>
        </w:tc>
      </w:tr>
      <w:tr w:rsidR="005D0751" w:rsidRPr="00641BDB" w14:paraId="4EED1985" w14:textId="77777777" w:rsidTr="00D355E5">
        <w:trPr>
          <w:trHeight w:val="300"/>
        </w:trPr>
        <w:tc>
          <w:tcPr>
            <w:tcW w:w="1165" w:type="dxa"/>
            <w:noWrap/>
            <w:vAlign w:val="bottom"/>
            <w:hideMark/>
          </w:tcPr>
          <w:p w14:paraId="74E6223E"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414</w:t>
            </w:r>
          </w:p>
        </w:tc>
        <w:tc>
          <w:tcPr>
            <w:tcW w:w="2995" w:type="dxa"/>
            <w:noWrap/>
            <w:vAlign w:val="bottom"/>
            <w:hideMark/>
          </w:tcPr>
          <w:p w14:paraId="3BBC8B8D" w14:textId="5C95CB0B"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URI Too Long</w:t>
            </w:r>
            <w:r w:rsidRPr="00641BDB">
              <w:rPr>
                <w:rFonts w:eastAsia="Times New Roman" w:cs="Arial"/>
                <w:color w:val="000000"/>
                <w:szCs w:val="17"/>
                <w:lang w:val="es-ES_tradnl"/>
              </w:rPr>
              <w:t xml:space="preserve"> (URI demasiado largo)</w:t>
            </w:r>
          </w:p>
        </w:tc>
        <w:tc>
          <w:tcPr>
            <w:tcW w:w="5191" w:type="dxa"/>
            <w:noWrap/>
            <w:vAlign w:val="bottom"/>
            <w:hideMark/>
          </w:tcPr>
          <w:p w14:paraId="4B4270C5" w14:textId="28E90253" w:rsidR="005D0751" w:rsidRPr="00641BDB" w:rsidRDefault="00270B39" w:rsidP="005D0751">
            <w:pPr>
              <w:rPr>
                <w:rFonts w:eastAsia="Times New Roman" w:cs="Arial"/>
                <w:color w:val="000000"/>
                <w:szCs w:val="17"/>
                <w:lang w:val="es-ES_tradnl"/>
              </w:rPr>
            </w:pPr>
            <w:del w:id="4320" w:author="Author">
              <w:r w:rsidRPr="00641BDB">
                <w:rPr>
                  <w:rFonts w:eastAsia="Times New Roman" w:cs="Arial"/>
                  <w:color w:val="000000"/>
                  <w:szCs w:val="17"/>
                  <w:lang w:val="es-ES_tradnl"/>
                </w:rPr>
                <w:delText xml:space="preserve">Norma </w:delText>
              </w:r>
            </w:del>
            <w:ins w:id="4321" w:author="Author">
              <w:r w:rsidR="005D0751" w:rsidRPr="00641BDB">
                <w:rPr>
                  <w:color w:val="000000"/>
                  <w:lang w:val="es-ES_tradnl"/>
                </w:rPr>
                <w:t>[</w:t>
              </w:r>
            </w:ins>
            <w:r w:rsidR="005D0751" w:rsidRPr="00641BDB">
              <w:rPr>
                <w:color w:val="000000"/>
                <w:lang w:val="es-ES_tradnl"/>
              </w:rPr>
              <w:t xml:space="preserve">RFC </w:t>
            </w:r>
            <w:del w:id="4322" w:author="Author">
              <w:r w:rsidRPr="00641BDB">
                <w:rPr>
                  <w:rFonts w:eastAsia="Times New Roman" w:cs="Arial"/>
                  <w:color w:val="000000"/>
                  <w:szCs w:val="17"/>
                  <w:lang w:val="es-ES_tradnl"/>
                </w:rPr>
                <w:delText>7231</w:delText>
              </w:r>
            </w:del>
            <w:ins w:id="4323" w:author="Author">
              <w:r w:rsidR="005D0751" w:rsidRPr="00641BDB">
                <w:rPr>
                  <w:color w:val="000000"/>
                  <w:lang w:val="es-ES_tradnl"/>
                </w:rPr>
                <w:t>9110</w:t>
              </w:r>
            </w:ins>
            <w:r w:rsidR="005D0751" w:rsidRPr="00641BDB">
              <w:rPr>
                <w:color w:val="000000"/>
                <w:lang w:val="es-ES_tradnl"/>
              </w:rPr>
              <w:t xml:space="preserve">, sección </w:t>
            </w:r>
            <w:del w:id="4324" w:author="Author">
              <w:r w:rsidR="005E48A2" w:rsidRPr="00641BDB">
                <w:rPr>
                  <w:rFonts w:eastAsia="Times New Roman" w:cs="Arial"/>
                  <w:color w:val="000000"/>
                  <w:szCs w:val="17"/>
                  <w:lang w:val="es-ES_tradnl"/>
                </w:rPr>
                <w:delText>6</w:delText>
              </w:r>
            </w:del>
            <w:ins w:id="4325" w:author="Author">
              <w:r w:rsidR="005D0751" w:rsidRPr="00641BDB">
                <w:rPr>
                  <w:color w:val="000000"/>
                  <w:lang w:val="es-ES_tradnl"/>
                </w:rPr>
                <w:t>15</w:t>
              </w:r>
            </w:ins>
            <w:r w:rsidR="005D0751" w:rsidRPr="00641BDB">
              <w:rPr>
                <w:color w:val="000000"/>
                <w:lang w:val="es-ES_tradnl"/>
              </w:rPr>
              <w:t>.5.</w:t>
            </w:r>
            <w:del w:id="4326" w:author="Author">
              <w:r w:rsidR="005E48A2" w:rsidRPr="00641BDB">
                <w:rPr>
                  <w:rFonts w:eastAsia="Times New Roman" w:cs="Arial"/>
                  <w:color w:val="000000"/>
                  <w:szCs w:val="17"/>
                  <w:lang w:val="es-ES_tradnl"/>
                </w:rPr>
                <w:delText>12</w:delText>
              </w:r>
            </w:del>
            <w:ins w:id="4327" w:author="Author">
              <w:r w:rsidR="005D0751" w:rsidRPr="00641BDB">
                <w:rPr>
                  <w:color w:val="000000"/>
                  <w:lang w:val="es-ES_tradnl"/>
                </w:rPr>
                <w:t>15]</w:t>
              </w:r>
            </w:ins>
          </w:p>
        </w:tc>
      </w:tr>
      <w:tr w:rsidR="005D0751" w:rsidRPr="00641BDB" w14:paraId="50E24D6B" w14:textId="77777777" w:rsidTr="00D355E5">
        <w:trPr>
          <w:trHeight w:val="300"/>
        </w:trPr>
        <w:tc>
          <w:tcPr>
            <w:tcW w:w="1165" w:type="dxa"/>
            <w:noWrap/>
            <w:vAlign w:val="bottom"/>
            <w:hideMark/>
          </w:tcPr>
          <w:p w14:paraId="78F8E8FE"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415</w:t>
            </w:r>
          </w:p>
        </w:tc>
        <w:tc>
          <w:tcPr>
            <w:tcW w:w="2995" w:type="dxa"/>
            <w:noWrap/>
            <w:vAlign w:val="bottom"/>
            <w:hideMark/>
          </w:tcPr>
          <w:p w14:paraId="000F44C6" w14:textId="553EA7D6"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Unsupported Media Type</w:t>
            </w:r>
            <w:r w:rsidRPr="00641BDB">
              <w:rPr>
                <w:rFonts w:eastAsia="Times New Roman" w:cs="Arial"/>
                <w:color w:val="000000"/>
                <w:szCs w:val="17"/>
                <w:lang w:val="es-ES_tradnl"/>
              </w:rPr>
              <w:t xml:space="preserve"> (Tipo de medios no compatible)</w:t>
            </w:r>
          </w:p>
        </w:tc>
        <w:tc>
          <w:tcPr>
            <w:tcW w:w="5191" w:type="dxa"/>
            <w:noWrap/>
            <w:vAlign w:val="bottom"/>
            <w:hideMark/>
          </w:tcPr>
          <w:p w14:paraId="64CE1401" w14:textId="4EDA0608" w:rsidR="005D0751" w:rsidRPr="00641BDB" w:rsidRDefault="00A06349" w:rsidP="005D0751">
            <w:pPr>
              <w:rPr>
                <w:rFonts w:eastAsia="Times New Roman" w:cs="Arial"/>
                <w:color w:val="000000"/>
                <w:szCs w:val="17"/>
                <w:lang w:val="es-ES_tradnl"/>
              </w:rPr>
            </w:pPr>
            <w:del w:id="4328" w:author="Author">
              <w:r w:rsidRPr="00641BDB">
                <w:rPr>
                  <w:rFonts w:eastAsia="Times New Roman" w:cs="Arial"/>
                  <w:color w:val="000000"/>
                  <w:szCs w:val="17"/>
                  <w:lang w:val="es-ES_tradnl"/>
                </w:rPr>
                <w:delText xml:space="preserve">Norma </w:delText>
              </w:r>
            </w:del>
            <w:ins w:id="4329" w:author="Author">
              <w:r w:rsidR="005D0751" w:rsidRPr="00641BDB">
                <w:rPr>
                  <w:color w:val="000000"/>
                  <w:lang w:val="es-ES_tradnl"/>
                </w:rPr>
                <w:t>[</w:t>
              </w:r>
            </w:ins>
            <w:r w:rsidR="005D0751" w:rsidRPr="00641BDB">
              <w:rPr>
                <w:color w:val="000000"/>
                <w:lang w:val="es-ES_tradnl"/>
              </w:rPr>
              <w:t xml:space="preserve">RFC </w:t>
            </w:r>
            <w:del w:id="4330" w:author="Author">
              <w:r w:rsidRPr="00641BDB">
                <w:rPr>
                  <w:rFonts w:eastAsia="Times New Roman" w:cs="Arial"/>
                  <w:color w:val="000000"/>
                  <w:szCs w:val="17"/>
                  <w:lang w:val="es-ES_tradnl"/>
                </w:rPr>
                <w:delText>7231</w:delText>
              </w:r>
            </w:del>
            <w:ins w:id="4331" w:author="Author">
              <w:r w:rsidR="005D0751" w:rsidRPr="00641BDB">
                <w:rPr>
                  <w:color w:val="000000"/>
                  <w:lang w:val="es-ES_tradnl"/>
                </w:rPr>
                <w:t>9110</w:t>
              </w:r>
            </w:ins>
            <w:r w:rsidR="005D0751" w:rsidRPr="00641BDB">
              <w:rPr>
                <w:color w:val="000000"/>
                <w:lang w:val="es-ES_tradnl"/>
              </w:rPr>
              <w:t xml:space="preserve">, sección </w:t>
            </w:r>
            <w:del w:id="4332" w:author="Author">
              <w:r w:rsidR="005E48A2" w:rsidRPr="00641BDB">
                <w:rPr>
                  <w:rFonts w:eastAsia="Times New Roman" w:cs="Arial"/>
                  <w:color w:val="000000"/>
                  <w:szCs w:val="17"/>
                  <w:lang w:val="es-ES_tradnl"/>
                </w:rPr>
                <w:delText>6</w:delText>
              </w:r>
            </w:del>
            <w:ins w:id="4333" w:author="Author">
              <w:r w:rsidR="005D0751" w:rsidRPr="00641BDB">
                <w:rPr>
                  <w:color w:val="000000"/>
                  <w:lang w:val="es-ES_tradnl"/>
                </w:rPr>
                <w:t>15</w:t>
              </w:r>
            </w:ins>
            <w:r w:rsidR="005D0751" w:rsidRPr="00641BDB">
              <w:rPr>
                <w:color w:val="000000"/>
                <w:lang w:val="es-ES_tradnl"/>
              </w:rPr>
              <w:t>.5.</w:t>
            </w:r>
            <w:del w:id="4334" w:author="Author">
              <w:r w:rsidR="005E48A2" w:rsidRPr="00641BDB">
                <w:rPr>
                  <w:rFonts w:eastAsia="Times New Roman" w:cs="Arial"/>
                  <w:color w:val="000000"/>
                  <w:szCs w:val="17"/>
                  <w:lang w:val="es-ES_tradnl"/>
                </w:rPr>
                <w:delText>13</w:delText>
              </w:r>
              <w:r w:rsidRPr="00641BDB">
                <w:rPr>
                  <w:rFonts w:eastAsia="Times New Roman" w:cs="Arial"/>
                  <w:color w:val="000000"/>
                  <w:szCs w:val="17"/>
                  <w:lang w:val="es-ES_tradnl"/>
                </w:rPr>
                <w:delText xml:space="preserve">, y Norma </w:delText>
              </w:r>
              <w:r w:rsidR="005E48A2" w:rsidRPr="00641BDB">
                <w:rPr>
                  <w:rFonts w:eastAsia="Times New Roman" w:cs="Arial"/>
                  <w:color w:val="000000"/>
                  <w:szCs w:val="17"/>
                  <w:lang w:val="es-ES_tradnl"/>
                </w:rPr>
                <w:delText>RFC7694</w:delText>
              </w:r>
            </w:del>
            <w:ins w:id="4335" w:author="Author">
              <w:r w:rsidR="005D0751" w:rsidRPr="00641BDB">
                <w:rPr>
                  <w:color w:val="000000"/>
                  <w:lang w:val="es-ES_tradnl"/>
                </w:rPr>
                <w:t>16] [RFC 7694</w:t>
              </w:r>
            </w:ins>
            <w:r w:rsidR="005D0751" w:rsidRPr="00641BDB">
              <w:rPr>
                <w:color w:val="000000"/>
                <w:lang w:val="es-ES_tradnl"/>
              </w:rPr>
              <w:t>, sección 3</w:t>
            </w:r>
            <w:ins w:id="4336" w:author="Author">
              <w:r w:rsidR="005D0751" w:rsidRPr="00641BDB">
                <w:rPr>
                  <w:color w:val="000000"/>
                  <w:lang w:val="es-ES_tradnl"/>
                </w:rPr>
                <w:t>]</w:t>
              </w:r>
            </w:ins>
          </w:p>
        </w:tc>
      </w:tr>
      <w:tr w:rsidR="005D0751" w:rsidRPr="00641BDB" w14:paraId="3A876871" w14:textId="77777777" w:rsidTr="00D355E5">
        <w:trPr>
          <w:trHeight w:val="300"/>
        </w:trPr>
        <w:tc>
          <w:tcPr>
            <w:tcW w:w="1165" w:type="dxa"/>
            <w:noWrap/>
            <w:vAlign w:val="bottom"/>
            <w:hideMark/>
          </w:tcPr>
          <w:p w14:paraId="14C0EE4C"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416</w:t>
            </w:r>
          </w:p>
        </w:tc>
        <w:tc>
          <w:tcPr>
            <w:tcW w:w="2995" w:type="dxa"/>
            <w:noWrap/>
            <w:vAlign w:val="bottom"/>
            <w:hideMark/>
          </w:tcPr>
          <w:p w14:paraId="488286B7" w14:textId="6C38AE80"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Range Not Satisfiable</w:t>
            </w:r>
            <w:r w:rsidRPr="00641BDB">
              <w:rPr>
                <w:rFonts w:eastAsia="Times New Roman" w:cs="Arial"/>
                <w:color w:val="000000"/>
                <w:szCs w:val="17"/>
                <w:lang w:val="es-ES_tradnl"/>
              </w:rPr>
              <w:t xml:space="preserve"> (Rango no permitido)</w:t>
            </w:r>
          </w:p>
        </w:tc>
        <w:tc>
          <w:tcPr>
            <w:tcW w:w="5191" w:type="dxa"/>
            <w:noWrap/>
            <w:vAlign w:val="bottom"/>
            <w:hideMark/>
          </w:tcPr>
          <w:p w14:paraId="527701A8" w14:textId="604B84CA" w:rsidR="005D0751" w:rsidRPr="00641BDB" w:rsidRDefault="00B778C8" w:rsidP="005D0751">
            <w:pPr>
              <w:rPr>
                <w:rFonts w:eastAsia="Times New Roman" w:cs="Arial"/>
                <w:color w:val="000000"/>
                <w:szCs w:val="17"/>
                <w:lang w:val="es-ES_tradnl"/>
              </w:rPr>
            </w:pPr>
            <w:del w:id="4337" w:author="Author">
              <w:r w:rsidRPr="00641BDB">
                <w:rPr>
                  <w:rFonts w:eastAsia="Times New Roman" w:cs="Arial"/>
                  <w:color w:val="000000"/>
                  <w:szCs w:val="17"/>
                  <w:lang w:val="es-ES_tradnl"/>
                </w:rPr>
                <w:delText xml:space="preserve">Norma </w:delText>
              </w:r>
            </w:del>
            <w:ins w:id="4338" w:author="Author">
              <w:r w:rsidR="005D0751" w:rsidRPr="00641BDB">
                <w:rPr>
                  <w:color w:val="000000"/>
                  <w:lang w:val="es-ES_tradnl"/>
                </w:rPr>
                <w:t>[</w:t>
              </w:r>
            </w:ins>
            <w:r w:rsidR="005D0751" w:rsidRPr="00641BDB">
              <w:rPr>
                <w:color w:val="000000"/>
                <w:lang w:val="es-ES_tradnl"/>
              </w:rPr>
              <w:t xml:space="preserve">RFC </w:t>
            </w:r>
            <w:del w:id="4339" w:author="Author">
              <w:r w:rsidR="005E48A2" w:rsidRPr="00641BDB">
                <w:rPr>
                  <w:rFonts w:eastAsia="Times New Roman" w:cs="Arial"/>
                  <w:color w:val="000000"/>
                  <w:szCs w:val="17"/>
                  <w:lang w:val="es-ES_tradnl"/>
                </w:rPr>
                <w:delText>7233</w:delText>
              </w:r>
            </w:del>
            <w:ins w:id="4340" w:author="Author">
              <w:r w:rsidR="005D0751" w:rsidRPr="00641BDB">
                <w:rPr>
                  <w:color w:val="000000"/>
                  <w:lang w:val="es-ES_tradnl"/>
                </w:rPr>
                <w:t>9110</w:t>
              </w:r>
            </w:ins>
            <w:r w:rsidR="005D0751" w:rsidRPr="00641BDB">
              <w:rPr>
                <w:color w:val="000000"/>
                <w:lang w:val="es-ES_tradnl"/>
              </w:rPr>
              <w:t xml:space="preserve">, sección </w:t>
            </w:r>
            <w:del w:id="4341" w:author="Author">
              <w:r w:rsidR="005E48A2" w:rsidRPr="00641BDB">
                <w:rPr>
                  <w:rFonts w:eastAsia="Times New Roman" w:cs="Arial"/>
                  <w:color w:val="000000"/>
                  <w:szCs w:val="17"/>
                  <w:lang w:val="es-ES_tradnl"/>
                </w:rPr>
                <w:delText>4.4</w:delText>
              </w:r>
            </w:del>
            <w:ins w:id="4342" w:author="Author">
              <w:r w:rsidR="005D0751" w:rsidRPr="00641BDB">
                <w:rPr>
                  <w:color w:val="000000"/>
                  <w:lang w:val="es-ES_tradnl"/>
                </w:rPr>
                <w:t xml:space="preserve">15.5.17] </w:t>
              </w:r>
            </w:ins>
          </w:p>
        </w:tc>
      </w:tr>
      <w:tr w:rsidR="005D0751" w:rsidRPr="00641BDB" w14:paraId="49C4A202" w14:textId="77777777" w:rsidTr="00D355E5">
        <w:trPr>
          <w:trHeight w:val="300"/>
        </w:trPr>
        <w:tc>
          <w:tcPr>
            <w:tcW w:w="1165" w:type="dxa"/>
            <w:noWrap/>
            <w:vAlign w:val="bottom"/>
            <w:hideMark/>
          </w:tcPr>
          <w:p w14:paraId="77BE8BCB"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417</w:t>
            </w:r>
          </w:p>
        </w:tc>
        <w:tc>
          <w:tcPr>
            <w:tcW w:w="2995" w:type="dxa"/>
            <w:noWrap/>
            <w:vAlign w:val="bottom"/>
            <w:hideMark/>
          </w:tcPr>
          <w:p w14:paraId="6405D54B" w14:textId="33969474"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Expectation Failed</w:t>
            </w:r>
            <w:r w:rsidRPr="00641BDB">
              <w:rPr>
                <w:rFonts w:eastAsia="Times New Roman" w:cs="Arial"/>
                <w:color w:val="000000"/>
                <w:szCs w:val="17"/>
                <w:lang w:val="es-ES_tradnl"/>
              </w:rPr>
              <w:t xml:space="preserve"> (Expectativa fallida)</w:t>
            </w:r>
          </w:p>
        </w:tc>
        <w:tc>
          <w:tcPr>
            <w:tcW w:w="5191" w:type="dxa"/>
            <w:noWrap/>
            <w:vAlign w:val="bottom"/>
            <w:hideMark/>
          </w:tcPr>
          <w:p w14:paraId="4ED48379" w14:textId="5254B0BA" w:rsidR="005D0751" w:rsidRPr="00641BDB" w:rsidRDefault="00A06349" w:rsidP="005D0751">
            <w:pPr>
              <w:rPr>
                <w:rFonts w:eastAsia="Times New Roman" w:cs="Arial"/>
                <w:color w:val="000000"/>
                <w:szCs w:val="17"/>
                <w:lang w:val="es-ES_tradnl"/>
              </w:rPr>
            </w:pPr>
            <w:del w:id="4343" w:author="Author">
              <w:r w:rsidRPr="00641BDB">
                <w:rPr>
                  <w:rFonts w:eastAsia="Times New Roman" w:cs="Arial"/>
                  <w:color w:val="000000"/>
                  <w:szCs w:val="17"/>
                  <w:lang w:val="es-ES_tradnl"/>
                </w:rPr>
                <w:delText xml:space="preserve">Norma </w:delText>
              </w:r>
            </w:del>
            <w:ins w:id="4344" w:author="Author">
              <w:r w:rsidR="005D0751" w:rsidRPr="00641BDB">
                <w:rPr>
                  <w:color w:val="000000"/>
                  <w:lang w:val="es-ES_tradnl"/>
                </w:rPr>
                <w:t>[</w:t>
              </w:r>
            </w:ins>
            <w:r w:rsidR="005D0751" w:rsidRPr="00641BDB">
              <w:rPr>
                <w:color w:val="000000"/>
                <w:lang w:val="es-ES_tradnl"/>
              </w:rPr>
              <w:t xml:space="preserve">RFC </w:t>
            </w:r>
            <w:del w:id="4345" w:author="Author">
              <w:r w:rsidRPr="00641BDB">
                <w:rPr>
                  <w:rFonts w:eastAsia="Times New Roman" w:cs="Arial"/>
                  <w:color w:val="000000"/>
                  <w:szCs w:val="17"/>
                  <w:lang w:val="es-ES_tradnl"/>
                </w:rPr>
                <w:delText>7231</w:delText>
              </w:r>
            </w:del>
            <w:ins w:id="4346" w:author="Author">
              <w:r w:rsidR="005D0751" w:rsidRPr="00641BDB">
                <w:rPr>
                  <w:color w:val="000000"/>
                  <w:lang w:val="es-ES_tradnl"/>
                </w:rPr>
                <w:t>9110</w:t>
              </w:r>
            </w:ins>
            <w:r w:rsidR="005D0751" w:rsidRPr="00641BDB">
              <w:rPr>
                <w:color w:val="000000"/>
                <w:lang w:val="es-ES_tradnl"/>
              </w:rPr>
              <w:t xml:space="preserve">, sección </w:t>
            </w:r>
            <w:del w:id="4347" w:author="Author">
              <w:r w:rsidR="005E48A2" w:rsidRPr="00641BDB">
                <w:rPr>
                  <w:rFonts w:eastAsia="Times New Roman" w:cs="Arial"/>
                  <w:color w:val="000000"/>
                  <w:szCs w:val="17"/>
                  <w:lang w:val="es-ES_tradnl"/>
                </w:rPr>
                <w:delText>6</w:delText>
              </w:r>
            </w:del>
            <w:ins w:id="4348" w:author="Author">
              <w:r w:rsidR="005D0751" w:rsidRPr="00641BDB">
                <w:rPr>
                  <w:color w:val="000000"/>
                  <w:lang w:val="es-ES_tradnl"/>
                </w:rPr>
                <w:t>15</w:t>
              </w:r>
            </w:ins>
            <w:r w:rsidR="005D0751" w:rsidRPr="00641BDB">
              <w:rPr>
                <w:color w:val="000000"/>
                <w:lang w:val="es-ES_tradnl"/>
              </w:rPr>
              <w:t>.5.</w:t>
            </w:r>
            <w:del w:id="4349" w:author="Author">
              <w:r w:rsidR="005E48A2" w:rsidRPr="00641BDB">
                <w:rPr>
                  <w:rFonts w:eastAsia="Times New Roman" w:cs="Arial"/>
                  <w:color w:val="000000"/>
                  <w:szCs w:val="17"/>
                  <w:lang w:val="es-ES_tradnl"/>
                </w:rPr>
                <w:delText>14</w:delText>
              </w:r>
            </w:del>
            <w:ins w:id="4350" w:author="Author">
              <w:r w:rsidR="005D0751" w:rsidRPr="00641BDB">
                <w:rPr>
                  <w:color w:val="000000"/>
                  <w:lang w:val="es-ES_tradnl"/>
                </w:rPr>
                <w:t>18]</w:t>
              </w:r>
            </w:ins>
          </w:p>
        </w:tc>
      </w:tr>
      <w:tr w:rsidR="005D0751" w:rsidRPr="00641BDB" w14:paraId="11EB0327" w14:textId="77777777" w:rsidTr="00D355E5">
        <w:trPr>
          <w:trHeight w:val="300"/>
        </w:trPr>
        <w:tc>
          <w:tcPr>
            <w:tcW w:w="1165" w:type="dxa"/>
            <w:noWrap/>
            <w:vAlign w:val="bottom"/>
            <w:hideMark/>
          </w:tcPr>
          <w:p w14:paraId="1787F388"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418-420</w:t>
            </w:r>
          </w:p>
        </w:tc>
        <w:tc>
          <w:tcPr>
            <w:tcW w:w="2995" w:type="dxa"/>
            <w:noWrap/>
            <w:vAlign w:val="bottom"/>
            <w:hideMark/>
          </w:tcPr>
          <w:p w14:paraId="559662D9" w14:textId="56F4F05C"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Unassigned</w:t>
            </w:r>
            <w:r w:rsidRPr="00641BDB">
              <w:rPr>
                <w:rFonts w:eastAsia="Times New Roman" w:cs="Arial"/>
                <w:color w:val="000000"/>
                <w:szCs w:val="17"/>
                <w:lang w:val="es-ES_tradnl"/>
              </w:rPr>
              <w:t xml:space="preserve"> (No asignado)</w:t>
            </w:r>
          </w:p>
        </w:tc>
        <w:tc>
          <w:tcPr>
            <w:tcW w:w="5191" w:type="dxa"/>
            <w:noWrap/>
            <w:vAlign w:val="bottom"/>
            <w:hideMark/>
          </w:tcPr>
          <w:p w14:paraId="055B12C0" w14:textId="77777777" w:rsidR="005D0751" w:rsidRPr="00641BDB" w:rsidRDefault="005D0751" w:rsidP="005D0751">
            <w:pPr>
              <w:rPr>
                <w:rFonts w:eastAsia="Times New Roman" w:cs="Arial"/>
                <w:color w:val="000000"/>
                <w:szCs w:val="17"/>
                <w:lang w:val="es-ES_tradnl"/>
              </w:rPr>
            </w:pPr>
          </w:p>
        </w:tc>
      </w:tr>
      <w:tr w:rsidR="005D0751" w:rsidRPr="00641BDB" w14:paraId="3D1D6FAE" w14:textId="77777777" w:rsidTr="00D355E5">
        <w:trPr>
          <w:trHeight w:val="300"/>
        </w:trPr>
        <w:tc>
          <w:tcPr>
            <w:tcW w:w="1165" w:type="dxa"/>
            <w:noWrap/>
            <w:vAlign w:val="bottom"/>
            <w:hideMark/>
          </w:tcPr>
          <w:p w14:paraId="7FE4B9DE"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421</w:t>
            </w:r>
          </w:p>
        </w:tc>
        <w:tc>
          <w:tcPr>
            <w:tcW w:w="2995" w:type="dxa"/>
            <w:noWrap/>
            <w:vAlign w:val="bottom"/>
            <w:hideMark/>
          </w:tcPr>
          <w:p w14:paraId="04BB7D87" w14:textId="6748A3B4"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Misdirected Request</w:t>
            </w:r>
            <w:r w:rsidRPr="00641BDB">
              <w:rPr>
                <w:rFonts w:eastAsia="Times New Roman" w:cs="Arial"/>
                <w:color w:val="000000"/>
                <w:szCs w:val="17"/>
                <w:lang w:val="es-ES_tradnl"/>
              </w:rPr>
              <w:t xml:space="preserve"> (Petición mal dirigida)</w:t>
            </w:r>
          </w:p>
        </w:tc>
        <w:tc>
          <w:tcPr>
            <w:tcW w:w="5191" w:type="dxa"/>
            <w:noWrap/>
            <w:vAlign w:val="bottom"/>
            <w:hideMark/>
          </w:tcPr>
          <w:p w14:paraId="27CB4B88" w14:textId="70F0DB19" w:rsidR="005D0751" w:rsidRPr="00641BDB" w:rsidRDefault="00B778C8" w:rsidP="005D0751">
            <w:pPr>
              <w:rPr>
                <w:rFonts w:eastAsia="Times New Roman" w:cs="Arial"/>
                <w:color w:val="000000"/>
                <w:szCs w:val="17"/>
                <w:lang w:val="es-ES_tradnl"/>
              </w:rPr>
            </w:pPr>
            <w:del w:id="4351" w:author="Author">
              <w:r w:rsidRPr="00641BDB">
                <w:rPr>
                  <w:rFonts w:eastAsia="Times New Roman" w:cs="Arial"/>
                  <w:color w:val="000000"/>
                  <w:szCs w:val="17"/>
                  <w:lang w:val="es-ES_tradnl"/>
                </w:rPr>
                <w:delText xml:space="preserve">Norma </w:delText>
              </w:r>
            </w:del>
            <w:ins w:id="4352" w:author="Author">
              <w:r w:rsidR="005D0751" w:rsidRPr="00641BDB">
                <w:rPr>
                  <w:color w:val="000000"/>
                  <w:lang w:val="es-ES_tradnl"/>
                </w:rPr>
                <w:t>[</w:t>
              </w:r>
            </w:ins>
            <w:r w:rsidR="005D0751" w:rsidRPr="00641BDB">
              <w:rPr>
                <w:color w:val="000000"/>
                <w:lang w:val="es-ES_tradnl"/>
              </w:rPr>
              <w:t xml:space="preserve">RFC </w:t>
            </w:r>
            <w:del w:id="4353" w:author="Author">
              <w:r w:rsidR="005E48A2" w:rsidRPr="00641BDB">
                <w:rPr>
                  <w:rFonts w:eastAsia="Times New Roman" w:cs="Arial"/>
                  <w:color w:val="000000"/>
                  <w:szCs w:val="17"/>
                  <w:lang w:val="es-ES_tradnl"/>
                </w:rPr>
                <w:delText>7540</w:delText>
              </w:r>
            </w:del>
            <w:ins w:id="4354" w:author="Author">
              <w:r w:rsidR="005D0751" w:rsidRPr="00641BDB">
                <w:rPr>
                  <w:color w:val="000000"/>
                  <w:lang w:val="es-ES_tradnl"/>
                </w:rPr>
                <w:t>9110</w:t>
              </w:r>
            </w:ins>
            <w:r w:rsidR="005D0751" w:rsidRPr="00641BDB">
              <w:rPr>
                <w:color w:val="000000"/>
                <w:lang w:val="es-ES_tradnl"/>
              </w:rPr>
              <w:t xml:space="preserve">, sección </w:t>
            </w:r>
            <w:del w:id="4355" w:author="Author">
              <w:r w:rsidR="005E48A2" w:rsidRPr="00641BDB">
                <w:rPr>
                  <w:rFonts w:eastAsia="Times New Roman" w:cs="Arial"/>
                  <w:color w:val="000000"/>
                  <w:szCs w:val="17"/>
                  <w:lang w:val="es-ES_tradnl"/>
                </w:rPr>
                <w:delText>9.1.2</w:delText>
              </w:r>
            </w:del>
            <w:ins w:id="4356" w:author="Author">
              <w:r w:rsidR="005D0751" w:rsidRPr="00641BDB">
                <w:rPr>
                  <w:color w:val="000000"/>
                  <w:lang w:val="es-ES_tradnl"/>
                </w:rPr>
                <w:t>15.5.20]</w:t>
              </w:r>
            </w:ins>
          </w:p>
        </w:tc>
      </w:tr>
      <w:tr w:rsidR="005D0751" w:rsidRPr="00641BDB" w14:paraId="0A5DD61B" w14:textId="77777777" w:rsidTr="00D355E5">
        <w:trPr>
          <w:trHeight w:val="300"/>
        </w:trPr>
        <w:tc>
          <w:tcPr>
            <w:tcW w:w="1165" w:type="dxa"/>
            <w:noWrap/>
            <w:vAlign w:val="bottom"/>
            <w:hideMark/>
          </w:tcPr>
          <w:p w14:paraId="2D5246CC"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422</w:t>
            </w:r>
          </w:p>
        </w:tc>
        <w:tc>
          <w:tcPr>
            <w:tcW w:w="2995" w:type="dxa"/>
            <w:noWrap/>
            <w:vAlign w:val="bottom"/>
            <w:hideMark/>
          </w:tcPr>
          <w:p w14:paraId="4872B8C1" w14:textId="56104EEB"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Unprocessable Entity</w:t>
            </w:r>
            <w:r w:rsidRPr="00641BDB">
              <w:rPr>
                <w:rFonts w:eastAsia="Times New Roman" w:cs="Arial"/>
                <w:color w:val="000000"/>
                <w:szCs w:val="17"/>
                <w:lang w:val="es-ES_tradnl"/>
              </w:rPr>
              <w:t xml:space="preserve"> (Entidad no procesable)</w:t>
            </w:r>
          </w:p>
        </w:tc>
        <w:tc>
          <w:tcPr>
            <w:tcW w:w="5191" w:type="dxa"/>
            <w:noWrap/>
            <w:vAlign w:val="bottom"/>
            <w:hideMark/>
          </w:tcPr>
          <w:p w14:paraId="7426AA3D" w14:textId="63124D03" w:rsidR="005D0751" w:rsidRPr="00641BDB" w:rsidRDefault="00B778C8" w:rsidP="005D0751">
            <w:pPr>
              <w:rPr>
                <w:rFonts w:eastAsia="Times New Roman" w:cs="Arial"/>
                <w:color w:val="000000"/>
                <w:szCs w:val="17"/>
                <w:lang w:val="es-ES_tradnl"/>
              </w:rPr>
            </w:pPr>
            <w:del w:id="4357" w:author="Author">
              <w:r w:rsidRPr="00641BDB">
                <w:rPr>
                  <w:rFonts w:eastAsia="Times New Roman" w:cs="Arial"/>
                  <w:color w:val="000000"/>
                  <w:szCs w:val="17"/>
                  <w:lang w:val="es-ES_tradnl"/>
                </w:rPr>
                <w:delText>Norma</w:delText>
              </w:r>
            </w:del>
            <w:ins w:id="4358" w:author="Author">
              <w:r w:rsidR="005D0751" w:rsidRPr="00641BDB">
                <w:rPr>
                  <w:color w:val="000000"/>
                  <w:lang w:val="es-ES_tradnl"/>
                </w:rPr>
                <w:t>[RFC 9110, sección 15.5.21,</w:t>
              </w:r>
            </w:ins>
            <w:r w:rsidR="005D0751" w:rsidRPr="00641BDB">
              <w:rPr>
                <w:color w:val="000000"/>
                <w:lang w:val="es-ES_tradnl"/>
              </w:rPr>
              <w:t xml:space="preserve"> RFC 4918</w:t>
            </w:r>
            <w:ins w:id="4359" w:author="Author">
              <w:r w:rsidR="005D0751" w:rsidRPr="00641BDB">
                <w:rPr>
                  <w:color w:val="000000"/>
                  <w:lang w:val="es-ES_tradnl"/>
                </w:rPr>
                <w:t>]</w:t>
              </w:r>
            </w:ins>
          </w:p>
        </w:tc>
      </w:tr>
      <w:tr w:rsidR="005D0751" w:rsidRPr="00641BDB" w14:paraId="790EDCF4" w14:textId="77777777" w:rsidTr="00D355E5">
        <w:trPr>
          <w:trHeight w:val="300"/>
        </w:trPr>
        <w:tc>
          <w:tcPr>
            <w:tcW w:w="1165" w:type="dxa"/>
            <w:noWrap/>
            <w:vAlign w:val="bottom"/>
            <w:hideMark/>
          </w:tcPr>
          <w:p w14:paraId="4CEB8BAC"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423</w:t>
            </w:r>
          </w:p>
        </w:tc>
        <w:tc>
          <w:tcPr>
            <w:tcW w:w="2995" w:type="dxa"/>
            <w:noWrap/>
            <w:vAlign w:val="bottom"/>
            <w:hideMark/>
          </w:tcPr>
          <w:p w14:paraId="035A125D" w14:textId="10105519"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Locked</w:t>
            </w:r>
            <w:r w:rsidRPr="00641BDB">
              <w:rPr>
                <w:rFonts w:eastAsia="Times New Roman" w:cs="Arial"/>
                <w:color w:val="000000"/>
                <w:szCs w:val="17"/>
                <w:lang w:val="es-ES_tradnl"/>
              </w:rPr>
              <w:t xml:space="preserve"> (Bloqueado)</w:t>
            </w:r>
          </w:p>
        </w:tc>
        <w:tc>
          <w:tcPr>
            <w:tcW w:w="5191" w:type="dxa"/>
            <w:noWrap/>
            <w:vAlign w:val="bottom"/>
            <w:hideMark/>
          </w:tcPr>
          <w:p w14:paraId="317F3B33" w14:textId="502148C7" w:rsidR="005D0751" w:rsidRPr="00641BDB" w:rsidRDefault="00B778C8" w:rsidP="005D0751">
            <w:pPr>
              <w:rPr>
                <w:rFonts w:eastAsia="Times New Roman" w:cs="Arial"/>
                <w:color w:val="000000"/>
                <w:szCs w:val="17"/>
                <w:lang w:val="es-ES_tradnl"/>
              </w:rPr>
            </w:pPr>
            <w:del w:id="4360" w:author="Author">
              <w:r w:rsidRPr="00641BDB">
                <w:rPr>
                  <w:rFonts w:eastAsia="Times New Roman" w:cs="Arial"/>
                  <w:color w:val="000000"/>
                  <w:szCs w:val="17"/>
                  <w:lang w:val="es-ES_tradnl"/>
                </w:rPr>
                <w:delText xml:space="preserve">Norma </w:delText>
              </w:r>
            </w:del>
            <w:ins w:id="4361" w:author="Author">
              <w:r w:rsidR="005D0751" w:rsidRPr="00641BDB">
                <w:rPr>
                  <w:color w:val="000000"/>
                  <w:lang w:val="es-ES_tradnl"/>
                </w:rPr>
                <w:t>[</w:t>
              </w:r>
            </w:ins>
            <w:r w:rsidR="005D0751" w:rsidRPr="00641BDB">
              <w:rPr>
                <w:color w:val="000000"/>
                <w:lang w:val="es-ES_tradnl"/>
              </w:rPr>
              <w:t>RFC 4918</w:t>
            </w:r>
            <w:ins w:id="4362" w:author="Author">
              <w:r w:rsidR="005D0751" w:rsidRPr="00641BDB">
                <w:rPr>
                  <w:color w:val="000000"/>
                  <w:lang w:val="es-ES_tradnl"/>
                </w:rPr>
                <w:t>]</w:t>
              </w:r>
            </w:ins>
          </w:p>
        </w:tc>
      </w:tr>
      <w:tr w:rsidR="005D0751" w:rsidRPr="00641BDB" w14:paraId="64731685" w14:textId="77777777" w:rsidTr="00D355E5">
        <w:trPr>
          <w:trHeight w:val="300"/>
        </w:trPr>
        <w:tc>
          <w:tcPr>
            <w:tcW w:w="1165" w:type="dxa"/>
            <w:noWrap/>
            <w:vAlign w:val="bottom"/>
            <w:hideMark/>
          </w:tcPr>
          <w:p w14:paraId="4A3F7D24"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424</w:t>
            </w:r>
          </w:p>
        </w:tc>
        <w:tc>
          <w:tcPr>
            <w:tcW w:w="2995" w:type="dxa"/>
            <w:noWrap/>
            <w:vAlign w:val="bottom"/>
            <w:hideMark/>
          </w:tcPr>
          <w:p w14:paraId="00B0BBB4" w14:textId="35186653"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Failed Dependency</w:t>
            </w:r>
            <w:r w:rsidRPr="00641BDB">
              <w:rPr>
                <w:rFonts w:eastAsia="Times New Roman" w:cs="Arial"/>
                <w:color w:val="000000"/>
                <w:szCs w:val="17"/>
                <w:lang w:val="es-ES_tradnl"/>
              </w:rPr>
              <w:t xml:space="preserve"> (Dependencia fallida)</w:t>
            </w:r>
          </w:p>
        </w:tc>
        <w:tc>
          <w:tcPr>
            <w:tcW w:w="5191" w:type="dxa"/>
            <w:noWrap/>
            <w:vAlign w:val="bottom"/>
            <w:hideMark/>
          </w:tcPr>
          <w:p w14:paraId="171D91E7" w14:textId="27F1C838" w:rsidR="005D0751" w:rsidRPr="00641BDB" w:rsidRDefault="00B778C8" w:rsidP="005D0751">
            <w:pPr>
              <w:rPr>
                <w:rFonts w:eastAsia="Times New Roman" w:cs="Arial"/>
                <w:color w:val="000000"/>
                <w:szCs w:val="17"/>
                <w:lang w:val="es-ES_tradnl"/>
              </w:rPr>
            </w:pPr>
            <w:del w:id="4363" w:author="Author">
              <w:r w:rsidRPr="00641BDB">
                <w:rPr>
                  <w:rFonts w:eastAsia="Times New Roman" w:cs="Arial"/>
                  <w:color w:val="000000"/>
                  <w:szCs w:val="17"/>
                  <w:lang w:val="es-ES_tradnl"/>
                </w:rPr>
                <w:delText xml:space="preserve">Norma </w:delText>
              </w:r>
            </w:del>
            <w:ins w:id="4364" w:author="Author">
              <w:r w:rsidR="005D0751" w:rsidRPr="00641BDB">
                <w:rPr>
                  <w:color w:val="000000"/>
                  <w:lang w:val="es-ES_tradnl"/>
                </w:rPr>
                <w:t>[</w:t>
              </w:r>
            </w:ins>
            <w:r w:rsidR="005D0751" w:rsidRPr="00641BDB">
              <w:rPr>
                <w:color w:val="000000"/>
                <w:lang w:val="es-ES_tradnl"/>
              </w:rPr>
              <w:t>RFC 4918</w:t>
            </w:r>
            <w:ins w:id="4365" w:author="Author">
              <w:r w:rsidR="005D0751" w:rsidRPr="00641BDB">
                <w:rPr>
                  <w:color w:val="000000"/>
                  <w:lang w:val="es-ES_tradnl"/>
                </w:rPr>
                <w:t>]</w:t>
              </w:r>
            </w:ins>
          </w:p>
        </w:tc>
      </w:tr>
      <w:tr w:rsidR="005D0751" w:rsidRPr="00641BDB" w14:paraId="371E6927" w14:textId="77777777" w:rsidTr="00D355E5">
        <w:trPr>
          <w:trHeight w:val="300"/>
        </w:trPr>
        <w:tc>
          <w:tcPr>
            <w:tcW w:w="1165" w:type="dxa"/>
            <w:noWrap/>
            <w:vAlign w:val="bottom"/>
            <w:hideMark/>
          </w:tcPr>
          <w:p w14:paraId="2E33DC39"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425</w:t>
            </w:r>
          </w:p>
        </w:tc>
        <w:tc>
          <w:tcPr>
            <w:tcW w:w="2995" w:type="dxa"/>
            <w:noWrap/>
            <w:vAlign w:val="bottom"/>
            <w:hideMark/>
          </w:tcPr>
          <w:p w14:paraId="16944815" w14:textId="01FA7D32"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Unassigned</w:t>
            </w:r>
            <w:r w:rsidRPr="00641BDB">
              <w:rPr>
                <w:rFonts w:eastAsia="Times New Roman" w:cs="Arial"/>
                <w:color w:val="000000"/>
                <w:szCs w:val="17"/>
                <w:lang w:val="es-ES_tradnl"/>
              </w:rPr>
              <w:t xml:space="preserve"> (No asignado)</w:t>
            </w:r>
          </w:p>
        </w:tc>
        <w:tc>
          <w:tcPr>
            <w:tcW w:w="5191" w:type="dxa"/>
            <w:noWrap/>
            <w:vAlign w:val="bottom"/>
            <w:hideMark/>
          </w:tcPr>
          <w:p w14:paraId="519E0B25" w14:textId="77777777" w:rsidR="005D0751" w:rsidRPr="00641BDB" w:rsidRDefault="005D0751" w:rsidP="005D0751">
            <w:pPr>
              <w:rPr>
                <w:rFonts w:eastAsia="Times New Roman" w:cs="Arial"/>
                <w:color w:val="000000"/>
                <w:szCs w:val="17"/>
                <w:lang w:val="es-ES_tradnl"/>
              </w:rPr>
            </w:pPr>
          </w:p>
        </w:tc>
      </w:tr>
      <w:tr w:rsidR="005D0751" w:rsidRPr="00641BDB" w14:paraId="7653D476" w14:textId="77777777" w:rsidTr="00D355E5">
        <w:trPr>
          <w:trHeight w:val="300"/>
        </w:trPr>
        <w:tc>
          <w:tcPr>
            <w:tcW w:w="1165" w:type="dxa"/>
            <w:noWrap/>
            <w:vAlign w:val="bottom"/>
            <w:hideMark/>
          </w:tcPr>
          <w:p w14:paraId="24B4C76D"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426</w:t>
            </w:r>
          </w:p>
        </w:tc>
        <w:tc>
          <w:tcPr>
            <w:tcW w:w="2995" w:type="dxa"/>
            <w:noWrap/>
            <w:vAlign w:val="bottom"/>
            <w:hideMark/>
          </w:tcPr>
          <w:p w14:paraId="4653544C" w14:textId="6CD68264"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Upgrade Required</w:t>
            </w:r>
            <w:r w:rsidRPr="00641BDB">
              <w:rPr>
                <w:rFonts w:eastAsia="Times New Roman" w:cs="Arial"/>
                <w:color w:val="000000"/>
                <w:szCs w:val="17"/>
                <w:lang w:val="es-ES_tradnl"/>
              </w:rPr>
              <w:t xml:space="preserve"> (Actualización requerida)</w:t>
            </w:r>
          </w:p>
        </w:tc>
        <w:tc>
          <w:tcPr>
            <w:tcW w:w="5191" w:type="dxa"/>
            <w:noWrap/>
            <w:vAlign w:val="bottom"/>
            <w:hideMark/>
          </w:tcPr>
          <w:p w14:paraId="05D5CE31" w14:textId="3076744A" w:rsidR="005D0751" w:rsidRPr="00641BDB" w:rsidRDefault="00A06349" w:rsidP="005D0751">
            <w:pPr>
              <w:rPr>
                <w:rFonts w:eastAsia="Times New Roman" w:cs="Arial"/>
                <w:color w:val="000000"/>
                <w:szCs w:val="17"/>
                <w:lang w:val="es-ES_tradnl"/>
              </w:rPr>
            </w:pPr>
            <w:del w:id="4366" w:author="Author">
              <w:r w:rsidRPr="00641BDB">
                <w:rPr>
                  <w:rFonts w:eastAsia="Times New Roman" w:cs="Arial"/>
                  <w:color w:val="000000"/>
                  <w:szCs w:val="17"/>
                  <w:lang w:val="es-ES_tradnl"/>
                </w:rPr>
                <w:delText xml:space="preserve">Norma </w:delText>
              </w:r>
            </w:del>
            <w:ins w:id="4367" w:author="Author">
              <w:r w:rsidR="005D0751" w:rsidRPr="00641BDB">
                <w:rPr>
                  <w:color w:val="000000"/>
                  <w:lang w:val="es-ES_tradnl"/>
                </w:rPr>
                <w:t>[</w:t>
              </w:r>
            </w:ins>
            <w:r w:rsidR="005D0751" w:rsidRPr="00641BDB">
              <w:rPr>
                <w:color w:val="000000"/>
                <w:lang w:val="es-ES_tradnl"/>
              </w:rPr>
              <w:t xml:space="preserve">RFC </w:t>
            </w:r>
            <w:del w:id="4368" w:author="Author">
              <w:r w:rsidRPr="00641BDB">
                <w:rPr>
                  <w:rFonts w:eastAsia="Times New Roman" w:cs="Arial"/>
                  <w:color w:val="000000"/>
                  <w:szCs w:val="17"/>
                  <w:lang w:val="es-ES_tradnl"/>
                </w:rPr>
                <w:delText>7231</w:delText>
              </w:r>
            </w:del>
            <w:ins w:id="4369" w:author="Author">
              <w:r w:rsidR="005D0751" w:rsidRPr="00641BDB">
                <w:rPr>
                  <w:color w:val="000000"/>
                  <w:lang w:val="es-ES_tradnl"/>
                </w:rPr>
                <w:t>9110</w:t>
              </w:r>
            </w:ins>
            <w:r w:rsidR="005D0751" w:rsidRPr="00641BDB">
              <w:rPr>
                <w:color w:val="000000"/>
                <w:lang w:val="es-ES_tradnl"/>
              </w:rPr>
              <w:t xml:space="preserve">, sección </w:t>
            </w:r>
            <w:del w:id="4370" w:author="Author">
              <w:r w:rsidR="005E48A2" w:rsidRPr="00641BDB">
                <w:rPr>
                  <w:rFonts w:eastAsia="Times New Roman" w:cs="Arial"/>
                  <w:color w:val="000000"/>
                  <w:szCs w:val="17"/>
                  <w:lang w:val="es-ES_tradnl"/>
                </w:rPr>
                <w:delText>6</w:delText>
              </w:r>
            </w:del>
            <w:ins w:id="4371" w:author="Author">
              <w:r w:rsidR="005D0751" w:rsidRPr="00641BDB">
                <w:rPr>
                  <w:color w:val="000000"/>
                  <w:lang w:val="es-ES_tradnl"/>
                </w:rPr>
                <w:t>15</w:t>
              </w:r>
            </w:ins>
            <w:r w:rsidR="005D0751" w:rsidRPr="00641BDB">
              <w:rPr>
                <w:color w:val="000000"/>
                <w:lang w:val="es-ES_tradnl"/>
              </w:rPr>
              <w:t>.5.</w:t>
            </w:r>
            <w:del w:id="4372" w:author="Author">
              <w:r w:rsidR="005E48A2" w:rsidRPr="00641BDB">
                <w:rPr>
                  <w:rFonts w:eastAsia="Times New Roman" w:cs="Arial"/>
                  <w:color w:val="000000"/>
                  <w:szCs w:val="17"/>
                  <w:lang w:val="es-ES_tradnl"/>
                </w:rPr>
                <w:delText>15</w:delText>
              </w:r>
            </w:del>
            <w:ins w:id="4373" w:author="Author">
              <w:r w:rsidR="005D0751" w:rsidRPr="00641BDB">
                <w:rPr>
                  <w:color w:val="000000"/>
                  <w:lang w:val="es-ES_tradnl"/>
                </w:rPr>
                <w:t>22]</w:t>
              </w:r>
            </w:ins>
          </w:p>
        </w:tc>
      </w:tr>
      <w:tr w:rsidR="005D0751" w:rsidRPr="00641BDB" w14:paraId="6FA9589A" w14:textId="77777777" w:rsidTr="00D355E5">
        <w:trPr>
          <w:trHeight w:val="300"/>
        </w:trPr>
        <w:tc>
          <w:tcPr>
            <w:tcW w:w="1165" w:type="dxa"/>
            <w:noWrap/>
            <w:vAlign w:val="bottom"/>
            <w:hideMark/>
          </w:tcPr>
          <w:p w14:paraId="090AA895"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427</w:t>
            </w:r>
          </w:p>
        </w:tc>
        <w:tc>
          <w:tcPr>
            <w:tcW w:w="2995" w:type="dxa"/>
            <w:noWrap/>
            <w:vAlign w:val="bottom"/>
            <w:hideMark/>
          </w:tcPr>
          <w:p w14:paraId="78F21D63" w14:textId="0DB5D882"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Unassigned</w:t>
            </w:r>
            <w:r w:rsidRPr="00641BDB">
              <w:rPr>
                <w:rFonts w:eastAsia="Times New Roman" w:cs="Arial"/>
                <w:color w:val="000000"/>
                <w:szCs w:val="17"/>
                <w:lang w:val="es-ES_tradnl"/>
              </w:rPr>
              <w:t xml:space="preserve"> (No asignado)</w:t>
            </w:r>
          </w:p>
        </w:tc>
        <w:tc>
          <w:tcPr>
            <w:tcW w:w="5191" w:type="dxa"/>
            <w:noWrap/>
            <w:vAlign w:val="bottom"/>
            <w:hideMark/>
          </w:tcPr>
          <w:p w14:paraId="7B5E672E" w14:textId="77777777" w:rsidR="005D0751" w:rsidRPr="00641BDB" w:rsidRDefault="005D0751" w:rsidP="005D0751">
            <w:pPr>
              <w:rPr>
                <w:rFonts w:eastAsia="Times New Roman" w:cs="Arial"/>
                <w:color w:val="000000"/>
                <w:szCs w:val="17"/>
                <w:lang w:val="es-ES_tradnl"/>
              </w:rPr>
            </w:pPr>
          </w:p>
        </w:tc>
      </w:tr>
      <w:tr w:rsidR="005D0751" w:rsidRPr="00641BDB" w14:paraId="3D6A03A2" w14:textId="77777777" w:rsidTr="00D355E5">
        <w:trPr>
          <w:trHeight w:val="300"/>
        </w:trPr>
        <w:tc>
          <w:tcPr>
            <w:tcW w:w="1165" w:type="dxa"/>
            <w:noWrap/>
            <w:vAlign w:val="bottom"/>
            <w:hideMark/>
          </w:tcPr>
          <w:p w14:paraId="4EB906C1"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428</w:t>
            </w:r>
          </w:p>
        </w:tc>
        <w:tc>
          <w:tcPr>
            <w:tcW w:w="2995" w:type="dxa"/>
            <w:noWrap/>
            <w:vAlign w:val="bottom"/>
            <w:hideMark/>
          </w:tcPr>
          <w:p w14:paraId="2B44E8DD" w14:textId="5B753271"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Precondition Required</w:t>
            </w:r>
            <w:r w:rsidRPr="00641BDB">
              <w:rPr>
                <w:rFonts w:eastAsia="Times New Roman" w:cs="Arial"/>
                <w:color w:val="000000"/>
                <w:szCs w:val="17"/>
                <w:lang w:val="es-ES_tradnl"/>
              </w:rPr>
              <w:t xml:space="preserve"> (Condición previa requerida)</w:t>
            </w:r>
          </w:p>
        </w:tc>
        <w:tc>
          <w:tcPr>
            <w:tcW w:w="5191" w:type="dxa"/>
            <w:noWrap/>
            <w:vAlign w:val="bottom"/>
            <w:hideMark/>
          </w:tcPr>
          <w:p w14:paraId="0DA63C75" w14:textId="4B57FE8B" w:rsidR="005D0751" w:rsidRPr="00641BDB" w:rsidRDefault="00B778C8" w:rsidP="005D0751">
            <w:pPr>
              <w:rPr>
                <w:rFonts w:eastAsia="Times New Roman" w:cs="Arial"/>
                <w:color w:val="000000"/>
                <w:szCs w:val="17"/>
                <w:lang w:val="es-ES_tradnl"/>
              </w:rPr>
            </w:pPr>
            <w:del w:id="4374" w:author="Author">
              <w:r w:rsidRPr="00641BDB">
                <w:rPr>
                  <w:rFonts w:eastAsia="Times New Roman" w:cs="Arial"/>
                  <w:color w:val="000000"/>
                  <w:szCs w:val="17"/>
                  <w:lang w:val="es-ES_tradnl"/>
                </w:rPr>
                <w:delText xml:space="preserve">Norma </w:delText>
              </w:r>
            </w:del>
            <w:ins w:id="4375" w:author="Author">
              <w:r w:rsidR="005D0751" w:rsidRPr="00641BDB">
                <w:rPr>
                  <w:color w:val="000000"/>
                  <w:lang w:val="es-ES_tradnl"/>
                </w:rPr>
                <w:t>[</w:t>
              </w:r>
            </w:ins>
            <w:r w:rsidR="005D0751" w:rsidRPr="00641BDB">
              <w:rPr>
                <w:color w:val="000000"/>
                <w:lang w:val="es-ES_tradnl"/>
              </w:rPr>
              <w:t>RFC 6585</w:t>
            </w:r>
            <w:ins w:id="4376" w:author="Author">
              <w:r w:rsidR="005D0751" w:rsidRPr="00641BDB">
                <w:rPr>
                  <w:color w:val="000000"/>
                  <w:lang w:val="es-ES_tradnl"/>
                </w:rPr>
                <w:t>]</w:t>
              </w:r>
            </w:ins>
          </w:p>
        </w:tc>
      </w:tr>
      <w:tr w:rsidR="005D0751" w:rsidRPr="00641BDB" w14:paraId="718A0436" w14:textId="77777777" w:rsidTr="00D355E5">
        <w:trPr>
          <w:trHeight w:val="300"/>
        </w:trPr>
        <w:tc>
          <w:tcPr>
            <w:tcW w:w="1165" w:type="dxa"/>
            <w:noWrap/>
            <w:vAlign w:val="bottom"/>
            <w:hideMark/>
          </w:tcPr>
          <w:p w14:paraId="271A415C"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429</w:t>
            </w:r>
          </w:p>
        </w:tc>
        <w:tc>
          <w:tcPr>
            <w:tcW w:w="2995" w:type="dxa"/>
            <w:noWrap/>
            <w:vAlign w:val="bottom"/>
            <w:hideMark/>
          </w:tcPr>
          <w:p w14:paraId="354A224A" w14:textId="67E30EA6"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Too Many Requests</w:t>
            </w:r>
            <w:r w:rsidRPr="00641BDB">
              <w:rPr>
                <w:rFonts w:eastAsia="Times New Roman" w:cs="Arial"/>
                <w:color w:val="000000"/>
                <w:szCs w:val="17"/>
                <w:lang w:val="es-ES_tradnl"/>
              </w:rPr>
              <w:t xml:space="preserve"> (Demasiadas peticiones)</w:t>
            </w:r>
          </w:p>
        </w:tc>
        <w:tc>
          <w:tcPr>
            <w:tcW w:w="5191" w:type="dxa"/>
            <w:noWrap/>
            <w:vAlign w:val="bottom"/>
            <w:hideMark/>
          </w:tcPr>
          <w:p w14:paraId="78124FBD" w14:textId="09CCF52A" w:rsidR="005D0751" w:rsidRPr="00641BDB" w:rsidRDefault="00046AD3" w:rsidP="005D0751">
            <w:pPr>
              <w:rPr>
                <w:rFonts w:eastAsia="Times New Roman" w:cs="Arial"/>
                <w:color w:val="000000"/>
                <w:szCs w:val="17"/>
                <w:lang w:val="es-ES_tradnl"/>
              </w:rPr>
            </w:pPr>
            <w:del w:id="4377" w:author="Author">
              <w:r w:rsidRPr="00641BDB">
                <w:rPr>
                  <w:rFonts w:eastAsia="Times New Roman" w:cs="Arial"/>
                  <w:color w:val="000000"/>
                  <w:szCs w:val="17"/>
                  <w:lang w:val="es-ES_tradnl"/>
                </w:rPr>
                <w:delText xml:space="preserve">Norma </w:delText>
              </w:r>
            </w:del>
            <w:ins w:id="4378" w:author="Author">
              <w:r w:rsidR="005D0751" w:rsidRPr="00641BDB">
                <w:rPr>
                  <w:color w:val="000000"/>
                  <w:lang w:val="es-ES_tradnl"/>
                </w:rPr>
                <w:t>[</w:t>
              </w:r>
            </w:ins>
            <w:r w:rsidR="005D0751" w:rsidRPr="00641BDB">
              <w:rPr>
                <w:color w:val="000000"/>
                <w:lang w:val="es-ES_tradnl"/>
              </w:rPr>
              <w:t>RFC 6585</w:t>
            </w:r>
            <w:ins w:id="4379" w:author="Author">
              <w:r w:rsidR="005D0751" w:rsidRPr="00641BDB">
                <w:rPr>
                  <w:color w:val="000000"/>
                  <w:lang w:val="es-ES_tradnl"/>
                </w:rPr>
                <w:t>]</w:t>
              </w:r>
            </w:ins>
          </w:p>
        </w:tc>
      </w:tr>
      <w:tr w:rsidR="005D0751" w:rsidRPr="00641BDB" w14:paraId="1C3F3B1A" w14:textId="77777777" w:rsidTr="00D355E5">
        <w:trPr>
          <w:trHeight w:val="300"/>
        </w:trPr>
        <w:tc>
          <w:tcPr>
            <w:tcW w:w="1165" w:type="dxa"/>
            <w:noWrap/>
            <w:vAlign w:val="bottom"/>
            <w:hideMark/>
          </w:tcPr>
          <w:p w14:paraId="56D083E0"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430</w:t>
            </w:r>
          </w:p>
        </w:tc>
        <w:tc>
          <w:tcPr>
            <w:tcW w:w="2995" w:type="dxa"/>
            <w:noWrap/>
            <w:vAlign w:val="bottom"/>
            <w:hideMark/>
          </w:tcPr>
          <w:p w14:paraId="186016BF" w14:textId="754F017D"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Unassigned</w:t>
            </w:r>
            <w:r w:rsidRPr="00641BDB">
              <w:rPr>
                <w:rFonts w:eastAsia="Times New Roman" w:cs="Arial"/>
                <w:color w:val="000000"/>
                <w:szCs w:val="17"/>
                <w:lang w:val="es-ES_tradnl"/>
              </w:rPr>
              <w:t xml:space="preserve"> (No asignado)</w:t>
            </w:r>
          </w:p>
        </w:tc>
        <w:tc>
          <w:tcPr>
            <w:tcW w:w="5191" w:type="dxa"/>
            <w:noWrap/>
            <w:vAlign w:val="bottom"/>
            <w:hideMark/>
          </w:tcPr>
          <w:p w14:paraId="39556638" w14:textId="77777777" w:rsidR="005D0751" w:rsidRPr="00641BDB" w:rsidRDefault="005D0751" w:rsidP="005D0751">
            <w:pPr>
              <w:rPr>
                <w:rFonts w:eastAsia="Times New Roman" w:cs="Arial"/>
                <w:color w:val="000000"/>
                <w:szCs w:val="17"/>
                <w:lang w:val="es-ES_tradnl"/>
              </w:rPr>
            </w:pPr>
          </w:p>
        </w:tc>
      </w:tr>
      <w:tr w:rsidR="005D0751" w:rsidRPr="00641BDB" w14:paraId="45C899F0" w14:textId="77777777" w:rsidTr="00D355E5">
        <w:trPr>
          <w:trHeight w:val="300"/>
        </w:trPr>
        <w:tc>
          <w:tcPr>
            <w:tcW w:w="1165" w:type="dxa"/>
            <w:noWrap/>
            <w:vAlign w:val="bottom"/>
            <w:hideMark/>
          </w:tcPr>
          <w:p w14:paraId="40CB163C"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431</w:t>
            </w:r>
          </w:p>
        </w:tc>
        <w:tc>
          <w:tcPr>
            <w:tcW w:w="2995" w:type="dxa"/>
            <w:noWrap/>
            <w:vAlign w:val="bottom"/>
            <w:hideMark/>
          </w:tcPr>
          <w:p w14:paraId="4A20C1B4" w14:textId="7CD79FB7"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Request Header Fields Too Large</w:t>
            </w:r>
            <w:r w:rsidRPr="00641BDB">
              <w:rPr>
                <w:rFonts w:eastAsia="Times New Roman" w:cs="Arial"/>
                <w:color w:val="000000"/>
                <w:szCs w:val="17"/>
                <w:lang w:val="es-ES_tradnl"/>
              </w:rPr>
              <w:t xml:space="preserve"> (Campos del encabezado de petición demasiado largos)</w:t>
            </w:r>
          </w:p>
        </w:tc>
        <w:tc>
          <w:tcPr>
            <w:tcW w:w="5191" w:type="dxa"/>
            <w:noWrap/>
            <w:vAlign w:val="bottom"/>
            <w:hideMark/>
          </w:tcPr>
          <w:p w14:paraId="65B40249" w14:textId="16E5F77F" w:rsidR="005D0751" w:rsidRPr="00641BDB" w:rsidRDefault="00046AD3" w:rsidP="005D0751">
            <w:pPr>
              <w:rPr>
                <w:rFonts w:eastAsia="Times New Roman" w:cs="Arial"/>
                <w:color w:val="000000"/>
                <w:szCs w:val="17"/>
                <w:lang w:val="es-ES_tradnl"/>
              </w:rPr>
            </w:pPr>
            <w:del w:id="4380" w:author="Author">
              <w:r w:rsidRPr="00641BDB">
                <w:rPr>
                  <w:rFonts w:eastAsia="Times New Roman" w:cs="Arial"/>
                  <w:color w:val="000000"/>
                  <w:szCs w:val="17"/>
                  <w:lang w:val="es-ES_tradnl"/>
                </w:rPr>
                <w:delText xml:space="preserve">Norma </w:delText>
              </w:r>
            </w:del>
            <w:ins w:id="4381" w:author="Author">
              <w:r w:rsidR="005D0751" w:rsidRPr="00641BDB">
                <w:rPr>
                  <w:color w:val="000000"/>
                  <w:lang w:val="es-ES_tradnl"/>
                </w:rPr>
                <w:t>[</w:t>
              </w:r>
            </w:ins>
            <w:r w:rsidR="005D0751" w:rsidRPr="00641BDB">
              <w:rPr>
                <w:color w:val="000000"/>
                <w:lang w:val="es-ES_tradnl"/>
              </w:rPr>
              <w:t>RFC 6585</w:t>
            </w:r>
            <w:ins w:id="4382" w:author="Author">
              <w:r w:rsidR="005D0751" w:rsidRPr="00641BDB">
                <w:rPr>
                  <w:color w:val="000000"/>
                  <w:lang w:val="es-ES_tradnl"/>
                </w:rPr>
                <w:t>]</w:t>
              </w:r>
            </w:ins>
          </w:p>
        </w:tc>
      </w:tr>
      <w:tr w:rsidR="005D0751" w:rsidRPr="00641BDB" w14:paraId="14BBAC15" w14:textId="77777777" w:rsidTr="00D355E5">
        <w:trPr>
          <w:trHeight w:val="300"/>
        </w:trPr>
        <w:tc>
          <w:tcPr>
            <w:tcW w:w="1165" w:type="dxa"/>
            <w:noWrap/>
            <w:vAlign w:val="bottom"/>
            <w:hideMark/>
          </w:tcPr>
          <w:p w14:paraId="3BC669D9"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432-450</w:t>
            </w:r>
          </w:p>
        </w:tc>
        <w:tc>
          <w:tcPr>
            <w:tcW w:w="2995" w:type="dxa"/>
            <w:noWrap/>
            <w:vAlign w:val="bottom"/>
            <w:hideMark/>
          </w:tcPr>
          <w:p w14:paraId="45D7859F" w14:textId="56129032"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Unassigned</w:t>
            </w:r>
            <w:r w:rsidRPr="00641BDB">
              <w:rPr>
                <w:rFonts w:eastAsia="Times New Roman" w:cs="Arial"/>
                <w:color w:val="000000"/>
                <w:szCs w:val="17"/>
                <w:lang w:val="es-ES_tradnl"/>
              </w:rPr>
              <w:t xml:space="preserve"> (No asignado)</w:t>
            </w:r>
          </w:p>
        </w:tc>
        <w:tc>
          <w:tcPr>
            <w:tcW w:w="5191" w:type="dxa"/>
            <w:noWrap/>
            <w:vAlign w:val="bottom"/>
            <w:hideMark/>
          </w:tcPr>
          <w:p w14:paraId="782DEBCA" w14:textId="77777777" w:rsidR="005D0751" w:rsidRPr="00641BDB" w:rsidRDefault="005D0751" w:rsidP="005D0751">
            <w:pPr>
              <w:rPr>
                <w:rFonts w:eastAsia="Times New Roman" w:cs="Arial"/>
                <w:color w:val="000000"/>
                <w:szCs w:val="17"/>
                <w:lang w:val="es-ES_tradnl"/>
              </w:rPr>
            </w:pPr>
          </w:p>
        </w:tc>
      </w:tr>
      <w:tr w:rsidR="005D0751" w:rsidRPr="00641BDB" w14:paraId="14A43815" w14:textId="77777777" w:rsidTr="00D355E5">
        <w:trPr>
          <w:trHeight w:val="300"/>
        </w:trPr>
        <w:tc>
          <w:tcPr>
            <w:tcW w:w="1165" w:type="dxa"/>
            <w:noWrap/>
            <w:vAlign w:val="bottom"/>
            <w:hideMark/>
          </w:tcPr>
          <w:p w14:paraId="7EC5534E"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451</w:t>
            </w:r>
          </w:p>
        </w:tc>
        <w:tc>
          <w:tcPr>
            <w:tcW w:w="2995" w:type="dxa"/>
            <w:noWrap/>
            <w:vAlign w:val="bottom"/>
            <w:hideMark/>
          </w:tcPr>
          <w:p w14:paraId="7319C195" w14:textId="0993F7B7"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Unavailable For Legal Reasons</w:t>
            </w:r>
            <w:r w:rsidRPr="00641BDB">
              <w:rPr>
                <w:rFonts w:eastAsia="Times New Roman" w:cs="Arial"/>
                <w:color w:val="000000"/>
                <w:szCs w:val="17"/>
                <w:lang w:val="es-ES_tradnl"/>
              </w:rPr>
              <w:t xml:space="preserve"> (No disponible por razones legales)</w:t>
            </w:r>
          </w:p>
        </w:tc>
        <w:tc>
          <w:tcPr>
            <w:tcW w:w="5191" w:type="dxa"/>
            <w:noWrap/>
            <w:vAlign w:val="bottom"/>
            <w:hideMark/>
          </w:tcPr>
          <w:p w14:paraId="3E2460D9" w14:textId="0F546F33" w:rsidR="005D0751" w:rsidRPr="00641BDB" w:rsidRDefault="00046AD3" w:rsidP="005D0751">
            <w:pPr>
              <w:rPr>
                <w:rFonts w:eastAsia="Times New Roman" w:cs="Arial"/>
                <w:color w:val="000000"/>
                <w:szCs w:val="17"/>
                <w:lang w:val="es-ES_tradnl"/>
              </w:rPr>
            </w:pPr>
            <w:del w:id="4383" w:author="Author">
              <w:r w:rsidRPr="00641BDB">
                <w:rPr>
                  <w:rFonts w:eastAsia="Times New Roman" w:cs="Arial"/>
                  <w:color w:val="000000"/>
                  <w:szCs w:val="17"/>
                  <w:lang w:val="es-ES_tradnl"/>
                </w:rPr>
                <w:delText xml:space="preserve">Norma </w:delText>
              </w:r>
            </w:del>
            <w:ins w:id="4384" w:author="Author">
              <w:r w:rsidR="005D0751" w:rsidRPr="00641BDB">
                <w:rPr>
                  <w:color w:val="000000"/>
                  <w:lang w:val="es-ES_tradnl"/>
                </w:rPr>
                <w:t>[</w:t>
              </w:r>
            </w:ins>
            <w:r w:rsidR="005D0751" w:rsidRPr="00641BDB">
              <w:rPr>
                <w:color w:val="000000"/>
                <w:lang w:val="es-ES_tradnl"/>
              </w:rPr>
              <w:t>RFC 7725</w:t>
            </w:r>
            <w:ins w:id="4385" w:author="Author">
              <w:r w:rsidR="005D0751" w:rsidRPr="00641BDB">
                <w:rPr>
                  <w:color w:val="000000"/>
                  <w:lang w:val="es-ES_tradnl"/>
                </w:rPr>
                <w:t>]</w:t>
              </w:r>
            </w:ins>
          </w:p>
        </w:tc>
      </w:tr>
      <w:tr w:rsidR="005D0751" w:rsidRPr="00641BDB" w14:paraId="13DB8486" w14:textId="77777777" w:rsidTr="00D355E5">
        <w:trPr>
          <w:trHeight w:val="300"/>
        </w:trPr>
        <w:tc>
          <w:tcPr>
            <w:tcW w:w="1165" w:type="dxa"/>
            <w:noWrap/>
            <w:vAlign w:val="bottom"/>
            <w:hideMark/>
          </w:tcPr>
          <w:p w14:paraId="7B082989"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452-499</w:t>
            </w:r>
          </w:p>
        </w:tc>
        <w:tc>
          <w:tcPr>
            <w:tcW w:w="2995" w:type="dxa"/>
            <w:noWrap/>
            <w:vAlign w:val="bottom"/>
            <w:hideMark/>
          </w:tcPr>
          <w:p w14:paraId="032E578C" w14:textId="143FB9F6"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Unassigned</w:t>
            </w:r>
            <w:r w:rsidRPr="00641BDB">
              <w:rPr>
                <w:rFonts w:eastAsia="Times New Roman" w:cs="Arial"/>
                <w:color w:val="000000"/>
                <w:szCs w:val="17"/>
                <w:lang w:val="es-ES_tradnl"/>
              </w:rPr>
              <w:t xml:space="preserve"> (No asignado)</w:t>
            </w:r>
          </w:p>
        </w:tc>
        <w:tc>
          <w:tcPr>
            <w:tcW w:w="5191" w:type="dxa"/>
            <w:noWrap/>
            <w:vAlign w:val="bottom"/>
            <w:hideMark/>
          </w:tcPr>
          <w:p w14:paraId="23E14331" w14:textId="77777777" w:rsidR="005D0751" w:rsidRPr="00641BDB" w:rsidRDefault="005D0751" w:rsidP="005D0751">
            <w:pPr>
              <w:rPr>
                <w:rFonts w:eastAsia="Times New Roman" w:cs="Arial"/>
                <w:color w:val="000000"/>
                <w:szCs w:val="17"/>
                <w:lang w:val="es-ES_tradnl"/>
              </w:rPr>
            </w:pPr>
          </w:p>
        </w:tc>
      </w:tr>
      <w:tr w:rsidR="005D0751" w:rsidRPr="00641BDB" w14:paraId="78FEC18A" w14:textId="77777777" w:rsidTr="00D355E5">
        <w:trPr>
          <w:trHeight w:val="300"/>
        </w:trPr>
        <w:tc>
          <w:tcPr>
            <w:tcW w:w="1165" w:type="dxa"/>
            <w:noWrap/>
            <w:vAlign w:val="bottom"/>
            <w:hideMark/>
          </w:tcPr>
          <w:p w14:paraId="6777CB5D"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500</w:t>
            </w:r>
          </w:p>
        </w:tc>
        <w:tc>
          <w:tcPr>
            <w:tcW w:w="2995" w:type="dxa"/>
            <w:noWrap/>
            <w:vAlign w:val="bottom"/>
            <w:hideMark/>
          </w:tcPr>
          <w:p w14:paraId="79C1A1F2" w14:textId="6B9DACE4"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Internal Server Error</w:t>
            </w:r>
            <w:r w:rsidRPr="00641BDB">
              <w:rPr>
                <w:rFonts w:eastAsia="Times New Roman" w:cs="Arial"/>
                <w:color w:val="000000"/>
                <w:szCs w:val="17"/>
                <w:lang w:val="es-ES_tradnl"/>
              </w:rPr>
              <w:t xml:space="preserve"> (Error interno del servidor)</w:t>
            </w:r>
          </w:p>
        </w:tc>
        <w:tc>
          <w:tcPr>
            <w:tcW w:w="5191" w:type="dxa"/>
            <w:noWrap/>
            <w:vAlign w:val="bottom"/>
            <w:hideMark/>
          </w:tcPr>
          <w:p w14:paraId="146EC816" w14:textId="78623097" w:rsidR="005D0751" w:rsidRPr="00641BDB" w:rsidRDefault="00A06349" w:rsidP="005D0751">
            <w:pPr>
              <w:rPr>
                <w:rFonts w:eastAsia="Times New Roman" w:cs="Arial"/>
                <w:color w:val="000000"/>
                <w:szCs w:val="17"/>
                <w:lang w:val="es-ES_tradnl"/>
              </w:rPr>
            </w:pPr>
            <w:del w:id="4386" w:author="Author">
              <w:r w:rsidRPr="00641BDB">
                <w:rPr>
                  <w:rFonts w:eastAsia="Times New Roman" w:cs="Arial"/>
                  <w:color w:val="000000"/>
                  <w:szCs w:val="17"/>
                  <w:lang w:val="es-ES_tradnl"/>
                </w:rPr>
                <w:delText xml:space="preserve">Norma </w:delText>
              </w:r>
            </w:del>
            <w:ins w:id="4387" w:author="Author">
              <w:r w:rsidR="005D0751" w:rsidRPr="00641BDB">
                <w:rPr>
                  <w:color w:val="000000"/>
                  <w:lang w:val="es-ES_tradnl"/>
                </w:rPr>
                <w:t>[</w:t>
              </w:r>
            </w:ins>
            <w:r w:rsidR="005D0751" w:rsidRPr="00641BDB">
              <w:rPr>
                <w:color w:val="000000"/>
                <w:lang w:val="es-ES_tradnl"/>
              </w:rPr>
              <w:t xml:space="preserve">RFC </w:t>
            </w:r>
            <w:del w:id="4388" w:author="Author">
              <w:r w:rsidRPr="00641BDB">
                <w:rPr>
                  <w:rFonts w:eastAsia="Times New Roman" w:cs="Arial"/>
                  <w:color w:val="000000"/>
                  <w:szCs w:val="17"/>
                  <w:lang w:val="es-ES_tradnl"/>
                </w:rPr>
                <w:delText>7231</w:delText>
              </w:r>
            </w:del>
            <w:ins w:id="4389" w:author="Author">
              <w:r w:rsidR="005D0751" w:rsidRPr="00641BDB">
                <w:rPr>
                  <w:color w:val="000000"/>
                  <w:lang w:val="es-ES_tradnl"/>
                </w:rPr>
                <w:t>9110</w:t>
              </w:r>
            </w:ins>
            <w:r w:rsidR="005D0751" w:rsidRPr="00641BDB">
              <w:rPr>
                <w:color w:val="000000"/>
                <w:lang w:val="es-ES_tradnl"/>
              </w:rPr>
              <w:t xml:space="preserve">, sección </w:t>
            </w:r>
            <w:del w:id="4390" w:author="Author">
              <w:r w:rsidR="005E48A2" w:rsidRPr="00641BDB">
                <w:rPr>
                  <w:rFonts w:eastAsia="Times New Roman" w:cs="Arial"/>
                  <w:color w:val="000000"/>
                  <w:szCs w:val="17"/>
                  <w:lang w:val="es-ES_tradnl"/>
                </w:rPr>
                <w:delText>6</w:delText>
              </w:r>
            </w:del>
            <w:ins w:id="4391" w:author="Author">
              <w:r w:rsidR="005D0751" w:rsidRPr="00641BDB">
                <w:rPr>
                  <w:color w:val="000000"/>
                  <w:lang w:val="es-ES_tradnl"/>
                </w:rPr>
                <w:t>15</w:t>
              </w:r>
            </w:ins>
            <w:r w:rsidR="005D0751" w:rsidRPr="00641BDB">
              <w:rPr>
                <w:color w:val="000000"/>
                <w:lang w:val="es-ES_tradnl"/>
              </w:rPr>
              <w:t>.6.1</w:t>
            </w:r>
            <w:ins w:id="4392" w:author="Author">
              <w:r w:rsidR="005D0751" w:rsidRPr="00641BDB">
                <w:rPr>
                  <w:color w:val="000000"/>
                  <w:lang w:val="es-ES_tradnl"/>
                </w:rPr>
                <w:t>]</w:t>
              </w:r>
            </w:ins>
          </w:p>
        </w:tc>
      </w:tr>
      <w:tr w:rsidR="005D0751" w:rsidRPr="00641BDB" w14:paraId="27CDE7DC" w14:textId="77777777" w:rsidTr="00D355E5">
        <w:trPr>
          <w:trHeight w:val="300"/>
        </w:trPr>
        <w:tc>
          <w:tcPr>
            <w:tcW w:w="1165" w:type="dxa"/>
            <w:noWrap/>
            <w:vAlign w:val="bottom"/>
            <w:hideMark/>
          </w:tcPr>
          <w:p w14:paraId="6053CB42"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501</w:t>
            </w:r>
          </w:p>
        </w:tc>
        <w:tc>
          <w:tcPr>
            <w:tcW w:w="2995" w:type="dxa"/>
            <w:noWrap/>
            <w:vAlign w:val="bottom"/>
            <w:hideMark/>
          </w:tcPr>
          <w:p w14:paraId="09A99432" w14:textId="739F8BEF"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Not Implemented</w:t>
            </w:r>
            <w:r w:rsidRPr="00641BDB">
              <w:rPr>
                <w:rFonts w:eastAsia="Times New Roman" w:cs="Arial"/>
                <w:color w:val="000000"/>
                <w:szCs w:val="17"/>
                <w:lang w:val="es-ES_tradnl"/>
              </w:rPr>
              <w:t xml:space="preserve"> (No implementado)</w:t>
            </w:r>
          </w:p>
        </w:tc>
        <w:tc>
          <w:tcPr>
            <w:tcW w:w="5191" w:type="dxa"/>
            <w:noWrap/>
            <w:vAlign w:val="bottom"/>
            <w:hideMark/>
          </w:tcPr>
          <w:p w14:paraId="49A7073F" w14:textId="6DFCDE49" w:rsidR="005D0751" w:rsidRPr="00641BDB" w:rsidRDefault="00A06349" w:rsidP="005D0751">
            <w:pPr>
              <w:rPr>
                <w:rFonts w:eastAsia="Times New Roman" w:cs="Arial"/>
                <w:color w:val="000000"/>
                <w:szCs w:val="17"/>
                <w:lang w:val="es-ES_tradnl"/>
              </w:rPr>
            </w:pPr>
            <w:del w:id="4393" w:author="Author">
              <w:r w:rsidRPr="00641BDB">
                <w:rPr>
                  <w:rFonts w:eastAsia="Times New Roman" w:cs="Arial"/>
                  <w:color w:val="000000"/>
                  <w:szCs w:val="17"/>
                  <w:lang w:val="es-ES_tradnl"/>
                </w:rPr>
                <w:delText xml:space="preserve">Norma </w:delText>
              </w:r>
            </w:del>
            <w:ins w:id="4394" w:author="Author">
              <w:r w:rsidR="005D0751" w:rsidRPr="00641BDB">
                <w:rPr>
                  <w:color w:val="000000"/>
                  <w:lang w:val="es-ES_tradnl"/>
                </w:rPr>
                <w:t>[</w:t>
              </w:r>
            </w:ins>
            <w:r w:rsidR="005D0751" w:rsidRPr="00641BDB">
              <w:rPr>
                <w:color w:val="000000"/>
                <w:lang w:val="es-ES_tradnl"/>
              </w:rPr>
              <w:t xml:space="preserve">RFC </w:t>
            </w:r>
            <w:del w:id="4395" w:author="Author">
              <w:r w:rsidRPr="00641BDB">
                <w:rPr>
                  <w:rFonts w:eastAsia="Times New Roman" w:cs="Arial"/>
                  <w:color w:val="000000"/>
                  <w:szCs w:val="17"/>
                  <w:lang w:val="es-ES_tradnl"/>
                </w:rPr>
                <w:delText>7231</w:delText>
              </w:r>
            </w:del>
            <w:ins w:id="4396" w:author="Author">
              <w:r w:rsidR="005D0751" w:rsidRPr="00641BDB">
                <w:rPr>
                  <w:color w:val="000000"/>
                  <w:lang w:val="es-ES_tradnl"/>
                </w:rPr>
                <w:t>9110</w:t>
              </w:r>
            </w:ins>
            <w:r w:rsidR="005D0751" w:rsidRPr="00641BDB">
              <w:rPr>
                <w:color w:val="000000"/>
                <w:lang w:val="es-ES_tradnl"/>
              </w:rPr>
              <w:t xml:space="preserve">, sección </w:t>
            </w:r>
            <w:del w:id="4397" w:author="Author">
              <w:r w:rsidR="005E48A2" w:rsidRPr="00641BDB">
                <w:rPr>
                  <w:rFonts w:eastAsia="Times New Roman" w:cs="Arial"/>
                  <w:color w:val="000000"/>
                  <w:szCs w:val="17"/>
                  <w:lang w:val="es-ES_tradnl"/>
                </w:rPr>
                <w:delText>6</w:delText>
              </w:r>
            </w:del>
            <w:ins w:id="4398" w:author="Author">
              <w:r w:rsidR="005D0751" w:rsidRPr="00641BDB">
                <w:rPr>
                  <w:color w:val="000000"/>
                  <w:lang w:val="es-ES_tradnl"/>
                </w:rPr>
                <w:t>15</w:t>
              </w:r>
            </w:ins>
            <w:r w:rsidR="005D0751" w:rsidRPr="00641BDB">
              <w:rPr>
                <w:color w:val="000000"/>
                <w:lang w:val="es-ES_tradnl"/>
              </w:rPr>
              <w:t>.6.2</w:t>
            </w:r>
            <w:ins w:id="4399" w:author="Author">
              <w:r w:rsidR="005D0751" w:rsidRPr="00641BDB">
                <w:rPr>
                  <w:color w:val="000000"/>
                  <w:lang w:val="es-ES_tradnl"/>
                </w:rPr>
                <w:t>]</w:t>
              </w:r>
            </w:ins>
          </w:p>
        </w:tc>
      </w:tr>
      <w:tr w:rsidR="005D0751" w:rsidRPr="00641BDB" w14:paraId="38A938D9" w14:textId="77777777" w:rsidTr="00D355E5">
        <w:trPr>
          <w:trHeight w:val="300"/>
        </w:trPr>
        <w:tc>
          <w:tcPr>
            <w:tcW w:w="1165" w:type="dxa"/>
            <w:noWrap/>
            <w:vAlign w:val="bottom"/>
            <w:hideMark/>
          </w:tcPr>
          <w:p w14:paraId="2144B2F3"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502</w:t>
            </w:r>
          </w:p>
        </w:tc>
        <w:tc>
          <w:tcPr>
            <w:tcW w:w="2995" w:type="dxa"/>
            <w:noWrap/>
            <w:vAlign w:val="bottom"/>
            <w:hideMark/>
          </w:tcPr>
          <w:p w14:paraId="6391C774" w14:textId="426D7BCA"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Bad Gateway</w:t>
            </w:r>
            <w:r w:rsidRPr="00641BDB">
              <w:rPr>
                <w:rFonts w:eastAsia="Times New Roman" w:cs="Arial"/>
                <w:color w:val="000000"/>
                <w:szCs w:val="17"/>
                <w:lang w:val="es-ES_tradnl"/>
              </w:rPr>
              <w:t xml:space="preserve"> (Puerta de enlace incorrecta)</w:t>
            </w:r>
          </w:p>
        </w:tc>
        <w:tc>
          <w:tcPr>
            <w:tcW w:w="5191" w:type="dxa"/>
            <w:noWrap/>
            <w:vAlign w:val="bottom"/>
            <w:hideMark/>
          </w:tcPr>
          <w:p w14:paraId="6A9D894D" w14:textId="764B4423" w:rsidR="005D0751" w:rsidRPr="00641BDB" w:rsidRDefault="00A06349" w:rsidP="005D0751">
            <w:pPr>
              <w:rPr>
                <w:rFonts w:eastAsia="Times New Roman" w:cs="Arial"/>
                <w:color w:val="000000"/>
                <w:szCs w:val="17"/>
                <w:lang w:val="es-ES_tradnl"/>
              </w:rPr>
            </w:pPr>
            <w:del w:id="4400" w:author="Author">
              <w:r w:rsidRPr="00641BDB">
                <w:rPr>
                  <w:rFonts w:eastAsia="Times New Roman" w:cs="Arial"/>
                  <w:color w:val="000000"/>
                  <w:szCs w:val="17"/>
                  <w:lang w:val="es-ES_tradnl"/>
                </w:rPr>
                <w:delText xml:space="preserve">Norma </w:delText>
              </w:r>
            </w:del>
            <w:ins w:id="4401" w:author="Author">
              <w:r w:rsidR="005D0751" w:rsidRPr="00641BDB">
                <w:rPr>
                  <w:color w:val="000000"/>
                  <w:lang w:val="es-ES_tradnl"/>
                </w:rPr>
                <w:t>[</w:t>
              </w:r>
            </w:ins>
            <w:r w:rsidR="005D0751" w:rsidRPr="00641BDB">
              <w:rPr>
                <w:color w:val="000000"/>
                <w:lang w:val="es-ES_tradnl"/>
              </w:rPr>
              <w:t xml:space="preserve">RFC </w:t>
            </w:r>
            <w:del w:id="4402" w:author="Author">
              <w:r w:rsidRPr="00641BDB">
                <w:rPr>
                  <w:rFonts w:eastAsia="Times New Roman" w:cs="Arial"/>
                  <w:color w:val="000000"/>
                  <w:szCs w:val="17"/>
                  <w:lang w:val="es-ES_tradnl"/>
                </w:rPr>
                <w:delText>7231</w:delText>
              </w:r>
            </w:del>
            <w:ins w:id="4403" w:author="Author">
              <w:r w:rsidR="005D0751" w:rsidRPr="00641BDB">
                <w:rPr>
                  <w:color w:val="000000"/>
                  <w:lang w:val="es-ES_tradnl"/>
                </w:rPr>
                <w:t>9110</w:t>
              </w:r>
            </w:ins>
            <w:r w:rsidR="005D0751" w:rsidRPr="00641BDB">
              <w:rPr>
                <w:color w:val="000000"/>
                <w:lang w:val="es-ES_tradnl"/>
              </w:rPr>
              <w:t xml:space="preserve">, sección </w:t>
            </w:r>
            <w:del w:id="4404" w:author="Author">
              <w:r w:rsidR="005E48A2" w:rsidRPr="00641BDB">
                <w:rPr>
                  <w:rFonts w:eastAsia="Times New Roman" w:cs="Arial"/>
                  <w:color w:val="000000"/>
                  <w:szCs w:val="17"/>
                  <w:lang w:val="es-ES_tradnl"/>
                </w:rPr>
                <w:delText>6</w:delText>
              </w:r>
            </w:del>
            <w:ins w:id="4405" w:author="Author">
              <w:r w:rsidR="005D0751" w:rsidRPr="00641BDB">
                <w:rPr>
                  <w:color w:val="000000"/>
                  <w:lang w:val="es-ES_tradnl"/>
                </w:rPr>
                <w:t>15</w:t>
              </w:r>
            </w:ins>
            <w:r w:rsidR="005D0751" w:rsidRPr="00641BDB">
              <w:rPr>
                <w:color w:val="000000"/>
                <w:lang w:val="es-ES_tradnl"/>
              </w:rPr>
              <w:t>.6.3</w:t>
            </w:r>
            <w:ins w:id="4406" w:author="Author">
              <w:r w:rsidR="005D0751" w:rsidRPr="00641BDB">
                <w:rPr>
                  <w:color w:val="000000"/>
                  <w:lang w:val="es-ES_tradnl"/>
                </w:rPr>
                <w:t>]</w:t>
              </w:r>
            </w:ins>
          </w:p>
        </w:tc>
      </w:tr>
      <w:tr w:rsidR="005D0751" w:rsidRPr="00641BDB" w14:paraId="7E4E5979" w14:textId="77777777" w:rsidTr="00D355E5">
        <w:trPr>
          <w:trHeight w:val="300"/>
        </w:trPr>
        <w:tc>
          <w:tcPr>
            <w:tcW w:w="1165" w:type="dxa"/>
            <w:noWrap/>
            <w:vAlign w:val="bottom"/>
            <w:hideMark/>
          </w:tcPr>
          <w:p w14:paraId="4EF6A98F"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503</w:t>
            </w:r>
          </w:p>
        </w:tc>
        <w:tc>
          <w:tcPr>
            <w:tcW w:w="2995" w:type="dxa"/>
            <w:noWrap/>
            <w:vAlign w:val="bottom"/>
            <w:hideMark/>
          </w:tcPr>
          <w:p w14:paraId="67D3ACC9" w14:textId="3B2BEBB6"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Service Unavailable</w:t>
            </w:r>
            <w:r w:rsidRPr="00641BDB">
              <w:rPr>
                <w:rFonts w:eastAsia="Times New Roman" w:cs="Arial"/>
                <w:color w:val="000000"/>
                <w:szCs w:val="17"/>
                <w:lang w:val="es-ES_tradnl"/>
              </w:rPr>
              <w:t xml:space="preserve"> (Servicio no disponible)</w:t>
            </w:r>
          </w:p>
        </w:tc>
        <w:tc>
          <w:tcPr>
            <w:tcW w:w="5191" w:type="dxa"/>
            <w:noWrap/>
            <w:vAlign w:val="bottom"/>
            <w:hideMark/>
          </w:tcPr>
          <w:p w14:paraId="3E98930E" w14:textId="6DBF8101" w:rsidR="005D0751" w:rsidRPr="00641BDB" w:rsidRDefault="00A06349" w:rsidP="005D0751">
            <w:pPr>
              <w:rPr>
                <w:rFonts w:eastAsia="Times New Roman" w:cs="Arial"/>
                <w:color w:val="000000"/>
                <w:szCs w:val="17"/>
                <w:lang w:val="es-ES_tradnl"/>
              </w:rPr>
            </w:pPr>
            <w:del w:id="4407" w:author="Author">
              <w:r w:rsidRPr="00641BDB">
                <w:rPr>
                  <w:rFonts w:eastAsia="Times New Roman" w:cs="Arial"/>
                  <w:color w:val="000000"/>
                  <w:szCs w:val="17"/>
                  <w:lang w:val="es-ES_tradnl"/>
                </w:rPr>
                <w:delText xml:space="preserve">Norma </w:delText>
              </w:r>
            </w:del>
            <w:ins w:id="4408" w:author="Author">
              <w:r w:rsidR="005D0751" w:rsidRPr="00641BDB">
                <w:rPr>
                  <w:color w:val="000000"/>
                  <w:lang w:val="es-ES_tradnl"/>
                </w:rPr>
                <w:t>[</w:t>
              </w:r>
            </w:ins>
            <w:r w:rsidR="005D0751" w:rsidRPr="00641BDB">
              <w:rPr>
                <w:color w:val="000000"/>
                <w:lang w:val="es-ES_tradnl"/>
              </w:rPr>
              <w:t xml:space="preserve">RFC </w:t>
            </w:r>
            <w:del w:id="4409" w:author="Author">
              <w:r w:rsidRPr="00641BDB">
                <w:rPr>
                  <w:rFonts w:eastAsia="Times New Roman" w:cs="Arial"/>
                  <w:color w:val="000000"/>
                  <w:szCs w:val="17"/>
                  <w:lang w:val="es-ES_tradnl"/>
                </w:rPr>
                <w:delText>7231</w:delText>
              </w:r>
            </w:del>
            <w:ins w:id="4410" w:author="Author">
              <w:r w:rsidR="005D0751" w:rsidRPr="00641BDB">
                <w:rPr>
                  <w:color w:val="000000"/>
                  <w:lang w:val="es-ES_tradnl"/>
                </w:rPr>
                <w:t>9110</w:t>
              </w:r>
            </w:ins>
            <w:r w:rsidR="005D0751" w:rsidRPr="00641BDB">
              <w:rPr>
                <w:color w:val="000000"/>
                <w:lang w:val="es-ES_tradnl"/>
              </w:rPr>
              <w:t xml:space="preserve">, sección </w:t>
            </w:r>
            <w:del w:id="4411" w:author="Author">
              <w:r w:rsidR="005E48A2" w:rsidRPr="00641BDB">
                <w:rPr>
                  <w:rFonts w:eastAsia="Times New Roman" w:cs="Arial"/>
                  <w:color w:val="000000"/>
                  <w:szCs w:val="17"/>
                  <w:lang w:val="es-ES_tradnl"/>
                </w:rPr>
                <w:delText>6</w:delText>
              </w:r>
            </w:del>
            <w:ins w:id="4412" w:author="Author">
              <w:r w:rsidR="005D0751" w:rsidRPr="00641BDB">
                <w:rPr>
                  <w:color w:val="000000"/>
                  <w:lang w:val="es-ES_tradnl"/>
                </w:rPr>
                <w:t>15</w:t>
              </w:r>
            </w:ins>
            <w:r w:rsidR="005D0751" w:rsidRPr="00641BDB">
              <w:rPr>
                <w:color w:val="000000"/>
                <w:lang w:val="es-ES_tradnl"/>
              </w:rPr>
              <w:t>.6.4</w:t>
            </w:r>
            <w:ins w:id="4413" w:author="Author">
              <w:r w:rsidR="005D0751" w:rsidRPr="00641BDB">
                <w:rPr>
                  <w:color w:val="000000"/>
                  <w:lang w:val="es-ES_tradnl"/>
                </w:rPr>
                <w:t>]</w:t>
              </w:r>
            </w:ins>
          </w:p>
        </w:tc>
      </w:tr>
      <w:tr w:rsidR="005D0751" w:rsidRPr="00641BDB" w14:paraId="08D50820" w14:textId="77777777" w:rsidTr="00D355E5">
        <w:trPr>
          <w:trHeight w:val="300"/>
        </w:trPr>
        <w:tc>
          <w:tcPr>
            <w:tcW w:w="1165" w:type="dxa"/>
            <w:noWrap/>
            <w:vAlign w:val="bottom"/>
            <w:hideMark/>
          </w:tcPr>
          <w:p w14:paraId="1ECB6B8C"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504</w:t>
            </w:r>
          </w:p>
        </w:tc>
        <w:tc>
          <w:tcPr>
            <w:tcW w:w="2995" w:type="dxa"/>
            <w:noWrap/>
            <w:vAlign w:val="bottom"/>
            <w:hideMark/>
          </w:tcPr>
          <w:p w14:paraId="7CE9A59C" w14:textId="4548FA9F"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Gateway Timeout</w:t>
            </w:r>
            <w:r w:rsidRPr="00641BDB">
              <w:rPr>
                <w:rFonts w:eastAsia="Times New Roman" w:cs="Arial"/>
                <w:color w:val="000000"/>
                <w:szCs w:val="17"/>
                <w:lang w:val="es-ES_tradnl"/>
              </w:rPr>
              <w:t xml:space="preserve"> (Tiempo de espera agotado para la puerta de enlace)</w:t>
            </w:r>
          </w:p>
        </w:tc>
        <w:tc>
          <w:tcPr>
            <w:tcW w:w="5191" w:type="dxa"/>
            <w:noWrap/>
            <w:vAlign w:val="bottom"/>
            <w:hideMark/>
          </w:tcPr>
          <w:p w14:paraId="2A834404" w14:textId="6498AF4F" w:rsidR="005D0751" w:rsidRPr="00641BDB" w:rsidRDefault="00A06349" w:rsidP="005D0751">
            <w:pPr>
              <w:rPr>
                <w:rFonts w:eastAsia="Times New Roman" w:cs="Arial"/>
                <w:color w:val="000000"/>
                <w:szCs w:val="17"/>
                <w:lang w:val="es-ES_tradnl"/>
              </w:rPr>
            </w:pPr>
            <w:del w:id="4414" w:author="Author">
              <w:r w:rsidRPr="00641BDB">
                <w:rPr>
                  <w:rFonts w:eastAsia="Times New Roman" w:cs="Arial"/>
                  <w:color w:val="000000"/>
                  <w:szCs w:val="17"/>
                  <w:lang w:val="es-ES_tradnl"/>
                </w:rPr>
                <w:delText xml:space="preserve">Norma </w:delText>
              </w:r>
            </w:del>
            <w:ins w:id="4415" w:author="Author">
              <w:r w:rsidR="005D0751" w:rsidRPr="00641BDB">
                <w:rPr>
                  <w:color w:val="000000"/>
                  <w:lang w:val="es-ES_tradnl"/>
                </w:rPr>
                <w:t>[</w:t>
              </w:r>
            </w:ins>
            <w:r w:rsidR="005D0751" w:rsidRPr="00641BDB">
              <w:rPr>
                <w:color w:val="000000"/>
                <w:lang w:val="es-ES_tradnl"/>
              </w:rPr>
              <w:t xml:space="preserve">RFC </w:t>
            </w:r>
            <w:del w:id="4416" w:author="Author">
              <w:r w:rsidRPr="00641BDB">
                <w:rPr>
                  <w:rFonts w:eastAsia="Times New Roman" w:cs="Arial"/>
                  <w:color w:val="000000"/>
                  <w:szCs w:val="17"/>
                  <w:lang w:val="es-ES_tradnl"/>
                </w:rPr>
                <w:delText>7231</w:delText>
              </w:r>
            </w:del>
            <w:ins w:id="4417" w:author="Author">
              <w:r w:rsidR="005D0751" w:rsidRPr="00641BDB">
                <w:rPr>
                  <w:color w:val="000000"/>
                  <w:lang w:val="es-ES_tradnl"/>
                </w:rPr>
                <w:t>9110</w:t>
              </w:r>
            </w:ins>
            <w:r w:rsidR="005D0751" w:rsidRPr="00641BDB">
              <w:rPr>
                <w:color w:val="000000"/>
                <w:lang w:val="es-ES_tradnl"/>
              </w:rPr>
              <w:t xml:space="preserve">, sección </w:t>
            </w:r>
            <w:del w:id="4418" w:author="Author">
              <w:r w:rsidR="005E48A2" w:rsidRPr="00641BDB">
                <w:rPr>
                  <w:rFonts w:eastAsia="Times New Roman" w:cs="Arial"/>
                  <w:color w:val="000000"/>
                  <w:szCs w:val="17"/>
                  <w:lang w:val="es-ES_tradnl"/>
                </w:rPr>
                <w:delText>6</w:delText>
              </w:r>
            </w:del>
            <w:ins w:id="4419" w:author="Author">
              <w:r w:rsidR="005D0751" w:rsidRPr="00641BDB">
                <w:rPr>
                  <w:color w:val="000000"/>
                  <w:lang w:val="es-ES_tradnl"/>
                </w:rPr>
                <w:t>15</w:t>
              </w:r>
            </w:ins>
            <w:r w:rsidR="005D0751" w:rsidRPr="00641BDB">
              <w:rPr>
                <w:color w:val="000000"/>
                <w:lang w:val="es-ES_tradnl"/>
              </w:rPr>
              <w:t>.6.5</w:t>
            </w:r>
            <w:ins w:id="4420" w:author="Author">
              <w:r w:rsidR="005D0751" w:rsidRPr="00641BDB">
                <w:rPr>
                  <w:color w:val="000000"/>
                  <w:lang w:val="es-ES_tradnl"/>
                </w:rPr>
                <w:t>]</w:t>
              </w:r>
            </w:ins>
          </w:p>
        </w:tc>
      </w:tr>
      <w:tr w:rsidR="005D0751" w:rsidRPr="00641BDB" w14:paraId="6AAD764B" w14:textId="77777777" w:rsidTr="00D355E5">
        <w:trPr>
          <w:trHeight w:val="300"/>
        </w:trPr>
        <w:tc>
          <w:tcPr>
            <w:tcW w:w="1165" w:type="dxa"/>
            <w:noWrap/>
            <w:vAlign w:val="bottom"/>
            <w:hideMark/>
          </w:tcPr>
          <w:p w14:paraId="6FA56FB7"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505</w:t>
            </w:r>
          </w:p>
        </w:tc>
        <w:tc>
          <w:tcPr>
            <w:tcW w:w="2995" w:type="dxa"/>
            <w:noWrap/>
            <w:vAlign w:val="bottom"/>
            <w:hideMark/>
          </w:tcPr>
          <w:p w14:paraId="38BBB33F" w14:textId="1395E987" w:rsidR="005D0751" w:rsidRPr="00CB6A97" w:rsidRDefault="005D0751" w:rsidP="005D0751">
            <w:pPr>
              <w:rPr>
                <w:rFonts w:eastAsia="Times New Roman" w:cs="Arial"/>
                <w:color w:val="000000"/>
                <w:szCs w:val="17"/>
              </w:rPr>
            </w:pPr>
            <w:r w:rsidRPr="00CB6A97">
              <w:rPr>
                <w:rFonts w:ascii="Courier New" w:eastAsia="Times New Roman" w:hAnsi="Courier New" w:cs="Courier New"/>
                <w:szCs w:val="17"/>
              </w:rPr>
              <w:t>HTTP Version Not Supported</w:t>
            </w:r>
            <w:r w:rsidRPr="00CB6A97">
              <w:rPr>
                <w:rFonts w:eastAsia="Times New Roman" w:cs="Arial"/>
                <w:color w:val="000000"/>
                <w:szCs w:val="17"/>
              </w:rPr>
              <w:t xml:space="preserve"> (Versión HTTP no compatible)</w:t>
            </w:r>
          </w:p>
        </w:tc>
        <w:tc>
          <w:tcPr>
            <w:tcW w:w="5191" w:type="dxa"/>
            <w:noWrap/>
            <w:vAlign w:val="bottom"/>
            <w:hideMark/>
          </w:tcPr>
          <w:p w14:paraId="13D843CB" w14:textId="70896CCD" w:rsidR="005D0751" w:rsidRPr="00641BDB" w:rsidRDefault="00A06349" w:rsidP="005D0751">
            <w:pPr>
              <w:rPr>
                <w:rFonts w:eastAsia="Times New Roman" w:cs="Arial"/>
                <w:color w:val="000000"/>
                <w:szCs w:val="17"/>
                <w:lang w:val="es-ES_tradnl"/>
              </w:rPr>
            </w:pPr>
            <w:del w:id="4421" w:author="Author">
              <w:r w:rsidRPr="00641BDB">
                <w:rPr>
                  <w:rFonts w:eastAsia="Times New Roman" w:cs="Arial"/>
                  <w:color w:val="000000"/>
                  <w:szCs w:val="17"/>
                  <w:lang w:val="es-ES_tradnl"/>
                </w:rPr>
                <w:delText xml:space="preserve">Norma </w:delText>
              </w:r>
            </w:del>
            <w:ins w:id="4422" w:author="Author">
              <w:r w:rsidR="005D0751" w:rsidRPr="00641BDB">
                <w:rPr>
                  <w:color w:val="000000"/>
                  <w:lang w:val="es-ES_tradnl"/>
                </w:rPr>
                <w:t>[</w:t>
              </w:r>
            </w:ins>
            <w:r w:rsidR="005D0751" w:rsidRPr="00641BDB">
              <w:rPr>
                <w:color w:val="000000"/>
                <w:lang w:val="es-ES_tradnl"/>
              </w:rPr>
              <w:t xml:space="preserve">RFC </w:t>
            </w:r>
            <w:del w:id="4423" w:author="Author">
              <w:r w:rsidRPr="00641BDB">
                <w:rPr>
                  <w:rFonts w:eastAsia="Times New Roman" w:cs="Arial"/>
                  <w:color w:val="000000"/>
                  <w:szCs w:val="17"/>
                  <w:lang w:val="es-ES_tradnl"/>
                </w:rPr>
                <w:delText>7231</w:delText>
              </w:r>
            </w:del>
            <w:ins w:id="4424" w:author="Author">
              <w:r w:rsidR="005D0751" w:rsidRPr="00641BDB">
                <w:rPr>
                  <w:color w:val="000000"/>
                  <w:lang w:val="es-ES_tradnl"/>
                </w:rPr>
                <w:t>9110</w:t>
              </w:r>
            </w:ins>
            <w:r w:rsidR="005D0751" w:rsidRPr="00641BDB">
              <w:rPr>
                <w:color w:val="000000"/>
                <w:lang w:val="es-ES_tradnl"/>
              </w:rPr>
              <w:t xml:space="preserve">, sección </w:t>
            </w:r>
            <w:ins w:id="4425" w:author="Author">
              <w:r w:rsidR="005D0751" w:rsidRPr="00641BDB">
                <w:rPr>
                  <w:color w:val="000000"/>
                  <w:lang w:val="es-ES_tradnl"/>
                </w:rPr>
                <w:t>15.</w:t>
              </w:r>
            </w:ins>
            <w:r w:rsidR="005D0751" w:rsidRPr="00641BDB">
              <w:rPr>
                <w:color w:val="000000"/>
                <w:lang w:val="es-ES_tradnl"/>
              </w:rPr>
              <w:t>6.6</w:t>
            </w:r>
            <w:del w:id="4426" w:author="Author">
              <w:r w:rsidR="005E48A2" w:rsidRPr="00641BDB">
                <w:rPr>
                  <w:rFonts w:eastAsia="Times New Roman" w:cs="Arial"/>
                  <w:color w:val="000000"/>
                  <w:szCs w:val="17"/>
                  <w:lang w:val="es-ES_tradnl"/>
                </w:rPr>
                <w:delText>.6</w:delText>
              </w:r>
            </w:del>
            <w:ins w:id="4427" w:author="Author">
              <w:r w:rsidR="005D0751" w:rsidRPr="00641BDB">
                <w:rPr>
                  <w:color w:val="000000"/>
                  <w:lang w:val="es-ES_tradnl"/>
                </w:rPr>
                <w:t>]</w:t>
              </w:r>
            </w:ins>
          </w:p>
        </w:tc>
      </w:tr>
      <w:tr w:rsidR="005D0751" w:rsidRPr="00641BDB" w14:paraId="44C3999A" w14:textId="77777777" w:rsidTr="00D355E5">
        <w:trPr>
          <w:trHeight w:val="300"/>
        </w:trPr>
        <w:tc>
          <w:tcPr>
            <w:tcW w:w="1165" w:type="dxa"/>
            <w:noWrap/>
            <w:vAlign w:val="bottom"/>
            <w:hideMark/>
          </w:tcPr>
          <w:p w14:paraId="1BA01A41"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506</w:t>
            </w:r>
          </w:p>
        </w:tc>
        <w:tc>
          <w:tcPr>
            <w:tcW w:w="2995" w:type="dxa"/>
            <w:noWrap/>
            <w:vAlign w:val="bottom"/>
            <w:hideMark/>
          </w:tcPr>
          <w:p w14:paraId="681BDE84" w14:textId="3E02BDDC"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Variant Also Negotiates</w:t>
            </w:r>
            <w:r w:rsidRPr="00641BDB">
              <w:rPr>
                <w:rFonts w:eastAsia="Times New Roman" w:cs="Arial"/>
                <w:color w:val="000000"/>
                <w:szCs w:val="17"/>
                <w:lang w:val="es-ES_tradnl"/>
              </w:rPr>
              <w:t xml:space="preserve"> (Variante también negocia)</w:t>
            </w:r>
          </w:p>
        </w:tc>
        <w:tc>
          <w:tcPr>
            <w:tcW w:w="5191" w:type="dxa"/>
            <w:noWrap/>
            <w:vAlign w:val="bottom"/>
            <w:hideMark/>
          </w:tcPr>
          <w:p w14:paraId="103462EB" w14:textId="631FF8F2" w:rsidR="005D0751" w:rsidRPr="00641BDB" w:rsidRDefault="00046AD3" w:rsidP="005D0751">
            <w:pPr>
              <w:rPr>
                <w:rFonts w:eastAsia="Times New Roman" w:cs="Arial"/>
                <w:color w:val="000000"/>
                <w:szCs w:val="17"/>
                <w:lang w:val="es-ES_tradnl"/>
              </w:rPr>
            </w:pPr>
            <w:del w:id="4428" w:author="Author">
              <w:r w:rsidRPr="00641BDB">
                <w:rPr>
                  <w:rFonts w:eastAsia="Times New Roman" w:cs="Arial"/>
                  <w:color w:val="000000"/>
                  <w:szCs w:val="17"/>
                  <w:lang w:val="es-ES_tradnl"/>
                </w:rPr>
                <w:delText xml:space="preserve">Documento </w:delText>
              </w:r>
            </w:del>
            <w:ins w:id="4429" w:author="Author">
              <w:r w:rsidR="005D0751" w:rsidRPr="00641BDB">
                <w:rPr>
                  <w:color w:val="000000"/>
                  <w:lang w:val="es-ES_tradnl"/>
                </w:rPr>
                <w:t>[</w:t>
              </w:r>
            </w:ins>
            <w:r w:rsidR="005D0751" w:rsidRPr="00641BDB">
              <w:rPr>
                <w:color w:val="000000"/>
                <w:lang w:val="es-ES_tradnl"/>
              </w:rPr>
              <w:t>RFC 2295</w:t>
            </w:r>
            <w:ins w:id="4430" w:author="Author">
              <w:r w:rsidR="005D0751" w:rsidRPr="00641BDB">
                <w:rPr>
                  <w:color w:val="000000"/>
                  <w:lang w:val="es-ES_tradnl"/>
                </w:rPr>
                <w:t>]</w:t>
              </w:r>
            </w:ins>
          </w:p>
        </w:tc>
      </w:tr>
      <w:tr w:rsidR="005D0751" w:rsidRPr="00641BDB" w14:paraId="7A101C11" w14:textId="77777777" w:rsidTr="00D355E5">
        <w:trPr>
          <w:trHeight w:val="300"/>
        </w:trPr>
        <w:tc>
          <w:tcPr>
            <w:tcW w:w="1165" w:type="dxa"/>
            <w:noWrap/>
            <w:vAlign w:val="bottom"/>
            <w:hideMark/>
          </w:tcPr>
          <w:p w14:paraId="1EE886AF"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507</w:t>
            </w:r>
          </w:p>
        </w:tc>
        <w:tc>
          <w:tcPr>
            <w:tcW w:w="2995" w:type="dxa"/>
            <w:noWrap/>
            <w:vAlign w:val="bottom"/>
            <w:hideMark/>
          </w:tcPr>
          <w:p w14:paraId="5983A3F7" w14:textId="288C943C"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Insufficient Storage</w:t>
            </w:r>
            <w:r w:rsidRPr="00641BDB">
              <w:rPr>
                <w:rFonts w:eastAsia="Times New Roman" w:cs="Arial"/>
                <w:color w:val="000000"/>
                <w:szCs w:val="17"/>
                <w:lang w:val="es-ES_tradnl"/>
              </w:rPr>
              <w:t xml:space="preserve"> (Almacenamiento insuficiente)</w:t>
            </w:r>
          </w:p>
        </w:tc>
        <w:tc>
          <w:tcPr>
            <w:tcW w:w="5191" w:type="dxa"/>
            <w:noWrap/>
            <w:vAlign w:val="bottom"/>
            <w:hideMark/>
          </w:tcPr>
          <w:p w14:paraId="2A362402" w14:textId="5C9E3B26" w:rsidR="005D0751" w:rsidRPr="00641BDB" w:rsidRDefault="00046AD3" w:rsidP="005D0751">
            <w:pPr>
              <w:rPr>
                <w:rFonts w:eastAsia="Times New Roman" w:cs="Arial"/>
                <w:color w:val="000000"/>
                <w:szCs w:val="17"/>
                <w:lang w:val="es-ES_tradnl"/>
              </w:rPr>
            </w:pPr>
            <w:del w:id="4431" w:author="Author">
              <w:r w:rsidRPr="00641BDB">
                <w:rPr>
                  <w:rFonts w:eastAsia="Times New Roman" w:cs="Arial"/>
                  <w:color w:val="000000"/>
                  <w:szCs w:val="17"/>
                  <w:lang w:val="es-ES_tradnl"/>
                </w:rPr>
                <w:delText xml:space="preserve">Norma </w:delText>
              </w:r>
            </w:del>
            <w:ins w:id="4432" w:author="Author">
              <w:r w:rsidR="005D0751" w:rsidRPr="00641BDB">
                <w:rPr>
                  <w:color w:val="000000"/>
                  <w:lang w:val="es-ES_tradnl"/>
                </w:rPr>
                <w:t>[</w:t>
              </w:r>
            </w:ins>
            <w:r w:rsidR="005D0751" w:rsidRPr="00641BDB">
              <w:rPr>
                <w:color w:val="000000"/>
                <w:lang w:val="es-ES_tradnl"/>
              </w:rPr>
              <w:t>RFC 4918</w:t>
            </w:r>
            <w:ins w:id="4433" w:author="Author">
              <w:r w:rsidR="005D0751" w:rsidRPr="00641BDB">
                <w:rPr>
                  <w:color w:val="000000"/>
                  <w:lang w:val="es-ES_tradnl"/>
                </w:rPr>
                <w:t>]</w:t>
              </w:r>
            </w:ins>
          </w:p>
        </w:tc>
      </w:tr>
      <w:tr w:rsidR="005D0751" w:rsidRPr="00641BDB" w14:paraId="665478C9" w14:textId="77777777" w:rsidTr="00D355E5">
        <w:trPr>
          <w:trHeight w:val="300"/>
        </w:trPr>
        <w:tc>
          <w:tcPr>
            <w:tcW w:w="1165" w:type="dxa"/>
            <w:noWrap/>
            <w:vAlign w:val="bottom"/>
            <w:hideMark/>
          </w:tcPr>
          <w:p w14:paraId="5711B2FB"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508</w:t>
            </w:r>
          </w:p>
        </w:tc>
        <w:tc>
          <w:tcPr>
            <w:tcW w:w="2995" w:type="dxa"/>
            <w:noWrap/>
            <w:vAlign w:val="bottom"/>
            <w:hideMark/>
          </w:tcPr>
          <w:p w14:paraId="5D0C3C4C" w14:textId="4945745D"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Loop Detected</w:t>
            </w:r>
            <w:r w:rsidRPr="00641BDB">
              <w:rPr>
                <w:rFonts w:eastAsia="Times New Roman" w:cs="Arial"/>
                <w:color w:val="000000"/>
                <w:szCs w:val="17"/>
                <w:lang w:val="es-ES_tradnl"/>
              </w:rPr>
              <w:t xml:space="preserve"> (Bucle detectado)</w:t>
            </w:r>
          </w:p>
        </w:tc>
        <w:tc>
          <w:tcPr>
            <w:tcW w:w="5191" w:type="dxa"/>
            <w:noWrap/>
            <w:vAlign w:val="bottom"/>
            <w:hideMark/>
          </w:tcPr>
          <w:p w14:paraId="397205C7" w14:textId="3D4FF579" w:rsidR="005D0751" w:rsidRPr="00641BDB" w:rsidRDefault="00046AD3" w:rsidP="005D0751">
            <w:pPr>
              <w:rPr>
                <w:rFonts w:eastAsia="Times New Roman" w:cs="Arial"/>
                <w:color w:val="000000"/>
                <w:szCs w:val="17"/>
                <w:lang w:val="es-ES_tradnl"/>
              </w:rPr>
            </w:pPr>
            <w:del w:id="4434" w:author="Author">
              <w:r w:rsidRPr="00641BDB">
                <w:rPr>
                  <w:rFonts w:eastAsia="Times New Roman" w:cs="Arial"/>
                  <w:color w:val="000000"/>
                  <w:szCs w:val="17"/>
                  <w:lang w:val="es-ES_tradnl"/>
                </w:rPr>
                <w:delText xml:space="preserve">Documento </w:delText>
              </w:r>
            </w:del>
            <w:ins w:id="4435" w:author="Author">
              <w:r w:rsidR="005D0751" w:rsidRPr="00641BDB">
                <w:rPr>
                  <w:color w:val="000000"/>
                  <w:lang w:val="es-ES_tradnl"/>
                </w:rPr>
                <w:t>[</w:t>
              </w:r>
            </w:ins>
            <w:r w:rsidR="005D0751" w:rsidRPr="00641BDB">
              <w:rPr>
                <w:color w:val="000000"/>
                <w:lang w:val="es-ES_tradnl"/>
              </w:rPr>
              <w:t>RFC 5842</w:t>
            </w:r>
            <w:ins w:id="4436" w:author="Author">
              <w:r w:rsidR="005D0751" w:rsidRPr="00641BDB">
                <w:rPr>
                  <w:color w:val="000000"/>
                  <w:lang w:val="es-ES_tradnl"/>
                </w:rPr>
                <w:t>]</w:t>
              </w:r>
            </w:ins>
          </w:p>
        </w:tc>
      </w:tr>
      <w:tr w:rsidR="005D0751" w:rsidRPr="00641BDB" w14:paraId="0E765A0F" w14:textId="77777777" w:rsidTr="00D355E5">
        <w:trPr>
          <w:trHeight w:val="300"/>
        </w:trPr>
        <w:tc>
          <w:tcPr>
            <w:tcW w:w="1165" w:type="dxa"/>
            <w:noWrap/>
            <w:vAlign w:val="bottom"/>
            <w:hideMark/>
          </w:tcPr>
          <w:p w14:paraId="51AA9A86"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509</w:t>
            </w:r>
          </w:p>
        </w:tc>
        <w:tc>
          <w:tcPr>
            <w:tcW w:w="2995" w:type="dxa"/>
            <w:noWrap/>
            <w:vAlign w:val="bottom"/>
            <w:hideMark/>
          </w:tcPr>
          <w:p w14:paraId="18F6E8EA" w14:textId="52DDA21A"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Unassigned</w:t>
            </w:r>
            <w:r w:rsidRPr="00641BDB">
              <w:rPr>
                <w:rFonts w:eastAsia="Times New Roman" w:cs="Arial"/>
                <w:color w:val="000000"/>
                <w:szCs w:val="17"/>
                <w:lang w:val="es-ES_tradnl"/>
              </w:rPr>
              <w:t xml:space="preserve"> (No asignado)</w:t>
            </w:r>
          </w:p>
        </w:tc>
        <w:tc>
          <w:tcPr>
            <w:tcW w:w="5191" w:type="dxa"/>
            <w:noWrap/>
            <w:vAlign w:val="bottom"/>
            <w:hideMark/>
          </w:tcPr>
          <w:p w14:paraId="53521181" w14:textId="77777777" w:rsidR="005D0751" w:rsidRPr="00641BDB" w:rsidRDefault="005D0751" w:rsidP="005D0751">
            <w:pPr>
              <w:rPr>
                <w:rFonts w:eastAsia="Times New Roman" w:cs="Arial"/>
                <w:color w:val="000000"/>
                <w:szCs w:val="17"/>
                <w:lang w:val="es-ES_tradnl"/>
              </w:rPr>
            </w:pPr>
          </w:p>
        </w:tc>
      </w:tr>
      <w:tr w:rsidR="005D0751" w:rsidRPr="00641BDB" w14:paraId="2C8AF668" w14:textId="77777777" w:rsidTr="00D355E5">
        <w:trPr>
          <w:trHeight w:val="300"/>
        </w:trPr>
        <w:tc>
          <w:tcPr>
            <w:tcW w:w="1165" w:type="dxa"/>
            <w:noWrap/>
            <w:vAlign w:val="bottom"/>
            <w:hideMark/>
          </w:tcPr>
          <w:p w14:paraId="6D699CE8"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510</w:t>
            </w:r>
          </w:p>
        </w:tc>
        <w:tc>
          <w:tcPr>
            <w:tcW w:w="2995" w:type="dxa"/>
            <w:noWrap/>
            <w:vAlign w:val="bottom"/>
            <w:hideMark/>
          </w:tcPr>
          <w:p w14:paraId="07B5579C" w14:textId="7B112F34"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Not Extended</w:t>
            </w:r>
            <w:r w:rsidRPr="00641BDB">
              <w:rPr>
                <w:rFonts w:eastAsia="Times New Roman" w:cs="Arial"/>
                <w:color w:val="000000"/>
                <w:szCs w:val="17"/>
                <w:lang w:val="es-ES_tradnl"/>
              </w:rPr>
              <w:t xml:space="preserve"> (Extensiones requeridas)</w:t>
            </w:r>
          </w:p>
        </w:tc>
        <w:tc>
          <w:tcPr>
            <w:tcW w:w="5191" w:type="dxa"/>
            <w:noWrap/>
            <w:vAlign w:val="bottom"/>
            <w:hideMark/>
          </w:tcPr>
          <w:p w14:paraId="52EEC1BB" w14:textId="3F890689" w:rsidR="005D0751" w:rsidRPr="00641BDB" w:rsidRDefault="00046AD3" w:rsidP="005D0751">
            <w:pPr>
              <w:rPr>
                <w:rFonts w:eastAsia="Times New Roman" w:cs="Arial"/>
                <w:color w:val="000000"/>
                <w:szCs w:val="17"/>
                <w:lang w:val="es-ES_tradnl"/>
              </w:rPr>
            </w:pPr>
            <w:del w:id="4437" w:author="Author">
              <w:r w:rsidRPr="00641BDB">
                <w:rPr>
                  <w:rFonts w:eastAsia="Times New Roman" w:cs="Arial"/>
                  <w:color w:val="000000"/>
                  <w:szCs w:val="17"/>
                  <w:lang w:val="es-ES_tradnl"/>
                </w:rPr>
                <w:delText xml:space="preserve">Documento </w:delText>
              </w:r>
            </w:del>
            <w:ins w:id="4438" w:author="Author">
              <w:r w:rsidR="005D0751" w:rsidRPr="00641BDB">
                <w:rPr>
                  <w:color w:val="000000"/>
                  <w:lang w:val="es-ES_tradnl"/>
                </w:rPr>
                <w:t>[</w:t>
              </w:r>
            </w:ins>
            <w:r w:rsidR="005D0751" w:rsidRPr="00641BDB">
              <w:rPr>
                <w:color w:val="000000"/>
                <w:lang w:val="es-ES_tradnl"/>
              </w:rPr>
              <w:t>RFC 2774</w:t>
            </w:r>
            <w:ins w:id="4439" w:author="Author">
              <w:r w:rsidR="005D0751" w:rsidRPr="00641BDB">
                <w:rPr>
                  <w:color w:val="000000"/>
                  <w:lang w:val="es-ES_tradnl"/>
                </w:rPr>
                <w:t>]</w:t>
              </w:r>
            </w:ins>
          </w:p>
        </w:tc>
      </w:tr>
      <w:tr w:rsidR="005D0751" w:rsidRPr="00641BDB" w14:paraId="41D8D3FB" w14:textId="77777777" w:rsidTr="00D355E5">
        <w:trPr>
          <w:trHeight w:val="300"/>
        </w:trPr>
        <w:tc>
          <w:tcPr>
            <w:tcW w:w="1165" w:type="dxa"/>
            <w:noWrap/>
            <w:vAlign w:val="bottom"/>
            <w:hideMark/>
          </w:tcPr>
          <w:p w14:paraId="6A1BB498"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511</w:t>
            </w:r>
          </w:p>
        </w:tc>
        <w:tc>
          <w:tcPr>
            <w:tcW w:w="2995" w:type="dxa"/>
            <w:noWrap/>
            <w:vAlign w:val="bottom"/>
            <w:hideMark/>
          </w:tcPr>
          <w:p w14:paraId="43EC09A1" w14:textId="6CCC763E"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Network Authentication Required</w:t>
            </w:r>
            <w:r w:rsidRPr="00641BDB">
              <w:rPr>
                <w:rFonts w:eastAsia="Times New Roman" w:cs="Arial"/>
                <w:color w:val="000000"/>
                <w:szCs w:val="17"/>
                <w:lang w:val="es-ES_tradnl"/>
              </w:rPr>
              <w:t xml:space="preserve"> (Autenticación de la red requerida)</w:t>
            </w:r>
          </w:p>
        </w:tc>
        <w:tc>
          <w:tcPr>
            <w:tcW w:w="5191" w:type="dxa"/>
            <w:noWrap/>
            <w:vAlign w:val="bottom"/>
            <w:hideMark/>
          </w:tcPr>
          <w:p w14:paraId="513A3A3B" w14:textId="06CC9EF9" w:rsidR="005D0751" w:rsidRPr="00641BDB" w:rsidRDefault="00046AD3" w:rsidP="005D0751">
            <w:pPr>
              <w:rPr>
                <w:rFonts w:eastAsia="Times New Roman" w:cs="Arial"/>
                <w:color w:val="000000"/>
                <w:szCs w:val="17"/>
                <w:lang w:val="es-ES_tradnl"/>
              </w:rPr>
            </w:pPr>
            <w:del w:id="4440" w:author="Author">
              <w:r w:rsidRPr="00641BDB">
                <w:rPr>
                  <w:rFonts w:eastAsia="Times New Roman" w:cs="Arial"/>
                  <w:color w:val="000000"/>
                  <w:szCs w:val="17"/>
                  <w:lang w:val="es-ES_tradnl"/>
                </w:rPr>
                <w:delText xml:space="preserve">Norma </w:delText>
              </w:r>
            </w:del>
            <w:ins w:id="4441" w:author="Author">
              <w:r w:rsidR="005D0751" w:rsidRPr="00641BDB">
                <w:rPr>
                  <w:color w:val="000000"/>
                  <w:lang w:val="es-ES_tradnl"/>
                </w:rPr>
                <w:t>[</w:t>
              </w:r>
            </w:ins>
            <w:r w:rsidR="005D0751" w:rsidRPr="00641BDB">
              <w:rPr>
                <w:color w:val="000000"/>
                <w:lang w:val="es-ES_tradnl"/>
              </w:rPr>
              <w:t>RFC 6585</w:t>
            </w:r>
            <w:ins w:id="4442" w:author="Author">
              <w:r w:rsidR="005D0751" w:rsidRPr="00641BDB">
                <w:rPr>
                  <w:color w:val="000000"/>
                  <w:lang w:val="es-ES_tradnl"/>
                </w:rPr>
                <w:t>]</w:t>
              </w:r>
            </w:ins>
          </w:p>
        </w:tc>
      </w:tr>
      <w:tr w:rsidR="005D0751" w:rsidRPr="00641BDB" w14:paraId="7AB88021" w14:textId="77777777" w:rsidTr="00D355E5">
        <w:trPr>
          <w:trHeight w:val="300"/>
        </w:trPr>
        <w:tc>
          <w:tcPr>
            <w:tcW w:w="1165" w:type="dxa"/>
            <w:noWrap/>
            <w:vAlign w:val="bottom"/>
            <w:hideMark/>
          </w:tcPr>
          <w:p w14:paraId="36492943" w14:textId="77777777" w:rsidR="005D0751" w:rsidRPr="00641BDB" w:rsidRDefault="005D0751" w:rsidP="005D0751">
            <w:pPr>
              <w:jc w:val="center"/>
              <w:rPr>
                <w:rFonts w:eastAsia="Times New Roman" w:cs="Arial"/>
                <w:color w:val="000000"/>
                <w:szCs w:val="17"/>
                <w:lang w:val="es-ES_tradnl"/>
              </w:rPr>
            </w:pPr>
            <w:r w:rsidRPr="00641BDB">
              <w:rPr>
                <w:rFonts w:eastAsia="Times New Roman" w:cs="Arial"/>
                <w:color w:val="000000"/>
                <w:szCs w:val="17"/>
                <w:lang w:val="es-ES_tradnl"/>
              </w:rPr>
              <w:t>512-599</w:t>
            </w:r>
          </w:p>
        </w:tc>
        <w:tc>
          <w:tcPr>
            <w:tcW w:w="2995" w:type="dxa"/>
            <w:noWrap/>
            <w:vAlign w:val="bottom"/>
            <w:hideMark/>
          </w:tcPr>
          <w:p w14:paraId="2FC0CA74" w14:textId="6BCDD7D3" w:rsidR="005D0751" w:rsidRPr="00641BDB" w:rsidRDefault="005D0751" w:rsidP="005D0751">
            <w:pPr>
              <w:rPr>
                <w:rFonts w:eastAsia="Times New Roman" w:cs="Arial"/>
                <w:color w:val="000000"/>
                <w:szCs w:val="17"/>
                <w:lang w:val="es-ES_tradnl"/>
              </w:rPr>
            </w:pPr>
            <w:r w:rsidRPr="00641BDB">
              <w:rPr>
                <w:rFonts w:ascii="Courier New" w:eastAsia="Times New Roman" w:hAnsi="Courier New" w:cs="Courier New"/>
                <w:szCs w:val="17"/>
                <w:lang w:val="es-ES_tradnl"/>
              </w:rPr>
              <w:t>Unassigned</w:t>
            </w:r>
            <w:r w:rsidRPr="00641BDB">
              <w:rPr>
                <w:rFonts w:eastAsia="Times New Roman" w:cs="Arial"/>
                <w:color w:val="000000"/>
                <w:szCs w:val="17"/>
                <w:lang w:val="es-ES_tradnl"/>
              </w:rPr>
              <w:t xml:space="preserve"> (No asignado)</w:t>
            </w:r>
          </w:p>
        </w:tc>
        <w:tc>
          <w:tcPr>
            <w:tcW w:w="5191" w:type="dxa"/>
            <w:noWrap/>
            <w:vAlign w:val="bottom"/>
            <w:hideMark/>
          </w:tcPr>
          <w:p w14:paraId="12239930" w14:textId="77777777" w:rsidR="005D0751" w:rsidRPr="00641BDB" w:rsidRDefault="005D0751" w:rsidP="005D0751">
            <w:pPr>
              <w:rPr>
                <w:rFonts w:eastAsia="Times New Roman" w:cs="Arial"/>
                <w:color w:val="000000"/>
                <w:szCs w:val="17"/>
                <w:lang w:val="es-ES_tradnl"/>
              </w:rPr>
            </w:pPr>
          </w:p>
        </w:tc>
      </w:tr>
    </w:tbl>
    <w:p w14:paraId="3D997AF7" w14:textId="77777777" w:rsidR="00986D31" w:rsidRPr="00641BDB" w:rsidRDefault="00986D31" w:rsidP="0070506A">
      <w:pPr>
        <w:ind w:left="5040"/>
        <w:rPr>
          <w:lang w:val="es-ES_tradnl"/>
        </w:rPr>
      </w:pPr>
    </w:p>
    <w:p w14:paraId="22DD8229" w14:textId="77777777" w:rsidR="00986D31" w:rsidRPr="00641BDB" w:rsidRDefault="00986D31" w:rsidP="0070506A">
      <w:pPr>
        <w:ind w:left="5040"/>
        <w:rPr>
          <w:lang w:val="es-ES_tradnl"/>
        </w:rPr>
      </w:pPr>
    </w:p>
    <w:p w14:paraId="148991E1" w14:textId="41CCACD2" w:rsidR="006730FF" w:rsidRPr="00641BDB" w:rsidRDefault="00271941" w:rsidP="00444F9A">
      <w:pPr>
        <w:ind w:left="5529"/>
        <w:rPr>
          <w:sz w:val="22"/>
          <w:szCs w:val="22"/>
          <w:lang w:val="es-ES_tradnl"/>
        </w:rPr>
        <w:sectPr w:rsidR="006730FF" w:rsidRPr="00641BDB" w:rsidSect="00444F9A">
          <w:headerReference w:type="default" r:id="rId134"/>
          <w:footerReference w:type="default" r:id="rId135"/>
          <w:pgSz w:w="11907" w:h="16839" w:code="9"/>
          <w:pgMar w:top="562" w:right="1138" w:bottom="1282" w:left="1411" w:header="720" w:footer="720" w:gutter="0"/>
          <w:cols w:space="708"/>
          <w:docGrid w:linePitch="360"/>
        </w:sectPr>
      </w:pPr>
      <w:r w:rsidRPr="00641BDB">
        <w:rPr>
          <w:sz w:val="22"/>
          <w:szCs w:val="22"/>
          <w:lang w:val="es-ES_tradnl"/>
        </w:rPr>
        <w:t>[</w:t>
      </w:r>
      <w:r w:rsidR="00046AD3" w:rsidRPr="00641BDB">
        <w:rPr>
          <w:sz w:val="22"/>
          <w:szCs w:val="22"/>
          <w:lang w:val="es-ES_tradnl"/>
        </w:rPr>
        <w:t xml:space="preserve">Sigue el </w:t>
      </w:r>
      <w:r w:rsidRPr="00641BDB">
        <w:rPr>
          <w:sz w:val="22"/>
          <w:szCs w:val="22"/>
          <w:lang w:val="es-ES_tradnl"/>
        </w:rPr>
        <w:t>Anex</w:t>
      </w:r>
      <w:r w:rsidR="00046AD3" w:rsidRPr="00641BDB">
        <w:rPr>
          <w:sz w:val="22"/>
          <w:szCs w:val="22"/>
          <w:lang w:val="es-ES_tradnl"/>
        </w:rPr>
        <w:t>o</w:t>
      </w:r>
      <w:r w:rsidRPr="00641BDB">
        <w:rPr>
          <w:sz w:val="22"/>
          <w:szCs w:val="22"/>
          <w:lang w:val="es-ES_tradnl"/>
        </w:rPr>
        <w:t xml:space="preserve"> VI</w:t>
      </w:r>
      <w:ins w:id="4443" w:author="Author">
        <w:r w:rsidR="0054022C" w:rsidRPr="00641BDB">
          <w:rPr>
            <w:sz w:val="22"/>
            <w:szCs w:val="22"/>
            <w:lang w:val="es-ES_tradnl"/>
          </w:rPr>
          <w:t xml:space="preserve"> de la Norma ST.90</w:t>
        </w:r>
      </w:ins>
      <w:r w:rsidRPr="00641BDB">
        <w:rPr>
          <w:sz w:val="22"/>
          <w:szCs w:val="22"/>
          <w:lang w:val="es-ES_tradnl"/>
        </w:rPr>
        <w:t>]</w:t>
      </w:r>
    </w:p>
    <w:p w14:paraId="386EE1A2" w14:textId="4B22E3CA" w:rsidR="000A6052" w:rsidRPr="00641BDB" w:rsidRDefault="000A6052" w:rsidP="00BD7779">
      <w:pPr>
        <w:ind w:left="5040"/>
        <w:jc w:val="right"/>
        <w:rPr>
          <w:lang w:val="es-ES_tradnl"/>
        </w:rPr>
      </w:pPr>
    </w:p>
    <w:p w14:paraId="7C5B48F3" w14:textId="626E8FFB" w:rsidR="00986D31" w:rsidRPr="00641BDB" w:rsidRDefault="00986D31" w:rsidP="00B82EC5">
      <w:pPr>
        <w:pStyle w:val="Heading2"/>
        <w:spacing w:line="480" w:lineRule="auto"/>
        <w:jc w:val="center"/>
        <w:rPr>
          <w:b/>
          <w:bCs w:val="0"/>
          <w:sz w:val="20"/>
          <w:szCs w:val="20"/>
          <w:lang w:val="es-ES_tradnl"/>
        </w:rPr>
      </w:pPr>
      <w:bookmarkStart w:id="4444" w:name="_Toc126065442"/>
      <w:bookmarkStart w:id="4445" w:name="_Toc213234828"/>
      <w:r w:rsidRPr="00641BDB">
        <w:rPr>
          <w:b/>
          <w:bCs w:val="0"/>
          <w:sz w:val="20"/>
          <w:szCs w:val="20"/>
          <w:lang w:val="es-ES_tradnl"/>
        </w:rPr>
        <w:t>ANEX</w:t>
      </w:r>
      <w:r w:rsidR="00EE46E2" w:rsidRPr="00641BDB">
        <w:rPr>
          <w:b/>
          <w:bCs w:val="0"/>
          <w:sz w:val="20"/>
          <w:szCs w:val="20"/>
          <w:lang w:val="es-ES_tradnl"/>
        </w:rPr>
        <w:t>O</w:t>
      </w:r>
      <w:r w:rsidRPr="00641BDB">
        <w:rPr>
          <w:b/>
          <w:bCs w:val="0"/>
          <w:sz w:val="20"/>
          <w:szCs w:val="20"/>
          <w:lang w:val="es-ES_tradnl"/>
        </w:rPr>
        <w:t xml:space="preserve"> VI</w:t>
      </w:r>
      <w:bookmarkEnd w:id="4444"/>
      <w:bookmarkEnd w:id="4445"/>
    </w:p>
    <w:p w14:paraId="6B3C3919" w14:textId="77777777" w:rsidR="006B6B39" w:rsidRPr="00641BDB" w:rsidRDefault="006B6B39" w:rsidP="006B6B39">
      <w:pPr>
        <w:rPr>
          <w:lang w:val="es-ES_tradnl"/>
        </w:rPr>
      </w:pPr>
    </w:p>
    <w:p w14:paraId="26D2AEE3" w14:textId="3B7A0459" w:rsidR="00986D31" w:rsidRPr="00641BDB" w:rsidRDefault="000061AA" w:rsidP="00986D31">
      <w:pPr>
        <w:widowControl w:val="0"/>
        <w:kinsoku w:val="0"/>
        <w:spacing w:after="340"/>
        <w:ind w:right="11"/>
        <w:jc w:val="center"/>
        <w:rPr>
          <w:szCs w:val="17"/>
          <w:lang w:val="es-ES_tradnl"/>
        </w:rPr>
      </w:pPr>
      <w:r w:rsidRPr="00641BDB">
        <w:rPr>
          <w:lang w:val="es-ES_tradnl"/>
        </w:rPr>
        <w:t>TÉRMINOS DE REPRESENTACIÓN</w:t>
      </w:r>
      <w:r w:rsidR="00986D31" w:rsidRPr="00641BDB">
        <w:rPr>
          <w:szCs w:val="17"/>
          <w:lang w:val="es-ES_tradnl"/>
        </w:rPr>
        <w:t xml:space="preserve"> </w:t>
      </w:r>
    </w:p>
    <w:p w14:paraId="4AED2C9C" w14:textId="72FB6AD4" w:rsidR="00B82EC5" w:rsidRPr="00641BDB" w:rsidRDefault="00966000" w:rsidP="00B82EC5">
      <w:pPr>
        <w:jc w:val="center"/>
        <w:rPr>
          <w:i/>
          <w:lang w:val="es-ES_tradnl"/>
        </w:rPr>
      </w:pPr>
      <w:r w:rsidRPr="00641BDB">
        <w:rPr>
          <w:i/>
          <w:lang w:val="es-ES_tradnl"/>
        </w:rPr>
        <w:t xml:space="preserve">Versión </w:t>
      </w:r>
      <w:del w:id="4446" w:author="Author">
        <w:r w:rsidR="00B82EC5" w:rsidRPr="00641BDB">
          <w:rPr>
            <w:i/>
            <w:lang w:val="es-ES_tradnl"/>
          </w:rPr>
          <w:delText>1.1</w:delText>
        </w:r>
      </w:del>
      <w:ins w:id="4447" w:author="Author">
        <w:r w:rsidRPr="00641BDB">
          <w:rPr>
            <w:i/>
            <w:lang w:val="es-ES_tradnl"/>
          </w:rPr>
          <w:t>2.0</w:t>
        </w:r>
      </w:ins>
    </w:p>
    <w:p w14:paraId="07D5456D" w14:textId="77777777" w:rsidR="00B82EC5" w:rsidRPr="00641BDB" w:rsidRDefault="00B82EC5" w:rsidP="00B82EC5">
      <w:pPr>
        <w:jc w:val="center"/>
        <w:rPr>
          <w:i/>
          <w:lang w:val="es-ES_tradnl"/>
        </w:rPr>
      </w:pPr>
    </w:p>
    <w:p w14:paraId="0CDFFEDA" w14:textId="2B6F8772" w:rsidR="00986D31" w:rsidRPr="00641BDB" w:rsidRDefault="00B82EC5" w:rsidP="009B3F70">
      <w:pPr>
        <w:jc w:val="center"/>
        <w:rPr>
          <w:rFonts w:eastAsia="Times New Roman" w:cs="Arial"/>
          <w:caps/>
          <w:szCs w:val="17"/>
          <w:lang w:val="es-ES_tradnl"/>
        </w:rPr>
      </w:pPr>
      <w:del w:id="4448" w:author="Author">
        <w:r w:rsidRPr="00641BDB">
          <w:rPr>
            <w:i/>
            <w:lang w:val="es-ES_tradnl"/>
          </w:rPr>
          <w:delText>Revisión aprobada</w:delText>
        </w:r>
      </w:del>
      <w:ins w:id="4449" w:author="Author">
        <w:r w:rsidR="009B3F70" w:rsidRPr="00641BDB">
          <w:rPr>
            <w:i/>
            <w:lang w:val="es-ES_tradnl"/>
          </w:rPr>
          <w:t>Propuesta presentada para su aprobación</w:t>
        </w:r>
      </w:ins>
      <w:r w:rsidR="009B3F70" w:rsidRPr="00641BDB">
        <w:rPr>
          <w:i/>
          <w:lang w:val="es-ES_tradnl"/>
        </w:rPr>
        <w:t xml:space="preserve"> por el Comité de Normas Técnicas de la OMPI (CWS) </w:t>
      </w:r>
      <w:r w:rsidR="009B3F70" w:rsidRPr="00641BDB">
        <w:rPr>
          <w:i/>
          <w:lang w:val="es-ES_tradnl"/>
        </w:rPr>
        <w:br/>
        <w:t xml:space="preserve">en su </w:t>
      </w:r>
      <w:del w:id="4450" w:author="Author">
        <w:r w:rsidR="00574586" w:rsidRPr="00641BDB">
          <w:rPr>
            <w:i/>
            <w:lang w:val="es-ES_tradnl"/>
          </w:rPr>
          <w:delText>décima</w:delText>
        </w:r>
      </w:del>
      <w:ins w:id="4451" w:author="Author">
        <w:r w:rsidR="009B3F70" w:rsidRPr="00641BDB">
          <w:rPr>
            <w:i/>
            <w:lang w:val="es-ES_tradnl"/>
          </w:rPr>
          <w:t>decimotercera</w:t>
        </w:r>
      </w:ins>
      <w:r w:rsidR="009B3F70" w:rsidRPr="00641BDB">
        <w:rPr>
          <w:i/>
          <w:lang w:val="es-ES_tradnl"/>
        </w:rPr>
        <w:t xml:space="preserve"> sesión</w:t>
      </w:r>
      <w:del w:id="4452" w:author="Author">
        <w:r w:rsidR="00574586" w:rsidRPr="00641BDB">
          <w:rPr>
            <w:i/>
            <w:lang w:val="es-ES_tradnl"/>
          </w:rPr>
          <w:delText>, celebrada el 25 de noviembre de 2022</w:delText>
        </w:r>
      </w:del>
    </w:p>
    <w:p w14:paraId="651412A0" w14:textId="77777777" w:rsidR="00986D31" w:rsidRPr="00641BDB" w:rsidRDefault="00986D31" w:rsidP="009C383A">
      <w:pPr>
        <w:pStyle w:val="Heading2"/>
        <w:rPr>
          <w:lang w:val="es-ES_tradnl"/>
        </w:rPr>
      </w:pPr>
    </w:p>
    <w:p w14:paraId="40A93A41" w14:textId="77777777" w:rsidR="009E659D" w:rsidRPr="00641BDB" w:rsidRDefault="009E659D" w:rsidP="005E48A2">
      <w:pPr>
        <w:rPr>
          <w:lang w:val="es-ES_trad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5670"/>
        <w:gridCol w:w="1701"/>
      </w:tblGrid>
      <w:tr w:rsidR="009E659D" w:rsidRPr="00641BDB" w14:paraId="5C7A21F6" w14:textId="77777777" w:rsidTr="00D355E5">
        <w:trPr>
          <w:cantSplit/>
          <w:trHeight w:val="350"/>
          <w:tblHeader/>
        </w:trPr>
        <w:tc>
          <w:tcPr>
            <w:tcW w:w="1980" w:type="dxa"/>
            <w:shd w:val="clear" w:color="auto" w:fill="CCCCCC"/>
            <w:vAlign w:val="center"/>
          </w:tcPr>
          <w:p w14:paraId="372CAC13" w14:textId="36C46D6E" w:rsidR="009E659D" w:rsidRPr="00641BDB" w:rsidRDefault="009E659D" w:rsidP="00D355E5">
            <w:pPr>
              <w:spacing w:before="40" w:after="40"/>
              <w:rPr>
                <w:b/>
                <w:szCs w:val="17"/>
                <w:lang w:val="es-ES_tradnl"/>
              </w:rPr>
            </w:pPr>
            <w:r w:rsidRPr="00641BDB">
              <w:rPr>
                <w:b/>
                <w:szCs w:val="17"/>
                <w:lang w:val="es-ES_tradnl"/>
              </w:rPr>
              <w:t>T</w:t>
            </w:r>
            <w:r w:rsidR="000061AA" w:rsidRPr="00641BDB">
              <w:rPr>
                <w:b/>
                <w:szCs w:val="17"/>
                <w:lang w:val="es-ES_tradnl"/>
              </w:rPr>
              <w:t>érmino</w:t>
            </w:r>
          </w:p>
        </w:tc>
        <w:tc>
          <w:tcPr>
            <w:tcW w:w="5670" w:type="dxa"/>
            <w:shd w:val="clear" w:color="auto" w:fill="CCCCCC"/>
            <w:vAlign w:val="center"/>
          </w:tcPr>
          <w:p w14:paraId="47D23449" w14:textId="2409E1E2" w:rsidR="009E659D" w:rsidRPr="00641BDB" w:rsidRDefault="009E659D" w:rsidP="00D355E5">
            <w:pPr>
              <w:spacing w:before="40" w:after="40"/>
              <w:rPr>
                <w:b/>
                <w:szCs w:val="17"/>
                <w:lang w:val="es-ES_tradnl"/>
              </w:rPr>
            </w:pPr>
            <w:r w:rsidRPr="00641BDB">
              <w:rPr>
                <w:b/>
                <w:szCs w:val="17"/>
                <w:lang w:val="es-ES_tradnl"/>
              </w:rPr>
              <w:t>Defini</w:t>
            </w:r>
            <w:r w:rsidR="000061AA" w:rsidRPr="00641BDB">
              <w:rPr>
                <w:b/>
                <w:szCs w:val="17"/>
                <w:lang w:val="es-ES_tradnl"/>
              </w:rPr>
              <w:t>ción</w:t>
            </w:r>
          </w:p>
        </w:tc>
        <w:tc>
          <w:tcPr>
            <w:tcW w:w="1701" w:type="dxa"/>
            <w:shd w:val="clear" w:color="auto" w:fill="CCCCCC"/>
            <w:vAlign w:val="center"/>
          </w:tcPr>
          <w:p w14:paraId="662CB720" w14:textId="54BED9F7" w:rsidR="009E659D" w:rsidRPr="00641BDB" w:rsidRDefault="000061AA" w:rsidP="00D355E5">
            <w:pPr>
              <w:spacing w:before="40" w:after="40"/>
              <w:rPr>
                <w:b/>
                <w:szCs w:val="17"/>
                <w:lang w:val="es-ES_tradnl"/>
              </w:rPr>
            </w:pPr>
            <w:r w:rsidRPr="00641BDB">
              <w:rPr>
                <w:b/>
                <w:szCs w:val="17"/>
                <w:lang w:val="es-ES_tradnl"/>
              </w:rPr>
              <w:t>Tipo de datos</w:t>
            </w:r>
          </w:p>
        </w:tc>
      </w:tr>
      <w:tr w:rsidR="009E659D" w:rsidRPr="00641BDB" w14:paraId="3A09843B" w14:textId="77777777" w:rsidTr="00D355E5">
        <w:trPr>
          <w:cantSplit/>
          <w:trHeight w:val="350"/>
        </w:trPr>
        <w:tc>
          <w:tcPr>
            <w:tcW w:w="1980" w:type="dxa"/>
            <w:vAlign w:val="center"/>
          </w:tcPr>
          <w:p w14:paraId="5475C451" w14:textId="5DF896AA" w:rsidR="009E659D" w:rsidRPr="00641BDB" w:rsidRDefault="009E659D" w:rsidP="00D355E5">
            <w:pPr>
              <w:spacing w:before="40" w:after="40"/>
              <w:rPr>
                <w:szCs w:val="17"/>
                <w:lang w:val="es-ES_tradnl"/>
              </w:rPr>
            </w:pPr>
            <w:r w:rsidRPr="00641BDB">
              <w:rPr>
                <w:szCs w:val="17"/>
                <w:lang w:val="es-ES_tradnl"/>
              </w:rPr>
              <w:t>Amount</w:t>
            </w:r>
            <w:r w:rsidR="001365B3" w:rsidRPr="00641BDB">
              <w:rPr>
                <w:szCs w:val="17"/>
                <w:lang w:val="es-ES_tradnl"/>
              </w:rPr>
              <w:t xml:space="preserve"> (cuantía)</w:t>
            </w:r>
          </w:p>
        </w:tc>
        <w:tc>
          <w:tcPr>
            <w:tcW w:w="5670" w:type="dxa"/>
            <w:vAlign w:val="center"/>
          </w:tcPr>
          <w:p w14:paraId="44F92B1F" w14:textId="12C50AEB" w:rsidR="009E659D" w:rsidRPr="00641BDB" w:rsidRDefault="001365B3" w:rsidP="00D355E5">
            <w:pPr>
              <w:spacing w:before="40" w:after="40"/>
              <w:rPr>
                <w:szCs w:val="17"/>
                <w:lang w:val="es-ES_tradnl"/>
              </w:rPr>
            </w:pPr>
            <w:r w:rsidRPr="00641BDB">
              <w:rPr>
                <w:szCs w:val="17"/>
                <w:lang w:val="es-ES_tradnl"/>
              </w:rPr>
              <w:t>V</w:t>
            </w:r>
            <w:r w:rsidR="00654AF3" w:rsidRPr="00641BDB">
              <w:rPr>
                <w:szCs w:val="17"/>
                <w:lang w:val="es-ES_tradnl"/>
              </w:rPr>
              <w:t>alor monetario</w:t>
            </w:r>
            <w:r w:rsidR="009E659D" w:rsidRPr="00641BDB">
              <w:rPr>
                <w:szCs w:val="17"/>
                <w:lang w:val="es-ES_tradnl"/>
              </w:rPr>
              <w:t>.</w:t>
            </w:r>
          </w:p>
        </w:tc>
        <w:tc>
          <w:tcPr>
            <w:tcW w:w="1701" w:type="dxa"/>
            <w:vAlign w:val="center"/>
          </w:tcPr>
          <w:p w14:paraId="25F819FB" w14:textId="38C86902" w:rsidR="009E659D" w:rsidRPr="00641BDB" w:rsidRDefault="00654AF3" w:rsidP="00D355E5">
            <w:pPr>
              <w:spacing w:before="40" w:after="40"/>
              <w:rPr>
                <w:lang w:val="es-ES_tradnl"/>
              </w:rPr>
            </w:pPr>
            <w:r w:rsidRPr="00641BDB">
              <w:rPr>
                <w:lang w:val="es-ES_tradnl"/>
              </w:rPr>
              <w:t>Número</w:t>
            </w:r>
          </w:p>
        </w:tc>
      </w:tr>
      <w:tr w:rsidR="009E659D" w:rsidRPr="00641BDB" w14:paraId="3BDE8B39" w14:textId="77777777" w:rsidTr="00D355E5">
        <w:trPr>
          <w:cantSplit/>
          <w:trHeight w:val="904"/>
        </w:trPr>
        <w:tc>
          <w:tcPr>
            <w:tcW w:w="1980" w:type="dxa"/>
            <w:vAlign w:val="center"/>
          </w:tcPr>
          <w:p w14:paraId="1A22A14E" w14:textId="6B8AAD35" w:rsidR="009E659D" w:rsidRPr="00641BDB" w:rsidRDefault="009E659D" w:rsidP="00D355E5">
            <w:pPr>
              <w:spacing w:before="40" w:after="40"/>
              <w:rPr>
                <w:szCs w:val="17"/>
                <w:lang w:val="es-ES_tradnl"/>
              </w:rPr>
            </w:pPr>
            <w:r w:rsidRPr="00641BDB">
              <w:rPr>
                <w:szCs w:val="17"/>
                <w:lang w:val="es-ES_tradnl"/>
              </w:rPr>
              <w:t>Category</w:t>
            </w:r>
            <w:r w:rsidR="001365B3" w:rsidRPr="00641BDB">
              <w:rPr>
                <w:szCs w:val="17"/>
                <w:lang w:val="es-ES_tradnl"/>
              </w:rPr>
              <w:t xml:space="preserve"> (categoría)</w:t>
            </w:r>
          </w:p>
        </w:tc>
        <w:tc>
          <w:tcPr>
            <w:tcW w:w="5670" w:type="dxa"/>
            <w:vAlign w:val="center"/>
          </w:tcPr>
          <w:p w14:paraId="3D92E6F5" w14:textId="13FEA7E7" w:rsidR="009E659D" w:rsidRPr="00641BDB" w:rsidRDefault="001365B3" w:rsidP="00D355E5">
            <w:pPr>
              <w:spacing w:before="40" w:after="40"/>
              <w:rPr>
                <w:szCs w:val="17"/>
                <w:lang w:val="es-ES_tradnl"/>
              </w:rPr>
            </w:pPr>
            <w:r w:rsidRPr="00641BDB">
              <w:rPr>
                <w:szCs w:val="17"/>
                <w:lang w:val="es-ES_tradnl"/>
              </w:rPr>
              <w:t>División o subconjunto específicamente definido en un sistema de clasificación en el que todos los elementos comparten el mismo concepto de taxonomía.</w:t>
            </w:r>
          </w:p>
        </w:tc>
        <w:tc>
          <w:tcPr>
            <w:tcW w:w="1701" w:type="dxa"/>
            <w:vAlign w:val="center"/>
          </w:tcPr>
          <w:p w14:paraId="47B312A1" w14:textId="0D6F790F" w:rsidR="009E659D" w:rsidRPr="00641BDB" w:rsidRDefault="00654AF3" w:rsidP="00D355E5">
            <w:pPr>
              <w:spacing w:before="40" w:after="40"/>
              <w:rPr>
                <w:lang w:val="es-ES_tradnl"/>
              </w:rPr>
            </w:pPr>
            <w:r w:rsidRPr="00641BDB">
              <w:rPr>
                <w:lang w:val="es-ES_tradnl"/>
              </w:rPr>
              <w:t>Cadena</w:t>
            </w:r>
          </w:p>
        </w:tc>
      </w:tr>
      <w:tr w:rsidR="009E659D" w:rsidRPr="00641BDB" w14:paraId="7E898938" w14:textId="77777777" w:rsidTr="00D355E5">
        <w:trPr>
          <w:cantSplit/>
          <w:trHeight w:val="904"/>
        </w:trPr>
        <w:tc>
          <w:tcPr>
            <w:tcW w:w="1980" w:type="dxa"/>
            <w:vAlign w:val="center"/>
          </w:tcPr>
          <w:p w14:paraId="638FD04A" w14:textId="70428756" w:rsidR="009E659D" w:rsidRPr="00641BDB" w:rsidRDefault="009E659D" w:rsidP="00D355E5">
            <w:pPr>
              <w:spacing w:before="40" w:after="40"/>
              <w:rPr>
                <w:szCs w:val="17"/>
                <w:lang w:val="es-ES_tradnl"/>
              </w:rPr>
            </w:pPr>
            <w:r w:rsidRPr="00641BDB">
              <w:rPr>
                <w:szCs w:val="17"/>
                <w:lang w:val="es-ES_tradnl"/>
              </w:rPr>
              <w:t>Code</w:t>
            </w:r>
            <w:r w:rsidR="001365B3" w:rsidRPr="00641BDB">
              <w:rPr>
                <w:szCs w:val="17"/>
                <w:lang w:val="es-ES_tradnl"/>
              </w:rPr>
              <w:t xml:space="preserve"> (código)</w:t>
            </w:r>
          </w:p>
        </w:tc>
        <w:tc>
          <w:tcPr>
            <w:tcW w:w="5670" w:type="dxa"/>
            <w:vAlign w:val="center"/>
          </w:tcPr>
          <w:p w14:paraId="1F3684C5" w14:textId="03674CF4" w:rsidR="009E659D" w:rsidRPr="00641BDB" w:rsidRDefault="001365B3" w:rsidP="00D355E5">
            <w:pPr>
              <w:spacing w:before="40" w:after="40"/>
              <w:rPr>
                <w:szCs w:val="17"/>
                <w:lang w:val="es-ES_tradnl"/>
              </w:rPr>
            </w:pPr>
            <w:r w:rsidRPr="00641BDB">
              <w:rPr>
                <w:szCs w:val="17"/>
                <w:lang w:val="es-ES_tradnl"/>
              </w:rPr>
              <w:t>Combinación de uno o más números, letras o caracteres especiales, que se sustituye por un significado concreto. Representa valores finitos y predeterminados o formato libre.</w:t>
            </w:r>
          </w:p>
        </w:tc>
        <w:tc>
          <w:tcPr>
            <w:tcW w:w="1701" w:type="dxa"/>
            <w:vAlign w:val="center"/>
          </w:tcPr>
          <w:p w14:paraId="099043E6" w14:textId="156B62FF" w:rsidR="009E659D" w:rsidRPr="00641BDB" w:rsidRDefault="00654AF3" w:rsidP="00D355E5">
            <w:pPr>
              <w:spacing w:before="40" w:after="40"/>
              <w:rPr>
                <w:lang w:val="es-ES_tradnl"/>
              </w:rPr>
            </w:pPr>
            <w:r w:rsidRPr="00641BDB">
              <w:rPr>
                <w:lang w:val="es-ES_tradnl"/>
              </w:rPr>
              <w:t>Cadena</w:t>
            </w:r>
          </w:p>
        </w:tc>
      </w:tr>
      <w:tr w:rsidR="009E659D" w:rsidRPr="00641BDB" w14:paraId="1FC9264F" w14:textId="77777777" w:rsidTr="00D355E5">
        <w:trPr>
          <w:cantSplit/>
          <w:trHeight w:val="400"/>
        </w:trPr>
        <w:tc>
          <w:tcPr>
            <w:tcW w:w="1980" w:type="dxa"/>
            <w:vAlign w:val="center"/>
          </w:tcPr>
          <w:p w14:paraId="7D623229" w14:textId="3AD8B618" w:rsidR="009E659D" w:rsidRPr="00641BDB" w:rsidRDefault="009E659D" w:rsidP="00D355E5">
            <w:pPr>
              <w:spacing w:before="40" w:after="40"/>
              <w:rPr>
                <w:szCs w:val="17"/>
                <w:lang w:val="es-ES_tradnl"/>
              </w:rPr>
            </w:pPr>
            <w:r w:rsidRPr="00641BDB">
              <w:rPr>
                <w:szCs w:val="17"/>
                <w:lang w:val="es-ES_tradnl"/>
              </w:rPr>
              <w:t>Date</w:t>
            </w:r>
            <w:r w:rsidR="001365B3" w:rsidRPr="00641BDB">
              <w:rPr>
                <w:szCs w:val="17"/>
                <w:lang w:val="es-ES_tradnl"/>
              </w:rPr>
              <w:t xml:space="preserve"> (fecha)</w:t>
            </w:r>
          </w:p>
        </w:tc>
        <w:tc>
          <w:tcPr>
            <w:tcW w:w="5670" w:type="dxa"/>
            <w:vAlign w:val="center"/>
          </w:tcPr>
          <w:p w14:paraId="3B2B42CF" w14:textId="54FD5F40" w:rsidR="009E659D" w:rsidRPr="00641BDB" w:rsidRDefault="00E93C53" w:rsidP="00D355E5">
            <w:pPr>
              <w:spacing w:before="40" w:after="40"/>
              <w:rPr>
                <w:szCs w:val="17"/>
                <w:lang w:val="es-ES_tradnl"/>
              </w:rPr>
            </w:pPr>
            <w:r w:rsidRPr="00641BDB">
              <w:rPr>
                <w:szCs w:val="17"/>
                <w:lang w:val="es-ES_tradnl"/>
              </w:rPr>
              <w:t>Punto concreto en el tiempo expresado mediante el año, el mes y el día.</w:t>
            </w:r>
          </w:p>
        </w:tc>
        <w:tc>
          <w:tcPr>
            <w:tcW w:w="1701" w:type="dxa"/>
            <w:vAlign w:val="center"/>
          </w:tcPr>
          <w:p w14:paraId="05AED90B" w14:textId="424C65D4" w:rsidR="009E659D" w:rsidRPr="00641BDB" w:rsidRDefault="00654AF3" w:rsidP="00D355E5">
            <w:pPr>
              <w:spacing w:before="40" w:after="40"/>
              <w:rPr>
                <w:lang w:val="es-ES_tradnl"/>
              </w:rPr>
            </w:pPr>
            <w:r w:rsidRPr="00641BDB">
              <w:rPr>
                <w:lang w:val="es-ES_tradnl"/>
              </w:rPr>
              <w:t>Cadena</w:t>
            </w:r>
          </w:p>
        </w:tc>
      </w:tr>
      <w:tr w:rsidR="009E659D" w:rsidRPr="00641BDB" w14:paraId="166A5245" w14:textId="77777777" w:rsidTr="00D355E5">
        <w:trPr>
          <w:cantSplit/>
          <w:trHeight w:val="652"/>
        </w:trPr>
        <w:tc>
          <w:tcPr>
            <w:tcW w:w="1980" w:type="dxa"/>
            <w:vAlign w:val="center"/>
          </w:tcPr>
          <w:p w14:paraId="5DCEACA5" w14:textId="77777777" w:rsidR="009E659D" w:rsidRPr="00641BDB" w:rsidRDefault="009E659D" w:rsidP="00D355E5">
            <w:pPr>
              <w:spacing w:before="40" w:after="40"/>
              <w:rPr>
                <w:szCs w:val="17"/>
                <w:lang w:val="es-ES_tradnl"/>
              </w:rPr>
            </w:pPr>
            <w:r w:rsidRPr="00641BDB">
              <w:rPr>
                <w:szCs w:val="17"/>
                <w:lang w:val="es-ES_tradnl"/>
              </w:rPr>
              <w:t>Directory</w:t>
            </w:r>
          </w:p>
          <w:p w14:paraId="02CF57BB" w14:textId="397B6198" w:rsidR="001365B3" w:rsidRPr="00641BDB" w:rsidRDefault="001365B3" w:rsidP="00D355E5">
            <w:pPr>
              <w:spacing w:before="40" w:after="40"/>
              <w:rPr>
                <w:szCs w:val="17"/>
                <w:lang w:val="es-ES_tradnl"/>
              </w:rPr>
            </w:pPr>
            <w:r w:rsidRPr="00641BDB">
              <w:rPr>
                <w:szCs w:val="17"/>
                <w:lang w:val="es-ES_tradnl"/>
              </w:rPr>
              <w:t>(directorio)</w:t>
            </w:r>
          </w:p>
        </w:tc>
        <w:tc>
          <w:tcPr>
            <w:tcW w:w="5670" w:type="dxa"/>
            <w:vAlign w:val="center"/>
          </w:tcPr>
          <w:p w14:paraId="676548CB" w14:textId="766F1258" w:rsidR="009E659D" w:rsidRPr="00641BDB" w:rsidRDefault="006D16A5" w:rsidP="00D355E5">
            <w:pPr>
              <w:rPr>
                <w:szCs w:val="17"/>
                <w:lang w:val="es-ES_tradnl"/>
              </w:rPr>
            </w:pPr>
            <w:r w:rsidRPr="00641BDB">
              <w:rPr>
                <w:szCs w:val="17"/>
                <w:lang w:val="es-ES_tradnl"/>
              </w:rPr>
              <w:t xml:space="preserve">Siempre precedido por </w:t>
            </w:r>
            <w:r w:rsidRPr="00641BDB">
              <w:rPr>
                <w:rFonts w:ascii="Courier New" w:eastAsia="Times New Roman" w:hAnsi="Courier New" w:cs="Courier New"/>
                <w:szCs w:val="17"/>
                <w:lang w:val="es-ES_tradnl"/>
              </w:rPr>
              <w:t>PATH</w:t>
            </w:r>
            <w:r w:rsidRPr="00641BDB">
              <w:rPr>
                <w:szCs w:val="17"/>
                <w:lang w:val="es-ES_tradnl"/>
              </w:rPr>
              <w:t>.</w:t>
            </w:r>
          </w:p>
        </w:tc>
        <w:tc>
          <w:tcPr>
            <w:tcW w:w="1701" w:type="dxa"/>
            <w:vAlign w:val="center"/>
          </w:tcPr>
          <w:p w14:paraId="33A685DE" w14:textId="6A3AEC87" w:rsidR="009E659D" w:rsidRPr="00641BDB" w:rsidRDefault="00654AF3" w:rsidP="00D355E5">
            <w:pPr>
              <w:spacing w:before="40" w:after="40"/>
              <w:rPr>
                <w:lang w:val="es-ES_tradnl"/>
              </w:rPr>
            </w:pPr>
            <w:r w:rsidRPr="00641BDB">
              <w:rPr>
                <w:lang w:val="es-ES_tradnl"/>
              </w:rPr>
              <w:t>Cadena</w:t>
            </w:r>
          </w:p>
        </w:tc>
      </w:tr>
      <w:tr w:rsidR="009E659D" w:rsidRPr="00641BDB" w14:paraId="0D2C84D8" w14:textId="77777777" w:rsidTr="00D355E5">
        <w:trPr>
          <w:cantSplit/>
          <w:trHeight w:val="2110"/>
        </w:trPr>
        <w:tc>
          <w:tcPr>
            <w:tcW w:w="1980" w:type="dxa"/>
            <w:vAlign w:val="center"/>
          </w:tcPr>
          <w:p w14:paraId="572F24F5" w14:textId="77777777" w:rsidR="009E659D" w:rsidRPr="00641BDB" w:rsidRDefault="009E659D" w:rsidP="00D355E5">
            <w:pPr>
              <w:spacing w:before="40" w:after="40"/>
              <w:rPr>
                <w:szCs w:val="17"/>
                <w:lang w:val="es-ES_tradnl"/>
              </w:rPr>
            </w:pPr>
            <w:r w:rsidRPr="00641BDB">
              <w:rPr>
                <w:szCs w:val="17"/>
                <w:lang w:val="es-ES_tradnl"/>
              </w:rPr>
              <w:t>Document</w:t>
            </w:r>
          </w:p>
          <w:p w14:paraId="07E2D286" w14:textId="4D208D23" w:rsidR="001365B3" w:rsidRPr="00641BDB" w:rsidRDefault="001365B3" w:rsidP="00D355E5">
            <w:pPr>
              <w:spacing w:before="40" w:after="40"/>
              <w:rPr>
                <w:szCs w:val="17"/>
                <w:lang w:val="es-ES_tradnl"/>
              </w:rPr>
            </w:pPr>
            <w:r w:rsidRPr="00641BDB">
              <w:rPr>
                <w:szCs w:val="17"/>
                <w:lang w:val="es-ES_tradnl"/>
              </w:rPr>
              <w:t>(documento)</w:t>
            </w:r>
          </w:p>
        </w:tc>
        <w:tc>
          <w:tcPr>
            <w:tcW w:w="5670" w:type="dxa"/>
            <w:vAlign w:val="center"/>
          </w:tcPr>
          <w:p w14:paraId="23B30DA9" w14:textId="293CEDCC" w:rsidR="009E659D" w:rsidRPr="00641BDB" w:rsidRDefault="00DA63CA" w:rsidP="00D355E5">
            <w:pPr>
              <w:spacing w:before="40" w:after="40"/>
              <w:rPr>
                <w:szCs w:val="17"/>
                <w:lang w:val="es-ES_tradnl"/>
              </w:rPr>
            </w:pPr>
            <w:r w:rsidRPr="00641BDB">
              <w:rPr>
                <w:szCs w:val="17"/>
                <w:lang w:val="es-ES_tradnl"/>
              </w:rPr>
              <w:t>Un objeto grande de caracteres (CLOB) es un tipo de datos específico de casi todas las bases de datos. Básicamente, un CLOB es un puntero a un texto almacenado fuera del cuadro en un bloque dedicado. Se utiliza para documentos XML.</w:t>
            </w:r>
            <w:r w:rsidR="00C20E10" w:rsidRPr="00641BDB">
              <w:rPr>
                <w:szCs w:val="17"/>
                <w:lang w:val="es-ES_tradnl"/>
              </w:rPr>
              <w:t xml:space="preserve"> </w:t>
            </w:r>
            <w:r w:rsidR="007E59FC" w:rsidRPr="00641BDB">
              <w:rPr>
                <w:szCs w:val="17"/>
                <w:lang w:val="es-ES_tradnl"/>
              </w:rPr>
              <w:t>Está c</w:t>
            </w:r>
            <w:r w:rsidRPr="00641BDB">
              <w:rPr>
                <w:szCs w:val="17"/>
                <w:lang w:val="es-ES_tradnl"/>
              </w:rPr>
              <w:t>ompuesto por información textual del Registro Internacional de Marcas que se está intercambiando</w:t>
            </w:r>
            <w:r w:rsidR="009E659D" w:rsidRPr="00641BDB">
              <w:rPr>
                <w:szCs w:val="17"/>
                <w:lang w:val="es-ES_tradnl"/>
              </w:rPr>
              <w:t>.</w:t>
            </w:r>
            <w:r w:rsidR="0046437F" w:rsidRPr="00641BDB">
              <w:rPr>
                <w:szCs w:val="17"/>
                <w:lang w:val="es-ES_tradnl"/>
              </w:rPr>
              <w:t xml:space="preserve"> </w:t>
            </w:r>
            <w:r w:rsidR="00C20E10" w:rsidRPr="00641BDB">
              <w:rPr>
                <w:szCs w:val="17"/>
                <w:lang w:val="es-ES_tradnl"/>
              </w:rPr>
              <w:t>Las etiquetas XML identifican los elementos de datos relacionados con dicha información</w:t>
            </w:r>
            <w:r w:rsidR="009E659D" w:rsidRPr="00641BDB">
              <w:rPr>
                <w:szCs w:val="17"/>
                <w:lang w:val="es-ES_tradnl"/>
              </w:rPr>
              <w:t>.</w:t>
            </w:r>
            <w:r w:rsidR="00C20E10" w:rsidRPr="00641BDB">
              <w:rPr>
                <w:szCs w:val="17"/>
                <w:lang w:val="es-ES_tradnl"/>
              </w:rPr>
              <w:t xml:space="preserve"> El equipo de desarrollo del apoyo a la tecnología y la innovación de Madrid puede definir el atributo XML_DOC como un CLOB, un puntero a los datos etiquetados almacenados fuera del cuadro en un bloque dedicado</w:t>
            </w:r>
            <w:r w:rsidR="009E659D" w:rsidRPr="00641BDB">
              <w:rPr>
                <w:szCs w:val="17"/>
                <w:lang w:val="es-ES_tradnl"/>
              </w:rPr>
              <w:t>.</w:t>
            </w:r>
          </w:p>
        </w:tc>
        <w:tc>
          <w:tcPr>
            <w:tcW w:w="1701" w:type="dxa"/>
            <w:vAlign w:val="center"/>
          </w:tcPr>
          <w:p w14:paraId="271FE1F7" w14:textId="18AC309B" w:rsidR="009E659D" w:rsidRPr="00641BDB" w:rsidRDefault="00654AF3" w:rsidP="00D355E5">
            <w:pPr>
              <w:spacing w:before="40" w:after="40"/>
              <w:rPr>
                <w:lang w:val="es-ES_tradnl"/>
              </w:rPr>
            </w:pPr>
            <w:r w:rsidRPr="00641BDB">
              <w:rPr>
                <w:lang w:val="es-ES_tradnl"/>
              </w:rPr>
              <w:t>Cadena</w:t>
            </w:r>
          </w:p>
        </w:tc>
      </w:tr>
      <w:tr w:rsidR="009E659D" w:rsidRPr="00641BDB" w14:paraId="1CFE24C2" w14:textId="77777777" w:rsidTr="00D355E5">
        <w:trPr>
          <w:cantSplit/>
          <w:trHeight w:val="1012"/>
        </w:trPr>
        <w:tc>
          <w:tcPr>
            <w:tcW w:w="1980" w:type="dxa"/>
            <w:vAlign w:val="center"/>
          </w:tcPr>
          <w:p w14:paraId="6BACF215" w14:textId="77777777" w:rsidR="009E659D" w:rsidRPr="00641BDB" w:rsidRDefault="009E659D" w:rsidP="00D355E5">
            <w:pPr>
              <w:spacing w:before="40" w:after="40"/>
              <w:rPr>
                <w:szCs w:val="17"/>
                <w:lang w:val="es-ES_tradnl"/>
              </w:rPr>
            </w:pPr>
            <w:r w:rsidRPr="00641BDB">
              <w:rPr>
                <w:szCs w:val="17"/>
                <w:lang w:val="es-ES_tradnl"/>
              </w:rPr>
              <w:t>Identifier</w:t>
            </w:r>
          </w:p>
          <w:p w14:paraId="7FF10A36" w14:textId="01EA0B36" w:rsidR="001365B3" w:rsidRPr="00641BDB" w:rsidRDefault="001365B3" w:rsidP="00D355E5">
            <w:pPr>
              <w:spacing w:before="40" w:after="40"/>
              <w:rPr>
                <w:szCs w:val="17"/>
                <w:lang w:val="es-ES_tradnl"/>
              </w:rPr>
            </w:pPr>
            <w:r w:rsidRPr="00641BDB">
              <w:rPr>
                <w:szCs w:val="17"/>
                <w:lang w:val="es-ES_tradnl"/>
              </w:rPr>
              <w:t>(identificador)</w:t>
            </w:r>
          </w:p>
        </w:tc>
        <w:tc>
          <w:tcPr>
            <w:tcW w:w="5670" w:type="dxa"/>
            <w:vAlign w:val="center"/>
          </w:tcPr>
          <w:p w14:paraId="5D21BF36" w14:textId="76C12E57" w:rsidR="009E659D" w:rsidRPr="00641BDB" w:rsidRDefault="00F02485" w:rsidP="00D355E5">
            <w:pPr>
              <w:spacing w:before="40" w:after="40"/>
              <w:rPr>
                <w:szCs w:val="17"/>
                <w:lang w:val="es-ES_tradnl"/>
              </w:rPr>
            </w:pPr>
            <w:r w:rsidRPr="00641BDB">
              <w:rPr>
                <w:szCs w:val="17"/>
                <w:lang w:val="es-ES_tradnl"/>
              </w:rPr>
              <w:t>Combinación de uno o más números enteros, letras o caracteres especiales que identifican de manera inequívoca una aplicación concreta de un objeto comercial, pero que puede no tener un significado fácilmente definible.</w:t>
            </w:r>
          </w:p>
        </w:tc>
        <w:tc>
          <w:tcPr>
            <w:tcW w:w="1701" w:type="dxa"/>
            <w:vAlign w:val="center"/>
          </w:tcPr>
          <w:p w14:paraId="72B175B9" w14:textId="61056215" w:rsidR="009E659D" w:rsidRPr="00641BDB" w:rsidRDefault="00654AF3" w:rsidP="00D355E5">
            <w:pPr>
              <w:spacing w:before="40" w:after="40"/>
              <w:rPr>
                <w:lang w:val="es-ES_tradnl"/>
              </w:rPr>
            </w:pPr>
            <w:r w:rsidRPr="00641BDB">
              <w:rPr>
                <w:lang w:val="es-ES_tradnl"/>
              </w:rPr>
              <w:t>Cadena</w:t>
            </w:r>
          </w:p>
        </w:tc>
      </w:tr>
      <w:tr w:rsidR="009E659D" w:rsidRPr="00641BDB" w14:paraId="7A07BC42" w14:textId="77777777" w:rsidTr="00D355E5">
        <w:trPr>
          <w:cantSplit/>
          <w:trHeight w:val="626"/>
        </w:trPr>
        <w:tc>
          <w:tcPr>
            <w:tcW w:w="1980" w:type="dxa"/>
            <w:vAlign w:val="center"/>
          </w:tcPr>
          <w:p w14:paraId="04C1ED81" w14:textId="77777777" w:rsidR="009E659D" w:rsidRPr="00641BDB" w:rsidRDefault="009E659D" w:rsidP="00D355E5">
            <w:pPr>
              <w:spacing w:before="40" w:after="40"/>
              <w:rPr>
                <w:szCs w:val="17"/>
                <w:lang w:val="es-ES_tradnl"/>
              </w:rPr>
            </w:pPr>
            <w:r w:rsidRPr="00641BDB">
              <w:rPr>
                <w:szCs w:val="17"/>
                <w:lang w:val="es-ES_tradnl"/>
              </w:rPr>
              <w:t>Indicator</w:t>
            </w:r>
          </w:p>
          <w:p w14:paraId="5CD4E557" w14:textId="5A031EF2" w:rsidR="001365B3" w:rsidRPr="00641BDB" w:rsidRDefault="001365B3" w:rsidP="00D355E5">
            <w:pPr>
              <w:spacing w:before="40" w:after="40"/>
              <w:rPr>
                <w:szCs w:val="17"/>
                <w:lang w:val="es-ES_tradnl"/>
              </w:rPr>
            </w:pPr>
            <w:r w:rsidRPr="00641BDB">
              <w:rPr>
                <w:szCs w:val="17"/>
                <w:lang w:val="es-ES_tradnl"/>
              </w:rPr>
              <w:t>(indicador)</w:t>
            </w:r>
          </w:p>
        </w:tc>
        <w:tc>
          <w:tcPr>
            <w:tcW w:w="5670" w:type="dxa"/>
            <w:vAlign w:val="center"/>
          </w:tcPr>
          <w:p w14:paraId="6E6F23A7" w14:textId="102ABA9E" w:rsidR="009E659D" w:rsidRPr="00641BDB" w:rsidRDefault="00F02485" w:rsidP="00D355E5">
            <w:pPr>
              <w:spacing w:before="40" w:after="40"/>
              <w:rPr>
                <w:szCs w:val="17"/>
                <w:lang w:val="es-ES_tradnl"/>
              </w:rPr>
            </w:pPr>
            <w:r w:rsidRPr="00641BDB">
              <w:rPr>
                <w:lang w:val="es-ES_tradnl"/>
              </w:rPr>
              <w:t xml:space="preserve">Señal de presencia, ausencia o requisito de algo. Los valores recomendados son </w:t>
            </w:r>
            <w:r w:rsidR="00B82EC5" w:rsidRPr="00641BDB">
              <w:rPr>
                <w:lang w:val="es-ES_tradnl"/>
              </w:rPr>
              <w:t>“</w:t>
            </w:r>
            <w:r w:rsidRPr="00641BDB">
              <w:rPr>
                <w:rFonts w:ascii="Courier New" w:eastAsia="Times New Roman" w:hAnsi="Courier New" w:cs="Courier New"/>
                <w:lang w:val="es-ES_tradnl"/>
              </w:rPr>
              <w:t>Y</w:t>
            </w:r>
            <w:r w:rsidR="00B82EC5" w:rsidRPr="00641BDB">
              <w:rPr>
                <w:lang w:val="es-ES_tradnl"/>
              </w:rPr>
              <w:t>”</w:t>
            </w:r>
            <w:r w:rsidRPr="00641BDB">
              <w:rPr>
                <w:lang w:val="es-ES_tradnl"/>
              </w:rPr>
              <w:t xml:space="preserve">, </w:t>
            </w:r>
            <w:r w:rsidR="00B82EC5" w:rsidRPr="00641BDB">
              <w:rPr>
                <w:lang w:val="es-ES_tradnl"/>
              </w:rPr>
              <w:t>“</w:t>
            </w:r>
            <w:r w:rsidRPr="00641BDB">
              <w:rPr>
                <w:rFonts w:ascii="Courier New" w:eastAsia="Times New Roman" w:hAnsi="Courier New" w:cs="Courier New"/>
                <w:lang w:val="es-ES_tradnl"/>
              </w:rPr>
              <w:t>N</w:t>
            </w:r>
            <w:r w:rsidR="00B82EC5" w:rsidRPr="00641BDB">
              <w:rPr>
                <w:lang w:val="es-ES_tradnl"/>
              </w:rPr>
              <w:t>”</w:t>
            </w:r>
            <w:r w:rsidRPr="00641BDB">
              <w:rPr>
                <w:lang w:val="es-ES_tradnl"/>
              </w:rPr>
              <w:t xml:space="preserve"> y </w:t>
            </w:r>
            <w:r w:rsidR="00B82EC5" w:rsidRPr="00641BDB">
              <w:rPr>
                <w:lang w:val="es-ES_tradnl"/>
              </w:rPr>
              <w:t>“</w:t>
            </w:r>
            <w:r w:rsidRPr="00641BDB">
              <w:rPr>
                <w:rFonts w:ascii="Courier New" w:eastAsia="Times New Roman" w:hAnsi="Courier New" w:cs="Courier New"/>
                <w:lang w:val="es-ES_tradnl"/>
              </w:rPr>
              <w:t>?</w:t>
            </w:r>
            <w:r w:rsidR="00B82EC5" w:rsidRPr="00641BDB">
              <w:rPr>
                <w:lang w:val="es-ES_tradnl"/>
              </w:rPr>
              <w:t>”</w:t>
            </w:r>
            <w:r w:rsidRPr="00641BDB">
              <w:rPr>
                <w:lang w:val="es-ES_tradnl"/>
              </w:rPr>
              <w:t>, si fuera necesario.</w:t>
            </w:r>
          </w:p>
        </w:tc>
        <w:tc>
          <w:tcPr>
            <w:tcW w:w="1701" w:type="dxa"/>
            <w:vAlign w:val="center"/>
          </w:tcPr>
          <w:p w14:paraId="38B7B0D5" w14:textId="7CF9E640" w:rsidR="009E659D" w:rsidRPr="00641BDB" w:rsidRDefault="00654AF3" w:rsidP="00D355E5">
            <w:pPr>
              <w:spacing w:before="40" w:after="40"/>
              <w:rPr>
                <w:lang w:val="es-ES_tradnl"/>
              </w:rPr>
            </w:pPr>
            <w:r w:rsidRPr="00641BDB">
              <w:rPr>
                <w:lang w:val="es-ES_tradnl"/>
              </w:rPr>
              <w:t>Booleano</w:t>
            </w:r>
          </w:p>
        </w:tc>
      </w:tr>
      <w:tr w:rsidR="009E659D" w:rsidRPr="00641BDB" w14:paraId="4C97DE1A" w14:textId="77777777" w:rsidTr="00D355E5">
        <w:trPr>
          <w:cantSplit/>
          <w:trHeight w:val="1615"/>
        </w:trPr>
        <w:tc>
          <w:tcPr>
            <w:tcW w:w="1980" w:type="dxa"/>
            <w:vAlign w:val="center"/>
          </w:tcPr>
          <w:p w14:paraId="2101DF22" w14:textId="77777777" w:rsidR="009E659D" w:rsidRPr="00641BDB" w:rsidRDefault="009E659D" w:rsidP="00D355E5">
            <w:pPr>
              <w:spacing w:before="40" w:after="40"/>
              <w:rPr>
                <w:szCs w:val="17"/>
                <w:lang w:val="es-ES_tradnl"/>
              </w:rPr>
            </w:pPr>
            <w:r w:rsidRPr="00641BDB">
              <w:rPr>
                <w:szCs w:val="17"/>
                <w:lang w:val="es-ES_tradnl"/>
              </w:rPr>
              <w:t>Measure</w:t>
            </w:r>
          </w:p>
          <w:p w14:paraId="15CE2ADD" w14:textId="0D1AC765" w:rsidR="001365B3" w:rsidRPr="00641BDB" w:rsidRDefault="001365B3" w:rsidP="00D355E5">
            <w:pPr>
              <w:spacing w:before="40" w:after="40"/>
              <w:rPr>
                <w:szCs w:val="17"/>
                <w:lang w:val="es-ES_tradnl"/>
              </w:rPr>
            </w:pPr>
            <w:r w:rsidRPr="00641BDB">
              <w:rPr>
                <w:szCs w:val="17"/>
                <w:lang w:val="es-ES_tradnl"/>
              </w:rPr>
              <w:t>(medida)</w:t>
            </w:r>
          </w:p>
        </w:tc>
        <w:tc>
          <w:tcPr>
            <w:tcW w:w="5670" w:type="dxa"/>
            <w:vAlign w:val="center"/>
          </w:tcPr>
          <w:p w14:paraId="214F0F91" w14:textId="3E391347" w:rsidR="009E659D" w:rsidRPr="00641BDB" w:rsidRDefault="00490AB0" w:rsidP="00D355E5">
            <w:pPr>
              <w:spacing w:before="40" w:after="40"/>
              <w:rPr>
                <w:szCs w:val="17"/>
                <w:lang w:val="es-ES_tradnl"/>
              </w:rPr>
            </w:pPr>
            <w:r w:rsidRPr="00641BDB">
              <w:rPr>
                <w:lang w:val="es-ES_tradnl"/>
              </w:rPr>
              <w:t xml:space="preserve">Valor numérico que se determina midiendo un objeto y que se expresa mediante la unidad de medida especificada. </w:t>
            </w:r>
            <w:r w:rsidRPr="00641BDB">
              <w:rPr>
                <w:rFonts w:ascii="Courier New" w:eastAsia="Times New Roman" w:hAnsi="Courier New" w:cs="Courier New"/>
                <w:lang w:val="es-ES_tradnl"/>
              </w:rPr>
              <w:t>MeasureType</w:t>
            </w:r>
            <w:r w:rsidRPr="00641BDB">
              <w:rPr>
                <w:lang w:val="es-ES_tradnl"/>
              </w:rPr>
              <w:t xml:space="preserve"> se utiliza para representar un tipo de </w:t>
            </w:r>
            <w:r w:rsidR="0096288A" w:rsidRPr="00641BDB">
              <w:rPr>
                <w:lang w:val="es-ES_tradnl"/>
              </w:rPr>
              <w:t>magnitud</w:t>
            </w:r>
            <w:r w:rsidRPr="00641BDB">
              <w:rPr>
                <w:lang w:val="es-ES_tradnl"/>
              </w:rPr>
              <w:t xml:space="preserve"> física como la temperatura, la longitud, la velocidad, la anchura, el peso, el volumen o la latitud de un objeto. Más concretamente, </w:t>
            </w:r>
            <w:r w:rsidRPr="00641BDB">
              <w:rPr>
                <w:rFonts w:ascii="Courier New" w:eastAsia="Times New Roman" w:hAnsi="Courier New" w:cs="Courier New"/>
                <w:lang w:val="es-ES_tradnl"/>
              </w:rPr>
              <w:t>MeasureType</w:t>
            </w:r>
            <w:r w:rsidRPr="00641BDB">
              <w:rPr>
                <w:lang w:val="es-ES_tradnl"/>
              </w:rPr>
              <w:t xml:space="preserve"> debe usarse para medir </w:t>
            </w:r>
            <w:r w:rsidR="0096288A" w:rsidRPr="00641BDB">
              <w:rPr>
                <w:lang w:val="es-ES_tradnl"/>
              </w:rPr>
              <w:t xml:space="preserve">las propiedades intrínsecas o físicas </w:t>
            </w:r>
            <w:r w:rsidRPr="00641BDB">
              <w:rPr>
                <w:lang w:val="es-ES_tradnl"/>
              </w:rPr>
              <w:t>de un objeto percibido como un conjunto.</w:t>
            </w:r>
          </w:p>
        </w:tc>
        <w:tc>
          <w:tcPr>
            <w:tcW w:w="1701" w:type="dxa"/>
            <w:vAlign w:val="center"/>
          </w:tcPr>
          <w:p w14:paraId="7114F8C0" w14:textId="6C3A3A9B" w:rsidR="009E659D" w:rsidRPr="00641BDB" w:rsidRDefault="00654AF3" w:rsidP="00D355E5">
            <w:pPr>
              <w:spacing w:before="40" w:after="40"/>
              <w:rPr>
                <w:lang w:val="es-ES_tradnl"/>
              </w:rPr>
            </w:pPr>
            <w:r w:rsidRPr="00641BDB">
              <w:rPr>
                <w:lang w:val="es-ES_tradnl"/>
              </w:rPr>
              <w:t>Número</w:t>
            </w:r>
          </w:p>
        </w:tc>
      </w:tr>
      <w:tr w:rsidR="009E659D" w:rsidRPr="00641BDB" w14:paraId="6BABADD7" w14:textId="77777777" w:rsidTr="00D355E5">
        <w:trPr>
          <w:cantSplit/>
          <w:trHeight w:val="350"/>
        </w:trPr>
        <w:tc>
          <w:tcPr>
            <w:tcW w:w="1980" w:type="dxa"/>
            <w:vAlign w:val="center"/>
          </w:tcPr>
          <w:p w14:paraId="1E9D3805" w14:textId="77777777" w:rsidR="009E659D" w:rsidRPr="00641BDB" w:rsidRDefault="009E659D" w:rsidP="00D355E5">
            <w:pPr>
              <w:spacing w:before="40" w:after="40"/>
              <w:rPr>
                <w:szCs w:val="17"/>
                <w:lang w:val="es-ES_tradnl"/>
              </w:rPr>
            </w:pPr>
            <w:r w:rsidRPr="00641BDB">
              <w:rPr>
                <w:szCs w:val="17"/>
                <w:lang w:val="es-ES_tradnl"/>
              </w:rPr>
              <w:t>Name</w:t>
            </w:r>
          </w:p>
          <w:p w14:paraId="79306B20" w14:textId="42CC2D2C" w:rsidR="001365B3" w:rsidRPr="00641BDB" w:rsidRDefault="001365B3" w:rsidP="00D355E5">
            <w:pPr>
              <w:spacing w:before="40" w:after="40"/>
              <w:rPr>
                <w:szCs w:val="17"/>
                <w:lang w:val="es-ES_tradnl"/>
              </w:rPr>
            </w:pPr>
            <w:r w:rsidRPr="00641BDB">
              <w:rPr>
                <w:szCs w:val="17"/>
                <w:lang w:val="es-ES_tradnl"/>
              </w:rPr>
              <w:t>(nombre)</w:t>
            </w:r>
          </w:p>
        </w:tc>
        <w:tc>
          <w:tcPr>
            <w:tcW w:w="5670" w:type="dxa"/>
            <w:vAlign w:val="center"/>
          </w:tcPr>
          <w:p w14:paraId="518AA91A" w14:textId="263544A7" w:rsidR="009E659D" w:rsidRPr="00641BDB" w:rsidRDefault="0096288A" w:rsidP="00D355E5">
            <w:pPr>
              <w:spacing w:before="40" w:after="40"/>
              <w:rPr>
                <w:szCs w:val="17"/>
                <w:lang w:val="es-ES_tradnl"/>
              </w:rPr>
            </w:pPr>
            <w:r w:rsidRPr="00641BDB">
              <w:rPr>
                <w:lang w:val="es-ES_tradnl"/>
              </w:rPr>
              <w:t>Designación de un objeto expresada mediante una palabra o una frase.</w:t>
            </w:r>
          </w:p>
        </w:tc>
        <w:tc>
          <w:tcPr>
            <w:tcW w:w="1701" w:type="dxa"/>
            <w:vAlign w:val="center"/>
          </w:tcPr>
          <w:p w14:paraId="4F863BA9" w14:textId="0672DCDF" w:rsidR="009E659D" w:rsidRPr="00641BDB" w:rsidRDefault="00654AF3" w:rsidP="00D355E5">
            <w:pPr>
              <w:spacing w:before="40" w:after="40"/>
              <w:rPr>
                <w:lang w:val="es-ES_tradnl"/>
              </w:rPr>
            </w:pPr>
            <w:r w:rsidRPr="00641BDB">
              <w:rPr>
                <w:lang w:val="es-ES_tradnl"/>
              </w:rPr>
              <w:t>Cadena</w:t>
            </w:r>
          </w:p>
        </w:tc>
      </w:tr>
      <w:tr w:rsidR="009E659D" w:rsidRPr="00641BDB" w14:paraId="5CB71D49" w14:textId="77777777" w:rsidTr="00D355E5">
        <w:trPr>
          <w:cantSplit/>
          <w:trHeight w:val="626"/>
        </w:trPr>
        <w:tc>
          <w:tcPr>
            <w:tcW w:w="1980" w:type="dxa"/>
            <w:vAlign w:val="center"/>
          </w:tcPr>
          <w:p w14:paraId="1853DDC4" w14:textId="77777777" w:rsidR="009E659D" w:rsidRPr="00641BDB" w:rsidRDefault="009E659D" w:rsidP="00D355E5">
            <w:pPr>
              <w:spacing w:before="40" w:after="40"/>
              <w:rPr>
                <w:szCs w:val="17"/>
                <w:lang w:val="es-ES_tradnl"/>
              </w:rPr>
            </w:pPr>
            <w:r w:rsidRPr="00641BDB">
              <w:rPr>
                <w:rStyle w:val="XML"/>
                <w:lang w:val="es-ES_tradnl"/>
              </w:rPr>
              <w:t>Number</w:t>
            </w:r>
          </w:p>
          <w:p w14:paraId="3438FD14" w14:textId="64C8F57F" w:rsidR="001365B3" w:rsidRPr="00641BDB" w:rsidRDefault="001365B3" w:rsidP="00D355E5">
            <w:pPr>
              <w:spacing w:before="40" w:after="40"/>
              <w:rPr>
                <w:szCs w:val="17"/>
                <w:lang w:val="es-ES_tradnl"/>
              </w:rPr>
            </w:pPr>
            <w:r w:rsidRPr="00641BDB">
              <w:rPr>
                <w:szCs w:val="17"/>
                <w:lang w:val="es-ES_tradnl"/>
              </w:rPr>
              <w:t>(número)</w:t>
            </w:r>
          </w:p>
        </w:tc>
        <w:tc>
          <w:tcPr>
            <w:tcW w:w="5670" w:type="dxa"/>
            <w:vAlign w:val="center"/>
          </w:tcPr>
          <w:p w14:paraId="0951B85E" w14:textId="05E63957" w:rsidR="009E659D" w:rsidRPr="00641BDB" w:rsidRDefault="008C19C5" w:rsidP="00D355E5">
            <w:pPr>
              <w:spacing w:before="40" w:after="40"/>
              <w:rPr>
                <w:szCs w:val="17"/>
                <w:lang w:val="es-ES_tradnl"/>
              </w:rPr>
            </w:pPr>
            <w:r w:rsidRPr="00641BDB">
              <w:rPr>
                <w:lang w:val="es-ES_tradnl"/>
              </w:rPr>
              <w:t>Cadena de numerales o caracteres alfanuméricos que expresan una etiqueta, un valor, una cantidad o una identificación.</w:t>
            </w:r>
          </w:p>
        </w:tc>
        <w:tc>
          <w:tcPr>
            <w:tcW w:w="1701" w:type="dxa"/>
            <w:vAlign w:val="center"/>
          </w:tcPr>
          <w:p w14:paraId="1F1AA84C" w14:textId="4EC55F0B" w:rsidR="009E659D" w:rsidRPr="00641BDB" w:rsidRDefault="00654AF3" w:rsidP="00D355E5">
            <w:pPr>
              <w:spacing w:before="40" w:after="40"/>
              <w:rPr>
                <w:lang w:val="es-ES_tradnl"/>
              </w:rPr>
            </w:pPr>
            <w:r w:rsidRPr="00641BDB">
              <w:rPr>
                <w:lang w:val="es-ES_tradnl"/>
              </w:rPr>
              <w:t>Número</w:t>
            </w:r>
            <w:r w:rsidR="009E659D" w:rsidRPr="00641BDB">
              <w:rPr>
                <w:lang w:val="es-ES_tradnl"/>
              </w:rPr>
              <w:t xml:space="preserve">, </w:t>
            </w:r>
            <w:r w:rsidRPr="00641BDB">
              <w:rPr>
                <w:lang w:val="es-ES_tradnl"/>
              </w:rPr>
              <w:t>cadena</w:t>
            </w:r>
          </w:p>
        </w:tc>
      </w:tr>
      <w:tr w:rsidR="009E659D" w:rsidRPr="00641BDB" w14:paraId="5E0538AC" w14:textId="77777777" w:rsidTr="00D355E5">
        <w:trPr>
          <w:cantSplit/>
          <w:trHeight w:val="626"/>
        </w:trPr>
        <w:tc>
          <w:tcPr>
            <w:tcW w:w="1980" w:type="dxa"/>
            <w:vAlign w:val="center"/>
          </w:tcPr>
          <w:p w14:paraId="77EB63C4" w14:textId="4F2A1088" w:rsidR="009E659D" w:rsidRPr="00641BDB" w:rsidRDefault="009E659D" w:rsidP="00D355E5">
            <w:pPr>
              <w:spacing w:before="40" w:after="40"/>
              <w:rPr>
                <w:szCs w:val="17"/>
                <w:lang w:val="es-ES_tradnl"/>
              </w:rPr>
            </w:pPr>
            <w:r w:rsidRPr="00641BDB">
              <w:rPr>
                <w:rStyle w:val="XML"/>
                <w:lang w:val="es-ES_tradnl"/>
              </w:rPr>
              <w:t>Percent</w:t>
            </w:r>
            <w:r w:rsidR="001365B3" w:rsidRPr="00641BDB">
              <w:rPr>
                <w:szCs w:val="17"/>
                <w:lang w:val="es-ES_tradnl"/>
              </w:rPr>
              <w:t xml:space="preserve"> (por ciento)</w:t>
            </w:r>
          </w:p>
        </w:tc>
        <w:tc>
          <w:tcPr>
            <w:tcW w:w="5670" w:type="dxa"/>
            <w:vAlign w:val="center"/>
          </w:tcPr>
          <w:p w14:paraId="1C5F45C6" w14:textId="4ED60840" w:rsidR="009E659D" w:rsidRPr="00641BDB" w:rsidRDefault="00A51A45" w:rsidP="00D355E5">
            <w:pPr>
              <w:spacing w:before="40" w:after="40"/>
              <w:rPr>
                <w:szCs w:val="17"/>
                <w:lang w:val="es-ES_tradnl"/>
              </w:rPr>
            </w:pPr>
            <w:r w:rsidRPr="00641BDB">
              <w:rPr>
                <w:lang w:val="es-ES_tradnl"/>
              </w:rPr>
              <w:t>Número que representa una parte de un conjunto, que se dividirá por 100.</w:t>
            </w:r>
          </w:p>
        </w:tc>
        <w:tc>
          <w:tcPr>
            <w:tcW w:w="1701" w:type="dxa"/>
            <w:vAlign w:val="center"/>
          </w:tcPr>
          <w:p w14:paraId="0E04823E" w14:textId="07825C20" w:rsidR="009E659D" w:rsidRPr="00641BDB" w:rsidRDefault="00654AF3" w:rsidP="00D355E5">
            <w:pPr>
              <w:spacing w:before="40" w:after="40"/>
              <w:rPr>
                <w:lang w:val="es-ES_tradnl"/>
              </w:rPr>
            </w:pPr>
            <w:r w:rsidRPr="00641BDB">
              <w:rPr>
                <w:lang w:val="es-ES_tradnl"/>
              </w:rPr>
              <w:t>Número</w:t>
            </w:r>
          </w:p>
        </w:tc>
      </w:tr>
      <w:tr w:rsidR="009E659D" w:rsidRPr="00641BDB" w14:paraId="58E92729" w14:textId="77777777" w:rsidTr="00D355E5">
        <w:trPr>
          <w:cantSplit/>
          <w:trHeight w:val="2263"/>
        </w:trPr>
        <w:tc>
          <w:tcPr>
            <w:tcW w:w="1980" w:type="dxa"/>
            <w:vAlign w:val="center"/>
          </w:tcPr>
          <w:p w14:paraId="095C0883" w14:textId="58AB4AA4" w:rsidR="009E659D" w:rsidRPr="00641BDB" w:rsidRDefault="009E659D" w:rsidP="00D355E5">
            <w:pPr>
              <w:spacing w:before="40" w:after="40"/>
              <w:rPr>
                <w:szCs w:val="17"/>
                <w:lang w:val="es-ES_tradnl"/>
              </w:rPr>
            </w:pPr>
            <w:r w:rsidRPr="00641BDB">
              <w:rPr>
                <w:rStyle w:val="XML"/>
                <w:lang w:val="es-ES_tradnl"/>
              </w:rPr>
              <w:t>Quantity</w:t>
            </w:r>
            <w:r w:rsidR="001365B3" w:rsidRPr="00641BDB">
              <w:rPr>
                <w:szCs w:val="17"/>
                <w:lang w:val="es-ES_tradnl"/>
              </w:rPr>
              <w:t xml:space="preserve"> (cantidad)</w:t>
            </w:r>
          </w:p>
        </w:tc>
        <w:tc>
          <w:tcPr>
            <w:tcW w:w="5670" w:type="dxa"/>
            <w:vAlign w:val="center"/>
          </w:tcPr>
          <w:p w14:paraId="2ABF3DE4" w14:textId="5902EFF5" w:rsidR="000B66BC" w:rsidRPr="00641BDB" w:rsidRDefault="000B66BC" w:rsidP="00D355E5">
            <w:pPr>
              <w:spacing w:before="40" w:after="40"/>
              <w:rPr>
                <w:szCs w:val="17"/>
                <w:lang w:val="es-ES_tradnl"/>
              </w:rPr>
            </w:pPr>
            <w:r w:rsidRPr="00641BDB">
              <w:rPr>
                <w:lang w:val="es-ES_tradnl"/>
              </w:rPr>
              <w:t>Número contado de unidades no monetarias</w:t>
            </w:r>
            <w:r w:rsidR="00E522FD" w:rsidRPr="00641BDB">
              <w:rPr>
                <w:lang w:val="es-ES_tradnl"/>
              </w:rPr>
              <w:t xml:space="preserve"> que puede </w:t>
            </w:r>
            <w:r w:rsidR="00F9655F" w:rsidRPr="00641BDB">
              <w:rPr>
                <w:lang w:val="es-ES_tradnl"/>
              </w:rPr>
              <w:t>contener</w:t>
            </w:r>
            <w:r w:rsidRPr="00641BDB">
              <w:rPr>
                <w:lang w:val="es-ES_tradnl"/>
              </w:rPr>
              <w:t xml:space="preserve"> fracciones. </w:t>
            </w:r>
            <w:r w:rsidRPr="00641BDB">
              <w:rPr>
                <w:rFonts w:ascii="Courier New" w:eastAsia="Times New Roman" w:hAnsi="Courier New" w:cs="Courier New"/>
                <w:lang w:val="es-ES_tradnl"/>
              </w:rPr>
              <w:t>Quantity</w:t>
            </w:r>
            <w:r w:rsidRPr="00641BDB">
              <w:rPr>
                <w:lang w:val="es-ES_tradnl"/>
              </w:rPr>
              <w:t xml:space="preserve"> se utiliza para representar un número de cosas contadas.</w:t>
            </w:r>
            <w:r w:rsidR="00E522FD" w:rsidRPr="00641BDB">
              <w:rPr>
                <w:lang w:val="es-ES_tradnl"/>
              </w:rPr>
              <w:t xml:space="preserve"> </w:t>
            </w:r>
            <w:r w:rsidRPr="00641BDB">
              <w:rPr>
                <w:rFonts w:ascii="Courier New" w:eastAsia="Times New Roman" w:hAnsi="Courier New" w:cs="Courier New"/>
                <w:lang w:val="es-ES_tradnl"/>
              </w:rPr>
              <w:t>Quantity</w:t>
            </w:r>
            <w:r w:rsidRPr="00641BDB">
              <w:rPr>
                <w:lang w:val="es-ES_tradnl"/>
              </w:rPr>
              <w:t xml:space="preserve"> debe utilizarse para contar o cuantificar </w:t>
            </w:r>
            <w:r w:rsidR="00E522FD" w:rsidRPr="00641BDB">
              <w:rPr>
                <w:lang w:val="es-ES_tradnl"/>
              </w:rPr>
              <w:t>las propiedades simples de</w:t>
            </w:r>
            <w:r w:rsidRPr="00641BDB">
              <w:rPr>
                <w:lang w:val="es-ES_tradnl"/>
              </w:rPr>
              <w:t xml:space="preserve"> un objeto percibido como un compuesto, una colección o un contenedor. </w:t>
            </w:r>
            <w:r w:rsidRPr="00641BDB">
              <w:rPr>
                <w:rFonts w:ascii="Courier New" w:eastAsia="Times New Roman" w:hAnsi="Courier New" w:cs="Courier New"/>
                <w:lang w:val="es-ES_tradnl"/>
              </w:rPr>
              <w:t>Quantity</w:t>
            </w:r>
            <w:r w:rsidRPr="00641BDB">
              <w:rPr>
                <w:lang w:val="es-ES_tradnl"/>
              </w:rPr>
              <w:t xml:space="preserve"> debería siempre expresar un número de cosas contadas, y </w:t>
            </w:r>
            <w:r w:rsidR="00E522FD" w:rsidRPr="00641BDB">
              <w:rPr>
                <w:lang w:val="es-ES_tradnl"/>
              </w:rPr>
              <w:t>la propiedad</w:t>
            </w:r>
            <w:r w:rsidRPr="00641BDB">
              <w:rPr>
                <w:lang w:val="es-ES_tradnl"/>
              </w:rPr>
              <w:t xml:space="preserve"> </w:t>
            </w:r>
            <w:r w:rsidR="00E522FD" w:rsidRPr="00641BDB">
              <w:rPr>
                <w:lang w:val="es-ES_tradnl"/>
              </w:rPr>
              <w:t>será del tipo</w:t>
            </w:r>
            <w:r w:rsidRPr="00641BDB">
              <w:rPr>
                <w:lang w:val="es-ES_tradnl"/>
              </w:rPr>
              <w:t xml:space="preserve"> total, enviada, cargada o almacenada. </w:t>
            </w:r>
            <w:r w:rsidRPr="00641BDB">
              <w:rPr>
                <w:rFonts w:ascii="Courier New" w:eastAsia="Times New Roman" w:hAnsi="Courier New" w:cs="Courier New"/>
                <w:lang w:val="es-ES_tradnl"/>
              </w:rPr>
              <w:t>QuantityType</w:t>
            </w:r>
            <w:r w:rsidRPr="00641BDB">
              <w:rPr>
                <w:lang w:val="es-ES_tradnl"/>
              </w:rPr>
              <w:t xml:space="preserve"> debería utilizarse para componentes que requieren información sobre la unidad;</w:t>
            </w:r>
            <w:r w:rsidR="003015F6" w:rsidRPr="00641BDB">
              <w:rPr>
                <w:lang w:val="es-ES_tradnl"/>
              </w:rPr>
              <w:t xml:space="preserve"> </w:t>
            </w:r>
            <w:r w:rsidRPr="00641BDB">
              <w:rPr>
                <w:lang w:val="es-ES_tradnl"/>
              </w:rPr>
              <w:t xml:space="preserve">y </w:t>
            </w:r>
            <w:r w:rsidRPr="00641BDB">
              <w:rPr>
                <w:rFonts w:ascii="Courier New" w:eastAsia="Times New Roman" w:hAnsi="Courier New" w:cs="Courier New"/>
                <w:lang w:val="es-ES_tradnl"/>
              </w:rPr>
              <w:t>xsd:nonNegativeInteger</w:t>
            </w:r>
            <w:r w:rsidRPr="00641BDB">
              <w:rPr>
                <w:lang w:val="es-ES_tradnl"/>
              </w:rPr>
              <w:t xml:space="preserve"> debería utilizarse para componentes </w:t>
            </w:r>
            <w:r w:rsidR="0088214C" w:rsidRPr="00641BDB">
              <w:rPr>
                <w:lang w:val="es-ES_tradnl"/>
              </w:rPr>
              <w:t xml:space="preserve">contables </w:t>
            </w:r>
            <w:r w:rsidRPr="00641BDB">
              <w:rPr>
                <w:lang w:val="es-ES_tradnl"/>
              </w:rPr>
              <w:t>que no requieren información sobre la unidad</w:t>
            </w:r>
            <w:r w:rsidR="0088214C" w:rsidRPr="00641BDB">
              <w:rPr>
                <w:lang w:val="es-ES_tradnl"/>
              </w:rPr>
              <w:t>.</w:t>
            </w:r>
          </w:p>
        </w:tc>
        <w:tc>
          <w:tcPr>
            <w:tcW w:w="1701" w:type="dxa"/>
            <w:vAlign w:val="center"/>
          </w:tcPr>
          <w:p w14:paraId="37C69905" w14:textId="500D9BCF" w:rsidR="009E659D" w:rsidRPr="00641BDB" w:rsidRDefault="00654AF3" w:rsidP="00D355E5">
            <w:pPr>
              <w:spacing w:before="40"/>
              <w:rPr>
                <w:lang w:val="es-ES_tradnl"/>
              </w:rPr>
            </w:pPr>
            <w:r w:rsidRPr="00641BDB">
              <w:rPr>
                <w:lang w:val="es-ES_tradnl"/>
              </w:rPr>
              <w:t>Número</w:t>
            </w:r>
          </w:p>
        </w:tc>
      </w:tr>
      <w:tr w:rsidR="009E659D" w:rsidRPr="00641BDB" w14:paraId="5AA4DCF4" w14:textId="77777777" w:rsidTr="00D355E5">
        <w:trPr>
          <w:cantSplit/>
          <w:trHeight w:val="436"/>
        </w:trPr>
        <w:tc>
          <w:tcPr>
            <w:tcW w:w="1980" w:type="dxa"/>
            <w:vAlign w:val="center"/>
          </w:tcPr>
          <w:p w14:paraId="039041A4" w14:textId="10F33320" w:rsidR="009E659D" w:rsidRPr="00641BDB" w:rsidRDefault="009E659D" w:rsidP="00D355E5">
            <w:pPr>
              <w:spacing w:before="40" w:after="40"/>
              <w:rPr>
                <w:szCs w:val="17"/>
                <w:lang w:val="es-ES_tradnl"/>
              </w:rPr>
            </w:pPr>
            <w:r w:rsidRPr="00641BDB">
              <w:rPr>
                <w:rStyle w:val="XML"/>
                <w:lang w:val="es-ES_tradnl"/>
              </w:rPr>
              <w:t>Rate</w:t>
            </w:r>
            <w:r w:rsidR="001365B3" w:rsidRPr="00641BDB">
              <w:rPr>
                <w:szCs w:val="17"/>
                <w:lang w:val="es-ES_tradnl"/>
              </w:rPr>
              <w:t xml:space="preserve"> (índice)</w:t>
            </w:r>
          </w:p>
        </w:tc>
        <w:tc>
          <w:tcPr>
            <w:tcW w:w="5670" w:type="dxa"/>
            <w:vAlign w:val="center"/>
          </w:tcPr>
          <w:p w14:paraId="5032D9B7" w14:textId="3BCF1757" w:rsidR="009E659D" w:rsidRPr="00641BDB" w:rsidRDefault="006B71EB" w:rsidP="00D355E5">
            <w:pPr>
              <w:spacing w:before="40" w:after="40"/>
              <w:rPr>
                <w:szCs w:val="17"/>
                <w:lang w:val="es-ES_tradnl"/>
              </w:rPr>
            </w:pPr>
            <w:r w:rsidRPr="00641BDB">
              <w:rPr>
                <w:lang w:val="es-ES_tradnl"/>
              </w:rPr>
              <w:t>Cantidad o cuantía medida con respecto a otra cantidad o cuantía.</w:t>
            </w:r>
          </w:p>
        </w:tc>
        <w:tc>
          <w:tcPr>
            <w:tcW w:w="1701" w:type="dxa"/>
            <w:vAlign w:val="center"/>
          </w:tcPr>
          <w:p w14:paraId="49D7109B" w14:textId="5A4D56C9" w:rsidR="009E659D" w:rsidRPr="00641BDB" w:rsidRDefault="00654AF3" w:rsidP="00D355E5">
            <w:pPr>
              <w:spacing w:before="40" w:after="40"/>
              <w:rPr>
                <w:lang w:val="es-ES_tradnl"/>
              </w:rPr>
            </w:pPr>
            <w:r w:rsidRPr="00641BDB">
              <w:rPr>
                <w:lang w:val="es-ES_tradnl"/>
              </w:rPr>
              <w:t>Número</w:t>
            </w:r>
          </w:p>
        </w:tc>
      </w:tr>
      <w:tr w:rsidR="009E659D" w:rsidRPr="00641BDB" w14:paraId="242D2F4D" w14:textId="77777777" w:rsidTr="00D355E5">
        <w:trPr>
          <w:cantSplit/>
          <w:trHeight w:val="626"/>
        </w:trPr>
        <w:tc>
          <w:tcPr>
            <w:tcW w:w="1980" w:type="dxa"/>
            <w:vAlign w:val="center"/>
          </w:tcPr>
          <w:p w14:paraId="01BD63E5" w14:textId="62D04A47" w:rsidR="009E659D" w:rsidRPr="00641BDB" w:rsidRDefault="009E659D" w:rsidP="00D355E5">
            <w:pPr>
              <w:spacing w:before="40" w:after="40"/>
              <w:rPr>
                <w:szCs w:val="17"/>
                <w:lang w:val="es-ES_tradnl"/>
              </w:rPr>
            </w:pPr>
            <w:r w:rsidRPr="00641BDB">
              <w:rPr>
                <w:rStyle w:val="XML"/>
                <w:lang w:val="es-ES_tradnl"/>
              </w:rPr>
              <w:t>Text</w:t>
            </w:r>
            <w:r w:rsidR="001365B3" w:rsidRPr="00641BDB">
              <w:rPr>
                <w:szCs w:val="17"/>
                <w:lang w:val="es-ES_tradnl"/>
              </w:rPr>
              <w:t xml:space="preserve"> (texto)</w:t>
            </w:r>
          </w:p>
        </w:tc>
        <w:tc>
          <w:tcPr>
            <w:tcW w:w="5670" w:type="dxa"/>
            <w:vAlign w:val="center"/>
          </w:tcPr>
          <w:p w14:paraId="59AE0734" w14:textId="04B6E1F9" w:rsidR="009E659D" w:rsidRPr="00641BDB" w:rsidRDefault="006B71EB" w:rsidP="00D355E5">
            <w:pPr>
              <w:spacing w:before="40" w:after="40"/>
              <w:rPr>
                <w:szCs w:val="17"/>
                <w:lang w:val="es-ES_tradnl"/>
              </w:rPr>
            </w:pPr>
            <w:r w:rsidRPr="00641BDB">
              <w:rPr>
                <w:lang w:val="es-ES_tradnl"/>
              </w:rPr>
              <w:t>Cadena de caracteres sin formato, por lo general en forma de palabras (incluye abreviaturas y comentarios).</w:t>
            </w:r>
          </w:p>
        </w:tc>
        <w:tc>
          <w:tcPr>
            <w:tcW w:w="1701" w:type="dxa"/>
            <w:vAlign w:val="center"/>
          </w:tcPr>
          <w:p w14:paraId="04574CE2" w14:textId="3A06BCD6" w:rsidR="009E659D" w:rsidRPr="00641BDB" w:rsidRDefault="00654AF3" w:rsidP="00D355E5">
            <w:pPr>
              <w:spacing w:before="40" w:after="40"/>
              <w:rPr>
                <w:lang w:val="es-ES_tradnl"/>
              </w:rPr>
            </w:pPr>
            <w:r w:rsidRPr="00641BDB">
              <w:rPr>
                <w:lang w:val="es-ES_tradnl"/>
              </w:rPr>
              <w:t>Cadena</w:t>
            </w:r>
          </w:p>
        </w:tc>
      </w:tr>
      <w:tr w:rsidR="009E659D" w:rsidRPr="00641BDB" w14:paraId="4B806A03" w14:textId="77777777" w:rsidTr="00D355E5">
        <w:trPr>
          <w:cantSplit/>
          <w:trHeight w:val="642"/>
        </w:trPr>
        <w:tc>
          <w:tcPr>
            <w:tcW w:w="1980" w:type="dxa"/>
            <w:vAlign w:val="center"/>
          </w:tcPr>
          <w:p w14:paraId="747C7576" w14:textId="63B8516B" w:rsidR="009E659D" w:rsidRPr="00641BDB" w:rsidRDefault="009E659D" w:rsidP="00D355E5">
            <w:pPr>
              <w:spacing w:before="40" w:after="40"/>
              <w:rPr>
                <w:szCs w:val="17"/>
                <w:lang w:val="es-ES_tradnl"/>
              </w:rPr>
            </w:pPr>
            <w:r w:rsidRPr="00641BDB">
              <w:rPr>
                <w:rStyle w:val="XML"/>
                <w:lang w:val="es-ES_tradnl"/>
              </w:rPr>
              <w:t>Time</w:t>
            </w:r>
            <w:r w:rsidR="001365B3" w:rsidRPr="00641BDB">
              <w:rPr>
                <w:szCs w:val="17"/>
                <w:lang w:val="es-ES_tradnl"/>
              </w:rPr>
              <w:t xml:space="preserve"> (tiempo)</w:t>
            </w:r>
          </w:p>
        </w:tc>
        <w:tc>
          <w:tcPr>
            <w:tcW w:w="5670" w:type="dxa"/>
            <w:vAlign w:val="center"/>
          </w:tcPr>
          <w:p w14:paraId="65B31D8F" w14:textId="6D1B2387" w:rsidR="009E659D" w:rsidRPr="00641BDB" w:rsidRDefault="006B71EB" w:rsidP="00D355E5">
            <w:pPr>
              <w:spacing w:before="40" w:after="40"/>
              <w:rPr>
                <w:szCs w:val="17"/>
                <w:lang w:val="es-ES_tradnl"/>
              </w:rPr>
            </w:pPr>
            <w:r w:rsidRPr="00641BDB">
              <w:rPr>
                <w:lang w:val="es-ES_tradnl"/>
              </w:rPr>
              <w:t>Designación de un punto cronológico concreto en un período.</w:t>
            </w:r>
          </w:p>
        </w:tc>
        <w:tc>
          <w:tcPr>
            <w:tcW w:w="1701" w:type="dxa"/>
            <w:vAlign w:val="center"/>
          </w:tcPr>
          <w:p w14:paraId="2381F428" w14:textId="38749F2E" w:rsidR="009E659D" w:rsidRPr="00641BDB" w:rsidRDefault="00654AF3" w:rsidP="00D355E5">
            <w:pPr>
              <w:spacing w:before="40" w:after="40"/>
              <w:rPr>
                <w:lang w:val="es-ES_tradnl"/>
              </w:rPr>
            </w:pPr>
            <w:r w:rsidRPr="00641BDB">
              <w:rPr>
                <w:lang w:val="es-ES_tradnl"/>
              </w:rPr>
              <w:t>Fecha</w:t>
            </w:r>
          </w:p>
        </w:tc>
      </w:tr>
      <w:tr w:rsidR="009E659D" w:rsidRPr="00641BDB" w14:paraId="41B5F3DA" w14:textId="77777777" w:rsidTr="00D355E5">
        <w:trPr>
          <w:cantSplit/>
          <w:trHeight w:val="350"/>
        </w:trPr>
        <w:tc>
          <w:tcPr>
            <w:tcW w:w="1980" w:type="dxa"/>
            <w:vAlign w:val="center"/>
          </w:tcPr>
          <w:p w14:paraId="186FD9DF" w14:textId="6866E54E" w:rsidR="009E659D" w:rsidRPr="00641BDB" w:rsidRDefault="009E659D" w:rsidP="00D355E5">
            <w:pPr>
              <w:spacing w:before="40" w:after="40"/>
              <w:rPr>
                <w:szCs w:val="17"/>
                <w:lang w:val="es-ES_tradnl"/>
              </w:rPr>
            </w:pPr>
            <w:r w:rsidRPr="00641BDB">
              <w:rPr>
                <w:rStyle w:val="XML"/>
                <w:lang w:val="es-ES_tradnl"/>
              </w:rPr>
              <w:t>DateTime</w:t>
            </w:r>
            <w:r w:rsidR="001365B3" w:rsidRPr="00641BDB">
              <w:rPr>
                <w:szCs w:val="17"/>
                <w:lang w:val="es-ES_tradnl"/>
              </w:rPr>
              <w:t xml:space="preserve"> (fecha y hora)</w:t>
            </w:r>
          </w:p>
        </w:tc>
        <w:tc>
          <w:tcPr>
            <w:tcW w:w="5670" w:type="dxa"/>
            <w:vAlign w:val="center"/>
          </w:tcPr>
          <w:p w14:paraId="1605FF41" w14:textId="07A17B8C" w:rsidR="009E659D" w:rsidRPr="00641BDB" w:rsidRDefault="006B71EB" w:rsidP="00D355E5">
            <w:pPr>
              <w:spacing w:before="40" w:after="40"/>
              <w:rPr>
                <w:szCs w:val="17"/>
                <w:lang w:val="es-ES_tradnl"/>
              </w:rPr>
            </w:pPr>
            <w:r w:rsidRPr="00641BDB">
              <w:rPr>
                <w:lang w:val="es-ES_tradnl"/>
              </w:rPr>
              <w:t>Fecha y hora en que se produce un evento.</w:t>
            </w:r>
          </w:p>
        </w:tc>
        <w:tc>
          <w:tcPr>
            <w:tcW w:w="1701" w:type="dxa"/>
            <w:vAlign w:val="center"/>
          </w:tcPr>
          <w:p w14:paraId="7F1E1FC6" w14:textId="41F69DA3" w:rsidR="009E659D" w:rsidRPr="00641BDB" w:rsidRDefault="00654AF3" w:rsidP="00D355E5">
            <w:pPr>
              <w:spacing w:before="40" w:after="40"/>
              <w:rPr>
                <w:lang w:val="es-ES_tradnl"/>
              </w:rPr>
            </w:pPr>
            <w:r w:rsidRPr="00641BDB">
              <w:rPr>
                <w:lang w:val="es-ES_tradnl"/>
              </w:rPr>
              <w:t>Fecha</w:t>
            </w:r>
          </w:p>
        </w:tc>
      </w:tr>
      <w:tr w:rsidR="009E659D" w:rsidRPr="00641BDB" w14:paraId="468697ED" w14:textId="77777777" w:rsidTr="00D355E5">
        <w:trPr>
          <w:cantSplit/>
          <w:trHeight w:val="454"/>
        </w:trPr>
        <w:tc>
          <w:tcPr>
            <w:tcW w:w="1980" w:type="dxa"/>
            <w:vAlign w:val="center"/>
          </w:tcPr>
          <w:p w14:paraId="7C58D506" w14:textId="77777777" w:rsidR="009E659D" w:rsidRPr="00641BDB" w:rsidRDefault="009E659D" w:rsidP="00D355E5">
            <w:pPr>
              <w:spacing w:before="40" w:after="40"/>
              <w:rPr>
                <w:szCs w:val="17"/>
                <w:lang w:val="es-ES_tradnl"/>
              </w:rPr>
            </w:pPr>
            <w:r w:rsidRPr="00641BDB">
              <w:rPr>
                <w:rStyle w:val="XML"/>
                <w:lang w:val="es-ES_tradnl"/>
              </w:rPr>
              <w:t>URI</w:t>
            </w:r>
          </w:p>
        </w:tc>
        <w:tc>
          <w:tcPr>
            <w:tcW w:w="5670" w:type="dxa"/>
            <w:vAlign w:val="center"/>
          </w:tcPr>
          <w:p w14:paraId="76F1376B" w14:textId="31337B23" w:rsidR="009E659D" w:rsidRPr="00641BDB" w:rsidRDefault="0046437F" w:rsidP="00D355E5">
            <w:pPr>
              <w:spacing w:before="40" w:after="40"/>
              <w:rPr>
                <w:szCs w:val="17"/>
                <w:lang w:val="es-ES_tradnl"/>
              </w:rPr>
            </w:pPr>
            <w:r w:rsidRPr="00641BDB">
              <w:rPr>
                <w:lang w:val="es-ES_tradnl"/>
              </w:rPr>
              <w:t>Identificador uniforme de recursos que identifica la ubicación del archivo.</w:t>
            </w:r>
          </w:p>
        </w:tc>
        <w:tc>
          <w:tcPr>
            <w:tcW w:w="1701" w:type="dxa"/>
            <w:vAlign w:val="center"/>
          </w:tcPr>
          <w:p w14:paraId="1EE807F9" w14:textId="6EEDFD82" w:rsidR="009E659D" w:rsidRPr="00641BDB" w:rsidRDefault="00654AF3" w:rsidP="00D355E5">
            <w:pPr>
              <w:spacing w:before="40" w:after="40"/>
              <w:rPr>
                <w:lang w:val="es-ES_tradnl"/>
              </w:rPr>
            </w:pPr>
            <w:r w:rsidRPr="00641BDB">
              <w:rPr>
                <w:lang w:val="es-ES_tradnl"/>
              </w:rPr>
              <w:t>Cadena</w:t>
            </w:r>
          </w:p>
        </w:tc>
      </w:tr>
    </w:tbl>
    <w:p w14:paraId="347F28FA" w14:textId="77777777" w:rsidR="009E659D" w:rsidRPr="00641BDB" w:rsidRDefault="009E659D" w:rsidP="005E48A2">
      <w:pPr>
        <w:rPr>
          <w:lang w:val="es-ES_tradnl"/>
        </w:rPr>
      </w:pPr>
    </w:p>
    <w:p w14:paraId="0D53DC69" w14:textId="77777777" w:rsidR="000751A2" w:rsidRPr="00641BDB" w:rsidRDefault="000751A2" w:rsidP="005E48A2">
      <w:pPr>
        <w:rPr>
          <w:lang w:val="es-ES_tradnl"/>
        </w:rPr>
      </w:pPr>
    </w:p>
    <w:p w14:paraId="1F182B6D" w14:textId="77777777" w:rsidR="006730FF" w:rsidRPr="00641BDB" w:rsidRDefault="005E48A2" w:rsidP="00444F9A">
      <w:pPr>
        <w:ind w:left="4962"/>
        <w:rPr>
          <w:rFonts w:cs="Arial"/>
          <w:sz w:val="22"/>
          <w:szCs w:val="22"/>
          <w:lang w:val="es-ES_tradnl"/>
        </w:rPr>
      </w:pPr>
      <w:r w:rsidRPr="00641BDB">
        <w:rPr>
          <w:rFonts w:cs="Arial"/>
          <w:sz w:val="22"/>
          <w:szCs w:val="22"/>
          <w:lang w:val="es-ES_tradnl"/>
        </w:rPr>
        <w:t>[</w:t>
      </w:r>
      <w:r w:rsidR="00B70400" w:rsidRPr="00641BDB">
        <w:rPr>
          <w:rFonts w:cs="Arial"/>
          <w:sz w:val="22"/>
          <w:szCs w:val="22"/>
          <w:lang w:val="es-ES_tradnl"/>
        </w:rPr>
        <w:t xml:space="preserve">Sigue el </w:t>
      </w:r>
      <w:r w:rsidR="0046437F" w:rsidRPr="00641BDB">
        <w:rPr>
          <w:rFonts w:cs="Arial"/>
          <w:sz w:val="22"/>
          <w:szCs w:val="22"/>
          <w:lang w:val="es-ES_tradnl"/>
        </w:rPr>
        <w:t>Anexo VI</w:t>
      </w:r>
      <w:r w:rsidR="00B70400" w:rsidRPr="00641BDB">
        <w:rPr>
          <w:rFonts w:cs="Arial"/>
          <w:sz w:val="22"/>
          <w:szCs w:val="22"/>
          <w:lang w:val="es-ES_tradnl"/>
        </w:rPr>
        <w:t>I</w:t>
      </w:r>
      <w:del w:id="4453" w:author="Author">
        <w:r w:rsidRPr="00641BDB">
          <w:rPr>
            <w:rFonts w:cs="Arial"/>
            <w:sz w:val="22"/>
            <w:szCs w:val="22"/>
            <w:lang w:val="es-ES_tradnl"/>
          </w:rPr>
          <w:delText>]</w:delText>
        </w:r>
      </w:del>
      <w:ins w:id="4454" w:author="Author">
        <w:r w:rsidR="0054022C" w:rsidRPr="00641BDB">
          <w:rPr>
            <w:sz w:val="22"/>
            <w:szCs w:val="22"/>
            <w:lang w:val="es-ES_tradnl"/>
          </w:rPr>
          <w:t xml:space="preserve"> </w:t>
        </w:r>
        <w:r w:rsidR="0054022C" w:rsidRPr="00641BDB">
          <w:rPr>
            <w:rFonts w:cs="Arial"/>
            <w:sz w:val="22"/>
            <w:szCs w:val="22"/>
            <w:lang w:val="es-ES_tradnl"/>
          </w:rPr>
          <w:t>de la Norma ST.90</w:t>
        </w:r>
        <w:r w:rsidRPr="00641BDB">
          <w:rPr>
            <w:rFonts w:cs="Arial"/>
            <w:sz w:val="22"/>
            <w:szCs w:val="22"/>
            <w:lang w:val="es-ES_tradnl"/>
          </w:rPr>
          <w:t>]</w:t>
        </w:r>
      </w:ins>
    </w:p>
    <w:p w14:paraId="2A79CC0C" w14:textId="69C8C577" w:rsidR="00444F9A" w:rsidRPr="00641BDB" w:rsidRDefault="00444F9A" w:rsidP="00444F9A">
      <w:pPr>
        <w:ind w:left="4962"/>
        <w:rPr>
          <w:ins w:id="4455" w:author="Author"/>
          <w:rFonts w:cs="Arial"/>
          <w:sz w:val="22"/>
          <w:szCs w:val="22"/>
          <w:lang w:val="es-ES_tradnl"/>
        </w:rPr>
        <w:sectPr w:rsidR="00444F9A" w:rsidRPr="00641BDB" w:rsidSect="00444F9A">
          <w:headerReference w:type="default" r:id="rId136"/>
          <w:footerReference w:type="default" r:id="rId137"/>
          <w:pgSz w:w="11907" w:h="16839" w:code="9"/>
          <w:pgMar w:top="562" w:right="1138" w:bottom="1282" w:left="1411" w:header="720" w:footer="720" w:gutter="0"/>
          <w:cols w:space="708"/>
          <w:docGrid w:linePitch="360"/>
        </w:sectPr>
      </w:pPr>
    </w:p>
    <w:p w14:paraId="7B44AE9D" w14:textId="76B89AAF" w:rsidR="00B6490F" w:rsidRPr="00641BDB" w:rsidRDefault="00B6490F" w:rsidP="00B6490F">
      <w:pPr>
        <w:pStyle w:val="Heading2"/>
        <w:spacing w:line="480" w:lineRule="auto"/>
        <w:jc w:val="center"/>
        <w:rPr>
          <w:b/>
          <w:bCs w:val="0"/>
          <w:sz w:val="20"/>
          <w:szCs w:val="20"/>
          <w:lang w:val="es-ES_tradnl"/>
        </w:rPr>
      </w:pPr>
      <w:bookmarkStart w:id="4456" w:name="_Toc54011655"/>
      <w:bookmarkStart w:id="4457" w:name="_Toc126065443"/>
      <w:bookmarkStart w:id="4458" w:name="_Toc213234829"/>
      <w:r w:rsidRPr="00641BDB">
        <w:rPr>
          <w:b/>
          <w:bCs w:val="0"/>
          <w:sz w:val="20"/>
          <w:szCs w:val="20"/>
          <w:lang w:val="es-ES_tradnl"/>
        </w:rPr>
        <w:t>AN</w:t>
      </w:r>
      <w:r w:rsidR="00104683" w:rsidRPr="00641BDB">
        <w:rPr>
          <w:b/>
          <w:bCs w:val="0"/>
          <w:sz w:val="20"/>
          <w:szCs w:val="20"/>
          <w:lang w:val="es-ES_tradnl"/>
        </w:rPr>
        <w:t>EXO</w:t>
      </w:r>
      <w:r w:rsidRPr="00641BDB">
        <w:rPr>
          <w:b/>
          <w:bCs w:val="0"/>
          <w:sz w:val="20"/>
          <w:szCs w:val="20"/>
          <w:lang w:val="es-ES_tradnl"/>
        </w:rPr>
        <w:t xml:space="preserve"> VII</w:t>
      </w:r>
      <w:bookmarkEnd w:id="4456"/>
      <w:bookmarkEnd w:id="4457"/>
      <w:bookmarkEnd w:id="4458"/>
    </w:p>
    <w:p w14:paraId="14EBC9FA" w14:textId="77777777" w:rsidR="00B6490F" w:rsidRPr="00641BDB" w:rsidRDefault="00B6490F" w:rsidP="00B6490F">
      <w:pPr>
        <w:rPr>
          <w:lang w:val="es-ES_tradnl"/>
        </w:rPr>
      </w:pPr>
    </w:p>
    <w:p w14:paraId="34B048EC" w14:textId="4F79DC2D" w:rsidR="00B6490F" w:rsidRPr="00641BDB" w:rsidRDefault="005D57BC" w:rsidP="00B6490F">
      <w:pPr>
        <w:jc w:val="center"/>
        <w:rPr>
          <w:lang w:val="es-ES_tradnl"/>
        </w:rPr>
      </w:pPr>
      <w:r w:rsidRPr="00641BDB">
        <w:rPr>
          <w:lang w:val="es-ES_tradnl"/>
        </w:rPr>
        <w:t xml:space="preserve">PUBLICACIÓN DE LA GESTIÓN DEL CICLO DE VIDA DE LAS API </w:t>
      </w:r>
    </w:p>
    <w:p w14:paraId="69EA5C0D" w14:textId="77777777" w:rsidR="00B6490F" w:rsidRPr="00641BDB" w:rsidRDefault="00B6490F" w:rsidP="00B6490F">
      <w:pPr>
        <w:rPr>
          <w:lang w:val="es-ES_tradnl"/>
        </w:rPr>
      </w:pPr>
    </w:p>
    <w:p w14:paraId="6B62A252" w14:textId="52A9858D" w:rsidR="005D57BC" w:rsidRPr="00641BDB" w:rsidRDefault="00966000" w:rsidP="005D57BC">
      <w:pPr>
        <w:jc w:val="center"/>
        <w:rPr>
          <w:i/>
          <w:lang w:val="es-ES_tradnl"/>
        </w:rPr>
      </w:pPr>
      <w:r w:rsidRPr="00641BDB">
        <w:rPr>
          <w:i/>
          <w:lang w:val="es-ES_tradnl"/>
        </w:rPr>
        <w:t xml:space="preserve">Versión </w:t>
      </w:r>
      <w:del w:id="4459" w:author="Author">
        <w:r w:rsidR="005D57BC" w:rsidRPr="00641BDB">
          <w:rPr>
            <w:i/>
            <w:lang w:val="es-ES_tradnl"/>
          </w:rPr>
          <w:delText>1.1</w:delText>
        </w:r>
      </w:del>
      <w:ins w:id="4460" w:author="Author">
        <w:r w:rsidRPr="00641BDB">
          <w:rPr>
            <w:i/>
            <w:lang w:val="es-ES_tradnl"/>
          </w:rPr>
          <w:t>2.0</w:t>
        </w:r>
      </w:ins>
    </w:p>
    <w:p w14:paraId="41FA08B8" w14:textId="77777777" w:rsidR="005D57BC" w:rsidRPr="00641BDB" w:rsidRDefault="005D57BC" w:rsidP="005D57BC">
      <w:pPr>
        <w:jc w:val="center"/>
        <w:rPr>
          <w:i/>
          <w:lang w:val="es-ES_tradnl"/>
        </w:rPr>
      </w:pPr>
    </w:p>
    <w:p w14:paraId="7628AD6D" w14:textId="5DBE1FEB" w:rsidR="00B6490F" w:rsidRPr="00641BDB" w:rsidRDefault="005D57BC" w:rsidP="009B3F70">
      <w:pPr>
        <w:spacing w:line="480" w:lineRule="auto"/>
        <w:jc w:val="center"/>
        <w:rPr>
          <w:i/>
          <w:lang w:val="es-ES_tradnl"/>
        </w:rPr>
      </w:pPr>
      <w:del w:id="4461" w:author="Author">
        <w:r w:rsidRPr="00641BDB">
          <w:rPr>
            <w:i/>
            <w:lang w:val="es-ES_tradnl"/>
          </w:rPr>
          <w:delText>Revisión aprobada</w:delText>
        </w:r>
      </w:del>
      <w:ins w:id="4462" w:author="Author">
        <w:r w:rsidR="009B3F70" w:rsidRPr="00641BDB">
          <w:rPr>
            <w:i/>
            <w:lang w:val="es-ES_tradnl"/>
          </w:rPr>
          <w:t>Propuesta presentada para su aprobación</w:t>
        </w:r>
      </w:ins>
      <w:r w:rsidR="009B3F70" w:rsidRPr="00641BDB">
        <w:rPr>
          <w:i/>
          <w:lang w:val="es-ES_tradnl"/>
        </w:rPr>
        <w:t xml:space="preserve"> por el Comité de Normas Técnicas de la OMPI (CWS) </w:t>
      </w:r>
      <w:r w:rsidR="009B3F70" w:rsidRPr="00641BDB">
        <w:rPr>
          <w:i/>
          <w:lang w:val="es-ES_tradnl"/>
        </w:rPr>
        <w:br/>
        <w:t xml:space="preserve">en su </w:t>
      </w:r>
      <w:del w:id="4463" w:author="Author">
        <w:r w:rsidR="00574586" w:rsidRPr="00641BDB">
          <w:rPr>
            <w:i/>
            <w:lang w:val="es-ES_tradnl"/>
          </w:rPr>
          <w:delText>décima</w:delText>
        </w:r>
      </w:del>
      <w:ins w:id="4464" w:author="Author">
        <w:r w:rsidR="009B3F70" w:rsidRPr="00641BDB">
          <w:rPr>
            <w:i/>
            <w:lang w:val="es-ES_tradnl"/>
          </w:rPr>
          <w:t>decimotercera</w:t>
        </w:r>
      </w:ins>
      <w:r w:rsidR="009B3F70" w:rsidRPr="00641BDB">
        <w:rPr>
          <w:i/>
          <w:lang w:val="es-ES_tradnl"/>
        </w:rPr>
        <w:t xml:space="preserve"> sesión</w:t>
      </w:r>
      <w:del w:id="4465" w:author="Author">
        <w:r w:rsidR="00574586" w:rsidRPr="00641BDB">
          <w:rPr>
            <w:i/>
            <w:lang w:val="es-ES_tradnl"/>
          </w:rPr>
          <w:delText>, celebrada el 25 de noviembre de 2022</w:delText>
        </w:r>
      </w:del>
    </w:p>
    <w:p w14:paraId="119237F2" w14:textId="77777777" w:rsidR="00B6490F" w:rsidRPr="00641BDB" w:rsidRDefault="00B6490F" w:rsidP="00B6490F">
      <w:pPr>
        <w:rPr>
          <w:lang w:val="es-ES_tradnl"/>
        </w:rPr>
      </w:pPr>
    </w:p>
    <w:p w14:paraId="3178F071" w14:textId="69B0931A" w:rsidR="00B6490F" w:rsidRPr="00641BDB" w:rsidRDefault="00B6490F" w:rsidP="003C59D7">
      <w:pPr>
        <w:jc w:val="both"/>
        <w:rPr>
          <w:rFonts w:eastAsiaTheme="minorHAnsi"/>
          <w:sz w:val="22"/>
          <w:lang w:val="es-ES_tradnl"/>
        </w:rPr>
      </w:pPr>
      <w:r w:rsidRPr="00641BDB">
        <w:rPr>
          <w:lang w:val="es-ES_tradnl"/>
        </w:rPr>
        <w:t>1.</w:t>
      </w:r>
      <w:r w:rsidRPr="00641BDB">
        <w:rPr>
          <w:lang w:val="es-ES_tradnl"/>
        </w:rPr>
        <w:tab/>
      </w:r>
      <w:r w:rsidR="00D35B50" w:rsidRPr="00641BDB">
        <w:rPr>
          <w:lang w:val="es-ES_tradnl"/>
        </w:rPr>
        <w:t>En el presente Anexo se describe brevemente la gestión del ciclo de vida de las API y se indica</w:t>
      </w:r>
      <w:r w:rsidR="006C1661" w:rsidRPr="00641BDB">
        <w:rPr>
          <w:lang w:val="es-ES_tradnl"/>
        </w:rPr>
        <w:t xml:space="preserve"> la información más importante</w:t>
      </w:r>
      <w:r w:rsidR="00D35B50" w:rsidRPr="00641BDB">
        <w:rPr>
          <w:lang w:val="es-ES_tradnl"/>
        </w:rPr>
        <w:t xml:space="preserve"> que las oficinas de PI deberían publicar en un documento normativo destinado a que los consumidores de API conozcan la mejor manera de utilizar</w:t>
      </w:r>
      <w:r w:rsidR="00822BBC" w:rsidRPr="00641BDB">
        <w:rPr>
          <w:lang w:val="es-ES_tradnl"/>
        </w:rPr>
        <w:t xml:space="preserve"> la API</w:t>
      </w:r>
      <w:r w:rsidR="00D35B50" w:rsidRPr="00641BDB">
        <w:rPr>
          <w:lang w:val="es-ES_tradnl"/>
        </w:rPr>
        <w:t>.</w:t>
      </w:r>
    </w:p>
    <w:p w14:paraId="07ACFB5E" w14:textId="77777777" w:rsidR="00B6490F" w:rsidRPr="00641BDB" w:rsidRDefault="00B6490F" w:rsidP="00B6490F">
      <w:pPr>
        <w:rPr>
          <w:lang w:val="es-ES_tradnl"/>
        </w:rPr>
      </w:pPr>
    </w:p>
    <w:p w14:paraId="1233F03C" w14:textId="7EC621B0" w:rsidR="00B6490F" w:rsidRPr="00641BDB" w:rsidRDefault="00B6490F" w:rsidP="000B09F2">
      <w:pPr>
        <w:jc w:val="both"/>
        <w:rPr>
          <w:lang w:val="es-ES_tradnl"/>
        </w:rPr>
      </w:pPr>
      <w:r w:rsidRPr="00641BDB">
        <w:rPr>
          <w:lang w:val="es-ES_tradnl"/>
        </w:rPr>
        <w:t>2.</w:t>
      </w:r>
      <w:r w:rsidRPr="00641BDB">
        <w:rPr>
          <w:lang w:val="es-ES_tradnl"/>
        </w:rPr>
        <w:tab/>
      </w:r>
      <w:r w:rsidR="00E8609B" w:rsidRPr="00641BDB">
        <w:rPr>
          <w:lang w:val="es-ES_tradnl"/>
        </w:rPr>
        <w:t xml:space="preserve">La gestión del ciclo de vida de </w:t>
      </w:r>
      <w:r w:rsidR="00822BBC" w:rsidRPr="00641BDB">
        <w:rPr>
          <w:lang w:val="es-ES_tradnl"/>
        </w:rPr>
        <w:t>una</w:t>
      </w:r>
      <w:r w:rsidR="00E8609B" w:rsidRPr="00641BDB">
        <w:rPr>
          <w:lang w:val="es-ES_tradnl"/>
        </w:rPr>
        <w:t xml:space="preserve"> API es un aspecto crítico de una estrategia de API, ya que establece </w:t>
      </w:r>
      <w:r w:rsidR="000A387C" w:rsidRPr="00641BDB">
        <w:rPr>
          <w:lang w:val="es-ES_tradnl"/>
        </w:rPr>
        <w:t>el marco en que se desarrolla el ciclo de</w:t>
      </w:r>
      <w:r w:rsidR="00E8609B" w:rsidRPr="00641BDB">
        <w:rPr>
          <w:lang w:val="es-ES_tradnl"/>
        </w:rPr>
        <w:t xml:space="preserve"> vida de </w:t>
      </w:r>
      <w:r w:rsidR="00822BBC" w:rsidRPr="00641BDB">
        <w:rPr>
          <w:lang w:val="es-ES_tradnl"/>
        </w:rPr>
        <w:t>la</w:t>
      </w:r>
      <w:r w:rsidR="00E8609B" w:rsidRPr="00641BDB">
        <w:rPr>
          <w:lang w:val="es-ES_tradnl"/>
        </w:rPr>
        <w:t xml:space="preserve"> API desde su creación hasta su retirada</w:t>
      </w:r>
      <w:r w:rsidRPr="00641BDB">
        <w:rPr>
          <w:lang w:val="es-ES_tradnl"/>
        </w:rPr>
        <w:t>.</w:t>
      </w:r>
      <w:r w:rsidR="00822BBC" w:rsidRPr="00641BDB">
        <w:rPr>
          <w:lang w:val="es-ES_tradnl"/>
        </w:rPr>
        <w:t xml:space="preserve"> </w:t>
      </w:r>
      <w:r w:rsidR="00E8609B" w:rsidRPr="00641BDB">
        <w:rPr>
          <w:lang w:val="es-ES_tradnl"/>
        </w:rPr>
        <w:t xml:space="preserve">Resulta útil </w:t>
      </w:r>
      <w:r w:rsidR="00822BBC" w:rsidRPr="00641BDB">
        <w:rPr>
          <w:lang w:val="es-ES_tradnl"/>
        </w:rPr>
        <w:t>a nivel interno</w:t>
      </w:r>
      <w:r w:rsidR="00E8609B" w:rsidRPr="00641BDB">
        <w:rPr>
          <w:lang w:val="es-ES_tradnl"/>
        </w:rPr>
        <w:t xml:space="preserve"> para los desarrolladores y equipos de operaciones </w:t>
      </w:r>
      <w:r w:rsidR="00822BBC" w:rsidRPr="00641BDB">
        <w:rPr>
          <w:lang w:val="es-ES_tradnl"/>
        </w:rPr>
        <w:t>y a nivel externo</w:t>
      </w:r>
      <w:r w:rsidR="00E8609B" w:rsidRPr="00641BDB">
        <w:rPr>
          <w:lang w:val="es-ES_tradnl"/>
        </w:rPr>
        <w:t xml:space="preserve"> para los consumidores de API</w:t>
      </w:r>
      <w:r w:rsidR="00A94F11" w:rsidRPr="00641BDB">
        <w:rPr>
          <w:lang w:val="es-ES_tradnl"/>
        </w:rPr>
        <w:t>. Permite a los equipos de desarrollo interno crear una estructura y establecer expectativas para el desarrollo de la API, y a los equipos de operaciones conocer los requisitos de soporte</w:t>
      </w:r>
      <w:r w:rsidRPr="00641BDB">
        <w:rPr>
          <w:lang w:val="es-ES_tradnl"/>
        </w:rPr>
        <w:t xml:space="preserve">. </w:t>
      </w:r>
      <w:r w:rsidR="00A94F11" w:rsidRPr="00641BDB">
        <w:rPr>
          <w:lang w:val="es-ES_tradnl"/>
        </w:rPr>
        <w:t>En cuanto a los consumidores de API, tanto a nivel interno como externo, les proporciona un contrato informal de expectativas para cuando utilicen una API determinada. Estos aspectos quedarán más claros cuando se describa cada una de las etapas del ciclo de vida.</w:t>
      </w:r>
    </w:p>
    <w:p w14:paraId="6D93F247" w14:textId="77777777" w:rsidR="00B6490F" w:rsidRPr="00641BDB" w:rsidRDefault="00B6490F" w:rsidP="00B6490F">
      <w:pPr>
        <w:rPr>
          <w:lang w:val="es-ES_tradnl"/>
        </w:rPr>
      </w:pPr>
    </w:p>
    <w:p w14:paraId="5FC28EBE" w14:textId="22FEA09A" w:rsidR="00B6490F" w:rsidRPr="00641BDB" w:rsidRDefault="00B6490F" w:rsidP="00813AD2">
      <w:pPr>
        <w:jc w:val="both"/>
        <w:rPr>
          <w:lang w:val="es-ES_tradnl"/>
        </w:rPr>
      </w:pPr>
      <w:r w:rsidRPr="00641BDB">
        <w:rPr>
          <w:lang w:val="es-ES_tradnl"/>
        </w:rPr>
        <w:t>3.</w:t>
      </w:r>
      <w:r w:rsidRPr="00641BDB">
        <w:rPr>
          <w:lang w:val="es-ES_tradnl"/>
        </w:rPr>
        <w:tab/>
      </w:r>
      <w:r w:rsidR="006B3CF7" w:rsidRPr="00641BDB">
        <w:rPr>
          <w:lang w:val="es-ES_tradnl"/>
        </w:rPr>
        <w:t xml:space="preserve">Los ciclos de vida de API publicados </w:t>
      </w:r>
      <w:r w:rsidR="00822BBC" w:rsidRPr="00641BDB">
        <w:rPr>
          <w:lang w:val="es-ES_tradnl"/>
        </w:rPr>
        <w:t>consisten</w:t>
      </w:r>
      <w:r w:rsidR="006B3CF7" w:rsidRPr="00641BDB">
        <w:rPr>
          <w:lang w:val="es-ES_tradnl"/>
        </w:rPr>
        <w:t xml:space="preserve"> en procesos sencillos de 4 fases o en procesos más complejos de 10 o más fases</w:t>
      </w:r>
      <w:r w:rsidRPr="00641BDB">
        <w:rPr>
          <w:lang w:val="es-ES_tradnl"/>
        </w:rPr>
        <w:t xml:space="preserve">. </w:t>
      </w:r>
      <w:r w:rsidR="00813AD2" w:rsidRPr="00641BDB">
        <w:rPr>
          <w:lang w:val="es-ES_tradnl"/>
        </w:rPr>
        <w:t>No obstante, en general, los ciclos de vida con más fases se consideran versiones detalladas de los ciclos de vida con menos fases</w:t>
      </w:r>
      <w:r w:rsidRPr="00641BDB">
        <w:rPr>
          <w:lang w:val="es-ES_tradnl"/>
        </w:rPr>
        <w:t xml:space="preserve">. </w:t>
      </w:r>
      <w:r w:rsidR="00A72828" w:rsidRPr="00641BDB">
        <w:rPr>
          <w:lang w:val="es-ES_tradnl"/>
        </w:rPr>
        <w:t xml:space="preserve">En el presente documento se aborda un proceso básico </w:t>
      </w:r>
      <w:r w:rsidR="00BF2132" w:rsidRPr="00641BDB">
        <w:rPr>
          <w:lang w:val="es-ES_tradnl"/>
        </w:rPr>
        <w:t>en el que la API pasa por 4 estados</w:t>
      </w:r>
      <w:r w:rsidR="009C51A0" w:rsidRPr="00641BDB">
        <w:rPr>
          <w:lang w:val="es-ES_tradnl"/>
        </w:rPr>
        <w:t>,</w:t>
      </w:r>
      <w:r w:rsidR="00BF2132" w:rsidRPr="00641BDB">
        <w:rPr>
          <w:lang w:val="es-ES_tradnl"/>
        </w:rPr>
        <w:t xml:space="preserve"> suficiente para describir su ciclo de vida</w:t>
      </w:r>
      <w:r w:rsidR="00A72828" w:rsidRPr="00641BDB">
        <w:rPr>
          <w:lang w:val="es-ES_tradnl"/>
        </w:rPr>
        <w:t>:</w:t>
      </w:r>
      <w:r w:rsidR="00D22D23" w:rsidRPr="00641BDB">
        <w:rPr>
          <w:lang w:val="es-ES_tradnl"/>
        </w:rPr>
        <w:t xml:space="preserve"> </w:t>
      </w:r>
      <w:r w:rsidR="00A72828" w:rsidRPr="00641BDB">
        <w:rPr>
          <w:lang w:val="es-ES_tradnl"/>
        </w:rPr>
        <w:t>crea</w:t>
      </w:r>
      <w:r w:rsidR="00BF2132" w:rsidRPr="00641BDB">
        <w:rPr>
          <w:lang w:val="es-ES_tradnl"/>
        </w:rPr>
        <w:t>da</w:t>
      </w:r>
      <w:r w:rsidR="00A72828" w:rsidRPr="00641BDB">
        <w:rPr>
          <w:lang w:val="es-ES_tradnl"/>
        </w:rPr>
        <w:t xml:space="preserve"> -&gt; publica</w:t>
      </w:r>
      <w:r w:rsidR="00BF2132" w:rsidRPr="00641BDB">
        <w:rPr>
          <w:lang w:val="es-ES_tradnl"/>
        </w:rPr>
        <w:t>da</w:t>
      </w:r>
      <w:r w:rsidR="00A72828" w:rsidRPr="00641BDB">
        <w:rPr>
          <w:lang w:val="es-ES_tradnl"/>
        </w:rPr>
        <w:t xml:space="preserve"> -&gt; </w:t>
      </w:r>
      <w:r w:rsidR="00BF2132" w:rsidRPr="00641BDB">
        <w:rPr>
          <w:lang w:val="es-ES_tradnl"/>
        </w:rPr>
        <w:t>obsoleta</w:t>
      </w:r>
      <w:r w:rsidR="00A72828" w:rsidRPr="00641BDB">
        <w:rPr>
          <w:lang w:val="es-ES_tradnl"/>
        </w:rPr>
        <w:t xml:space="preserve"> -&gt; retirada</w:t>
      </w:r>
      <w:r w:rsidRPr="00641BDB">
        <w:rPr>
          <w:lang w:val="es-ES_tradnl"/>
        </w:rPr>
        <w:t xml:space="preserve">. </w:t>
      </w:r>
      <w:r w:rsidR="00754BE2" w:rsidRPr="00641BDB">
        <w:rPr>
          <w:lang w:val="es-ES_tradnl"/>
        </w:rPr>
        <w:t>Cualquier documento publicado sobre el ciclo de vida de una API debe incluir al menos una descripción de estas cuatro fases que son gestionadas por una oficina de PI</w:t>
      </w:r>
      <w:r w:rsidRPr="00641BDB">
        <w:rPr>
          <w:lang w:val="es-ES_tradnl"/>
        </w:rPr>
        <w:t xml:space="preserve">. </w:t>
      </w:r>
    </w:p>
    <w:p w14:paraId="45EB0017" w14:textId="42B634C6" w:rsidR="00B6490F" w:rsidRPr="00641BDB" w:rsidRDefault="00B6490F" w:rsidP="00B6490F">
      <w:pPr>
        <w:rPr>
          <w:lang w:val="es-ES_tradnl"/>
        </w:rPr>
      </w:pPr>
    </w:p>
    <w:p w14:paraId="636F4FDD" w14:textId="068FFCAD" w:rsidR="00B6490F" w:rsidRPr="00641BDB" w:rsidRDefault="001424E0" w:rsidP="00B6490F">
      <w:pPr>
        <w:jc w:val="center"/>
        <w:rPr>
          <w:lang w:val="es-ES_tradnl"/>
        </w:rPr>
      </w:pPr>
      <w:r w:rsidRPr="00641BDB">
        <w:rPr>
          <w:noProof/>
          <w:lang w:val="es-ES_tradnl" w:eastAsia="es-ES"/>
        </w:rPr>
        <mc:AlternateContent>
          <mc:Choice Requires="wps">
            <w:drawing>
              <wp:anchor distT="45720" distB="45720" distL="114300" distR="114300" simplePos="0" relativeHeight="251669504" behindDoc="0" locked="0" layoutInCell="1" allowOverlap="1" wp14:anchorId="5CDD359D" wp14:editId="2A3CF384">
                <wp:simplePos x="0" y="0"/>
                <wp:positionH relativeFrom="column">
                  <wp:posOffset>2631440</wp:posOffset>
                </wp:positionH>
                <wp:positionV relativeFrom="paragraph">
                  <wp:posOffset>1416846</wp:posOffset>
                </wp:positionV>
                <wp:extent cx="586854" cy="450376"/>
                <wp:effectExtent l="0" t="0" r="3810" b="6985"/>
                <wp:wrapNone/>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854" cy="450376"/>
                        </a:xfrm>
                        <a:prstGeom prst="rect">
                          <a:avLst/>
                        </a:prstGeom>
                        <a:solidFill>
                          <a:schemeClr val="tx1"/>
                        </a:solidFill>
                        <a:ln w="9525">
                          <a:noFill/>
                          <a:miter lim="800000"/>
                          <a:headEnd/>
                          <a:tailEnd/>
                        </a:ln>
                      </wps:spPr>
                      <wps:txbx>
                        <w:txbxContent>
                          <w:p w14:paraId="47223675" w14:textId="623F17DE" w:rsidR="00A37ABE" w:rsidRPr="001424E0" w:rsidRDefault="00A37ABE" w:rsidP="001424E0">
                            <w:pPr>
                              <w:jc w:val="center"/>
                              <w:rPr>
                                <w:sz w:val="16"/>
                                <w:szCs w:val="18"/>
                                <w:lang w:val="es-ES"/>
                              </w:rPr>
                            </w:pPr>
                            <w:r w:rsidRPr="001424E0">
                              <w:rPr>
                                <w:sz w:val="16"/>
                                <w:szCs w:val="18"/>
                                <w:lang w:val="es-ES"/>
                              </w:rPr>
                              <w:t>Ciclo de vida de una API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DD359D" id="Cuadro de texto 2" o:spid="_x0000_s1049" type="#_x0000_t202" style="position:absolute;left:0;text-align:left;margin-left:207.2pt;margin-top:111.55pt;width:46.2pt;height:35.4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" fillcolor="black [3213]" stroked="f">
                <v:textbox>
                  <w:txbxContent>
                    <w:p w14:paraId="47223675" w14:textId="623F17DE" w:rsidR="00A37ABE" w:rsidRPr="001424E0" w:rsidRDefault="00A37ABE" w:rsidP="001424E0">
                      <w:pPr>
                        <w:jc w:val="center"/>
                        <w:rPr>
                          <w:sz w:val="16"/>
                          <w:szCs w:val="18"/>
                          <w:lang w:val="es-ES"/>
                        </w:rPr>
                      </w:pPr>
                      <w:r w:rsidRPr="001424E0">
                        <w:rPr>
                          <w:sz w:val="16"/>
                          <w:szCs w:val="18"/>
                          <w:lang w:val="es-ES"/>
                        </w:rPr>
                        <w:t>Ciclo de vida de una API</w:t>
                      </w:r>
                    </w:p>
                  </w:txbxContent>
                </v:textbox>
              </v:shape>
            </w:pict>
          </mc:Fallback>
        </mc:AlternateContent>
      </w:r>
      <w:r w:rsidRPr="00641BDB">
        <w:rPr>
          <w:noProof/>
          <w:lang w:val="es-ES_tradnl" w:eastAsia="es-ES"/>
        </w:rPr>
        <mc:AlternateContent>
          <mc:Choice Requires="wps">
            <w:drawing>
              <wp:anchor distT="45720" distB="45720" distL="114300" distR="114300" simplePos="0" relativeHeight="251667456" behindDoc="0" locked="0" layoutInCell="1" allowOverlap="1" wp14:anchorId="7ABD7192" wp14:editId="54E74CC8">
                <wp:simplePos x="0" y="0"/>
                <wp:positionH relativeFrom="column">
                  <wp:posOffset>2633639</wp:posOffset>
                </wp:positionH>
                <wp:positionV relativeFrom="paragraph">
                  <wp:posOffset>2646983</wp:posOffset>
                </wp:positionV>
                <wp:extent cx="709684" cy="279400"/>
                <wp:effectExtent l="0" t="0" r="0" b="6350"/>
                <wp:wrapNone/>
                <wp:docPr id="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684" cy="279400"/>
                        </a:xfrm>
                        <a:prstGeom prst="rect">
                          <a:avLst/>
                        </a:prstGeom>
                        <a:solidFill>
                          <a:srgbClr val="E8E8E8"/>
                        </a:solidFill>
                        <a:ln w="9525">
                          <a:noFill/>
                          <a:miter lim="800000"/>
                          <a:headEnd/>
                          <a:tailEnd/>
                        </a:ln>
                      </wps:spPr>
                      <wps:txbx>
                        <w:txbxContent>
                          <w:p w14:paraId="5023DA4D" w14:textId="70B73A62" w:rsidR="00A37ABE" w:rsidRPr="001424E0" w:rsidRDefault="00A37ABE" w:rsidP="001424E0">
                            <w:pPr>
                              <w:rPr>
                                <w:lang w:val="es-ES"/>
                              </w:rPr>
                            </w:pPr>
                            <w:r w:rsidRPr="000A6052">
                              <w:rPr>
                                <w:lang w:val="es-ES"/>
                              </w:rPr>
                              <w:t>Obsoleta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BD7192" id="_x0000_s1050" type="#_x0000_t202" style="position:absolute;left:0;text-align:left;margin-left:207.35pt;margin-top:208.4pt;width:55.9pt;height:22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" fillcolor="#e8e8e8" stroked="f">
                <v:textbox>
                  <w:txbxContent>
                    <w:p w14:paraId="5023DA4D" w14:textId="70B73A62" w:rsidR="00A37ABE" w:rsidRPr="001424E0" w:rsidRDefault="00A37ABE" w:rsidP="001424E0">
                      <w:pPr>
                        <w:rPr>
                          <w:lang w:val="es-ES"/>
                        </w:rPr>
                      </w:pPr>
                      <w:r w:rsidRPr="000A6052">
                        <w:rPr>
                          <w:lang w:val="es-ES"/>
                        </w:rPr>
                        <w:t>Obsoleta</w:t>
                      </w:r>
                    </w:p>
                  </w:txbxContent>
                </v:textbox>
              </v:shape>
            </w:pict>
          </mc:Fallback>
        </mc:AlternateContent>
      </w:r>
      <w:r w:rsidRPr="00641BDB">
        <w:rPr>
          <w:noProof/>
          <w:lang w:val="es-ES_tradnl" w:eastAsia="es-ES"/>
        </w:rPr>
        <mc:AlternateContent>
          <mc:Choice Requires="wps">
            <w:drawing>
              <wp:anchor distT="45720" distB="45720" distL="114300" distR="114300" simplePos="0" relativeHeight="251665408" behindDoc="0" locked="0" layoutInCell="1" allowOverlap="1" wp14:anchorId="2E5C4875" wp14:editId="14A43881">
                <wp:simplePos x="0" y="0"/>
                <wp:positionH relativeFrom="column">
                  <wp:posOffset>3955794</wp:posOffset>
                </wp:positionH>
                <wp:positionV relativeFrom="paragraph">
                  <wp:posOffset>1431233</wp:posOffset>
                </wp:positionV>
                <wp:extent cx="709684" cy="279400"/>
                <wp:effectExtent l="0" t="0" r="0" b="6350"/>
                <wp:wrapNone/>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684" cy="279400"/>
                        </a:xfrm>
                        <a:prstGeom prst="rect">
                          <a:avLst/>
                        </a:prstGeom>
                        <a:solidFill>
                          <a:srgbClr val="E8E8E8"/>
                        </a:solidFill>
                        <a:ln w="9525">
                          <a:noFill/>
                          <a:miter lim="800000"/>
                          <a:headEnd/>
                          <a:tailEnd/>
                        </a:ln>
                      </wps:spPr>
                      <wps:txbx>
                        <w:txbxContent>
                          <w:p w14:paraId="6A88D034" w14:textId="39D77AE9" w:rsidR="00A37ABE" w:rsidRPr="001424E0" w:rsidRDefault="00A37ABE" w:rsidP="001424E0">
                            <w:pPr>
                              <w:rPr>
                                <w:lang w:val="es-ES"/>
                              </w:rPr>
                            </w:pPr>
                            <w:r w:rsidRPr="000A6052">
                              <w:rPr>
                                <w:lang w:val="es-ES"/>
                              </w:rPr>
                              <w:t>Publicada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5C4875" id="_x0000_s1051" type="#_x0000_t202" style="position:absolute;left:0;text-align:left;margin-left:311.5pt;margin-top:112.7pt;width:55.9pt;height:22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" fillcolor="#e8e8e8" stroked="f">
                <v:textbox>
                  <w:txbxContent>
                    <w:p w14:paraId="6A88D034" w14:textId="39D77AE9" w:rsidR="00A37ABE" w:rsidRPr="001424E0" w:rsidRDefault="00A37ABE" w:rsidP="001424E0">
                      <w:pPr>
                        <w:rPr>
                          <w:lang w:val="es-ES"/>
                        </w:rPr>
                      </w:pPr>
                      <w:r w:rsidRPr="000A6052">
                        <w:rPr>
                          <w:lang w:val="es-ES"/>
                        </w:rPr>
                        <w:t>Publicada</w:t>
                      </w:r>
                    </w:p>
                  </w:txbxContent>
                </v:textbox>
              </v:shape>
            </w:pict>
          </mc:Fallback>
        </mc:AlternateContent>
      </w:r>
      <w:r w:rsidRPr="00641BDB">
        <w:rPr>
          <w:noProof/>
          <w:lang w:val="es-ES_tradnl" w:eastAsia="es-ES"/>
        </w:rPr>
        <mc:AlternateContent>
          <mc:Choice Requires="wps">
            <w:drawing>
              <wp:anchor distT="45720" distB="45720" distL="114300" distR="114300" simplePos="0" relativeHeight="251663360" behindDoc="0" locked="0" layoutInCell="1" allowOverlap="1" wp14:anchorId="27E19436" wp14:editId="1BCC44AF">
                <wp:simplePos x="0" y="0"/>
                <wp:positionH relativeFrom="column">
                  <wp:posOffset>1376841</wp:posOffset>
                </wp:positionH>
                <wp:positionV relativeFrom="paragraph">
                  <wp:posOffset>1439545</wp:posOffset>
                </wp:positionV>
                <wp:extent cx="641445" cy="279400"/>
                <wp:effectExtent l="0" t="0" r="6350" b="6350"/>
                <wp:wrapNone/>
                <wp:docPr id="2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45" cy="279400"/>
                        </a:xfrm>
                        <a:prstGeom prst="rect">
                          <a:avLst/>
                        </a:prstGeom>
                        <a:solidFill>
                          <a:srgbClr val="E8E8E8"/>
                        </a:solidFill>
                        <a:ln w="9525">
                          <a:noFill/>
                          <a:miter lim="800000"/>
                          <a:headEnd/>
                          <a:tailEnd/>
                        </a:ln>
                      </wps:spPr>
                      <wps:txbx>
                        <w:txbxContent>
                          <w:p w14:paraId="187DCF0D" w14:textId="58B577EF" w:rsidR="00A37ABE" w:rsidRPr="001424E0" w:rsidRDefault="00A37ABE" w:rsidP="001424E0">
                            <w:pPr>
                              <w:rPr>
                                <w:lang w:val="es-ES"/>
                              </w:rPr>
                            </w:pPr>
                            <w:r w:rsidRPr="000A6052">
                              <w:rPr>
                                <w:lang w:val="es-ES"/>
                              </w:rPr>
                              <w:t>Retirada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E19436" id="_x0000_s1052" type="#_x0000_t202" style="position:absolute;left:0;text-align:left;margin-left:108.4pt;margin-top:113.35pt;width:50.5pt;height:2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" fillcolor="#e8e8e8" stroked="f">
                <v:textbox>
                  <w:txbxContent>
                    <w:p w14:paraId="187DCF0D" w14:textId="58B577EF" w:rsidR="00A37ABE" w:rsidRPr="001424E0" w:rsidRDefault="00A37ABE" w:rsidP="001424E0">
                      <w:pPr>
                        <w:rPr>
                          <w:lang w:val="es-ES"/>
                        </w:rPr>
                      </w:pPr>
                      <w:r w:rsidRPr="000A6052">
                        <w:rPr>
                          <w:lang w:val="es-ES"/>
                        </w:rPr>
                        <w:t>Retirada</w:t>
                      </w:r>
                    </w:p>
                  </w:txbxContent>
                </v:textbox>
              </v:shape>
            </w:pict>
          </mc:Fallback>
        </mc:AlternateContent>
      </w:r>
      <w:r w:rsidRPr="00641BDB">
        <w:rPr>
          <w:noProof/>
          <w:lang w:val="es-ES_tradnl" w:eastAsia="es-ES"/>
        </w:rPr>
        <mc:AlternateContent>
          <mc:Choice Requires="wps">
            <w:drawing>
              <wp:anchor distT="45720" distB="45720" distL="114300" distR="114300" simplePos="0" relativeHeight="251661312" behindDoc="0" locked="0" layoutInCell="1" allowOverlap="1" wp14:anchorId="2BBFC1D5" wp14:editId="38277EC0">
                <wp:simplePos x="0" y="0"/>
                <wp:positionH relativeFrom="column">
                  <wp:posOffset>2631582</wp:posOffset>
                </wp:positionH>
                <wp:positionV relativeFrom="paragraph">
                  <wp:posOffset>468469</wp:posOffset>
                </wp:positionV>
                <wp:extent cx="641445" cy="279400"/>
                <wp:effectExtent l="0" t="0" r="6350" b="63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45" cy="279400"/>
                        </a:xfrm>
                        <a:prstGeom prst="rect">
                          <a:avLst/>
                        </a:prstGeom>
                        <a:solidFill>
                          <a:srgbClr val="E8E8E8"/>
                        </a:solidFill>
                        <a:ln w="9525">
                          <a:noFill/>
                          <a:miter lim="800000"/>
                          <a:headEnd/>
                          <a:tailEnd/>
                        </a:ln>
                      </wps:spPr>
                      <wps:txbx>
                        <w:txbxContent>
                          <w:p w14:paraId="43792FAC" w14:textId="7C8BA2BF" w:rsidR="00A37ABE" w:rsidRPr="001424E0" w:rsidRDefault="00A37ABE">
                            <w:pPr>
                              <w:rPr>
                                <w:lang w:val="es-ES"/>
                              </w:rPr>
                            </w:pPr>
                            <w:r>
                              <w:t>Creada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BFC1D5" id="_x0000_s1053" type="#_x0000_t202" style="position:absolute;left:0;text-align:left;margin-left:207.2pt;margin-top:36.9pt;width:50.5pt;height:2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" fillcolor="#e8e8e8" stroked="f">
                <v:textbox>
                  <w:txbxContent>
                    <w:p w14:paraId="43792FAC" w14:textId="7C8BA2BF" w:rsidR="00A37ABE" w:rsidRPr="001424E0" w:rsidRDefault="00A37ABE">
                      <w:pPr>
                        <w:rPr>
                          <w:lang w:val="es-ES"/>
                        </w:rPr>
                      </w:pPr>
                      <w:r>
                        <w:t>Creada</w:t>
                      </w:r>
                    </w:p>
                  </w:txbxContent>
                </v:textbox>
              </v:shape>
            </w:pict>
          </mc:Fallback>
        </mc:AlternateContent>
      </w:r>
      <w:r w:rsidR="00B6490F" w:rsidRPr="00641BDB">
        <w:rPr>
          <w:noProof/>
          <w:lang w:val="es-ES_tradnl" w:eastAsia="es-ES"/>
        </w:rPr>
        <w:drawing>
          <wp:inline distT="0" distB="0" distL="0" distR="0" wp14:anchorId="54E10B5B" wp14:editId="587D821E">
            <wp:extent cx="4248150" cy="333055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api lifecycle bandw2.jpg"/>
                    <pic:cNvPicPr/>
                  </pic:nvPicPr>
                  <pic:blipFill>
                    <a:blip r:embed="rId138">
                      <a:extLst>
                        <a:ext uri="{28A0092B-C50C-407E-A947-70E740481C1C}">
                          <a14:useLocalDpi xmlns:a14="http://schemas.microsoft.com/office/drawing/2010/main" val="0"/>
                        </a:ext>
                      </a:extLst>
                    </a:blip>
                    <a:stretch>
                      <a:fillRect/>
                    </a:stretch>
                  </pic:blipFill>
                  <pic:spPr>
                    <a:xfrm>
                      <a:off x="0" y="0"/>
                      <a:ext cx="4251199" cy="3332940"/>
                    </a:xfrm>
                    <a:prstGeom prst="rect">
                      <a:avLst/>
                    </a:prstGeom>
                  </pic:spPr>
                </pic:pic>
              </a:graphicData>
            </a:graphic>
          </wp:inline>
        </w:drawing>
      </w:r>
    </w:p>
    <w:p w14:paraId="4057C580" w14:textId="0B35AAD9" w:rsidR="00B6490F" w:rsidRPr="00641BDB" w:rsidRDefault="00B6490F" w:rsidP="00B6490F">
      <w:pPr>
        <w:pStyle w:val="Heading3"/>
        <w:rPr>
          <w:lang w:val="es-ES_tradnl"/>
        </w:rPr>
      </w:pPr>
      <w:bookmarkStart w:id="4466" w:name="_Toc54011656"/>
      <w:bookmarkStart w:id="4467" w:name="_Toc126065444"/>
      <w:bookmarkStart w:id="4468" w:name="_Toc213074216"/>
      <w:bookmarkStart w:id="4469" w:name="_Toc213234830"/>
      <w:r w:rsidRPr="00641BDB">
        <w:rPr>
          <w:lang w:val="es-ES_tradnl"/>
        </w:rPr>
        <w:t>Crea</w:t>
      </w:r>
      <w:r w:rsidR="00453156" w:rsidRPr="00641BDB">
        <w:rPr>
          <w:lang w:val="es-ES_tradnl"/>
        </w:rPr>
        <w:t>da</w:t>
      </w:r>
      <w:bookmarkEnd w:id="4466"/>
      <w:bookmarkEnd w:id="4467"/>
      <w:bookmarkEnd w:id="4468"/>
      <w:bookmarkEnd w:id="4469"/>
    </w:p>
    <w:p w14:paraId="02408EC7" w14:textId="7AE9B543" w:rsidR="00B6490F" w:rsidRPr="00641BDB" w:rsidRDefault="00B6490F" w:rsidP="00C4546B">
      <w:pPr>
        <w:jc w:val="both"/>
        <w:rPr>
          <w:lang w:val="es-ES_tradnl"/>
        </w:rPr>
      </w:pPr>
      <w:r w:rsidRPr="00641BDB">
        <w:rPr>
          <w:lang w:val="es-ES_tradnl"/>
        </w:rPr>
        <w:t>4.</w:t>
      </w:r>
      <w:r w:rsidRPr="00641BDB">
        <w:rPr>
          <w:lang w:val="es-ES_tradnl"/>
        </w:rPr>
        <w:tab/>
      </w:r>
      <w:r w:rsidR="00C4546B" w:rsidRPr="00641BDB">
        <w:rPr>
          <w:lang w:val="es-ES_tradnl"/>
        </w:rPr>
        <w:t xml:space="preserve">La creación de una API se centra en su diseño, implementación y documentación. Lo más importante durante la fase de creación es tener en cuenta la finalidad de la API y la estructura general necesaria para que la API pueda funcionar </w:t>
      </w:r>
      <w:r w:rsidR="00AC3D10" w:rsidRPr="00641BDB">
        <w:rPr>
          <w:lang w:val="es-ES_tradnl"/>
        </w:rPr>
        <w:t xml:space="preserve">lo mejor posible </w:t>
      </w:r>
      <w:r w:rsidR="00C4546B" w:rsidRPr="00641BDB">
        <w:rPr>
          <w:lang w:val="es-ES_tradnl"/>
        </w:rPr>
        <w:t>en el futuro</w:t>
      </w:r>
      <w:r w:rsidRPr="00641BDB">
        <w:rPr>
          <w:lang w:val="es-ES_tradnl"/>
        </w:rPr>
        <w:t>.</w:t>
      </w:r>
      <w:r w:rsidR="00383FB1" w:rsidRPr="00641BDB">
        <w:rPr>
          <w:lang w:val="es-ES_tradnl"/>
        </w:rPr>
        <w:t xml:space="preserve"> Lo ideal sería que la API se ajustara a una serie de normas internas y externas, como las recomendaciones formuladas en la presente norma. Si se va a monetizar la API, </w:t>
      </w:r>
      <w:r w:rsidR="00B97A34" w:rsidRPr="00641BDB">
        <w:rPr>
          <w:lang w:val="es-ES_tradnl"/>
        </w:rPr>
        <w:t xml:space="preserve">la estrategia de monetización </w:t>
      </w:r>
      <w:r w:rsidR="00383FB1" w:rsidRPr="00641BDB">
        <w:rPr>
          <w:lang w:val="es-ES_tradnl"/>
        </w:rPr>
        <w:t>debería definirse en esta fase</w:t>
      </w:r>
      <w:r w:rsidRPr="00641BDB">
        <w:rPr>
          <w:lang w:val="es-ES_tradnl"/>
        </w:rPr>
        <w:t>.</w:t>
      </w:r>
    </w:p>
    <w:p w14:paraId="01B22284" w14:textId="10741E76" w:rsidR="00B6490F" w:rsidRPr="00641BDB" w:rsidRDefault="00B6490F" w:rsidP="00B6490F">
      <w:pPr>
        <w:pStyle w:val="Heading3"/>
        <w:rPr>
          <w:lang w:val="es-ES_tradnl"/>
        </w:rPr>
      </w:pPr>
      <w:bookmarkStart w:id="4470" w:name="_Toc54011657"/>
      <w:bookmarkStart w:id="4471" w:name="_Toc126065445"/>
      <w:bookmarkStart w:id="4472" w:name="_Toc213074217"/>
      <w:bookmarkStart w:id="4473" w:name="_Toc213234831"/>
      <w:r w:rsidRPr="00641BDB">
        <w:rPr>
          <w:lang w:val="es-ES_tradnl"/>
        </w:rPr>
        <w:t>Publi</w:t>
      </w:r>
      <w:r w:rsidR="00453156" w:rsidRPr="00641BDB">
        <w:rPr>
          <w:lang w:val="es-ES_tradnl"/>
        </w:rPr>
        <w:t>cada</w:t>
      </w:r>
      <w:bookmarkEnd w:id="4470"/>
      <w:bookmarkEnd w:id="4471"/>
      <w:bookmarkEnd w:id="4472"/>
      <w:bookmarkEnd w:id="4473"/>
    </w:p>
    <w:p w14:paraId="29E2DA9A" w14:textId="3EBD3DEC" w:rsidR="00B6490F" w:rsidRPr="00641BDB" w:rsidRDefault="00B6490F" w:rsidP="00174208">
      <w:pPr>
        <w:jc w:val="both"/>
        <w:rPr>
          <w:lang w:val="es-ES_tradnl"/>
        </w:rPr>
      </w:pPr>
      <w:r w:rsidRPr="00641BDB">
        <w:rPr>
          <w:lang w:val="es-ES_tradnl"/>
        </w:rPr>
        <w:t>5.</w:t>
      </w:r>
      <w:r w:rsidRPr="00641BDB">
        <w:rPr>
          <w:lang w:val="es-ES_tradnl"/>
        </w:rPr>
        <w:tab/>
      </w:r>
      <w:r w:rsidR="00174208" w:rsidRPr="00641BDB">
        <w:rPr>
          <w:lang w:val="es-ES_tradnl"/>
        </w:rPr>
        <w:t>Después de crear</w:t>
      </w:r>
      <w:r w:rsidR="004233F9" w:rsidRPr="00641BDB">
        <w:rPr>
          <w:lang w:val="es-ES_tradnl"/>
        </w:rPr>
        <w:t xml:space="preserve"> una</w:t>
      </w:r>
      <w:r w:rsidR="00174208" w:rsidRPr="00641BDB">
        <w:rPr>
          <w:lang w:val="es-ES_tradnl"/>
        </w:rPr>
        <w:t xml:space="preserve"> API es necesario publicarla. Debería utilizarse una estrategia estándar de desarrollo de versiones y se debería proporcionar documentación que incluya la especificación de la API y peticiones y respuestas de ejemplo (véanse [RSG-64] y [RSG-65]).</w:t>
      </w:r>
      <w:r w:rsidRPr="00641BDB">
        <w:rPr>
          <w:lang w:val="es-ES_tradnl"/>
        </w:rPr>
        <w:t xml:space="preserve"> </w:t>
      </w:r>
      <w:r w:rsidR="004233F9" w:rsidRPr="00641BDB">
        <w:rPr>
          <w:lang w:val="es-ES_tradnl"/>
        </w:rPr>
        <w:t>Una vez publicada, la API puede ser consumida por las aplicaciones. Conviene señalar que durante la fase de publicación se pueden realizar correcciones y mejoras</w:t>
      </w:r>
      <w:r w:rsidRPr="00641BDB">
        <w:rPr>
          <w:lang w:val="es-ES_tradnl"/>
        </w:rPr>
        <w:t>.</w:t>
      </w:r>
    </w:p>
    <w:p w14:paraId="7EE91CB4" w14:textId="70A9C2AE" w:rsidR="00B6490F" w:rsidRPr="00641BDB" w:rsidRDefault="00453156" w:rsidP="00026434">
      <w:pPr>
        <w:pStyle w:val="Heading3"/>
        <w:tabs>
          <w:tab w:val="left" w:pos="5855"/>
        </w:tabs>
        <w:rPr>
          <w:lang w:val="es-ES_tradnl"/>
        </w:rPr>
      </w:pPr>
      <w:bookmarkStart w:id="4474" w:name="_Toc126065446"/>
      <w:bookmarkStart w:id="4475" w:name="_Toc213074218"/>
      <w:bookmarkStart w:id="4476" w:name="_Toc213234832"/>
      <w:r w:rsidRPr="00641BDB">
        <w:rPr>
          <w:lang w:val="es-ES_tradnl"/>
        </w:rPr>
        <w:t>Obsoleta</w:t>
      </w:r>
      <w:bookmarkEnd w:id="4474"/>
      <w:bookmarkEnd w:id="4475"/>
      <w:bookmarkEnd w:id="4476"/>
    </w:p>
    <w:p w14:paraId="4FFF2AFD" w14:textId="7706F839" w:rsidR="00B6490F" w:rsidRPr="00641BDB" w:rsidRDefault="00B6490F" w:rsidP="00BF4237">
      <w:pPr>
        <w:jc w:val="both"/>
        <w:rPr>
          <w:lang w:val="es-ES_tradnl"/>
        </w:rPr>
      </w:pPr>
      <w:r w:rsidRPr="00641BDB">
        <w:rPr>
          <w:lang w:val="es-ES_tradnl"/>
        </w:rPr>
        <w:t>6.</w:t>
      </w:r>
      <w:r w:rsidRPr="00641BDB">
        <w:rPr>
          <w:lang w:val="es-ES_tradnl"/>
        </w:rPr>
        <w:tab/>
      </w:r>
      <w:r w:rsidR="00BF4237" w:rsidRPr="00641BDB">
        <w:rPr>
          <w:lang w:val="es-ES_tradnl"/>
        </w:rPr>
        <w:t xml:space="preserve">En algún momento la API dejará de </w:t>
      </w:r>
      <w:r w:rsidR="00E34411" w:rsidRPr="00641BDB">
        <w:rPr>
          <w:lang w:val="es-ES_tradnl"/>
        </w:rPr>
        <w:t>utilizarse, bien porque sea reemplazada por una versión más reciente o porque deje de ser de interés debido a algún factor externo o interno</w:t>
      </w:r>
      <w:r w:rsidRPr="00641BDB">
        <w:rPr>
          <w:lang w:val="es-ES_tradnl"/>
        </w:rPr>
        <w:t xml:space="preserve">. </w:t>
      </w:r>
      <w:r w:rsidR="004828AA" w:rsidRPr="00641BDB">
        <w:rPr>
          <w:lang w:val="es-ES_tradnl"/>
        </w:rPr>
        <w:t>Se deberá informar a los consumidores de la API y realizar los preparativos necesarios para retirar la API del catálogo. En esta fase se suelen corregir solo los errores más importantes de la API</w:t>
      </w:r>
      <w:r w:rsidRPr="00641BDB">
        <w:rPr>
          <w:lang w:val="es-ES_tradnl"/>
        </w:rPr>
        <w:t>.</w:t>
      </w:r>
    </w:p>
    <w:p w14:paraId="0B2100A8" w14:textId="40C7FBA7" w:rsidR="00B6490F" w:rsidRPr="00641BDB" w:rsidRDefault="00B6490F" w:rsidP="00B6490F">
      <w:pPr>
        <w:pStyle w:val="Heading3"/>
        <w:rPr>
          <w:lang w:val="es-ES_tradnl"/>
        </w:rPr>
      </w:pPr>
      <w:bookmarkStart w:id="4477" w:name="_Toc54011659"/>
      <w:bookmarkStart w:id="4478" w:name="_Toc126065447"/>
      <w:bookmarkStart w:id="4479" w:name="_Toc213074219"/>
      <w:bookmarkStart w:id="4480" w:name="_Toc213234833"/>
      <w:r w:rsidRPr="00641BDB">
        <w:rPr>
          <w:lang w:val="es-ES_tradnl"/>
        </w:rPr>
        <w:t>Retir</w:t>
      </w:r>
      <w:r w:rsidR="00453156" w:rsidRPr="00641BDB">
        <w:rPr>
          <w:lang w:val="es-ES_tradnl"/>
        </w:rPr>
        <w:t>ada</w:t>
      </w:r>
      <w:bookmarkEnd w:id="4477"/>
      <w:bookmarkEnd w:id="4478"/>
      <w:bookmarkEnd w:id="4479"/>
      <w:bookmarkEnd w:id="4480"/>
    </w:p>
    <w:p w14:paraId="0C22F138" w14:textId="3AFAA181" w:rsidR="00B6490F" w:rsidRPr="00641BDB" w:rsidRDefault="00B6490F" w:rsidP="00776210">
      <w:pPr>
        <w:jc w:val="both"/>
        <w:rPr>
          <w:lang w:val="es-ES_tradnl"/>
        </w:rPr>
      </w:pPr>
      <w:r w:rsidRPr="00641BDB">
        <w:rPr>
          <w:lang w:val="es-ES_tradnl"/>
        </w:rPr>
        <w:t>7.</w:t>
      </w:r>
      <w:r w:rsidRPr="00641BDB">
        <w:rPr>
          <w:lang w:val="es-ES_tradnl"/>
        </w:rPr>
        <w:tab/>
      </w:r>
      <w:r w:rsidR="00955B88" w:rsidRPr="00641BDB">
        <w:rPr>
          <w:lang w:val="es-ES_tradnl"/>
        </w:rPr>
        <w:t>En esta fase se desactiva la API, lo que debería incluir la imposibilidad de acceder a ella y la eliminación de la API de la plataforma correspondiente. Se debería considerar la posibilidad de prestar soporte extendido o si</w:t>
      </w:r>
      <w:r w:rsidR="00A06B28" w:rsidRPr="00641BDB">
        <w:rPr>
          <w:lang w:val="es-ES_tradnl"/>
        </w:rPr>
        <w:t xml:space="preserve"> hay algún caso en que</w:t>
      </w:r>
      <w:r w:rsidR="00955B88" w:rsidRPr="00641BDB">
        <w:rPr>
          <w:lang w:val="es-ES_tradnl"/>
        </w:rPr>
        <w:t xml:space="preserve"> la retirada se pued</w:t>
      </w:r>
      <w:r w:rsidR="00A06B28" w:rsidRPr="00641BDB">
        <w:rPr>
          <w:lang w:val="es-ES_tradnl"/>
        </w:rPr>
        <w:t>a</w:t>
      </w:r>
      <w:r w:rsidR="00955B88" w:rsidRPr="00641BDB">
        <w:rPr>
          <w:lang w:val="es-ES_tradnl"/>
        </w:rPr>
        <w:t xml:space="preserve"> retrasar</w:t>
      </w:r>
      <w:r w:rsidRPr="00641BDB">
        <w:rPr>
          <w:lang w:val="es-ES_tradnl"/>
        </w:rPr>
        <w:t>.</w:t>
      </w:r>
    </w:p>
    <w:p w14:paraId="338CB00F" w14:textId="77777777" w:rsidR="00B6490F" w:rsidRPr="00641BDB" w:rsidRDefault="00B6490F" w:rsidP="00B6490F">
      <w:pPr>
        <w:rPr>
          <w:lang w:val="es-ES_tradnl"/>
        </w:rPr>
      </w:pPr>
    </w:p>
    <w:p w14:paraId="374B0A90" w14:textId="48F2DFF9" w:rsidR="00B6490F" w:rsidRPr="00641BDB" w:rsidRDefault="00B6490F" w:rsidP="00361035">
      <w:pPr>
        <w:jc w:val="both"/>
        <w:rPr>
          <w:lang w:val="es-ES_tradnl"/>
        </w:rPr>
      </w:pPr>
      <w:r w:rsidRPr="00641BDB">
        <w:rPr>
          <w:lang w:val="es-ES_tradnl"/>
        </w:rPr>
        <w:t>8.</w:t>
      </w:r>
      <w:r w:rsidRPr="00641BDB">
        <w:rPr>
          <w:lang w:val="es-ES_tradnl"/>
        </w:rPr>
        <w:tab/>
      </w:r>
      <w:r w:rsidR="005F487D" w:rsidRPr="00641BDB">
        <w:rPr>
          <w:lang w:val="es-ES_tradnl"/>
        </w:rPr>
        <w:t>Las dos últimas fases, relativas a la obsolescencia y la retirada, son las principales que hay que documentar en la gestión del ciclo de vida</w:t>
      </w:r>
      <w:r w:rsidRPr="00641BDB">
        <w:rPr>
          <w:lang w:val="es-ES_tradnl"/>
        </w:rPr>
        <w:t xml:space="preserve">. </w:t>
      </w:r>
      <w:r w:rsidR="00FA3774" w:rsidRPr="00641BDB">
        <w:rPr>
          <w:lang w:val="es-ES_tradnl"/>
        </w:rPr>
        <w:t xml:space="preserve">Es fundamental que los consumidores de las API </w:t>
      </w:r>
      <w:r w:rsidR="00F62849" w:rsidRPr="00641BDB">
        <w:rPr>
          <w:lang w:val="es-ES_tradnl"/>
        </w:rPr>
        <w:t xml:space="preserve">conozcan las previsiones establecidas para la API cuando empiezan a utilizarla </w:t>
      </w:r>
      <w:r w:rsidR="00FA3774" w:rsidRPr="00641BDB">
        <w:rPr>
          <w:lang w:val="es-ES_tradnl"/>
        </w:rPr>
        <w:t>con el fin de evitar decepciones o problemas cuando se intente eliminar una API del catálogo</w:t>
      </w:r>
      <w:r w:rsidRPr="00641BDB">
        <w:rPr>
          <w:lang w:val="es-ES_tradnl"/>
        </w:rPr>
        <w:t xml:space="preserve">. </w:t>
      </w:r>
      <w:r w:rsidR="00F62849" w:rsidRPr="00641BDB">
        <w:rPr>
          <w:lang w:val="es-ES_tradnl"/>
        </w:rPr>
        <w:t>Esto debería incluir, por ejemplo, la gestión de las versiones mayores y menores y los plazos de notificación de los cambios</w:t>
      </w:r>
      <w:r w:rsidRPr="00641BDB">
        <w:rPr>
          <w:lang w:val="es-ES_tradnl"/>
        </w:rPr>
        <w:t>.</w:t>
      </w:r>
      <w:r w:rsidR="00D22D23" w:rsidRPr="00641BDB">
        <w:rPr>
          <w:lang w:val="es-ES_tradnl"/>
        </w:rPr>
        <w:t xml:space="preserve"> </w:t>
      </w:r>
      <w:r w:rsidR="001A2B4C" w:rsidRPr="00641BDB">
        <w:rPr>
          <w:lang w:val="es-ES_tradnl"/>
        </w:rPr>
        <w:t xml:space="preserve">En un nivel </w:t>
      </w:r>
      <w:r w:rsidR="00C02658" w:rsidRPr="00641BDB">
        <w:rPr>
          <w:lang w:val="es-ES_tradnl"/>
        </w:rPr>
        <w:t xml:space="preserve">más </w:t>
      </w:r>
      <w:r w:rsidR="001A2B4C" w:rsidRPr="00641BDB">
        <w:rPr>
          <w:lang w:val="es-ES_tradnl"/>
        </w:rPr>
        <w:t>alto, suele haber dos enfoques para declarar como obsoleta o retirar una API: o bien se mantienen algunas versiones previamente establecidas, o bien se conservan las versiones antiguas durante un período de tiempo determinado</w:t>
      </w:r>
      <w:r w:rsidRPr="00641BDB">
        <w:rPr>
          <w:lang w:val="es-ES_tradnl"/>
        </w:rPr>
        <w:t>.</w:t>
      </w:r>
      <w:r w:rsidR="00D22D23" w:rsidRPr="00641BDB">
        <w:rPr>
          <w:lang w:val="es-ES_tradnl"/>
        </w:rPr>
        <w:t xml:space="preserve"> </w:t>
      </w:r>
      <w:r w:rsidR="00370E6F" w:rsidRPr="00641BDB">
        <w:rPr>
          <w:lang w:val="es-ES_tradnl"/>
        </w:rPr>
        <w:t>También puede utilizarse una combinación de ambos enfoques, pero en el documento publicado sobre el ciclo de vida debe indicarse claramente el número de versiones antiguas que se van a admitir o el período de tiempo que se mantendrán las versiones antiguas</w:t>
      </w:r>
      <w:r w:rsidRPr="00641BDB">
        <w:rPr>
          <w:lang w:val="es-ES_tradnl"/>
        </w:rPr>
        <w:t>.</w:t>
      </w:r>
    </w:p>
    <w:p w14:paraId="4CB22253" w14:textId="68DBA710" w:rsidR="00B70400" w:rsidRPr="00641BDB" w:rsidRDefault="00B70400" w:rsidP="000A6052">
      <w:pPr>
        <w:rPr>
          <w:rFonts w:cs="Arial"/>
          <w:szCs w:val="17"/>
          <w:lang w:val="es-ES_tradnl"/>
        </w:rPr>
      </w:pPr>
    </w:p>
    <w:p w14:paraId="30AE7BDB" w14:textId="77777777" w:rsidR="00B70400" w:rsidRPr="00641BDB" w:rsidRDefault="00B70400" w:rsidP="000A6052">
      <w:pPr>
        <w:rPr>
          <w:rFonts w:cs="Arial"/>
          <w:szCs w:val="17"/>
          <w:lang w:val="es-ES_tradnl"/>
        </w:rPr>
      </w:pPr>
    </w:p>
    <w:p w14:paraId="1B874139" w14:textId="61DB5F99" w:rsidR="00B70400" w:rsidRPr="00641BDB" w:rsidRDefault="00B70400" w:rsidP="00444F9A">
      <w:pPr>
        <w:ind w:left="5103"/>
        <w:rPr>
          <w:ins w:id="4481" w:author="Author"/>
          <w:rFonts w:cs="Arial"/>
          <w:sz w:val="22"/>
          <w:szCs w:val="22"/>
          <w:lang w:val="es-ES_tradnl"/>
        </w:rPr>
      </w:pPr>
      <w:r w:rsidRPr="00641BDB">
        <w:rPr>
          <w:rFonts w:cs="Arial"/>
          <w:sz w:val="22"/>
          <w:szCs w:val="22"/>
          <w:lang w:val="es-ES_tradnl"/>
        </w:rPr>
        <w:t xml:space="preserve">[Fin del Anexo VII y de la </w:t>
      </w:r>
      <w:r w:rsidR="00026434" w:rsidRPr="00641BDB">
        <w:rPr>
          <w:rFonts w:cs="Arial"/>
          <w:sz w:val="22"/>
          <w:szCs w:val="22"/>
          <w:lang w:val="es-ES_tradnl"/>
        </w:rPr>
        <w:t>Norma</w:t>
      </w:r>
      <w:del w:id="4482" w:author="Author">
        <w:r w:rsidRPr="00641BDB">
          <w:rPr>
            <w:rFonts w:cs="Arial"/>
            <w:sz w:val="22"/>
            <w:szCs w:val="22"/>
            <w:lang w:val="es-ES_tradnl"/>
          </w:rPr>
          <w:delText>]</w:delText>
        </w:r>
      </w:del>
      <w:ins w:id="4483" w:author="Author">
        <w:r w:rsidR="00850C72" w:rsidRPr="00641BDB">
          <w:rPr>
            <w:rFonts w:cs="Arial"/>
            <w:sz w:val="22"/>
            <w:szCs w:val="22"/>
            <w:lang w:val="es-ES_tradnl"/>
          </w:rPr>
          <w:t xml:space="preserve"> ST.90</w:t>
        </w:r>
        <w:r w:rsidRPr="00641BDB">
          <w:rPr>
            <w:rFonts w:cs="Arial"/>
            <w:sz w:val="22"/>
            <w:szCs w:val="22"/>
            <w:lang w:val="es-ES_tradnl"/>
          </w:rPr>
          <w:t>]</w:t>
        </w:r>
      </w:ins>
    </w:p>
    <w:p w14:paraId="1102B39F" w14:textId="77777777" w:rsidR="00850C72" w:rsidRPr="00641BDB" w:rsidRDefault="00850C72" w:rsidP="00444F9A">
      <w:pPr>
        <w:ind w:left="5103"/>
        <w:rPr>
          <w:ins w:id="4484" w:author="Author"/>
          <w:rFonts w:cs="Arial"/>
          <w:sz w:val="22"/>
          <w:szCs w:val="22"/>
          <w:lang w:val="es-ES_tradnl"/>
        </w:rPr>
      </w:pPr>
    </w:p>
    <w:p w14:paraId="4C2E6EDD" w14:textId="3AF55080" w:rsidR="00850C72" w:rsidRPr="00641BDB" w:rsidRDefault="00850C72" w:rsidP="00444F9A">
      <w:pPr>
        <w:ind w:left="5103"/>
        <w:rPr>
          <w:rFonts w:cs="Arial"/>
          <w:sz w:val="22"/>
          <w:szCs w:val="22"/>
          <w:lang w:val="es-ES_tradnl"/>
        </w:rPr>
      </w:pPr>
      <w:ins w:id="4485" w:author="Author">
        <w:r w:rsidRPr="00641BDB">
          <w:rPr>
            <w:rFonts w:cs="Arial"/>
            <w:sz w:val="22"/>
            <w:szCs w:val="22"/>
            <w:lang w:val="es-ES_tradnl"/>
          </w:rPr>
          <w:t>[Fin del Anexo y del documento]</w:t>
        </w:r>
      </w:ins>
    </w:p>
    <w:sectPr w:rsidR="00850C72" w:rsidRPr="00641BDB" w:rsidSect="00444F9A">
      <w:headerReference w:type="default" r:id="rId139"/>
      <w:footerReference w:type="default" r:id="rId140"/>
      <w:pgSz w:w="11907" w:h="16839" w:code="9"/>
      <w:pgMar w:top="562" w:right="1138" w:bottom="1282" w:left="141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E2440" w14:textId="77777777" w:rsidR="00687DC3" w:rsidRDefault="00687DC3" w:rsidP="008E0716">
      <w:pPr>
        <w:spacing w:line="144" w:lineRule="auto"/>
      </w:pPr>
    </w:p>
  </w:endnote>
  <w:endnote w:type="continuationSeparator" w:id="0">
    <w:p w14:paraId="745C1BF5" w14:textId="77777777" w:rsidR="00687DC3" w:rsidRDefault="00687DC3" w:rsidP="005E48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urrier new">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6A75D" w14:textId="4262B1AD" w:rsidR="00DC536B" w:rsidRDefault="00DC536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BB263" w14:textId="35E3A7D7" w:rsidR="00A37ABE" w:rsidRPr="0054022C" w:rsidRDefault="00A37ABE" w:rsidP="005402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166E4" w14:textId="33C25C7B" w:rsidR="00DC536B" w:rsidRDefault="00DC53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900EC" w14:textId="16436D3C" w:rsidR="00DC536B" w:rsidRDefault="00DC536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068FC" w14:textId="5907AB4C" w:rsidR="00A37ABE" w:rsidRPr="00B20E42" w:rsidRDefault="00A37ABE" w:rsidP="00B20E4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5E1D8" w14:textId="1C3FDCD5" w:rsidR="00444F9A" w:rsidRPr="0054022C" w:rsidRDefault="00444F9A" w:rsidP="0054022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15B6C" w14:textId="498F5F17" w:rsidR="00A37ABE" w:rsidRPr="0054022C" w:rsidRDefault="00A37ABE" w:rsidP="0054022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D8012" w14:textId="05DEA5E8" w:rsidR="00A37ABE" w:rsidRPr="0054022C" w:rsidRDefault="00A37ABE" w:rsidP="0054022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31F75" w14:textId="22BB48A5" w:rsidR="00A37ABE" w:rsidRPr="0054022C" w:rsidRDefault="00A37ABE" w:rsidP="0054022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05EE7" w14:textId="79AAA650" w:rsidR="00A37ABE" w:rsidRPr="0054022C" w:rsidRDefault="00A37ABE" w:rsidP="005402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1024F" w14:textId="77777777" w:rsidR="00687DC3" w:rsidRDefault="00687DC3" w:rsidP="005E48A2">
      <w:r>
        <w:separator/>
      </w:r>
    </w:p>
  </w:footnote>
  <w:footnote w:type="continuationSeparator" w:id="0">
    <w:p w14:paraId="60207406" w14:textId="77777777" w:rsidR="00687DC3" w:rsidRDefault="00687DC3" w:rsidP="005E48A2">
      <w:r>
        <w:continuationSeparator/>
      </w:r>
    </w:p>
  </w:footnote>
  <w:footnote w:id="1">
    <w:p w14:paraId="38BFE6FA" w14:textId="14DA2ADF" w:rsidR="00A37ABE" w:rsidRPr="00BD017E" w:rsidRDefault="00A37ABE" w:rsidP="00F759CC">
      <w:pPr>
        <w:pStyle w:val="FootnoteText"/>
        <w:jc w:val="both"/>
        <w:rPr>
          <w:sz w:val="16"/>
          <w:szCs w:val="16"/>
        </w:rPr>
      </w:pPr>
      <w:r w:rsidRPr="00BD017E">
        <w:rPr>
          <w:rStyle w:val="FootnoteReference"/>
          <w:sz w:val="16"/>
          <w:szCs w:val="16"/>
        </w:rPr>
        <w:footnoteRef/>
      </w:r>
      <w:r w:rsidRPr="00F950A3">
        <w:rPr>
          <w:sz w:val="16"/>
          <w:szCs w:val="16"/>
          <w:lang w:val="es-ES"/>
        </w:rPr>
        <w:t xml:space="preserve"> Otra posibilidad es clasificar las API según su arquetipo. </w:t>
      </w:r>
      <w:r w:rsidRPr="00F950A3">
        <w:rPr>
          <w:sz w:val="16"/>
          <w:szCs w:val="16"/>
        </w:rPr>
        <w:t xml:space="preserve">Véase, por ejemplo: </w:t>
      </w:r>
      <w:r w:rsidRPr="00F950A3">
        <w:rPr>
          <w:i/>
          <w:iCs/>
          <w:sz w:val="16"/>
          <w:szCs w:val="16"/>
        </w:rPr>
        <w:t>REST API Design Rulebook: Designing Consistent RESTful Web Service Interfaces</w:t>
      </w:r>
      <w:r>
        <w:rPr>
          <w:sz w:val="16"/>
          <w:szCs w:val="16"/>
        </w:rPr>
        <w:t>.</w:t>
      </w:r>
    </w:p>
  </w:footnote>
  <w:footnote w:id="2">
    <w:p w14:paraId="350CE1A8" w14:textId="7494CE57" w:rsidR="00A37ABE" w:rsidRPr="001D0DF2" w:rsidRDefault="00A37ABE" w:rsidP="00F759CC">
      <w:pPr>
        <w:spacing w:before="100" w:beforeAutospacing="1" w:after="100" w:afterAutospacing="1"/>
        <w:jc w:val="both"/>
        <w:rPr>
          <w:rFonts w:eastAsia="Times New Roman" w:cs="Arial"/>
          <w:sz w:val="16"/>
          <w:szCs w:val="16"/>
          <w:lang w:val="es-ES"/>
        </w:rPr>
      </w:pPr>
      <w:r w:rsidRPr="00BD017E">
        <w:rPr>
          <w:rStyle w:val="FootnoteReference"/>
          <w:sz w:val="16"/>
          <w:szCs w:val="16"/>
        </w:rPr>
        <w:footnoteRef/>
      </w:r>
      <w:r w:rsidRPr="001D0DF2">
        <w:rPr>
          <w:sz w:val="16"/>
          <w:szCs w:val="16"/>
          <w:lang w:val="es-ES"/>
        </w:rPr>
        <w:t xml:space="preserve"> </w:t>
      </w:r>
      <w:r w:rsidRPr="001D0DF2">
        <w:rPr>
          <w:rFonts w:eastAsia="Times New Roman" w:cs="Arial"/>
          <w:sz w:val="16"/>
          <w:szCs w:val="16"/>
          <w:lang w:val="es-ES"/>
        </w:rPr>
        <w:t xml:space="preserve">Una API web Intent también permite la aplicación del patrón de Segregación de Responsabilidad de Consulta de Comando (CQRS). CQRS es un patrón que permite utilizar un modelo para actualizar la información y otro diferente para leerla. En muchos casos, sobre todo en dominios más complicados, el hecho de utilizar el mismo modelo conceptual para los comandos y las consultas </w:t>
      </w:r>
      <w:r>
        <w:rPr>
          <w:rFonts w:eastAsia="Times New Roman" w:cs="Arial"/>
          <w:sz w:val="16"/>
          <w:szCs w:val="16"/>
          <w:lang w:val="es-ES"/>
        </w:rPr>
        <w:t>deriva en</w:t>
      </w:r>
      <w:r w:rsidRPr="001D0DF2">
        <w:rPr>
          <w:rFonts w:eastAsia="Times New Roman" w:cs="Arial"/>
          <w:sz w:val="16"/>
          <w:szCs w:val="16"/>
          <w:lang w:val="es-ES"/>
        </w:rPr>
        <w:t xml:space="preserve"> un modelo más complejo que no resulta útil. </w:t>
      </w:r>
    </w:p>
  </w:footnote>
  <w:footnote w:id="3">
    <w:p w14:paraId="1F0B12B3" w14:textId="3CD6D628" w:rsidR="00A37ABE" w:rsidRPr="00187FE7" w:rsidRDefault="00A37ABE" w:rsidP="00187FE7">
      <w:pPr>
        <w:pStyle w:val="FootnoteText"/>
        <w:jc w:val="both"/>
        <w:rPr>
          <w:rFonts w:cs="Arial"/>
          <w:sz w:val="16"/>
          <w:szCs w:val="16"/>
          <w:lang w:val="es-ES"/>
        </w:rPr>
      </w:pPr>
      <w:r w:rsidRPr="00BD017E">
        <w:rPr>
          <w:rStyle w:val="FootnoteReference"/>
          <w:sz w:val="16"/>
          <w:szCs w:val="16"/>
        </w:rPr>
        <w:footnoteRef/>
      </w:r>
      <w:r w:rsidRPr="00187FE7">
        <w:rPr>
          <w:sz w:val="16"/>
          <w:szCs w:val="16"/>
          <w:lang w:val="es-ES"/>
        </w:rPr>
        <w:t xml:space="preserve"> </w:t>
      </w:r>
      <w:r w:rsidRPr="00187FE7">
        <w:rPr>
          <w:rFonts w:cs="Arial"/>
          <w:sz w:val="16"/>
          <w:szCs w:val="16"/>
          <w:lang w:val="es-ES"/>
        </w:rPr>
        <w:t>No se presenta un ejemplo correspondiente al formato JSON, dado que la instrucción no está codificada para devolver un formato específico.</w:t>
      </w:r>
    </w:p>
  </w:footnote>
  <w:footnote w:id="4">
    <w:p w14:paraId="2569B032" w14:textId="6009A74E" w:rsidR="00A37ABE" w:rsidRPr="001B0358" w:rsidRDefault="00A37ABE" w:rsidP="001B0358">
      <w:pPr>
        <w:pStyle w:val="CommentText"/>
        <w:jc w:val="both"/>
        <w:rPr>
          <w:rFonts w:cs="Arial"/>
          <w:sz w:val="16"/>
          <w:szCs w:val="16"/>
          <w:lang w:val="es-ES"/>
        </w:rPr>
      </w:pPr>
      <w:r w:rsidRPr="00663A9C">
        <w:rPr>
          <w:rStyle w:val="FootnoteReference"/>
          <w:rFonts w:cs="Arial"/>
          <w:sz w:val="16"/>
          <w:szCs w:val="16"/>
        </w:rPr>
        <w:footnoteRef/>
      </w:r>
      <w:r w:rsidRPr="001B0358">
        <w:rPr>
          <w:rFonts w:cs="Arial"/>
          <w:sz w:val="16"/>
          <w:szCs w:val="16"/>
          <w:lang w:val="es-ES"/>
        </w:rPr>
        <w:t xml:space="preserve"> Se ha eliminado el elemento InternationalRegistrationNumber en la carga útil para referirse a todos los números de registro internacional. No debe utilizarse la ST.96 ni flexibilizarse, </w:t>
      </w:r>
      <w:r>
        <w:rPr>
          <w:rFonts w:cs="Arial"/>
          <w:sz w:val="16"/>
          <w:szCs w:val="16"/>
          <w:lang w:val="es-ES"/>
        </w:rPr>
        <w:t>si bien</w:t>
      </w:r>
      <w:r w:rsidRPr="001B0358">
        <w:rPr>
          <w:rFonts w:cs="Arial"/>
          <w:sz w:val="16"/>
          <w:szCs w:val="16"/>
          <w:lang w:val="es-ES"/>
        </w:rPr>
        <w:t xml:space="preserve"> el ejemplo presentado amplía los </w:t>
      </w:r>
      <w:r>
        <w:rPr>
          <w:rFonts w:cs="Arial"/>
          <w:sz w:val="16"/>
          <w:szCs w:val="16"/>
          <w:lang w:val="es-ES"/>
        </w:rPr>
        <w:t>casos</w:t>
      </w:r>
      <w:r w:rsidRPr="001B0358">
        <w:rPr>
          <w:rFonts w:cs="Arial"/>
          <w:sz w:val="16"/>
          <w:szCs w:val="16"/>
          <w:lang w:val="es-ES"/>
        </w:rPr>
        <w:t xml:space="preserve"> de uso permitidos </w:t>
      </w:r>
      <w:r>
        <w:rPr>
          <w:rFonts w:cs="Arial"/>
          <w:sz w:val="16"/>
          <w:szCs w:val="16"/>
          <w:lang w:val="es-ES"/>
        </w:rPr>
        <w:t>por la</w:t>
      </w:r>
      <w:r w:rsidRPr="001B0358">
        <w:rPr>
          <w:rFonts w:cs="Arial"/>
          <w:sz w:val="16"/>
          <w:szCs w:val="16"/>
          <w:lang w:val="es-ES"/>
        </w:rPr>
        <w:t xml:space="preserve"> ST.96.</w:t>
      </w:r>
    </w:p>
  </w:footnote>
  <w:footnote w:id="5">
    <w:p w14:paraId="7DA2A7B7" w14:textId="05FF8622" w:rsidR="00A37ABE" w:rsidRPr="00F50DB4" w:rsidRDefault="00A37ABE">
      <w:pPr>
        <w:pStyle w:val="FootnoteText"/>
        <w:rPr>
          <w:sz w:val="16"/>
          <w:szCs w:val="16"/>
        </w:rPr>
      </w:pPr>
      <w:r w:rsidRPr="00F50DB4">
        <w:rPr>
          <w:rStyle w:val="FootnoteReference"/>
          <w:sz w:val="16"/>
          <w:szCs w:val="16"/>
        </w:rPr>
        <w:footnoteRef/>
      </w:r>
      <w:r w:rsidRPr="00F50DB4">
        <w:rPr>
          <w:sz w:val="16"/>
          <w:szCs w:val="16"/>
        </w:rPr>
        <w:t xml:space="preserve"> </w:t>
      </w:r>
      <w:r w:rsidRPr="00316177">
        <w:rPr>
          <w:rFonts w:ascii="Courier New" w:hAnsi="Courier New" w:cs="Courier New"/>
          <w:sz w:val="16"/>
          <w:szCs w:val="16"/>
          <w:lang w:eastAsia="ko-KR"/>
        </w:rPr>
        <w:t>Patent</w:t>
      </w:r>
      <w:r>
        <w:rPr>
          <w:rFonts w:ascii="Courier New" w:hAnsi="Courier New" w:cs="Courier New"/>
          <w:sz w:val="16"/>
          <w:szCs w:val="16"/>
          <w:lang w:eastAsia="ko-KR"/>
        </w:rPr>
        <w:t>e</w:t>
      </w:r>
      <w:r w:rsidRPr="00316177">
        <w:rPr>
          <w:rFonts w:ascii="Courier New" w:hAnsi="Courier New" w:cs="Courier New"/>
          <w:sz w:val="16"/>
          <w:szCs w:val="16"/>
          <w:lang w:eastAsia="ko-KR"/>
        </w:rPr>
        <w:t>/PatentNumber.xsd</w:t>
      </w:r>
    </w:p>
  </w:footnote>
  <w:footnote w:id="6">
    <w:p w14:paraId="64091CED" w14:textId="77777777" w:rsidR="00A37ABE" w:rsidRPr="00F50DB4" w:rsidRDefault="00A37ABE" w:rsidP="00AD2DE4">
      <w:pPr>
        <w:pStyle w:val="FootnoteText"/>
        <w:rPr>
          <w:sz w:val="16"/>
          <w:szCs w:val="16"/>
        </w:rPr>
      </w:pPr>
      <w:r w:rsidRPr="00F50DB4">
        <w:rPr>
          <w:rStyle w:val="FootnoteReference"/>
          <w:sz w:val="16"/>
          <w:szCs w:val="16"/>
        </w:rPr>
        <w:footnoteRef/>
      </w:r>
      <w:r w:rsidRPr="00F50DB4">
        <w:rPr>
          <w:sz w:val="16"/>
          <w:szCs w:val="16"/>
        </w:rPr>
        <w:t xml:space="preserve"> </w:t>
      </w:r>
      <w:r w:rsidRPr="002B4D8E">
        <w:rPr>
          <w:rFonts w:ascii="Courier New" w:hAnsi="Courier New" w:cs="Courier New"/>
          <w:sz w:val="16"/>
          <w:szCs w:val="18"/>
          <w:lang w:eastAsia="ko-KR"/>
        </w:rPr>
        <w:t>Common/id.xsd</w:t>
      </w:r>
    </w:p>
  </w:footnote>
  <w:footnote w:id="7">
    <w:p w14:paraId="12107D4C" w14:textId="22A2C82F" w:rsidR="00A37ABE" w:rsidRPr="00867AB2" w:rsidRDefault="00A37ABE" w:rsidP="00F92F0E">
      <w:pPr>
        <w:pStyle w:val="FootnoteText"/>
        <w:rPr>
          <w:sz w:val="16"/>
          <w:szCs w:val="16"/>
          <w:lang w:val="es-ES"/>
        </w:rPr>
      </w:pPr>
      <w:r w:rsidRPr="00F50DB4">
        <w:rPr>
          <w:rStyle w:val="FootnoteReference"/>
          <w:sz w:val="16"/>
          <w:szCs w:val="16"/>
        </w:rPr>
        <w:footnoteRef/>
      </w:r>
      <w:r w:rsidRPr="00867AB2">
        <w:rPr>
          <w:sz w:val="16"/>
          <w:szCs w:val="16"/>
          <w:lang w:val="es-ES"/>
        </w:rPr>
        <w:t xml:space="preserve"> </w:t>
      </w:r>
      <w:r w:rsidRPr="00F31287">
        <w:rPr>
          <w:sz w:val="16"/>
          <w:szCs w:val="16"/>
          <w:lang w:val="es-ES"/>
        </w:rPr>
        <w:t>Véase</w:t>
      </w:r>
      <w:r>
        <w:rPr>
          <w:sz w:val="16"/>
          <w:szCs w:val="16"/>
          <w:lang w:val="es-ES"/>
        </w:rPr>
        <w:t xml:space="preserve"> el capítulo </w:t>
      </w:r>
      <w:hyperlink w:anchor="Materialdereferencia" w:history="1">
        <w:r w:rsidRPr="00631F41">
          <w:rPr>
            <w:rStyle w:val="Hyperlink"/>
            <w:i/>
            <w:iCs/>
            <w:sz w:val="16"/>
            <w:szCs w:val="16"/>
            <w:lang w:val="es-ES"/>
          </w:rPr>
          <w:t>Material de referencia</w:t>
        </w:r>
      </w:hyperlink>
      <w:r>
        <w:rPr>
          <w:i/>
          <w:iCs/>
          <w:sz w:val="16"/>
          <w:szCs w:val="16"/>
          <w:lang w:val="es-ES"/>
        </w:rPr>
        <w:t>.</w:t>
      </w:r>
    </w:p>
  </w:footnote>
  <w:footnote w:id="8">
    <w:p w14:paraId="55492C7E" w14:textId="30194500" w:rsidR="00A37ABE" w:rsidRPr="00237C19" w:rsidRDefault="00A37ABE" w:rsidP="00237C19">
      <w:pPr>
        <w:pStyle w:val="FootnoteText"/>
        <w:jc w:val="both"/>
        <w:rPr>
          <w:sz w:val="16"/>
          <w:szCs w:val="16"/>
          <w:lang w:val="es-ES"/>
        </w:rPr>
      </w:pPr>
      <w:r w:rsidRPr="00092DE1">
        <w:rPr>
          <w:rStyle w:val="FootnoteReference"/>
          <w:sz w:val="16"/>
          <w:szCs w:val="16"/>
        </w:rPr>
        <w:footnoteRef/>
      </w:r>
      <w:r w:rsidRPr="00867AB2">
        <w:rPr>
          <w:sz w:val="16"/>
          <w:szCs w:val="16"/>
          <w:lang w:val="es-ES"/>
        </w:rPr>
        <w:t xml:space="preserve"> </w:t>
      </w:r>
      <w:r w:rsidRPr="00237C19">
        <w:rPr>
          <w:sz w:val="16"/>
          <w:szCs w:val="16"/>
          <w:lang w:val="es-ES"/>
        </w:rPr>
        <w:t>OAS es una especificación. También es compatible con Markdown, pero RAML no. Por otro lado, aunque tanto la OAS como el RAML son compatibles con el esquema JSON de validación de petición/respuesta, la OAS no es compatible con el esquema XSD. Por lo tanto, la OAS podrá ser recomendada cuando se completen sus funciones.</w:t>
      </w:r>
    </w:p>
  </w:footnote>
  <w:footnote w:id="9">
    <w:p w14:paraId="733CC21A" w14:textId="61D57986" w:rsidR="00A37ABE" w:rsidRPr="00142E64" w:rsidRDefault="00A37ABE" w:rsidP="00142E64">
      <w:pPr>
        <w:pStyle w:val="FootnoteText"/>
        <w:jc w:val="both"/>
        <w:rPr>
          <w:sz w:val="16"/>
          <w:szCs w:val="16"/>
          <w:lang w:val="es-ES"/>
        </w:rPr>
      </w:pPr>
      <w:r w:rsidRPr="006E5794">
        <w:rPr>
          <w:rStyle w:val="FootnoteReference"/>
          <w:sz w:val="16"/>
          <w:szCs w:val="16"/>
        </w:rPr>
        <w:footnoteRef/>
      </w:r>
      <w:r w:rsidRPr="00142E64">
        <w:rPr>
          <w:sz w:val="16"/>
          <w:szCs w:val="16"/>
          <w:lang w:val="es-ES"/>
        </w:rPr>
        <w:t xml:space="preserve"> El proveedor de servicios puede devolver la ubicación del archivo y entonces el consumidor de servicios </w:t>
      </w:r>
      <w:r>
        <w:rPr>
          <w:sz w:val="16"/>
          <w:szCs w:val="16"/>
          <w:lang w:val="es-ES"/>
        </w:rPr>
        <w:t>podrá</w:t>
      </w:r>
      <w:r w:rsidRPr="00142E64">
        <w:rPr>
          <w:sz w:val="16"/>
          <w:szCs w:val="16"/>
          <w:lang w:val="es-ES"/>
        </w:rPr>
        <w:t xml:space="preserve"> llamar a un servicio de directorio para descargar el archivo. Finalmente, se requiere la descarga de un</w:t>
      </w:r>
      <w:r>
        <w:rPr>
          <w:sz w:val="16"/>
          <w:szCs w:val="16"/>
          <w:lang w:val="es-ES"/>
        </w:rPr>
        <w:t>a parte</w:t>
      </w:r>
      <w:r w:rsidRPr="00142E64">
        <w:rPr>
          <w:sz w:val="16"/>
          <w:szCs w:val="16"/>
          <w:lang w:val="es-ES"/>
        </w:rPr>
        <w:t xml:space="preserve"> del archivo. Este párrafo no </w:t>
      </w:r>
      <w:r>
        <w:rPr>
          <w:sz w:val="16"/>
          <w:szCs w:val="16"/>
          <w:lang w:val="es-ES"/>
        </w:rPr>
        <w:t>es aplicable a</w:t>
      </w:r>
      <w:r w:rsidRPr="00142E64">
        <w:rPr>
          <w:sz w:val="16"/>
          <w:szCs w:val="16"/>
          <w:lang w:val="es-ES"/>
        </w:rPr>
        <w:t xml:space="preserve"> los protocolos que no son REST, como FTP o sFTP o rsync.</w:t>
      </w:r>
    </w:p>
  </w:footnote>
  <w:footnote w:id="10">
    <w:p w14:paraId="63135F90" w14:textId="7B2650C8" w:rsidR="00A37ABE" w:rsidRPr="00A06B86" w:rsidRDefault="00A37ABE" w:rsidP="00D000A5">
      <w:pPr>
        <w:pStyle w:val="FootnoteText"/>
        <w:rPr>
          <w:sz w:val="16"/>
          <w:szCs w:val="16"/>
          <w:lang w:val="es-ES"/>
        </w:rPr>
      </w:pPr>
      <w:r w:rsidRPr="00F50DB4">
        <w:rPr>
          <w:rStyle w:val="FootnoteReference"/>
          <w:sz w:val="16"/>
          <w:szCs w:val="16"/>
        </w:rPr>
        <w:footnoteRef/>
      </w:r>
      <w:r w:rsidRPr="00A06B86">
        <w:rPr>
          <w:sz w:val="16"/>
          <w:szCs w:val="16"/>
          <w:lang w:val="es-ES"/>
        </w:rPr>
        <w:t xml:space="preserve"> </w:t>
      </w:r>
      <w:hyperlink r:id="rId1" w:history="1">
        <w:r w:rsidRPr="007A69C2">
          <w:rPr>
            <w:rStyle w:val="Hyperlink"/>
            <w:sz w:val="16"/>
            <w:szCs w:val="16"/>
            <w:lang w:val="es-ES"/>
          </w:rPr>
          <w:t>https://www.owasp.org/index.php/Security_by_Design_Principles</w:t>
        </w:r>
      </w:hyperlink>
    </w:p>
  </w:footnote>
  <w:footnote w:id="11">
    <w:p w14:paraId="01B488FD" w14:textId="43B87F29" w:rsidR="00A37ABE" w:rsidRPr="00A06B86" w:rsidRDefault="00A37ABE">
      <w:pPr>
        <w:pStyle w:val="FootnoteText"/>
        <w:rPr>
          <w:sz w:val="17"/>
          <w:szCs w:val="17"/>
          <w:lang w:val="es-ES"/>
        </w:rPr>
      </w:pPr>
      <w:r w:rsidRPr="00F50DB4">
        <w:rPr>
          <w:rStyle w:val="FootnoteReference"/>
          <w:sz w:val="16"/>
          <w:szCs w:val="16"/>
        </w:rPr>
        <w:footnoteRef/>
      </w:r>
      <w:r w:rsidRPr="00A06B86">
        <w:rPr>
          <w:sz w:val="16"/>
          <w:szCs w:val="16"/>
          <w:lang w:val="es-ES"/>
        </w:rPr>
        <w:t xml:space="preserve"> </w:t>
      </w:r>
      <w:r w:rsidRPr="00C4581A">
        <w:rPr>
          <w:sz w:val="16"/>
          <w:szCs w:val="16"/>
          <w:u w:val="single"/>
          <w:lang w:val="es-ES"/>
        </w:rPr>
        <w:t>https://owasp.org/www-project-top-ten/2017</w:t>
      </w:r>
    </w:p>
  </w:footnote>
  <w:footnote w:id="12">
    <w:p w14:paraId="35C86596" w14:textId="04E6EFDD" w:rsidR="00A37ABE" w:rsidRPr="00A06B86" w:rsidRDefault="00A37ABE" w:rsidP="00E23FB7">
      <w:pPr>
        <w:pStyle w:val="FootnoteText"/>
        <w:rPr>
          <w:sz w:val="16"/>
          <w:szCs w:val="16"/>
          <w:lang w:val="es-ES"/>
        </w:rPr>
      </w:pPr>
      <w:r w:rsidRPr="00F50DB4">
        <w:rPr>
          <w:rStyle w:val="FootnoteReference"/>
          <w:sz w:val="16"/>
          <w:szCs w:val="16"/>
        </w:rPr>
        <w:footnoteRef/>
      </w:r>
      <w:r w:rsidRPr="00A06B86">
        <w:rPr>
          <w:sz w:val="16"/>
          <w:szCs w:val="16"/>
          <w:lang w:val="es-ES"/>
        </w:rPr>
        <w:t xml:space="preserve"> </w:t>
      </w:r>
      <w:hyperlink r:id="rId2" w:history="1">
        <w:r w:rsidRPr="00A06B86">
          <w:rPr>
            <w:rStyle w:val="Hyperlink"/>
            <w:sz w:val="16"/>
            <w:szCs w:val="16"/>
            <w:lang w:val="es-ES"/>
          </w:rPr>
          <w:t>https://tools.ietf.org/html/draft-kelly-json-hal-08t</w:t>
        </w:r>
      </w:hyperlink>
    </w:p>
  </w:footnote>
  <w:footnote w:id="13">
    <w:p w14:paraId="6BEA58F5" w14:textId="6EAE14A0" w:rsidR="00A37ABE" w:rsidRPr="00A06B86" w:rsidRDefault="00A37ABE" w:rsidP="00E23FB7">
      <w:pPr>
        <w:pStyle w:val="FootnoteText"/>
        <w:rPr>
          <w:sz w:val="16"/>
          <w:szCs w:val="16"/>
          <w:lang w:val="es-ES"/>
        </w:rPr>
      </w:pPr>
      <w:r w:rsidRPr="00F50DB4">
        <w:rPr>
          <w:rStyle w:val="FootnoteReference"/>
          <w:sz w:val="16"/>
          <w:szCs w:val="16"/>
        </w:rPr>
        <w:footnoteRef/>
      </w:r>
      <w:r w:rsidRPr="00A06B86">
        <w:rPr>
          <w:sz w:val="16"/>
          <w:szCs w:val="16"/>
          <w:lang w:val="es-ES"/>
        </w:rPr>
        <w:t xml:space="preserve"> </w:t>
      </w:r>
      <w:hyperlink r:id="rId3" w:history="1">
        <w:r w:rsidRPr="00A06B86">
          <w:rPr>
            <w:rStyle w:val="Hyperlink"/>
            <w:sz w:val="16"/>
            <w:szCs w:val="16"/>
            <w:lang w:val="es-ES"/>
          </w:rPr>
          <w:t>https://www.w3.org/TR/json-ld/</w:t>
        </w:r>
      </w:hyperlink>
    </w:p>
  </w:footnote>
  <w:footnote w:id="14">
    <w:p w14:paraId="6C60F2B9" w14:textId="486438E3" w:rsidR="00A37ABE" w:rsidRPr="00A06B86" w:rsidRDefault="00A37ABE" w:rsidP="00E23FB7">
      <w:pPr>
        <w:pStyle w:val="CommentText"/>
        <w:rPr>
          <w:sz w:val="17"/>
          <w:szCs w:val="17"/>
          <w:lang w:val="es-ES"/>
        </w:rPr>
      </w:pPr>
      <w:r w:rsidRPr="00F50DB4">
        <w:rPr>
          <w:rStyle w:val="FootnoteReference"/>
          <w:sz w:val="16"/>
          <w:szCs w:val="16"/>
        </w:rPr>
        <w:footnoteRef/>
      </w:r>
      <w:r w:rsidRPr="00A06B86">
        <w:rPr>
          <w:sz w:val="16"/>
          <w:szCs w:val="16"/>
          <w:lang w:val="es-ES"/>
        </w:rPr>
        <w:t xml:space="preserve"> </w:t>
      </w:r>
      <w:hyperlink r:id="rId4" w:anchor="specification-documents" w:history="1">
        <w:r w:rsidRPr="00A06B86">
          <w:rPr>
            <w:rStyle w:val="Hyperlink"/>
            <w:sz w:val="16"/>
            <w:szCs w:val="16"/>
            <w:lang w:val="es-ES"/>
          </w:rPr>
          <w:t>https://json-schema.org/specification.html#specification-documents</w:t>
        </w:r>
      </w:hyperlink>
    </w:p>
  </w:footnote>
  <w:footnote w:id="15">
    <w:p w14:paraId="25DAB777" w14:textId="0A57D451" w:rsidR="00A37ABE" w:rsidRPr="00A06B86" w:rsidRDefault="00A37ABE">
      <w:pPr>
        <w:pStyle w:val="FootnoteText"/>
        <w:rPr>
          <w:sz w:val="16"/>
          <w:szCs w:val="16"/>
          <w:lang w:val="es-ES"/>
        </w:rPr>
      </w:pPr>
      <w:r w:rsidRPr="00F50DB4">
        <w:rPr>
          <w:rStyle w:val="FootnoteReference"/>
          <w:sz w:val="16"/>
          <w:szCs w:val="16"/>
        </w:rPr>
        <w:footnoteRef/>
      </w:r>
      <w:r w:rsidRPr="00A06B86">
        <w:rPr>
          <w:sz w:val="16"/>
          <w:szCs w:val="16"/>
          <w:lang w:val="es-ES"/>
        </w:rPr>
        <w:t xml:space="preserve"> </w:t>
      </w:r>
      <w:hyperlink r:id="rId5" w:anchor="hypermedia" w:history="1">
        <w:r w:rsidRPr="009C55A9">
          <w:rPr>
            <w:rStyle w:val="Hyperlink"/>
            <w:sz w:val="16"/>
            <w:szCs w:val="16"/>
            <w:lang w:val="es-ES"/>
          </w:rPr>
          <w:t>http://json-schema.org/latest/json-schema-core.html#hypermedia</w:t>
        </w:r>
      </w:hyperlink>
    </w:p>
  </w:footnote>
  <w:footnote w:id="16">
    <w:p w14:paraId="484BFC17" w14:textId="04A66F14" w:rsidR="00A37ABE" w:rsidRPr="00747FCB" w:rsidRDefault="00A37ABE" w:rsidP="00747FCB">
      <w:pPr>
        <w:pStyle w:val="FootnoteText"/>
        <w:jc w:val="both"/>
        <w:rPr>
          <w:sz w:val="16"/>
          <w:szCs w:val="16"/>
          <w:lang w:val="es-ES"/>
        </w:rPr>
      </w:pPr>
      <w:r>
        <w:rPr>
          <w:rStyle w:val="FootnoteReference"/>
        </w:rPr>
        <w:footnoteRef/>
      </w:r>
      <w:r w:rsidRPr="00747FCB">
        <w:rPr>
          <w:lang w:val="es-ES"/>
        </w:rPr>
        <w:t xml:space="preserve"> </w:t>
      </w:r>
      <w:r>
        <w:rPr>
          <w:lang w:val="es-ES"/>
        </w:rPr>
        <w:t xml:space="preserve">Las </w:t>
      </w:r>
      <w:r>
        <w:rPr>
          <w:rFonts w:eastAsia="Times New Roman" w:cs="Arial"/>
          <w:szCs w:val="17"/>
          <w:lang w:val="es-419"/>
        </w:rPr>
        <w:t>Oficinas de la Cooperación Pentalateral</w:t>
      </w:r>
      <w:r w:rsidRPr="002F4E12">
        <w:rPr>
          <w:rFonts w:eastAsia="Times New Roman" w:cs="Arial"/>
          <w:szCs w:val="17"/>
          <w:lang w:val="es-419"/>
        </w:rPr>
        <w:t xml:space="preserve"> </w:t>
      </w:r>
      <w:r>
        <w:rPr>
          <w:rFonts w:eastAsia="Times New Roman" w:cs="Arial"/>
          <w:szCs w:val="17"/>
          <w:lang w:val="es-419"/>
        </w:rPr>
        <w:t>(</w:t>
      </w:r>
      <w:r w:rsidRPr="002F4E12">
        <w:rPr>
          <w:rFonts w:eastAsia="Times New Roman" w:cs="Arial"/>
          <w:szCs w:val="17"/>
          <w:lang w:val="es-419"/>
        </w:rPr>
        <w:t>IP5</w:t>
      </w:r>
      <w:r>
        <w:rPr>
          <w:rFonts w:eastAsia="Times New Roman" w:cs="Arial"/>
          <w:szCs w:val="17"/>
          <w:lang w:val="es-419"/>
        </w:rPr>
        <w:t>) son</w:t>
      </w:r>
      <w:r w:rsidRPr="00747FCB">
        <w:rPr>
          <w:sz w:val="16"/>
          <w:szCs w:val="16"/>
          <w:lang w:val="es-ES"/>
        </w:rPr>
        <w:t xml:space="preserve"> la Administración Nacional de Propiedad Intelectual de China (CNIPA), la Oficina Europea de Patentes (OEP), la Oficina Japonesa de Patentes (JPO), la Oficina Surcoreana de Propiedad Intelectual (KIPO) y la Oficina de Patentes y Marcas de los Estados Unidos de América (USPTO).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BD457" w14:textId="53BBE63F" w:rsidR="00A37ABE" w:rsidRPr="00352929" w:rsidRDefault="00A37ABE" w:rsidP="00352929">
    <w:pPr>
      <w:pStyle w:val="Header"/>
      <w:jc w:val="right"/>
      <w:rPr>
        <w:noProof/>
        <w:sz w:val="22"/>
        <w:szCs w:val="22"/>
        <w:lang w:eastAsia="zh-CN"/>
      </w:rPr>
    </w:pPr>
    <w:r w:rsidRPr="00352929">
      <w:rPr>
        <w:noProof/>
        <w:sz w:val="22"/>
        <w:szCs w:val="22"/>
        <w:lang w:eastAsia="zh-CN"/>
      </w:rPr>
      <w:t>CWS/8/2</w:t>
    </w:r>
  </w:p>
  <w:p w14:paraId="283EC768" w14:textId="332D187E" w:rsidR="00A37ABE" w:rsidRPr="009356B5" w:rsidRDefault="00A37ABE" w:rsidP="006161F9">
    <w:pPr>
      <w:pStyle w:val="Header"/>
      <w:jc w:val="right"/>
      <w:rPr>
        <w:noProof/>
        <w:lang w:val="de-CH"/>
      </w:rPr>
    </w:pPr>
    <w:r>
      <w:rPr>
        <w:sz w:val="22"/>
        <w:szCs w:val="22"/>
        <w:lang w:val="de-CH"/>
      </w:rPr>
      <w:t>Anexo</w:t>
    </w:r>
    <w:r w:rsidRPr="00352929">
      <w:rPr>
        <w:sz w:val="22"/>
        <w:szCs w:val="22"/>
        <w:lang w:val="de-CH"/>
      </w:rPr>
      <w:t>, p</w:t>
    </w:r>
    <w:r>
      <w:rPr>
        <w:sz w:val="22"/>
        <w:szCs w:val="22"/>
        <w:lang w:val="de-CH"/>
      </w:rPr>
      <w:t>ágina</w:t>
    </w:r>
    <w:r w:rsidRPr="00352929">
      <w:rPr>
        <w:sz w:val="22"/>
        <w:szCs w:val="22"/>
        <w:lang w:val="de-CH"/>
      </w:rPr>
      <w:t xml:space="preserve"> </w:t>
    </w:r>
    <w:r w:rsidRPr="00352929">
      <w:rPr>
        <w:sz w:val="22"/>
        <w:szCs w:val="22"/>
      </w:rPr>
      <w:fldChar w:fldCharType="begin"/>
    </w:r>
    <w:r w:rsidRPr="00352929">
      <w:rPr>
        <w:sz w:val="22"/>
        <w:szCs w:val="22"/>
        <w:lang w:val="de-CH"/>
      </w:rPr>
      <w:instrText xml:space="preserve"> PAGE   \* MERGEFORMAT </w:instrText>
    </w:r>
    <w:r w:rsidRPr="00352929">
      <w:rPr>
        <w:sz w:val="22"/>
        <w:szCs w:val="22"/>
      </w:rPr>
      <w:fldChar w:fldCharType="separate"/>
    </w:r>
    <w:r>
      <w:rPr>
        <w:noProof/>
        <w:sz w:val="22"/>
        <w:szCs w:val="22"/>
        <w:lang w:val="de-CH"/>
      </w:rPr>
      <w:t>80</w:t>
    </w:r>
    <w:r w:rsidRPr="00352929">
      <w:rPr>
        <w:noProof/>
        <w:sz w:val="22"/>
        <w:szCs w:val="22"/>
      </w:rPr>
      <w:fldChar w:fldCharType="end"/>
    </w:r>
  </w:p>
  <w:p w14:paraId="0B749D1A" w14:textId="77777777" w:rsidR="00A37ABE" w:rsidRPr="009356B5" w:rsidRDefault="00A37ABE" w:rsidP="00910D8E">
    <w:pPr>
      <w:pStyle w:val="Header"/>
      <w:jc w:val="right"/>
      <w:rPr>
        <w:lang w:val="de-CH"/>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EFCB" w14:textId="77777777" w:rsidR="00444F9A" w:rsidRPr="00070C65" w:rsidRDefault="00444F9A" w:rsidP="00444F9A">
    <w:pPr>
      <w:pStyle w:val="HeaderCWS"/>
      <w:rPr>
        <w:lang w:val="es-ES"/>
      </w:rPr>
    </w:pPr>
    <w:r w:rsidRPr="00070C65">
      <w:rPr>
        <w:lang w:val="es-ES"/>
      </w:rPr>
      <w:t>CWS/13/19</w:t>
    </w:r>
  </w:p>
  <w:p w14:paraId="5A872014" w14:textId="77777777" w:rsidR="00444F9A" w:rsidRPr="00070C65" w:rsidRDefault="00444F9A" w:rsidP="00444F9A">
    <w:pPr>
      <w:pStyle w:val="Header"/>
      <w:jc w:val="right"/>
      <w:rPr>
        <w:sz w:val="22"/>
        <w:szCs w:val="22"/>
        <w:lang w:val="es-ES"/>
      </w:rPr>
    </w:pPr>
    <w:r w:rsidRPr="00070C65">
      <w:rPr>
        <w:sz w:val="22"/>
        <w:szCs w:val="22"/>
        <w:lang w:val="es-ES"/>
      </w:rPr>
      <w:t xml:space="preserve">Anexo, página </w:t>
    </w:r>
    <w:sdt>
      <w:sdtPr>
        <w:rPr>
          <w:sz w:val="22"/>
          <w:szCs w:val="22"/>
          <w:lang w:val="es-ES"/>
        </w:rPr>
        <w:id w:val="-1325190174"/>
        <w:docPartObj>
          <w:docPartGallery w:val="Page Numbers (Top of Page)"/>
          <w:docPartUnique/>
        </w:docPartObj>
      </w:sdtPr>
      <w:sdtEndPr>
        <w:rPr>
          <w:noProof/>
        </w:rPr>
      </w:sdtEndPr>
      <w:sdtContent>
        <w:r w:rsidRPr="00070C65">
          <w:rPr>
            <w:sz w:val="22"/>
            <w:szCs w:val="22"/>
            <w:lang w:val="es-ES"/>
          </w:rPr>
          <w:fldChar w:fldCharType="begin"/>
        </w:r>
        <w:r w:rsidRPr="00070C65">
          <w:rPr>
            <w:sz w:val="22"/>
            <w:szCs w:val="22"/>
            <w:lang w:val="es-ES"/>
          </w:rPr>
          <w:instrText xml:space="preserve"> PAGE   \* MERGEFORMAT </w:instrText>
        </w:r>
        <w:r w:rsidRPr="00070C65">
          <w:rPr>
            <w:sz w:val="22"/>
            <w:szCs w:val="22"/>
            <w:lang w:val="es-ES"/>
          </w:rPr>
          <w:fldChar w:fldCharType="separate"/>
        </w:r>
        <w:r w:rsidRPr="00070C65">
          <w:rPr>
            <w:sz w:val="22"/>
            <w:szCs w:val="22"/>
            <w:lang w:val="es-ES"/>
          </w:rPr>
          <w:t>80</w:t>
        </w:r>
        <w:r w:rsidRPr="00070C65">
          <w:rPr>
            <w:noProof/>
            <w:sz w:val="22"/>
            <w:szCs w:val="22"/>
            <w:lang w:val="es-ES"/>
          </w:rPr>
          <w:fldChar w:fldCharType="end"/>
        </w:r>
      </w:sdtContent>
    </w:sdt>
  </w:p>
  <w:p w14:paraId="0CE6773C" w14:textId="77777777" w:rsidR="00444F9A" w:rsidRPr="00070C65" w:rsidRDefault="00444F9A" w:rsidP="00444F9A">
    <w:pPr>
      <w:pStyle w:val="Header"/>
      <w:jc w:val="right"/>
      <w:rPr>
        <w:sz w:val="22"/>
        <w:szCs w:val="22"/>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55BD4" w14:textId="3D2BEBF7" w:rsidR="00D22D23" w:rsidRPr="00641BDB" w:rsidRDefault="00D22D23" w:rsidP="00D22D23">
    <w:pPr>
      <w:pStyle w:val="HeaderCWS"/>
      <w:rPr>
        <w:lang w:val="es-ES"/>
      </w:rPr>
    </w:pPr>
    <w:r w:rsidRPr="00641BDB">
      <w:rPr>
        <w:lang w:val="es-ES"/>
      </w:rPr>
      <w:t>CWS/13/19</w:t>
    </w:r>
  </w:p>
  <w:p w14:paraId="714B2DBC" w14:textId="77777777" w:rsidR="00D22D23" w:rsidRPr="00641BDB" w:rsidRDefault="00D22D23" w:rsidP="00D22D23">
    <w:pPr>
      <w:pStyle w:val="Header"/>
      <w:jc w:val="right"/>
      <w:rPr>
        <w:sz w:val="22"/>
        <w:szCs w:val="22"/>
        <w:lang w:val="es-ES"/>
      </w:rPr>
    </w:pPr>
    <w:r w:rsidRPr="00641BDB">
      <w:rPr>
        <w:sz w:val="22"/>
        <w:szCs w:val="22"/>
        <w:lang w:val="es-ES"/>
      </w:rPr>
      <w:t xml:space="preserve">Anexo, página </w:t>
    </w:r>
    <w:sdt>
      <w:sdtPr>
        <w:rPr>
          <w:sz w:val="22"/>
          <w:szCs w:val="22"/>
          <w:lang w:val="es-ES"/>
        </w:rPr>
        <w:id w:val="1838801602"/>
        <w:docPartObj>
          <w:docPartGallery w:val="Page Numbers (Top of Page)"/>
          <w:docPartUnique/>
        </w:docPartObj>
      </w:sdtPr>
      <w:sdtEndPr>
        <w:rPr>
          <w:noProof/>
        </w:rPr>
      </w:sdtEndPr>
      <w:sdtContent>
        <w:r w:rsidRPr="00641BDB">
          <w:rPr>
            <w:sz w:val="22"/>
            <w:szCs w:val="22"/>
            <w:lang w:val="es-ES"/>
          </w:rPr>
          <w:fldChar w:fldCharType="begin"/>
        </w:r>
        <w:r w:rsidRPr="00641BDB">
          <w:rPr>
            <w:sz w:val="22"/>
            <w:szCs w:val="22"/>
            <w:lang w:val="es-ES"/>
          </w:rPr>
          <w:instrText xml:space="preserve"> PAGE   \* MERGEFORMAT </w:instrText>
        </w:r>
        <w:r w:rsidRPr="00641BDB">
          <w:rPr>
            <w:sz w:val="22"/>
            <w:szCs w:val="22"/>
            <w:lang w:val="es-ES"/>
          </w:rPr>
          <w:fldChar w:fldCharType="separate"/>
        </w:r>
        <w:r w:rsidRPr="00641BDB">
          <w:rPr>
            <w:sz w:val="22"/>
            <w:szCs w:val="22"/>
            <w:lang w:val="es-ES"/>
          </w:rPr>
          <w:t>1</w:t>
        </w:r>
        <w:r w:rsidRPr="00641BDB">
          <w:rPr>
            <w:noProof/>
            <w:sz w:val="22"/>
            <w:szCs w:val="22"/>
            <w:lang w:val="es-ES"/>
          </w:rPr>
          <w:fldChar w:fldCharType="end"/>
        </w:r>
      </w:sdtContent>
    </w:sdt>
  </w:p>
  <w:p w14:paraId="6C2675E9" w14:textId="77777777" w:rsidR="00D22D23" w:rsidRPr="00641BDB" w:rsidRDefault="00D22D23" w:rsidP="00D22D23">
    <w:pPr>
      <w:pStyle w:val="HeaderCWS"/>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00292" w14:textId="7695B88C" w:rsidR="00D22D23" w:rsidRPr="00D22D23" w:rsidRDefault="00D22D23" w:rsidP="00D22D23">
    <w:pPr>
      <w:pStyle w:val="HeaderCWS"/>
    </w:pPr>
    <w:r w:rsidRPr="00D22D23">
      <w:t>CWS/13/19</w:t>
    </w:r>
  </w:p>
  <w:p w14:paraId="0CB79644" w14:textId="00A9162D" w:rsidR="00A37ABE" w:rsidRPr="00D22D23" w:rsidRDefault="00D22D23" w:rsidP="00D22D23">
    <w:pPr>
      <w:pStyle w:val="Header"/>
      <w:jc w:val="right"/>
      <w:rPr>
        <w:sz w:val="22"/>
        <w:szCs w:val="22"/>
      </w:rPr>
    </w:pPr>
    <w:r w:rsidRPr="00D22D23">
      <w:rPr>
        <w:sz w:val="22"/>
        <w:szCs w:val="22"/>
      </w:rPr>
      <w:t>ANEXO</w:t>
    </w:r>
  </w:p>
  <w:p w14:paraId="1933759F" w14:textId="77777777" w:rsidR="00D22D23" w:rsidRPr="00D22D23" w:rsidRDefault="00D22D23" w:rsidP="00D22D23">
    <w:pPr>
      <w:pStyle w:val="Header"/>
      <w:jc w:val="right"/>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95E36" w14:textId="77777777" w:rsidR="00B20E42" w:rsidRPr="00070C65" w:rsidRDefault="00B20E42" w:rsidP="00B20E42">
    <w:pPr>
      <w:pStyle w:val="HeaderCWS"/>
      <w:rPr>
        <w:lang w:val="es-ES"/>
      </w:rPr>
    </w:pPr>
    <w:r w:rsidRPr="00070C65">
      <w:rPr>
        <w:lang w:val="es-ES"/>
      </w:rPr>
      <w:t>CWS/13/19</w:t>
    </w:r>
  </w:p>
  <w:p w14:paraId="7DE013EE" w14:textId="77777777" w:rsidR="00B20E42" w:rsidRPr="00070C65" w:rsidRDefault="00B20E42" w:rsidP="00B20E42">
    <w:pPr>
      <w:pStyle w:val="Header"/>
      <w:jc w:val="right"/>
      <w:rPr>
        <w:sz w:val="22"/>
        <w:szCs w:val="22"/>
        <w:lang w:val="es-ES"/>
      </w:rPr>
    </w:pPr>
    <w:r w:rsidRPr="00070C65">
      <w:rPr>
        <w:sz w:val="22"/>
        <w:szCs w:val="22"/>
        <w:lang w:val="es-ES"/>
      </w:rPr>
      <w:t xml:space="preserve">Anexo, página </w:t>
    </w:r>
    <w:sdt>
      <w:sdtPr>
        <w:rPr>
          <w:sz w:val="22"/>
          <w:szCs w:val="22"/>
          <w:lang w:val="es-ES"/>
        </w:rPr>
        <w:id w:val="1186711823"/>
        <w:docPartObj>
          <w:docPartGallery w:val="Page Numbers (Top of Page)"/>
          <w:docPartUnique/>
        </w:docPartObj>
      </w:sdtPr>
      <w:sdtEndPr>
        <w:rPr>
          <w:noProof/>
        </w:rPr>
      </w:sdtEndPr>
      <w:sdtContent>
        <w:r w:rsidRPr="00070C65">
          <w:rPr>
            <w:sz w:val="22"/>
            <w:szCs w:val="22"/>
            <w:lang w:val="es-ES"/>
          </w:rPr>
          <w:fldChar w:fldCharType="begin"/>
        </w:r>
        <w:r w:rsidRPr="00070C65">
          <w:rPr>
            <w:sz w:val="22"/>
            <w:szCs w:val="22"/>
            <w:lang w:val="es-ES"/>
          </w:rPr>
          <w:instrText xml:space="preserve"> PAGE   \* MERGEFORMAT </w:instrText>
        </w:r>
        <w:r w:rsidRPr="00070C65">
          <w:rPr>
            <w:sz w:val="22"/>
            <w:szCs w:val="22"/>
            <w:lang w:val="es-ES"/>
          </w:rPr>
          <w:fldChar w:fldCharType="separate"/>
        </w:r>
        <w:r w:rsidRPr="00070C65">
          <w:rPr>
            <w:sz w:val="22"/>
            <w:szCs w:val="22"/>
            <w:lang w:val="es-ES"/>
          </w:rPr>
          <w:t>42</w:t>
        </w:r>
        <w:r w:rsidRPr="00070C65">
          <w:rPr>
            <w:noProof/>
            <w:sz w:val="22"/>
            <w:szCs w:val="22"/>
            <w:lang w:val="es-ES"/>
          </w:rPr>
          <w:fldChar w:fldCharType="end"/>
        </w:r>
      </w:sdtContent>
    </w:sdt>
  </w:p>
  <w:p w14:paraId="18699B42" w14:textId="77777777" w:rsidR="00B20E42" w:rsidRPr="00070C65" w:rsidRDefault="00B20E42" w:rsidP="00B20E42">
    <w:pPr>
      <w:pStyle w:val="HeaderCWS"/>
      <w:rPr>
        <w:lang w:val="es-E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4AE6D" w14:textId="77777777" w:rsidR="00444F9A" w:rsidRPr="00641BDB" w:rsidRDefault="00444F9A" w:rsidP="00444F9A">
    <w:pPr>
      <w:pStyle w:val="HeaderCWS"/>
      <w:rPr>
        <w:lang w:val="es-ES"/>
      </w:rPr>
    </w:pPr>
    <w:r w:rsidRPr="00641BDB">
      <w:rPr>
        <w:lang w:val="es-ES"/>
      </w:rPr>
      <w:t>CWS/13/19</w:t>
    </w:r>
  </w:p>
  <w:p w14:paraId="73B4691B" w14:textId="77777777" w:rsidR="00444F9A" w:rsidRPr="00641BDB" w:rsidRDefault="00444F9A" w:rsidP="00444F9A">
    <w:pPr>
      <w:pStyle w:val="Header"/>
      <w:jc w:val="right"/>
      <w:rPr>
        <w:sz w:val="22"/>
        <w:szCs w:val="22"/>
        <w:lang w:val="es-ES"/>
      </w:rPr>
    </w:pPr>
    <w:r w:rsidRPr="00641BDB">
      <w:rPr>
        <w:sz w:val="22"/>
        <w:szCs w:val="22"/>
        <w:lang w:val="es-ES"/>
      </w:rPr>
      <w:t xml:space="preserve">Anexo, página </w:t>
    </w:r>
    <w:sdt>
      <w:sdtPr>
        <w:rPr>
          <w:sz w:val="22"/>
          <w:szCs w:val="22"/>
          <w:lang w:val="es-ES"/>
        </w:rPr>
        <w:id w:val="1615334393"/>
        <w:docPartObj>
          <w:docPartGallery w:val="Page Numbers (Top of Page)"/>
          <w:docPartUnique/>
        </w:docPartObj>
      </w:sdtPr>
      <w:sdtEndPr>
        <w:rPr>
          <w:noProof/>
        </w:rPr>
      </w:sdtEndPr>
      <w:sdtContent>
        <w:r w:rsidRPr="00641BDB">
          <w:rPr>
            <w:sz w:val="22"/>
            <w:szCs w:val="22"/>
            <w:lang w:val="es-ES"/>
          </w:rPr>
          <w:fldChar w:fldCharType="begin"/>
        </w:r>
        <w:r w:rsidRPr="00641BDB">
          <w:rPr>
            <w:sz w:val="22"/>
            <w:szCs w:val="22"/>
            <w:lang w:val="es-ES"/>
          </w:rPr>
          <w:instrText xml:space="preserve"> PAGE   \* MERGEFORMAT </w:instrText>
        </w:r>
        <w:r w:rsidRPr="00641BDB">
          <w:rPr>
            <w:sz w:val="22"/>
            <w:szCs w:val="22"/>
            <w:lang w:val="es-ES"/>
          </w:rPr>
          <w:fldChar w:fldCharType="separate"/>
        </w:r>
        <w:r w:rsidRPr="00641BDB">
          <w:rPr>
            <w:sz w:val="22"/>
            <w:szCs w:val="22"/>
            <w:lang w:val="es-ES"/>
          </w:rPr>
          <w:t>67</w:t>
        </w:r>
        <w:r w:rsidRPr="00641BDB">
          <w:rPr>
            <w:noProof/>
            <w:sz w:val="22"/>
            <w:szCs w:val="22"/>
            <w:lang w:val="es-ES"/>
          </w:rPr>
          <w:fldChar w:fldCharType="end"/>
        </w:r>
      </w:sdtContent>
    </w:sdt>
  </w:p>
  <w:p w14:paraId="6B312505" w14:textId="77777777" w:rsidR="00444F9A" w:rsidRPr="00641BDB" w:rsidRDefault="00444F9A" w:rsidP="00444F9A">
    <w:pPr>
      <w:pStyle w:val="HeaderCWS"/>
      <w:rPr>
        <w:lang w:val="es-E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7BEB5" w14:textId="77777777" w:rsidR="00444F9A" w:rsidRPr="00444F9A" w:rsidRDefault="00444F9A" w:rsidP="00444F9A">
    <w:pPr>
      <w:pStyle w:val="HeaderCWS"/>
    </w:pPr>
    <w:r w:rsidRPr="00444F9A">
      <w:t>CWS/13/19</w:t>
    </w:r>
  </w:p>
  <w:p w14:paraId="080BFB07" w14:textId="77777777" w:rsidR="00444F9A" w:rsidRPr="00444F9A" w:rsidRDefault="00444F9A" w:rsidP="00444F9A">
    <w:pPr>
      <w:pStyle w:val="Header"/>
      <w:jc w:val="right"/>
      <w:rPr>
        <w:sz w:val="22"/>
        <w:szCs w:val="22"/>
      </w:rPr>
    </w:pPr>
    <w:r w:rsidRPr="00444F9A">
      <w:rPr>
        <w:sz w:val="22"/>
        <w:szCs w:val="22"/>
      </w:rPr>
      <w:t xml:space="preserve">Anexo, página </w:t>
    </w:r>
    <w:sdt>
      <w:sdtPr>
        <w:rPr>
          <w:sz w:val="22"/>
          <w:szCs w:val="22"/>
        </w:rPr>
        <w:id w:val="-451931369"/>
        <w:docPartObj>
          <w:docPartGallery w:val="Page Numbers (Top of Page)"/>
          <w:docPartUnique/>
        </w:docPartObj>
      </w:sdtPr>
      <w:sdtEndPr>
        <w:rPr>
          <w:noProof/>
        </w:rPr>
      </w:sdtEndPr>
      <w:sdtContent>
        <w:r w:rsidRPr="00444F9A">
          <w:rPr>
            <w:sz w:val="22"/>
            <w:szCs w:val="22"/>
          </w:rPr>
          <w:fldChar w:fldCharType="begin"/>
        </w:r>
        <w:r w:rsidRPr="00444F9A">
          <w:rPr>
            <w:sz w:val="22"/>
            <w:szCs w:val="22"/>
          </w:rPr>
          <w:instrText xml:space="preserve"> PAGE   \* MERGEFORMAT </w:instrText>
        </w:r>
        <w:r w:rsidRPr="00444F9A">
          <w:rPr>
            <w:sz w:val="22"/>
            <w:szCs w:val="22"/>
          </w:rPr>
          <w:fldChar w:fldCharType="separate"/>
        </w:r>
        <w:r w:rsidRPr="00444F9A">
          <w:rPr>
            <w:sz w:val="22"/>
            <w:szCs w:val="22"/>
          </w:rPr>
          <w:t>72</w:t>
        </w:r>
        <w:r w:rsidRPr="00444F9A">
          <w:rPr>
            <w:noProof/>
            <w:sz w:val="22"/>
            <w:szCs w:val="22"/>
          </w:rPr>
          <w:fldChar w:fldCharType="end"/>
        </w:r>
      </w:sdtContent>
    </w:sdt>
  </w:p>
  <w:p w14:paraId="2F4F6127" w14:textId="08FA8DDD" w:rsidR="00A37ABE" w:rsidRPr="00444F9A" w:rsidRDefault="00A37ABE" w:rsidP="00444F9A">
    <w:pPr>
      <w:pStyle w:val="Header"/>
      <w:jc w:val="right"/>
      <w:rPr>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B18DB" w14:textId="77777777" w:rsidR="00444F9A" w:rsidRPr="00444F9A" w:rsidRDefault="00444F9A" w:rsidP="00444F9A">
    <w:pPr>
      <w:pStyle w:val="HeaderCWS"/>
    </w:pPr>
    <w:r w:rsidRPr="00444F9A">
      <w:t>CWS/13/19</w:t>
    </w:r>
  </w:p>
  <w:p w14:paraId="3C255490" w14:textId="77777777" w:rsidR="00444F9A" w:rsidRPr="00444F9A" w:rsidRDefault="00444F9A" w:rsidP="00444F9A">
    <w:pPr>
      <w:pStyle w:val="Header"/>
      <w:jc w:val="right"/>
      <w:rPr>
        <w:sz w:val="22"/>
        <w:szCs w:val="22"/>
      </w:rPr>
    </w:pPr>
    <w:r w:rsidRPr="00444F9A">
      <w:rPr>
        <w:sz w:val="22"/>
        <w:szCs w:val="22"/>
      </w:rPr>
      <w:t xml:space="preserve">Anexo, página </w:t>
    </w:r>
    <w:sdt>
      <w:sdtPr>
        <w:rPr>
          <w:sz w:val="22"/>
          <w:szCs w:val="22"/>
        </w:rPr>
        <w:id w:val="552667663"/>
        <w:docPartObj>
          <w:docPartGallery w:val="Page Numbers (Top of Page)"/>
          <w:docPartUnique/>
        </w:docPartObj>
      </w:sdtPr>
      <w:sdtEndPr>
        <w:rPr>
          <w:noProof/>
        </w:rPr>
      </w:sdtEndPr>
      <w:sdtContent>
        <w:r w:rsidRPr="00444F9A">
          <w:rPr>
            <w:sz w:val="22"/>
            <w:szCs w:val="22"/>
          </w:rPr>
          <w:fldChar w:fldCharType="begin"/>
        </w:r>
        <w:r w:rsidRPr="00444F9A">
          <w:rPr>
            <w:sz w:val="22"/>
            <w:szCs w:val="22"/>
          </w:rPr>
          <w:instrText xml:space="preserve"> PAGE   \* MERGEFORMAT </w:instrText>
        </w:r>
        <w:r w:rsidRPr="00444F9A">
          <w:rPr>
            <w:sz w:val="22"/>
            <w:szCs w:val="22"/>
          </w:rPr>
          <w:fldChar w:fldCharType="separate"/>
        </w:r>
        <w:r>
          <w:rPr>
            <w:sz w:val="22"/>
            <w:szCs w:val="22"/>
          </w:rPr>
          <w:t>72</w:t>
        </w:r>
        <w:r w:rsidRPr="00444F9A">
          <w:rPr>
            <w:noProof/>
            <w:sz w:val="22"/>
            <w:szCs w:val="22"/>
          </w:rPr>
          <w:fldChar w:fldCharType="end"/>
        </w:r>
      </w:sdtContent>
    </w:sdt>
  </w:p>
  <w:p w14:paraId="7F29EB54" w14:textId="77777777" w:rsidR="00444F9A" w:rsidRPr="00444F9A" w:rsidRDefault="00444F9A" w:rsidP="00444F9A">
    <w:pPr>
      <w:pStyle w:val="Header"/>
      <w:jc w:val="right"/>
      <w:rPr>
        <w:sz w:val="22"/>
        <w:szCs w:val="22"/>
      </w:rPr>
    </w:pPr>
  </w:p>
  <w:p w14:paraId="7B39CEF3" w14:textId="77777777" w:rsidR="00444F9A" w:rsidRDefault="00444F9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EA5B" w14:textId="77777777" w:rsidR="00444F9A" w:rsidRPr="00070C65" w:rsidRDefault="00444F9A" w:rsidP="00444F9A">
    <w:pPr>
      <w:pStyle w:val="HeaderCWS"/>
      <w:rPr>
        <w:lang w:val="es-ES"/>
      </w:rPr>
    </w:pPr>
    <w:r w:rsidRPr="00070C65">
      <w:rPr>
        <w:lang w:val="es-ES"/>
      </w:rPr>
      <w:t>CWS/13/19</w:t>
    </w:r>
  </w:p>
  <w:p w14:paraId="7B34808B" w14:textId="77777777" w:rsidR="00444F9A" w:rsidRPr="00070C65" w:rsidRDefault="00444F9A" w:rsidP="00444F9A">
    <w:pPr>
      <w:pStyle w:val="Header"/>
      <w:jc w:val="right"/>
      <w:rPr>
        <w:sz w:val="22"/>
        <w:szCs w:val="22"/>
        <w:lang w:val="es-ES"/>
      </w:rPr>
    </w:pPr>
    <w:r w:rsidRPr="00070C65">
      <w:rPr>
        <w:sz w:val="22"/>
        <w:szCs w:val="22"/>
        <w:lang w:val="es-ES"/>
      </w:rPr>
      <w:t xml:space="preserve">Anexo, página </w:t>
    </w:r>
    <w:sdt>
      <w:sdtPr>
        <w:rPr>
          <w:sz w:val="22"/>
          <w:szCs w:val="22"/>
          <w:lang w:val="es-ES"/>
        </w:rPr>
        <w:id w:val="593135393"/>
        <w:docPartObj>
          <w:docPartGallery w:val="Page Numbers (Top of Page)"/>
          <w:docPartUnique/>
        </w:docPartObj>
      </w:sdtPr>
      <w:sdtEndPr>
        <w:rPr>
          <w:noProof/>
        </w:rPr>
      </w:sdtEndPr>
      <w:sdtContent>
        <w:r w:rsidRPr="00070C65">
          <w:rPr>
            <w:sz w:val="22"/>
            <w:szCs w:val="22"/>
            <w:lang w:val="es-ES"/>
          </w:rPr>
          <w:fldChar w:fldCharType="begin"/>
        </w:r>
        <w:r w:rsidRPr="00070C65">
          <w:rPr>
            <w:sz w:val="22"/>
            <w:szCs w:val="22"/>
            <w:lang w:val="es-ES"/>
          </w:rPr>
          <w:instrText xml:space="preserve"> PAGE   \* MERGEFORMAT </w:instrText>
        </w:r>
        <w:r w:rsidRPr="00070C65">
          <w:rPr>
            <w:sz w:val="22"/>
            <w:szCs w:val="22"/>
            <w:lang w:val="es-ES"/>
          </w:rPr>
          <w:fldChar w:fldCharType="separate"/>
        </w:r>
        <w:r w:rsidRPr="00070C65">
          <w:rPr>
            <w:sz w:val="22"/>
            <w:szCs w:val="22"/>
            <w:lang w:val="es-ES"/>
          </w:rPr>
          <w:t>74</w:t>
        </w:r>
        <w:r w:rsidRPr="00070C65">
          <w:rPr>
            <w:noProof/>
            <w:sz w:val="22"/>
            <w:szCs w:val="22"/>
            <w:lang w:val="es-ES"/>
          </w:rPr>
          <w:fldChar w:fldCharType="end"/>
        </w:r>
      </w:sdtContent>
    </w:sdt>
  </w:p>
  <w:p w14:paraId="28344C62" w14:textId="77777777" w:rsidR="00444F9A" w:rsidRPr="00070C65" w:rsidRDefault="00444F9A" w:rsidP="00444F9A">
    <w:pPr>
      <w:pStyle w:val="Header"/>
      <w:jc w:val="right"/>
      <w:rPr>
        <w:sz w:val="22"/>
        <w:szCs w:val="22"/>
        <w:lang w:val="es-E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0E38A" w14:textId="77777777" w:rsidR="00444F9A" w:rsidRPr="00070C65" w:rsidRDefault="00444F9A" w:rsidP="00444F9A">
    <w:pPr>
      <w:pStyle w:val="HeaderCWS"/>
      <w:rPr>
        <w:lang w:val="es-ES"/>
      </w:rPr>
    </w:pPr>
    <w:r w:rsidRPr="00070C65">
      <w:rPr>
        <w:lang w:val="es-ES"/>
      </w:rPr>
      <w:t>CWS/13/19</w:t>
    </w:r>
  </w:p>
  <w:p w14:paraId="7EB5D682" w14:textId="77777777" w:rsidR="00444F9A" w:rsidRPr="00070C65" w:rsidRDefault="00444F9A" w:rsidP="00444F9A">
    <w:pPr>
      <w:pStyle w:val="Header"/>
      <w:jc w:val="right"/>
      <w:rPr>
        <w:sz w:val="22"/>
        <w:szCs w:val="22"/>
        <w:lang w:val="es-ES"/>
      </w:rPr>
    </w:pPr>
    <w:r w:rsidRPr="00070C65">
      <w:rPr>
        <w:sz w:val="22"/>
        <w:szCs w:val="22"/>
        <w:lang w:val="es-ES"/>
      </w:rPr>
      <w:t xml:space="preserve">Anexo, página </w:t>
    </w:r>
    <w:sdt>
      <w:sdtPr>
        <w:rPr>
          <w:sz w:val="22"/>
          <w:szCs w:val="22"/>
          <w:lang w:val="es-ES"/>
        </w:rPr>
        <w:id w:val="-1452554907"/>
        <w:docPartObj>
          <w:docPartGallery w:val="Page Numbers (Top of Page)"/>
          <w:docPartUnique/>
        </w:docPartObj>
      </w:sdtPr>
      <w:sdtEndPr>
        <w:rPr>
          <w:noProof/>
        </w:rPr>
      </w:sdtEndPr>
      <w:sdtContent>
        <w:r w:rsidRPr="00070C65">
          <w:rPr>
            <w:sz w:val="22"/>
            <w:szCs w:val="22"/>
            <w:lang w:val="es-ES"/>
          </w:rPr>
          <w:fldChar w:fldCharType="begin"/>
        </w:r>
        <w:r w:rsidRPr="00070C65">
          <w:rPr>
            <w:sz w:val="22"/>
            <w:szCs w:val="22"/>
            <w:lang w:val="es-ES"/>
          </w:rPr>
          <w:instrText xml:space="preserve"> PAGE   \* MERGEFORMAT </w:instrText>
        </w:r>
        <w:r w:rsidRPr="00070C65">
          <w:rPr>
            <w:sz w:val="22"/>
            <w:szCs w:val="22"/>
            <w:lang w:val="es-ES"/>
          </w:rPr>
          <w:fldChar w:fldCharType="separate"/>
        </w:r>
        <w:r w:rsidRPr="00070C65">
          <w:rPr>
            <w:sz w:val="22"/>
            <w:szCs w:val="22"/>
            <w:lang w:val="es-ES"/>
          </w:rPr>
          <w:t>79</w:t>
        </w:r>
        <w:r w:rsidRPr="00070C65">
          <w:rPr>
            <w:noProof/>
            <w:sz w:val="22"/>
            <w:szCs w:val="22"/>
            <w:lang w:val="es-ES"/>
          </w:rPr>
          <w:fldChar w:fldCharType="end"/>
        </w:r>
      </w:sdtContent>
    </w:sdt>
  </w:p>
  <w:p w14:paraId="20F32DF8" w14:textId="77777777" w:rsidR="00444F9A" w:rsidRPr="00070C65" w:rsidRDefault="00444F9A" w:rsidP="00444F9A">
    <w:pPr>
      <w:pStyle w:val="Header"/>
      <w:jc w:val="right"/>
      <w:rPr>
        <w:sz w:val="22"/>
        <w:szCs w:val="22"/>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162E8"/>
    <w:multiLevelType w:val="hybridMultilevel"/>
    <w:tmpl w:val="6A3E3A16"/>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20F8D"/>
    <w:multiLevelType w:val="hybridMultilevel"/>
    <w:tmpl w:val="E8A47752"/>
    <w:lvl w:ilvl="0" w:tplc="F362AAC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C097073"/>
    <w:multiLevelType w:val="multilevel"/>
    <w:tmpl w:val="576A0B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Arial" w:hAnsi="Aria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0C415178"/>
    <w:multiLevelType w:val="hybridMultilevel"/>
    <w:tmpl w:val="7F321E4E"/>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3903C3F"/>
    <w:multiLevelType w:val="hybridMultilevel"/>
    <w:tmpl w:val="D7EADF7E"/>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E64F7"/>
    <w:multiLevelType w:val="hybridMultilevel"/>
    <w:tmpl w:val="461CF3D4"/>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889058C"/>
    <w:multiLevelType w:val="multilevel"/>
    <w:tmpl w:val="0F269E0C"/>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F164AC"/>
    <w:multiLevelType w:val="multilevel"/>
    <w:tmpl w:val="6B9CC782"/>
    <w:styleLink w:val="Style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285F1D"/>
    <w:multiLevelType w:val="multilevel"/>
    <w:tmpl w:val="261A3D84"/>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9B12205"/>
    <w:multiLevelType w:val="hybridMultilevel"/>
    <w:tmpl w:val="C5502A08"/>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4220AA"/>
    <w:multiLevelType w:val="hybridMultilevel"/>
    <w:tmpl w:val="BACCB604"/>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D2E66DD"/>
    <w:multiLevelType w:val="multilevel"/>
    <w:tmpl w:val="E9F6029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DCD4C88"/>
    <w:multiLevelType w:val="hybridMultilevel"/>
    <w:tmpl w:val="A1A4A8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890C4A"/>
    <w:multiLevelType w:val="hybridMultilevel"/>
    <w:tmpl w:val="4EAC7960"/>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32C2680B"/>
    <w:multiLevelType w:val="hybridMultilevel"/>
    <w:tmpl w:val="098220DE"/>
    <w:lvl w:ilvl="0" w:tplc="4CA487E4">
      <w:start w:val="1"/>
      <w:numFmt w:val="lowerLetter"/>
      <w:lvlText w:val="%1)"/>
      <w:lvlJc w:val="left"/>
      <w:pPr>
        <w:ind w:left="2052" w:hanging="360"/>
      </w:pPr>
      <w:rPr>
        <w:rFonts w:hint="default"/>
        <w:lang w:val="es-ES"/>
      </w:rPr>
    </w:lvl>
    <w:lvl w:ilvl="1" w:tplc="0C0A0019" w:tentative="1">
      <w:start w:val="1"/>
      <w:numFmt w:val="lowerLetter"/>
      <w:lvlText w:val="%2."/>
      <w:lvlJc w:val="left"/>
      <w:pPr>
        <w:ind w:left="2772" w:hanging="360"/>
      </w:pPr>
    </w:lvl>
    <w:lvl w:ilvl="2" w:tplc="0C0A001B" w:tentative="1">
      <w:start w:val="1"/>
      <w:numFmt w:val="lowerRoman"/>
      <w:lvlText w:val="%3."/>
      <w:lvlJc w:val="right"/>
      <w:pPr>
        <w:ind w:left="3492" w:hanging="180"/>
      </w:pPr>
    </w:lvl>
    <w:lvl w:ilvl="3" w:tplc="0C0A000F" w:tentative="1">
      <w:start w:val="1"/>
      <w:numFmt w:val="decimal"/>
      <w:lvlText w:val="%4."/>
      <w:lvlJc w:val="left"/>
      <w:pPr>
        <w:ind w:left="4212" w:hanging="360"/>
      </w:pPr>
    </w:lvl>
    <w:lvl w:ilvl="4" w:tplc="0C0A0019" w:tentative="1">
      <w:start w:val="1"/>
      <w:numFmt w:val="lowerLetter"/>
      <w:lvlText w:val="%5."/>
      <w:lvlJc w:val="left"/>
      <w:pPr>
        <w:ind w:left="4932" w:hanging="360"/>
      </w:pPr>
    </w:lvl>
    <w:lvl w:ilvl="5" w:tplc="0C0A001B" w:tentative="1">
      <w:start w:val="1"/>
      <w:numFmt w:val="lowerRoman"/>
      <w:lvlText w:val="%6."/>
      <w:lvlJc w:val="right"/>
      <w:pPr>
        <w:ind w:left="5652" w:hanging="180"/>
      </w:pPr>
    </w:lvl>
    <w:lvl w:ilvl="6" w:tplc="0C0A000F" w:tentative="1">
      <w:start w:val="1"/>
      <w:numFmt w:val="decimal"/>
      <w:lvlText w:val="%7."/>
      <w:lvlJc w:val="left"/>
      <w:pPr>
        <w:ind w:left="6372" w:hanging="360"/>
      </w:pPr>
    </w:lvl>
    <w:lvl w:ilvl="7" w:tplc="0C0A0019" w:tentative="1">
      <w:start w:val="1"/>
      <w:numFmt w:val="lowerLetter"/>
      <w:lvlText w:val="%8."/>
      <w:lvlJc w:val="left"/>
      <w:pPr>
        <w:ind w:left="7092" w:hanging="360"/>
      </w:pPr>
    </w:lvl>
    <w:lvl w:ilvl="8" w:tplc="0C0A001B" w:tentative="1">
      <w:start w:val="1"/>
      <w:numFmt w:val="lowerRoman"/>
      <w:lvlText w:val="%9."/>
      <w:lvlJc w:val="right"/>
      <w:pPr>
        <w:ind w:left="7812" w:hanging="180"/>
      </w:pPr>
    </w:lvl>
  </w:abstractNum>
  <w:abstractNum w:abstractNumId="16"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A843D4"/>
    <w:multiLevelType w:val="hybridMultilevel"/>
    <w:tmpl w:val="23D85C62"/>
    <w:lvl w:ilvl="0" w:tplc="795EAB02">
      <w:start w:val="1"/>
      <w:numFmt w:val="bullet"/>
      <w:pStyle w:val="ListParagraph"/>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8" w15:restartNumberingAfterBreak="0">
    <w:nsid w:val="396768E5"/>
    <w:multiLevelType w:val="multilevel"/>
    <w:tmpl w:val="85129C84"/>
    <w:lvl w:ilvl="0">
      <w:start w:val="1"/>
      <w:numFmt w:val="lowerLetter"/>
      <w:lvlText w:val="%1)"/>
      <w:lvlJc w:val="left"/>
      <w:pPr>
        <w:tabs>
          <w:tab w:val="num" w:pos="1069"/>
        </w:tabs>
        <w:ind w:left="1069" w:hanging="360"/>
      </w:pPr>
      <w:rPr>
        <w:rFonts w:ascii="Arial" w:eastAsia="Batang" w:hAnsi="Arial" w:cs="Times New Roman"/>
        <w:sz w:val="17"/>
        <w:szCs w:val="17"/>
        <w:lang w:val="es-ES"/>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9"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20" w15:restartNumberingAfterBreak="0">
    <w:nsid w:val="3BED2B6D"/>
    <w:multiLevelType w:val="hybridMultilevel"/>
    <w:tmpl w:val="712ACD1A"/>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CE739D2"/>
    <w:multiLevelType w:val="hybridMultilevel"/>
    <w:tmpl w:val="842C0ACA"/>
    <w:lvl w:ilvl="0" w:tplc="D41E0678">
      <w:start w:val="1"/>
      <w:numFmt w:val="bullet"/>
      <w:lvlText w:val=""/>
      <w:lvlJc w:val="left"/>
      <w:pPr>
        <w:ind w:left="2055" w:hanging="360"/>
      </w:pPr>
      <w:rPr>
        <w:rFonts w:ascii="Symbol" w:hAnsi="Symbol" w:hint="default"/>
      </w:rPr>
    </w:lvl>
    <w:lvl w:ilvl="1" w:tplc="4E0A236E">
      <w:start w:val="1"/>
      <w:numFmt w:val="bullet"/>
      <w:lvlText w:val=""/>
      <w:lvlJc w:val="left"/>
      <w:pPr>
        <w:ind w:left="3135" w:hanging="360"/>
      </w:pPr>
      <w:rPr>
        <w:rFonts w:ascii="Symbol" w:hAnsi="Symbol" w:hint="default"/>
      </w:rPr>
    </w:lvl>
    <w:lvl w:ilvl="2" w:tplc="04090005" w:tentative="1">
      <w:start w:val="1"/>
      <w:numFmt w:val="bullet"/>
      <w:lvlText w:val=""/>
      <w:lvlJc w:val="left"/>
      <w:pPr>
        <w:ind w:left="3855" w:hanging="360"/>
      </w:pPr>
      <w:rPr>
        <w:rFonts w:ascii="Wingdings" w:hAnsi="Wingdings" w:hint="default"/>
      </w:rPr>
    </w:lvl>
    <w:lvl w:ilvl="3" w:tplc="04090001" w:tentative="1">
      <w:start w:val="1"/>
      <w:numFmt w:val="bullet"/>
      <w:lvlText w:val=""/>
      <w:lvlJc w:val="left"/>
      <w:pPr>
        <w:ind w:left="4575" w:hanging="360"/>
      </w:pPr>
      <w:rPr>
        <w:rFonts w:ascii="Symbol" w:hAnsi="Symbol" w:hint="default"/>
      </w:rPr>
    </w:lvl>
    <w:lvl w:ilvl="4" w:tplc="04090003" w:tentative="1">
      <w:start w:val="1"/>
      <w:numFmt w:val="bullet"/>
      <w:lvlText w:val="o"/>
      <w:lvlJc w:val="left"/>
      <w:pPr>
        <w:ind w:left="5295" w:hanging="360"/>
      </w:pPr>
      <w:rPr>
        <w:rFonts w:ascii="Courier New" w:hAnsi="Courier New" w:cs="Courier New" w:hint="default"/>
      </w:rPr>
    </w:lvl>
    <w:lvl w:ilvl="5" w:tplc="04090005" w:tentative="1">
      <w:start w:val="1"/>
      <w:numFmt w:val="bullet"/>
      <w:lvlText w:val=""/>
      <w:lvlJc w:val="left"/>
      <w:pPr>
        <w:ind w:left="6015" w:hanging="360"/>
      </w:pPr>
      <w:rPr>
        <w:rFonts w:ascii="Wingdings" w:hAnsi="Wingdings" w:hint="default"/>
      </w:rPr>
    </w:lvl>
    <w:lvl w:ilvl="6" w:tplc="04090001" w:tentative="1">
      <w:start w:val="1"/>
      <w:numFmt w:val="bullet"/>
      <w:lvlText w:val=""/>
      <w:lvlJc w:val="left"/>
      <w:pPr>
        <w:ind w:left="6735" w:hanging="360"/>
      </w:pPr>
      <w:rPr>
        <w:rFonts w:ascii="Symbol" w:hAnsi="Symbol" w:hint="default"/>
      </w:rPr>
    </w:lvl>
    <w:lvl w:ilvl="7" w:tplc="04090003" w:tentative="1">
      <w:start w:val="1"/>
      <w:numFmt w:val="bullet"/>
      <w:lvlText w:val="o"/>
      <w:lvlJc w:val="left"/>
      <w:pPr>
        <w:ind w:left="7455" w:hanging="360"/>
      </w:pPr>
      <w:rPr>
        <w:rFonts w:ascii="Courier New" w:hAnsi="Courier New" w:cs="Courier New" w:hint="default"/>
      </w:rPr>
    </w:lvl>
    <w:lvl w:ilvl="8" w:tplc="04090005" w:tentative="1">
      <w:start w:val="1"/>
      <w:numFmt w:val="bullet"/>
      <w:lvlText w:val=""/>
      <w:lvlJc w:val="left"/>
      <w:pPr>
        <w:ind w:left="8175" w:hanging="360"/>
      </w:pPr>
      <w:rPr>
        <w:rFonts w:ascii="Wingdings" w:hAnsi="Wingdings" w:hint="default"/>
      </w:rPr>
    </w:lvl>
  </w:abstractNum>
  <w:abstractNum w:abstractNumId="22" w15:restartNumberingAfterBreak="0">
    <w:nsid w:val="44787E5E"/>
    <w:multiLevelType w:val="multilevel"/>
    <w:tmpl w:val="3820A90C"/>
    <w:lvl w:ilvl="0">
      <w:start w:val="1"/>
      <w:numFmt w:val="lowerLetter"/>
      <w:lvlText w:val="%1)"/>
      <w:lvlJc w:val="left"/>
      <w:pPr>
        <w:tabs>
          <w:tab w:val="num" w:pos="1069"/>
        </w:tabs>
        <w:ind w:left="1069" w:hanging="360"/>
      </w:pPr>
      <w:rPr>
        <w:rFonts w:ascii="Arial" w:eastAsia="SimSun" w:hAnsi="Arial" w:cs="Arial"/>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3" w15:restartNumberingAfterBreak="0">
    <w:nsid w:val="485F31B1"/>
    <w:multiLevelType w:val="hybridMultilevel"/>
    <w:tmpl w:val="FB4AECF2"/>
    <w:lvl w:ilvl="0" w:tplc="B73CFEF8">
      <w:start w:val="1"/>
      <w:numFmt w:val="bullet"/>
      <w:lvlText w:val=""/>
      <w:lvlJc w:val="left"/>
      <w:pPr>
        <w:ind w:left="2052" w:hanging="360"/>
      </w:pPr>
      <w:rPr>
        <w:rFonts w:ascii="Symbol" w:hAnsi="Symbol" w:hint="default"/>
      </w:rPr>
    </w:lvl>
    <w:lvl w:ilvl="1" w:tplc="04090003">
      <w:start w:val="1"/>
      <w:numFmt w:val="bullet"/>
      <w:lvlText w:val="o"/>
      <w:lvlJc w:val="left"/>
      <w:pPr>
        <w:ind w:left="3132" w:hanging="360"/>
      </w:pPr>
      <w:rPr>
        <w:rFonts w:ascii="Courier New" w:hAnsi="Courier New" w:cs="Courier New" w:hint="default"/>
      </w:rPr>
    </w:lvl>
    <w:lvl w:ilvl="2" w:tplc="04090005" w:tentative="1">
      <w:start w:val="1"/>
      <w:numFmt w:val="bullet"/>
      <w:lvlText w:val=""/>
      <w:lvlJc w:val="left"/>
      <w:pPr>
        <w:ind w:left="3852" w:hanging="360"/>
      </w:pPr>
      <w:rPr>
        <w:rFonts w:ascii="Wingdings" w:hAnsi="Wingdings" w:hint="default"/>
      </w:rPr>
    </w:lvl>
    <w:lvl w:ilvl="3" w:tplc="04090001" w:tentative="1">
      <w:start w:val="1"/>
      <w:numFmt w:val="bullet"/>
      <w:lvlText w:val=""/>
      <w:lvlJc w:val="left"/>
      <w:pPr>
        <w:ind w:left="4572" w:hanging="360"/>
      </w:pPr>
      <w:rPr>
        <w:rFonts w:ascii="Symbol" w:hAnsi="Symbol" w:hint="default"/>
      </w:rPr>
    </w:lvl>
    <w:lvl w:ilvl="4" w:tplc="04090003" w:tentative="1">
      <w:start w:val="1"/>
      <w:numFmt w:val="bullet"/>
      <w:lvlText w:val="o"/>
      <w:lvlJc w:val="left"/>
      <w:pPr>
        <w:ind w:left="5292" w:hanging="360"/>
      </w:pPr>
      <w:rPr>
        <w:rFonts w:ascii="Courier New" w:hAnsi="Courier New" w:cs="Courier New" w:hint="default"/>
      </w:rPr>
    </w:lvl>
    <w:lvl w:ilvl="5" w:tplc="04090005" w:tentative="1">
      <w:start w:val="1"/>
      <w:numFmt w:val="bullet"/>
      <w:lvlText w:val=""/>
      <w:lvlJc w:val="left"/>
      <w:pPr>
        <w:ind w:left="6012" w:hanging="360"/>
      </w:pPr>
      <w:rPr>
        <w:rFonts w:ascii="Wingdings" w:hAnsi="Wingdings" w:hint="default"/>
      </w:rPr>
    </w:lvl>
    <w:lvl w:ilvl="6" w:tplc="04090001" w:tentative="1">
      <w:start w:val="1"/>
      <w:numFmt w:val="bullet"/>
      <w:lvlText w:val=""/>
      <w:lvlJc w:val="left"/>
      <w:pPr>
        <w:ind w:left="6732" w:hanging="360"/>
      </w:pPr>
      <w:rPr>
        <w:rFonts w:ascii="Symbol" w:hAnsi="Symbol" w:hint="default"/>
      </w:rPr>
    </w:lvl>
    <w:lvl w:ilvl="7" w:tplc="04090003" w:tentative="1">
      <w:start w:val="1"/>
      <w:numFmt w:val="bullet"/>
      <w:lvlText w:val="o"/>
      <w:lvlJc w:val="left"/>
      <w:pPr>
        <w:ind w:left="7452" w:hanging="360"/>
      </w:pPr>
      <w:rPr>
        <w:rFonts w:ascii="Courier New" w:hAnsi="Courier New" w:cs="Courier New" w:hint="default"/>
      </w:rPr>
    </w:lvl>
    <w:lvl w:ilvl="8" w:tplc="04090005" w:tentative="1">
      <w:start w:val="1"/>
      <w:numFmt w:val="bullet"/>
      <w:lvlText w:val=""/>
      <w:lvlJc w:val="left"/>
      <w:pPr>
        <w:ind w:left="8172" w:hanging="360"/>
      </w:pPr>
      <w:rPr>
        <w:rFonts w:ascii="Wingdings" w:hAnsi="Wingdings" w:hint="default"/>
      </w:rPr>
    </w:lvl>
  </w:abstractNum>
  <w:abstractNum w:abstractNumId="24" w15:restartNumberingAfterBreak="0">
    <w:nsid w:val="4C6877E3"/>
    <w:multiLevelType w:val="hybridMultilevel"/>
    <w:tmpl w:val="FF726D98"/>
    <w:lvl w:ilvl="0" w:tplc="98F46786">
      <w:numFmt w:val="bullet"/>
      <w:lvlText w:val="-"/>
      <w:lvlJc w:val="left"/>
      <w:pPr>
        <w:ind w:left="1069" w:hanging="360"/>
      </w:pPr>
      <w:rPr>
        <w:rFonts w:ascii="Arial" w:eastAsia="SimSu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5" w15:restartNumberingAfterBreak="0">
    <w:nsid w:val="4DAF7448"/>
    <w:multiLevelType w:val="hybridMultilevel"/>
    <w:tmpl w:val="8FD8C820"/>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6A00849"/>
    <w:multiLevelType w:val="hybridMultilevel"/>
    <w:tmpl w:val="BC7C52B2"/>
    <w:lvl w:ilvl="0" w:tplc="0DACC2F4">
      <w:start w:val="2"/>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7" w15:restartNumberingAfterBreak="0">
    <w:nsid w:val="5B441A47"/>
    <w:multiLevelType w:val="hybridMultilevel"/>
    <w:tmpl w:val="99140C08"/>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C6D7D4E"/>
    <w:multiLevelType w:val="hybridMultilevel"/>
    <w:tmpl w:val="E1DEA670"/>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D3928B5"/>
    <w:multiLevelType w:val="hybridMultilevel"/>
    <w:tmpl w:val="C5FA7952"/>
    <w:lvl w:ilvl="0" w:tplc="0409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68B21C2"/>
    <w:multiLevelType w:val="hybridMultilevel"/>
    <w:tmpl w:val="B4AEF360"/>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787F6C2B"/>
    <w:multiLevelType w:val="hybridMultilevel"/>
    <w:tmpl w:val="F7A418D8"/>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B176FC4"/>
    <w:multiLevelType w:val="hybridMultilevel"/>
    <w:tmpl w:val="01A0C678"/>
    <w:lvl w:ilvl="0" w:tplc="04090017">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7" w15:restartNumberingAfterBreak="0">
    <w:nsid w:val="7C5E7D2A"/>
    <w:multiLevelType w:val="multilevel"/>
    <w:tmpl w:val="7A42A354"/>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1713919220">
    <w:abstractNumId w:val="33"/>
  </w:num>
  <w:num w:numId="2" w16cid:durableId="274561255">
    <w:abstractNumId w:val="32"/>
  </w:num>
  <w:num w:numId="3" w16cid:durableId="1942369876">
    <w:abstractNumId w:val="30"/>
  </w:num>
  <w:num w:numId="4" w16cid:durableId="1982419374">
    <w:abstractNumId w:val="9"/>
  </w:num>
  <w:num w:numId="5" w16cid:durableId="1814132948">
    <w:abstractNumId w:val="22"/>
  </w:num>
  <w:num w:numId="6" w16cid:durableId="495196452">
    <w:abstractNumId w:val="18"/>
  </w:num>
  <w:num w:numId="7" w16cid:durableId="2057125651">
    <w:abstractNumId w:val="8"/>
  </w:num>
  <w:num w:numId="8" w16cid:durableId="1575970259">
    <w:abstractNumId w:val="37"/>
  </w:num>
  <w:num w:numId="9" w16cid:durableId="108207197">
    <w:abstractNumId w:val="6"/>
  </w:num>
  <w:num w:numId="10" w16cid:durableId="351105677">
    <w:abstractNumId w:val="21"/>
  </w:num>
  <w:num w:numId="11" w16cid:durableId="2044749494">
    <w:abstractNumId w:val="23"/>
  </w:num>
  <w:num w:numId="12" w16cid:durableId="2057503261">
    <w:abstractNumId w:val="19"/>
  </w:num>
  <w:num w:numId="13" w16cid:durableId="771627562">
    <w:abstractNumId w:val="7"/>
  </w:num>
  <w:num w:numId="14" w16cid:durableId="1311985290">
    <w:abstractNumId w:val="34"/>
  </w:num>
  <w:num w:numId="15" w16cid:durableId="1348555971">
    <w:abstractNumId w:val="16"/>
  </w:num>
  <w:num w:numId="16" w16cid:durableId="1426727685">
    <w:abstractNumId w:val="13"/>
  </w:num>
  <w:num w:numId="17" w16cid:durableId="945114224">
    <w:abstractNumId w:val="36"/>
  </w:num>
  <w:num w:numId="18" w16cid:durableId="1971668799">
    <w:abstractNumId w:val="14"/>
  </w:num>
  <w:num w:numId="19" w16cid:durableId="663818591">
    <w:abstractNumId w:val="0"/>
  </w:num>
  <w:num w:numId="20" w16cid:durableId="1262445283">
    <w:abstractNumId w:val="10"/>
  </w:num>
  <w:num w:numId="21" w16cid:durableId="403374947">
    <w:abstractNumId w:val="12"/>
  </w:num>
  <w:num w:numId="22" w16cid:durableId="711228699">
    <w:abstractNumId w:val="2"/>
  </w:num>
  <w:num w:numId="23" w16cid:durableId="2058161947">
    <w:abstractNumId w:val="15"/>
  </w:num>
  <w:num w:numId="24" w16cid:durableId="722290304">
    <w:abstractNumId w:val="26"/>
  </w:num>
  <w:num w:numId="25" w16cid:durableId="2080444738">
    <w:abstractNumId w:val="28"/>
  </w:num>
  <w:num w:numId="26" w16cid:durableId="1406147633">
    <w:abstractNumId w:val="3"/>
  </w:num>
  <w:num w:numId="27" w16cid:durableId="1358580960">
    <w:abstractNumId w:val="1"/>
  </w:num>
  <w:num w:numId="28" w16cid:durableId="780882102">
    <w:abstractNumId w:val="11"/>
  </w:num>
  <w:num w:numId="29" w16cid:durableId="1805661240">
    <w:abstractNumId w:val="20"/>
  </w:num>
  <w:num w:numId="30" w16cid:durableId="556739950">
    <w:abstractNumId w:val="27"/>
  </w:num>
  <w:num w:numId="31" w16cid:durableId="469636600">
    <w:abstractNumId w:val="25"/>
  </w:num>
  <w:num w:numId="32" w16cid:durableId="811295246">
    <w:abstractNumId w:val="35"/>
  </w:num>
  <w:num w:numId="33" w16cid:durableId="112023884">
    <w:abstractNumId w:val="31"/>
  </w:num>
  <w:num w:numId="34" w16cid:durableId="1454207795">
    <w:abstractNumId w:val="5"/>
  </w:num>
  <w:num w:numId="35" w16cid:durableId="958728080">
    <w:abstractNumId w:val="1"/>
  </w:num>
  <w:num w:numId="36" w16cid:durableId="830371502">
    <w:abstractNumId w:val="4"/>
  </w:num>
  <w:num w:numId="37" w16cid:durableId="819275940">
    <w:abstractNumId w:val="29"/>
  </w:num>
  <w:num w:numId="38" w16cid:durableId="734552606">
    <w:abstractNumId w:val="17"/>
  </w:num>
  <w:num w:numId="39" w16cid:durableId="1814713821">
    <w:abstractNumId w:val="24"/>
  </w:num>
  <w:num w:numId="40" w16cid:durableId="1554078652">
    <w:abstractNumId w:val="17"/>
  </w:num>
  <w:num w:numId="41" w16cid:durableId="2111200455">
    <w:abstractNumId w:val="17"/>
  </w:num>
  <w:num w:numId="42" w16cid:durableId="449133685">
    <w:abstractNumId w:val="17"/>
  </w:num>
  <w:num w:numId="43" w16cid:durableId="1792631845">
    <w:abstractNumId w:val="17"/>
  </w:num>
  <w:num w:numId="44" w16cid:durableId="1968507066">
    <w:abstractNumId w:val="17"/>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URATAJ Erjola">
    <w15:presenceInfo w15:providerId="AD" w15:userId="S::erjola.murataj@wipo.int::6a5abe2e-4e0d-46f7-b7aa-f928a4e7c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CH" w:vendorID="64" w:dllVersion="6" w:nlCheck="1" w:checkStyle="0"/>
  <w:activeWritingStyle w:appName="MSWord" w:lang="es-ES" w:vendorID="64" w:dllVersion="6" w:nlCheck="1" w:checkStyle="0"/>
  <w:activeWritingStyle w:appName="MSWord" w:lang="nl-NL" w:vendorID="64" w:dllVersion="6"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4096" w:nlCheck="1" w:checkStyle="0"/>
  <w:activeWritingStyle w:appName="MSWord" w:lang="fr-CH"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s-ES_tradnl" w:vendorID="64" w:dllVersion="4096" w:nlCheck="1" w:checkStyle="0"/>
  <w:activeWritingStyle w:appName="MSWord" w:lang="es-ES_tradnl" w:vendorID="64" w:dllVersion="6" w:nlCheck="1" w:checkStyle="0"/>
  <w:activeWritingStyle w:appName="MSWord" w:lang="es-419" w:vendorID="64" w:dllVersion="6" w:nlCheck="1" w:checkStyle="0"/>
  <w:activeWritingStyle w:appName="MSWord" w:lang="es-419" w:vendorID="64" w:dllVersion="4096" w:nlCheck="1" w:checkStyle="0"/>
  <w:activeWritingStyle w:appName="MSWord" w:lang="en-GB" w:vendorID="64" w:dllVersion="4096" w:nlCheck="1" w:checkStyle="0"/>
  <w:activeWritingStyle w:appName="MSWord" w:lang="es-419"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8A2"/>
    <w:rsid w:val="000011B5"/>
    <w:rsid w:val="00001E29"/>
    <w:rsid w:val="00002584"/>
    <w:rsid w:val="00002FA0"/>
    <w:rsid w:val="000042DD"/>
    <w:rsid w:val="00004DDF"/>
    <w:rsid w:val="00005B35"/>
    <w:rsid w:val="000061AA"/>
    <w:rsid w:val="00006C12"/>
    <w:rsid w:val="000113E3"/>
    <w:rsid w:val="0001170E"/>
    <w:rsid w:val="00011AB0"/>
    <w:rsid w:val="00011AE2"/>
    <w:rsid w:val="0001200E"/>
    <w:rsid w:val="000133E7"/>
    <w:rsid w:val="000137CF"/>
    <w:rsid w:val="00014BB9"/>
    <w:rsid w:val="0001520E"/>
    <w:rsid w:val="0001570D"/>
    <w:rsid w:val="00016498"/>
    <w:rsid w:val="00016BD2"/>
    <w:rsid w:val="0001743E"/>
    <w:rsid w:val="00017661"/>
    <w:rsid w:val="00017BFA"/>
    <w:rsid w:val="00017E44"/>
    <w:rsid w:val="00020223"/>
    <w:rsid w:val="0002248B"/>
    <w:rsid w:val="00023D73"/>
    <w:rsid w:val="0002434F"/>
    <w:rsid w:val="0002501F"/>
    <w:rsid w:val="0002572F"/>
    <w:rsid w:val="00026434"/>
    <w:rsid w:val="00027212"/>
    <w:rsid w:val="00027279"/>
    <w:rsid w:val="00027810"/>
    <w:rsid w:val="00027B32"/>
    <w:rsid w:val="000305AC"/>
    <w:rsid w:val="00031F96"/>
    <w:rsid w:val="0003337A"/>
    <w:rsid w:val="000335CA"/>
    <w:rsid w:val="000343A3"/>
    <w:rsid w:val="00034E56"/>
    <w:rsid w:val="00035F5A"/>
    <w:rsid w:val="00036514"/>
    <w:rsid w:val="00037103"/>
    <w:rsid w:val="00037BEE"/>
    <w:rsid w:val="00037EE2"/>
    <w:rsid w:val="000405C8"/>
    <w:rsid w:val="00040CF3"/>
    <w:rsid w:val="00040E3A"/>
    <w:rsid w:val="000410C6"/>
    <w:rsid w:val="000410FF"/>
    <w:rsid w:val="00042773"/>
    <w:rsid w:val="00042B60"/>
    <w:rsid w:val="00042BC4"/>
    <w:rsid w:val="00042DD4"/>
    <w:rsid w:val="00043A06"/>
    <w:rsid w:val="00043B3F"/>
    <w:rsid w:val="00043C15"/>
    <w:rsid w:val="00045351"/>
    <w:rsid w:val="0004557C"/>
    <w:rsid w:val="000464FC"/>
    <w:rsid w:val="0004670B"/>
    <w:rsid w:val="00046AD3"/>
    <w:rsid w:val="0004710C"/>
    <w:rsid w:val="00047D26"/>
    <w:rsid w:val="00050C9A"/>
    <w:rsid w:val="00051265"/>
    <w:rsid w:val="0005151F"/>
    <w:rsid w:val="000517E5"/>
    <w:rsid w:val="00051D24"/>
    <w:rsid w:val="000521E9"/>
    <w:rsid w:val="00052261"/>
    <w:rsid w:val="00053904"/>
    <w:rsid w:val="00054337"/>
    <w:rsid w:val="000546FC"/>
    <w:rsid w:val="00055674"/>
    <w:rsid w:val="00055F86"/>
    <w:rsid w:val="00057CBE"/>
    <w:rsid w:val="00060962"/>
    <w:rsid w:val="00061CC4"/>
    <w:rsid w:val="00061FD6"/>
    <w:rsid w:val="00062271"/>
    <w:rsid w:val="00062ABE"/>
    <w:rsid w:val="000642B5"/>
    <w:rsid w:val="000645DF"/>
    <w:rsid w:val="000647B6"/>
    <w:rsid w:val="000653B9"/>
    <w:rsid w:val="00065E3B"/>
    <w:rsid w:val="00066589"/>
    <w:rsid w:val="00066E43"/>
    <w:rsid w:val="00067B30"/>
    <w:rsid w:val="00067F6B"/>
    <w:rsid w:val="000706FA"/>
    <w:rsid w:val="00070C4B"/>
    <w:rsid w:val="00070C65"/>
    <w:rsid w:val="00070F00"/>
    <w:rsid w:val="0007133C"/>
    <w:rsid w:val="00072E64"/>
    <w:rsid w:val="0007325C"/>
    <w:rsid w:val="00073A7A"/>
    <w:rsid w:val="00074957"/>
    <w:rsid w:val="000751A2"/>
    <w:rsid w:val="00076271"/>
    <w:rsid w:val="0007660F"/>
    <w:rsid w:val="0007688E"/>
    <w:rsid w:val="00076CED"/>
    <w:rsid w:val="00076E6E"/>
    <w:rsid w:val="00077BA2"/>
    <w:rsid w:val="00077E92"/>
    <w:rsid w:val="00077F35"/>
    <w:rsid w:val="0008012A"/>
    <w:rsid w:val="00081652"/>
    <w:rsid w:val="0008230B"/>
    <w:rsid w:val="00082C59"/>
    <w:rsid w:val="0008371A"/>
    <w:rsid w:val="00085291"/>
    <w:rsid w:val="00086BC7"/>
    <w:rsid w:val="00087E8A"/>
    <w:rsid w:val="00090161"/>
    <w:rsid w:val="00091432"/>
    <w:rsid w:val="00091DB4"/>
    <w:rsid w:val="0009286F"/>
    <w:rsid w:val="000929C5"/>
    <w:rsid w:val="00093F5F"/>
    <w:rsid w:val="00094232"/>
    <w:rsid w:val="000943FA"/>
    <w:rsid w:val="00094C95"/>
    <w:rsid w:val="00096709"/>
    <w:rsid w:val="000A1774"/>
    <w:rsid w:val="000A1811"/>
    <w:rsid w:val="000A1FBD"/>
    <w:rsid w:val="000A2425"/>
    <w:rsid w:val="000A251C"/>
    <w:rsid w:val="000A27E3"/>
    <w:rsid w:val="000A2F8F"/>
    <w:rsid w:val="000A387C"/>
    <w:rsid w:val="000A456C"/>
    <w:rsid w:val="000A4EB0"/>
    <w:rsid w:val="000A6052"/>
    <w:rsid w:val="000A61CE"/>
    <w:rsid w:val="000A61F8"/>
    <w:rsid w:val="000A6315"/>
    <w:rsid w:val="000A63B3"/>
    <w:rsid w:val="000A70AC"/>
    <w:rsid w:val="000B0826"/>
    <w:rsid w:val="000B09F2"/>
    <w:rsid w:val="000B1E3F"/>
    <w:rsid w:val="000B313D"/>
    <w:rsid w:val="000B3414"/>
    <w:rsid w:val="000B4EDC"/>
    <w:rsid w:val="000B5138"/>
    <w:rsid w:val="000B6605"/>
    <w:rsid w:val="000B66BC"/>
    <w:rsid w:val="000B7F76"/>
    <w:rsid w:val="000C012A"/>
    <w:rsid w:val="000C06D3"/>
    <w:rsid w:val="000C0E57"/>
    <w:rsid w:val="000C0FE9"/>
    <w:rsid w:val="000C18AF"/>
    <w:rsid w:val="000C1D0C"/>
    <w:rsid w:val="000C3E67"/>
    <w:rsid w:val="000C43CE"/>
    <w:rsid w:val="000C48A3"/>
    <w:rsid w:val="000C493B"/>
    <w:rsid w:val="000C541A"/>
    <w:rsid w:val="000C5578"/>
    <w:rsid w:val="000C5B20"/>
    <w:rsid w:val="000C5DEF"/>
    <w:rsid w:val="000C5F68"/>
    <w:rsid w:val="000C662A"/>
    <w:rsid w:val="000C6A08"/>
    <w:rsid w:val="000C6B1A"/>
    <w:rsid w:val="000C6E35"/>
    <w:rsid w:val="000C77C8"/>
    <w:rsid w:val="000D19C4"/>
    <w:rsid w:val="000D2882"/>
    <w:rsid w:val="000D374F"/>
    <w:rsid w:val="000D445B"/>
    <w:rsid w:val="000D4B97"/>
    <w:rsid w:val="000D5769"/>
    <w:rsid w:val="000D5A31"/>
    <w:rsid w:val="000D5DFD"/>
    <w:rsid w:val="000D6495"/>
    <w:rsid w:val="000D64AC"/>
    <w:rsid w:val="000D65D4"/>
    <w:rsid w:val="000D6E48"/>
    <w:rsid w:val="000D7382"/>
    <w:rsid w:val="000D7418"/>
    <w:rsid w:val="000D7A0E"/>
    <w:rsid w:val="000D7D76"/>
    <w:rsid w:val="000D7DE7"/>
    <w:rsid w:val="000E0035"/>
    <w:rsid w:val="000E09E7"/>
    <w:rsid w:val="000E1184"/>
    <w:rsid w:val="000E1283"/>
    <w:rsid w:val="000E21A3"/>
    <w:rsid w:val="000E260B"/>
    <w:rsid w:val="000E4A1F"/>
    <w:rsid w:val="000E4C4E"/>
    <w:rsid w:val="000E50C9"/>
    <w:rsid w:val="000E5302"/>
    <w:rsid w:val="000E5321"/>
    <w:rsid w:val="000E664C"/>
    <w:rsid w:val="000E6DFE"/>
    <w:rsid w:val="000E7F7A"/>
    <w:rsid w:val="000F12F9"/>
    <w:rsid w:val="000F14E3"/>
    <w:rsid w:val="000F15E9"/>
    <w:rsid w:val="000F26CB"/>
    <w:rsid w:val="000F2828"/>
    <w:rsid w:val="000F33AC"/>
    <w:rsid w:val="000F3604"/>
    <w:rsid w:val="000F3C34"/>
    <w:rsid w:val="000F47AC"/>
    <w:rsid w:val="000F58A2"/>
    <w:rsid w:val="000F5E56"/>
    <w:rsid w:val="000F67D0"/>
    <w:rsid w:val="000F6D00"/>
    <w:rsid w:val="000F7118"/>
    <w:rsid w:val="000F728F"/>
    <w:rsid w:val="001001DF"/>
    <w:rsid w:val="00100426"/>
    <w:rsid w:val="001016D7"/>
    <w:rsid w:val="00101E0D"/>
    <w:rsid w:val="00101F4E"/>
    <w:rsid w:val="00102406"/>
    <w:rsid w:val="00102491"/>
    <w:rsid w:val="00102B96"/>
    <w:rsid w:val="00103789"/>
    <w:rsid w:val="0010403C"/>
    <w:rsid w:val="00104683"/>
    <w:rsid w:val="001049A7"/>
    <w:rsid w:val="00104D33"/>
    <w:rsid w:val="0010583D"/>
    <w:rsid w:val="00106506"/>
    <w:rsid w:val="001074E2"/>
    <w:rsid w:val="00110B4E"/>
    <w:rsid w:val="00110BCD"/>
    <w:rsid w:val="00111E2F"/>
    <w:rsid w:val="00111EA9"/>
    <w:rsid w:val="0011216C"/>
    <w:rsid w:val="00112C28"/>
    <w:rsid w:val="00113143"/>
    <w:rsid w:val="00113348"/>
    <w:rsid w:val="00114134"/>
    <w:rsid w:val="00114556"/>
    <w:rsid w:val="00114586"/>
    <w:rsid w:val="0011548F"/>
    <w:rsid w:val="00121350"/>
    <w:rsid w:val="0012153F"/>
    <w:rsid w:val="00121A53"/>
    <w:rsid w:val="001226CD"/>
    <w:rsid w:val="001227A3"/>
    <w:rsid w:val="0012378B"/>
    <w:rsid w:val="00124F54"/>
    <w:rsid w:val="00125866"/>
    <w:rsid w:val="00126E7C"/>
    <w:rsid w:val="00127540"/>
    <w:rsid w:val="001275E1"/>
    <w:rsid w:val="00127C15"/>
    <w:rsid w:val="00127C9D"/>
    <w:rsid w:val="00130324"/>
    <w:rsid w:val="001306A9"/>
    <w:rsid w:val="001318CB"/>
    <w:rsid w:val="00131FFA"/>
    <w:rsid w:val="001325DB"/>
    <w:rsid w:val="00133FFD"/>
    <w:rsid w:val="001348D8"/>
    <w:rsid w:val="001349C3"/>
    <w:rsid w:val="00134D07"/>
    <w:rsid w:val="0013547E"/>
    <w:rsid w:val="001365B3"/>
    <w:rsid w:val="001365F1"/>
    <w:rsid w:val="00136AD5"/>
    <w:rsid w:val="00136DB7"/>
    <w:rsid w:val="00136EA6"/>
    <w:rsid w:val="00137008"/>
    <w:rsid w:val="0014033B"/>
    <w:rsid w:val="00141BF9"/>
    <w:rsid w:val="001424E0"/>
    <w:rsid w:val="00142E64"/>
    <w:rsid w:val="00142F53"/>
    <w:rsid w:val="0014314B"/>
    <w:rsid w:val="0014328F"/>
    <w:rsid w:val="00143AD4"/>
    <w:rsid w:val="001446D6"/>
    <w:rsid w:val="001452C9"/>
    <w:rsid w:val="0014562C"/>
    <w:rsid w:val="0014602B"/>
    <w:rsid w:val="001464D1"/>
    <w:rsid w:val="00147006"/>
    <w:rsid w:val="00147376"/>
    <w:rsid w:val="00147E62"/>
    <w:rsid w:val="001519A9"/>
    <w:rsid w:val="0015269C"/>
    <w:rsid w:val="00152879"/>
    <w:rsid w:val="00153B13"/>
    <w:rsid w:val="001548C5"/>
    <w:rsid w:val="00155A80"/>
    <w:rsid w:val="00156362"/>
    <w:rsid w:val="00156BF6"/>
    <w:rsid w:val="00157457"/>
    <w:rsid w:val="00157B67"/>
    <w:rsid w:val="00157C33"/>
    <w:rsid w:val="00160803"/>
    <w:rsid w:val="0016375B"/>
    <w:rsid w:val="00163C92"/>
    <w:rsid w:val="00163F91"/>
    <w:rsid w:val="00165377"/>
    <w:rsid w:val="00165EE3"/>
    <w:rsid w:val="001671F4"/>
    <w:rsid w:val="001700E2"/>
    <w:rsid w:val="001702B5"/>
    <w:rsid w:val="00170433"/>
    <w:rsid w:val="0017232E"/>
    <w:rsid w:val="001730DC"/>
    <w:rsid w:val="00174208"/>
    <w:rsid w:val="0017446B"/>
    <w:rsid w:val="00174981"/>
    <w:rsid w:val="00174DE3"/>
    <w:rsid w:val="00175299"/>
    <w:rsid w:val="0017542A"/>
    <w:rsid w:val="0017560D"/>
    <w:rsid w:val="00175E7A"/>
    <w:rsid w:val="00176504"/>
    <w:rsid w:val="00176FBC"/>
    <w:rsid w:val="00177BE9"/>
    <w:rsid w:val="00180471"/>
    <w:rsid w:val="0018296B"/>
    <w:rsid w:val="00184E12"/>
    <w:rsid w:val="001850E5"/>
    <w:rsid w:val="00185BC1"/>
    <w:rsid w:val="00185C8B"/>
    <w:rsid w:val="00186027"/>
    <w:rsid w:val="00186BC8"/>
    <w:rsid w:val="0018725B"/>
    <w:rsid w:val="0018728C"/>
    <w:rsid w:val="00187772"/>
    <w:rsid w:val="00187FE7"/>
    <w:rsid w:val="00190363"/>
    <w:rsid w:val="00191BD7"/>
    <w:rsid w:val="001925D4"/>
    <w:rsid w:val="00193DD4"/>
    <w:rsid w:val="0019483B"/>
    <w:rsid w:val="0019520A"/>
    <w:rsid w:val="001966D7"/>
    <w:rsid w:val="00196BE9"/>
    <w:rsid w:val="00196E75"/>
    <w:rsid w:val="001A09AB"/>
    <w:rsid w:val="001A0B3D"/>
    <w:rsid w:val="001A0D0A"/>
    <w:rsid w:val="001A1AB5"/>
    <w:rsid w:val="001A2B4C"/>
    <w:rsid w:val="001A2D86"/>
    <w:rsid w:val="001A366C"/>
    <w:rsid w:val="001A3DF7"/>
    <w:rsid w:val="001A3F25"/>
    <w:rsid w:val="001A4174"/>
    <w:rsid w:val="001A4ED1"/>
    <w:rsid w:val="001A535B"/>
    <w:rsid w:val="001A60CD"/>
    <w:rsid w:val="001A6212"/>
    <w:rsid w:val="001A6A01"/>
    <w:rsid w:val="001A7435"/>
    <w:rsid w:val="001B02D5"/>
    <w:rsid w:val="001B0358"/>
    <w:rsid w:val="001B0865"/>
    <w:rsid w:val="001B1378"/>
    <w:rsid w:val="001B14A0"/>
    <w:rsid w:val="001B2004"/>
    <w:rsid w:val="001B2630"/>
    <w:rsid w:val="001B3362"/>
    <w:rsid w:val="001B35F8"/>
    <w:rsid w:val="001B5854"/>
    <w:rsid w:val="001B69E0"/>
    <w:rsid w:val="001B75C7"/>
    <w:rsid w:val="001B7657"/>
    <w:rsid w:val="001C055B"/>
    <w:rsid w:val="001C07D5"/>
    <w:rsid w:val="001C1EB0"/>
    <w:rsid w:val="001C21F1"/>
    <w:rsid w:val="001C2331"/>
    <w:rsid w:val="001C2A0F"/>
    <w:rsid w:val="001C381B"/>
    <w:rsid w:val="001C4180"/>
    <w:rsid w:val="001C428E"/>
    <w:rsid w:val="001C43B1"/>
    <w:rsid w:val="001C4B2D"/>
    <w:rsid w:val="001C595C"/>
    <w:rsid w:val="001C5D4E"/>
    <w:rsid w:val="001C75B7"/>
    <w:rsid w:val="001C7EAB"/>
    <w:rsid w:val="001D0A04"/>
    <w:rsid w:val="001D0DF2"/>
    <w:rsid w:val="001D0DFF"/>
    <w:rsid w:val="001D1208"/>
    <w:rsid w:val="001D1EE5"/>
    <w:rsid w:val="001D220C"/>
    <w:rsid w:val="001D2BDF"/>
    <w:rsid w:val="001D3634"/>
    <w:rsid w:val="001D503E"/>
    <w:rsid w:val="001D50C1"/>
    <w:rsid w:val="001D5A6A"/>
    <w:rsid w:val="001D5FB5"/>
    <w:rsid w:val="001D634A"/>
    <w:rsid w:val="001D643A"/>
    <w:rsid w:val="001E0396"/>
    <w:rsid w:val="001E06DD"/>
    <w:rsid w:val="001E1B89"/>
    <w:rsid w:val="001E2189"/>
    <w:rsid w:val="001E24C1"/>
    <w:rsid w:val="001E2C71"/>
    <w:rsid w:val="001E362C"/>
    <w:rsid w:val="001E3A95"/>
    <w:rsid w:val="001E4237"/>
    <w:rsid w:val="001E4363"/>
    <w:rsid w:val="001E5238"/>
    <w:rsid w:val="001E5983"/>
    <w:rsid w:val="001E5E8C"/>
    <w:rsid w:val="001F0580"/>
    <w:rsid w:val="001F0DB0"/>
    <w:rsid w:val="001F0E00"/>
    <w:rsid w:val="001F2807"/>
    <w:rsid w:val="001F2F85"/>
    <w:rsid w:val="001F3661"/>
    <w:rsid w:val="001F3748"/>
    <w:rsid w:val="001F4D37"/>
    <w:rsid w:val="001F52D5"/>
    <w:rsid w:val="001F68E5"/>
    <w:rsid w:val="001F7B1C"/>
    <w:rsid w:val="001F7CCA"/>
    <w:rsid w:val="001F7F02"/>
    <w:rsid w:val="002001DD"/>
    <w:rsid w:val="0020159D"/>
    <w:rsid w:val="002019D9"/>
    <w:rsid w:val="00202089"/>
    <w:rsid w:val="00202AE4"/>
    <w:rsid w:val="002035DA"/>
    <w:rsid w:val="00203CE9"/>
    <w:rsid w:val="00204F3B"/>
    <w:rsid w:val="00207961"/>
    <w:rsid w:val="002104E0"/>
    <w:rsid w:val="0021074E"/>
    <w:rsid w:val="00210974"/>
    <w:rsid w:val="00210B40"/>
    <w:rsid w:val="002120D0"/>
    <w:rsid w:val="002131EA"/>
    <w:rsid w:val="00213320"/>
    <w:rsid w:val="00213C83"/>
    <w:rsid w:val="002156BE"/>
    <w:rsid w:val="002168CD"/>
    <w:rsid w:val="00221D68"/>
    <w:rsid w:val="00221DBB"/>
    <w:rsid w:val="00221F15"/>
    <w:rsid w:val="002222A0"/>
    <w:rsid w:val="002222F5"/>
    <w:rsid w:val="00223797"/>
    <w:rsid w:val="00224998"/>
    <w:rsid w:val="0022551D"/>
    <w:rsid w:val="0022604B"/>
    <w:rsid w:val="002264B4"/>
    <w:rsid w:val="00226F4C"/>
    <w:rsid w:val="00227318"/>
    <w:rsid w:val="002312C9"/>
    <w:rsid w:val="002313AC"/>
    <w:rsid w:val="00231496"/>
    <w:rsid w:val="002314E9"/>
    <w:rsid w:val="002320F5"/>
    <w:rsid w:val="00232B9F"/>
    <w:rsid w:val="00232D7F"/>
    <w:rsid w:val="00233110"/>
    <w:rsid w:val="00235D05"/>
    <w:rsid w:val="002368A5"/>
    <w:rsid w:val="00236B7F"/>
    <w:rsid w:val="00237428"/>
    <w:rsid w:val="00237C12"/>
    <w:rsid w:val="00237C19"/>
    <w:rsid w:val="00240329"/>
    <w:rsid w:val="002407E5"/>
    <w:rsid w:val="00241C4A"/>
    <w:rsid w:val="00242824"/>
    <w:rsid w:val="002430F8"/>
    <w:rsid w:val="002433B4"/>
    <w:rsid w:val="00243F71"/>
    <w:rsid w:val="00244124"/>
    <w:rsid w:val="002446F1"/>
    <w:rsid w:val="002449F0"/>
    <w:rsid w:val="00244DF3"/>
    <w:rsid w:val="002455AE"/>
    <w:rsid w:val="002467E7"/>
    <w:rsid w:val="002478F8"/>
    <w:rsid w:val="00252CFF"/>
    <w:rsid w:val="00252E44"/>
    <w:rsid w:val="00253F49"/>
    <w:rsid w:val="00253FFC"/>
    <w:rsid w:val="00254D5D"/>
    <w:rsid w:val="002555F7"/>
    <w:rsid w:val="00256DA0"/>
    <w:rsid w:val="0025794E"/>
    <w:rsid w:val="00260489"/>
    <w:rsid w:val="00260AC3"/>
    <w:rsid w:val="00261064"/>
    <w:rsid w:val="002610CD"/>
    <w:rsid w:val="002610E1"/>
    <w:rsid w:val="002624FB"/>
    <w:rsid w:val="00262832"/>
    <w:rsid w:val="002638AA"/>
    <w:rsid w:val="002640D7"/>
    <w:rsid w:val="002640E0"/>
    <w:rsid w:val="00265E12"/>
    <w:rsid w:val="00267028"/>
    <w:rsid w:val="00267BD4"/>
    <w:rsid w:val="00267EBA"/>
    <w:rsid w:val="00270B39"/>
    <w:rsid w:val="002713B3"/>
    <w:rsid w:val="00271941"/>
    <w:rsid w:val="00271BAC"/>
    <w:rsid w:val="002720B0"/>
    <w:rsid w:val="002725DE"/>
    <w:rsid w:val="002726E5"/>
    <w:rsid w:val="002737B2"/>
    <w:rsid w:val="002744D9"/>
    <w:rsid w:val="00274731"/>
    <w:rsid w:val="00274A8C"/>
    <w:rsid w:val="002765CD"/>
    <w:rsid w:val="00276B25"/>
    <w:rsid w:val="00276D42"/>
    <w:rsid w:val="00277215"/>
    <w:rsid w:val="002773EE"/>
    <w:rsid w:val="00277EBC"/>
    <w:rsid w:val="00282071"/>
    <w:rsid w:val="002824DD"/>
    <w:rsid w:val="0028273B"/>
    <w:rsid w:val="00282C25"/>
    <w:rsid w:val="00283CA1"/>
    <w:rsid w:val="00283D41"/>
    <w:rsid w:val="0028423C"/>
    <w:rsid w:val="00285850"/>
    <w:rsid w:val="002859B4"/>
    <w:rsid w:val="00285E07"/>
    <w:rsid w:val="002868E7"/>
    <w:rsid w:val="00286A05"/>
    <w:rsid w:val="00287D98"/>
    <w:rsid w:val="0029084E"/>
    <w:rsid w:val="00290CED"/>
    <w:rsid w:val="00291893"/>
    <w:rsid w:val="0029281F"/>
    <w:rsid w:val="00293068"/>
    <w:rsid w:val="002931F2"/>
    <w:rsid w:val="00293A89"/>
    <w:rsid w:val="00293BDF"/>
    <w:rsid w:val="00293E8B"/>
    <w:rsid w:val="00294958"/>
    <w:rsid w:val="00294AC0"/>
    <w:rsid w:val="00294D1B"/>
    <w:rsid w:val="00295423"/>
    <w:rsid w:val="002955B4"/>
    <w:rsid w:val="00295BA4"/>
    <w:rsid w:val="0029667D"/>
    <w:rsid w:val="00296E89"/>
    <w:rsid w:val="00297B78"/>
    <w:rsid w:val="002A09B7"/>
    <w:rsid w:val="002A0D0F"/>
    <w:rsid w:val="002A1A33"/>
    <w:rsid w:val="002A321A"/>
    <w:rsid w:val="002A3242"/>
    <w:rsid w:val="002A4246"/>
    <w:rsid w:val="002A4648"/>
    <w:rsid w:val="002A5770"/>
    <w:rsid w:val="002A6700"/>
    <w:rsid w:val="002A6892"/>
    <w:rsid w:val="002A770F"/>
    <w:rsid w:val="002B046E"/>
    <w:rsid w:val="002B156F"/>
    <w:rsid w:val="002B2C21"/>
    <w:rsid w:val="002B2DA2"/>
    <w:rsid w:val="002B2EF5"/>
    <w:rsid w:val="002B33FB"/>
    <w:rsid w:val="002B424C"/>
    <w:rsid w:val="002B43B4"/>
    <w:rsid w:val="002B4D8E"/>
    <w:rsid w:val="002B6552"/>
    <w:rsid w:val="002B792A"/>
    <w:rsid w:val="002C12CB"/>
    <w:rsid w:val="002C1CA2"/>
    <w:rsid w:val="002C1DC7"/>
    <w:rsid w:val="002C20BD"/>
    <w:rsid w:val="002C20C8"/>
    <w:rsid w:val="002C2156"/>
    <w:rsid w:val="002C21D7"/>
    <w:rsid w:val="002C2BF3"/>
    <w:rsid w:val="002C38A1"/>
    <w:rsid w:val="002C3A8F"/>
    <w:rsid w:val="002C45B0"/>
    <w:rsid w:val="002C5B8B"/>
    <w:rsid w:val="002C5DB1"/>
    <w:rsid w:val="002C6655"/>
    <w:rsid w:val="002C71C8"/>
    <w:rsid w:val="002C794F"/>
    <w:rsid w:val="002D1572"/>
    <w:rsid w:val="002D251B"/>
    <w:rsid w:val="002D2FBD"/>
    <w:rsid w:val="002D3589"/>
    <w:rsid w:val="002D36E3"/>
    <w:rsid w:val="002D52A1"/>
    <w:rsid w:val="002D7174"/>
    <w:rsid w:val="002D7349"/>
    <w:rsid w:val="002D7AD4"/>
    <w:rsid w:val="002E1AEB"/>
    <w:rsid w:val="002E2908"/>
    <w:rsid w:val="002E2FAB"/>
    <w:rsid w:val="002E30F2"/>
    <w:rsid w:val="002E3144"/>
    <w:rsid w:val="002E3867"/>
    <w:rsid w:val="002E39B8"/>
    <w:rsid w:val="002E3E0A"/>
    <w:rsid w:val="002E461E"/>
    <w:rsid w:val="002E463D"/>
    <w:rsid w:val="002E466C"/>
    <w:rsid w:val="002E54E1"/>
    <w:rsid w:val="002E585B"/>
    <w:rsid w:val="002E6453"/>
    <w:rsid w:val="002E726D"/>
    <w:rsid w:val="002E73C3"/>
    <w:rsid w:val="002E7890"/>
    <w:rsid w:val="002E7D9D"/>
    <w:rsid w:val="002F13AE"/>
    <w:rsid w:val="002F2510"/>
    <w:rsid w:val="002F2A78"/>
    <w:rsid w:val="002F2D65"/>
    <w:rsid w:val="002F3863"/>
    <w:rsid w:val="002F410D"/>
    <w:rsid w:val="002F4191"/>
    <w:rsid w:val="002F44C2"/>
    <w:rsid w:val="002F4B1F"/>
    <w:rsid w:val="002F4E12"/>
    <w:rsid w:val="002F5528"/>
    <w:rsid w:val="002F599C"/>
    <w:rsid w:val="002F784C"/>
    <w:rsid w:val="002F784E"/>
    <w:rsid w:val="002F7C48"/>
    <w:rsid w:val="0030137C"/>
    <w:rsid w:val="003015F6"/>
    <w:rsid w:val="0030165C"/>
    <w:rsid w:val="00302469"/>
    <w:rsid w:val="0030290D"/>
    <w:rsid w:val="00302D4F"/>
    <w:rsid w:val="00304A06"/>
    <w:rsid w:val="00304CC9"/>
    <w:rsid w:val="0030565A"/>
    <w:rsid w:val="003057E7"/>
    <w:rsid w:val="003074F4"/>
    <w:rsid w:val="00307F3F"/>
    <w:rsid w:val="003108A6"/>
    <w:rsid w:val="00312066"/>
    <w:rsid w:val="003122B6"/>
    <w:rsid w:val="00312928"/>
    <w:rsid w:val="003130EB"/>
    <w:rsid w:val="00313293"/>
    <w:rsid w:val="00315FC6"/>
    <w:rsid w:val="00316177"/>
    <w:rsid w:val="00316CD8"/>
    <w:rsid w:val="0031744F"/>
    <w:rsid w:val="003222D8"/>
    <w:rsid w:val="00322409"/>
    <w:rsid w:val="0032261D"/>
    <w:rsid w:val="0032288A"/>
    <w:rsid w:val="003228B4"/>
    <w:rsid w:val="00323536"/>
    <w:rsid w:val="00324B00"/>
    <w:rsid w:val="00326E74"/>
    <w:rsid w:val="0032764F"/>
    <w:rsid w:val="00327C97"/>
    <w:rsid w:val="00330918"/>
    <w:rsid w:val="003309A9"/>
    <w:rsid w:val="00330F02"/>
    <w:rsid w:val="00332895"/>
    <w:rsid w:val="003331A2"/>
    <w:rsid w:val="003339F2"/>
    <w:rsid w:val="00333D70"/>
    <w:rsid w:val="00334AAC"/>
    <w:rsid w:val="00334CBD"/>
    <w:rsid w:val="003352ED"/>
    <w:rsid w:val="003357C0"/>
    <w:rsid w:val="00335ED7"/>
    <w:rsid w:val="0033665B"/>
    <w:rsid w:val="00340C9E"/>
    <w:rsid w:val="00340D91"/>
    <w:rsid w:val="00340FD3"/>
    <w:rsid w:val="00342132"/>
    <w:rsid w:val="00342BD4"/>
    <w:rsid w:val="00342D17"/>
    <w:rsid w:val="00342EB6"/>
    <w:rsid w:val="0034310E"/>
    <w:rsid w:val="003434C6"/>
    <w:rsid w:val="0034389C"/>
    <w:rsid w:val="00344CC7"/>
    <w:rsid w:val="00344ECD"/>
    <w:rsid w:val="003450C3"/>
    <w:rsid w:val="003460DC"/>
    <w:rsid w:val="003467D6"/>
    <w:rsid w:val="00346F96"/>
    <w:rsid w:val="003477E4"/>
    <w:rsid w:val="00347C40"/>
    <w:rsid w:val="0035011F"/>
    <w:rsid w:val="00350F3B"/>
    <w:rsid w:val="00351619"/>
    <w:rsid w:val="0035192E"/>
    <w:rsid w:val="003520EF"/>
    <w:rsid w:val="00352607"/>
    <w:rsid w:val="00352929"/>
    <w:rsid w:val="00352CBA"/>
    <w:rsid w:val="00352CCA"/>
    <w:rsid w:val="0035389C"/>
    <w:rsid w:val="00353C2E"/>
    <w:rsid w:val="0035402C"/>
    <w:rsid w:val="0035528F"/>
    <w:rsid w:val="003609A8"/>
    <w:rsid w:val="00360BD8"/>
    <w:rsid w:val="00361035"/>
    <w:rsid w:val="00361965"/>
    <w:rsid w:val="0036265B"/>
    <w:rsid w:val="00363678"/>
    <w:rsid w:val="00363BB5"/>
    <w:rsid w:val="0036464C"/>
    <w:rsid w:val="00364A68"/>
    <w:rsid w:val="0036519F"/>
    <w:rsid w:val="003653A3"/>
    <w:rsid w:val="00365A43"/>
    <w:rsid w:val="003663D5"/>
    <w:rsid w:val="003675ED"/>
    <w:rsid w:val="0036773D"/>
    <w:rsid w:val="00370E6F"/>
    <w:rsid w:val="0037108E"/>
    <w:rsid w:val="00371E36"/>
    <w:rsid w:val="00371EA7"/>
    <w:rsid w:val="00372D52"/>
    <w:rsid w:val="003733B0"/>
    <w:rsid w:val="003741C2"/>
    <w:rsid w:val="0037493A"/>
    <w:rsid w:val="00374DCE"/>
    <w:rsid w:val="003760D8"/>
    <w:rsid w:val="00376328"/>
    <w:rsid w:val="00376AEC"/>
    <w:rsid w:val="00377C87"/>
    <w:rsid w:val="0038127B"/>
    <w:rsid w:val="00381932"/>
    <w:rsid w:val="00382C43"/>
    <w:rsid w:val="0038350C"/>
    <w:rsid w:val="00383FB1"/>
    <w:rsid w:val="0038472A"/>
    <w:rsid w:val="00384F86"/>
    <w:rsid w:val="003854FB"/>
    <w:rsid w:val="003857EC"/>
    <w:rsid w:val="0038593B"/>
    <w:rsid w:val="00386611"/>
    <w:rsid w:val="003867B6"/>
    <w:rsid w:val="003873B2"/>
    <w:rsid w:val="0039092A"/>
    <w:rsid w:val="00391D2E"/>
    <w:rsid w:val="00392759"/>
    <w:rsid w:val="0039326D"/>
    <w:rsid w:val="00393541"/>
    <w:rsid w:val="00393C3F"/>
    <w:rsid w:val="00393D05"/>
    <w:rsid w:val="003945DA"/>
    <w:rsid w:val="003963D6"/>
    <w:rsid w:val="003969D6"/>
    <w:rsid w:val="003971E8"/>
    <w:rsid w:val="003A05E1"/>
    <w:rsid w:val="003A1337"/>
    <w:rsid w:val="003A1D4F"/>
    <w:rsid w:val="003A4DC0"/>
    <w:rsid w:val="003A71E7"/>
    <w:rsid w:val="003A747E"/>
    <w:rsid w:val="003B1736"/>
    <w:rsid w:val="003B1C95"/>
    <w:rsid w:val="003B455F"/>
    <w:rsid w:val="003B4EE3"/>
    <w:rsid w:val="003B4F30"/>
    <w:rsid w:val="003B5A95"/>
    <w:rsid w:val="003B663B"/>
    <w:rsid w:val="003B70ED"/>
    <w:rsid w:val="003B75C1"/>
    <w:rsid w:val="003B7E74"/>
    <w:rsid w:val="003C0759"/>
    <w:rsid w:val="003C095B"/>
    <w:rsid w:val="003C0A16"/>
    <w:rsid w:val="003C0D54"/>
    <w:rsid w:val="003C0FB6"/>
    <w:rsid w:val="003C1567"/>
    <w:rsid w:val="003C1810"/>
    <w:rsid w:val="003C19BA"/>
    <w:rsid w:val="003C1C6C"/>
    <w:rsid w:val="003C207F"/>
    <w:rsid w:val="003C327A"/>
    <w:rsid w:val="003C4C78"/>
    <w:rsid w:val="003C571A"/>
    <w:rsid w:val="003C59D7"/>
    <w:rsid w:val="003C6525"/>
    <w:rsid w:val="003C6542"/>
    <w:rsid w:val="003C6B15"/>
    <w:rsid w:val="003C70DC"/>
    <w:rsid w:val="003C7112"/>
    <w:rsid w:val="003C76CC"/>
    <w:rsid w:val="003D10F4"/>
    <w:rsid w:val="003D123C"/>
    <w:rsid w:val="003D1E4C"/>
    <w:rsid w:val="003D2667"/>
    <w:rsid w:val="003D39C4"/>
    <w:rsid w:val="003D4616"/>
    <w:rsid w:val="003D558B"/>
    <w:rsid w:val="003D6086"/>
    <w:rsid w:val="003D6C64"/>
    <w:rsid w:val="003E048A"/>
    <w:rsid w:val="003E0852"/>
    <w:rsid w:val="003E0AED"/>
    <w:rsid w:val="003E1832"/>
    <w:rsid w:val="003E20A8"/>
    <w:rsid w:val="003E21A0"/>
    <w:rsid w:val="003E3811"/>
    <w:rsid w:val="003E3B48"/>
    <w:rsid w:val="003E3D7C"/>
    <w:rsid w:val="003E4051"/>
    <w:rsid w:val="003E4D82"/>
    <w:rsid w:val="003E5B47"/>
    <w:rsid w:val="003E6531"/>
    <w:rsid w:val="003E78DB"/>
    <w:rsid w:val="003E7CF4"/>
    <w:rsid w:val="003F1DCA"/>
    <w:rsid w:val="003F2D20"/>
    <w:rsid w:val="003F32C5"/>
    <w:rsid w:val="003F3750"/>
    <w:rsid w:val="003F3C65"/>
    <w:rsid w:val="003F3F6F"/>
    <w:rsid w:val="003F4952"/>
    <w:rsid w:val="003F513B"/>
    <w:rsid w:val="003F5738"/>
    <w:rsid w:val="003F606D"/>
    <w:rsid w:val="003F6128"/>
    <w:rsid w:val="003F7992"/>
    <w:rsid w:val="00400348"/>
    <w:rsid w:val="0040096F"/>
    <w:rsid w:val="00400B16"/>
    <w:rsid w:val="0040127F"/>
    <w:rsid w:val="004014C2"/>
    <w:rsid w:val="00401D17"/>
    <w:rsid w:val="004021B9"/>
    <w:rsid w:val="00402351"/>
    <w:rsid w:val="00402760"/>
    <w:rsid w:val="00403F8C"/>
    <w:rsid w:val="00404D0B"/>
    <w:rsid w:val="00405370"/>
    <w:rsid w:val="00405727"/>
    <w:rsid w:val="0040587D"/>
    <w:rsid w:val="004058B6"/>
    <w:rsid w:val="00406340"/>
    <w:rsid w:val="00407A27"/>
    <w:rsid w:val="004103F5"/>
    <w:rsid w:val="004103FE"/>
    <w:rsid w:val="00412A65"/>
    <w:rsid w:val="00412E33"/>
    <w:rsid w:val="0041300A"/>
    <w:rsid w:val="0041353F"/>
    <w:rsid w:val="0041509F"/>
    <w:rsid w:val="0041631D"/>
    <w:rsid w:val="0041729F"/>
    <w:rsid w:val="004178A4"/>
    <w:rsid w:val="00420665"/>
    <w:rsid w:val="00420A87"/>
    <w:rsid w:val="004212BF"/>
    <w:rsid w:val="00421B99"/>
    <w:rsid w:val="00422435"/>
    <w:rsid w:val="00422A7D"/>
    <w:rsid w:val="004230D3"/>
    <w:rsid w:val="00423315"/>
    <w:rsid w:val="004233F9"/>
    <w:rsid w:val="0042380A"/>
    <w:rsid w:val="00423E15"/>
    <w:rsid w:val="004243CD"/>
    <w:rsid w:val="00425225"/>
    <w:rsid w:val="00425EF3"/>
    <w:rsid w:val="0042729D"/>
    <w:rsid w:val="00430A15"/>
    <w:rsid w:val="00431118"/>
    <w:rsid w:val="00431280"/>
    <w:rsid w:val="0043142F"/>
    <w:rsid w:val="004327A0"/>
    <w:rsid w:val="00432B6B"/>
    <w:rsid w:val="00432FAD"/>
    <w:rsid w:val="0043352C"/>
    <w:rsid w:val="00434C82"/>
    <w:rsid w:val="0043792F"/>
    <w:rsid w:val="00440735"/>
    <w:rsid w:val="004418E1"/>
    <w:rsid w:val="00444010"/>
    <w:rsid w:val="004445ED"/>
    <w:rsid w:val="00444699"/>
    <w:rsid w:val="0044477A"/>
    <w:rsid w:val="00444B6A"/>
    <w:rsid w:val="00444F9A"/>
    <w:rsid w:val="004450C7"/>
    <w:rsid w:val="004456D3"/>
    <w:rsid w:val="004458AD"/>
    <w:rsid w:val="00446A99"/>
    <w:rsid w:val="004476E0"/>
    <w:rsid w:val="00450BDC"/>
    <w:rsid w:val="00451C02"/>
    <w:rsid w:val="00452355"/>
    <w:rsid w:val="00452CD9"/>
    <w:rsid w:val="00453156"/>
    <w:rsid w:val="004533F9"/>
    <w:rsid w:val="004541A2"/>
    <w:rsid w:val="004553F8"/>
    <w:rsid w:val="00455A97"/>
    <w:rsid w:val="00456691"/>
    <w:rsid w:val="004568B4"/>
    <w:rsid w:val="00456D5F"/>
    <w:rsid w:val="00457702"/>
    <w:rsid w:val="00457E20"/>
    <w:rsid w:val="00457F02"/>
    <w:rsid w:val="00457F45"/>
    <w:rsid w:val="00460CA8"/>
    <w:rsid w:val="00460D43"/>
    <w:rsid w:val="0046170B"/>
    <w:rsid w:val="00462843"/>
    <w:rsid w:val="0046387B"/>
    <w:rsid w:val="00463A0A"/>
    <w:rsid w:val="00464259"/>
    <w:rsid w:val="0046437F"/>
    <w:rsid w:val="00464890"/>
    <w:rsid w:val="00464EF2"/>
    <w:rsid w:val="00466E4F"/>
    <w:rsid w:val="00467F63"/>
    <w:rsid w:val="00470DB7"/>
    <w:rsid w:val="00472253"/>
    <w:rsid w:val="004729E5"/>
    <w:rsid w:val="004735AE"/>
    <w:rsid w:val="0047367E"/>
    <w:rsid w:val="00473BD6"/>
    <w:rsid w:val="00475FE0"/>
    <w:rsid w:val="004764A3"/>
    <w:rsid w:val="0047767D"/>
    <w:rsid w:val="00477EB2"/>
    <w:rsid w:val="0048104F"/>
    <w:rsid w:val="00481F34"/>
    <w:rsid w:val="00482018"/>
    <w:rsid w:val="004828AA"/>
    <w:rsid w:val="004830AF"/>
    <w:rsid w:val="004832DE"/>
    <w:rsid w:val="00483455"/>
    <w:rsid w:val="00483A85"/>
    <w:rsid w:val="00484829"/>
    <w:rsid w:val="004850D6"/>
    <w:rsid w:val="00485165"/>
    <w:rsid w:val="0048537C"/>
    <w:rsid w:val="004909ED"/>
    <w:rsid w:val="00490AB0"/>
    <w:rsid w:val="00491DC2"/>
    <w:rsid w:val="00491E47"/>
    <w:rsid w:val="004922C5"/>
    <w:rsid w:val="00492C91"/>
    <w:rsid w:val="00493E58"/>
    <w:rsid w:val="004942ED"/>
    <w:rsid w:val="00494719"/>
    <w:rsid w:val="00496D5B"/>
    <w:rsid w:val="0049706D"/>
    <w:rsid w:val="00497540"/>
    <w:rsid w:val="00497FD2"/>
    <w:rsid w:val="004A0864"/>
    <w:rsid w:val="004A15BA"/>
    <w:rsid w:val="004A184D"/>
    <w:rsid w:val="004A1FA1"/>
    <w:rsid w:val="004A2403"/>
    <w:rsid w:val="004A2C6A"/>
    <w:rsid w:val="004A3F7B"/>
    <w:rsid w:val="004A413F"/>
    <w:rsid w:val="004A565E"/>
    <w:rsid w:val="004A576B"/>
    <w:rsid w:val="004A7011"/>
    <w:rsid w:val="004A714F"/>
    <w:rsid w:val="004A73CF"/>
    <w:rsid w:val="004B0FC4"/>
    <w:rsid w:val="004B32DB"/>
    <w:rsid w:val="004B38D4"/>
    <w:rsid w:val="004B4391"/>
    <w:rsid w:val="004B4EB9"/>
    <w:rsid w:val="004B4F61"/>
    <w:rsid w:val="004B51CE"/>
    <w:rsid w:val="004B60BA"/>
    <w:rsid w:val="004B61DB"/>
    <w:rsid w:val="004B6412"/>
    <w:rsid w:val="004B6D9C"/>
    <w:rsid w:val="004B70CD"/>
    <w:rsid w:val="004B7683"/>
    <w:rsid w:val="004C128B"/>
    <w:rsid w:val="004C3587"/>
    <w:rsid w:val="004C3C1C"/>
    <w:rsid w:val="004C41CD"/>
    <w:rsid w:val="004C46DF"/>
    <w:rsid w:val="004C5BCD"/>
    <w:rsid w:val="004C5E1D"/>
    <w:rsid w:val="004C6ED3"/>
    <w:rsid w:val="004C719B"/>
    <w:rsid w:val="004C735F"/>
    <w:rsid w:val="004C742B"/>
    <w:rsid w:val="004C7BF9"/>
    <w:rsid w:val="004D07A2"/>
    <w:rsid w:val="004D0D5E"/>
    <w:rsid w:val="004D0EC8"/>
    <w:rsid w:val="004D134A"/>
    <w:rsid w:val="004D1A11"/>
    <w:rsid w:val="004D4173"/>
    <w:rsid w:val="004D48BE"/>
    <w:rsid w:val="004D4AF8"/>
    <w:rsid w:val="004D4E4F"/>
    <w:rsid w:val="004D696F"/>
    <w:rsid w:val="004D6EC1"/>
    <w:rsid w:val="004D7BC8"/>
    <w:rsid w:val="004D7F0C"/>
    <w:rsid w:val="004E023D"/>
    <w:rsid w:val="004E0660"/>
    <w:rsid w:val="004E0EC0"/>
    <w:rsid w:val="004E1286"/>
    <w:rsid w:val="004E1D35"/>
    <w:rsid w:val="004E2134"/>
    <w:rsid w:val="004E39D0"/>
    <w:rsid w:val="004E3B45"/>
    <w:rsid w:val="004E44A6"/>
    <w:rsid w:val="004E4741"/>
    <w:rsid w:val="004E5BB1"/>
    <w:rsid w:val="004E67E2"/>
    <w:rsid w:val="004E6F0C"/>
    <w:rsid w:val="004E71B0"/>
    <w:rsid w:val="004F04C2"/>
    <w:rsid w:val="004F05A8"/>
    <w:rsid w:val="004F1401"/>
    <w:rsid w:val="004F1579"/>
    <w:rsid w:val="004F17BE"/>
    <w:rsid w:val="004F1ABA"/>
    <w:rsid w:val="004F2B62"/>
    <w:rsid w:val="004F3316"/>
    <w:rsid w:val="004F367E"/>
    <w:rsid w:val="004F37C3"/>
    <w:rsid w:val="004F4FD9"/>
    <w:rsid w:val="004F5101"/>
    <w:rsid w:val="004F5133"/>
    <w:rsid w:val="004F609E"/>
    <w:rsid w:val="004F648A"/>
    <w:rsid w:val="004F732C"/>
    <w:rsid w:val="004F7A48"/>
    <w:rsid w:val="00500198"/>
    <w:rsid w:val="00500E19"/>
    <w:rsid w:val="005010BB"/>
    <w:rsid w:val="00501486"/>
    <w:rsid w:val="005017E4"/>
    <w:rsid w:val="00501D9E"/>
    <w:rsid w:val="00502038"/>
    <w:rsid w:val="005030F6"/>
    <w:rsid w:val="005031A8"/>
    <w:rsid w:val="005035A6"/>
    <w:rsid w:val="0050438F"/>
    <w:rsid w:val="00504A33"/>
    <w:rsid w:val="00504C5F"/>
    <w:rsid w:val="00504FF7"/>
    <w:rsid w:val="0050515C"/>
    <w:rsid w:val="0050770B"/>
    <w:rsid w:val="00507D5C"/>
    <w:rsid w:val="00507FA8"/>
    <w:rsid w:val="0051079D"/>
    <w:rsid w:val="00511059"/>
    <w:rsid w:val="00511DB6"/>
    <w:rsid w:val="00512BC1"/>
    <w:rsid w:val="00513056"/>
    <w:rsid w:val="00513E63"/>
    <w:rsid w:val="00513EF9"/>
    <w:rsid w:val="00514D3E"/>
    <w:rsid w:val="0051573F"/>
    <w:rsid w:val="0051684D"/>
    <w:rsid w:val="0051702C"/>
    <w:rsid w:val="005172B0"/>
    <w:rsid w:val="0052068D"/>
    <w:rsid w:val="00521A1F"/>
    <w:rsid w:val="00522116"/>
    <w:rsid w:val="00522B06"/>
    <w:rsid w:val="00522EAC"/>
    <w:rsid w:val="00523705"/>
    <w:rsid w:val="00523CCD"/>
    <w:rsid w:val="00524BFA"/>
    <w:rsid w:val="00524D75"/>
    <w:rsid w:val="0052539A"/>
    <w:rsid w:val="00525B15"/>
    <w:rsid w:val="005269FE"/>
    <w:rsid w:val="00526A69"/>
    <w:rsid w:val="005271AE"/>
    <w:rsid w:val="00527F6A"/>
    <w:rsid w:val="00531CFA"/>
    <w:rsid w:val="0053248B"/>
    <w:rsid w:val="005327AE"/>
    <w:rsid w:val="005329D7"/>
    <w:rsid w:val="00532F22"/>
    <w:rsid w:val="00533340"/>
    <w:rsid w:val="00533833"/>
    <w:rsid w:val="00534C19"/>
    <w:rsid w:val="00535772"/>
    <w:rsid w:val="0053734F"/>
    <w:rsid w:val="00537D20"/>
    <w:rsid w:val="00537DE3"/>
    <w:rsid w:val="0054022C"/>
    <w:rsid w:val="00540E14"/>
    <w:rsid w:val="00540EDA"/>
    <w:rsid w:val="00541782"/>
    <w:rsid w:val="00541F58"/>
    <w:rsid w:val="0054228B"/>
    <w:rsid w:val="0054394E"/>
    <w:rsid w:val="00543C59"/>
    <w:rsid w:val="00544412"/>
    <w:rsid w:val="005444A9"/>
    <w:rsid w:val="005449D4"/>
    <w:rsid w:val="00544F72"/>
    <w:rsid w:val="00545784"/>
    <w:rsid w:val="0054698B"/>
    <w:rsid w:val="00546C5D"/>
    <w:rsid w:val="005474B1"/>
    <w:rsid w:val="005504D3"/>
    <w:rsid w:val="00552141"/>
    <w:rsid w:val="00553C2B"/>
    <w:rsid w:val="00553E3A"/>
    <w:rsid w:val="0055404A"/>
    <w:rsid w:val="005550A9"/>
    <w:rsid w:val="00557946"/>
    <w:rsid w:val="005601FB"/>
    <w:rsid w:val="0056077C"/>
    <w:rsid w:val="00560887"/>
    <w:rsid w:val="00561585"/>
    <w:rsid w:val="0056160E"/>
    <w:rsid w:val="005621AA"/>
    <w:rsid w:val="005634BF"/>
    <w:rsid w:val="00563D71"/>
    <w:rsid w:val="0056418E"/>
    <w:rsid w:val="00564402"/>
    <w:rsid w:val="0056578C"/>
    <w:rsid w:val="0056644D"/>
    <w:rsid w:val="00567040"/>
    <w:rsid w:val="0056719A"/>
    <w:rsid w:val="0056740C"/>
    <w:rsid w:val="00570983"/>
    <w:rsid w:val="00570B13"/>
    <w:rsid w:val="00570BF7"/>
    <w:rsid w:val="00571397"/>
    <w:rsid w:val="005713B7"/>
    <w:rsid w:val="00571860"/>
    <w:rsid w:val="00571CBF"/>
    <w:rsid w:val="0057235C"/>
    <w:rsid w:val="005731A3"/>
    <w:rsid w:val="00573702"/>
    <w:rsid w:val="00574586"/>
    <w:rsid w:val="00574CDB"/>
    <w:rsid w:val="00574E9B"/>
    <w:rsid w:val="005762B7"/>
    <w:rsid w:val="00576F73"/>
    <w:rsid w:val="00577756"/>
    <w:rsid w:val="00577B9B"/>
    <w:rsid w:val="005800BF"/>
    <w:rsid w:val="0058051A"/>
    <w:rsid w:val="00580E20"/>
    <w:rsid w:val="005811BE"/>
    <w:rsid w:val="0058143F"/>
    <w:rsid w:val="00581E61"/>
    <w:rsid w:val="00582273"/>
    <w:rsid w:val="0058276D"/>
    <w:rsid w:val="00582A3B"/>
    <w:rsid w:val="00583AF9"/>
    <w:rsid w:val="00584733"/>
    <w:rsid w:val="00585090"/>
    <w:rsid w:val="0058536A"/>
    <w:rsid w:val="005858AE"/>
    <w:rsid w:val="0058713F"/>
    <w:rsid w:val="0058714E"/>
    <w:rsid w:val="00590DA4"/>
    <w:rsid w:val="0059263C"/>
    <w:rsid w:val="0059742B"/>
    <w:rsid w:val="00597B20"/>
    <w:rsid w:val="00597F36"/>
    <w:rsid w:val="005A0ACF"/>
    <w:rsid w:val="005A0E33"/>
    <w:rsid w:val="005A1D03"/>
    <w:rsid w:val="005A2505"/>
    <w:rsid w:val="005A3855"/>
    <w:rsid w:val="005A3A68"/>
    <w:rsid w:val="005A5B09"/>
    <w:rsid w:val="005A6D9B"/>
    <w:rsid w:val="005A6E71"/>
    <w:rsid w:val="005A6F89"/>
    <w:rsid w:val="005A70C0"/>
    <w:rsid w:val="005A76D1"/>
    <w:rsid w:val="005A7C53"/>
    <w:rsid w:val="005B1ABA"/>
    <w:rsid w:val="005B3707"/>
    <w:rsid w:val="005B39C8"/>
    <w:rsid w:val="005B3AC3"/>
    <w:rsid w:val="005B3DEB"/>
    <w:rsid w:val="005B424E"/>
    <w:rsid w:val="005B4DDB"/>
    <w:rsid w:val="005B5522"/>
    <w:rsid w:val="005B5E86"/>
    <w:rsid w:val="005B6569"/>
    <w:rsid w:val="005B69E3"/>
    <w:rsid w:val="005C0494"/>
    <w:rsid w:val="005C0EF6"/>
    <w:rsid w:val="005C1916"/>
    <w:rsid w:val="005C2BA0"/>
    <w:rsid w:val="005C2E1A"/>
    <w:rsid w:val="005C3418"/>
    <w:rsid w:val="005C4103"/>
    <w:rsid w:val="005C42E1"/>
    <w:rsid w:val="005C47FC"/>
    <w:rsid w:val="005C51CD"/>
    <w:rsid w:val="005C58D4"/>
    <w:rsid w:val="005C5E8B"/>
    <w:rsid w:val="005D0285"/>
    <w:rsid w:val="005D0751"/>
    <w:rsid w:val="005D1020"/>
    <w:rsid w:val="005D22C3"/>
    <w:rsid w:val="005D2632"/>
    <w:rsid w:val="005D2A72"/>
    <w:rsid w:val="005D2E77"/>
    <w:rsid w:val="005D2FE3"/>
    <w:rsid w:val="005D2FEB"/>
    <w:rsid w:val="005D369D"/>
    <w:rsid w:val="005D4578"/>
    <w:rsid w:val="005D46D5"/>
    <w:rsid w:val="005D5297"/>
    <w:rsid w:val="005D5392"/>
    <w:rsid w:val="005D57BC"/>
    <w:rsid w:val="005D75C3"/>
    <w:rsid w:val="005D7BB6"/>
    <w:rsid w:val="005D7D8F"/>
    <w:rsid w:val="005E1AB4"/>
    <w:rsid w:val="005E1FFB"/>
    <w:rsid w:val="005E20A0"/>
    <w:rsid w:val="005E219E"/>
    <w:rsid w:val="005E227B"/>
    <w:rsid w:val="005E2BFB"/>
    <w:rsid w:val="005E3121"/>
    <w:rsid w:val="005E3135"/>
    <w:rsid w:val="005E32DD"/>
    <w:rsid w:val="005E38F6"/>
    <w:rsid w:val="005E48A2"/>
    <w:rsid w:val="005E499D"/>
    <w:rsid w:val="005E4B52"/>
    <w:rsid w:val="005E520E"/>
    <w:rsid w:val="005E55A9"/>
    <w:rsid w:val="005E5C96"/>
    <w:rsid w:val="005E5FAE"/>
    <w:rsid w:val="005E6B41"/>
    <w:rsid w:val="005E7285"/>
    <w:rsid w:val="005E75AF"/>
    <w:rsid w:val="005F06CF"/>
    <w:rsid w:val="005F11D3"/>
    <w:rsid w:val="005F2E38"/>
    <w:rsid w:val="005F33E4"/>
    <w:rsid w:val="005F3DCB"/>
    <w:rsid w:val="005F487D"/>
    <w:rsid w:val="005F4D12"/>
    <w:rsid w:val="005F4E46"/>
    <w:rsid w:val="005F50A6"/>
    <w:rsid w:val="005F50BA"/>
    <w:rsid w:val="00601766"/>
    <w:rsid w:val="00601832"/>
    <w:rsid w:val="006023E6"/>
    <w:rsid w:val="0060282E"/>
    <w:rsid w:val="0060286D"/>
    <w:rsid w:val="00603793"/>
    <w:rsid w:val="00604229"/>
    <w:rsid w:val="00604418"/>
    <w:rsid w:val="00605329"/>
    <w:rsid w:val="00605691"/>
    <w:rsid w:val="00605960"/>
    <w:rsid w:val="0060610C"/>
    <w:rsid w:val="00606AA1"/>
    <w:rsid w:val="0060715A"/>
    <w:rsid w:val="00610273"/>
    <w:rsid w:val="00611000"/>
    <w:rsid w:val="006121F9"/>
    <w:rsid w:val="006156D4"/>
    <w:rsid w:val="00615BF0"/>
    <w:rsid w:val="006161F9"/>
    <w:rsid w:val="006163FB"/>
    <w:rsid w:val="00616708"/>
    <w:rsid w:val="00617409"/>
    <w:rsid w:val="00617B82"/>
    <w:rsid w:val="006217B5"/>
    <w:rsid w:val="006219B3"/>
    <w:rsid w:val="00622048"/>
    <w:rsid w:val="00622247"/>
    <w:rsid w:val="0062249D"/>
    <w:rsid w:val="00622F2D"/>
    <w:rsid w:val="006236F5"/>
    <w:rsid w:val="00624C8F"/>
    <w:rsid w:val="0062616E"/>
    <w:rsid w:val="00627387"/>
    <w:rsid w:val="00630AAE"/>
    <w:rsid w:val="0063144F"/>
    <w:rsid w:val="0063151F"/>
    <w:rsid w:val="00631A09"/>
    <w:rsid w:val="00631F41"/>
    <w:rsid w:val="00632074"/>
    <w:rsid w:val="006335C9"/>
    <w:rsid w:val="0063544A"/>
    <w:rsid w:val="0064084C"/>
    <w:rsid w:val="0064181E"/>
    <w:rsid w:val="00641BDB"/>
    <w:rsid w:val="00642569"/>
    <w:rsid w:val="00644CF6"/>
    <w:rsid w:val="00645035"/>
    <w:rsid w:val="00645AFA"/>
    <w:rsid w:val="00646388"/>
    <w:rsid w:val="0064711C"/>
    <w:rsid w:val="006472F8"/>
    <w:rsid w:val="00647B32"/>
    <w:rsid w:val="00647F65"/>
    <w:rsid w:val="00650706"/>
    <w:rsid w:val="0065191E"/>
    <w:rsid w:val="0065224D"/>
    <w:rsid w:val="0065236F"/>
    <w:rsid w:val="006528DB"/>
    <w:rsid w:val="006529A5"/>
    <w:rsid w:val="006538D2"/>
    <w:rsid w:val="0065392F"/>
    <w:rsid w:val="00654AF3"/>
    <w:rsid w:val="006559A6"/>
    <w:rsid w:val="00655A85"/>
    <w:rsid w:val="00656CC0"/>
    <w:rsid w:val="006574D1"/>
    <w:rsid w:val="00657F37"/>
    <w:rsid w:val="0066192C"/>
    <w:rsid w:val="0066226C"/>
    <w:rsid w:val="00663385"/>
    <w:rsid w:val="006634FB"/>
    <w:rsid w:val="00663564"/>
    <w:rsid w:val="00663934"/>
    <w:rsid w:val="00663A9C"/>
    <w:rsid w:val="0066428F"/>
    <w:rsid w:val="00665219"/>
    <w:rsid w:val="00665B03"/>
    <w:rsid w:val="00665FE1"/>
    <w:rsid w:val="00666772"/>
    <w:rsid w:val="00670271"/>
    <w:rsid w:val="00670552"/>
    <w:rsid w:val="006709B4"/>
    <w:rsid w:val="00670DFF"/>
    <w:rsid w:val="0067181B"/>
    <w:rsid w:val="00671CCB"/>
    <w:rsid w:val="006730FF"/>
    <w:rsid w:val="0067315D"/>
    <w:rsid w:val="0067320D"/>
    <w:rsid w:val="00673249"/>
    <w:rsid w:val="00673C08"/>
    <w:rsid w:val="006740AF"/>
    <w:rsid w:val="00674BFA"/>
    <w:rsid w:val="00674E4D"/>
    <w:rsid w:val="00674FC6"/>
    <w:rsid w:val="00675078"/>
    <w:rsid w:val="00675C3D"/>
    <w:rsid w:val="006761C1"/>
    <w:rsid w:val="0067648E"/>
    <w:rsid w:val="00676494"/>
    <w:rsid w:val="006766ED"/>
    <w:rsid w:val="00677555"/>
    <w:rsid w:val="00680315"/>
    <w:rsid w:val="006806AF"/>
    <w:rsid w:val="0068124D"/>
    <w:rsid w:val="00681A2E"/>
    <w:rsid w:val="00681A95"/>
    <w:rsid w:val="00681D64"/>
    <w:rsid w:val="006820BD"/>
    <w:rsid w:val="006823BF"/>
    <w:rsid w:val="00682921"/>
    <w:rsid w:val="00682994"/>
    <w:rsid w:val="00682E19"/>
    <w:rsid w:val="006831EE"/>
    <w:rsid w:val="0068352F"/>
    <w:rsid w:val="00683ECF"/>
    <w:rsid w:val="0068444F"/>
    <w:rsid w:val="00685A32"/>
    <w:rsid w:val="00685D27"/>
    <w:rsid w:val="00686390"/>
    <w:rsid w:val="006863F2"/>
    <w:rsid w:val="006879B9"/>
    <w:rsid w:val="00687DC3"/>
    <w:rsid w:val="00690557"/>
    <w:rsid w:val="0069220B"/>
    <w:rsid w:val="0069255A"/>
    <w:rsid w:val="006925B0"/>
    <w:rsid w:val="00692873"/>
    <w:rsid w:val="00692B36"/>
    <w:rsid w:val="00692E94"/>
    <w:rsid w:val="00693C1C"/>
    <w:rsid w:val="0069438E"/>
    <w:rsid w:val="00696BBA"/>
    <w:rsid w:val="006A0366"/>
    <w:rsid w:val="006A25EA"/>
    <w:rsid w:val="006A2992"/>
    <w:rsid w:val="006A29A0"/>
    <w:rsid w:val="006A391B"/>
    <w:rsid w:val="006A418A"/>
    <w:rsid w:val="006A57D0"/>
    <w:rsid w:val="006A5AA4"/>
    <w:rsid w:val="006A5AB7"/>
    <w:rsid w:val="006A5C67"/>
    <w:rsid w:val="006A638F"/>
    <w:rsid w:val="006A66D0"/>
    <w:rsid w:val="006A715A"/>
    <w:rsid w:val="006A7A93"/>
    <w:rsid w:val="006B0A1D"/>
    <w:rsid w:val="006B17C4"/>
    <w:rsid w:val="006B21BB"/>
    <w:rsid w:val="006B27B5"/>
    <w:rsid w:val="006B28AF"/>
    <w:rsid w:val="006B3CF7"/>
    <w:rsid w:val="006B3D47"/>
    <w:rsid w:val="006B3E6E"/>
    <w:rsid w:val="006B43FF"/>
    <w:rsid w:val="006B4575"/>
    <w:rsid w:val="006B5D3D"/>
    <w:rsid w:val="006B64C1"/>
    <w:rsid w:val="006B678E"/>
    <w:rsid w:val="006B6B39"/>
    <w:rsid w:val="006B6DCE"/>
    <w:rsid w:val="006B71EB"/>
    <w:rsid w:val="006B75B6"/>
    <w:rsid w:val="006B779E"/>
    <w:rsid w:val="006C054E"/>
    <w:rsid w:val="006C11CF"/>
    <w:rsid w:val="006C1661"/>
    <w:rsid w:val="006C1680"/>
    <w:rsid w:val="006C28EA"/>
    <w:rsid w:val="006C3631"/>
    <w:rsid w:val="006C3738"/>
    <w:rsid w:val="006C3CDD"/>
    <w:rsid w:val="006C701C"/>
    <w:rsid w:val="006D006B"/>
    <w:rsid w:val="006D0584"/>
    <w:rsid w:val="006D0C63"/>
    <w:rsid w:val="006D0C74"/>
    <w:rsid w:val="006D1584"/>
    <w:rsid w:val="006D16A5"/>
    <w:rsid w:val="006D170C"/>
    <w:rsid w:val="006D1845"/>
    <w:rsid w:val="006D19A5"/>
    <w:rsid w:val="006D1AAB"/>
    <w:rsid w:val="006D2204"/>
    <w:rsid w:val="006D2269"/>
    <w:rsid w:val="006D2DF6"/>
    <w:rsid w:val="006D36EB"/>
    <w:rsid w:val="006D4681"/>
    <w:rsid w:val="006D46FC"/>
    <w:rsid w:val="006D56D1"/>
    <w:rsid w:val="006D5ECC"/>
    <w:rsid w:val="006D6F2F"/>
    <w:rsid w:val="006D73A6"/>
    <w:rsid w:val="006E05D1"/>
    <w:rsid w:val="006E2CCD"/>
    <w:rsid w:val="006E4282"/>
    <w:rsid w:val="006E4E93"/>
    <w:rsid w:val="006E516E"/>
    <w:rsid w:val="006E67D0"/>
    <w:rsid w:val="006E7323"/>
    <w:rsid w:val="006E7963"/>
    <w:rsid w:val="006F08A3"/>
    <w:rsid w:val="006F1136"/>
    <w:rsid w:val="006F1DA1"/>
    <w:rsid w:val="006F1FEA"/>
    <w:rsid w:val="006F2801"/>
    <w:rsid w:val="006F3CB0"/>
    <w:rsid w:val="006F42EA"/>
    <w:rsid w:val="006F43BD"/>
    <w:rsid w:val="006F4D91"/>
    <w:rsid w:val="006F54E0"/>
    <w:rsid w:val="006F56F5"/>
    <w:rsid w:val="006F57C6"/>
    <w:rsid w:val="006F594E"/>
    <w:rsid w:val="006F79B8"/>
    <w:rsid w:val="0070056F"/>
    <w:rsid w:val="00700A40"/>
    <w:rsid w:val="00701DCA"/>
    <w:rsid w:val="00702D19"/>
    <w:rsid w:val="00702F41"/>
    <w:rsid w:val="00704D6F"/>
    <w:rsid w:val="0070506A"/>
    <w:rsid w:val="00705120"/>
    <w:rsid w:val="0070525B"/>
    <w:rsid w:val="007065C1"/>
    <w:rsid w:val="00706B9B"/>
    <w:rsid w:val="00706DFC"/>
    <w:rsid w:val="00707663"/>
    <w:rsid w:val="0070779E"/>
    <w:rsid w:val="007077EE"/>
    <w:rsid w:val="00710BCE"/>
    <w:rsid w:val="0071135A"/>
    <w:rsid w:val="0071189F"/>
    <w:rsid w:val="00711B9F"/>
    <w:rsid w:val="00711CDE"/>
    <w:rsid w:val="007121FE"/>
    <w:rsid w:val="00712A08"/>
    <w:rsid w:val="00713772"/>
    <w:rsid w:val="007140EE"/>
    <w:rsid w:val="007158CC"/>
    <w:rsid w:val="00716762"/>
    <w:rsid w:val="00717343"/>
    <w:rsid w:val="0071768B"/>
    <w:rsid w:val="00717945"/>
    <w:rsid w:val="007204E5"/>
    <w:rsid w:val="007215E4"/>
    <w:rsid w:val="00722121"/>
    <w:rsid w:val="00722591"/>
    <w:rsid w:val="00722694"/>
    <w:rsid w:val="00722E62"/>
    <w:rsid w:val="007230D8"/>
    <w:rsid w:val="007230FC"/>
    <w:rsid w:val="007231DC"/>
    <w:rsid w:val="00723416"/>
    <w:rsid w:val="00723654"/>
    <w:rsid w:val="00723CAF"/>
    <w:rsid w:val="00724EBF"/>
    <w:rsid w:val="00726857"/>
    <w:rsid w:val="00727598"/>
    <w:rsid w:val="00727DA6"/>
    <w:rsid w:val="00727E40"/>
    <w:rsid w:val="00730130"/>
    <w:rsid w:val="007311E1"/>
    <w:rsid w:val="00731CDE"/>
    <w:rsid w:val="0073255E"/>
    <w:rsid w:val="00733017"/>
    <w:rsid w:val="00733F2B"/>
    <w:rsid w:val="0073451A"/>
    <w:rsid w:val="00734F29"/>
    <w:rsid w:val="00735D62"/>
    <w:rsid w:val="007364ED"/>
    <w:rsid w:val="007365BB"/>
    <w:rsid w:val="00736FD2"/>
    <w:rsid w:val="00737EB4"/>
    <w:rsid w:val="00740FDD"/>
    <w:rsid w:val="00743291"/>
    <w:rsid w:val="00743A59"/>
    <w:rsid w:val="00743B2E"/>
    <w:rsid w:val="00744F1D"/>
    <w:rsid w:val="00745D5B"/>
    <w:rsid w:val="0074653C"/>
    <w:rsid w:val="0074735E"/>
    <w:rsid w:val="00747BD8"/>
    <w:rsid w:val="00747F5C"/>
    <w:rsid w:val="00747FCB"/>
    <w:rsid w:val="00750296"/>
    <w:rsid w:val="007504D7"/>
    <w:rsid w:val="007516F3"/>
    <w:rsid w:val="00752628"/>
    <w:rsid w:val="0075407B"/>
    <w:rsid w:val="00754BE2"/>
    <w:rsid w:val="00754F2C"/>
    <w:rsid w:val="00755093"/>
    <w:rsid w:val="00755E4D"/>
    <w:rsid w:val="007564A6"/>
    <w:rsid w:val="00756A66"/>
    <w:rsid w:val="00756E59"/>
    <w:rsid w:val="00757471"/>
    <w:rsid w:val="00757CBF"/>
    <w:rsid w:val="0076174F"/>
    <w:rsid w:val="007634C7"/>
    <w:rsid w:val="007635B2"/>
    <w:rsid w:val="00765658"/>
    <w:rsid w:val="00765A69"/>
    <w:rsid w:val="00765F19"/>
    <w:rsid w:val="007660F3"/>
    <w:rsid w:val="007667E8"/>
    <w:rsid w:val="00766A5C"/>
    <w:rsid w:val="0077047E"/>
    <w:rsid w:val="007706AE"/>
    <w:rsid w:val="00770A01"/>
    <w:rsid w:val="00770F45"/>
    <w:rsid w:val="00771038"/>
    <w:rsid w:val="007710A2"/>
    <w:rsid w:val="00771293"/>
    <w:rsid w:val="0077156E"/>
    <w:rsid w:val="00772B23"/>
    <w:rsid w:val="00773FB6"/>
    <w:rsid w:val="0077453E"/>
    <w:rsid w:val="00775AB8"/>
    <w:rsid w:val="00776210"/>
    <w:rsid w:val="00776AF9"/>
    <w:rsid w:val="00776C3A"/>
    <w:rsid w:val="00777254"/>
    <w:rsid w:val="007772C5"/>
    <w:rsid w:val="007818C5"/>
    <w:rsid w:val="00781A34"/>
    <w:rsid w:val="00782901"/>
    <w:rsid w:val="0078340B"/>
    <w:rsid w:val="007838A3"/>
    <w:rsid w:val="00783C4B"/>
    <w:rsid w:val="0078484B"/>
    <w:rsid w:val="00784958"/>
    <w:rsid w:val="007849BC"/>
    <w:rsid w:val="00785784"/>
    <w:rsid w:val="007857D0"/>
    <w:rsid w:val="0078646C"/>
    <w:rsid w:val="007864DE"/>
    <w:rsid w:val="00786AB9"/>
    <w:rsid w:val="00787707"/>
    <w:rsid w:val="00787B4A"/>
    <w:rsid w:val="007904CB"/>
    <w:rsid w:val="00790E02"/>
    <w:rsid w:val="00791F03"/>
    <w:rsid w:val="00792F26"/>
    <w:rsid w:val="00793006"/>
    <w:rsid w:val="00793B1A"/>
    <w:rsid w:val="00793E27"/>
    <w:rsid w:val="00794525"/>
    <w:rsid w:val="00795734"/>
    <w:rsid w:val="00795842"/>
    <w:rsid w:val="00796094"/>
    <w:rsid w:val="007A1464"/>
    <w:rsid w:val="007A1A57"/>
    <w:rsid w:val="007A1B31"/>
    <w:rsid w:val="007A299A"/>
    <w:rsid w:val="007A302A"/>
    <w:rsid w:val="007A3C40"/>
    <w:rsid w:val="007A535A"/>
    <w:rsid w:val="007A69A2"/>
    <w:rsid w:val="007A69C2"/>
    <w:rsid w:val="007A742F"/>
    <w:rsid w:val="007A7480"/>
    <w:rsid w:val="007A7632"/>
    <w:rsid w:val="007A7A33"/>
    <w:rsid w:val="007A7EDC"/>
    <w:rsid w:val="007B1903"/>
    <w:rsid w:val="007B221C"/>
    <w:rsid w:val="007B231C"/>
    <w:rsid w:val="007B240C"/>
    <w:rsid w:val="007B2C9B"/>
    <w:rsid w:val="007B33A4"/>
    <w:rsid w:val="007B35C7"/>
    <w:rsid w:val="007B35E0"/>
    <w:rsid w:val="007B3EE6"/>
    <w:rsid w:val="007B467A"/>
    <w:rsid w:val="007B4B6F"/>
    <w:rsid w:val="007B4DC8"/>
    <w:rsid w:val="007B4F70"/>
    <w:rsid w:val="007B4F7C"/>
    <w:rsid w:val="007B5075"/>
    <w:rsid w:val="007B603A"/>
    <w:rsid w:val="007B6D44"/>
    <w:rsid w:val="007B79D9"/>
    <w:rsid w:val="007C0053"/>
    <w:rsid w:val="007C0695"/>
    <w:rsid w:val="007C0825"/>
    <w:rsid w:val="007C0953"/>
    <w:rsid w:val="007C0DAA"/>
    <w:rsid w:val="007C1799"/>
    <w:rsid w:val="007C1E90"/>
    <w:rsid w:val="007C1F06"/>
    <w:rsid w:val="007C20EA"/>
    <w:rsid w:val="007C2423"/>
    <w:rsid w:val="007C4832"/>
    <w:rsid w:val="007C5783"/>
    <w:rsid w:val="007C63CA"/>
    <w:rsid w:val="007C6844"/>
    <w:rsid w:val="007C6BFB"/>
    <w:rsid w:val="007D280D"/>
    <w:rsid w:val="007D2AE9"/>
    <w:rsid w:val="007D3244"/>
    <w:rsid w:val="007D32EE"/>
    <w:rsid w:val="007D335A"/>
    <w:rsid w:val="007D3A41"/>
    <w:rsid w:val="007D3A7F"/>
    <w:rsid w:val="007D4725"/>
    <w:rsid w:val="007D49E7"/>
    <w:rsid w:val="007D53C7"/>
    <w:rsid w:val="007D638D"/>
    <w:rsid w:val="007D645D"/>
    <w:rsid w:val="007D6BD6"/>
    <w:rsid w:val="007D7729"/>
    <w:rsid w:val="007E120E"/>
    <w:rsid w:val="007E193D"/>
    <w:rsid w:val="007E3073"/>
    <w:rsid w:val="007E34A6"/>
    <w:rsid w:val="007E37A3"/>
    <w:rsid w:val="007E3FE2"/>
    <w:rsid w:val="007E59FC"/>
    <w:rsid w:val="007E600E"/>
    <w:rsid w:val="007E6189"/>
    <w:rsid w:val="007E7420"/>
    <w:rsid w:val="007E784B"/>
    <w:rsid w:val="007E7A2B"/>
    <w:rsid w:val="007F015E"/>
    <w:rsid w:val="007F1097"/>
    <w:rsid w:val="007F13C2"/>
    <w:rsid w:val="007F14A7"/>
    <w:rsid w:val="007F166F"/>
    <w:rsid w:val="007F1CB9"/>
    <w:rsid w:val="007F2669"/>
    <w:rsid w:val="007F28D7"/>
    <w:rsid w:val="007F2DB0"/>
    <w:rsid w:val="007F5BC1"/>
    <w:rsid w:val="00800EC9"/>
    <w:rsid w:val="00800EDA"/>
    <w:rsid w:val="0080101C"/>
    <w:rsid w:val="008015C4"/>
    <w:rsid w:val="00801738"/>
    <w:rsid w:val="00801A27"/>
    <w:rsid w:val="00801D1D"/>
    <w:rsid w:val="00801F8A"/>
    <w:rsid w:val="0080256B"/>
    <w:rsid w:val="00804DB7"/>
    <w:rsid w:val="00805766"/>
    <w:rsid w:val="00805836"/>
    <w:rsid w:val="0080720C"/>
    <w:rsid w:val="0080728B"/>
    <w:rsid w:val="00807609"/>
    <w:rsid w:val="00807CF0"/>
    <w:rsid w:val="00810CC2"/>
    <w:rsid w:val="00812EA8"/>
    <w:rsid w:val="00813922"/>
    <w:rsid w:val="00813AD2"/>
    <w:rsid w:val="00814B73"/>
    <w:rsid w:val="008175A8"/>
    <w:rsid w:val="00817E87"/>
    <w:rsid w:val="0082100E"/>
    <w:rsid w:val="00822775"/>
    <w:rsid w:val="00822BBC"/>
    <w:rsid w:val="008241EF"/>
    <w:rsid w:val="00824331"/>
    <w:rsid w:val="008256B6"/>
    <w:rsid w:val="00825F7B"/>
    <w:rsid w:val="008267B1"/>
    <w:rsid w:val="00827300"/>
    <w:rsid w:val="00830385"/>
    <w:rsid w:val="00831302"/>
    <w:rsid w:val="0083187E"/>
    <w:rsid w:val="00831EA6"/>
    <w:rsid w:val="0083209E"/>
    <w:rsid w:val="00832341"/>
    <w:rsid w:val="008326E6"/>
    <w:rsid w:val="0083273C"/>
    <w:rsid w:val="00832941"/>
    <w:rsid w:val="00832BC4"/>
    <w:rsid w:val="00832E56"/>
    <w:rsid w:val="008332A2"/>
    <w:rsid w:val="0083408A"/>
    <w:rsid w:val="008347DC"/>
    <w:rsid w:val="0083484E"/>
    <w:rsid w:val="008356FB"/>
    <w:rsid w:val="0083626B"/>
    <w:rsid w:val="00837298"/>
    <w:rsid w:val="00837E10"/>
    <w:rsid w:val="0084035A"/>
    <w:rsid w:val="00841301"/>
    <w:rsid w:val="00841961"/>
    <w:rsid w:val="0084254D"/>
    <w:rsid w:val="008429EF"/>
    <w:rsid w:val="008438F3"/>
    <w:rsid w:val="00843A6A"/>
    <w:rsid w:val="008453DC"/>
    <w:rsid w:val="00846220"/>
    <w:rsid w:val="00847079"/>
    <w:rsid w:val="00850A80"/>
    <w:rsid w:val="00850C11"/>
    <w:rsid w:val="00850C72"/>
    <w:rsid w:val="00850DD0"/>
    <w:rsid w:val="008516DD"/>
    <w:rsid w:val="008517B9"/>
    <w:rsid w:val="008518C6"/>
    <w:rsid w:val="008527CE"/>
    <w:rsid w:val="00853248"/>
    <w:rsid w:val="008535B9"/>
    <w:rsid w:val="00853AE5"/>
    <w:rsid w:val="00853EC6"/>
    <w:rsid w:val="00854885"/>
    <w:rsid w:val="00855653"/>
    <w:rsid w:val="00855E87"/>
    <w:rsid w:val="00856E3A"/>
    <w:rsid w:val="00857014"/>
    <w:rsid w:val="008576AD"/>
    <w:rsid w:val="00860E3A"/>
    <w:rsid w:val="008620A5"/>
    <w:rsid w:val="00864AC0"/>
    <w:rsid w:val="00864BF5"/>
    <w:rsid w:val="00866A38"/>
    <w:rsid w:val="0086705C"/>
    <w:rsid w:val="00867AB2"/>
    <w:rsid w:val="00870147"/>
    <w:rsid w:val="00871535"/>
    <w:rsid w:val="0087246E"/>
    <w:rsid w:val="00872ED4"/>
    <w:rsid w:val="00873449"/>
    <w:rsid w:val="00873EE1"/>
    <w:rsid w:val="008755F0"/>
    <w:rsid w:val="008756CC"/>
    <w:rsid w:val="00875D06"/>
    <w:rsid w:val="00876350"/>
    <w:rsid w:val="0087737D"/>
    <w:rsid w:val="00877828"/>
    <w:rsid w:val="00880EF7"/>
    <w:rsid w:val="00881E67"/>
    <w:rsid w:val="0088214C"/>
    <w:rsid w:val="0088276D"/>
    <w:rsid w:val="00882CB1"/>
    <w:rsid w:val="00882FA2"/>
    <w:rsid w:val="008832F4"/>
    <w:rsid w:val="00883ADB"/>
    <w:rsid w:val="00883BAA"/>
    <w:rsid w:val="008843F8"/>
    <w:rsid w:val="00884443"/>
    <w:rsid w:val="008844AA"/>
    <w:rsid w:val="00885643"/>
    <w:rsid w:val="00886782"/>
    <w:rsid w:val="00886D28"/>
    <w:rsid w:val="008871C9"/>
    <w:rsid w:val="00887454"/>
    <w:rsid w:val="0088782A"/>
    <w:rsid w:val="00890022"/>
    <w:rsid w:val="00890B9E"/>
    <w:rsid w:val="00890C5B"/>
    <w:rsid w:val="0089139F"/>
    <w:rsid w:val="00891509"/>
    <w:rsid w:val="00891533"/>
    <w:rsid w:val="0089296A"/>
    <w:rsid w:val="00892B42"/>
    <w:rsid w:val="008931D4"/>
    <w:rsid w:val="00893C1E"/>
    <w:rsid w:val="00893E5D"/>
    <w:rsid w:val="00893EA8"/>
    <w:rsid w:val="00894156"/>
    <w:rsid w:val="00894816"/>
    <w:rsid w:val="00895139"/>
    <w:rsid w:val="00895519"/>
    <w:rsid w:val="00895617"/>
    <w:rsid w:val="008966AD"/>
    <w:rsid w:val="008967E3"/>
    <w:rsid w:val="00897832"/>
    <w:rsid w:val="008A0D51"/>
    <w:rsid w:val="008A492C"/>
    <w:rsid w:val="008A4FE8"/>
    <w:rsid w:val="008A5AC6"/>
    <w:rsid w:val="008A6C8A"/>
    <w:rsid w:val="008A739F"/>
    <w:rsid w:val="008A7C34"/>
    <w:rsid w:val="008B00C1"/>
    <w:rsid w:val="008B0985"/>
    <w:rsid w:val="008B1B24"/>
    <w:rsid w:val="008B1CB6"/>
    <w:rsid w:val="008B2645"/>
    <w:rsid w:val="008B2A06"/>
    <w:rsid w:val="008B4B98"/>
    <w:rsid w:val="008B4DB2"/>
    <w:rsid w:val="008B51DA"/>
    <w:rsid w:val="008B5345"/>
    <w:rsid w:val="008B535A"/>
    <w:rsid w:val="008B5401"/>
    <w:rsid w:val="008B5667"/>
    <w:rsid w:val="008B63C7"/>
    <w:rsid w:val="008B6E53"/>
    <w:rsid w:val="008B7E98"/>
    <w:rsid w:val="008C0E5C"/>
    <w:rsid w:val="008C16EA"/>
    <w:rsid w:val="008C176B"/>
    <w:rsid w:val="008C19C5"/>
    <w:rsid w:val="008C2135"/>
    <w:rsid w:val="008C2B8D"/>
    <w:rsid w:val="008C37D2"/>
    <w:rsid w:val="008C4634"/>
    <w:rsid w:val="008C5541"/>
    <w:rsid w:val="008C5C7B"/>
    <w:rsid w:val="008C5EF3"/>
    <w:rsid w:val="008C61BE"/>
    <w:rsid w:val="008C6E10"/>
    <w:rsid w:val="008C7329"/>
    <w:rsid w:val="008C7F4F"/>
    <w:rsid w:val="008D1165"/>
    <w:rsid w:val="008D1952"/>
    <w:rsid w:val="008D20D9"/>
    <w:rsid w:val="008D22A0"/>
    <w:rsid w:val="008D2DC8"/>
    <w:rsid w:val="008D3E5D"/>
    <w:rsid w:val="008D4A18"/>
    <w:rsid w:val="008D4B98"/>
    <w:rsid w:val="008D7F32"/>
    <w:rsid w:val="008E0716"/>
    <w:rsid w:val="008E0ACC"/>
    <w:rsid w:val="008E1DA0"/>
    <w:rsid w:val="008E30F8"/>
    <w:rsid w:val="008E3370"/>
    <w:rsid w:val="008E45BA"/>
    <w:rsid w:val="008E4A9E"/>
    <w:rsid w:val="008E4DAF"/>
    <w:rsid w:val="008E7201"/>
    <w:rsid w:val="008F2E95"/>
    <w:rsid w:val="008F32FD"/>
    <w:rsid w:val="008F5695"/>
    <w:rsid w:val="008F588A"/>
    <w:rsid w:val="008F6211"/>
    <w:rsid w:val="008F6797"/>
    <w:rsid w:val="008F706C"/>
    <w:rsid w:val="009009BC"/>
    <w:rsid w:val="00901963"/>
    <w:rsid w:val="00902EB7"/>
    <w:rsid w:val="00903706"/>
    <w:rsid w:val="009038BC"/>
    <w:rsid w:val="00903A7B"/>
    <w:rsid w:val="00903B70"/>
    <w:rsid w:val="00903EB7"/>
    <w:rsid w:val="009047DB"/>
    <w:rsid w:val="0090487F"/>
    <w:rsid w:val="009067DC"/>
    <w:rsid w:val="0090761A"/>
    <w:rsid w:val="00910D8E"/>
    <w:rsid w:val="00910F41"/>
    <w:rsid w:val="00911814"/>
    <w:rsid w:val="0091196C"/>
    <w:rsid w:val="00911C22"/>
    <w:rsid w:val="009122FD"/>
    <w:rsid w:val="00912663"/>
    <w:rsid w:val="00913626"/>
    <w:rsid w:val="00913EC4"/>
    <w:rsid w:val="0091460D"/>
    <w:rsid w:val="00914746"/>
    <w:rsid w:val="00914E42"/>
    <w:rsid w:val="00914FFB"/>
    <w:rsid w:val="0091518A"/>
    <w:rsid w:val="009158E0"/>
    <w:rsid w:val="0091644C"/>
    <w:rsid w:val="00916B1A"/>
    <w:rsid w:val="00920A76"/>
    <w:rsid w:val="00920F8A"/>
    <w:rsid w:val="009227C0"/>
    <w:rsid w:val="009234B4"/>
    <w:rsid w:val="00924D84"/>
    <w:rsid w:val="009266F3"/>
    <w:rsid w:val="00926936"/>
    <w:rsid w:val="00931670"/>
    <w:rsid w:val="009320A9"/>
    <w:rsid w:val="00933361"/>
    <w:rsid w:val="00933C75"/>
    <w:rsid w:val="00933FB0"/>
    <w:rsid w:val="009348C5"/>
    <w:rsid w:val="009349D9"/>
    <w:rsid w:val="009356B5"/>
    <w:rsid w:val="00935EB2"/>
    <w:rsid w:val="0093686C"/>
    <w:rsid w:val="00936B3D"/>
    <w:rsid w:val="00936C8F"/>
    <w:rsid w:val="0093791B"/>
    <w:rsid w:val="00937EF4"/>
    <w:rsid w:val="009406EE"/>
    <w:rsid w:val="009415DE"/>
    <w:rsid w:val="00942796"/>
    <w:rsid w:val="009427F1"/>
    <w:rsid w:val="00942F85"/>
    <w:rsid w:val="00943762"/>
    <w:rsid w:val="00944C2F"/>
    <w:rsid w:val="0094555D"/>
    <w:rsid w:val="0094597E"/>
    <w:rsid w:val="00945ADF"/>
    <w:rsid w:val="00946A7E"/>
    <w:rsid w:val="00950DC7"/>
    <w:rsid w:val="0095261D"/>
    <w:rsid w:val="00952DD7"/>
    <w:rsid w:val="0095301F"/>
    <w:rsid w:val="00953A09"/>
    <w:rsid w:val="00955B88"/>
    <w:rsid w:val="00955EA2"/>
    <w:rsid w:val="0095654A"/>
    <w:rsid w:val="0095755D"/>
    <w:rsid w:val="00957CDE"/>
    <w:rsid w:val="00960395"/>
    <w:rsid w:val="009608F1"/>
    <w:rsid w:val="00960D59"/>
    <w:rsid w:val="009613C7"/>
    <w:rsid w:val="009613DA"/>
    <w:rsid w:val="00961670"/>
    <w:rsid w:val="00961B71"/>
    <w:rsid w:val="009620B7"/>
    <w:rsid w:val="00962104"/>
    <w:rsid w:val="009624B8"/>
    <w:rsid w:val="0096267D"/>
    <w:rsid w:val="0096288A"/>
    <w:rsid w:val="00962977"/>
    <w:rsid w:val="00964718"/>
    <w:rsid w:val="009647AD"/>
    <w:rsid w:val="00964957"/>
    <w:rsid w:val="00964BE1"/>
    <w:rsid w:val="009652C4"/>
    <w:rsid w:val="00966000"/>
    <w:rsid w:val="009674A8"/>
    <w:rsid w:val="00970F69"/>
    <w:rsid w:val="00971712"/>
    <w:rsid w:val="00971AE5"/>
    <w:rsid w:val="009722BD"/>
    <w:rsid w:val="0097393A"/>
    <w:rsid w:val="00974B3D"/>
    <w:rsid w:val="00975041"/>
    <w:rsid w:val="00975CB5"/>
    <w:rsid w:val="00975DE8"/>
    <w:rsid w:val="00976BC5"/>
    <w:rsid w:val="00976CEB"/>
    <w:rsid w:val="00983831"/>
    <w:rsid w:val="00984B9E"/>
    <w:rsid w:val="00984D26"/>
    <w:rsid w:val="009850C2"/>
    <w:rsid w:val="009858AA"/>
    <w:rsid w:val="00985FEC"/>
    <w:rsid w:val="00986293"/>
    <w:rsid w:val="00986D31"/>
    <w:rsid w:val="009870C6"/>
    <w:rsid w:val="0098723F"/>
    <w:rsid w:val="009874AE"/>
    <w:rsid w:val="00987564"/>
    <w:rsid w:val="00987923"/>
    <w:rsid w:val="009904D7"/>
    <w:rsid w:val="009906A2"/>
    <w:rsid w:val="0099097F"/>
    <w:rsid w:val="00990ED6"/>
    <w:rsid w:val="00991305"/>
    <w:rsid w:val="0099134F"/>
    <w:rsid w:val="00991404"/>
    <w:rsid w:val="00991725"/>
    <w:rsid w:val="00991835"/>
    <w:rsid w:val="00991AF9"/>
    <w:rsid w:val="009926B4"/>
    <w:rsid w:val="00993924"/>
    <w:rsid w:val="00994E29"/>
    <w:rsid w:val="00994F97"/>
    <w:rsid w:val="009956B7"/>
    <w:rsid w:val="009971EA"/>
    <w:rsid w:val="00997B27"/>
    <w:rsid w:val="009A0B95"/>
    <w:rsid w:val="009A3248"/>
    <w:rsid w:val="009A38A2"/>
    <w:rsid w:val="009A38A7"/>
    <w:rsid w:val="009A3C3F"/>
    <w:rsid w:val="009A4D2D"/>
    <w:rsid w:val="009A4E0B"/>
    <w:rsid w:val="009A5600"/>
    <w:rsid w:val="009A6DAA"/>
    <w:rsid w:val="009A6F97"/>
    <w:rsid w:val="009B0C1E"/>
    <w:rsid w:val="009B0CFE"/>
    <w:rsid w:val="009B0EA4"/>
    <w:rsid w:val="009B1CC1"/>
    <w:rsid w:val="009B1D10"/>
    <w:rsid w:val="009B3553"/>
    <w:rsid w:val="009B3F70"/>
    <w:rsid w:val="009B4086"/>
    <w:rsid w:val="009B474E"/>
    <w:rsid w:val="009B506A"/>
    <w:rsid w:val="009B67B5"/>
    <w:rsid w:val="009B6DB5"/>
    <w:rsid w:val="009B788E"/>
    <w:rsid w:val="009C0313"/>
    <w:rsid w:val="009C0DDE"/>
    <w:rsid w:val="009C1253"/>
    <w:rsid w:val="009C12E2"/>
    <w:rsid w:val="009C16C7"/>
    <w:rsid w:val="009C203A"/>
    <w:rsid w:val="009C22C5"/>
    <w:rsid w:val="009C2CD8"/>
    <w:rsid w:val="009C2F88"/>
    <w:rsid w:val="009C3087"/>
    <w:rsid w:val="009C383A"/>
    <w:rsid w:val="009C4309"/>
    <w:rsid w:val="009C45A7"/>
    <w:rsid w:val="009C46F6"/>
    <w:rsid w:val="009C51A0"/>
    <w:rsid w:val="009C550D"/>
    <w:rsid w:val="009C564A"/>
    <w:rsid w:val="009C68A6"/>
    <w:rsid w:val="009C7A62"/>
    <w:rsid w:val="009C7B9E"/>
    <w:rsid w:val="009C7CF2"/>
    <w:rsid w:val="009D07A8"/>
    <w:rsid w:val="009D0903"/>
    <w:rsid w:val="009D0964"/>
    <w:rsid w:val="009D1E1A"/>
    <w:rsid w:val="009D2840"/>
    <w:rsid w:val="009D4823"/>
    <w:rsid w:val="009D48DA"/>
    <w:rsid w:val="009D49B8"/>
    <w:rsid w:val="009D4FDC"/>
    <w:rsid w:val="009D515B"/>
    <w:rsid w:val="009D593A"/>
    <w:rsid w:val="009D6F9A"/>
    <w:rsid w:val="009D7FFC"/>
    <w:rsid w:val="009E0DB8"/>
    <w:rsid w:val="009E1FD9"/>
    <w:rsid w:val="009E373D"/>
    <w:rsid w:val="009E4003"/>
    <w:rsid w:val="009E544E"/>
    <w:rsid w:val="009E5852"/>
    <w:rsid w:val="009E640B"/>
    <w:rsid w:val="009E659D"/>
    <w:rsid w:val="009E68ED"/>
    <w:rsid w:val="009E6A2A"/>
    <w:rsid w:val="009E6AD2"/>
    <w:rsid w:val="009E712D"/>
    <w:rsid w:val="009F1611"/>
    <w:rsid w:val="009F2951"/>
    <w:rsid w:val="009F2BA6"/>
    <w:rsid w:val="009F3C57"/>
    <w:rsid w:val="009F536E"/>
    <w:rsid w:val="009F5870"/>
    <w:rsid w:val="009F654B"/>
    <w:rsid w:val="009F6A7B"/>
    <w:rsid w:val="009F6DB1"/>
    <w:rsid w:val="009F7811"/>
    <w:rsid w:val="00A0149A"/>
    <w:rsid w:val="00A014C6"/>
    <w:rsid w:val="00A01C49"/>
    <w:rsid w:val="00A02559"/>
    <w:rsid w:val="00A03178"/>
    <w:rsid w:val="00A03762"/>
    <w:rsid w:val="00A03847"/>
    <w:rsid w:val="00A03DBC"/>
    <w:rsid w:val="00A0461C"/>
    <w:rsid w:val="00A04B1B"/>
    <w:rsid w:val="00A04C2E"/>
    <w:rsid w:val="00A04DA6"/>
    <w:rsid w:val="00A05878"/>
    <w:rsid w:val="00A06349"/>
    <w:rsid w:val="00A06B28"/>
    <w:rsid w:val="00A06B86"/>
    <w:rsid w:val="00A0780B"/>
    <w:rsid w:val="00A10AB0"/>
    <w:rsid w:val="00A13AB2"/>
    <w:rsid w:val="00A13B3E"/>
    <w:rsid w:val="00A152FD"/>
    <w:rsid w:val="00A15E0C"/>
    <w:rsid w:val="00A162EE"/>
    <w:rsid w:val="00A16A04"/>
    <w:rsid w:val="00A1789B"/>
    <w:rsid w:val="00A20EAF"/>
    <w:rsid w:val="00A21331"/>
    <w:rsid w:val="00A213D1"/>
    <w:rsid w:val="00A218C2"/>
    <w:rsid w:val="00A221CE"/>
    <w:rsid w:val="00A223F4"/>
    <w:rsid w:val="00A22A04"/>
    <w:rsid w:val="00A2340C"/>
    <w:rsid w:val="00A23D28"/>
    <w:rsid w:val="00A25118"/>
    <w:rsid w:val="00A256B1"/>
    <w:rsid w:val="00A25E26"/>
    <w:rsid w:val="00A2631A"/>
    <w:rsid w:val="00A26413"/>
    <w:rsid w:val="00A265F8"/>
    <w:rsid w:val="00A26C80"/>
    <w:rsid w:val="00A27013"/>
    <w:rsid w:val="00A275B6"/>
    <w:rsid w:val="00A30417"/>
    <w:rsid w:val="00A3045C"/>
    <w:rsid w:val="00A316CB"/>
    <w:rsid w:val="00A32201"/>
    <w:rsid w:val="00A32817"/>
    <w:rsid w:val="00A32E25"/>
    <w:rsid w:val="00A336F7"/>
    <w:rsid w:val="00A336FF"/>
    <w:rsid w:val="00A33873"/>
    <w:rsid w:val="00A34D10"/>
    <w:rsid w:val="00A352E8"/>
    <w:rsid w:val="00A35683"/>
    <w:rsid w:val="00A35A94"/>
    <w:rsid w:val="00A36122"/>
    <w:rsid w:val="00A36302"/>
    <w:rsid w:val="00A377A4"/>
    <w:rsid w:val="00A37ABE"/>
    <w:rsid w:val="00A37DC2"/>
    <w:rsid w:val="00A37F4D"/>
    <w:rsid w:val="00A40900"/>
    <w:rsid w:val="00A42448"/>
    <w:rsid w:val="00A43397"/>
    <w:rsid w:val="00A433DA"/>
    <w:rsid w:val="00A444AB"/>
    <w:rsid w:val="00A4485B"/>
    <w:rsid w:val="00A44976"/>
    <w:rsid w:val="00A44DCE"/>
    <w:rsid w:val="00A45553"/>
    <w:rsid w:val="00A47D73"/>
    <w:rsid w:val="00A508B1"/>
    <w:rsid w:val="00A51A45"/>
    <w:rsid w:val="00A5221A"/>
    <w:rsid w:val="00A534E3"/>
    <w:rsid w:val="00A53C83"/>
    <w:rsid w:val="00A53F8A"/>
    <w:rsid w:val="00A54080"/>
    <w:rsid w:val="00A55FC9"/>
    <w:rsid w:val="00A57085"/>
    <w:rsid w:val="00A60EC5"/>
    <w:rsid w:val="00A6127A"/>
    <w:rsid w:val="00A61C58"/>
    <w:rsid w:val="00A622DD"/>
    <w:rsid w:val="00A64248"/>
    <w:rsid w:val="00A649E6"/>
    <w:rsid w:val="00A65B9C"/>
    <w:rsid w:val="00A6606C"/>
    <w:rsid w:val="00A664EF"/>
    <w:rsid w:val="00A66554"/>
    <w:rsid w:val="00A67A76"/>
    <w:rsid w:val="00A71230"/>
    <w:rsid w:val="00A7216E"/>
    <w:rsid w:val="00A72785"/>
    <w:rsid w:val="00A727F0"/>
    <w:rsid w:val="00A72828"/>
    <w:rsid w:val="00A7414F"/>
    <w:rsid w:val="00A743F0"/>
    <w:rsid w:val="00A74BD6"/>
    <w:rsid w:val="00A74DA9"/>
    <w:rsid w:val="00A757F9"/>
    <w:rsid w:val="00A75FB7"/>
    <w:rsid w:val="00A76E6B"/>
    <w:rsid w:val="00A77CF0"/>
    <w:rsid w:val="00A8003F"/>
    <w:rsid w:val="00A806E4"/>
    <w:rsid w:val="00A806FC"/>
    <w:rsid w:val="00A8083E"/>
    <w:rsid w:val="00A80895"/>
    <w:rsid w:val="00A80E97"/>
    <w:rsid w:val="00A812E9"/>
    <w:rsid w:val="00A821CB"/>
    <w:rsid w:val="00A84698"/>
    <w:rsid w:val="00A85174"/>
    <w:rsid w:val="00A852E6"/>
    <w:rsid w:val="00A85D81"/>
    <w:rsid w:val="00A87B92"/>
    <w:rsid w:val="00A90001"/>
    <w:rsid w:val="00A903C1"/>
    <w:rsid w:val="00A9050D"/>
    <w:rsid w:val="00A9092F"/>
    <w:rsid w:val="00A91210"/>
    <w:rsid w:val="00A91980"/>
    <w:rsid w:val="00A928A2"/>
    <w:rsid w:val="00A92D3E"/>
    <w:rsid w:val="00A932C2"/>
    <w:rsid w:val="00A93BDF"/>
    <w:rsid w:val="00A94F11"/>
    <w:rsid w:val="00A95011"/>
    <w:rsid w:val="00A9502E"/>
    <w:rsid w:val="00A958E0"/>
    <w:rsid w:val="00A9643E"/>
    <w:rsid w:val="00A96D7A"/>
    <w:rsid w:val="00A9726C"/>
    <w:rsid w:val="00A972F2"/>
    <w:rsid w:val="00A97985"/>
    <w:rsid w:val="00AA02CB"/>
    <w:rsid w:val="00AA050A"/>
    <w:rsid w:val="00AA0638"/>
    <w:rsid w:val="00AA0826"/>
    <w:rsid w:val="00AA101C"/>
    <w:rsid w:val="00AA2DC4"/>
    <w:rsid w:val="00AA2E9B"/>
    <w:rsid w:val="00AA2F88"/>
    <w:rsid w:val="00AA33EE"/>
    <w:rsid w:val="00AA4DCD"/>
    <w:rsid w:val="00AA577E"/>
    <w:rsid w:val="00AA5FD1"/>
    <w:rsid w:val="00AA73E1"/>
    <w:rsid w:val="00AA7470"/>
    <w:rsid w:val="00AA7589"/>
    <w:rsid w:val="00AA7D78"/>
    <w:rsid w:val="00AA7EB6"/>
    <w:rsid w:val="00AB2A88"/>
    <w:rsid w:val="00AB3556"/>
    <w:rsid w:val="00AB36E3"/>
    <w:rsid w:val="00AB3759"/>
    <w:rsid w:val="00AB4AEA"/>
    <w:rsid w:val="00AB503B"/>
    <w:rsid w:val="00AB6AFF"/>
    <w:rsid w:val="00AB6E6F"/>
    <w:rsid w:val="00AB6F96"/>
    <w:rsid w:val="00AB714D"/>
    <w:rsid w:val="00AB7300"/>
    <w:rsid w:val="00AB73D0"/>
    <w:rsid w:val="00AB76E4"/>
    <w:rsid w:val="00AC0825"/>
    <w:rsid w:val="00AC0C87"/>
    <w:rsid w:val="00AC1ABB"/>
    <w:rsid w:val="00AC253B"/>
    <w:rsid w:val="00AC3D10"/>
    <w:rsid w:val="00AC3D60"/>
    <w:rsid w:val="00AC3FEF"/>
    <w:rsid w:val="00AC4424"/>
    <w:rsid w:val="00AC5CF8"/>
    <w:rsid w:val="00AC612D"/>
    <w:rsid w:val="00AC6575"/>
    <w:rsid w:val="00AC6F89"/>
    <w:rsid w:val="00AC7652"/>
    <w:rsid w:val="00AD2BBB"/>
    <w:rsid w:val="00AD2DE4"/>
    <w:rsid w:val="00AD2FB3"/>
    <w:rsid w:val="00AD3A14"/>
    <w:rsid w:val="00AD3BBA"/>
    <w:rsid w:val="00AD4B24"/>
    <w:rsid w:val="00AD5868"/>
    <w:rsid w:val="00AD5E2E"/>
    <w:rsid w:val="00AD7358"/>
    <w:rsid w:val="00AD755A"/>
    <w:rsid w:val="00AD7C33"/>
    <w:rsid w:val="00AE1E70"/>
    <w:rsid w:val="00AE43BC"/>
    <w:rsid w:val="00AE44E6"/>
    <w:rsid w:val="00AE463F"/>
    <w:rsid w:val="00AE4DFD"/>
    <w:rsid w:val="00AE4E1E"/>
    <w:rsid w:val="00AE51A1"/>
    <w:rsid w:val="00AE51AC"/>
    <w:rsid w:val="00AE6099"/>
    <w:rsid w:val="00AE6F6D"/>
    <w:rsid w:val="00AE754B"/>
    <w:rsid w:val="00AE785C"/>
    <w:rsid w:val="00AE7940"/>
    <w:rsid w:val="00AE7F0D"/>
    <w:rsid w:val="00AF1310"/>
    <w:rsid w:val="00AF15CD"/>
    <w:rsid w:val="00AF18EF"/>
    <w:rsid w:val="00AF1D74"/>
    <w:rsid w:val="00AF2C32"/>
    <w:rsid w:val="00AF3534"/>
    <w:rsid w:val="00AF380D"/>
    <w:rsid w:val="00AF3855"/>
    <w:rsid w:val="00AF3BA7"/>
    <w:rsid w:val="00AF40D0"/>
    <w:rsid w:val="00AF48BB"/>
    <w:rsid w:val="00AF55D9"/>
    <w:rsid w:val="00AF5BD9"/>
    <w:rsid w:val="00AF7C6F"/>
    <w:rsid w:val="00AF7D93"/>
    <w:rsid w:val="00AF7F85"/>
    <w:rsid w:val="00B027AC"/>
    <w:rsid w:val="00B03149"/>
    <w:rsid w:val="00B0367A"/>
    <w:rsid w:val="00B04C16"/>
    <w:rsid w:val="00B04C50"/>
    <w:rsid w:val="00B0565F"/>
    <w:rsid w:val="00B07088"/>
    <w:rsid w:val="00B07483"/>
    <w:rsid w:val="00B0756F"/>
    <w:rsid w:val="00B0783D"/>
    <w:rsid w:val="00B12D01"/>
    <w:rsid w:val="00B13562"/>
    <w:rsid w:val="00B1405A"/>
    <w:rsid w:val="00B17B3A"/>
    <w:rsid w:val="00B17CE5"/>
    <w:rsid w:val="00B20330"/>
    <w:rsid w:val="00B20992"/>
    <w:rsid w:val="00B20E42"/>
    <w:rsid w:val="00B24A30"/>
    <w:rsid w:val="00B2623B"/>
    <w:rsid w:val="00B26289"/>
    <w:rsid w:val="00B26C85"/>
    <w:rsid w:val="00B27362"/>
    <w:rsid w:val="00B27B4D"/>
    <w:rsid w:val="00B27BA4"/>
    <w:rsid w:val="00B27F51"/>
    <w:rsid w:val="00B3057C"/>
    <w:rsid w:val="00B30BB8"/>
    <w:rsid w:val="00B30F6C"/>
    <w:rsid w:val="00B31E7A"/>
    <w:rsid w:val="00B32FEA"/>
    <w:rsid w:val="00B3346A"/>
    <w:rsid w:val="00B3484A"/>
    <w:rsid w:val="00B35FA5"/>
    <w:rsid w:val="00B36E39"/>
    <w:rsid w:val="00B36F76"/>
    <w:rsid w:val="00B37027"/>
    <w:rsid w:val="00B374C1"/>
    <w:rsid w:val="00B3787C"/>
    <w:rsid w:val="00B4113D"/>
    <w:rsid w:val="00B41246"/>
    <w:rsid w:val="00B4246D"/>
    <w:rsid w:val="00B426CA"/>
    <w:rsid w:val="00B42AD0"/>
    <w:rsid w:val="00B43A1B"/>
    <w:rsid w:val="00B444E2"/>
    <w:rsid w:val="00B4535C"/>
    <w:rsid w:val="00B453C7"/>
    <w:rsid w:val="00B455BB"/>
    <w:rsid w:val="00B46E85"/>
    <w:rsid w:val="00B47EBE"/>
    <w:rsid w:val="00B5090C"/>
    <w:rsid w:val="00B50993"/>
    <w:rsid w:val="00B523A9"/>
    <w:rsid w:val="00B525E4"/>
    <w:rsid w:val="00B52DF5"/>
    <w:rsid w:val="00B5391C"/>
    <w:rsid w:val="00B539F0"/>
    <w:rsid w:val="00B53C79"/>
    <w:rsid w:val="00B53FF4"/>
    <w:rsid w:val="00B55047"/>
    <w:rsid w:val="00B550B8"/>
    <w:rsid w:val="00B55BEF"/>
    <w:rsid w:val="00B570D8"/>
    <w:rsid w:val="00B57532"/>
    <w:rsid w:val="00B60D28"/>
    <w:rsid w:val="00B60D9B"/>
    <w:rsid w:val="00B60DA8"/>
    <w:rsid w:val="00B61DF9"/>
    <w:rsid w:val="00B62046"/>
    <w:rsid w:val="00B62841"/>
    <w:rsid w:val="00B6374A"/>
    <w:rsid w:val="00B63B87"/>
    <w:rsid w:val="00B6490F"/>
    <w:rsid w:val="00B65372"/>
    <w:rsid w:val="00B65C35"/>
    <w:rsid w:val="00B65E23"/>
    <w:rsid w:val="00B66088"/>
    <w:rsid w:val="00B664B3"/>
    <w:rsid w:val="00B668FD"/>
    <w:rsid w:val="00B66C4C"/>
    <w:rsid w:val="00B66DC4"/>
    <w:rsid w:val="00B66FAB"/>
    <w:rsid w:val="00B67A3A"/>
    <w:rsid w:val="00B70039"/>
    <w:rsid w:val="00B70166"/>
    <w:rsid w:val="00B70400"/>
    <w:rsid w:val="00B721F3"/>
    <w:rsid w:val="00B7221A"/>
    <w:rsid w:val="00B72221"/>
    <w:rsid w:val="00B727A5"/>
    <w:rsid w:val="00B728F7"/>
    <w:rsid w:val="00B74AB3"/>
    <w:rsid w:val="00B75245"/>
    <w:rsid w:val="00B7638B"/>
    <w:rsid w:val="00B778C8"/>
    <w:rsid w:val="00B77C9E"/>
    <w:rsid w:val="00B80830"/>
    <w:rsid w:val="00B81234"/>
    <w:rsid w:val="00B82EC5"/>
    <w:rsid w:val="00B83120"/>
    <w:rsid w:val="00B833B3"/>
    <w:rsid w:val="00B839F0"/>
    <w:rsid w:val="00B84DA1"/>
    <w:rsid w:val="00B85628"/>
    <w:rsid w:val="00B8659B"/>
    <w:rsid w:val="00B868FB"/>
    <w:rsid w:val="00B879A9"/>
    <w:rsid w:val="00B90253"/>
    <w:rsid w:val="00B90D49"/>
    <w:rsid w:val="00B92134"/>
    <w:rsid w:val="00B92AD2"/>
    <w:rsid w:val="00B935E3"/>
    <w:rsid w:val="00B937BB"/>
    <w:rsid w:val="00B9549F"/>
    <w:rsid w:val="00B9617C"/>
    <w:rsid w:val="00B9701C"/>
    <w:rsid w:val="00B97113"/>
    <w:rsid w:val="00B9713D"/>
    <w:rsid w:val="00B972ED"/>
    <w:rsid w:val="00B97A34"/>
    <w:rsid w:val="00B97F95"/>
    <w:rsid w:val="00BA1D47"/>
    <w:rsid w:val="00BA2785"/>
    <w:rsid w:val="00BA27F6"/>
    <w:rsid w:val="00BA40A4"/>
    <w:rsid w:val="00BA5A66"/>
    <w:rsid w:val="00BA6610"/>
    <w:rsid w:val="00BA6F2E"/>
    <w:rsid w:val="00BA757E"/>
    <w:rsid w:val="00BA7B91"/>
    <w:rsid w:val="00BB0099"/>
    <w:rsid w:val="00BB0C8D"/>
    <w:rsid w:val="00BB0E70"/>
    <w:rsid w:val="00BB1B4B"/>
    <w:rsid w:val="00BB1FB6"/>
    <w:rsid w:val="00BB216B"/>
    <w:rsid w:val="00BB3DDD"/>
    <w:rsid w:val="00BB44F0"/>
    <w:rsid w:val="00BB72E8"/>
    <w:rsid w:val="00BB7CB5"/>
    <w:rsid w:val="00BC073B"/>
    <w:rsid w:val="00BC0DC2"/>
    <w:rsid w:val="00BC1696"/>
    <w:rsid w:val="00BC2AEE"/>
    <w:rsid w:val="00BC31F6"/>
    <w:rsid w:val="00BC3562"/>
    <w:rsid w:val="00BC37EC"/>
    <w:rsid w:val="00BC39F4"/>
    <w:rsid w:val="00BC46AA"/>
    <w:rsid w:val="00BC476E"/>
    <w:rsid w:val="00BC50C8"/>
    <w:rsid w:val="00BC5B14"/>
    <w:rsid w:val="00BC6BB2"/>
    <w:rsid w:val="00BC7165"/>
    <w:rsid w:val="00BC7670"/>
    <w:rsid w:val="00BD017E"/>
    <w:rsid w:val="00BD0568"/>
    <w:rsid w:val="00BD061E"/>
    <w:rsid w:val="00BD06DE"/>
    <w:rsid w:val="00BD1930"/>
    <w:rsid w:val="00BD20D8"/>
    <w:rsid w:val="00BD28AB"/>
    <w:rsid w:val="00BD29FA"/>
    <w:rsid w:val="00BD2ABB"/>
    <w:rsid w:val="00BD35FE"/>
    <w:rsid w:val="00BD4672"/>
    <w:rsid w:val="00BD47B8"/>
    <w:rsid w:val="00BD4CA7"/>
    <w:rsid w:val="00BD70FD"/>
    <w:rsid w:val="00BD7779"/>
    <w:rsid w:val="00BD77F0"/>
    <w:rsid w:val="00BE0A06"/>
    <w:rsid w:val="00BE0C25"/>
    <w:rsid w:val="00BE0D51"/>
    <w:rsid w:val="00BE0EF0"/>
    <w:rsid w:val="00BE17F6"/>
    <w:rsid w:val="00BE1824"/>
    <w:rsid w:val="00BE23B8"/>
    <w:rsid w:val="00BE25E2"/>
    <w:rsid w:val="00BE2912"/>
    <w:rsid w:val="00BE349A"/>
    <w:rsid w:val="00BE37B2"/>
    <w:rsid w:val="00BE3EED"/>
    <w:rsid w:val="00BE498B"/>
    <w:rsid w:val="00BE56D4"/>
    <w:rsid w:val="00BE58D9"/>
    <w:rsid w:val="00BE5F11"/>
    <w:rsid w:val="00BE5FCE"/>
    <w:rsid w:val="00BE63D8"/>
    <w:rsid w:val="00BE63FF"/>
    <w:rsid w:val="00BE7228"/>
    <w:rsid w:val="00BE7439"/>
    <w:rsid w:val="00BF0F76"/>
    <w:rsid w:val="00BF128B"/>
    <w:rsid w:val="00BF2132"/>
    <w:rsid w:val="00BF359C"/>
    <w:rsid w:val="00BF3E52"/>
    <w:rsid w:val="00BF4237"/>
    <w:rsid w:val="00BF42FE"/>
    <w:rsid w:val="00BF4887"/>
    <w:rsid w:val="00BF5CC5"/>
    <w:rsid w:val="00BF5D7F"/>
    <w:rsid w:val="00BF6667"/>
    <w:rsid w:val="00BF6EF4"/>
    <w:rsid w:val="00BF783D"/>
    <w:rsid w:val="00BF7987"/>
    <w:rsid w:val="00BF7D37"/>
    <w:rsid w:val="00BF7F47"/>
    <w:rsid w:val="00C00BC9"/>
    <w:rsid w:val="00C01808"/>
    <w:rsid w:val="00C02658"/>
    <w:rsid w:val="00C02E92"/>
    <w:rsid w:val="00C04264"/>
    <w:rsid w:val="00C06936"/>
    <w:rsid w:val="00C069F5"/>
    <w:rsid w:val="00C074AD"/>
    <w:rsid w:val="00C07C55"/>
    <w:rsid w:val="00C1004E"/>
    <w:rsid w:val="00C1016E"/>
    <w:rsid w:val="00C1031A"/>
    <w:rsid w:val="00C104D3"/>
    <w:rsid w:val="00C10858"/>
    <w:rsid w:val="00C10E11"/>
    <w:rsid w:val="00C1146A"/>
    <w:rsid w:val="00C11C23"/>
    <w:rsid w:val="00C12D59"/>
    <w:rsid w:val="00C12F23"/>
    <w:rsid w:val="00C12FE7"/>
    <w:rsid w:val="00C13102"/>
    <w:rsid w:val="00C14117"/>
    <w:rsid w:val="00C14755"/>
    <w:rsid w:val="00C1487A"/>
    <w:rsid w:val="00C15343"/>
    <w:rsid w:val="00C15621"/>
    <w:rsid w:val="00C15F8B"/>
    <w:rsid w:val="00C15FCE"/>
    <w:rsid w:val="00C1784B"/>
    <w:rsid w:val="00C20E10"/>
    <w:rsid w:val="00C216F1"/>
    <w:rsid w:val="00C227C3"/>
    <w:rsid w:val="00C2358C"/>
    <w:rsid w:val="00C2363C"/>
    <w:rsid w:val="00C23ADF"/>
    <w:rsid w:val="00C24A96"/>
    <w:rsid w:val="00C24FC7"/>
    <w:rsid w:val="00C25EF2"/>
    <w:rsid w:val="00C2661C"/>
    <w:rsid w:val="00C26C95"/>
    <w:rsid w:val="00C312EA"/>
    <w:rsid w:val="00C325A0"/>
    <w:rsid w:val="00C3326F"/>
    <w:rsid w:val="00C33413"/>
    <w:rsid w:val="00C352BA"/>
    <w:rsid w:val="00C352F6"/>
    <w:rsid w:val="00C36BB8"/>
    <w:rsid w:val="00C36C2F"/>
    <w:rsid w:val="00C3721C"/>
    <w:rsid w:val="00C37392"/>
    <w:rsid w:val="00C37888"/>
    <w:rsid w:val="00C37B8B"/>
    <w:rsid w:val="00C406F9"/>
    <w:rsid w:val="00C417E2"/>
    <w:rsid w:val="00C41C20"/>
    <w:rsid w:val="00C42B6C"/>
    <w:rsid w:val="00C438BD"/>
    <w:rsid w:val="00C44A62"/>
    <w:rsid w:val="00C44FB3"/>
    <w:rsid w:val="00C4546B"/>
    <w:rsid w:val="00C4572D"/>
    <w:rsid w:val="00C4581A"/>
    <w:rsid w:val="00C45D1B"/>
    <w:rsid w:val="00C4676B"/>
    <w:rsid w:val="00C4741E"/>
    <w:rsid w:val="00C47983"/>
    <w:rsid w:val="00C50138"/>
    <w:rsid w:val="00C50392"/>
    <w:rsid w:val="00C50601"/>
    <w:rsid w:val="00C50A57"/>
    <w:rsid w:val="00C524B9"/>
    <w:rsid w:val="00C53641"/>
    <w:rsid w:val="00C5495A"/>
    <w:rsid w:val="00C55050"/>
    <w:rsid w:val="00C55155"/>
    <w:rsid w:val="00C554EC"/>
    <w:rsid w:val="00C55517"/>
    <w:rsid w:val="00C55A14"/>
    <w:rsid w:val="00C5722E"/>
    <w:rsid w:val="00C57812"/>
    <w:rsid w:val="00C60107"/>
    <w:rsid w:val="00C60375"/>
    <w:rsid w:val="00C603B3"/>
    <w:rsid w:val="00C61CE7"/>
    <w:rsid w:val="00C6244C"/>
    <w:rsid w:val="00C62D49"/>
    <w:rsid w:val="00C62F7E"/>
    <w:rsid w:val="00C6307A"/>
    <w:rsid w:val="00C631F4"/>
    <w:rsid w:val="00C639FD"/>
    <w:rsid w:val="00C64CB1"/>
    <w:rsid w:val="00C650D8"/>
    <w:rsid w:val="00C6577F"/>
    <w:rsid w:val="00C66E5B"/>
    <w:rsid w:val="00C66FFA"/>
    <w:rsid w:val="00C67859"/>
    <w:rsid w:val="00C70584"/>
    <w:rsid w:val="00C70A34"/>
    <w:rsid w:val="00C71D7E"/>
    <w:rsid w:val="00C72087"/>
    <w:rsid w:val="00C73746"/>
    <w:rsid w:val="00C73DCC"/>
    <w:rsid w:val="00C73FF2"/>
    <w:rsid w:val="00C74218"/>
    <w:rsid w:val="00C74536"/>
    <w:rsid w:val="00C75185"/>
    <w:rsid w:val="00C75517"/>
    <w:rsid w:val="00C757F0"/>
    <w:rsid w:val="00C75F46"/>
    <w:rsid w:val="00C7613F"/>
    <w:rsid w:val="00C7622A"/>
    <w:rsid w:val="00C768B3"/>
    <w:rsid w:val="00C80407"/>
    <w:rsid w:val="00C805CD"/>
    <w:rsid w:val="00C81E34"/>
    <w:rsid w:val="00C8285E"/>
    <w:rsid w:val="00C82C35"/>
    <w:rsid w:val="00C82F61"/>
    <w:rsid w:val="00C837C1"/>
    <w:rsid w:val="00C84A75"/>
    <w:rsid w:val="00C85841"/>
    <w:rsid w:val="00C86CC4"/>
    <w:rsid w:val="00C86FCB"/>
    <w:rsid w:val="00C87D80"/>
    <w:rsid w:val="00C87FDF"/>
    <w:rsid w:val="00C908A5"/>
    <w:rsid w:val="00C92456"/>
    <w:rsid w:val="00C929FA"/>
    <w:rsid w:val="00C92F1C"/>
    <w:rsid w:val="00C94AF0"/>
    <w:rsid w:val="00C94B85"/>
    <w:rsid w:val="00C95E8D"/>
    <w:rsid w:val="00C96D22"/>
    <w:rsid w:val="00C96E4A"/>
    <w:rsid w:val="00C97839"/>
    <w:rsid w:val="00CA0276"/>
    <w:rsid w:val="00CA12F1"/>
    <w:rsid w:val="00CA1555"/>
    <w:rsid w:val="00CA1E27"/>
    <w:rsid w:val="00CA1F2D"/>
    <w:rsid w:val="00CA2624"/>
    <w:rsid w:val="00CA31EA"/>
    <w:rsid w:val="00CA46F2"/>
    <w:rsid w:val="00CA4C70"/>
    <w:rsid w:val="00CA4C80"/>
    <w:rsid w:val="00CA5DFA"/>
    <w:rsid w:val="00CA5F6D"/>
    <w:rsid w:val="00CA6C2A"/>
    <w:rsid w:val="00CA7175"/>
    <w:rsid w:val="00CA71FF"/>
    <w:rsid w:val="00CA781D"/>
    <w:rsid w:val="00CA7C3F"/>
    <w:rsid w:val="00CB0930"/>
    <w:rsid w:val="00CB0B52"/>
    <w:rsid w:val="00CB2514"/>
    <w:rsid w:val="00CB2C79"/>
    <w:rsid w:val="00CB2CDC"/>
    <w:rsid w:val="00CB38AA"/>
    <w:rsid w:val="00CB3945"/>
    <w:rsid w:val="00CB4404"/>
    <w:rsid w:val="00CB5453"/>
    <w:rsid w:val="00CB5F37"/>
    <w:rsid w:val="00CB6A97"/>
    <w:rsid w:val="00CB71B2"/>
    <w:rsid w:val="00CB7399"/>
    <w:rsid w:val="00CB77E2"/>
    <w:rsid w:val="00CC0418"/>
    <w:rsid w:val="00CC0FD4"/>
    <w:rsid w:val="00CC1640"/>
    <w:rsid w:val="00CC1916"/>
    <w:rsid w:val="00CC1C0A"/>
    <w:rsid w:val="00CC2B59"/>
    <w:rsid w:val="00CC431E"/>
    <w:rsid w:val="00CC4BA1"/>
    <w:rsid w:val="00CD0E82"/>
    <w:rsid w:val="00CD1191"/>
    <w:rsid w:val="00CD1381"/>
    <w:rsid w:val="00CD196F"/>
    <w:rsid w:val="00CD1C88"/>
    <w:rsid w:val="00CD2CB6"/>
    <w:rsid w:val="00CD4BB2"/>
    <w:rsid w:val="00CD4D0F"/>
    <w:rsid w:val="00CD54AC"/>
    <w:rsid w:val="00CD5558"/>
    <w:rsid w:val="00CD5B1E"/>
    <w:rsid w:val="00CD5C74"/>
    <w:rsid w:val="00CD67BE"/>
    <w:rsid w:val="00CD71C9"/>
    <w:rsid w:val="00CE2AB7"/>
    <w:rsid w:val="00CE2D88"/>
    <w:rsid w:val="00CE2DE2"/>
    <w:rsid w:val="00CE36F4"/>
    <w:rsid w:val="00CE4F2E"/>
    <w:rsid w:val="00CE51CD"/>
    <w:rsid w:val="00CE5ADB"/>
    <w:rsid w:val="00CE5BD8"/>
    <w:rsid w:val="00CE5DFE"/>
    <w:rsid w:val="00CE7145"/>
    <w:rsid w:val="00CF0C8F"/>
    <w:rsid w:val="00CF0D2B"/>
    <w:rsid w:val="00CF1355"/>
    <w:rsid w:val="00CF1F69"/>
    <w:rsid w:val="00CF27C8"/>
    <w:rsid w:val="00CF2EF7"/>
    <w:rsid w:val="00CF5820"/>
    <w:rsid w:val="00CF69BF"/>
    <w:rsid w:val="00D000A5"/>
    <w:rsid w:val="00D00576"/>
    <w:rsid w:val="00D0106C"/>
    <w:rsid w:val="00D01E36"/>
    <w:rsid w:val="00D01F36"/>
    <w:rsid w:val="00D0203A"/>
    <w:rsid w:val="00D0221B"/>
    <w:rsid w:val="00D02771"/>
    <w:rsid w:val="00D028B2"/>
    <w:rsid w:val="00D02D36"/>
    <w:rsid w:val="00D030E3"/>
    <w:rsid w:val="00D03D7E"/>
    <w:rsid w:val="00D04AD2"/>
    <w:rsid w:val="00D06B41"/>
    <w:rsid w:val="00D10173"/>
    <w:rsid w:val="00D10207"/>
    <w:rsid w:val="00D109D2"/>
    <w:rsid w:val="00D119C3"/>
    <w:rsid w:val="00D15265"/>
    <w:rsid w:val="00D158D3"/>
    <w:rsid w:val="00D159F0"/>
    <w:rsid w:val="00D15E1B"/>
    <w:rsid w:val="00D2023F"/>
    <w:rsid w:val="00D203E7"/>
    <w:rsid w:val="00D20A61"/>
    <w:rsid w:val="00D20CB2"/>
    <w:rsid w:val="00D21B47"/>
    <w:rsid w:val="00D21F0C"/>
    <w:rsid w:val="00D22694"/>
    <w:rsid w:val="00D2276B"/>
    <w:rsid w:val="00D2282C"/>
    <w:rsid w:val="00D2288B"/>
    <w:rsid w:val="00D22D23"/>
    <w:rsid w:val="00D22EF1"/>
    <w:rsid w:val="00D23443"/>
    <w:rsid w:val="00D24E0F"/>
    <w:rsid w:val="00D25141"/>
    <w:rsid w:val="00D26EFE"/>
    <w:rsid w:val="00D302E2"/>
    <w:rsid w:val="00D31092"/>
    <w:rsid w:val="00D31B24"/>
    <w:rsid w:val="00D32DEF"/>
    <w:rsid w:val="00D34E3E"/>
    <w:rsid w:val="00D35171"/>
    <w:rsid w:val="00D355E5"/>
    <w:rsid w:val="00D35B50"/>
    <w:rsid w:val="00D35BA5"/>
    <w:rsid w:val="00D35F0B"/>
    <w:rsid w:val="00D365A5"/>
    <w:rsid w:val="00D36873"/>
    <w:rsid w:val="00D36902"/>
    <w:rsid w:val="00D374B4"/>
    <w:rsid w:val="00D40441"/>
    <w:rsid w:val="00D40DDE"/>
    <w:rsid w:val="00D41477"/>
    <w:rsid w:val="00D41C13"/>
    <w:rsid w:val="00D41C44"/>
    <w:rsid w:val="00D41CB1"/>
    <w:rsid w:val="00D41FA4"/>
    <w:rsid w:val="00D425B5"/>
    <w:rsid w:val="00D43C1E"/>
    <w:rsid w:val="00D44759"/>
    <w:rsid w:val="00D45647"/>
    <w:rsid w:val="00D47583"/>
    <w:rsid w:val="00D50CA1"/>
    <w:rsid w:val="00D5125C"/>
    <w:rsid w:val="00D51E4E"/>
    <w:rsid w:val="00D52548"/>
    <w:rsid w:val="00D52BCC"/>
    <w:rsid w:val="00D52E63"/>
    <w:rsid w:val="00D54132"/>
    <w:rsid w:val="00D554BD"/>
    <w:rsid w:val="00D55CE1"/>
    <w:rsid w:val="00D56938"/>
    <w:rsid w:val="00D572C8"/>
    <w:rsid w:val="00D57DBB"/>
    <w:rsid w:val="00D602DA"/>
    <w:rsid w:val="00D606E5"/>
    <w:rsid w:val="00D62181"/>
    <w:rsid w:val="00D63293"/>
    <w:rsid w:val="00D63A80"/>
    <w:rsid w:val="00D63DFA"/>
    <w:rsid w:val="00D63EA4"/>
    <w:rsid w:val="00D640A7"/>
    <w:rsid w:val="00D6487E"/>
    <w:rsid w:val="00D65170"/>
    <w:rsid w:val="00D66FD8"/>
    <w:rsid w:val="00D672CD"/>
    <w:rsid w:val="00D67DCA"/>
    <w:rsid w:val="00D67DE4"/>
    <w:rsid w:val="00D7006A"/>
    <w:rsid w:val="00D72715"/>
    <w:rsid w:val="00D72A35"/>
    <w:rsid w:val="00D72BCF"/>
    <w:rsid w:val="00D72FC4"/>
    <w:rsid w:val="00D73689"/>
    <w:rsid w:val="00D73936"/>
    <w:rsid w:val="00D73B34"/>
    <w:rsid w:val="00D743A2"/>
    <w:rsid w:val="00D7520A"/>
    <w:rsid w:val="00D76B83"/>
    <w:rsid w:val="00D77271"/>
    <w:rsid w:val="00D777C8"/>
    <w:rsid w:val="00D80651"/>
    <w:rsid w:val="00D80CA8"/>
    <w:rsid w:val="00D817D6"/>
    <w:rsid w:val="00D82772"/>
    <w:rsid w:val="00D844C4"/>
    <w:rsid w:val="00D84E87"/>
    <w:rsid w:val="00D84FB3"/>
    <w:rsid w:val="00D8577A"/>
    <w:rsid w:val="00D8663B"/>
    <w:rsid w:val="00D86E64"/>
    <w:rsid w:val="00D90176"/>
    <w:rsid w:val="00D9113D"/>
    <w:rsid w:val="00D92272"/>
    <w:rsid w:val="00D948B1"/>
    <w:rsid w:val="00D950A2"/>
    <w:rsid w:val="00D95828"/>
    <w:rsid w:val="00D97385"/>
    <w:rsid w:val="00DA02A4"/>
    <w:rsid w:val="00DA3156"/>
    <w:rsid w:val="00DA35C1"/>
    <w:rsid w:val="00DA37E2"/>
    <w:rsid w:val="00DA3B41"/>
    <w:rsid w:val="00DA429A"/>
    <w:rsid w:val="00DA42E5"/>
    <w:rsid w:val="00DA48B5"/>
    <w:rsid w:val="00DA4D37"/>
    <w:rsid w:val="00DA4E08"/>
    <w:rsid w:val="00DA63CA"/>
    <w:rsid w:val="00DA719A"/>
    <w:rsid w:val="00DA7539"/>
    <w:rsid w:val="00DA780E"/>
    <w:rsid w:val="00DB0329"/>
    <w:rsid w:val="00DB0FD2"/>
    <w:rsid w:val="00DB1CC0"/>
    <w:rsid w:val="00DB1FDD"/>
    <w:rsid w:val="00DB2519"/>
    <w:rsid w:val="00DB2CEF"/>
    <w:rsid w:val="00DB317A"/>
    <w:rsid w:val="00DB33C6"/>
    <w:rsid w:val="00DB373C"/>
    <w:rsid w:val="00DB4F7D"/>
    <w:rsid w:val="00DB5062"/>
    <w:rsid w:val="00DB53A9"/>
    <w:rsid w:val="00DB5837"/>
    <w:rsid w:val="00DB5E48"/>
    <w:rsid w:val="00DB63C2"/>
    <w:rsid w:val="00DB64E9"/>
    <w:rsid w:val="00DB74DB"/>
    <w:rsid w:val="00DC03CD"/>
    <w:rsid w:val="00DC1960"/>
    <w:rsid w:val="00DC2474"/>
    <w:rsid w:val="00DC2616"/>
    <w:rsid w:val="00DC2BFD"/>
    <w:rsid w:val="00DC3634"/>
    <w:rsid w:val="00DC488C"/>
    <w:rsid w:val="00DC49D9"/>
    <w:rsid w:val="00DC536B"/>
    <w:rsid w:val="00DC5589"/>
    <w:rsid w:val="00DC6764"/>
    <w:rsid w:val="00DC69B1"/>
    <w:rsid w:val="00DC78A4"/>
    <w:rsid w:val="00DD0A21"/>
    <w:rsid w:val="00DD0F47"/>
    <w:rsid w:val="00DD11D4"/>
    <w:rsid w:val="00DD223E"/>
    <w:rsid w:val="00DD2606"/>
    <w:rsid w:val="00DD2800"/>
    <w:rsid w:val="00DD2B86"/>
    <w:rsid w:val="00DD2CA4"/>
    <w:rsid w:val="00DD2D9B"/>
    <w:rsid w:val="00DD5125"/>
    <w:rsid w:val="00DD690D"/>
    <w:rsid w:val="00DD7920"/>
    <w:rsid w:val="00DE1049"/>
    <w:rsid w:val="00DE1A83"/>
    <w:rsid w:val="00DE2C1A"/>
    <w:rsid w:val="00DE5B46"/>
    <w:rsid w:val="00DE6204"/>
    <w:rsid w:val="00DE62F5"/>
    <w:rsid w:val="00DE6865"/>
    <w:rsid w:val="00DE6E6B"/>
    <w:rsid w:val="00DF02B9"/>
    <w:rsid w:val="00DF06E5"/>
    <w:rsid w:val="00DF080C"/>
    <w:rsid w:val="00DF0A39"/>
    <w:rsid w:val="00DF0BC4"/>
    <w:rsid w:val="00DF1244"/>
    <w:rsid w:val="00DF1780"/>
    <w:rsid w:val="00DF26BA"/>
    <w:rsid w:val="00DF2737"/>
    <w:rsid w:val="00DF2DCE"/>
    <w:rsid w:val="00DF380C"/>
    <w:rsid w:val="00DF3BE4"/>
    <w:rsid w:val="00DF40CD"/>
    <w:rsid w:val="00DF4DC2"/>
    <w:rsid w:val="00DF77F7"/>
    <w:rsid w:val="00E003E5"/>
    <w:rsid w:val="00E00945"/>
    <w:rsid w:val="00E00B82"/>
    <w:rsid w:val="00E00B96"/>
    <w:rsid w:val="00E0228A"/>
    <w:rsid w:val="00E036A1"/>
    <w:rsid w:val="00E0488D"/>
    <w:rsid w:val="00E054D7"/>
    <w:rsid w:val="00E06FA4"/>
    <w:rsid w:val="00E07BA5"/>
    <w:rsid w:val="00E07CD2"/>
    <w:rsid w:val="00E10544"/>
    <w:rsid w:val="00E11020"/>
    <w:rsid w:val="00E11A00"/>
    <w:rsid w:val="00E11ADA"/>
    <w:rsid w:val="00E12372"/>
    <w:rsid w:val="00E12381"/>
    <w:rsid w:val="00E137EA"/>
    <w:rsid w:val="00E1527C"/>
    <w:rsid w:val="00E15A17"/>
    <w:rsid w:val="00E15B56"/>
    <w:rsid w:val="00E16174"/>
    <w:rsid w:val="00E16496"/>
    <w:rsid w:val="00E1692D"/>
    <w:rsid w:val="00E1706D"/>
    <w:rsid w:val="00E171D1"/>
    <w:rsid w:val="00E17FD5"/>
    <w:rsid w:val="00E20F56"/>
    <w:rsid w:val="00E21DF8"/>
    <w:rsid w:val="00E22248"/>
    <w:rsid w:val="00E22290"/>
    <w:rsid w:val="00E22CD3"/>
    <w:rsid w:val="00E2390E"/>
    <w:rsid w:val="00E23F9D"/>
    <w:rsid w:val="00E23FB7"/>
    <w:rsid w:val="00E2468C"/>
    <w:rsid w:val="00E24C1B"/>
    <w:rsid w:val="00E251FD"/>
    <w:rsid w:val="00E27761"/>
    <w:rsid w:val="00E27E66"/>
    <w:rsid w:val="00E30EEF"/>
    <w:rsid w:val="00E31117"/>
    <w:rsid w:val="00E333F9"/>
    <w:rsid w:val="00E33CC5"/>
    <w:rsid w:val="00E33DBC"/>
    <w:rsid w:val="00E33E4B"/>
    <w:rsid w:val="00E34087"/>
    <w:rsid w:val="00E34411"/>
    <w:rsid w:val="00E348E9"/>
    <w:rsid w:val="00E35455"/>
    <w:rsid w:val="00E35721"/>
    <w:rsid w:val="00E35F81"/>
    <w:rsid w:val="00E371E9"/>
    <w:rsid w:val="00E37831"/>
    <w:rsid w:val="00E37CB9"/>
    <w:rsid w:val="00E40BBD"/>
    <w:rsid w:val="00E40E39"/>
    <w:rsid w:val="00E41080"/>
    <w:rsid w:val="00E415A6"/>
    <w:rsid w:val="00E4171D"/>
    <w:rsid w:val="00E42CE7"/>
    <w:rsid w:val="00E4411C"/>
    <w:rsid w:val="00E44D6C"/>
    <w:rsid w:val="00E45290"/>
    <w:rsid w:val="00E45931"/>
    <w:rsid w:val="00E46296"/>
    <w:rsid w:val="00E4660E"/>
    <w:rsid w:val="00E471E6"/>
    <w:rsid w:val="00E47331"/>
    <w:rsid w:val="00E476E0"/>
    <w:rsid w:val="00E511DB"/>
    <w:rsid w:val="00E51A6E"/>
    <w:rsid w:val="00E522FD"/>
    <w:rsid w:val="00E52BD7"/>
    <w:rsid w:val="00E537EA"/>
    <w:rsid w:val="00E539A2"/>
    <w:rsid w:val="00E53DE4"/>
    <w:rsid w:val="00E53FA8"/>
    <w:rsid w:val="00E5475A"/>
    <w:rsid w:val="00E54B97"/>
    <w:rsid w:val="00E5526E"/>
    <w:rsid w:val="00E55CF7"/>
    <w:rsid w:val="00E56EC0"/>
    <w:rsid w:val="00E61657"/>
    <w:rsid w:val="00E61BF0"/>
    <w:rsid w:val="00E62442"/>
    <w:rsid w:val="00E629F3"/>
    <w:rsid w:val="00E631FD"/>
    <w:rsid w:val="00E63A97"/>
    <w:rsid w:val="00E63B9B"/>
    <w:rsid w:val="00E64CF7"/>
    <w:rsid w:val="00E661BE"/>
    <w:rsid w:val="00E7070B"/>
    <w:rsid w:val="00E709D7"/>
    <w:rsid w:val="00E70CDD"/>
    <w:rsid w:val="00E71E13"/>
    <w:rsid w:val="00E738CE"/>
    <w:rsid w:val="00E73D37"/>
    <w:rsid w:val="00E73E7E"/>
    <w:rsid w:val="00E74812"/>
    <w:rsid w:val="00E7482D"/>
    <w:rsid w:val="00E75B68"/>
    <w:rsid w:val="00E76C5E"/>
    <w:rsid w:val="00E778DE"/>
    <w:rsid w:val="00E80554"/>
    <w:rsid w:val="00E8103C"/>
    <w:rsid w:val="00E8139F"/>
    <w:rsid w:val="00E818D7"/>
    <w:rsid w:val="00E82818"/>
    <w:rsid w:val="00E82DCF"/>
    <w:rsid w:val="00E82ECA"/>
    <w:rsid w:val="00E830EF"/>
    <w:rsid w:val="00E85134"/>
    <w:rsid w:val="00E85623"/>
    <w:rsid w:val="00E856CF"/>
    <w:rsid w:val="00E859B3"/>
    <w:rsid w:val="00E8609B"/>
    <w:rsid w:val="00E860FC"/>
    <w:rsid w:val="00E861C5"/>
    <w:rsid w:val="00E86E4D"/>
    <w:rsid w:val="00E86FF6"/>
    <w:rsid w:val="00E87EBE"/>
    <w:rsid w:val="00E9096E"/>
    <w:rsid w:val="00E90C29"/>
    <w:rsid w:val="00E90E00"/>
    <w:rsid w:val="00E90FE0"/>
    <w:rsid w:val="00E91414"/>
    <w:rsid w:val="00E915C0"/>
    <w:rsid w:val="00E91854"/>
    <w:rsid w:val="00E92F1B"/>
    <w:rsid w:val="00E932C2"/>
    <w:rsid w:val="00E93C53"/>
    <w:rsid w:val="00E93E50"/>
    <w:rsid w:val="00E95B8D"/>
    <w:rsid w:val="00E95E25"/>
    <w:rsid w:val="00E965C8"/>
    <w:rsid w:val="00E96684"/>
    <w:rsid w:val="00E96EBF"/>
    <w:rsid w:val="00E97525"/>
    <w:rsid w:val="00E97639"/>
    <w:rsid w:val="00EA0268"/>
    <w:rsid w:val="00EA08F2"/>
    <w:rsid w:val="00EA134C"/>
    <w:rsid w:val="00EA1E08"/>
    <w:rsid w:val="00EA20B8"/>
    <w:rsid w:val="00EA258C"/>
    <w:rsid w:val="00EA2CBB"/>
    <w:rsid w:val="00EA3AD5"/>
    <w:rsid w:val="00EA3C08"/>
    <w:rsid w:val="00EA47B1"/>
    <w:rsid w:val="00EA4AF4"/>
    <w:rsid w:val="00EA5A4D"/>
    <w:rsid w:val="00EA5EC2"/>
    <w:rsid w:val="00EA65B6"/>
    <w:rsid w:val="00EA6843"/>
    <w:rsid w:val="00EA77CB"/>
    <w:rsid w:val="00EB0706"/>
    <w:rsid w:val="00EB07DA"/>
    <w:rsid w:val="00EB1198"/>
    <w:rsid w:val="00EB131D"/>
    <w:rsid w:val="00EB2930"/>
    <w:rsid w:val="00EB5E10"/>
    <w:rsid w:val="00EB6440"/>
    <w:rsid w:val="00EB653F"/>
    <w:rsid w:val="00EB7993"/>
    <w:rsid w:val="00EB7C02"/>
    <w:rsid w:val="00EB7E68"/>
    <w:rsid w:val="00EC09F0"/>
    <w:rsid w:val="00EC0CDA"/>
    <w:rsid w:val="00EC0F17"/>
    <w:rsid w:val="00EC0FD6"/>
    <w:rsid w:val="00EC1533"/>
    <w:rsid w:val="00EC158F"/>
    <w:rsid w:val="00EC17C7"/>
    <w:rsid w:val="00EC3004"/>
    <w:rsid w:val="00ED0779"/>
    <w:rsid w:val="00ED3F0B"/>
    <w:rsid w:val="00ED4220"/>
    <w:rsid w:val="00ED46AC"/>
    <w:rsid w:val="00ED55A1"/>
    <w:rsid w:val="00ED739B"/>
    <w:rsid w:val="00EE0613"/>
    <w:rsid w:val="00EE09FA"/>
    <w:rsid w:val="00EE255D"/>
    <w:rsid w:val="00EE46E2"/>
    <w:rsid w:val="00EE4A0A"/>
    <w:rsid w:val="00EE506C"/>
    <w:rsid w:val="00EE5208"/>
    <w:rsid w:val="00EE558D"/>
    <w:rsid w:val="00EF0607"/>
    <w:rsid w:val="00EF0855"/>
    <w:rsid w:val="00EF09AA"/>
    <w:rsid w:val="00EF0D8F"/>
    <w:rsid w:val="00EF0E53"/>
    <w:rsid w:val="00EF1B09"/>
    <w:rsid w:val="00EF1B28"/>
    <w:rsid w:val="00EF21BF"/>
    <w:rsid w:val="00EF2B9D"/>
    <w:rsid w:val="00EF2DA3"/>
    <w:rsid w:val="00EF3217"/>
    <w:rsid w:val="00EF3AC8"/>
    <w:rsid w:val="00EF44D3"/>
    <w:rsid w:val="00EF5893"/>
    <w:rsid w:val="00EF5AE2"/>
    <w:rsid w:val="00EF5ED2"/>
    <w:rsid w:val="00EF6169"/>
    <w:rsid w:val="00EF728A"/>
    <w:rsid w:val="00EF7C84"/>
    <w:rsid w:val="00F006F2"/>
    <w:rsid w:val="00F016F9"/>
    <w:rsid w:val="00F02485"/>
    <w:rsid w:val="00F02B99"/>
    <w:rsid w:val="00F02D13"/>
    <w:rsid w:val="00F02DCA"/>
    <w:rsid w:val="00F04850"/>
    <w:rsid w:val="00F05684"/>
    <w:rsid w:val="00F064A4"/>
    <w:rsid w:val="00F07010"/>
    <w:rsid w:val="00F07AFC"/>
    <w:rsid w:val="00F07B0D"/>
    <w:rsid w:val="00F10442"/>
    <w:rsid w:val="00F108A1"/>
    <w:rsid w:val="00F120A3"/>
    <w:rsid w:val="00F1228E"/>
    <w:rsid w:val="00F13DE3"/>
    <w:rsid w:val="00F14206"/>
    <w:rsid w:val="00F1425E"/>
    <w:rsid w:val="00F152E2"/>
    <w:rsid w:val="00F1547A"/>
    <w:rsid w:val="00F15E2B"/>
    <w:rsid w:val="00F16CBB"/>
    <w:rsid w:val="00F16FAE"/>
    <w:rsid w:val="00F200DD"/>
    <w:rsid w:val="00F206F1"/>
    <w:rsid w:val="00F20B0F"/>
    <w:rsid w:val="00F220B4"/>
    <w:rsid w:val="00F23122"/>
    <w:rsid w:val="00F275A6"/>
    <w:rsid w:val="00F27721"/>
    <w:rsid w:val="00F30085"/>
    <w:rsid w:val="00F311D4"/>
    <w:rsid w:val="00F31287"/>
    <w:rsid w:val="00F31792"/>
    <w:rsid w:val="00F325EE"/>
    <w:rsid w:val="00F33C82"/>
    <w:rsid w:val="00F34913"/>
    <w:rsid w:val="00F34962"/>
    <w:rsid w:val="00F34E44"/>
    <w:rsid w:val="00F35185"/>
    <w:rsid w:val="00F35C46"/>
    <w:rsid w:val="00F360B4"/>
    <w:rsid w:val="00F373D8"/>
    <w:rsid w:val="00F400CA"/>
    <w:rsid w:val="00F4017C"/>
    <w:rsid w:val="00F40291"/>
    <w:rsid w:val="00F40785"/>
    <w:rsid w:val="00F40A8B"/>
    <w:rsid w:val="00F4116F"/>
    <w:rsid w:val="00F41354"/>
    <w:rsid w:val="00F41415"/>
    <w:rsid w:val="00F416CD"/>
    <w:rsid w:val="00F41C8F"/>
    <w:rsid w:val="00F41E24"/>
    <w:rsid w:val="00F42268"/>
    <w:rsid w:val="00F4294F"/>
    <w:rsid w:val="00F42DE7"/>
    <w:rsid w:val="00F44151"/>
    <w:rsid w:val="00F449A7"/>
    <w:rsid w:val="00F469A4"/>
    <w:rsid w:val="00F4723C"/>
    <w:rsid w:val="00F47499"/>
    <w:rsid w:val="00F47ABF"/>
    <w:rsid w:val="00F47B56"/>
    <w:rsid w:val="00F504AC"/>
    <w:rsid w:val="00F50DB4"/>
    <w:rsid w:val="00F511A2"/>
    <w:rsid w:val="00F51F07"/>
    <w:rsid w:val="00F53A13"/>
    <w:rsid w:val="00F54CC9"/>
    <w:rsid w:val="00F54F57"/>
    <w:rsid w:val="00F5508B"/>
    <w:rsid w:val="00F5512E"/>
    <w:rsid w:val="00F56221"/>
    <w:rsid w:val="00F572A3"/>
    <w:rsid w:val="00F600EC"/>
    <w:rsid w:val="00F6010C"/>
    <w:rsid w:val="00F60873"/>
    <w:rsid w:val="00F60F7B"/>
    <w:rsid w:val="00F61DB4"/>
    <w:rsid w:val="00F61E66"/>
    <w:rsid w:val="00F61FF9"/>
    <w:rsid w:val="00F62849"/>
    <w:rsid w:val="00F62A4D"/>
    <w:rsid w:val="00F62C16"/>
    <w:rsid w:val="00F6356B"/>
    <w:rsid w:val="00F64319"/>
    <w:rsid w:val="00F64922"/>
    <w:rsid w:val="00F670F4"/>
    <w:rsid w:val="00F70118"/>
    <w:rsid w:val="00F70946"/>
    <w:rsid w:val="00F7181E"/>
    <w:rsid w:val="00F719E2"/>
    <w:rsid w:val="00F71A03"/>
    <w:rsid w:val="00F72A1F"/>
    <w:rsid w:val="00F72E7D"/>
    <w:rsid w:val="00F732A0"/>
    <w:rsid w:val="00F73C0F"/>
    <w:rsid w:val="00F73EDF"/>
    <w:rsid w:val="00F7412F"/>
    <w:rsid w:val="00F74D90"/>
    <w:rsid w:val="00F759CC"/>
    <w:rsid w:val="00F76241"/>
    <w:rsid w:val="00F76321"/>
    <w:rsid w:val="00F768F9"/>
    <w:rsid w:val="00F77FB2"/>
    <w:rsid w:val="00F801A5"/>
    <w:rsid w:val="00F8023E"/>
    <w:rsid w:val="00F804B0"/>
    <w:rsid w:val="00F809D4"/>
    <w:rsid w:val="00F80B41"/>
    <w:rsid w:val="00F80C57"/>
    <w:rsid w:val="00F81C92"/>
    <w:rsid w:val="00F81F29"/>
    <w:rsid w:val="00F82375"/>
    <w:rsid w:val="00F8280E"/>
    <w:rsid w:val="00F83366"/>
    <w:rsid w:val="00F836A6"/>
    <w:rsid w:val="00F83FE3"/>
    <w:rsid w:val="00F850E2"/>
    <w:rsid w:val="00F8657F"/>
    <w:rsid w:val="00F865FD"/>
    <w:rsid w:val="00F86636"/>
    <w:rsid w:val="00F875E1"/>
    <w:rsid w:val="00F924E9"/>
    <w:rsid w:val="00F9293C"/>
    <w:rsid w:val="00F92F0E"/>
    <w:rsid w:val="00F93EA8"/>
    <w:rsid w:val="00F947B3"/>
    <w:rsid w:val="00F950A3"/>
    <w:rsid w:val="00F95383"/>
    <w:rsid w:val="00F961A1"/>
    <w:rsid w:val="00F9655F"/>
    <w:rsid w:val="00FA0882"/>
    <w:rsid w:val="00FA0B1F"/>
    <w:rsid w:val="00FA1E75"/>
    <w:rsid w:val="00FA3774"/>
    <w:rsid w:val="00FA384A"/>
    <w:rsid w:val="00FA3B89"/>
    <w:rsid w:val="00FA3E2F"/>
    <w:rsid w:val="00FA606B"/>
    <w:rsid w:val="00FA60CF"/>
    <w:rsid w:val="00FA61A2"/>
    <w:rsid w:val="00FA6736"/>
    <w:rsid w:val="00FA7277"/>
    <w:rsid w:val="00FA740A"/>
    <w:rsid w:val="00FA748A"/>
    <w:rsid w:val="00FA7889"/>
    <w:rsid w:val="00FA7BB0"/>
    <w:rsid w:val="00FB0124"/>
    <w:rsid w:val="00FB02DE"/>
    <w:rsid w:val="00FB100A"/>
    <w:rsid w:val="00FB1152"/>
    <w:rsid w:val="00FB1A20"/>
    <w:rsid w:val="00FB4434"/>
    <w:rsid w:val="00FB4619"/>
    <w:rsid w:val="00FB47BF"/>
    <w:rsid w:val="00FB53C8"/>
    <w:rsid w:val="00FB69EC"/>
    <w:rsid w:val="00FB7A8E"/>
    <w:rsid w:val="00FC0091"/>
    <w:rsid w:val="00FC06D8"/>
    <w:rsid w:val="00FC1DE5"/>
    <w:rsid w:val="00FC1F74"/>
    <w:rsid w:val="00FC2826"/>
    <w:rsid w:val="00FC34EE"/>
    <w:rsid w:val="00FC393D"/>
    <w:rsid w:val="00FC4CCA"/>
    <w:rsid w:val="00FC4DE6"/>
    <w:rsid w:val="00FC61AD"/>
    <w:rsid w:val="00FC74E8"/>
    <w:rsid w:val="00FC78C0"/>
    <w:rsid w:val="00FC7AAE"/>
    <w:rsid w:val="00FD1C5B"/>
    <w:rsid w:val="00FD1EB3"/>
    <w:rsid w:val="00FD3EDC"/>
    <w:rsid w:val="00FD3F2B"/>
    <w:rsid w:val="00FD40C5"/>
    <w:rsid w:val="00FD52D1"/>
    <w:rsid w:val="00FD5568"/>
    <w:rsid w:val="00FD5E07"/>
    <w:rsid w:val="00FE06BC"/>
    <w:rsid w:val="00FE08F0"/>
    <w:rsid w:val="00FE0DAA"/>
    <w:rsid w:val="00FE14A8"/>
    <w:rsid w:val="00FE26C7"/>
    <w:rsid w:val="00FE2768"/>
    <w:rsid w:val="00FE2D3E"/>
    <w:rsid w:val="00FE36AA"/>
    <w:rsid w:val="00FE4312"/>
    <w:rsid w:val="00FE573F"/>
    <w:rsid w:val="00FE575F"/>
    <w:rsid w:val="00FF03F6"/>
    <w:rsid w:val="00FF0AE5"/>
    <w:rsid w:val="00FF116C"/>
    <w:rsid w:val="00FF183C"/>
    <w:rsid w:val="00FF2295"/>
    <w:rsid w:val="00FF30EC"/>
    <w:rsid w:val="00FF362B"/>
    <w:rsid w:val="00FF4172"/>
    <w:rsid w:val="00FF4185"/>
    <w:rsid w:val="00FF431E"/>
    <w:rsid w:val="00FF44EF"/>
    <w:rsid w:val="00FF4718"/>
    <w:rsid w:val="00FF4EAD"/>
    <w:rsid w:val="00FF6322"/>
    <w:rsid w:val="00FF7C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A362AE"/>
  <w15:docId w15:val="{2AAD9191-FECF-4423-AD94-B78CD5811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57BC"/>
    <w:rPr>
      <w:rFonts w:eastAsia="Batang"/>
      <w:sz w:val="17"/>
      <w:szCs w:val="20"/>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unhideWhenUsed/>
    <w:qFormat/>
    <w:rsid w:val="005E48A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E48A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E48A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E48A2"/>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E48A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autoRedefine/>
    <w:uiPriority w:val="34"/>
    <w:qFormat/>
    <w:rsid w:val="00D119C3"/>
    <w:pPr>
      <w:numPr>
        <w:numId w:val="38"/>
      </w:numPr>
      <w:spacing w:line="276" w:lineRule="auto"/>
      <w:jc w:val="both"/>
    </w:pPr>
    <w:rPr>
      <w:rFonts w:eastAsia="Times New Roman" w:cs="Arial"/>
      <w:szCs w:val="17"/>
    </w:rPr>
  </w:style>
  <w:style w:type="character" w:customStyle="1" w:styleId="Heading5Char">
    <w:name w:val="Heading 5 Char"/>
    <w:basedOn w:val="DefaultParagraphFont"/>
    <w:link w:val="Heading5"/>
    <w:rsid w:val="005E48A2"/>
    <w:rPr>
      <w:rFonts w:asciiTheme="majorHAnsi" w:eastAsiaTheme="majorEastAsia" w:hAnsiTheme="majorHAnsi" w:cstheme="majorBidi"/>
      <w:color w:val="243F60" w:themeColor="accent1" w:themeShade="7F"/>
      <w:sz w:val="17"/>
      <w:szCs w:val="20"/>
    </w:rPr>
  </w:style>
  <w:style w:type="character" w:customStyle="1" w:styleId="Heading6Char">
    <w:name w:val="Heading 6 Char"/>
    <w:basedOn w:val="DefaultParagraphFont"/>
    <w:link w:val="Heading6"/>
    <w:semiHidden/>
    <w:rsid w:val="005E48A2"/>
    <w:rPr>
      <w:rFonts w:asciiTheme="majorHAnsi" w:eastAsiaTheme="majorEastAsia" w:hAnsiTheme="majorHAnsi" w:cstheme="majorBidi"/>
      <w:i/>
      <w:iCs/>
      <w:color w:val="243F60" w:themeColor="accent1" w:themeShade="7F"/>
      <w:sz w:val="17"/>
      <w:szCs w:val="20"/>
    </w:rPr>
  </w:style>
  <w:style w:type="character" w:customStyle="1" w:styleId="Heading7Char">
    <w:name w:val="Heading 7 Char"/>
    <w:basedOn w:val="DefaultParagraphFont"/>
    <w:link w:val="Heading7"/>
    <w:semiHidden/>
    <w:rsid w:val="005E48A2"/>
    <w:rPr>
      <w:rFonts w:asciiTheme="majorHAnsi" w:eastAsiaTheme="majorEastAsia" w:hAnsiTheme="majorHAnsi" w:cstheme="majorBidi"/>
      <w:i/>
      <w:iCs/>
      <w:color w:val="404040" w:themeColor="text1" w:themeTint="BF"/>
      <w:sz w:val="17"/>
      <w:szCs w:val="20"/>
    </w:rPr>
  </w:style>
  <w:style w:type="character" w:customStyle="1" w:styleId="Heading8Char">
    <w:name w:val="Heading 8 Char"/>
    <w:basedOn w:val="DefaultParagraphFont"/>
    <w:link w:val="Heading8"/>
    <w:semiHidden/>
    <w:rsid w:val="005E48A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semiHidden/>
    <w:rsid w:val="005E48A2"/>
    <w:rPr>
      <w:rFonts w:asciiTheme="majorHAnsi" w:eastAsiaTheme="majorEastAsia" w:hAnsiTheme="majorHAnsi" w:cstheme="majorBidi"/>
      <w:i/>
      <w:iCs/>
      <w:color w:val="404040" w:themeColor="text1" w:themeTint="BF"/>
      <w:szCs w:val="20"/>
    </w:rPr>
  </w:style>
  <w:style w:type="character" w:styleId="Hyperlink">
    <w:name w:val="Hyperlink"/>
    <w:basedOn w:val="DefaultParagraphFont"/>
    <w:uiPriority w:val="99"/>
    <w:unhideWhenUsed/>
    <w:rsid w:val="005E48A2"/>
    <w:rPr>
      <w:color w:val="0000FF"/>
      <w:u w:val="single"/>
    </w:rPr>
  </w:style>
  <w:style w:type="character" w:styleId="FollowedHyperlink">
    <w:name w:val="FollowedHyperlink"/>
    <w:basedOn w:val="DefaultParagraphFont"/>
    <w:uiPriority w:val="99"/>
    <w:semiHidden/>
    <w:unhideWhenUsed/>
    <w:rsid w:val="005E48A2"/>
    <w:rPr>
      <w:color w:val="800080"/>
      <w:u w:val="single"/>
    </w:rPr>
  </w:style>
  <w:style w:type="character" w:customStyle="1" w:styleId="Heading1Char">
    <w:name w:val="Heading 1 Char"/>
    <w:basedOn w:val="DefaultParagraphFont"/>
    <w:link w:val="Heading1"/>
    <w:locked/>
    <w:rsid w:val="005E48A2"/>
    <w:rPr>
      <w:rFonts w:eastAsia="SimSun"/>
      <w:b/>
      <w:bCs/>
      <w:caps/>
      <w:kern w:val="32"/>
      <w:szCs w:val="32"/>
    </w:rPr>
  </w:style>
  <w:style w:type="character" w:customStyle="1" w:styleId="Heading2Char">
    <w:name w:val="Heading 2 Char"/>
    <w:basedOn w:val="DefaultParagraphFont"/>
    <w:link w:val="Heading2"/>
    <w:locked/>
    <w:rsid w:val="005E48A2"/>
    <w:rPr>
      <w:rFonts w:eastAsia="SimSun"/>
      <w:bCs/>
      <w:iCs/>
      <w:caps/>
      <w:szCs w:val="28"/>
    </w:rPr>
  </w:style>
  <w:style w:type="character" w:customStyle="1" w:styleId="Heading3Char">
    <w:name w:val="Heading 3 Char"/>
    <w:basedOn w:val="DefaultParagraphFont"/>
    <w:link w:val="Heading3"/>
    <w:locked/>
    <w:rsid w:val="005E48A2"/>
    <w:rPr>
      <w:rFonts w:eastAsia="SimSun"/>
      <w:bCs/>
      <w:szCs w:val="26"/>
      <w:u w:val="single"/>
    </w:rPr>
  </w:style>
  <w:style w:type="character" w:customStyle="1" w:styleId="Heading4Char">
    <w:name w:val="Heading 4 Char"/>
    <w:basedOn w:val="DefaultParagraphFont"/>
    <w:link w:val="Heading4"/>
    <w:locked/>
    <w:rsid w:val="005E48A2"/>
    <w:rPr>
      <w:rFonts w:eastAsia="SimSun"/>
      <w:bCs/>
      <w:i/>
      <w:szCs w:val="28"/>
    </w:rPr>
  </w:style>
  <w:style w:type="paragraph" w:styleId="NormalWeb">
    <w:name w:val="Normal (Web)"/>
    <w:basedOn w:val="Normal"/>
    <w:uiPriority w:val="99"/>
    <w:unhideWhenUsed/>
    <w:rsid w:val="005E48A2"/>
    <w:pPr>
      <w:spacing w:before="100" w:beforeAutospacing="1" w:after="100" w:afterAutospacing="1"/>
    </w:pPr>
  </w:style>
  <w:style w:type="paragraph" w:styleId="TOC1">
    <w:name w:val="toc 1"/>
    <w:basedOn w:val="Normal"/>
    <w:next w:val="Normal"/>
    <w:autoRedefine/>
    <w:uiPriority w:val="39"/>
    <w:unhideWhenUsed/>
    <w:rsid w:val="003663D5"/>
    <w:pPr>
      <w:tabs>
        <w:tab w:val="right" w:leader="dot" w:pos="9348"/>
      </w:tabs>
      <w:spacing w:after="120"/>
    </w:pPr>
  </w:style>
  <w:style w:type="paragraph" w:styleId="TOC2">
    <w:name w:val="toc 2"/>
    <w:basedOn w:val="Normal"/>
    <w:next w:val="Normal"/>
    <w:autoRedefine/>
    <w:uiPriority w:val="39"/>
    <w:unhideWhenUsed/>
    <w:rsid w:val="00C4581A"/>
    <w:pPr>
      <w:tabs>
        <w:tab w:val="left" w:pos="660"/>
        <w:tab w:val="right" w:leader="dot" w:pos="9348"/>
      </w:tabs>
      <w:spacing w:after="100"/>
      <w:ind w:left="240"/>
    </w:pPr>
  </w:style>
  <w:style w:type="paragraph" w:styleId="TOC3">
    <w:name w:val="toc 3"/>
    <w:basedOn w:val="Normal"/>
    <w:next w:val="Normal"/>
    <w:autoRedefine/>
    <w:uiPriority w:val="39"/>
    <w:unhideWhenUsed/>
    <w:rsid w:val="00C4581A"/>
    <w:pPr>
      <w:tabs>
        <w:tab w:val="right" w:leader="dot" w:pos="9350"/>
      </w:tabs>
      <w:spacing w:after="100"/>
      <w:ind w:left="480"/>
    </w:pPr>
  </w:style>
  <w:style w:type="character" w:customStyle="1" w:styleId="HeaderChar">
    <w:name w:val="Header Char"/>
    <w:basedOn w:val="DefaultParagraphFont"/>
    <w:link w:val="Header"/>
    <w:uiPriority w:val="99"/>
    <w:locked/>
    <w:rsid w:val="005E48A2"/>
  </w:style>
  <w:style w:type="character" w:customStyle="1" w:styleId="FooterChar">
    <w:name w:val="Footer Char"/>
    <w:basedOn w:val="DefaultParagraphFont"/>
    <w:link w:val="Footer"/>
    <w:uiPriority w:val="99"/>
    <w:locked/>
    <w:rsid w:val="005E48A2"/>
  </w:style>
  <w:style w:type="paragraph" w:styleId="Title">
    <w:name w:val="Title"/>
    <w:basedOn w:val="Normal"/>
    <w:next w:val="Normal"/>
    <w:link w:val="TitleChar"/>
    <w:qFormat/>
    <w:rsid w:val="005E48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E48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5E4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E48A2"/>
    <w:rPr>
      <w:rFonts w:asciiTheme="majorHAnsi" w:eastAsiaTheme="majorEastAsia" w:hAnsiTheme="majorHAnsi" w:cstheme="majorBidi"/>
      <w:i/>
      <w:iCs/>
      <w:color w:val="4F81BD" w:themeColor="accent1"/>
      <w:spacing w:val="15"/>
      <w:sz w:val="24"/>
    </w:rPr>
  </w:style>
  <w:style w:type="paragraph" w:styleId="BalloonText">
    <w:name w:val="Balloon Text"/>
    <w:basedOn w:val="Normal"/>
    <w:link w:val="BalloonTextChar"/>
    <w:uiPriority w:val="99"/>
    <w:semiHidden/>
    <w:unhideWhenUsed/>
    <w:rsid w:val="005E48A2"/>
    <w:rPr>
      <w:rFonts w:ascii="Tahoma" w:hAnsi="Tahoma" w:cs="Tahoma"/>
      <w:sz w:val="16"/>
      <w:szCs w:val="16"/>
    </w:rPr>
  </w:style>
  <w:style w:type="character" w:customStyle="1" w:styleId="BalloonTextChar">
    <w:name w:val="Balloon Text Char"/>
    <w:basedOn w:val="DefaultParagraphFont"/>
    <w:link w:val="BalloonText"/>
    <w:uiPriority w:val="99"/>
    <w:semiHidden/>
    <w:rsid w:val="005E48A2"/>
    <w:rPr>
      <w:rFonts w:ascii="Tahoma" w:eastAsia="Batang" w:hAnsi="Tahoma" w:cs="Tahoma"/>
      <w:sz w:val="16"/>
      <w:szCs w:val="16"/>
    </w:rPr>
  </w:style>
  <w:style w:type="paragraph" w:styleId="NoSpacing">
    <w:name w:val="No Spacing"/>
    <w:uiPriority w:val="1"/>
    <w:qFormat/>
    <w:rsid w:val="005E48A2"/>
    <w:rPr>
      <w:rFonts w:eastAsia="Batang"/>
      <w:sz w:val="17"/>
      <w:szCs w:val="20"/>
    </w:rPr>
  </w:style>
  <w:style w:type="paragraph" w:styleId="Revision">
    <w:name w:val="Revision"/>
    <w:uiPriority w:val="99"/>
    <w:semiHidden/>
    <w:rsid w:val="005E48A2"/>
    <w:rPr>
      <w:rFonts w:ascii="Times New Roman" w:eastAsia="Batang" w:hAnsi="Times New Roman"/>
      <w:sz w:val="22"/>
      <w:szCs w:val="22"/>
      <w:lang w:eastAsia="ko-KR"/>
    </w:rPr>
  </w:style>
  <w:style w:type="paragraph" w:styleId="Quote">
    <w:name w:val="Quote"/>
    <w:basedOn w:val="Normal"/>
    <w:next w:val="Normal"/>
    <w:link w:val="QuoteChar"/>
    <w:uiPriority w:val="29"/>
    <w:qFormat/>
    <w:rsid w:val="005E48A2"/>
    <w:rPr>
      <w:i/>
      <w:iCs/>
      <w:color w:val="000000"/>
    </w:rPr>
  </w:style>
  <w:style w:type="character" w:customStyle="1" w:styleId="QuoteChar">
    <w:name w:val="Quote Char"/>
    <w:basedOn w:val="DefaultParagraphFont"/>
    <w:link w:val="Quote"/>
    <w:uiPriority w:val="29"/>
    <w:rsid w:val="005E48A2"/>
    <w:rPr>
      <w:rFonts w:eastAsia="Batang"/>
      <w:i/>
      <w:iCs/>
      <w:color w:val="000000"/>
      <w:sz w:val="17"/>
      <w:szCs w:val="20"/>
    </w:rPr>
  </w:style>
  <w:style w:type="paragraph" w:styleId="IntenseQuote">
    <w:name w:val="Intense Quote"/>
    <w:basedOn w:val="Normal"/>
    <w:next w:val="Normal"/>
    <w:link w:val="IntenseQuoteChar"/>
    <w:uiPriority w:val="30"/>
    <w:qFormat/>
    <w:rsid w:val="005E48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E48A2"/>
    <w:rPr>
      <w:rFonts w:eastAsia="Batang"/>
      <w:b/>
      <w:bCs/>
      <w:i/>
      <w:iCs/>
      <w:color w:val="4F81BD" w:themeColor="accent1"/>
      <w:sz w:val="17"/>
      <w:szCs w:val="20"/>
    </w:rPr>
  </w:style>
  <w:style w:type="paragraph" w:styleId="TOCHeading">
    <w:name w:val="TOC Heading"/>
    <w:basedOn w:val="Heading1"/>
    <w:next w:val="Normal"/>
    <w:uiPriority w:val="39"/>
    <w:unhideWhenUsed/>
    <w:qFormat/>
    <w:rsid w:val="005E48A2"/>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mcetaggedbr">
    <w:name w:val="_mce_tagged_br"/>
    <w:basedOn w:val="Normal"/>
    <w:uiPriority w:val="99"/>
    <w:rsid w:val="005E48A2"/>
    <w:pPr>
      <w:spacing w:before="100" w:beforeAutospacing="1" w:after="100" w:afterAutospacing="1"/>
    </w:pPr>
  </w:style>
  <w:style w:type="character" w:customStyle="1" w:styleId="List0Char">
    <w:name w:val="List0 Char"/>
    <w:link w:val="List0"/>
    <w:locked/>
    <w:rsid w:val="005E48A2"/>
    <w:rPr>
      <w:rFonts w:eastAsia="Batang"/>
      <w:sz w:val="17"/>
      <w:szCs w:val="20"/>
    </w:rPr>
  </w:style>
  <w:style w:type="paragraph" w:customStyle="1" w:styleId="List0">
    <w:name w:val="List0"/>
    <w:basedOn w:val="Normal"/>
    <w:link w:val="List0Char"/>
    <w:rsid w:val="005E48A2"/>
    <w:pPr>
      <w:keepLines/>
      <w:spacing w:after="170"/>
    </w:pPr>
  </w:style>
  <w:style w:type="character" w:styleId="SubtleEmphasis">
    <w:name w:val="Subtle Emphasis"/>
    <w:basedOn w:val="DefaultParagraphFont"/>
    <w:uiPriority w:val="19"/>
    <w:qFormat/>
    <w:rsid w:val="005E48A2"/>
    <w:rPr>
      <w:i/>
      <w:iCs/>
      <w:color w:val="808080" w:themeColor="text1" w:themeTint="7F"/>
    </w:rPr>
  </w:style>
  <w:style w:type="character" w:styleId="IntenseEmphasis">
    <w:name w:val="Intense Emphasis"/>
    <w:basedOn w:val="DefaultParagraphFont"/>
    <w:uiPriority w:val="21"/>
    <w:qFormat/>
    <w:rsid w:val="005E48A2"/>
    <w:rPr>
      <w:b/>
      <w:bCs/>
      <w:i/>
      <w:iCs/>
      <w:color w:val="4F81BD" w:themeColor="accent1"/>
    </w:rPr>
  </w:style>
  <w:style w:type="character" w:styleId="SubtleReference">
    <w:name w:val="Subtle Reference"/>
    <w:basedOn w:val="DefaultParagraphFont"/>
    <w:uiPriority w:val="31"/>
    <w:qFormat/>
    <w:rsid w:val="005E48A2"/>
    <w:rPr>
      <w:smallCaps/>
      <w:color w:val="C0504D" w:themeColor="accent2"/>
      <w:u w:val="single"/>
    </w:rPr>
  </w:style>
  <w:style w:type="character" w:styleId="IntenseReference">
    <w:name w:val="Intense Reference"/>
    <w:basedOn w:val="DefaultParagraphFont"/>
    <w:uiPriority w:val="32"/>
    <w:qFormat/>
    <w:rsid w:val="005E48A2"/>
    <w:rPr>
      <w:b/>
      <w:bCs/>
      <w:smallCaps/>
      <w:color w:val="C0504D" w:themeColor="accent2"/>
      <w:spacing w:val="5"/>
      <w:u w:val="single"/>
    </w:rPr>
  </w:style>
  <w:style w:type="character" w:styleId="BookTitle">
    <w:name w:val="Book Title"/>
    <w:basedOn w:val="DefaultParagraphFont"/>
    <w:uiPriority w:val="33"/>
    <w:qFormat/>
    <w:rsid w:val="005E48A2"/>
    <w:rPr>
      <w:b/>
      <w:bCs/>
      <w:smallCaps/>
      <w:spacing w:val="5"/>
    </w:rPr>
  </w:style>
  <w:style w:type="character" w:customStyle="1" w:styleId="ic-current-selection">
    <w:name w:val="ic-current-selection"/>
    <w:basedOn w:val="DefaultParagraphFont"/>
    <w:rsid w:val="005E48A2"/>
  </w:style>
  <w:style w:type="character" w:customStyle="1" w:styleId="inline-comment-marker">
    <w:name w:val="inline-comment-marker"/>
    <w:basedOn w:val="DefaultParagraphFont"/>
    <w:rsid w:val="005E48A2"/>
  </w:style>
  <w:style w:type="character" w:customStyle="1" w:styleId="fontstyle0">
    <w:name w:val="fontstyle0"/>
    <w:basedOn w:val="DefaultParagraphFont"/>
    <w:rsid w:val="005E48A2"/>
  </w:style>
  <w:style w:type="character" w:styleId="Strong">
    <w:name w:val="Strong"/>
    <w:uiPriority w:val="22"/>
    <w:qFormat/>
    <w:rsid w:val="005E48A2"/>
    <w:rPr>
      <w:b/>
      <w:bCs/>
    </w:rPr>
  </w:style>
  <w:style w:type="character" w:styleId="Emphasis">
    <w:name w:val="Emphasis"/>
    <w:basedOn w:val="DefaultParagraphFont"/>
    <w:uiPriority w:val="20"/>
    <w:qFormat/>
    <w:rsid w:val="005E48A2"/>
    <w:rPr>
      <w:i/>
      <w:iCs/>
    </w:rPr>
  </w:style>
  <w:style w:type="paragraph" w:customStyle="1" w:styleId="TitleCAPS">
    <w:name w:val="Title CAPS"/>
    <w:basedOn w:val="Normal"/>
    <w:next w:val="Normal"/>
    <w:rsid w:val="005E48A2"/>
    <w:pPr>
      <w:spacing w:after="340"/>
      <w:jc w:val="center"/>
    </w:pPr>
    <w:rPr>
      <w:caps/>
    </w:rPr>
  </w:style>
  <w:style w:type="table" w:styleId="TableGrid">
    <w:name w:val="Table Grid"/>
    <w:basedOn w:val="TableNormal"/>
    <w:uiPriority w:val="59"/>
    <w:rsid w:val="005E48A2"/>
    <w:rPr>
      <w:rFonts w:ascii="Times New Roman" w:eastAsia="Batang" w:hAnsi="Times New Roman"/>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48A2"/>
    <w:rPr>
      <w:sz w:val="16"/>
      <w:szCs w:val="16"/>
    </w:rPr>
  </w:style>
  <w:style w:type="character" w:customStyle="1" w:styleId="CommentTextChar">
    <w:name w:val="Comment Text Char"/>
    <w:basedOn w:val="DefaultParagraphFont"/>
    <w:uiPriority w:val="99"/>
    <w:rsid w:val="005E48A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E48A2"/>
    <w:rPr>
      <w:b/>
      <w:bCs/>
      <w:sz w:val="20"/>
    </w:rPr>
  </w:style>
  <w:style w:type="character" w:customStyle="1" w:styleId="CommentTextChar1">
    <w:name w:val="Comment Text Char1"/>
    <w:basedOn w:val="DefaultParagraphFont"/>
    <w:link w:val="CommentText"/>
    <w:rsid w:val="005E48A2"/>
    <w:rPr>
      <w:sz w:val="18"/>
    </w:rPr>
  </w:style>
  <w:style w:type="character" w:customStyle="1" w:styleId="CommentSubjectChar">
    <w:name w:val="Comment Subject Char"/>
    <w:basedOn w:val="CommentTextChar1"/>
    <w:link w:val="CommentSubject"/>
    <w:uiPriority w:val="99"/>
    <w:semiHidden/>
    <w:rsid w:val="005E48A2"/>
    <w:rPr>
      <w:rFonts w:eastAsia="Batang"/>
      <w:b/>
      <w:bCs/>
      <w:sz w:val="18"/>
      <w:szCs w:val="20"/>
    </w:rPr>
  </w:style>
  <w:style w:type="character" w:customStyle="1" w:styleId="FootnoteTextChar">
    <w:name w:val="Footnote Text Char"/>
    <w:basedOn w:val="DefaultParagraphFont"/>
    <w:link w:val="FootnoteText"/>
    <w:uiPriority w:val="99"/>
    <w:semiHidden/>
    <w:rsid w:val="005E48A2"/>
    <w:rPr>
      <w:sz w:val="18"/>
    </w:rPr>
  </w:style>
  <w:style w:type="character" w:styleId="FootnoteReference">
    <w:name w:val="footnote reference"/>
    <w:basedOn w:val="DefaultParagraphFont"/>
    <w:uiPriority w:val="99"/>
    <w:semiHidden/>
    <w:unhideWhenUsed/>
    <w:rsid w:val="005E48A2"/>
    <w:rPr>
      <w:vertAlign w:val="superscript"/>
    </w:rPr>
  </w:style>
  <w:style w:type="numbering" w:customStyle="1" w:styleId="Style1">
    <w:name w:val="Style1"/>
    <w:uiPriority w:val="99"/>
    <w:rsid w:val="005E48A2"/>
    <w:pPr>
      <w:numPr>
        <w:numId w:val="7"/>
      </w:numPr>
    </w:pPr>
  </w:style>
  <w:style w:type="numbering" w:customStyle="1" w:styleId="Style2">
    <w:name w:val="Style2"/>
    <w:uiPriority w:val="99"/>
    <w:rsid w:val="005E48A2"/>
    <w:pPr>
      <w:numPr>
        <w:numId w:val="8"/>
      </w:numPr>
    </w:pPr>
  </w:style>
  <w:style w:type="numbering" w:customStyle="1" w:styleId="Style3">
    <w:name w:val="Style3"/>
    <w:uiPriority w:val="99"/>
    <w:rsid w:val="005E48A2"/>
    <w:pPr>
      <w:numPr>
        <w:numId w:val="9"/>
      </w:numPr>
    </w:pPr>
  </w:style>
  <w:style w:type="paragraph" w:styleId="PlainText">
    <w:name w:val="Plain Text"/>
    <w:basedOn w:val="Normal"/>
    <w:link w:val="PlainTextChar"/>
    <w:uiPriority w:val="99"/>
    <w:unhideWhenUsed/>
    <w:rsid w:val="005E48A2"/>
    <w:rPr>
      <w:rFonts w:ascii="Calibri" w:eastAsiaTheme="minorHAnsi" w:hAnsi="Calibri"/>
      <w:sz w:val="22"/>
      <w:szCs w:val="22"/>
    </w:rPr>
  </w:style>
  <w:style w:type="character" w:customStyle="1" w:styleId="PlainTextChar">
    <w:name w:val="Plain Text Char"/>
    <w:basedOn w:val="DefaultParagraphFont"/>
    <w:link w:val="PlainText"/>
    <w:uiPriority w:val="99"/>
    <w:rsid w:val="005E48A2"/>
    <w:rPr>
      <w:rFonts w:ascii="Calibri" w:eastAsiaTheme="minorHAnsi" w:hAnsi="Calibri"/>
      <w:sz w:val="22"/>
      <w:szCs w:val="22"/>
    </w:rPr>
  </w:style>
  <w:style w:type="character" w:customStyle="1" w:styleId="hljs-strong">
    <w:name w:val="hljs-strong"/>
    <w:basedOn w:val="DefaultParagraphFont"/>
    <w:rsid w:val="005E48A2"/>
  </w:style>
  <w:style w:type="character" w:customStyle="1" w:styleId="hljs-code">
    <w:name w:val="hljs-code"/>
    <w:basedOn w:val="DefaultParagraphFont"/>
    <w:rsid w:val="005E48A2"/>
  </w:style>
  <w:style w:type="character" w:customStyle="1" w:styleId="vote-count-post2">
    <w:name w:val="vote-count-post2"/>
    <w:basedOn w:val="DefaultParagraphFont"/>
    <w:rsid w:val="005E48A2"/>
    <w:rPr>
      <w:vanish w:val="0"/>
      <w:webHidden w:val="0"/>
      <w:color w:val="6A737C"/>
      <w:sz w:val="30"/>
      <w:szCs w:val="30"/>
      <w:specVanish w:val="0"/>
    </w:rPr>
  </w:style>
  <w:style w:type="paragraph" w:customStyle="1" w:styleId="Default">
    <w:name w:val="Default"/>
    <w:rsid w:val="005E48A2"/>
    <w:pPr>
      <w:autoSpaceDE w:val="0"/>
      <w:autoSpaceDN w:val="0"/>
      <w:adjustRightInd w:val="0"/>
    </w:pPr>
    <w:rPr>
      <w:rFonts w:eastAsia="Batang" w:cs="Arial"/>
      <w:color w:val="000000"/>
      <w:sz w:val="24"/>
      <w:lang w:eastAsia="ko-KR"/>
    </w:rPr>
  </w:style>
  <w:style w:type="character" w:customStyle="1" w:styleId="UnresolvedMention1">
    <w:name w:val="Unresolved Mention1"/>
    <w:basedOn w:val="DefaultParagraphFont"/>
    <w:uiPriority w:val="99"/>
    <w:semiHidden/>
    <w:unhideWhenUsed/>
    <w:rsid w:val="00645035"/>
    <w:rPr>
      <w:color w:val="605E5C"/>
      <w:shd w:val="clear" w:color="auto" w:fill="E1DFDD"/>
    </w:rPr>
  </w:style>
  <w:style w:type="character" w:customStyle="1" w:styleId="XML">
    <w:name w:val="XML"/>
    <w:basedOn w:val="DefaultParagraphFont"/>
    <w:uiPriority w:val="1"/>
    <w:qFormat/>
    <w:rsid w:val="009E659D"/>
    <w:rPr>
      <w:rFonts w:ascii="Consolas" w:hAnsi="Consolas"/>
      <w:sz w:val="18"/>
    </w:rPr>
  </w:style>
  <w:style w:type="character" w:styleId="EndnoteReference">
    <w:name w:val="endnote reference"/>
    <w:basedOn w:val="DefaultParagraphFont"/>
    <w:semiHidden/>
    <w:unhideWhenUsed/>
    <w:rsid w:val="00B85628"/>
    <w:rPr>
      <w:vertAlign w:val="superscript"/>
    </w:rPr>
  </w:style>
  <w:style w:type="character" w:styleId="PlaceholderText">
    <w:name w:val="Placeholder Text"/>
    <w:basedOn w:val="DefaultParagraphFont"/>
    <w:uiPriority w:val="99"/>
    <w:semiHidden/>
    <w:rsid w:val="003E21A0"/>
    <w:rPr>
      <w:color w:val="808080"/>
    </w:rPr>
  </w:style>
  <w:style w:type="character" w:customStyle="1" w:styleId="Mencinsinresolver1">
    <w:name w:val="Mención sin resolver1"/>
    <w:basedOn w:val="DefaultParagraphFont"/>
    <w:uiPriority w:val="99"/>
    <w:semiHidden/>
    <w:unhideWhenUsed/>
    <w:rsid w:val="00EF44D3"/>
    <w:rPr>
      <w:color w:val="605E5C"/>
      <w:shd w:val="clear" w:color="auto" w:fill="E1DFDD"/>
    </w:rPr>
  </w:style>
  <w:style w:type="character" w:styleId="HTMLCode">
    <w:name w:val="HTML Code"/>
    <w:uiPriority w:val="99"/>
    <w:rsid w:val="007311E1"/>
    <w:rPr>
      <w:rFonts w:ascii="Courier New" w:hAnsi="Courier New" w:cs="Courier New"/>
      <w:szCs w:val="17"/>
    </w:rPr>
  </w:style>
  <w:style w:type="character" w:customStyle="1" w:styleId="mw-headline">
    <w:name w:val="mw-headline"/>
    <w:basedOn w:val="DefaultParagraphFont"/>
    <w:rsid w:val="00743B2E"/>
  </w:style>
  <w:style w:type="character" w:customStyle="1" w:styleId="mw-editsection">
    <w:name w:val="mw-editsection"/>
    <w:basedOn w:val="DefaultParagraphFont"/>
    <w:rsid w:val="00743B2E"/>
  </w:style>
  <w:style w:type="character" w:customStyle="1" w:styleId="mw-editsection-bracket">
    <w:name w:val="mw-editsection-bracket"/>
    <w:basedOn w:val="DefaultParagraphFont"/>
    <w:rsid w:val="00743B2E"/>
  </w:style>
  <w:style w:type="character" w:styleId="UnresolvedMention">
    <w:name w:val="Unresolved Mention"/>
    <w:basedOn w:val="DefaultParagraphFont"/>
    <w:uiPriority w:val="99"/>
    <w:semiHidden/>
    <w:unhideWhenUsed/>
    <w:rsid w:val="007B33A4"/>
    <w:rPr>
      <w:color w:val="605E5C"/>
      <w:shd w:val="clear" w:color="auto" w:fill="E1DFDD"/>
    </w:rPr>
  </w:style>
  <w:style w:type="paragraph" w:customStyle="1" w:styleId="RuleStyle">
    <w:name w:val="Rule Style"/>
    <w:basedOn w:val="NormalWeb"/>
    <w:qFormat/>
    <w:rsid w:val="00D22694"/>
    <w:pPr>
      <w:spacing w:before="170" w:beforeAutospacing="0" w:after="170" w:afterAutospacing="0"/>
      <w:ind w:left="1701" w:right="567" w:hanging="1134"/>
    </w:pPr>
    <w:rPr>
      <w:rFonts w:eastAsia="Times New Roman" w:cs="Arial"/>
      <w:szCs w:val="17"/>
    </w:rPr>
  </w:style>
  <w:style w:type="paragraph" w:customStyle="1" w:styleId="HeaderCWS">
    <w:name w:val="Header CWS"/>
    <w:basedOn w:val="Normal"/>
    <w:link w:val="HeaderCWSChar"/>
    <w:qFormat/>
    <w:rsid w:val="00D22D23"/>
    <w:pPr>
      <w:jc w:val="right"/>
    </w:pPr>
    <w:rPr>
      <w:rFonts w:cs="Arial"/>
      <w:bCs/>
      <w:iCs/>
      <w:sz w:val="22"/>
      <w:szCs w:val="22"/>
    </w:rPr>
  </w:style>
  <w:style w:type="character" w:customStyle="1" w:styleId="HeaderCWSChar">
    <w:name w:val="Header CWS Char"/>
    <w:basedOn w:val="DefaultParagraphFont"/>
    <w:link w:val="HeaderCWS"/>
    <w:rsid w:val="00D22D23"/>
    <w:rPr>
      <w:rFonts w:eastAsia="Batang" w:cs="Arial"/>
      <w:bCs/>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60718">
      <w:bodyDiv w:val="1"/>
      <w:marLeft w:val="0"/>
      <w:marRight w:val="0"/>
      <w:marTop w:val="0"/>
      <w:marBottom w:val="0"/>
      <w:divBdr>
        <w:top w:val="none" w:sz="0" w:space="0" w:color="auto"/>
        <w:left w:val="none" w:sz="0" w:space="0" w:color="auto"/>
        <w:bottom w:val="none" w:sz="0" w:space="0" w:color="auto"/>
        <w:right w:val="none" w:sz="0" w:space="0" w:color="auto"/>
      </w:divBdr>
    </w:div>
    <w:div w:id="148180643">
      <w:bodyDiv w:val="1"/>
      <w:marLeft w:val="0"/>
      <w:marRight w:val="0"/>
      <w:marTop w:val="0"/>
      <w:marBottom w:val="0"/>
      <w:divBdr>
        <w:top w:val="none" w:sz="0" w:space="0" w:color="auto"/>
        <w:left w:val="none" w:sz="0" w:space="0" w:color="auto"/>
        <w:bottom w:val="none" w:sz="0" w:space="0" w:color="auto"/>
        <w:right w:val="none" w:sz="0" w:space="0" w:color="auto"/>
      </w:divBdr>
    </w:div>
    <w:div w:id="151802552">
      <w:bodyDiv w:val="1"/>
      <w:marLeft w:val="0"/>
      <w:marRight w:val="0"/>
      <w:marTop w:val="0"/>
      <w:marBottom w:val="0"/>
      <w:divBdr>
        <w:top w:val="none" w:sz="0" w:space="0" w:color="auto"/>
        <w:left w:val="none" w:sz="0" w:space="0" w:color="auto"/>
        <w:bottom w:val="none" w:sz="0" w:space="0" w:color="auto"/>
        <w:right w:val="none" w:sz="0" w:space="0" w:color="auto"/>
      </w:divBdr>
    </w:div>
    <w:div w:id="191958915">
      <w:bodyDiv w:val="1"/>
      <w:marLeft w:val="0"/>
      <w:marRight w:val="0"/>
      <w:marTop w:val="0"/>
      <w:marBottom w:val="0"/>
      <w:divBdr>
        <w:top w:val="none" w:sz="0" w:space="0" w:color="auto"/>
        <w:left w:val="none" w:sz="0" w:space="0" w:color="auto"/>
        <w:bottom w:val="none" w:sz="0" w:space="0" w:color="auto"/>
        <w:right w:val="none" w:sz="0" w:space="0" w:color="auto"/>
      </w:divBdr>
    </w:div>
    <w:div w:id="203718396">
      <w:bodyDiv w:val="1"/>
      <w:marLeft w:val="0"/>
      <w:marRight w:val="0"/>
      <w:marTop w:val="0"/>
      <w:marBottom w:val="0"/>
      <w:divBdr>
        <w:top w:val="none" w:sz="0" w:space="0" w:color="auto"/>
        <w:left w:val="none" w:sz="0" w:space="0" w:color="auto"/>
        <w:bottom w:val="none" w:sz="0" w:space="0" w:color="auto"/>
        <w:right w:val="none" w:sz="0" w:space="0" w:color="auto"/>
      </w:divBdr>
    </w:div>
    <w:div w:id="282155573">
      <w:bodyDiv w:val="1"/>
      <w:marLeft w:val="0"/>
      <w:marRight w:val="0"/>
      <w:marTop w:val="0"/>
      <w:marBottom w:val="0"/>
      <w:divBdr>
        <w:top w:val="none" w:sz="0" w:space="0" w:color="auto"/>
        <w:left w:val="none" w:sz="0" w:space="0" w:color="auto"/>
        <w:bottom w:val="none" w:sz="0" w:space="0" w:color="auto"/>
        <w:right w:val="none" w:sz="0" w:space="0" w:color="auto"/>
      </w:divBdr>
    </w:div>
    <w:div w:id="355547731">
      <w:bodyDiv w:val="1"/>
      <w:marLeft w:val="0"/>
      <w:marRight w:val="0"/>
      <w:marTop w:val="0"/>
      <w:marBottom w:val="0"/>
      <w:divBdr>
        <w:top w:val="none" w:sz="0" w:space="0" w:color="auto"/>
        <w:left w:val="none" w:sz="0" w:space="0" w:color="auto"/>
        <w:bottom w:val="none" w:sz="0" w:space="0" w:color="auto"/>
        <w:right w:val="none" w:sz="0" w:space="0" w:color="auto"/>
      </w:divBdr>
    </w:div>
    <w:div w:id="355810426">
      <w:bodyDiv w:val="1"/>
      <w:marLeft w:val="0"/>
      <w:marRight w:val="0"/>
      <w:marTop w:val="0"/>
      <w:marBottom w:val="0"/>
      <w:divBdr>
        <w:top w:val="none" w:sz="0" w:space="0" w:color="auto"/>
        <w:left w:val="none" w:sz="0" w:space="0" w:color="auto"/>
        <w:bottom w:val="none" w:sz="0" w:space="0" w:color="auto"/>
        <w:right w:val="none" w:sz="0" w:space="0" w:color="auto"/>
      </w:divBdr>
    </w:div>
    <w:div w:id="394670407">
      <w:bodyDiv w:val="1"/>
      <w:marLeft w:val="0"/>
      <w:marRight w:val="0"/>
      <w:marTop w:val="0"/>
      <w:marBottom w:val="0"/>
      <w:divBdr>
        <w:top w:val="none" w:sz="0" w:space="0" w:color="auto"/>
        <w:left w:val="none" w:sz="0" w:space="0" w:color="auto"/>
        <w:bottom w:val="none" w:sz="0" w:space="0" w:color="auto"/>
        <w:right w:val="none" w:sz="0" w:space="0" w:color="auto"/>
      </w:divBdr>
    </w:div>
    <w:div w:id="599332444">
      <w:bodyDiv w:val="1"/>
      <w:marLeft w:val="0"/>
      <w:marRight w:val="0"/>
      <w:marTop w:val="0"/>
      <w:marBottom w:val="0"/>
      <w:divBdr>
        <w:top w:val="none" w:sz="0" w:space="0" w:color="auto"/>
        <w:left w:val="none" w:sz="0" w:space="0" w:color="auto"/>
        <w:bottom w:val="none" w:sz="0" w:space="0" w:color="auto"/>
        <w:right w:val="none" w:sz="0" w:space="0" w:color="auto"/>
      </w:divBdr>
    </w:div>
    <w:div w:id="679745377">
      <w:bodyDiv w:val="1"/>
      <w:marLeft w:val="0"/>
      <w:marRight w:val="0"/>
      <w:marTop w:val="0"/>
      <w:marBottom w:val="0"/>
      <w:divBdr>
        <w:top w:val="none" w:sz="0" w:space="0" w:color="auto"/>
        <w:left w:val="none" w:sz="0" w:space="0" w:color="auto"/>
        <w:bottom w:val="none" w:sz="0" w:space="0" w:color="auto"/>
        <w:right w:val="none" w:sz="0" w:space="0" w:color="auto"/>
      </w:divBdr>
    </w:div>
    <w:div w:id="692458571">
      <w:bodyDiv w:val="1"/>
      <w:marLeft w:val="0"/>
      <w:marRight w:val="0"/>
      <w:marTop w:val="0"/>
      <w:marBottom w:val="0"/>
      <w:divBdr>
        <w:top w:val="none" w:sz="0" w:space="0" w:color="auto"/>
        <w:left w:val="none" w:sz="0" w:space="0" w:color="auto"/>
        <w:bottom w:val="none" w:sz="0" w:space="0" w:color="auto"/>
        <w:right w:val="none" w:sz="0" w:space="0" w:color="auto"/>
      </w:divBdr>
    </w:div>
    <w:div w:id="855507970">
      <w:bodyDiv w:val="1"/>
      <w:marLeft w:val="0"/>
      <w:marRight w:val="0"/>
      <w:marTop w:val="0"/>
      <w:marBottom w:val="0"/>
      <w:divBdr>
        <w:top w:val="none" w:sz="0" w:space="0" w:color="auto"/>
        <w:left w:val="none" w:sz="0" w:space="0" w:color="auto"/>
        <w:bottom w:val="none" w:sz="0" w:space="0" w:color="auto"/>
        <w:right w:val="none" w:sz="0" w:space="0" w:color="auto"/>
      </w:divBdr>
    </w:div>
    <w:div w:id="880361322">
      <w:bodyDiv w:val="1"/>
      <w:marLeft w:val="0"/>
      <w:marRight w:val="0"/>
      <w:marTop w:val="0"/>
      <w:marBottom w:val="0"/>
      <w:divBdr>
        <w:top w:val="none" w:sz="0" w:space="0" w:color="auto"/>
        <w:left w:val="none" w:sz="0" w:space="0" w:color="auto"/>
        <w:bottom w:val="none" w:sz="0" w:space="0" w:color="auto"/>
        <w:right w:val="none" w:sz="0" w:space="0" w:color="auto"/>
      </w:divBdr>
    </w:div>
    <w:div w:id="886725154">
      <w:bodyDiv w:val="1"/>
      <w:marLeft w:val="0"/>
      <w:marRight w:val="0"/>
      <w:marTop w:val="0"/>
      <w:marBottom w:val="0"/>
      <w:divBdr>
        <w:top w:val="none" w:sz="0" w:space="0" w:color="auto"/>
        <w:left w:val="none" w:sz="0" w:space="0" w:color="auto"/>
        <w:bottom w:val="none" w:sz="0" w:space="0" w:color="auto"/>
        <w:right w:val="none" w:sz="0" w:space="0" w:color="auto"/>
      </w:divBdr>
    </w:div>
    <w:div w:id="894465145">
      <w:bodyDiv w:val="1"/>
      <w:marLeft w:val="0"/>
      <w:marRight w:val="0"/>
      <w:marTop w:val="0"/>
      <w:marBottom w:val="0"/>
      <w:divBdr>
        <w:top w:val="none" w:sz="0" w:space="0" w:color="auto"/>
        <w:left w:val="none" w:sz="0" w:space="0" w:color="auto"/>
        <w:bottom w:val="none" w:sz="0" w:space="0" w:color="auto"/>
        <w:right w:val="none" w:sz="0" w:space="0" w:color="auto"/>
      </w:divBdr>
    </w:div>
    <w:div w:id="905839131">
      <w:bodyDiv w:val="1"/>
      <w:marLeft w:val="0"/>
      <w:marRight w:val="0"/>
      <w:marTop w:val="0"/>
      <w:marBottom w:val="0"/>
      <w:divBdr>
        <w:top w:val="none" w:sz="0" w:space="0" w:color="auto"/>
        <w:left w:val="none" w:sz="0" w:space="0" w:color="auto"/>
        <w:bottom w:val="none" w:sz="0" w:space="0" w:color="auto"/>
        <w:right w:val="none" w:sz="0" w:space="0" w:color="auto"/>
      </w:divBdr>
    </w:div>
    <w:div w:id="932981502">
      <w:bodyDiv w:val="1"/>
      <w:marLeft w:val="0"/>
      <w:marRight w:val="0"/>
      <w:marTop w:val="0"/>
      <w:marBottom w:val="0"/>
      <w:divBdr>
        <w:top w:val="none" w:sz="0" w:space="0" w:color="auto"/>
        <w:left w:val="none" w:sz="0" w:space="0" w:color="auto"/>
        <w:bottom w:val="none" w:sz="0" w:space="0" w:color="auto"/>
        <w:right w:val="none" w:sz="0" w:space="0" w:color="auto"/>
      </w:divBdr>
    </w:div>
    <w:div w:id="977296626">
      <w:bodyDiv w:val="1"/>
      <w:marLeft w:val="0"/>
      <w:marRight w:val="0"/>
      <w:marTop w:val="0"/>
      <w:marBottom w:val="0"/>
      <w:divBdr>
        <w:top w:val="none" w:sz="0" w:space="0" w:color="auto"/>
        <w:left w:val="none" w:sz="0" w:space="0" w:color="auto"/>
        <w:bottom w:val="none" w:sz="0" w:space="0" w:color="auto"/>
        <w:right w:val="none" w:sz="0" w:space="0" w:color="auto"/>
      </w:divBdr>
      <w:divsChild>
        <w:div w:id="796946288">
          <w:marLeft w:val="0"/>
          <w:marRight w:val="0"/>
          <w:marTop w:val="0"/>
          <w:marBottom w:val="120"/>
          <w:divBdr>
            <w:top w:val="none" w:sz="0" w:space="0" w:color="auto"/>
            <w:left w:val="none" w:sz="0" w:space="0" w:color="auto"/>
            <w:bottom w:val="none" w:sz="0" w:space="0" w:color="auto"/>
            <w:right w:val="none" w:sz="0" w:space="0" w:color="auto"/>
          </w:divBdr>
        </w:div>
      </w:divsChild>
    </w:div>
    <w:div w:id="990716877">
      <w:bodyDiv w:val="1"/>
      <w:marLeft w:val="0"/>
      <w:marRight w:val="0"/>
      <w:marTop w:val="0"/>
      <w:marBottom w:val="0"/>
      <w:divBdr>
        <w:top w:val="none" w:sz="0" w:space="0" w:color="auto"/>
        <w:left w:val="none" w:sz="0" w:space="0" w:color="auto"/>
        <w:bottom w:val="none" w:sz="0" w:space="0" w:color="auto"/>
        <w:right w:val="none" w:sz="0" w:space="0" w:color="auto"/>
      </w:divBdr>
    </w:div>
    <w:div w:id="1059548775">
      <w:bodyDiv w:val="1"/>
      <w:marLeft w:val="0"/>
      <w:marRight w:val="0"/>
      <w:marTop w:val="0"/>
      <w:marBottom w:val="0"/>
      <w:divBdr>
        <w:top w:val="none" w:sz="0" w:space="0" w:color="auto"/>
        <w:left w:val="none" w:sz="0" w:space="0" w:color="auto"/>
        <w:bottom w:val="none" w:sz="0" w:space="0" w:color="auto"/>
        <w:right w:val="none" w:sz="0" w:space="0" w:color="auto"/>
      </w:divBdr>
    </w:div>
    <w:div w:id="1068771737">
      <w:bodyDiv w:val="1"/>
      <w:marLeft w:val="0"/>
      <w:marRight w:val="0"/>
      <w:marTop w:val="0"/>
      <w:marBottom w:val="0"/>
      <w:divBdr>
        <w:top w:val="none" w:sz="0" w:space="0" w:color="auto"/>
        <w:left w:val="none" w:sz="0" w:space="0" w:color="auto"/>
        <w:bottom w:val="none" w:sz="0" w:space="0" w:color="auto"/>
        <w:right w:val="none" w:sz="0" w:space="0" w:color="auto"/>
      </w:divBdr>
    </w:div>
    <w:div w:id="1082138698">
      <w:bodyDiv w:val="1"/>
      <w:marLeft w:val="0"/>
      <w:marRight w:val="0"/>
      <w:marTop w:val="0"/>
      <w:marBottom w:val="0"/>
      <w:divBdr>
        <w:top w:val="none" w:sz="0" w:space="0" w:color="auto"/>
        <w:left w:val="none" w:sz="0" w:space="0" w:color="auto"/>
        <w:bottom w:val="none" w:sz="0" w:space="0" w:color="auto"/>
        <w:right w:val="none" w:sz="0" w:space="0" w:color="auto"/>
      </w:divBdr>
    </w:div>
    <w:div w:id="1099107978">
      <w:bodyDiv w:val="1"/>
      <w:marLeft w:val="0"/>
      <w:marRight w:val="0"/>
      <w:marTop w:val="0"/>
      <w:marBottom w:val="0"/>
      <w:divBdr>
        <w:top w:val="none" w:sz="0" w:space="0" w:color="auto"/>
        <w:left w:val="none" w:sz="0" w:space="0" w:color="auto"/>
        <w:bottom w:val="none" w:sz="0" w:space="0" w:color="auto"/>
        <w:right w:val="none" w:sz="0" w:space="0" w:color="auto"/>
      </w:divBdr>
    </w:div>
    <w:div w:id="1145514136">
      <w:bodyDiv w:val="1"/>
      <w:marLeft w:val="0"/>
      <w:marRight w:val="0"/>
      <w:marTop w:val="0"/>
      <w:marBottom w:val="0"/>
      <w:divBdr>
        <w:top w:val="none" w:sz="0" w:space="0" w:color="auto"/>
        <w:left w:val="none" w:sz="0" w:space="0" w:color="auto"/>
        <w:bottom w:val="none" w:sz="0" w:space="0" w:color="auto"/>
        <w:right w:val="none" w:sz="0" w:space="0" w:color="auto"/>
      </w:divBdr>
    </w:div>
    <w:div w:id="1193347259">
      <w:bodyDiv w:val="1"/>
      <w:marLeft w:val="0"/>
      <w:marRight w:val="0"/>
      <w:marTop w:val="0"/>
      <w:marBottom w:val="0"/>
      <w:divBdr>
        <w:top w:val="none" w:sz="0" w:space="0" w:color="auto"/>
        <w:left w:val="none" w:sz="0" w:space="0" w:color="auto"/>
        <w:bottom w:val="none" w:sz="0" w:space="0" w:color="auto"/>
        <w:right w:val="none" w:sz="0" w:space="0" w:color="auto"/>
      </w:divBdr>
    </w:div>
    <w:div w:id="1268125159">
      <w:bodyDiv w:val="1"/>
      <w:marLeft w:val="0"/>
      <w:marRight w:val="0"/>
      <w:marTop w:val="0"/>
      <w:marBottom w:val="0"/>
      <w:divBdr>
        <w:top w:val="none" w:sz="0" w:space="0" w:color="auto"/>
        <w:left w:val="none" w:sz="0" w:space="0" w:color="auto"/>
        <w:bottom w:val="none" w:sz="0" w:space="0" w:color="auto"/>
        <w:right w:val="none" w:sz="0" w:space="0" w:color="auto"/>
      </w:divBdr>
    </w:div>
    <w:div w:id="1277830206">
      <w:bodyDiv w:val="1"/>
      <w:marLeft w:val="0"/>
      <w:marRight w:val="0"/>
      <w:marTop w:val="0"/>
      <w:marBottom w:val="0"/>
      <w:divBdr>
        <w:top w:val="none" w:sz="0" w:space="0" w:color="auto"/>
        <w:left w:val="none" w:sz="0" w:space="0" w:color="auto"/>
        <w:bottom w:val="none" w:sz="0" w:space="0" w:color="auto"/>
        <w:right w:val="none" w:sz="0" w:space="0" w:color="auto"/>
      </w:divBdr>
    </w:div>
    <w:div w:id="1283030289">
      <w:bodyDiv w:val="1"/>
      <w:marLeft w:val="0"/>
      <w:marRight w:val="0"/>
      <w:marTop w:val="0"/>
      <w:marBottom w:val="0"/>
      <w:divBdr>
        <w:top w:val="none" w:sz="0" w:space="0" w:color="auto"/>
        <w:left w:val="none" w:sz="0" w:space="0" w:color="auto"/>
        <w:bottom w:val="none" w:sz="0" w:space="0" w:color="auto"/>
        <w:right w:val="none" w:sz="0" w:space="0" w:color="auto"/>
      </w:divBdr>
    </w:div>
    <w:div w:id="1283920742">
      <w:bodyDiv w:val="1"/>
      <w:marLeft w:val="0"/>
      <w:marRight w:val="0"/>
      <w:marTop w:val="0"/>
      <w:marBottom w:val="0"/>
      <w:divBdr>
        <w:top w:val="none" w:sz="0" w:space="0" w:color="auto"/>
        <w:left w:val="none" w:sz="0" w:space="0" w:color="auto"/>
        <w:bottom w:val="none" w:sz="0" w:space="0" w:color="auto"/>
        <w:right w:val="none" w:sz="0" w:space="0" w:color="auto"/>
      </w:divBdr>
    </w:div>
    <w:div w:id="1299797647">
      <w:bodyDiv w:val="1"/>
      <w:marLeft w:val="0"/>
      <w:marRight w:val="0"/>
      <w:marTop w:val="0"/>
      <w:marBottom w:val="0"/>
      <w:divBdr>
        <w:top w:val="none" w:sz="0" w:space="0" w:color="auto"/>
        <w:left w:val="none" w:sz="0" w:space="0" w:color="auto"/>
        <w:bottom w:val="none" w:sz="0" w:space="0" w:color="auto"/>
        <w:right w:val="none" w:sz="0" w:space="0" w:color="auto"/>
      </w:divBdr>
    </w:div>
    <w:div w:id="1303775642">
      <w:bodyDiv w:val="1"/>
      <w:marLeft w:val="0"/>
      <w:marRight w:val="0"/>
      <w:marTop w:val="0"/>
      <w:marBottom w:val="0"/>
      <w:divBdr>
        <w:top w:val="none" w:sz="0" w:space="0" w:color="auto"/>
        <w:left w:val="none" w:sz="0" w:space="0" w:color="auto"/>
        <w:bottom w:val="none" w:sz="0" w:space="0" w:color="auto"/>
        <w:right w:val="none" w:sz="0" w:space="0" w:color="auto"/>
      </w:divBdr>
    </w:div>
    <w:div w:id="1309436111">
      <w:bodyDiv w:val="1"/>
      <w:marLeft w:val="0"/>
      <w:marRight w:val="0"/>
      <w:marTop w:val="0"/>
      <w:marBottom w:val="0"/>
      <w:divBdr>
        <w:top w:val="none" w:sz="0" w:space="0" w:color="auto"/>
        <w:left w:val="none" w:sz="0" w:space="0" w:color="auto"/>
        <w:bottom w:val="none" w:sz="0" w:space="0" w:color="auto"/>
        <w:right w:val="none" w:sz="0" w:space="0" w:color="auto"/>
      </w:divBdr>
    </w:div>
    <w:div w:id="1330598336">
      <w:bodyDiv w:val="1"/>
      <w:marLeft w:val="0"/>
      <w:marRight w:val="0"/>
      <w:marTop w:val="0"/>
      <w:marBottom w:val="0"/>
      <w:divBdr>
        <w:top w:val="none" w:sz="0" w:space="0" w:color="auto"/>
        <w:left w:val="none" w:sz="0" w:space="0" w:color="auto"/>
        <w:bottom w:val="none" w:sz="0" w:space="0" w:color="auto"/>
        <w:right w:val="none" w:sz="0" w:space="0" w:color="auto"/>
      </w:divBdr>
    </w:div>
    <w:div w:id="1462455863">
      <w:bodyDiv w:val="1"/>
      <w:marLeft w:val="0"/>
      <w:marRight w:val="0"/>
      <w:marTop w:val="0"/>
      <w:marBottom w:val="0"/>
      <w:divBdr>
        <w:top w:val="none" w:sz="0" w:space="0" w:color="auto"/>
        <w:left w:val="none" w:sz="0" w:space="0" w:color="auto"/>
        <w:bottom w:val="none" w:sz="0" w:space="0" w:color="auto"/>
        <w:right w:val="none" w:sz="0" w:space="0" w:color="auto"/>
      </w:divBdr>
    </w:div>
    <w:div w:id="1469519723">
      <w:bodyDiv w:val="1"/>
      <w:marLeft w:val="0"/>
      <w:marRight w:val="0"/>
      <w:marTop w:val="0"/>
      <w:marBottom w:val="0"/>
      <w:divBdr>
        <w:top w:val="none" w:sz="0" w:space="0" w:color="auto"/>
        <w:left w:val="none" w:sz="0" w:space="0" w:color="auto"/>
        <w:bottom w:val="none" w:sz="0" w:space="0" w:color="auto"/>
        <w:right w:val="none" w:sz="0" w:space="0" w:color="auto"/>
      </w:divBdr>
    </w:div>
    <w:div w:id="1495223015">
      <w:bodyDiv w:val="1"/>
      <w:marLeft w:val="0"/>
      <w:marRight w:val="0"/>
      <w:marTop w:val="0"/>
      <w:marBottom w:val="0"/>
      <w:divBdr>
        <w:top w:val="none" w:sz="0" w:space="0" w:color="auto"/>
        <w:left w:val="none" w:sz="0" w:space="0" w:color="auto"/>
        <w:bottom w:val="none" w:sz="0" w:space="0" w:color="auto"/>
        <w:right w:val="none" w:sz="0" w:space="0" w:color="auto"/>
      </w:divBdr>
    </w:div>
    <w:div w:id="1583637591">
      <w:bodyDiv w:val="1"/>
      <w:marLeft w:val="0"/>
      <w:marRight w:val="0"/>
      <w:marTop w:val="0"/>
      <w:marBottom w:val="0"/>
      <w:divBdr>
        <w:top w:val="none" w:sz="0" w:space="0" w:color="auto"/>
        <w:left w:val="none" w:sz="0" w:space="0" w:color="auto"/>
        <w:bottom w:val="none" w:sz="0" w:space="0" w:color="auto"/>
        <w:right w:val="none" w:sz="0" w:space="0" w:color="auto"/>
      </w:divBdr>
    </w:div>
    <w:div w:id="1589386411">
      <w:bodyDiv w:val="1"/>
      <w:marLeft w:val="0"/>
      <w:marRight w:val="0"/>
      <w:marTop w:val="0"/>
      <w:marBottom w:val="0"/>
      <w:divBdr>
        <w:top w:val="none" w:sz="0" w:space="0" w:color="auto"/>
        <w:left w:val="none" w:sz="0" w:space="0" w:color="auto"/>
        <w:bottom w:val="none" w:sz="0" w:space="0" w:color="auto"/>
        <w:right w:val="none" w:sz="0" w:space="0" w:color="auto"/>
      </w:divBdr>
    </w:div>
    <w:div w:id="1706514882">
      <w:bodyDiv w:val="1"/>
      <w:marLeft w:val="0"/>
      <w:marRight w:val="0"/>
      <w:marTop w:val="0"/>
      <w:marBottom w:val="0"/>
      <w:divBdr>
        <w:top w:val="none" w:sz="0" w:space="0" w:color="auto"/>
        <w:left w:val="none" w:sz="0" w:space="0" w:color="auto"/>
        <w:bottom w:val="none" w:sz="0" w:space="0" w:color="auto"/>
        <w:right w:val="none" w:sz="0" w:space="0" w:color="auto"/>
      </w:divBdr>
    </w:div>
    <w:div w:id="1759713819">
      <w:bodyDiv w:val="1"/>
      <w:marLeft w:val="0"/>
      <w:marRight w:val="0"/>
      <w:marTop w:val="0"/>
      <w:marBottom w:val="0"/>
      <w:divBdr>
        <w:top w:val="none" w:sz="0" w:space="0" w:color="auto"/>
        <w:left w:val="none" w:sz="0" w:space="0" w:color="auto"/>
        <w:bottom w:val="none" w:sz="0" w:space="0" w:color="auto"/>
        <w:right w:val="none" w:sz="0" w:space="0" w:color="auto"/>
      </w:divBdr>
    </w:div>
    <w:div w:id="1784839002">
      <w:bodyDiv w:val="1"/>
      <w:marLeft w:val="0"/>
      <w:marRight w:val="0"/>
      <w:marTop w:val="0"/>
      <w:marBottom w:val="0"/>
      <w:divBdr>
        <w:top w:val="none" w:sz="0" w:space="0" w:color="auto"/>
        <w:left w:val="none" w:sz="0" w:space="0" w:color="auto"/>
        <w:bottom w:val="none" w:sz="0" w:space="0" w:color="auto"/>
        <w:right w:val="none" w:sz="0" w:space="0" w:color="auto"/>
      </w:divBdr>
    </w:div>
    <w:div w:id="1799183483">
      <w:bodyDiv w:val="1"/>
      <w:marLeft w:val="0"/>
      <w:marRight w:val="0"/>
      <w:marTop w:val="0"/>
      <w:marBottom w:val="0"/>
      <w:divBdr>
        <w:top w:val="none" w:sz="0" w:space="0" w:color="auto"/>
        <w:left w:val="none" w:sz="0" w:space="0" w:color="auto"/>
        <w:bottom w:val="none" w:sz="0" w:space="0" w:color="auto"/>
        <w:right w:val="none" w:sz="0" w:space="0" w:color="auto"/>
      </w:divBdr>
    </w:div>
    <w:div w:id="1870798840">
      <w:bodyDiv w:val="1"/>
      <w:marLeft w:val="0"/>
      <w:marRight w:val="0"/>
      <w:marTop w:val="0"/>
      <w:marBottom w:val="0"/>
      <w:divBdr>
        <w:top w:val="none" w:sz="0" w:space="0" w:color="auto"/>
        <w:left w:val="none" w:sz="0" w:space="0" w:color="auto"/>
        <w:bottom w:val="none" w:sz="0" w:space="0" w:color="auto"/>
        <w:right w:val="none" w:sz="0" w:space="0" w:color="auto"/>
      </w:divBdr>
    </w:div>
    <w:div w:id="1925800203">
      <w:bodyDiv w:val="1"/>
      <w:marLeft w:val="0"/>
      <w:marRight w:val="0"/>
      <w:marTop w:val="0"/>
      <w:marBottom w:val="0"/>
      <w:divBdr>
        <w:top w:val="none" w:sz="0" w:space="0" w:color="auto"/>
        <w:left w:val="none" w:sz="0" w:space="0" w:color="auto"/>
        <w:bottom w:val="none" w:sz="0" w:space="0" w:color="auto"/>
        <w:right w:val="none" w:sz="0" w:space="0" w:color="auto"/>
      </w:divBdr>
    </w:div>
    <w:div w:id="2041976056">
      <w:bodyDiv w:val="1"/>
      <w:marLeft w:val="0"/>
      <w:marRight w:val="0"/>
      <w:marTop w:val="0"/>
      <w:marBottom w:val="0"/>
      <w:divBdr>
        <w:top w:val="none" w:sz="0" w:space="0" w:color="auto"/>
        <w:left w:val="none" w:sz="0" w:space="0" w:color="auto"/>
        <w:bottom w:val="none" w:sz="0" w:space="0" w:color="auto"/>
        <w:right w:val="none" w:sz="0" w:space="0" w:color="auto"/>
      </w:divBdr>
    </w:div>
    <w:div w:id="2081445692">
      <w:bodyDiv w:val="1"/>
      <w:marLeft w:val="0"/>
      <w:marRight w:val="0"/>
      <w:marTop w:val="0"/>
      <w:marBottom w:val="0"/>
      <w:divBdr>
        <w:top w:val="none" w:sz="0" w:space="0" w:color="auto"/>
        <w:left w:val="none" w:sz="0" w:space="0" w:color="auto"/>
        <w:bottom w:val="none" w:sz="0" w:space="0" w:color="auto"/>
        <w:right w:val="none" w:sz="0" w:space="0" w:color="auto"/>
      </w:divBdr>
    </w:div>
    <w:div w:id="2094475377">
      <w:bodyDiv w:val="1"/>
      <w:marLeft w:val="0"/>
      <w:marRight w:val="0"/>
      <w:marTop w:val="0"/>
      <w:marBottom w:val="0"/>
      <w:divBdr>
        <w:top w:val="none" w:sz="0" w:space="0" w:color="auto"/>
        <w:left w:val="none" w:sz="0" w:space="0" w:color="auto"/>
        <w:bottom w:val="none" w:sz="0" w:space="0" w:color="auto"/>
        <w:right w:val="none" w:sz="0" w:space="0" w:color="auto"/>
      </w:divBdr>
    </w:div>
    <w:div w:id="2128237437">
      <w:bodyDiv w:val="1"/>
      <w:marLeft w:val="0"/>
      <w:marRight w:val="0"/>
      <w:marTop w:val="0"/>
      <w:marBottom w:val="0"/>
      <w:divBdr>
        <w:top w:val="none" w:sz="0" w:space="0" w:color="auto"/>
        <w:left w:val="none" w:sz="0" w:space="0" w:color="auto"/>
        <w:bottom w:val="none" w:sz="0" w:space="0" w:color="auto"/>
        <w:right w:val="none" w:sz="0" w:space="0" w:color="auto"/>
      </w:divBdr>
    </w:div>
    <w:div w:id="213682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wipo.int/edocs/mdocs/cws/es/cws_13/cws_13_19-annexii.xlsx" TargetMode="External"/><Relationship Id="rId21" Type="http://schemas.openxmlformats.org/officeDocument/2006/relationships/hyperlink" Target="https://www.owasp.org/index.php/Secure_Coding_Principles" TargetMode="External"/><Relationship Id="rId42" Type="http://schemas.openxmlformats.org/officeDocument/2006/relationships/hyperlink" Target="https://datatracker.ietf.org/doc/html/rfc9111" TargetMode="External"/><Relationship Id="rId63" Type="http://schemas.openxmlformats.org/officeDocument/2006/relationships/hyperlink" Target="http://amundsen.com/media-types/collection/format/" TargetMode="External"/><Relationship Id="rId84" Type="http://schemas.openxmlformats.org/officeDocument/2006/relationships/hyperlink" Target="https://cloud.google.com/apis/design/" TargetMode="External"/><Relationship Id="rId138" Type="http://schemas.openxmlformats.org/officeDocument/2006/relationships/image" Target="media/image2.jpg"/><Relationship Id="rId107" Type="http://schemas.openxmlformats.org/officeDocument/2006/relationships/hyperlink" Target="https://cheatsheetseries.owasp.org/cheatsheets/Cross_Site_Scripting_Prevention_Cheat_Sheet.html" TargetMode="External"/><Relationship Id="rId11" Type="http://schemas.openxmlformats.org/officeDocument/2006/relationships/hyperlink" Target="https://wipo.int/api/v1/inventors?firstName=John" TargetMode="External"/><Relationship Id="rId32" Type="http://schemas.openxmlformats.org/officeDocument/2006/relationships/hyperlink" Target="https://www.rfc-editor.org/rfc/rfc2518" TargetMode="External"/><Relationship Id="rId37" Type="http://schemas.openxmlformats.org/officeDocument/2006/relationships/hyperlink" Target="https://tools.ietf.org/rfc/rfc6648.txt" TargetMode="External"/><Relationship Id="rId53" Type="http://schemas.openxmlformats.org/officeDocument/2006/relationships/hyperlink" Target="http://docs.oasis-open.org/odata/odata/v4.0/os/part3-csdl/odata-v4.0-os-part3-csdl.html" TargetMode="External"/><Relationship Id="rId58" Type="http://schemas.openxmlformats.org/officeDocument/2006/relationships/hyperlink" Target="http://raml.org" TargetMode="External"/><Relationship Id="rId74" Type="http://schemas.openxmlformats.org/officeDocument/2006/relationships/hyperlink" Target="https://www.w3.org/DesignIssues/MatrixURIs.html" TargetMode="External"/><Relationship Id="rId79" Type="http://schemas.openxmlformats.org/officeDocument/2006/relationships/hyperlink" Target="https://www.tmdn.org/tmdsview-web/" TargetMode="External"/><Relationship Id="rId102" Type="http://schemas.openxmlformats.org/officeDocument/2006/relationships/hyperlink" Target="https://www.owasp.org/index.php/REST_Security_Cheat_Sheet" TargetMode="External"/><Relationship Id="rId123" Type="http://schemas.openxmlformats.org/officeDocument/2006/relationships/hyperlink" Target="https://www.wipo.int/export/sites/www/standards/es/pdf/03-02-01.pdf" TargetMode="External"/><Relationship Id="rId128" Type="http://schemas.openxmlformats.org/officeDocument/2006/relationships/header" Target="header6.xml"/><Relationship Id="rId5" Type="http://schemas.openxmlformats.org/officeDocument/2006/relationships/webSettings" Target="webSettings.xml"/><Relationship Id="rId90" Type="http://schemas.openxmlformats.org/officeDocument/2006/relationships/hyperlink" Target="https://developer.atlassian.com/server/confluence/" TargetMode="External"/><Relationship Id="rId95" Type="http://schemas.openxmlformats.org/officeDocument/2006/relationships/hyperlink" Target="https://help.sap.com/docs/api-style-guide/sap-api-style-guide-public/rest-and-odata-api-documentation" TargetMode="External"/><Relationship Id="rId22" Type="http://schemas.openxmlformats.org/officeDocument/2006/relationships/hyperlink" Target="https://www.owasp.org/index.php/REST_Security_Cheat_Sheet" TargetMode="External"/><Relationship Id="rId27" Type="http://schemas.openxmlformats.org/officeDocument/2006/relationships/hyperlink" Target="https://wipo.int/api/patents?apiKey=a53f435643de32" TargetMode="External"/><Relationship Id="rId43" Type="http://schemas.openxmlformats.org/officeDocument/2006/relationships/hyperlink" Target="https://www.iso.org/iso-639-language-code" TargetMode="External"/><Relationship Id="rId48" Type="http://schemas.openxmlformats.org/officeDocument/2006/relationships/hyperlink" Target="http://docs.oasisopen.org/odata/odata/v4.0/os/models/MetadataService.edmx" TargetMode="External"/><Relationship Id="rId64" Type="http://schemas.openxmlformats.org/officeDocument/2006/relationships/hyperlink" Target="http://badgerfish.ning.com/" TargetMode="External"/><Relationship Id="rId69" Type="http://schemas.openxmlformats.org/officeDocument/2006/relationships/hyperlink" Target="http://ws-i.org/profiles/BasicProfile-2.0-2010-11-09.html%20" TargetMode="External"/><Relationship Id="rId113" Type="http://schemas.openxmlformats.org/officeDocument/2006/relationships/footer" Target="footer1.xml"/><Relationship Id="rId118" Type="http://schemas.openxmlformats.org/officeDocument/2006/relationships/header" Target="header4.xml"/><Relationship Id="rId134" Type="http://schemas.openxmlformats.org/officeDocument/2006/relationships/header" Target="header8.xml"/><Relationship Id="rId139" Type="http://schemas.openxmlformats.org/officeDocument/2006/relationships/header" Target="header10.xml"/><Relationship Id="rId80" Type="http://schemas.openxmlformats.org/officeDocument/2006/relationships/hyperlink" Target="https://tmclass.tmdn.org/ec2/" TargetMode="External"/><Relationship Id="rId85" Type="http://schemas.openxmlformats.org/officeDocument/2006/relationships/hyperlink" Target="https://docs.microsoft.com/en-us/rest/api/" TargetMode="External"/><Relationship Id="rId12" Type="http://schemas.openxmlformats.org/officeDocument/2006/relationships/hyperlink" Target="https://api.wipo.int/v1/path;param1=value1;param2=value2" TargetMode="External"/><Relationship Id="rId17" Type="http://schemas.openxmlformats.org/officeDocument/2006/relationships/hyperlink" Target="https://wipo.int/api/v1/inventors/12345/patents" TargetMode="External"/><Relationship Id="rId33" Type="http://schemas.openxmlformats.org/officeDocument/2006/relationships/hyperlink" Target="file://Wipogvafs01/DAT2/ORGIPIG/SHARED/HANDBOOK/CONTENT/3.%20WIPO%20Standards/st%2090/www.ietf.org/rfc/rfc3986.txt" TargetMode="External"/><Relationship Id="rId38" Type="http://schemas.openxmlformats.org/officeDocument/2006/relationships/hyperlink" Target="https://www.rfc-editor.org/rfc/rfc7396" TargetMode="External"/><Relationship Id="rId59" Type="http://schemas.openxmlformats.org/officeDocument/2006/relationships/hyperlink" Target="http://www.openapis.org" TargetMode="External"/><Relationship Id="rId103" Type="http://schemas.openxmlformats.org/officeDocument/2006/relationships/hyperlink" Target="https://martinfowler.com/bliki/BoundedContext.html" TargetMode="External"/><Relationship Id="rId108" Type="http://schemas.openxmlformats.org/officeDocument/2006/relationships/hyperlink" Target="https://cheatsheetseries.owasp.org/" TargetMode="External"/><Relationship Id="rId124" Type="http://schemas.openxmlformats.org/officeDocument/2006/relationships/header" Target="header5.xml"/><Relationship Id="rId129" Type="http://schemas.openxmlformats.org/officeDocument/2006/relationships/footer" Target="footer6.xml"/><Relationship Id="rId54" Type="http://schemas.openxmlformats.org/officeDocument/2006/relationships/hyperlink" Target="http://docs.oasis-open.org/odata/odata/v4.0/os/abnf/" TargetMode="External"/><Relationship Id="rId70" Type="http://schemas.openxmlformats.org/officeDocument/2006/relationships/hyperlink" Target="https://www.w3.org/TR/soap12-part1/" TargetMode="External"/><Relationship Id="rId75" Type="http://schemas.openxmlformats.org/officeDocument/2006/relationships/hyperlink" Target="https://developers.epo.org" TargetMode="External"/><Relationship Id="rId91" Type="http://schemas.openxmlformats.org/officeDocument/2006/relationships/hyperlink" Target="https://developer.ebay.com/api-docs/static/ebay-rest-landing.html" TargetMode="External"/><Relationship Id="rId96" Type="http://schemas.openxmlformats.org/officeDocument/2006/relationships/hyperlink" Target="https://developer.github.com/v3/" TargetMode="External"/><Relationship Id="rId14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owasp.org/index.php/XSS_Prevention_Cheat_Sheet" TargetMode="External"/><Relationship Id="rId28" Type="http://schemas.openxmlformats.org/officeDocument/2006/relationships/hyperlink" Target="https://tools.ietf.org/html/rfc8288" TargetMode="External"/><Relationship Id="rId49" Type="http://schemas.openxmlformats.org/officeDocument/2006/relationships/hyperlink" Target="https://docs.oasis-open.org/odata/odata/v4.0/os/models/MetadataService.edmx" TargetMode="External"/><Relationship Id="rId114" Type="http://schemas.openxmlformats.org/officeDocument/2006/relationships/footer" Target="footer2.xml"/><Relationship Id="rId119" Type="http://schemas.openxmlformats.org/officeDocument/2006/relationships/footer" Target="footer4.xml"/><Relationship Id="rId44" Type="http://schemas.openxmlformats.org/officeDocument/2006/relationships/hyperlink" Target="http://www.iso.org/iso/home/standards/currency_codes.htm" TargetMode="External"/><Relationship Id="rId60" Type="http://schemas.openxmlformats.org/officeDocument/2006/relationships/hyperlink" Target="https://martinfowler.com/articles/richardsonMaturityModel.html" TargetMode="External"/><Relationship Id="rId65" Type="http://schemas.openxmlformats.org/officeDocument/2006/relationships/hyperlink" Target="https://semver.org/" TargetMode="External"/><Relationship Id="rId81" Type="http://schemas.openxmlformats.org/officeDocument/2006/relationships/hyperlink" Target="https://euipo.europa.eu/designclass/" TargetMode="External"/><Relationship Id="rId86" Type="http://schemas.openxmlformats.org/officeDocument/2006/relationships/hyperlink" Target="https://swagger.io/docs/specification/about/" TargetMode="External"/><Relationship Id="rId130" Type="http://schemas.openxmlformats.org/officeDocument/2006/relationships/image" Target="media/image1.emf"/><Relationship Id="rId135" Type="http://schemas.openxmlformats.org/officeDocument/2006/relationships/footer" Target="footer8.xml"/><Relationship Id="rId13" Type="http://schemas.openxmlformats.org/officeDocument/2006/relationships/hyperlink" Target="https://wipo.int/api/v1/patents" TargetMode="External"/><Relationship Id="rId18" Type="http://schemas.openxmlformats.org/officeDocument/2006/relationships/hyperlink" Target="https://wipo.int/api/v1/findAndRenew?applicantFullName=john" TargetMode="External"/><Relationship Id="rId39" Type="http://schemas.openxmlformats.org/officeDocument/2006/relationships/hyperlink" Target="https://datatracker.ietf.org/doc/html/rfc8288" TargetMode="External"/><Relationship Id="rId109" Type="http://schemas.openxmlformats.org/officeDocument/2006/relationships/hyperlink" Target="https://nvlpubs.nist.gov/nistpubs/fips/nist.fips.186-4.pdf" TargetMode="External"/><Relationship Id="rId34" Type="http://schemas.openxmlformats.org/officeDocument/2006/relationships/hyperlink" Target="https://www.rfc-editor.org/rfc/rfc4918" TargetMode="External"/><Relationship Id="rId50" Type="http://schemas.openxmlformats.org/officeDocument/2006/relationships/hyperlink" Target="http://docs.oasis-open.org/odata/odata-atom-format/v4.0/odata-atom-format-v4.0.html" TargetMode="External"/><Relationship Id="rId55" Type="http://schemas.openxmlformats.org/officeDocument/2006/relationships/hyperlink" Target="http://docs.oasis-open.org/odata/odata/v4.0/os/vocabularies/" TargetMode="External"/><Relationship Id="rId76" Type="http://schemas.openxmlformats.org/officeDocument/2006/relationships/hyperlink" Target="https://patentsview.org" TargetMode="External"/><Relationship Id="rId97" Type="http://schemas.openxmlformats.org/officeDocument/2006/relationships/hyperlink" Target="https://github.com/zalando/ReSTful-api-guidelines" TargetMode="External"/><Relationship Id="rId104" Type="http://schemas.openxmlformats.org/officeDocument/2006/relationships/hyperlink" Target="https://en.wikipedia.org/wiki/Representational_state_transfer" TargetMode="External"/><Relationship Id="rId120" Type="http://schemas.openxmlformats.org/officeDocument/2006/relationships/hyperlink" Target="https://www.wipo.int/export/sites/www/standards/es/pdf/03-97-01.pdf" TargetMode="External"/><Relationship Id="rId125" Type="http://schemas.openxmlformats.org/officeDocument/2006/relationships/footer" Target="footer5.xml"/><Relationship Id="rId141"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www.w3.org/TR/soap12-part2/" TargetMode="External"/><Relationship Id="rId92" Type="http://schemas.openxmlformats.org/officeDocument/2006/relationships/hyperlink" Target="http://www.oracle.com/technetwork/developer-tools/rest-data-services/overview/index.html" TargetMode="External"/><Relationship Id="rId2" Type="http://schemas.openxmlformats.org/officeDocument/2006/relationships/numbering" Target="numbering.xml"/><Relationship Id="rId29" Type="http://schemas.openxmlformats.org/officeDocument/2006/relationships/hyperlink" Target="https://www.wipo.int/export/sites/www/standards/es/pdf/03-03-01.pdf" TargetMode="External"/><Relationship Id="rId24" Type="http://schemas.openxmlformats.org/officeDocument/2006/relationships/hyperlink" Target="https://www.owasp.org/index.php/SQL_Injection_Prevention_Cheat_Sheet" TargetMode="External"/><Relationship Id="rId40" Type="http://schemas.openxmlformats.org/officeDocument/2006/relationships/hyperlink" Target="https://www.rfc-editor.org/rfc/rfc8297" TargetMode="External"/><Relationship Id="rId45" Type="http://schemas.openxmlformats.org/officeDocument/2006/relationships/hyperlink" Target="https://www.iso.org/iso-8601-date-and-time-format.html" TargetMode="External"/><Relationship Id="rId66" Type="http://schemas.openxmlformats.org/officeDocument/2006/relationships/hyperlink" Target="https://www.ics.uci.edu/~fielding/pubs/dissertation/rest_arch_style.htm" TargetMode="External"/><Relationship Id="rId87" Type="http://schemas.openxmlformats.org/officeDocument/2006/relationships/hyperlink" Target="http://www.odata.org/documentation/" TargetMode="External"/><Relationship Id="rId110" Type="http://schemas.openxmlformats.org/officeDocument/2006/relationships/hyperlink" Target="https://docs.microsoft.com/en-us/rest/api/" TargetMode="External"/><Relationship Id="rId115" Type="http://schemas.openxmlformats.org/officeDocument/2006/relationships/header" Target="header3.xml"/><Relationship Id="rId131" Type="http://schemas.openxmlformats.org/officeDocument/2006/relationships/header" Target="header7.xml"/><Relationship Id="rId136" Type="http://schemas.openxmlformats.org/officeDocument/2006/relationships/header" Target="header9.xml"/><Relationship Id="rId61" Type="http://schemas.openxmlformats.org/officeDocument/2006/relationships/hyperlink" Target="http://stateless.co/hal_specification.html" TargetMode="External"/><Relationship Id="rId82" Type="http://schemas.openxmlformats.org/officeDocument/2006/relationships/hyperlink" Target="https://developers.facebook.com/docs/graph-api/reference" TargetMode="External"/><Relationship Id="rId19" Type="http://schemas.openxmlformats.org/officeDocument/2006/relationships/hyperlink" Target="https://wipo.int/api/v1/patents?count=true&amp;limit=3&amp;offset=4" TargetMode="External"/><Relationship Id="rId14" Type="http://schemas.openxmlformats.org/officeDocument/2006/relationships/hyperlink" Target="https://wipo.int/api/v1/patents/1/inventor" TargetMode="External"/><Relationship Id="rId30" Type="http://schemas.openxmlformats.org/officeDocument/2006/relationships/hyperlink" Target="https://www.wipo.int/export/sites/www/standards/es/pdf/03-96-01.pdf" TargetMode="External"/><Relationship Id="rId35" Type="http://schemas.openxmlformats.org/officeDocument/2006/relationships/hyperlink" Target="https://www.rfc-editor.org/rfc/rfc5842" TargetMode="External"/><Relationship Id="rId56" Type="http://schemas.openxmlformats.org/officeDocument/2006/relationships/hyperlink" Target="http://docs.oasis-open.org/odata/odata/v4.0/os/schemas/" TargetMode="External"/><Relationship Id="rId77" Type="http://schemas.openxmlformats.org/officeDocument/2006/relationships/hyperlink" Target="https://pct.wipo.int/" TargetMode="External"/><Relationship Id="rId100" Type="http://schemas.openxmlformats.org/officeDocument/2006/relationships/hyperlink" Target="https://martinfowler.com/bliki/CQRS.html" TargetMode="External"/><Relationship Id="rId105" Type="http://schemas.openxmlformats.org/officeDocument/2006/relationships/hyperlink" Target="https://www.ibm.com/developerworks/library/ws-whichwsdl/" TargetMode="External"/><Relationship Id="rId126" Type="http://schemas.openxmlformats.org/officeDocument/2006/relationships/hyperlink" Target="https://www.wipo.int/edocs/mdocs/cws/en/cws_8/cws_8_2-appendixa.zip" TargetMode="External"/><Relationship Id="rId8" Type="http://schemas.openxmlformats.org/officeDocument/2006/relationships/hyperlink" Target="https://www.wipo.int/documents/d/standards/docs-es-03-96-01.pdf" TargetMode="External"/><Relationship Id="rId51" Type="http://schemas.openxmlformats.org/officeDocument/2006/relationships/hyperlink" Target="http://docs.oasis-open.org/odata/odata/v4.0/os/part1-protocol/odata-v4.0-os-part1-protocol.html" TargetMode="External"/><Relationship Id="rId72" Type="http://schemas.openxmlformats.org/officeDocument/2006/relationships/hyperlink" Target="https://www.w3.org/TR/wsdl20/" TargetMode="External"/><Relationship Id="rId93" Type="http://schemas.openxmlformats.org/officeDocument/2006/relationships/hyperlink" Target="https://developer.paypal.com/docs/api/overview/" TargetMode="External"/><Relationship Id="rId98" Type="http://schemas.openxmlformats.org/officeDocument/2006/relationships/hyperlink" Target="https://www.dropbox.com/developers" TargetMode="External"/><Relationship Id="rId121" Type="http://schemas.openxmlformats.org/officeDocument/2006/relationships/hyperlink" Target="https://www.wipo.int/standards/es/st96/v5-0/" TargetMode="External"/><Relationship Id="rId142" Type="http://schemas.microsoft.com/office/2011/relationships/people" Target="people.xml"/><Relationship Id="rId3" Type="http://schemas.openxmlformats.org/officeDocument/2006/relationships/styles" Target="styles.xml"/><Relationship Id="rId25" Type="http://schemas.openxmlformats.org/officeDocument/2006/relationships/hyperlink" Target="https://www.owasp.org/index.php/Query_Parameterization_Cheat_Sheet" TargetMode="External"/><Relationship Id="rId46" Type="http://schemas.openxmlformats.org/officeDocument/2006/relationships/hyperlink" Target="https://www.iana.org/assignments/http-status-codes/http-status-codes.xhtml" TargetMode="External"/><Relationship Id="rId67" Type="http://schemas.openxmlformats.org/officeDocument/2006/relationships/hyperlink" Target="https://en.wikipedia.org/wiki/Contextual_Query_Language" TargetMode="External"/><Relationship Id="rId116" Type="http://schemas.openxmlformats.org/officeDocument/2006/relationships/footer" Target="footer3.xml"/><Relationship Id="rId137" Type="http://schemas.openxmlformats.org/officeDocument/2006/relationships/footer" Target="footer9.xml"/><Relationship Id="rId20" Type="http://schemas.openxmlformats.org/officeDocument/2006/relationships/hyperlink" Target="https://wipo.int/api/v1/patents?count=true&amp;limit=3&amp;offset=4" TargetMode="External"/><Relationship Id="rId41" Type="http://schemas.openxmlformats.org/officeDocument/2006/relationships/hyperlink" Target="https://www.ietf.org/rfc/rfc9110.pdf" TargetMode="External"/><Relationship Id="rId62" Type="http://schemas.openxmlformats.org/officeDocument/2006/relationships/hyperlink" Target="https://json-ld.org" TargetMode="External"/><Relationship Id="rId83" Type="http://schemas.openxmlformats.org/officeDocument/2006/relationships/hyperlink" Target="https://developer.github.com/v3" TargetMode="External"/><Relationship Id="rId88" Type="http://schemas.openxmlformats.org/officeDocument/2006/relationships/hyperlink" Target="http://jsonapi.org/format/" TargetMode="External"/><Relationship Id="rId111" Type="http://schemas.openxmlformats.org/officeDocument/2006/relationships/header" Target="header1.xml"/><Relationship Id="rId132" Type="http://schemas.openxmlformats.org/officeDocument/2006/relationships/footer" Target="footer7.xml"/><Relationship Id="rId15" Type="http://schemas.openxmlformats.org/officeDocument/2006/relationships/hyperlink" Target="https://wipo.int/api/v1/inventors" TargetMode="External"/><Relationship Id="rId36" Type="http://schemas.openxmlformats.org/officeDocument/2006/relationships/hyperlink" Target="https://tools.ietf.org/rfc/rfc5789.txt" TargetMode="External"/><Relationship Id="rId57" Type="http://schemas.openxmlformats.org/officeDocument/2006/relationships/hyperlink" Target="http://docs.oasis-open.org/security/saml/Post2.0/sstc-saml-tech-overview-2.0.html" TargetMode="External"/><Relationship Id="rId106" Type="http://schemas.openxmlformats.org/officeDocument/2006/relationships/hyperlink" Target="https://www.digital.govt.nz/standards-and-guidance/technology-and-architecture/application-programming-interfaces-apis/api-guidelines" TargetMode="External"/><Relationship Id="rId127" Type="http://schemas.openxmlformats.org/officeDocument/2006/relationships/hyperlink" Target="https://www.wipo.int/edocs/mdocs/cws/en/cws_8/cws_8_2-appendixb.zip" TargetMode="External"/><Relationship Id="rId10" Type="http://schemas.openxmlformats.org/officeDocument/2006/relationships/hyperlink" Target="https://wipo.int/api/my-resources/uniqueid" TargetMode="External"/><Relationship Id="rId31" Type="http://schemas.openxmlformats.org/officeDocument/2006/relationships/hyperlink" Target="https://www.wipo.int/export/sites/www/standards/es/pdf/03-97-01.pdf" TargetMode="External"/><Relationship Id="rId52" Type="http://schemas.openxmlformats.org/officeDocument/2006/relationships/hyperlink" Target="http://docs.oasis-open.org/odata/odata/v4.0/os/part2-url-conventions/odata-v4.0-os-part2-url-conventions.html" TargetMode="External"/><Relationship Id="rId73" Type="http://schemas.openxmlformats.org/officeDocument/2006/relationships/hyperlink" Target="https://www.w3.org/TR/cors/" TargetMode="External"/><Relationship Id="rId78" Type="http://schemas.openxmlformats.org/officeDocument/2006/relationships/hyperlink" Target="https://www.tmdn.org/tmview/" TargetMode="External"/><Relationship Id="rId94" Type="http://schemas.openxmlformats.org/officeDocument/2006/relationships/hyperlink" Target="https://www.w3.org/TR/dwbp/" TargetMode="External"/><Relationship Id="rId99" Type="http://schemas.openxmlformats.org/officeDocument/2006/relationships/hyperlink" Target="https://docs.x.com/home" TargetMode="External"/><Relationship Id="rId101" Type="http://schemas.openxmlformats.org/officeDocument/2006/relationships/hyperlink" Target="https://www.itu.int/en/ITU-T/ipr/Pages/open.aspx" TargetMode="External"/><Relationship Id="rId122" Type="http://schemas.openxmlformats.org/officeDocument/2006/relationships/hyperlink" Target="https://www.wipo.int/export/sites/www/standards/es/pdf/03-13-01.pdf"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po.INT/api/my-resources/uniqueId" TargetMode="External"/><Relationship Id="rId26" Type="http://schemas.openxmlformats.org/officeDocument/2006/relationships/hyperlink" Target="https://www.owasp.org/index.php/Transport_Layer_Protection_Cheat_Sheet" TargetMode="External"/><Relationship Id="rId47" Type="http://schemas.openxmlformats.org/officeDocument/2006/relationships/hyperlink" Target="https://www.odata.org/" TargetMode="External"/><Relationship Id="rId68" Type="http://schemas.openxmlformats.org/officeDocument/2006/relationships/hyperlink" Target="https://www.loc.gov/z3950/agency/Z39-50-2003.pdf" TargetMode="External"/><Relationship Id="rId89" Type="http://schemas.openxmlformats.org/officeDocument/2006/relationships/hyperlink" Target="https://docs.microsoft.com/en-us/azure/architecture/best-practices/api-design" TargetMode="External"/><Relationship Id="rId112" Type="http://schemas.openxmlformats.org/officeDocument/2006/relationships/header" Target="header2.xml"/><Relationship Id="rId133" Type="http://schemas.openxmlformats.org/officeDocument/2006/relationships/hyperlink" Target="http://www.iana.org/go/rfc9110" TargetMode="External"/><Relationship Id="rId16" Type="http://schemas.openxmlformats.org/officeDocument/2006/relationships/hyperlink" Target="https://wipo.int/api/v1/patents?inventorId=12345"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3.org/TR/json-ld/" TargetMode="External"/><Relationship Id="rId2" Type="http://schemas.openxmlformats.org/officeDocument/2006/relationships/hyperlink" Target="https://tools.ietf.org/html/draft-kelly-json-hal-08t" TargetMode="External"/><Relationship Id="rId1" Type="http://schemas.openxmlformats.org/officeDocument/2006/relationships/hyperlink" Target="https://www.owasp.org/index.php/Security_by_Design_Principles" TargetMode="External"/><Relationship Id="rId5" Type="http://schemas.openxmlformats.org/officeDocument/2006/relationships/hyperlink" Target="http://json-schema.org/latest/json-schema-core.html" TargetMode="External"/><Relationship Id="rId4" Type="http://schemas.openxmlformats.org/officeDocument/2006/relationships/hyperlink" Target="https://json-schema.org/specific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AA142-41B0-4D82-9B84-944656113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60</Pages>
  <Words>40060</Words>
  <Characters>228346</Characters>
  <Application>Microsoft Office Word</Application>
  <DocSecurity>0</DocSecurity>
  <Lines>7135</Lines>
  <Paragraphs>3120</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CWS/13/19 Annex (Spanish) </vt:lpstr>
      <vt:lpstr>norma ST. 90</vt:lpstr>
      <vt:lpstr>    INTRODUCCIÓN</vt:lpstr>
      <vt:lpstr>    DEFINICIONES Y TERMINOLOGÍA</vt:lpstr>
      <vt:lpstr>    NotaCIONES</vt:lpstr>
      <vt:lpstr>        Notaciones generales</vt:lpstr>
      <vt:lpstr>        Identificadores de normas</vt:lpstr>
      <vt:lpstr>    GRADO DE APLICACIÓN</vt:lpstr>
      <vt:lpstr>    PRINCIPIOS DE DISEÑO DE UNA API PARA SERVICIOS WEB</vt:lpstr>
      <vt:lpstr>    API web RESTFUL</vt:lpstr>
      <vt:lpstr>        Componentes de los URI</vt:lpstr>
      <vt:lpstr>        Códigos de estado</vt:lpstr>
      <vt:lpstr>        Principio de selección cuidadosa</vt:lpstr>
      <vt:lpstr>        Modelo de recursos</vt:lpstr>
      <vt:lpstr>        Compatibilidad con múltiples formatos</vt:lpstr>
      <vt:lpstr>        Métodos HTTP</vt:lpstr>
      <vt:lpstr>        Patrones de consulta de datos</vt:lpstr>
      <vt:lpstr>        Control de errores</vt:lpstr>
      <vt:lpstr>        Contrato de servicio</vt:lpstr>
      <vt:lpstr>        Tiempo de espera</vt:lpstr>
      <vt:lpstr>        Control del estado</vt:lpstr>
      <vt:lpstr>        Gestión de preferencias</vt:lpstr>
      <vt:lpstr>        Traducción</vt:lpstr>
      <vt:lpstr>        Operaciones de larga duración</vt:lpstr>
      <vt:lpstr>        Modelo de seguridad</vt:lpstr>
    </vt:vector>
  </TitlesOfParts>
  <Company>WIPO</Company>
  <LinksUpToDate>false</LinksUpToDate>
  <CharactersWithSpaces>265286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CWS/13/19 Annex (Spanish) </dc:title>
  <dc:subject>Proposal for the revision of WIPO Standard ST.90, Annex I</dc:subject>
  <dc:creator>WIPO</dc:creator>
  <cp:keywords>WIPO CWS decimotercera sesión, Propuesta de revisión, Norma ST.90 de la OMPI, Anexo</cp:keywords>
  <dc:description/>
  <cp:lastModifiedBy>MURATAJ Erjola</cp:lastModifiedBy>
  <cp:revision>21</cp:revision>
  <cp:lastPrinted>2025-11-05T12:11:00Z</cp:lastPrinted>
  <dcterms:created xsi:type="dcterms:W3CDTF">2025-11-05T08:37:00Z</dcterms:created>
  <dcterms:modified xsi:type="dcterms:W3CDTF">2025-11-05T12:11:00Z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2025-11-05T08:37:50Z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678c3612-102b-476b-b31c-16ccf8b94fbc</vt:lpwstr>
  </property>
  <property fmtid="{D5CDD505-2E9C-101B-9397-08002B2CF9AE}" pid="8" name="MSIP_Label_20773ee6-353b-4fb9-a59d-0b94c8c67bea_ContentBits">
    <vt:lpwstr>0</vt:lpwstr>
  </property>
  <property fmtid="{D5CDD505-2E9C-101B-9397-08002B2CF9AE}" pid="9" name="MSIP_Label_20773ee6-353b-4fb9-a59d-0b94c8c67bea_Tag">
    <vt:lpwstr>10, 0, 1, 1</vt:lpwstr>
  </property>
</Properties>
</file>