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BC820" w14:textId="77777777" w:rsidR="00802E99" w:rsidRPr="00317BB8" w:rsidRDefault="00C32A04" w:rsidP="00175646">
      <w:pPr>
        <w:pStyle w:val="Heading2"/>
        <w:spacing w:after="240"/>
        <w:jc w:val="center"/>
        <w:rPr>
          <w:rFonts w:eastAsia="Batang"/>
          <w:sz w:val="20"/>
          <w:szCs w:val="20"/>
          <w:lang w:val="es-ES_tradnl"/>
        </w:rPr>
      </w:pPr>
      <w:bookmarkStart w:id="0" w:name="_Toc386180725"/>
      <w:bookmarkStart w:id="1" w:name="_Toc386180708"/>
      <w:bookmarkStart w:id="2" w:name="_Toc386180539"/>
      <w:bookmarkStart w:id="3" w:name="_Hlk210197041"/>
      <w:bookmarkStart w:id="4" w:name="_Toc210224250"/>
      <w:r w:rsidRPr="00317BB8">
        <w:rPr>
          <w:rFonts w:eastAsia="Batang"/>
          <w:sz w:val="20"/>
          <w:szCs w:val="20"/>
          <w:lang w:val="es-ES_tradnl"/>
        </w:rPr>
        <w:t xml:space="preserve">NORMA </w:t>
      </w:r>
      <w:r w:rsidR="00802E99" w:rsidRPr="00317BB8">
        <w:rPr>
          <w:rFonts w:eastAsia="Batang"/>
          <w:sz w:val="20"/>
          <w:szCs w:val="20"/>
          <w:lang w:val="es-ES_tradnl"/>
        </w:rPr>
        <w:t>ST.</w:t>
      </w:r>
      <w:bookmarkEnd w:id="0"/>
      <w:bookmarkEnd w:id="1"/>
      <w:bookmarkEnd w:id="2"/>
      <w:r w:rsidR="00802E99" w:rsidRPr="00317BB8">
        <w:rPr>
          <w:rFonts w:eastAsia="Batang"/>
          <w:sz w:val="20"/>
          <w:szCs w:val="20"/>
          <w:lang w:val="es-ES_tradnl"/>
        </w:rPr>
        <w:t>37</w:t>
      </w:r>
      <w:bookmarkEnd w:id="3"/>
      <w:bookmarkEnd w:id="4"/>
    </w:p>
    <w:p w14:paraId="3C897B52" w14:textId="77777777" w:rsidR="00802E99" w:rsidRPr="00317BB8" w:rsidRDefault="00B658CC" w:rsidP="00470D7B">
      <w:pPr>
        <w:widowControl w:val="0"/>
        <w:kinsoku w:val="0"/>
        <w:spacing w:after="340"/>
        <w:ind w:right="11"/>
        <w:jc w:val="center"/>
        <w:rPr>
          <w:rFonts w:eastAsia="Batang"/>
          <w:sz w:val="17"/>
          <w:szCs w:val="17"/>
          <w:lang w:val="es-ES_tradnl"/>
        </w:rPr>
      </w:pPr>
      <w:r w:rsidRPr="00317BB8">
        <w:rPr>
          <w:rFonts w:eastAsia="Batang"/>
          <w:sz w:val="17"/>
          <w:szCs w:val="17"/>
          <w:lang w:val="es-ES_tradnl"/>
        </w:rPr>
        <w:t>RECOMENDACIÓN SOBRE LOS FICHEROS DE REFERENCIA DE DOCUMENTOS DE PATENTE PUBLICADOS</w:t>
      </w:r>
    </w:p>
    <w:p w14:paraId="014CD0D5" w14:textId="0D3F2453" w:rsidR="00B94569" w:rsidRPr="00317BB8" w:rsidRDefault="00B94569" w:rsidP="00470D7B">
      <w:pPr>
        <w:spacing w:after="340"/>
        <w:jc w:val="center"/>
        <w:rPr>
          <w:rFonts w:cs="Times New Roman"/>
          <w:i/>
          <w:sz w:val="17"/>
          <w:lang w:val="es-ES_tradnl"/>
        </w:rPr>
      </w:pPr>
      <w:r w:rsidRPr="00317BB8">
        <w:rPr>
          <w:rFonts w:cs="Times New Roman"/>
          <w:i/>
          <w:sz w:val="17"/>
          <w:lang w:val="es-ES_tradnl"/>
        </w:rPr>
        <w:t xml:space="preserve">Versión </w:t>
      </w:r>
      <w:del w:id="5" w:author="Author">
        <w:r w:rsidR="000146C0" w:rsidRPr="00317BB8" w:rsidDel="00376ACA">
          <w:rPr>
            <w:rFonts w:cs="Times New Roman"/>
            <w:i/>
            <w:sz w:val="17"/>
            <w:lang w:val="es-ES_tradnl"/>
          </w:rPr>
          <w:delText>2.</w:delText>
        </w:r>
        <w:r w:rsidR="00225786" w:rsidRPr="00317BB8" w:rsidDel="00376ACA">
          <w:rPr>
            <w:rFonts w:cs="Times New Roman"/>
            <w:i/>
            <w:sz w:val="17"/>
            <w:lang w:val="es-ES_tradnl"/>
          </w:rPr>
          <w:delText>2</w:delText>
        </w:r>
      </w:del>
      <w:ins w:id="6" w:author="Author">
        <w:r w:rsidR="00376ACA" w:rsidRPr="00317BB8">
          <w:rPr>
            <w:rFonts w:cs="Times New Roman"/>
            <w:i/>
            <w:sz w:val="17"/>
            <w:lang w:val="es-ES_tradnl"/>
          </w:rPr>
          <w:t>3.0</w:t>
        </w:r>
      </w:ins>
    </w:p>
    <w:p w14:paraId="4FCCF189" w14:textId="29C29BA5" w:rsidR="00F335D9" w:rsidRPr="00317BB8" w:rsidRDefault="00376ACA" w:rsidP="00F335D9">
      <w:pPr>
        <w:spacing w:after="340"/>
        <w:jc w:val="center"/>
        <w:rPr>
          <w:rFonts w:cs="Times New Roman"/>
          <w:i/>
          <w:sz w:val="17"/>
          <w:lang w:val="es-ES_tradnl"/>
        </w:rPr>
      </w:pPr>
      <w:r w:rsidRPr="00317BB8">
        <w:rPr>
          <w:rFonts w:cs="Times New Roman"/>
          <w:i/>
          <w:sz w:val="17"/>
          <w:lang w:val="es-ES_tradnl"/>
        </w:rPr>
        <w:t xml:space="preserve">Propuesta presentada </w:t>
      </w:r>
      <w:r w:rsidR="007145F2" w:rsidRPr="00317BB8">
        <w:rPr>
          <w:rFonts w:cs="Times New Roman"/>
          <w:i/>
          <w:sz w:val="17"/>
          <w:lang w:val="es-ES_tradnl"/>
        </w:rPr>
        <w:t xml:space="preserve">para su aprobación </w:t>
      </w:r>
      <w:r w:rsidR="00F335D9" w:rsidRPr="00317BB8">
        <w:rPr>
          <w:rFonts w:cs="Times New Roman"/>
          <w:i/>
          <w:sz w:val="17"/>
          <w:lang w:val="es-ES_tradnl"/>
        </w:rPr>
        <w:t xml:space="preserve">por el Comité de Normas Técnicas de la OMPI (CWS) </w:t>
      </w:r>
      <w:r w:rsidR="00F335D9" w:rsidRPr="00317BB8">
        <w:rPr>
          <w:rFonts w:cs="Times New Roman"/>
          <w:i/>
          <w:sz w:val="17"/>
          <w:lang w:val="es-ES_tradnl"/>
        </w:rPr>
        <w:br/>
        <w:t xml:space="preserve">en su </w:t>
      </w:r>
      <w:r w:rsidR="007145F2" w:rsidRPr="00317BB8">
        <w:rPr>
          <w:rFonts w:cs="Times New Roman"/>
          <w:i/>
          <w:sz w:val="17"/>
          <w:lang w:val="es-ES_tradnl"/>
        </w:rPr>
        <w:t xml:space="preserve">decimotercera </w:t>
      </w:r>
      <w:r w:rsidR="003447A2" w:rsidRPr="00317BB8">
        <w:rPr>
          <w:rFonts w:cs="Times New Roman"/>
          <w:i/>
          <w:sz w:val="17"/>
          <w:lang w:val="es-ES_tradnl"/>
        </w:rPr>
        <w:t>sesión</w:t>
      </w:r>
    </w:p>
    <w:p w14:paraId="2BA9A79A" w14:textId="404F11AE" w:rsidR="00505EB7" w:rsidRPr="00317BB8" w:rsidRDefault="00376ACA" w:rsidP="00505EB7">
      <w:pPr>
        <w:jc w:val="center"/>
        <w:rPr>
          <w:ins w:id="7" w:author="Author"/>
          <w:color w:val="000000" w:themeColor="text1"/>
          <w:sz w:val="17"/>
          <w:szCs w:val="17"/>
          <w:lang w:val="es-ES_tradnl"/>
        </w:rPr>
      </w:pPr>
      <w:ins w:id="8" w:author="Author">
        <w:r w:rsidRPr="00317BB8">
          <w:rPr>
            <w:color w:val="000000" w:themeColor="text1"/>
            <w:sz w:val="17"/>
            <w:szCs w:val="17"/>
            <w:lang w:val="es-ES_tradnl"/>
          </w:rPr>
          <w:t>ÍNDICE</w:t>
        </w:r>
      </w:ins>
    </w:p>
    <w:p w14:paraId="268F7C04" w14:textId="77777777" w:rsidR="00505EB7" w:rsidRPr="00317BB8" w:rsidRDefault="00505EB7" w:rsidP="00505EB7">
      <w:pPr>
        <w:jc w:val="center"/>
        <w:rPr>
          <w:ins w:id="9" w:author="Author"/>
          <w:color w:val="000000" w:themeColor="text1"/>
          <w:sz w:val="17"/>
          <w:szCs w:val="17"/>
          <w:lang w:val="es-ES_tradnl"/>
        </w:rPr>
      </w:pPr>
    </w:p>
    <w:sdt>
      <w:sdtPr>
        <w:rPr>
          <w:rFonts w:asciiTheme="minorHAnsi" w:eastAsiaTheme="minorEastAsia" w:hAnsiTheme="minorHAnsi" w:cstheme="minorBidi"/>
          <w:color w:val="000000" w:themeColor="text1"/>
          <w:kern w:val="2"/>
          <w:sz w:val="22"/>
          <w:szCs w:val="22"/>
          <w:lang w:val="es-ES_tradnl"/>
          <w14:ligatures w14:val="standardContextual"/>
        </w:rPr>
        <w:id w:val="-601485527"/>
        <w:docPartObj>
          <w:docPartGallery w:val="Table of Contents"/>
          <w:docPartUnique/>
        </w:docPartObj>
      </w:sdtPr>
      <w:sdtEndPr>
        <w:rPr>
          <w:rFonts w:ascii="Arial" w:hAnsi="Arial" w:cs="Arial"/>
          <w:b/>
          <w:kern w:val="0"/>
          <w:szCs w:val="20"/>
          <w14:ligatures w14:val="none"/>
        </w:rPr>
      </w:sdtEndPr>
      <w:sdtContent>
        <w:p w14:paraId="68ED1CB8" w14:textId="4911C222" w:rsidR="005229BE" w:rsidRPr="00317BB8" w:rsidRDefault="00505EB7" w:rsidP="005229BE">
          <w:pPr>
            <w:pStyle w:val="TOC2"/>
            <w:rPr>
              <w:rFonts w:asciiTheme="minorHAnsi" w:eastAsiaTheme="minorEastAsia" w:hAnsiTheme="minorHAnsi" w:cstheme="minorBidi"/>
              <w:noProof/>
              <w:kern w:val="2"/>
              <w:sz w:val="24"/>
              <w:szCs w:val="24"/>
              <w:lang w:val="es-ES_tradnl"/>
              <w14:ligatures w14:val="standardContextual"/>
            </w:rPr>
          </w:pPr>
          <w:ins w:id="10" w:author="Author">
            <w:r w:rsidRPr="00317BB8">
              <w:rPr>
                <w:rFonts w:eastAsiaTheme="majorEastAsia"/>
                <w:color w:val="000000" w:themeColor="text1"/>
                <w:szCs w:val="17"/>
                <w:lang w:val="es-ES_tradnl"/>
              </w:rPr>
              <w:fldChar w:fldCharType="begin"/>
            </w:r>
            <w:r w:rsidRPr="00317BB8">
              <w:rPr>
                <w:color w:val="000000" w:themeColor="text1"/>
                <w:szCs w:val="17"/>
                <w:lang w:val="es-ES_tradnl"/>
              </w:rPr>
              <w:instrText xml:space="preserve"> TOC \o "1-3" \h \z \u </w:instrText>
            </w:r>
            <w:r w:rsidRPr="00317BB8">
              <w:rPr>
                <w:rFonts w:eastAsiaTheme="majorEastAsia"/>
                <w:color w:val="000000" w:themeColor="text1"/>
                <w:szCs w:val="17"/>
                <w:lang w:val="es-ES_tradnl"/>
              </w:rPr>
              <w:fldChar w:fldCharType="separate"/>
            </w:r>
          </w:ins>
          <w:hyperlink w:anchor="_Toc210224250" w:history="1">
            <w:r w:rsidR="005229BE" w:rsidRPr="00317BB8">
              <w:rPr>
                <w:rStyle w:val="Hyperlink"/>
                <w:rFonts w:eastAsia="Batang"/>
                <w:noProof/>
                <w:lang w:val="es-ES_tradnl"/>
              </w:rPr>
              <w:t>NORMA ST.37</w:t>
            </w:r>
            <w:r w:rsidR="005229BE" w:rsidRPr="00317BB8">
              <w:rPr>
                <w:noProof/>
                <w:webHidden/>
                <w:lang w:val="es-ES_tradnl"/>
              </w:rPr>
              <w:tab/>
            </w:r>
            <w:r w:rsidR="005229BE" w:rsidRPr="00317BB8">
              <w:rPr>
                <w:noProof/>
                <w:webHidden/>
                <w:lang w:val="es-ES_tradnl"/>
              </w:rPr>
              <w:fldChar w:fldCharType="begin"/>
            </w:r>
            <w:r w:rsidR="005229BE" w:rsidRPr="00317BB8">
              <w:rPr>
                <w:noProof/>
                <w:webHidden/>
                <w:lang w:val="es-ES_tradnl"/>
              </w:rPr>
              <w:instrText xml:space="preserve"> PAGEREF _Toc210224250 \h </w:instrText>
            </w:r>
            <w:r w:rsidR="005229BE" w:rsidRPr="00317BB8">
              <w:rPr>
                <w:noProof/>
                <w:webHidden/>
                <w:lang w:val="es-ES_tradnl"/>
              </w:rPr>
            </w:r>
            <w:r w:rsidR="005229BE" w:rsidRPr="00317BB8">
              <w:rPr>
                <w:noProof/>
                <w:webHidden/>
                <w:lang w:val="es-ES_tradnl"/>
              </w:rPr>
              <w:fldChar w:fldCharType="separate"/>
            </w:r>
            <w:r w:rsidR="005229BE" w:rsidRPr="00317BB8">
              <w:rPr>
                <w:noProof/>
                <w:webHidden/>
                <w:lang w:val="es-ES_tradnl"/>
              </w:rPr>
              <w:t>1</w:t>
            </w:r>
            <w:r w:rsidR="005229BE" w:rsidRPr="00317BB8">
              <w:rPr>
                <w:noProof/>
                <w:webHidden/>
                <w:lang w:val="es-ES_tradnl"/>
              </w:rPr>
              <w:fldChar w:fldCharType="end"/>
            </w:r>
          </w:hyperlink>
        </w:p>
        <w:p w14:paraId="4F41DCE4" w14:textId="164BB407" w:rsidR="005229BE" w:rsidRPr="00317BB8" w:rsidRDefault="005229BE" w:rsidP="005229BE">
          <w:pPr>
            <w:pStyle w:val="TOC2"/>
            <w:rPr>
              <w:rFonts w:asciiTheme="minorHAnsi" w:eastAsiaTheme="minorEastAsia" w:hAnsiTheme="minorHAnsi" w:cstheme="minorBidi"/>
              <w:noProof/>
              <w:kern w:val="2"/>
              <w:sz w:val="24"/>
              <w:szCs w:val="24"/>
              <w:lang w:val="es-ES_tradnl"/>
              <w14:ligatures w14:val="standardContextual"/>
            </w:rPr>
          </w:pPr>
          <w:hyperlink w:anchor="_Toc210224252" w:history="1">
            <w:r w:rsidRPr="00317BB8">
              <w:rPr>
                <w:rStyle w:val="Hyperlink"/>
                <w:noProof/>
                <w:lang w:val="es-ES_tradnl"/>
              </w:rPr>
              <w:t>INTRODUCCIÓN</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_Toc210224252 \h </w:instrText>
            </w:r>
            <w:r w:rsidRPr="00317BB8">
              <w:rPr>
                <w:noProof/>
                <w:webHidden/>
                <w:lang w:val="es-ES_tradnl"/>
              </w:rPr>
            </w:r>
            <w:r w:rsidRPr="00317BB8">
              <w:rPr>
                <w:noProof/>
                <w:webHidden/>
                <w:lang w:val="es-ES_tradnl"/>
              </w:rPr>
              <w:fldChar w:fldCharType="separate"/>
            </w:r>
            <w:r w:rsidRPr="00317BB8">
              <w:rPr>
                <w:noProof/>
                <w:webHidden/>
                <w:lang w:val="es-ES_tradnl"/>
              </w:rPr>
              <w:t>2</w:t>
            </w:r>
            <w:r w:rsidRPr="00317BB8">
              <w:rPr>
                <w:noProof/>
                <w:webHidden/>
                <w:lang w:val="es-ES_tradnl"/>
              </w:rPr>
              <w:fldChar w:fldCharType="end"/>
            </w:r>
          </w:hyperlink>
        </w:p>
        <w:p w14:paraId="2CC3FEC1" w14:textId="29D83163" w:rsidR="005229BE" w:rsidRPr="00317BB8" w:rsidRDefault="005229BE" w:rsidP="005229BE">
          <w:pPr>
            <w:pStyle w:val="TOC2"/>
            <w:rPr>
              <w:rFonts w:asciiTheme="minorHAnsi" w:eastAsiaTheme="minorEastAsia" w:hAnsiTheme="minorHAnsi" w:cstheme="minorBidi"/>
              <w:noProof/>
              <w:kern w:val="2"/>
              <w:sz w:val="24"/>
              <w:szCs w:val="24"/>
              <w:lang w:val="es-ES_tradnl"/>
              <w14:ligatures w14:val="standardContextual"/>
            </w:rPr>
          </w:pPr>
          <w:hyperlink w:anchor="_Toc210224253" w:history="1">
            <w:r w:rsidRPr="00317BB8">
              <w:rPr>
                <w:rStyle w:val="Hyperlink"/>
                <w:noProof/>
                <w:lang w:val="es-ES_tradnl"/>
              </w:rPr>
              <w:t>DEFINICIONES</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_Toc210224253 \h </w:instrText>
            </w:r>
            <w:r w:rsidRPr="00317BB8">
              <w:rPr>
                <w:noProof/>
                <w:webHidden/>
                <w:lang w:val="es-ES_tradnl"/>
              </w:rPr>
            </w:r>
            <w:r w:rsidRPr="00317BB8">
              <w:rPr>
                <w:noProof/>
                <w:webHidden/>
                <w:lang w:val="es-ES_tradnl"/>
              </w:rPr>
              <w:fldChar w:fldCharType="separate"/>
            </w:r>
            <w:r w:rsidRPr="00317BB8">
              <w:rPr>
                <w:noProof/>
                <w:webHidden/>
                <w:lang w:val="es-ES_tradnl"/>
              </w:rPr>
              <w:t>2</w:t>
            </w:r>
            <w:r w:rsidRPr="00317BB8">
              <w:rPr>
                <w:noProof/>
                <w:webHidden/>
                <w:lang w:val="es-ES_tradnl"/>
              </w:rPr>
              <w:fldChar w:fldCharType="end"/>
            </w:r>
          </w:hyperlink>
        </w:p>
        <w:p w14:paraId="7611097A" w14:textId="5DE5A4BC" w:rsidR="005229BE" w:rsidRPr="00317BB8" w:rsidRDefault="005229BE" w:rsidP="005229BE">
          <w:pPr>
            <w:pStyle w:val="TOC2"/>
            <w:rPr>
              <w:rFonts w:asciiTheme="minorHAnsi" w:eastAsiaTheme="minorEastAsia" w:hAnsiTheme="minorHAnsi" w:cstheme="minorBidi"/>
              <w:noProof/>
              <w:kern w:val="2"/>
              <w:sz w:val="24"/>
              <w:szCs w:val="24"/>
              <w:lang w:val="es-ES_tradnl"/>
              <w14:ligatures w14:val="standardContextual"/>
            </w:rPr>
          </w:pPr>
          <w:hyperlink w:anchor="_Toc210224254" w:history="1">
            <w:r w:rsidRPr="00317BB8">
              <w:rPr>
                <w:rStyle w:val="Hyperlink"/>
                <w:noProof/>
                <w:lang w:val="es-ES_tradnl"/>
              </w:rPr>
              <w:t>NOTACIÓN</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_Toc210224254 \h </w:instrText>
            </w:r>
            <w:r w:rsidRPr="00317BB8">
              <w:rPr>
                <w:noProof/>
                <w:webHidden/>
                <w:lang w:val="es-ES_tradnl"/>
              </w:rPr>
            </w:r>
            <w:r w:rsidRPr="00317BB8">
              <w:rPr>
                <w:noProof/>
                <w:webHidden/>
                <w:lang w:val="es-ES_tradnl"/>
              </w:rPr>
              <w:fldChar w:fldCharType="separate"/>
            </w:r>
            <w:r w:rsidRPr="00317BB8">
              <w:rPr>
                <w:noProof/>
                <w:webHidden/>
                <w:lang w:val="es-ES_tradnl"/>
              </w:rPr>
              <w:t>3</w:t>
            </w:r>
            <w:r w:rsidRPr="00317BB8">
              <w:rPr>
                <w:noProof/>
                <w:webHidden/>
                <w:lang w:val="es-ES_tradnl"/>
              </w:rPr>
              <w:fldChar w:fldCharType="end"/>
            </w:r>
          </w:hyperlink>
        </w:p>
        <w:p w14:paraId="06A58596" w14:textId="7FFD8EA5" w:rsidR="005229BE" w:rsidRPr="00317BB8" w:rsidRDefault="005229BE" w:rsidP="005229BE">
          <w:pPr>
            <w:pStyle w:val="TOC2"/>
            <w:rPr>
              <w:rFonts w:asciiTheme="minorHAnsi" w:eastAsiaTheme="minorEastAsia" w:hAnsiTheme="minorHAnsi" w:cstheme="minorBidi"/>
              <w:noProof/>
              <w:kern w:val="2"/>
              <w:sz w:val="24"/>
              <w:szCs w:val="24"/>
              <w:lang w:val="es-ES_tradnl"/>
              <w14:ligatures w14:val="standardContextual"/>
            </w:rPr>
          </w:pPr>
          <w:hyperlink w:anchor="_Toc210224255" w:history="1">
            <w:r w:rsidRPr="00317BB8">
              <w:rPr>
                <w:rStyle w:val="Hyperlink"/>
                <w:rFonts w:eastAsia="Yu Gothic Light"/>
                <w:noProof/>
                <w:lang w:val="es-ES_tradnl"/>
              </w:rPr>
              <w:t>ELEMENTOS DE DATOS OBLIGATORIOS</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_Toc210224255 \h </w:instrText>
            </w:r>
            <w:r w:rsidRPr="00317BB8">
              <w:rPr>
                <w:noProof/>
                <w:webHidden/>
                <w:lang w:val="es-ES_tradnl"/>
              </w:rPr>
            </w:r>
            <w:r w:rsidRPr="00317BB8">
              <w:rPr>
                <w:noProof/>
                <w:webHidden/>
                <w:lang w:val="es-ES_tradnl"/>
              </w:rPr>
              <w:fldChar w:fldCharType="separate"/>
            </w:r>
            <w:r w:rsidRPr="00317BB8">
              <w:rPr>
                <w:noProof/>
                <w:webHidden/>
                <w:lang w:val="es-ES_tradnl"/>
              </w:rPr>
              <w:t>3</w:t>
            </w:r>
            <w:r w:rsidRPr="00317BB8">
              <w:rPr>
                <w:noProof/>
                <w:webHidden/>
                <w:lang w:val="es-ES_tradnl"/>
              </w:rPr>
              <w:fldChar w:fldCharType="end"/>
            </w:r>
          </w:hyperlink>
        </w:p>
        <w:p w14:paraId="17026D23" w14:textId="30790DC8" w:rsidR="005229BE" w:rsidRPr="00317BB8" w:rsidRDefault="005229BE" w:rsidP="005229BE">
          <w:pPr>
            <w:pStyle w:val="TOC3"/>
            <w:rPr>
              <w:rFonts w:asciiTheme="minorHAnsi" w:eastAsiaTheme="minorEastAsia" w:hAnsiTheme="minorHAnsi" w:cstheme="minorBidi"/>
              <w:noProof/>
              <w:kern w:val="2"/>
              <w:sz w:val="24"/>
              <w:szCs w:val="24"/>
              <w:lang w:val="es-ES_tradnl"/>
              <w14:ligatures w14:val="standardContextual"/>
            </w:rPr>
          </w:pPr>
          <w:hyperlink w:anchor="_Toc210224256" w:history="1">
            <w:r w:rsidRPr="00317BB8">
              <w:rPr>
                <w:rStyle w:val="Hyperlink"/>
                <w:noProof/>
                <w:lang w:val="es-ES_tradnl"/>
              </w:rPr>
              <w:t>Administración de publicación</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_Toc210224256 \h </w:instrText>
            </w:r>
            <w:r w:rsidRPr="00317BB8">
              <w:rPr>
                <w:noProof/>
                <w:webHidden/>
                <w:lang w:val="es-ES_tradnl"/>
              </w:rPr>
            </w:r>
            <w:r w:rsidRPr="00317BB8">
              <w:rPr>
                <w:noProof/>
                <w:webHidden/>
                <w:lang w:val="es-ES_tradnl"/>
              </w:rPr>
              <w:fldChar w:fldCharType="separate"/>
            </w:r>
            <w:r w:rsidRPr="00317BB8">
              <w:rPr>
                <w:noProof/>
                <w:webHidden/>
                <w:lang w:val="es-ES_tradnl"/>
              </w:rPr>
              <w:t>4</w:t>
            </w:r>
            <w:r w:rsidRPr="00317BB8">
              <w:rPr>
                <w:noProof/>
                <w:webHidden/>
                <w:lang w:val="es-ES_tradnl"/>
              </w:rPr>
              <w:fldChar w:fldCharType="end"/>
            </w:r>
          </w:hyperlink>
        </w:p>
        <w:p w14:paraId="5321A08B" w14:textId="71202B1D" w:rsidR="005229BE" w:rsidRPr="00317BB8" w:rsidRDefault="005229BE" w:rsidP="005229BE">
          <w:pPr>
            <w:pStyle w:val="TOC3"/>
            <w:rPr>
              <w:rFonts w:asciiTheme="minorHAnsi" w:eastAsiaTheme="minorEastAsia" w:hAnsiTheme="minorHAnsi" w:cstheme="minorBidi"/>
              <w:noProof/>
              <w:kern w:val="2"/>
              <w:sz w:val="24"/>
              <w:szCs w:val="24"/>
              <w:lang w:val="es-ES_tradnl"/>
              <w14:ligatures w14:val="standardContextual"/>
            </w:rPr>
          </w:pPr>
          <w:hyperlink w:anchor="_Toc210224257" w:history="1">
            <w:r w:rsidRPr="00317BB8">
              <w:rPr>
                <w:rStyle w:val="Hyperlink"/>
                <w:noProof/>
                <w:lang w:val="es-ES_tradnl"/>
              </w:rPr>
              <w:t>Número de publicación</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_Toc210224257 \h </w:instrText>
            </w:r>
            <w:r w:rsidRPr="00317BB8">
              <w:rPr>
                <w:noProof/>
                <w:webHidden/>
                <w:lang w:val="es-ES_tradnl"/>
              </w:rPr>
            </w:r>
            <w:r w:rsidRPr="00317BB8">
              <w:rPr>
                <w:noProof/>
                <w:webHidden/>
                <w:lang w:val="es-ES_tradnl"/>
              </w:rPr>
              <w:fldChar w:fldCharType="separate"/>
            </w:r>
            <w:r w:rsidRPr="00317BB8">
              <w:rPr>
                <w:noProof/>
                <w:webHidden/>
                <w:lang w:val="es-ES_tradnl"/>
              </w:rPr>
              <w:t>4</w:t>
            </w:r>
            <w:r w:rsidRPr="00317BB8">
              <w:rPr>
                <w:noProof/>
                <w:webHidden/>
                <w:lang w:val="es-ES_tradnl"/>
              </w:rPr>
              <w:fldChar w:fldCharType="end"/>
            </w:r>
          </w:hyperlink>
        </w:p>
        <w:p w14:paraId="4C18E39D" w14:textId="293C4E35" w:rsidR="005229BE" w:rsidRPr="00317BB8" w:rsidRDefault="005229BE" w:rsidP="005229BE">
          <w:pPr>
            <w:pStyle w:val="TOC3"/>
            <w:rPr>
              <w:rFonts w:asciiTheme="minorHAnsi" w:eastAsiaTheme="minorEastAsia" w:hAnsiTheme="minorHAnsi" w:cstheme="minorBidi"/>
              <w:noProof/>
              <w:kern w:val="2"/>
              <w:sz w:val="24"/>
              <w:szCs w:val="24"/>
              <w:lang w:val="es-ES_tradnl"/>
              <w14:ligatures w14:val="standardContextual"/>
            </w:rPr>
          </w:pPr>
          <w:hyperlink w:anchor="_Toc210224258" w:history="1">
            <w:r w:rsidRPr="00317BB8">
              <w:rPr>
                <w:rStyle w:val="Hyperlink"/>
                <w:noProof/>
                <w:lang w:val="es-ES_tradnl"/>
              </w:rPr>
              <w:t>Código de tipo de documento</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_Toc210224258 \h </w:instrText>
            </w:r>
            <w:r w:rsidRPr="00317BB8">
              <w:rPr>
                <w:noProof/>
                <w:webHidden/>
                <w:lang w:val="es-ES_tradnl"/>
              </w:rPr>
            </w:r>
            <w:r w:rsidRPr="00317BB8">
              <w:rPr>
                <w:noProof/>
                <w:webHidden/>
                <w:lang w:val="es-ES_tradnl"/>
              </w:rPr>
              <w:fldChar w:fldCharType="separate"/>
            </w:r>
            <w:r w:rsidRPr="00317BB8">
              <w:rPr>
                <w:noProof/>
                <w:webHidden/>
                <w:lang w:val="es-ES_tradnl"/>
              </w:rPr>
              <w:t>4</w:t>
            </w:r>
            <w:r w:rsidRPr="00317BB8">
              <w:rPr>
                <w:noProof/>
                <w:webHidden/>
                <w:lang w:val="es-ES_tradnl"/>
              </w:rPr>
              <w:fldChar w:fldCharType="end"/>
            </w:r>
          </w:hyperlink>
        </w:p>
        <w:p w14:paraId="71E0E62F" w14:textId="1BE992D9" w:rsidR="005229BE" w:rsidRPr="00317BB8" w:rsidRDefault="005229BE" w:rsidP="005229BE">
          <w:pPr>
            <w:pStyle w:val="TOC3"/>
            <w:rPr>
              <w:rFonts w:asciiTheme="minorHAnsi" w:eastAsiaTheme="minorEastAsia" w:hAnsiTheme="minorHAnsi" w:cstheme="minorBidi"/>
              <w:noProof/>
              <w:kern w:val="2"/>
              <w:sz w:val="24"/>
              <w:szCs w:val="24"/>
              <w:lang w:val="es-ES_tradnl"/>
              <w14:ligatures w14:val="standardContextual"/>
            </w:rPr>
          </w:pPr>
          <w:hyperlink w:anchor="_Toc210224259" w:history="1">
            <w:r w:rsidRPr="00317BB8">
              <w:rPr>
                <w:rStyle w:val="Hyperlink"/>
                <w:noProof/>
                <w:lang w:val="es-ES_tradnl"/>
              </w:rPr>
              <w:t>Fecha de publicación</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_Toc210224259 \h </w:instrText>
            </w:r>
            <w:r w:rsidRPr="00317BB8">
              <w:rPr>
                <w:noProof/>
                <w:webHidden/>
                <w:lang w:val="es-ES_tradnl"/>
              </w:rPr>
            </w:r>
            <w:r w:rsidRPr="00317BB8">
              <w:rPr>
                <w:noProof/>
                <w:webHidden/>
                <w:lang w:val="es-ES_tradnl"/>
              </w:rPr>
              <w:fldChar w:fldCharType="separate"/>
            </w:r>
            <w:r w:rsidRPr="00317BB8">
              <w:rPr>
                <w:noProof/>
                <w:webHidden/>
                <w:lang w:val="es-ES_tradnl"/>
              </w:rPr>
              <w:t>5</w:t>
            </w:r>
            <w:r w:rsidRPr="00317BB8">
              <w:rPr>
                <w:noProof/>
                <w:webHidden/>
                <w:lang w:val="es-ES_tradnl"/>
              </w:rPr>
              <w:fldChar w:fldCharType="end"/>
            </w:r>
          </w:hyperlink>
        </w:p>
        <w:p w14:paraId="5BEB8558" w14:textId="35A813B6" w:rsidR="005229BE" w:rsidRPr="00317BB8" w:rsidRDefault="005229BE" w:rsidP="005229BE">
          <w:pPr>
            <w:pStyle w:val="TOC2"/>
            <w:rPr>
              <w:rFonts w:asciiTheme="minorHAnsi" w:eastAsiaTheme="minorEastAsia" w:hAnsiTheme="minorHAnsi" w:cstheme="minorBidi"/>
              <w:noProof/>
              <w:kern w:val="2"/>
              <w:sz w:val="24"/>
              <w:szCs w:val="24"/>
              <w:lang w:val="es-ES_tradnl"/>
              <w14:ligatures w14:val="standardContextual"/>
            </w:rPr>
          </w:pPr>
          <w:r w:rsidRPr="00317BB8">
            <w:rPr>
              <w:rStyle w:val="Hyperlink"/>
              <w:noProof/>
              <w:color w:val="auto"/>
              <w:u w:val="none"/>
              <w:lang w:val="es-ES_tradnl"/>
            </w:rPr>
            <w:t>FICHERO DE DEFINICIÓN</w:t>
          </w:r>
          <w:hyperlink w:anchor="_Toc210224260" w:history="1">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_Toc210224260 \h </w:instrText>
            </w:r>
            <w:r w:rsidRPr="00317BB8">
              <w:rPr>
                <w:noProof/>
                <w:webHidden/>
                <w:lang w:val="es-ES_tradnl"/>
              </w:rPr>
            </w:r>
            <w:r w:rsidRPr="00317BB8">
              <w:rPr>
                <w:noProof/>
                <w:webHidden/>
                <w:lang w:val="es-ES_tradnl"/>
              </w:rPr>
              <w:fldChar w:fldCharType="separate"/>
            </w:r>
            <w:r w:rsidRPr="00317BB8">
              <w:rPr>
                <w:noProof/>
                <w:webHidden/>
                <w:lang w:val="es-ES_tradnl"/>
              </w:rPr>
              <w:t>6</w:t>
            </w:r>
            <w:r w:rsidRPr="00317BB8">
              <w:rPr>
                <w:noProof/>
                <w:webHidden/>
                <w:lang w:val="es-ES_tradnl"/>
              </w:rPr>
              <w:fldChar w:fldCharType="end"/>
            </w:r>
          </w:hyperlink>
        </w:p>
        <w:p w14:paraId="75676CF0" w14:textId="5D1D67BC" w:rsidR="005229BE" w:rsidRPr="00317BB8" w:rsidRDefault="005229BE" w:rsidP="005229BE">
          <w:pPr>
            <w:pStyle w:val="TOC2"/>
            <w:rPr>
              <w:rFonts w:asciiTheme="minorHAnsi" w:eastAsiaTheme="minorEastAsia" w:hAnsiTheme="minorHAnsi" w:cstheme="minorBidi"/>
              <w:noProof/>
              <w:kern w:val="2"/>
              <w:sz w:val="24"/>
              <w:szCs w:val="24"/>
              <w:lang w:val="es-ES_tradnl"/>
              <w14:ligatures w14:val="standardContextual"/>
            </w:rPr>
          </w:pPr>
          <w:hyperlink w:anchor="_Toc210224261" w:history="1">
            <w:r w:rsidRPr="00317BB8">
              <w:rPr>
                <w:rStyle w:val="Hyperlink"/>
                <w:noProof/>
                <w:lang w:val="es-ES_tradnl"/>
              </w:rPr>
              <w:t>ELEMENTOS DE DATOS OPCIONALES</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_Toc210224261 \h </w:instrText>
            </w:r>
            <w:r w:rsidRPr="00317BB8">
              <w:rPr>
                <w:noProof/>
                <w:webHidden/>
                <w:lang w:val="es-ES_tradnl"/>
              </w:rPr>
            </w:r>
            <w:r w:rsidRPr="00317BB8">
              <w:rPr>
                <w:noProof/>
                <w:webHidden/>
                <w:lang w:val="es-ES_tradnl"/>
              </w:rPr>
              <w:fldChar w:fldCharType="separate"/>
            </w:r>
            <w:r w:rsidRPr="00317BB8">
              <w:rPr>
                <w:noProof/>
                <w:webHidden/>
                <w:lang w:val="es-ES_tradnl"/>
              </w:rPr>
              <w:t>6</w:t>
            </w:r>
            <w:r w:rsidRPr="00317BB8">
              <w:rPr>
                <w:noProof/>
                <w:webHidden/>
                <w:lang w:val="es-ES_tradnl"/>
              </w:rPr>
              <w:fldChar w:fldCharType="end"/>
            </w:r>
          </w:hyperlink>
        </w:p>
        <w:p w14:paraId="1BCB2994" w14:textId="39C1C01A" w:rsidR="005229BE" w:rsidRPr="00317BB8" w:rsidRDefault="005229BE" w:rsidP="005229BE">
          <w:pPr>
            <w:pStyle w:val="TOC3"/>
            <w:rPr>
              <w:rFonts w:asciiTheme="minorHAnsi" w:eastAsiaTheme="minorEastAsia" w:hAnsiTheme="minorHAnsi" w:cstheme="minorBidi"/>
              <w:noProof/>
              <w:kern w:val="2"/>
              <w:sz w:val="24"/>
              <w:szCs w:val="24"/>
              <w:lang w:val="es-ES_tradnl"/>
              <w14:ligatures w14:val="standardContextual"/>
            </w:rPr>
          </w:pPr>
          <w:hyperlink w:anchor="_Toc210224262" w:history="1">
            <w:r w:rsidRPr="00317BB8">
              <w:rPr>
                <w:rStyle w:val="Hyperlink"/>
                <w:noProof/>
                <w:lang w:val="es-ES_tradnl"/>
              </w:rPr>
              <w:t>Identificación de solicitud de prioridad</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_Toc210224262 \h </w:instrText>
            </w:r>
            <w:r w:rsidRPr="00317BB8">
              <w:rPr>
                <w:noProof/>
                <w:webHidden/>
                <w:lang w:val="es-ES_tradnl"/>
              </w:rPr>
            </w:r>
            <w:r w:rsidRPr="00317BB8">
              <w:rPr>
                <w:noProof/>
                <w:webHidden/>
                <w:lang w:val="es-ES_tradnl"/>
              </w:rPr>
              <w:fldChar w:fldCharType="separate"/>
            </w:r>
            <w:r w:rsidRPr="00317BB8">
              <w:rPr>
                <w:noProof/>
                <w:webHidden/>
                <w:lang w:val="es-ES_tradnl"/>
              </w:rPr>
              <w:t>7</w:t>
            </w:r>
            <w:r w:rsidRPr="00317BB8">
              <w:rPr>
                <w:noProof/>
                <w:webHidden/>
                <w:lang w:val="es-ES_tradnl"/>
              </w:rPr>
              <w:fldChar w:fldCharType="end"/>
            </w:r>
          </w:hyperlink>
        </w:p>
        <w:p w14:paraId="5C06C5F1" w14:textId="11CE3507" w:rsidR="005229BE" w:rsidRPr="00317BB8" w:rsidRDefault="005229BE" w:rsidP="005229BE">
          <w:pPr>
            <w:pStyle w:val="TOC3"/>
            <w:rPr>
              <w:rFonts w:asciiTheme="minorHAnsi" w:eastAsiaTheme="minorEastAsia" w:hAnsiTheme="minorHAnsi" w:cstheme="minorBidi"/>
              <w:noProof/>
              <w:kern w:val="2"/>
              <w:sz w:val="24"/>
              <w:szCs w:val="24"/>
              <w:lang w:val="es-ES_tradnl"/>
              <w14:ligatures w14:val="standardContextual"/>
            </w:rPr>
          </w:pPr>
          <w:hyperlink w:anchor="_Toc210224263" w:history="1">
            <w:r w:rsidRPr="00317BB8">
              <w:rPr>
                <w:rStyle w:val="Hyperlink"/>
                <w:noProof/>
                <w:lang w:val="es-ES_tradnl"/>
              </w:rPr>
              <w:t>Identificación de solicitud</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_Toc210224263 \h </w:instrText>
            </w:r>
            <w:r w:rsidRPr="00317BB8">
              <w:rPr>
                <w:noProof/>
                <w:webHidden/>
                <w:lang w:val="es-ES_tradnl"/>
              </w:rPr>
            </w:r>
            <w:r w:rsidRPr="00317BB8">
              <w:rPr>
                <w:noProof/>
                <w:webHidden/>
                <w:lang w:val="es-ES_tradnl"/>
              </w:rPr>
              <w:fldChar w:fldCharType="separate"/>
            </w:r>
            <w:r w:rsidRPr="00317BB8">
              <w:rPr>
                <w:noProof/>
                <w:webHidden/>
                <w:lang w:val="es-ES_tradnl"/>
              </w:rPr>
              <w:t>7</w:t>
            </w:r>
            <w:r w:rsidRPr="00317BB8">
              <w:rPr>
                <w:noProof/>
                <w:webHidden/>
                <w:lang w:val="es-ES_tradnl"/>
              </w:rPr>
              <w:fldChar w:fldCharType="end"/>
            </w:r>
          </w:hyperlink>
        </w:p>
        <w:p w14:paraId="0AE48AB7" w14:textId="3FCDE95F" w:rsidR="005229BE" w:rsidRPr="00317BB8" w:rsidRDefault="005229BE" w:rsidP="005229BE">
          <w:pPr>
            <w:pStyle w:val="TOC3"/>
            <w:rPr>
              <w:rFonts w:asciiTheme="minorHAnsi" w:eastAsiaTheme="minorEastAsia" w:hAnsiTheme="minorHAnsi" w:cstheme="minorBidi"/>
              <w:noProof/>
              <w:kern w:val="2"/>
              <w:sz w:val="24"/>
              <w:szCs w:val="24"/>
              <w:lang w:val="es-ES_tradnl"/>
              <w14:ligatures w14:val="standardContextual"/>
            </w:rPr>
          </w:pPr>
          <w:hyperlink w:anchor="_Toc210224264" w:history="1">
            <w:r w:rsidRPr="00317BB8">
              <w:rPr>
                <w:rStyle w:val="Hyperlink"/>
                <w:noProof/>
                <w:lang w:val="es-ES_tradnl"/>
              </w:rPr>
              <w:t>Código de excepción de publicación</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_Toc210224264 \h </w:instrText>
            </w:r>
            <w:r w:rsidRPr="00317BB8">
              <w:rPr>
                <w:noProof/>
                <w:webHidden/>
                <w:lang w:val="es-ES_tradnl"/>
              </w:rPr>
            </w:r>
            <w:r w:rsidRPr="00317BB8">
              <w:rPr>
                <w:noProof/>
                <w:webHidden/>
                <w:lang w:val="es-ES_tradnl"/>
              </w:rPr>
              <w:fldChar w:fldCharType="separate"/>
            </w:r>
            <w:r w:rsidRPr="00317BB8">
              <w:rPr>
                <w:noProof/>
                <w:webHidden/>
                <w:lang w:val="es-ES_tradnl"/>
              </w:rPr>
              <w:t>7</w:t>
            </w:r>
            <w:r w:rsidRPr="00317BB8">
              <w:rPr>
                <w:noProof/>
                <w:webHidden/>
                <w:lang w:val="es-ES_tradnl"/>
              </w:rPr>
              <w:fldChar w:fldCharType="end"/>
            </w:r>
          </w:hyperlink>
        </w:p>
        <w:p w14:paraId="7CAA51FD" w14:textId="6ECF12E4" w:rsidR="005229BE" w:rsidRPr="00317BB8" w:rsidRDefault="005229BE" w:rsidP="005229BE">
          <w:pPr>
            <w:pStyle w:val="TOC3"/>
            <w:rPr>
              <w:rFonts w:asciiTheme="minorHAnsi" w:eastAsiaTheme="minorEastAsia" w:hAnsiTheme="minorHAnsi" w:cstheme="minorBidi"/>
              <w:noProof/>
              <w:kern w:val="2"/>
              <w:sz w:val="24"/>
              <w:szCs w:val="24"/>
              <w:lang w:val="es-ES_tradnl"/>
              <w14:ligatures w14:val="standardContextual"/>
            </w:rPr>
          </w:pPr>
          <w:hyperlink w:anchor="_Toc210224265" w:history="1">
            <w:r w:rsidRPr="00317BB8">
              <w:rPr>
                <w:rStyle w:val="Hyperlink"/>
                <w:noProof/>
                <w:lang w:val="es-ES_tradnl"/>
              </w:rPr>
              <w:t>Indicadores que permiten la búsqueda de texto</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_Toc210224265 \h </w:instrText>
            </w:r>
            <w:r w:rsidRPr="00317BB8">
              <w:rPr>
                <w:noProof/>
                <w:webHidden/>
                <w:lang w:val="es-ES_tradnl"/>
              </w:rPr>
            </w:r>
            <w:r w:rsidRPr="00317BB8">
              <w:rPr>
                <w:noProof/>
                <w:webHidden/>
                <w:lang w:val="es-ES_tradnl"/>
              </w:rPr>
              <w:fldChar w:fldCharType="separate"/>
            </w:r>
            <w:r w:rsidRPr="00317BB8">
              <w:rPr>
                <w:noProof/>
                <w:webHidden/>
                <w:lang w:val="es-ES_tradnl"/>
              </w:rPr>
              <w:t>8</w:t>
            </w:r>
            <w:r w:rsidRPr="00317BB8">
              <w:rPr>
                <w:noProof/>
                <w:webHidden/>
                <w:lang w:val="es-ES_tradnl"/>
              </w:rPr>
              <w:fldChar w:fldCharType="end"/>
            </w:r>
          </w:hyperlink>
        </w:p>
        <w:p w14:paraId="2D184A00" w14:textId="465894EF" w:rsidR="005229BE" w:rsidRPr="00317BB8" w:rsidRDefault="005229BE" w:rsidP="005229BE">
          <w:pPr>
            <w:pStyle w:val="TOC3"/>
            <w:rPr>
              <w:rFonts w:asciiTheme="minorHAnsi" w:eastAsiaTheme="minorEastAsia" w:hAnsiTheme="minorHAnsi" w:cstheme="minorBidi"/>
              <w:noProof/>
              <w:kern w:val="2"/>
              <w:sz w:val="24"/>
              <w:szCs w:val="24"/>
              <w:lang w:val="es-ES_tradnl"/>
              <w14:ligatures w14:val="standardContextual"/>
            </w:rPr>
          </w:pPr>
          <w:hyperlink w:anchor="_Toc210224266" w:history="1">
            <w:r w:rsidRPr="00317BB8">
              <w:rPr>
                <w:rStyle w:val="Hyperlink"/>
                <w:noProof/>
                <w:lang w:val="es-ES_tradnl"/>
              </w:rPr>
              <w:t>FORMATOS DE FICHERO</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_Toc210224266 \h </w:instrText>
            </w:r>
            <w:r w:rsidRPr="00317BB8">
              <w:rPr>
                <w:noProof/>
                <w:webHidden/>
                <w:lang w:val="es-ES_tradnl"/>
              </w:rPr>
            </w:r>
            <w:r w:rsidRPr="00317BB8">
              <w:rPr>
                <w:noProof/>
                <w:webHidden/>
                <w:lang w:val="es-ES_tradnl"/>
              </w:rPr>
              <w:fldChar w:fldCharType="separate"/>
            </w:r>
            <w:r w:rsidRPr="00317BB8">
              <w:rPr>
                <w:noProof/>
                <w:webHidden/>
                <w:lang w:val="es-ES_tradnl"/>
              </w:rPr>
              <w:t>8</w:t>
            </w:r>
            <w:r w:rsidRPr="00317BB8">
              <w:rPr>
                <w:noProof/>
                <w:webHidden/>
                <w:lang w:val="es-ES_tradnl"/>
              </w:rPr>
              <w:fldChar w:fldCharType="end"/>
            </w:r>
          </w:hyperlink>
        </w:p>
        <w:p w14:paraId="17DBBBD8" w14:textId="3F597E87" w:rsidR="005229BE" w:rsidRPr="00317BB8" w:rsidRDefault="005229BE" w:rsidP="005229BE">
          <w:pPr>
            <w:pStyle w:val="TOC3"/>
            <w:rPr>
              <w:rFonts w:asciiTheme="minorHAnsi" w:eastAsiaTheme="minorEastAsia" w:hAnsiTheme="minorHAnsi" w:cstheme="minorBidi"/>
              <w:noProof/>
              <w:kern w:val="2"/>
              <w:sz w:val="24"/>
              <w:szCs w:val="24"/>
              <w:lang w:val="es-ES_tradnl"/>
              <w14:ligatures w14:val="standardContextual"/>
            </w:rPr>
          </w:pPr>
          <w:hyperlink w:anchor="_Toc210224267" w:history="1">
            <w:r w:rsidRPr="00317BB8">
              <w:rPr>
                <w:rStyle w:val="Hyperlink"/>
                <w:noProof/>
                <w:lang w:val="es-ES_tradnl"/>
              </w:rPr>
              <w:t>NOMBRE DEL FICHERO</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_Toc210224267 \h </w:instrText>
            </w:r>
            <w:r w:rsidRPr="00317BB8">
              <w:rPr>
                <w:noProof/>
                <w:webHidden/>
                <w:lang w:val="es-ES_tradnl"/>
              </w:rPr>
            </w:r>
            <w:r w:rsidRPr="00317BB8">
              <w:rPr>
                <w:noProof/>
                <w:webHidden/>
                <w:lang w:val="es-ES_tradnl"/>
              </w:rPr>
              <w:fldChar w:fldCharType="separate"/>
            </w:r>
            <w:r w:rsidRPr="00317BB8">
              <w:rPr>
                <w:noProof/>
                <w:webHidden/>
                <w:lang w:val="es-ES_tradnl"/>
              </w:rPr>
              <w:t>8</w:t>
            </w:r>
            <w:r w:rsidRPr="00317BB8">
              <w:rPr>
                <w:noProof/>
                <w:webHidden/>
                <w:lang w:val="es-ES_tradnl"/>
              </w:rPr>
              <w:fldChar w:fldCharType="end"/>
            </w:r>
          </w:hyperlink>
        </w:p>
        <w:p w14:paraId="63C1F8C7" w14:textId="315DB74D" w:rsidR="005229BE" w:rsidRPr="00317BB8" w:rsidRDefault="005229BE" w:rsidP="005229BE">
          <w:pPr>
            <w:pStyle w:val="TOC2"/>
            <w:rPr>
              <w:rFonts w:asciiTheme="minorHAnsi" w:eastAsiaTheme="minorEastAsia" w:hAnsiTheme="minorHAnsi" w:cstheme="minorBidi"/>
              <w:noProof/>
              <w:kern w:val="2"/>
              <w:sz w:val="24"/>
              <w:szCs w:val="24"/>
              <w:lang w:val="es-ES_tradnl"/>
              <w14:ligatures w14:val="standardContextual"/>
            </w:rPr>
          </w:pPr>
          <w:hyperlink w:anchor="_Toc210224268" w:history="1">
            <w:r w:rsidRPr="00317BB8">
              <w:rPr>
                <w:rStyle w:val="Hyperlink"/>
                <w:noProof/>
                <w:lang w:val="es-ES_tradnl"/>
              </w:rPr>
              <w:t>APLICACIÓN DEL FICHERO DE REFERENCIA</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_Toc210224268 \h </w:instrText>
            </w:r>
            <w:r w:rsidRPr="00317BB8">
              <w:rPr>
                <w:noProof/>
                <w:webHidden/>
                <w:lang w:val="es-ES_tradnl"/>
              </w:rPr>
            </w:r>
            <w:r w:rsidRPr="00317BB8">
              <w:rPr>
                <w:noProof/>
                <w:webHidden/>
                <w:lang w:val="es-ES_tradnl"/>
              </w:rPr>
              <w:fldChar w:fldCharType="separate"/>
            </w:r>
            <w:r w:rsidRPr="00317BB8">
              <w:rPr>
                <w:noProof/>
                <w:webHidden/>
                <w:lang w:val="es-ES_tradnl"/>
              </w:rPr>
              <w:t>10</w:t>
            </w:r>
            <w:r w:rsidRPr="00317BB8">
              <w:rPr>
                <w:noProof/>
                <w:webHidden/>
                <w:lang w:val="es-ES_tradnl"/>
              </w:rPr>
              <w:fldChar w:fldCharType="end"/>
            </w:r>
          </w:hyperlink>
        </w:p>
        <w:p w14:paraId="2371C3AF" w14:textId="09507271" w:rsidR="005229BE" w:rsidRPr="00317BB8" w:rsidRDefault="005229BE" w:rsidP="005229BE">
          <w:pPr>
            <w:pStyle w:val="TOC2"/>
            <w:rPr>
              <w:rFonts w:asciiTheme="minorHAnsi" w:eastAsiaTheme="minorEastAsia" w:hAnsiTheme="minorHAnsi" w:cstheme="minorBidi"/>
              <w:noProof/>
              <w:kern w:val="2"/>
              <w:sz w:val="24"/>
              <w:szCs w:val="24"/>
              <w:lang w:val="es-ES_tradnl"/>
              <w14:ligatures w14:val="standardContextual"/>
            </w:rPr>
          </w:pPr>
          <w:hyperlink w:anchor="_Toc210224269" w:history="1">
            <w:r w:rsidRPr="00317BB8">
              <w:rPr>
                <w:rStyle w:val="Hyperlink"/>
                <w:noProof/>
                <w:lang w:val="es-ES_tradnl"/>
              </w:rPr>
              <w:t>REFERENCIAS</w:t>
            </w:r>
            <w:r w:rsidRPr="00317BB8">
              <w:rPr>
                <w:noProof/>
                <w:webHidden/>
                <w:lang w:val="es-ES_tradnl"/>
              </w:rPr>
              <w:tab/>
            </w:r>
            <w:r w:rsidRPr="00317BB8">
              <w:rPr>
                <w:noProof/>
                <w:webHidden/>
                <w:lang w:val="es-ES_tradnl"/>
              </w:rPr>
              <w:fldChar w:fldCharType="begin"/>
            </w:r>
            <w:r w:rsidRPr="00317BB8">
              <w:rPr>
                <w:noProof/>
                <w:webHidden/>
                <w:lang w:val="es-ES_tradnl"/>
              </w:rPr>
              <w:instrText xml:space="preserve"> PAGEREF _Toc210224269 \h </w:instrText>
            </w:r>
            <w:r w:rsidRPr="00317BB8">
              <w:rPr>
                <w:noProof/>
                <w:webHidden/>
                <w:lang w:val="es-ES_tradnl"/>
              </w:rPr>
            </w:r>
            <w:r w:rsidRPr="00317BB8">
              <w:rPr>
                <w:noProof/>
                <w:webHidden/>
                <w:lang w:val="es-ES_tradnl"/>
              </w:rPr>
              <w:fldChar w:fldCharType="separate"/>
            </w:r>
            <w:r w:rsidRPr="00317BB8">
              <w:rPr>
                <w:noProof/>
                <w:webHidden/>
                <w:lang w:val="es-ES_tradnl"/>
              </w:rPr>
              <w:t>10</w:t>
            </w:r>
            <w:r w:rsidRPr="00317BB8">
              <w:rPr>
                <w:noProof/>
                <w:webHidden/>
                <w:lang w:val="es-ES_tradnl"/>
              </w:rPr>
              <w:fldChar w:fldCharType="end"/>
            </w:r>
          </w:hyperlink>
        </w:p>
        <w:p w14:paraId="6A586E5F" w14:textId="1E6DB4BC" w:rsidR="00505EB7" w:rsidRPr="00317BB8" w:rsidRDefault="00505EB7" w:rsidP="00505EB7">
          <w:pPr>
            <w:ind w:left="360"/>
            <w:rPr>
              <w:b/>
              <w:color w:val="000000" w:themeColor="text1"/>
              <w:lang w:val="es-ES_tradnl"/>
              <w:rPrChange w:id="11" w:author="Author">
                <w:rPr>
                  <w:b/>
                  <w:bCs/>
                  <w:noProof/>
                  <w:color w:val="000000" w:themeColor="text1"/>
                </w:rPr>
              </w:rPrChange>
            </w:rPr>
          </w:pPr>
          <w:ins w:id="12" w:author="Author">
            <w:r w:rsidRPr="00317BB8">
              <w:rPr>
                <w:b/>
                <w:color w:val="000000" w:themeColor="text1"/>
                <w:szCs w:val="17"/>
                <w:lang w:val="es-ES_tradnl"/>
                <w:rPrChange w:id="13" w:author="Author">
                  <w:rPr>
                    <w:b/>
                    <w:bCs/>
                    <w:noProof/>
                    <w:color w:val="000000" w:themeColor="text1"/>
                    <w:szCs w:val="17"/>
                  </w:rPr>
                </w:rPrChange>
              </w:rPr>
              <w:fldChar w:fldCharType="end"/>
            </w:r>
          </w:ins>
        </w:p>
      </w:sdtContent>
    </w:sdt>
    <w:p w14:paraId="5D8F28A1" w14:textId="02BC2E4D" w:rsidR="00505EB7" w:rsidRPr="00703040" w:rsidRDefault="006C7C0B">
      <w:pPr>
        <w:pStyle w:val="Heading2"/>
        <w:rPr>
          <w:ins w:id="14" w:author="Author"/>
          <w:rFonts w:eastAsiaTheme="majorEastAsia"/>
          <w:b/>
          <w:color w:val="000000" w:themeColor="text1"/>
          <w:sz w:val="16"/>
          <w:szCs w:val="16"/>
          <w:lang w:val="es-ES_tradnl"/>
          <w:rPrChange w:id="15" w:author="Author">
            <w:rPr>
              <w:ins w:id="16" w:author="Author"/>
              <w:color w:val="000000" w:themeColor="text1"/>
            </w:rPr>
          </w:rPrChange>
        </w:rPr>
        <w:pPrChange w:id="17" w:author="Author">
          <w:pPr/>
        </w:pPrChange>
      </w:pPr>
      <w:bookmarkStart w:id="18" w:name="_Toc210197070"/>
      <w:bookmarkStart w:id="19" w:name="_Toc210197467"/>
      <w:bookmarkStart w:id="20" w:name="_Toc210223956"/>
      <w:bookmarkStart w:id="21" w:name="_Toc210224251"/>
      <w:ins w:id="22" w:author="Author">
        <w:r w:rsidRPr="00703040">
          <w:rPr>
            <w:b/>
            <w:sz w:val="16"/>
            <w:szCs w:val="16"/>
            <w:lang w:val="es-ES_tradnl"/>
            <w:rPrChange w:id="23" w:author="Author">
              <w:rPr>
                <w:b/>
              </w:rPr>
            </w:rPrChange>
          </w:rPr>
          <w:t>anexos</w:t>
        </w:r>
        <w:bookmarkEnd w:id="18"/>
        <w:bookmarkEnd w:id="19"/>
        <w:bookmarkEnd w:id="20"/>
        <w:bookmarkEnd w:id="21"/>
      </w:ins>
    </w:p>
    <w:p w14:paraId="58169B94" w14:textId="49A1ECB2" w:rsidR="00505EB7" w:rsidRPr="00703040" w:rsidRDefault="006C7C0B" w:rsidP="00505EB7">
      <w:pPr>
        <w:rPr>
          <w:ins w:id="24" w:author="Author"/>
          <w:color w:val="000000" w:themeColor="text1"/>
          <w:sz w:val="16"/>
          <w:szCs w:val="16"/>
          <w:lang w:val="es-ES_tradnl"/>
          <w:rPrChange w:id="25" w:author="Author">
            <w:rPr>
              <w:ins w:id="26" w:author="Author"/>
              <w:color w:val="000000" w:themeColor="text1"/>
            </w:rPr>
          </w:rPrChange>
        </w:rPr>
      </w:pPr>
      <w:ins w:id="27" w:author="Author">
        <w:r w:rsidRPr="00703040">
          <w:rPr>
            <w:color w:val="000000" w:themeColor="text1"/>
            <w:sz w:val="16"/>
            <w:szCs w:val="16"/>
            <w:lang w:val="es-ES_tradnl"/>
            <w:rPrChange w:id="28" w:author="Author">
              <w:rPr>
                <w:color w:val="000000" w:themeColor="text1"/>
              </w:rPr>
            </w:rPrChange>
          </w:rPr>
          <w:t>Anexo I: Ejemplo de fichero de definición</w:t>
        </w:r>
      </w:ins>
    </w:p>
    <w:p w14:paraId="765B569A" w14:textId="32FB6AFA" w:rsidR="00505EB7" w:rsidRPr="00703040" w:rsidRDefault="006C7C0B" w:rsidP="00505EB7">
      <w:pPr>
        <w:rPr>
          <w:ins w:id="29" w:author="Author"/>
          <w:color w:val="000000" w:themeColor="text1"/>
          <w:sz w:val="16"/>
          <w:szCs w:val="16"/>
          <w:lang w:val="es-ES_tradnl"/>
          <w:rPrChange w:id="30" w:author="Author">
            <w:rPr>
              <w:ins w:id="31" w:author="Author"/>
              <w:color w:val="000000" w:themeColor="text1"/>
            </w:rPr>
          </w:rPrChange>
        </w:rPr>
      </w:pPr>
      <w:ins w:id="32" w:author="Author">
        <w:r w:rsidRPr="00703040">
          <w:rPr>
            <w:color w:val="000000" w:themeColor="text1"/>
            <w:sz w:val="16"/>
            <w:szCs w:val="16"/>
            <w:lang w:val="es-ES_tradnl"/>
            <w:rPrChange w:id="33" w:author="Author">
              <w:rPr>
                <w:color w:val="000000" w:themeColor="text1"/>
              </w:rPr>
            </w:rPrChange>
          </w:rPr>
          <w:t xml:space="preserve">Anexo II: </w:t>
        </w:r>
        <w:r w:rsidR="0067438C" w:rsidRPr="00703040">
          <w:rPr>
            <w:color w:val="000000" w:themeColor="text1"/>
            <w:sz w:val="16"/>
            <w:szCs w:val="16"/>
            <w:lang w:val="es-ES_tradnl"/>
            <w:rPrChange w:id="34" w:author="Author">
              <w:rPr>
                <w:color w:val="000000" w:themeColor="text1"/>
              </w:rPr>
            </w:rPrChange>
          </w:rPr>
          <w:t>Fichero</w:t>
        </w:r>
        <w:r w:rsidR="002C42CA" w:rsidRPr="00703040">
          <w:rPr>
            <w:color w:val="000000" w:themeColor="text1"/>
            <w:sz w:val="16"/>
            <w:szCs w:val="16"/>
            <w:lang w:val="es-ES_tradnl"/>
            <w:rPrChange w:id="35" w:author="Author">
              <w:rPr>
                <w:color w:val="000000" w:themeColor="text1"/>
              </w:rPr>
            </w:rPrChange>
          </w:rPr>
          <w:t xml:space="preserve"> de texto para el fichero de referencia</w:t>
        </w:r>
      </w:ins>
    </w:p>
    <w:p w14:paraId="291649FB" w14:textId="23A2769B" w:rsidR="00505EB7" w:rsidRPr="00703040" w:rsidRDefault="002C42CA" w:rsidP="00505EB7">
      <w:pPr>
        <w:rPr>
          <w:ins w:id="36" w:author="Author"/>
          <w:color w:val="000000" w:themeColor="text1"/>
          <w:sz w:val="16"/>
          <w:szCs w:val="16"/>
          <w:lang w:val="es-ES_tradnl"/>
          <w:rPrChange w:id="37" w:author="Author">
            <w:rPr>
              <w:ins w:id="38" w:author="Author"/>
              <w:color w:val="000000" w:themeColor="text1"/>
            </w:rPr>
          </w:rPrChange>
        </w:rPr>
      </w:pPr>
      <w:ins w:id="39" w:author="Author">
        <w:r w:rsidRPr="00703040">
          <w:rPr>
            <w:color w:val="000000" w:themeColor="text1"/>
            <w:sz w:val="16"/>
            <w:szCs w:val="16"/>
            <w:lang w:val="es-ES_tradnl"/>
            <w:rPrChange w:id="40" w:author="Author">
              <w:rPr>
                <w:color w:val="000000" w:themeColor="text1"/>
              </w:rPr>
            </w:rPrChange>
          </w:rPr>
          <w:t xml:space="preserve">Anexo III: Definición de esquema de XML (XSD) para el </w:t>
        </w:r>
        <w:r w:rsidR="00CC0E22" w:rsidRPr="00703040">
          <w:rPr>
            <w:color w:val="000000" w:themeColor="text1"/>
            <w:sz w:val="16"/>
            <w:szCs w:val="16"/>
            <w:lang w:val="es-ES_tradnl"/>
            <w:rPrChange w:id="41" w:author="Author">
              <w:rPr>
                <w:color w:val="000000" w:themeColor="text1"/>
              </w:rPr>
            </w:rPrChange>
          </w:rPr>
          <w:t xml:space="preserve">fichero </w:t>
        </w:r>
        <w:r w:rsidRPr="00703040">
          <w:rPr>
            <w:color w:val="000000" w:themeColor="text1"/>
            <w:sz w:val="16"/>
            <w:szCs w:val="16"/>
            <w:lang w:val="es-ES_tradnl"/>
            <w:rPrChange w:id="42" w:author="Author">
              <w:rPr>
                <w:color w:val="000000" w:themeColor="text1"/>
              </w:rPr>
            </w:rPrChange>
          </w:rPr>
          <w:t>de referencia</w:t>
        </w:r>
      </w:ins>
    </w:p>
    <w:p w14:paraId="5720FBB9" w14:textId="40DCD7C5" w:rsidR="00505EB7" w:rsidRPr="00703040" w:rsidRDefault="002C42CA">
      <w:pPr>
        <w:ind w:firstLine="709"/>
        <w:rPr>
          <w:ins w:id="43" w:author="Author"/>
          <w:color w:val="000000" w:themeColor="text1"/>
          <w:sz w:val="16"/>
          <w:szCs w:val="16"/>
          <w:lang w:val="es-ES_tradnl"/>
          <w:rPrChange w:id="44" w:author="Author">
            <w:rPr>
              <w:ins w:id="45" w:author="Author"/>
              <w:color w:val="000000" w:themeColor="text1"/>
            </w:rPr>
          </w:rPrChange>
        </w:rPr>
        <w:pPrChange w:id="46" w:author="Author">
          <w:pPr/>
        </w:pPrChange>
      </w:pPr>
      <w:ins w:id="47" w:author="Author">
        <w:r w:rsidRPr="00703040">
          <w:rPr>
            <w:color w:val="000000" w:themeColor="text1"/>
            <w:sz w:val="16"/>
            <w:szCs w:val="16"/>
            <w:lang w:val="es-ES_tradnl"/>
            <w:rPrChange w:id="48" w:author="Author">
              <w:rPr>
                <w:color w:val="000000" w:themeColor="text1"/>
              </w:rPr>
            </w:rPrChange>
          </w:rPr>
          <w:t>Apéndice del Anexo III</w:t>
        </w:r>
      </w:ins>
    </w:p>
    <w:p w14:paraId="062B3407" w14:textId="5F8BC304" w:rsidR="00505EB7" w:rsidRPr="00703040" w:rsidRDefault="002C42CA" w:rsidP="00505EB7">
      <w:pPr>
        <w:rPr>
          <w:ins w:id="49" w:author="Author"/>
          <w:color w:val="000000" w:themeColor="text1"/>
          <w:sz w:val="16"/>
          <w:szCs w:val="16"/>
          <w:lang w:val="es-ES_tradnl"/>
          <w:rPrChange w:id="50" w:author="Author">
            <w:rPr>
              <w:ins w:id="51" w:author="Author"/>
              <w:color w:val="000000" w:themeColor="text1"/>
            </w:rPr>
          </w:rPrChange>
        </w:rPr>
      </w:pPr>
      <w:ins w:id="52" w:author="Author">
        <w:r w:rsidRPr="00703040">
          <w:rPr>
            <w:color w:val="000000" w:themeColor="text1"/>
            <w:sz w:val="16"/>
            <w:szCs w:val="16"/>
            <w:lang w:val="es-ES_tradnl"/>
            <w:rPrChange w:id="53" w:author="Author">
              <w:rPr>
                <w:color w:val="000000" w:themeColor="text1"/>
              </w:rPr>
            </w:rPrChange>
          </w:rPr>
          <w:t xml:space="preserve">Anexo IV: Definición de tipo de documento (DTD) para el </w:t>
        </w:r>
        <w:r w:rsidR="00CC0E22" w:rsidRPr="00703040">
          <w:rPr>
            <w:color w:val="000000" w:themeColor="text1"/>
            <w:sz w:val="16"/>
            <w:szCs w:val="16"/>
            <w:lang w:val="es-ES_tradnl"/>
            <w:rPrChange w:id="54" w:author="Author">
              <w:rPr>
                <w:color w:val="000000" w:themeColor="text1"/>
              </w:rPr>
            </w:rPrChange>
          </w:rPr>
          <w:t xml:space="preserve">fichero </w:t>
        </w:r>
        <w:r w:rsidRPr="00703040">
          <w:rPr>
            <w:color w:val="000000" w:themeColor="text1"/>
            <w:sz w:val="16"/>
            <w:szCs w:val="16"/>
            <w:lang w:val="es-ES_tradnl"/>
            <w:rPrChange w:id="55" w:author="Author">
              <w:rPr>
                <w:color w:val="000000" w:themeColor="text1"/>
              </w:rPr>
            </w:rPrChange>
          </w:rPr>
          <w:t>de referencia</w:t>
        </w:r>
      </w:ins>
    </w:p>
    <w:p w14:paraId="0094743D" w14:textId="4D2E0FC3" w:rsidR="004D1CC6" w:rsidRPr="00703040" w:rsidRDefault="004D1CC6">
      <w:pPr>
        <w:ind w:firstLine="709"/>
        <w:rPr>
          <w:ins w:id="56" w:author="Author"/>
          <w:color w:val="000000" w:themeColor="text1"/>
          <w:sz w:val="16"/>
          <w:szCs w:val="16"/>
          <w:lang w:val="es-ES_tradnl"/>
          <w:rPrChange w:id="57" w:author="Author">
            <w:rPr>
              <w:ins w:id="58" w:author="Author"/>
              <w:color w:val="000000" w:themeColor="text1"/>
            </w:rPr>
          </w:rPrChange>
        </w:rPr>
        <w:pPrChange w:id="59" w:author="Author">
          <w:pPr/>
        </w:pPrChange>
      </w:pPr>
      <w:ins w:id="60" w:author="Author">
        <w:r w:rsidRPr="00703040">
          <w:rPr>
            <w:color w:val="000000" w:themeColor="text1"/>
            <w:sz w:val="16"/>
            <w:szCs w:val="16"/>
            <w:lang w:val="es-ES_tradnl"/>
            <w:rPrChange w:id="61" w:author="Author">
              <w:rPr>
                <w:color w:val="000000" w:themeColor="text1"/>
              </w:rPr>
            </w:rPrChange>
          </w:rPr>
          <w:t>Apéndice del Anexo IV</w:t>
        </w:r>
      </w:ins>
    </w:p>
    <w:p w14:paraId="427796E8" w14:textId="77777777" w:rsidR="00505EB7" w:rsidRPr="00703040" w:rsidRDefault="00505EB7" w:rsidP="00505EB7">
      <w:pPr>
        <w:rPr>
          <w:color w:val="000000" w:themeColor="text1"/>
          <w:sz w:val="16"/>
          <w:szCs w:val="16"/>
          <w:lang w:val="es-ES_tradnl"/>
          <w:rPrChange w:id="62" w:author="Author">
            <w:rPr>
              <w:color w:val="000000" w:themeColor="text1"/>
            </w:rPr>
          </w:rPrChange>
        </w:rPr>
      </w:pPr>
      <w:r w:rsidRPr="00703040">
        <w:rPr>
          <w:color w:val="000000" w:themeColor="text1"/>
          <w:sz w:val="16"/>
          <w:szCs w:val="16"/>
          <w:lang w:val="es-ES_tradnl"/>
          <w:rPrChange w:id="63" w:author="Author">
            <w:rPr>
              <w:color w:val="000000" w:themeColor="text1"/>
            </w:rPr>
          </w:rPrChange>
        </w:rPr>
        <w:br w:type="page"/>
      </w:r>
    </w:p>
    <w:p w14:paraId="072BDCEA" w14:textId="00E51C20" w:rsidR="00E53B6A" w:rsidRPr="00317BB8" w:rsidRDefault="00E53B6A" w:rsidP="00E53B6A">
      <w:pPr>
        <w:rPr>
          <w:lang w:val="es-ES_tradnl"/>
        </w:rPr>
      </w:pPr>
    </w:p>
    <w:p w14:paraId="38C6A77E" w14:textId="77777777" w:rsidR="00E53B6A" w:rsidRPr="00317BB8" w:rsidRDefault="00E53B6A" w:rsidP="00FE7498">
      <w:pPr>
        <w:widowControl w:val="0"/>
        <w:kinsoku w:val="0"/>
        <w:spacing w:after="340"/>
        <w:ind w:right="11"/>
        <w:jc w:val="center"/>
        <w:rPr>
          <w:rFonts w:eastAsia="Batang"/>
          <w:sz w:val="17"/>
          <w:szCs w:val="17"/>
          <w:lang w:val="es-ES_tradnl"/>
        </w:rPr>
      </w:pPr>
      <w:r w:rsidRPr="00317BB8">
        <w:rPr>
          <w:rFonts w:eastAsia="Batang"/>
          <w:sz w:val="17"/>
          <w:szCs w:val="17"/>
          <w:lang w:val="es-ES_tradnl"/>
        </w:rPr>
        <w:t>NORMA ST.37</w:t>
      </w:r>
    </w:p>
    <w:p w14:paraId="3814663D" w14:textId="77777777" w:rsidR="00E53B6A" w:rsidRPr="00317BB8" w:rsidRDefault="00E53B6A" w:rsidP="00E53B6A">
      <w:pPr>
        <w:widowControl w:val="0"/>
        <w:kinsoku w:val="0"/>
        <w:spacing w:after="340"/>
        <w:ind w:right="11"/>
        <w:jc w:val="center"/>
        <w:rPr>
          <w:rFonts w:eastAsia="Batang"/>
          <w:sz w:val="17"/>
          <w:szCs w:val="17"/>
          <w:lang w:val="es-ES_tradnl"/>
        </w:rPr>
      </w:pPr>
      <w:r w:rsidRPr="00317BB8">
        <w:rPr>
          <w:rFonts w:eastAsia="Batang"/>
          <w:sz w:val="17"/>
          <w:szCs w:val="17"/>
          <w:lang w:val="es-ES_tradnl"/>
        </w:rPr>
        <w:t>RECOMENDACIÓN SOBRE LOS FICHEROS DE REFERENCIA DE DOCUMENTOS DE PATENTE PUBLICADOS</w:t>
      </w:r>
    </w:p>
    <w:p w14:paraId="01A3075C" w14:textId="275311BE" w:rsidR="00B94569" w:rsidRPr="00317BB8" w:rsidRDefault="00B94569" w:rsidP="00E53B6A">
      <w:pPr>
        <w:spacing w:after="340"/>
        <w:jc w:val="center"/>
        <w:rPr>
          <w:rFonts w:cs="Times New Roman"/>
          <w:i/>
          <w:sz w:val="17"/>
          <w:lang w:val="es-ES_tradnl"/>
        </w:rPr>
      </w:pPr>
      <w:r w:rsidRPr="00317BB8">
        <w:rPr>
          <w:rFonts w:cs="Times New Roman"/>
          <w:i/>
          <w:sz w:val="17"/>
          <w:lang w:val="es-ES_tradnl"/>
        </w:rPr>
        <w:t xml:space="preserve">Versión </w:t>
      </w:r>
      <w:del w:id="64" w:author="Author">
        <w:r w:rsidR="000146C0" w:rsidRPr="00317BB8" w:rsidDel="00961801">
          <w:rPr>
            <w:rFonts w:cs="Times New Roman"/>
            <w:i/>
            <w:sz w:val="17"/>
            <w:lang w:val="es-ES_tradnl"/>
          </w:rPr>
          <w:delText>2.</w:delText>
        </w:r>
        <w:r w:rsidR="00225786" w:rsidRPr="00317BB8" w:rsidDel="00961801">
          <w:rPr>
            <w:rFonts w:cs="Times New Roman"/>
            <w:i/>
            <w:sz w:val="17"/>
            <w:lang w:val="es-ES_tradnl"/>
          </w:rPr>
          <w:delText>2</w:delText>
        </w:r>
      </w:del>
      <w:ins w:id="65" w:author="Author">
        <w:r w:rsidR="00961801" w:rsidRPr="00317BB8">
          <w:rPr>
            <w:rFonts w:cs="Times New Roman"/>
            <w:i/>
            <w:sz w:val="17"/>
            <w:lang w:val="es-ES_tradnl"/>
          </w:rPr>
          <w:t>3.0</w:t>
        </w:r>
      </w:ins>
    </w:p>
    <w:p w14:paraId="2131BBD6" w14:textId="1F73E1CE" w:rsidR="003447A2" w:rsidRPr="00317BB8" w:rsidRDefault="00E62581" w:rsidP="003447A2">
      <w:pPr>
        <w:spacing w:after="340"/>
        <w:jc w:val="center"/>
        <w:rPr>
          <w:rFonts w:cs="Times New Roman"/>
          <w:i/>
          <w:sz w:val="17"/>
          <w:lang w:val="es-ES_tradnl"/>
        </w:rPr>
      </w:pPr>
      <w:r w:rsidRPr="00317BB8">
        <w:rPr>
          <w:rFonts w:cs="Times New Roman"/>
          <w:i/>
          <w:sz w:val="17"/>
          <w:lang w:val="es-ES_tradnl"/>
        </w:rPr>
        <w:t xml:space="preserve">Propuesta presentada para su aprobación </w:t>
      </w:r>
      <w:r w:rsidR="003447A2" w:rsidRPr="00317BB8">
        <w:rPr>
          <w:rFonts w:cs="Times New Roman"/>
          <w:i/>
          <w:sz w:val="17"/>
          <w:lang w:val="es-ES_tradnl"/>
        </w:rPr>
        <w:t xml:space="preserve">por el Comité de Normas Técnicas de la OMPI (CWS) </w:t>
      </w:r>
      <w:r w:rsidR="003447A2" w:rsidRPr="00317BB8">
        <w:rPr>
          <w:rFonts w:cs="Times New Roman"/>
          <w:i/>
          <w:sz w:val="17"/>
          <w:lang w:val="es-ES_tradnl"/>
        </w:rPr>
        <w:br/>
        <w:t xml:space="preserve">en su </w:t>
      </w:r>
      <w:r w:rsidRPr="00317BB8">
        <w:rPr>
          <w:rFonts w:cs="Times New Roman"/>
          <w:i/>
          <w:sz w:val="17"/>
          <w:lang w:val="es-ES_tradnl"/>
        </w:rPr>
        <w:t xml:space="preserve">decimotercera </w:t>
      </w:r>
      <w:r w:rsidR="003447A2" w:rsidRPr="00317BB8">
        <w:rPr>
          <w:rFonts w:cs="Times New Roman"/>
          <w:i/>
          <w:sz w:val="17"/>
          <w:lang w:val="es-ES_tradnl"/>
        </w:rPr>
        <w:t>sesión</w:t>
      </w:r>
    </w:p>
    <w:p w14:paraId="3DA753A8" w14:textId="77777777" w:rsidR="00807B26" w:rsidRPr="00317BB8" w:rsidRDefault="00807B26" w:rsidP="00807B26">
      <w:pPr>
        <w:pStyle w:val="Heading2"/>
        <w:rPr>
          <w:sz w:val="17"/>
          <w:szCs w:val="17"/>
          <w:lang w:val="es-ES_tradnl"/>
        </w:rPr>
      </w:pPr>
      <w:bookmarkStart w:id="66" w:name="_Toc210224252"/>
      <w:r w:rsidRPr="00317BB8">
        <w:rPr>
          <w:sz w:val="17"/>
          <w:szCs w:val="17"/>
          <w:lang w:val="es-ES_tradnl"/>
        </w:rPr>
        <w:t>INTRODUC</w:t>
      </w:r>
      <w:r w:rsidR="00AF3127" w:rsidRPr="00317BB8">
        <w:rPr>
          <w:sz w:val="17"/>
          <w:szCs w:val="17"/>
          <w:lang w:val="es-ES_tradnl"/>
        </w:rPr>
        <w:t>CIÓN</w:t>
      </w:r>
      <w:bookmarkEnd w:id="66"/>
    </w:p>
    <w:p w14:paraId="5741167E" w14:textId="77777777" w:rsidR="00807B26" w:rsidRPr="00317BB8" w:rsidRDefault="00C427BF" w:rsidP="00802E99">
      <w:pPr>
        <w:pStyle w:val="ONUME"/>
        <w:ind w:right="283"/>
        <w:rPr>
          <w:sz w:val="17"/>
          <w:szCs w:val="17"/>
          <w:lang w:val="es-ES_tradnl"/>
        </w:rPr>
      </w:pPr>
      <w:r w:rsidRPr="00317BB8">
        <w:rPr>
          <w:sz w:val="17"/>
          <w:szCs w:val="17"/>
          <w:lang w:val="es-ES_tradnl"/>
        </w:rPr>
        <w:t xml:space="preserve">En la presente </w:t>
      </w:r>
      <w:r w:rsidR="00CC4ED1" w:rsidRPr="00317BB8">
        <w:rPr>
          <w:sz w:val="17"/>
          <w:szCs w:val="17"/>
          <w:lang w:val="es-ES_tradnl"/>
        </w:rPr>
        <w:t>norma</w:t>
      </w:r>
      <w:r w:rsidRPr="00317BB8">
        <w:rPr>
          <w:sz w:val="17"/>
          <w:szCs w:val="17"/>
          <w:lang w:val="es-ES_tradnl"/>
        </w:rPr>
        <w:t xml:space="preserve"> se definen los elementos de datos que </w:t>
      </w:r>
      <w:r w:rsidR="00A25676" w:rsidRPr="00317BB8">
        <w:rPr>
          <w:sz w:val="17"/>
          <w:szCs w:val="17"/>
          <w:lang w:val="es-ES_tradnl"/>
        </w:rPr>
        <w:t xml:space="preserve">constituyen un </w:t>
      </w:r>
      <w:r w:rsidRPr="00317BB8">
        <w:rPr>
          <w:sz w:val="17"/>
          <w:szCs w:val="17"/>
          <w:lang w:val="es-ES_tradnl"/>
        </w:rPr>
        <w:t>fichero de referencia de documentos de patente, así como su estructura y formato.</w:t>
      </w:r>
    </w:p>
    <w:p w14:paraId="7708BE08" w14:textId="6B995FA8" w:rsidR="00C427BF" w:rsidRPr="00317BB8" w:rsidRDefault="00C427BF" w:rsidP="00994D1B">
      <w:pPr>
        <w:pStyle w:val="ONUME"/>
        <w:rPr>
          <w:sz w:val="17"/>
          <w:szCs w:val="17"/>
          <w:lang w:val="es-ES_tradnl"/>
        </w:rPr>
      </w:pPr>
      <w:r w:rsidRPr="00317BB8">
        <w:rPr>
          <w:sz w:val="17"/>
          <w:szCs w:val="17"/>
          <w:lang w:val="es-ES_tradnl"/>
        </w:rPr>
        <w:t xml:space="preserve">El objeto básico del fichero de referencia </w:t>
      </w:r>
      <w:r w:rsidR="0061663F" w:rsidRPr="00317BB8">
        <w:rPr>
          <w:sz w:val="17"/>
          <w:szCs w:val="17"/>
          <w:lang w:val="es-ES_tradnl"/>
        </w:rPr>
        <w:t>expedido por</w:t>
      </w:r>
      <w:r w:rsidRPr="00317BB8">
        <w:rPr>
          <w:sz w:val="17"/>
          <w:szCs w:val="17"/>
          <w:lang w:val="es-ES_tradnl"/>
        </w:rPr>
        <w:t xml:space="preserve"> una oficina de propiedad intelectual (OPI) es permitir que otras OPI y partes interesadas evalúen si</w:t>
      </w:r>
      <w:r w:rsidR="0089773B" w:rsidRPr="00317BB8">
        <w:rPr>
          <w:sz w:val="17"/>
          <w:szCs w:val="17"/>
          <w:lang w:val="es-ES_tradnl"/>
        </w:rPr>
        <w:t xml:space="preserve"> está completa </w:t>
      </w:r>
      <w:r w:rsidR="000D070B" w:rsidRPr="00317BB8">
        <w:rPr>
          <w:sz w:val="17"/>
          <w:szCs w:val="17"/>
          <w:lang w:val="es-ES_tradnl"/>
        </w:rPr>
        <w:t>l</w:t>
      </w:r>
      <w:r w:rsidRPr="00317BB8">
        <w:rPr>
          <w:sz w:val="17"/>
          <w:szCs w:val="17"/>
          <w:lang w:val="es-ES_tradnl"/>
        </w:rPr>
        <w:t xml:space="preserve">a documentación disponible </w:t>
      </w:r>
      <w:r w:rsidR="000D070B" w:rsidRPr="00317BB8">
        <w:rPr>
          <w:sz w:val="17"/>
          <w:szCs w:val="17"/>
          <w:lang w:val="es-ES_tradnl"/>
        </w:rPr>
        <w:t>sobre</w:t>
      </w:r>
      <w:r w:rsidR="00A25676" w:rsidRPr="00317BB8">
        <w:rPr>
          <w:sz w:val="17"/>
          <w:szCs w:val="17"/>
          <w:lang w:val="es-ES_tradnl"/>
        </w:rPr>
        <w:t xml:space="preserve"> la</w:t>
      </w:r>
      <w:r w:rsidRPr="00317BB8">
        <w:rPr>
          <w:sz w:val="17"/>
          <w:szCs w:val="17"/>
          <w:lang w:val="es-ES_tradnl"/>
        </w:rPr>
        <w:t xml:space="preserve"> patente.</w:t>
      </w:r>
      <w:r w:rsidR="00994D1B" w:rsidRPr="00317BB8">
        <w:rPr>
          <w:sz w:val="17"/>
          <w:szCs w:val="17"/>
          <w:lang w:val="es-ES_tradnl"/>
        </w:rPr>
        <w:t xml:space="preserve"> También puede utilizarse un fichero de referencia como fuente de información bibliográfica para las patentes que forman parte del conjunto de la documentación mínima del PCT</w:t>
      </w:r>
      <w:r w:rsidR="005866F0" w:rsidRPr="00317BB8">
        <w:rPr>
          <w:sz w:val="17"/>
          <w:szCs w:val="17"/>
          <w:lang w:val="es-ES_tradnl"/>
        </w:rPr>
        <w:t>.</w:t>
      </w:r>
      <w:r w:rsidR="006B2F37" w:rsidRPr="00317BB8">
        <w:rPr>
          <w:sz w:val="17"/>
          <w:szCs w:val="17"/>
          <w:lang w:val="es-ES_tradnl"/>
        </w:rPr>
        <w:t xml:space="preserve"> </w:t>
      </w:r>
      <w:r w:rsidR="006B2F37" w:rsidRPr="00317BB8">
        <w:rPr>
          <w:rStyle w:val="FootnoteReference"/>
          <w:sz w:val="17"/>
          <w:szCs w:val="17"/>
          <w:lang w:val="es-ES_tradnl"/>
        </w:rPr>
        <w:footnoteReference w:id="2"/>
      </w:r>
    </w:p>
    <w:p w14:paraId="256F2614" w14:textId="5EBBBCD2" w:rsidR="000D070B" w:rsidRPr="00317BB8" w:rsidRDefault="00A87FF4" w:rsidP="00807B26">
      <w:pPr>
        <w:pStyle w:val="ONUME"/>
        <w:rPr>
          <w:sz w:val="17"/>
          <w:szCs w:val="17"/>
          <w:lang w:val="es-ES_tradnl"/>
        </w:rPr>
      </w:pPr>
      <w:r w:rsidRPr="00317BB8">
        <w:rPr>
          <w:sz w:val="17"/>
          <w:szCs w:val="17"/>
          <w:lang w:val="es-ES_tradnl"/>
        </w:rPr>
        <w:t xml:space="preserve">Para poder verificar </w:t>
      </w:r>
      <w:r w:rsidR="000D070B" w:rsidRPr="00317BB8">
        <w:rPr>
          <w:sz w:val="17"/>
          <w:szCs w:val="17"/>
          <w:lang w:val="es-ES_tradnl"/>
        </w:rPr>
        <w:t xml:space="preserve">la </w:t>
      </w:r>
      <w:r w:rsidR="00F32ADD" w:rsidRPr="00317BB8">
        <w:rPr>
          <w:sz w:val="17"/>
          <w:szCs w:val="17"/>
          <w:lang w:val="es-ES_tradnl"/>
        </w:rPr>
        <w:t>coherencia</w:t>
      </w:r>
      <w:r w:rsidR="000D070B" w:rsidRPr="00317BB8">
        <w:rPr>
          <w:sz w:val="17"/>
          <w:szCs w:val="17"/>
          <w:lang w:val="es-ES_tradnl"/>
        </w:rPr>
        <w:t>, el fichero de referencia debe</w:t>
      </w:r>
      <w:r w:rsidR="00860F82" w:rsidRPr="00317BB8">
        <w:rPr>
          <w:sz w:val="17"/>
          <w:szCs w:val="17"/>
          <w:lang w:val="es-ES_tradnl"/>
        </w:rPr>
        <w:t>rá</w:t>
      </w:r>
      <w:r w:rsidR="000D070B" w:rsidRPr="00317BB8">
        <w:rPr>
          <w:sz w:val="17"/>
          <w:szCs w:val="17"/>
          <w:lang w:val="es-ES_tradnl"/>
        </w:rPr>
        <w:t xml:space="preserve"> </w:t>
      </w:r>
      <w:r w:rsidRPr="00317BB8">
        <w:rPr>
          <w:sz w:val="17"/>
          <w:szCs w:val="17"/>
          <w:lang w:val="es-ES_tradnl"/>
        </w:rPr>
        <w:t>incluir</w:t>
      </w:r>
      <w:r w:rsidR="000D070B" w:rsidRPr="00317BB8">
        <w:rPr>
          <w:sz w:val="17"/>
          <w:szCs w:val="17"/>
          <w:lang w:val="es-ES_tradnl"/>
        </w:rPr>
        <w:t xml:space="preserve"> la lista de todos los números de publicacione</w:t>
      </w:r>
      <w:r w:rsidR="000F4009" w:rsidRPr="00317BB8">
        <w:rPr>
          <w:sz w:val="17"/>
          <w:szCs w:val="17"/>
          <w:lang w:val="es-ES_tradnl"/>
        </w:rPr>
        <w:t xml:space="preserve">s asignadas por la </w:t>
      </w:r>
      <w:r w:rsidR="003E1652" w:rsidRPr="00317BB8">
        <w:rPr>
          <w:sz w:val="17"/>
          <w:szCs w:val="17"/>
          <w:lang w:val="es-ES_tradnl"/>
        </w:rPr>
        <w:t>OPI</w:t>
      </w:r>
      <w:r w:rsidR="000D070B" w:rsidRPr="00317BB8">
        <w:rPr>
          <w:sz w:val="17"/>
          <w:szCs w:val="17"/>
          <w:lang w:val="es-ES_tradnl"/>
        </w:rPr>
        <w:t>.</w:t>
      </w:r>
      <w:r w:rsidR="009567B5" w:rsidRPr="00317BB8">
        <w:rPr>
          <w:sz w:val="17"/>
          <w:szCs w:val="17"/>
          <w:lang w:val="es-ES_tradnl"/>
        </w:rPr>
        <w:t xml:space="preserve"> </w:t>
      </w:r>
      <w:r w:rsidR="000D070B" w:rsidRPr="00317BB8">
        <w:rPr>
          <w:sz w:val="17"/>
          <w:szCs w:val="17"/>
          <w:lang w:val="es-ES_tradnl"/>
        </w:rPr>
        <w:t xml:space="preserve">Ello </w:t>
      </w:r>
      <w:del w:id="70" w:author="Author">
        <w:r w:rsidR="00860F82" w:rsidRPr="00317BB8" w:rsidDel="005D469C">
          <w:rPr>
            <w:sz w:val="17"/>
            <w:szCs w:val="17"/>
            <w:lang w:val="es-ES_tradnl"/>
          </w:rPr>
          <w:delText xml:space="preserve">podrá </w:delText>
        </w:r>
      </w:del>
      <w:ins w:id="71" w:author="Author">
        <w:r w:rsidR="005D469C" w:rsidRPr="00317BB8">
          <w:rPr>
            <w:sz w:val="17"/>
            <w:szCs w:val="17"/>
            <w:lang w:val="es-ES_tradnl"/>
          </w:rPr>
          <w:t xml:space="preserve">deberá </w:t>
        </w:r>
      </w:ins>
      <w:r w:rsidR="00860F82" w:rsidRPr="00317BB8">
        <w:rPr>
          <w:sz w:val="17"/>
          <w:szCs w:val="17"/>
          <w:lang w:val="es-ES_tradnl"/>
        </w:rPr>
        <w:t xml:space="preserve">incluir números de publicación </w:t>
      </w:r>
      <w:r w:rsidR="00C027E0" w:rsidRPr="00317BB8">
        <w:rPr>
          <w:sz w:val="17"/>
          <w:szCs w:val="17"/>
          <w:lang w:val="es-ES_tradnl"/>
        </w:rPr>
        <w:t>p</w:t>
      </w:r>
      <w:r w:rsidR="000D070B" w:rsidRPr="00317BB8">
        <w:rPr>
          <w:sz w:val="17"/>
          <w:szCs w:val="17"/>
          <w:lang w:val="es-ES_tradnl"/>
        </w:rPr>
        <w:t xml:space="preserve">ara los que no </w:t>
      </w:r>
      <w:r w:rsidR="00860F82" w:rsidRPr="00317BB8">
        <w:rPr>
          <w:sz w:val="17"/>
          <w:szCs w:val="17"/>
          <w:lang w:val="es-ES_tradnl"/>
        </w:rPr>
        <w:t xml:space="preserve">hay disponible un documento publicado </w:t>
      </w:r>
      <w:r w:rsidR="000D070B" w:rsidRPr="00317BB8">
        <w:rPr>
          <w:sz w:val="17"/>
          <w:szCs w:val="17"/>
          <w:lang w:val="es-ES_tradnl"/>
        </w:rPr>
        <w:t>(</w:t>
      </w:r>
      <w:r w:rsidRPr="00317BB8">
        <w:rPr>
          <w:sz w:val="17"/>
          <w:szCs w:val="17"/>
          <w:lang w:val="es-ES_tradnl"/>
        </w:rPr>
        <w:t xml:space="preserve">algo que puede </w:t>
      </w:r>
      <w:r w:rsidR="00860F82" w:rsidRPr="00317BB8">
        <w:rPr>
          <w:sz w:val="17"/>
          <w:szCs w:val="17"/>
          <w:lang w:val="es-ES_tradnl"/>
        </w:rPr>
        <w:t>ocurrir cuando</w:t>
      </w:r>
      <w:r w:rsidRPr="00317BB8">
        <w:rPr>
          <w:sz w:val="17"/>
          <w:szCs w:val="17"/>
          <w:lang w:val="es-ES_tradnl"/>
        </w:rPr>
        <w:t xml:space="preserve"> las solicitudes se retiran </w:t>
      </w:r>
      <w:r w:rsidR="000D070B" w:rsidRPr="00317BB8">
        <w:rPr>
          <w:sz w:val="17"/>
          <w:szCs w:val="17"/>
          <w:lang w:val="es-ES_tradnl"/>
        </w:rPr>
        <w:t xml:space="preserve">antes de la publicación o </w:t>
      </w:r>
      <w:r w:rsidR="00860F82" w:rsidRPr="00317BB8">
        <w:rPr>
          <w:sz w:val="17"/>
          <w:szCs w:val="17"/>
          <w:lang w:val="es-ES_tradnl"/>
        </w:rPr>
        <w:t>en el caso de</w:t>
      </w:r>
      <w:r w:rsidR="000D070B" w:rsidRPr="00317BB8">
        <w:rPr>
          <w:sz w:val="17"/>
          <w:szCs w:val="17"/>
          <w:lang w:val="es-ES_tradnl"/>
        </w:rPr>
        <w:t xml:space="preserve"> documentos destruidos), </w:t>
      </w:r>
      <w:r w:rsidR="00860F82" w:rsidRPr="00317BB8">
        <w:rPr>
          <w:sz w:val="17"/>
          <w:szCs w:val="17"/>
          <w:lang w:val="es-ES_tradnl"/>
        </w:rPr>
        <w:t>así como</w:t>
      </w:r>
      <w:r w:rsidR="000D070B" w:rsidRPr="00317BB8">
        <w:rPr>
          <w:sz w:val="17"/>
          <w:szCs w:val="17"/>
          <w:lang w:val="es-ES_tradnl"/>
        </w:rPr>
        <w:t xml:space="preserve"> números de publicaci</w:t>
      </w:r>
      <w:r w:rsidR="00CD0A3E" w:rsidRPr="00317BB8">
        <w:rPr>
          <w:sz w:val="17"/>
          <w:szCs w:val="17"/>
          <w:lang w:val="es-ES_tradnl"/>
        </w:rPr>
        <w:t xml:space="preserve">ones </w:t>
      </w:r>
      <w:r w:rsidR="00DA02C4" w:rsidRPr="00317BB8">
        <w:rPr>
          <w:sz w:val="17"/>
          <w:szCs w:val="17"/>
          <w:lang w:val="es-ES_tradnl"/>
        </w:rPr>
        <w:t xml:space="preserve">que </w:t>
      </w:r>
      <w:r w:rsidR="00DB39E5" w:rsidRPr="00317BB8">
        <w:rPr>
          <w:sz w:val="17"/>
          <w:szCs w:val="17"/>
          <w:lang w:val="es-ES_tradnl"/>
        </w:rPr>
        <w:t>so</w:t>
      </w:r>
      <w:r w:rsidR="00860F82" w:rsidRPr="00317BB8">
        <w:rPr>
          <w:sz w:val="17"/>
          <w:szCs w:val="17"/>
          <w:lang w:val="es-ES_tradnl"/>
        </w:rPr>
        <w:t xml:space="preserve">lo </w:t>
      </w:r>
      <w:r w:rsidR="00DA02C4" w:rsidRPr="00317BB8">
        <w:rPr>
          <w:sz w:val="17"/>
          <w:szCs w:val="17"/>
          <w:lang w:val="es-ES_tradnl"/>
        </w:rPr>
        <w:t>incluya</w:t>
      </w:r>
      <w:r w:rsidR="00CD0A3E" w:rsidRPr="00317BB8">
        <w:rPr>
          <w:sz w:val="17"/>
          <w:szCs w:val="17"/>
          <w:lang w:val="es-ES_tradnl"/>
        </w:rPr>
        <w:t>n</w:t>
      </w:r>
      <w:r w:rsidR="00860F82" w:rsidRPr="00317BB8">
        <w:rPr>
          <w:sz w:val="17"/>
          <w:szCs w:val="17"/>
          <w:lang w:val="es-ES_tradnl"/>
        </w:rPr>
        <w:t xml:space="preserve"> </w:t>
      </w:r>
      <w:r w:rsidR="000D070B" w:rsidRPr="00317BB8">
        <w:rPr>
          <w:sz w:val="17"/>
          <w:szCs w:val="17"/>
          <w:lang w:val="es-ES_tradnl"/>
        </w:rPr>
        <w:t>datos bibliográficos.</w:t>
      </w:r>
    </w:p>
    <w:p w14:paraId="341499C5" w14:textId="6D77AE40" w:rsidR="00807B26" w:rsidRPr="00317BB8" w:rsidRDefault="00807B26" w:rsidP="00807B26">
      <w:pPr>
        <w:pStyle w:val="Heading2"/>
        <w:rPr>
          <w:sz w:val="17"/>
          <w:szCs w:val="17"/>
          <w:lang w:val="es-ES_tradnl"/>
        </w:rPr>
      </w:pPr>
      <w:bookmarkStart w:id="72" w:name="_Toc210224253"/>
      <w:r w:rsidRPr="00317BB8">
        <w:rPr>
          <w:sz w:val="17"/>
          <w:szCs w:val="17"/>
          <w:lang w:val="es-ES_tradnl"/>
        </w:rPr>
        <w:t>DEFINI</w:t>
      </w:r>
      <w:r w:rsidR="00F12A2F" w:rsidRPr="00317BB8">
        <w:rPr>
          <w:sz w:val="17"/>
          <w:szCs w:val="17"/>
          <w:lang w:val="es-ES_tradnl"/>
        </w:rPr>
        <w:t>CIONES</w:t>
      </w:r>
      <w:bookmarkEnd w:id="72"/>
    </w:p>
    <w:p w14:paraId="155BDF81" w14:textId="77777777" w:rsidR="00807B26" w:rsidRPr="00317BB8" w:rsidRDefault="000D070B" w:rsidP="000D070B">
      <w:pPr>
        <w:pStyle w:val="ONUME"/>
        <w:rPr>
          <w:sz w:val="17"/>
          <w:szCs w:val="17"/>
          <w:lang w:val="es-ES_tradnl"/>
        </w:rPr>
      </w:pPr>
      <w:r w:rsidRPr="00317BB8">
        <w:rPr>
          <w:sz w:val="17"/>
          <w:szCs w:val="17"/>
          <w:lang w:val="es-ES_tradnl"/>
        </w:rPr>
        <w:t>A los fines de la presente norma</w:t>
      </w:r>
      <w:r w:rsidR="00807B26" w:rsidRPr="00317BB8">
        <w:rPr>
          <w:sz w:val="17"/>
          <w:szCs w:val="17"/>
          <w:lang w:val="es-ES_tradnl"/>
        </w:rPr>
        <w:t>:</w:t>
      </w:r>
    </w:p>
    <w:p w14:paraId="009A0F8A" w14:textId="77777777" w:rsidR="00AA33DB" w:rsidRPr="00317BB8" w:rsidRDefault="00AA33DB" w:rsidP="005C0AC9">
      <w:pPr>
        <w:pStyle w:val="ListParagraph"/>
        <w:numPr>
          <w:ilvl w:val="0"/>
          <w:numId w:val="10"/>
        </w:numPr>
        <w:spacing w:before="120" w:after="120"/>
        <w:ind w:left="993" w:hanging="426"/>
        <w:contextualSpacing w:val="0"/>
        <w:rPr>
          <w:sz w:val="17"/>
          <w:szCs w:val="17"/>
          <w:lang w:val="es-ES_tradnl"/>
        </w:rPr>
      </w:pPr>
      <w:r w:rsidRPr="00317BB8">
        <w:rPr>
          <w:sz w:val="17"/>
          <w:szCs w:val="17"/>
          <w:lang w:val="es-ES_tradnl"/>
        </w:rPr>
        <w:t>la expresión “documentos de patente” abarca las patentes de invención, las patentes de planta, las patentes de dibujo o modelo, los certificados de inventor, los certificados de utilidad, los modelos de utilidad, las patentes de adición, los certificados de inventor de adición, los certificados de utilidad de adici</w:t>
      </w:r>
      <w:r w:rsidR="00924C1C" w:rsidRPr="00317BB8">
        <w:rPr>
          <w:sz w:val="17"/>
          <w:szCs w:val="17"/>
          <w:lang w:val="es-ES_tradnl"/>
        </w:rPr>
        <w:t>ón</w:t>
      </w:r>
      <w:r w:rsidRPr="00317BB8">
        <w:rPr>
          <w:sz w:val="17"/>
          <w:szCs w:val="17"/>
          <w:lang w:val="es-ES_tradnl"/>
        </w:rPr>
        <w:t xml:space="preserve"> y las solicitudes publicadas de esos títulos. Por “documentos” se entiende los documentos de patente, salvo declaración en contrario</w:t>
      </w:r>
      <w:r w:rsidR="006321AA" w:rsidRPr="00317BB8">
        <w:rPr>
          <w:sz w:val="17"/>
          <w:szCs w:val="17"/>
          <w:lang w:val="es-ES_tradnl"/>
        </w:rPr>
        <w:t xml:space="preserve">. </w:t>
      </w:r>
    </w:p>
    <w:p w14:paraId="3152D309" w14:textId="77777777" w:rsidR="006321AA" w:rsidRPr="00317BB8" w:rsidRDefault="00CC4ED1" w:rsidP="005C0AC9">
      <w:pPr>
        <w:pStyle w:val="ListParagraph"/>
        <w:numPr>
          <w:ilvl w:val="0"/>
          <w:numId w:val="10"/>
        </w:numPr>
        <w:spacing w:before="120" w:after="120"/>
        <w:ind w:left="993" w:hanging="426"/>
        <w:rPr>
          <w:sz w:val="17"/>
          <w:szCs w:val="17"/>
          <w:lang w:val="es-ES_tradnl"/>
        </w:rPr>
      </w:pPr>
      <w:r w:rsidRPr="00317BB8">
        <w:rPr>
          <w:sz w:val="17"/>
          <w:szCs w:val="17"/>
          <w:lang w:val="es-ES_tradnl"/>
        </w:rPr>
        <w:t>por</w:t>
      </w:r>
      <w:r w:rsidR="006321AA" w:rsidRPr="00317BB8">
        <w:rPr>
          <w:sz w:val="17"/>
          <w:szCs w:val="17"/>
          <w:lang w:val="es-ES_tradnl"/>
        </w:rPr>
        <w:t xml:space="preserve"> “publicación” y “publicado” se </w:t>
      </w:r>
      <w:r w:rsidRPr="00317BB8">
        <w:rPr>
          <w:sz w:val="17"/>
          <w:szCs w:val="17"/>
          <w:lang w:val="es-ES_tradnl"/>
        </w:rPr>
        <w:t>entiende</w:t>
      </w:r>
      <w:r w:rsidR="006321AA" w:rsidRPr="00317BB8">
        <w:rPr>
          <w:sz w:val="17"/>
          <w:szCs w:val="17"/>
          <w:lang w:val="es-ES_tradnl"/>
        </w:rPr>
        <w:t xml:space="preserve"> poner a disposición:</w:t>
      </w:r>
    </w:p>
    <w:p w14:paraId="5176D90F" w14:textId="046D4219" w:rsidR="00807B26" w:rsidRPr="00317BB8" w:rsidRDefault="00807B26" w:rsidP="005C0AC9">
      <w:pPr>
        <w:spacing w:before="120" w:after="120"/>
        <w:ind w:left="1418" w:hanging="425"/>
        <w:rPr>
          <w:sz w:val="17"/>
          <w:szCs w:val="17"/>
          <w:lang w:val="es-ES_tradnl"/>
        </w:rPr>
      </w:pPr>
      <w:r w:rsidRPr="00317BB8">
        <w:rPr>
          <w:sz w:val="17"/>
          <w:szCs w:val="17"/>
          <w:lang w:val="es-ES_tradnl"/>
        </w:rPr>
        <w:t>i)</w:t>
      </w:r>
      <w:r w:rsidRPr="00317BB8">
        <w:rPr>
          <w:sz w:val="17"/>
          <w:szCs w:val="17"/>
          <w:lang w:val="es-ES_tradnl"/>
        </w:rPr>
        <w:tab/>
      </w:r>
      <w:r w:rsidR="006321AA" w:rsidRPr="00317BB8">
        <w:rPr>
          <w:sz w:val="17"/>
          <w:szCs w:val="17"/>
          <w:lang w:val="es-ES_tradnl"/>
        </w:rPr>
        <w:t xml:space="preserve">un documento de patente </w:t>
      </w:r>
      <w:r w:rsidR="00924C1C" w:rsidRPr="00317BB8">
        <w:rPr>
          <w:sz w:val="17"/>
          <w:szCs w:val="17"/>
          <w:lang w:val="es-ES_tradnl"/>
        </w:rPr>
        <w:t xml:space="preserve">al público </w:t>
      </w:r>
      <w:r w:rsidR="006321AA" w:rsidRPr="00317BB8">
        <w:rPr>
          <w:sz w:val="17"/>
          <w:szCs w:val="17"/>
          <w:lang w:val="es-ES_tradnl"/>
        </w:rPr>
        <w:t xml:space="preserve">para inspección o </w:t>
      </w:r>
      <w:r w:rsidR="00924C1C" w:rsidRPr="00317BB8">
        <w:rPr>
          <w:sz w:val="17"/>
          <w:szCs w:val="17"/>
          <w:lang w:val="es-ES_tradnl"/>
        </w:rPr>
        <w:t xml:space="preserve">el </w:t>
      </w:r>
      <w:r w:rsidR="006321AA" w:rsidRPr="00317BB8">
        <w:rPr>
          <w:sz w:val="17"/>
          <w:szCs w:val="17"/>
          <w:lang w:val="es-ES_tradnl"/>
        </w:rPr>
        <w:t xml:space="preserve">suministro </w:t>
      </w:r>
      <w:r w:rsidR="00924C1C" w:rsidRPr="00317BB8">
        <w:rPr>
          <w:sz w:val="17"/>
          <w:szCs w:val="17"/>
          <w:lang w:val="es-ES_tradnl"/>
        </w:rPr>
        <w:t xml:space="preserve">de una copia </w:t>
      </w:r>
      <w:r w:rsidR="00F32ADD" w:rsidRPr="00317BB8">
        <w:rPr>
          <w:sz w:val="17"/>
          <w:szCs w:val="17"/>
          <w:lang w:val="es-ES_tradnl"/>
        </w:rPr>
        <w:t>previa</w:t>
      </w:r>
      <w:r w:rsidR="00CC4ED1" w:rsidRPr="00317BB8">
        <w:rPr>
          <w:sz w:val="17"/>
          <w:szCs w:val="17"/>
          <w:lang w:val="es-ES_tradnl"/>
        </w:rPr>
        <w:t xml:space="preserve"> petición</w:t>
      </w:r>
      <w:r w:rsidRPr="00317BB8">
        <w:rPr>
          <w:sz w:val="17"/>
          <w:szCs w:val="17"/>
          <w:lang w:val="es-ES_tradnl"/>
        </w:rPr>
        <w:t>;</w:t>
      </w:r>
      <w:r w:rsidR="009567B5" w:rsidRPr="00317BB8">
        <w:rPr>
          <w:sz w:val="17"/>
          <w:szCs w:val="17"/>
          <w:lang w:val="es-ES_tradnl"/>
        </w:rPr>
        <w:t xml:space="preserve"> </w:t>
      </w:r>
      <w:r w:rsidR="006321AA" w:rsidRPr="00317BB8">
        <w:rPr>
          <w:sz w:val="17"/>
          <w:szCs w:val="17"/>
          <w:lang w:val="es-ES_tradnl"/>
        </w:rPr>
        <w:t>y</w:t>
      </w:r>
    </w:p>
    <w:p w14:paraId="57720328" w14:textId="44E90055" w:rsidR="006321AA" w:rsidRPr="00317BB8" w:rsidRDefault="00807B26" w:rsidP="005C0AC9">
      <w:pPr>
        <w:spacing w:before="120" w:after="120"/>
        <w:ind w:left="1418" w:hanging="425"/>
        <w:rPr>
          <w:sz w:val="17"/>
          <w:szCs w:val="17"/>
          <w:lang w:val="es-ES_tradnl"/>
        </w:rPr>
      </w:pPr>
      <w:r w:rsidRPr="00317BB8">
        <w:rPr>
          <w:sz w:val="17"/>
          <w:szCs w:val="17"/>
          <w:lang w:val="es-ES_tradnl"/>
        </w:rPr>
        <w:t>ii)</w:t>
      </w:r>
      <w:r w:rsidRPr="00317BB8">
        <w:rPr>
          <w:sz w:val="17"/>
          <w:szCs w:val="17"/>
          <w:lang w:val="es-ES_tradnl"/>
        </w:rPr>
        <w:tab/>
      </w:r>
      <w:r w:rsidR="00924C1C" w:rsidRPr="00317BB8">
        <w:rPr>
          <w:sz w:val="17"/>
          <w:szCs w:val="17"/>
          <w:lang w:val="es-ES_tradnl"/>
        </w:rPr>
        <w:t>varias</w:t>
      </w:r>
      <w:r w:rsidR="006321AA" w:rsidRPr="00317BB8">
        <w:rPr>
          <w:sz w:val="17"/>
          <w:szCs w:val="17"/>
          <w:lang w:val="es-ES_tradnl"/>
        </w:rPr>
        <w:t xml:space="preserve"> copias de un document</w:t>
      </w:r>
      <w:r w:rsidR="004A08FA" w:rsidRPr="00317BB8">
        <w:rPr>
          <w:sz w:val="17"/>
          <w:szCs w:val="17"/>
          <w:lang w:val="es-ES_tradnl"/>
        </w:rPr>
        <w:t>o</w:t>
      </w:r>
      <w:r w:rsidR="006321AA" w:rsidRPr="00317BB8">
        <w:rPr>
          <w:sz w:val="17"/>
          <w:szCs w:val="17"/>
          <w:lang w:val="es-ES_tradnl"/>
        </w:rPr>
        <w:t xml:space="preserve"> de patente producido sobre un medio o mediante cualquier medio </w:t>
      </w:r>
      <w:r w:rsidR="004A08FA" w:rsidRPr="00317BB8">
        <w:rPr>
          <w:sz w:val="17"/>
          <w:szCs w:val="17"/>
          <w:lang w:val="es-ES_tradnl"/>
        </w:rPr>
        <w:t>(</w:t>
      </w:r>
      <w:r w:rsidR="00814310" w:rsidRPr="00317BB8">
        <w:rPr>
          <w:sz w:val="17"/>
          <w:szCs w:val="17"/>
          <w:lang w:val="es-ES_tradnl"/>
        </w:rPr>
        <w:t>por</w:t>
      </w:r>
      <w:r w:rsidR="004A08FA" w:rsidRPr="00317BB8">
        <w:rPr>
          <w:sz w:val="17"/>
          <w:szCs w:val="17"/>
          <w:lang w:val="es-ES_tradnl"/>
        </w:rPr>
        <w:t xml:space="preserve"> ejemplo, papel, película, cinta magnética o disco, disco óptico, bases de datos en </w:t>
      </w:r>
      <w:r w:rsidR="00DB7D21" w:rsidRPr="00317BB8">
        <w:rPr>
          <w:sz w:val="17"/>
          <w:szCs w:val="17"/>
          <w:lang w:val="es-ES_tradnl"/>
        </w:rPr>
        <w:t>línea</w:t>
      </w:r>
      <w:r w:rsidR="004A08FA" w:rsidRPr="00317BB8">
        <w:rPr>
          <w:sz w:val="17"/>
          <w:szCs w:val="17"/>
          <w:lang w:val="es-ES_tradnl"/>
        </w:rPr>
        <w:t>, rede</w:t>
      </w:r>
      <w:r w:rsidR="00CC4ED1" w:rsidRPr="00317BB8">
        <w:rPr>
          <w:sz w:val="17"/>
          <w:szCs w:val="17"/>
          <w:lang w:val="es-ES_tradnl"/>
        </w:rPr>
        <w:t>s</w:t>
      </w:r>
      <w:r w:rsidR="004A08FA" w:rsidRPr="00317BB8">
        <w:rPr>
          <w:sz w:val="17"/>
          <w:szCs w:val="17"/>
          <w:lang w:val="es-ES_tradnl"/>
        </w:rPr>
        <w:t xml:space="preserve"> de computadoras, etc.)</w:t>
      </w:r>
      <w:r w:rsidR="00CC4ED1" w:rsidRPr="00317BB8">
        <w:rPr>
          <w:sz w:val="17"/>
          <w:szCs w:val="17"/>
          <w:lang w:val="es-ES_tradnl"/>
        </w:rPr>
        <w:t>,</w:t>
      </w:r>
      <w:r w:rsidR="004A08FA" w:rsidRPr="00317BB8">
        <w:rPr>
          <w:sz w:val="17"/>
          <w:szCs w:val="17"/>
          <w:lang w:val="es-ES_tradnl"/>
        </w:rPr>
        <w:t xml:space="preserve"> y</w:t>
      </w:r>
      <w:r w:rsidR="009567B5" w:rsidRPr="00317BB8">
        <w:rPr>
          <w:sz w:val="17"/>
          <w:szCs w:val="17"/>
          <w:lang w:val="es-ES_tradnl"/>
        </w:rPr>
        <w:t xml:space="preserve"> </w:t>
      </w:r>
    </w:p>
    <w:p w14:paraId="4BEFEA80" w14:textId="61860D0C" w:rsidR="00DF2CCC" w:rsidRPr="00317BB8" w:rsidRDefault="00DF2CCC" w:rsidP="00E53B6A">
      <w:pPr>
        <w:pStyle w:val="ListParagraph"/>
        <w:numPr>
          <w:ilvl w:val="0"/>
          <w:numId w:val="10"/>
        </w:numPr>
        <w:spacing w:after="120"/>
        <w:ind w:left="992" w:hanging="425"/>
        <w:contextualSpacing w:val="0"/>
        <w:rPr>
          <w:ins w:id="73" w:author="Author"/>
          <w:sz w:val="17"/>
          <w:szCs w:val="17"/>
          <w:lang w:val="es-ES_tradnl"/>
        </w:rPr>
      </w:pPr>
      <w:r w:rsidRPr="00317BB8">
        <w:rPr>
          <w:sz w:val="17"/>
          <w:szCs w:val="17"/>
          <w:lang w:val="es-ES_tradnl"/>
        </w:rPr>
        <w:t xml:space="preserve">con arreglo a </w:t>
      </w:r>
      <w:r w:rsidR="00A87FF4" w:rsidRPr="00317BB8">
        <w:rPr>
          <w:sz w:val="17"/>
          <w:szCs w:val="17"/>
          <w:lang w:val="es-ES_tradnl"/>
        </w:rPr>
        <w:t>determinadas</w:t>
      </w:r>
      <w:r w:rsidRPr="00317BB8">
        <w:rPr>
          <w:sz w:val="17"/>
          <w:szCs w:val="17"/>
          <w:lang w:val="es-ES_tradnl"/>
        </w:rPr>
        <w:t xml:space="preserve"> legislaciones o reglamentos nacionales sobre propiedad intelectual o a convenios o tratados regionales o internacionales sobre propiedad intelectual, una misma solicitud de patente puede publicarse en distintas </w:t>
      </w:r>
      <w:r w:rsidR="00A87FF4" w:rsidRPr="00317BB8">
        <w:rPr>
          <w:sz w:val="17"/>
          <w:szCs w:val="17"/>
          <w:lang w:val="es-ES_tradnl"/>
        </w:rPr>
        <w:t>fases</w:t>
      </w:r>
      <w:r w:rsidRPr="00317BB8">
        <w:rPr>
          <w:sz w:val="17"/>
          <w:szCs w:val="17"/>
          <w:lang w:val="es-ES_tradnl"/>
        </w:rPr>
        <w:t xml:space="preserve"> del procedimiento.</w:t>
      </w:r>
      <w:r w:rsidR="009567B5" w:rsidRPr="00317BB8">
        <w:rPr>
          <w:sz w:val="17"/>
          <w:szCs w:val="17"/>
          <w:lang w:val="es-ES_tradnl"/>
        </w:rPr>
        <w:t xml:space="preserve"> </w:t>
      </w:r>
      <w:r w:rsidR="00F32ADD" w:rsidRPr="00317BB8">
        <w:rPr>
          <w:sz w:val="17"/>
          <w:szCs w:val="17"/>
          <w:lang w:val="es-ES_tradnl"/>
        </w:rPr>
        <w:t>A</w:t>
      </w:r>
      <w:r w:rsidRPr="00317BB8">
        <w:rPr>
          <w:sz w:val="17"/>
          <w:szCs w:val="17"/>
          <w:lang w:val="es-ES_tradnl"/>
        </w:rPr>
        <w:t xml:space="preserve"> los fines de la presente norma, </w:t>
      </w:r>
      <w:r w:rsidR="00A87FF4" w:rsidRPr="00317BB8">
        <w:rPr>
          <w:sz w:val="17"/>
          <w:szCs w:val="17"/>
          <w:lang w:val="es-ES_tradnl"/>
        </w:rPr>
        <w:t>se define el</w:t>
      </w:r>
      <w:r w:rsidRPr="00317BB8">
        <w:rPr>
          <w:sz w:val="17"/>
          <w:szCs w:val="17"/>
          <w:lang w:val="es-ES_tradnl"/>
        </w:rPr>
        <w:t xml:space="preserve"> “ni</w:t>
      </w:r>
      <w:r w:rsidR="00A87FF4" w:rsidRPr="00317BB8">
        <w:rPr>
          <w:sz w:val="17"/>
          <w:szCs w:val="17"/>
          <w:lang w:val="es-ES_tradnl"/>
        </w:rPr>
        <w:t>v</w:t>
      </w:r>
      <w:r w:rsidRPr="00317BB8">
        <w:rPr>
          <w:sz w:val="17"/>
          <w:szCs w:val="17"/>
          <w:lang w:val="es-ES_tradnl"/>
        </w:rPr>
        <w:t xml:space="preserve">el de publicación” como el nivel correspondiente a una </w:t>
      </w:r>
      <w:r w:rsidR="00A87FF4" w:rsidRPr="00317BB8">
        <w:rPr>
          <w:sz w:val="17"/>
          <w:szCs w:val="17"/>
          <w:lang w:val="es-ES_tradnl"/>
        </w:rPr>
        <w:t>fase</w:t>
      </w:r>
      <w:r w:rsidRPr="00317BB8">
        <w:rPr>
          <w:sz w:val="17"/>
          <w:szCs w:val="17"/>
          <w:lang w:val="es-ES_tradnl"/>
        </w:rPr>
        <w:t xml:space="preserve"> procedimental en la que </w:t>
      </w:r>
      <w:r w:rsidR="00A87FF4" w:rsidRPr="00317BB8">
        <w:rPr>
          <w:sz w:val="17"/>
          <w:szCs w:val="17"/>
          <w:lang w:val="es-ES_tradnl"/>
        </w:rPr>
        <w:t xml:space="preserve">normalmente </w:t>
      </w:r>
      <w:r w:rsidRPr="00317BB8">
        <w:rPr>
          <w:sz w:val="17"/>
          <w:szCs w:val="17"/>
          <w:lang w:val="es-ES_tradnl"/>
        </w:rPr>
        <w:t xml:space="preserve">un documento </w:t>
      </w:r>
      <w:r w:rsidR="00A87FF4" w:rsidRPr="00317BB8">
        <w:rPr>
          <w:sz w:val="17"/>
          <w:szCs w:val="17"/>
          <w:lang w:val="es-ES_tradnl"/>
        </w:rPr>
        <w:t xml:space="preserve">se publica </w:t>
      </w:r>
      <w:r w:rsidRPr="00317BB8">
        <w:rPr>
          <w:sz w:val="17"/>
          <w:szCs w:val="17"/>
          <w:lang w:val="es-ES_tradnl"/>
        </w:rPr>
        <w:t xml:space="preserve">en virtud de </w:t>
      </w:r>
      <w:r w:rsidR="00A87FF4" w:rsidRPr="00317BB8">
        <w:rPr>
          <w:sz w:val="17"/>
          <w:szCs w:val="17"/>
          <w:lang w:val="es-ES_tradnl"/>
        </w:rPr>
        <w:t>la</w:t>
      </w:r>
      <w:r w:rsidRPr="00317BB8">
        <w:rPr>
          <w:sz w:val="17"/>
          <w:szCs w:val="17"/>
          <w:lang w:val="es-ES_tradnl"/>
        </w:rPr>
        <w:t xml:space="preserve"> legislación nacional de propiedad industrial o de un convenio o tratado regional o internacional </w:t>
      </w:r>
      <w:r w:rsidR="00924C1C" w:rsidRPr="00317BB8">
        <w:rPr>
          <w:sz w:val="17"/>
          <w:szCs w:val="17"/>
          <w:lang w:val="es-ES_tradnl"/>
        </w:rPr>
        <w:t>de</w:t>
      </w:r>
      <w:r w:rsidRPr="00317BB8">
        <w:rPr>
          <w:sz w:val="17"/>
          <w:szCs w:val="17"/>
          <w:lang w:val="es-ES_tradnl"/>
        </w:rPr>
        <w:t xml:space="preserve"> propiedad intelectual.</w:t>
      </w:r>
    </w:p>
    <w:p w14:paraId="67275CF1" w14:textId="45F9C450" w:rsidR="0099443E" w:rsidRPr="00317BB8" w:rsidRDefault="0099443E" w:rsidP="00E53B6A">
      <w:pPr>
        <w:pStyle w:val="ListParagraph"/>
        <w:numPr>
          <w:ilvl w:val="0"/>
          <w:numId w:val="10"/>
        </w:numPr>
        <w:spacing w:after="120"/>
        <w:ind w:left="992" w:hanging="425"/>
        <w:contextualSpacing w:val="0"/>
        <w:rPr>
          <w:ins w:id="74" w:author="Author"/>
          <w:sz w:val="17"/>
          <w:szCs w:val="17"/>
          <w:lang w:val="es-ES_tradnl"/>
        </w:rPr>
      </w:pPr>
      <w:ins w:id="75" w:author="Author">
        <w:r w:rsidRPr="00317BB8">
          <w:rPr>
            <w:sz w:val="17"/>
            <w:szCs w:val="17"/>
            <w:lang w:val="es-ES_tradnl"/>
          </w:rPr>
          <w:t>por “legible por máquina” se entiende que el contenido del documento puede extraerse mediante una máquina.</w:t>
        </w:r>
        <w:r w:rsidR="00682723" w:rsidRPr="00317BB8">
          <w:rPr>
            <w:sz w:val="17"/>
            <w:szCs w:val="17"/>
            <w:lang w:val="es-ES_tradnl"/>
          </w:rPr>
          <w:t xml:space="preserve"> Se considera intercambiable con el término “disponible electrónicamente”. </w:t>
        </w:r>
        <w:r w:rsidR="00F24A29" w:rsidRPr="00317BB8">
          <w:rPr>
            <w:sz w:val="17"/>
            <w:szCs w:val="17"/>
            <w:lang w:val="es-ES_tradnl"/>
          </w:rPr>
          <w:t xml:space="preserve">Se incluyen en el ámbito de aplicación de </w:t>
        </w:r>
        <w:r w:rsidR="00A633A0" w:rsidRPr="00317BB8">
          <w:rPr>
            <w:sz w:val="17"/>
            <w:szCs w:val="17"/>
            <w:lang w:val="es-ES_tradnl"/>
          </w:rPr>
          <w:t>este término las imágenes y los documentos PDF.</w:t>
        </w:r>
        <w:r w:rsidRPr="00317BB8">
          <w:rPr>
            <w:sz w:val="17"/>
            <w:szCs w:val="17"/>
            <w:lang w:val="es-ES_tradnl"/>
          </w:rPr>
          <w:t xml:space="preserve"> </w:t>
        </w:r>
      </w:ins>
    </w:p>
    <w:p w14:paraId="331FBAEE" w14:textId="213AE665" w:rsidR="00B95198" w:rsidRPr="00317BB8" w:rsidRDefault="00B95198" w:rsidP="00E53B6A">
      <w:pPr>
        <w:pStyle w:val="ListParagraph"/>
        <w:numPr>
          <w:ilvl w:val="0"/>
          <w:numId w:val="10"/>
        </w:numPr>
        <w:spacing w:after="120"/>
        <w:ind w:left="992" w:hanging="425"/>
        <w:contextualSpacing w:val="0"/>
        <w:rPr>
          <w:ins w:id="76" w:author="Author"/>
          <w:sz w:val="17"/>
          <w:szCs w:val="17"/>
          <w:lang w:val="es-ES_tradnl"/>
        </w:rPr>
      </w:pPr>
      <w:ins w:id="77" w:author="Author">
        <w:r w:rsidRPr="00317BB8">
          <w:rPr>
            <w:sz w:val="17"/>
            <w:szCs w:val="17"/>
            <w:lang w:val="es-ES_tradnl"/>
          </w:rPr>
          <w:t>por “</w:t>
        </w:r>
        <w:r w:rsidR="00690765" w:rsidRPr="00317BB8">
          <w:rPr>
            <w:sz w:val="17"/>
            <w:szCs w:val="17"/>
            <w:lang w:val="es-ES_tradnl"/>
          </w:rPr>
          <w:t xml:space="preserve">texto </w:t>
        </w:r>
        <w:r w:rsidRPr="00317BB8">
          <w:rPr>
            <w:sz w:val="17"/>
            <w:szCs w:val="17"/>
            <w:lang w:val="es-ES_tradnl"/>
          </w:rPr>
          <w:t>susceptible de búsqueda” se entiende</w:t>
        </w:r>
        <w:r w:rsidR="00842604" w:rsidRPr="00317BB8">
          <w:rPr>
            <w:sz w:val="17"/>
            <w:szCs w:val="17"/>
            <w:lang w:val="es-ES_tradnl"/>
          </w:rPr>
          <w:t xml:space="preserve"> </w:t>
        </w:r>
        <w:r w:rsidR="00AC57A3" w:rsidRPr="00317BB8">
          <w:rPr>
            <w:sz w:val="17"/>
            <w:szCs w:val="17"/>
            <w:lang w:val="es-ES_tradnl"/>
          </w:rPr>
          <w:t xml:space="preserve">que puede identificarse un componente concreto del documento. Por ejemplo, el valor del resumen puede identificarse y extraerse automáticamente por medio de una máquina. </w:t>
        </w:r>
        <w:r w:rsidR="00F24A29" w:rsidRPr="00317BB8">
          <w:rPr>
            <w:sz w:val="17"/>
            <w:szCs w:val="17"/>
            <w:lang w:val="es-ES_tradnl"/>
          </w:rPr>
          <w:t xml:space="preserve">Se incluyen en el ámbito de aplicación de este </w:t>
        </w:r>
        <w:r w:rsidR="00771531" w:rsidRPr="00317BB8">
          <w:rPr>
            <w:sz w:val="17"/>
            <w:szCs w:val="17"/>
            <w:lang w:val="es-ES_tradnl"/>
          </w:rPr>
          <w:t>término los documentos XML y JSON.</w:t>
        </w:r>
      </w:ins>
    </w:p>
    <w:p w14:paraId="08B08512" w14:textId="7CD764E7" w:rsidR="005B7E17" w:rsidRPr="00703040" w:rsidRDefault="00B95198" w:rsidP="00CB40A5">
      <w:pPr>
        <w:pStyle w:val="ListParagraph"/>
        <w:numPr>
          <w:ilvl w:val="0"/>
          <w:numId w:val="10"/>
        </w:numPr>
        <w:spacing w:after="120"/>
        <w:ind w:left="992" w:hanging="425"/>
        <w:contextualSpacing w:val="0"/>
        <w:rPr>
          <w:sz w:val="17"/>
          <w:szCs w:val="17"/>
          <w:lang w:val="es-ES_tradnl"/>
          <w:rPrChange w:id="78" w:author="Author">
            <w:rPr>
              <w:lang w:val="es-ES_tradnl"/>
            </w:rPr>
          </w:rPrChange>
        </w:rPr>
      </w:pPr>
      <w:ins w:id="79" w:author="Author">
        <w:r w:rsidRPr="00317BB8">
          <w:rPr>
            <w:sz w:val="17"/>
            <w:szCs w:val="17"/>
            <w:lang w:val="es-ES_tradnl"/>
          </w:rPr>
          <w:t>el término</w:t>
        </w:r>
        <w:r w:rsidR="00842604" w:rsidRPr="00317BB8">
          <w:rPr>
            <w:sz w:val="17"/>
            <w:szCs w:val="17"/>
            <w:lang w:val="es-ES_tradnl"/>
          </w:rPr>
          <w:t xml:space="preserve"> “código de excepción de publicación” hace referencia a</w:t>
        </w:r>
        <w:r w:rsidR="004E2834" w:rsidRPr="00317BB8">
          <w:rPr>
            <w:sz w:val="17"/>
            <w:szCs w:val="17"/>
            <w:lang w:val="es-ES_tradnl"/>
          </w:rPr>
          <w:t xml:space="preserve">l código de una letra que clasifica </w:t>
        </w:r>
        <w:r w:rsidR="00007BC3" w:rsidRPr="00317BB8">
          <w:rPr>
            <w:sz w:val="17"/>
            <w:szCs w:val="17"/>
            <w:lang w:val="es-ES_tradnl"/>
          </w:rPr>
          <w:t xml:space="preserve">las razones por las que </w:t>
        </w:r>
        <w:r w:rsidR="00454B88" w:rsidRPr="00317BB8">
          <w:rPr>
            <w:sz w:val="17"/>
            <w:szCs w:val="17"/>
            <w:lang w:val="es-ES_tradnl"/>
          </w:rPr>
          <w:t xml:space="preserve">no se dispone </w:t>
        </w:r>
        <w:r w:rsidR="005B7E17" w:rsidRPr="00317BB8">
          <w:rPr>
            <w:sz w:val="17"/>
            <w:szCs w:val="17"/>
            <w:lang w:val="es-ES_tradnl"/>
          </w:rPr>
          <w:t xml:space="preserve">en ese momento </w:t>
        </w:r>
        <w:r w:rsidR="00454B88" w:rsidRPr="00317BB8">
          <w:rPr>
            <w:sz w:val="17"/>
            <w:szCs w:val="17"/>
            <w:lang w:val="es-ES_tradnl"/>
          </w:rPr>
          <w:t xml:space="preserve">de </w:t>
        </w:r>
        <w:r w:rsidR="00007BC3" w:rsidRPr="00317BB8">
          <w:rPr>
            <w:sz w:val="17"/>
            <w:szCs w:val="17"/>
            <w:lang w:val="es-ES_tradnl"/>
          </w:rPr>
          <w:t xml:space="preserve">la publicación </w:t>
        </w:r>
        <w:r w:rsidR="005B7E17" w:rsidRPr="00317BB8">
          <w:rPr>
            <w:sz w:val="17"/>
            <w:szCs w:val="17"/>
            <w:lang w:val="es-ES_tradnl"/>
          </w:rPr>
          <w:t xml:space="preserve">completa </w:t>
        </w:r>
        <w:r w:rsidR="00007BC3" w:rsidRPr="00317BB8">
          <w:rPr>
            <w:sz w:val="17"/>
            <w:szCs w:val="17"/>
            <w:lang w:val="es-ES_tradnl"/>
          </w:rPr>
          <w:t xml:space="preserve">de </w:t>
        </w:r>
        <w:r w:rsidR="005B7E17" w:rsidRPr="00317BB8">
          <w:rPr>
            <w:sz w:val="17"/>
            <w:szCs w:val="17"/>
            <w:lang w:val="es-ES_tradnl"/>
          </w:rPr>
          <w:t xml:space="preserve">la </w:t>
        </w:r>
        <w:r w:rsidR="00007BC3" w:rsidRPr="00317BB8">
          <w:rPr>
            <w:sz w:val="17"/>
            <w:szCs w:val="17"/>
            <w:lang w:val="es-ES_tradnl"/>
          </w:rPr>
          <w:t xml:space="preserve">patente </w:t>
        </w:r>
        <w:r w:rsidR="005B7E17" w:rsidRPr="00317BB8">
          <w:rPr>
            <w:sz w:val="17"/>
            <w:szCs w:val="17"/>
            <w:lang w:val="es-ES_tradnl"/>
          </w:rPr>
          <w:t>en cuestión en formato legible por máquina.</w:t>
        </w:r>
      </w:ins>
    </w:p>
    <w:p w14:paraId="23F334E2" w14:textId="75556DB2" w:rsidR="005B7E17" w:rsidRPr="00317BB8" w:rsidRDefault="005B7E17" w:rsidP="00CB40A5">
      <w:pPr>
        <w:pStyle w:val="Heading2"/>
        <w:keepLines/>
        <w:spacing w:before="0"/>
        <w:rPr>
          <w:ins w:id="80" w:author="Author"/>
          <w:sz w:val="17"/>
          <w:szCs w:val="17"/>
          <w:lang w:val="es-ES_tradnl"/>
        </w:rPr>
      </w:pPr>
      <w:bookmarkStart w:id="81" w:name="_Toc210224254"/>
      <w:ins w:id="82" w:author="Author">
        <w:r w:rsidRPr="00317BB8">
          <w:rPr>
            <w:sz w:val="17"/>
            <w:szCs w:val="17"/>
            <w:lang w:val="es-ES_tradnl"/>
          </w:rPr>
          <w:t>NOTACI</w:t>
        </w:r>
        <w:r w:rsidR="00EF023E" w:rsidRPr="00317BB8">
          <w:rPr>
            <w:sz w:val="17"/>
            <w:szCs w:val="17"/>
            <w:lang w:val="es-ES_tradnl"/>
          </w:rPr>
          <w:t>ón</w:t>
        </w:r>
        <w:bookmarkEnd w:id="81"/>
      </w:ins>
    </w:p>
    <w:p w14:paraId="68A14E28" w14:textId="77777777" w:rsidR="00A47627" w:rsidRPr="00703040" w:rsidRDefault="00A47627">
      <w:pPr>
        <w:keepNext/>
        <w:keepLines/>
        <w:rPr>
          <w:ins w:id="83" w:author="Author"/>
          <w:lang w:val="es-ES_tradnl"/>
          <w:rPrChange w:id="84" w:author="Author">
            <w:rPr>
              <w:ins w:id="85" w:author="Author"/>
              <w:sz w:val="17"/>
              <w:szCs w:val="17"/>
              <w:lang w:val="es-ES_tradnl"/>
            </w:rPr>
          </w:rPrChange>
        </w:rPr>
        <w:pPrChange w:id="86" w:author="Author">
          <w:pPr>
            <w:pStyle w:val="Heading2"/>
            <w:spacing w:before="0"/>
          </w:pPr>
        </w:pPrChange>
      </w:pPr>
    </w:p>
    <w:p w14:paraId="00ED13FC" w14:textId="7817CC38" w:rsidR="00EF023E" w:rsidRPr="00317BB8" w:rsidRDefault="00B14A9D" w:rsidP="00CB40A5">
      <w:pPr>
        <w:pStyle w:val="ONUME"/>
        <w:rPr>
          <w:ins w:id="87" w:author="Author"/>
          <w:sz w:val="17"/>
          <w:szCs w:val="17"/>
          <w:lang w:val="es-ES_tradnl"/>
        </w:rPr>
      </w:pPr>
      <w:ins w:id="88" w:author="Author">
        <w:r w:rsidRPr="00317BB8">
          <w:rPr>
            <w:sz w:val="17"/>
            <w:szCs w:val="17"/>
            <w:lang w:val="es-ES_tradnl"/>
          </w:rPr>
          <w:t xml:space="preserve">A lo largo </w:t>
        </w:r>
        <w:r w:rsidR="00EF023E" w:rsidRPr="00317BB8">
          <w:rPr>
            <w:sz w:val="17"/>
            <w:szCs w:val="17"/>
            <w:lang w:val="es-ES_tradnl"/>
          </w:rPr>
          <w:t>del presente documento, se utiliza la notación siguiente:</w:t>
        </w:r>
      </w:ins>
    </w:p>
    <w:p w14:paraId="68885A3B" w14:textId="2D617D38" w:rsidR="00EF023E" w:rsidRPr="00317BB8" w:rsidRDefault="00EF023E">
      <w:pPr>
        <w:pStyle w:val="ONUME"/>
        <w:numPr>
          <w:ilvl w:val="0"/>
          <w:numId w:val="48"/>
        </w:numPr>
        <w:rPr>
          <w:ins w:id="89" w:author="Author"/>
          <w:sz w:val="17"/>
          <w:szCs w:val="17"/>
          <w:lang w:val="es-ES_tradnl"/>
        </w:rPr>
        <w:pPrChange w:id="90" w:author="Author">
          <w:pPr>
            <w:pStyle w:val="ONUME"/>
          </w:pPr>
        </w:pPrChange>
      </w:pPr>
      <w:ins w:id="91" w:author="Author">
        <w:r w:rsidRPr="00317BB8">
          <w:rPr>
            <w:sz w:val="17"/>
            <w:szCs w:val="17"/>
            <w:lang w:val="es-ES_tradnl"/>
          </w:rPr>
          <w:t>&lt;&gt;:</w:t>
        </w:r>
        <w:r w:rsidR="00961AFD" w:rsidRPr="00317BB8">
          <w:rPr>
            <w:sz w:val="17"/>
            <w:szCs w:val="17"/>
            <w:lang w:val="es-ES_tradnl"/>
          </w:rPr>
          <w:t xml:space="preserve"> </w:t>
        </w:r>
        <w:r w:rsidRPr="00317BB8">
          <w:rPr>
            <w:sz w:val="17"/>
            <w:szCs w:val="17"/>
            <w:lang w:val="es-ES_tradnl"/>
          </w:rPr>
          <w:t>Indica un término descriptivo provisional que, en la aplicación, se sustituirá por un valor específico;</w:t>
        </w:r>
      </w:ins>
    </w:p>
    <w:p w14:paraId="0F5BC396" w14:textId="55790BD4" w:rsidR="00EF023E" w:rsidRPr="00317BB8" w:rsidRDefault="00EF023E">
      <w:pPr>
        <w:pStyle w:val="ONUME"/>
        <w:numPr>
          <w:ilvl w:val="0"/>
          <w:numId w:val="48"/>
        </w:numPr>
        <w:rPr>
          <w:ins w:id="92" w:author="Author"/>
          <w:sz w:val="17"/>
          <w:szCs w:val="17"/>
          <w:lang w:val="es-ES_tradnl"/>
        </w:rPr>
        <w:pPrChange w:id="93" w:author="Author">
          <w:pPr>
            <w:pStyle w:val="ONUME"/>
          </w:pPr>
        </w:pPrChange>
      </w:pPr>
      <w:ins w:id="94" w:author="Author">
        <w:r w:rsidRPr="00317BB8">
          <w:rPr>
            <w:sz w:val="17"/>
            <w:szCs w:val="17"/>
            <w:lang w:val="es-ES_tradnl"/>
          </w:rPr>
          <w:t>“ ”:</w:t>
        </w:r>
        <w:r w:rsidR="00961AFD" w:rsidRPr="00317BB8">
          <w:rPr>
            <w:sz w:val="17"/>
            <w:szCs w:val="17"/>
            <w:lang w:val="es-ES_tradnl"/>
          </w:rPr>
          <w:t xml:space="preserve"> </w:t>
        </w:r>
        <w:r w:rsidRPr="00317BB8">
          <w:rPr>
            <w:sz w:val="17"/>
            <w:szCs w:val="17"/>
            <w:lang w:val="es-ES_tradnl"/>
          </w:rPr>
          <w:t>Indica que el texto entre comillas debe usarse de manera literal en la aplicación;</w:t>
        </w:r>
      </w:ins>
    </w:p>
    <w:p w14:paraId="78BC0602" w14:textId="3B0A58D7" w:rsidR="00EF023E" w:rsidRPr="00317BB8" w:rsidRDefault="00EF023E">
      <w:pPr>
        <w:pStyle w:val="ONUME"/>
        <w:numPr>
          <w:ilvl w:val="0"/>
          <w:numId w:val="48"/>
        </w:numPr>
        <w:rPr>
          <w:ins w:id="95" w:author="Author"/>
          <w:sz w:val="17"/>
          <w:szCs w:val="17"/>
          <w:lang w:val="es-ES_tradnl"/>
        </w:rPr>
        <w:pPrChange w:id="96" w:author="Author">
          <w:pPr>
            <w:pStyle w:val="ONUME"/>
          </w:pPr>
        </w:pPrChange>
      </w:pPr>
      <w:ins w:id="97" w:author="Author">
        <w:r w:rsidRPr="00317BB8">
          <w:rPr>
            <w:sz w:val="17"/>
            <w:szCs w:val="17"/>
            <w:lang w:val="es-ES_tradnl"/>
          </w:rPr>
          <w:t>{ }:</w:t>
        </w:r>
        <w:r w:rsidR="00961AFD" w:rsidRPr="00317BB8">
          <w:rPr>
            <w:sz w:val="17"/>
            <w:szCs w:val="17"/>
            <w:lang w:val="es-ES_tradnl"/>
          </w:rPr>
          <w:t xml:space="preserve"> </w:t>
        </w:r>
        <w:r w:rsidRPr="00317BB8">
          <w:rPr>
            <w:sz w:val="17"/>
            <w:szCs w:val="17"/>
            <w:lang w:val="es-ES_tradnl"/>
          </w:rPr>
          <w:t>Indica que la aplicación de los elementos es facultativa; y</w:t>
        </w:r>
      </w:ins>
    </w:p>
    <w:p w14:paraId="60FC56CB" w14:textId="6940D42D" w:rsidR="005B7E17" w:rsidRPr="00317BB8" w:rsidRDefault="00EF023E">
      <w:pPr>
        <w:pStyle w:val="ONUME"/>
        <w:numPr>
          <w:ilvl w:val="0"/>
          <w:numId w:val="48"/>
        </w:numPr>
        <w:rPr>
          <w:ins w:id="98" w:author="Author"/>
          <w:sz w:val="17"/>
          <w:szCs w:val="17"/>
          <w:lang w:val="es-ES_tradnl"/>
        </w:rPr>
        <w:pPrChange w:id="99" w:author="Author">
          <w:pPr>
            <w:pStyle w:val="Heading2"/>
            <w:spacing w:before="0"/>
          </w:pPr>
        </w:pPrChange>
      </w:pPr>
      <w:ins w:id="100" w:author="Author">
        <w:r w:rsidRPr="00703040">
          <w:rPr>
            <w:rFonts w:ascii="Courier New" w:hAnsi="Courier New" w:cs="Courier New"/>
            <w:sz w:val="17"/>
            <w:szCs w:val="17"/>
            <w:lang w:val="es-ES_tradnl"/>
            <w:rPrChange w:id="101" w:author="Author">
              <w:rPr>
                <w:sz w:val="17"/>
                <w:szCs w:val="17"/>
                <w:lang w:val="es-ES_tradnl"/>
              </w:rPr>
            </w:rPrChange>
          </w:rPr>
          <w:t xml:space="preserve">Courier </w:t>
        </w:r>
        <w:r w:rsidR="00CE4EED" w:rsidRPr="00703040">
          <w:rPr>
            <w:rFonts w:ascii="Courier New" w:hAnsi="Courier New" w:cs="Courier New"/>
            <w:sz w:val="17"/>
            <w:szCs w:val="17"/>
            <w:lang w:val="es-ES_tradnl"/>
            <w:rPrChange w:id="102" w:author="Author">
              <w:rPr>
                <w:sz w:val="17"/>
                <w:szCs w:val="17"/>
                <w:lang w:val="es-ES_tradnl"/>
              </w:rPr>
            </w:rPrChange>
          </w:rPr>
          <w:t xml:space="preserve">New </w:t>
        </w:r>
        <w:r w:rsidRPr="00703040">
          <w:rPr>
            <w:rFonts w:ascii="Courier New" w:hAnsi="Courier New" w:cs="Courier New"/>
            <w:sz w:val="17"/>
            <w:szCs w:val="17"/>
            <w:lang w:val="es-ES_tradnl"/>
            <w:rPrChange w:id="103" w:author="Author">
              <w:rPr>
                <w:sz w:val="17"/>
                <w:szCs w:val="17"/>
                <w:lang w:val="es-ES_tradnl"/>
              </w:rPr>
            </w:rPrChange>
          </w:rPr>
          <w:t>font</w:t>
        </w:r>
        <w:r w:rsidRPr="00317BB8">
          <w:rPr>
            <w:sz w:val="17"/>
            <w:szCs w:val="17"/>
            <w:lang w:val="es-ES_tradnl"/>
          </w:rPr>
          <w:t>:</w:t>
        </w:r>
        <w:r w:rsidR="00961AFD" w:rsidRPr="00317BB8">
          <w:rPr>
            <w:sz w:val="17"/>
            <w:szCs w:val="17"/>
            <w:lang w:val="es-ES_tradnl"/>
          </w:rPr>
          <w:t xml:space="preserve"> Indica palabras clave o código fuente</w:t>
        </w:r>
      </w:ins>
    </w:p>
    <w:p w14:paraId="0FA0C706" w14:textId="77777777" w:rsidR="005B7E17" w:rsidRPr="00703040" w:rsidRDefault="005B7E17">
      <w:pPr>
        <w:rPr>
          <w:ins w:id="104" w:author="Author"/>
          <w:lang w:val="es-ES_tradnl"/>
          <w:rPrChange w:id="105" w:author="Author">
            <w:rPr>
              <w:ins w:id="106" w:author="Author"/>
              <w:sz w:val="17"/>
              <w:szCs w:val="17"/>
              <w:lang w:val="es-ES_tradnl"/>
            </w:rPr>
          </w:rPrChange>
        </w:rPr>
        <w:pPrChange w:id="107" w:author="Author">
          <w:pPr>
            <w:pStyle w:val="Heading2"/>
            <w:spacing w:before="0"/>
          </w:pPr>
        </w:pPrChange>
      </w:pPr>
    </w:p>
    <w:p w14:paraId="4E040997" w14:textId="5D3C3565" w:rsidR="00807B26" w:rsidRPr="00317BB8" w:rsidDel="00F568E6" w:rsidRDefault="00807B26" w:rsidP="00E53B6A">
      <w:pPr>
        <w:pStyle w:val="Heading2"/>
        <w:spacing w:before="0"/>
        <w:rPr>
          <w:del w:id="108" w:author="Author"/>
          <w:sz w:val="17"/>
          <w:szCs w:val="17"/>
          <w:lang w:val="es-ES_tradnl"/>
        </w:rPr>
      </w:pPr>
      <w:del w:id="109" w:author="Author">
        <w:r w:rsidRPr="00317BB8" w:rsidDel="00F568E6">
          <w:rPr>
            <w:sz w:val="17"/>
            <w:szCs w:val="17"/>
            <w:lang w:val="es-ES_tradnl"/>
          </w:rPr>
          <w:delText>REFERENC</w:delText>
        </w:r>
        <w:r w:rsidR="000D070B" w:rsidRPr="00317BB8" w:rsidDel="00F568E6">
          <w:rPr>
            <w:sz w:val="17"/>
            <w:szCs w:val="17"/>
            <w:lang w:val="es-ES_tradnl"/>
          </w:rPr>
          <w:delText>IAS</w:delText>
        </w:r>
      </w:del>
    </w:p>
    <w:p w14:paraId="0BF0BE93" w14:textId="5AFB071B" w:rsidR="00304636" w:rsidRPr="00317BB8" w:rsidDel="00F568E6" w:rsidRDefault="00304636" w:rsidP="00E53B6A">
      <w:pPr>
        <w:pStyle w:val="ONUME"/>
        <w:spacing w:after="120"/>
        <w:rPr>
          <w:del w:id="110" w:author="Author"/>
          <w:sz w:val="17"/>
          <w:szCs w:val="17"/>
          <w:lang w:val="es-ES_tradnl"/>
        </w:rPr>
      </w:pPr>
      <w:del w:id="111" w:author="Author">
        <w:r w:rsidRPr="00317BB8" w:rsidDel="00F568E6">
          <w:rPr>
            <w:sz w:val="17"/>
            <w:szCs w:val="17"/>
            <w:lang w:val="es-ES_tradnl"/>
          </w:rPr>
          <w:delText>A los efectos de</w:delText>
        </w:r>
        <w:r w:rsidR="002C63B9" w:rsidRPr="00317BB8" w:rsidDel="00F568E6">
          <w:rPr>
            <w:sz w:val="17"/>
            <w:szCs w:val="17"/>
            <w:lang w:val="es-ES_tradnl"/>
          </w:rPr>
          <w:delText xml:space="preserve"> la presente Recomendación son pertinentes </w:delText>
        </w:r>
        <w:r w:rsidR="00A87FF4" w:rsidRPr="00317BB8" w:rsidDel="00F568E6">
          <w:rPr>
            <w:sz w:val="17"/>
            <w:szCs w:val="17"/>
            <w:lang w:val="es-ES_tradnl"/>
          </w:rPr>
          <w:delText xml:space="preserve">las </w:delText>
        </w:r>
        <w:r w:rsidRPr="00317BB8" w:rsidDel="00F568E6">
          <w:rPr>
            <w:sz w:val="17"/>
            <w:szCs w:val="17"/>
            <w:lang w:val="es-ES_tradnl"/>
          </w:rPr>
          <w:delText>normas</w:delText>
        </w:r>
        <w:r w:rsidR="00A87FF4" w:rsidRPr="00317BB8" w:rsidDel="00F568E6">
          <w:rPr>
            <w:sz w:val="17"/>
            <w:szCs w:val="17"/>
            <w:lang w:val="es-ES_tradnl"/>
          </w:rPr>
          <w:delText xml:space="preserve"> </w:delText>
        </w:r>
        <w:r w:rsidR="002C63B9" w:rsidRPr="00317BB8" w:rsidDel="00F568E6">
          <w:rPr>
            <w:sz w:val="17"/>
            <w:szCs w:val="17"/>
            <w:lang w:val="es-ES_tradnl"/>
          </w:rPr>
          <w:delText>siguientes</w:delText>
        </w:r>
        <w:r w:rsidR="00736557" w:rsidRPr="00317BB8" w:rsidDel="00F568E6">
          <w:rPr>
            <w:sz w:val="17"/>
            <w:szCs w:val="17"/>
            <w:lang w:val="es-ES_tradnl"/>
          </w:rPr>
          <w:delText>:</w:delText>
        </w:r>
      </w:del>
    </w:p>
    <w:p w14:paraId="2DCBC347" w14:textId="0A8A7CCC" w:rsidR="00807B26" w:rsidRPr="00317BB8" w:rsidDel="00F568E6" w:rsidRDefault="002C63B9" w:rsidP="00E53B6A">
      <w:pPr>
        <w:spacing w:after="180"/>
        <w:ind w:left="2342" w:hanging="2342"/>
        <w:rPr>
          <w:del w:id="112" w:author="Author"/>
          <w:sz w:val="17"/>
          <w:szCs w:val="17"/>
          <w:lang w:val="es-ES_tradnl"/>
        </w:rPr>
      </w:pPr>
      <w:del w:id="113" w:author="Author">
        <w:r w:rsidRPr="00317BB8" w:rsidDel="00F568E6">
          <w:rPr>
            <w:sz w:val="17"/>
            <w:szCs w:val="17"/>
            <w:lang w:val="es-ES_tradnl"/>
          </w:rPr>
          <w:delText xml:space="preserve">Norma </w:delText>
        </w:r>
        <w:r w:rsidR="00185795" w:rsidRPr="00317BB8" w:rsidDel="00F568E6">
          <w:rPr>
            <w:lang w:val="es-ES_tradnl"/>
          </w:rPr>
          <w:fldChar w:fldCharType="begin"/>
        </w:r>
        <w:r w:rsidR="00185795" w:rsidRPr="00703040" w:rsidDel="00F568E6">
          <w:rPr>
            <w:lang w:val="es-ES_tradnl"/>
            <w:rPrChange w:id="114" w:author="Author">
              <w:rPr/>
            </w:rPrChange>
          </w:rPr>
          <w:delInstrText>HYPERLINK "https://www.wipo.int/export/sites/www/standards/es/pdf/03-01-01.pdf"</w:delInstrText>
        </w:r>
        <w:r w:rsidR="00185795" w:rsidRPr="00317BB8" w:rsidDel="00F568E6">
          <w:rPr>
            <w:lang w:val="es-ES_tradnl"/>
          </w:rPr>
        </w:r>
        <w:r w:rsidR="00185795" w:rsidRPr="00317BB8" w:rsidDel="00F568E6">
          <w:rPr>
            <w:lang w:val="es-ES_tradnl"/>
          </w:rPr>
          <w:fldChar w:fldCharType="separate"/>
        </w:r>
        <w:r w:rsidR="00185795" w:rsidRPr="00317BB8" w:rsidDel="00F568E6">
          <w:rPr>
            <w:rStyle w:val="Hyperlink"/>
            <w:sz w:val="17"/>
            <w:szCs w:val="17"/>
            <w:lang w:val="es-ES_tradnl"/>
          </w:rPr>
          <w:delText>ST.1</w:delText>
        </w:r>
        <w:r w:rsidR="00185795" w:rsidRPr="00317BB8" w:rsidDel="00F568E6">
          <w:rPr>
            <w:lang w:val="es-ES_tradnl"/>
          </w:rPr>
          <w:fldChar w:fldCharType="end"/>
        </w:r>
        <w:r w:rsidRPr="00317BB8" w:rsidDel="00F568E6">
          <w:rPr>
            <w:sz w:val="17"/>
            <w:szCs w:val="17"/>
            <w:lang w:val="es-ES_tradnl"/>
          </w:rPr>
          <w:delText xml:space="preserve"> de la OMPI</w:delText>
        </w:r>
        <w:r w:rsidR="00185795" w:rsidRPr="00317BB8" w:rsidDel="00F568E6">
          <w:rPr>
            <w:sz w:val="17"/>
            <w:szCs w:val="17"/>
            <w:lang w:val="es-ES_tradnl"/>
          </w:rPr>
          <w:tab/>
          <w:delText>Recom</w:delText>
        </w:r>
        <w:r w:rsidR="00807B26" w:rsidRPr="00317BB8" w:rsidDel="00F568E6">
          <w:rPr>
            <w:sz w:val="17"/>
            <w:szCs w:val="17"/>
            <w:lang w:val="es-ES_tradnl"/>
          </w:rPr>
          <w:delText>enda</w:delText>
        </w:r>
        <w:r w:rsidR="00185795" w:rsidRPr="00317BB8" w:rsidDel="00F568E6">
          <w:rPr>
            <w:sz w:val="17"/>
            <w:szCs w:val="17"/>
            <w:lang w:val="es-ES_tradnl"/>
          </w:rPr>
          <w:delText>ción relativa a elementos mínimos de datos necesarios para la identificación exclusiva de documentos de patente</w:delText>
        </w:r>
      </w:del>
    </w:p>
    <w:p w14:paraId="7D0F4545" w14:textId="05A3ACC4" w:rsidR="00807B26" w:rsidRPr="00317BB8" w:rsidDel="00F568E6" w:rsidRDefault="002C63B9" w:rsidP="00E53B6A">
      <w:pPr>
        <w:spacing w:after="180"/>
        <w:ind w:left="2342" w:hanging="2342"/>
        <w:rPr>
          <w:del w:id="115" w:author="Author"/>
          <w:sz w:val="17"/>
          <w:szCs w:val="17"/>
          <w:lang w:val="es-ES_tradnl"/>
        </w:rPr>
      </w:pPr>
      <w:del w:id="116" w:author="Author">
        <w:r w:rsidRPr="00317BB8" w:rsidDel="00F568E6">
          <w:rPr>
            <w:sz w:val="17"/>
            <w:szCs w:val="17"/>
            <w:lang w:val="es-ES_tradnl"/>
          </w:rPr>
          <w:delText xml:space="preserve">Norma </w:delText>
        </w:r>
        <w:r w:rsidRPr="00317BB8" w:rsidDel="00F568E6">
          <w:rPr>
            <w:lang w:val="es-ES_tradnl"/>
          </w:rPr>
          <w:fldChar w:fldCharType="begin"/>
        </w:r>
        <w:r w:rsidRPr="00703040" w:rsidDel="00F568E6">
          <w:rPr>
            <w:lang w:val="es-ES_tradnl"/>
            <w:rPrChange w:id="117" w:author="Author">
              <w:rPr/>
            </w:rPrChange>
          </w:rPr>
          <w:delInstrText>HYPERLINK "https://www.wipo.int/export/sites/www/standards/es/pdf/03-02-01.pdf"</w:delInstrText>
        </w:r>
        <w:r w:rsidRPr="00317BB8" w:rsidDel="00F568E6">
          <w:rPr>
            <w:lang w:val="es-ES_tradnl"/>
          </w:rPr>
        </w:r>
        <w:r w:rsidRPr="00317BB8" w:rsidDel="00F568E6">
          <w:rPr>
            <w:lang w:val="es-ES_tradnl"/>
          </w:rPr>
          <w:fldChar w:fldCharType="separate"/>
        </w:r>
        <w:r w:rsidRPr="00317BB8" w:rsidDel="00F568E6">
          <w:rPr>
            <w:rStyle w:val="Hyperlink"/>
            <w:sz w:val="17"/>
            <w:szCs w:val="17"/>
            <w:lang w:val="es-ES_tradnl"/>
          </w:rPr>
          <w:delText>ST.2</w:delText>
        </w:r>
        <w:r w:rsidRPr="00317BB8" w:rsidDel="00F568E6">
          <w:rPr>
            <w:lang w:val="es-ES_tradnl"/>
          </w:rPr>
          <w:fldChar w:fldCharType="end"/>
        </w:r>
        <w:r w:rsidRPr="00317BB8" w:rsidDel="00F568E6">
          <w:rPr>
            <w:sz w:val="17"/>
            <w:szCs w:val="17"/>
            <w:lang w:val="es-ES_tradnl"/>
          </w:rPr>
          <w:delText xml:space="preserve"> de la OMPI</w:delText>
        </w:r>
        <w:r w:rsidR="00807B26" w:rsidRPr="00317BB8" w:rsidDel="00F568E6">
          <w:rPr>
            <w:sz w:val="17"/>
            <w:szCs w:val="17"/>
            <w:lang w:val="es-ES_tradnl"/>
          </w:rPr>
          <w:tab/>
        </w:r>
        <w:r w:rsidR="00185795" w:rsidRPr="00317BB8" w:rsidDel="00F568E6">
          <w:rPr>
            <w:sz w:val="17"/>
            <w:szCs w:val="17"/>
            <w:lang w:val="es-ES_tradnl"/>
          </w:rPr>
          <w:delText xml:space="preserve">Forma normalizada de designar las fechas según el calendario gregoriano </w:delText>
        </w:r>
      </w:del>
    </w:p>
    <w:p w14:paraId="4DE15709" w14:textId="5E9D55F0" w:rsidR="00807B26" w:rsidRPr="00317BB8" w:rsidDel="00F568E6" w:rsidRDefault="00225786" w:rsidP="00E53B6A">
      <w:pPr>
        <w:spacing w:after="180"/>
        <w:ind w:left="2342" w:hanging="2342"/>
        <w:rPr>
          <w:del w:id="118" w:author="Author"/>
          <w:sz w:val="17"/>
          <w:szCs w:val="17"/>
          <w:lang w:val="es-ES_tradnl"/>
        </w:rPr>
      </w:pPr>
      <w:del w:id="119" w:author="Author">
        <w:r w:rsidRPr="00317BB8" w:rsidDel="00F568E6">
          <w:rPr>
            <w:sz w:val="17"/>
            <w:szCs w:val="17"/>
            <w:lang w:val="es-ES_tradnl"/>
          </w:rPr>
          <w:delText xml:space="preserve">Norma </w:delText>
        </w:r>
        <w:r w:rsidRPr="00317BB8" w:rsidDel="00F568E6">
          <w:rPr>
            <w:lang w:val="es-ES_tradnl"/>
          </w:rPr>
          <w:fldChar w:fldCharType="begin"/>
        </w:r>
        <w:r w:rsidRPr="00703040" w:rsidDel="00F568E6">
          <w:rPr>
            <w:lang w:val="es-ES_tradnl"/>
            <w:rPrChange w:id="120" w:author="Author">
              <w:rPr/>
            </w:rPrChange>
          </w:rPr>
          <w:delInstrText>HYPERLINK "https://www.wipo.int/export/sites/www/standards/es/pdf/03-03-01.pdf"</w:delInstrText>
        </w:r>
        <w:r w:rsidRPr="00317BB8" w:rsidDel="00F568E6">
          <w:rPr>
            <w:lang w:val="es-ES_tradnl"/>
          </w:rPr>
        </w:r>
        <w:r w:rsidRPr="00317BB8" w:rsidDel="00F568E6">
          <w:rPr>
            <w:lang w:val="es-ES_tradnl"/>
          </w:rPr>
          <w:fldChar w:fldCharType="separate"/>
        </w:r>
        <w:r w:rsidRPr="00317BB8" w:rsidDel="00F568E6">
          <w:rPr>
            <w:rStyle w:val="Hyperlink"/>
            <w:sz w:val="17"/>
            <w:szCs w:val="17"/>
            <w:lang w:val="es-ES_tradnl"/>
          </w:rPr>
          <w:delText>ST.</w:delText>
        </w:r>
        <w:r w:rsidR="002C63B9" w:rsidRPr="00317BB8" w:rsidDel="00F568E6">
          <w:rPr>
            <w:rStyle w:val="Hyperlink"/>
            <w:sz w:val="17"/>
            <w:szCs w:val="17"/>
            <w:lang w:val="es-ES_tradnl"/>
          </w:rPr>
          <w:delText>3</w:delText>
        </w:r>
        <w:r w:rsidRPr="00317BB8" w:rsidDel="00F568E6">
          <w:rPr>
            <w:lang w:val="es-ES_tradnl"/>
          </w:rPr>
          <w:fldChar w:fldCharType="end"/>
        </w:r>
        <w:r w:rsidR="002C63B9" w:rsidRPr="00317BB8" w:rsidDel="00F568E6">
          <w:rPr>
            <w:sz w:val="17"/>
            <w:szCs w:val="17"/>
            <w:lang w:val="es-ES_tradnl"/>
          </w:rPr>
          <w:delText xml:space="preserve"> de la OMPI</w:delText>
        </w:r>
        <w:r w:rsidR="00807B26" w:rsidRPr="00317BB8" w:rsidDel="00F568E6">
          <w:rPr>
            <w:sz w:val="17"/>
            <w:szCs w:val="17"/>
            <w:lang w:val="es-ES_tradnl"/>
          </w:rPr>
          <w:tab/>
        </w:r>
        <w:r w:rsidR="00185795" w:rsidRPr="00317BB8" w:rsidDel="00F568E6">
          <w:rPr>
            <w:sz w:val="17"/>
            <w:szCs w:val="17"/>
            <w:lang w:val="es-ES_tradnl"/>
          </w:rPr>
          <w:delText xml:space="preserve">Códigos normalizados de dos letras, recomendados para la representación de </w:delText>
        </w:r>
        <w:r w:rsidR="00F32ADD" w:rsidRPr="00317BB8" w:rsidDel="00F568E6">
          <w:rPr>
            <w:sz w:val="17"/>
            <w:szCs w:val="17"/>
            <w:lang w:val="es-ES_tradnl"/>
          </w:rPr>
          <w:delText>E</w:delText>
        </w:r>
        <w:r w:rsidR="00185795" w:rsidRPr="00317BB8" w:rsidDel="00F568E6">
          <w:rPr>
            <w:sz w:val="17"/>
            <w:szCs w:val="17"/>
            <w:lang w:val="es-ES_tradnl"/>
          </w:rPr>
          <w:delText>stados, otras entidades y organizaciones intergubernamentales</w:delText>
        </w:r>
      </w:del>
    </w:p>
    <w:p w14:paraId="58D4CE8F" w14:textId="7C79B5E2" w:rsidR="00807B26" w:rsidRPr="00317BB8" w:rsidDel="00F568E6" w:rsidRDefault="002C63B9" w:rsidP="00E53B6A">
      <w:pPr>
        <w:spacing w:after="180"/>
        <w:ind w:left="2342" w:hanging="2342"/>
        <w:rPr>
          <w:del w:id="121" w:author="Author"/>
          <w:sz w:val="17"/>
          <w:szCs w:val="17"/>
          <w:lang w:val="es-ES_tradnl"/>
        </w:rPr>
      </w:pPr>
      <w:del w:id="122" w:author="Author">
        <w:r w:rsidRPr="00317BB8" w:rsidDel="00F568E6">
          <w:rPr>
            <w:sz w:val="17"/>
            <w:szCs w:val="17"/>
            <w:lang w:val="es-ES_tradnl"/>
          </w:rPr>
          <w:delText xml:space="preserve">Norma </w:delText>
        </w:r>
        <w:r w:rsidRPr="00317BB8" w:rsidDel="00F568E6">
          <w:rPr>
            <w:lang w:val="es-ES_tradnl"/>
          </w:rPr>
          <w:fldChar w:fldCharType="begin"/>
        </w:r>
        <w:r w:rsidRPr="00703040" w:rsidDel="00F568E6">
          <w:rPr>
            <w:lang w:val="es-ES_tradnl"/>
            <w:rPrChange w:id="123" w:author="Author">
              <w:rPr/>
            </w:rPrChange>
          </w:rPr>
          <w:delInstrText>HYPERLINK "https://www.wipo.int/export/sites/www/standards/es/pdf/03-06-01.pdf"</w:delInstrText>
        </w:r>
        <w:r w:rsidRPr="00317BB8" w:rsidDel="00F568E6">
          <w:rPr>
            <w:lang w:val="es-ES_tradnl"/>
          </w:rPr>
        </w:r>
        <w:r w:rsidRPr="00317BB8" w:rsidDel="00F568E6">
          <w:rPr>
            <w:lang w:val="es-ES_tradnl"/>
          </w:rPr>
          <w:fldChar w:fldCharType="separate"/>
        </w:r>
        <w:r w:rsidRPr="00317BB8" w:rsidDel="00F568E6">
          <w:rPr>
            <w:rStyle w:val="Hyperlink"/>
            <w:sz w:val="17"/>
            <w:szCs w:val="17"/>
            <w:lang w:val="es-ES_tradnl"/>
          </w:rPr>
          <w:delText>ST.6</w:delText>
        </w:r>
        <w:r w:rsidRPr="00317BB8" w:rsidDel="00F568E6">
          <w:rPr>
            <w:lang w:val="es-ES_tradnl"/>
          </w:rPr>
          <w:fldChar w:fldCharType="end"/>
        </w:r>
        <w:r w:rsidRPr="00317BB8" w:rsidDel="00F568E6">
          <w:rPr>
            <w:sz w:val="17"/>
            <w:szCs w:val="17"/>
            <w:lang w:val="es-ES_tradnl"/>
          </w:rPr>
          <w:delText xml:space="preserve"> de la OMPI</w:delText>
        </w:r>
        <w:r w:rsidR="00807B26" w:rsidRPr="00317BB8" w:rsidDel="00F568E6">
          <w:rPr>
            <w:sz w:val="17"/>
            <w:szCs w:val="17"/>
            <w:lang w:val="es-ES_tradnl"/>
          </w:rPr>
          <w:tab/>
        </w:r>
        <w:r w:rsidR="00185795" w:rsidRPr="00317BB8" w:rsidDel="00F568E6">
          <w:rPr>
            <w:sz w:val="17"/>
            <w:szCs w:val="17"/>
            <w:lang w:val="es-ES_tradnl"/>
          </w:rPr>
          <w:delText>Recomendación para la numeración de los documentos de patentes publicados</w:delText>
        </w:r>
      </w:del>
    </w:p>
    <w:p w14:paraId="77051911" w14:textId="02BEB9EE" w:rsidR="00807B26" w:rsidRPr="00317BB8" w:rsidDel="00F568E6" w:rsidRDefault="002C63B9" w:rsidP="00E53B6A">
      <w:pPr>
        <w:spacing w:after="180"/>
        <w:ind w:left="2342" w:hanging="2342"/>
        <w:rPr>
          <w:del w:id="124" w:author="Author"/>
          <w:sz w:val="17"/>
          <w:szCs w:val="17"/>
          <w:lang w:val="es-ES_tradnl"/>
        </w:rPr>
      </w:pPr>
      <w:del w:id="125" w:author="Author">
        <w:r w:rsidRPr="00317BB8" w:rsidDel="00F568E6">
          <w:rPr>
            <w:sz w:val="17"/>
            <w:szCs w:val="17"/>
            <w:lang w:val="es-ES_tradnl"/>
          </w:rPr>
          <w:delText xml:space="preserve">Norma </w:delText>
        </w:r>
        <w:r w:rsidRPr="00317BB8" w:rsidDel="00F568E6">
          <w:rPr>
            <w:lang w:val="es-ES_tradnl"/>
          </w:rPr>
          <w:fldChar w:fldCharType="begin"/>
        </w:r>
        <w:r w:rsidRPr="00703040" w:rsidDel="00F568E6">
          <w:rPr>
            <w:lang w:val="es-ES_tradnl"/>
            <w:rPrChange w:id="126" w:author="Author">
              <w:rPr/>
            </w:rPrChange>
          </w:rPr>
          <w:delInstrText>HYPERLINK "https://www.wipo.int/export/sites/www/standards/es/pdf/03-10-c.pdf"</w:delInstrText>
        </w:r>
        <w:r w:rsidRPr="00317BB8" w:rsidDel="00F568E6">
          <w:rPr>
            <w:lang w:val="es-ES_tradnl"/>
          </w:rPr>
        </w:r>
        <w:r w:rsidRPr="00317BB8" w:rsidDel="00F568E6">
          <w:rPr>
            <w:lang w:val="es-ES_tradnl"/>
          </w:rPr>
          <w:fldChar w:fldCharType="separate"/>
        </w:r>
        <w:r w:rsidRPr="00317BB8" w:rsidDel="00F568E6">
          <w:rPr>
            <w:rStyle w:val="Hyperlink"/>
            <w:sz w:val="17"/>
            <w:szCs w:val="17"/>
            <w:lang w:val="es-ES_tradnl"/>
          </w:rPr>
          <w:delText>ST.10/C</w:delText>
        </w:r>
        <w:r w:rsidRPr="00317BB8" w:rsidDel="00F568E6">
          <w:rPr>
            <w:lang w:val="es-ES_tradnl"/>
          </w:rPr>
          <w:fldChar w:fldCharType="end"/>
        </w:r>
        <w:r w:rsidRPr="00317BB8" w:rsidDel="00F568E6">
          <w:rPr>
            <w:sz w:val="17"/>
            <w:szCs w:val="17"/>
            <w:lang w:val="es-ES_tradnl"/>
          </w:rPr>
          <w:delText xml:space="preserve"> de la</w:delText>
        </w:r>
        <w:r w:rsidR="009567B5" w:rsidRPr="00317BB8" w:rsidDel="00F568E6">
          <w:rPr>
            <w:sz w:val="17"/>
            <w:szCs w:val="17"/>
            <w:lang w:val="es-ES_tradnl"/>
          </w:rPr>
          <w:delText xml:space="preserve"> </w:delText>
        </w:r>
        <w:r w:rsidRPr="00317BB8" w:rsidDel="00F568E6">
          <w:rPr>
            <w:sz w:val="17"/>
            <w:szCs w:val="17"/>
            <w:lang w:val="es-ES_tradnl"/>
          </w:rPr>
          <w:delText>OMPI</w:delText>
        </w:r>
        <w:r w:rsidR="00807B26" w:rsidRPr="00317BB8" w:rsidDel="00F568E6">
          <w:rPr>
            <w:sz w:val="17"/>
            <w:szCs w:val="17"/>
            <w:lang w:val="es-ES_tradnl"/>
          </w:rPr>
          <w:tab/>
        </w:r>
        <w:r w:rsidR="00185795" w:rsidRPr="00317BB8" w:rsidDel="00F568E6">
          <w:rPr>
            <w:sz w:val="17"/>
            <w:szCs w:val="17"/>
            <w:lang w:val="es-ES_tradnl"/>
          </w:rPr>
          <w:delText>Presentación de los componentes de datos bibliográficos</w:delText>
        </w:r>
      </w:del>
    </w:p>
    <w:p w14:paraId="199F8834" w14:textId="0BDD7BDE" w:rsidR="00807B26" w:rsidRPr="00317BB8" w:rsidDel="00F568E6" w:rsidRDefault="002C63B9" w:rsidP="00E53B6A">
      <w:pPr>
        <w:spacing w:after="180"/>
        <w:ind w:left="2342" w:hanging="2342"/>
        <w:rPr>
          <w:del w:id="127" w:author="Author"/>
          <w:sz w:val="17"/>
          <w:szCs w:val="17"/>
          <w:lang w:val="es-ES_tradnl"/>
        </w:rPr>
      </w:pPr>
      <w:del w:id="128" w:author="Author">
        <w:r w:rsidRPr="00317BB8" w:rsidDel="00F568E6">
          <w:rPr>
            <w:sz w:val="17"/>
            <w:szCs w:val="17"/>
            <w:lang w:val="es-ES_tradnl"/>
          </w:rPr>
          <w:delText xml:space="preserve">Norma </w:delText>
        </w:r>
        <w:r w:rsidR="00807B26" w:rsidRPr="00317BB8" w:rsidDel="00F568E6">
          <w:rPr>
            <w:lang w:val="es-ES_tradnl"/>
          </w:rPr>
          <w:fldChar w:fldCharType="begin"/>
        </w:r>
        <w:r w:rsidR="00807B26" w:rsidRPr="00703040" w:rsidDel="00F568E6">
          <w:rPr>
            <w:lang w:val="es-ES_tradnl"/>
            <w:rPrChange w:id="129" w:author="Author">
              <w:rPr/>
            </w:rPrChange>
          </w:rPr>
          <w:delInstrText>HYPERLINK "https://www.wipo.int/export/sites/www/standards/es/pdf/03-16-01.pdf"</w:delInstrText>
        </w:r>
        <w:r w:rsidR="00807B26" w:rsidRPr="00317BB8" w:rsidDel="00F568E6">
          <w:rPr>
            <w:lang w:val="es-ES_tradnl"/>
          </w:rPr>
        </w:r>
        <w:r w:rsidR="00807B26" w:rsidRPr="00317BB8" w:rsidDel="00F568E6">
          <w:rPr>
            <w:lang w:val="es-ES_tradnl"/>
          </w:rPr>
          <w:fldChar w:fldCharType="separate"/>
        </w:r>
        <w:r w:rsidR="00807B26" w:rsidRPr="00317BB8" w:rsidDel="00F568E6">
          <w:rPr>
            <w:rStyle w:val="Hyperlink"/>
            <w:sz w:val="17"/>
            <w:szCs w:val="17"/>
            <w:lang w:val="es-ES_tradnl"/>
          </w:rPr>
          <w:delText>ST.16</w:delText>
        </w:r>
        <w:r w:rsidR="00807B26" w:rsidRPr="00317BB8" w:rsidDel="00F568E6">
          <w:rPr>
            <w:lang w:val="es-ES_tradnl"/>
          </w:rPr>
          <w:fldChar w:fldCharType="end"/>
        </w:r>
        <w:r w:rsidRPr="00317BB8" w:rsidDel="00F568E6">
          <w:rPr>
            <w:sz w:val="17"/>
            <w:szCs w:val="17"/>
            <w:lang w:val="es-ES_tradnl"/>
          </w:rPr>
          <w:delText xml:space="preserve"> de la OMPI</w:delText>
        </w:r>
        <w:r w:rsidR="00807B26" w:rsidRPr="00317BB8" w:rsidDel="00F568E6">
          <w:rPr>
            <w:sz w:val="17"/>
            <w:szCs w:val="17"/>
            <w:lang w:val="es-ES_tradnl"/>
          </w:rPr>
          <w:tab/>
        </w:r>
        <w:r w:rsidR="00185795" w:rsidRPr="00317BB8" w:rsidDel="00F568E6">
          <w:rPr>
            <w:sz w:val="17"/>
            <w:szCs w:val="17"/>
            <w:lang w:val="es-ES_tradnl"/>
          </w:rPr>
          <w:delText>Código normalizado para la identificación de los diferentes tipos de documentos de patente</w:delText>
        </w:r>
      </w:del>
    </w:p>
    <w:p w14:paraId="18390371" w14:textId="34325B21" w:rsidR="00807B26" w:rsidRPr="00317BB8" w:rsidDel="00F568E6" w:rsidRDefault="002C63B9" w:rsidP="00E53B6A">
      <w:pPr>
        <w:spacing w:after="180"/>
        <w:ind w:left="2342" w:hanging="2342"/>
        <w:rPr>
          <w:del w:id="130" w:author="Author"/>
          <w:sz w:val="17"/>
          <w:szCs w:val="17"/>
          <w:lang w:val="es-ES_tradnl"/>
        </w:rPr>
      </w:pPr>
      <w:del w:id="131" w:author="Author">
        <w:r w:rsidRPr="00317BB8" w:rsidDel="00F568E6">
          <w:rPr>
            <w:sz w:val="17"/>
            <w:szCs w:val="17"/>
            <w:lang w:val="es-ES_tradnl"/>
          </w:rPr>
          <w:delText xml:space="preserve">Norma </w:delText>
        </w:r>
        <w:r w:rsidR="00807B26" w:rsidRPr="00317BB8" w:rsidDel="00F568E6">
          <w:rPr>
            <w:lang w:val="es-ES_tradnl"/>
          </w:rPr>
          <w:fldChar w:fldCharType="begin"/>
        </w:r>
        <w:r w:rsidR="00807B26" w:rsidRPr="00703040" w:rsidDel="00F568E6">
          <w:rPr>
            <w:lang w:val="es-ES_tradnl"/>
            <w:rPrChange w:id="132" w:author="Author">
              <w:rPr/>
            </w:rPrChange>
          </w:rPr>
          <w:delInstrText>HYPERLINK "https://www.wipo.int/export/sites/www/standards/es/pdf/03-36-01.pdf"</w:delInstrText>
        </w:r>
        <w:r w:rsidR="00807B26" w:rsidRPr="00317BB8" w:rsidDel="00F568E6">
          <w:rPr>
            <w:lang w:val="es-ES_tradnl"/>
          </w:rPr>
        </w:r>
        <w:r w:rsidR="00807B26" w:rsidRPr="00317BB8" w:rsidDel="00F568E6">
          <w:rPr>
            <w:lang w:val="es-ES_tradnl"/>
          </w:rPr>
          <w:fldChar w:fldCharType="separate"/>
        </w:r>
        <w:r w:rsidR="00807B26" w:rsidRPr="00317BB8" w:rsidDel="00F568E6">
          <w:rPr>
            <w:rStyle w:val="Hyperlink"/>
            <w:sz w:val="17"/>
            <w:szCs w:val="17"/>
            <w:lang w:val="es-ES_tradnl"/>
          </w:rPr>
          <w:delText>ST.36</w:delText>
        </w:r>
        <w:r w:rsidR="00807B26" w:rsidRPr="00317BB8" w:rsidDel="00F568E6">
          <w:rPr>
            <w:lang w:val="es-ES_tradnl"/>
          </w:rPr>
          <w:fldChar w:fldCharType="end"/>
        </w:r>
        <w:r w:rsidRPr="00317BB8" w:rsidDel="00F568E6">
          <w:rPr>
            <w:lang w:val="es-ES_tradnl"/>
          </w:rPr>
          <w:delText xml:space="preserve"> </w:delText>
        </w:r>
        <w:r w:rsidRPr="00317BB8" w:rsidDel="00F568E6">
          <w:rPr>
            <w:sz w:val="17"/>
            <w:szCs w:val="17"/>
            <w:lang w:val="es-ES_tradnl"/>
          </w:rPr>
          <w:delText>de la OMPI</w:delText>
        </w:r>
        <w:r w:rsidR="00807B26" w:rsidRPr="00317BB8" w:rsidDel="00F568E6">
          <w:rPr>
            <w:sz w:val="17"/>
            <w:szCs w:val="17"/>
            <w:lang w:val="es-ES_tradnl"/>
          </w:rPr>
          <w:tab/>
        </w:r>
        <w:r w:rsidRPr="00317BB8" w:rsidDel="00F568E6">
          <w:rPr>
            <w:sz w:val="17"/>
            <w:szCs w:val="17"/>
            <w:lang w:val="es-ES_tradnl"/>
          </w:rPr>
          <w:delText>Recomendación sobre el tratamiento en lenguaje extensible de marcado (XML) de la información sobre patentes</w:delText>
        </w:r>
      </w:del>
    </w:p>
    <w:p w14:paraId="5E45C3A4" w14:textId="73DDE4C6" w:rsidR="00807B26" w:rsidRPr="00317BB8" w:rsidDel="00F568E6" w:rsidRDefault="002C63B9" w:rsidP="00E53B6A">
      <w:pPr>
        <w:spacing w:after="220"/>
        <w:ind w:left="2340" w:hanging="2340"/>
        <w:rPr>
          <w:del w:id="133" w:author="Author"/>
          <w:sz w:val="17"/>
          <w:szCs w:val="17"/>
          <w:lang w:val="es-ES_tradnl"/>
        </w:rPr>
      </w:pPr>
      <w:del w:id="134" w:author="Author">
        <w:r w:rsidRPr="00317BB8" w:rsidDel="00F568E6">
          <w:rPr>
            <w:sz w:val="17"/>
            <w:szCs w:val="17"/>
            <w:lang w:val="es-ES_tradnl"/>
          </w:rPr>
          <w:delText xml:space="preserve">Norma </w:delText>
        </w:r>
        <w:r w:rsidR="00807B26" w:rsidRPr="00317BB8" w:rsidDel="00F568E6">
          <w:rPr>
            <w:lang w:val="es-ES_tradnl"/>
          </w:rPr>
          <w:fldChar w:fldCharType="begin"/>
        </w:r>
        <w:r w:rsidR="00807B26" w:rsidRPr="00703040" w:rsidDel="00F568E6">
          <w:rPr>
            <w:lang w:val="es-ES_tradnl"/>
            <w:rPrChange w:id="135" w:author="Author">
              <w:rPr/>
            </w:rPrChange>
          </w:rPr>
          <w:delInstrText>HYPERLINK "https://www.wipo.int/export/sites/www/standards/es/pdf/03-96-01.pdf"</w:delInstrText>
        </w:r>
        <w:r w:rsidR="00807B26" w:rsidRPr="00317BB8" w:rsidDel="00F568E6">
          <w:rPr>
            <w:lang w:val="es-ES_tradnl"/>
          </w:rPr>
        </w:r>
        <w:r w:rsidR="00807B26" w:rsidRPr="00317BB8" w:rsidDel="00F568E6">
          <w:rPr>
            <w:lang w:val="es-ES_tradnl"/>
          </w:rPr>
          <w:fldChar w:fldCharType="separate"/>
        </w:r>
        <w:r w:rsidR="00807B26" w:rsidRPr="00317BB8" w:rsidDel="00F568E6">
          <w:rPr>
            <w:rStyle w:val="Hyperlink"/>
            <w:sz w:val="17"/>
            <w:szCs w:val="17"/>
            <w:lang w:val="es-ES_tradnl"/>
          </w:rPr>
          <w:delText>ST.96</w:delText>
        </w:r>
        <w:r w:rsidR="00807B26" w:rsidRPr="00317BB8" w:rsidDel="00F568E6">
          <w:rPr>
            <w:lang w:val="es-ES_tradnl"/>
          </w:rPr>
          <w:fldChar w:fldCharType="end"/>
        </w:r>
        <w:r w:rsidRPr="00317BB8" w:rsidDel="00F568E6">
          <w:rPr>
            <w:sz w:val="17"/>
            <w:szCs w:val="17"/>
            <w:lang w:val="es-ES_tradnl"/>
          </w:rPr>
          <w:delText xml:space="preserve"> de la OMPI</w:delText>
        </w:r>
        <w:r w:rsidR="00807B26" w:rsidRPr="00317BB8" w:rsidDel="00F568E6">
          <w:rPr>
            <w:sz w:val="17"/>
            <w:szCs w:val="17"/>
            <w:lang w:val="es-ES_tradnl"/>
          </w:rPr>
          <w:tab/>
        </w:r>
        <w:r w:rsidR="00185795" w:rsidRPr="00317BB8" w:rsidDel="00F568E6">
          <w:rPr>
            <w:sz w:val="17"/>
            <w:szCs w:val="17"/>
            <w:lang w:val="es-ES_tradnl"/>
          </w:rPr>
          <w:delText xml:space="preserve">Recomendación </w:delText>
        </w:r>
        <w:r w:rsidRPr="00317BB8" w:rsidDel="00F568E6">
          <w:rPr>
            <w:sz w:val="17"/>
            <w:szCs w:val="17"/>
            <w:lang w:val="es-ES_tradnl"/>
          </w:rPr>
          <w:delText xml:space="preserve">sobre el tratamiento en lenguaje extensible de marcado (XML) de la información relativa a la propiedad </w:delText>
        </w:r>
        <w:r w:rsidR="003E1652" w:rsidRPr="00317BB8" w:rsidDel="00F568E6">
          <w:rPr>
            <w:sz w:val="17"/>
            <w:szCs w:val="17"/>
            <w:lang w:val="es-ES_tradnl"/>
          </w:rPr>
          <w:delText xml:space="preserve">intelectual </w:delText>
        </w:r>
        <w:r w:rsidRPr="00317BB8" w:rsidDel="00F568E6">
          <w:rPr>
            <w:sz w:val="17"/>
            <w:szCs w:val="17"/>
            <w:lang w:val="es-ES_tradnl"/>
          </w:rPr>
          <w:delText>(</w:delText>
        </w:r>
        <w:r w:rsidR="000F4009" w:rsidRPr="00317BB8" w:rsidDel="00F568E6">
          <w:rPr>
            <w:sz w:val="17"/>
            <w:szCs w:val="17"/>
            <w:lang w:val="es-ES_tradnl"/>
          </w:rPr>
          <w:delText>PI</w:delText>
        </w:r>
        <w:r w:rsidRPr="00317BB8" w:rsidDel="00F568E6">
          <w:rPr>
            <w:sz w:val="17"/>
            <w:szCs w:val="17"/>
            <w:lang w:val="es-ES_tradnl"/>
          </w:rPr>
          <w:delText>)</w:delText>
        </w:r>
      </w:del>
    </w:p>
    <w:p w14:paraId="18A44194" w14:textId="77777777" w:rsidR="002109AD" w:rsidRPr="00317BB8" w:rsidRDefault="00E35D03" w:rsidP="00807B26">
      <w:pPr>
        <w:pStyle w:val="Heading2"/>
        <w:rPr>
          <w:ins w:id="136" w:author="Author"/>
          <w:caps w:val="0"/>
          <w:sz w:val="17"/>
          <w:szCs w:val="17"/>
          <w:lang w:val="es-ES_tradnl"/>
        </w:rPr>
      </w:pPr>
      <w:del w:id="137" w:author="Author">
        <w:r w:rsidRPr="00317BB8" w:rsidDel="002109AD">
          <w:rPr>
            <w:caps w:val="0"/>
            <w:sz w:val="17"/>
            <w:szCs w:val="17"/>
            <w:lang w:val="es-ES_tradnl"/>
          </w:rPr>
          <w:delText>RECOMENDACIONES</w:delText>
        </w:r>
      </w:del>
    </w:p>
    <w:p w14:paraId="318D2177" w14:textId="60CDA566" w:rsidR="00FD7463" w:rsidRPr="00317BB8" w:rsidRDefault="00C6383D" w:rsidP="00FD7463">
      <w:pPr>
        <w:pStyle w:val="Heading2"/>
        <w:rPr>
          <w:ins w:id="138" w:author="Author"/>
          <w:rFonts w:eastAsia="Yu Gothic Light"/>
          <w:bCs w:val="0"/>
          <w:iCs w:val="0"/>
          <w:caps w:val="0"/>
          <w:color w:val="000000"/>
          <w:kern w:val="2"/>
          <w:sz w:val="17"/>
          <w:szCs w:val="17"/>
          <w:lang w:val="es-ES_tradnl"/>
          <w14:ligatures w14:val="standardContextual"/>
        </w:rPr>
      </w:pPr>
      <w:bookmarkStart w:id="139" w:name="_Toc210224255"/>
      <w:bookmarkStart w:id="140" w:name="_Toc207630916"/>
      <w:ins w:id="141" w:author="Author">
        <w:r w:rsidRPr="00317BB8">
          <w:rPr>
            <w:rFonts w:eastAsia="Yu Gothic Light"/>
            <w:bCs w:val="0"/>
            <w:iCs w:val="0"/>
            <w:caps w:val="0"/>
            <w:color w:val="000000"/>
            <w:kern w:val="2"/>
            <w:sz w:val="17"/>
            <w:szCs w:val="17"/>
            <w:lang w:val="es-ES_tradnl"/>
            <w14:ligatures w14:val="standardContextual"/>
          </w:rPr>
          <w:t>ELEMENTOS DE DATOS OBLIGATORIOS</w:t>
        </w:r>
        <w:bookmarkEnd w:id="139"/>
      </w:ins>
    </w:p>
    <w:bookmarkEnd w:id="140"/>
    <w:p w14:paraId="0A66BA1D" w14:textId="7632B3F4" w:rsidR="005242BB" w:rsidRPr="00317BB8" w:rsidRDefault="00CD475A">
      <w:pPr>
        <w:pStyle w:val="ONUME"/>
        <w:ind w:left="0"/>
        <w:rPr>
          <w:sz w:val="17"/>
          <w:szCs w:val="17"/>
          <w:lang w:val="es-ES_tradnl"/>
        </w:rPr>
        <w:pPrChange w:id="142" w:author="Author">
          <w:pPr>
            <w:pStyle w:val="ONUME"/>
          </w:pPr>
        </w:pPrChange>
      </w:pPr>
      <w:r w:rsidRPr="00317BB8">
        <w:rPr>
          <w:sz w:val="17"/>
          <w:szCs w:val="17"/>
          <w:lang w:val="es-ES_tradnl"/>
        </w:rPr>
        <w:t xml:space="preserve">Los ficheros de referencia son generados por las </w:t>
      </w:r>
      <w:r w:rsidR="003E1652" w:rsidRPr="00317BB8">
        <w:rPr>
          <w:sz w:val="17"/>
          <w:szCs w:val="17"/>
          <w:lang w:val="es-ES_tradnl"/>
        </w:rPr>
        <w:t>OPI</w:t>
      </w:r>
      <w:r w:rsidRPr="00317BB8">
        <w:rPr>
          <w:sz w:val="17"/>
          <w:szCs w:val="17"/>
          <w:lang w:val="es-ES_tradnl"/>
        </w:rPr>
        <w:t xml:space="preserve"> e incluyen </w:t>
      </w:r>
      <w:r w:rsidR="006A071E" w:rsidRPr="00317BB8">
        <w:rPr>
          <w:sz w:val="17"/>
          <w:szCs w:val="17"/>
          <w:lang w:val="es-ES_tradnl"/>
        </w:rPr>
        <w:t xml:space="preserve">una lista de los documentos de patente publicados por esa </w:t>
      </w:r>
      <w:r w:rsidR="003E1652" w:rsidRPr="00317BB8">
        <w:rPr>
          <w:sz w:val="17"/>
          <w:szCs w:val="17"/>
          <w:lang w:val="es-ES_tradnl"/>
        </w:rPr>
        <w:t>OPI</w:t>
      </w:r>
      <w:r w:rsidR="006A071E" w:rsidRPr="00317BB8">
        <w:rPr>
          <w:sz w:val="17"/>
          <w:szCs w:val="17"/>
          <w:lang w:val="es-ES_tradnl"/>
        </w:rPr>
        <w:t xml:space="preserve"> desde la primera publicación.</w:t>
      </w:r>
      <w:r w:rsidR="009567B5" w:rsidRPr="00317BB8">
        <w:rPr>
          <w:sz w:val="17"/>
          <w:szCs w:val="17"/>
          <w:lang w:val="es-ES_tradnl"/>
        </w:rPr>
        <w:t xml:space="preserve"> </w:t>
      </w:r>
      <w:r w:rsidRPr="00317BB8">
        <w:rPr>
          <w:sz w:val="17"/>
          <w:szCs w:val="17"/>
          <w:lang w:val="es-ES_tradnl"/>
        </w:rPr>
        <w:t xml:space="preserve">También </w:t>
      </w:r>
      <w:r w:rsidR="007357CC" w:rsidRPr="00317BB8">
        <w:rPr>
          <w:sz w:val="17"/>
          <w:szCs w:val="17"/>
          <w:lang w:val="es-ES_tradnl"/>
        </w:rPr>
        <w:t xml:space="preserve">deberán incluir </w:t>
      </w:r>
      <w:r w:rsidR="006A071E" w:rsidRPr="00317BB8">
        <w:rPr>
          <w:sz w:val="17"/>
          <w:szCs w:val="17"/>
          <w:lang w:val="es-ES_tradnl"/>
        </w:rPr>
        <w:t>los números de los documentos</w:t>
      </w:r>
      <w:r w:rsidR="00FA29DD" w:rsidRPr="00317BB8">
        <w:rPr>
          <w:sz w:val="17"/>
          <w:szCs w:val="17"/>
          <w:lang w:val="es-ES_tradnl"/>
        </w:rPr>
        <w:t xml:space="preserve"> </w:t>
      </w:r>
      <w:ins w:id="143" w:author="Author">
        <w:r w:rsidR="00FA29DD" w:rsidRPr="00317BB8">
          <w:rPr>
            <w:sz w:val="17"/>
            <w:szCs w:val="17"/>
            <w:lang w:val="es-ES_tradnl"/>
          </w:rPr>
          <w:t xml:space="preserve">publicados </w:t>
        </w:r>
      </w:ins>
      <w:del w:id="144" w:author="Author">
        <w:r w:rsidR="006A071E" w:rsidRPr="00317BB8" w:rsidDel="007A1F00">
          <w:rPr>
            <w:sz w:val="17"/>
            <w:szCs w:val="17"/>
            <w:lang w:val="es-ES_tradnl"/>
          </w:rPr>
          <w:delText xml:space="preserve">asignados </w:delText>
        </w:r>
      </w:del>
      <w:r w:rsidR="006A071E" w:rsidRPr="00317BB8">
        <w:rPr>
          <w:sz w:val="17"/>
          <w:szCs w:val="17"/>
          <w:lang w:val="es-ES_tradnl"/>
        </w:rPr>
        <w:t xml:space="preserve">para los que no </w:t>
      </w:r>
      <w:r w:rsidR="007D1014" w:rsidRPr="00317BB8">
        <w:rPr>
          <w:sz w:val="17"/>
          <w:szCs w:val="17"/>
          <w:lang w:val="es-ES_tradnl"/>
        </w:rPr>
        <w:t>existe</w:t>
      </w:r>
      <w:r w:rsidR="006A071E" w:rsidRPr="00317BB8">
        <w:rPr>
          <w:sz w:val="17"/>
          <w:szCs w:val="17"/>
          <w:lang w:val="es-ES_tradnl"/>
        </w:rPr>
        <w:t xml:space="preserve"> un documento </w:t>
      </w:r>
      <w:del w:id="145" w:author="Author">
        <w:r w:rsidR="006A071E" w:rsidRPr="00317BB8" w:rsidDel="0040724D">
          <w:rPr>
            <w:sz w:val="17"/>
            <w:szCs w:val="17"/>
            <w:lang w:val="es-ES_tradnl"/>
          </w:rPr>
          <w:delText xml:space="preserve">publicado </w:delText>
        </w:r>
      </w:del>
      <w:ins w:id="146" w:author="Author">
        <w:r w:rsidR="007A1F00" w:rsidRPr="00317BB8">
          <w:rPr>
            <w:sz w:val="17"/>
            <w:szCs w:val="17"/>
            <w:lang w:val="es-ES_tradnl"/>
          </w:rPr>
          <w:t>actualmente</w:t>
        </w:r>
        <w:r w:rsidR="003D4F90" w:rsidRPr="00317BB8">
          <w:rPr>
            <w:sz w:val="17"/>
            <w:szCs w:val="17"/>
            <w:lang w:val="es-ES_tradnl"/>
          </w:rPr>
          <w:t xml:space="preserve"> </w:t>
        </w:r>
      </w:ins>
      <w:del w:id="147" w:author="Author">
        <w:r w:rsidR="006A071E" w:rsidRPr="00317BB8" w:rsidDel="003D4F90">
          <w:rPr>
            <w:sz w:val="17"/>
            <w:szCs w:val="17"/>
            <w:lang w:val="es-ES_tradnl"/>
          </w:rPr>
          <w:delText xml:space="preserve">(véase los párrafos </w:delText>
        </w:r>
        <w:r w:rsidR="005866F0" w:rsidRPr="00317BB8" w:rsidDel="003D4F90">
          <w:rPr>
            <w:sz w:val="17"/>
            <w:szCs w:val="17"/>
            <w:lang w:val="es-ES_tradnl"/>
          </w:rPr>
          <w:delText>23</w:delText>
        </w:r>
        <w:r w:rsidR="00C6480C" w:rsidRPr="00317BB8" w:rsidDel="003D4F90">
          <w:rPr>
            <w:sz w:val="17"/>
            <w:szCs w:val="17"/>
            <w:lang w:val="es-ES_tradnl"/>
          </w:rPr>
          <w:delText xml:space="preserve"> </w:delText>
        </w:r>
        <w:r w:rsidR="006A071E" w:rsidRPr="00317BB8" w:rsidDel="003D4F90">
          <w:rPr>
            <w:sz w:val="17"/>
            <w:szCs w:val="17"/>
            <w:lang w:val="es-ES_tradnl"/>
          </w:rPr>
          <w:delText>a</w:delText>
        </w:r>
        <w:r w:rsidR="00C6480C" w:rsidRPr="00317BB8" w:rsidDel="003D4F90">
          <w:rPr>
            <w:sz w:val="17"/>
            <w:szCs w:val="17"/>
            <w:lang w:val="es-ES_tradnl"/>
          </w:rPr>
          <w:delText xml:space="preserve"> </w:delText>
        </w:r>
        <w:r w:rsidR="005866F0" w:rsidRPr="00317BB8" w:rsidDel="003D4F90">
          <w:rPr>
            <w:sz w:val="17"/>
            <w:szCs w:val="17"/>
            <w:lang w:val="es-ES_tradnl"/>
          </w:rPr>
          <w:delText>26</w:delText>
        </w:r>
        <w:r w:rsidR="006A071E" w:rsidRPr="00317BB8" w:rsidDel="003D4F90">
          <w:rPr>
            <w:sz w:val="17"/>
            <w:szCs w:val="17"/>
            <w:lang w:val="es-ES_tradnl"/>
          </w:rPr>
          <w:delText>)</w:delText>
        </w:r>
      </w:del>
      <w:ins w:id="148" w:author="Author">
        <w:r w:rsidR="003D4F90" w:rsidRPr="00317BB8">
          <w:rPr>
            <w:sz w:val="17"/>
            <w:szCs w:val="17"/>
            <w:lang w:val="es-ES_tradnl"/>
          </w:rPr>
          <w:t xml:space="preserve"> y </w:t>
        </w:r>
        <w:r w:rsidR="00FA29DD" w:rsidRPr="00317BB8">
          <w:rPr>
            <w:sz w:val="17"/>
            <w:szCs w:val="17"/>
            <w:lang w:val="es-ES_tradnl"/>
          </w:rPr>
          <w:t xml:space="preserve">podrán incluir números en rangos de otro modo utilizados para los que no se haya publicado nunca ningún documento, indicando </w:t>
        </w:r>
        <w:r w:rsidR="003D4F90" w:rsidRPr="00317BB8">
          <w:rPr>
            <w:sz w:val="17"/>
            <w:szCs w:val="17"/>
            <w:lang w:val="es-ES_tradnl"/>
          </w:rPr>
          <w:t xml:space="preserve">los códigos de excepción </w:t>
        </w:r>
        <w:r w:rsidR="00FA29DD" w:rsidRPr="00317BB8">
          <w:rPr>
            <w:sz w:val="17"/>
            <w:szCs w:val="17"/>
            <w:lang w:val="es-ES_tradnl"/>
          </w:rPr>
          <w:t xml:space="preserve">adecuados que figuran </w:t>
        </w:r>
        <w:r w:rsidR="00CE6D13" w:rsidRPr="00317BB8">
          <w:rPr>
            <w:sz w:val="17"/>
            <w:szCs w:val="17"/>
            <w:lang w:val="es-ES_tradnl"/>
          </w:rPr>
          <w:t>más adelante</w:t>
        </w:r>
      </w:ins>
      <w:r w:rsidR="006A071E" w:rsidRPr="00317BB8">
        <w:rPr>
          <w:sz w:val="17"/>
          <w:szCs w:val="17"/>
          <w:lang w:val="es-ES_tradnl"/>
        </w:rPr>
        <w:t>.</w:t>
      </w:r>
      <w:ins w:id="149" w:author="Author">
        <w:r w:rsidR="00CE6D13" w:rsidRPr="00317BB8">
          <w:rPr>
            <w:sz w:val="17"/>
            <w:szCs w:val="17"/>
            <w:lang w:val="es-ES_tradnl"/>
          </w:rPr>
          <w:t xml:space="preserve"> </w:t>
        </w:r>
      </w:ins>
    </w:p>
    <w:p w14:paraId="21FE9E9D" w14:textId="0F981D4B" w:rsidR="006A071E" w:rsidRPr="00317BB8" w:rsidRDefault="001061B2">
      <w:pPr>
        <w:pStyle w:val="ONUME"/>
        <w:numPr>
          <w:ilvl w:val="0"/>
          <w:numId w:val="0"/>
        </w:numPr>
        <w:rPr>
          <w:sz w:val="17"/>
          <w:szCs w:val="17"/>
          <w:lang w:val="es-ES_tradnl"/>
        </w:rPr>
        <w:pPrChange w:id="150" w:author="Author">
          <w:pPr>
            <w:pStyle w:val="ONUME"/>
          </w:pPr>
        </w:pPrChange>
      </w:pPr>
      <w:del w:id="151" w:author="Author">
        <w:r w:rsidRPr="00317BB8" w:rsidDel="000302CD">
          <w:rPr>
            <w:sz w:val="17"/>
            <w:szCs w:val="17"/>
            <w:lang w:val="es-ES_tradnl"/>
          </w:rPr>
          <w:delText xml:space="preserve">Por motivos prácticos, </w:delText>
        </w:r>
        <w:r w:rsidR="00B31609" w:rsidRPr="00317BB8" w:rsidDel="000302CD">
          <w:rPr>
            <w:sz w:val="17"/>
            <w:szCs w:val="17"/>
            <w:lang w:val="es-ES_tradnl"/>
          </w:rPr>
          <w:delText xml:space="preserve">en el </w:delText>
        </w:r>
        <w:r w:rsidRPr="00317BB8" w:rsidDel="000302CD">
          <w:rPr>
            <w:sz w:val="17"/>
            <w:szCs w:val="17"/>
            <w:lang w:val="es-ES_tradnl"/>
          </w:rPr>
          <w:delText xml:space="preserve">fichero de referencia </w:delText>
        </w:r>
        <w:r w:rsidR="00B31609" w:rsidRPr="00317BB8" w:rsidDel="000302CD">
          <w:rPr>
            <w:sz w:val="17"/>
            <w:szCs w:val="17"/>
            <w:lang w:val="es-ES_tradnl"/>
          </w:rPr>
          <w:delText xml:space="preserve">podrán omitirse los </w:delText>
        </w:r>
        <w:r w:rsidRPr="00317BB8" w:rsidDel="000302CD">
          <w:rPr>
            <w:sz w:val="17"/>
            <w:szCs w:val="17"/>
            <w:lang w:val="es-ES_tradnl"/>
          </w:rPr>
          <w:delText xml:space="preserve">documentos publicados durante </w:delText>
        </w:r>
        <w:r w:rsidR="00B31609" w:rsidRPr="00317BB8" w:rsidDel="000302CD">
          <w:rPr>
            <w:sz w:val="17"/>
            <w:szCs w:val="17"/>
            <w:lang w:val="es-ES_tradnl"/>
          </w:rPr>
          <w:delText xml:space="preserve">un </w:delText>
        </w:r>
        <w:r w:rsidRPr="00317BB8" w:rsidDel="000302CD">
          <w:rPr>
            <w:sz w:val="17"/>
            <w:szCs w:val="17"/>
            <w:lang w:val="es-ES_tradnl"/>
          </w:rPr>
          <w:delText xml:space="preserve">periodo de tiempo </w:delText>
        </w:r>
        <w:r w:rsidR="00B31609" w:rsidRPr="00317BB8" w:rsidDel="000302CD">
          <w:rPr>
            <w:sz w:val="17"/>
            <w:szCs w:val="17"/>
            <w:lang w:val="es-ES_tradnl"/>
          </w:rPr>
          <w:delText xml:space="preserve">determinado </w:delText>
        </w:r>
        <w:r w:rsidRPr="00317BB8" w:rsidDel="000302CD">
          <w:rPr>
            <w:sz w:val="17"/>
            <w:szCs w:val="17"/>
            <w:lang w:val="es-ES_tradnl"/>
          </w:rPr>
          <w:delText xml:space="preserve">(no </w:delText>
        </w:r>
        <w:r w:rsidR="007D1014" w:rsidRPr="00317BB8" w:rsidDel="000302CD">
          <w:rPr>
            <w:sz w:val="17"/>
            <w:szCs w:val="17"/>
            <w:lang w:val="es-ES_tradnl"/>
          </w:rPr>
          <w:delText>superior a</w:delText>
        </w:r>
        <w:r w:rsidRPr="00317BB8" w:rsidDel="000302CD">
          <w:rPr>
            <w:sz w:val="17"/>
            <w:szCs w:val="17"/>
            <w:lang w:val="es-ES_tradnl"/>
          </w:rPr>
          <w:delText xml:space="preserve"> dos meses) antes de la fecha </w:delText>
        </w:r>
        <w:r w:rsidR="007357CC" w:rsidRPr="00317BB8" w:rsidDel="000302CD">
          <w:rPr>
            <w:sz w:val="17"/>
            <w:szCs w:val="17"/>
            <w:lang w:val="es-ES_tradnl"/>
          </w:rPr>
          <w:delText>de generación del fichero de</w:delText>
        </w:r>
        <w:r w:rsidR="000F4009" w:rsidRPr="00317BB8" w:rsidDel="000302CD">
          <w:rPr>
            <w:sz w:val="17"/>
            <w:szCs w:val="17"/>
            <w:lang w:val="es-ES_tradnl"/>
          </w:rPr>
          <w:delText xml:space="preserve"> referencia por la </w:delText>
        </w:r>
        <w:r w:rsidR="003E1652" w:rsidRPr="00317BB8" w:rsidDel="000302CD">
          <w:rPr>
            <w:sz w:val="17"/>
            <w:szCs w:val="17"/>
            <w:lang w:val="es-ES_tradnl"/>
          </w:rPr>
          <w:delText>OPI</w:delText>
        </w:r>
        <w:r w:rsidR="007357CC" w:rsidRPr="00317BB8" w:rsidDel="000302CD">
          <w:rPr>
            <w:sz w:val="17"/>
            <w:szCs w:val="17"/>
            <w:lang w:val="es-ES_tradnl"/>
          </w:rPr>
          <w:delText>.</w:delText>
        </w:r>
        <w:r w:rsidR="009567B5" w:rsidRPr="00317BB8" w:rsidDel="000302CD">
          <w:rPr>
            <w:sz w:val="17"/>
            <w:szCs w:val="17"/>
            <w:lang w:val="es-ES_tradnl"/>
          </w:rPr>
          <w:delText xml:space="preserve"> </w:delText>
        </w:r>
        <w:r w:rsidR="00B31609" w:rsidRPr="00317BB8" w:rsidDel="000302CD">
          <w:rPr>
            <w:sz w:val="17"/>
            <w:szCs w:val="17"/>
            <w:lang w:val="es-ES_tradnl"/>
          </w:rPr>
          <w:delText>E</w:delText>
        </w:r>
        <w:r w:rsidRPr="00317BB8" w:rsidDel="000302CD">
          <w:rPr>
            <w:sz w:val="17"/>
            <w:szCs w:val="17"/>
            <w:lang w:val="es-ES_tradnl"/>
          </w:rPr>
          <w:delText xml:space="preserve">se periodo </w:delText>
        </w:r>
        <w:r w:rsidR="00B31609" w:rsidRPr="00317BB8" w:rsidDel="000302CD">
          <w:rPr>
            <w:sz w:val="17"/>
            <w:szCs w:val="17"/>
            <w:lang w:val="es-ES_tradnl"/>
          </w:rPr>
          <w:delText>depende</w:delText>
        </w:r>
        <w:r w:rsidRPr="00317BB8" w:rsidDel="000302CD">
          <w:rPr>
            <w:sz w:val="17"/>
            <w:szCs w:val="17"/>
            <w:lang w:val="es-ES_tradnl"/>
          </w:rPr>
          <w:delText xml:space="preserve"> de las prácticas de tramitación de la </w:delText>
        </w:r>
        <w:r w:rsidR="003E1652" w:rsidRPr="00317BB8" w:rsidDel="000302CD">
          <w:rPr>
            <w:sz w:val="17"/>
            <w:szCs w:val="17"/>
            <w:lang w:val="es-ES_tradnl"/>
          </w:rPr>
          <w:delText>OPI</w:delText>
        </w:r>
        <w:r w:rsidRPr="00317BB8" w:rsidDel="000302CD">
          <w:rPr>
            <w:sz w:val="17"/>
            <w:szCs w:val="17"/>
            <w:lang w:val="es-ES_tradnl"/>
          </w:rPr>
          <w:delText xml:space="preserve">, y si una </w:delText>
        </w:r>
        <w:r w:rsidR="003E1652" w:rsidRPr="00317BB8" w:rsidDel="000302CD">
          <w:rPr>
            <w:sz w:val="17"/>
            <w:szCs w:val="17"/>
            <w:lang w:val="es-ES_tradnl"/>
          </w:rPr>
          <w:delText>OPI</w:delText>
        </w:r>
        <w:r w:rsidRPr="00317BB8" w:rsidDel="000302CD">
          <w:rPr>
            <w:sz w:val="17"/>
            <w:szCs w:val="17"/>
            <w:lang w:val="es-ES_tradnl"/>
          </w:rPr>
          <w:delText xml:space="preserve"> </w:delText>
        </w:r>
        <w:r w:rsidR="007D1014" w:rsidRPr="00317BB8" w:rsidDel="000302CD">
          <w:rPr>
            <w:sz w:val="17"/>
            <w:szCs w:val="17"/>
            <w:lang w:val="es-ES_tradnl"/>
          </w:rPr>
          <w:delText>presenta</w:delText>
        </w:r>
        <w:r w:rsidRPr="00317BB8" w:rsidDel="000302CD">
          <w:rPr>
            <w:sz w:val="17"/>
            <w:szCs w:val="17"/>
            <w:lang w:val="es-ES_tradnl"/>
          </w:rPr>
          <w:delText xml:space="preserve"> un fichero de referencia </w:delText>
        </w:r>
        <w:r w:rsidR="007357CC" w:rsidRPr="00317BB8" w:rsidDel="000302CD">
          <w:rPr>
            <w:sz w:val="17"/>
            <w:szCs w:val="17"/>
            <w:lang w:val="es-ES_tradnl"/>
          </w:rPr>
          <w:delText xml:space="preserve">tal </w:delText>
        </w:r>
        <w:r w:rsidRPr="00317BB8" w:rsidDel="000302CD">
          <w:rPr>
            <w:sz w:val="17"/>
            <w:szCs w:val="17"/>
            <w:lang w:val="es-ES_tradnl"/>
          </w:rPr>
          <w:delText xml:space="preserve">como se </w:delText>
        </w:r>
        <w:r w:rsidR="007357CC" w:rsidRPr="00317BB8" w:rsidDel="000302CD">
          <w:rPr>
            <w:sz w:val="17"/>
            <w:szCs w:val="17"/>
            <w:lang w:val="es-ES_tradnl"/>
          </w:rPr>
          <w:delText>describe</w:delText>
        </w:r>
        <w:r w:rsidRPr="00317BB8" w:rsidDel="000302CD">
          <w:rPr>
            <w:sz w:val="17"/>
            <w:szCs w:val="17"/>
            <w:lang w:val="es-ES_tradnl"/>
          </w:rPr>
          <w:delText xml:space="preserve"> en los párrafos </w:delText>
        </w:r>
        <w:r w:rsidR="005866F0" w:rsidRPr="00317BB8" w:rsidDel="000302CD">
          <w:rPr>
            <w:sz w:val="17"/>
            <w:szCs w:val="17"/>
            <w:lang w:val="es-ES_tradnl"/>
          </w:rPr>
          <w:delText xml:space="preserve">36 </w:delText>
        </w:r>
        <w:r w:rsidRPr="00317BB8" w:rsidDel="000302CD">
          <w:rPr>
            <w:sz w:val="17"/>
            <w:szCs w:val="17"/>
            <w:lang w:val="es-ES_tradnl"/>
          </w:rPr>
          <w:delText>y</w:delText>
        </w:r>
        <w:r w:rsidR="00C6480C" w:rsidRPr="00317BB8" w:rsidDel="000302CD">
          <w:rPr>
            <w:sz w:val="17"/>
            <w:szCs w:val="17"/>
            <w:lang w:val="es-ES_tradnl"/>
          </w:rPr>
          <w:delText xml:space="preserve"> </w:delText>
        </w:r>
        <w:r w:rsidR="005866F0" w:rsidRPr="00317BB8" w:rsidDel="000302CD">
          <w:rPr>
            <w:sz w:val="17"/>
            <w:szCs w:val="17"/>
            <w:lang w:val="es-ES_tradnl"/>
          </w:rPr>
          <w:delText>37</w:delText>
        </w:r>
        <w:r w:rsidRPr="00317BB8" w:rsidDel="000302CD">
          <w:rPr>
            <w:sz w:val="17"/>
            <w:szCs w:val="17"/>
            <w:lang w:val="es-ES_tradnl"/>
          </w:rPr>
          <w:delText xml:space="preserve">, se recomienda indicar la fecha de publicación del último documento enumerado en el fichero de referencia. </w:delText>
        </w:r>
      </w:del>
    </w:p>
    <w:p w14:paraId="4017A9BA" w14:textId="7072EF09" w:rsidR="00807B26" w:rsidRPr="00317BB8" w:rsidRDefault="000D070B" w:rsidP="00807B26">
      <w:pPr>
        <w:pStyle w:val="Heading2"/>
        <w:rPr>
          <w:sz w:val="17"/>
          <w:szCs w:val="17"/>
          <w:lang w:val="es-ES_tradnl"/>
        </w:rPr>
      </w:pPr>
      <w:del w:id="152" w:author="Author">
        <w:r w:rsidRPr="00317BB8" w:rsidDel="000302CD">
          <w:rPr>
            <w:sz w:val="17"/>
            <w:szCs w:val="17"/>
            <w:lang w:val="es-ES_tradnl"/>
          </w:rPr>
          <w:delText xml:space="preserve">ELEMENTOS DE DATOS </w:delText>
        </w:r>
      </w:del>
    </w:p>
    <w:p w14:paraId="66D7235A" w14:textId="54633083" w:rsidR="00A63616" w:rsidRPr="00317BB8" w:rsidRDefault="00A63616" w:rsidP="00A63616">
      <w:pPr>
        <w:pStyle w:val="ONUME"/>
        <w:rPr>
          <w:sz w:val="17"/>
          <w:szCs w:val="17"/>
          <w:lang w:val="es-ES_tradnl"/>
        </w:rPr>
      </w:pPr>
      <w:r w:rsidRPr="00317BB8">
        <w:rPr>
          <w:sz w:val="17"/>
          <w:szCs w:val="17"/>
          <w:lang w:val="es-ES_tradnl"/>
        </w:rPr>
        <w:t>Para cada publicación</w:t>
      </w:r>
      <w:r w:rsidR="00EF4AC2" w:rsidRPr="00317BB8">
        <w:rPr>
          <w:sz w:val="17"/>
          <w:szCs w:val="17"/>
          <w:lang w:val="es-ES_tradnl"/>
        </w:rPr>
        <w:t>,</w:t>
      </w:r>
      <w:r w:rsidRPr="00317BB8">
        <w:rPr>
          <w:sz w:val="17"/>
          <w:szCs w:val="17"/>
          <w:lang w:val="es-ES_tradnl"/>
        </w:rPr>
        <w:t xml:space="preserve"> el fichero de referencia </w:t>
      </w:r>
      <w:r w:rsidR="001122A4" w:rsidRPr="00317BB8">
        <w:rPr>
          <w:sz w:val="17"/>
          <w:szCs w:val="17"/>
          <w:lang w:val="es-ES_tradnl"/>
        </w:rPr>
        <w:t>deberá incluir</w:t>
      </w:r>
      <w:r w:rsidR="00B84911" w:rsidRPr="00317BB8">
        <w:rPr>
          <w:sz w:val="17"/>
          <w:szCs w:val="17"/>
          <w:lang w:val="es-ES_tradnl"/>
        </w:rPr>
        <w:t xml:space="preserve"> </w:t>
      </w:r>
      <w:r w:rsidR="00E174C7" w:rsidRPr="00317BB8">
        <w:rPr>
          <w:sz w:val="17"/>
          <w:szCs w:val="17"/>
          <w:lang w:val="es-ES_tradnl"/>
        </w:rPr>
        <w:t xml:space="preserve">el siguiente conjunto mínimo de </w:t>
      </w:r>
      <w:r w:rsidRPr="00317BB8">
        <w:rPr>
          <w:sz w:val="17"/>
          <w:szCs w:val="17"/>
          <w:lang w:val="es-ES_tradnl"/>
        </w:rPr>
        <w:t xml:space="preserve">elementos de datos a fin de identificar </w:t>
      </w:r>
      <w:r w:rsidR="00B31609" w:rsidRPr="00317BB8">
        <w:rPr>
          <w:sz w:val="17"/>
          <w:szCs w:val="17"/>
          <w:lang w:val="es-ES_tradnl"/>
        </w:rPr>
        <w:t>exclusivamente</w:t>
      </w:r>
      <w:r w:rsidRPr="00317BB8">
        <w:rPr>
          <w:sz w:val="17"/>
          <w:szCs w:val="17"/>
          <w:lang w:val="es-ES_tradnl"/>
        </w:rPr>
        <w:t xml:space="preserve"> todos los tipos de documentos</w:t>
      </w:r>
      <w:r w:rsidR="001122A4" w:rsidRPr="00317BB8">
        <w:rPr>
          <w:sz w:val="17"/>
          <w:szCs w:val="17"/>
          <w:lang w:val="es-ES_tradnl"/>
        </w:rPr>
        <w:t xml:space="preserve"> de patente</w:t>
      </w:r>
      <w:r w:rsidRPr="00317BB8">
        <w:rPr>
          <w:sz w:val="17"/>
          <w:szCs w:val="17"/>
          <w:lang w:val="es-ES_tradnl"/>
        </w:rPr>
        <w:t xml:space="preserve"> tal como fueron publicados </w:t>
      </w:r>
      <w:r w:rsidR="00B31609" w:rsidRPr="00317BB8">
        <w:rPr>
          <w:sz w:val="17"/>
          <w:szCs w:val="17"/>
          <w:lang w:val="es-ES_tradnl"/>
        </w:rPr>
        <w:t xml:space="preserve">originalmente </w:t>
      </w:r>
      <w:r w:rsidRPr="00317BB8">
        <w:rPr>
          <w:sz w:val="17"/>
          <w:szCs w:val="17"/>
          <w:lang w:val="es-ES_tradnl"/>
        </w:rPr>
        <w:t xml:space="preserve">por la </w:t>
      </w:r>
      <w:r w:rsidR="003E1652" w:rsidRPr="00317BB8">
        <w:rPr>
          <w:sz w:val="17"/>
          <w:szCs w:val="17"/>
          <w:lang w:val="es-ES_tradnl"/>
        </w:rPr>
        <w:t>OPI</w:t>
      </w:r>
      <w:r w:rsidRPr="00317BB8">
        <w:rPr>
          <w:sz w:val="17"/>
          <w:szCs w:val="17"/>
          <w:lang w:val="es-ES_tradnl"/>
        </w:rPr>
        <w:t>:</w:t>
      </w:r>
    </w:p>
    <w:p w14:paraId="66742B47" w14:textId="143D6F7B" w:rsidR="00807B26" w:rsidRPr="00317BB8" w:rsidRDefault="003B4DE2" w:rsidP="00756EBF">
      <w:pPr>
        <w:pStyle w:val="ListParagraph"/>
        <w:numPr>
          <w:ilvl w:val="0"/>
          <w:numId w:val="11"/>
        </w:numPr>
        <w:spacing w:after="120"/>
        <w:ind w:left="993" w:hanging="426"/>
        <w:contextualSpacing w:val="0"/>
        <w:rPr>
          <w:sz w:val="17"/>
          <w:szCs w:val="17"/>
          <w:lang w:val="es-ES_tradnl"/>
        </w:rPr>
      </w:pPr>
      <w:r w:rsidRPr="00317BB8">
        <w:rPr>
          <w:sz w:val="17"/>
          <w:szCs w:val="17"/>
          <w:lang w:val="es-ES_tradnl"/>
        </w:rPr>
        <w:t>c</w:t>
      </w:r>
      <w:r w:rsidR="00A63616" w:rsidRPr="00317BB8">
        <w:rPr>
          <w:sz w:val="17"/>
          <w:szCs w:val="17"/>
          <w:lang w:val="es-ES_tradnl"/>
        </w:rPr>
        <w:t xml:space="preserve">ódigo alfabético de dos letras de la </w:t>
      </w:r>
      <w:r w:rsidR="003E1652" w:rsidRPr="00317BB8">
        <w:rPr>
          <w:sz w:val="17"/>
          <w:szCs w:val="17"/>
          <w:lang w:val="es-ES_tradnl"/>
        </w:rPr>
        <w:t>OPI</w:t>
      </w:r>
      <w:r w:rsidR="001122A4" w:rsidRPr="00317BB8">
        <w:rPr>
          <w:sz w:val="17"/>
          <w:szCs w:val="17"/>
          <w:lang w:val="es-ES_tradnl"/>
        </w:rPr>
        <w:t xml:space="preserve"> </w:t>
      </w:r>
      <w:r w:rsidR="00A63616" w:rsidRPr="00317BB8">
        <w:rPr>
          <w:sz w:val="17"/>
          <w:szCs w:val="17"/>
          <w:lang w:val="es-ES_tradnl"/>
        </w:rPr>
        <w:t>que publi</w:t>
      </w:r>
      <w:r w:rsidR="00B53E8D" w:rsidRPr="00317BB8">
        <w:rPr>
          <w:sz w:val="17"/>
          <w:szCs w:val="17"/>
          <w:lang w:val="es-ES_tradnl"/>
        </w:rPr>
        <w:t>ca</w:t>
      </w:r>
      <w:r w:rsidR="00A63616" w:rsidRPr="00317BB8">
        <w:rPr>
          <w:sz w:val="17"/>
          <w:szCs w:val="17"/>
          <w:lang w:val="es-ES_tradnl"/>
        </w:rPr>
        <w:t xml:space="preserve"> el document</w:t>
      </w:r>
      <w:r w:rsidR="007E0F90" w:rsidRPr="00317BB8">
        <w:rPr>
          <w:sz w:val="17"/>
          <w:szCs w:val="17"/>
          <w:lang w:val="es-ES_tradnl"/>
        </w:rPr>
        <w:t>o</w:t>
      </w:r>
      <w:r w:rsidR="00A63616" w:rsidRPr="00317BB8">
        <w:rPr>
          <w:sz w:val="17"/>
          <w:szCs w:val="17"/>
          <w:lang w:val="es-ES_tradnl"/>
        </w:rPr>
        <w:t xml:space="preserve"> (</w:t>
      </w:r>
      <w:r w:rsidR="007E0F90" w:rsidRPr="00317BB8">
        <w:rPr>
          <w:sz w:val="17"/>
          <w:szCs w:val="17"/>
          <w:lang w:val="es-ES_tradnl"/>
        </w:rPr>
        <w:t>administración encargada de la publicación</w:t>
      </w:r>
      <w:r w:rsidR="00A63616" w:rsidRPr="00317BB8">
        <w:rPr>
          <w:sz w:val="17"/>
          <w:szCs w:val="17"/>
          <w:lang w:val="es-ES_tradnl"/>
        </w:rPr>
        <w:t>)</w:t>
      </w:r>
      <w:r w:rsidR="00807B26" w:rsidRPr="00317BB8">
        <w:rPr>
          <w:sz w:val="17"/>
          <w:szCs w:val="17"/>
          <w:lang w:val="es-ES_tradnl"/>
        </w:rPr>
        <w:t>;</w:t>
      </w:r>
    </w:p>
    <w:p w14:paraId="11AD3F1A" w14:textId="77777777" w:rsidR="00807B26" w:rsidRPr="00317BB8" w:rsidRDefault="003B4DE2" w:rsidP="00756EBF">
      <w:pPr>
        <w:pStyle w:val="ListParagraph"/>
        <w:numPr>
          <w:ilvl w:val="0"/>
          <w:numId w:val="11"/>
        </w:numPr>
        <w:spacing w:after="120"/>
        <w:ind w:left="993" w:hanging="426"/>
        <w:contextualSpacing w:val="0"/>
        <w:rPr>
          <w:sz w:val="17"/>
          <w:szCs w:val="17"/>
          <w:lang w:val="es-ES_tradnl"/>
        </w:rPr>
      </w:pPr>
      <w:r w:rsidRPr="00317BB8">
        <w:rPr>
          <w:sz w:val="17"/>
          <w:szCs w:val="17"/>
          <w:lang w:val="es-ES_tradnl"/>
        </w:rPr>
        <w:t>n</w:t>
      </w:r>
      <w:r w:rsidR="00A63616" w:rsidRPr="00317BB8">
        <w:rPr>
          <w:sz w:val="17"/>
          <w:szCs w:val="17"/>
          <w:lang w:val="es-ES_tradnl"/>
        </w:rPr>
        <w:t>úmero de publicación</w:t>
      </w:r>
      <w:r w:rsidR="00807B26" w:rsidRPr="00317BB8">
        <w:rPr>
          <w:sz w:val="17"/>
          <w:szCs w:val="17"/>
          <w:lang w:val="es-ES_tradnl"/>
        </w:rPr>
        <w:t>;</w:t>
      </w:r>
    </w:p>
    <w:p w14:paraId="3E5A8909" w14:textId="04A8CD5F" w:rsidR="00807B26" w:rsidRPr="00317BB8" w:rsidRDefault="00A63616" w:rsidP="00756EBF">
      <w:pPr>
        <w:pStyle w:val="ListParagraph"/>
        <w:numPr>
          <w:ilvl w:val="0"/>
          <w:numId w:val="11"/>
        </w:numPr>
        <w:spacing w:after="120"/>
        <w:ind w:left="993" w:hanging="426"/>
        <w:contextualSpacing w:val="0"/>
        <w:rPr>
          <w:sz w:val="17"/>
          <w:szCs w:val="17"/>
          <w:lang w:val="es-ES_tradnl"/>
        </w:rPr>
      </w:pPr>
      <w:r w:rsidRPr="00317BB8">
        <w:rPr>
          <w:sz w:val="17"/>
          <w:szCs w:val="17"/>
          <w:lang w:val="es-ES_tradnl"/>
        </w:rPr>
        <w:t xml:space="preserve">código </w:t>
      </w:r>
      <w:r w:rsidR="001122A4" w:rsidRPr="00317BB8">
        <w:rPr>
          <w:sz w:val="17"/>
          <w:szCs w:val="17"/>
          <w:lang w:val="es-ES_tradnl"/>
        </w:rPr>
        <w:t>de</w:t>
      </w:r>
      <w:r w:rsidR="007E0F90" w:rsidRPr="00317BB8">
        <w:rPr>
          <w:sz w:val="17"/>
          <w:szCs w:val="17"/>
          <w:lang w:val="es-ES_tradnl"/>
        </w:rPr>
        <w:t xml:space="preserve"> tipo de</w:t>
      </w:r>
      <w:r w:rsidRPr="00317BB8">
        <w:rPr>
          <w:sz w:val="17"/>
          <w:szCs w:val="17"/>
          <w:lang w:val="es-ES_tradnl"/>
        </w:rPr>
        <w:t xml:space="preserve"> documento de patente</w:t>
      </w:r>
      <w:del w:id="153" w:author="Author">
        <w:r w:rsidRPr="00317BB8" w:rsidDel="000302CD">
          <w:rPr>
            <w:sz w:val="17"/>
            <w:szCs w:val="17"/>
            <w:lang w:val="es-ES_tradnl"/>
          </w:rPr>
          <w:delText xml:space="preserve"> </w:delText>
        </w:r>
        <w:r w:rsidR="00807B26" w:rsidRPr="00317BB8" w:rsidDel="000302CD">
          <w:rPr>
            <w:sz w:val="17"/>
            <w:szCs w:val="17"/>
            <w:lang w:val="es-ES_tradnl"/>
          </w:rPr>
          <w:delText>(</w:delText>
        </w:r>
        <w:r w:rsidR="007E0F90" w:rsidRPr="00317BB8" w:rsidDel="000302CD">
          <w:rPr>
            <w:sz w:val="17"/>
            <w:szCs w:val="17"/>
            <w:lang w:val="es-ES_tradnl"/>
          </w:rPr>
          <w:delText xml:space="preserve">código de </w:delText>
        </w:r>
        <w:r w:rsidRPr="00317BB8" w:rsidDel="000302CD">
          <w:rPr>
            <w:sz w:val="17"/>
            <w:szCs w:val="17"/>
            <w:lang w:val="es-ES_tradnl"/>
          </w:rPr>
          <w:delText>tipo de documento)</w:delText>
        </w:r>
      </w:del>
      <w:r w:rsidR="00355FCF" w:rsidRPr="00317BB8">
        <w:rPr>
          <w:sz w:val="17"/>
          <w:szCs w:val="17"/>
          <w:lang w:val="es-ES_tradnl"/>
        </w:rPr>
        <w:t>;</w:t>
      </w:r>
      <w:r w:rsidR="009567B5" w:rsidRPr="00317BB8">
        <w:rPr>
          <w:sz w:val="17"/>
          <w:szCs w:val="17"/>
          <w:lang w:val="es-ES_tradnl"/>
        </w:rPr>
        <w:t xml:space="preserve"> </w:t>
      </w:r>
      <w:r w:rsidRPr="00317BB8">
        <w:rPr>
          <w:sz w:val="17"/>
          <w:szCs w:val="17"/>
          <w:lang w:val="es-ES_tradnl"/>
        </w:rPr>
        <w:t>y</w:t>
      </w:r>
    </w:p>
    <w:p w14:paraId="3247E7C6" w14:textId="77777777" w:rsidR="00807B26" w:rsidRPr="00317BB8" w:rsidRDefault="003B4DE2" w:rsidP="00756EBF">
      <w:pPr>
        <w:pStyle w:val="ListParagraph"/>
        <w:numPr>
          <w:ilvl w:val="0"/>
          <w:numId w:val="11"/>
        </w:numPr>
        <w:spacing w:after="120"/>
        <w:ind w:left="993" w:hanging="426"/>
        <w:contextualSpacing w:val="0"/>
        <w:rPr>
          <w:sz w:val="17"/>
          <w:szCs w:val="17"/>
          <w:lang w:val="es-ES_tradnl"/>
        </w:rPr>
      </w:pPr>
      <w:r w:rsidRPr="00317BB8">
        <w:rPr>
          <w:sz w:val="17"/>
          <w:szCs w:val="17"/>
          <w:lang w:val="es-ES_tradnl"/>
        </w:rPr>
        <w:t>f</w:t>
      </w:r>
      <w:r w:rsidR="00A63616" w:rsidRPr="00317BB8">
        <w:rPr>
          <w:sz w:val="17"/>
          <w:szCs w:val="17"/>
          <w:lang w:val="es-ES_tradnl"/>
        </w:rPr>
        <w:t xml:space="preserve">echa de </w:t>
      </w:r>
      <w:r w:rsidR="00807B26" w:rsidRPr="00317BB8">
        <w:rPr>
          <w:sz w:val="17"/>
          <w:szCs w:val="17"/>
          <w:lang w:val="es-ES_tradnl"/>
        </w:rPr>
        <w:t>publica</w:t>
      </w:r>
      <w:r w:rsidR="00A63616" w:rsidRPr="00317BB8">
        <w:rPr>
          <w:sz w:val="17"/>
          <w:szCs w:val="17"/>
          <w:lang w:val="es-ES_tradnl"/>
        </w:rPr>
        <w:t>ción</w:t>
      </w:r>
      <w:r w:rsidR="00807B26" w:rsidRPr="00317BB8">
        <w:rPr>
          <w:sz w:val="17"/>
          <w:szCs w:val="17"/>
          <w:lang w:val="es-ES_tradnl"/>
        </w:rPr>
        <w:t>.</w:t>
      </w:r>
    </w:p>
    <w:p w14:paraId="0B93780A" w14:textId="49144A65" w:rsidR="007E0F90" w:rsidRPr="00317BB8" w:rsidDel="00446440" w:rsidRDefault="007E0F90" w:rsidP="00805352">
      <w:pPr>
        <w:pStyle w:val="ONUME"/>
        <w:rPr>
          <w:del w:id="154" w:author="Author"/>
          <w:sz w:val="17"/>
          <w:szCs w:val="17"/>
          <w:lang w:val="es-ES_tradnl"/>
        </w:rPr>
      </w:pPr>
      <w:del w:id="155" w:author="Author">
        <w:r w:rsidRPr="00317BB8" w:rsidDel="00446440">
          <w:rPr>
            <w:sz w:val="17"/>
            <w:szCs w:val="17"/>
            <w:lang w:val="es-ES_tradnl"/>
          </w:rPr>
          <w:delText xml:space="preserve">Además de </w:delText>
        </w:r>
        <w:r w:rsidR="00B53E8D" w:rsidRPr="00317BB8" w:rsidDel="00446440">
          <w:rPr>
            <w:sz w:val="17"/>
            <w:szCs w:val="17"/>
            <w:lang w:val="es-ES_tradnl"/>
          </w:rPr>
          <w:delText>l</w:delText>
        </w:r>
        <w:r w:rsidRPr="00317BB8" w:rsidDel="00446440">
          <w:rPr>
            <w:sz w:val="17"/>
            <w:szCs w:val="17"/>
            <w:lang w:val="es-ES_tradnl"/>
          </w:rPr>
          <w:delText xml:space="preserve">os elementos </w:delText>
        </w:r>
        <w:r w:rsidR="00B53E8D" w:rsidRPr="00317BB8" w:rsidDel="00446440">
          <w:rPr>
            <w:sz w:val="17"/>
            <w:szCs w:val="17"/>
            <w:lang w:val="es-ES_tradnl"/>
          </w:rPr>
          <w:delText>antes</w:delText>
        </w:r>
        <w:r w:rsidRPr="00317BB8" w:rsidDel="00446440">
          <w:rPr>
            <w:sz w:val="17"/>
            <w:szCs w:val="17"/>
            <w:lang w:val="es-ES_tradnl"/>
          </w:rPr>
          <w:delText xml:space="preserve"> enumerados, el fichero de referencia podrá contener los siguientes elementos de datos:</w:delText>
        </w:r>
      </w:del>
    </w:p>
    <w:p w14:paraId="3370DAB2" w14:textId="358E1ABD" w:rsidR="007E0F90" w:rsidRPr="00317BB8" w:rsidDel="00446440" w:rsidRDefault="007E0F90" w:rsidP="00756EBF">
      <w:pPr>
        <w:pStyle w:val="ListParagraph"/>
        <w:numPr>
          <w:ilvl w:val="0"/>
          <w:numId w:val="13"/>
        </w:numPr>
        <w:spacing w:before="120" w:after="120"/>
        <w:ind w:left="993" w:hanging="426"/>
        <w:contextualSpacing w:val="0"/>
        <w:rPr>
          <w:del w:id="156" w:author="Author"/>
          <w:sz w:val="17"/>
          <w:szCs w:val="17"/>
          <w:lang w:val="es-ES_tradnl"/>
        </w:rPr>
      </w:pPr>
      <w:del w:id="157" w:author="Author">
        <w:r w:rsidRPr="00317BB8" w:rsidDel="00446440">
          <w:rPr>
            <w:sz w:val="17"/>
            <w:szCs w:val="17"/>
            <w:lang w:val="es-ES_tradnl"/>
          </w:rPr>
          <w:delText xml:space="preserve">código de excepción de publicación (por ejemplo, para </w:delText>
        </w:r>
        <w:r w:rsidR="00BA3C2A" w:rsidRPr="00317BB8" w:rsidDel="00446440">
          <w:rPr>
            <w:sz w:val="17"/>
            <w:szCs w:val="17"/>
            <w:lang w:val="es-ES_tradnl"/>
          </w:rPr>
          <w:delText xml:space="preserve">identificar </w:delText>
        </w:r>
        <w:r w:rsidR="003B4DE2" w:rsidRPr="00317BB8" w:rsidDel="00446440">
          <w:rPr>
            <w:sz w:val="17"/>
            <w:szCs w:val="17"/>
            <w:lang w:val="es-ES_tradnl"/>
          </w:rPr>
          <w:delText xml:space="preserve">documentos </w:delText>
        </w:r>
        <w:r w:rsidR="00B53E8D" w:rsidRPr="00317BB8" w:rsidDel="00446440">
          <w:rPr>
            <w:sz w:val="17"/>
            <w:szCs w:val="17"/>
            <w:lang w:val="es-ES_tradnl"/>
          </w:rPr>
          <w:delText>eliminados</w:delText>
        </w:r>
        <w:r w:rsidR="003B4DE2" w:rsidRPr="00317BB8" w:rsidDel="00446440">
          <w:rPr>
            <w:sz w:val="17"/>
            <w:szCs w:val="17"/>
            <w:lang w:val="es-ES_tradnl"/>
          </w:rPr>
          <w:delText xml:space="preserve"> </w:delText>
        </w:r>
        <w:r w:rsidR="00AF3127" w:rsidRPr="00317BB8" w:rsidDel="00446440">
          <w:rPr>
            <w:sz w:val="17"/>
            <w:szCs w:val="17"/>
            <w:lang w:val="es-ES_tradnl"/>
          </w:rPr>
          <w:delText>u omitidos</w:delText>
        </w:r>
        <w:r w:rsidR="003B4DE2" w:rsidRPr="00317BB8" w:rsidDel="00446440">
          <w:rPr>
            <w:sz w:val="17"/>
            <w:szCs w:val="17"/>
            <w:lang w:val="es-ES_tradnl"/>
          </w:rPr>
          <w:delText>);</w:delText>
        </w:r>
      </w:del>
    </w:p>
    <w:p w14:paraId="0B82A7F3" w14:textId="1C11F592" w:rsidR="003B4DE2" w:rsidRPr="00317BB8" w:rsidDel="00446440" w:rsidRDefault="003B4DE2" w:rsidP="00756EBF">
      <w:pPr>
        <w:pStyle w:val="ListParagraph"/>
        <w:numPr>
          <w:ilvl w:val="0"/>
          <w:numId w:val="13"/>
        </w:numPr>
        <w:spacing w:before="120" w:after="120"/>
        <w:ind w:left="993" w:hanging="426"/>
        <w:contextualSpacing w:val="0"/>
        <w:rPr>
          <w:del w:id="158" w:author="Author"/>
          <w:sz w:val="17"/>
          <w:szCs w:val="17"/>
          <w:lang w:val="es-ES_tradnl"/>
        </w:rPr>
      </w:pPr>
      <w:del w:id="159" w:author="Author">
        <w:r w:rsidRPr="00317BB8" w:rsidDel="00446440">
          <w:rPr>
            <w:sz w:val="17"/>
            <w:szCs w:val="17"/>
            <w:lang w:val="es-ES_tradnl"/>
          </w:rPr>
          <w:delText>identificación de solicitud de prioridad de la correspondiente publicación, que debe</w:delText>
        </w:r>
        <w:r w:rsidR="001122A4" w:rsidRPr="00317BB8" w:rsidDel="00446440">
          <w:rPr>
            <w:sz w:val="17"/>
            <w:szCs w:val="17"/>
            <w:lang w:val="es-ES_tradnl"/>
          </w:rPr>
          <w:delText>rá</w:delText>
        </w:r>
        <w:r w:rsidRPr="00317BB8" w:rsidDel="00446440">
          <w:rPr>
            <w:sz w:val="17"/>
            <w:szCs w:val="17"/>
            <w:lang w:val="es-ES_tradnl"/>
          </w:rPr>
          <w:delText xml:space="preserve"> </w:delText>
        </w:r>
        <w:r w:rsidR="00B53E8D" w:rsidRPr="00317BB8" w:rsidDel="00446440">
          <w:rPr>
            <w:sz w:val="17"/>
            <w:szCs w:val="17"/>
            <w:lang w:val="es-ES_tradnl"/>
          </w:rPr>
          <w:delText>incluir</w:delText>
        </w:r>
        <w:r w:rsidRPr="00317BB8" w:rsidDel="00446440">
          <w:rPr>
            <w:sz w:val="17"/>
            <w:szCs w:val="17"/>
            <w:lang w:val="es-ES_tradnl"/>
          </w:rPr>
          <w:delText xml:space="preserve"> los subelementos siguientes: </w:delText>
        </w:r>
      </w:del>
    </w:p>
    <w:p w14:paraId="2E71BB1E" w14:textId="34F2A22B" w:rsidR="00807B26" w:rsidRPr="00317BB8" w:rsidDel="00446440" w:rsidRDefault="003B4DE2" w:rsidP="00BF61DF">
      <w:pPr>
        <w:pStyle w:val="ListParagraph"/>
        <w:numPr>
          <w:ilvl w:val="0"/>
          <w:numId w:val="12"/>
        </w:numPr>
        <w:spacing w:before="120" w:after="120"/>
        <w:ind w:left="1560" w:hanging="426"/>
        <w:contextualSpacing w:val="0"/>
        <w:rPr>
          <w:del w:id="160" w:author="Author"/>
          <w:sz w:val="17"/>
          <w:szCs w:val="17"/>
          <w:lang w:val="es-ES_tradnl"/>
        </w:rPr>
      </w:pPr>
      <w:del w:id="161" w:author="Author">
        <w:r w:rsidRPr="00317BB8" w:rsidDel="00446440">
          <w:rPr>
            <w:sz w:val="17"/>
            <w:szCs w:val="17"/>
            <w:lang w:val="es-ES_tradnl"/>
          </w:rPr>
          <w:delText xml:space="preserve">código alfabético de dos letras de la </w:delText>
        </w:r>
        <w:r w:rsidR="003E1652" w:rsidRPr="00317BB8" w:rsidDel="00446440">
          <w:rPr>
            <w:sz w:val="17"/>
            <w:szCs w:val="17"/>
            <w:lang w:val="es-ES_tradnl"/>
          </w:rPr>
          <w:delText>OPI</w:delText>
        </w:r>
        <w:r w:rsidR="001122A4" w:rsidRPr="00317BB8" w:rsidDel="00446440">
          <w:rPr>
            <w:sz w:val="17"/>
            <w:szCs w:val="17"/>
            <w:lang w:val="es-ES_tradnl"/>
          </w:rPr>
          <w:delText xml:space="preserve"> </w:delText>
        </w:r>
        <w:r w:rsidRPr="00317BB8" w:rsidDel="00446440">
          <w:rPr>
            <w:sz w:val="17"/>
            <w:szCs w:val="17"/>
            <w:lang w:val="es-ES_tradnl"/>
          </w:rPr>
          <w:delText>que publi</w:delText>
        </w:r>
        <w:r w:rsidR="00BF1BD1" w:rsidRPr="00317BB8" w:rsidDel="00446440">
          <w:rPr>
            <w:sz w:val="17"/>
            <w:szCs w:val="17"/>
            <w:lang w:val="es-ES_tradnl"/>
          </w:rPr>
          <w:delText>ca</w:delText>
        </w:r>
        <w:r w:rsidRPr="00317BB8" w:rsidDel="00446440">
          <w:rPr>
            <w:sz w:val="17"/>
            <w:szCs w:val="17"/>
            <w:lang w:val="es-ES_tradnl"/>
          </w:rPr>
          <w:delText xml:space="preserve"> la solicitud de prioridad</w:delText>
        </w:r>
        <w:r w:rsidR="00191469" w:rsidRPr="00317BB8" w:rsidDel="00446440">
          <w:rPr>
            <w:sz w:val="17"/>
            <w:szCs w:val="17"/>
            <w:lang w:val="es-ES_tradnl"/>
          </w:rPr>
          <w:delText>;</w:delText>
        </w:r>
      </w:del>
    </w:p>
    <w:p w14:paraId="5C243D52" w14:textId="51E26A9E" w:rsidR="00807B26" w:rsidRPr="00317BB8" w:rsidDel="00446440" w:rsidRDefault="003B4DE2" w:rsidP="00BF61DF">
      <w:pPr>
        <w:pStyle w:val="ListParagraph"/>
        <w:numPr>
          <w:ilvl w:val="0"/>
          <w:numId w:val="12"/>
        </w:numPr>
        <w:spacing w:before="120" w:after="120"/>
        <w:ind w:left="1560" w:hanging="426"/>
        <w:contextualSpacing w:val="0"/>
        <w:rPr>
          <w:del w:id="162" w:author="Author"/>
          <w:sz w:val="17"/>
          <w:szCs w:val="17"/>
          <w:lang w:val="es-ES_tradnl"/>
        </w:rPr>
      </w:pPr>
      <w:del w:id="163" w:author="Author">
        <w:r w:rsidRPr="00317BB8" w:rsidDel="00446440">
          <w:rPr>
            <w:sz w:val="17"/>
            <w:szCs w:val="17"/>
            <w:lang w:val="es-ES_tradnl"/>
          </w:rPr>
          <w:delText>número de solicitud de prioridad</w:delText>
        </w:r>
        <w:r w:rsidR="00191469" w:rsidRPr="00317BB8" w:rsidDel="00446440">
          <w:rPr>
            <w:sz w:val="17"/>
            <w:szCs w:val="17"/>
            <w:lang w:val="es-ES_tradnl"/>
          </w:rPr>
          <w:delText>;</w:delText>
        </w:r>
      </w:del>
    </w:p>
    <w:p w14:paraId="7551614E" w14:textId="6DB6CBF5" w:rsidR="00807B26" w:rsidRPr="00317BB8" w:rsidDel="00446440" w:rsidRDefault="003B4DE2" w:rsidP="00BF61DF">
      <w:pPr>
        <w:pStyle w:val="ListParagraph"/>
        <w:numPr>
          <w:ilvl w:val="0"/>
          <w:numId w:val="12"/>
        </w:numPr>
        <w:spacing w:before="120" w:after="120"/>
        <w:ind w:left="1560" w:hanging="426"/>
        <w:contextualSpacing w:val="0"/>
        <w:rPr>
          <w:del w:id="164" w:author="Author"/>
          <w:sz w:val="17"/>
          <w:szCs w:val="17"/>
          <w:lang w:val="es-ES_tradnl"/>
        </w:rPr>
      </w:pPr>
      <w:del w:id="165" w:author="Author">
        <w:r w:rsidRPr="00317BB8" w:rsidDel="00446440">
          <w:rPr>
            <w:sz w:val="17"/>
            <w:szCs w:val="17"/>
            <w:lang w:val="es-ES_tradnl"/>
          </w:rPr>
          <w:delText>código de tipo de documento de la solicitud de prioridad; y</w:delText>
        </w:r>
      </w:del>
    </w:p>
    <w:p w14:paraId="4E0EEA77" w14:textId="42AE6DB2" w:rsidR="00807B26" w:rsidRPr="00317BB8" w:rsidDel="00446440" w:rsidRDefault="003B4DE2" w:rsidP="00BF61DF">
      <w:pPr>
        <w:pStyle w:val="ListParagraph"/>
        <w:numPr>
          <w:ilvl w:val="0"/>
          <w:numId w:val="12"/>
        </w:numPr>
        <w:spacing w:before="120" w:after="120"/>
        <w:ind w:left="1560" w:hanging="426"/>
        <w:contextualSpacing w:val="0"/>
        <w:rPr>
          <w:del w:id="166" w:author="Author"/>
          <w:sz w:val="17"/>
          <w:szCs w:val="17"/>
          <w:lang w:val="es-ES_tradnl"/>
        </w:rPr>
      </w:pPr>
      <w:del w:id="167" w:author="Author">
        <w:r w:rsidRPr="00317BB8" w:rsidDel="00446440">
          <w:rPr>
            <w:sz w:val="17"/>
            <w:szCs w:val="17"/>
            <w:lang w:val="es-ES_tradnl"/>
          </w:rPr>
          <w:delText>fecha de presentación de la solicitud de prioridad</w:delText>
        </w:r>
        <w:r w:rsidR="00191469" w:rsidRPr="00317BB8" w:rsidDel="00446440">
          <w:rPr>
            <w:sz w:val="17"/>
            <w:szCs w:val="17"/>
            <w:lang w:val="es-ES_tradnl"/>
          </w:rPr>
          <w:delText>.</w:delText>
        </w:r>
      </w:del>
    </w:p>
    <w:p w14:paraId="2D45BE42" w14:textId="42074C01" w:rsidR="00807B26" w:rsidRPr="00317BB8" w:rsidDel="00446440" w:rsidRDefault="00B53E8D" w:rsidP="00756EBF">
      <w:pPr>
        <w:pStyle w:val="ListParagraph"/>
        <w:numPr>
          <w:ilvl w:val="0"/>
          <w:numId w:val="13"/>
        </w:numPr>
        <w:spacing w:before="120" w:after="120"/>
        <w:ind w:left="993" w:hanging="426"/>
        <w:contextualSpacing w:val="0"/>
        <w:rPr>
          <w:del w:id="168" w:author="Author"/>
          <w:sz w:val="17"/>
          <w:szCs w:val="17"/>
          <w:lang w:val="es-ES_tradnl"/>
        </w:rPr>
      </w:pPr>
      <w:del w:id="169" w:author="Author">
        <w:r w:rsidRPr="00317BB8" w:rsidDel="00446440">
          <w:rPr>
            <w:sz w:val="17"/>
            <w:szCs w:val="17"/>
            <w:lang w:val="es-ES_tradnl"/>
          </w:rPr>
          <w:delText>i</w:delText>
        </w:r>
        <w:r w:rsidR="003B4DE2" w:rsidRPr="00317BB8" w:rsidDel="00446440">
          <w:rPr>
            <w:sz w:val="17"/>
            <w:szCs w:val="17"/>
            <w:lang w:val="es-ES_tradnl"/>
          </w:rPr>
          <w:delText xml:space="preserve">dentificación de la solicitud </w:delText>
        </w:r>
        <w:r w:rsidR="00BF1BD1" w:rsidRPr="00317BB8" w:rsidDel="00446440">
          <w:rPr>
            <w:sz w:val="17"/>
            <w:szCs w:val="17"/>
            <w:lang w:val="es-ES_tradnl"/>
          </w:rPr>
          <w:delText>de la correspondiente publicación, que debe</w:delText>
        </w:r>
        <w:r w:rsidR="001122A4" w:rsidRPr="00317BB8" w:rsidDel="00446440">
          <w:rPr>
            <w:sz w:val="17"/>
            <w:szCs w:val="17"/>
            <w:lang w:val="es-ES_tradnl"/>
          </w:rPr>
          <w:delText>rá</w:delText>
        </w:r>
        <w:r w:rsidR="00BF1BD1" w:rsidRPr="00317BB8" w:rsidDel="00446440">
          <w:rPr>
            <w:sz w:val="17"/>
            <w:szCs w:val="17"/>
            <w:lang w:val="es-ES_tradnl"/>
          </w:rPr>
          <w:delText xml:space="preserve"> </w:delText>
        </w:r>
        <w:r w:rsidRPr="00317BB8" w:rsidDel="00446440">
          <w:rPr>
            <w:sz w:val="17"/>
            <w:szCs w:val="17"/>
            <w:lang w:val="es-ES_tradnl"/>
          </w:rPr>
          <w:delText>incluir</w:delText>
        </w:r>
        <w:r w:rsidR="00BF1BD1" w:rsidRPr="00317BB8" w:rsidDel="00446440">
          <w:rPr>
            <w:sz w:val="17"/>
            <w:szCs w:val="17"/>
            <w:lang w:val="es-ES_tradnl"/>
          </w:rPr>
          <w:delText xml:space="preserve"> los subelementos siguientes</w:delText>
        </w:r>
        <w:r w:rsidR="00807B26" w:rsidRPr="00317BB8" w:rsidDel="00446440">
          <w:rPr>
            <w:sz w:val="17"/>
            <w:szCs w:val="17"/>
            <w:lang w:val="es-ES_tradnl"/>
          </w:rPr>
          <w:delText>:</w:delText>
        </w:r>
      </w:del>
    </w:p>
    <w:p w14:paraId="67A0BA73" w14:textId="5CAB3804" w:rsidR="00807B26" w:rsidRPr="00317BB8" w:rsidDel="00446440" w:rsidRDefault="00BF1BD1" w:rsidP="00191469">
      <w:pPr>
        <w:pStyle w:val="ListParagraph"/>
        <w:numPr>
          <w:ilvl w:val="0"/>
          <w:numId w:val="12"/>
        </w:numPr>
        <w:spacing w:before="120" w:after="120"/>
        <w:ind w:left="1494"/>
        <w:contextualSpacing w:val="0"/>
        <w:rPr>
          <w:del w:id="170" w:author="Author"/>
          <w:sz w:val="17"/>
          <w:szCs w:val="17"/>
          <w:lang w:val="es-ES_tradnl"/>
        </w:rPr>
      </w:pPr>
      <w:del w:id="171" w:author="Author">
        <w:r w:rsidRPr="00317BB8" w:rsidDel="00446440">
          <w:rPr>
            <w:sz w:val="17"/>
            <w:szCs w:val="17"/>
            <w:lang w:val="es-ES_tradnl"/>
          </w:rPr>
          <w:delText xml:space="preserve">código alfabético de dos letras de la </w:delText>
        </w:r>
        <w:r w:rsidR="003E1652" w:rsidRPr="00317BB8" w:rsidDel="00446440">
          <w:rPr>
            <w:sz w:val="17"/>
            <w:szCs w:val="17"/>
            <w:lang w:val="es-ES_tradnl"/>
          </w:rPr>
          <w:delText>OPI</w:delText>
        </w:r>
        <w:r w:rsidR="001122A4" w:rsidRPr="00317BB8" w:rsidDel="00446440">
          <w:rPr>
            <w:sz w:val="17"/>
            <w:szCs w:val="17"/>
            <w:lang w:val="es-ES_tradnl"/>
          </w:rPr>
          <w:delText xml:space="preserve"> </w:delText>
        </w:r>
        <w:r w:rsidRPr="00317BB8" w:rsidDel="00446440">
          <w:rPr>
            <w:sz w:val="17"/>
            <w:szCs w:val="17"/>
            <w:lang w:val="es-ES_tradnl"/>
          </w:rPr>
          <w:delText>que publica la solicitud</w:delText>
        </w:r>
        <w:r w:rsidR="00191469" w:rsidRPr="00317BB8" w:rsidDel="00446440">
          <w:rPr>
            <w:sz w:val="17"/>
            <w:szCs w:val="17"/>
            <w:lang w:val="es-ES_tradnl"/>
          </w:rPr>
          <w:delText>;</w:delText>
        </w:r>
      </w:del>
    </w:p>
    <w:p w14:paraId="392CE4A4" w14:textId="35E60F9D" w:rsidR="00807B26" w:rsidRPr="00317BB8" w:rsidDel="00446440" w:rsidRDefault="00BF1BD1" w:rsidP="00A93BDA">
      <w:pPr>
        <w:pStyle w:val="ListParagraph"/>
        <w:numPr>
          <w:ilvl w:val="0"/>
          <w:numId w:val="12"/>
        </w:numPr>
        <w:spacing w:before="120" w:after="120"/>
        <w:ind w:left="1494"/>
        <w:contextualSpacing w:val="0"/>
        <w:rPr>
          <w:del w:id="172" w:author="Author"/>
          <w:sz w:val="17"/>
          <w:szCs w:val="17"/>
          <w:lang w:val="es-ES_tradnl"/>
        </w:rPr>
      </w:pPr>
      <w:del w:id="173" w:author="Author">
        <w:r w:rsidRPr="00317BB8" w:rsidDel="00446440">
          <w:rPr>
            <w:sz w:val="17"/>
            <w:szCs w:val="17"/>
            <w:lang w:val="es-ES_tradnl"/>
          </w:rPr>
          <w:delText>número de solicitud</w:delText>
        </w:r>
        <w:r w:rsidR="00191469" w:rsidRPr="00317BB8" w:rsidDel="00446440">
          <w:rPr>
            <w:sz w:val="17"/>
            <w:szCs w:val="17"/>
            <w:lang w:val="es-ES_tradnl"/>
          </w:rPr>
          <w:delText>;</w:delText>
        </w:r>
        <w:r w:rsidR="00BA3C2A" w:rsidRPr="00317BB8" w:rsidDel="00446440">
          <w:rPr>
            <w:sz w:val="17"/>
            <w:szCs w:val="17"/>
            <w:lang w:val="es-ES_tradnl"/>
          </w:rPr>
          <w:delText xml:space="preserve"> </w:delText>
        </w:r>
        <w:r w:rsidRPr="00317BB8" w:rsidDel="00446440">
          <w:rPr>
            <w:sz w:val="17"/>
            <w:szCs w:val="17"/>
            <w:lang w:val="es-ES_tradnl"/>
          </w:rPr>
          <w:delText>y</w:delText>
        </w:r>
      </w:del>
    </w:p>
    <w:p w14:paraId="0A4C2D57" w14:textId="7A28CFF8" w:rsidR="00807B26" w:rsidRPr="00317BB8" w:rsidDel="00446440" w:rsidRDefault="00BF1BD1" w:rsidP="00E12196">
      <w:pPr>
        <w:pStyle w:val="ListParagraph"/>
        <w:numPr>
          <w:ilvl w:val="0"/>
          <w:numId w:val="12"/>
        </w:numPr>
        <w:spacing w:before="120" w:after="220"/>
        <w:ind w:left="1491" w:hanging="357"/>
        <w:contextualSpacing w:val="0"/>
        <w:rPr>
          <w:del w:id="174" w:author="Author"/>
          <w:sz w:val="17"/>
          <w:szCs w:val="17"/>
          <w:lang w:val="es-ES_tradnl"/>
        </w:rPr>
      </w:pPr>
      <w:del w:id="175" w:author="Author">
        <w:r w:rsidRPr="00317BB8" w:rsidDel="00446440">
          <w:rPr>
            <w:sz w:val="17"/>
            <w:szCs w:val="17"/>
            <w:lang w:val="es-ES_tradnl"/>
          </w:rPr>
          <w:delText>fecha de presentación</w:delText>
        </w:r>
        <w:r w:rsidR="00807B26" w:rsidRPr="00317BB8" w:rsidDel="00446440">
          <w:rPr>
            <w:sz w:val="17"/>
            <w:szCs w:val="17"/>
            <w:lang w:val="es-ES_tradnl"/>
          </w:rPr>
          <w:delText>.</w:delText>
        </w:r>
      </w:del>
    </w:p>
    <w:p w14:paraId="51D31503" w14:textId="685A1626" w:rsidR="00BA3C2A" w:rsidRPr="00317BB8" w:rsidDel="00446440" w:rsidRDefault="00BA3C2A" w:rsidP="00BA3C2A">
      <w:pPr>
        <w:pStyle w:val="ListParagraph"/>
        <w:numPr>
          <w:ilvl w:val="0"/>
          <w:numId w:val="13"/>
        </w:numPr>
        <w:spacing w:before="120" w:after="120"/>
        <w:ind w:left="924" w:hanging="357"/>
        <w:contextualSpacing w:val="0"/>
        <w:rPr>
          <w:del w:id="176" w:author="Author"/>
          <w:sz w:val="17"/>
          <w:szCs w:val="17"/>
          <w:lang w:val="es-ES_tradnl"/>
        </w:rPr>
      </w:pPr>
      <w:bookmarkStart w:id="177" w:name="_Ref76724519"/>
      <w:del w:id="178" w:author="Author">
        <w:r w:rsidRPr="00317BB8" w:rsidDel="00446440">
          <w:rPr>
            <w:sz w:val="17"/>
            <w:szCs w:val="17"/>
            <w:lang w:val="es-ES_tradnl"/>
          </w:rPr>
          <w:delText>indicación de si el resumen, la descripción y las reivindicaciones de una publicación son texto susceptible de búsqueda, mediante la selección de uno de los siguientes códigos:</w:delText>
        </w:r>
      </w:del>
    </w:p>
    <w:p w14:paraId="29D9F4AD" w14:textId="11DE32AB" w:rsidR="00BA3C2A" w:rsidRPr="00317BB8" w:rsidDel="00446440" w:rsidRDefault="00BA3C2A" w:rsidP="00BA3C2A">
      <w:pPr>
        <w:pStyle w:val="ListParagraph"/>
        <w:numPr>
          <w:ilvl w:val="0"/>
          <w:numId w:val="22"/>
        </w:numPr>
        <w:spacing w:before="120" w:after="120"/>
        <w:contextualSpacing w:val="0"/>
        <w:rPr>
          <w:del w:id="179" w:author="Author"/>
          <w:sz w:val="17"/>
          <w:szCs w:val="17"/>
          <w:lang w:val="es-ES_tradnl"/>
        </w:rPr>
      </w:pPr>
      <w:del w:id="180" w:author="Author">
        <w:r w:rsidRPr="00317BB8" w:rsidDel="00446440">
          <w:rPr>
            <w:sz w:val="17"/>
            <w:szCs w:val="17"/>
            <w:lang w:val="es-ES_tradnl"/>
          </w:rPr>
          <w:delText>"N" - No disponible</w:delText>
        </w:r>
      </w:del>
    </w:p>
    <w:p w14:paraId="4B7E07D1" w14:textId="0BD1E4F4" w:rsidR="00BA3C2A" w:rsidRPr="00317BB8" w:rsidDel="00446440" w:rsidRDefault="00BA3C2A" w:rsidP="00CD6107">
      <w:pPr>
        <w:pStyle w:val="ListParagraph"/>
        <w:numPr>
          <w:ilvl w:val="0"/>
          <w:numId w:val="22"/>
        </w:numPr>
        <w:spacing w:before="120" w:after="120"/>
        <w:contextualSpacing w:val="0"/>
        <w:rPr>
          <w:del w:id="181" w:author="Author"/>
          <w:sz w:val="17"/>
          <w:szCs w:val="17"/>
          <w:lang w:val="es-ES_tradnl"/>
        </w:rPr>
      </w:pPr>
      <w:del w:id="182" w:author="Author">
        <w:r w:rsidRPr="00317BB8" w:rsidDel="00446440">
          <w:rPr>
            <w:sz w:val="17"/>
            <w:szCs w:val="17"/>
            <w:lang w:val="es-ES_tradnl"/>
          </w:rPr>
          <w:delText>"U" - Desconocido</w:delText>
        </w:r>
      </w:del>
    </w:p>
    <w:p w14:paraId="05941FC5" w14:textId="12D31359" w:rsidR="00BA3C2A" w:rsidRPr="00317BB8" w:rsidDel="00446440" w:rsidRDefault="00BA3C2A" w:rsidP="00CD6107">
      <w:pPr>
        <w:pStyle w:val="ListParagraph"/>
        <w:numPr>
          <w:ilvl w:val="0"/>
          <w:numId w:val="22"/>
        </w:numPr>
        <w:spacing w:before="120" w:after="120"/>
        <w:contextualSpacing w:val="0"/>
        <w:rPr>
          <w:del w:id="183" w:author="Author"/>
          <w:sz w:val="17"/>
          <w:szCs w:val="17"/>
          <w:lang w:val="es-ES_tradnl"/>
        </w:rPr>
      </w:pPr>
      <w:del w:id="184" w:author="Author">
        <w:r w:rsidRPr="00317BB8" w:rsidDel="00446440">
          <w:rPr>
            <w:sz w:val="17"/>
            <w:szCs w:val="17"/>
            <w:lang w:val="es-ES_tradnl"/>
          </w:rPr>
          <w:delText>códigos lingüísticos de dos letras en el que está disponible el texto susceptible de búsqueda</w:delText>
        </w:r>
        <w:r w:rsidR="002A19B2" w:rsidRPr="00317BB8" w:rsidDel="00446440">
          <w:rPr>
            <w:sz w:val="17"/>
            <w:szCs w:val="17"/>
            <w:u w:val="single"/>
            <w:lang w:val="es-ES_tradnl"/>
          </w:rPr>
          <w:delText xml:space="preserve"> en el idioma original o como traducción oficial</w:delText>
        </w:r>
      </w:del>
    </w:p>
    <w:bookmarkEnd w:id="177"/>
    <w:p w14:paraId="27741A34" w14:textId="4FF1211B" w:rsidR="000E1268" w:rsidRPr="00317BB8" w:rsidDel="00446440" w:rsidRDefault="000E1268" w:rsidP="00191469">
      <w:pPr>
        <w:pStyle w:val="ONUME"/>
        <w:tabs>
          <w:tab w:val="num" w:pos="-360"/>
        </w:tabs>
        <w:rPr>
          <w:del w:id="185" w:author="Author"/>
          <w:sz w:val="17"/>
          <w:szCs w:val="17"/>
          <w:lang w:val="es-ES_tradnl"/>
        </w:rPr>
      </w:pPr>
      <w:del w:id="186" w:author="Author">
        <w:r w:rsidRPr="00317BB8" w:rsidDel="00446440">
          <w:rPr>
            <w:sz w:val="17"/>
            <w:szCs w:val="17"/>
            <w:lang w:val="es-ES_tradnl"/>
          </w:rPr>
          <w:delText xml:space="preserve">Siempre </w:delText>
        </w:r>
        <w:r w:rsidR="001122A4" w:rsidRPr="00317BB8" w:rsidDel="00446440">
          <w:rPr>
            <w:sz w:val="17"/>
            <w:szCs w:val="17"/>
            <w:lang w:val="es-ES_tradnl"/>
          </w:rPr>
          <w:delText>deberá incluirse</w:delText>
        </w:r>
        <w:r w:rsidRPr="00317BB8" w:rsidDel="00446440">
          <w:rPr>
            <w:sz w:val="17"/>
            <w:szCs w:val="17"/>
            <w:lang w:val="es-ES_tradnl"/>
          </w:rPr>
          <w:delText xml:space="preserve"> el código de excepción de publicación (conforme al párrafo </w:delText>
        </w:r>
        <w:r w:rsidR="006B2F37" w:rsidRPr="00317BB8" w:rsidDel="00446440">
          <w:rPr>
            <w:sz w:val="17"/>
            <w:szCs w:val="17"/>
            <w:lang w:val="es-ES_tradnl"/>
          </w:rPr>
          <w:delText>9</w:delText>
        </w:r>
        <w:r w:rsidR="00BA3C2A" w:rsidRPr="00317BB8" w:rsidDel="00446440">
          <w:rPr>
            <w:sz w:val="17"/>
            <w:szCs w:val="17"/>
            <w:lang w:val="es-ES_tradnl"/>
          </w:rPr>
          <w:delText>.a</w:delText>
        </w:r>
        <w:r w:rsidRPr="00317BB8" w:rsidDel="00446440">
          <w:rPr>
            <w:sz w:val="17"/>
            <w:szCs w:val="17"/>
            <w:lang w:val="es-ES_tradnl"/>
          </w:rPr>
          <w:delText>)) de los documentos para los que no está disponible la publicación completa</w:delText>
        </w:r>
        <w:r w:rsidR="00B53E8D" w:rsidRPr="00317BB8" w:rsidDel="00446440">
          <w:rPr>
            <w:sz w:val="17"/>
            <w:szCs w:val="17"/>
            <w:lang w:val="es-ES_tradnl"/>
          </w:rPr>
          <w:delText xml:space="preserve"> de forma</w:delText>
        </w:r>
        <w:r w:rsidRPr="00317BB8" w:rsidDel="00446440">
          <w:rPr>
            <w:sz w:val="17"/>
            <w:szCs w:val="17"/>
            <w:lang w:val="es-ES_tradnl"/>
          </w:rPr>
          <w:delText xml:space="preserve"> legible </w:delText>
        </w:r>
        <w:r w:rsidR="00DA4426" w:rsidRPr="00317BB8" w:rsidDel="00446440">
          <w:rPr>
            <w:sz w:val="17"/>
            <w:szCs w:val="17"/>
            <w:lang w:val="es-ES_tradnl"/>
          </w:rPr>
          <w:delText>por máquina</w:delText>
        </w:r>
        <w:r w:rsidR="009567B5" w:rsidRPr="00317BB8" w:rsidDel="00446440">
          <w:rPr>
            <w:sz w:val="17"/>
            <w:szCs w:val="17"/>
            <w:lang w:val="es-ES_tradnl"/>
          </w:rPr>
          <w:delText xml:space="preserve"> </w:delText>
        </w:r>
        <w:r w:rsidRPr="00317BB8" w:rsidDel="00446440">
          <w:rPr>
            <w:sz w:val="17"/>
            <w:szCs w:val="17"/>
            <w:lang w:val="es-ES_tradnl"/>
          </w:rPr>
          <w:delText xml:space="preserve">(véanse los párrafos </w:delText>
        </w:r>
        <w:r w:rsidR="006B2F37" w:rsidRPr="00317BB8" w:rsidDel="00446440">
          <w:rPr>
            <w:sz w:val="17"/>
            <w:szCs w:val="17"/>
            <w:lang w:val="es-ES_tradnl"/>
          </w:rPr>
          <w:delText xml:space="preserve">23 </w:delText>
        </w:r>
        <w:r w:rsidRPr="00317BB8" w:rsidDel="00446440">
          <w:rPr>
            <w:sz w:val="17"/>
            <w:szCs w:val="17"/>
            <w:lang w:val="es-ES_tradnl"/>
          </w:rPr>
          <w:delText>a</w:delText>
        </w:r>
        <w:r w:rsidR="00C6480C" w:rsidRPr="00317BB8" w:rsidDel="00446440">
          <w:rPr>
            <w:sz w:val="17"/>
            <w:szCs w:val="17"/>
            <w:lang w:val="es-ES_tradnl"/>
          </w:rPr>
          <w:delText xml:space="preserve"> </w:delText>
        </w:r>
        <w:r w:rsidR="006B2F37" w:rsidRPr="00317BB8" w:rsidDel="00446440">
          <w:rPr>
            <w:sz w:val="17"/>
            <w:szCs w:val="17"/>
            <w:lang w:val="es-ES_tradnl"/>
          </w:rPr>
          <w:delText>26</w:delText>
        </w:r>
        <w:r w:rsidRPr="00317BB8" w:rsidDel="00446440">
          <w:rPr>
            <w:sz w:val="17"/>
            <w:szCs w:val="17"/>
            <w:lang w:val="es-ES_tradnl"/>
          </w:rPr>
          <w:delText>).</w:delText>
        </w:r>
        <w:r w:rsidR="009567B5" w:rsidRPr="00317BB8" w:rsidDel="00446440">
          <w:rPr>
            <w:sz w:val="17"/>
            <w:szCs w:val="17"/>
            <w:lang w:val="es-ES_tradnl"/>
          </w:rPr>
          <w:delText xml:space="preserve"> </w:delText>
        </w:r>
        <w:r w:rsidRPr="00317BB8" w:rsidDel="00446440">
          <w:rPr>
            <w:sz w:val="17"/>
            <w:szCs w:val="17"/>
            <w:lang w:val="es-ES_tradnl"/>
          </w:rPr>
          <w:delText xml:space="preserve">En caso contrario, </w:delText>
        </w:r>
        <w:r w:rsidR="00B53E8D" w:rsidRPr="00317BB8" w:rsidDel="00446440">
          <w:rPr>
            <w:sz w:val="17"/>
            <w:szCs w:val="17"/>
            <w:lang w:val="es-ES_tradnl"/>
          </w:rPr>
          <w:delText xml:space="preserve">no </w:delText>
        </w:r>
        <w:r w:rsidR="001122A4" w:rsidRPr="00317BB8" w:rsidDel="00446440">
          <w:rPr>
            <w:sz w:val="17"/>
            <w:szCs w:val="17"/>
            <w:lang w:val="es-ES_tradnl"/>
          </w:rPr>
          <w:delText xml:space="preserve">deberá </w:delText>
        </w:r>
        <w:r w:rsidR="00B31609" w:rsidRPr="00317BB8" w:rsidDel="00446440">
          <w:rPr>
            <w:sz w:val="17"/>
            <w:szCs w:val="17"/>
            <w:lang w:val="es-ES_tradnl"/>
          </w:rPr>
          <w:delText>indicarse nada en</w:delText>
        </w:r>
        <w:r w:rsidR="001122A4" w:rsidRPr="00317BB8" w:rsidDel="00446440">
          <w:rPr>
            <w:sz w:val="17"/>
            <w:szCs w:val="17"/>
            <w:lang w:val="es-ES_tradnl"/>
          </w:rPr>
          <w:delText xml:space="preserve"> </w:delText>
        </w:r>
        <w:r w:rsidRPr="00317BB8" w:rsidDel="00446440">
          <w:rPr>
            <w:sz w:val="17"/>
            <w:szCs w:val="17"/>
            <w:lang w:val="es-ES_tradnl"/>
          </w:rPr>
          <w:delText>el “código de excepción de publicación”.</w:delText>
        </w:r>
      </w:del>
    </w:p>
    <w:p w14:paraId="2C1E0E30" w14:textId="5DEE943B" w:rsidR="000E1268" w:rsidRPr="00317BB8" w:rsidDel="00446440" w:rsidRDefault="00B53E8D" w:rsidP="00CB2F1D">
      <w:pPr>
        <w:pStyle w:val="ONUME"/>
        <w:rPr>
          <w:del w:id="187" w:author="Author"/>
          <w:sz w:val="17"/>
          <w:szCs w:val="17"/>
          <w:lang w:val="es-ES_tradnl"/>
        </w:rPr>
      </w:pPr>
      <w:del w:id="188" w:author="Author">
        <w:r w:rsidRPr="00317BB8" w:rsidDel="00446440">
          <w:rPr>
            <w:sz w:val="17"/>
            <w:szCs w:val="17"/>
            <w:lang w:val="es-ES_tradnl"/>
          </w:rPr>
          <w:delText xml:space="preserve">La </w:delText>
        </w:r>
        <w:r w:rsidR="003E1652" w:rsidRPr="00317BB8" w:rsidDel="00446440">
          <w:rPr>
            <w:sz w:val="17"/>
            <w:szCs w:val="17"/>
            <w:lang w:val="es-ES_tradnl"/>
          </w:rPr>
          <w:delText>OPI</w:delText>
        </w:r>
        <w:r w:rsidRPr="00317BB8" w:rsidDel="00446440">
          <w:rPr>
            <w:sz w:val="17"/>
            <w:szCs w:val="17"/>
            <w:lang w:val="es-ES_tradnl"/>
          </w:rPr>
          <w:delText xml:space="preserve"> que genera el fichero de referencia </w:delText>
        </w:r>
        <w:r w:rsidR="00B84911" w:rsidRPr="00317BB8" w:rsidDel="00446440">
          <w:rPr>
            <w:sz w:val="17"/>
            <w:szCs w:val="17"/>
            <w:lang w:val="es-ES_tradnl"/>
          </w:rPr>
          <w:delText>podrá</w:delText>
        </w:r>
        <w:r w:rsidRPr="00317BB8" w:rsidDel="00446440">
          <w:rPr>
            <w:sz w:val="17"/>
            <w:szCs w:val="17"/>
            <w:lang w:val="es-ES_tradnl"/>
          </w:rPr>
          <w:delText xml:space="preserve">, discrecionalmente, suministrar </w:delText>
        </w:r>
        <w:r w:rsidR="000E1268" w:rsidRPr="00317BB8" w:rsidDel="00446440">
          <w:rPr>
            <w:sz w:val="17"/>
            <w:szCs w:val="17"/>
            <w:lang w:val="es-ES_tradnl"/>
          </w:rPr>
          <w:delText xml:space="preserve">los elementos de datos opcionales indicados en los párrafos </w:delText>
        </w:r>
        <w:r w:rsidR="006B2F37" w:rsidRPr="00317BB8" w:rsidDel="00446440">
          <w:rPr>
            <w:sz w:val="17"/>
            <w:szCs w:val="17"/>
            <w:lang w:val="es-ES_tradnl"/>
          </w:rPr>
          <w:delText>9</w:delText>
        </w:r>
        <w:r w:rsidR="0072678D" w:rsidRPr="00317BB8" w:rsidDel="00446440">
          <w:rPr>
            <w:sz w:val="17"/>
            <w:szCs w:val="17"/>
            <w:lang w:val="es-ES_tradnl"/>
          </w:rPr>
          <w:delText>.b)</w:delText>
        </w:r>
        <w:r w:rsidR="000E1268" w:rsidRPr="00317BB8" w:rsidDel="00446440">
          <w:rPr>
            <w:sz w:val="17"/>
            <w:szCs w:val="17"/>
            <w:lang w:val="es-ES_tradnl"/>
          </w:rPr>
          <w:delText xml:space="preserve"> </w:delText>
        </w:r>
        <w:r w:rsidR="006B2F37" w:rsidRPr="00317BB8" w:rsidDel="00446440">
          <w:rPr>
            <w:sz w:val="17"/>
            <w:szCs w:val="17"/>
            <w:lang w:val="es-ES_tradnl"/>
          </w:rPr>
          <w:delText>a 9.d</w:delText>
        </w:r>
        <w:r w:rsidR="0072678D" w:rsidRPr="00317BB8" w:rsidDel="00446440">
          <w:rPr>
            <w:sz w:val="17"/>
            <w:szCs w:val="17"/>
            <w:lang w:val="es-ES_tradnl"/>
          </w:rPr>
          <w:delText>)</w:delText>
        </w:r>
        <w:r w:rsidR="00B31609" w:rsidRPr="00317BB8" w:rsidDel="00446440">
          <w:rPr>
            <w:sz w:val="17"/>
            <w:szCs w:val="17"/>
            <w:lang w:val="es-ES_tradnl"/>
          </w:rPr>
          <w:delText>.</w:delText>
        </w:r>
        <w:r w:rsidR="007B0E57" w:rsidRPr="00317BB8" w:rsidDel="00446440">
          <w:rPr>
            <w:sz w:val="17"/>
            <w:szCs w:val="17"/>
            <w:lang w:val="es-ES_tradnl"/>
          </w:rPr>
          <w:delText xml:space="preserve"> </w:delText>
        </w:r>
      </w:del>
    </w:p>
    <w:p w14:paraId="1813245A" w14:textId="70585938" w:rsidR="000E1268" w:rsidRPr="00317BB8" w:rsidDel="00446440" w:rsidRDefault="000E1268" w:rsidP="00CB2F1D">
      <w:pPr>
        <w:pStyle w:val="ONUME"/>
        <w:rPr>
          <w:del w:id="189" w:author="Author"/>
          <w:sz w:val="17"/>
          <w:szCs w:val="17"/>
          <w:lang w:val="es-ES_tradnl"/>
        </w:rPr>
      </w:pPr>
      <w:del w:id="190" w:author="Author">
        <w:r w:rsidRPr="00317BB8" w:rsidDel="00446440">
          <w:rPr>
            <w:sz w:val="17"/>
            <w:szCs w:val="17"/>
            <w:lang w:val="es-ES_tradnl"/>
          </w:rPr>
          <w:delText xml:space="preserve">La lista de documentos del fichero de referencia </w:delText>
        </w:r>
        <w:r w:rsidR="00605858" w:rsidRPr="00317BB8" w:rsidDel="00446440">
          <w:rPr>
            <w:sz w:val="17"/>
            <w:szCs w:val="17"/>
            <w:lang w:val="es-ES_tradnl"/>
          </w:rPr>
          <w:delText>deberá ordenarse,</w:delText>
        </w:r>
        <w:r w:rsidR="00FF6FB8" w:rsidRPr="00317BB8" w:rsidDel="00446440">
          <w:rPr>
            <w:sz w:val="17"/>
            <w:szCs w:val="17"/>
            <w:lang w:val="es-ES_tradnl"/>
          </w:rPr>
          <w:delText xml:space="preserve"> en primer lugar, </w:delText>
        </w:r>
        <w:r w:rsidRPr="00317BB8" w:rsidDel="00446440">
          <w:rPr>
            <w:sz w:val="17"/>
            <w:szCs w:val="17"/>
            <w:lang w:val="es-ES_tradnl"/>
          </w:rPr>
          <w:delText xml:space="preserve">por </w:delText>
        </w:r>
        <w:r w:rsidR="00B53E8D" w:rsidRPr="00317BB8" w:rsidDel="00446440">
          <w:rPr>
            <w:sz w:val="17"/>
            <w:szCs w:val="17"/>
            <w:lang w:val="es-ES_tradnl"/>
          </w:rPr>
          <w:delText xml:space="preserve">el </w:delText>
        </w:r>
        <w:r w:rsidR="00704B73" w:rsidRPr="00317BB8" w:rsidDel="00446440">
          <w:rPr>
            <w:sz w:val="17"/>
            <w:szCs w:val="17"/>
            <w:lang w:val="es-ES_tradnl"/>
          </w:rPr>
          <w:delText>número</w:delText>
        </w:r>
        <w:r w:rsidRPr="00317BB8" w:rsidDel="00446440">
          <w:rPr>
            <w:sz w:val="17"/>
            <w:szCs w:val="17"/>
            <w:lang w:val="es-ES_tradnl"/>
          </w:rPr>
          <w:delText xml:space="preserve"> de publicación, en segundo </w:delText>
        </w:r>
        <w:r w:rsidR="00D2360B" w:rsidRPr="00317BB8" w:rsidDel="00446440">
          <w:rPr>
            <w:sz w:val="17"/>
            <w:szCs w:val="17"/>
            <w:lang w:val="es-ES_tradnl"/>
          </w:rPr>
          <w:delText>lugar,</w:delText>
        </w:r>
        <w:r w:rsidRPr="00317BB8" w:rsidDel="00446440">
          <w:rPr>
            <w:sz w:val="17"/>
            <w:szCs w:val="17"/>
            <w:lang w:val="es-ES_tradnl"/>
          </w:rPr>
          <w:delText xml:space="preserve"> por</w:delText>
        </w:r>
        <w:r w:rsidR="00B53E8D" w:rsidRPr="00317BB8" w:rsidDel="00446440">
          <w:rPr>
            <w:sz w:val="17"/>
            <w:szCs w:val="17"/>
            <w:lang w:val="es-ES_tradnl"/>
          </w:rPr>
          <w:delText xml:space="preserve"> el</w:delText>
        </w:r>
        <w:r w:rsidRPr="00317BB8" w:rsidDel="00446440">
          <w:rPr>
            <w:sz w:val="17"/>
            <w:szCs w:val="17"/>
            <w:lang w:val="es-ES_tradnl"/>
          </w:rPr>
          <w:delText xml:space="preserve"> tipo de documento (</w:delText>
        </w:r>
        <w:r w:rsidR="00704B73" w:rsidRPr="00317BB8" w:rsidDel="00446440">
          <w:rPr>
            <w:sz w:val="17"/>
            <w:szCs w:val="17"/>
            <w:lang w:val="es-ES_tradnl"/>
          </w:rPr>
          <w:delText xml:space="preserve">código de tipo), en tercer </w:delText>
        </w:r>
        <w:r w:rsidR="00D2360B" w:rsidRPr="00317BB8" w:rsidDel="00446440">
          <w:rPr>
            <w:sz w:val="17"/>
            <w:szCs w:val="17"/>
            <w:lang w:val="es-ES_tradnl"/>
          </w:rPr>
          <w:delText>lugar,</w:delText>
        </w:r>
        <w:r w:rsidR="00704B73" w:rsidRPr="00317BB8" w:rsidDel="00446440">
          <w:rPr>
            <w:sz w:val="17"/>
            <w:szCs w:val="17"/>
            <w:lang w:val="es-ES_tradnl"/>
          </w:rPr>
          <w:delText xml:space="preserve"> por </w:delText>
        </w:r>
        <w:r w:rsidR="00B53E8D" w:rsidRPr="00317BB8" w:rsidDel="00446440">
          <w:rPr>
            <w:sz w:val="17"/>
            <w:szCs w:val="17"/>
            <w:lang w:val="es-ES_tradnl"/>
          </w:rPr>
          <w:delText xml:space="preserve">la </w:delText>
        </w:r>
        <w:r w:rsidR="00704B73" w:rsidRPr="00317BB8" w:rsidDel="00446440">
          <w:rPr>
            <w:sz w:val="17"/>
            <w:szCs w:val="17"/>
            <w:lang w:val="es-ES_tradnl"/>
          </w:rPr>
          <w:delText xml:space="preserve">fecha de publicación, en cuarto lugar (opcionalmente) por </w:delText>
        </w:r>
        <w:r w:rsidR="00B53E8D" w:rsidRPr="00317BB8" w:rsidDel="00446440">
          <w:rPr>
            <w:sz w:val="17"/>
            <w:szCs w:val="17"/>
            <w:lang w:val="es-ES_tradnl"/>
          </w:rPr>
          <w:delText xml:space="preserve">el </w:delText>
        </w:r>
        <w:r w:rsidR="00704B73" w:rsidRPr="00317BB8" w:rsidDel="00446440">
          <w:rPr>
            <w:sz w:val="17"/>
            <w:szCs w:val="17"/>
            <w:lang w:val="es-ES_tradnl"/>
          </w:rPr>
          <w:delText xml:space="preserve">código de excepción de publicación y en quinto lugar por </w:delText>
        </w:r>
        <w:r w:rsidR="00B53E8D" w:rsidRPr="00317BB8" w:rsidDel="00446440">
          <w:rPr>
            <w:sz w:val="17"/>
            <w:szCs w:val="17"/>
            <w:lang w:val="es-ES_tradnl"/>
          </w:rPr>
          <w:delText xml:space="preserve">el </w:delText>
        </w:r>
        <w:r w:rsidR="00704B73" w:rsidRPr="00317BB8" w:rsidDel="00446440">
          <w:rPr>
            <w:sz w:val="17"/>
            <w:szCs w:val="17"/>
            <w:lang w:val="es-ES_tradnl"/>
          </w:rPr>
          <w:delText>número de prioridad.</w:delText>
        </w:r>
      </w:del>
    </w:p>
    <w:p w14:paraId="31664D2A" w14:textId="7923EE8B" w:rsidR="00704B73" w:rsidRPr="00317BB8" w:rsidDel="00446440" w:rsidRDefault="00B53E8D" w:rsidP="00CB2F1D">
      <w:pPr>
        <w:pStyle w:val="ONUME"/>
        <w:rPr>
          <w:del w:id="191" w:author="Author"/>
          <w:sz w:val="17"/>
          <w:szCs w:val="17"/>
          <w:lang w:val="es-ES_tradnl"/>
        </w:rPr>
      </w:pPr>
      <w:del w:id="192" w:author="Author">
        <w:r w:rsidRPr="00317BB8" w:rsidDel="00446440">
          <w:rPr>
            <w:sz w:val="17"/>
            <w:szCs w:val="17"/>
            <w:lang w:val="es-ES_tradnl"/>
          </w:rPr>
          <w:delText>Si se ha</w:delText>
        </w:r>
        <w:r w:rsidR="00704B73" w:rsidRPr="00317BB8" w:rsidDel="00446440">
          <w:rPr>
            <w:sz w:val="17"/>
            <w:szCs w:val="17"/>
            <w:lang w:val="es-ES_tradnl"/>
          </w:rPr>
          <w:delText xml:space="preserve"> asignado un número de </w:delText>
        </w:r>
        <w:r w:rsidR="00D2360B" w:rsidRPr="00317BB8" w:rsidDel="00446440">
          <w:rPr>
            <w:sz w:val="17"/>
            <w:szCs w:val="17"/>
            <w:lang w:val="es-ES_tradnl"/>
          </w:rPr>
          <w:delText>publicación,</w:delText>
        </w:r>
        <w:r w:rsidR="00704B73" w:rsidRPr="00317BB8" w:rsidDel="00446440">
          <w:rPr>
            <w:sz w:val="17"/>
            <w:szCs w:val="17"/>
            <w:lang w:val="es-ES_tradnl"/>
          </w:rPr>
          <w:delText xml:space="preserve"> pero no se </w:delText>
        </w:r>
        <w:r w:rsidRPr="00317BB8" w:rsidDel="00446440">
          <w:rPr>
            <w:sz w:val="17"/>
            <w:szCs w:val="17"/>
            <w:lang w:val="es-ES_tradnl"/>
          </w:rPr>
          <w:delText>ha</w:delText>
        </w:r>
        <w:r w:rsidR="00704B73" w:rsidRPr="00317BB8" w:rsidDel="00446440">
          <w:rPr>
            <w:sz w:val="17"/>
            <w:szCs w:val="17"/>
            <w:lang w:val="es-ES_tradnl"/>
          </w:rPr>
          <w:delText xml:space="preserve"> publicado ningún documento, podrán </w:delText>
        </w:r>
        <w:r w:rsidR="00B31609" w:rsidRPr="00317BB8" w:rsidDel="00446440">
          <w:rPr>
            <w:sz w:val="17"/>
            <w:szCs w:val="17"/>
            <w:lang w:val="es-ES_tradnl"/>
          </w:rPr>
          <w:delText xml:space="preserve">omitirse </w:delText>
        </w:r>
        <w:r w:rsidRPr="00317BB8" w:rsidDel="00446440">
          <w:rPr>
            <w:sz w:val="17"/>
            <w:szCs w:val="17"/>
            <w:lang w:val="es-ES_tradnl"/>
          </w:rPr>
          <w:delText>los</w:delText>
        </w:r>
        <w:r w:rsidR="00704B73" w:rsidRPr="00317BB8" w:rsidDel="00446440">
          <w:rPr>
            <w:sz w:val="17"/>
            <w:szCs w:val="17"/>
            <w:lang w:val="es-ES_tradnl"/>
          </w:rPr>
          <w:delText xml:space="preserve"> elementos de datos </w:delText>
        </w:r>
        <w:r w:rsidR="00B31609" w:rsidRPr="00317BB8" w:rsidDel="00446440">
          <w:rPr>
            <w:sz w:val="17"/>
            <w:szCs w:val="17"/>
            <w:lang w:val="es-ES_tradnl"/>
          </w:rPr>
          <w:delText xml:space="preserve">correspondientes al </w:delText>
        </w:r>
        <w:r w:rsidR="00704B73" w:rsidRPr="00317BB8" w:rsidDel="00446440">
          <w:rPr>
            <w:sz w:val="17"/>
            <w:szCs w:val="17"/>
            <w:lang w:val="es-ES_tradnl"/>
          </w:rPr>
          <w:delText>“código de tipo” y</w:delText>
        </w:r>
        <w:r w:rsidR="00B31609" w:rsidRPr="00317BB8" w:rsidDel="00446440">
          <w:rPr>
            <w:sz w:val="17"/>
            <w:szCs w:val="17"/>
            <w:lang w:val="es-ES_tradnl"/>
          </w:rPr>
          <w:delText xml:space="preserve"> a la</w:delText>
        </w:r>
        <w:r w:rsidR="00704B73" w:rsidRPr="00317BB8" w:rsidDel="00446440">
          <w:rPr>
            <w:sz w:val="17"/>
            <w:szCs w:val="17"/>
            <w:lang w:val="es-ES_tradnl"/>
          </w:rPr>
          <w:delText xml:space="preserve"> “fecha de publicación”.</w:delText>
        </w:r>
      </w:del>
    </w:p>
    <w:p w14:paraId="3CAB0E23" w14:textId="5BFFDFD5" w:rsidR="00807B26" w:rsidRPr="00317BB8" w:rsidDel="00446440" w:rsidRDefault="00670285" w:rsidP="00807B26">
      <w:pPr>
        <w:pStyle w:val="Heading3"/>
        <w:rPr>
          <w:del w:id="193" w:author="Author"/>
          <w:sz w:val="17"/>
          <w:szCs w:val="17"/>
          <w:lang w:val="es-ES_tradnl"/>
        </w:rPr>
      </w:pPr>
      <w:del w:id="194" w:author="Author">
        <w:r w:rsidRPr="00317BB8" w:rsidDel="00446440">
          <w:rPr>
            <w:sz w:val="17"/>
            <w:szCs w:val="17"/>
            <w:lang w:val="es-ES_tradnl"/>
          </w:rPr>
          <w:delText xml:space="preserve">Formato de </w:delText>
        </w:r>
        <w:r w:rsidR="00605858" w:rsidRPr="00317BB8" w:rsidDel="00446440">
          <w:rPr>
            <w:sz w:val="17"/>
            <w:szCs w:val="17"/>
            <w:lang w:val="es-ES_tradnl"/>
          </w:rPr>
          <w:delText xml:space="preserve">los </w:delText>
        </w:r>
        <w:r w:rsidRPr="00317BB8" w:rsidDel="00446440">
          <w:rPr>
            <w:sz w:val="17"/>
            <w:szCs w:val="17"/>
            <w:lang w:val="es-ES_tradnl"/>
          </w:rPr>
          <w:delText>campos</w:delText>
        </w:r>
      </w:del>
    </w:p>
    <w:p w14:paraId="094A324E" w14:textId="426FEAA0" w:rsidR="00670285" w:rsidRPr="00317BB8" w:rsidRDefault="00670285" w:rsidP="00317BB8">
      <w:pPr>
        <w:pStyle w:val="ONUME"/>
        <w:tabs>
          <w:tab w:val="clear" w:pos="851"/>
        </w:tabs>
        <w:ind w:left="0"/>
        <w:rPr>
          <w:sz w:val="17"/>
          <w:szCs w:val="17"/>
          <w:lang w:val="es-ES_tradnl"/>
        </w:rPr>
      </w:pPr>
      <w:r w:rsidRPr="00317BB8">
        <w:rPr>
          <w:sz w:val="17"/>
          <w:szCs w:val="17"/>
          <w:lang w:val="es-ES_tradnl"/>
        </w:rPr>
        <w:t xml:space="preserve">Todos los elementos y subelementos enumerados en </w:t>
      </w:r>
      <w:del w:id="195" w:author="Author">
        <w:r w:rsidRPr="00317BB8" w:rsidDel="00446440">
          <w:rPr>
            <w:sz w:val="17"/>
            <w:szCs w:val="17"/>
            <w:lang w:val="es-ES_tradnl"/>
          </w:rPr>
          <w:delText xml:space="preserve">los </w:delText>
        </w:r>
      </w:del>
      <w:ins w:id="196" w:author="Author">
        <w:r w:rsidR="00446440" w:rsidRPr="00317BB8">
          <w:rPr>
            <w:sz w:val="17"/>
            <w:szCs w:val="17"/>
            <w:lang w:val="es-ES_tradnl"/>
          </w:rPr>
          <w:t xml:space="preserve">el </w:t>
        </w:r>
      </w:ins>
      <w:r w:rsidRPr="00317BB8">
        <w:rPr>
          <w:sz w:val="17"/>
          <w:szCs w:val="17"/>
          <w:lang w:val="es-ES_tradnl"/>
        </w:rPr>
        <w:t>párrafo</w:t>
      </w:r>
      <w:del w:id="197" w:author="Author">
        <w:r w:rsidRPr="00317BB8" w:rsidDel="00446440">
          <w:rPr>
            <w:sz w:val="17"/>
            <w:szCs w:val="17"/>
            <w:lang w:val="es-ES_tradnl"/>
          </w:rPr>
          <w:delText xml:space="preserve">s </w:delText>
        </w:r>
        <w:r w:rsidR="007B0E57" w:rsidRPr="00317BB8" w:rsidDel="00446440">
          <w:rPr>
            <w:sz w:val="17"/>
            <w:szCs w:val="17"/>
            <w:lang w:val="es-ES_tradnl"/>
          </w:rPr>
          <w:delText xml:space="preserve">8 </w:delText>
        </w:r>
        <w:r w:rsidRPr="00317BB8" w:rsidDel="00446440">
          <w:rPr>
            <w:sz w:val="17"/>
            <w:szCs w:val="17"/>
            <w:lang w:val="es-ES_tradnl"/>
          </w:rPr>
          <w:delText xml:space="preserve">y </w:delText>
        </w:r>
        <w:r w:rsidR="007B0E57" w:rsidRPr="00317BB8" w:rsidDel="00446440">
          <w:rPr>
            <w:sz w:val="17"/>
            <w:szCs w:val="17"/>
            <w:lang w:val="es-ES_tradnl"/>
          </w:rPr>
          <w:delText>9</w:delText>
        </w:r>
      </w:del>
      <w:ins w:id="198" w:author="Author">
        <w:r w:rsidR="00CB40A5" w:rsidRPr="00317BB8">
          <w:rPr>
            <w:sz w:val="17"/>
            <w:szCs w:val="17"/>
            <w:lang w:val="es-ES_tradnl"/>
          </w:rPr>
          <w:t xml:space="preserve"> </w:t>
        </w:r>
        <w:r w:rsidR="00446440" w:rsidRPr="00317BB8">
          <w:rPr>
            <w:sz w:val="17"/>
            <w:szCs w:val="17"/>
            <w:lang w:val="es-ES_tradnl"/>
          </w:rPr>
          <w:t>7</w:t>
        </w:r>
      </w:ins>
      <w:r w:rsidRPr="00317BB8">
        <w:rPr>
          <w:sz w:val="17"/>
          <w:szCs w:val="17"/>
          <w:lang w:val="es-ES_tradnl"/>
        </w:rPr>
        <w:t xml:space="preserve"> </w:t>
      </w:r>
      <w:r w:rsidR="003F0DEA" w:rsidRPr="00317BB8">
        <w:rPr>
          <w:sz w:val="17"/>
          <w:szCs w:val="17"/>
          <w:lang w:val="es-ES_tradnl"/>
        </w:rPr>
        <w:t>deberán figurar</w:t>
      </w:r>
      <w:r w:rsidRPr="00317BB8">
        <w:rPr>
          <w:sz w:val="17"/>
          <w:szCs w:val="17"/>
          <w:lang w:val="es-ES_tradnl"/>
        </w:rPr>
        <w:t xml:space="preserve"> en campos diferentes.</w:t>
      </w:r>
    </w:p>
    <w:p w14:paraId="7E7888CA" w14:textId="7552024B" w:rsidR="00807B26" w:rsidRPr="00317BB8" w:rsidDel="00446440" w:rsidRDefault="00670285" w:rsidP="00317BB8">
      <w:pPr>
        <w:pStyle w:val="ONUME"/>
        <w:tabs>
          <w:tab w:val="clear" w:pos="851"/>
        </w:tabs>
        <w:ind w:left="0"/>
        <w:rPr>
          <w:del w:id="199" w:author="Author"/>
          <w:sz w:val="17"/>
          <w:szCs w:val="17"/>
          <w:lang w:val="es-ES_tradnl"/>
        </w:rPr>
      </w:pPr>
      <w:del w:id="200" w:author="Author">
        <w:r w:rsidRPr="00317BB8" w:rsidDel="00446440">
          <w:rPr>
            <w:sz w:val="17"/>
            <w:szCs w:val="17"/>
            <w:lang w:val="es-ES_tradnl"/>
          </w:rPr>
          <w:delText xml:space="preserve">En los Anexos II a IV se muestran ejemplos </w:delText>
        </w:r>
        <w:r w:rsidR="00B53E8D" w:rsidRPr="00317BB8" w:rsidDel="00446440">
          <w:rPr>
            <w:sz w:val="17"/>
            <w:szCs w:val="17"/>
            <w:lang w:val="es-ES_tradnl"/>
          </w:rPr>
          <w:delText>de estructuras de ficheros en</w:delText>
        </w:r>
        <w:r w:rsidRPr="00317BB8" w:rsidDel="00446440">
          <w:rPr>
            <w:sz w:val="17"/>
            <w:szCs w:val="17"/>
            <w:lang w:val="es-ES_tradnl"/>
          </w:rPr>
          <w:delText xml:space="preserve"> formato </w:delText>
        </w:r>
        <w:r w:rsidR="00B53E8D" w:rsidRPr="00317BB8" w:rsidDel="00446440">
          <w:rPr>
            <w:sz w:val="17"/>
            <w:szCs w:val="17"/>
            <w:lang w:val="es-ES_tradnl"/>
          </w:rPr>
          <w:delText xml:space="preserve">de </w:delText>
        </w:r>
        <w:r w:rsidRPr="00317BB8" w:rsidDel="00446440">
          <w:rPr>
            <w:sz w:val="17"/>
            <w:szCs w:val="17"/>
            <w:lang w:val="es-ES_tradnl"/>
          </w:rPr>
          <w:delText xml:space="preserve">texto y </w:delText>
        </w:r>
        <w:r w:rsidR="007F218F" w:rsidRPr="00317BB8" w:rsidDel="00446440">
          <w:rPr>
            <w:sz w:val="17"/>
            <w:szCs w:val="17"/>
            <w:lang w:val="es-ES_tradnl"/>
          </w:rPr>
          <w:delText xml:space="preserve">en </w:delText>
        </w:r>
        <w:r w:rsidRPr="00317BB8" w:rsidDel="00446440">
          <w:rPr>
            <w:sz w:val="17"/>
            <w:szCs w:val="17"/>
            <w:lang w:val="es-ES_tradnl"/>
          </w:rPr>
          <w:delText>XML</w:delText>
        </w:r>
        <w:r w:rsidR="00807B26" w:rsidRPr="00317BB8" w:rsidDel="00446440">
          <w:rPr>
            <w:sz w:val="17"/>
            <w:szCs w:val="17"/>
            <w:lang w:val="es-ES_tradnl"/>
          </w:rPr>
          <w:delText>.</w:delText>
        </w:r>
      </w:del>
    </w:p>
    <w:p w14:paraId="71249EE6" w14:textId="77777777" w:rsidR="00807B26" w:rsidRPr="00317BB8" w:rsidRDefault="00670285" w:rsidP="00317BB8">
      <w:pPr>
        <w:pStyle w:val="Heading3"/>
        <w:rPr>
          <w:sz w:val="17"/>
          <w:szCs w:val="17"/>
          <w:lang w:val="es-ES_tradnl"/>
        </w:rPr>
      </w:pPr>
      <w:bookmarkStart w:id="201" w:name="_Toc210224256"/>
      <w:r w:rsidRPr="00317BB8">
        <w:rPr>
          <w:sz w:val="17"/>
          <w:szCs w:val="17"/>
          <w:lang w:val="es-ES_tradnl"/>
        </w:rPr>
        <w:t>Administraci</w:t>
      </w:r>
      <w:r w:rsidR="007351EF" w:rsidRPr="00317BB8">
        <w:rPr>
          <w:sz w:val="17"/>
          <w:szCs w:val="17"/>
          <w:lang w:val="es-ES_tradnl"/>
        </w:rPr>
        <w:t>ón de publicación</w:t>
      </w:r>
      <w:bookmarkEnd w:id="201"/>
    </w:p>
    <w:p w14:paraId="24F0BE97" w14:textId="78F712D6" w:rsidR="007351EF" w:rsidRPr="00317BB8" w:rsidRDefault="007351EF" w:rsidP="00317BB8">
      <w:pPr>
        <w:pStyle w:val="ONUME"/>
        <w:tabs>
          <w:tab w:val="clear" w:pos="851"/>
        </w:tabs>
        <w:ind w:left="0"/>
        <w:rPr>
          <w:sz w:val="17"/>
          <w:szCs w:val="17"/>
          <w:lang w:val="es-ES_tradnl"/>
        </w:rPr>
      </w:pPr>
      <w:r w:rsidRPr="00317BB8">
        <w:rPr>
          <w:sz w:val="17"/>
          <w:szCs w:val="17"/>
          <w:lang w:val="es-ES_tradnl"/>
        </w:rPr>
        <w:t xml:space="preserve">El código alfabético de dos letras de la administración encargada de la publicación (país o región de la </w:t>
      </w:r>
      <w:r w:rsidR="003E1652" w:rsidRPr="00317BB8">
        <w:rPr>
          <w:sz w:val="17"/>
          <w:szCs w:val="17"/>
          <w:lang w:val="es-ES_tradnl"/>
        </w:rPr>
        <w:t>OPI</w:t>
      </w:r>
      <w:r w:rsidR="007F218F" w:rsidRPr="00317BB8">
        <w:rPr>
          <w:sz w:val="17"/>
          <w:szCs w:val="17"/>
          <w:lang w:val="es-ES_tradnl"/>
        </w:rPr>
        <w:t xml:space="preserve"> </w:t>
      </w:r>
      <w:r w:rsidRPr="00317BB8">
        <w:rPr>
          <w:sz w:val="17"/>
          <w:szCs w:val="17"/>
          <w:lang w:val="es-ES_tradnl"/>
        </w:rPr>
        <w:t xml:space="preserve">que genera el fichero de referencia) </w:t>
      </w:r>
      <w:r w:rsidR="007F218F" w:rsidRPr="00317BB8">
        <w:rPr>
          <w:sz w:val="17"/>
          <w:szCs w:val="17"/>
          <w:lang w:val="es-ES_tradnl"/>
        </w:rPr>
        <w:t>deberá ser</w:t>
      </w:r>
      <w:r w:rsidRPr="00317BB8">
        <w:rPr>
          <w:sz w:val="17"/>
          <w:szCs w:val="17"/>
          <w:lang w:val="es-ES_tradnl"/>
        </w:rPr>
        <w:t xml:space="preserve"> conforme con las recomendaciones de la </w:t>
      </w:r>
      <w:r w:rsidR="00E5710D" w:rsidRPr="00317BB8">
        <w:rPr>
          <w:sz w:val="17"/>
          <w:szCs w:val="17"/>
          <w:lang w:val="es-ES_tradnl"/>
        </w:rPr>
        <w:t xml:space="preserve">Norma </w:t>
      </w:r>
      <w:hyperlink r:id="rId8" w:history="1">
        <w:r w:rsidR="00E5710D" w:rsidRPr="00317BB8">
          <w:rPr>
            <w:rStyle w:val="Hyperlink"/>
            <w:sz w:val="17"/>
            <w:szCs w:val="17"/>
            <w:lang w:val="es-ES_tradnl"/>
          </w:rPr>
          <w:t>ST.3</w:t>
        </w:r>
      </w:hyperlink>
      <w:r w:rsidR="00E5710D" w:rsidRPr="00317BB8">
        <w:rPr>
          <w:sz w:val="17"/>
          <w:szCs w:val="17"/>
          <w:lang w:val="es-ES_tradnl"/>
        </w:rPr>
        <w:t xml:space="preserve"> de la OMPI.</w:t>
      </w:r>
    </w:p>
    <w:p w14:paraId="42CC6306" w14:textId="77777777" w:rsidR="00807B26" w:rsidRPr="00317BB8" w:rsidRDefault="007351EF" w:rsidP="00317BB8">
      <w:pPr>
        <w:pStyle w:val="Heading3"/>
        <w:rPr>
          <w:sz w:val="17"/>
          <w:szCs w:val="17"/>
          <w:lang w:val="es-ES_tradnl"/>
        </w:rPr>
      </w:pPr>
      <w:bookmarkStart w:id="202" w:name="_Toc210224257"/>
      <w:r w:rsidRPr="00317BB8">
        <w:rPr>
          <w:sz w:val="17"/>
          <w:szCs w:val="17"/>
          <w:lang w:val="es-ES_tradnl"/>
        </w:rPr>
        <w:t>Número de publicación</w:t>
      </w:r>
      <w:bookmarkEnd w:id="202"/>
    </w:p>
    <w:p w14:paraId="35FFB18D" w14:textId="08AAB877" w:rsidR="008609D1" w:rsidRPr="00317BB8" w:rsidRDefault="008609D1" w:rsidP="00317BB8">
      <w:pPr>
        <w:pStyle w:val="ONUME"/>
        <w:tabs>
          <w:tab w:val="clear" w:pos="851"/>
        </w:tabs>
        <w:ind w:left="0"/>
        <w:rPr>
          <w:sz w:val="17"/>
          <w:szCs w:val="17"/>
          <w:lang w:val="es-ES_tradnl"/>
        </w:rPr>
      </w:pPr>
      <w:r w:rsidRPr="00317BB8">
        <w:rPr>
          <w:sz w:val="17"/>
          <w:szCs w:val="17"/>
          <w:lang w:val="es-ES_tradnl"/>
        </w:rPr>
        <w:t>Preferentemente</w:t>
      </w:r>
      <w:r w:rsidR="00B84911" w:rsidRPr="00317BB8">
        <w:rPr>
          <w:sz w:val="17"/>
          <w:szCs w:val="17"/>
          <w:lang w:val="es-ES_tradnl"/>
        </w:rPr>
        <w:t>,</w:t>
      </w:r>
      <w:r w:rsidRPr="00317BB8">
        <w:rPr>
          <w:sz w:val="17"/>
          <w:szCs w:val="17"/>
          <w:lang w:val="es-ES_tradnl"/>
        </w:rPr>
        <w:t xml:space="preserve"> </w:t>
      </w:r>
      <w:r w:rsidR="00E5710D" w:rsidRPr="00317BB8">
        <w:rPr>
          <w:sz w:val="17"/>
          <w:szCs w:val="17"/>
          <w:lang w:val="es-ES_tradnl"/>
        </w:rPr>
        <w:t>deberá eliminarse d</w:t>
      </w:r>
      <w:r w:rsidRPr="00317BB8">
        <w:rPr>
          <w:sz w:val="17"/>
          <w:szCs w:val="17"/>
          <w:lang w:val="es-ES_tradnl"/>
        </w:rPr>
        <w:t xml:space="preserve">el número de publicación cualquier carácter </w:t>
      </w:r>
      <w:r w:rsidR="00B84911" w:rsidRPr="00317BB8">
        <w:rPr>
          <w:sz w:val="17"/>
          <w:szCs w:val="17"/>
          <w:lang w:val="es-ES_tradnl"/>
        </w:rPr>
        <w:t xml:space="preserve">no </w:t>
      </w:r>
      <w:r w:rsidRPr="00317BB8">
        <w:rPr>
          <w:sz w:val="17"/>
          <w:szCs w:val="17"/>
          <w:lang w:val="es-ES_tradnl"/>
        </w:rPr>
        <w:t>alfanumérico (por ejemplo, separador</w:t>
      </w:r>
      <w:r w:rsidR="00B84911" w:rsidRPr="00317BB8">
        <w:rPr>
          <w:sz w:val="17"/>
          <w:szCs w:val="17"/>
          <w:lang w:val="es-ES_tradnl"/>
        </w:rPr>
        <w:t>es</w:t>
      </w:r>
      <w:r w:rsidRPr="00317BB8">
        <w:rPr>
          <w:sz w:val="17"/>
          <w:szCs w:val="17"/>
          <w:lang w:val="es-ES_tradnl"/>
        </w:rPr>
        <w:t xml:space="preserve"> como puntos, comas, guiones, barras inclinadas, espacios) y</w:t>
      </w:r>
      <w:r w:rsidR="00B84911" w:rsidRPr="00317BB8">
        <w:rPr>
          <w:sz w:val="17"/>
          <w:szCs w:val="17"/>
          <w:lang w:val="es-ES_tradnl"/>
        </w:rPr>
        <w:t>,</w:t>
      </w:r>
      <w:r w:rsidRPr="00317BB8">
        <w:rPr>
          <w:sz w:val="17"/>
          <w:szCs w:val="17"/>
          <w:lang w:val="es-ES_tradnl"/>
        </w:rPr>
        <w:t xml:space="preserve"> en general</w:t>
      </w:r>
      <w:r w:rsidR="00B84911" w:rsidRPr="00317BB8">
        <w:rPr>
          <w:sz w:val="17"/>
          <w:szCs w:val="17"/>
          <w:lang w:val="es-ES_tradnl"/>
        </w:rPr>
        <w:t>,</w:t>
      </w:r>
      <w:r w:rsidRPr="00317BB8">
        <w:rPr>
          <w:sz w:val="17"/>
          <w:szCs w:val="17"/>
          <w:lang w:val="es-ES_tradnl"/>
        </w:rPr>
        <w:t xml:space="preserve"> el número de publicación </w:t>
      </w:r>
      <w:r w:rsidR="00E5710D" w:rsidRPr="00317BB8">
        <w:rPr>
          <w:sz w:val="17"/>
          <w:szCs w:val="17"/>
          <w:lang w:val="es-ES_tradnl"/>
        </w:rPr>
        <w:t>deberá cumplir</w:t>
      </w:r>
      <w:r w:rsidRPr="00317BB8">
        <w:rPr>
          <w:sz w:val="17"/>
          <w:szCs w:val="17"/>
          <w:lang w:val="es-ES_tradnl"/>
        </w:rPr>
        <w:t xml:space="preserve"> las recomendaciones de la Norma </w:t>
      </w:r>
      <w:hyperlink r:id="rId9" w:history="1">
        <w:r w:rsidRPr="00317BB8">
          <w:rPr>
            <w:rStyle w:val="Hyperlink"/>
            <w:sz w:val="17"/>
            <w:szCs w:val="17"/>
            <w:lang w:val="es-ES_tradnl"/>
          </w:rPr>
          <w:t>ST.6</w:t>
        </w:r>
      </w:hyperlink>
      <w:r w:rsidRPr="00317BB8">
        <w:rPr>
          <w:sz w:val="17"/>
          <w:szCs w:val="17"/>
          <w:lang w:val="es-ES_tradnl"/>
        </w:rPr>
        <w:t xml:space="preserve"> de la OMPI.</w:t>
      </w:r>
    </w:p>
    <w:p w14:paraId="2D4B35EE" w14:textId="391B2A16" w:rsidR="00807B26" w:rsidRPr="00317BB8" w:rsidRDefault="008609D1" w:rsidP="00317BB8">
      <w:pPr>
        <w:pStyle w:val="Heading3"/>
        <w:rPr>
          <w:sz w:val="17"/>
          <w:szCs w:val="17"/>
          <w:lang w:val="es-ES_tradnl"/>
        </w:rPr>
      </w:pPr>
      <w:bookmarkStart w:id="203" w:name="_Toc210224258"/>
      <w:r w:rsidRPr="00317BB8">
        <w:rPr>
          <w:sz w:val="17"/>
          <w:szCs w:val="17"/>
          <w:lang w:val="es-ES_tradnl"/>
        </w:rPr>
        <w:t>Código de tipo</w:t>
      </w:r>
      <w:ins w:id="204" w:author="Author">
        <w:r w:rsidR="00EC65E6" w:rsidRPr="00317BB8">
          <w:rPr>
            <w:sz w:val="17"/>
            <w:szCs w:val="17"/>
            <w:lang w:val="es-ES_tradnl"/>
          </w:rPr>
          <w:t xml:space="preserve"> de documento</w:t>
        </w:r>
      </w:ins>
      <w:bookmarkEnd w:id="203"/>
    </w:p>
    <w:p w14:paraId="3960BEC8" w14:textId="1BE2D897" w:rsidR="008609D1" w:rsidRPr="00317BB8" w:rsidRDefault="008609D1" w:rsidP="00317BB8">
      <w:pPr>
        <w:pStyle w:val="ONUME"/>
        <w:tabs>
          <w:tab w:val="clear" w:pos="851"/>
        </w:tabs>
        <w:ind w:left="0"/>
        <w:rPr>
          <w:sz w:val="17"/>
          <w:szCs w:val="17"/>
          <w:lang w:val="es-ES_tradnl"/>
        </w:rPr>
      </w:pPr>
      <w:r w:rsidRPr="00317BB8">
        <w:rPr>
          <w:sz w:val="17"/>
          <w:szCs w:val="17"/>
          <w:lang w:val="es-ES_tradnl"/>
        </w:rPr>
        <w:t xml:space="preserve">Los distintos tipos de documentos de patente </w:t>
      </w:r>
      <w:r w:rsidR="00E5710D" w:rsidRPr="00317BB8">
        <w:rPr>
          <w:sz w:val="17"/>
          <w:szCs w:val="17"/>
          <w:lang w:val="es-ES_tradnl"/>
        </w:rPr>
        <w:t>deberán identificarse</w:t>
      </w:r>
      <w:r w:rsidRPr="00317BB8">
        <w:rPr>
          <w:sz w:val="17"/>
          <w:szCs w:val="17"/>
          <w:lang w:val="es-ES_tradnl"/>
        </w:rPr>
        <w:t xml:space="preserve"> </w:t>
      </w:r>
      <w:r w:rsidR="00B84911" w:rsidRPr="00317BB8">
        <w:rPr>
          <w:sz w:val="17"/>
          <w:szCs w:val="17"/>
          <w:lang w:val="es-ES_tradnl"/>
        </w:rPr>
        <w:t>con arreglo a</w:t>
      </w:r>
      <w:r w:rsidRPr="00317BB8">
        <w:rPr>
          <w:sz w:val="17"/>
          <w:szCs w:val="17"/>
          <w:lang w:val="es-ES_tradnl"/>
        </w:rPr>
        <w:t xml:space="preserve"> las recomendaciones de la Norma</w:t>
      </w:r>
      <w:ins w:id="205" w:author="Author">
        <w:r w:rsidR="00CB40A5" w:rsidRPr="00317BB8">
          <w:rPr>
            <w:sz w:val="17"/>
            <w:szCs w:val="17"/>
            <w:lang w:val="es-ES_tradnl"/>
          </w:rPr>
          <w:t> </w:t>
        </w:r>
      </w:ins>
      <w:del w:id="206" w:author="Author">
        <w:r w:rsidRPr="00317BB8" w:rsidDel="00CB40A5">
          <w:rPr>
            <w:sz w:val="17"/>
            <w:szCs w:val="17"/>
            <w:lang w:val="es-ES_tradnl"/>
          </w:rPr>
          <w:delText xml:space="preserve"> </w:delText>
        </w:r>
      </w:del>
      <w:hyperlink r:id="rId10" w:history="1">
        <w:r w:rsidRPr="00317BB8">
          <w:rPr>
            <w:rStyle w:val="Hyperlink"/>
            <w:sz w:val="17"/>
            <w:szCs w:val="17"/>
            <w:lang w:val="es-ES_tradnl"/>
          </w:rPr>
          <w:t>ST.16</w:t>
        </w:r>
      </w:hyperlink>
      <w:r w:rsidRPr="00317BB8">
        <w:rPr>
          <w:sz w:val="17"/>
          <w:szCs w:val="17"/>
          <w:lang w:val="es-ES_tradnl"/>
        </w:rPr>
        <w:t xml:space="preserve"> de la OMPI.</w:t>
      </w:r>
      <w:r w:rsidR="009567B5" w:rsidRPr="00317BB8">
        <w:rPr>
          <w:sz w:val="17"/>
          <w:szCs w:val="17"/>
          <w:lang w:val="es-ES_tradnl"/>
        </w:rPr>
        <w:t xml:space="preserve"> </w:t>
      </w:r>
      <w:r w:rsidRPr="00317BB8">
        <w:rPr>
          <w:sz w:val="17"/>
          <w:szCs w:val="17"/>
          <w:lang w:val="es-ES_tradnl"/>
        </w:rPr>
        <w:t xml:space="preserve">Si la </w:t>
      </w:r>
      <w:r w:rsidR="003E1652" w:rsidRPr="00317BB8">
        <w:rPr>
          <w:sz w:val="17"/>
          <w:szCs w:val="17"/>
          <w:lang w:val="es-ES_tradnl"/>
        </w:rPr>
        <w:t>OPI</w:t>
      </w:r>
      <w:r w:rsidRPr="00317BB8">
        <w:rPr>
          <w:sz w:val="17"/>
          <w:szCs w:val="17"/>
          <w:lang w:val="es-ES_tradnl"/>
        </w:rPr>
        <w:t xml:space="preserve"> utiliza códigos de tipo de documento </w:t>
      </w:r>
      <w:r w:rsidR="00B84911" w:rsidRPr="00317BB8">
        <w:rPr>
          <w:sz w:val="17"/>
          <w:szCs w:val="17"/>
          <w:lang w:val="es-ES_tradnl"/>
        </w:rPr>
        <w:t>no</w:t>
      </w:r>
      <w:r w:rsidRPr="00317BB8">
        <w:rPr>
          <w:sz w:val="17"/>
          <w:szCs w:val="17"/>
          <w:lang w:val="es-ES_tradnl"/>
        </w:rPr>
        <w:t xml:space="preserve"> conformes con las recomendaciones de la Norma ST.16 de la OMPI, </w:t>
      </w:r>
      <w:r w:rsidR="00E5710D" w:rsidRPr="00317BB8">
        <w:rPr>
          <w:sz w:val="17"/>
          <w:szCs w:val="17"/>
          <w:lang w:val="es-ES_tradnl"/>
        </w:rPr>
        <w:t>las definiciones de esos códigos deberán incluirse en el</w:t>
      </w:r>
      <w:r w:rsidRPr="00317BB8">
        <w:rPr>
          <w:sz w:val="17"/>
          <w:szCs w:val="17"/>
          <w:lang w:val="es-ES_tradnl"/>
        </w:rPr>
        <w:t xml:space="preserve"> fichero de </w:t>
      </w:r>
      <w:r w:rsidR="00756EBF" w:rsidRPr="00317BB8">
        <w:rPr>
          <w:sz w:val="17"/>
          <w:szCs w:val="17"/>
          <w:lang w:val="es-ES_tradnl"/>
        </w:rPr>
        <w:t>definición</w:t>
      </w:r>
      <w:del w:id="207" w:author="Author">
        <w:r w:rsidR="00756EBF" w:rsidRPr="00317BB8" w:rsidDel="009E2F35">
          <w:rPr>
            <w:sz w:val="17"/>
            <w:szCs w:val="17"/>
            <w:lang w:val="es-ES_tradnl"/>
          </w:rPr>
          <w:delText xml:space="preserve"> (véanse los párrafos </w:delText>
        </w:r>
        <w:r w:rsidR="00AB1323" w:rsidRPr="00317BB8" w:rsidDel="009E2F35">
          <w:rPr>
            <w:sz w:val="17"/>
            <w:szCs w:val="17"/>
            <w:lang w:val="es-ES_tradnl"/>
          </w:rPr>
          <w:delText xml:space="preserve">36 </w:delText>
        </w:r>
        <w:r w:rsidRPr="00317BB8" w:rsidDel="009E2F35">
          <w:rPr>
            <w:sz w:val="17"/>
            <w:szCs w:val="17"/>
            <w:lang w:val="es-ES_tradnl"/>
          </w:rPr>
          <w:delText>y</w:delText>
        </w:r>
        <w:r w:rsidR="00C6480C" w:rsidRPr="00317BB8" w:rsidDel="009E2F35">
          <w:rPr>
            <w:sz w:val="17"/>
            <w:szCs w:val="17"/>
            <w:lang w:val="es-ES_tradnl"/>
          </w:rPr>
          <w:delText xml:space="preserve"> </w:delText>
        </w:r>
        <w:r w:rsidR="00AB1323" w:rsidRPr="00317BB8" w:rsidDel="009E2F35">
          <w:rPr>
            <w:sz w:val="17"/>
            <w:szCs w:val="17"/>
            <w:lang w:val="es-ES_tradnl"/>
          </w:rPr>
          <w:delText>37</w:delText>
        </w:r>
        <w:r w:rsidRPr="00317BB8" w:rsidDel="009E2F35">
          <w:rPr>
            <w:sz w:val="17"/>
            <w:szCs w:val="17"/>
            <w:lang w:val="es-ES_tradnl"/>
          </w:rPr>
          <w:delText>)</w:delText>
        </w:r>
      </w:del>
      <w:r w:rsidRPr="00317BB8">
        <w:rPr>
          <w:sz w:val="17"/>
          <w:szCs w:val="17"/>
          <w:lang w:val="es-ES_tradnl"/>
        </w:rPr>
        <w:t>.</w:t>
      </w:r>
    </w:p>
    <w:p w14:paraId="4F83D7E5" w14:textId="6DD29E4D" w:rsidR="00D81D01" w:rsidRPr="00317BB8" w:rsidRDefault="00E5710D" w:rsidP="00317BB8">
      <w:pPr>
        <w:pStyle w:val="ONUME"/>
        <w:tabs>
          <w:tab w:val="clear" w:pos="851"/>
        </w:tabs>
        <w:ind w:left="0"/>
        <w:rPr>
          <w:sz w:val="17"/>
          <w:szCs w:val="17"/>
          <w:lang w:val="es-ES_tradnl"/>
        </w:rPr>
      </w:pPr>
      <w:r w:rsidRPr="00317BB8">
        <w:rPr>
          <w:sz w:val="17"/>
          <w:szCs w:val="17"/>
          <w:lang w:val="es-ES_tradnl"/>
        </w:rPr>
        <w:t xml:space="preserve">Si no se asigna ningún código de tipo de documento </w:t>
      </w:r>
      <w:del w:id="208" w:author="Author">
        <w:r w:rsidRPr="00317BB8" w:rsidDel="009E2F35">
          <w:rPr>
            <w:sz w:val="17"/>
            <w:szCs w:val="17"/>
            <w:lang w:val="es-ES_tradnl"/>
          </w:rPr>
          <w:delText xml:space="preserve">de patente </w:delText>
        </w:r>
      </w:del>
      <w:r w:rsidRPr="00317BB8">
        <w:rPr>
          <w:sz w:val="17"/>
          <w:szCs w:val="17"/>
          <w:lang w:val="es-ES_tradnl"/>
        </w:rPr>
        <w:t xml:space="preserve">o bien éste se desconoce, </w:t>
      </w:r>
      <w:del w:id="209" w:author="Author">
        <w:r w:rsidRPr="00317BB8" w:rsidDel="009E2F35">
          <w:rPr>
            <w:sz w:val="17"/>
            <w:szCs w:val="17"/>
            <w:lang w:val="es-ES_tradnl"/>
          </w:rPr>
          <w:delText>podrá</w:delText>
        </w:r>
        <w:r w:rsidR="00B31609" w:rsidRPr="00317BB8" w:rsidDel="009E2F35">
          <w:rPr>
            <w:sz w:val="17"/>
            <w:szCs w:val="17"/>
            <w:lang w:val="es-ES_tradnl"/>
          </w:rPr>
          <w:delText xml:space="preserve"> </w:delText>
        </w:r>
      </w:del>
      <w:ins w:id="210" w:author="Author">
        <w:r w:rsidR="009E2F35" w:rsidRPr="00317BB8">
          <w:rPr>
            <w:sz w:val="17"/>
            <w:szCs w:val="17"/>
            <w:lang w:val="es-ES_tradnl"/>
          </w:rPr>
          <w:t xml:space="preserve">deberá </w:t>
        </w:r>
      </w:ins>
      <w:r w:rsidR="00B31609" w:rsidRPr="00317BB8">
        <w:rPr>
          <w:sz w:val="17"/>
          <w:szCs w:val="17"/>
          <w:lang w:val="es-ES_tradnl"/>
        </w:rPr>
        <w:t>omitirse</w:t>
      </w:r>
      <w:r w:rsidRPr="00317BB8">
        <w:rPr>
          <w:sz w:val="17"/>
          <w:szCs w:val="17"/>
          <w:lang w:val="es-ES_tradnl"/>
        </w:rPr>
        <w:t xml:space="preserve"> el </w:t>
      </w:r>
      <w:r w:rsidR="00B84911" w:rsidRPr="00317BB8">
        <w:rPr>
          <w:sz w:val="17"/>
          <w:szCs w:val="17"/>
          <w:lang w:val="es-ES_tradnl"/>
        </w:rPr>
        <w:t xml:space="preserve">elemento de datos </w:t>
      </w:r>
      <w:r w:rsidR="00B31609" w:rsidRPr="00317BB8">
        <w:rPr>
          <w:sz w:val="17"/>
          <w:szCs w:val="17"/>
          <w:lang w:val="es-ES_tradnl"/>
        </w:rPr>
        <w:t xml:space="preserve">correspondiente al </w:t>
      </w:r>
      <w:r w:rsidR="00B84911" w:rsidRPr="00317BB8">
        <w:rPr>
          <w:sz w:val="17"/>
          <w:szCs w:val="17"/>
          <w:lang w:val="es-ES_tradnl"/>
        </w:rPr>
        <w:t>“código de tipo”</w:t>
      </w:r>
      <w:r w:rsidR="002135AC" w:rsidRPr="00317BB8">
        <w:rPr>
          <w:sz w:val="17"/>
          <w:szCs w:val="17"/>
          <w:lang w:val="es-ES_tradnl"/>
        </w:rPr>
        <w:t>.</w:t>
      </w:r>
    </w:p>
    <w:p w14:paraId="67593D09" w14:textId="422F5C44" w:rsidR="009A08EF" w:rsidRPr="00317BB8" w:rsidDel="009E2F35" w:rsidRDefault="009A08EF" w:rsidP="00317BB8">
      <w:pPr>
        <w:pStyle w:val="Heading3"/>
        <w:rPr>
          <w:del w:id="211" w:author="Author"/>
          <w:sz w:val="17"/>
          <w:szCs w:val="17"/>
          <w:lang w:val="es-ES_tradnl"/>
        </w:rPr>
      </w:pPr>
      <w:del w:id="212" w:author="Author">
        <w:r w:rsidRPr="00317BB8" w:rsidDel="009E2F35">
          <w:rPr>
            <w:sz w:val="17"/>
            <w:szCs w:val="17"/>
            <w:lang w:val="es-ES_tradnl"/>
          </w:rPr>
          <w:delText>Código de idioma</w:delText>
        </w:r>
      </w:del>
    </w:p>
    <w:p w14:paraId="689BEC53" w14:textId="4B1554AF" w:rsidR="009A08EF" w:rsidRPr="00317BB8" w:rsidDel="009E2F35" w:rsidRDefault="009A08EF" w:rsidP="00317BB8">
      <w:pPr>
        <w:pStyle w:val="ONUME"/>
        <w:tabs>
          <w:tab w:val="clear" w:pos="851"/>
        </w:tabs>
        <w:ind w:left="0"/>
        <w:rPr>
          <w:del w:id="213" w:author="Author"/>
          <w:sz w:val="17"/>
          <w:szCs w:val="17"/>
          <w:lang w:val="es-ES_tradnl"/>
        </w:rPr>
      </w:pPr>
      <w:del w:id="214" w:author="Author">
        <w:r w:rsidRPr="00317BB8" w:rsidDel="009E2F35">
          <w:rPr>
            <w:sz w:val="17"/>
            <w:szCs w:val="17"/>
            <w:lang w:val="es-ES_tradnl"/>
          </w:rPr>
          <w:delText xml:space="preserve">El </w:delText>
        </w:r>
        <w:r w:rsidR="00D2360B" w:rsidRPr="00317BB8" w:rsidDel="009E2F35">
          <w:rPr>
            <w:sz w:val="17"/>
            <w:szCs w:val="17"/>
            <w:lang w:val="es-ES_tradnl"/>
          </w:rPr>
          <w:delText>código de</w:delText>
        </w:r>
        <w:r w:rsidRPr="00317BB8" w:rsidDel="009E2F35">
          <w:rPr>
            <w:sz w:val="17"/>
            <w:szCs w:val="17"/>
            <w:lang w:val="es-ES_tradnl"/>
          </w:rPr>
          <w:delText xml:space="preserve"> dos letras que identifica el idioma en </w:delText>
        </w:r>
        <w:r w:rsidR="008533F2" w:rsidRPr="00317BB8" w:rsidDel="009E2F35">
          <w:rPr>
            <w:sz w:val="17"/>
            <w:szCs w:val="17"/>
            <w:lang w:val="es-ES_tradnl"/>
          </w:rPr>
          <w:delText>e</w:delText>
        </w:r>
        <w:r w:rsidRPr="00317BB8" w:rsidDel="009E2F35">
          <w:rPr>
            <w:sz w:val="17"/>
            <w:szCs w:val="17"/>
            <w:lang w:val="es-ES_tradnl"/>
          </w:rPr>
          <w:delText xml:space="preserve">l que se proporciona el texto debe seguir las recomendaciones de la Norma ST.96 de la OMPI, </w:delText>
        </w:r>
        <w:r w:rsidRPr="00317BB8" w:rsidDel="009E2F35">
          <w:rPr>
            <w:color w:val="1A1AA6"/>
            <w:sz w:val="17"/>
            <w:szCs w:val="17"/>
            <w:lang w:val="es-ES_tradnl"/>
          </w:rPr>
          <w:delText>ExtendedISOLanguageCodeType</w:delText>
        </w:r>
        <w:r w:rsidRPr="00317BB8" w:rsidDel="009E2F35">
          <w:rPr>
            <w:sz w:val="17"/>
            <w:szCs w:val="17"/>
            <w:lang w:val="es-ES_tradnl"/>
          </w:rPr>
          <w:delText xml:space="preserve">, que se basa en </w:delText>
        </w:r>
        <w:r w:rsidR="00D2360B" w:rsidRPr="00317BB8" w:rsidDel="009E2F35">
          <w:rPr>
            <w:sz w:val="17"/>
            <w:szCs w:val="17"/>
            <w:lang w:val="es-ES_tradnl"/>
          </w:rPr>
          <w:delText>la Norma</w:delText>
        </w:r>
        <w:r w:rsidRPr="00317BB8" w:rsidDel="009E2F35">
          <w:rPr>
            <w:sz w:val="17"/>
            <w:szCs w:val="17"/>
            <w:lang w:val="es-ES_tradnl"/>
          </w:rPr>
          <w:delText xml:space="preserve"> ISO 639-1 “Codes for the representation of names of languages – Part 1: Alpha2-code”.</w:delText>
        </w:r>
      </w:del>
    </w:p>
    <w:p w14:paraId="0FFE52D9" w14:textId="77777777" w:rsidR="00807B26" w:rsidRPr="00317BB8" w:rsidRDefault="002135AC" w:rsidP="00317BB8">
      <w:pPr>
        <w:pStyle w:val="Heading3"/>
        <w:rPr>
          <w:sz w:val="17"/>
          <w:szCs w:val="17"/>
          <w:lang w:val="es-ES_tradnl"/>
        </w:rPr>
      </w:pPr>
      <w:bookmarkStart w:id="215" w:name="_Toc210224259"/>
      <w:r w:rsidRPr="00317BB8">
        <w:rPr>
          <w:sz w:val="17"/>
          <w:szCs w:val="17"/>
          <w:lang w:val="es-ES_tradnl"/>
        </w:rPr>
        <w:t>Fecha de publicación</w:t>
      </w:r>
      <w:bookmarkEnd w:id="215"/>
      <w:r w:rsidRPr="00317BB8">
        <w:rPr>
          <w:sz w:val="17"/>
          <w:szCs w:val="17"/>
          <w:lang w:val="es-ES_tradnl"/>
        </w:rPr>
        <w:t xml:space="preserve"> </w:t>
      </w:r>
    </w:p>
    <w:p w14:paraId="2ABCFC77" w14:textId="5D306D4A" w:rsidR="002135AC" w:rsidRPr="00317BB8" w:rsidRDefault="008D4D22" w:rsidP="00317BB8">
      <w:pPr>
        <w:pStyle w:val="ONUME"/>
        <w:tabs>
          <w:tab w:val="clear" w:pos="851"/>
        </w:tabs>
        <w:ind w:left="0"/>
        <w:rPr>
          <w:sz w:val="17"/>
          <w:szCs w:val="17"/>
          <w:lang w:val="es-ES_tradnl"/>
        </w:rPr>
      </w:pPr>
      <w:r w:rsidRPr="00317BB8">
        <w:rPr>
          <w:sz w:val="17"/>
          <w:szCs w:val="17"/>
          <w:lang w:val="es-ES_tradnl"/>
        </w:rPr>
        <w:t xml:space="preserve">La fecha de publicación </w:t>
      </w:r>
      <w:r w:rsidR="003A7B76" w:rsidRPr="00317BB8">
        <w:rPr>
          <w:sz w:val="17"/>
          <w:szCs w:val="17"/>
          <w:lang w:val="es-ES_tradnl"/>
        </w:rPr>
        <w:t>deberá presentarse con arreglo al</w:t>
      </w:r>
      <w:r w:rsidRPr="00317BB8">
        <w:rPr>
          <w:sz w:val="17"/>
          <w:szCs w:val="17"/>
          <w:lang w:val="es-ES_tradnl"/>
        </w:rPr>
        <w:t xml:space="preserve"> párrafo 7.a) de la Norma </w:t>
      </w:r>
      <w:ins w:id="216" w:author="Author">
        <w:r w:rsidR="000F4D09" w:rsidRPr="00317BB8">
          <w:rPr>
            <w:sz w:val="17"/>
            <w:szCs w:val="17"/>
            <w:lang w:val="es-ES_tradnl"/>
          </w:rPr>
          <w:fldChar w:fldCharType="begin"/>
        </w:r>
      </w:ins>
      <w:r w:rsidR="00970A9F" w:rsidRPr="00317BB8">
        <w:rPr>
          <w:sz w:val="17"/>
          <w:szCs w:val="17"/>
          <w:lang w:val="es-ES_tradnl"/>
        </w:rPr>
        <w:instrText>HYPERLINK "https://www.wipo.int/documents/d/standards/docs-es-03-02-01.pdf"</w:instrText>
      </w:r>
      <w:ins w:id="217" w:author="Author">
        <w:r w:rsidR="000F4D09" w:rsidRPr="00317BB8">
          <w:rPr>
            <w:sz w:val="17"/>
            <w:szCs w:val="17"/>
            <w:lang w:val="es-ES_tradnl"/>
          </w:rPr>
        </w:r>
        <w:r w:rsidR="000F4D09" w:rsidRPr="00317BB8">
          <w:rPr>
            <w:sz w:val="17"/>
            <w:szCs w:val="17"/>
            <w:lang w:val="es-ES_tradnl"/>
          </w:rPr>
          <w:fldChar w:fldCharType="separate"/>
        </w:r>
        <w:r w:rsidRPr="00317BB8">
          <w:rPr>
            <w:rStyle w:val="Hyperlink"/>
            <w:sz w:val="17"/>
            <w:szCs w:val="17"/>
            <w:lang w:val="es-ES_tradnl"/>
          </w:rPr>
          <w:t>ST.2</w:t>
        </w:r>
        <w:r w:rsidR="000F4D09" w:rsidRPr="00317BB8">
          <w:rPr>
            <w:sz w:val="17"/>
            <w:szCs w:val="17"/>
            <w:lang w:val="es-ES_tradnl"/>
          </w:rPr>
          <w:fldChar w:fldCharType="end"/>
        </w:r>
      </w:ins>
      <w:r w:rsidRPr="00317BB8">
        <w:rPr>
          <w:sz w:val="17"/>
          <w:szCs w:val="17"/>
          <w:lang w:val="es-ES_tradnl"/>
        </w:rPr>
        <w:t xml:space="preserve"> de la OMPI.</w:t>
      </w:r>
      <w:r w:rsidR="009567B5" w:rsidRPr="00317BB8">
        <w:rPr>
          <w:sz w:val="17"/>
          <w:szCs w:val="17"/>
          <w:lang w:val="es-ES_tradnl"/>
        </w:rPr>
        <w:t xml:space="preserve"> </w:t>
      </w:r>
      <w:r w:rsidR="00756EBF" w:rsidRPr="00317BB8">
        <w:rPr>
          <w:sz w:val="17"/>
          <w:szCs w:val="17"/>
          <w:lang w:val="es-ES_tradnl"/>
        </w:rPr>
        <w:t>Por ejemplo, </w:t>
      </w:r>
      <w:del w:id="218" w:author="Author">
        <w:r w:rsidRPr="00317BB8" w:rsidDel="00FB0DBF">
          <w:rPr>
            <w:sz w:val="17"/>
            <w:szCs w:val="17"/>
            <w:lang w:val="es-ES_tradnl"/>
          </w:rPr>
          <w:delText>‘20170602’</w:delText>
        </w:r>
      </w:del>
      <w:ins w:id="219" w:author="Author">
        <w:r w:rsidR="00FB0DBF" w:rsidRPr="00317BB8">
          <w:rPr>
            <w:sz w:val="17"/>
            <w:szCs w:val="17"/>
            <w:lang w:val="es-ES_tradnl"/>
          </w:rPr>
          <w:t>2017-06-02</w:t>
        </w:r>
      </w:ins>
      <w:r w:rsidRPr="00317BB8">
        <w:rPr>
          <w:sz w:val="17"/>
          <w:szCs w:val="17"/>
          <w:lang w:val="es-ES_tradnl"/>
        </w:rPr>
        <w:t xml:space="preserve"> </w:t>
      </w:r>
      <w:r w:rsidR="00B84911" w:rsidRPr="00317BB8">
        <w:rPr>
          <w:sz w:val="17"/>
          <w:szCs w:val="17"/>
          <w:lang w:val="es-ES_tradnl"/>
        </w:rPr>
        <w:t xml:space="preserve">corresponde al </w:t>
      </w:r>
      <w:r w:rsidRPr="00317BB8">
        <w:rPr>
          <w:sz w:val="17"/>
          <w:szCs w:val="17"/>
          <w:lang w:val="es-ES_tradnl"/>
        </w:rPr>
        <w:t>‘2 de junio de 2017’</w:t>
      </w:r>
      <w:ins w:id="220" w:author="Author">
        <w:r w:rsidR="0040724D" w:rsidRPr="00317BB8">
          <w:rPr>
            <w:sz w:val="17"/>
            <w:szCs w:val="17"/>
            <w:lang w:val="es-ES_tradnl"/>
          </w:rPr>
          <w:t>, a excepción de los ficheros de referencia creados de conformidad con el Anexo IV, en los que Norma ST.36 prevé el formato ‘20170602’.</w:t>
        </w:r>
      </w:ins>
    </w:p>
    <w:p w14:paraId="2F2E2C76" w14:textId="294414EF" w:rsidR="002135AC" w:rsidRPr="00317BB8" w:rsidRDefault="008D4D22" w:rsidP="00317BB8">
      <w:pPr>
        <w:pStyle w:val="ONUME"/>
        <w:tabs>
          <w:tab w:val="clear" w:pos="851"/>
        </w:tabs>
        <w:ind w:left="0"/>
        <w:rPr>
          <w:sz w:val="17"/>
          <w:szCs w:val="17"/>
          <w:lang w:val="es-ES_tradnl"/>
        </w:rPr>
      </w:pPr>
      <w:r w:rsidRPr="00317BB8">
        <w:rPr>
          <w:sz w:val="17"/>
          <w:szCs w:val="17"/>
          <w:lang w:val="es-ES_tradnl"/>
        </w:rPr>
        <w:t xml:space="preserve">Si la </w:t>
      </w:r>
      <w:r w:rsidR="003E1652" w:rsidRPr="00317BB8">
        <w:rPr>
          <w:sz w:val="17"/>
          <w:szCs w:val="17"/>
          <w:lang w:val="es-ES_tradnl"/>
        </w:rPr>
        <w:t>OPI</w:t>
      </w:r>
      <w:r w:rsidRPr="00317BB8">
        <w:rPr>
          <w:sz w:val="17"/>
          <w:szCs w:val="17"/>
          <w:lang w:val="es-ES_tradnl"/>
        </w:rPr>
        <w:t xml:space="preserve"> que genera el fichero de referencia desconoce la fecha de publicación</w:t>
      </w:r>
      <w:ins w:id="221" w:author="Author">
        <w:r w:rsidR="001F75F9" w:rsidRPr="00317BB8">
          <w:rPr>
            <w:sz w:val="17"/>
            <w:szCs w:val="17"/>
            <w:lang w:val="es-ES_tradnl"/>
          </w:rPr>
          <w:t xml:space="preserve"> de un documento de patente o no se utiliza un número de publicación</w:t>
        </w:r>
      </w:ins>
      <w:r w:rsidRPr="00317BB8">
        <w:rPr>
          <w:sz w:val="17"/>
          <w:szCs w:val="17"/>
          <w:lang w:val="es-ES_tradnl"/>
        </w:rPr>
        <w:t xml:space="preserve">, </w:t>
      </w:r>
      <w:r w:rsidR="003A7B76" w:rsidRPr="00317BB8">
        <w:rPr>
          <w:sz w:val="17"/>
          <w:szCs w:val="17"/>
          <w:lang w:val="es-ES_tradnl"/>
        </w:rPr>
        <w:t xml:space="preserve">podrá </w:t>
      </w:r>
      <w:r w:rsidR="002B10A7" w:rsidRPr="00317BB8">
        <w:rPr>
          <w:sz w:val="17"/>
          <w:szCs w:val="17"/>
          <w:lang w:val="es-ES_tradnl"/>
        </w:rPr>
        <w:t>omitirse</w:t>
      </w:r>
      <w:r w:rsidR="003A7B76" w:rsidRPr="00317BB8">
        <w:rPr>
          <w:sz w:val="17"/>
          <w:szCs w:val="17"/>
          <w:lang w:val="es-ES_tradnl"/>
        </w:rPr>
        <w:t xml:space="preserve"> </w:t>
      </w:r>
      <w:r w:rsidR="00D21E33" w:rsidRPr="00317BB8">
        <w:rPr>
          <w:sz w:val="17"/>
          <w:szCs w:val="17"/>
          <w:lang w:val="es-ES_tradnl"/>
        </w:rPr>
        <w:t xml:space="preserve">el </w:t>
      </w:r>
      <w:ins w:id="222" w:author="Author">
        <w:r w:rsidR="00273892" w:rsidRPr="00317BB8">
          <w:rPr>
            <w:sz w:val="17"/>
            <w:szCs w:val="17"/>
            <w:lang w:val="es-ES_tradnl"/>
          </w:rPr>
          <w:t xml:space="preserve">componente del </w:t>
        </w:r>
      </w:ins>
      <w:r w:rsidR="00D21E33" w:rsidRPr="00317BB8">
        <w:rPr>
          <w:sz w:val="17"/>
          <w:szCs w:val="17"/>
          <w:lang w:val="es-ES_tradnl"/>
        </w:rPr>
        <w:t xml:space="preserve">elemento de datos </w:t>
      </w:r>
      <w:r w:rsidR="002B10A7" w:rsidRPr="00317BB8">
        <w:rPr>
          <w:sz w:val="17"/>
          <w:szCs w:val="17"/>
          <w:lang w:val="es-ES_tradnl"/>
        </w:rPr>
        <w:t xml:space="preserve">correspondiente a la </w:t>
      </w:r>
      <w:r w:rsidR="00D21E33" w:rsidRPr="00317BB8">
        <w:rPr>
          <w:sz w:val="17"/>
          <w:szCs w:val="17"/>
          <w:lang w:val="es-ES_tradnl"/>
        </w:rPr>
        <w:t>“fecha de publicación”</w:t>
      </w:r>
      <w:r w:rsidR="00B84911" w:rsidRPr="00317BB8">
        <w:rPr>
          <w:sz w:val="17"/>
          <w:szCs w:val="17"/>
          <w:lang w:val="es-ES_tradnl"/>
        </w:rPr>
        <w:t>.</w:t>
      </w:r>
    </w:p>
    <w:p w14:paraId="196C6C6F" w14:textId="1AFF6E1E" w:rsidR="00807B26" w:rsidRPr="00317BB8" w:rsidDel="009860EE" w:rsidRDefault="008D4D22" w:rsidP="00317BB8">
      <w:pPr>
        <w:pStyle w:val="Heading3"/>
        <w:rPr>
          <w:del w:id="223" w:author="Author"/>
          <w:sz w:val="17"/>
          <w:szCs w:val="17"/>
          <w:lang w:val="es-ES_tradnl"/>
        </w:rPr>
      </w:pPr>
      <w:del w:id="224" w:author="Author">
        <w:r w:rsidRPr="00317BB8" w:rsidDel="009860EE">
          <w:rPr>
            <w:sz w:val="17"/>
            <w:szCs w:val="17"/>
            <w:lang w:val="es-ES_tradnl"/>
          </w:rPr>
          <w:delText>Código de excepción de publicación</w:delText>
        </w:r>
      </w:del>
    </w:p>
    <w:p w14:paraId="6F888F53" w14:textId="4F9232F5" w:rsidR="002135AC" w:rsidRPr="00317BB8" w:rsidRDefault="009860EE" w:rsidP="00317BB8">
      <w:pPr>
        <w:pStyle w:val="ONUME"/>
        <w:tabs>
          <w:tab w:val="clear" w:pos="851"/>
        </w:tabs>
        <w:ind w:left="0"/>
        <w:rPr>
          <w:sz w:val="17"/>
          <w:szCs w:val="17"/>
          <w:lang w:val="es-ES_tradnl"/>
        </w:rPr>
      </w:pPr>
      <w:ins w:id="225" w:author="Author">
        <w:r w:rsidRPr="00317BB8">
          <w:rPr>
            <w:sz w:val="17"/>
            <w:szCs w:val="17"/>
            <w:lang w:val="es-ES_tradnl"/>
          </w:rPr>
          <w:t xml:space="preserve">La lista de documentos del fichero de referencia </w:t>
        </w:r>
        <w:r w:rsidR="00C57D2F" w:rsidRPr="00317BB8">
          <w:rPr>
            <w:sz w:val="17"/>
            <w:szCs w:val="17"/>
            <w:lang w:val="es-ES_tradnl"/>
          </w:rPr>
          <w:t>deberá ordenarse por número de p</w:t>
        </w:r>
        <w:r w:rsidR="006D30F0" w:rsidRPr="00317BB8">
          <w:rPr>
            <w:sz w:val="17"/>
            <w:szCs w:val="17"/>
            <w:lang w:val="es-ES_tradnl"/>
          </w:rPr>
          <w:t>ublicación, tipo de documento (código de tipo) y fecha de publicación</w:t>
        </w:r>
      </w:ins>
      <w:del w:id="226" w:author="Author">
        <w:r w:rsidR="003A7B76" w:rsidRPr="00317BB8" w:rsidDel="006D30F0">
          <w:rPr>
            <w:sz w:val="17"/>
            <w:szCs w:val="17"/>
            <w:lang w:val="es-ES_tradnl"/>
          </w:rPr>
          <w:delText>El</w:delText>
        </w:r>
        <w:r w:rsidR="008D4D22" w:rsidRPr="00317BB8" w:rsidDel="006D30F0">
          <w:rPr>
            <w:sz w:val="17"/>
            <w:szCs w:val="17"/>
            <w:lang w:val="es-ES_tradnl"/>
          </w:rPr>
          <w:delText xml:space="preserve"> código de excepción de publicación </w:delText>
        </w:r>
        <w:r w:rsidR="003A7B76" w:rsidRPr="00317BB8" w:rsidDel="006D30F0">
          <w:rPr>
            <w:sz w:val="17"/>
            <w:szCs w:val="17"/>
            <w:lang w:val="es-ES_tradnl"/>
          </w:rPr>
          <w:delText>deberá utilizarse para</w:delText>
        </w:r>
        <w:r w:rsidR="008D4D22" w:rsidRPr="00317BB8" w:rsidDel="006D30F0">
          <w:rPr>
            <w:sz w:val="17"/>
            <w:szCs w:val="17"/>
            <w:lang w:val="es-ES_tradnl"/>
          </w:rPr>
          <w:delText xml:space="preserve"> aquellos números de publicación que no dispon</w:delText>
        </w:r>
        <w:r w:rsidR="003A7B76" w:rsidRPr="00317BB8" w:rsidDel="006D30F0">
          <w:rPr>
            <w:sz w:val="17"/>
            <w:szCs w:val="17"/>
            <w:lang w:val="es-ES_tradnl"/>
          </w:rPr>
          <w:delText xml:space="preserve">gan de la </w:delText>
        </w:r>
        <w:r w:rsidR="008D4D22" w:rsidRPr="00317BB8" w:rsidDel="006D30F0">
          <w:rPr>
            <w:sz w:val="17"/>
            <w:szCs w:val="17"/>
            <w:lang w:val="es-ES_tradnl"/>
          </w:rPr>
          <w:delText>publicación completa</w:delText>
        </w:r>
        <w:r w:rsidR="003A7B76" w:rsidRPr="00317BB8" w:rsidDel="006D30F0">
          <w:rPr>
            <w:sz w:val="17"/>
            <w:szCs w:val="17"/>
            <w:lang w:val="es-ES_tradnl"/>
          </w:rPr>
          <w:delText xml:space="preserve"> en una forma </w:delText>
        </w:r>
        <w:r w:rsidR="008D4D22" w:rsidRPr="00317BB8" w:rsidDel="006D30F0">
          <w:rPr>
            <w:sz w:val="17"/>
            <w:szCs w:val="17"/>
            <w:lang w:val="es-ES_tradnl"/>
          </w:rPr>
          <w:delText xml:space="preserve">legible </w:delText>
        </w:r>
        <w:r w:rsidR="00DA4426" w:rsidRPr="00317BB8" w:rsidDel="006D30F0">
          <w:rPr>
            <w:sz w:val="17"/>
            <w:szCs w:val="17"/>
            <w:lang w:val="es-ES_tradnl"/>
          </w:rPr>
          <w:delText>por máquina</w:delText>
        </w:r>
      </w:del>
      <w:r w:rsidR="008D4D22" w:rsidRPr="00317BB8">
        <w:rPr>
          <w:sz w:val="17"/>
          <w:szCs w:val="17"/>
          <w:lang w:val="es-ES_tradnl"/>
        </w:rPr>
        <w:t>.</w:t>
      </w:r>
    </w:p>
    <w:p w14:paraId="64EF5B69" w14:textId="1411A5DC" w:rsidR="00807B26" w:rsidRPr="00317BB8" w:rsidRDefault="003A7B76">
      <w:pPr>
        <w:pStyle w:val="ONUME"/>
        <w:numPr>
          <w:ilvl w:val="0"/>
          <w:numId w:val="0"/>
        </w:numPr>
        <w:rPr>
          <w:sz w:val="17"/>
          <w:szCs w:val="17"/>
          <w:lang w:val="es-ES_tradnl"/>
        </w:rPr>
        <w:pPrChange w:id="227" w:author="Author">
          <w:pPr>
            <w:pStyle w:val="ONUME"/>
          </w:pPr>
        </w:pPrChange>
      </w:pPr>
      <w:del w:id="228" w:author="Author">
        <w:r w:rsidRPr="00317BB8" w:rsidDel="00F91770">
          <w:rPr>
            <w:sz w:val="17"/>
            <w:szCs w:val="17"/>
            <w:lang w:val="es-ES_tradnl"/>
          </w:rPr>
          <w:delText>Los</w:delText>
        </w:r>
        <w:r w:rsidR="008D4D22" w:rsidRPr="00317BB8" w:rsidDel="00F91770">
          <w:rPr>
            <w:sz w:val="17"/>
            <w:szCs w:val="17"/>
            <w:lang w:val="es-ES_tradnl"/>
          </w:rPr>
          <w:delText xml:space="preserve"> siguientes códigos de una </w:delText>
        </w:r>
        <w:r w:rsidR="002B10A7" w:rsidRPr="00317BB8" w:rsidDel="00F91770">
          <w:rPr>
            <w:sz w:val="17"/>
            <w:szCs w:val="17"/>
            <w:lang w:val="es-ES_tradnl"/>
          </w:rPr>
          <w:delText xml:space="preserve">única </w:delText>
        </w:r>
        <w:r w:rsidR="008D4D22" w:rsidRPr="00317BB8" w:rsidDel="00F91770">
          <w:rPr>
            <w:sz w:val="17"/>
            <w:szCs w:val="17"/>
            <w:lang w:val="es-ES_tradnl"/>
          </w:rPr>
          <w:delText xml:space="preserve">letra alfabética </w:delText>
        </w:r>
        <w:r w:rsidRPr="00317BB8" w:rsidDel="00F91770">
          <w:rPr>
            <w:sz w:val="17"/>
            <w:szCs w:val="17"/>
            <w:lang w:val="es-ES_tradnl"/>
          </w:rPr>
          <w:delText xml:space="preserve">deberán utilizarse </w:delText>
        </w:r>
        <w:r w:rsidR="008D4D22" w:rsidRPr="00317BB8" w:rsidDel="00F91770">
          <w:rPr>
            <w:sz w:val="17"/>
            <w:szCs w:val="17"/>
            <w:lang w:val="es-ES_tradnl"/>
          </w:rPr>
          <w:delText xml:space="preserve">para indicar el motivo </w:delText>
        </w:r>
        <w:r w:rsidR="00452AC6" w:rsidRPr="00317BB8" w:rsidDel="00F91770">
          <w:rPr>
            <w:sz w:val="17"/>
            <w:szCs w:val="17"/>
            <w:lang w:val="es-ES_tradnl"/>
          </w:rPr>
          <w:delText xml:space="preserve">de </w:delText>
        </w:r>
        <w:r w:rsidR="00D21E33" w:rsidRPr="00317BB8" w:rsidDel="00F91770">
          <w:rPr>
            <w:sz w:val="17"/>
            <w:szCs w:val="17"/>
            <w:lang w:val="es-ES_tradnl"/>
          </w:rPr>
          <w:delText xml:space="preserve">la </w:delText>
        </w:r>
        <w:r w:rsidR="00452AC6" w:rsidRPr="00317BB8" w:rsidDel="00F91770">
          <w:rPr>
            <w:sz w:val="17"/>
            <w:szCs w:val="17"/>
            <w:lang w:val="es-ES_tradnl"/>
          </w:rPr>
          <w:delText>no disponibilidad d</w:delText>
        </w:r>
        <w:r w:rsidR="008D4D22" w:rsidRPr="00317BB8" w:rsidDel="00F91770">
          <w:rPr>
            <w:sz w:val="17"/>
            <w:szCs w:val="17"/>
            <w:lang w:val="es-ES_tradnl"/>
          </w:rPr>
          <w:delText>el documento completo publicado</w:delText>
        </w:r>
        <w:r w:rsidRPr="00317BB8" w:rsidDel="00F91770">
          <w:rPr>
            <w:sz w:val="17"/>
            <w:szCs w:val="17"/>
            <w:lang w:val="es-ES_tradnl"/>
          </w:rPr>
          <w:delText xml:space="preserve">, </w:delText>
        </w:r>
        <w:r w:rsidR="00253990" w:rsidRPr="00317BB8" w:rsidDel="00F91770">
          <w:rPr>
            <w:sz w:val="17"/>
            <w:szCs w:val="17"/>
            <w:lang w:val="es-ES_tradnl"/>
          </w:rPr>
          <w:delText>al que</w:delText>
        </w:r>
        <w:r w:rsidR="008D4D22" w:rsidRPr="00317BB8" w:rsidDel="00F91770">
          <w:rPr>
            <w:sz w:val="17"/>
            <w:szCs w:val="17"/>
            <w:lang w:val="es-ES_tradnl"/>
          </w:rPr>
          <w:delText xml:space="preserve"> se ha asi</w:delText>
        </w:r>
        <w:r w:rsidRPr="00317BB8" w:rsidDel="00F91770">
          <w:rPr>
            <w:sz w:val="17"/>
            <w:szCs w:val="17"/>
            <w:lang w:val="es-ES_tradnl"/>
          </w:rPr>
          <w:delText>gnado el número correspondiente:</w:delText>
        </w:r>
      </w:del>
    </w:p>
    <w:tbl>
      <w:tblPr>
        <w:tblStyle w:val="TableGrid"/>
        <w:tblW w:w="0" w:type="auto"/>
        <w:tblInd w:w="834" w:type="dxa"/>
        <w:tblLook w:val="04A0" w:firstRow="1" w:lastRow="0" w:firstColumn="1" w:lastColumn="0" w:noHBand="0" w:noVBand="1"/>
        <w:tblPrChange w:id="229" w:author="Author">
          <w:tblPr>
            <w:tblStyle w:val="TableGrid"/>
            <w:tblW w:w="0" w:type="auto"/>
            <w:tblInd w:w="834" w:type="dxa"/>
            <w:tblLook w:val="04A0" w:firstRow="1" w:lastRow="0" w:firstColumn="1" w:lastColumn="0" w:noHBand="0" w:noVBand="1"/>
          </w:tblPr>
        </w:tblPrChange>
      </w:tblPr>
      <w:tblGrid>
        <w:gridCol w:w="1326"/>
        <w:gridCol w:w="7185"/>
        <w:tblGridChange w:id="230">
          <w:tblGrid>
            <w:gridCol w:w="1326"/>
            <w:gridCol w:w="7185"/>
          </w:tblGrid>
        </w:tblGridChange>
      </w:tblGrid>
      <w:tr w:rsidR="00BF61DF" w:rsidRPr="00BB4B2E" w:rsidDel="0090339D" w14:paraId="0D2778C7" w14:textId="1AEFC421" w:rsidTr="00703040">
        <w:trPr>
          <w:del w:id="231" w:author="Author"/>
        </w:trPr>
        <w:tc>
          <w:tcPr>
            <w:tcW w:w="1326" w:type="dxa"/>
            <w:tcPrChange w:id="232" w:author="Author">
              <w:tcPr>
                <w:tcW w:w="1434" w:type="dxa"/>
              </w:tcPr>
            </w:tcPrChange>
          </w:tcPr>
          <w:p w14:paraId="4D92B983" w14:textId="73290815" w:rsidR="00807B26" w:rsidRPr="00317BB8" w:rsidDel="0090339D" w:rsidRDefault="00807B26" w:rsidP="008609D1">
            <w:pPr>
              <w:rPr>
                <w:del w:id="233" w:author="Author"/>
                <w:sz w:val="17"/>
                <w:szCs w:val="17"/>
                <w:lang w:val="es-ES_tradnl"/>
              </w:rPr>
            </w:pPr>
            <w:del w:id="234" w:author="Author">
              <w:r w:rsidRPr="00317BB8" w:rsidDel="0090339D">
                <w:rPr>
                  <w:sz w:val="17"/>
                  <w:szCs w:val="17"/>
                  <w:lang w:val="es-ES_tradnl"/>
                </w:rPr>
                <w:delText>C</w:delText>
              </w:r>
            </w:del>
          </w:p>
        </w:tc>
        <w:tc>
          <w:tcPr>
            <w:tcW w:w="7185" w:type="dxa"/>
            <w:tcPrChange w:id="235" w:author="Author">
              <w:tcPr>
                <w:tcW w:w="7828" w:type="dxa"/>
              </w:tcPr>
            </w:tcPrChange>
          </w:tcPr>
          <w:p w14:paraId="10E3C5C9" w14:textId="27B30C68" w:rsidR="00807B26" w:rsidRPr="00317BB8" w:rsidDel="0090339D" w:rsidRDefault="00AF3127" w:rsidP="008609D1">
            <w:pPr>
              <w:rPr>
                <w:del w:id="236" w:author="Author"/>
                <w:sz w:val="17"/>
                <w:szCs w:val="17"/>
                <w:lang w:val="es-ES_tradnl"/>
              </w:rPr>
            </w:pPr>
            <w:del w:id="237" w:author="Author">
              <w:r w:rsidRPr="00317BB8" w:rsidDel="0090339D">
                <w:rPr>
                  <w:sz w:val="17"/>
                  <w:szCs w:val="17"/>
                  <w:lang w:val="es-ES_tradnl"/>
                </w:rPr>
                <w:delText>Documentos defectuosos</w:delText>
              </w:r>
              <w:r w:rsidR="00807B26" w:rsidRPr="00317BB8" w:rsidDel="0090339D">
                <w:rPr>
                  <w:sz w:val="17"/>
                  <w:szCs w:val="17"/>
                  <w:lang w:val="es-ES_tradnl"/>
                </w:rPr>
                <w:delText>.</w:delText>
              </w:r>
            </w:del>
          </w:p>
        </w:tc>
      </w:tr>
      <w:tr w:rsidR="00BF61DF" w:rsidRPr="00BB4B2E" w:rsidDel="0090339D" w14:paraId="7C035EAA" w14:textId="6950384B" w:rsidTr="00703040">
        <w:trPr>
          <w:del w:id="238" w:author="Author"/>
        </w:trPr>
        <w:tc>
          <w:tcPr>
            <w:tcW w:w="1326" w:type="dxa"/>
            <w:tcPrChange w:id="239" w:author="Author">
              <w:tcPr>
                <w:tcW w:w="1434" w:type="dxa"/>
              </w:tcPr>
            </w:tcPrChange>
          </w:tcPr>
          <w:p w14:paraId="3E512C15" w14:textId="788F72A5" w:rsidR="00807B26" w:rsidRPr="00317BB8" w:rsidDel="0090339D" w:rsidRDefault="00807B26" w:rsidP="008609D1">
            <w:pPr>
              <w:rPr>
                <w:del w:id="240" w:author="Author"/>
                <w:sz w:val="17"/>
                <w:szCs w:val="17"/>
                <w:lang w:val="es-ES_tradnl"/>
              </w:rPr>
            </w:pPr>
            <w:del w:id="241" w:author="Author">
              <w:r w:rsidRPr="00317BB8" w:rsidDel="0090339D">
                <w:rPr>
                  <w:sz w:val="17"/>
                  <w:szCs w:val="17"/>
                  <w:lang w:val="es-ES_tradnl"/>
                </w:rPr>
                <w:delText>D</w:delText>
              </w:r>
            </w:del>
          </w:p>
        </w:tc>
        <w:tc>
          <w:tcPr>
            <w:tcW w:w="7185" w:type="dxa"/>
            <w:tcPrChange w:id="242" w:author="Author">
              <w:tcPr>
                <w:tcW w:w="7828" w:type="dxa"/>
              </w:tcPr>
            </w:tcPrChange>
          </w:tcPr>
          <w:p w14:paraId="4B14E789" w14:textId="55D50C93" w:rsidR="00807B26" w:rsidRPr="00317BB8" w:rsidDel="0090339D" w:rsidRDefault="00807B26" w:rsidP="0051255E">
            <w:pPr>
              <w:rPr>
                <w:del w:id="243" w:author="Author"/>
                <w:sz w:val="17"/>
                <w:szCs w:val="17"/>
                <w:lang w:val="es-ES_tradnl"/>
              </w:rPr>
            </w:pPr>
            <w:del w:id="244" w:author="Author">
              <w:r w:rsidRPr="00317BB8" w:rsidDel="0090339D">
                <w:rPr>
                  <w:sz w:val="17"/>
                  <w:szCs w:val="17"/>
                  <w:lang w:val="es-ES_tradnl"/>
                </w:rPr>
                <w:delText>Document</w:delText>
              </w:r>
              <w:r w:rsidR="00AF3127" w:rsidRPr="00317BB8" w:rsidDel="0090339D">
                <w:rPr>
                  <w:sz w:val="17"/>
                  <w:szCs w:val="17"/>
                  <w:lang w:val="es-ES_tradnl"/>
                </w:rPr>
                <w:delText>o</w:delText>
              </w:r>
              <w:r w:rsidRPr="00317BB8" w:rsidDel="0090339D">
                <w:rPr>
                  <w:sz w:val="17"/>
                  <w:szCs w:val="17"/>
                  <w:lang w:val="es-ES_tradnl"/>
                </w:rPr>
                <w:delText xml:space="preserve">s </w:delText>
              </w:r>
              <w:r w:rsidR="00AF3127" w:rsidRPr="00317BB8" w:rsidDel="0090339D">
                <w:rPr>
                  <w:sz w:val="17"/>
                  <w:szCs w:val="17"/>
                  <w:lang w:val="es-ES_tradnl"/>
                </w:rPr>
                <w:delText xml:space="preserve">suprimidos después de </w:delText>
              </w:r>
              <w:r w:rsidR="0051255E" w:rsidRPr="00317BB8" w:rsidDel="0090339D">
                <w:rPr>
                  <w:sz w:val="17"/>
                  <w:szCs w:val="17"/>
                  <w:lang w:val="es-ES_tradnl"/>
                </w:rPr>
                <w:delText>la</w:delText>
              </w:r>
              <w:r w:rsidR="00AF3127" w:rsidRPr="00317BB8" w:rsidDel="0090339D">
                <w:rPr>
                  <w:sz w:val="17"/>
                  <w:szCs w:val="17"/>
                  <w:lang w:val="es-ES_tradnl"/>
                </w:rPr>
                <w:delText xml:space="preserve"> publicación</w:delText>
              </w:r>
            </w:del>
          </w:p>
        </w:tc>
      </w:tr>
      <w:tr w:rsidR="00BF61DF" w:rsidRPr="00BB4B2E" w:rsidDel="0090339D" w14:paraId="6585FB62" w14:textId="4BE7DD8D" w:rsidTr="00703040">
        <w:trPr>
          <w:del w:id="245" w:author="Author"/>
        </w:trPr>
        <w:tc>
          <w:tcPr>
            <w:tcW w:w="1326" w:type="dxa"/>
            <w:tcPrChange w:id="246" w:author="Author">
              <w:tcPr>
                <w:tcW w:w="1434" w:type="dxa"/>
              </w:tcPr>
            </w:tcPrChange>
          </w:tcPr>
          <w:p w14:paraId="28538F2E" w14:textId="3C261BC5" w:rsidR="00807B26" w:rsidRPr="00317BB8" w:rsidDel="0090339D" w:rsidRDefault="00807B26" w:rsidP="008609D1">
            <w:pPr>
              <w:rPr>
                <w:del w:id="247" w:author="Author"/>
                <w:sz w:val="17"/>
                <w:szCs w:val="17"/>
                <w:lang w:val="es-ES_tradnl"/>
              </w:rPr>
            </w:pPr>
            <w:del w:id="248" w:author="Author">
              <w:r w:rsidRPr="00317BB8" w:rsidDel="0090339D">
                <w:rPr>
                  <w:sz w:val="17"/>
                  <w:szCs w:val="17"/>
                  <w:lang w:val="es-ES_tradnl"/>
                </w:rPr>
                <w:delText>E</w:delText>
              </w:r>
            </w:del>
          </w:p>
        </w:tc>
        <w:tc>
          <w:tcPr>
            <w:tcW w:w="7185" w:type="dxa"/>
            <w:tcPrChange w:id="249" w:author="Author">
              <w:tcPr>
                <w:tcW w:w="7828" w:type="dxa"/>
              </w:tcPr>
            </w:tcPrChange>
          </w:tcPr>
          <w:p w14:paraId="28A88F16" w14:textId="605C319A" w:rsidR="00807B26" w:rsidRPr="00317BB8" w:rsidDel="0090339D" w:rsidRDefault="00275AF4" w:rsidP="00AF3127">
            <w:pPr>
              <w:rPr>
                <w:del w:id="250" w:author="Author"/>
                <w:sz w:val="17"/>
                <w:szCs w:val="17"/>
                <w:lang w:val="es-ES_tradnl"/>
              </w:rPr>
            </w:pPr>
            <w:del w:id="251" w:author="Author">
              <w:r w:rsidRPr="00317BB8" w:rsidDel="0090339D">
                <w:rPr>
                  <w:sz w:val="17"/>
                  <w:szCs w:val="17"/>
                  <w:lang w:val="es-ES_tradnl"/>
                </w:rPr>
                <w:delText xml:space="preserve">Número de publicación asignado por la </w:delText>
              </w:r>
              <w:r w:rsidR="003E1652" w:rsidRPr="00317BB8" w:rsidDel="0090339D">
                <w:rPr>
                  <w:sz w:val="17"/>
                  <w:szCs w:val="17"/>
                  <w:lang w:val="es-ES_tradnl"/>
                </w:rPr>
                <w:delText>OPI</w:delText>
              </w:r>
              <w:r w:rsidRPr="00317BB8" w:rsidDel="0090339D">
                <w:rPr>
                  <w:sz w:val="17"/>
                  <w:szCs w:val="17"/>
                  <w:lang w:val="es-ES_tradnl"/>
                </w:rPr>
                <w:delText xml:space="preserve"> y que representa una entrada en la fase nacional/regional del PCT (por </w:delText>
              </w:r>
              <w:r w:rsidR="00D2360B" w:rsidRPr="00317BB8" w:rsidDel="0090339D">
                <w:rPr>
                  <w:sz w:val="17"/>
                  <w:szCs w:val="17"/>
                  <w:lang w:val="es-ES_tradnl"/>
                </w:rPr>
                <w:delText>ejemplo,</w:delText>
              </w:r>
              <w:r w:rsidRPr="00317BB8" w:rsidDel="0090339D">
                <w:rPr>
                  <w:sz w:val="17"/>
                  <w:szCs w:val="17"/>
                  <w:lang w:val="es-ES_tradnl"/>
                </w:rPr>
                <w:delText xml:space="preserve"> Euro-PCT).</w:delText>
              </w:r>
              <w:r w:rsidR="009567B5" w:rsidRPr="00317BB8" w:rsidDel="0090339D">
                <w:rPr>
                  <w:sz w:val="17"/>
                  <w:szCs w:val="17"/>
                  <w:lang w:val="es-ES_tradnl"/>
                </w:rPr>
                <w:delText xml:space="preserve"> </w:delText>
              </w:r>
              <w:r w:rsidRPr="00317BB8" w:rsidDel="0090339D">
                <w:rPr>
                  <w:sz w:val="17"/>
                  <w:szCs w:val="17"/>
                  <w:lang w:val="es-ES_tradnl"/>
                </w:rPr>
                <w:delText>No se ha publicado un documento correspondiente.</w:delText>
              </w:r>
              <w:r w:rsidR="009567B5" w:rsidRPr="00317BB8" w:rsidDel="0090339D">
                <w:rPr>
                  <w:sz w:val="17"/>
                  <w:szCs w:val="17"/>
                  <w:lang w:val="es-ES_tradnl"/>
                </w:rPr>
                <w:delText xml:space="preserve"> </w:delText>
              </w:r>
              <w:r w:rsidRPr="00317BB8" w:rsidDel="0090339D">
                <w:rPr>
                  <w:sz w:val="17"/>
                  <w:szCs w:val="17"/>
                  <w:lang w:val="es-ES_tradnl"/>
                </w:rPr>
                <w:delText>Una solicitud Euro-PCT es una solicitud de patente internacional (PCT) que ha entrado en la fase regional europea.</w:delText>
              </w:r>
            </w:del>
          </w:p>
        </w:tc>
      </w:tr>
      <w:tr w:rsidR="00BF61DF" w:rsidRPr="00BB4B2E" w:rsidDel="0090339D" w14:paraId="789A0012" w14:textId="2940DDB2" w:rsidTr="00703040">
        <w:trPr>
          <w:del w:id="252" w:author="Author"/>
        </w:trPr>
        <w:tc>
          <w:tcPr>
            <w:tcW w:w="1326" w:type="dxa"/>
            <w:tcPrChange w:id="253" w:author="Author">
              <w:tcPr>
                <w:tcW w:w="1434" w:type="dxa"/>
              </w:tcPr>
            </w:tcPrChange>
          </w:tcPr>
          <w:p w14:paraId="6009C7E0" w14:textId="2C4386F6" w:rsidR="00807B26" w:rsidRPr="00317BB8" w:rsidDel="0090339D" w:rsidRDefault="00807B26" w:rsidP="008609D1">
            <w:pPr>
              <w:rPr>
                <w:del w:id="254" w:author="Author"/>
                <w:sz w:val="17"/>
                <w:szCs w:val="17"/>
                <w:lang w:val="es-ES_tradnl"/>
              </w:rPr>
            </w:pPr>
            <w:del w:id="255" w:author="Author">
              <w:r w:rsidRPr="00317BB8" w:rsidDel="0090339D">
                <w:rPr>
                  <w:sz w:val="17"/>
                  <w:szCs w:val="17"/>
                  <w:lang w:val="es-ES_tradnl"/>
                </w:rPr>
                <w:delText>M</w:delText>
              </w:r>
            </w:del>
          </w:p>
        </w:tc>
        <w:tc>
          <w:tcPr>
            <w:tcW w:w="7185" w:type="dxa"/>
            <w:tcPrChange w:id="256" w:author="Author">
              <w:tcPr>
                <w:tcW w:w="7828" w:type="dxa"/>
              </w:tcPr>
            </w:tcPrChange>
          </w:tcPr>
          <w:p w14:paraId="7245BE14" w14:textId="0706C1AE" w:rsidR="00807B26" w:rsidRPr="00317BB8" w:rsidDel="0090339D" w:rsidRDefault="00AF3127" w:rsidP="00AF3127">
            <w:pPr>
              <w:rPr>
                <w:del w:id="257" w:author="Author"/>
                <w:sz w:val="17"/>
                <w:szCs w:val="17"/>
                <w:lang w:val="es-ES_tradnl"/>
              </w:rPr>
            </w:pPr>
            <w:del w:id="258" w:author="Author">
              <w:r w:rsidRPr="00317BB8" w:rsidDel="0090339D">
                <w:rPr>
                  <w:sz w:val="17"/>
                  <w:szCs w:val="17"/>
                  <w:lang w:val="es-ES_tradnl"/>
                </w:rPr>
                <w:delText>Documentos publicados omitidos</w:delText>
              </w:r>
              <w:r w:rsidR="00807B26" w:rsidRPr="00317BB8" w:rsidDel="0090339D">
                <w:rPr>
                  <w:sz w:val="17"/>
                  <w:szCs w:val="17"/>
                  <w:lang w:val="es-ES_tradnl"/>
                </w:rPr>
                <w:delText>.</w:delText>
              </w:r>
            </w:del>
          </w:p>
        </w:tc>
      </w:tr>
      <w:tr w:rsidR="00BF61DF" w:rsidRPr="00BB4B2E" w:rsidDel="0090339D" w14:paraId="282FD21C" w14:textId="09FA08D5" w:rsidTr="00703040">
        <w:trPr>
          <w:del w:id="259" w:author="Author"/>
        </w:trPr>
        <w:tc>
          <w:tcPr>
            <w:tcW w:w="1326" w:type="dxa"/>
            <w:tcPrChange w:id="260" w:author="Author">
              <w:tcPr>
                <w:tcW w:w="1434" w:type="dxa"/>
              </w:tcPr>
            </w:tcPrChange>
          </w:tcPr>
          <w:p w14:paraId="4701A7A7" w14:textId="7C2F2ACE" w:rsidR="00807B26" w:rsidRPr="00317BB8" w:rsidDel="0090339D" w:rsidRDefault="00807B26" w:rsidP="008609D1">
            <w:pPr>
              <w:rPr>
                <w:del w:id="261" w:author="Author"/>
                <w:sz w:val="17"/>
                <w:szCs w:val="17"/>
                <w:lang w:val="es-ES_tradnl"/>
              </w:rPr>
            </w:pPr>
            <w:del w:id="262" w:author="Author">
              <w:r w:rsidRPr="00317BB8" w:rsidDel="0090339D">
                <w:rPr>
                  <w:sz w:val="17"/>
                  <w:szCs w:val="17"/>
                  <w:lang w:val="es-ES_tradnl"/>
                </w:rPr>
                <w:delText>N</w:delText>
              </w:r>
            </w:del>
          </w:p>
        </w:tc>
        <w:tc>
          <w:tcPr>
            <w:tcW w:w="7185" w:type="dxa"/>
            <w:tcPrChange w:id="263" w:author="Author">
              <w:tcPr>
                <w:tcW w:w="7828" w:type="dxa"/>
              </w:tcPr>
            </w:tcPrChange>
          </w:tcPr>
          <w:p w14:paraId="258987EA" w14:textId="587E8D27" w:rsidR="00807B26" w:rsidRPr="00317BB8" w:rsidDel="0090339D" w:rsidRDefault="00AF3127" w:rsidP="009A08EF">
            <w:pPr>
              <w:rPr>
                <w:del w:id="264" w:author="Author"/>
                <w:sz w:val="17"/>
                <w:szCs w:val="17"/>
                <w:lang w:val="es-ES_tradnl"/>
              </w:rPr>
            </w:pPr>
            <w:del w:id="265" w:author="Author">
              <w:r w:rsidRPr="00317BB8" w:rsidDel="0090339D">
                <w:rPr>
                  <w:sz w:val="17"/>
                  <w:szCs w:val="17"/>
                  <w:lang w:val="es-ES_tradnl"/>
                </w:rPr>
                <w:delText>Número de publicación no utilizado,</w:delText>
              </w:r>
              <w:r w:rsidRPr="00317BB8" w:rsidDel="0090339D">
                <w:rPr>
                  <w:sz w:val="17"/>
                  <w:szCs w:val="17"/>
                  <w:lang w:val="es-ES_tradnl"/>
                </w:rPr>
                <w:br/>
                <w:delText xml:space="preserve">por ejemplo, cuando </w:delText>
              </w:r>
              <w:r w:rsidR="00930B38" w:rsidRPr="00317BB8" w:rsidDel="0090339D">
                <w:rPr>
                  <w:sz w:val="17"/>
                  <w:szCs w:val="17"/>
                  <w:lang w:val="es-ES_tradnl"/>
                </w:rPr>
                <w:delText xml:space="preserve">se han expedido los números de publicación, </w:delText>
              </w:r>
              <w:r w:rsidRPr="00317BB8" w:rsidDel="0090339D">
                <w:rPr>
                  <w:sz w:val="17"/>
                  <w:szCs w:val="17"/>
                  <w:lang w:val="es-ES_tradnl"/>
                </w:rPr>
                <w:delText>pero por algún motivo no han sido asignados a ninguna publicación</w:delText>
              </w:r>
              <w:r w:rsidR="00807B26" w:rsidRPr="00317BB8" w:rsidDel="0090339D">
                <w:rPr>
                  <w:sz w:val="17"/>
                  <w:szCs w:val="17"/>
                  <w:lang w:val="es-ES_tradnl"/>
                </w:rPr>
                <w:delText>.</w:delText>
              </w:r>
              <w:r w:rsidR="009567B5" w:rsidRPr="00317BB8" w:rsidDel="0090339D">
                <w:rPr>
                  <w:sz w:val="17"/>
                  <w:szCs w:val="17"/>
                  <w:lang w:val="es-ES_tradnl"/>
                </w:rPr>
                <w:delText xml:space="preserve"> </w:delText>
              </w:r>
              <w:r w:rsidRPr="00317BB8" w:rsidDel="0090339D">
                <w:rPr>
                  <w:sz w:val="17"/>
                  <w:szCs w:val="17"/>
                  <w:lang w:val="es-ES_tradnl"/>
                </w:rPr>
                <w:delText xml:space="preserve">Véase también el párrafo </w:delText>
              </w:r>
              <w:r w:rsidR="009A08EF" w:rsidRPr="00317BB8" w:rsidDel="0090339D">
                <w:rPr>
                  <w:sz w:val="17"/>
                  <w:szCs w:val="17"/>
                  <w:lang w:val="es-ES_tradnl"/>
                </w:rPr>
                <w:delText>26</w:delText>
              </w:r>
              <w:r w:rsidR="00807B26" w:rsidRPr="00317BB8" w:rsidDel="0090339D">
                <w:rPr>
                  <w:sz w:val="17"/>
                  <w:szCs w:val="17"/>
                  <w:lang w:val="es-ES_tradnl"/>
                </w:rPr>
                <w:delText>.</w:delText>
              </w:r>
            </w:del>
          </w:p>
        </w:tc>
      </w:tr>
      <w:tr w:rsidR="00BF61DF" w:rsidRPr="00BB4B2E" w:rsidDel="0090339D" w14:paraId="3FD8201F" w14:textId="1B062CB3" w:rsidTr="00703040">
        <w:trPr>
          <w:del w:id="266" w:author="Author"/>
        </w:trPr>
        <w:tc>
          <w:tcPr>
            <w:tcW w:w="1326" w:type="dxa"/>
            <w:tcPrChange w:id="267" w:author="Author">
              <w:tcPr>
                <w:tcW w:w="1434" w:type="dxa"/>
              </w:tcPr>
            </w:tcPrChange>
          </w:tcPr>
          <w:p w14:paraId="4D9C3531" w14:textId="7F852BED" w:rsidR="00807B26" w:rsidRPr="00317BB8" w:rsidDel="0090339D" w:rsidRDefault="00807B26" w:rsidP="008609D1">
            <w:pPr>
              <w:rPr>
                <w:del w:id="268" w:author="Author"/>
                <w:sz w:val="17"/>
                <w:szCs w:val="17"/>
                <w:lang w:val="es-ES_tradnl"/>
              </w:rPr>
            </w:pPr>
            <w:del w:id="269" w:author="Author">
              <w:r w:rsidRPr="00317BB8" w:rsidDel="0090339D">
                <w:rPr>
                  <w:sz w:val="17"/>
                  <w:szCs w:val="17"/>
                  <w:lang w:val="es-ES_tradnl"/>
                </w:rPr>
                <w:delText>P</w:delText>
              </w:r>
            </w:del>
          </w:p>
        </w:tc>
        <w:tc>
          <w:tcPr>
            <w:tcW w:w="7185" w:type="dxa"/>
            <w:tcPrChange w:id="270" w:author="Author">
              <w:tcPr>
                <w:tcW w:w="7828" w:type="dxa"/>
              </w:tcPr>
            </w:tcPrChange>
          </w:tcPr>
          <w:p w14:paraId="7CB17B67" w14:textId="6EADC25C" w:rsidR="00807B26" w:rsidRPr="00317BB8" w:rsidDel="0090339D" w:rsidRDefault="00AF3127" w:rsidP="00AF3127">
            <w:pPr>
              <w:rPr>
                <w:del w:id="271" w:author="Author"/>
                <w:sz w:val="17"/>
                <w:szCs w:val="17"/>
                <w:lang w:val="es-ES_tradnl"/>
              </w:rPr>
            </w:pPr>
            <w:del w:id="272" w:author="Author">
              <w:r w:rsidRPr="00317BB8" w:rsidDel="0090339D">
                <w:rPr>
                  <w:sz w:val="17"/>
                  <w:szCs w:val="17"/>
                  <w:lang w:val="es-ES_tradnl"/>
                </w:rPr>
                <w:delText>Documentos solo disponibles en papel</w:delText>
              </w:r>
              <w:r w:rsidR="00807B26" w:rsidRPr="00317BB8" w:rsidDel="0090339D">
                <w:rPr>
                  <w:sz w:val="17"/>
                  <w:szCs w:val="17"/>
                  <w:lang w:val="es-ES_tradnl"/>
                </w:rPr>
                <w:delText>.</w:delText>
              </w:r>
            </w:del>
          </w:p>
        </w:tc>
      </w:tr>
      <w:tr w:rsidR="00BF61DF" w:rsidRPr="00BB4B2E" w:rsidDel="0090339D" w14:paraId="4E9BBAA7" w14:textId="243CE150" w:rsidTr="00703040">
        <w:trPr>
          <w:del w:id="273" w:author="Author"/>
        </w:trPr>
        <w:tc>
          <w:tcPr>
            <w:tcW w:w="1326" w:type="dxa"/>
            <w:tcPrChange w:id="274" w:author="Author">
              <w:tcPr>
                <w:tcW w:w="1434" w:type="dxa"/>
              </w:tcPr>
            </w:tcPrChange>
          </w:tcPr>
          <w:p w14:paraId="615508EC" w14:textId="71E512D3" w:rsidR="00807B26" w:rsidRPr="00317BB8" w:rsidDel="0090339D" w:rsidRDefault="00807B26" w:rsidP="008609D1">
            <w:pPr>
              <w:rPr>
                <w:del w:id="275" w:author="Author"/>
                <w:sz w:val="17"/>
                <w:szCs w:val="17"/>
                <w:lang w:val="es-ES_tradnl"/>
              </w:rPr>
            </w:pPr>
            <w:del w:id="276" w:author="Author">
              <w:r w:rsidRPr="00317BB8" w:rsidDel="0090339D">
                <w:rPr>
                  <w:sz w:val="17"/>
                  <w:szCs w:val="17"/>
                  <w:lang w:val="es-ES_tradnl"/>
                </w:rPr>
                <w:delText>R</w:delText>
              </w:r>
            </w:del>
          </w:p>
        </w:tc>
        <w:tc>
          <w:tcPr>
            <w:tcW w:w="7185" w:type="dxa"/>
            <w:tcPrChange w:id="277" w:author="Author">
              <w:tcPr>
                <w:tcW w:w="7828" w:type="dxa"/>
              </w:tcPr>
            </w:tcPrChange>
          </w:tcPr>
          <w:p w14:paraId="16442067" w14:textId="20638047" w:rsidR="00807B26" w:rsidRPr="00317BB8" w:rsidDel="0090339D" w:rsidRDefault="00395452" w:rsidP="00930B38">
            <w:pPr>
              <w:rPr>
                <w:del w:id="278" w:author="Author"/>
                <w:sz w:val="17"/>
                <w:szCs w:val="17"/>
                <w:lang w:val="es-ES_tradnl"/>
              </w:rPr>
            </w:pPr>
            <w:del w:id="279" w:author="Author">
              <w:r w:rsidRPr="00317BB8" w:rsidDel="0090339D">
                <w:rPr>
                  <w:sz w:val="17"/>
                  <w:szCs w:val="17"/>
                  <w:lang w:val="es-ES_tradnl"/>
                </w:rPr>
                <w:delText xml:space="preserve">Publicación </w:delText>
              </w:r>
              <w:r w:rsidR="00930B38" w:rsidRPr="00317BB8" w:rsidDel="0090339D">
                <w:rPr>
                  <w:sz w:val="17"/>
                  <w:szCs w:val="17"/>
                  <w:lang w:val="es-ES_tradnl"/>
                </w:rPr>
                <w:delText>reeditada</w:delText>
              </w:r>
              <w:r w:rsidR="00807B26" w:rsidRPr="00317BB8" w:rsidDel="0090339D">
                <w:rPr>
                  <w:sz w:val="17"/>
                  <w:szCs w:val="17"/>
                  <w:lang w:val="es-ES_tradnl"/>
                </w:rPr>
                <w:delText>.</w:delText>
              </w:r>
            </w:del>
          </w:p>
        </w:tc>
      </w:tr>
      <w:tr w:rsidR="00BF61DF" w:rsidRPr="00BB4B2E" w:rsidDel="0090339D" w14:paraId="036F7BC6" w14:textId="30CF5683" w:rsidTr="00703040">
        <w:trPr>
          <w:del w:id="280" w:author="Author"/>
        </w:trPr>
        <w:tc>
          <w:tcPr>
            <w:tcW w:w="1326" w:type="dxa"/>
            <w:tcPrChange w:id="281" w:author="Author">
              <w:tcPr>
                <w:tcW w:w="1434" w:type="dxa"/>
              </w:tcPr>
            </w:tcPrChange>
          </w:tcPr>
          <w:p w14:paraId="47546B17" w14:textId="62DDF066" w:rsidR="00807B26" w:rsidRPr="00317BB8" w:rsidDel="0090339D" w:rsidRDefault="00807B26" w:rsidP="008609D1">
            <w:pPr>
              <w:rPr>
                <w:del w:id="282" w:author="Author"/>
                <w:sz w:val="17"/>
                <w:szCs w:val="17"/>
                <w:lang w:val="es-ES_tradnl"/>
              </w:rPr>
            </w:pPr>
            <w:del w:id="283" w:author="Author">
              <w:r w:rsidRPr="00317BB8" w:rsidDel="0090339D">
                <w:rPr>
                  <w:sz w:val="17"/>
                  <w:szCs w:val="17"/>
                  <w:lang w:val="es-ES_tradnl"/>
                </w:rPr>
                <w:delText>U</w:delText>
              </w:r>
            </w:del>
          </w:p>
        </w:tc>
        <w:tc>
          <w:tcPr>
            <w:tcW w:w="7185" w:type="dxa"/>
            <w:tcPrChange w:id="284" w:author="Author">
              <w:tcPr>
                <w:tcW w:w="7828" w:type="dxa"/>
              </w:tcPr>
            </w:tcPrChange>
          </w:tcPr>
          <w:p w14:paraId="0C9D23B5" w14:textId="61A5CDA6" w:rsidR="00807B26" w:rsidRPr="00317BB8" w:rsidDel="0090339D" w:rsidRDefault="00DA4426" w:rsidP="0051255E">
            <w:pPr>
              <w:rPr>
                <w:del w:id="285" w:author="Author"/>
                <w:sz w:val="17"/>
                <w:szCs w:val="17"/>
                <w:lang w:val="es-ES_tradnl"/>
              </w:rPr>
            </w:pPr>
            <w:del w:id="286" w:author="Author">
              <w:r w:rsidRPr="00317BB8" w:rsidDel="0090339D">
                <w:rPr>
                  <w:sz w:val="17"/>
                  <w:szCs w:val="17"/>
                  <w:lang w:val="es-ES_tradnl"/>
                </w:rPr>
                <w:delText>Números de publicaciones desconocidas</w:delText>
              </w:r>
              <w:r w:rsidR="00807B26" w:rsidRPr="00317BB8" w:rsidDel="0090339D">
                <w:rPr>
                  <w:sz w:val="17"/>
                  <w:szCs w:val="17"/>
                  <w:lang w:val="es-ES_tradnl"/>
                </w:rPr>
                <w:delText>,</w:delText>
              </w:r>
              <w:r w:rsidR="00807B26" w:rsidRPr="00317BB8" w:rsidDel="0090339D">
                <w:rPr>
                  <w:sz w:val="17"/>
                  <w:szCs w:val="17"/>
                  <w:lang w:val="es-ES_tradnl"/>
                </w:rPr>
                <w:br/>
              </w:r>
              <w:r w:rsidRPr="00317BB8" w:rsidDel="0090339D">
                <w:rPr>
                  <w:sz w:val="17"/>
                  <w:szCs w:val="17"/>
                  <w:lang w:val="es-ES_tradnl"/>
                </w:rPr>
                <w:delText xml:space="preserve">por ejemplo, </w:delText>
              </w:r>
              <w:r w:rsidR="00851CAC" w:rsidRPr="00317BB8" w:rsidDel="0090339D">
                <w:rPr>
                  <w:sz w:val="17"/>
                  <w:szCs w:val="17"/>
                  <w:lang w:val="es-ES_tradnl"/>
                </w:rPr>
                <w:delText>cuando</w:delText>
              </w:r>
              <w:r w:rsidRPr="00317BB8" w:rsidDel="0090339D">
                <w:rPr>
                  <w:sz w:val="17"/>
                  <w:szCs w:val="17"/>
                  <w:lang w:val="es-ES_tradnl"/>
                </w:rPr>
                <w:delText xml:space="preserve"> durante la recopilación del fichero de referencia se </w:delText>
              </w:r>
              <w:r w:rsidR="00851CAC" w:rsidRPr="00317BB8" w:rsidDel="0090339D">
                <w:rPr>
                  <w:sz w:val="17"/>
                  <w:szCs w:val="17"/>
                  <w:lang w:val="es-ES_tradnl"/>
                </w:rPr>
                <w:delText xml:space="preserve">encuentran </w:delText>
              </w:r>
              <w:r w:rsidRPr="00317BB8" w:rsidDel="0090339D">
                <w:rPr>
                  <w:sz w:val="17"/>
                  <w:szCs w:val="17"/>
                  <w:lang w:val="es-ES_tradnl"/>
                </w:rPr>
                <w:delText xml:space="preserve">en la base de datos algunos números de publicaciones, pero </w:delText>
              </w:r>
              <w:r w:rsidR="0051255E" w:rsidRPr="00317BB8" w:rsidDel="0090339D">
                <w:rPr>
                  <w:sz w:val="17"/>
                  <w:szCs w:val="17"/>
                  <w:lang w:val="es-ES_tradnl"/>
                </w:rPr>
                <w:delText xml:space="preserve">faltan los correspondientes documentos, </w:delText>
              </w:r>
              <w:r w:rsidRPr="00317BB8" w:rsidDel="0090339D">
                <w:rPr>
                  <w:sz w:val="17"/>
                  <w:szCs w:val="17"/>
                  <w:lang w:val="es-ES_tradnl"/>
                </w:rPr>
                <w:delText>sin motivo conocido. Típicamente este código indica un error en la base de datos que requiere un análisis adicional</w:delText>
              </w:r>
              <w:r w:rsidR="00807B26" w:rsidRPr="00317BB8" w:rsidDel="0090339D">
                <w:rPr>
                  <w:sz w:val="17"/>
                  <w:szCs w:val="17"/>
                  <w:lang w:val="es-ES_tradnl"/>
                </w:rPr>
                <w:delText>.</w:delText>
              </w:r>
            </w:del>
          </w:p>
        </w:tc>
      </w:tr>
      <w:tr w:rsidR="00BF61DF" w:rsidRPr="00BB4B2E" w:rsidDel="0090339D" w14:paraId="3C9F87A6" w14:textId="650D05AF" w:rsidTr="00703040">
        <w:trPr>
          <w:del w:id="287" w:author="Author"/>
        </w:trPr>
        <w:tc>
          <w:tcPr>
            <w:tcW w:w="1326" w:type="dxa"/>
            <w:tcPrChange w:id="288" w:author="Author">
              <w:tcPr>
                <w:tcW w:w="1434" w:type="dxa"/>
              </w:tcPr>
            </w:tcPrChange>
          </w:tcPr>
          <w:p w14:paraId="66EC0410" w14:textId="54B44251" w:rsidR="00807B26" w:rsidRPr="00317BB8" w:rsidDel="0090339D" w:rsidRDefault="00807B26" w:rsidP="008609D1">
            <w:pPr>
              <w:rPr>
                <w:del w:id="289" w:author="Author"/>
                <w:sz w:val="17"/>
                <w:szCs w:val="17"/>
                <w:lang w:val="es-ES_tradnl"/>
              </w:rPr>
            </w:pPr>
            <w:del w:id="290" w:author="Author">
              <w:r w:rsidRPr="00317BB8" w:rsidDel="0090339D">
                <w:rPr>
                  <w:sz w:val="17"/>
                  <w:szCs w:val="17"/>
                  <w:lang w:val="es-ES_tradnl"/>
                </w:rPr>
                <w:delText>W</w:delText>
              </w:r>
            </w:del>
          </w:p>
        </w:tc>
        <w:tc>
          <w:tcPr>
            <w:tcW w:w="7185" w:type="dxa"/>
            <w:tcPrChange w:id="291" w:author="Author">
              <w:tcPr>
                <w:tcW w:w="7828" w:type="dxa"/>
              </w:tcPr>
            </w:tcPrChange>
          </w:tcPr>
          <w:p w14:paraId="0764CF4E" w14:textId="78D8E68A" w:rsidR="00DA4426" w:rsidRPr="00317BB8" w:rsidDel="0090339D" w:rsidRDefault="00DA4426" w:rsidP="00DA4426">
            <w:pPr>
              <w:rPr>
                <w:del w:id="292" w:author="Author"/>
                <w:sz w:val="17"/>
                <w:szCs w:val="17"/>
                <w:lang w:val="es-ES_tradnl"/>
              </w:rPr>
            </w:pPr>
            <w:del w:id="293" w:author="Author">
              <w:r w:rsidRPr="00317BB8" w:rsidDel="0090339D">
                <w:rPr>
                  <w:sz w:val="17"/>
                  <w:szCs w:val="17"/>
                  <w:lang w:val="es-ES_tradnl"/>
                </w:rPr>
                <w:delText>Solicitudes</w:delText>
              </w:r>
              <w:r w:rsidR="00807B26" w:rsidRPr="00317BB8" w:rsidDel="0090339D">
                <w:rPr>
                  <w:sz w:val="17"/>
                  <w:szCs w:val="17"/>
                  <w:lang w:val="es-ES_tradnl"/>
                </w:rPr>
                <w:delText xml:space="preserve"> (</w:delText>
              </w:r>
              <w:r w:rsidRPr="00317BB8" w:rsidDel="0090339D">
                <w:rPr>
                  <w:sz w:val="17"/>
                  <w:szCs w:val="17"/>
                  <w:lang w:val="es-ES_tradnl"/>
                </w:rPr>
                <w:delText>o patentes</w:delText>
              </w:r>
              <w:r w:rsidR="0051255E" w:rsidRPr="00317BB8" w:rsidDel="0090339D">
                <w:rPr>
                  <w:sz w:val="17"/>
                  <w:szCs w:val="17"/>
                  <w:lang w:val="es-ES_tradnl"/>
                </w:rPr>
                <w:delText xml:space="preserve">) </w:delText>
              </w:r>
              <w:r w:rsidRPr="00317BB8" w:rsidDel="0090339D">
                <w:rPr>
                  <w:sz w:val="17"/>
                  <w:szCs w:val="17"/>
                  <w:lang w:val="es-ES_tradnl"/>
                </w:rPr>
                <w:delText>retiradas antes de su publicación</w:delText>
              </w:r>
              <w:r w:rsidR="00807B26" w:rsidRPr="00317BB8" w:rsidDel="0090339D">
                <w:rPr>
                  <w:sz w:val="17"/>
                  <w:szCs w:val="17"/>
                  <w:lang w:val="es-ES_tradnl"/>
                </w:rPr>
                <w:delText>;</w:delText>
              </w:r>
            </w:del>
          </w:p>
          <w:p w14:paraId="41718F9E" w14:textId="2FB8F147" w:rsidR="00807B26" w:rsidRPr="00317BB8" w:rsidDel="0090339D" w:rsidRDefault="00DA4426" w:rsidP="00851CAC">
            <w:pPr>
              <w:rPr>
                <w:del w:id="294" w:author="Author"/>
                <w:sz w:val="17"/>
                <w:szCs w:val="17"/>
                <w:lang w:val="es-ES_tradnl"/>
              </w:rPr>
            </w:pPr>
            <w:del w:id="295" w:author="Author">
              <w:r w:rsidRPr="00317BB8" w:rsidDel="0090339D">
                <w:rPr>
                  <w:sz w:val="17"/>
                  <w:szCs w:val="17"/>
                  <w:lang w:val="es-ES_tradnl"/>
                </w:rPr>
                <w:delText>puede</w:delText>
              </w:r>
              <w:r w:rsidR="00323DD6" w:rsidRPr="00317BB8" w:rsidDel="0090339D">
                <w:rPr>
                  <w:sz w:val="17"/>
                  <w:szCs w:val="17"/>
                  <w:lang w:val="es-ES_tradnl"/>
                </w:rPr>
                <w:delText>n</w:delText>
              </w:r>
              <w:r w:rsidRPr="00317BB8" w:rsidDel="0090339D">
                <w:rPr>
                  <w:sz w:val="17"/>
                  <w:szCs w:val="17"/>
                  <w:lang w:val="es-ES_tradnl"/>
                </w:rPr>
                <w:delText xml:space="preserve"> incluir patentes caducadas o inhabilitadas y asimismo </w:delText>
              </w:r>
              <w:r w:rsidR="00851CAC" w:rsidRPr="00317BB8" w:rsidDel="0090339D">
                <w:rPr>
                  <w:sz w:val="17"/>
                  <w:szCs w:val="17"/>
                  <w:lang w:val="es-ES_tradnl"/>
                </w:rPr>
                <w:delText xml:space="preserve">ser función de </w:delText>
              </w:r>
              <w:r w:rsidRPr="00317BB8" w:rsidDel="0090339D">
                <w:rPr>
                  <w:sz w:val="17"/>
                  <w:szCs w:val="17"/>
                  <w:lang w:val="es-ES_tradnl"/>
                </w:rPr>
                <w:delText>la reglamentación nacional en materia de patentes</w:delText>
              </w:r>
              <w:r w:rsidR="00807B26" w:rsidRPr="00317BB8" w:rsidDel="0090339D">
                <w:rPr>
                  <w:sz w:val="17"/>
                  <w:szCs w:val="17"/>
                  <w:lang w:val="es-ES_tradnl"/>
                </w:rPr>
                <w:delText>.</w:delText>
              </w:r>
            </w:del>
          </w:p>
        </w:tc>
      </w:tr>
      <w:tr w:rsidR="00807B26" w:rsidRPr="00BB4B2E" w:rsidDel="0090339D" w14:paraId="076D5B17" w14:textId="1B92C243" w:rsidTr="00703040">
        <w:trPr>
          <w:del w:id="296" w:author="Author"/>
        </w:trPr>
        <w:tc>
          <w:tcPr>
            <w:tcW w:w="1326" w:type="dxa"/>
            <w:tcPrChange w:id="297" w:author="Author">
              <w:tcPr>
                <w:tcW w:w="1434" w:type="dxa"/>
              </w:tcPr>
            </w:tcPrChange>
          </w:tcPr>
          <w:p w14:paraId="4F23D0AF" w14:textId="78A23348" w:rsidR="00807B26" w:rsidRPr="00317BB8" w:rsidDel="0090339D" w:rsidRDefault="00807B26" w:rsidP="008609D1">
            <w:pPr>
              <w:rPr>
                <w:del w:id="298" w:author="Author"/>
                <w:sz w:val="17"/>
                <w:szCs w:val="17"/>
                <w:lang w:val="es-ES_tradnl"/>
              </w:rPr>
            </w:pPr>
            <w:del w:id="299" w:author="Author">
              <w:r w:rsidRPr="00317BB8" w:rsidDel="0090339D">
                <w:rPr>
                  <w:sz w:val="17"/>
                  <w:szCs w:val="17"/>
                  <w:lang w:val="es-ES_tradnl"/>
                </w:rPr>
                <w:delText>X</w:delText>
              </w:r>
            </w:del>
          </w:p>
        </w:tc>
        <w:tc>
          <w:tcPr>
            <w:tcW w:w="7185" w:type="dxa"/>
            <w:tcPrChange w:id="300" w:author="Author">
              <w:tcPr>
                <w:tcW w:w="7828" w:type="dxa"/>
              </w:tcPr>
            </w:tcPrChange>
          </w:tcPr>
          <w:p w14:paraId="2C099A33" w14:textId="621A0731" w:rsidR="00807B26" w:rsidRPr="00317BB8" w:rsidDel="0090339D" w:rsidRDefault="00DA4426" w:rsidP="0051255E">
            <w:pPr>
              <w:rPr>
                <w:del w:id="301" w:author="Author"/>
                <w:sz w:val="17"/>
                <w:szCs w:val="17"/>
                <w:lang w:val="es-ES_tradnl"/>
              </w:rPr>
            </w:pPr>
            <w:del w:id="302" w:author="Author">
              <w:r w:rsidRPr="00317BB8" w:rsidDel="0090339D">
                <w:rPr>
                  <w:sz w:val="17"/>
                  <w:szCs w:val="17"/>
                  <w:lang w:val="es-ES_tradnl"/>
                </w:rPr>
                <w:delText xml:space="preserve">Código disponible para su uso individual o provisional por una </w:delText>
              </w:r>
              <w:r w:rsidR="003E1652" w:rsidRPr="00317BB8" w:rsidDel="0090339D">
                <w:rPr>
                  <w:sz w:val="17"/>
                  <w:szCs w:val="17"/>
                  <w:lang w:val="es-ES_tradnl"/>
                </w:rPr>
                <w:delText>OPI</w:delText>
              </w:r>
              <w:r w:rsidR="0051255E" w:rsidRPr="00317BB8" w:rsidDel="0090339D">
                <w:rPr>
                  <w:sz w:val="17"/>
                  <w:szCs w:val="17"/>
                  <w:lang w:val="es-ES_tradnl"/>
                </w:rPr>
                <w:delText>.</w:delText>
              </w:r>
            </w:del>
          </w:p>
        </w:tc>
      </w:tr>
    </w:tbl>
    <w:p w14:paraId="094C3C8D" w14:textId="77777777" w:rsidR="00807B26" w:rsidRPr="00317BB8" w:rsidRDefault="00807B26" w:rsidP="00807B26">
      <w:pPr>
        <w:rPr>
          <w:sz w:val="17"/>
          <w:szCs w:val="17"/>
          <w:lang w:val="es-ES_tradnl"/>
        </w:rPr>
      </w:pPr>
    </w:p>
    <w:p w14:paraId="4CBBB3BB" w14:textId="419AD89C" w:rsidR="002135AC" w:rsidRPr="00317BB8" w:rsidDel="0090339D" w:rsidRDefault="00F222B7" w:rsidP="00CB2F1D">
      <w:pPr>
        <w:pStyle w:val="ONUME"/>
        <w:rPr>
          <w:del w:id="303" w:author="Author"/>
          <w:sz w:val="17"/>
          <w:szCs w:val="17"/>
          <w:lang w:val="es-ES_tradnl"/>
        </w:rPr>
      </w:pPr>
      <w:del w:id="304" w:author="Author">
        <w:r w:rsidRPr="00317BB8" w:rsidDel="0090339D">
          <w:rPr>
            <w:sz w:val="17"/>
            <w:szCs w:val="17"/>
            <w:lang w:val="es-ES_tradnl"/>
          </w:rPr>
          <w:delText xml:space="preserve">Se recomienda enumerar solamente los números asignados por la </w:delText>
        </w:r>
        <w:r w:rsidR="003E1652" w:rsidRPr="00317BB8" w:rsidDel="0090339D">
          <w:rPr>
            <w:sz w:val="17"/>
            <w:szCs w:val="17"/>
            <w:lang w:val="es-ES_tradnl"/>
          </w:rPr>
          <w:delText>OPI</w:delText>
        </w:r>
        <w:r w:rsidRPr="00317BB8" w:rsidDel="0090339D">
          <w:rPr>
            <w:sz w:val="17"/>
            <w:szCs w:val="17"/>
            <w:lang w:val="es-ES_tradnl"/>
          </w:rPr>
          <w:delText>, pero si queda</w:delText>
        </w:r>
        <w:r w:rsidR="0051255E" w:rsidRPr="00317BB8" w:rsidDel="0090339D">
          <w:rPr>
            <w:sz w:val="17"/>
            <w:szCs w:val="17"/>
            <w:lang w:val="es-ES_tradnl"/>
          </w:rPr>
          <w:delText>ra</w:delText>
        </w:r>
        <w:r w:rsidRPr="00317BB8" w:rsidDel="0090339D">
          <w:rPr>
            <w:sz w:val="17"/>
            <w:szCs w:val="17"/>
            <w:lang w:val="es-ES_tradnl"/>
          </w:rPr>
          <w:delText xml:space="preserve">n vacantes pequeños tramos de la secuencia de números (menos de 1000 números de publicación consecutivos), la </w:delText>
        </w:r>
        <w:r w:rsidR="003E1652" w:rsidRPr="00317BB8" w:rsidDel="0090339D">
          <w:rPr>
            <w:sz w:val="17"/>
            <w:szCs w:val="17"/>
            <w:lang w:val="es-ES_tradnl"/>
          </w:rPr>
          <w:delText>OPI</w:delText>
        </w:r>
        <w:r w:rsidRPr="00317BB8" w:rsidDel="0090339D">
          <w:rPr>
            <w:sz w:val="17"/>
            <w:szCs w:val="17"/>
            <w:lang w:val="es-ES_tradnl"/>
          </w:rPr>
          <w:delText xml:space="preserve"> podrá utilizar el código de excepción “N” para identificar los números no utilizados.</w:delText>
        </w:r>
      </w:del>
    </w:p>
    <w:p w14:paraId="57EAE3D9" w14:textId="410E9509" w:rsidR="002135AC" w:rsidRPr="00317BB8" w:rsidDel="0090339D" w:rsidRDefault="00F222B7" w:rsidP="00CB2F1D">
      <w:pPr>
        <w:pStyle w:val="ONUME"/>
        <w:rPr>
          <w:del w:id="305" w:author="Author"/>
          <w:sz w:val="17"/>
          <w:szCs w:val="17"/>
          <w:lang w:val="es-ES_tradnl"/>
        </w:rPr>
      </w:pPr>
      <w:del w:id="306" w:author="Author">
        <w:r w:rsidRPr="00317BB8" w:rsidDel="0090339D">
          <w:rPr>
            <w:sz w:val="17"/>
            <w:szCs w:val="17"/>
            <w:lang w:val="es-ES_tradnl"/>
          </w:rPr>
          <w:delText xml:space="preserve">La utilización de los códigos “N”, “W” y “X” </w:delText>
        </w:r>
        <w:r w:rsidR="0051255E" w:rsidRPr="00317BB8" w:rsidDel="0090339D">
          <w:rPr>
            <w:sz w:val="17"/>
            <w:szCs w:val="17"/>
            <w:lang w:val="es-ES_tradnl"/>
          </w:rPr>
          <w:delText>deberá describirse</w:delText>
        </w:r>
        <w:r w:rsidRPr="00317BB8" w:rsidDel="0090339D">
          <w:rPr>
            <w:sz w:val="17"/>
            <w:szCs w:val="17"/>
            <w:lang w:val="es-ES_tradnl"/>
          </w:rPr>
          <w:delText xml:space="preserve"> en el fichero de definición (véanse los párrafos</w:delText>
        </w:r>
        <w:r w:rsidR="000F4009" w:rsidRPr="00317BB8" w:rsidDel="0090339D">
          <w:rPr>
            <w:sz w:val="17"/>
            <w:szCs w:val="17"/>
            <w:lang w:val="es-ES_tradnl"/>
          </w:rPr>
          <w:delText xml:space="preserve"> </w:delText>
        </w:r>
        <w:r w:rsidR="00CB2743" w:rsidRPr="00317BB8" w:rsidDel="0090339D">
          <w:rPr>
            <w:sz w:val="17"/>
            <w:szCs w:val="17"/>
            <w:lang w:val="es-ES_tradnl"/>
          </w:rPr>
          <w:delText xml:space="preserve">36 </w:delText>
        </w:r>
        <w:r w:rsidR="000F4009" w:rsidRPr="00317BB8" w:rsidDel="0090339D">
          <w:rPr>
            <w:sz w:val="17"/>
            <w:szCs w:val="17"/>
            <w:lang w:val="es-ES_tradnl"/>
          </w:rPr>
          <w:delText>y </w:delText>
        </w:r>
        <w:r w:rsidR="00CB2743" w:rsidRPr="00317BB8" w:rsidDel="0090339D">
          <w:rPr>
            <w:sz w:val="17"/>
            <w:szCs w:val="17"/>
            <w:lang w:val="es-ES_tradnl"/>
          </w:rPr>
          <w:delText>37</w:delText>
        </w:r>
        <w:r w:rsidRPr="00317BB8" w:rsidDel="0090339D">
          <w:rPr>
            <w:sz w:val="17"/>
            <w:szCs w:val="17"/>
            <w:lang w:val="es-ES_tradnl"/>
          </w:rPr>
          <w:delText>)</w:delText>
        </w:r>
        <w:r w:rsidR="000F4009" w:rsidRPr="00317BB8" w:rsidDel="0090339D">
          <w:rPr>
            <w:sz w:val="17"/>
            <w:szCs w:val="17"/>
            <w:lang w:val="es-ES_tradnl"/>
          </w:rPr>
          <w:delText>.</w:delText>
        </w:r>
      </w:del>
    </w:p>
    <w:p w14:paraId="6933F0A5" w14:textId="0D4B32D7" w:rsidR="00807B26" w:rsidRPr="00317BB8" w:rsidDel="0090339D" w:rsidRDefault="00F222B7" w:rsidP="00807B26">
      <w:pPr>
        <w:pStyle w:val="Heading3"/>
        <w:rPr>
          <w:del w:id="307" w:author="Author"/>
          <w:sz w:val="17"/>
          <w:szCs w:val="17"/>
          <w:lang w:val="es-ES_tradnl"/>
        </w:rPr>
      </w:pPr>
      <w:del w:id="308" w:author="Author">
        <w:r w:rsidRPr="00317BB8" w:rsidDel="0090339D">
          <w:rPr>
            <w:sz w:val="17"/>
            <w:szCs w:val="17"/>
            <w:lang w:val="es-ES_tradnl"/>
          </w:rPr>
          <w:delText xml:space="preserve">Identificación de solicitud de prioridad </w:delText>
        </w:r>
      </w:del>
    </w:p>
    <w:p w14:paraId="08A3CA9A" w14:textId="0661C790" w:rsidR="002135AC" w:rsidRPr="00317BB8" w:rsidDel="002A60EE" w:rsidRDefault="00930B38" w:rsidP="00E35BF2">
      <w:pPr>
        <w:pStyle w:val="ONUME"/>
        <w:ind w:right="566"/>
        <w:rPr>
          <w:del w:id="309" w:author="Author"/>
          <w:sz w:val="17"/>
          <w:szCs w:val="17"/>
          <w:lang w:val="es-ES_tradnl"/>
        </w:rPr>
      </w:pPr>
      <w:del w:id="310" w:author="Author">
        <w:r w:rsidRPr="00317BB8" w:rsidDel="002A60EE">
          <w:rPr>
            <w:sz w:val="17"/>
            <w:szCs w:val="17"/>
            <w:lang w:val="es-ES_tradnl"/>
          </w:rPr>
          <w:delText>L</w:delText>
        </w:r>
        <w:r w:rsidR="00F222B7" w:rsidRPr="00317BB8" w:rsidDel="002A60EE">
          <w:rPr>
            <w:sz w:val="17"/>
            <w:szCs w:val="17"/>
            <w:lang w:val="es-ES_tradnl"/>
          </w:rPr>
          <w:delText xml:space="preserve">as recomendaciones relativas a elementos de datos </w:delText>
        </w:r>
        <w:r w:rsidR="0051255E" w:rsidRPr="00317BB8" w:rsidDel="002A60EE">
          <w:rPr>
            <w:sz w:val="17"/>
            <w:szCs w:val="17"/>
            <w:lang w:val="es-ES_tradnl"/>
          </w:rPr>
          <w:delText xml:space="preserve">deberán aplicarse </w:delText>
        </w:r>
        <w:r w:rsidR="00F222B7" w:rsidRPr="00317BB8" w:rsidDel="002A60EE">
          <w:rPr>
            <w:sz w:val="17"/>
            <w:szCs w:val="17"/>
            <w:lang w:val="es-ES_tradnl"/>
          </w:rPr>
          <w:delText>mutatis mutandis</w:delText>
        </w:r>
        <w:r w:rsidRPr="00317BB8" w:rsidDel="002A60EE">
          <w:rPr>
            <w:sz w:val="17"/>
            <w:szCs w:val="17"/>
            <w:lang w:val="es-ES_tradnl"/>
          </w:rPr>
          <w:delText xml:space="preserve">, tal como se señala en los párrafos </w:delText>
        </w:r>
        <w:r w:rsidR="009A08EF" w:rsidRPr="00317BB8" w:rsidDel="002A60EE">
          <w:rPr>
            <w:sz w:val="17"/>
            <w:szCs w:val="17"/>
            <w:lang w:val="es-ES_tradnl"/>
          </w:rPr>
          <w:delText>17</w:delText>
        </w:r>
        <w:r w:rsidRPr="00317BB8" w:rsidDel="002A60EE">
          <w:rPr>
            <w:sz w:val="17"/>
            <w:szCs w:val="17"/>
            <w:lang w:val="es-ES_tradnl"/>
          </w:rPr>
          <w:delText xml:space="preserve"> a </w:delText>
        </w:r>
        <w:r w:rsidR="00CB2743" w:rsidRPr="00317BB8" w:rsidDel="002A60EE">
          <w:rPr>
            <w:sz w:val="17"/>
            <w:szCs w:val="17"/>
            <w:lang w:val="es-ES_tradnl"/>
          </w:rPr>
          <w:delText>22</w:delText>
        </w:r>
        <w:r w:rsidRPr="00317BB8" w:rsidDel="002A60EE">
          <w:rPr>
            <w:sz w:val="17"/>
            <w:szCs w:val="17"/>
            <w:lang w:val="es-ES_tradnl"/>
          </w:rPr>
          <w:delText xml:space="preserve">, </w:delText>
        </w:r>
        <w:r w:rsidR="00F222B7" w:rsidRPr="00317BB8" w:rsidDel="002A60EE">
          <w:rPr>
            <w:sz w:val="17"/>
            <w:szCs w:val="17"/>
            <w:lang w:val="es-ES_tradnl"/>
          </w:rPr>
          <w:delText xml:space="preserve">a todos los subelementos del elemento “identificación de solicitud de prioridad”. </w:delText>
        </w:r>
      </w:del>
    </w:p>
    <w:p w14:paraId="0EA03590" w14:textId="080A0C68" w:rsidR="002135AC" w:rsidRPr="00317BB8" w:rsidDel="002A60EE" w:rsidRDefault="00F222B7">
      <w:pPr>
        <w:pStyle w:val="ONUME"/>
        <w:ind w:right="566"/>
        <w:rPr>
          <w:del w:id="311" w:author="Author"/>
          <w:sz w:val="17"/>
          <w:szCs w:val="17"/>
          <w:lang w:val="es-ES_tradnl"/>
        </w:rPr>
        <w:pPrChange w:id="312" w:author="Author">
          <w:pPr>
            <w:pStyle w:val="ONUME"/>
          </w:pPr>
        </w:pPrChange>
      </w:pPr>
      <w:del w:id="313" w:author="Author">
        <w:r w:rsidRPr="00317BB8" w:rsidDel="002A60EE">
          <w:rPr>
            <w:sz w:val="17"/>
            <w:szCs w:val="17"/>
            <w:lang w:val="es-ES_tradnl"/>
          </w:rPr>
          <w:delText xml:space="preserve">Los números de solicitud de prioridad </w:delText>
        </w:r>
        <w:r w:rsidR="0051255E" w:rsidRPr="00317BB8" w:rsidDel="002A60EE">
          <w:rPr>
            <w:sz w:val="17"/>
            <w:szCs w:val="17"/>
            <w:lang w:val="es-ES_tradnl"/>
          </w:rPr>
          <w:delText>deberán indicarse</w:delText>
        </w:r>
        <w:r w:rsidR="00452AC6" w:rsidRPr="00317BB8" w:rsidDel="002A60EE">
          <w:rPr>
            <w:sz w:val="17"/>
            <w:szCs w:val="17"/>
            <w:lang w:val="es-ES_tradnl"/>
          </w:rPr>
          <w:delText xml:space="preserve"> </w:delText>
        </w:r>
        <w:r w:rsidRPr="00317BB8" w:rsidDel="002A60EE">
          <w:rPr>
            <w:sz w:val="17"/>
            <w:szCs w:val="17"/>
            <w:lang w:val="es-ES_tradnl"/>
          </w:rPr>
          <w:delText>de conformidad con los párrafos 12 y 13 de la Norma ST.10/C de la OMPI.</w:delText>
        </w:r>
      </w:del>
    </w:p>
    <w:p w14:paraId="333390F5" w14:textId="05068A56" w:rsidR="00807B26" w:rsidRPr="00317BB8" w:rsidDel="0090339D" w:rsidRDefault="00F222B7" w:rsidP="00807B26">
      <w:pPr>
        <w:pStyle w:val="Heading3"/>
        <w:rPr>
          <w:del w:id="314" w:author="Author"/>
          <w:sz w:val="17"/>
          <w:szCs w:val="17"/>
          <w:lang w:val="es-ES_tradnl"/>
        </w:rPr>
      </w:pPr>
      <w:del w:id="315" w:author="Author">
        <w:r w:rsidRPr="00317BB8" w:rsidDel="0090339D">
          <w:rPr>
            <w:sz w:val="17"/>
            <w:szCs w:val="17"/>
            <w:lang w:val="es-ES_tradnl"/>
          </w:rPr>
          <w:delText>Identificación de solicitud</w:delText>
        </w:r>
        <w:r w:rsidR="00807B26" w:rsidRPr="00317BB8" w:rsidDel="0090339D">
          <w:rPr>
            <w:sz w:val="17"/>
            <w:szCs w:val="17"/>
            <w:lang w:val="es-ES_tradnl"/>
          </w:rPr>
          <w:delText xml:space="preserve"> </w:delText>
        </w:r>
      </w:del>
    </w:p>
    <w:p w14:paraId="5C4CD0F5" w14:textId="005E893E" w:rsidR="002135AC" w:rsidRPr="00317BB8" w:rsidDel="0090339D" w:rsidRDefault="00930B38" w:rsidP="00F222B7">
      <w:pPr>
        <w:pStyle w:val="ONUME"/>
        <w:rPr>
          <w:del w:id="316" w:author="Author"/>
          <w:sz w:val="17"/>
          <w:szCs w:val="17"/>
          <w:lang w:val="es-ES_tradnl"/>
        </w:rPr>
      </w:pPr>
      <w:del w:id="317" w:author="Author">
        <w:r w:rsidRPr="00317BB8" w:rsidDel="002A60EE">
          <w:rPr>
            <w:sz w:val="17"/>
            <w:szCs w:val="17"/>
            <w:lang w:val="es-ES_tradnl"/>
          </w:rPr>
          <w:delText>L</w:delText>
        </w:r>
        <w:r w:rsidR="00F222B7" w:rsidRPr="00317BB8" w:rsidDel="002A60EE">
          <w:rPr>
            <w:sz w:val="17"/>
            <w:szCs w:val="17"/>
            <w:lang w:val="es-ES_tradnl"/>
          </w:rPr>
          <w:delText xml:space="preserve">as recomendaciones relativas a elementos de datos </w:delText>
        </w:r>
        <w:r w:rsidR="0051255E" w:rsidRPr="00317BB8" w:rsidDel="002A60EE">
          <w:rPr>
            <w:sz w:val="17"/>
            <w:szCs w:val="17"/>
            <w:lang w:val="es-ES_tradnl"/>
          </w:rPr>
          <w:delText xml:space="preserve">deberán aplicarse </w:delText>
        </w:r>
        <w:r w:rsidR="00F222B7" w:rsidRPr="00317BB8" w:rsidDel="002A60EE">
          <w:rPr>
            <w:sz w:val="17"/>
            <w:szCs w:val="17"/>
            <w:lang w:val="es-ES_tradnl"/>
          </w:rPr>
          <w:delText>mutatis mutandis</w:delText>
        </w:r>
        <w:r w:rsidRPr="00317BB8" w:rsidDel="002A60EE">
          <w:rPr>
            <w:sz w:val="17"/>
            <w:szCs w:val="17"/>
            <w:lang w:val="es-ES_tradnl"/>
          </w:rPr>
          <w:delText xml:space="preserve">, tal como se señala en los párrafos </w:delText>
        </w:r>
        <w:r w:rsidR="009A08EF" w:rsidRPr="00317BB8" w:rsidDel="002A60EE">
          <w:rPr>
            <w:sz w:val="17"/>
            <w:szCs w:val="17"/>
            <w:lang w:val="es-ES_tradnl"/>
          </w:rPr>
          <w:delText>17</w:delText>
        </w:r>
        <w:r w:rsidRPr="00317BB8" w:rsidDel="002A60EE">
          <w:rPr>
            <w:sz w:val="17"/>
            <w:szCs w:val="17"/>
            <w:lang w:val="es-ES_tradnl"/>
          </w:rPr>
          <w:delText xml:space="preserve"> a </w:delText>
        </w:r>
        <w:r w:rsidR="00CB2743" w:rsidRPr="00317BB8" w:rsidDel="002A60EE">
          <w:rPr>
            <w:sz w:val="17"/>
            <w:szCs w:val="17"/>
            <w:lang w:val="es-ES_tradnl"/>
          </w:rPr>
          <w:delText xml:space="preserve">22 </w:delText>
        </w:r>
        <w:r w:rsidRPr="00317BB8" w:rsidDel="002A60EE">
          <w:rPr>
            <w:i/>
            <w:sz w:val="17"/>
            <w:szCs w:val="17"/>
            <w:lang w:val="es-ES_tradnl"/>
          </w:rPr>
          <w:delText>supra</w:delText>
        </w:r>
        <w:r w:rsidRPr="00317BB8" w:rsidDel="002A60EE">
          <w:rPr>
            <w:sz w:val="17"/>
            <w:szCs w:val="17"/>
            <w:lang w:val="es-ES_tradnl"/>
          </w:rPr>
          <w:delText xml:space="preserve">, </w:delText>
        </w:r>
        <w:r w:rsidR="00F222B7" w:rsidRPr="00317BB8" w:rsidDel="002A60EE">
          <w:rPr>
            <w:sz w:val="17"/>
            <w:szCs w:val="17"/>
            <w:lang w:val="es-ES_tradnl"/>
          </w:rPr>
          <w:delText>a todos los subelementos del elemento “identificación de solicitud”.</w:delText>
        </w:r>
      </w:del>
    </w:p>
    <w:p w14:paraId="09F92B90" w14:textId="3BFC4061" w:rsidR="00F222B7" w:rsidRPr="00317BB8" w:rsidDel="0090339D" w:rsidRDefault="00F222B7" w:rsidP="00F222B7">
      <w:pPr>
        <w:pStyle w:val="ONUME"/>
        <w:rPr>
          <w:del w:id="318" w:author="Author"/>
          <w:sz w:val="17"/>
          <w:szCs w:val="17"/>
          <w:lang w:val="es-ES_tradnl"/>
        </w:rPr>
      </w:pPr>
      <w:del w:id="319" w:author="Author">
        <w:r w:rsidRPr="00317BB8" w:rsidDel="005A1660">
          <w:rPr>
            <w:sz w:val="17"/>
            <w:szCs w:val="17"/>
            <w:lang w:val="es-ES_tradnl"/>
          </w:rPr>
          <w:delText xml:space="preserve">Los números de solicitud </w:delText>
        </w:r>
        <w:r w:rsidR="0051255E" w:rsidRPr="00317BB8" w:rsidDel="005A1660">
          <w:rPr>
            <w:sz w:val="17"/>
            <w:szCs w:val="17"/>
            <w:lang w:val="es-ES_tradnl"/>
          </w:rPr>
          <w:delText>deberán suministrarse</w:delText>
        </w:r>
        <w:r w:rsidR="00452AC6" w:rsidRPr="00317BB8" w:rsidDel="005A1660">
          <w:rPr>
            <w:sz w:val="17"/>
            <w:szCs w:val="17"/>
            <w:lang w:val="es-ES_tradnl"/>
          </w:rPr>
          <w:delText xml:space="preserve"> e</w:delText>
        </w:r>
        <w:r w:rsidRPr="00317BB8" w:rsidDel="005A1660">
          <w:rPr>
            <w:sz w:val="17"/>
            <w:szCs w:val="17"/>
            <w:lang w:val="es-ES_tradnl"/>
          </w:rPr>
          <w:delText xml:space="preserve">n el mismo formato con </w:delText>
        </w:r>
        <w:r w:rsidR="003C031E" w:rsidRPr="00317BB8" w:rsidDel="005A1660">
          <w:rPr>
            <w:sz w:val="17"/>
            <w:szCs w:val="17"/>
            <w:lang w:val="es-ES_tradnl"/>
          </w:rPr>
          <w:delText xml:space="preserve">el </w:delText>
        </w:r>
        <w:r w:rsidRPr="00317BB8" w:rsidDel="005A1660">
          <w:rPr>
            <w:sz w:val="17"/>
            <w:szCs w:val="17"/>
            <w:lang w:val="es-ES_tradnl"/>
          </w:rPr>
          <w:delText xml:space="preserve">que figuran en la publicación de patente original </w:delText>
        </w:r>
        <w:r w:rsidR="00930B38" w:rsidRPr="00317BB8" w:rsidDel="005A1660">
          <w:rPr>
            <w:sz w:val="17"/>
            <w:szCs w:val="17"/>
            <w:lang w:val="es-ES_tradnl"/>
          </w:rPr>
          <w:delText>expedida</w:delText>
        </w:r>
        <w:r w:rsidRPr="00317BB8" w:rsidDel="005A1660">
          <w:rPr>
            <w:sz w:val="17"/>
            <w:szCs w:val="17"/>
            <w:lang w:val="es-ES_tradnl"/>
          </w:rPr>
          <w:delText xml:space="preserve"> por la </w:delText>
        </w:r>
        <w:r w:rsidR="003E1652" w:rsidRPr="00317BB8" w:rsidDel="005A1660">
          <w:rPr>
            <w:sz w:val="17"/>
            <w:szCs w:val="17"/>
            <w:lang w:val="es-ES_tradnl"/>
          </w:rPr>
          <w:delText>OPI</w:delText>
        </w:r>
        <w:r w:rsidRPr="00317BB8" w:rsidDel="005A1660">
          <w:rPr>
            <w:sz w:val="17"/>
            <w:szCs w:val="17"/>
            <w:lang w:val="es-ES_tradnl"/>
          </w:rPr>
          <w:delText>.</w:delText>
        </w:r>
        <w:r w:rsidR="009567B5" w:rsidRPr="00317BB8" w:rsidDel="005A1660">
          <w:rPr>
            <w:sz w:val="17"/>
            <w:szCs w:val="17"/>
            <w:lang w:val="es-ES_tradnl"/>
          </w:rPr>
          <w:delText xml:space="preserve"> </w:delText>
        </w:r>
        <w:r w:rsidR="00275AF4" w:rsidRPr="00317BB8" w:rsidDel="005A1660">
          <w:rPr>
            <w:sz w:val="17"/>
            <w:szCs w:val="17"/>
            <w:lang w:val="es-ES_tradnl"/>
          </w:rPr>
          <w:delText xml:space="preserve">Si la </w:delText>
        </w:r>
        <w:r w:rsidR="003E1652" w:rsidRPr="00317BB8" w:rsidDel="005A1660">
          <w:rPr>
            <w:sz w:val="17"/>
            <w:szCs w:val="17"/>
            <w:lang w:val="es-ES_tradnl"/>
          </w:rPr>
          <w:delText>OPI</w:delText>
        </w:r>
        <w:r w:rsidR="00275AF4" w:rsidRPr="00317BB8" w:rsidDel="005A1660">
          <w:rPr>
            <w:sz w:val="17"/>
            <w:szCs w:val="17"/>
            <w:lang w:val="es-ES_tradnl"/>
          </w:rPr>
          <w:delText xml:space="preserve"> utiliza en el fichero de referencia formatos de número de solicitud que son distintos de los que se utilizan en la publicación original, debería proporcionarse en el fichero de definición una explicación del formato</w:delText>
        </w:r>
        <w:r w:rsidR="00275AF4" w:rsidRPr="00317BB8" w:rsidDel="0090339D">
          <w:rPr>
            <w:sz w:val="17"/>
            <w:szCs w:val="17"/>
            <w:lang w:val="es-ES_tradnl"/>
          </w:rPr>
          <w:delText>.</w:delText>
        </w:r>
      </w:del>
    </w:p>
    <w:p w14:paraId="5ED0A3C1" w14:textId="5E6C077A" w:rsidR="009A08EF" w:rsidRPr="00317BB8" w:rsidDel="0090339D" w:rsidRDefault="009A08EF" w:rsidP="009A08EF">
      <w:pPr>
        <w:pStyle w:val="Heading3"/>
        <w:rPr>
          <w:del w:id="320" w:author="Author"/>
          <w:sz w:val="17"/>
          <w:szCs w:val="17"/>
          <w:lang w:val="es-ES_tradnl"/>
        </w:rPr>
      </w:pPr>
      <w:del w:id="321" w:author="Author">
        <w:r w:rsidRPr="00317BB8" w:rsidDel="0090339D">
          <w:rPr>
            <w:sz w:val="17"/>
            <w:szCs w:val="17"/>
            <w:lang w:val="es-ES_tradnl"/>
          </w:rPr>
          <w:delText>Disponibilidad de una publicación en formato de texto susceptible de búsqueda</w:delText>
        </w:r>
      </w:del>
    </w:p>
    <w:p w14:paraId="05271575" w14:textId="2C03221B" w:rsidR="009A08EF" w:rsidRPr="00317BB8" w:rsidDel="00C14FDB" w:rsidRDefault="009A08EF" w:rsidP="009A08EF">
      <w:pPr>
        <w:pStyle w:val="ONUME"/>
        <w:rPr>
          <w:del w:id="322" w:author="Author"/>
          <w:sz w:val="17"/>
          <w:szCs w:val="17"/>
          <w:lang w:val="es-ES_tradnl"/>
        </w:rPr>
      </w:pPr>
      <w:del w:id="323" w:author="Author">
        <w:r w:rsidRPr="00317BB8" w:rsidDel="00C14FDB">
          <w:rPr>
            <w:sz w:val="17"/>
            <w:szCs w:val="17"/>
            <w:lang w:val="es-ES_tradnl"/>
          </w:rPr>
          <w:delText xml:space="preserve">La disponibilidad del resumen de la descripción o de las reivindicaciones de una publicación en un formato de texto susceptible de búsqueda puede indicarse en el fichero de referencia utilizando los códigos apropiados. </w:delText>
        </w:r>
      </w:del>
    </w:p>
    <w:p w14:paraId="4996A7E0" w14:textId="3397940B" w:rsidR="009A08EF" w:rsidRPr="00317BB8" w:rsidDel="00C14FDB" w:rsidRDefault="009A08EF" w:rsidP="009A08EF">
      <w:pPr>
        <w:pStyle w:val="ONUME"/>
        <w:rPr>
          <w:del w:id="324" w:author="Author"/>
          <w:sz w:val="17"/>
          <w:szCs w:val="17"/>
          <w:u w:val="single"/>
          <w:lang w:val="es-ES_tradnl"/>
        </w:rPr>
      </w:pPr>
      <w:del w:id="325" w:author="Author">
        <w:r w:rsidRPr="00317BB8" w:rsidDel="00C14FDB">
          <w:rPr>
            <w:sz w:val="17"/>
            <w:szCs w:val="17"/>
            <w:lang w:val="es-ES_tradnl"/>
          </w:rPr>
          <w:delText xml:space="preserve">La disponibilidad en formato de texto susceptible </w:delText>
        </w:r>
        <w:r w:rsidR="009D0DFC" w:rsidRPr="00317BB8" w:rsidDel="00C14FDB">
          <w:rPr>
            <w:sz w:val="17"/>
            <w:szCs w:val="17"/>
            <w:lang w:val="es-ES_tradnl"/>
          </w:rPr>
          <w:delText xml:space="preserve">de </w:delText>
        </w:r>
        <w:r w:rsidRPr="00317BB8" w:rsidDel="00C14FDB">
          <w:rPr>
            <w:sz w:val="17"/>
            <w:szCs w:val="17"/>
            <w:lang w:val="es-ES_tradnl"/>
          </w:rPr>
          <w:delText xml:space="preserve">búsqueda de cada sección de una publicación debe indicarse en el fichero de referencia con un código "N" para no disponible, o una "U" para disponibilidad desconocida, o </w:delText>
        </w:r>
        <w:r w:rsidR="00C83A5A" w:rsidRPr="00317BB8" w:rsidDel="00C14FDB">
          <w:rPr>
            <w:sz w:val="17"/>
            <w:szCs w:val="17"/>
            <w:lang w:val="es-ES_tradnl"/>
          </w:rPr>
          <w:delText xml:space="preserve">con </w:delText>
        </w:r>
        <w:r w:rsidRPr="00317BB8" w:rsidDel="00C14FDB">
          <w:rPr>
            <w:sz w:val="17"/>
            <w:szCs w:val="17"/>
            <w:lang w:val="es-ES_tradnl"/>
          </w:rPr>
          <w:delText>los códigos de dos letras de</w:delText>
        </w:r>
        <w:r w:rsidR="002A19B2" w:rsidRPr="00317BB8" w:rsidDel="00C14FDB">
          <w:rPr>
            <w:sz w:val="17"/>
            <w:szCs w:val="17"/>
            <w:lang w:val="es-ES_tradnl"/>
          </w:rPr>
          <w:delText xml:space="preserve"> los idiomas correspondientes puestos a disposición por la Oficina como idioma original o como traducción oficial</w:delText>
        </w:r>
        <w:r w:rsidR="00C83A5A" w:rsidRPr="00317BB8" w:rsidDel="00C14FDB">
          <w:rPr>
            <w:sz w:val="17"/>
            <w:szCs w:val="17"/>
            <w:lang w:val="es-ES_tradnl"/>
          </w:rPr>
          <w:delText>.</w:delText>
        </w:r>
      </w:del>
    </w:p>
    <w:p w14:paraId="7D1120CC" w14:textId="77777777" w:rsidR="00C14FDB" w:rsidRPr="00317BB8" w:rsidRDefault="000D070B" w:rsidP="00807B26">
      <w:pPr>
        <w:pStyle w:val="Heading2"/>
        <w:rPr>
          <w:ins w:id="326" w:author="Author"/>
          <w:sz w:val="17"/>
          <w:szCs w:val="17"/>
          <w:lang w:val="es-ES_tradnl"/>
        </w:rPr>
      </w:pPr>
      <w:del w:id="327" w:author="Author">
        <w:r w:rsidRPr="00317BB8" w:rsidDel="00C14FDB">
          <w:rPr>
            <w:sz w:val="17"/>
            <w:szCs w:val="17"/>
            <w:lang w:val="es-ES_tradnl"/>
          </w:rPr>
          <w:delText>ESTRUCTURA Y FORMATO RECOMENDADO</w:delText>
        </w:r>
        <w:r w:rsidR="00AA4672" w:rsidRPr="00317BB8" w:rsidDel="00C14FDB">
          <w:rPr>
            <w:sz w:val="17"/>
            <w:szCs w:val="17"/>
            <w:lang w:val="es-ES_tradnl"/>
          </w:rPr>
          <w:delText>S</w:delText>
        </w:r>
        <w:r w:rsidRPr="00317BB8" w:rsidDel="00C14FDB">
          <w:rPr>
            <w:sz w:val="17"/>
            <w:szCs w:val="17"/>
            <w:lang w:val="es-ES_tradnl"/>
          </w:rPr>
          <w:delText xml:space="preserve"> DEL FICHERO DE REFERENCIA</w:delText>
        </w:r>
      </w:del>
    </w:p>
    <w:p w14:paraId="3708DDA6" w14:textId="71B47E9B" w:rsidR="00807B26" w:rsidRPr="00317BB8" w:rsidRDefault="00C14FDB" w:rsidP="00807B26">
      <w:pPr>
        <w:pStyle w:val="Heading2"/>
        <w:rPr>
          <w:sz w:val="17"/>
          <w:szCs w:val="17"/>
          <w:lang w:val="es-ES_tradnl"/>
        </w:rPr>
      </w:pPr>
      <w:bookmarkStart w:id="328" w:name="_Toc210224260"/>
      <w:ins w:id="329" w:author="Author">
        <w:r w:rsidRPr="00317BB8">
          <w:rPr>
            <w:sz w:val="17"/>
            <w:szCs w:val="17"/>
            <w:lang w:val="es-ES_tradnl"/>
          </w:rPr>
          <w:t>fichero de definición</w:t>
        </w:r>
      </w:ins>
      <w:bookmarkEnd w:id="328"/>
      <w:r w:rsidR="00F65E32" w:rsidRPr="00317BB8">
        <w:rPr>
          <w:sz w:val="17"/>
          <w:szCs w:val="17"/>
          <w:lang w:val="es-ES_tradnl"/>
        </w:rPr>
        <w:t xml:space="preserve"> </w:t>
      </w:r>
    </w:p>
    <w:p w14:paraId="02F547C6" w14:textId="77777777" w:rsidR="00F65E32" w:rsidRPr="00317BB8" w:rsidDel="00C14FDB" w:rsidRDefault="00F65E32" w:rsidP="00F65E32">
      <w:pPr>
        <w:rPr>
          <w:del w:id="330" w:author="Author"/>
          <w:lang w:val="es-ES_tradnl"/>
        </w:rPr>
      </w:pPr>
    </w:p>
    <w:p w14:paraId="6A2BF4D5" w14:textId="7A2BC764" w:rsidR="00086E13" w:rsidRPr="00317BB8" w:rsidDel="00F02D22" w:rsidRDefault="00086E13" w:rsidP="00F02D22">
      <w:pPr>
        <w:pStyle w:val="ONUME"/>
        <w:ind w:right="141"/>
        <w:rPr>
          <w:del w:id="331" w:author="Author"/>
          <w:sz w:val="17"/>
          <w:szCs w:val="17"/>
          <w:lang w:val="es-ES_tradnl"/>
        </w:rPr>
      </w:pPr>
      <w:del w:id="332" w:author="Author">
        <w:r w:rsidRPr="00317BB8" w:rsidDel="0030104A">
          <w:rPr>
            <w:sz w:val="17"/>
            <w:szCs w:val="17"/>
            <w:lang w:val="es-ES_tradnl"/>
          </w:rPr>
          <w:delText>Se re</w:delText>
        </w:r>
        <w:r w:rsidRPr="00317BB8" w:rsidDel="001105DA">
          <w:rPr>
            <w:sz w:val="17"/>
            <w:szCs w:val="17"/>
            <w:lang w:val="es-ES_tradnl"/>
          </w:rPr>
          <w:delText xml:space="preserve">comienda </w:delText>
        </w:r>
        <w:r w:rsidRPr="00317BB8" w:rsidDel="00F02D22">
          <w:rPr>
            <w:sz w:val="17"/>
            <w:szCs w:val="17"/>
            <w:lang w:val="es-ES_tradnl"/>
          </w:rPr>
          <w:delText>suministrar un único fichero para todos los números de publicaciones utilizados en el fichero de referencia.</w:delText>
        </w:r>
        <w:r w:rsidR="009567B5" w:rsidRPr="00317BB8" w:rsidDel="00F02D22">
          <w:rPr>
            <w:sz w:val="17"/>
            <w:szCs w:val="17"/>
            <w:lang w:val="es-ES_tradnl"/>
          </w:rPr>
          <w:delText xml:space="preserve"> </w:delText>
        </w:r>
      </w:del>
    </w:p>
    <w:p w14:paraId="335C6CD1" w14:textId="7E9FE1A0" w:rsidR="00086E13" w:rsidRPr="00317BB8" w:rsidDel="00F02D22" w:rsidRDefault="00086E13" w:rsidP="00F02D22">
      <w:pPr>
        <w:pStyle w:val="ONUME"/>
        <w:ind w:right="141"/>
        <w:rPr>
          <w:del w:id="333" w:author="Author"/>
          <w:sz w:val="17"/>
          <w:szCs w:val="17"/>
          <w:lang w:val="es-ES_tradnl"/>
        </w:rPr>
      </w:pPr>
      <w:del w:id="334" w:author="Author">
        <w:r w:rsidRPr="00317BB8" w:rsidDel="00F02D22">
          <w:rPr>
            <w:sz w:val="17"/>
            <w:szCs w:val="17"/>
            <w:lang w:val="es-ES_tradnl"/>
          </w:rPr>
          <w:delText xml:space="preserve">Si la generación de un único fichero </w:delText>
        </w:r>
        <w:r w:rsidR="001D0DB3" w:rsidRPr="00317BB8" w:rsidDel="00F02D22">
          <w:rPr>
            <w:sz w:val="17"/>
            <w:szCs w:val="17"/>
            <w:lang w:val="es-ES_tradnl"/>
          </w:rPr>
          <w:delText xml:space="preserve">no </w:delText>
        </w:r>
        <w:r w:rsidR="00930B38" w:rsidRPr="00317BB8" w:rsidDel="00F02D22">
          <w:rPr>
            <w:sz w:val="17"/>
            <w:szCs w:val="17"/>
            <w:lang w:val="es-ES_tradnl"/>
          </w:rPr>
          <w:delText>es</w:delText>
        </w:r>
        <w:r w:rsidR="001D0DB3" w:rsidRPr="00317BB8" w:rsidDel="00F02D22">
          <w:rPr>
            <w:sz w:val="17"/>
            <w:szCs w:val="17"/>
            <w:lang w:val="es-ES_tradnl"/>
          </w:rPr>
          <w:delText xml:space="preserve"> práctic</w:delText>
        </w:r>
        <w:r w:rsidR="00452AC6" w:rsidRPr="00317BB8" w:rsidDel="00F02D22">
          <w:rPr>
            <w:sz w:val="17"/>
            <w:szCs w:val="17"/>
            <w:lang w:val="es-ES_tradnl"/>
          </w:rPr>
          <w:delText>a</w:delText>
        </w:r>
        <w:r w:rsidRPr="00317BB8" w:rsidDel="00F02D22">
          <w:rPr>
            <w:sz w:val="17"/>
            <w:szCs w:val="17"/>
            <w:lang w:val="es-ES_tradnl"/>
          </w:rPr>
          <w:delText xml:space="preserve"> </w:delText>
        </w:r>
        <w:r w:rsidR="003C031E" w:rsidRPr="00317BB8" w:rsidDel="00F02D22">
          <w:rPr>
            <w:sz w:val="17"/>
            <w:szCs w:val="17"/>
            <w:lang w:val="es-ES_tradnl"/>
          </w:rPr>
          <w:delText xml:space="preserve">por el </w:delText>
        </w:r>
        <w:r w:rsidR="001D0DB3" w:rsidRPr="00317BB8" w:rsidDel="00F02D22">
          <w:rPr>
            <w:sz w:val="17"/>
            <w:szCs w:val="17"/>
            <w:lang w:val="es-ES_tradnl"/>
          </w:rPr>
          <w:delText xml:space="preserve">tamaño del fichero resultante, la </w:delText>
        </w:r>
        <w:r w:rsidR="003E1652" w:rsidRPr="00317BB8" w:rsidDel="00F02D22">
          <w:rPr>
            <w:sz w:val="17"/>
            <w:szCs w:val="17"/>
            <w:lang w:val="es-ES_tradnl"/>
          </w:rPr>
          <w:delText>OPI</w:delText>
        </w:r>
        <w:r w:rsidR="001D0DB3" w:rsidRPr="00317BB8" w:rsidDel="00F02D22">
          <w:rPr>
            <w:sz w:val="17"/>
            <w:szCs w:val="17"/>
            <w:lang w:val="es-ES_tradnl"/>
          </w:rPr>
          <w:delText xml:space="preserve"> podrá generar varios ficheros, dividiendo l</w:delText>
        </w:r>
        <w:r w:rsidR="003C031E" w:rsidRPr="00317BB8" w:rsidDel="00F02D22">
          <w:rPr>
            <w:sz w:val="17"/>
            <w:szCs w:val="17"/>
            <w:lang w:val="es-ES_tradnl"/>
          </w:rPr>
          <w:delText xml:space="preserve">a lista de números de publicación </w:delText>
        </w:r>
        <w:r w:rsidR="001D0DB3" w:rsidRPr="00317BB8" w:rsidDel="00F02D22">
          <w:rPr>
            <w:sz w:val="17"/>
            <w:szCs w:val="17"/>
            <w:lang w:val="es-ES_tradnl"/>
          </w:rPr>
          <w:delText xml:space="preserve">en función de </w:delText>
        </w:r>
        <w:r w:rsidR="00452AC6" w:rsidRPr="00317BB8" w:rsidDel="00F02D22">
          <w:rPr>
            <w:sz w:val="17"/>
            <w:szCs w:val="17"/>
            <w:lang w:val="es-ES_tradnl"/>
          </w:rPr>
          <w:delText>alguno</w:delText>
        </w:r>
        <w:r w:rsidR="001D0DB3" w:rsidRPr="00317BB8" w:rsidDel="00F02D22">
          <w:rPr>
            <w:sz w:val="17"/>
            <w:szCs w:val="17"/>
            <w:lang w:val="es-ES_tradnl"/>
          </w:rPr>
          <w:delText xml:space="preserve"> de los </w:delText>
        </w:r>
        <w:r w:rsidR="003C031E" w:rsidRPr="00317BB8" w:rsidDel="00F02D22">
          <w:rPr>
            <w:sz w:val="17"/>
            <w:szCs w:val="17"/>
            <w:lang w:val="es-ES_tradnl"/>
          </w:rPr>
          <w:delText xml:space="preserve">criterios </w:delText>
        </w:r>
        <w:r w:rsidR="001D0DB3" w:rsidRPr="00317BB8" w:rsidDel="00F02D22">
          <w:rPr>
            <w:sz w:val="17"/>
            <w:szCs w:val="17"/>
            <w:lang w:val="es-ES_tradnl"/>
          </w:rPr>
          <w:delText>siguientes:</w:delText>
        </w:r>
      </w:del>
    </w:p>
    <w:p w14:paraId="7BC754CE" w14:textId="78D6A0FD" w:rsidR="00807B26" w:rsidRPr="00317BB8" w:rsidDel="00F02D22" w:rsidRDefault="001D0DB3">
      <w:pPr>
        <w:pStyle w:val="ONUME"/>
        <w:ind w:right="141"/>
        <w:rPr>
          <w:del w:id="335" w:author="Author"/>
          <w:sz w:val="17"/>
          <w:szCs w:val="17"/>
          <w:lang w:val="es-ES_tradnl"/>
        </w:rPr>
        <w:pPrChange w:id="336" w:author="Author">
          <w:pPr>
            <w:pStyle w:val="ListParagraph"/>
            <w:numPr>
              <w:numId w:val="15"/>
            </w:numPr>
            <w:spacing w:before="120" w:after="120"/>
            <w:ind w:left="993" w:hanging="426"/>
            <w:contextualSpacing w:val="0"/>
          </w:pPr>
        </w:pPrChange>
      </w:pPr>
      <w:del w:id="337" w:author="Author">
        <w:r w:rsidRPr="00317BB8" w:rsidDel="00F02D22">
          <w:rPr>
            <w:sz w:val="17"/>
            <w:szCs w:val="17"/>
            <w:lang w:val="es-ES_tradnl"/>
          </w:rPr>
          <w:delText>Fecha de p</w:delText>
        </w:r>
        <w:r w:rsidR="00807B26" w:rsidRPr="00317BB8" w:rsidDel="00F02D22">
          <w:rPr>
            <w:sz w:val="17"/>
            <w:szCs w:val="17"/>
            <w:lang w:val="es-ES_tradnl"/>
          </w:rPr>
          <w:delText>ublica</w:delText>
        </w:r>
        <w:r w:rsidRPr="00317BB8" w:rsidDel="00F02D22">
          <w:rPr>
            <w:sz w:val="17"/>
            <w:szCs w:val="17"/>
            <w:lang w:val="es-ES_tradnl"/>
          </w:rPr>
          <w:delText xml:space="preserve">ción </w:delText>
        </w:r>
        <w:r w:rsidR="00807B26" w:rsidRPr="00317BB8" w:rsidDel="00F02D22">
          <w:rPr>
            <w:sz w:val="17"/>
            <w:szCs w:val="17"/>
            <w:lang w:val="es-ES_tradnl"/>
          </w:rPr>
          <w:delText>(</w:delText>
        </w:r>
        <w:r w:rsidRPr="00317BB8" w:rsidDel="00F02D22">
          <w:rPr>
            <w:sz w:val="17"/>
            <w:szCs w:val="17"/>
            <w:lang w:val="es-ES_tradnl"/>
          </w:rPr>
          <w:delText>un fichero por cada año o para varios años</w:delText>
        </w:r>
        <w:r w:rsidR="00807B26" w:rsidRPr="00317BB8" w:rsidDel="00F02D22">
          <w:rPr>
            <w:sz w:val="17"/>
            <w:szCs w:val="17"/>
            <w:lang w:val="es-ES_tradnl"/>
          </w:rPr>
          <w:delText>)</w:delText>
        </w:r>
        <w:r w:rsidR="00EE0A39" w:rsidRPr="00317BB8" w:rsidDel="00F02D22">
          <w:rPr>
            <w:sz w:val="17"/>
            <w:szCs w:val="17"/>
            <w:lang w:val="es-ES_tradnl"/>
          </w:rPr>
          <w:delText>;</w:delText>
        </w:r>
      </w:del>
    </w:p>
    <w:p w14:paraId="290D5C99" w14:textId="1C5BC87B" w:rsidR="00807B26" w:rsidRPr="00317BB8" w:rsidDel="00F02D22" w:rsidRDefault="001D0DB3">
      <w:pPr>
        <w:pStyle w:val="ONUME"/>
        <w:ind w:right="141"/>
        <w:rPr>
          <w:del w:id="338" w:author="Author"/>
          <w:sz w:val="17"/>
          <w:szCs w:val="17"/>
          <w:lang w:val="es-ES_tradnl"/>
        </w:rPr>
        <w:pPrChange w:id="339" w:author="Author">
          <w:pPr>
            <w:pStyle w:val="ListParagraph"/>
            <w:numPr>
              <w:numId w:val="15"/>
            </w:numPr>
            <w:spacing w:before="120" w:after="120"/>
            <w:ind w:left="993" w:hanging="426"/>
            <w:contextualSpacing w:val="0"/>
          </w:pPr>
        </w:pPrChange>
      </w:pPr>
      <w:del w:id="340" w:author="Author">
        <w:r w:rsidRPr="00317BB8" w:rsidDel="00F02D22">
          <w:rPr>
            <w:sz w:val="17"/>
            <w:szCs w:val="17"/>
            <w:lang w:val="es-ES_tradnl"/>
          </w:rPr>
          <w:delText>Nivel de la publicación</w:delText>
        </w:r>
        <w:r w:rsidR="00807B26" w:rsidRPr="00317BB8" w:rsidDel="00F02D22">
          <w:rPr>
            <w:sz w:val="17"/>
            <w:szCs w:val="17"/>
            <w:lang w:val="es-ES_tradnl"/>
          </w:rPr>
          <w:delText xml:space="preserve"> (</w:delText>
        </w:r>
        <w:r w:rsidRPr="00317BB8" w:rsidDel="00F02D22">
          <w:rPr>
            <w:sz w:val="17"/>
            <w:szCs w:val="17"/>
            <w:lang w:val="es-ES_tradnl"/>
          </w:rPr>
          <w:delText>solicitudes</w:delText>
        </w:r>
        <w:r w:rsidR="00807B26" w:rsidRPr="00317BB8" w:rsidDel="00F02D22">
          <w:rPr>
            <w:sz w:val="17"/>
            <w:szCs w:val="17"/>
            <w:lang w:val="es-ES_tradnl"/>
          </w:rPr>
          <w:delText xml:space="preserve">, </w:delText>
        </w:r>
        <w:r w:rsidRPr="00317BB8" w:rsidDel="00F02D22">
          <w:rPr>
            <w:sz w:val="17"/>
            <w:szCs w:val="17"/>
            <w:lang w:val="es-ES_tradnl"/>
          </w:rPr>
          <w:delText xml:space="preserve">derechos de </w:delText>
        </w:r>
        <w:r w:rsidR="000F4009" w:rsidRPr="00317BB8" w:rsidDel="00F02D22">
          <w:rPr>
            <w:sz w:val="17"/>
            <w:szCs w:val="17"/>
            <w:lang w:val="es-ES_tradnl"/>
          </w:rPr>
          <w:delText>PI</w:delText>
        </w:r>
        <w:r w:rsidRPr="00317BB8" w:rsidDel="00F02D22">
          <w:rPr>
            <w:sz w:val="17"/>
            <w:szCs w:val="17"/>
            <w:lang w:val="es-ES_tradnl"/>
          </w:rPr>
          <w:delText xml:space="preserve"> concedidos</w:delText>
        </w:r>
        <w:r w:rsidR="00807B26" w:rsidRPr="00317BB8" w:rsidDel="00F02D22">
          <w:rPr>
            <w:sz w:val="17"/>
            <w:szCs w:val="17"/>
            <w:lang w:val="es-ES_tradnl"/>
          </w:rPr>
          <w:delText>)</w:delText>
        </w:r>
        <w:r w:rsidR="00EE0A39" w:rsidRPr="00317BB8" w:rsidDel="00F02D22">
          <w:rPr>
            <w:sz w:val="17"/>
            <w:szCs w:val="17"/>
            <w:lang w:val="es-ES_tradnl"/>
          </w:rPr>
          <w:delText>;</w:delText>
        </w:r>
        <w:r w:rsidR="009567B5" w:rsidRPr="00317BB8" w:rsidDel="00F02D22">
          <w:rPr>
            <w:sz w:val="17"/>
            <w:szCs w:val="17"/>
            <w:lang w:val="es-ES_tradnl"/>
          </w:rPr>
          <w:delText xml:space="preserve"> </w:delText>
        </w:r>
        <w:r w:rsidRPr="00317BB8" w:rsidDel="00F02D22">
          <w:rPr>
            <w:sz w:val="17"/>
            <w:szCs w:val="17"/>
            <w:lang w:val="es-ES_tradnl"/>
          </w:rPr>
          <w:delText>y</w:delText>
        </w:r>
      </w:del>
    </w:p>
    <w:p w14:paraId="00A61381" w14:textId="0FA76403" w:rsidR="00807B26" w:rsidRPr="00317BB8" w:rsidDel="00F02D22" w:rsidRDefault="001D0DB3">
      <w:pPr>
        <w:pStyle w:val="ONUME"/>
        <w:ind w:right="141"/>
        <w:rPr>
          <w:del w:id="341" w:author="Author"/>
          <w:sz w:val="17"/>
          <w:szCs w:val="17"/>
          <w:lang w:val="es-ES_tradnl"/>
        </w:rPr>
        <w:pPrChange w:id="342" w:author="Author">
          <w:pPr>
            <w:pStyle w:val="ListParagraph"/>
            <w:numPr>
              <w:numId w:val="15"/>
            </w:numPr>
            <w:spacing w:before="120" w:after="120"/>
            <w:ind w:left="993" w:hanging="426"/>
            <w:contextualSpacing w:val="0"/>
          </w:pPr>
        </w:pPrChange>
      </w:pPr>
      <w:del w:id="343" w:author="Author">
        <w:r w:rsidRPr="00317BB8" w:rsidDel="00F02D22">
          <w:rPr>
            <w:sz w:val="17"/>
            <w:szCs w:val="17"/>
            <w:lang w:val="es-ES_tradnl"/>
          </w:rPr>
          <w:delText>Tipos de documentos de patente</w:delText>
        </w:r>
        <w:r w:rsidR="00807B26" w:rsidRPr="00317BB8" w:rsidDel="00F02D22">
          <w:rPr>
            <w:sz w:val="17"/>
            <w:szCs w:val="17"/>
            <w:lang w:val="es-ES_tradnl"/>
          </w:rPr>
          <w:delText xml:space="preserve"> (</w:delText>
        </w:r>
        <w:r w:rsidRPr="00317BB8" w:rsidDel="00F02D22">
          <w:rPr>
            <w:sz w:val="17"/>
            <w:szCs w:val="17"/>
            <w:lang w:val="es-ES_tradnl"/>
          </w:rPr>
          <w:delText>un fichero por cada código de tipo de documento</w:delText>
        </w:r>
        <w:r w:rsidR="00807B26" w:rsidRPr="00317BB8" w:rsidDel="00F02D22">
          <w:rPr>
            <w:sz w:val="17"/>
            <w:szCs w:val="17"/>
            <w:lang w:val="es-ES_tradnl"/>
          </w:rPr>
          <w:delText>).</w:delText>
        </w:r>
      </w:del>
    </w:p>
    <w:p w14:paraId="7E46FEFF" w14:textId="5B7C46CA" w:rsidR="00086E13" w:rsidRPr="00317BB8" w:rsidDel="00F02D22" w:rsidRDefault="001D0DB3">
      <w:pPr>
        <w:pStyle w:val="ONUME"/>
        <w:ind w:right="141"/>
        <w:rPr>
          <w:del w:id="344" w:author="Author"/>
          <w:sz w:val="17"/>
          <w:szCs w:val="17"/>
          <w:lang w:val="es-ES_tradnl"/>
        </w:rPr>
        <w:pPrChange w:id="345" w:author="Author">
          <w:pPr>
            <w:pStyle w:val="ONUME"/>
          </w:pPr>
        </w:pPrChange>
      </w:pPr>
      <w:del w:id="346" w:author="Author">
        <w:r w:rsidRPr="00317BB8" w:rsidDel="00F02D22">
          <w:rPr>
            <w:sz w:val="17"/>
            <w:szCs w:val="17"/>
            <w:lang w:val="es-ES_tradnl"/>
          </w:rPr>
          <w:delText xml:space="preserve">Para mejorar la tramitación de los ficheros, la </w:delText>
        </w:r>
        <w:r w:rsidR="003E1652" w:rsidRPr="00317BB8" w:rsidDel="00F02D22">
          <w:rPr>
            <w:sz w:val="17"/>
            <w:szCs w:val="17"/>
            <w:lang w:val="es-ES_tradnl"/>
          </w:rPr>
          <w:delText>OPI</w:delText>
        </w:r>
        <w:r w:rsidRPr="00317BB8" w:rsidDel="00F02D22">
          <w:rPr>
            <w:sz w:val="17"/>
            <w:szCs w:val="17"/>
            <w:lang w:val="es-ES_tradnl"/>
          </w:rPr>
          <w:delText xml:space="preserve"> </w:delText>
        </w:r>
        <w:r w:rsidR="00452AC6" w:rsidRPr="00317BB8" w:rsidDel="00F02D22">
          <w:rPr>
            <w:sz w:val="17"/>
            <w:szCs w:val="17"/>
            <w:lang w:val="es-ES_tradnl"/>
          </w:rPr>
          <w:delText>podrá</w:delText>
        </w:r>
        <w:r w:rsidRPr="00317BB8" w:rsidDel="00F02D22">
          <w:rPr>
            <w:sz w:val="17"/>
            <w:szCs w:val="17"/>
            <w:lang w:val="es-ES_tradnl"/>
          </w:rPr>
          <w:delText xml:space="preserve"> generar un fichero actualizado que incluya datos del año en curso y del año anterior y un fichero estático con todos los datos de años anteriores.</w:delText>
        </w:r>
      </w:del>
    </w:p>
    <w:p w14:paraId="04B17341" w14:textId="30861F44" w:rsidR="00807B26" w:rsidRPr="00317BB8" w:rsidDel="00F02D22" w:rsidRDefault="001D0DB3">
      <w:pPr>
        <w:pStyle w:val="ONUME"/>
        <w:ind w:right="141"/>
        <w:rPr>
          <w:del w:id="347" w:author="Author"/>
          <w:sz w:val="17"/>
          <w:szCs w:val="17"/>
          <w:lang w:val="es-ES_tradnl"/>
        </w:rPr>
        <w:pPrChange w:id="348" w:author="Author">
          <w:pPr>
            <w:pStyle w:val="Heading3"/>
          </w:pPr>
        </w:pPrChange>
      </w:pPr>
      <w:del w:id="349" w:author="Author">
        <w:r w:rsidRPr="00317BB8" w:rsidDel="00F02D22">
          <w:rPr>
            <w:sz w:val="17"/>
            <w:szCs w:val="17"/>
            <w:lang w:val="es-ES_tradnl"/>
          </w:rPr>
          <w:delText>Fichero de definición</w:delText>
        </w:r>
      </w:del>
    </w:p>
    <w:p w14:paraId="269F31F2" w14:textId="6FA174FC" w:rsidR="00086E13" w:rsidRPr="00317BB8" w:rsidRDefault="0030104A">
      <w:pPr>
        <w:pStyle w:val="ONUME"/>
        <w:tabs>
          <w:tab w:val="clear" w:pos="851"/>
        </w:tabs>
        <w:ind w:left="0" w:right="141"/>
        <w:rPr>
          <w:sz w:val="17"/>
          <w:szCs w:val="17"/>
          <w:lang w:val="es-ES_tradnl"/>
        </w:rPr>
        <w:pPrChange w:id="350" w:author="Author">
          <w:pPr>
            <w:pStyle w:val="ONUME"/>
          </w:pPr>
        </w:pPrChange>
      </w:pPr>
      <w:r w:rsidRPr="00317BB8">
        <w:rPr>
          <w:sz w:val="17"/>
          <w:szCs w:val="17"/>
          <w:lang w:val="es-ES_tradnl"/>
        </w:rPr>
        <w:t>Se</w:t>
      </w:r>
      <w:r w:rsidRPr="00317BB8" w:rsidDel="00F02D22">
        <w:rPr>
          <w:sz w:val="17"/>
          <w:szCs w:val="17"/>
          <w:lang w:val="es-ES_tradnl"/>
        </w:rPr>
        <w:t xml:space="preserve"> </w:t>
      </w:r>
      <w:ins w:id="351" w:author="Author">
        <w:r w:rsidRPr="00317BB8">
          <w:rPr>
            <w:sz w:val="17"/>
            <w:szCs w:val="17"/>
            <w:lang w:val="es-ES_tradnl"/>
          </w:rPr>
          <w:t xml:space="preserve">requiere que la OPI suministre </w:t>
        </w:r>
      </w:ins>
      <w:del w:id="352" w:author="Author">
        <w:r w:rsidR="0089278C" w:rsidRPr="00317BB8" w:rsidDel="00F02D22">
          <w:rPr>
            <w:sz w:val="17"/>
            <w:szCs w:val="17"/>
            <w:lang w:val="es-ES_tradnl"/>
          </w:rPr>
          <w:delText xml:space="preserve">Si alguno de los registros incluidos en el fichero de referencia contiene información que no sea evidente o de fácil comprensión, se recomienda suministrar </w:delText>
        </w:r>
      </w:del>
      <w:r w:rsidR="0089278C" w:rsidRPr="00317BB8">
        <w:rPr>
          <w:sz w:val="17"/>
          <w:szCs w:val="17"/>
          <w:lang w:val="es-ES_tradnl"/>
        </w:rPr>
        <w:t>un fichero de definiciones</w:t>
      </w:r>
      <w:ins w:id="353" w:author="Author">
        <w:r w:rsidR="00F02D22" w:rsidRPr="00317BB8">
          <w:rPr>
            <w:sz w:val="17"/>
            <w:szCs w:val="17"/>
            <w:lang w:val="es-ES_tradnl"/>
          </w:rPr>
          <w:t>, como parte</w:t>
        </w:r>
      </w:ins>
      <w:r w:rsidR="0089278C" w:rsidRPr="00317BB8">
        <w:rPr>
          <w:sz w:val="17"/>
          <w:szCs w:val="17"/>
          <w:lang w:val="es-ES_tradnl"/>
        </w:rPr>
        <w:t xml:space="preserve"> </w:t>
      </w:r>
      <w:del w:id="354" w:author="Author">
        <w:r w:rsidR="0089278C" w:rsidRPr="00317BB8" w:rsidDel="00F02D22">
          <w:rPr>
            <w:sz w:val="17"/>
            <w:szCs w:val="17"/>
            <w:lang w:val="es-ES_tradnl"/>
          </w:rPr>
          <w:delText xml:space="preserve">adicional al </w:delText>
        </w:r>
      </w:del>
      <w:ins w:id="355" w:author="Author">
        <w:r w:rsidR="00F02D22" w:rsidRPr="00317BB8">
          <w:rPr>
            <w:sz w:val="17"/>
            <w:szCs w:val="17"/>
            <w:lang w:val="es-ES_tradnl"/>
          </w:rPr>
          <w:t xml:space="preserve">del </w:t>
        </w:r>
      </w:ins>
      <w:r w:rsidR="0089278C" w:rsidRPr="00317BB8">
        <w:rPr>
          <w:sz w:val="17"/>
          <w:szCs w:val="17"/>
          <w:lang w:val="es-ES_tradnl"/>
        </w:rPr>
        <w:t>fichero de referencia</w:t>
      </w:r>
      <w:ins w:id="356" w:author="Author">
        <w:r w:rsidR="00F02D22" w:rsidRPr="00317BB8">
          <w:rPr>
            <w:sz w:val="17"/>
            <w:szCs w:val="17"/>
            <w:lang w:val="es-ES_tradnl"/>
          </w:rPr>
          <w:t xml:space="preserve"> o como fichero adicional</w:t>
        </w:r>
      </w:ins>
      <w:r w:rsidR="0089278C" w:rsidRPr="00317BB8">
        <w:rPr>
          <w:sz w:val="17"/>
          <w:szCs w:val="17"/>
          <w:lang w:val="es-ES_tradnl"/>
        </w:rPr>
        <w:t>.</w:t>
      </w:r>
      <w:r w:rsidR="009567B5" w:rsidRPr="00317BB8">
        <w:rPr>
          <w:sz w:val="17"/>
          <w:szCs w:val="17"/>
          <w:lang w:val="es-ES_tradnl"/>
        </w:rPr>
        <w:t xml:space="preserve"> </w:t>
      </w:r>
      <w:ins w:id="357" w:author="Author">
        <w:r w:rsidR="0053446F" w:rsidRPr="00317BB8">
          <w:rPr>
            <w:sz w:val="17"/>
            <w:szCs w:val="17"/>
            <w:lang w:val="es-ES_tradnl"/>
          </w:rPr>
          <w:t>La i</w:t>
        </w:r>
        <w:r w:rsidR="00961847" w:rsidRPr="00317BB8">
          <w:rPr>
            <w:sz w:val="17"/>
            <w:szCs w:val="17"/>
            <w:lang w:val="es-ES_tradnl"/>
          </w:rPr>
          <w:t>nformación que no sea evidente o de fácil comprensión</w:t>
        </w:r>
        <w:r w:rsidR="0053446F" w:rsidRPr="00317BB8">
          <w:rPr>
            <w:sz w:val="17"/>
            <w:szCs w:val="17"/>
            <w:lang w:val="es-ES_tradnl"/>
          </w:rPr>
          <w:t xml:space="preserve"> deberá suministrarse</w:t>
        </w:r>
        <w:r w:rsidR="00961847" w:rsidRPr="00317BB8">
          <w:rPr>
            <w:sz w:val="17"/>
            <w:szCs w:val="17"/>
            <w:lang w:val="es-ES_tradnl"/>
          </w:rPr>
          <w:t xml:space="preserve"> </w:t>
        </w:r>
        <w:r w:rsidR="0053446F" w:rsidRPr="00317BB8">
          <w:rPr>
            <w:sz w:val="17"/>
            <w:szCs w:val="17"/>
            <w:lang w:val="es-ES_tradnl"/>
          </w:rPr>
          <w:t xml:space="preserve">en el </w:t>
        </w:r>
        <w:r w:rsidR="00961847" w:rsidRPr="00317BB8">
          <w:rPr>
            <w:sz w:val="17"/>
            <w:szCs w:val="17"/>
            <w:lang w:val="es-ES_tradnl"/>
          </w:rPr>
          <w:t>fichero de</w:t>
        </w:r>
        <w:r w:rsidR="0053446F" w:rsidRPr="00317BB8">
          <w:rPr>
            <w:sz w:val="17"/>
            <w:szCs w:val="17"/>
            <w:lang w:val="es-ES_tradnl"/>
          </w:rPr>
          <w:t xml:space="preserve"> definici</w:t>
        </w:r>
        <w:r w:rsidR="00C87D50" w:rsidRPr="00317BB8">
          <w:rPr>
            <w:sz w:val="17"/>
            <w:szCs w:val="17"/>
            <w:lang w:val="es-ES_tradnl"/>
          </w:rPr>
          <w:t>ones</w:t>
        </w:r>
        <w:r w:rsidR="00961847" w:rsidRPr="00317BB8">
          <w:rPr>
            <w:sz w:val="17"/>
            <w:szCs w:val="17"/>
            <w:lang w:val="es-ES_tradnl"/>
          </w:rPr>
          <w:t xml:space="preserve">. </w:t>
        </w:r>
      </w:ins>
      <w:r w:rsidR="0089278C" w:rsidRPr="00317BB8">
        <w:rPr>
          <w:sz w:val="17"/>
          <w:szCs w:val="17"/>
          <w:lang w:val="es-ES_tradnl"/>
        </w:rPr>
        <w:t>Por ejemplo, en el fichero de definiciones</w:t>
      </w:r>
      <w:r w:rsidR="000E2DA4" w:rsidRPr="00317BB8">
        <w:rPr>
          <w:sz w:val="17"/>
          <w:szCs w:val="17"/>
          <w:lang w:val="es-ES_tradnl"/>
        </w:rPr>
        <w:t>,</w:t>
      </w:r>
      <w:r w:rsidR="0089278C" w:rsidRPr="00317BB8">
        <w:rPr>
          <w:sz w:val="17"/>
          <w:szCs w:val="17"/>
          <w:lang w:val="es-ES_tradnl"/>
        </w:rPr>
        <w:t xml:space="preserve"> la </w:t>
      </w:r>
      <w:r w:rsidR="003E1652" w:rsidRPr="00317BB8">
        <w:rPr>
          <w:sz w:val="17"/>
          <w:szCs w:val="17"/>
          <w:lang w:val="es-ES_tradnl"/>
        </w:rPr>
        <w:t>OPI</w:t>
      </w:r>
      <w:r w:rsidR="0089278C" w:rsidRPr="00317BB8">
        <w:rPr>
          <w:sz w:val="17"/>
          <w:szCs w:val="17"/>
          <w:lang w:val="es-ES_tradnl"/>
        </w:rPr>
        <w:t xml:space="preserve"> podrá: </w:t>
      </w:r>
    </w:p>
    <w:p w14:paraId="444BE6A2" w14:textId="77777777" w:rsidR="00807B26" w:rsidRPr="00317BB8" w:rsidRDefault="0089278C" w:rsidP="00756EBF">
      <w:pPr>
        <w:pStyle w:val="ListParagraph"/>
        <w:numPr>
          <w:ilvl w:val="0"/>
          <w:numId w:val="14"/>
        </w:numPr>
        <w:spacing w:before="120" w:after="120"/>
        <w:ind w:left="993" w:hanging="426"/>
        <w:contextualSpacing w:val="0"/>
        <w:rPr>
          <w:sz w:val="17"/>
          <w:szCs w:val="17"/>
          <w:lang w:val="es-ES_tradnl"/>
        </w:rPr>
      </w:pPr>
      <w:r w:rsidRPr="00317BB8">
        <w:rPr>
          <w:sz w:val="17"/>
          <w:szCs w:val="17"/>
          <w:lang w:val="es-ES_tradnl"/>
        </w:rPr>
        <w:t>describir criterios específicos para la creación del fichero o ficheros de referencia</w:t>
      </w:r>
      <w:r w:rsidR="00191469" w:rsidRPr="00317BB8">
        <w:rPr>
          <w:sz w:val="17"/>
          <w:szCs w:val="17"/>
          <w:lang w:val="es-ES_tradnl"/>
        </w:rPr>
        <w:t>;</w:t>
      </w:r>
    </w:p>
    <w:p w14:paraId="2EDBA6E6" w14:textId="3F6EA2A5" w:rsidR="00807B26" w:rsidRPr="00317BB8" w:rsidRDefault="0089278C" w:rsidP="00756EBF">
      <w:pPr>
        <w:pStyle w:val="ListParagraph"/>
        <w:numPr>
          <w:ilvl w:val="0"/>
          <w:numId w:val="14"/>
        </w:numPr>
        <w:spacing w:before="120" w:after="120"/>
        <w:ind w:left="993" w:hanging="426"/>
        <w:contextualSpacing w:val="0"/>
        <w:rPr>
          <w:sz w:val="17"/>
          <w:szCs w:val="17"/>
          <w:lang w:val="es-ES_tradnl"/>
        </w:rPr>
      </w:pPr>
      <w:r w:rsidRPr="00317BB8">
        <w:rPr>
          <w:sz w:val="17"/>
          <w:szCs w:val="17"/>
          <w:lang w:val="es-ES_tradnl"/>
        </w:rPr>
        <w:t>describir la utilización de códigos de excepción de publicaciones</w:t>
      </w:r>
      <w:del w:id="358" w:author="Author">
        <w:r w:rsidRPr="00317BB8" w:rsidDel="0036132D">
          <w:rPr>
            <w:sz w:val="17"/>
            <w:szCs w:val="17"/>
            <w:lang w:val="es-ES_tradnl"/>
          </w:rPr>
          <w:delText xml:space="preserve">, en particular los códigos </w:delText>
        </w:r>
        <w:r w:rsidR="00807B26" w:rsidRPr="00317BB8" w:rsidDel="0036132D">
          <w:rPr>
            <w:sz w:val="17"/>
            <w:szCs w:val="17"/>
            <w:lang w:val="es-ES_tradnl"/>
          </w:rPr>
          <w:delText xml:space="preserve">“N”, “W” </w:delText>
        </w:r>
        <w:r w:rsidRPr="00317BB8" w:rsidDel="0036132D">
          <w:rPr>
            <w:sz w:val="17"/>
            <w:szCs w:val="17"/>
            <w:lang w:val="es-ES_tradnl"/>
          </w:rPr>
          <w:delText>o</w:delText>
        </w:r>
        <w:r w:rsidR="00807B26" w:rsidRPr="00317BB8" w:rsidDel="0036132D">
          <w:rPr>
            <w:sz w:val="17"/>
            <w:szCs w:val="17"/>
            <w:lang w:val="es-ES_tradnl"/>
          </w:rPr>
          <w:delText xml:space="preserve"> “X”</w:delText>
        </w:r>
      </w:del>
      <w:r w:rsidR="00191469" w:rsidRPr="00317BB8">
        <w:rPr>
          <w:sz w:val="17"/>
          <w:szCs w:val="17"/>
          <w:lang w:val="es-ES_tradnl"/>
        </w:rPr>
        <w:t>;</w:t>
      </w:r>
    </w:p>
    <w:p w14:paraId="3B9E9B6C" w14:textId="64A9CD56" w:rsidR="00807B26" w:rsidRPr="00317BB8" w:rsidRDefault="00807B26" w:rsidP="00756EBF">
      <w:pPr>
        <w:pStyle w:val="ListParagraph"/>
        <w:numPr>
          <w:ilvl w:val="0"/>
          <w:numId w:val="14"/>
        </w:numPr>
        <w:spacing w:before="120" w:after="120"/>
        <w:ind w:left="993" w:hanging="426"/>
        <w:contextualSpacing w:val="0"/>
        <w:rPr>
          <w:sz w:val="17"/>
          <w:szCs w:val="17"/>
          <w:lang w:val="es-ES_tradnl"/>
        </w:rPr>
      </w:pPr>
      <w:r w:rsidRPr="00317BB8">
        <w:rPr>
          <w:sz w:val="17"/>
          <w:szCs w:val="17"/>
          <w:lang w:val="es-ES_tradnl"/>
        </w:rPr>
        <w:t>describ</w:t>
      </w:r>
      <w:r w:rsidR="0089278C" w:rsidRPr="00317BB8">
        <w:rPr>
          <w:sz w:val="17"/>
          <w:szCs w:val="17"/>
          <w:lang w:val="es-ES_tradnl"/>
        </w:rPr>
        <w:t>ir</w:t>
      </w:r>
      <w:r w:rsidRPr="00317BB8">
        <w:rPr>
          <w:sz w:val="17"/>
          <w:szCs w:val="17"/>
          <w:lang w:val="es-ES_tradnl"/>
        </w:rPr>
        <w:t xml:space="preserve"> </w:t>
      </w:r>
      <w:r w:rsidR="0089278C" w:rsidRPr="00317BB8">
        <w:rPr>
          <w:sz w:val="17"/>
          <w:szCs w:val="17"/>
          <w:lang w:val="es-ES_tradnl"/>
        </w:rPr>
        <w:t xml:space="preserve">la utilización de códigos de tipos de documentos </w:t>
      </w:r>
      <w:del w:id="359" w:author="Author">
        <w:r w:rsidR="0089278C" w:rsidRPr="00317BB8" w:rsidDel="0036132D">
          <w:rPr>
            <w:sz w:val="17"/>
            <w:szCs w:val="17"/>
            <w:lang w:val="es-ES_tradnl"/>
          </w:rPr>
          <w:delText xml:space="preserve">(véase el párrafo 18) </w:delText>
        </w:r>
      </w:del>
      <w:r w:rsidR="0089278C" w:rsidRPr="00317BB8">
        <w:rPr>
          <w:sz w:val="17"/>
          <w:szCs w:val="17"/>
          <w:lang w:val="es-ES_tradnl"/>
        </w:rPr>
        <w:t xml:space="preserve">o </w:t>
      </w:r>
      <w:r w:rsidR="00F04067" w:rsidRPr="00317BB8">
        <w:rPr>
          <w:sz w:val="17"/>
          <w:szCs w:val="17"/>
          <w:lang w:val="es-ES_tradnl"/>
        </w:rPr>
        <w:t>hacer referencia a la Parte 7.3 del Manual de la OMPI si en esa parte se incluye información actualizada sobre códigos de tipos de documentos</w:t>
      </w:r>
      <w:r w:rsidR="00191469" w:rsidRPr="00317BB8">
        <w:rPr>
          <w:sz w:val="17"/>
          <w:szCs w:val="17"/>
          <w:lang w:val="es-ES_tradnl"/>
        </w:rPr>
        <w:t>;</w:t>
      </w:r>
    </w:p>
    <w:p w14:paraId="4EBD5E38" w14:textId="6EA78259" w:rsidR="00807B26" w:rsidRPr="00317BB8" w:rsidRDefault="00807B26" w:rsidP="00756EBF">
      <w:pPr>
        <w:pStyle w:val="ListParagraph"/>
        <w:numPr>
          <w:ilvl w:val="0"/>
          <w:numId w:val="14"/>
        </w:numPr>
        <w:spacing w:before="120" w:after="120"/>
        <w:ind w:left="993" w:hanging="426"/>
        <w:contextualSpacing w:val="0"/>
        <w:rPr>
          <w:sz w:val="17"/>
          <w:szCs w:val="17"/>
          <w:lang w:val="es-ES_tradnl"/>
        </w:rPr>
      </w:pPr>
      <w:r w:rsidRPr="00317BB8">
        <w:rPr>
          <w:sz w:val="17"/>
          <w:szCs w:val="17"/>
          <w:lang w:val="es-ES_tradnl"/>
        </w:rPr>
        <w:t>indica</w:t>
      </w:r>
      <w:r w:rsidR="00F04067" w:rsidRPr="00317BB8">
        <w:rPr>
          <w:sz w:val="17"/>
          <w:szCs w:val="17"/>
          <w:lang w:val="es-ES_tradnl"/>
        </w:rPr>
        <w:t>r la fecha del documento más reciente de los enumerados</w:t>
      </w:r>
      <w:del w:id="360" w:author="Author">
        <w:r w:rsidR="00F04067" w:rsidRPr="00317BB8" w:rsidDel="00030153">
          <w:rPr>
            <w:sz w:val="17"/>
            <w:szCs w:val="17"/>
            <w:lang w:val="es-ES_tradnl"/>
          </w:rPr>
          <w:delText xml:space="preserve"> (véase el párrafo </w:delText>
        </w:r>
        <w:r w:rsidR="00CB2743" w:rsidRPr="00317BB8" w:rsidDel="00030153">
          <w:rPr>
            <w:sz w:val="17"/>
            <w:szCs w:val="17"/>
            <w:lang w:val="es-ES_tradnl"/>
          </w:rPr>
          <w:delText>7</w:delText>
        </w:r>
        <w:r w:rsidR="00F04067" w:rsidRPr="00317BB8" w:rsidDel="00030153">
          <w:rPr>
            <w:sz w:val="17"/>
            <w:szCs w:val="17"/>
            <w:lang w:val="es-ES_tradnl"/>
          </w:rPr>
          <w:delText>)</w:delText>
        </w:r>
      </w:del>
      <w:r w:rsidR="00F04067" w:rsidRPr="00317BB8">
        <w:rPr>
          <w:sz w:val="17"/>
          <w:szCs w:val="17"/>
          <w:lang w:val="es-ES_tradnl"/>
        </w:rPr>
        <w:t>;</w:t>
      </w:r>
    </w:p>
    <w:p w14:paraId="4454F335" w14:textId="19C19C2E" w:rsidR="009A08EF" w:rsidRPr="00317BB8" w:rsidRDefault="00F04067" w:rsidP="00756EBF">
      <w:pPr>
        <w:pStyle w:val="ListParagraph"/>
        <w:numPr>
          <w:ilvl w:val="0"/>
          <w:numId w:val="14"/>
        </w:numPr>
        <w:spacing w:before="120" w:after="220"/>
        <w:ind w:left="993" w:hanging="426"/>
        <w:contextualSpacing w:val="0"/>
        <w:rPr>
          <w:sz w:val="17"/>
          <w:szCs w:val="17"/>
          <w:lang w:val="es-ES_tradnl"/>
        </w:rPr>
      </w:pPr>
      <w:del w:id="361" w:author="Author">
        <w:r w:rsidRPr="00317BB8" w:rsidDel="00030153">
          <w:rPr>
            <w:sz w:val="17"/>
            <w:szCs w:val="17"/>
            <w:lang w:val="es-ES_tradnl"/>
          </w:rPr>
          <w:delText xml:space="preserve">describir </w:delText>
        </w:r>
      </w:del>
      <w:ins w:id="362" w:author="Author">
        <w:r w:rsidR="00030153" w:rsidRPr="00317BB8">
          <w:rPr>
            <w:sz w:val="17"/>
            <w:szCs w:val="17"/>
            <w:lang w:val="es-ES_tradnl"/>
          </w:rPr>
          <w:t xml:space="preserve">definir </w:t>
        </w:r>
      </w:ins>
      <w:r w:rsidRPr="00317BB8">
        <w:rPr>
          <w:sz w:val="17"/>
          <w:szCs w:val="17"/>
          <w:lang w:val="es-ES_tradnl"/>
        </w:rPr>
        <w:t xml:space="preserve">los sistemas de numeración </w:t>
      </w:r>
      <w:del w:id="363" w:author="Author">
        <w:r w:rsidRPr="00317BB8" w:rsidDel="00030153">
          <w:rPr>
            <w:sz w:val="17"/>
            <w:szCs w:val="17"/>
            <w:lang w:val="es-ES_tradnl"/>
          </w:rPr>
          <w:delText xml:space="preserve">utilizados </w:delText>
        </w:r>
      </w:del>
      <w:r w:rsidRPr="00317BB8">
        <w:rPr>
          <w:sz w:val="17"/>
          <w:szCs w:val="17"/>
          <w:lang w:val="es-ES_tradnl"/>
        </w:rPr>
        <w:t>o hacer referencia a las Partes 7.2.6 y 7.2.7 del Manual de la OMPI si en esas partes se incluye información actualizada sobre los sistemas de numeración utilizados</w:t>
      </w:r>
      <w:ins w:id="364" w:author="Author">
        <w:r w:rsidR="00030153" w:rsidRPr="00317BB8">
          <w:rPr>
            <w:sz w:val="17"/>
            <w:szCs w:val="17"/>
            <w:lang w:val="es-ES_tradnl"/>
          </w:rPr>
          <w:t>.</w:t>
        </w:r>
      </w:ins>
      <w:del w:id="365" w:author="Author">
        <w:r w:rsidR="009A08EF" w:rsidRPr="00317BB8" w:rsidDel="00030153">
          <w:rPr>
            <w:sz w:val="17"/>
            <w:szCs w:val="17"/>
            <w:lang w:val="es-ES_tradnl"/>
          </w:rPr>
          <w:delText>; y</w:delText>
        </w:r>
      </w:del>
    </w:p>
    <w:p w14:paraId="51D457F8" w14:textId="3DDC9661" w:rsidR="00F04067" w:rsidRPr="00317BB8" w:rsidDel="00030153" w:rsidRDefault="009A08EF" w:rsidP="00756EBF">
      <w:pPr>
        <w:pStyle w:val="ListParagraph"/>
        <w:numPr>
          <w:ilvl w:val="0"/>
          <w:numId w:val="14"/>
        </w:numPr>
        <w:spacing w:before="120" w:after="220"/>
        <w:ind w:left="993" w:hanging="426"/>
        <w:contextualSpacing w:val="0"/>
        <w:rPr>
          <w:del w:id="366" w:author="Author"/>
          <w:sz w:val="17"/>
          <w:szCs w:val="17"/>
          <w:lang w:val="es-ES_tradnl"/>
        </w:rPr>
      </w:pPr>
      <w:del w:id="367" w:author="Author">
        <w:r w:rsidRPr="00317BB8" w:rsidDel="00030153">
          <w:rPr>
            <w:sz w:val="17"/>
            <w:szCs w:val="17"/>
            <w:lang w:val="es-ES_tradnl"/>
          </w:rPr>
          <w:delText>describir los códigos utilizados para indicar la disponibilidad de las secciones de la publicación en formato susceptible de búsqueda</w:delText>
        </w:r>
      </w:del>
    </w:p>
    <w:p w14:paraId="77C737B1" w14:textId="77777777" w:rsidR="00505658" w:rsidRPr="00317BB8" w:rsidRDefault="005D77CD" w:rsidP="00317BB8">
      <w:pPr>
        <w:pStyle w:val="ONUME"/>
        <w:tabs>
          <w:tab w:val="clear" w:pos="851"/>
        </w:tabs>
        <w:ind w:left="0"/>
        <w:rPr>
          <w:ins w:id="368" w:author="Author"/>
          <w:sz w:val="17"/>
          <w:szCs w:val="17"/>
          <w:lang w:val="es-ES_tradnl"/>
        </w:rPr>
      </w:pPr>
      <w:r w:rsidRPr="00317BB8">
        <w:rPr>
          <w:sz w:val="17"/>
          <w:szCs w:val="17"/>
          <w:lang w:val="es-ES_tradnl"/>
        </w:rPr>
        <w:t xml:space="preserve">Para prestar asistencia a otras </w:t>
      </w:r>
      <w:r w:rsidR="003E1652" w:rsidRPr="00317BB8">
        <w:rPr>
          <w:sz w:val="17"/>
          <w:szCs w:val="17"/>
          <w:lang w:val="es-ES_tradnl"/>
        </w:rPr>
        <w:t>OPI</w:t>
      </w:r>
      <w:r w:rsidRPr="00317BB8">
        <w:rPr>
          <w:sz w:val="17"/>
          <w:szCs w:val="17"/>
          <w:lang w:val="es-ES_tradnl"/>
        </w:rPr>
        <w:t xml:space="preserve"> y partes interesadas </w:t>
      </w:r>
      <w:r w:rsidR="000E2DA4" w:rsidRPr="00317BB8">
        <w:rPr>
          <w:sz w:val="17"/>
          <w:szCs w:val="17"/>
          <w:lang w:val="es-ES_tradnl"/>
        </w:rPr>
        <w:t>en</w:t>
      </w:r>
      <w:r w:rsidRPr="00317BB8">
        <w:rPr>
          <w:sz w:val="17"/>
          <w:szCs w:val="17"/>
          <w:lang w:val="es-ES_tradnl"/>
        </w:rPr>
        <w:t xml:space="preserve"> una primera evaluación </w:t>
      </w:r>
      <w:r w:rsidR="000E2DA4" w:rsidRPr="00317BB8">
        <w:rPr>
          <w:sz w:val="17"/>
          <w:szCs w:val="17"/>
          <w:lang w:val="es-ES_tradnl"/>
        </w:rPr>
        <w:t>sobre</w:t>
      </w:r>
      <w:r w:rsidRPr="00317BB8">
        <w:rPr>
          <w:sz w:val="17"/>
          <w:szCs w:val="17"/>
          <w:lang w:val="es-ES_tradnl"/>
        </w:rPr>
        <w:t xml:space="preserve"> si la documentación de patente disponible está completa, el fichero de definición tambi</w:t>
      </w:r>
      <w:r w:rsidR="00CA7C29" w:rsidRPr="00317BB8">
        <w:rPr>
          <w:sz w:val="17"/>
          <w:szCs w:val="17"/>
          <w:lang w:val="es-ES_tradnl"/>
        </w:rPr>
        <w:t xml:space="preserve">én </w:t>
      </w:r>
      <w:del w:id="369" w:author="Author">
        <w:r w:rsidR="00452AC6" w:rsidRPr="00317BB8" w:rsidDel="00030153">
          <w:rPr>
            <w:sz w:val="17"/>
            <w:szCs w:val="17"/>
            <w:lang w:val="es-ES_tradnl"/>
          </w:rPr>
          <w:delText>podrá</w:delText>
        </w:r>
        <w:r w:rsidR="00CA7C29" w:rsidRPr="00317BB8" w:rsidDel="00030153">
          <w:rPr>
            <w:sz w:val="17"/>
            <w:szCs w:val="17"/>
            <w:lang w:val="es-ES_tradnl"/>
          </w:rPr>
          <w:delText xml:space="preserve"> </w:delText>
        </w:r>
      </w:del>
      <w:ins w:id="370" w:author="Author">
        <w:r w:rsidR="00030153" w:rsidRPr="00317BB8">
          <w:rPr>
            <w:sz w:val="17"/>
            <w:szCs w:val="17"/>
            <w:lang w:val="es-ES_tradnl"/>
          </w:rPr>
          <w:t xml:space="preserve">deberá </w:t>
        </w:r>
      </w:ins>
      <w:r w:rsidR="00CA7C29" w:rsidRPr="00317BB8">
        <w:rPr>
          <w:sz w:val="17"/>
          <w:szCs w:val="17"/>
          <w:lang w:val="es-ES_tradnl"/>
        </w:rPr>
        <w:t>in</w:t>
      </w:r>
      <w:r w:rsidRPr="00317BB8">
        <w:rPr>
          <w:sz w:val="17"/>
          <w:szCs w:val="17"/>
          <w:lang w:val="es-ES_tradnl"/>
        </w:rPr>
        <w:t>c</w:t>
      </w:r>
      <w:r w:rsidR="00CA7C29" w:rsidRPr="00317BB8">
        <w:rPr>
          <w:sz w:val="17"/>
          <w:szCs w:val="17"/>
          <w:lang w:val="es-ES_tradnl"/>
        </w:rPr>
        <w:t>l</w:t>
      </w:r>
      <w:r w:rsidRPr="00317BB8">
        <w:rPr>
          <w:sz w:val="17"/>
          <w:szCs w:val="17"/>
          <w:lang w:val="es-ES_tradnl"/>
        </w:rPr>
        <w:t xml:space="preserve">uir una reseña de la cobertura de datos, por ejemplo, </w:t>
      </w:r>
      <w:r w:rsidR="00FD2767" w:rsidRPr="00317BB8">
        <w:rPr>
          <w:sz w:val="17"/>
          <w:szCs w:val="17"/>
          <w:lang w:val="es-ES_tradnl"/>
        </w:rPr>
        <w:t xml:space="preserve">indicar </w:t>
      </w:r>
      <w:r w:rsidRPr="00317BB8">
        <w:rPr>
          <w:sz w:val="17"/>
          <w:szCs w:val="17"/>
          <w:lang w:val="es-ES_tradnl"/>
        </w:rPr>
        <w:t xml:space="preserve">el número de publicaciones anuales por código </w:t>
      </w:r>
      <w:r w:rsidR="000E2DA4" w:rsidRPr="00317BB8">
        <w:rPr>
          <w:sz w:val="17"/>
          <w:szCs w:val="17"/>
          <w:lang w:val="es-ES_tradnl"/>
        </w:rPr>
        <w:t xml:space="preserve">de tipo </w:t>
      </w:r>
      <w:r w:rsidRPr="00317BB8">
        <w:rPr>
          <w:sz w:val="17"/>
          <w:szCs w:val="17"/>
          <w:lang w:val="es-ES_tradnl"/>
        </w:rPr>
        <w:t>o por nivel de publicación.</w:t>
      </w:r>
      <w:r w:rsidR="009567B5" w:rsidRPr="00317BB8">
        <w:rPr>
          <w:sz w:val="17"/>
          <w:szCs w:val="17"/>
          <w:lang w:val="es-ES_tradnl"/>
        </w:rPr>
        <w:t xml:space="preserve"> </w:t>
      </w:r>
    </w:p>
    <w:p w14:paraId="5A3FA5D3" w14:textId="687BCC6C" w:rsidR="00086E13" w:rsidRPr="00317BB8" w:rsidRDefault="00A20B22">
      <w:pPr>
        <w:pStyle w:val="ONUME"/>
        <w:tabs>
          <w:tab w:val="clear" w:pos="851"/>
        </w:tabs>
        <w:spacing w:after="360"/>
        <w:ind w:left="0"/>
        <w:rPr>
          <w:ins w:id="371" w:author="Author"/>
          <w:sz w:val="17"/>
          <w:szCs w:val="17"/>
          <w:lang w:val="es-ES_tradnl"/>
        </w:rPr>
        <w:pPrChange w:id="372" w:author="Author">
          <w:pPr>
            <w:pStyle w:val="ONUME"/>
          </w:pPr>
        </w:pPrChange>
      </w:pPr>
      <w:ins w:id="373" w:author="Author">
        <w:r w:rsidRPr="00317BB8">
          <w:rPr>
            <w:sz w:val="17"/>
            <w:szCs w:val="17"/>
            <w:lang w:val="es-ES_tradnl"/>
          </w:rPr>
          <w:t>En el Anexo I figura un ejemplo de fichero de definición con el propósito de ayudar a las OPI a elaborar sus ficheros de definición</w:t>
        </w:r>
      </w:ins>
      <w:r w:rsidR="00CA7C29" w:rsidRPr="00317BB8">
        <w:rPr>
          <w:sz w:val="17"/>
          <w:szCs w:val="17"/>
          <w:lang w:val="es-ES_tradnl"/>
        </w:rPr>
        <w:t>.</w:t>
      </w:r>
    </w:p>
    <w:p w14:paraId="2C0A6D6B" w14:textId="478120CC" w:rsidR="00A20B22" w:rsidRPr="00703040" w:rsidRDefault="00A20B22">
      <w:pPr>
        <w:pStyle w:val="Heading2"/>
        <w:spacing w:after="120"/>
        <w:rPr>
          <w:ins w:id="374" w:author="Author"/>
          <w:rFonts w:ascii="Segoe UI" w:hAnsi="Segoe UI" w:cs="Segoe UI"/>
          <w:color w:val="000000"/>
          <w:sz w:val="18"/>
          <w:szCs w:val="18"/>
          <w:lang w:val="es-ES_tradnl"/>
          <w:rPrChange w:id="375" w:author="Author">
            <w:rPr>
              <w:ins w:id="376" w:author="Author"/>
              <w:rFonts w:ascii="Segoe UI" w:hAnsi="Segoe UI" w:cs="Segoe UI"/>
              <w:color w:val="000000"/>
              <w:sz w:val="18"/>
              <w:szCs w:val="18"/>
            </w:rPr>
          </w:rPrChange>
        </w:rPr>
        <w:pPrChange w:id="377" w:author="Author">
          <w:pPr>
            <w:pStyle w:val="paragraph"/>
            <w:spacing w:before="0" w:beforeAutospacing="0" w:after="0" w:afterAutospacing="0"/>
            <w:textAlignment w:val="baseline"/>
          </w:pPr>
        </w:pPrChange>
      </w:pPr>
      <w:bookmarkStart w:id="378" w:name="_Toc210224261"/>
      <w:ins w:id="379" w:author="Author">
        <w:r w:rsidRPr="00703040">
          <w:rPr>
            <w:rStyle w:val="normaltextrun"/>
            <w:color w:val="498205"/>
            <w:sz w:val="17"/>
            <w:szCs w:val="17"/>
            <w:u w:val="single"/>
            <w:lang w:val="es-ES_tradnl"/>
            <w:rPrChange w:id="380" w:author="Author">
              <w:rPr>
                <w:rStyle w:val="normaltextrun"/>
                <w:bCs/>
                <w:iCs/>
                <w:caps/>
                <w:color w:val="498205"/>
                <w:sz w:val="17"/>
                <w:szCs w:val="17"/>
                <w:u w:val="single"/>
              </w:rPr>
            </w:rPrChange>
          </w:rPr>
          <w:t>ELEMENTOS DE DATOS OPCIONALES</w:t>
        </w:r>
        <w:bookmarkEnd w:id="378"/>
      </w:ins>
    </w:p>
    <w:p w14:paraId="2714703F" w14:textId="0617CFF4" w:rsidR="00A20B22" w:rsidRPr="00703040" w:rsidRDefault="00A20B22">
      <w:pPr>
        <w:pStyle w:val="ONUME"/>
        <w:tabs>
          <w:tab w:val="clear" w:pos="851"/>
        </w:tabs>
        <w:spacing w:after="360"/>
        <w:ind w:left="0"/>
        <w:rPr>
          <w:ins w:id="381" w:author="Author"/>
          <w:rFonts w:ascii="Segoe UI" w:hAnsi="Segoe UI" w:cs="Segoe UI"/>
          <w:sz w:val="18"/>
          <w:szCs w:val="18"/>
          <w:lang w:val="es-ES_tradnl"/>
          <w:rPrChange w:id="382" w:author="Author">
            <w:rPr>
              <w:ins w:id="383" w:author="Author"/>
              <w:rFonts w:ascii="Segoe UI" w:hAnsi="Segoe UI" w:cs="Segoe UI"/>
              <w:sz w:val="18"/>
              <w:szCs w:val="18"/>
            </w:rPr>
          </w:rPrChange>
        </w:rPr>
        <w:pPrChange w:id="384" w:author="Author">
          <w:pPr>
            <w:pStyle w:val="paragraph"/>
            <w:spacing w:before="0" w:beforeAutospacing="0" w:after="0" w:afterAutospacing="0"/>
            <w:textAlignment w:val="baseline"/>
          </w:pPr>
        </w:pPrChange>
      </w:pPr>
      <w:ins w:id="385" w:author="Author">
        <w:r w:rsidRPr="00703040">
          <w:rPr>
            <w:rStyle w:val="normaltextrun"/>
            <w:color w:val="498205"/>
            <w:sz w:val="17"/>
            <w:szCs w:val="17"/>
            <w:u w:val="single"/>
            <w:lang w:val="es-ES_tradnl"/>
            <w:rPrChange w:id="386" w:author="Author">
              <w:rPr>
                <w:rStyle w:val="normaltextrun"/>
                <w:color w:val="498205"/>
                <w:sz w:val="17"/>
                <w:szCs w:val="17"/>
                <w:u w:val="single"/>
              </w:rPr>
            </w:rPrChange>
          </w:rPr>
          <w:t>Además de los elementos de datos obligatorios mencionados anteriormente, el fichero de referencia podrá contener los elementos de datos siguientes</w:t>
        </w:r>
        <w:r w:rsidRPr="00703040">
          <w:rPr>
            <w:rStyle w:val="normaltextrun"/>
            <w:color w:val="D13438"/>
            <w:sz w:val="17"/>
            <w:szCs w:val="17"/>
            <w:u w:val="single"/>
            <w:lang w:val="es-ES_tradnl"/>
            <w:rPrChange w:id="387" w:author="Author">
              <w:rPr>
                <w:rStyle w:val="normaltextrun"/>
                <w:color w:val="D13438"/>
                <w:sz w:val="17"/>
                <w:szCs w:val="17"/>
                <w:u w:val="single"/>
              </w:rPr>
            </w:rPrChange>
          </w:rPr>
          <w:t>:</w:t>
        </w:r>
      </w:ins>
    </w:p>
    <w:p w14:paraId="5622FA93" w14:textId="77777777" w:rsidR="00A20B22" w:rsidRPr="00703040" w:rsidRDefault="00A20B22">
      <w:pPr>
        <w:pStyle w:val="paragraph"/>
        <w:numPr>
          <w:ilvl w:val="0"/>
          <w:numId w:val="64"/>
        </w:numPr>
        <w:tabs>
          <w:tab w:val="clear" w:pos="720"/>
        </w:tabs>
        <w:spacing w:before="0" w:beforeAutospacing="0" w:after="120" w:afterAutospacing="0"/>
        <w:ind w:left="993" w:hanging="426"/>
        <w:textAlignment w:val="baseline"/>
        <w:rPr>
          <w:ins w:id="388" w:author="Author"/>
          <w:rFonts w:ascii="Arial" w:hAnsi="Arial" w:cs="Arial"/>
          <w:sz w:val="17"/>
          <w:szCs w:val="17"/>
          <w:lang w:val="es-ES_tradnl"/>
          <w:rPrChange w:id="389" w:author="Author">
            <w:rPr>
              <w:ins w:id="390" w:author="Author"/>
              <w:rFonts w:ascii="Arial" w:hAnsi="Arial" w:cs="Arial"/>
              <w:sz w:val="17"/>
              <w:szCs w:val="17"/>
            </w:rPr>
          </w:rPrChange>
        </w:rPr>
        <w:pPrChange w:id="391" w:author="Author">
          <w:pPr>
            <w:pStyle w:val="paragraph"/>
            <w:numPr>
              <w:numId w:val="64"/>
            </w:numPr>
            <w:tabs>
              <w:tab w:val="num" w:pos="720"/>
            </w:tabs>
            <w:spacing w:before="0" w:beforeAutospacing="0" w:after="0" w:afterAutospacing="0"/>
            <w:ind w:left="1260" w:hanging="360"/>
            <w:textAlignment w:val="baseline"/>
          </w:pPr>
        </w:pPrChange>
      </w:pPr>
      <w:ins w:id="392" w:author="Author">
        <w:r w:rsidRPr="00703040">
          <w:rPr>
            <w:rStyle w:val="normaltextrun"/>
            <w:rFonts w:ascii="Arial" w:hAnsi="Arial" w:cs="Arial"/>
            <w:color w:val="498205"/>
            <w:sz w:val="17"/>
            <w:szCs w:val="17"/>
            <w:u w:val="single"/>
            <w:lang w:val="es-ES_tradnl"/>
            <w:rPrChange w:id="393" w:author="Author">
              <w:rPr>
                <w:rStyle w:val="normaltextrun"/>
                <w:rFonts w:ascii="Arial" w:hAnsi="Arial" w:cs="Arial"/>
                <w:color w:val="498205"/>
                <w:sz w:val="17"/>
                <w:szCs w:val="17"/>
                <w:u w:val="single"/>
              </w:rPr>
            </w:rPrChange>
          </w:rPr>
          <w:t>código de excepción de publiación</w:t>
        </w:r>
        <w:r w:rsidRPr="00703040">
          <w:rPr>
            <w:rStyle w:val="normaltextrun"/>
            <w:rFonts w:ascii="Arial" w:hAnsi="Arial" w:cs="Arial"/>
            <w:color w:val="D13438"/>
            <w:sz w:val="17"/>
            <w:szCs w:val="17"/>
            <w:u w:val="single"/>
            <w:lang w:val="es-ES_tradnl"/>
            <w:rPrChange w:id="394" w:author="Author">
              <w:rPr>
                <w:rStyle w:val="normaltextrun"/>
                <w:rFonts w:ascii="Arial" w:hAnsi="Arial" w:cs="Arial"/>
                <w:color w:val="D13438"/>
                <w:sz w:val="17"/>
                <w:szCs w:val="17"/>
                <w:u w:val="single"/>
              </w:rPr>
            </w:rPrChange>
          </w:rPr>
          <w:t>;</w:t>
        </w:r>
        <w:r w:rsidRPr="00703040">
          <w:rPr>
            <w:rStyle w:val="eop"/>
            <w:rFonts w:ascii="Arial" w:hAnsi="Arial" w:cs="Arial"/>
            <w:color w:val="D13438"/>
            <w:sz w:val="17"/>
            <w:szCs w:val="17"/>
            <w:lang w:val="es-ES_tradnl"/>
            <w:rPrChange w:id="395" w:author="Author">
              <w:rPr>
                <w:rStyle w:val="eop"/>
                <w:rFonts w:ascii="Arial" w:hAnsi="Arial" w:cs="Arial"/>
                <w:color w:val="D13438"/>
                <w:sz w:val="17"/>
                <w:szCs w:val="17"/>
              </w:rPr>
            </w:rPrChange>
          </w:rPr>
          <w:t> </w:t>
        </w:r>
      </w:ins>
    </w:p>
    <w:p w14:paraId="16F3C381" w14:textId="77777777" w:rsidR="00A20B22" w:rsidRPr="00703040" w:rsidRDefault="00A20B22">
      <w:pPr>
        <w:pStyle w:val="paragraph"/>
        <w:numPr>
          <w:ilvl w:val="0"/>
          <w:numId w:val="65"/>
        </w:numPr>
        <w:tabs>
          <w:tab w:val="clear" w:pos="720"/>
        </w:tabs>
        <w:spacing w:before="0" w:beforeAutospacing="0" w:after="120" w:afterAutospacing="0"/>
        <w:ind w:left="993" w:hanging="426"/>
        <w:textAlignment w:val="baseline"/>
        <w:rPr>
          <w:ins w:id="396" w:author="Author"/>
          <w:rFonts w:ascii="Arial" w:hAnsi="Arial" w:cs="Arial"/>
          <w:sz w:val="17"/>
          <w:szCs w:val="17"/>
          <w:lang w:val="es-ES_tradnl"/>
          <w:rPrChange w:id="397" w:author="Author">
            <w:rPr>
              <w:ins w:id="398" w:author="Author"/>
              <w:rFonts w:ascii="Arial" w:hAnsi="Arial" w:cs="Arial"/>
              <w:sz w:val="17"/>
              <w:szCs w:val="17"/>
            </w:rPr>
          </w:rPrChange>
        </w:rPr>
        <w:pPrChange w:id="399" w:author="Author">
          <w:pPr>
            <w:pStyle w:val="paragraph"/>
            <w:numPr>
              <w:numId w:val="65"/>
            </w:numPr>
            <w:tabs>
              <w:tab w:val="num" w:pos="720"/>
            </w:tabs>
            <w:spacing w:before="0" w:beforeAutospacing="0" w:after="0" w:afterAutospacing="0"/>
            <w:ind w:left="1260" w:hanging="360"/>
            <w:textAlignment w:val="baseline"/>
          </w:pPr>
        </w:pPrChange>
      </w:pPr>
      <w:ins w:id="400" w:author="Author">
        <w:r w:rsidRPr="00703040">
          <w:rPr>
            <w:rStyle w:val="normaltextrun"/>
            <w:rFonts w:ascii="Arial" w:hAnsi="Arial" w:cs="Arial"/>
            <w:color w:val="498205"/>
            <w:sz w:val="17"/>
            <w:szCs w:val="17"/>
            <w:u w:val="single"/>
            <w:lang w:val="es-ES_tradnl"/>
            <w:rPrChange w:id="401" w:author="Author">
              <w:rPr>
                <w:rStyle w:val="normaltextrun"/>
                <w:rFonts w:ascii="Arial" w:hAnsi="Arial" w:cs="Arial"/>
                <w:color w:val="498205"/>
                <w:sz w:val="17"/>
                <w:szCs w:val="17"/>
                <w:u w:val="single"/>
              </w:rPr>
            </w:rPrChange>
          </w:rPr>
          <w:t>identificación de la solicitud de la correspondiente publicación, que deberá incluir los subelementos siguientes:</w:t>
        </w:r>
        <w:r w:rsidRPr="00703040">
          <w:rPr>
            <w:rStyle w:val="eop"/>
            <w:rFonts w:ascii="Arial" w:hAnsi="Arial" w:cs="Arial"/>
            <w:color w:val="D13438"/>
            <w:sz w:val="17"/>
            <w:szCs w:val="17"/>
            <w:lang w:val="es-ES_tradnl"/>
            <w:rPrChange w:id="402" w:author="Author">
              <w:rPr>
                <w:rStyle w:val="eop"/>
                <w:rFonts w:ascii="Arial" w:hAnsi="Arial" w:cs="Arial"/>
                <w:color w:val="D13438"/>
                <w:sz w:val="17"/>
                <w:szCs w:val="17"/>
              </w:rPr>
            </w:rPrChange>
          </w:rPr>
          <w:t> </w:t>
        </w:r>
      </w:ins>
    </w:p>
    <w:p w14:paraId="209FE722" w14:textId="65083DD5" w:rsidR="00A20B22" w:rsidRPr="00703040" w:rsidRDefault="00A20B22">
      <w:pPr>
        <w:pStyle w:val="paragraph"/>
        <w:numPr>
          <w:ilvl w:val="0"/>
          <w:numId w:val="66"/>
        </w:numPr>
        <w:tabs>
          <w:tab w:val="clear" w:pos="1319"/>
        </w:tabs>
        <w:spacing w:before="0" w:beforeAutospacing="0" w:after="120" w:afterAutospacing="0"/>
        <w:ind w:left="1560" w:hanging="426"/>
        <w:textAlignment w:val="baseline"/>
        <w:rPr>
          <w:ins w:id="403" w:author="Author"/>
          <w:rFonts w:ascii="Arial" w:hAnsi="Arial" w:cs="Arial"/>
          <w:sz w:val="17"/>
          <w:szCs w:val="17"/>
          <w:lang w:val="es-ES_tradnl"/>
          <w:rPrChange w:id="404" w:author="Author">
            <w:rPr>
              <w:ins w:id="405" w:author="Author"/>
              <w:rFonts w:ascii="Arial" w:hAnsi="Arial" w:cs="Arial"/>
              <w:sz w:val="17"/>
              <w:szCs w:val="17"/>
            </w:rPr>
          </w:rPrChange>
        </w:rPr>
        <w:pPrChange w:id="406" w:author="Author">
          <w:pPr>
            <w:pStyle w:val="paragraph"/>
            <w:numPr>
              <w:numId w:val="66"/>
            </w:numPr>
            <w:tabs>
              <w:tab w:val="num" w:pos="1319"/>
            </w:tabs>
            <w:spacing w:before="0" w:beforeAutospacing="0" w:after="0" w:afterAutospacing="0"/>
            <w:ind w:left="1785" w:hanging="360"/>
            <w:textAlignment w:val="baseline"/>
          </w:pPr>
        </w:pPrChange>
      </w:pPr>
      <w:ins w:id="407" w:author="Author">
        <w:r w:rsidRPr="00703040">
          <w:rPr>
            <w:rStyle w:val="normaltextrun"/>
            <w:rFonts w:ascii="Arial" w:hAnsi="Arial" w:cs="Arial"/>
            <w:color w:val="498205"/>
            <w:sz w:val="17"/>
            <w:szCs w:val="17"/>
            <w:u w:val="single"/>
            <w:lang w:val="es-ES_tradnl"/>
            <w:rPrChange w:id="408" w:author="Author">
              <w:rPr>
                <w:rStyle w:val="normaltextrun"/>
                <w:rFonts w:ascii="Arial" w:hAnsi="Arial" w:cs="Arial"/>
                <w:color w:val="498205"/>
                <w:sz w:val="17"/>
                <w:szCs w:val="17"/>
                <w:u w:val="single"/>
              </w:rPr>
            </w:rPrChange>
          </w:rPr>
          <w:t>código alfabético de dos letras de la OPI que publica la solicitud</w:t>
        </w:r>
        <w:r w:rsidRPr="00703040">
          <w:rPr>
            <w:rStyle w:val="normaltextrun"/>
            <w:rFonts w:ascii="Arial" w:hAnsi="Arial" w:cs="Arial"/>
            <w:color w:val="D13438"/>
            <w:sz w:val="17"/>
            <w:szCs w:val="17"/>
            <w:u w:val="single"/>
            <w:lang w:val="es-ES_tradnl"/>
            <w:rPrChange w:id="409" w:author="Author">
              <w:rPr>
                <w:rStyle w:val="normaltextrun"/>
                <w:rFonts w:ascii="Arial" w:hAnsi="Arial" w:cs="Arial"/>
                <w:color w:val="D13438"/>
                <w:sz w:val="17"/>
                <w:szCs w:val="17"/>
                <w:u w:val="single"/>
              </w:rPr>
            </w:rPrChange>
          </w:rPr>
          <w:t>;</w:t>
        </w:r>
        <w:r w:rsidRPr="00703040">
          <w:rPr>
            <w:rStyle w:val="eop"/>
            <w:rFonts w:ascii="Arial" w:hAnsi="Arial" w:cs="Arial"/>
            <w:color w:val="D13438"/>
            <w:sz w:val="17"/>
            <w:szCs w:val="17"/>
            <w:lang w:val="es-ES_tradnl"/>
            <w:rPrChange w:id="410" w:author="Author">
              <w:rPr>
                <w:rStyle w:val="eop"/>
                <w:rFonts w:ascii="Arial" w:hAnsi="Arial" w:cs="Arial"/>
                <w:color w:val="D13438"/>
                <w:sz w:val="17"/>
                <w:szCs w:val="17"/>
              </w:rPr>
            </w:rPrChange>
          </w:rPr>
          <w:t> </w:t>
        </w:r>
      </w:ins>
    </w:p>
    <w:p w14:paraId="3172D0D4" w14:textId="0804C27E" w:rsidR="00A20B22" w:rsidRPr="00317BB8" w:rsidRDefault="00A20B22">
      <w:pPr>
        <w:pStyle w:val="paragraph"/>
        <w:numPr>
          <w:ilvl w:val="0"/>
          <w:numId w:val="67"/>
        </w:numPr>
        <w:spacing w:before="0" w:beforeAutospacing="0" w:after="120" w:afterAutospacing="0"/>
        <w:ind w:left="1560" w:hanging="426"/>
        <w:textAlignment w:val="baseline"/>
        <w:rPr>
          <w:ins w:id="411" w:author="Author"/>
          <w:rFonts w:ascii="Arial" w:hAnsi="Arial" w:cs="Arial"/>
          <w:sz w:val="17"/>
          <w:szCs w:val="17"/>
          <w:lang w:val="es-ES_tradnl"/>
        </w:rPr>
        <w:pPrChange w:id="412" w:author="Author">
          <w:pPr>
            <w:pStyle w:val="paragraph"/>
            <w:numPr>
              <w:numId w:val="67"/>
            </w:numPr>
            <w:tabs>
              <w:tab w:val="num" w:pos="721"/>
            </w:tabs>
            <w:spacing w:before="0" w:beforeAutospacing="0" w:after="0" w:afterAutospacing="0"/>
            <w:ind w:left="1785" w:hanging="360"/>
            <w:textAlignment w:val="baseline"/>
          </w:pPr>
        </w:pPrChange>
      </w:pPr>
      <w:ins w:id="413" w:author="Author">
        <w:r w:rsidRPr="00317BB8">
          <w:rPr>
            <w:rStyle w:val="normaltextrun"/>
            <w:rFonts w:ascii="Arial" w:hAnsi="Arial" w:cs="Arial"/>
            <w:color w:val="498205"/>
            <w:sz w:val="17"/>
            <w:szCs w:val="17"/>
            <w:u w:val="single"/>
            <w:lang w:val="es-ES_tradnl"/>
          </w:rPr>
          <w:t>número de solicitud, y</w:t>
        </w:r>
        <w:r w:rsidRPr="00317BB8">
          <w:rPr>
            <w:rStyle w:val="normaltextrun"/>
            <w:rFonts w:ascii="Arial" w:hAnsi="Arial" w:cs="Arial"/>
            <w:sz w:val="17"/>
            <w:szCs w:val="17"/>
            <w:lang w:val="es-ES_tradnl"/>
          </w:rPr>
          <w:t> </w:t>
        </w:r>
        <w:r w:rsidRPr="00317BB8">
          <w:rPr>
            <w:rStyle w:val="eop"/>
            <w:rFonts w:ascii="Arial" w:hAnsi="Arial" w:cs="Arial"/>
            <w:color w:val="D13438"/>
            <w:sz w:val="17"/>
            <w:szCs w:val="17"/>
            <w:lang w:val="es-ES_tradnl"/>
          </w:rPr>
          <w:t> </w:t>
        </w:r>
      </w:ins>
    </w:p>
    <w:p w14:paraId="1CC227D0" w14:textId="559B3D84" w:rsidR="00A20B22" w:rsidRPr="00317BB8" w:rsidRDefault="00A20B22">
      <w:pPr>
        <w:pStyle w:val="paragraph"/>
        <w:numPr>
          <w:ilvl w:val="0"/>
          <w:numId w:val="68"/>
        </w:numPr>
        <w:spacing w:before="0" w:beforeAutospacing="0" w:after="240" w:afterAutospacing="0"/>
        <w:ind w:left="1560" w:hanging="426"/>
        <w:textAlignment w:val="baseline"/>
        <w:rPr>
          <w:ins w:id="414" w:author="Author"/>
          <w:rFonts w:ascii="Arial" w:hAnsi="Arial" w:cs="Arial"/>
          <w:sz w:val="17"/>
          <w:szCs w:val="17"/>
          <w:lang w:val="es-ES_tradnl"/>
        </w:rPr>
        <w:pPrChange w:id="415" w:author="Author">
          <w:pPr>
            <w:pStyle w:val="paragraph"/>
            <w:numPr>
              <w:numId w:val="68"/>
            </w:numPr>
            <w:tabs>
              <w:tab w:val="num" w:pos="720"/>
            </w:tabs>
            <w:spacing w:before="0" w:beforeAutospacing="0" w:after="0" w:afterAutospacing="0"/>
            <w:ind w:left="1785" w:hanging="360"/>
            <w:textAlignment w:val="baseline"/>
          </w:pPr>
        </w:pPrChange>
      </w:pPr>
      <w:ins w:id="416" w:author="Author">
        <w:r w:rsidRPr="00317BB8">
          <w:rPr>
            <w:rStyle w:val="normaltextrun"/>
            <w:rFonts w:ascii="Arial" w:hAnsi="Arial" w:cs="Arial"/>
            <w:color w:val="498205"/>
            <w:sz w:val="17"/>
            <w:szCs w:val="17"/>
            <w:u w:val="single"/>
            <w:lang w:val="es-ES_tradnl"/>
          </w:rPr>
          <w:t>fecha de presentación</w:t>
        </w:r>
        <w:r w:rsidRPr="00317BB8">
          <w:rPr>
            <w:rStyle w:val="normaltextrun"/>
            <w:rFonts w:ascii="Arial" w:hAnsi="Arial" w:cs="Arial"/>
            <w:color w:val="D13438"/>
            <w:sz w:val="17"/>
            <w:szCs w:val="17"/>
            <w:u w:val="single"/>
            <w:lang w:val="es-ES_tradnl"/>
          </w:rPr>
          <w:t>.</w:t>
        </w:r>
        <w:r w:rsidRPr="00317BB8">
          <w:rPr>
            <w:rStyle w:val="eop"/>
            <w:rFonts w:ascii="Arial" w:hAnsi="Arial" w:cs="Arial"/>
            <w:color w:val="D13438"/>
            <w:sz w:val="17"/>
            <w:szCs w:val="17"/>
            <w:lang w:val="es-ES_tradnl"/>
          </w:rPr>
          <w:t> </w:t>
        </w:r>
      </w:ins>
    </w:p>
    <w:p w14:paraId="5F7E2563" w14:textId="77777777" w:rsidR="00A20B22" w:rsidRPr="00703040" w:rsidRDefault="00A20B22">
      <w:pPr>
        <w:pStyle w:val="paragraph"/>
        <w:numPr>
          <w:ilvl w:val="0"/>
          <w:numId w:val="69"/>
        </w:numPr>
        <w:tabs>
          <w:tab w:val="clear" w:pos="720"/>
        </w:tabs>
        <w:spacing w:before="0" w:beforeAutospacing="0" w:after="120" w:afterAutospacing="0"/>
        <w:ind w:left="993" w:hanging="426"/>
        <w:textAlignment w:val="baseline"/>
        <w:rPr>
          <w:ins w:id="417" w:author="Author"/>
          <w:rFonts w:ascii="Arial" w:hAnsi="Arial" w:cs="Arial"/>
          <w:sz w:val="17"/>
          <w:szCs w:val="17"/>
          <w:lang w:val="es-ES_tradnl"/>
          <w:rPrChange w:id="418" w:author="Author">
            <w:rPr>
              <w:ins w:id="419" w:author="Author"/>
              <w:rFonts w:ascii="Arial" w:hAnsi="Arial" w:cs="Arial"/>
              <w:sz w:val="17"/>
              <w:szCs w:val="17"/>
            </w:rPr>
          </w:rPrChange>
        </w:rPr>
        <w:pPrChange w:id="420" w:author="Author">
          <w:pPr>
            <w:pStyle w:val="paragraph"/>
            <w:numPr>
              <w:numId w:val="69"/>
            </w:numPr>
            <w:tabs>
              <w:tab w:val="num" w:pos="720"/>
            </w:tabs>
            <w:spacing w:before="0" w:beforeAutospacing="0" w:after="0" w:afterAutospacing="0"/>
            <w:ind w:left="1260" w:hanging="360"/>
            <w:textAlignment w:val="baseline"/>
          </w:pPr>
        </w:pPrChange>
      </w:pPr>
      <w:ins w:id="421" w:author="Author">
        <w:r w:rsidRPr="00703040">
          <w:rPr>
            <w:rStyle w:val="normaltextrun"/>
            <w:rFonts w:ascii="Arial" w:hAnsi="Arial" w:cs="Arial"/>
            <w:color w:val="498205"/>
            <w:sz w:val="17"/>
            <w:szCs w:val="17"/>
            <w:u w:val="single"/>
            <w:lang w:val="es-ES_tradnl"/>
            <w:rPrChange w:id="422" w:author="Author">
              <w:rPr>
                <w:rStyle w:val="normaltextrun"/>
                <w:rFonts w:ascii="Arial" w:hAnsi="Arial" w:cs="Arial"/>
                <w:color w:val="498205"/>
                <w:sz w:val="17"/>
                <w:szCs w:val="17"/>
                <w:u w:val="single"/>
              </w:rPr>
            </w:rPrChange>
          </w:rPr>
          <w:t>identificación de solicitud de prioridad de la correspondiente publicación, que deberá incluir los subelementos siguientes:</w:t>
        </w:r>
        <w:r w:rsidRPr="00703040">
          <w:rPr>
            <w:rStyle w:val="eop"/>
            <w:rFonts w:ascii="Arial" w:hAnsi="Arial" w:cs="Arial"/>
            <w:color w:val="D13438"/>
            <w:sz w:val="17"/>
            <w:szCs w:val="17"/>
            <w:lang w:val="es-ES_tradnl"/>
            <w:rPrChange w:id="423" w:author="Author">
              <w:rPr>
                <w:rStyle w:val="eop"/>
                <w:rFonts w:ascii="Arial" w:hAnsi="Arial" w:cs="Arial"/>
                <w:color w:val="D13438"/>
                <w:sz w:val="17"/>
                <w:szCs w:val="17"/>
              </w:rPr>
            </w:rPrChange>
          </w:rPr>
          <w:t> </w:t>
        </w:r>
      </w:ins>
    </w:p>
    <w:p w14:paraId="056D241B" w14:textId="3C2E49FE" w:rsidR="00A20B22" w:rsidRPr="00703040" w:rsidRDefault="00A20B22">
      <w:pPr>
        <w:pStyle w:val="paragraph"/>
        <w:numPr>
          <w:ilvl w:val="0"/>
          <w:numId w:val="70"/>
        </w:numPr>
        <w:tabs>
          <w:tab w:val="clear" w:pos="720"/>
        </w:tabs>
        <w:spacing w:before="0" w:beforeAutospacing="0" w:after="120" w:afterAutospacing="0"/>
        <w:ind w:left="1560" w:hanging="426"/>
        <w:textAlignment w:val="baseline"/>
        <w:rPr>
          <w:ins w:id="424" w:author="Author"/>
          <w:rFonts w:ascii="Arial" w:hAnsi="Arial" w:cs="Arial"/>
          <w:sz w:val="17"/>
          <w:szCs w:val="17"/>
          <w:lang w:val="es-ES_tradnl"/>
          <w:rPrChange w:id="425" w:author="Author">
            <w:rPr>
              <w:ins w:id="426" w:author="Author"/>
              <w:rFonts w:ascii="Arial" w:hAnsi="Arial" w:cs="Arial"/>
              <w:sz w:val="17"/>
              <w:szCs w:val="17"/>
            </w:rPr>
          </w:rPrChange>
        </w:rPr>
        <w:pPrChange w:id="427" w:author="Author">
          <w:pPr>
            <w:pStyle w:val="paragraph"/>
            <w:numPr>
              <w:numId w:val="70"/>
            </w:numPr>
            <w:tabs>
              <w:tab w:val="num" w:pos="720"/>
            </w:tabs>
            <w:spacing w:before="0" w:beforeAutospacing="0" w:after="0" w:afterAutospacing="0"/>
            <w:ind w:left="1785" w:hanging="360"/>
            <w:textAlignment w:val="baseline"/>
          </w:pPr>
        </w:pPrChange>
      </w:pPr>
      <w:ins w:id="428" w:author="Author">
        <w:r w:rsidRPr="00703040">
          <w:rPr>
            <w:rStyle w:val="normaltextrun"/>
            <w:rFonts w:ascii="Arial" w:hAnsi="Arial" w:cs="Arial"/>
            <w:color w:val="498205"/>
            <w:sz w:val="17"/>
            <w:szCs w:val="17"/>
            <w:u w:val="single"/>
            <w:lang w:val="es-ES_tradnl"/>
            <w:rPrChange w:id="429" w:author="Author">
              <w:rPr>
                <w:rStyle w:val="normaltextrun"/>
                <w:rFonts w:ascii="Arial" w:hAnsi="Arial" w:cs="Arial"/>
                <w:color w:val="498205"/>
                <w:sz w:val="17"/>
                <w:szCs w:val="17"/>
                <w:u w:val="single"/>
              </w:rPr>
            </w:rPrChange>
          </w:rPr>
          <w:t>código alfabético de dos letras de la OPI que publica la solicitud de prioridad;</w:t>
        </w:r>
        <w:r w:rsidRPr="00703040">
          <w:rPr>
            <w:rStyle w:val="eop"/>
            <w:rFonts w:ascii="Arial" w:hAnsi="Arial" w:cs="Arial"/>
            <w:color w:val="D13438"/>
            <w:sz w:val="17"/>
            <w:szCs w:val="17"/>
            <w:lang w:val="es-ES_tradnl"/>
            <w:rPrChange w:id="430" w:author="Author">
              <w:rPr>
                <w:rStyle w:val="eop"/>
                <w:rFonts w:ascii="Arial" w:hAnsi="Arial" w:cs="Arial"/>
                <w:color w:val="D13438"/>
                <w:sz w:val="17"/>
                <w:szCs w:val="17"/>
              </w:rPr>
            </w:rPrChange>
          </w:rPr>
          <w:t> </w:t>
        </w:r>
      </w:ins>
    </w:p>
    <w:p w14:paraId="470ECAD1" w14:textId="7A5DCAB7" w:rsidR="00A20B22" w:rsidRPr="00703040" w:rsidRDefault="00A20B22">
      <w:pPr>
        <w:pStyle w:val="paragraph"/>
        <w:numPr>
          <w:ilvl w:val="0"/>
          <w:numId w:val="71"/>
        </w:numPr>
        <w:tabs>
          <w:tab w:val="clear" w:pos="720"/>
        </w:tabs>
        <w:spacing w:before="0" w:beforeAutospacing="0" w:after="120" w:afterAutospacing="0"/>
        <w:ind w:left="1560" w:hanging="426"/>
        <w:textAlignment w:val="baseline"/>
        <w:rPr>
          <w:ins w:id="431" w:author="Author"/>
          <w:rFonts w:ascii="Arial" w:hAnsi="Arial" w:cs="Arial"/>
          <w:sz w:val="17"/>
          <w:szCs w:val="17"/>
          <w:lang w:val="es-ES_tradnl"/>
          <w:rPrChange w:id="432" w:author="Author">
            <w:rPr>
              <w:ins w:id="433" w:author="Author"/>
              <w:rFonts w:ascii="Arial" w:hAnsi="Arial" w:cs="Arial"/>
              <w:sz w:val="17"/>
              <w:szCs w:val="17"/>
            </w:rPr>
          </w:rPrChange>
        </w:rPr>
        <w:pPrChange w:id="434" w:author="Author">
          <w:pPr>
            <w:pStyle w:val="paragraph"/>
            <w:numPr>
              <w:numId w:val="71"/>
            </w:numPr>
            <w:tabs>
              <w:tab w:val="num" w:pos="720"/>
            </w:tabs>
            <w:spacing w:before="0" w:beforeAutospacing="0" w:after="0" w:afterAutospacing="0"/>
            <w:ind w:left="1785" w:hanging="360"/>
            <w:textAlignment w:val="baseline"/>
          </w:pPr>
        </w:pPrChange>
      </w:pPr>
      <w:ins w:id="435" w:author="Author">
        <w:r w:rsidRPr="00703040">
          <w:rPr>
            <w:rStyle w:val="normaltextrun"/>
            <w:rFonts w:ascii="Arial" w:hAnsi="Arial" w:cs="Arial"/>
            <w:color w:val="498205"/>
            <w:sz w:val="17"/>
            <w:szCs w:val="17"/>
            <w:u w:val="single"/>
            <w:lang w:val="es-ES_tradnl"/>
            <w:rPrChange w:id="436" w:author="Author">
              <w:rPr>
                <w:rStyle w:val="normaltextrun"/>
                <w:rFonts w:ascii="Arial" w:hAnsi="Arial" w:cs="Arial"/>
                <w:color w:val="498205"/>
                <w:sz w:val="17"/>
                <w:szCs w:val="17"/>
                <w:u w:val="single"/>
              </w:rPr>
            </w:rPrChange>
          </w:rPr>
          <w:t>número de solicitud de prioridad; y</w:t>
        </w:r>
        <w:r w:rsidRPr="00703040">
          <w:rPr>
            <w:rStyle w:val="eop"/>
            <w:rFonts w:ascii="Arial" w:hAnsi="Arial" w:cs="Arial"/>
            <w:color w:val="D13438"/>
            <w:sz w:val="17"/>
            <w:szCs w:val="17"/>
            <w:lang w:val="es-ES_tradnl"/>
            <w:rPrChange w:id="437" w:author="Author">
              <w:rPr>
                <w:rStyle w:val="eop"/>
                <w:rFonts w:ascii="Arial" w:hAnsi="Arial" w:cs="Arial"/>
                <w:color w:val="D13438"/>
                <w:sz w:val="17"/>
                <w:szCs w:val="17"/>
              </w:rPr>
            </w:rPrChange>
          </w:rPr>
          <w:t> </w:t>
        </w:r>
      </w:ins>
    </w:p>
    <w:p w14:paraId="1D8797CF" w14:textId="3401800C" w:rsidR="00A20B22" w:rsidRPr="00703040" w:rsidRDefault="00A20B22">
      <w:pPr>
        <w:pStyle w:val="paragraph"/>
        <w:numPr>
          <w:ilvl w:val="0"/>
          <w:numId w:val="72"/>
        </w:numPr>
        <w:tabs>
          <w:tab w:val="clear" w:pos="720"/>
        </w:tabs>
        <w:spacing w:before="0" w:beforeAutospacing="0" w:after="240" w:afterAutospacing="0"/>
        <w:ind w:left="1560" w:hanging="426"/>
        <w:textAlignment w:val="baseline"/>
        <w:rPr>
          <w:ins w:id="438" w:author="Author"/>
          <w:rFonts w:ascii="Arial" w:hAnsi="Arial" w:cs="Arial"/>
          <w:sz w:val="17"/>
          <w:szCs w:val="17"/>
          <w:lang w:val="es-ES_tradnl"/>
          <w:rPrChange w:id="439" w:author="Author">
            <w:rPr>
              <w:ins w:id="440" w:author="Author"/>
              <w:rFonts w:ascii="Arial" w:hAnsi="Arial" w:cs="Arial"/>
              <w:sz w:val="17"/>
              <w:szCs w:val="17"/>
            </w:rPr>
          </w:rPrChange>
        </w:rPr>
        <w:pPrChange w:id="441" w:author="Author">
          <w:pPr>
            <w:pStyle w:val="paragraph"/>
            <w:numPr>
              <w:numId w:val="72"/>
            </w:numPr>
            <w:tabs>
              <w:tab w:val="num" w:pos="720"/>
            </w:tabs>
            <w:spacing w:before="0" w:beforeAutospacing="0" w:after="0" w:afterAutospacing="0"/>
            <w:ind w:left="1785" w:hanging="360"/>
            <w:textAlignment w:val="baseline"/>
          </w:pPr>
        </w:pPrChange>
      </w:pPr>
      <w:ins w:id="442" w:author="Author">
        <w:r w:rsidRPr="00703040">
          <w:rPr>
            <w:rStyle w:val="normaltextrun"/>
            <w:rFonts w:ascii="Arial" w:hAnsi="Arial" w:cs="Arial"/>
            <w:color w:val="498205"/>
            <w:sz w:val="17"/>
            <w:szCs w:val="17"/>
            <w:u w:val="single"/>
            <w:lang w:val="es-ES_tradnl"/>
            <w:rPrChange w:id="443" w:author="Author">
              <w:rPr>
                <w:rStyle w:val="normaltextrun"/>
                <w:rFonts w:ascii="Arial" w:hAnsi="Arial" w:cs="Arial"/>
                <w:color w:val="498205"/>
                <w:sz w:val="17"/>
                <w:szCs w:val="17"/>
                <w:u w:val="single"/>
              </w:rPr>
            </w:rPrChange>
          </w:rPr>
          <w:t>fecha de presentación de la solicitud de prioridad.</w:t>
        </w:r>
      </w:ins>
    </w:p>
    <w:p w14:paraId="75D7988B" w14:textId="77777777" w:rsidR="00A20B22" w:rsidRPr="00703040" w:rsidRDefault="00A20B22">
      <w:pPr>
        <w:pStyle w:val="paragraph"/>
        <w:numPr>
          <w:ilvl w:val="0"/>
          <w:numId w:val="73"/>
        </w:numPr>
        <w:tabs>
          <w:tab w:val="clear" w:pos="720"/>
        </w:tabs>
        <w:spacing w:before="0" w:beforeAutospacing="0" w:after="120" w:afterAutospacing="0"/>
        <w:ind w:left="993" w:hanging="426"/>
        <w:textAlignment w:val="baseline"/>
        <w:rPr>
          <w:ins w:id="444" w:author="Author"/>
          <w:rFonts w:ascii="Arial" w:hAnsi="Arial" w:cs="Arial"/>
          <w:sz w:val="17"/>
          <w:szCs w:val="17"/>
          <w:lang w:val="es-ES_tradnl"/>
          <w:rPrChange w:id="445" w:author="Author">
            <w:rPr>
              <w:ins w:id="446" w:author="Author"/>
              <w:rFonts w:ascii="Arial" w:hAnsi="Arial" w:cs="Arial"/>
              <w:sz w:val="17"/>
              <w:szCs w:val="17"/>
            </w:rPr>
          </w:rPrChange>
        </w:rPr>
        <w:pPrChange w:id="447" w:author="Author">
          <w:pPr>
            <w:pStyle w:val="paragraph"/>
            <w:numPr>
              <w:numId w:val="73"/>
            </w:numPr>
            <w:tabs>
              <w:tab w:val="num" w:pos="720"/>
            </w:tabs>
            <w:spacing w:before="0" w:beforeAutospacing="0" w:after="0" w:afterAutospacing="0"/>
            <w:ind w:left="1260" w:hanging="360"/>
            <w:textAlignment w:val="baseline"/>
          </w:pPr>
        </w:pPrChange>
      </w:pPr>
      <w:ins w:id="448" w:author="Author">
        <w:r w:rsidRPr="00703040">
          <w:rPr>
            <w:rStyle w:val="normaltextrun"/>
            <w:rFonts w:ascii="Arial" w:hAnsi="Arial" w:cs="Arial"/>
            <w:color w:val="498205"/>
            <w:sz w:val="17"/>
            <w:szCs w:val="17"/>
            <w:u w:val="single"/>
            <w:lang w:val="es-ES_tradnl"/>
            <w:rPrChange w:id="449" w:author="Author">
              <w:rPr>
                <w:rStyle w:val="normaltextrun"/>
                <w:rFonts w:ascii="Arial" w:hAnsi="Arial" w:cs="Arial"/>
                <w:color w:val="498205"/>
                <w:sz w:val="17"/>
                <w:szCs w:val="17"/>
                <w:u w:val="single"/>
              </w:rPr>
            </w:rPrChange>
          </w:rPr>
          <w:t>indicación de si el resumen, la descripción y las reivindicaciones de una publicación son texto susceptible de búsqueda, mediante la selección de uno de los siguientes códigos</w:t>
        </w:r>
        <w:r w:rsidRPr="00703040">
          <w:rPr>
            <w:rStyle w:val="eop"/>
            <w:rFonts w:ascii="Arial" w:hAnsi="Arial" w:cs="Arial"/>
            <w:color w:val="D13438"/>
            <w:sz w:val="17"/>
            <w:szCs w:val="17"/>
            <w:lang w:val="es-ES_tradnl"/>
            <w:rPrChange w:id="450" w:author="Author">
              <w:rPr>
                <w:rStyle w:val="eop"/>
                <w:rFonts w:ascii="Arial" w:hAnsi="Arial" w:cs="Arial"/>
                <w:color w:val="D13438"/>
                <w:sz w:val="17"/>
                <w:szCs w:val="17"/>
              </w:rPr>
            </w:rPrChange>
          </w:rPr>
          <w:t> </w:t>
        </w:r>
      </w:ins>
    </w:p>
    <w:p w14:paraId="6B03FD1C" w14:textId="111BB5EC" w:rsidR="00A20B22" w:rsidRPr="00317BB8" w:rsidRDefault="00A20B22">
      <w:pPr>
        <w:pStyle w:val="paragraph"/>
        <w:numPr>
          <w:ilvl w:val="0"/>
          <w:numId w:val="74"/>
        </w:numPr>
        <w:tabs>
          <w:tab w:val="clear" w:pos="720"/>
        </w:tabs>
        <w:spacing w:before="0" w:beforeAutospacing="0" w:after="120" w:afterAutospacing="0"/>
        <w:ind w:left="1560" w:hanging="426"/>
        <w:textAlignment w:val="baseline"/>
        <w:rPr>
          <w:ins w:id="451" w:author="Author"/>
          <w:rFonts w:ascii="Arial" w:hAnsi="Arial" w:cs="Arial"/>
          <w:sz w:val="17"/>
          <w:szCs w:val="17"/>
          <w:lang w:val="es-ES_tradnl"/>
        </w:rPr>
        <w:pPrChange w:id="452" w:author="Author">
          <w:pPr>
            <w:pStyle w:val="paragraph"/>
            <w:numPr>
              <w:numId w:val="74"/>
            </w:numPr>
            <w:tabs>
              <w:tab w:val="num" w:pos="720"/>
            </w:tabs>
            <w:spacing w:before="0" w:beforeAutospacing="0" w:after="0" w:afterAutospacing="0"/>
            <w:ind w:left="1710" w:hanging="360"/>
            <w:textAlignment w:val="baseline"/>
          </w:pPr>
        </w:pPrChange>
      </w:pPr>
      <w:ins w:id="453" w:author="Author">
        <w:r w:rsidRPr="00317BB8">
          <w:rPr>
            <w:rStyle w:val="normaltextrun"/>
            <w:rFonts w:ascii="Arial" w:hAnsi="Arial" w:cs="Arial"/>
            <w:color w:val="498205"/>
            <w:sz w:val="17"/>
            <w:szCs w:val="17"/>
            <w:u w:val="single"/>
            <w:lang w:val="es-ES_tradnl"/>
          </w:rPr>
          <w:t>“N”</w:t>
        </w:r>
        <w:r w:rsidRPr="00317BB8">
          <w:rPr>
            <w:rStyle w:val="normaltextrun"/>
            <w:rFonts w:ascii="Arial" w:hAnsi="Arial" w:cs="Arial"/>
            <w:color w:val="D13438"/>
            <w:sz w:val="17"/>
            <w:szCs w:val="17"/>
            <w:u w:val="single"/>
            <w:lang w:val="es-ES_tradnl"/>
          </w:rPr>
          <w:t xml:space="preserve"> </w:t>
        </w:r>
        <w:r w:rsidRPr="00317BB8">
          <w:rPr>
            <w:rStyle w:val="normaltextrun"/>
            <w:rFonts w:ascii="Arial" w:hAnsi="Arial" w:cs="Arial"/>
            <w:color w:val="498205"/>
            <w:sz w:val="17"/>
            <w:szCs w:val="17"/>
            <w:u w:val="single"/>
            <w:lang w:val="es-ES_tradnl"/>
          </w:rPr>
          <w:t>- No disponible</w:t>
        </w:r>
      </w:ins>
    </w:p>
    <w:p w14:paraId="13121BAD" w14:textId="511C0189" w:rsidR="00A20B22" w:rsidRPr="00703040" w:rsidRDefault="00A20B22">
      <w:pPr>
        <w:pStyle w:val="paragraph"/>
        <w:numPr>
          <w:ilvl w:val="0"/>
          <w:numId w:val="74"/>
        </w:numPr>
        <w:tabs>
          <w:tab w:val="clear" w:pos="720"/>
        </w:tabs>
        <w:spacing w:before="0" w:beforeAutospacing="0" w:after="240" w:afterAutospacing="0"/>
        <w:ind w:left="1560" w:hanging="426"/>
        <w:textAlignment w:val="baseline"/>
        <w:rPr>
          <w:ins w:id="454" w:author="Author"/>
          <w:rFonts w:ascii="Arial" w:hAnsi="Arial" w:cs="Arial"/>
          <w:sz w:val="17"/>
          <w:szCs w:val="17"/>
          <w:lang w:val="es-ES_tradnl"/>
          <w:rPrChange w:id="455" w:author="Author">
            <w:rPr>
              <w:ins w:id="456" w:author="Author"/>
              <w:rFonts w:ascii="Arial" w:hAnsi="Arial" w:cs="Arial"/>
              <w:sz w:val="17"/>
              <w:szCs w:val="17"/>
            </w:rPr>
          </w:rPrChange>
        </w:rPr>
        <w:pPrChange w:id="457" w:author="Author">
          <w:pPr>
            <w:pStyle w:val="paragraph"/>
            <w:numPr>
              <w:numId w:val="75"/>
            </w:numPr>
            <w:tabs>
              <w:tab w:val="num" w:pos="720"/>
            </w:tabs>
            <w:spacing w:before="0" w:beforeAutospacing="0" w:after="0" w:afterAutospacing="0"/>
            <w:ind w:left="1710" w:hanging="360"/>
            <w:textAlignment w:val="baseline"/>
          </w:pPr>
        </w:pPrChange>
      </w:pPr>
      <w:ins w:id="458" w:author="Author">
        <w:r w:rsidRPr="00703040">
          <w:rPr>
            <w:rStyle w:val="normaltextrun"/>
            <w:rFonts w:ascii="Arial" w:hAnsi="Arial" w:cs="Arial"/>
            <w:color w:val="498205"/>
            <w:sz w:val="17"/>
            <w:szCs w:val="17"/>
            <w:u w:val="single"/>
            <w:lang w:val="es-ES_tradnl"/>
            <w:rPrChange w:id="459" w:author="Author">
              <w:rPr>
                <w:rStyle w:val="normaltextrun"/>
                <w:rFonts w:ascii="Arial" w:hAnsi="Arial" w:cs="Arial"/>
                <w:color w:val="498205"/>
                <w:sz w:val="17"/>
                <w:szCs w:val="17"/>
                <w:u w:val="single"/>
              </w:rPr>
            </w:rPrChange>
          </w:rPr>
          <w:t>códigos lingüísticos de dos letras en el que está disponible el texto susceptible de búsqueda en el idioma original o como traducción oficial</w:t>
        </w:r>
      </w:ins>
    </w:p>
    <w:p w14:paraId="20108A5F" w14:textId="7578E049" w:rsidR="00672049" w:rsidRPr="00703040" w:rsidRDefault="00A20B22" w:rsidP="0030104A">
      <w:pPr>
        <w:pStyle w:val="ONUME"/>
        <w:tabs>
          <w:tab w:val="clear" w:pos="851"/>
          <w:tab w:val="num" w:pos="567"/>
        </w:tabs>
        <w:spacing w:after="360"/>
        <w:ind w:left="0"/>
        <w:rPr>
          <w:ins w:id="460" w:author="Author"/>
          <w:rStyle w:val="normaltextrun"/>
          <w:rFonts w:ascii="Segoe UI" w:hAnsi="Segoe UI" w:cs="Segoe UI"/>
          <w:sz w:val="18"/>
          <w:szCs w:val="18"/>
          <w:lang w:val="es-ES_tradnl"/>
          <w:rPrChange w:id="461" w:author="Author">
            <w:rPr>
              <w:ins w:id="462" w:author="Author"/>
              <w:rStyle w:val="normaltextrun"/>
              <w:rFonts w:ascii="Times New Roman" w:hAnsi="Times New Roman" w:cs="Times New Roman"/>
              <w:color w:val="498205"/>
              <w:sz w:val="17"/>
              <w:szCs w:val="17"/>
              <w:u w:val="single"/>
              <w:lang w:val="es-ES"/>
            </w:rPr>
          </w:rPrChange>
        </w:rPr>
      </w:pPr>
      <w:ins w:id="463" w:author="Author">
        <w:r w:rsidRPr="00703040">
          <w:rPr>
            <w:rStyle w:val="normaltextrun"/>
            <w:color w:val="498205"/>
            <w:sz w:val="17"/>
            <w:szCs w:val="17"/>
            <w:u w:val="single"/>
            <w:lang w:val="es-ES_tradnl"/>
            <w:rPrChange w:id="464" w:author="Author">
              <w:rPr>
                <w:rStyle w:val="normaltextrun"/>
                <w:color w:val="498205"/>
                <w:sz w:val="17"/>
                <w:szCs w:val="17"/>
                <w:u w:val="single"/>
              </w:rPr>
            </w:rPrChange>
          </w:rPr>
          <w:t>La OPI que genera el fichero de referencia podrá, discrecionalmente, suministrar los elementos de datos opcionales indicados anteriormente y</w:t>
        </w:r>
        <w:r w:rsidR="00C86F03" w:rsidRPr="00317BB8">
          <w:rPr>
            <w:rStyle w:val="normaltextrun"/>
            <w:color w:val="498205"/>
            <w:sz w:val="17"/>
            <w:szCs w:val="17"/>
            <w:u w:val="single"/>
            <w:lang w:val="es-ES_tradnl"/>
          </w:rPr>
          <w:t>, si los datos no están disponibles,</w:t>
        </w:r>
        <w:r w:rsidRPr="00703040">
          <w:rPr>
            <w:rStyle w:val="normaltextrun"/>
            <w:color w:val="498205"/>
            <w:sz w:val="17"/>
            <w:szCs w:val="17"/>
            <w:u w:val="single"/>
            <w:lang w:val="es-ES_tradnl"/>
            <w:rPrChange w:id="465" w:author="Author">
              <w:rPr>
                <w:rStyle w:val="normaltextrun"/>
                <w:color w:val="498205"/>
                <w:sz w:val="17"/>
                <w:szCs w:val="17"/>
                <w:u w:val="single"/>
              </w:rPr>
            </w:rPrChange>
          </w:rPr>
          <w:t xml:space="preserve"> las OPI podrán suministrar las modificaciones incompletas o necesarias de los subelementos correspondientes a esos elementos de datos opcionales</w:t>
        </w:r>
        <w:del w:id="466" w:author="Author">
          <w:r w:rsidRPr="00703040" w:rsidDel="00C86F03">
            <w:rPr>
              <w:rStyle w:val="normaltextrun"/>
              <w:color w:val="498205"/>
              <w:sz w:val="17"/>
              <w:szCs w:val="17"/>
              <w:u w:val="single"/>
              <w:lang w:val="es-ES_tradnl"/>
              <w:rPrChange w:id="467" w:author="Author">
                <w:rPr>
                  <w:rStyle w:val="normaltextrun"/>
                  <w:color w:val="498205"/>
                  <w:sz w:val="17"/>
                  <w:szCs w:val="17"/>
                  <w:u w:val="single"/>
                </w:rPr>
              </w:rPrChange>
            </w:rPr>
            <w:delText>, si los datos no están disponibles</w:delText>
          </w:r>
        </w:del>
        <w:r w:rsidRPr="00703040">
          <w:rPr>
            <w:rStyle w:val="normaltextrun"/>
            <w:color w:val="498205"/>
            <w:sz w:val="17"/>
            <w:szCs w:val="17"/>
            <w:u w:val="single"/>
            <w:lang w:val="es-ES_tradnl"/>
            <w:rPrChange w:id="468" w:author="Author">
              <w:rPr>
                <w:rStyle w:val="normaltextrun"/>
                <w:color w:val="498205"/>
                <w:sz w:val="17"/>
                <w:szCs w:val="17"/>
                <w:u w:val="single"/>
              </w:rPr>
            </w:rPrChange>
          </w:rPr>
          <w:t>.</w:t>
        </w:r>
      </w:ins>
    </w:p>
    <w:p w14:paraId="32EA7B52" w14:textId="4B0B54FD" w:rsidR="00AA519F" w:rsidRPr="00703040" w:rsidRDefault="002A60EE" w:rsidP="00AA519F">
      <w:pPr>
        <w:pStyle w:val="Heading3"/>
        <w:rPr>
          <w:ins w:id="469" w:author="Author"/>
          <w:sz w:val="17"/>
          <w:szCs w:val="17"/>
          <w:lang w:val="es-ES_tradnl"/>
          <w:rPrChange w:id="470" w:author="Author">
            <w:rPr>
              <w:ins w:id="471" w:author="Author"/>
            </w:rPr>
          </w:rPrChange>
        </w:rPr>
      </w:pPr>
      <w:bookmarkStart w:id="472" w:name="_Toc183784420"/>
      <w:bookmarkStart w:id="473" w:name="_Toc207630923"/>
      <w:bookmarkStart w:id="474" w:name="_Toc210224262"/>
      <w:ins w:id="475" w:author="Author">
        <w:r w:rsidRPr="00703040">
          <w:rPr>
            <w:sz w:val="17"/>
            <w:szCs w:val="17"/>
            <w:lang w:val="es-ES_tradnl"/>
            <w:rPrChange w:id="476" w:author="Author">
              <w:rPr>
                <w:sz w:val="17"/>
                <w:szCs w:val="17"/>
                <w:highlight w:val="yellow"/>
              </w:rPr>
            </w:rPrChange>
          </w:rPr>
          <w:t>Identificación de solicitud de prioridad</w:t>
        </w:r>
        <w:bookmarkEnd w:id="472"/>
        <w:bookmarkEnd w:id="473"/>
        <w:bookmarkEnd w:id="474"/>
      </w:ins>
    </w:p>
    <w:p w14:paraId="6889B853" w14:textId="35799FB6" w:rsidR="00AA519F" w:rsidRPr="00703040" w:rsidDel="003A104A" w:rsidRDefault="00AA519F" w:rsidP="00AA519F">
      <w:pPr>
        <w:pStyle w:val="ONUME"/>
        <w:numPr>
          <w:ilvl w:val="0"/>
          <w:numId w:val="0"/>
        </w:numPr>
        <w:tabs>
          <w:tab w:val="left" w:pos="547"/>
        </w:tabs>
        <w:ind w:right="562"/>
        <w:rPr>
          <w:del w:id="477" w:author="Author"/>
          <w:sz w:val="17"/>
          <w:szCs w:val="17"/>
          <w:highlight w:val="yellow"/>
          <w:lang w:val="es-ES_tradnl"/>
          <w:rPrChange w:id="478" w:author="Author">
            <w:rPr>
              <w:del w:id="479" w:author="Author"/>
              <w:szCs w:val="17"/>
            </w:rPr>
          </w:rPrChange>
        </w:rPr>
      </w:pPr>
      <w:ins w:id="480" w:author="Author">
        <w:del w:id="481" w:author="Author">
          <w:r w:rsidRPr="00703040" w:rsidDel="003A104A">
            <w:rPr>
              <w:sz w:val="17"/>
              <w:szCs w:val="17"/>
              <w:lang w:val="es-ES_tradnl"/>
              <w:rPrChange w:id="482" w:author="Author">
                <w:rPr>
                  <w:szCs w:val="17"/>
                </w:rPr>
              </w:rPrChange>
            </w:rPr>
            <w:delText>21.</w:delText>
          </w:r>
          <w:r w:rsidRPr="00703040" w:rsidDel="003A104A">
            <w:rPr>
              <w:sz w:val="17"/>
              <w:szCs w:val="17"/>
              <w:lang w:val="es-ES_tradnl"/>
              <w:rPrChange w:id="483" w:author="Author">
                <w:rPr>
                  <w:szCs w:val="17"/>
                </w:rPr>
              </w:rPrChange>
            </w:rPr>
            <w:tab/>
          </w:r>
        </w:del>
      </w:ins>
      <w:del w:id="484" w:author="Author">
        <w:r w:rsidR="002A60EE" w:rsidRPr="00317BB8" w:rsidDel="002A60EE">
          <w:rPr>
            <w:sz w:val="17"/>
            <w:szCs w:val="17"/>
            <w:lang w:val="es-ES_tradnl"/>
          </w:rPr>
          <w:delText>Las recomendaciones relativas a elementos de datos deberán aplicarse mutatis mutandis, tal como se señala en los párrafos 17 a 22, a todos los subelementos del elemento “identificación de solicitud de prioridad”.</w:delText>
        </w:r>
      </w:del>
    </w:p>
    <w:p w14:paraId="0671498F" w14:textId="0225A079" w:rsidR="00AA519F" w:rsidRPr="00703040" w:rsidRDefault="002A60EE">
      <w:pPr>
        <w:pStyle w:val="ONUME"/>
        <w:tabs>
          <w:tab w:val="clear" w:pos="851"/>
        </w:tabs>
        <w:ind w:left="0"/>
        <w:rPr>
          <w:sz w:val="17"/>
          <w:szCs w:val="17"/>
          <w:lang w:val="es-ES_tradnl"/>
          <w:rPrChange w:id="485" w:author="Author">
            <w:rPr>
              <w:szCs w:val="17"/>
            </w:rPr>
          </w:rPrChange>
        </w:rPr>
        <w:pPrChange w:id="486" w:author="Author">
          <w:pPr>
            <w:pStyle w:val="ONUME"/>
            <w:spacing w:after="360"/>
            <w:ind w:left="0"/>
          </w:pPr>
        </w:pPrChange>
      </w:pPr>
      <w:r w:rsidRPr="00317BB8">
        <w:rPr>
          <w:sz w:val="17"/>
          <w:szCs w:val="17"/>
          <w:lang w:val="es-ES_tradnl"/>
        </w:rPr>
        <w:t xml:space="preserve">Los números de solicitud de prioridad deberán indicarse de conformidad con </w:t>
      </w:r>
      <w:del w:id="487" w:author="Author">
        <w:r w:rsidRPr="00317BB8" w:rsidDel="00763A1A">
          <w:rPr>
            <w:sz w:val="17"/>
            <w:szCs w:val="17"/>
            <w:lang w:val="es-ES_tradnl"/>
          </w:rPr>
          <w:delText>los</w:delText>
        </w:r>
      </w:del>
      <w:ins w:id="488" w:author="Author">
        <w:r w:rsidR="00763A1A" w:rsidRPr="00317BB8">
          <w:rPr>
            <w:sz w:val="17"/>
            <w:szCs w:val="17"/>
            <w:lang w:val="es-ES_tradnl"/>
          </w:rPr>
          <w:t>el</w:t>
        </w:r>
      </w:ins>
      <w:r w:rsidRPr="00317BB8">
        <w:rPr>
          <w:sz w:val="17"/>
          <w:szCs w:val="17"/>
          <w:lang w:val="es-ES_tradnl"/>
        </w:rPr>
        <w:t xml:space="preserve"> párrafo</w:t>
      </w:r>
      <w:del w:id="489" w:author="Author">
        <w:r w:rsidRPr="00317BB8" w:rsidDel="00763A1A">
          <w:rPr>
            <w:sz w:val="17"/>
            <w:szCs w:val="17"/>
            <w:lang w:val="es-ES_tradnl"/>
          </w:rPr>
          <w:delText>s</w:delText>
        </w:r>
      </w:del>
      <w:r w:rsidRPr="00317BB8">
        <w:rPr>
          <w:sz w:val="17"/>
          <w:szCs w:val="17"/>
          <w:lang w:val="es-ES_tradnl"/>
        </w:rPr>
        <w:t xml:space="preserve"> 12 </w:t>
      </w:r>
      <w:del w:id="490" w:author="Author">
        <w:r w:rsidRPr="00317BB8" w:rsidDel="00763A1A">
          <w:rPr>
            <w:sz w:val="17"/>
            <w:szCs w:val="17"/>
            <w:lang w:val="es-ES_tradnl"/>
          </w:rPr>
          <w:delText xml:space="preserve">y 13 </w:delText>
        </w:r>
      </w:del>
      <w:r w:rsidRPr="00317BB8">
        <w:rPr>
          <w:sz w:val="17"/>
          <w:szCs w:val="17"/>
          <w:lang w:val="es-ES_tradnl"/>
        </w:rPr>
        <w:t>de la Norma</w:t>
      </w:r>
      <w:ins w:id="491" w:author="Author">
        <w:r w:rsidR="00317BB8">
          <w:rPr>
            <w:sz w:val="17"/>
            <w:szCs w:val="17"/>
            <w:lang w:val="es-ES_tradnl"/>
          </w:rPr>
          <w:t> </w:t>
        </w:r>
      </w:ins>
      <w:r w:rsidR="00970A9F" w:rsidRPr="00317BB8">
        <w:rPr>
          <w:sz w:val="17"/>
          <w:szCs w:val="17"/>
          <w:lang w:val="es-ES_tradnl"/>
        </w:rPr>
        <w:fldChar w:fldCharType="begin"/>
      </w:r>
      <w:r w:rsidR="00970A9F" w:rsidRPr="00317BB8">
        <w:rPr>
          <w:sz w:val="17"/>
          <w:szCs w:val="17"/>
          <w:lang w:val="es-ES_tradnl"/>
        </w:rPr>
        <w:instrText>HYPERLINK "https://www.wipo.int/documents/d/standards/docs-es-03-10-c.pdf"</w:instrText>
      </w:r>
      <w:r w:rsidR="00970A9F" w:rsidRPr="00317BB8">
        <w:rPr>
          <w:sz w:val="17"/>
          <w:szCs w:val="17"/>
          <w:lang w:val="es-ES_tradnl"/>
        </w:rPr>
      </w:r>
      <w:r w:rsidR="00970A9F" w:rsidRPr="00317BB8">
        <w:rPr>
          <w:sz w:val="17"/>
          <w:szCs w:val="17"/>
          <w:lang w:val="es-ES_tradnl"/>
        </w:rPr>
        <w:fldChar w:fldCharType="separate"/>
      </w:r>
      <w:r w:rsidRPr="00317BB8">
        <w:rPr>
          <w:rStyle w:val="Hyperlink"/>
          <w:sz w:val="17"/>
          <w:szCs w:val="17"/>
          <w:lang w:val="es-ES_tradnl"/>
        </w:rPr>
        <w:t>ST.10/C</w:t>
      </w:r>
      <w:r w:rsidR="00970A9F" w:rsidRPr="00317BB8">
        <w:rPr>
          <w:sz w:val="17"/>
          <w:szCs w:val="17"/>
          <w:lang w:val="es-ES_tradnl"/>
        </w:rPr>
        <w:fldChar w:fldCharType="end"/>
      </w:r>
      <w:r w:rsidRPr="00317BB8">
        <w:rPr>
          <w:sz w:val="17"/>
          <w:szCs w:val="17"/>
          <w:lang w:val="es-ES_tradnl"/>
        </w:rPr>
        <w:t xml:space="preserve"> de la OMPI.</w:t>
      </w:r>
    </w:p>
    <w:p w14:paraId="431F9AA9" w14:textId="4C1E192D" w:rsidR="00AA519F" w:rsidRPr="00317BB8" w:rsidRDefault="002A60EE" w:rsidP="005229BE">
      <w:pPr>
        <w:pStyle w:val="Heading3"/>
        <w:rPr>
          <w:sz w:val="17"/>
          <w:szCs w:val="17"/>
          <w:lang w:val="es-ES_tradnl"/>
        </w:rPr>
      </w:pPr>
      <w:bookmarkStart w:id="492" w:name="_Toc183784421"/>
      <w:bookmarkStart w:id="493" w:name="_Toc207630924"/>
      <w:bookmarkStart w:id="494" w:name="_Toc210224263"/>
      <w:ins w:id="495" w:author="Author">
        <w:r w:rsidRPr="00703040">
          <w:rPr>
            <w:sz w:val="17"/>
            <w:szCs w:val="17"/>
            <w:lang w:val="es-ES_tradnl"/>
            <w:rPrChange w:id="496" w:author="Author">
              <w:rPr>
                <w:sz w:val="17"/>
                <w:szCs w:val="17"/>
                <w:highlight w:val="yellow"/>
              </w:rPr>
            </w:rPrChange>
          </w:rPr>
          <w:t>Identificación de solicitud</w:t>
        </w:r>
      </w:ins>
      <w:bookmarkEnd w:id="492"/>
      <w:bookmarkEnd w:id="493"/>
      <w:bookmarkEnd w:id="494"/>
    </w:p>
    <w:p w14:paraId="2E7D2993" w14:textId="1B83F51E" w:rsidR="00AA519F" w:rsidRPr="00703040" w:rsidRDefault="00AA519F" w:rsidP="00AA519F">
      <w:pPr>
        <w:pStyle w:val="ONUME"/>
        <w:numPr>
          <w:ilvl w:val="0"/>
          <w:numId w:val="0"/>
        </w:numPr>
        <w:tabs>
          <w:tab w:val="left" w:pos="547"/>
        </w:tabs>
        <w:rPr>
          <w:sz w:val="17"/>
          <w:szCs w:val="17"/>
          <w:lang w:val="es-ES_tradnl"/>
          <w:rPrChange w:id="497" w:author="Author">
            <w:rPr>
              <w:szCs w:val="17"/>
            </w:rPr>
          </w:rPrChange>
        </w:rPr>
      </w:pPr>
      <w:del w:id="498" w:author="Author">
        <w:r w:rsidRPr="00703040" w:rsidDel="003A104A">
          <w:rPr>
            <w:sz w:val="17"/>
            <w:szCs w:val="17"/>
            <w:lang w:val="es-ES_tradnl"/>
            <w:rPrChange w:id="499" w:author="Author">
              <w:rPr>
                <w:szCs w:val="17"/>
              </w:rPr>
            </w:rPrChange>
          </w:rPr>
          <w:delText>23.</w:delText>
        </w:r>
        <w:r w:rsidRPr="00703040" w:rsidDel="003A104A">
          <w:rPr>
            <w:sz w:val="17"/>
            <w:szCs w:val="17"/>
            <w:lang w:val="es-ES_tradnl"/>
            <w:rPrChange w:id="500" w:author="Author">
              <w:rPr>
                <w:szCs w:val="17"/>
              </w:rPr>
            </w:rPrChange>
          </w:rPr>
          <w:tab/>
        </w:r>
        <w:r w:rsidR="002A60EE" w:rsidRPr="00317BB8" w:rsidDel="002A60EE">
          <w:rPr>
            <w:sz w:val="17"/>
            <w:szCs w:val="17"/>
            <w:lang w:val="es-ES_tradnl"/>
          </w:rPr>
          <w:delText xml:space="preserve">Las recomendaciones relativas a elementos de datos deberán aplicarse mutatis mutandis, tal como se señala en los párrafos 17 a 22 </w:delText>
        </w:r>
        <w:r w:rsidR="002A60EE" w:rsidRPr="00317BB8" w:rsidDel="002A60EE">
          <w:rPr>
            <w:i/>
            <w:sz w:val="17"/>
            <w:szCs w:val="17"/>
            <w:lang w:val="es-ES_tradnl"/>
          </w:rPr>
          <w:delText>supra</w:delText>
        </w:r>
        <w:r w:rsidR="002A60EE" w:rsidRPr="00317BB8" w:rsidDel="002A60EE">
          <w:rPr>
            <w:sz w:val="17"/>
            <w:szCs w:val="17"/>
            <w:lang w:val="es-ES_tradnl"/>
          </w:rPr>
          <w:delText>, a todos los subelementos del elemento “identificación de solicitud”.</w:delText>
        </w:r>
      </w:del>
    </w:p>
    <w:p w14:paraId="4795AD18" w14:textId="4CBF5059" w:rsidR="00AA519F" w:rsidRPr="00317BB8" w:rsidRDefault="005A1660" w:rsidP="00317BB8">
      <w:pPr>
        <w:pStyle w:val="ONUME"/>
        <w:tabs>
          <w:tab w:val="clear" w:pos="851"/>
        </w:tabs>
        <w:ind w:left="0"/>
        <w:rPr>
          <w:sz w:val="17"/>
          <w:szCs w:val="17"/>
          <w:lang w:val="es-ES_tradnl"/>
        </w:rPr>
      </w:pPr>
      <w:ins w:id="501" w:author="Author">
        <w:r w:rsidRPr="00317BB8">
          <w:rPr>
            <w:sz w:val="17"/>
            <w:szCs w:val="17"/>
            <w:lang w:val="es-ES_tradnl"/>
          </w:rPr>
          <w:t>Los números de solicitud deberán suministrarse en el mismo formato con el que figuran en la publicación de patente original expedida por la OPI. Si la OPI utiliza en el fichero de referencia formatos de número de solicitud que son distintos de los que se utilizan en la publicación original, debería proporcionarse en el fichero de definición una explicación del formato.</w:t>
        </w:r>
      </w:ins>
    </w:p>
    <w:p w14:paraId="17F99905" w14:textId="6CBC5883" w:rsidR="00672049" w:rsidRPr="00703040" w:rsidRDefault="005A1660">
      <w:pPr>
        <w:pStyle w:val="Heading3"/>
        <w:rPr>
          <w:sz w:val="17"/>
          <w:szCs w:val="17"/>
          <w:lang w:val="es-ES_tradnl"/>
          <w:rPrChange w:id="502" w:author="Author">
            <w:rPr>
              <w:sz w:val="17"/>
              <w:szCs w:val="17"/>
            </w:rPr>
          </w:rPrChange>
        </w:rPr>
        <w:pPrChange w:id="503" w:author="Author">
          <w:pPr>
            <w:pStyle w:val="ONUME"/>
            <w:numPr>
              <w:numId w:val="0"/>
            </w:numPr>
            <w:tabs>
              <w:tab w:val="clear" w:pos="851"/>
            </w:tabs>
            <w:ind w:left="0"/>
          </w:pPr>
        </w:pPrChange>
      </w:pPr>
      <w:bookmarkStart w:id="504" w:name="_Toc210224264"/>
      <w:ins w:id="505" w:author="Author">
        <w:r w:rsidRPr="00317BB8">
          <w:rPr>
            <w:sz w:val="17"/>
            <w:szCs w:val="17"/>
            <w:lang w:val="es-ES_tradnl"/>
          </w:rPr>
          <w:t>Código de excepción de publicación</w:t>
        </w:r>
      </w:ins>
      <w:bookmarkEnd w:id="504"/>
    </w:p>
    <w:p w14:paraId="5A04497C" w14:textId="6935B437" w:rsidR="0021357E" w:rsidRPr="00703040" w:rsidRDefault="004C458E">
      <w:pPr>
        <w:pStyle w:val="ONUME"/>
        <w:tabs>
          <w:tab w:val="clear" w:pos="851"/>
        </w:tabs>
        <w:ind w:left="0"/>
        <w:rPr>
          <w:ins w:id="506" w:author="Author"/>
          <w:sz w:val="17"/>
          <w:szCs w:val="17"/>
          <w:lang w:val="es-ES_tradnl"/>
          <w:rPrChange w:id="507" w:author="Author">
            <w:rPr>
              <w:ins w:id="508" w:author="Author"/>
              <w:sz w:val="17"/>
              <w:szCs w:val="17"/>
            </w:rPr>
          </w:rPrChange>
        </w:rPr>
        <w:pPrChange w:id="509" w:author="Author">
          <w:pPr>
            <w:pStyle w:val="ONUME"/>
            <w:ind w:left="0"/>
          </w:pPr>
        </w:pPrChange>
      </w:pPr>
      <w:ins w:id="510" w:author="Author">
        <w:r w:rsidRPr="00317BB8">
          <w:rPr>
            <w:sz w:val="17"/>
            <w:szCs w:val="17"/>
            <w:lang w:val="es-ES_tradnl"/>
          </w:rPr>
          <w:t xml:space="preserve">Cuando </w:t>
        </w:r>
        <w:r w:rsidR="00C76050" w:rsidRPr="00703040">
          <w:rPr>
            <w:sz w:val="17"/>
            <w:szCs w:val="17"/>
            <w:lang w:val="es-ES_tradnl"/>
            <w:rPrChange w:id="511" w:author="Author">
              <w:rPr>
                <w:sz w:val="17"/>
                <w:szCs w:val="17"/>
              </w:rPr>
            </w:rPrChange>
          </w:rPr>
          <w:t xml:space="preserve">no </w:t>
        </w:r>
        <w:r w:rsidRPr="00317BB8">
          <w:rPr>
            <w:sz w:val="17"/>
            <w:szCs w:val="17"/>
            <w:lang w:val="es-ES_tradnl"/>
          </w:rPr>
          <w:t xml:space="preserve">se </w:t>
        </w:r>
        <w:r w:rsidR="00C76050" w:rsidRPr="00703040">
          <w:rPr>
            <w:sz w:val="17"/>
            <w:szCs w:val="17"/>
            <w:lang w:val="es-ES_tradnl"/>
            <w:rPrChange w:id="512" w:author="Author">
              <w:rPr>
                <w:sz w:val="17"/>
                <w:szCs w:val="17"/>
              </w:rPr>
            </w:rPrChange>
          </w:rPr>
          <w:t>disponga de la publicación completa en forma</w:t>
        </w:r>
        <w:r w:rsidR="004E22D1" w:rsidRPr="00317BB8">
          <w:rPr>
            <w:sz w:val="17"/>
            <w:szCs w:val="17"/>
            <w:lang w:val="es-ES_tradnl"/>
          </w:rPr>
          <w:t>to</w:t>
        </w:r>
        <w:r w:rsidR="00C76050" w:rsidRPr="00703040">
          <w:rPr>
            <w:sz w:val="17"/>
            <w:szCs w:val="17"/>
            <w:lang w:val="es-ES_tradnl"/>
            <w:rPrChange w:id="513" w:author="Author">
              <w:rPr>
                <w:sz w:val="17"/>
                <w:szCs w:val="17"/>
              </w:rPr>
            </w:rPrChange>
          </w:rPr>
          <w:t xml:space="preserve"> legible por máquina</w:t>
        </w:r>
        <w:r w:rsidRPr="00317BB8">
          <w:rPr>
            <w:sz w:val="17"/>
            <w:szCs w:val="17"/>
            <w:lang w:val="es-ES_tradnl"/>
          </w:rPr>
          <w:t>, deberá utilizarse siempre el código de excepción de publicación</w:t>
        </w:r>
        <w:r w:rsidR="00C76050" w:rsidRPr="00703040">
          <w:rPr>
            <w:sz w:val="17"/>
            <w:szCs w:val="17"/>
            <w:lang w:val="es-ES_tradnl"/>
            <w:rPrChange w:id="514" w:author="Author">
              <w:rPr>
                <w:sz w:val="17"/>
                <w:szCs w:val="17"/>
              </w:rPr>
            </w:rPrChange>
          </w:rPr>
          <w:t>.</w:t>
        </w:r>
        <w:r w:rsidR="00764380" w:rsidRPr="00703040">
          <w:rPr>
            <w:sz w:val="17"/>
            <w:szCs w:val="17"/>
            <w:lang w:val="es-ES_tradnl"/>
            <w:rPrChange w:id="515" w:author="Author">
              <w:rPr>
                <w:sz w:val="17"/>
                <w:szCs w:val="17"/>
              </w:rPr>
            </w:rPrChange>
          </w:rPr>
          <w:t xml:space="preserve"> De otro modo, no deberá indicarse </w:t>
        </w:r>
        <w:r w:rsidR="008A7FE9" w:rsidRPr="00703040">
          <w:rPr>
            <w:sz w:val="17"/>
            <w:szCs w:val="17"/>
            <w:lang w:val="es-ES_tradnl"/>
            <w:rPrChange w:id="516" w:author="Author">
              <w:rPr>
                <w:sz w:val="17"/>
                <w:szCs w:val="17"/>
              </w:rPr>
            </w:rPrChange>
          </w:rPr>
          <w:t>el elemento de dato “Código de excepción de publicación”.</w:t>
        </w:r>
        <w:r w:rsidR="00764380" w:rsidRPr="00703040">
          <w:rPr>
            <w:sz w:val="17"/>
            <w:szCs w:val="17"/>
            <w:lang w:val="es-ES_tradnl"/>
            <w:rPrChange w:id="517" w:author="Author">
              <w:rPr>
                <w:sz w:val="17"/>
                <w:szCs w:val="17"/>
              </w:rPr>
            </w:rPrChange>
          </w:rPr>
          <w:t xml:space="preserve"> </w:t>
        </w:r>
      </w:ins>
    </w:p>
    <w:p w14:paraId="277258F3" w14:textId="07D3A6CD" w:rsidR="00412D6E" w:rsidRPr="00703040" w:rsidRDefault="00412D6E">
      <w:pPr>
        <w:pStyle w:val="ONUME"/>
        <w:tabs>
          <w:tab w:val="clear" w:pos="851"/>
        </w:tabs>
        <w:ind w:left="0"/>
        <w:rPr>
          <w:ins w:id="518" w:author="Author"/>
          <w:sz w:val="17"/>
          <w:szCs w:val="17"/>
          <w:lang w:val="es-ES_tradnl"/>
          <w:rPrChange w:id="519" w:author="Author">
            <w:rPr>
              <w:ins w:id="520" w:author="Author"/>
              <w:sz w:val="17"/>
              <w:szCs w:val="17"/>
            </w:rPr>
          </w:rPrChange>
        </w:rPr>
        <w:pPrChange w:id="521" w:author="Author">
          <w:pPr>
            <w:pStyle w:val="ONUME"/>
            <w:ind w:left="0"/>
          </w:pPr>
        </w:pPrChange>
      </w:pPr>
      <w:ins w:id="522" w:author="Author">
        <w:r w:rsidRPr="00703040">
          <w:rPr>
            <w:sz w:val="17"/>
            <w:szCs w:val="17"/>
            <w:lang w:val="es-ES_tradnl"/>
            <w:rPrChange w:id="523" w:author="Author">
              <w:rPr>
                <w:sz w:val="17"/>
                <w:szCs w:val="17"/>
              </w:rPr>
            </w:rPrChange>
          </w:rPr>
          <w:t>Los siguientes códigos de una única letra alfabética deberán utilizarse para indicar el motivo de la no disponibilidad del documento completo publicado, al que se ha asignado el número correspondiente:</w:t>
        </w:r>
      </w:ins>
    </w:p>
    <w:tbl>
      <w:tblPr>
        <w:tblStyle w:val="TableGrid"/>
        <w:tblW w:w="0" w:type="auto"/>
        <w:tblInd w:w="834" w:type="dxa"/>
        <w:tblLook w:val="04A0" w:firstRow="1" w:lastRow="0" w:firstColumn="1" w:lastColumn="0" w:noHBand="0" w:noVBand="1"/>
      </w:tblPr>
      <w:tblGrid>
        <w:gridCol w:w="1326"/>
        <w:gridCol w:w="7185"/>
        <w:tblGridChange w:id="524">
          <w:tblGrid>
            <w:gridCol w:w="1326"/>
            <w:gridCol w:w="7185"/>
          </w:tblGrid>
        </w:tblGridChange>
      </w:tblGrid>
      <w:tr w:rsidR="004F0B1A" w:rsidRPr="00317BB8" w14:paraId="291C01AF" w14:textId="77777777" w:rsidTr="00DF6857">
        <w:trPr>
          <w:ins w:id="525" w:author="Author"/>
        </w:trPr>
        <w:tc>
          <w:tcPr>
            <w:tcW w:w="1326" w:type="dxa"/>
          </w:tcPr>
          <w:p w14:paraId="5233BF03" w14:textId="395ED743" w:rsidR="004F0B1A" w:rsidRPr="00703040" w:rsidRDefault="004F0B1A" w:rsidP="007B6078">
            <w:pPr>
              <w:rPr>
                <w:ins w:id="526" w:author="Author"/>
                <w:b/>
                <w:bCs/>
                <w:sz w:val="17"/>
                <w:szCs w:val="17"/>
                <w:lang w:val="es-ES_tradnl"/>
                <w:rPrChange w:id="527" w:author="Author">
                  <w:rPr>
                    <w:ins w:id="528" w:author="Author"/>
                    <w:sz w:val="17"/>
                    <w:szCs w:val="17"/>
                    <w:lang w:val="es-ES_tradnl"/>
                  </w:rPr>
                </w:rPrChange>
              </w:rPr>
            </w:pPr>
            <w:ins w:id="529" w:author="Author">
              <w:r w:rsidRPr="00703040">
                <w:rPr>
                  <w:b/>
                  <w:bCs/>
                  <w:sz w:val="17"/>
                  <w:szCs w:val="17"/>
                  <w:lang w:val="es-ES_tradnl"/>
                  <w:rPrChange w:id="530" w:author="Author">
                    <w:rPr>
                      <w:sz w:val="17"/>
                      <w:szCs w:val="17"/>
                      <w:lang w:val="es-ES_tradnl"/>
                    </w:rPr>
                  </w:rPrChange>
                </w:rPr>
                <w:t>Letra del código de excepción de publicación</w:t>
              </w:r>
            </w:ins>
          </w:p>
        </w:tc>
        <w:tc>
          <w:tcPr>
            <w:tcW w:w="7185" w:type="dxa"/>
          </w:tcPr>
          <w:p w14:paraId="2633B7B9" w14:textId="5EAA38F8" w:rsidR="004F0B1A" w:rsidRPr="00703040" w:rsidRDefault="004F0B1A" w:rsidP="00672049">
            <w:pPr>
              <w:spacing w:before="120" w:after="120"/>
              <w:rPr>
                <w:ins w:id="531" w:author="Author"/>
                <w:b/>
                <w:bCs/>
                <w:sz w:val="17"/>
                <w:szCs w:val="17"/>
                <w:lang w:val="es-ES_tradnl"/>
                <w:rPrChange w:id="532" w:author="Author">
                  <w:rPr>
                    <w:ins w:id="533" w:author="Author"/>
                    <w:sz w:val="17"/>
                    <w:szCs w:val="17"/>
                    <w:lang w:val="es-ES_tradnl"/>
                  </w:rPr>
                </w:rPrChange>
              </w:rPr>
            </w:pPr>
            <w:ins w:id="534" w:author="Author">
              <w:r w:rsidRPr="00703040">
                <w:rPr>
                  <w:b/>
                  <w:bCs/>
                  <w:sz w:val="17"/>
                  <w:szCs w:val="17"/>
                  <w:lang w:val="es-ES_tradnl"/>
                  <w:rPrChange w:id="535" w:author="Author">
                    <w:rPr>
                      <w:sz w:val="17"/>
                      <w:szCs w:val="17"/>
                      <w:lang w:val="es-ES_tradnl"/>
                    </w:rPr>
                  </w:rPrChange>
                </w:rPr>
                <w:t>Descripción del código</w:t>
              </w:r>
            </w:ins>
          </w:p>
        </w:tc>
      </w:tr>
      <w:tr w:rsidR="00DF6857" w:rsidRPr="00BB4B2E" w14:paraId="6206561D" w14:textId="77777777" w:rsidTr="00703040">
        <w:tblPrEx>
          <w:tblW w:w="0" w:type="auto"/>
          <w:tblInd w:w="834" w:type="dxa"/>
          <w:tblPrExChange w:id="536" w:author="Author">
            <w:tblPrEx>
              <w:tblW w:w="0" w:type="auto"/>
              <w:tblInd w:w="834" w:type="dxa"/>
            </w:tblPrEx>
          </w:tblPrExChange>
        </w:tblPrEx>
        <w:trPr>
          <w:ins w:id="537" w:author="Author"/>
        </w:trPr>
        <w:tc>
          <w:tcPr>
            <w:tcW w:w="1326" w:type="dxa"/>
            <w:tcPrChange w:id="538" w:author="Author">
              <w:tcPr>
                <w:tcW w:w="1434" w:type="dxa"/>
              </w:tcPr>
            </w:tcPrChange>
          </w:tcPr>
          <w:p w14:paraId="7E7757A5" w14:textId="0924223D" w:rsidR="00DF6857" w:rsidRPr="00317BB8" w:rsidRDefault="001D75B9" w:rsidP="007B6078">
            <w:pPr>
              <w:rPr>
                <w:ins w:id="539" w:author="Author"/>
                <w:sz w:val="17"/>
                <w:szCs w:val="17"/>
                <w:lang w:val="es-ES_tradnl"/>
              </w:rPr>
            </w:pPr>
            <w:ins w:id="540" w:author="Author">
              <w:r w:rsidRPr="00317BB8">
                <w:rPr>
                  <w:sz w:val="17"/>
                  <w:szCs w:val="17"/>
                  <w:lang w:val="es-ES_tradnl"/>
                </w:rPr>
                <w:t>C</w:t>
              </w:r>
            </w:ins>
          </w:p>
        </w:tc>
        <w:tc>
          <w:tcPr>
            <w:tcW w:w="7185" w:type="dxa"/>
            <w:tcPrChange w:id="541" w:author="Author">
              <w:tcPr>
                <w:tcW w:w="7828" w:type="dxa"/>
              </w:tcPr>
            </w:tcPrChange>
          </w:tcPr>
          <w:p w14:paraId="436A59DD" w14:textId="0854E1F8" w:rsidR="00DF6857" w:rsidRPr="00317BB8" w:rsidRDefault="00CF2F4A" w:rsidP="00672049">
            <w:pPr>
              <w:spacing w:before="60" w:after="60"/>
              <w:rPr>
                <w:ins w:id="542" w:author="Author"/>
                <w:sz w:val="17"/>
                <w:szCs w:val="17"/>
                <w:lang w:val="es-ES_tradnl"/>
              </w:rPr>
            </w:pPr>
            <w:ins w:id="543" w:author="Author">
              <w:r w:rsidRPr="00317BB8">
                <w:rPr>
                  <w:sz w:val="17"/>
                  <w:szCs w:val="17"/>
                  <w:lang w:val="es-ES_tradnl"/>
                </w:rPr>
                <w:t>Documento de publicación defectuoso</w:t>
              </w:r>
              <w:r w:rsidR="00464B6E" w:rsidRPr="00317BB8">
                <w:rPr>
                  <w:sz w:val="17"/>
                  <w:szCs w:val="17"/>
                  <w:lang w:val="es-ES_tradnl"/>
                </w:rPr>
                <w:t>,</w:t>
              </w:r>
              <w:r w:rsidRPr="00317BB8">
                <w:rPr>
                  <w:sz w:val="17"/>
                  <w:szCs w:val="17"/>
                  <w:lang w:val="es-ES_tradnl"/>
                </w:rPr>
                <w:t xml:space="preserve"> </w:t>
              </w:r>
              <w:r w:rsidR="00464B6E" w:rsidRPr="00317BB8">
                <w:rPr>
                  <w:sz w:val="17"/>
                  <w:szCs w:val="17"/>
                  <w:lang w:val="es-ES_tradnl"/>
                </w:rPr>
                <w:t>de modo que no se pueden efectuar búsquedas en todo el texto</w:t>
              </w:r>
              <w:r w:rsidR="00B42CAC" w:rsidRPr="00317BB8">
                <w:rPr>
                  <w:sz w:val="17"/>
                  <w:szCs w:val="17"/>
                  <w:lang w:val="es-ES_tradnl"/>
                </w:rPr>
                <w:t>.</w:t>
              </w:r>
            </w:ins>
          </w:p>
        </w:tc>
      </w:tr>
      <w:tr w:rsidR="001D75B9" w:rsidRPr="00BB4B2E" w14:paraId="49B3558F" w14:textId="77777777" w:rsidTr="00703040">
        <w:tblPrEx>
          <w:tblW w:w="0" w:type="auto"/>
          <w:tblInd w:w="834" w:type="dxa"/>
          <w:tblPrExChange w:id="544" w:author="Author">
            <w:tblPrEx>
              <w:tblW w:w="0" w:type="auto"/>
              <w:tblInd w:w="834" w:type="dxa"/>
            </w:tblPrEx>
          </w:tblPrExChange>
        </w:tblPrEx>
        <w:trPr>
          <w:ins w:id="545" w:author="Author"/>
        </w:trPr>
        <w:tc>
          <w:tcPr>
            <w:tcW w:w="1326" w:type="dxa"/>
            <w:tcPrChange w:id="546" w:author="Author">
              <w:tcPr>
                <w:tcW w:w="1434" w:type="dxa"/>
              </w:tcPr>
            </w:tcPrChange>
          </w:tcPr>
          <w:p w14:paraId="282286C8" w14:textId="2695A3C2" w:rsidR="001D75B9" w:rsidRPr="00317BB8" w:rsidRDefault="001D75B9" w:rsidP="001D75B9">
            <w:pPr>
              <w:rPr>
                <w:ins w:id="547" w:author="Author"/>
                <w:sz w:val="17"/>
                <w:szCs w:val="17"/>
                <w:lang w:val="es-ES_tradnl"/>
              </w:rPr>
            </w:pPr>
            <w:ins w:id="548" w:author="Author">
              <w:r w:rsidRPr="00317BB8">
                <w:rPr>
                  <w:sz w:val="17"/>
                  <w:szCs w:val="17"/>
                  <w:lang w:val="es-ES_tradnl"/>
                </w:rPr>
                <w:t>D</w:t>
              </w:r>
            </w:ins>
          </w:p>
        </w:tc>
        <w:tc>
          <w:tcPr>
            <w:tcW w:w="7185" w:type="dxa"/>
            <w:tcPrChange w:id="549" w:author="Author">
              <w:tcPr>
                <w:tcW w:w="7828" w:type="dxa"/>
              </w:tcPr>
            </w:tcPrChange>
          </w:tcPr>
          <w:p w14:paraId="4F995DE1" w14:textId="562AFE6A" w:rsidR="001D75B9" w:rsidRPr="00317BB8" w:rsidRDefault="001D75B9" w:rsidP="00672049">
            <w:pPr>
              <w:spacing w:before="60" w:after="60"/>
              <w:rPr>
                <w:ins w:id="550" w:author="Author"/>
                <w:sz w:val="17"/>
                <w:szCs w:val="17"/>
                <w:lang w:val="es-ES_tradnl"/>
              </w:rPr>
            </w:pPr>
            <w:ins w:id="551" w:author="Author">
              <w:r w:rsidRPr="00317BB8">
                <w:rPr>
                  <w:sz w:val="17"/>
                  <w:szCs w:val="17"/>
                  <w:lang w:val="es-ES_tradnl"/>
                </w:rPr>
                <w:t>Documentos suprimidos después de la publicación</w:t>
              </w:r>
              <w:r w:rsidR="00B42CAC" w:rsidRPr="00317BB8">
                <w:rPr>
                  <w:sz w:val="17"/>
                  <w:szCs w:val="17"/>
                  <w:lang w:val="es-ES_tradnl"/>
                </w:rPr>
                <w:t>.</w:t>
              </w:r>
            </w:ins>
          </w:p>
        </w:tc>
      </w:tr>
      <w:tr w:rsidR="001D75B9" w:rsidRPr="00BB4B2E" w14:paraId="2074A30F" w14:textId="77777777" w:rsidTr="00703040">
        <w:tblPrEx>
          <w:tblW w:w="0" w:type="auto"/>
          <w:tblInd w:w="834" w:type="dxa"/>
          <w:tblPrExChange w:id="552" w:author="Author">
            <w:tblPrEx>
              <w:tblW w:w="0" w:type="auto"/>
              <w:tblInd w:w="834" w:type="dxa"/>
            </w:tblPrEx>
          </w:tblPrExChange>
        </w:tblPrEx>
        <w:trPr>
          <w:ins w:id="553" w:author="Author"/>
        </w:trPr>
        <w:tc>
          <w:tcPr>
            <w:tcW w:w="1326" w:type="dxa"/>
            <w:tcPrChange w:id="554" w:author="Author">
              <w:tcPr>
                <w:tcW w:w="1434" w:type="dxa"/>
              </w:tcPr>
            </w:tcPrChange>
          </w:tcPr>
          <w:p w14:paraId="7FE61A19" w14:textId="2A991482" w:rsidR="001D75B9" w:rsidRPr="00317BB8" w:rsidRDefault="001D75B9" w:rsidP="001D75B9">
            <w:pPr>
              <w:rPr>
                <w:ins w:id="555" w:author="Author"/>
                <w:sz w:val="17"/>
                <w:szCs w:val="17"/>
                <w:lang w:val="es-ES_tradnl"/>
              </w:rPr>
            </w:pPr>
            <w:ins w:id="556" w:author="Author">
              <w:r w:rsidRPr="00317BB8">
                <w:rPr>
                  <w:sz w:val="17"/>
                  <w:szCs w:val="17"/>
                  <w:lang w:val="es-ES_tradnl"/>
                </w:rPr>
                <w:t>E</w:t>
              </w:r>
            </w:ins>
          </w:p>
        </w:tc>
        <w:tc>
          <w:tcPr>
            <w:tcW w:w="7185" w:type="dxa"/>
            <w:tcPrChange w:id="557" w:author="Author">
              <w:tcPr>
                <w:tcW w:w="7828" w:type="dxa"/>
              </w:tcPr>
            </w:tcPrChange>
          </w:tcPr>
          <w:p w14:paraId="39843867" w14:textId="4DB49BFD" w:rsidR="001D75B9" w:rsidRPr="00317BB8" w:rsidRDefault="001D75B9" w:rsidP="00672049">
            <w:pPr>
              <w:spacing w:before="60" w:after="60"/>
              <w:rPr>
                <w:ins w:id="558" w:author="Author"/>
                <w:sz w:val="17"/>
                <w:szCs w:val="17"/>
                <w:lang w:val="es-ES_tradnl"/>
              </w:rPr>
            </w:pPr>
            <w:ins w:id="559" w:author="Author">
              <w:r w:rsidRPr="00317BB8">
                <w:rPr>
                  <w:sz w:val="17"/>
                  <w:szCs w:val="17"/>
                  <w:lang w:val="es-ES_tradnl"/>
                </w:rPr>
                <w:t>Número de publicación asignado por la OPI y que representa una entrada en la fase nacional/regional del PCT (por ejemplo, Euro-PCT). No se ha publicado un documento correspondiente. Una solicitud Euro-PCT es una solicitud de patente internacional (PCT) que ha entrado en la fase regional europea.</w:t>
              </w:r>
            </w:ins>
          </w:p>
        </w:tc>
      </w:tr>
      <w:tr w:rsidR="001D75B9" w:rsidRPr="00BB4B2E" w14:paraId="66FD76C1" w14:textId="77777777" w:rsidTr="00703040">
        <w:tblPrEx>
          <w:tblW w:w="0" w:type="auto"/>
          <w:tblInd w:w="834" w:type="dxa"/>
          <w:tblPrExChange w:id="560" w:author="Author">
            <w:tblPrEx>
              <w:tblW w:w="0" w:type="auto"/>
              <w:tblInd w:w="834" w:type="dxa"/>
            </w:tblPrEx>
          </w:tblPrExChange>
        </w:tblPrEx>
        <w:trPr>
          <w:ins w:id="561" w:author="Author"/>
        </w:trPr>
        <w:tc>
          <w:tcPr>
            <w:tcW w:w="1326" w:type="dxa"/>
            <w:tcPrChange w:id="562" w:author="Author">
              <w:tcPr>
                <w:tcW w:w="1434" w:type="dxa"/>
              </w:tcPr>
            </w:tcPrChange>
          </w:tcPr>
          <w:p w14:paraId="35A02F8C" w14:textId="0CECFB08" w:rsidR="001D75B9" w:rsidRPr="00317BB8" w:rsidRDefault="001D75B9" w:rsidP="001D75B9">
            <w:pPr>
              <w:rPr>
                <w:ins w:id="563" w:author="Author"/>
                <w:sz w:val="17"/>
                <w:szCs w:val="17"/>
                <w:lang w:val="es-ES_tradnl"/>
              </w:rPr>
            </w:pPr>
            <w:ins w:id="564" w:author="Author">
              <w:r w:rsidRPr="00317BB8">
                <w:rPr>
                  <w:sz w:val="17"/>
                  <w:szCs w:val="17"/>
                  <w:lang w:val="es-ES_tradnl"/>
                </w:rPr>
                <w:t>M</w:t>
              </w:r>
            </w:ins>
          </w:p>
        </w:tc>
        <w:tc>
          <w:tcPr>
            <w:tcW w:w="7185" w:type="dxa"/>
            <w:tcPrChange w:id="565" w:author="Author">
              <w:tcPr>
                <w:tcW w:w="7828" w:type="dxa"/>
              </w:tcPr>
            </w:tcPrChange>
          </w:tcPr>
          <w:p w14:paraId="5D4CD112" w14:textId="39FC491B" w:rsidR="001D75B9" w:rsidRPr="00317BB8" w:rsidRDefault="001D75B9" w:rsidP="00672049">
            <w:pPr>
              <w:spacing w:before="60" w:after="60"/>
              <w:rPr>
                <w:ins w:id="566" w:author="Author"/>
                <w:sz w:val="17"/>
                <w:szCs w:val="17"/>
                <w:lang w:val="es-ES_tradnl"/>
              </w:rPr>
            </w:pPr>
            <w:ins w:id="567" w:author="Author">
              <w:r w:rsidRPr="00317BB8">
                <w:rPr>
                  <w:sz w:val="17"/>
                  <w:szCs w:val="17"/>
                  <w:lang w:val="es-ES_tradnl"/>
                </w:rPr>
                <w:t xml:space="preserve">Documento publicado </w:t>
              </w:r>
              <w:r w:rsidR="00762EB7" w:rsidRPr="00317BB8">
                <w:rPr>
                  <w:sz w:val="17"/>
                  <w:szCs w:val="17"/>
                  <w:lang w:val="es-ES_tradnl"/>
                </w:rPr>
                <w:t xml:space="preserve">que se considera </w:t>
              </w:r>
              <w:r w:rsidRPr="00317BB8">
                <w:rPr>
                  <w:sz w:val="17"/>
                  <w:szCs w:val="17"/>
                  <w:lang w:val="es-ES_tradnl"/>
                </w:rPr>
                <w:t>omitido.</w:t>
              </w:r>
            </w:ins>
          </w:p>
        </w:tc>
      </w:tr>
      <w:tr w:rsidR="001D75B9" w:rsidRPr="00BB4B2E" w14:paraId="03786B67" w14:textId="77777777" w:rsidTr="00703040">
        <w:tblPrEx>
          <w:tblW w:w="0" w:type="auto"/>
          <w:tblInd w:w="834" w:type="dxa"/>
          <w:tblPrExChange w:id="568" w:author="Author">
            <w:tblPrEx>
              <w:tblW w:w="0" w:type="auto"/>
              <w:tblInd w:w="834" w:type="dxa"/>
            </w:tblPrEx>
          </w:tblPrExChange>
        </w:tblPrEx>
        <w:trPr>
          <w:ins w:id="569" w:author="Author"/>
        </w:trPr>
        <w:tc>
          <w:tcPr>
            <w:tcW w:w="1326" w:type="dxa"/>
            <w:tcPrChange w:id="570" w:author="Author">
              <w:tcPr>
                <w:tcW w:w="1434" w:type="dxa"/>
              </w:tcPr>
            </w:tcPrChange>
          </w:tcPr>
          <w:p w14:paraId="24C1B470" w14:textId="60D9F4B1" w:rsidR="001D75B9" w:rsidRPr="00317BB8" w:rsidRDefault="001D75B9" w:rsidP="001D75B9">
            <w:pPr>
              <w:rPr>
                <w:ins w:id="571" w:author="Author"/>
                <w:sz w:val="17"/>
                <w:szCs w:val="17"/>
                <w:lang w:val="es-ES_tradnl"/>
              </w:rPr>
            </w:pPr>
            <w:ins w:id="572" w:author="Author">
              <w:r w:rsidRPr="00317BB8">
                <w:rPr>
                  <w:sz w:val="17"/>
                  <w:szCs w:val="17"/>
                  <w:lang w:val="es-ES_tradnl"/>
                </w:rPr>
                <w:t>N</w:t>
              </w:r>
            </w:ins>
          </w:p>
        </w:tc>
        <w:tc>
          <w:tcPr>
            <w:tcW w:w="7185" w:type="dxa"/>
            <w:tcPrChange w:id="573" w:author="Author">
              <w:tcPr>
                <w:tcW w:w="7828" w:type="dxa"/>
              </w:tcPr>
            </w:tcPrChange>
          </w:tcPr>
          <w:p w14:paraId="3633FCDD" w14:textId="602B2550" w:rsidR="001D75B9" w:rsidRPr="00317BB8" w:rsidRDefault="00762EB7" w:rsidP="00672049">
            <w:pPr>
              <w:spacing w:before="60" w:after="60"/>
              <w:rPr>
                <w:ins w:id="574" w:author="Author"/>
                <w:sz w:val="17"/>
                <w:szCs w:val="17"/>
                <w:lang w:val="es-ES_tradnl"/>
              </w:rPr>
            </w:pPr>
            <w:ins w:id="575" w:author="Author">
              <w:r w:rsidRPr="00317BB8">
                <w:rPr>
                  <w:sz w:val="17"/>
                  <w:szCs w:val="17"/>
                  <w:lang w:val="es-ES_tradnl"/>
                </w:rPr>
                <w:t>Intervalo de n</w:t>
              </w:r>
              <w:r w:rsidR="001D75B9" w:rsidRPr="00317BB8">
                <w:rPr>
                  <w:sz w:val="17"/>
                  <w:szCs w:val="17"/>
                  <w:lang w:val="es-ES_tradnl"/>
                </w:rPr>
                <w:t>úmero de publicación</w:t>
              </w:r>
              <w:r w:rsidR="00881157" w:rsidRPr="00317BB8">
                <w:rPr>
                  <w:sz w:val="17"/>
                  <w:szCs w:val="17"/>
                  <w:lang w:val="es-ES_tradnl"/>
                </w:rPr>
                <w:t xml:space="preserve"> para el que nunca se ha producido un documento de publicación</w:t>
              </w:r>
              <w:r w:rsidR="00B42CAC" w:rsidRPr="00317BB8">
                <w:rPr>
                  <w:sz w:val="17"/>
                  <w:szCs w:val="17"/>
                  <w:lang w:val="es-ES_tradnl"/>
                </w:rPr>
                <w:t>.</w:t>
              </w:r>
            </w:ins>
          </w:p>
        </w:tc>
      </w:tr>
      <w:tr w:rsidR="00CF2F4A" w:rsidRPr="00BB4B2E" w14:paraId="1A74436B" w14:textId="77777777" w:rsidTr="00703040">
        <w:tblPrEx>
          <w:tblW w:w="0" w:type="auto"/>
          <w:tblInd w:w="834" w:type="dxa"/>
          <w:tblPrExChange w:id="576" w:author="Author">
            <w:tblPrEx>
              <w:tblW w:w="0" w:type="auto"/>
              <w:tblInd w:w="834" w:type="dxa"/>
            </w:tblPrEx>
          </w:tblPrExChange>
        </w:tblPrEx>
        <w:trPr>
          <w:ins w:id="577" w:author="Author"/>
        </w:trPr>
        <w:tc>
          <w:tcPr>
            <w:tcW w:w="1326" w:type="dxa"/>
            <w:tcPrChange w:id="578" w:author="Author">
              <w:tcPr>
                <w:tcW w:w="1434" w:type="dxa"/>
              </w:tcPr>
            </w:tcPrChange>
          </w:tcPr>
          <w:p w14:paraId="4163FB68" w14:textId="4BFF27FC" w:rsidR="00CF2F4A" w:rsidRPr="00317BB8" w:rsidRDefault="00CF2F4A" w:rsidP="00CF2F4A">
            <w:pPr>
              <w:rPr>
                <w:ins w:id="579" w:author="Author"/>
                <w:sz w:val="17"/>
                <w:szCs w:val="17"/>
                <w:lang w:val="es-ES_tradnl"/>
              </w:rPr>
            </w:pPr>
            <w:ins w:id="580" w:author="Author">
              <w:r w:rsidRPr="00317BB8">
                <w:rPr>
                  <w:sz w:val="17"/>
                  <w:szCs w:val="17"/>
                  <w:lang w:val="es-ES_tradnl"/>
                </w:rPr>
                <w:t>P</w:t>
              </w:r>
            </w:ins>
          </w:p>
        </w:tc>
        <w:tc>
          <w:tcPr>
            <w:tcW w:w="7185" w:type="dxa"/>
            <w:tcPrChange w:id="581" w:author="Author">
              <w:tcPr>
                <w:tcW w:w="7828" w:type="dxa"/>
              </w:tcPr>
            </w:tcPrChange>
          </w:tcPr>
          <w:p w14:paraId="33B0A344" w14:textId="08D05169" w:rsidR="00CF2F4A" w:rsidRPr="00317BB8" w:rsidRDefault="00CF2F4A" w:rsidP="00672049">
            <w:pPr>
              <w:spacing w:before="60" w:after="60"/>
              <w:rPr>
                <w:ins w:id="582" w:author="Author"/>
                <w:sz w:val="17"/>
                <w:szCs w:val="17"/>
                <w:lang w:val="es-ES_tradnl"/>
              </w:rPr>
            </w:pPr>
            <w:ins w:id="583" w:author="Author">
              <w:r w:rsidRPr="00317BB8">
                <w:rPr>
                  <w:sz w:val="17"/>
                  <w:szCs w:val="17"/>
                  <w:lang w:val="es-ES_tradnl"/>
                </w:rPr>
                <w:t>Documento</w:t>
              </w:r>
              <w:r w:rsidR="00560923" w:rsidRPr="00317BB8">
                <w:rPr>
                  <w:sz w:val="17"/>
                  <w:szCs w:val="17"/>
                  <w:lang w:val="es-ES_tradnl"/>
                </w:rPr>
                <w:t xml:space="preserve"> de publicación </w:t>
              </w:r>
              <w:r w:rsidRPr="00317BB8">
                <w:rPr>
                  <w:sz w:val="17"/>
                  <w:szCs w:val="17"/>
                  <w:lang w:val="es-ES_tradnl"/>
                </w:rPr>
                <w:t>disponible</w:t>
              </w:r>
              <w:r w:rsidR="00560923" w:rsidRPr="00317BB8">
                <w:rPr>
                  <w:sz w:val="17"/>
                  <w:szCs w:val="17"/>
                  <w:lang w:val="es-ES_tradnl"/>
                </w:rPr>
                <w:t xml:space="preserve"> únicamente</w:t>
              </w:r>
              <w:r w:rsidRPr="00317BB8">
                <w:rPr>
                  <w:sz w:val="17"/>
                  <w:szCs w:val="17"/>
                  <w:lang w:val="es-ES_tradnl"/>
                </w:rPr>
                <w:t xml:space="preserve"> n papel.</w:t>
              </w:r>
            </w:ins>
          </w:p>
        </w:tc>
      </w:tr>
      <w:tr w:rsidR="00CF2F4A" w:rsidRPr="00BB4B2E" w14:paraId="09ABF08A" w14:textId="77777777" w:rsidTr="00703040">
        <w:tblPrEx>
          <w:tblW w:w="0" w:type="auto"/>
          <w:tblInd w:w="834" w:type="dxa"/>
          <w:tblPrExChange w:id="584" w:author="Author">
            <w:tblPrEx>
              <w:tblW w:w="0" w:type="auto"/>
              <w:tblInd w:w="834" w:type="dxa"/>
            </w:tblPrEx>
          </w:tblPrExChange>
        </w:tblPrEx>
        <w:trPr>
          <w:ins w:id="585" w:author="Author"/>
        </w:trPr>
        <w:tc>
          <w:tcPr>
            <w:tcW w:w="1326" w:type="dxa"/>
            <w:tcPrChange w:id="586" w:author="Author">
              <w:tcPr>
                <w:tcW w:w="1434" w:type="dxa"/>
              </w:tcPr>
            </w:tcPrChange>
          </w:tcPr>
          <w:p w14:paraId="794B1FEE" w14:textId="6DD3FC00" w:rsidR="00CF2F4A" w:rsidRPr="00317BB8" w:rsidRDefault="00CF2F4A" w:rsidP="00CF2F4A">
            <w:pPr>
              <w:rPr>
                <w:ins w:id="587" w:author="Author"/>
                <w:sz w:val="17"/>
                <w:szCs w:val="17"/>
                <w:lang w:val="es-ES_tradnl"/>
              </w:rPr>
            </w:pPr>
            <w:ins w:id="588" w:author="Author">
              <w:r w:rsidRPr="00317BB8">
                <w:rPr>
                  <w:sz w:val="17"/>
                  <w:szCs w:val="17"/>
                  <w:lang w:val="es-ES_tradnl"/>
                </w:rPr>
                <w:t>W</w:t>
              </w:r>
            </w:ins>
          </w:p>
        </w:tc>
        <w:tc>
          <w:tcPr>
            <w:tcW w:w="7185" w:type="dxa"/>
            <w:tcPrChange w:id="589" w:author="Author">
              <w:tcPr>
                <w:tcW w:w="7828" w:type="dxa"/>
              </w:tcPr>
            </w:tcPrChange>
          </w:tcPr>
          <w:p w14:paraId="5214F947" w14:textId="6D0F5888" w:rsidR="00CF2F4A" w:rsidRPr="00317BB8" w:rsidRDefault="008F62D9" w:rsidP="00672049">
            <w:pPr>
              <w:spacing w:before="60" w:after="60"/>
              <w:rPr>
                <w:ins w:id="590" w:author="Author"/>
                <w:sz w:val="17"/>
                <w:szCs w:val="17"/>
                <w:lang w:val="es-ES_tradnl"/>
              </w:rPr>
            </w:pPr>
            <w:ins w:id="591" w:author="Author">
              <w:r w:rsidRPr="00317BB8">
                <w:rPr>
                  <w:sz w:val="17"/>
                  <w:szCs w:val="17"/>
                  <w:lang w:val="es-ES_tradnl"/>
                </w:rPr>
                <w:t>Número de publicación asignado pero retirado antes de la publicación del documento.</w:t>
              </w:r>
            </w:ins>
          </w:p>
        </w:tc>
      </w:tr>
      <w:tr w:rsidR="00CF2F4A" w:rsidRPr="00BB4B2E" w14:paraId="1344C317" w14:textId="77777777" w:rsidTr="00703040">
        <w:tblPrEx>
          <w:tblW w:w="0" w:type="auto"/>
          <w:tblInd w:w="834" w:type="dxa"/>
          <w:tblPrExChange w:id="592" w:author="Author">
            <w:tblPrEx>
              <w:tblW w:w="0" w:type="auto"/>
              <w:tblInd w:w="834" w:type="dxa"/>
            </w:tblPrEx>
          </w:tblPrExChange>
        </w:tblPrEx>
        <w:trPr>
          <w:ins w:id="593" w:author="Author"/>
        </w:trPr>
        <w:tc>
          <w:tcPr>
            <w:tcW w:w="1326" w:type="dxa"/>
            <w:tcPrChange w:id="594" w:author="Author">
              <w:tcPr>
                <w:tcW w:w="1434" w:type="dxa"/>
              </w:tcPr>
            </w:tcPrChange>
          </w:tcPr>
          <w:p w14:paraId="24378626" w14:textId="7A36C065" w:rsidR="00CF2F4A" w:rsidRPr="00317BB8" w:rsidRDefault="00CF2F4A" w:rsidP="00CF2F4A">
            <w:pPr>
              <w:rPr>
                <w:ins w:id="595" w:author="Author"/>
                <w:sz w:val="17"/>
                <w:szCs w:val="17"/>
                <w:lang w:val="es-ES_tradnl"/>
              </w:rPr>
            </w:pPr>
            <w:ins w:id="596" w:author="Author">
              <w:r w:rsidRPr="00317BB8">
                <w:rPr>
                  <w:sz w:val="17"/>
                  <w:szCs w:val="17"/>
                  <w:lang w:val="es-ES_tradnl"/>
                </w:rPr>
                <w:t>X</w:t>
              </w:r>
            </w:ins>
          </w:p>
        </w:tc>
        <w:tc>
          <w:tcPr>
            <w:tcW w:w="7185" w:type="dxa"/>
            <w:tcPrChange w:id="597" w:author="Author">
              <w:tcPr>
                <w:tcW w:w="7828" w:type="dxa"/>
              </w:tcPr>
            </w:tcPrChange>
          </w:tcPr>
          <w:p w14:paraId="01221322" w14:textId="79004F3F" w:rsidR="00CF2F4A" w:rsidRPr="00317BB8" w:rsidRDefault="00321DE7" w:rsidP="00672049">
            <w:pPr>
              <w:spacing w:before="60" w:after="60"/>
              <w:rPr>
                <w:ins w:id="598" w:author="Author"/>
                <w:sz w:val="17"/>
                <w:szCs w:val="17"/>
                <w:lang w:val="es-ES_tradnl"/>
              </w:rPr>
            </w:pPr>
            <w:ins w:id="599" w:author="Author">
              <w:r w:rsidRPr="00317BB8">
                <w:rPr>
                  <w:sz w:val="17"/>
                  <w:szCs w:val="17"/>
                  <w:lang w:val="es-ES_tradnl"/>
                </w:rPr>
                <w:t>El uso del código “X” debe describirse en el fichero de definición de</w:t>
              </w:r>
              <w:r w:rsidR="00D042A6" w:rsidRPr="00317BB8">
                <w:rPr>
                  <w:sz w:val="17"/>
                  <w:szCs w:val="17"/>
                  <w:lang w:val="es-ES_tradnl"/>
                </w:rPr>
                <w:t>l fichero de referencia de la Oficina de PI.</w:t>
              </w:r>
            </w:ins>
          </w:p>
        </w:tc>
      </w:tr>
    </w:tbl>
    <w:p w14:paraId="6B2B0389" w14:textId="77777777" w:rsidR="001F2ECD" w:rsidRPr="00317BB8" w:rsidRDefault="001F2ECD" w:rsidP="001F2ECD">
      <w:pPr>
        <w:pStyle w:val="ONUME"/>
        <w:numPr>
          <w:ilvl w:val="0"/>
          <w:numId w:val="0"/>
        </w:numPr>
        <w:rPr>
          <w:ins w:id="600" w:author="Author"/>
          <w:sz w:val="17"/>
          <w:szCs w:val="17"/>
          <w:lang w:val="es-ES_tradnl"/>
        </w:rPr>
      </w:pPr>
    </w:p>
    <w:p w14:paraId="7FE68F47" w14:textId="7AE5FEE7" w:rsidR="007C6FC9" w:rsidRPr="00317BB8" w:rsidRDefault="00F953DC" w:rsidP="00763A1A">
      <w:pPr>
        <w:pStyle w:val="ONUME"/>
        <w:tabs>
          <w:tab w:val="clear" w:pos="851"/>
        </w:tabs>
        <w:spacing w:before="60"/>
        <w:ind w:left="0"/>
        <w:rPr>
          <w:ins w:id="601" w:author="Author"/>
          <w:sz w:val="17"/>
          <w:szCs w:val="17"/>
          <w:lang w:val="es-ES_tradnl"/>
        </w:rPr>
      </w:pPr>
      <w:ins w:id="602" w:author="Author">
        <w:r w:rsidRPr="00317BB8">
          <w:rPr>
            <w:sz w:val="17"/>
            <w:szCs w:val="17"/>
            <w:lang w:val="es-ES_tradnl"/>
          </w:rPr>
          <w:t xml:space="preserve">Se recomienda enumerar solamente los números asignados por la OPI, pero si quedaran vacantes pequeños tramos de la secuencia de números (menos de 1000 números de publicación consecutivos), la OPI podrá utilizar el código de excepción </w:t>
        </w:r>
        <w:r w:rsidR="00763A1A" w:rsidRPr="00317BB8">
          <w:rPr>
            <w:sz w:val="17"/>
            <w:szCs w:val="17"/>
            <w:lang w:val="es-ES_tradnl"/>
          </w:rPr>
          <w:t>“</w:t>
        </w:r>
        <w:r w:rsidRPr="00317BB8">
          <w:rPr>
            <w:sz w:val="17"/>
            <w:szCs w:val="17"/>
            <w:lang w:val="es-ES_tradnl"/>
          </w:rPr>
          <w:t>N” para identificar los números no utilizados.</w:t>
        </w:r>
        <w:r w:rsidR="007C6FC9" w:rsidRPr="00317BB8">
          <w:rPr>
            <w:sz w:val="17"/>
            <w:szCs w:val="17"/>
            <w:lang w:val="es-ES_tradnl"/>
          </w:rPr>
          <w:t>.</w:t>
        </w:r>
      </w:ins>
    </w:p>
    <w:p w14:paraId="0E123B59" w14:textId="6FE717EA" w:rsidR="007C6FC9" w:rsidRPr="00317BB8" w:rsidRDefault="00F86416" w:rsidP="005229BE">
      <w:pPr>
        <w:pStyle w:val="Heading3"/>
        <w:rPr>
          <w:ins w:id="603" w:author="Author"/>
          <w:sz w:val="17"/>
          <w:szCs w:val="17"/>
          <w:lang w:val="es-ES_tradnl"/>
        </w:rPr>
      </w:pPr>
      <w:bookmarkStart w:id="604" w:name="_Toc210224265"/>
      <w:ins w:id="605" w:author="Author">
        <w:r w:rsidRPr="00317BB8">
          <w:rPr>
            <w:sz w:val="17"/>
            <w:szCs w:val="17"/>
            <w:lang w:val="es-ES_tradnl"/>
          </w:rPr>
          <w:t>Indicadores que permiten la búsqueda de texto</w:t>
        </w:r>
        <w:bookmarkEnd w:id="604"/>
      </w:ins>
    </w:p>
    <w:p w14:paraId="3F47239A" w14:textId="7BE895F3" w:rsidR="00D75538" w:rsidRPr="00317BB8" w:rsidRDefault="005B01CB" w:rsidP="00763A1A">
      <w:pPr>
        <w:pStyle w:val="ONUME"/>
        <w:tabs>
          <w:tab w:val="clear" w:pos="851"/>
        </w:tabs>
        <w:ind w:left="0"/>
        <w:rPr>
          <w:ins w:id="606" w:author="Author"/>
          <w:sz w:val="17"/>
          <w:szCs w:val="17"/>
          <w:lang w:val="es-ES_tradnl"/>
        </w:rPr>
      </w:pPr>
      <w:ins w:id="607" w:author="Author">
        <w:r w:rsidRPr="00317BB8">
          <w:rPr>
            <w:sz w:val="17"/>
            <w:szCs w:val="17"/>
            <w:lang w:val="es-ES_tradnl"/>
          </w:rPr>
          <w:t>La</w:t>
        </w:r>
        <w:r w:rsidR="00AC70E5" w:rsidRPr="00317BB8">
          <w:rPr>
            <w:sz w:val="17"/>
            <w:szCs w:val="17"/>
            <w:lang w:val="es-ES_tradnl"/>
          </w:rPr>
          <w:t xml:space="preserve"> disponibilidad del resumen de la descripción o de las reivindicaciones de una publicación en un formato de texto susceptible de búsqueda puede indicarse en el fichero de referencia utilizando los indicadores apropiados </w:t>
        </w:r>
        <w:r w:rsidR="007F5C67" w:rsidRPr="00317BB8">
          <w:rPr>
            <w:sz w:val="17"/>
            <w:szCs w:val="17"/>
            <w:lang w:val="es-ES_tradnl"/>
          </w:rPr>
          <w:t xml:space="preserve">de texto </w:t>
        </w:r>
        <w:r w:rsidR="00AC70E5" w:rsidRPr="00317BB8">
          <w:rPr>
            <w:sz w:val="17"/>
            <w:szCs w:val="17"/>
            <w:lang w:val="es-ES_tradnl"/>
          </w:rPr>
          <w:t>susceptible de búsqueda.</w:t>
        </w:r>
      </w:ins>
    </w:p>
    <w:p w14:paraId="6C776229" w14:textId="3DC5E4E6" w:rsidR="00266E1D" w:rsidRPr="00317BB8" w:rsidRDefault="00D75538" w:rsidP="00763A1A">
      <w:pPr>
        <w:pStyle w:val="ONUME"/>
        <w:tabs>
          <w:tab w:val="clear" w:pos="851"/>
        </w:tabs>
        <w:ind w:left="0"/>
        <w:rPr>
          <w:ins w:id="608" w:author="Author"/>
          <w:sz w:val="17"/>
          <w:szCs w:val="17"/>
          <w:lang w:val="es-ES_tradnl"/>
        </w:rPr>
      </w:pPr>
      <w:ins w:id="609" w:author="Author">
        <w:r w:rsidRPr="00317BB8">
          <w:rPr>
            <w:sz w:val="17"/>
            <w:szCs w:val="17"/>
            <w:lang w:val="es-ES_tradnl"/>
          </w:rPr>
          <w:t xml:space="preserve">La </w:t>
        </w:r>
        <w:r w:rsidR="005B01CB" w:rsidRPr="00317BB8">
          <w:rPr>
            <w:sz w:val="17"/>
            <w:szCs w:val="17"/>
            <w:lang w:val="es-ES_tradnl"/>
          </w:rPr>
          <w:t>disponibilidad en formato de texto susceptible de búsqueda de cada sección de una publicación debe indicarse en el fichero de referencia con un código "N" para no disponible, o una "U" para disponibilidad desconocida, o los códigos de dos letras de cada idioma correspondiente</w:t>
        </w:r>
        <w:r w:rsidR="00057A55" w:rsidRPr="00317BB8">
          <w:rPr>
            <w:sz w:val="17"/>
            <w:szCs w:val="17"/>
            <w:lang w:val="es-ES_tradnl"/>
          </w:rPr>
          <w:t xml:space="preserve"> puesto a disposición por la OPI, ya sea el idioma original o una traducción oficial</w:t>
        </w:r>
        <w:r w:rsidR="005B01CB" w:rsidRPr="00317BB8">
          <w:rPr>
            <w:sz w:val="17"/>
            <w:szCs w:val="17"/>
            <w:lang w:val="es-ES_tradnl"/>
          </w:rPr>
          <w:t>.</w:t>
        </w:r>
      </w:ins>
    </w:p>
    <w:p w14:paraId="0F38DDD3" w14:textId="7B9F523C" w:rsidR="00057A55" w:rsidRPr="00317BB8" w:rsidRDefault="000B536E" w:rsidP="00763A1A">
      <w:pPr>
        <w:pStyle w:val="ONUME"/>
        <w:tabs>
          <w:tab w:val="clear" w:pos="851"/>
        </w:tabs>
        <w:ind w:left="0"/>
        <w:rPr>
          <w:ins w:id="610" w:author="Author"/>
          <w:sz w:val="17"/>
          <w:szCs w:val="17"/>
          <w:lang w:val="es-ES_tradnl"/>
        </w:rPr>
      </w:pPr>
      <w:ins w:id="611" w:author="Author">
        <w:r w:rsidRPr="00317BB8">
          <w:rPr>
            <w:sz w:val="17"/>
            <w:szCs w:val="17"/>
            <w:lang w:val="es-ES_tradnl"/>
          </w:rPr>
          <w:t xml:space="preserve">El código alfabético de dos letras que identifica del idioma en el que se proporciona el texto debe seguir las recomendaciones de la Norma ST.96 de la OMPI, </w:t>
        </w:r>
        <w:r w:rsidRPr="00703040">
          <w:rPr>
            <w:rFonts w:ascii="Courier New" w:hAnsi="Courier New" w:cs="Courier New"/>
            <w:sz w:val="17"/>
            <w:szCs w:val="17"/>
            <w:lang w:val="es-ES_tradnl"/>
            <w:rPrChange w:id="612" w:author="Author">
              <w:rPr>
                <w:sz w:val="17"/>
                <w:szCs w:val="17"/>
                <w:lang w:val="es-ES_tradnl"/>
              </w:rPr>
            </w:rPrChange>
          </w:rPr>
          <w:t>ExtendedISOLanguageCodeType</w:t>
        </w:r>
        <w:r w:rsidRPr="00317BB8">
          <w:rPr>
            <w:sz w:val="17"/>
            <w:szCs w:val="17"/>
            <w:lang w:val="es-ES_tradnl"/>
          </w:rPr>
          <w:t>, que se basa en la Norma ISO 639-1 "Codes for the representation of names of languages – Part 1: Alpha2-code”.</w:t>
        </w:r>
      </w:ins>
    </w:p>
    <w:p w14:paraId="56C97C99" w14:textId="2401AF98" w:rsidR="00807B26" w:rsidRPr="00317BB8" w:rsidRDefault="00807B26" w:rsidP="0043424B">
      <w:pPr>
        <w:pStyle w:val="Heading3"/>
        <w:spacing w:after="120"/>
        <w:rPr>
          <w:sz w:val="17"/>
          <w:szCs w:val="17"/>
          <w:lang w:val="es-ES_tradnl"/>
        </w:rPr>
      </w:pPr>
      <w:bookmarkStart w:id="613" w:name="_Toc210224266"/>
      <w:del w:id="614" w:author="Author">
        <w:r w:rsidRPr="00317BB8" w:rsidDel="00D25638">
          <w:rPr>
            <w:sz w:val="17"/>
            <w:szCs w:val="17"/>
            <w:lang w:val="es-ES_tradnl"/>
          </w:rPr>
          <w:delText>Format</w:delText>
        </w:r>
        <w:r w:rsidR="00AC5B15" w:rsidRPr="00317BB8" w:rsidDel="00D25638">
          <w:rPr>
            <w:sz w:val="17"/>
            <w:szCs w:val="17"/>
            <w:lang w:val="es-ES_tradnl"/>
          </w:rPr>
          <w:delText>o del fichero</w:delText>
        </w:r>
      </w:del>
      <w:bookmarkEnd w:id="613"/>
      <w:ins w:id="615" w:author="Author">
        <w:r w:rsidR="004E22D1" w:rsidRPr="00317BB8">
          <w:rPr>
            <w:sz w:val="17"/>
            <w:szCs w:val="17"/>
            <w:lang w:val="es-ES_tradnl"/>
          </w:rPr>
          <w:t>TRA</w:t>
        </w:r>
        <w:r w:rsidR="002D4B68" w:rsidRPr="00317BB8">
          <w:rPr>
            <w:sz w:val="17"/>
            <w:szCs w:val="17"/>
            <w:lang w:val="es-ES_tradnl"/>
          </w:rPr>
          <w:t>TAMIENTO</w:t>
        </w:r>
        <w:r w:rsidR="004E22D1" w:rsidRPr="00317BB8">
          <w:rPr>
            <w:sz w:val="17"/>
            <w:szCs w:val="17"/>
            <w:lang w:val="es-ES_tradnl"/>
          </w:rPr>
          <w:t xml:space="preserve"> DEL FICHERO</w:t>
        </w:r>
      </w:ins>
    </w:p>
    <w:p w14:paraId="0FC01318" w14:textId="409CA8B7" w:rsidR="00266E1D" w:rsidRPr="00317BB8" w:rsidRDefault="00FE55E0" w:rsidP="00AA519F">
      <w:pPr>
        <w:pStyle w:val="ONUME"/>
        <w:spacing w:after="120"/>
        <w:ind w:left="0"/>
        <w:rPr>
          <w:ins w:id="616" w:author="Author"/>
          <w:sz w:val="17"/>
          <w:szCs w:val="17"/>
          <w:lang w:val="es-ES_tradnl"/>
        </w:rPr>
      </w:pPr>
      <w:ins w:id="617" w:author="Author">
        <w:r w:rsidRPr="00317BB8">
          <w:rPr>
            <w:sz w:val="17"/>
            <w:szCs w:val="17"/>
            <w:lang w:val="es-ES_tradnl"/>
          </w:rPr>
          <w:t xml:space="preserve">Si una OPI cree necesario generar el fichero de referencia </w:t>
        </w:r>
        <w:r w:rsidR="00DE5EB3" w:rsidRPr="00317BB8">
          <w:rPr>
            <w:sz w:val="17"/>
            <w:szCs w:val="17"/>
            <w:lang w:val="es-ES_tradnl"/>
          </w:rPr>
          <w:t xml:space="preserve">compuesto por varios </w:t>
        </w:r>
        <w:r w:rsidR="00D568E1" w:rsidRPr="00317BB8">
          <w:rPr>
            <w:sz w:val="17"/>
            <w:szCs w:val="17"/>
            <w:lang w:val="es-ES_tradnl"/>
          </w:rPr>
          <w:t>ficheros</w:t>
        </w:r>
        <w:r w:rsidR="00DE5EB3" w:rsidRPr="00317BB8">
          <w:rPr>
            <w:sz w:val="17"/>
            <w:szCs w:val="17"/>
            <w:lang w:val="es-ES_tradnl"/>
          </w:rPr>
          <w:t xml:space="preserve">, se recomienda que la lista de números de publicación se divida teniendo en cuenta uno </w:t>
        </w:r>
        <w:r w:rsidR="003A6A9D" w:rsidRPr="00317BB8">
          <w:rPr>
            <w:sz w:val="17"/>
            <w:szCs w:val="17"/>
            <w:lang w:val="es-ES_tradnl"/>
          </w:rPr>
          <w:t xml:space="preserve">o más </w:t>
        </w:r>
        <w:r w:rsidR="00DE5EB3" w:rsidRPr="00317BB8">
          <w:rPr>
            <w:sz w:val="17"/>
            <w:szCs w:val="17"/>
            <w:lang w:val="es-ES_tradnl"/>
          </w:rPr>
          <w:t>de los criterios siguientes:</w:t>
        </w:r>
      </w:ins>
    </w:p>
    <w:p w14:paraId="0BBD5733" w14:textId="17F429AB" w:rsidR="00DE5EB3" w:rsidRPr="00317BB8" w:rsidRDefault="00B3772A" w:rsidP="00AA519F">
      <w:pPr>
        <w:pStyle w:val="ONUME"/>
        <w:numPr>
          <w:ilvl w:val="0"/>
          <w:numId w:val="54"/>
        </w:numPr>
        <w:spacing w:after="120"/>
        <w:rPr>
          <w:ins w:id="618" w:author="Author"/>
          <w:sz w:val="17"/>
          <w:szCs w:val="17"/>
          <w:lang w:val="es-ES_tradnl"/>
        </w:rPr>
      </w:pPr>
      <w:ins w:id="619" w:author="Author">
        <w:r w:rsidRPr="00317BB8">
          <w:rPr>
            <w:sz w:val="17"/>
            <w:szCs w:val="17"/>
            <w:lang w:val="es-ES_tradnl"/>
          </w:rPr>
          <w:t>fecha de publicación (</w:t>
        </w:r>
        <w:r w:rsidR="00825C1E" w:rsidRPr="00317BB8">
          <w:rPr>
            <w:sz w:val="17"/>
            <w:szCs w:val="17"/>
            <w:lang w:val="es-ES_tradnl"/>
          </w:rPr>
          <w:t xml:space="preserve">un </w:t>
        </w:r>
        <w:r w:rsidR="00D568E1" w:rsidRPr="00317BB8">
          <w:rPr>
            <w:sz w:val="17"/>
            <w:szCs w:val="17"/>
            <w:lang w:val="es-ES_tradnl"/>
          </w:rPr>
          <w:t xml:space="preserve">fichero </w:t>
        </w:r>
        <w:r w:rsidRPr="00317BB8">
          <w:rPr>
            <w:sz w:val="17"/>
            <w:szCs w:val="17"/>
            <w:lang w:val="es-ES_tradnl"/>
          </w:rPr>
          <w:t xml:space="preserve">por año o </w:t>
        </w:r>
        <w:r w:rsidR="00825C1E" w:rsidRPr="00317BB8">
          <w:rPr>
            <w:sz w:val="17"/>
            <w:szCs w:val="17"/>
            <w:lang w:val="es-ES_tradnl"/>
          </w:rPr>
          <w:t xml:space="preserve">por </w:t>
        </w:r>
        <w:r w:rsidRPr="00317BB8">
          <w:rPr>
            <w:sz w:val="17"/>
            <w:szCs w:val="17"/>
            <w:lang w:val="es-ES_tradnl"/>
          </w:rPr>
          <w:t>varios años);</w:t>
        </w:r>
      </w:ins>
    </w:p>
    <w:p w14:paraId="142A9D3F" w14:textId="299A77FF" w:rsidR="00B3772A" w:rsidRPr="00317BB8" w:rsidRDefault="00B3772A" w:rsidP="00DE5EB3">
      <w:pPr>
        <w:pStyle w:val="ONUME"/>
        <w:numPr>
          <w:ilvl w:val="0"/>
          <w:numId w:val="54"/>
        </w:numPr>
        <w:rPr>
          <w:ins w:id="620" w:author="Author"/>
          <w:sz w:val="17"/>
          <w:szCs w:val="17"/>
          <w:lang w:val="es-ES_tradnl"/>
        </w:rPr>
      </w:pPr>
      <w:ins w:id="621" w:author="Author">
        <w:r w:rsidRPr="00317BB8">
          <w:rPr>
            <w:sz w:val="17"/>
            <w:szCs w:val="17"/>
            <w:lang w:val="es-ES_tradnl"/>
          </w:rPr>
          <w:t>nivel de publicación (solicitudes, derechos de PI otorgados); y</w:t>
        </w:r>
      </w:ins>
    </w:p>
    <w:p w14:paraId="31D656ED" w14:textId="6ADF9A34" w:rsidR="00B3772A" w:rsidRPr="00317BB8" w:rsidRDefault="00B3772A">
      <w:pPr>
        <w:pStyle w:val="ONUME"/>
        <w:numPr>
          <w:ilvl w:val="0"/>
          <w:numId w:val="54"/>
        </w:numPr>
        <w:rPr>
          <w:ins w:id="622" w:author="Author"/>
          <w:sz w:val="17"/>
          <w:szCs w:val="17"/>
          <w:lang w:val="es-ES_tradnl"/>
        </w:rPr>
        <w:pPrChange w:id="623" w:author="Author">
          <w:pPr>
            <w:pStyle w:val="ONUME"/>
          </w:pPr>
        </w:pPrChange>
      </w:pPr>
      <w:ins w:id="624" w:author="Author">
        <w:r w:rsidRPr="00317BB8">
          <w:rPr>
            <w:sz w:val="17"/>
            <w:szCs w:val="17"/>
            <w:lang w:val="es-ES_tradnl"/>
          </w:rPr>
          <w:t>tipos de documentos de patente (</w:t>
        </w:r>
        <w:r w:rsidR="00825C1E" w:rsidRPr="00317BB8">
          <w:rPr>
            <w:sz w:val="17"/>
            <w:szCs w:val="17"/>
            <w:lang w:val="es-ES_tradnl"/>
          </w:rPr>
          <w:t xml:space="preserve">un </w:t>
        </w:r>
        <w:r w:rsidR="00D568E1" w:rsidRPr="00317BB8">
          <w:rPr>
            <w:sz w:val="17"/>
            <w:szCs w:val="17"/>
            <w:lang w:val="es-ES_tradnl"/>
          </w:rPr>
          <w:t xml:space="preserve">fichero </w:t>
        </w:r>
        <w:r w:rsidRPr="00317BB8">
          <w:rPr>
            <w:sz w:val="17"/>
            <w:szCs w:val="17"/>
            <w:lang w:val="es-ES_tradnl"/>
          </w:rPr>
          <w:t xml:space="preserve">por </w:t>
        </w:r>
        <w:r w:rsidR="00825C1E" w:rsidRPr="00317BB8">
          <w:rPr>
            <w:sz w:val="17"/>
            <w:szCs w:val="17"/>
            <w:lang w:val="es-ES_tradnl"/>
          </w:rPr>
          <w:t xml:space="preserve">cada </w:t>
        </w:r>
        <w:r w:rsidRPr="00317BB8">
          <w:rPr>
            <w:sz w:val="17"/>
            <w:szCs w:val="17"/>
            <w:lang w:val="es-ES_tradnl"/>
          </w:rPr>
          <w:t>código de clase de documento).</w:t>
        </w:r>
      </w:ins>
    </w:p>
    <w:p w14:paraId="0EA6888E" w14:textId="1FD2B435" w:rsidR="00AE52C5" w:rsidRPr="00317BB8" w:rsidRDefault="00760E96" w:rsidP="00763A1A">
      <w:pPr>
        <w:pStyle w:val="ONUME"/>
        <w:tabs>
          <w:tab w:val="clear" w:pos="851"/>
        </w:tabs>
        <w:ind w:left="0"/>
        <w:rPr>
          <w:ins w:id="625" w:author="Author"/>
          <w:sz w:val="17"/>
          <w:szCs w:val="17"/>
          <w:lang w:val="es-ES_tradnl"/>
        </w:rPr>
      </w:pPr>
      <w:ins w:id="626" w:author="Author">
        <w:r w:rsidRPr="00317BB8">
          <w:rPr>
            <w:sz w:val="17"/>
            <w:szCs w:val="17"/>
            <w:lang w:val="es-ES_tradnl"/>
          </w:rPr>
          <w:t>Para mejorar la tramitación de los ficheros, la OPI podrá generar un fichero actualizado que incluya únicamente datos del año en curso y un fichero estático con todos los datos anteriores.</w:t>
        </w:r>
        <w:r w:rsidR="00CD55F6" w:rsidRPr="00317BB8">
          <w:rPr>
            <w:sz w:val="17"/>
            <w:szCs w:val="17"/>
            <w:lang w:val="es-ES_tradnl"/>
          </w:rPr>
          <w:t xml:space="preserve"> La Oficina indicaría a continuación</w:t>
        </w:r>
        <w:r w:rsidR="005036DA" w:rsidRPr="00317BB8">
          <w:rPr>
            <w:sz w:val="17"/>
            <w:szCs w:val="17"/>
            <w:lang w:val="es-ES_tradnl"/>
          </w:rPr>
          <w:t>, por medio de la categoría actualizada, que el nuevo fichero es el fichero delta únicamente.</w:t>
        </w:r>
      </w:ins>
    </w:p>
    <w:p w14:paraId="17E63B86" w14:textId="15E53DE2" w:rsidR="0040724D" w:rsidRPr="00317BB8" w:rsidRDefault="0040724D">
      <w:pPr>
        <w:pStyle w:val="ONUME"/>
        <w:numPr>
          <w:ilvl w:val="0"/>
          <w:numId w:val="0"/>
        </w:numPr>
        <w:rPr>
          <w:ins w:id="627" w:author="Author"/>
          <w:sz w:val="17"/>
          <w:szCs w:val="17"/>
          <w:lang w:val="es-ES_tradnl"/>
        </w:rPr>
        <w:pPrChange w:id="628" w:author="Author">
          <w:pPr>
            <w:pStyle w:val="ONUME"/>
          </w:pPr>
        </w:pPrChange>
      </w:pPr>
      <w:ins w:id="629" w:author="Author">
        <w:r w:rsidRPr="00317BB8">
          <w:rPr>
            <w:sz w:val="17"/>
            <w:szCs w:val="17"/>
            <w:lang w:val="es-ES_tradnl"/>
          </w:rPr>
          <w:t>FORMATO DE FICHERO</w:t>
        </w:r>
      </w:ins>
    </w:p>
    <w:p w14:paraId="0ABDD779" w14:textId="0BDF3FFD" w:rsidR="00086E13" w:rsidRPr="00317BB8" w:rsidRDefault="00835828" w:rsidP="00763A1A">
      <w:pPr>
        <w:pStyle w:val="ONUME"/>
        <w:tabs>
          <w:tab w:val="clear" w:pos="851"/>
        </w:tabs>
        <w:ind w:left="0"/>
        <w:rPr>
          <w:sz w:val="17"/>
          <w:szCs w:val="17"/>
          <w:lang w:val="es-ES_tradnl"/>
        </w:rPr>
      </w:pPr>
      <w:r w:rsidRPr="00317BB8">
        <w:rPr>
          <w:sz w:val="17"/>
          <w:szCs w:val="17"/>
          <w:lang w:val="es-ES_tradnl"/>
        </w:rPr>
        <w:t xml:space="preserve">El fichero </w:t>
      </w:r>
      <w:r w:rsidR="00FD2767" w:rsidRPr="00317BB8">
        <w:rPr>
          <w:sz w:val="17"/>
          <w:szCs w:val="17"/>
          <w:lang w:val="es-ES_tradnl"/>
        </w:rPr>
        <w:t>deberá codificarse</w:t>
      </w:r>
      <w:r w:rsidRPr="00317BB8">
        <w:rPr>
          <w:sz w:val="17"/>
          <w:szCs w:val="17"/>
          <w:lang w:val="es-ES_tradnl"/>
        </w:rPr>
        <w:t xml:space="preserve"> </w:t>
      </w:r>
      <w:r w:rsidR="00FD2767" w:rsidRPr="00317BB8">
        <w:rPr>
          <w:sz w:val="17"/>
          <w:szCs w:val="17"/>
          <w:lang w:val="es-ES_tradnl"/>
        </w:rPr>
        <w:t>en</w:t>
      </w:r>
      <w:r w:rsidRPr="00317BB8">
        <w:rPr>
          <w:sz w:val="17"/>
          <w:szCs w:val="17"/>
          <w:lang w:val="es-ES_tradnl"/>
        </w:rPr>
        <w:t xml:space="preserve"> Unicode UTF-8.</w:t>
      </w:r>
    </w:p>
    <w:p w14:paraId="2FFFE0ED" w14:textId="77777777" w:rsidR="00086E13" w:rsidRPr="00317BB8" w:rsidRDefault="00835828" w:rsidP="00763A1A">
      <w:pPr>
        <w:pStyle w:val="ONUME"/>
        <w:tabs>
          <w:tab w:val="clear" w:pos="851"/>
        </w:tabs>
        <w:ind w:left="0"/>
        <w:rPr>
          <w:sz w:val="17"/>
          <w:szCs w:val="17"/>
          <w:lang w:val="es-ES_tradnl"/>
        </w:rPr>
      </w:pPr>
      <w:r w:rsidRPr="00317BB8">
        <w:rPr>
          <w:sz w:val="17"/>
          <w:szCs w:val="17"/>
          <w:lang w:val="es-ES_tradnl"/>
        </w:rPr>
        <w:t xml:space="preserve">A fin de armonizar en la mayor medida posible las actuales prácticas de intercambio y análisis de ficheros de referencia, se recomiendan dos formatos de ficheros: </w:t>
      </w:r>
    </w:p>
    <w:p w14:paraId="06649EC5" w14:textId="37DAF3DF" w:rsidR="00C01C18" w:rsidRPr="00317BB8" w:rsidRDefault="00C01C18" w:rsidP="00756EBF">
      <w:pPr>
        <w:pStyle w:val="ListParagraph"/>
        <w:numPr>
          <w:ilvl w:val="0"/>
          <w:numId w:val="16"/>
        </w:numPr>
        <w:spacing w:before="120" w:after="120"/>
        <w:ind w:left="993" w:hanging="426"/>
        <w:contextualSpacing w:val="0"/>
        <w:rPr>
          <w:sz w:val="17"/>
          <w:szCs w:val="17"/>
          <w:lang w:val="es-ES_tradnl"/>
        </w:rPr>
      </w:pPr>
      <w:r w:rsidRPr="00317BB8">
        <w:rPr>
          <w:sz w:val="17"/>
          <w:szCs w:val="17"/>
          <w:lang w:val="es-ES_tradnl"/>
        </w:rPr>
        <w:t xml:space="preserve">Formato </w:t>
      </w:r>
      <w:r w:rsidR="00807B26" w:rsidRPr="00317BB8">
        <w:rPr>
          <w:sz w:val="17"/>
          <w:szCs w:val="17"/>
          <w:lang w:val="es-ES_tradnl"/>
        </w:rPr>
        <w:t>XML (</w:t>
      </w:r>
      <w:r w:rsidR="00835828" w:rsidRPr="00317BB8">
        <w:rPr>
          <w:sz w:val="17"/>
          <w:szCs w:val="17"/>
          <w:lang w:val="es-ES_tradnl"/>
        </w:rPr>
        <w:t>lenguaje extensible de marcado</w:t>
      </w:r>
      <w:r w:rsidR="00807B26" w:rsidRPr="00317BB8">
        <w:rPr>
          <w:sz w:val="17"/>
          <w:szCs w:val="17"/>
          <w:lang w:val="es-ES_tradnl"/>
        </w:rPr>
        <w:t>)</w:t>
      </w:r>
      <w:r w:rsidRPr="00317BB8">
        <w:rPr>
          <w:sz w:val="17"/>
          <w:szCs w:val="17"/>
          <w:lang w:val="es-ES_tradnl"/>
        </w:rPr>
        <w:t xml:space="preserve"> </w:t>
      </w:r>
      <w:r w:rsidR="00807B26" w:rsidRPr="00317BB8">
        <w:rPr>
          <w:sz w:val="17"/>
          <w:szCs w:val="17"/>
          <w:lang w:val="es-ES_tradnl"/>
        </w:rPr>
        <w:t xml:space="preserve">– </w:t>
      </w:r>
      <w:r w:rsidRPr="00317BB8">
        <w:rPr>
          <w:sz w:val="17"/>
          <w:szCs w:val="17"/>
          <w:lang w:val="es-ES_tradnl"/>
        </w:rPr>
        <w:t xml:space="preserve">para identificar el contenido de </w:t>
      </w:r>
      <w:r w:rsidR="00753ABB" w:rsidRPr="00317BB8">
        <w:rPr>
          <w:sz w:val="17"/>
          <w:szCs w:val="17"/>
          <w:lang w:val="es-ES_tradnl"/>
        </w:rPr>
        <w:t xml:space="preserve">los </w:t>
      </w:r>
      <w:del w:id="630" w:author="Author">
        <w:r w:rsidRPr="00317BB8" w:rsidDel="007949E8">
          <w:rPr>
            <w:sz w:val="17"/>
            <w:szCs w:val="17"/>
            <w:lang w:val="es-ES_tradnl"/>
          </w:rPr>
          <w:delText xml:space="preserve">campos de </w:delText>
        </w:r>
      </w:del>
      <w:ins w:id="631" w:author="Author">
        <w:r w:rsidR="00B8446B" w:rsidRPr="00317BB8">
          <w:rPr>
            <w:sz w:val="17"/>
            <w:szCs w:val="17"/>
            <w:lang w:val="es-ES_tradnl"/>
          </w:rPr>
          <w:t xml:space="preserve">elementos de </w:t>
        </w:r>
      </w:ins>
      <w:r w:rsidRPr="00317BB8">
        <w:rPr>
          <w:sz w:val="17"/>
          <w:szCs w:val="17"/>
          <w:lang w:val="es-ES_tradnl"/>
        </w:rPr>
        <w:t xml:space="preserve">datos </w:t>
      </w:r>
      <w:ins w:id="632" w:author="Author">
        <w:r w:rsidR="007949E8" w:rsidRPr="00317BB8">
          <w:rPr>
            <w:sz w:val="17"/>
            <w:szCs w:val="17"/>
            <w:lang w:val="es-ES_tradnl"/>
          </w:rPr>
          <w:t xml:space="preserve">mínimos </w:t>
        </w:r>
      </w:ins>
      <w:r w:rsidRPr="00317BB8">
        <w:rPr>
          <w:sz w:val="17"/>
          <w:szCs w:val="17"/>
          <w:lang w:val="es-ES_tradnl"/>
        </w:rPr>
        <w:t>de un fichero de referencia (véa</w:t>
      </w:r>
      <w:del w:id="633" w:author="Author">
        <w:r w:rsidRPr="00317BB8" w:rsidDel="00B8446B">
          <w:rPr>
            <w:sz w:val="17"/>
            <w:szCs w:val="17"/>
            <w:lang w:val="es-ES_tradnl"/>
          </w:rPr>
          <w:delText>n</w:delText>
        </w:r>
      </w:del>
      <w:r w:rsidRPr="00317BB8">
        <w:rPr>
          <w:sz w:val="17"/>
          <w:szCs w:val="17"/>
          <w:lang w:val="es-ES_tradnl"/>
        </w:rPr>
        <w:t xml:space="preserve">se </w:t>
      </w:r>
      <w:del w:id="634" w:author="Author">
        <w:r w:rsidRPr="00317BB8" w:rsidDel="00B8446B">
          <w:rPr>
            <w:sz w:val="17"/>
            <w:szCs w:val="17"/>
            <w:lang w:val="es-ES_tradnl"/>
          </w:rPr>
          <w:delText xml:space="preserve">los </w:delText>
        </w:r>
      </w:del>
      <w:ins w:id="635" w:author="Author">
        <w:r w:rsidR="00B8446B" w:rsidRPr="00317BB8">
          <w:rPr>
            <w:sz w:val="17"/>
            <w:szCs w:val="17"/>
            <w:lang w:val="es-ES_tradnl"/>
          </w:rPr>
          <w:t xml:space="preserve">el </w:t>
        </w:r>
      </w:ins>
      <w:r w:rsidRPr="00317BB8">
        <w:rPr>
          <w:sz w:val="17"/>
          <w:szCs w:val="17"/>
          <w:lang w:val="es-ES_tradnl"/>
        </w:rPr>
        <w:t>párrafo</w:t>
      </w:r>
      <w:del w:id="636" w:author="Author">
        <w:r w:rsidRPr="00317BB8" w:rsidDel="00B8446B">
          <w:rPr>
            <w:sz w:val="17"/>
            <w:szCs w:val="17"/>
            <w:lang w:val="es-ES_tradnl"/>
          </w:rPr>
          <w:delText>s 8 y 9</w:delText>
        </w:r>
      </w:del>
      <w:ins w:id="637" w:author="Author">
        <w:r w:rsidR="00B8446B" w:rsidRPr="00317BB8">
          <w:rPr>
            <w:sz w:val="17"/>
            <w:szCs w:val="17"/>
            <w:lang w:val="es-ES_tradnl"/>
          </w:rPr>
          <w:t>7</w:t>
        </w:r>
      </w:ins>
      <w:r w:rsidRPr="00317BB8">
        <w:rPr>
          <w:sz w:val="17"/>
          <w:szCs w:val="17"/>
          <w:lang w:val="es-ES_tradnl"/>
        </w:rPr>
        <w:t xml:space="preserve">) utilizando etiquetas XML en una instancia, ya sea con un formato de esquema XML (como se define en el Anexo III) o de definición de tipo de documento (DTD) (véase el </w:t>
      </w:r>
      <w:r w:rsidR="00452AC6" w:rsidRPr="00317BB8">
        <w:rPr>
          <w:sz w:val="17"/>
          <w:szCs w:val="17"/>
          <w:lang w:val="es-ES_tradnl"/>
        </w:rPr>
        <w:t>A</w:t>
      </w:r>
      <w:r w:rsidRPr="00317BB8">
        <w:rPr>
          <w:sz w:val="17"/>
          <w:szCs w:val="17"/>
          <w:lang w:val="es-ES_tradnl"/>
        </w:rPr>
        <w:t>nexo IV); y</w:t>
      </w:r>
    </w:p>
    <w:p w14:paraId="5D2BA7A8" w14:textId="15901298" w:rsidR="00C01C18" w:rsidRPr="00317BB8" w:rsidDel="00520C00" w:rsidRDefault="00C01C18" w:rsidP="007D57F8">
      <w:pPr>
        <w:pStyle w:val="ListParagraph"/>
        <w:numPr>
          <w:ilvl w:val="0"/>
          <w:numId w:val="16"/>
        </w:numPr>
        <w:spacing w:before="120" w:after="220"/>
        <w:ind w:left="993" w:hanging="426"/>
        <w:contextualSpacing w:val="0"/>
        <w:rPr>
          <w:del w:id="638" w:author="Author"/>
          <w:sz w:val="17"/>
          <w:szCs w:val="17"/>
          <w:lang w:val="es-ES_tradnl"/>
        </w:rPr>
      </w:pPr>
      <w:r w:rsidRPr="00317BB8">
        <w:rPr>
          <w:sz w:val="17"/>
          <w:szCs w:val="17"/>
          <w:lang w:val="es-ES_tradnl"/>
        </w:rPr>
        <w:t xml:space="preserve">Formato de texto </w:t>
      </w:r>
      <w:r w:rsidR="00807B26" w:rsidRPr="00317BB8">
        <w:rPr>
          <w:sz w:val="17"/>
          <w:szCs w:val="17"/>
          <w:lang w:val="es-ES_tradnl"/>
        </w:rPr>
        <w:t>(</w:t>
      </w:r>
      <w:r w:rsidRPr="00317BB8">
        <w:rPr>
          <w:sz w:val="17"/>
          <w:szCs w:val="17"/>
          <w:lang w:val="es-ES_tradnl"/>
        </w:rPr>
        <w:t xml:space="preserve">extensión de fichero </w:t>
      </w:r>
      <w:r w:rsidR="00807B26" w:rsidRPr="00317BB8">
        <w:rPr>
          <w:sz w:val="17"/>
          <w:szCs w:val="17"/>
          <w:lang w:val="es-ES_tradnl"/>
        </w:rPr>
        <w:t>TXT</w:t>
      </w:r>
      <w:ins w:id="639" w:author="Author">
        <w:r w:rsidR="00B8446B" w:rsidRPr="00317BB8">
          <w:rPr>
            <w:sz w:val="17"/>
            <w:szCs w:val="17"/>
            <w:lang w:val="es-ES_tradnl"/>
          </w:rPr>
          <w:t xml:space="preserve"> o CSV</w:t>
        </w:r>
      </w:ins>
      <w:r w:rsidR="00807B26" w:rsidRPr="00317BB8">
        <w:rPr>
          <w:sz w:val="17"/>
          <w:szCs w:val="17"/>
          <w:lang w:val="es-ES_tradnl"/>
        </w:rPr>
        <w:t xml:space="preserve">) – </w:t>
      </w:r>
      <w:r w:rsidRPr="00317BB8">
        <w:rPr>
          <w:sz w:val="17"/>
          <w:szCs w:val="17"/>
          <w:lang w:val="es-ES_tradnl"/>
        </w:rPr>
        <w:t xml:space="preserve">para identificar el contenido de </w:t>
      </w:r>
      <w:del w:id="640" w:author="Author">
        <w:r w:rsidRPr="00317BB8" w:rsidDel="00A60EEC">
          <w:rPr>
            <w:sz w:val="17"/>
            <w:szCs w:val="17"/>
            <w:lang w:val="es-ES_tradnl"/>
          </w:rPr>
          <w:delText xml:space="preserve">un </w:delText>
        </w:r>
        <w:r w:rsidRPr="00317BB8" w:rsidDel="00E549DA">
          <w:rPr>
            <w:sz w:val="17"/>
            <w:szCs w:val="17"/>
            <w:lang w:val="es-ES_tradnl"/>
          </w:rPr>
          <w:delText xml:space="preserve">conjunto mínimo de campos de </w:delText>
        </w:r>
      </w:del>
      <w:ins w:id="641" w:author="Author">
        <w:r w:rsidR="00E549DA" w:rsidRPr="00317BB8">
          <w:rPr>
            <w:sz w:val="17"/>
            <w:szCs w:val="17"/>
            <w:lang w:val="es-ES_tradnl"/>
          </w:rPr>
          <w:t xml:space="preserve">elementos de </w:t>
        </w:r>
      </w:ins>
      <w:r w:rsidRPr="00317BB8">
        <w:rPr>
          <w:sz w:val="17"/>
          <w:szCs w:val="17"/>
          <w:lang w:val="es-ES_tradnl"/>
        </w:rPr>
        <w:t xml:space="preserve">datos </w:t>
      </w:r>
      <w:ins w:id="642" w:author="Author">
        <w:r w:rsidR="00E549DA" w:rsidRPr="00317BB8">
          <w:rPr>
            <w:sz w:val="17"/>
            <w:szCs w:val="17"/>
            <w:lang w:val="es-ES_tradnl"/>
          </w:rPr>
          <w:t xml:space="preserve">mínimos </w:t>
        </w:r>
      </w:ins>
      <w:r w:rsidRPr="00317BB8">
        <w:rPr>
          <w:sz w:val="17"/>
          <w:szCs w:val="17"/>
          <w:lang w:val="es-ES_tradnl"/>
        </w:rPr>
        <w:t xml:space="preserve">y el elemento opcional de código de excepción de publicación </w:t>
      </w:r>
      <w:r w:rsidR="00753ABB" w:rsidRPr="00317BB8">
        <w:rPr>
          <w:sz w:val="17"/>
          <w:szCs w:val="17"/>
          <w:lang w:val="es-ES_tradnl"/>
        </w:rPr>
        <w:t>mediante</w:t>
      </w:r>
      <w:r w:rsidRPr="00317BB8">
        <w:rPr>
          <w:sz w:val="17"/>
          <w:szCs w:val="17"/>
          <w:lang w:val="es-ES_tradnl"/>
        </w:rPr>
        <w:t xml:space="preserve"> </w:t>
      </w:r>
      <w:r w:rsidR="00392D8B" w:rsidRPr="00317BB8">
        <w:rPr>
          <w:sz w:val="17"/>
          <w:szCs w:val="17"/>
          <w:lang w:val="es-ES_tradnl"/>
        </w:rPr>
        <w:t>una única lista codificada</w:t>
      </w:r>
      <w:r w:rsidRPr="00317BB8">
        <w:rPr>
          <w:sz w:val="17"/>
          <w:szCs w:val="17"/>
          <w:lang w:val="es-ES_tradnl"/>
        </w:rPr>
        <w:t xml:space="preserve"> de texto, en la que los elementos están separados por comas (preferido), espacios o puntos y comas, y un “retorno de carro</w:t>
      </w:r>
      <w:r w:rsidR="001245C6" w:rsidRPr="00317BB8">
        <w:rPr>
          <w:sz w:val="17"/>
          <w:szCs w:val="17"/>
          <w:lang w:val="es-ES_tradnl"/>
        </w:rPr>
        <w:t xml:space="preserve"> y salto de línea</w:t>
      </w:r>
      <w:r w:rsidRPr="00317BB8">
        <w:rPr>
          <w:sz w:val="17"/>
          <w:szCs w:val="17"/>
          <w:lang w:val="es-ES_tradnl"/>
        </w:rPr>
        <w:t>” (carácter C</w:t>
      </w:r>
      <w:r w:rsidR="00AB0121" w:rsidRPr="00317BB8">
        <w:rPr>
          <w:sz w:val="17"/>
          <w:szCs w:val="17"/>
          <w:lang w:val="es-ES_tradnl"/>
        </w:rPr>
        <w:t>R</w:t>
      </w:r>
      <w:r w:rsidRPr="00317BB8">
        <w:rPr>
          <w:sz w:val="17"/>
          <w:szCs w:val="17"/>
          <w:lang w:val="es-ES_tradnl"/>
        </w:rPr>
        <w:t>LF) para representar el final de cada registro</w:t>
      </w:r>
      <w:ins w:id="643" w:author="Author">
        <w:r w:rsidR="00520C00" w:rsidRPr="00317BB8">
          <w:rPr>
            <w:sz w:val="17"/>
            <w:szCs w:val="17"/>
            <w:lang w:val="es-ES_tradnl"/>
          </w:rPr>
          <w:t>.</w:t>
        </w:r>
      </w:ins>
      <w:r w:rsidRPr="00317BB8">
        <w:rPr>
          <w:sz w:val="17"/>
          <w:szCs w:val="17"/>
          <w:lang w:val="es-ES_tradnl"/>
        </w:rPr>
        <w:t xml:space="preserve"> </w:t>
      </w:r>
      <w:del w:id="644" w:author="Author">
        <w:r w:rsidRPr="00317BB8" w:rsidDel="00520C00">
          <w:rPr>
            <w:sz w:val="17"/>
            <w:szCs w:val="17"/>
            <w:lang w:val="es-ES_tradnl"/>
          </w:rPr>
          <w:delText>(tal como se define en el Anexo II). Los ficheros de texto son de menor tamaño que los ficheros XML.</w:delText>
        </w:r>
      </w:del>
      <w:ins w:id="645" w:author="Author">
        <w:r w:rsidR="00520C00" w:rsidRPr="00317BB8">
          <w:rPr>
            <w:sz w:val="17"/>
            <w:szCs w:val="17"/>
            <w:lang w:val="es-ES_tradnl"/>
          </w:rPr>
          <w:t xml:space="preserve">Sin embargo, las OPI también podrán incluir </w:t>
        </w:r>
        <w:r w:rsidR="00BE5B6E" w:rsidRPr="00317BB8">
          <w:rPr>
            <w:sz w:val="17"/>
            <w:szCs w:val="17"/>
            <w:lang w:val="es-ES_tradnl"/>
          </w:rPr>
          <w:t xml:space="preserve">opcionalmente información </w:t>
        </w:r>
        <w:r w:rsidR="00D10CD0" w:rsidRPr="00317BB8">
          <w:rPr>
            <w:sz w:val="17"/>
            <w:szCs w:val="17"/>
            <w:lang w:val="es-ES_tradnl"/>
          </w:rPr>
          <w:t xml:space="preserve">de </w:t>
        </w:r>
        <w:r w:rsidR="00BE5B6E" w:rsidRPr="00317BB8">
          <w:rPr>
            <w:sz w:val="17"/>
            <w:szCs w:val="17"/>
            <w:lang w:val="es-ES_tradnl"/>
          </w:rPr>
          <w:t>identificación de la solicitud</w:t>
        </w:r>
        <w:r w:rsidR="00D10CD0" w:rsidRPr="00317BB8">
          <w:rPr>
            <w:sz w:val="17"/>
            <w:szCs w:val="17"/>
            <w:lang w:val="es-ES_tradnl"/>
          </w:rPr>
          <w:t xml:space="preserve">, siempre y cuando el contenido de cada campo de datos </w:t>
        </w:r>
        <w:r w:rsidR="00711A5B" w:rsidRPr="00317BB8">
          <w:rPr>
            <w:sz w:val="17"/>
            <w:szCs w:val="17"/>
            <w:lang w:val="es-ES_tradnl"/>
          </w:rPr>
          <w:t>sea claro y evidente. En el Anexo II figuran ejemplos que muestra</w:t>
        </w:r>
        <w:r w:rsidR="00A30536" w:rsidRPr="00317BB8">
          <w:rPr>
            <w:sz w:val="17"/>
            <w:szCs w:val="17"/>
            <w:lang w:val="es-ES_tradnl"/>
          </w:rPr>
          <w:t xml:space="preserve">n </w:t>
        </w:r>
        <w:r w:rsidR="002F1694" w:rsidRPr="00317BB8">
          <w:rPr>
            <w:sz w:val="17"/>
            <w:szCs w:val="17"/>
            <w:lang w:val="es-ES_tradnl"/>
          </w:rPr>
          <w:t>campos de datos mínimos y elementos opcionales.</w:t>
        </w:r>
        <w:r w:rsidR="00BE5B6E" w:rsidRPr="00317BB8">
          <w:rPr>
            <w:sz w:val="17"/>
            <w:szCs w:val="17"/>
            <w:lang w:val="es-ES_tradnl"/>
          </w:rPr>
          <w:t xml:space="preserve"> </w:t>
        </w:r>
      </w:ins>
    </w:p>
    <w:p w14:paraId="6ECBCBCB" w14:textId="724944DD" w:rsidR="00086E13" w:rsidRPr="00703040" w:rsidDel="002F1694" w:rsidRDefault="00037052">
      <w:pPr>
        <w:spacing w:before="120" w:after="220"/>
        <w:rPr>
          <w:del w:id="646" w:author="Author"/>
          <w:sz w:val="17"/>
          <w:szCs w:val="17"/>
          <w:lang w:val="es-ES_tradnl"/>
          <w:rPrChange w:id="647" w:author="Author">
            <w:rPr>
              <w:del w:id="648" w:author="Author"/>
              <w:lang w:val="es-ES_tradnl"/>
            </w:rPr>
          </w:rPrChange>
        </w:rPr>
        <w:pPrChange w:id="649" w:author="Author">
          <w:pPr>
            <w:pStyle w:val="ONUME"/>
          </w:pPr>
        </w:pPrChange>
      </w:pPr>
      <w:del w:id="650" w:author="Author">
        <w:r w:rsidRPr="00703040" w:rsidDel="002F1694">
          <w:rPr>
            <w:sz w:val="17"/>
            <w:szCs w:val="17"/>
            <w:lang w:val="es-ES_tradnl"/>
            <w:rPrChange w:id="651" w:author="Author">
              <w:rPr>
                <w:lang w:val="es-ES_tradnl"/>
              </w:rPr>
            </w:rPrChange>
          </w:rPr>
          <w:delText xml:space="preserve">XML es el formato preferido </w:delText>
        </w:r>
        <w:r w:rsidR="00452AC6" w:rsidRPr="00703040" w:rsidDel="002F1694">
          <w:rPr>
            <w:sz w:val="17"/>
            <w:szCs w:val="17"/>
            <w:lang w:val="es-ES_tradnl"/>
            <w:rPrChange w:id="652" w:author="Author">
              <w:rPr>
                <w:lang w:val="es-ES_tradnl"/>
              </w:rPr>
            </w:rPrChange>
          </w:rPr>
          <w:delText>de</w:delText>
        </w:r>
        <w:r w:rsidR="00753ABB" w:rsidRPr="00703040" w:rsidDel="002F1694">
          <w:rPr>
            <w:sz w:val="17"/>
            <w:szCs w:val="17"/>
            <w:lang w:val="es-ES_tradnl"/>
            <w:rPrChange w:id="653" w:author="Author">
              <w:rPr>
                <w:lang w:val="es-ES_tradnl"/>
              </w:rPr>
            </w:rPrChange>
          </w:rPr>
          <w:delText xml:space="preserve"> esta n</w:delText>
        </w:r>
        <w:r w:rsidRPr="00703040" w:rsidDel="002F1694">
          <w:rPr>
            <w:sz w:val="17"/>
            <w:szCs w:val="17"/>
            <w:lang w:val="es-ES_tradnl"/>
            <w:rPrChange w:id="654" w:author="Author">
              <w:rPr>
                <w:lang w:val="es-ES_tradnl"/>
              </w:rPr>
            </w:rPrChange>
          </w:rPr>
          <w:delText>orma, ya que proporciona una definición más clara de los elementos de datos y permite la validación automática de su estructura y tipo.</w:delText>
        </w:r>
        <w:r w:rsidR="009567B5" w:rsidRPr="00703040" w:rsidDel="002F1694">
          <w:rPr>
            <w:sz w:val="17"/>
            <w:szCs w:val="17"/>
            <w:lang w:val="es-ES_tradnl"/>
            <w:rPrChange w:id="655" w:author="Author">
              <w:rPr>
                <w:lang w:val="es-ES_tradnl"/>
              </w:rPr>
            </w:rPrChange>
          </w:rPr>
          <w:delText xml:space="preserve"> </w:delText>
        </w:r>
        <w:r w:rsidRPr="00703040" w:rsidDel="002F1694">
          <w:rPr>
            <w:sz w:val="17"/>
            <w:szCs w:val="17"/>
            <w:lang w:val="es-ES_tradnl"/>
            <w:rPrChange w:id="656" w:author="Author">
              <w:rPr>
                <w:lang w:val="es-ES_tradnl"/>
              </w:rPr>
            </w:rPrChange>
          </w:rPr>
          <w:delText xml:space="preserve">Las </w:delText>
        </w:r>
        <w:r w:rsidR="003E1652" w:rsidRPr="00703040" w:rsidDel="002F1694">
          <w:rPr>
            <w:sz w:val="17"/>
            <w:szCs w:val="17"/>
            <w:lang w:val="es-ES_tradnl"/>
            <w:rPrChange w:id="657" w:author="Author">
              <w:rPr>
                <w:lang w:val="es-ES_tradnl"/>
              </w:rPr>
            </w:rPrChange>
          </w:rPr>
          <w:delText>OPI</w:delText>
        </w:r>
        <w:r w:rsidRPr="00703040" w:rsidDel="002F1694">
          <w:rPr>
            <w:sz w:val="17"/>
            <w:szCs w:val="17"/>
            <w:lang w:val="es-ES_tradnl"/>
            <w:rPrChange w:id="658" w:author="Author">
              <w:rPr>
                <w:lang w:val="es-ES_tradnl"/>
              </w:rPr>
            </w:rPrChange>
          </w:rPr>
          <w:delText xml:space="preserve"> </w:delText>
        </w:r>
        <w:r w:rsidR="00753ABB" w:rsidRPr="00703040" w:rsidDel="002F1694">
          <w:rPr>
            <w:sz w:val="17"/>
            <w:szCs w:val="17"/>
            <w:lang w:val="es-ES_tradnl"/>
            <w:rPrChange w:id="659" w:author="Author">
              <w:rPr>
                <w:lang w:val="es-ES_tradnl"/>
              </w:rPr>
            </w:rPrChange>
          </w:rPr>
          <w:delText>podrán</w:delText>
        </w:r>
        <w:r w:rsidRPr="00703040" w:rsidDel="002F1694">
          <w:rPr>
            <w:sz w:val="17"/>
            <w:szCs w:val="17"/>
            <w:lang w:val="es-ES_tradnl"/>
            <w:rPrChange w:id="660" w:author="Author">
              <w:rPr>
                <w:lang w:val="es-ES_tradnl"/>
              </w:rPr>
            </w:rPrChange>
          </w:rPr>
          <w:delText xml:space="preserve"> utilizar el formato texto para ficheros de referencia sencillos</w:delText>
        </w:r>
        <w:r w:rsidR="008E27FB" w:rsidRPr="00703040" w:rsidDel="002F1694">
          <w:rPr>
            <w:sz w:val="17"/>
            <w:szCs w:val="17"/>
            <w:lang w:val="es-ES_tradnl"/>
            <w:rPrChange w:id="661" w:author="Author">
              <w:rPr>
                <w:lang w:val="es-ES_tradnl"/>
              </w:rPr>
            </w:rPrChange>
          </w:rPr>
          <w:delText xml:space="preserve">, con un número </w:delText>
        </w:r>
        <w:r w:rsidR="00452AC6" w:rsidRPr="00703040" w:rsidDel="002F1694">
          <w:rPr>
            <w:sz w:val="17"/>
            <w:szCs w:val="17"/>
            <w:lang w:val="es-ES_tradnl"/>
            <w:rPrChange w:id="662" w:author="Author">
              <w:rPr>
                <w:lang w:val="es-ES_tradnl"/>
              </w:rPr>
            </w:rPrChange>
          </w:rPr>
          <w:delText xml:space="preserve">pequeño </w:delText>
        </w:r>
        <w:r w:rsidR="008E27FB" w:rsidRPr="00703040" w:rsidDel="002F1694">
          <w:rPr>
            <w:sz w:val="17"/>
            <w:szCs w:val="17"/>
            <w:lang w:val="es-ES_tradnl"/>
            <w:rPrChange w:id="663" w:author="Author">
              <w:rPr>
                <w:lang w:val="es-ES_tradnl"/>
              </w:rPr>
            </w:rPrChange>
          </w:rPr>
          <w:delText xml:space="preserve">de elementos de datos (como se </w:delText>
        </w:r>
        <w:r w:rsidR="00452AC6" w:rsidRPr="00703040" w:rsidDel="002F1694">
          <w:rPr>
            <w:sz w:val="17"/>
            <w:szCs w:val="17"/>
            <w:lang w:val="es-ES_tradnl"/>
            <w:rPrChange w:id="664" w:author="Author">
              <w:rPr>
                <w:lang w:val="es-ES_tradnl"/>
              </w:rPr>
            </w:rPrChange>
          </w:rPr>
          <w:delText>indica en el párrafo 8) y</w:delText>
        </w:r>
        <w:r w:rsidR="008E27FB" w:rsidRPr="00703040" w:rsidDel="002F1694">
          <w:rPr>
            <w:sz w:val="17"/>
            <w:szCs w:val="17"/>
            <w:lang w:val="es-ES_tradnl"/>
            <w:rPrChange w:id="665" w:author="Author">
              <w:rPr>
                <w:lang w:val="es-ES_tradnl"/>
              </w:rPr>
            </w:rPrChange>
          </w:rPr>
          <w:delText xml:space="preserve"> que, si procede</w:delText>
        </w:r>
        <w:r w:rsidR="00DB39E5" w:rsidRPr="00703040" w:rsidDel="002F1694">
          <w:rPr>
            <w:sz w:val="17"/>
            <w:szCs w:val="17"/>
            <w:lang w:val="es-ES_tradnl"/>
            <w:rPrChange w:id="666" w:author="Author">
              <w:rPr>
                <w:lang w:val="es-ES_tradnl"/>
              </w:rPr>
            </w:rPrChange>
          </w:rPr>
          <w:delText>, so</w:delText>
        </w:r>
        <w:r w:rsidR="00753ABB" w:rsidRPr="00703040" w:rsidDel="002F1694">
          <w:rPr>
            <w:sz w:val="17"/>
            <w:szCs w:val="17"/>
            <w:lang w:val="es-ES_tradnl"/>
            <w:rPrChange w:id="667" w:author="Author">
              <w:rPr>
                <w:lang w:val="es-ES_tradnl"/>
              </w:rPr>
            </w:rPrChange>
          </w:rPr>
          <w:delText>lo contengan códigos de excepción de publicaciones</w:delText>
        </w:r>
        <w:r w:rsidR="008E27FB" w:rsidRPr="00703040" w:rsidDel="002F1694">
          <w:rPr>
            <w:sz w:val="17"/>
            <w:szCs w:val="17"/>
            <w:lang w:val="es-ES_tradnl"/>
            <w:rPrChange w:id="668" w:author="Author">
              <w:rPr>
                <w:lang w:val="es-ES_tradnl"/>
              </w:rPr>
            </w:rPrChange>
          </w:rPr>
          <w:delText>;</w:delText>
        </w:r>
        <w:r w:rsidR="009567B5" w:rsidRPr="00703040" w:rsidDel="002F1694">
          <w:rPr>
            <w:sz w:val="17"/>
            <w:szCs w:val="17"/>
            <w:lang w:val="es-ES_tradnl"/>
            <w:rPrChange w:id="669" w:author="Author">
              <w:rPr>
                <w:lang w:val="es-ES_tradnl"/>
              </w:rPr>
            </w:rPrChange>
          </w:rPr>
          <w:delText xml:space="preserve"> </w:delText>
        </w:r>
        <w:r w:rsidR="008E27FB" w:rsidRPr="00703040" w:rsidDel="002F1694">
          <w:rPr>
            <w:sz w:val="17"/>
            <w:szCs w:val="17"/>
            <w:lang w:val="es-ES_tradnl"/>
            <w:rPrChange w:id="670" w:author="Author">
              <w:rPr>
                <w:lang w:val="es-ES_tradnl"/>
              </w:rPr>
            </w:rPrChange>
          </w:rPr>
          <w:delText>el contenido de cada campo de datos debe</w:delText>
        </w:r>
        <w:r w:rsidR="00452AC6" w:rsidRPr="00703040" w:rsidDel="002F1694">
          <w:rPr>
            <w:sz w:val="17"/>
            <w:szCs w:val="17"/>
            <w:lang w:val="es-ES_tradnl"/>
            <w:rPrChange w:id="671" w:author="Author">
              <w:rPr>
                <w:lang w:val="es-ES_tradnl"/>
              </w:rPr>
            </w:rPrChange>
          </w:rPr>
          <w:delText>rá</w:delText>
        </w:r>
        <w:r w:rsidR="008E27FB" w:rsidRPr="00703040" w:rsidDel="002F1694">
          <w:rPr>
            <w:sz w:val="17"/>
            <w:szCs w:val="17"/>
            <w:lang w:val="es-ES_tradnl"/>
            <w:rPrChange w:id="672" w:author="Author">
              <w:rPr>
                <w:lang w:val="es-ES_tradnl"/>
              </w:rPr>
            </w:rPrChange>
          </w:rPr>
          <w:delText xml:space="preserve"> ser evidente.</w:delText>
        </w:r>
      </w:del>
    </w:p>
    <w:p w14:paraId="59213C14" w14:textId="366E9A02" w:rsidR="00B83807" w:rsidRPr="00703040" w:rsidRDefault="00B83807">
      <w:pPr>
        <w:pStyle w:val="ONUME"/>
        <w:tabs>
          <w:tab w:val="clear" w:pos="851"/>
        </w:tabs>
        <w:ind w:left="0"/>
        <w:rPr>
          <w:ins w:id="673" w:author="Author"/>
          <w:sz w:val="16"/>
          <w:szCs w:val="16"/>
          <w:lang w:val="es-ES_tradnl"/>
          <w:rPrChange w:id="674" w:author="Author">
            <w:rPr>
              <w:ins w:id="675" w:author="Author"/>
              <w:lang w:val="es-ES_tradnl"/>
            </w:rPr>
          </w:rPrChange>
        </w:rPr>
        <w:pPrChange w:id="676" w:author="Author">
          <w:pPr>
            <w:pStyle w:val="ONUME"/>
          </w:pPr>
        </w:pPrChange>
      </w:pPr>
      <w:ins w:id="677" w:author="Author">
        <w:r w:rsidRPr="00703040">
          <w:rPr>
            <w:sz w:val="16"/>
            <w:szCs w:val="16"/>
            <w:lang w:val="es-ES_tradnl"/>
            <w:rPrChange w:id="678" w:author="Author">
              <w:rPr>
                <w:lang w:val="es-ES_tradnl"/>
              </w:rPr>
            </w:rPrChange>
          </w:rPr>
          <w:t>En los Anexos II a IV figuran ejemplos de formato de texto y estructuras de ficheros XML.</w:t>
        </w:r>
      </w:ins>
    </w:p>
    <w:p w14:paraId="1B561CF0" w14:textId="68F29A51" w:rsidR="00807B26" w:rsidRPr="00317BB8" w:rsidRDefault="008E27FB" w:rsidP="00807B26">
      <w:pPr>
        <w:pStyle w:val="Heading3"/>
        <w:rPr>
          <w:sz w:val="17"/>
          <w:szCs w:val="17"/>
          <w:lang w:val="es-ES_tradnl"/>
        </w:rPr>
      </w:pPr>
      <w:bookmarkStart w:id="679" w:name="_Toc210224267"/>
      <w:del w:id="680" w:author="Author">
        <w:r w:rsidRPr="00317BB8" w:rsidDel="00195BA6">
          <w:rPr>
            <w:sz w:val="17"/>
            <w:szCs w:val="17"/>
            <w:lang w:val="es-ES_tradnl"/>
          </w:rPr>
          <w:delText>Nombre del fichero</w:delText>
        </w:r>
      </w:del>
      <w:ins w:id="681" w:author="Author">
        <w:r w:rsidR="00195BA6" w:rsidRPr="00317BB8">
          <w:rPr>
            <w:sz w:val="17"/>
            <w:szCs w:val="17"/>
            <w:lang w:val="es-ES_tradnl"/>
          </w:rPr>
          <w:t>NOMBRE DEL FICHERO</w:t>
        </w:r>
      </w:ins>
      <w:bookmarkEnd w:id="679"/>
    </w:p>
    <w:p w14:paraId="51A0F622" w14:textId="547A5208" w:rsidR="00086E13" w:rsidRPr="00317BB8" w:rsidRDefault="0058046E" w:rsidP="00763A1A">
      <w:pPr>
        <w:pStyle w:val="ONUME"/>
        <w:tabs>
          <w:tab w:val="clear" w:pos="851"/>
        </w:tabs>
        <w:ind w:left="0"/>
        <w:rPr>
          <w:sz w:val="17"/>
          <w:szCs w:val="17"/>
          <w:lang w:val="es-ES_tradnl"/>
        </w:rPr>
      </w:pPr>
      <w:r w:rsidRPr="00317BB8">
        <w:rPr>
          <w:sz w:val="17"/>
          <w:szCs w:val="17"/>
          <w:lang w:val="es-ES_tradnl"/>
        </w:rPr>
        <w:t>El</w:t>
      </w:r>
      <w:r w:rsidR="008E27FB" w:rsidRPr="00317BB8">
        <w:rPr>
          <w:sz w:val="17"/>
          <w:szCs w:val="17"/>
          <w:lang w:val="es-ES_tradnl"/>
        </w:rPr>
        <w:t xml:space="preserve"> nombre del fichero de referencia </w:t>
      </w:r>
      <w:r w:rsidRPr="00317BB8">
        <w:rPr>
          <w:sz w:val="17"/>
          <w:szCs w:val="17"/>
          <w:lang w:val="es-ES_tradnl"/>
        </w:rPr>
        <w:t xml:space="preserve">expedido por una </w:t>
      </w:r>
      <w:r w:rsidR="003E1652" w:rsidRPr="00317BB8">
        <w:rPr>
          <w:sz w:val="17"/>
          <w:szCs w:val="17"/>
          <w:lang w:val="es-ES_tradnl"/>
        </w:rPr>
        <w:t>OPI</w:t>
      </w:r>
      <w:r w:rsidRPr="00317BB8">
        <w:rPr>
          <w:sz w:val="17"/>
          <w:szCs w:val="17"/>
          <w:lang w:val="es-ES_tradnl"/>
        </w:rPr>
        <w:t xml:space="preserve"> deberá tener la estructura siguiente</w:t>
      </w:r>
      <w:r w:rsidR="008E27FB" w:rsidRPr="00317BB8">
        <w:rPr>
          <w:sz w:val="17"/>
          <w:szCs w:val="17"/>
          <w:lang w:val="es-ES_tradnl"/>
        </w:rPr>
        <w:t xml:space="preserve">: </w:t>
      </w:r>
    </w:p>
    <w:p w14:paraId="270F531D" w14:textId="1D049B71" w:rsidR="00756EBF" w:rsidRPr="00317BB8" w:rsidRDefault="008E27FB" w:rsidP="00756EBF">
      <w:pPr>
        <w:pStyle w:val="ListParagraph"/>
        <w:numPr>
          <w:ilvl w:val="0"/>
          <w:numId w:val="17"/>
        </w:numPr>
        <w:spacing w:before="120" w:after="120"/>
        <w:ind w:left="993" w:hanging="426"/>
        <w:contextualSpacing w:val="0"/>
        <w:rPr>
          <w:sz w:val="17"/>
          <w:szCs w:val="17"/>
          <w:lang w:val="es-ES_tradnl"/>
        </w:rPr>
      </w:pPr>
      <w:del w:id="682" w:author="Author">
        <w:r w:rsidRPr="00317BB8" w:rsidDel="00521D72">
          <w:rPr>
            <w:sz w:val="17"/>
            <w:szCs w:val="17"/>
            <w:lang w:val="es-ES_tradnl"/>
          </w:rPr>
          <w:delText xml:space="preserve">para </w:delText>
        </w:r>
      </w:del>
      <w:r w:rsidRPr="00317BB8">
        <w:rPr>
          <w:sz w:val="17"/>
          <w:szCs w:val="17"/>
          <w:lang w:val="es-ES_tradnl"/>
        </w:rPr>
        <w:t xml:space="preserve">un único </w:t>
      </w:r>
      <w:ins w:id="683" w:author="Author">
        <w:r w:rsidR="000B5571" w:rsidRPr="00317BB8">
          <w:rPr>
            <w:sz w:val="17"/>
            <w:szCs w:val="17"/>
            <w:lang w:val="es-ES_tradnl"/>
          </w:rPr>
          <w:t xml:space="preserve">nombre de </w:t>
        </w:r>
      </w:ins>
      <w:r w:rsidRPr="00317BB8">
        <w:rPr>
          <w:sz w:val="17"/>
          <w:szCs w:val="17"/>
          <w:lang w:val="es-ES_tradnl"/>
        </w:rPr>
        <w:t>fichero</w:t>
      </w:r>
      <w:del w:id="684" w:author="Author">
        <w:r w:rsidRPr="00317BB8" w:rsidDel="005138EE">
          <w:rPr>
            <w:sz w:val="17"/>
            <w:szCs w:val="17"/>
            <w:lang w:val="es-ES_tradnl"/>
          </w:rPr>
          <w:delText xml:space="preserve"> </w:delText>
        </w:r>
        <w:r w:rsidR="00807B26" w:rsidRPr="00317BB8" w:rsidDel="005138EE">
          <w:rPr>
            <w:sz w:val="17"/>
            <w:szCs w:val="17"/>
            <w:lang w:val="es-ES_tradnl"/>
          </w:rPr>
          <w:delText>(</w:delText>
        </w:r>
        <w:r w:rsidRPr="00317BB8" w:rsidDel="005138EE">
          <w:rPr>
            <w:sz w:val="17"/>
            <w:szCs w:val="17"/>
            <w:lang w:val="es-ES_tradnl"/>
          </w:rPr>
          <w:delText>véase el párrafo</w:delText>
        </w:r>
        <w:r w:rsidR="00807B26" w:rsidRPr="00317BB8" w:rsidDel="005138EE">
          <w:rPr>
            <w:sz w:val="17"/>
            <w:szCs w:val="17"/>
            <w:lang w:val="es-ES_tradnl"/>
          </w:rPr>
          <w:delText xml:space="preserve"> </w:delText>
        </w:r>
        <w:r w:rsidR="00CB2743" w:rsidRPr="00317BB8" w:rsidDel="005138EE">
          <w:rPr>
            <w:sz w:val="17"/>
            <w:szCs w:val="17"/>
            <w:lang w:val="es-ES_tradnl"/>
          </w:rPr>
          <w:delText>33</w:delText>
        </w:r>
        <w:r w:rsidR="00807B26" w:rsidRPr="00317BB8" w:rsidDel="000B5571">
          <w:rPr>
            <w:sz w:val="17"/>
            <w:szCs w:val="17"/>
            <w:lang w:val="es-ES_tradnl"/>
          </w:rPr>
          <w:delText>)</w:delText>
        </w:r>
      </w:del>
      <w:ins w:id="685" w:author="Author">
        <w:r w:rsidR="009509BA" w:rsidRPr="00317BB8">
          <w:rPr>
            <w:sz w:val="17"/>
            <w:szCs w:val="17"/>
            <w:lang w:val="es-ES_tradnl"/>
          </w:rPr>
          <w:t xml:space="preserve"> </w:t>
        </w:r>
        <w:r w:rsidR="000B5571" w:rsidRPr="00317BB8">
          <w:rPr>
            <w:sz w:val="17"/>
            <w:szCs w:val="17"/>
            <w:lang w:val="es-ES_tradnl"/>
          </w:rPr>
          <w:t xml:space="preserve">deberá consistir en un código ST.3 </w:t>
        </w:r>
        <w:r w:rsidR="00BD4888" w:rsidRPr="00317BB8">
          <w:rPr>
            <w:sz w:val="17"/>
            <w:szCs w:val="17"/>
            <w:lang w:val="es-ES_tradnl"/>
          </w:rPr>
          <w:t>de la Oficina creadora</w:t>
        </w:r>
        <w:r w:rsidR="00782732" w:rsidRPr="00317BB8">
          <w:rPr>
            <w:sz w:val="17"/>
            <w:szCs w:val="17"/>
            <w:lang w:val="es-ES_tradnl"/>
          </w:rPr>
          <w:t>,</w:t>
        </w:r>
        <w:r w:rsidR="0019349B" w:rsidRPr="00317BB8">
          <w:rPr>
            <w:sz w:val="17"/>
            <w:szCs w:val="17"/>
            <w:lang w:val="es-ES_tradnl"/>
          </w:rPr>
          <w:t xml:space="preserve"> </w:t>
        </w:r>
        <w:r w:rsidR="00007378" w:rsidRPr="00317BB8">
          <w:rPr>
            <w:sz w:val="17"/>
            <w:szCs w:val="17"/>
            <w:lang w:val="es-ES_tradnl"/>
          </w:rPr>
          <w:t xml:space="preserve">la secuencia </w:t>
        </w:r>
        <w:r w:rsidR="003D66ED" w:rsidRPr="00317BB8">
          <w:rPr>
            <w:sz w:val="17"/>
            <w:szCs w:val="17"/>
            <w:lang w:val="es-ES_tradnl"/>
          </w:rPr>
          <w:t>“AF”</w:t>
        </w:r>
        <w:r w:rsidR="009509BA" w:rsidRPr="00317BB8">
          <w:rPr>
            <w:sz w:val="17"/>
            <w:szCs w:val="17"/>
            <w:lang w:val="es-ES_tradnl"/>
          </w:rPr>
          <w:t xml:space="preserve"> del fichero</w:t>
        </w:r>
        <w:r w:rsidR="00E42FCA" w:rsidRPr="00317BB8">
          <w:rPr>
            <w:sz w:val="17"/>
            <w:szCs w:val="17"/>
            <w:lang w:val="es-ES_tradnl"/>
          </w:rPr>
          <w:t xml:space="preserve"> y la fecha de creación en formato </w:t>
        </w:r>
      </w:ins>
      <w:del w:id="686" w:author="Author">
        <w:r w:rsidR="00807B26" w:rsidRPr="00317BB8" w:rsidDel="00E42FCA">
          <w:rPr>
            <w:sz w:val="17"/>
            <w:szCs w:val="17"/>
            <w:lang w:val="es-ES_tradnl"/>
          </w:rPr>
          <w:delText xml:space="preserve"> – CC_AF_</w:delText>
        </w:r>
      </w:del>
      <w:r w:rsidR="00807B26" w:rsidRPr="00317BB8">
        <w:rPr>
          <w:sz w:val="17"/>
          <w:szCs w:val="17"/>
          <w:lang w:val="es-ES_tradnl"/>
        </w:rPr>
        <w:t>YYYYMMDD,</w:t>
      </w:r>
      <w:ins w:id="687" w:author="Author">
        <w:r w:rsidR="00E9643F" w:rsidRPr="00317BB8">
          <w:rPr>
            <w:sz w:val="17"/>
            <w:szCs w:val="17"/>
            <w:lang w:val="es-ES_tradnl"/>
          </w:rPr>
          <w:t xml:space="preserve"> </w:t>
        </w:r>
      </w:ins>
      <w:del w:id="688" w:author="Author">
        <w:r w:rsidR="00807B26" w:rsidRPr="00317BB8" w:rsidDel="00E9643F">
          <w:rPr>
            <w:sz w:val="17"/>
            <w:szCs w:val="17"/>
            <w:lang w:val="es-ES_tradnl"/>
          </w:rPr>
          <w:delText xml:space="preserve"> </w:delText>
        </w:r>
        <w:r w:rsidRPr="00317BB8" w:rsidDel="00E9643F">
          <w:rPr>
            <w:sz w:val="17"/>
            <w:szCs w:val="17"/>
            <w:lang w:val="es-ES_tradnl"/>
          </w:rPr>
          <w:delText>donde</w:delText>
        </w:r>
        <w:r w:rsidR="00807B26" w:rsidRPr="00317BB8" w:rsidDel="00E9643F">
          <w:rPr>
            <w:sz w:val="17"/>
            <w:szCs w:val="17"/>
            <w:lang w:val="es-ES_tradnl"/>
          </w:rPr>
          <w:delText xml:space="preserve"> “CC” </w:delText>
        </w:r>
        <w:r w:rsidRPr="00317BB8" w:rsidDel="00E9643F">
          <w:rPr>
            <w:sz w:val="17"/>
            <w:szCs w:val="17"/>
            <w:lang w:val="es-ES_tradnl"/>
          </w:rPr>
          <w:delText xml:space="preserve">es el código </w:delText>
        </w:r>
        <w:r w:rsidR="00807B26" w:rsidRPr="00317BB8" w:rsidDel="00E9643F">
          <w:rPr>
            <w:sz w:val="17"/>
            <w:szCs w:val="17"/>
            <w:lang w:val="es-ES_tradnl"/>
          </w:rPr>
          <w:delText xml:space="preserve">ST.3 </w:delText>
        </w:r>
        <w:r w:rsidRPr="00317BB8" w:rsidDel="00E9643F">
          <w:rPr>
            <w:sz w:val="17"/>
            <w:szCs w:val="17"/>
            <w:lang w:val="es-ES_tradnl"/>
          </w:rPr>
          <w:delText xml:space="preserve">de la </w:delText>
        </w:r>
        <w:r w:rsidR="003E1652" w:rsidRPr="00317BB8" w:rsidDel="00E9643F">
          <w:rPr>
            <w:sz w:val="17"/>
            <w:szCs w:val="17"/>
            <w:lang w:val="es-ES_tradnl"/>
          </w:rPr>
          <w:delText>OPI</w:delText>
        </w:r>
        <w:r w:rsidR="00807B26" w:rsidRPr="00317BB8" w:rsidDel="00E9643F">
          <w:rPr>
            <w:sz w:val="17"/>
            <w:szCs w:val="17"/>
            <w:lang w:val="es-ES_tradnl"/>
          </w:rPr>
          <w:delText xml:space="preserve">, “AF” </w:delText>
        </w:r>
        <w:r w:rsidRPr="00317BB8" w:rsidDel="00E9643F">
          <w:rPr>
            <w:sz w:val="17"/>
            <w:szCs w:val="17"/>
            <w:lang w:val="es-ES_tradnl"/>
          </w:rPr>
          <w:delText>significa “fichero de referencia” (</w:delText>
        </w:r>
        <w:r w:rsidR="00807B26" w:rsidRPr="00317BB8" w:rsidDel="00E9643F">
          <w:rPr>
            <w:sz w:val="17"/>
            <w:szCs w:val="17"/>
            <w:lang w:val="es-ES_tradnl"/>
          </w:rPr>
          <w:delText>“authority file”</w:delText>
        </w:r>
        <w:r w:rsidRPr="00317BB8" w:rsidDel="00E9643F">
          <w:rPr>
            <w:sz w:val="17"/>
            <w:szCs w:val="17"/>
            <w:lang w:val="es-ES_tradnl"/>
          </w:rPr>
          <w:delText xml:space="preserve">) y </w:delText>
        </w:r>
        <w:r w:rsidR="00807B26" w:rsidRPr="00317BB8" w:rsidDel="00E9643F">
          <w:rPr>
            <w:sz w:val="17"/>
            <w:szCs w:val="17"/>
            <w:lang w:val="es-ES_tradnl"/>
          </w:rPr>
          <w:delText xml:space="preserve">“YYYYMMDD” – </w:delText>
        </w:r>
        <w:r w:rsidRPr="00317BB8" w:rsidDel="00E9643F">
          <w:rPr>
            <w:sz w:val="17"/>
            <w:szCs w:val="17"/>
            <w:lang w:val="es-ES_tradnl"/>
          </w:rPr>
          <w:delText xml:space="preserve">es la fecha de </w:delText>
        </w:r>
        <w:r w:rsidR="0058046E" w:rsidRPr="00317BB8" w:rsidDel="00E9643F">
          <w:rPr>
            <w:sz w:val="17"/>
            <w:szCs w:val="17"/>
            <w:lang w:val="es-ES_tradnl"/>
          </w:rPr>
          <w:delText>expedición</w:delText>
        </w:r>
        <w:r w:rsidRPr="00317BB8" w:rsidDel="00E9643F">
          <w:rPr>
            <w:sz w:val="17"/>
            <w:szCs w:val="17"/>
            <w:lang w:val="es-ES_tradnl"/>
          </w:rPr>
          <w:delText xml:space="preserve"> del fichero de referencia</w:delText>
        </w:r>
      </w:del>
      <w:ins w:id="689" w:author="Author">
        <w:r w:rsidR="00E9643F" w:rsidRPr="00317BB8">
          <w:rPr>
            <w:sz w:val="17"/>
            <w:szCs w:val="17"/>
            <w:lang w:val="es-ES_tradnl"/>
          </w:rPr>
          <w:t xml:space="preserve">seguida de la extensión del fichero, es decir </w:t>
        </w:r>
        <w:r w:rsidR="00E502CA" w:rsidRPr="00703040">
          <w:rPr>
            <w:rFonts w:ascii="Courier New" w:eastAsia="Arial" w:hAnsi="Courier New" w:cs="Courier New"/>
            <w:sz w:val="17"/>
            <w:szCs w:val="17"/>
            <w:lang w:val="es-ES_tradnl"/>
            <w:rPrChange w:id="690" w:author="Author">
              <w:rPr>
                <w:rFonts w:ascii="Courier New" w:eastAsia="Arial" w:hAnsi="Courier New" w:cs="Courier New"/>
                <w:szCs w:val="17"/>
              </w:rPr>
            </w:rPrChange>
          </w:rPr>
          <w:t>&lt;generating Office ST.3 code&gt;_AF_YYYYMMDD.&lt;file extension (xml or txt or csv)&gt;</w:t>
        </w:r>
      </w:ins>
      <w:r w:rsidR="00807B26" w:rsidRPr="00317BB8">
        <w:rPr>
          <w:sz w:val="17"/>
          <w:szCs w:val="17"/>
          <w:lang w:val="es-ES_tradnl"/>
        </w:rPr>
        <w:t>.</w:t>
      </w:r>
    </w:p>
    <w:p w14:paraId="11F4546F" w14:textId="77777777" w:rsidR="00756EBF" w:rsidRPr="00317BB8" w:rsidRDefault="008E27FB" w:rsidP="00756EBF">
      <w:pPr>
        <w:pStyle w:val="ListParagraph"/>
        <w:spacing w:before="120"/>
        <w:ind w:left="992"/>
        <w:contextualSpacing w:val="0"/>
        <w:rPr>
          <w:sz w:val="17"/>
          <w:szCs w:val="17"/>
          <w:lang w:val="es-ES_tradnl"/>
        </w:rPr>
      </w:pPr>
      <w:r w:rsidRPr="00317BB8">
        <w:rPr>
          <w:sz w:val="17"/>
          <w:szCs w:val="17"/>
          <w:lang w:val="es-ES_tradnl"/>
        </w:rPr>
        <w:t>Por</w:t>
      </w:r>
      <w:r w:rsidR="00807B26" w:rsidRPr="00317BB8">
        <w:rPr>
          <w:sz w:val="17"/>
          <w:szCs w:val="17"/>
          <w:lang w:val="es-ES_tradnl"/>
        </w:rPr>
        <w:t xml:space="preserve"> </w:t>
      </w:r>
      <w:r w:rsidRPr="00317BB8">
        <w:rPr>
          <w:sz w:val="17"/>
          <w:szCs w:val="17"/>
          <w:lang w:val="es-ES_tradnl"/>
        </w:rPr>
        <w:t>ejemplo</w:t>
      </w:r>
      <w:r w:rsidR="00807B26" w:rsidRPr="00317BB8">
        <w:rPr>
          <w:sz w:val="17"/>
          <w:szCs w:val="17"/>
          <w:lang w:val="es-ES_tradnl"/>
        </w:rPr>
        <w:t>,</w:t>
      </w:r>
    </w:p>
    <w:p w14:paraId="6557D215" w14:textId="35A08140" w:rsidR="00807B26" w:rsidRPr="00317BB8" w:rsidRDefault="00697EE5" w:rsidP="00756EBF">
      <w:pPr>
        <w:pStyle w:val="ListParagraph"/>
        <w:spacing w:after="120"/>
        <w:ind w:left="992"/>
        <w:contextualSpacing w:val="0"/>
        <w:rPr>
          <w:sz w:val="17"/>
          <w:szCs w:val="17"/>
          <w:lang w:val="es-ES_tradnl"/>
        </w:rPr>
      </w:pPr>
      <w:ins w:id="691" w:author="Author">
        <w:r w:rsidRPr="00703040">
          <w:rPr>
            <w:rFonts w:ascii="Courier New" w:hAnsi="Courier New"/>
            <w:sz w:val="17"/>
            <w:szCs w:val="17"/>
            <w:lang w:val="es-ES_tradnl"/>
            <w:rPrChange w:id="692" w:author="Author">
              <w:rPr>
                <w:rFonts w:ascii="Courier New" w:hAnsi="Courier New"/>
              </w:rPr>
            </w:rPrChange>
          </w:rPr>
          <w:t>EP_AF_20160327</w:t>
        </w:r>
        <w:r w:rsidRPr="00703040">
          <w:rPr>
            <w:rFonts w:ascii="Courier New" w:eastAsia="Arial" w:hAnsi="Courier New" w:cs="Courier New"/>
            <w:sz w:val="17"/>
            <w:szCs w:val="17"/>
            <w:lang w:val="es-ES_tradnl"/>
            <w:rPrChange w:id="693" w:author="Author">
              <w:rPr>
                <w:rFonts w:ascii="Courier New" w:eastAsia="Arial" w:hAnsi="Courier New" w:cs="Courier New"/>
                <w:szCs w:val="17"/>
              </w:rPr>
            </w:rPrChange>
          </w:rPr>
          <w:t>.txt</w:t>
        </w:r>
      </w:ins>
      <w:del w:id="694" w:author="Author">
        <w:r w:rsidR="00807B26" w:rsidRPr="00317BB8" w:rsidDel="00697EE5">
          <w:rPr>
            <w:sz w:val="17"/>
            <w:szCs w:val="17"/>
            <w:lang w:val="es-ES_tradnl"/>
          </w:rPr>
          <w:delText>EP_AF_20160327</w:delText>
        </w:r>
      </w:del>
      <w:r w:rsidR="00807B26" w:rsidRPr="00317BB8">
        <w:rPr>
          <w:sz w:val="17"/>
          <w:szCs w:val="17"/>
          <w:lang w:val="es-ES_tradnl"/>
        </w:rPr>
        <w:t xml:space="preserve"> – </w:t>
      </w:r>
      <w:r w:rsidR="008E27FB" w:rsidRPr="00317BB8">
        <w:rPr>
          <w:sz w:val="17"/>
          <w:szCs w:val="17"/>
          <w:lang w:val="es-ES_tradnl"/>
        </w:rPr>
        <w:t xml:space="preserve">fichero de referencia único </w:t>
      </w:r>
      <w:r w:rsidR="00B62F4D" w:rsidRPr="00317BB8">
        <w:rPr>
          <w:sz w:val="17"/>
          <w:szCs w:val="17"/>
          <w:lang w:val="es-ES_tradnl"/>
        </w:rPr>
        <w:t>expedido por</w:t>
      </w:r>
      <w:r w:rsidR="008E27FB" w:rsidRPr="00317BB8">
        <w:rPr>
          <w:sz w:val="17"/>
          <w:szCs w:val="17"/>
          <w:lang w:val="es-ES_tradnl"/>
        </w:rPr>
        <w:t xml:space="preserve"> la OEP el 27 de marzo de 2016</w:t>
      </w:r>
      <w:ins w:id="695" w:author="Author">
        <w:r w:rsidR="00CE418B" w:rsidRPr="00317BB8">
          <w:rPr>
            <w:sz w:val="17"/>
            <w:szCs w:val="17"/>
            <w:lang w:val="es-ES_tradnl"/>
          </w:rPr>
          <w:t>, en formato de texto</w:t>
        </w:r>
      </w:ins>
      <w:r w:rsidR="00EE0A39" w:rsidRPr="00317BB8">
        <w:rPr>
          <w:sz w:val="17"/>
          <w:szCs w:val="17"/>
          <w:lang w:val="es-ES_tradnl"/>
        </w:rPr>
        <w:t>;</w:t>
      </w:r>
      <w:r w:rsidR="009567B5" w:rsidRPr="00317BB8">
        <w:rPr>
          <w:sz w:val="17"/>
          <w:szCs w:val="17"/>
          <w:lang w:val="es-ES_tradnl"/>
        </w:rPr>
        <w:t xml:space="preserve"> </w:t>
      </w:r>
      <w:r w:rsidR="00DB7D21" w:rsidRPr="00317BB8">
        <w:rPr>
          <w:sz w:val="17"/>
          <w:szCs w:val="17"/>
          <w:lang w:val="es-ES_tradnl"/>
        </w:rPr>
        <w:t>y</w:t>
      </w:r>
    </w:p>
    <w:p w14:paraId="75234C76" w14:textId="43C43B98" w:rsidR="00756EBF" w:rsidRPr="00317BB8" w:rsidRDefault="008E27FB" w:rsidP="00E3768B">
      <w:pPr>
        <w:pStyle w:val="ListParagraph"/>
        <w:numPr>
          <w:ilvl w:val="0"/>
          <w:numId w:val="17"/>
        </w:numPr>
        <w:spacing w:before="120" w:after="120"/>
        <w:contextualSpacing w:val="0"/>
        <w:rPr>
          <w:sz w:val="17"/>
          <w:szCs w:val="17"/>
          <w:lang w:val="es-ES_tradnl"/>
        </w:rPr>
      </w:pPr>
      <w:del w:id="696" w:author="Author">
        <w:r w:rsidRPr="00317BB8" w:rsidDel="00057082">
          <w:rPr>
            <w:sz w:val="17"/>
            <w:szCs w:val="17"/>
            <w:lang w:val="es-ES_tradnl"/>
          </w:rPr>
          <w:delText xml:space="preserve">para </w:delText>
        </w:r>
      </w:del>
      <w:ins w:id="697" w:author="Author">
        <w:r w:rsidR="00057082" w:rsidRPr="00317BB8">
          <w:rPr>
            <w:sz w:val="17"/>
            <w:szCs w:val="17"/>
            <w:lang w:val="es-ES_tradnl"/>
          </w:rPr>
          <w:t xml:space="preserve">el nombre de </w:t>
        </w:r>
      </w:ins>
      <w:r w:rsidRPr="00317BB8">
        <w:rPr>
          <w:sz w:val="17"/>
          <w:szCs w:val="17"/>
          <w:lang w:val="es-ES_tradnl"/>
        </w:rPr>
        <w:t xml:space="preserve">cada uno </w:t>
      </w:r>
      <w:r w:rsidR="002B10A7" w:rsidRPr="00317BB8">
        <w:rPr>
          <w:sz w:val="17"/>
          <w:szCs w:val="17"/>
          <w:lang w:val="es-ES_tradnl"/>
        </w:rPr>
        <w:t xml:space="preserve">los ficheros </w:t>
      </w:r>
      <w:r w:rsidRPr="00317BB8">
        <w:rPr>
          <w:sz w:val="17"/>
          <w:szCs w:val="17"/>
          <w:lang w:val="es-ES_tradnl"/>
        </w:rPr>
        <w:t xml:space="preserve">de </w:t>
      </w:r>
      <w:ins w:id="698" w:author="Author">
        <w:r w:rsidR="00E26EDA" w:rsidRPr="00317BB8">
          <w:rPr>
            <w:sz w:val="17"/>
            <w:szCs w:val="17"/>
            <w:lang w:val="es-ES_tradnl"/>
          </w:rPr>
          <w:t>que se compone un fichero de referencia deberá consistir en</w:t>
        </w:r>
      </w:ins>
      <w:del w:id="699" w:author="Author">
        <w:r w:rsidRPr="00317BB8" w:rsidDel="00E26EDA">
          <w:rPr>
            <w:sz w:val="17"/>
            <w:szCs w:val="17"/>
            <w:lang w:val="es-ES_tradnl"/>
          </w:rPr>
          <w:delText xml:space="preserve">un conjunto de </w:delText>
        </w:r>
        <w:r w:rsidR="00B62F4D" w:rsidRPr="00317BB8" w:rsidDel="00E26EDA">
          <w:rPr>
            <w:sz w:val="17"/>
            <w:szCs w:val="17"/>
            <w:lang w:val="es-ES_tradnl"/>
          </w:rPr>
          <w:delText>varios</w:delText>
        </w:r>
        <w:r w:rsidRPr="00317BB8" w:rsidDel="00E26EDA">
          <w:rPr>
            <w:sz w:val="17"/>
            <w:szCs w:val="17"/>
            <w:lang w:val="es-ES_tradnl"/>
          </w:rPr>
          <w:delText xml:space="preserve"> ficheros</w:delText>
        </w:r>
        <w:r w:rsidR="00807B26" w:rsidRPr="00317BB8" w:rsidDel="00E26EDA">
          <w:rPr>
            <w:sz w:val="17"/>
            <w:szCs w:val="17"/>
            <w:lang w:val="es-ES_tradnl"/>
          </w:rPr>
          <w:delText xml:space="preserve"> (</w:delText>
        </w:r>
        <w:r w:rsidRPr="00317BB8" w:rsidDel="00E26EDA">
          <w:rPr>
            <w:sz w:val="17"/>
            <w:szCs w:val="17"/>
            <w:lang w:val="es-ES_tradnl"/>
          </w:rPr>
          <w:delText xml:space="preserve">véase el párrafo </w:delText>
        </w:r>
        <w:r w:rsidR="003C680F" w:rsidRPr="00317BB8" w:rsidDel="00E26EDA">
          <w:rPr>
            <w:sz w:val="17"/>
            <w:szCs w:val="17"/>
            <w:lang w:val="es-ES_tradnl"/>
          </w:rPr>
          <w:delText>34</w:delText>
        </w:r>
        <w:r w:rsidRPr="00317BB8" w:rsidDel="00E26EDA">
          <w:rPr>
            <w:sz w:val="17"/>
            <w:szCs w:val="17"/>
            <w:lang w:val="es-ES_tradnl"/>
          </w:rPr>
          <w:delText>)</w:delText>
        </w:r>
        <w:r w:rsidR="00807B26" w:rsidRPr="00317BB8" w:rsidDel="00E26EDA">
          <w:rPr>
            <w:sz w:val="17"/>
            <w:szCs w:val="17"/>
            <w:lang w:val="es-ES_tradnl"/>
          </w:rPr>
          <w:delText xml:space="preserve"> CC_AF_{criterion information}_KofN_YYYYMMDD, </w:delText>
        </w:r>
        <w:r w:rsidR="00E3768B" w:rsidRPr="00317BB8" w:rsidDel="00E26EDA">
          <w:rPr>
            <w:sz w:val="17"/>
            <w:szCs w:val="17"/>
            <w:lang w:val="es-ES_tradnl"/>
          </w:rPr>
          <w:delText>donde</w:delText>
        </w:r>
        <w:r w:rsidR="00BF61DF" w:rsidRPr="00317BB8" w:rsidDel="00E26EDA">
          <w:rPr>
            <w:sz w:val="17"/>
            <w:szCs w:val="17"/>
            <w:lang w:val="es-ES_tradnl"/>
          </w:rPr>
          <w:delText xml:space="preserve"> “CC” </w:delText>
        </w:r>
        <w:r w:rsidR="00E3768B" w:rsidRPr="00317BB8" w:rsidDel="00E26EDA">
          <w:rPr>
            <w:sz w:val="17"/>
            <w:szCs w:val="17"/>
            <w:lang w:val="es-ES_tradnl"/>
          </w:rPr>
          <w:delText>es el código</w:delText>
        </w:r>
        <w:r w:rsidR="00BF61DF" w:rsidRPr="00317BB8" w:rsidDel="00E26EDA">
          <w:rPr>
            <w:sz w:val="17"/>
            <w:szCs w:val="17"/>
            <w:lang w:val="es-ES_tradnl"/>
          </w:rPr>
          <w:delText xml:space="preserve"> ST.3 </w:delText>
        </w:r>
        <w:r w:rsidR="00E3768B" w:rsidRPr="00317BB8" w:rsidDel="00E26EDA">
          <w:rPr>
            <w:sz w:val="17"/>
            <w:szCs w:val="17"/>
            <w:lang w:val="es-ES_tradnl"/>
          </w:rPr>
          <w:delText>de la OPI</w:delText>
        </w:r>
        <w:r w:rsidR="00807B26" w:rsidRPr="00317BB8" w:rsidDel="00E26EDA">
          <w:rPr>
            <w:sz w:val="17"/>
            <w:szCs w:val="17"/>
            <w:lang w:val="es-ES_tradnl"/>
          </w:rPr>
          <w:delText xml:space="preserve">, “AF” </w:delText>
        </w:r>
        <w:r w:rsidR="00E3768B" w:rsidRPr="00317BB8" w:rsidDel="00E26EDA">
          <w:rPr>
            <w:sz w:val="17"/>
            <w:szCs w:val="17"/>
            <w:lang w:val="es-ES_tradnl"/>
          </w:rPr>
          <w:delText>significa “fichero de referencia” (“authority file”)</w:delText>
        </w:r>
        <w:r w:rsidR="00807B26" w:rsidRPr="00317BB8" w:rsidDel="00E26EDA">
          <w:rPr>
            <w:sz w:val="17"/>
            <w:szCs w:val="17"/>
            <w:lang w:val="es-ES_tradnl"/>
          </w:rPr>
          <w:delText xml:space="preserve">, {criterion information} </w:delText>
        </w:r>
        <w:r w:rsidR="00E3768B" w:rsidRPr="00317BB8" w:rsidDel="00E26EDA">
          <w:rPr>
            <w:sz w:val="17"/>
            <w:szCs w:val="17"/>
            <w:lang w:val="es-ES_tradnl"/>
          </w:rPr>
          <w:delText>es un espacio de reserva</w:delText>
        </w:r>
        <w:r w:rsidR="00807B26" w:rsidRPr="00317BB8" w:rsidDel="00E26EDA">
          <w:rPr>
            <w:sz w:val="17"/>
            <w:szCs w:val="17"/>
            <w:lang w:val="es-ES_tradnl"/>
          </w:rPr>
          <w:delText xml:space="preserve"> </w:delText>
        </w:r>
        <w:r w:rsidR="00E3768B" w:rsidRPr="00317BB8" w:rsidDel="00E26EDA">
          <w:rPr>
            <w:sz w:val="17"/>
            <w:szCs w:val="17"/>
            <w:lang w:val="es-ES_tradnl"/>
          </w:rPr>
          <w:delText>y</w:delText>
        </w:r>
        <w:r w:rsidR="00807B26" w:rsidRPr="00317BB8" w:rsidDel="00E26EDA">
          <w:rPr>
            <w:sz w:val="17"/>
            <w:szCs w:val="17"/>
            <w:lang w:val="es-ES_tradnl"/>
          </w:rPr>
          <w:delText xml:space="preserve"> K </w:delText>
        </w:r>
        <w:r w:rsidR="00E3768B" w:rsidRPr="00317BB8" w:rsidDel="00E26EDA">
          <w:rPr>
            <w:sz w:val="17"/>
            <w:szCs w:val="17"/>
            <w:lang w:val="es-ES_tradnl"/>
          </w:rPr>
          <w:delText>es el número índice de este fichero</w:delText>
        </w:r>
        <w:r w:rsidR="00807B26" w:rsidRPr="00317BB8" w:rsidDel="00E26EDA">
          <w:rPr>
            <w:sz w:val="17"/>
            <w:szCs w:val="17"/>
            <w:lang w:val="es-ES_tradnl"/>
          </w:rPr>
          <w:delText xml:space="preserve">, N </w:delText>
        </w:r>
        <w:r w:rsidR="00E3768B" w:rsidRPr="00317BB8" w:rsidDel="00E26EDA">
          <w:rPr>
            <w:sz w:val="17"/>
            <w:szCs w:val="17"/>
            <w:lang w:val="es-ES_tradnl"/>
          </w:rPr>
          <w:delText>es el número total de ficheros generados y</w:delText>
        </w:r>
        <w:r w:rsidR="009567B5" w:rsidRPr="00317BB8" w:rsidDel="00E26EDA">
          <w:rPr>
            <w:sz w:val="17"/>
            <w:szCs w:val="17"/>
            <w:lang w:val="es-ES_tradnl"/>
          </w:rPr>
          <w:delText xml:space="preserve"> </w:delText>
        </w:r>
        <w:r w:rsidR="00807B26" w:rsidRPr="00317BB8" w:rsidDel="00E26EDA">
          <w:rPr>
            <w:sz w:val="17"/>
            <w:szCs w:val="17"/>
            <w:lang w:val="es-ES_tradnl"/>
          </w:rPr>
          <w:delText xml:space="preserve">“YYYYMMDD” – </w:delText>
        </w:r>
        <w:r w:rsidR="00E3768B" w:rsidRPr="00317BB8" w:rsidDel="00E26EDA">
          <w:rPr>
            <w:sz w:val="17"/>
            <w:szCs w:val="17"/>
            <w:lang w:val="es-ES_tradnl"/>
          </w:rPr>
          <w:delText xml:space="preserve">es la fecha de </w:delText>
        </w:r>
        <w:r w:rsidR="00B62F4D" w:rsidRPr="00317BB8" w:rsidDel="00E26EDA">
          <w:rPr>
            <w:sz w:val="17"/>
            <w:szCs w:val="17"/>
            <w:lang w:val="es-ES_tradnl"/>
          </w:rPr>
          <w:delText>expedición</w:delText>
        </w:r>
        <w:r w:rsidR="00E3768B" w:rsidRPr="00317BB8" w:rsidDel="00E26EDA">
          <w:rPr>
            <w:sz w:val="17"/>
            <w:szCs w:val="17"/>
            <w:lang w:val="es-ES_tradnl"/>
          </w:rPr>
          <w:delText xml:space="preserve"> del fichero de referencia</w:delText>
        </w:r>
      </w:del>
      <w:ins w:id="700" w:author="Author">
        <w:r w:rsidR="00A409F7" w:rsidRPr="00317BB8">
          <w:rPr>
            <w:sz w:val="17"/>
            <w:szCs w:val="17"/>
            <w:lang w:val="es-ES_tradnl"/>
          </w:rPr>
          <w:t xml:space="preserve"> el código ST.3 de la Oficina creadora, </w:t>
        </w:r>
        <w:r w:rsidR="002E5669" w:rsidRPr="00317BB8">
          <w:rPr>
            <w:sz w:val="17"/>
            <w:szCs w:val="17"/>
            <w:lang w:val="es-ES_tradnl"/>
          </w:rPr>
          <w:t>(criterion information)</w:t>
        </w:r>
        <w:r w:rsidR="006C3D60" w:rsidRPr="00317BB8">
          <w:rPr>
            <w:sz w:val="17"/>
            <w:szCs w:val="17"/>
            <w:lang w:val="es-ES_tradnl"/>
          </w:rPr>
          <w:t>, la secuencia “AF”, el número de índice del fichero en relación con el número total de ficheros segui</w:t>
        </w:r>
        <w:r w:rsidR="0054110F" w:rsidRPr="00317BB8">
          <w:rPr>
            <w:sz w:val="17"/>
            <w:szCs w:val="17"/>
            <w:lang w:val="es-ES_tradnl"/>
          </w:rPr>
          <w:t>d</w:t>
        </w:r>
        <w:r w:rsidR="006C3D60" w:rsidRPr="00317BB8">
          <w:rPr>
            <w:sz w:val="17"/>
            <w:szCs w:val="17"/>
            <w:lang w:val="es-ES_tradnl"/>
          </w:rPr>
          <w:t>os de la secuencia “o</w:t>
        </w:r>
        <w:r w:rsidR="0054110F" w:rsidRPr="00317BB8">
          <w:rPr>
            <w:sz w:val="17"/>
            <w:szCs w:val="17"/>
            <w:lang w:val="es-ES_tradnl"/>
          </w:rPr>
          <w:t xml:space="preserve">f” y el número total de ficheros generados y la fecha del fichero generado </w:t>
        </w:r>
        <w:r w:rsidR="001F6A7B" w:rsidRPr="00317BB8">
          <w:rPr>
            <w:sz w:val="17"/>
            <w:szCs w:val="17"/>
            <w:lang w:val="es-ES_tradnl"/>
          </w:rPr>
          <w:t>seguida de la extensión del fichero, es decir</w:t>
        </w:r>
        <w:r w:rsidR="0059332A" w:rsidRPr="00317BB8">
          <w:rPr>
            <w:sz w:val="17"/>
            <w:szCs w:val="17"/>
            <w:lang w:val="es-ES_tradnl"/>
          </w:rPr>
          <w:t xml:space="preserve"> </w:t>
        </w:r>
        <w:r w:rsidR="0059332A" w:rsidRPr="00703040">
          <w:rPr>
            <w:rFonts w:ascii="Courier New" w:eastAsia="Arial" w:hAnsi="Courier New" w:cs="Courier New"/>
            <w:sz w:val="17"/>
            <w:szCs w:val="17"/>
            <w:lang w:val="es-ES_tradnl"/>
            <w:rPrChange w:id="701" w:author="Author">
              <w:rPr>
                <w:rFonts w:ascii="Courier New" w:eastAsia="Arial" w:hAnsi="Courier New" w:cs="Courier New"/>
                <w:szCs w:val="17"/>
              </w:rPr>
            </w:rPrChange>
          </w:rPr>
          <w:t xml:space="preserve">&lt;generating Office ST.3 code&gt;_AF_{criterion information}_&lt;index of number </w:t>
        </w:r>
        <w:r w:rsidR="0059332A" w:rsidRPr="00703040">
          <w:rPr>
            <w:rFonts w:ascii="Courier New" w:hAnsi="Courier New"/>
            <w:sz w:val="17"/>
            <w:szCs w:val="17"/>
            <w:lang w:val="es-ES_tradnl"/>
            <w:rPrChange w:id="702" w:author="Author">
              <w:rPr>
                <w:rFonts w:ascii="Courier New" w:hAnsi="Courier New"/>
              </w:rPr>
            </w:rPrChange>
          </w:rPr>
          <w:t xml:space="preserve">of the </w:t>
        </w:r>
        <w:r w:rsidR="0059332A" w:rsidRPr="00703040">
          <w:rPr>
            <w:rFonts w:ascii="Courier New" w:eastAsia="Arial" w:hAnsi="Courier New" w:cs="Courier New"/>
            <w:sz w:val="17"/>
            <w:szCs w:val="17"/>
            <w:lang w:val="es-ES_tradnl"/>
            <w:rPrChange w:id="703" w:author="Author">
              <w:rPr>
                <w:rFonts w:ascii="Courier New" w:eastAsia="Arial" w:hAnsi="Courier New" w:cs="Courier New"/>
                <w:szCs w:val="17"/>
              </w:rPr>
            </w:rPrChange>
          </w:rPr>
          <w:t>file in relation to</w:t>
        </w:r>
        <w:r w:rsidR="0059332A" w:rsidRPr="00703040">
          <w:rPr>
            <w:rFonts w:ascii="Courier New" w:hAnsi="Courier New"/>
            <w:sz w:val="17"/>
            <w:szCs w:val="17"/>
            <w:lang w:val="es-ES_tradnl"/>
            <w:rPrChange w:id="704" w:author="Author">
              <w:rPr>
                <w:rFonts w:ascii="Courier New" w:hAnsi="Courier New"/>
              </w:rPr>
            </w:rPrChange>
          </w:rPr>
          <w:t xml:space="preserve"> the </w:t>
        </w:r>
        <w:r w:rsidR="0059332A" w:rsidRPr="00703040">
          <w:rPr>
            <w:rFonts w:ascii="Courier New" w:eastAsia="Arial" w:hAnsi="Courier New" w:cs="Courier New"/>
            <w:sz w:val="17"/>
            <w:szCs w:val="17"/>
            <w:lang w:val="es-ES_tradnl"/>
            <w:rPrChange w:id="705" w:author="Author">
              <w:rPr>
                <w:rFonts w:ascii="Courier New" w:eastAsia="Arial" w:hAnsi="Courier New" w:cs="Courier New"/>
                <w:szCs w:val="17"/>
              </w:rPr>
            </w:rPrChange>
          </w:rPr>
          <w:t>total number of files&gt;of&lt;total number of files generated&gt;_YYYYMMDD.&lt;file extension (xml or txt or csv)&gt;</w:t>
        </w:r>
        <w:r w:rsidR="006C3D60" w:rsidRPr="00317BB8">
          <w:rPr>
            <w:sz w:val="17"/>
            <w:szCs w:val="17"/>
            <w:lang w:val="es-ES_tradnl"/>
          </w:rPr>
          <w:t xml:space="preserve"> </w:t>
        </w:r>
      </w:ins>
      <w:r w:rsidR="00807B26" w:rsidRPr="00317BB8">
        <w:rPr>
          <w:sz w:val="17"/>
          <w:szCs w:val="17"/>
          <w:lang w:val="es-ES_tradnl"/>
        </w:rPr>
        <w:t>.</w:t>
      </w:r>
    </w:p>
    <w:p w14:paraId="66394D17" w14:textId="77777777" w:rsidR="00756EBF" w:rsidRPr="00317BB8" w:rsidRDefault="00E3768B" w:rsidP="00756EBF">
      <w:pPr>
        <w:pStyle w:val="ListParagraph"/>
        <w:spacing w:before="120"/>
        <w:ind w:left="992"/>
        <w:contextualSpacing w:val="0"/>
        <w:rPr>
          <w:sz w:val="17"/>
          <w:szCs w:val="17"/>
          <w:lang w:val="es-ES_tradnl"/>
        </w:rPr>
      </w:pPr>
      <w:r w:rsidRPr="00317BB8">
        <w:rPr>
          <w:sz w:val="17"/>
          <w:szCs w:val="17"/>
          <w:lang w:val="es-ES_tradnl"/>
        </w:rPr>
        <w:t>Por ejemplo</w:t>
      </w:r>
      <w:r w:rsidR="00756EBF" w:rsidRPr="00317BB8">
        <w:rPr>
          <w:sz w:val="17"/>
          <w:szCs w:val="17"/>
          <w:lang w:val="es-ES_tradnl"/>
        </w:rPr>
        <w:t>,</w:t>
      </w:r>
    </w:p>
    <w:p w14:paraId="3F4F5FDF" w14:textId="6BBE3820" w:rsidR="00756EBF" w:rsidRPr="00317BB8" w:rsidRDefault="00C6480C" w:rsidP="00AA519F">
      <w:pPr>
        <w:pStyle w:val="ListParagraph"/>
        <w:ind w:left="1276"/>
        <w:contextualSpacing w:val="0"/>
        <w:rPr>
          <w:sz w:val="17"/>
          <w:szCs w:val="17"/>
          <w:lang w:val="es-ES_tradnl"/>
        </w:rPr>
      </w:pPr>
      <w:r w:rsidRPr="00317BB8">
        <w:rPr>
          <w:sz w:val="17"/>
          <w:szCs w:val="17"/>
          <w:lang w:val="es-ES_tradnl"/>
        </w:rPr>
        <w:t xml:space="preserve">- </w:t>
      </w:r>
      <w:r w:rsidR="00807B26" w:rsidRPr="00317BB8">
        <w:rPr>
          <w:sz w:val="17"/>
          <w:szCs w:val="17"/>
          <w:lang w:val="es-ES_tradnl"/>
        </w:rPr>
        <w:t>EP_AF_A-documents_1of2_20160327</w:t>
      </w:r>
      <w:ins w:id="706" w:author="Author">
        <w:r w:rsidR="004C4E40" w:rsidRPr="00317BB8">
          <w:rPr>
            <w:sz w:val="17"/>
            <w:szCs w:val="17"/>
            <w:lang w:val="es-ES_tradnl"/>
          </w:rPr>
          <w:t>.txt</w:t>
        </w:r>
      </w:ins>
      <w:r w:rsidR="00807B26" w:rsidRPr="00317BB8">
        <w:rPr>
          <w:sz w:val="17"/>
          <w:szCs w:val="17"/>
          <w:lang w:val="es-ES_tradnl"/>
        </w:rPr>
        <w:t xml:space="preserve"> – </w:t>
      </w:r>
      <w:r w:rsidR="00E3768B" w:rsidRPr="00317BB8">
        <w:rPr>
          <w:sz w:val="17"/>
          <w:szCs w:val="17"/>
          <w:lang w:val="es-ES_tradnl"/>
        </w:rPr>
        <w:t xml:space="preserve">primera de dos partes del fichero de referencia </w:t>
      </w:r>
      <w:r w:rsidR="00B62F4D" w:rsidRPr="00317BB8">
        <w:rPr>
          <w:sz w:val="17"/>
          <w:szCs w:val="17"/>
          <w:lang w:val="es-ES_tradnl"/>
        </w:rPr>
        <w:t>expedido</w:t>
      </w:r>
      <w:r w:rsidR="00E3768B" w:rsidRPr="00317BB8">
        <w:rPr>
          <w:sz w:val="17"/>
          <w:szCs w:val="17"/>
          <w:lang w:val="es-ES_tradnl"/>
        </w:rPr>
        <w:t xml:space="preserve"> por la OEP el 27 de marzo de 2016</w:t>
      </w:r>
      <w:ins w:id="707" w:author="Author">
        <w:r w:rsidR="004C4E40" w:rsidRPr="00317BB8">
          <w:rPr>
            <w:sz w:val="17"/>
            <w:szCs w:val="17"/>
            <w:lang w:val="es-ES_tradnl"/>
          </w:rPr>
          <w:t xml:space="preserve"> en formato de texto</w:t>
        </w:r>
      </w:ins>
      <w:r w:rsidR="00807B26" w:rsidRPr="00317BB8">
        <w:rPr>
          <w:sz w:val="17"/>
          <w:szCs w:val="17"/>
          <w:lang w:val="es-ES_tradnl"/>
        </w:rPr>
        <w:t xml:space="preserve">, </w:t>
      </w:r>
      <w:r w:rsidR="00E3768B" w:rsidRPr="00317BB8">
        <w:rPr>
          <w:sz w:val="17"/>
          <w:szCs w:val="17"/>
          <w:lang w:val="es-ES_tradnl"/>
        </w:rPr>
        <w:t xml:space="preserve">esta parte solo </w:t>
      </w:r>
      <w:r w:rsidR="00B62F4D" w:rsidRPr="00317BB8">
        <w:rPr>
          <w:sz w:val="17"/>
          <w:szCs w:val="17"/>
          <w:lang w:val="es-ES_tradnl"/>
        </w:rPr>
        <w:t>abarca</w:t>
      </w:r>
      <w:r w:rsidR="00E3768B" w:rsidRPr="00317BB8">
        <w:rPr>
          <w:sz w:val="17"/>
          <w:szCs w:val="17"/>
          <w:lang w:val="es-ES_tradnl"/>
        </w:rPr>
        <w:t xml:space="preserve"> solicitudes</w:t>
      </w:r>
      <w:r w:rsidR="00807B26" w:rsidRPr="00317BB8">
        <w:rPr>
          <w:sz w:val="17"/>
          <w:szCs w:val="17"/>
          <w:lang w:val="es-ES_tradnl"/>
        </w:rPr>
        <w:t>;</w:t>
      </w:r>
    </w:p>
    <w:p w14:paraId="631DB2CB" w14:textId="678FFD99" w:rsidR="00E3768B" w:rsidRPr="00317BB8" w:rsidRDefault="00C6480C" w:rsidP="00AA519F">
      <w:pPr>
        <w:pStyle w:val="ListParagraph"/>
        <w:ind w:left="1276"/>
        <w:contextualSpacing w:val="0"/>
        <w:rPr>
          <w:sz w:val="17"/>
          <w:szCs w:val="17"/>
          <w:lang w:val="es-ES_tradnl"/>
        </w:rPr>
      </w:pPr>
      <w:r w:rsidRPr="00317BB8">
        <w:rPr>
          <w:sz w:val="17"/>
          <w:szCs w:val="17"/>
          <w:lang w:val="es-ES_tradnl"/>
        </w:rPr>
        <w:t xml:space="preserve">- </w:t>
      </w:r>
      <w:r w:rsidR="00807B26" w:rsidRPr="00317BB8">
        <w:rPr>
          <w:sz w:val="17"/>
          <w:szCs w:val="17"/>
          <w:lang w:val="es-ES_tradnl"/>
        </w:rPr>
        <w:t>EP_AF_B-documents_2of2_20160327</w:t>
      </w:r>
      <w:ins w:id="708" w:author="Author">
        <w:r w:rsidR="004C4E40" w:rsidRPr="00317BB8">
          <w:rPr>
            <w:sz w:val="17"/>
            <w:szCs w:val="17"/>
            <w:lang w:val="es-ES_tradnl"/>
          </w:rPr>
          <w:t>.txt</w:t>
        </w:r>
      </w:ins>
      <w:r w:rsidR="00807B26" w:rsidRPr="00317BB8">
        <w:rPr>
          <w:sz w:val="17"/>
          <w:szCs w:val="17"/>
          <w:lang w:val="es-ES_tradnl"/>
        </w:rPr>
        <w:t xml:space="preserve"> – </w:t>
      </w:r>
      <w:r w:rsidR="00E3768B" w:rsidRPr="00317BB8">
        <w:rPr>
          <w:sz w:val="17"/>
          <w:szCs w:val="17"/>
          <w:lang w:val="es-ES_tradnl"/>
        </w:rPr>
        <w:t xml:space="preserve">primera de dos partes del fichero de referencia </w:t>
      </w:r>
      <w:r w:rsidR="00B62F4D" w:rsidRPr="00317BB8">
        <w:rPr>
          <w:sz w:val="17"/>
          <w:szCs w:val="17"/>
          <w:lang w:val="es-ES_tradnl"/>
        </w:rPr>
        <w:t>expedido</w:t>
      </w:r>
      <w:r w:rsidR="00E3768B" w:rsidRPr="00317BB8">
        <w:rPr>
          <w:sz w:val="17"/>
          <w:szCs w:val="17"/>
          <w:lang w:val="es-ES_tradnl"/>
        </w:rPr>
        <w:t xml:space="preserve"> por la OEP el 27 de marzo de 2016</w:t>
      </w:r>
      <w:ins w:id="709" w:author="Author">
        <w:r w:rsidR="004C4E40" w:rsidRPr="00317BB8">
          <w:rPr>
            <w:sz w:val="17"/>
            <w:szCs w:val="17"/>
            <w:lang w:val="es-ES_tradnl"/>
          </w:rPr>
          <w:t xml:space="preserve"> en formato de texto</w:t>
        </w:r>
      </w:ins>
      <w:r w:rsidR="00E3768B" w:rsidRPr="00317BB8">
        <w:rPr>
          <w:sz w:val="17"/>
          <w:szCs w:val="17"/>
          <w:lang w:val="es-ES_tradnl"/>
        </w:rPr>
        <w:t xml:space="preserve">, esta parte solo </w:t>
      </w:r>
      <w:r w:rsidR="00B62F4D" w:rsidRPr="00317BB8">
        <w:rPr>
          <w:sz w:val="17"/>
          <w:szCs w:val="17"/>
          <w:lang w:val="es-ES_tradnl"/>
        </w:rPr>
        <w:t>abarca</w:t>
      </w:r>
      <w:r w:rsidR="00E3768B" w:rsidRPr="00317BB8">
        <w:rPr>
          <w:sz w:val="17"/>
          <w:szCs w:val="17"/>
          <w:lang w:val="es-ES_tradnl"/>
        </w:rPr>
        <w:t xml:space="preserve"> patentes concedidas </w:t>
      </w:r>
    </w:p>
    <w:p w14:paraId="1D9515B4" w14:textId="77777777" w:rsidR="00376B15" w:rsidRPr="00317BB8" w:rsidRDefault="00376B15" w:rsidP="00376B15">
      <w:pPr>
        <w:pStyle w:val="ListParagraph"/>
        <w:numPr>
          <w:ilvl w:val="0"/>
          <w:numId w:val="17"/>
        </w:numPr>
        <w:spacing w:before="120" w:after="120"/>
        <w:contextualSpacing w:val="0"/>
        <w:rPr>
          <w:sz w:val="17"/>
          <w:szCs w:val="17"/>
          <w:lang w:val="es-ES_tradnl"/>
        </w:rPr>
      </w:pPr>
      <w:r w:rsidRPr="00317BB8">
        <w:rPr>
          <w:sz w:val="17"/>
          <w:szCs w:val="17"/>
          <w:lang w:val="es-ES_tradnl"/>
        </w:rPr>
        <w:t>en caso de que se proporcionen varios ficheros que abarquen períodos distintos, véase en el cuadro siguiente un ejemplo de denominación recomendada de los ficheros:</w:t>
      </w:r>
    </w:p>
    <w:tbl>
      <w:tblPr>
        <w:tblW w:w="8960" w:type="dxa"/>
        <w:tblInd w:w="89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Change w:id="710" w:author="Author">
          <w:tblPr>
            <w:tblW w:w="0" w:type="auto"/>
            <w:tblInd w:w="89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PrChange>
      </w:tblPr>
      <w:tblGrid>
        <w:gridCol w:w="4480"/>
        <w:gridCol w:w="4480"/>
        <w:tblGridChange w:id="711">
          <w:tblGrid>
            <w:gridCol w:w="4480"/>
            <w:gridCol w:w="4480"/>
          </w:tblGrid>
        </w:tblGridChange>
      </w:tblGrid>
      <w:tr w:rsidR="00376B15" w:rsidRPr="00BB4B2E" w:rsidDel="00F269A0" w14:paraId="4CE78F35" w14:textId="3B824D3C" w:rsidTr="00703040">
        <w:trPr>
          <w:trHeight w:val="356"/>
          <w:del w:id="712" w:author="Author"/>
          <w:trPrChange w:id="713" w:author="Author">
            <w:trPr>
              <w:trHeight w:val="356"/>
            </w:trPr>
          </w:trPrChange>
        </w:trPr>
        <w:tc>
          <w:tcPr>
            <w:tcW w:w="4480" w:type="dxa"/>
            <w:tcBorders>
              <w:right w:val="single" w:sz="4" w:space="0" w:color="auto"/>
            </w:tcBorders>
            <w:tcPrChange w:id="714" w:author="Author">
              <w:tcPr>
                <w:tcW w:w="4480" w:type="dxa"/>
                <w:tcBorders>
                  <w:right w:val="single" w:sz="4" w:space="0" w:color="auto"/>
                </w:tcBorders>
              </w:tcPr>
            </w:tcPrChange>
          </w:tcPr>
          <w:p w14:paraId="7B6E4A6B" w14:textId="14616A1A" w:rsidR="00376B15" w:rsidRPr="00317BB8" w:rsidDel="00F269A0" w:rsidRDefault="00376B15" w:rsidP="009567B5">
            <w:pPr>
              <w:pStyle w:val="Default"/>
              <w:rPr>
                <w:del w:id="715" w:author="Author"/>
                <w:sz w:val="17"/>
                <w:szCs w:val="17"/>
                <w:lang w:val="es-ES_tradnl"/>
              </w:rPr>
            </w:pPr>
            <w:del w:id="716" w:author="Author">
              <w:r w:rsidRPr="00317BB8" w:rsidDel="00F269A0">
                <w:rPr>
                  <w:sz w:val="17"/>
                  <w:szCs w:val="17"/>
                  <w:lang w:val="es-ES_tradnl"/>
                </w:rPr>
                <w:delText xml:space="preserve">CC_AF_gazetteNNXXXX_AAAAMMDD.ff </w:delText>
              </w:r>
            </w:del>
          </w:p>
        </w:tc>
        <w:tc>
          <w:tcPr>
            <w:tcW w:w="4480" w:type="dxa"/>
            <w:tcBorders>
              <w:left w:val="single" w:sz="4" w:space="0" w:color="auto"/>
            </w:tcBorders>
            <w:tcPrChange w:id="717" w:author="Author">
              <w:tcPr>
                <w:tcW w:w="4480" w:type="dxa"/>
                <w:tcBorders>
                  <w:left w:val="single" w:sz="4" w:space="0" w:color="auto"/>
                </w:tcBorders>
              </w:tcPr>
            </w:tcPrChange>
          </w:tcPr>
          <w:p w14:paraId="5129D545" w14:textId="6A18264D" w:rsidR="00376B15" w:rsidRPr="00317BB8" w:rsidDel="00F269A0" w:rsidRDefault="00376B15" w:rsidP="009567B5">
            <w:pPr>
              <w:pStyle w:val="Default"/>
              <w:rPr>
                <w:del w:id="718" w:author="Author"/>
                <w:sz w:val="17"/>
                <w:szCs w:val="17"/>
                <w:lang w:val="es-ES_tradnl"/>
              </w:rPr>
            </w:pPr>
            <w:del w:id="719" w:author="Author">
              <w:r w:rsidRPr="00317BB8" w:rsidDel="00F269A0">
                <w:rPr>
                  <w:sz w:val="17"/>
                  <w:szCs w:val="17"/>
                  <w:lang w:val="es-ES_tradnl"/>
                </w:rPr>
                <w:delText>contiene el fichero de referencia de la publicación NNXXXX, donde NN es el número de la semana, XXXX es el año y ff es el formato del fichero (XML o TXT)</w:delText>
              </w:r>
            </w:del>
          </w:p>
        </w:tc>
      </w:tr>
      <w:tr w:rsidR="00376B15" w:rsidRPr="00BB4B2E" w:rsidDel="00F269A0" w14:paraId="6C2D0DD4" w14:textId="3F0C7A53" w:rsidTr="00703040">
        <w:trPr>
          <w:trHeight w:val="103"/>
          <w:del w:id="720" w:author="Author"/>
          <w:trPrChange w:id="721" w:author="Author">
            <w:trPr>
              <w:trHeight w:val="103"/>
            </w:trPr>
          </w:trPrChange>
        </w:trPr>
        <w:tc>
          <w:tcPr>
            <w:tcW w:w="4480" w:type="dxa"/>
            <w:tcBorders>
              <w:right w:val="single" w:sz="4" w:space="0" w:color="auto"/>
            </w:tcBorders>
            <w:tcPrChange w:id="722" w:author="Author">
              <w:tcPr>
                <w:tcW w:w="4480" w:type="dxa"/>
                <w:tcBorders>
                  <w:right w:val="single" w:sz="4" w:space="0" w:color="auto"/>
                </w:tcBorders>
              </w:tcPr>
            </w:tcPrChange>
          </w:tcPr>
          <w:p w14:paraId="6A6DC79B" w14:textId="10AF9D2C" w:rsidR="00376B15" w:rsidRPr="00317BB8" w:rsidDel="00F269A0" w:rsidRDefault="00376B15" w:rsidP="009567B5">
            <w:pPr>
              <w:pStyle w:val="Default"/>
              <w:rPr>
                <w:del w:id="723" w:author="Author"/>
                <w:sz w:val="17"/>
                <w:szCs w:val="17"/>
                <w:lang w:val="es-ES_tradnl"/>
              </w:rPr>
            </w:pPr>
            <w:del w:id="724" w:author="Author">
              <w:r w:rsidRPr="00317BB8" w:rsidDel="00F269A0">
                <w:rPr>
                  <w:sz w:val="17"/>
                  <w:szCs w:val="17"/>
                  <w:lang w:val="es-ES_tradnl"/>
                </w:rPr>
                <w:delText xml:space="preserve">CC_AF_yearXXXX_AAAAMMDD.ff </w:delText>
              </w:r>
            </w:del>
          </w:p>
        </w:tc>
        <w:tc>
          <w:tcPr>
            <w:tcW w:w="4480" w:type="dxa"/>
            <w:tcBorders>
              <w:left w:val="single" w:sz="4" w:space="0" w:color="auto"/>
            </w:tcBorders>
            <w:tcPrChange w:id="725" w:author="Author">
              <w:tcPr>
                <w:tcW w:w="4480" w:type="dxa"/>
                <w:tcBorders>
                  <w:left w:val="single" w:sz="4" w:space="0" w:color="auto"/>
                </w:tcBorders>
              </w:tcPr>
            </w:tcPrChange>
          </w:tcPr>
          <w:p w14:paraId="108F7FF8" w14:textId="339D9290" w:rsidR="00376B15" w:rsidRPr="00317BB8" w:rsidDel="00F269A0" w:rsidRDefault="00376B15" w:rsidP="009567B5">
            <w:pPr>
              <w:pStyle w:val="Default"/>
              <w:rPr>
                <w:del w:id="726" w:author="Author"/>
                <w:sz w:val="17"/>
                <w:szCs w:val="17"/>
                <w:lang w:val="es-ES_tradnl"/>
              </w:rPr>
            </w:pPr>
            <w:del w:id="727" w:author="Author">
              <w:r w:rsidRPr="00317BB8" w:rsidDel="00F269A0">
                <w:rPr>
                  <w:sz w:val="17"/>
                  <w:szCs w:val="17"/>
                  <w:lang w:val="es-ES_tradnl"/>
                </w:rPr>
                <w:delText xml:space="preserve">contiene el fichero de referencia correspondiente al año XXXX </w:delText>
              </w:r>
            </w:del>
          </w:p>
        </w:tc>
      </w:tr>
      <w:tr w:rsidR="00376B15" w:rsidRPr="00BB4B2E" w:rsidDel="00F269A0" w14:paraId="339CA237" w14:textId="293E4945" w:rsidTr="00703040">
        <w:trPr>
          <w:trHeight w:val="103"/>
          <w:del w:id="728" w:author="Author"/>
          <w:trPrChange w:id="729" w:author="Author">
            <w:trPr>
              <w:trHeight w:val="103"/>
            </w:trPr>
          </w:trPrChange>
        </w:trPr>
        <w:tc>
          <w:tcPr>
            <w:tcW w:w="4480" w:type="dxa"/>
            <w:tcBorders>
              <w:right w:val="single" w:sz="4" w:space="0" w:color="auto"/>
            </w:tcBorders>
            <w:tcPrChange w:id="730" w:author="Author">
              <w:tcPr>
                <w:tcW w:w="4480" w:type="dxa"/>
                <w:tcBorders>
                  <w:right w:val="single" w:sz="4" w:space="0" w:color="auto"/>
                </w:tcBorders>
              </w:tcPr>
            </w:tcPrChange>
          </w:tcPr>
          <w:p w14:paraId="17787BD3" w14:textId="7166AD52" w:rsidR="00376B15" w:rsidRPr="00317BB8" w:rsidDel="00F269A0" w:rsidRDefault="00376B15" w:rsidP="009567B5">
            <w:pPr>
              <w:pStyle w:val="Default"/>
              <w:rPr>
                <w:del w:id="731" w:author="Author"/>
                <w:sz w:val="17"/>
                <w:szCs w:val="17"/>
                <w:lang w:val="es-ES_tradnl"/>
              </w:rPr>
            </w:pPr>
            <w:del w:id="732" w:author="Author">
              <w:r w:rsidRPr="00317BB8" w:rsidDel="00F269A0">
                <w:rPr>
                  <w:sz w:val="17"/>
                  <w:szCs w:val="17"/>
                  <w:lang w:val="es-ES_tradnl"/>
                </w:rPr>
                <w:delText>CC_AF_AAAAMMDD.ff</w:delText>
              </w:r>
            </w:del>
          </w:p>
        </w:tc>
        <w:tc>
          <w:tcPr>
            <w:tcW w:w="4480" w:type="dxa"/>
            <w:tcBorders>
              <w:left w:val="single" w:sz="4" w:space="0" w:color="auto"/>
            </w:tcBorders>
            <w:tcPrChange w:id="733" w:author="Author">
              <w:tcPr>
                <w:tcW w:w="4480" w:type="dxa"/>
                <w:tcBorders>
                  <w:left w:val="single" w:sz="4" w:space="0" w:color="auto"/>
                </w:tcBorders>
              </w:tcPr>
            </w:tcPrChange>
          </w:tcPr>
          <w:p w14:paraId="0433003C" w14:textId="1E727D51" w:rsidR="00376B15" w:rsidRPr="00317BB8" w:rsidDel="00F269A0" w:rsidRDefault="00376B15" w:rsidP="009567B5">
            <w:pPr>
              <w:pStyle w:val="Default"/>
              <w:rPr>
                <w:del w:id="734" w:author="Author"/>
                <w:sz w:val="17"/>
                <w:szCs w:val="17"/>
                <w:lang w:val="es-ES_tradnl"/>
              </w:rPr>
            </w:pPr>
            <w:del w:id="735" w:author="Author">
              <w:r w:rsidRPr="00317BB8" w:rsidDel="00F269A0">
                <w:rPr>
                  <w:sz w:val="17"/>
                  <w:szCs w:val="17"/>
                  <w:lang w:val="es-ES_tradnl"/>
                </w:rPr>
                <w:delText>contiene el fichero de referencia con el formato ff</w:delText>
              </w:r>
            </w:del>
          </w:p>
        </w:tc>
      </w:tr>
      <w:tr w:rsidR="00376B15" w:rsidRPr="00BB4B2E" w:rsidDel="00F269A0" w14:paraId="10826937" w14:textId="32DB6D2B" w:rsidTr="00703040">
        <w:trPr>
          <w:trHeight w:val="103"/>
          <w:del w:id="736" w:author="Author"/>
          <w:trPrChange w:id="737" w:author="Author">
            <w:trPr>
              <w:trHeight w:val="103"/>
            </w:trPr>
          </w:trPrChange>
        </w:trPr>
        <w:tc>
          <w:tcPr>
            <w:tcW w:w="4480" w:type="dxa"/>
            <w:tcBorders>
              <w:right w:val="single" w:sz="4" w:space="0" w:color="auto"/>
            </w:tcBorders>
            <w:tcPrChange w:id="738" w:author="Author">
              <w:tcPr>
                <w:tcW w:w="4480" w:type="dxa"/>
                <w:tcBorders>
                  <w:right w:val="single" w:sz="4" w:space="0" w:color="auto"/>
                </w:tcBorders>
              </w:tcPr>
            </w:tcPrChange>
          </w:tcPr>
          <w:p w14:paraId="1B07D619" w14:textId="359CF894" w:rsidR="00376B15" w:rsidRPr="00317BB8" w:rsidDel="00F269A0" w:rsidRDefault="00376B15" w:rsidP="009567B5">
            <w:pPr>
              <w:pStyle w:val="Default"/>
              <w:rPr>
                <w:del w:id="739" w:author="Author"/>
                <w:sz w:val="17"/>
                <w:szCs w:val="17"/>
                <w:lang w:val="es-ES_tradnl"/>
              </w:rPr>
            </w:pPr>
            <w:del w:id="740" w:author="Author">
              <w:r w:rsidRPr="00317BB8" w:rsidDel="00F269A0">
                <w:rPr>
                  <w:sz w:val="17"/>
                  <w:szCs w:val="17"/>
                  <w:lang w:val="es-ES_tradnl"/>
                </w:rPr>
                <w:delText>CC_AF.zip</w:delText>
              </w:r>
            </w:del>
          </w:p>
        </w:tc>
        <w:tc>
          <w:tcPr>
            <w:tcW w:w="4480" w:type="dxa"/>
            <w:tcBorders>
              <w:left w:val="single" w:sz="4" w:space="0" w:color="auto"/>
            </w:tcBorders>
            <w:tcPrChange w:id="741" w:author="Author">
              <w:tcPr>
                <w:tcW w:w="4480" w:type="dxa"/>
                <w:tcBorders>
                  <w:left w:val="single" w:sz="4" w:space="0" w:color="auto"/>
                </w:tcBorders>
              </w:tcPr>
            </w:tcPrChange>
          </w:tcPr>
          <w:p w14:paraId="16AD46D0" w14:textId="2CC5946A" w:rsidR="00376B15" w:rsidRPr="00317BB8" w:rsidDel="00F269A0" w:rsidRDefault="00376B15" w:rsidP="009567B5">
            <w:pPr>
              <w:pStyle w:val="Default"/>
              <w:rPr>
                <w:del w:id="742" w:author="Author"/>
                <w:sz w:val="17"/>
                <w:szCs w:val="17"/>
                <w:lang w:val="es-ES_tradnl"/>
              </w:rPr>
            </w:pPr>
            <w:del w:id="743" w:author="Author">
              <w:r w:rsidRPr="00317BB8" w:rsidDel="00F269A0">
                <w:rPr>
                  <w:sz w:val="17"/>
                  <w:szCs w:val="17"/>
                  <w:lang w:val="es-ES_tradnl"/>
                </w:rPr>
                <w:delText>fichero comprimido que contiene los tres ficheros anteriores</w:delText>
              </w:r>
            </w:del>
          </w:p>
        </w:tc>
      </w:tr>
    </w:tbl>
    <w:p w14:paraId="65749DF8" w14:textId="77777777" w:rsidR="00376B15" w:rsidRPr="00317BB8" w:rsidRDefault="00376B15" w:rsidP="00756EBF">
      <w:pPr>
        <w:pStyle w:val="ListParagraph"/>
        <w:ind w:left="992"/>
        <w:contextualSpacing w:val="0"/>
        <w:rPr>
          <w:ins w:id="744" w:author="Author"/>
          <w:sz w:val="17"/>
          <w:szCs w:val="17"/>
          <w:lang w:val="es-ES_tradnl"/>
        </w:rPr>
      </w:pPr>
    </w:p>
    <w:tbl>
      <w:tblPr>
        <w:tblW w:w="0" w:type="auto"/>
        <w:tblInd w:w="89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3778"/>
        <w:gridCol w:w="4536"/>
      </w:tblGrid>
      <w:tr w:rsidR="003A6A9D" w:rsidRPr="00317BB8" w14:paraId="79035A91" w14:textId="77777777" w:rsidTr="00B25519">
        <w:trPr>
          <w:trHeight w:val="356"/>
          <w:ins w:id="745" w:author="Author"/>
        </w:trPr>
        <w:tc>
          <w:tcPr>
            <w:tcW w:w="3778" w:type="dxa"/>
            <w:tcBorders>
              <w:right w:val="single" w:sz="4" w:space="0" w:color="auto"/>
            </w:tcBorders>
          </w:tcPr>
          <w:p w14:paraId="3BEEE1D8" w14:textId="6964D17D" w:rsidR="003A6A9D" w:rsidRPr="00703040" w:rsidRDefault="003A6A9D" w:rsidP="00B25519">
            <w:pPr>
              <w:pStyle w:val="Default"/>
              <w:spacing w:before="60" w:after="60"/>
              <w:rPr>
                <w:ins w:id="746" w:author="Author"/>
                <w:rFonts w:eastAsia="Courier New"/>
                <w:color w:val="auto"/>
                <w:sz w:val="17"/>
                <w:szCs w:val="17"/>
                <w:lang w:val="es-ES_tradnl"/>
                <w:rPrChange w:id="747" w:author="Author">
                  <w:rPr>
                    <w:ins w:id="748" w:author="Author"/>
                    <w:rFonts w:ascii="Courier New" w:eastAsia="Courier New" w:hAnsi="Courier New" w:cs="Courier New"/>
                    <w:color w:val="auto"/>
                    <w:sz w:val="17"/>
                    <w:szCs w:val="17"/>
                    <w:lang w:val="es-ES_tradnl"/>
                  </w:rPr>
                </w:rPrChange>
              </w:rPr>
            </w:pPr>
            <w:ins w:id="749" w:author="Author">
              <w:r w:rsidRPr="00703040">
                <w:rPr>
                  <w:rFonts w:eastAsia="Courier New"/>
                  <w:color w:val="auto"/>
                  <w:sz w:val="17"/>
                  <w:szCs w:val="17"/>
                  <w:lang w:val="es-ES_tradnl"/>
                  <w:rPrChange w:id="750" w:author="Author">
                    <w:rPr>
                      <w:rFonts w:ascii="Courier New" w:eastAsia="Courier New" w:hAnsi="Courier New" w:cs="Courier New"/>
                      <w:color w:val="auto"/>
                      <w:sz w:val="17"/>
                      <w:szCs w:val="17"/>
                      <w:lang w:val="es-ES_tradnl"/>
                    </w:rPr>
                  </w:rPrChange>
                </w:rPr>
                <w:t>Ejemplo de nombre de fichero</w:t>
              </w:r>
            </w:ins>
          </w:p>
        </w:tc>
        <w:tc>
          <w:tcPr>
            <w:tcW w:w="4536" w:type="dxa"/>
            <w:tcBorders>
              <w:left w:val="single" w:sz="4" w:space="0" w:color="auto"/>
            </w:tcBorders>
          </w:tcPr>
          <w:p w14:paraId="565AEB57" w14:textId="0368DC63" w:rsidR="003A6A9D" w:rsidRPr="00317BB8" w:rsidRDefault="003A6A9D">
            <w:pPr>
              <w:pStyle w:val="Default"/>
              <w:spacing w:before="60" w:after="60"/>
              <w:rPr>
                <w:ins w:id="751" w:author="Author"/>
                <w:sz w:val="17"/>
                <w:szCs w:val="17"/>
                <w:lang w:val="es-ES_tradnl"/>
              </w:rPr>
            </w:pPr>
            <w:ins w:id="752" w:author="Author">
              <w:r w:rsidRPr="00317BB8">
                <w:rPr>
                  <w:sz w:val="17"/>
                  <w:szCs w:val="17"/>
                  <w:lang w:val="es-ES_tradnl"/>
                </w:rPr>
                <w:t>Comentario</w:t>
              </w:r>
            </w:ins>
          </w:p>
        </w:tc>
      </w:tr>
      <w:tr w:rsidR="006F3AB6" w:rsidRPr="00BB4B2E" w14:paraId="607BC7EE" w14:textId="77777777" w:rsidTr="00B25519">
        <w:trPr>
          <w:trHeight w:val="356"/>
          <w:ins w:id="753" w:author="Author"/>
        </w:trPr>
        <w:tc>
          <w:tcPr>
            <w:tcW w:w="3778" w:type="dxa"/>
            <w:tcBorders>
              <w:right w:val="single" w:sz="4" w:space="0" w:color="auto"/>
            </w:tcBorders>
          </w:tcPr>
          <w:p w14:paraId="1D9D21BD" w14:textId="77777777" w:rsidR="006F3AB6" w:rsidRPr="00133664" w:rsidRDefault="006F3AB6" w:rsidP="00B25519">
            <w:pPr>
              <w:pStyle w:val="Default"/>
              <w:spacing w:before="60" w:after="60"/>
              <w:rPr>
                <w:ins w:id="754" w:author="Author"/>
                <w:rFonts w:ascii="Courier New" w:eastAsia="Courier New" w:hAnsi="Courier New" w:cs="Courier New"/>
                <w:color w:val="auto"/>
                <w:sz w:val="17"/>
                <w:szCs w:val="17"/>
              </w:rPr>
            </w:pPr>
            <w:bookmarkStart w:id="755" w:name="_Hlk210134593"/>
            <w:ins w:id="756" w:author="Author">
              <w:r w:rsidRPr="00133664">
                <w:rPr>
                  <w:rFonts w:ascii="Courier New" w:eastAsia="Courier New" w:hAnsi="Courier New" w:cs="Courier New"/>
                  <w:color w:val="auto"/>
                  <w:sz w:val="17"/>
                  <w:szCs w:val="17"/>
                </w:rPr>
                <w:t xml:space="preserve">&lt;generating Office ST.3 code&gt; “_”&lt;authority file acronym “AF”&gt;“_”gazette”&lt;NNXXX&gt;”_”&lt;file generation date&gt;”.”&lt;file extension (xml or txt or csv).  </w:t>
              </w:r>
            </w:ins>
          </w:p>
          <w:p w14:paraId="3024123C" w14:textId="77777777" w:rsidR="006F3AB6" w:rsidRPr="00133664" w:rsidRDefault="006F3AB6" w:rsidP="00B25519">
            <w:pPr>
              <w:spacing w:before="60" w:after="60"/>
              <w:rPr>
                <w:ins w:id="757" w:author="Author"/>
                <w:rFonts w:ascii="Courier New" w:eastAsia="Courier New" w:hAnsi="Courier New" w:cs="Courier New"/>
                <w:szCs w:val="17"/>
              </w:rPr>
            </w:pPr>
          </w:p>
          <w:p w14:paraId="72DC5D53" w14:textId="77777777" w:rsidR="006F3AB6" w:rsidRPr="00133664" w:rsidRDefault="006F3AB6" w:rsidP="00B25519">
            <w:pPr>
              <w:pStyle w:val="Default"/>
              <w:spacing w:before="60" w:after="60"/>
              <w:rPr>
                <w:ins w:id="758" w:author="Author"/>
                <w:rFonts w:ascii="Courier New" w:eastAsia="Courier New" w:hAnsi="Courier New" w:cs="Courier New"/>
                <w:color w:val="auto"/>
                <w:sz w:val="17"/>
                <w:szCs w:val="17"/>
              </w:rPr>
            </w:pPr>
            <w:ins w:id="759" w:author="Author">
              <w:r w:rsidRPr="00133664">
                <w:rPr>
                  <w:rFonts w:ascii="Courier New" w:eastAsia="Courier New" w:hAnsi="Courier New" w:cs="Courier New"/>
                  <w:color w:val="auto"/>
                  <w:sz w:val="17"/>
                  <w:szCs w:val="17"/>
                </w:rPr>
                <w:t>For example,</w:t>
              </w:r>
            </w:ins>
          </w:p>
          <w:p w14:paraId="0AF53354" w14:textId="77777777" w:rsidR="006F3AB6" w:rsidRPr="00317BB8" w:rsidRDefault="006F3AB6">
            <w:pPr>
              <w:pStyle w:val="Default"/>
              <w:spacing w:before="60" w:after="60"/>
              <w:rPr>
                <w:ins w:id="760" w:author="Author"/>
                <w:rFonts w:ascii="Courier New" w:hAnsi="Courier New"/>
                <w:sz w:val="17"/>
                <w:lang w:val="es-ES_tradnl"/>
                <w:rPrChange w:id="761" w:author="Author">
                  <w:rPr>
                    <w:ins w:id="762" w:author="Author"/>
                    <w:sz w:val="17"/>
                  </w:rPr>
                </w:rPrChange>
              </w:rPr>
              <w:pPrChange w:id="763" w:author="Author">
                <w:pPr>
                  <w:pStyle w:val="Default"/>
                </w:pPr>
              </w:pPrChange>
            </w:pPr>
            <w:ins w:id="764" w:author="Author">
              <w:r w:rsidRPr="00133664">
                <w:rPr>
                  <w:rFonts w:ascii="Courier New" w:eastAsia="Courier New" w:hAnsi="Courier New"/>
                  <w:color w:val="auto"/>
                  <w:sz w:val="17"/>
                </w:rPr>
                <w:t>CC_AF_gazetteNNXXXX_YYYYMMDD.</w:t>
              </w:r>
              <w:del w:id="765" w:author="Author">
                <w:r w:rsidRPr="00133664">
                  <w:rPr>
                    <w:sz w:val="17"/>
                    <w:szCs w:val="17"/>
                  </w:rPr>
                  <w:delText xml:space="preserve">ff </w:delText>
                </w:r>
              </w:del>
              <w:r w:rsidRPr="00317BB8">
                <w:rPr>
                  <w:rFonts w:ascii="Courier New" w:eastAsia="Courier New" w:hAnsi="Courier New" w:cs="Courier New"/>
                  <w:color w:val="auto"/>
                  <w:sz w:val="17"/>
                  <w:szCs w:val="17"/>
                  <w:lang w:val="es-ES_tradnl"/>
                </w:rPr>
                <w:t>txt</w:t>
              </w:r>
            </w:ins>
          </w:p>
        </w:tc>
        <w:tc>
          <w:tcPr>
            <w:tcW w:w="4536" w:type="dxa"/>
            <w:tcBorders>
              <w:left w:val="single" w:sz="4" w:space="0" w:color="auto"/>
            </w:tcBorders>
          </w:tcPr>
          <w:p w14:paraId="7BBEC440" w14:textId="516FCF4A" w:rsidR="006F3AB6" w:rsidRPr="00703040" w:rsidRDefault="006F3AB6">
            <w:pPr>
              <w:pStyle w:val="Default"/>
              <w:spacing w:before="60" w:after="60"/>
              <w:rPr>
                <w:ins w:id="766" w:author="Author"/>
                <w:sz w:val="17"/>
                <w:szCs w:val="17"/>
                <w:lang w:val="es-ES_tradnl"/>
                <w:rPrChange w:id="767" w:author="Author">
                  <w:rPr>
                    <w:ins w:id="768" w:author="Author"/>
                    <w:sz w:val="17"/>
                    <w:szCs w:val="17"/>
                  </w:rPr>
                </w:rPrChange>
              </w:rPr>
              <w:pPrChange w:id="769" w:author="Author">
                <w:pPr>
                  <w:pStyle w:val="Default"/>
                </w:pPr>
              </w:pPrChange>
            </w:pPr>
            <w:ins w:id="770" w:author="Author">
              <w:r w:rsidRPr="00703040">
                <w:rPr>
                  <w:sz w:val="17"/>
                  <w:szCs w:val="17"/>
                  <w:lang w:val="es-ES_tradnl"/>
                  <w:rPrChange w:id="771" w:author="Author">
                    <w:rPr>
                      <w:sz w:val="17"/>
                      <w:szCs w:val="17"/>
                    </w:rPr>
                  </w:rPrChange>
                </w:rPr>
                <w:t>E</w:t>
              </w:r>
              <w:r w:rsidR="00A038BA" w:rsidRPr="00703040">
                <w:rPr>
                  <w:sz w:val="17"/>
                  <w:szCs w:val="17"/>
                  <w:lang w:val="es-ES_tradnl"/>
                  <w:rPrChange w:id="772" w:author="Author">
                    <w:rPr>
                      <w:sz w:val="17"/>
                      <w:szCs w:val="17"/>
                    </w:rPr>
                  </w:rPrChange>
                </w:rPr>
                <w:t>l ejemplo contiene el fichero de referencia de la</w:t>
              </w:r>
              <w:r w:rsidRPr="00703040">
                <w:rPr>
                  <w:sz w:val="17"/>
                  <w:szCs w:val="17"/>
                  <w:lang w:val="es-ES_tradnl"/>
                  <w:rPrChange w:id="773" w:author="Author">
                    <w:rPr>
                      <w:sz w:val="17"/>
                      <w:szCs w:val="17"/>
                    </w:rPr>
                  </w:rPrChange>
                </w:rPr>
                <w:t xml:space="preserve"> </w:t>
              </w:r>
              <w:r w:rsidR="006D5086" w:rsidRPr="00703040">
                <w:rPr>
                  <w:sz w:val="17"/>
                  <w:szCs w:val="17"/>
                  <w:lang w:val="es-ES_tradnl"/>
                  <w:rPrChange w:id="774" w:author="Author">
                    <w:rPr>
                      <w:sz w:val="17"/>
                      <w:szCs w:val="17"/>
                    </w:rPr>
                  </w:rPrChange>
                </w:rPr>
                <w:t xml:space="preserve">administración </w:t>
              </w:r>
              <w:r w:rsidRPr="00703040">
                <w:rPr>
                  <w:sz w:val="17"/>
                  <w:szCs w:val="17"/>
                  <w:lang w:val="es-ES_tradnl"/>
                  <w:rPrChange w:id="775" w:author="Author">
                    <w:rPr>
                      <w:sz w:val="17"/>
                      <w:szCs w:val="17"/>
                    </w:rPr>
                  </w:rPrChange>
                </w:rPr>
                <w:t xml:space="preserve">CC </w:t>
              </w:r>
              <w:r w:rsidR="006D5086" w:rsidRPr="00703040">
                <w:rPr>
                  <w:sz w:val="17"/>
                  <w:szCs w:val="17"/>
                  <w:lang w:val="es-ES_tradnl"/>
                  <w:rPrChange w:id="776" w:author="Author">
                    <w:rPr>
                      <w:sz w:val="17"/>
                      <w:szCs w:val="17"/>
                    </w:rPr>
                  </w:rPrChange>
                </w:rPr>
                <w:t xml:space="preserve">producido en el período </w:t>
              </w:r>
              <w:r w:rsidRPr="00703040">
                <w:rPr>
                  <w:sz w:val="17"/>
                  <w:szCs w:val="17"/>
                  <w:lang w:val="es-ES_tradnl"/>
                  <w:rPrChange w:id="777" w:author="Author">
                    <w:rPr>
                      <w:sz w:val="17"/>
                      <w:szCs w:val="17"/>
                    </w:rPr>
                  </w:rPrChange>
                </w:rPr>
                <w:t xml:space="preserve">NNXXXX </w:t>
              </w:r>
              <w:r w:rsidR="006D5086" w:rsidRPr="00703040">
                <w:rPr>
                  <w:sz w:val="17"/>
                  <w:szCs w:val="17"/>
                  <w:lang w:val="es-ES_tradnl"/>
                  <w:rPrChange w:id="778" w:author="Author">
                    <w:rPr>
                      <w:sz w:val="17"/>
                      <w:szCs w:val="17"/>
                    </w:rPr>
                  </w:rPrChange>
                </w:rPr>
                <w:t xml:space="preserve">en el que </w:t>
              </w:r>
              <w:r w:rsidRPr="00703040">
                <w:rPr>
                  <w:sz w:val="17"/>
                  <w:szCs w:val="17"/>
                  <w:lang w:val="es-ES_tradnl"/>
                  <w:rPrChange w:id="779" w:author="Author">
                    <w:rPr>
                      <w:sz w:val="17"/>
                      <w:szCs w:val="17"/>
                    </w:rPr>
                  </w:rPrChange>
                </w:rPr>
                <w:t xml:space="preserve">NN </w:t>
              </w:r>
              <w:r w:rsidR="006D5086" w:rsidRPr="00703040">
                <w:rPr>
                  <w:sz w:val="17"/>
                  <w:szCs w:val="17"/>
                  <w:lang w:val="es-ES_tradnl"/>
                  <w:rPrChange w:id="780" w:author="Author">
                    <w:rPr>
                      <w:sz w:val="17"/>
                      <w:szCs w:val="17"/>
                    </w:rPr>
                  </w:rPrChange>
                </w:rPr>
                <w:t>es el número de la semana</w:t>
              </w:r>
              <w:r w:rsidRPr="00703040">
                <w:rPr>
                  <w:sz w:val="17"/>
                  <w:szCs w:val="17"/>
                  <w:lang w:val="es-ES_tradnl"/>
                  <w:rPrChange w:id="781" w:author="Author">
                    <w:rPr>
                      <w:sz w:val="17"/>
                      <w:szCs w:val="17"/>
                    </w:rPr>
                  </w:rPrChange>
                </w:rPr>
                <w:t xml:space="preserve">, XXXX </w:t>
              </w:r>
              <w:r w:rsidR="006D5086" w:rsidRPr="00703040">
                <w:rPr>
                  <w:sz w:val="17"/>
                  <w:szCs w:val="17"/>
                  <w:lang w:val="es-ES_tradnl"/>
                  <w:rPrChange w:id="782" w:author="Author">
                    <w:rPr>
                      <w:sz w:val="17"/>
                      <w:szCs w:val="17"/>
                    </w:rPr>
                  </w:rPrChange>
                </w:rPr>
                <w:t>es el año</w:t>
              </w:r>
              <w:r w:rsidRPr="00703040">
                <w:rPr>
                  <w:sz w:val="17"/>
                  <w:szCs w:val="17"/>
                  <w:lang w:val="es-ES_tradnl"/>
                  <w:rPrChange w:id="783" w:author="Author">
                    <w:rPr>
                      <w:sz w:val="17"/>
                      <w:szCs w:val="17"/>
                    </w:rPr>
                  </w:rPrChange>
                </w:rPr>
                <w:t xml:space="preserve">, </w:t>
              </w:r>
              <w:r w:rsidR="006D5086" w:rsidRPr="00703040">
                <w:rPr>
                  <w:sz w:val="17"/>
                  <w:szCs w:val="17"/>
                  <w:lang w:val="es-ES_tradnl"/>
                  <w:rPrChange w:id="784" w:author="Author">
                    <w:rPr>
                      <w:sz w:val="17"/>
                      <w:szCs w:val="17"/>
                    </w:rPr>
                  </w:rPrChange>
                </w:rPr>
                <w:t>en formato de fichero de texto</w:t>
              </w:r>
              <w:r w:rsidRPr="00703040">
                <w:rPr>
                  <w:sz w:val="17"/>
                  <w:szCs w:val="17"/>
                  <w:lang w:val="es-ES_tradnl"/>
                  <w:rPrChange w:id="785" w:author="Author">
                    <w:rPr>
                      <w:sz w:val="17"/>
                      <w:szCs w:val="17"/>
                    </w:rPr>
                  </w:rPrChange>
                </w:rPr>
                <w:t xml:space="preserve"> </w:t>
              </w:r>
              <w:del w:id="786" w:author="Author">
                <w:r w:rsidRPr="00703040">
                  <w:rPr>
                    <w:sz w:val="17"/>
                    <w:szCs w:val="17"/>
                    <w:lang w:val="es-ES_tradnl"/>
                    <w:rPrChange w:id="787" w:author="Author">
                      <w:rPr>
                        <w:sz w:val="17"/>
                        <w:szCs w:val="17"/>
                      </w:rPr>
                    </w:rPrChange>
                  </w:rPr>
                  <w:delText>(XML o TXT)</w:delText>
                </w:r>
              </w:del>
            </w:ins>
          </w:p>
        </w:tc>
      </w:tr>
      <w:bookmarkEnd w:id="755"/>
      <w:tr w:rsidR="006F3AB6" w:rsidRPr="00BB4B2E" w14:paraId="37ACDF51" w14:textId="77777777" w:rsidTr="00B25519">
        <w:trPr>
          <w:trHeight w:val="103"/>
          <w:ins w:id="788" w:author="Author"/>
        </w:trPr>
        <w:tc>
          <w:tcPr>
            <w:tcW w:w="3778" w:type="dxa"/>
            <w:tcBorders>
              <w:right w:val="single" w:sz="4" w:space="0" w:color="auto"/>
            </w:tcBorders>
          </w:tcPr>
          <w:p w14:paraId="07B1D8E5" w14:textId="77777777" w:rsidR="006F3AB6" w:rsidRPr="00133664" w:rsidRDefault="006F3AB6" w:rsidP="00B25519">
            <w:pPr>
              <w:pStyle w:val="Default"/>
              <w:spacing w:before="60" w:after="60"/>
              <w:rPr>
                <w:ins w:id="789" w:author="Author"/>
                <w:rFonts w:ascii="Courier New" w:eastAsia="Courier New" w:hAnsi="Courier New" w:cs="Courier New"/>
                <w:color w:val="auto"/>
                <w:sz w:val="17"/>
                <w:szCs w:val="17"/>
              </w:rPr>
            </w:pPr>
            <w:ins w:id="790" w:author="Author">
              <w:r w:rsidRPr="00133664">
                <w:rPr>
                  <w:rFonts w:ascii="Courier New" w:eastAsia="Courier New" w:hAnsi="Courier New" w:cs="Courier New"/>
                  <w:color w:val="auto"/>
                  <w:sz w:val="17"/>
                  <w:szCs w:val="17"/>
                </w:rPr>
                <w:t xml:space="preserve">&lt;generating Office ST.3 code&gt; “_”&lt;authority file acronym “AF”&gt;“_”year”&lt;XXXX&gt;”_”&lt;file generation date&gt;”.”&lt;file extension (xml or txt or csv).  </w:t>
              </w:r>
            </w:ins>
          </w:p>
          <w:p w14:paraId="4CDA7E17" w14:textId="77777777" w:rsidR="006F3AB6" w:rsidRPr="00133664" w:rsidRDefault="006F3AB6" w:rsidP="00B25519">
            <w:pPr>
              <w:spacing w:before="60" w:after="60"/>
              <w:rPr>
                <w:ins w:id="791" w:author="Author"/>
                <w:rFonts w:ascii="Courier New" w:eastAsia="Courier New" w:hAnsi="Courier New" w:cs="Courier New"/>
                <w:szCs w:val="17"/>
              </w:rPr>
            </w:pPr>
          </w:p>
          <w:p w14:paraId="75241B55" w14:textId="77777777" w:rsidR="006F3AB6" w:rsidRPr="00133664" w:rsidRDefault="006F3AB6" w:rsidP="00B25519">
            <w:pPr>
              <w:pStyle w:val="Default"/>
              <w:spacing w:before="60" w:after="60"/>
              <w:rPr>
                <w:ins w:id="792" w:author="Author"/>
                <w:rFonts w:ascii="Courier New" w:eastAsia="Courier New" w:hAnsi="Courier New" w:cs="Courier New"/>
                <w:color w:val="auto"/>
                <w:sz w:val="17"/>
                <w:szCs w:val="17"/>
              </w:rPr>
            </w:pPr>
            <w:ins w:id="793" w:author="Author">
              <w:r w:rsidRPr="00133664">
                <w:rPr>
                  <w:rFonts w:ascii="Courier New" w:eastAsia="Courier New" w:hAnsi="Courier New" w:cs="Courier New"/>
                  <w:color w:val="auto"/>
                  <w:sz w:val="17"/>
                  <w:szCs w:val="17"/>
                </w:rPr>
                <w:t>For example,</w:t>
              </w:r>
            </w:ins>
          </w:p>
          <w:p w14:paraId="05398A10" w14:textId="77777777" w:rsidR="006F3AB6" w:rsidRPr="00317BB8" w:rsidRDefault="006F3AB6">
            <w:pPr>
              <w:pStyle w:val="Default"/>
              <w:spacing w:before="60" w:after="60"/>
              <w:rPr>
                <w:ins w:id="794" w:author="Author"/>
                <w:rFonts w:ascii="Courier New" w:hAnsi="Courier New"/>
                <w:sz w:val="17"/>
                <w:lang w:val="es-ES_tradnl"/>
                <w:rPrChange w:id="795" w:author="Author">
                  <w:rPr>
                    <w:ins w:id="796" w:author="Author"/>
                    <w:sz w:val="17"/>
                  </w:rPr>
                </w:rPrChange>
              </w:rPr>
              <w:pPrChange w:id="797" w:author="Author">
                <w:pPr>
                  <w:pStyle w:val="Default"/>
                </w:pPr>
              </w:pPrChange>
            </w:pPr>
            <w:ins w:id="798" w:author="Author">
              <w:r w:rsidRPr="00133664">
                <w:rPr>
                  <w:rFonts w:ascii="Courier New" w:eastAsia="Courier New" w:hAnsi="Courier New"/>
                  <w:color w:val="auto"/>
                  <w:sz w:val="17"/>
                </w:rPr>
                <w:t>CC_AF_yearXXXX_YYYYMMDD.</w:t>
              </w:r>
              <w:del w:id="799" w:author="Author">
                <w:r w:rsidRPr="00133664">
                  <w:rPr>
                    <w:sz w:val="17"/>
                    <w:szCs w:val="17"/>
                  </w:rPr>
                  <w:delText xml:space="preserve">ff </w:delText>
                </w:r>
              </w:del>
              <w:r w:rsidRPr="00317BB8">
                <w:rPr>
                  <w:rFonts w:ascii="Courier New" w:eastAsia="Courier New" w:hAnsi="Courier New" w:cs="Courier New"/>
                  <w:color w:val="auto"/>
                  <w:sz w:val="17"/>
                  <w:szCs w:val="17"/>
                  <w:lang w:val="es-ES_tradnl"/>
                </w:rPr>
                <w:t>txt</w:t>
              </w:r>
            </w:ins>
          </w:p>
        </w:tc>
        <w:tc>
          <w:tcPr>
            <w:tcW w:w="4536" w:type="dxa"/>
            <w:tcBorders>
              <w:left w:val="single" w:sz="4" w:space="0" w:color="auto"/>
            </w:tcBorders>
          </w:tcPr>
          <w:p w14:paraId="0B7236CC" w14:textId="20B0C6D3" w:rsidR="006F3AB6" w:rsidRPr="00703040" w:rsidRDefault="00163562">
            <w:pPr>
              <w:pStyle w:val="Default"/>
              <w:spacing w:before="60" w:after="60"/>
              <w:rPr>
                <w:ins w:id="800" w:author="Author"/>
                <w:sz w:val="17"/>
                <w:szCs w:val="17"/>
                <w:lang w:val="es-ES_tradnl"/>
                <w:rPrChange w:id="801" w:author="Author">
                  <w:rPr>
                    <w:ins w:id="802" w:author="Author"/>
                    <w:sz w:val="17"/>
                    <w:szCs w:val="17"/>
                  </w:rPr>
                </w:rPrChange>
              </w:rPr>
              <w:pPrChange w:id="803" w:author="Author">
                <w:pPr>
                  <w:pStyle w:val="Default"/>
                </w:pPr>
              </w:pPrChange>
            </w:pPr>
            <w:ins w:id="804" w:author="Author">
              <w:r w:rsidRPr="00703040">
                <w:rPr>
                  <w:sz w:val="17"/>
                  <w:szCs w:val="17"/>
                  <w:lang w:val="es-ES_tradnl"/>
                  <w:rPrChange w:id="805" w:author="Author">
                    <w:rPr>
                      <w:sz w:val="17"/>
                      <w:szCs w:val="17"/>
                    </w:rPr>
                  </w:rPrChange>
                </w:rPr>
                <w:t xml:space="preserve">El ejemplo contiene el fichero de referencia de la administración </w:t>
              </w:r>
              <w:r w:rsidR="006F3AB6" w:rsidRPr="00703040">
                <w:rPr>
                  <w:sz w:val="17"/>
                  <w:szCs w:val="17"/>
                  <w:lang w:val="es-ES_tradnl"/>
                  <w:rPrChange w:id="806" w:author="Author">
                    <w:rPr>
                      <w:sz w:val="17"/>
                      <w:szCs w:val="17"/>
                    </w:rPr>
                  </w:rPrChange>
                </w:rPr>
                <w:t xml:space="preserve">CC </w:t>
              </w:r>
              <w:r w:rsidRPr="00703040">
                <w:rPr>
                  <w:sz w:val="17"/>
                  <w:szCs w:val="17"/>
                  <w:lang w:val="es-ES_tradnl"/>
                  <w:rPrChange w:id="807" w:author="Author">
                    <w:rPr>
                      <w:sz w:val="17"/>
                      <w:szCs w:val="17"/>
                    </w:rPr>
                  </w:rPrChange>
                </w:rPr>
                <w:t xml:space="preserve">en el año </w:t>
              </w:r>
              <w:r w:rsidR="006F3AB6" w:rsidRPr="00703040">
                <w:rPr>
                  <w:sz w:val="17"/>
                  <w:szCs w:val="17"/>
                  <w:lang w:val="es-ES_tradnl"/>
                  <w:rPrChange w:id="808" w:author="Author">
                    <w:rPr>
                      <w:sz w:val="17"/>
                      <w:szCs w:val="17"/>
                    </w:rPr>
                  </w:rPrChange>
                </w:rPr>
                <w:t xml:space="preserve">XXXX, </w:t>
              </w:r>
              <w:r w:rsidRPr="00703040">
                <w:rPr>
                  <w:sz w:val="17"/>
                  <w:szCs w:val="17"/>
                  <w:lang w:val="es-ES_tradnl"/>
                  <w:rPrChange w:id="809" w:author="Author">
                    <w:rPr>
                      <w:sz w:val="17"/>
                      <w:szCs w:val="17"/>
                    </w:rPr>
                  </w:rPrChange>
                </w:rPr>
                <w:t>en formato de fichero de texto</w:t>
              </w:r>
            </w:ins>
          </w:p>
        </w:tc>
      </w:tr>
      <w:tr w:rsidR="006F3AB6" w:rsidRPr="00BB4B2E" w14:paraId="71EE592A" w14:textId="77777777" w:rsidTr="00B25519">
        <w:trPr>
          <w:trHeight w:val="103"/>
          <w:ins w:id="810" w:author="Author"/>
        </w:trPr>
        <w:tc>
          <w:tcPr>
            <w:tcW w:w="3778" w:type="dxa"/>
            <w:tcBorders>
              <w:right w:val="single" w:sz="4" w:space="0" w:color="auto"/>
            </w:tcBorders>
          </w:tcPr>
          <w:p w14:paraId="7DFFEA88" w14:textId="77777777" w:rsidR="006F3AB6" w:rsidRPr="00133664" w:rsidRDefault="006F3AB6" w:rsidP="00B25519">
            <w:pPr>
              <w:pStyle w:val="Default"/>
              <w:spacing w:before="60" w:after="60"/>
              <w:rPr>
                <w:ins w:id="811" w:author="Author"/>
                <w:rFonts w:ascii="Courier New" w:hAnsi="Courier New" w:cs="Courier New"/>
                <w:sz w:val="17"/>
                <w:szCs w:val="17"/>
              </w:rPr>
            </w:pPr>
            <w:ins w:id="812" w:author="Author">
              <w:r w:rsidRPr="00133664">
                <w:rPr>
                  <w:rFonts w:ascii="Courier New" w:hAnsi="Courier New" w:cs="Courier New"/>
                  <w:sz w:val="17"/>
                  <w:szCs w:val="17"/>
                </w:rPr>
                <w:t xml:space="preserve">&lt;generating Office ST.3 code&gt; “_”&lt;authority file acronym “AF”&gt;“_”&lt;file generation date&gt;”.”&lt;file extension (xml or txt or csv).   </w:t>
              </w:r>
            </w:ins>
          </w:p>
          <w:p w14:paraId="5DD567E1" w14:textId="77777777" w:rsidR="006F3AB6" w:rsidRPr="00133664" w:rsidRDefault="006F3AB6" w:rsidP="00B25519">
            <w:pPr>
              <w:pStyle w:val="Default"/>
              <w:spacing w:before="60" w:after="60"/>
              <w:rPr>
                <w:ins w:id="813" w:author="Author"/>
                <w:rFonts w:ascii="Courier New" w:hAnsi="Courier New" w:cs="Courier New"/>
                <w:sz w:val="17"/>
                <w:szCs w:val="17"/>
              </w:rPr>
            </w:pPr>
          </w:p>
          <w:p w14:paraId="5EFF01F8" w14:textId="77777777" w:rsidR="006F3AB6" w:rsidRPr="00133664" w:rsidRDefault="006F3AB6" w:rsidP="00B25519">
            <w:pPr>
              <w:pStyle w:val="Default"/>
              <w:spacing w:before="60" w:after="60"/>
              <w:rPr>
                <w:ins w:id="814" w:author="Author"/>
                <w:rFonts w:ascii="Courier New" w:hAnsi="Courier New" w:cs="Courier New"/>
                <w:sz w:val="17"/>
                <w:szCs w:val="17"/>
              </w:rPr>
            </w:pPr>
            <w:ins w:id="815" w:author="Author">
              <w:r w:rsidRPr="00133664">
                <w:rPr>
                  <w:rFonts w:ascii="Courier New" w:hAnsi="Courier New" w:cs="Courier New"/>
                  <w:sz w:val="17"/>
                  <w:szCs w:val="17"/>
                </w:rPr>
                <w:t xml:space="preserve">For example, </w:t>
              </w:r>
            </w:ins>
          </w:p>
          <w:p w14:paraId="77FB821F" w14:textId="77777777" w:rsidR="006F3AB6" w:rsidRPr="00133664" w:rsidRDefault="006F3AB6" w:rsidP="00B25519">
            <w:pPr>
              <w:pStyle w:val="Default"/>
              <w:spacing w:before="60" w:after="60"/>
              <w:rPr>
                <w:ins w:id="816" w:author="Author"/>
                <w:rFonts w:ascii="Courier New" w:hAnsi="Courier New" w:cs="Courier New"/>
                <w:sz w:val="17"/>
                <w:szCs w:val="17"/>
              </w:rPr>
            </w:pPr>
            <w:ins w:id="817" w:author="Author">
              <w:r w:rsidRPr="00133664">
                <w:rPr>
                  <w:rFonts w:ascii="Courier New" w:hAnsi="Courier New" w:cs="Courier New"/>
                  <w:sz w:val="17"/>
                  <w:szCs w:val="17"/>
                </w:rPr>
                <w:t xml:space="preserve">CC_AF_YYYYMMDD.txt </w:t>
              </w:r>
            </w:ins>
          </w:p>
        </w:tc>
        <w:tc>
          <w:tcPr>
            <w:tcW w:w="4536" w:type="dxa"/>
            <w:tcBorders>
              <w:left w:val="single" w:sz="4" w:space="0" w:color="auto"/>
            </w:tcBorders>
          </w:tcPr>
          <w:p w14:paraId="06BBE935" w14:textId="4B9E7EE3" w:rsidR="006F3AB6" w:rsidRPr="00703040" w:rsidRDefault="00F16252" w:rsidP="00B25519">
            <w:pPr>
              <w:pStyle w:val="Default"/>
              <w:spacing w:before="60" w:after="60"/>
              <w:rPr>
                <w:ins w:id="818" w:author="Author"/>
                <w:sz w:val="17"/>
                <w:szCs w:val="17"/>
                <w:lang w:val="es-ES_tradnl"/>
                <w:rPrChange w:id="819" w:author="Author">
                  <w:rPr>
                    <w:ins w:id="820" w:author="Author"/>
                    <w:sz w:val="17"/>
                    <w:szCs w:val="17"/>
                  </w:rPr>
                </w:rPrChange>
              </w:rPr>
            </w:pPr>
            <w:ins w:id="821" w:author="Author">
              <w:r w:rsidRPr="00703040">
                <w:rPr>
                  <w:sz w:val="17"/>
                  <w:szCs w:val="17"/>
                  <w:lang w:val="es-ES_tradnl"/>
                  <w:rPrChange w:id="822" w:author="Author">
                    <w:rPr>
                      <w:sz w:val="17"/>
                      <w:szCs w:val="17"/>
                    </w:rPr>
                  </w:rPrChange>
                </w:rPr>
                <w:t xml:space="preserve">El ejemplo contiene el fichero de referencia de la administración </w:t>
              </w:r>
              <w:r w:rsidR="006F3AB6" w:rsidRPr="00703040">
                <w:rPr>
                  <w:sz w:val="17"/>
                  <w:szCs w:val="17"/>
                  <w:lang w:val="es-ES_tradnl"/>
                  <w:rPrChange w:id="823" w:author="Author">
                    <w:rPr>
                      <w:sz w:val="17"/>
                      <w:szCs w:val="17"/>
                    </w:rPr>
                  </w:rPrChange>
                </w:rPr>
                <w:t xml:space="preserve">CC </w:t>
              </w:r>
              <w:r w:rsidRPr="00703040">
                <w:rPr>
                  <w:sz w:val="17"/>
                  <w:szCs w:val="17"/>
                  <w:lang w:val="es-ES_tradnl"/>
                  <w:rPrChange w:id="824" w:author="Author">
                    <w:rPr>
                      <w:sz w:val="17"/>
                      <w:szCs w:val="17"/>
                    </w:rPr>
                  </w:rPrChange>
                </w:rPr>
                <w:t>en formato de fichero de texto</w:t>
              </w:r>
            </w:ins>
          </w:p>
        </w:tc>
      </w:tr>
      <w:tr w:rsidR="006F3AB6" w:rsidRPr="00BB4B2E" w14:paraId="44D9CB53" w14:textId="77777777" w:rsidTr="00B25519">
        <w:trPr>
          <w:trHeight w:val="103"/>
          <w:ins w:id="825" w:author="Author"/>
        </w:trPr>
        <w:tc>
          <w:tcPr>
            <w:tcW w:w="3778" w:type="dxa"/>
            <w:tcBorders>
              <w:right w:val="single" w:sz="4" w:space="0" w:color="auto"/>
            </w:tcBorders>
          </w:tcPr>
          <w:p w14:paraId="5FDF81F6" w14:textId="77777777" w:rsidR="006F3AB6" w:rsidRPr="00133664" w:rsidRDefault="006F3AB6" w:rsidP="00B25519">
            <w:pPr>
              <w:pStyle w:val="Default"/>
              <w:spacing w:before="60" w:after="60"/>
              <w:rPr>
                <w:ins w:id="826" w:author="Author"/>
                <w:rFonts w:ascii="Courier New" w:eastAsia="Courier New" w:hAnsi="Courier New" w:cs="Courier New"/>
                <w:color w:val="auto"/>
                <w:sz w:val="17"/>
                <w:szCs w:val="17"/>
              </w:rPr>
            </w:pPr>
            <w:ins w:id="827" w:author="Author">
              <w:r w:rsidRPr="00133664">
                <w:rPr>
                  <w:rFonts w:ascii="Courier New" w:eastAsia="Courier New" w:hAnsi="Courier New" w:cs="Courier New"/>
                  <w:color w:val="auto"/>
                  <w:sz w:val="17"/>
                  <w:szCs w:val="17"/>
                </w:rPr>
                <w:t xml:space="preserve">&lt;generating Office ST.3 code&gt; “_”&lt;authority file acronym “AF”&gt;“_”&lt;authority file year&gt;”_”&lt;kind code&gt;”DOCUMENTS”_”&lt;file generation date&gt;”.”&lt;file extension (xml or txt or csv).  </w:t>
              </w:r>
            </w:ins>
          </w:p>
          <w:p w14:paraId="1C89B52D" w14:textId="77777777" w:rsidR="006F3AB6" w:rsidRPr="00133664" w:rsidRDefault="006F3AB6" w:rsidP="00B25519">
            <w:pPr>
              <w:spacing w:before="60" w:after="60"/>
              <w:rPr>
                <w:ins w:id="828" w:author="Author"/>
                <w:rFonts w:ascii="Courier New" w:eastAsia="Courier New" w:hAnsi="Courier New" w:cs="Courier New"/>
                <w:szCs w:val="17"/>
              </w:rPr>
            </w:pPr>
          </w:p>
          <w:p w14:paraId="69F84E05" w14:textId="77777777" w:rsidR="006F3AB6" w:rsidRPr="00133664" w:rsidRDefault="006F3AB6" w:rsidP="00B25519">
            <w:pPr>
              <w:pStyle w:val="Default"/>
              <w:spacing w:before="60" w:after="60"/>
              <w:rPr>
                <w:ins w:id="829" w:author="Author"/>
                <w:rFonts w:ascii="Courier New" w:eastAsia="Courier New" w:hAnsi="Courier New" w:cs="Courier New"/>
                <w:color w:val="auto"/>
                <w:sz w:val="17"/>
                <w:szCs w:val="17"/>
              </w:rPr>
            </w:pPr>
            <w:ins w:id="830" w:author="Author">
              <w:r w:rsidRPr="00133664">
                <w:rPr>
                  <w:rFonts w:ascii="Courier New" w:eastAsia="Courier New" w:hAnsi="Courier New" w:cs="Courier New"/>
                  <w:color w:val="auto"/>
                  <w:sz w:val="17"/>
                  <w:szCs w:val="17"/>
                </w:rPr>
                <w:t>For example,</w:t>
              </w:r>
            </w:ins>
          </w:p>
          <w:p w14:paraId="75D60B60" w14:textId="1114B4D0" w:rsidR="006F3AB6" w:rsidRPr="00133664" w:rsidRDefault="006F3AB6">
            <w:pPr>
              <w:pStyle w:val="Default"/>
              <w:spacing w:before="60" w:after="60"/>
              <w:rPr>
                <w:ins w:id="831" w:author="Author"/>
                <w:rFonts w:ascii="Courier New" w:hAnsi="Courier New"/>
                <w:sz w:val="17"/>
                <w:rPrChange w:id="832" w:author="Author">
                  <w:rPr>
                    <w:ins w:id="833" w:author="Author"/>
                    <w:sz w:val="17"/>
                  </w:rPr>
                </w:rPrChange>
              </w:rPr>
              <w:pPrChange w:id="834" w:author="Author">
                <w:pPr>
                  <w:pStyle w:val="Default"/>
                </w:pPr>
              </w:pPrChange>
            </w:pPr>
            <w:ins w:id="835" w:author="Author">
              <w:r w:rsidRPr="00133664">
                <w:rPr>
                  <w:rFonts w:ascii="Courier New" w:eastAsia="Courier New" w:hAnsi="Courier New"/>
                  <w:color w:val="auto"/>
                  <w:sz w:val="17"/>
                </w:rPr>
                <w:t>CC_AF_</w:t>
              </w:r>
              <w:del w:id="836" w:author="Author">
                <w:r w:rsidRPr="00133664">
                  <w:rPr>
                    <w:rFonts w:ascii="Courier New" w:hAnsi="Courier New" w:cs="Courier New"/>
                    <w:sz w:val="17"/>
                    <w:szCs w:val="17"/>
                    <w:rPrChange w:id="837" w:author="Author">
                      <w:rPr>
                        <w:sz w:val="17"/>
                        <w:szCs w:val="17"/>
                      </w:rPr>
                    </w:rPrChange>
                  </w:rPr>
                  <w:delText>YYYYMMDD.ff</w:delText>
                </w:r>
              </w:del>
              <w:r w:rsidRPr="00133664">
                <w:rPr>
                  <w:rFonts w:ascii="Courier New" w:eastAsia="Courier New" w:hAnsi="Courier New" w:cs="Courier New"/>
                  <w:color w:val="auto"/>
                  <w:sz w:val="17"/>
                  <w:szCs w:val="17"/>
                </w:rPr>
                <w:t>YYYY_K_DOCUMENTS.</w:t>
              </w:r>
              <w:r w:rsidR="00A84AAB" w:rsidRPr="00133664">
                <w:rPr>
                  <w:rFonts w:ascii="Courier New" w:eastAsia="Courier New" w:hAnsi="Courier New" w:cs="Courier New"/>
                  <w:color w:val="auto"/>
                  <w:sz w:val="17"/>
                  <w:szCs w:val="17"/>
                </w:rPr>
                <w:t>txt</w:t>
              </w:r>
            </w:ins>
          </w:p>
        </w:tc>
        <w:tc>
          <w:tcPr>
            <w:tcW w:w="4536" w:type="dxa"/>
            <w:tcBorders>
              <w:left w:val="single" w:sz="4" w:space="0" w:color="auto"/>
            </w:tcBorders>
          </w:tcPr>
          <w:p w14:paraId="2F7F61DB" w14:textId="694E47CB" w:rsidR="006F3AB6" w:rsidRPr="00703040" w:rsidRDefault="00F16252">
            <w:pPr>
              <w:pStyle w:val="Default"/>
              <w:spacing w:before="60" w:after="60"/>
              <w:rPr>
                <w:ins w:id="838" w:author="Author"/>
                <w:sz w:val="17"/>
                <w:szCs w:val="17"/>
                <w:lang w:val="es-ES_tradnl"/>
                <w:rPrChange w:id="839" w:author="Author">
                  <w:rPr>
                    <w:ins w:id="840" w:author="Author"/>
                    <w:sz w:val="17"/>
                    <w:szCs w:val="17"/>
                  </w:rPr>
                </w:rPrChange>
              </w:rPr>
              <w:pPrChange w:id="841" w:author="Author">
                <w:pPr>
                  <w:pStyle w:val="Default"/>
                </w:pPr>
              </w:pPrChange>
            </w:pPr>
            <w:ins w:id="842" w:author="Author">
              <w:r w:rsidRPr="00703040">
                <w:rPr>
                  <w:sz w:val="17"/>
                  <w:szCs w:val="17"/>
                  <w:lang w:val="es-ES_tradnl"/>
                  <w:rPrChange w:id="843" w:author="Author">
                    <w:rPr>
                      <w:sz w:val="17"/>
                      <w:szCs w:val="17"/>
                    </w:rPr>
                  </w:rPrChange>
                </w:rPr>
                <w:t>El ejemplo contiene el fichero de referencia de la administración</w:t>
              </w:r>
              <w:r w:rsidR="006F3AB6" w:rsidRPr="00703040">
                <w:rPr>
                  <w:rFonts w:eastAsia="Arial"/>
                  <w:color w:val="000000" w:themeColor="text1"/>
                  <w:sz w:val="17"/>
                  <w:szCs w:val="17"/>
                  <w:lang w:val="es-ES_tradnl"/>
                  <w:rPrChange w:id="844" w:author="Author">
                    <w:rPr>
                      <w:rFonts w:eastAsia="Arial"/>
                      <w:color w:val="000000" w:themeColor="text1"/>
                      <w:sz w:val="17"/>
                      <w:szCs w:val="17"/>
                    </w:rPr>
                  </w:rPrChange>
                </w:rPr>
                <w:t xml:space="preserve"> CC </w:t>
              </w:r>
              <w:r w:rsidRPr="00703040">
                <w:rPr>
                  <w:rFonts w:eastAsia="Arial"/>
                  <w:color w:val="000000" w:themeColor="text1"/>
                  <w:sz w:val="17"/>
                  <w:szCs w:val="17"/>
                  <w:lang w:val="es-ES_tradnl"/>
                  <w:rPrChange w:id="845" w:author="Author">
                    <w:rPr>
                      <w:rFonts w:eastAsia="Arial"/>
                      <w:color w:val="000000" w:themeColor="text1"/>
                      <w:sz w:val="17"/>
                      <w:szCs w:val="17"/>
                    </w:rPr>
                  </w:rPrChange>
                </w:rPr>
                <w:t xml:space="preserve">en el año </w:t>
              </w:r>
              <w:r w:rsidR="006F3AB6" w:rsidRPr="00703040">
                <w:rPr>
                  <w:rFonts w:eastAsia="Arial"/>
                  <w:color w:val="000000" w:themeColor="text1"/>
                  <w:sz w:val="17"/>
                  <w:szCs w:val="17"/>
                  <w:lang w:val="es-ES_tradnl"/>
                  <w:rPrChange w:id="846" w:author="Author">
                    <w:rPr>
                      <w:rFonts w:eastAsia="Arial"/>
                      <w:color w:val="000000" w:themeColor="text1"/>
                      <w:sz w:val="17"/>
                      <w:szCs w:val="17"/>
                    </w:rPr>
                  </w:rPrChange>
                </w:rPr>
                <w:t xml:space="preserve">YYYY </w:t>
              </w:r>
              <w:r w:rsidRPr="00703040">
                <w:rPr>
                  <w:rFonts w:eastAsia="Arial"/>
                  <w:color w:val="000000" w:themeColor="text1"/>
                  <w:sz w:val="17"/>
                  <w:lang w:val="es-ES_tradnl"/>
                  <w:rPrChange w:id="847" w:author="Author">
                    <w:rPr>
                      <w:rFonts w:eastAsia="Arial"/>
                      <w:color w:val="000000" w:themeColor="text1"/>
                      <w:sz w:val="17"/>
                    </w:rPr>
                  </w:rPrChange>
                </w:rPr>
                <w:t xml:space="preserve">y formato de fichero de texto </w:t>
              </w:r>
              <w:r w:rsidRPr="00703040">
                <w:rPr>
                  <w:sz w:val="17"/>
                  <w:szCs w:val="17"/>
                  <w:lang w:val="es-ES_tradnl"/>
                  <w:rPrChange w:id="848" w:author="Author">
                    <w:rPr>
                      <w:sz w:val="17"/>
                      <w:szCs w:val="17"/>
                    </w:rPr>
                  </w:rPrChange>
                </w:rPr>
                <w:t>y contiene documentos del código de tipo</w:t>
              </w:r>
              <w:r w:rsidR="006F3AB6" w:rsidRPr="00703040">
                <w:rPr>
                  <w:rFonts w:eastAsia="Arial"/>
                  <w:color w:val="000000" w:themeColor="text1"/>
                  <w:sz w:val="17"/>
                  <w:szCs w:val="17"/>
                  <w:lang w:val="es-ES_tradnl"/>
                  <w:rPrChange w:id="849" w:author="Author">
                    <w:rPr>
                      <w:rFonts w:eastAsia="Arial"/>
                      <w:color w:val="000000" w:themeColor="text1"/>
                      <w:sz w:val="17"/>
                      <w:szCs w:val="17"/>
                    </w:rPr>
                  </w:rPrChange>
                </w:rPr>
                <w:t xml:space="preserve"> K </w:t>
              </w:r>
            </w:ins>
          </w:p>
        </w:tc>
      </w:tr>
      <w:tr w:rsidR="006F3AB6" w:rsidRPr="00BB4B2E" w14:paraId="6EC4AE7A" w14:textId="77777777" w:rsidTr="00B25519">
        <w:trPr>
          <w:trHeight w:val="103"/>
          <w:ins w:id="850" w:author="Author"/>
        </w:trPr>
        <w:tc>
          <w:tcPr>
            <w:tcW w:w="3778" w:type="dxa"/>
            <w:tcBorders>
              <w:right w:val="single" w:sz="4" w:space="0" w:color="auto"/>
            </w:tcBorders>
          </w:tcPr>
          <w:p w14:paraId="725A14E7" w14:textId="77777777" w:rsidR="006F3AB6" w:rsidRPr="00133664" w:rsidRDefault="006F3AB6" w:rsidP="00B25519">
            <w:pPr>
              <w:pStyle w:val="Default"/>
              <w:spacing w:before="60" w:after="60"/>
              <w:rPr>
                <w:ins w:id="851" w:author="Author"/>
                <w:rFonts w:ascii="Courier New" w:hAnsi="Courier New" w:cs="Courier New"/>
                <w:sz w:val="17"/>
                <w:szCs w:val="17"/>
              </w:rPr>
            </w:pPr>
            <w:ins w:id="852" w:author="Author">
              <w:r w:rsidRPr="00133664">
                <w:rPr>
                  <w:rFonts w:ascii="Courier New" w:hAnsi="Courier New" w:cs="Courier New"/>
                  <w:sz w:val="17"/>
                  <w:szCs w:val="17"/>
                </w:rPr>
                <w:t xml:space="preserve">&lt;generating Office ST.3 code&gt; “_”&lt;authority file acronym “AF”&gt;”.”&lt;file extension (xml or txt or csv).   </w:t>
              </w:r>
            </w:ins>
          </w:p>
          <w:p w14:paraId="04E0D563" w14:textId="77777777" w:rsidR="006F3AB6" w:rsidRPr="00133664" w:rsidRDefault="006F3AB6" w:rsidP="00B25519">
            <w:pPr>
              <w:pStyle w:val="Default"/>
              <w:spacing w:before="60" w:after="60"/>
              <w:rPr>
                <w:ins w:id="853" w:author="Author"/>
                <w:rFonts w:ascii="Courier New" w:hAnsi="Courier New" w:cs="Courier New"/>
                <w:sz w:val="17"/>
                <w:szCs w:val="17"/>
              </w:rPr>
            </w:pPr>
          </w:p>
          <w:p w14:paraId="4066E6FF" w14:textId="77777777" w:rsidR="006F3AB6" w:rsidRPr="00133664" w:rsidRDefault="006F3AB6" w:rsidP="00B25519">
            <w:pPr>
              <w:pStyle w:val="Default"/>
              <w:spacing w:before="60" w:after="60"/>
              <w:rPr>
                <w:ins w:id="854" w:author="Author"/>
                <w:rFonts w:ascii="Courier New" w:hAnsi="Courier New" w:cs="Courier New"/>
                <w:sz w:val="17"/>
                <w:szCs w:val="17"/>
              </w:rPr>
            </w:pPr>
            <w:ins w:id="855" w:author="Author">
              <w:r w:rsidRPr="00133664">
                <w:rPr>
                  <w:rFonts w:ascii="Courier New" w:hAnsi="Courier New" w:cs="Courier New"/>
                  <w:sz w:val="17"/>
                  <w:szCs w:val="17"/>
                </w:rPr>
                <w:t xml:space="preserve">For example, </w:t>
              </w:r>
            </w:ins>
          </w:p>
          <w:p w14:paraId="46B888AC" w14:textId="77777777" w:rsidR="006F3AB6" w:rsidRPr="00133664" w:rsidRDefault="006F3AB6">
            <w:pPr>
              <w:pStyle w:val="Default"/>
              <w:spacing w:before="60" w:after="60"/>
              <w:rPr>
                <w:ins w:id="856" w:author="Author"/>
                <w:rPrChange w:id="857" w:author="Author">
                  <w:rPr>
                    <w:ins w:id="858" w:author="Author"/>
                    <w:sz w:val="17"/>
                  </w:rPr>
                </w:rPrChange>
              </w:rPr>
              <w:pPrChange w:id="859" w:author="Author">
                <w:pPr>
                  <w:pStyle w:val="Default"/>
                </w:pPr>
              </w:pPrChange>
            </w:pPr>
            <w:ins w:id="860" w:author="Author">
              <w:r w:rsidRPr="00133664">
                <w:rPr>
                  <w:rFonts w:ascii="Courier New" w:hAnsi="Courier New"/>
                  <w:sz w:val="17"/>
                </w:rPr>
                <w:t>CC_AF.zip</w:t>
              </w:r>
            </w:ins>
          </w:p>
        </w:tc>
        <w:tc>
          <w:tcPr>
            <w:tcW w:w="4536" w:type="dxa"/>
            <w:tcBorders>
              <w:left w:val="single" w:sz="4" w:space="0" w:color="auto"/>
            </w:tcBorders>
          </w:tcPr>
          <w:p w14:paraId="306005A1" w14:textId="01AD29FD" w:rsidR="006F3AB6" w:rsidRPr="00703040" w:rsidRDefault="00F16252">
            <w:pPr>
              <w:pStyle w:val="Default"/>
              <w:spacing w:before="60" w:after="60"/>
              <w:rPr>
                <w:ins w:id="861" w:author="Author"/>
                <w:sz w:val="17"/>
                <w:szCs w:val="17"/>
                <w:lang w:val="es-ES_tradnl"/>
                <w:rPrChange w:id="862" w:author="Author">
                  <w:rPr>
                    <w:ins w:id="863" w:author="Author"/>
                    <w:sz w:val="17"/>
                    <w:szCs w:val="17"/>
                  </w:rPr>
                </w:rPrChange>
              </w:rPr>
              <w:pPrChange w:id="864" w:author="Author">
                <w:pPr>
                  <w:pStyle w:val="Default"/>
                </w:pPr>
              </w:pPrChange>
            </w:pPr>
            <w:ins w:id="865" w:author="Author">
              <w:r w:rsidRPr="00703040">
                <w:rPr>
                  <w:sz w:val="17"/>
                  <w:szCs w:val="17"/>
                  <w:lang w:val="es-ES_tradnl"/>
                  <w:rPrChange w:id="866" w:author="Author">
                    <w:rPr>
                      <w:sz w:val="17"/>
                      <w:szCs w:val="17"/>
                    </w:rPr>
                  </w:rPrChange>
                </w:rPr>
                <w:t>El ejemplo es un fichero comprimido que contiene cualquiera de los ficheros mencionados anteriormente</w:t>
              </w:r>
            </w:ins>
          </w:p>
        </w:tc>
      </w:tr>
    </w:tbl>
    <w:p w14:paraId="794460AD" w14:textId="07DA03D9" w:rsidR="00F269A0" w:rsidRPr="00317BB8" w:rsidDel="00955ED5" w:rsidRDefault="00F269A0" w:rsidP="00756EBF">
      <w:pPr>
        <w:pStyle w:val="ListParagraph"/>
        <w:ind w:left="992"/>
        <w:contextualSpacing w:val="0"/>
        <w:rPr>
          <w:del w:id="867" w:author="Author"/>
          <w:sz w:val="17"/>
          <w:szCs w:val="17"/>
          <w:lang w:val="es-ES_tradnl"/>
        </w:rPr>
      </w:pPr>
    </w:p>
    <w:p w14:paraId="05610C36" w14:textId="4001F06D" w:rsidR="00807B26" w:rsidRPr="00317BB8" w:rsidRDefault="007F51E3" w:rsidP="00175646">
      <w:pPr>
        <w:pStyle w:val="Heading2"/>
        <w:rPr>
          <w:sz w:val="17"/>
          <w:szCs w:val="17"/>
          <w:lang w:val="es-ES_tradnl"/>
        </w:rPr>
      </w:pPr>
      <w:bookmarkStart w:id="868" w:name="_Toc210224268"/>
      <w:r w:rsidRPr="00317BB8">
        <w:rPr>
          <w:sz w:val="17"/>
          <w:szCs w:val="17"/>
          <w:lang w:val="es-ES_tradnl"/>
        </w:rPr>
        <w:t>A</w:t>
      </w:r>
      <w:r w:rsidR="00F306E1" w:rsidRPr="00317BB8">
        <w:rPr>
          <w:sz w:val="17"/>
          <w:szCs w:val="17"/>
          <w:lang w:val="es-ES_tradnl"/>
        </w:rPr>
        <w:t>PLICACIÓN DEL FICHERO DE REFERENCIA</w:t>
      </w:r>
      <w:bookmarkEnd w:id="868"/>
      <w:r w:rsidR="00F306E1" w:rsidRPr="00317BB8">
        <w:rPr>
          <w:sz w:val="17"/>
          <w:szCs w:val="17"/>
          <w:lang w:val="es-ES_tradnl"/>
        </w:rPr>
        <w:t xml:space="preserve"> </w:t>
      </w:r>
    </w:p>
    <w:p w14:paraId="771E2DC2" w14:textId="79B76540" w:rsidR="00086E13" w:rsidRPr="00317BB8" w:rsidRDefault="00F306E1" w:rsidP="00763A1A">
      <w:pPr>
        <w:pStyle w:val="ONUME"/>
        <w:tabs>
          <w:tab w:val="clear" w:pos="851"/>
        </w:tabs>
        <w:ind w:left="0"/>
        <w:rPr>
          <w:sz w:val="17"/>
          <w:szCs w:val="17"/>
          <w:lang w:val="es-ES_tradnl"/>
        </w:rPr>
      </w:pPr>
      <w:r w:rsidRPr="00317BB8">
        <w:rPr>
          <w:sz w:val="17"/>
          <w:szCs w:val="17"/>
          <w:lang w:val="es-ES_tradnl"/>
        </w:rPr>
        <w:t xml:space="preserve">A fin de velar por la eficacia del intercambio de datos, los ficheros de referencia en formato XML </w:t>
      </w:r>
      <w:r w:rsidR="00C36DFA" w:rsidRPr="00317BB8">
        <w:rPr>
          <w:sz w:val="17"/>
          <w:szCs w:val="17"/>
          <w:lang w:val="es-ES_tradnl"/>
        </w:rPr>
        <w:t>deberán estar</w:t>
      </w:r>
      <w:r w:rsidRPr="00317BB8">
        <w:rPr>
          <w:sz w:val="17"/>
          <w:szCs w:val="17"/>
          <w:lang w:val="es-ES_tradnl"/>
        </w:rPr>
        <w:t xml:space="preserve"> estructurados como fichero de esquema XML (XSD) o </w:t>
      </w:r>
      <w:r w:rsidR="000E6D00" w:rsidRPr="00317BB8">
        <w:rPr>
          <w:sz w:val="17"/>
          <w:szCs w:val="17"/>
          <w:lang w:val="es-ES_tradnl"/>
        </w:rPr>
        <w:t xml:space="preserve">fichero </w:t>
      </w:r>
      <w:r w:rsidRPr="00317BB8">
        <w:rPr>
          <w:sz w:val="17"/>
          <w:szCs w:val="17"/>
          <w:lang w:val="es-ES_tradnl"/>
        </w:rPr>
        <w:t xml:space="preserve">de definición de tipo de datos (DTD), </w:t>
      </w:r>
      <w:r w:rsidR="005F4CA1" w:rsidRPr="00317BB8">
        <w:rPr>
          <w:sz w:val="17"/>
          <w:szCs w:val="17"/>
          <w:lang w:val="es-ES_tradnl"/>
        </w:rPr>
        <w:t xml:space="preserve">conforme a la especificación de </w:t>
      </w:r>
      <w:r w:rsidRPr="00317BB8">
        <w:rPr>
          <w:sz w:val="17"/>
          <w:szCs w:val="17"/>
          <w:lang w:val="es-ES_tradnl"/>
        </w:rPr>
        <w:t>los Anexos III y IV respectivamente.</w:t>
      </w:r>
      <w:ins w:id="869" w:author="Author">
        <w:r w:rsidR="008D60F1" w:rsidRPr="00317BB8">
          <w:rPr>
            <w:sz w:val="17"/>
            <w:szCs w:val="17"/>
            <w:lang w:val="es-ES_tradnl"/>
          </w:rPr>
          <w:t xml:space="preserve"> </w:t>
        </w:r>
        <w:r w:rsidR="0086180A" w:rsidRPr="00317BB8">
          <w:rPr>
            <w:sz w:val="17"/>
            <w:szCs w:val="17"/>
            <w:lang w:val="es-ES_tradnl"/>
          </w:rPr>
          <w:t>Los ficheros de texto deberán estructurarse con arreglo a las estructuras de datos proporcionadas en el Anexo II.</w:t>
        </w:r>
      </w:ins>
    </w:p>
    <w:p w14:paraId="5BCE69E1" w14:textId="291F06BF" w:rsidR="00086E13" w:rsidRPr="00317BB8" w:rsidRDefault="000E6D00" w:rsidP="00763A1A">
      <w:pPr>
        <w:pStyle w:val="ONUME"/>
        <w:tabs>
          <w:tab w:val="clear" w:pos="851"/>
        </w:tabs>
        <w:spacing w:after="240"/>
        <w:ind w:left="0"/>
        <w:rPr>
          <w:sz w:val="17"/>
          <w:szCs w:val="17"/>
          <w:lang w:val="es-ES_tradnl"/>
        </w:rPr>
      </w:pPr>
      <w:r w:rsidRPr="00317BB8">
        <w:rPr>
          <w:sz w:val="17"/>
          <w:szCs w:val="17"/>
          <w:lang w:val="es-ES_tradnl"/>
        </w:rPr>
        <w:t xml:space="preserve">El fichero de referencia </w:t>
      </w:r>
      <w:r w:rsidR="00C36DFA" w:rsidRPr="00317BB8">
        <w:rPr>
          <w:sz w:val="17"/>
          <w:szCs w:val="17"/>
          <w:lang w:val="es-ES_tradnl"/>
        </w:rPr>
        <w:t>deberá actualizarse</w:t>
      </w:r>
      <w:r w:rsidRPr="00317BB8">
        <w:rPr>
          <w:sz w:val="17"/>
          <w:szCs w:val="17"/>
          <w:lang w:val="es-ES_tradnl"/>
        </w:rPr>
        <w:t xml:space="preserve"> </w:t>
      </w:r>
      <w:r w:rsidR="00EF4AC2" w:rsidRPr="00317BB8">
        <w:rPr>
          <w:sz w:val="17"/>
          <w:szCs w:val="17"/>
          <w:lang w:val="es-ES_tradnl"/>
        </w:rPr>
        <w:t>con</w:t>
      </w:r>
      <w:r w:rsidRPr="00317BB8">
        <w:rPr>
          <w:sz w:val="17"/>
          <w:szCs w:val="17"/>
          <w:lang w:val="es-ES_tradnl"/>
        </w:rPr>
        <w:t xml:space="preserve"> una periodicidad mínima anual.</w:t>
      </w:r>
      <w:r w:rsidR="00376B15" w:rsidRPr="00317BB8">
        <w:rPr>
          <w:sz w:val="17"/>
          <w:szCs w:val="17"/>
          <w:lang w:val="es-ES_tradnl"/>
        </w:rPr>
        <w:t xml:space="preserve"> </w:t>
      </w:r>
      <w:ins w:id="870" w:author="Author">
        <w:r w:rsidR="00BA4D6A" w:rsidRPr="00317BB8">
          <w:rPr>
            <w:sz w:val="17"/>
            <w:szCs w:val="17"/>
            <w:lang w:val="es-ES_tradnl"/>
          </w:rPr>
          <w:t>La OPI deberá proporcionar un fichero de referencia completo de todas las publicaciones realizadas hasta el final del año natural anterior antes del 1 de marzo del año siguiente.</w:t>
        </w:r>
      </w:ins>
      <w:del w:id="871" w:author="Author">
        <w:r w:rsidR="00376B15" w:rsidRPr="00317BB8" w:rsidDel="00BA4D6A">
          <w:rPr>
            <w:sz w:val="17"/>
            <w:szCs w:val="17"/>
            <w:lang w:val="es-ES_tradnl"/>
          </w:rPr>
          <w:delText>La fecha en que las OPI deben proporcionar la actualización anual es el 1 de marzo de cada año.</w:delText>
        </w:r>
      </w:del>
    </w:p>
    <w:p w14:paraId="18C0C710" w14:textId="3E8A9E24" w:rsidR="00086E13" w:rsidRPr="00317BB8" w:rsidDel="00E30BBD" w:rsidRDefault="000E6D00" w:rsidP="00763A1A">
      <w:pPr>
        <w:pStyle w:val="ONUME"/>
        <w:keepNext/>
        <w:keepLines/>
        <w:tabs>
          <w:tab w:val="clear" w:pos="851"/>
        </w:tabs>
        <w:ind w:left="0"/>
        <w:rPr>
          <w:del w:id="872" w:author="Author"/>
          <w:sz w:val="17"/>
          <w:szCs w:val="17"/>
          <w:lang w:val="es-ES_tradnl"/>
        </w:rPr>
      </w:pPr>
      <w:del w:id="873" w:author="Author">
        <w:r w:rsidRPr="00317BB8" w:rsidDel="00E30BBD">
          <w:rPr>
            <w:sz w:val="17"/>
            <w:szCs w:val="17"/>
            <w:lang w:val="es-ES_tradnl"/>
          </w:rPr>
          <w:delText xml:space="preserve">Se recomienda que las </w:delText>
        </w:r>
        <w:r w:rsidR="003E1652" w:rsidRPr="00317BB8" w:rsidDel="00E30BBD">
          <w:rPr>
            <w:sz w:val="17"/>
            <w:szCs w:val="17"/>
            <w:lang w:val="es-ES_tradnl"/>
          </w:rPr>
          <w:delText>OPI</w:delText>
        </w:r>
        <w:r w:rsidRPr="00317BB8" w:rsidDel="00E30BBD">
          <w:rPr>
            <w:sz w:val="17"/>
            <w:szCs w:val="17"/>
            <w:lang w:val="es-ES_tradnl"/>
          </w:rPr>
          <w:delText xml:space="preserve"> </w:delText>
        </w:r>
        <w:r w:rsidR="00C36DFA" w:rsidRPr="00317BB8" w:rsidDel="00E30BBD">
          <w:rPr>
            <w:sz w:val="17"/>
            <w:szCs w:val="17"/>
            <w:lang w:val="es-ES_tradnl"/>
          </w:rPr>
          <w:delText>expidan</w:delText>
        </w:r>
        <w:r w:rsidRPr="00317BB8" w:rsidDel="00E30BBD">
          <w:rPr>
            <w:sz w:val="17"/>
            <w:szCs w:val="17"/>
            <w:lang w:val="es-ES_tradnl"/>
          </w:rPr>
          <w:delText xml:space="preserve"> y pongan a disposición </w:delText>
        </w:r>
        <w:r w:rsidR="008050B5" w:rsidRPr="00317BB8" w:rsidDel="00E30BBD">
          <w:rPr>
            <w:sz w:val="17"/>
            <w:szCs w:val="17"/>
            <w:lang w:val="es-ES_tradnl"/>
          </w:rPr>
          <w:delText xml:space="preserve">los </w:delText>
        </w:r>
        <w:r w:rsidRPr="00317BB8" w:rsidDel="00E30BBD">
          <w:rPr>
            <w:sz w:val="17"/>
            <w:szCs w:val="17"/>
            <w:lang w:val="es-ES_tradnl"/>
          </w:rPr>
          <w:delText xml:space="preserve">ficheros de referencia </w:delText>
        </w:r>
        <w:r w:rsidR="00C36DFA" w:rsidRPr="00317BB8" w:rsidDel="00E30BBD">
          <w:rPr>
            <w:sz w:val="17"/>
            <w:szCs w:val="17"/>
            <w:lang w:val="es-ES_tradnl"/>
          </w:rPr>
          <w:delText>con</w:delText>
        </w:r>
        <w:r w:rsidRPr="00317BB8" w:rsidDel="00E30BBD">
          <w:rPr>
            <w:sz w:val="17"/>
            <w:szCs w:val="17"/>
            <w:lang w:val="es-ES_tradnl"/>
          </w:rPr>
          <w:delText xml:space="preserve"> todos los números de documentos asignados </w:delText>
        </w:r>
        <w:r w:rsidR="002B10A7" w:rsidRPr="00317BB8" w:rsidDel="00E30BBD">
          <w:rPr>
            <w:sz w:val="17"/>
            <w:szCs w:val="17"/>
            <w:lang w:val="es-ES_tradnl"/>
          </w:rPr>
          <w:delText>a más tardar</w:delText>
        </w:r>
        <w:r w:rsidRPr="00317BB8" w:rsidDel="00E30BBD">
          <w:rPr>
            <w:sz w:val="17"/>
            <w:szCs w:val="17"/>
            <w:lang w:val="es-ES_tradnl"/>
          </w:rPr>
          <w:delText xml:space="preserve"> dos meses </w:delText>
        </w:r>
        <w:r w:rsidR="00C36DFA" w:rsidRPr="00317BB8" w:rsidDel="00E30BBD">
          <w:rPr>
            <w:sz w:val="17"/>
            <w:szCs w:val="17"/>
            <w:lang w:val="es-ES_tradnl"/>
          </w:rPr>
          <w:delText>después de la última</w:delText>
        </w:r>
        <w:r w:rsidRPr="00317BB8" w:rsidDel="00E30BBD">
          <w:rPr>
            <w:sz w:val="17"/>
            <w:szCs w:val="17"/>
            <w:lang w:val="es-ES_tradnl"/>
          </w:rPr>
          <w:delText xml:space="preserve"> fecha de publicación </w:delText>
        </w:r>
        <w:r w:rsidR="004F48C6" w:rsidRPr="00317BB8" w:rsidDel="00E30BBD">
          <w:rPr>
            <w:sz w:val="17"/>
            <w:szCs w:val="17"/>
            <w:lang w:val="es-ES_tradnl"/>
          </w:rPr>
          <w:delText>incluida</w:delText>
        </w:r>
        <w:r w:rsidR="008050B5" w:rsidRPr="00317BB8" w:rsidDel="00E30BBD">
          <w:rPr>
            <w:sz w:val="17"/>
            <w:szCs w:val="17"/>
            <w:lang w:val="es-ES_tradnl"/>
          </w:rPr>
          <w:delText xml:space="preserve"> en </w:delText>
        </w:r>
        <w:r w:rsidR="002B10A7" w:rsidRPr="00317BB8" w:rsidDel="00E30BBD">
          <w:rPr>
            <w:sz w:val="17"/>
            <w:szCs w:val="17"/>
            <w:lang w:val="es-ES_tradnl"/>
          </w:rPr>
          <w:delText>e</w:delText>
        </w:r>
        <w:r w:rsidR="008050B5" w:rsidRPr="00317BB8" w:rsidDel="00E30BBD">
          <w:rPr>
            <w:sz w:val="17"/>
            <w:szCs w:val="17"/>
            <w:lang w:val="es-ES_tradnl"/>
          </w:rPr>
          <w:delText>l</w:delText>
        </w:r>
        <w:r w:rsidR="002B10A7" w:rsidRPr="00317BB8" w:rsidDel="00E30BBD">
          <w:rPr>
            <w:sz w:val="17"/>
            <w:szCs w:val="17"/>
            <w:lang w:val="es-ES_tradnl"/>
          </w:rPr>
          <w:delText>l</w:delText>
        </w:r>
        <w:r w:rsidR="008050B5" w:rsidRPr="00317BB8" w:rsidDel="00E30BBD">
          <w:rPr>
            <w:sz w:val="17"/>
            <w:szCs w:val="17"/>
            <w:lang w:val="es-ES_tradnl"/>
          </w:rPr>
          <w:delText>os</w:delText>
        </w:r>
        <w:r w:rsidRPr="00317BB8" w:rsidDel="00E30BBD">
          <w:rPr>
            <w:sz w:val="17"/>
            <w:szCs w:val="17"/>
            <w:lang w:val="es-ES_tradnl"/>
          </w:rPr>
          <w:delText xml:space="preserve">. Por ejemplo, un fichero de referencia </w:delText>
        </w:r>
        <w:r w:rsidR="008050B5" w:rsidRPr="00317BB8" w:rsidDel="00E30BBD">
          <w:rPr>
            <w:sz w:val="17"/>
            <w:szCs w:val="17"/>
            <w:lang w:val="es-ES_tradnl"/>
          </w:rPr>
          <w:delText xml:space="preserve">con una cobertura de </w:delText>
        </w:r>
        <w:r w:rsidR="004F48C6" w:rsidRPr="00317BB8" w:rsidDel="00E30BBD">
          <w:rPr>
            <w:sz w:val="17"/>
            <w:szCs w:val="17"/>
            <w:lang w:val="es-ES_tradnl"/>
          </w:rPr>
          <w:delText>datos de</w:delText>
        </w:r>
        <w:r w:rsidRPr="00317BB8" w:rsidDel="00E30BBD">
          <w:rPr>
            <w:sz w:val="17"/>
            <w:szCs w:val="17"/>
            <w:lang w:val="es-ES_tradnl"/>
          </w:rPr>
          <w:delText xml:space="preserve"> hasta final de 2017 </w:delText>
        </w:r>
        <w:r w:rsidR="004F48C6" w:rsidRPr="00317BB8" w:rsidDel="00E30BBD">
          <w:rPr>
            <w:sz w:val="17"/>
            <w:szCs w:val="17"/>
            <w:lang w:val="es-ES_tradnl"/>
          </w:rPr>
          <w:delText>deberá</w:delText>
        </w:r>
        <w:r w:rsidRPr="00317BB8" w:rsidDel="00E30BBD">
          <w:rPr>
            <w:sz w:val="17"/>
            <w:szCs w:val="17"/>
            <w:lang w:val="es-ES_tradnl"/>
          </w:rPr>
          <w:delText xml:space="preserve"> estar disponible antes del 1 de marzo de 2018.</w:delText>
        </w:r>
      </w:del>
    </w:p>
    <w:p w14:paraId="5A92E7EA" w14:textId="50DEAB18" w:rsidR="00E30BBD" w:rsidRPr="00317BB8" w:rsidRDefault="000E6D00" w:rsidP="00763A1A">
      <w:pPr>
        <w:pStyle w:val="ONUME"/>
        <w:keepNext/>
        <w:keepLines/>
        <w:tabs>
          <w:tab w:val="clear" w:pos="851"/>
        </w:tabs>
        <w:spacing w:after="0"/>
        <w:ind w:left="0"/>
        <w:rPr>
          <w:ins w:id="874" w:author="Author"/>
          <w:sz w:val="17"/>
          <w:szCs w:val="17"/>
          <w:lang w:val="es-ES_tradnl"/>
        </w:rPr>
      </w:pPr>
      <w:r w:rsidRPr="00317BB8">
        <w:rPr>
          <w:sz w:val="17"/>
          <w:szCs w:val="17"/>
          <w:lang w:val="es-ES_tradnl"/>
        </w:rPr>
        <w:t xml:space="preserve">Si se detecta un error en un fichero de referencia, la </w:t>
      </w:r>
      <w:r w:rsidR="003E1652" w:rsidRPr="00317BB8">
        <w:rPr>
          <w:sz w:val="17"/>
          <w:szCs w:val="17"/>
          <w:lang w:val="es-ES_tradnl"/>
        </w:rPr>
        <w:t>OPI</w:t>
      </w:r>
      <w:r w:rsidRPr="00317BB8">
        <w:rPr>
          <w:sz w:val="17"/>
          <w:szCs w:val="17"/>
          <w:lang w:val="es-ES_tradnl"/>
        </w:rPr>
        <w:t xml:space="preserve"> </w:t>
      </w:r>
      <w:r w:rsidR="004F48C6" w:rsidRPr="00317BB8">
        <w:rPr>
          <w:sz w:val="17"/>
          <w:szCs w:val="17"/>
          <w:lang w:val="es-ES_tradnl"/>
        </w:rPr>
        <w:t>deberá suministrar</w:t>
      </w:r>
      <w:r w:rsidRPr="00317BB8">
        <w:rPr>
          <w:sz w:val="17"/>
          <w:szCs w:val="17"/>
          <w:lang w:val="es-ES_tradnl"/>
        </w:rPr>
        <w:t xml:space="preserve"> un fichero de sustitución tan pronto como sea posible</w:t>
      </w:r>
      <w:r w:rsidR="00756EBF" w:rsidRPr="00317BB8">
        <w:rPr>
          <w:sz w:val="17"/>
          <w:szCs w:val="17"/>
          <w:lang w:val="es-ES_tradnl"/>
        </w:rPr>
        <w:t>.</w:t>
      </w:r>
    </w:p>
    <w:p w14:paraId="7738AEAA" w14:textId="77777777" w:rsidR="00E30BBD" w:rsidRPr="00317BB8" w:rsidRDefault="00E30BBD" w:rsidP="00763A1A">
      <w:pPr>
        <w:pStyle w:val="ONUME"/>
        <w:keepNext/>
        <w:keepLines/>
        <w:numPr>
          <w:ilvl w:val="0"/>
          <w:numId w:val="0"/>
        </w:numPr>
        <w:spacing w:after="0"/>
        <w:rPr>
          <w:ins w:id="875" w:author="Author"/>
          <w:sz w:val="17"/>
          <w:szCs w:val="17"/>
          <w:lang w:val="es-ES_tradnl"/>
        </w:rPr>
      </w:pPr>
    </w:p>
    <w:p w14:paraId="34ECD28B" w14:textId="06E897CE" w:rsidR="00E30BBD" w:rsidRPr="00317BB8" w:rsidRDefault="00E30BBD" w:rsidP="00763A1A">
      <w:pPr>
        <w:pStyle w:val="ONUME"/>
        <w:keepNext/>
        <w:keepLines/>
        <w:tabs>
          <w:tab w:val="clear" w:pos="851"/>
        </w:tabs>
        <w:spacing w:after="0"/>
        <w:ind w:left="0"/>
        <w:rPr>
          <w:sz w:val="17"/>
          <w:szCs w:val="17"/>
          <w:lang w:val="es-ES_tradnl"/>
        </w:rPr>
      </w:pPr>
      <w:ins w:id="876" w:author="Author">
        <w:r w:rsidRPr="00317BB8">
          <w:rPr>
            <w:sz w:val="17"/>
            <w:szCs w:val="17"/>
            <w:lang w:val="es-ES_tradnl"/>
          </w:rPr>
          <w:t xml:space="preserve">Puede consultarse aquí una serie de </w:t>
        </w:r>
        <w:r w:rsidR="00D8462D" w:rsidRPr="00317BB8">
          <w:rPr>
            <w:sz w:val="17"/>
            <w:szCs w:val="17"/>
            <w:lang w:val="es-ES_tradnl"/>
          </w:rPr>
          <w:t>indicaciones</w:t>
        </w:r>
        <w:r w:rsidR="00AF3ED7" w:rsidRPr="00317BB8">
          <w:rPr>
            <w:sz w:val="17"/>
            <w:szCs w:val="17"/>
            <w:lang w:val="es-ES_tradnl"/>
          </w:rPr>
          <w:t xml:space="preserve"> para la creación de ficheros de referencia por las OPI: </w:t>
        </w:r>
        <w:r w:rsidR="00B32498" w:rsidRPr="00703040">
          <w:rPr>
            <w:sz w:val="17"/>
            <w:szCs w:val="17"/>
            <w:lang w:val="es-ES_tradnl"/>
            <w:rPrChange w:id="877" w:author="Author">
              <w:rPr>
                <w:szCs w:val="17"/>
              </w:rPr>
            </w:rPrChange>
          </w:rPr>
          <w:fldChar w:fldCharType="begin"/>
        </w:r>
        <w:r w:rsidR="00B32498" w:rsidRPr="00703040">
          <w:rPr>
            <w:sz w:val="17"/>
            <w:szCs w:val="17"/>
            <w:lang w:val="es-ES_tradnl"/>
            <w:rPrChange w:id="878" w:author="Author">
              <w:rPr>
                <w:szCs w:val="17"/>
              </w:rPr>
            </w:rPrChange>
          </w:rPr>
          <w:instrText>HYPERLINK "</w:instrText>
        </w:r>
        <w:r w:rsidR="00B32498" w:rsidRPr="00703040">
          <w:rPr>
            <w:sz w:val="17"/>
            <w:lang w:val="es-ES_tradnl"/>
            <w:rPrChange w:id="879" w:author="Author">
              <w:rPr>
                <w:rStyle w:val="Hyperlink"/>
                <w:szCs w:val="17"/>
              </w:rPr>
            </w:rPrChange>
          </w:rPr>
          <w:instrText>https://www.wipo.int/standards/es/authority-file-guidelines.html</w:instrText>
        </w:r>
        <w:r w:rsidR="00B32498" w:rsidRPr="00703040">
          <w:rPr>
            <w:sz w:val="17"/>
            <w:szCs w:val="17"/>
            <w:lang w:val="es-ES_tradnl"/>
            <w:rPrChange w:id="880" w:author="Author">
              <w:rPr>
                <w:szCs w:val="17"/>
              </w:rPr>
            </w:rPrChange>
          </w:rPr>
          <w:instrText>"</w:instrText>
        </w:r>
        <w:r w:rsidR="00B32498" w:rsidRPr="00703040">
          <w:rPr>
            <w:sz w:val="17"/>
            <w:szCs w:val="17"/>
            <w:lang w:val="es-ES_tradnl"/>
            <w:rPrChange w:id="881" w:author="Author">
              <w:rPr>
                <w:sz w:val="17"/>
                <w:szCs w:val="17"/>
                <w:lang w:val="es-ES_tradnl"/>
              </w:rPr>
            </w:rPrChange>
          </w:rPr>
        </w:r>
        <w:r w:rsidR="00B32498" w:rsidRPr="00703040">
          <w:rPr>
            <w:sz w:val="17"/>
            <w:szCs w:val="17"/>
            <w:lang w:val="es-ES_tradnl"/>
            <w:rPrChange w:id="882" w:author="Author">
              <w:rPr>
                <w:szCs w:val="17"/>
              </w:rPr>
            </w:rPrChange>
          </w:rPr>
          <w:fldChar w:fldCharType="separate"/>
        </w:r>
        <w:r w:rsidR="00B32498" w:rsidRPr="00703040">
          <w:rPr>
            <w:sz w:val="17"/>
            <w:lang w:val="es-ES_tradnl"/>
            <w:rPrChange w:id="883" w:author="Author">
              <w:rPr>
                <w:rStyle w:val="Hyperlink"/>
                <w:szCs w:val="17"/>
              </w:rPr>
            </w:rPrChange>
          </w:rPr>
          <w:t>https://www.wipo.int/standards/es/authority-file-guidelines.html</w:t>
        </w:r>
        <w:r w:rsidR="00B32498" w:rsidRPr="00703040">
          <w:rPr>
            <w:sz w:val="17"/>
            <w:szCs w:val="17"/>
            <w:lang w:val="es-ES_tradnl"/>
            <w:rPrChange w:id="884" w:author="Author">
              <w:rPr>
                <w:szCs w:val="17"/>
              </w:rPr>
            </w:rPrChange>
          </w:rPr>
          <w:fldChar w:fldCharType="end"/>
        </w:r>
      </w:ins>
    </w:p>
    <w:p w14:paraId="6CDE2B05" w14:textId="77777777" w:rsidR="00756EBF" w:rsidRPr="00317BB8" w:rsidRDefault="00756EBF" w:rsidP="00763A1A">
      <w:pPr>
        <w:pStyle w:val="ONUME"/>
        <w:numPr>
          <w:ilvl w:val="0"/>
          <w:numId w:val="0"/>
        </w:numPr>
        <w:spacing w:after="0"/>
        <w:rPr>
          <w:sz w:val="17"/>
          <w:szCs w:val="17"/>
          <w:lang w:val="es-ES_tradnl"/>
        </w:rPr>
      </w:pPr>
    </w:p>
    <w:p w14:paraId="5468B954" w14:textId="77777777" w:rsidR="00F568E6" w:rsidRPr="00317BB8" w:rsidRDefault="00F568E6" w:rsidP="00F568E6">
      <w:pPr>
        <w:pStyle w:val="Heading2"/>
        <w:spacing w:before="0"/>
        <w:rPr>
          <w:ins w:id="885" w:author="Author"/>
          <w:sz w:val="17"/>
          <w:szCs w:val="17"/>
          <w:lang w:val="es-ES_tradnl"/>
        </w:rPr>
      </w:pPr>
      <w:bookmarkStart w:id="886" w:name="_Toc210224269"/>
      <w:ins w:id="887" w:author="Author">
        <w:r w:rsidRPr="00317BB8">
          <w:rPr>
            <w:sz w:val="17"/>
            <w:szCs w:val="17"/>
            <w:lang w:val="es-ES_tradnl"/>
          </w:rPr>
          <w:t>REFERENCIAS</w:t>
        </w:r>
        <w:bookmarkEnd w:id="886"/>
      </w:ins>
    </w:p>
    <w:p w14:paraId="509AAA39" w14:textId="77777777" w:rsidR="00F568E6" w:rsidRPr="00317BB8" w:rsidRDefault="00F568E6" w:rsidP="00763A1A">
      <w:pPr>
        <w:pStyle w:val="ONUME"/>
        <w:tabs>
          <w:tab w:val="clear" w:pos="851"/>
        </w:tabs>
        <w:spacing w:after="120"/>
        <w:ind w:left="0"/>
        <w:rPr>
          <w:ins w:id="888" w:author="Author"/>
          <w:sz w:val="17"/>
          <w:szCs w:val="17"/>
          <w:lang w:val="es-ES_tradnl"/>
        </w:rPr>
      </w:pPr>
      <w:ins w:id="889" w:author="Author">
        <w:r w:rsidRPr="00317BB8">
          <w:rPr>
            <w:sz w:val="17"/>
            <w:szCs w:val="17"/>
            <w:lang w:val="es-ES_tradnl"/>
          </w:rPr>
          <w:t>A los efectos de la presente Recomendación son pertinentes las normas siguientes:</w:t>
        </w:r>
      </w:ins>
    </w:p>
    <w:p w14:paraId="58813D53" w14:textId="77777777" w:rsidR="00F568E6" w:rsidRPr="00317BB8" w:rsidRDefault="00F568E6" w:rsidP="00F568E6">
      <w:pPr>
        <w:spacing w:after="180"/>
        <w:ind w:left="2342" w:hanging="2342"/>
        <w:rPr>
          <w:ins w:id="890" w:author="Author"/>
          <w:sz w:val="17"/>
          <w:szCs w:val="17"/>
          <w:lang w:val="es-ES_tradnl"/>
        </w:rPr>
      </w:pPr>
      <w:ins w:id="891" w:author="Author">
        <w:r w:rsidRPr="00317BB8">
          <w:rPr>
            <w:sz w:val="17"/>
            <w:szCs w:val="17"/>
            <w:lang w:val="es-ES_tradnl"/>
          </w:rPr>
          <w:t xml:space="preserve">Norma </w:t>
        </w:r>
        <w:r w:rsidRPr="00317BB8">
          <w:rPr>
            <w:lang w:val="es-ES_tradnl"/>
          </w:rPr>
          <w:fldChar w:fldCharType="begin"/>
        </w:r>
        <w:r w:rsidRPr="00703040">
          <w:rPr>
            <w:lang w:val="es-ES_tradnl"/>
            <w:rPrChange w:id="892" w:author="Author">
              <w:rPr/>
            </w:rPrChange>
          </w:rPr>
          <w:instrText>HYPERLINK "https://www.wipo.int/export/sites/www/standards/es/pdf/03-01-01.pdf"</w:instrText>
        </w:r>
        <w:r w:rsidRPr="00317BB8">
          <w:rPr>
            <w:lang w:val="es-ES_tradnl"/>
          </w:rPr>
        </w:r>
        <w:r w:rsidRPr="00317BB8">
          <w:rPr>
            <w:lang w:val="es-ES_tradnl"/>
          </w:rPr>
          <w:fldChar w:fldCharType="separate"/>
        </w:r>
        <w:r w:rsidRPr="00317BB8">
          <w:rPr>
            <w:rStyle w:val="Hyperlink"/>
            <w:sz w:val="17"/>
            <w:szCs w:val="17"/>
            <w:lang w:val="es-ES_tradnl"/>
          </w:rPr>
          <w:t>ST.1</w:t>
        </w:r>
        <w:r w:rsidRPr="00317BB8">
          <w:rPr>
            <w:lang w:val="es-ES_tradnl"/>
          </w:rPr>
          <w:fldChar w:fldCharType="end"/>
        </w:r>
        <w:r w:rsidRPr="00317BB8">
          <w:rPr>
            <w:sz w:val="17"/>
            <w:szCs w:val="17"/>
            <w:lang w:val="es-ES_tradnl"/>
          </w:rPr>
          <w:t xml:space="preserve"> de la OMPI</w:t>
        </w:r>
        <w:r w:rsidRPr="00317BB8">
          <w:rPr>
            <w:sz w:val="17"/>
            <w:szCs w:val="17"/>
            <w:lang w:val="es-ES_tradnl"/>
          </w:rPr>
          <w:tab/>
          <w:t>Recomendación relativa a elementos mínimos de datos necesarios para la identificación exclusiva de documentos de patente</w:t>
        </w:r>
      </w:ins>
    </w:p>
    <w:p w14:paraId="711A7337" w14:textId="77777777" w:rsidR="00F568E6" w:rsidRPr="00317BB8" w:rsidRDefault="00F568E6" w:rsidP="00F568E6">
      <w:pPr>
        <w:spacing w:after="180"/>
        <w:ind w:left="2342" w:hanging="2342"/>
        <w:rPr>
          <w:ins w:id="893" w:author="Author"/>
          <w:sz w:val="17"/>
          <w:szCs w:val="17"/>
          <w:lang w:val="es-ES_tradnl"/>
        </w:rPr>
      </w:pPr>
      <w:ins w:id="894" w:author="Author">
        <w:r w:rsidRPr="00317BB8">
          <w:rPr>
            <w:sz w:val="17"/>
            <w:szCs w:val="17"/>
            <w:lang w:val="es-ES_tradnl"/>
          </w:rPr>
          <w:t xml:space="preserve">Norma </w:t>
        </w:r>
        <w:r w:rsidRPr="00317BB8">
          <w:rPr>
            <w:lang w:val="es-ES_tradnl"/>
          </w:rPr>
          <w:fldChar w:fldCharType="begin"/>
        </w:r>
        <w:r w:rsidRPr="00703040">
          <w:rPr>
            <w:lang w:val="es-ES_tradnl"/>
            <w:rPrChange w:id="895" w:author="Author">
              <w:rPr/>
            </w:rPrChange>
          </w:rPr>
          <w:instrText>HYPERLINK "https://www.wipo.int/export/sites/www/standards/es/pdf/03-02-01.pdf"</w:instrText>
        </w:r>
        <w:r w:rsidRPr="00317BB8">
          <w:rPr>
            <w:lang w:val="es-ES_tradnl"/>
          </w:rPr>
        </w:r>
        <w:r w:rsidRPr="00317BB8">
          <w:rPr>
            <w:lang w:val="es-ES_tradnl"/>
          </w:rPr>
          <w:fldChar w:fldCharType="separate"/>
        </w:r>
        <w:r w:rsidRPr="00317BB8">
          <w:rPr>
            <w:rStyle w:val="Hyperlink"/>
            <w:sz w:val="17"/>
            <w:szCs w:val="17"/>
            <w:lang w:val="es-ES_tradnl"/>
          </w:rPr>
          <w:t>ST.2</w:t>
        </w:r>
        <w:r w:rsidRPr="00317BB8">
          <w:rPr>
            <w:lang w:val="es-ES_tradnl"/>
          </w:rPr>
          <w:fldChar w:fldCharType="end"/>
        </w:r>
        <w:r w:rsidRPr="00317BB8">
          <w:rPr>
            <w:sz w:val="17"/>
            <w:szCs w:val="17"/>
            <w:lang w:val="es-ES_tradnl"/>
          </w:rPr>
          <w:t xml:space="preserve"> de la OMPI</w:t>
        </w:r>
        <w:r w:rsidRPr="00317BB8">
          <w:rPr>
            <w:sz w:val="17"/>
            <w:szCs w:val="17"/>
            <w:lang w:val="es-ES_tradnl"/>
          </w:rPr>
          <w:tab/>
          <w:t xml:space="preserve">Forma normalizada de designar las fechas según el calendario gregoriano </w:t>
        </w:r>
      </w:ins>
    </w:p>
    <w:p w14:paraId="1EC2EB8F" w14:textId="77777777" w:rsidR="00F568E6" w:rsidRPr="00317BB8" w:rsidRDefault="00F568E6" w:rsidP="00F568E6">
      <w:pPr>
        <w:spacing w:after="180"/>
        <w:ind w:left="2342" w:hanging="2342"/>
        <w:rPr>
          <w:ins w:id="896" w:author="Author"/>
          <w:sz w:val="17"/>
          <w:szCs w:val="17"/>
          <w:lang w:val="es-ES_tradnl"/>
        </w:rPr>
      </w:pPr>
      <w:ins w:id="897" w:author="Author">
        <w:r w:rsidRPr="00317BB8">
          <w:rPr>
            <w:sz w:val="17"/>
            <w:szCs w:val="17"/>
            <w:lang w:val="es-ES_tradnl"/>
          </w:rPr>
          <w:t xml:space="preserve">Norma </w:t>
        </w:r>
        <w:r w:rsidRPr="00317BB8">
          <w:rPr>
            <w:lang w:val="es-ES_tradnl"/>
          </w:rPr>
          <w:fldChar w:fldCharType="begin"/>
        </w:r>
        <w:r w:rsidRPr="00703040">
          <w:rPr>
            <w:lang w:val="es-ES_tradnl"/>
            <w:rPrChange w:id="898" w:author="Author">
              <w:rPr/>
            </w:rPrChange>
          </w:rPr>
          <w:instrText>HYPERLINK "https://www.wipo.int/export/sites/www/standards/es/pdf/03-03-01.pdf"</w:instrText>
        </w:r>
        <w:r w:rsidRPr="00317BB8">
          <w:rPr>
            <w:lang w:val="es-ES_tradnl"/>
          </w:rPr>
        </w:r>
        <w:r w:rsidRPr="00317BB8">
          <w:rPr>
            <w:lang w:val="es-ES_tradnl"/>
          </w:rPr>
          <w:fldChar w:fldCharType="separate"/>
        </w:r>
        <w:r w:rsidRPr="00317BB8">
          <w:rPr>
            <w:rStyle w:val="Hyperlink"/>
            <w:sz w:val="17"/>
            <w:szCs w:val="17"/>
            <w:lang w:val="es-ES_tradnl"/>
          </w:rPr>
          <w:t>ST.3</w:t>
        </w:r>
        <w:r w:rsidRPr="00317BB8">
          <w:rPr>
            <w:lang w:val="es-ES_tradnl"/>
          </w:rPr>
          <w:fldChar w:fldCharType="end"/>
        </w:r>
        <w:r w:rsidRPr="00317BB8">
          <w:rPr>
            <w:sz w:val="17"/>
            <w:szCs w:val="17"/>
            <w:lang w:val="es-ES_tradnl"/>
          </w:rPr>
          <w:t xml:space="preserve"> de la OMPI</w:t>
        </w:r>
        <w:r w:rsidRPr="00317BB8">
          <w:rPr>
            <w:sz w:val="17"/>
            <w:szCs w:val="17"/>
            <w:lang w:val="es-ES_tradnl"/>
          </w:rPr>
          <w:tab/>
          <w:t>Códigos normalizados de dos letras, recomendados para la representación de Estados, otras entidades y organizaciones intergubernamentales</w:t>
        </w:r>
      </w:ins>
    </w:p>
    <w:p w14:paraId="36D39A0D" w14:textId="77777777" w:rsidR="00F568E6" w:rsidRPr="00317BB8" w:rsidRDefault="00F568E6" w:rsidP="00F568E6">
      <w:pPr>
        <w:spacing w:after="180"/>
        <w:ind w:left="2342" w:hanging="2342"/>
        <w:rPr>
          <w:ins w:id="899" w:author="Author"/>
          <w:sz w:val="17"/>
          <w:szCs w:val="17"/>
          <w:lang w:val="es-ES_tradnl"/>
        </w:rPr>
      </w:pPr>
      <w:ins w:id="900" w:author="Author">
        <w:r w:rsidRPr="00317BB8">
          <w:rPr>
            <w:sz w:val="17"/>
            <w:szCs w:val="17"/>
            <w:lang w:val="es-ES_tradnl"/>
          </w:rPr>
          <w:t xml:space="preserve">Norma </w:t>
        </w:r>
        <w:r w:rsidRPr="00317BB8">
          <w:rPr>
            <w:lang w:val="es-ES_tradnl"/>
          </w:rPr>
          <w:fldChar w:fldCharType="begin"/>
        </w:r>
        <w:r w:rsidRPr="00703040">
          <w:rPr>
            <w:lang w:val="es-ES_tradnl"/>
            <w:rPrChange w:id="901" w:author="Author">
              <w:rPr/>
            </w:rPrChange>
          </w:rPr>
          <w:instrText>HYPERLINK "https://www.wipo.int/export/sites/www/standards/es/pdf/03-06-01.pdf"</w:instrText>
        </w:r>
        <w:r w:rsidRPr="00317BB8">
          <w:rPr>
            <w:lang w:val="es-ES_tradnl"/>
          </w:rPr>
        </w:r>
        <w:r w:rsidRPr="00317BB8">
          <w:rPr>
            <w:lang w:val="es-ES_tradnl"/>
          </w:rPr>
          <w:fldChar w:fldCharType="separate"/>
        </w:r>
        <w:r w:rsidRPr="00317BB8">
          <w:rPr>
            <w:rStyle w:val="Hyperlink"/>
            <w:sz w:val="17"/>
            <w:szCs w:val="17"/>
            <w:lang w:val="es-ES_tradnl"/>
          </w:rPr>
          <w:t>ST.6</w:t>
        </w:r>
        <w:r w:rsidRPr="00317BB8">
          <w:rPr>
            <w:lang w:val="es-ES_tradnl"/>
          </w:rPr>
          <w:fldChar w:fldCharType="end"/>
        </w:r>
        <w:r w:rsidRPr="00317BB8">
          <w:rPr>
            <w:sz w:val="17"/>
            <w:szCs w:val="17"/>
            <w:lang w:val="es-ES_tradnl"/>
          </w:rPr>
          <w:t xml:space="preserve"> de la OMPI</w:t>
        </w:r>
        <w:r w:rsidRPr="00317BB8">
          <w:rPr>
            <w:sz w:val="17"/>
            <w:szCs w:val="17"/>
            <w:lang w:val="es-ES_tradnl"/>
          </w:rPr>
          <w:tab/>
          <w:t>Recomendación para la numeración de los documentos de patentes publicados</w:t>
        </w:r>
      </w:ins>
    </w:p>
    <w:p w14:paraId="6EC9BB0A" w14:textId="77777777" w:rsidR="00F568E6" w:rsidRPr="00317BB8" w:rsidRDefault="00F568E6" w:rsidP="00F568E6">
      <w:pPr>
        <w:spacing w:after="180"/>
        <w:ind w:left="2342" w:hanging="2342"/>
        <w:rPr>
          <w:ins w:id="902" w:author="Author"/>
          <w:sz w:val="17"/>
          <w:szCs w:val="17"/>
          <w:lang w:val="es-ES_tradnl"/>
        </w:rPr>
      </w:pPr>
      <w:ins w:id="903" w:author="Author">
        <w:r w:rsidRPr="00317BB8">
          <w:rPr>
            <w:sz w:val="17"/>
            <w:szCs w:val="17"/>
            <w:lang w:val="es-ES_tradnl"/>
          </w:rPr>
          <w:t xml:space="preserve">Norma </w:t>
        </w:r>
        <w:r w:rsidRPr="00317BB8">
          <w:rPr>
            <w:lang w:val="es-ES_tradnl"/>
          </w:rPr>
          <w:fldChar w:fldCharType="begin"/>
        </w:r>
        <w:r w:rsidRPr="00703040">
          <w:rPr>
            <w:lang w:val="es-ES_tradnl"/>
            <w:rPrChange w:id="904" w:author="Author">
              <w:rPr/>
            </w:rPrChange>
          </w:rPr>
          <w:instrText>HYPERLINK "https://www.wipo.int/export/sites/www/standards/es/pdf/03-10-c.pdf"</w:instrText>
        </w:r>
        <w:r w:rsidRPr="00317BB8">
          <w:rPr>
            <w:lang w:val="es-ES_tradnl"/>
          </w:rPr>
        </w:r>
        <w:r w:rsidRPr="00317BB8">
          <w:rPr>
            <w:lang w:val="es-ES_tradnl"/>
          </w:rPr>
          <w:fldChar w:fldCharType="separate"/>
        </w:r>
        <w:r w:rsidRPr="00317BB8">
          <w:rPr>
            <w:rStyle w:val="Hyperlink"/>
            <w:sz w:val="17"/>
            <w:szCs w:val="17"/>
            <w:lang w:val="es-ES_tradnl"/>
          </w:rPr>
          <w:t>ST.10/C</w:t>
        </w:r>
        <w:r w:rsidRPr="00317BB8">
          <w:rPr>
            <w:lang w:val="es-ES_tradnl"/>
          </w:rPr>
          <w:fldChar w:fldCharType="end"/>
        </w:r>
        <w:r w:rsidRPr="00317BB8">
          <w:rPr>
            <w:sz w:val="17"/>
            <w:szCs w:val="17"/>
            <w:lang w:val="es-ES_tradnl"/>
          </w:rPr>
          <w:t xml:space="preserve"> de la OMPI</w:t>
        </w:r>
        <w:r w:rsidRPr="00317BB8">
          <w:rPr>
            <w:sz w:val="17"/>
            <w:szCs w:val="17"/>
            <w:lang w:val="es-ES_tradnl"/>
          </w:rPr>
          <w:tab/>
          <w:t>Presentación de los componentes de datos bibliográficos</w:t>
        </w:r>
      </w:ins>
    </w:p>
    <w:p w14:paraId="4C195210" w14:textId="77777777" w:rsidR="00F568E6" w:rsidRPr="00317BB8" w:rsidRDefault="00F568E6" w:rsidP="00F568E6">
      <w:pPr>
        <w:spacing w:after="180"/>
        <w:ind w:left="2342" w:hanging="2342"/>
        <w:rPr>
          <w:ins w:id="905" w:author="Author"/>
          <w:sz w:val="17"/>
          <w:szCs w:val="17"/>
          <w:lang w:val="es-ES_tradnl"/>
        </w:rPr>
      </w:pPr>
      <w:ins w:id="906" w:author="Author">
        <w:r w:rsidRPr="00317BB8">
          <w:rPr>
            <w:sz w:val="17"/>
            <w:szCs w:val="17"/>
            <w:lang w:val="es-ES_tradnl"/>
          </w:rPr>
          <w:t xml:space="preserve">Norma </w:t>
        </w:r>
        <w:r w:rsidRPr="00317BB8">
          <w:rPr>
            <w:lang w:val="es-ES_tradnl"/>
          </w:rPr>
          <w:fldChar w:fldCharType="begin"/>
        </w:r>
        <w:r w:rsidRPr="00703040">
          <w:rPr>
            <w:lang w:val="es-ES_tradnl"/>
            <w:rPrChange w:id="907" w:author="Author">
              <w:rPr/>
            </w:rPrChange>
          </w:rPr>
          <w:instrText>HYPERLINK "https://www.wipo.int/export/sites/www/standards/es/pdf/03-16-01.pdf"</w:instrText>
        </w:r>
        <w:r w:rsidRPr="00317BB8">
          <w:rPr>
            <w:lang w:val="es-ES_tradnl"/>
          </w:rPr>
        </w:r>
        <w:r w:rsidRPr="00317BB8">
          <w:rPr>
            <w:lang w:val="es-ES_tradnl"/>
          </w:rPr>
          <w:fldChar w:fldCharType="separate"/>
        </w:r>
        <w:r w:rsidRPr="00317BB8">
          <w:rPr>
            <w:rStyle w:val="Hyperlink"/>
            <w:sz w:val="17"/>
            <w:szCs w:val="17"/>
            <w:lang w:val="es-ES_tradnl"/>
          </w:rPr>
          <w:t>ST.16</w:t>
        </w:r>
        <w:r w:rsidRPr="00317BB8">
          <w:rPr>
            <w:lang w:val="es-ES_tradnl"/>
          </w:rPr>
          <w:fldChar w:fldCharType="end"/>
        </w:r>
        <w:r w:rsidRPr="00317BB8">
          <w:rPr>
            <w:sz w:val="17"/>
            <w:szCs w:val="17"/>
            <w:lang w:val="es-ES_tradnl"/>
          </w:rPr>
          <w:t xml:space="preserve"> de la OMPI</w:t>
        </w:r>
        <w:r w:rsidRPr="00317BB8">
          <w:rPr>
            <w:sz w:val="17"/>
            <w:szCs w:val="17"/>
            <w:lang w:val="es-ES_tradnl"/>
          </w:rPr>
          <w:tab/>
          <w:t>Código normalizado para la identificación de los diferentes tipos de documentos de patente</w:t>
        </w:r>
      </w:ins>
    </w:p>
    <w:p w14:paraId="026E0B27" w14:textId="77777777" w:rsidR="00F568E6" w:rsidRPr="00317BB8" w:rsidRDefault="00F568E6" w:rsidP="00F568E6">
      <w:pPr>
        <w:spacing w:after="180"/>
        <w:ind w:left="2342" w:hanging="2342"/>
        <w:rPr>
          <w:ins w:id="908" w:author="Author"/>
          <w:sz w:val="17"/>
          <w:szCs w:val="17"/>
          <w:lang w:val="es-ES_tradnl"/>
        </w:rPr>
      </w:pPr>
      <w:ins w:id="909" w:author="Author">
        <w:r w:rsidRPr="00317BB8">
          <w:rPr>
            <w:sz w:val="17"/>
            <w:szCs w:val="17"/>
            <w:lang w:val="es-ES_tradnl"/>
          </w:rPr>
          <w:t xml:space="preserve">Norma </w:t>
        </w:r>
        <w:r w:rsidRPr="00317BB8">
          <w:rPr>
            <w:lang w:val="es-ES_tradnl"/>
          </w:rPr>
          <w:fldChar w:fldCharType="begin"/>
        </w:r>
        <w:r w:rsidRPr="00703040">
          <w:rPr>
            <w:lang w:val="es-ES_tradnl"/>
            <w:rPrChange w:id="910" w:author="Author">
              <w:rPr/>
            </w:rPrChange>
          </w:rPr>
          <w:instrText>HYPERLINK "https://www.wipo.int/export/sites/www/standards/es/pdf/03-36-01.pdf"</w:instrText>
        </w:r>
        <w:r w:rsidRPr="00317BB8">
          <w:rPr>
            <w:lang w:val="es-ES_tradnl"/>
          </w:rPr>
        </w:r>
        <w:r w:rsidRPr="00317BB8">
          <w:rPr>
            <w:lang w:val="es-ES_tradnl"/>
          </w:rPr>
          <w:fldChar w:fldCharType="separate"/>
        </w:r>
        <w:r w:rsidRPr="00317BB8">
          <w:rPr>
            <w:rStyle w:val="Hyperlink"/>
            <w:sz w:val="17"/>
            <w:szCs w:val="17"/>
            <w:lang w:val="es-ES_tradnl"/>
          </w:rPr>
          <w:t>ST.36</w:t>
        </w:r>
        <w:r w:rsidRPr="00317BB8">
          <w:rPr>
            <w:lang w:val="es-ES_tradnl"/>
          </w:rPr>
          <w:fldChar w:fldCharType="end"/>
        </w:r>
        <w:r w:rsidRPr="00317BB8">
          <w:rPr>
            <w:lang w:val="es-ES_tradnl"/>
          </w:rPr>
          <w:t xml:space="preserve"> </w:t>
        </w:r>
        <w:r w:rsidRPr="00317BB8">
          <w:rPr>
            <w:sz w:val="17"/>
            <w:szCs w:val="17"/>
            <w:lang w:val="es-ES_tradnl"/>
          </w:rPr>
          <w:t>de la OMPI</w:t>
        </w:r>
        <w:r w:rsidRPr="00317BB8">
          <w:rPr>
            <w:sz w:val="17"/>
            <w:szCs w:val="17"/>
            <w:lang w:val="es-ES_tradnl"/>
          </w:rPr>
          <w:tab/>
          <w:t>Recomendación sobre el tratamiento en lenguaje extensible de marcado (XML) de la información sobre patentes</w:t>
        </w:r>
      </w:ins>
    </w:p>
    <w:p w14:paraId="52AE9AC1" w14:textId="77777777" w:rsidR="00F568E6" w:rsidRPr="00317BB8" w:rsidRDefault="00F568E6" w:rsidP="00F568E6">
      <w:pPr>
        <w:spacing w:after="220"/>
        <w:ind w:left="2340" w:hanging="2340"/>
        <w:rPr>
          <w:ins w:id="911" w:author="Author"/>
          <w:sz w:val="17"/>
          <w:szCs w:val="17"/>
          <w:lang w:val="es-ES_tradnl"/>
        </w:rPr>
      </w:pPr>
      <w:ins w:id="912" w:author="Author">
        <w:r w:rsidRPr="00317BB8">
          <w:rPr>
            <w:sz w:val="17"/>
            <w:szCs w:val="17"/>
            <w:lang w:val="es-ES_tradnl"/>
          </w:rPr>
          <w:t xml:space="preserve">Norma </w:t>
        </w:r>
        <w:r w:rsidRPr="00317BB8">
          <w:rPr>
            <w:lang w:val="es-ES_tradnl"/>
          </w:rPr>
          <w:fldChar w:fldCharType="begin"/>
        </w:r>
        <w:r w:rsidRPr="00703040">
          <w:rPr>
            <w:lang w:val="es-ES_tradnl"/>
            <w:rPrChange w:id="913" w:author="Author">
              <w:rPr/>
            </w:rPrChange>
          </w:rPr>
          <w:instrText>HYPERLINK "https://www.wipo.int/export/sites/www/standards/es/pdf/03-96-01.pdf"</w:instrText>
        </w:r>
        <w:r w:rsidRPr="00317BB8">
          <w:rPr>
            <w:lang w:val="es-ES_tradnl"/>
          </w:rPr>
        </w:r>
        <w:r w:rsidRPr="00317BB8">
          <w:rPr>
            <w:lang w:val="es-ES_tradnl"/>
          </w:rPr>
          <w:fldChar w:fldCharType="separate"/>
        </w:r>
        <w:r w:rsidRPr="00317BB8">
          <w:rPr>
            <w:rStyle w:val="Hyperlink"/>
            <w:sz w:val="17"/>
            <w:szCs w:val="17"/>
            <w:lang w:val="es-ES_tradnl"/>
          </w:rPr>
          <w:t>ST.96</w:t>
        </w:r>
        <w:r w:rsidRPr="00317BB8">
          <w:rPr>
            <w:lang w:val="es-ES_tradnl"/>
          </w:rPr>
          <w:fldChar w:fldCharType="end"/>
        </w:r>
        <w:r w:rsidRPr="00317BB8">
          <w:rPr>
            <w:sz w:val="17"/>
            <w:szCs w:val="17"/>
            <w:lang w:val="es-ES_tradnl"/>
          </w:rPr>
          <w:t xml:space="preserve"> de la OMPI</w:t>
        </w:r>
        <w:r w:rsidRPr="00317BB8">
          <w:rPr>
            <w:sz w:val="17"/>
            <w:szCs w:val="17"/>
            <w:lang w:val="es-ES_tradnl"/>
          </w:rPr>
          <w:tab/>
          <w:t>Recomendación sobre el tratamiento en lenguaje extensible de marcado (XML) de la información relativa a la propiedad intelectual (PI)</w:t>
        </w:r>
      </w:ins>
    </w:p>
    <w:p w14:paraId="2225591A" w14:textId="77777777" w:rsidR="00BF61DF" w:rsidRPr="00317BB8" w:rsidRDefault="00BF61DF" w:rsidP="009567B5">
      <w:pPr>
        <w:pStyle w:val="ONUME"/>
        <w:numPr>
          <w:ilvl w:val="0"/>
          <w:numId w:val="0"/>
        </w:numPr>
        <w:spacing w:after="0"/>
        <w:rPr>
          <w:sz w:val="17"/>
          <w:szCs w:val="17"/>
          <w:lang w:val="es-ES_tradnl"/>
        </w:rPr>
      </w:pPr>
    </w:p>
    <w:p w14:paraId="0DD7FEB5" w14:textId="7E16BEE1" w:rsidR="00BF61DF" w:rsidRPr="00317BB8" w:rsidRDefault="00BF61DF" w:rsidP="00F12A2F">
      <w:pPr>
        <w:pStyle w:val="ONUME"/>
        <w:numPr>
          <w:ilvl w:val="0"/>
          <w:numId w:val="0"/>
        </w:numPr>
        <w:spacing w:after="0"/>
        <w:ind w:left="5529"/>
        <w:jc w:val="right"/>
        <w:rPr>
          <w:sz w:val="17"/>
          <w:szCs w:val="17"/>
          <w:lang w:val="es-ES_tradnl"/>
        </w:rPr>
      </w:pPr>
      <w:r w:rsidRPr="00317BB8">
        <w:rPr>
          <w:sz w:val="17"/>
          <w:szCs w:val="17"/>
          <w:lang w:val="es-ES_tradnl"/>
        </w:rPr>
        <w:t>[</w:t>
      </w:r>
      <w:r w:rsidR="000E6D00" w:rsidRPr="00317BB8">
        <w:rPr>
          <w:sz w:val="17"/>
          <w:szCs w:val="17"/>
          <w:lang w:val="es-ES_tradnl"/>
        </w:rPr>
        <w:t xml:space="preserve">Sigue el Anexo </w:t>
      </w:r>
      <w:r w:rsidRPr="00317BB8">
        <w:rPr>
          <w:sz w:val="17"/>
          <w:szCs w:val="17"/>
          <w:lang w:val="es-ES_tradnl"/>
        </w:rPr>
        <w:t>I</w:t>
      </w:r>
      <w:r w:rsidR="005D1F38" w:rsidRPr="00317BB8">
        <w:rPr>
          <w:sz w:val="17"/>
          <w:szCs w:val="17"/>
          <w:lang w:val="es-ES_tradnl"/>
        </w:rPr>
        <w:t xml:space="preserve"> de la Norma ST.37</w:t>
      </w:r>
      <w:r w:rsidRPr="00317BB8">
        <w:rPr>
          <w:sz w:val="17"/>
          <w:szCs w:val="17"/>
          <w:lang w:val="es-ES_tradnl"/>
        </w:rPr>
        <w:t>]</w:t>
      </w:r>
    </w:p>
    <w:p w14:paraId="0E2EE7F5" w14:textId="77777777" w:rsidR="00E53AA4" w:rsidRPr="00317BB8" w:rsidRDefault="00E53AA4" w:rsidP="00BF61DF">
      <w:pPr>
        <w:rPr>
          <w:lang w:val="es-ES_tradnl"/>
        </w:rPr>
        <w:sectPr w:rsidR="00E53AA4" w:rsidRPr="00317BB8" w:rsidSect="002A38F0">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pPr>
    </w:p>
    <w:p w14:paraId="3BB63EAE" w14:textId="77777777" w:rsidR="00BF61DF" w:rsidRPr="00703040" w:rsidRDefault="00470D7B">
      <w:pPr>
        <w:widowControl w:val="0"/>
        <w:kinsoku w:val="0"/>
        <w:spacing w:after="340"/>
        <w:ind w:right="11"/>
        <w:jc w:val="center"/>
        <w:rPr>
          <w:rFonts w:eastAsia="Batang"/>
          <w:bCs/>
          <w:caps/>
          <w:sz w:val="17"/>
          <w:szCs w:val="17"/>
          <w:lang w:val="es-ES_tradnl"/>
          <w:rPrChange w:id="923" w:author="Author">
            <w:rPr>
              <w:rFonts w:eastAsia="SimSun"/>
              <w:bCs w:val="0"/>
              <w:caps w:val="0"/>
              <w:kern w:val="0"/>
              <w:sz w:val="20"/>
              <w:szCs w:val="17"/>
              <w:lang w:val="es-ES_tradnl" w:eastAsia="zh-CN"/>
            </w:rPr>
          </w:rPrChange>
        </w:rPr>
        <w:pPrChange w:id="924" w:author="Author">
          <w:pPr>
            <w:pStyle w:val="Heading1"/>
            <w:keepNext w:val="0"/>
            <w:widowControl w:val="0"/>
            <w:kinsoku w:val="0"/>
            <w:spacing w:before="0" w:after="340"/>
            <w:jc w:val="center"/>
          </w:pPr>
        </w:pPrChange>
      </w:pPr>
      <w:r w:rsidRPr="00703040">
        <w:rPr>
          <w:rFonts w:eastAsia="Batang"/>
          <w:sz w:val="17"/>
          <w:szCs w:val="17"/>
          <w:lang w:val="es-ES_tradnl"/>
          <w:rPrChange w:id="925" w:author="Author">
            <w:rPr>
              <w:rFonts w:eastAsia="SimSun"/>
              <w:bCs w:val="0"/>
              <w:caps w:val="0"/>
              <w:sz w:val="20"/>
              <w:szCs w:val="17"/>
              <w:lang w:val="es-ES_tradnl" w:eastAsia="zh-CN"/>
            </w:rPr>
          </w:rPrChange>
        </w:rPr>
        <w:t>ANEXO I</w:t>
      </w:r>
    </w:p>
    <w:p w14:paraId="598F6EA1" w14:textId="59CFD1FC" w:rsidR="00807B26" w:rsidRPr="00317BB8" w:rsidRDefault="00470D7B" w:rsidP="00470D7B">
      <w:pPr>
        <w:widowControl w:val="0"/>
        <w:kinsoku w:val="0"/>
        <w:spacing w:after="340"/>
        <w:ind w:right="11"/>
        <w:jc w:val="center"/>
        <w:rPr>
          <w:rFonts w:eastAsia="Batang"/>
          <w:sz w:val="17"/>
          <w:szCs w:val="17"/>
          <w:lang w:val="es-ES_tradnl"/>
        </w:rPr>
      </w:pPr>
      <w:r w:rsidRPr="00317BB8">
        <w:rPr>
          <w:rFonts w:eastAsia="Batang"/>
          <w:sz w:val="17"/>
          <w:szCs w:val="17"/>
          <w:lang w:val="es-ES_tradnl"/>
        </w:rPr>
        <w:t>EJEMPLO DE FICHERO DE DEFINICIÓN</w:t>
      </w:r>
    </w:p>
    <w:p w14:paraId="6E93F306" w14:textId="1991687C" w:rsidR="00AB0121" w:rsidRPr="00317BB8" w:rsidRDefault="00AB0121" w:rsidP="00976E96">
      <w:pPr>
        <w:spacing w:after="340"/>
        <w:jc w:val="center"/>
        <w:rPr>
          <w:rFonts w:cs="Times New Roman"/>
          <w:i/>
          <w:sz w:val="17"/>
          <w:lang w:val="es-ES_tradnl"/>
        </w:rPr>
      </w:pPr>
      <w:r w:rsidRPr="00317BB8">
        <w:rPr>
          <w:rFonts w:cs="Times New Roman"/>
          <w:i/>
          <w:sz w:val="17"/>
          <w:lang w:val="es-ES_tradnl"/>
        </w:rPr>
        <w:t xml:space="preserve">Versión </w:t>
      </w:r>
      <w:del w:id="926" w:author="Author">
        <w:r w:rsidR="000146C0" w:rsidRPr="00317BB8" w:rsidDel="0078724E">
          <w:rPr>
            <w:rFonts w:cs="Times New Roman"/>
            <w:i/>
            <w:sz w:val="17"/>
            <w:lang w:val="es-ES_tradnl"/>
          </w:rPr>
          <w:delText>2.</w:delText>
        </w:r>
        <w:r w:rsidR="00A93BDA" w:rsidRPr="00317BB8" w:rsidDel="0078724E">
          <w:rPr>
            <w:rFonts w:cs="Times New Roman"/>
            <w:i/>
            <w:sz w:val="17"/>
            <w:lang w:val="es-ES_tradnl"/>
          </w:rPr>
          <w:delText>2</w:delText>
        </w:r>
      </w:del>
      <w:ins w:id="927" w:author="Author">
        <w:r w:rsidR="0078724E" w:rsidRPr="00317BB8">
          <w:rPr>
            <w:rFonts w:cs="Times New Roman"/>
            <w:i/>
            <w:sz w:val="17"/>
            <w:lang w:val="es-ES_tradnl"/>
          </w:rPr>
          <w:t>3.0</w:t>
        </w:r>
      </w:ins>
    </w:p>
    <w:p w14:paraId="029EF2EF" w14:textId="617A2215" w:rsidR="00CF0D0D" w:rsidRPr="00317BB8" w:rsidRDefault="0078724E" w:rsidP="00CF0D0D">
      <w:pPr>
        <w:spacing w:after="340"/>
        <w:jc w:val="center"/>
        <w:rPr>
          <w:rFonts w:cs="Times New Roman"/>
          <w:i/>
          <w:sz w:val="17"/>
          <w:lang w:val="es-ES_tradnl"/>
        </w:rPr>
      </w:pPr>
      <w:r w:rsidRPr="00317BB8">
        <w:rPr>
          <w:rFonts w:cs="Times New Roman"/>
          <w:i/>
          <w:sz w:val="17"/>
          <w:lang w:val="es-ES_tradnl"/>
        </w:rPr>
        <w:t>Propuesta presentada para su aprobación</w:t>
      </w:r>
      <w:r w:rsidR="00CF0D0D" w:rsidRPr="00317BB8">
        <w:rPr>
          <w:rFonts w:cs="Times New Roman"/>
          <w:i/>
          <w:sz w:val="17"/>
          <w:lang w:val="es-ES_tradnl"/>
        </w:rPr>
        <w:t xml:space="preserve"> por el Comité de Normas Técnicas de la OMPI (CWS) </w:t>
      </w:r>
      <w:r w:rsidR="00CF0D0D" w:rsidRPr="00317BB8">
        <w:rPr>
          <w:rFonts w:cs="Times New Roman"/>
          <w:i/>
          <w:sz w:val="17"/>
          <w:lang w:val="es-ES_tradnl"/>
        </w:rPr>
        <w:br/>
        <w:t xml:space="preserve">en su </w:t>
      </w:r>
      <w:r w:rsidRPr="00317BB8">
        <w:rPr>
          <w:rFonts w:cs="Times New Roman"/>
          <w:i/>
          <w:sz w:val="17"/>
          <w:lang w:val="es-ES_tradnl"/>
        </w:rPr>
        <w:t xml:space="preserve">decimotercera </w:t>
      </w:r>
      <w:r w:rsidR="00CF0D0D" w:rsidRPr="00317BB8">
        <w:rPr>
          <w:rFonts w:cs="Times New Roman"/>
          <w:i/>
          <w:sz w:val="17"/>
          <w:lang w:val="es-ES_tradnl"/>
        </w:rPr>
        <w:t>sesión</w:t>
      </w:r>
    </w:p>
    <w:p w14:paraId="54FD270A" w14:textId="699983D4" w:rsidR="00807B26" w:rsidRPr="00317BB8" w:rsidRDefault="00AE7A2C" w:rsidP="00807B26">
      <w:pPr>
        <w:pStyle w:val="Heading2"/>
        <w:rPr>
          <w:sz w:val="17"/>
          <w:szCs w:val="17"/>
          <w:lang w:val="es-ES_tradnl"/>
        </w:rPr>
      </w:pPr>
      <w:bookmarkStart w:id="928" w:name="_Toc210224270"/>
      <w:r w:rsidRPr="00317BB8">
        <w:rPr>
          <w:caps w:val="0"/>
          <w:sz w:val="17"/>
          <w:szCs w:val="17"/>
          <w:lang w:val="es-ES_tradnl"/>
        </w:rPr>
        <w:t>FICHERO DE DEFINICIÓN DEL FICHERO DE REFERENCIA XX</w:t>
      </w:r>
      <w:bookmarkEnd w:id="928"/>
      <w:r w:rsidRPr="00317BB8">
        <w:rPr>
          <w:caps w:val="0"/>
          <w:sz w:val="17"/>
          <w:szCs w:val="17"/>
          <w:lang w:val="es-ES_tradnl"/>
        </w:rPr>
        <w:t xml:space="preserve"> </w:t>
      </w:r>
    </w:p>
    <w:p w14:paraId="0ECF9449" w14:textId="77777777" w:rsidR="00807B26" w:rsidRPr="00317BB8" w:rsidRDefault="004768C4" w:rsidP="00807B26">
      <w:pPr>
        <w:rPr>
          <w:sz w:val="17"/>
          <w:szCs w:val="17"/>
          <w:lang w:val="es-ES_tradnl"/>
        </w:rPr>
      </w:pPr>
      <w:r w:rsidRPr="00317BB8">
        <w:rPr>
          <w:sz w:val="17"/>
          <w:szCs w:val="17"/>
          <w:lang w:val="es-ES_tradnl"/>
        </w:rPr>
        <w:t>Este fichero de definición corresponde al siguiente fichero de referencia</w:t>
      </w:r>
      <w:r w:rsidR="00807B26" w:rsidRPr="00317BB8">
        <w:rPr>
          <w:sz w:val="17"/>
          <w:szCs w:val="17"/>
          <w:lang w:val="es-ES_tradnl"/>
        </w:rPr>
        <w:t>: XX_AF_20170322</w:t>
      </w:r>
    </w:p>
    <w:p w14:paraId="4C786C57" w14:textId="77777777" w:rsidR="00807B26" w:rsidRPr="00317BB8" w:rsidRDefault="00E36613" w:rsidP="00807B26">
      <w:pPr>
        <w:pStyle w:val="Heading3"/>
        <w:rPr>
          <w:sz w:val="17"/>
          <w:szCs w:val="17"/>
          <w:lang w:val="es-ES_tradnl"/>
        </w:rPr>
      </w:pPr>
      <w:bookmarkStart w:id="929" w:name="_Toc210224271"/>
      <w:r w:rsidRPr="00317BB8">
        <w:rPr>
          <w:sz w:val="17"/>
          <w:szCs w:val="17"/>
          <w:lang w:val="es-ES_tradnl"/>
        </w:rPr>
        <w:t>Fecha de producción</w:t>
      </w:r>
      <w:bookmarkEnd w:id="929"/>
    </w:p>
    <w:p w14:paraId="42E12BCF" w14:textId="77777777" w:rsidR="00807B26" w:rsidRPr="00317BB8" w:rsidRDefault="00A87FF4" w:rsidP="00807B26">
      <w:pPr>
        <w:rPr>
          <w:sz w:val="17"/>
          <w:szCs w:val="17"/>
          <w:lang w:val="es-ES_tradnl"/>
        </w:rPr>
      </w:pPr>
      <w:r w:rsidRPr="00317BB8">
        <w:rPr>
          <w:sz w:val="17"/>
          <w:szCs w:val="17"/>
          <w:lang w:val="es-ES_tradnl"/>
        </w:rPr>
        <w:t xml:space="preserve">22 de marzo de 2017 </w:t>
      </w:r>
    </w:p>
    <w:p w14:paraId="535A74BF" w14:textId="77777777" w:rsidR="00807B26" w:rsidRPr="00317BB8" w:rsidRDefault="00E36613" w:rsidP="00807B26">
      <w:pPr>
        <w:pStyle w:val="Heading3"/>
        <w:rPr>
          <w:sz w:val="17"/>
          <w:szCs w:val="17"/>
          <w:lang w:val="es-ES_tradnl"/>
        </w:rPr>
      </w:pPr>
      <w:bookmarkStart w:id="930" w:name="_Toc210224272"/>
      <w:r w:rsidRPr="00317BB8">
        <w:rPr>
          <w:sz w:val="17"/>
          <w:szCs w:val="17"/>
          <w:lang w:val="es-ES_tradnl"/>
        </w:rPr>
        <w:t>Cobertura de los datos</w:t>
      </w:r>
      <w:bookmarkEnd w:id="930"/>
    </w:p>
    <w:p w14:paraId="503DA757" w14:textId="77777777" w:rsidR="00807B26" w:rsidRPr="00317BB8" w:rsidRDefault="004768C4" w:rsidP="00AB0121">
      <w:pPr>
        <w:spacing w:after="120"/>
        <w:rPr>
          <w:sz w:val="17"/>
          <w:szCs w:val="17"/>
          <w:lang w:val="es-ES_tradnl"/>
        </w:rPr>
      </w:pPr>
      <w:r w:rsidRPr="00317BB8">
        <w:rPr>
          <w:sz w:val="17"/>
          <w:szCs w:val="17"/>
          <w:lang w:val="es-ES_tradnl"/>
        </w:rPr>
        <w:t xml:space="preserve">Documentos </w:t>
      </w:r>
      <w:r w:rsidR="00807B26" w:rsidRPr="00317BB8">
        <w:rPr>
          <w:sz w:val="17"/>
          <w:szCs w:val="17"/>
          <w:lang w:val="es-ES_tradnl"/>
        </w:rPr>
        <w:t xml:space="preserve">XX </w:t>
      </w:r>
      <w:r w:rsidRPr="00317BB8">
        <w:rPr>
          <w:sz w:val="17"/>
          <w:szCs w:val="17"/>
          <w:lang w:val="es-ES_tradnl"/>
        </w:rPr>
        <w:t xml:space="preserve">públicos desde </w:t>
      </w:r>
      <w:r w:rsidR="00A87FF4" w:rsidRPr="00317BB8">
        <w:rPr>
          <w:sz w:val="17"/>
          <w:szCs w:val="17"/>
          <w:lang w:val="es-ES_tradnl"/>
        </w:rPr>
        <w:t>el 1 d</w:t>
      </w:r>
      <w:r w:rsidR="008050B5" w:rsidRPr="00317BB8">
        <w:rPr>
          <w:sz w:val="17"/>
          <w:szCs w:val="17"/>
          <w:lang w:val="es-ES_tradnl"/>
        </w:rPr>
        <w:t>e</w:t>
      </w:r>
      <w:r w:rsidR="00A87FF4" w:rsidRPr="00317BB8">
        <w:rPr>
          <w:sz w:val="17"/>
          <w:szCs w:val="17"/>
          <w:lang w:val="es-ES_tradnl"/>
        </w:rPr>
        <w:t xml:space="preserve"> enero de </w:t>
      </w:r>
      <w:r w:rsidR="00807B26" w:rsidRPr="00317BB8">
        <w:rPr>
          <w:sz w:val="17"/>
          <w:szCs w:val="17"/>
          <w:lang w:val="es-ES_tradnl"/>
        </w:rPr>
        <w:t>1974</w:t>
      </w:r>
      <w:r w:rsidR="00A87FF4" w:rsidRPr="00317BB8">
        <w:rPr>
          <w:sz w:val="17"/>
          <w:szCs w:val="17"/>
          <w:lang w:val="es-ES_tradnl"/>
        </w:rPr>
        <w:t xml:space="preserve"> hasta el 31 de diciembre de 2016</w:t>
      </w:r>
      <w:r w:rsidR="00807B26" w:rsidRPr="00317BB8">
        <w:rPr>
          <w:sz w:val="17"/>
          <w:szCs w:val="17"/>
          <w:lang w:val="es-ES_tradnl"/>
        </w:rPr>
        <w:t>.</w:t>
      </w:r>
    </w:p>
    <w:p w14:paraId="68499A48" w14:textId="37BED2AB" w:rsidR="00807B26" w:rsidRPr="00317BB8" w:rsidRDefault="004768C4" w:rsidP="00AB0121">
      <w:pPr>
        <w:spacing w:after="120"/>
        <w:rPr>
          <w:sz w:val="17"/>
          <w:szCs w:val="17"/>
          <w:lang w:val="es-ES_tradnl"/>
        </w:rPr>
      </w:pPr>
      <w:r w:rsidRPr="00317BB8">
        <w:rPr>
          <w:sz w:val="17"/>
          <w:szCs w:val="17"/>
          <w:lang w:val="es-ES_tradnl"/>
        </w:rPr>
        <w:t xml:space="preserve">El fichero de referencia </w:t>
      </w:r>
      <w:r w:rsidR="00807B26" w:rsidRPr="00317BB8">
        <w:rPr>
          <w:sz w:val="17"/>
          <w:szCs w:val="17"/>
          <w:lang w:val="es-ES_tradnl"/>
        </w:rPr>
        <w:t xml:space="preserve">XX </w:t>
      </w:r>
      <w:r w:rsidRPr="00317BB8">
        <w:rPr>
          <w:sz w:val="17"/>
          <w:szCs w:val="17"/>
          <w:lang w:val="es-ES_tradnl"/>
        </w:rPr>
        <w:t>enumera tod</w:t>
      </w:r>
      <w:r w:rsidR="008050B5" w:rsidRPr="00317BB8">
        <w:rPr>
          <w:sz w:val="17"/>
          <w:szCs w:val="17"/>
          <w:lang w:val="es-ES_tradnl"/>
        </w:rPr>
        <w:t>as las publicaciones de patente</w:t>
      </w:r>
      <w:r w:rsidRPr="00317BB8">
        <w:rPr>
          <w:sz w:val="17"/>
          <w:szCs w:val="17"/>
          <w:lang w:val="es-ES_tradnl"/>
        </w:rPr>
        <w:t xml:space="preserve"> </w:t>
      </w:r>
      <w:r w:rsidR="00807B26" w:rsidRPr="00317BB8">
        <w:rPr>
          <w:sz w:val="17"/>
          <w:szCs w:val="17"/>
          <w:lang w:val="es-ES_tradnl"/>
        </w:rPr>
        <w:t xml:space="preserve">XX </w:t>
      </w:r>
      <w:r w:rsidRPr="00317BB8">
        <w:rPr>
          <w:sz w:val="17"/>
          <w:szCs w:val="17"/>
          <w:lang w:val="es-ES_tradnl"/>
        </w:rPr>
        <w:t>y</w:t>
      </w:r>
      <w:ins w:id="931" w:author="Author">
        <w:r w:rsidR="0055471D" w:rsidRPr="00317BB8">
          <w:rPr>
            <w:sz w:val="17"/>
            <w:szCs w:val="17"/>
            <w:lang w:val="es-ES_tradnl"/>
          </w:rPr>
          <w:t>, si procede, de</w:t>
        </w:r>
      </w:ins>
      <w:r w:rsidRPr="00317BB8">
        <w:rPr>
          <w:sz w:val="17"/>
          <w:szCs w:val="17"/>
          <w:lang w:val="es-ES_tradnl"/>
        </w:rPr>
        <w:t xml:space="preserve"> modelos de utilidad XX.</w:t>
      </w:r>
    </w:p>
    <w:p w14:paraId="6AB0A8A6" w14:textId="76F9BF9C" w:rsidR="00807B26" w:rsidRPr="00317BB8" w:rsidRDefault="004768C4" w:rsidP="00AB0121">
      <w:pPr>
        <w:spacing w:after="120"/>
        <w:rPr>
          <w:sz w:val="17"/>
          <w:szCs w:val="17"/>
          <w:lang w:val="es-ES_tradnl"/>
        </w:rPr>
      </w:pPr>
      <w:r w:rsidRPr="00317BB8">
        <w:rPr>
          <w:sz w:val="17"/>
          <w:szCs w:val="17"/>
          <w:lang w:val="es-ES_tradnl"/>
        </w:rPr>
        <w:t>Cobertura con arreglo al tipo de document</w:t>
      </w:r>
      <w:r w:rsidR="00184D94" w:rsidRPr="00317BB8">
        <w:rPr>
          <w:sz w:val="17"/>
          <w:szCs w:val="17"/>
          <w:lang w:val="es-ES_tradnl"/>
        </w:rPr>
        <w:t>o</w:t>
      </w:r>
      <w:r w:rsidRPr="00317BB8">
        <w:rPr>
          <w:sz w:val="17"/>
          <w:szCs w:val="17"/>
          <w:lang w:val="es-ES_tradnl"/>
        </w:rPr>
        <w:t xml:space="preserve"> y </w:t>
      </w:r>
      <w:r w:rsidR="00A87FF4" w:rsidRPr="00317BB8">
        <w:rPr>
          <w:sz w:val="17"/>
          <w:szCs w:val="17"/>
          <w:lang w:val="es-ES_tradnl"/>
        </w:rPr>
        <w:t xml:space="preserve">al </w:t>
      </w:r>
      <w:r w:rsidRPr="00317BB8">
        <w:rPr>
          <w:sz w:val="17"/>
          <w:szCs w:val="17"/>
          <w:lang w:val="es-ES_tradnl"/>
        </w:rPr>
        <w:t>código de tipo de documento</w:t>
      </w:r>
      <w:r w:rsidR="00807B26" w:rsidRPr="00317BB8">
        <w:rPr>
          <w:sz w:val="17"/>
          <w:szCs w:val="17"/>
          <w:lang w:val="es-ES_tradnl"/>
        </w:rPr>
        <w:t xml:space="preserve"> (</w:t>
      </w:r>
      <w:r w:rsidRPr="00317BB8">
        <w:rPr>
          <w:sz w:val="17"/>
          <w:szCs w:val="17"/>
          <w:lang w:val="es-ES_tradnl"/>
        </w:rPr>
        <w:t>para más información sobre códigos de tipo véase la</w:t>
      </w:r>
      <w:r w:rsidR="00807B26" w:rsidRPr="00317BB8">
        <w:rPr>
          <w:sz w:val="17"/>
          <w:szCs w:val="17"/>
          <w:lang w:val="es-ES_tradnl"/>
        </w:rPr>
        <w:t xml:space="preserve"> Part</w:t>
      </w:r>
      <w:r w:rsidRPr="00317BB8">
        <w:rPr>
          <w:sz w:val="17"/>
          <w:szCs w:val="17"/>
          <w:lang w:val="es-ES_tradnl"/>
        </w:rPr>
        <w:t>e</w:t>
      </w:r>
      <w:r w:rsidR="00807B26" w:rsidRPr="00317BB8">
        <w:rPr>
          <w:sz w:val="17"/>
          <w:szCs w:val="17"/>
          <w:lang w:val="es-ES_tradnl"/>
        </w:rPr>
        <w:t xml:space="preserve"> 7.3</w:t>
      </w:r>
      <w:ins w:id="932" w:author="Author">
        <w:r w:rsidR="00C5649A" w:rsidRPr="00317BB8">
          <w:rPr>
            <w:sz w:val="17"/>
            <w:szCs w:val="17"/>
            <w:lang w:val="es-ES_tradnl"/>
          </w:rPr>
          <w:t>.2</w:t>
        </w:r>
      </w:ins>
      <w:r w:rsidR="00807B26" w:rsidRPr="00317BB8">
        <w:rPr>
          <w:sz w:val="17"/>
          <w:szCs w:val="17"/>
          <w:lang w:val="es-ES_tradnl"/>
        </w:rPr>
        <w:t xml:space="preserve"> </w:t>
      </w:r>
      <w:r w:rsidRPr="00317BB8">
        <w:rPr>
          <w:sz w:val="17"/>
          <w:szCs w:val="17"/>
          <w:lang w:val="es-ES_tradnl"/>
        </w:rPr>
        <w:t>del Manual de la OMPI</w:t>
      </w:r>
      <w:r w:rsidR="00807B26" w:rsidRPr="00317BB8">
        <w:rPr>
          <w:sz w:val="17"/>
          <w:szCs w:val="17"/>
          <w:lang w:val="es-ES_tradnl"/>
        </w:rPr>
        <w:t>):</w:t>
      </w:r>
    </w:p>
    <w:tbl>
      <w:tblPr>
        <w:tblStyle w:val="TableGrid1"/>
        <w:tblW w:w="0" w:type="auto"/>
        <w:jc w:val="center"/>
        <w:tblLook w:val="04A0" w:firstRow="1" w:lastRow="0" w:firstColumn="1" w:lastColumn="0" w:noHBand="0" w:noVBand="1"/>
      </w:tblPr>
      <w:tblGrid>
        <w:gridCol w:w="3080"/>
        <w:gridCol w:w="1564"/>
        <w:gridCol w:w="1372"/>
      </w:tblGrid>
      <w:tr w:rsidR="00BF61DF" w:rsidRPr="00317BB8" w14:paraId="60A9D7C2" w14:textId="77777777" w:rsidTr="00842435">
        <w:trPr>
          <w:jc w:val="center"/>
        </w:trPr>
        <w:tc>
          <w:tcPr>
            <w:tcW w:w="3080" w:type="dxa"/>
            <w:shd w:val="clear" w:color="auto" w:fill="D9D9D9" w:themeFill="background1" w:themeFillShade="D9"/>
          </w:tcPr>
          <w:p w14:paraId="1642E91C" w14:textId="77777777" w:rsidR="00807B26" w:rsidRPr="00317BB8" w:rsidRDefault="004768C4" w:rsidP="008609D1">
            <w:pPr>
              <w:jc w:val="center"/>
              <w:rPr>
                <w:b/>
                <w:sz w:val="17"/>
                <w:szCs w:val="17"/>
                <w:lang w:val="es-ES_tradnl"/>
              </w:rPr>
            </w:pPr>
            <w:r w:rsidRPr="00317BB8">
              <w:rPr>
                <w:b/>
                <w:sz w:val="17"/>
                <w:szCs w:val="17"/>
                <w:lang w:val="es-ES_tradnl"/>
              </w:rPr>
              <w:t>Tipo</w:t>
            </w:r>
          </w:p>
        </w:tc>
        <w:tc>
          <w:tcPr>
            <w:tcW w:w="1564" w:type="dxa"/>
            <w:shd w:val="clear" w:color="auto" w:fill="D9D9D9" w:themeFill="background1" w:themeFillShade="D9"/>
          </w:tcPr>
          <w:p w14:paraId="1FF593DE" w14:textId="77777777" w:rsidR="00807B26" w:rsidRPr="00317BB8" w:rsidRDefault="004768C4" w:rsidP="008609D1">
            <w:pPr>
              <w:jc w:val="center"/>
              <w:rPr>
                <w:b/>
                <w:sz w:val="17"/>
                <w:szCs w:val="17"/>
                <w:lang w:val="es-ES_tradnl"/>
              </w:rPr>
            </w:pPr>
            <w:r w:rsidRPr="00317BB8">
              <w:rPr>
                <w:b/>
                <w:sz w:val="17"/>
                <w:szCs w:val="17"/>
                <w:lang w:val="es-ES_tradnl"/>
              </w:rPr>
              <w:t>Código del tipo</w:t>
            </w:r>
          </w:p>
        </w:tc>
        <w:tc>
          <w:tcPr>
            <w:tcW w:w="1372" w:type="dxa"/>
            <w:shd w:val="clear" w:color="auto" w:fill="D9D9D9" w:themeFill="background1" w:themeFillShade="D9"/>
          </w:tcPr>
          <w:p w14:paraId="2B366412" w14:textId="77777777" w:rsidR="00807B26" w:rsidRPr="00317BB8" w:rsidRDefault="00807B26" w:rsidP="008609D1">
            <w:pPr>
              <w:jc w:val="center"/>
              <w:rPr>
                <w:b/>
                <w:sz w:val="17"/>
                <w:szCs w:val="17"/>
                <w:lang w:val="es-ES_tradnl"/>
              </w:rPr>
            </w:pPr>
            <w:r w:rsidRPr="00317BB8">
              <w:rPr>
                <w:b/>
                <w:sz w:val="17"/>
                <w:szCs w:val="17"/>
                <w:lang w:val="es-ES_tradnl"/>
              </w:rPr>
              <w:t>Total</w:t>
            </w:r>
          </w:p>
        </w:tc>
      </w:tr>
      <w:tr w:rsidR="00BF61DF" w:rsidRPr="00317BB8" w14:paraId="3EB08532" w14:textId="77777777" w:rsidTr="008609D1">
        <w:trPr>
          <w:jc w:val="center"/>
        </w:trPr>
        <w:tc>
          <w:tcPr>
            <w:tcW w:w="3080" w:type="dxa"/>
          </w:tcPr>
          <w:p w14:paraId="6EC729C8" w14:textId="77777777" w:rsidR="00807B26" w:rsidRPr="00317BB8" w:rsidRDefault="004768C4" w:rsidP="008609D1">
            <w:pPr>
              <w:rPr>
                <w:sz w:val="17"/>
                <w:szCs w:val="17"/>
                <w:lang w:val="es-ES_tradnl"/>
              </w:rPr>
            </w:pPr>
            <w:r w:rsidRPr="00317BB8">
              <w:rPr>
                <w:sz w:val="17"/>
                <w:szCs w:val="17"/>
                <w:lang w:val="es-ES_tradnl"/>
              </w:rPr>
              <w:t>Solicitud de patente</w:t>
            </w:r>
          </w:p>
        </w:tc>
        <w:tc>
          <w:tcPr>
            <w:tcW w:w="1564" w:type="dxa"/>
          </w:tcPr>
          <w:p w14:paraId="699AC49B" w14:textId="77777777" w:rsidR="00807B26" w:rsidRPr="00317BB8" w:rsidRDefault="00807B26" w:rsidP="008609D1">
            <w:pPr>
              <w:jc w:val="center"/>
              <w:rPr>
                <w:sz w:val="17"/>
                <w:szCs w:val="17"/>
                <w:lang w:val="es-ES_tradnl"/>
              </w:rPr>
            </w:pPr>
            <w:r w:rsidRPr="00317BB8">
              <w:rPr>
                <w:sz w:val="17"/>
                <w:szCs w:val="17"/>
                <w:lang w:val="es-ES_tradnl"/>
              </w:rPr>
              <w:t>A1</w:t>
            </w:r>
          </w:p>
        </w:tc>
        <w:tc>
          <w:tcPr>
            <w:tcW w:w="1372" w:type="dxa"/>
          </w:tcPr>
          <w:p w14:paraId="71755E53" w14:textId="77777777" w:rsidR="00807B26" w:rsidRPr="00317BB8" w:rsidRDefault="00807B26" w:rsidP="008609D1">
            <w:pPr>
              <w:jc w:val="right"/>
              <w:rPr>
                <w:sz w:val="17"/>
                <w:szCs w:val="17"/>
                <w:lang w:val="es-ES_tradnl"/>
              </w:rPr>
            </w:pPr>
            <w:r w:rsidRPr="00317BB8">
              <w:rPr>
                <w:sz w:val="17"/>
                <w:szCs w:val="17"/>
                <w:lang w:val="es-ES_tradnl"/>
              </w:rPr>
              <w:t>125.568</w:t>
            </w:r>
          </w:p>
        </w:tc>
      </w:tr>
      <w:tr w:rsidR="00BF61DF" w:rsidRPr="00317BB8" w14:paraId="7495A4E5" w14:textId="77777777" w:rsidTr="008609D1">
        <w:trPr>
          <w:jc w:val="center"/>
        </w:trPr>
        <w:tc>
          <w:tcPr>
            <w:tcW w:w="3080" w:type="dxa"/>
          </w:tcPr>
          <w:p w14:paraId="14F2B080" w14:textId="77777777" w:rsidR="00807B26" w:rsidRPr="00317BB8" w:rsidRDefault="004768C4" w:rsidP="008609D1">
            <w:pPr>
              <w:rPr>
                <w:sz w:val="17"/>
                <w:szCs w:val="17"/>
                <w:lang w:val="es-ES_tradnl"/>
              </w:rPr>
            </w:pPr>
            <w:r w:rsidRPr="00317BB8">
              <w:rPr>
                <w:sz w:val="17"/>
                <w:szCs w:val="17"/>
                <w:lang w:val="es-ES_tradnl"/>
              </w:rPr>
              <w:t>Solicitud de patente</w:t>
            </w:r>
          </w:p>
        </w:tc>
        <w:tc>
          <w:tcPr>
            <w:tcW w:w="1564" w:type="dxa"/>
          </w:tcPr>
          <w:p w14:paraId="3D69D01A" w14:textId="77777777" w:rsidR="00807B26" w:rsidRPr="00317BB8" w:rsidRDefault="00807B26" w:rsidP="008609D1">
            <w:pPr>
              <w:jc w:val="center"/>
              <w:rPr>
                <w:sz w:val="17"/>
                <w:szCs w:val="17"/>
                <w:lang w:val="es-ES_tradnl"/>
              </w:rPr>
            </w:pPr>
            <w:r w:rsidRPr="00317BB8">
              <w:rPr>
                <w:sz w:val="17"/>
                <w:szCs w:val="17"/>
                <w:lang w:val="es-ES_tradnl"/>
              </w:rPr>
              <w:t>A2</w:t>
            </w:r>
          </w:p>
        </w:tc>
        <w:tc>
          <w:tcPr>
            <w:tcW w:w="1372" w:type="dxa"/>
          </w:tcPr>
          <w:p w14:paraId="1F6158BA" w14:textId="77777777" w:rsidR="00807B26" w:rsidRPr="00317BB8" w:rsidRDefault="00807B26" w:rsidP="008609D1">
            <w:pPr>
              <w:jc w:val="right"/>
              <w:rPr>
                <w:sz w:val="17"/>
                <w:szCs w:val="17"/>
                <w:lang w:val="es-ES_tradnl"/>
              </w:rPr>
            </w:pPr>
            <w:r w:rsidRPr="00317BB8">
              <w:rPr>
                <w:sz w:val="17"/>
                <w:szCs w:val="17"/>
                <w:lang w:val="es-ES_tradnl"/>
              </w:rPr>
              <w:t>96.430</w:t>
            </w:r>
          </w:p>
        </w:tc>
      </w:tr>
      <w:tr w:rsidR="00BF61DF" w:rsidRPr="00317BB8" w14:paraId="5DE54FB0" w14:textId="77777777" w:rsidTr="008609D1">
        <w:trPr>
          <w:jc w:val="center"/>
        </w:trPr>
        <w:tc>
          <w:tcPr>
            <w:tcW w:w="3080" w:type="dxa"/>
          </w:tcPr>
          <w:p w14:paraId="2BE3D06A" w14:textId="77777777" w:rsidR="00807B26" w:rsidRPr="00317BB8" w:rsidRDefault="004768C4" w:rsidP="004768C4">
            <w:pPr>
              <w:rPr>
                <w:sz w:val="17"/>
                <w:szCs w:val="17"/>
                <w:lang w:val="es-ES_tradnl"/>
              </w:rPr>
            </w:pPr>
            <w:r w:rsidRPr="00317BB8">
              <w:rPr>
                <w:sz w:val="17"/>
                <w:szCs w:val="17"/>
                <w:lang w:val="es-ES_tradnl"/>
              </w:rPr>
              <w:t>Patente concedida</w:t>
            </w:r>
          </w:p>
        </w:tc>
        <w:tc>
          <w:tcPr>
            <w:tcW w:w="1564" w:type="dxa"/>
          </w:tcPr>
          <w:p w14:paraId="5DBF49A6" w14:textId="77777777" w:rsidR="00807B26" w:rsidRPr="00317BB8" w:rsidRDefault="00807B26" w:rsidP="008609D1">
            <w:pPr>
              <w:jc w:val="center"/>
              <w:rPr>
                <w:sz w:val="17"/>
                <w:szCs w:val="17"/>
                <w:lang w:val="es-ES_tradnl"/>
              </w:rPr>
            </w:pPr>
            <w:r w:rsidRPr="00317BB8">
              <w:rPr>
                <w:sz w:val="17"/>
                <w:szCs w:val="17"/>
                <w:lang w:val="es-ES_tradnl"/>
              </w:rPr>
              <w:t>B1</w:t>
            </w:r>
          </w:p>
        </w:tc>
        <w:tc>
          <w:tcPr>
            <w:tcW w:w="1372" w:type="dxa"/>
          </w:tcPr>
          <w:p w14:paraId="0E7948AA" w14:textId="77777777" w:rsidR="00807B26" w:rsidRPr="00317BB8" w:rsidRDefault="00807B26" w:rsidP="008609D1">
            <w:pPr>
              <w:jc w:val="right"/>
              <w:rPr>
                <w:sz w:val="17"/>
                <w:szCs w:val="17"/>
                <w:lang w:val="es-ES_tradnl"/>
              </w:rPr>
            </w:pPr>
            <w:r w:rsidRPr="00317BB8">
              <w:rPr>
                <w:sz w:val="17"/>
                <w:szCs w:val="17"/>
                <w:lang w:val="es-ES_tradnl"/>
              </w:rPr>
              <w:t>144.879</w:t>
            </w:r>
          </w:p>
        </w:tc>
      </w:tr>
      <w:tr w:rsidR="00BF61DF" w:rsidRPr="00317BB8" w14:paraId="08DBC761" w14:textId="77777777" w:rsidTr="008609D1">
        <w:trPr>
          <w:jc w:val="center"/>
        </w:trPr>
        <w:tc>
          <w:tcPr>
            <w:tcW w:w="3080" w:type="dxa"/>
          </w:tcPr>
          <w:p w14:paraId="412EFA0A" w14:textId="77777777" w:rsidR="00807B26" w:rsidRPr="00317BB8" w:rsidRDefault="004768C4" w:rsidP="004768C4">
            <w:pPr>
              <w:rPr>
                <w:sz w:val="17"/>
                <w:szCs w:val="17"/>
                <w:lang w:val="es-ES_tradnl"/>
              </w:rPr>
            </w:pPr>
            <w:r w:rsidRPr="00317BB8">
              <w:rPr>
                <w:sz w:val="17"/>
                <w:szCs w:val="17"/>
                <w:lang w:val="es-ES_tradnl"/>
              </w:rPr>
              <w:t>Solicitud de modelo de utilidad</w:t>
            </w:r>
          </w:p>
        </w:tc>
        <w:tc>
          <w:tcPr>
            <w:tcW w:w="1564" w:type="dxa"/>
          </w:tcPr>
          <w:p w14:paraId="423B2913" w14:textId="77777777" w:rsidR="00807B26" w:rsidRPr="00317BB8" w:rsidRDefault="00807B26" w:rsidP="008609D1">
            <w:pPr>
              <w:jc w:val="center"/>
              <w:rPr>
                <w:sz w:val="17"/>
                <w:szCs w:val="17"/>
                <w:lang w:val="es-ES_tradnl"/>
              </w:rPr>
            </w:pPr>
            <w:r w:rsidRPr="00317BB8">
              <w:rPr>
                <w:sz w:val="17"/>
                <w:szCs w:val="17"/>
                <w:lang w:val="es-ES_tradnl"/>
              </w:rPr>
              <w:t>U</w:t>
            </w:r>
          </w:p>
        </w:tc>
        <w:tc>
          <w:tcPr>
            <w:tcW w:w="1372" w:type="dxa"/>
          </w:tcPr>
          <w:p w14:paraId="72A396C4" w14:textId="77777777" w:rsidR="00807B26" w:rsidRPr="00317BB8" w:rsidRDefault="00807B26" w:rsidP="008609D1">
            <w:pPr>
              <w:jc w:val="right"/>
              <w:rPr>
                <w:sz w:val="17"/>
                <w:szCs w:val="17"/>
                <w:lang w:val="es-ES_tradnl"/>
              </w:rPr>
            </w:pPr>
            <w:r w:rsidRPr="00317BB8">
              <w:rPr>
                <w:sz w:val="17"/>
                <w:szCs w:val="17"/>
                <w:lang w:val="es-ES_tradnl"/>
              </w:rPr>
              <w:t>24.332</w:t>
            </w:r>
          </w:p>
        </w:tc>
      </w:tr>
      <w:tr w:rsidR="00807B26" w:rsidRPr="00317BB8" w14:paraId="597DE252" w14:textId="77777777" w:rsidTr="008609D1">
        <w:trPr>
          <w:jc w:val="center"/>
        </w:trPr>
        <w:tc>
          <w:tcPr>
            <w:tcW w:w="3080" w:type="dxa"/>
          </w:tcPr>
          <w:p w14:paraId="727C968C" w14:textId="77777777" w:rsidR="00807B26" w:rsidRPr="00317BB8" w:rsidRDefault="004768C4" w:rsidP="004768C4">
            <w:pPr>
              <w:rPr>
                <w:sz w:val="17"/>
                <w:szCs w:val="17"/>
                <w:lang w:val="es-ES_tradnl"/>
              </w:rPr>
            </w:pPr>
            <w:r w:rsidRPr="00317BB8">
              <w:rPr>
                <w:sz w:val="17"/>
                <w:szCs w:val="17"/>
                <w:lang w:val="es-ES_tradnl"/>
              </w:rPr>
              <w:t>Modelo de utilidad examinado</w:t>
            </w:r>
          </w:p>
        </w:tc>
        <w:tc>
          <w:tcPr>
            <w:tcW w:w="1564" w:type="dxa"/>
          </w:tcPr>
          <w:p w14:paraId="30A86F8C" w14:textId="77777777" w:rsidR="00807B26" w:rsidRPr="00317BB8" w:rsidRDefault="00807B26" w:rsidP="008609D1">
            <w:pPr>
              <w:jc w:val="center"/>
              <w:rPr>
                <w:sz w:val="17"/>
                <w:szCs w:val="17"/>
                <w:lang w:val="es-ES_tradnl"/>
              </w:rPr>
            </w:pPr>
            <w:r w:rsidRPr="00317BB8">
              <w:rPr>
                <w:sz w:val="17"/>
                <w:szCs w:val="17"/>
                <w:lang w:val="es-ES_tradnl"/>
              </w:rPr>
              <w:t>Y1</w:t>
            </w:r>
          </w:p>
        </w:tc>
        <w:tc>
          <w:tcPr>
            <w:tcW w:w="1372" w:type="dxa"/>
          </w:tcPr>
          <w:p w14:paraId="48CC1CE9" w14:textId="77777777" w:rsidR="00807B26" w:rsidRPr="00317BB8" w:rsidRDefault="00807B26" w:rsidP="008609D1">
            <w:pPr>
              <w:jc w:val="right"/>
              <w:rPr>
                <w:sz w:val="17"/>
                <w:szCs w:val="17"/>
                <w:lang w:val="es-ES_tradnl"/>
              </w:rPr>
            </w:pPr>
            <w:r w:rsidRPr="00317BB8">
              <w:rPr>
                <w:sz w:val="17"/>
                <w:szCs w:val="17"/>
                <w:lang w:val="es-ES_tradnl"/>
              </w:rPr>
              <w:t>18.445</w:t>
            </w:r>
          </w:p>
        </w:tc>
      </w:tr>
    </w:tbl>
    <w:p w14:paraId="4D604F29" w14:textId="77777777" w:rsidR="00807B26" w:rsidRPr="00317BB8" w:rsidRDefault="00807B26" w:rsidP="00807B26">
      <w:pPr>
        <w:rPr>
          <w:sz w:val="17"/>
          <w:szCs w:val="17"/>
          <w:lang w:val="es-ES_tradnl"/>
        </w:rPr>
      </w:pPr>
    </w:p>
    <w:p w14:paraId="02C9BCE7" w14:textId="77777777" w:rsidR="00807B26" w:rsidRPr="00317BB8" w:rsidRDefault="004768C4" w:rsidP="00807B26">
      <w:pPr>
        <w:rPr>
          <w:sz w:val="17"/>
          <w:szCs w:val="17"/>
          <w:lang w:val="es-ES_tradnl"/>
        </w:rPr>
      </w:pPr>
      <w:r w:rsidRPr="00317BB8">
        <w:rPr>
          <w:sz w:val="17"/>
          <w:szCs w:val="17"/>
          <w:lang w:val="es-ES_tradnl"/>
        </w:rPr>
        <w:t xml:space="preserve">Puede encontrarse información detallada (anual) de la cobertura de datos en </w:t>
      </w:r>
      <w:r w:rsidR="00807B26" w:rsidRPr="00317BB8">
        <w:rPr>
          <w:sz w:val="17"/>
          <w:szCs w:val="17"/>
          <w:lang w:val="es-ES_tradnl"/>
        </w:rPr>
        <w:t>ht</w:t>
      </w:r>
      <w:r w:rsidR="00761001" w:rsidRPr="00317BB8">
        <w:rPr>
          <w:sz w:val="17"/>
          <w:szCs w:val="17"/>
          <w:lang w:val="es-ES_tradnl"/>
        </w:rPr>
        <w:t>tp://www.XX-office.org/coverage</w:t>
      </w:r>
      <w:r w:rsidR="00807B26" w:rsidRPr="00317BB8">
        <w:rPr>
          <w:sz w:val="17"/>
          <w:szCs w:val="17"/>
          <w:lang w:val="es-ES_tradnl"/>
        </w:rPr>
        <w:t>.</w:t>
      </w:r>
    </w:p>
    <w:p w14:paraId="106097B4" w14:textId="77777777" w:rsidR="00807B26" w:rsidRPr="00317BB8" w:rsidRDefault="00756EBF" w:rsidP="00212049">
      <w:pPr>
        <w:pStyle w:val="Heading3"/>
        <w:tabs>
          <w:tab w:val="left" w:pos="7820"/>
        </w:tabs>
        <w:rPr>
          <w:sz w:val="17"/>
          <w:szCs w:val="17"/>
          <w:u w:val="none"/>
          <w:lang w:val="es-ES_tradnl"/>
        </w:rPr>
      </w:pPr>
      <w:bookmarkStart w:id="933" w:name="_Toc210224273"/>
      <w:r w:rsidRPr="00317BB8">
        <w:rPr>
          <w:sz w:val="17"/>
          <w:szCs w:val="17"/>
          <w:lang w:val="es-ES_tradnl"/>
        </w:rPr>
        <w:t>Opciones utilizada</w:t>
      </w:r>
      <w:r w:rsidR="002B10A7" w:rsidRPr="00317BB8">
        <w:rPr>
          <w:sz w:val="17"/>
          <w:szCs w:val="17"/>
          <w:lang w:val="es-ES_tradnl"/>
        </w:rPr>
        <w:t>s</w:t>
      </w:r>
      <w:bookmarkEnd w:id="933"/>
    </w:p>
    <w:p w14:paraId="64A88731" w14:textId="77777777" w:rsidR="00807B26" w:rsidRPr="00317BB8" w:rsidRDefault="004768C4" w:rsidP="00807B26">
      <w:pPr>
        <w:pStyle w:val="ListParagraph"/>
        <w:numPr>
          <w:ilvl w:val="0"/>
          <w:numId w:val="18"/>
        </w:numPr>
        <w:rPr>
          <w:sz w:val="17"/>
          <w:szCs w:val="17"/>
          <w:lang w:val="es-ES_tradnl"/>
        </w:rPr>
      </w:pPr>
      <w:r w:rsidRPr="00317BB8">
        <w:rPr>
          <w:sz w:val="17"/>
          <w:szCs w:val="17"/>
          <w:lang w:val="es-ES_tradnl"/>
        </w:rPr>
        <w:t xml:space="preserve">La información </w:t>
      </w:r>
      <w:r w:rsidR="00EB1A8C" w:rsidRPr="00317BB8">
        <w:rPr>
          <w:sz w:val="17"/>
          <w:szCs w:val="17"/>
          <w:lang w:val="es-ES_tradnl"/>
        </w:rPr>
        <w:t>sobre</w:t>
      </w:r>
      <w:r w:rsidRPr="00317BB8">
        <w:rPr>
          <w:sz w:val="17"/>
          <w:szCs w:val="17"/>
          <w:lang w:val="es-ES_tradnl"/>
        </w:rPr>
        <w:t xml:space="preserve"> la solicitud </w:t>
      </w:r>
      <w:r w:rsidR="00EB1A8C" w:rsidRPr="00317BB8">
        <w:rPr>
          <w:sz w:val="17"/>
          <w:szCs w:val="17"/>
          <w:lang w:val="es-ES_tradnl"/>
        </w:rPr>
        <w:t>se</w:t>
      </w:r>
      <w:r w:rsidRPr="00317BB8">
        <w:rPr>
          <w:sz w:val="17"/>
          <w:szCs w:val="17"/>
          <w:lang w:val="es-ES_tradnl"/>
        </w:rPr>
        <w:t xml:space="preserve"> proporciona siempre que esté disponible</w:t>
      </w:r>
    </w:p>
    <w:p w14:paraId="3057597D" w14:textId="78FAFA97" w:rsidR="00807B26" w:rsidRPr="00317BB8" w:rsidRDefault="004768C4" w:rsidP="00807B26">
      <w:pPr>
        <w:pStyle w:val="ListParagraph"/>
        <w:numPr>
          <w:ilvl w:val="0"/>
          <w:numId w:val="18"/>
        </w:numPr>
        <w:rPr>
          <w:sz w:val="17"/>
          <w:szCs w:val="17"/>
          <w:lang w:val="es-ES_tradnl"/>
        </w:rPr>
      </w:pPr>
      <w:r w:rsidRPr="00317BB8">
        <w:rPr>
          <w:sz w:val="17"/>
          <w:szCs w:val="17"/>
          <w:lang w:val="es-ES_tradnl"/>
        </w:rPr>
        <w:t xml:space="preserve">No se incluyen los datos de prioridad </w:t>
      </w:r>
    </w:p>
    <w:p w14:paraId="4F6C7275" w14:textId="74417B0C" w:rsidR="00C678DF" w:rsidRPr="00317BB8" w:rsidRDefault="00C678DF" w:rsidP="00C678DF">
      <w:pPr>
        <w:pStyle w:val="ListParagraph"/>
        <w:numPr>
          <w:ilvl w:val="0"/>
          <w:numId w:val="18"/>
        </w:numPr>
        <w:rPr>
          <w:sz w:val="17"/>
          <w:szCs w:val="17"/>
          <w:lang w:val="es-ES_tradnl"/>
        </w:rPr>
      </w:pPr>
      <w:r w:rsidRPr="00317BB8">
        <w:rPr>
          <w:sz w:val="17"/>
          <w:szCs w:val="17"/>
          <w:lang w:val="es-ES_tradnl"/>
        </w:rPr>
        <w:t xml:space="preserve">Se proporciona la disponibilidad del resumen, la descripción y las reivindicaciones de la publicación en formato de texto susceptible de búsqueda </w:t>
      </w:r>
    </w:p>
    <w:p w14:paraId="2210DF76" w14:textId="78BA7FCD" w:rsidR="00807B26" w:rsidRPr="00317BB8" w:rsidRDefault="004768C4" w:rsidP="00807B26">
      <w:pPr>
        <w:pStyle w:val="ListParagraph"/>
        <w:numPr>
          <w:ilvl w:val="0"/>
          <w:numId w:val="18"/>
        </w:numPr>
        <w:rPr>
          <w:sz w:val="17"/>
          <w:szCs w:val="17"/>
          <w:lang w:val="es-ES_tradnl"/>
        </w:rPr>
      </w:pPr>
      <w:r w:rsidRPr="00317BB8">
        <w:rPr>
          <w:sz w:val="17"/>
          <w:szCs w:val="17"/>
          <w:lang w:val="es-ES_tradnl"/>
        </w:rPr>
        <w:t xml:space="preserve">Se utilizan los </w:t>
      </w:r>
      <w:r w:rsidR="00A87FF4" w:rsidRPr="00317BB8">
        <w:rPr>
          <w:sz w:val="17"/>
          <w:szCs w:val="17"/>
          <w:lang w:val="es-ES_tradnl"/>
        </w:rPr>
        <w:t xml:space="preserve">siguientes </w:t>
      </w:r>
      <w:r w:rsidRPr="00317BB8">
        <w:rPr>
          <w:sz w:val="17"/>
          <w:szCs w:val="17"/>
          <w:lang w:val="es-ES_tradnl"/>
        </w:rPr>
        <w:t>códigos de excepción de publicaci</w:t>
      </w:r>
      <w:r w:rsidR="00EB1A8C" w:rsidRPr="00317BB8">
        <w:rPr>
          <w:sz w:val="17"/>
          <w:szCs w:val="17"/>
          <w:lang w:val="es-ES_tradnl"/>
        </w:rPr>
        <w:t>ón</w:t>
      </w:r>
      <w:ins w:id="934" w:author="Author">
        <w:r w:rsidR="0055471D" w:rsidRPr="00317BB8">
          <w:rPr>
            <w:sz w:val="17"/>
            <w:szCs w:val="17"/>
            <w:lang w:val="es-ES_tradnl"/>
          </w:rPr>
          <w:t xml:space="preserve"> adicionales</w:t>
        </w:r>
      </w:ins>
      <w:r w:rsidR="00807B26" w:rsidRPr="00317BB8">
        <w:rPr>
          <w:sz w:val="17"/>
          <w:szCs w:val="17"/>
          <w:lang w:val="es-ES_tradnl"/>
        </w:rPr>
        <w:t>:</w:t>
      </w:r>
    </w:p>
    <w:p w14:paraId="7C597D8B" w14:textId="723C0F6F" w:rsidR="00807B26" w:rsidRPr="00317BB8" w:rsidRDefault="00807B26" w:rsidP="00323DD6">
      <w:pPr>
        <w:pStyle w:val="ListParagraph"/>
        <w:tabs>
          <w:tab w:val="left" w:pos="3557"/>
        </w:tabs>
        <w:rPr>
          <w:sz w:val="17"/>
          <w:szCs w:val="17"/>
          <w:lang w:val="es-ES_tradnl"/>
        </w:rPr>
      </w:pPr>
    </w:p>
    <w:tbl>
      <w:tblPr>
        <w:tblStyle w:val="TableGrid1"/>
        <w:tblW w:w="9558" w:type="dxa"/>
        <w:tblLook w:val="04A0" w:firstRow="1" w:lastRow="0" w:firstColumn="1" w:lastColumn="0" w:noHBand="0" w:noVBand="1"/>
      </w:tblPr>
      <w:tblGrid>
        <w:gridCol w:w="3258"/>
        <w:gridCol w:w="6300"/>
      </w:tblGrid>
      <w:tr w:rsidR="00BF61DF" w:rsidRPr="00317BB8" w14:paraId="6BED07AE" w14:textId="77777777" w:rsidTr="00842435">
        <w:tc>
          <w:tcPr>
            <w:tcW w:w="3258" w:type="dxa"/>
            <w:shd w:val="clear" w:color="auto" w:fill="D9D9D9" w:themeFill="background1" w:themeFillShade="D9"/>
          </w:tcPr>
          <w:p w14:paraId="103228DF" w14:textId="77777777" w:rsidR="00807B26" w:rsidRPr="00317BB8" w:rsidRDefault="00323DD6" w:rsidP="00323DD6">
            <w:pPr>
              <w:jc w:val="center"/>
              <w:rPr>
                <w:b/>
                <w:sz w:val="17"/>
                <w:szCs w:val="17"/>
                <w:lang w:val="es-ES_tradnl"/>
              </w:rPr>
            </w:pPr>
            <w:r w:rsidRPr="00317BB8">
              <w:rPr>
                <w:b/>
                <w:sz w:val="17"/>
                <w:szCs w:val="17"/>
                <w:lang w:val="es-ES_tradnl"/>
              </w:rPr>
              <w:t>Código de excepción de publicación</w:t>
            </w:r>
            <w:r w:rsidR="00807B26" w:rsidRPr="00317BB8">
              <w:rPr>
                <w:b/>
                <w:sz w:val="17"/>
                <w:szCs w:val="17"/>
                <w:lang w:val="es-ES_tradnl"/>
              </w:rPr>
              <w:t xml:space="preserve"> </w:t>
            </w:r>
          </w:p>
        </w:tc>
        <w:tc>
          <w:tcPr>
            <w:tcW w:w="6300" w:type="dxa"/>
            <w:shd w:val="clear" w:color="auto" w:fill="D9D9D9" w:themeFill="background1" w:themeFillShade="D9"/>
          </w:tcPr>
          <w:p w14:paraId="6F56B1B9" w14:textId="77777777" w:rsidR="00807B26" w:rsidRPr="00317BB8" w:rsidRDefault="00807B26" w:rsidP="00323DD6">
            <w:pPr>
              <w:jc w:val="center"/>
              <w:rPr>
                <w:b/>
                <w:sz w:val="17"/>
                <w:szCs w:val="17"/>
                <w:lang w:val="es-ES_tradnl"/>
              </w:rPr>
            </w:pPr>
            <w:r w:rsidRPr="00317BB8">
              <w:rPr>
                <w:b/>
                <w:sz w:val="17"/>
                <w:szCs w:val="17"/>
                <w:lang w:val="es-ES_tradnl"/>
              </w:rPr>
              <w:t>D</w:t>
            </w:r>
            <w:r w:rsidR="00323DD6" w:rsidRPr="00317BB8">
              <w:rPr>
                <w:b/>
                <w:sz w:val="17"/>
                <w:szCs w:val="17"/>
                <w:lang w:val="es-ES_tradnl"/>
              </w:rPr>
              <w:t>efinición</w:t>
            </w:r>
          </w:p>
        </w:tc>
      </w:tr>
      <w:tr w:rsidR="00BF61DF" w:rsidRPr="00BB4B2E" w14:paraId="0B6F970C" w14:textId="77777777" w:rsidTr="008609D1">
        <w:tc>
          <w:tcPr>
            <w:tcW w:w="3258" w:type="dxa"/>
          </w:tcPr>
          <w:p w14:paraId="7F4C999D" w14:textId="25169B80" w:rsidR="00807B26" w:rsidRPr="00317BB8" w:rsidRDefault="00807B26" w:rsidP="008609D1">
            <w:pPr>
              <w:jc w:val="center"/>
              <w:rPr>
                <w:b/>
                <w:sz w:val="17"/>
                <w:szCs w:val="17"/>
                <w:lang w:val="es-ES_tradnl"/>
              </w:rPr>
            </w:pPr>
            <w:r w:rsidRPr="00317BB8">
              <w:rPr>
                <w:b/>
                <w:sz w:val="17"/>
                <w:szCs w:val="17"/>
                <w:lang w:val="es-ES_tradnl"/>
              </w:rPr>
              <w:t>D</w:t>
            </w:r>
          </w:p>
        </w:tc>
        <w:tc>
          <w:tcPr>
            <w:tcW w:w="6300" w:type="dxa"/>
          </w:tcPr>
          <w:p w14:paraId="38AE2288" w14:textId="1A19191A" w:rsidR="00807B26" w:rsidRPr="00317BB8" w:rsidRDefault="00323DD6" w:rsidP="00323DD6">
            <w:pPr>
              <w:jc w:val="both"/>
              <w:rPr>
                <w:sz w:val="17"/>
                <w:szCs w:val="17"/>
                <w:lang w:val="es-ES_tradnl"/>
              </w:rPr>
            </w:pPr>
            <w:r w:rsidRPr="00317BB8">
              <w:rPr>
                <w:rFonts w:eastAsia="Arial"/>
                <w:sz w:val="17"/>
                <w:szCs w:val="17"/>
                <w:lang w:val="es-ES_tradnl"/>
              </w:rPr>
              <w:t>Documentos suprimidos después de su publicación</w:t>
            </w:r>
          </w:p>
        </w:tc>
      </w:tr>
      <w:tr w:rsidR="00BF61DF" w:rsidRPr="00BB4B2E" w14:paraId="0208E2B3" w14:textId="77777777" w:rsidTr="008609D1">
        <w:tc>
          <w:tcPr>
            <w:tcW w:w="3258" w:type="dxa"/>
          </w:tcPr>
          <w:p w14:paraId="53026074" w14:textId="6F58347F" w:rsidR="00807B26" w:rsidRPr="00317BB8" w:rsidRDefault="00807B26" w:rsidP="008609D1">
            <w:pPr>
              <w:jc w:val="center"/>
              <w:rPr>
                <w:b/>
                <w:sz w:val="17"/>
                <w:szCs w:val="17"/>
                <w:lang w:val="es-ES_tradnl"/>
              </w:rPr>
            </w:pPr>
            <w:r w:rsidRPr="00317BB8">
              <w:rPr>
                <w:b/>
                <w:sz w:val="17"/>
                <w:szCs w:val="17"/>
                <w:lang w:val="es-ES_tradnl"/>
              </w:rPr>
              <w:t>E</w:t>
            </w:r>
          </w:p>
        </w:tc>
        <w:tc>
          <w:tcPr>
            <w:tcW w:w="6300" w:type="dxa"/>
          </w:tcPr>
          <w:p w14:paraId="1D3B2BB8" w14:textId="74E4D648" w:rsidR="00807B26" w:rsidRPr="00317BB8" w:rsidRDefault="00275AF4" w:rsidP="00275AF4">
            <w:pPr>
              <w:jc w:val="both"/>
              <w:rPr>
                <w:sz w:val="17"/>
                <w:szCs w:val="17"/>
                <w:lang w:val="es-ES_tradnl"/>
              </w:rPr>
            </w:pPr>
            <w:r w:rsidRPr="00317BB8">
              <w:rPr>
                <w:sz w:val="17"/>
                <w:szCs w:val="17"/>
                <w:lang w:val="es-ES_tradnl"/>
              </w:rPr>
              <w:t xml:space="preserve">Solicitudes </w:t>
            </w:r>
            <w:r w:rsidR="00323DD6" w:rsidRPr="00317BB8">
              <w:rPr>
                <w:sz w:val="17"/>
                <w:szCs w:val="17"/>
                <w:lang w:val="es-ES_tradnl"/>
              </w:rPr>
              <w:t>PCT que no se han vuelto a publicar</w:t>
            </w:r>
          </w:p>
        </w:tc>
      </w:tr>
      <w:tr w:rsidR="00BF61DF" w:rsidRPr="00317BB8" w14:paraId="3AA8E61C" w14:textId="77777777" w:rsidTr="008609D1">
        <w:tc>
          <w:tcPr>
            <w:tcW w:w="3258" w:type="dxa"/>
          </w:tcPr>
          <w:p w14:paraId="29EDB0FD" w14:textId="25E2D26A" w:rsidR="00807B26" w:rsidRPr="00317BB8" w:rsidRDefault="00807B26" w:rsidP="008609D1">
            <w:pPr>
              <w:jc w:val="center"/>
              <w:rPr>
                <w:b/>
                <w:sz w:val="17"/>
                <w:szCs w:val="17"/>
                <w:lang w:val="es-ES_tradnl"/>
              </w:rPr>
            </w:pPr>
            <w:r w:rsidRPr="00317BB8">
              <w:rPr>
                <w:b/>
                <w:sz w:val="17"/>
                <w:szCs w:val="17"/>
                <w:lang w:val="es-ES_tradnl"/>
              </w:rPr>
              <w:t>M</w:t>
            </w:r>
          </w:p>
        </w:tc>
        <w:tc>
          <w:tcPr>
            <w:tcW w:w="6300" w:type="dxa"/>
          </w:tcPr>
          <w:p w14:paraId="1EABAA17" w14:textId="43749169" w:rsidR="00807B26" w:rsidRPr="00317BB8" w:rsidRDefault="00323DD6" w:rsidP="008609D1">
            <w:pPr>
              <w:jc w:val="both"/>
              <w:rPr>
                <w:sz w:val="17"/>
                <w:szCs w:val="17"/>
                <w:lang w:val="es-ES_tradnl"/>
              </w:rPr>
            </w:pPr>
            <w:r w:rsidRPr="00317BB8">
              <w:rPr>
                <w:sz w:val="17"/>
                <w:szCs w:val="17"/>
                <w:lang w:val="es-ES_tradnl"/>
              </w:rPr>
              <w:t>Documentos publicados omitidos</w:t>
            </w:r>
          </w:p>
        </w:tc>
      </w:tr>
      <w:tr w:rsidR="00BF61DF" w:rsidRPr="00317BB8" w14:paraId="354BF63F" w14:textId="77777777" w:rsidTr="008609D1">
        <w:tc>
          <w:tcPr>
            <w:tcW w:w="3258" w:type="dxa"/>
          </w:tcPr>
          <w:p w14:paraId="7C908B06" w14:textId="18B53C27" w:rsidR="00807B26" w:rsidRPr="00317BB8" w:rsidRDefault="00317BB8" w:rsidP="008609D1">
            <w:pPr>
              <w:jc w:val="center"/>
              <w:rPr>
                <w:b/>
                <w:sz w:val="17"/>
                <w:szCs w:val="17"/>
                <w:lang w:val="es-ES_tradnl"/>
              </w:rPr>
            </w:pPr>
            <w:del w:id="935" w:author="Author">
              <w:r w:rsidDel="00317BB8">
                <w:rPr>
                  <w:b/>
                  <w:sz w:val="17"/>
                  <w:szCs w:val="17"/>
                  <w:lang w:val="es-ES_tradnl"/>
                </w:rPr>
                <w:delText>R</w:delText>
              </w:r>
            </w:del>
          </w:p>
        </w:tc>
        <w:tc>
          <w:tcPr>
            <w:tcW w:w="6300" w:type="dxa"/>
          </w:tcPr>
          <w:p w14:paraId="503250A0" w14:textId="0485D2C2" w:rsidR="00807B26" w:rsidRPr="00317BB8" w:rsidRDefault="00317BB8" w:rsidP="00930B38">
            <w:pPr>
              <w:jc w:val="both"/>
              <w:rPr>
                <w:sz w:val="17"/>
                <w:szCs w:val="17"/>
                <w:lang w:val="es-ES_tradnl"/>
              </w:rPr>
            </w:pPr>
            <w:del w:id="936" w:author="Author">
              <w:r w:rsidDel="00317BB8">
                <w:rPr>
                  <w:sz w:val="17"/>
                  <w:szCs w:val="17"/>
                  <w:lang w:val="es-ES_tradnl"/>
                </w:rPr>
                <w:delText>Publicación reeditada</w:delText>
              </w:r>
            </w:del>
          </w:p>
        </w:tc>
      </w:tr>
      <w:tr w:rsidR="00BF61DF" w:rsidRPr="00BB4B2E" w14:paraId="481318E6" w14:textId="77777777" w:rsidTr="008609D1">
        <w:tc>
          <w:tcPr>
            <w:tcW w:w="3258" w:type="dxa"/>
          </w:tcPr>
          <w:p w14:paraId="3E32ACD9" w14:textId="500E98D6" w:rsidR="00807B26" w:rsidRPr="00317BB8" w:rsidRDefault="00317BB8" w:rsidP="008609D1">
            <w:pPr>
              <w:jc w:val="center"/>
              <w:rPr>
                <w:b/>
                <w:sz w:val="17"/>
                <w:szCs w:val="17"/>
                <w:lang w:val="es-ES_tradnl"/>
              </w:rPr>
            </w:pPr>
            <w:del w:id="937" w:author="Author">
              <w:r w:rsidDel="00317BB8">
                <w:rPr>
                  <w:b/>
                  <w:sz w:val="17"/>
                  <w:szCs w:val="17"/>
                  <w:lang w:val="es-ES_tradnl"/>
                </w:rPr>
                <w:delText>U</w:delText>
              </w:r>
            </w:del>
            <w:ins w:id="938" w:author="Author">
              <w:r w:rsidRPr="00317BB8">
                <w:rPr>
                  <w:b/>
                  <w:sz w:val="17"/>
                  <w:szCs w:val="17"/>
                  <w:lang w:val="es-ES_tradnl"/>
                </w:rPr>
                <w:t>N</w:t>
              </w:r>
            </w:ins>
          </w:p>
        </w:tc>
        <w:tc>
          <w:tcPr>
            <w:tcW w:w="6300" w:type="dxa"/>
          </w:tcPr>
          <w:p w14:paraId="391DD221" w14:textId="52E75CE6" w:rsidR="00807B26" w:rsidRPr="00317BB8" w:rsidRDefault="00323DD6" w:rsidP="008609D1">
            <w:pPr>
              <w:jc w:val="both"/>
              <w:rPr>
                <w:sz w:val="17"/>
                <w:szCs w:val="17"/>
                <w:lang w:val="es-ES_tradnl"/>
              </w:rPr>
            </w:pPr>
            <w:r w:rsidRPr="00317BB8">
              <w:rPr>
                <w:sz w:val="17"/>
                <w:szCs w:val="17"/>
                <w:lang w:val="es-ES_tradnl"/>
              </w:rPr>
              <w:t xml:space="preserve">Números de </w:t>
            </w:r>
            <w:del w:id="939" w:author="Author">
              <w:r w:rsidRPr="00317BB8" w:rsidDel="005B0747">
                <w:rPr>
                  <w:sz w:val="17"/>
                  <w:szCs w:val="17"/>
                  <w:lang w:val="es-ES_tradnl"/>
                </w:rPr>
                <w:delText>publicaciones desconocidas</w:delText>
              </w:r>
            </w:del>
            <w:ins w:id="940" w:author="Author">
              <w:r w:rsidR="005B0747" w:rsidRPr="00317BB8">
                <w:rPr>
                  <w:sz w:val="17"/>
                  <w:szCs w:val="17"/>
                  <w:lang w:val="es-ES_tradnl"/>
                </w:rPr>
                <w:t>publicación no utilizados</w:t>
              </w:r>
            </w:ins>
          </w:p>
        </w:tc>
      </w:tr>
      <w:tr w:rsidR="00BF61DF" w:rsidRPr="00BB4B2E" w14:paraId="1C8F210F" w14:textId="77777777" w:rsidTr="008609D1">
        <w:tc>
          <w:tcPr>
            <w:tcW w:w="3258" w:type="dxa"/>
          </w:tcPr>
          <w:p w14:paraId="1FAF1263" w14:textId="77777777" w:rsidR="00807B26" w:rsidRPr="00317BB8" w:rsidRDefault="00807B26" w:rsidP="008609D1">
            <w:pPr>
              <w:jc w:val="center"/>
              <w:rPr>
                <w:b/>
                <w:sz w:val="17"/>
                <w:szCs w:val="17"/>
                <w:lang w:val="es-ES_tradnl"/>
              </w:rPr>
            </w:pPr>
            <w:r w:rsidRPr="00317BB8">
              <w:rPr>
                <w:b/>
                <w:sz w:val="17"/>
                <w:szCs w:val="17"/>
                <w:lang w:val="es-ES_tradnl"/>
              </w:rPr>
              <w:t>X</w:t>
            </w:r>
          </w:p>
        </w:tc>
        <w:tc>
          <w:tcPr>
            <w:tcW w:w="6300" w:type="dxa"/>
          </w:tcPr>
          <w:p w14:paraId="1A6129D9" w14:textId="6D814146" w:rsidR="00807B26" w:rsidRPr="00317BB8" w:rsidRDefault="00317BB8" w:rsidP="00323DD6">
            <w:pPr>
              <w:jc w:val="both"/>
              <w:rPr>
                <w:sz w:val="17"/>
                <w:szCs w:val="17"/>
                <w:lang w:val="es-ES_tradnl"/>
              </w:rPr>
            </w:pPr>
            <w:del w:id="941" w:author="Author">
              <w:r w:rsidRPr="00317BB8" w:rsidDel="00317BB8">
                <w:rPr>
                  <w:sz w:val="17"/>
                  <w:szCs w:val="17"/>
                  <w:lang w:val="es-ES_tradnl"/>
                </w:rPr>
                <w:delText xml:space="preserve">Información bibliográfica de solicitudes de patentes presentadas, tal como han sido anunciadas en el Boletín que publica la oficina </w:delText>
              </w:r>
            </w:del>
            <w:ins w:id="942" w:author="Author">
              <w:r w:rsidR="00C5649A" w:rsidRPr="00317BB8">
                <w:rPr>
                  <w:sz w:val="17"/>
                  <w:szCs w:val="17"/>
                  <w:lang w:val="es-ES_tradnl"/>
                </w:rPr>
                <w:t xml:space="preserve">Se ha modificado </w:t>
              </w:r>
              <w:r w:rsidR="00261237" w:rsidRPr="00317BB8">
                <w:rPr>
                  <w:sz w:val="17"/>
                  <w:szCs w:val="17"/>
                  <w:lang w:val="es-ES_tradnl"/>
                </w:rPr>
                <w:t>e</w:t>
              </w:r>
              <w:r w:rsidR="00C5649A" w:rsidRPr="00317BB8">
                <w:rPr>
                  <w:sz w:val="17"/>
                  <w:szCs w:val="17"/>
                  <w:lang w:val="es-ES_tradnl"/>
                </w:rPr>
                <w:t>l número de publicación o de solicitud</w:t>
              </w:r>
            </w:ins>
          </w:p>
        </w:tc>
      </w:tr>
      <w:tr w:rsidR="00807B26" w:rsidRPr="00BB4B2E" w14:paraId="34E33048" w14:textId="77777777" w:rsidTr="008609D1">
        <w:tc>
          <w:tcPr>
            <w:tcW w:w="3258" w:type="dxa"/>
          </w:tcPr>
          <w:p w14:paraId="39F3EAE8" w14:textId="714EEBA9" w:rsidR="00807B26" w:rsidRPr="00317BB8" w:rsidRDefault="00807B26" w:rsidP="008609D1">
            <w:pPr>
              <w:jc w:val="center"/>
              <w:rPr>
                <w:b/>
                <w:sz w:val="17"/>
                <w:szCs w:val="17"/>
                <w:lang w:val="es-ES_tradnl"/>
              </w:rPr>
            </w:pPr>
            <w:r w:rsidRPr="00317BB8">
              <w:rPr>
                <w:b/>
                <w:sz w:val="17"/>
                <w:szCs w:val="17"/>
                <w:lang w:val="es-ES_tradnl"/>
              </w:rPr>
              <w:t>W</w:t>
            </w:r>
          </w:p>
        </w:tc>
        <w:tc>
          <w:tcPr>
            <w:tcW w:w="6300" w:type="dxa"/>
          </w:tcPr>
          <w:p w14:paraId="5D87916F" w14:textId="73BB7229" w:rsidR="00807B26" w:rsidRPr="00317BB8" w:rsidRDefault="000A6DAD" w:rsidP="00EB1A8C">
            <w:pPr>
              <w:jc w:val="both"/>
              <w:rPr>
                <w:sz w:val="17"/>
                <w:szCs w:val="17"/>
                <w:lang w:val="es-ES_tradnl"/>
              </w:rPr>
            </w:pPr>
            <w:r w:rsidRPr="00317BB8">
              <w:rPr>
                <w:rFonts w:eastAsia="Arial"/>
                <w:sz w:val="17"/>
                <w:szCs w:val="17"/>
                <w:lang w:val="es-ES_tradnl"/>
              </w:rPr>
              <w:t>Solicitudes (o patentes) retiradas antes de su publicación</w:t>
            </w:r>
          </w:p>
        </w:tc>
      </w:tr>
    </w:tbl>
    <w:p w14:paraId="0AC015A6" w14:textId="77777777" w:rsidR="00807B26" w:rsidRPr="00317BB8" w:rsidRDefault="00E36613" w:rsidP="00470D7B">
      <w:pPr>
        <w:pStyle w:val="Heading3"/>
        <w:tabs>
          <w:tab w:val="left" w:pos="7820"/>
        </w:tabs>
        <w:rPr>
          <w:sz w:val="17"/>
          <w:szCs w:val="17"/>
          <w:lang w:val="es-ES_tradnl"/>
        </w:rPr>
      </w:pPr>
      <w:bookmarkStart w:id="943" w:name="_Toc210224274"/>
      <w:r w:rsidRPr="00317BB8">
        <w:rPr>
          <w:sz w:val="17"/>
          <w:szCs w:val="17"/>
          <w:lang w:val="es-ES_tradnl"/>
        </w:rPr>
        <w:t>Observaciones</w:t>
      </w:r>
      <w:r w:rsidR="00761001" w:rsidRPr="00317BB8">
        <w:rPr>
          <w:sz w:val="17"/>
          <w:szCs w:val="17"/>
          <w:lang w:val="es-ES_tradnl"/>
        </w:rPr>
        <w:t>:</w:t>
      </w:r>
      <w:bookmarkEnd w:id="943"/>
    </w:p>
    <w:p w14:paraId="060B2C78" w14:textId="2813F6A3" w:rsidR="00807B26" w:rsidRPr="00317BB8" w:rsidRDefault="00807B26" w:rsidP="00807B26">
      <w:pPr>
        <w:rPr>
          <w:sz w:val="17"/>
          <w:szCs w:val="17"/>
          <w:lang w:val="es-ES_tradnl"/>
        </w:rPr>
      </w:pPr>
      <w:del w:id="944" w:author="Author">
        <w:r w:rsidRPr="00317BB8" w:rsidDel="00261237">
          <w:rPr>
            <w:sz w:val="17"/>
            <w:szCs w:val="17"/>
            <w:lang w:val="es-ES_tradnl"/>
          </w:rPr>
          <w:delText>R</w:delText>
        </w:r>
      </w:del>
      <w:r w:rsidRPr="00317BB8">
        <w:rPr>
          <w:sz w:val="17"/>
          <w:szCs w:val="17"/>
          <w:lang w:val="es-ES_tradnl"/>
        </w:rPr>
        <w:t xml:space="preserve"> – </w:t>
      </w:r>
      <w:del w:id="945" w:author="Author">
        <w:r w:rsidR="00184D94" w:rsidRPr="00317BB8" w:rsidDel="00261237">
          <w:rPr>
            <w:sz w:val="17"/>
            <w:szCs w:val="17"/>
            <w:lang w:val="es-ES_tradnl"/>
          </w:rPr>
          <w:delText xml:space="preserve">Publicación </w:delText>
        </w:r>
        <w:r w:rsidR="00930B38" w:rsidRPr="00317BB8" w:rsidDel="00261237">
          <w:rPr>
            <w:sz w:val="17"/>
            <w:szCs w:val="17"/>
            <w:lang w:val="es-ES_tradnl"/>
          </w:rPr>
          <w:delText>reeditada</w:delText>
        </w:r>
      </w:del>
    </w:p>
    <w:p w14:paraId="4663C31F" w14:textId="77777777" w:rsidR="000A6DAD" w:rsidRPr="00317BB8" w:rsidRDefault="00DB7D21" w:rsidP="00807B26">
      <w:pPr>
        <w:rPr>
          <w:sz w:val="17"/>
          <w:szCs w:val="17"/>
          <w:lang w:val="es-ES_tradnl"/>
        </w:rPr>
      </w:pPr>
      <w:del w:id="946" w:author="Author">
        <w:r w:rsidRPr="00317BB8" w:rsidDel="00261237">
          <w:rPr>
            <w:sz w:val="17"/>
            <w:szCs w:val="17"/>
            <w:lang w:val="es-ES_tradnl"/>
          </w:rPr>
          <w:delText>Ant</w:delText>
        </w:r>
        <w:r w:rsidR="00395452" w:rsidRPr="00317BB8" w:rsidDel="00261237">
          <w:rPr>
            <w:sz w:val="17"/>
            <w:szCs w:val="17"/>
            <w:lang w:val="es-ES_tradnl"/>
          </w:rPr>
          <w:delText>e</w:delText>
        </w:r>
        <w:r w:rsidRPr="00317BB8" w:rsidDel="00261237">
          <w:rPr>
            <w:sz w:val="17"/>
            <w:szCs w:val="17"/>
            <w:lang w:val="es-ES_tradnl"/>
          </w:rPr>
          <w:delText>s del 1 de enero de 2001 las peticiones de correcci</w:delText>
        </w:r>
        <w:r w:rsidR="00395452" w:rsidRPr="00317BB8" w:rsidDel="00261237">
          <w:rPr>
            <w:sz w:val="17"/>
            <w:szCs w:val="17"/>
            <w:lang w:val="es-ES_tradnl"/>
          </w:rPr>
          <w:delText>ón</w:delText>
        </w:r>
        <w:r w:rsidRPr="00317BB8" w:rsidDel="00261237">
          <w:rPr>
            <w:sz w:val="17"/>
            <w:szCs w:val="17"/>
            <w:lang w:val="es-ES_tradnl"/>
          </w:rPr>
          <w:delText xml:space="preserve"> </w:delText>
        </w:r>
        <w:r w:rsidR="00A87FF4" w:rsidRPr="00317BB8" w:rsidDel="00261237">
          <w:rPr>
            <w:sz w:val="17"/>
            <w:szCs w:val="17"/>
            <w:lang w:val="es-ES_tradnl"/>
          </w:rPr>
          <w:delText>realizadas por</w:delText>
        </w:r>
        <w:r w:rsidR="00395452" w:rsidRPr="00317BB8" w:rsidDel="00261237">
          <w:rPr>
            <w:sz w:val="17"/>
            <w:szCs w:val="17"/>
            <w:lang w:val="es-ES_tradnl"/>
          </w:rPr>
          <w:delText xml:space="preserve"> solicitantes y titulares en la oficina XX eran registradas y realizadas, pero no inscritas en los formatos electrónicos necesarios</w:delText>
        </w:r>
        <w:r w:rsidR="00395452" w:rsidRPr="00317BB8" w:rsidDel="00837BE3">
          <w:rPr>
            <w:sz w:val="17"/>
            <w:szCs w:val="17"/>
            <w:lang w:val="es-ES_tradnl"/>
          </w:rPr>
          <w:delText>.</w:delText>
        </w:r>
        <w:r w:rsidR="009567B5" w:rsidRPr="00317BB8" w:rsidDel="00261237">
          <w:rPr>
            <w:sz w:val="17"/>
            <w:szCs w:val="17"/>
            <w:lang w:val="es-ES_tradnl"/>
          </w:rPr>
          <w:delText xml:space="preserve"> </w:delText>
        </w:r>
        <w:r w:rsidR="00395452" w:rsidRPr="00317BB8" w:rsidDel="00837BE3">
          <w:rPr>
            <w:sz w:val="17"/>
            <w:szCs w:val="17"/>
            <w:lang w:val="es-ES_tradnl"/>
          </w:rPr>
          <w:delText xml:space="preserve">Por </w:delText>
        </w:r>
        <w:r w:rsidR="00395452" w:rsidRPr="00317BB8" w:rsidDel="00261237">
          <w:rPr>
            <w:sz w:val="17"/>
            <w:szCs w:val="17"/>
            <w:lang w:val="es-ES_tradnl"/>
          </w:rPr>
          <w:delText xml:space="preserve">lo tanto, </w:delText>
        </w:r>
        <w:r w:rsidR="00DB3A81" w:rsidRPr="00317BB8" w:rsidDel="00261237">
          <w:rPr>
            <w:sz w:val="17"/>
            <w:szCs w:val="17"/>
            <w:lang w:val="es-ES_tradnl"/>
          </w:rPr>
          <w:delText>las</w:delText>
        </w:r>
        <w:r w:rsidR="00395452" w:rsidRPr="00317BB8" w:rsidDel="00261237">
          <w:rPr>
            <w:sz w:val="17"/>
            <w:szCs w:val="17"/>
            <w:lang w:val="es-ES_tradnl"/>
          </w:rPr>
          <w:delText xml:space="preserve"> </w:delText>
        </w:r>
        <w:r w:rsidR="00DB3A81" w:rsidRPr="00317BB8" w:rsidDel="00261237">
          <w:rPr>
            <w:sz w:val="17"/>
            <w:szCs w:val="17"/>
            <w:lang w:val="es-ES_tradnl"/>
          </w:rPr>
          <w:delText xml:space="preserve">denominadas </w:delText>
        </w:r>
        <w:r w:rsidR="00395452" w:rsidRPr="00317BB8" w:rsidDel="00261237">
          <w:rPr>
            <w:sz w:val="17"/>
            <w:szCs w:val="17"/>
            <w:lang w:val="es-ES_tradnl"/>
          </w:rPr>
          <w:delText xml:space="preserve">publicaciones </w:delText>
        </w:r>
        <w:r w:rsidR="00930B38" w:rsidRPr="00317BB8" w:rsidDel="00261237">
          <w:rPr>
            <w:sz w:val="17"/>
            <w:szCs w:val="17"/>
            <w:lang w:val="es-ES_tradnl"/>
          </w:rPr>
          <w:delText>reeditadas</w:delText>
        </w:r>
        <w:r w:rsidR="00DB39E5" w:rsidRPr="00317BB8" w:rsidDel="00261237">
          <w:rPr>
            <w:sz w:val="17"/>
            <w:szCs w:val="17"/>
            <w:lang w:val="es-ES_tradnl"/>
          </w:rPr>
          <w:delText xml:space="preserve"> so</w:delText>
        </w:r>
        <w:r w:rsidR="00395452" w:rsidRPr="00317BB8" w:rsidDel="00261237">
          <w:rPr>
            <w:sz w:val="17"/>
            <w:szCs w:val="17"/>
            <w:lang w:val="es-ES_tradnl"/>
          </w:rPr>
          <w:delText xml:space="preserve">lo están disponibles </w:delText>
        </w:r>
        <w:r w:rsidR="00A87FF4" w:rsidRPr="00317BB8" w:rsidDel="00261237">
          <w:rPr>
            <w:sz w:val="17"/>
            <w:szCs w:val="17"/>
            <w:lang w:val="es-ES_tradnl"/>
          </w:rPr>
          <w:delText>como</w:delText>
        </w:r>
        <w:r w:rsidR="00395452" w:rsidRPr="00317BB8" w:rsidDel="00261237">
          <w:rPr>
            <w:sz w:val="17"/>
            <w:szCs w:val="17"/>
            <w:lang w:val="es-ES_tradnl"/>
          </w:rPr>
          <w:delText xml:space="preserve"> datos </w:delText>
        </w:r>
        <w:r w:rsidR="00D2360B" w:rsidRPr="00317BB8" w:rsidDel="00261237">
          <w:rPr>
            <w:sz w:val="17"/>
            <w:szCs w:val="17"/>
            <w:lang w:val="es-ES_tradnl"/>
          </w:rPr>
          <w:delText>bibliográficos,</w:delText>
        </w:r>
        <w:r w:rsidR="00395452" w:rsidRPr="00317BB8" w:rsidDel="00261237">
          <w:rPr>
            <w:sz w:val="17"/>
            <w:szCs w:val="17"/>
            <w:lang w:val="es-ES_tradnl"/>
          </w:rPr>
          <w:delText xml:space="preserve"> pero </w:delText>
        </w:r>
        <w:r w:rsidR="00930B38" w:rsidRPr="00317BB8" w:rsidDel="00261237">
          <w:rPr>
            <w:sz w:val="17"/>
            <w:szCs w:val="17"/>
            <w:lang w:val="es-ES_tradnl"/>
          </w:rPr>
          <w:delText xml:space="preserve">no </w:delText>
        </w:r>
        <w:r w:rsidR="00395452" w:rsidRPr="00317BB8" w:rsidDel="00261237">
          <w:rPr>
            <w:sz w:val="17"/>
            <w:szCs w:val="17"/>
            <w:lang w:val="es-ES_tradnl"/>
          </w:rPr>
          <w:delText>como como documentos publicados.</w:delText>
        </w:r>
      </w:del>
    </w:p>
    <w:p w14:paraId="085D08C8" w14:textId="77777777" w:rsidR="000A6DAD" w:rsidRPr="00317BB8" w:rsidRDefault="000A6DAD" w:rsidP="00807B26">
      <w:pPr>
        <w:rPr>
          <w:ins w:id="947" w:author="Author"/>
          <w:sz w:val="17"/>
          <w:szCs w:val="17"/>
          <w:lang w:val="es-ES_tradnl"/>
        </w:rPr>
      </w:pPr>
    </w:p>
    <w:p w14:paraId="601BFE70" w14:textId="0F24BEE5" w:rsidR="000A6DAD" w:rsidRPr="00317BB8" w:rsidRDefault="000A6DAD">
      <w:pPr>
        <w:spacing w:after="120"/>
        <w:rPr>
          <w:sz w:val="17"/>
          <w:szCs w:val="17"/>
          <w:lang w:val="es-ES_tradnl"/>
        </w:rPr>
        <w:pPrChange w:id="948" w:author="Author">
          <w:pPr/>
        </w:pPrChange>
      </w:pPr>
      <w:ins w:id="949" w:author="Author">
        <w:r w:rsidRPr="00317BB8">
          <w:rPr>
            <w:sz w:val="17"/>
            <w:szCs w:val="17"/>
            <w:lang w:val="es-ES_tradnl"/>
          </w:rPr>
          <w:t>X - Se ha modificado el número de publicación o de solicitud</w:t>
        </w:r>
      </w:ins>
    </w:p>
    <w:p w14:paraId="75B59CAE" w14:textId="157A1AA6" w:rsidR="00DB7D21" w:rsidRPr="00317BB8" w:rsidRDefault="00261237" w:rsidP="00807B26">
      <w:pPr>
        <w:rPr>
          <w:sz w:val="17"/>
          <w:szCs w:val="17"/>
          <w:lang w:val="es-ES_tradnl"/>
        </w:rPr>
      </w:pPr>
      <w:ins w:id="950" w:author="Author">
        <w:r w:rsidRPr="00317BB8">
          <w:rPr>
            <w:sz w:val="17"/>
            <w:szCs w:val="17"/>
            <w:lang w:val="es-ES_tradnl"/>
          </w:rPr>
          <w:t>Entre 1939 y 1950 algunas publicaciones de patentes o solicitudes de patente se publicaron con el mismo número de publicación o de solicitud. Para solventar este problema, se corrigió el número de publicación o de solicitud después de la publicación inicial para velar por la singularidad en el fichero de referencia.</w:t>
        </w:r>
      </w:ins>
      <w:r w:rsidR="00395452" w:rsidRPr="00317BB8">
        <w:rPr>
          <w:sz w:val="17"/>
          <w:szCs w:val="17"/>
          <w:lang w:val="es-ES_tradnl"/>
        </w:rPr>
        <w:t xml:space="preserve"> </w:t>
      </w:r>
    </w:p>
    <w:p w14:paraId="5348BC0A" w14:textId="77777777" w:rsidR="00807B26" w:rsidRPr="00317BB8" w:rsidRDefault="00E36613" w:rsidP="00470D7B">
      <w:pPr>
        <w:pStyle w:val="Heading3"/>
        <w:tabs>
          <w:tab w:val="left" w:pos="7820"/>
        </w:tabs>
        <w:rPr>
          <w:sz w:val="17"/>
          <w:szCs w:val="17"/>
          <w:lang w:val="es-ES_tradnl"/>
        </w:rPr>
      </w:pPr>
      <w:bookmarkStart w:id="951" w:name="_Toc210224275"/>
      <w:r w:rsidRPr="00317BB8">
        <w:rPr>
          <w:sz w:val="17"/>
          <w:szCs w:val="17"/>
          <w:lang w:val="es-ES_tradnl"/>
        </w:rPr>
        <w:t>Formatos de numeración</w:t>
      </w:r>
      <w:r w:rsidR="00807B26" w:rsidRPr="00317BB8">
        <w:rPr>
          <w:sz w:val="17"/>
          <w:szCs w:val="17"/>
          <w:lang w:val="es-ES_tradnl"/>
        </w:rPr>
        <w:t>:</w:t>
      </w:r>
      <w:bookmarkEnd w:id="951"/>
    </w:p>
    <w:p w14:paraId="6EFF3BC2" w14:textId="76443B4C" w:rsidR="00807B26" w:rsidRPr="00317BB8" w:rsidRDefault="00184D94" w:rsidP="00807B26">
      <w:pPr>
        <w:rPr>
          <w:sz w:val="17"/>
          <w:szCs w:val="17"/>
          <w:lang w:val="es-ES_tradnl"/>
        </w:rPr>
      </w:pPr>
      <w:r w:rsidRPr="00317BB8">
        <w:rPr>
          <w:sz w:val="17"/>
          <w:szCs w:val="17"/>
          <w:lang w:val="es-ES_tradnl"/>
        </w:rPr>
        <w:t xml:space="preserve">En las correspondientes entradas de las Partes </w:t>
      </w:r>
      <w:hyperlink r:id="rId17" w:history="1">
        <w:r w:rsidRPr="00317BB8">
          <w:rPr>
            <w:rStyle w:val="Hyperlink"/>
            <w:color w:val="auto"/>
            <w:sz w:val="17"/>
            <w:szCs w:val="17"/>
            <w:lang w:val="es-ES_tradnl"/>
          </w:rPr>
          <w:t>7.2.6</w:t>
        </w:r>
      </w:hyperlink>
      <w:r w:rsidRPr="00317BB8">
        <w:rPr>
          <w:sz w:val="17"/>
          <w:szCs w:val="17"/>
          <w:lang w:val="es-ES_tradnl"/>
        </w:rPr>
        <w:t xml:space="preserve"> y </w:t>
      </w:r>
      <w:hyperlink r:id="rId18" w:history="1">
        <w:r w:rsidRPr="00317BB8">
          <w:rPr>
            <w:rStyle w:val="Hyperlink"/>
            <w:color w:val="auto"/>
            <w:sz w:val="17"/>
            <w:szCs w:val="17"/>
            <w:lang w:val="es-ES_tradnl"/>
          </w:rPr>
          <w:t>7.2.7</w:t>
        </w:r>
      </w:hyperlink>
      <w:r w:rsidRPr="00317BB8">
        <w:rPr>
          <w:sz w:val="17"/>
          <w:szCs w:val="17"/>
          <w:lang w:val="es-ES_tradnl"/>
        </w:rPr>
        <w:t xml:space="preserve"> del Manual de la OMPI </w:t>
      </w:r>
      <w:r w:rsidR="00814905" w:rsidRPr="00317BB8">
        <w:rPr>
          <w:sz w:val="17"/>
          <w:szCs w:val="17"/>
          <w:lang w:val="es-ES_tradnl"/>
        </w:rPr>
        <w:t>se incluye</w:t>
      </w:r>
      <w:r w:rsidR="009F72B5" w:rsidRPr="00317BB8">
        <w:rPr>
          <w:sz w:val="17"/>
          <w:szCs w:val="17"/>
          <w:lang w:val="es-ES_tradnl"/>
        </w:rPr>
        <w:t xml:space="preserve"> </w:t>
      </w:r>
      <w:r w:rsidRPr="00317BB8">
        <w:rPr>
          <w:sz w:val="17"/>
          <w:szCs w:val="17"/>
          <w:lang w:val="es-ES_tradnl"/>
        </w:rPr>
        <w:t>información adicional</w:t>
      </w:r>
      <w:r w:rsidR="008F64FC" w:rsidRPr="00317BB8">
        <w:rPr>
          <w:sz w:val="17"/>
          <w:szCs w:val="17"/>
          <w:lang w:val="es-ES_tradnl"/>
        </w:rPr>
        <w:t xml:space="preserve"> sobre los sistemas de numer</w:t>
      </w:r>
      <w:r w:rsidR="00DB3A81" w:rsidRPr="00317BB8">
        <w:rPr>
          <w:sz w:val="17"/>
          <w:szCs w:val="17"/>
          <w:lang w:val="es-ES_tradnl"/>
        </w:rPr>
        <w:t>ación utilizados por la oficina</w:t>
      </w:r>
      <w:r w:rsidR="008F64FC" w:rsidRPr="00317BB8">
        <w:rPr>
          <w:sz w:val="17"/>
          <w:szCs w:val="17"/>
          <w:lang w:val="es-ES_tradnl"/>
        </w:rPr>
        <w:t xml:space="preserve"> XX.</w:t>
      </w:r>
    </w:p>
    <w:p w14:paraId="60B21ABA" w14:textId="448EDBA0" w:rsidR="00E53AA4" w:rsidRPr="00317BB8" w:rsidRDefault="00E36613" w:rsidP="00842435">
      <w:pPr>
        <w:pStyle w:val="ONUME"/>
        <w:numPr>
          <w:ilvl w:val="0"/>
          <w:numId w:val="0"/>
        </w:numPr>
        <w:spacing w:after="0"/>
        <w:ind w:left="5529" w:right="85"/>
        <w:jc w:val="right"/>
        <w:rPr>
          <w:sz w:val="17"/>
          <w:szCs w:val="17"/>
          <w:lang w:val="es-ES_tradnl"/>
        </w:rPr>
        <w:sectPr w:rsidR="00E53AA4" w:rsidRPr="00317BB8" w:rsidSect="00F64715">
          <w:headerReference w:type="even" r:id="rId19"/>
          <w:headerReference w:type="default" r:id="rId20"/>
          <w:footerReference w:type="default" r:id="rId21"/>
          <w:headerReference w:type="first" r:id="rId22"/>
          <w:endnotePr>
            <w:numFmt w:val="decimal"/>
          </w:endnotePr>
          <w:pgSz w:w="11907" w:h="16840" w:code="9"/>
          <w:pgMar w:top="567" w:right="1134" w:bottom="1418" w:left="1418" w:header="510" w:footer="1021" w:gutter="0"/>
          <w:cols w:space="720"/>
          <w:docGrid w:linePitch="299"/>
        </w:sectPr>
      </w:pPr>
      <w:r w:rsidRPr="00317BB8">
        <w:rPr>
          <w:sz w:val="17"/>
          <w:szCs w:val="17"/>
          <w:lang w:val="es-ES_tradnl"/>
        </w:rPr>
        <w:t xml:space="preserve">[Sigue el Anexo </w:t>
      </w:r>
      <w:r w:rsidR="00BF61DF" w:rsidRPr="00317BB8">
        <w:rPr>
          <w:sz w:val="17"/>
          <w:szCs w:val="17"/>
          <w:lang w:val="es-ES_tradnl"/>
        </w:rPr>
        <w:t>II</w:t>
      </w:r>
      <w:r w:rsidR="00837BE3" w:rsidRPr="00317BB8">
        <w:rPr>
          <w:sz w:val="17"/>
          <w:szCs w:val="17"/>
          <w:lang w:val="es-ES_tradnl"/>
        </w:rPr>
        <w:t xml:space="preserve"> de la Norma ST.37</w:t>
      </w:r>
      <w:r w:rsidR="00BF61DF" w:rsidRPr="00317BB8">
        <w:rPr>
          <w:sz w:val="17"/>
          <w:szCs w:val="17"/>
          <w:lang w:val="es-ES_tradnl"/>
        </w:rPr>
        <w:t>]</w:t>
      </w:r>
    </w:p>
    <w:p w14:paraId="3B9DCDF5" w14:textId="77777777" w:rsidR="00BF61DF" w:rsidRPr="00703040" w:rsidRDefault="00470D7B">
      <w:pPr>
        <w:widowControl w:val="0"/>
        <w:kinsoku w:val="0"/>
        <w:spacing w:after="340"/>
        <w:ind w:right="11"/>
        <w:jc w:val="center"/>
        <w:rPr>
          <w:rFonts w:eastAsia="Batang"/>
          <w:bCs/>
          <w:caps/>
          <w:sz w:val="17"/>
          <w:szCs w:val="17"/>
          <w:lang w:val="es-ES_tradnl"/>
          <w:rPrChange w:id="956" w:author="Author">
            <w:rPr>
              <w:rFonts w:eastAsia="SimSun"/>
              <w:bCs w:val="0"/>
              <w:caps w:val="0"/>
              <w:kern w:val="0"/>
              <w:sz w:val="20"/>
              <w:szCs w:val="17"/>
              <w:lang w:val="es-ES_tradnl" w:eastAsia="zh-CN"/>
            </w:rPr>
          </w:rPrChange>
        </w:rPr>
        <w:pPrChange w:id="957" w:author="Author">
          <w:pPr>
            <w:pStyle w:val="Heading1"/>
            <w:keepNext w:val="0"/>
            <w:widowControl w:val="0"/>
            <w:kinsoku w:val="0"/>
            <w:spacing w:before="0" w:after="340"/>
            <w:jc w:val="center"/>
          </w:pPr>
        </w:pPrChange>
      </w:pPr>
      <w:r w:rsidRPr="00703040">
        <w:rPr>
          <w:rFonts w:eastAsia="Batang"/>
          <w:sz w:val="17"/>
          <w:szCs w:val="17"/>
          <w:lang w:val="es-ES_tradnl"/>
          <w:rPrChange w:id="958" w:author="Author">
            <w:rPr>
              <w:rFonts w:eastAsia="SimSun"/>
              <w:bCs w:val="0"/>
              <w:caps w:val="0"/>
              <w:sz w:val="20"/>
              <w:szCs w:val="17"/>
              <w:lang w:val="es-ES_tradnl" w:eastAsia="zh-CN"/>
            </w:rPr>
          </w:rPrChange>
        </w:rPr>
        <w:t>ANEXO II</w:t>
      </w:r>
    </w:p>
    <w:p w14:paraId="2FF3025A" w14:textId="6F1BF05E" w:rsidR="00807B26" w:rsidRPr="00317BB8" w:rsidRDefault="00470D7B" w:rsidP="00215BE3">
      <w:pPr>
        <w:widowControl w:val="0"/>
        <w:kinsoku w:val="0"/>
        <w:spacing w:after="240"/>
        <w:ind w:right="11"/>
        <w:jc w:val="center"/>
        <w:rPr>
          <w:rFonts w:eastAsia="Batang"/>
          <w:sz w:val="17"/>
          <w:szCs w:val="17"/>
          <w:lang w:val="es-ES_tradnl"/>
        </w:rPr>
      </w:pPr>
      <w:r w:rsidRPr="00317BB8">
        <w:rPr>
          <w:rFonts w:eastAsia="Batang"/>
          <w:sz w:val="17"/>
          <w:szCs w:val="17"/>
          <w:lang w:val="es-ES_tradnl"/>
        </w:rPr>
        <w:t>FICHERO DE TEXTO (TXT)</w:t>
      </w:r>
    </w:p>
    <w:p w14:paraId="18AE0213" w14:textId="70D65D42" w:rsidR="00AB0121" w:rsidRPr="00317BB8" w:rsidDel="00D86BC0" w:rsidRDefault="00AB0121" w:rsidP="00215BE3">
      <w:pPr>
        <w:spacing w:after="240"/>
        <w:jc w:val="center"/>
        <w:rPr>
          <w:del w:id="959" w:author="Author"/>
          <w:rFonts w:cs="Times New Roman"/>
          <w:i/>
          <w:sz w:val="17"/>
          <w:lang w:val="es-ES_tradnl"/>
        </w:rPr>
      </w:pPr>
      <w:r w:rsidRPr="00317BB8">
        <w:rPr>
          <w:rFonts w:cs="Times New Roman"/>
          <w:i/>
          <w:sz w:val="17"/>
          <w:lang w:val="es-ES_tradnl"/>
        </w:rPr>
        <w:t xml:space="preserve">Versión </w:t>
      </w:r>
      <w:del w:id="960" w:author="Author">
        <w:r w:rsidR="000146C0" w:rsidRPr="00317BB8" w:rsidDel="00D86BC0">
          <w:rPr>
            <w:rFonts w:cs="Times New Roman"/>
            <w:i/>
            <w:sz w:val="17"/>
            <w:lang w:val="es-ES_tradnl"/>
          </w:rPr>
          <w:delText>2.</w:delText>
        </w:r>
        <w:r w:rsidR="00A93BDA" w:rsidRPr="00317BB8" w:rsidDel="00D86BC0">
          <w:rPr>
            <w:rFonts w:cs="Times New Roman"/>
            <w:i/>
            <w:sz w:val="17"/>
            <w:lang w:val="es-ES_tradnl"/>
          </w:rPr>
          <w:delText>2</w:delText>
        </w:r>
      </w:del>
      <w:ins w:id="961" w:author="Author">
        <w:r w:rsidR="00D86BC0" w:rsidRPr="00317BB8">
          <w:rPr>
            <w:rFonts w:cs="Times New Roman"/>
            <w:i/>
            <w:sz w:val="17"/>
            <w:lang w:val="es-ES_tradnl"/>
          </w:rPr>
          <w:t>3.0</w:t>
        </w:r>
      </w:ins>
    </w:p>
    <w:p w14:paraId="66926266" w14:textId="42FA72C4" w:rsidR="00976E96" w:rsidRPr="00317BB8" w:rsidRDefault="006E02A5" w:rsidP="00215BE3">
      <w:pPr>
        <w:spacing w:after="240"/>
        <w:jc w:val="center"/>
        <w:rPr>
          <w:rFonts w:cs="Times New Roman"/>
          <w:i/>
          <w:sz w:val="17"/>
          <w:lang w:val="es-ES_tradnl"/>
        </w:rPr>
      </w:pPr>
      <w:r w:rsidRPr="00317BB8">
        <w:rPr>
          <w:rFonts w:cs="Times New Roman"/>
          <w:i/>
          <w:sz w:val="17"/>
          <w:lang w:val="es-ES_tradnl"/>
        </w:rPr>
        <w:t>Propuesta presentada para su aprobación</w:t>
      </w:r>
      <w:r w:rsidR="00CF0D0D" w:rsidRPr="00317BB8">
        <w:rPr>
          <w:rFonts w:cs="Times New Roman"/>
          <w:i/>
          <w:sz w:val="17"/>
          <w:lang w:val="es-ES_tradnl"/>
        </w:rPr>
        <w:t xml:space="preserve"> por el Comité de Normas Técnicas de la OMPI (CWS) </w:t>
      </w:r>
      <w:r w:rsidR="00CF0D0D" w:rsidRPr="00317BB8">
        <w:rPr>
          <w:rFonts w:cs="Times New Roman"/>
          <w:i/>
          <w:sz w:val="17"/>
          <w:lang w:val="es-ES_tradnl"/>
        </w:rPr>
        <w:br/>
        <w:t xml:space="preserve">en su </w:t>
      </w:r>
      <w:r w:rsidRPr="00317BB8">
        <w:rPr>
          <w:rFonts w:cs="Times New Roman"/>
          <w:i/>
          <w:sz w:val="17"/>
          <w:lang w:val="es-ES_tradnl"/>
        </w:rPr>
        <w:t xml:space="preserve">decimotercera </w:t>
      </w:r>
      <w:r w:rsidR="00CF0D0D" w:rsidRPr="00317BB8">
        <w:rPr>
          <w:rFonts w:cs="Times New Roman"/>
          <w:i/>
          <w:sz w:val="17"/>
          <w:lang w:val="es-ES_tradnl"/>
        </w:rPr>
        <w:t>sesión</w:t>
      </w:r>
    </w:p>
    <w:p w14:paraId="18D5D88C" w14:textId="4CAFC286" w:rsidR="002B7129" w:rsidRPr="00317BB8" w:rsidRDefault="002B7129" w:rsidP="00215BE3">
      <w:pPr>
        <w:pStyle w:val="ListParagraph"/>
        <w:numPr>
          <w:ilvl w:val="0"/>
          <w:numId w:val="19"/>
        </w:numPr>
        <w:spacing w:before="120" w:after="120"/>
        <w:ind w:left="426" w:hanging="426"/>
        <w:contextualSpacing w:val="0"/>
        <w:rPr>
          <w:sz w:val="17"/>
          <w:szCs w:val="17"/>
          <w:lang w:val="es-ES_tradnl"/>
        </w:rPr>
      </w:pPr>
      <w:r w:rsidRPr="00317BB8">
        <w:rPr>
          <w:sz w:val="17"/>
          <w:szCs w:val="17"/>
          <w:lang w:val="es-ES_tradnl"/>
        </w:rPr>
        <w:t>La estructura de texto de</w:t>
      </w:r>
      <w:r w:rsidR="00DB3A81" w:rsidRPr="00317BB8">
        <w:rPr>
          <w:sz w:val="17"/>
          <w:szCs w:val="17"/>
          <w:lang w:val="es-ES_tradnl"/>
        </w:rPr>
        <w:t>l fichero de referencia enumera</w:t>
      </w:r>
      <w:r w:rsidR="00B77D30" w:rsidRPr="00317BB8">
        <w:rPr>
          <w:sz w:val="17"/>
          <w:szCs w:val="17"/>
          <w:lang w:val="es-ES_tradnl"/>
        </w:rPr>
        <w:t xml:space="preserve"> en una sola línea </w:t>
      </w:r>
      <w:r w:rsidR="00DB3A81" w:rsidRPr="00317BB8">
        <w:rPr>
          <w:sz w:val="17"/>
          <w:szCs w:val="17"/>
          <w:lang w:val="es-ES_tradnl"/>
        </w:rPr>
        <w:t>para cada registro de publicación el</w:t>
      </w:r>
      <w:r w:rsidR="00B77D30" w:rsidRPr="00317BB8">
        <w:rPr>
          <w:sz w:val="17"/>
          <w:szCs w:val="17"/>
          <w:lang w:val="es-ES_tradnl"/>
        </w:rPr>
        <w:t xml:space="preserve"> conjunto mínimo de </w:t>
      </w:r>
      <w:r w:rsidR="00B052C0" w:rsidRPr="00317BB8">
        <w:rPr>
          <w:sz w:val="17"/>
          <w:szCs w:val="17"/>
          <w:lang w:val="es-ES_tradnl"/>
        </w:rPr>
        <w:t>elementos de datos</w:t>
      </w:r>
      <w:r w:rsidR="00BF302B" w:rsidRPr="00317BB8">
        <w:rPr>
          <w:sz w:val="17"/>
          <w:szCs w:val="17"/>
          <w:lang w:val="es-ES_tradnl"/>
        </w:rPr>
        <w:t>,</w:t>
      </w:r>
      <w:r w:rsidR="00B052C0" w:rsidRPr="00317BB8">
        <w:rPr>
          <w:sz w:val="17"/>
          <w:szCs w:val="17"/>
          <w:lang w:val="es-ES_tradnl"/>
        </w:rPr>
        <w:t xml:space="preserve"> </w:t>
      </w:r>
      <w:r w:rsidRPr="00317BB8">
        <w:rPr>
          <w:sz w:val="17"/>
          <w:szCs w:val="17"/>
          <w:lang w:val="es-ES_tradnl"/>
        </w:rPr>
        <w:t xml:space="preserve">el elemento </w:t>
      </w:r>
      <w:r w:rsidR="00DB3A81" w:rsidRPr="00317BB8">
        <w:rPr>
          <w:sz w:val="17"/>
          <w:szCs w:val="17"/>
          <w:lang w:val="es-ES_tradnl"/>
        </w:rPr>
        <w:t>opcional</w:t>
      </w:r>
      <w:r w:rsidR="00BD29C3" w:rsidRPr="00317BB8">
        <w:rPr>
          <w:sz w:val="17"/>
          <w:szCs w:val="17"/>
          <w:lang w:val="es-ES_tradnl"/>
        </w:rPr>
        <w:t xml:space="preserve"> correspondiente al</w:t>
      </w:r>
      <w:r w:rsidR="00DB3A81" w:rsidRPr="00317BB8">
        <w:rPr>
          <w:sz w:val="17"/>
          <w:szCs w:val="17"/>
          <w:lang w:val="es-ES_tradnl"/>
        </w:rPr>
        <w:t xml:space="preserve"> </w:t>
      </w:r>
      <w:r w:rsidRPr="00317BB8">
        <w:rPr>
          <w:sz w:val="17"/>
          <w:szCs w:val="17"/>
          <w:lang w:val="es-ES_tradnl"/>
        </w:rPr>
        <w:t>código de excepción de publicación</w:t>
      </w:r>
      <w:r w:rsidR="00B052C0" w:rsidRPr="00317BB8">
        <w:rPr>
          <w:sz w:val="17"/>
          <w:szCs w:val="17"/>
          <w:lang w:val="es-ES_tradnl"/>
        </w:rPr>
        <w:t xml:space="preserve"> y los </w:t>
      </w:r>
      <w:ins w:id="962" w:author="Author">
        <w:r w:rsidR="008C663B" w:rsidRPr="00317BB8">
          <w:rPr>
            <w:sz w:val="17"/>
            <w:szCs w:val="17"/>
            <w:lang w:val="es-ES_tradnl"/>
          </w:rPr>
          <w:t xml:space="preserve">indicadores </w:t>
        </w:r>
      </w:ins>
      <w:del w:id="963" w:author="Author">
        <w:r w:rsidR="00B052C0" w:rsidRPr="00317BB8" w:rsidDel="008C663B">
          <w:rPr>
            <w:sz w:val="17"/>
            <w:szCs w:val="17"/>
            <w:lang w:val="es-ES_tradnl"/>
          </w:rPr>
          <w:delText xml:space="preserve">elementos </w:delText>
        </w:r>
      </w:del>
      <w:r w:rsidR="00B052C0" w:rsidRPr="00317BB8">
        <w:rPr>
          <w:sz w:val="17"/>
          <w:szCs w:val="17"/>
          <w:lang w:val="es-ES_tradnl"/>
        </w:rPr>
        <w:t xml:space="preserve">opcionales </w:t>
      </w:r>
      <w:ins w:id="964" w:author="Author">
        <w:r w:rsidR="008C663B" w:rsidRPr="00317BB8">
          <w:rPr>
            <w:sz w:val="17"/>
            <w:szCs w:val="17"/>
            <w:lang w:val="es-ES_tradnl"/>
          </w:rPr>
          <w:t xml:space="preserve">de texto susceptible de búsqueda </w:t>
        </w:r>
      </w:ins>
      <w:r w:rsidR="00BF302B" w:rsidRPr="00317BB8">
        <w:rPr>
          <w:sz w:val="17"/>
          <w:szCs w:val="17"/>
          <w:lang w:val="es-ES_tradnl"/>
        </w:rPr>
        <w:t xml:space="preserve">correspondientes a los </w:t>
      </w:r>
      <w:ins w:id="965" w:author="Author">
        <w:r w:rsidR="008C663B" w:rsidRPr="00317BB8">
          <w:rPr>
            <w:sz w:val="17"/>
            <w:szCs w:val="17"/>
            <w:lang w:val="es-ES_tradnl"/>
          </w:rPr>
          <w:t xml:space="preserve">elementos del </w:t>
        </w:r>
      </w:ins>
      <w:del w:id="966" w:author="Author">
        <w:r w:rsidR="00BF302B" w:rsidRPr="00317BB8" w:rsidDel="008C663B">
          <w:rPr>
            <w:sz w:val="17"/>
            <w:szCs w:val="17"/>
            <w:lang w:val="es-ES_tradnl"/>
          </w:rPr>
          <w:delText xml:space="preserve">códigos de indicación de si el </w:delText>
        </w:r>
      </w:del>
      <w:r w:rsidR="00BF302B" w:rsidRPr="00317BB8">
        <w:rPr>
          <w:sz w:val="17"/>
          <w:szCs w:val="17"/>
          <w:lang w:val="es-ES_tradnl"/>
        </w:rPr>
        <w:t xml:space="preserve">resumen, la descripción y las reivindicaciones </w:t>
      </w:r>
      <w:del w:id="967" w:author="Author">
        <w:r w:rsidR="00BF302B" w:rsidRPr="00317BB8" w:rsidDel="008C663B">
          <w:rPr>
            <w:sz w:val="17"/>
            <w:szCs w:val="17"/>
            <w:lang w:val="es-ES_tradnl"/>
          </w:rPr>
          <w:delText>son</w:delText>
        </w:r>
        <w:r w:rsidR="00B052C0" w:rsidRPr="00317BB8" w:rsidDel="008C663B">
          <w:rPr>
            <w:sz w:val="17"/>
            <w:szCs w:val="17"/>
            <w:lang w:val="es-ES_tradnl"/>
          </w:rPr>
          <w:delText xml:space="preserve"> texto susceptible de búsqueda</w:delText>
        </w:r>
        <w:r w:rsidR="00DC037F" w:rsidRPr="00317BB8" w:rsidDel="008C663B">
          <w:rPr>
            <w:sz w:val="17"/>
            <w:szCs w:val="17"/>
            <w:lang w:val="es-ES_tradnl"/>
          </w:rPr>
          <w:delText xml:space="preserve"> </w:delText>
        </w:r>
      </w:del>
      <w:r w:rsidRPr="00317BB8">
        <w:rPr>
          <w:sz w:val="17"/>
          <w:szCs w:val="17"/>
          <w:lang w:val="es-ES_tradnl"/>
        </w:rPr>
        <w:t>(</w:t>
      </w:r>
      <w:del w:id="968" w:author="Author">
        <w:r w:rsidRPr="00317BB8" w:rsidDel="00B83E5B">
          <w:rPr>
            <w:sz w:val="17"/>
            <w:szCs w:val="17"/>
            <w:lang w:val="es-ES_tradnl"/>
          </w:rPr>
          <w:delText>véanse los</w:delText>
        </w:r>
      </w:del>
      <w:ins w:id="969" w:author="Author">
        <w:r w:rsidR="00B83E5B" w:rsidRPr="00317BB8">
          <w:rPr>
            <w:sz w:val="17"/>
            <w:szCs w:val="17"/>
            <w:lang w:val="es-ES_tradnl"/>
          </w:rPr>
          <w:t>véase el</w:t>
        </w:r>
      </w:ins>
      <w:r w:rsidRPr="00317BB8">
        <w:rPr>
          <w:sz w:val="17"/>
          <w:szCs w:val="17"/>
          <w:lang w:val="es-ES_tradnl"/>
        </w:rPr>
        <w:t xml:space="preserve"> </w:t>
      </w:r>
      <w:r w:rsidR="00395452" w:rsidRPr="00317BB8">
        <w:rPr>
          <w:sz w:val="17"/>
          <w:szCs w:val="17"/>
          <w:lang w:val="es-ES_tradnl"/>
        </w:rPr>
        <w:t>párrafo</w:t>
      </w:r>
      <w:del w:id="970" w:author="Author">
        <w:r w:rsidR="00395452" w:rsidRPr="00317BB8" w:rsidDel="00B83E5B">
          <w:rPr>
            <w:sz w:val="17"/>
            <w:szCs w:val="17"/>
            <w:lang w:val="es-ES_tradnl"/>
          </w:rPr>
          <w:delText>s</w:delText>
        </w:r>
      </w:del>
      <w:r w:rsidR="003C680F" w:rsidRPr="00317BB8">
        <w:rPr>
          <w:sz w:val="17"/>
          <w:szCs w:val="17"/>
          <w:lang w:val="es-ES_tradnl"/>
        </w:rPr>
        <w:t xml:space="preserve"> </w:t>
      </w:r>
      <w:del w:id="971" w:author="Author">
        <w:r w:rsidR="003C680F" w:rsidRPr="00317BB8" w:rsidDel="00B83E5B">
          <w:rPr>
            <w:sz w:val="17"/>
            <w:szCs w:val="17"/>
            <w:lang w:val="es-ES_tradnl"/>
          </w:rPr>
          <w:delText>8 y</w:delText>
        </w:r>
        <w:r w:rsidRPr="00317BB8" w:rsidDel="00B83E5B">
          <w:rPr>
            <w:sz w:val="17"/>
            <w:szCs w:val="17"/>
            <w:lang w:val="es-ES_tradnl"/>
          </w:rPr>
          <w:delText xml:space="preserve"> </w:delText>
        </w:r>
        <w:r w:rsidR="00B052C0" w:rsidRPr="00317BB8" w:rsidDel="00B83E5B">
          <w:rPr>
            <w:sz w:val="17"/>
            <w:szCs w:val="17"/>
            <w:lang w:val="es-ES_tradnl"/>
          </w:rPr>
          <w:delText xml:space="preserve">9 </w:delText>
        </w:r>
      </w:del>
      <w:ins w:id="972" w:author="Author">
        <w:r w:rsidR="00B83E5B" w:rsidRPr="00317BB8">
          <w:rPr>
            <w:sz w:val="17"/>
            <w:szCs w:val="17"/>
            <w:lang w:val="es-ES_tradnl"/>
          </w:rPr>
          <w:t>7</w:t>
        </w:r>
      </w:ins>
      <w:r w:rsidR="003C680F" w:rsidRPr="00317BB8">
        <w:rPr>
          <w:sz w:val="17"/>
          <w:szCs w:val="17"/>
          <w:lang w:val="es-ES_tradnl"/>
        </w:rPr>
        <w:t xml:space="preserve"> del cuerpo principal del presente documento</w:t>
      </w:r>
      <w:r w:rsidRPr="00317BB8">
        <w:rPr>
          <w:sz w:val="17"/>
          <w:szCs w:val="17"/>
          <w:lang w:val="es-ES_tradnl"/>
        </w:rPr>
        <w:t>), separados por coma (preferido)</w:t>
      </w:r>
      <w:del w:id="973" w:author="Author">
        <w:r w:rsidRPr="00317BB8" w:rsidDel="0058445C">
          <w:rPr>
            <w:sz w:val="17"/>
            <w:szCs w:val="17"/>
            <w:lang w:val="es-ES_tradnl"/>
          </w:rPr>
          <w:delText>, espacio</w:delText>
        </w:r>
      </w:del>
      <w:r w:rsidRPr="00317BB8">
        <w:rPr>
          <w:sz w:val="17"/>
          <w:szCs w:val="17"/>
          <w:lang w:val="es-ES_tradnl"/>
        </w:rPr>
        <w:t xml:space="preserve"> o punto y coma, </w:t>
      </w:r>
      <w:r w:rsidR="00B77D30" w:rsidRPr="00317BB8">
        <w:rPr>
          <w:sz w:val="17"/>
          <w:szCs w:val="17"/>
          <w:lang w:val="es-ES_tradnl"/>
        </w:rPr>
        <w:t>así como</w:t>
      </w:r>
      <w:r w:rsidRPr="00317BB8">
        <w:rPr>
          <w:sz w:val="17"/>
          <w:szCs w:val="17"/>
          <w:lang w:val="es-ES_tradnl"/>
        </w:rPr>
        <w:t xml:space="preserve"> un </w:t>
      </w:r>
      <w:r w:rsidR="00AB0121" w:rsidRPr="00317BB8">
        <w:rPr>
          <w:sz w:val="17"/>
          <w:szCs w:val="17"/>
          <w:lang w:val="es-ES_tradnl"/>
        </w:rPr>
        <w:t>“</w:t>
      </w:r>
      <w:r w:rsidRPr="00317BB8">
        <w:rPr>
          <w:sz w:val="17"/>
          <w:szCs w:val="17"/>
          <w:lang w:val="es-ES_tradnl"/>
        </w:rPr>
        <w:t>retorno de carro</w:t>
      </w:r>
      <w:r w:rsidR="00AB0121" w:rsidRPr="00317BB8">
        <w:rPr>
          <w:sz w:val="17"/>
          <w:szCs w:val="17"/>
          <w:lang w:val="es-ES_tradnl"/>
        </w:rPr>
        <w:t xml:space="preserve"> y salto de línea”</w:t>
      </w:r>
      <w:r w:rsidRPr="00317BB8">
        <w:rPr>
          <w:sz w:val="17"/>
          <w:szCs w:val="17"/>
          <w:lang w:val="es-ES_tradnl"/>
        </w:rPr>
        <w:t xml:space="preserve"> </w:t>
      </w:r>
      <w:del w:id="974" w:author="Author">
        <w:r w:rsidRPr="00317BB8" w:rsidDel="0058445C">
          <w:rPr>
            <w:sz w:val="17"/>
            <w:szCs w:val="17"/>
            <w:lang w:val="es-ES_tradnl"/>
          </w:rPr>
          <w:delText xml:space="preserve">(carácter CRLF) </w:delText>
        </w:r>
      </w:del>
      <w:ins w:id="975" w:author="Author">
        <w:r w:rsidR="0058445C" w:rsidRPr="00317BB8">
          <w:rPr>
            <w:sz w:val="17"/>
            <w:szCs w:val="17"/>
            <w:lang w:val="es-ES_tradnl"/>
          </w:rPr>
          <w:t xml:space="preserve">o carácter equivalente de fin de línea </w:t>
        </w:r>
      </w:ins>
      <w:r w:rsidRPr="00317BB8">
        <w:rPr>
          <w:sz w:val="17"/>
          <w:szCs w:val="17"/>
          <w:lang w:val="es-ES_tradnl"/>
        </w:rPr>
        <w:t xml:space="preserve">para </w:t>
      </w:r>
      <w:del w:id="976" w:author="Author">
        <w:r w:rsidRPr="00317BB8" w:rsidDel="008C663B">
          <w:rPr>
            <w:sz w:val="17"/>
            <w:szCs w:val="17"/>
            <w:lang w:val="es-ES_tradnl"/>
          </w:rPr>
          <w:delText xml:space="preserve">representar </w:delText>
        </w:r>
      </w:del>
      <w:ins w:id="977" w:author="Author">
        <w:r w:rsidR="008C663B" w:rsidRPr="00317BB8">
          <w:rPr>
            <w:sz w:val="17"/>
            <w:szCs w:val="17"/>
            <w:lang w:val="es-ES_tradnl"/>
          </w:rPr>
          <w:t xml:space="preserve">señalar </w:t>
        </w:r>
      </w:ins>
      <w:r w:rsidRPr="00317BB8">
        <w:rPr>
          <w:sz w:val="17"/>
          <w:szCs w:val="17"/>
          <w:lang w:val="es-ES_tradnl"/>
        </w:rPr>
        <w:t>el final de cada registro.</w:t>
      </w:r>
      <w:r w:rsidR="00DB3A81" w:rsidRPr="00317BB8">
        <w:rPr>
          <w:sz w:val="17"/>
          <w:szCs w:val="17"/>
          <w:lang w:val="es-ES_tradnl"/>
        </w:rPr>
        <w:t xml:space="preserve"> </w:t>
      </w:r>
    </w:p>
    <w:p w14:paraId="5EE11F24" w14:textId="4E60E4C9" w:rsidR="00807B26" w:rsidRPr="00133664" w:rsidRDefault="000D070B" w:rsidP="00215BE3">
      <w:pPr>
        <w:pStyle w:val="ListParagraph"/>
        <w:numPr>
          <w:ilvl w:val="0"/>
          <w:numId w:val="19"/>
        </w:numPr>
        <w:spacing w:before="120" w:after="120"/>
        <w:ind w:left="426" w:hanging="426"/>
        <w:contextualSpacing w:val="0"/>
        <w:rPr>
          <w:sz w:val="17"/>
          <w:szCs w:val="17"/>
          <w:lang w:val="fr-FR"/>
        </w:rPr>
      </w:pPr>
      <w:r w:rsidRPr="00133664">
        <w:rPr>
          <w:sz w:val="17"/>
          <w:szCs w:val="17"/>
          <w:lang w:val="fr-FR"/>
        </w:rPr>
        <w:t>Estructura de datos</w:t>
      </w:r>
      <w:ins w:id="978" w:author="Author">
        <w:r w:rsidR="00FA031E" w:rsidRPr="00133664">
          <w:rPr>
            <w:sz w:val="17"/>
            <w:szCs w:val="17"/>
            <w:lang w:val="fr-FR"/>
          </w:rPr>
          <w:t xml:space="preserve"> para los componentes obligatorios e indicadores opcionales </w:t>
        </w:r>
        <w:r w:rsidR="004A68E1" w:rsidRPr="00133664">
          <w:rPr>
            <w:sz w:val="17"/>
            <w:szCs w:val="17"/>
            <w:lang w:val="fr-FR"/>
          </w:rPr>
          <w:t xml:space="preserve">de texto susceptible </w:t>
        </w:r>
        <w:r w:rsidR="00FA031E" w:rsidRPr="00133664">
          <w:rPr>
            <w:sz w:val="17"/>
            <w:szCs w:val="17"/>
            <w:lang w:val="fr-FR"/>
          </w:rPr>
          <w:t>de búsqueda</w:t>
        </w:r>
      </w:ins>
      <w:r w:rsidR="00807B26" w:rsidRPr="00133664">
        <w:rPr>
          <w:sz w:val="17"/>
          <w:szCs w:val="17"/>
          <w:lang w:val="fr-FR"/>
        </w:rPr>
        <w:t>:</w:t>
      </w:r>
      <w:r w:rsidR="009567B5" w:rsidRPr="00133664">
        <w:rPr>
          <w:sz w:val="17"/>
          <w:szCs w:val="17"/>
          <w:lang w:val="fr-FR"/>
        </w:rPr>
        <w:t xml:space="preserve"> </w:t>
      </w:r>
      <w:r w:rsidR="00807B26" w:rsidRPr="00133664">
        <w:rPr>
          <w:sz w:val="17"/>
          <w:szCs w:val="17"/>
          <w:lang w:val="fr-FR"/>
        </w:rPr>
        <w:t>&lt;publication authority&gt;,&lt;publication number&gt;,&lt;kind-of-document code&gt;,&lt;publication date&gt;,&lt;publication exception code&gt;</w:t>
      </w:r>
      <w:r w:rsidR="00A93BDA" w:rsidRPr="00133664">
        <w:rPr>
          <w:sz w:val="17"/>
          <w:szCs w:val="17"/>
          <w:lang w:val="fr-FR"/>
        </w:rPr>
        <w:t xml:space="preserve">,&lt;searchable abstract code (language codes </w:t>
      </w:r>
      <w:r w:rsidR="00BE6A63" w:rsidRPr="00133664">
        <w:rPr>
          <w:sz w:val="17"/>
          <w:szCs w:val="17"/>
          <w:lang w:val="fr-FR"/>
        </w:rPr>
        <w:t>or</w:t>
      </w:r>
      <w:r w:rsidR="00A93BDA" w:rsidRPr="00133664">
        <w:rPr>
          <w:sz w:val="17"/>
          <w:szCs w:val="17"/>
          <w:lang w:val="fr-FR"/>
        </w:rPr>
        <w:t xml:space="preserve"> N</w:t>
      </w:r>
      <w:del w:id="979" w:author="Author">
        <w:r w:rsidR="00A93BDA" w:rsidRPr="00133664" w:rsidDel="00B67F95">
          <w:rPr>
            <w:sz w:val="17"/>
            <w:szCs w:val="17"/>
            <w:lang w:val="fr-FR"/>
          </w:rPr>
          <w:delText xml:space="preserve"> </w:delText>
        </w:r>
        <w:r w:rsidR="00BE6A63" w:rsidRPr="00133664" w:rsidDel="00B67F95">
          <w:rPr>
            <w:sz w:val="17"/>
            <w:szCs w:val="17"/>
            <w:lang w:val="fr-FR"/>
          </w:rPr>
          <w:delText>or</w:delText>
        </w:r>
        <w:r w:rsidR="00A93BDA" w:rsidRPr="00133664" w:rsidDel="00B67F95">
          <w:rPr>
            <w:sz w:val="17"/>
            <w:szCs w:val="17"/>
            <w:lang w:val="fr-FR"/>
          </w:rPr>
          <w:delText xml:space="preserve"> U </w:delText>
        </w:r>
      </w:del>
      <w:r w:rsidR="00A93BDA" w:rsidRPr="00133664">
        <w:rPr>
          <w:sz w:val="17"/>
          <w:szCs w:val="17"/>
          <w:lang w:val="fr-FR"/>
        </w:rPr>
        <w:t xml:space="preserve">)&gt;, &lt;searchable description code (language codes </w:t>
      </w:r>
      <w:r w:rsidR="00BE6A63" w:rsidRPr="00133664">
        <w:rPr>
          <w:sz w:val="17"/>
          <w:szCs w:val="17"/>
          <w:lang w:val="fr-FR"/>
        </w:rPr>
        <w:t>or</w:t>
      </w:r>
      <w:r w:rsidR="00A93BDA" w:rsidRPr="00133664">
        <w:rPr>
          <w:sz w:val="17"/>
          <w:szCs w:val="17"/>
          <w:lang w:val="fr-FR"/>
        </w:rPr>
        <w:t xml:space="preserve"> N</w:t>
      </w:r>
      <w:del w:id="980" w:author="Author">
        <w:r w:rsidR="00A93BDA" w:rsidRPr="00133664" w:rsidDel="00B67F95">
          <w:rPr>
            <w:sz w:val="17"/>
            <w:szCs w:val="17"/>
            <w:lang w:val="fr-FR"/>
          </w:rPr>
          <w:delText xml:space="preserve"> </w:delText>
        </w:r>
        <w:r w:rsidR="00BE6A63" w:rsidRPr="00133664" w:rsidDel="00B67F95">
          <w:rPr>
            <w:sz w:val="17"/>
            <w:szCs w:val="17"/>
            <w:lang w:val="fr-FR"/>
          </w:rPr>
          <w:delText>or</w:delText>
        </w:r>
        <w:r w:rsidR="00A93BDA" w:rsidRPr="00133664" w:rsidDel="00B67F95">
          <w:rPr>
            <w:sz w:val="17"/>
            <w:szCs w:val="17"/>
            <w:lang w:val="fr-FR"/>
          </w:rPr>
          <w:delText xml:space="preserve"> U </w:delText>
        </w:r>
      </w:del>
      <w:r w:rsidR="00A93BDA" w:rsidRPr="00133664">
        <w:rPr>
          <w:sz w:val="17"/>
          <w:szCs w:val="17"/>
          <w:lang w:val="fr-FR"/>
        </w:rPr>
        <w:t xml:space="preserve">)&gt;, &lt;searchable claims code (language codes </w:t>
      </w:r>
      <w:r w:rsidR="00BE6A63" w:rsidRPr="00133664">
        <w:rPr>
          <w:sz w:val="17"/>
          <w:szCs w:val="17"/>
          <w:lang w:val="fr-FR"/>
        </w:rPr>
        <w:t>or</w:t>
      </w:r>
      <w:r w:rsidR="00A93BDA" w:rsidRPr="00133664">
        <w:rPr>
          <w:sz w:val="17"/>
          <w:szCs w:val="17"/>
          <w:lang w:val="fr-FR"/>
        </w:rPr>
        <w:t xml:space="preserve"> N</w:t>
      </w:r>
      <w:del w:id="981" w:author="Author">
        <w:r w:rsidR="00A93BDA" w:rsidRPr="00133664" w:rsidDel="00B67F95">
          <w:rPr>
            <w:sz w:val="17"/>
            <w:szCs w:val="17"/>
            <w:lang w:val="fr-FR"/>
          </w:rPr>
          <w:delText xml:space="preserve"> </w:delText>
        </w:r>
        <w:r w:rsidR="00BE6A63" w:rsidRPr="00133664" w:rsidDel="00B67F95">
          <w:rPr>
            <w:sz w:val="17"/>
            <w:szCs w:val="17"/>
            <w:lang w:val="fr-FR"/>
          </w:rPr>
          <w:delText>or</w:delText>
        </w:r>
        <w:r w:rsidR="00A93BDA" w:rsidRPr="00133664" w:rsidDel="00B67F95">
          <w:rPr>
            <w:sz w:val="17"/>
            <w:szCs w:val="17"/>
            <w:lang w:val="fr-FR"/>
          </w:rPr>
          <w:delText xml:space="preserve"> U </w:delText>
        </w:r>
      </w:del>
      <w:r w:rsidR="00A93BDA" w:rsidRPr="00133664">
        <w:rPr>
          <w:sz w:val="17"/>
          <w:szCs w:val="17"/>
          <w:lang w:val="fr-FR"/>
        </w:rPr>
        <w:t xml:space="preserve">)&gt; </w:t>
      </w:r>
      <w:r w:rsidR="00807B26" w:rsidRPr="00133664">
        <w:rPr>
          <w:sz w:val="17"/>
          <w:szCs w:val="17"/>
          <w:lang w:val="fr-FR"/>
        </w:rPr>
        <w:t>&lt;CRLF&gt;.</w:t>
      </w:r>
    </w:p>
    <w:p w14:paraId="4D969FBF" w14:textId="48CDA673" w:rsidR="00355C6C" w:rsidRPr="00703040" w:rsidRDefault="00CA1422" w:rsidP="00215BE3">
      <w:pPr>
        <w:pStyle w:val="ListParagraph"/>
        <w:numPr>
          <w:ilvl w:val="0"/>
          <w:numId w:val="19"/>
        </w:numPr>
        <w:spacing w:before="120" w:after="120"/>
        <w:ind w:left="426" w:hanging="426"/>
        <w:rPr>
          <w:ins w:id="982" w:author="Author"/>
          <w:rFonts w:ascii="Courier New" w:hAnsi="Courier New" w:cs="Courier New"/>
          <w:sz w:val="16"/>
          <w:szCs w:val="16"/>
          <w:lang w:val="fr-FR"/>
          <w:rPrChange w:id="983" w:author="Author">
            <w:rPr>
              <w:ins w:id="984" w:author="Author"/>
              <w:rFonts w:ascii="Courier New" w:hAnsi="Courier New" w:cs="Courier New"/>
              <w:sz w:val="16"/>
              <w:szCs w:val="16"/>
            </w:rPr>
          </w:rPrChange>
        </w:rPr>
      </w:pPr>
      <w:ins w:id="985" w:author="Author">
        <w:r w:rsidRPr="00703040">
          <w:rPr>
            <w:sz w:val="17"/>
            <w:szCs w:val="17"/>
            <w:lang w:val="fr-FR"/>
            <w:rPrChange w:id="986" w:author="Author">
              <w:rPr>
                <w:lang w:val="es-ES_tradnl"/>
              </w:rPr>
            </w:rPrChange>
          </w:rPr>
          <w:t>Estructura de</w:t>
        </w:r>
        <w:r w:rsidRPr="00133664">
          <w:rPr>
            <w:sz w:val="17"/>
            <w:szCs w:val="17"/>
            <w:lang w:val="fr-FR"/>
          </w:rPr>
          <w:t xml:space="preserve"> datos </w:t>
        </w:r>
        <w:r w:rsidR="008B0D8E" w:rsidRPr="00133664">
          <w:rPr>
            <w:sz w:val="17"/>
            <w:szCs w:val="17"/>
            <w:lang w:val="fr-FR"/>
          </w:rPr>
          <w:t>que incluye todos los componentes opcionales permitidos</w:t>
        </w:r>
        <w:r w:rsidR="00355C6C" w:rsidRPr="00703040">
          <w:rPr>
            <w:sz w:val="17"/>
            <w:szCs w:val="17"/>
            <w:lang w:val="fr-FR"/>
            <w:rPrChange w:id="987" w:author="Author">
              <w:rPr>
                <w:szCs w:val="17"/>
              </w:rPr>
            </w:rPrChange>
          </w:rPr>
          <w:t>:</w:t>
        </w:r>
        <w:r w:rsidR="00355C6C" w:rsidRPr="00703040">
          <w:rPr>
            <w:rFonts w:ascii="Courier New" w:hAnsi="Courier New" w:cs="Courier New"/>
            <w:szCs w:val="17"/>
            <w:lang w:val="fr-FR"/>
            <w:rPrChange w:id="988" w:author="Author">
              <w:rPr/>
            </w:rPrChange>
          </w:rPr>
          <w:t xml:space="preserve"> </w:t>
        </w:r>
        <w:r w:rsidR="00355C6C" w:rsidRPr="00703040">
          <w:rPr>
            <w:rFonts w:ascii="Courier New" w:hAnsi="Courier New" w:cs="Courier New"/>
            <w:sz w:val="16"/>
            <w:szCs w:val="16"/>
            <w:lang w:val="fr-FR"/>
            <w:rPrChange w:id="989" w:author="Author">
              <w:rPr/>
            </w:rPrChange>
          </w:rPr>
          <w:t>&lt;publication authority&gt;,&lt;publication number&gt;,&lt;kind-of-document code&gt;,&lt;publication date&gt;,&lt;publication exception code&gt;, &lt;application authority&gt;,&lt;application number&gt;,&lt;filing date&gt;, &lt;searchable abstract code (language codes or N)&gt;, &lt;searchable description code (language codes or N )&gt;, &lt;searchable claims code (language codes or N )&gt; &lt;CRLF&gt;.</w:t>
        </w:r>
      </w:ins>
    </w:p>
    <w:p w14:paraId="24D525A9" w14:textId="77777777" w:rsidR="001836F3" w:rsidRPr="00703040" w:rsidRDefault="001836F3">
      <w:pPr>
        <w:pStyle w:val="ListParagraph"/>
        <w:spacing w:before="120" w:after="120"/>
        <w:ind w:left="426" w:hanging="426"/>
        <w:rPr>
          <w:ins w:id="990" w:author="Author"/>
          <w:rFonts w:ascii="Courier New" w:hAnsi="Courier New" w:cs="Courier New"/>
          <w:sz w:val="16"/>
          <w:szCs w:val="16"/>
          <w:lang w:val="fr-FR"/>
          <w:rPrChange w:id="991" w:author="Author">
            <w:rPr>
              <w:ins w:id="992" w:author="Author"/>
              <w:rFonts w:ascii="Courier New" w:hAnsi="Courier New" w:cs="Courier New"/>
              <w:szCs w:val="17"/>
            </w:rPr>
          </w:rPrChange>
        </w:rPr>
        <w:pPrChange w:id="993" w:author="Author">
          <w:pPr>
            <w:pStyle w:val="ListParagraph"/>
            <w:numPr>
              <w:numId w:val="19"/>
            </w:numPr>
            <w:spacing w:before="120" w:after="120"/>
            <w:ind w:hanging="360"/>
          </w:pPr>
        </w:pPrChange>
      </w:pPr>
    </w:p>
    <w:p w14:paraId="00BB4155" w14:textId="0F6FF444" w:rsidR="00A93BDA" w:rsidRPr="00317BB8" w:rsidRDefault="00A93BDA" w:rsidP="00215BE3">
      <w:pPr>
        <w:pStyle w:val="ListParagraph"/>
        <w:numPr>
          <w:ilvl w:val="0"/>
          <w:numId w:val="19"/>
        </w:numPr>
        <w:spacing w:before="120" w:after="120"/>
        <w:ind w:left="426" w:hanging="426"/>
        <w:contextualSpacing w:val="0"/>
        <w:rPr>
          <w:sz w:val="17"/>
          <w:szCs w:val="17"/>
          <w:lang w:val="es-ES_tradnl"/>
        </w:rPr>
      </w:pPr>
      <w:r w:rsidRPr="00317BB8">
        <w:rPr>
          <w:sz w:val="17"/>
          <w:szCs w:val="17"/>
          <w:lang w:val="es-ES_tradnl"/>
        </w:rPr>
        <w:t xml:space="preserve">Los códigos “N” </w:t>
      </w:r>
      <w:del w:id="994" w:author="Author">
        <w:r w:rsidRPr="00317BB8" w:rsidDel="001836F3">
          <w:rPr>
            <w:sz w:val="17"/>
            <w:szCs w:val="17"/>
            <w:lang w:val="es-ES_tradnl"/>
          </w:rPr>
          <w:delText xml:space="preserve">y “U” </w:delText>
        </w:r>
      </w:del>
      <w:r w:rsidRPr="00317BB8">
        <w:rPr>
          <w:sz w:val="17"/>
          <w:szCs w:val="17"/>
          <w:lang w:val="es-ES_tradnl"/>
        </w:rPr>
        <w:t>en los elementos &lt;</w:t>
      </w:r>
      <w:r w:rsidR="005A7E6E" w:rsidRPr="00317BB8">
        <w:rPr>
          <w:sz w:val="17"/>
          <w:szCs w:val="17"/>
          <w:lang w:val="es-ES_tradnl"/>
        </w:rPr>
        <w:t>searchable description code</w:t>
      </w:r>
      <w:r w:rsidRPr="00317BB8">
        <w:rPr>
          <w:sz w:val="17"/>
          <w:szCs w:val="17"/>
          <w:lang w:val="es-ES_tradnl"/>
        </w:rPr>
        <w:t>&gt;, &lt;</w:t>
      </w:r>
      <w:r w:rsidR="005A7E6E" w:rsidRPr="00317BB8">
        <w:rPr>
          <w:sz w:val="17"/>
          <w:szCs w:val="17"/>
          <w:lang w:val="es-ES_tradnl"/>
        </w:rPr>
        <w:t>searchable claims code</w:t>
      </w:r>
      <w:r w:rsidR="00634CA2" w:rsidRPr="00317BB8">
        <w:rPr>
          <w:sz w:val="17"/>
          <w:szCs w:val="17"/>
          <w:lang w:val="es-ES_tradnl"/>
        </w:rPr>
        <w:t>&gt; &lt;</w:t>
      </w:r>
      <w:r w:rsidR="005A7E6E" w:rsidRPr="00317BB8">
        <w:rPr>
          <w:sz w:val="17"/>
          <w:szCs w:val="17"/>
          <w:lang w:val="es-ES_tradnl"/>
        </w:rPr>
        <w:t>searchable abstract code</w:t>
      </w:r>
      <w:r w:rsidRPr="00317BB8">
        <w:rPr>
          <w:sz w:val="17"/>
          <w:szCs w:val="17"/>
          <w:lang w:val="es-ES_tradnl"/>
        </w:rPr>
        <w:t>&gt; significan “No</w:t>
      </w:r>
      <w:r w:rsidR="005A7E6E" w:rsidRPr="00317BB8">
        <w:rPr>
          <w:sz w:val="17"/>
          <w:szCs w:val="17"/>
          <w:lang w:val="es-ES_tradnl"/>
        </w:rPr>
        <w:t>t available</w:t>
      </w:r>
      <w:r w:rsidRPr="00317BB8">
        <w:rPr>
          <w:sz w:val="17"/>
          <w:szCs w:val="17"/>
          <w:lang w:val="es-ES_tradnl"/>
        </w:rPr>
        <w:t>”</w:t>
      </w:r>
      <w:del w:id="995" w:author="Author">
        <w:r w:rsidRPr="00317BB8" w:rsidDel="001836F3">
          <w:rPr>
            <w:sz w:val="17"/>
            <w:szCs w:val="17"/>
            <w:lang w:val="es-ES_tradnl"/>
          </w:rPr>
          <w:delText xml:space="preserve"> y “</w:delText>
        </w:r>
        <w:r w:rsidR="005A7E6E" w:rsidRPr="00317BB8" w:rsidDel="001836F3">
          <w:rPr>
            <w:sz w:val="17"/>
            <w:szCs w:val="17"/>
            <w:lang w:val="es-ES_tradnl"/>
          </w:rPr>
          <w:delText>Unknown</w:delText>
        </w:r>
        <w:r w:rsidRPr="00317BB8" w:rsidDel="001836F3">
          <w:rPr>
            <w:sz w:val="17"/>
            <w:szCs w:val="17"/>
            <w:lang w:val="es-ES_tradnl"/>
          </w:rPr>
          <w:delText>”</w:delText>
        </w:r>
      </w:del>
      <w:r w:rsidRPr="00317BB8">
        <w:rPr>
          <w:sz w:val="17"/>
          <w:szCs w:val="17"/>
          <w:lang w:val="es-ES_tradnl"/>
        </w:rPr>
        <w:t>, respectivamente. Los códigos “</w:t>
      </w:r>
      <w:r w:rsidR="005A7E6E" w:rsidRPr="00317BB8">
        <w:rPr>
          <w:sz w:val="17"/>
          <w:szCs w:val="17"/>
          <w:lang w:val="es-ES_tradnl"/>
        </w:rPr>
        <w:t>language code</w:t>
      </w:r>
      <w:r w:rsidRPr="00317BB8">
        <w:rPr>
          <w:sz w:val="17"/>
          <w:szCs w:val="17"/>
          <w:lang w:val="es-ES_tradnl"/>
        </w:rPr>
        <w:t xml:space="preserve">”, </w:t>
      </w:r>
      <w:ins w:id="996" w:author="Author">
        <w:r w:rsidR="001836F3" w:rsidRPr="00317BB8">
          <w:rPr>
            <w:sz w:val="17"/>
            <w:szCs w:val="17"/>
            <w:lang w:val="es-ES_tradnl"/>
          </w:rPr>
          <w:t xml:space="preserve">por ejemplo, “en” y </w:t>
        </w:r>
      </w:ins>
      <w:r w:rsidRPr="00317BB8">
        <w:rPr>
          <w:sz w:val="17"/>
          <w:szCs w:val="17"/>
          <w:lang w:val="es-ES_tradnl"/>
        </w:rPr>
        <w:t>“N”</w:t>
      </w:r>
      <w:del w:id="997" w:author="Author">
        <w:r w:rsidRPr="00317BB8" w:rsidDel="001836F3">
          <w:rPr>
            <w:sz w:val="17"/>
            <w:szCs w:val="17"/>
            <w:lang w:val="es-ES_tradnl"/>
          </w:rPr>
          <w:delText xml:space="preserve"> y “U”</w:delText>
        </w:r>
      </w:del>
      <w:r w:rsidRPr="00317BB8">
        <w:rPr>
          <w:sz w:val="17"/>
          <w:szCs w:val="17"/>
          <w:lang w:val="es-ES_tradnl"/>
        </w:rPr>
        <w:t xml:space="preserve"> se representan como un sufijo del elemento correspondiente de la publicación utilizando una de las siguientes opciones, seguida de un guion:</w:t>
      </w:r>
    </w:p>
    <w:p w14:paraId="0EAD0AA2" w14:textId="3F61B5CD" w:rsidR="00A93BDA" w:rsidRPr="00317BB8" w:rsidRDefault="00A93BDA" w:rsidP="00215BE3">
      <w:pPr>
        <w:pStyle w:val="ListParagraph"/>
        <w:numPr>
          <w:ilvl w:val="2"/>
          <w:numId w:val="19"/>
        </w:numPr>
        <w:spacing w:before="120" w:after="120"/>
        <w:ind w:left="1134" w:hanging="425"/>
        <w:contextualSpacing w:val="0"/>
        <w:rPr>
          <w:sz w:val="17"/>
          <w:szCs w:val="17"/>
          <w:lang w:val="es-ES_tradnl"/>
        </w:rPr>
      </w:pPr>
      <w:r w:rsidRPr="00317BB8">
        <w:rPr>
          <w:sz w:val="17"/>
          <w:szCs w:val="17"/>
          <w:lang w:val="es-ES_tradnl"/>
        </w:rPr>
        <w:t>ABST – Resumen</w:t>
      </w:r>
    </w:p>
    <w:p w14:paraId="7388E24B" w14:textId="6954C914" w:rsidR="00A93BDA" w:rsidRPr="00317BB8" w:rsidRDefault="00A93BDA" w:rsidP="00215BE3">
      <w:pPr>
        <w:pStyle w:val="ListParagraph"/>
        <w:numPr>
          <w:ilvl w:val="2"/>
          <w:numId w:val="19"/>
        </w:numPr>
        <w:spacing w:before="120" w:after="120"/>
        <w:ind w:left="1134" w:hanging="425"/>
        <w:contextualSpacing w:val="0"/>
        <w:rPr>
          <w:sz w:val="17"/>
          <w:szCs w:val="17"/>
          <w:lang w:val="es-ES_tradnl"/>
        </w:rPr>
      </w:pPr>
      <w:r w:rsidRPr="00317BB8">
        <w:rPr>
          <w:sz w:val="17"/>
          <w:szCs w:val="17"/>
          <w:lang w:val="es-ES_tradnl"/>
        </w:rPr>
        <w:t>DESC – Descripción</w:t>
      </w:r>
    </w:p>
    <w:p w14:paraId="74B3067D" w14:textId="623088CB" w:rsidR="00A93BDA" w:rsidRPr="00317BB8" w:rsidRDefault="00A93BDA" w:rsidP="00215BE3">
      <w:pPr>
        <w:pStyle w:val="ListParagraph"/>
        <w:numPr>
          <w:ilvl w:val="2"/>
          <w:numId w:val="19"/>
        </w:numPr>
        <w:spacing w:before="120" w:after="120"/>
        <w:ind w:left="1134" w:hanging="425"/>
        <w:contextualSpacing w:val="0"/>
        <w:rPr>
          <w:sz w:val="17"/>
          <w:szCs w:val="17"/>
          <w:lang w:val="es-ES_tradnl"/>
        </w:rPr>
      </w:pPr>
      <w:r w:rsidRPr="00317BB8">
        <w:rPr>
          <w:sz w:val="17"/>
          <w:szCs w:val="17"/>
          <w:lang w:val="es-ES_tradnl"/>
        </w:rPr>
        <w:t>CLMS – Reivindicaciones</w:t>
      </w:r>
    </w:p>
    <w:p w14:paraId="0F96B24E" w14:textId="77777777" w:rsidR="003F7CDD" w:rsidRPr="00317BB8" w:rsidRDefault="00B725DE" w:rsidP="00215BE3">
      <w:pPr>
        <w:pStyle w:val="ListParagraph"/>
        <w:numPr>
          <w:ilvl w:val="0"/>
          <w:numId w:val="19"/>
        </w:numPr>
        <w:spacing w:before="120" w:after="120"/>
        <w:ind w:left="426" w:hanging="426"/>
        <w:contextualSpacing w:val="0"/>
        <w:rPr>
          <w:ins w:id="998" w:author="Author"/>
          <w:sz w:val="17"/>
          <w:szCs w:val="17"/>
          <w:lang w:val="es-ES_tradnl"/>
        </w:rPr>
      </w:pPr>
      <w:r w:rsidRPr="00317BB8">
        <w:rPr>
          <w:sz w:val="17"/>
          <w:szCs w:val="17"/>
          <w:lang w:val="es-ES_tradnl"/>
        </w:rPr>
        <w:t xml:space="preserve">Si estos elementos están disponibles en varios idiomas, </w:t>
      </w:r>
      <w:r w:rsidR="0052143D" w:rsidRPr="00317BB8">
        <w:rPr>
          <w:sz w:val="17"/>
          <w:szCs w:val="17"/>
          <w:lang w:val="es-ES_tradnl"/>
        </w:rPr>
        <w:t xml:space="preserve">las indicaciones relativas a los idiomas deben estar separadas por espacios en lugar de por el separador mencionado en el párrafo 1. </w:t>
      </w:r>
      <w:r w:rsidR="00A93BDA" w:rsidRPr="00317BB8">
        <w:rPr>
          <w:sz w:val="17"/>
          <w:szCs w:val="17"/>
          <w:lang w:val="es-ES_tradnl"/>
        </w:rPr>
        <w:t xml:space="preserve">Por ejemplo: </w:t>
      </w:r>
    </w:p>
    <w:p w14:paraId="537DC4D4" w14:textId="3EBDBA09" w:rsidR="00A93BDA" w:rsidRPr="00133664" w:rsidRDefault="00A93BDA">
      <w:pPr>
        <w:pStyle w:val="ListParagraph"/>
        <w:spacing w:before="120" w:after="120"/>
        <w:ind w:left="567" w:firstLine="567"/>
        <w:contextualSpacing w:val="0"/>
        <w:rPr>
          <w:sz w:val="17"/>
          <w:szCs w:val="17"/>
          <w:lang w:val="fr-FR"/>
        </w:rPr>
        <w:pPrChange w:id="999" w:author="Author">
          <w:pPr>
            <w:pStyle w:val="ListParagraph"/>
            <w:spacing w:before="120" w:after="120"/>
            <w:ind w:left="0"/>
            <w:contextualSpacing w:val="0"/>
          </w:pPr>
        </w:pPrChange>
      </w:pPr>
      <w:r w:rsidRPr="00133664">
        <w:rPr>
          <w:sz w:val="17"/>
          <w:szCs w:val="17"/>
          <w:lang w:val="fr-FR"/>
        </w:rPr>
        <w:t>ABST-en ABST-de ABST-fr, DESC-N, CLMS-N</w:t>
      </w:r>
    </w:p>
    <w:p w14:paraId="7D748F53" w14:textId="59994B09" w:rsidR="00807B26" w:rsidRPr="00317BB8" w:rsidRDefault="002B7129" w:rsidP="00215BE3">
      <w:pPr>
        <w:pStyle w:val="ListParagraph"/>
        <w:numPr>
          <w:ilvl w:val="0"/>
          <w:numId w:val="19"/>
        </w:numPr>
        <w:spacing w:before="120" w:after="120"/>
        <w:ind w:left="426" w:hanging="426"/>
        <w:contextualSpacing w:val="0"/>
        <w:rPr>
          <w:sz w:val="17"/>
          <w:szCs w:val="17"/>
          <w:lang w:val="es-ES_tradnl"/>
        </w:rPr>
      </w:pPr>
      <w:r w:rsidRPr="00317BB8">
        <w:rPr>
          <w:sz w:val="17"/>
          <w:szCs w:val="17"/>
          <w:lang w:val="es-ES_tradnl"/>
        </w:rPr>
        <w:t xml:space="preserve">El </w:t>
      </w:r>
      <w:r w:rsidR="00A93BDA" w:rsidRPr="00317BB8">
        <w:rPr>
          <w:sz w:val="17"/>
          <w:szCs w:val="17"/>
          <w:lang w:val="es-ES_tradnl"/>
        </w:rPr>
        <w:t xml:space="preserve">primer </w:t>
      </w:r>
      <w:r w:rsidRPr="00317BB8">
        <w:rPr>
          <w:sz w:val="17"/>
          <w:szCs w:val="17"/>
          <w:lang w:val="es-ES_tradnl"/>
        </w:rPr>
        <w:t>ejemplo ilustra un fichero de referencia</w:t>
      </w:r>
      <w:r w:rsidR="00A93BDA" w:rsidRPr="00317BB8">
        <w:rPr>
          <w:sz w:val="17"/>
          <w:szCs w:val="17"/>
          <w:lang w:val="es-ES_tradnl"/>
        </w:rPr>
        <w:t>, elaborado</w:t>
      </w:r>
      <w:r w:rsidR="003C680F" w:rsidRPr="00317BB8">
        <w:rPr>
          <w:sz w:val="17"/>
          <w:szCs w:val="17"/>
          <w:lang w:val="es-ES_tradnl"/>
        </w:rPr>
        <w:t xml:space="preserve"> con los elementos obligatorios únicamente</w:t>
      </w:r>
      <w:r w:rsidR="00A93BDA" w:rsidRPr="00317BB8">
        <w:rPr>
          <w:sz w:val="17"/>
          <w:szCs w:val="17"/>
          <w:lang w:val="es-ES_tradnl"/>
        </w:rPr>
        <w:t>,</w:t>
      </w:r>
      <w:r w:rsidRPr="00317BB8">
        <w:rPr>
          <w:sz w:val="17"/>
          <w:szCs w:val="17"/>
          <w:lang w:val="es-ES_tradnl"/>
        </w:rPr>
        <w:t xml:space="preserve"> </w:t>
      </w:r>
      <w:r w:rsidR="00DB3A81" w:rsidRPr="00317BB8">
        <w:rPr>
          <w:sz w:val="17"/>
          <w:szCs w:val="17"/>
          <w:lang w:val="es-ES_tradnl"/>
        </w:rPr>
        <w:t>representado mediante</w:t>
      </w:r>
      <w:r w:rsidRPr="00317BB8">
        <w:rPr>
          <w:sz w:val="17"/>
          <w:szCs w:val="17"/>
          <w:lang w:val="es-ES_tradnl"/>
        </w:rPr>
        <w:t xml:space="preserve"> una estructura TXT </w:t>
      </w:r>
      <w:r w:rsidR="003C680F" w:rsidRPr="00317BB8">
        <w:rPr>
          <w:sz w:val="17"/>
          <w:szCs w:val="17"/>
          <w:lang w:val="es-ES_tradnl"/>
        </w:rPr>
        <w:t>con separadores de comas</w:t>
      </w:r>
      <w:r w:rsidR="00807B26" w:rsidRPr="00317BB8">
        <w:rPr>
          <w:sz w:val="17"/>
          <w:szCs w:val="17"/>
          <w:lang w:val="es-ES_tradnl"/>
        </w:rPr>
        <w:t>:</w:t>
      </w:r>
    </w:p>
    <w:p w14:paraId="7BAB6EE4" w14:textId="77777777" w:rsidR="00807B26" w:rsidRPr="00317BB8" w:rsidRDefault="00807B26" w:rsidP="00807B26">
      <w:pPr>
        <w:ind w:left="1701"/>
        <w:rPr>
          <w:sz w:val="17"/>
          <w:szCs w:val="17"/>
          <w:lang w:val="es-ES_tradnl"/>
        </w:rPr>
      </w:pPr>
      <w:r w:rsidRPr="00317BB8">
        <w:rPr>
          <w:sz w:val="17"/>
          <w:szCs w:val="17"/>
          <w:lang w:val="es-ES_tradnl"/>
        </w:rPr>
        <w:t>...</w:t>
      </w:r>
    </w:p>
    <w:p w14:paraId="351EC179" w14:textId="77777777" w:rsidR="003C680F" w:rsidRPr="00317BB8" w:rsidRDefault="003C680F" w:rsidP="00D2360B">
      <w:pPr>
        <w:pStyle w:val="ONUME"/>
        <w:numPr>
          <w:ilvl w:val="0"/>
          <w:numId w:val="0"/>
        </w:numPr>
        <w:spacing w:after="0"/>
        <w:ind w:left="1701"/>
        <w:rPr>
          <w:color w:val="000000"/>
          <w:sz w:val="17"/>
          <w:szCs w:val="17"/>
          <w:u w:val="single"/>
          <w:lang w:val="es-ES_tradnl"/>
        </w:rPr>
      </w:pPr>
      <w:r w:rsidRPr="00317BB8">
        <w:rPr>
          <w:color w:val="000000"/>
          <w:sz w:val="17"/>
          <w:szCs w:val="17"/>
          <w:u w:val="single"/>
          <w:lang w:val="es-ES_tradnl"/>
        </w:rPr>
        <w:t>UA,1,C2,1993-04-30 &lt;CRLF&gt;</w:t>
      </w:r>
    </w:p>
    <w:p w14:paraId="77F10FCE" w14:textId="77777777" w:rsidR="003C680F" w:rsidRPr="00317BB8" w:rsidRDefault="003C680F" w:rsidP="00D2360B">
      <w:pPr>
        <w:pStyle w:val="ONUME"/>
        <w:numPr>
          <w:ilvl w:val="0"/>
          <w:numId w:val="0"/>
        </w:numPr>
        <w:spacing w:after="0"/>
        <w:ind w:left="1701"/>
        <w:rPr>
          <w:color w:val="000000"/>
          <w:sz w:val="17"/>
          <w:szCs w:val="17"/>
          <w:u w:val="single"/>
          <w:lang w:val="es-ES_tradnl"/>
        </w:rPr>
      </w:pPr>
      <w:r w:rsidRPr="00317BB8">
        <w:rPr>
          <w:color w:val="000000"/>
          <w:sz w:val="17"/>
          <w:szCs w:val="17"/>
          <w:u w:val="single"/>
          <w:lang w:val="es-ES_tradnl"/>
        </w:rPr>
        <w:t>UA,1,U,1995-06-30 &lt;CRLF&gt;</w:t>
      </w:r>
    </w:p>
    <w:p w14:paraId="75F836CD" w14:textId="77777777" w:rsidR="003C680F" w:rsidRPr="00317BB8" w:rsidRDefault="003C680F" w:rsidP="00D2360B">
      <w:pPr>
        <w:pStyle w:val="ONUME"/>
        <w:numPr>
          <w:ilvl w:val="0"/>
          <w:numId w:val="0"/>
        </w:numPr>
        <w:spacing w:after="0"/>
        <w:ind w:left="1701"/>
        <w:rPr>
          <w:color w:val="000000"/>
          <w:sz w:val="17"/>
          <w:szCs w:val="17"/>
          <w:u w:val="single"/>
          <w:lang w:val="es-ES_tradnl"/>
        </w:rPr>
      </w:pPr>
      <w:r w:rsidRPr="00317BB8">
        <w:rPr>
          <w:color w:val="000000"/>
          <w:sz w:val="17"/>
          <w:szCs w:val="17"/>
          <w:u w:val="single"/>
          <w:lang w:val="es-ES_tradnl"/>
        </w:rPr>
        <w:t>UA,2,C2,1993-04-30 &lt;CRLF&gt;</w:t>
      </w:r>
    </w:p>
    <w:p w14:paraId="4E5B3A5A" w14:textId="77777777" w:rsidR="003C680F" w:rsidRPr="00317BB8" w:rsidRDefault="003C680F" w:rsidP="00D2360B">
      <w:pPr>
        <w:pStyle w:val="ONUME"/>
        <w:numPr>
          <w:ilvl w:val="0"/>
          <w:numId w:val="0"/>
        </w:numPr>
        <w:spacing w:after="0"/>
        <w:ind w:left="1701"/>
        <w:rPr>
          <w:color w:val="000000"/>
          <w:sz w:val="17"/>
          <w:szCs w:val="17"/>
          <w:u w:val="single"/>
          <w:lang w:val="es-ES_tradnl"/>
        </w:rPr>
      </w:pPr>
      <w:r w:rsidRPr="00317BB8">
        <w:rPr>
          <w:color w:val="000000"/>
          <w:sz w:val="17"/>
          <w:szCs w:val="17"/>
          <w:u w:val="single"/>
          <w:lang w:val="es-ES_tradnl"/>
        </w:rPr>
        <w:t>UA,2,U,1995-06-30 &lt;CRLF&gt;</w:t>
      </w:r>
    </w:p>
    <w:p w14:paraId="1B7131C8" w14:textId="3F813F18" w:rsidR="00807B26" w:rsidRPr="00317BB8" w:rsidRDefault="003C680F" w:rsidP="00807B26">
      <w:pPr>
        <w:ind w:left="1701"/>
        <w:rPr>
          <w:sz w:val="17"/>
          <w:szCs w:val="17"/>
          <w:lang w:val="es-ES_tradnl"/>
        </w:rPr>
      </w:pPr>
      <w:r w:rsidRPr="00317BB8">
        <w:rPr>
          <w:color w:val="000000"/>
          <w:sz w:val="17"/>
          <w:szCs w:val="17"/>
          <w:u w:val="single"/>
          <w:lang w:val="es-ES_tradnl"/>
        </w:rPr>
        <w:t>UA,3,C2,1993-04-30 &lt;CRLF&gt;</w:t>
      </w:r>
    </w:p>
    <w:p w14:paraId="6C386CAE" w14:textId="77777777" w:rsidR="00A93BDA" w:rsidRPr="00317BB8" w:rsidRDefault="00A93BDA" w:rsidP="00807B26">
      <w:pPr>
        <w:ind w:left="1701"/>
        <w:rPr>
          <w:sz w:val="17"/>
          <w:szCs w:val="17"/>
          <w:lang w:val="es-ES_tradnl"/>
        </w:rPr>
      </w:pPr>
    </w:p>
    <w:p w14:paraId="6882F7D7" w14:textId="30A72109" w:rsidR="00A93BDA" w:rsidRPr="00317BB8" w:rsidRDefault="00A93BDA" w:rsidP="00215BE3">
      <w:pPr>
        <w:pStyle w:val="ListParagraph"/>
        <w:numPr>
          <w:ilvl w:val="0"/>
          <w:numId w:val="19"/>
        </w:numPr>
        <w:spacing w:before="120" w:after="120"/>
        <w:ind w:left="426" w:hanging="426"/>
        <w:contextualSpacing w:val="0"/>
        <w:rPr>
          <w:sz w:val="17"/>
          <w:szCs w:val="17"/>
          <w:lang w:val="es-ES_tradnl"/>
        </w:rPr>
      </w:pPr>
      <w:r w:rsidRPr="00317BB8">
        <w:rPr>
          <w:sz w:val="17"/>
          <w:szCs w:val="17"/>
          <w:lang w:val="es-ES_tradnl"/>
        </w:rPr>
        <w:t xml:space="preserve">El segundo ejemplo ilustra un fichero de referencia, </w:t>
      </w:r>
      <w:r w:rsidR="003C680F" w:rsidRPr="00317BB8">
        <w:rPr>
          <w:sz w:val="17"/>
          <w:szCs w:val="17"/>
          <w:lang w:val="es-ES_tradnl"/>
        </w:rPr>
        <w:t>elaborado con</w:t>
      </w:r>
      <w:r w:rsidRPr="00317BB8">
        <w:rPr>
          <w:sz w:val="17"/>
          <w:szCs w:val="17"/>
          <w:lang w:val="es-ES_tradnl"/>
        </w:rPr>
        <w:t xml:space="preserve"> </w:t>
      </w:r>
      <w:r w:rsidR="003C680F" w:rsidRPr="00317BB8">
        <w:rPr>
          <w:sz w:val="17"/>
          <w:szCs w:val="17"/>
          <w:lang w:val="es-ES_tradnl"/>
        </w:rPr>
        <w:t xml:space="preserve">los elementos </w:t>
      </w:r>
      <w:ins w:id="1000" w:author="Author">
        <w:r w:rsidR="006C7E59" w:rsidRPr="00317BB8">
          <w:rPr>
            <w:sz w:val="17"/>
            <w:szCs w:val="17"/>
            <w:lang w:val="es-ES_tradnl"/>
          </w:rPr>
          <w:t xml:space="preserve">indicadores </w:t>
        </w:r>
      </w:ins>
      <w:r w:rsidR="003C680F" w:rsidRPr="00317BB8">
        <w:rPr>
          <w:sz w:val="17"/>
          <w:szCs w:val="17"/>
          <w:lang w:val="es-ES_tradnl"/>
        </w:rPr>
        <w:t xml:space="preserve">opcionales correspondientes </w:t>
      </w:r>
      <w:del w:id="1001" w:author="Author">
        <w:r w:rsidR="003C680F" w:rsidRPr="00317BB8" w:rsidDel="006C7E59">
          <w:rPr>
            <w:sz w:val="17"/>
            <w:szCs w:val="17"/>
            <w:lang w:val="es-ES_tradnl"/>
          </w:rPr>
          <w:delText xml:space="preserve">a los </w:delText>
        </w:r>
        <w:r w:rsidR="003C680F" w:rsidRPr="00317BB8" w:rsidDel="004C7539">
          <w:rPr>
            <w:sz w:val="17"/>
            <w:szCs w:val="17"/>
            <w:lang w:val="es-ES_tradnl"/>
          </w:rPr>
          <w:delText>códigos de indicación</w:delText>
        </w:r>
        <w:r w:rsidR="003C680F" w:rsidRPr="00317BB8" w:rsidDel="006C7E59">
          <w:rPr>
            <w:sz w:val="17"/>
            <w:szCs w:val="17"/>
            <w:lang w:val="es-ES_tradnl"/>
          </w:rPr>
          <w:delText xml:space="preserve"> de si el</w:delText>
        </w:r>
      </w:del>
      <w:ins w:id="1002" w:author="Author">
        <w:r w:rsidR="006C7E59" w:rsidRPr="00317BB8">
          <w:rPr>
            <w:sz w:val="17"/>
            <w:szCs w:val="17"/>
            <w:lang w:val="es-ES_tradnl"/>
          </w:rPr>
          <w:t>a</w:t>
        </w:r>
        <w:r w:rsidR="00B21101" w:rsidRPr="00317BB8">
          <w:rPr>
            <w:sz w:val="17"/>
            <w:szCs w:val="17"/>
            <w:lang w:val="es-ES_tradnl"/>
          </w:rPr>
          <w:t>l</w:t>
        </w:r>
      </w:ins>
      <w:r w:rsidR="003C680F" w:rsidRPr="00317BB8">
        <w:rPr>
          <w:sz w:val="17"/>
          <w:szCs w:val="17"/>
          <w:lang w:val="es-ES_tradnl"/>
        </w:rPr>
        <w:t xml:space="preserve"> resumen, la descripción y las reivindicaciones </w:t>
      </w:r>
      <w:del w:id="1003" w:author="Author">
        <w:r w:rsidR="003C680F" w:rsidRPr="00317BB8" w:rsidDel="00B21101">
          <w:rPr>
            <w:sz w:val="17"/>
            <w:szCs w:val="17"/>
            <w:lang w:val="es-ES_tradnl"/>
          </w:rPr>
          <w:delText>son</w:delText>
        </w:r>
        <w:r w:rsidR="003C680F" w:rsidRPr="00317BB8" w:rsidDel="00605F43">
          <w:rPr>
            <w:sz w:val="17"/>
            <w:szCs w:val="17"/>
            <w:lang w:val="es-ES_tradnl"/>
          </w:rPr>
          <w:delText xml:space="preserve"> </w:delText>
        </w:r>
      </w:del>
      <w:ins w:id="1004" w:author="Author">
        <w:r w:rsidR="00B21101" w:rsidRPr="00317BB8">
          <w:rPr>
            <w:sz w:val="17"/>
            <w:szCs w:val="17"/>
            <w:lang w:val="es-ES_tradnl"/>
          </w:rPr>
          <w:t xml:space="preserve">en </w:t>
        </w:r>
      </w:ins>
      <w:r w:rsidR="003C680F" w:rsidRPr="00317BB8">
        <w:rPr>
          <w:sz w:val="17"/>
          <w:szCs w:val="17"/>
          <w:lang w:val="es-ES_tradnl"/>
        </w:rPr>
        <w:t xml:space="preserve">texto susceptible de búsqueda, </w:t>
      </w:r>
      <w:r w:rsidRPr="00317BB8">
        <w:rPr>
          <w:sz w:val="17"/>
          <w:szCs w:val="17"/>
          <w:lang w:val="es-ES_tradnl"/>
        </w:rPr>
        <w:t xml:space="preserve">representado de nuevo utilizando una estructura TXT </w:t>
      </w:r>
      <w:ins w:id="1005" w:author="Author">
        <w:r w:rsidR="004C7539" w:rsidRPr="00317BB8">
          <w:rPr>
            <w:sz w:val="17"/>
            <w:szCs w:val="17"/>
            <w:lang w:val="es-ES_tradnl"/>
          </w:rPr>
          <w:t xml:space="preserve">en la que los elementos de datos están separados por </w:t>
        </w:r>
      </w:ins>
      <w:del w:id="1006" w:author="Author">
        <w:r w:rsidRPr="00317BB8" w:rsidDel="004C7539">
          <w:rPr>
            <w:sz w:val="17"/>
            <w:szCs w:val="17"/>
            <w:lang w:val="es-ES_tradnl"/>
          </w:rPr>
          <w:delText xml:space="preserve">con separadores de </w:delText>
        </w:r>
      </w:del>
      <w:r w:rsidRPr="00317BB8">
        <w:rPr>
          <w:sz w:val="17"/>
          <w:szCs w:val="17"/>
          <w:lang w:val="es-ES_tradnl"/>
        </w:rPr>
        <w:t>comas:</w:t>
      </w:r>
    </w:p>
    <w:p w14:paraId="036AEBE5" w14:textId="77777777" w:rsidR="00A93BDA" w:rsidRPr="00317BB8" w:rsidRDefault="00A93BDA" w:rsidP="00A93BDA">
      <w:pPr>
        <w:rPr>
          <w:sz w:val="17"/>
          <w:szCs w:val="17"/>
          <w:lang w:val="es-ES_tradnl"/>
        </w:rPr>
      </w:pPr>
    </w:p>
    <w:p w14:paraId="6824F5B9" w14:textId="77777777" w:rsidR="00A93BDA" w:rsidRPr="00317BB8" w:rsidRDefault="00A93BDA" w:rsidP="000A6DAD">
      <w:pPr>
        <w:rPr>
          <w:sz w:val="17"/>
          <w:szCs w:val="17"/>
          <w:lang w:val="es-ES_tradnl"/>
        </w:rPr>
      </w:pPr>
    </w:p>
    <w:p w14:paraId="7C50972E" w14:textId="60E82951" w:rsidR="003C680F" w:rsidRPr="00133664" w:rsidRDefault="003C680F" w:rsidP="003C680F">
      <w:pPr>
        <w:ind w:left="1701"/>
        <w:rPr>
          <w:sz w:val="17"/>
        </w:rPr>
      </w:pPr>
      <w:r w:rsidRPr="00133664">
        <w:rPr>
          <w:sz w:val="17"/>
        </w:rPr>
        <w:t>EP,2363052,A1,20110907,W</w:t>
      </w:r>
      <w:r w:rsidRPr="00133664">
        <w:rPr>
          <w:color w:val="000000"/>
          <w:sz w:val="17"/>
          <w:u w:val="single"/>
        </w:rPr>
        <w:t>, ABST-</w:t>
      </w:r>
      <w:del w:id="1007" w:author="Author">
        <w:r w:rsidRPr="00133664" w:rsidDel="002E7107">
          <w:rPr>
            <w:color w:val="000000"/>
            <w:sz w:val="17"/>
            <w:u w:val="single"/>
          </w:rPr>
          <w:delText>U</w:delText>
        </w:r>
      </w:del>
      <w:ins w:id="1008" w:author="Author">
        <w:r w:rsidR="002E7107" w:rsidRPr="00133664">
          <w:rPr>
            <w:color w:val="000000"/>
            <w:sz w:val="17"/>
            <w:u w:val="single"/>
          </w:rPr>
          <w:t>N</w:t>
        </w:r>
      </w:ins>
      <w:r w:rsidRPr="00133664">
        <w:rPr>
          <w:color w:val="000000"/>
          <w:sz w:val="17"/>
          <w:u w:val="single"/>
        </w:rPr>
        <w:t>, DESC-</w:t>
      </w:r>
      <w:del w:id="1009" w:author="Author">
        <w:r w:rsidRPr="00133664" w:rsidDel="002E7107">
          <w:rPr>
            <w:color w:val="000000"/>
            <w:sz w:val="17"/>
            <w:u w:val="single"/>
          </w:rPr>
          <w:delText>U</w:delText>
        </w:r>
      </w:del>
      <w:ins w:id="1010" w:author="Author">
        <w:r w:rsidR="002E7107" w:rsidRPr="00133664">
          <w:rPr>
            <w:color w:val="000000"/>
            <w:sz w:val="17"/>
            <w:u w:val="single"/>
          </w:rPr>
          <w:t>N</w:t>
        </w:r>
      </w:ins>
      <w:r w:rsidRPr="00133664">
        <w:rPr>
          <w:color w:val="000000"/>
          <w:sz w:val="17"/>
          <w:u w:val="single"/>
        </w:rPr>
        <w:t>, CLMS-</w:t>
      </w:r>
      <w:del w:id="1011" w:author="Author">
        <w:r w:rsidRPr="00133664" w:rsidDel="002E7107">
          <w:rPr>
            <w:color w:val="000000"/>
            <w:sz w:val="17"/>
            <w:u w:val="single"/>
          </w:rPr>
          <w:delText>U</w:delText>
        </w:r>
        <w:r w:rsidRPr="00133664" w:rsidDel="002E7107">
          <w:rPr>
            <w:sz w:val="17"/>
          </w:rPr>
          <w:delText xml:space="preserve"> </w:delText>
        </w:r>
      </w:del>
      <w:ins w:id="1012" w:author="Author">
        <w:r w:rsidR="002E7107" w:rsidRPr="00133664">
          <w:rPr>
            <w:color w:val="000000"/>
            <w:sz w:val="17"/>
            <w:u w:val="single"/>
          </w:rPr>
          <w:t>N</w:t>
        </w:r>
        <w:r w:rsidR="002E7107" w:rsidRPr="00133664">
          <w:rPr>
            <w:sz w:val="17"/>
          </w:rPr>
          <w:t xml:space="preserve"> </w:t>
        </w:r>
      </w:ins>
      <w:r w:rsidRPr="00133664">
        <w:rPr>
          <w:sz w:val="17"/>
        </w:rPr>
        <w:t>&lt;CRLF&gt;</w:t>
      </w:r>
    </w:p>
    <w:p w14:paraId="3AC4B8F2" w14:textId="77777777" w:rsidR="003C680F" w:rsidRPr="00133664" w:rsidRDefault="003C680F" w:rsidP="003C680F">
      <w:pPr>
        <w:ind w:left="1701"/>
        <w:rPr>
          <w:sz w:val="17"/>
        </w:rPr>
      </w:pPr>
      <w:r w:rsidRPr="00133664">
        <w:rPr>
          <w:sz w:val="17"/>
        </w:rPr>
        <w:t>EP,2363053,A2,20110907,M</w:t>
      </w:r>
      <w:r w:rsidRPr="00133664">
        <w:rPr>
          <w:color w:val="000000"/>
          <w:sz w:val="17"/>
          <w:u w:val="single"/>
        </w:rPr>
        <w:t>, ABST-en, DESC-N, DESC-N</w:t>
      </w:r>
      <w:r w:rsidRPr="00133664">
        <w:rPr>
          <w:sz w:val="17"/>
        </w:rPr>
        <w:t>&lt;CRLF&gt;</w:t>
      </w:r>
    </w:p>
    <w:p w14:paraId="27F7F1DC" w14:textId="77777777" w:rsidR="003C680F" w:rsidRPr="00133664" w:rsidRDefault="003C680F" w:rsidP="003C680F">
      <w:pPr>
        <w:ind w:left="1701"/>
        <w:rPr>
          <w:sz w:val="17"/>
        </w:rPr>
      </w:pPr>
      <w:r w:rsidRPr="00133664">
        <w:rPr>
          <w:sz w:val="17"/>
        </w:rPr>
        <w:t>EP,2540632,A1,20130102,P</w:t>
      </w:r>
      <w:r w:rsidRPr="00133664">
        <w:rPr>
          <w:color w:val="000000"/>
          <w:sz w:val="17"/>
          <w:u w:val="single"/>
        </w:rPr>
        <w:t>, ABST-N, DESC-N,</w:t>
      </w:r>
      <w:r w:rsidRPr="00133664">
        <w:rPr>
          <w:sz w:val="17"/>
        </w:rPr>
        <w:t xml:space="preserve"> </w:t>
      </w:r>
      <w:r w:rsidRPr="00133664">
        <w:rPr>
          <w:color w:val="000000"/>
          <w:sz w:val="17"/>
          <w:u w:val="single"/>
        </w:rPr>
        <w:t>CLMS-N</w:t>
      </w:r>
      <w:r w:rsidRPr="00133664">
        <w:rPr>
          <w:sz w:val="17"/>
        </w:rPr>
        <w:t>&lt;CRLF&gt;</w:t>
      </w:r>
    </w:p>
    <w:p w14:paraId="7903A024" w14:textId="7842ABFA" w:rsidR="00A93BDA" w:rsidRPr="00133664" w:rsidRDefault="003C680F" w:rsidP="00D47710">
      <w:pPr>
        <w:pStyle w:val="ONUME"/>
        <w:numPr>
          <w:ilvl w:val="0"/>
          <w:numId w:val="0"/>
        </w:numPr>
        <w:tabs>
          <w:tab w:val="left" w:pos="720"/>
        </w:tabs>
        <w:spacing w:after="0"/>
        <w:ind w:left="1701"/>
        <w:rPr>
          <w:lang w:val="fr-FR"/>
        </w:rPr>
      </w:pPr>
      <w:r w:rsidRPr="00133664">
        <w:rPr>
          <w:sz w:val="17"/>
          <w:lang w:val="fr-FR"/>
        </w:rPr>
        <w:t xml:space="preserve">EP,2540632,B1,20151202, </w:t>
      </w:r>
      <w:r w:rsidRPr="00133664">
        <w:rPr>
          <w:sz w:val="17"/>
          <w:szCs w:val="17"/>
          <w:lang w:val="fr-FR"/>
        </w:rPr>
        <w:t>,</w:t>
      </w:r>
      <w:r w:rsidRPr="00133664">
        <w:rPr>
          <w:sz w:val="17"/>
          <w:lang w:val="fr-FR"/>
        </w:rPr>
        <w:t xml:space="preserve"> </w:t>
      </w:r>
      <w:r w:rsidRPr="00133664">
        <w:rPr>
          <w:color w:val="000000"/>
          <w:sz w:val="17"/>
          <w:u w:val="single"/>
          <w:lang w:val="fr-FR"/>
        </w:rPr>
        <w:t>ABST-en</w:t>
      </w:r>
      <w:r w:rsidRPr="00133664">
        <w:rPr>
          <w:sz w:val="17"/>
          <w:lang w:val="fr-FR"/>
        </w:rPr>
        <w:t xml:space="preserve"> </w:t>
      </w:r>
      <w:r w:rsidRPr="00133664">
        <w:rPr>
          <w:color w:val="000000"/>
          <w:sz w:val="17"/>
          <w:u w:val="single"/>
          <w:lang w:val="fr-FR"/>
        </w:rPr>
        <w:t>ABST-fr</w:t>
      </w:r>
      <w:r w:rsidRPr="00133664">
        <w:rPr>
          <w:sz w:val="17"/>
          <w:lang w:val="fr-FR"/>
        </w:rPr>
        <w:t xml:space="preserve"> </w:t>
      </w:r>
      <w:r w:rsidRPr="00133664">
        <w:rPr>
          <w:color w:val="000000"/>
          <w:sz w:val="17"/>
          <w:u w:val="single"/>
          <w:lang w:val="fr-FR"/>
        </w:rPr>
        <w:t>ABST-de, DESC-en, CLMS-en</w:t>
      </w:r>
      <w:r w:rsidRPr="00133664">
        <w:rPr>
          <w:sz w:val="17"/>
          <w:lang w:val="fr-FR"/>
        </w:rPr>
        <w:t>&lt;CRLF&gt;</w:t>
      </w:r>
    </w:p>
    <w:p w14:paraId="608F954E" w14:textId="6D50ECCF" w:rsidR="00BF61DF" w:rsidRPr="00133664" w:rsidRDefault="00BF61DF" w:rsidP="00215BE3">
      <w:pPr>
        <w:pStyle w:val="ONUME"/>
        <w:numPr>
          <w:ilvl w:val="0"/>
          <w:numId w:val="0"/>
        </w:numPr>
        <w:spacing w:after="0"/>
        <w:ind w:left="142"/>
        <w:rPr>
          <w:sz w:val="17"/>
          <w:szCs w:val="17"/>
          <w:lang w:val="fr-FR"/>
        </w:rPr>
      </w:pPr>
    </w:p>
    <w:p w14:paraId="386D8117" w14:textId="77777777" w:rsidR="00215BE3" w:rsidRPr="00133664" w:rsidRDefault="00215BE3" w:rsidP="00215BE3">
      <w:pPr>
        <w:pStyle w:val="ONUME"/>
        <w:numPr>
          <w:ilvl w:val="0"/>
          <w:numId w:val="0"/>
        </w:numPr>
        <w:spacing w:after="0"/>
        <w:ind w:left="142"/>
        <w:rPr>
          <w:sz w:val="17"/>
          <w:szCs w:val="17"/>
          <w:lang w:val="fr-FR"/>
        </w:rPr>
      </w:pPr>
    </w:p>
    <w:p w14:paraId="115C9059" w14:textId="078EC741" w:rsidR="00E35F6F" w:rsidRPr="00317BB8" w:rsidRDefault="00BF61DF" w:rsidP="00215BE3">
      <w:pPr>
        <w:pStyle w:val="ONUME"/>
        <w:numPr>
          <w:ilvl w:val="0"/>
          <w:numId w:val="0"/>
        </w:numPr>
        <w:spacing w:after="0"/>
        <w:ind w:left="5529"/>
        <w:jc w:val="right"/>
        <w:rPr>
          <w:sz w:val="17"/>
          <w:szCs w:val="17"/>
          <w:lang w:val="es-ES_tradnl"/>
        </w:rPr>
      </w:pPr>
      <w:r w:rsidRPr="00317BB8">
        <w:rPr>
          <w:sz w:val="17"/>
          <w:szCs w:val="17"/>
          <w:lang w:val="es-ES_tradnl"/>
        </w:rPr>
        <w:t>[</w:t>
      </w:r>
      <w:r w:rsidR="0000722F" w:rsidRPr="00317BB8">
        <w:rPr>
          <w:sz w:val="17"/>
          <w:szCs w:val="17"/>
          <w:lang w:val="es-ES_tradnl"/>
        </w:rPr>
        <w:t xml:space="preserve">Sigue el Anexo </w:t>
      </w:r>
      <w:r w:rsidRPr="00317BB8">
        <w:rPr>
          <w:sz w:val="17"/>
          <w:szCs w:val="17"/>
          <w:lang w:val="es-ES_tradnl"/>
        </w:rPr>
        <w:t>III</w:t>
      </w:r>
      <w:r w:rsidR="00923AB0" w:rsidRPr="00317BB8">
        <w:rPr>
          <w:sz w:val="17"/>
          <w:szCs w:val="17"/>
          <w:lang w:val="es-ES_tradnl"/>
        </w:rPr>
        <w:t xml:space="preserve"> de la Norma ST.37</w:t>
      </w:r>
      <w:r w:rsidRPr="00317BB8">
        <w:rPr>
          <w:sz w:val="17"/>
          <w:szCs w:val="17"/>
          <w:lang w:val="es-ES_tradnl"/>
        </w:rPr>
        <w:t>]</w:t>
      </w:r>
    </w:p>
    <w:p w14:paraId="5465478C" w14:textId="77777777" w:rsidR="00E35F6F" w:rsidRPr="00317BB8" w:rsidRDefault="00E35F6F">
      <w:pPr>
        <w:rPr>
          <w:sz w:val="17"/>
          <w:szCs w:val="17"/>
          <w:lang w:val="es-ES_tradnl"/>
        </w:rPr>
        <w:sectPr w:rsidR="00E35F6F" w:rsidRPr="00317BB8" w:rsidSect="00F64715">
          <w:headerReference w:type="even" r:id="rId23"/>
          <w:headerReference w:type="default" r:id="rId24"/>
          <w:footerReference w:type="even" r:id="rId25"/>
          <w:footerReference w:type="default" r:id="rId26"/>
          <w:headerReference w:type="first" r:id="rId27"/>
          <w:footerReference w:type="first" r:id="rId28"/>
          <w:endnotePr>
            <w:numFmt w:val="decimal"/>
          </w:endnotePr>
          <w:pgSz w:w="11907" w:h="16840" w:code="9"/>
          <w:pgMar w:top="567" w:right="1134" w:bottom="1418" w:left="1418" w:header="510" w:footer="1021" w:gutter="0"/>
          <w:cols w:space="720"/>
          <w:docGrid w:linePitch="299"/>
        </w:sectPr>
      </w:pPr>
    </w:p>
    <w:p w14:paraId="50B21411" w14:textId="77777777" w:rsidR="00BF61DF" w:rsidRPr="00317BB8" w:rsidRDefault="00470D7B" w:rsidP="008F6DEB">
      <w:pPr>
        <w:widowControl w:val="0"/>
        <w:kinsoku w:val="0"/>
        <w:spacing w:after="340"/>
        <w:ind w:right="11"/>
        <w:jc w:val="center"/>
        <w:rPr>
          <w:rFonts w:eastAsia="Batang"/>
          <w:sz w:val="17"/>
          <w:szCs w:val="17"/>
          <w:lang w:val="es-ES_tradnl"/>
        </w:rPr>
      </w:pPr>
      <w:r w:rsidRPr="00317BB8">
        <w:rPr>
          <w:rFonts w:eastAsia="Batang"/>
          <w:sz w:val="17"/>
          <w:szCs w:val="17"/>
          <w:lang w:val="es-ES_tradnl"/>
        </w:rPr>
        <w:t>ANEXO III</w:t>
      </w:r>
    </w:p>
    <w:p w14:paraId="5AB8C031" w14:textId="77777777" w:rsidR="00807B26" w:rsidRPr="00317BB8" w:rsidRDefault="00151861" w:rsidP="00470D7B">
      <w:pPr>
        <w:widowControl w:val="0"/>
        <w:kinsoku w:val="0"/>
        <w:spacing w:after="340"/>
        <w:ind w:right="11"/>
        <w:jc w:val="center"/>
        <w:rPr>
          <w:rFonts w:eastAsia="Batang"/>
          <w:sz w:val="17"/>
          <w:szCs w:val="17"/>
          <w:lang w:val="es-ES_tradnl"/>
        </w:rPr>
      </w:pPr>
      <w:r w:rsidRPr="00317BB8">
        <w:rPr>
          <w:rFonts w:eastAsia="Batang"/>
          <w:sz w:val="17"/>
          <w:szCs w:val="17"/>
          <w:lang w:val="es-ES_tradnl"/>
        </w:rPr>
        <w:t xml:space="preserve">DEFINICIÓN DE </w:t>
      </w:r>
      <w:r w:rsidR="000D070B" w:rsidRPr="00317BB8">
        <w:rPr>
          <w:rFonts w:eastAsia="Batang"/>
          <w:sz w:val="17"/>
          <w:szCs w:val="17"/>
          <w:lang w:val="es-ES_tradnl"/>
        </w:rPr>
        <w:t xml:space="preserve">ESQUEMA </w:t>
      </w:r>
      <w:r w:rsidR="00807B26" w:rsidRPr="00317BB8">
        <w:rPr>
          <w:rFonts w:eastAsia="Batang"/>
          <w:sz w:val="17"/>
          <w:szCs w:val="17"/>
          <w:lang w:val="es-ES_tradnl"/>
        </w:rPr>
        <w:t>XML (XSD)</w:t>
      </w:r>
      <w:r w:rsidRPr="00317BB8">
        <w:rPr>
          <w:rFonts w:eastAsia="Batang"/>
          <w:sz w:val="17"/>
          <w:szCs w:val="17"/>
          <w:lang w:val="es-ES_tradnl"/>
        </w:rPr>
        <w:t xml:space="preserve"> PARA EL FICHERO DE REFERENCIA</w:t>
      </w:r>
    </w:p>
    <w:p w14:paraId="7CB206D7" w14:textId="088F1A56" w:rsidR="00151861" w:rsidRPr="00317BB8" w:rsidRDefault="00151861" w:rsidP="00814F66">
      <w:pPr>
        <w:widowControl w:val="0"/>
        <w:kinsoku w:val="0"/>
        <w:spacing w:after="340"/>
        <w:ind w:right="11"/>
        <w:jc w:val="center"/>
        <w:rPr>
          <w:rFonts w:eastAsia="Batang"/>
          <w:i/>
          <w:sz w:val="17"/>
          <w:szCs w:val="17"/>
          <w:lang w:val="es-ES_tradnl"/>
        </w:rPr>
      </w:pPr>
      <w:r w:rsidRPr="00317BB8">
        <w:rPr>
          <w:rFonts w:eastAsia="Batang"/>
          <w:i/>
          <w:sz w:val="17"/>
          <w:szCs w:val="17"/>
          <w:lang w:val="es-ES_tradnl"/>
        </w:rPr>
        <w:t xml:space="preserve">Versión </w:t>
      </w:r>
      <w:del w:id="1016" w:author="Author">
        <w:r w:rsidR="000146C0" w:rsidRPr="00317BB8" w:rsidDel="00787BE9">
          <w:rPr>
            <w:rFonts w:eastAsia="Batang"/>
            <w:i/>
            <w:sz w:val="17"/>
            <w:szCs w:val="17"/>
            <w:lang w:val="es-ES_tradnl"/>
          </w:rPr>
          <w:delText>2.</w:delText>
        </w:r>
        <w:r w:rsidR="00A93BDA" w:rsidRPr="00317BB8" w:rsidDel="00787BE9">
          <w:rPr>
            <w:rFonts w:eastAsia="Batang"/>
            <w:i/>
            <w:sz w:val="17"/>
            <w:szCs w:val="17"/>
            <w:lang w:val="es-ES_tradnl"/>
          </w:rPr>
          <w:delText>2</w:delText>
        </w:r>
      </w:del>
      <w:ins w:id="1017" w:author="Author">
        <w:r w:rsidR="00787BE9" w:rsidRPr="00317BB8">
          <w:rPr>
            <w:rFonts w:eastAsia="Batang"/>
            <w:i/>
            <w:sz w:val="17"/>
            <w:szCs w:val="17"/>
            <w:lang w:val="es-ES_tradnl"/>
          </w:rPr>
          <w:t>3.0</w:t>
        </w:r>
      </w:ins>
    </w:p>
    <w:p w14:paraId="212BA4EA" w14:textId="067C0EED" w:rsidR="00CF0D0D" w:rsidRPr="00317BB8" w:rsidRDefault="00787BE9" w:rsidP="00CF0D0D">
      <w:pPr>
        <w:spacing w:after="340"/>
        <w:jc w:val="center"/>
        <w:rPr>
          <w:rFonts w:cs="Times New Roman"/>
          <w:i/>
          <w:sz w:val="17"/>
          <w:lang w:val="es-ES_tradnl"/>
        </w:rPr>
      </w:pPr>
      <w:r w:rsidRPr="00317BB8">
        <w:rPr>
          <w:rFonts w:cs="Times New Roman"/>
          <w:i/>
          <w:sz w:val="17"/>
          <w:lang w:val="es-ES_tradnl"/>
        </w:rPr>
        <w:t xml:space="preserve">Propuesta presentada para su aprobación </w:t>
      </w:r>
      <w:r w:rsidR="00CF0D0D" w:rsidRPr="00317BB8">
        <w:rPr>
          <w:rFonts w:cs="Times New Roman"/>
          <w:i/>
          <w:sz w:val="17"/>
          <w:lang w:val="es-ES_tradnl"/>
        </w:rPr>
        <w:t xml:space="preserve">por el Comité de Normas Técnicas de la OMPI (CWS) </w:t>
      </w:r>
      <w:r w:rsidR="00CF0D0D" w:rsidRPr="00317BB8">
        <w:rPr>
          <w:rFonts w:cs="Times New Roman"/>
          <w:i/>
          <w:sz w:val="17"/>
          <w:lang w:val="es-ES_tradnl"/>
        </w:rPr>
        <w:br/>
        <w:t xml:space="preserve">en su </w:t>
      </w:r>
      <w:r w:rsidR="00961B89" w:rsidRPr="00317BB8">
        <w:rPr>
          <w:rFonts w:cs="Times New Roman"/>
          <w:i/>
          <w:sz w:val="17"/>
          <w:lang w:val="es-ES_tradnl"/>
        </w:rPr>
        <w:t xml:space="preserve">decimotercera </w:t>
      </w:r>
      <w:r w:rsidR="00CF0D0D" w:rsidRPr="00317BB8">
        <w:rPr>
          <w:rFonts w:cs="Times New Roman"/>
          <w:i/>
          <w:sz w:val="17"/>
          <w:lang w:val="es-ES_tradnl"/>
        </w:rPr>
        <w:t>sesión</w:t>
      </w:r>
    </w:p>
    <w:p w14:paraId="022469C7" w14:textId="223680B0" w:rsidR="00370991" w:rsidRPr="00317BB8" w:rsidRDefault="00370991" w:rsidP="00842435">
      <w:pPr>
        <w:jc w:val="center"/>
        <w:rPr>
          <w:sz w:val="17"/>
          <w:szCs w:val="17"/>
          <w:lang w:val="es-ES_tradnl"/>
        </w:rPr>
      </w:pPr>
    </w:p>
    <w:p w14:paraId="3D723D53" w14:textId="313740DA" w:rsidR="00723BE9" w:rsidRPr="00317BB8" w:rsidRDefault="00142DAA" w:rsidP="00254824">
      <w:pPr>
        <w:jc w:val="center"/>
        <w:rPr>
          <w:i/>
          <w:sz w:val="17"/>
          <w:szCs w:val="17"/>
          <w:lang w:val="es-ES_tradnl"/>
        </w:rPr>
      </w:pPr>
      <w:ins w:id="1018" w:author="Author">
        <w:r w:rsidRPr="00317BB8">
          <w:rPr>
            <w:i/>
            <w:sz w:val="17"/>
            <w:szCs w:val="17"/>
            <w:lang w:val="es-ES_tradnl"/>
          </w:rPr>
          <w:t>Nota editorial de la Oficina International</w:t>
        </w:r>
      </w:ins>
    </w:p>
    <w:p w14:paraId="62A76CC5" w14:textId="77777777" w:rsidR="00723BE9" w:rsidRPr="00317BB8" w:rsidRDefault="00723BE9" w:rsidP="00723BE9">
      <w:pPr>
        <w:jc w:val="center"/>
        <w:rPr>
          <w:i/>
          <w:sz w:val="17"/>
          <w:szCs w:val="17"/>
          <w:lang w:val="es-ES_tradnl"/>
        </w:rPr>
      </w:pPr>
    </w:p>
    <w:p w14:paraId="4C04B6AE" w14:textId="1FA2A942" w:rsidR="00723BE9" w:rsidRPr="00317BB8" w:rsidRDefault="00723BE9" w:rsidP="00723BE9">
      <w:pPr>
        <w:rPr>
          <w:i/>
          <w:sz w:val="17"/>
          <w:szCs w:val="17"/>
          <w:lang w:val="es-ES_tradnl"/>
        </w:rPr>
      </w:pPr>
      <w:r w:rsidRPr="00317BB8">
        <w:rPr>
          <w:i/>
          <w:iCs/>
          <w:sz w:val="17"/>
          <w:szCs w:val="17"/>
          <w:lang w:val="es-ES_tradnl"/>
        </w:rPr>
        <w:t xml:space="preserve">El Anexo III de la Norma ST.37 de la OMPI es la serie de componentes del esquema XML </w:t>
      </w:r>
      <w:r w:rsidRPr="00317BB8">
        <w:rPr>
          <w:i/>
          <w:sz w:val="17"/>
          <w:szCs w:val="17"/>
          <w:lang w:val="es-ES_tradnl"/>
        </w:rPr>
        <w:t>que representa los elementos de datos mínimos y ampliados de un fichero de referencia de documentos de patente publicados por una Oficina de patentes. El Anexo III se basa en la Norma ST.96 de la OMPI, incluida la convención sobre denominación utilizada para definir los nombres de los componentes de datos específicos para el fichero de referencia. El Anexo III contiene un apéndice que es una muestra de instancia XML de un fichero de referencia estructurado de acuerdo con el esquema XML</w:t>
      </w:r>
      <w:r w:rsidR="00CE6833" w:rsidRPr="00317BB8">
        <w:rPr>
          <w:i/>
          <w:sz w:val="17"/>
          <w:szCs w:val="17"/>
          <w:lang w:val="es-ES_tradnl"/>
        </w:rPr>
        <w:t xml:space="preserve">, según la </w:t>
      </w:r>
      <w:ins w:id="1019" w:author="Author">
        <w:r w:rsidR="00CD105D" w:rsidRPr="00317BB8">
          <w:rPr>
            <w:i/>
            <w:sz w:val="17"/>
            <w:szCs w:val="17"/>
            <w:lang w:val="es-ES_tradnl"/>
          </w:rPr>
          <w:t>versión</w:t>
        </w:r>
        <w:r w:rsidR="006D0D8D" w:rsidRPr="00317BB8">
          <w:rPr>
            <w:i/>
            <w:sz w:val="17"/>
            <w:szCs w:val="17"/>
            <w:lang w:val="es-ES_tradnl"/>
          </w:rPr>
          <w:t> </w:t>
        </w:r>
        <w:r w:rsidR="00CD105D" w:rsidRPr="00317BB8">
          <w:rPr>
            <w:i/>
            <w:sz w:val="17"/>
            <w:szCs w:val="17"/>
            <w:lang w:val="es-ES_tradnl"/>
          </w:rPr>
          <w:t xml:space="preserve">8.0 de la </w:t>
        </w:r>
      </w:ins>
      <w:r w:rsidR="00CE6833" w:rsidRPr="00317BB8">
        <w:rPr>
          <w:i/>
          <w:sz w:val="17"/>
          <w:szCs w:val="17"/>
          <w:lang w:val="es-ES_tradnl"/>
        </w:rPr>
        <w:t xml:space="preserve">Norma ST.96 </w:t>
      </w:r>
      <w:del w:id="1020" w:author="Author">
        <w:r w:rsidR="00CE6833" w:rsidRPr="00317BB8" w:rsidDel="00CD105D">
          <w:rPr>
            <w:i/>
            <w:sz w:val="17"/>
            <w:szCs w:val="17"/>
            <w:lang w:val="es-ES_tradnl"/>
          </w:rPr>
          <w:delText xml:space="preserve">V4_0 </w:delText>
        </w:r>
      </w:del>
      <w:r w:rsidR="00CE6833" w:rsidRPr="00317BB8">
        <w:rPr>
          <w:i/>
          <w:sz w:val="17"/>
          <w:szCs w:val="17"/>
          <w:lang w:val="es-ES_tradnl"/>
        </w:rPr>
        <w:t>de la OMPI</w:t>
      </w:r>
      <w:r w:rsidRPr="00317BB8">
        <w:rPr>
          <w:i/>
          <w:sz w:val="17"/>
          <w:szCs w:val="17"/>
          <w:lang w:val="es-ES_tradnl"/>
        </w:rPr>
        <w:t>.</w:t>
      </w:r>
    </w:p>
    <w:p w14:paraId="1FF3A28D" w14:textId="77777777" w:rsidR="00723BE9" w:rsidRPr="00317BB8" w:rsidRDefault="00723BE9" w:rsidP="00D073AE">
      <w:pPr>
        <w:pStyle w:val="ONUME"/>
        <w:numPr>
          <w:ilvl w:val="0"/>
          <w:numId w:val="0"/>
        </w:numPr>
        <w:spacing w:after="0"/>
        <w:ind w:left="5529"/>
        <w:rPr>
          <w:sz w:val="17"/>
          <w:szCs w:val="17"/>
          <w:lang w:val="es-ES_tradnl"/>
        </w:rPr>
      </w:pPr>
    </w:p>
    <w:p w14:paraId="786003F8" w14:textId="3B1E8B3E" w:rsidR="001A73D2" w:rsidRPr="00703040" w:rsidRDefault="001A73D2" w:rsidP="001A73D2">
      <w:pPr>
        <w:spacing w:after="480" w:line="259" w:lineRule="auto"/>
        <w:rPr>
          <w:ins w:id="1021" w:author="Author"/>
          <w:rFonts w:eastAsia="Aptos"/>
          <w:kern w:val="2"/>
          <w:sz w:val="17"/>
          <w:szCs w:val="17"/>
          <w:lang w:val="es-ES_tradnl"/>
          <w14:ligatures w14:val="standardContextual"/>
          <w:rPrChange w:id="1022" w:author="Author">
            <w:rPr>
              <w:ins w:id="1023" w:author="Author"/>
              <w:rFonts w:eastAsia="Aptos"/>
              <w:kern w:val="2"/>
              <w:sz w:val="17"/>
              <w:szCs w:val="17"/>
              <w14:ligatures w14:val="standardContextual"/>
            </w:rPr>
          </w:rPrChange>
        </w:rPr>
      </w:pPr>
      <w:ins w:id="1024" w:author="Author">
        <w:del w:id="1025" w:author="Author">
          <w:r w:rsidRPr="00703040">
            <w:rPr>
              <w:rFonts w:ascii="Courier New" w:eastAsia="Aptos" w:hAnsi="Courier New" w:cs="Courier New"/>
              <w:kern w:val="2"/>
              <w:sz w:val="17"/>
              <w:szCs w:val="17"/>
              <w:highlight w:val="white"/>
              <w:lang w:val="es-ES_tradnl"/>
              <w14:ligatures w14:val="standardContextual"/>
              <w:rPrChange w:id="1026" w:author="Author">
                <w:rPr>
                  <w:rFonts w:ascii="Courier New" w:eastAsia="Aptos" w:hAnsi="Courier New" w:cs="Courier New"/>
                  <w:kern w:val="2"/>
                  <w:sz w:val="17"/>
                  <w:szCs w:val="17"/>
                  <w:highlight w:val="white"/>
                  <w14:ligatures w14:val="standardContextual"/>
                </w:rPr>
              </w:rPrChange>
            </w:rPr>
            <w:delText xml:space="preserve">&lt;? </w:delText>
          </w:r>
        </w:del>
        <w:r w:rsidRPr="00703040">
          <w:rPr>
            <w:rFonts w:eastAsia="Aptos"/>
            <w:kern w:val="2"/>
            <w:sz w:val="17"/>
            <w:szCs w:val="17"/>
            <w:lang w:val="es-ES_tradnl"/>
            <w14:ligatures w14:val="standardContextual"/>
            <w:rPrChange w:id="1027" w:author="Author">
              <w:rPr>
                <w:rFonts w:eastAsia="Aptos"/>
                <w:kern w:val="2"/>
                <w:sz w:val="17"/>
                <w:szCs w:val="17"/>
                <w14:ligatures w14:val="standardContextual"/>
              </w:rPr>
            </w:rPrChange>
          </w:rPr>
          <w:t xml:space="preserve">El XSD íntegro puede descargarse aquí pero su contenido también está incluido más adelante a título de referencia: </w:t>
        </w:r>
        <w:r w:rsidRPr="00317BB8">
          <w:rPr>
            <w:rFonts w:eastAsia="Aptos"/>
            <w:kern w:val="2"/>
            <w:sz w:val="17"/>
            <w:szCs w:val="17"/>
            <w:lang w:val="es-ES_tradnl"/>
            <w14:ligatures w14:val="standardContextual"/>
          </w:rPr>
          <w:fldChar w:fldCharType="begin"/>
        </w:r>
        <w:r w:rsidRPr="00703040">
          <w:rPr>
            <w:rFonts w:eastAsia="Aptos"/>
            <w:kern w:val="2"/>
            <w:sz w:val="17"/>
            <w:szCs w:val="17"/>
            <w:lang w:val="es-ES_tradnl"/>
            <w14:ligatures w14:val="standardContextual"/>
            <w:rPrChange w:id="1028" w:author="Author">
              <w:rPr>
                <w:rFonts w:eastAsia="Aptos"/>
                <w:kern w:val="2"/>
                <w:sz w:val="17"/>
                <w:szCs w:val="17"/>
                <w14:ligatures w14:val="standardContextual"/>
              </w:rPr>
            </w:rPrChange>
          </w:rPr>
          <w:instrText>HYPERLINK "https://www.wipo.int/standards/XMLSchema/AFPatent/V3_0/PatentAuthorityFile_V3_0.xsd"</w:instrText>
        </w:r>
        <w:r w:rsidRPr="00317BB8">
          <w:rPr>
            <w:rFonts w:eastAsia="Aptos"/>
            <w:kern w:val="2"/>
            <w:sz w:val="17"/>
            <w:szCs w:val="17"/>
            <w:lang w:val="es-ES_tradnl"/>
            <w14:ligatures w14:val="standardContextual"/>
          </w:rPr>
        </w:r>
        <w:r w:rsidRPr="00317BB8">
          <w:rPr>
            <w:rFonts w:eastAsia="Aptos"/>
            <w:kern w:val="2"/>
            <w:sz w:val="17"/>
            <w:szCs w:val="17"/>
            <w:lang w:val="es-ES_tradnl"/>
            <w14:ligatures w14:val="standardContextual"/>
          </w:rPr>
          <w:fldChar w:fldCharType="separate"/>
        </w:r>
        <w:r w:rsidRPr="00703040">
          <w:rPr>
            <w:rFonts w:eastAsia="Aptos"/>
            <w:color w:val="467886"/>
            <w:kern w:val="2"/>
            <w:sz w:val="17"/>
            <w:szCs w:val="17"/>
            <w:u w:val="single"/>
            <w:lang w:val="es-ES_tradnl"/>
            <w14:ligatures w14:val="standardContextual"/>
            <w:rPrChange w:id="1029" w:author="Author">
              <w:rPr>
                <w:rFonts w:eastAsia="Aptos"/>
                <w:color w:val="467886"/>
                <w:kern w:val="2"/>
                <w:sz w:val="17"/>
                <w:szCs w:val="17"/>
                <w:u w:val="single"/>
                <w14:ligatures w14:val="standardContextual"/>
              </w:rPr>
            </w:rPrChange>
          </w:rPr>
          <w:t>https://www.wipo.int/standards/XMLSchema/AFPatent/V3_0/PatentAuthorityFile_V3_0.xsd</w:t>
        </w:r>
        <w:r w:rsidRPr="00317BB8">
          <w:rPr>
            <w:rFonts w:eastAsia="Aptos"/>
            <w:kern w:val="2"/>
            <w:sz w:val="17"/>
            <w:szCs w:val="17"/>
            <w:lang w:val="es-ES_tradnl"/>
            <w14:ligatures w14:val="standardContextual"/>
          </w:rPr>
          <w:fldChar w:fldCharType="end"/>
        </w:r>
      </w:ins>
    </w:p>
    <w:p w14:paraId="1AC69A04"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030" w:author="Author">
            <w:rPr>
              <w:rFonts w:ascii="Consolas" w:hAnsi="Consolas"/>
              <w:color w:val="000000"/>
              <w:highlight w:val="white"/>
            </w:rPr>
          </w:rPrChange>
        </w:rPr>
      </w:pPr>
      <w:ins w:id="1031" w:author="Author">
        <w:r w:rsidRPr="00133664">
          <w:rPr>
            <w:rFonts w:ascii="Courier New" w:hAnsi="Courier New" w:cs="Courier New"/>
            <w:color w:val="008080"/>
            <w:sz w:val="17"/>
            <w:szCs w:val="17"/>
            <w:highlight w:val="white"/>
            <w:rPrChange w:id="1032" w:author="Author">
              <w:rPr>
                <w:rFonts w:ascii="Consolas" w:hAnsi="Consolas" w:cs="Consolas"/>
                <w:color w:val="008080"/>
                <w:szCs w:val="17"/>
                <w:highlight w:val="white"/>
              </w:rPr>
            </w:rPrChange>
          </w:rPr>
          <w:t>&lt;?</w:t>
        </w:r>
      </w:ins>
      <w:r w:rsidRPr="00133664">
        <w:rPr>
          <w:rFonts w:ascii="Courier New" w:hAnsi="Courier New" w:cs="Courier New"/>
          <w:color w:val="008080"/>
          <w:sz w:val="17"/>
          <w:szCs w:val="17"/>
          <w:highlight w:val="white"/>
          <w:rPrChange w:id="1033" w:author="Author">
            <w:rPr>
              <w:rFonts w:ascii="Courier New" w:hAnsi="Courier New"/>
              <w:highlight w:val="white"/>
            </w:rPr>
          </w:rPrChange>
        </w:rPr>
        <w:t>xml version="1.0" encoding="UTF-8"?&gt;</w:t>
      </w:r>
    </w:p>
    <w:p w14:paraId="500F5C1D"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034" w:author="Author">
            <w:rPr>
              <w:rFonts w:ascii="Courier New" w:hAnsi="Courier New"/>
              <w:color w:val="000000"/>
              <w:highlight w:val="white"/>
            </w:rPr>
          </w:rPrChange>
        </w:rPr>
      </w:pPr>
      <w:r w:rsidRPr="00133664">
        <w:rPr>
          <w:rFonts w:ascii="Courier New" w:hAnsi="Courier New" w:cs="Courier New"/>
          <w:color w:val="0000FF"/>
          <w:sz w:val="17"/>
          <w:szCs w:val="17"/>
          <w:highlight w:val="white"/>
          <w:rPrChange w:id="103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036" w:author="Author">
            <w:rPr>
              <w:rFonts w:ascii="Courier New" w:hAnsi="Courier New"/>
              <w:color w:val="800000"/>
              <w:highlight w:val="white"/>
            </w:rPr>
          </w:rPrChange>
        </w:rPr>
        <w:t>xsd:schema</w:t>
      </w:r>
      <w:r w:rsidRPr="00133664">
        <w:rPr>
          <w:rFonts w:ascii="Courier New" w:hAnsi="Courier New" w:cs="Courier New"/>
          <w:color w:val="FF0000"/>
          <w:sz w:val="17"/>
          <w:szCs w:val="17"/>
          <w:highlight w:val="white"/>
        </w:rPr>
        <w:t xml:space="preserve"> xmlns:xsd</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http://www.w3.org/2001/XMLSchema</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xmlns:afp</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http://www.wipo.int/standards/XMLSchema/AFPatent</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xmlns:com</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http://www.wipo.int/standards/XMLSchema/ST96/Common</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xmlns:pat</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http://www.wipo.int/standards/XMLSchema/ST96/Patent</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targetNamespace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http://www.wipo.int/standards/XMLSchema/AFPatent</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elementFormDefault</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qualified</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attributeFormDefault</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qualified</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version</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Change w:id="1037" w:author="Author">
            <w:rPr>
              <w:rFonts w:ascii="Courier New" w:hAnsi="Courier New"/>
              <w:color w:val="000000"/>
            </w:rPr>
          </w:rPrChange>
        </w:rPr>
        <w:t>V</w:t>
      </w:r>
      <w:ins w:id="1038" w:author="Author">
        <w:r w:rsidRPr="00133664">
          <w:rPr>
            <w:rFonts w:ascii="Courier New" w:hAnsi="Courier New" w:cs="Courier New"/>
            <w:color w:val="000000"/>
            <w:sz w:val="17"/>
            <w:szCs w:val="17"/>
            <w:highlight w:val="white"/>
            <w:rPrChange w:id="1039" w:author="Author">
              <w:rPr>
                <w:rFonts w:ascii="Consolas" w:hAnsi="Consolas"/>
                <w:color w:val="000000"/>
                <w:highlight w:val="white"/>
              </w:rPr>
            </w:rPrChange>
          </w:rPr>
          <w:t>3</w:t>
        </w:r>
      </w:ins>
      <w:del w:id="1040" w:author="Author">
        <w:r w:rsidRPr="00133664" w:rsidDel="007E48ED">
          <w:rPr>
            <w:rFonts w:ascii="Courier New" w:hAnsi="Courier New" w:cs="Courier New"/>
            <w:color w:val="000000"/>
            <w:sz w:val="17"/>
            <w:szCs w:val="17"/>
            <w:highlight w:val="white"/>
            <w:rPrChange w:id="1041" w:author="Author">
              <w:rPr>
                <w:rFonts w:ascii="Courier New" w:hAnsi="Courier New"/>
                <w:color w:val="000000"/>
              </w:rPr>
            </w:rPrChange>
          </w:rPr>
          <w:delText>2</w:delText>
        </w:r>
      </w:del>
      <w:r w:rsidRPr="00133664">
        <w:rPr>
          <w:rFonts w:ascii="Courier New" w:hAnsi="Courier New" w:cs="Courier New"/>
          <w:color w:val="000000"/>
          <w:sz w:val="17"/>
          <w:szCs w:val="17"/>
          <w:highlight w:val="white"/>
          <w:rPrChange w:id="1042" w:author="Author">
            <w:rPr>
              <w:rFonts w:ascii="Courier New" w:hAnsi="Courier New"/>
              <w:color w:val="000000"/>
            </w:rPr>
          </w:rPrChange>
        </w:rPr>
        <w:t>_</w:t>
      </w:r>
      <w:del w:id="1043" w:author="Author">
        <w:r w:rsidRPr="00133664">
          <w:rPr>
            <w:rFonts w:ascii="Courier New" w:hAnsi="Courier New" w:cs="Courier New"/>
            <w:color w:val="000000"/>
            <w:sz w:val="17"/>
            <w:szCs w:val="17"/>
          </w:rPr>
          <w:delText>2</w:delText>
        </w:r>
      </w:del>
      <w:ins w:id="1044" w:author="Author">
        <w:r w:rsidRPr="00133664">
          <w:rPr>
            <w:rFonts w:ascii="Courier New" w:hAnsi="Courier New" w:cs="Courier New"/>
            <w:color w:val="000000"/>
            <w:sz w:val="17"/>
            <w:szCs w:val="17"/>
            <w:highlight w:val="white"/>
            <w:rPrChange w:id="1045" w:author="Author">
              <w:rPr>
                <w:rFonts w:ascii="Consolas" w:hAnsi="Consolas" w:cs="Consolas"/>
                <w:color w:val="000000"/>
                <w:szCs w:val="17"/>
                <w:highlight w:val="white"/>
              </w:rPr>
            </w:rPrChange>
          </w:rPr>
          <w:t>0</w:t>
        </w:r>
      </w:ins>
      <w:r w:rsidRPr="00133664">
        <w:rPr>
          <w:rFonts w:ascii="Courier New" w:hAnsi="Courier New" w:cs="Courier New"/>
          <w:color w:val="0000FF"/>
          <w:sz w:val="17"/>
          <w:szCs w:val="17"/>
          <w:highlight w:val="white"/>
        </w:rPr>
        <w:t>"&gt;</w:t>
      </w:r>
    </w:p>
    <w:p w14:paraId="784D9FC2"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046" w:author="Author">
            <w:rPr>
              <w:rFonts w:ascii="Courier New" w:hAnsi="Courier New"/>
              <w:color w:val="000000"/>
              <w:highlight w:val="white"/>
              <w:lang w:val="fr-CH"/>
            </w:rPr>
          </w:rPrChange>
        </w:rPr>
      </w:pPr>
      <w:r w:rsidRPr="00133664">
        <w:rPr>
          <w:rFonts w:ascii="Courier New" w:hAnsi="Courier New" w:cs="Courier New"/>
          <w:color w:val="000000"/>
          <w:sz w:val="17"/>
          <w:szCs w:val="17"/>
          <w:highlight w:val="white"/>
          <w:rPrChange w:id="104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048" w:author="Author">
            <w:rPr>
              <w:rFonts w:ascii="Courier New" w:hAnsi="Courier New"/>
              <w:color w:val="0000FF"/>
              <w:highlight w:val="white"/>
              <w:lang w:val="fr-CH"/>
            </w:rPr>
          </w:rPrChange>
        </w:rPr>
        <w:t>&lt;</w:t>
      </w:r>
      <w:r w:rsidRPr="00133664">
        <w:rPr>
          <w:rFonts w:ascii="Courier New" w:hAnsi="Courier New" w:cs="Courier New"/>
          <w:color w:val="800000"/>
          <w:sz w:val="17"/>
          <w:szCs w:val="17"/>
          <w:highlight w:val="white"/>
          <w:rPrChange w:id="1049" w:author="Author">
            <w:rPr>
              <w:rFonts w:ascii="Courier New" w:hAnsi="Courier New"/>
              <w:color w:val="800000"/>
              <w:highlight w:val="white"/>
              <w:lang w:val="fr-CH"/>
            </w:rPr>
          </w:rPrChange>
        </w:rPr>
        <w:t>xsd:import</w:t>
      </w:r>
      <w:r w:rsidRPr="00133664">
        <w:rPr>
          <w:rFonts w:ascii="Courier New" w:hAnsi="Courier New" w:cs="Courier New"/>
          <w:color w:val="FF0000"/>
          <w:sz w:val="17"/>
          <w:szCs w:val="17"/>
          <w:highlight w:val="white"/>
          <w:rPrChange w:id="1050" w:author="Author">
            <w:rPr>
              <w:rFonts w:ascii="Courier New" w:hAnsi="Courier New"/>
              <w:color w:val="FF0000"/>
              <w:highlight w:val="white"/>
              <w:lang w:val="fr-CH"/>
            </w:rPr>
          </w:rPrChange>
        </w:rPr>
        <w:t xml:space="preserve"> namespace</w:t>
      </w:r>
      <w:r w:rsidRPr="00133664">
        <w:rPr>
          <w:rFonts w:ascii="Courier New" w:hAnsi="Courier New" w:cs="Courier New"/>
          <w:color w:val="0000FF"/>
          <w:sz w:val="17"/>
          <w:szCs w:val="17"/>
          <w:highlight w:val="white"/>
          <w:rPrChange w:id="1051" w:author="Author">
            <w:rPr>
              <w:rFonts w:ascii="Courier New" w:hAnsi="Courier New"/>
              <w:color w:val="0000FF"/>
              <w:highlight w:val="white"/>
              <w:lang w:val="fr-CH"/>
            </w:rPr>
          </w:rPrChange>
        </w:rPr>
        <w:t>="</w:t>
      </w:r>
      <w:r w:rsidRPr="00133664">
        <w:rPr>
          <w:rFonts w:ascii="Courier New" w:hAnsi="Courier New" w:cs="Courier New"/>
          <w:color w:val="000000"/>
          <w:sz w:val="17"/>
          <w:szCs w:val="17"/>
          <w:highlight w:val="white"/>
          <w:rPrChange w:id="1052" w:author="Author">
            <w:rPr>
              <w:rFonts w:ascii="Courier New" w:hAnsi="Courier New"/>
              <w:color w:val="000000"/>
              <w:highlight w:val="white"/>
              <w:lang w:val="fr-CH"/>
            </w:rPr>
          </w:rPrChange>
        </w:rPr>
        <w:t>http://www.wipo.int/standards/XMLSchema/ST96/Patent</w:t>
      </w:r>
      <w:r w:rsidRPr="00133664">
        <w:rPr>
          <w:rFonts w:ascii="Courier New" w:hAnsi="Courier New" w:cs="Courier New"/>
          <w:color w:val="0000FF"/>
          <w:sz w:val="17"/>
          <w:szCs w:val="17"/>
          <w:highlight w:val="white"/>
          <w:rPrChange w:id="1053" w:author="Author">
            <w:rPr>
              <w:rFonts w:ascii="Courier New" w:hAnsi="Courier New"/>
              <w:color w:val="0000FF"/>
              <w:highlight w:val="white"/>
              <w:lang w:val="fr-CH"/>
            </w:rPr>
          </w:rPrChange>
        </w:rPr>
        <w:t>"</w:t>
      </w:r>
      <w:r w:rsidRPr="00133664">
        <w:rPr>
          <w:rFonts w:ascii="Courier New" w:hAnsi="Courier New" w:cs="Courier New"/>
          <w:color w:val="FF0000"/>
          <w:sz w:val="17"/>
          <w:szCs w:val="17"/>
          <w:highlight w:val="white"/>
          <w:rPrChange w:id="1054" w:author="Author">
            <w:rPr>
              <w:rFonts w:ascii="Courier New" w:hAnsi="Courier New"/>
              <w:color w:val="FF0000"/>
              <w:highlight w:val="white"/>
              <w:lang w:val="fr-CH"/>
            </w:rPr>
          </w:rPrChange>
        </w:rPr>
        <w:t xml:space="preserve"> schemaLocation</w:t>
      </w:r>
      <w:r w:rsidRPr="00133664">
        <w:rPr>
          <w:rFonts w:ascii="Courier New" w:hAnsi="Courier New" w:cs="Courier New"/>
          <w:color w:val="0000FF"/>
          <w:sz w:val="17"/>
          <w:szCs w:val="17"/>
          <w:highlight w:val="white"/>
          <w:rPrChange w:id="1055" w:author="Author">
            <w:rPr>
              <w:rFonts w:ascii="Courier New" w:hAnsi="Courier New"/>
              <w:color w:val="0000FF"/>
              <w:highlight w:val="white"/>
              <w:lang w:val="fr-CH"/>
            </w:rPr>
          </w:rPrChange>
        </w:rPr>
        <w:t>="</w:t>
      </w:r>
      <w:del w:id="1056" w:author="Author">
        <w:r w:rsidRPr="00133664">
          <w:rPr>
            <w:rFonts w:ascii="Courier New" w:hAnsi="Courier New" w:cs="Courier New"/>
            <w:color w:val="000000"/>
            <w:sz w:val="17"/>
            <w:szCs w:val="17"/>
            <w:highlight w:val="white"/>
          </w:rPr>
          <w:delText>http://www.wipo.int/standards/XMLSchema/AFPatent/V2_1/ST96_Patent_V4</w:delText>
        </w:r>
      </w:del>
      <w:ins w:id="1057" w:author="Author">
        <w:r w:rsidRPr="00133664">
          <w:rPr>
            <w:rFonts w:ascii="Courier New" w:hAnsi="Courier New" w:cs="Courier New"/>
            <w:color w:val="000000"/>
            <w:sz w:val="17"/>
            <w:szCs w:val="17"/>
            <w:highlight w:val="white"/>
            <w:rPrChange w:id="1058" w:author="Author">
              <w:rPr>
                <w:rFonts w:ascii="Consolas" w:hAnsi="Consolas" w:cs="Consolas"/>
                <w:color w:val="000000"/>
                <w:szCs w:val="17"/>
                <w:highlight w:val="white"/>
              </w:rPr>
            </w:rPrChange>
          </w:rPr>
          <w:t>PatentPublication_V8</w:t>
        </w:r>
      </w:ins>
      <w:r w:rsidRPr="00133664">
        <w:rPr>
          <w:rFonts w:ascii="Courier New" w:hAnsi="Courier New" w:cs="Courier New"/>
          <w:color w:val="000000"/>
          <w:sz w:val="17"/>
          <w:szCs w:val="17"/>
          <w:highlight w:val="white"/>
          <w:rPrChange w:id="1059" w:author="Author">
            <w:rPr>
              <w:rFonts w:ascii="Courier New" w:hAnsi="Courier New"/>
              <w:color w:val="000000"/>
              <w:highlight w:val="white"/>
              <w:lang w:val="fr-CH"/>
            </w:rPr>
          </w:rPrChange>
        </w:rPr>
        <w:t>_0.xsd</w:t>
      </w:r>
      <w:r w:rsidRPr="00133664">
        <w:rPr>
          <w:rFonts w:ascii="Courier New" w:hAnsi="Courier New" w:cs="Courier New"/>
          <w:color w:val="0000FF"/>
          <w:sz w:val="17"/>
          <w:szCs w:val="17"/>
          <w:highlight w:val="white"/>
          <w:rPrChange w:id="1060" w:author="Author">
            <w:rPr>
              <w:rFonts w:ascii="Courier New" w:hAnsi="Courier New"/>
              <w:color w:val="0000FF"/>
              <w:highlight w:val="white"/>
              <w:lang w:val="fr-CH"/>
            </w:rPr>
          </w:rPrChange>
        </w:rPr>
        <w:t>"/&gt;</w:t>
      </w:r>
    </w:p>
    <w:p w14:paraId="54F6C81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061" w:author="Author">
            <w:rPr>
              <w:rFonts w:ascii="Courier New" w:hAnsi="Courier New"/>
              <w:color w:val="000000"/>
              <w:highlight w:val="white"/>
              <w:lang w:val="fr-CH"/>
            </w:rPr>
          </w:rPrChange>
        </w:rPr>
      </w:pPr>
      <w:r w:rsidRPr="00133664">
        <w:rPr>
          <w:rFonts w:ascii="Courier New" w:hAnsi="Courier New" w:cs="Courier New"/>
          <w:color w:val="000000"/>
          <w:sz w:val="17"/>
          <w:szCs w:val="17"/>
          <w:highlight w:val="white"/>
          <w:rPrChange w:id="1062" w:author="Author">
            <w:rPr>
              <w:rFonts w:ascii="Courier New" w:hAnsi="Courier New"/>
              <w:color w:val="000000"/>
              <w:highlight w:val="white"/>
              <w:lang w:val="fr-CH"/>
            </w:rPr>
          </w:rPrChange>
        </w:rPr>
        <w:tab/>
      </w:r>
      <w:r w:rsidRPr="00133664">
        <w:rPr>
          <w:rFonts w:ascii="Courier New" w:hAnsi="Courier New" w:cs="Courier New"/>
          <w:color w:val="0000FF"/>
          <w:sz w:val="17"/>
          <w:szCs w:val="17"/>
          <w:highlight w:val="white"/>
          <w:rPrChange w:id="1063" w:author="Author">
            <w:rPr>
              <w:rFonts w:ascii="Courier New" w:hAnsi="Courier New"/>
              <w:color w:val="0000FF"/>
              <w:highlight w:val="white"/>
              <w:lang w:val="fr-CH"/>
            </w:rPr>
          </w:rPrChange>
        </w:rPr>
        <w:t>&lt;</w:t>
      </w:r>
      <w:r w:rsidRPr="00133664">
        <w:rPr>
          <w:rFonts w:ascii="Courier New" w:hAnsi="Courier New" w:cs="Courier New"/>
          <w:color w:val="800000"/>
          <w:sz w:val="17"/>
          <w:szCs w:val="17"/>
          <w:highlight w:val="white"/>
          <w:rPrChange w:id="1064" w:author="Author">
            <w:rPr>
              <w:rFonts w:ascii="Courier New" w:hAnsi="Courier New"/>
              <w:color w:val="800000"/>
              <w:highlight w:val="white"/>
              <w:lang w:val="fr-CH"/>
            </w:rPr>
          </w:rPrChange>
        </w:rPr>
        <w:t>xsd:import</w:t>
      </w:r>
      <w:r w:rsidRPr="00133664">
        <w:rPr>
          <w:rFonts w:ascii="Courier New" w:hAnsi="Courier New" w:cs="Courier New"/>
          <w:color w:val="FF0000"/>
          <w:sz w:val="17"/>
          <w:szCs w:val="17"/>
          <w:highlight w:val="white"/>
          <w:rPrChange w:id="1065" w:author="Author">
            <w:rPr>
              <w:rFonts w:ascii="Courier New" w:hAnsi="Courier New"/>
              <w:color w:val="FF0000"/>
              <w:highlight w:val="white"/>
              <w:lang w:val="fr-CH"/>
            </w:rPr>
          </w:rPrChange>
        </w:rPr>
        <w:t xml:space="preserve"> namespace</w:t>
      </w:r>
      <w:r w:rsidRPr="00133664">
        <w:rPr>
          <w:rFonts w:ascii="Courier New" w:hAnsi="Courier New" w:cs="Courier New"/>
          <w:color w:val="0000FF"/>
          <w:sz w:val="17"/>
          <w:szCs w:val="17"/>
          <w:highlight w:val="white"/>
          <w:rPrChange w:id="1066" w:author="Author">
            <w:rPr>
              <w:rFonts w:ascii="Courier New" w:hAnsi="Courier New"/>
              <w:color w:val="0000FF"/>
              <w:highlight w:val="white"/>
              <w:lang w:val="fr-CH"/>
            </w:rPr>
          </w:rPrChange>
        </w:rPr>
        <w:t>="</w:t>
      </w:r>
      <w:r w:rsidRPr="00133664">
        <w:rPr>
          <w:rFonts w:ascii="Courier New" w:hAnsi="Courier New" w:cs="Courier New"/>
          <w:color w:val="000000"/>
          <w:sz w:val="17"/>
          <w:szCs w:val="17"/>
          <w:highlight w:val="white"/>
          <w:rPrChange w:id="1067" w:author="Author">
            <w:rPr>
              <w:rFonts w:ascii="Courier New" w:hAnsi="Courier New"/>
              <w:color w:val="000000"/>
              <w:highlight w:val="white"/>
              <w:lang w:val="fr-CH"/>
            </w:rPr>
          </w:rPrChange>
        </w:rPr>
        <w:t>http://www.wipo.int/standards/XMLSchema/ST96/Common</w:t>
      </w:r>
      <w:r w:rsidRPr="00133664">
        <w:rPr>
          <w:rFonts w:ascii="Courier New" w:hAnsi="Courier New" w:cs="Courier New"/>
          <w:color w:val="0000FF"/>
          <w:sz w:val="17"/>
          <w:szCs w:val="17"/>
          <w:highlight w:val="white"/>
          <w:rPrChange w:id="1068" w:author="Author">
            <w:rPr>
              <w:rFonts w:ascii="Courier New" w:hAnsi="Courier New"/>
              <w:color w:val="0000FF"/>
              <w:highlight w:val="white"/>
              <w:lang w:val="fr-CH"/>
            </w:rPr>
          </w:rPrChange>
        </w:rPr>
        <w:t>"</w:t>
      </w:r>
      <w:r w:rsidRPr="00133664">
        <w:rPr>
          <w:rFonts w:ascii="Courier New" w:hAnsi="Courier New" w:cs="Courier New"/>
          <w:color w:val="FF0000"/>
          <w:sz w:val="17"/>
          <w:szCs w:val="17"/>
          <w:highlight w:val="white"/>
          <w:rPrChange w:id="1069" w:author="Author">
            <w:rPr>
              <w:rFonts w:ascii="Courier New" w:hAnsi="Courier New"/>
              <w:color w:val="FF0000"/>
              <w:highlight w:val="white"/>
              <w:lang w:val="fr-CH"/>
            </w:rPr>
          </w:rPrChange>
        </w:rPr>
        <w:t xml:space="preserve"> schemaLocation</w:t>
      </w:r>
      <w:r w:rsidRPr="00133664">
        <w:rPr>
          <w:rFonts w:ascii="Courier New" w:hAnsi="Courier New" w:cs="Courier New"/>
          <w:color w:val="0000FF"/>
          <w:sz w:val="17"/>
          <w:szCs w:val="17"/>
          <w:highlight w:val="white"/>
          <w:rPrChange w:id="1070" w:author="Author">
            <w:rPr>
              <w:rFonts w:ascii="Courier New" w:hAnsi="Courier New"/>
              <w:color w:val="0000FF"/>
              <w:highlight w:val="white"/>
              <w:lang w:val="fr-CH"/>
            </w:rPr>
          </w:rPrChange>
        </w:rPr>
        <w:t>="</w:t>
      </w:r>
      <w:del w:id="1071" w:author="Author">
        <w:r w:rsidRPr="00133664">
          <w:rPr>
            <w:rFonts w:ascii="Courier New" w:hAnsi="Courier New" w:cs="Courier New"/>
            <w:color w:val="000000"/>
            <w:sz w:val="17"/>
            <w:szCs w:val="17"/>
            <w:highlight w:val="white"/>
          </w:rPr>
          <w:delText>http://www.wipo.int/standards/XMLSchema/AFPatent/V2_1/ST96_Common_V4_0</w:delText>
        </w:r>
      </w:del>
      <w:ins w:id="1072" w:author="Author">
        <w:r w:rsidRPr="00133664">
          <w:rPr>
            <w:rFonts w:ascii="Courier New" w:hAnsi="Courier New" w:cs="Courier New"/>
            <w:color w:val="000000"/>
            <w:sz w:val="17"/>
            <w:szCs w:val="17"/>
            <w:highlight w:val="white"/>
            <w:rPrChange w:id="1073" w:author="Author">
              <w:rPr>
                <w:rFonts w:ascii="Consolas" w:hAnsi="Consolas" w:cs="Consolas"/>
                <w:color w:val="000000"/>
                <w:szCs w:val="17"/>
                <w:highlight w:val="white"/>
              </w:rPr>
            </w:rPrChange>
          </w:rPr>
          <w:t>PatentPublication_V8_0_Common</w:t>
        </w:r>
      </w:ins>
      <w:r w:rsidRPr="00133664">
        <w:rPr>
          <w:rFonts w:ascii="Courier New" w:hAnsi="Courier New" w:cs="Courier New"/>
          <w:color w:val="000000"/>
          <w:sz w:val="17"/>
          <w:szCs w:val="17"/>
          <w:highlight w:val="white"/>
          <w:rPrChange w:id="1074" w:author="Author">
            <w:rPr>
              <w:rFonts w:ascii="Courier New" w:hAnsi="Courier New"/>
              <w:color w:val="000000"/>
              <w:highlight w:val="white"/>
              <w:lang w:val="fr-CH"/>
            </w:rPr>
          </w:rPrChange>
        </w:rPr>
        <w:t>.xsd</w:t>
      </w:r>
      <w:r w:rsidRPr="00133664">
        <w:rPr>
          <w:rFonts w:ascii="Courier New" w:hAnsi="Courier New" w:cs="Courier New"/>
          <w:color w:val="0000FF"/>
          <w:sz w:val="17"/>
          <w:szCs w:val="17"/>
          <w:highlight w:val="white"/>
          <w:rPrChange w:id="1075" w:author="Author">
            <w:rPr>
              <w:rFonts w:ascii="Courier New" w:hAnsi="Courier New"/>
              <w:color w:val="0000FF"/>
              <w:highlight w:val="white"/>
              <w:lang w:val="fr-CH"/>
            </w:rPr>
          </w:rPrChange>
        </w:rPr>
        <w:t>"/&gt;</w:t>
      </w:r>
    </w:p>
    <w:p w14:paraId="1A67FD71"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07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077" w:author="Author">
            <w:rPr>
              <w:rFonts w:ascii="Courier New" w:hAnsi="Courier New"/>
              <w:color w:val="000000"/>
              <w:highlight w:val="white"/>
              <w:lang w:val="fr-CH"/>
            </w:rPr>
          </w:rPrChange>
        </w:rPr>
        <w:tab/>
      </w:r>
      <w:r w:rsidRPr="00133664">
        <w:rPr>
          <w:rFonts w:ascii="Courier New" w:hAnsi="Courier New" w:cs="Courier New"/>
          <w:color w:val="0000FF"/>
          <w:sz w:val="17"/>
          <w:szCs w:val="17"/>
          <w:highlight w:val="white"/>
          <w:rPrChange w:id="107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079"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2272AA06"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08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08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082"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083"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084" w:author="Author">
            <w:rPr>
              <w:rFonts w:ascii="Courier New" w:hAnsi="Courier New"/>
              <w:color w:val="800000"/>
              <w:highlight w:val="white"/>
            </w:rPr>
          </w:rPrChange>
        </w:rPr>
        <w:t>xsd:appinfo</w:t>
      </w:r>
      <w:r w:rsidRPr="00133664">
        <w:rPr>
          <w:rFonts w:ascii="Courier New" w:hAnsi="Courier New" w:cs="Courier New"/>
          <w:color w:val="0000FF"/>
          <w:sz w:val="17"/>
          <w:szCs w:val="17"/>
          <w:highlight w:val="white"/>
        </w:rPr>
        <w:t>&gt;</w:t>
      </w:r>
    </w:p>
    <w:p w14:paraId="23F1771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08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08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08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08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08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090" w:author="Author">
            <w:rPr>
              <w:rFonts w:ascii="Courier New" w:hAnsi="Courier New"/>
              <w:color w:val="800000"/>
              <w:highlight w:val="white"/>
            </w:rPr>
          </w:rPrChange>
        </w:rPr>
        <w:t>com:SchemaLastModifiedDate</w:t>
      </w:r>
      <w:r w:rsidRPr="00133664">
        <w:rPr>
          <w:rFonts w:ascii="Courier New" w:hAnsi="Courier New" w:cs="Courier New"/>
          <w:color w:val="0000FF"/>
          <w:sz w:val="17"/>
          <w:szCs w:val="17"/>
          <w:highlight w:val="white"/>
        </w:rPr>
        <w:t>&gt;</w:t>
      </w:r>
      <w:del w:id="1091" w:author="Author">
        <w:r w:rsidRPr="00133664">
          <w:rPr>
            <w:rFonts w:ascii="Courier New" w:hAnsi="Courier New" w:cs="Courier New"/>
            <w:color w:val="000000"/>
            <w:sz w:val="17"/>
            <w:szCs w:val="17"/>
          </w:rPr>
          <w:delText>2021-11-05</w:delText>
        </w:r>
      </w:del>
      <w:ins w:id="1092" w:author="Author">
        <w:r w:rsidRPr="00133664">
          <w:rPr>
            <w:rFonts w:ascii="Courier New" w:hAnsi="Courier New" w:cs="Courier New"/>
            <w:color w:val="000000"/>
            <w:sz w:val="17"/>
            <w:szCs w:val="17"/>
            <w:highlight w:val="white"/>
            <w:rPrChange w:id="1093" w:author="Author">
              <w:rPr>
                <w:rFonts w:ascii="Consolas" w:hAnsi="Consolas" w:cs="Consolas"/>
                <w:color w:val="000000"/>
                <w:szCs w:val="17"/>
                <w:highlight w:val="white"/>
              </w:rPr>
            </w:rPrChange>
          </w:rPr>
          <w:t>2025-11</w:t>
        </w:r>
        <w:del w:id="1094" w:author="Author">
          <w:r w:rsidRPr="00133664" w:rsidDel="00BE1127">
            <w:rPr>
              <w:rFonts w:ascii="Courier New" w:hAnsi="Courier New" w:cs="Courier New"/>
              <w:color w:val="000000"/>
              <w:sz w:val="17"/>
              <w:szCs w:val="17"/>
              <w:highlight w:val="white"/>
              <w:rPrChange w:id="1095" w:author="Author">
                <w:rPr>
                  <w:rFonts w:ascii="Consolas" w:hAnsi="Consolas" w:cs="Consolas"/>
                  <w:color w:val="000000"/>
                  <w:szCs w:val="17"/>
                  <w:highlight w:val="white"/>
                </w:rPr>
              </w:rPrChange>
            </w:rPr>
            <w:delText>03</w:delText>
          </w:r>
        </w:del>
        <w:r w:rsidRPr="00133664">
          <w:rPr>
            <w:rFonts w:ascii="Courier New" w:hAnsi="Courier New" w:cs="Courier New"/>
            <w:color w:val="000000"/>
            <w:sz w:val="17"/>
            <w:szCs w:val="17"/>
            <w:highlight w:val="white"/>
            <w:rPrChange w:id="1096" w:author="Author">
              <w:rPr>
                <w:rFonts w:ascii="Consolas" w:hAnsi="Consolas" w:cs="Consolas"/>
                <w:color w:val="000000"/>
                <w:szCs w:val="17"/>
                <w:highlight w:val="white"/>
              </w:rPr>
            </w:rPrChange>
          </w:rPr>
          <w:t>-09</w:t>
        </w:r>
        <w:del w:id="1097" w:author="Author">
          <w:r w:rsidRPr="00133664" w:rsidDel="00BE1127">
            <w:rPr>
              <w:rFonts w:ascii="Courier New" w:hAnsi="Courier New" w:cs="Courier New"/>
              <w:color w:val="000000"/>
              <w:sz w:val="17"/>
              <w:szCs w:val="17"/>
              <w:highlight w:val="white"/>
              <w:rPrChange w:id="1098" w:author="Author">
                <w:rPr>
                  <w:rFonts w:ascii="Consolas" w:hAnsi="Consolas" w:cs="Consolas"/>
                  <w:color w:val="000000"/>
                  <w:szCs w:val="17"/>
                  <w:highlight w:val="white"/>
                </w:rPr>
              </w:rPrChange>
            </w:rPr>
            <w:delText>6</w:delText>
          </w:r>
        </w:del>
      </w:ins>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com:SchemaLastModifiedDate</w:t>
      </w:r>
      <w:r w:rsidRPr="00133664">
        <w:rPr>
          <w:rFonts w:ascii="Courier New" w:hAnsi="Courier New" w:cs="Courier New"/>
          <w:color w:val="0000FF"/>
          <w:sz w:val="17"/>
          <w:szCs w:val="17"/>
          <w:highlight w:val="white"/>
        </w:rPr>
        <w:t>&gt;</w:t>
      </w:r>
    </w:p>
    <w:p w14:paraId="01721E60"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099" w:author="Author">
            <w:rPr>
              <w:rFonts w:ascii="Consolas" w:hAnsi="Consolas"/>
              <w:color w:val="000000"/>
              <w:highlight w:val="white"/>
            </w:rPr>
          </w:rPrChange>
        </w:rPr>
      </w:pPr>
      <w:r w:rsidRPr="00133664">
        <w:rPr>
          <w:rFonts w:ascii="Courier New" w:hAnsi="Courier New" w:cs="Courier New"/>
          <w:color w:val="000000"/>
          <w:sz w:val="17"/>
          <w:szCs w:val="17"/>
          <w:highlight w:val="white"/>
          <w:rPrChange w:id="110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10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102"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103"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104" w:author="Author">
            <w:rPr>
              <w:rFonts w:ascii="Courier New" w:hAnsi="Courier New"/>
              <w:color w:val="800000"/>
              <w:highlight w:val="white"/>
            </w:rPr>
          </w:rPrChange>
        </w:rPr>
        <w:t>com:SchemaContactPoint</w:t>
      </w:r>
      <w:r w:rsidRPr="00133664">
        <w:rPr>
          <w:rFonts w:ascii="Courier New" w:hAnsi="Courier New" w:cs="Courier New"/>
          <w:color w:val="0000FF"/>
          <w:sz w:val="17"/>
          <w:szCs w:val="17"/>
          <w:highlight w:val="white"/>
        </w:rPr>
        <w:t>&gt;</w:t>
      </w:r>
      <w:del w:id="1105" w:author="Author">
        <w:r w:rsidRPr="00133664">
          <w:rPr>
            <w:rFonts w:ascii="Courier New" w:hAnsi="Courier New" w:cs="Courier New"/>
            <w:color w:val="000000"/>
            <w:sz w:val="17"/>
            <w:szCs w:val="17"/>
            <w:highlight w:val="white"/>
          </w:rPr>
          <w:delText>xml.</w:delText>
        </w:r>
      </w:del>
      <w:r w:rsidRPr="00133664">
        <w:rPr>
          <w:rFonts w:ascii="Courier New" w:hAnsi="Courier New" w:cs="Courier New"/>
          <w:color w:val="000000"/>
          <w:sz w:val="17"/>
          <w:szCs w:val="17"/>
          <w:highlight w:val="white"/>
        </w:rPr>
        <w:t>standards@wipo.int</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com:SchemaContactPoint</w:t>
      </w:r>
      <w:r w:rsidRPr="00133664">
        <w:rPr>
          <w:rFonts w:ascii="Courier New" w:hAnsi="Courier New" w:cs="Courier New"/>
          <w:color w:val="0000FF"/>
          <w:sz w:val="17"/>
          <w:szCs w:val="17"/>
          <w:highlight w:val="white"/>
        </w:rPr>
        <w:t>&gt;</w:t>
      </w:r>
    </w:p>
    <w:p w14:paraId="1203EFC4" w14:textId="77777777" w:rsidR="00C44003" w:rsidRPr="00133664" w:rsidRDefault="00C44003" w:rsidP="00C44003">
      <w:pPr>
        <w:autoSpaceDE w:val="0"/>
        <w:autoSpaceDN w:val="0"/>
        <w:adjustRightInd w:val="0"/>
        <w:rPr>
          <w:ins w:id="1106" w:author="Author"/>
          <w:rFonts w:ascii="Courier New" w:hAnsi="Courier New" w:cs="Courier New"/>
          <w:color w:val="0000FF"/>
          <w:sz w:val="17"/>
          <w:szCs w:val="17"/>
          <w:highlight w:val="white"/>
        </w:rPr>
      </w:pPr>
      <w:del w:id="1107" w:author="Author">
        <w:r w:rsidRPr="00133664">
          <w:rPr>
            <w:rFonts w:ascii="Courier New" w:hAnsi="Courier New" w:cs="Courier New"/>
            <w:color w:val="000000"/>
            <w:sz w:val="17"/>
            <w:szCs w:val="17"/>
            <w:highlight w:val="white"/>
          </w:rPr>
          <w:tab/>
        </w:r>
        <w:r w:rsidRPr="00133664">
          <w:rPr>
            <w:rFonts w:ascii="Courier New" w:hAnsi="Courier New" w:cs="Courier New"/>
            <w:color w:val="0000FF"/>
            <w:sz w:val="17"/>
            <w:szCs w:val="17"/>
            <w:highlight w:val="white"/>
          </w:rPr>
          <w:delText>&lt;</w:delText>
        </w:r>
        <w:r w:rsidRPr="00133664">
          <w:rPr>
            <w:rFonts w:ascii="Courier New" w:hAnsi="Courier New" w:cs="Courier New"/>
            <w:color w:val="800000"/>
            <w:sz w:val="17"/>
            <w:szCs w:val="17"/>
            <w:highlight w:val="white"/>
          </w:rPr>
          <w:delText>com:SchemaReleaseNoteURL</w:delText>
        </w:r>
        <w:r w:rsidRPr="00133664">
          <w:rPr>
            <w:rFonts w:ascii="Courier New" w:hAnsi="Courier New" w:cs="Courier New"/>
            <w:color w:val="0000FF"/>
            <w:sz w:val="17"/>
            <w:szCs w:val="17"/>
            <w:highlight w:val="white"/>
          </w:rPr>
          <w:delText>&gt;</w:delText>
        </w:r>
        <w:r w:rsidRPr="00133664">
          <w:rPr>
            <w:rFonts w:ascii="Courier New" w:hAnsi="Courier New" w:cs="Courier New"/>
            <w:color w:val="000000"/>
            <w:sz w:val="17"/>
            <w:szCs w:val="17"/>
            <w:highlight w:val="white"/>
            <w:shd w:val="clear" w:color="auto" w:fill="FFFF00"/>
          </w:rPr>
          <w:delText>http://www.wipo.int/standards/XMLSchema/AFPatent</w:delText>
        </w:r>
        <w:r w:rsidRPr="00133664">
          <w:rPr>
            <w:rFonts w:ascii="Courier New" w:hAnsi="Courier New" w:cs="Courier New"/>
            <w:color w:val="000000"/>
            <w:sz w:val="17"/>
            <w:szCs w:val="17"/>
          </w:rPr>
          <w:delText>/V2_2/</w:delText>
        </w:r>
        <w:r w:rsidRPr="00133664">
          <w:rPr>
            <w:rFonts w:ascii="Courier New" w:hAnsi="Courier New" w:cs="Courier New"/>
            <w:color w:val="000000"/>
            <w:sz w:val="17"/>
            <w:szCs w:val="17"/>
            <w:highlight w:val="white"/>
          </w:rPr>
          <w:delText>ReleaseNotes</w:delText>
        </w:r>
        <w:r w:rsidRPr="00133664">
          <w:rPr>
            <w:rFonts w:ascii="Courier New" w:hAnsi="Courier New" w:cs="Courier New"/>
            <w:color w:val="000000"/>
            <w:sz w:val="17"/>
            <w:szCs w:val="17"/>
            <w:highlight w:val="white"/>
            <w:shd w:val="clear" w:color="auto" w:fill="FFFF00"/>
          </w:rPr>
          <w:delText>.pdf</w:delText>
        </w:r>
        <w:r w:rsidRPr="00133664">
          <w:rPr>
            <w:rFonts w:ascii="Courier New" w:hAnsi="Courier New" w:cs="Courier New"/>
            <w:color w:val="0000FF"/>
            <w:sz w:val="17"/>
            <w:szCs w:val="17"/>
            <w:highlight w:val="white"/>
          </w:rPr>
          <w:delText>&lt;/</w:delText>
        </w:r>
        <w:r w:rsidRPr="00133664">
          <w:rPr>
            <w:rFonts w:ascii="Courier New" w:hAnsi="Courier New" w:cs="Courier New"/>
            <w:color w:val="800000"/>
            <w:sz w:val="17"/>
            <w:szCs w:val="17"/>
            <w:highlight w:val="white"/>
          </w:rPr>
          <w:delText>com:SchemaReleaseNoteURL</w:delText>
        </w:r>
        <w:r w:rsidRPr="00133664">
          <w:rPr>
            <w:rFonts w:ascii="Courier New" w:hAnsi="Courier New" w:cs="Courier New"/>
            <w:color w:val="0000FF"/>
            <w:sz w:val="17"/>
            <w:szCs w:val="17"/>
            <w:highlight w:val="white"/>
          </w:rPr>
          <w:delText>&gt;</w:delText>
        </w:r>
      </w:del>
      <w:ins w:id="1108" w:author="Author">
        <w:r w:rsidRPr="00133664">
          <w:rPr>
            <w:rFonts w:ascii="Courier New" w:hAnsi="Courier New" w:cs="Courier New"/>
            <w:color w:val="0000FF"/>
            <w:sz w:val="17"/>
            <w:szCs w:val="17"/>
            <w:highlight w:val="white"/>
          </w:rPr>
          <w:tab/>
        </w:r>
        <w:r w:rsidRPr="00133664">
          <w:rPr>
            <w:rFonts w:ascii="Courier New" w:hAnsi="Courier New" w:cs="Courier New"/>
            <w:color w:val="0000FF"/>
            <w:sz w:val="17"/>
            <w:szCs w:val="17"/>
            <w:highlight w:val="white"/>
          </w:rPr>
          <w:tab/>
        </w:r>
        <w:r w:rsidRPr="00133664">
          <w:rPr>
            <w:rFonts w:ascii="Courier New" w:hAnsi="Courier New" w:cs="Courier New"/>
            <w:color w:val="0000FF"/>
            <w:sz w:val="17"/>
            <w:szCs w:val="17"/>
            <w:highlight w:val="white"/>
          </w:rPr>
          <w:tab/>
        </w:r>
      </w:ins>
    </w:p>
    <w:p w14:paraId="3C11F018" w14:textId="77777777" w:rsidR="00C44003" w:rsidRPr="00317BB8" w:rsidRDefault="00C44003">
      <w:pPr>
        <w:autoSpaceDE w:val="0"/>
        <w:autoSpaceDN w:val="0"/>
        <w:adjustRightInd w:val="0"/>
        <w:ind w:left="1440" w:firstLine="720"/>
        <w:rPr>
          <w:ins w:id="1109" w:author="Author"/>
          <w:rFonts w:ascii="Courier New" w:hAnsi="Courier New" w:cs="Courier New"/>
          <w:color w:val="0000FF"/>
          <w:sz w:val="17"/>
          <w:szCs w:val="17"/>
          <w:highlight w:val="white"/>
          <w:lang w:val="es-ES_tradnl"/>
        </w:rPr>
        <w:pPrChange w:id="1110" w:author="Author">
          <w:pPr>
            <w:autoSpaceDE w:val="0"/>
            <w:autoSpaceDN w:val="0"/>
            <w:adjustRightInd w:val="0"/>
          </w:pPr>
        </w:pPrChange>
      </w:pPr>
      <w:ins w:id="1111" w:author="Author">
        <w:r w:rsidRPr="00317BB8">
          <w:rPr>
            <w:rFonts w:ascii="Courier New" w:hAnsi="Courier New" w:cs="Courier New"/>
            <w:color w:val="0000FF"/>
            <w:sz w:val="17"/>
            <w:szCs w:val="17"/>
            <w:highlight w:val="white"/>
            <w:lang w:val="es-ES_tradnl"/>
          </w:rPr>
          <w:t>&lt;xsd:documentation&gt;Changes introduced since version 2.2 comprise:</w:t>
        </w:r>
      </w:ins>
    </w:p>
    <w:p w14:paraId="1734AF69" w14:textId="77777777" w:rsidR="00C44003" w:rsidRPr="00133664" w:rsidRDefault="00C44003">
      <w:pPr>
        <w:pStyle w:val="ListParagraph"/>
        <w:numPr>
          <w:ilvl w:val="2"/>
          <w:numId w:val="5"/>
        </w:numPr>
        <w:autoSpaceDE w:val="0"/>
        <w:autoSpaceDN w:val="0"/>
        <w:adjustRightInd w:val="0"/>
        <w:spacing w:line="259" w:lineRule="auto"/>
        <w:rPr>
          <w:ins w:id="1112" w:author="Author"/>
          <w:rFonts w:ascii="Courier New" w:hAnsi="Courier New" w:cs="Courier New"/>
          <w:color w:val="0000FF"/>
          <w:sz w:val="17"/>
          <w:szCs w:val="17"/>
          <w:highlight w:val="white"/>
        </w:rPr>
        <w:pPrChange w:id="1113" w:author="Author">
          <w:pPr>
            <w:autoSpaceDE w:val="0"/>
            <w:autoSpaceDN w:val="0"/>
            <w:adjustRightInd w:val="0"/>
          </w:pPr>
        </w:pPrChange>
      </w:pPr>
      <w:ins w:id="1114" w:author="Author">
        <w:r w:rsidRPr="00133664">
          <w:rPr>
            <w:rFonts w:ascii="Courier New" w:hAnsi="Courier New" w:cs="Courier New"/>
            <w:color w:val="0000FF"/>
            <w:sz w:val="17"/>
            <w:szCs w:val="17"/>
            <w:highlight w:val="white"/>
          </w:rPr>
          <w:t>Adding a new bag to capture multiple number ranges in AuthorityFileDataCoverageType – PublicationNumberRangeBag</w:t>
        </w:r>
      </w:ins>
    </w:p>
    <w:p w14:paraId="5B3A137A" w14:textId="77777777" w:rsidR="00C44003" w:rsidRPr="00133664" w:rsidRDefault="00C44003" w:rsidP="00C44003">
      <w:pPr>
        <w:pStyle w:val="ListParagraph"/>
        <w:numPr>
          <w:ilvl w:val="2"/>
          <w:numId w:val="5"/>
        </w:numPr>
        <w:autoSpaceDE w:val="0"/>
        <w:autoSpaceDN w:val="0"/>
        <w:adjustRightInd w:val="0"/>
        <w:spacing w:line="259" w:lineRule="auto"/>
        <w:rPr>
          <w:ins w:id="1115" w:author="Author"/>
          <w:rFonts w:ascii="Courier New" w:hAnsi="Courier New" w:cs="Courier New"/>
          <w:color w:val="0000FF"/>
          <w:sz w:val="17"/>
          <w:szCs w:val="17"/>
          <w:highlight w:val="white"/>
          <w:rPrChange w:id="1116" w:author="Author">
            <w:rPr>
              <w:ins w:id="1117" w:author="Author"/>
              <w:rFonts w:ascii="Courier New" w:hAnsi="Courier New" w:cs="Courier New"/>
              <w:color w:val="0000FF"/>
              <w:szCs w:val="17"/>
            </w:rPr>
          </w:rPrChange>
        </w:rPr>
      </w:pPr>
      <w:ins w:id="1118" w:author="Author">
        <w:r w:rsidRPr="00133664">
          <w:rPr>
            <w:rFonts w:ascii="Courier New" w:hAnsi="Courier New" w:cs="Courier New"/>
            <w:color w:val="0000FF"/>
            <w:sz w:val="17"/>
            <w:szCs w:val="17"/>
          </w:rPr>
          <w:t>Adding a date range for which the number range is effective - StartDate and EndDate added to PublicationNumberRangeType</w:t>
        </w:r>
      </w:ins>
    </w:p>
    <w:p w14:paraId="5E0A2255" w14:textId="77777777" w:rsidR="00C44003" w:rsidRPr="00133664" w:rsidRDefault="00C44003" w:rsidP="00C44003">
      <w:pPr>
        <w:pStyle w:val="ListParagraph"/>
        <w:numPr>
          <w:ilvl w:val="2"/>
          <w:numId w:val="5"/>
        </w:numPr>
        <w:autoSpaceDE w:val="0"/>
        <w:autoSpaceDN w:val="0"/>
        <w:adjustRightInd w:val="0"/>
        <w:spacing w:line="259" w:lineRule="auto"/>
        <w:rPr>
          <w:ins w:id="1119" w:author="Author"/>
          <w:rFonts w:ascii="Courier New" w:hAnsi="Courier New" w:cs="Courier New"/>
          <w:color w:val="0000FF"/>
          <w:sz w:val="17"/>
          <w:szCs w:val="17"/>
          <w:highlight w:val="white"/>
        </w:rPr>
      </w:pPr>
      <w:ins w:id="1120" w:author="Author">
        <w:r w:rsidRPr="00133664">
          <w:rPr>
            <w:rFonts w:ascii="Courier New" w:hAnsi="Courier New" w:cs="Courier New"/>
            <w:color w:val="0000FF"/>
            <w:sz w:val="17"/>
            <w:szCs w:val="17"/>
            <w:highlight w:val="white"/>
            <w:rPrChange w:id="1121" w:author="Author">
              <w:rPr>
                <w:highlight w:val="white"/>
              </w:rPr>
            </w:rPrChange>
          </w:rPr>
          <w:t>Created new definition for PriorityApplicationIdentificationBag which allows the application number to be optionally provided</w:t>
        </w:r>
      </w:ins>
    </w:p>
    <w:p w14:paraId="45D4101D" w14:textId="77777777" w:rsidR="00C44003" w:rsidRPr="00133664" w:rsidRDefault="00C44003" w:rsidP="00C44003">
      <w:pPr>
        <w:pStyle w:val="ListParagraph"/>
        <w:numPr>
          <w:ilvl w:val="2"/>
          <w:numId w:val="5"/>
        </w:numPr>
        <w:autoSpaceDE w:val="0"/>
        <w:autoSpaceDN w:val="0"/>
        <w:adjustRightInd w:val="0"/>
        <w:spacing w:line="259" w:lineRule="auto"/>
        <w:rPr>
          <w:ins w:id="1122" w:author="Author"/>
          <w:rFonts w:ascii="Courier New" w:hAnsi="Courier New" w:cs="Courier New"/>
          <w:color w:val="0000FF"/>
          <w:sz w:val="17"/>
          <w:szCs w:val="17"/>
          <w:highlight w:val="white"/>
        </w:rPr>
      </w:pPr>
      <w:ins w:id="1123" w:author="Author">
        <w:r w:rsidRPr="00133664">
          <w:rPr>
            <w:rFonts w:ascii="Courier New" w:hAnsi="Courier New" w:cs="Courier New"/>
            <w:color w:val="0000FF"/>
            <w:sz w:val="17"/>
            <w:szCs w:val="17"/>
            <w:highlight w:val="white"/>
            <w:rPrChange w:id="1124" w:author="Author">
              <w:rPr>
                <w:highlight w:val="white"/>
              </w:rPr>
            </w:rPrChange>
          </w:rPr>
          <w:t>Updating AuthorityFileEntry to refer to the new priority application component</w:t>
        </w:r>
      </w:ins>
    </w:p>
    <w:p w14:paraId="737AFE53" w14:textId="77777777" w:rsidR="00C44003" w:rsidRPr="00133664" w:rsidRDefault="00C44003" w:rsidP="00C44003">
      <w:pPr>
        <w:pStyle w:val="ListParagraph"/>
        <w:numPr>
          <w:ilvl w:val="2"/>
          <w:numId w:val="5"/>
        </w:numPr>
        <w:autoSpaceDE w:val="0"/>
        <w:autoSpaceDN w:val="0"/>
        <w:adjustRightInd w:val="0"/>
        <w:spacing w:line="259" w:lineRule="auto"/>
        <w:rPr>
          <w:ins w:id="1125" w:author="Author"/>
          <w:rFonts w:ascii="Courier New" w:hAnsi="Courier New" w:cs="Courier New"/>
          <w:color w:val="0000FF"/>
          <w:sz w:val="17"/>
          <w:szCs w:val="17"/>
          <w:highlight w:val="white"/>
        </w:rPr>
      </w:pPr>
      <w:ins w:id="1126" w:author="Author">
        <w:r w:rsidRPr="00133664">
          <w:rPr>
            <w:rFonts w:ascii="Courier New" w:hAnsi="Courier New" w:cs="Courier New"/>
            <w:color w:val="0000FF"/>
            <w:sz w:val="17"/>
            <w:szCs w:val="17"/>
            <w:highlight w:val="white"/>
            <w:rPrChange w:id="1127" w:author="Author">
              <w:rPr>
                <w:highlight w:val="white"/>
              </w:rPr>
            </w:rPrChange>
          </w:rPr>
          <w:t>Removed codes R and U from the list of allowable exception codes</w:t>
        </w:r>
      </w:ins>
    </w:p>
    <w:p w14:paraId="507BB588" w14:textId="77777777" w:rsidR="00C44003" w:rsidRPr="00133664" w:rsidRDefault="00C44003">
      <w:pPr>
        <w:pStyle w:val="ListParagraph"/>
        <w:numPr>
          <w:ilvl w:val="2"/>
          <w:numId w:val="5"/>
        </w:numPr>
        <w:autoSpaceDE w:val="0"/>
        <w:autoSpaceDN w:val="0"/>
        <w:adjustRightInd w:val="0"/>
        <w:spacing w:line="259" w:lineRule="auto"/>
        <w:rPr>
          <w:ins w:id="1128" w:author="Author"/>
          <w:rFonts w:ascii="Courier New" w:hAnsi="Courier New" w:cs="Courier New"/>
          <w:color w:val="0000FF"/>
          <w:sz w:val="17"/>
          <w:szCs w:val="17"/>
          <w:highlight w:val="white"/>
        </w:rPr>
        <w:pPrChange w:id="1129" w:author="Author">
          <w:pPr>
            <w:autoSpaceDE w:val="0"/>
            <w:autoSpaceDN w:val="0"/>
            <w:adjustRightInd w:val="0"/>
          </w:pPr>
        </w:pPrChange>
      </w:pPr>
      <w:ins w:id="1130" w:author="Author">
        <w:r w:rsidRPr="00133664">
          <w:rPr>
            <w:rFonts w:ascii="Courier New" w:hAnsi="Courier New" w:cs="Courier New"/>
            <w:color w:val="0000FF"/>
            <w:sz w:val="17"/>
            <w:szCs w:val="17"/>
            <w:highlight w:val="white"/>
          </w:rPr>
          <w:t>Included new component DocumentTotalQuantity and DocumentCoverageURI and updateAFCategory as no longer present in ST.96</w:t>
        </w:r>
      </w:ins>
    </w:p>
    <w:p w14:paraId="34EFF427" w14:textId="77777777" w:rsidR="00C44003" w:rsidRPr="00133664" w:rsidRDefault="00C44003" w:rsidP="00C44003">
      <w:pPr>
        <w:autoSpaceDE w:val="0"/>
        <w:autoSpaceDN w:val="0"/>
        <w:adjustRightInd w:val="0"/>
        <w:rPr>
          <w:del w:id="1131" w:author="Author"/>
          <w:rFonts w:ascii="Courier New" w:hAnsi="Courier New" w:cs="Courier New"/>
          <w:color w:val="0000FF"/>
          <w:sz w:val="17"/>
          <w:szCs w:val="17"/>
          <w:highlight w:val="white"/>
        </w:rPr>
      </w:pPr>
      <w:ins w:id="1132" w:author="Author">
        <w:r w:rsidRPr="00133664">
          <w:rPr>
            <w:rFonts w:ascii="Courier New" w:hAnsi="Courier New" w:cs="Courier New"/>
            <w:color w:val="0000FF"/>
            <w:sz w:val="17"/>
            <w:szCs w:val="17"/>
            <w:highlight w:val="white"/>
          </w:rPr>
          <w:tab/>
        </w:r>
        <w:r w:rsidRPr="00133664">
          <w:rPr>
            <w:rFonts w:ascii="Courier New" w:hAnsi="Courier New" w:cs="Courier New"/>
            <w:color w:val="0000FF"/>
            <w:sz w:val="17"/>
            <w:szCs w:val="17"/>
            <w:highlight w:val="white"/>
          </w:rPr>
          <w:tab/>
        </w:r>
        <w:r w:rsidRPr="00133664">
          <w:rPr>
            <w:rFonts w:ascii="Courier New" w:hAnsi="Courier New" w:cs="Courier New"/>
            <w:color w:val="0000FF"/>
            <w:sz w:val="17"/>
            <w:szCs w:val="17"/>
            <w:highlight w:val="white"/>
          </w:rPr>
          <w:tab/>
          <w:t>&lt;/xsd:documentation&gt;</w:t>
        </w:r>
      </w:ins>
    </w:p>
    <w:p w14:paraId="74765C86" w14:textId="77777777" w:rsidR="00C44003" w:rsidRPr="00133664" w:rsidRDefault="00C44003" w:rsidP="00C44003">
      <w:pPr>
        <w:autoSpaceDE w:val="0"/>
        <w:autoSpaceDN w:val="0"/>
        <w:adjustRightInd w:val="0"/>
        <w:rPr>
          <w:ins w:id="1133" w:author="Author"/>
          <w:rFonts w:ascii="Courier New" w:hAnsi="Courier New" w:cs="Courier New"/>
          <w:color w:val="000000"/>
          <w:sz w:val="17"/>
          <w:szCs w:val="17"/>
          <w:highlight w:val="white"/>
        </w:rPr>
      </w:pPr>
    </w:p>
    <w:p w14:paraId="7BC8712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13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13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13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13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xsd:appinfo</w:t>
      </w:r>
      <w:r w:rsidRPr="00133664">
        <w:rPr>
          <w:rFonts w:ascii="Courier New" w:hAnsi="Courier New" w:cs="Courier New"/>
          <w:color w:val="0000FF"/>
          <w:sz w:val="17"/>
          <w:szCs w:val="17"/>
          <w:highlight w:val="white"/>
        </w:rPr>
        <w:t>&gt;</w:t>
      </w:r>
    </w:p>
    <w:p w14:paraId="53A98B02"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13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139"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140"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2A469B3A"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14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142"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143"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144"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PatentAuthorityFile</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type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afp:PatentAuthorityFileType</w:t>
      </w:r>
      <w:r w:rsidRPr="00133664">
        <w:rPr>
          <w:rFonts w:ascii="Courier New" w:hAnsi="Courier New" w:cs="Courier New"/>
          <w:color w:val="0000FF"/>
          <w:sz w:val="17"/>
          <w:szCs w:val="17"/>
          <w:highlight w:val="white"/>
        </w:rPr>
        <w:t>"&gt;</w:t>
      </w:r>
    </w:p>
    <w:p w14:paraId="71BDCF31"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14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14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14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14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149"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19C283D0"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15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15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15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15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15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155"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Authority file for patent documents provided by patent offices according to WIPO Standard ST.37</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56478386"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15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15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15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15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108D9807"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16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16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16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xsd:element</w:t>
      </w:r>
      <w:r w:rsidRPr="00133664">
        <w:rPr>
          <w:rFonts w:ascii="Courier New" w:hAnsi="Courier New" w:cs="Courier New"/>
          <w:color w:val="0000FF"/>
          <w:sz w:val="17"/>
          <w:szCs w:val="17"/>
          <w:highlight w:val="white"/>
        </w:rPr>
        <w:t>&gt;</w:t>
      </w:r>
    </w:p>
    <w:p w14:paraId="230E110C"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16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16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16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166"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AuthorityFileDataCoverage</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type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afp:AuthorityFileDataCoverageType</w:t>
      </w:r>
      <w:r w:rsidRPr="00133664">
        <w:rPr>
          <w:rFonts w:ascii="Courier New" w:hAnsi="Courier New" w:cs="Courier New"/>
          <w:color w:val="0000FF"/>
          <w:sz w:val="17"/>
          <w:szCs w:val="17"/>
          <w:highlight w:val="white"/>
        </w:rPr>
        <w:t>"&gt;</w:t>
      </w:r>
    </w:p>
    <w:p w14:paraId="6DB0BE4A"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167"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16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169"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170"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171"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30812148"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172"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17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17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17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17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177"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List of patent documents published by industrial property offices grouped according to their ST.16 kind-of-document codes for a given date range</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64E69F7F"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17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17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18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18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7E81AAE4"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182"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18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18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xsd:element</w:t>
      </w:r>
      <w:r w:rsidRPr="00133664">
        <w:rPr>
          <w:rFonts w:ascii="Courier New" w:hAnsi="Courier New" w:cs="Courier New"/>
          <w:color w:val="0000FF"/>
          <w:sz w:val="17"/>
          <w:szCs w:val="17"/>
          <w:highlight w:val="white"/>
        </w:rPr>
        <w:t>&gt;</w:t>
      </w:r>
    </w:p>
    <w:p w14:paraId="4F85F246"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18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18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18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188" w:author="Author">
            <w:rPr>
              <w:rFonts w:ascii="Courier New" w:hAnsi="Courier New"/>
              <w:color w:val="800000"/>
              <w:highlight w:val="white"/>
            </w:rPr>
          </w:rPrChange>
        </w:rPr>
        <w:t>xsd:complexType</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AuthorityFileDataCoverageType</w:t>
      </w:r>
      <w:r w:rsidRPr="00133664">
        <w:rPr>
          <w:rFonts w:ascii="Courier New" w:hAnsi="Courier New" w:cs="Courier New"/>
          <w:color w:val="0000FF"/>
          <w:sz w:val="17"/>
          <w:szCs w:val="17"/>
          <w:highlight w:val="white"/>
        </w:rPr>
        <w:t>"&gt;</w:t>
      </w:r>
    </w:p>
    <w:p w14:paraId="60AC549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18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19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19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19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193" w:author="Author">
            <w:rPr>
              <w:rFonts w:ascii="Courier New" w:hAnsi="Courier New"/>
              <w:color w:val="800000"/>
              <w:highlight w:val="white"/>
            </w:rPr>
          </w:rPrChange>
        </w:rPr>
        <w:t>xsd:sequence</w:t>
      </w:r>
      <w:r w:rsidRPr="00133664">
        <w:rPr>
          <w:rFonts w:ascii="Courier New" w:hAnsi="Courier New" w:cs="Courier New"/>
          <w:color w:val="0000FF"/>
          <w:sz w:val="17"/>
          <w:szCs w:val="17"/>
          <w:highlight w:val="white"/>
        </w:rPr>
        <w:t>&gt;</w:t>
      </w:r>
    </w:p>
    <w:p w14:paraId="4E36645F" w14:textId="77777777" w:rsidR="00C44003" w:rsidRPr="00133664" w:rsidRDefault="00C44003">
      <w:pPr>
        <w:autoSpaceDE w:val="0"/>
        <w:autoSpaceDN w:val="0"/>
        <w:adjustRightInd w:val="0"/>
        <w:ind w:left="1440" w:firstLine="720"/>
        <w:rPr>
          <w:rFonts w:ascii="Courier New" w:hAnsi="Courier New" w:cs="Courier New"/>
          <w:color w:val="000000"/>
          <w:sz w:val="17"/>
          <w:szCs w:val="17"/>
          <w:rPrChange w:id="1194" w:author="Author">
            <w:rPr>
              <w:rFonts w:ascii="Courier New" w:hAnsi="Courier New"/>
              <w:color w:val="000000"/>
              <w:highlight w:val="white"/>
            </w:rPr>
          </w:rPrChange>
        </w:rPr>
        <w:pPrChange w:id="1195" w:author="Author">
          <w:pPr>
            <w:autoSpaceDE w:val="0"/>
            <w:autoSpaceDN w:val="0"/>
            <w:adjustRightInd w:val="0"/>
          </w:pPr>
        </w:pPrChange>
      </w:pPr>
      <w:r w:rsidRPr="00133664">
        <w:rPr>
          <w:rFonts w:ascii="Courier New" w:hAnsi="Courier New" w:cs="Courier New"/>
          <w:color w:val="0000FF"/>
          <w:sz w:val="17"/>
          <w:szCs w:val="17"/>
          <w:rPrChange w:id="1196" w:author="Author">
            <w:rPr>
              <w:rFonts w:ascii="Courier New" w:hAnsi="Courier New"/>
              <w:color w:val="0000FF"/>
              <w:highlight w:val="white"/>
            </w:rPr>
          </w:rPrChange>
        </w:rPr>
        <w:t>&lt;</w:t>
      </w:r>
      <w:r w:rsidRPr="00133664">
        <w:rPr>
          <w:rFonts w:ascii="Courier New" w:hAnsi="Courier New" w:cs="Courier New"/>
          <w:color w:val="800000"/>
          <w:sz w:val="17"/>
          <w:szCs w:val="17"/>
          <w:rPrChange w:id="1197" w:author="Author">
            <w:rPr>
              <w:rFonts w:ascii="Courier New" w:hAnsi="Courier New"/>
              <w:color w:val="800000"/>
              <w:highlight w:val="white"/>
            </w:rPr>
          </w:rPrChange>
        </w:rPr>
        <w:t>xsd:element</w:t>
      </w:r>
      <w:r w:rsidRPr="00133664">
        <w:rPr>
          <w:rFonts w:ascii="Courier New" w:hAnsi="Courier New" w:cs="Courier New"/>
          <w:color w:val="FF0000"/>
          <w:sz w:val="17"/>
          <w:szCs w:val="17"/>
          <w:rPrChange w:id="1198" w:author="Author">
            <w:rPr>
              <w:rFonts w:ascii="Courier New" w:hAnsi="Courier New"/>
              <w:color w:val="FF0000"/>
              <w:highlight w:val="white"/>
            </w:rPr>
          </w:rPrChange>
        </w:rPr>
        <w:t xml:space="preserve"> ref</w:t>
      </w:r>
      <w:r w:rsidRPr="00133664">
        <w:rPr>
          <w:rFonts w:ascii="Courier New" w:hAnsi="Courier New" w:cs="Courier New"/>
          <w:color w:val="0000FF"/>
          <w:sz w:val="17"/>
          <w:szCs w:val="17"/>
          <w:rPrChange w:id="1199" w:author="Author">
            <w:rPr>
              <w:rFonts w:ascii="Courier New" w:hAnsi="Courier New"/>
              <w:color w:val="0000FF"/>
              <w:highlight w:val="white"/>
            </w:rPr>
          </w:rPrChange>
        </w:rPr>
        <w:t>="</w:t>
      </w:r>
      <w:del w:id="1200" w:author="Author">
        <w:r w:rsidRPr="00133664">
          <w:rPr>
            <w:rFonts w:ascii="Courier New" w:hAnsi="Courier New" w:cs="Courier New"/>
            <w:color w:val="000000"/>
            <w:sz w:val="17"/>
            <w:szCs w:val="17"/>
            <w:rPrChange w:id="1201" w:author="Author">
              <w:rPr>
                <w:rFonts w:ascii="Courier New" w:hAnsi="Courier New" w:cs="Courier New"/>
                <w:color w:val="000000"/>
                <w:szCs w:val="17"/>
                <w:highlight w:val="white"/>
              </w:rPr>
            </w:rPrChange>
          </w:rPr>
          <w:delText>com</w:delText>
        </w:r>
      </w:del>
      <w:ins w:id="1202" w:author="Author">
        <w:r w:rsidRPr="00133664">
          <w:rPr>
            <w:rFonts w:ascii="Courier New" w:hAnsi="Courier New" w:cs="Courier New"/>
            <w:color w:val="000000"/>
            <w:sz w:val="17"/>
            <w:szCs w:val="17"/>
            <w:rPrChange w:id="1203" w:author="Author">
              <w:rPr>
                <w:rFonts w:ascii="Consolas" w:hAnsi="Consolas" w:cs="Consolas"/>
                <w:color w:val="000000"/>
                <w:szCs w:val="17"/>
                <w:highlight w:val="white"/>
              </w:rPr>
            </w:rPrChange>
          </w:rPr>
          <w:t>afp</w:t>
        </w:r>
      </w:ins>
      <w:r w:rsidRPr="00133664">
        <w:rPr>
          <w:rFonts w:ascii="Courier New" w:hAnsi="Courier New" w:cs="Courier New"/>
          <w:color w:val="000000"/>
          <w:sz w:val="17"/>
          <w:szCs w:val="17"/>
          <w:rPrChange w:id="1204" w:author="Author">
            <w:rPr>
              <w:rFonts w:ascii="Courier New" w:hAnsi="Courier New"/>
              <w:color w:val="000000"/>
              <w:highlight w:val="white"/>
            </w:rPr>
          </w:rPrChange>
        </w:rPr>
        <w:t>:PublicationDateRange</w:t>
      </w:r>
      <w:r w:rsidRPr="00133664">
        <w:rPr>
          <w:rFonts w:ascii="Courier New" w:hAnsi="Courier New" w:cs="Courier New"/>
          <w:color w:val="0000FF"/>
          <w:sz w:val="17"/>
          <w:szCs w:val="17"/>
          <w:rPrChange w:id="1205" w:author="Author">
            <w:rPr>
              <w:rFonts w:ascii="Courier New" w:hAnsi="Courier New"/>
              <w:color w:val="0000FF"/>
              <w:highlight w:val="white"/>
            </w:rPr>
          </w:rPrChange>
        </w:rPr>
        <w:t>"/&gt;</w:t>
      </w:r>
    </w:p>
    <w:p w14:paraId="17B574D8"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206" w:author="Author">
            <w:rPr>
              <w:rFonts w:ascii="Courier New" w:hAnsi="Courier New"/>
              <w:color w:val="000000"/>
              <w:highlight w:val="white"/>
            </w:rPr>
          </w:rPrChange>
        </w:rPr>
      </w:pPr>
      <w:r w:rsidRPr="00133664">
        <w:rPr>
          <w:rFonts w:ascii="Courier New" w:hAnsi="Courier New" w:cs="Courier New"/>
          <w:color w:val="000000"/>
          <w:sz w:val="17"/>
          <w:szCs w:val="17"/>
          <w:rPrChange w:id="1207" w:author="Author">
            <w:rPr>
              <w:rFonts w:ascii="Courier New" w:hAnsi="Courier New"/>
              <w:color w:val="000000"/>
              <w:highlight w:val="white"/>
            </w:rPr>
          </w:rPrChange>
        </w:rPr>
        <w:tab/>
      </w:r>
      <w:r w:rsidRPr="00133664">
        <w:rPr>
          <w:rFonts w:ascii="Courier New" w:hAnsi="Courier New" w:cs="Courier New"/>
          <w:color w:val="000000"/>
          <w:sz w:val="17"/>
          <w:szCs w:val="17"/>
          <w:rPrChange w:id="1208" w:author="Author">
            <w:rPr>
              <w:rFonts w:ascii="Courier New" w:hAnsi="Courier New"/>
              <w:color w:val="000000"/>
              <w:highlight w:val="white"/>
            </w:rPr>
          </w:rPrChange>
        </w:rPr>
        <w:tab/>
      </w:r>
      <w:r w:rsidRPr="00133664">
        <w:rPr>
          <w:rFonts w:ascii="Courier New" w:hAnsi="Courier New" w:cs="Courier New"/>
          <w:color w:val="000000"/>
          <w:sz w:val="17"/>
          <w:szCs w:val="17"/>
          <w:rPrChange w:id="1209" w:author="Author">
            <w:rPr>
              <w:rFonts w:ascii="Courier New" w:hAnsi="Courier New"/>
              <w:color w:val="000000"/>
              <w:highlight w:val="white"/>
            </w:rPr>
          </w:rPrChange>
        </w:rPr>
        <w:tab/>
      </w:r>
      <w:r w:rsidRPr="00133664">
        <w:rPr>
          <w:rFonts w:ascii="Courier New" w:hAnsi="Courier New" w:cs="Courier New"/>
          <w:color w:val="0000FF"/>
          <w:sz w:val="17"/>
          <w:szCs w:val="17"/>
          <w:rPrChange w:id="1210" w:author="Author">
            <w:rPr>
              <w:rFonts w:ascii="Courier New" w:hAnsi="Courier New"/>
              <w:color w:val="0000FF"/>
              <w:highlight w:val="white"/>
            </w:rPr>
          </w:rPrChange>
        </w:rPr>
        <w:t>&lt;</w:t>
      </w:r>
      <w:r w:rsidRPr="00133664">
        <w:rPr>
          <w:rFonts w:ascii="Courier New" w:hAnsi="Courier New" w:cs="Courier New"/>
          <w:color w:val="800000"/>
          <w:sz w:val="17"/>
          <w:szCs w:val="17"/>
          <w:rPrChange w:id="1211" w:author="Author">
            <w:rPr>
              <w:rFonts w:ascii="Courier New" w:hAnsi="Courier New"/>
              <w:color w:val="800000"/>
              <w:highlight w:val="white"/>
            </w:rPr>
          </w:rPrChange>
        </w:rPr>
        <w:t>xsd:element</w:t>
      </w:r>
      <w:r w:rsidRPr="00133664">
        <w:rPr>
          <w:rFonts w:ascii="Courier New" w:hAnsi="Courier New" w:cs="Courier New"/>
          <w:color w:val="FF0000"/>
          <w:sz w:val="17"/>
          <w:szCs w:val="17"/>
          <w:rPrChange w:id="1212" w:author="Author">
            <w:rPr>
              <w:rFonts w:ascii="Courier New" w:hAnsi="Courier New"/>
              <w:color w:val="FF0000"/>
              <w:highlight w:val="white"/>
            </w:rPr>
          </w:rPrChange>
        </w:rPr>
        <w:t xml:space="preserve"> ref</w:t>
      </w:r>
      <w:r w:rsidRPr="00133664">
        <w:rPr>
          <w:rFonts w:ascii="Courier New" w:hAnsi="Courier New" w:cs="Courier New"/>
          <w:color w:val="0000FF"/>
          <w:sz w:val="17"/>
          <w:szCs w:val="17"/>
          <w:rPrChange w:id="1213" w:author="Author">
            <w:rPr>
              <w:rFonts w:ascii="Courier New" w:hAnsi="Courier New"/>
              <w:color w:val="0000FF"/>
              <w:highlight w:val="white"/>
            </w:rPr>
          </w:rPrChange>
        </w:rPr>
        <w:t>="</w:t>
      </w:r>
      <w:r w:rsidRPr="00133664">
        <w:rPr>
          <w:rFonts w:ascii="Courier New" w:hAnsi="Courier New" w:cs="Courier New"/>
          <w:color w:val="000000"/>
          <w:sz w:val="17"/>
          <w:szCs w:val="17"/>
          <w:rPrChange w:id="1214" w:author="Author">
            <w:rPr>
              <w:rFonts w:ascii="Courier New" w:hAnsi="Courier New"/>
              <w:color w:val="000000"/>
              <w:highlight w:val="white"/>
            </w:rPr>
          </w:rPrChange>
        </w:rPr>
        <w:t>afp:</w:t>
      </w:r>
      <w:del w:id="1215" w:author="Author">
        <w:r w:rsidRPr="00133664">
          <w:rPr>
            <w:rFonts w:ascii="Courier New" w:hAnsi="Courier New" w:cs="Courier New"/>
            <w:color w:val="000000"/>
            <w:sz w:val="17"/>
            <w:szCs w:val="17"/>
            <w:rPrChange w:id="1216" w:author="Author">
              <w:rPr>
                <w:rFonts w:ascii="Courier New" w:hAnsi="Courier New" w:cs="Courier New"/>
                <w:color w:val="000000"/>
                <w:szCs w:val="17"/>
                <w:highlight w:val="white"/>
              </w:rPr>
            </w:rPrChange>
          </w:rPr>
          <w:delText>PublicationNumberRange</w:delText>
        </w:r>
      </w:del>
      <w:ins w:id="1217" w:author="Author">
        <w:r w:rsidRPr="00133664">
          <w:rPr>
            <w:rFonts w:ascii="Courier New" w:hAnsi="Courier New" w:cs="Courier New"/>
            <w:color w:val="000000"/>
            <w:sz w:val="17"/>
            <w:szCs w:val="17"/>
            <w:rPrChange w:id="1218" w:author="Author">
              <w:rPr>
                <w:rFonts w:ascii="Consolas" w:hAnsi="Consolas" w:cs="Consolas"/>
                <w:color w:val="000000"/>
                <w:szCs w:val="17"/>
                <w:highlight w:val="white"/>
              </w:rPr>
            </w:rPrChange>
          </w:rPr>
          <w:t>PublicationNumberRangeBag</w:t>
        </w:r>
      </w:ins>
      <w:r w:rsidRPr="00133664">
        <w:rPr>
          <w:rFonts w:ascii="Courier New" w:hAnsi="Courier New" w:cs="Courier New"/>
          <w:color w:val="0000FF"/>
          <w:sz w:val="17"/>
          <w:szCs w:val="17"/>
          <w:rPrChange w:id="1219" w:author="Author">
            <w:rPr>
              <w:rFonts w:ascii="Courier New" w:hAnsi="Courier New"/>
              <w:color w:val="0000FF"/>
              <w:highlight w:val="white"/>
            </w:rPr>
          </w:rPrChange>
        </w:rPr>
        <w:t>"</w:t>
      </w:r>
      <w:r w:rsidRPr="00133664">
        <w:rPr>
          <w:rFonts w:ascii="Courier New" w:hAnsi="Courier New" w:cs="Courier New"/>
          <w:color w:val="FF0000"/>
          <w:sz w:val="17"/>
          <w:szCs w:val="17"/>
          <w:rPrChange w:id="1220" w:author="Author">
            <w:rPr>
              <w:rFonts w:ascii="Courier New" w:hAnsi="Courier New"/>
              <w:color w:val="FF0000"/>
              <w:highlight w:val="white"/>
            </w:rPr>
          </w:rPrChange>
        </w:rPr>
        <w:t xml:space="preserve"> </w:t>
      </w:r>
      <w:r w:rsidRPr="00133664">
        <w:rPr>
          <w:rFonts w:ascii="Courier New" w:hAnsi="Courier New" w:cs="Courier New"/>
          <w:color w:val="FF0000"/>
          <w:sz w:val="17"/>
          <w:szCs w:val="17"/>
          <w:highlight w:val="white"/>
          <w:rPrChange w:id="1221" w:author="Author">
            <w:rPr>
              <w:rFonts w:ascii="Courier New" w:hAnsi="Courier New"/>
              <w:color w:val="FF0000"/>
              <w:highlight w:val="white"/>
            </w:rPr>
          </w:rPrChange>
        </w:rPr>
        <w:t>minOccurs</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0</w:t>
      </w:r>
      <w:r w:rsidRPr="00133664">
        <w:rPr>
          <w:rFonts w:ascii="Courier New" w:hAnsi="Courier New" w:cs="Courier New"/>
          <w:color w:val="0000FF"/>
          <w:sz w:val="17"/>
          <w:szCs w:val="17"/>
          <w:highlight w:val="white"/>
        </w:rPr>
        <w:t>"/&gt;</w:t>
      </w:r>
    </w:p>
    <w:p w14:paraId="27503E4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222"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22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22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22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22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227"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afp:KindCodeCoverageBag</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minOccurs</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0</w:t>
      </w:r>
      <w:r w:rsidRPr="00133664">
        <w:rPr>
          <w:rFonts w:ascii="Courier New" w:hAnsi="Courier New" w:cs="Courier New"/>
          <w:color w:val="0000FF"/>
          <w:sz w:val="17"/>
          <w:szCs w:val="17"/>
          <w:highlight w:val="white"/>
        </w:rPr>
        <w:t>"/&gt;</w:t>
      </w:r>
    </w:p>
    <w:p w14:paraId="4C71683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22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22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23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23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23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233"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afp:ExceptionCodeCoverageBag</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minOccurs</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0</w:t>
      </w:r>
      <w:r w:rsidRPr="00133664">
        <w:rPr>
          <w:rFonts w:ascii="Courier New" w:hAnsi="Courier New" w:cs="Courier New"/>
          <w:color w:val="0000FF"/>
          <w:sz w:val="17"/>
          <w:szCs w:val="17"/>
          <w:highlight w:val="white"/>
        </w:rPr>
        <w:t>"/&gt;</w:t>
      </w:r>
    </w:p>
    <w:p w14:paraId="35B87BBF"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23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23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23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23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23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239"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ins w:id="1240" w:author="Author">
        <w:r w:rsidRPr="00133664">
          <w:rPr>
            <w:rFonts w:ascii="Courier New" w:hAnsi="Courier New" w:cs="Courier New"/>
            <w:color w:val="000000"/>
            <w:sz w:val="17"/>
            <w:szCs w:val="17"/>
            <w:highlight w:val="white"/>
          </w:rPr>
          <w:t>afp</w:t>
        </w:r>
      </w:ins>
      <w:del w:id="1241" w:author="Author">
        <w:r w:rsidRPr="00133664" w:rsidDel="00A715DA">
          <w:rPr>
            <w:rFonts w:ascii="Courier New" w:hAnsi="Courier New" w:cs="Courier New"/>
            <w:color w:val="000000"/>
            <w:sz w:val="17"/>
            <w:szCs w:val="17"/>
            <w:highlight w:val="white"/>
          </w:rPr>
          <w:delText>com</w:delText>
        </w:r>
      </w:del>
      <w:r w:rsidRPr="00133664">
        <w:rPr>
          <w:rFonts w:ascii="Courier New" w:hAnsi="Courier New" w:cs="Courier New"/>
          <w:color w:val="000000"/>
          <w:sz w:val="17"/>
          <w:szCs w:val="17"/>
          <w:highlight w:val="white"/>
        </w:rPr>
        <w:t>:DataCoverageURI</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minOccurs</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0</w:t>
      </w:r>
      <w:r w:rsidRPr="00133664">
        <w:rPr>
          <w:rFonts w:ascii="Courier New" w:hAnsi="Courier New" w:cs="Courier New"/>
          <w:color w:val="0000FF"/>
          <w:sz w:val="17"/>
          <w:szCs w:val="17"/>
          <w:highlight w:val="white"/>
        </w:rPr>
        <w:t>"/&gt;</w:t>
      </w:r>
    </w:p>
    <w:p w14:paraId="01701FD7"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242"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24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24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24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xsd:sequence</w:t>
      </w:r>
      <w:r w:rsidRPr="00133664">
        <w:rPr>
          <w:rFonts w:ascii="Courier New" w:hAnsi="Courier New" w:cs="Courier New"/>
          <w:color w:val="0000FF"/>
          <w:sz w:val="17"/>
          <w:szCs w:val="17"/>
          <w:highlight w:val="white"/>
        </w:rPr>
        <w:t>&gt;</w:t>
      </w:r>
    </w:p>
    <w:p w14:paraId="4582193A"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24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24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24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xsd:complexType</w:t>
      </w:r>
      <w:r w:rsidRPr="00133664">
        <w:rPr>
          <w:rFonts w:ascii="Courier New" w:hAnsi="Courier New" w:cs="Courier New"/>
          <w:color w:val="0000FF"/>
          <w:sz w:val="17"/>
          <w:szCs w:val="17"/>
          <w:highlight w:val="white"/>
        </w:rPr>
        <w:t>&gt;</w:t>
      </w:r>
    </w:p>
    <w:p w14:paraId="2B0EA0A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24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25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25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252"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AuthorityFileDefinition</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type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afp:AuthorityFileDefinitionType</w:t>
      </w:r>
      <w:r w:rsidRPr="00133664">
        <w:rPr>
          <w:rFonts w:ascii="Courier New" w:hAnsi="Courier New" w:cs="Courier New"/>
          <w:color w:val="0000FF"/>
          <w:sz w:val="17"/>
          <w:szCs w:val="17"/>
          <w:highlight w:val="white"/>
        </w:rPr>
        <w:t>"&gt;</w:t>
      </w:r>
    </w:p>
    <w:p w14:paraId="6B36497C"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25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25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25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25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257"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1CAE0EF0"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25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25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26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26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26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263"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Provide definition file information relating to this associated authority file, including file coverage</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5C7FCE7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26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26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26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26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2E1FF3A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26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269"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270"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xsd:element</w:t>
      </w:r>
      <w:r w:rsidRPr="00133664">
        <w:rPr>
          <w:rFonts w:ascii="Courier New" w:hAnsi="Courier New" w:cs="Courier New"/>
          <w:color w:val="0000FF"/>
          <w:sz w:val="17"/>
          <w:szCs w:val="17"/>
          <w:highlight w:val="white"/>
        </w:rPr>
        <w:t>&gt;</w:t>
      </w:r>
    </w:p>
    <w:p w14:paraId="1AD2703C"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27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272"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273"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274" w:author="Author">
            <w:rPr>
              <w:rFonts w:ascii="Courier New" w:hAnsi="Courier New"/>
              <w:color w:val="800000"/>
              <w:highlight w:val="white"/>
            </w:rPr>
          </w:rPrChange>
        </w:rPr>
        <w:t>xsd:complexType</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AuthorityFileDefinitionType</w:t>
      </w:r>
      <w:r w:rsidRPr="00133664">
        <w:rPr>
          <w:rFonts w:ascii="Courier New" w:hAnsi="Courier New" w:cs="Courier New"/>
          <w:color w:val="0000FF"/>
          <w:sz w:val="17"/>
          <w:szCs w:val="17"/>
          <w:highlight w:val="white"/>
        </w:rPr>
        <w:t>"&gt;</w:t>
      </w:r>
    </w:p>
    <w:p w14:paraId="1628743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27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27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27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27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279" w:author="Author">
            <w:rPr>
              <w:rFonts w:ascii="Courier New" w:hAnsi="Courier New"/>
              <w:color w:val="800000"/>
              <w:highlight w:val="white"/>
            </w:rPr>
          </w:rPrChange>
        </w:rPr>
        <w:t>xsd:choice</w:t>
      </w:r>
      <w:r w:rsidRPr="00133664">
        <w:rPr>
          <w:rFonts w:ascii="Courier New" w:hAnsi="Courier New" w:cs="Courier New"/>
          <w:color w:val="FF0000"/>
          <w:sz w:val="17"/>
          <w:szCs w:val="17"/>
          <w:highlight w:val="white"/>
        </w:rPr>
        <w:t xml:space="preserve"> maxOccurs</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unbounded</w:t>
      </w:r>
      <w:r w:rsidRPr="00133664">
        <w:rPr>
          <w:rFonts w:ascii="Courier New" w:hAnsi="Courier New" w:cs="Courier New"/>
          <w:color w:val="0000FF"/>
          <w:sz w:val="17"/>
          <w:szCs w:val="17"/>
          <w:highlight w:val="white"/>
        </w:rPr>
        <w:t>"&gt;</w:t>
      </w:r>
    </w:p>
    <w:p w14:paraId="28FFCB62"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28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28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28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28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28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285"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afp:ExceptionCodeDefinitionBag</w:t>
      </w:r>
      <w:r w:rsidRPr="00133664">
        <w:rPr>
          <w:rFonts w:ascii="Courier New" w:hAnsi="Courier New" w:cs="Courier New"/>
          <w:color w:val="0000FF"/>
          <w:sz w:val="17"/>
          <w:szCs w:val="17"/>
          <w:highlight w:val="white"/>
        </w:rPr>
        <w:t>"/&gt;</w:t>
      </w:r>
    </w:p>
    <w:p w14:paraId="782A412B" w14:textId="77777777" w:rsidR="00C44003" w:rsidRPr="00703040" w:rsidRDefault="00C44003" w:rsidP="00C44003">
      <w:pPr>
        <w:autoSpaceDE w:val="0"/>
        <w:autoSpaceDN w:val="0"/>
        <w:adjustRightInd w:val="0"/>
        <w:rPr>
          <w:rFonts w:ascii="Courier New" w:hAnsi="Courier New" w:cs="Courier New"/>
          <w:color w:val="000000"/>
          <w:sz w:val="17"/>
          <w:szCs w:val="17"/>
          <w:highlight w:val="white"/>
          <w:rPrChange w:id="128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28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28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289" w:author="Author">
            <w:rPr>
              <w:rFonts w:ascii="Courier New" w:hAnsi="Courier New"/>
              <w:color w:val="000000"/>
              <w:highlight w:val="white"/>
            </w:rPr>
          </w:rPrChange>
        </w:rPr>
        <w:tab/>
      </w:r>
      <w:r w:rsidRPr="00703040">
        <w:rPr>
          <w:rFonts w:ascii="Courier New" w:hAnsi="Courier New" w:cs="Courier New"/>
          <w:color w:val="0000FF"/>
          <w:sz w:val="17"/>
          <w:szCs w:val="17"/>
          <w:highlight w:val="white"/>
          <w:rPrChange w:id="1290" w:author="Author">
            <w:rPr>
              <w:rFonts w:ascii="Courier New" w:hAnsi="Courier New"/>
              <w:color w:val="0000FF"/>
              <w:highlight w:val="white"/>
            </w:rPr>
          </w:rPrChange>
        </w:rPr>
        <w:t>&lt;</w:t>
      </w:r>
      <w:r w:rsidRPr="00703040">
        <w:rPr>
          <w:rFonts w:ascii="Courier New" w:hAnsi="Courier New" w:cs="Courier New"/>
          <w:color w:val="800000"/>
          <w:sz w:val="17"/>
          <w:szCs w:val="17"/>
          <w:highlight w:val="white"/>
          <w:rPrChange w:id="1291"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pat:PatentDocumentKindCodeDefinitionBag</w:t>
      </w:r>
      <w:r w:rsidRPr="00133664">
        <w:rPr>
          <w:rFonts w:ascii="Courier New" w:hAnsi="Courier New" w:cs="Courier New"/>
          <w:color w:val="0000FF"/>
          <w:sz w:val="17"/>
          <w:szCs w:val="17"/>
          <w:highlight w:val="white"/>
        </w:rPr>
        <w:t>"/&gt;</w:t>
      </w:r>
    </w:p>
    <w:p w14:paraId="08131545" w14:textId="77777777" w:rsidR="00C44003" w:rsidRPr="00703040" w:rsidRDefault="00C44003" w:rsidP="00C44003">
      <w:pPr>
        <w:autoSpaceDE w:val="0"/>
        <w:autoSpaceDN w:val="0"/>
        <w:adjustRightInd w:val="0"/>
        <w:rPr>
          <w:rFonts w:ascii="Courier New" w:hAnsi="Courier New" w:cs="Courier New"/>
          <w:color w:val="000000"/>
          <w:sz w:val="17"/>
          <w:szCs w:val="17"/>
          <w:highlight w:val="white"/>
          <w:rPrChange w:id="1292" w:author="Author">
            <w:rPr>
              <w:rFonts w:ascii="Courier New" w:hAnsi="Courier New"/>
              <w:color w:val="000000"/>
              <w:highlight w:val="white"/>
            </w:rPr>
          </w:rPrChange>
        </w:rPr>
      </w:pPr>
      <w:r w:rsidRPr="00703040">
        <w:rPr>
          <w:rFonts w:ascii="Courier New" w:hAnsi="Courier New" w:cs="Courier New"/>
          <w:color w:val="000000"/>
          <w:sz w:val="17"/>
          <w:szCs w:val="17"/>
          <w:highlight w:val="white"/>
          <w:rPrChange w:id="1293" w:author="Author">
            <w:rPr>
              <w:rFonts w:ascii="Courier New" w:hAnsi="Courier New"/>
              <w:color w:val="000000"/>
              <w:highlight w:val="white"/>
            </w:rPr>
          </w:rPrChange>
        </w:rPr>
        <w:tab/>
      </w:r>
      <w:r w:rsidRPr="00703040">
        <w:rPr>
          <w:rFonts w:ascii="Courier New" w:hAnsi="Courier New" w:cs="Courier New"/>
          <w:color w:val="000000"/>
          <w:sz w:val="17"/>
          <w:szCs w:val="17"/>
          <w:highlight w:val="white"/>
          <w:rPrChange w:id="1294" w:author="Author">
            <w:rPr>
              <w:rFonts w:ascii="Courier New" w:hAnsi="Courier New"/>
              <w:color w:val="000000"/>
              <w:highlight w:val="white"/>
            </w:rPr>
          </w:rPrChange>
        </w:rPr>
        <w:tab/>
      </w:r>
      <w:r w:rsidRPr="00703040">
        <w:rPr>
          <w:rFonts w:ascii="Courier New" w:hAnsi="Courier New" w:cs="Courier New"/>
          <w:color w:val="000000"/>
          <w:sz w:val="17"/>
          <w:szCs w:val="17"/>
          <w:highlight w:val="white"/>
          <w:rPrChange w:id="1295" w:author="Author">
            <w:rPr>
              <w:rFonts w:ascii="Courier New" w:hAnsi="Courier New"/>
              <w:color w:val="000000"/>
              <w:highlight w:val="white"/>
            </w:rPr>
          </w:rPrChange>
        </w:rPr>
        <w:tab/>
      </w:r>
      <w:r w:rsidRPr="00703040">
        <w:rPr>
          <w:rFonts w:ascii="Courier New" w:hAnsi="Courier New" w:cs="Courier New"/>
          <w:color w:val="0000FF"/>
          <w:sz w:val="17"/>
          <w:szCs w:val="17"/>
          <w:highlight w:val="white"/>
          <w:rPrChange w:id="1296" w:author="Author">
            <w:rPr>
              <w:rFonts w:ascii="Courier New" w:hAnsi="Courier New"/>
              <w:color w:val="0000FF"/>
              <w:highlight w:val="white"/>
            </w:rPr>
          </w:rPrChange>
        </w:rPr>
        <w:t>&lt;</w:t>
      </w:r>
      <w:r w:rsidRPr="00703040">
        <w:rPr>
          <w:rFonts w:ascii="Courier New" w:hAnsi="Courier New" w:cs="Courier New"/>
          <w:color w:val="800000"/>
          <w:sz w:val="17"/>
          <w:szCs w:val="17"/>
          <w:highlight w:val="white"/>
          <w:rPrChange w:id="1297"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del w:id="1298" w:author="Author">
        <w:r w:rsidRPr="00133664">
          <w:rPr>
            <w:rFonts w:ascii="Courier New" w:hAnsi="Courier New" w:cs="Courier New"/>
            <w:color w:val="000000" w:themeColor="text1"/>
            <w:sz w:val="17"/>
            <w:szCs w:val="17"/>
            <w:highlight w:val="white"/>
          </w:rPr>
          <w:delText>com</w:delText>
        </w:r>
      </w:del>
      <w:ins w:id="1299" w:author="Author">
        <w:r w:rsidRPr="00703040">
          <w:rPr>
            <w:rFonts w:ascii="Courier New" w:hAnsi="Courier New" w:cs="Courier New"/>
            <w:color w:val="000000" w:themeColor="text1"/>
            <w:sz w:val="17"/>
            <w:szCs w:val="17"/>
            <w:highlight w:val="white"/>
            <w:rPrChange w:id="1300" w:author="Author">
              <w:rPr>
                <w:rFonts w:ascii="Consolas" w:hAnsi="Consolas" w:cs="Consolas"/>
                <w:color w:val="000000" w:themeColor="text1"/>
                <w:szCs w:val="17"/>
                <w:highlight w:val="white"/>
                <w:lang w:val="fr-FR"/>
              </w:rPr>
            </w:rPrChange>
          </w:rPr>
          <w:t>afp</w:t>
        </w:r>
      </w:ins>
      <w:r w:rsidRPr="00133664">
        <w:rPr>
          <w:rFonts w:ascii="Courier New" w:hAnsi="Courier New" w:cs="Courier New"/>
          <w:color w:val="000000"/>
          <w:sz w:val="17"/>
          <w:szCs w:val="17"/>
          <w:highlight w:val="white"/>
        </w:rPr>
        <w:t>:MostRecentDocument</w:t>
      </w:r>
      <w:r w:rsidRPr="00133664">
        <w:rPr>
          <w:rFonts w:ascii="Courier New" w:hAnsi="Courier New" w:cs="Courier New"/>
          <w:color w:val="0000FF"/>
          <w:sz w:val="17"/>
          <w:szCs w:val="17"/>
          <w:highlight w:val="white"/>
        </w:rPr>
        <w:t>"/&gt;</w:t>
      </w:r>
    </w:p>
    <w:p w14:paraId="5F23BB47"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301" w:author="Author">
            <w:rPr>
              <w:rFonts w:ascii="Courier New" w:hAnsi="Courier New"/>
              <w:color w:val="000000"/>
              <w:highlight w:val="white"/>
            </w:rPr>
          </w:rPrChange>
        </w:rPr>
      </w:pPr>
      <w:r w:rsidRPr="00703040">
        <w:rPr>
          <w:rFonts w:ascii="Courier New" w:hAnsi="Courier New" w:cs="Courier New"/>
          <w:color w:val="000000"/>
          <w:sz w:val="17"/>
          <w:szCs w:val="17"/>
          <w:highlight w:val="white"/>
          <w:rPrChange w:id="1302" w:author="Author">
            <w:rPr>
              <w:rFonts w:ascii="Courier New" w:hAnsi="Courier New"/>
              <w:color w:val="000000"/>
              <w:highlight w:val="white"/>
            </w:rPr>
          </w:rPrChange>
        </w:rPr>
        <w:tab/>
      </w:r>
      <w:r w:rsidRPr="00703040">
        <w:rPr>
          <w:rFonts w:ascii="Courier New" w:hAnsi="Courier New" w:cs="Courier New"/>
          <w:color w:val="000000"/>
          <w:sz w:val="17"/>
          <w:szCs w:val="17"/>
          <w:highlight w:val="white"/>
          <w:rPrChange w:id="1303" w:author="Author">
            <w:rPr>
              <w:rFonts w:ascii="Courier New" w:hAnsi="Courier New"/>
              <w:color w:val="000000"/>
              <w:highlight w:val="white"/>
            </w:rPr>
          </w:rPrChange>
        </w:rPr>
        <w:tab/>
      </w:r>
      <w:r w:rsidRPr="00703040">
        <w:rPr>
          <w:rFonts w:ascii="Courier New" w:hAnsi="Courier New" w:cs="Courier New"/>
          <w:color w:val="000000"/>
          <w:sz w:val="17"/>
          <w:szCs w:val="17"/>
          <w:highlight w:val="white"/>
          <w:rPrChange w:id="130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30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306"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afp:AuthorityFileDataCoverage</w:t>
      </w:r>
      <w:r w:rsidRPr="00133664">
        <w:rPr>
          <w:rFonts w:ascii="Courier New" w:hAnsi="Courier New" w:cs="Courier New"/>
          <w:color w:val="0000FF"/>
          <w:sz w:val="17"/>
          <w:szCs w:val="17"/>
          <w:highlight w:val="white"/>
        </w:rPr>
        <w:t>"/&gt;</w:t>
      </w:r>
    </w:p>
    <w:p w14:paraId="78D46A02"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307"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30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30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31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31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312"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com:CommentText</w:t>
      </w:r>
      <w:r w:rsidRPr="00133664">
        <w:rPr>
          <w:rFonts w:ascii="Courier New" w:hAnsi="Courier New" w:cs="Courier New"/>
          <w:color w:val="0000FF"/>
          <w:sz w:val="17"/>
          <w:szCs w:val="17"/>
          <w:highlight w:val="white"/>
        </w:rPr>
        <w:t>"/&gt;</w:t>
      </w:r>
    </w:p>
    <w:p w14:paraId="07F3B90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31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31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31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31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31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318"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com:DocumentLocationURI</w:t>
      </w:r>
      <w:r w:rsidRPr="00133664">
        <w:rPr>
          <w:rFonts w:ascii="Courier New" w:hAnsi="Courier New" w:cs="Courier New"/>
          <w:color w:val="0000FF"/>
          <w:sz w:val="17"/>
          <w:szCs w:val="17"/>
          <w:highlight w:val="white"/>
        </w:rPr>
        <w:t>"/&gt;</w:t>
      </w:r>
    </w:p>
    <w:p w14:paraId="2C0EF7F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31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32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32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32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xsd:choice</w:t>
      </w:r>
      <w:r w:rsidRPr="00133664">
        <w:rPr>
          <w:rFonts w:ascii="Courier New" w:hAnsi="Courier New" w:cs="Courier New"/>
          <w:color w:val="0000FF"/>
          <w:sz w:val="17"/>
          <w:szCs w:val="17"/>
          <w:highlight w:val="white"/>
        </w:rPr>
        <w:t>&gt;</w:t>
      </w:r>
    </w:p>
    <w:p w14:paraId="554BD38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32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32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32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32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327" w:author="Author">
            <w:rPr>
              <w:rFonts w:ascii="Courier New" w:hAnsi="Courier New"/>
              <w:color w:val="800000"/>
              <w:highlight w:val="white"/>
            </w:rPr>
          </w:rPrChange>
        </w:rPr>
        <w:t>xsd:attribute</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com:id</w:t>
      </w:r>
      <w:r w:rsidRPr="00133664">
        <w:rPr>
          <w:rFonts w:ascii="Courier New" w:hAnsi="Courier New" w:cs="Courier New"/>
          <w:color w:val="0000FF"/>
          <w:sz w:val="17"/>
          <w:szCs w:val="17"/>
          <w:highlight w:val="white"/>
        </w:rPr>
        <w:t>"/&gt;</w:t>
      </w:r>
    </w:p>
    <w:p w14:paraId="58FF24E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32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32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33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33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332" w:author="Author">
            <w:rPr>
              <w:rFonts w:ascii="Courier New" w:hAnsi="Courier New"/>
              <w:color w:val="800000"/>
              <w:highlight w:val="white"/>
            </w:rPr>
          </w:rPrChange>
        </w:rPr>
        <w:t>xsd:attribute</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afp:groupedAFIndicator</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use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required</w:t>
      </w:r>
      <w:r w:rsidRPr="00133664">
        <w:rPr>
          <w:rFonts w:ascii="Courier New" w:hAnsi="Courier New" w:cs="Courier New"/>
          <w:color w:val="0000FF"/>
          <w:sz w:val="17"/>
          <w:szCs w:val="17"/>
          <w:highlight w:val="white"/>
        </w:rPr>
        <w:t>"/&gt;</w:t>
      </w:r>
    </w:p>
    <w:p w14:paraId="4F38A97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33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33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33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33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337" w:author="Author">
            <w:rPr>
              <w:rFonts w:ascii="Courier New" w:hAnsi="Courier New"/>
              <w:color w:val="800000"/>
              <w:highlight w:val="white"/>
            </w:rPr>
          </w:rPrChange>
        </w:rPr>
        <w:t>xsd:attribute</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afp:groupAFCategory</w:t>
      </w:r>
      <w:r w:rsidRPr="00133664">
        <w:rPr>
          <w:rFonts w:ascii="Courier New" w:hAnsi="Courier New" w:cs="Courier New"/>
          <w:color w:val="0000FF"/>
          <w:sz w:val="17"/>
          <w:szCs w:val="17"/>
          <w:highlight w:val="white"/>
        </w:rPr>
        <w:t>"/&gt;</w:t>
      </w:r>
    </w:p>
    <w:p w14:paraId="4BC9D607"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33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33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34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34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342" w:author="Author">
            <w:rPr>
              <w:rFonts w:ascii="Courier New" w:hAnsi="Courier New"/>
              <w:color w:val="800000"/>
              <w:highlight w:val="white"/>
            </w:rPr>
          </w:rPrChange>
        </w:rPr>
        <w:t>xsd:attribute</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com:updateAFCategory</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use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required</w:t>
      </w:r>
      <w:r w:rsidRPr="00133664">
        <w:rPr>
          <w:rFonts w:ascii="Courier New" w:hAnsi="Courier New" w:cs="Courier New"/>
          <w:color w:val="0000FF"/>
          <w:sz w:val="17"/>
          <w:szCs w:val="17"/>
          <w:highlight w:val="white"/>
        </w:rPr>
        <w:t>"/&gt;</w:t>
      </w:r>
    </w:p>
    <w:p w14:paraId="1924B34C"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34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34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34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xsd:complexType</w:t>
      </w:r>
      <w:r w:rsidRPr="00133664">
        <w:rPr>
          <w:rFonts w:ascii="Courier New" w:hAnsi="Courier New" w:cs="Courier New"/>
          <w:color w:val="0000FF"/>
          <w:sz w:val="17"/>
          <w:szCs w:val="17"/>
          <w:highlight w:val="white"/>
        </w:rPr>
        <w:t>&gt;</w:t>
      </w:r>
    </w:p>
    <w:p w14:paraId="2FFF1B8A"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34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34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34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349"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AuthorityFileEntry</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type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afp:AuthorityFileEntryType</w:t>
      </w:r>
      <w:r w:rsidRPr="00133664">
        <w:rPr>
          <w:rFonts w:ascii="Courier New" w:hAnsi="Courier New" w:cs="Courier New"/>
          <w:color w:val="0000FF"/>
          <w:sz w:val="17"/>
          <w:szCs w:val="17"/>
          <w:highlight w:val="white"/>
        </w:rPr>
        <w:t>"&gt;</w:t>
      </w:r>
    </w:p>
    <w:p w14:paraId="68D0480F"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35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35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352"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353"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354"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196959D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35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35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35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35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35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1360"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An authority file entry consists of data required to uniquely identify a patent publication according to WIPO ST.37</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79A95B22"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36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136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136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36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711A1E1C" w14:textId="77777777" w:rsidR="00C44003" w:rsidRPr="00133664" w:rsidRDefault="00C44003" w:rsidP="00C44003">
      <w:pPr>
        <w:autoSpaceDE w:val="0"/>
        <w:autoSpaceDN w:val="0"/>
        <w:adjustRightInd w:val="0"/>
        <w:rPr>
          <w:ins w:id="1365" w:author="Author"/>
          <w:rFonts w:ascii="Courier New" w:hAnsi="Courier New" w:cs="Courier New"/>
          <w:color w:val="0000FF"/>
          <w:sz w:val="17"/>
          <w:szCs w:val="17"/>
          <w:highlight w:val="white"/>
        </w:rPr>
      </w:pPr>
      <w:r w:rsidRPr="00133664">
        <w:rPr>
          <w:rFonts w:ascii="Courier New" w:hAnsi="Courier New" w:cs="Courier New"/>
          <w:color w:val="000000"/>
          <w:sz w:val="17"/>
          <w:szCs w:val="17"/>
          <w:highlight w:val="white"/>
          <w:rPrChange w:id="136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136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xsd:element</w:t>
      </w:r>
      <w:r w:rsidRPr="00133664">
        <w:rPr>
          <w:rFonts w:ascii="Courier New" w:hAnsi="Courier New" w:cs="Courier New"/>
          <w:color w:val="0000FF"/>
          <w:sz w:val="17"/>
          <w:szCs w:val="17"/>
          <w:highlight w:val="white"/>
        </w:rPr>
        <w:t>&gt;</w:t>
      </w:r>
    </w:p>
    <w:p w14:paraId="120214A2" w14:textId="77777777" w:rsidR="00C44003" w:rsidRPr="00133664" w:rsidRDefault="00C44003" w:rsidP="00C44003">
      <w:pPr>
        <w:autoSpaceDE w:val="0"/>
        <w:autoSpaceDN w:val="0"/>
        <w:adjustRightInd w:val="0"/>
        <w:rPr>
          <w:ins w:id="1368" w:author="Author"/>
          <w:rFonts w:ascii="Courier New" w:hAnsi="Courier New" w:cs="Courier New"/>
          <w:color w:val="000000"/>
          <w:sz w:val="17"/>
          <w:szCs w:val="17"/>
          <w:highlight w:val="white"/>
        </w:rPr>
      </w:pPr>
      <w:ins w:id="1369" w:author="Author">
        <w:r w:rsidRPr="00133664">
          <w:rPr>
            <w:rFonts w:ascii="Courier New" w:hAnsi="Courier New" w:cs="Courier New"/>
            <w:color w:val="000000"/>
            <w:sz w:val="17"/>
            <w:szCs w:val="17"/>
            <w:highlight w:val="white"/>
          </w:rPr>
          <w:tab/>
          <w:t>&lt;xsd:element name="DataCoverageURI" type="xsd:anyURI"&gt;</w:t>
        </w:r>
      </w:ins>
    </w:p>
    <w:p w14:paraId="74DE3316" w14:textId="77777777" w:rsidR="00C44003" w:rsidRPr="00133664" w:rsidRDefault="00C44003" w:rsidP="00C44003">
      <w:pPr>
        <w:autoSpaceDE w:val="0"/>
        <w:autoSpaceDN w:val="0"/>
        <w:adjustRightInd w:val="0"/>
        <w:rPr>
          <w:ins w:id="1370" w:author="Author"/>
          <w:rFonts w:ascii="Courier New" w:hAnsi="Courier New" w:cs="Courier New"/>
          <w:color w:val="000000"/>
          <w:sz w:val="17"/>
          <w:szCs w:val="17"/>
          <w:highlight w:val="white"/>
        </w:rPr>
      </w:pPr>
      <w:ins w:id="1371"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&lt;xsd:annotation&gt;</w:t>
        </w:r>
      </w:ins>
    </w:p>
    <w:p w14:paraId="0B5AC197" w14:textId="77777777" w:rsidR="00C44003" w:rsidRPr="00133664" w:rsidRDefault="00C44003" w:rsidP="00C44003">
      <w:pPr>
        <w:autoSpaceDE w:val="0"/>
        <w:autoSpaceDN w:val="0"/>
        <w:adjustRightInd w:val="0"/>
        <w:rPr>
          <w:ins w:id="1372" w:author="Author"/>
          <w:rFonts w:ascii="Courier New" w:hAnsi="Courier New" w:cs="Courier New"/>
          <w:color w:val="000000"/>
          <w:sz w:val="17"/>
          <w:szCs w:val="17"/>
          <w:highlight w:val="white"/>
        </w:rPr>
      </w:pPr>
      <w:ins w:id="1373"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&lt;xsd:documentation&gt;</w:t>
        </w:r>
      </w:ins>
    </w:p>
    <w:p w14:paraId="33C1753B" w14:textId="77777777" w:rsidR="00C44003" w:rsidRPr="00133664" w:rsidRDefault="00C44003" w:rsidP="00C44003">
      <w:pPr>
        <w:autoSpaceDE w:val="0"/>
        <w:autoSpaceDN w:val="0"/>
        <w:adjustRightInd w:val="0"/>
        <w:rPr>
          <w:ins w:id="1374" w:author="Author"/>
          <w:rFonts w:ascii="Courier New" w:hAnsi="Courier New" w:cs="Courier New"/>
          <w:color w:val="000000"/>
          <w:sz w:val="17"/>
          <w:szCs w:val="17"/>
          <w:highlight w:val="white"/>
        </w:rPr>
      </w:pPr>
      <w:ins w:id="1375"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Provides the URI for where details regarding the data coverage can be found online</w:t>
        </w:r>
      </w:ins>
    </w:p>
    <w:p w14:paraId="1FBB14D4" w14:textId="77777777" w:rsidR="00C44003" w:rsidRPr="00133664" w:rsidRDefault="00C44003" w:rsidP="00C44003">
      <w:pPr>
        <w:autoSpaceDE w:val="0"/>
        <w:autoSpaceDN w:val="0"/>
        <w:adjustRightInd w:val="0"/>
        <w:rPr>
          <w:ins w:id="1376" w:author="Author"/>
          <w:rFonts w:ascii="Courier New" w:hAnsi="Courier New" w:cs="Courier New"/>
          <w:color w:val="000000"/>
          <w:sz w:val="17"/>
          <w:szCs w:val="17"/>
          <w:highlight w:val="white"/>
        </w:rPr>
      </w:pPr>
      <w:ins w:id="1377"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&lt;/xsd:documentation&gt;</w:t>
        </w:r>
      </w:ins>
    </w:p>
    <w:p w14:paraId="671ACBED" w14:textId="77777777" w:rsidR="00C44003" w:rsidRPr="00133664" w:rsidRDefault="00C44003" w:rsidP="00C44003">
      <w:pPr>
        <w:autoSpaceDE w:val="0"/>
        <w:autoSpaceDN w:val="0"/>
        <w:adjustRightInd w:val="0"/>
        <w:rPr>
          <w:ins w:id="1378" w:author="Author"/>
          <w:rFonts w:ascii="Courier New" w:hAnsi="Courier New" w:cs="Courier New"/>
          <w:color w:val="000000"/>
          <w:sz w:val="17"/>
          <w:szCs w:val="17"/>
          <w:highlight w:val="white"/>
        </w:rPr>
      </w:pPr>
      <w:ins w:id="1379"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&lt;/xsd:annotation&gt;</w:t>
        </w:r>
      </w:ins>
    </w:p>
    <w:p w14:paraId="0A0E24CF"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380" w:author="Author">
            <w:rPr>
              <w:rFonts w:ascii="Courier New" w:hAnsi="Courier New"/>
              <w:color w:val="000000"/>
              <w:highlight w:val="white"/>
            </w:rPr>
          </w:rPrChange>
        </w:rPr>
      </w:pPr>
      <w:ins w:id="1381" w:author="Author">
        <w:r w:rsidRPr="00133664">
          <w:rPr>
            <w:rFonts w:ascii="Courier New" w:hAnsi="Courier New" w:cs="Courier New"/>
            <w:color w:val="000000"/>
            <w:sz w:val="17"/>
            <w:szCs w:val="17"/>
            <w:highlight w:val="white"/>
          </w:rPr>
          <w:tab/>
          <w:t>&lt;/xsd:element&gt;</w:t>
        </w:r>
      </w:ins>
    </w:p>
    <w:p w14:paraId="5BA6C747"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382" w:author="Author">
            <w:rPr>
              <w:rFonts w:ascii="Courier New" w:hAnsi="Courier New"/>
              <w:color w:val="000000"/>
            </w:rPr>
          </w:rPrChange>
        </w:rPr>
      </w:pPr>
      <w:r w:rsidRPr="00133664">
        <w:rPr>
          <w:rFonts w:ascii="Courier New" w:hAnsi="Courier New" w:cs="Courier New"/>
          <w:color w:val="000000"/>
          <w:sz w:val="17"/>
          <w:szCs w:val="17"/>
          <w:highlight w:val="white"/>
          <w:rPrChange w:id="1383" w:author="Author">
            <w:rPr>
              <w:rFonts w:ascii="Courier New" w:hAnsi="Courier New"/>
              <w:color w:val="000000"/>
            </w:rPr>
          </w:rPrChange>
        </w:rPr>
        <w:tab/>
      </w:r>
      <w:r w:rsidRPr="00133664">
        <w:rPr>
          <w:rFonts w:ascii="Courier New" w:hAnsi="Courier New" w:cs="Courier New"/>
          <w:color w:val="0000FF"/>
          <w:sz w:val="17"/>
          <w:szCs w:val="17"/>
          <w:highlight w:val="white"/>
          <w:rPrChange w:id="1384" w:author="Author">
            <w:rPr>
              <w:rFonts w:ascii="Courier New" w:hAnsi="Courier New"/>
              <w:color w:val="000000"/>
            </w:rPr>
          </w:rPrChange>
        </w:rPr>
        <w:t>&lt;</w:t>
      </w:r>
      <w:r w:rsidRPr="00133664">
        <w:rPr>
          <w:rFonts w:ascii="Courier New" w:hAnsi="Courier New" w:cs="Courier New"/>
          <w:color w:val="800000"/>
          <w:sz w:val="17"/>
          <w:szCs w:val="17"/>
          <w:highlight w:val="white"/>
          <w:rPrChange w:id="1385" w:author="Author">
            <w:rPr>
              <w:rFonts w:ascii="Courier New" w:hAnsi="Courier New"/>
              <w:color w:val="000000"/>
            </w:rPr>
          </w:rPrChange>
        </w:rPr>
        <w:t>xsd:element</w:t>
      </w:r>
      <w:r w:rsidRPr="00133664">
        <w:rPr>
          <w:rFonts w:ascii="Courier New" w:hAnsi="Courier New" w:cs="Courier New"/>
          <w:color w:val="FF0000"/>
          <w:sz w:val="17"/>
          <w:szCs w:val="17"/>
          <w:highlight w:val="white"/>
          <w:rPrChange w:id="1386" w:author="Author">
            <w:rPr>
              <w:rFonts w:ascii="Courier New" w:hAnsi="Courier New"/>
              <w:color w:val="000000"/>
            </w:rPr>
          </w:rPrChange>
        </w:rPr>
        <w:t xml:space="preserve"> name</w:t>
      </w:r>
      <w:r w:rsidRPr="00133664">
        <w:rPr>
          <w:rFonts w:ascii="Courier New" w:hAnsi="Courier New" w:cs="Courier New"/>
          <w:color w:val="0000FF"/>
          <w:sz w:val="17"/>
          <w:szCs w:val="17"/>
          <w:highlight w:val="white"/>
          <w:rPrChange w:id="1387" w:author="Author">
            <w:rPr>
              <w:rFonts w:ascii="Courier New" w:hAnsi="Courier New"/>
              <w:color w:val="000000"/>
            </w:rPr>
          </w:rPrChange>
        </w:rPr>
        <w:t>="</w:t>
      </w:r>
      <w:del w:id="1388" w:author="Author">
        <w:r w:rsidRPr="00133664">
          <w:rPr>
            <w:rFonts w:ascii="Courier New" w:hAnsi="Courier New" w:cs="Courier New"/>
            <w:color w:val="000000"/>
            <w:sz w:val="17"/>
            <w:szCs w:val="17"/>
          </w:rPr>
          <w:delText>SearchableDescriptionCode</w:delText>
        </w:r>
      </w:del>
      <w:ins w:id="1389" w:author="Author">
        <w:r w:rsidRPr="00133664">
          <w:rPr>
            <w:rFonts w:ascii="Courier New" w:hAnsi="Courier New" w:cs="Courier New"/>
            <w:color w:val="000000"/>
            <w:sz w:val="17"/>
            <w:szCs w:val="17"/>
            <w:highlight w:val="white"/>
            <w:rPrChange w:id="1390" w:author="Author">
              <w:rPr>
                <w:rFonts w:ascii="Consolas" w:hAnsi="Consolas" w:cs="Consolas"/>
                <w:color w:val="000000"/>
                <w:szCs w:val="17"/>
                <w:highlight w:val="white"/>
              </w:rPr>
            </w:rPrChange>
          </w:rPr>
          <w:t>PublicationDateRange</w:t>
        </w:r>
      </w:ins>
      <w:r w:rsidRPr="00133664">
        <w:rPr>
          <w:rFonts w:ascii="Courier New" w:hAnsi="Courier New" w:cs="Courier New"/>
          <w:color w:val="0000FF"/>
          <w:sz w:val="17"/>
          <w:szCs w:val="17"/>
          <w:highlight w:val="white"/>
          <w:rPrChange w:id="1391" w:author="Author">
            <w:rPr>
              <w:rFonts w:ascii="Courier New" w:hAnsi="Courier New"/>
              <w:color w:val="000000"/>
            </w:rPr>
          </w:rPrChange>
        </w:rPr>
        <w:t>"</w:t>
      </w:r>
      <w:r w:rsidRPr="00133664">
        <w:rPr>
          <w:rFonts w:ascii="Courier New" w:hAnsi="Courier New" w:cs="Courier New"/>
          <w:color w:val="FF0000"/>
          <w:sz w:val="17"/>
          <w:szCs w:val="17"/>
          <w:highlight w:val="white"/>
          <w:rPrChange w:id="1392" w:author="Author">
            <w:rPr>
              <w:rFonts w:ascii="Courier New" w:hAnsi="Courier New"/>
              <w:color w:val="000000"/>
            </w:rPr>
          </w:rPrChange>
        </w:rPr>
        <w:t xml:space="preserve"> type</w:t>
      </w:r>
      <w:r w:rsidRPr="00133664">
        <w:rPr>
          <w:rFonts w:ascii="Courier New" w:hAnsi="Courier New" w:cs="Courier New"/>
          <w:color w:val="0000FF"/>
          <w:sz w:val="17"/>
          <w:szCs w:val="17"/>
          <w:highlight w:val="white"/>
          <w:rPrChange w:id="1393" w:author="Author">
            <w:rPr>
              <w:rFonts w:ascii="Courier New" w:hAnsi="Courier New"/>
              <w:color w:val="000000"/>
            </w:rPr>
          </w:rPrChange>
        </w:rPr>
        <w:t>="</w:t>
      </w:r>
      <w:r w:rsidRPr="00133664">
        <w:rPr>
          <w:rFonts w:ascii="Courier New" w:hAnsi="Courier New" w:cs="Courier New"/>
          <w:color w:val="000000"/>
          <w:sz w:val="17"/>
          <w:szCs w:val="17"/>
          <w:highlight w:val="white"/>
          <w:rPrChange w:id="1394" w:author="Author">
            <w:rPr>
              <w:rFonts w:ascii="Courier New" w:hAnsi="Courier New"/>
              <w:color w:val="000000"/>
            </w:rPr>
          </w:rPrChange>
        </w:rPr>
        <w:t>afp:</w:t>
      </w:r>
      <w:del w:id="1395" w:author="Author">
        <w:r w:rsidRPr="00133664">
          <w:rPr>
            <w:rFonts w:ascii="Courier New" w:hAnsi="Courier New" w:cs="Courier New"/>
            <w:color w:val="000000"/>
            <w:sz w:val="17"/>
            <w:szCs w:val="17"/>
          </w:rPr>
          <w:delText>TextSearchableCodeType</w:delText>
        </w:r>
      </w:del>
      <w:ins w:id="1396" w:author="Author">
        <w:r w:rsidRPr="00133664">
          <w:rPr>
            <w:rFonts w:ascii="Courier New" w:hAnsi="Courier New" w:cs="Courier New"/>
            <w:color w:val="000000"/>
            <w:sz w:val="17"/>
            <w:szCs w:val="17"/>
            <w:highlight w:val="white"/>
            <w:rPrChange w:id="1397" w:author="Author">
              <w:rPr>
                <w:rFonts w:ascii="Consolas" w:hAnsi="Consolas" w:cs="Consolas"/>
                <w:color w:val="000000"/>
                <w:szCs w:val="17"/>
                <w:highlight w:val="white"/>
              </w:rPr>
            </w:rPrChange>
          </w:rPr>
          <w:t>PublicationDateRangeType</w:t>
        </w:r>
      </w:ins>
      <w:r w:rsidRPr="00133664">
        <w:rPr>
          <w:rFonts w:ascii="Courier New" w:hAnsi="Courier New" w:cs="Courier New"/>
          <w:color w:val="0000FF"/>
          <w:sz w:val="17"/>
          <w:szCs w:val="17"/>
          <w:highlight w:val="white"/>
          <w:rPrChange w:id="1398" w:author="Author">
            <w:rPr>
              <w:rFonts w:ascii="Courier New" w:hAnsi="Courier New"/>
              <w:color w:val="000000"/>
            </w:rPr>
          </w:rPrChange>
        </w:rPr>
        <w:t>"&gt;</w:t>
      </w:r>
    </w:p>
    <w:p w14:paraId="2837E3D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399" w:author="Author">
            <w:rPr>
              <w:rFonts w:ascii="Courier New" w:hAnsi="Courier New"/>
              <w:color w:val="000000"/>
            </w:rPr>
          </w:rPrChange>
        </w:rPr>
      </w:pPr>
      <w:r w:rsidRPr="00133664">
        <w:rPr>
          <w:rFonts w:ascii="Courier New" w:hAnsi="Courier New" w:cs="Courier New"/>
          <w:color w:val="000000"/>
          <w:sz w:val="17"/>
          <w:szCs w:val="17"/>
          <w:highlight w:val="white"/>
          <w:rPrChange w:id="1400" w:author="Author">
            <w:rPr>
              <w:rFonts w:ascii="Courier New" w:hAnsi="Courier New"/>
              <w:color w:val="000000"/>
            </w:rPr>
          </w:rPrChange>
        </w:rPr>
        <w:tab/>
      </w:r>
      <w:r w:rsidRPr="00133664">
        <w:rPr>
          <w:rFonts w:ascii="Courier New" w:hAnsi="Courier New" w:cs="Courier New"/>
          <w:color w:val="000000"/>
          <w:sz w:val="17"/>
          <w:szCs w:val="17"/>
          <w:highlight w:val="white"/>
          <w:rPrChange w:id="1401" w:author="Author">
            <w:rPr>
              <w:rFonts w:ascii="Courier New" w:hAnsi="Courier New"/>
              <w:color w:val="000000"/>
            </w:rPr>
          </w:rPrChange>
        </w:rPr>
        <w:tab/>
      </w:r>
      <w:r w:rsidRPr="00133664">
        <w:rPr>
          <w:rFonts w:ascii="Courier New" w:hAnsi="Courier New" w:cs="Courier New"/>
          <w:color w:val="0000FF"/>
          <w:sz w:val="17"/>
          <w:szCs w:val="17"/>
          <w:highlight w:val="white"/>
          <w:rPrChange w:id="1402" w:author="Author">
            <w:rPr>
              <w:rFonts w:ascii="Courier New" w:hAnsi="Courier New"/>
              <w:color w:val="000000"/>
            </w:rPr>
          </w:rPrChange>
        </w:rPr>
        <w:t>&lt;</w:t>
      </w:r>
      <w:r w:rsidRPr="00133664">
        <w:rPr>
          <w:rFonts w:ascii="Courier New" w:hAnsi="Courier New" w:cs="Courier New"/>
          <w:color w:val="800000"/>
          <w:sz w:val="17"/>
          <w:szCs w:val="17"/>
          <w:highlight w:val="white"/>
          <w:rPrChange w:id="1403" w:author="Author">
            <w:rPr>
              <w:rFonts w:ascii="Courier New" w:hAnsi="Courier New"/>
              <w:color w:val="000000"/>
            </w:rPr>
          </w:rPrChange>
        </w:rPr>
        <w:t>xsd:annotation</w:t>
      </w:r>
      <w:r w:rsidRPr="00133664">
        <w:rPr>
          <w:rFonts w:ascii="Courier New" w:hAnsi="Courier New" w:cs="Courier New"/>
          <w:color w:val="0000FF"/>
          <w:sz w:val="17"/>
          <w:szCs w:val="17"/>
          <w:highlight w:val="white"/>
          <w:rPrChange w:id="1404" w:author="Author">
            <w:rPr>
              <w:rFonts w:ascii="Courier New" w:hAnsi="Courier New"/>
              <w:color w:val="000000"/>
            </w:rPr>
          </w:rPrChange>
        </w:rPr>
        <w:t>&gt;</w:t>
      </w:r>
    </w:p>
    <w:p w14:paraId="032C319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405" w:author="Author">
            <w:rPr>
              <w:rFonts w:ascii="Courier New" w:hAnsi="Courier New"/>
              <w:color w:val="000000"/>
            </w:rPr>
          </w:rPrChange>
        </w:rPr>
      </w:pPr>
      <w:r w:rsidRPr="00133664">
        <w:rPr>
          <w:rFonts w:ascii="Courier New" w:hAnsi="Courier New" w:cs="Courier New"/>
          <w:color w:val="000000"/>
          <w:sz w:val="17"/>
          <w:szCs w:val="17"/>
          <w:highlight w:val="white"/>
          <w:rPrChange w:id="1406" w:author="Author">
            <w:rPr>
              <w:rFonts w:ascii="Courier New" w:hAnsi="Courier New"/>
              <w:color w:val="000000"/>
            </w:rPr>
          </w:rPrChange>
        </w:rPr>
        <w:tab/>
      </w:r>
      <w:r w:rsidRPr="00133664">
        <w:rPr>
          <w:rFonts w:ascii="Courier New" w:hAnsi="Courier New" w:cs="Courier New"/>
          <w:color w:val="000000"/>
          <w:sz w:val="17"/>
          <w:szCs w:val="17"/>
          <w:highlight w:val="white"/>
          <w:rPrChange w:id="1407" w:author="Author">
            <w:rPr>
              <w:rFonts w:ascii="Courier New" w:hAnsi="Courier New"/>
              <w:color w:val="000000"/>
            </w:rPr>
          </w:rPrChange>
        </w:rPr>
        <w:tab/>
      </w:r>
      <w:r w:rsidRPr="00133664">
        <w:rPr>
          <w:rFonts w:ascii="Courier New" w:hAnsi="Courier New" w:cs="Courier New"/>
          <w:color w:val="000000"/>
          <w:sz w:val="17"/>
          <w:szCs w:val="17"/>
          <w:highlight w:val="white"/>
          <w:rPrChange w:id="1408" w:author="Author">
            <w:rPr>
              <w:rFonts w:ascii="Courier New" w:hAnsi="Courier New"/>
              <w:color w:val="000000"/>
            </w:rPr>
          </w:rPrChange>
        </w:rPr>
        <w:tab/>
      </w:r>
      <w:r w:rsidRPr="00133664">
        <w:rPr>
          <w:rFonts w:ascii="Courier New" w:hAnsi="Courier New" w:cs="Courier New"/>
          <w:color w:val="0000FF"/>
          <w:sz w:val="17"/>
          <w:szCs w:val="17"/>
          <w:highlight w:val="white"/>
          <w:rPrChange w:id="1409" w:author="Author">
            <w:rPr>
              <w:rFonts w:ascii="Courier New" w:hAnsi="Courier New"/>
              <w:color w:val="000000"/>
            </w:rPr>
          </w:rPrChange>
        </w:rPr>
        <w:t>&lt;</w:t>
      </w:r>
      <w:r w:rsidRPr="00133664">
        <w:rPr>
          <w:rFonts w:ascii="Courier New" w:hAnsi="Courier New" w:cs="Courier New"/>
          <w:color w:val="800000"/>
          <w:sz w:val="17"/>
          <w:szCs w:val="17"/>
          <w:highlight w:val="white"/>
          <w:rPrChange w:id="1410" w:author="Author">
            <w:rPr>
              <w:rFonts w:ascii="Courier New" w:hAnsi="Courier New"/>
              <w:color w:val="000000"/>
            </w:rPr>
          </w:rPrChange>
        </w:rPr>
        <w:t>xsd:documentation</w:t>
      </w:r>
      <w:r w:rsidRPr="00133664">
        <w:rPr>
          <w:rFonts w:ascii="Courier New" w:hAnsi="Courier New" w:cs="Courier New"/>
          <w:color w:val="0000FF"/>
          <w:sz w:val="17"/>
          <w:szCs w:val="17"/>
          <w:highlight w:val="white"/>
          <w:rPrChange w:id="1411" w:author="Author">
            <w:rPr>
              <w:rFonts w:ascii="Courier New" w:hAnsi="Courier New"/>
              <w:color w:val="000000"/>
            </w:rPr>
          </w:rPrChange>
        </w:rPr>
        <w:t>&gt;</w:t>
      </w:r>
      <w:del w:id="1412" w:author="Author">
        <w:r w:rsidRPr="00133664">
          <w:rPr>
            <w:rFonts w:ascii="Courier New" w:hAnsi="Courier New" w:cs="Courier New"/>
            <w:color w:val="000000"/>
            <w:sz w:val="17"/>
            <w:szCs w:val="17"/>
          </w:rPr>
          <w:delText>A code</w:delText>
        </w:r>
      </w:del>
      <w:ins w:id="1413" w:author="Author">
        <w:r w:rsidRPr="00133664">
          <w:rPr>
            <w:rFonts w:ascii="Courier New" w:hAnsi="Courier New" w:cs="Courier New"/>
            <w:color w:val="000000"/>
            <w:sz w:val="17"/>
            <w:szCs w:val="17"/>
            <w:highlight w:val="white"/>
            <w:rPrChange w:id="1414" w:author="Author">
              <w:rPr>
                <w:rFonts w:ascii="Consolas" w:hAnsi="Consolas" w:cs="Consolas"/>
                <w:color w:val="000000"/>
                <w:szCs w:val="17"/>
                <w:highlight w:val="white"/>
              </w:rPr>
            </w:rPrChange>
          </w:rPr>
          <w:t>Publication date range over</w:t>
        </w:r>
      </w:ins>
      <w:r w:rsidRPr="00133664">
        <w:rPr>
          <w:rFonts w:ascii="Courier New" w:hAnsi="Courier New" w:cs="Courier New"/>
          <w:color w:val="000000"/>
          <w:sz w:val="17"/>
          <w:szCs w:val="17"/>
          <w:highlight w:val="white"/>
          <w:rPrChange w:id="1415" w:author="Author">
            <w:rPr>
              <w:rFonts w:ascii="Courier New" w:hAnsi="Courier New"/>
              <w:color w:val="000000"/>
            </w:rPr>
          </w:rPrChange>
        </w:rPr>
        <w:t xml:space="preserve"> which </w:t>
      </w:r>
      <w:del w:id="1416" w:author="Author">
        <w:r w:rsidRPr="00133664">
          <w:rPr>
            <w:rFonts w:ascii="Courier New" w:hAnsi="Courier New" w:cs="Courier New"/>
            <w:color w:val="000000"/>
            <w:sz w:val="17"/>
            <w:szCs w:val="17"/>
          </w:rPr>
          <w:delText xml:space="preserve">indicates </w:delText>
        </w:r>
      </w:del>
      <w:r w:rsidRPr="00133664">
        <w:rPr>
          <w:rFonts w:ascii="Courier New" w:hAnsi="Courier New" w:cs="Courier New"/>
          <w:color w:val="000000"/>
          <w:sz w:val="17"/>
          <w:szCs w:val="17"/>
          <w:highlight w:val="white"/>
          <w:rPrChange w:id="1417" w:author="Author">
            <w:rPr>
              <w:rFonts w:ascii="Courier New" w:hAnsi="Courier New"/>
              <w:color w:val="000000"/>
            </w:rPr>
          </w:rPrChange>
        </w:rPr>
        <w:t xml:space="preserve">the </w:t>
      </w:r>
      <w:del w:id="1418" w:author="Author">
        <w:r w:rsidRPr="00133664">
          <w:rPr>
            <w:rFonts w:ascii="Courier New" w:hAnsi="Courier New" w:cs="Courier New"/>
            <w:color w:val="000000"/>
            <w:sz w:val="17"/>
            <w:szCs w:val="17"/>
          </w:rPr>
          <w:delText>language of the description if a text-searchable description</w:delText>
        </w:r>
      </w:del>
      <w:ins w:id="1419" w:author="Author">
        <w:r w:rsidRPr="00133664">
          <w:rPr>
            <w:rFonts w:ascii="Courier New" w:hAnsi="Courier New" w:cs="Courier New"/>
            <w:color w:val="000000"/>
            <w:sz w:val="17"/>
            <w:szCs w:val="17"/>
            <w:highlight w:val="white"/>
            <w:rPrChange w:id="1420" w:author="Author">
              <w:rPr>
                <w:rFonts w:ascii="Consolas" w:hAnsi="Consolas" w:cs="Consolas"/>
                <w:color w:val="000000"/>
                <w:szCs w:val="17"/>
                <w:highlight w:val="white"/>
              </w:rPr>
            </w:rPrChange>
          </w:rPr>
          <w:t>authority file</w:t>
        </w:r>
      </w:ins>
      <w:r w:rsidRPr="00133664">
        <w:rPr>
          <w:rFonts w:ascii="Courier New" w:hAnsi="Courier New" w:cs="Courier New"/>
          <w:color w:val="000000"/>
          <w:sz w:val="17"/>
          <w:szCs w:val="17"/>
          <w:highlight w:val="white"/>
          <w:rPrChange w:id="1421" w:author="Author">
            <w:rPr>
              <w:rFonts w:ascii="Courier New" w:hAnsi="Courier New"/>
              <w:color w:val="000000"/>
            </w:rPr>
          </w:rPrChange>
        </w:rPr>
        <w:t xml:space="preserve"> is </w:t>
      </w:r>
      <w:del w:id="1422" w:author="Author">
        <w:r w:rsidRPr="00133664">
          <w:rPr>
            <w:rFonts w:ascii="Courier New" w:hAnsi="Courier New" w:cs="Courier New"/>
            <w:color w:val="000000"/>
            <w:sz w:val="17"/>
            <w:szCs w:val="17"/>
          </w:rPr>
          <w:delText xml:space="preserve">available, or otherwise the code values N (not available) or U (unknown) </w:delText>
        </w:r>
      </w:del>
      <w:ins w:id="1423" w:author="Author">
        <w:r w:rsidRPr="00133664">
          <w:rPr>
            <w:rFonts w:ascii="Courier New" w:hAnsi="Courier New" w:cs="Courier New"/>
            <w:color w:val="000000"/>
            <w:sz w:val="17"/>
            <w:szCs w:val="17"/>
            <w:highlight w:val="white"/>
            <w:rPrChange w:id="1424" w:author="Author">
              <w:rPr>
                <w:rFonts w:ascii="Consolas" w:hAnsi="Consolas" w:cs="Consolas"/>
                <w:color w:val="000000"/>
                <w:szCs w:val="17"/>
                <w:highlight w:val="white"/>
              </w:rPr>
            </w:rPrChange>
          </w:rPr>
          <w:t>valid</w:t>
        </w:r>
      </w:ins>
      <w:r w:rsidRPr="00133664">
        <w:rPr>
          <w:rFonts w:ascii="Courier New" w:hAnsi="Courier New" w:cs="Courier New"/>
          <w:color w:val="0000FF"/>
          <w:sz w:val="17"/>
          <w:szCs w:val="17"/>
          <w:highlight w:val="white"/>
          <w:rPrChange w:id="1425" w:author="Author">
            <w:rPr>
              <w:rFonts w:ascii="Courier New" w:hAnsi="Courier New"/>
              <w:color w:val="000000"/>
            </w:rPr>
          </w:rPrChange>
        </w:rPr>
        <w:t>&lt;/</w:t>
      </w:r>
      <w:r w:rsidRPr="00133664">
        <w:rPr>
          <w:rFonts w:ascii="Courier New" w:hAnsi="Courier New" w:cs="Courier New"/>
          <w:color w:val="800000"/>
          <w:sz w:val="17"/>
          <w:szCs w:val="17"/>
          <w:highlight w:val="white"/>
          <w:rPrChange w:id="1426" w:author="Author">
            <w:rPr>
              <w:rFonts w:ascii="Courier New" w:hAnsi="Courier New"/>
              <w:color w:val="000000"/>
            </w:rPr>
          </w:rPrChange>
        </w:rPr>
        <w:t>xsd:documentation</w:t>
      </w:r>
      <w:r w:rsidRPr="00133664">
        <w:rPr>
          <w:rFonts w:ascii="Courier New" w:hAnsi="Courier New" w:cs="Courier New"/>
          <w:color w:val="0000FF"/>
          <w:sz w:val="17"/>
          <w:szCs w:val="17"/>
          <w:highlight w:val="white"/>
          <w:rPrChange w:id="1427" w:author="Author">
            <w:rPr>
              <w:rFonts w:ascii="Courier New" w:hAnsi="Courier New"/>
              <w:color w:val="000000"/>
            </w:rPr>
          </w:rPrChange>
        </w:rPr>
        <w:t>&gt;</w:t>
      </w:r>
    </w:p>
    <w:p w14:paraId="5176D461"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428" w:author="Author">
            <w:rPr>
              <w:rFonts w:ascii="Courier New" w:hAnsi="Courier New"/>
              <w:color w:val="000000"/>
            </w:rPr>
          </w:rPrChange>
        </w:rPr>
      </w:pPr>
      <w:r w:rsidRPr="00133664">
        <w:rPr>
          <w:rFonts w:ascii="Courier New" w:hAnsi="Courier New" w:cs="Courier New"/>
          <w:color w:val="000000"/>
          <w:sz w:val="17"/>
          <w:szCs w:val="17"/>
          <w:highlight w:val="white"/>
          <w:rPrChange w:id="1429" w:author="Author">
            <w:rPr>
              <w:rFonts w:ascii="Courier New" w:hAnsi="Courier New"/>
              <w:color w:val="000000"/>
            </w:rPr>
          </w:rPrChange>
        </w:rPr>
        <w:tab/>
      </w:r>
      <w:r w:rsidRPr="00133664">
        <w:rPr>
          <w:rFonts w:ascii="Courier New" w:hAnsi="Courier New" w:cs="Courier New"/>
          <w:color w:val="000000"/>
          <w:sz w:val="17"/>
          <w:szCs w:val="17"/>
          <w:highlight w:val="white"/>
          <w:rPrChange w:id="1430" w:author="Author">
            <w:rPr>
              <w:rFonts w:ascii="Courier New" w:hAnsi="Courier New"/>
              <w:color w:val="000000"/>
            </w:rPr>
          </w:rPrChange>
        </w:rPr>
        <w:tab/>
      </w:r>
      <w:r w:rsidRPr="00133664">
        <w:rPr>
          <w:rFonts w:ascii="Courier New" w:hAnsi="Courier New" w:cs="Courier New"/>
          <w:color w:val="0000FF"/>
          <w:sz w:val="17"/>
          <w:szCs w:val="17"/>
          <w:highlight w:val="white"/>
          <w:rPrChange w:id="1431" w:author="Author">
            <w:rPr>
              <w:rFonts w:ascii="Courier New" w:hAnsi="Courier New"/>
              <w:color w:val="000000"/>
            </w:rPr>
          </w:rPrChange>
        </w:rPr>
        <w:t>&lt;/</w:t>
      </w:r>
      <w:r w:rsidRPr="00133664">
        <w:rPr>
          <w:rFonts w:ascii="Courier New" w:hAnsi="Courier New" w:cs="Courier New"/>
          <w:color w:val="800000"/>
          <w:sz w:val="17"/>
          <w:szCs w:val="17"/>
          <w:highlight w:val="white"/>
          <w:rPrChange w:id="1432" w:author="Author">
            <w:rPr>
              <w:rFonts w:ascii="Courier New" w:hAnsi="Courier New"/>
              <w:color w:val="000000"/>
            </w:rPr>
          </w:rPrChange>
        </w:rPr>
        <w:t>xsd:annotation</w:t>
      </w:r>
      <w:r w:rsidRPr="00133664">
        <w:rPr>
          <w:rFonts w:ascii="Courier New" w:hAnsi="Courier New" w:cs="Courier New"/>
          <w:color w:val="0000FF"/>
          <w:sz w:val="17"/>
          <w:szCs w:val="17"/>
          <w:highlight w:val="white"/>
          <w:rPrChange w:id="1433" w:author="Author">
            <w:rPr>
              <w:rFonts w:ascii="Courier New" w:hAnsi="Courier New"/>
              <w:color w:val="000000"/>
            </w:rPr>
          </w:rPrChange>
        </w:rPr>
        <w:t>&gt;</w:t>
      </w:r>
    </w:p>
    <w:p w14:paraId="56BE705F"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434" w:author="Author">
            <w:rPr>
              <w:rFonts w:ascii="Courier New" w:hAnsi="Courier New"/>
              <w:color w:val="000000"/>
            </w:rPr>
          </w:rPrChange>
        </w:rPr>
      </w:pPr>
      <w:r w:rsidRPr="00133664">
        <w:rPr>
          <w:rFonts w:ascii="Courier New" w:hAnsi="Courier New" w:cs="Courier New"/>
          <w:color w:val="000000"/>
          <w:sz w:val="17"/>
          <w:szCs w:val="17"/>
          <w:highlight w:val="white"/>
          <w:rPrChange w:id="1435" w:author="Author">
            <w:rPr>
              <w:rFonts w:ascii="Courier New" w:hAnsi="Courier New"/>
              <w:color w:val="000000"/>
            </w:rPr>
          </w:rPrChange>
        </w:rPr>
        <w:tab/>
      </w:r>
      <w:r w:rsidRPr="00133664">
        <w:rPr>
          <w:rFonts w:ascii="Courier New" w:hAnsi="Courier New" w:cs="Courier New"/>
          <w:color w:val="0000FF"/>
          <w:sz w:val="17"/>
          <w:szCs w:val="17"/>
          <w:highlight w:val="white"/>
          <w:rPrChange w:id="1436" w:author="Author">
            <w:rPr>
              <w:rFonts w:ascii="Courier New" w:hAnsi="Courier New"/>
              <w:color w:val="000000"/>
            </w:rPr>
          </w:rPrChange>
        </w:rPr>
        <w:t>&lt;/</w:t>
      </w:r>
      <w:r w:rsidRPr="00133664">
        <w:rPr>
          <w:rFonts w:ascii="Courier New" w:hAnsi="Courier New" w:cs="Courier New"/>
          <w:color w:val="800000"/>
          <w:sz w:val="17"/>
          <w:szCs w:val="17"/>
          <w:highlight w:val="white"/>
          <w:rPrChange w:id="1437" w:author="Author">
            <w:rPr>
              <w:rFonts w:ascii="Courier New" w:hAnsi="Courier New"/>
              <w:color w:val="000000"/>
            </w:rPr>
          </w:rPrChange>
        </w:rPr>
        <w:t>xsd:element</w:t>
      </w:r>
      <w:r w:rsidRPr="00133664">
        <w:rPr>
          <w:rFonts w:ascii="Courier New" w:hAnsi="Courier New" w:cs="Courier New"/>
          <w:color w:val="0000FF"/>
          <w:sz w:val="17"/>
          <w:szCs w:val="17"/>
          <w:highlight w:val="white"/>
          <w:rPrChange w:id="1438" w:author="Author">
            <w:rPr>
              <w:rFonts w:ascii="Courier New" w:hAnsi="Courier New"/>
              <w:color w:val="000000"/>
            </w:rPr>
          </w:rPrChange>
        </w:rPr>
        <w:t>&gt;</w:t>
      </w:r>
    </w:p>
    <w:p w14:paraId="62E9C2E7" w14:textId="77777777" w:rsidR="00C44003" w:rsidRPr="00133664" w:rsidRDefault="00C44003" w:rsidP="00C44003">
      <w:pPr>
        <w:autoSpaceDE w:val="0"/>
        <w:autoSpaceDN w:val="0"/>
        <w:adjustRightInd w:val="0"/>
        <w:rPr>
          <w:ins w:id="1439" w:author="Author"/>
          <w:rFonts w:ascii="Courier New" w:hAnsi="Courier New" w:cs="Courier New"/>
          <w:color w:val="000000"/>
          <w:sz w:val="17"/>
          <w:szCs w:val="17"/>
          <w:highlight w:val="white"/>
          <w:rPrChange w:id="1440" w:author="Author">
            <w:rPr>
              <w:ins w:id="1441" w:author="Author"/>
              <w:rFonts w:ascii="Consolas" w:hAnsi="Consolas" w:cs="Consolas"/>
              <w:color w:val="000000"/>
              <w:szCs w:val="17"/>
              <w:highlight w:val="white"/>
            </w:rPr>
          </w:rPrChange>
        </w:rPr>
      </w:pPr>
      <w:r w:rsidRPr="00133664">
        <w:rPr>
          <w:rFonts w:ascii="Courier New" w:hAnsi="Courier New" w:cs="Courier New"/>
          <w:color w:val="000000"/>
          <w:sz w:val="17"/>
          <w:szCs w:val="17"/>
          <w:highlight w:val="white"/>
          <w:rPrChange w:id="1442" w:author="Author">
            <w:rPr>
              <w:rFonts w:ascii="Courier New" w:hAnsi="Courier New"/>
              <w:color w:val="000000"/>
            </w:rPr>
          </w:rPrChange>
        </w:rPr>
        <w:tab/>
      </w:r>
      <w:r w:rsidRPr="00133664">
        <w:rPr>
          <w:rFonts w:ascii="Courier New" w:hAnsi="Courier New" w:cs="Courier New"/>
          <w:color w:val="0000FF"/>
          <w:sz w:val="17"/>
          <w:szCs w:val="17"/>
          <w:highlight w:val="white"/>
          <w:rPrChange w:id="1443" w:author="Author">
            <w:rPr>
              <w:rFonts w:ascii="Courier New" w:hAnsi="Courier New"/>
              <w:color w:val="000000"/>
            </w:rPr>
          </w:rPrChange>
        </w:rPr>
        <w:t>&lt;</w:t>
      </w:r>
      <w:r w:rsidRPr="00133664">
        <w:rPr>
          <w:rFonts w:ascii="Courier New" w:hAnsi="Courier New" w:cs="Courier New"/>
          <w:color w:val="800000"/>
          <w:sz w:val="17"/>
          <w:szCs w:val="17"/>
          <w:highlight w:val="white"/>
          <w:rPrChange w:id="1444" w:author="Author">
            <w:rPr>
              <w:rFonts w:ascii="Courier New" w:hAnsi="Courier New"/>
              <w:color w:val="000000"/>
            </w:rPr>
          </w:rPrChange>
        </w:rPr>
        <w:t>xsd:complexType</w:t>
      </w:r>
      <w:r w:rsidRPr="00133664">
        <w:rPr>
          <w:rFonts w:ascii="Courier New" w:hAnsi="Courier New" w:cs="Courier New"/>
          <w:color w:val="FF0000"/>
          <w:sz w:val="17"/>
          <w:szCs w:val="17"/>
          <w:highlight w:val="white"/>
          <w:rPrChange w:id="1445" w:author="Author">
            <w:rPr>
              <w:rFonts w:ascii="Courier New" w:hAnsi="Courier New"/>
              <w:color w:val="000000"/>
            </w:rPr>
          </w:rPrChange>
        </w:rPr>
        <w:t xml:space="preserve"> name</w:t>
      </w:r>
      <w:r w:rsidRPr="00133664">
        <w:rPr>
          <w:rFonts w:ascii="Courier New" w:hAnsi="Courier New" w:cs="Courier New"/>
          <w:color w:val="0000FF"/>
          <w:sz w:val="17"/>
          <w:szCs w:val="17"/>
          <w:highlight w:val="white"/>
          <w:rPrChange w:id="1446" w:author="Author">
            <w:rPr>
              <w:rFonts w:ascii="Courier New" w:hAnsi="Courier New"/>
              <w:color w:val="000000"/>
            </w:rPr>
          </w:rPrChange>
        </w:rPr>
        <w:t>="</w:t>
      </w:r>
      <w:ins w:id="1447" w:author="Author">
        <w:r w:rsidRPr="00133664">
          <w:rPr>
            <w:rFonts w:ascii="Courier New" w:hAnsi="Courier New" w:cs="Courier New"/>
            <w:color w:val="000000"/>
            <w:sz w:val="17"/>
            <w:szCs w:val="17"/>
            <w:highlight w:val="white"/>
            <w:rPrChange w:id="1448" w:author="Author">
              <w:rPr>
                <w:rFonts w:ascii="Consolas" w:hAnsi="Consolas" w:cs="Consolas"/>
                <w:color w:val="000000"/>
                <w:szCs w:val="17"/>
                <w:highlight w:val="white"/>
              </w:rPr>
            </w:rPrChange>
          </w:rPr>
          <w:t>PublicationDateRangeType</w:t>
        </w:r>
        <w:r w:rsidRPr="00133664">
          <w:rPr>
            <w:rFonts w:ascii="Courier New" w:hAnsi="Courier New" w:cs="Courier New"/>
            <w:color w:val="0000FF"/>
            <w:sz w:val="17"/>
            <w:szCs w:val="17"/>
            <w:highlight w:val="white"/>
            <w:rPrChange w:id="1449" w:author="Author">
              <w:rPr>
                <w:rFonts w:ascii="Consolas" w:hAnsi="Consolas" w:cs="Consolas"/>
                <w:color w:val="0000FF"/>
                <w:szCs w:val="17"/>
                <w:highlight w:val="white"/>
              </w:rPr>
            </w:rPrChange>
          </w:rPr>
          <w:t>"&gt;</w:t>
        </w:r>
      </w:ins>
    </w:p>
    <w:p w14:paraId="3CE70251" w14:textId="77777777" w:rsidR="00C44003" w:rsidRPr="00133664" w:rsidRDefault="00C44003" w:rsidP="00C44003">
      <w:pPr>
        <w:autoSpaceDE w:val="0"/>
        <w:autoSpaceDN w:val="0"/>
        <w:adjustRightInd w:val="0"/>
        <w:rPr>
          <w:ins w:id="1450" w:author="Author"/>
          <w:rFonts w:ascii="Courier New" w:hAnsi="Courier New" w:cs="Courier New"/>
          <w:color w:val="000000"/>
          <w:sz w:val="17"/>
          <w:szCs w:val="17"/>
          <w:highlight w:val="white"/>
          <w:rPrChange w:id="1451" w:author="Author">
            <w:rPr>
              <w:ins w:id="1452" w:author="Author"/>
              <w:rFonts w:ascii="Consolas" w:hAnsi="Consolas" w:cs="Consolas"/>
              <w:color w:val="000000"/>
              <w:szCs w:val="17"/>
              <w:highlight w:val="white"/>
            </w:rPr>
          </w:rPrChange>
        </w:rPr>
      </w:pPr>
      <w:ins w:id="1453" w:author="Author">
        <w:r w:rsidRPr="00133664">
          <w:rPr>
            <w:rFonts w:ascii="Courier New" w:hAnsi="Courier New" w:cs="Courier New"/>
            <w:color w:val="000000"/>
            <w:sz w:val="17"/>
            <w:szCs w:val="17"/>
            <w:highlight w:val="white"/>
            <w:rPrChange w:id="1454"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1455"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1456"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1457" w:author="Author">
              <w:rPr>
                <w:rFonts w:ascii="Consolas" w:hAnsi="Consolas" w:cs="Consolas"/>
                <w:color w:val="800000"/>
                <w:szCs w:val="17"/>
                <w:highlight w:val="white"/>
              </w:rPr>
            </w:rPrChange>
          </w:rPr>
          <w:t>xsd:sequence</w:t>
        </w:r>
        <w:r w:rsidRPr="00133664">
          <w:rPr>
            <w:rFonts w:ascii="Courier New" w:hAnsi="Courier New" w:cs="Courier New"/>
            <w:color w:val="0000FF"/>
            <w:sz w:val="17"/>
            <w:szCs w:val="17"/>
            <w:highlight w:val="white"/>
            <w:rPrChange w:id="1458" w:author="Author">
              <w:rPr>
                <w:rFonts w:ascii="Consolas" w:hAnsi="Consolas" w:cs="Consolas"/>
                <w:color w:val="0000FF"/>
                <w:szCs w:val="17"/>
                <w:highlight w:val="white"/>
              </w:rPr>
            </w:rPrChange>
          </w:rPr>
          <w:t>&gt;</w:t>
        </w:r>
      </w:ins>
    </w:p>
    <w:p w14:paraId="0550B492" w14:textId="77777777" w:rsidR="00C44003" w:rsidRPr="00133664" w:rsidRDefault="00C44003" w:rsidP="00C44003">
      <w:pPr>
        <w:autoSpaceDE w:val="0"/>
        <w:autoSpaceDN w:val="0"/>
        <w:adjustRightInd w:val="0"/>
        <w:rPr>
          <w:ins w:id="1459" w:author="Author"/>
          <w:rFonts w:ascii="Courier New" w:hAnsi="Courier New" w:cs="Courier New"/>
          <w:color w:val="000000"/>
          <w:sz w:val="17"/>
          <w:szCs w:val="17"/>
          <w:highlight w:val="white"/>
          <w:rPrChange w:id="1460" w:author="Author">
            <w:rPr>
              <w:ins w:id="1461" w:author="Author"/>
              <w:rFonts w:ascii="Consolas" w:hAnsi="Consolas" w:cs="Consolas"/>
              <w:color w:val="000000"/>
              <w:szCs w:val="17"/>
              <w:highlight w:val="white"/>
            </w:rPr>
          </w:rPrChange>
        </w:rPr>
      </w:pPr>
      <w:ins w:id="1462" w:author="Author">
        <w:r w:rsidRPr="00133664">
          <w:rPr>
            <w:rFonts w:ascii="Courier New" w:hAnsi="Courier New" w:cs="Courier New"/>
            <w:color w:val="000000"/>
            <w:sz w:val="17"/>
            <w:szCs w:val="17"/>
            <w:highlight w:val="white"/>
            <w:rPrChange w:id="1463"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1464"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1465"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1466"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1467" w:author="Author">
              <w:rPr>
                <w:rFonts w:ascii="Consolas" w:hAnsi="Consolas" w:cs="Consolas"/>
                <w:color w:val="800000"/>
                <w:szCs w:val="17"/>
                <w:highlight w:val="white"/>
              </w:rPr>
            </w:rPrChange>
          </w:rPr>
          <w:t>xsd:element</w:t>
        </w:r>
        <w:r w:rsidRPr="00133664">
          <w:rPr>
            <w:rFonts w:ascii="Courier New" w:hAnsi="Courier New" w:cs="Courier New"/>
            <w:color w:val="FF0000"/>
            <w:sz w:val="17"/>
            <w:szCs w:val="17"/>
            <w:highlight w:val="white"/>
            <w:rPrChange w:id="1468" w:author="Author">
              <w:rPr>
                <w:rFonts w:ascii="Consolas" w:hAnsi="Consolas" w:cs="Consolas"/>
                <w:color w:val="FF0000"/>
                <w:szCs w:val="17"/>
                <w:highlight w:val="white"/>
              </w:rPr>
            </w:rPrChange>
          </w:rPr>
          <w:t xml:space="preserve"> ref</w:t>
        </w:r>
        <w:r w:rsidRPr="00133664">
          <w:rPr>
            <w:rFonts w:ascii="Courier New" w:hAnsi="Courier New" w:cs="Courier New"/>
            <w:color w:val="0000FF"/>
            <w:sz w:val="17"/>
            <w:szCs w:val="17"/>
            <w:highlight w:val="white"/>
            <w:rPrChange w:id="1469"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1470" w:author="Author">
              <w:rPr>
                <w:rFonts w:ascii="Consolas" w:hAnsi="Consolas" w:cs="Consolas"/>
                <w:color w:val="000000"/>
                <w:szCs w:val="17"/>
                <w:highlight w:val="white"/>
              </w:rPr>
            </w:rPrChange>
          </w:rPr>
          <w:t>com:StartDate</w:t>
        </w:r>
        <w:r w:rsidRPr="00133664">
          <w:rPr>
            <w:rFonts w:ascii="Courier New" w:hAnsi="Courier New" w:cs="Courier New"/>
            <w:color w:val="0000FF"/>
            <w:sz w:val="17"/>
            <w:szCs w:val="17"/>
            <w:highlight w:val="white"/>
            <w:rPrChange w:id="1471" w:author="Author">
              <w:rPr>
                <w:rFonts w:ascii="Consolas" w:hAnsi="Consolas" w:cs="Consolas"/>
                <w:color w:val="0000FF"/>
                <w:szCs w:val="17"/>
                <w:highlight w:val="white"/>
              </w:rPr>
            </w:rPrChange>
          </w:rPr>
          <w:t>"/&gt;</w:t>
        </w:r>
      </w:ins>
    </w:p>
    <w:p w14:paraId="042C0209" w14:textId="77777777" w:rsidR="00C44003" w:rsidRPr="00133664" w:rsidRDefault="00C44003" w:rsidP="00C44003">
      <w:pPr>
        <w:autoSpaceDE w:val="0"/>
        <w:autoSpaceDN w:val="0"/>
        <w:adjustRightInd w:val="0"/>
        <w:rPr>
          <w:ins w:id="1472" w:author="Author"/>
          <w:rFonts w:ascii="Courier New" w:hAnsi="Courier New" w:cs="Courier New"/>
          <w:color w:val="000000"/>
          <w:sz w:val="17"/>
          <w:szCs w:val="17"/>
          <w:highlight w:val="white"/>
          <w:rPrChange w:id="1473" w:author="Author">
            <w:rPr>
              <w:ins w:id="1474" w:author="Author"/>
              <w:rFonts w:ascii="Consolas" w:hAnsi="Consolas" w:cs="Consolas"/>
              <w:color w:val="000000"/>
              <w:szCs w:val="17"/>
              <w:highlight w:val="white"/>
            </w:rPr>
          </w:rPrChange>
        </w:rPr>
      </w:pPr>
      <w:ins w:id="1475" w:author="Author">
        <w:r w:rsidRPr="00133664">
          <w:rPr>
            <w:rFonts w:ascii="Courier New" w:hAnsi="Courier New" w:cs="Courier New"/>
            <w:color w:val="000000"/>
            <w:sz w:val="17"/>
            <w:szCs w:val="17"/>
            <w:highlight w:val="white"/>
            <w:rPrChange w:id="1476"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1477"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1478"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1479"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1480" w:author="Author">
              <w:rPr>
                <w:rFonts w:ascii="Consolas" w:hAnsi="Consolas" w:cs="Consolas"/>
                <w:color w:val="800000"/>
                <w:szCs w:val="17"/>
                <w:highlight w:val="white"/>
              </w:rPr>
            </w:rPrChange>
          </w:rPr>
          <w:t>xsd:element</w:t>
        </w:r>
        <w:r w:rsidRPr="00133664">
          <w:rPr>
            <w:rFonts w:ascii="Courier New" w:hAnsi="Courier New" w:cs="Courier New"/>
            <w:color w:val="FF0000"/>
            <w:sz w:val="17"/>
            <w:szCs w:val="17"/>
            <w:highlight w:val="white"/>
            <w:rPrChange w:id="1481" w:author="Author">
              <w:rPr>
                <w:rFonts w:ascii="Consolas" w:hAnsi="Consolas" w:cs="Consolas"/>
                <w:color w:val="FF0000"/>
                <w:szCs w:val="17"/>
                <w:highlight w:val="white"/>
              </w:rPr>
            </w:rPrChange>
          </w:rPr>
          <w:t xml:space="preserve"> ref</w:t>
        </w:r>
        <w:r w:rsidRPr="00133664">
          <w:rPr>
            <w:rFonts w:ascii="Courier New" w:hAnsi="Courier New" w:cs="Courier New"/>
            <w:color w:val="0000FF"/>
            <w:sz w:val="17"/>
            <w:szCs w:val="17"/>
            <w:highlight w:val="white"/>
            <w:rPrChange w:id="1482"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1483" w:author="Author">
              <w:rPr>
                <w:rFonts w:ascii="Consolas" w:hAnsi="Consolas" w:cs="Consolas"/>
                <w:color w:val="000000"/>
                <w:szCs w:val="17"/>
                <w:highlight w:val="white"/>
              </w:rPr>
            </w:rPrChange>
          </w:rPr>
          <w:t>com:EndDate</w:t>
        </w:r>
        <w:r w:rsidRPr="00133664">
          <w:rPr>
            <w:rFonts w:ascii="Courier New" w:hAnsi="Courier New" w:cs="Courier New"/>
            <w:color w:val="0000FF"/>
            <w:sz w:val="17"/>
            <w:szCs w:val="17"/>
            <w:highlight w:val="white"/>
            <w:rPrChange w:id="1484" w:author="Author">
              <w:rPr>
                <w:rFonts w:ascii="Consolas" w:hAnsi="Consolas" w:cs="Consolas"/>
                <w:color w:val="0000FF"/>
                <w:szCs w:val="17"/>
                <w:highlight w:val="white"/>
              </w:rPr>
            </w:rPrChange>
          </w:rPr>
          <w:t>"/&gt;</w:t>
        </w:r>
      </w:ins>
    </w:p>
    <w:p w14:paraId="2756C134" w14:textId="77777777" w:rsidR="00C44003" w:rsidRPr="00133664" w:rsidRDefault="00C44003" w:rsidP="00C44003">
      <w:pPr>
        <w:autoSpaceDE w:val="0"/>
        <w:autoSpaceDN w:val="0"/>
        <w:adjustRightInd w:val="0"/>
        <w:rPr>
          <w:ins w:id="1485" w:author="Author"/>
          <w:rFonts w:ascii="Courier New" w:hAnsi="Courier New" w:cs="Courier New"/>
          <w:color w:val="000000"/>
          <w:sz w:val="17"/>
          <w:szCs w:val="17"/>
          <w:highlight w:val="white"/>
          <w:rPrChange w:id="1486" w:author="Author">
            <w:rPr>
              <w:ins w:id="1487" w:author="Author"/>
              <w:rFonts w:ascii="Consolas" w:hAnsi="Consolas" w:cs="Consolas"/>
              <w:color w:val="000000"/>
              <w:szCs w:val="17"/>
              <w:highlight w:val="white"/>
            </w:rPr>
          </w:rPrChange>
        </w:rPr>
      </w:pPr>
      <w:ins w:id="1488" w:author="Author">
        <w:r w:rsidRPr="00133664">
          <w:rPr>
            <w:rFonts w:ascii="Courier New" w:hAnsi="Courier New" w:cs="Courier New"/>
            <w:color w:val="000000"/>
            <w:sz w:val="17"/>
            <w:szCs w:val="17"/>
            <w:highlight w:val="white"/>
            <w:rPrChange w:id="1489"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1490"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1491"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1492" w:author="Author">
              <w:rPr>
                <w:rFonts w:ascii="Consolas" w:hAnsi="Consolas" w:cs="Consolas"/>
                <w:color w:val="800000"/>
                <w:szCs w:val="17"/>
                <w:highlight w:val="white"/>
              </w:rPr>
            </w:rPrChange>
          </w:rPr>
          <w:t>xsd:sequence</w:t>
        </w:r>
        <w:r w:rsidRPr="00133664">
          <w:rPr>
            <w:rFonts w:ascii="Courier New" w:hAnsi="Courier New" w:cs="Courier New"/>
            <w:color w:val="0000FF"/>
            <w:sz w:val="17"/>
            <w:szCs w:val="17"/>
            <w:highlight w:val="white"/>
            <w:rPrChange w:id="1493" w:author="Author">
              <w:rPr>
                <w:rFonts w:ascii="Consolas" w:hAnsi="Consolas" w:cs="Consolas"/>
                <w:color w:val="0000FF"/>
                <w:szCs w:val="17"/>
                <w:highlight w:val="white"/>
              </w:rPr>
            </w:rPrChange>
          </w:rPr>
          <w:t>&gt;</w:t>
        </w:r>
      </w:ins>
    </w:p>
    <w:p w14:paraId="463EA8A1" w14:textId="77777777" w:rsidR="00C44003" w:rsidRPr="00133664" w:rsidRDefault="00C44003" w:rsidP="00C44003">
      <w:pPr>
        <w:autoSpaceDE w:val="0"/>
        <w:autoSpaceDN w:val="0"/>
        <w:adjustRightInd w:val="0"/>
        <w:rPr>
          <w:ins w:id="1494" w:author="Author"/>
          <w:rFonts w:ascii="Courier New" w:hAnsi="Courier New" w:cs="Courier New"/>
          <w:color w:val="000000"/>
          <w:sz w:val="17"/>
          <w:szCs w:val="17"/>
          <w:highlight w:val="white"/>
          <w:rPrChange w:id="1495" w:author="Author">
            <w:rPr>
              <w:ins w:id="1496" w:author="Author"/>
              <w:rFonts w:ascii="Consolas" w:hAnsi="Consolas" w:cs="Consolas"/>
              <w:color w:val="000000"/>
              <w:szCs w:val="17"/>
              <w:highlight w:val="white"/>
            </w:rPr>
          </w:rPrChange>
        </w:rPr>
      </w:pPr>
      <w:ins w:id="1497" w:author="Author">
        <w:r w:rsidRPr="00133664">
          <w:rPr>
            <w:rFonts w:ascii="Courier New" w:hAnsi="Courier New" w:cs="Courier New"/>
            <w:color w:val="000000"/>
            <w:sz w:val="17"/>
            <w:szCs w:val="17"/>
            <w:highlight w:val="white"/>
            <w:rPrChange w:id="1498"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1499"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1500" w:author="Author">
              <w:rPr>
                <w:rFonts w:ascii="Consolas" w:hAnsi="Consolas" w:cs="Consolas"/>
                <w:color w:val="800000"/>
                <w:szCs w:val="17"/>
                <w:highlight w:val="white"/>
              </w:rPr>
            </w:rPrChange>
          </w:rPr>
          <w:t>xsd:complexType</w:t>
        </w:r>
        <w:r w:rsidRPr="00133664">
          <w:rPr>
            <w:rFonts w:ascii="Courier New" w:hAnsi="Courier New" w:cs="Courier New"/>
            <w:color w:val="0000FF"/>
            <w:sz w:val="17"/>
            <w:szCs w:val="17"/>
            <w:highlight w:val="white"/>
            <w:rPrChange w:id="1501" w:author="Author">
              <w:rPr>
                <w:rFonts w:ascii="Consolas" w:hAnsi="Consolas" w:cs="Consolas"/>
                <w:color w:val="0000FF"/>
                <w:szCs w:val="17"/>
                <w:highlight w:val="white"/>
              </w:rPr>
            </w:rPrChange>
          </w:rPr>
          <w:t>&gt;</w:t>
        </w:r>
      </w:ins>
    </w:p>
    <w:p w14:paraId="6CD7FFED" w14:textId="77777777" w:rsidR="00C44003" w:rsidRPr="00133664" w:rsidRDefault="00C44003" w:rsidP="00C44003">
      <w:pPr>
        <w:autoSpaceDE w:val="0"/>
        <w:autoSpaceDN w:val="0"/>
        <w:adjustRightInd w:val="0"/>
        <w:rPr>
          <w:ins w:id="1502" w:author="Author"/>
          <w:rFonts w:ascii="Courier New" w:hAnsi="Courier New" w:cs="Courier New"/>
          <w:color w:val="000000"/>
          <w:sz w:val="17"/>
          <w:szCs w:val="17"/>
          <w:highlight w:val="white"/>
          <w:rPrChange w:id="1503" w:author="Author">
            <w:rPr>
              <w:ins w:id="1504" w:author="Author"/>
              <w:rFonts w:ascii="Consolas" w:hAnsi="Consolas" w:cs="Consolas"/>
              <w:color w:val="000000"/>
              <w:szCs w:val="17"/>
              <w:highlight w:val="white"/>
            </w:rPr>
          </w:rPrChange>
        </w:rPr>
      </w:pPr>
      <w:ins w:id="1505" w:author="Author">
        <w:r w:rsidRPr="00133664">
          <w:rPr>
            <w:rFonts w:ascii="Courier New" w:hAnsi="Courier New" w:cs="Courier New"/>
            <w:color w:val="000000"/>
            <w:sz w:val="17"/>
            <w:szCs w:val="17"/>
            <w:highlight w:val="white"/>
            <w:rPrChange w:id="1506"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1507"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1508" w:author="Author">
              <w:rPr>
                <w:rFonts w:ascii="Consolas" w:hAnsi="Consolas" w:cs="Consolas"/>
                <w:color w:val="800000"/>
                <w:szCs w:val="17"/>
                <w:highlight w:val="white"/>
              </w:rPr>
            </w:rPrChange>
          </w:rPr>
          <w:t>xsd:element</w:t>
        </w:r>
        <w:r w:rsidRPr="00133664">
          <w:rPr>
            <w:rFonts w:ascii="Courier New" w:hAnsi="Courier New" w:cs="Courier New"/>
            <w:color w:val="FF0000"/>
            <w:sz w:val="17"/>
            <w:szCs w:val="17"/>
            <w:highlight w:val="white"/>
            <w:rPrChange w:id="1509" w:author="Author">
              <w:rPr>
                <w:rFonts w:ascii="Consolas" w:hAnsi="Consolas" w:cs="Consolas"/>
                <w:color w:val="FF0000"/>
                <w:szCs w:val="17"/>
                <w:highlight w:val="white"/>
              </w:rPr>
            </w:rPrChange>
          </w:rPr>
          <w:t xml:space="preserve"> name</w:t>
        </w:r>
        <w:r w:rsidRPr="00133664">
          <w:rPr>
            <w:rFonts w:ascii="Courier New" w:hAnsi="Courier New" w:cs="Courier New"/>
            <w:color w:val="0000FF"/>
            <w:sz w:val="17"/>
            <w:szCs w:val="17"/>
            <w:highlight w:val="white"/>
            <w:rPrChange w:id="1510" w:author="Author">
              <w:rPr>
                <w:rFonts w:ascii="Consolas" w:hAnsi="Consolas" w:cs="Consolas"/>
                <w:color w:val="0000FF"/>
                <w:szCs w:val="17"/>
                <w:highlight w:val="white"/>
              </w:rPr>
            </w:rPrChange>
          </w:rPr>
          <w:t>="</w:t>
        </w:r>
        <w:r w:rsidRPr="00133664">
          <w:rPr>
            <w:rFonts w:ascii="Courier New" w:hAnsi="Courier New" w:cs="Courier New"/>
            <w:color w:val="000000"/>
            <w:sz w:val="17"/>
            <w:szCs w:val="17"/>
            <w:rPrChange w:id="1511" w:author="Author">
              <w:rPr>
                <w:rFonts w:ascii="Consolas" w:hAnsi="Consolas" w:cs="Consolas"/>
                <w:color w:val="000000"/>
                <w:szCs w:val="17"/>
                <w:highlight w:val="white"/>
              </w:rPr>
            </w:rPrChange>
          </w:rPr>
          <w:t>SearchableDescriptionCode</w:t>
        </w:r>
        <w:r w:rsidRPr="00133664">
          <w:rPr>
            <w:rFonts w:ascii="Courier New" w:hAnsi="Courier New" w:cs="Courier New"/>
            <w:color w:val="0000FF"/>
            <w:sz w:val="17"/>
            <w:szCs w:val="17"/>
            <w:rPrChange w:id="1512" w:author="Author">
              <w:rPr>
                <w:rFonts w:ascii="Consolas" w:hAnsi="Consolas" w:cs="Consolas"/>
                <w:color w:val="0000FF"/>
                <w:szCs w:val="17"/>
                <w:highlight w:val="white"/>
              </w:rPr>
            </w:rPrChange>
          </w:rPr>
          <w:t>"</w:t>
        </w:r>
        <w:r w:rsidRPr="00133664">
          <w:rPr>
            <w:rFonts w:ascii="Courier New" w:hAnsi="Courier New" w:cs="Courier New"/>
            <w:color w:val="FF0000"/>
            <w:sz w:val="17"/>
            <w:szCs w:val="17"/>
            <w:rPrChange w:id="1513" w:author="Author">
              <w:rPr>
                <w:rFonts w:ascii="Consolas" w:hAnsi="Consolas" w:cs="Consolas"/>
                <w:color w:val="FF0000"/>
                <w:szCs w:val="17"/>
                <w:highlight w:val="white"/>
              </w:rPr>
            </w:rPrChange>
          </w:rPr>
          <w:t xml:space="preserve"> type</w:t>
        </w:r>
        <w:r w:rsidRPr="00133664">
          <w:rPr>
            <w:rFonts w:ascii="Courier New" w:hAnsi="Courier New" w:cs="Courier New"/>
            <w:color w:val="0000FF"/>
            <w:sz w:val="17"/>
            <w:szCs w:val="17"/>
            <w:rPrChange w:id="1514" w:author="Author">
              <w:rPr>
                <w:rFonts w:ascii="Consolas" w:hAnsi="Consolas" w:cs="Consolas"/>
                <w:color w:val="0000FF"/>
                <w:szCs w:val="17"/>
                <w:highlight w:val="white"/>
              </w:rPr>
            </w:rPrChange>
          </w:rPr>
          <w:t>="</w:t>
        </w:r>
        <w:r w:rsidRPr="00133664">
          <w:rPr>
            <w:rFonts w:ascii="Courier New" w:hAnsi="Courier New" w:cs="Courier New"/>
            <w:color w:val="000000"/>
            <w:sz w:val="17"/>
            <w:szCs w:val="17"/>
            <w:rPrChange w:id="1515" w:author="Author">
              <w:rPr>
                <w:rFonts w:ascii="Consolas" w:hAnsi="Consolas" w:cs="Consolas"/>
                <w:color w:val="000000"/>
                <w:szCs w:val="17"/>
                <w:highlight w:val="white"/>
              </w:rPr>
            </w:rPrChange>
          </w:rPr>
          <w:t>afp:SearchableCodeType</w:t>
        </w:r>
        <w:r w:rsidRPr="00133664">
          <w:rPr>
            <w:rFonts w:ascii="Courier New" w:hAnsi="Courier New" w:cs="Courier New"/>
            <w:color w:val="0000FF"/>
            <w:sz w:val="17"/>
            <w:szCs w:val="17"/>
            <w:rPrChange w:id="1516" w:author="Author">
              <w:rPr>
                <w:rFonts w:ascii="Consolas" w:hAnsi="Consolas" w:cs="Consolas"/>
                <w:color w:val="0000FF"/>
                <w:szCs w:val="17"/>
                <w:highlight w:val="white"/>
              </w:rPr>
            </w:rPrChange>
          </w:rPr>
          <w:t>"&gt;</w:t>
        </w:r>
      </w:ins>
    </w:p>
    <w:p w14:paraId="35822654" w14:textId="77777777" w:rsidR="00C44003" w:rsidRPr="00133664" w:rsidRDefault="00C44003" w:rsidP="00C44003">
      <w:pPr>
        <w:autoSpaceDE w:val="0"/>
        <w:autoSpaceDN w:val="0"/>
        <w:adjustRightInd w:val="0"/>
        <w:rPr>
          <w:ins w:id="1517" w:author="Author"/>
          <w:rFonts w:ascii="Courier New" w:hAnsi="Courier New" w:cs="Courier New"/>
          <w:color w:val="000000"/>
          <w:sz w:val="17"/>
          <w:szCs w:val="17"/>
          <w:highlight w:val="white"/>
          <w:rPrChange w:id="1518" w:author="Author">
            <w:rPr>
              <w:ins w:id="1519" w:author="Author"/>
              <w:rFonts w:ascii="Courier New" w:hAnsi="Courier New"/>
              <w:color w:val="000000"/>
            </w:rPr>
          </w:rPrChange>
        </w:rPr>
      </w:pPr>
      <w:ins w:id="1520" w:author="Author">
        <w:r w:rsidRPr="00133664">
          <w:rPr>
            <w:rFonts w:ascii="Courier New" w:hAnsi="Courier New" w:cs="Courier New"/>
            <w:color w:val="000000"/>
            <w:sz w:val="17"/>
            <w:szCs w:val="17"/>
            <w:highlight w:val="white"/>
            <w:rPrChange w:id="1521" w:author="Author">
              <w:rPr>
                <w:rFonts w:ascii="Courier New" w:hAnsi="Courier New"/>
                <w:color w:val="000000"/>
              </w:rPr>
            </w:rPrChange>
          </w:rPr>
          <w:tab/>
        </w:r>
        <w:r w:rsidRPr="00133664">
          <w:rPr>
            <w:rFonts w:ascii="Courier New" w:hAnsi="Courier New" w:cs="Courier New"/>
            <w:color w:val="000000"/>
            <w:sz w:val="17"/>
            <w:szCs w:val="17"/>
            <w:highlight w:val="white"/>
            <w:rPrChange w:id="1522" w:author="Author">
              <w:rPr>
                <w:rFonts w:ascii="Courier New" w:hAnsi="Courier New"/>
                <w:color w:val="000000"/>
              </w:rPr>
            </w:rPrChange>
          </w:rPr>
          <w:tab/>
        </w:r>
        <w:r w:rsidRPr="00133664">
          <w:rPr>
            <w:rFonts w:ascii="Courier New" w:hAnsi="Courier New" w:cs="Courier New"/>
            <w:color w:val="0000FF"/>
            <w:sz w:val="17"/>
            <w:szCs w:val="17"/>
            <w:highlight w:val="white"/>
            <w:rPrChange w:id="1523" w:author="Author">
              <w:rPr>
                <w:rFonts w:ascii="Courier New" w:hAnsi="Courier New"/>
                <w:color w:val="000000"/>
              </w:rPr>
            </w:rPrChange>
          </w:rPr>
          <w:t>&lt;</w:t>
        </w:r>
        <w:r w:rsidRPr="00133664">
          <w:rPr>
            <w:rFonts w:ascii="Courier New" w:hAnsi="Courier New" w:cs="Courier New"/>
            <w:color w:val="800000"/>
            <w:sz w:val="17"/>
            <w:szCs w:val="17"/>
            <w:highlight w:val="white"/>
            <w:rPrChange w:id="1524" w:author="Author">
              <w:rPr>
                <w:rFonts w:ascii="Courier New" w:hAnsi="Courier New"/>
                <w:color w:val="000000"/>
              </w:rPr>
            </w:rPrChange>
          </w:rPr>
          <w:t>xsd:annotation</w:t>
        </w:r>
        <w:r w:rsidRPr="00133664">
          <w:rPr>
            <w:rFonts w:ascii="Courier New" w:hAnsi="Courier New" w:cs="Courier New"/>
            <w:color w:val="0000FF"/>
            <w:sz w:val="17"/>
            <w:szCs w:val="17"/>
            <w:highlight w:val="white"/>
            <w:rPrChange w:id="1525" w:author="Author">
              <w:rPr>
                <w:rFonts w:ascii="Courier New" w:hAnsi="Courier New"/>
                <w:color w:val="000000"/>
              </w:rPr>
            </w:rPrChange>
          </w:rPr>
          <w:t>&gt;</w:t>
        </w:r>
      </w:ins>
    </w:p>
    <w:p w14:paraId="5D052879" w14:textId="77777777" w:rsidR="00C44003" w:rsidRPr="00133664" w:rsidRDefault="00C44003" w:rsidP="00C44003">
      <w:pPr>
        <w:autoSpaceDE w:val="0"/>
        <w:autoSpaceDN w:val="0"/>
        <w:adjustRightInd w:val="0"/>
        <w:rPr>
          <w:ins w:id="1526" w:author="Author"/>
          <w:rFonts w:ascii="Courier New" w:hAnsi="Courier New" w:cs="Courier New"/>
          <w:color w:val="000000"/>
          <w:sz w:val="17"/>
          <w:szCs w:val="17"/>
          <w:highlight w:val="white"/>
          <w:rPrChange w:id="1527" w:author="Author">
            <w:rPr>
              <w:ins w:id="1528" w:author="Author"/>
              <w:rFonts w:ascii="Consolas" w:hAnsi="Consolas" w:cs="Consolas"/>
              <w:color w:val="000000"/>
              <w:szCs w:val="17"/>
              <w:highlight w:val="white"/>
            </w:rPr>
          </w:rPrChange>
        </w:rPr>
      </w:pPr>
      <w:ins w:id="1529" w:author="Author">
        <w:r w:rsidRPr="00133664">
          <w:rPr>
            <w:rFonts w:ascii="Courier New" w:hAnsi="Courier New" w:cs="Courier New"/>
            <w:color w:val="000000"/>
            <w:sz w:val="17"/>
            <w:szCs w:val="17"/>
            <w:highlight w:val="white"/>
            <w:rPrChange w:id="1530"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1531"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1532"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1533"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1534" w:author="Author">
              <w:rPr>
                <w:rFonts w:ascii="Consolas" w:hAnsi="Consolas" w:cs="Consolas"/>
                <w:color w:val="800000"/>
                <w:szCs w:val="17"/>
                <w:highlight w:val="white"/>
              </w:rPr>
            </w:rPrChange>
          </w:rPr>
          <w:t>xsd:documentation</w:t>
        </w:r>
        <w:r w:rsidRPr="00133664">
          <w:rPr>
            <w:rFonts w:ascii="Courier New" w:hAnsi="Courier New" w:cs="Courier New"/>
            <w:color w:val="0000FF"/>
            <w:sz w:val="17"/>
            <w:szCs w:val="17"/>
            <w:highlight w:val="white"/>
            <w:rPrChange w:id="1535" w:author="Author">
              <w:rPr>
                <w:rFonts w:ascii="Consolas" w:hAnsi="Consolas" w:cs="Consolas"/>
                <w:color w:val="0000FF"/>
                <w:szCs w:val="17"/>
                <w:highlight w:val="white"/>
              </w:rPr>
            </w:rPrChange>
          </w:rPr>
          <w:t>&gt;</w:t>
        </w:r>
        <w:r w:rsidRPr="00133664">
          <w:rPr>
            <w:rFonts w:ascii="Courier New" w:hAnsi="Courier New" w:cs="Courier New"/>
            <w:color w:val="000000"/>
            <w:sz w:val="17"/>
            <w:szCs w:val="17"/>
            <w:highlight w:val="white"/>
            <w:rPrChange w:id="1536" w:author="Author">
              <w:rPr>
                <w:rFonts w:ascii="Consolas" w:hAnsi="Consolas" w:cs="Consolas"/>
                <w:color w:val="000000"/>
                <w:szCs w:val="17"/>
                <w:highlight w:val="white"/>
              </w:rPr>
            </w:rPrChange>
          </w:rPr>
          <w:t>A code which indicates the language if a text-searchable description is available, or otherwise indicated with 'N' if not available</w:t>
        </w:r>
        <w:r w:rsidRPr="00133664">
          <w:rPr>
            <w:rFonts w:ascii="Courier New" w:hAnsi="Courier New" w:cs="Courier New"/>
            <w:color w:val="0000FF"/>
            <w:sz w:val="17"/>
            <w:szCs w:val="17"/>
            <w:highlight w:val="white"/>
            <w:rPrChange w:id="1537"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1538" w:author="Author">
              <w:rPr>
                <w:rFonts w:ascii="Consolas" w:hAnsi="Consolas" w:cs="Consolas"/>
                <w:color w:val="800000"/>
                <w:szCs w:val="17"/>
                <w:highlight w:val="white"/>
              </w:rPr>
            </w:rPrChange>
          </w:rPr>
          <w:t>xsd:documentation</w:t>
        </w:r>
        <w:r w:rsidRPr="00133664">
          <w:rPr>
            <w:rFonts w:ascii="Courier New" w:hAnsi="Courier New" w:cs="Courier New"/>
            <w:color w:val="0000FF"/>
            <w:sz w:val="17"/>
            <w:szCs w:val="17"/>
            <w:highlight w:val="white"/>
            <w:rPrChange w:id="1539" w:author="Author">
              <w:rPr>
                <w:rFonts w:ascii="Consolas" w:hAnsi="Consolas" w:cs="Consolas"/>
                <w:color w:val="0000FF"/>
                <w:szCs w:val="17"/>
                <w:highlight w:val="white"/>
              </w:rPr>
            </w:rPrChange>
          </w:rPr>
          <w:t>&gt;</w:t>
        </w:r>
      </w:ins>
    </w:p>
    <w:p w14:paraId="29EEA07F" w14:textId="77777777" w:rsidR="00C44003" w:rsidRPr="00133664" w:rsidRDefault="00C44003" w:rsidP="00C44003">
      <w:pPr>
        <w:autoSpaceDE w:val="0"/>
        <w:autoSpaceDN w:val="0"/>
        <w:adjustRightInd w:val="0"/>
        <w:rPr>
          <w:ins w:id="1540" w:author="Author"/>
          <w:rFonts w:ascii="Courier New" w:hAnsi="Courier New" w:cs="Courier New"/>
          <w:color w:val="000000"/>
          <w:sz w:val="17"/>
          <w:szCs w:val="17"/>
          <w:highlight w:val="white"/>
          <w:rPrChange w:id="1541" w:author="Author">
            <w:rPr>
              <w:ins w:id="1542" w:author="Author"/>
              <w:rFonts w:ascii="Consolas" w:hAnsi="Consolas" w:cs="Consolas"/>
              <w:color w:val="000000"/>
              <w:szCs w:val="17"/>
              <w:highlight w:val="white"/>
            </w:rPr>
          </w:rPrChange>
        </w:rPr>
      </w:pPr>
      <w:ins w:id="1543" w:author="Author">
        <w:r w:rsidRPr="00133664">
          <w:rPr>
            <w:rFonts w:ascii="Courier New" w:hAnsi="Courier New" w:cs="Courier New"/>
            <w:color w:val="000000"/>
            <w:sz w:val="17"/>
            <w:szCs w:val="17"/>
            <w:highlight w:val="white"/>
            <w:rPrChange w:id="1544" w:author="Author">
              <w:rPr>
                <w:rFonts w:ascii="Courier New" w:hAnsi="Courier New"/>
                <w:color w:val="000000"/>
              </w:rPr>
            </w:rPrChange>
          </w:rPr>
          <w:tab/>
        </w:r>
        <w:r w:rsidRPr="00133664">
          <w:rPr>
            <w:rFonts w:ascii="Courier New" w:hAnsi="Courier New" w:cs="Courier New"/>
            <w:color w:val="000000"/>
            <w:sz w:val="17"/>
            <w:szCs w:val="17"/>
            <w:highlight w:val="white"/>
            <w:rPrChange w:id="1545" w:author="Author">
              <w:rPr>
                <w:rFonts w:ascii="Courier New" w:hAnsi="Courier New"/>
                <w:color w:val="000000"/>
              </w:rPr>
            </w:rPrChange>
          </w:rPr>
          <w:tab/>
        </w:r>
        <w:r w:rsidRPr="00133664">
          <w:rPr>
            <w:rFonts w:ascii="Courier New" w:hAnsi="Courier New" w:cs="Courier New"/>
            <w:color w:val="0000FF"/>
            <w:sz w:val="17"/>
            <w:szCs w:val="17"/>
            <w:highlight w:val="white"/>
            <w:rPrChange w:id="1546" w:author="Author">
              <w:rPr>
                <w:rFonts w:ascii="Courier New" w:hAnsi="Courier New"/>
                <w:color w:val="000000"/>
              </w:rPr>
            </w:rPrChange>
          </w:rPr>
          <w:t>&lt;/</w:t>
        </w:r>
        <w:r w:rsidRPr="00133664">
          <w:rPr>
            <w:rFonts w:ascii="Courier New" w:hAnsi="Courier New" w:cs="Courier New"/>
            <w:color w:val="800000"/>
            <w:sz w:val="17"/>
            <w:szCs w:val="17"/>
            <w:highlight w:val="white"/>
            <w:rPrChange w:id="1547" w:author="Author">
              <w:rPr>
                <w:rFonts w:ascii="Courier New" w:hAnsi="Courier New"/>
                <w:color w:val="000000"/>
              </w:rPr>
            </w:rPrChange>
          </w:rPr>
          <w:t>xsd:annotation</w:t>
        </w:r>
        <w:r w:rsidRPr="00133664">
          <w:rPr>
            <w:rFonts w:ascii="Courier New" w:hAnsi="Courier New" w:cs="Courier New"/>
            <w:color w:val="0000FF"/>
            <w:sz w:val="17"/>
            <w:szCs w:val="17"/>
            <w:highlight w:val="white"/>
            <w:rPrChange w:id="1548" w:author="Author">
              <w:rPr>
                <w:rFonts w:ascii="Courier New" w:hAnsi="Courier New"/>
                <w:color w:val="000000"/>
              </w:rPr>
            </w:rPrChange>
          </w:rPr>
          <w:t>&gt;</w:t>
        </w:r>
      </w:ins>
    </w:p>
    <w:p w14:paraId="428FE940" w14:textId="77777777" w:rsidR="00C44003" w:rsidRPr="00133664" w:rsidRDefault="00C44003" w:rsidP="00C44003">
      <w:pPr>
        <w:autoSpaceDE w:val="0"/>
        <w:autoSpaceDN w:val="0"/>
        <w:adjustRightInd w:val="0"/>
        <w:rPr>
          <w:ins w:id="1549" w:author="Author"/>
          <w:rFonts w:ascii="Courier New" w:hAnsi="Courier New" w:cs="Courier New"/>
          <w:color w:val="000000"/>
          <w:sz w:val="17"/>
          <w:szCs w:val="17"/>
          <w:highlight w:val="white"/>
          <w:rPrChange w:id="1550" w:author="Author">
            <w:rPr>
              <w:ins w:id="1551" w:author="Author"/>
              <w:rFonts w:ascii="Consolas" w:hAnsi="Consolas" w:cs="Consolas"/>
              <w:color w:val="000000"/>
              <w:szCs w:val="17"/>
              <w:highlight w:val="white"/>
            </w:rPr>
          </w:rPrChange>
        </w:rPr>
      </w:pPr>
      <w:ins w:id="1552" w:author="Author">
        <w:r w:rsidRPr="00133664">
          <w:rPr>
            <w:rFonts w:ascii="Courier New" w:hAnsi="Courier New" w:cs="Courier New"/>
            <w:color w:val="000000"/>
            <w:sz w:val="17"/>
            <w:szCs w:val="17"/>
            <w:highlight w:val="white"/>
            <w:rPrChange w:id="1553"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1554"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1555" w:author="Author">
              <w:rPr>
                <w:rFonts w:ascii="Consolas" w:hAnsi="Consolas" w:cs="Consolas"/>
                <w:color w:val="800000"/>
                <w:szCs w:val="17"/>
                <w:highlight w:val="white"/>
              </w:rPr>
            </w:rPrChange>
          </w:rPr>
          <w:t>xsd:element</w:t>
        </w:r>
        <w:r w:rsidRPr="00133664">
          <w:rPr>
            <w:rFonts w:ascii="Courier New" w:hAnsi="Courier New" w:cs="Courier New"/>
            <w:color w:val="0000FF"/>
            <w:sz w:val="17"/>
            <w:szCs w:val="17"/>
            <w:highlight w:val="white"/>
            <w:rPrChange w:id="1556" w:author="Author">
              <w:rPr>
                <w:rFonts w:ascii="Consolas" w:hAnsi="Consolas" w:cs="Consolas"/>
                <w:color w:val="0000FF"/>
                <w:szCs w:val="17"/>
                <w:highlight w:val="white"/>
              </w:rPr>
            </w:rPrChange>
          </w:rPr>
          <w:t>&gt;</w:t>
        </w:r>
      </w:ins>
    </w:p>
    <w:p w14:paraId="25F4102C"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557" w:author="Author">
            <w:rPr>
              <w:rFonts w:ascii="Courier New" w:hAnsi="Courier New"/>
              <w:color w:val="000000"/>
            </w:rPr>
          </w:rPrChange>
        </w:rPr>
      </w:pPr>
      <w:ins w:id="1558" w:author="Author">
        <w:r w:rsidRPr="00133664">
          <w:rPr>
            <w:rFonts w:ascii="Courier New" w:hAnsi="Courier New" w:cs="Courier New"/>
            <w:color w:val="000000"/>
            <w:sz w:val="17"/>
            <w:szCs w:val="17"/>
            <w:highlight w:val="white"/>
            <w:rPrChange w:id="1559"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1560"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1561" w:author="Author">
              <w:rPr>
                <w:rFonts w:ascii="Consolas" w:hAnsi="Consolas" w:cs="Consolas"/>
                <w:color w:val="800000"/>
                <w:szCs w:val="17"/>
                <w:highlight w:val="white"/>
              </w:rPr>
            </w:rPrChange>
          </w:rPr>
          <w:t>xsd:complexType</w:t>
        </w:r>
        <w:r w:rsidRPr="00133664">
          <w:rPr>
            <w:rFonts w:ascii="Courier New" w:hAnsi="Courier New" w:cs="Courier New"/>
            <w:color w:val="FF0000"/>
            <w:sz w:val="17"/>
            <w:szCs w:val="17"/>
            <w:highlight w:val="white"/>
            <w:rPrChange w:id="1562" w:author="Author">
              <w:rPr>
                <w:rFonts w:ascii="Consolas" w:hAnsi="Consolas" w:cs="Consolas"/>
                <w:color w:val="FF0000"/>
                <w:szCs w:val="17"/>
                <w:highlight w:val="white"/>
              </w:rPr>
            </w:rPrChange>
          </w:rPr>
          <w:t xml:space="preserve"> name</w:t>
        </w:r>
        <w:r w:rsidRPr="00133664">
          <w:rPr>
            <w:rFonts w:ascii="Courier New" w:hAnsi="Courier New" w:cs="Courier New"/>
            <w:color w:val="0000FF"/>
            <w:sz w:val="17"/>
            <w:szCs w:val="17"/>
            <w:highlight w:val="white"/>
            <w:rPrChange w:id="1563"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1564" w:author="Author">
              <w:rPr>
                <w:rFonts w:ascii="Consolas" w:hAnsi="Consolas" w:cs="Consolas"/>
                <w:color w:val="000000"/>
                <w:szCs w:val="17"/>
                <w:highlight w:val="white"/>
              </w:rPr>
            </w:rPrChange>
          </w:rPr>
          <w:t>SearchableCodeType</w:t>
        </w:r>
      </w:ins>
      <w:r w:rsidRPr="00133664">
        <w:rPr>
          <w:rFonts w:ascii="Courier New" w:hAnsi="Courier New" w:cs="Courier New"/>
          <w:color w:val="0000FF"/>
          <w:sz w:val="17"/>
          <w:szCs w:val="17"/>
          <w:highlight w:val="white"/>
          <w:rPrChange w:id="1565" w:author="Author">
            <w:rPr>
              <w:rFonts w:ascii="Courier New" w:hAnsi="Courier New"/>
              <w:color w:val="000000"/>
            </w:rPr>
          </w:rPrChange>
        </w:rPr>
        <w:t>"&gt;</w:t>
      </w:r>
    </w:p>
    <w:p w14:paraId="1F1D2C3F"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566" w:author="Author">
            <w:rPr>
              <w:rFonts w:ascii="Courier New" w:hAnsi="Courier New"/>
              <w:color w:val="000000"/>
            </w:rPr>
          </w:rPrChange>
        </w:rPr>
      </w:pPr>
      <w:r w:rsidRPr="00133664">
        <w:rPr>
          <w:rFonts w:ascii="Courier New" w:hAnsi="Courier New" w:cs="Courier New"/>
          <w:color w:val="000000"/>
          <w:sz w:val="17"/>
          <w:szCs w:val="17"/>
          <w:highlight w:val="white"/>
          <w:rPrChange w:id="1567" w:author="Author">
            <w:rPr>
              <w:rFonts w:ascii="Courier New" w:hAnsi="Courier New"/>
              <w:color w:val="000000"/>
            </w:rPr>
          </w:rPrChange>
        </w:rPr>
        <w:tab/>
      </w:r>
      <w:r w:rsidRPr="00133664">
        <w:rPr>
          <w:rFonts w:ascii="Courier New" w:hAnsi="Courier New" w:cs="Courier New"/>
          <w:color w:val="000000"/>
          <w:sz w:val="17"/>
          <w:szCs w:val="17"/>
          <w:highlight w:val="white"/>
          <w:rPrChange w:id="1568" w:author="Author">
            <w:rPr>
              <w:rFonts w:ascii="Courier New" w:hAnsi="Courier New"/>
              <w:color w:val="000000"/>
            </w:rPr>
          </w:rPrChange>
        </w:rPr>
        <w:tab/>
      </w:r>
      <w:r w:rsidRPr="00133664">
        <w:rPr>
          <w:rFonts w:ascii="Courier New" w:hAnsi="Courier New" w:cs="Courier New"/>
          <w:color w:val="0000FF"/>
          <w:sz w:val="17"/>
          <w:szCs w:val="17"/>
          <w:highlight w:val="white"/>
          <w:rPrChange w:id="1569" w:author="Author">
            <w:rPr>
              <w:rFonts w:ascii="Courier New" w:hAnsi="Courier New"/>
              <w:color w:val="000000"/>
            </w:rPr>
          </w:rPrChange>
        </w:rPr>
        <w:t>&lt;</w:t>
      </w:r>
      <w:r w:rsidRPr="00133664">
        <w:rPr>
          <w:rFonts w:ascii="Courier New" w:hAnsi="Courier New" w:cs="Courier New"/>
          <w:color w:val="800000"/>
          <w:sz w:val="17"/>
          <w:szCs w:val="17"/>
          <w:highlight w:val="white"/>
          <w:rPrChange w:id="1570" w:author="Author">
            <w:rPr>
              <w:rFonts w:ascii="Courier New" w:hAnsi="Courier New"/>
              <w:color w:val="000000"/>
            </w:rPr>
          </w:rPrChange>
        </w:rPr>
        <w:t>xsd:choice</w:t>
      </w:r>
      <w:r w:rsidRPr="00133664">
        <w:rPr>
          <w:rFonts w:ascii="Courier New" w:hAnsi="Courier New" w:cs="Courier New"/>
          <w:color w:val="0000FF"/>
          <w:sz w:val="17"/>
          <w:szCs w:val="17"/>
          <w:highlight w:val="white"/>
          <w:rPrChange w:id="1571" w:author="Author">
            <w:rPr>
              <w:rFonts w:ascii="Courier New" w:hAnsi="Courier New"/>
              <w:color w:val="000000"/>
            </w:rPr>
          </w:rPrChange>
        </w:rPr>
        <w:t>&gt;</w:t>
      </w:r>
    </w:p>
    <w:p w14:paraId="3D373292"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572" w:author="Author">
            <w:rPr>
              <w:rFonts w:ascii="Courier New" w:hAnsi="Courier New"/>
              <w:color w:val="000000"/>
            </w:rPr>
          </w:rPrChange>
        </w:rPr>
      </w:pPr>
      <w:r w:rsidRPr="00133664">
        <w:rPr>
          <w:rFonts w:ascii="Courier New" w:hAnsi="Courier New" w:cs="Courier New"/>
          <w:color w:val="000000"/>
          <w:sz w:val="17"/>
          <w:szCs w:val="17"/>
          <w:highlight w:val="white"/>
          <w:rPrChange w:id="1573" w:author="Author">
            <w:rPr>
              <w:rFonts w:ascii="Courier New" w:hAnsi="Courier New"/>
              <w:color w:val="000000"/>
            </w:rPr>
          </w:rPrChange>
        </w:rPr>
        <w:tab/>
      </w:r>
      <w:r w:rsidRPr="00133664">
        <w:rPr>
          <w:rFonts w:ascii="Courier New" w:hAnsi="Courier New" w:cs="Courier New"/>
          <w:color w:val="000000"/>
          <w:sz w:val="17"/>
          <w:szCs w:val="17"/>
          <w:highlight w:val="white"/>
          <w:rPrChange w:id="1574" w:author="Author">
            <w:rPr>
              <w:rFonts w:ascii="Courier New" w:hAnsi="Courier New"/>
              <w:color w:val="000000"/>
            </w:rPr>
          </w:rPrChange>
        </w:rPr>
        <w:tab/>
      </w:r>
      <w:r w:rsidRPr="00133664">
        <w:rPr>
          <w:rFonts w:ascii="Courier New" w:hAnsi="Courier New" w:cs="Courier New"/>
          <w:color w:val="000000"/>
          <w:sz w:val="17"/>
          <w:szCs w:val="17"/>
          <w:highlight w:val="white"/>
          <w:rPrChange w:id="1575" w:author="Author">
            <w:rPr>
              <w:rFonts w:ascii="Courier New" w:hAnsi="Courier New"/>
              <w:color w:val="000000"/>
            </w:rPr>
          </w:rPrChange>
        </w:rPr>
        <w:tab/>
      </w:r>
      <w:r w:rsidRPr="00133664">
        <w:rPr>
          <w:rFonts w:ascii="Courier New" w:hAnsi="Courier New" w:cs="Courier New"/>
          <w:color w:val="0000FF"/>
          <w:sz w:val="17"/>
          <w:szCs w:val="17"/>
          <w:highlight w:val="white"/>
          <w:rPrChange w:id="1576" w:author="Author">
            <w:rPr>
              <w:rFonts w:ascii="Courier New" w:hAnsi="Courier New"/>
              <w:color w:val="000000"/>
            </w:rPr>
          </w:rPrChange>
        </w:rPr>
        <w:t>&lt;</w:t>
      </w:r>
      <w:r w:rsidRPr="00133664">
        <w:rPr>
          <w:rFonts w:ascii="Courier New" w:hAnsi="Courier New" w:cs="Courier New"/>
          <w:color w:val="800000"/>
          <w:sz w:val="17"/>
          <w:szCs w:val="17"/>
          <w:highlight w:val="white"/>
          <w:rPrChange w:id="1577" w:author="Author">
            <w:rPr>
              <w:rFonts w:ascii="Courier New" w:hAnsi="Courier New"/>
              <w:color w:val="000000"/>
            </w:rPr>
          </w:rPrChange>
        </w:rPr>
        <w:t>xsd:element</w:t>
      </w:r>
      <w:r w:rsidRPr="00133664">
        <w:rPr>
          <w:rFonts w:ascii="Courier New" w:hAnsi="Courier New" w:cs="Courier New"/>
          <w:color w:val="FF0000"/>
          <w:sz w:val="17"/>
          <w:szCs w:val="17"/>
          <w:highlight w:val="white"/>
          <w:rPrChange w:id="1578" w:author="Author">
            <w:rPr>
              <w:rFonts w:ascii="Courier New" w:hAnsi="Courier New"/>
              <w:color w:val="000000"/>
            </w:rPr>
          </w:rPrChange>
        </w:rPr>
        <w:t xml:space="preserve"> ref</w:t>
      </w:r>
      <w:r w:rsidRPr="00133664">
        <w:rPr>
          <w:rFonts w:ascii="Courier New" w:hAnsi="Courier New" w:cs="Courier New"/>
          <w:color w:val="0000FF"/>
          <w:sz w:val="17"/>
          <w:szCs w:val="17"/>
          <w:highlight w:val="white"/>
          <w:rPrChange w:id="1579" w:author="Author">
            <w:rPr>
              <w:rFonts w:ascii="Courier New" w:hAnsi="Courier New"/>
              <w:color w:val="000000"/>
            </w:rPr>
          </w:rPrChange>
        </w:rPr>
        <w:t>="</w:t>
      </w:r>
      <w:r w:rsidRPr="00133664">
        <w:rPr>
          <w:rFonts w:ascii="Courier New" w:hAnsi="Courier New" w:cs="Courier New"/>
          <w:color w:val="000000"/>
          <w:sz w:val="17"/>
          <w:szCs w:val="17"/>
          <w:highlight w:val="white"/>
          <w:rPrChange w:id="1580" w:author="Author">
            <w:rPr>
              <w:rFonts w:ascii="Courier New" w:hAnsi="Courier New"/>
              <w:color w:val="000000"/>
            </w:rPr>
          </w:rPrChange>
        </w:rPr>
        <w:t>afp:NotSearchableCode</w:t>
      </w:r>
      <w:r w:rsidRPr="00133664">
        <w:rPr>
          <w:rFonts w:ascii="Courier New" w:hAnsi="Courier New" w:cs="Courier New"/>
          <w:color w:val="0000FF"/>
          <w:sz w:val="17"/>
          <w:szCs w:val="17"/>
          <w:highlight w:val="white"/>
          <w:rPrChange w:id="1581" w:author="Author">
            <w:rPr>
              <w:rFonts w:ascii="Courier New" w:hAnsi="Courier New"/>
              <w:color w:val="000000"/>
            </w:rPr>
          </w:rPrChange>
        </w:rPr>
        <w:t>"/&gt;</w:t>
      </w:r>
    </w:p>
    <w:p w14:paraId="099BE20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582" w:author="Author">
            <w:rPr>
              <w:rFonts w:ascii="Courier New" w:hAnsi="Courier New"/>
              <w:color w:val="000000"/>
            </w:rPr>
          </w:rPrChange>
        </w:rPr>
      </w:pPr>
      <w:r w:rsidRPr="00133664">
        <w:rPr>
          <w:rFonts w:ascii="Courier New" w:hAnsi="Courier New" w:cs="Courier New"/>
          <w:color w:val="000000"/>
          <w:sz w:val="17"/>
          <w:szCs w:val="17"/>
          <w:highlight w:val="white"/>
          <w:rPrChange w:id="1583" w:author="Author">
            <w:rPr>
              <w:rFonts w:ascii="Courier New" w:hAnsi="Courier New"/>
              <w:color w:val="000000"/>
            </w:rPr>
          </w:rPrChange>
        </w:rPr>
        <w:tab/>
      </w:r>
      <w:r w:rsidRPr="00133664">
        <w:rPr>
          <w:rFonts w:ascii="Courier New" w:hAnsi="Courier New" w:cs="Courier New"/>
          <w:color w:val="000000"/>
          <w:sz w:val="17"/>
          <w:szCs w:val="17"/>
          <w:highlight w:val="white"/>
          <w:rPrChange w:id="1584" w:author="Author">
            <w:rPr>
              <w:rFonts w:ascii="Courier New" w:hAnsi="Courier New"/>
              <w:color w:val="000000"/>
            </w:rPr>
          </w:rPrChange>
        </w:rPr>
        <w:tab/>
      </w:r>
      <w:r w:rsidRPr="00133664">
        <w:rPr>
          <w:rFonts w:ascii="Courier New" w:hAnsi="Courier New" w:cs="Courier New"/>
          <w:color w:val="000000"/>
          <w:sz w:val="17"/>
          <w:szCs w:val="17"/>
          <w:highlight w:val="white"/>
          <w:rPrChange w:id="1585" w:author="Author">
            <w:rPr>
              <w:rFonts w:ascii="Courier New" w:hAnsi="Courier New"/>
              <w:color w:val="000000"/>
            </w:rPr>
          </w:rPrChange>
        </w:rPr>
        <w:tab/>
      </w:r>
      <w:r w:rsidRPr="00133664">
        <w:rPr>
          <w:rFonts w:ascii="Courier New" w:hAnsi="Courier New" w:cs="Courier New"/>
          <w:color w:val="0000FF"/>
          <w:sz w:val="17"/>
          <w:szCs w:val="17"/>
          <w:highlight w:val="white"/>
          <w:rPrChange w:id="1586" w:author="Author">
            <w:rPr>
              <w:rFonts w:ascii="Courier New" w:hAnsi="Courier New"/>
              <w:color w:val="000000"/>
            </w:rPr>
          </w:rPrChange>
        </w:rPr>
        <w:t>&lt;</w:t>
      </w:r>
      <w:r w:rsidRPr="00133664">
        <w:rPr>
          <w:rFonts w:ascii="Courier New" w:hAnsi="Courier New" w:cs="Courier New"/>
          <w:color w:val="800000"/>
          <w:sz w:val="17"/>
          <w:szCs w:val="17"/>
          <w:highlight w:val="white"/>
          <w:rPrChange w:id="1587" w:author="Author">
            <w:rPr>
              <w:rFonts w:ascii="Courier New" w:hAnsi="Courier New"/>
              <w:color w:val="000000"/>
            </w:rPr>
          </w:rPrChange>
        </w:rPr>
        <w:t>xsd:element</w:t>
      </w:r>
      <w:r w:rsidRPr="00133664">
        <w:rPr>
          <w:rFonts w:ascii="Courier New" w:hAnsi="Courier New" w:cs="Courier New"/>
          <w:color w:val="FF0000"/>
          <w:sz w:val="17"/>
          <w:szCs w:val="17"/>
          <w:highlight w:val="white"/>
          <w:rPrChange w:id="1588" w:author="Author">
            <w:rPr>
              <w:rFonts w:ascii="Courier New" w:hAnsi="Courier New"/>
              <w:color w:val="000000"/>
            </w:rPr>
          </w:rPrChange>
        </w:rPr>
        <w:t xml:space="preserve"> ref</w:t>
      </w:r>
      <w:r w:rsidRPr="00133664">
        <w:rPr>
          <w:rFonts w:ascii="Courier New" w:hAnsi="Courier New" w:cs="Courier New"/>
          <w:color w:val="0000FF"/>
          <w:sz w:val="17"/>
          <w:szCs w:val="17"/>
          <w:highlight w:val="white"/>
          <w:rPrChange w:id="1589" w:author="Author">
            <w:rPr>
              <w:rFonts w:ascii="Courier New" w:hAnsi="Courier New"/>
              <w:color w:val="000000"/>
            </w:rPr>
          </w:rPrChange>
        </w:rPr>
        <w:t>="</w:t>
      </w:r>
      <w:r w:rsidRPr="00133664">
        <w:rPr>
          <w:rFonts w:ascii="Courier New" w:hAnsi="Courier New" w:cs="Courier New"/>
          <w:color w:val="000000"/>
          <w:sz w:val="17"/>
          <w:szCs w:val="17"/>
          <w:highlight w:val="white"/>
          <w:rPrChange w:id="1590" w:author="Author">
            <w:rPr>
              <w:rFonts w:ascii="Courier New" w:hAnsi="Courier New"/>
              <w:color w:val="000000"/>
            </w:rPr>
          </w:rPrChange>
        </w:rPr>
        <w:t>afp:SearchableLanguageCode</w:t>
      </w:r>
      <w:r w:rsidRPr="00133664">
        <w:rPr>
          <w:rFonts w:ascii="Courier New" w:hAnsi="Courier New" w:cs="Courier New"/>
          <w:color w:val="0000FF"/>
          <w:sz w:val="17"/>
          <w:szCs w:val="17"/>
          <w:highlight w:val="white"/>
          <w:rPrChange w:id="1591" w:author="Author">
            <w:rPr>
              <w:rFonts w:ascii="Courier New" w:hAnsi="Courier New"/>
              <w:color w:val="000000"/>
            </w:rPr>
          </w:rPrChange>
        </w:rPr>
        <w:t>"</w:t>
      </w:r>
      <w:r w:rsidRPr="00133664">
        <w:rPr>
          <w:rFonts w:ascii="Courier New" w:hAnsi="Courier New" w:cs="Courier New"/>
          <w:color w:val="FF0000"/>
          <w:sz w:val="17"/>
          <w:szCs w:val="17"/>
          <w:highlight w:val="white"/>
          <w:rPrChange w:id="1592" w:author="Author">
            <w:rPr>
              <w:rFonts w:ascii="Courier New" w:hAnsi="Courier New"/>
              <w:color w:val="000000"/>
            </w:rPr>
          </w:rPrChange>
        </w:rPr>
        <w:t xml:space="preserve"> minOccurs</w:t>
      </w:r>
      <w:r w:rsidRPr="00133664">
        <w:rPr>
          <w:rFonts w:ascii="Courier New" w:hAnsi="Courier New" w:cs="Courier New"/>
          <w:color w:val="0000FF"/>
          <w:sz w:val="17"/>
          <w:szCs w:val="17"/>
          <w:highlight w:val="white"/>
          <w:rPrChange w:id="1593" w:author="Author">
            <w:rPr>
              <w:rFonts w:ascii="Courier New" w:hAnsi="Courier New"/>
              <w:color w:val="000000"/>
            </w:rPr>
          </w:rPrChange>
        </w:rPr>
        <w:t>="</w:t>
      </w:r>
      <w:r w:rsidRPr="00133664">
        <w:rPr>
          <w:rFonts w:ascii="Courier New" w:hAnsi="Courier New" w:cs="Courier New"/>
          <w:color w:val="000000"/>
          <w:sz w:val="17"/>
          <w:szCs w:val="17"/>
          <w:highlight w:val="white"/>
          <w:rPrChange w:id="1594" w:author="Author">
            <w:rPr>
              <w:rFonts w:ascii="Courier New" w:hAnsi="Courier New"/>
              <w:color w:val="000000"/>
            </w:rPr>
          </w:rPrChange>
        </w:rPr>
        <w:t>1</w:t>
      </w:r>
      <w:r w:rsidRPr="00133664">
        <w:rPr>
          <w:rFonts w:ascii="Courier New" w:hAnsi="Courier New" w:cs="Courier New"/>
          <w:color w:val="0000FF"/>
          <w:sz w:val="17"/>
          <w:szCs w:val="17"/>
          <w:highlight w:val="white"/>
          <w:rPrChange w:id="1595" w:author="Author">
            <w:rPr>
              <w:rFonts w:ascii="Courier New" w:hAnsi="Courier New"/>
              <w:color w:val="000000"/>
            </w:rPr>
          </w:rPrChange>
        </w:rPr>
        <w:t>"</w:t>
      </w:r>
      <w:r w:rsidRPr="00133664">
        <w:rPr>
          <w:rFonts w:ascii="Courier New" w:hAnsi="Courier New" w:cs="Courier New"/>
          <w:color w:val="FF0000"/>
          <w:sz w:val="17"/>
          <w:szCs w:val="17"/>
          <w:highlight w:val="white"/>
          <w:rPrChange w:id="1596" w:author="Author">
            <w:rPr>
              <w:rFonts w:ascii="Courier New" w:hAnsi="Courier New"/>
              <w:color w:val="000000"/>
            </w:rPr>
          </w:rPrChange>
        </w:rPr>
        <w:t xml:space="preserve"> maxOccurs</w:t>
      </w:r>
      <w:r w:rsidRPr="00133664">
        <w:rPr>
          <w:rFonts w:ascii="Courier New" w:hAnsi="Courier New" w:cs="Courier New"/>
          <w:color w:val="0000FF"/>
          <w:sz w:val="17"/>
          <w:szCs w:val="17"/>
          <w:highlight w:val="white"/>
          <w:rPrChange w:id="1597" w:author="Author">
            <w:rPr>
              <w:rFonts w:ascii="Courier New" w:hAnsi="Courier New"/>
              <w:color w:val="000000"/>
            </w:rPr>
          </w:rPrChange>
        </w:rPr>
        <w:t>="</w:t>
      </w:r>
      <w:r w:rsidRPr="00133664">
        <w:rPr>
          <w:rFonts w:ascii="Courier New" w:hAnsi="Courier New" w:cs="Courier New"/>
          <w:color w:val="000000"/>
          <w:sz w:val="17"/>
          <w:szCs w:val="17"/>
          <w:highlight w:val="white"/>
          <w:rPrChange w:id="1598" w:author="Author">
            <w:rPr>
              <w:rFonts w:ascii="Courier New" w:hAnsi="Courier New"/>
              <w:color w:val="000000"/>
            </w:rPr>
          </w:rPrChange>
        </w:rPr>
        <w:t>unbounded</w:t>
      </w:r>
      <w:r w:rsidRPr="00133664">
        <w:rPr>
          <w:rFonts w:ascii="Courier New" w:hAnsi="Courier New" w:cs="Courier New"/>
          <w:color w:val="0000FF"/>
          <w:sz w:val="17"/>
          <w:szCs w:val="17"/>
          <w:highlight w:val="white"/>
          <w:rPrChange w:id="1599" w:author="Author">
            <w:rPr>
              <w:rFonts w:ascii="Courier New" w:hAnsi="Courier New"/>
              <w:color w:val="000000"/>
            </w:rPr>
          </w:rPrChange>
        </w:rPr>
        <w:t>"/&gt;</w:t>
      </w:r>
    </w:p>
    <w:p w14:paraId="3C3B225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600" w:author="Author">
            <w:rPr>
              <w:rFonts w:ascii="Courier New" w:hAnsi="Courier New"/>
              <w:color w:val="000000"/>
            </w:rPr>
          </w:rPrChange>
        </w:rPr>
      </w:pPr>
      <w:r w:rsidRPr="00133664">
        <w:rPr>
          <w:rFonts w:ascii="Courier New" w:hAnsi="Courier New" w:cs="Courier New"/>
          <w:color w:val="000000"/>
          <w:sz w:val="17"/>
          <w:szCs w:val="17"/>
          <w:highlight w:val="white"/>
          <w:rPrChange w:id="1601" w:author="Author">
            <w:rPr>
              <w:rFonts w:ascii="Courier New" w:hAnsi="Courier New"/>
              <w:color w:val="000000"/>
            </w:rPr>
          </w:rPrChange>
        </w:rPr>
        <w:tab/>
      </w:r>
      <w:r w:rsidRPr="00133664">
        <w:rPr>
          <w:rFonts w:ascii="Courier New" w:hAnsi="Courier New" w:cs="Courier New"/>
          <w:color w:val="000000"/>
          <w:sz w:val="17"/>
          <w:szCs w:val="17"/>
          <w:highlight w:val="white"/>
          <w:rPrChange w:id="1602" w:author="Author">
            <w:rPr>
              <w:rFonts w:ascii="Courier New" w:hAnsi="Courier New"/>
              <w:color w:val="000000"/>
            </w:rPr>
          </w:rPrChange>
        </w:rPr>
        <w:tab/>
      </w:r>
      <w:r w:rsidRPr="00133664">
        <w:rPr>
          <w:rFonts w:ascii="Courier New" w:hAnsi="Courier New" w:cs="Courier New"/>
          <w:color w:val="0000FF"/>
          <w:sz w:val="17"/>
          <w:szCs w:val="17"/>
          <w:highlight w:val="white"/>
          <w:rPrChange w:id="1603" w:author="Author">
            <w:rPr>
              <w:rFonts w:ascii="Courier New" w:hAnsi="Courier New"/>
              <w:color w:val="000000"/>
            </w:rPr>
          </w:rPrChange>
        </w:rPr>
        <w:t>&lt;/</w:t>
      </w:r>
      <w:r w:rsidRPr="00133664">
        <w:rPr>
          <w:rFonts w:ascii="Courier New" w:hAnsi="Courier New" w:cs="Courier New"/>
          <w:color w:val="800000"/>
          <w:sz w:val="17"/>
          <w:szCs w:val="17"/>
          <w:highlight w:val="white"/>
          <w:rPrChange w:id="1604" w:author="Author">
            <w:rPr>
              <w:rFonts w:ascii="Courier New" w:hAnsi="Courier New"/>
              <w:color w:val="000000"/>
            </w:rPr>
          </w:rPrChange>
        </w:rPr>
        <w:t>xsd:choice</w:t>
      </w:r>
      <w:r w:rsidRPr="00133664">
        <w:rPr>
          <w:rFonts w:ascii="Courier New" w:hAnsi="Courier New" w:cs="Courier New"/>
          <w:color w:val="0000FF"/>
          <w:sz w:val="17"/>
          <w:szCs w:val="17"/>
          <w:highlight w:val="white"/>
          <w:rPrChange w:id="1605" w:author="Author">
            <w:rPr>
              <w:rFonts w:ascii="Courier New" w:hAnsi="Courier New"/>
              <w:color w:val="000000"/>
            </w:rPr>
          </w:rPrChange>
        </w:rPr>
        <w:t>&gt;</w:t>
      </w:r>
    </w:p>
    <w:p w14:paraId="43A0A6B0"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606" w:author="Author">
            <w:rPr>
              <w:rFonts w:ascii="Courier New" w:hAnsi="Courier New"/>
              <w:color w:val="000000"/>
            </w:rPr>
          </w:rPrChange>
        </w:rPr>
      </w:pPr>
      <w:r w:rsidRPr="00133664">
        <w:rPr>
          <w:rFonts w:ascii="Courier New" w:hAnsi="Courier New" w:cs="Courier New"/>
          <w:color w:val="000000"/>
          <w:sz w:val="17"/>
          <w:szCs w:val="17"/>
          <w:highlight w:val="white"/>
          <w:rPrChange w:id="1607" w:author="Author">
            <w:rPr>
              <w:rFonts w:ascii="Courier New" w:hAnsi="Courier New"/>
              <w:color w:val="000000"/>
            </w:rPr>
          </w:rPrChange>
        </w:rPr>
        <w:tab/>
      </w:r>
      <w:r w:rsidRPr="00133664">
        <w:rPr>
          <w:rFonts w:ascii="Courier New" w:hAnsi="Courier New" w:cs="Courier New"/>
          <w:color w:val="000000"/>
          <w:sz w:val="17"/>
          <w:szCs w:val="17"/>
          <w:highlight w:val="white"/>
          <w:rPrChange w:id="1608" w:author="Author">
            <w:rPr>
              <w:rFonts w:ascii="Courier New" w:hAnsi="Courier New"/>
              <w:color w:val="000000"/>
            </w:rPr>
          </w:rPrChange>
        </w:rPr>
        <w:tab/>
      </w:r>
      <w:r w:rsidRPr="00133664">
        <w:rPr>
          <w:rFonts w:ascii="Courier New" w:hAnsi="Courier New" w:cs="Courier New"/>
          <w:color w:val="0000FF"/>
          <w:sz w:val="17"/>
          <w:szCs w:val="17"/>
          <w:highlight w:val="white"/>
          <w:rPrChange w:id="1609" w:author="Author">
            <w:rPr>
              <w:rFonts w:ascii="Courier New" w:hAnsi="Courier New"/>
              <w:color w:val="000000"/>
            </w:rPr>
          </w:rPrChange>
        </w:rPr>
        <w:t>&lt;</w:t>
      </w:r>
      <w:r w:rsidRPr="00133664">
        <w:rPr>
          <w:rFonts w:ascii="Courier New" w:hAnsi="Courier New" w:cs="Courier New"/>
          <w:color w:val="800000"/>
          <w:sz w:val="17"/>
          <w:szCs w:val="17"/>
          <w:highlight w:val="white"/>
          <w:rPrChange w:id="1610" w:author="Author">
            <w:rPr>
              <w:rFonts w:ascii="Courier New" w:hAnsi="Courier New"/>
              <w:color w:val="000000"/>
            </w:rPr>
          </w:rPrChange>
        </w:rPr>
        <w:t>xsd:attribute</w:t>
      </w:r>
      <w:r w:rsidRPr="00133664">
        <w:rPr>
          <w:rFonts w:ascii="Courier New" w:hAnsi="Courier New" w:cs="Courier New"/>
          <w:color w:val="FF0000"/>
          <w:sz w:val="17"/>
          <w:szCs w:val="17"/>
          <w:highlight w:val="white"/>
          <w:rPrChange w:id="1611" w:author="Author">
            <w:rPr>
              <w:rFonts w:ascii="Courier New" w:hAnsi="Courier New"/>
              <w:color w:val="000000"/>
            </w:rPr>
          </w:rPrChange>
        </w:rPr>
        <w:t xml:space="preserve"> ref</w:t>
      </w:r>
      <w:r w:rsidRPr="00133664">
        <w:rPr>
          <w:rFonts w:ascii="Courier New" w:hAnsi="Courier New" w:cs="Courier New"/>
          <w:color w:val="0000FF"/>
          <w:sz w:val="17"/>
          <w:szCs w:val="17"/>
          <w:highlight w:val="white"/>
          <w:rPrChange w:id="1612" w:author="Author">
            <w:rPr>
              <w:rFonts w:ascii="Courier New" w:hAnsi="Courier New"/>
              <w:color w:val="000000"/>
            </w:rPr>
          </w:rPrChange>
        </w:rPr>
        <w:t>="</w:t>
      </w:r>
      <w:r w:rsidRPr="00133664">
        <w:rPr>
          <w:rFonts w:ascii="Courier New" w:hAnsi="Courier New" w:cs="Courier New"/>
          <w:color w:val="000000"/>
          <w:sz w:val="17"/>
          <w:szCs w:val="17"/>
          <w:highlight w:val="white"/>
          <w:rPrChange w:id="1613" w:author="Author">
            <w:rPr>
              <w:rFonts w:ascii="Courier New" w:hAnsi="Courier New"/>
              <w:color w:val="000000"/>
            </w:rPr>
          </w:rPrChange>
        </w:rPr>
        <w:t>com:id</w:t>
      </w:r>
      <w:r w:rsidRPr="00133664">
        <w:rPr>
          <w:rFonts w:ascii="Courier New" w:hAnsi="Courier New" w:cs="Courier New"/>
          <w:color w:val="0000FF"/>
          <w:sz w:val="17"/>
          <w:szCs w:val="17"/>
          <w:highlight w:val="white"/>
          <w:rPrChange w:id="1614" w:author="Author">
            <w:rPr>
              <w:rFonts w:ascii="Courier New" w:hAnsi="Courier New"/>
              <w:color w:val="000000"/>
            </w:rPr>
          </w:rPrChange>
        </w:rPr>
        <w:t>"/&gt;</w:t>
      </w:r>
    </w:p>
    <w:p w14:paraId="0527944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615" w:author="Author">
            <w:rPr>
              <w:rFonts w:ascii="Courier New" w:hAnsi="Courier New"/>
              <w:color w:val="000000"/>
            </w:rPr>
          </w:rPrChange>
        </w:rPr>
      </w:pPr>
      <w:r w:rsidRPr="00133664">
        <w:rPr>
          <w:rFonts w:ascii="Courier New" w:hAnsi="Courier New" w:cs="Courier New"/>
          <w:color w:val="000000"/>
          <w:sz w:val="17"/>
          <w:szCs w:val="17"/>
          <w:highlight w:val="white"/>
          <w:rPrChange w:id="1616" w:author="Author">
            <w:rPr>
              <w:rFonts w:ascii="Courier New" w:hAnsi="Courier New"/>
              <w:color w:val="000000"/>
            </w:rPr>
          </w:rPrChange>
        </w:rPr>
        <w:tab/>
      </w:r>
      <w:r w:rsidRPr="00133664">
        <w:rPr>
          <w:rFonts w:ascii="Courier New" w:hAnsi="Courier New" w:cs="Courier New"/>
          <w:color w:val="0000FF"/>
          <w:sz w:val="17"/>
          <w:szCs w:val="17"/>
          <w:highlight w:val="white"/>
          <w:rPrChange w:id="1617" w:author="Author">
            <w:rPr>
              <w:rFonts w:ascii="Courier New" w:hAnsi="Courier New"/>
              <w:color w:val="000000"/>
            </w:rPr>
          </w:rPrChange>
        </w:rPr>
        <w:t>&lt;/</w:t>
      </w:r>
      <w:r w:rsidRPr="00133664">
        <w:rPr>
          <w:rFonts w:ascii="Courier New" w:hAnsi="Courier New" w:cs="Courier New"/>
          <w:color w:val="800000"/>
          <w:sz w:val="17"/>
          <w:szCs w:val="17"/>
          <w:highlight w:val="white"/>
          <w:rPrChange w:id="1618" w:author="Author">
            <w:rPr>
              <w:rFonts w:ascii="Courier New" w:hAnsi="Courier New"/>
              <w:color w:val="000000"/>
            </w:rPr>
          </w:rPrChange>
        </w:rPr>
        <w:t>xsd:complexType</w:t>
      </w:r>
      <w:r w:rsidRPr="00133664">
        <w:rPr>
          <w:rFonts w:ascii="Courier New" w:hAnsi="Courier New" w:cs="Courier New"/>
          <w:color w:val="0000FF"/>
          <w:sz w:val="17"/>
          <w:szCs w:val="17"/>
          <w:highlight w:val="white"/>
          <w:rPrChange w:id="1619" w:author="Author">
            <w:rPr>
              <w:rFonts w:ascii="Courier New" w:hAnsi="Courier New"/>
              <w:color w:val="000000"/>
            </w:rPr>
          </w:rPrChange>
        </w:rPr>
        <w:t>&gt;</w:t>
      </w:r>
    </w:p>
    <w:p w14:paraId="5A70B95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620" w:author="Author">
            <w:rPr>
              <w:rFonts w:ascii="Courier New" w:hAnsi="Courier New"/>
              <w:color w:val="000000"/>
            </w:rPr>
          </w:rPrChange>
        </w:rPr>
      </w:pPr>
      <w:r w:rsidRPr="00133664">
        <w:rPr>
          <w:rFonts w:ascii="Courier New" w:hAnsi="Courier New" w:cs="Courier New"/>
          <w:color w:val="000000"/>
          <w:sz w:val="17"/>
          <w:szCs w:val="17"/>
          <w:highlight w:val="white"/>
          <w:rPrChange w:id="1621" w:author="Author">
            <w:rPr>
              <w:rFonts w:ascii="Courier New" w:hAnsi="Courier New"/>
              <w:color w:val="000000"/>
            </w:rPr>
          </w:rPrChange>
        </w:rPr>
        <w:tab/>
      </w:r>
      <w:r w:rsidRPr="00133664">
        <w:rPr>
          <w:rFonts w:ascii="Courier New" w:hAnsi="Courier New" w:cs="Courier New"/>
          <w:color w:val="0000FF"/>
          <w:sz w:val="17"/>
          <w:szCs w:val="17"/>
          <w:highlight w:val="white"/>
          <w:rPrChange w:id="1622" w:author="Author">
            <w:rPr>
              <w:rFonts w:ascii="Courier New" w:hAnsi="Courier New"/>
              <w:color w:val="000000"/>
            </w:rPr>
          </w:rPrChange>
        </w:rPr>
        <w:t>&lt;</w:t>
      </w:r>
      <w:r w:rsidRPr="00133664">
        <w:rPr>
          <w:rFonts w:ascii="Courier New" w:hAnsi="Courier New" w:cs="Courier New"/>
          <w:color w:val="800000"/>
          <w:sz w:val="17"/>
          <w:szCs w:val="17"/>
          <w:highlight w:val="white"/>
          <w:rPrChange w:id="1623" w:author="Author">
            <w:rPr>
              <w:rFonts w:ascii="Courier New" w:hAnsi="Courier New"/>
              <w:color w:val="000000"/>
            </w:rPr>
          </w:rPrChange>
        </w:rPr>
        <w:t>xsd:element</w:t>
      </w:r>
      <w:r w:rsidRPr="00133664">
        <w:rPr>
          <w:rFonts w:ascii="Courier New" w:hAnsi="Courier New" w:cs="Courier New"/>
          <w:color w:val="FF0000"/>
          <w:sz w:val="17"/>
          <w:szCs w:val="17"/>
          <w:highlight w:val="white"/>
          <w:rPrChange w:id="1624" w:author="Author">
            <w:rPr>
              <w:rFonts w:ascii="Courier New" w:hAnsi="Courier New"/>
              <w:color w:val="000000"/>
            </w:rPr>
          </w:rPrChange>
        </w:rPr>
        <w:t xml:space="preserve"> name</w:t>
      </w:r>
      <w:r w:rsidRPr="00133664">
        <w:rPr>
          <w:rFonts w:ascii="Courier New" w:hAnsi="Courier New" w:cs="Courier New"/>
          <w:color w:val="0000FF"/>
          <w:sz w:val="17"/>
          <w:szCs w:val="17"/>
          <w:highlight w:val="white"/>
          <w:rPrChange w:id="1625" w:author="Author">
            <w:rPr>
              <w:rFonts w:ascii="Courier New" w:hAnsi="Courier New"/>
              <w:color w:val="000000"/>
            </w:rPr>
          </w:rPrChange>
        </w:rPr>
        <w:t>="</w:t>
      </w:r>
      <w:r w:rsidRPr="00133664">
        <w:rPr>
          <w:rFonts w:ascii="Courier New" w:hAnsi="Courier New" w:cs="Courier New"/>
          <w:color w:val="000000"/>
          <w:sz w:val="17"/>
          <w:szCs w:val="17"/>
          <w:highlight w:val="white"/>
          <w:rPrChange w:id="1626" w:author="Author">
            <w:rPr>
              <w:rFonts w:ascii="Courier New" w:hAnsi="Courier New"/>
              <w:color w:val="000000"/>
            </w:rPr>
          </w:rPrChange>
        </w:rPr>
        <w:t>NotSearchableCode</w:t>
      </w:r>
      <w:r w:rsidRPr="00133664">
        <w:rPr>
          <w:rFonts w:ascii="Courier New" w:hAnsi="Courier New" w:cs="Courier New"/>
          <w:color w:val="0000FF"/>
          <w:sz w:val="17"/>
          <w:szCs w:val="17"/>
          <w:highlight w:val="white"/>
          <w:rPrChange w:id="1627" w:author="Author">
            <w:rPr>
              <w:rFonts w:ascii="Courier New" w:hAnsi="Courier New"/>
              <w:color w:val="000000"/>
            </w:rPr>
          </w:rPrChange>
        </w:rPr>
        <w:t>"</w:t>
      </w:r>
      <w:r w:rsidRPr="00133664">
        <w:rPr>
          <w:rFonts w:ascii="Courier New" w:hAnsi="Courier New" w:cs="Courier New"/>
          <w:color w:val="FF0000"/>
          <w:sz w:val="17"/>
          <w:szCs w:val="17"/>
          <w:highlight w:val="white"/>
          <w:rPrChange w:id="1628" w:author="Author">
            <w:rPr>
              <w:rFonts w:ascii="Courier New" w:hAnsi="Courier New"/>
              <w:color w:val="000000"/>
            </w:rPr>
          </w:rPrChange>
        </w:rPr>
        <w:t xml:space="preserve"> type</w:t>
      </w:r>
      <w:r w:rsidRPr="00133664">
        <w:rPr>
          <w:rFonts w:ascii="Courier New" w:hAnsi="Courier New" w:cs="Courier New"/>
          <w:color w:val="0000FF"/>
          <w:sz w:val="17"/>
          <w:szCs w:val="17"/>
          <w:highlight w:val="white"/>
          <w:rPrChange w:id="1629" w:author="Author">
            <w:rPr>
              <w:rFonts w:ascii="Courier New" w:hAnsi="Courier New"/>
              <w:color w:val="000000"/>
            </w:rPr>
          </w:rPrChange>
        </w:rPr>
        <w:t>="</w:t>
      </w:r>
      <w:del w:id="1630" w:author="Author">
        <w:r w:rsidRPr="00133664">
          <w:rPr>
            <w:rFonts w:ascii="Courier New" w:hAnsi="Courier New" w:cs="Courier New"/>
            <w:color w:val="000000"/>
            <w:sz w:val="17"/>
            <w:szCs w:val="17"/>
          </w:rPr>
          <w:delText>afp:NotSearchableCodeType</w:delText>
        </w:r>
      </w:del>
      <w:ins w:id="1631" w:author="Author">
        <w:r w:rsidRPr="00133664">
          <w:rPr>
            <w:rFonts w:ascii="Courier New" w:hAnsi="Courier New" w:cs="Courier New"/>
            <w:color w:val="000000"/>
            <w:sz w:val="17"/>
            <w:szCs w:val="17"/>
            <w:highlight w:val="white"/>
            <w:rPrChange w:id="1632" w:author="Author">
              <w:rPr>
                <w:rFonts w:ascii="Consolas" w:hAnsi="Consolas" w:cs="Consolas"/>
                <w:color w:val="000000"/>
                <w:szCs w:val="17"/>
                <w:highlight w:val="white"/>
              </w:rPr>
            </w:rPrChange>
          </w:rPr>
          <w:t>xsd:string</w:t>
        </w:r>
        <w:r w:rsidRPr="00133664">
          <w:rPr>
            <w:rFonts w:ascii="Courier New" w:hAnsi="Courier New" w:cs="Courier New"/>
            <w:color w:val="0000FF"/>
            <w:sz w:val="17"/>
            <w:szCs w:val="17"/>
            <w:highlight w:val="white"/>
            <w:rPrChange w:id="1633" w:author="Author">
              <w:rPr>
                <w:rFonts w:ascii="Consolas" w:hAnsi="Consolas" w:cs="Consolas"/>
                <w:color w:val="0000FF"/>
                <w:szCs w:val="17"/>
                <w:highlight w:val="white"/>
              </w:rPr>
            </w:rPrChange>
          </w:rPr>
          <w:t>"</w:t>
        </w:r>
        <w:r w:rsidRPr="00133664">
          <w:rPr>
            <w:rFonts w:ascii="Courier New" w:hAnsi="Courier New" w:cs="Courier New"/>
            <w:color w:val="FF0000"/>
            <w:sz w:val="17"/>
            <w:szCs w:val="17"/>
            <w:highlight w:val="white"/>
            <w:rPrChange w:id="1634" w:author="Author">
              <w:rPr>
                <w:rFonts w:ascii="Consolas" w:hAnsi="Consolas" w:cs="Consolas"/>
                <w:color w:val="FF0000"/>
                <w:szCs w:val="17"/>
                <w:highlight w:val="white"/>
              </w:rPr>
            </w:rPrChange>
          </w:rPr>
          <w:t xml:space="preserve"> default</w:t>
        </w:r>
        <w:r w:rsidRPr="00133664">
          <w:rPr>
            <w:rFonts w:ascii="Courier New" w:hAnsi="Courier New" w:cs="Courier New"/>
            <w:color w:val="0000FF"/>
            <w:sz w:val="17"/>
            <w:szCs w:val="17"/>
            <w:highlight w:val="white"/>
            <w:rPrChange w:id="1635"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1636" w:author="Author">
              <w:rPr>
                <w:rFonts w:ascii="Consolas" w:hAnsi="Consolas" w:cs="Consolas"/>
                <w:color w:val="000000"/>
                <w:szCs w:val="17"/>
                <w:highlight w:val="white"/>
              </w:rPr>
            </w:rPrChange>
          </w:rPr>
          <w:t>N</w:t>
        </w:r>
      </w:ins>
      <w:r w:rsidRPr="00133664">
        <w:rPr>
          <w:rFonts w:ascii="Courier New" w:hAnsi="Courier New" w:cs="Courier New"/>
          <w:color w:val="0000FF"/>
          <w:sz w:val="17"/>
          <w:szCs w:val="17"/>
          <w:highlight w:val="white"/>
          <w:rPrChange w:id="1637" w:author="Author">
            <w:rPr>
              <w:rFonts w:ascii="Courier New" w:hAnsi="Courier New"/>
              <w:color w:val="000000"/>
            </w:rPr>
          </w:rPrChange>
        </w:rPr>
        <w:t>"&gt;</w:t>
      </w:r>
    </w:p>
    <w:p w14:paraId="318426DD"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638" w:author="Author">
            <w:rPr>
              <w:rFonts w:ascii="Courier New" w:hAnsi="Courier New"/>
              <w:color w:val="000000"/>
            </w:rPr>
          </w:rPrChange>
        </w:rPr>
      </w:pPr>
      <w:r w:rsidRPr="00133664">
        <w:rPr>
          <w:rFonts w:ascii="Courier New" w:hAnsi="Courier New" w:cs="Courier New"/>
          <w:color w:val="000000"/>
          <w:sz w:val="17"/>
          <w:szCs w:val="17"/>
          <w:highlight w:val="white"/>
          <w:rPrChange w:id="1639" w:author="Author">
            <w:rPr>
              <w:rFonts w:ascii="Courier New" w:hAnsi="Courier New"/>
              <w:color w:val="000000"/>
            </w:rPr>
          </w:rPrChange>
        </w:rPr>
        <w:tab/>
      </w:r>
      <w:r w:rsidRPr="00133664">
        <w:rPr>
          <w:rFonts w:ascii="Courier New" w:hAnsi="Courier New" w:cs="Courier New"/>
          <w:color w:val="000000"/>
          <w:sz w:val="17"/>
          <w:szCs w:val="17"/>
          <w:highlight w:val="white"/>
          <w:rPrChange w:id="1640" w:author="Author">
            <w:rPr>
              <w:rFonts w:ascii="Courier New" w:hAnsi="Courier New"/>
              <w:color w:val="000000"/>
            </w:rPr>
          </w:rPrChange>
        </w:rPr>
        <w:tab/>
      </w:r>
      <w:r w:rsidRPr="00133664">
        <w:rPr>
          <w:rFonts w:ascii="Courier New" w:hAnsi="Courier New" w:cs="Courier New"/>
          <w:color w:val="0000FF"/>
          <w:sz w:val="17"/>
          <w:szCs w:val="17"/>
          <w:highlight w:val="white"/>
          <w:rPrChange w:id="1641" w:author="Author">
            <w:rPr>
              <w:rFonts w:ascii="Courier New" w:hAnsi="Courier New"/>
              <w:color w:val="000000"/>
            </w:rPr>
          </w:rPrChange>
        </w:rPr>
        <w:t>&lt;</w:t>
      </w:r>
      <w:r w:rsidRPr="00133664">
        <w:rPr>
          <w:rFonts w:ascii="Courier New" w:hAnsi="Courier New" w:cs="Courier New"/>
          <w:color w:val="800000"/>
          <w:sz w:val="17"/>
          <w:szCs w:val="17"/>
          <w:highlight w:val="white"/>
          <w:rPrChange w:id="1642" w:author="Author">
            <w:rPr>
              <w:rFonts w:ascii="Courier New" w:hAnsi="Courier New"/>
              <w:color w:val="000000"/>
            </w:rPr>
          </w:rPrChange>
        </w:rPr>
        <w:t>xsd:annotation</w:t>
      </w:r>
      <w:r w:rsidRPr="00133664">
        <w:rPr>
          <w:rFonts w:ascii="Courier New" w:hAnsi="Courier New" w:cs="Courier New"/>
          <w:color w:val="0000FF"/>
          <w:sz w:val="17"/>
          <w:szCs w:val="17"/>
          <w:highlight w:val="white"/>
          <w:rPrChange w:id="1643" w:author="Author">
            <w:rPr>
              <w:rFonts w:ascii="Courier New" w:hAnsi="Courier New"/>
              <w:color w:val="000000"/>
            </w:rPr>
          </w:rPrChange>
        </w:rPr>
        <w:t>&gt;</w:t>
      </w:r>
    </w:p>
    <w:p w14:paraId="35D3AC5A"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644" w:author="Author">
            <w:rPr>
              <w:rFonts w:ascii="Courier New" w:hAnsi="Courier New"/>
              <w:color w:val="000000"/>
            </w:rPr>
          </w:rPrChange>
        </w:rPr>
      </w:pPr>
      <w:r w:rsidRPr="00133664">
        <w:rPr>
          <w:rFonts w:ascii="Courier New" w:hAnsi="Courier New" w:cs="Courier New"/>
          <w:color w:val="000000"/>
          <w:sz w:val="17"/>
          <w:szCs w:val="17"/>
          <w:highlight w:val="white"/>
          <w:rPrChange w:id="1645" w:author="Author">
            <w:rPr>
              <w:rFonts w:ascii="Courier New" w:hAnsi="Courier New"/>
              <w:color w:val="000000"/>
            </w:rPr>
          </w:rPrChange>
        </w:rPr>
        <w:tab/>
      </w:r>
      <w:r w:rsidRPr="00133664">
        <w:rPr>
          <w:rFonts w:ascii="Courier New" w:hAnsi="Courier New" w:cs="Courier New"/>
          <w:color w:val="000000"/>
          <w:sz w:val="17"/>
          <w:szCs w:val="17"/>
          <w:highlight w:val="white"/>
          <w:rPrChange w:id="1646" w:author="Author">
            <w:rPr>
              <w:rFonts w:ascii="Courier New" w:hAnsi="Courier New"/>
              <w:color w:val="000000"/>
            </w:rPr>
          </w:rPrChange>
        </w:rPr>
        <w:tab/>
      </w:r>
      <w:r w:rsidRPr="00133664">
        <w:rPr>
          <w:rFonts w:ascii="Courier New" w:hAnsi="Courier New" w:cs="Courier New"/>
          <w:color w:val="000000"/>
          <w:sz w:val="17"/>
          <w:szCs w:val="17"/>
          <w:highlight w:val="white"/>
          <w:rPrChange w:id="1647" w:author="Author">
            <w:rPr>
              <w:rFonts w:ascii="Courier New" w:hAnsi="Courier New"/>
              <w:color w:val="000000"/>
            </w:rPr>
          </w:rPrChange>
        </w:rPr>
        <w:tab/>
      </w:r>
      <w:r w:rsidRPr="00133664">
        <w:rPr>
          <w:rFonts w:ascii="Courier New" w:hAnsi="Courier New" w:cs="Courier New"/>
          <w:color w:val="0000FF"/>
          <w:sz w:val="17"/>
          <w:szCs w:val="17"/>
          <w:highlight w:val="white"/>
          <w:rPrChange w:id="1648" w:author="Author">
            <w:rPr>
              <w:rFonts w:ascii="Courier New" w:hAnsi="Courier New"/>
              <w:color w:val="000000"/>
            </w:rPr>
          </w:rPrChange>
        </w:rPr>
        <w:t>&lt;</w:t>
      </w:r>
      <w:r w:rsidRPr="00133664">
        <w:rPr>
          <w:rFonts w:ascii="Courier New" w:hAnsi="Courier New" w:cs="Courier New"/>
          <w:color w:val="800000"/>
          <w:sz w:val="17"/>
          <w:szCs w:val="17"/>
          <w:highlight w:val="white"/>
          <w:rPrChange w:id="1649" w:author="Author">
            <w:rPr>
              <w:rFonts w:ascii="Courier New" w:hAnsi="Courier New"/>
              <w:color w:val="000000"/>
            </w:rPr>
          </w:rPrChange>
        </w:rPr>
        <w:t>xsd:documentation</w:t>
      </w:r>
      <w:r w:rsidRPr="00133664">
        <w:rPr>
          <w:rFonts w:ascii="Courier New" w:hAnsi="Courier New" w:cs="Courier New"/>
          <w:color w:val="0000FF"/>
          <w:sz w:val="17"/>
          <w:szCs w:val="17"/>
          <w:highlight w:val="white"/>
          <w:rPrChange w:id="1650" w:author="Author">
            <w:rPr>
              <w:rFonts w:ascii="Courier New" w:hAnsi="Courier New"/>
              <w:color w:val="000000"/>
            </w:rPr>
          </w:rPrChange>
        </w:rPr>
        <w:t>&gt;</w:t>
      </w:r>
      <w:r w:rsidRPr="00133664">
        <w:rPr>
          <w:rFonts w:ascii="Courier New" w:hAnsi="Courier New" w:cs="Courier New"/>
          <w:color w:val="000000"/>
          <w:sz w:val="17"/>
          <w:szCs w:val="17"/>
          <w:highlight w:val="white"/>
          <w:rPrChange w:id="1651" w:author="Author">
            <w:rPr>
              <w:rFonts w:ascii="Courier New" w:hAnsi="Courier New"/>
              <w:color w:val="000000"/>
            </w:rPr>
          </w:rPrChange>
        </w:rPr>
        <w:t xml:space="preserve">Where the text is not </w:t>
      </w:r>
      <w:del w:id="1652" w:author="Author">
        <w:r w:rsidRPr="00133664">
          <w:rPr>
            <w:rFonts w:ascii="Courier New" w:hAnsi="Courier New" w:cs="Courier New"/>
            <w:color w:val="000000"/>
            <w:sz w:val="17"/>
            <w:szCs w:val="17"/>
          </w:rPr>
          <w:delText xml:space="preserve">available, the </w:delText>
        </w:r>
      </w:del>
      <w:ins w:id="1653" w:author="Author">
        <w:r w:rsidRPr="00133664">
          <w:rPr>
            <w:rFonts w:ascii="Courier New" w:hAnsi="Courier New" w:cs="Courier New"/>
            <w:color w:val="000000"/>
            <w:sz w:val="17"/>
            <w:szCs w:val="17"/>
            <w:highlight w:val="white"/>
            <w:rPrChange w:id="1654" w:author="Author">
              <w:rPr>
                <w:rFonts w:ascii="Consolas" w:hAnsi="Consolas" w:cs="Consolas"/>
                <w:color w:val="000000"/>
                <w:szCs w:val="17"/>
                <w:highlight w:val="white"/>
              </w:rPr>
            </w:rPrChange>
          </w:rPr>
          <w:t xml:space="preserve">searchable, this </w:t>
        </w:r>
      </w:ins>
      <w:r w:rsidRPr="00133664">
        <w:rPr>
          <w:rFonts w:ascii="Courier New" w:hAnsi="Courier New" w:cs="Courier New"/>
          <w:color w:val="000000"/>
          <w:sz w:val="17"/>
          <w:szCs w:val="17"/>
          <w:highlight w:val="white"/>
          <w:rPrChange w:id="1655" w:author="Author">
            <w:rPr>
              <w:rFonts w:ascii="Courier New" w:hAnsi="Courier New"/>
              <w:color w:val="000000"/>
            </w:rPr>
          </w:rPrChange>
        </w:rPr>
        <w:t xml:space="preserve">indicator is </w:t>
      </w:r>
      <w:del w:id="1656" w:author="Author">
        <w:r w:rsidRPr="00133664">
          <w:rPr>
            <w:rFonts w:ascii="Courier New" w:hAnsi="Courier New" w:cs="Courier New"/>
            <w:color w:val="000000"/>
            <w:sz w:val="17"/>
            <w:szCs w:val="17"/>
          </w:rPr>
          <w:delText>the code</w:delText>
        </w:r>
      </w:del>
      <w:ins w:id="1657" w:author="Author">
        <w:r w:rsidRPr="00133664">
          <w:rPr>
            <w:rFonts w:ascii="Courier New" w:hAnsi="Courier New" w:cs="Courier New"/>
            <w:color w:val="000000"/>
            <w:sz w:val="17"/>
            <w:szCs w:val="17"/>
            <w:highlight w:val="white"/>
            <w:rPrChange w:id="1658" w:author="Author">
              <w:rPr>
                <w:rFonts w:ascii="Consolas" w:hAnsi="Consolas" w:cs="Consolas"/>
                <w:color w:val="000000"/>
                <w:szCs w:val="17"/>
                <w:highlight w:val="white"/>
              </w:rPr>
            </w:rPrChange>
          </w:rPr>
          <w:t>set to</w:t>
        </w:r>
      </w:ins>
      <w:r w:rsidRPr="00133664">
        <w:rPr>
          <w:rFonts w:ascii="Courier New" w:hAnsi="Courier New" w:cs="Courier New"/>
          <w:color w:val="000000"/>
          <w:sz w:val="17"/>
          <w:szCs w:val="17"/>
          <w:highlight w:val="white"/>
          <w:rPrChange w:id="1659" w:author="Author">
            <w:rPr>
              <w:rFonts w:ascii="Courier New" w:hAnsi="Courier New"/>
              <w:color w:val="000000"/>
            </w:rPr>
          </w:rPrChange>
        </w:rPr>
        <w:t xml:space="preserve"> N</w:t>
      </w:r>
      <w:del w:id="1660" w:author="Author">
        <w:r w:rsidRPr="00133664">
          <w:rPr>
            <w:rFonts w:ascii="Courier New" w:hAnsi="Courier New" w:cs="Courier New"/>
            <w:color w:val="000000"/>
            <w:sz w:val="17"/>
            <w:szCs w:val="17"/>
          </w:rPr>
          <w:delText xml:space="preserve"> if the information is not available or the code U if it is unknown whether this information is available</w:delText>
        </w:r>
      </w:del>
      <w:r w:rsidRPr="00133664">
        <w:rPr>
          <w:rFonts w:ascii="Courier New" w:hAnsi="Courier New" w:cs="Courier New"/>
          <w:color w:val="0000FF"/>
          <w:sz w:val="17"/>
          <w:szCs w:val="17"/>
          <w:highlight w:val="white"/>
          <w:rPrChange w:id="1661" w:author="Author">
            <w:rPr>
              <w:rFonts w:ascii="Courier New" w:hAnsi="Courier New"/>
              <w:color w:val="000000"/>
            </w:rPr>
          </w:rPrChange>
        </w:rPr>
        <w:t>&lt;/</w:t>
      </w:r>
      <w:r w:rsidRPr="00133664">
        <w:rPr>
          <w:rFonts w:ascii="Courier New" w:hAnsi="Courier New" w:cs="Courier New"/>
          <w:color w:val="800000"/>
          <w:sz w:val="17"/>
          <w:szCs w:val="17"/>
          <w:highlight w:val="white"/>
          <w:rPrChange w:id="1662" w:author="Author">
            <w:rPr>
              <w:rFonts w:ascii="Courier New" w:hAnsi="Courier New"/>
              <w:color w:val="000000"/>
            </w:rPr>
          </w:rPrChange>
        </w:rPr>
        <w:t>xsd:documentation</w:t>
      </w:r>
      <w:r w:rsidRPr="00133664">
        <w:rPr>
          <w:rFonts w:ascii="Courier New" w:hAnsi="Courier New" w:cs="Courier New"/>
          <w:color w:val="0000FF"/>
          <w:sz w:val="17"/>
          <w:szCs w:val="17"/>
          <w:highlight w:val="white"/>
          <w:rPrChange w:id="1663" w:author="Author">
            <w:rPr>
              <w:rFonts w:ascii="Courier New" w:hAnsi="Courier New"/>
              <w:color w:val="000000"/>
            </w:rPr>
          </w:rPrChange>
        </w:rPr>
        <w:t>&gt;</w:t>
      </w:r>
    </w:p>
    <w:p w14:paraId="1487B7CA"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664" w:author="Author">
            <w:rPr>
              <w:rFonts w:ascii="Courier New" w:hAnsi="Courier New"/>
              <w:color w:val="000000"/>
            </w:rPr>
          </w:rPrChange>
        </w:rPr>
      </w:pPr>
      <w:r w:rsidRPr="00133664">
        <w:rPr>
          <w:rFonts w:ascii="Courier New" w:hAnsi="Courier New" w:cs="Courier New"/>
          <w:color w:val="000000"/>
          <w:sz w:val="17"/>
          <w:szCs w:val="17"/>
          <w:highlight w:val="white"/>
          <w:rPrChange w:id="1665" w:author="Author">
            <w:rPr>
              <w:rFonts w:ascii="Courier New" w:hAnsi="Courier New"/>
              <w:color w:val="000000"/>
            </w:rPr>
          </w:rPrChange>
        </w:rPr>
        <w:tab/>
      </w:r>
      <w:r w:rsidRPr="00133664">
        <w:rPr>
          <w:rFonts w:ascii="Courier New" w:hAnsi="Courier New" w:cs="Courier New"/>
          <w:color w:val="000000"/>
          <w:sz w:val="17"/>
          <w:szCs w:val="17"/>
          <w:highlight w:val="white"/>
          <w:rPrChange w:id="1666" w:author="Author">
            <w:rPr>
              <w:rFonts w:ascii="Courier New" w:hAnsi="Courier New"/>
              <w:color w:val="000000"/>
            </w:rPr>
          </w:rPrChange>
        </w:rPr>
        <w:tab/>
      </w:r>
      <w:r w:rsidRPr="00133664">
        <w:rPr>
          <w:rFonts w:ascii="Courier New" w:hAnsi="Courier New" w:cs="Courier New"/>
          <w:color w:val="0000FF"/>
          <w:sz w:val="17"/>
          <w:szCs w:val="17"/>
          <w:highlight w:val="white"/>
          <w:rPrChange w:id="1667" w:author="Author">
            <w:rPr>
              <w:rFonts w:ascii="Courier New" w:hAnsi="Courier New"/>
              <w:color w:val="000000"/>
            </w:rPr>
          </w:rPrChange>
        </w:rPr>
        <w:t>&lt;/</w:t>
      </w:r>
      <w:r w:rsidRPr="00133664">
        <w:rPr>
          <w:rFonts w:ascii="Courier New" w:hAnsi="Courier New" w:cs="Courier New"/>
          <w:color w:val="800000"/>
          <w:sz w:val="17"/>
          <w:szCs w:val="17"/>
          <w:highlight w:val="white"/>
          <w:rPrChange w:id="1668" w:author="Author">
            <w:rPr>
              <w:rFonts w:ascii="Courier New" w:hAnsi="Courier New"/>
              <w:color w:val="000000"/>
            </w:rPr>
          </w:rPrChange>
        </w:rPr>
        <w:t>xsd:annotation</w:t>
      </w:r>
      <w:r w:rsidRPr="00133664">
        <w:rPr>
          <w:rFonts w:ascii="Courier New" w:hAnsi="Courier New" w:cs="Courier New"/>
          <w:color w:val="0000FF"/>
          <w:sz w:val="17"/>
          <w:szCs w:val="17"/>
          <w:highlight w:val="white"/>
          <w:rPrChange w:id="1669" w:author="Author">
            <w:rPr>
              <w:rFonts w:ascii="Courier New" w:hAnsi="Courier New"/>
              <w:color w:val="000000"/>
            </w:rPr>
          </w:rPrChange>
        </w:rPr>
        <w:t>&gt;</w:t>
      </w:r>
    </w:p>
    <w:p w14:paraId="35A2719D"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670" w:author="Author">
            <w:rPr>
              <w:rFonts w:ascii="Courier New" w:hAnsi="Courier New"/>
              <w:color w:val="000000"/>
            </w:rPr>
          </w:rPrChange>
        </w:rPr>
      </w:pPr>
      <w:r w:rsidRPr="00133664">
        <w:rPr>
          <w:rFonts w:ascii="Courier New" w:hAnsi="Courier New" w:cs="Courier New"/>
          <w:color w:val="000000"/>
          <w:sz w:val="17"/>
          <w:szCs w:val="17"/>
          <w:highlight w:val="white"/>
          <w:rPrChange w:id="1671" w:author="Author">
            <w:rPr>
              <w:rFonts w:ascii="Courier New" w:hAnsi="Courier New"/>
              <w:color w:val="000000"/>
            </w:rPr>
          </w:rPrChange>
        </w:rPr>
        <w:tab/>
      </w:r>
      <w:r w:rsidRPr="00133664">
        <w:rPr>
          <w:rFonts w:ascii="Courier New" w:hAnsi="Courier New" w:cs="Courier New"/>
          <w:color w:val="0000FF"/>
          <w:sz w:val="17"/>
          <w:szCs w:val="17"/>
          <w:highlight w:val="white"/>
          <w:rPrChange w:id="1672" w:author="Author">
            <w:rPr>
              <w:rFonts w:ascii="Courier New" w:hAnsi="Courier New"/>
              <w:color w:val="000000"/>
            </w:rPr>
          </w:rPrChange>
        </w:rPr>
        <w:t>&lt;/</w:t>
      </w:r>
      <w:r w:rsidRPr="00133664">
        <w:rPr>
          <w:rFonts w:ascii="Courier New" w:hAnsi="Courier New" w:cs="Courier New"/>
          <w:color w:val="800000"/>
          <w:sz w:val="17"/>
          <w:szCs w:val="17"/>
          <w:highlight w:val="white"/>
          <w:rPrChange w:id="1673" w:author="Author">
            <w:rPr>
              <w:rFonts w:ascii="Courier New" w:hAnsi="Courier New"/>
              <w:color w:val="000000"/>
            </w:rPr>
          </w:rPrChange>
        </w:rPr>
        <w:t>xsd:element</w:t>
      </w:r>
      <w:r w:rsidRPr="00133664">
        <w:rPr>
          <w:rFonts w:ascii="Courier New" w:hAnsi="Courier New" w:cs="Courier New"/>
          <w:color w:val="0000FF"/>
          <w:sz w:val="17"/>
          <w:szCs w:val="17"/>
          <w:highlight w:val="white"/>
          <w:rPrChange w:id="1674" w:author="Author">
            <w:rPr>
              <w:rFonts w:ascii="Courier New" w:hAnsi="Courier New"/>
              <w:color w:val="000000"/>
            </w:rPr>
          </w:rPrChange>
        </w:rPr>
        <w:t>&gt;</w:t>
      </w:r>
    </w:p>
    <w:p w14:paraId="33ED547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675" w:author="Author">
            <w:rPr>
              <w:rFonts w:ascii="Courier New" w:hAnsi="Courier New"/>
              <w:color w:val="000000"/>
            </w:rPr>
          </w:rPrChange>
        </w:rPr>
      </w:pPr>
      <w:r w:rsidRPr="00133664">
        <w:rPr>
          <w:rFonts w:ascii="Courier New" w:hAnsi="Courier New" w:cs="Courier New"/>
          <w:color w:val="000000"/>
          <w:sz w:val="17"/>
          <w:szCs w:val="17"/>
          <w:highlight w:val="white"/>
          <w:rPrChange w:id="1676" w:author="Author">
            <w:rPr>
              <w:rFonts w:ascii="Courier New" w:hAnsi="Courier New"/>
              <w:color w:val="000000"/>
            </w:rPr>
          </w:rPrChange>
        </w:rPr>
        <w:tab/>
      </w:r>
      <w:r w:rsidRPr="00133664">
        <w:rPr>
          <w:rFonts w:ascii="Courier New" w:hAnsi="Courier New" w:cs="Courier New"/>
          <w:color w:val="0000FF"/>
          <w:sz w:val="17"/>
          <w:szCs w:val="17"/>
          <w:highlight w:val="white"/>
          <w:rPrChange w:id="1677" w:author="Author">
            <w:rPr>
              <w:rFonts w:ascii="Courier New" w:hAnsi="Courier New"/>
              <w:color w:val="000000"/>
            </w:rPr>
          </w:rPrChange>
        </w:rPr>
        <w:t>&lt;</w:t>
      </w:r>
      <w:r w:rsidRPr="00133664">
        <w:rPr>
          <w:rFonts w:ascii="Courier New" w:hAnsi="Courier New" w:cs="Courier New"/>
          <w:color w:val="800000"/>
          <w:sz w:val="17"/>
          <w:szCs w:val="17"/>
          <w:highlight w:val="white"/>
          <w:rPrChange w:id="1678" w:author="Author">
            <w:rPr>
              <w:rFonts w:ascii="Courier New" w:hAnsi="Courier New"/>
              <w:color w:val="000000"/>
            </w:rPr>
          </w:rPrChange>
        </w:rPr>
        <w:t>xsd:element</w:t>
      </w:r>
      <w:r w:rsidRPr="00133664">
        <w:rPr>
          <w:rFonts w:ascii="Courier New" w:hAnsi="Courier New" w:cs="Courier New"/>
          <w:color w:val="FF0000"/>
          <w:sz w:val="17"/>
          <w:szCs w:val="17"/>
          <w:highlight w:val="white"/>
          <w:rPrChange w:id="1679" w:author="Author">
            <w:rPr>
              <w:rFonts w:ascii="Courier New" w:hAnsi="Courier New"/>
              <w:color w:val="000000"/>
            </w:rPr>
          </w:rPrChange>
        </w:rPr>
        <w:t xml:space="preserve"> name</w:t>
      </w:r>
      <w:r w:rsidRPr="00133664">
        <w:rPr>
          <w:rFonts w:ascii="Courier New" w:hAnsi="Courier New" w:cs="Courier New"/>
          <w:color w:val="0000FF"/>
          <w:sz w:val="17"/>
          <w:szCs w:val="17"/>
          <w:highlight w:val="white"/>
          <w:rPrChange w:id="1680" w:author="Author">
            <w:rPr>
              <w:rFonts w:ascii="Courier New" w:hAnsi="Courier New"/>
              <w:color w:val="000000"/>
            </w:rPr>
          </w:rPrChange>
        </w:rPr>
        <w:t>="</w:t>
      </w:r>
      <w:r w:rsidRPr="00133664">
        <w:rPr>
          <w:rFonts w:ascii="Courier New" w:hAnsi="Courier New" w:cs="Courier New"/>
          <w:color w:val="000000"/>
          <w:sz w:val="17"/>
          <w:szCs w:val="17"/>
          <w:highlight w:val="white"/>
          <w:rPrChange w:id="1681" w:author="Author">
            <w:rPr>
              <w:rFonts w:ascii="Courier New" w:hAnsi="Courier New"/>
              <w:color w:val="000000"/>
            </w:rPr>
          </w:rPrChange>
        </w:rPr>
        <w:t>SearchableLanguageCode</w:t>
      </w:r>
      <w:r w:rsidRPr="00133664">
        <w:rPr>
          <w:rFonts w:ascii="Courier New" w:hAnsi="Courier New" w:cs="Courier New"/>
          <w:color w:val="0000FF"/>
          <w:sz w:val="17"/>
          <w:szCs w:val="17"/>
          <w:highlight w:val="white"/>
          <w:rPrChange w:id="1682" w:author="Author">
            <w:rPr>
              <w:rFonts w:ascii="Courier New" w:hAnsi="Courier New"/>
              <w:color w:val="000000"/>
            </w:rPr>
          </w:rPrChange>
        </w:rPr>
        <w:t>"</w:t>
      </w:r>
      <w:r w:rsidRPr="00133664">
        <w:rPr>
          <w:rFonts w:ascii="Courier New" w:hAnsi="Courier New" w:cs="Courier New"/>
          <w:color w:val="FF0000"/>
          <w:sz w:val="17"/>
          <w:szCs w:val="17"/>
          <w:highlight w:val="white"/>
          <w:rPrChange w:id="1683" w:author="Author">
            <w:rPr>
              <w:rFonts w:ascii="Courier New" w:hAnsi="Courier New"/>
              <w:color w:val="000000"/>
            </w:rPr>
          </w:rPrChange>
        </w:rPr>
        <w:t xml:space="preserve"> type</w:t>
      </w:r>
      <w:r w:rsidRPr="00133664">
        <w:rPr>
          <w:rFonts w:ascii="Courier New" w:hAnsi="Courier New" w:cs="Courier New"/>
          <w:color w:val="0000FF"/>
          <w:sz w:val="17"/>
          <w:szCs w:val="17"/>
          <w:highlight w:val="white"/>
          <w:rPrChange w:id="1684" w:author="Author">
            <w:rPr>
              <w:rFonts w:ascii="Courier New" w:hAnsi="Courier New"/>
              <w:color w:val="000000"/>
            </w:rPr>
          </w:rPrChange>
        </w:rPr>
        <w:t>="</w:t>
      </w:r>
      <w:r w:rsidRPr="00133664">
        <w:rPr>
          <w:rFonts w:ascii="Courier New" w:hAnsi="Courier New" w:cs="Courier New"/>
          <w:color w:val="000000"/>
          <w:sz w:val="17"/>
          <w:szCs w:val="17"/>
          <w:highlight w:val="white"/>
          <w:rPrChange w:id="1685" w:author="Author">
            <w:rPr>
              <w:rFonts w:ascii="Courier New" w:hAnsi="Courier New"/>
              <w:color w:val="000000"/>
            </w:rPr>
          </w:rPrChange>
        </w:rPr>
        <w:t>com:ISOLanguageCodeType</w:t>
      </w:r>
      <w:r w:rsidRPr="00133664">
        <w:rPr>
          <w:rFonts w:ascii="Courier New" w:hAnsi="Courier New" w:cs="Courier New"/>
          <w:color w:val="0000FF"/>
          <w:sz w:val="17"/>
          <w:szCs w:val="17"/>
          <w:highlight w:val="white"/>
          <w:rPrChange w:id="1686" w:author="Author">
            <w:rPr>
              <w:rFonts w:ascii="Courier New" w:hAnsi="Courier New"/>
              <w:color w:val="000000"/>
            </w:rPr>
          </w:rPrChange>
        </w:rPr>
        <w:t>"&gt;</w:t>
      </w:r>
    </w:p>
    <w:p w14:paraId="32CE87E4"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687" w:author="Author">
            <w:rPr>
              <w:rFonts w:ascii="Courier New" w:hAnsi="Courier New"/>
              <w:color w:val="000000"/>
            </w:rPr>
          </w:rPrChange>
        </w:rPr>
      </w:pPr>
      <w:r w:rsidRPr="00133664">
        <w:rPr>
          <w:rFonts w:ascii="Courier New" w:hAnsi="Courier New" w:cs="Courier New"/>
          <w:color w:val="000000"/>
          <w:sz w:val="17"/>
          <w:szCs w:val="17"/>
          <w:highlight w:val="white"/>
          <w:rPrChange w:id="1688" w:author="Author">
            <w:rPr>
              <w:rFonts w:ascii="Courier New" w:hAnsi="Courier New"/>
              <w:color w:val="000000"/>
            </w:rPr>
          </w:rPrChange>
        </w:rPr>
        <w:tab/>
      </w:r>
      <w:r w:rsidRPr="00133664">
        <w:rPr>
          <w:rFonts w:ascii="Courier New" w:hAnsi="Courier New" w:cs="Courier New"/>
          <w:color w:val="000000"/>
          <w:sz w:val="17"/>
          <w:szCs w:val="17"/>
          <w:highlight w:val="white"/>
          <w:rPrChange w:id="1689" w:author="Author">
            <w:rPr>
              <w:rFonts w:ascii="Courier New" w:hAnsi="Courier New"/>
              <w:color w:val="000000"/>
            </w:rPr>
          </w:rPrChange>
        </w:rPr>
        <w:tab/>
      </w:r>
      <w:r w:rsidRPr="00133664">
        <w:rPr>
          <w:rFonts w:ascii="Courier New" w:hAnsi="Courier New" w:cs="Courier New"/>
          <w:color w:val="0000FF"/>
          <w:sz w:val="17"/>
          <w:szCs w:val="17"/>
          <w:highlight w:val="white"/>
          <w:rPrChange w:id="1690" w:author="Author">
            <w:rPr>
              <w:rFonts w:ascii="Courier New" w:hAnsi="Courier New"/>
              <w:color w:val="000000"/>
            </w:rPr>
          </w:rPrChange>
        </w:rPr>
        <w:t>&lt;</w:t>
      </w:r>
      <w:r w:rsidRPr="00133664">
        <w:rPr>
          <w:rFonts w:ascii="Courier New" w:hAnsi="Courier New" w:cs="Courier New"/>
          <w:color w:val="800000"/>
          <w:sz w:val="17"/>
          <w:szCs w:val="17"/>
          <w:highlight w:val="white"/>
          <w:rPrChange w:id="1691" w:author="Author">
            <w:rPr>
              <w:rFonts w:ascii="Courier New" w:hAnsi="Courier New"/>
              <w:color w:val="000000"/>
            </w:rPr>
          </w:rPrChange>
        </w:rPr>
        <w:t>xsd:annotation</w:t>
      </w:r>
      <w:r w:rsidRPr="00133664">
        <w:rPr>
          <w:rFonts w:ascii="Courier New" w:hAnsi="Courier New" w:cs="Courier New"/>
          <w:color w:val="0000FF"/>
          <w:sz w:val="17"/>
          <w:szCs w:val="17"/>
          <w:highlight w:val="white"/>
          <w:rPrChange w:id="1692" w:author="Author">
            <w:rPr>
              <w:rFonts w:ascii="Courier New" w:hAnsi="Courier New"/>
              <w:color w:val="000000"/>
            </w:rPr>
          </w:rPrChange>
        </w:rPr>
        <w:t>&gt;</w:t>
      </w:r>
    </w:p>
    <w:p w14:paraId="383FF8D1" w14:textId="77777777" w:rsidR="00C44003" w:rsidRPr="00133664" w:rsidRDefault="00C44003" w:rsidP="00C44003">
      <w:pPr>
        <w:autoSpaceDE w:val="0"/>
        <w:autoSpaceDN w:val="0"/>
        <w:adjustRightInd w:val="0"/>
        <w:rPr>
          <w:rFonts w:ascii="Courier New" w:hAnsi="Courier New" w:cs="Courier New"/>
          <w:color w:val="000000"/>
          <w:sz w:val="17"/>
          <w:szCs w:val="17"/>
          <w:highlight w:val="yellow"/>
          <w:rPrChange w:id="1693" w:author="Author">
            <w:rPr>
              <w:rFonts w:ascii="Courier New" w:hAnsi="Courier New"/>
              <w:color w:val="000000"/>
            </w:rPr>
          </w:rPrChange>
        </w:rPr>
      </w:pPr>
      <w:r w:rsidRPr="00133664">
        <w:rPr>
          <w:rFonts w:ascii="Courier New" w:hAnsi="Courier New" w:cs="Courier New"/>
          <w:color w:val="000000"/>
          <w:sz w:val="17"/>
          <w:szCs w:val="17"/>
          <w:rPrChange w:id="1694" w:author="Author">
            <w:rPr>
              <w:rFonts w:ascii="Courier New" w:hAnsi="Courier New"/>
              <w:color w:val="000000"/>
            </w:rPr>
          </w:rPrChange>
        </w:rPr>
        <w:tab/>
      </w:r>
      <w:r w:rsidRPr="00133664">
        <w:rPr>
          <w:rFonts w:ascii="Courier New" w:hAnsi="Courier New" w:cs="Courier New"/>
          <w:color w:val="000000"/>
          <w:sz w:val="17"/>
          <w:szCs w:val="17"/>
          <w:rPrChange w:id="1695" w:author="Author">
            <w:rPr>
              <w:rFonts w:ascii="Courier New" w:hAnsi="Courier New"/>
              <w:color w:val="000000"/>
            </w:rPr>
          </w:rPrChange>
        </w:rPr>
        <w:tab/>
      </w:r>
      <w:r w:rsidRPr="00133664">
        <w:rPr>
          <w:rFonts w:ascii="Courier New" w:hAnsi="Courier New" w:cs="Courier New"/>
          <w:color w:val="000000"/>
          <w:sz w:val="17"/>
          <w:szCs w:val="17"/>
          <w:rPrChange w:id="1696" w:author="Author">
            <w:rPr>
              <w:rFonts w:ascii="Courier New" w:hAnsi="Courier New"/>
              <w:color w:val="000000"/>
            </w:rPr>
          </w:rPrChange>
        </w:rPr>
        <w:tab/>
      </w:r>
      <w:r w:rsidRPr="00133664">
        <w:rPr>
          <w:rFonts w:ascii="Courier New" w:hAnsi="Courier New" w:cs="Courier New"/>
          <w:color w:val="0000FF"/>
          <w:sz w:val="17"/>
          <w:szCs w:val="17"/>
          <w:rPrChange w:id="1697" w:author="Author">
            <w:rPr>
              <w:rFonts w:ascii="Courier New" w:hAnsi="Courier New"/>
              <w:color w:val="000000"/>
            </w:rPr>
          </w:rPrChange>
        </w:rPr>
        <w:t>&lt;</w:t>
      </w:r>
      <w:r w:rsidRPr="00133664">
        <w:rPr>
          <w:rFonts w:ascii="Courier New" w:hAnsi="Courier New" w:cs="Courier New"/>
          <w:color w:val="800000"/>
          <w:sz w:val="17"/>
          <w:szCs w:val="17"/>
          <w:rPrChange w:id="1698" w:author="Author">
            <w:rPr>
              <w:rFonts w:ascii="Courier New" w:hAnsi="Courier New"/>
              <w:color w:val="000000"/>
            </w:rPr>
          </w:rPrChange>
        </w:rPr>
        <w:t>xsd:documentation</w:t>
      </w:r>
      <w:r w:rsidRPr="00133664">
        <w:rPr>
          <w:rFonts w:ascii="Courier New" w:hAnsi="Courier New" w:cs="Courier New"/>
          <w:color w:val="0000FF"/>
          <w:sz w:val="17"/>
          <w:szCs w:val="17"/>
          <w:rPrChange w:id="1699" w:author="Author">
            <w:rPr>
              <w:rFonts w:ascii="Courier New" w:hAnsi="Courier New"/>
              <w:color w:val="000000"/>
            </w:rPr>
          </w:rPrChange>
        </w:rPr>
        <w:t>&gt;</w:t>
      </w:r>
      <w:del w:id="1700" w:author="Author">
        <w:r w:rsidRPr="00133664" w:rsidDel="00A53D0F">
          <w:rPr>
            <w:rFonts w:ascii="Courier New" w:hAnsi="Courier New" w:cs="Courier New"/>
            <w:color w:val="000000"/>
            <w:sz w:val="17"/>
            <w:szCs w:val="17"/>
          </w:rPr>
          <w:delText xml:space="preserve"> </w:delText>
        </w:r>
        <w:r w:rsidRPr="00133664">
          <w:rPr>
            <w:rFonts w:ascii="Courier New" w:hAnsi="Courier New" w:cs="Courier New"/>
            <w:color w:val="000000"/>
            <w:sz w:val="17"/>
            <w:szCs w:val="17"/>
          </w:rPr>
          <w:delText>A two</w:delText>
        </w:r>
      </w:del>
      <w:ins w:id="1701" w:author="Author">
        <w:r w:rsidRPr="00133664">
          <w:rPr>
            <w:rFonts w:ascii="Courier New" w:hAnsi="Courier New" w:cs="Courier New"/>
            <w:color w:val="000000"/>
            <w:sz w:val="17"/>
            <w:szCs w:val="17"/>
            <w:rPrChange w:id="1702" w:author="Author">
              <w:rPr>
                <w:rFonts w:ascii="Consolas" w:hAnsi="Consolas" w:cs="Consolas"/>
                <w:color w:val="000000"/>
                <w:szCs w:val="17"/>
                <w:highlight w:val="white"/>
              </w:rPr>
            </w:rPrChange>
          </w:rPr>
          <w:t>2</w:t>
        </w:r>
      </w:ins>
      <w:r w:rsidRPr="00133664">
        <w:rPr>
          <w:rFonts w:ascii="Courier New" w:hAnsi="Courier New" w:cs="Courier New"/>
          <w:color w:val="000000"/>
          <w:sz w:val="17"/>
          <w:szCs w:val="17"/>
          <w:rPrChange w:id="1703" w:author="Author">
            <w:rPr>
              <w:rFonts w:ascii="Courier New" w:hAnsi="Courier New"/>
              <w:color w:val="000000"/>
            </w:rPr>
          </w:rPrChange>
        </w:rPr>
        <w:t xml:space="preserve">-letter </w:t>
      </w:r>
      <w:del w:id="1704" w:author="Author">
        <w:r w:rsidRPr="00133664">
          <w:rPr>
            <w:rFonts w:ascii="Courier New" w:hAnsi="Courier New" w:cs="Courier New"/>
            <w:color w:val="000000"/>
            <w:sz w:val="17"/>
            <w:szCs w:val="17"/>
          </w:rPr>
          <w:delText xml:space="preserve">language </w:delText>
        </w:r>
      </w:del>
      <w:r w:rsidRPr="00133664">
        <w:rPr>
          <w:rFonts w:ascii="Courier New" w:hAnsi="Courier New" w:cs="Courier New"/>
          <w:color w:val="000000"/>
          <w:sz w:val="17"/>
          <w:szCs w:val="17"/>
        </w:rPr>
        <w:t xml:space="preserve">code </w:t>
      </w:r>
      <w:del w:id="1705" w:author="Author">
        <w:r w:rsidRPr="00133664">
          <w:rPr>
            <w:rFonts w:ascii="Courier New" w:hAnsi="Courier New" w:cs="Courier New"/>
            <w:color w:val="000000"/>
            <w:sz w:val="17"/>
            <w:szCs w:val="17"/>
          </w:rPr>
          <w:delText>indicates, for searchable text,</w:delText>
        </w:r>
      </w:del>
      <w:ins w:id="1706" w:author="Author">
        <w:r w:rsidRPr="00133664">
          <w:rPr>
            <w:rFonts w:ascii="Courier New" w:hAnsi="Courier New" w:cs="Courier New"/>
            <w:color w:val="000000"/>
            <w:sz w:val="17"/>
            <w:szCs w:val="17"/>
            <w:rPrChange w:id="1707" w:author="Author">
              <w:rPr>
                <w:rFonts w:ascii="Consolas" w:hAnsi="Consolas" w:cs="Consolas"/>
                <w:color w:val="000000"/>
                <w:szCs w:val="17"/>
                <w:highlight w:val="white"/>
              </w:rPr>
            </w:rPrChange>
          </w:rPr>
          <w:t>indicating</w:t>
        </w:r>
      </w:ins>
      <w:r w:rsidRPr="00133664">
        <w:rPr>
          <w:rFonts w:ascii="Courier New" w:hAnsi="Courier New" w:cs="Courier New"/>
          <w:color w:val="000000"/>
          <w:sz w:val="17"/>
          <w:szCs w:val="17"/>
        </w:rPr>
        <w:t xml:space="preserve"> the language </w:t>
      </w:r>
      <w:del w:id="1708" w:author="Author">
        <w:r w:rsidRPr="00133664">
          <w:rPr>
            <w:rFonts w:ascii="Courier New" w:hAnsi="Courier New" w:cs="Courier New"/>
            <w:color w:val="000000"/>
            <w:sz w:val="17"/>
            <w:szCs w:val="17"/>
          </w:rPr>
          <w:delText xml:space="preserve">made available by </w:delText>
        </w:r>
      </w:del>
      <w:r w:rsidRPr="00133664">
        <w:rPr>
          <w:rFonts w:ascii="Courier New" w:hAnsi="Courier New" w:cs="Courier New"/>
          <w:color w:val="000000"/>
          <w:sz w:val="17"/>
          <w:szCs w:val="17"/>
        </w:rPr>
        <w:t xml:space="preserve">the </w:t>
      </w:r>
      <w:ins w:id="1709" w:author="Author">
        <w:r w:rsidRPr="00133664">
          <w:rPr>
            <w:rFonts w:ascii="Courier New" w:hAnsi="Courier New" w:cs="Courier New"/>
            <w:color w:val="000000"/>
            <w:sz w:val="17"/>
            <w:szCs w:val="17"/>
            <w:rPrChange w:id="1710" w:author="Author">
              <w:rPr>
                <w:rFonts w:ascii="Consolas" w:hAnsi="Consolas" w:cs="Consolas"/>
                <w:color w:val="000000"/>
                <w:szCs w:val="17"/>
                <w:highlight w:val="white"/>
              </w:rPr>
            </w:rPrChange>
          </w:rPr>
          <w:t>text-searchable abstract,</w:t>
        </w:r>
      </w:ins>
      <w:r w:rsidRPr="00133664">
        <w:rPr>
          <w:rFonts w:ascii="Courier New" w:hAnsi="Courier New" w:cs="Courier New"/>
          <w:color w:val="000000"/>
          <w:sz w:val="17"/>
          <w:szCs w:val="17"/>
        </w:rPr>
        <w:t xml:space="preserve"> claims </w:t>
      </w:r>
      <w:del w:id="1711" w:author="Author">
        <w:r w:rsidRPr="00133664">
          <w:rPr>
            <w:rFonts w:ascii="Courier New" w:hAnsi="Courier New" w:cs="Courier New"/>
            <w:color w:val="000000"/>
            <w:sz w:val="17"/>
            <w:szCs w:val="17"/>
          </w:rPr>
          <w:delText>if a text-searchable claims</w:delText>
        </w:r>
      </w:del>
      <w:ins w:id="1712" w:author="Author">
        <w:r w:rsidRPr="00133664">
          <w:rPr>
            <w:rFonts w:ascii="Courier New" w:hAnsi="Courier New" w:cs="Courier New"/>
            <w:color w:val="000000"/>
            <w:sz w:val="17"/>
            <w:szCs w:val="17"/>
            <w:rPrChange w:id="1713" w:author="Author">
              <w:rPr>
                <w:rFonts w:ascii="Consolas" w:hAnsi="Consolas" w:cs="Consolas"/>
                <w:color w:val="000000"/>
                <w:szCs w:val="17"/>
                <w:highlight w:val="white"/>
              </w:rPr>
            </w:rPrChange>
          </w:rPr>
          <w:t>or description</w:t>
        </w:r>
      </w:ins>
      <w:r w:rsidRPr="00133664">
        <w:rPr>
          <w:rFonts w:ascii="Courier New" w:hAnsi="Courier New" w:cs="Courier New"/>
          <w:color w:val="000000"/>
          <w:sz w:val="17"/>
          <w:szCs w:val="17"/>
        </w:rPr>
        <w:t xml:space="preserve"> is available</w:t>
      </w:r>
      <w:del w:id="1714" w:author="Author">
        <w:r w:rsidRPr="00133664">
          <w:rPr>
            <w:rFonts w:ascii="Courier New" w:hAnsi="Courier New" w:cs="Courier New"/>
            <w:color w:val="000000"/>
            <w:sz w:val="17"/>
            <w:szCs w:val="17"/>
          </w:rPr>
          <w:delText xml:space="preserve">, or otherwise the code values N (not available) or U (unknown) </w:delText>
        </w:r>
      </w:del>
      <w:ins w:id="1715" w:author="Author">
        <w:r w:rsidRPr="00133664">
          <w:rPr>
            <w:rFonts w:ascii="Courier New" w:hAnsi="Courier New" w:cs="Courier New"/>
            <w:color w:val="000000"/>
            <w:sz w:val="17"/>
            <w:szCs w:val="17"/>
            <w:rPrChange w:id="1716" w:author="Author">
              <w:rPr>
                <w:rFonts w:ascii="Consolas" w:hAnsi="Consolas" w:cs="Consolas"/>
                <w:color w:val="000000"/>
                <w:szCs w:val="17"/>
                <w:highlight w:val="white"/>
              </w:rPr>
            </w:rPrChange>
          </w:rPr>
          <w:t xml:space="preserve"> in</w:t>
        </w:r>
      </w:ins>
      <w:r w:rsidRPr="00133664">
        <w:rPr>
          <w:rFonts w:ascii="Courier New" w:hAnsi="Courier New" w:cs="Courier New"/>
          <w:color w:val="0000FF"/>
          <w:sz w:val="17"/>
          <w:szCs w:val="17"/>
          <w:rPrChange w:id="1717" w:author="Author">
            <w:rPr>
              <w:rFonts w:ascii="Courier New" w:hAnsi="Courier New"/>
              <w:color w:val="000000"/>
            </w:rPr>
          </w:rPrChange>
        </w:rPr>
        <w:t>&lt;/</w:t>
      </w:r>
      <w:r w:rsidRPr="00133664">
        <w:rPr>
          <w:rFonts w:ascii="Courier New" w:hAnsi="Courier New" w:cs="Courier New"/>
          <w:color w:val="800000"/>
          <w:sz w:val="17"/>
          <w:szCs w:val="17"/>
          <w:rPrChange w:id="1718" w:author="Author">
            <w:rPr>
              <w:rFonts w:ascii="Courier New" w:hAnsi="Courier New"/>
              <w:color w:val="000000"/>
            </w:rPr>
          </w:rPrChange>
        </w:rPr>
        <w:t>xsd:documentation</w:t>
      </w:r>
      <w:r w:rsidRPr="00133664">
        <w:rPr>
          <w:rFonts w:ascii="Courier New" w:hAnsi="Courier New" w:cs="Courier New"/>
          <w:color w:val="0000FF"/>
          <w:sz w:val="17"/>
          <w:szCs w:val="17"/>
          <w:rPrChange w:id="1719" w:author="Author">
            <w:rPr>
              <w:rFonts w:ascii="Courier New" w:hAnsi="Courier New"/>
              <w:color w:val="000000"/>
            </w:rPr>
          </w:rPrChange>
        </w:rPr>
        <w:t>&gt;</w:t>
      </w:r>
    </w:p>
    <w:p w14:paraId="09392C3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720" w:author="Author">
            <w:rPr>
              <w:rFonts w:ascii="Courier New" w:hAnsi="Courier New"/>
              <w:color w:val="000000"/>
            </w:rPr>
          </w:rPrChange>
        </w:rPr>
      </w:pPr>
      <w:r w:rsidRPr="00133664">
        <w:rPr>
          <w:rFonts w:ascii="Courier New" w:hAnsi="Courier New" w:cs="Courier New"/>
          <w:color w:val="000000"/>
          <w:sz w:val="17"/>
          <w:szCs w:val="17"/>
          <w:highlight w:val="white"/>
          <w:rPrChange w:id="1721" w:author="Author">
            <w:rPr>
              <w:rFonts w:ascii="Courier New" w:hAnsi="Courier New"/>
              <w:color w:val="000000"/>
            </w:rPr>
          </w:rPrChange>
        </w:rPr>
        <w:tab/>
      </w:r>
      <w:r w:rsidRPr="00133664">
        <w:rPr>
          <w:rFonts w:ascii="Courier New" w:hAnsi="Courier New" w:cs="Courier New"/>
          <w:color w:val="000000"/>
          <w:sz w:val="17"/>
          <w:szCs w:val="17"/>
          <w:highlight w:val="white"/>
          <w:rPrChange w:id="1722" w:author="Author">
            <w:rPr>
              <w:rFonts w:ascii="Courier New" w:hAnsi="Courier New"/>
              <w:color w:val="000000"/>
            </w:rPr>
          </w:rPrChange>
        </w:rPr>
        <w:tab/>
      </w:r>
      <w:r w:rsidRPr="00133664">
        <w:rPr>
          <w:rFonts w:ascii="Courier New" w:hAnsi="Courier New" w:cs="Courier New"/>
          <w:color w:val="0000FF"/>
          <w:sz w:val="17"/>
          <w:szCs w:val="17"/>
          <w:highlight w:val="white"/>
          <w:rPrChange w:id="1723" w:author="Author">
            <w:rPr>
              <w:rFonts w:ascii="Courier New" w:hAnsi="Courier New"/>
              <w:color w:val="000000"/>
            </w:rPr>
          </w:rPrChange>
        </w:rPr>
        <w:t>&lt;/</w:t>
      </w:r>
      <w:r w:rsidRPr="00133664">
        <w:rPr>
          <w:rFonts w:ascii="Courier New" w:hAnsi="Courier New" w:cs="Courier New"/>
          <w:color w:val="800000"/>
          <w:sz w:val="17"/>
          <w:szCs w:val="17"/>
          <w:highlight w:val="white"/>
          <w:rPrChange w:id="1724" w:author="Author">
            <w:rPr>
              <w:rFonts w:ascii="Courier New" w:hAnsi="Courier New"/>
              <w:color w:val="000000"/>
            </w:rPr>
          </w:rPrChange>
        </w:rPr>
        <w:t>xsd:annotation</w:t>
      </w:r>
      <w:r w:rsidRPr="00133664">
        <w:rPr>
          <w:rFonts w:ascii="Courier New" w:hAnsi="Courier New" w:cs="Courier New"/>
          <w:color w:val="0000FF"/>
          <w:sz w:val="17"/>
          <w:szCs w:val="17"/>
          <w:highlight w:val="white"/>
          <w:rPrChange w:id="1725" w:author="Author">
            <w:rPr>
              <w:rFonts w:ascii="Courier New" w:hAnsi="Courier New"/>
              <w:color w:val="000000"/>
            </w:rPr>
          </w:rPrChange>
        </w:rPr>
        <w:t>&gt;</w:t>
      </w:r>
    </w:p>
    <w:p w14:paraId="7162F07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726" w:author="Author">
            <w:rPr>
              <w:rFonts w:ascii="Courier New" w:hAnsi="Courier New"/>
              <w:color w:val="000000"/>
            </w:rPr>
          </w:rPrChange>
        </w:rPr>
      </w:pPr>
      <w:r w:rsidRPr="00133664">
        <w:rPr>
          <w:rFonts w:ascii="Courier New" w:hAnsi="Courier New" w:cs="Courier New"/>
          <w:color w:val="000000"/>
          <w:sz w:val="17"/>
          <w:szCs w:val="17"/>
          <w:highlight w:val="white"/>
          <w:rPrChange w:id="1727" w:author="Author">
            <w:rPr>
              <w:rFonts w:ascii="Courier New" w:hAnsi="Courier New"/>
              <w:color w:val="000000"/>
            </w:rPr>
          </w:rPrChange>
        </w:rPr>
        <w:tab/>
      </w:r>
      <w:r w:rsidRPr="00133664">
        <w:rPr>
          <w:rFonts w:ascii="Courier New" w:hAnsi="Courier New" w:cs="Courier New"/>
          <w:color w:val="0000FF"/>
          <w:sz w:val="17"/>
          <w:szCs w:val="17"/>
          <w:highlight w:val="white"/>
          <w:rPrChange w:id="1728" w:author="Author">
            <w:rPr>
              <w:rFonts w:ascii="Courier New" w:hAnsi="Courier New"/>
              <w:color w:val="000000"/>
            </w:rPr>
          </w:rPrChange>
        </w:rPr>
        <w:t>&lt;/</w:t>
      </w:r>
      <w:r w:rsidRPr="00133664">
        <w:rPr>
          <w:rFonts w:ascii="Courier New" w:hAnsi="Courier New" w:cs="Courier New"/>
          <w:color w:val="800000"/>
          <w:sz w:val="17"/>
          <w:szCs w:val="17"/>
          <w:highlight w:val="white"/>
          <w:rPrChange w:id="1729" w:author="Author">
            <w:rPr>
              <w:rFonts w:ascii="Courier New" w:hAnsi="Courier New"/>
              <w:color w:val="000000"/>
            </w:rPr>
          </w:rPrChange>
        </w:rPr>
        <w:t>xsd:element</w:t>
      </w:r>
      <w:r w:rsidRPr="00133664">
        <w:rPr>
          <w:rFonts w:ascii="Courier New" w:hAnsi="Courier New" w:cs="Courier New"/>
          <w:color w:val="0000FF"/>
          <w:sz w:val="17"/>
          <w:szCs w:val="17"/>
          <w:highlight w:val="white"/>
          <w:rPrChange w:id="1730" w:author="Author">
            <w:rPr>
              <w:rFonts w:ascii="Courier New" w:hAnsi="Courier New"/>
              <w:color w:val="000000"/>
            </w:rPr>
          </w:rPrChange>
        </w:rPr>
        <w:t>&gt;</w:t>
      </w:r>
    </w:p>
    <w:p w14:paraId="7BB09418"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731" w:author="Author">
            <w:rPr>
              <w:rFonts w:ascii="Consolas" w:hAnsi="Consolas" w:cs="Consolas"/>
              <w:color w:val="000000"/>
              <w:szCs w:val="17"/>
              <w:highlight w:val="white"/>
            </w:rPr>
          </w:rPrChange>
        </w:rPr>
      </w:pPr>
      <w:ins w:id="1732" w:author="Author">
        <w:r w:rsidRPr="00133664">
          <w:rPr>
            <w:rFonts w:ascii="Courier New" w:hAnsi="Courier New" w:cs="Courier New"/>
            <w:color w:val="000000"/>
            <w:sz w:val="17"/>
            <w:szCs w:val="17"/>
            <w:highlight w:val="white"/>
            <w:rPrChange w:id="1733" w:author="Author">
              <w:rPr>
                <w:rFonts w:ascii="Consolas" w:hAnsi="Consolas" w:cs="Consolas"/>
                <w:color w:val="000000"/>
                <w:szCs w:val="17"/>
                <w:highlight w:val="white"/>
              </w:rPr>
            </w:rPrChange>
          </w:rPr>
          <w:tab/>
        </w:r>
      </w:ins>
      <w:r w:rsidRPr="00133664">
        <w:rPr>
          <w:rFonts w:ascii="Courier New" w:hAnsi="Courier New" w:cs="Courier New"/>
          <w:color w:val="0000FF"/>
          <w:sz w:val="17"/>
          <w:szCs w:val="17"/>
          <w:highlight w:val="white"/>
          <w:rPrChange w:id="1734"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1735" w:author="Author">
            <w:rPr>
              <w:rFonts w:ascii="Consolas" w:hAnsi="Consolas" w:cs="Consolas"/>
              <w:color w:val="800000"/>
              <w:szCs w:val="17"/>
              <w:highlight w:val="white"/>
            </w:rPr>
          </w:rPrChange>
        </w:rPr>
        <w:t>xsd:element</w:t>
      </w:r>
      <w:r w:rsidRPr="00133664">
        <w:rPr>
          <w:rFonts w:ascii="Courier New" w:hAnsi="Courier New" w:cs="Courier New"/>
          <w:color w:val="FF0000"/>
          <w:sz w:val="17"/>
          <w:szCs w:val="17"/>
          <w:highlight w:val="white"/>
          <w:rPrChange w:id="1736" w:author="Author">
            <w:rPr>
              <w:rFonts w:ascii="Consolas" w:hAnsi="Consolas" w:cs="Consolas"/>
              <w:color w:val="FF0000"/>
              <w:szCs w:val="17"/>
              <w:highlight w:val="white"/>
            </w:rPr>
          </w:rPrChange>
        </w:rPr>
        <w:t xml:space="preserve"> name</w:t>
      </w:r>
      <w:r w:rsidRPr="00133664">
        <w:rPr>
          <w:rFonts w:ascii="Courier New" w:hAnsi="Courier New" w:cs="Courier New"/>
          <w:color w:val="0000FF"/>
          <w:sz w:val="17"/>
          <w:szCs w:val="17"/>
          <w:highlight w:val="white"/>
          <w:rPrChange w:id="1737"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1738" w:author="Author">
            <w:rPr>
              <w:rFonts w:ascii="Consolas" w:hAnsi="Consolas" w:cs="Consolas"/>
              <w:color w:val="000000"/>
              <w:szCs w:val="17"/>
              <w:highlight w:val="white"/>
            </w:rPr>
          </w:rPrChange>
        </w:rPr>
        <w:t>SearchableClaimsCode</w:t>
      </w:r>
      <w:r w:rsidRPr="00133664">
        <w:rPr>
          <w:rFonts w:ascii="Courier New" w:hAnsi="Courier New" w:cs="Courier New"/>
          <w:color w:val="0000FF"/>
          <w:sz w:val="17"/>
          <w:szCs w:val="17"/>
          <w:highlight w:val="white"/>
          <w:rPrChange w:id="1739" w:author="Author">
            <w:rPr>
              <w:rFonts w:ascii="Consolas" w:hAnsi="Consolas" w:cs="Consolas"/>
              <w:color w:val="0000FF"/>
              <w:szCs w:val="17"/>
              <w:highlight w:val="white"/>
            </w:rPr>
          </w:rPrChange>
        </w:rPr>
        <w:t>"</w:t>
      </w:r>
      <w:r w:rsidRPr="00133664">
        <w:rPr>
          <w:rFonts w:ascii="Courier New" w:hAnsi="Courier New" w:cs="Courier New"/>
          <w:color w:val="FF0000"/>
          <w:sz w:val="17"/>
          <w:szCs w:val="17"/>
          <w:highlight w:val="white"/>
          <w:rPrChange w:id="1740" w:author="Author">
            <w:rPr>
              <w:rFonts w:ascii="Consolas" w:hAnsi="Consolas" w:cs="Consolas"/>
              <w:color w:val="FF0000"/>
              <w:szCs w:val="17"/>
              <w:highlight w:val="white"/>
            </w:rPr>
          </w:rPrChange>
        </w:rPr>
        <w:t xml:space="preserve"> type</w:t>
      </w:r>
      <w:r w:rsidRPr="00133664">
        <w:rPr>
          <w:rFonts w:ascii="Courier New" w:hAnsi="Courier New" w:cs="Courier New"/>
          <w:color w:val="0000FF"/>
          <w:sz w:val="17"/>
          <w:szCs w:val="17"/>
          <w:highlight w:val="white"/>
          <w:rPrChange w:id="1741"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1742" w:author="Author">
            <w:rPr>
              <w:rFonts w:ascii="Consolas" w:hAnsi="Consolas" w:cs="Consolas"/>
              <w:color w:val="000000"/>
              <w:szCs w:val="17"/>
              <w:highlight w:val="white"/>
            </w:rPr>
          </w:rPrChange>
        </w:rPr>
        <w:t>afp:SearchableCodeType</w:t>
      </w:r>
      <w:r w:rsidRPr="00133664">
        <w:rPr>
          <w:rFonts w:ascii="Courier New" w:hAnsi="Courier New" w:cs="Courier New"/>
          <w:color w:val="0000FF"/>
          <w:sz w:val="17"/>
          <w:szCs w:val="17"/>
          <w:highlight w:val="white"/>
          <w:rPrChange w:id="1743" w:author="Author">
            <w:rPr>
              <w:rFonts w:ascii="Consolas" w:hAnsi="Consolas" w:cs="Consolas"/>
              <w:color w:val="0000FF"/>
              <w:szCs w:val="17"/>
              <w:highlight w:val="white"/>
            </w:rPr>
          </w:rPrChange>
        </w:rPr>
        <w:t>"&gt;</w:t>
      </w:r>
    </w:p>
    <w:p w14:paraId="402E4ED6"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744" w:author="Author">
            <w:rPr>
              <w:rFonts w:ascii="Consolas" w:hAnsi="Consolas" w:cs="Consolas"/>
              <w:color w:val="000000"/>
              <w:szCs w:val="17"/>
              <w:highlight w:val="white"/>
            </w:rPr>
          </w:rPrChange>
        </w:rPr>
      </w:pPr>
      <w:r w:rsidRPr="00133664">
        <w:rPr>
          <w:rFonts w:ascii="Courier New" w:hAnsi="Courier New" w:cs="Courier New"/>
          <w:color w:val="000000"/>
          <w:sz w:val="17"/>
          <w:szCs w:val="17"/>
          <w:highlight w:val="white"/>
          <w:rPrChange w:id="1745"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1746"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1747"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1748" w:author="Author">
            <w:rPr>
              <w:rFonts w:ascii="Consolas" w:hAnsi="Consolas" w:cs="Consolas"/>
              <w:color w:val="800000"/>
              <w:szCs w:val="17"/>
              <w:highlight w:val="white"/>
            </w:rPr>
          </w:rPrChange>
        </w:rPr>
        <w:t>xsd:annotation</w:t>
      </w:r>
      <w:r w:rsidRPr="00133664">
        <w:rPr>
          <w:rFonts w:ascii="Courier New" w:hAnsi="Courier New" w:cs="Courier New"/>
          <w:color w:val="0000FF"/>
          <w:sz w:val="17"/>
          <w:szCs w:val="17"/>
          <w:highlight w:val="white"/>
          <w:rPrChange w:id="1749" w:author="Author">
            <w:rPr>
              <w:rFonts w:ascii="Consolas" w:hAnsi="Consolas" w:cs="Consolas"/>
              <w:color w:val="0000FF"/>
              <w:szCs w:val="17"/>
              <w:highlight w:val="white"/>
            </w:rPr>
          </w:rPrChange>
        </w:rPr>
        <w:t>&gt;</w:t>
      </w:r>
    </w:p>
    <w:p w14:paraId="4B9333CB" w14:textId="77777777" w:rsidR="00C44003" w:rsidRPr="00133664" w:rsidRDefault="00C44003" w:rsidP="00C44003">
      <w:pPr>
        <w:autoSpaceDE w:val="0"/>
        <w:autoSpaceDN w:val="0"/>
        <w:adjustRightInd w:val="0"/>
        <w:rPr>
          <w:ins w:id="1750" w:author="Author"/>
          <w:rFonts w:ascii="Courier New" w:hAnsi="Courier New" w:cs="Courier New"/>
          <w:color w:val="000000"/>
          <w:sz w:val="17"/>
          <w:szCs w:val="17"/>
          <w:highlight w:val="white"/>
          <w:rPrChange w:id="1751" w:author="Author">
            <w:rPr>
              <w:ins w:id="1752" w:author="Author"/>
              <w:rFonts w:ascii="Consolas" w:hAnsi="Consolas" w:cs="Consolas"/>
              <w:color w:val="000000"/>
              <w:szCs w:val="17"/>
              <w:highlight w:val="white"/>
            </w:rPr>
          </w:rPrChange>
        </w:rPr>
      </w:pPr>
      <w:ins w:id="1753" w:author="Author">
        <w:r w:rsidRPr="00133664">
          <w:rPr>
            <w:rFonts w:ascii="Courier New" w:hAnsi="Courier New" w:cs="Courier New"/>
            <w:color w:val="000000"/>
            <w:sz w:val="17"/>
            <w:szCs w:val="17"/>
            <w:highlight w:val="white"/>
            <w:rPrChange w:id="1754"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1755"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1756"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1757"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1758" w:author="Author">
              <w:rPr>
                <w:rFonts w:ascii="Consolas" w:hAnsi="Consolas" w:cs="Consolas"/>
                <w:color w:val="800000"/>
                <w:szCs w:val="17"/>
                <w:highlight w:val="white"/>
              </w:rPr>
            </w:rPrChange>
          </w:rPr>
          <w:t>xsd:documentation</w:t>
        </w:r>
        <w:r w:rsidRPr="00133664">
          <w:rPr>
            <w:rFonts w:ascii="Courier New" w:hAnsi="Courier New" w:cs="Courier New"/>
            <w:color w:val="0000FF"/>
            <w:sz w:val="17"/>
            <w:szCs w:val="17"/>
            <w:highlight w:val="white"/>
            <w:rPrChange w:id="1759" w:author="Author">
              <w:rPr>
                <w:rFonts w:ascii="Consolas" w:hAnsi="Consolas" w:cs="Consolas"/>
                <w:color w:val="0000FF"/>
                <w:szCs w:val="17"/>
                <w:highlight w:val="white"/>
              </w:rPr>
            </w:rPrChange>
          </w:rPr>
          <w:t>&gt;</w:t>
        </w:r>
        <w:r w:rsidRPr="00133664">
          <w:rPr>
            <w:rFonts w:ascii="Courier New" w:hAnsi="Courier New" w:cs="Courier New"/>
            <w:color w:val="000000"/>
            <w:sz w:val="17"/>
            <w:szCs w:val="17"/>
            <w:highlight w:val="white"/>
            <w:rPrChange w:id="1760" w:author="Author">
              <w:rPr>
                <w:rFonts w:ascii="Consolas" w:hAnsi="Consolas" w:cs="Consolas"/>
                <w:color w:val="000000"/>
                <w:szCs w:val="17"/>
                <w:highlight w:val="white"/>
              </w:rPr>
            </w:rPrChange>
          </w:rPr>
          <w:t xml:space="preserve">A code which indicates the language </w:t>
        </w:r>
      </w:ins>
      <w:del w:id="1761" w:author="Author">
        <w:r w:rsidRPr="00133664" w:rsidDel="00AF25DB">
          <w:rPr>
            <w:rFonts w:ascii="Courier New" w:hAnsi="Courier New" w:cs="Courier New"/>
            <w:color w:val="000000"/>
            <w:sz w:val="17"/>
            <w:szCs w:val="17"/>
            <w:highlight w:val="white"/>
            <w:rPrChange w:id="1762" w:author="Author">
              <w:rPr>
                <w:rFonts w:ascii="Consolas" w:hAnsi="Consolas" w:cs="Consolas"/>
                <w:color w:val="000000"/>
                <w:szCs w:val="17"/>
                <w:highlight w:val="white"/>
              </w:rPr>
            </w:rPrChange>
          </w:rPr>
          <w:delText xml:space="preserve">of the claims </w:delText>
        </w:r>
      </w:del>
      <w:ins w:id="1763" w:author="Author">
        <w:r w:rsidRPr="00133664">
          <w:rPr>
            <w:rFonts w:ascii="Courier New" w:hAnsi="Courier New" w:cs="Courier New"/>
            <w:color w:val="000000"/>
            <w:sz w:val="17"/>
            <w:szCs w:val="17"/>
            <w:highlight w:val="white"/>
            <w:rPrChange w:id="1764" w:author="Author">
              <w:rPr>
                <w:rFonts w:ascii="Consolas" w:hAnsi="Consolas" w:cs="Consolas"/>
                <w:color w:val="000000"/>
                <w:szCs w:val="17"/>
                <w:highlight w:val="white"/>
              </w:rPr>
            </w:rPrChange>
          </w:rPr>
          <w:t>if a text-searchable claims is available, or otherwise the code value</w:t>
        </w:r>
      </w:ins>
      <w:del w:id="1765" w:author="Author">
        <w:r w:rsidRPr="00133664" w:rsidDel="00076630">
          <w:rPr>
            <w:rFonts w:ascii="Courier New" w:hAnsi="Courier New" w:cs="Courier New"/>
            <w:color w:val="000000"/>
            <w:sz w:val="17"/>
            <w:szCs w:val="17"/>
            <w:highlight w:val="white"/>
            <w:rPrChange w:id="1766" w:author="Author">
              <w:rPr>
                <w:rFonts w:ascii="Consolas" w:hAnsi="Consolas" w:cs="Consolas"/>
                <w:color w:val="000000"/>
                <w:szCs w:val="17"/>
                <w:highlight w:val="white"/>
              </w:rPr>
            </w:rPrChange>
          </w:rPr>
          <w:delText>s</w:delText>
        </w:r>
      </w:del>
      <w:ins w:id="1767" w:author="Author">
        <w:r w:rsidRPr="00133664">
          <w:rPr>
            <w:rFonts w:ascii="Courier New" w:hAnsi="Courier New" w:cs="Courier New"/>
            <w:color w:val="000000"/>
            <w:sz w:val="17"/>
            <w:szCs w:val="17"/>
            <w:highlight w:val="white"/>
            <w:rPrChange w:id="1768" w:author="Author">
              <w:rPr>
                <w:rFonts w:ascii="Consolas" w:hAnsi="Consolas" w:cs="Consolas"/>
                <w:color w:val="000000"/>
                <w:szCs w:val="17"/>
                <w:highlight w:val="white"/>
              </w:rPr>
            </w:rPrChange>
          </w:rPr>
          <w:t xml:space="preserve"> 'N'</w:t>
        </w:r>
      </w:ins>
      <w:del w:id="1769" w:author="Author">
        <w:r w:rsidRPr="00133664" w:rsidDel="00076630">
          <w:rPr>
            <w:rFonts w:ascii="Courier New" w:hAnsi="Courier New" w:cs="Courier New"/>
            <w:color w:val="000000"/>
            <w:sz w:val="17"/>
            <w:szCs w:val="17"/>
            <w:highlight w:val="white"/>
            <w:rPrChange w:id="1770" w:author="Author">
              <w:rPr>
                <w:rFonts w:ascii="Consolas" w:hAnsi="Consolas" w:cs="Consolas"/>
                <w:color w:val="000000"/>
                <w:szCs w:val="17"/>
                <w:highlight w:val="white"/>
              </w:rPr>
            </w:rPrChange>
          </w:rPr>
          <w:delText>(not available) or U (unknown)</w:delText>
        </w:r>
      </w:del>
      <w:ins w:id="1771" w:author="Author">
        <w:r w:rsidRPr="00133664">
          <w:rPr>
            <w:rFonts w:ascii="Courier New" w:hAnsi="Courier New" w:cs="Courier New"/>
            <w:color w:val="0000FF"/>
            <w:sz w:val="17"/>
            <w:szCs w:val="17"/>
            <w:highlight w:val="white"/>
            <w:rPrChange w:id="1772"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1773" w:author="Author">
              <w:rPr>
                <w:rFonts w:ascii="Consolas" w:hAnsi="Consolas" w:cs="Consolas"/>
                <w:color w:val="800000"/>
                <w:szCs w:val="17"/>
                <w:highlight w:val="white"/>
              </w:rPr>
            </w:rPrChange>
          </w:rPr>
          <w:t>xsd:documentation</w:t>
        </w:r>
        <w:r w:rsidRPr="00133664">
          <w:rPr>
            <w:rFonts w:ascii="Courier New" w:hAnsi="Courier New" w:cs="Courier New"/>
            <w:color w:val="0000FF"/>
            <w:sz w:val="17"/>
            <w:szCs w:val="17"/>
            <w:highlight w:val="white"/>
            <w:rPrChange w:id="1774" w:author="Author">
              <w:rPr>
                <w:rFonts w:ascii="Consolas" w:hAnsi="Consolas" w:cs="Consolas"/>
                <w:color w:val="0000FF"/>
                <w:szCs w:val="17"/>
                <w:highlight w:val="white"/>
              </w:rPr>
            </w:rPrChange>
          </w:rPr>
          <w:t>&gt;</w:t>
        </w:r>
      </w:ins>
    </w:p>
    <w:p w14:paraId="6936DA98"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775" w:author="Author">
            <w:rPr>
              <w:rFonts w:ascii="Consolas" w:hAnsi="Consolas"/>
              <w:color w:val="000000"/>
              <w:highlight w:val="white"/>
            </w:rPr>
          </w:rPrChange>
        </w:rPr>
      </w:pPr>
      <w:ins w:id="1776" w:author="Author">
        <w:r w:rsidRPr="00133664">
          <w:rPr>
            <w:rFonts w:ascii="Courier New" w:hAnsi="Courier New" w:cs="Courier New"/>
            <w:color w:val="000000"/>
            <w:sz w:val="17"/>
            <w:szCs w:val="17"/>
            <w:highlight w:val="white"/>
            <w:rPrChange w:id="1777" w:author="Author">
              <w:rPr>
                <w:rFonts w:ascii="Courier New" w:hAnsi="Courier New"/>
                <w:color w:val="000000"/>
              </w:rPr>
            </w:rPrChange>
          </w:rPr>
          <w:tab/>
        </w:r>
        <w:r w:rsidRPr="00133664">
          <w:rPr>
            <w:rFonts w:ascii="Courier New" w:hAnsi="Courier New" w:cs="Courier New"/>
            <w:color w:val="000000"/>
            <w:sz w:val="17"/>
            <w:szCs w:val="17"/>
            <w:highlight w:val="white"/>
            <w:rPrChange w:id="1778" w:author="Author">
              <w:rPr>
                <w:rFonts w:ascii="Courier New" w:hAnsi="Courier New"/>
                <w:color w:val="000000"/>
              </w:rPr>
            </w:rPrChange>
          </w:rPr>
          <w:tab/>
        </w:r>
      </w:ins>
      <w:r w:rsidRPr="00133664">
        <w:rPr>
          <w:rFonts w:ascii="Courier New" w:hAnsi="Courier New" w:cs="Courier New"/>
          <w:color w:val="0000FF"/>
          <w:sz w:val="17"/>
          <w:szCs w:val="17"/>
          <w:highlight w:val="white"/>
          <w:rPrChange w:id="1779" w:author="Author">
            <w:rPr>
              <w:rFonts w:ascii="Consolas" w:hAnsi="Consolas"/>
              <w:color w:val="0000FF"/>
              <w:highlight w:val="white"/>
            </w:rPr>
          </w:rPrChange>
        </w:rPr>
        <w:t>&lt;/</w:t>
      </w:r>
      <w:r w:rsidRPr="00133664">
        <w:rPr>
          <w:rFonts w:ascii="Courier New" w:hAnsi="Courier New" w:cs="Courier New"/>
          <w:color w:val="800000"/>
          <w:sz w:val="17"/>
          <w:szCs w:val="17"/>
          <w:highlight w:val="white"/>
          <w:rPrChange w:id="1780" w:author="Author">
            <w:rPr>
              <w:rFonts w:ascii="Consolas" w:hAnsi="Consolas"/>
              <w:color w:val="800000"/>
              <w:highlight w:val="white"/>
            </w:rPr>
          </w:rPrChange>
        </w:rPr>
        <w:t>xsd:annotation</w:t>
      </w:r>
      <w:r w:rsidRPr="00133664">
        <w:rPr>
          <w:rFonts w:ascii="Courier New" w:hAnsi="Courier New" w:cs="Courier New"/>
          <w:color w:val="0000FF"/>
          <w:sz w:val="17"/>
          <w:szCs w:val="17"/>
          <w:highlight w:val="white"/>
          <w:rPrChange w:id="1781" w:author="Author">
            <w:rPr>
              <w:rFonts w:ascii="Consolas" w:hAnsi="Consolas"/>
              <w:color w:val="0000FF"/>
              <w:highlight w:val="white"/>
            </w:rPr>
          </w:rPrChange>
        </w:rPr>
        <w:t>&gt;</w:t>
      </w:r>
    </w:p>
    <w:p w14:paraId="786CEFFA"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782" w:author="Author">
            <w:rPr>
              <w:rFonts w:ascii="Consolas" w:hAnsi="Consolas"/>
              <w:color w:val="000000"/>
              <w:highlight w:val="white"/>
            </w:rPr>
          </w:rPrChange>
        </w:rPr>
      </w:pPr>
      <w:r w:rsidRPr="00133664">
        <w:rPr>
          <w:rFonts w:ascii="Courier New" w:hAnsi="Courier New" w:cs="Courier New"/>
          <w:color w:val="000000"/>
          <w:sz w:val="17"/>
          <w:szCs w:val="17"/>
          <w:highlight w:val="white"/>
          <w:rPrChange w:id="1783" w:author="Author">
            <w:rPr>
              <w:rFonts w:ascii="Consolas" w:hAnsi="Consolas"/>
              <w:color w:val="000000"/>
              <w:highlight w:val="white"/>
            </w:rPr>
          </w:rPrChange>
        </w:rPr>
        <w:tab/>
      </w:r>
      <w:r w:rsidRPr="00133664">
        <w:rPr>
          <w:rFonts w:ascii="Courier New" w:hAnsi="Courier New" w:cs="Courier New"/>
          <w:color w:val="0000FF"/>
          <w:sz w:val="17"/>
          <w:szCs w:val="17"/>
          <w:highlight w:val="white"/>
          <w:rPrChange w:id="1784" w:author="Author">
            <w:rPr>
              <w:rFonts w:ascii="Consolas" w:hAnsi="Consolas"/>
              <w:color w:val="0000FF"/>
              <w:highlight w:val="white"/>
            </w:rPr>
          </w:rPrChange>
        </w:rPr>
        <w:t>&lt;/</w:t>
      </w:r>
      <w:r w:rsidRPr="00133664">
        <w:rPr>
          <w:rFonts w:ascii="Courier New" w:hAnsi="Courier New" w:cs="Courier New"/>
          <w:color w:val="800000"/>
          <w:sz w:val="17"/>
          <w:szCs w:val="17"/>
          <w:highlight w:val="white"/>
          <w:rPrChange w:id="1785" w:author="Author">
            <w:rPr>
              <w:rFonts w:ascii="Consolas" w:hAnsi="Consolas"/>
              <w:color w:val="800000"/>
              <w:highlight w:val="white"/>
            </w:rPr>
          </w:rPrChange>
        </w:rPr>
        <w:t>xsd:element</w:t>
      </w:r>
      <w:r w:rsidRPr="00133664">
        <w:rPr>
          <w:rFonts w:ascii="Courier New" w:hAnsi="Courier New" w:cs="Courier New"/>
          <w:color w:val="0000FF"/>
          <w:sz w:val="17"/>
          <w:szCs w:val="17"/>
          <w:highlight w:val="white"/>
          <w:rPrChange w:id="1786" w:author="Author">
            <w:rPr>
              <w:rFonts w:ascii="Consolas" w:hAnsi="Consolas"/>
              <w:color w:val="0000FF"/>
              <w:highlight w:val="white"/>
            </w:rPr>
          </w:rPrChange>
        </w:rPr>
        <w:t>&gt;</w:t>
      </w:r>
    </w:p>
    <w:p w14:paraId="063F463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787" w:author="Author">
            <w:rPr>
              <w:rFonts w:ascii="Courier New" w:hAnsi="Courier New"/>
              <w:color w:val="000000"/>
            </w:rPr>
          </w:rPrChange>
        </w:rPr>
      </w:pPr>
      <w:r w:rsidRPr="00133664">
        <w:rPr>
          <w:rFonts w:ascii="Courier New" w:hAnsi="Courier New" w:cs="Courier New"/>
          <w:color w:val="000000"/>
          <w:sz w:val="17"/>
          <w:szCs w:val="17"/>
          <w:highlight w:val="white"/>
          <w:rPrChange w:id="1788" w:author="Author">
            <w:rPr>
              <w:rFonts w:ascii="Courier New" w:hAnsi="Courier New"/>
              <w:color w:val="000000"/>
            </w:rPr>
          </w:rPrChange>
        </w:rPr>
        <w:tab/>
      </w:r>
      <w:r w:rsidRPr="00133664">
        <w:rPr>
          <w:rFonts w:ascii="Courier New" w:hAnsi="Courier New" w:cs="Courier New"/>
          <w:color w:val="0000FF"/>
          <w:sz w:val="17"/>
          <w:szCs w:val="17"/>
          <w:highlight w:val="white"/>
          <w:rPrChange w:id="1789" w:author="Author">
            <w:rPr>
              <w:rFonts w:ascii="Courier New" w:hAnsi="Courier New"/>
              <w:color w:val="000000"/>
            </w:rPr>
          </w:rPrChange>
        </w:rPr>
        <w:t>&lt;</w:t>
      </w:r>
      <w:r w:rsidRPr="00133664">
        <w:rPr>
          <w:rFonts w:ascii="Courier New" w:hAnsi="Courier New" w:cs="Courier New"/>
          <w:color w:val="800000"/>
          <w:sz w:val="17"/>
          <w:szCs w:val="17"/>
          <w:highlight w:val="white"/>
          <w:rPrChange w:id="1790" w:author="Author">
            <w:rPr>
              <w:rFonts w:ascii="Courier New" w:hAnsi="Courier New"/>
              <w:color w:val="000000"/>
            </w:rPr>
          </w:rPrChange>
        </w:rPr>
        <w:t>xsd:element</w:t>
      </w:r>
      <w:r w:rsidRPr="00133664">
        <w:rPr>
          <w:rFonts w:ascii="Courier New" w:hAnsi="Courier New" w:cs="Courier New"/>
          <w:color w:val="FF0000"/>
          <w:sz w:val="17"/>
          <w:szCs w:val="17"/>
          <w:highlight w:val="white"/>
          <w:rPrChange w:id="1791" w:author="Author">
            <w:rPr>
              <w:rFonts w:ascii="Courier New" w:hAnsi="Courier New"/>
              <w:color w:val="000000"/>
            </w:rPr>
          </w:rPrChange>
        </w:rPr>
        <w:t xml:space="preserve"> name</w:t>
      </w:r>
      <w:r w:rsidRPr="00133664">
        <w:rPr>
          <w:rFonts w:ascii="Courier New" w:hAnsi="Courier New" w:cs="Courier New"/>
          <w:color w:val="0000FF"/>
          <w:sz w:val="17"/>
          <w:szCs w:val="17"/>
          <w:highlight w:val="white"/>
          <w:rPrChange w:id="1792" w:author="Author">
            <w:rPr>
              <w:rFonts w:ascii="Courier New" w:hAnsi="Courier New"/>
              <w:color w:val="000000"/>
            </w:rPr>
          </w:rPrChange>
        </w:rPr>
        <w:t>="</w:t>
      </w:r>
      <w:r w:rsidRPr="00133664">
        <w:rPr>
          <w:rFonts w:ascii="Courier New" w:hAnsi="Courier New" w:cs="Courier New"/>
          <w:color w:val="000000"/>
          <w:sz w:val="17"/>
          <w:szCs w:val="17"/>
          <w:highlight w:val="white"/>
          <w:rPrChange w:id="1793" w:author="Author">
            <w:rPr>
              <w:rFonts w:ascii="Courier New" w:hAnsi="Courier New"/>
              <w:color w:val="000000"/>
            </w:rPr>
          </w:rPrChange>
        </w:rPr>
        <w:t>SearchableAbstractCode</w:t>
      </w:r>
      <w:r w:rsidRPr="00133664">
        <w:rPr>
          <w:rFonts w:ascii="Courier New" w:hAnsi="Courier New" w:cs="Courier New"/>
          <w:color w:val="0000FF"/>
          <w:sz w:val="17"/>
          <w:szCs w:val="17"/>
          <w:highlight w:val="white"/>
          <w:rPrChange w:id="1794" w:author="Author">
            <w:rPr>
              <w:rFonts w:ascii="Courier New" w:hAnsi="Courier New"/>
              <w:color w:val="000000"/>
            </w:rPr>
          </w:rPrChange>
        </w:rPr>
        <w:t>"</w:t>
      </w:r>
      <w:r w:rsidRPr="00133664">
        <w:rPr>
          <w:rFonts w:ascii="Courier New" w:hAnsi="Courier New" w:cs="Courier New"/>
          <w:color w:val="FF0000"/>
          <w:sz w:val="17"/>
          <w:szCs w:val="17"/>
          <w:highlight w:val="white"/>
          <w:rPrChange w:id="1795" w:author="Author">
            <w:rPr>
              <w:rFonts w:ascii="Courier New" w:hAnsi="Courier New"/>
              <w:color w:val="000000"/>
            </w:rPr>
          </w:rPrChange>
        </w:rPr>
        <w:t xml:space="preserve"> type</w:t>
      </w:r>
      <w:r w:rsidRPr="00133664">
        <w:rPr>
          <w:rFonts w:ascii="Courier New" w:hAnsi="Courier New" w:cs="Courier New"/>
          <w:color w:val="0000FF"/>
          <w:sz w:val="17"/>
          <w:szCs w:val="17"/>
          <w:highlight w:val="white"/>
          <w:rPrChange w:id="1796" w:author="Author">
            <w:rPr>
              <w:rFonts w:ascii="Courier New" w:hAnsi="Courier New"/>
              <w:color w:val="000000"/>
            </w:rPr>
          </w:rPrChange>
        </w:rPr>
        <w:t>="</w:t>
      </w:r>
      <w:r w:rsidRPr="00133664">
        <w:rPr>
          <w:rFonts w:ascii="Courier New" w:hAnsi="Courier New" w:cs="Courier New"/>
          <w:color w:val="000000"/>
          <w:sz w:val="17"/>
          <w:szCs w:val="17"/>
          <w:highlight w:val="white"/>
          <w:rPrChange w:id="1797" w:author="Author">
            <w:rPr>
              <w:rFonts w:ascii="Courier New" w:hAnsi="Courier New"/>
              <w:color w:val="000000"/>
            </w:rPr>
          </w:rPrChange>
        </w:rPr>
        <w:t>afp:</w:t>
      </w:r>
      <w:del w:id="1798" w:author="Author">
        <w:r w:rsidRPr="00133664">
          <w:rPr>
            <w:rFonts w:ascii="Courier New" w:hAnsi="Courier New" w:cs="Courier New"/>
            <w:color w:val="000000"/>
            <w:sz w:val="17"/>
            <w:szCs w:val="17"/>
          </w:rPr>
          <w:delText>TextSearchableCodeType</w:delText>
        </w:r>
      </w:del>
      <w:ins w:id="1799" w:author="Author">
        <w:r w:rsidRPr="00133664">
          <w:rPr>
            <w:rFonts w:ascii="Courier New" w:hAnsi="Courier New" w:cs="Courier New"/>
            <w:color w:val="000000"/>
            <w:sz w:val="17"/>
            <w:szCs w:val="17"/>
            <w:highlight w:val="white"/>
            <w:rPrChange w:id="1800" w:author="Author">
              <w:rPr>
                <w:rFonts w:ascii="Consolas" w:hAnsi="Consolas" w:cs="Consolas"/>
                <w:color w:val="000000"/>
                <w:szCs w:val="17"/>
                <w:highlight w:val="white"/>
              </w:rPr>
            </w:rPrChange>
          </w:rPr>
          <w:t>SearchableCodeType</w:t>
        </w:r>
      </w:ins>
      <w:r w:rsidRPr="00133664">
        <w:rPr>
          <w:rFonts w:ascii="Courier New" w:hAnsi="Courier New" w:cs="Courier New"/>
          <w:color w:val="0000FF"/>
          <w:sz w:val="17"/>
          <w:szCs w:val="17"/>
          <w:highlight w:val="white"/>
          <w:rPrChange w:id="1801" w:author="Author">
            <w:rPr>
              <w:rFonts w:ascii="Courier New" w:hAnsi="Courier New"/>
              <w:color w:val="000000"/>
            </w:rPr>
          </w:rPrChange>
        </w:rPr>
        <w:t>"&gt;</w:t>
      </w:r>
    </w:p>
    <w:p w14:paraId="44750072"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802" w:author="Author">
            <w:rPr>
              <w:rFonts w:ascii="Courier New" w:hAnsi="Courier New"/>
              <w:color w:val="000000"/>
            </w:rPr>
          </w:rPrChange>
        </w:rPr>
      </w:pPr>
      <w:r w:rsidRPr="00133664">
        <w:rPr>
          <w:rFonts w:ascii="Courier New" w:hAnsi="Courier New" w:cs="Courier New"/>
          <w:color w:val="000000"/>
          <w:sz w:val="17"/>
          <w:szCs w:val="17"/>
          <w:highlight w:val="white"/>
          <w:rPrChange w:id="1803" w:author="Author">
            <w:rPr>
              <w:rFonts w:ascii="Courier New" w:hAnsi="Courier New"/>
              <w:color w:val="000000"/>
            </w:rPr>
          </w:rPrChange>
        </w:rPr>
        <w:tab/>
      </w:r>
      <w:r w:rsidRPr="00133664">
        <w:rPr>
          <w:rFonts w:ascii="Courier New" w:hAnsi="Courier New" w:cs="Courier New"/>
          <w:color w:val="000000"/>
          <w:sz w:val="17"/>
          <w:szCs w:val="17"/>
          <w:highlight w:val="white"/>
          <w:rPrChange w:id="1804" w:author="Author">
            <w:rPr>
              <w:rFonts w:ascii="Courier New" w:hAnsi="Courier New"/>
              <w:color w:val="000000"/>
            </w:rPr>
          </w:rPrChange>
        </w:rPr>
        <w:tab/>
      </w:r>
      <w:r w:rsidRPr="00133664">
        <w:rPr>
          <w:rFonts w:ascii="Courier New" w:hAnsi="Courier New" w:cs="Courier New"/>
          <w:color w:val="0000FF"/>
          <w:sz w:val="17"/>
          <w:szCs w:val="17"/>
          <w:highlight w:val="white"/>
          <w:rPrChange w:id="1805" w:author="Author">
            <w:rPr>
              <w:rFonts w:ascii="Courier New" w:hAnsi="Courier New"/>
              <w:color w:val="000000"/>
            </w:rPr>
          </w:rPrChange>
        </w:rPr>
        <w:t>&lt;</w:t>
      </w:r>
      <w:r w:rsidRPr="00133664">
        <w:rPr>
          <w:rFonts w:ascii="Courier New" w:hAnsi="Courier New" w:cs="Courier New"/>
          <w:color w:val="800000"/>
          <w:sz w:val="17"/>
          <w:szCs w:val="17"/>
          <w:highlight w:val="white"/>
          <w:rPrChange w:id="1806" w:author="Author">
            <w:rPr>
              <w:rFonts w:ascii="Courier New" w:hAnsi="Courier New"/>
              <w:color w:val="000000"/>
            </w:rPr>
          </w:rPrChange>
        </w:rPr>
        <w:t>xsd:annotation</w:t>
      </w:r>
      <w:r w:rsidRPr="00133664">
        <w:rPr>
          <w:rFonts w:ascii="Courier New" w:hAnsi="Courier New" w:cs="Courier New"/>
          <w:color w:val="0000FF"/>
          <w:sz w:val="17"/>
          <w:szCs w:val="17"/>
          <w:highlight w:val="white"/>
          <w:rPrChange w:id="1807" w:author="Author">
            <w:rPr>
              <w:rFonts w:ascii="Courier New" w:hAnsi="Courier New"/>
              <w:color w:val="000000"/>
            </w:rPr>
          </w:rPrChange>
        </w:rPr>
        <w:t>&gt;</w:t>
      </w:r>
    </w:p>
    <w:p w14:paraId="579F012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808" w:author="Author">
            <w:rPr>
              <w:rFonts w:ascii="Courier New" w:hAnsi="Courier New"/>
              <w:color w:val="000000"/>
            </w:rPr>
          </w:rPrChange>
        </w:rPr>
      </w:pPr>
      <w:r w:rsidRPr="00133664">
        <w:rPr>
          <w:rFonts w:ascii="Courier New" w:hAnsi="Courier New" w:cs="Courier New"/>
          <w:color w:val="000000"/>
          <w:sz w:val="17"/>
          <w:szCs w:val="17"/>
          <w:highlight w:val="white"/>
          <w:rPrChange w:id="1809" w:author="Author">
            <w:rPr>
              <w:rFonts w:ascii="Courier New" w:hAnsi="Courier New"/>
              <w:color w:val="000000"/>
            </w:rPr>
          </w:rPrChange>
        </w:rPr>
        <w:tab/>
      </w:r>
      <w:r w:rsidRPr="00133664">
        <w:rPr>
          <w:rFonts w:ascii="Courier New" w:hAnsi="Courier New" w:cs="Courier New"/>
          <w:color w:val="000000"/>
          <w:sz w:val="17"/>
          <w:szCs w:val="17"/>
          <w:highlight w:val="white"/>
          <w:rPrChange w:id="1810" w:author="Author">
            <w:rPr>
              <w:rFonts w:ascii="Courier New" w:hAnsi="Courier New"/>
              <w:color w:val="000000"/>
            </w:rPr>
          </w:rPrChange>
        </w:rPr>
        <w:tab/>
      </w:r>
      <w:r w:rsidRPr="00133664">
        <w:rPr>
          <w:rFonts w:ascii="Courier New" w:hAnsi="Courier New" w:cs="Courier New"/>
          <w:color w:val="000000"/>
          <w:sz w:val="17"/>
          <w:szCs w:val="17"/>
          <w:highlight w:val="white"/>
          <w:rPrChange w:id="1811" w:author="Author">
            <w:rPr>
              <w:rFonts w:ascii="Courier New" w:hAnsi="Courier New"/>
              <w:color w:val="000000"/>
            </w:rPr>
          </w:rPrChange>
        </w:rPr>
        <w:tab/>
      </w:r>
      <w:r w:rsidRPr="00133664">
        <w:rPr>
          <w:rFonts w:ascii="Courier New" w:hAnsi="Courier New" w:cs="Courier New"/>
          <w:color w:val="0000FF"/>
          <w:sz w:val="17"/>
          <w:szCs w:val="17"/>
          <w:highlight w:val="white"/>
          <w:rPrChange w:id="1812" w:author="Author">
            <w:rPr>
              <w:rFonts w:ascii="Courier New" w:hAnsi="Courier New"/>
              <w:color w:val="000000"/>
            </w:rPr>
          </w:rPrChange>
        </w:rPr>
        <w:t>&lt;</w:t>
      </w:r>
      <w:r w:rsidRPr="00133664">
        <w:rPr>
          <w:rFonts w:ascii="Courier New" w:hAnsi="Courier New" w:cs="Courier New"/>
          <w:color w:val="800000"/>
          <w:sz w:val="17"/>
          <w:szCs w:val="17"/>
          <w:highlight w:val="white"/>
          <w:rPrChange w:id="1813" w:author="Author">
            <w:rPr>
              <w:rFonts w:ascii="Courier New" w:hAnsi="Courier New"/>
              <w:color w:val="000000"/>
            </w:rPr>
          </w:rPrChange>
        </w:rPr>
        <w:t>xsd:documentation</w:t>
      </w:r>
      <w:r w:rsidRPr="00133664">
        <w:rPr>
          <w:rFonts w:ascii="Courier New" w:hAnsi="Courier New" w:cs="Courier New"/>
          <w:color w:val="0000FF"/>
          <w:sz w:val="17"/>
          <w:szCs w:val="17"/>
          <w:highlight w:val="white"/>
          <w:rPrChange w:id="1814" w:author="Author">
            <w:rPr>
              <w:rFonts w:ascii="Courier New" w:hAnsi="Courier New"/>
              <w:color w:val="000000"/>
            </w:rPr>
          </w:rPrChange>
        </w:rPr>
        <w:t>&gt;</w:t>
      </w:r>
      <w:r w:rsidRPr="00133664">
        <w:rPr>
          <w:rFonts w:ascii="Courier New" w:hAnsi="Courier New" w:cs="Courier New"/>
          <w:color w:val="000000"/>
          <w:sz w:val="17"/>
          <w:szCs w:val="17"/>
          <w:highlight w:val="white"/>
          <w:rPrChange w:id="1815" w:author="Author">
            <w:rPr>
              <w:rFonts w:ascii="Courier New" w:hAnsi="Courier New"/>
              <w:color w:val="000000"/>
            </w:rPr>
          </w:rPrChange>
        </w:rPr>
        <w:t xml:space="preserve">A code which indicates the language </w:t>
      </w:r>
      <w:del w:id="1816" w:author="Author">
        <w:r w:rsidRPr="00133664">
          <w:rPr>
            <w:rFonts w:ascii="Courier New" w:hAnsi="Courier New" w:cs="Courier New"/>
            <w:color w:val="000000"/>
            <w:sz w:val="17"/>
            <w:szCs w:val="17"/>
          </w:rPr>
          <w:delText xml:space="preserve">of the abstract </w:delText>
        </w:r>
      </w:del>
      <w:r w:rsidRPr="00133664">
        <w:rPr>
          <w:rFonts w:ascii="Courier New" w:hAnsi="Courier New" w:cs="Courier New"/>
          <w:color w:val="000000"/>
          <w:sz w:val="17"/>
          <w:szCs w:val="17"/>
          <w:highlight w:val="white"/>
          <w:rPrChange w:id="1817" w:author="Author">
            <w:rPr>
              <w:rFonts w:ascii="Courier New" w:hAnsi="Courier New"/>
              <w:color w:val="000000"/>
            </w:rPr>
          </w:rPrChange>
        </w:rPr>
        <w:t xml:space="preserve">if a text-searchable abstract is available, or otherwise the code </w:t>
      </w:r>
      <w:del w:id="1818" w:author="Author">
        <w:r w:rsidRPr="00133664">
          <w:rPr>
            <w:rFonts w:ascii="Courier New" w:hAnsi="Courier New" w:cs="Courier New"/>
            <w:color w:val="000000"/>
            <w:sz w:val="17"/>
            <w:szCs w:val="17"/>
          </w:rPr>
          <w:delText xml:space="preserve">values N (not available) or U (unknown) as defined in WIPO ST.37 </w:delText>
        </w:r>
      </w:del>
      <w:ins w:id="1819" w:author="Author">
        <w:r w:rsidRPr="00133664">
          <w:rPr>
            <w:rFonts w:ascii="Courier New" w:hAnsi="Courier New" w:cs="Courier New"/>
            <w:color w:val="000000"/>
            <w:sz w:val="17"/>
            <w:szCs w:val="17"/>
            <w:highlight w:val="white"/>
            <w:rPrChange w:id="1820" w:author="Author">
              <w:rPr>
                <w:rFonts w:ascii="Consolas" w:hAnsi="Consolas" w:cs="Consolas"/>
                <w:color w:val="000000"/>
                <w:szCs w:val="17"/>
                <w:highlight w:val="white"/>
              </w:rPr>
            </w:rPrChange>
          </w:rPr>
          <w:t>value 'N'</w:t>
        </w:r>
      </w:ins>
      <w:r w:rsidRPr="00133664">
        <w:rPr>
          <w:rFonts w:ascii="Courier New" w:hAnsi="Courier New" w:cs="Courier New"/>
          <w:color w:val="0000FF"/>
          <w:sz w:val="17"/>
          <w:szCs w:val="17"/>
          <w:highlight w:val="white"/>
          <w:rPrChange w:id="1821" w:author="Author">
            <w:rPr>
              <w:rFonts w:ascii="Courier New" w:hAnsi="Courier New"/>
              <w:color w:val="000000"/>
            </w:rPr>
          </w:rPrChange>
        </w:rPr>
        <w:t>&lt;/</w:t>
      </w:r>
      <w:r w:rsidRPr="00133664">
        <w:rPr>
          <w:rFonts w:ascii="Courier New" w:hAnsi="Courier New" w:cs="Courier New"/>
          <w:color w:val="800000"/>
          <w:sz w:val="17"/>
          <w:szCs w:val="17"/>
          <w:highlight w:val="white"/>
          <w:rPrChange w:id="1822" w:author="Author">
            <w:rPr>
              <w:rFonts w:ascii="Courier New" w:hAnsi="Courier New"/>
              <w:color w:val="000000"/>
            </w:rPr>
          </w:rPrChange>
        </w:rPr>
        <w:t>xsd:documentation</w:t>
      </w:r>
      <w:r w:rsidRPr="00133664">
        <w:rPr>
          <w:rFonts w:ascii="Courier New" w:hAnsi="Courier New" w:cs="Courier New"/>
          <w:color w:val="0000FF"/>
          <w:sz w:val="17"/>
          <w:szCs w:val="17"/>
          <w:highlight w:val="white"/>
          <w:rPrChange w:id="1823" w:author="Author">
            <w:rPr>
              <w:rFonts w:ascii="Courier New" w:hAnsi="Courier New"/>
              <w:color w:val="000000"/>
            </w:rPr>
          </w:rPrChange>
        </w:rPr>
        <w:t>&gt;</w:t>
      </w:r>
    </w:p>
    <w:p w14:paraId="09FC6361" w14:textId="77777777" w:rsidR="00C44003" w:rsidRPr="00317BB8" w:rsidRDefault="00C44003" w:rsidP="00C44003">
      <w:pPr>
        <w:autoSpaceDE w:val="0"/>
        <w:autoSpaceDN w:val="0"/>
        <w:adjustRightInd w:val="0"/>
        <w:rPr>
          <w:rFonts w:ascii="Courier New" w:hAnsi="Courier New" w:cs="Courier New"/>
          <w:color w:val="000000"/>
          <w:sz w:val="17"/>
          <w:szCs w:val="17"/>
          <w:highlight w:val="white"/>
          <w:lang w:val="es-ES_tradnl"/>
          <w:rPrChange w:id="1824" w:author="Author">
            <w:rPr>
              <w:rFonts w:ascii="Courier New" w:hAnsi="Courier New"/>
              <w:color w:val="000000"/>
            </w:rPr>
          </w:rPrChange>
        </w:rPr>
      </w:pPr>
      <w:r w:rsidRPr="00133664">
        <w:rPr>
          <w:rFonts w:ascii="Courier New" w:hAnsi="Courier New" w:cs="Courier New"/>
          <w:color w:val="000000"/>
          <w:sz w:val="17"/>
          <w:szCs w:val="17"/>
          <w:highlight w:val="white"/>
          <w:rPrChange w:id="1825" w:author="Author">
            <w:rPr>
              <w:rFonts w:ascii="Courier New" w:hAnsi="Courier New"/>
              <w:color w:val="000000"/>
            </w:rPr>
          </w:rPrChange>
        </w:rPr>
        <w:tab/>
      </w:r>
      <w:r w:rsidRPr="00133664">
        <w:rPr>
          <w:rFonts w:ascii="Courier New" w:hAnsi="Courier New" w:cs="Courier New"/>
          <w:color w:val="000000"/>
          <w:sz w:val="17"/>
          <w:szCs w:val="17"/>
          <w:highlight w:val="white"/>
          <w:rPrChange w:id="1826" w:author="Author">
            <w:rPr>
              <w:rFonts w:ascii="Courier New" w:hAnsi="Courier New"/>
              <w:color w:val="000000"/>
            </w:rPr>
          </w:rPrChange>
        </w:rPr>
        <w:tab/>
      </w:r>
      <w:r w:rsidRPr="00317BB8">
        <w:rPr>
          <w:rFonts w:ascii="Courier New" w:hAnsi="Courier New" w:cs="Courier New"/>
          <w:color w:val="0000FF"/>
          <w:sz w:val="17"/>
          <w:szCs w:val="17"/>
          <w:highlight w:val="white"/>
          <w:lang w:val="es-ES_tradnl"/>
          <w:rPrChange w:id="1827" w:author="Author">
            <w:rPr>
              <w:rFonts w:ascii="Courier New" w:hAnsi="Courier New"/>
              <w:color w:val="000000"/>
            </w:rPr>
          </w:rPrChange>
        </w:rPr>
        <w:t>&lt;/</w:t>
      </w:r>
      <w:r w:rsidRPr="00317BB8">
        <w:rPr>
          <w:rFonts w:ascii="Courier New" w:hAnsi="Courier New" w:cs="Courier New"/>
          <w:color w:val="800000"/>
          <w:sz w:val="17"/>
          <w:szCs w:val="17"/>
          <w:highlight w:val="white"/>
          <w:lang w:val="es-ES_tradnl"/>
          <w:rPrChange w:id="1828" w:author="Author">
            <w:rPr>
              <w:rFonts w:ascii="Courier New" w:hAnsi="Courier New"/>
              <w:color w:val="000000"/>
            </w:rPr>
          </w:rPrChange>
        </w:rPr>
        <w:t>xsd:annotation</w:t>
      </w:r>
      <w:r w:rsidRPr="00317BB8">
        <w:rPr>
          <w:rFonts w:ascii="Courier New" w:hAnsi="Courier New" w:cs="Courier New"/>
          <w:color w:val="0000FF"/>
          <w:sz w:val="17"/>
          <w:szCs w:val="17"/>
          <w:highlight w:val="white"/>
          <w:lang w:val="es-ES_tradnl"/>
          <w:rPrChange w:id="1829" w:author="Author">
            <w:rPr>
              <w:rFonts w:ascii="Courier New" w:hAnsi="Courier New"/>
              <w:color w:val="000000"/>
            </w:rPr>
          </w:rPrChange>
        </w:rPr>
        <w:t>&gt;</w:t>
      </w:r>
    </w:p>
    <w:p w14:paraId="327D3FC7" w14:textId="77777777" w:rsidR="00C44003" w:rsidRPr="00317BB8" w:rsidRDefault="00C44003" w:rsidP="00C44003">
      <w:pPr>
        <w:autoSpaceDE w:val="0"/>
        <w:autoSpaceDN w:val="0"/>
        <w:adjustRightInd w:val="0"/>
        <w:rPr>
          <w:rFonts w:ascii="Courier New" w:hAnsi="Courier New" w:cs="Courier New"/>
          <w:color w:val="000000"/>
          <w:sz w:val="17"/>
          <w:szCs w:val="17"/>
          <w:highlight w:val="white"/>
          <w:lang w:val="es-ES_tradnl"/>
          <w:rPrChange w:id="1830" w:author="Author">
            <w:rPr>
              <w:rFonts w:ascii="Courier New" w:hAnsi="Courier New"/>
              <w:color w:val="000000"/>
            </w:rPr>
          </w:rPrChange>
        </w:rPr>
      </w:pPr>
      <w:r w:rsidRPr="00317BB8">
        <w:rPr>
          <w:rFonts w:ascii="Courier New" w:hAnsi="Courier New" w:cs="Courier New"/>
          <w:color w:val="000000"/>
          <w:sz w:val="17"/>
          <w:szCs w:val="17"/>
          <w:highlight w:val="white"/>
          <w:lang w:val="es-ES_tradnl"/>
          <w:rPrChange w:id="1831" w:author="Author">
            <w:rPr>
              <w:rFonts w:ascii="Courier New" w:hAnsi="Courier New"/>
              <w:color w:val="000000"/>
            </w:rPr>
          </w:rPrChange>
        </w:rPr>
        <w:tab/>
      </w:r>
      <w:r w:rsidRPr="00317BB8">
        <w:rPr>
          <w:rFonts w:ascii="Courier New" w:hAnsi="Courier New" w:cs="Courier New"/>
          <w:color w:val="0000FF"/>
          <w:sz w:val="17"/>
          <w:szCs w:val="17"/>
          <w:highlight w:val="white"/>
          <w:lang w:val="es-ES_tradnl"/>
          <w:rPrChange w:id="1832" w:author="Author">
            <w:rPr>
              <w:rFonts w:ascii="Courier New" w:hAnsi="Courier New"/>
              <w:color w:val="000000"/>
            </w:rPr>
          </w:rPrChange>
        </w:rPr>
        <w:t>&lt;/</w:t>
      </w:r>
      <w:r w:rsidRPr="00317BB8">
        <w:rPr>
          <w:rFonts w:ascii="Courier New" w:hAnsi="Courier New" w:cs="Courier New"/>
          <w:color w:val="800000"/>
          <w:sz w:val="17"/>
          <w:szCs w:val="17"/>
          <w:highlight w:val="white"/>
          <w:lang w:val="es-ES_tradnl"/>
          <w:rPrChange w:id="1833" w:author="Author">
            <w:rPr>
              <w:rFonts w:ascii="Courier New" w:hAnsi="Courier New"/>
              <w:color w:val="000000"/>
            </w:rPr>
          </w:rPrChange>
        </w:rPr>
        <w:t>xsd:element</w:t>
      </w:r>
      <w:r w:rsidRPr="00317BB8">
        <w:rPr>
          <w:rFonts w:ascii="Courier New" w:hAnsi="Courier New" w:cs="Courier New"/>
          <w:color w:val="0000FF"/>
          <w:sz w:val="17"/>
          <w:szCs w:val="17"/>
          <w:highlight w:val="white"/>
          <w:lang w:val="es-ES_tradnl"/>
          <w:rPrChange w:id="1834" w:author="Author">
            <w:rPr>
              <w:rFonts w:ascii="Courier New" w:hAnsi="Courier New"/>
              <w:color w:val="000000"/>
            </w:rPr>
          </w:rPrChange>
        </w:rPr>
        <w:t>&gt;</w:t>
      </w:r>
    </w:p>
    <w:p w14:paraId="0A049056" w14:textId="77777777" w:rsidR="00C44003" w:rsidRPr="00317BB8" w:rsidRDefault="00C44003" w:rsidP="00C44003">
      <w:pPr>
        <w:autoSpaceDE w:val="0"/>
        <w:autoSpaceDN w:val="0"/>
        <w:adjustRightInd w:val="0"/>
        <w:rPr>
          <w:del w:id="1835" w:author="Author"/>
          <w:rFonts w:ascii="Courier New" w:hAnsi="Courier New" w:cs="Courier New"/>
          <w:color w:val="000000"/>
          <w:sz w:val="17"/>
          <w:szCs w:val="17"/>
          <w:lang w:val="es-ES_tradnl"/>
        </w:rPr>
      </w:pPr>
      <w:r w:rsidRPr="00317BB8">
        <w:rPr>
          <w:rFonts w:ascii="Courier New" w:hAnsi="Courier New" w:cs="Courier New"/>
          <w:color w:val="000000"/>
          <w:sz w:val="17"/>
          <w:szCs w:val="17"/>
          <w:highlight w:val="white"/>
          <w:lang w:val="es-ES_tradnl"/>
          <w:rPrChange w:id="1836" w:author="Author">
            <w:rPr>
              <w:rFonts w:ascii="Courier New" w:hAnsi="Courier New"/>
              <w:color w:val="000000"/>
            </w:rPr>
          </w:rPrChange>
        </w:rPr>
        <w:tab/>
      </w:r>
      <w:del w:id="1837" w:author="Author">
        <w:r w:rsidRPr="00317BB8">
          <w:rPr>
            <w:rFonts w:ascii="Courier New" w:hAnsi="Courier New" w:cs="Courier New"/>
            <w:color w:val="000000"/>
            <w:sz w:val="17"/>
            <w:szCs w:val="17"/>
            <w:lang w:val="es-ES_tradnl"/>
          </w:rPr>
          <w:delText>&lt;xsd:simpleType name="NotSearchableCodeType"&gt;</w:delText>
        </w:r>
      </w:del>
    </w:p>
    <w:p w14:paraId="6C21DAF4" w14:textId="77777777" w:rsidR="00C44003" w:rsidRPr="00317BB8" w:rsidRDefault="00C44003" w:rsidP="00C44003">
      <w:pPr>
        <w:autoSpaceDE w:val="0"/>
        <w:autoSpaceDN w:val="0"/>
        <w:adjustRightInd w:val="0"/>
        <w:rPr>
          <w:del w:id="1838" w:author="Author"/>
          <w:rFonts w:ascii="Courier New" w:hAnsi="Courier New" w:cs="Courier New"/>
          <w:color w:val="000000"/>
          <w:sz w:val="17"/>
          <w:szCs w:val="17"/>
          <w:lang w:val="es-ES_tradnl"/>
        </w:rPr>
      </w:pPr>
      <w:del w:id="1839" w:author="Autho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delText>&lt;xsd:restriction base="xsd:token"&gt;</w:delText>
        </w:r>
      </w:del>
    </w:p>
    <w:p w14:paraId="69D9A6D1" w14:textId="77777777" w:rsidR="00C44003" w:rsidRPr="00317BB8" w:rsidRDefault="00C44003" w:rsidP="00C44003">
      <w:pPr>
        <w:autoSpaceDE w:val="0"/>
        <w:autoSpaceDN w:val="0"/>
        <w:adjustRightInd w:val="0"/>
        <w:rPr>
          <w:del w:id="1840" w:author="Author"/>
          <w:rFonts w:ascii="Courier New" w:hAnsi="Courier New" w:cs="Courier New"/>
          <w:color w:val="000000"/>
          <w:sz w:val="17"/>
          <w:szCs w:val="17"/>
          <w:lang w:val="es-ES_tradnl"/>
        </w:rPr>
      </w:pPr>
      <w:del w:id="1841" w:author="Autho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delText>&lt;xsd:enumeration value="N"&gt;</w:delText>
        </w:r>
      </w:del>
    </w:p>
    <w:p w14:paraId="5DE19A95" w14:textId="77777777" w:rsidR="00C44003" w:rsidRPr="00317BB8" w:rsidRDefault="00C44003" w:rsidP="00C44003">
      <w:pPr>
        <w:autoSpaceDE w:val="0"/>
        <w:autoSpaceDN w:val="0"/>
        <w:adjustRightInd w:val="0"/>
        <w:rPr>
          <w:rFonts w:ascii="Courier New" w:hAnsi="Courier New" w:cs="Courier New"/>
          <w:color w:val="000000"/>
          <w:sz w:val="17"/>
          <w:szCs w:val="17"/>
          <w:highlight w:val="white"/>
          <w:lang w:val="es-ES_tradnl"/>
          <w:rPrChange w:id="1842" w:author="Author">
            <w:rPr>
              <w:rFonts w:ascii="Courier New" w:hAnsi="Courier New"/>
              <w:color w:val="000000"/>
            </w:rPr>
          </w:rPrChange>
        </w:rPr>
      </w:pPr>
      <w:del w:id="1843" w:author="Autho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delText>&lt;</w:delText>
        </w:r>
      </w:del>
      <w:ins w:id="1844" w:author="Author">
        <w:del w:id="1845" w:author="Author">
          <w:r w:rsidRPr="00317BB8" w:rsidDel="00F605D3">
            <w:rPr>
              <w:rFonts w:ascii="Courier New" w:hAnsi="Courier New" w:cs="Courier New"/>
              <w:color w:val="000000"/>
              <w:sz w:val="17"/>
              <w:szCs w:val="17"/>
              <w:highlight w:val="white"/>
              <w:lang w:val="es-ES_tradnl"/>
              <w:rPrChange w:id="1846" w:author="Author">
                <w:rPr>
                  <w:rFonts w:ascii="Consolas" w:hAnsi="Consolas" w:cs="Consolas"/>
                  <w:color w:val="000000"/>
                  <w:szCs w:val="17"/>
                  <w:highlight w:val="white"/>
                </w:rPr>
              </w:rPrChange>
            </w:rPr>
            <w:tab/>
          </w:r>
          <w:r w:rsidRPr="00317BB8" w:rsidDel="00F605D3">
            <w:rPr>
              <w:rFonts w:ascii="Courier New" w:hAnsi="Courier New" w:cs="Courier New"/>
              <w:color w:val="0000FF"/>
              <w:sz w:val="17"/>
              <w:szCs w:val="17"/>
              <w:highlight w:val="white"/>
              <w:lang w:val="es-ES_tradnl"/>
              <w:rPrChange w:id="1847" w:author="Author">
                <w:rPr>
                  <w:rFonts w:ascii="Consolas" w:hAnsi="Consolas" w:cs="Consolas"/>
                  <w:color w:val="0000FF"/>
                  <w:szCs w:val="17"/>
                  <w:highlight w:val="white"/>
                </w:rPr>
              </w:rPrChange>
            </w:rPr>
            <w:delText>&lt;/</w:delText>
          </w:r>
        </w:del>
      </w:ins>
      <w:del w:id="1848" w:author="Author">
        <w:r w:rsidRPr="00317BB8" w:rsidDel="00F605D3">
          <w:rPr>
            <w:rFonts w:ascii="Courier New" w:hAnsi="Courier New" w:cs="Courier New"/>
            <w:color w:val="800000"/>
            <w:sz w:val="17"/>
            <w:szCs w:val="17"/>
            <w:highlight w:val="white"/>
            <w:lang w:val="es-ES_tradnl"/>
            <w:rPrChange w:id="1849" w:author="Author">
              <w:rPr>
                <w:rFonts w:ascii="Courier New" w:hAnsi="Courier New"/>
                <w:color w:val="000000"/>
              </w:rPr>
            </w:rPrChange>
          </w:rPr>
          <w:delText>xsd:annotation</w:delText>
        </w:r>
        <w:r w:rsidRPr="00317BB8" w:rsidDel="00F605D3">
          <w:rPr>
            <w:rFonts w:ascii="Courier New" w:hAnsi="Courier New" w:cs="Courier New"/>
            <w:color w:val="0000FF"/>
            <w:sz w:val="17"/>
            <w:szCs w:val="17"/>
            <w:highlight w:val="white"/>
            <w:lang w:val="es-ES_tradnl"/>
            <w:rPrChange w:id="1850" w:author="Author">
              <w:rPr>
                <w:rFonts w:ascii="Courier New" w:hAnsi="Courier New"/>
                <w:color w:val="000000"/>
              </w:rPr>
            </w:rPrChange>
          </w:rPr>
          <w:delText>&gt;</w:delText>
        </w:r>
      </w:del>
    </w:p>
    <w:p w14:paraId="32F42D3B" w14:textId="77777777" w:rsidR="00C44003" w:rsidRPr="00317BB8" w:rsidRDefault="00C44003" w:rsidP="00C44003">
      <w:pPr>
        <w:autoSpaceDE w:val="0"/>
        <w:autoSpaceDN w:val="0"/>
        <w:adjustRightInd w:val="0"/>
        <w:rPr>
          <w:del w:id="1851" w:author="Author"/>
          <w:rFonts w:ascii="Courier New" w:hAnsi="Courier New" w:cs="Courier New"/>
          <w:color w:val="000000"/>
          <w:sz w:val="17"/>
          <w:szCs w:val="17"/>
          <w:lang w:val="es-ES_tradnl"/>
        </w:rPr>
      </w:pPr>
      <w:del w:id="1852" w:author="Autho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delText>&lt;xsd:documentation&gt;Not available&lt;/xsd:documentation&gt;</w:delText>
        </w:r>
      </w:del>
    </w:p>
    <w:p w14:paraId="5C7807E0" w14:textId="77777777" w:rsidR="00C44003" w:rsidRPr="00317BB8" w:rsidRDefault="00C44003" w:rsidP="00C44003">
      <w:pPr>
        <w:autoSpaceDE w:val="0"/>
        <w:autoSpaceDN w:val="0"/>
        <w:adjustRightInd w:val="0"/>
        <w:rPr>
          <w:del w:id="1853" w:author="Author"/>
          <w:rFonts w:ascii="Courier New" w:hAnsi="Courier New" w:cs="Courier New"/>
          <w:color w:val="000000"/>
          <w:sz w:val="17"/>
          <w:szCs w:val="17"/>
          <w:lang w:val="es-ES_tradnl"/>
        </w:rPr>
      </w:pPr>
      <w:del w:id="1854" w:author="Autho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delText>&lt;/xsd:annotation&gt;</w:delText>
        </w:r>
      </w:del>
    </w:p>
    <w:p w14:paraId="03D2F53E" w14:textId="77777777" w:rsidR="00C44003" w:rsidRPr="00317BB8" w:rsidRDefault="00C44003" w:rsidP="00C44003">
      <w:pPr>
        <w:autoSpaceDE w:val="0"/>
        <w:autoSpaceDN w:val="0"/>
        <w:adjustRightInd w:val="0"/>
        <w:rPr>
          <w:del w:id="1855" w:author="Author"/>
          <w:rFonts w:ascii="Courier New" w:hAnsi="Courier New" w:cs="Courier New"/>
          <w:color w:val="000000"/>
          <w:sz w:val="17"/>
          <w:szCs w:val="17"/>
          <w:lang w:val="es-ES_tradnl"/>
        </w:rPr>
      </w:pPr>
      <w:del w:id="1856" w:author="Autho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delText>&lt;/xsd:enumeration&gt;</w:delText>
        </w:r>
      </w:del>
    </w:p>
    <w:p w14:paraId="4F170F55" w14:textId="77777777" w:rsidR="00C44003" w:rsidRPr="00317BB8" w:rsidRDefault="00C44003" w:rsidP="00C44003">
      <w:pPr>
        <w:autoSpaceDE w:val="0"/>
        <w:autoSpaceDN w:val="0"/>
        <w:adjustRightInd w:val="0"/>
        <w:rPr>
          <w:del w:id="1857" w:author="Author"/>
          <w:rFonts w:ascii="Courier New" w:hAnsi="Courier New" w:cs="Courier New"/>
          <w:color w:val="000000"/>
          <w:sz w:val="17"/>
          <w:szCs w:val="17"/>
          <w:lang w:val="es-ES_tradnl"/>
        </w:rPr>
      </w:pPr>
      <w:del w:id="1858" w:author="Autho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delText>&lt;xsd:enumeration value="U"&gt;</w:delText>
        </w:r>
      </w:del>
    </w:p>
    <w:p w14:paraId="42B4187B" w14:textId="77777777" w:rsidR="00C44003" w:rsidRPr="00317BB8" w:rsidRDefault="00C44003" w:rsidP="00C44003">
      <w:pPr>
        <w:autoSpaceDE w:val="0"/>
        <w:autoSpaceDN w:val="0"/>
        <w:adjustRightInd w:val="0"/>
        <w:rPr>
          <w:del w:id="1859" w:author="Author"/>
          <w:rFonts w:ascii="Courier New" w:hAnsi="Courier New" w:cs="Courier New"/>
          <w:color w:val="000000"/>
          <w:sz w:val="17"/>
          <w:szCs w:val="17"/>
          <w:highlight w:val="white"/>
          <w:lang w:val="es-ES_tradnl"/>
          <w:rPrChange w:id="1860" w:author="Author">
            <w:rPr>
              <w:del w:id="1861" w:author="Author"/>
              <w:rFonts w:ascii="Courier New" w:hAnsi="Courier New"/>
              <w:color w:val="000000"/>
            </w:rPr>
          </w:rPrChange>
        </w:rPr>
      </w:pPr>
      <w:del w:id="1862" w:author="Autho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r>
      </w:del>
      <w:ins w:id="1863" w:author="Author">
        <w:r w:rsidRPr="00317BB8">
          <w:rPr>
            <w:rFonts w:ascii="Courier New" w:hAnsi="Courier New" w:cs="Courier New"/>
            <w:color w:val="000000"/>
            <w:sz w:val="17"/>
            <w:szCs w:val="17"/>
            <w:highlight w:val="white"/>
            <w:lang w:val="es-ES_tradnl"/>
            <w:rPrChange w:id="1864" w:author="Author">
              <w:rPr>
                <w:rFonts w:ascii="Consolas" w:hAnsi="Consolas" w:cs="Consolas"/>
                <w:color w:val="000000"/>
                <w:szCs w:val="17"/>
                <w:highlight w:val="white"/>
              </w:rPr>
            </w:rPrChange>
          </w:rPr>
          <w:tab/>
        </w:r>
        <w:del w:id="1865" w:author="Author">
          <w:r w:rsidRPr="00317BB8" w:rsidDel="00F605D3">
            <w:rPr>
              <w:rFonts w:ascii="Courier New" w:hAnsi="Courier New" w:cs="Courier New"/>
              <w:color w:val="0000FF"/>
              <w:sz w:val="17"/>
              <w:szCs w:val="17"/>
              <w:highlight w:val="white"/>
              <w:lang w:val="es-ES_tradnl"/>
              <w:rPrChange w:id="1866" w:author="Author">
                <w:rPr>
                  <w:rFonts w:ascii="Consolas" w:hAnsi="Consolas" w:cs="Consolas"/>
                  <w:color w:val="0000FF"/>
                  <w:szCs w:val="17"/>
                  <w:highlight w:val="white"/>
                </w:rPr>
              </w:rPrChange>
            </w:rPr>
            <w:delText>&lt;/</w:delText>
          </w:r>
          <w:r w:rsidRPr="00317BB8" w:rsidDel="00F605D3">
            <w:rPr>
              <w:rFonts w:ascii="Courier New" w:hAnsi="Courier New" w:cs="Courier New"/>
              <w:color w:val="800000"/>
              <w:sz w:val="17"/>
              <w:szCs w:val="17"/>
              <w:highlight w:val="white"/>
              <w:lang w:val="es-ES_tradnl"/>
              <w:rPrChange w:id="1867" w:author="Author">
                <w:rPr>
                  <w:rFonts w:ascii="Consolas" w:hAnsi="Consolas" w:cs="Consolas"/>
                  <w:color w:val="800000"/>
                  <w:szCs w:val="17"/>
                  <w:highlight w:val="white"/>
                </w:rPr>
              </w:rPrChange>
            </w:rPr>
            <w:delText>xsd:element</w:delText>
          </w:r>
        </w:del>
      </w:ins>
      <w:del w:id="1868" w:author="Author">
        <w:r w:rsidRPr="00317BB8">
          <w:rPr>
            <w:rFonts w:ascii="Courier New" w:hAnsi="Courier New" w:cs="Courier New"/>
            <w:color w:val="000000"/>
            <w:sz w:val="17"/>
            <w:szCs w:val="17"/>
            <w:highlight w:val="white"/>
            <w:lang w:val="es-ES_tradnl"/>
            <w:rPrChange w:id="1869" w:author="Author">
              <w:rPr>
                <w:rFonts w:ascii="Courier New" w:hAnsi="Courier New"/>
                <w:color w:val="000000"/>
              </w:rPr>
            </w:rPrChange>
          </w:rPr>
          <w:tab/>
        </w:r>
        <w:r w:rsidRPr="00317BB8">
          <w:rPr>
            <w:rFonts w:ascii="Courier New" w:hAnsi="Courier New" w:cs="Courier New"/>
            <w:color w:val="000000"/>
            <w:sz w:val="17"/>
            <w:szCs w:val="17"/>
            <w:highlight w:val="white"/>
            <w:lang w:val="es-ES_tradnl"/>
            <w:rPrChange w:id="1870" w:author="Author">
              <w:rPr>
                <w:rFonts w:ascii="Courier New" w:hAnsi="Courier New"/>
                <w:color w:val="000000"/>
              </w:rPr>
            </w:rPrChange>
          </w:rPr>
          <w:tab/>
        </w:r>
        <w:r w:rsidRPr="00317BB8">
          <w:rPr>
            <w:rFonts w:ascii="Courier New" w:hAnsi="Courier New" w:cs="Courier New"/>
            <w:color w:val="0000FF"/>
            <w:sz w:val="17"/>
            <w:szCs w:val="17"/>
            <w:highlight w:val="white"/>
            <w:lang w:val="es-ES_tradnl"/>
            <w:rPrChange w:id="1871" w:author="Author">
              <w:rPr>
                <w:rFonts w:ascii="Courier New" w:hAnsi="Courier New"/>
                <w:color w:val="000000"/>
              </w:rPr>
            </w:rPrChange>
          </w:rPr>
          <w:delText>&lt;</w:delText>
        </w:r>
        <w:r w:rsidRPr="00317BB8">
          <w:rPr>
            <w:rFonts w:ascii="Courier New" w:hAnsi="Courier New" w:cs="Courier New"/>
            <w:color w:val="800000"/>
            <w:sz w:val="17"/>
            <w:szCs w:val="17"/>
            <w:highlight w:val="white"/>
            <w:lang w:val="es-ES_tradnl"/>
            <w:rPrChange w:id="1872" w:author="Author">
              <w:rPr>
                <w:rFonts w:ascii="Courier New" w:hAnsi="Courier New"/>
                <w:color w:val="000000"/>
              </w:rPr>
            </w:rPrChange>
          </w:rPr>
          <w:delText>xsd:annotation</w:delText>
        </w:r>
        <w:r w:rsidRPr="00317BB8">
          <w:rPr>
            <w:rFonts w:ascii="Courier New" w:hAnsi="Courier New" w:cs="Courier New"/>
            <w:color w:val="0000FF"/>
            <w:sz w:val="17"/>
            <w:szCs w:val="17"/>
            <w:highlight w:val="white"/>
            <w:lang w:val="es-ES_tradnl"/>
            <w:rPrChange w:id="1873" w:author="Author">
              <w:rPr>
                <w:rFonts w:ascii="Courier New" w:hAnsi="Courier New"/>
                <w:color w:val="000000"/>
              </w:rPr>
            </w:rPrChange>
          </w:rPr>
          <w:delText>&gt;</w:delText>
        </w:r>
      </w:del>
    </w:p>
    <w:p w14:paraId="121BF00B" w14:textId="77777777" w:rsidR="00C44003" w:rsidRPr="00317BB8" w:rsidRDefault="00C44003" w:rsidP="00C44003">
      <w:pPr>
        <w:autoSpaceDE w:val="0"/>
        <w:autoSpaceDN w:val="0"/>
        <w:adjustRightInd w:val="0"/>
        <w:rPr>
          <w:del w:id="1874" w:author="Author"/>
          <w:rFonts w:ascii="Courier New" w:hAnsi="Courier New" w:cs="Courier New"/>
          <w:color w:val="000000"/>
          <w:sz w:val="17"/>
          <w:szCs w:val="17"/>
          <w:lang w:val="es-ES_tradnl"/>
        </w:rPr>
      </w:pPr>
      <w:del w:id="1875" w:author="Author">
        <w:r w:rsidRPr="00317BB8">
          <w:rPr>
            <w:rFonts w:ascii="Courier New" w:hAnsi="Courier New" w:cs="Courier New"/>
            <w:color w:val="000000"/>
            <w:sz w:val="17"/>
            <w:szCs w:val="17"/>
            <w:highlight w:val="white"/>
            <w:lang w:val="es-ES_tradnl"/>
            <w:rPrChange w:id="1876" w:author="Author">
              <w:rPr>
                <w:rFonts w:ascii="Courier New" w:hAnsi="Courier New"/>
                <w:color w:val="000000"/>
              </w:rPr>
            </w:rPrChange>
          </w:rPr>
          <w:tab/>
        </w:r>
        <w:r w:rsidRPr="00317BB8">
          <w:rPr>
            <w:rFonts w:ascii="Courier New" w:hAnsi="Courier New" w:cs="Courier New"/>
            <w:color w:val="000000"/>
            <w:sz w:val="17"/>
            <w:szCs w:val="17"/>
            <w:highlight w:val="white"/>
            <w:lang w:val="es-ES_tradnl"/>
            <w:rPrChange w:id="1877" w:author="Author">
              <w:rPr>
                <w:rFonts w:ascii="Courier New" w:hAnsi="Courier New"/>
                <w:color w:val="000000"/>
              </w:rPr>
            </w:rPrChange>
          </w:rPr>
          <w:tab/>
        </w:r>
        <w:r w:rsidRPr="00317BB8">
          <w:rPr>
            <w:rFonts w:ascii="Courier New" w:hAnsi="Courier New" w:cs="Courier New"/>
            <w:color w:val="000000"/>
            <w:sz w:val="17"/>
            <w:szCs w:val="17"/>
            <w:highlight w:val="white"/>
            <w:lang w:val="es-ES_tradnl"/>
            <w:rPrChange w:id="1878" w:author="Author">
              <w:rPr>
                <w:rFonts w:ascii="Courier New" w:hAnsi="Courier New"/>
                <w:color w:val="000000"/>
              </w:rPr>
            </w:rPrChange>
          </w:rPr>
          <w:tab/>
        </w: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delText>&lt;xsd:documentation&gt;Unknown if available&lt;/xsd:documentation&gt;</w:delText>
        </w:r>
      </w:del>
    </w:p>
    <w:p w14:paraId="54D482CD" w14:textId="77777777" w:rsidR="00C44003" w:rsidRPr="00317BB8" w:rsidRDefault="00C44003" w:rsidP="00C44003">
      <w:pPr>
        <w:autoSpaceDE w:val="0"/>
        <w:autoSpaceDN w:val="0"/>
        <w:adjustRightInd w:val="0"/>
        <w:rPr>
          <w:del w:id="1879" w:author="Author"/>
          <w:rFonts w:ascii="Courier New" w:hAnsi="Courier New" w:cs="Courier New"/>
          <w:color w:val="000000"/>
          <w:sz w:val="17"/>
          <w:szCs w:val="17"/>
          <w:lang w:val="es-ES_tradnl"/>
        </w:rPr>
      </w:pPr>
      <w:del w:id="1880" w:author="Autho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delText>&lt;/xsd:annotation&gt;</w:delText>
        </w:r>
      </w:del>
    </w:p>
    <w:p w14:paraId="77AAE423" w14:textId="77777777" w:rsidR="00C44003" w:rsidRPr="00317BB8" w:rsidRDefault="00C44003" w:rsidP="00C44003">
      <w:pPr>
        <w:autoSpaceDE w:val="0"/>
        <w:autoSpaceDN w:val="0"/>
        <w:adjustRightInd w:val="0"/>
        <w:rPr>
          <w:del w:id="1881" w:author="Author"/>
          <w:rFonts w:ascii="Courier New" w:hAnsi="Courier New" w:cs="Courier New"/>
          <w:color w:val="000000"/>
          <w:sz w:val="17"/>
          <w:szCs w:val="17"/>
          <w:lang w:val="es-ES_tradnl"/>
        </w:rPr>
      </w:pPr>
      <w:del w:id="1882" w:author="Autho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delText>&lt;/xsd:enumeration&gt;</w:delText>
        </w:r>
      </w:del>
    </w:p>
    <w:p w14:paraId="71FF019B" w14:textId="77777777" w:rsidR="00C44003" w:rsidRPr="00317BB8" w:rsidRDefault="00C44003" w:rsidP="00C44003">
      <w:pPr>
        <w:autoSpaceDE w:val="0"/>
        <w:autoSpaceDN w:val="0"/>
        <w:adjustRightInd w:val="0"/>
        <w:rPr>
          <w:del w:id="1883" w:author="Author"/>
          <w:rFonts w:ascii="Courier New" w:hAnsi="Courier New" w:cs="Courier New"/>
          <w:color w:val="000000"/>
          <w:sz w:val="17"/>
          <w:szCs w:val="17"/>
          <w:lang w:val="es-ES_tradnl"/>
        </w:rPr>
      </w:pPr>
      <w:del w:id="1884" w:author="Author">
        <w:r w:rsidRPr="00317BB8">
          <w:rPr>
            <w:rFonts w:ascii="Courier New" w:hAnsi="Courier New" w:cs="Courier New"/>
            <w:color w:val="000000"/>
            <w:sz w:val="17"/>
            <w:szCs w:val="17"/>
            <w:lang w:val="es-ES_tradnl"/>
          </w:rPr>
          <w:tab/>
        </w:r>
        <w:r w:rsidRPr="00317BB8">
          <w:rPr>
            <w:rFonts w:ascii="Courier New" w:hAnsi="Courier New" w:cs="Courier New"/>
            <w:color w:val="000000"/>
            <w:sz w:val="17"/>
            <w:szCs w:val="17"/>
            <w:lang w:val="es-ES_tradnl"/>
          </w:rPr>
          <w:tab/>
          <w:delText>&lt;/xsd:restriction&gt;</w:delText>
        </w:r>
      </w:del>
    </w:p>
    <w:p w14:paraId="5EED90EA"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885" w:author="Author">
            <w:rPr>
              <w:rFonts w:ascii="Courier New" w:hAnsi="Courier New"/>
              <w:color w:val="000000"/>
            </w:rPr>
          </w:rPrChange>
        </w:rPr>
      </w:pPr>
      <w:del w:id="1886" w:author="Author">
        <w:r w:rsidRPr="00133664">
          <w:rPr>
            <w:rFonts w:ascii="Courier New" w:hAnsi="Courier New" w:cs="Courier New"/>
            <w:color w:val="000000"/>
            <w:sz w:val="17"/>
            <w:szCs w:val="17"/>
          </w:rPr>
          <w:tab/>
          <w:delText>&lt;/xsd:simpleType</w:delText>
        </w:r>
      </w:del>
      <w:r w:rsidRPr="00133664">
        <w:rPr>
          <w:rFonts w:ascii="Courier New" w:hAnsi="Courier New" w:cs="Courier New"/>
          <w:color w:val="0000FF"/>
          <w:sz w:val="17"/>
          <w:szCs w:val="17"/>
          <w:highlight w:val="white"/>
          <w:rPrChange w:id="1887" w:author="Author">
            <w:rPr>
              <w:rFonts w:ascii="Courier New" w:hAnsi="Courier New"/>
              <w:color w:val="000000"/>
            </w:rPr>
          </w:rPrChange>
        </w:rPr>
        <w:t>&gt;</w:t>
      </w:r>
    </w:p>
    <w:p w14:paraId="5ADD59B7"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888" w:author="Author">
            <w:rPr>
              <w:rFonts w:ascii="Courier New" w:hAnsi="Courier New"/>
              <w:color w:val="000000"/>
            </w:rPr>
          </w:rPrChange>
        </w:rPr>
      </w:pPr>
      <w:r w:rsidRPr="00133664">
        <w:rPr>
          <w:rFonts w:ascii="Courier New" w:hAnsi="Courier New" w:cs="Courier New"/>
          <w:color w:val="000000"/>
          <w:sz w:val="17"/>
          <w:szCs w:val="17"/>
          <w:highlight w:val="white"/>
          <w:rPrChange w:id="1889" w:author="Author">
            <w:rPr>
              <w:rFonts w:ascii="Courier New" w:hAnsi="Courier New"/>
              <w:color w:val="000000"/>
            </w:rPr>
          </w:rPrChange>
        </w:rPr>
        <w:tab/>
      </w:r>
      <w:r w:rsidRPr="00133664">
        <w:rPr>
          <w:rFonts w:ascii="Courier New" w:hAnsi="Courier New" w:cs="Courier New"/>
          <w:color w:val="0000FF"/>
          <w:sz w:val="17"/>
          <w:szCs w:val="17"/>
          <w:highlight w:val="white"/>
          <w:rPrChange w:id="1890" w:author="Author">
            <w:rPr>
              <w:rFonts w:ascii="Courier New" w:hAnsi="Courier New"/>
              <w:color w:val="0000FF"/>
            </w:rPr>
          </w:rPrChange>
        </w:rPr>
        <w:t>&lt;</w:t>
      </w:r>
      <w:r w:rsidRPr="00133664">
        <w:rPr>
          <w:rFonts w:ascii="Courier New" w:hAnsi="Courier New" w:cs="Courier New"/>
          <w:color w:val="800000"/>
          <w:sz w:val="17"/>
          <w:szCs w:val="17"/>
          <w:highlight w:val="white"/>
          <w:rPrChange w:id="1891" w:author="Author">
            <w:rPr>
              <w:rFonts w:ascii="Courier New" w:hAnsi="Courier New"/>
              <w:color w:val="800000"/>
            </w:rPr>
          </w:rPrChange>
        </w:rPr>
        <w:t>xsd:complexType</w:t>
      </w:r>
      <w:r w:rsidRPr="00133664">
        <w:rPr>
          <w:rFonts w:ascii="Courier New" w:hAnsi="Courier New" w:cs="Courier New"/>
          <w:color w:val="FF0000"/>
          <w:sz w:val="17"/>
          <w:szCs w:val="17"/>
          <w:highlight w:val="white"/>
          <w:rPrChange w:id="1892" w:author="Author">
            <w:rPr>
              <w:rFonts w:ascii="Courier New" w:hAnsi="Courier New"/>
              <w:color w:val="FF0000"/>
            </w:rPr>
          </w:rPrChange>
        </w:rPr>
        <w:t xml:space="preserve"> name</w:t>
      </w:r>
      <w:r w:rsidRPr="00133664">
        <w:rPr>
          <w:rFonts w:ascii="Courier New" w:hAnsi="Courier New" w:cs="Courier New"/>
          <w:color w:val="0000FF"/>
          <w:sz w:val="17"/>
          <w:szCs w:val="17"/>
          <w:highlight w:val="white"/>
          <w:rPrChange w:id="1893" w:author="Author">
            <w:rPr>
              <w:rFonts w:ascii="Courier New" w:hAnsi="Courier New"/>
              <w:color w:val="0000FF"/>
            </w:rPr>
          </w:rPrChange>
        </w:rPr>
        <w:t>="</w:t>
      </w:r>
      <w:r w:rsidRPr="00133664">
        <w:rPr>
          <w:rFonts w:ascii="Courier New" w:hAnsi="Courier New" w:cs="Courier New"/>
          <w:color w:val="000000"/>
          <w:sz w:val="17"/>
          <w:szCs w:val="17"/>
          <w:highlight w:val="white"/>
          <w:rPrChange w:id="1894" w:author="Author">
            <w:rPr>
              <w:rFonts w:ascii="Courier New" w:hAnsi="Courier New"/>
              <w:color w:val="000000"/>
            </w:rPr>
          </w:rPrChange>
        </w:rPr>
        <w:t>AuthorityFileEntryType</w:t>
      </w:r>
      <w:r w:rsidRPr="00133664">
        <w:rPr>
          <w:rFonts w:ascii="Courier New" w:hAnsi="Courier New" w:cs="Courier New"/>
          <w:color w:val="0000FF"/>
          <w:sz w:val="17"/>
          <w:szCs w:val="17"/>
          <w:highlight w:val="white"/>
          <w:rPrChange w:id="1895" w:author="Author">
            <w:rPr>
              <w:rFonts w:ascii="Courier New" w:hAnsi="Courier New"/>
              <w:color w:val="0000FF"/>
            </w:rPr>
          </w:rPrChange>
        </w:rPr>
        <w:t>"&gt;</w:t>
      </w:r>
    </w:p>
    <w:p w14:paraId="78C7B338"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1896" w:author="Author">
            <w:rPr>
              <w:rFonts w:ascii="Courier New" w:hAnsi="Courier New"/>
              <w:color w:val="000000"/>
            </w:rPr>
          </w:rPrChange>
        </w:rPr>
      </w:pPr>
      <w:r w:rsidRPr="00133664">
        <w:rPr>
          <w:rFonts w:ascii="Courier New" w:hAnsi="Courier New" w:cs="Courier New"/>
          <w:color w:val="000000"/>
          <w:sz w:val="17"/>
          <w:szCs w:val="17"/>
          <w:highlight w:val="white"/>
          <w:rPrChange w:id="1897" w:author="Author">
            <w:rPr>
              <w:rFonts w:ascii="Courier New" w:hAnsi="Courier New"/>
              <w:color w:val="000000"/>
            </w:rPr>
          </w:rPrChange>
        </w:rPr>
        <w:tab/>
      </w:r>
      <w:r w:rsidRPr="00133664">
        <w:rPr>
          <w:rFonts w:ascii="Courier New" w:hAnsi="Courier New" w:cs="Courier New"/>
          <w:color w:val="000000"/>
          <w:sz w:val="17"/>
          <w:szCs w:val="17"/>
          <w:highlight w:val="white"/>
          <w:rPrChange w:id="1898" w:author="Author">
            <w:rPr>
              <w:rFonts w:ascii="Courier New" w:hAnsi="Courier New"/>
              <w:color w:val="000000"/>
            </w:rPr>
          </w:rPrChange>
        </w:rPr>
        <w:tab/>
      </w:r>
      <w:r w:rsidRPr="00133664">
        <w:rPr>
          <w:rFonts w:ascii="Courier New" w:hAnsi="Courier New" w:cs="Courier New"/>
          <w:color w:val="0000FF"/>
          <w:sz w:val="17"/>
          <w:szCs w:val="17"/>
          <w:highlight w:val="white"/>
          <w:rPrChange w:id="1899" w:author="Author">
            <w:rPr>
              <w:rFonts w:ascii="Courier New" w:hAnsi="Courier New"/>
              <w:color w:val="0000FF"/>
            </w:rPr>
          </w:rPrChange>
        </w:rPr>
        <w:t>&lt;</w:t>
      </w:r>
      <w:r w:rsidRPr="00133664">
        <w:rPr>
          <w:rFonts w:ascii="Courier New" w:hAnsi="Courier New" w:cs="Courier New"/>
          <w:color w:val="800000"/>
          <w:sz w:val="17"/>
          <w:szCs w:val="17"/>
          <w:highlight w:val="white"/>
          <w:rPrChange w:id="1900" w:author="Author">
            <w:rPr>
              <w:rFonts w:ascii="Courier New" w:hAnsi="Courier New"/>
              <w:color w:val="800000"/>
            </w:rPr>
          </w:rPrChange>
        </w:rPr>
        <w:t>xsd:sequence</w:t>
      </w:r>
      <w:r w:rsidRPr="00133664">
        <w:rPr>
          <w:rFonts w:ascii="Courier New" w:hAnsi="Courier New" w:cs="Courier New"/>
          <w:color w:val="0000FF"/>
          <w:sz w:val="17"/>
          <w:szCs w:val="17"/>
          <w:highlight w:val="white"/>
          <w:rPrChange w:id="1901" w:author="Author">
            <w:rPr>
              <w:rFonts w:ascii="Courier New" w:hAnsi="Courier New"/>
              <w:color w:val="0000FF"/>
            </w:rPr>
          </w:rPrChange>
        </w:rPr>
        <w:t>&gt;</w:t>
      </w:r>
    </w:p>
    <w:p w14:paraId="2033613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lang w:val="fr-FR"/>
          <w:rPrChange w:id="1902" w:author="Author">
            <w:rPr>
              <w:rFonts w:ascii="Courier New" w:hAnsi="Courier New"/>
              <w:color w:val="000000"/>
              <w:lang w:val="fr-FR"/>
            </w:rPr>
          </w:rPrChange>
        </w:rPr>
      </w:pPr>
      <w:r w:rsidRPr="00133664">
        <w:rPr>
          <w:rFonts w:ascii="Courier New" w:hAnsi="Courier New" w:cs="Courier New"/>
          <w:color w:val="000000"/>
          <w:sz w:val="17"/>
          <w:szCs w:val="17"/>
          <w:highlight w:val="white"/>
          <w:rPrChange w:id="1903" w:author="Author">
            <w:rPr>
              <w:rFonts w:ascii="Courier New" w:hAnsi="Courier New"/>
              <w:color w:val="000000"/>
            </w:rPr>
          </w:rPrChange>
        </w:rPr>
        <w:tab/>
      </w:r>
      <w:r w:rsidRPr="00133664">
        <w:rPr>
          <w:rFonts w:ascii="Courier New" w:hAnsi="Courier New" w:cs="Courier New"/>
          <w:color w:val="000000"/>
          <w:sz w:val="17"/>
          <w:szCs w:val="17"/>
          <w:highlight w:val="white"/>
          <w:rPrChange w:id="1904" w:author="Author">
            <w:rPr>
              <w:rFonts w:ascii="Courier New" w:hAnsi="Courier New"/>
              <w:color w:val="000000"/>
            </w:rPr>
          </w:rPrChange>
        </w:rPr>
        <w:tab/>
      </w:r>
      <w:r w:rsidRPr="00133664">
        <w:rPr>
          <w:rFonts w:ascii="Courier New" w:hAnsi="Courier New" w:cs="Courier New"/>
          <w:color w:val="000000"/>
          <w:sz w:val="17"/>
          <w:szCs w:val="17"/>
          <w:highlight w:val="white"/>
          <w:rPrChange w:id="1905" w:author="Author">
            <w:rPr>
              <w:rFonts w:ascii="Courier New" w:hAnsi="Courier New"/>
              <w:color w:val="000000"/>
            </w:rPr>
          </w:rPrChange>
        </w:rPr>
        <w:tab/>
      </w:r>
      <w:r w:rsidRPr="00133664">
        <w:rPr>
          <w:rFonts w:ascii="Courier New" w:hAnsi="Courier New" w:cs="Courier New"/>
          <w:color w:val="0000FF"/>
          <w:sz w:val="17"/>
          <w:szCs w:val="17"/>
          <w:highlight w:val="white"/>
          <w:lang w:val="fr-FR"/>
          <w:rPrChange w:id="1906" w:author="Author">
            <w:rPr>
              <w:rFonts w:ascii="Courier New" w:hAnsi="Courier New"/>
              <w:color w:val="0000FF"/>
              <w:lang w:val="fr-FR"/>
            </w:rPr>
          </w:rPrChange>
        </w:rPr>
        <w:t>&lt;</w:t>
      </w:r>
      <w:r w:rsidRPr="00133664">
        <w:rPr>
          <w:rFonts w:ascii="Courier New" w:hAnsi="Courier New" w:cs="Courier New"/>
          <w:color w:val="800000"/>
          <w:sz w:val="17"/>
          <w:szCs w:val="17"/>
          <w:highlight w:val="white"/>
          <w:lang w:val="fr-FR"/>
          <w:rPrChange w:id="1907" w:author="Author">
            <w:rPr>
              <w:rFonts w:ascii="Courier New" w:hAnsi="Courier New"/>
              <w:color w:val="800000"/>
              <w:lang w:val="fr-FR"/>
            </w:rPr>
          </w:rPrChange>
        </w:rPr>
        <w:t>xsd:element</w:t>
      </w:r>
      <w:r w:rsidRPr="00133664">
        <w:rPr>
          <w:rFonts w:ascii="Courier New" w:hAnsi="Courier New" w:cs="Courier New"/>
          <w:color w:val="FF0000"/>
          <w:sz w:val="17"/>
          <w:szCs w:val="17"/>
          <w:highlight w:val="white"/>
          <w:lang w:val="fr-FR"/>
          <w:rPrChange w:id="1908" w:author="Author">
            <w:rPr>
              <w:rFonts w:ascii="Courier New" w:hAnsi="Courier New"/>
              <w:color w:val="FF0000"/>
              <w:lang w:val="fr-FR"/>
            </w:rPr>
          </w:rPrChange>
        </w:rPr>
        <w:t xml:space="preserve"> ref</w:t>
      </w:r>
      <w:r w:rsidRPr="00133664">
        <w:rPr>
          <w:rFonts w:ascii="Courier New" w:hAnsi="Courier New" w:cs="Courier New"/>
          <w:color w:val="0000FF"/>
          <w:sz w:val="17"/>
          <w:szCs w:val="17"/>
          <w:highlight w:val="white"/>
          <w:lang w:val="fr-FR"/>
          <w:rPrChange w:id="1909" w:author="Author">
            <w:rPr>
              <w:rFonts w:ascii="Courier New" w:hAnsi="Courier New"/>
              <w:color w:val="0000FF"/>
              <w:lang w:val="fr-FR"/>
            </w:rPr>
          </w:rPrChange>
        </w:rPr>
        <w:t>="</w:t>
      </w:r>
      <w:r w:rsidRPr="00133664">
        <w:rPr>
          <w:rFonts w:ascii="Courier New" w:hAnsi="Courier New" w:cs="Courier New"/>
          <w:color w:val="000000"/>
          <w:sz w:val="17"/>
          <w:szCs w:val="17"/>
          <w:highlight w:val="white"/>
          <w:lang w:val="fr-FR"/>
          <w:rPrChange w:id="1910" w:author="Author">
            <w:rPr>
              <w:rFonts w:ascii="Courier New" w:hAnsi="Courier New"/>
              <w:color w:val="000000"/>
              <w:lang w:val="fr-FR"/>
            </w:rPr>
          </w:rPrChange>
        </w:rPr>
        <w:t>pat:PatentPublicationIdentification</w:t>
      </w:r>
      <w:r w:rsidRPr="00133664">
        <w:rPr>
          <w:rFonts w:ascii="Courier New" w:hAnsi="Courier New" w:cs="Courier New"/>
          <w:color w:val="0000FF"/>
          <w:sz w:val="17"/>
          <w:szCs w:val="17"/>
          <w:highlight w:val="white"/>
          <w:lang w:val="fr-FR"/>
          <w:rPrChange w:id="1911" w:author="Author">
            <w:rPr>
              <w:rFonts w:ascii="Courier New" w:hAnsi="Courier New"/>
              <w:color w:val="0000FF"/>
              <w:lang w:val="fr-FR"/>
            </w:rPr>
          </w:rPrChange>
        </w:rPr>
        <w:t>"/&gt;</w:t>
      </w:r>
    </w:p>
    <w:p w14:paraId="6E24FD7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lang w:val="fr-FR"/>
          <w:rPrChange w:id="1912" w:author="Author">
            <w:rPr>
              <w:rFonts w:ascii="Courier New" w:hAnsi="Courier New"/>
              <w:color w:val="000000"/>
              <w:lang w:val="fr-FR"/>
            </w:rPr>
          </w:rPrChange>
        </w:rPr>
      </w:pPr>
      <w:r w:rsidRPr="00133664">
        <w:rPr>
          <w:rFonts w:ascii="Courier New" w:hAnsi="Courier New" w:cs="Courier New"/>
          <w:color w:val="000000"/>
          <w:sz w:val="17"/>
          <w:szCs w:val="17"/>
          <w:highlight w:val="white"/>
          <w:lang w:val="fr-FR"/>
          <w:rPrChange w:id="1913" w:author="Author">
            <w:rPr>
              <w:rFonts w:ascii="Courier New" w:hAnsi="Courier New"/>
              <w:color w:val="000000"/>
              <w:lang w:val="fr-FR"/>
            </w:rPr>
          </w:rPrChange>
        </w:rPr>
        <w:tab/>
      </w:r>
      <w:r w:rsidRPr="00133664">
        <w:rPr>
          <w:rFonts w:ascii="Courier New" w:hAnsi="Courier New" w:cs="Courier New"/>
          <w:color w:val="000000"/>
          <w:sz w:val="17"/>
          <w:szCs w:val="17"/>
          <w:highlight w:val="white"/>
          <w:lang w:val="fr-FR"/>
          <w:rPrChange w:id="1914" w:author="Author">
            <w:rPr>
              <w:rFonts w:ascii="Courier New" w:hAnsi="Courier New"/>
              <w:color w:val="000000"/>
              <w:lang w:val="fr-FR"/>
            </w:rPr>
          </w:rPrChange>
        </w:rPr>
        <w:tab/>
      </w:r>
      <w:r w:rsidRPr="00133664">
        <w:rPr>
          <w:rFonts w:ascii="Courier New" w:hAnsi="Courier New" w:cs="Courier New"/>
          <w:color w:val="000000"/>
          <w:sz w:val="17"/>
          <w:szCs w:val="17"/>
          <w:highlight w:val="white"/>
          <w:lang w:val="fr-FR"/>
          <w:rPrChange w:id="1915" w:author="Author">
            <w:rPr>
              <w:rFonts w:ascii="Courier New" w:hAnsi="Courier New"/>
              <w:color w:val="000000"/>
              <w:lang w:val="fr-FR"/>
            </w:rPr>
          </w:rPrChange>
        </w:rPr>
        <w:tab/>
      </w:r>
      <w:r w:rsidRPr="00133664">
        <w:rPr>
          <w:rFonts w:ascii="Courier New" w:hAnsi="Courier New" w:cs="Courier New"/>
          <w:color w:val="0000FF"/>
          <w:sz w:val="17"/>
          <w:szCs w:val="17"/>
          <w:highlight w:val="white"/>
          <w:lang w:val="fr-FR"/>
          <w:rPrChange w:id="1916" w:author="Author">
            <w:rPr>
              <w:rFonts w:ascii="Courier New" w:hAnsi="Courier New"/>
              <w:color w:val="0000FF"/>
              <w:lang w:val="fr-FR"/>
            </w:rPr>
          </w:rPrChange>
        </w:rPr>
        <w:t>&lt;</w:t>
      </w:r>
      <w:r w:rsidRPr="00133664">
        <w:rPr>
          <w:rFonts w:ascii="Courier New" w:hAnsi="Courier New" w:cs="Courier New"/>
          <w:color w:val="800000"/>
          <w:sz w:val="17"/>
          <w:szCs w:val="17"/>
          <w:highlight w:val="white"/>
          <w:lang w:val="fr-FR"/>
          <w:rPrChange w:id="1917" w:author="Author">
            <w:rPr>
              <w:rFonts w:ascii="Courier New" w:hAnsi="Courier New"/>
              <w:color w:val="800000"/>
              <w:lang w:val="fr-FR"/>
            </w:rPr>
          </w:rPrChange>
        </w:rPr>
        <w:t>xsd:element</w:t>
      </w:r>
      <w:r w:rsidRPr="00133664">
        <w:rPr>
          <w:rFonts w:ascii="Courier New" w:hAnsi="Courier New" w:cs="Courier New"/>
          <w:color w:val="FF0000"/>
          <w:sz w:val="17"/>
          <w:szCs w:val="17"/>
          <w:highlight w:val="white"/>
          <w:lang w:val="fr-FR"/>
          <w:rPrChange w:id="1918" w:author="Author">
            <w:rPr>
              <w:rFonts w:ascii="Courier New" w:hAnsi="Courier New"/>
              <w:color w:val="FF0000"/>
              <w:lang w:val="fr-FR"/>
            </w:rPr>
          </w:rPrChange>
        </w:rPr>
        <w:t xml:space="preserve"> ref</w:t>
      </w:r>
      <w:r w:rsidRPr="00133664">
        <w:rPr>
          <w:rFonts w:ascii="Courier New" w:hAnsi="Courier New" w:cs="Courier New"/>
          <w:color w:val="0000FF"/>
          <w:sz w:val="17"/>
          <w:szCs w:val="17"/>
          <w:highlight w:val="white"/>
          <w:lang w:val="fr-FR"/>
          <w:rPrChange w:id="1919" w:author="Author">
            <w:rPr>
              <w:rFonts w:ascii="Courier New" w:hAnsi="Courier New"/>
              <w:color w:val="0000FF"/>
              <w:lang w:val="fr-FR"/>
            </w:rPr>
          </w:rPrChange>
        </w:rPr>
        <w:t>="</w:t>
      </w:r>
      <w:r w:rsidRPr="00133664">
        <w:rPr>
          <w:rFonts w:ascii="Courier New" w:hAnsi="Courier New" w:cs="Courier New"/>
          <w:color w:val="000000"/>
          <w:sz w:val="17"/>
          <w:szCs w:val="17"/>
          <w:highlight w:val="white"/>
          <w:lang w:val="fr-FR"/>
          <w:rPrChange w:id="1920" w:author="Author">
            <w:rPr>
              <w:rFonts w:ascii="Courier New" w:hAnsi="Courier New"/>
              <w:color w:val="000000"/>
              <w:lang w:val="fr-FR"/>
            </w:rPr>
          </w:rPrChange>
        </w:rPr>
        <w:t>afp:ExceptionCode</w:t>
      </w:r>
      <w:r w:rsidRPr="00133664">
        <w:rPr>
          <w:rFonts w:ascii="Courier New" w:hAnsi="Courier New" w:cs="Courier New"/>
          <w:color w:val="0000FF"/>
          <w:sz w:val="17"/>
          <w:szCs w:val="17"/>
          <w:highlight w:val="white"/>
          <w:lang w:val="fr-FR"/>
          <w:rPrChange w:id="1921" w:author="Author">
            <w:rPr>
              <w:rFonts w:ascii="Courier New" w:hAnsi="Courier New"/>
              <w:color w:val="0000FF"/>
              <w:lang w:val="fr-FR"/>
            </w:rPr>
          </w:rPrChange>
        </w:rPr>
        <w:t>"</w:t>
      </w:r>
      <w:r w:rsidRPr="00133664">
        <w:rPr>
          <w:rFonts w:ascii="Courier New" w:hAnsi="Courier New" w:cs="Courier New"/>
          <w:color w:val="FF0000"/>
          <w:sz w:val="17"/>
          <w:szCs w:val="17"/>
          <w:highlight w:val="white"/>
          <w:lang w:val="fr-FR"/>
          <w:rPrChange w:id="1922" w:author="Author">
            <w:rPr>
              <w:rFonts w:ascii="Courier New" w:hAnsi="Courier New"/>
              <w:color w:val="FF0000"/>
              <w:lang w:val="fr-FR"/>
            </w:rPr>
          </w:rPrChange>
        </w:rPr>
        <w:t xml:space="preserve"> minOccurs</w:t>
      </w:r>
      <w:r w:rsidRPr="00133664">
        <w:rPr>
          <w:rFonts w:ascii="Courier New" w:hAnsi="Courier New" w:cs="Courier New"/>
          <w:color w:val="0000FF"/>
          <w:sz w:val="17"/>
          <w:szCs w:val="17"/>
          <w:highlight w:val="white"/>
          <w:lang w:val="fr-FR"/>
          <w:rPrChange w:id="1923" w:author="Author">
            <w:rPr>
              <w:rFonts w:ascii="Courier New" w:hAnsi="Courier New"/>
              <w:color w:val="0000FF"/>
              <w:lang w:val="fr-FR"/>
            </w:rPr>
          </w:rPrChange>
        </w:rPr>
        <w:t>="</w:t>
      </w:r>
      <w:r w:rsidRPr="00133664">
        <w:rPr>
          <w:rFonts w:ascii="Courier New" w:hAnsi="Courier New" w:cs="Courier New"/>
          <w:color w:val="000000"/>
          <w:sz w:val="17"/>
          <w:szCs w:val="17"/>
          <w:highlight w:val="white"/>
          <w:lang w:val="fr-FR"/>
          <w:rPrChange w:id="1924" w:author="Author">
            <w:rPr>
              <w:rFonts w:ascii="Courier New" w:hAnsi="Courier New"/>
              <w:color w:val="000000"/>
              <w:lang w:val="fr-FR"/>
            </w:rPr>
          </w:rPrChange>
        </w:rPr>
        <w:t>0</w:t>
      </w:r>
      <w:r w:rsidRPr="00133664">
        <w:rPr>
          <w:rFonts w:ascii="Courier New" w:hAnsi="Courier New" w:cs="Courier New"/>
          <w:color w:val="0000FF"/>
          <w:sz w:val="17"/>
          <w:szCs w:val="17"/>
          <w:highlight w:val="white"/>
          <w:lang w:val="fr-FR"/>
          <w:rPrChange w:id="1925" w:author="Author">
            <w:rPr>
              <w:rFonts w:ascii="Courier New" w:hAnsi="Courier New"/>
              <w:color w:val="0000FF"/>
              <w:lang w:val="fr-FR"/>
            </w:rPr>
          </w:rPrChange>
        </w:rPr>
        <w:t>"/&gt;</w:t>
      </w:r>
    </w:p>
    <w:p w14:paraId="1C1C24C2" w14:textId="77777777" w:rsidR="00C44003" w:rsidRPr="00133664" w:rsidRDefault="00C44003">
      <w:pPr>
        <w:autoSpaceDE w:val="0"/>
        <w:autoSpaceDN w:val="0"/>
        <w:adjustRightInd w:val="0"/>
        <w:ind w:left="1440" w:firstLine="720"/>
        <w:rPr>
          <w:rFonts w:ascii="Courier New" w:hAnsi="Courier New" w:cs="Courier New"/>
          <w:color w:val="000000"/>
          <w:sz w:val="17"/>
          <w:szCs w:val="17"/>
          <w:highlight w:val="white"/>
          <w:lang w:val="fr-FR"/>
          <w:rPrChange w:id="1926" w:author="Author">
            <w:rPr>
              <w:rFonts w:ascii="Courier New" w:hAnsi="Courier New"/>
              <w:color w:val="000000"/>
              <w:lang w:val="fr-FR"/>
            </w:rPr>
          </w:rPrChange>
        </w:rPr>
        <w:pPrChange w:id="1927" w:author="Author">
          <w:pPr>
            <w:autoSpaceDE w:val="0"/>
            <w:autoSpaceDN w:val="0"/>
            <w:adjustRightInd w:val="0"/>
          </w:pPr>
        </w:pPrChange>
      </w:pPr>
      <w:r w:rsidRPr="00133664">
        <w:rPr>
          <w:rFonts w:ascii="Courier New" w:hAnsi="Courier New" w:cs="Courier New"/>
          <w:color w:val="000000"/>
          <w:sz w:val="17"/>
          <w:szCs w:val="17"/>
          <w:highlight w:val="white"/>
          <w:lang w:val="fr-FR"/>
          <w:rPrChange w:id="1928" w:author="Author">
            <w:rPr>
              <w:rFonts w:ascii="Courier New" w:hAnsi="Courier New"/>
              <w:color w:val="000000"/>
              <w:lang w:val="fr-FR"/>
            </w:rPr>
          </w:rPrChange>
        </w:rPr>
        <w:tab/>
      </w:r>
      <w:r w:rsidRPr="00133664">
        <w:rPr>
          <w:rFonts w:ascii="Courier New" w:hAnsi="Courier New" w:cs="Courier New"/>
          <w:color w:val="000000"/>
          <w:sz w:val="17"/>
          <w:szCs w:val="17"/>
          <w:highlight w:val="white"/>
          <w:lang w:val="fr-FR"/>
          <w:rPrChange w:id="1929" w:author="Author">
            <w:rPr>
              <w:rFonts w:ascii="Courier New" w:hAnsi="Courier New"/>
              <w:color w:val="000000"/>
              <w:lang w:val="fr-FR"/>
            </w:rPr>
          </w:rPrChange>
        </w:rPr>
        <w:tab/>
      </w:r>
      <w:r w:rsidRPr="00133664">
        <w:rPr>
          <w:rFonts w:ascii="Courier New" w:hAnsi="Courier New" w:cs="Courier New"/>
          <w:color w:val="000000"/>
          <w:sz w:val="17"/>
          <w:szCs w:val="17"/>
          <w:highlight w:val="white"/>
          <w:lang w:val="fr-FR"/>
          <w:rPrChange w:id="1930" w:author="Author">
            <w:rPr>
              <w:rFonts w:ascii="Courier New" w:hAnsi="Courier New"/>
              <w:color w:val="000000"/>
              <w:lang w:val="fr-FR"/>
            </w:rPr>
          </w:rPrChange>
        </w:rPr>
        <w:tab/>
      </w:r>
      <w:r w:rsidRPr="00133664">
        <w:rPr>
          <w:rFonts w:ascii="Courier New" w:hAnsi="Courier New" w:cs="Courier New"/>
          <w:color w:val="0000FF"/>
          <w:sz w:val="17"/>
          <w:szCs w:val="17"/>
          <w:highlight w:val="white"/>
          <w:lang w:val="fr-FR"/>
          <w:rPrChange w:id="1931" w:author="Author">
            <w:rPr>
              <w:rFonts w:ascii="Courier New" w:hAnsi="Courier New"/>
              <w:color w:val="0000FF"/>
              <w:lang w:val="fr-FR"/>
            </w:rPr>
          </w:rPrChange>
        </w:rPr>
        <w:t>&lt;</w:t>
      </w:r>
      <w:r w:rsidRPr="00133664">
        <w:rPr>
          <w:rFonts w:ascii="Courier New" w:hAnsi="Courier New" w:cs="Courier New"/>
          <w:color w:val="800000"/>
          <w:sz w:val="17"/>
          <w:szCs w:val="17"/>
          <w:highlight w:val="white"/>
          <w:lang w:val="fr-FR"/>
          <w:rPrChange w:id="1932" w:author="Author">
            <w:rPr>
              <w:rFonts w:ascii="Courier New" w:hAnsi="Courier New"/>
              <w:color w:val="800000"/>
              <w:lang w:val="fr-FR"/>
            </w:rPr>
          </w:rPrChange>
        </w:rPr>
        <w:t>xsd:element</w:t>
      </w:r>
      <w:r w:rsidRPr="00133664">
        <w:rPr>
          <w:rFonts w:ascii="Courier New" w:hAnsi="Courier New" w:cs="Courier New"/>
          <w:color w:val="FF0000"/>
          <w:sz w:val="17"/>
          <w:szCs w:val="17"/>
          <w:highlight w:val="white"/>
          <w:lang w:val="fr-FR"/>
          <w:rPrChange w:id="1933" w:author="Author">
            <w:rPr>
              <w:rFonts w:ascii="Courier New" w:hAnsi="Courier New"/>
              <w:color w:val="FF0000"/>
              <w:lang w:val="fr-FR"/>
            </w:rPr>
          </w:rPrChange>
        </w:rPr>
        <w:t xml:space="preserve"> ref</w:t>
      </w:r>
      <w:r w:rsidRPr="00133664">
        <w:rPr>
          <w:rFonts w:ascii="Courier New" w:hAnsi="Courier New" w:cs="Courier New"/>
          <w:color w:val="0000FF"/>
          <w:sz w:val="17"/>
          <w:szCs w:val="17"/>
          <w:highlight w:val="white"/>
          <w:lang w:val="fr-FR"/>
          <w:rPrChange w:id="1934" w:author="Author">
            <w:rPr>
              <w:rFonts w:ascii="Courier New" w:hAnsi="Courier New"/>
              <w:color w:val="0000FF"/>
              <w:lang w:val="fr-FR"/>
            </w:rPr>
          </w:rPrChange>
        </w:rPr>
        <w:t>="</w:t>
      </w:r>
      <w:r w:rsidRPr="00133664">
        <w:rPr>
          <w:rFonts w:ascii="Courier New" w:hAnsi="Courier New" w:cs="Courier New"/>
          <w:color w:val="000000"/>
          <w:sz w:val="17"/>
          <w:szCs w:val="17"/>
          <w:highlight w:val="white"/>
          <w:lang w:val="fr-FR"/>
          <w:rPrChange w:id="1935" w:author="Author">
            <w:rPr>
              <w:rFonts w:ascii="Courier New" w:hAnsi="Courier New"/>
              <w:color w:val="000000"/>
              <w:lang w:val="fr-FR"/>
            </w:rPr>
          </w:rPrChange>
        </w:rPr>
        <w:t>pat:ApplicationIdentification</w:t>
      </w:r>
      <w:r w:rsidRPr="00133664">
        <w:rPr>
          <w:rFonts w:ascii="Courier New" w:hAnsi="Courier New" w:cs="Courier New"/>
          <w:color w:val="0000FF"/>
          <w:sz w:val="17"/>
          <w:szCs w:val="17"/>
          <w:highlight w:val="white"/>
          <w:lang w:val="fr-FR"/>
          <w:rPrChange w:id="1936" w:author="Author">
            <w:rPr>
              <w:rFonts w:ascii="Courier New" w:hAnsi="Courier New"/>
              <w:color w:val="0000FF"/>
              <w:lang w:val="fr-FR"/>
            </w:rPr>
          </w:rPrChange>
        </w:rPr>
        <w:t>"</w:t>
      </w:r>
      <w:r w:rsidRPr="00133664">
        <w:rPr>
          <w:rFonts w:ascii="Courier New" w:hAnsi="Courier New" w:cs="Courier New"/>
          <w:color w:val="FF0000"/>
          <w:sz w:val="17"/>
          <w:szCs w:val="17"/>
          <w:highlight w:val="white"/>
          <w:lang w:val="fr-FR"/>
          <w:rPrChange w:id="1937" w:author="Author">
            <w:rPr>
              <w:rFonts w:ascii="Courier New" w:hAnsi="Courier New"/>
              <w:color w:val="FF0000"/>
              <w:lang w:val="fr-FR"/>
            </w:rPr>
          </w:rPrChange>
        </w:rPr>
        <w:t xml:space="preserve"> minOccurs</w:t>
      </w:r>
      <w:r w:rsidRPr="00133664">
        <w:rPr>
          <w:rFonts w:ascii="Courier New" w:hAnsi="Courier New" w:cs="Courier New"/>
          <w:color w:val="0000FF"/>
          <w:sz w:val="17"/>
          <w:szCs w:val="17"/>
          <w:highlight w:val="white"/>
          <w:lang w:val="fr-FR"/>
          <w:rPrChange w:id="1938" w:author="Author">
            <w:rPr>
              <w:rFonts w:ascii="Courier New" w:hAnsi="Courier New"/>
              <w:color w:val="0000FF"/>
              <w:lang w:val="fr-FR"/>
            </w:rPr>
          </w:rPrChange>
        </w:rPr>
        <w:t>="</w:t>
      </w:r>
      <w:r w:rsidRPr="00133664">
        <w:rPr>
          <w:rFonts w:ascii="Courier New" w:hAnsi="Courier New" w:cs="Courier New"/>
          <w:color w:val="000000"/>
          <w:sz w:val="17"/>
          <w:szCs w:val="17"/>
          <w:highlight w:val="white"/>
          <w:lang w:val="fr-FR"/>
          <w:rPrChange w:id="1939" w:author="Author">
            <w:rPr>
              <w:rFonts w:ascii="Courier New" w:hAnsi="Courier New"/>
              <w:color w:val="000000"/>
              <w:lang w:val="fr-FR"/>
            </w:rPr>
          </w:rPrChange>
        </w:rPr>
        <w:t>0</w:t>
      </w:r>
      <w:r w:rsidRPr="00133664">
        <w:rPr>
          <w:rFonts w:ascii="Courier New" w:hAnsi="Courier New" w:cs="Courier New"/>
          <w:color w:val="0000FF"/>
          <w:sz w:val="17"/>
          <w:szCs w:val="17"/>
          <w:highlight w:val="white"/>
          <w:lang w:val="fr-FR"/>
          <w:rPrChange w:id="1940" w:author="Author">
            <w:rPr>
              <w:rFonts w:ascii="Courier New" w:hAnsi="Courier New"/>
              <w:color w:val="0000FF"/>
              <w:lang w:val="fr-FR"/>
            </w:rPr>
          </w:rPrChange>
        </w:rPr>
        <w:t>"/&gt;</w:t>
      </w:r>
    </w:p>
    <w:p w14:paraId="7EBAE33D"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lang w:val="fr-FR"/>
          <w:rPrChange w:id="1941" w:author="Author">
            <w:rPr>
              <w:rFonts w:ascii="Courier New" w:hAnsi="Courier New"/>
              <w:color w:val="000000"/>
              <w:lang w:val="fr-FR"/>
            </w:rPr>
          </w:rPrChange>
        </w:rPr>
      </w:pPr>
      <w:r w:rsidRPr="00133664">
        <w:rPr>
          <w:rFonts w:ascii="Courier New" w:hAnsi="Courier New" w:cs="Courier New"/>
          <w:color w:val="000000"/>
          <w:sz w:val="17"/>
          <w:szCs w:val="17"/>
          <w:highlight w:val="white"/>
          <w:lang w:val="fr-FR"/>
          <w:rPrChange w:id="1942" w:author="Author">
            <w:rPr>
              <w:rFonts w:ascii="Courier New" w:hAnsi="Courier New"/>
              <w:color w:val="000000"/>
              <w:lang w:val="fr-FR"/>
            </w:rPr>
          </w:rPrChange>
        </w:rPr>
        <w:tab/>
      </w:r>
      <w:r w:rsidRPr="00133664">
        <w:rPr>
          <w:rFonts w:ascii="Courier New" w:hAnsi="Courier New" w:cs="Courier New"/>
          <w:color w:val="000000"/>
          <w:sz w:val="17"/>
          <w:szCs w:val="17"/>
          <w:highlight w:val="white"/>
          <w:lang w:val="fr-FR"/>
          <w:rPrChange w:id="1943" w:author="Author">
            <w:rPr>
              <w:rFonts w:ascii="Courier New" w:hAnsi="Courier New"/>
              <w:color w:val="000000"/>
              <w:lang w:val="fr-FR"/>
            </w:rPr>
          </w:rPrChange>
        </w:rPr>
        <w:tab/>
      </w:r>
      <w:r w:rsidRPr="00133664">
        <w:rPr>
          <w:rFonts w:ascii="Courier New" w:hAnsi="Courier New" w:cs="Courier New"/>
          <w:color w:val="000000"/>
          <w:sz w:val="17"/>
          <w:szCs w:val="17"/>
          <w:highlight w:val="white"/>
          <w:lang w:val="fr-FR"/>
          <w:rPrChange w:id="1944" w:author="Author">
            <w:rPr>
              <w:rFonts w:ascii="Courier New" w:hAnsi="Courier New"/>
              <w:color w:val="000000"/>
              <w:lang w:val="fr-FR"/>
            </w:rPr>
          </w:rPrChange>
        </w:rPr>
        <w:tab/>
      </w:r>
      <w:r w:rsidRPr="00133664">
        <w:rPr>
          <w:rFonts w:ascii="Courier New" w:hAnsi="Courier New" w:cs="Courier New"/>
          <w:color w:val="0000FF"/>
          <w:sz w:val="17"/>
          <w:szCs w:val="17"/>
          <w:highlight w:val="white"/>
          <w:lang w:val="fr-FR"/>
          <w:rPrChange w:id="1945" w:author="Author">
            <w:rPr>
              <w:rFonts w:ascii="Courier New" w:hAnsi="Courier New"/>
              <w:color w:val="0000FF"/>
              <w:lang w:val="fr-FR"/>
            </w:rPr>
          </w:rPrChange>
        </w:rPr>
        <w:t>&lt;</w:t>
      </w:r>
      <w:r w:rsidRPr="00133664">
        <w:rPr>
          <w:rFonts w:ascii="Courier New" w:hAnsi="Courier New" w:cs="Courier New"/>
          <w:color w:val="800000"/>
          <w:sz w:val="17"/>
          <w:szCs w:val="17"/>
          <w:highlight w:val="white"/>
          <w:lang w:val="fr-FR"/>
          <w:rPrChange w:id="1946" w:author="Author">
            <w:rPr>
              <w:rFonts w:ascii="Courier New" w:hAnsi="Courier New"/>
              <w:color w:val="800000"/>
              <w:lang w:val="fr-FR"/>
            </w:rPr>
          </w:rPrChange>
        </w:rPr>
        <w:t>xsd:element</w:t>
      </w:r>
      <w:r w:rsidRPr="00133664">
        <w:rPr>
          <w:rFonts w:ascii="Courier New" w:hAnsi="Courier New" w:cs="Courier New"/>
          <w:color w:val="FF0000"/>
          <w:sz w:val="17"/>
          <w:szCs w:val="17"/>
          <w:highlight w:val="white"/>
          <w:lang w:val="fr-FR"/>
          <w:rPrChange w:id="1947" w:author="Author">
            <w:rPr>
              <w:rFonts w:ascii="Courier New" w:hAnsi="Courier New"/>
              <w:color w:val="FF0000"/>
              <w:lang w:val="fr-FR"/>
            </w:rPr>
          </w:rPrChange>
        </w:rPr>
        <w:t xml:space="preserve"> ref</w:t>
      </w:r>
      <w:r w:rsidRPr="00133664">
        <w:rPr>
          <w:rFonts w:ascii="Courier New" w:hAnsi="Courier New" w:cs="Courier New"/>
          <w:color w:val="0000FF"/>
          <w:sz w:val="17"/>
          <w:szCs w:val="17"/>
          <w:highlight w:val="white"/>
          <w:lang w:val="fr-FR"/>
          <w:rPrChange w:id="1948" w:author="Author">
            <w:rPr>
              <w:rFonts w:ascii="Courier New" w:hAnsi="Courier New"/>
              <w:color w:val="0000FF"/>
              <w:lang w:val="fr-FR"/>
            </w:rPr>
          </w:rPrChange>
        </w:rPr>
        <w:t>="</w:t>
      </w:r>
      <w:r w:rsidRPr="00133664">
        <w:rPr>
          <w:rFonts w:ascii="Courier New" w:hAnsi="Courier New" w:cs="Courier New"/>
          <w:color w:val="000000"/>
          <w:sz w:val="17"/>
          <w:szCs w:val="17"/>
          <w:lang w:val="fr-FR"/>
        </w:rPr>
        <w:t>pat</w:t>
      </w:r>
      <w:r w:rsidRPr="00133664">
        <w:rPr>
          <w:rFonts w:ascii="Courier New" w:hAnsi="Courier New" w:cs="Courier New"/>
          <w:color w:val="000000"/>
          <w:sz w:val="17"/>
          <w:szCs w:val="17"/>
          <w:highlight w:val="white"/>
          <w:lang w:val="fr-FR"/>
          <w:rPrChange w:id="1949" w:author="Author">
            <w:rPr>
              <w:rFonts w:ascii="Consolas" w:hAnsi="Consolas" w:cs="Consolas"/>
              <w:color w:val="000000"/>
              <w:szCs w:val="17"/>
              <w:highlight w:val="white"/>
              <w:lang w:val="fr-FR"/>
            </w:rPr>
          </w:rPrChange>
        </w:rPr>
        <w:t>afp</w:t>
      </w:r>
      <w:r w:rsidRPr="00133664">
        <w:rPr>
          <w:rFonts w:ascii="Courier New" w:hAnsi="Courier New" w:cs="Courier New"/>
          <w:color w:val="000000"/>
          <w:sz w:val="17"/>
          <w:szCs w:val="17"/>
          <w:highlight w:val="white"/>
          <w:lang w:val="fr-FR"/>
          <w:rPrChange w:id="1950" w:author="Author">
            <w:rPr>
              <w:rFonts w:ascii="Courier New" w:hAnsi="Courier New"/>
              <w:color w:val="000000"/>
              <w:lang w:val="fr-FR"/>
            </w:rPr>
          </w:rPrChange>
        </w:rPr>
        <w:t>:PriorityApplicationIdentificationBag</w:t>
      </w:r>
      <w:r w:rsidRPr="00133664">
        <w:rPr>
          <w:rFonts w:ascii="Courier New" w:hAnsi="Courier New" w:cs="Courier New"/>
          <w:color w:val="0000FF"/>
          <w:sz w:val="17"/>
          <w:szCs w:val="17"/>
          <w:highlight w:val="white"/>
          <w:lang w:val="fr-FR"/>
          <w:rPrChange w:id="1951" w:author="Author">
            <w:rPr>
              <w:rFonts w:ascii="Courier New" w:hAnsi="Courier New"/>
              <w:color w:val="0000FF"/>
              <w:lang w:val="fr-FR"/>
            </w:rPr>
          </w:rPrChange>
        </w:rPr>
        <w:t>"</w:t>
      </w:r>
      <w:r w:rsidRPr="00133664">
        <w:rPr>
          <w:rFonts w:ascii="Courier New" w:hAnsi="Courier New" w:cs="Courier New"/>
          <w:color w:val="FF0000"/>
          <w:sz w:val="17"/>
          <w:szCs w:val="17"/>
          <w:highlight w:val="white"/>
          <w:lang w:val="fr-FR"/>
          <w:rPrChange w:id="1952" w:author="Author">
            <w:rPr>
              <w:rFonts w:ascii="Courier New" w:hAnsi="Courier New"/>
              <w:color w:val="FF0000"/>
              <w:lang w:val="fr-FR"/>
            </w:rPr>
          </w:rPrChange>
        </w:rPr>
        <w:t xml:space="preserve"> minOccurs</w:t>
      </w:r>
      <w:r w:rsidRPr="00133664">
        <w:rPr>
          <w:rFonts w:ascii="Courier New" w:hAnsi="Courier New" w:cs="Courier New"/>
          <w:color w:val="0000FF"/>
          <w:sz w:val="17"/>
          <w:szCs w:val="17"/>
          <w:highlight w:val="white"/>
          <w:lang w:val="fr-FR"/>
          <w:rPrChange w:id="1953" w:author="Author">
            <w:rPr>
              <w:rFonts w:ascii="Courier New" w:hAnsi="Courier New"/>
              <w:color w:val="0000FF"/>
              <w:lang w:val="fr-FR"/>
            </w:rPr>
          </w:rPrChange>
        </w:rPr>
        <w:t>="</w:t>
      </w:r>
      <w:r w:rsidRPr="00133664">
        <w:rPr>
          <w:rFonts w:ascii="Courier New" w:hAnsi="Courier New" w:cs="Courier New"/>
          <w:color w:val="000000"/>
          <w:sz w:val="17"/>
          <w:szCs w:val="17"/>
          <w:highlight w:val="white"/>
          <w:lang w:val="fr-FR"/>
          <w:rPrChange w:id="1954" w:author="Author">
            <w:rPr>
              <w:rFonts w:ascii="Courier New" w:hAnsi="Courier New"/>
              <w:color w:val="000000"/>
              <w:lang w:val="fr-FR"/>
            </w:rPr>
          </w:rPrChange>
        </w:rPr>
        <w:t>0</w:t>
      </w:r>
      <w:r w:rsidRPr="00133664">
        <w:rPr>
          <w:rFonts w:ascii="Courier New" w:hAnsi="Courier New" w:cs="Courier New"/>
          <w:color w:val="0000FF"/>
          <w:sz w:val="17"/>
          <w:szCs w:val="17"/>
          <w:highlight w:val="white"/>
          <w:lang w:val="fr-FR"/>
          <w:rPrChange w:id="1955" w:author="Author">
            <w:rPr>
              <w:rFonts w:ascii="Courier New" w:hAnsi="Courier New"/>
              <w:color w:val="0000FF"/>
              <w:lang w:val="fr-FR"/>
            </w:rPr>
          </w:rPrChange>
        </w:rPr>
        <w:t>"/&gt;</w:t>
      </w:r>
    </w:p>
    <w:p w14:paraId="62ACA746"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lang w:val="fr-FR"/>
          <w:rPrChange w:id="1956" w:author="Author">
            <w:rPr>
              <w:rFonts w:ascii="Courier New" w:hAnsi="Courier New"/>
              <w:color w:val="000000"/>
              <w:lang w:val="fr-CH"/>
            </w:rPr>
          </w:rPrChange>
        </w:rPr>
      </w:pPr>
      <w:r w:rsidRPr="00133664">
        <w:rPr>
          <w:rFonts w:ascii="Courier New" w:hAnsi="Courier New" w:cs="Courier New"/>
          <w:color w:val="000000"/>
          <w:sz w:val="17"/>
          <w:szCs w:val="17"/>
          <w:highlight w:val="white"/>
          <w:lang w:val="fr-FR"/>
          <w:rPrChange w:id="1957" w:author="Author">
            <w:rPr>
              <w:rFonts w:ascii="Courier New" w:hAnsi="Courier New"/>
              <w:color w:val="000000"/>
              <w:lang w:val="fr-FR"/>
            </w:rPr>
          </w:rPrChange>
        </w:rPr>
        <w:tab/>
      </w:r>
      <w:r w:rsidRPr="00133664">
        <w:rPr>
          <w:rFonts w:ascii="Courier New" w:hAnsi="Courier New" w:cs="Courier New"/>
          <w:color w:val="000000"/>
          <w:sz w:val="17"/>
          <w:szCs w:val="17"/>
          <w:highlight w:val="white"/>
          <w:lang w:val="fr-FR"/>
          <w:rPrChange w:id="1958" w:author="Author">
            <w:rPr>
              <w:rFonts w:ascii="Courier New" w:hAnsi="Courier New"/>
              <w:color w:val="000000"/>
              <w:lang w:val="fr-FR"/>
            </w:rPr>
          </w:rPrChange>
        </w:rPr>
        <w:tab/>
      </w:r>
      <w:r w:rsidRPr="00133664">
        <w:rPr>
          <w:rFonts w:ascii="Courier New" w:hAnsi="Courier New" w:cs="Courier New"/>
          <w:color w:val="000000"/>
          <w:sz w:val="17"/>
          <w:szCs w:val="17"/>
          <w:highlight w:val="white"/>
          <w:lang w:val="fr-FR"/>
          <w:rPrChange w:id="1959" w:author="Author">
            <w:rPr>
              <w:rFonts w:ascii="Courier New" w:hAnsi="Courier New"/>
              <w:color w:val="000000"/>
              <w:lang w:val="fr-FR"/>
            </w:rPr>
          </w:rPrChange>
        </w:rPr>
        <w:tab/>
      </w:r>
      <w:r w:rsidRPr="00133664">
        <w:rPr>
          <w:rFonts w:ascii="Courier New" w:hAnsi="Courier New" w:cs="Courier New"/>
          <w:color w:val="0000FF"/>
          <w:sz w:val="17"/>
          <w:szCs w:val="17"/>
          <w:highlight w:val="white"/>
          <w:lang w:val="fr-FR"/>
          <w:rPrChange w:id="1960" w:author="Author">
            <w:rPr>
              <w:rFonts w:ascii="Courier New" w:hAnsi="Courier New"/>
              <w:color w:val="000000"/>
              <w:lang w:val="fr-CH"/>
            </w:rPr>
          </w:rPrChange>
        </w:rPr>
        <w:t>&lt;</w:t>
      </w:r>
      <w:r w:rsidRPr="00133664">
        <w:rPr>
          <w:rFonts w:ascii="Courier New" w:hAnsi="Courier New" w:cs="Courier New"/>
          <w:color w:val="800000"/>
          <w:sz w:val="17"/>
          <w:szCs w:val="17"/>
          <w:highlight w:val="white"/>
          <w:lang w:val="fr-FR"/>
          <w:rPrChange w:id="1961" w:author="Author">
            <w:rPr>
              <w:rFonts w:ascii="Courier New" w:hAnsi="Courier New"/>
              <w:color w:val="000000"/>
              <w:lang w:val="fr-CH"/>
            </w:rPr>
          </w:rPrChange>
        </w:rPr>
        <w:t>xsd:element</w:t>
      </w:r>
      <w:r w:rsidRPr="00133664">
        <w:rPr>
          <w:rFonts w:ascii="Courier New" w:hAnsi="Courier New" w:cs="Courier New"/>
          <w:color w:val="FF0000"/>
          <w:sz w:val="17"/>
          <w:szCs w:val="17"/>
          <w:highlight w:val="white"/>
          <w:lang w:val="fr-FR"/>
          <w:rPrChange w:id="1962" w:author="Author">
            <w:rPr>
              <w:rFonts w:ascii="Courier New" w:hAnsi="Courier New"/>
              <w:color w:val="000000"/>
              <w:lang w:val="fr-CH"/>
            </w:rPr>
          </w:rPrChange>
        </w:rPr>
        <w:t xml:space="preserve"> ref</w:t>
      </w:r>
      <w:r w:rsidRPr="00133664">
        <w:rPr>
          <w:rFonts w:ascii="Courier New" w:hAnsi="Courier New" w:cs="Courier New"/>
          <w:color w:val="0000FF"/>
          <w:sz w:val="17"/>
          <w:szCs w:val="17"/>
          <w:highlight w:val="white"/>
          <w:lang w:val="fr-FR"/>
          <w:rPrChange w:id="1963" w:author="Author">
            <w:rPr>
              <w:rFonts w:ascii="Courier New" w:hAnsi="Courier New"/>
              <w:color w:val="000000"/>
              <w:lang w:val="fr-CH"/>
            </w:rPr>
          </w:rPrChange>
        </w:rPr>
        <w:t>="</w:t>
      </w:r>
      <w:r w:rsidRPr="00133664">
        <w:rPr>
          <w:rFonts w:ascii="Courier New" w:hAnsi="Courier New" w:cs="Courier New"/>
          <w:color w:val="000000"/>
          <w:sz w:val="17"/>
          <w:szCs w:val="17"/>
          <w:highlight w:val="white"/>
          <w:lang w:val="fr-FR"/>
          <w:rPrChange w:id="1964" w:author="Author">
            <w:rPr>
              <w:rFonts w:ascii="Courier New" w:hAnsi="Courier New"/>
              <w:color w:val="000000"/>
              <w:lang w:val="fr-CH"/>
            </w:rPr>
          </w:rPrChange>
        </w:rPr>
        <w:t>afp:SearchableAbstractCode</w:t>
      </w:r>
      <w:r w:rsidRPr="00133664">
        <w:rPr>
          <w:rFonts w:ascii="Courier New" w:hAnsi="Courier New" w:cs="Courier New"/>
          <w:color w:val="0000FF"/>
          <w:sz w:val="17"/>
          <w:szCs w:val="17"/>
          <w:highlight w:val="white"/>
          <w:lang w:val="fr-FR"/>
          <w:rPrChange w:id="1965" w:author="Author">
            <w:rPr>
              <w:rFonts w:ascii="Courier New" w:hAnsi="Courier New"/>
              <w:color w:val="000000"/>
              <w:lang w:val="fr-CH"/>
            </w:rPr>
          </w:rPrChange>
        </w:rPr>
        <w:t>"</w:t>
      </w:r>
      <w:r w:rsidRPr="00133664">
        <w:rPr>
          <w:rFonts w:ascii="Courier New" w:hAnsi="Courier New" w:cs="Courier New"/>
          <w:color w:val="FF0000"/>
          <w:sz w:val="17"/>
          <w:szCs w:val="17"/>
          <w:highlight w:val="white"/>
          <w:lang w:val="fr-FR"/>
          <w:rPrChange w:id="1966" w:author="Author">
            <w:rPr>
              <w:rFonts w:ascii="Courier New" w:hAnsi="Courier New"/>
              <w:color w:val="000000"/>
              <w:lang w:val="fr-CH"/>
            </w:rPr>
          </w:rPrChange>
        </w:rPr>
        <w:t xml:space="preserve"> minOccurs</w:t>
      </w:r>
      <w:r w:rsidRPr="00133664">
        <w:rPr>
          <w:rFonts w:ascii="Courier New" w:hAnsi="Courier New" w:cs="Courier New"/>
          <w:color w:val="0000FF"/>
          <w:sz w:val="17"/>
          <w:szCs w:val="17"/>
          <w:highlight w:val="white"/>
          <w:lang w:val="fr-FR"/>
          <w:rPrChange w:id="1967" w:author="Author">
            <w:rPr>
              <w:rFonts w:ascii="Courier New" w:hAnsi="Courier New"/>
              <w:color w:val="000000"/>
              <w:lang w:val="fr-CH"/>
            </w:rPr>
          </w:rPrChange>
        </w:rPr>
        <w:t>="</w:t>
      </w:r>
      <w:r w:rsidRPr="00133664">
        <w:rPr>
          <w:rFonts w:ascii="Courier New" w:hAnsi="Courier New" w:cs="Courier New"/>
          <w:color w:val="000000"/>
          <w:sz w:val="17"/>
          <w:szCs w:val="17"/>
          <w:highlight w:val="white"/>
          <w:lang w:val="fr-FR"/>
          <w:rPrChange w:id="1968" w:author="Author">
            <w:rPr>
              <w:rFonts w:ascii="Courier New" w:hAnsi="Courier New"/>
              <w:color w:val="000000"/>
              <w:lang w:val="fr-CH"/>
            </w:rPr>
          </w:rPrChange>
        </w:rPr>
        <w:t>0</w:t>
      </w:r>
      <w:r w:rsidRPr="00133664">
        <w:rPr>
          <w:rFonts w:ascii="Courier New" w:hAnsi="Courier New" w:cs="Courier New"/>
          <w:color w:val="0000FF"/>
          <w:sz w:val="17"/>
          <w:szCs w:val="17"/>
          <w:highlight w:val="white"/>
          <w:lang w:val="fr-FR"/>
          <w:rPrChange w:id="1969" w:author="Author">
            <w:rPr>
              <w:rFonts w:ascii="Courier New" w:hAnsi="Courier New"/>
              <w:color w:val="000000"/>
              <w:lang w:val="fr-CH"/>
            </w:rPr>
          </w:rPrChange>
        </w:rPr>
        <w:t>"</w:t>
      </w:r>
      <w:r w:rsidRPr="00133664">
        <w:rPr>
          <w:rFonts w:ascii="Courier New" w:hAnsi="Courier New" w:cs="Courier New"/>
          <w:color w:val="FF0000"/>
          <w:sz w:val="17"/>
          <w:szCs w:val="17"/>
          <w:highlight w:val="white"/>
          <w:lang w:val="fr-FR"/>
          <w:rPrChange w:id="1970" w:author="Author">
            <w:rPr>
              <w:rFonts w:ascii="Courier New" w:hAnsi="Courier New"/>
              <w:color w:val="000000"/>
              <w:lang w:val="fr-CH"/>
            </w:rPr>
          </w:rPrChange>
        </w:rPr>
        <w:t xml:space="preserve"> maxOccurs</w:t>
      </w:r>
      <w:r w:rsidRPr="00133664">
        <w:rPr>
          <w:rFonts w:ascii="Courier New" w:hAnsi="Courier New" w:cs="Courier New"/>
          <w:color w:val="0000FF"/>
          <w:sz w:val="17"/>
          <w:szCs w:val="17"/>
          <w:highlight w:val="white"/>
          <w:lang w:val="fr-FR"/>
          <w:rPrChange w:id="1971" w:author="Author">
            <w:rPr>
              <w:rFonts w:ascii="Courier New" w:hAnsi="Courier New"/>
              <w:color w:val="000000"/>
              <w:lang w:val="fr-CH"/>
            </w:rPr>
          </w:rPrChange>
        </w:rPr>
        <w:t>="</w:t>
      </w:r>
      <w:r w:rsidRPr="00133664">
        <w:rPr>
          <w:rFonts w:ascii="Courier New" w:hAnsi="Courier New" w:cs="Courier New"/>
          <w:color w:val="000000"/>
          <w:sz w:val="17"/>
          <w:szCs w:val="17"/>
          <w:highlight w:val="white"/>
          <w:lang w:val="fr-FR"/>
          <w:rPrChange w:id="1972" w:author="Author">
            <w:rPr>
              <w:rFonts w:ascii="Courier New" w:hAnsi="Courier New"/>
              <w:color w:val="000000"/>
              <w:lang w:val="fr-CH"/>
            </w:rPr>
          </w:rPrChange>
        </w:rPr>
        <w:t>1</w:t>
      </w:r>
      <w:r w:rsidRPr="00133664">
        <w:rPr>
          <w:rFonts w:ascii="Courier New" w:hAnsi="Courier New" w:cs="Courier New"/>
          <w:color w:val="0000FF"/>
          <w:sz w:val="17"/>
          <w:szCs w:val="17"/>
          <w:highlight w:val="white"/>
          <w:lang w:val="fr-FR"/>
          <w:rPrChange w:id="1973" w:author="Author">
            <w:rPr>
              <w:rFonts w:ascii="Courier New" w:hAnsi="Courier New"/>
              <w:color w:val="000000"/>
              <w:lang w:val="fr-CH"/>
            </w:rPr>
          </w:rPrChange>
        </w:rPr>
        <w:t>"/&gt;</w:t>
      </w:r>
    </w:p>
    <w:p w14:paraId="149A1C0C" w14:textId="77777777" w:rsidR="00C44003" w:rsidRPr="00133664" w:rsidRDefault="00C44003" w:rsidP="00C44003">
      <w:pPr>
        <w:autoSpaceDE w:val="0"/>
        <w:autoSpaceDN w:val="0"/>
        <w:adjustRightInd w:val="0"/>
        <w:rPr>
          <w:del w:id="1974" w:author="Author"/>
          <w:rFonts w:ascii="Courier New" w:hAnsi="Courier New" w:cs="Courier New"/>
          <w:color w:val="000000"/>
          <w:sz w:val="17"/>
          <w:szCs w:val="17"/>
          <w:lang w:val="fr-FR"/>
        </w:rPr>
      </w:pPr>
    </w:p>
    <w:p w14:paraId="7732B63F"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lang w:val="fr-FR"/>
          <w:rPrChange w:id="1975" w:author="Author">
            <w:rPr>
              <w:rFonts w:ascii="Courier New" w:hAnsi="Courier New"/>
              <w:color w:val="000000"/>
              <w:lang w:val="fr-CH"/>
            </w:rPr>
          </w:rPrChange>
        </w:rPr>
      </w:pPr>
      <w:r w:rsidRPr="00133664">
        <w:rPr>
          <w:rFonts w:ascii="Courier New" w:hAnsi="Courier New" w:cs="Courier New"/>
          <w:color w:val="000000"/>
          <w:sz w:val="17"/>
          <w:szCs w:val="17"/>
          <w:highlight w:val="white"/>
          <w:lang w:val="fr-FR"/>
          <w:rPrChange w:id="1976" w:author="Author">
            <w:rPr>
              <w:rFonts w:ascii="Courier New" w:hAnsi="Courier New"/>
              <w:color w:val="000000"/>
              <w:lang w:val="fr-CH"/>
            </w:rPr>
          </w:rPrChange>
        </w:rPr>
        <w:tab/>
      </w:r>
      <w:r w:rsidRPr="00133664">
        <w:rPr>
          <w:rFonts w:ascii="Courier New" w:hAnsi="Courier New" w:cs="Courier New"/>
          <w:color w:val="000000"/>
          <w:sz w:val="17"/>
          <w:szCs w:val="17"/>
          <w:highlight w:val="white"/>
          <w:lang w:val="fr-FR"/>
          <w:rPrChange w:id="1977" w:author="Author">
            <w:rPr>
              <w:rFonts w:ascii="Courier New" w:hAnsi="Courier New"/>
              <w:color w:val="000000"/>
              <w:lang w:val="fr-CH"/>
            </w:rPr>
          </w:rPrChange>
        </w:rPr>
        <w:tab/>
      </w:r>
      <w:r w:rsidRPr="00133664">
        <w:rPr>
          <w:rFonts w:ascii="Courier New" w:hAnsi="Courier New" w:cs="Courier New"/>
          <w:color w:val="000000"/>
          <w:sz w:val="17"/>
          <w:szCs w:val="17"/>
          <w:highlight w:val="white"/>
          <w:lang w:val="fr-FR"/>
          <w:rPrChange w:id="1978" w:author="Author">
            <w:rPr>
              <w:rFonts w:ascii="Courier New" w:hAnsi="Courier New"/>
              <w:color w:val="000000"/>
              <w:lang w:val="fr-CH"/>
            </w:rPr>
          </w:rPrChange>
        </w:rPr>
        <w:tab/>
      </w:r>
      <w:r w:rsidRPr="00133664">
        <w:rPr>
          <w:rFonts w:ascii="Courier New" w:hAnsi="Courier New" w:cs="Courier New"/>
          <w:color w:val="0000FF"/>
          <w:sz w:val="17"/>
          <w:szCs w:val="17"/>
          <w:highlight w:val="white"/>
          <w:lang w:val="fr-FR"/>
          <w:rPrChange w:id="1979" w:author="Author">
            <w:rPr>
              <w:rFonts w:ascii="Courier New" w:hAnsi="Courier New"/>
              <w:color w:val="000000"/>
              <w:lang w:val="fr-CH"/>
            </w:rPr>
          </w:rPrChange>
        </w:rPr>
        <w:t>&lt;</w:t>
      </w:r>
      <w:r w:rsidRPr="00133664">
        <w:rPr>
          <w:rFonts w:ascii="Courier New" w:hAnsi="Courier New" w:cs="Courier New"/>
          <w:color w:val="800000"/>
          <w:sz w:val="17"/>
          <w:szCs w:val="17"/>
          <w:highlight w:val="white"/>
          <w:lang w:val="fr-FR"/>
          <w:rPrChange w:id="1980" w:author="Author">
            <w:rPr>
              <w:rFonts w:ascii="Courier New" w:hAnsi="Courier New"/>
              <w:color w:val="000000"/>
              <w:lang w:val="fr-CH"/>
            </w:rPr>
          </w:rPrChange>
        </w:rPr>
        <w:t>xsd:element</w:t>
      </w:r>
      <w:r w:rsidRPr="00133664">
        <w:rPr>
          <w:rFonts w:ascii="Courier New" w:hAnsi="Courier New" w:cs="Courier New"/>
          <w:color w:val="FF0000"/>
          <w:sz w:val="17"/>
          <w:szCs w:val="17"/>
          <w:highlight w:val="white"/>
          <w:lang w:val="fr-FR"/>
          <w:rPrChange w:id="1981" w:author="Author">
            <w:rPr>
              <w:rFonts w:ascii="Courier New" w:hAnsi="Courier New"/>
              <w:color w:val="000000"/>
              <w:lang w:val="fr-CH"/>
            </w:rPr>
          </w:rPrChange>
        </w:rPr>
        <w:t xml:space="preserve"> ref</w:t>
      </w:r>
      <w:r w:rsidRPr="00133664">
        <w:rPr>
          <w:rFonts w:ascii="Courier New" w:hAnsi="Courier New" w:cs="Courier New"/>
          <w:color w:val="0000FF"/>
          <w:sz w:val="17"/>
          <w:szCs w:val="17"/>
          <w:highlight w:val="white"/>
          <w:lang w:val="fr-FR"/>
          <w:rPrChange w:id="1982" w:author="Author">
            <w:rPr>
              <w:rFonts w:ascii="Courier New" w:hAnsi="Courier New"/>
              <w:color w:val="000000"/>
              <w:lang w:val="fr-CH"/>
            </w:rPr>
          </w:rPrChange>
        </w:rPr>
        <w:t>="</w:t>
      </w:r>
      <w:r w:rsidRPr="00133664">
        <w:rPr>
          <w:rFonts w:ascii="Courier New" w:hAnsi="Courier New" w:cs="Courier New"/>
          <w:color w:val="000000"/>
          <w:sz w:val="17"/>
          <w:szCs w:val="17"/>
          <w:highlight w:val="white"/>
          <w:lang w:val="fr-FR"/>
          <w:rPrChange w:id="1983" w:author="Author">
            <w:rPr>
              <w:rFonts w:ascii="Courier New" w:hAnsi="Courier New"/>
              <w:color w:val="000000"/>
              <w:lang w:val="fr-CH"/>
            </w:rPr>
          </w:rPrChange>
        </w:rPr>
        <w:t>afp:SearchableDescriptionCode</w:t>
      </w:r>
      <w:r w:rsidRPr="00133664">
        <w:rPr>
          <w:rFonts w:ascii="Courier New" w:hAnsi="Courier New" w:cs="Courier New"/>
          <w:color w:val="0000FF"/>
          <w:sz w:val="17"/>
          <w:szCs w:val="17"/>
          <w:highlight w:val="white"/>
          <w:lang w:val="fr-FR"/>
          <w:rPrChange w:id="1984" w:author="Author">
            <w:rPr>
              <w:rFonts w:ascii="Courier New" w:hAnsi="Courier New"/>
              <w:color w:val="000000"/>
              <w:lang w:val="fr-CH"/>
            </w:rPr>
          </w:rPrChange>
        </w:rPr>
        <w:t>"</w:t>
      </w:r>
      <w:r w:rsidRPr="00133664">
        <w:rPr>
          <w:rFonts w:ascii="Courier New" w:hAnsi="Courier New" w:cs="Courier New"/>
          <w:color w:val="FF0000"/>
          <w:sz w:val="17"/>
          <w:szCs w:val="17"/>
          <w:highlight w:val="white"/>
          <w:lang w:val="fr-FR"/>
          <w:rPrChange w:id="1985" w:author="Author">
            <w:rPr>
              <w:rFonts w:ascii="Courier New" w:hAnsi="Courier New"/>
              <w:color w:val="000000"/>
              <w:lang w:val="fr-CH"/>
            </w:rPr>
          </w:rPrChange>
        </w:rPr>
        <w:t xml:space="preserve"> minOccurs</w:t>
      </w:r>
      <w:r w:rsidRPr="00133664">
        <w:rPr>
          <w:rFonts w:ascii="Courier New" w:hAnsi="Courier New" w:cs="Courier New"/>
          <w:color w:val="0000FF"/>
          <w:sz w:val="17"/>
          <w:szCs w:val="17"/>
          <w:highlight w:val="white"/>
          <w:lang w:val="fr-FR"/>
          <w:rPrChange w:id="1986" w:author="Author">
            <w:rPr>
              <w:rFonts w:ascii="Courier New" w:hAnsi="Courier New"/>
              <w:color w:val="000000"/>
              <w:lang w:val="fr-CH"/>
            </w:rPr>
          </w:rPrChange>
        </w:rPr>
        <w:t>="</w:t>
      </w:r>
      <w:r w:rsidRPr="00133664">
        <w:rPr>
          <w:rFonts w:ascii="Courier New" w:hAnsi="Courier New" w:cs="Courier New"/>
          <w:color w:val="000000"/>
          <w:sz w:val="17"/>
          <w:szCs w:val="17"/>
          <w:highlight w:val="white"/>
          <w:lang w:val="fr-FR"/>
          <w:rPrChange w:id="1987" w:author="Author">
            <w:rPr>
              <w:rFonts w:ascii="Courier New" w:hAnsi="Courier New"/>
              <w:color w:val="000000"/>
              <w:lang w:val="fr-CH"/>
            </w:rPr>
          </w:rPrChange>
        </w:rPr>
        <w:t>0</w:t>
      </w:r>
      <w:r w:rsidRPr="00133664">
        <w:rPr>
          <w:rFonts w:ascii="Courier New" w:hAnsi="Courier New" w:cs="Courier New"/>
          <w:color w:val="0000FF"/>
          <w:sz w:val="17"/>
          <w:szCs w:val="17"/>
          <w:highlight w:val="white"/>
          <w:lang w:val="fr-FR"/>
          <w:rPrChange w:id="1988" w:author="Author">
            <w:rPr>
              <w:rFonts w:ascii="Courier New" w:hAnsi="Courier New"/>
              <w:color w:val="000000"/>
              <w:lang w:val="fr-CH"/>
            </w:rPr>
          </w:rPrChange>
        </w:rPr>
        <w:t>"</w:t>
      </w:r>
      <w:r w:rsidRPr="00133664">
        <w:rPr>
          <w:rFonts w:ascii="Courier New" w:hAnsi="Courier New" w:cs="Courier New"/>
          <w:color w:val="FF0000"/>
          <w:sz w:val="17"/>
          <w:szCs w:val="17"/>
          <w:highlight w:val="white"/>
          <w:lang w:val="fr-FR"/>
          <w:rPrChange w:id="1989" w:author="Author">
            <w:rPr>
              <w:rFonts w:ascii="Courier New" w:hAnsi="Courier New"/>
              <w:color w:val="000000"/>
              <w:lang w:val="fr-CH"/>
            </w:rPr>
          </w:rPrChange>
        </w:rPr>
        <w:t xml:space="preserve"> maxOccurs</w:t>
      </w:r>
      <w:r w:rsidRPr="00133664">
        <w:rPr>
          <w:rFonts w:ascii="Courier New" w:hAnsi="Courier New" w:cs="Courier New"/>
          <w:color w:val="0000FF"/>
          <w:sz w:val="17"/>
          <w:szCs w:val="17"/>
          <w:highlight w:val="white"/>
          <w:lang w:val="fr-FR"/>
          <w:rPrChange w:id="1990" w:author="Author">
            <w:rPr>
              <w:rFonts w:ascii="Courier New" w:hAnsi="Courier New"/>
              <w:color w:val="000000"/>
              <w:lang w:val="fr-CH"/>
            </w:rPr>
          </w:rPrChange>
        </w:rPr>
        <w:t>="</w:t>
      </w:r>
      <w:r w:rsidRPr="00133664">
        <w:rPr>
          <w:rFonts w:ascii="Courier New" w:hAnsi="Courier New" w:cs="Courier New"/>
          <w:color w:val="000000"/>
          <w:sz w:val="17"/>
          <w:szCs w:val="17"/>
          <w:highlight w:val="white"/>
          <w:lang w:val="fr-FR"/>
          <w:rPrChange w:id="1991" w:author="Author">
            <w:rPr>
              <w:rFonts w:ascii="Courier New" w:hAnsi="Courier New"/>
              <w:color w:val="000000"/>
              <w:lang w:val="fr-CH"/>
            </w:rPr>
          </w:rPrChange>
        </w:rPr>
        <w:t>1</w:t>
      </w:r>
      <w:r w:rsidRPr="00133664">
        <w:rPr>
          <w:rFonts w:ascii="Courier New" w:hAnsi="Courier New" w:cs="Courier New"/>
          <w:color w:val="0000FF"/>
          <w:sz w:val="17"/>
          <w:szCs w:val="17"/>
          <w:highlight w:val="white"/>
          <w:lang w:val="fr-FR"/>
          <w:rPrChange w:id="1992" w:author="Author">
            <w:rPr>
              <w:rFonts w:ascii="Courier New" w:hAnsi="Courier New"/>
              <w:color w:val="000000"/>
              <w:lang w:val="fr-CH"/>
            </w:rPr>
          </w:rPrChange>
        </w:rPr>
        <w:t>"/&gt;</w:t>
      </w:r>
    </w:p>
    <w:p w14:paraId="6F86906F"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lang w:val="fr-FR"/>
          <w:rPrChange w:id="1993" w:author="Author">
            <w:rPr>
              <w:rFonts w:ascii="Courier New" w:hAnsi="Courier New"/>
              <w:color w:val="000000"/>
              <w:lang w:val="fr-CH"/>
            </w:rPr>
          </w:rPrChange>
        </w:rPr>
      </w:pPr>
      <w:r w:rsidRPr="00133664">
        <w:rPr>
          <w:rFonts w:ascii="Courier New" w:hAnsi="Courier New" w:cs="Courier New"/>
          <w:color w:val="000000"/>
          <w:sz w:val="17"/>
          <w:szCs w:val="17"/>
          <w:highlight w:val="white"/>
          <w:lang w:val="fr-FR"/>
          <w:rPrChange w:id="1994" w:author="Author">
            <w:rPr>
              <w:rFonts w:ascii="Courier New" w:hAnsi="Courier New"/>
              <w:color w:val="000000"/>
              <w:lang w:val="fr-CH"/>
            </w:rPr>
          </w:rPrChange>
        </w:rPr>
        <w:tab/>
      </w:r>
      <w:r w:rsidRPr="00133664">
        <w:rPr>
          <w:rFonts w:ascii="Courier New" w:hAnsi="Courier New" w:cs="Courier New"/>
          <w:color w:val="000000"/>
          <w:sz w:val="17"/>
          <w:szCs w:val="17"/>
          <w:highlight w:val="white"/>
          <w:lang w:val="fr-FR"/>
          <w:rPrChange w:id="1995" w:author="Author">
            <w:rPr>
              <w:rFonts w:ascii="Courier New" w:hAnsi="Courier New"/>
              <w:color w:val="000000"/>
              <w:lang w:val="fr-CH"/>
            </w:rPr>
          </w:rPrChange>
        </w:rPr>
        <w:tab/>
      </w:r>
      <w:r w:rsidRPr="00133664">
        <w:rPr>
          <w:rFonts w:ascii="Courier New" w:hAnsi="Courier New" w:cs="Courier New"/>
          <w:color w:val="000000"/>
          <w:sz w:val="17"/>
          <w:szCs w:val="17"/>
          <w:highlight w:val="white"/>
          <w:lang w:val="fr-FR"/>
          <w:rPrChange w:id="1996" w:author="Author">
            <w:rPr>
              <w:rFonts w:ascii="Courier New" w:hAnsi="Courier New"/>
              <w:color w:val="000000"/>
              <w:lang w:val="fr-CH"/>
            </w:rPr>
          </w:rPrChange>
        </w:rPr>
        <w:tab/>
      </w:r>
      <w:r w:rsidRPr="00133664">
        <w:rPr>
          <w:rFonts w:ascii="Courier New" w:hAnsi="Courier New" w:cs="Courier New"/>
          <w:color w:val="0000FF"/>
          <w:sz w:val="17"/>
          <w:szCs w:val="17"/>
          <w:highlight w:val="white"/>
          <w:lang w:val="fr-FR"/>
          <w:rPrChange w:id="1997" w:author="Author">
            <w:rPr>
              <w:rFonts w:ascii="Courier New" w:hAnsi="Courier New"/>
              <w:color w:val="000000"/>
              <w:lang w:val="fr-CH"/>
            </w:rPr>
          </w:rPrChange>
        </w:rPr>
        <w:t>&lt;</w:t>
      </w:r>
      <w:r w:rsidRPr="00133664">
        <w:rPr>
          <w:rFonts w:ascii="Courier New" w:hAnsi="Courier New" w:cs="Courier New"/>
          <w:color w:val="800000"/>
          <w:sz w:val="17"/>
          <w:szCs w:val="17"/>
          <w:highlight w:val="white"/>
          <w:lang w:val="fr-FR"/>
          <w:rPrChange w:id="1998" w:author="Author">
            <w:rPr>
              <w:rFonts w:ascii="Courier New" w:hAnsi="Courier New"/>
              <w:color w:val="000000"/>
              <w:lang w:val="fr-CH"/>
            </w:rPr>
          </w:rPrChange>
        </w:rPr>
        <w:t>xsd:element</w:t>
      </w:r>
      <w:r w:rsidRPr="00133664">
        <w:rPr>
          <w:rFonts w:ascii="Courier New" w:hAnsi="Courier New" w:cs="Courier New"/>
          <w:color w:val="FF0000"/>
          <w:sz w:val="17"/>
          <w:szCs w:val="17"/>
          <w:highlight w:val="white"/>
          <w:lang w:val="fr-FR"/>
          <w:rPrChange w:id="1999" w:author="Author">
            <w:rPr>
              <w:rFonts w:ascii="Courier New" w:hAnsi="Courier New"/>
              <w:color w:val="000000"/>
              <w:lang w:val="fr-CH"/>
            </w:rPr>
          </w:rPrChange>
        </w:rPr>
        <w:t xml:space="preserve"> ref</w:t>
      </w:r>
      <w:r w:rsidRPr="00133664">
        <w:rPr>
          <w:rFonts w:ascii="Courier New" w:hAnsi="Courier New" w:cs="Courier New"/>
          <w:color w:val="0000FF"/>
          <w:sz w:val="17"/>
          <w:szCs w:val="17"/>
          <w:highlight w:val="white"/>
          <w:lang w:val="fr-FR"/>
          <w:rPrChange w:id="2000" w:author="Author">
            <w:rPr>
              <w:rFonts w:ascii="Courier New" w:hAnsi="Courier New"/>
              <w:color w:val="000000"/>
              <w:lang w:val="fr-CH"/>
            </w:rPr>
          </w:rPrChange>
        </w:rPr>
        <w:t>="</w:t>
      </w:r>
      <w:r w:rsidRPr="00133664">
        <w:rPr>
          <w:rFonts w:ascii="Courier New" w:hAnsi="Courier New" w:cs="Courier New"/>
          <w:color w:val="000000"/>
          <w:sz w:val="17"/>
          <w:szCs w:val="17"/>
          <w:highlight w:val="white"/>
          <w:lang w:val="fr-FR"/>
          <w:rPrChange w:id="2001" w:author="Author">
            <w:rPr>
              <w:rFonts w:ascii="Courier New" w:hAnsi="Courier New"/>
              <w:color w:val="000000"/>
              <w:lang w:val="fr-CH"/>
            </w:rPr>
          </w:rPrChange>
        </w:rPr>
        <w:t>afp:SearchableClaimsCode</w:t>
      </w:r>
      <w:r w:rsidRPr="00133664">
        <w:rPr>
          <w:rFonts w:ascii="Courier New" w:hAnsi="Courier New" w:cs="Courier New"/>
          <w:color w:val="0000FF"/>
          <w:sz w:val="17"/>
          <w:szCs w:val="17"/>
          <w:highlight w:val="white"/>
          <w:lang w:val="fr-FR"/>
          <w:rPrChange w:id="2002" w:author="Author">
            <w:rPr>
              <w:rFonts w:ascii="Courier New" w:hAnsi="Courier New"/>
              <w:color w:val="000000"/>
              <w:lang w:val="fr-CH"/>
            </w:rPr>
          </w:rPrChange>
        </w:rPr>
        <w:t>"</w:t>
      </w:r>
      <w:r w:rsidRPr="00133664">
        <w:rPr>
          <w:rFonts w:ascii="Courier New" w:hAnsi="Courier New" w:cs="Courier New"/>
          <w:color w:val="FF0000"/>
          <w:sz w:val="17"/>
          <w:szCs w:val="17"/>
          <w:highlight w:val="white"/>
          <w:lang w:val="fr-FR"/>
          <w:rPrChange w:id="2003" w:author="Author">
            <w:rPr>
              <w:rFonts w:ascii="Courier New" w:hAnsi="Courier New"/>
              <w:color w:val="000000"/>
              <w:lang w:val="fr-CH"/>
            </w:rPr>
          </w:rPrChange>
        </w:rPr>
        <w:t xml:space="preserve"> minOccurs</w:t>
      </w:r>
      <w:r w:rsidRPr="00133664">
        <w:rPr>
          <w:rFonts w:ascii="Courier New" w:hAnsi="Courier New" w:cs="Courier New"/>
          <w:color w:val="0000FF"/>
          <w:sz w:val="17"/>
          <w:szCs w:val="17"/>
          <w:highlight w:val="white"/>
          <w:lang w:val="fr-FR"/>
          <w:rPrChange w:id="2004" w:author="Author">
            <w:rPr>
              <w:rFonts w:ascii="Courier New" w:hAnsi="Courier New"/>
              <w:color w:val="000000"/>
              <w:lang w:val="fr-CH"/>
            </w:rPr>
          </w:rPrChange>
        </w:rPr>
        <w:t>="</w:t>
      </w:r>
      <w:r w:rsidRPr="00133664">
        <w:rPr>
          <w:rFonts w:ascii="Courier New" w:hAnsi="Courier New" w:cs="Courier New"/>
          <w:color w:val="000000"/>
          <w:sz w:val="17"/>
          <w:szCs w:val="17"/>
          <w:highlight w:val="white"/>
          <w:lang w:val="fr-FR"/>
          <w:rPrChange w:id="2005" w:author="Author">
            <w:rPr>
              <w:rFonts w:ascii="Courier New" w:hAnsi="Courier New"/>
              <w:color w:val="000000"/>
              <w:lang w:val="fr-CH"/>
            </w:rPr>
          </w:rPrChange>
        </w:rPr>
        <w:t>0</w:t>
      </w:r>
      <w:r w:rsidRPr="00133664">
        <w:rPr>
          <w:rFonts w:ascii="Courier New" w:hAnsi="Courier New" w:cs="Courier New"/>
          <w:color w:val="0000FF"/>
          <w:sz w:val="17"/>
          <w:szCs w:val="17"/>
          <w:highlight w:val="white"/>
          <w:lang w:val="fr-FR"/>
          <w:rPrChange w:id="2006" w:author="Author">
            <w:rPr>
              <w:rFonts w:ascii="Courier New" w:hAnsi="Courier New"/>
              <w:color w:val="000000"/>
              <w:lang w:val="fr-CH"/>
            </w:rPr>
          </w:rPrChange>
        </w:rPr>
        <w:t>"</w:t>
      </w:r>
      <w:r w:rsidRPr="00133664">
        <w:rPr>
          <w:rFonts w:ascii="Courier New" w:hAnsi="Courier New" w:cs="Courier New"/>
          <w:color w:val="FF0000"/>
          <w:sz w:val="17"/>
          <w:szCs w:val="17"/>
          <w:highlight w:val="white"/>
          <w:lang w:val="fr-FR"/>
          <w:rPrChange w:id="2007" w:author="Author">
            <w:rPr>
              <w:rFonts w:ascii="Courier New" w:hAnsi="Courier New"/>
              <w:color w:val="000000"/>
              <w:lang w:val="fr-CH"/>
            </w:rPr>
          </w:rPrChange>
        </w:rPr>
        <w:t xml:space="preserve"> maxOccurs</w:t>
      </w:r>
      <w:r w:rsidRPr="00133664">
        <w:rPr>
          <w:rFonts w:ascii="Courier New" w:hAnsi="Courier New" w:cs="Courier New"/>
          <w:color w:val="0000FF"/>
          <w:sz w:val="17"/>
          <w:szCs w:val="17"/>
          <w:highlight w:val="white"/>
          <w:lang w:val="fr-FR"/>
          <w:rPrChange w:id="2008" w:author="Author">
            <w:rPr>
              <w:rFonts w:ascii="Courier New" w:hAnsi="Courier New"/>
              <w:color w:val="000000"/>
              <w:lang w:val="fr-CH"/>
            </w:rPr>
          </w:rPrChange>
        </w:rPr>
        <w:t>="</w:t>
      </w:r>
      <w:r w:rsidRPr="00133664">
        <w:rPr>
          <w:rFonts w:ascii="Courier New" w:hAnsi="Courier New" w:cs="Courier New"/>
          <w:color w:val="000000"/>
          <w:sz w:val="17"/>
          <w:szCs w:val="17"/>
          <w:highlight w:val="white"/>
          <w:lang w:val="fr-FR"/>
          <w:rPrChange w:id="2009" w:author="Author">
            <w:rPr>
              <w:rFonts w:ascii="Courier New" w:hAnsi="Courier New"/>
              <w:color w:val="000000"/>
              <w:lang w:val="fr-CH"/>
            </w:rPr>
          </w:rPrChange>
        </w:rPr>
        <w:t>1</w:t>
      </w:r>
      <w:r w:rsidRPr="00133664">
        <w:rPr>
          <w:rFonts w:ascii="Courier New" w:hAnsi="Courier New" w:cs="Courier New"/>
          <w:color w:val="0000FF"/>
          <w:sz w:val="17"/>
          <w:szCs w:val="17"/>
          <w:highlight w:val="white"/>
          <w:lang w:val="fr-FR"/>
          <w:rPrChange w:id="2010" w:author="Author">
            <w:rPr>
              <w:rFonts w:ascii="Courier New" w:hAnsi="Courier New"/>
              <w:color w:val="000000"/>
              <w:lang w:val="fr-CH"/>
            </w:rPr>
          </w:rPrChange>
        </w:rPr>
        <w:t>"/&gt;</w:t>
      </w:r>
    </w:p>
    <w:p w14:paraId="185FF4C7" w14:textId="77777777" w:rsidR="00C44003" w:rsidRPr="00703040" w:rsidRDefault="00C44003" w:rsidP="00C44003">
      <w:pPr>
        <w:autoSpaceDE w:val="0"/>
        <w:autoSpaceDN w:val="0"/>
        <w:adjustRightInd w:val="0"/>
        <w:rPr>
          <w:rFonts w:ascii="Courier New" w:hAnsi="Courier New" w:cs="Courier New"/>
          <w:color w:val="000000"/>
          <w:sz w:val="17"/>
          <w:szCs w:val="17"/>
          <w:highlight w:val="white"/>
          <w:lang w:val="fr-FR"/>
          <w:rPrChange w:id="2011" w:author="Author">
            <w:rPr>
              <w:rFonts w:ascii="Courier New" w:hAnsi="Courier New"/>
              <w:color w:val="000000"/>
              <w:highlight w:val="white"/>
              <w:lang w:val="fr-CH"/>
            </w:rPr>
          </w:rPrChange>
        </w:rPr>
      </w:pPr>
      <w:r w:rsidRPr="00133664">
        <w:rPr>
          <w:rFonts w:ascii="Courier New" w:hAnsi="Courier New" w:cs="Courier New"/>
          <w:color w:val="000000"/>
          <w:sz w:val="17"/>
          <w:szCs w:val="17"/>
          <w:highlight w:val="white"/>
          <w:lang w:val="fr-FR"/>
          <w:rPrChange w:id="2012" w:author="Author">
            <w:rPr>
              <w:rFonts w:ascii="Courier New" w:hAnsi="Courier New"/>
              <w:color w:val="000000"/>
              <w:highlight w:val="white"/>
              <w:lang w:val="fr-CH"/>
            </w:rPr>
          </w:rPrChange>
        </w:rPr>
        <w:tab/>
      </w:r>
      <w:r w:rsidRPr="00133664">
        <w:rPr>
          <w:rFonts w:ascii="Courier New" w:hAnsi="Courier New" w:cs="Courier New"/>
          <w:color w:val="000000"/>
          <w:sz w:val="17"/>
          <w:szCs w:val="17"/>
          <w:highlight w:val="white"/>
          <w:lang w:val="fr-FR"/>
          <w:rPrChange w:id="2013" w:author="Author">
            <w:rPr>
              <w:rFonts w:ascii="Courier New" w:hAnsi="Courier New"/>
              <w:color w:val="000000"/>
              <w:highlight w:val="white"/>
              <w:lang w:val="fr-CH"/>
            </w:rPr>
          </w:rPrChange>
        </w:rPr>
        <w:tab/>
      </w:r>
      <w:r w:rsidRPr="00703040">
        <w:rPr>
          <w:rFonts w:ascii="Courier New" w:hAnsi="Courier New" w:cs="Courier New"/>
          <w:color w:val="0000FF"/>
          <w:sz w:val="17"/>
          <w:szCs w:val="17"/>
          <w:highlight w:val="white"/>
          <w:lang w:val="fr-FR"/>
          <w:rPrChange w:id="2014" w:author="Author">
            <w:rPr>
              <w:rFonts w:ascii="Courier New" w:hAnsi="Courier New"/>
              <w:color w:val="0000FF"/>
              <w:highlight w:val="white"/>
              <w:lang w:val="fr-CH"/>
            </w:rPr>
          </w:rPrChange>
        </w:rPr>
        <w:t>&lt;/</w:t>
      </w:r>
      <w:r w:rsidRPr="00133664">
        <w:rPr>
          <w:rFonts w:ascii="Courier New" w:hAnsi="Courier New" w:cs="Courier New"/>
          <w:color w:val="800000"/>
          <w:sz w:val="17"/>
          <w:szCs w:val="17"/>
          <w:highlight w:val="white"/>
          <w:lang w:val="fr-FR"/>
        </w:rPr>
        <w:t>xsd:sequence</w:t>
      </w:r>
      <w:r w:rsidRPr="00133664">
        <w:rPr>
          <w:rFonts w:ascii="Courier New" w:hAnsi="Courier New" w:cs="Courier New"/>
          <w:color w:val="0000FF"/>
          <w:sz w:val="17"/>
          <w:szCs w:val="17"/>
          <w:highlight w:val="white"/>
          <w:lang w:val="fr-FR"/>
        </w:rPr>
        <w:t>&gt;</w:t>
      </w:r>
    </w:p>
    <w:p w14:paraId="343E32E9" w14:textId="77777777" w:rsidR="00C44003" w:rsidRPr="00703040" w:rsidRDefault="00C44003" w:rsidP="00C44003">
      <w:pPr>
        <w:autoSpaceDE w:val="0"/>
        <w:autoSpaceDN w:val="0"/>
        <w:adjustRightInd w:val="0"/>
        <w:rPr>
          <w:rFonts w:ascii="Courier New" w:hAnsi="Courier New" w:cs="Courier New"/>
          <w:color w:val="000000"/>
          <w:sz w:val="17"/>
          <w:szCs w:val="17"/>
          <w:highlight w:val="white"/>
          <w:lang w:val="fr-FR"/>
          <w:rPrChange w:id="2015" w:author="Author">
            <w:rPr>
              <w:rFonts w:ascii="Courier New" w:hAnsi="Courier New"/>
              <w:color w:val="000000"/>
              <w:highlight w:val="white"/>
              <w:lang w:val="fr-CH"/>
            </w:rPr>
          </w:rPrChange>
        </w:rPr>
      </w:pPr>
      <w:r w:rsidRPr="00703040">
        <w:rPr>
          <w:rFonts w:ascii="Courier New" w:hAnsi="Courier New" w:cs="Courier New"/>
          <w:color w:val="000000"/>
          <w:sz w:val="17"/>
          <w:szCs w:val="17"/>
          <w:highlight w:val="white"/>
          <w:lang w:val="fr-FR"/>
          <w:rPrChange w:id="2016" w:author="Author">
            <w:rPr>
              <w:rFonts w:ascii="Courier New" w:hAnsi="Courier New"/>
              <w:color w:val="000000"/>
              <w:highlight w:val="white"/>
              <w:lang w:val="fr-CH"/>
            </w:rPr>
          </w:rPrChange>
        </w:rPr>
        <w:tab/>
      </w:r>
      <w:r w:rsidRPr="00703040">
        <w:rPr>
          <w:rFonts w:ascii="Courier New" w:hAnsi="Courier New" w:cs="Courier New"/>
          <w:color w:val="000000"/>
          <w:sz w:val="17"/>
          <w:szCs w:val="17"/>
          <w:highlight w:val="white"/>
          <w:lang w:val="fr-FR"/>
          <w:rPrChange w:id="2017" w:author="Author">
            <w:rPr>
              <w:rFonts w:ascii="Courier New" w:hAnsi="Courier New"/>
              <w:color w:val="000000"/>
              <w:highlight w:val="white"/>
              <w:lang w:val="fr-CH"/>
            </w:rPr>
          </w:rPrChange>
        </w:rPr>
        <w:tab/>
      </w:r>
      <w:r w:rsidRPr="00703040">
        <w:rPr>
          <w:rFonts w:ascii="Courier New" w:hAnsi="Courier New" w:cs="Courier New"/>
          <w:color w:val="0000FF"/>
          <w:sz w:val="17"/>
          <w:szCs w:val="17"/>
          <w:highlight w:val="white"/>
          <w:lang w:val="fr-FR"/>
          <w:rPrChange w:id="2018" w:author="Author">
            <w:rPr>
              <w:rFonts w:ascii="Courier New" w:hAnsi="Courier New"/>
              <w:color w:val="0000FF"/>
              <w:highlight w:val="white"/>
              <w:lang w:val="fr-CH"/>
            </w:rPr>
          </w:rPrChange>
        </w:rPr>
        <w:t>&lt;</w:t>
      </w:r>
      <w:r w:rsidRPr="00703040">
        <w:rPr>
          <w:rFonts w:ascii="Courier New" w:hAnsi="Courier New" w:cs="Courier New"/>
          <w:color w:val="800000"/>
          <w:sz w:val="17"/>
          <w:szCs w:val="17"/>
          <w:highlight w:val="white"/>
          <w:lang w:val="fr-FR"/>
          <w:rPrChange w:id="2019" w:author="Author">
            <w:rPr>
              <w:rFonts w:ascii="Courier New" w:hAnsi="Courier New"/>
              <w:color w:val="800000"/>
              <w:highlight w:val="white"/>
              <w:lang w:val="fr-CH"/>
            </w:rPr>
          </w:rPrChange>
        </w:rPr>
        <w:t>xsd:attribute</w:t>
      </w:r>
      <w:r w:rsidRPr="00133664">
        <w:rPr>
          <w:rFonts w:ascii="Courier New" w:hAnsi="Courier New" w:cs="Courier New"/>
          <w:color w:val="FF0000"/>
          <w:sz w:val="17"/>
          <w:szCs w:val="17"/>
          <w:highlight w:val="white"/>
          <w:lang w:val="fr-FR"/>
        </w:rPr>
        <w:t xml:space="preserve"> ref</w:t>
      </w:r>
      <w:r w:rsidRPr="00133664">
        <w:rPr>
          <w:rFonts w:ascii="Courier New" w:hAnsi="Courier New" w:cs="Courier New"/>
          <w:color w:val="0000FF"/>
          <w:sz w:val="17"/>
          <w:szCs w:val="17"/>
          <w:highlight w:val="white"/>
          <w:lang w:val="fr-FR"/>
        </w:rPr>
        <w:t>="</w:t>
      </w:r>
      <w:r w:rsidRPr="00133664">
        <w:rPr>
          <w:rFonts w:ascii="Courier New" w:hAnsi="Courier New" w:cs="Courier New"/>
          <w:color w:val="000000"/>
          <w:sz w:val="17"/>
          <w:szCs w:val="17"/>
          <w:highlight w:val="white"/>
          <w:lang w:val="fr-FR"/>
        </w:rPr>
        <w:t>com:id</w:t>
      </w:r>
      <w:r w:rsidRPr="00133664">
        <w:rPr>
          <w:rFonts w:ascii="Courier New" w:hAnsi="Courier New" w:cs="Courier New"/>
          <w:color w:val="0000FF"/>
          <w:sz w:val="17"/>
          <w:szCs w:val="17"/>
          <w:highlight w:val="white"/>
          <w:lang w:val="fr-FR"/>
        </w:rPr>
        <w:t>"/&gt;</w:t>
      </w:r>
    </w:p>
    <w:p w14:paraId="5133EC76" w14:textId="77777777" w:rsidR="00C44003" w:rsidRPr="00703040" w:rsidRDefault="00C44003" w:rsidP="00C44003">
      <w:pPr>
        <w:autoSpaceDE w:val="0"/>
        <w:autoSpaceDN w:val="0"/>
        <w:adjustRightInd w:val="0"/>
        <w:rPr>
          <w:rFonts w:ascii="Courier New" w:hAnsi="Courier New" w:cs="Courier New"/>
          <w:color w:val="000000"/>
          <w:sz w:val="17"/>
          <w:szCs w:val="17"/>
          <w:highlight w:val="white"/>
          <w:lang w:val="fr-FR"/>
          <w:rPrChange w:id="2020" w:author="Author">
            <w:rPr>
              <w:rFonts w:ascii="Courier New" w:hAnsi="Courier New"/>
              <w:color w:val="000000"/>
              <w:highlight w:val="white"/>
              <w:lang w:val="fr-CH"/>
            </w:rPr>
          </w:rPrChange>
        </w:rPr>
      </w:pPr>
      <w:r w:rsidRPr="00703040">
        <w:rPr>
          <w:rFonts w:ascii="Courier New" w:hAnsi="Courier New" w:cs="Courier New"/>
          <w:color w:val="000000"/>
          <w:sz w:val="17"/>
          <w:szCs w:val="17"/>
          <w:highlight w:val="white"/>
          <w:lang w:val="fr-FR"/>
          <w:rPrChange w:id="2021" w:author="Author">
            <w:rPr>
              <w:rFonts w:ascii="Courier New" w:hAnsi="Courier New"/>
              <w:color w:val="000000"/>
              <w:highlight w:val="white"/>
              <w:lang w:val="fr-CH"/>
            </w:rPr>
          </w:rPrChange>
        </w:rPr>
        <w:tab/>
      </w:r>
      <w:r w:rsidRPr="00703040">
        <w:rPr>
          <w:rFonts w:ascii="Courier New" w:hAnsi="Courier New" w:cs="Courier New"/>
          <w:color w:val="0000FF"/>
          <w:sz w:val="17"/>
          <w:szCs w:val="17"/>
          <w:highlight w:val="white"/>
          <w:lang w:val="fr-FR"/>
          <w:rPrChange w:id="2022" w:author="Author">
            <w:rPr>
              <w:rFonts w:ascii="Courier New" w:hAnsi="Courier New"/>
              <w:color w:val="0000FF"/>
              <w:highlight w:val="white"/>
              <w:lang w:val="fr-CH"/>
            </w:rPr>
          </w:rPrChange>
        </w:rPr>
        <w:t>&lt;/</w:t>
      </w:r>
      <w:r w:rsidRPr="00133664">
        <w:rPr>
          <w:rFonts w:ascii="Courier New" w:hAnsi="Courier New" w:cs="Courier New"/>
          <w:color w:val="800000"/>
          <w:sz w:val="17"/>
          <w:szCs w:val="17"/>
          <w:highlight w:val="white"/>
          <w:lang w:val="fr-FR"/>
        </w:rPr>
        <w:t>xsd:complexType</w:t>
      </w:r>
      <w:r w:rsidRPr="00133664">
        <w:rPr>
          <w:rFonts w:ascii="Courier New" w:hAnsi="Courier New" w:cs="Courier New"/>
          <w:color w:val="0000FF"/>
          <w:sz w:val="17"/>
          <w:szCs w:val="17"/>
          <w:highlight w:val="white"/>
          <w:lang w:val="fr-FR"/>
        </w:rPr>
        <w:t>&gt;</w:t>
      </w:r>
    </w:p>
    <w:p w14:paraId="50034036" w14:textId="77777777" w:rsidR="00C44003" w:rsidRPr="00703040" w:rsidRDefault="00C44003" w:rsidP="00C44003">
      <w:pPr>
        <w:autoSpaceDE w:val="0"/>
        <w:autoSpaceDN w:val="0"/>
        <w:adjustRightInd w:val="0"/>
        <w:rPr>
          <w:rFonts w:ascii="Courier New" w:hAnsi="Courier New" w:cs="Courier New"/>
          <w:color w:val="000000"/>
          <w:sz w:val="17"/>
          <w:szCs w:val="17"/>
          <w:highlight w:val="white"/>
          <w:lang w:val="fr-FR"/>
          <w:rPrChange w:id="2023" w:author="Author">
            <w:rPr>
              <w:rFonts w:ascii="Courier New" w:hAnsi="Courier New"/>
              <w:color w:val="000000"/>
              <w:highlight w:val="white"/>
              <w:lang w:val="fr-CH"/>
            </w:rPr>
          </w:rPrChange>
        </w:rPr>
      </w:pPr>
      <w:r w:rsidRPr="00703040">
        <w:rPr>
          <w:rFonts w:ascii="Courier New" w:hAnsi="Courier New" w:cs="Courier New"/>
          <w:color w:val="000000"/>
          <w:sz w:val="17"/>
          <w:szCs w:val="17"/>
          <w:highlight w:val="white"/>
          <w:lang w:val="fr-FR"/>
          <w:rPrChange w:id="2024" w:author="Author">
            <w:rPr>
              <w:rFonts w:ascii="Courier New" w:hAnsi="Courier New"/>
              <w:color w:val="000000"/>
              <w:highlight w:val="white"/>
              <w:lang w:val="fr-CH"/>
            </w:rPr>
          </w:rPrChange>
        </w:rPr>
        <w:tab/>
      </w:r>
      <w:r w:rsidRPr="00703040">
        <w:rPr>
          <w:rFonts w:ascii="Courier New" w:hAnsi="Courier New" w:cs="Courier New"/>
          <w:color w:val="0000FF"/>
          <w:sz w:val="17"/>
          <w:szCs w:val="17"/>
          <w:highlight w:val="white"/>
          <w:lang w:val="fr-FR"/>
          <w:rPrChange w:id="2025" w:author="Author">
            <w:rPr>
              <w:rFonts w:ascii="Courier New" w:hAnsi="Courier New"/>
              <w:color w:val="0000FF"/>
              <w:highlight w:val="white"/>
              <w:lang w:val="fr-CH"/>
            </w:rPr>
          </w:rPrChange>
        </w:rPr>
        <w:t>&lt;</w:t>
      </w:r>
      <w:r w:rsidRPr="00703040">
        <w:rPr>
          <w:rFonts w:ascii="Courier New" w:hAnsi="Courier New" w:cs="Courier New"/>
          <w:color w:val="800000"/>
          <w:sz w:val="17"/>
          <w:szCs w:val="17"/>
          <w:highlight w:val="white"/>
          <w:lang w:val="fr-FR"/>
          <w:rPrChange w:id="2026" w:author="Author">
            <w:rPr>
              <w:rFonts w:ascii="Courier New" w:hAnsi="Courier New"/>
              <w:color w:val="800000"/>
              <w:highlight w:val="white"/>
              <w:lang w:val="fr-CH"/>
            </w:rPr>
          </w:rPrChange>
        </w:rPr>
        <w:t>xsd:complexType</w:t>
      </w:r>
      <w:r w:rsidRPr="00133664">
        <w:rPr>
          <w:rFonts w:ascii="Courier New" w:hAnsi="Courier New" w:cs="Courier New"/>
          <w:color w:val="FF0000"/>
          <w:sz w:val="17"/>
          <w:szCs w:val="17"/>
          <w:highlight w:val="white"/>
          <w:lang w:val="fr-FR"/>
        </w:rPr>
        <w:t xml:space="preserve"> name</w:t>
      </w:r>
      <w:r w:rsidRPr="00133664">
        <w:rPr>
          <w:rFonts w:ascii="Courier New" w:hAnsi="Courier New" w:cs="Courier New"/>
          <w:color w:val="0000FF"/>
          <w:sz w:val="17"/>
          <w:szCs w:val="17"/>
          <w:highlight w:val="white"/>
          <w:lang w:val="fr-FR"/>
        </w:rPr>
        <w:t>="</w:t>
      </w:r>
      <w:r w:rsidRPr="00133664">
        <w:rPr>
          <w:rFonts w:ascii="Courier New" w:hAnsi="Courier New" w:cs="Courier New"/>
          <w:color w:val="000000"/>
          <w:sz w:val="17"/>
          <w:szCs w:val="17"/>
          <w:highlight w:val="white"/>
          <w:lang w:val="fr-FR"/>
        </w:rPr>
        <w:t>PatentAuthorityFileType</w:t>
      </w:r>
      <w:r w:rsidRPr="00133664">
        <w:rPr>
          <w:rFonts w:ascii="Courier New" w:hAnsi="Courier New" w:cs="Courier New"/>
          <w:color w:val="0000FF"/>
          <w:sz w:val="17"/>
          <w:szCs w:val="17"/>
          <w:highlight w:val="white"/>
          <w:lang w:val="fr-FR"/>
        </w:rPr>
        <w:t>"&gt;</w:t>
      </w:r>
    </w:p>
    <w:p w14:paraId="27C32D30"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027" w:author="Author">
            <w:rPr>
              <w:rFonts w:ascii="Courier New" w:hAnsi="Courier New"/>
              <w:color w:val="000000"/>
              <w:highlight w:val="white"/>
            </w:rPr>
          </w:rPrChange>
        </w:rPr>
      </w:pPr>
      <w:r w:rsidRPr="00703040">
        <w:rPr>
          <w:rFonts w:ascii="Courier New" w:hAnsi="Courier New" w:cs="Courier New"/>
          <w:color w:val="000000"/>
          <w:sz w:val="17"/>
          <w:szCs w:val="17"/>
          <w:highlight w:val="white"/>
          <w:lang w:val="fr-FR"/>
          <w:rPrChange w:id="2028" w:author="Author">
            <w:rPr>
              <w:rFonts w:ascii="Courier New" w:hAnsi="Courier New"/>
              <w:color w:val="000000"/>
              <w:highlight w:val="white"/>
              <w:lang w:val="fr-CH"/>
            </w:rPr>
          </w:rPrChange>
        </w:rPr>
        <w:tab/>
      </w:r>
      <w:r w:rsidRPr="00703040">
        <w:rPr>
          <w:rFonts w:ascii="Courier New" w:hAnsi="Courier New" w:cs="Courier New"/>
          <w:color w:val="000000"/>
          <w:sz w:val="17"/>
          <w:szCs w:val="17"/>
          <w:highlight w:val="white"/>
          <w:lang w:val="fr-FR"/>
          <w:rPrChange w:id="2029" w:author="Author">
            <w:rPr>
              <w:rFonts w:ascii="Courier New" w:hAnsi="Courier New"/>
              <w:color w:val="000000"/>
              <w:highlight w:val="white"/>
              <w:lang w:val="fr-CH"/>
            </w:rPr>
          </w:rPrChange>
        </w:rPr>
        <w:tab/>
      </w:r>
      <w:r w:rsidRPr="00133664">
        <w:rPr>
          <w:rFonts w:ascii="Courier New" w:hAnsi="Courier New" w:cs="Courier New"/>
          <w:color w:val="0000FF"/>
          <w:sz w:val="17"/>
          <w:szCs w:val="17"/>
          <w:highlight w:val="white"/>
          <w:rPrChange w:id="2030"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031" w:author="Author">
            <w:rPr>
              <w:rFonts w:ascii="Courier New" w:hAnsi="Courier New"/>
              <w:color w:val="800000"/>
              <w:highlight w:val="white"/>
            </w:rPr>
          </w:rPrChange>
        </w:rPr>
        <w:t>xsd:sequence</w:t>
      </w:r>
      <w:r w:rsidRPr="00133664">
        <w:rPr>
          <w:rFonts w:ascii="Courier New" w:hAnsi="Courier New" w:cs="Courier New"/>
          <w:color w:val="0000FF"/>
          <w:sz w:val="17"/>
          <w:szCs w:val="17"/>
          <w:highlight w:val="white"/>
        </w:rPr>
        <w:t>&gt;</w:t>
      </w:r>
    </w:p>
    <w:p w14:paraId="05A94E8D"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032"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03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03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03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03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037"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afp:AuthorityFileDefinition</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minOccurs</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0</w:t>
      </w:r>
      <w:r w:rsidRPr="00133664">
        <w:rPr>
          <w:rFonts w:ascii="Courier New" w:hAnsi="Courier New" w:cs="Courier New"/>
          <w:color w:val="0000FF"/>
          <w:sz w:val="17"/>
          <w:szCs w:val="17"/>
          <w:highlight w:val="white"/>
        </w:rPr>
        <w:t>"/&gt;</w:t>
      </w:r>
    </w:p>
    <w:p w14:paraId="4B372EF8"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03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03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04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04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04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043"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afp:AuthorityFileEntry</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maxOccurs</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unbounded</w:t>
      </w:r>
      <w:r w:rsidRPr="00133664">
        <w:rPr>
          <w:rFonts w:ascii="Courier New" w:hAnsi="Courier New" w:cs="Courier New"/>
          <w:color w:val="0000FF"/>
          <w:sz w:val="17"/>
          <w:szCs w:val="17"/>
          <w:highlight w:val="white"/>
        </w:rPr>
        <w:t>"/&gt;</w:t>
      </w:r>
    </w:p>
    <w:p w14:paraId="1F11BF54"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04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04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04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04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xsd:sequence</w:t>
      </w:r>
      <w:r w:rsidRPr="00133664">
        <w:rPr>
          <w:rFonts w:ascii="Courier New" w:hAnsi="Courier New" w:cs="Courier New"/>
          <w:color w:val="0000FF"/>
          <w:sz w:val="17"/>
          <w:szCs w:val="17"/>
          <w:highlight w:val="white"/>
        </w:rPr>
        <w:t>&gt;</w:t>
      </w:r>
    </w:p>
    <w:p w14:paraId="06E5CE30"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04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04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05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05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052" w:author="Author">
            <w:rPr>
              <w:rFonts w:ascii="Courier New" w:hAnsi="Courier New"/>
              <w:color w:val="800000"/>
              <w:highlight w:val="white"/>
            </w:rPr>
          </w:rPrChange>
        </w:rPr>
        <w:t>xsd:attribute</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com:id</w:t>
      </w:r>
      <w:r w:rsidRPr="00133664">
        <w:rPr>
          <w:rFonts w:ascii="Courier New" w:hAnsi="Courier New" w:cs="Courier New"/>
          <w:color w:val="0000FF"/>
          <w:sz w:val="17"/>
          <w:szCs w:val="17"/>
          <w:highlight w:val="white"/>
        </w:rPr>
        <w:t>"/&gt;</w:t>
      </w:r>
    </w:p>
    <w:p w14:paraId="3923C4A8"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05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05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05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05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057" w:author="Author">
            <w:rPr>
              <w:rFonts w:ascii="Courier New" w:hAnsi="Courier New"/>
              <w:color w:val="800000"/>
              <w:highlight w:val="white"/>
            </w:rPr>
          </w:rPrChange>
        </w:rPr>
        <w:t>xsd:attribute</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com:officeCode</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use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required</w:t>
      </w:r>
      <w:r w:rsidRPr="00133664">
        <w:rPr>
          <w:rFonts w:ascii="Courier New" w:hAnsi="Courier New" w:cs="Courier New"/>
          <w:color w:val="0000FF"/>
          <w:sz w:val="17"/>
          <w:szCs w:val="17"/>
          <w:highlight w:val="white"/>
        </w:rPr>
        <w:t>"/&gt;</w:t>
      </w:r>
    </w:p>
    <w:p w14:paraId="2C3C23D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05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05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06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06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062" w:author="Author">
            <w:rPr>
              <w:rFonts w:ascii="Courier New" w:hAnsi="Courier New"/>
              <w:color w:val="800000"/>
              <w:highlight w:val="white"/>
            </w:rPr>
          </w:rPrChange>
        </w:rPr>
        <w:t>xsd:attribute</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com:creationDate</w:t>
      </w:r>
      <w:r w:rsidRPr="00133664">
        <w:rPr>
          <w:rFonts w:ascii="Courier New" w:hAnsi="Courier New" w:cs="Courier New"/>
          <w:color w:val="0000FF"/>
          <w:sz w:val="17"/>
          <w:szCs w:val="17"/>
          <w:highlight w:val="white"/>
        </w:rPr>
        <w:t>"/&gt;</w:t>
      </w:r>
    </w:p>
    <w:p w14:paraId="1A38D664"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06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06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06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06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067" w:author="Author">
            <w:rPr>
              <w:rFonts w:ascii="Courier New" w:hAnsi="Courier New"/>
              <w:color w:val="800000"/>
              <w:highlight w:val="white"/>
            </w:rPr>
          </w:rPrChange>
        </w:rPr>
        <w:t>xsd:attribute</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afp:st37Version</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use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required</w:t>
      </w:r>
      <w:r w:rsidRPr="00133664">
        <w:rPr>
          <w:rFonts w:ascii="Courier New" w:hAnsi="Courier New" w:cs="Courier New"/>
          <w:color w:val="0000FF"/>
          <w:sz w:val="17"/>
          <w:szCs w:val="17"/>
          <w:highlight w:val="white"/>
        </w:rPr>
        <w:t>"/&gt;</w:t>
      </w:r>
    </w:p>
    <w:p w14:paraId="11856C8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06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06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07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07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072" w:author="Author">
            <w:rPr>
              <w:rFonts w:ascii="Courier New" w:hAnsi="Courier New"/>
              <w:color w:val="800000"/>
              <w:highlight w:val="white"/>
            </w:rPr>
          </w:rPrChange>
        </w:rPr>
        <w:t>xsd:attribute</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com:ipoVersion</w:t>
      </w:r>
      <w:r w:rsidRPr="00133664">
        <w:rPr>
          <w:rFonts w:ascii="Courier New" w:hAnsi="Courier New" w:cs="Courier New"/>
          <w:color w:val="0000FF"/>
          <w:sz w:val="17"/>
          <w:szCs w:val="17"/>
          <w:highlight w:val="white"/>
        </w:rPr>
        <w:t>"/&gt;</w:t>
      </w:r>
    </w:p>
    <w:p w14:paraId="46A16BB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07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07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07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xsd:complexType</w:t>
      </w:r>
      <w:r w:rsidRPr="00133664">
        <w:rPr>
          <w:rFonts w:ascii="Courier New" w:hAnsi="Courier New" w:cs="Courier New"/>
          <w:color w:val="0000FF"/>
          <w:sz w:val="17"/>
          <w:szCs w:val="17"/>
          <w:highlight w:val="white"/>
        </w:rPr>
        <w:t>&gt;</w:t>
      </w:r>
    </w:p>
    <w:p w14:paraId="39ADD17A"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07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07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07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079" w:author="Author">
            <w:rPr>
              <w:rFonts w:ascii="Courier New" w:hAnsi="Courier New"/>
              <w:color w:val="800000"/>
              <w:highlight w:val="white"/>
            </w:rPr>
          </w:rPrChange>
        </w:rPr>
        <w:t>xsd:attribute</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groupedAFIndicator</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type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xsd:boolean</w:t>
      </w:r>
      <w:r w:rsidRPr="00133664">
        <w:rPr>
          <w:rFonts w:ascii="Courier New" w:hAnsi="Courier New" w:cs="Courier New"/>
          <w:color w:val="0000FF"/>
          <w:sz w:val="17"/>
          <w:szCs w:val="17"/>
          <w:highlight w:val="white"/>
        </w:rPr>
        <w:t>"&gt;</w:t>
      </w:r>
    </w:p>
    <w:p w14:paraId="5C49FD2D"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08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08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082"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083"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084"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1D82889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08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08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08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08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08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090"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Indicates that the authority file has been grouped, or not, according to one of the defined categories</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33BF734F"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09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09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09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09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52B75EBC" w14:textId="77777777" w:rsidR="00C44003" w:rsidRPr="00133664" w:rsidRDefault="00C44003" w:rsidP="00C44003">
      <w:pPr>
        <w:autoSpaceDE w:val="0"/>
        <w:autoSpaceDN w:val="0"/>
        <w:adjustRightInd w:val="0"/>
        <w:rPr>
          <w:ins w:id="2095" w:author="Author"/>
          <w:rFonts w:ascii="Courier New" w:hAnsi="Courier New" w:cs="Courier New"/>
          <w:color w:val="0000FF"/>
          <w:sz w:val="17"/>
          <w:szCs w:val="17"/>
          <w:highlight w:val="white"/>
        </w:rPr>
      </w:pPr>
      <w:r w:rsidRPr="00133664">
        <w:rPr>
          <w:rFonts w:ascii="Courier New" w:hAnsi="Courier New" w:cs="Courier New"/>
          <w:color w:val="000000"/>
          <w:sz w:val="17"/>
          <w:szCs w:val="17"/>
          <w:highlight w:val="white"/>
          <w:rPrChange w:id="209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09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xsd:attribute</w:t>
      </w:r>
      <w:r w:rsidRPr="00133664">
        <w:rPr>
          <w:rFonts w:ascii="Courier New" w:hAnsi="Courier New" w:cs="Courier New"/>
          <w:color w:val="0000FF"/>
          <w:sz w:val="17"/>
          <w:szCs w:val="17"/>
          <w:highlight w:val="white"/>
        </w:rPr>
        <w:t>&gt;</w:t>
      </w:r>
    </w:p>
    <w:p w14:paraId="5FBA459C" w14:textId="77777777" w:rsidR="00C44003" w:rsidRPr="00133664" w:rsidRDefault="00C44003" w:rsidP="00C44003">
      <w:pPr>
        <w:autoSpaceDE w:val="0"/>
        <w:autoSpaceDN w:val="0"/>
        <w:adjustRightInd w:val="0"/>
        <w:rPr>
          <w:ins w:id="2098" w:author="Author"/>
          <w:rFonts w:ascii="Courier New" w:hAnsi="Courier New" w:cs="Courier New"/>
          <w:color w:val="000000"/>
          <w:sz w:val="17"/>
          <w:szCs w:val="17"/>
          <w:highlight w:val="white"/>
        </w:rPr>
      </w:pPr>
      <w:ins w:id="2099" w:author="Author">
        <w:r w:rsidRPr="00133664">
          <w:rPr>
            <w:rFonts w:ascii="Courier New" w:hAnsi="Courier New" w:cs="Courier New"/>
            <w:color w:val="000000"/>
            <w:sz w:val="17"/>
            <w:szCs w:val="17"/>
            <w:highlight w:val="white"/>
          </w:rPr>
          <w:tab/>
          <w:t>&lt;xsd:element name="DocumentTotalQuantity" type="xsd:nonNegativeInteger"&gt;</w:t>
        </w:r>
      </w:ins>
    </w:p>
    <w:p w14:paraId="080D606B" w14:textId="77777777" w:rsidR="00C44003" w:rsidRPr="00133664" w:rsidRDefault="00C44003" w:rsidP="00C44003">
      <w:pPr>
        <w:autoSpaceDE w:val="0"/>
        <w:autoSpaceDN w:val="0"/>
        <w:adjustRightInd w:val="0"/>
        <w:rPr>
          <w:ins w:id="2100" w:author="Author"/>
          <w:rFonts w:ascii="Courier New" w:hAnsi="Courier New" w:cs="Courier New"/>
          <w:color w:val="000000"/>
          <w:sz w:val="17"/>
          <w:szCs w:val="17"/>
          <w:highlight w:val="white"/>
        </w:rPr>
      </w:pPr>
      <w:ins w:id="2101"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&lt;xsd:annotation&gt;</w:t>
        </w:r>
      </w:ins>
    </w:p>
    <w:p w14:paraId="0438AE2F" w14:textId="77777777" w:rsidR="00C44003" w:rsidRPr="00133664" w:rsidRDefault="00C44003" w:rsidP="00C44003">
      <w:pPr>
        <w:autoSpaceDE w:val="0"/>
        <w:autoSpaceDN w:val="0"/>
        <w:adjustRightInd w:val="0"/>
        <w:rPr>
          <w:ins w:id="2102" w:author="Author"/>
          <w:rFonts w:ascii="Courier New" w:hAnsi="Courier New" w:cs="Courier New"/>
          <w:color w:val="000000"/>
          <w:sz w:val="17"/>
          <w:szCs w:val="17"/>
          <w:highlight w:val="white"/>
        </w:rPr>
      </w:pPr>
      <w:ins w:id="2103"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&lt;xsd:documentation&gt;Total number of documents available or provided&lt;/xsd:documentation&gt;</w:t>
        </w:r>
      </w:ins>
    </w:p>
    <w:p w14:paraId="0D7EF53A" w14:textId="77777777" w:rsidR="00C44003" w:rsidRPr="00133664" w:rsidRDefault="00C44003" w:rsidP="00C44003">
      <w:pPr>
        <w:autoSpaceDE w:val="0"/>
        <w:autoSpaceDN w:val="0"/>
        <w:adjustRightInd w:val="0"/>
        <w:rPr>
          <w:ins w:id="2104" w:author="Author"/>
          <w:rFonts w:ascii="Courier New" w:hAnsi="Courier New" w:cs="Courier New"/>
          <w:color w:val="000000"/>
          <w:sz w:val="17"/>
          <w:szCs w:val="17"/>
          <w:highlight w:val="white"/>
        </w:rPr>
      </w:pPr>
      <w:ins w:id="2105"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&lt;/xsd:annotation&gt;</w:t>
        </w:r>
      </w:ins>
    </w:p>
    <w:p w14:paraId="5A9275B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106" w:author="Author">
            <w:rPr>
              <w:rFonts w:ascii="Courier New" w:hAnsi="Courier New"/>
              <w:color w:val="000000"/>
              <w:highlight w:val="white"/>
            </w:rPr>
          </w:rPrChange>
        </w:rPr>
      </w:pPr>
      <w:ins w:id="2107" w:author="Author">
        <w:r w:rsidRPr="00133664">
          <w:rPr>
            <w:rFonts w:ascii="Courier New" w:hAnsi="Courier New" w:cs="Courier New"/>
            <w:color w:val="000000"/>
            <w:sz w:val="17"/>
            <w:szCs w:val="17"/>
            <w:highlight w:val="white"/>
          </w:rPr>
          <w:tab/>
          <w:t>&lt;/xsd:element&gt;</w:t>
        </w:r>
      </w:ins>
    </w:p>
    <w:p w14:paraId="3FBB619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10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109"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110"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111"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ExceptionCode</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type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afp:ExceptionCodeType</w:t>
      </w:r>
      <w:r w:rsidRPr="00133664">
        <w:rPr>
          <w:rFonts w:ascii="Courier New" w:hAnsi="Courier New" w:cs="Courier New"/>
          <w:color w:val="0000FF"/>
          <w:sz w:val="17"/>
          <w:szCs w:val="17"/>
          <w:highlight w:val="white"/>
        </w:rPr>
        <w:t>"&gt;</w:t>
      </w:r>
    </w:p>
    <w:p w14:paraId="129BFC2F"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112"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11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11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11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116"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0526432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117"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11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11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12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12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122"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ins w:id="2123" w:author="Author">
        <w:r w:rsidRPr="00133664">
          <w:rPr>
            <w:rFonts w:ascii="Courier New" w:hAnsi="Courier New" w:cs="Courier New"/>
            <w:color w:val="000000" w:themeColor="text1"/>
            <w:sz w:val="17"/>
            <w:szCs w:val="17"/>
            <w:rPrChange w:id="2124" w:author="Author">
              <w:rPr>
                <w:color w:val="000000" w:themeColor="text1"/>
                <w:szCs w:val="17"/>
              </w:rPr>
            </w:rPrChange>
          </w:rPr>
          <w:t>A one-letter code which classifies why the particular complete patent publication is not available in machine-readable form at that time</w:t>
        </w:r>
        <w:r w:rsidRPr="00133664" w:rsidDel="003F1C73">
          <w:rPr>
            <w:rFonts w:ascii="Courier New" w:hAnsi="Courier New" w:cs="Courier New"/>
            <w:color w:val="000000"/>
            <w:sz w:val="17"/>
            <w:szCs w:val="17"/>
            <w:highlight w:val="white"/>
          </w:rPr>
          <w:t xml:space="preserve"> </w:t>
        </w:r>
      </w:ins>
      <w:del w:id="2125" w:author="Author">
        <w:r w:rsidRPr="00133664" w:rsidDel="003F1C73">
          <w:rPr>
            <w:rFonts w:ascii="Courier New" w:hAnsi="Courier New" w:cs="Courier New"/>
            <w:color w:val="000000"/>
            <w:sz w:val="17"/>
            <w:szCs w:val="17"/>
            <w:highlight w:val="white"/>
          </w:rPr>
          <w:delText>Exception</w:delText>
        </w:r>
      </w:del>
      <w:ins w:id="2126" w:author="Author">
        <w:del w:id="2127" w:author="Author">
          <w:r w:rsidRPr="00133664" w:rsidDel="003F1C73">
            <w:rPr>
              <w:rFonts w:ascii="Courier New" w:hAnsi="Courier New" w:cs="Courier New"/>
              <w:color w:val="000000"/>
              <w:sz w:val="17"/>
              <w:szCs w:val="17"/>
              <w:highlight w:val="white"/>
              <w:rPrChange w:id="2128" w:author="Author">
                <w:rPr>
                  <w:rFonts w:ascii="Consolas" w:hAnsi="Consolas" w:cs="Consolas"/>
                  <w:color w:val="000000"/>
                  <w:szCs w:val="17"/>
                  <w:highlight w:val="white"/>
                </w:rPr>
              </w:rPrChange>
            </w:rPr>
            <w:delText>An exception</w:delText>
          </w:r>
        </w:del>
      </w:ins>
      <w:del w:id="2129" w:author="Author">
        <w:r w:rsidRPr="00133664" w:rsidDel="003F1C73">
          <w:rPr>
            <w:rFonts w:ascii="Courier New" w:hAnsi="Courier New" w:cs="Courier New"/>
            <w:color w:val="000000"/>
            <w:sz w:val="17"/>
            <w:szCs w:val="17"/>
            <w:highlight w:val="white"/>
          </w:rPr>
          <w:delText xml:space="preserve"> code as indicated</w:delText>
        </w:r>
      </w:del>
      <w:ins w:id="2130" w:author="Author">
        <w:del w:id="2131" w:author="Author">
          <w:r w:rsidRPr="00133664" w:rsidDel="003F1C73">
            <w:rPr>
              <w:rFonts w:ascii="Courier New" w:hAnsi="Courier New" w:cs="Courier New"/>
              <w:color w:val="000000"/>
              <w:sz w:val="17"/>
              <w:szCs w:val="17"/>
              <w:highlight w:val="white"/>
              <w:rPrChange w:id="2132" w:author="Author">
                <w:rPr>
                  <w:rFonts w:ascii="Consolas" w:hAnsi="Consolas" w:cs="Consolas"/>
                  <w:color w:val="000000"/>
                  <w:szCs w:val="17"/>
                  <w:highlight w:val="white"/>
                </w:rPr>
              </w:rPrChange>
            </w:rPr>
            <w:delText>defined</w:delText>
          </w:r>
        </w:del>
      </w:ins>
      <w:del w:id="2133" w:author="Author">
        <w:r w:rsidRPr="00133664" w:rsidDel="003F1C73">
          <w:rPr>
            <w:rFonts w:ascii="Courier New" w:hAnsi="Courier New" w:cs="Courier New"/>
            <w:color w:val="000000"/>
            <w:sz w:val="17"/>
            <w:szCs w:val="17"/>
            <w:highlight w:val="white"/>
          </w:rPr>
          <w:delText xml:space="preserve"> in WIPO ST.37</w:delText>
        </w:r>
      </w:del>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27EA41B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13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13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13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13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60E73B67"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13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139"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140"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xsd:element</w:t>
      </w:r>
      <w:r w:rsidRPr="00133664">
        <w:rPr>
          <w:rFonts w:ascii="Courier New" w:hAnsi="Courier New" w:cs="Courier New"/>
          <w:color w:val="0000FF"/>
          <w:sz w:val="17"/>
          <w:szCs w:val="17"/>
          <w:highlight w:val="white"/>
        </w:rPr>
        <w:t>&gt;</w:t>
      </w:r>
    </w:p>
    <w:p w14:paraId="21DED448"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14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142"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143"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144"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ExceptionCodeCoverage</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type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afp:ExceptionCodeCoverageType</w:t>
      </w:r>
      <w:r w:rsidRPr="00133664">
        <w:rPr>
          <w:rFonts w:ascii="Courier New" w:hAnsi="Courier New" w:cs="Courier New"/>
          <w:color w:val="0000FF"/>
          <w:sz w:val="17"/>
          <w:szCs w:val="17"/>
          <w:highlight w:val="white"/>
        </w:rPr>
        <w:t>"&gt;</w:t>
      </w:r>
    </w:p>
    <w:p w14:paraId="7C829D47"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14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14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14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14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149"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39D8A5C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15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15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15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15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15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155"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Data coverage summary by exception code including total quantity of documents</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475D90CC"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15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15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15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15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6B88CE74"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16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16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16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xsd:element</w:t>
      </w:r>
      <w:r w:rsidRPr="00133664">
        <w:rPr>
          <w:rFonts w:ascii="Courier New" w:hAnsi="Courier New" w:cs="Courier New"/>
          <w:color w:val="0000FF"/>
          <w:sz w:val="17"/>
          <w:szCs w:val="17"/>
          <w:highlight w:val="white"/>
        </w:rPr>
        <w:t>&gt;</w:t>
      </w:r>
    </w:p>
    <w:p w14:paraId="7A652B01"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16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16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16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166" w:author="Author">
            <w:rPr>
              <w:rFonts w:ascii="Courier New" w:hAnsi="Courier New"/>
              <w:color w:val="800000"/>
              <w:highlight w:val="white"/>
            </w:rPr>
          </w:rPrChange>
        </w:rPr>
        <w:t>xsd:complexType</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ExceptionCodeCoverageType</w:t>
      </w:r>
      <w:r w:rsidRPr="00133664">
        <w:rPr>
          <w:rFonts w:ascii="Courier New" w:hAnsi="Courier New" w:cs="Courier New"/>
          <w:color w:val="0000FF"/>
          <w:sz w:val="17"/>
          <w:szCs w:val="17"/>
          <w:highlight w:val="white"/>
        </w:rPr>
        <w:t>"&gt;</w:t>
      </w:r>
    </w:p>
    <w:p w14:paraId="162FB0BD"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lang w:val="fr-FR"/>
          <w:rPrChange w:id="2167" w:author="Author">
            <w:rPr>
              <w:rFonts w:ascii="Courier New" w:hAnsi="Courier New"/>
              <w:color w:val="000000"/>
              <w:highlight w:val="white"/>
              <w:lang w:val="fr-CH"/>
            </w:rPr>
          </w:rPrChange>
        </w:rPr>
      </w:pPr>
      <w:r w:rsidRPr="00133664">
        <w:rPr>
          <w:rFonts w:ascii="Courier New" w:hAnsi="Courier New" w:cs="Courier New"/>
          <w:color w:val="000000"/>
          <w:sz w:val="17"/>
          <w:szCs w:val="17"/>
          <w:highlight w:val="white"/>
          <w:rPrChange w:id="216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169"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lang w:val="fr-FR"/>
          <w:rPrChange w:id="2170" w:author="Author">
            <w:rPr>
              <w:rFonts w:ascii="Courier New" w:hAnsi="Courier New"/>
              <w:color w:val="0000FF"/>
              <w:highlight w:val="white"/>
              <w:lang w:val="fr-CH"/>
            </w:rPr>
          </w:rPrChange>
        </w:rPr>
        <w:t>&lt;</w:t>
      </w:r>
      <w:r w:rsidRPr="00133664">
        <w:rPr>
          <w:rFonts w:ascii="Courier New" w:hAnsi="Courier New" w:cs="Courier New"/>
          <w:color w:val="800000"/>
          <w:sz w:val="17"/>
          <w:szCs w:val="17"/>
          <w:highlight w:val="white"/>
          <w:lang w:val="fr-FR"/>
          <w:rPrChange w:id="2171" w:author="Author">
            <w:rPr>
              <w:rFonts w:ascii="Courier New" w:hAnsi="Courier New"/>
              <w:color w:val="800000"/>
              <w:highlight w:val="white"/>
              <w:lang w:val="fr-CH"/>
            </w:rPr>
          </w:rPrChange>
        </w:rPr>
        <w:t>xsd:sequence</w:t>
      </w:r>
      <w:r w:rsidRPr="00133664">
        <w:rPr>
          <w:rFonts w:ascii="Courier New" w:hAnsi="Courier New" w:cs="Courier New"/>
          <w:color w:val="0000FF"/>
          <w:sz w:val="17"/>
          <w:szCs w:val="17"/>
          <w:highlight w:val="white"/>
          <w:lang w:val="fr-FR"/>
          <w:rPrChange w:id="2172" w:author="Author">
            <w:rPr>
              <w:rFonts w:ascii="Courier New" w:hAnsi="Courier New"/>
              <w:color w:val="0000FF"/>
              <w:highlight w:val="white"/>
              <w:lang w:val="fr-CH"/>
            </w:rPr>
          </w:rPrChange>
        </w:rPr>
        <w:t>&gt;</w:t>
      </w:r>
    </w:p>
    <w:p w14:paraId="3E9C0160"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lang w:val="fr-FR"/>
          <w:rPrChange w:id="2173" w:author="Author">
            <w:rPr>
              <w:rFonts w:ascii="Courier New" w:hAnsi="Courier New"/>
              <w:color w:val="000000"/>
              <w:highlight w:val="white"/>
              <w:lang w:val="fr-CH"/>
            </w:rPr>
          </w:rPrChange>
        </w:rPr>
      </w:pPr>
      <w:r w:rsidRPr="00133664">
        <w:rPr>
          <w:rFonts w:ascii="Courier New" w:hAnsi="Courier New" w:cs="Courier New"/>
          <w:color w:val="000000"/>
          <w:sz w:val="17"/>
          <w:szCs w:val="17"/>
          <w:highlight w:val="white"/>
          <w:lang w:val="fr-FR"/>
          <w:rPrChange w:id="2174" w:author="Author">
            <w:rPr>
              <w:rFonts w:ascii="Courier New" w:hAnsi="Courier New"/>
              <w:color w:val="000000"/>
              <w:highlight w:val="white"/>
              <w:lang w:val="fr-CH"/>
            </w:rPr>
          </w:rPrChange>
        </w:rPr>
        <w:tab/>
      </w:r>
      <w:r w:rsidRPr="00133664">
        <w:rPr>
          <w:rFonts w:ascii="Courier New" w:hAnsi="Courier New" w:cs="Courier New"/>
          <w:color w:val="000000"/>
          <w:sz w:val="17"/>
          <w:szCs w:val="17"/>
          <w:highlight w:val="white"/>
          <w:lang w:val="fr-FR"/>
          <w:rPrChange w:id="2175" w:author="Author">
            <w:rPr>
              <w:rFonts w:ascii="Courier New" w:hAnsi="Courier New"/>
              <w:color w:val="000000"/>
              <w:highlight w:val="white"/>
              <w:lang w:val="fr-CH"/>
            </w:rPr>
          </w:rPrChange>
        </w:rPr>
        <w:tab/>
      </w:r>
      <w:r w:rsidRPr="00133664">
        <w:rPr>
          <w:rFonts w:ascii="Courier New" w:hAnsi="Courier New" w:cs="Courier New"/>
          <w:color w:val="000000"/>
          <w:sz w:val="17"/>
          <w:szCs w:val="17"/>
          <w:highlight w:val="white"/>
          <w:lang w:val="fr-FR"/>
          <w:rPrChange w:id="2176" w:author="Author">
            <w:rPr>
              <w:rFonts w:ascii="Courier New" w:hAnsi="Courier New"/>
              <w:color w:val="000000"/>
              <w:highlight w:val="white"/>
              <w:lang w:val="fr-CH"/>
            </w:rPr>
          </w:rPrChange>
        </w:rPr>
        <w:tab/>
      </w:r>
      <w:r w:rsidRPr="00133664">
        <w:rPr>
          <w:rFonts w:ascii="Courier New" w:hAnsi="Courier New" w:cs="Courier New"/>
          <w:color w:val="0000FF"/>
          <w:sz w:val="17"/>
          <w:szCs w:val="17"/>
          <w:highlight w:val="white"/>
          <w:lang w:val="fr-FR"/>
          <w:rPrChange w:id="2177" w:author="Author">
            <w:rPr>
              <w:rFonts w:ascii="Courier New" w:hAnsi="Courier New"/>
              <w:color w:val="0000FF"/>
              <w:highlight w:val="white"/>
              <w:lang w:val="fr-CH"/>
            </w:rPr>
          </w:rPrChange>
        </w:rPr>
        <w:t>&lt;</w:t>
      </w:r>
      <w:r w:rsidRPr="00133664">
        <w:rPr>
          <w:rFonts w:ascii="Courier New" w:hAnsi="Courier New" w:cs="Courier New"/>
          <w:color w:val="800000"/>
          <w:sz w:val="17"/>
          <w:szCs w:val="17"/>
          <w:highlight w:val="white"/>
          <w:lang w:val="fr-FR"/>
          <w:rPrChange w:id="2178" w:author="Author">
            <w:rPr>
              <w:rFonts w:ascii="Courier New" w:hAnsi="Courier New"/>
              <w:color w:val="800000"/>
              <w:highlight w:val="white"/>
              <w:lang w:val="fr-CH"/>
            </w:rPr>
          </w:rPrChange>
        </w:rPr>
        <w:t>xsd:element</w:t>
      </w:r>
      <w:r w:rsidRPr="00133664">
        <w:rPr>
          <w:rFonts w:ascii="Courier New" w:hAnsi="Courier New" w:cs="Courier New"/>
          <w:color w:val="FF0000"/>
          <w:sz w:val="17"/>
          <w:szCs w:val="17"/>
          <w:highlight w:val="white"/>
          <w:lang w:val="fr-FR"/>
          <w:rPrChange w:id="2179" w:author="Author">
            <w:rPr>
              <w:rFonts w:ascii="Courier New" w:hAnsi="Courier New"/>
              <w:color w:val="FF0000"/>
              <w:highlight w:val="white"/>
              <w:lang w:val="fr-CH"/>
            </w:rPr>
          </w:rPrChange>
        </w:rPr>
        <w:t xml:space="preserve"> ref</w:t>
      </w:r>
      <w:r w:rsidRPr="00133664">
        <w:rPr>
          <w:rFonts w:ascii="Courier New" w:hAnsi="Courier New" w:cs="Courier New"/>
          <w:color w:val="0000FF"/>
          <w:sz w:val="17"/>
          <w:szCs w:val="17"/>
          <w:highlight w:val="white"/>
          <w:lang w:val="fr-FR"/>
          <w:rPrChange w:id="2180" w:author="Author">
            <w:rPr>
              <w:rFonts w:ascii="Courier New" w:hAnsi="Courier New"/>
              <w:color w:val="0000FF"/>
              <w:highlight w:val="white"/>
              <w:lang w:val="fr-CH"/>
            </w:rPr>
          </w:rPrChange>
        </w:rPr>
        <w:t>="</w:t>
      </w:r>
      <w:r w:rsidRPr="00133664">
        <w:rPr>
          <w:rFonts w:ascii="Courier New" w:hAnsi="Courier New" w:cs="Courier New"/>
          <w:color w:val="000000"/>
          <w:sz w:val="17"/>
          <w:szCs w:val="17"/>
          <w:highlight w:val="white"/>
          <w:lang w:val="fr-FR"/>
          <w:rPrChange w:id="2181" w:author="Author">
            <w:rPr>
              <w:rFonts w:ascii="Courier New" w:hAnsi="Courier New"/>
              <w:color w:val="000000"/>
              <w:highlight w:val="white"/>
              <w:lang w:val="fr-CH"/>
            </w:rPr>
          </w:rPrChange>
        </w:rPr>
        <w:t>afp:ExceptionCode</w:t>
      </w:r>
      <w:r w:rsidRPr="00133664">
        <w:rPr>
          <w:rFonts w:ascii="Courier New" w:hAnsi="Courier New" w:cs="Courier New"/>
          <w:color w:val="0000FF"/>
          <w:sz w:val="17"/>
          <w:szCs w:val="17"/>
          <w:highlight w:val="white"/>
          <w:lang w:val="fr-FR"/>
          <w:rPrChange w:id="2182" w:author="Author">
            <w:rPr>
              <w:rFonts w:ascii="Courier New" w:hAnsi="Courier New"/>
              <w:color w:val="0000FF"/>
              <w:highlight w:val="white"/>
              <w:lang w:val="fr-CH"/>
            </w:rPr>
          </w:rPrChange>
        </w:rPr>
        <w:t>"/&gt;</w:t>
      </w:r>
    </w:p>
    <w:p w14:paraId="01ED9AFE" w14:textId="77777777" w:rsidR="00C44003" w:rsidRPr="00703040" w:rsidRDefault="00C44003" w:rsidP="00C44003">
      <w:pPr>
        <w:autoSpaceDE w:val="0"/>
        <w:autoSpaceDN w:val="0"/>
        <w:adjustRightInd w:val="0"/>
        <w:rPr>
          <w:rFonts w:ascii="Courier New" w:hAnsi="Courier New" w:cs="Courier New"/>
          <w:color w:val="000000"/>
          <w:sz w:val="17"/>
          <w:szCs w:val="17"/>
          <w:highlight w:val="white"/>
          <w:lang w:val="fr-FR"/>
          <w:rPrChange w:id="2183" w:author="Author">
            <w:rPr>
              <w:rFonts w:ascii="Courier New" w:hAnsi="Courier New"/>
              <w:color w:val="000000"/>
              <w:highlight w:val="white"/>
              <w:lang w:val="fr-CH"/>
            </w:rPr>
          </w:rPrChange>
        </w:rPr>
      </w:pPr>
      <w:r w:rsidRPr="00133664">
        <w:rPr>
          <w:rFonts w:ascii="Courier New" w:hAnsi="Courier New" w:cs="Courier New"/>
          <w:color w:val="000000"/>
          <w:sz w:val="17"/>
          <w:szCs w:val="17"/>
          <w:highlight w:val="white"/>
          <w:lang w:val="fr-FR"/>
          <w:rPrChange w:id="2184" w:author="Author">
            <w:rPr>
              <w:rFonts w:ascii="Courier New" w:hAnsi="Courier New"/>
              <w:color w:val="000000"/>
              <w:highlight w:val="white"/>
              <w:lang w:val="fr-CH"/>
            </w:rPr>
          </w:rPrChange>
        </w:rPr>
        <w:tab/>
      </w:r>
      <w:r w:rsidRPr="00133664">
        <w:rPr>
          <w:rFonts w:ascii="Courier New" w:hAnsi="Courier New" w:cs="Courier New"/>
          <w:color w:val="000000"/>
          <w:sz w:val="17"/>
          <w:szCs w:val="17"/>
          <w:highlight w:val="white"/>
          <w:lang w:val="fr-FR"/>
          <w:rPrChange w:id="2185" w:author="Author">
            <w:rPr>
              <w:rFonts w:ascii="Courier New" w:hAnsi="Courier New"/>
              <w:color w:val="000000"/>
              <w:highlight w:val="white"/>
              <w:lang w:val="fr-CH"/>
            </w:rPr>
          </w:rPrChange>
        </w:rPr>
        <w:tab/>
      </w:r>
      <w:r w:rsidRPr="00133664">
        <w:rPr>
          <w:rFonts w:ascii="Courier New" w:hAnsi="Courier New" w:cs="Courier New"/>
          <w:color w:val="000000"/>
          <w:sz w:val="17"/>
          <w:szCs w:val="17"/>
          <w:highlight w:val="white"/>
          <w:lang w:val="fr-FR"/>
          <w:rPrChange w:id="2186" w:author="Author">
            <w:rPr>
              <w:rFonts w:ascii="Courier New" w:hAnsi="Courier New"/>
              <w:color w:val="000000"/>
              <w:highlight w:val="white"/>
              <w:lang w:val="fr-CH"/>
            </w:rPr>
          </w:rPrChange>
        </w:rPr>
        <w:tab/>
      </w:r>
      <w:r w:rsidRPr="00703040">
        <w:rPr>
          <w:rFonts w:ascii="Courier New" w:hAnsi="Courier New" w:cs="Courier New"/>
          <w:color w:val="0000FF"/>
          <w:sz w:val="17"/>
          <w:szCs w:val="17"/>
          <w:highlight w:val="white"/>
          <w:lang w:val="fr-FR"/>
          <w:rPrChange w:id="2187" w:author="Author">
            <w:rPr>
              <w:rFonts w:ascii="Courier New" w:hAnsi="Courier New"/>
              <w:color w:val="0000FF"/>
              <w:highlight w:val="white"/>
              <w:lang w:val="fr-CH"/>
            </w:rPr>
          </w:rPrChange>
        </w:rPr>
        <w:t>&lt;</w:t>
      </w:r>
      <w:r w:rsidRPr="00703040">
        <w:rPr>
          <w:rFonts w:ascii="Courier New" w:hAnsi="Courier New" w:cs="Courier New"/>
          <w:color w:val="800000"/>
          <w:sz w:val="17"/>
          <w:szCs w:val="17"/>
          <w:highlight w:val="white"/>
          <w:lang w:val="fr-FR"/>
          <w:rPrChange w:id="2188" w:author="Author">
            <w:rPr>
              <w:rFonts w:ascii="Courier New" w:hAnsi="Courier New"/>
              <w:color w:val="800000"/>
              <w:highlight w:val="white"/>
              <w:lang w:val="fr-CH"/>
            </w:rPr>
          </w:rPrChange>
        </w:rPr>
        <w:t>xsd:element</w:t>
      </w:r>
      <w:r w:rsidRPr="00703040">
        <w:rPr>
          <w:rFonts w:ascii="Courier New" w:hAnsi="Courier New" w:cs="Courier New"/>
          <w:color w:val="FF0000"/>
          <w:sz w:val="17"/>
          <w:szCs w:val="17"/>
          <w:highlight w:val="white"/>
          <w:lang w:val="fr-FR"/>
          <w:rPrChange w:id="2189" w:author="Author">
            <w:rPr>
              <w:rFonts w:ascii="Courier New" w:hAnsi="Courier New"/>
              <w:color w:val="FF0000"/>
              <w:highlight w:val="white"/>
              <w:lang w:val="fr-CH"/>
            </w:rPr>
          </w:rPrChange>
        </w:rPr>
        <w:t xml:space="preserve"> ref</w:t>
      </w:r>
      <w:r w:rsidRPr="00703040">
        <w:rPr>
          <w:rFonts w:ascii="Courier New" w:hAnsi="Courier New" w:cs="Courier New"/>
          <w:color w:val="0000FF"/>
          <w:sz w:val="17"/>
          <w:szCs w:val="17"/>
          <w:highlight w:val="white"/>
          <w:lang w:val="fr-FR"/>
          <w:rPrChange w:id="2190" w:author="Author">
            <w:rPr>
              <w:rFonts w:ascii="Courier New" w:hAnsi="Courier New"/>
              <w:color w:val="0000FF"/>
              <w:highlight w:val="white"/>
              <w:lang w:val="fr-CH"/>
            </w:rPr>
          </w:rPrChange>
        </w:rPr>
        <w:t>="</w:t>
      </w:r>
      <w:del w:id="2191" w:author="Author">
        <w:r w:rsidRPr="00703040" w:rsidDel="00456F10">
          <w:rPr>
            <w:rFonts w:ascii="Courier New" w:hAnsi="Courier New" w:cs="Courier New"/>
            <w:color w:val="000000"/>
            <w:sz w:val="17"/>
            <w:szCs w:val="17"/>
            <w:highlight w:val="white"/>
            <w:lang w:val="fr-FR"/>
            <w:rPrChange w:id="2192" w:author="Author">
              <w:rPr>
                <w:rFonts w:ascii="Courier New" w:hAnsi="Courier New"/>
                <w:color w:val="000000"/>
                <w:highlight w:val="white"/>
                <w:lang w:val="fr-CH"/>
              </w:rPr>
            </w:rPrChange>
          </w:rPr>
          <w:delText>com</w:delText>
        </w:r>
      </w:del>
      <w:ins w:id="2193" w:author="Author">
        <w:r w:rsidRPr="00703040">
          <w:rPr>
            <w:rFonts w:ascii="Courier New" w:hAnsi="Courier New" w:cs="Courier New"/>
            <w:color w:val="000000"/>
            <w:sz w:val="17"/>
            <w:szCs w:val="17"/>
            <w:highlight w:val="white"/>
            <w:lang w:val="fr-FR"/>
            <w:rPrChange w:id="2194" w:author="Author">
              <w:rPr>
                <w:rFonts w:ascii="Courier New" w:hAnsi="Courier New" w:cs="Courier New"/>
                <w:color w:val="000000"/>
                <w:highlight w:val="white"/>
              </w:rPr>
            </w:rPrChange>
          </w:rPr>
          <w:t>afp</w:t>
        </w:r>
      </w:ins>
      <w:r w:rsidRPr="00703040">
        <w:rPr>
          <w:rFonts w:ascii="Courier New" w:hAnsi="Courier New" w:cs="Courier New"/>
          <w:color w:val="000000"/>
          <w:sz w:val="17"/>
          <w:szCs w:val="17"/>
          <w:highlight w:val="white"/>
          <w:lang w:val="fr-FR"/>
          <w:rPrChange w:id="2195" w:author="Author">
            <w:rPr>
              <w:rFonts w:ascii="Courier New" w:hAnsi="Courier New"/>
              <w:color w:val="000000"/>
              <w:highlight w:val="white"/>
              <w:lang w:val="fr-CH"/>
            </w:rPr>
          </w:rPrChange>
        </w:rPr>
        <w:t>:</w:t>
      </w:r>
      <w:r w:rsidRPr="00703040">
        <w:rPr>
          <w:rFonts w:ascii="Courier New" w:hAnsi="Courier New" w:cs="Courier New"/>
          <w:color w:val="000000"/>
          <w:sz w:val="17"/>
          <w:szCs w:val="17"/>
          <w:highlight w:val="white"/>
          <w:lang w:val="fr-FR"/>
          <w:rPrChange w:id="2196" w:author="Author">
            <w:rPr>
              <w:rFonts w:ascii="Courier New" w:hAnsi="Courier New" w:cs="Courier New"/>
              <w:color w:val="000000"/>
              <w:szCs w:val="17"/>
              <w:highlight w:val="white"/>
            </w:rPr>
          </w:rPrChange>
        </w:rPr>
        <w:t>DocumentTotalQuantity</w:t>
      </w:r>
      <w:r w:rsidRPr="00703040">
        <w:rPr>
          <w:rFonts w:ascii="Courier New" w:hAnsi="Courier New" w:cs="Courier New"/>
          <w:color w:val="0000FF"/>
          <w:sz w:val="17"/>
          <w:szCs w:val="17"/>
          <w:highlight w:val="white"/>
          <w:lang w:val="fr-FR"/>
          <w:rPrChange w:id="2197" w:author="Author">
            <w:rPr>
              <w:rFonts w:ascii="Courier New" w:hAnsi="Courier New"/>
              <w:color w:val="0000FF"/>
              <w:highlight w:val="white"/>
              <w:lang w:val="fr-CH"/>
            </w:rPr>
          </w:rPrChange>
        </w:rPr>
        <w:t>"/&gt;</w:t>
      </w:r>
    </w:p>
    <w:p w14:paraId="135FB0F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198" w:author="Author">
            <w:rPr>
              <w:rFonts w:ascii="Courier New" w:hAnsi="Courier New"/>
              <w:color w:val="000000"/>
              <w:highlight w:val="white"/>
            </w:rPr>
          </w:rPrChange>
        </w:rPr>
      </w:pPr>
      <w:r w:rsidRPr="00703040">
        <w:rPr>
          <w:rFonts w:ascii="Courier New" w:hAnsi="Courier New" w:cs="Courier New"/>
          <w:color w:val="000000"/>
          <w:sz w:val="17"/>
          <w:szCs w:val="17"/>
          <w:highlight w:val="white"/>
          <w:lang w:val="fr-FR"/>
          <w:rPrChange w:id="2199" w:author="Author">
            <w:rPr>
              <w:rFonts w:ascii="Courier New" w:hAnsi="Courier New"/>
              <w:color w:val="000000"/>
              <w:highlight w:val="white"/>
              <w:lang w:val="fr-CH"/>
            </w:rPr>
          </w:rPrChange>
        </w:rPr>
        <w:tab/>
      </w:r>
      <w:r w:rsidRPr="00703040">
        <w:rPr>
          <w:rFonts w:ascii="Courier New" w:hAnsi="Courier New" w:cs="Courier New"/>
          <w:color w:val="000000"/>
          <w:sz w:val="17"/>
          <w:szCs w:val="17"/>
          <w:highlight w:val="white"/>
          <w:lang w:val="fr-FR"/>
          <w:rPrChange w:id="2200" w:author="Author">
            <w:rPr>
              <w:rFonts w:ascii="Courier New" w:hAnsi="Courier New"/>
              <w:color w:val="000000"/>
              <w:highlight w:val="white"/>
              <w:lang w:val="fr-CH"/>
            </w:rPr>
          </w:rPrChange>
        </w:rPr>
        <w:tab/>
      </w:r>
      <w:r w:rsidRPr="00133664">
        <w:rPr>
          <w:rFonts w:ascii="Courier New" w:hAnsi="Courier New" w:cs="Courier New"/>
          <w:color w:val="0000FF"/>
          <w:sz w:val="17"/>
          <w:szCs w:val="17"/>
          <w:highlight w:val="white"/>
          <w:rPrChange w:id="220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xsd:sequence</w:t>
      </w:r>
      <w:r w:rsidRPr="00133664">
        <w:rPr>
          <w:rFonts w:ascii="Courier New" w:hAnsi="Courier New" w:cs="Courier New"/>
          <w:color w:val="0000FF"/>
          <w:sz w:val="17"/>
          <w:szCs w:val="17"/>
          <w:highlight w:val="white"/>
        </w:rPr>
        <w:t>&gt;</w:t>
      </w:r>
    </w:p>
    <w:p w14:paraId="591460B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02"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0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0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xsd:complexType</w:t>
      </w:r>
      <w:r w:rsidRPr="00133664">
        <w:rPr>
          <w:rFonts w:ascii="Courier New" w:hAnsi="Courier New" w:cs="Courier New"/>
          <w:color w:val="0000FF"/>
          <w:sz w:val="17"/>
          <w:szCs w:val="17"/>
          <w:highlight w:val="white"/>
        </w:rPr>
        <w:t>&gt;</w:t>
      </w:r>
    </w:p>
    <w:p w14:paraId="7DCE9E9F"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0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0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0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208"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ExceptionCodeCoverageBag</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type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afp:ExceptionCodeCoverageBagType</w:t>
      </w:r>
      <w:r w:rsidRPr="00133664">
        <w:rPr>
          <w:rFonts w:ascii="Courier New" w:hAnsi="Courier New" w:cs="Courier New"/>
          <w:color w:val="0000FF"/>
          <w:sz w:val="17"/>
          <w:szCs w:val="17"/>
          <w:highlight w:val="white"/>
        </w:rPr>
        <w:t>"&gt;</w:t>
      </w:r>
    </w:p>
    <w:p w14:paraId="7AA833A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0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1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1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1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213"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21D31558"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1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1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1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1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1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219"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Collection of data coverage summary by exception code</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39E68BF0"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2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2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22"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23"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5C934E27"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2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2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2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xsd:element</w:t>
      </w:r>
      <w:r w:rsidRPr="00133664">
        <w:rPr>
          <w:rFonts w:ascii="Courier New" w:hAnsi="Courier New" w:cs="Courier New"/>
          <w:color w:val="0000FF"/>
          <w:sz w:val="17"/>
          <w:szCs w:val="17"/>
          <w:highlight w:val="white"/>
        </w:rPr>
        <w:t>&gt;</w:t>
      </w:r>
    </w:p>
    <w:p w14:paraId="1A2A117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27"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2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2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230" w:author="Author">
            <w:rPr>
              <w:rFonts w:ascii="Courier New" w:hAnsi="Courier New"/>
              <w:color w:val="800000"/>
              <w:highlight w:val="white"/>
            </w:rPr>
          </w:rPrChange>
        </w:rPr>
        <w:t>xsd:complexType</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ExceptionCodeCoverageBagType</w:t>
      </w:r>
      <w:r w:rsidRPr="00133664">
        <w:rPr>
          <w:rFonts w:ascii="Courier New" w:hAnsi="Courier New" w:cs="Courier New"/>
          <w:color w:val="0000FF"/>
          <w:sz w:val="17"/>
          <w:szCs w:val="17"/>
          <w:highlight w:val="white"/>
        </w:rPr>
        <w:t>"&gt;</w:t>
      </w:r>
    </w:p>
    <w:p w14:paraId="5AEC361A"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3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3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3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3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235" w:author="Author">
            <w:rPr>
              <w:rFonts w:ascii="Courier New" w:hAnsi="Courier New"/>
              <w:color w:val="800000"/>
              <w:highlight w:val="white"/>
            </w:rPr>
          </w:rPrChange>
        </w:rPr>
        <w:t>xsd:sequence</w:t>
      </w:r>
      <w:r w:rsidRPr="00133664">
        <w:rPr>
          <w:rFonts w:ascii="Courier New" w:hAnsi="Courier New" w:cs="Courier New"/>
          <w:color w:val="FF0000"/>
          <w:sz w:val="17"/>
          <w:szCs w:val="17"/>
          <w:highlight w:val="white"/>
        </w:rPr>
        <w:t xml:space="preserve"> maxOccurs</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unbounded</w:t>
      </w:r>
      <w:r w:rsidRPr="00133664">
        <w:rPr>
          <w:rFonts w:ascii="Courier New" w:hAnsi="Courier New" w:cs="Courier New"/>
          <w:color w:val="0000FF"/>
          <w:sz w:val="17"/>
          <w:szCs w:val="17"/>
          <w:highlight w:val="white"/>
        </w:rPr>
        <w:t>"&gt;</w:t>
      </w:r>
    </w:p>
    <w:p w14:paraId="32E46EA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3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3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3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39"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40"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241"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afp:ExceptionCodeCoverage</w:t>
      </w:r>
      <w:r w:rsidRPr="00133664">
        <w:rPr>
          <w:rFonts w:ascii="Courier New" w:hAnsi="Courier New" w:cs="Courier New"/>
          <w:color w:val="0000FF"/>
          <w:sz w:val="17"/>
          <w:szCs w:val="17"/>
          <w:highlight w:val="white"/>
        </w:rPr>
        <w:t>"/&gt;</w:t>
      </w:r>
    </w:p>
    <w:p w14:paraId="00766D31"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42"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4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4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4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xsd:sequence</w:t>
      </w:r>
      <w:r w:rsidRPr="00133664">
        <w:rPr>
          <w:rFonts w:ascii="Courier New" w:hAnsi="Courier New" w:cs="Courier New"/>
          <w:color w:val="0000FF"/>
          <w:sz w:val="17"/>
          <w:szCs w:val="17"/>
          <w:highlight w:val="white"/>
        </w:rPr>
        <w:t>&gt;</w:t>
      </w:r>
    </w:p>
    <w:p w14:paraId="5A47A6D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4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4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4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xsd:complexType</w:t>
      </w:r>
      <w:r w:rsidRPr="00133664">
        <w:rPr>
          <w:rFonts w:ascii="Courier New" w:hAnsi="Courier New" w:cs="Courier New"/>
          <w:color w:val="0000FF"/>
          <w:sz w:val="17"/>
          <w:szCs w:val="17"/>
          <w:highlight w:val="white"/>
        </w:rPr>
        <w:t>&gt;</w:t>
      </w:r>
    </w:p>
    <w:p w14:paraId="09D7C51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4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5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5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252"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ExceptionCodeDefinition</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type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afp:ExceptionCodeDefinitionType</w:t>
      </w:r>
      <w:r w:rsidRPr="00133664">
        <w:rPr>
          <w:rFonts w:ascii="Courier New" w:hAnsi="Courier New" w:cs="Courier New"/>
          <w:color w:val="0000FF"/>
          <w:sz w:val="17"/>
          <w:szCs w:val="17"/>
          <w:highlight w:val="white"/>
        </w:rPr>
        <w:t>"&gt;</w:t>
      </w:r>
    </w:p>
    <w:p w14:paraId="35B00F5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5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5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5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5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257"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3E4A5C18"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5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5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6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6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6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263"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A set of Exception codes, particularly the codes N</w:t>
      </w:r>
      <w:del w:id="2264" w:author="Author">
        <w:r w:rsidRPr="00133664">
          <w:rPr>
            <w:rFonts w:ascii="Courier New" w:hAnsi="Courier New" w:cs="Courier New"/>
            <w:color w:val="000000"/>
            <w:sz w:val="17"/>
            <w:szCs w:val="17"/>
            <w:highlight w:val="white"/>
          </w:rPr>
          <w:delText>, W</w:delText>
        </w:r>
      </w:del>
      <w:r w:rsidRPr="00133664">
        <w:rPr>
          <w:rFonts w:ascii="Courier New" w:hAnsi="Courier New" w:cs="Courier New"/>
          <w:color w:val="000000"/>
          <w:sz w:val="17"/>
          <w:szCs w:val="17"/>
          <w:highlight w:val="white"/>
        </w:rPr>
        <w:t xml:space="preserve"> and X, and their descriptions as defined by the IP Office, which are different from definitions in WIPO ST.37</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45BBE17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6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6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6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6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53C60094"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6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7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7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xsd:element</w:t>
      </w:r>
      <w:r w:rsidRPr="00133664">
        <w:rPr>
          <w:rFonts w:ascii="Courier New" w:hAnsi="Courier New" w:cs="Courier New"/>
          <w:color w:val="0000FF"/>
          <w:sz w:val="17"/>
          <w:szCs w:val="17"/>
          <w:highlight w:val="white"/>
        </w:rPr>
        <w:t>&gt;</w:t>
      </w:r>
    </w:p>
    <w:p w14:paraId="6E10FFE2"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72"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7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7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275" w:author="Author">
            <w:rPr>
              <w:rFonts w:ascii="Courier New" w:hAnsi="Courier New"/>
              <w:color w:val="800000"/>
              <w:highlight w:val="white"/>
            </w:rPr>
          </w:rPrChange>
        </w:rPr>
        <w:t>xsd:complexType</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ExceptionCodeDefinitionType</w:t>
      </w:r>
      <w:r w:rsidRPr="00133664">
        <w:rPr>
          <w:rFonts w:ascii="Courier New" w:hAnsi="Courier New" w:cs="Courier New"/>
          <w:color w:val="0000FF"/>
          <w:sz w:val="17"/>
          <w:szCs w:val="17"/>
          <w:highlight w:val="white"/>
        </w:rPr>
        <w:t>"&gt;</w:t>
      </w:r>
    </w:p>
    <w:p w14:paraId="1D35844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7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7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7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7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280" w:author="Author">
            <w:rPr>
              <w:rFonts w:ascii="Courier New" w:hAnsi="Courier New"/>
              <w:color w:val="800000"/>
              <w:highlight w:val="white"/>
            </w:rPr>
          </w:rPrChange>
        </w:rPr>
        <w:t>xsd:sequence</w:t>
      </w:r>
      <w:r w:rsidRPr="00133664">
        <w:rPr>
          <w:rFonts w:ascii="Courier New" w:hAnsi="Courier New" w:cs="Courier New"/>
          <w:color w:val="0000FF"/>
          <w:sz w:val="17"/>
          <w:szCs w:val="17"/>
          <w:highlight w:val="white"/>
        </w:rPr>
        <w:t>&gt;</w:t>
      </w:r>
    </w:p>
    <w:p w14:paraId="292159E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8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8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8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8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8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286"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afp:ExceptionCode</w:t>
      </w:r>
      <w:r w:rsidRPr="00133664">
        <w:rPr>
          <w:rFonts w:ascii="Courier New" w:hAnsi="Courier New" w:cs="Courier New"/>
          <w:color w:val="0000FF"/>
          <w:sz w:val="17"/>
          <w:szCs w:val="17"/>
          <w:highlight w:val="white"/>
        </w:rPr>
        <w:t>"/&gt;</w:t>
      </w:r>
    </w:p>
    <w:p w14:paraId="7F83149C"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87"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8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8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9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9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292"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afp:ExceptionCodeDescriptionText</w:t>
      </w:r>
      <w:r w:rsidRPr="00133664">
        <w:rPr>
          <w:rFonts w:ascii="Courier New" w:hAnsi="Courier New" w:cs="Courier New"/>
          <w:color w:val="0000FF"/>
          <w:sz w:val="17"/>
          <w:szCs w:val="17"/>
          <w:highlight w:val="white"/>
        </w:rPr>
        <w:t>"/&gt;</w:t>
      </w:r>
    </w:p>
    <w:p w14:paraId="62BAA420"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9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9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29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9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xsd:sequence</w:t>
      </w:r>
      <w:r w:rsidRPr="00133664">
        <w:rPr>
          <w:rFonts w:ascii="Courier New" w:hAnsi="Courier New" w:cs="Courier New"/>
          <w:color w:val="0000FF"/>
          <w:sz w:val="17"/>
          <w:szCs w:val="17"/>
          <w:highlight w:val="white"/>
        </w:rPr>
        <w:t>&gt;</w:t>
      </w:r>
    </w:p>
    <w:p w14:paraId="2D37386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297"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29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29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xsd:complexType</w:t>
      </w:r>
      <w:r w:rsidRPr="00133664">
        <w:rPr>
          <w:rFonts w:ascii="Courier New" w:hAnsi="Courier New" w:cs="Courier New"/>
          <w:color w:val="0000FF"/>
          <w:sz w:val="17"/>
          <w:szCs w:val="17"/>
          <w:highlight w:val="white"/>
        </w:rPr>
        <w:t>&gt;</w:t>
      </w:r>
    </w:p>
    <w:p w14:paraId="3A7C1DB7"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0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0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0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303"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ExceptionCodeDescriptionText</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type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xsd:string</w:t>
      </w:r>
      <w:r w:rsidRPr="00133664">
        <w:rPr>
          <w:rFonts w:ascii="Courier New" w:hAnsi="Courier New" w:cs="Courier New"/>
          <w:color w:val="0000FF"/>
          <w:sz w:val="17"/>
          <w:szCs w:val="17"/>
          <w:highlight w:val="white"/>
        </w:rPr>
        <w:t>"&gt;</w:t>
      </w:r>
    </w:p>
    <w:p w14:paraId="468CBBD7"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0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0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0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0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308"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200EF017"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0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1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1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12"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13"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314"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A different or specific description of an exception code, which an IP Office uses in their authority file</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781D52A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1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1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1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1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17F9E37C"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1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2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2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xsd:element</w:t>
      </w:r>
      <w:r w:rsidRPr="00133664">
        <w:rPr>
          <w:rFonts w:ascii="Courier New" w:hAnsi="Courier New" w:cs="Courier New"/>
          <w:color w:val="0000FF"/>
          <w:sz w:val="17"/>
          <w:szCs w:val="17"/>
          <w:highlight w:val="white"/>
        </w:rPr>
        <w:t>&gt;</w:t>
      </w:r>
    </w:p>
    <w:p w14:paraId="6898D2B4"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22"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2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2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325"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ExceptionCodeDefinitionBag</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type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afp:ExceptionCodeDefinitionBagType</w:t>
      </w:r>
      <w:r w:rsidRPr="00133664">
        <w:rPr>
          <w:rFonts w:ascii="Courier New" w:hAnsi="Courier New" w:cs="Courier New"/>
          <w:color w:val="0000FF"/>
          <w:sz w:val="17"/>
          <w:szCs w:val="17"/>
          <w:highlight w:val="white"/>
        </w:rPr>
        <w:t>"&gt;</w:t>
      </w:r>
    </w:p>
    <w:p w14:paraId="49D8283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2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2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2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2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330"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048CBF1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3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3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3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3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3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336"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List of exception codes that have a different or specific definition in use by the IP Office rather than the definitions of exception codes defined in WIPO ST.37</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268BDD21"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37"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3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39"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40"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5EAEF38F"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4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42"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43"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xsd:element</w:t>
      </w:r>
      <w:r w:rsidRPr="00133664">
        <w:rPr>
          <w:rFonts w:ascii="Courier New" w:hAnsi="Courier New" w:cs="Courier New"/>
          <w:color w:val="0000FF"/>
          <w:sz w:val="17"/>
          <w:szCs w:val="17"/>
          <w:highlight w:val="white"/>
        </w:rPr>
        <w:t>&gt;</w:t>
      </w:r>
    </w:p>
    <w:p w14:paraId="78C2941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4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4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4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347" w:author="Author">
            <w:rPr>
              <w:rFonts w:ascii="Courier New" w:hAnsi="Courier New"/>
              <w:color w:val="800000"/>
              <w:highlight w:val="white"/>
            </w:rPr>
          </w:rPrChange>
        </w:rPr>
        <w:t>xsd:complexType</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ExceptionCodeDefinitionBagType</w:t>
      </w:r>
      <w:r w:rsidRPr="00133664">
        <w:rPr>
          <w:rFonts w:ascii="Courier New" w:hAnsi="Courier New" w:cs="Courier New"/>
          <w:color w:val="0000FF"/>
          <w:sz w:val="17"/>
          <w:szCs w:val="17"/>
          <w:highlight w:val="white"/>
        </w:rPr>
        <w:t>"&gt;</w:t>
      </w:r>
    </w:p>
    <w:p w14:paraId="5BB8C3DF"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4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4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5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5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352" w:author="Author">
            <w:rPr>
              <w:rFonts w:ascii="Courier New" w:hAnsi="Courier New"/>
              <w:color w:val="800000"/>
              <w:highlight w:val="white"/>
            </w:rPr>
          </w:rPrChange>
        </w:rPr>
        <w:t>xsd:sequence</w:t>
      </w:r>
      <w:r w:rsidRPr="00133664">
        <w:rPr>
          <w:rFonts w:ascii="Courier New" w:hAnsi="Courier New" w:cs="Courier New"/>
          <w:color w:val="FF0000"/>
          <w:sz w:val="17"/>
          <w:szCs w:val="17"/>
          <w:highlight w:val="white"/>
        </w:rPr>
        <w:t xml:space="preserve"> maxOccurs</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unbounded</w:t>
      </w:r>
      <w:r w:rsidRPr="00133664">
        <w:rPr>
          <w:rFonts w:ascii="Courier New" w:hAnsi="Courier New" w:cs="Courier New"/>
          <w:color w:val="0000FF"/>
          <w:sz w:val="17"/>
          <w:szCs w:val="17"/>
          <w:highlight w:val="white"/>
        </w:rPr>
        <w:t>"&gt;</w:t>
      </w:r>
    </w:p>
    <w:p w14:paraId="5A3F29C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5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5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5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5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5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358"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afp:ExceptionCodeDefinition</w:t>
      </w:r>
      <w:r w:rsidRPr="00133664">
        <w:rPr>
          <w:rFonts w:ascii="Courier New" w:hAnsi="Courier New" w:cs="Courier New"/>
          <w:color w:val="0000FF"/>
          <w:sz w:val="17"/>
          <w:szCs w:val="17"/>
          <w:highlight w:val="white"/>
        </w:rPr>
        <w:t>"/&gt;</w:t>
      </w:r>
    </w:p>
    <w:p w14:paraId="4432F3D0"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5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6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6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6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xsd:sequence</w:t>
      </w:r>
      <w:r w:rsidRPr="00133664">
        <w:rPr>
          <w:rFonts w:ascii="Courier New" w:hAnsi="Courier New" w:cs="Courier New"/>
          <w:color w:val="0000FF"/>
          <w:sz w:val="17"/>
          <w:szCs w:val="17"/>
          <w:highlight w:val="white"/>
        </w:rPr>
        <w:t>&gt;</w:t>
      </w:r>
    </w:p>
    <w:p w14:paraId="71C04CB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6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6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6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xsd:complexType</w:t>
      </w:r>
      <w:r w:rsidRPr="00133664">
        <w:rPr>
          <w:rFonts w:ascii="Courier New" w:hAnsi="Courier New" w:cs="Courier New"/>
          <w:color w:val="0000FF"/>
          <w:sz w:val="17"/>
          <w:szCs w:val="17"/>
          <w:highlight w:val="white"/>
        </w:rPr>
        <w:t>&gt;</w:t>
      </w:r>
    </w:p>
    <w:p w14:paraId="794B5C92"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6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6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6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369" w:author="Author">
            <w:rPr>
              <w:rFonts w:ascii="Courier New" w:hAnsi="Courier New"/>
              <w:color w:val="800000"/>
              <w:highlight w:val="white"/>
            </w:rPr>
          </w:rPrChange>
        </w:rPr>
        <w:t>xsd:simpleType</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ExceptionCodeType</w:t>
      </w:r>
      <w:r w:rsidRPr="00133664">
        <w:rPr>
          <w:rFonts w:ascii="Courier New" w:hAnsi="Courier New" w:cs="Courier New"/>
          <w:color w:val="0000FF"/>
          <w:sz w:val="17"/>
          <w:szCs w:val="17"/>
          <w:highlight w:val="white"/>
        </w:rPr>
        <w:t>"&gt;</w:t>
      </w:r>
    </w:p>
    <w:p w14:paraId="5B2B3C7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7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7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72"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73"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374" w:author="Author">
            <w:rPr>
              <w:rFonts w:ascii="Courier New" w:hAnsi="Courier New"/>
              <w:color w:val="800000"/>
              <w:highlight w:val="white"/>
            </w:rPr>
          </w:rPrChange>
        </w:rPr>
        <w:t>xsd:restriction</w:t>
      </w:r>
      <w:r w:rsidRPr="00133664">
        <w:rPr>
          <w:rFonts w:ascii="Courier New" w:hAnsi="Courier New" w:cs="Courier New"/>
          <w:color w:val="FF0000"/>
          <w:sz w:val="17"/>
          <w:szCs w:val="17"/>
          <w:highlight w:val="white"/>
        </w:rPr>
        <w:t xml:space="preserve"> base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xsd:token</w:t>
      </w:r>
      <w:r w:rsidRPr="00133664">
        <w:rPr>
          <w:rFonts w:ascii="Courier New" w:hAnsi="Courier New" w:cs="Courier New"/>
          <w:color w:val="0000FF"/>
          <w:sz w:val="17"/>
          <w:szCs w:val="17"/>
          <w:highlight w:val="white"/>
        </w:rPr>
        <w:t>"&gt;</w:t>
      </w:r>
    </w:p>
    <w:p w14:paraId="24BB323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7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37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7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7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7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380" w:author="Author">
            <w:rPr>
              <w:rFonts w:ascii="Courier New" w:hAnsi="Courier New"/>
              <w:color w:val="800000"/>
              <w:highlight w:val="white"/>
            </w:rPr>
          </w:rPrChange>
        </w:rPr>
        <w:t>xsd:enumeration</w:t>
      </w:r>
      <w:r w:rsidRPr="00133664">
        <w:rPr>
          <w:rFonts w:ascii="Courier New" w:hAnsi="Courier New" w:cs="Courier New"/>
          <w:color w:val="FF0000"/>
          <w:sz w:val="17"/>
          <w:szCs w:val="17"/>
          <w:highlight w:val="white"/>
        </w:rPr>
        <w:t xml:space="preserve"> value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C</w:t>
      </w:r>
      <w:r w:rsidRPr="00133664">
        <w:rPr>
          <w:rFonts w:ascii="Courier New" w:hAnsi="Courier New" w:cs="Courier New"/>
          <w:color w:val="0000FF"/>
          <w:sz w:val="17"/>
          <w:szCs w:val="17"/>
          <w:highlight w:val="white"/>
        </w:rPr>
        <w:t>"&gt;</w:t>
      </w:r>
    </w:p>
    <w:p w14:paraId="3C8330E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81" w:author="Author">
            <w:rPr>
              <w:rFonts w:ascii="Courier New" w:hAnsi="Courier New"/>
              <w:color w:val="000000"/>
              <w:highlight w:val="white"/>
              <w:lang w:val="fr-FR"/>
            </w:rPr>
          </w:rPrChange>
        </w:rPr>
      </w:pPr>
      <w:r w:rsidRPr="00133664">
        <w:rPr>
          <w:rFonts w:ascii="Courier New" w:hAnsi="Courier New" w:cs="Courier New"/>
          <w:color w:val="000000"/>
          <w:sz w:val="17"/>
          <w:szCs w:val="17"/>
          <w:highlight w:val="white"/>
          <w:rPrChange w:id="238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8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8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38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386" w:author="Author">
            <w:rPr>
              <w:rFonts w:ascii="Courier New" w:hAnsi="Courier New"/>
              <w:color w:val="0000FF"/>
              <w:highlight w:val="white"/>
              <w:lang w:val="fr-FR"/>
            </w:rPr>
          </w:rPrChange>
        </w:rPr>
        <w:t>&lt;</w:t>
      </w:r>
      <w:r w:rsidRPr="00133664">
        <w:rPr>
          <w:rFonts w:ascii="Courier New" w:hAnsi="Courier New" w:cs="Courier New"/>
          <w:color w:val="800000"/>
          <w:sz w:val="17"/>
          <w:szCs w:val="17"/>
          <w:highlight w:val="white"/>
          <w:rPrChange w:id="2387" w:author="Author">
            <w:rPr>
              <w:rFonts w:ascii="Courier New" w:hAnsi="Courier New"/>
              <w:color w:val="800000"/>
              <w:highlight w:val="white"/>
              <w:lang w:val="fr-FR"/>
            </w:rPr>
          </w:rPrChange>
        </w:rPr>
        <w:t>xsd:annotation</w:t>
      </w:r>
      <w:r w:rsidRPr="00133664">
        <w:rPr>
          <w:rFonts w:ascii="Courier New" w:hAnsi="Courier New" w:cs="Courier New"/>
          <w:color w:val="0000FF"/>
          <w:sz w:val="17"/>
          <w:szCs w:val="17"/>
          <w:highlight w:val="white"/>
          <w:rPrChange w:id="2388" w:author="Author">
            <w:rPr>
              <w:rFonts w:ascii="Courier New" w:hAnsi="Courier New"/>
              <w:color w:val="0000FF"/>
              <w:highlight w:val="white"/>
              <w:lang w:val="fr-FR"/>
            </w:rPr>
          </w:rPrChange>
        </w:rPr>
        <w:t>&gt;</w:t>
      </w:r>
    </w:p>
    <w:p w14:paraId="0FF86A4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389" w:author="Author">
            <w:rPr>
              <w:rFonts w:ascii="Courier New" w:hAnsi="Courier New"/>
              <w:color w:val="000000"/>
              <w:highlight w:val="white"/>
              <w:lang w:val="fr-CH"/>
            </w:rPr>
          </w:rPrChange>
        </w:rPr>
      </w:pPr>
      <w:r w:rsidRPr="00133664">
        <w:rPr>
          <w:rFonts w:ascii="Courier New" w:hAnsi="Courier New" w:cs="Courier New"/>
          <w:color w:val="000000"/>
          <w:sz w:val="17"/>
          <w:szCs w:val="17"/>
          <w:highlight w:val="white"/>
          <w:rPrChange w:id="2390" w:author="Author">
            <w:rPr>
              <w:rFonts w:ascii="Courier New" w:hAnsi="Courier New"/>
              <w:color w:val="000000"/>
              <w:highlight w:val="white"/>
              <w:lang w:val="fr-FR"/>
            </w:rPr>
          </w:rPrChange>
        </w:rPr>
        <w:tab/>
      </w:r>
      <w:r w:rsidRPr="00133664">
        <w:rPr>
          <w:rFonts w:ascii="Courier New" w:hAnsi="Courier New" w:cs="Courier New"/>
          <w:color w:val="000000"/>
          <w:sz w:val="17"/>
          <w:szCs w:val="17"/>
          <w:highlight w:val="white"/>
          <w:rPrChange w:id="2391" w:author="Author">
            <w:rPr>
              <w:rFonts w:ascii="Courier New" w:hAnsi="Courier New"/>
              <w:color w:val="000000"/>
              <w:highlight w:val="white"/>
              <w:lang w:val="fr-FR"/>
            </w:rPr>
          </w:rPrChange>
        </w:rPr>
        <w:tab/>
      </w:r>
      <w:r w:rsidRPr="00133664">
        <w:rPr>
          <w:rFonts w:ascii="Courier New" w:hAnsi="Courier New" w:cs="Courier New"/>
          <w:color w:val="000000"/>
          <w:sz w:val="17"/>
          <w:szCs w:val="17"/>
          <w:highlight w:val="white"/>
          <w:rPrChange w:id="2392" w:author="Author">
            <w:rPr>
              <w:rFonts w:ascii="Courier New" w:hAnsi="Courier New"/>
              <w:color w:val="000000"/>
              <w:highlight w:val="white"/>
              <w:lang w:val="fr-FR"/>
            </w:rPr>
          </w:rPrChange>
        </w:rPr>
        <w:tab/>
      </w:r>
      <w:r w:rsidRPr="00133664">
        <w:rPr>
          <w:rFonts w:ascii="Courier New" w:hAnsi="Courier New" w:cs="Courier New"/>
          <w:color w:val="000000"/>
          <w:sz w:val="17"/>
          <w:szCs w:val="17"/>
          <w:highlight w:val="white"/>
          <w:rPrChange w:id="2393" w:author="Author">
            <w:rPr>
              <w:rFonts w:ascii="Courier New" w:hAnsi="Courier New"/>
              <w:color w:val="000000"/>
              <w:highlight w:val="white"/>
              <w:lang w:val="fr-FR"/>
            </w:rPr>
          </w:rPrChange>
        </w:rPr>
        <w:tab/>
      </w:r>
      <w:r w:rsidRPr="00133664">
        <w:rPr>
          <w:rFonts w:ascii="Courier New" w:hAnsi="Courier New" w:cs="Courier New"/>
          <w:color w:val="000000"/>
          <w:sz w:val="17"/>
          <w:szCs w:val="17"/>
          <w:highlight w:val="white"/>
          <w:rPrChange w:id="2394" w:author="Author">
            <w:rPr>
              <w:rFonts w:ascii="Courier New" w:hAnsi="Courier New"/>
              <w:color w:val="000000"/>
              <w:highlight w:val="white"/>
              <w:lang w:val="fr-FR"/>
            </w:rPr>
          </w:rPrChange>
        </w:rPr>
        <w:tab/>
      </w:r>
      <w:r w:rsidRPr="00133664">
        <w:rPr>
          <w:rFonts w:ascii="Courier New" w:hAnsi="Courier New" w:cs="Courier New"/>
          <w:color w:val="0000FF"/>
          <w:sz w:val="17"/>
          <w:szCs w:val="17"/>
          <w:highlight w:val="white"/>
          <w:rPrChange w:id="2395" w:author="Author">
            <w:rPr>
              <w:rFonts w:ascii="Courier New" w:hAnsi="Courier New"/>
              <w:color w:val="0000FF"/>
              <w:highlight w:val="white"/>
              <w:lang w:val="fr-CH"/>
            </w:rPr>
          </w:rPrChange>
        </w:rPr>
        <w:t>&lt;</w:t>
      </w:r>
      <w:r w:rsidRPr="00133664">
        <w:rPr>
          <w:rFonts w:ascii="Courier New" w:hAnsi="Courier New" w:cs="Courier New"/>
          <w:color w:val="800000"/>
          <w:sz w:val="17"/>
          <w:szCs w:val="17"/>
          <w:highlight w:val="white"/>
          <w:rPrChange w:id="2396" w:author="Author">
            <w:rPr>
              <w:rFonts w:ascii="Courier New" w:hAnsi="Courier New"/>
              <w:color w:val="800000"/>
              <w:highlight w:val="white"/>
              <w:lang w:val="fr-CH"/>
            </w:rPr>
          </w:rPrChange>
        </w:rPr>
        <w:t>xsd:documentation</w:t>
      </w:r>
      <w:r w:rsidRPr="00133664">
        <w:rPr>
          <w:rFonts w:ascii="Courier New" w:hAnsi="Courier New" w:cs="Courier New"/>
          <w:color w:val="0000FF"/>
          <w:sz w:val="17"/>
          <w:szCs w:val="17"/>
          <w:highlight w:val="white"/>
          <w:rPrChange w:id="2397" w:author="Author">
            <w:rPr>
              <w:rFonts w:ascii="Courier New" w:hAnsi="Courier New"/>
              <w:color w:val="0000FF"/>
              <w:highlight w:val="white"/>
              <w:lang w:val="fr-CH"/>
            </w:rPr>
          </w:rPrChange>
        </w:rPr>
        <w:t>&gt;</w:t>
      </w:r>
      <w:del w:id="2398" w:author="Author">
        <w:r w:rsidRPr="00133664">
          <w:rPr>
            <w:rFonts w:ascii="Courier New" w:hAnsi="Courier New" w:cs="Courier New"/>
            <w:color w:val="000000"/>
            <w:sz w:val="17"/>
            <w:szCs w:val="17"/>
            <w:highlight w:val="white"/>
          </w:rPr>
          <w:delText>Defective publication documents</w:delText>
        </w:r>
      </w:del>
      <w:ins w:id="2399" w:author="Author">
        <w:r w:rsidRPr="00133664">
          <w:rPr>
            <w:rFonts w:ascii="Courier New" w:hAnsi="Courier New" w:cs="Courier New"/>
            <w:color w:val="000000"/>
            <w:sz w:val="17"/>
            <w:szCs w:val="17"/>
            <w:highlight w:val="white"/>
            <w:rPrChange w:id="2400" w:author="Author">
              <w:rPr>
                <w:rFonts w:ascii="Consolas" w:hAnsi="Consolas" w:cs="Consolas"/>
                <w:color w:val="000000"/>
                <w:szCs w:val="17"/>
                <w:highlight w:val="white"/>
              </w:rPr>
            </w:rPrChange>
          </w:rPr>
          <w:t>Publication document which is corrupted so that not all of the text is searchable</w:t>
        </w:r>
      </w:ins>
      <w:r w:rsidRPr="00133664">
        <w:rPr>
          <w:rFonts w:ascii="Courier New" w:hAnsi="Courier New" w:cs="Courier New"/>
          <w:color w:val="0000FF"/>
          <w:sz w:val="17"/>
          <w:szCs w:val="17"/>
          <w:highlight w:val="white"/>
          <w:rPrChange w:id="2401" w:author="Author">
            <w:rPr>
              <w:rFonts w:ascii="Courier New" w:hAnsi="Courier New"/>
              <w:color w:val="0000FF"/>
              <w:highlight w:val="white"/>
              <w:lang w:val="fr-CH"/>
            </w:rPr>
          </w:rPrChange>
        </w:rPr>
        <w:t>&lt;/</w:t>
      </w:r>
      <w:r w:rsidRPr="00133664">
        <w:rPr>
          <w:rFonts w:ascii="Courier New" w:hAnsi="Courier New" w:cs="Courier New"/>
          <w:color w:val="800000"/>
          <w:sz w:val="17"/>
          <w:szCs w:val="17"/>
          <w:highlight w:val="white"/>
          <w:rPrChange w:id="2402" w:author="Author">
            <w:rPr>
              <w:rFonts w:ascii="Courier New" w:hAnsi="Courier New"/>
              <w:color w:val="800000"/>
              <w:highlight w:val="white"/>
              <w:lang w:val="fr-CH"/>
            </w:rPr>
          </w:rPrChange>
        </w:rPr>
        <w:t>xsd:documentation</w:t>
      </w:r>
      <w:r w:rsidRPr="00133664">
        <w:rPr>
          <w:rFonts w:ascii="Courier New" w:hAnsi="Courier New" w:cs="Courier New"/>
          <w:color w:val="0000FF"/>
          <w:sz w:val="17"/>
          <w:szCs w:val="17"/>
          <w:highlight w:val="white"/>
          <w:rPrChange w:id="2403" w:author="Author">
            <w:rPr>
              <w:rFonts w:ascii="Courier New" w:hAnsi="Courier New"/>
              <w:color w:val="0000FF"/>
              <w:highlight w:val="white"/>
              <w:lang w:val="fr-CH"/>
            </w:rPr>
          </w:rPrChange>
        </w:rPr>
        <w:t>&gt;</w:t>
      </w:r>
    </w:p>
    <w:p w14:paraId="48122DDD"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40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405" w:author="Author">
            <w:rPr>
              <w:rFonts w:ascii="Courier New" w:hAnsi="Courier New"/>
              <w:color w:val="000000"/>
              <w:highlight w:val="white"/>
              <w:lang w:val="fr-CH"/>
            </w:rPr>
          </w:rPrChange>
        </w:rPr>
        <w:tab/>
      </w:r>
      <w:r w:rsidRPr="00133664">
        <w:rPr>
          <w:rFonts w:ascii="Courier New" w:hAnsi="Courier New" w:cs="Courier New"/>
          <w:color w:val="000000"/>
          <w:sz w:val="17"/>
          <w:szCs w:val="17"/>
          <w:highlight w:val="white"/>
          <w:rPrChange w:id="2406" w:author="Author">
            <w:rPr>
              <w:rFonts w:ascii="Courier New" w:hAnsi="Courier New"/>
              <w:color w:val="000000"/>
              <w:highlight w:val="white"/>
              <w:lang w:val="fr-CH"/>
            </w:rPr>
          </w:rPrChange>
        </w:rPr>
        <w:tab/>
      </w:r>
      <w:r w:rsidRPr="00133664">
        <w:rPr>
          <w:rFonts w:ascii="Courier New" w:hAnsi="Courier New" w:cs="Courier New"/>
          <w:color w:val="000000"/>
          <w:sz w:val="17"/>
          <w:szCs w:val="17"/>
          <w:highlight w:val="white"/>
          <w:rPrChange w:id="2407" w:author="Author">
            <w:rPr>
              <w:rFonts w:ascii="Courier New" w:hAnsi="Courier New"/>
              <w:color w:val="000000"/>
              <w:highlight w:val="white"/>
              <w:lang w:val="fr-CH"/>
            </w:rPr>
          </w:rPrChange>
        </w:rPr>
        <w:tab/>
      </w:r>
      <w:r w:rsidRPr="00133664">
        <w:rPr>
          <w:rFonts w:ascii="Courier New" w:hAnsi="Courier New" w:cs="Courier New"/>
          <w:color w:val="000000"/>
          <w:sz w:val="17"/>
          <w:szCs w:val="17"/>
          <w:highlight w:val="white"/>
          <w:rPrChange w:id="2408" w:author="Author">
            <w:rPr>
              <w:rFonts w:ascii="Courier New" w:hAnsi="Courier New"/>
              <w:color w:val="000000"/>
              <w:highlight w:val="white"/>
              <w:lang w:val="fr-CH"/>
            </w:rPr>
          </w:rPrChange>
        </w:rPr>
        <w:tab/>
      </w:r>
      <w:r w:rsidRPr="00133664">
        <w:rPr>
          <w:rFonts w:ascii="Courier New" w:hAnsi="Courier New" w:cs="Courier New"/>
          <w:color w:val="0000FF"/>
          <w:sz w:val="17"/>
          <w:szCs w:val="17"/>
          <w:highlight w:val="white"/>
          <w:rPrChange w:id="240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7C764BBA"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41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41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1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1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41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xsd:enumeration</w:t>
      </w:r>
      <w:r w:rsidRPr="00133664">
        <w:rPr>
          <w:rFonts w:ascii="Courier New" w:hAnsi="Courier New" w:cs="Courier New"/>
          <w:color w:val="0000FF"/>
          <w:sz w:val="17"/>
          <w:szCs w:val="17"/>
          <w:highlight w:val="white"/>
        </w:rPr>
        <w:t>&gt;</w:t>
      </w:r>
    </w:p>
    <w:p w14:paraId="6144139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41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41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1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1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41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420" w:author="Author">
            <w:rPr>
              <w:rFonts w:ascii="Courier New" w:hAnsi="Courier New"/>
              <w:color w:val="800000"/>
              <w:highlight w:val="white"/>
            </w:rPr>
          </w:rPrChange>
        </w:rPr>
        <w:t>xsd:enumeration</w:t>
      </w:r>
      <w:r w:rsidRPr="00133664">
        <w:rPr>
          <w:rFonts w:ascii="Courier New" w:hAnsi="Courier New" w:cs="Courier New"/>
          <w:color w:val="FF0000"/>
          <w:sz w:val="17"/>
          <w:szCs w:val="17"/>
          <w:highlight w:val="white"/>
        </w:rPr>
        <w:t xml:space="preserve"> value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D</w:t>
      </w:r>
      <w:r w:rsidRPr="00133664">
        <w:rPr>
          <w:rFonts w:ascii="Courier New" w:hAnsi="Courier New" w:cs="Courier New"/>
          <w:color w:val="0000FF"/>
          <w:sz w:val="17"/>
          <w:szCs w:val="17"/>
          <w:highlight w:val="white"/>
        </w:rPr>
        <w:t>"&gt;</w:t>
      </w:r>
    </w:p>
    <w:p w14:paraId="0BB11706"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42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42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2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2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2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42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427"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23CD025F"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42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42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3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3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3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3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43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435"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del w:id="2436" w:author="Author">
        <w:r w:rsidRPr="00133664">
          <w:rPr>
            <w:rFonts w:ascii="Courier New" w:hAnsi="Courier New" w:cs="Courier New"/>
            <w:color w:val="000000"/>
            <w:sz w:val="17"/>
            <w:szCs w:val="17"/>
            <w:highlight w:val="white"/>
          </w:rPr>
          <w:delText>The</w:delText>
        </w:r>
      </w:del>
      <w:ins w:id="2437" w:author="Author">
        <w:r w:rsidRPr="00133664">
          <w:rPr>
            <w:rFonts w:ascii="Courier New" w:hAnsi="Courier New" w:cs="Courier New"/>
            <w:color w:val="000000"/>
            <w:sz w:val="17"/>
            <w:szCs w:val="17"/>
            <w:highlight w:val="white"/>
            <w:rPrChange w:id="2438" w:author="Author">
              <w:rPr>
                <w:rFonts w:ascii="Consolas" w:hAnsi="Consolas" w:cs="Consolas"/>
                <w:color w:val="000000"/>
                <w:szCs w:val="17"/>
                <w:highlight w:val="white"/>
              </w:rPr>
            </w:rPrChange>
          </w:rPr>
          <w:t>Publication</w:t>
        </w:r>
      </w:ins>
      <w:r w:rsidRPr="00133664">
        <w:rPr>
          <w:rFonts w:ascii="Courier New" w:hAnsi="Courier New" w:cs="Courier New"/>
          <w:color w:val="000000"/>
          <w:sz w:val="17"/>
          <w:szCs w:val="17"/>
          <w:highlight w:val="white"/>
        </w:rPr>
        <w:t xml:space="preserve"> document </w:t>
      </w:r>
      <w:del w:id="2439" w:author="Author">
        <w:r w:rsidRPr="00133664">
          <w:rPr>
            <w:rFonts w:ascii="Courier New" w:hAnsi="Courier New" w:cs="Courier New"/>
            <w:color w:val="000000"/>
            <w:sz w:val="17"/>
            <w:szCs w:val="17"/>
            <w:highlight w:val="white"/>
          </w:rPr>
          <w:delText>was</w:delText>
        </w:r>
      </w:del>
      <w:ins w:id="2440" w:author="Author">
        <w:r w:rsidRPr="00133664">
          <w:rPr>
            <w:rFonts w:ascii="Courier New" w:hAnsi="Courier New" w:cs="Courier New"/>
            <w:color w:val="000000"/>
            <w:sz w:val="17"/>
            <w:szCs w:val="17"/>
            <w:highlight w:val="white"/>
            <w:rPrChange w:id="2441" w:author="Author">
              <w:rPr>
                <w:rFonts w:ascii="Consolas" w:hAnsi="Consolas" w:cs="Consolas"/>
                <w:color w:val="000000"/>
                <w:szCs w:val="17"/>
                <w:highlight w:val="white"/>
              </w:rPr>
            </w:rPrChange>
          </w:rPr>
          <w:t>which</w:t>
        </w:r>
      </w:ins>
      <w:r w:rsidRPr="00133664">
        <w:rPr>
          <w:rFonts w:ascii="Courier New" w:hAnsi="Courier New" w:cs="Courier New"/>
          <w:color w:val="000000"/>
          <w:sz w:val="17"/>
          <w:szCs w:val="17"/>
          <w:highlight w:val="white"/>
        </w:rPr>
        <w:t xml:space="preserve"> deleted after the publication</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0AE0AB0A"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442"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44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4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4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4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44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680E5EC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44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44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5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5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45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xsd:enumeration</w:t>
      </w:r>
      <w:r w:rsidRPr="00133664">
        <w:rPr>
          <w:rFonts w:ascii="Courier New" w:hAnsi="Courier New" w:cs="Courier New"/>
          <w:color w:val="0000FF"/>
          <w:sz w:val="17"/>
          <w:szCs w:val="17"/>
          <w:highlight w:val="white"/>
        </w:rPr>
        <w:t>&gt;</w:t>
      </w:r>
    </w:p>
    <w:p w14:paraId="0A5697F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45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45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5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5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45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458" w:author="Author">
            <w:rPr>
              <w:rFonts w:ascii="Courier New" w:hAnsi="Courier New"/>
              <w:color w:val="800000"/>
              <w:highlight w:val="white"/>
            </w:rPr>
          </w:rPrChange>
        </w:rPr>
        <w:t>xsd:enumeration</w:t>
      </w:r>
      <w:r w:rsidRPr="00133664">
        <w:rPr>
          <w:rFonts w:ascii="Courier New" w:hAnsi="Courier New" w:cs="Courier New"/>
          <w:color w:val="FF0000"/>
          <w:sz w:val="17"/>
          <w:szCs w:val="17"/>
          <w:highlight w:val="white"/>
        </w:rPr>
        <w:t xml:space="preserve"> value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E</w:t>
      </w:r>
      <w:r w:rsidRPr="00133664">
        <w:rPr>
          <w:rFonts w:ascii="Courier New" w:hAnsi="Courier New" w:cs="Courier New"/>
          <w:color w:val="0000FF"/>
          <w:sz w:val="17"/>
          <w:szCs w:val="17"/>
          <w:highlight w:val="white"/>
        </w:rPr>
        <w:t>"&gt;</w:t>
      </w:r>
    </w:p>
    <w:p w14:paraId="37119862"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45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46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6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6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6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46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465"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390FA86A"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46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46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6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6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7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7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47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473"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28BCC8E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47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47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7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7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7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47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6D74B41D"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48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48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8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8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48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xsd:enumeration</w:t>
      </w:r>
      <w:r w:rsidRPr="00133664">
        <w:rPr>
          <w:rFonts w:ascii="Courier New" w:hAnsi="Courier New" w:cs="Courier New"/>
          <w:color w:val="0000FF"/>
          <w:sz w:val="17"/>
          <w:szCs w:val="17"/>
          <w:highlight w:val="white"/>
        </w:rPr>
        <w:t>&gt;</w:t>
      </w:r>
    </w:p>
    <w:p w14:paraId="312EA716"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48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48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8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8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48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490" w:author="Author">
            <w:rPr>
              <w:rFonts w:ascii="Courier New" w:hAnsi="Courier New"/>
              <w:color w:val="800000"/>
              <w:highlight w:val="white"/>
            </w:rPr>
          </w:rPrChange>
        </w:rPr>
        <w:t>xsd:enumeration</w:t>
      </w:r>
      <w:r w:rsidRPr="00133664">
        <w:rPr>
          <w:rFonts w:ascii="Courier New" w:hAnsi="Courier New" w:cs="Courier New"/>
          <w:color w:val="FF0000"/>
          <w:sz w:val="17"/>
          <w:szCs w:val="17"/>
          <w:highlight w:val="white"/>
        </w:rPr>
        <w:t xml:space="preserve"> value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M</w:t>
      </w:r>
      <w:r w:rsidRPr="00133664">
        <w:rPr>
          <w:rFonts w:ascii="Courier New" w:hAnsi="Courier New" w:cs="Courier New"/>
          <w:color w:val="0000FF"/>
          <w:sz w:val="17"/>
          <w:szCs w:val="17"/>
          <w:highlight w:val="white"/>
        </w:rPr>
        <w:t>"&gt;</w:t>
      </w:r>
    </w:p>
    <w:p w14:paraId="65CCB5D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49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49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9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9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49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49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497"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79697B9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49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49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0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0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0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0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50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505"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 xml:space="preserve">Published document </w:t>
      </w:r>
      <w:ins w:id="2506" w:author="Author">
        <w:r w:rsidRPr="00133664">
          <w:rPr>
            <w:rFonts w:ascii="Courier New" w:hAnsi="Courier New" w:cs="Courier New"/>
            <w:color w:val="000000"/>
            <w:sz w:val="17"/>
            <w:szCs w:val="17"/>
            <w:highlight w:val="white"/>
            <w:rPrChange w:id="2507" w:author="Author">
              <w:rPr>
                <w:rFonts w:ascii="Consolas" w:hAnsi="Consolas" w:cs="Consolas"/>
                <w:color w:val="000000"/>
                <w:szCs w:val="17"/>
                <w:highlight w:val="white"/>
              </w:rPr>
            </w:rPrChange>
          </w:rPr>
          <w:t xml:space="preserve">which </w:t>
        </w:r>
      </w:ins>
      <w:r w:rsidRPr="00133664">
        <w:rPr>
          <w:rFonts w:ascii="Courier New" w:hAnsi="Courier New" w:cs="Courier New"/>
          <w:color w:val="000000"/>
          <w:sz w:val="17"/>
          <w:szCs w:val="17"/>
          <w:highlight w:val="white"/>
        </w:rPr>
        <w:t>is</w:t>
      </w:r>
      <w:ins w:id="2508" w:author="Author">
        <w:r w:rsidRPr="00133664">
          <w:rPr>
            <w:rFonts w:ascii="Courier New" w:hAnsi="Courier New" w:cs="Courier New"/>
            <w:color w:val="000000"/>
            <w:sz w:val="17"/>
            <w:szCs w:val="17"/>
            <w:highlight w:val="white"/>
            <w:rPrChange w:id="2509" w:author="Author">
              <w:rPr>
                <w:rFonts w:ascii="Consolas" w:hAnsi="Consolas" w:cs="Consolas"/>
                <w:color w:val="000000"/>
                <w:szCs w:val="17"/>
                <w:highlight w:val="white"/>
              </w:rPr>
            </w:rPrChange>
          </w:rPr>
          <w:t xml:space="preserve"> considered</w:t>
        </w:r>
      </w:ins>
      <w:r w:rsidRPr="00133664">
        <w:rPr>
          <w:rFonts w:ascii="Courier New" w:hAnsi="Courier New" w:cs="Courier New"/>
          <w:color w:val="000000"/>
          <w:sz w:val="17"/>
          <w:szCs w:val="17"/>
          <w:highlight w:val="white"/>
        </w:rPr>
        <w:t xml:space="preserve"> missing</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5EB7DC7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51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51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1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1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1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51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4E91EED7"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51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51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1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19"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520"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xsd:enumeration</w:t>
      </w:r>
      <w:r w:rsidRPr="00133664">
        <w:rPr>
          <w:rFonts w:ascii="Courier New" w:hAnsi="Courier New" w:cs="Courier New"/>
          <w:color w:val="0000FF"/>
          <w:sz w:val="17"/>
          <w:szCs w:val="17"/>
          <w:highlight w:val="white"/>
        </w:rPr>
        <w:t>&gt;</w:t>
      </w:r>
    </w:p>
    <w:p w14:paraId="4F8482A0"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52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52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2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2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52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526" w:author="Author">
            <w:rPr>
              <w:rFonts w:ascii="Courier New" w:hAnsi="Courier New"/>
              <w:color w:val="800000"/>
              <w:highlight w:val="white"/>
            </w:rPr>
          </w:rPrChange>
        </w:rPr>
        <w:t>xsd:enumeration</w:t>
      </w:r>
      <w:r w:rsidRPr="00133664">
        <w:rPr>
          <w:rFonts w:ascii="Courier New" w:hAnsi="Courier New" w:cs="Courier New"/>
          <w:color w:val="FF0000"/>
          <w:sz w:val="17"/>
          <w:szCs w:val="17"/>
          <w:highlight w:val="white"/>
        </w:rPr>
        <w:t xml:space="preserve"> value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N</w:t>
      </w:r>
      <w:r w:rsidRPr="00133664">
        <w:rPr>
          <w:rFonts w:ascii="Courier New" w:hAnsi="Courier New" w:cs="Courier New"/>
          <w:color w:val="0000FF"/>
          <w:sz w:val="17"/>
          <w:szCs w:val="17"/>
          <w:highlight w:val="white"/>
        </w:rPr>
        <w:t>"&gt;</w:t>
      </w:r>
    </w:p>
    <w:p w14:paraId="299409C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527"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52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2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3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3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53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533"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2F4795A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53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53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3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3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3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39"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540"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541"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del w:id="2542" w:author="Author">
        <w:r w:rsidRPr="00133664">
          <w:rPr>
            <w:rFonts w:ascii="Courier New" w:hAnsi="Courier New" w:cs="Courier New"/>
            <w:color w:val="000000"/>
            <w:sz w:val="17"/>
            <w:szCs w:val="17"/>
            <w:highlight w:val="white"/>
          </w:rPr>
          <w:delText>This</w:delText>
        </w:r>
      </w:del>
      <w:ins w:id="2543" w:author="Author">
        <w:r w:rsidRPr="00133664">
          <w:rPr>
            <w:rFonts w:ascii="Courier New" w:hAnsi="Courier New" w:cs="Courier New"/>
            <w:color w:val="000000"/>
            <w:sz w:val="17"/>
            <w:szCs w:val="17"/>
            <w:highlight w:val="white"/>
            <w:rPrChange w:id="2544" w:author="Author">
              <w:rPr>
                <w:rFonts w:ascii="Consolas" w:hAnsi="Consolas" w:cs="Consolas"/>
                <w:color w:val="000000"/>
                <w:szCs w:val="17"/>
                <w:highlight w:val="white"/>
              </w:rPr>
            </w:rPrChange>
          </w:rPr>
          <w:t>The use of</w:t>
        </w:r>
      </w:ins>
      <w:r w:rsidRPr="00133664">
        <w:rPr>
          <w:rFonts w:ascii="Courier New" w:hAnsi="Courier New" w:cs="Courier New"/>
          <w:color w:val="000000"/>
          <w:sz w:val="17"/>
          <w:szCs w:val="17"/>
          <w:highlight w:val="white"/>
        </w:rPr>
        <w:t xml:space="preserve"> code </w:t>
      </w:r>
      <w:del w:id="2545" w:author="Author">
        <w:r w:rsidRPr="00133664">
          <w:rPr>
            <w:rFonts w:ascii="Courier New" w:hAnsi="Courier New" w:cs="Courier New"/>
            <w:color w:val="000000"/>
            <w:sz w:val="17"/>
            <w:szCs w:val="17"/>
            <w:highlight w:val="white"/>
          </w:rPr>
          <w:delText xml:space="preserve">is for Office internal-use and the code description for </w:delText>
        </w:r>
      </w:del>
      <w:r w:rsidRPr="00133664">
        <w:rPr>
          <w:rFonts w:ascii="Courier New" w:hAnsi="Courier New" w:cs="Courier New"/>
          <w:color w:val="000000"/>
          <w:sz w:val="17"/>
          <w:szCs w:val="17"/>
          <w:highlight w:val="white"/>
        </w:rPr>
        <w:t xml:space="preserve">'N' must be </w:t>
      </w:r>
      <w:del w:id="2546" w:author="Author">
        <w:r w:rsidRPr="00133664">
          <w:rPr>
            <w:rFonts w:ascii="Courier New" w:hAnsi="Courier New" w:cs="Courier New"/>
            <w:color w:val="000000"/>
            <w:sz w:val="17"/>
            <w:szCs w:val="17"/>
            <w:highlight w:val="white"/>
          </w:rPr>
          <w:delText>provided using ExceptionCodeDefinition, for instance</w:delText>
        </w:r>
      </w:del>
      <w:ins w:id="2547" w:author="Author">
        <w:r w:rsidRPr="00133664">
          <w:rPr>
            <w:rFonts w:ascii="Courier New" w:hAnsi="Courier New" w:cs="Courier New"/>
            <w:color w:val="000000"/>
            <w:sz w:val="17"/>
            <w:szCs w:val="17"/>
            <w:highlight w:val="white"/>
            <w:rPrChange w:id="2548" w:author="Author">
              <w:rPr>
                <w:rFonts w:ascii="Consolas" w:hAnsi="Consolas" w:cs="Consolas"/>
                <w:color w:val="000000"/>
                <w:szCs w:val="17"/>
                <w:highlight w:val="white"/>
              </w:rPr>
            </w:rPrChange>
          </w:rPr>
          <w:t>described</w:t>
        </w:r>
      </w:ins>
      <w:r w:rsidRPr="00133664">
        <w:rPr>
          <w:rFonts w:ascii="Courier New" w:hAnsi="Courier New" w:cs="Courier New"/>
          <w:color w:val="000000"/>
          <w:sz w:val="17"/>
          <w:szCs w:val="17"/>
          <w:highlight w:val="white"/>
        </w:rPr>
        <w:t xml:space="preserve"> in the IP Office's Authority Definition File</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6844B4E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54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55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5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5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5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55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2EDDEE12"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55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55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5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5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55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xsd:enumeration</w:t>
      </w:r>
      <w:r w:rsidRPr="00133664">
        <w:rPr>
          <w:rFonts w:ascii="Courier New" w:hAnsi="Courier New" w:cs="Courier New"/>
          <w:color w:val="0000FF"/>
          <w:sz w:val="17"/>
          <w:szCs w:val="17"/>
          <w:highlight w:val="white"/>
        </w:rPr>
        <w:t>&gt;</w:t>
      </w:r>
    </w:p>
    <w:p w14:paraId="1302F9B1"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56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56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6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6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56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565" w:author="Author">
            <w:rPr>
              <w:rFonts w:ascii="Courier New" w:hAnsi="Courier New"/>
              <w:color w:val="800000"/>
              <w:highlight w:val="white"/>
            </w:rPr>
          </w:rPrChange>
        </w:rPr>
        <w:t>xsd:enumeration</w:t>
      </w:r>
      <w:r w:rsidRPr="00133664">
        <w:rPr>
          <w:rFonts w:ascii="Courier New" w:hAnsi="Courier New" w:cs="Courier New"/>
          <w:color w:val="FF0000"/>
          <w:sz w:val="17"/>
          <w:szCs w:val="17"/>
          <w:highlight w:val="white"/>
        </w:rPr>
        <w:t xml:space="preserve"> value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P</w:t>
      </w:r>
      <w:r w:rsidRPr="00133664">
        <w:rPr>
          <w:rFonts w:ascii="Courier New" w:hAnsi="Courier New" w:cs="Courier New"/>
          <w:color w:val="0000FF"/>
          <w:sz w:val="17"/>
          <w:szCs w:val="17"/>
          <w:highlight w:val="white"/>
        </w:rPr>
        <w:t>"&gt;</w:t>
      </w:r>
    </w:p>
    <w:p w14:paraId="7431A3E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56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56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6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6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7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57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572"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2F6A0CB8"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57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57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7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7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7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7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57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580"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del w:id="2581" w:author="Author">
        <w:r w:rsidRPr="00133664">
          <w:rPr>
            <w:rFonts w:ascii="Courier New" w:hAnsi="Courier New" w:cs="Courier New"/>
            <w:color w:val="000000"/>
            <w:sz w:val="17"/>
            <w:szCs w:val="17"/>
            <w:highlight w:val="white"/>
          </w:rPr>
          <w:delText>Document</w:delText>
        </w:r>
      </w:del>
      <w:ins w:id="2582" w:author="Author">
        <w:r w:rsidRPr="00133664">
          <w:rPr>
            <w:rFonts w:ascii="Courier New" w:hAnsi="Courier New" w:cs="Courier New"/>
            <w:color w:val="000000"/>
            <w:sz w:val="17"/>
            <w:szCs w:val="17"/>
            <w:highlight w:val="white"/>
            <w:rPrChange w:id="2583" w:author="Author">
              <w:rPr>
                <w:rFonts w:ascii="Consolas" w:hAnsi="Consolas" w:cs="Consolas"/>
                <w:color w:val="000000"/>
                <w:szCs w:val="17"/>
                <w:highlight w:val="white"/>
              </w:rPr>
            </w:rPrChange>
          </w:rPr>
          <w:t>Publication document which</w:t>
        </w:r>
      </w:ins>
      <w:r w:rsidRPr="00133664">
        <w:rPr>
          <w:rFonts w:ascii="Courier New" w:hAnsi="Courier New" w:cs="Courier New"/>
          <w:color w:val="000000"/>
          <w:sz w:val="17"/>
          <w:szCs w:val="17"/>
          <w:highlight w:val="white"/>
        </w:rPr>
        <w:t xml:space="preserve"> available only on paper</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1276B80D" w14:textId="77777777" w:rsidR="00C44003" w:rsidRPr="00133664" w:rsidRDefault="00C44003" w:rsidP="00C44003">
      <w:pPr>
        <w:autoSpaceDE w:val="0"/>
        <w:autoSpaceDN w:val="0"/>
        <w:adjustRightInd w:val="0"/>
        <w:rPr>
          <w:del w:id="2584" w:author="Author"/>
          <w:rFonts w:ascii="Courier New" w:hAnsi="Courier New" w:cs="Courier New"/>
          <w:color w:val="000000"/>
          <w:sz w:val="17"/>
          <w:szCs w:val="17"/>
          <w:highlight w:val="white"/>
          <w:rPrChange w:id="2585" w:author="Author">
            <w:rPr>
              <w:del w:id="2586" w:author="Author"/>
              <w:rFonts w:ascii="Courier New" w:hAnsi="Courier New"/>
              <w:color w:val="000000"/>
              <w:highlight w:val="white"/>
            </w:rPr>
          </w:rPrChange>
        </w:rPr>
      </w:pPr>
      <w:del w:id="2587" w:author="Author">
        <w:r w:rsidRPr="00133664">
          <w:rPr>
            <w:rFonts w:ascii="Courier New" w:hAnsi="Courier New" w:cs="Courier New"/>
            <w:color w:val="000000"/>
            <w:sz w:val="17"/>
            <w:szCs w:val="17"/>
            <w:highlight w:val="white"/>
            <w:rPrChange w:id="258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8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9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9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592" w:author="Author">
              <w:rPr>
                <w:rFonts w:ascii="Courier New" w:hAnsi="Courier New"/>
                <w:color w:val="0000FF"/>
                <w:highlight w:val="white"/>
              </w:rPr>
            </w:rPrChange>
          </w:rPr>
          <w:delText>&lt;/</w:delText>
        </w:r>
        <w:r w:rsidRPr="00133664">
          <w:rPr>
            <w:rFonts w:ascii="Courier New" w:hAnsi="Courier New" w:cs="Courier New"/>
            <w:color w:val="800000"/>
            <w:sz w:val="17"/>
            <w:szCs w:val="17"/>
            <w:highlight w:val="white"/>
          </w:rPr>
          <w:delText>xsd:annotation</w:delText>
        </w:r>
        <w:r w:rsidRPr="00133664">
          <w:rPr>
            <w:rFonts w:ascii="Courier New" w:hAnsi="Courier New" w:cs="Courier New"/>
            <w:color w:val="0000FF"/>
            <w:sz w:val="17"/>
            <w:szCs w:val="17"/>
            <w:highlight w:val="white"/>
          </w:rPr>
          <w:delText>&gt;</w:delText>
        </w:r>
      </w:del>
    </w:p>
    <w:p w14:paraId="6F7F8FF4" w14:textId="77777777" w:rsidR="00C44003" w:rsidRPr="00133664" w:rsidRDefault="00C44003" w:rsidP="00C44003">
      <w:pPr>
        <w:autoSpaceDE w:val="0"/>
        <w:autoSpaceDN w:val="0"/>
        <w:adjustRightInd w:val="0"/>
        <w:rPr>
          <w:del w:id="2593" w:author="Author"/>
          <w:rFonts w:ascii="Courier New" w:hAnsi="Courier New" w:cs="Courier New"/>
          <w:color w:val="000000"/>
          <w:sz w:val="17"/>
          <w:szCs w:val="17"/>
          <w:highlight w:val="white"/>
          <w:rPrChange w:id="2594" w:author="Author">
            <w:rPr>
              <w:del w:id="2595" w:author="Author"/>
              <w:rFonts w:ascii="Courier New" w:hAnsi="Courier New"/>
              <w:color w:val="000000"/>
              <w:highlight w:val="white"/>
            </w:rPr>
          </w:rPrChange>
        </w:rPr>
      </w:pPr>
      <w:del w:id="2596" w:author="Author">
        <w:r w:rsidRPr="00133664">
          <w:rPr>
            <w:rFonts w:ascii="Courier New" w:hAnsi="Courier New" w:cs="Courier New"/>
            <w:color w:val="000000"/>
            <w:sz w:val="17"/>
            <w:szCs w:val="17"/>
            <w:highlight w:val="white"/>
            <w:rPrChange w:id="259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9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599"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600" w:author="Author">
              <w:rPr>
                <w:rFonts w:ascii="Courier New" w:hAnsi="Courier New"/>
                <w:color w:val="0000FF"/>
                <w:highlight w:val="white"/>
              </w:rPr>
            </w:rPrChange>
          </w:rPr>
          <w:delText>&lt;/</w:delText>
        </w:r>
        <w:r w:rsidRPr="00133664">
          <w:rPr>
            <w:rFonts w:ascii="Courier New" w:hAnsi="Courier New" w:cs="Courier New"/>
            <w:color w:val="800000"/>
            <w:sz w:val="17"/>
            <w:szCs w:val="17"/>
            <w:highlight w:val="white"/>
          </w:rPr>
          <w:delText>xsd:enumeration</w:delText>
        </w:r>
        <w:r w:rsidRPr="00133664">
          <w:rPr>
            <w:rFonts w:ascii="Courier New" w:hAnsi="Courier New" w:cs="Courier New"/>
            <w:color w:val="0000FF"/>
            <w:sz w:val="17"/>
            <w:szCs w:val="17"/>
            <w:highlight w:val="white"/>
          </w:rPr>
          <w:delText>&gt;</w:delText>
        </w:r>
      </w:del>
    </w:p>
    <w:p w14:paraId="0BC27D8D" w14:textId="77777777" w:rsidR="00C44003" w:rsidRPr="00133664" w:rsidRDefault="00C44003" w:rsidP="00C44003">
      <w:pPr>
        <w:autoSpaceDE w:val="0"/>
        <w:autoSpaceDN w:val="0"/>
        <w:adjustRightInd w:val="0"/>
        <w:rPr>
          <w:del w:id="2601" w:author="Author"/>
          <w:rFonts w:ascii="Courier New" w:hAnsi="Courier New" w:cs="Courier New"/>
          <w:color w:val="000000"/>
          <w:sz w:val="17"/>
          <w:szCs w:val="17"/>
          <w:highlight w:val="white"/>
        </w:rPr>
      </w:pPr>
      <w:del w:id="2602"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FF"/>
            <w:sz w:val="17"/>
            <w:szCs w:val="17"/>
            <w:highlight w:val="white"/>
          </w:rPr>
          <w:delText>&lt;</w:delText>
        </w:r>
        <w:r w:rsidRPr="00133664">
          <w:rPr>
            <w:rFonts w:ascii="Courier New" w:hAnsi="Courier New" w:cs="Courier New"/>
            <w:color w:val="800000"/>
            <w:sz w:val="17"/>
            <w:szCs w:val="17"/>
            <w:highlight w:val="white"/>
          </w:rPr>
          <w:delText>xsd:enumeration</w:delText>
        </w:r>
        <w:r w:rsidRPr="00133664">
          <w:rPr>
            <w:rFonts w:ascii="Courier New" w:hAnsi="Courier New" w:cs="Courier New"/>
            <w:color w:val="FF0000"/>
            <w:sz w:val="17"/>
            <w:szCs w:val="17"/>
            <w:highlight w:val="white"/>
          </w:rPr>
          <w:delText xml:space="preserve"> value</w:delText>
        </w:r>
        <w:r w:rsidRPr="00133664">
          <w:rPr>
            <w:rFonts w:ascii="Courier New" w:hAnsi="Courier New" w:cs="Courier New"/>
            <w:color w:val="0000FF"/>
            <w:sz w:val="17"/>
            <w:szCs w:val="17"/>
            <w:highlight w:val="white"/>
          </w:rPr>
          <w:delText>="</w:delText>
        </w:r>
        <w:r w:rsidRPr="00133664">
          <w:rPr>
            <w:rFonts w:ascii="Courier New" w:hAnsi="Courier New" w:cs="Courier New"/>
            <w:color w:val="000000"/>
            <w:sz w:val="17"/>
            <w:szCs w:val="17"/>
            <w:highlight w:val="white"/>
          </w:rPr>
          <w:delText>R</w:delText>
        </w:r>
        <w:r w:rsidRPr="00133664">
          <w:rPr>
            <w:rFonts w:ascii="Courier New" w:hAnsi="Courier New" w:cs="Courier New"/>
            <w:color w:val="0000FF"/>
            <w:sz w:val="17"/>
            <w:szCs w:val="17"/>
            <w:highlight w:val="white"/>
          </w:rPr>
          <w:delText>"&gt;</w:delText>
        </w:r>
      </w:del>
    </w:p>
    <w:p w14:paraId="3F575214" w14:textId="77777777" w:rsidR="00C44003" w:rsidRPr="00133664" w:rsidRDefault="00C44003" w:rsidP="00C44003">
      <w:pPr>
        <w:autoSpaceDE w:val="0"/>
        <w:autoSpaceDN w:val="0"/>
        <w:adjustRightInd w:val="0"/>
        <w:rPr>
          <w:del w:id="2603" w:author="Author"/>
          <w:rFonts w:ascii="Courier New" w:hAnsi="Courier New" w:cs="Courier New"/>
          <w:color w:val="000000"/>
          <w:sz w:val="17"/>
          <w:szCs w:val="17"/>
          <w:highlight w:val="white"/>
        </w:rPr>
      </w:pPr>
      <w:del w:id="2604"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FF"/>
            <w:sz w:val="17"/>
            <w:szCs w:val="17"/>
            <w:highlight w:val="white"/>
          </w:rPr>
          <w:delText>&lt;</w:delText>
        </w:r>
        <w:r w:rsidRPr="00133664">
          <w:rPr>
            <w:rFonts w:ascii="Courier New" w:hAnsi="Courier New" w:cs="Courier New"/>
            <w:color w:val="800000"/>
            <w:sz w:val="17"/>
            <w:szCs w:val="17"/>
            <w:highlight w:val="white"/>
          </w:rPr>
          <w:delText>xsd:annotation</w:delText>
        </w:r>
        <w:r w:rsidRPr="00133664">
          <w:rPr>
            <w:rFonts w:ascii="Courier New" w:hAnsi="Courier New" w:cs="Courier New"/>
            <w:color w:val="0000FF"/>
            <w:sz w:val="17"/>
            <w:szCs w:val="17"/>
            <w:highlight w:val="white"/>
          </w:rPr>
          <w:delText>&gt;</w:delText>
        </w:r>
      </w:del>
    </w:p>
    <w:p w14:paraId="13F4AA87" w14:textId="77777777" w:rsidR="00C44003" w:rsidRPr="00133664" w:rsidRDefault="00C44003" w:rsidP="00C44003">
      <w:pPr>
        <w:autoSpaceDE w:val="0"/>
        <w:autoSpaceDN w:val="0"/>
        <w:adjustRightInd w:val="0"/>
        <w:rPr>
          <w:del w:id="2605" w:author="Author"/>
          <w:rFonts w:ascii="Courier New" w:hAnsi="Courier New" w:cs="Courier New"/>
          <w:color w:val="000000"/>
          <w:sz w:val="17"/>
          <w:szCs w:val="17"/>
          <w:highlight w:val="white"/>
        </w:rPr>
      </w:pPr>
      <w:del w:id="2606"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FF"/>
            <w:sz w:val="17"/>
            <w:szCs w:val="17"/>
            <w:highlight w:val="white"/>
          </w:rPr>
          <w:delText>&lt;</w:delText>
        </w:r>
        <w:r w:rsidRPr="00133664">
          <w:rPr>
            <w:rFonts w:ascii="Courier New" w:hAnsi="Courier New" w:cs="Courier New"/>
            <w:color w:val="800000"/>
            <w:sz w:val="17"/>
            <w:szCs w:val="17"/>
            <w:highlight w:val="white"/>
          </w:rPr>
          <w:delText>xsd:documentation</w:delText>
        </w:r>
        <w:r w:rsidRPr="00133664">
          <w:rPr>
            <w:rFonts w:ascii="Courier New" w:hAnsi="Courier New" w:cs="Courier New"/>
            <w:color w:val="0000FF"/>
            <w:sz w:val="17"/>
            <w:szCs w:val="17"/>
            <w:highlight w:val="white"/>
          </w:rPr>
          <w:delText>&gt;</w:delText>
        </w:r>
        <w:r w:rsidRPr="00133664">
          <w:rPr>
            <w:rFonts w:ascii="Courier New" w:hAnsi="Courier New" w:cs="Courier New"/>
            <w:color w:val="000000"/>
            <w:sz w:val="17"/>
            <w:szCs w:val="17"/>
            <w:highlight w:val="white"/>
          </w:rPr>
          <w:delText>Reissued publication</w:delText>
        </w:r>
        <w:r w:rsidRPr="00133664">
          <w:rPr>
            <w:rFonts w:ascii="Courier New" w:hAnsi="Courier New" w:cs="Courier New"/>
            <w:color w:val="0000FF"/>
            <w:sz w:val="17"/>
            <w:szCs w:val="17"/>
            <w:highlight w:val="white"/>
          </w:rPr>
          <w:delText>&lt;/</w:delText>
        </w:r>
        <w:r w:rsidRPr="00133664">
          <w:rPr>
            <w:rFonts w:ascii="Courier New" w:hAnsi="Courier New" w:cs="Courier New"/>
            <w:color w:val="800000"/>
            <w:sz w:val="17"/>
            <w:szCs w:val="17"/>
            <w:highlight w:val="white"/>
          </w:rPr>
          <w:delText>xsd:documentation</w:delText>
        </w:r>
        <w:r w:rsidRPr="00133664">
          <w:rPr>
            <w:rFonts w:ascii="Courier New" w:hAnsi="Courier New" w:cs="Courier New"/>
            <w:color w:val="0000FF"/>
            <w:sz w:val="17"/>
            <w:szCs w:val="17"/>
            <w:highlight w:val="white"/>
          </w:rPr>
          <w:delText>&gt;</w:delText>
        </w:r>
      </w:del>
    </w:p>
    <w:p w14:paraId="2C3EA7AE" w14:textId="77777777" w:rsidR="00C44003" w:rsidRPr="00133664" w:rsidRDefault="00C44003" w:rsidP="00C44003">
      <w:pPr>
        <w:autoSpaceDE w:val="0"/>
        <w:autoSpaceDN w:val="0"/>
        <w:adjustRightInd w:val="0"/>
        <w:rPr>
          <w:del w:id="2607" w:author="Author"/>
          <w:rFonts w:ascii="Courier New" w:hAnsi="Courier New" w:cs="Courier New"/>
          <w:color w:val="000000"/>
          <w:sz w:val="17"/>
          <w:szCs w:val="17"/>
          <w:highlight w:val="white"/>
        </w:rPr>
      </w:pPr>
      <w:del w:id="2608"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FF"/>
            <w:sz w:val="17"/>
            <w:szCs w:val="17"/>
            <w:highlight w:val="white"/>
          </w:rPr>
          <w:delText>&lt;/</w:delText>
        </w:r>
        <w:r w:rsidRPr="00133664">
          <w:rPr>
            <w:rFonts w:ascii="Courier New" w:hAnsi="Courier New" w:cs="Courier New"/>
            <w:color w:val="800000"/>
            <w:sz w:val="17"/>
            <w:szCs w:val="17"/>
            <w:highlight w:val="white"/>
          </w:rPr>
          <w:delText>xsd:annotation</w:delText>
        </w:r>
        <w:r w:rsidRPr="00133664">
          <w:rPr>
            <w:rFonts w:ascii="Courier New" w:hAnsi="Courier New" w:cs="Courier New"/>
            <w:color w:val="0000FF"/>
            <w:sz w:val="17"/>
            <w:szCs w:val="17"/>
            <w:highlight w:val="white"/>
          </w:rPr>
          <w:delText>&gt;</w:delText>
        </w:r>
      </w:del>
    </w:p>
    <w:p w14:paraId="7AB37F3F" w14:textId="77777777" w:rsidR="00C44003" w:rsidRPr="00133664" w:rsidRDefault="00C44003" w:rsidP="00C44003">
      <w:pPr>
        <w:autoSpaceDE w:val="0"/>
        <w:autoSpaceDN w:val="0"/>
        <w:adjustRightInd w:val="0"/>
        <w:rPr>
          <w:del w:id="2609" w:author="Author"/>
          <w:rFonts w:ascii="Courier New" w:hAnsi="Courier New" w:cs="Courier New"/>
          <w:color w:val="000000"/>
          <w:sz w:val="17"/>
          <w:szCs w:val="17"/>
          <w:highlight w:val="white"/>
        </w:rPr>
      </w:pPr>
      <w:del w:id="2610"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FF"/>
            <w:sz w:val="17"/>
            <w:szCs w:val="17"/>
            <w:highlight w:val="white"/>
          </w:rPr>
          <w:delText>&lt;/</w:delText>
        </w:r>
        <w:r w:rsidRPr="00133664">
          <w:rPr>
            <w:rFonts w:ascii="Courier New" w:hAnsi="Courier New" w:cs="Courier New"/>
            <w:color w:val="800000"/>
            <w:sz w:val="17"/>
            <w:szCs w:val="17"/>
            <w:highlight w:val="white"/>
          </w:rPr>
          <w:delText>xsd:enumeration</w:delText>
        </w:r>
        <w:r w:rsidRPr="00133664">
          <w:rPr>
            <w:rFonts w:ascii="Courier New" w:hAnsi="Courier New" w:cs="Courier New"/>
            <w:color w:val="0000FF"/>
            <w:sz w:val="17"/>
            <w:szCs w:val="17"/>
            <w:highlight w:val="white"/>
          </w:rPr>
          <w:delText>&gt;</w:delText>
        </w:r>
      </w:del>
    </w:p>
    <w:p w14:paraId="53258733" w14:textId="77777777" w:rsidR="00C44003" w:rsidRPr="00133664" w:rsidRDefault="00C44003" w:rsidP="00C44003">
      <w:pPr>
        <w:autoSpaceDE w:val="0"/>
        <w:autoSpaceDN w:val="0"/>
        <w:adjustRightInd w:val="0"/>
        <w:rPr>
          <w:del w:id="2611" w:author="Author"/>
          <w:rFonts w:ascii="Courier New" w:hAnsi="Courier New" w:cs="Courier New"/>
          <w:color w:val="000000"/>
          <w:sz w:val="17"/>
          <w:szCs w:val="17"/>
          <w:highlight w:val="white"/>
        </w:rPr>
      </w:pPr>
      <w:del w:id="2612"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FF"/>
            <w:sz w:val="17"/>
            <w:szCs w:val="17"/>
            <w:highlight w:val="white"/>
          </w:rPr>
          <w:delText>&lt;</w:delText>
        </w:r>
        <w:r w:rsidRPr="00133664">
          <w:rPr>
            <w:rFonts w:ascii="Courier New" w:hAnsi="Courier New" w:cs="Courier New"/>
            <w:color w:val="800000"/>
            <w:sz w:val="17"/>
            <w:szCs w:val="17"/>
            <w:highlight w:val="white"/>
          </w:rPr>
          <w:delText>xsd:enumeration</w:delText>
        </w:r>
        <w:r w:rsidRPr="00133664">
          <w:rPr>
            <w:rFonts w:ascii="Courier New" w:hAnsi="Courier New" w:cs="Courier New"/>
            <w:color w:val="FF0000"/>
            <w:sz w:val="17"/>
            <w:szCs w:val="17"/>
            <w:highlight w:val="white"/>
          </w:rPr>
          <w:delText xml:space="preserve"> value</w:delText>
        </w:r>
        <w:r w:rsidRPr="00133664">
          <w:rPr>
            <w:rFonts w:ascii="Courier New" w:hAnsi="Courier New" w:cs="Courier New"/>
            <w:color w:val="0000FF"/>
            <w:sz w:val="17"/>
            <w:szCs w:val="17"/>
            <w:highlight w:val="white"/>
          </w:rPr>
          <w:delText>="</w:delText>
        </w:r>
        <w:r w:rsidRPr="00133664">
          <w:rPr>
            <w:rFonts w:ascii="Courier New" w:hAnsi="Courier New" w:cs="Courier New"/>
            <w:color w:val="000000"/>
            <w:sz w:val="17"/>
            <w:szCs w:val="17"/>
            <w:highlight w:val="white"/>
          </w:rPr>
          <w:delText>U</w:delText>
        </w:r>
        <w:r w:rsidRPr="00133664">
          <w:rPr>
            <w:rFonts w:ascii="Courier New" w:hAnsi="Courier New" w:cs="Courier New"/>
            <w:color w:val="0000FF"/>
            <w:sz w:val="17"/>
            <w:szCs w:val="17"/>
            <w:highlight w:val="white"/>
          </w:rPr>
          <w:delText>"&gt;</w:delText>
        </w:r>
      </w:del>
    </w:p>
    <w:p w14:paraId="61C09E58" w14:textId="77777777" w:rsidR="00C44003" w:rsidRPr="00133664" w:rsidRDefault="00C44003" w:rsidP="00C44003">
      <w:pPr>
        <w:autoSpaceDE w:val="0"/>
        <w:autoSpaceDN w:val="0"/>
        <w:adjustRightInd w:val="0"/>
        <w:rPr>
          <w:del w:id="2613" w:author="Author"/>
          <w:rFonts w:ascii="Courier New" w:hAnsi="Courier New" w:cs="Courier New"/>
          <w:color w:val="000000"/>
          <w:sz w:val="17"/>
          <w:szCs w:val="17"/>
          <w:highlight w:val="white"/>
        </w:rPr>
      </w:pPr>
      <w:del w:id="2614"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FF"/>
            <w:sz w:val="17"/>
            <w:szCs w:val="17"/>
            <w:highlight w:val="white"/>
          </w:rPr>
          <w:delText>&lt;</w:delText>
        </w:r>
        <w:r w:rsidRPr="00133664">
          <w:rPr>
            <w:rFonts w:ascii="Courier New" w:hAnsi="Courier New" w:cs="Courier New"/>
            <w:color w:val="800000"/>
            <w:sz w:val="17"/>
            <w:szCs w:val="17"/>
            <w:highlight w:val="white"/>
          </w:rPr>
          <w:delText>xsd:annotation</w:delText>
        </w:r>
        <w:r w:rsidRPr="00133664">
          <w:rPr>
            <w:rFonts w:ascii="Courier New" w:hAnsi="Courier New" w:cs="Courier New"/>
            <w:color w:val="0000FF"/>
            <w:sz w:val="17"/>
            <w:szCs w:val="17"/>
            <w:highlight w:val="white"/>
          </w:rPr>
          <w:delText>&gt;</w:delText>
        </w:r>
      </w:del>
    </w:p>
    <w:p w14:paraId="3587889C" w14:textId="77777777" w:rsidR="00C44003" w:rsidRPr="00133664" w:rsidRDefault="00C44003" w:rsidP="00C44003">
      <w:pPr>
        <w:autoSpaceDE w:val="0"/>
        <w:autoSpaceDN w:val="0"/>
        <w:adjustRightInd w:val="0"/>
        <w:rPr>
          <w:del w:id="2615" w:author="Author"/>
          <w:rFonts w:ascii="Courier New" w:hAnsi="Courier New" w:cs="Courier New"/>
          <w:color w:val="000000"/>
          <w:sz w:val="17"/>
          <w:szCs w:val="17"/>
          <w:highlight w:val="white"/>
          <w:rPrChange w:id="2616" w:author="Author">
            <w:rPr>
              <w:del w:id="2617" w:author="Author"/>
              <w:rFonts w:ascii="Courier New" w:hAnsi="Courier New"/>
              <w:color w:val="000000"/>
              <w:highlight w:val="white"/>
            </w:rPr>
          </w:rPrChange>
        </w:rPr>
      </w:pPr>
      <w:del w:id="2618"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FF"/>
            <w:sz w:val="17"/>
            <w:szCs w:val="17"/>
            <w:highlight w:val="white"/>
          </w:rPr>
          <w:delText>&lt;</w:delText>
        </w:r>
        <w:r w:rsidRPr="00133664">
          <w:rPr>
            <w:rFonts w:ascii="Courier New" w:hAnsi="Courier New" w:cs="Courier New"/>
            <w:color w:val="800000"/>
            <w:sz w:val="17"/>
            <w:szCs w:val="17"/>
            <w:highlight w:val="white"/>
          </w:rPr>
          <w:delText>xsd:documentation</w:delText>
        </w:r>
        <w:r w:rsidRPr="00133664">
          <w:rPr>
            <w:rFonts w:ascii="Courier New" w:hAnsi="Courier New" w:cs="Courier New"/>
            <w:color w:val="0000FF"/>
            <w:sz w:val="17"/>
            <w:szCs w:val="17"/>
            <w:highlight w:val="white"/>
          </w:rPr>
          <w:delText>&gt;</w:delText>
        </w:r>
        <w:r w:rsidRPr="00133664">
          <w:rPr>
            <w:rFonts w:ascii="Courier New" w:hAnsi="Courier New" w:cs="Courier New"/>
            <w:color w:val="000000"/>
            <w:sz w:val="17"/>
            <w:szCs w:val="17"/>
            <w:highlight w:val="white"/>
          </w:rPr>
          <w:delText>Unknown publication number, for example, when during compilation of the authority file one or a list of publication number(s) has been found in the database, but the corresponding document(s) is(are) missing without known cause. Typically this code can indicate a database error that requires further analysis</w:delText>
        </w:r>
        <w:r w:rsidRPr="00133664">
          <w:rPr>
            <w:rFonts w:ascii="Courier New" w:hAnsi="Courier New" w:cs="Courier New"/>
            <w:color w:val="0000FF"/>
            <w:sz w:val="17"/>
            <w:szCs w:val="17"/>
            <w:highlight w:val="white"/>
          </w:rPr>
          <w:delText>&lt;/</w:delText>
        </w:r>
        <w:r w:rsidRPr="00133664">
          <w:rPr>
            <w:rFonts w:ascii="Courier New" w:hAnsi="Courier New" w:cs="Courier New"/>
            <w:color w:val="800000"/>
            <w:sz w:val="17"/>
            <w:szCs w:val="17"/>
            <w:highlight w:val="white"/>
          </w:rPr>
          <w:delText>xsd:documentation</w:delText>
        </w:r>
        <w:r w:rsidRPr="00133664">
          <w:rPr>
            <w:rFonts w:ascii="Courier New" w:hAnsi="Courier New" w:cs="Courier New"/>
            <w:color w:val="0000FF"/>
            <w:sz w:val="17"/>
            <w:szCs w:val="17"/>
            <w:highlight w:val="white"/>
          </w:rPr>
          <w:delText>&gt;</w:delText>
        </w:r>
      </w:del>
    </w:p>
    <w:p w14:paraId="2B909F11"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61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62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2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2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2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62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6633133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62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62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2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2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62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xsd:enumeration</w:t>
      </w:r>
      <w:r w:rsidRPr="00133664">
        <w:rPr>
          <w:rFonts w:ascii="Courier New" w:hAnsi="Courier New" w:cs="Courier New"/>
          <w:color w:val="0000FF"/>
          <w:sz w:val="17"/>
          <w:szCs w:val="17"/>
          <w:highlight w:val="white"/>
        </w:rPr>
        <w:t>&gt;</w:t>
      </w:r>
    </w:p>
    <w:p w14:paraId="5074D5C2"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63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63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3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3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63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635" w:author="Author">
            <w:rPr>
              <w:rFonts w:ascii="Courier New" w:hAnsi="Courier New"/>
              <w:color w:val="800000"/>
              <w:highlight w:val="white"/>
            </w:rPr>
          </w:rPrChange>
        </w:rPr>
        <w:t>xsd:enumeration</w:t>
      </w:r>
      <w:r w:rsidRPr="00133664">
        <w:rPr>
          <w:rFonts w:ascii="Courier New" w:hAnsi="Courier New" w:cs="Courier New"/>
          <w:color w:val="FF0000"/>
          <w:sz w:val="17"/>
          <w:szCs w:val="17"/>
          <w:highlight w:val="white"/>
        </w:rPr>
        <w:t xml:space="preserve"> value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W</w:t>
      </w:r>
      <w:r w:rsidRPr="00133664">
        <w:rPr>
          <w:rFonts w:ascii="Courier New" w:hAnsi="Courier New" w:cs="Courier New"/>
          <w:color w:val="0000FF"/>
          <w:sz w:val="17"/>
          <w:szCs w:val="17"/>
          <w:highlight w:val="white"/>
        </w:rPr>
        <w:t>"&gt;</w:t>
      </w:r>
    </w:p>
    <w:p w14:paraId="2D3956D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63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63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3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3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4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64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642"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0BC4FDAD"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64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64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4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4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4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4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64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650"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del w:id="2651" w:author="Author">
        <w:r w:rsidRPr="00133664">
          <w:rPr>
            <w:rFonts w:ascii="Courier New" w:hAnsi="Courier New" w:cs="Courier New"/>
            <w:color w:val="000000"/>
            <w:sz w:val="17"/>
            <w:szCs w:val="17"/>
            <w:highlight w:val="white"/>
          </w:rPr>
          <w:delText>This code is for Office internal-use and</w:delText>
        </w:r>
      </w:del>
      <w:ins w:id="2652" w:author="Author">
        <w:r w:rsidRPr="00133664">
          <w:rPr>
            <w:rFonts w:ascii="Courier New" w:hAnsi="Courier New" w:cs="Courier New"/>
            <w:color w:val="000000"/>
            <w:sz w:val="17"/>
            <w:szCs w:val="17"/>
            <w:highlight w:val="white"/>
            <w:rPrChange w:id="2653" w:author="Author">
              <w:rPr>
                <w:rFonts w:ascii="Consolas" w:hAnsi="Consolas" w:cs="Consolas"/>
                <w:color w:val="000000"/>
                <w:szCs w:val="17"/>
                <w:highlight w:val="white"/>
              </w:rPr>
            </w:rPrChange>
          </w:rPr>
          <w:t>Publication number which was assigned but withdrawn before publication of</w:t>
        </w:r>
      </w:ins>
      <w:r w:rsidRPr="00133664">
        <w:rPr>
          <w:rFonts w:ascii="Courier New" w:hAnsi="Courier New" w:cs="Courier New"/>
          <w:color w:val="000000"/>
          <w:sz w:val="17"/>
          <w:szCs w:val="17"/>
          <w:highlight w:val="white"/>
        </w:rPr>
        <w:t xml:space="preserve"> the </w:t>
      </w:r>
      <w:del w:id="2654" w:author="Author">
        <w:r w:rsidRPr="00133664">
          <w:rPr>
            <w:rFonts w:ascii="Courier New" w:hAnsi="Courier New" w:cs="Courier New"/>
            <w:color w:val="000000"/>
            <w:sz w:val="17"/>
            <w:szCs w:val="17"/>
            <w:highlight w:val="white"/>
          </w:rPr>
          <w:delText>code description for 'W' must be provided using ExceptionCodeDefinition, for instance in the IP Office's Authority Definition File</w:delText>
        </w:r>
      </w:del>
      <w:ins w:id="2655" w:author="Author">
        <w:r w:rsidRPr="00133664">
          <w:rPr>
            <w:rFonts w:ascii="Courier New" w:hAnsi="Courier New" w:cs="Courier New"/>
            <w:color w:val="000000"/>
            <w:sz w:val="17"/>
            <w:szCs w:val="17"/>
            <w:highlight w:val="white"/>
            <w:rPrChange w:id="2656" w:author="Author">
              <w:rPr>
                <w:rFonts w:ascii="Consolas" w:hAnsi="Consolas" w:cs="Consolas"/>
                <w:color w:val="000000"/>
                <w:szCs w:val="17"/>
                <w:highlight w:val="white"/>
              </w:rPr>
            </w:rPrChange>
          </w:rPr>
          <w:t>document</w:t>
        </w:r>
      </w:ins>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1F449697"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657"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65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5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6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6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66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2551CFEF"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66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66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6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6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66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xsd:enumeration</w:t>
      </w:r>
      <w:r w:rsidRPr="00133664">
        <w:rPr>
          <w:rFonts w:ascii="Courier New" w:hAnsi="Courier New" w:cs="Courier New"/>
          <w:color w:val="0000FF"/>
          <w:sz w:val="17"/>
          <w:szCs w:val="17"/>
          <w:highlight w:val="white"/>
        </w:rPr>
        <w:t>&gt;</w:t>
      </w:r>
    </w:p>
    <w:p w14:paraId="4EA2DCB0"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66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66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7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7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67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673" w:author="Author">
            <w:rPr>
              <w:rFonts w:ascii="Courier New" w:hAnsi="Courier New"/>
              <w:color w:val="800000"/>
              <w:highlight w:val="white"/>
            </w:rPr>
          </w:rPrChange>
        </w:rPr>
        <w:t>xsd:enumeration</w:t>
      </w:r>
      <w:r w:rsidRPr="00133664">
        <w:rPr>
          <w:rFonts w:ascii="Courier New" w:hAnsi="Courier New" w:cs="Courier New"/>
          <w:color w:val="FF0000"/>
          <w:sz w:val="17"/>
          <w:szCs w:val="17"/>
          <w:highlight w:val="white"/>
        </w:rPr>
        <w:t xml:space="preserve"> value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X</w:t>
      </w:r>
      <w:r w:rsidRPr="00133664">
        <w:rPr>
          <w:rFonts w:ascii="Courier New" w:hAnsi="Courier New" w:cs="Courier New"/>
          <w:color w:val="0000FF"/>
          <w:sz w:val="17"/>
          <w:szCs w:val="17"/>
          <w:highlight w:val="white"/>
        </w:rPr>
        <w:t>"&gt;</w:t>
      </w:r>
    </w:p>
    <w:p w14:paraId="58F9361C"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67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67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7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7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7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67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680"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6B9DB8C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68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68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8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8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8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8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68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688"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The use of code 'X' must be described in the IP Office's Authority Definition File</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1CC64D4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68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69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9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9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69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69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7E8FBCC3" w14:textId="77777777" w:rsidR="00C44003" w:rsidRPr="00133664" w:rsidRDefault="00C44003">
      <w:pPr>
        <w:autoSpaceDE w:val="0"/>
        <w:autoSpaceDN w:val="0"/>
        <w:adjustRightInd w:val="0"/>
        <w:ind w:left="1440" w:firstLine="720"/>
        <w:rPr>
          <w:rFonts w:ascii="Courier New" w:hAnsi="Courier New" w:cs="Courier New"/>
          <w:color w:val="000000"/>
          <w:sz w:val="17"/>
          <w:szCs w:val="17"/>
          <w:highlight w:val="white"/>
          <w:rPrChange w:id="2695" w:author="Author">
            <w:rPr>
              <w:rFonts w:ascii="Courier New" w:hAnsi="Courier New"/>
              <w:color w:val="000000"/>
              <w:highlight w:val="white"/>
            </w:rPr>
          </w:rPrChange>
        </w:rPr>
        <w:pPrChange w:id="2696" w:author="Author">
          <w:pPr>
            <w:autoSpaceDE w:val="0"/>
            <w:autoSpaceDN w:val="0"/>
            <w:adjustRightInd w:val="0"/>
          </w:pPr>
        </w:pPrChange>
      </w:pPr>
      <w:r w:rsidRPr="00133664">
        <w:rPr>
          <w:rFonts w:ascii="Courier New" w:hAnsi="Courier New" w:cs="Courier New"/>
          <w:color w:val="0000FF"/>
          <w:sz w:val="17"/>
          <w:szCs w:val="17"/>
          <w:highlight w:val="white"/>
          <w:rPrChange w:id="269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xsd:enumeration</w:t>
      </w:r>
      <w:r w:rsidRPr="00133664">
        <w:rPr>
          <w:rFonts w:ascii="Courier New" w:hAnsi="Courier New" w:cs="Courier New"/>
          <w:color w:val="0000FF"/>
          <w:sz w:val="17"/>
          <w:szCs w:val="17"/>
          <w:highlight w:val="white"/>
        </w:rPr>
        <w:t>&gt;</w:t>
      </w:r>
    </w:p>
    <w:p w14:paraId="6B497D7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69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69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0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70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xsd:restriction</w:t>
      </w:r>
      <w:r w:rsidRPr="00133664">
        <w:rPr>
          <w:rFonts w:ascii="Courier New" w:hAnsi="Courier New" w:cs="Courier New"/>
          <w:color w:val="0000FF"/>
          <w:sz w:val="17"/>
          <w:szCs w:val="17"/>
          <w:highlight w:val="white"/>
        </w:rPr>
        <w:t>&gt;</w:t>
      </w:r>
    </w:p>
    <w:p w14:paraId="7D5F75E0"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702"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70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70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xsd:simpleType</w:t>
      </w:r>
      <w:r w:rsidRPr="00133664">
        <w:rPr>
          <w:rFonts w:ascii="Courier New" w:hAnsi="Courier New" w:cs="Courier New"/>
          <w:color w:val="0000FF"/>
          <w:sz w:val="17"/>
          <w:szCs w:val="17"/>
          <w:highlight w:val="white"/>
        </w:rPr>
        <w:t>&gt;</w:t>
      </w:r>
    </w:p>
    <w:p w14:paraId="523A1A5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70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70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70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708" w:author="Author">
            <w:rPr>
              <w:rFonts w:ascii="Courier New" w:hAnsi="Courier New"/>
              <w:color w:val="800000"/>
              <w:highlight w:val="white"/>
            </w:rPr>
          </w:rPrChange>
        </w:rPr>
        <w:t>xsd:attribute</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groupAFCategory</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type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afp:GroupCategoryType</w:t>
      </w:r>
      <w:r w:rsidRPr="00133664">
        <w:rPr>
          <w:rFonts w:ascii="Courier New" w:hAnsi="Courier New" w:cs="Courier New"/>
          <w:color w:val="0000FF"/>
          <w:sz w:val="17"/>
          <w:szCs w:val="17"/>
          <w:highlight w:val="white"/>
        </w:rPr>
        <w:t>"&gt;</w:t>
      </w:r>
    </w:p>
    <w:p w14:paraId="1A127C11"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70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71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1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71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713"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522E4B9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71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71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1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1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71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719"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Identifies how the authority files has been grouped i.e., by date, publication-level or document-kind code</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55163778"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72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72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22"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723"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505AD41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72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72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72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xsd:attribute</w:t>
      </w:r>
      <w:r w:rsidRPr="00133664">
        <w:rPr>
          <w:rFonts w:ascii="Courier New" w:hAnsi="Courier New" w:cs="Courier New"/>
          <w:color w:val="0000FF"/>
          <w:sz w:val="17"/>
          <w:szCs w:val="17"/>
          <w:highlight w:val="white"/>
        </w:rPr>
        <w:t>&gt;</w:t>
      </w:r>
    </w:p>
    <w:p w14:paraId="4787DDA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727"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72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72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730" w:author="Author">
            <w:rPr>
              <w:rFonts w:ascii="Courier New" w:hAnsi="Courier New"/>
              <w:color w:val="800000"/>
              <w:highlight w:val="white"/>
            </w:rPr>
          </w:rPrChange>
        </w:rPr>
        <w:t>xsd:simpleType</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GroupCategoryType</w:t>
      </w:r>
      <w:r w:rsidRPr="00133664">
        <w:rPr>
          <w:rFonts w:ascii="Courier New" w:hAnsi="Courier New" w:cs="Courier New"/>
          <w:color w:val="0000FF"/>
          <w:sz w:val="17"/>
          <w:szCs w:val="17"/>
          <w:highlight w:val="white"/>
        </w:rPr>
        <w:t>"&gt;</w:t>
      </w:r>
    </w:p>
    <w:p w14:paraId="424F6BA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73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73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3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73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735" w:author="Author">
            <w:rPr>
              <w:rFonts w:ascii="Courier New" w:hAnsi="Courier New"/>
              <w:color w:val="800000"/>
              <w:highlight w:val="white"/>
            </w:rPr>
          </w:rPrChange>
        </w:rPr>
        <w:t>xsd:restriction</w:t>
      </w:r>
      <w:r w:rsidRPr="00133664">
        <w:rPr>
          <w:rFonts w:ascii="Courier New" w:hAnsi="Courier New" w:cs="Courier New"/>
          <w:color w:val="FF0000"/>
          <w:sz w:val="17"/>
          <w:szCs w:val="17"/>
          <w:highlight w:val="white"/>
        </w:rPr>
        <w:t xml:space="preserve"> base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xsd:token</w:t>
      </w:r>
      <w:r w:rsidRPr="00133664">
        <w:rPr>
          <w:rFonts w:ascii="Courier New" w:hAnsi="Courier New" w:cs="Courier New"/>
          <w:color w:val="0000FF"/>
          <w:sz w:val="17"/>
          <w:szCs w:val="17"/>
          <w:highlight w:val="white"/>
        </w:rPr>
        <w:t>"&gt;</w:t>
      </w:r>
    </w:p>
    <w:p w14:paraId="7BE25FB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73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73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3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39"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740"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741" w:author="Author">
            <w:rPr>
              <w:rFonts w:ascii="Courier New" w:hAnsi="Courier New"/>
              <w:color w:val="800000"/>
              <w:highlight w:val="white"/>
            </w:rPr>
          </w:rPrChange>
        </w:rPr>
        <w:t>xsd:enumeration</w:t>
      </w:r>
      <w:r w:rsidRPr="00133664">
        <w:rPr>
          <w:rFonts w:ascii="Courier New" w:hAnsi="Courier New" w:cs="Courier New"/>
          <w:color w:val="FF0000"/>
          <w:sz w:val="17"/>
          <w:szCs w:val="17"/>
          <w:highlight w:val="white"/>
        </w:rPr>
        <w:t xml:space="preserve"> value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date</w:t>
      </w:r>
      <w:r w:rsidRPr="00133664">
        <w:rPr>
          <w:rFonts w:ascii="Courier New" w:hAnsi="Courier New" w:cs="Courier New"/>
          <w:color w:val="0000FF"/>
          <w:sz w:val="17"/>
          <w:szCs w:val="17"/>
          <w:highlight w:val="white"/>
        </w:rPr>
        <w:t>"&gt;</w:t>
      </w:r>
    </w:p>
    <w:p w14:paraId="367E5B67"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lang w:val="fr-FR"/>
          <w:rPrChange w:id="2742" w:author="Author">
            <w:rPr>
              <w:rFonts w:ascii="Courier New" w:hAnsi="Courier New"/>
              <w:color w:val="000000"/>
              <w:highlight w:val="white"/>
              <w:lang w:val="fr-CH"/>
            </w:rPr>
          </w:rPrChange>
        </w:rPr>
      </w:pPr>
      <w:r w:rsidRPr="00133664">
        <w:rPr>
          <w:rFonts w:ascii="Courier New" w:hAnsi="Courier New" w:cs="Courier New"/>
          <w:color w:val="000000"/>
          <w:sz w:val="17"/>
          <w:szCs w:val="17"/>
          <w:highlight w:val="white"/>
          <w:rPrChange w:id="274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4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4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4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lang w:val="fr-FR"/>
          <w:rPrChange w:id="2747" w:author="Author">
            <w:rPr>
              <w:rFonts w:ascii="Courier New" w:hAnsi="Courier New"/>
              <w:color w:val="0000FF"/>
              <w:highlight w:val="white"/>
              <w:lang w:val="fr-CH"/>
            </w:rPr>
          </w:rPrChange>
        </w:rPr>
        <w:t>&lt;</w:t>
      </w:r>
      <w:r w:rsidRPr="00133664">
        <w:rPr>
          <w:rFonts w:ascii="Courier New" w:hAnsi="Courier New" w:cs="Courier New"/>
          <w:color w:val="800000"/>
          <w:sz w:val="17"/>
          <w:szCs w:val="17"/>
          <w:highlight w:val="white"/>
          <w:lang w:val="fr-FR"/>
          <w:rPrChange w:id="2748" w:author="Author">
            <w:rPr>
              <w:rFonts w:ascii="Courier New" w:hAnsi="Courier New"/>
              <w:color w:val="800000"/>
              <w:highlight w:val="white"/>
              <w:lang w:val="fr-CH"/>
            </w:rPr>
          </w:rPrChange>
        </w:rPr>
        <w:t>xsd:annotation</w:t>
      </w:r>
      <w:r w:rsidRPr="00133664">
        <w:rPr>
          <w:rFonts w:ascii="Courier New" w:hAnsi="Courier New" w:cs="Courier New"/>
          <w:color w:val="0000FF"/>
          <w:sz w:val="17"/>
          <w:szCs w:val="17"/>
          <w:highlight w:val="white"/>
          <w:lang w:val="fr-FR"/>
        </w:rPr>
        <w:t>&gt;</w:t>
      </w:r>
    </w:p>
    <w:p w14:paraId="28853E2F"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lang w:val="fr-FR"/>
          <w:rPrChange w:id="2749" w:author="Author">
            <w:rPr>
              <w:rFonts w:ascii="Courier New" w:hAnsi="Courier New"/>
              <w:color w:val="000000"/>
              <w:highlight w:val="white"/>
              <w:lang w:val="fr-CH"/>
            </w:rPr>
          </w:rPrChange>
        </w:rPr>
      </w:pPr>
      <w:r w:rsidRPr="00133664">
        <w:rPr>
          <w:rFonts w:ascii="Courier New" w:hAnsi="Courier New" w:cs="Courier New"/>
          <w:color w:val="000000"/>
          <w:sz w:val="17"/>
          <w:szCs w:val="17"/>
          <w:highlight w:val="white"/>
          <w:lang w:val="fr-FR"/>
          <w:rPrChange w:id="2750" w:author="Author">
            <w:rPr>
              <w:rFonts w:ascii="Courier New" w:hAnsi="Courier New"/>
              <w:color w:val="000000"/>
              <w:highlight w:val="white"/>
              <w:lang w:val="fr-CH"/>
            </w:rPr>
          </w:rPrChange>
        </w:rPr>
        <w:tab/>
      </w:r>
      <w:r w:rsidRPr="00133664">
        <w:rPr>
          <w:rFonts w:ascii="Courier New" w:hAnsi="Courier New" w:cs="Courier New"/>
          <w:color w:val="000000"/>
          <w:sz w:val="17"/>
          <w:szCs w:val="17"/>
          <w:highlight w:val="white"/>
          <w:lang w:val="fr-FR"/>
          <w:rPrChange w:id="2751" w:author="Author">
            <w:rPr>
              <w:rFonts w:ascii="Courier New" w:hAnsi="Courier New"/>
              <w:color w:val="000000"/>
              <w:highlight w:val="white"/>
              <w:lang w:val="fr-CH"/>
            </w:rPr>
          </w:rPrChange>
        </w:rPr>
        <w:tab/>
      </w:r>
      <w:r w:rsidRPr="00133664">
        <w:rPr>
          <w:rFonts w:ascii="Courier New" w:hAnsi="Courier New" w:cs="Courier New"/>
          <w:color w:val="000000"/>
          <w:sz w:val="17"/>
          <w:szCs w:val="17"/>
          <w:highlight w:val="white"/>
          <w:lang w:val="fr-FR"/>
          <w:rPrChange w:id="2752" w:author="Author">
            <w:rPr>
              <w:rFonts w:ascii="Courier New" w:hAnsi="Courier New"/>
              <w:color w:val="000000"/>
              <w:highlight w:val="white"/>
              <w:lang w:val="fr-CH"/>
            </w:rPr>
          </w:rPrChange>
        </w:rPr>
        <w:tab/>
      </w:r>
      <w:r w:rsidRPr="00133664">
        <w:rPr>
          <w:rFonts w:ascii="Courier New" w:hAnsi="Courier New" w:cs="Courier New"/>
          <w:color w:val="000000"/>
          <w:sz w:val="17"/>
          <w:szCs w:val="17"/>
          <w:highlight w:val="white"/>
          <w:lang w:val="fr-FR"/>
          <w:rPrChange w:id="2753" w:author="Author">
            <w:rPr>
              <w:rFonts w:ascii="Courier New" w:hAnsi="Courier New"/>
              <w:color w:val="000000"/>
              <w:highlight w:val="white"/>
              <w:lang w:val="fr-CH"/>
            </w:rPr>
          </w:rPrChange>
        </w:rPr>
        <w:tab/>
      </w:r>
      <w:r w:rsidRPr="00133664">
        <w:rPr>
          <w:rFonts w:ascii="Courier New" w:hAnsi="Courier New" w:cs="Courier New"/>
          <w:color w:val="000000"/>
          <w:sz w:val="17"/>
          <w:szCs w:val="17"/>
          <w:highlight w:val="white"/>
          <w:lang w:val="fr-FR"/>
          <w:rPrChange w:id="2754" w:author="Author">
            <w:rPr>
              <w:rFonts w:ascii="Courier New" w:hAnsi="Courier New"/>
              <w:color w:val="000000"/>
              <w:highlight w:val="white"/>
              <w:lang w:val="fr-CH"/>
            </w:rPr>
          </w:rPrChange>
        </w:rPr>
        <w:tab/>
      </w:r>
      <w:r w:rsidRPr="00133664">
        <w:rPr>
          <w:rFonts w:ascii="Courier New" w:hAnsi="Courier New" w:cs="Courier New"/>
          <w:color w:val="0000FF"/>
          <w:sz w:val="17"/>
          <w:szCs w:val="17"/>
          <w:highlight w:val="white"/>
          <w:lang w:val="fr-FR"/>
          <w:rPrChange w:id="2755" w:author="Author">
            <w:rPr>
              <w:rFonts w:ascii="Courier New" w:hAnsi="Courier New"/>
              <w:color w:val="0000FF"/>
              <w:highlight w:val="white"/>
              <w:lang w:val="fr-CH"/>
            </w:rPr>
          </w:rPrChange>
        </w:rPr>
        <w:t>&lt;</w:t>
      </w:r>
      <w:r w:rsidRPr="00133664">
        <w:rPr>
          <w:rFonts w:ascii="Courier New" w:hAnsi="Courier New" w:cs="Courier New"/>
          <w:color w:val="800000"/>
          <w:sz w:val="17"/>
          <w:szCs w:val="17"/>
          <w:highlight w:val="white"/>
          <w:lang w:val="fr-FR"/>
          <w:rPrChange w:id="2756" w:author="Author">
            <w:rPr>
              <w:rFonts w:ascii="Courier New" w:hAnsi="Courier New"/>
              <w:color w:val="800000"/>
              <w:highlight w:val="white"/>
              <w:lang w:val="fr-CH"/>
            </w:rPr>
          </w:rPrChange>
        </w:rPr>
        <w:t>xsd:documentation</w:t>
      </w:r>
      <w:r w:rsidRPr="00133664">
        <w:rPr>
          <w:rFonts w:ascii="Courier New" w:hAnsi="Courier New" w:cs="Courier New"/>
          <w:color w:val="0000FF"/>
          <w:sz w:val="17"/>
          <w:szCs w:val="17"/>
          <w:highlight w:val="white"/>
          <w:lang w:val="fr-FR"/>
        </w:rPr>
        <w:t>&gt;</w:t>
      </w:r>
      <w:r w:rsidRPr="00133664">
        <w:rPr>
          <w:rFonts w:ascii="Courier New" w:hAnsi="Courier New" w:cs="Courier New"/>
          <w:color w:val="000000"/>
          <w:sz w:val="17"/>
          <w:szCs w:val="17"/>
          <w:highlight w:val="white"/>
          <w:lang w:val="fr-FR"/>
        </w:rPr>
        <w:t>Date</w:t>
      </w:r>
      <w:r w:rsidRPr="00133664">
        <w:rPr>
          <w:rFonts w:ascii="Courier New" w:hAnsi="Courier New" w:cs="Courier New"/>
          <w:color w:val="0000FF"/>
          <w:sz w:val="17"/>
          <w:szCs w:val="17"/>
          <w:highlight w:val="white"/>
          <w:lang w:val="fr-FR"/>
        </w:rPr>
        <w:t>&lt;/</w:t>
      </w:r>
      <w:r w:rsidRPr="00133664">
        <w:rPr>
          <w:rFonts w:ascii="Courier New" w:hAnsi="Courier New" w:cs="Courier New"/>
          <w:color w:val="800000"/>
          <w:sz w:val="17"/>
          <w:szCs w:val="17"/>
          <w:highlight w:val="white"/>
          <w:lang w:val="fr-FR"/>
        </w:rPr>
        <w:t>xsd:documentation</w:t>
      </w:r>
      <w:r w:rsidRPr="00133664">
        <w:rPr>
          <w:rFonts w:ascii="Courier New" w:hAnsi="Courier New" w:cs="Courier New"/>
          <w:color w:val="0000FF"/>
          <w:sz w:val="17"/>
          <w:szCs w:val="17"/>
          <w:highlight w:val="white"/>
          <w:lang w:val="fr-FR"/>
        </w:rPr>
        <w:t>&gt;</w:t>
      </w:r>
    </w:p>
    <w:p w14:paraId="1AAF5AA8"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757" w:author="Author">
            <w:rPr>
              <w:rFonts w:ascii="Courier New" w:hAnsi="Courier New"/>
              <w:color w:val="000000"/>
              <w:highlight w:val="white"/>
            </w:rPr>
          </w:rPrChange>
        </w:rPr>
      </w:pPr>
      <w:r w:rsidRPr="00133664">
        <w:rPr>
          <w:rFonts w:ascii="Courier New" w:hAnsi="Courier New" w:cs="Courier New"/>
          <w:color w:val="000000"/>
          <w:sz w:val="17"/>
          <w:szCs w:val="17"/>
          <w:highlight w:val="white"/>
          <w:lang w:val="fr-FR"/>
          <w:rPrChange w:id="2758" w:author="Author">
            <w:rPr>
              <w:rFonts w:ascii="Courier New" w:hAnsi="Courier New"/>
              <w:color w:val="000000"/>
              <w:highlight w:val="white"/>
              <w:lang w:val="fr-CH"/>
            </w:rPr>
          </w:rPrChange>
        </w:rPr>
        <w:tab/>
      </w:r>
      <w:r w:rsidRPr="00133664">
        <w:rPr>
          <w:rFonts w:ascii="Courier New" w:hAnsi="Courier New" w:cs="Courier New"/>
          <w:color w:val="000000"/>
          <w:sz w:val="17"/>
          <w:szCs w:val="17"/>
          <w:highlight w:val="white"/>
          <w:lang w:val="fr-FR"/>
          <w:rPrChange w:id="2759" w:author="Author">
            <w:rPr>
              <w:rFonts w:ascii="Courier New" w:hAnsi="Courier New"/>
              <w:color w:val="000000"/>
              <w:highlight w:val="white"/>
              <w:lang w:val="fr-CH"/>
            </w:rPr>
          </w:rPrChange>
        </w:rPr>
        <w:tab/>
      </w:r>
      <w:r w:rsidRPr="00133664">
        <w:rPr>
          <w:rFonts w:ascii="Courier New" w:hAnsi="Courier New" w:cs="Courier New"/>
          <w:color w:val="000000"/>
          <w:sz w:val="17"/>
          <w:szCs w:val="17"/>
          <w:highlight w:val="white"/>
          <w:lang w:val="fr-FR"/>
          <w:rPrChange w:id="2760" w:author="Author">
            <w:rPr>
              <w:rFonts w:ascii="Courier New" w:hAnsi="Courier New"/>
              <w:color w:val="000000"/>
              <w:highlight w:val="white"/>
              <w:lang w:val="fr-CH"/>
            </w:rPr>
          </w:rPrChange>
        </w:rPr>
        <w:tab/>
      </w:r>
      <w:r w:rsidRPr="00133664">
        <w:rPr>
          <w:rFonts w:ascii="Courier New" w:hAnsi="Courier New" w:cs="Courier New"/>
          <w:color w:val="000000"/>
          <w:sz w:val="17"/>
          <w:szCs w:val="17"/>
          <w:highlight w:val="white"/>
          <w:lang w:val="fr-FR"/>
          <w:rPrChange w:id="2761" w:author="Author">
            <w:rPr>
              <w:rFonts w:ascii="Courier New" w:hAnsi="Courier New"/>
              <w:color w:val="000000"/>
              <w:highlight w:val="white"/>
              <w:lang w:val="fr-CH"/>
            </w:rPr>
          </w:rPrChange>
        </w:rPr>
        <w:tab/>
      </w:r>
      <w:r w:rsidRPr="00133664">
        <w:rPr>
          <w:rFonts w:ascii="Courier New" w:hAnsi="Courier New" w:cs="Courier New"/>
          <w:color w:val="0000FF"/>
          <w:sz w:val="17"/>
          <w:szCs w:val="17"/>
          <w:highlight w:val="white"/>
          <w:rPrChange w:id="276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5435A0B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76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76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6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6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76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xsd:enumeration</w:t>
      </w:r>
      <w:r w:rsidRPr="00133664">
        <w:rPr>
          <w:rFonts w:ascii="Courier New" w:hAnsi="Courier New" w:cs="Courier New"/>
          <w:color w:val="0000FF"/>
          <w:sz w:val="17"/>
          <w:szCs w:val="17"/>
          <w:highlight w:val="white"/>
        </w:rPr>
        <w:t>&gt;</w:t>
      </w:r>
    </w:p>
    <w:p w14:paraId="28647E54"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76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76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7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7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77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773" w:author="Author">
            <w:rPr>
              <w:rFonts w:ascii="Courier New" w:hAnsi="Courier New"/>
              <w:color w:val="800000"/>
              <w:highlight w:val="white"/>
            </w:rPr>
          </w:rPrChange>
        </w:rPr>
        <w:t>xsd:enumeration</w:t>
      </w:r>
      <w:r w:rsidRPr="00133664">
        <w:rPr>
          <w:rFonts w:ascii="Courier New" w:hAnsi="Courier New" w:cs="Courier New"/>
          <w:color w:val="FF0000"/>
          <w:sz w:val="17"/>
          <w:szCs w:val="17"/>
          <w:highlight w:val="white"/>
        </w:rPr>
        <w:t xml:space="preserve"> value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publication-level</w:t>
      </w:r>
      <w:r w:rsidRPr="00133664">
        <w:rPr>
          <w:rFonts w:ascii="Courier New" w:hAnsi="Courier New" w:cs="Courier New"/>
          <w:color w:val="0000FF"/>
          <w:sz w:val="17"/>
          <w:szCs w:val="17"/>
          <w:highlight w:val="white"/>
        </w:rPr>
        <w:t>"&gt;</w:t>
      </w:r>
    </w:p>
    <w:p w14:paraId="324F262C" w14:textId="77777777" w:rsidR="00C44003" w:rsidRPr="00703040" w:rsidRDefault="00C44003" w:rsidP="00C44003">
      <w:pPr>
        <w:autoSpaceDE w:val="0"/>
        <w:autoSpaceDN w:val="0"/>
        <w:adjustRightInd w:val="0"/>
        <w:rPr>
          <w:rFonts w:ascii="Courier New" w:hAnsi="Courier New" w:cs="Courier New"/>
          <w:color w:val="000000"/>
          <w:sz w:val="17"/>
          <w:szCs w:val="17"/>
          <w:highlight w:val="white"/>
          <w:rPrChange w:id="2774" w:author="Author">
            <w:rPr>
              <w:rFonts w:ascii="Courier New" w:hAnsi="Courier New"/>
              <w:color w:val="000000"/>
              <w:highlight w:val="white"/>
              <w:lang w:val="fr-FR"/>
            </w:rPr>
          </w:rPrChange>
        </w:rPr>
      </w:pPr>
      <w:r w:rsidRPr="00133664">
        <w:rPr>
          <w:rFonts w:ascii="Courier New" w:hAnsi="Courier New" w:cs="Courier New"/>
          <w:color w:val="000000"/>
          <w:sz w:val="17"/>
          <w:szCs w:val="17"/>
          <w:highlight w:val="white"/>
          <w:rPrChange w:id="277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7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7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78" w:author="Author">
            <w:rPr>
              <w:rFonts w:ascii="Courier New" w:hAnsi="Courier New"/>
              <w:color w:val="000000"/>
              <w:highlight w:val="white"/>
            </w:rPr>
          </w:rPrChange>
        </w:rPr>
        <w:tab/>
      </w:r>
      <w:r w:rsidRPr="00703040">
        <w:rPr>
          <w:rFonts w:ascii="Courier New" w:hAnsi="Courier New" w:cs="Courier New"/>
          <w:color w:val="0000FF"/>
          <w:sz w:val="17"/>
          <w:szCs w:val="17"/>
          <w:highlight w:val="white"/>
          <w:rPrChange w:id="2779" w:author="Author">
            <w:rPr>
              <w:rFonts w:ascii="Courier New" w:hAnsi="Courier New"/>
              <w:color w:val="0000FF"/>
              <w:highlight w:val="white"/>
              <w:lang w:val="fr-FR"/>
            </w:rPr>
          </w:rPrChange>
        </w:rPr>
        <w:t>&lt;</w:t>
      </w:r>
      <w:r w:rsidRPr="00703040">
        <w:rPr>
          <w:rFonts w:ascii="Courier New" w:hAnsi="Courier New" w:cs="Courier New"/>
          <w:color w:val="800000"/>
          <w:sz w:val="17"/>
          <w:szCs w:val="17"/>
          <w:highlight w:val="white"/>
          <w:rPrChange w:id="2780" w:author="Author">
            <w:rPr>
              <w:rFonts w:ascii="Courier New" w:hAnsi="Courier New"/>
              <w:color w:val="800000"/>
              <w:highlight w:val="white"/>
              <w:lang w:val="fr-FR"/>
            </w:rPr>
          </w:rPrChange>
        </w:rPr>
        <w:t>xsd:annotation</w:t>
      </w:r>
      <w:r w:rsidRPr="00133664">
        <w:rPr>
          <w:rFonts w:ascii="Courier New" w:hAnsi="Courier New" w:cs="Courier New"/>
          <w:color w:val="0000FF"/>
          <w:sz w:val="17"/>
          <w:szCs w:val="17"/>
          <w:highlight w:val="white"/>
        </w:rPr>
        <w:t>&gt;</w:t>
      </w:r>
    </w:p>
    <w:p w14:paraId="21782EAB" w14:textId="77777777" w:rsidR="00C44003" w:rsidRPr="00703040" w:rsidRDefault="00C44003" w:rsidP="00C44003">
      <w:pPr>
        <w:autoSpaceDE w:val="0"/>
        <w:autoSpaceDN w:val="0"/>
        <w:adjustRightInd w:val="0"/>
        <w:rPr>
          <w:rFonts w:ascii="Courier New" w:hAnsi="Courier New" w:cs="Courier New"/>
          <w:color w:val="000000"/>
          <w:sz w:val="17"/>
          <w:szCs w:val="17"/>
          <w:highlight w:val="white"/>
          <w:rPrChange w:id="2781" w:author="Author">
            <w:rPr>
              <w:rFonts w:ascii="Courier New" w:hAnsi="Courier New"/>
              <w:color w:val="000000"/>
              <w:highlight w:val="white"/>
              <w:lang w:val="fr-FR"/>
            </w:rPr>
          </w:rPrChange>
        </w:rPr>
      </w:pPr>
      <w:r w:rsidRPr="00703040">
        <w:rPr>
          <w:rFonts w:ascii="Courier New" w:hAnsi="Courier New" w:cs="Courier New"/>
          <w:color w:val="000000"/>
          <w:sz w:val="17"/>
          <w:szCs w:val="17"/>
          <w:highlight w:val="white"/>
          <w:rPrChange w:id="2782" w:author="Author">
            <w:rPr>
              <w:rFonts w:ascii="Courier New" w:hAnsi="Courier New"/>
              <w:color w:val="000000"/>
              <w:highlight w:val="white"/>
              <w:lang w:val="fr-FR"/>
            </w:rPr>
          </w:rPrChange>
        </w:rPr>
        <w:tab/>
      </w:r>
      <w:r w:rsidRPr="00703040">
        <w:rPr>
          <w:rFonts w:ascii="Courier New" w:hAnsi="Courier New" w:cs="Courier New"/>
          <w:color w:val="000000"/>
          <w:sz w:val="17"/>
          <w:szCs w:val="17"/>
          <w:highlight w:val="white"/>
          <w:rPrChange w:id="2783" w:author="Author">
            <w:rPr>
              <w:rFonts w:ascii="Courier New" w:hAnsi="Courier New"/>
              <w:color w:val="000000"/>
              <w:highlight w:val="white"/>
              <w:lang w:val="fr-FR"/>
            </w:rPr>
          </w:rPrChange>
        </w:rPr>
        <w:tab/>
      </w:r>
      <w:r w:rsidRPr="00703040">
        <w:rPr>
          <w:rFonts w:ascii="Courier New" w:hAnsi="Courier New" w:cs="Courier New"/>
          <w:color w:val="000000"/>
          <w:sz w:val="17"/>
          <w:szCs w:val="17"/>
          <w:highlight w:val="white"/>
          <w:rPrChange w:id="2784" w:author="Author">
            <w:rPr>
              <w:rFonts w:ascii="Courier New" w:hAnsi="Courier New"/>
              <w:color w:val="000000"/>
              <w:highlight w:val="white"/>
              <w:lang w:val="fr-FR"/>
            </w:rPr>
          </w:rPrChange>
        </w:rPr>
        <w:tab/>
      </w:r>
      <w:r w:rsidRPr="00703040">
        <w:rPr>
          <w:rFonts w:ascii="Courier New" w:hAnsi="Courier New" w:cs="Courier New"/>
          <w:color w:val="000000"/>
          <w:sz w:val="17"/>
          <w:szCs w:val="17"/>
          <w:highlight w:val="white"/>
          <w:rPrChange w:id="2785" w:author="Author">
            <w:rPr>
              <w:rFonts w:ascii="Courier New" w:hAnsi="Courier New"/>
              <w:color w:val="000000"/>
              <w:highlight w:val="white"/>
              <w:lang w:val="fr-FR"/>
            </w:rPr>
          </w:rPrChange>
        </w:rPr>
        <w:tab/>
      </w:r>
      <w:r w:rsidRPr="00703040">
        <w:rPr>
          <w:rFonts w:ascii="Courier New" w:hAnsi="Courier New" w:cs="Courier New"/>
          <w:color w:val="000000"/>
          <w:sz w:val="17"/>
          <w:szCs w:val="17"/>
          <w:highlight w:val="white"/>
          <w:rPrChange w:id="2786" w:author="Author">
            <w:rPr>
              <w:rFonts w:ascii="Courier New" w:hAnsi="Courier New"/>
              <w:color w:val="000000"/>
              <w:highlight w:val="white"/>
              <w:lang w:val="fr-FR"/>
            </w:rPr>
          </w:rPrChange>
        </w:rPr>
        <w:tab/>
      </w:r>
      <w:r w:rsidRPr="00703040">
        <w:rPr>
          <w:rFonts w:ascii="Courier New" w:hAnsi="Courier New" w:cs="Courier New"/>
          <w:color w:val="0000FF"/>
          <w:sz w:val="17"/>
          <w:szCs w:val="17"/>
          <w:highlight w:val="white"/>
          <w:rPrChange w:id="2787" w:author="Author">
            <w:rPr>
              <w:rFonts w:ascii="Courier New" w:hAnsi="Courier New"/>
              <w:color w:val="0000FF"/>
              <w:highlight w:val="white"/>
              <w:lang w:val="fr-FR"/>
            </w:rPr>
          </w:rPrChange>
        </w:rPr>
        <w:t>&lt;</w:t>
      </w:r>
      <w:r w:rsidRPr="00703040">
        <w:rPr>
          <w:rFonts w:ascii="Courier New" w:hAnsi="Courier New" w:cs="Courier New"/>
          <w:color w:val="800000"/>
          <w:sz w:val="17"/>
          <w:szCs w:val="17"/>
          <w:highlight w:val="white"/>
          <w:rPrChange w:id="2788" w:author="Author">
            <w:rPr>
              <w:rFonts w:ascii="Courier New" w:hAnsi="Courier New"/>
              <w:color w:val="800000"/>
              <w:highlight w:val="white"/>
              <w:lang w:val="fr-FR"/>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Publication level</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1AA310F1"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789" w:author="Author">
            <w:rPr>
              <w:rFonts w:ascii="Courier New" w:hAnsi="Courier New"/>
              <w:color w:val="000000"/>
              <w:highlight w:val="white"/>
            </w:rPr>
          </w:rPrChange>
        </w:rPr>
      </w:pPr>
      <w:r w:rsidRPr="00703040">
        <w:rPr>
          <w:rFonts w:ascii="Courier New" w:hAnsi="Courier New" w:cs="Courier New"/>
          <w:color w:val="000000"/>
          <w:sz w:val="17"/>
          <w:szCs w:val="17"/>
          <w:highlight w:val="white"/>
          <w:rPrChange w:id="2790" w:author="Author">
            <w:rPr>
              <w:rFonts w:ascii="Courier New" w:hAnsi="Courier New"/>
              <w:color w:val="000000"/>
              <w:highlight w:val="white"/>
              <w:lang w:val="fr-FR"/>
            </w:rPr>
          </w:rPrChange>
        </w:rPr>
        <w:tab/>
      </w:r>
      <w:r w:rsidRPr="00703040">
        <w:rPr>
          <w:rFonts w:ascii="Courier New" w:hAnsi="Courier New" w:cs="Courier New"/>
          <w:color w:val="000000"/>
          <w:sz w:val="17"/>
          <w:szCs w:val="17"/>
          <w:highlight w:val="white"/>
          <w:rPrChange w:id="2791" w:author="Author">
            <w:rPr>
              <w:rFonts w:ascii="Courier New" w:hAnsi="Courier New"/>
              <w:color w:val="000000"/>
              <w:highlight w:val="white"/>
              <w:lang w:val="fr-FR"/>
            </w:rPr>
          </w:rPrChange>
        </w:rPr>
        <w:tab/>
      </w:r>
      <w:r w:rsidRPr="00703040">
        <w:rPr>
          <w:rFonts w:ascii="Courier New" w:hAnsi="Courier New" w:cs="Courier New"/>
          <w:color w:val="000000"/>
          <w:sz w:val="17"/>
          <w:szCs w:val="17"/>
          <w:highlight w:val="white"/>
          <w:rPrChange w:id="2792" w:author="Author">
            <w:rPr>
              <w:rFonts w:ascii="Courier New" w:hAnsi="Courier New"/>
              <w:color w:val="000000"/>
              <w:highlight w:val="white"/>
              <w:lang w:val="fr-FR"/>
            </w:rPr>
          </w:rPrChange>
        </w:rPr>
        <w:tab/>
      </w:r>
      <w:r w:rsidRPr="00703040">
        <w:rPr>
          <w:rFonts w:ascii="Courier New" w:hAnsi="Courier New" w:cs="Courier New"/>
          <w:color w:val="000000"/>
          <w:sz w:val="17"/>
          <w:szCs w:val="17"/>
          <w:highlight w:val="white"/>
          <w:rPrChange w:id="2793" w:author="Author">
            <w:rPr>
              <w:rFonts w:ascii="Courier New" w:hAnsi="Courier New"/>
              <w:color w:val="000000"/>
              <w:highlight w:val="white"/>
              <w:lang w:val="fr-FR"/>
            </w:rPr>
          </w:rPrChange>
        </w:rPr>
        <w:tab/>
      </w:r>
      <w:r w:rsidRPr="00133664">
        <w:rPr>
          <w:rFonts w:ascii="Courier New" w:hAnsi="Courier New" w:cs="Courier New"/>
          <w:color w:val="0000FF"/>
          <w:sz w:val="17"/>
          <w:szCs w:val="17"/>
          <w:highlight w:val="white"/>
          <w:rPrChange w:id="279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7CCDB794"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79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79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9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79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79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xsd:enumeration</w:t>
      </w:r>
      <w:r w:rsidRPr="00133664">
        <w:rPr>
          <w:rFonts w:ascii="Courier New" w:hAnsi="Courier New" w:cs="Courier New"/>
          <w:color w:val="0000FF"/>
          <w:sz w:val="17"/>
          <w:szCs w:val="17"/>
          <w:highlight w:val="white"/>
        </w:rPr>
        <w:t>&gt;</w:t>
      </w:r>
    </w:p>
    <w:p w14:paraId="7B08944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80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80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80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80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80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805" w:author="Author">
            <w:rPr>
              <w:rFonts w:ascii="Courier New" w:hAnsi="Courier New"/>
              <w:color w:val="800000"/>
              <w:highlight w:val="white"/>
            </w:rPr>
          </w:rPrChange>
        </w:rPr>
        <w:t>xsd:enumeration</w:t>
      </w:r>
      <w:r w:rsidRPr="00133664">
        <w:rPr>
          <w:rFonts w:ascii="Courier New" w:hAnsi="Courier New" w:cs="Courier New"/>
          <w:color w:val="FF0000"/>
          <w:sz w:val="17"/>
          <w:szCs w:val="17"/>
          <w:highlight w:val="white"/>
        </w:rPr>
        <w:t xml:space="preserve"> value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document-kind</w:t>
      </w:r>
      <w:r w:rsidRPr="00133664">
        <w:rPr>
          <w:rFonts w:ascii="Courier New" w:hAnsi="Courier New" w:cs="Courier New"/>
          <w:color w:val="0000FF"/>
          <w:sz w:val="17"/>
          <w:szCs w:val="17"/>
          <w:highlight w:val="white"/>
        </w:rPr>
        <w:t>"&gt;</w:t>
      </w:r>
    </w:p>
    <w:p w14:paraId="132DA78A" w14:textId="77777777" w:rsidR="00C44003" w:rsidRPr="00703040" w:rsidRDefault="00C44003" w:rsidP="00C44003">
      <w:pPr>
        <w:autoSpaceDE w:val="0"/>
        <w:autoSpaceDN w:val="0"/>
        <w:adjustRightInd w:val="0"/>
        <w:rPr>
          <w:rFonts w:ascii="Courier New" w:hAnsi="Courier New" w:cs="Courier New"/>
          <w:color w:val="000000"/>
          <w:sz w:val="17"/>
          <w:szCs w:val="17"/>
          <w:highlight w:val="white"/>
          <w:rPrChange w:id="2806" w:author="Author">
            <w:rPr>
              <w:rFonts w:ascii="Courier New" w:hAnsi="Courier New"/>
              <w:color w:val="000000"/>
              <w:highlight w:val="white"/>
              <w:lang w:val="fr-FR"/>
            </w:rPr>
          </w:rPrChange>
        </w:rPr>
      </w:pPr>
      <w:r w:rsidRPr="00133664">
        <w:rPr>
          <w:rFonts w:ascii="Courier New" w:hAnsi="Courier New" w:cs="Courier New"/>
          <w:color w:val="000000"/>
          <w:sz w:val="17"/>
          <w:szCs w:val="17"/>
          <w:highlight w:val="white"/>
          <w:rPrChange w:id="280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80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80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810" w:author="Author">
            <w:rPr>
              <w:rFonts w:ascii="Courier New" w:hAnsi="Courier New"/>
              <w:color w:val="000000"/>
              <w:highlight w:val="white"/>
            </w:rPr>
          </w:rPrChange>
        </w:rPr>
        <w:tab/>
      </w:r>
      <w:r w:rsidRPr="00703040">
        <w:rPr>
          <w:rFonts w:ascii="Courier New" w:hAnsi="Courier New" w:cs="Courier New"/>
          <w:color w:val="0000FF"/>
          <w:sz w:val="17"/>
          <w:szCs w:val="17"/>
          <w:highlight w:val="white"/>
          <w:rPrChange w:id="2811" w:author="Author">
            <w:rPr>
              <w:rFonts w:ascii="Courier New" w:hAnsi="Courier New"/>
              <w:color w:val="0000FF"/>
              <w:highlight w:val="white"/>
              <w:lang w:val="fr-FR"/>
            </w:rPr>
          </w:rPrChange>
        </w:rPr>
        <w:t>&lt;</w:t>
      </w:r>
      <w:r w:rsidRPr="00703040">
        <w:rPr>
          <w:rFonts w:ascii="Courier New" w:hAnsi="Courier New" w:cs="Courier New"/>
          <w:color w:val="800000"/>
          <w:sz w:val="17"/>
          <w:szCs w:val="17"/>
          <w:highlight w:val="white"/>
          <w:rPrChange w:id="2812" w:author="Author">
            <w:rPr>
              <w:rFonts w:ascii="Courier New" w:hAnsi="Courier New"/>
              <w:color w:val="800000"/>
              <w:highlight w:val="white"/>
              <w:lang w:val="fr-FR"/>
            </w:rPr>
          </w:rPrChange>
        </w:rPr>
        <w:t>xsd:annotation</w:t>
      </w:r>
      <w:r w:rsidRPr="00133664">
        <w:rPr>
          <w:rFonts w:ascii="Courier New" w:hAnsi="Courier New" w:cs="Courier New"/>
          <w:color w:val="0000FF"/>
          <w:sz w:val="17"/>
          <w:szCs w:val="17"/>
          <w:highlight w:val="white"/>
        </w:rPr>
        <w:t>&gt;</w:t>
      </w:r>
    </w:p>
    <w:p w14:paraId="598105B7" w14:textId="77777777" w:rsidR="00C44003" w:rsidRPr="00703040" w:rsidRDefault="00C44003" w:rsidP="00C44003">
      <w:pPr>
        <w:autoSpaceDE w:val="0"/>
        <w:autoSpaceDN w:val="0"/>
        <w:adjustRightInd w:val="0"/>
        <w:rPr>
          <w:rFonts w:ascii="Courier New" w:hAnsi="Courier New" w:cs="Courier New"/>
          <w:color w:val="000000"/>
          <w:sz w:val="17"/>
          <w:szCs w:val="17"/>
          <w:highlight w:val="white"/>
          <w:rPrChange w:id="2813" w:author="Author">
            <w:rPr>
              <w:rFonts w:ascii="Courier New" w:hAnsi="Courier New"/>
              <w:color w:val="000000"/>
              <w:highlight w:val="white"/>
              <w:lang w:val="fr-FR"/>
            </w:rPr>
          </w:rPrChange>
        </w:rPr>
      </w:pPr>
      <w:r w:rsidRPr="00703040">
        <w:rPr>
          <w:rFonts w:ascii="Courier New" w:hAnsi="Courier New" w:cs="Courier New"/>
          <w:color w:val="000000"/>
          <w:sz w:val="17"/>
          <w:szCs w:val="17"/>
          <w:highlight w:val="white"/>
          <w:rPrChange w:id="2814" w:author="Author">
            <w:rPr>
              <w:rFonts w:ascii="Courier New" w:hAnsi="Courier New"/>
              <w:color w:val="000000"/>
              <w:highlight w:val="white"/>
              <w:lang w:val="fr-FR"/>
            </w:rPr>
          </w:rPrChange>
        </w:rPr>
        <w:tab/>
      </w:r>
      <w:r w:rsidRPr="00703040">
        <w:rPr>
          <w:rFonts w:ascii="Courier New" w:hAnsi="Courier New" w:cs="Courier New"/>
          <w:color w:val="000000"/>
          <w:sz w:val="17"/>
          <w:szCs w:val="17"/>
          <w:highlight w:val="white"/>
          <w:rPrChange w:id="2815" w:author="Author">
            <w:rPr>
              <w:rFonts w:ascii="Courier New" w:hAnsi="Courier New"/>
              <w:color w:val="000000"/>
              <w:highlight w:val="white"/>
              <w:lang w:val="fr-FR"/>
            </w:rPr>
          </w:rPrChange>
        </w:rPr>
        <w:tab/>
      </w:r>
      <w:r w:rsidRPr="00703040">
        <w:rPr>
          <w:rFonts w:ascii="Courier New" w:hAnsi="Courier New" w:cs="Courier New"/>
          <w:color w:val="000000"/>
          <w:sz w:val="17"/>
          <w:szCs w:val="17"/>
          <w:highlight w:val="white"/>
          <w:rPrChange w:id="2816" w:author="Author">
            <w:rPr>
              <w:rFonts w:ascii="Courier New" w:hAnsi="Courier New"/>
              <w:color w:val="000000"/>
              <w:highlight w:val="white"/>
              <w:lang w:val="fr-FR"/>
            </w:rPr>
          </w:rPrChange>
        </w:rPr>
        <w:tab/>
      </w:r>
      <w:r w:rsidRPr="00703040">
        <w:rPr>
          <w:rFonts w:ascii="Courier New" w:hAnsi="Courier New" w:cs="Courier New"/>
          <w:color w:val="000000"/>
          <w:sz w:val="17"/>
          <w:szCs w:val="17"/>
          <w:highlight w:val="white"/>
          <w:rPrChange w:id="2817" w:author="Author">
            <w:rPr>
              <w:rFonts w:ascii="Courier New" w:hAnsi="Courier New"/>
              <w:color w:val="000000"/>
              <w:highlight w:val="white"/>
              <w:lang w:val="fr-FR"/>
            </w:rPr>
          </w:rPrChange>
        </w:rPr>
        <w:tab/>
      </w:r>
      <w:r w:rsidRPr="00703040">
        <w:rPr>
          <w:rFonts w:ascii="Courier New" w:hAnsi="Courier New" w:cs="Courier New"/>
          <w:color w:val="000000"/>
          <w:sz w:val="17"/>
          <w:szCs w:val="17"/>
          <w:highlight w:val="white"/>
          <w:rPrChange w:id="2818" w:author="Author">
            <w:rPr>
              <w:rFonts w:ascii="Courier New" w:hAnsi="Courier New"/>
              <w:color w:val="000000"/>
              <w:highlight w:val="white"/>
              <w:lang w:val="fr-FR"/>
            </w:rPr>
          </w:rPrChange>
        </w:rPr>
        <w:tab/>
      </w:r>
      <w:r w:rsidRPr="00703040">
        <w:rPr>
          <w:rFonts w:ascii="Courier New" w:hAnsi="Courier New" w:cs="Courier New"/>
          <w:color w:val="0000FF"/>
          <w:sz w:val="17"/>
          <w:szCs w:val="17"/>
          <w:highlight w:val="white"/>
          <w:rPrChange w:id="2819" w:author="Author">
            <w:rPr>
              <w:rFonts w:ascii="Courier New" w:hAnsi="Courier New"/>
              <w:color w:val="0000FF"/>
              <w:highlight w:val="white"/>
              <w:lang w:val="fr-FR"/>
            </w:rPr>
          </w:rPrChange>
        </w:rPr>
        <w:t>&lt;</w:t>
      </w:r>
      <w:r w:rsidRPr="00703040">
        <w:rPr>
          <w:rFonts w:ascii="Courier New" w:hAnsi="Courier New" w:cs="Courier New"/>
          <w:color w:val="800000"/>
          <w:sz w:val="17"/>
          <w:szCs w:val="17"/>
          <w:highlight w:val="white"/>
          <w:rPrChange w:id="2820" w:author="Author">
            <w:rPr>
              <w:rFonts w:ascii="Courier New" w:hAnsi="Courier New"/>
              <w:color w:val="800000"/>
              <w:highlight w:val="white"/>
              <w:lang w:val="fr-FR"/>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Document kind</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45C51A3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821" w:author="Author">
            <w:rPr>
              <w:rFonts w:ascii="Courier New" w:hAnsi="Courier New"/>
              <w:color w:val="000000"/>
              <w:highlight w:val="white"/>
            </w:rPr>
          </w:rPrChange>
        </w:rPr>
      </w:pPr>
      <w:r w:rsidRPr="00703040">
        <w:rPr>
          <w:rFonts w:ascii="Courier New" w:hAnsi="Courier New" w:cs="Courier New"/>
          <w:color w:val="000000"/>
          <w:sz w:val="17"/>
          <w:szCs w:val="17"/>
          <w:highlight w:val="white"/>
          <w:rPrChange w:id="2822" w:author="Author">
            <w:rPr>
              <w:rFonts w:ascii="Courier New" w:hAnsi="Courier New"/>
              <w:color w:val="000000"/>
              <w:highlight w:val="white"/>
              <w:lang w:val="fr-FR"/>
            </w:rPr>
          </w:rPrChange>
        </w:rPr>
        <w:tab/>
      </w:r>
      <w:r w:rsidRPr="00703040">
        <w:rPr>
          <w:rFonts w:ascii="Courier New" w:hAnsi="Courier New" w:cs="Courier New"/>
          <w:color w:val="000000"/>
          <w:sz w:val="17"/>
          <w:szCs w:val="17"/>
          <w:highlight w:val="white"/>
          <w:rPrChange w:id="2823" w:author="Author">
            <w:rPr>
              <w:rFonts w:ascii="Courier New" w:hAnsi="Courier New"/>
              <w:color w:val="000000"/>
              <w:highlight w:val="white"/>
              <w:lang w:val="fr-FR"/>
            </w:rPr>
          </w:rPrChange>
        </w:rPr>
        <w:tab/>
      </w:r>
      <w:r w:rsidRPr="00703040">
        <w:rPr>
          <w:rFonts w:ascii="Courier New" w:hAnsi="Courier New" w:cs="Courier New"/>
          <w:color w:val="000000"/>
          <w:sz w:val="17"/>
          <w:szCs w:val="17"/>
          <w:highlight w:val="white"/>
          <w:rPrChange w:id="2824" w:author="Author">
            <w:rPr>
              <w:rFonts w:ascii="Courier New" w:hAnsi="Courier New"/>
              <w:color w:val="000000"/>
              <w:highlight w:val="white"/>
              <w:lang w:val="fr-FR"/>
            </w:rPr>
          </w:rPrChange>
        </w:rPr>
        <w:tab/>
      </w:r>
      <w:r w:rsidRPr="00703040">
        <w:rPr>
          <w:rFonts w:ascii="Courier New" w:hAnsi="Courier New" w:cs="Courier New"/>
          <w:color w:val="000000"/>
          <w:sz w:val="17"/>
          <w:szCs w:val="17"/>
          <w:highlight w:val="white"/>
          <w:rPrChange w:id="2825" w:author="Author">
            <w:rPr>
              <w:rFonts w:ascii="Courier New" w:hAnsi="Courier New"/>
              <w:color w:val="000000"/>
              <w:highlight w:val="white"/>
              <w:lang w:val="fr-FR"/>
            </w:rPr>
          </w:rPrChange>
        </w:rPr>
        <w:tab/>
      </w:r>
      <w:r w:rsidRPr="00133664">
        <w:rPr>
          <w:rFonts w:ascii="Courier New" w:hAnsi="Courier New" w:cs="Courier New"/>
          <w:color w:val="0000FF"/>
          <w:sz w:val="17"/>
          <w:szCs w:val="17"/>
          <w:highlight w:val="white"/>
          <w:rPrChange w:id="282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358C916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827"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82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82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83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83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xsd:enumeration</w:t>
      </w:r>
      <w:r w:rsidRPr="00133664">
        <w:rPr>
          <w:rFonts w:ascii="Courier New" w:hAnsi="Courier New" w:cs="Courier New"/>
          <w:color w:val="0000FF"/>
          <w:sz w:val="17"/>
          <w:szCs w:val="17"/>
          <w:highlight w:val="white"/>
        </w:rPr>
        <w:t>&gt;</w:t>
      </w:r>
    </w:p>
    <w:p w14:paraId="6CB387FD"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832"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83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83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83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xsd:restriction</w:t>
      </w:r>
      <w:r w:rsidRPr="00133664">
        <w:rPr>
          <w:rFonts w:ascii="Courier New" w:hAnsi="Courier New" w:cs="Courier New"/>
          <w:color w:val="0000FF"/>
          <w:sz w:val="17"/>
          <w:szCs w:val="17"/>
          <w:highlight w:val="white"/>
        </w:rPr>
        <w:t>&gt;</w:t>
      </w:r>
    </w:p>
    <w:p w14:paraId="3E74F81C"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83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83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83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xsd:simpleType</w:t>
      </w:r>
      <w:r w:rsidRPr="00133664">
        <w:rPr>
          <w:rFonts w:ascii="Courier New" w:hAnsi="Courier New" w:cs="Courier New"/>
          <w:color w:val="0000FF"/>
          <w:sz w:val="17"/>
          <w:szCs w:val="17"/>
          <w:highlight w:val="white"/>
        </w:rPr>
        <w:t>&gt;</w:t>
      </w:r>
    </w:p>
    <w:p w14:paraId="285F261C"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83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84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84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842"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KindCodeCoverage</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type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afp:KindCodeCoverageType</w:t>
      </w:r>
      <w:r w:rsidRPr="00133664">
        <w:rPr>
          <w:rFonts w:ascii="Courier New" w:hAnsi="Courier New" w:cs="Courier New"/>
          <w:color w:val="0000FF"/>
          <w:sz w:val="17"/>
          <w:szCs w:val="17"/>
          <w:highlight w:val="white"/>
        </w:rPr>
        <w:t>"&gt;</w:t>
      </w:r>
    </w:p>
    <w:p w14:paraId="6545D52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84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84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84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84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847"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430E9F2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84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84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85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85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85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853"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Data coverage summary by kind code including document total quantity</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22FD0D57"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85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85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85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85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60F5787A"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85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859"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860"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xsd:element</w:t>
      </w:r>
      <w:r w:rsidRPr="00133664">
        <w:rPr>
          <w:rFonts w:ascii="Courier New" w:hAnsi="Courier New" w:cs="Courier New"/>
          <w:color w:val="0000FF"/>
          <w:sz w:val="17"/>
          <w:szCs w:val="17"/>
          <w:highlight w:val="white"/>
        </w:rPr>
        <w:t>&gt;</w:t>
      </w:r>
    </w:p>
    <w:p w14:paraId="441BD12A"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86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862"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863"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864" w:author="Author">
            <w:rPr>
              <w:rFonts w:ascii="Courier New" w:hAnsi="Courier New"/>
              <w:color w:val="800000"/>
              <w:highlight w:val="white"/>
            </w:rPr>
          </w:rPrChange>
        </w:rPr>
        <w:t>xsd:complexType</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KindCodeCoverageType</w:t>
      </w:r>
      <w:r w:rsidRPr="00133664">
        <w:rPr>
          <w:rFonts w:ascii="Courier New" w:hAnsi="Courier New" w:cs="Courier New"/>
          <w:color w:val="0000FF"/>
          <w:sz w:val="17"/>
          <w:szCs w:val="17"/>
          <w:highlight w:val="white"/>
        </w:rPr>
        <w:t>"&gt;</w:t>
      </w:r>
    </w:p>
    <w:p w14:paraId="7A3400DC" w14:textId="77777777" w:rsidR="00C44003" w:rsidRPr="00703040" w:rsidRDefault="00C44003" w:rsidP="00C44003">
      <w:pPr>
        <w:autoSpaceDE w:val="0"/>
        <w:autoSpaceDN w:val="0"/>
        <w:adjustRightInd w:val="0"/>
        <w:rPr>
          <w:rFonts w:ascii="Courier New" w:hAnsi="Courier New" w:cs="Courier New"/>
          <w:color w:val="000000"/>
          <w:sz w:val="17"/>
          <w:szCs w:val="17"/>
          <w:highlight w:val="white"/>
          <w:lang w:val="fr-FR"/>
          <w:rPrChange w:id="286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86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867" w:author="Author">
            <w:rPr>
              <w:rFonts w:ascii="Courier New" w:hAnsi="Courier New"/>
              <w:color w:val="000000"/>
              <w:highlight w:val="white"/>
            </w:rPr>
          </w:rPrChange>
        </w:rPr>
        <w:tab/>
      </w:r>
      <w:r w:rsidRPr="00703040">
        <w:rPr>
          <w:rFonts w:ascii="Courier New" w:hAnsi="Courier New" w:cs="Courier New"/>
          <w:color w:val="0000FF"/>
          <w:sz w:val="17"/>
          <w:szCs w:val="17"/>
          <w:highlight w:val="white"/>
          <w:lang w:val="fr-FR"/>
          <w:rPrChange w:id="2868" w:author="Author">
            <w:rPr>
              <w:rFonts w:ascii="Courier New" w:hAnsi="Courier New"/>
              <w:color w:val="0000FF"/>
              <w:highlight w:val="white"/>
            </w:rPr>
          </w:rPrChange>
        </w:rPr>
        <w:t>&lt;</w:t>
      </w:r>
      <w:r w:rsidRPr="00703040">
        <w:rPr>
          <w:rFonts w:ascii="Courier New" w:hAnsi="Courier New" w:cs="Courier New"/>
          <w:color w:val="800000"/>
          <w:sz w:val="17"/>
          <w:szCs w:val="17"/>
          <w:highlight w:val="white"/>
          <w:lang w:val="fr-FR"/>
          <w:rPrChange w:id="2869" w:author="Author">
            <w:rPr>
              <w:rFonts w:ascii="Courier New" w:hAnsi="Courier New"/>
              <w:color w:val="800000"/>
              <w:highlight w:val="white"/>
            </w:rPr>
          </w:rPrChange>
        </w:rPr>
        <w:t>xsd:sequence</w:t>
      </w:r>
      <w:r w:rsidRPr="00133664">
        <w:rPr>
          <w:rFonts w:ascii="Courier New" w:hAnsi="Courier New" w:cs="Courier New"/>
          <w:color w:val="0000FF"/>
          <w:sz w:val="17"/>
          <w:szCs w:val="17"/>
          <w:highlight w:val="white"/>
          <w:lang w:val="fr-FR"/>
        </w:rPr>
        <w:t>&gt;</w:t>
      </w:r>
    </w:p>
    <w:p w14:paraId="3811F880" w14:textId="77777777" w:rsidR="00C44003" w:rsidRPr="00703040" w:rsidRDefault="00C44003" w:rsidP="00C44003">
      <w:pPr>
        <w:autoSpaceDE w:val="0"/>
        <w:autoSpaceDN w:val="0"/>
        <w:adjustRightInd w:val="0"/>
        <w:rPr>
          <w:rFonts w:ascii="Courier New" w:hAnsi="Courier New" w:cs="Courier New"/>
          <w:color w:val="000000"/>
          <w:sz w:val="17"/>
          <w:szCs w:val="17"/>
          <w:highlight w:val="white"/>
          <w:lang w:val="fr-FR"/>
          <w:rPrChange w:id="2870" w:author="Author">
            <w:rPr>
              <w:rFonts w:ascii="Courier New" w:hAnsi="Courier New"/>
              <w:color w:val="000000"/>
              <w:highlight w:val="white"/>
            </w:rPr>
          </w:rPrChange>
        </w:rPr>
      </w:pPr>
      <w:r w:rsidRPr="00703040">
        <w:rPr>
          <w:rFonts w:ascii="Courier New" w:hAnsi="Courier New" w:cs="Courier New"/>
          <w:color w:val="000000"/>
          <w:sz w:val="17"/>
          <w:szCs w:val="17"/>
          <w:highlight w:val="white"/>
          <w:lang w:val="fr-FR"/>
          <w:rPrChange w:id="2871" w:author="Author">
            <w:rPr>
              <w:rFonts w:ascii="Courier New" w:hAnsi="Courier New"/>
              <w:color w:val="000000"/>
              <w:highlight w:val="white"/>
            </w:rPr>
          </w:rPrChange>
        </w:rPr>
        <w:tab/>
      </w:r>
      <w:r w:rsidRPr="00703040">
        <w:rPr>
          <w:rFonts w:ascii="Courier New" w:hAnsi="Courier New" w:cs="Courier New"/>
          <w:color w:val="000000"/>
          <w:sz w:val="17"/>
          <w:szCs w:val="17"/>
          <w:highlight w:val="white"/>
          <w:lang w:val="fr-FR"/>
          <w:rPrChange w:id="2872" w:author="Author">
            <w:rPr>
              <w:rFonts w:ascii="Courier New" w:hAnsi="Courier New"/>
              <w:color w:val="000000"/>
              <w:highlight w:val="white"/>
            </w:rPr>
          </w:rPrChange>
        </w:rPr>
        <w:tab/>
      </w:r>
      <w:r w:rsidRPr="00703040">
        <w:rPr>
          <w:rFonts w:ascii="Courier New" w:hAnsi="Courier New" w:cs="Courier New"/>
          <w:color w:val="000000"/>
          <w:sz w:val="17"/>
          <w:szCs w:val="17"/>
          <w:highlight w:val="white"/>
          <w:lang w:val="fr-FR"/>
          <w:rPrChange w:id="2873" w:author="Author">
            <w:rPr>
              <w:rFonts w:ascii="Courier New" w:hAnsi="Courier New"/>
              <w:color w:val="000000"/>
              <w:highlight w:val="white"/>
            </w:rPr>
          </w:rPrChange>
        </w:rPr>
        <w:tab/>
      </w:r>
      <w:r w:rsidRPr="00703040">
        <w:rPr>
          <w:rFonts w:ascii="Courier New" w:hAnsi="Courier New" w:cs="Courier New"/>
          <w:color w:val="0000FF"/>
          <w:sz w:val="17"/>
          <w:szCs w:val="17"/>
          <w:highlight w:val="white"/>
          <w:lang w:val="fr-FR"/>
          <w:rPrChange w:id="2874" w:author="Author">
            <w:rPr>
              <w:rFonts w:ascii="Courier New" w:hAnsi="Courier New"/>
              <w:color w:val="0000FF"/>
              <w:highlight w:val="white"/>
            </w:rPr>
          </w:rPrChange>
        </w:rPr>
        <w:t>&lt;</w:t>
      </w:r>
      <w:r w:rsidRPr="00703040">
        <w:rPr>
          <w:rFonts w:ascii="Courier New" w:hAnsi="Courier New" w:cs="Courier New"/>
          <w:color w:val="800000"/>
          <w:sz w:val="17"/>
          <w:szCs w:val="17"/>
          <w:highlight w:val="white"/>
          <w:lang w:val="fr-FR"/>
          <w:rPrChange w:id="2875"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lang w:val="fr-FR"/>
        </w:rPr>
        <w:t xml:space="preserve"> ref</w:t>
      </w:r>
      <w:r w:rsidRPr="00133664">
        <w:rPr>
          <w:rFonts w:ascii="Courier New" w:hAnsi="Courier New" w:cs="Courier New"/>
          <w:color w:val="0000FF"/>
          <w:sz w:val="17"/>
          <w:szCs w:val="17"/>
          <w:highlight w:val="white"/>
          <w:lang w:val="fr-FR"/>
        </w:rPr>
        <w:t>="</w:t>
      </w:r>
      <w:r w:rsidRPr="00133664">
        <w:rPr>
          <w:rFonts w:ascii="Courier New" w:hAnsi="Courier New" w:cs="Courier New"/>
          <w:color w:val="000000"/>
          <w:sz w:val="17"/>
          <w:szCs w:val="17"/>
          <w:highlight w:val="white"/>
          <w:lang w:val="fr-FR"/>
        </w:rPr>
        <w:t>com:PatentDocumentKindCode</w:t>
      </w:r>
      <w:r w:rsidRPr="00133664">
        <w:rPr>
          <w:rFonts w:ascii="Courier New" w:hAnsi="Courier New" w:cs="Courier New"/>
          <w:color w:val="0000FF"/>
          <w:sz w:val="17"/>
          <w:szCs w:val="17"/>
          <w:highlight w:val="white"/>
          <w:lang w:val="fr-FR"/>
        </w:rPr>
        <w:t>"/&gt;</w:t>
      </w:r>
    </w:p>
    <w:p w14:paraId="247714A7" w14:textId="77777777" w:rsidR="00C44003" w:rsidRPr="00703040" w:rsidRDefault="00C44003" w:rsidP="00C44003">
      <w:pPr>
        <w:autoSpaceDE w:val="0"/>
        <w:autoSpaceDN w:val="0"/>
        <w:adjustRightInd w:val="0"/>
        <w:rPr>
          <w:rFonts w:ascii="Courier New" w:hAnsi="Courier New" w:cs="Courier New"/>
          <w:color w:val="000000"/>
          <w:sz w:val="17"/>
          <w:szCs w:val="17"/>
          <w:highlight w:val="white"/>
          <w:lang w:val="fr-FR"/>
          <w:rPrChange w:id="2876" w:author="Author">
            <w:rPr>
              <w:rFonts w:ascii="Courier New" w:hAnsi="Courier New"/>
              <w:color w:val="000000"/>
              <w:highlight w:val="white"/>
            </w:rPr>
          </w:rPrChange>
        </w:rPr>
      </w:pPr>
      <w:r w:rsidRPr="00703040">
        <w:rPr>
          <w:rFonts w:ascii="Courier New" w:hAnsi="Courier New" w:cs="Courier New"/>
          <w:color w:val="000000"/>
          <w:sz w:val="17"/>
          <w:szCs w:val="17"/>
          <w:highlight w:val="white"/>
          <w:lang w:val="fr-FR"/>
          <w:rPrChange w:id="2877" w:author="Author">
            <w:rPr>
              <w:rFonts w:ascii="Courier New" w:hAnsi="Courier New"/>
              <w:color w:val="000000"/>
              <w:highlight w:val="white"/>
            </w:rPr>
          </w:rPrChange>
        </w:rPr>
        <w:tab/>
      </w:r>
      <w:r w:rsidRPr="00703040">
        <w:rPr>
          <w:rFonts w:ascii="Courier New" w:hAnsi="Courier New" w:cs="Courier New"/>
          <w:color w:val="000000"/>
          <w:sz w:val="17"/>
          <w:szCs w:val="17"/>
          <w:highlight w:val="white"/>
          <w:lang w:val="fr-FR"/>
          <w:rPrChange w:id="2878" w:author="Author">
            <w:rPr>
              <w:rFonts w:ascii="Courier New" w:hAnsi="Courier New"/>
              <w:color w:val="000000"/>
              <w:highlight w:val="white"/>
            </w:rPr>
          </w:rPrChange>
        </w:rPr>
        <w:tab/>
      </w:r>
      <w:r w:rsidRPr="00703040">
        <w:rPr>
          <w:rFonts w:ascii="Courier New" w:hAnsi="Courier New" w:cs="Courier New"/>
          <w:color w:val="000000"/>
          <w:sz w:val="17"/>
          <w:szCs w:val="17"/>
          <w:highlight w:val="white"/>
          <w:lang w:val="fr-FR"/>
          <w:rPrChange w:id="2879" w:author="Author">
            <w:rPr>
              <w:rFonts w:ascii="Courier New" w:hAnsi="Courier New"/>
              <w:color w:val="000000"/>
              <w:highlight w:val="white"/>
            </w:rPr>
          </w:rPrChange>
        </w:rPr>
        <w:tab/>
      </w:r>
      <w:r w:rsidRPr="00703040">
        <w:rPr>
          <w:rFonts w:ascii="Courier New" w:hAnsi="Courier New" w:cs="Courier New"/>
          <w:color w:val="0000FF"/>
          <w:sz w:val="17"/>
          <w:szCs w:val="17"/>
          <w:highlight w:val="white"/>
          <w:lang w:val="fr-FR"/>
          <w:rPrChange w:id="2880" w:author="Author">
            <w:rPr>
              <w:rFonts w:ascii="Courier New" w:hAnsi="Courier New"/>
              <w:color w:val="0000FF"/>
              <w:highlight w:val="white"/>
            </w:rPr>
          </w:rPrChange>
        </w:rPr>
        <w:t>&lt;</w:t>
      </w:r>
      <w:r w:rsidRPr="00703040">
        <w:rPr>
          <w:rFonts w:ascii="Courier New" w:hAnsi="Courier New" w:cs="Courier New"/>
          <w:color w:val="800000"/>
          <w:sz w:val="17"/>
          <w:szCs w:val="17"/>
          <w:highlight w:val="white"/>
          <w:lang w:val="fr-FR"/>
          <w:rPrChange w:id="2881"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lang w:val="fr-FR"/>
        </w:rPr>
        <w:t xml:space="preserve"> ref</w:t>
      </w:r>
      <w:r w:rsidRPr="00133664">
        <w:rPr>
          <w:rFonts w:ascii="Courier New" w:hAnsi="Courier New" w:cs="Courier New"/>
          <w:color w:val="0000FF"/>
          <w:sz w:val="17"/>
          <w:szCs w:val="17"/>
          <w:highlight w:val="white"/>
          <w:lang w:val="fr-FR"/>
        </w:rPr>
        <w:t>="</w:t>
      </w:r>
      <w:ins w:id="2882" w:author="Author">
        <w:r w:rsidRPr="00133664">
          <w:rPr>
            <w:rFonts w:ascii="Courier New" w:hAnsi="Courier New" w:cs="Courier New"/>
            <w:color w:val="000000"/>
            <w:sz w:val="17"/>
            <w:szCs w:val="17"/>
            <w:highlight w:val="white"/>
            <w:lang w:val="fr-FR"/>
          </w:rPr>
          <w:t>afp</w:t>
        </w:r>
      </w:ins>
      <w:r w:rsidRPr="00133664">
        <w:rPr>
          <w:rFonts w:ascii="Courier New" w:hAnsi="Courier New" w:cs="Courier New"/>
          <w:color w:val="000000"/>
          <w:sz w:val="17"/>
          <w:szCs w:val="17"/>
          <w:highlight w:val="white"/>
          <w:lang w:val="fr-FR"/>
        </w:rPr>
        <w:t>:DocumentTotalQuantity</w:t>
      </w:r>
      <w:r w:rsidRPr="00133664">
        <w:rPr>
          <w:rFonts w:ascii="Courier New" w:hAnsi="Courier New" w:cs="Courier New"/>
          <w:color w:val="0000FF"/>
          <w:sz w:val="17"/>
          <w:szCs w:val="17"/>
          <w:highlight w:val="white"/>
          <w:lang w:val="fr-FR"/>
        </w:rPr>
        <w:t>"/&gt;</w:t>
      </w:r>
    </w:p>
    <w:p w14:paraId="07600F7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883" w:author="Author">
            <w:rPr>
              <w:rFonts w:ascii="Courier New" w:hAnsi="Courier New"/>
              <w:color w:val="000000"/>
              <w:highlight w:val="white"/>
            </w:rPr>
          </w:rPrChange>
        </w:rPr>
      </w:pPr>
      <w:r w:rsidRPr="00703040">
        <w:rPr>
          <w:rFonts w:ascii="Courier New" w:hAnsi="Courier New" w:cs="Courier New"/>
          <w:color w:val="000000"/>
          <w:sz w:val="17"/>
          <w:szCs w:val="17"/>
          <w:highlight w:val="white"/>
          <w:lang w:val="fr-FR"/>
          <w:rPrChange w:id="2884" w:author="Author">
            <w:rPr>
              <w:rFonts w:ascii="Courier New" w:hAnsi="Courier New"/>
              <w:color w:val="000000"/>
              <w:highlight w:val="white"/>
            </w:rPr>
          </w:rPrChange>
        </w:rPr>
        <w:tab/>
      </w:r>
      <w:r w:rsidRPr="00703040">
        <w:rPr>
          <w:rFonts w:ascii="Courier New" w:hAnsi="Courier New" w:cs="Courier New"/>
          <w:color w:val="000000"/>
          <w:sz w:val="17"/>
          <w:szCs w:val="17"/>
          <w:highlight w:val="white"/>
          <w:lang w:val="fr-FR"/>
          <w:rPrChange w:id="288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88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xsd:sequence</w:t>
      </w:r>
      <w:r w:rsidRPr="00133664">
        <w:rPr>
          <w:rFonts w:ascii="Courier New" w:hAnsi="Courier New" w:cs="Courier New"/>
          <w:color w:val="0000FF"/>
          <w:sz w:val="17"/>
          <w:szCs w:val="17"/>
          <w:highlight w:val="white"/>
        </w:rPr>
        <w:t>&gt;</w:t>
      </w:r>
    </w:p>
    <w:p w14:paraId="0B3DA53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887"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88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88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xsd:complexType</w:t>
      </w:r>
      <w:r w:rsidRPr="00133664">
        <w:rPr>
          <w:rFonts w:ascii="Courier New" w:hAnsi="Courier New" w:cs="Courier New"/>
          <w:color w:val="0000FF"/>
          <w:sz w:val="17"/>
          <w:szCs w:val="17"/>
          <w:highlight w:val="white"/>
        </w:rPr>
        <w:t>&gt;</w:t>
      </w:r>
    </w:p>
    <w:p w14:paraId="56F8F5A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89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89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89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893"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KindCodeCoverageBag</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type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afp:KindCodeCoverageBagType</w:t>
      </w:r>
      <w:r w:rsidRPr="00133664">
        <w:rPr>
          <w:rFonts w:ascii="Courier New" w:hAnsi="Courier New" w:cs="Courier New"/>
          <w:color w:val="0000FF"/>
          <w:sz w:val="17"/>
          <w:szCs w:val="17"/>
          <w:highlight w:val="white"/>
        </w:rPr>
        <w:t>"&gt;</w:t>
      </w:r>
    </w:p>
    <w:p w14:paraId="27F5792A"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89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89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89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89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898"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0F360425"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89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90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90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902"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903"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904"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Collection of data coverage summary by kind code</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2649C8A6"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90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90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90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90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77A34D89"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90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91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91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xsd:element</w:t>
      </w:r>
      <w:r w:rsidRPr="00133664">
        <w:rPr>
          <w:rFonts w:ascii="Courier New" w:hAnsi="Courier New" w:cs="Courier New"/>
          <w:color w:val="0000FF"/>
          <w:sz w:val="17"/>
          <w:szCs w:val="17"/>
          <w:highlight w:val="white"/>
        </w:rPr>
        <w:t>&gt;</w:t>
      </w:r>
    </w:p>
    <w:p w14:paraId="4EE27AAD"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912"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913"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914"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915" w:author="Author">
            <w:rPr>
              <w:rFonts w:ascii="Courier New" w:hAnsi="Courier New"/>
              <w:color w:val="800000"/>
              <w:highlight w:val="white"/>
            </w:rPr>
          </w:rPrChange>
        </w:rPr>
        <w:t>xsd:complexType</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KindCodeCoverageBagType</w:t>
      </w:r>
      <w:r w:rsidRPr="00133664">
        <w:rPr>
          <w:rFonts w:ascii="Courier New" w:hAnsi="Courier New" w:cs="Courier New"/>
          <w:color w:val="0000FF"/>
          <w:sz w:val="17"/>
          <w:szCs w:val="17"/>
          <w:highlight w:val="white"/>
        </w:rPr>
        <w:t>"&gt;</w:t>
      </w:r>
    </w:p>
    <w:p w14:paraId="61892D11"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916"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917"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91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91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920" w:author="Author">
            <w:rPr>
              <w:rFonts w:ascii="Courier New" w:hAnsi="Courier New"/>
              <w:color w:val="800000"/>
              <w:highlight w:val="white"/>
            </w:rPr>
          </w:rPrChange>
        </w:rPr>
        <w:t>xsd:sequence</w:t>
      </w:r>
      <w:r w:rsidRPr="00133664">
        <w:rPr>
          <w:rFonts w:ascii="Courier New" w:hAnsi="Courier New" w:cs="Courier New"/>
          <w:color w:val="FF0000"/>
          <w:sz w:val="17"/>
          <w:szCs w:val="17"/>
          <w:highlight w:val="white"/>
        </w:rPr>
        <w:t xml:space="preserve"> maxOccurs</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unbounded</w:t>
      </w:r>
      <w:r w:rsidRPr="00133664">
        <w:rPr>
          <w:rFonts w:ascii="Courier New" w:hAnsi="Courier New" w:cs="Courier New"/>
          <w:color w:val="0000FF"/>
          <w:sz w:val="17"/>
          <w:szCs w:val="17"/>
          <w:highlight w:val="white"/>
        </w:rPr>
        <w:t>"&gt;</w:t>
      </w:r>
    </w:p>
    <w:p w14:paraId="6692C66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92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922"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92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92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92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2926"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afp:KindCodeCoverage</w:t>
      </w:r>
      <w:r w:rsidRPr="00133664">
        <w:rPr>
          <w:rFonts w:ascii="Courier New" w:hAnsi="Courier New" w:cs="Courier New"/>
          <w:color w:val="0000FF"/>
          <w:sz w:val="17"/>
          <w:szCs w:val="17"/>
          <w:highlight w:val="white"/>
        </w:rPr>
        <w:t>"/&gt;</w:t>
      </w:r>
    </w:p>
    <w:p w14:paraId="27D3615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927"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92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2929"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930"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xsd:sequence</w:t>
      </w:r>
      <w:r w:rsidRPr="00133664">
        <w:rPr>
          <w:rFonts w:ascii="Courier New" w:hAnsi="Courier New" w:cs="Courier New"/>
          <w:color w:val="0000FF"/>
          <w:sz w:val="17"/>
          <w:szCs w:val="17"/>
          <w:highlight w:val="white"/>
        </w:rPr>
        <w:t>&gt;</w:t>
      </w:r>
    </w:p>
    <w:p w14:paraId="73496E30"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2931"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2932"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2933"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xsd:complexType</w:t>
      </w:r>
      <w:r w:rsidRPr="00133664">
        <w:rPr>
          <w:rFonts w:ascii="Courier New" w:hAnsi="Courier New" w:cs="Courier New"/>
          <w:color w:val="0000FF"/>
          <w:sz w:val="17"/>
          <w:szCs w:val="17"/>
          <w:highlight w:val="white"/>
        </w:rPr>
        <w:t>&gt;</w:t>
      </w:r>
    </w:p>
    <w:p w14:paraId="63151AC0" w14:textId="77777777" w:rsidR="00C44003" w:rsidRPr="00133664" w:rsidRDefault="00C44003" w:rsidP="00C44003">
      <w:pPr>
        <w:autoSpaceDE w:val="0"/>
        <w:autoSpaceDN w:val="0"/>
        <w:adjustRightInd w:val="0"/>
        <w:rPr>
          <w:ins w:id="2934" w:author="Author"/>
          <w:rFonts w:ascii="Courier New" w:hAnsi="Courier New" w:cs="Courier New"/>
          <w:color w:val="000000"/>
          <w:sz w:val="17"/>
          <w:szCs w:val="17"/>
          <w:highlight w:val="white"/>
          <w:rPrChange w:id="2935" w:author="Author">
            <w:rPr>
              <w:ins w:id="2936" w:author="Author"/>
              <w:rFonts w:ascii="Consolas" w:hAnsi="Consolas" w:cs="Consolas"/>
              <w:color w:val="000000"/>
              <w:szCs w:val="17"/>
              <w:highlight w:val="white"/>
            </w:rPr>
          </w:rPrChange>
        </w:rPr>
      </w:pPr>
      <w:ins w:id="2937" w:author="Author">
        <w:r w:rsidRPr="00133664">
          <w:rPr>
            <w:rFonts w:ascii="Courier New" w:hAnsi="Courier New" w:cs="Courier New"/>
            <w:color w:val="000000"/>
            <w:sz w:val="17"/>
            <w:szCs w:val="17"/>
            <w:highlight w:val="white"/>
            <w:rPrChange w:id="2938"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2939"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2940" w:author="Author">
              <w:rPr>
                <w:rFonts w:ascii="Consolas" w:hAnsi="Consolas" w:cs="Consolas"/>
                <w:color w:val="800000"/>
                <w:szCs w:val="17"/>
                <w:highlight w:val="white"/>
              </w:rPr>
            </w:rPrChange>
          </w:rPr>
          <w:t>xsd:element</w:t>
        </w:r>
        <w:r w:rsidRPr="00133664">
          <w:rPr>
            <w:rFonts w:ascii="Courier New" w:hAnsi="Courier New" w:cs="Courier New"/>
            <w:color w:val="FF0000"/>
            <w:sz w:val="17"/>
            <w:szCs w:val="17"/>
            <w:highlight w:val="white"/>
            <w:rPrChange w:id="2941" w:author="Author">
              <w:rPr>
                <w:rFonts w:ascii="Consolas" w:hAnsi="Consolas" w:cs="Consolas"/>
                <w:color w:val="FF0000"/>
                <w:szCs w:val="17"/>
                <w:highlight w:val="white"/>
              </w:rPr>
            </w:rPrChange>
          </w:rPr>
          <w:t xml:space="preserve"> name</w:t>
        </w:r>
        <w:r w:rsidRPr="00133664">
          <w:rPr>
            <w:rFonts w:ascii="Courier New" w:hAnsi="Courier New" w:cs="Courier New"/>
            <w:color w:val="0000FF"/>
            <w:sz w:val="17"/>
            <w:szCs w:val="17"/>
            <w:highlight w:val="white"/>
            <w:rPrChange w:id="2942"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2943" w:author="Author">
              <w:rPr>
                <w:rFonts w:ascii="Consolas" w:hAnsi="Consolas" w:cs="Consolas"/>
                <w:color w:val="000000"/>
                <w:szCs w:val="17"/>
                <w:highlight w:val="white"/>
              </w:rPr>
            </w:rPrChange>
          </w:rPr>
          <w:t>MostRecentDocument</w:t>
        </w:r>
        <w:r w:rsidRPr="00133664">
          <w:rPr>
            <w:rFonts w:ascii="Courier New" w:hAnsi="Courier New" w:cs="Courier New"/>
            <w:color w:val="0000FF"/>
            <w:sz w:val="17"/>
            <w:szCs w:val="17"/>
            <w:highlight w:val="white"/>
            <w:rPrChange w:id="2944" w:author="Author">
              <w:rPr>
                <w:rFonts w:ascii="Consolas" w:hAnsi="Consolas" w:cs="Consolas"/>
                <w:color w:val="0000FF"/>
                <w:szCs w:val="17"/>
                <w:highlight w:val="white"/>
              </w:rPr>
            </w:rPrChange>
          </w:rPr>
          <w:t>"</w:t>
        </w:r>
        <w:r w:rsidRPr="00133664">
          <w:rPr>
            <w:rFonts w:ascii="Courier New" w:hAnsi="Courier New" w:cs="Courier New"/>
            <w:color w:val="FF0000"/>
            <w:sz w:val="17"/>
            <w:szCs w:val="17"/>
            <w:highlight w:val="white"/>
            <w:rPrChange w:id="2945" w:author="Author">
              <w:rPr>
                <w:rFonts w:ascii="Consolas" w:hAnsi="Consolas" w:cs="Consolas"/>
                <w:color w:val="FF0000"/>
                <w:szCs w:val="17"/>
                <w:highlight w:val="white"/>
              </w:rPr>
            </w:rPrChange>
          </w:rPr>
          <w:t xml:space="preserve"> type</w:t>
        </w:r>
        <w:r w:rsidRPr="00133664">
          <w:rPr>
            <w:rFonts w:ascii="Courier New" w:hAnsi="Courier New" w:cs="Courier New"/>
            <w:color w:val="0000FF"/>
            <w:sz w:val="17"/>
            <w:szCs w:val="17"/>
            <w:highlight w:val="white"/>
            <w:rPrChange w:id="2946"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2947" w:author="Author">
              <w:rPr>
                <w:rFonts w:ascii="Consolas" w:hAnsi="Consolas" w:cs="Consolas"/>
                <w:color w:val="000000"/>
                <w:szCs w:val="17"/>
                <w:highlight w:val="white"/>
              </w:rPr>
            </w:rPrChange>
          </w:rPr>
          <w:t>afp:MostRecentDocumentType</w:t>
        </w:r>
        <w:r w:rsidRPr="00133664">
          <w:rPr>
            <w:rFonts w:ascii="Courier New" w:hAnsi="Courier New" w:cs="Courier New"/>
            <w:color w:val="0000FF"/>
            <w:sz w:val="17"/>
            <w:szCs w:val="17"/>
            <w:highlight w:val="white"/>
            <w:rPrChange w:id="2948" w:author="Author">
              <w:rPr>
                <w:rFonts w:ascii="Consolas" w:hAnsi="Consolas" w:cs="Consolas"/>
                <w:color w:val="0000FF"/>
                <w:szCs w:val="17"/>
                <w:highlight w:val="white"/>
              </w:rPr>
            </w:rPrChange>
          </w:rPr>
          <w:t>"&gt;</w:t>
        </w:r>
      </w:ins>
    </w:p>
    <w:p w14:paraId="3BB02692" w14:textId="77777777" w:rsidR="00C44003" w:rsidRPr="00133664" w:rsidRDefault="00C44003" w:rsidP="00C44003">
      <w:pPr>
        <w:autoSpaceDE w:val="0"/>
        <w:autoSpaceDN w:val="0"/>
        <w:adjustRightInd w:val="0"/>
        <w:rPr>
          <w:ins w:id="2949" w:author="Author"/>
          <w:rFonts w:ascii="Courier New" w:hAnsi="Courier New" w:cs="Courier New"/>
          <w:color w:val="000000"/>
          <w:sz w:val="17"/>
          <w:szCs w:val="17"/>
          <w:highlight w:val="white"/>
          <w:rPrChange w:id="2950" w:author="Author">
            <w:rPr>
              <w:ins w:id="2951" w:author="Author"/>
              <w:rFonts w:ascii="Courier New" w:hAnsi="Courier New"/>
              <w:color w:val="000000"/>
            </w:rPr>
          </w:rPrChange>
        </w:rPr>
      </w:pPr>
      <w:ins w:id="2952" w:author="Author">
        <w:r w:rsidRPr="00133664">
          <w:rPr>
            <w:rFonts w:ascii="Courier New" w:hAnsi="Courier New" w:cs="Courier New"/>
            <w:color w:val="000000"/>
            <w:sz w:val="17"/>
            <w:szCs w:val="17"/>
            <w:highlight w:val="white"/>
            <w:rPrChange w:id="2953" w:author="Author">
              <w:rPr>
                <w:rFonts w:ascii="Courier New" w:hAnsi="Courier New"/>
                <w:color w:val="000000"/>
              </w:rPr>
            </w:rPrChange>
          </w:rPr>
          <w:tab/>
        </w:r>
        <w:r w:rsidRPr="00133664">
          <w:rPr>
            <w:rFonts w:ascii="Courier New" w:hAnsi="Courier New" w:cs="Courier New"/>
            <w:color w:val="000000"/>
            <w:sz w:val="17"/>
            <w:szCs w:val="17"/>
            <w:highlight w:val="white"/>
            <w:rPrChange w:id="2954" w:author="Author">
              <w:rPr>
                <w:rFonts w:ascii="Courier New" w:hAnsi="Courier New"/>
                <w:color w:val="000000"/>
              </w:rPr>
            </w:rPrChange>
          </w:rPr>
          <w:tab/>
        </w:r>
        <w:r w:rsidRPr="00133664">
          <w:rPr>
            <w:rFonts w:ascii="Courier New" w:hAnsi="Courier New" w:cs="Courier New"/>
            <w:color w:val="0000FF"/>
            <w:sz w:val="17"/>
            <w:szCs w:val="17"/>
            <w:highlight w:val="white"/>
            <w:rPrChange w:id="2955" w:author="Author">
              <w:rPr>
                <w:rFonts w:ascii="Courier New" w:hAnsi="Courier New"/>
                <w:color w:val="000000"/>
              </w:rPr>
            </w:rPrChange>
          </w:rPr>
          <w:t>&lt;</w:t>
        </w:r>
        <w:r w:rsidRPr="00133664">
          <w:rPr>
            <w:rFonts w:ascii="Courier New" w:hAnsi="Courier New" w:cs="Courier New"/>
            <w:color w:val="800000"/>
            <w:sz w:val="17"/>
            <w:szCs w:val="17"/>
            <w:highlight w:val="white"/>
            <w:rPrChange w:id="2956" w:author="Author">
              <w:rPr>
                <w:rFonts w:ascii="Courier New" w:hAnsi="Courier New"/>
                <w:color w:val="000000"/>
              </w:rPr>
            </w:rPrChange>
          </w:rPr>
          <w:t>xsd:annotation</w:t>
        </w:r>
        <w:r w:rsidRPr="00133664">
          <w:rPr>
            <w:rFonts w:ascii="Courier New" w:hAnsi="Courier New" w:cs="Courier New"/>
            <w:color w:val="0000FF"/>
            <w:sz w:val="17"/>
            <w:szCs w:val="17"/>
            <w:highlight w:val="white"/>
            <w:rPrChange w:id="2957" w:author="Author">
              <w:rPr>
                <w:rFonts w:ascii="Courier New" w:hAnsi="Courier New"/>
                <w:color w:val="000000"/>
              </w:rPr>
            </w:rPrChange>
          </w:rPr>
          <w:t>&gt;</w:t>
        </w:r>
      </w:ins>
    </w:p>
    <w:p w14:paraId="6FC47B50" w14:textId="77777777" w:rsidR="00C44003" w:rsidRPr="00133664" w:rsidRDefault="00C44003" w:rsidP="00C44003">
      <w:pPr>
        <w:autoSpaceDE w:val="0"/>
        <w:autoSpaceDN w:val="0"/>
        <w:adjustRightInd w:val="0"/>
        <w:rPr>
          <w:ins w:id="2958" w:author="Author"/>
          <w:rFonts w:ascii="Courier New" w:hAnsi="Courier New" w:cs="Courier New"/>
          <w:color w:val="000000"/>
          <w:sz w:val="17"/>
          <w:szCs w:val="17"/>
          <w:highlight w:val="white"/>
          <w:rPrChange w:id="2959" w:author="Author">
            <w:rPr>
              <w:ins w:id="2960" w:author="Author"/>
              <w:rFonts w:ascii="Consolas" w:hAnsi="Consolas" w:cs="Consolas"/>
              <w:color w:val="000000"/>
              <w:szCs w:val="17"/>
              <w:highlight w:val="white"/>
            </w:rPr>
          </w:rPrChange>
        </w:rPr>
      </w:pPr>
      <w:ins w:id="2961" w:author="Author">
        <w:r w:rsidRPr="00133664">
          <w:rPr>
            <w:rFonts w:ascii="Courier New" w:hAnsi="Courier New" w:cs="Courier New"/>
            <w:color w:val="000000"/>
            <w:sz w:val="17"/>
            <w:szCs w:val="17"/>
            <w:highlight w:val="white"/>
            <w:rPrChange w:id="2962" w:author="Author">
              <w:rPr>
                <w:rFonts w:ascii="Courier New" w:hAnsi="Courier New"/>
                <w:color w:val="000000"/>
              </w:rPr>
            </w:rPrChange>
          </w:rPr>
          <w:tab/>
        </w:r>
        <w:r w:rsidRPr="00133664">
          <w:rPr>
            <w:rFonts w:ascii="Courier New" w:hAnsi="Courier New" w:cs="Courier New"/>
            <w:color w:val="000000"/>
            <w:sz w:val="17"/>
            <w:szCs w:val="17"/>
            <w:highlight w:val="white"/>
            <w:rPrChange w:id="2963" w:author="Author">
              <w:rPr>
                <w:rFonts w:ascii="Courier New" w:hAnsi="Courier New"/>
                <w:color w:val="000000"/>
              </w:rPr>
            </w:rPrChange>
          </w:rPr>
          <w:tab/>
        </w:r>
        <w:r w:rsidRPr="00133664">
          <w:rPr>
            <w:rFonts w:ascii="Courier New" w:hAnsi="Courier New" w:cs="Courier New"/>
            <w:color w:val="000000"/>
            <w:sz w:val="17"/>
            <w:szCs w:val="17"/>
            <w:highlight w:val="white"/>
            <w:rPrChange w:id="2964" w:author="Author">
              <w:rPr>
                <w:rFonts w:ascii="Courier New" w:hAnsi="Courier New"/>
                <w:color w:val="000000"/>
              </w:rPr>
            </w:rPrChange>
          </w:rPr>
          <w:tab/>
        </w:r>
        <w:r w:rsidRPr="00133664">
          <w:rPr>
            <w:rFonts w:ascii="Courier New" w:hAnsi="Courier New" w:cs="Courier New"/>
            <w:color w:val="0000FF"/>
            <w:sz w:val="17"/>
            <w:szCs w:val="17"/>
            <w:highlight w:val="white"/>
            <w:rPrChange w:id="2965"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2966" w:author="Author">
              <w:rPr>
                <w:rFonts w:ascii="Consolas" w:hAnsi="Consolas" w:cs="Consolas"/>
                <w:color w:val="800000"/>
                <w:szCs w:val="17"/>
                <w:highlight w:val="white"/>
              </w:rPr>
            </w:rPrChange>
          </w:rPr>
          <w:t>xsd:documentation</w:t>
        </w:r>
        <w:r w:rsidRPr="00133664">
          <w:rPr>
            <w:rFonts w:ascii="Courier New" w:hAnsi="Courier New" w:cs="Courier New"/>
            <w:color w:val="0000FF"/>
            <w:sz w:val="17"/>
            <w:szCs w:val="17"/>
            <w:highlight w:val="white"/>
            <w:rPrChange w:id="2967" w:author="Author">
              <w:rPr>
                <w:rFonts w:ascii="Consolas" w:hAnsi="Consolas" w:cs="Consolas"/>
                <w:color w:val="0000FF"/>
                <w:szCs w:val="17"/>
                <w:highlight w:val="white"/>
              </w:rPr>
            </w:rPrChange>
          </w:rPr>
          <w:t>&gt;</w:t>
        </w:r>
        <w:r w:rsidRPr="00133664">
          <w:rPr>
            <w:rFonts w:ascii="Courier New" w:hAnsi="Courier New" w:cs="Courier New"/>
            <w:color w:val="000000"/>
            <w:sz w:val="17"/>
            <w:szCs w:val="17"/>
            <w:highlight w:val="white"/>
            <w:rPrChange w:id="2968" w:author="Author">
              <w:rPr>
                <w:rFonts w:ascii="Consolas" w:hAnsi="Consolas" w:cs="Consolas"/>
                <w:color w:val="000000"/>
                <w:szCs w:val="17"/>
                <w:highlight w:val="white"/>
              </w:rPr>
            </w:rPrChange>
          </w:rPr>
          <w:t>The most recent document information available or provided in the authority file</w:t>
        </w:r>
        <w:r w:rsidRPr="00133664">
          <w:rPr>
            <w:rFonts w:ascii="Courier New" w:hAnsi="Courier New" w:cs="Courier New"/>
            <w:color w:val="0000FF"/>
            <w:sz w:val="17"/>
            <w:szCs w:val="17"/>
            <w:highlight w:val="white"/>
            <w:rPrChange w:id="2969"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2970" w:author="Author">
              <w:rPr>
                <w:rFonts w:ascii="Consolas" w:hAnsi="Consolas" w:cs="Consolas"/>
                <w:color w:val="800000"/>
                <w:szCs w:val="17"/>
                <w:highlight w:val="white"/>
              </w:rPr>
            </w:rPrChange>
          </w:rPr>
          <w:t>xsd:documentation</w:t>
        </w:r>
        <w:r w:rsidRPr="00133664">
          <w:rPr>
            <w:rFonts w:ascii="Courier New" w:hAnsi="Courier New" w:cs="Courier New"/>
            <w:color w:val="0000FF"/>
            <w:sz w:val="17"/>
            <w:szCs w:val="17"/>
            <w:highlight w:val="white"/>
            <w:rPrChange w:id="2971" w:author="Author">
              <w:rPr>
                <w:rFonts w:ascii="Consolas" w:hAnsi="Consolas" w:cs="Consolas"/>
                <w:color w:val="0000FF"/>
                <w:szCs w:val="17"/>
                <w:highlight w:val="white"/>
              </w:rPr>
            </w:rPrChange>
          </w:rPr>
          <w:t>&gt;</w:t>
        </w:r>
      </w:ins>
    </w:p>
    <w:p w14:paraId="5FBBA8D1" w14:textId="77777777" w:rsidR="00C44003" w:rsidRPr="00133664" w:rsidRDefault="00C44003" w:rsidP="00C44003">
      <w:pPr>
        <w:autoSpaceDE w:val="0"/>
        <w:autoSpaceDN w:val="0"/>
        <w:adjustRightInd w:val="0"/>
        <w:rPr>
          <w:ins w:id="2972" w:author="Author"/>
          <w:rFonts w:ascii="Courier New" w:hAnsi="Courier New" w:cs="Courier New"/>
          <w:color w:val="000000"/>
          <w:sz w:val="17"/>
          <w:szCs w:val="17"/>
          <w:highlight w:val="white"/>
          <w:rPrChange w:id="2973" w:author="Author">
            <w:rPr>
              <w:ins w:id="2974" w:author="Author"/>
              <w:rFonts w:ascii="Consolas" w:hAnsi="Consolas" w:cs="Consolas"/>
              <w:color w:val="000000"/>
              <w:szCs w:val="17"/>
              <w:highlight w:val="white"/>
            </w:rPr>
          </w:rPrChange>
        </w:rPr>
      </w:pPr>
      <w:ins w:id="2975" w:author="Author">
        <w:r w:rsidRPr="00133664">
          <w:rPr>
            <w:rFonts w:ascii="Courier New" w:hAnsi="Courier New" w:cs="Courier New"/>
            <w:color w:val="000000"/>
            <w:sz w:val="17"/>
            <w:szCs w:val="17"/>
            <w:highlight w:val="white"/>
            <w:rPrChange w:id="2976"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2977"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2978"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2979" w:author="Author">
              <w:rPr>
                <w:rFonts w:ascii="Consolas" w:hAnsi="Consolas" w:cs="Consolas"/>
                <w:color w:val="800000"/>
                <w:szCs w:val="17"/>
                <w:highlight w:val="white"/>
              </w:rPr>
            </w:rPrChange>
          </w:rPr>
          <w:t>xsd:annotation</w:t>
        </w:r>
        <w:r w:rsidRPr="00133664">
          <w:rPr>
            <w:rFonts w:ascii="Courier New" w:hAnsi="Courier New" w:cs="Courier New"/>
            <w:color w:val="0000FF"/>
            <w:sz w:val="17"/>
            <w:szCs w:val="17"/>
            <w:highlight w:val="white"/>
            <w:rPrChange w:id="2980" w:author="Author">
              <w:rPr>
                <w:rFonts w:ascii="Consolas" w:hAnsi="Consolas" w:cs="Consolas"/>
                <w:color w:val="0000FF"/>
                <w:szCs w:val="17"/>
                <w:highlight w:val="white"/>
              </w:rPr>
            </w:rPrChange>
          </w:rPr>
          <w:t>&gt;</w:t>
        </w:r>
      </w:ins>
    </w:p>
    <w:p w14:paraId="3D484466" w14:textId="77777777" w:rsidR="00C44003" w:rsidRPr="00133664" w:rsidRDefault="00C44003" w:rsidP="00C44003">
      <w:pPr>
        <w:autoSpaceDE w:val="0"/>
        <w:autoSpaceDN w:val="0"/>
        <w:adjustRightInd w:val="0"/>
        <w:rPr>
          <w:ins w:id="2981" w:author="Author"/>
          <w:rFonts w:ascii="Courier New" w:hAnsi="Courier New" w:cs="Courier New"/>
          <w:color w:val="000000"/>
          <w:sz w:val="17"/>
          <w:szCs w:val="17"/>
          <w:highlight w:val="white"/>
          <w:rPrChange w:id="2982" w:author="Author">
            <w:rPr>
              <w:ins w:id="2983" w:author="Author"/>
              <w:rFonts w:ascii="Consolas" w:hAnsi="Consolas" w:cs="Consolas"/>
              <w:color w:val="000000"/>
              <w:szCs w:val="17"/>
              <w:highlight w:val="white"/>
            </w:rPr>
          </w:rPrChange>
        </w:rPr>
      </w:pPr>
      <w:ins w:id="2984" w:author="Author">
        <w:r w:rsidRPr="00133664">
          <w:rPr>
            <w:rFonts w:ascii="Courier New" w:hAnsi="Courier New" w:cs="Courier New"/>
            <w:color w:val="000000"/>
            <w:sz w:val="17"/>
            <w:szCs w:val="17"/>
            <w:highlight w:val="white"/>
            <w:rPrChange w:id="2985"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2986"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2987" w:author="Author">
              <w:rPr>
                <w:rFonts w:ascii="Consolas" w:hAnsi="Consolas" w:cs="Consolas"/>
                <w:color w:val="800000"/>
                <w:szCs w:val="17"/>
                <w:highlight w:val="white"/>
              </w:rPr>
            </w:rPrChange>
          </w:rPr>
          <w:t>xsd:element</w:t>
        </w:r>
        <w:r w:rsidRPr="00133664">
          <w:rPr>
            <w:rFonts w:ascii="Courier New" w:hAnsi="Courier New" w:cs="Courier New"/>
            <w:color w:val="0000FF"/>
            <w:sz w:val="17"/>
            <w:szCs w:val="17"/>
            <w:highlight w:val="white"/>
            <w:rPrChange w:id="2988" w:author="Author">
              <w:rPr>
                <w:rFonts w:ascii="Consolas" w:hAnsi="Consolas" w:cs="Consolas"/>
                <w:color w:val="0000FF"/>
                <w:szCs w:val="17"/>
                <w:highlight w:val="white"/>
              </w:rPr>
            </w:rPrChange>
          </w:rPr>
          <w:t>&gt;</w:t>
        </w:r>
      </w:ins>
    </w:p>
    <w:p w14:paraId="1874DB2B" w14:textId="77777777" w:rsidR="00C44003" w:rsidRPr="00133664" w:rsidRDefault="00C44003" w:rsidP="00C44003">
      <w:pPr>
        <w:autoSpaceDE w:val="0"/>
        <w:autoSpaceDN w:val="0"/>
        <w:adjustRightInd w:val="0"/>
        <w:rPr>
          <w:ins w:id="2989" w:author="Author"/>
          <w:rFonts w:ascii="Courier New" w:hAnsi="Courier New" w:cs="Courier New"/>
          <w:color w:val="000000"/>
          <w:sz w:val="17"/>
          <w:szCs w:val="17"/>
          <w:highlight w:val="white"/>
          <w:rPrChange w:id="2990" w:author="Author">
            <w:rPr>
              <w:ins w:id="2991" w:author="Author"/>
              <w:rFonts w:ascii="Consolas" w:hAnsi="Consolas" w:cs="Consolas"/>
              <w:color w:val="000000"/>
              <w:szCs w:val="17"/>
              <w:highlight w:val="white"/>
            </w:rPr>
          </w:rPrChange>
        </w:rPr>
      </w:pPr>
      <w:ins w:id="2992" w:author="Author">
        <w:r w:rsidRPr="00133664">
          <w:rPr>
            <w:rFonts w:ascii="Courier New" w:hAnsi="Courier New" w:cs="Courier New"/>
            <w:color w:val="000000"/>
            <w:sz w:val="17"/>
            <w:szCs w:val="17"/>
            <w:highlight w:val="white"/>
            <w:rPrChange w:id="2993"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2994"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2995" w:author="Author">
              <w:rPr>
                <w:rFonts w:ascii="Consolas" w:hAnsi="Consolas" w:cs="Consolas"/>
                <w:color w:val="800000"/>
                <w:szCs w:val="17"/>
                <w:highlight w:val="white"/>
              </w:rPr>
            </w:rPrChange>
          </w:rPr>
          <w:t>xsd:complexType</w:t>
        </w:r>
        <w:r w:rsidRPr="00133664">
          <w:rPr>
            <w:rFonts w:ascii="Courier New" w:hAnsi="Courier New" w:cs="Courier New"/>
            <w:color w:val="FF0000"/>
            <w:sz w:val="17"/>
            <w:szCs w:val="17"/>
            <w:highlight w:val="white"/>
            <w:rPrChange w:id="2996" w:author="Author">
              <w:rPr>
                <w:rFonts w:ascii="Consolas" w:hAnsi="Consolas" w:cs="Consolas"/>
                <w:color w:val="FF0000"/>
                <w:szCs w:val="17"/>
                <w:highlight w:val="white"/>
              </w:rPr>
            </w:rPrChange>
          </w:rPr>
          <w:t xml:space="preserve"> name</w:t>
        </w:r>
        <w:r w:rsidRPr="00133664">
          <w:rPr>
            <w:rFonts w:ascii="Courier New" w:hAnsi="Courier New" w:cs="Courier New"/>
            <w:color w:val="0000FF"/>
            <w:sz w:val="17"/>
            <w:szCs w:val="17"/>
            <w:highlight w:val="white"/>
            <w:rPrChange w:id="2997"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2998" w:author="Author">
              <w:rPr>
                <w:rFonts w:ascii="Consolas" w:hAnsi="Consolas" w:cs="Consolas"/>
                <w:color w:val="000000"/>
                <w:szCs w:val="17"/>
                <w:highlight w:val="white"/>
              </w:rPr>
            </w:rPrChange>
          </w:rPr>
          <w:t>MostRecentDocumentType</w:t>
        </w:r>
        <w:r w:rsidRPr="00133664">
          <w:rPr>
            <w:rFonts w:ascii="Courier New" w:hAnsi="Courier New" w:cs="Courier New"/>
            <w:color w:val="0000FF"/>
            <w:sz w:val="17"/>
            <w:szCs w:val="17"/>
            <w:highlight w:val="white"/>
            <w:rPrChange w:id="2999" w:author="Author">
              <w:rPr>
                <w:rFonts w:ascii="Consolas" w:hAnsi="Consolas" w:cs="Consolas"/>
                <w:color w:val="0000FF"/>
                <w:szCs w:val="17"/>
                <w:highlight w:val="white"/>
              </w:rPr>
            </w:rPrChange>
          </w:rPr>
          <w:t>"&gt;</w:t>
        </w:r>
      </w:ins>
    </w:p>
    <w:p w14:paraId="5608B97E" w14:textId="77777777" w:rsidR="00C44003" w:rsidRPr="00133664" w:rsidRDefault="00C44003" w:rsidP="00C44003">
      <w:pPr>
        <w:autoSpaceDE w:val="0"/>
        <w:autoSpaceDN w:val="0"/>
        <w:adjustRightInd w:val="0"/>
        <w:rPr>
          <w:ins w:id="3000" w:author="Author"/>
          <w:rFonts w:ascii="Courier New" w:hAnsi="Courier New" w:cs="Courier New"/>
          <w:color w:val="000000"/>
          <w:sz w:val="17"/>
          <w:szCs w:val="17"/>
          <w:highlight w:val="white"/>
          <w:rPrChange w:id="3001" w:author="Author">
            <w:rPr>
              <w:ins w:id="3002" w:author="Author"/>
              <w:rFonts w:ascii="Consolas" w:hAnsi="Consolas" w:cs="Consolas"/>
              <w:color w:val="000000"/>
              <w:szCs w:val="17"/>
              <w:highlight w:val="white"/>
            </w:rPr>
          </w:rPrChange>
        </w:rPr>
      </w:pPr>
      <w:ins w:id="3003" w:author="Author">
        <w:r w:rsidRPr="00133664">
          <w:rPr>
            <w:rFonts w:ascii="Courier New" w:hAnsi="Courier New" w:cs="Courier New"/>
            <w:color w:val="000000"/>
            <w:sz w:val="17"/>
            <w:szCs w:val="17"/>
            <w:highlight w:val="white"/>
            <w:rPrChange w:id="3004"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005"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006"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007" w:author="Author">
              <w:rPr>
                <w:rFonts w:ascii="Consolas" w:hAnsi="Consolas" w:cs="Consolas"/>
                <w:color w:val="800000"/>
                <w:szCs w:val="17"/>
                <w:highlight w:val="white"/>
              </w:rPr>
            </w:rPrChange>
          </w:rPr>
          <w:t>xsd:sequence</w:t>
        </w:r>
        <w:r w:rsidRPr="00133664">
          <w:rPr>
            <w:rFonts w:ascii="Courier New" w:hAnsi="Courier New" w:cs="Courier New"/>
            <w:color w:val="0000FF"/>
            <w:sz w:val="17"/>
            <w:szCs w:val="17"/>
            <w:highlight w:val="white"/>
            <w:rPrChange w:id="3008" w:author="Author">
              <w:rPr>
                <w:rFonts w:ascii="Consolas" w:hAnsi="Consolas" w:cs="Consolas"/>
                <w:color w:val="0000FF"/>
                <w:szCs w:val="17"/>
                <w:highlight w:val="white"/>
              </w:rPr>
            </w:rPrChange>
          </w:rPr>
          <w:t>&gt;</w:t>
        </w:r>
      </w:ins>
    </w:p>
    <w:p w14:paraId="27C0EB72" w14:textId="77777777" w:rsidR="00C44003" w:rsidRPr="00133664" w:rsidRDefault="00C44003" w:rsidP="00C44003">
      <w:pPr>
        <w:autoSpaceDE w:val="0"/>
        <w:autoSpaceDN w:val="0"/>
        <w:adjustRightInd w:val="0"/>
        <w:rPr>
          <w:ins w:id="3009" w:author="Author"/>
          <w:rFonts w:ascii="Courier New" w:hAnsi="Courier New" w:cs="Courier New"/>
          <w:color w:val="000000"/>
          <w:sz w:val="17"/>
          <w:szCs w:val="17"/>
          <w:highlight w:val="white"/>
          <w:rPrChange w:id="3010" w:author="Author">
            <w:rPr>
              <w:ins w:id="3011" w:author="Author"/>
              <w:rFonts w:ascii="Consolas" w:hAnsi="Consolas" w:cs="Consolas"/>
              <w:color w:val="000000"/>
              <w:szCs w:val="17"/>
              <w:highlight w:val="white"/>
            </w:rPr>
          </w:rPrChange>
        </w:rPr>
      </w:pPr>
      <w:ins w:id="3012" w:author="Author">
        <w:r w:rsidRPr="00133664">
          <w:rPr>
            <w:rFonts w:ascii="Courier New" w:hAnsi="Courier New" w:cs="Courier New"/>
            <w:color w:val="000000"/>
            <w:sz w:val="17"/>
            <w:szCs w:val="17"/>
            <w:highlight w:val="white"/>
            <w:rPrChange w:id="3013"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014"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015"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016"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017" w:author="Author">
              <w:rPr>
                <w:rFonts w:ascii="Consolas" w:hAnsi="Consolas" w:cs="Consolas"/>
                <w:color w:val="800000"/>
                <w:szCs w:val="17"/>
                <w:highlight w:val="white"/>
              </w:rPr>
            </w:rPrChange>
          </w:rPr>
          <w:t>xsd:element</w:t>
        </w:r>
        <w:r w:rsidRPr="00133664">
          <w:rPr>
            <w:rFonts w:ascii="Courier New" w:hAnsi="Courier New" w:cs="Courier New"/>
            <w:color w:val="FF0000"/>
            <w:sz w:val="17"/>
            <w:szCs w:val="17"/>
            <w:highlight w:val="white"/>
            <w:rPrChange w:id="3018" w:author="Author">
              <w:rPr>
                <w:rFonts w:ascii="Consolas" w:hAnsi="Consolas" w:cs="Consolas"/>
                <w:color w:val="FF0000"/>
                <w:szCs w:val="17"/>
                <w:highlight w:val="white"/>
              </w:rPr>
            </w:rPrChange>
          </w:rPr>
          <w:t xml:space="preserve"> ref</w:t>
        </w:r>
        <w:r w:rsidRPr="00133664">
          <w:rPr>
            <w:rFonts w:ascii="Courier New" w:hAnsi="Courier New" w:cs="Courier New"/>
            <w:color w:val="0000FF"/>
            <w:sz w:val="17"/>
            <w:szCs w:val="17"/>
            <w:highlight w:val="white"/>
            <w:rPrChange w:id="3019"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020" w:author="Author">
              <w:rPr>
                <w:rFonts w:ascii="Consolas" w:hAnsi="Consolas" w:cs="Consolas"/>
                <w:color w:val="000000"/>
                <w:szCs w:val="17"/>
                <w:highlight w:val="white"/>
              </w:rPr>
            </w:rPrChange>
          </w:rPr>
          <w:t>com:DocumentIdentifier</w:t>
        </w:r>
        <w:r w:rsidRPr="00133664">
          <w:rPr>
            <w:rFonts w:ascii="Courier New" w:hAnsi="Courier New" w:cs="Courier New"/>
            <w:color w:val="0000FF"/>
            <w:sz w:val="17"/>
            <w:szCs w:val="17"/>
            <w:highlight w:val="white"/>
            <w:rPrChange w:id="3021" w:author="Author">
              <w:rPr>
                <w:rFonts w:ascii="Consolas" w:hAnsi="Consolas" w:cs="Consolas"/>
                <w:color w:val="0000FF"/>
                <w:szCs w:val="17"/>
                <w:highlight w:val="white"/>
              </w:rPr>
            </w:rPrChange>
          </w:rPr>
          <w:t>"/&gt;</w:t>
        </w:r>
      </w:ins>
    </w:p>
    <w:p w14:paraId="2F1531A2" w14:textId="77777777" w:rsidR="00C44003" w:rsidRPr="00133664" w:rsidRDefault="00C44003" w:rsidP="00C44003">
      <w:pPr>
        <w:autoSpaceDE w:val="0"/>
        <w:autoSpaceDN w:val="0"/>
        <w:adjustRightInd w:val="0"/>
        <w:rPr>
          <w:ins w:id="3022" w:author="Author"/>
          <w:rFonts w:ascii="Courier New" w:hAnsi="Courier New" w:cs="Courier New"/>
          <w:color w:val="000000"/>
          <w:sz w:val="17"/>
          <w:szCs w:val="17"/>
          <w:highlight w:val="white"/>
          <w:rPrChange w:id="3023" w:author="Author">
            <w:rPr>
              <w:ins w:id="3024" w:author="Author"/>
              <w:rFonts w:ascii="Consolas" w:hAnsi="Consolas" w:cs="Consolas"/>
              <w:color w:val="000000"/>
              <w:szCs w:val="17"/>
              <w:highlight w:val="white"/>
            </w:rPr>
          </w:rPrChange>
        </w:rPr>
      </w:pPr>
      <w:ins w:id="3025" w:author="Author">
        <w:r w:rsidRPr="00133664">
          <w:rPr>
            <w:rFonts w:ascii="Courier New" w:hAnsi="Courier New" w:cs="Courier New"/>
            <w:color w:val="000000"/>
            <w:sz w:val="17"/>
            <w:szCs w:val="17"/>
            <w:highlight w:val="white"/>
            <w:rPrChange w:id="3026"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027"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028"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029"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030" w:author="Author">
              <w:rPr>
                <w:rFonts w:ascii="Consolas" w:hAnsi="Consolas" w:cs="Consolas"/>
                <w:color w:val="800000"/>
                <w:szCs w:val="17"/>
                <w:highlight w:val="white"/>
              </w:rPr>
            </w:rPrChange>
          </w:rPr>
          <w:t>xsd:element</w:t>
        </w:r>
        <w:r w:rsidRPr="00133664">
          <w:rPr>
            <w:rFonts w:ascii="Courier New" w:hAnsi="Courier New" w:cs="Courier New"/>
            <w:color w:val="FF0000"/>
            <w:sz w:val="17"/>
            <w:szCs w:val="17"/>
            <w:highlight w:val="white"/>
            <w:rPrChange w:id="3031" w:author="Author">
              <w:rPr>
                <w:rFonts w:ascii="Consolas" w:hAnsi="Consolas" w:cs="Consolas"/>
                <w:color w:val="FF0000"/>
                <w:szCs w:val="17"/>
                <w:highlight w:val="white"/>
              </w:rPr>
            </w:rPrChange>
          </w:rPr>
          <w:t xml:space="preserve"> ref</w:t>
        </w:r>
        <w:r w:rsidRPr="00133664">
          <w:rPr>
            <w:rFonts w:ascii="Courier New" w:hAnsi="Courier New" w:cs="Courier New"/>
            <w:color w:val="0000FF"/>
            <w:sz w:val="17"/>
            <w:szCs w:val="17"/>
            <w:highlight w:val="white"/>
            <w:rPrChange w:id="3032"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033" w:author="Author">
              <w:rPr>
                <w:rFonts w:ascii="Consolas" w:hAnsi="Consolas" w:cs="Consolas"/>
                <w:color w:val="000000"/>
                <w:szCs w:val="17"/>
                <w:highlight w:val="white"/>
              </w:rPr>
            </w:rPrChange>
          </w:rPr>
          <w:t>com:DocumentDate</w:t>
        </w:r>
        <w:r w:rsidRPr="00133664">
          <w:rPr>
            <w:rFonts w:ascii="Courier New" w:hAnsi="Courier New" w:cs="Courier New"/>
            <w:color w:val="0000FF"/>
            <w:sz w:val="17"/>
            <w:szCs w:val="17"/>
            <w:highlight w:val="white"/>
            <w:rPrChange w:id="3034" w:author="Author">
              <w:rPr>
                <w:rFonts w:ascii="Consolas" w:hAnsi="Consolas" w:cs="Consolas"/>
                <w:color w:val="0000FF"/>
                <w:szCs w:val="17"/>
                <w:highlight w:val="white"/>
              </w:rPr>
            </w:rPrChange>
          </w:rPr>
          <w:t>"/&gt;</w:t>
        </w:r>
      </w:ins>
    </w:p>
    <w:p w14:paraId="5B1DD6B0" w14:textId="77777777" w:rsidR="00C44003" w:rsidRPr="00133664" w:rsidRDefault="00C44003" w:rsidP="00C44003">
      <w:pPr>
        <w:autoSpaceDE w:val="0"/>
        <w:autoSpaceDN w:val="0"/>
        <w:adjustRightInd w:val="0"/>
        <w:rPr>
          <w:ins w:id="3035" w:author="Author"/>
          <w:rFonts w:ascii="Courier New" w:hAnsi="Courier New" w:cs="Courier New"/>
          <w:color w:val="000000"/>
          <w:sz w:val="17"/>
          <w:szCs w:val="17"/>
          <w:highlight w:val="white"/>
          <w:rPrChange w:id="3036" w:author="Author">
            <w:rPr>
              <w:ins w:id="3037" w:author="Author"/>
              <w:rFonts w:ascii="Consolas" w:hAnsi="Consolas" w:cs="Consolas"/>
              <w:color w:val="000000"/>
              <w:szCs w:val="17"/>
              <w:highlight w:val="white"/>
            </w:rPr>
          </w:rPrChange>
        </w:rPr>
      </w:pPr>
      <w:ins w:id="3038" w:author="Author">
        <w:r w:rsidRPr="00133664">
          <w:rPr>
            <w:rFonts w:ascii="Courier New" w:hAnsi="Courier New" w:cs="Courier New"/>
            <w:color w:val="000000"/>
            <w:sz w:val="17"/>
            <w:szCs w:val="17"/>
            <w:highlight w:val="white"/>
            <w:rPrChange w:id="3039"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040"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041"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042" w:author="Author">
              <w:rPr>
                <w:rFonts w:ascii="Consolas" w:hAnsi="Consolas" w:cs="Consolas"/>
                <w:color w:val="800000"/>
                <w:szCs w:val="17"/>
                <w:highlight w:val="white"/>
              </w:rPr>
            </w:rPrChange>
          </w:rPr>
          <w:t>xsd:sequence</w:t>
        </w:r>
        <w:r w:rsidRPr="00133664">
          <w:rPr>
            <w:rFonts w:ascii="Courier New" w:hAnsi="Courier New" w:cs="Courier New"/>
            <w:color w:val="0000FF"/>
            <w:sz w:val="17"/>
            <w:szCs w:val="17"/>
            <w:highlight w:val="white"/>
            <w:rPrChange w:id="3043" w:author="Author">
              <w:rPr>
                <w:rFonts w:ascii="Consolas" w:hAnsi="Consolas" w:cs="Consolas"/>
                <w:color w:val="0000FF"/>
                <w:szCs w:val="17"/>
                <w:highlight w:val="white"/>
              </w:rPr>
            </w:rPrChange>
          </w:rPr>
          <w:t>&gt;</w:t>
        </w:r>
      </w:ins>
    </w:p>
    <w:p w14:paraId="22C1F8AE" w14:textId="77777777" w:rsidR="00C44003" w:rsidRPr="00133664" w:rsidRDefault="00C44003" w:rsidP="00C44003">
      <w:pPr>
        <w:autoSpaceDE w:val="0"/>
        <w:autoSpaceDN w:val="0"/>
        <w:adjustRightInd w:val="0"/>
        <w:rPr>
          <w:ins w:id="3044" w:author="Author"/>
          <w:rFonts w:ascii="Courier New" w:hAnsi="Courier New" w:cs="Courier New"/>
          <w:color w:val="000000"/>
          <w:sz w:val="17"/>
          <w:szCs w:val="17"/>
          <w:highlight w:val="white"/>
          <w:rPrChange w:id="3045" w:author="Author">
            <w:rPr>
              <w:ins w:id="3046" w:author="Author"/>
              <w:rFonts w:ascii="Consolas" w:hAnsi="Consolas" w:cs="Consolas"/>
              <w:color w:val="000000"/>
              <w:szCs w:val="17"/>
              <w:highlight w:val="white"/>
            </w:rPr>
          </w:rPrChange>
        </w:rPr>
      </w:pPr>
      <w:ins w:id="3047" w:author="Author">
        <w:r w:rsidRPr="00133664">
          <w:rPr>
            <w:rFonts w:ascii="Courier New" w:hAnsi="Courier New" w:cs="Courier New"/>
            <w:color w:val="000000"/>
            <w:sz w:val="17"/>
            <w:szCs w:val="17"/>
            <w:highlight w:val="white"/>
            <w:rPrChange w:id="3048"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049"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050"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051" w:author="Author">
              <w:rPr>
                <w:rFonts w:ascii="Consolas" w:hAnsi="Consolas" w:cs="Consolas"/>
                <w:color w:val="800000"/>
                <w:szCs w:val="17"/>
                <w:highlight w:val="white"/>
              </w:rPr>
            </w:rPrChange>
          </w:rPr>
          <w:t>xsd:attribute</w:t>
        </w:r>
        <w:r w:rsidRPr="00133664">
          <w:rPr>
            <w:rFonts w:ascii="Courier New" w:hAnsi="Courier New" w:cs="Courier New"/>
            <w:color w:val="FF0000"/>
            <w:sz w:val="17"/>
            <w:szCs w:val="17"/>
            <w:highlight w:val="white"/>
            <w:rPrChange w:id="3052" w:author="Author">
              <w:rPr>
                <w:rFonts w:ascii="Consolas" w:hAnsi="Consolas" w:cs="Consolas"/>
                <w:color w:val="FF0000"/>
                <w:szCs w:val="17"/>
                <w:highlight w:val="white"/>
              </w:rPr>
            </w:rPrChange>
          </w:rPr>
          <w:t xml:space="preserve"> ref</w:t>
        </w:r>
        <w:r w:rsidRPr="00133664">
          <w:rPr>
            <w:rFonts w:ascii="Courier New" w:hAnsi="Courier New" w:cs="Courier New"/>
            <w:color w:val="0000FF"/>
            <w:sz w:val="17"/>
            <w:szCs w:val="17"/>
            <w:highlight w:val="white"/>
            <w:rPrChange w:id="3053"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054" w:author="Author">
              <w:rPr>
                <w:rFonts w:ascii="Consolas" w:hAnsi="Consolas" w:cs="Consolas"/>
                <w:color w:val="000000"/>
                <w:szCs w:val="17"/>
                <w:highlight w:val="white"/>
              </w:rPr>
            </w:rPrChange>
          </w:rPr>
          <w:t>com:id</w:t>
        </w:r>
        <w:r w:rsidRPr="00133664">
          <w:rPr>
            <w:rFonts w:ascii="Courier New" w:hAnsi="Courier New" w:cs="Courier New"/>
            <w:color w:val="0000FF"/>
            <w:sz w:val="17"/>
            <w:szCs w:val="17"/>
            <w:highlight w:val="white"/>
            <w:rPrChange w:id="3055" w:author="Author">
              <w:rPr>
                <w:rFonts w:ascii="Consolas" w:hAnsi="Consolas" w:cs="Consolas"/>
                <w:color w:val="0000FF"/>
                <w:szCs w:val="17"/>
                <w:highlight w:val="white"/>
              </w:rPr>
            </w:rPrChange>
          </w:rPr>
          <w:t>"/&gt;</w:t>
        </w:r>
      </w:ins>
    </w:p>
    <w:p w14:paraId="066DDD6B" w14:textId="77777777" w:rsidR="00C44003" w:rsidRPr="00133664" w:rsidRDefault="00C44003">
      <w:pPr>
        <w:autoSpaceDE w:val="0"/>
        <w:autoSpaceDN w:val="0"/>
        <w:adjustRightInd w:val="0"/>
        <w:ind w:firstLine="720"/>
        <w:rPr>
          <w:ins w:id="3056" w:author="Author"/>
          <w:rFonts w:ascii="Courier New" w:hAnsi="Courier New" w:cs="Courier New"/>
          <w:color w:val="000000"/>
          <w:sz w:val="17"/>
          <w:szCs w:val="17"/>
          <w:highlight w:val="white"/>
          <w:rPrChange w:id="3057" w:author="Author">
            <w:rPr>
              <w:ins w:id="3058" w:author="Author"/>
              <w:rFonts w:ascii="Consolas" w:hAnsi="Consolas" w:cs="Consolas"/>
              <w:color w:val="000000"/>
              <w:szCs w:val="17"/>
              <w:highlight w:val="white"/>
            </w:rPr>
          </w:rPrChange>
        </w:rPr>
        <w:pPrChange w:id="3059" w:author="Author">
          <w:pPr>
            <w:autoSpaceDE w:val="0"/>
            <w:autoSpaceDN w:val="0"/>
            <w:adjustRightInd w:val="0"/>
          </w:pPr>
        </w:pPrChange>
      </w:pPr>
      <w:ins w:id="3060" w:author="Author">
        <w:r w:rsidRPr="00133664">
          <w:rPr>
            <w:rFonts w:ascii="Courier New" w:hAnsi="Courier New" w:cs="Courier New"/>
            <w:color w:val="000000"/>
            <w:sz w:val="17"/>
            <w:szCs w:val="17"/>
            <w:highlight w:val="white"/>
            <w:rPrChange w:id="3061"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062"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063" w:author="Author">
              <w:rPr>
                <w:rFonts w:ascii="Consolas" w:hAnsi="Consolas" w:cs="Consolas"/>
                <w:color w:val="800000"/>
                <w:szCs w:val="17"/>
                <w:highlight w:val="white"/>
              </w:rPr>
            </w:rPrChange>
          </w:rPr>
          <w:t>xsd:complexType</w:t>
        </w:r>
        <w:r w:rsidRPr="00133664">
          <w:rPr>
            <w:rFonts w:ascii="Courier New" w:hAnsi="Courier New" w:cs="Courier New"/>
            <w:color w:val="0000FF"/>
            <w:sz w:val="17"/>
            <w:szCs w:val="17"/>
            <w:highlight w:val="white"/>
            <w:rPrChange w:id="3064" w:author="Author">
              <w:rPr>
                <w:rFonts w:ascii="Consolas" w:hAnsi="Consolas" w:cs="Consolas"/>
                <w:color w:val="0000FF"/>
                <w:szCs w:val="17"/>
                <w:highlight w:val="white"/>
              </w:rPr>
            </w:rPrChange>
          </w:rPr>
          <w:t>&gt;</w:t>
        </w:r>
      </w:ins>
    </w:p>
    <w:p w14:paraId="3FD3F9CF" w14:textId="77777777" w:rsidR="00C44003" w:rsidRPr="00133664" w:rsidRDefault="00C44003" w:rsidP="00C44003">
      <w:pPr>
        <w:autoSpaceDE w:val="0"/>
        <w:autoSpaceDN w:val="0"/>
        <w:adjustRightInd w:val="0"/>
        <w:rPr>
          <w:ins w:id="3065" w:author="Author"/>
          <w:rFonts w:ascii="Courier New" w:hAnsi="Courier New" w:cs="Courier New"/>
          <w:color w:val="000000"/>
          <w:sz w:val="17"/>
          <w:szCs w:val="17"/>
          <w:highlight w:val="white"/>
          <w:rPrChange w:id="3066" w:author="Author">
            <w:rPr>
              <w:ins w:id="3067" w:author="Author"/>
              <w:rFonts w:ascii="Consolas" w:hAnsi="Consolas" w:cs="Consolas"/>
              <w:color w:val="000000"/>
              <w:szCs w:val="17"/>
              <w:highlight w:val="white"/>
            </w:rPr>
          </w:rPrChange>
        </w:rPr>
      </w:pPr>
      <w:ins w:id="3068" w:author="Author">
        <w:r w:rsidRPr="00133664">
          <w:rPr>
            <w:rFonts w:ascii="Courier New" w:hAnsi="Courier New" w:cs="Courier New"/>
            <w:color w:val="000000"/>
            <w:sz w:val="17"/>
            <w:szCs w:val="17"/>
            <w:highlight w:val="white"/>
            <w:rPrChange w:id="3069"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070"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071" w:author="Author">
              <w:rPr>
                <w:rFonts w:ascii="Consolas" w:hAnsi="Consolas" w:cs="Consolas"/>
                <w:color w:val="800000"/>
                <w:szCs w:val="17"/>
                <w:highlight w:val="white"/>
              </w:rPr>
            </w:rPrChange>
          </w:rPr>
          <w:t>xsd:complexType</w:t>
        </w:r>
        <w:r w:rsidRPr="00133664">
          <w:rPr>
            <w:rFonts w:ascii="Courier New" w:hAnsi="Courier New" w:cs="Courier New"/>
            <w:color w:val="FF0000"/>
            <w:sz w:val="17"/>
            <w:szCs w:val="17"/>
            <w:highlight w:val="white"/>
            <w:rPrChange w:id="3072" w:author="Author">
              <w:rPr>
                <w:rFonts w:ascii="Consolas" w:hAnsi="Consolas" w:cs="Consolas"/>
                <w:color w:val="FF0000"/>
                <w:szCs w:val="17"/>
                <w:highlight w:val="white"/>
              </w:rPr>
            </w:rPrChange>
          </w:rPr>
          <w:t xml:space="preserve"> name</w:t>
        </w:r>
        <w:r w:rsidRPr="00133664">
          <w:rPr>
            <w:rFonts w:ascii="Courier New" w:hAnsi="Courier New" w:cs="Courier New"/>
            <w:color w:val="0000FF"/>
            <w:sz w:val="17"/>
            <w:szCs w:val="17"/>
            <w:highlight w:val="white"/>
            <w:rPrChange w:id="3073"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074" w:author="Author">
              <w:rPr>
                <w:rFonts w:ascii="Consolas" w:hAnsi="Consolas" w:cs="Consolas"/>
                <w:color w:val="000000"/>
                <w:szCs w:val="17"/>
                <w:highlight w:val="white"/>
              </w:rPr>
            </w:rPrChange>
          </w:rPr>
          <w:t>PriorityApplicationIdentificationType</w:t>
        </w:r>
        <w:r w:rsidRPr="00133664">
          <w:rPr>
            <w:rFonts w:ascii="Courier New" w:hAnsi="Courier New" w:cs="Courier New"/>
            <w:color w:val="0000FF"/>
            <w:sz w:val="17"/>
            <w:szCs w:val="17"/>
            <w:highlight w:val="white"/>
            <w:rPrChange w:id="3075" w:author="Author">
              <w:rPr>
                <w:rFonts w:ascii="Consolas" w:hAnsi="Consolas" w:cs="Consolas"/>
                <w:color w:val="0000FF"/>
                <w:szCs w:val="17"/>
                <w:highlight w:val="white"/>
              </w:rPr>
            </w:rPrChange>
          </w:rPr>
          <w:t>"&gt;</w:t>
        </w:r>
      </w:ins>
    </w:p>
    <w:p w14:paraId="42234CEC" w14:textId="77777777" w:rsidR="00C44003" w:rsidRPr="00133664" w:rsidRDefault="00C44003" w:rsidP="00C44003">
      <w:pPr>
        <w:autoSpaceDE w:val="0"/>
        <w:autoSpaceDN w:val="0"/>
        <w:adjustRightInd w:val="0"/>
        <w:rPr>
          <w:ins w:id="3076" w:author="Author"/>
          <w:rFonts w:ascii="Courier New" w:hAnsi="Courier New" w:cs="Courier New"/>
          <w:color w:val="000000"/>
          <w:sz w:val="17"/>
          <w:szCs w:val="17"/>
          <w:highlight w:val="white"/>
          <w:rPrChange w:id="3077" w:author="Author">
            <w:rPr>
              <w:ins w:id="3078" w:author="Author"/>
              <w:rFonts w:ascii="Consolas" w:hAnsi="Consolas" w:cs="Consolas"/>
              <w:color w:val="000000"/>
              <w:szCs w:val="17"/>
              <w:highlight w:val="white"/>
            </w:rPr>
          </w:rPrChange>
        </w:rPr>
      </w:pPr>
      <w:ins w:id="3079" w:author="Author">
        <w:r w:rsidRPr="00133664">
          <w:rPr>
            <w:rFonts w:ascii="Courier New" w:hAnsi="Courier New" w:cs="Courier New"/>
            <w:color w:val="000000"/>
            <w:sz w:val="17"/>
            <w:szCs w:val="17"/>
            <w:highlight w:val="white"/>
            <w:rPrChange w:id="3080"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081"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082"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083" w:author="Author">
              <w:rPr>
                <w:rFonts w:ascii="Consolas" w:hAnsi="Consolas" w:cs="Consolas"/>
                <w:color w:val="800000"/>
                <w:szCs w:val="17"/>
                <w:highlight w:val="white"/>
              </w:rPr>
            </w:rPrChange>
          </w:rPr>
          <w:t>xsd:sequence</w:t>
        </w:r>
        <w:r w:rsidRPr="00133664">
          <w:rPr>
            <w:rFonts w:ascii="Courier New" w:hAnsi="Courier New" w:cs="Courier New"/>
            <w:color w:val="0000FF"/>
            <w:sz w:val="17"/>
            <w:szCs w:val="17"/>
            <w:highlight w:val="white"/>
            <w:rPrChange w:id="3084" w:author="Author">
              <w:rPr>
                <w:rFonts w:ascii="Consolas" w:hAnsi="Consolas" w:cs="Consolas"/>
                <w:color w:val="0000FF"/>
                <w:szCs w:val="17"/>
                <w:highlight w:val="white"/>
              </w:rPr>
            </w:rPrChange>
          </w:rPr>
          <w:t>&gt;</w:t>
        </w:r>
      </w:ins>
    </w:p>
    <w:p w14:paraId="5F4AC197" w14:textId="77777777" w:rsidR="00C44003" w:rsidRPr="00133664" w:rsidRDefault="00C44003" w:rsidP="00C44003">
      <w:pPr>
        <w:autoSpaceDE w:val="0"/>
        <w:autoSpaceDN w:val="0"/>
        <w:adjustRightInd w:val="0"/>
        <w:rPr>
          <w:ins w:id="3085" w:author="Author"/>
          <w:rFonts w:ascii="Courier New" w:hAnsi="Courier New" w:cs="Courier New"/>
          <w:color w:val="000000"/>
          <w:sz w:val="17"/>
          <w:szCs w:val="17"/>
          <w:highlight w:val="white"/>
          <w:rPrChange w:id="3086" w:author="Author">
            <w:rPr>
              <w:ins w:id="3087" w:author="Author"/>
              <w:rFonts w:ascii="Consolas" w:hAnsi="Consolas" w:cs="Consolas"/>
              <w:color w:val="000000"/>
              <w:szCs w:val="17"/>
              <w:highlight w:val="white"/>
            </w:rPr>
          </w:rPrChange>
        </w:rPr>
      </w:pPr>
      <w:ins w:id="3088" w:author="Author">
        <w:r w:rsidRPr="00133664">
          <w:rPr>
            <w:rFonts w:ascii="Courier New" w:hAnsi="Courier New" w:cs="Courier New"/>
            <w:color w:val="000000"/>
            <w:sz w:val="17"/>
            <w:szCs w:val="17"/>
            <w:highlight w:val="white"/>
            <w:rPrChange w:id="3089"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090"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091"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092"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093" w:author="Author">
              <w:rPr>
                <w:rFonts w:ascii="Consolas" w:hAnsi="Consolas" w:cs="Consolas"/>
                <w:color w:val="800000"/>
                <w:szCs w:val="17"/>
                <w:highlight w:val="white"/>
              </w:rPr>
            </w:rPrChange>
          </w:rPr>
          <w:t>xsd:element</w:t>
        </w:r>
        <w:r w:rsidRPr="00133664">
          <w:rPr>
            <w:rFonts w:ascii="Courier New" w:hAnsi="Courier New" w:cs="Courier New"/>
            <w:color w:val="FF0000"/>
            <w:sz w:val="17"/>
            <w:szCs w:val="17"/>
            <w:highlight w:val="white"/>
            <w:rPrChange w:id="3094" w:author="Author">
              <w:rPr>
                <w:rFonts w:ascii="Consolas" w:hAnsi="Consolas" w:cs="Consolas"/>
                <w:color w:val="FF0000"/>
                <w:szCs w:val="17"/>
                <w:highlight w:val="white"/>
              </w:rPr>
            </w:rPrChange>
          </w:rPr>
          <w:t xml:space="preserve"> ref</w:t>
        </w:r>
        <w:r w:rsidRPr="00133664">
          <w:rPr>
            <w:rFonts w:ascii="Courier New" w:hAnsi="Courier New" w:cs="Courier New"/>
            <w:color w:val="0000FF"/>
            <w:sz w:val="17"/>
            <w:szCs w:val="17"/>
            <w:highlight w:val="white"/>
            <w:rPrChange w:id="3095"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096" w:author="Author">
              <w:rPr>
                <w:rFonts w:ascii="Consolas" w:hAnsi="Consolas" w:cs="Consolas"/>
                <w:color w:val="000000"/>
                <w:szCs w:val="17"/>
                <w:highlight w:val="white"/>
              </w:rPr>
            </w:rPrChange>
          </w:rPr>
          <w:t>com:IPOfficeCode</w:t>
        </w:r>
        <w:r w:rsidRPr="00133664">
          <w:rPr>
            <w:rFonts w:ascii="Courier New" w:hAnsi="Courier New" w:cs="Courier New"/>
            <w:color w:val="0000FF"/>
            <w:sz w:val="17"/>
            <w:szCs w:val="17"/>
            <w:highlight w:val="white"/>
            <w:rPrChange w:id="3097" w:author="Author">
              <w:rPr>
                <w:rFonts w:ascii="Consolas" w:hAnsi="Consolas" w:cs="Consolas"/>
                <w:color w:val="0000FF"/>
                <w:szCs w:val="17"/>
                <w:highlight w:val="white"/>
              </w:rPr>
            </w:rPrChange>
          </w:rPr>
          <w:t>"/&gt;</w:t>
        </w:r>
      </w:ins>
    </w:p>
    <w:p w14:paraId="51F19F1D" w14:textId="77777777" w:rsidR="00C44003" w:rsidRPr="00133664" w:rsidRDefault="00C44003" w:rsidP="00C44003">
      <w:pPr>
        <w:autoSpaceDE w:val="0"/>
        <w:autoSpaceDN w:val="0"/>
        <w:adjustRightInd w:val="0"/>
        <w:rPr>
          <w:ins w:id="3098" w:author="Author"/>
          <w:rFonts w:ascii="Courier New" w:hAnsi="Courier New" w:cs="Courier New"/>
          <w:color w:val="000000"/>
          <w:sz w:val="17"/>
          <w:szCs w:val="17"/>
          <w:highlight w:val="white"/>
          <w:rPrChange w:id="3099" w:author="Author">
            <w:rPr>
              <w:ins w:id="3100" w:author="Author"/>
              <w:rFonts w:ascii="Consolas" w:hAnsi="Consolas" w:cs="Consolas"/>
              <w:color w:val="000000"/>
              <w:szCs w:val="17"/>
              <w:highlight w:val="white"/>
            </w:rPr>
          </w:rPrChange>
        </w:rPr>
      </w:pPr>
      <w:ins w:id="3101" w:author="Author">
        <w:r w:rsidRPr="00133664">
          <w:rPr>
            <w:rFonts w:ascii="Courier New" w:hAnsi="Courier New" w:cs="Courier New"/>
            <w:color w:val="000000"/>
            <w:sz w:val="17"/>
            <w:szCs w:val="17"/>
            <w:highlight w:val="white"/>
            <w:rPrChange w:id="3102"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103"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104"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105"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106" w:author="Author">
              <w:rPr>
                <w:rFonts w:ascii="Consolas" w:hAnsi="Consolas" w:cs="Consolas"/>
                <w:color w:val="800000"/>
                <w:szCs w:val="17"/>
                <w:highlight w:val="white"/>
              </w:rPr>
            </w:rPrChange>
          </w:rPr>
          <w:t>xsd:element</w:t>
        </w:r>
        <w:r w:rsidRPr="00133664">
          <w:rPr>
            <w:rFonts w:ascii="Courier New" w:hAnsi="Courier New" w:cs="Courier New"/>
            <w:color w:val="FF0000"/>
            <w:sz w:val="17"/>
            <w:szCs w:val="17"/>
            <w:highlight w:val="white"/>
            <w:rPrChange w:id="3107" w:author="Author">
              <w:rPr>
                <w:rFonts w:ascii="Consolas" w:hAnsi="Consolas" w:cs="Consolas"/>
                <w:color w:val="FF0000"/>
                <w:szCs w:val="17"/>
                <w:highlight w:val="white"/>
              </w:rPr>
            </w:rPrChange>
          </w:rPr>
          <w:t xml:space="preserve"> ref</w:t>
        </w:r>
        <w:r w:rsidRPr="00133664">
          <w:rPr>
            <w:rFonts w:ascii="Courier New" w:hAnsi="Courier New" w:cs="Courier New"/>
            <w:color w:val="0000FF"/>
            <w:sz w:val="17"/>
            <w:szCs w:val="17"/>
            <w:highlight w:val="white"/>
            <w:rPrChange w:id="3108"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109" w:author="Author">
              <w:rPr>
                <w:rFonts w:ascii="Consolas" w:hAnsi="Consolas" w:cs="Consolas"/>
                <w:color w:val="000000"/>
                <w:szCs w:val="17"/>
                <w:highlight w:val="white"/>
              </w:rPr>
            </w:rPrChange>
          </w:rPr>
          <w:t>com:ApplicationNumber</w:t>
        </w:r>
        <w:r w:rsidRPr="00133664">
          <w:rPr>
            <w:rFonts w:ascii="Courier New" w:hAnsi="Courier New" w:cs="Courier New"/>
            <w:color w:val="0000FF"/>
            <w:sz w:val="17"/>
            <w:szCs w:val="17"/>
            <w:highlight w:val="white"/>
            <w:rPrChange w:id="3110" w:author="Author">
              <w:rPr>
                <w:rFonts w:ascii="Consolas" w:hAnsi="Consolas" w:cs="Consolas"/>
                <w:color w:val="0000FF"/>
                <w:szCs w:val="17"/>
                <w:highlight w:val="white"/>
              </w:rPr>
            </w:rPrChange>
          </w:rPr>
          <w:t>"</w:t>
        </w:r>
        <w:r w:rsidRPr="00133664">
          <w:rPr>
            <w:rFonts w:ascii="Courier New" w:hAnsi="Courier New" w:cs="Courier New"/>
            <w:color w:val="FF0000"/>
            <w:sz w:val="17"/>
            <w:szCs w:val="17"/>
            <w:highlight w:val="white"/>
            <w:rPrChange w:id="3111" w:author="Author">
              <w:rPr>
                <w:rFonts w:ascii="Consolas" w:hAnsi="Consolas" w:cs="Consolas"/>
                <w:color w:val="FF0000"/>
                <w:szCs w:val="17"/>
                <w:highlight w:val="white"/>
              </w:rPr>
            </w:rPrChange>
          </w:rPr>
          <w:t xml:space="preserve"> minOccurs</w:t>
        </w:r>
        <w:r w:rsidRPr="00133664">
          <w:rPr>
            <w:rFonts w:ascii="Courier New" w:hAnsi="Courier New" w:cs="Courier New"/>
            <w:color w:val="0000FF"/>
            <w:sz w:val="17"/>
            <w:szCs w:val="17"/>
            <w:highlight w:val="white"/>
            <w:rPrChange w:id="3112"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113" w:author="Author">
              <w:rPr>
                <w:rFonts w:ascii="Consolas" w:hAnsi="Consolas" w:cs="Consolas"/>
                <w:color w:val="000000"/>
                <w:szCs w:val="17"/>
                <w:highlight w:val="white"/>
              </w:rPr>
            </w:rPrChange>
          </w:rPr>
          <w:t>0</w:t>
        </w:r>
        <w:r w:rsidRPr="00133664">
          <w:rPr>
            <w:rFonts w:ascii="Courier New" w:hAnsi="Courier New" w:cs="Courier New"/>
            <w:color w:val="0000FF"/>
            <w:sz w:val="17"/>
            <w:szCs w:val="17"/>
            <w:highlight w:val="white"/>
            <w:rPrChange w:id="3114" w:author="Author">
              <w:rPr>
                <w:rFonts w:ascii="Consolas" w:hAnsi="Consolas" w:cs="Consolas"/>
                <w:color w:val="0000FF"/>
                <w:szCs w:val="17"/>
                <w:highlight w:val="white"/>
              </w:rPr>
            </w:rPrChange>
          </w:rPr>
          <w:t>"/&gt;</w:t>
        </w:r>
      </w:ins>
    </w:p>
    <w:p w14:paraId="3D71EC88" w14:textId="77777777" w:rsidR="00C44003" w:rsidRPr="00133664" w:rsidRDefault="00C44003" w:rsidP="00C44003">
      <w:pPr>
        <w:autoSpaceDE w:val="0"/>
        <w:autoSpaceDN w:val="0"/>
        <w:adjustRightInd w:val="0"/>
        <w:rPr>
          <w:ins w:id="3115" w:author="Author"/>
          <w:rFonts w:ascii="Courier New" w:hAnsi="Courier New" w:cs="Courier New"/>
          <w:color w:val="000000"/>
          <w:sz w:val="17"/>
          <w:szCs w:val="17"/>
          <w:highlight w:val="white"/>
          <w:rPrChange w:id="3116" w:author="Author">
            <w:rPr>
              <w:ins w:id="3117" w:author="Author"/>
              <w:rFonts w:ascii="Consolas" w:hAnsi="Consolas" w:cs="Consolas"/>
              <w:color w:val="000000"/>
              <w:szCs w:val="17"/>
              <w:highlight w:val="white"/>
            </w:rPr>
          </w:rPrChange>
        </w:rPr>
      </w:pPr>
      <w:ins w:id="3118" w:author="Author">
        <w:r w:rsidRPr="00133664">
          <w:rPr>
            <w:rFonts w:ascii="Courier New" w:hAnsi="Courier New" w:cs="Courier New"/>
            <w:color w:val="000000"/>
            <w:sz w:val="17"/>
            <w:szCs w:val="17"/>
            <w:highlight w:val="white"/>
            <w:rPrChange w:id="3119"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120"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121"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122"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123" w:author="Author">
              <w:rPr>
                <w:rFonts w:ascii="Consolas" w:hAnsi="Consolas" w:cs="Consolas"/>
                <w:color w:val="800000"/>
                <w:szCs w:val="17"/>
                <w:highlight w:val="white"/>
              </w:rPr>
            </w:rPrChange>
          </w:rPr>
          <w:t>xsd:element</w:t>
        </w:r>
        <w:r w:rsidRPr="00133664">
          <w:rPr>
            <w:rFonts w:ascii="Courier New" w:hAnsi="Courier New" w:cs="Courier New"/>
            <w:color w:val="FF0000"/>
            <w:sz w:val="17"/>
            <w:szCs w:val="17"/>
            <w:highlight w:val="white"/>
            <w:rPrChange w:id="3124" w:author="Author">
              <w:rPr>
                <w:rFonts w:ascii="Consolas" w:hAnsi="Consolas" w:cs="Consolas"/>
                <w:color w:val="FF0000"/>
                <w:szCs w:val="17"/>
                <w:highlight w:val="white"/>
              </w:rPr>
            </w:rPrChange>
          </w:rPr>
          <w:t xml:space="preserve"> ref</w:t>
        </w:r>
        <w:r w:rsidRPr="00133664">
          <w:rPr>
            <w:rFonts w:ascii="Courier New" w:hAnsi="Courier New" w:cs="Courier New"/>
            <w:color w:val="0000FF"/>
            <w:sz w:val="17"/>
            <w:szCs w:val="17"/>
            <w:highlight w:val="white"/>
            <w:rPrChange w:id="3125"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126" w:author="Author">
              <w:rPr>
                <w:rFonts w:ascii="Consolas" w:hAnsi="Consolas" w:cs="Consolas"/>
                <w:color w:val="000000"/>
                <w:szCs w:val="17"/>
                <w:highlight w:val="white"/>
              </w:rPr>
            </w:rPrChange>
          </w:rPr>
          <w:t>pat:FilingDate</w:t>
        </w:r>
        <w:r w:rsidRPr="00133664">
          <w:rPr>
            <w:rFonts w:ascii="Courier New" w:hAnsi="Courier New" w:cs="Courier New"/>
            <w:color w:val="0000FF"/>
            <w:sz w:val="17"/>
            <w:szCs w:val="17"/>
            <w:highlight w:val="white"/>
            <w:rPrChange w:id="3127" w:author="Author">
              <w:rPr>
                <w:rFonts w:ascii="Consolas" w:hAnsi="Consolas" w:cs="Consolas"/>
                <w:color w:val="0000FF"/>
                <w:szCs w:val="17"/>
                <w:highlight w:val="white"/>
              </w:rPr>
            </w:rPrChange>
          </w:rPr>
          <w:t>"/&gt;</w:t>
        </w:r>
      </w:ins>
    </w:p>
    <w:p w14:paraId="568C04CE" w14:textId="77777777" w:rsidR="00C44003" w:rsidRPr="00133664" w:rsidRDefault="00C44003" w:rsidP="00C44003">
      <w:pPr>
        <w:autoSpaceDE w:val="0"/>
        <w:autoSpaceDN w:val="0"/>
        <w:adjustRightInd w:val="0"/>
        <w:rPr>
          <w:ins w:id="3128" w:author="Author"/>
          <w:rFonts w:ascii="Courier New" w:hAnsi="Courier New" w:cs="Courier New"/>
          <w:color w:val="000000"/>
          <w:sz w:val="17"/>
          <w:szCs w:val="17"/>
          <w:highlight w:val="white"/>
          <w:rPrChange w:id="3129" w:author="Author">
            <w:rPr>
              <w:ins w:id="3130" w:author="Author"/>
              <w:rFonts w:ascii="Consolas" w:hAnsi="Consolas" w:cs="Consolas"/>
              <w:color w:val="000000"/>
              <w:szCs w:val="17"/>
              <w:highlight w:val="white"/>
            </w:rPr>
          </w:rPrChange>
        </w:rPr>
      </w:pPr>
      <w:ins w:id="3131" w:author="Author">
        <w:r w:rsidRPr="00133664">
          <w:rPr>
            <w:rFonts w:ascii="Courier New" w:hAnsi="Courier New" w:cs="Courier New"/>
            <w:color w:val="000000"/>
            <w:sz w:val="17"/>
            <w:szCs w:val="17"/>
            <w:highlight w:val="white"/>
            <w:rPrChange w:id="3132"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133"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134"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135" w:author="Author">
              <w:rPr>
                <w:rFonts w:ascii="Consolas" w:hAnsi="Consolas" w:cs="Consolas"/>
                <w:color w:val="800000"/>
                <w:szCs w:val="17"/>
                <w:highlight w:val="white"/>
              </w:rPr>
            </w:rPrChange>
          </w:rPr>
          <w:t>xsd:sequence</w:t>
        </w:r>
        <w:r w:rsidRPr="00133664">
          <w:rPr>
            <w:rFonts w:ascii="Courier New" w:hAnsi="Courier New" w:cs="Courier New"/>
            <w:color w:val="0000FF"/>
            <w:sz w:val="17"/>
            <w:szCs w:val="17"/>
            <w:highlight w:val="white"/>
            <w:rPrChange w:id="3136" w:author="Author">
              <w:rPr>
                <w:rFonts w:ascii="Consolas" w:hAnsi="Consolas" w:cs="Consolas"/>
                <w:color w:val="0000FF"/>
                <w:szCs w:val="17"/>
                <w:highlight w:val="white"/>
              </w:rPr>
            </w:rPrChange>
          </w:rPr>
          <w:t>&gt;</w:t>
        </w:r>
      </w:ins>
    </w:p>
    <w:p w14:paraId="54A14626" w14:textId="77777777" w:rsidR="00C44003" w:rsidRPr="00133664" w:rsidRDefault="00C44003" w:rsidP="00C44003">
      <w:pPr>
        <w:autoSpaceDE w:val="0"/>
        <w:autoSpaceDN w:val="0"/>
        <w:adjustRightInd w:val="0"/>
        <w:rPr>
          <w:ins w:id="3137" w:author="Author"/>
          <w:rFonts w:ascii="Courier New" w:hAnsi="Courier New" w:cs="Courier New"/>
          <w:color w:val="000000"/>
          <w:sz w:val="17"/>
          <w:szCs w:val="17"/>
          <w:highlight w:val="white"/>
          <w:rPrChange w:id="3138" w:author="Author">
            <w:rPr>
              <w:ins w:id="3139" w:author="Author"/>
              <w:rFonts w:ascii="Consolas" w:hAnsi="Consolas" w:cs="Consolas"/>
              <w:color w:val="000000"/>
              <w:szCs w:val="17"/>
              <w:highlight w:val="white"/>
            </w:rPr>
          </w:rPrChange>
        </w:rPr>
      </w:pPr>
      <w:ins w:id="3140" w:author="Author">
        <w:r w:rsidRPr="00133664">
          <w:rPr>
            <w:rFonts w:ascii="Courier New" w:hAnsi="Courier New" w:cs="Courier New"/>
            <w:color w:val="000000"/>
            <w:sz w:val="17"/>
            <w:szCs w:val="17"/>
            <w:highlight w:val="white"/>
            <w:rPrChange w:id="3141"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142"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143"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144" w:author="Author">
              <w:rPr>
                <w:rFonts w:ascii="Consolas" w:hAnsi="Consolas" w:cs="Consolas"/>
                <w:color w:val="800000"/>
                <w:szCs w:val="17"/>
                <w:highlight w:val="white"/>
              </w:rPr>
            </w:rPrChange>
          </w:rPr>
          <w:t>xsd:attribute</w:t>
        </w:r>
        <w:r w:rsidRPr="00133664">
          <w:rPr>
            <w:rFonts w:ascii="Courier New" w:hAnsi="Courier New" w:cs="Courier New"/>
            <w:color w:val="FF0000"/>
            <w:sz w:val="17"/>
            <w:szCs w:val="17"/>
            <w:highlight w:val="white"/>
            <w:rPrChange w:id="3145" w:author="Author">
              <w:rPr>
                <w:rFonts w:ascii="Consolas" w:hAnsi="Consolas" w:cs="Consolas"/>
                <w:color w:val="FF0000"/>
                <w:szCs w:val="17"/>
                <w:highlight w:val="white"/>
              </w:rPr>
            </w:rPrChange>
          </w:rPr>
          <w:t xml:space="preserve"> ref</w:t>
        </w:r>
        <w:r w:rsidRPr="00133664">
          <w:rPr>
            <w:rFonts w:ascii="Courier New" w:hAnsi="Courier New" w:cs="Courier New"/>
            <w:color w:val="0000FF"/>
            <w:sz w:val="17"/>
            <w:szCs w:val="17"/>
            <w:highlight w:val="white"/>
            <w:rPrChange w:id="3146"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147" w:author="Author">
              <w:rPr>
                <w:rFonts w:ascii="Consolas" w:hAnsi="Consolas" w:cs="Consolas"/>
                <w:color w:val="000000"/>
                <w:szCs w:val="17"/>
                <w:highlight w:val="white"/>
              </w:rPr>
            </w:rPrChange>
          </w:rPr>
          <w:t>com:id</w:t>
        </w:r>
        <w:r w:rsidRPr="00133664">
          <w:rPr>
            <w:rFonts w:ascii="Courier New" w:hAnsi="Courier New" w:cs="Courier New"/>
            <w:color w:val="0000FF"/>
            <w:sz w:val="17"/>
            <w:szCs w:val="17"/>
            <w:highlight w:val="white"/>
            <w:rPrChange w:id="3148" w:author="Author">
              <w:rPr>
                <w:rFonts w:ascii="Consolas" w:hAnsi="Consolas" w:cs="Consolas"/>
                <w:color w:val="0000FF"/>
                <w:szCs w:val="17"/>
                <w:highlight w:val="white"/>
              </w:rPr>
            </w:rPrChange>
          </w:rPr>
          <w:t>"/&gt;</w:t>
        </w:r>
      </w:ins>
    </w:p>
    <w:p w14:paraId="4A0D0E8C" w14:textId="77777777" w:rsidR="00C44003" w:rsidRPr="00133664" w:rsidRDefault="00C44003" w:rsidP="00C44003">
      <w:pPr>
        <w:autoSpaceDE w:val="0"/>
        <w:autoSpaceDN w:val="0"/>
        <w:adjustRightInd w:val="0"/>
        <w:rPr>
          <w:ins w:id="3149" w:author="Author"/>
          <w:rFonts w:ascii="Courier New" w:hAnsi="Courier New" w:cs="Courier New"/>
          <w:color w:val="000000"/>
          <w:sz w:val="17"/>
          <w:szCs w:val="17"/>
          <w:highlight w:val="white"/>
          <w:rPrChange w:id="3150" w:author="Author">
            <w:rPr>
              <w:ins w:id="3151" w:author="Author"/>
              <w:rFonts w:ascii="Consolas" w:hAnsi="Consolas" w:cs="Consolas"/>
              <w:color w:val="000000"/>
              <w:szCs w:val="17"/>
              <w:highlight w:val="white"/>
            </w:rPr>
          </w:rPrChange>
        </w:rPr>
      </w:pPr>
      <w:ins w:id="3152" w:author="Author">
        <w:r w:rsidRPr="00133664">
          <w:rPr>
            <w:rFonts w:ascii="Courier New" w:hAnsi="Courier New" w:cs="Courier New"/>
            <w:color w:val="000000"/>
            <w:sz w:val="17"/>
            <w:szCs w:val="17"/>
            <w:highlight w:val="white"/>
            <w:rPrChange w:id="3153"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154"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155"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156" w:author="Author">
              <w:rPr>
                <w:rFonts w:ascii="Consolas" w:hAnsi="Consolas" w:cs="Consolas"/>
                <w:color w:val="800000"/>
                <w:szCs w:val="17"/>
                <w:highlight w:val="white"/>
              </w:rPr>
            </w:rPrChange>
          </w:rPr>
          <w:t>xsd:attribute</w:t>
        </w:r>
        <w:r w:rsidRPr="00133664">
          <w:rPr>
            <w:rFonts w:ascii="Courier New" w:hAnsi="Courier New" w:cs="Courier New"/>
            <w:color w:val="FF0000"/>
            <w:sz w:val="17"/>
            <w:szCs w:val="17"/>
            <w:highlight w:val="white"/>
            <w:rPrChange w:id="3157" w:author="Author">
              <w:rPr>
                <w:rFonts w:ascii="Consolas" w:hAnsi="Consolas" w:cs="Consolas"/>
                <w:color w:val="FF0000"/>
                <w:szCs w:val="17"/>
                <w:highlight w:val="white"/>
              </w:rPr>
            </w:rPrChange>
          </w:rPr>
          <w:t xml:space="preserve"> ref</w:t>
        </w:r>
        <w:r w:rsidRPr="00133664">
          <w:rPr>
            <w:rFonts w:ascii="Courier New" w:hAnsi="Courier New" w:cs="Courier New"/>
            <w:color w:val="0000FF"/>
            <w:sz w:val="17"/>
            <w:szCs w:val="17"/>
            <w:highlight w:val="white"/>
            <w:rPrChange w:id="3158"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159" w:author="Author">
              <w:rPr>
                <w:rFonts w:ascii="Consolas" w:hAnsi="Consolas" w:cs="Consolas"/>
                <w:color w:val="000000"/>
                <w:szCs w:val="17"/>
                <w:highlight w:val="white"/>
              </w:rPr>
            </w:rPrChange>
          </w:rPr>
          <w:t>com:sequenceNumber</w:t>
        </w:r>
        <w:r w:rsidRPr="00133664">
          <w:rPr>
            <w:rFonts w:ascii="Courier New" w:hAnsi="Courier New" w:cs="Courier New"/>
            <w:color w:val="0000FF"/>
            <w:sz w:val="17"/>
            <w:szCs w:val="17"/>
            <w:highlight w:val="white"/>
            <w:rPrChange w:id="3160" w:author="Author">
              <w:rPr>
                <w:rFonts w:ascii="Consolas" w:hAnsi="Consolas" w:cs="Consolas"/>
                <w:color w:val="0000FF"/>
                <w:szCs w:val="17"/>
                <w:highlight w:val="white"/>
              </w:rPr>
            </w:rPrChange>
          </w:rPr>
          <w:t>"</w:t>
        </w:r>
        <w:r w:rsidRPr="00133664">
          <w:rPr>
            <w:rFonts w:ascii="Courier New" w:hAnsi="Courier New" w:cs="Courier New"/>
            <w:color w:val="FF0000"/>
            <w:sz w:val="17"/>
            <w:szCs w:val="17"/>
            <w:highlight w:val="white"/>
            <w:rPrChange w:id="3161" w:author="Author">
              <w:rPr>
                <w:rFonts w:ascii="Consolas" w:hAnsi="Consolas" w:cs="Consolas"/>
                <w:color w:val="FF0000"/>
                <w:szCs w:val="17"/>
                <w:highlight w:val="white"/>
              </w:rPr>
            </w:rPrChange>
          </w:rPr>
          <w:t xml:space="preserve"> use</w:t>
        </w:r>
        <w:r w:rsidRPr="00133664">
          <w:rPr>
            <w:rFonts w:ascii="Courier New" w:hAnsi="Courier New" w:cs="Courier New"/>
            <w:color w:val="0000FF"/>
            <w:sz w:val="17"/>
            <w:szCs w:val="17"/>
            <w:highlight w:val="white"/>
            <w:rPrChange w:id="3162"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163" w:author="Author">
              <w:rPr>
                <w:rFonts w:ascii="Consolas" w:hAnsi="Consolas" w:cs="Consolas"/>
                <w:color w:val="000000"/>
                <w:szCs w:val="17"/>
                <w:highlight w:val="white"/>
              </w:rPr>
            </w:rPrChange>
          </w:rPr>
          <w:t>required</w:t>
        </w:r>
        <w:r w:rsidRPr="00133664">
          <w:rPr>
            <w:rFonts w:ascii="Courier New" w:hAnsi="Courier New" w:cs="Courier New"/>
            <w:color w:val="0000FF"/>
            <w:sz w:val="17"/>
            <w:szCs w:val="17"/>
            <w:highlight w:val="white"/>
            <w:rPrChange w:id="3164" w:author="Author">
              <w:rPr>
                <w:rFonts w:ascii="Consolas" w:hAnsi="Consolas" w:cs="Consolas"/>
                <w:color w:val="0000FF"/>
                <w:szCs w:val="17"/>
                <w:highlight w:val="white"/>
              </w:rPr>
            </w:rPrChange>
          </w:rPr>
          <w:t>"/&gt;</w:t>
        </w:r>
      </w:ins>
    </w:p>
    <w:p w14:paraId="71F3FC87" w14:textId="77777777" w:rsidR="00C44003" w:rsidRPr="00133664" w:rsidRDefault="00C44003" w:rsidP="00C44003">
      <w:pPr>
        <w:autoSpaceDE w:val="0"/>
        <w:autoSpaceDN w:val="0"/>
        <w:adjustRightInd w:val="0"/>
        <w:rPr>
          <w:ins w:id="3165" w:author="Author"/>
          <w:rFonts w:ascii="Courier New" w:hAnsi="Courier New" w:cs="Courier New"/>
          <w:color w:val="000000"/>
          <w:sz w:val="17"/>
          <w:szCs w:val="17"/>
          <w:highlight w:val="white"/>
          <w:rPrChange w:id="3166" w:author="Author">
            <w:rPr>
              <w:ins w:id="3167" w:author="Author"/>
              <w:rFonts w:ascii="Consolas" w:hAnsi="Consolas" w:cs="Consolas"/>
              <w:color w:val="000000"/>
              <w:szCs w:val="17"/>
              <w:highlight w:val="white"/>
            </w:rPr>
          </w:rPrChange>
        </w:rPr>
      </w:pPr>
      <w:ins w:id="3168" w:author="Author">
        <w:r w:rsidRPr="00133664">
          <w:rPr>
            <w:rFonts w:ascii="Courier New" w:hAnsi="Courier New" w:cs="Courier New"/>
            <w:color w:val="000000"/>
            <w:sz w:val="17"/>
            <w:szCs w:val="17"/>
            <w:highlight w:val="white"/>
            <w:rPrChange w:id="3169"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170"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171" w:author="Author">
              <w:rPr>
                <w:rFonts w:ascii="Consolas" w:hAnsi="Consolas" w:cs="Consolas"/>
                <w:color w:val="800000"/>
                <w:szCs w:val="17"/>
                <w:highlight w:val="white"/>
              </w:rPr>
            </w:rPrChange>
          </w:rPr>
          <w:t>xsd:complexType</w:t>
        </w:r>
        <w:r w:rsidRPr="00133664">
          <w:rPr>
            <w:rFonts w:ascii="Courier New" w:hAnsi="Courier New" w:cs="Courier New"/>
            <w:color w:val="0000FF"/>
            <w:sz w:val="17"/>
            <w:szCs w:val="17"/>
            <w:highlight w:val="white"/>
            <w:rPrChange w:id="3172" w:author="Author">
              <w:rPr>
                <w:rFonts w:ascii="Consolas" w:hAnsi="Consolas" w:cs="Consolas"/>
                <w:color w:val="0000FF"/>
                <w:szCs w:val="17"/>
                <w:highlight w:val="white"/>
              </w:rPr>
            </w:rPrChange>
          </w:rPr>
          <w:t>&gt;</w:t>
        </w:r>
      </w:ins>
    </w:p>
    <w:p w14:paraId="382BC7EC" w14:textId="77777777" w:rsidR="00C44003" w:rsidRPr="00133664" w:rsidRDefault="00C44003" w:rsidP="00C44003">
      <w:pPr>
        <w:autoSpaceDE w:val="0"/>
        <w:autoSpaceDN w:val="0"/>
        <w:adjustRightInd w:val="0"/>
        <w:rPr>
          <w:ins w:id="3173" w:author="Author"/>
          <w:rFonts w:ascii="Courier New" w:hAnsi="Courier New" w:cs="Courier New"/>
          <w:color w:val="000000"/>
          <w:sz w:val="17"/>
          <w:szCs w:val="17"/>
          <w:highlight w:val="white"/>
          <w:rPrChange w:id="3174" w:author="Author">
            <w:rPr>
              <w:ins w:id="3175" w:author="Author"/>
              <w:rFonts w:ascii="Consolas" w:hAnsi="Consolas" w:cs="Consolas"/>
              <w:color w:val="000000"/>
              <w:szCs w:val="17"/>
              <w:highlight w:val="white"/>
            </w:rPr>
          </w:rPrChange>
        </w:rPr>
      </w:pPr>
      <w:ins w:id="3176" w:author="Author">
        <w:r w:rsidRPr="00133664">
          <w:rPr>
            <w:rFonts w:ascii="Courier New" w:hAnsi="Courier New" w:cs="Courier New"/>
            <w:color w:val="000000"/>
            <w:sz w:val="17"/>
            <w:szCs w:val="17"/>
            <w:highlight w:val="white"/>
            <w:rPrChange w:id="3177"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178"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179" w:author="Author">
              <w:rPr>
                <w:rFonts w:ascii="Consolas" w:hAnsi="Consolas" w:cs="Consolas"/>
                <w:color w:val="800000"/>
                <w:szCs w:val="17"/>
                <w:highlight w:val="white"/>
              </w:rPr>
            </w:rPrChange>
          </w:rPr>
          <w:t>xsd:element</w:t>
        </w:r>
        <w:r w:rsidRPr="00133664">
          <w:rPr>
            <w:rFonts w:ascii="Courier New" w:hAnsi="Courier New" w:cs="Courier New"/>
            <w:color w:val="FF0000"/>
            <w:sz w:val="17"/>
            <w:szCs w:val="17"/>
            <w:highlight w:val="white"/>
            <w:rPrChange w:id="3180" w:author="Author">
              <w:rPr>
                <w:rFonts w:ascii="Consolas" w:hAnsi="Consolas" w:cs="Consolas"/>
                <w:color w:val="FF0000"/>
                <w:szCs w:val="17"/>
                <w:highlight w:val="white"/>
              </w:rPr>
            </w:rPrChange>
          </w:rPr>
          <w:t xml:space="preserve"> name</w:t>
        </w:r>
        <w:r w:rsidRPr="00133664">
          <w:rPr>
            <w:rFonts w:ascii="Courier New" w:hAnsi="Courier New" w:cs="Courier New"/>
            <w:color w:val="0000FF"/>
            <w:sz w:val="17"/>
            <w:szCs w:val="17"/>
            <w:highlight w:val="white"/>
            <w:rPrChange w:id="3181"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182" w:author="Author">
              <w:rPr>
                <w:rFonts w:ascii="Consolas" w:hAnsi="Consolas" w:cs="Consolas"/>
                <w:color w:val="000000"/>
                <w:szCs w:val="17"/>
                <w:highlight w:val="white"/>
              </w:rPr>
            </w:rPrChange>
          </w:rPr>
          <w:t>PriorityApplicationIdentification</w:t>
        </w:r>
        <w:r w:rsidRPr="00133664">
          <w:rPr>
            <w:rFonts w:ascii="Courier New" w:hAnsi="Courier New" w:cs="Courier New"/>
            <w:color w:val="0000FF"/>
            <w:sz w:val="17"/>
            <w:szCs w:val="17"/>
            <w:highlight w:val="white"/>
            <w:rPrChange w:id="3183" w:author="Author">
              <w:rPr>
                <w:rFonts w:ascii="Consolas" w:hAnsi="Consolas" w:cs="Consolas"/>
                <w:color w:val="0000FF"/>
                <w:szCs w:val="17"/>
                <w:highlight w:val="white"/>
              </w:rPr>
            </w:rPrChange>
          </w:rPr>
          <w:t>"</w:t>
        </w:r>
        <w:r w:rsidRPr="00133664">
          <w:rPr>
            <w:rFonts w:ascii="Courier New" w:hAnsi="Courier New" w:cs="Courier New"/>
            <w:color w:val="FF0000"/>
            <w:sz w:val="17"/>
            <w:szCs w:val="17"/>
            <w:highlight w:val="white"/>
            <w:rPrChange w:id="3184" w:author="Author">
              <w:rPr>
                <w:rFonts w:ascii="Consolas" w:hAnsi="Consolas" w:cs="Consolas"/>
                <w:color w:val="FF0000"/>
                <w:szCs w:val="17"/>
                <w:highlight w:val="white"/>
              </w:rPr>
            </w:rPrChange>
          </w:rPr>
          <w:t xml:space="preserve"> type</w:t>
        </w:r>
        <w:r w:rsidRPr="00133664">
          <w:rPr>
            <w:rFonts w:ascii="Courier New" w:hAnsi="Courier New" w:cs="Courier New"/>
            <w:color w:val="0000FF"/>
            <w:sz w:val="17"/>
            <w:szCs w:val="17"/>
            <w:highlight w:val="white"/>
            <w:rPrChange w:id="3185"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186" w:author="Author">
              <w:rPr>
                <w:rFonts w:ascii="Consolas" w:hAnsi="Consolas" w:cs="Consolas"/>
                <w:color w:val="000000"/>
                <w:szCs w:val="17"/>
                <w:highlight w:val="white"/>
              </w:rPr>
            </w:rPrChange>
          </w:rPr>
          <w:t>afp:PriorityApplicationIdentificationType</w:t>
        </w:r>
        <w:r w:rsidRPr="00133664">
          <w:rPr>
            <w:rFonts w:ascii="Courier New" w:hAnsi="Courier New" w:cs="Courier New"/>
            <w:color w:val="0000FF"/>
            <w:sz w:val="17"/>
            <w:szCs w:val="17"/>
            <w:highlight w:val="white"/>
            <w:rPrChange w:id="3187" w:author="Author">
              <w:rPr>
                <w:rFonts w:ascii="Consolas" w:hAnsi="Consolas" w:cs="Consolas"/>
                <w:color w:val="0000FF"/>
                <w:szCs w:val="17"/>
                <w:highlight w:val="white"/>
              </w:rPr>
            </w:rPrChange>
          </w:rPr>
          <w:t>"&gt;</w:t>
        </w:r>
      </w:ins>
    </w:p>
    <w:p w14:paraId="02A16C66" w14:textId="77777777" w:rsidR="00C44003" w:rsidRPr="00133664" w:rsidRDefault="00C44003" w:rsidP="00C44003">
      <w:pPr>
        <w:autoSpaceDE w:val="0"/>
        <w:autoSpaceDN w:val="0"/>
        <w:adjustRightInd w:val="0"/>
        <w:rPr>
          <w:ins w:id="3188" w:author="Author"/>
          <w:rFonts w:ascii="Courier New" w:hAnsi="Courier New" w:cs="Courier New"/>
          <w:color w:val="000000"/>
          <w:sz w:val="17"/>
          <w:szCs w:val="17"/>
          <w:highlight w:val="white"/>
          <w:rPrChange w:id="3189" w:author="Author">
            <w:rPr>
              <w:ins w:id="3190" w:author="Author"/>
              <w:rFonts w:ascii="Consolas" w:hAnsi="Consolas" w:cs="Consolas"/>
              <w:color w:val="000000"/>
              <w:szCs w:val="17"/>
              <w:highlight w:val="white"/>
            </w:rPr>
          </w:rPrChange>
        </w:rPr>
      </w:pPr>
      <w:ins w:id="3191" w:author="Author">
        <w:r w:rsidRPr="00133664">
          <w:rPr>
            <w:rFonts w:ascii="Courier New" w:hAnsi="Courier New" w:cs="Courier New"/>
            <w:color w:val="000000"/>
            <w:sz w:val="17"/>
            <w:szCs w:val="17"/>
            <w:highlight w:val="white"/>
            <w:rPrChange w:id="3192"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193"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194"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195" w:author="Author">
              <w:rPr>
                <w:rFonts w:ascii="Consolas" w:hAnsi="Consolas" w:cs="Consolas"/>
                <w:color w:val="800000"/>
                <w:szCs w:val="17"/>
                <w:highlight w:val="white"/>
              </w:rPr>
            </w:rPrChange>
          </w:rPr>
          <w:t>xsd:annotation</w:t>
        </w:r>
        <w:r w:rsidRPr="00133664">
          <w:rPr>
            <w:rFonts w:ascii="Courier New" w:hAnsi="Courier New" w:cs="Courier New"/>
            <w:color w:val="0000FF"/>
            <w:sz w:val="17"/>
            <w:szCs w:val="17"/>
            <w:highlight w:val="white"/>
            <w:rPrChange w:id="3196" w:author="Author">
              <w:rPr>
                <w:rFonts w:ascii="Consolas" w:hAnsi="Consolas" w:cs="Consolas"/>
                <w:color w:val="0000FF"/>
                <w:szCs w:val="17"/>
                <w:highlight w:val="white"/>
              </w:rPr>
            </w:rPrChange>
          </w:rPr>
          <w:t>&gt;</w:t>
        </w:r>
      </w:ins>
    </w:p>
    <w:p w14:paraId="05C8395C" w14:textId="77777777" w:rsidR="00C44003" w:rsidRPr="00133664" w:rsidRDefault="00C44003" w:rsidP="00C44003">
      <w:pPr>
        <w:autoSpaceDE w:val="0"/>
        <w:autoSpaceDN w:val="0"/>
        <w:adjustRightInd w:val="0"/>
        <w:rPr>
          <w:ins w:id="3197" w:author="Author"/>
          <w:rFonts w:ascii="Courier New" w:hAnsi="Courier New" w:cs="Courier New"/>
          <w:color w:val="000000"/>
          <w:sz w:val="17"/>
          <w:szCs w:val="17"/>
          <w:highlight w:val="white"/>
          <w:rPrChange w:id="3198" w:author="Author">
            <w:rPr>
              <w:ins w:id="3199" w:author="Author"/>
              <w:rFonts w:ascii="Consolas" w:hAnsi="Consolas" w:cs="Consolas"/>
              <w:color w:val="000000"/>
              <w:szCs w:val="17"/>
              <w:highlight w:val="white"/>
            </w:rPr>
          </w:rPrChange>
        </w:rPr>
      </w:pPr>
      <w:ins w:id="3200" w:author="Author">
        <w:r w:rsidRPr="00133664">
          <w:rPr>
            <w:rFonts w:ascii="Courier New" w:hAnsi="Courier New" w:cs="Courier New"/>
            <w:color w:val="000000"/>
            <w:sz w:val="17"/>
            <w:szCs w:val="17"/>
            <w:highlight w:val="white"/>
            <w:rPrChange w:id="3201"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202"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203"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204"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205" w:author="Author">
              <w:rPr>
                <w:rFonts w:ascii="Consolas" w:hAnsi="Consolas" w:cs="Consolas"/>
                <w:color w:val="800000"/>
                <w:szCs w:val="17"/>
                <w:highlight w:val="white"/>
              </w:rPr>
            </w:rPrChange>
          </w:rPr>
          <w:t>xsd:documentation</w:t>
        </w:r>
        <w:r w:rsidRPr="00133664">
          <w:rPr>
            <w:rFonts w:ascii="Courier New" w:hAnsi="Courier New" w:cs="Courier New"/>
            <w:color w:val="0000FF"/>
            <w:sz w:val="17"/>
            <w:szCs w:val="17"/>
            <w:highlight w:val="white"/>
            <w:rPrChange w:id="3206" w:author="Author">
              <w:rPr>
                <w:rFonts w:ascii="Consolas" w:hAnsi="Consolas" w:cs="Consolas"/>
                <w:color w:val="0000FF"/>
                <w:szCs w:val="17"/>
                <w:highlight w:val="white"/>
              </w:rPr>
            </w:rPrChange>
          </w:rPr>
          <w:t>&gt;</w:t>
        </w:r>
        <w:r w:rsidRPr="00133664">
          <w:rPr>
            <w:rFonts w:ascii="Courier New" w:hAnsi="Courier New" w:cs="Courier New"/>
            <w:color w:val="000000"/>
            <w:sz w:val="17"/>
            <w:szCs w:val="17"/>
            <w:highlight w:val="white"/>
            <w:rPrChange w:id="3207" w:author="Author">
              <w:rPr>
                <w:rFonts w:ascii="Consolas" w:hAnsi="Consolas" w:cs="Consolas"/>
                <w:color w:val="000000"/>
                <w:szCs w:val="17"/>
                <w:highlight w:val="white"/>
              </w:rPr>
            </w:rPrChange>
          </w:rPr>
          <w:t>Identification of the priority application</w:t>
        </w:r>
        <w:del w:id="3208" w:author="Author">
          <w:r w:rsidRPr="00133664" w:rsidDel="00ED6F08">
            <w:rPr>
              <w:rFonts w:ascii="Courier New" w:hAnsi="Courier New" w:cs="Courier New"/>
              <w:color w:val="000000"/>
              <w:sz w:val="17"/>
              <w:szCs w:val="17"/>
              <w:highlight w:val="white"/>
              <w:rPrChange w:id="3209" w:author="Author">
                <w:rPr>
                  <w:rFonts w:ascii="Consolas" w:hAnsi="Consolas" w:cs="Consolas"/>
                  <w:color w:val="000000"/>
                  <w:szCs w:val="17"/>
                  <w:highlight w:val="white"/>
                </w:rPr>
              </w:rPrChange>
            </w:rPr>
            <w:delText>.</w:delText>
          </w:r>
        </w:del>
        <w:r w:rsidRPr="00133664">
          <w:rPr>
            <w:rFonts w:ascii="Courier New" w:hAnsi="Courier New" w:cs="Courier New"/>
            <w:color w:val="0000FF"/>
            <w:sz w:val="17"/>
            <w:szCs w:val="17"/>
            <w:highlight w:val="white"/>
            <w:rPrChange w:id="3210"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211" w:author="Author">
              <w:rPr>
                <w:rFonts w:ascii="Consolas" w:hAnsi="Consolas" w:cs="Consolas"/>
                <w:color w:val="800000"/>
                <w:szCs w:val="17"/>
                <w:highlight w:val="white"/>
              </w:rPr>
            </w:rPrChange>
          </w:rPr>
          <w:t>xsd:documentation</w:t>
        </w:r>
        <w:r w:rsidRPr="00133664">
          <w:rPr>
            <w:rFonts w:ascii="Courier New" w:hAnsi="Courier New" w:cs="Courier New"/>
            <w:color w:val="0000FF"/>
            <w:sz w:val="17"/>
            <w:szCs w:val="17"/>
            <w:highlight w:val="white"/>
            <w:rPrChange w:id="3212" w:author="Author">
              <w:rPr>
                <w:rFonts w:ascii="Consolas" w:hAnsi="Consolas" w:cs="Consolas"/>
                <w:color w:val="0000FF"/>
                <w:szCs w:val="17"/>
                <w:highlight w:val="white"/>
              </w:rPr>
            </w:rPrChange>
          </w:rPr>
          <w:t>&gt;</w:t>
        </w:r>
      </w:ins>
    </w:p>
    <w:p w14:paraId="6D4D29A8" w14:textId="77777777" w:rsidR="00C44003" w:rsidRPr="00133664" w:rsidRDefault="00C44003" w:rsidP="00C44003">
      <w:pPr>
        <w:autoSpaceDE w:val="0"/>
        <w:autoSpaceDN w:val="0"/>
        <w:adjustRightInd w:val="0"/>
        <w:rPr>
          <w:ins w:id="3213" w:author="Author"/>
          <w:rFonts w:ascii="Courier New" w:hAnsi="Courier New" w:cs="Courier New"/>
          <w:color w:val="000000"/>
          <w:sz w:val="17"/>
          <w:szCs w:val="17"/>
          <w:highlight w:val="white"/>
          <w:rPrChange w:id="3214" w:author="Author">
            <w:rPr>
              <w:ins w:id="3215" w:author="Author"/>
              <w:rFonts w:ascii="Consolas" w:hAnsi="Consolas" w:cs="Consolas"/>
              <w:color w:val="000000"/>
              <w:szCs w:val="17"/>
              <w:highlight w:val="white"/>
            </w:rPr>
          </w:rPrChange>
        </w:rPr>
      </w:pPr>
      <w:ins w:id="3216" w:author="Author">
        <w:r w:rsidRPr="00133664">
          <w:rPr>
            <w:rFonts w:ascii="Courier New" w:hAnsi="Courier New" w:cs="Courier New"/>
            <w:color w:val="000000"/>
            <w:sz w:val="17"/>
            <w:szCs w:val="17"/>
            <w:highlight w:val="white"/>
            <w:rPrChange w:id="3217"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218"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219"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220" w:author="Author">
              <w:rPr>
                <w:rFonts w:ascii="Consolas" w:hAnsi="Consolas" w:cs="Consolas"/>
                <w:color w:val="800000"/>
                <w:szCs w:val="17"/>
                <w:highlight w:val="white"/>
              </w:rPr>
            </w:rPrChange>
          </w:rPr>
          <w:t>xsd:annotation</w:t>
        </w:r>
        <w:r w:rsidRPr="00133664">
          <w:rPr>
            <w:rFonts w:ascii="Courier New" w:hAnsi="Courier New" w:cs="Courier New"/>
            <w:color w:val="0000FF"/>
            <w:sz w:val="17"/>
            <w:szCs w:val="17"/>
            <w:highlight w:val="white"/>
            <w:rPrChange w:id="3221" w:author="Author">
              <w:rPr>
                <w:rFonts w:ascii="Consolas" w:hAnsi="Consolas" w:cs="Consolas"/>
                <w:color w:val="0000FF"/>
                <w:szCs w:val="17"/>
                <w:highlight w:val="white"/>
              </w:rPr>
            </w:rPrChange>
          </w:rPr>
          <w:t>&gt;</w:t>
        </w:r>
      </w:ins>
    </w:p>
    <w:p w14:paraId="4443FB72" w14:textId="77777777" w:rsidR="00C44003" w:rsidRPr="00133664" w:rsidRDefault="00C44003" w:rsidP="00C44003">
      <w:pPr>
        <w:autoSpaceDE w:val="0"/>
        <w:autoSpaceDN w:val="0"/>
        <w:adjustRightInd w:val="0"/>
        <w:rPr>
          <w:ins w:id="3222" w:author="Author"/>
          <w:rFonts w:ascii="Courier New" w:hAnsi="Courier New" w:cs="Courier New"/>
          <w:color w:val="000000"/>
          <w:sz w:val="17"/>
          <w:szCs w:val="17"/>
          <w:highlight w:val="white"/>
          <w:rPrChange w:id="3223" w:author="Author">
            <w:rPr>
              <w:ins w:id="3224" w:author="Author"/>
              <w:rFonts w:ascii="Consolas" w:hAnsi="Consolas" w:cs="Consolas"/>
              <w:color w:val="000000"/>
              <w:szCs w:val="17"/>
              <w:highlight w:val="white"/>
            </w:rPr>
          </w:rPrChange>
        </w:rPr>
      </w:pPr>
      <w:ins w:id="3225" w:author="Author">
        <w:r w:rsidRPr="00133664">
          <w:rPr>
            <w:rFonts w:ascii="Courier New" w:hAnsi="Courier New" w:cs="Courier New"/>
            <w:color w:val="000000"/>
            <w:sz w:val="17"/>
            <w:szCs w:val="17"/>
            <w:highlight w:val="white"/>
            <w:rPrChange w:id="3226"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227"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228" w:author="Author">
              <w:rPr>
                <w:rFonts w:ascii="Consolas" w:hAnsi="Consolas" w:cs="Consolas"/>
                <w:color w:val="800000"/>
                <w:szCs w:val="17"/>
                <w:highlight w:val="white"/>
              </w:rPr>
            </w:rPrChange>
          </w:rPr>
          <w:t>xsd:element</w:t>
        </w:r>
        <w:r w:rsidRPr="00133664">
          <w:rPr>
            <w:rFonts w:ascii="Courier New" w:hAnsi="Courier New" w:cs="Courier New"/>
            <w:color w:val="0000FF"/>
            <w:sz w:val="17"/>
            <w:szCs w:val="17"/>
            <w:highlight w:val="white"/>
            <w:rPrChange w:id="3229" w:author="Author">
              <w:rPr>
                <w:rFonts w:ascii="Consolas" w:hAnsi="Consolas" w:cs="Consolas"/>
                <w:color w:val="0000FF"/>
                <w:szCs w:val="17"/>
                <w:highlight w:val="white"/>
              </w:rPr>
            </w:rPrChange>
          </w:rPr>
          <w:t>&gt;</w:t>
        </w:r>
      </w:ins>
    </w:p>
    <w:p w14:paraId="7F1224D8" w14:textId="77777777" w:rsidR="00C44003" w:rsidRPr="00133664" w:rsidRDefault="00C44003" w:rsidP="00C44003">
      <w:pPr>
        <w:autoSpaceDE w:val="0"/>
        <w:autoSpaceDN w:val="0"/>
        <w:adjustRightInd w:val="0"/>
        <w:rPr>
          <w:ins w:id="3230" w:author="Author"/>
          <w:rFonts w:ascii="Courier New" w:hAnsi="Courier New" w:cs="Courier New"/>
          <w:color w:val="000000"/>
          <w:sz w:val="17"/>
          <w:szCs w:val="17"/>
          <w:highlight w:val="white"/>
          <w:rPrChange w:id="3231" w:author="Author">
            <w:rPr>
              <w:ins w:id="3232" w:author="Author"/>
              <w:rFonts w:ascii="Consolas" w:hAnsi="Consolas" w:cs="Consolas"/>
              <w:color w:val="000000"/>
              <w:szCs w:val="17"/>
              <w:highlight w:val="white"/>
            </w:rPr>
          </w:rPrChange>
        </w:rPr>
      </w:pPr>
      <w:ins w:id="3233" w:author="Author">
        <w:r w:rsidRPr="00133664">
          <w:rPr>
            <w:rFonts w:ascii="Courier New" w:hAnsi="Courier New" w:cs="Courier New"/>
            <w:color w:val="000000"/>
            <w:sz w:val="17"/>
            <w:szCs w:val="17"/>
            <w:highlight w:val="white"/>
            <w:rPrChange w:id="3234"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235"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236" w:author="Author">
              <w:rPr>
                <w:rFonts w:ascii="Consolas" w:hAnsi="Consolas" w:cs="Consolas"/>
                <w:color w:val="800000"/>
                <w:szCs w:val="17"/>
                <w:highlight w:val="white"/>
              </w:rPr>
            </w:rPrChange>
          </w:rPr>
          <w:t>xsd:complexType</w:t>
        </w:r>
        <w:r w:rsidRPr="00133664">
          <w:rPr>
            <w:rFonts w:ascii="Courier New" w:hAnsi="Courier New" w:cs="Courier New"/>
            <w:color w:val="FF0000"/>
            <w:sz w:val="17"/>
            <w:szCs w:val="17"/>
            <w:highlight w:val="white"/>
            <w:rPrChange w:id="3237" w:author="Author">
              <w:rPr>
                <w:rFonts w:ascii="Consolas" w:hAnsi="Consolas" w:cs="Consolas"/>
                <w:color w:val="FF0000"/>
                <w:szCs w:val="17"/>
                <w:highlight w:val="white"/>
              </w:rPr>
            </w:rPrChange>
          </w:rPr>
          <w:t xml:space="preserve"> name</w:t>
        </w:r>
        <w:r w:rsidRPr="00133664">
          <w:rPr>
            <w:rFonts w:ascii="Courier New" w:hAnsi="Courier New" w:cs="Courier New"/>
            <w:color w:val="0000FF"/>
            <w:sz w:val="17"/>
            <w:szCs w:val="17"/>
            <w:highlight w:val="white"/>
            <w:rPrChange w:id="3238"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239" w:author="Author">
              <w:rPr>
                <w:rFonts w:ascii="Consolas" w:hAnsi="Consolas" w:cs="Consolas"/>
                <w:color w:val="000000"/>
                <w:szCs w:val="17"/>
                <w:highlight w:val="white"/>
              </w:rPr>
            </w:rPrChange>
          </w:rPr>
          <w:t>PriorityApplicationIdentificationBagType</w:t>
        </w:r>
        <w:r w:rsidRPr="00133664">
          <w:rPr>
            <w:rFonts w:ascii="Courier New" w:hAnsi="Courier New" w:cs="Courier New"/>
            <w:color w:val="0000FF"/>
            <w:sz w:val="17"/>
            <w:szCs w:val="17"/>
            <w:highlight w:val="white"/>
            <w:rPrChange w:id="3240" w:author="Author">
              <w:rPr>
                <w:rFonts w:ascii="Consolas" w:hAnsi="Consolas" w:cs="Consolas"/>
                <w:color w:val="0000FF"/>
                <w:szCs w:val="17"/>
                <w:highlight w:val="white"/>
              </w:rPr>
            </w:rPrChange>
          </w:rPr>
          <w:t>"&gt;</w:t>
        </w:r>
      </w:ins>
    </w:p>
    <w:p w14:paraId="761C69E7" w14:textId="77777777" w:rsidR="00C44003" w:rsidRPr="00133664" w:rsidRDefault="00C44003" w:rsidP="00C44003">
      <w:pPr>
        <w:autoSpaceDE w:val="0"/>
        <w:autoSpaceDN w:val="0"/>
        <w:adjustRightInd w:val="0"/>
        <w:rPr>
          <w:ins w:id="3241" w:author="Author"/>
          <w:rFonts w:ascii="Courier New" w:hAnsi="Courier New" w:cs="Courier New"/>
          <w:color w:val="000000"/>
          <w:sz w:val="17"/>
          <w:szCs w:val="17"/>
          <w:highlight w:val="white"/>
          <w:rPrChange w:id="3242" w:author="Author">
            <w:rPr>
              <w:ins w:id="3243" w:author="Author"/>
              <w:rFonts w:ascii="Consolas" w:hAnsi="Consolas" w:cs="Consolas"/>
              <w:color w:val="000000"/>
              <w:szCs w:val="17"/>
              <w:highlight w:val="white"/>
            </w:rPr>
          </w:rPrChange>
        </w:rPr>
      </w:pPr>
      <w:ins w:id="3244" w:author="Author">
        <w:r w:rsidRPr="00133664">
          <w:rPr>
            <w:rFonts w:ascii="Courier New" w:hAnsi="Courier New" w:cs="Courier New"/>
            <w:color w:val="000000"/>
            <w:sz w:val="17"/>
            <w:szCs w:val="17"/>
            <w:highlight w:val="white"/>
            <w:rPrChange w:id="3245"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246"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247"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248" w:author="Author">
              <w:rPr>
                <w:rFonts w:ascii="Consolas" w:hAnsi="Consolas" w:cs="Consolas"/>
                <w:color w:val="800000"/>
                <w:szCs w:val="17"/>
                <w:highlight w:val="white"/>
              </w:rPr>
            </w:rPrChange>
          </w:rPr>
          <w:t>xsd:sequence</w:t>
        </w:r>
        <w:r w:rsidRPr="00133664">
          <w:rPr>
            <w:rFonts w:ascii="Courier New" w:hAnsi="Courier New" w:cs="Courier New"/>
            <w:color w:val="0000FF"/>
            <w:sz w:val="17"/>
            <w:szCs w:val="17"/>
            <w:highlight w:val="white"/>
            <w:rPrChange w:id="3249" w:author="Author">
              <w:rPr>
                <w:rFonts w:ascii="Consolas" w:hAnsi="Consolas" w:cs="Consolas"/>
                <w:color w:val="0000FF"/>
                <w:szCs w:val="17"/>
                <w:highlight w:val="white"/>
              </w:rPr>
            </w:rPrChange>
          </w:rPr>
          <w:t>&gt;</w:t>
        </w:r>
      </w:ins>
    </w:p>
    <w:p w14:paraId="3B17B170" w14:textId="77777777" w:rsidR="00C44003" w:rsidRPr="00133664" w:rsidRDefault="00C44003" w:rsidP="00C44003">
      <w:pPr>
        <w:autoSpaceDE w:val="0"/>
        <w:autoSpaceDN w:val="0"/>
        <w:adjustRightInd w:val="0"/>
        <w:rPr>
          <w:ins w:id="3250" w:author="Author"/>
          <w:rFonts w:ascii="Courier New" w:hAnsi="Courier New" w:cs="Courier New"/>
          <w:color w:val="000000"/>
          <w:sz w:val="17"/>
          <w:szCs w:val="17"/>
          <w:highlight w:val="white"/>
          <w:rPrChange w:id="3251" w:author="Author">
            <w:rPr>
              <w:ins w:id="3252" w:author="Author"/>
              <w:rFonts w:ascii="Consolas" w:hAnsi="Consolas" w:cs="Consolas"/>
              <w:color w:val="000000"/>
              <w:szCs w:val="17"/>
              <w:highlight w:val="white"/>
            </w:rPr>
          </w:rPrChange>
        </w:rPr>
      </w:pPr>
      <w:ins w:id="3253" w:author="Author">
        <w:r w:rsidRPr="00133664">
          <w:rPr>
            <w:rFonts w:ascii="Courier New" w:hAnsi="Courier New" w:cs="Courier New"/>
            <w:color w:val="000000"/>
            <w:sz w:val="17"/>
            <w:szCs w:val="17"/>
            <w:highlight w:val="white"/>
            <w:rPrChange w:id="3254"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255"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256"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257"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258" w:author="Author">
              <w:rPr>
                <w:rFonts w:ascii="Consolas" w:hAnsi="Consolas" w:cs="Consolas"/>
                <w:color w:val="800000"/>
                <w:szCs w:val="17"/>
                <w:highlight w:val="white"/>
              </w:rPr>
            </w:rPrChange>
          </w:rPr>
          <w:t>xsd:element</w:t>
        </w:r>
        <w:r w:rsidRPr="00133664">
          <w:rPr>
            <w:rFonts w:ascii="Courier New" w:hAnsi="Courier New" w:cs="Courier New"/>
            <w:color w:val="FF0000"/>
            <w:sz w:val="17"/>
            <w:szCs w:val="17"/>
            <w:highlight w:val="white"/>
            <w:rPrChange w:id="3259" w:author="Author">
              <w:rPr>
                <w:rFonts w:ascii="Consolas" w:hAnsi="Consolas" w:cs="Consolas"/>
                <w:color w:val="FF0000"/>
                <w:szCs w:val="17"/>
                <w:highlight w:val="white"/>
              </w:rPr>
            </w:rPrChange>
          </w:rPr>
          <w:t xml:space="preserve"> ref</w:t>
        </w:r>
        <w:r w:rsidRPr="00133664">
          <w:rPr>
            <w:rFonts w:ascii="Courier New" w:hAnsi="Courier New" w:cs="Courier New"/>
            <w:color w:val="0000FF"/>
            <w:sz w:val="17"/>
            <w:szCs w:val="17"/>
            <w:highlight w:val="white"/>
            <w:rPrChange w:id="3260"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261" w:author="Author">
              <w:rPr>
                <w:rFonts w:ascii="Consolas" w:hAnsi="Consolas" w:cs="Consolas"/>
                <w:color w:val="000000"/>
                <w:szCs w:val="17"/>
                <w:highlight w:val="white"/>
              </w:rPr>
            </w:rPrChange>
          </w:rPr>
          <w:t>afp:PriorityApplicationIdentification</w:t>
        </w:r>
        <w:r w:rsidRPr="00133664">
          <w:rPr>
            <w:rFonts w:ascii="Courier New" w:hAnsi="Courier New" w:cs="Courier New"/>
            <w:color w:val="0000FF"/>
            <w:sz w:val="17"/>
            <w:szCs w:val="17"/>
            <w:highlight w:val="white"/>
            <w:rPrChange w:id="3262" w:author="Author">
              <w:rPr>
                <w:rFonts w:ascii="Consolas" w:hAnsi="Consolas" w:cs="Consolas"/>
                <w:color w:val="0000FF"/>
                <w:szCs w:val="17"/>
                <w:highlight w:val="white"/>
              </w:rPr>
            </w:rPrChange>
          </w:rPr>
          <w:t>"</w:t>
        </w:r>
        <w:r w:rsidRPr="00133664">
          <w:rPr>
            <w:rFonts w:ascii="Courier New" w:hAnsi="Courier New" w:cs="Courier New"/>
            <w:color w:val="FF0000"/>
            <w:sz w:val="17"/>
            <w:szCs w:val="17"/>
            <w:highlight w:val="white"/>
            <w:rPrChange w:id="3263" w:author="Author">
              <w:rPr>
                <w:rFonts w:ascii="Consolas" w:hAnsi="Consolas" w:cs="Consolas"/>
                <w:color w:val="FF0000"/>
                <w:szCs w:val="17"/>
                <w:highlight w:val="white"/>
              </w:rPr>
            </w:rPrChange>
          </w:rPr>
          <w:t xml:space="preserve"> maxOccurs</w:t>
        </w:r>
        <w:r w:rsidRPr="00133664">
          <w:rPr>
            <w:rFonts w:ascii="Courier New" w:hAnsi="Courier New" w:cs="Courier New"/>
            <w:color w:val="0000FF"/>
            <w:sz w:val="17"/>
            <w:szCs w:val="17"/>
            <w:highlight w:val="white"/>
            <w:rPrChange w:id="3264"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265" w:author="Author">
              <w:rPr>
                <w:rFonts w:ascii="Consolas" w:hAnsi="Consolas" w:cs="Consolas"/>
                <w:color w:val="000000"/>
                <w:szCs w:val="17"/>
                <w:highlight w:val="white"/>
              </w:rPr>
            </w:rPrChange>
          </w:rPr>
          <w:t>unbounded</w:t>
        </w:r>
        <w:r w:rsidRPr="00133664">
          <w:rPr>
            <w:rFonts w:ascii="Courier New" w:hAnsi="Courier New" w:cs="Courier New"/>
            <w:color w:val="0000FF"/>
            <w:sz w:val="17"/>
            <w:szCs w:val="17"/>
            <w:highlight w:val="white"/>
            <w:rPrChange w:id="3266" w:author="Author">
              <w:rPr>
                <w:rFonts w:ascii="Consolas" w:hAnsi="Consolas" w:cs="Consolas"/>
                <w:color w:val="0000FF"/>
                <w:szCs w:val="17"/>
                <w:highlight w:val="white"/>
              </w:rPr>
            </w:rPrChange>
          </w:rPr>
          <w:t>"/&gt;</w:t>
        </w:r>
      </w:ins>
    </w:p>
    <w:p w14:paraId="16FEEC88" w14:textId="77777777" w:rsidR="00C44003" w:rsidRPr="00133664" w:rsidRDefault="00C44003" w:rsidP="00C44003">
      <w:pPr>
        <w:autoSpaceDE w:val="0"/>
        <w:autoSpaceDN w:val="0"/>
        <w:adjustRightInd w:val="0"/>
        <w:rPr>
          <w:ins w:id="3267" w:author="Author"/>
          <w:rFonts w:ascii="Courier New" w:hAnsi="Courier New" w:cs="Courier New"/>
          <w:color w:val="000000"/>
          <w:sz w:val="17"/>
          <w:szCs w:val="17"/>
          <w:highlight w:val="white"/>
          <w:rPrChange w:id="3268" w:author="Author">
            <w:rPr>
              <w:ins w:id="3269" w:author="Author"/>
              <w:rFonts w:ascii="Consolas" w:hAnsi="Consolas" w:cs="Consolas"/>
              <w:color w:val="000000"/>
              <w:szCs w:val="17"/>
              <w:highlight w:val="white"/>
            </w:rPr>
          </w:rPrChange>
        </w:rPr>
      </w:pPr>
      <w:ins w:id="3270" w:author="Author">
        <w:r w:rsidRPr="00133664">
          <w:rPr>
            <w:rFonts w:ascii="Courier New" w:hAnsi="Courier New" w:cs="Courier New"/>
            <w:color w:val="000000"/>
            <w:sz w:val="17"/>
            <w:szCs w:val="17"/>
            <w:highlight w:val="white"/>
            <w:rPrChange w:id="3271"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272"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273"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274"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275" w:author="Author">
              <w:rPr>
                <w:rFonts w:ascii="Consolas" w:hAnsi="Consolas" w:cs="Consolas"/>
                <w:color w:val="800000"/>
                <w:szCs w:val="17"/>
                <w:highlight w:val="white"/>
              </w:rPr>
            </w:rPrChange>
          </w:rPr>
          <w:t>xsd:element</w:t>
        </w:r>
        <w:r w:rsidRPr="00133664">
          <w:rPr>
            <w:rFonts w:ascii="Courier New" w:hAnsi="Courier New" w:cs="Courier New"/>
            <w:color w:val="FF0000"/>
            <w:sz w:val="17"/>
            <w:szCs w:val="17"/>
            <w:highlight w:val="white"/>
            <w:rPrChange w:id="3276" w:author="Author">
              <w:rPr>
                <w:rFonts w:ascii="Consolas" w:hAnsi="Consolas" w:cs="Consolas"/>
                <w:color w:val="FF0000"/>
                <w:szCs w:val="17"/>
                <w:highlight w:val="white"/>
              </w:rPr>
            </w:rPrChange>
          </w:rPr>
          <w:t xml:space="preserve"> ref</w:t>
        </w:r>
        <w:r w:rsidRPr="00133664">
          <w:rPr>
            <w:rFonts w:ascii="Courier New" w:hAnsi="Courier New" w:cs="Courier New"/>
            <w:color w:val="0000FF"/>
            <w:sz w:val="17"/>
            <w:szCs w:val="17"/>
            <w:highlight w:val="white"/>
            <w:rPrChange w:id="3277"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278" w:author="Author">
              <w:rPr>
                <w:rFonts w:ascii="Consolas" w:hAnsi="Consolas" w:cs="Consolas"/>
                <w:color w:val="000000"/>
                <w:szCs w:val="17"/>
                <w:highlight w:val="white"/>
              </w:rPr>
            </w:rPrChange>
          </w:rPr>
          <w:t>pat:IncorporationByReferenceIndicator</w:t>
        </w:r>
        <w:r w:rsidRPr="00133664">
          <w:rPr>
            <w:rFonts w:ascii="Courier New" w:hAnsi="Courier New" w:cs="Courier New"/>
            <w:color w:val="0000FF"/>
            <w:sz w:val="17"/>
            <w:szCs w:val="17"/>
            <w:highlight w:val="white"/>
            <w:rPrChange w:id="3279" w:author="Author">
              <w:rPr>
                <w:rFonts w:ascii="Consolas" w:hAnsi="Consolas" w:cs="Consolas"/>
                <w:color w:val="0000FF"/>
                <w:szCs w:val="17"/>
                <w:highlight w:val="white"/>
              </w:rPr>
            </w:rPrChange>
          </w:rPr>
          <w:t>"</w:t>
        </w:r>
        <w:r w:rsidRPr="00133664">
          <w:rPr>
            <w:rFonts w:ascii="Courier New" w:hAnsi="Courier New" w:cs="Courier New"/>
            <w:color w:val="FF0000"/>
            <w:sz w:val="17"/>
            <w:szCs w:val="17"/>
            <w:highlight w:val="white"/>
            <w:rPrChange w:id="3280" w:author="Author">
              <w:rPr>
                <w:rFonts w:ascii="Consolas" w:hAnsi="Consolas" w:cs="Consolas"/>
                <w:color w:val="FF0000"/>
                <w:szCs w:val="17"/>
                <w:highlight w:val="white"/>
              </w:rPr>
            </w:rPrChange>
          </w:rPr>
          <w:t xml:space="preserve"> minOccurs</w:t>
        </w:r>
        <w:r w:rsidRPr="00133664">
          <w:rPr>
            <w:rFonts w:ascii="Courier New" w:hAnsi="Courier New" w:cs="Courier New"/>
            <w:color w:val="0000FF"/>
            <w:sz w:val="17"/>
            <w:szCs w:val="17"/>
            <w:highlight w:val="white"/>
            <w:rPrChange w:id="3281"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282" w:author="Author">
              <w:rPr>
                <w:rFonts w:ascii="Consolas" w:hAnsi="Consolas" w:cs="Consolas"/>
                <w:color w:val="000000"/>
                <w:szCs w:val="17"/>
                <w:highlight w:val="white"/>
              </w:rPr>
            </w:rPrChange>
          </w:rPr>
          <w:t>0</w:t>
        </w:r>
        <w:r w:rsidRPr="00133664">
          <w:rPr>
            <w:rFonts w:ascii="Courier New" w:hAnsi="Courier New" w:cs="Courier New"/>
            <w:color w:val="0000FF"/>
            <w:sz w:val="17"/>
            <w:szCs w:val="17"/>
            <w:highlight w:val="white"/>
            <w:rPrChange w:id="3283" w:author="Author">
              <w:rPr>
                <w:rFonts w:ascii="Consolas" w:hAnsi="Consolas" w:cs="Consolas"/>
                <w:color w:val="0000FF"/>
                <w:szCs w:val="17"/>
                <w:highlight w:val="white"/>
              </w:rPr>
            </w:rPrChange>
          </w:rPr>
          <w:t>"/&gt;</w:t>
        </w:r>
      </w:ins>
    </w:p>
    <w:p w14:paraId="4CC4E4E3" w14:textId="77777777" w:rsidR="00C44003" w:rsidRPr="00133664" w:rsidRDefault="00C44003" w:rsidP="00C44003">
      <w:pPr>
        <w:autoSpaceDE w:val="0"/>
        <w:autoSpaceDN w:val="0"/>
        <w:adjustRightInd w:val="0"/>
        <w:rPr>
          <w:ins w:id="3284" w:author="Author"/>
          <w:rFonts w:ascii="Courier New" w:hAnsi="Courier New" w:cs="Courier New"/>
          <w:color w:val="000000"/>
          <w:sz w:val="17"/>
          <w:szCs w:val="17"/>
          <w:highlight w:val="white"/>
          <w:rPrChange w:id="3285" w:author="Author">
            <w:rPr>
              <w:ins w:id="3286" w:author="Author"/>
              <w:rFonts w:ascii="Consolas" w:hAnsi="Consolas" w:cs="Consolas"/>
              <w:color w:val="000000"/>
              <w:szCs w:val="17"/>
              <w:highlight w:val="white"/>
            </w:rPr>
          </w:rPrChange>
        </w:rPr>
      </w:pPr>
      <w:ins w:id="3287" w:author="Author">
        <w:r w:rsidRPr="00133664">
          <w:rPr>
            <w:rFonts w:ascii="Courier New" w:hAnsi="Courier New" w:cs="Courier New"/>
            <w:color w:val="000000"/>
            <w:sz w:val="17"/>
            <w:szCs w:val="17"/>
            <w:highlight w:val="white"/>
            <w:rPrChange w:id="3288"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289"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290"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291" w:author="Author">
              <w:rPr>
                <w:rFonts w:ascii="Consolas" w:hAnsi="Consolas" w:cs="Consolas"/>
                <w:color w:val="800000"/>
                <w:szCs w:val="17"/>
                <w:highlight w:val="white"/>
              </w:rPr>
            </w:rPrChange>
          </w:rPr>
          <w:t>xsd:sequence</w:t>
        </w:r>
        <w:r w:rsidRPr="00133664">
          <w:rPr>
            <w:rFonts w:ascii="Courier New" w:hAnsi="Courier New" w:cs="Courier New"/>
            <w:color w:val="0000FF"/>
            <w:sz w:val="17"/>
            <w:szCs w:val="17"/>
            <w:highlight w:val="white"/>
            <w:rPrChange w:id="3292" w:author="Author">
              <w:rPr>
                <w:rFonts w:ascii="Consolas" w:hAnsi="Consolas" w:cs="Consolas"/>
                <w:color w:val="0000FF"/>
                <w:szCs w:val="17"/>
                <w:highlight w:val="white"/>
              </w:rPr>
            </w:rPrChange>
          </w:rPr>
          <w:t>&gt;</w:t>
        </w:r>
      </w:ins>
    </w:p>
    <w:p w14:paraId="388DBD3F" w14:textId="77777777" w:rsidR="00C44003" w:rsidRPr="00133664" w:rsidRDefault="00C44003" w:rsidP="00C44003">
      <w:pPr>
        <w:autoSpaceDE w:val="0"/>
        <w:autoSpaceDN w:val="0"/>
        <w:adjustRightInd w:val="0"/>
        <w:rPr>
          <w:ins w:id="3293" w:author="Author"/>
          <w:rFonts w:ascii="Courier New" w:hAnsi="Courier New" w:cs="Courier New"/>
          <w:color w:val="000000"/>
          <w:sz w:val="17"/>
          <w:szCs w:val="17"/>
          <w:highlight w:val="white"/>
          <w:rPrChange w:id="3294" w:author="Author">
            <w:rPr>
              <w:ins w:id="3295" w:author="Author"/>
              <w:rFonts w:ascii="Consolas" w:hAnsi="Consolas" w:cs="Consolas"/>
              <w:color w:val="000000"/>
              <w:szCs w:val="17"/>
              <w:highlight w:val="white"/>
            </w:rPr>
          </w:rPrChange>
        </w:rPr>
      </w:pPr>
      <w:ins w:id="3296" w:author="Author">
        <w:r w:rsidRPr="00133664">
          <w:rPr>
            <w:rFonts w:ascii="Courier New" w:hAnsi="Courier New" w:cs="Courier New"/>
            <w:color w:val="000000"/>
            <w:sz w:val="17"/>
            <w:szCs w:val="17"/>
            <w:highlight w:val="white"/>
            <w:rPrChange w:id="3297"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298"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299"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300" w:author="Author">
              <w:rPr>
                <w:rFonts w:ascii="Consolas" w:hAnsi="Consolas" w:cs="Consolas"/>
                <w:color w:val="800000"/>
                <w:szCs w:val="17"/>
                <w:highlight w:val="white"/>
              </w:rPr>
            </w:rPrChange>
          </w:rPr>
          <w:t>xsd:attribute</w:t>
        </w:r>
        <w:r w:rsidRPr="00133664">
          <w:rPr>
            <w:rFonts w:ascii="Courier New" w:hAnsi="Courier New" w:cs="Courier New"/>
            <w:color w:val="FF0000"/>
            <w:sz w:val="17"/>
            <w:szCs w:val="17"/>
            <w:highlight w:val="white"/>
            <w:rPrChange w:id="3301" w:author="Author">
              <w:rPr>
                <w:rFonts w:ascii="Consolas" w:hAnsi="Consolas" w:cs="Consolas"/>
                <w:color w:val="FF0000"/>
                <w:szCs w:val="17"/>
                <w:highlight w:val="white"/>
              </w:rPr>
            </w:rPrChange>
          </w:rPr>
          <w:t xml:space="preserve"> ref</w:t>
        </w:r>
        <w:r w:rsidRPr="00133664">
          <w:rPr>
            <w:rFonts w:ascii="Courier New" w:hAnsi="Courier New" w:cs="Courier New"/>
            <w:color w:val="0000FF"/>
            <w:sz w:val="17"/>
            <w:szCs w:val="17"/>
            <w:highlight w:val="white"/>
            <w:rPrChange w:id="3302"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303" w:author="Author">
              <w:rPr>
                <w:rFonts w:ascii="Consolas" w:hAnsi="Consolas" w:cs="Consolas"/>
                <w:color w:val="000000"/>
                <w:szCs w:val="17"/>
                <w:highlight w:val="white"/>
              </w:rPr>
            </w:rPrChange>
          </w:rPr>
          <w:t>com:id</w:t>
        </w:r>
        <w:r w:rsidRPr="00133664">
          <w:rPr>
            <w:rFonts w:ascii="Courier New" w:hAnsi="Courier New" w:cs="Courier New"/>
            <w:color w:val="0000FF"/>
            <w:sz w:val="17"/>
            <w:szCs w:val="17"/>
            <w:highlight w:val="white"/>
            <w:rPrChange w:id="3304" w:author="Author">
              <w:rPr>
                <w:rFonts w:ascii="Consolas" w:hAnsi="Consolas" w:cs="Consolas"/>
                <w:color w:val="0000FF"/>
                <w:szCs w:val="17"/>
                <w:highlight w:val="white"/>
              </w:rPr>
            </w:rPrChange>
          </w:rPr>
          <w:t>"/&gt;</w:t>
        </w:r>
      </w:ins>
    </w:p>
    <w:p w14:paraId="30A1D921" w14:textId="77777777" w:rsidR="00C44003" w:rsidRPr="00133664" w:rsidRDefault="00C44003" w:rsidP="00C44003">
      <w:pPr>
        <w:autoSpaceDE w:val="0"/>
        <w:autoSpaceDN w:val="0"/>
        <w:adjustRightInd w:val="0"/>
        <w:rPr>
          <w:ins w:id="3305" w:author="Author"/>
          <w:rFonts w:ascii="Courier New" w:hAnsi="Courier New" w:cs="Courier New"/>
          <w:color w:val="000000"/>
          <w:sz w:val="17"/>
          <w:szCs w:val="17"/>
          <w:highlight w:val="white"/>
          <w:rPrChange w:id="3306" w:author="Author">
            <w:rPr>
              <w:ins w:id="3307" w:author="Author"/>
              <w:rFonts w:ascii="Consolas" w:hAnsi="Consolas" w:cs="Consolas"/>
              <w:color w:val="000000"/>
              <w:szCs w:val="17"/>
              <w:highlight w:val="white"/>
            </w:rPr>
          </w:rPrChange>
        </w:rPr>
      </w:pPr>
      <w:ins w:id="3308" w:author="Author">
        <w:r w:rsidRPr="00133664">
          <w:rPr>
            <w:rFonts w:ascii="Courier New" w:hAnsi="Courier New" w:cs="Courier New"/>
            <w:color w:val="000000"/>
            <w:sz w:val="17"/>
            <w:szCs w:val="17"/>
            <w:highlight w:val="white"/>
            <w:rPrChange w:id="3309"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310"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311" w:author="Author">
              <w:rPr>
                <w:rFonts w:ascii="Consolas" w:hAnsi="Consolas" w:cs="Consolas"/>
                <w:color w:val="800000"/>
                <w:szCs w:val="17"/>
                <w:highlight w:val="white"/>
              </w:rPr>
            </w:rPrChange>
          </w:rPr>
          <w:t>xsd:complexType</w:t>
        </w:r>
        <w:r w:rsidRPr="00133664">
          <w:rPr>
            <w:rFonts w:ascii="Courier New" w:hAnsi="Courier New" w:cs="Courier New"/>
            <w:color w:val="0000FF"/>
            <w:sz w:val="17"/>
            <w:szCs w:val="17"/>
            <w:highlight w:val="white"/>
            <w:rPrChange w:id="3312" w:author="Author">
              <w:rPr>
                <w:rFonts w:ascii="Consolas" w:hAnsi="Consolas" w:cs="Consolas"/>
                <w:color w:val="0000FF"/>
                <w:szCs w:val="17"/>
                <w:highlight w:val="white"/>
              </w:rPr>
            </w:rPrChange>
          </w:rPr>
          <w:t>&gt;</w:t>
        </w:r>
      </w:ins>
    </w:p>
    <w:p w14:paraId="4C138627" w14:textId="77777777" w:rsidR="00C44003" w:rsidRPr="00133664" w:rsidRDefault="00C44003" w:rsidP="00C44003">
      <w:pPr>
        <w:autoSpaceDE w:val="0"/>
        <w:autoSpaceDN w:val="0"/>
        <w:adjustRightInd w:val="0"/>
        <w:rPr>
          <w:ins w:id="3313" w:author="Author"/>
          <w:rFonts w:ascii="Courier New" w:hAnsi="Courier New" w:cs="Courier New"/>
          <w:color w:val="000000"/>
          <w:sz w:val="17"/>
          <w:szCs w:val="17"/>
          <w:highlight w:val="white"/>
          <w:rPrChange w:id="3314" w:author="Author">
            <w:rPr>
              <w:ins w:id="3315" w:author="Author"/>
              <w:rFonts w:ascii="Consolas" w:hAnsi="Consolas" w:cs="Consolas"/>
              <w:color w:val="000000"/>
              <w:szCs w:val="17"/>
              <w:highlight w:val="white"/>
            </w:rPr>
          </w:rPrChange>
        </w:rPr>
      </w:pPr>
      <w:ins w:id="3316" w:author="Author">
        <w:r w:rsidRPr="00133664">
          <w:rPr>
            <w:rFonts w:ascii="Courier New" w:hAnsi="Courier New" w:cs="Courier New"/>
            <w:color w:val="000000"/>
            <w:sz w:val="17"/>
            <w:szCs w:val="17"/>
            <w:highlight w:val="white"/>
            <w:rPrChange w:id="3317"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318"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319" w:author="Author">
              <w:rPr>
                <w:rFonts w:ascii="Consolas" w:hAnsi="Consolas" w:cs="Consolas"/>
                <w:color w:val="800000"/>
                <w:szCs w:val="17"/>
                <w:highlight w:val="white"/>
              </w:rPr>
            </w:rPrChange>
          </w:rPr>
          <w:t>xsd:element</w:t>
        </w:r>
        <w:r w:rsidRPr="00133664">
          <w:rPr>
            <w:rFonts w:ascii="Courier New" w:hAnsi="Courier New" w:cs="Courier New"/>
            <w:color w:val="FF0000"/>
            <w:sz w:val="17"/>
            <w:szCs w:val="17"/>
            <w:highlight w:val="white"/>
            <w:rPrChange w:id="3320" w:author="Author">
              <w:rPr>
                <w:rFonts w:ascii="Consolas" w:hAnsi="Consolas" w:cs="Consolas"/>
                <w:color w:val="FF0000"/>
                <w:szCs w:val="17"/>
                <w:highlight w:val="white"/>
              </w:rPr>
            </w:rPrChange>
          </w:rPr>
          <w:t xml:space="preserve"> name</w:t>
        </w:r>
        <w:r w:rsidRPr="00133664">
          <w:rPr>
            <w:rFonts w:ascii="Courier New" w:hAnsi="Courier New" w:cs="Courier New"/>
            <w:color w:val="0000FF"/>
            <w:sz w:val="17"/>
            <w:szCs w:val="17"/>
            <w:highlight w:val="white"/>
            <w:rPrChange w:id="3321"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322" w:author="Author">
              <w:rPr>
                <w:rFonts w:ascii="Consolas" w:hAnsi="Consolas" w:cs="Consolas"/>
                <w:color w:val="000000"/>
                <w:szCs w:val="17"/>
                <w:highlight w:val="white"/>
              </w:rPr>
            </w:rPrChange>
          </w:rPr>
          <w:t>PriorityApplicationIdentificationBag</w:t>
        </w:r>
        <w:r w:rsidRPr="00133664">
          <w:rPr>
            <w:rFonts w:ascii="Courier New" w:hAnsi="Courier New" w:cs="Courier New"/>
            <w:color w:val="0000FF"/>
            <w:sz w:val="17"/>
            <w:szCs w:val="17"/>
            <w:highlight w:val="white"/>
            <w:rPrChange w:id="3323" w:author="Author">
              <w:rPr>
                <w:rFonts w:ascii="Consolas" w:hAnsi="Consolas" w:cs="Consolas"/>
                <w:color w:val="0000FF"/>
                <w:szCs w:val="17"/>
                <w:highlight w:val="white"/>
              </w:rPr>
            </w:rPrChange>
          </w:rPr>
          <w:t>"</w:t>
        </w:r>
        <w:r w:rsidRPr="00133664">
          <w:rPr>
            <w:rFonts w:ascii="Courier New" w:hAnsi="Courier New" w:cs="Courier New"/>
            <w:color w:val="FF0000"/>
            <w:sz w:val="17"/>
            <w:szCs w:val="17"/>
            <w:highlight w:val="white"/>
            <w:rPrChange w:id="3324" w:author="Author">
              <w:rPr>
                <w:rFonts w:ascii="Consolas" w:hAnsi="Consolas" w:cs="Consolas"/>
                <w:color w:val="FF0000"/>
                <w:szCs w:val="17"/>
                <w:highlight w:val="white"/>
              </w:rPr>
            </w:rPrChange>
          </w:rPr>
          <w:t xml:space="preserve"> type</w:t>
        </w:r>
        <w:r w:rsidRPr="00133664">
          <w:rPr>
            <w:rFonts w:ascii="Courier New" w:hAnsi="Courier New" w:cs="Courier New"/>
            <w:color w:val="0000FF"/>
            <w:sz w:val="17"/>
            <w:szCs w:val="17"/>
            <w:highlight w:val="white"/>
            <w:rPrChange w:id="3325"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326" w:author="Author">
              <w:rPr>
                <w:rFonts w:ascii="Consolas" w:hAnsi="Consolas" w:cs="Consolas"/>
                <w:color w:val="000000"/>
                <w:szCs w:val="17"/>
                <w:highlight w:val="white"/>
              </w:rPr>
            </w:rPrChange>
          </w:rPr>
          <w:t>afp:PriorityApplicationIdentificationBagType</w:t>
        </w:r>
        <w:r w:rsidRPr="00133664">
          <w:rPr>
            <w:rFonts w:ascii="Courier New" w:hAnsi="Courier New" w:cs="Courier New"/>
            <w:color w:val="0000FF"/>
            <w:sz w:val="17"/>
            <w:szCs w:val="17"/>
            <w:highlight w:val="white"/>
            <w:rPrChange w:id="3327" w:author="Author">
              <w:rPr>
                <w:rFonts w:ascii="Consolas" w:hAnsi="Consolas" w:cs="Consolas"/>
                <w:color w:val="0000FF"/>
                <w:szCs w:val="17"/>
                <w:highlight w:val="white"/>
              </w:rPr>
            </w:rPrChange>
          </w:rPr>
          <w:t>"&gt;</w:t>
        </w:r>
      </w:ins>
    </w:p>
    <w:p w14:paraId="240E64BB" w14:textId="77777777" w:rsidR="00C44003" w:rsidRPr="00133664" w:rsidRDefault="00C44003" w:rsidP="00C44003">
      <w:pPr>
        <w:autoSpaceDE w:val="0"/>
        <w:autoSpaceDN w:val="0"/>
        <w:adjustRightInd w:val="0"/>
        <w:rPr>
          <w:ins w:id="3328" w:author="Author"/>
          <w:rFonts w:ascii="Courier New" w:hAnsi="Courier New" w:cs="Courier New"/>
          <w:color w:val="000000"/>
          <w:sz w:val="17"/>
          <w:szCs w:val="17"/>
          <w:highlight w:val="white"/>
          <w:rPrChange w:id="3329" w:author="Author">
            <w:rPr>
              <w:ins w:id="3330" w:author="Author"/>
              <w:rFonts w:ascii="Consolas" w:hAnsi="Consolas" w:cs="Consolas"/>
              <w:color w:val="000000"/>
              <w:szCs w:val="17"/>
              <w:highlight w:val="white"/>
            </w:rPr>
          </w:rPrChange>
        </w:rPr>
      </w:pPr>
      <w:ins w:id="3331" w:author="Author">
        <w:r w:rsidRPr="00133664">
          <w:rPr>
            <w:rFonts w:ascii="Courier New" w:hAnsi="Courier New" w:cs="Courier New"/>
            <w:color w:val="000000"/>
            <w:sz w:val="17"/>
            <w:szCs w:val="17"/>
            <w:highlight w:val="white"/>
            <w:rPrChange w:id="3332"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333"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334"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335" w:author="Author">
              <w:rPr>
                <w:rFonts w:ascii="Consolas" w:hAnsi="Consolas" w:cs="Consolas"/>
                <w:color w:val="800000"/>
                <w:szCs w:val="17"/>
                <w:highlight w:val="white"/>
              </w:rPr>
            </w:rPrChange>
          </w:rPr>
          <w:t>xsd:annotation</w:t>
        </w:r>
        <w:r w:rsidRPr="00133664">
          <w:rPr>
            <w:rFonts w:ascii="Courier New" w:hAnsi="Courier New" w:cs="Courier New"/>
            <w:color w:val="0000FF"/>
            <w:sz w:val="17"/>
            <w:szCs w:val="17"/>
            <w:highlight w:val="white"/>
            <w:rPrChange w:id="3336" w:author="Author">
              <w:rPr>
                <w:rFonts w:ascii="Consolas" w:hAnsi="Consolas" w:cs="Consolas"/>
                <w:color w:val="0000FF"/>
                <w:szCs w:val="17"/>
                <w:highlight w:val="white"/>
              </w:rPr>
            </w:rPrChange>
          </w:rPr>
          <w:t>&gt;</w:t>
        </w:r>
      </w:ins>
    </w:p>
    <w:p w14:paraId="573B1640" w14:textId="77777777" w:rsidR="00C44003" w:rsidRPr="00133664" w:rsidRDefault="00C44003" w:rsidP="00C44003">
      <w:pPr>
        <w:autoSpaceDE w:val="0"/>
        <w:autoSpaceDN w:val="0"/>
        <w:adjustRightInd w:val="0"/>
        <w:rPr>
          <w:ins w:id="3337" w:author="Author"/>
          <w:rFonts w:ascii="Courier New" w:hAnsi="Courier New" w:cs="Courier New"/>
          <w:color w:val="000000"/>
          <w:sz w:val="17"/>
          <w:szCs w:val="17"/>
          <w:highlight w:val="white"/>
          <w:rPrChange w:id="3338" w:author="Author">
            <w:rPr>
              <w:ins w:id="3339" w:author="Author"/>
              <w:rFonts w:ascii="Courier New" w:hAnsi="Courier New"/>
              <w:color w:val="000000"/>
              <w:highlight w:val="white"/>
            </w:rPr>
          </w:rPrChange>
        </w:rPr>
      </w:pPr>
      <w:ins w:id="3340" w:author="Author">
        <w:r w:rsidRPr="00133664">
          <w:rPr>
            <w:rFonts w:ascii="Courier New" w:hAnsi="Courier New" w:cs="Courier New"/>
            <w:color w:val="000000"/>
            <w:sz w:val="17"/>
            <w:szCs w:val="17"/>
            <w:highlight w:val="white"/>
            <w:rPrChange w:id="3341"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342"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343"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344"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345" w:author="Author">
              <w:rPr>
                <w:rFonts w:ascii="Consolas" w:hAnsi="Consolas" w:cs="Consolas"/>
                <w:color w:val="800000"/>
                <w:szCs w:val="17"/>
                <w:highlight w:val="white"/>
              </w:rPr>
            </w:rPrChange>
          </w:rPr>
          <w:t>xsd:documentation</w:t>
        </w:r>
        <w:r w:rsidRPr="00133664">
          <w:rPr>
            <w:rFonts w:ascii="Courier New" w:hAnsi="Courier New" w:cs="Courier New"/>
            <w:color w:val="0000FF"/>
            <w:sz w:val="17"/>
            <w:szCs w:val="17"/>
            <w:highlight w:val="white"/>
            <w:rPrChange w:id="3346" w:author="Author">
              <w:rPr>
                <w:rFonts w:ascii="Consolas" w:hAnsi="Consolas" w:cs="Consolas"/>
                <w:color w:val="0000FF"/>
                <w:szCs w:val="17"/>
                <w:highlight w:val="white"/>
              </w:rPr>
            </w:rPrChange>
          </w:rPr>
          <w:t>&gt;</w:t>
        </w:r>
        <w:r w:rsidRPr="00133664">
          <w:rPr>
            <w:rFonts w:ascii="Courier New" w:hAnsi="Courier New" w:cs="Courier New"/>
            <w:color w:val="000000"/>
            <w:sz w:val="17"/>
            <w:szCs w:val="17"/>
            <w:highlight w:val="white"/>
            <w:rPrChange w:id="3347" w:author="Author">
              <w:rPr>
                <w:rFonts w:ascii="Consolas" w:hAnsi="Consolas" w:cs="Consolas"/>
                <w:color w:val="000000"/>
                <w:szCs w:val="17"/>
                <w:highlight w:val="white"/>
              </w:rPr>
            </w:rPrChange>
          </w:rPr>
          <w:t>Collection of priority applications which are used to claim priority. Refers to ST.9 INID Code 30</w:t>
        </w:r>
        <w:del w:id="3348" w:author="Author">
          <w:r w:rsidRPr="00133664" w:rsidDel="00AA371F">
            <w:rPr>
              <w:rFonts w:ascii="Courier New" w:hAnsi="Courier New" w:cs="Courier New"/>
              <w:color w:val="000000"/>
              <w:sz w:val="17"/>
              <w:szCs w:val="17"/>
              <w:highlight w:val="white"/>
              <w:rPrChange w:id="3349" w:author="Author">
                <w:rPr>
                  <w:rFonts w:ascii="Consolas" w:hAnsi="Consolas" w:cs="Consolas"/>
                  <w:color w:val="000000"/>
                  <w:szCs w:val="17"/>
                  <w:highlight w:val="white"/>
                </w:rPr>
              </w:rPrChange>
            </w:rPr>
            <w:delText>.</w:delText>
          </w:r>
        </w:del>
        <w:r w:rsidRPr="00133664">
          <w:rPr>
            <w:rFonts w:ascii="Courier New" w:hAnsi="Courier New" w:cs="Courier New"/>
            <w:color w:val="0000FF"/>
            <w:sz w:val="17"/>
            <w:szCs w:val="17"/>
            <w:highlight w:val="white"/>
            <w:rPrChange w:id="3350"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ins>
    </w:p>
    <w:p w14:paraId="10D1778F" w14:textId="77777777" w:rsidR="00C44003" w:rsidRPr="00133664" w:rsidRDefault="00C44003" w:rsidP="00C44003">
      <w:pPr>
        <w:autoSpaceDE w:val="0"/>
        <w:autoSpaceDN w:val="0"/>
        <w:adjustRightInd w:val="0"/>
        <w:rPr>
          <w:ins w:id="3351" w:author="Author"/>
          <w:rFonts w:ascii="Courier New" w:hAnsi="Courier New" w:cs="Courier New"/>
          <w:color w:val="000000"/>
          <w:sz w:val="17"/>
          <w:szCs w:val="17"/>
          <w:highlight w:val="white"/>
          <w:rPrChange w:id="3352" w:author="Author">
            <w:rPr>
              <w:ins w:id="3353" w:author="Author"/>
              <w:rFonts w:ascii="Consolas" w:hAnsi="Consolas" w:cs="Consolas"/>
              <w:color w:val="000000"/>
              <w:szCs w:val="17"/>
              <w:highlight w:val="white"/>
            </w:rPr>
          </w:rPrChange>
        </w:rPr>
      </w:pPr>
      <w:ins w:id="3354" w:author="Author">
        <w:r w:rsidRPr="00133664">
          <w:rPr>
            <w:rFonts w:ascii="Courier New" w:hAnsi="Courier New" w:cs="Courier New"/>
            <w:color w:val="000000"/>
            <w:sz w:val="17"/>
            <w:szCs w:val="17"/>
            <w:highlight w:val="white"/>
            <w:rPrChange w:id="3355"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356"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357"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358" w:author="Author">
              <w:rPr>
                <w:rFonts w:ascii="Consolas" w:hAnsi="Consolas" w:cs="Consolas"/>
                <w:color w:val="800000"/>
                <w:szCs w:val="17"/>
                <w:highlight w:val="white"/>
              </w:rPr>
            </w:rPrChange>
          </w:rPr>
          <w:t>xsd:annotation</w:t>
        </w:r>
        <w:r w:rsidRPr="00133664">
          <w:rPr>
            <w:rFonts w:ascii="Courier New" w:hAnsi="Courier New" w:cs="Courier New"/>
            <w:color w:val="0000FF"/>
            <w:sz w:val="17"/>
            <w:szCs w:val="17"/>
            <w:highlight w:val="white"/>
            <w:rPrChange w:id="3359" w:author="Author">
              <w:rPr>
                <w:rFonts w:ascii="Consolas" w:hAnsi="Consolas" w:cs="Consolas"/>
                <w:color w:val="0000FF"/>
                <w:szCs w:val="17"/>
                <w:highlight w:val="white"/>
              </w:rPr>
            </w:rPrChange>
          </w:rPr>
          <w:t>&gt;</w:t>
        </w:r>
      </w:ins>
    </w:p>
    <w:p w14:paraId="4EE4686A" w14:textId="77777777" w:rsidR="00C44003" w:rsidRPr="00133664" w:rsidRDefault="00C44003" w:rsidP="00C44003">
      <w:pPr>
        <w:autoSpaceDE w:val="0"/>
        <w:autoSpaceDN w:val="0"/>
        <w:adjustRightInd w:val="0"/>
        <w:rPr>
          <w:ins w:id="3360" w:author="Author"/>
          <w:rFonts w:ascii="Courier New" w:hAnsi="Courier New" w:cs="Courier New"/>
          <w:color w:val="000000"/>
          <w:sz w:val="17"/>
          <w:szCs w:val="17"/>
          <w:highlight w:val="white"/>
          <w:rPrChange w:id="3361" w:author="Author">
            <w:rPr>
              <w:ins w:id="3362" w:author="Author"/>
              <w:rFonts w:ascii="Consolas" w:hAnsi="Consolas" w:cs="Consolas"/>
              <w:color w:val="000000"/>
              <w:szCs w:val="17"/>
              <w:highlight w:val="white"/>
            </w:rPr>
          </w:rPrChange>
        </w:rPr>
      </w:pPr>
      <w:ins w:id="3363" w:author="Author">
        <w:r w:rsidRPr="00133664">
          <w:rPr>
            <w:rFonts w:ascii="Courier New" w:hAnsi="Courier New" w:cs="Courier New"/>
            <w:color w:val="000000"/>
            <w:sz w:val="17"/>
            <w:szCs w:val="17"/>
            <w:highlight w:val="white"/>
            <w:rPrChange w:id="3364"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365"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366" w:author="Author">
              <w:rPr>
                <w:rFonts w:ascii="Consolas" w:hAnsi="Consolas" w:cs="Consolas"/>
                <w:color w:val="800000"/>
                <w:szCs w:val="17"/>
                <w:highlight w:val="white"/>
              </w:rPr>
            </w:rPrChange>
          </w:rPr>
          <w:t>xsd:element</w:t>
        </w:r>
        <w:r w:rsidRPr="00133664">
          <w:rPr>
            <w:rFonts w:ascii="Courier New" w:hAnsi="Courier New" w:cs="Courier New"/>
            <w:color w:val="0000FF"/>
            <w:sz w:val="17"/>
            <w:szCs w:val="17"/>
            <w:highlight w:val="white"/>
            <w:rPrChange w:id="3367" w:author="Author">
              <w:rPr>
                <w:rFonts w:ascii="Consolas" w:hAnsi="Consolas" w:cs="Consolas"/>
                <w:color w:val="0000FF"/>
                <w:szCs w:val="17"/>
                <w:highlight w:val="white"/>
              </w:rPr>
            </w:rPrChange>
          </w:rPr>
          <w:t>&gt;</w:t>
        </w:r>
      </w:ins>
    </w:p>
    <w:p w14:paraId="2B867E94"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368"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3369"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3370"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3371"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PublicationNumberRange</w:t>
      </w:r>
      <w:r w:rsidRPr="00133664">
        <w:rPr>
          <w:rFonts w:ascii="Courier New" w:hAnsi="Courier New" w:cs="Courier New"/>
          <w:color w:val="0000FF"/>
          <w:sz w:val="17"/>
          <w:szCs w:val="17"/>
          <w:highlight w:val="white"/>
        </w:rPr>
        <w:t>"</w:t>
      </w:r>
      <w:r w:rsidRPr="00133664">
        <w:rPr>
          <w:rFonts w:ascii="Courier New" w:hAnsi="Courier New" w:cs="Courier New"/>
          <w:color w:val="FF0000"/>
          <w:sz w:val="17"/>
          <w:szCs w:val="17"/>
          <w:highlight w:val="white"/>
        </w:rPr>
        <w:t xml:space="preserve"> type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afp:PublicationNumberRangeType</w:t>
      </w:r>
      <w:r w:rsidRPr="00133664">
        <w:rPr>
          <w:rFonts w:ascii="Courier New" w:hAnsi="Courier New" w:cs="Courier New"/>
          <w:color w:val="0000FF"/>
          <w:sz w:val="17"/>
          <w:szCs w:val="17"/>
          <w:highlight w:val="white"/>
        </w:rPr>
        <w:t>"&gt;</w:t>
      </w:r>
    </w:p>
    <w:p w14:paraId="61B2C5F6"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372"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337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337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337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3376"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2261522C"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377"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337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337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338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338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3382"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A range of patent publication numbers which are included within this authority file</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0A9A39B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38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338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338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338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59A562F2"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387"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338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338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xsd:element</w:t>
      </w:r>
      <w:r w:rsidRPr="00133664">
        <w:rPr>
          <w:rFonts w:ascii="Courier New" w:hAnsi="Courier New" w:cs="Courier New"/>
          <w:color w:val="0000FF"/>
          <w:sz w:val="17"/>
          <w:szCs w:val="17"/>
          <w:highlight w:val="white"/>
        </w:rPr>
        <w:t>&gt;</w:t>
      </w:r>
    </w:p>
    <w:p w14:paraId="38D1B79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39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339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3392"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3393" w:author="Author">
            <w:rPr>
              <w:rFonts w:ascii="Courier New" w:hAnsi="Courier New"/>
              <w:color w:val="800000"/>
              <w:highlight w:val="white"/>
            </w:rPr>
          </w:rPrChange>
        </w:rPr>
        <w:t>xsd:complexType</w:t>
      </w:r>
      <w:r w:rsidRPr="00133664">
        <w:rPr>
          <w:rFonts w:ascii="Courier New" w:hAnsi="Courier New" w:cs="Courier New"/>
          <w:color w:val="FF0000"/>
          <w:sz w:val="17"/>
          <w:szCs w:val="17"/>
          <w:highlight w:val="white"/>
        </w:rPr>
        <w:t xml:space="preserve"> name</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PublicationNumberRangeType</w:t>
      </w:r>
      <w:r w:rsidRPr="00133664">
        <w:rPr>
          <w:rFonts w:ascii="Courier New" w:hAnsi="Courier New" w:cs="Courier New"/>
          <w:color w:val="0000FF"/>
          <w:sz w:val="17"/>
          <w:szCs w:val="17"/>
          <w:highlight w:val="white"/>
        </w:rPr>
        <w:t>"&gt;</w:t>
      </w:r>
    </w:p>
    <w:p w14:paraId="607D790B"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394"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3395"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3396"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3397"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3398" w:author="Author">
            <w:rPr>
              <w:rFonts w:ascii="Courier New" w:hAnsi="Courier New"/>
              <w:color w:val="800000"/>
              <w:highlight w:val="white"/>
            </w:rPr>
          </w:rPrChange>
        </w:rPr>
        <w:t>xsd:sequence</w:t>
      </w:r>
      <w:r w:rsidRPr="00133664">
        <w:rPr>
          <w:rFonts w:ascii="Courier New" w:hAnsi="Courier New" w:cs="Courier New"/>
          <w:color w:val="0000FF"/>
          <w:sz w:val="17"/>
          <w:szCs w:val="17"/>
          <w:highlight w:val="white"/>
        </w:rPr>
        <w:t>&gt;</w:t>
      </w:r>
    </w:p>
    <w:p w14:paraId="48997CA1"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39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3400"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3401"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3402"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3403"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3404"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pat:BeginRangeNumber</w:t>
      </w:r>
      <w:r w:rsidRPr="00133664">
        <w:rPr>
          <w:rFonts w:ascii="Courier New" w:hAnsi="Courier New" w:cs="Courier New"/>
          <w:color w:val="0000FF"/>
          <w:sz w:val="17"/>
          <w:szCs w:val="17"/>
          <w:highlight w:val="white"/>
        </w:rPr>
        <w:t>"/&gt;</w:t>
      </w:r>
    </w:p>
    <w:p w14:paraId="434EF9F7" w14:textId="77777777" w:rsidR="00C44003" w:rsidRPr="00133664" w:rsidRDefault="00C44003" w:rsidP="00C44003">
      <w:pPr>
        <w:autoSpaceDE w:val="0"/>
        <w:autoSpaceDN w:val="0"/>
        <w:adjustRightInd w:val="0"/>
        <w:rPr>
          <w:ins w:id="3405" w:author="Author"/>
          <w:rFonts w:ascii="Courier New" w:hAnsi="Courier New" w:cs="Courier New"/>
          <w:color w:val="0000FF"/>
          <w:sz w:val="17"/>
          <w:szCs w:val="17"/>
          <w:highlight w:val="white"/>
          <w:rPrChange w:id="3406" w:author="Author">
            <w:rPr>
              <w:ins w:id="3407" w:author="Author"/>
              <w:rFonts w:ascii="Consolas" w:hAnsi="Consolas"/>
              <w:color w:val="0000FF"/>
              <w:highlight w:val="white"/>
            </w:rPr>
          </w:rPrChange>
        </w:rPr>
      </w:pPr>
      <w:r w:rsidRPr="00133664">
        <w:rPr>
          <w:rFonts w:ascii="Courier New" w:hAnsi="Courier New" w:cs="Courier New"/>
          <w:color w:val="000000"/>
          <w:sz w:val="17"/>
          <w:szCs w:val="17"/>
          <w:highlight w:val="white"/>
          <w:rPrChange w:id="340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340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341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341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3412" w:author="Author">
            <w:rPr>
              <w:rFonts w:ascii="Courier New" w:hAnsi="Courier New"/>
              <w:color w:val="800000"/>
              <w:highlight w:val="white"/>
            </w:rPr>
          </w:rPrChange>
        </w:rPr>
        <w:t>xsd:element</w:t>
      </w:r>
      <w:r w:rsidRPr="00133664">
        <w:rPr>
          <w:rFonts w:ascii="Courier New" w:hAnsi="Courier New" w:cs="Courier New"/>
          <w:color w:val="FF0000"/>
          <w:sz w:val="17"/>
          <w:szCs w:val="17"/>
          <w:highlight w:val="white"/>
        </w:rPr>
        <w:t xml:space="preserve"> ref</w:t>
      </w:r>
      <w:r w:rsidRPr="00133664">
        <w:rPr>
          <w:rFonts w:ascii="Courier New" w:hAnsi="Courier New" w:cs="Courier New"/>
          <w:color w:val="0000FF"/>
          <w:sz w:val="17"/>
          <w:szCs w:val="17"/>
          <w:highlight w:val="white"/>
        </w:rPr>
        <w:t>="</w:t>
      </w:r>
      <w:r w:rsidRPr="00133664">
        <w:rPr>
          <w:rFonts w:ascii="Courier New" w:hAnsi="Courier New" w:cs="Courier New"/>
          <w:color w:val="000000"/>
          <w:sz w:val="17"/>
          <w:szCs w:val="17"/>
          <w:highlight w:val="white"/>
        </w:rPr>
        <w:t>pat:EndRangeNumber</w:t>
      </w:r>
      <w:r w:rsidRPr="00133664">
        <w:rPr>
          <w:rFonts w:ascii="Courier New" w:hAnsi="Courier New" w:cs="Courier New"/>
          <w:color w:val="0000FF"/>
          <w:sz w:val="17"/>
          <w:szCs w:val="17"/>
          <w:highlight w:val="white"/>
        </w:rPr>
        <w:t>"/&gt;</w:t>
      </w:r>
    </w:p>
    <w:p w14:paraId="47D84B87" w14:textId="77777777" w:rsidR="00C44003" w:rsidRPr="00133664" w:rsidRDefault="00C44003" w:rsidP="00C44003">
      <w:pPr>
        <w:autoSpaceDE w:val="0"/>
        <w:autoSpaceDN w:val="0"/>
        <w:adjustRightInd w:val="0"/>
        <w:rPr>
          <w:ins w:id="3413" w:author="Author"/>
          <w:rFonts w:ascii="Courier New" w:hAnsi="Courier New" w:cs="Courier New"/>
          <w:color w:val="000000"/>
          <w:sz w:val="17"/>
          <w:szCs w:val="17"/>
          <w:highlight w:val="white"/>
          <w:rPrChange w:id="3414" w:author="Author">
            <w:rPr>
              <w:ins w:id="3415" w:author="Author"/>
              <w:rFonts w:ascii="Consolas" w:hAnsi="Consolas" w:cs="Consolas"/>
              <w:color w:val="000000"/>
              <w:szCs w:val="17"/>
              <w:highlight w:val="white"/>
            </w:rPr>
          </w:rPrChange>
        </w:rPr>
      </w:pPr>
      <w:ins w:id="3416" w:author="Author">
        <w:r w:rsidRPr="00133664">
          <w:rPr>
            <w:rFonts w:ascii="Courier New" w:hAnsi="Courier New" w:cs="Courier New"/>
            <w:color w:val="000000"/>
            <w:sz w:val="17"/>
            <w:szCs w:val="17"/>
            <w:highlight w:val="white"/>
            <w:rPrChange w:id="3417"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418"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419" w:author="Author">
              <w:rPr>
                <w:rFonts w:ascii="Consolas" w:hAnsi="Consolas" w:cs="Consolas"/>
                <w:color w:val="000000"/>
                <w:szCs w:val="17"/>
                <w:highlight w:val="white"/>
              </w:rPr>
            </w:rPrChange>
          </w:rPr>
          <w:tab/>
          <w:t>&lt;xsd:element ref="com:StartDate"/&gt;</w:t>
        </w:r>
      </w:ins>
    </w:p>
    <w:p w14:paraId="4FD648D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420" w:author="Author">
            <w:rPr>
              <w:rFonts w:ascii="Courier New" w:hAnsi="Courier New"/>
              <w:color w:val="000000"/>
              <w:highlight w:val="white"/>
            </w:rPr>
          </w:rPrChange>
        </w:rPr>
      </w:pPr>
      <w:ins w:id="3421" w:author="Author">
        <w:r w:rsidRPr="00133664">
          <w:rPr>
            <w:rFonts w:ascii="Courier New" w:hAnsi="Courier New" w:cs="Courier New"/>
            <w:color w:val="000000"/>
            <w:sz w:val="17"/>
            <w:szCs w:val="17"/>
            <w:highlight w:val="white"/>
            <w:rPrChange w:id="3422"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423"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424" w:author="Author">
              <w:rPr>
                <w:rFonts w:ascii="Consolas" w:hAnsi="Consolas" w:cs="Consolas"/>
                <w:color w:val="000000"/>
                <w:szCs w:val="17"/>
                <w:highlight w:val="white"/>
              </w:rPr>
            </w:rPrChange>
          </w:rPr>
          <w:tab/>
          <w:t>&lt;xsd:element ref="com:EndDate"/&gt;</w:t>
        </w:r>
      </w:ins>
    </w:p>
    <w:p w14:paraId="6AB649C8"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425"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3426"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3427"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3428"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xsd:sequence</w:t>
      </w:r>
      <w:r w:rsidRPr="00133664">
        <w:rPr>
          <w:rFonts w:ascii="Courier New" w:hAnsi="Courier New" w:cs="Courier New"/>
          <w:color w:val="0000FF"/>
          <w:sz w:val="17"/>
          <w:szCs w:val="17"/>
          <w:highlight w:val="white"/>
        </w:rPr>
        <w:t>&gt;</w:t>
      </w:r>
    </w:p>
    <w:p w14:paraId="6E397564"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429"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343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343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xsd:complexType</w:t>
      </w:r>
      <w:r w:rsidRPr="00133664">
        <w:rPr>
          <w:rFonts w:ascii="Courier New" w:hAnsi="Courier New" w:cs="Courier New"/>
          <w:color w:val="0000FF"/>
          <w:sz w:val="17"/>
          <w:szCs w:val="17"/>
          <w:highlight w:val="white"/>
        </w:rPr>
        <w:t>&gt;</w:t>
      </w:r>
    </w:p>
    <w:p w14:paraId="2D596136" w14:textId="77777777" w:rsidR="00C44003" w:rsidRPr="00133664" w:rsidRDefault="00C44003" w:rsidP="00C44003">
      <w:pPr>
        <w:autoSpaceDE w:val="0"/>
        <w:autoSpaceDN w:val="0"/>
        <w:adjustRightInd w:val="0"/>
        <w:rPr>
          <w:ins w:id="3432" w:author="Author"/>
          <w:rFonts w:ascii="Courier New" w:hAnsi="Courier New" w:cs="Courier New"/>
          <w:color w:val="000000"/>
          <w:sz w:val="17"/>
          <w:szCs w:val="17"/>
          <w:highlight w:val="white"/>
          <w:rPrChange w:id="3433" w:author="Author">
            <w:rPr>
              <w:ins w:id="3434" w:author="Author"/>
              <w:rFonts w:ascii="Consolas" w:hAnsi="Consolas" w:cs="Consolas"/>
              <w:color w:val="000000"/>
              <w:szCs w:val="17"/>
              <w:highlight w:val="white"/>
            </w:rPr>
          </w:rPrChange>
        </w:rPr>
      </w:pPr>
      <w:ins w:id="3435" w:author="Author">
        <w:r w:rsidRPr="00133664">
          <w:rPr>
            <w:rFonts w:ascii="Courier New" w:hAnsi="Courier New" w:cs="Courier New"/>
            <w:color w:val="000000"/>
            <w:sz w:val="17"/>
            <w:szCs w:val="17"/>
            <w:highlight w:val="white"/>
            <w:rPrChange w:id="3436"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437"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438" w:author="Author">
              <w:rPr>
                <w:rFonts w:ascii="Consolas" w:hAnsi="Consolas" w:cs="Consolas"/>
                <w:color w:val="800000"/>
                <w:szCs w:val="17"/>
                <w:highlight w:val="white"/>
              </w:rPr>
            </w:rPrChange>
          </w:rPr>
          <w:t>xsd:element</w:t>
        </w:r>
        <w:r w:rsidRPr="00133664">
          <w:rPr>
            <w:rFonts w:ascii="Courier New" w:hAnsi="Courier New" w:cs="Courier New"/>
            <w:color w:val="FF0000"/>
            <w:sz w:val="17"/>
            <w:szCs w:val="17"/>
            <w:highlight w:val="white"/>
            <w:rPrChange w:id="3439" w:author="Author">
              <w:rPr>
                <w:rFonts w:ascii="Consolas" w:hAnsi="Consolas" w:cs="Consolas"/>
                <w:color w:val="FF0000"/>
                <w:szCs w:val="17"/>
                <w:highlight w:val="white"/>
              </w:rPr>
            </w:rPrChange>
          </w:rPr>
          <w:t xml:space="preserve"> name</w:t>
        </w:r>
        <w:r w:rsidRPr="00133664">
          <w:rPr>
            <w:rFonts w:ascii="Courier New" w:hAnsi="Courier New" w:cs="Courier New"/>
            <w:color w:val="0000FF"/>
            <w:sz w:val="17"/>
            <w:szCs w:val="17"/>
            <w:highlight w:val="white"/>
            <w:rPrChange w:id="3440"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441" w:author="Author">
              <w:rPr>
                <w:rFonts w:ascii="Consolas" w:hAnsi="Consolas" w:cs="Consolas"/>
                <w:color w:val="000000"/>
                <w:szCs w:val="17"/>
                <w:highlight w:val="white"/>
              </w:rPr>
            </w:rPrChange>
          </w:rPr>
          <w:t>PublicationNumberRangeBag</w:t>
        </w:r>
        <w:r w:rsidRPr="00133664">
          <w:rPr>
            <w:rFonts w:ascii="Courier New" w:hAnsi="Courier New" w:cs="Courier New"/>
            <w:color w:val="0000FF"/>
            <w:sz w:val="17"/>
            <w:szCs w:val="17"/>
            <w:highlight w:val="white"/>
            <w:rPrChange w:id="3442" w:author="Author">
              <w:rPr>
                <w:rFonts w:ascii="Consolas" w:hAnsi="Consolas" w:cs="Consolas"/>
                <w:color w:val="0000FF"/>
                <w:szCs w:val="17"/>
                <w:highlight w:val="white"/>
              </w:rPr>
            </w:rPrChange>
          </w:rPr>
          <w:t>"</w:t>
        </w:r>
        <w:r w:rsidRPr="00133664">
          <w:rPr>
            <w:rFonts w:ascii="Courier New" w:hAnsi="Courier New" w:cs="Courier New"/>
            <w:color w:val="FF0000"/>
            <w:sz w:val="17"/>
            <w:szCs w:val="17"/>
            <w:highlight w:val="white"/>
            <w:rPrChange w:id="3443" w:author="Author">
              <w:rPr>
                <w:rFonts w:ascii="Consolas" w:hAnsi="Consolas" w:cs="Consolas"/>
                <w:color w:val="FF0000"/>
                <w:szCs w:val="17"/>
                <w:highlight w:val="white"/>
              </w:rPr>
            </w:rPrChange>
          </w:rPr>
          <w:t xml:space="preserve"> type</w:t>
        </w:r>
        <w:r w:rsidRPr="00133664">
          <w:rPr>
            <w:rFonts w:ascii="Courier New" w:hAnsi="Courier New" w:cs="Courier New"/>
            <w:color w:val="0000FF"/>
            <w:sz w:val="17"/>
            <w:szCs w:val="17"/>
            <w:highlight w:val="white"/>
            <w:rPrChange w:id="3444"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445" w:author="Author">
              <w:rPr>
                <w:rFonts w:ascii="Consolas" w:hAnsi="Consolas" w:cs="Consolas"/>
                <w:color w:val="000000"/>
                <w:szCs w:val="17"/>
                <w:highlight w:val="white"/>
              </w:rPr>
            </w:rPrChange>
          </w:rPr>
          <w:t>afp:PublicationNumberRangeBagType</w:t>
        </w:r>
        <w:r w:rsidRPr="00133664">
          <w:rPr>
            <w:rFonts w:ascii="Courier New" w:hAnsi="Courier New" w:cs="Courier New"/>
            <w:color w:val="0000FF"/>
            <w:sz w:val="17"/>
            <w:szCs w:val="17"/>
            <w:highlight w:val="white"/>
            <w:rPrChange w:id="3446" w:author="Author">
              <w:rPr>
                <w:rFonts w:ascii="Consolas" w:hAnsi="Consolas" w:cs="Consolas"/>
                <w:color w:val="0000FF"/>
                <w:szCs w:val="17"/>
                <w:highlight w:val="white"/>
              </w:rPr>
            </w:rPrChange>
          </w:rPr>
          <w:t>"&gt;</w:t>
        </w:r>
      </w:ins>
    </w:p>
    <w:p w14:paraId="58F30D09" w14:textId="77777777" w:rsidR="00C44003" w:rsidRPr="00133664" w:rsidRDefault="00C44003" w:rsidP="00C44003">
      <w:pPr>
        <w:autoSpaceDE w:val="0"/>
        <w:autoSpaceDN w:val="0"/>
        <w:adjustRightInd w:val="0"/>
        <w:rPr>
          <w:ins w:id="3447" w:author="Author"/>
          <w:rFonts w:ascii="Courier New" w:hAnsi="Courier New" w:cs="Courier New"/>
          <w:color w:val="000000"/>
          <w:sz w:val="17"/>
          <w:szCs w:val="17"/>
          <w:highlight w:val="white"/>
          <w:rPrChange w:id="3448" w:author="Author">
            <w:rPr>
              <w:ins w:id="3449" w:author="Author"/>
              <w:rFonts w:ascii="Consolas" w:hAnsi="Consolas" w:cs="Consolas"/>
              <w:color w:val="000000"/>
              <w:szCs w:val="17"/>
              <w:highlight w:val="white"/>
            </w:rPr>
          </w:rPrChange>
        </w:rPr>
      </w:pPr>
      <w:ins w:id="3450" w:author="Author">
        <w:r w:rsidRPr="00133664">
          <w:rPr>
            <w:rFonts w:ascii="Courier New" w:hAnsi="Courier New" w:cs="Courier New"/>
            <w:color w:val="000000"/>
            <w:sz w:val="17"/>
            <w:szCs w:val="17"/>
            <w:highlight w:val="white"/>
            <w:rPrChange w:id="3451"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452"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453"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454" w:author="Author">
              <w:rPr>
                <w:rFonts w:ascii="Consolas" w:hAnsi="Consolas" w:cs="Consolas"/>
                <w:color w:val="800000"/>
                <w:szCs w:val="17"/>
                <w:highlight w:val="white"/>
              </w:rPr>
            </w:rPrChange>
          </w:rPr>
          <w:t>xsd:annotation</w:t>
        </w:r>
        <w:r w:rsidRPr="00133664">
          <w:rPr>
            <w:rFonts w:ascii="Courier New" w:hAnsi="Courier New" w:cs="Courier New"/>
            <w:color w:val="0000FF"/>
            <w:sz w:val="17"/>
            <w:szCs w:val="17"/>
            <w:highlight w:val="white"/>
            <w:rPrChange w:id="3455" w:author="Author">
              <w:rPr>
                <w:rFonts w:ascii="Consolas" w:hAnsi="Consolas" w:cs="Consolas"/>
                <w:color w:val="0000FF"/>
                <w:szCs w:val="17"/>
                <w:highlight w:val="white"/>
              </w:rPr>
            </w:rPrChange>
          </w:rPr>
          <w:t>&gt;</w:t>
        </w:r>
      </w:ins>
    </w:p>
    <w:p w14:paraId="7F4809DA" w14:textId="77777777" w:rsidR="00C44003" w:rsidRPr="00133664" w:rsidRDefault="00C44003" w:rsidP="00C44003">
      <w:pPr>
        <w:autoSpaceDE w:val="0"/>
        <w:autoSpaceDN w:val="0"/>
        <w:adjustRightInd w:val="0"/>
        <w:rPr>
          <w:ins w:id="3456" w:author="Author"/>
          <w:rFonts w:ascii="Courier New" w:hAnsi="Courier New" w:cs="Courier New"/>
          <w:color w:val="000000"/>
          <w:sz w:val="17"/>
          <w:szCs w:val="17"/>
          <w:highlight w:val="white"/>
          <w:rPrChange w:id="3457" w:author="Author">
            <w:rPr>
              <w:ins w:id="3458" w:author="Author"/>
              <w:rFonts w:ascii="Consolas" w:hAnsi="Consolas" w:cs="Consolas"/>
              <w:color w:val="000000"/>
              <w:szCs w:val="17"/>
              <w:highlight w:val="white"/>
            </w:rPr>
          </w:rPrChange>
        </w:rPr>
      </w:pPr>
      <w:ins w:id="3459" w:author="Author">
        <w:r w:rsidRPr="00133664">
          <w:rPr>
            <w:rFonts w:ascii="Courier New" w:hAnsi="Courier New" w:cs="Courier New"/>
            <w:color w:val="000000"/>
            <w:sz w:val="17"/>
            <w:szCs w:val="17"/>
            <w:highlight w:val="white"/>
            <w:rPrChange w:id="3460"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461"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462"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463"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464" w:author="Author">
              <w:rPr>
                <w:rFonts w:ascii="Consolas" w:hAnsi="Consolas" w:cs="Consolas"/>
                <w:color w:val="800000"/>
                <w:szCs w:val="17"/>
                <w:highlight w:val="white"/>
              </w:rPr>
            </w:rPrChange>
          </w:rPr>
          <w:t>xsd:documentation</w:t>
        </w:r>
        <w:r w:rsidRPr="00133664">
          <w:rPr>
            <w:rFonts w:ascii="Courier New" w:hAnsi="Courier New" w:cs="Courier New"/>
            <w:color w:val="0000FF"/>
            <w:sz w:val="17"/>
            <w:szCs w:val="17"/>
            <w:highlight w:val="white"/>
            <w:rPrChange w:id="3465" w:author="Author">
              <w:rPr>
                <w:rFonts w:ascii="Consolas" w:hAnsi="Consolas" w:cs="Consolas"/>
                <w:color w:val="0000FF"/>
                <w:szCs w:val="17"/>
                <w:highlight w:val="white"/>
              </w:rPr>
            </w:rPrChange>
          </w:rPr>
          <w:t>&gt;</w:t>
        </w:r>
        <w:r w:rsidRPr="00133664">
          <w:rPr>
            <w:rFonts w:ascii="Courier New" w:hAnsi="Courier New" w:cs="Courier New"/>
            <w:color w:val="000000"/>
            <w:sz w:val="17"/>
            <w:szCs w:val="17"/>
            <w:highlight w:val="white"/>
            <w:rPrChange w:id="3466" w:author="Author">
              <w:rPr>
                <w:rFonts w:ascii="Consolas" w:hAnsi="Consolas" w:cs="Consolas"/>
                <w:color w:val="000000"/>
                <w:szCs w:val="17"/>
                <w:highlight w:val="white"/>
              </w:rPr>
            </w:rPrChange>
          </w:rPr>
          <w:t>A collection of patent publication number ranges which are included within this authority file</w:t>
        </w:r>
        <w:r w:rsidRPr="00133664">
          <w:rPr>
            <w:rFonts w:ascii="Courier New" w:hAnsi="Courier New" w:cs="Courier New"/>
            <w:color w:val="0000FF"/>
            <w:sz w:val="17"/>
            <w:szCs w:val="17"/>
            <w:highlight w:val="white"/>
            <w:rPrChange w:id="3467"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468" w:author="Author">
              <w:rPr>
                <w:rFonts w:ascii="Consolas" w:hAnsi="Consolas" w:cs="Consolas"/>
                <w:color w:val="800000"/>
                <w:szCs w:val="17"/>
                <w:highlight w:val="white"/>
              </w:rPr>
            </w:rPrChange>
          </w:rPr>
          <w:t>xsd:documentation</w:t>
        </w:r>
        <w:r w:rsidRPr="00133664">
          <w:rPr>
            <w:rFonts w:ascii="Courier New" w:hAnsi="Courier New" w:cs="Courier New"/>
            <w:color w:val="0000FF"/>
            <w:sz w:val="17"/>
            <w:szCs w:val="17"/>
            <w:highlight w:val="white"/>
            <w:rPrChange w:id="3469" w:author="Author">
              <w:rPr>
                <w:rFonts w:ascii="Consolas" w:hAnsi="Consolas" w:cs="Consolas"/>
                <w:color w:val="0000FF"/>
                <w:szCs w:val="17"/>
                <w:highlight w:val="white"/>
              </w:rPr>
            </w:rPrChange>
          </w:rPr>
          <w:t>&gt;</w:t>
        </w:r>
      </w:ins>
    </w:p>
    <w:p w14:paraId="09AEEC81" w14:textId="77777777" w:rsidR="00C44003" w:rsidRPr="00133664" w:rsidRDefault="00C44003" w:rsidP="00C44003">
      <w:pPr>
        <w:autoSpaceDE w:val="0"/>
        <w:autoSpaceDN w:val="0"/>
        <w:adjustRightInd w:val="0"/>
        <w:rPr>
          <w:ins w:id="3470" w:author="Author"/>
          <w:rFonts w:ascii="Courier New" w:hAnsi="Courier New" w:cs="Courier New"/>
          <w:color w:val="000000"/>
          <w:sz w:val="17"/>
          <w:szCs w:val="17"/>
          <w:highlight w:val="white"/>
          <w:rPrChange w:id="3471" w:author="Author">
            <w:rPr>
              <w:ins w:id="3472" w:author="Author"/>
              <w:rFonts w:ascii="Consolas" w:hAnsi="Consolas" w:cs="Consolas"/>
              <w:color w:val="000000"/>
              <w:szCs w:val="17"/>
              <w:highlight w:val="white"/>
            </w:rPr>
          </w:rPrChange>
        </w:rPr>
      </w:pPr>
      <w:ins w:id="3473" w:author="Author">
        <w:r w:rsidRPr="00133664">
          <w:rPr>
            <w:rFonts w:ascii="Courier New" w:hAnsi="Courier New" w:cs="Courier New"/>
            <w:color w:val="000000"/>
            <w:sz w:val="17"/>
            <w:szCs w:val="17"/>
            <w:highlight w:val="white"/>
            <w:rPrChange w:id="3474"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475"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476"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477" w:author="Author">
              <w:rPr>
                <w:rFonts w:ascii="Consolas" w:hAnsi="Consolas" w:cs="Consolas"/>
                <w:color w:val="800000"/>
                <w:szCs w:val="17"/>
                <w:highlight w:val="white"/>
              </w:rPr>
            </w:rPrChange>
          </w:rPr>
          <w:t>xsd:annotation</w:t>
        </w:r>
        <w:r w:rsidRPr="00133664">
          <w:rPr>
            <w:rFonts w:ascii="Courier New" w:hAnsi="Courier New" w:cs="Courier New"/>
            <w:color w:val="0000FF"/>
            <w:sz w:val="17"/>
            <w:szCs w:val="17"/>
            <w:highlight w:val="white"/>
            <w:rPrChange w:id="3478" w:author="Author">
              <w:rPr>
                <w:rFonts w:ascii="Consolas" w:hAnsi="Consolas" w:cs="Consolas"/>
                <w:color w:val="0000FF"/>
                <w:szCs w:val="17"/>
                <w:highlight w:val="white"/>
              </w:rPr>
            </w:rPrChange>
          </w:rPr>
          <w:t>&gt;</w:t>
        </w:r>
      </w:ins>
    </w:p>
    <w:p w14:paraId="16B3D187" w14:textId="77777777" w:rsidR="00C44003" w:rsidRPr="00133664" w:rsidRDefault="00C44003" w:rsidP="00C44003">
      <w:pPr>
        <w:autoSpaceDE w:val="0"/>
        <w:autoSpaceDN w:val="0"/>
        <w:adjustRightInd w:val="0"/>
        <w:rPr>
          <w:ins w:id="3479" w:author="Author"/>
          <w:rFonts w:ascii="Courier New" w:hAnsi="Courier New" w:cs="Courier New"/>
          <w:color w:val="000000"/>
          <w:sz w:val="17"/>
          <w:szCs w:val="17"/>
          <w:highlight w:val="white"/>
          <w:rPrChange w:id="3480" w:author="Author">
            <w:rPr>
              <w:ins w:id="3481" w:author="Author"/>
              <w:rFonts w:ascii="Consolas" w:hAnsi="Consolas" w:cs="Consolas"/>
              <w:color w:val="000000"/>
              <w:szCs w:val="17"/>
              <w:highlight w:val="white"/>
            </w:rPr>
          </w:rPrChange>
        </w:rPr>
      </w:pPr>
      <w:ins w:id="3482" w:author="Author">
        <w:r w:rsidRPr="00133664">
          <w:rPr>
            <w:rFonts w:ascii="Courier New" w:hAnsi="Courier New" w:cs="Courier New"/>
            <w:color w:val="000000"/>
            <w:sz w:val="17"/>
            <w:szCs w:val="17"/>
            <w:highlight w:val="white"/>
            <w:rPrChange w:id="3483"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484"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485" w:author="Author">
              <w:rPr>
                <w:rFonts w:ascii="Consolas" w:hAnsi="Consolas" w:cs="Consolas"/>
                <w:color w:val="800000"/>
                <w:szCs w:val="17"/>
                <w:highlight w:val="white"/>
              </w:rPr>
            </w:rPrChange>
          </w:rPr>
          <w:t>xsd:element</w:t>
        </w:r>
        <w:r w:rsidRPr="00133664">
          <w:rPr>
            <w:rFonts w:ascii="Courier New" w:hAnsi="Courier New" w:cs="Courier New"/>
            <w:color w:val="0000FF"/>
            <w:sz w:val="17"/>
            <w:szCs w:val="17"/>
            <w:highlight w:val="white"/>
            <w:rPrChange w:id="3486" w:author="Author">
              <w:rPr>
                <w:rFonts w:ascii="Consolas" w:hAnsi="Consolas" w:cs="Consolas"/>
                <w:color w:val="0000FF"/>
                <w:szCs w:val="17"/>
                <w:highlight w:val="white"/>
              </w:rPr>
            </w:rPrChange>
          </w:rPr>
          <w:t>&gt;</w:t>
        </w:r>
      </w:ins>
    </w:p>
    <w:p w14:paraId="0B79F885" w14:textId="77777777" w:rsidR="00C44003" w:rsidRPr="00133664" w:rsidRDefault="00C44003" w:rsidP="00C44003">
      <w:pPr>
        <w:autoSpaceDE w:val="0"/>
        <w:autoSpaceDN w:val="0"/>
        <w:adjustRightInd w:val="0"/>
        <w:rPr>
          <w:ins w:id="3487" w:author="Author"/>
          <w:rFonts w:ascii="Courier New" w:hAnsi="Courier New" w:cs="Courier New"/>
          <w:color w:val="000000"/>
          <w:sz w:val="17"/>
          <w:szCs w:val="17"/>
          <w:highlight w:val="white"/>
          <w:rPrChange w:id="3488" w:author="Author">
            <w:rPr>
              <w:ins w:id="3489" w:author="Author"/>
              <w:rFonts w:ascii="Consolas" w:hAnsi="Consolas" w:cs="Consolas"/>
              <w:color w:val="000000"/>
              <w:szCs w:val="17"/>
              <w:highlight w:val="white"/>
            </w:rPr>
          </w:rPrChange>
        </w:rPr>
      </w:pPr>
      <w:ins w:id="3490" w:author="Author">
        <w:r w:rsidRPr="00133664">
          <w:rPr>
            <w:rFonts w:ascii="Courier New" w:hAnsi="Courier New" w:cs="Courier New"/>
            <w:color w:val="000000"/>
            <w:sz w:val="17"/>
            <w:szCs w:val="17"/>
            <w:highlight w:val="white"/>
            <w:rPrChange w:id="3491"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492"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493" w:author="Author">
              <w:rPr>
                <w:rFonts w:ascii="Consolas" w:hAnsi="Consolas" w:cs="Consolas"/>
                <w:color w:val="800000"/>
                <w:szCs w:val="17"/>
                <w:highlight w:val="white"/>
              </w:rPr>
            </w:rPrChange>
          </w:rPr>
          <w:t>xsd:complexType</w:t>
        </w:r>
        <w:r w:rsidRPr="00133664">
          <w:rPr>
            <w:rFonts w:ascii="Courier New" w:hAnsi="Courier New" w:cs="Courier New"/>
            <w:color w:val="FF0000"/>
            <w:sz w:val="17"/>
            <w:szCs w:val="17"/>
            <w:highlight w:val="white"/>
            <w:rPrChange w:id="3494" w:author="Author">
              <w:rPr>
                <w:rFonts w:ascii="Consolas" w:hAnsi="Consolas" w:cs="Consolas"/>
                <w:color w:val="FF0000"/>
                <w:szCs w:val="17"/>
                <w:highlight w:val="white"/>
              </w:rPr>
            </w:rPrChange>
          </w:rPr>
          <w:t xml:space="preserve"> name</w:t>
        </w:r>
        <w:r w:rsidRPr="00133664">
          <w:rPr>
            <w:rFonts w:ascii="Courier New" w:hAnsi="Courier New" w:cs="Courier New"/>
            <w:color w:val="0000FF"/>
            <w:sz w:val="17"/>
            <w:szCs w:val="17"/>
            <w:highlight w:val="white"/>
            <w:rPrChange w:id="3495" w:author="Author">
              <w:rPr>
                <w:rFonts w:ascii="Consolas" w:hAnsi="Consolas" w:cs="Consolas"/>
                <w:color w:val="0000FF"/>
                <w:szCs w:val="17"/>
                <w:highlight w:val="white"/>
              </w:rPr>
            </w:rPrChange>
          </w:rPr>
          <w:t>="</w:t>
        </w:r>
        <w:r w:rsidRPr="00133664">
          <w:rPr>
            <w:rFonts w:ascii="Courier New" w:hAnsi="Courier New" w:cs="Courier New"/>
            <w:color w:val="000000"/>
            <w:sz w:val="17"/>
            <w:szCs w:val="17"/>
            <w:highlight w:val="white"/>
            <w:rPrChange w:id="3496" w:author="Author">
              <w:rPr>
                <w:rFonts w:ascii="Consolas" w:hAnsi="Consolas" w:cs="Consolas"/>
                <w:color w:val="000000"/>
                <w:szCs w:val="17"/>
                <w:highlight w:val="white"/>
              </w:rPr>
            </w:rPrChange>
          </w:rPr>
          <w:t>PublicationNumberRangeBagType</w:t>
        </w:r>
        <w:r w:rsidRPr="00133664">
          <w:rPr>
            <w:rFonts w:ascii="Courier New" w:hAnsi="Courier New" w:cs="Courier New"/>
            <w:color w:val="0000FF"/>
            <w:sz w:val="17"/>
            <w:szCs w:val="17"/>
            <w:highlight w:val="white"/>
            <w:rPrChange w:id="3497" w:author="Author">
              <w:rPr>
                <w:rFonts w:ascii="Consolas" w:hAnsi="Consolas" w:cs="Consolas"/>
                <w:color w:val="0000FF"/>
                <w:szCs w:val="17"/>
                <w:highlight w:val="white"/>
              </w:rPr>
            </w:rPrChange>
          </w:rPr>
          <w:t>"&gt;</w:t>
        </w:r>
      </w:ins>
    </w:p>
    <w:p w14:paraId="613FBCF0" w14:textId="77777777" w:rsidR="00C44003" w:rsidRPr="00703040" w:rsidRDefault="00C44003" w:rsidP="00C44003">
      <w:pPr>
        <w:autoSpaceDE w:val="0"/>
        <w:autoSpaceDN w:val="0"/>
        <w:adjustRightInd w:val="0"/>
        <w:rPr>
          <w:ins w:id="3498" w:author="Author"/>
          <w:rFonts w:ascii="Courier New" w:hAnsi="Courier New" w:cs="Courier New"/>
          <w:color w:val="000000"/>
          <w:sz w:val="17"/>
          <w:szCs w:val="17"/>
          <w:highlight w:val="white"/>
          <w:lang w:val="fr-FR"/>
          <w:rPrChange w:id="3499" w:author="Author">
            <w:rPr>
              <w:ins w:id="3500" w:author="Author"/>
              <w:rFonts w:ascii="Consolas" w:hAnsi="Consolas" w:cs="Consolas"/>
              <w:color w:val="000000"/>
              <w:szCs w:val="17"/>
              <w:highlight w:val="white"/>
            </w:rPr>
          </w:rPrChange>
        </w:rPr>
      </w:pPr>
      <w:ins w:id="3501" w:author="Author">
        <w:r w:rsidRPr="00133664">
          <w:rPr>
            <w:rFonts w:ascii="Courier New" w:hAnsi="Courier New" w:cs="Courier New"/>
            <w:color w:val="000000"/>
            <w:sz w:val="17"/>
            <w:szCs w:val="17"/>
            <w:highlight w:val="white"/>
            <w:rPrChange w:id="3502" w:author="Author">
              <w:rPr>
                <w:rFonts w:ascii="Consolas" w:hAnsi="Consolas" w:cs="Consolas"/>
                <w:color w:val="000000"/>
                <w:szCs w:val="17"/>
                <w:highlight w:val="white"/>
              </w:rPr>
            </w:rPrChange>
          </w:rPr>
          <w:tab/>
        </w:r>
        <w:r w:rsidRPr="00133664">
          <w:rPr>
            <w:rFonts w:ascii="Courier New" w:hAnsi="Courier New" w:cs="Courier New"/>
            <w:color w:val="000000"/>
            <w:sz w:val="17"/>
            <w:szCs w:val="17"/>
            <w:highlight w:val="white"/>
            <w:rPrChange w:id="3503" w:author="Author">
              <w:rPr>
                <w:rFonts w:ascii="Consolas" w:hAnsi="Consolas" w:cs="Consolas"/>
                <w:color w:val="000000"/>
                <w:szCs w:val="17"/>
                <w:highlight w:val="white"/>
              </w:rPr>
            </w:rPrChange>
          </w:rPr>
          <w:tab/>
        </w:r>
        <w:r w:rsidRPr="00703040">
          <w:rPr>
            <w:rFonts w:ascii="Courier New" w:hAnsi="Courier New" w:cs="Courier New"/>
            <w:color w:val="0000FF"/>
            <w:sz w:val="17"/>
            <w:szCs w:val="17"/>
            <w:highlight w:val="white"/>
            <w:lang w:val="fr-FR"/>
            <w:rPrChange w:id="3504" w:author="Author">
              <w:rPr>
                <w:rFonts w:ascii="Consolas" w:hAnsi="Consolas" w:cs="Consolas"/>
                <w:color w:val="0000FF"/>
                <w:szCs w:val="17"/>
                <w:highlight w:val="white"/>
              </w:rPr>
            </w:rPrChange>
          </w:rPr>
          <w:t>&lt;</w:t>
        </w:r>
        <w:r w:rsidRPr="00703040">
          <w:rPr>
            <w:rFonts w:ascii="Courier New" w:hAnsi="Courier New" w:cs="Courier New"/>
            <w:color w:val="800000"/>
            <w:sz w:val="17"/>
            <w:szCs w:val="17"/>
            <w:highlight w:val="white"/>
            <w:lang w:val="fr-FR"/>
            <w:rPrChange w:id="3505" w:author="Author">
              <w:rPr>
                <w:rFonts w:ascii="Consolas" w:hAnsi="Consolas" w:cs="Consolas"/>
                <w:color w:val="800000"/>
                <w:szCs w:val="17"/>
                <w:highlight w:val="white"/>
              </w:rPr>
            </w:rPrChange>
          </w:rPr>
          <w:t>xsd:sequence</w:t>
        </w:r>
        <w:r w:rsidRPr="00703040">
          <w:rPr>
            <w:rFonts w:ascii="Courier New" w:hAnsi="Courier New" w:cs="Courier New"/>
            <w:color w:val="0000FF"/>
            <w:sz w:val="17"/>
            <w:szCs w:val="17"/>
            <w:highlight w:val="white"/>
            <w:lang w:val="fr-FR"/>
            <w:rPrChange w:id="3506" w:author="Author">
              <w:rPr>
                <w:rFonts w:ascii="Consolas" w:hAnsi="Consolas" w:cs="Consolas"/>
                <w:color w:val="0000FF"/>
                <w:szCs w:val="17"/>
                <w:highlight w:val="white"/>
              </w:rPr>
            </w:rPrChange>
          </w:rPr>
          <w:t>&gt;</w:t>
        </w:r>
      </w:ins>
    </w:p>
    <w:p w14:paraId="65402CFC" w14:textId="77777777" w:rsidR="00C44003" w:rsidRPr="00703040" w:rsidRDefault="00C44003" w:rsidP="00C44003">
      <w:pPr>
        <w:autoSpaceDE w:val="0"/>
        <w:autoSpaceDN w:val="0"/>
        <w:adjustRightInd w:val="0"/>
        <w:rPr>
          <w:ins w:id="3507" w:author="Author"/>
          <w:rFonts w:ascii="Courier New" w:hAnsi="Courier New" w:cs="Courier New"/>
          <w:color w:val="0000FF"/>
          <w:sz w:val="17"/>
          <w:szCs w:val="17"/>
          <w:highlight w:val="white"/>
          <w:lang w:val="fr-FR"/>
          <w:rPrChange w:id="3508" w:author="Author">
            <w:rPr>
              <w:ins w:id="3509" w:author="Author"/>
              <w:rFonts w:ascii="Consolas" w:hAnsi="Consolas" w:cs="Consolas"/>
              <w:color w:val="0000FF"/>
              <w:szCs w:val="17"/>
              <w:highlight w:val="white"/>
            </w:rPr>
          </w:rPrChange>
        </w:rPr>
      </w:pPr>
      <w:ins w:id="3510" w:author="Author">
        <w:r w:rsidRPr="00703040">
          <w:rPr>
            <w:rFonts w:ascii="Courier New" w:hAnsi="Courier New" w:cs="Courier New"/>
            <w:color w:val="000000"/>
            <w:sz w:val="17"/>
            <w:szCs w:val="17"/>
            <w:highlight w:val="white"/>
            <w:lang w:val="fr-FR"/>
            <w:rPrChange w:id="3511" w:author="Author">
              <w:rPr>
                <w:rFonts w:ascii="Consolas" w:hAnsi="Consolas" w:cs="Consolas"/>
                <w:color w:val="000000"/>
                <w:szCs w:val="17"/>
                <w:highlight w:val="white"/>
              </w:rPr>
            </w:rPrChange>
          </w:rPr>
          <w:tab/>
        </w:r>
        <w:r w:rsidRPr="00703040">
          <w:rPr>
            <w:rFonts w:ascii="Courier New" w:hAnsi="Courier New" w:cs="Courier New"/>
            <w:color w:val="000000"/>
            <w:sz w:val="17"/>
            <w:szCs w:val="17"/>
            <w:highlight w:val="white"/>
            <w:lang w:val="fr-FR"/>
            <w:rPrChange w:id="3512" w:author="Author">
              <w:rPr>
                <w:rFonts w:ascii="Consolas" w:hAnsi="Consolas" w:cs="Consolas"/>
                <w:color w:val="000000"/>
                <w:szCs w:val="17"/>
                <w:highlight w:val="white"/>
              </w:rPr>
            </w:rPrChange>
          </w:rPr>
          <w:tab/>
        </w:r>
        <w:r w:rsidRPr="00703040">
          <w:rPr>
            <w:rFonts w:ascii="Courier New" w:hAnsi="Courier New" w:cs="Courier New"/>
            <w:color w:val="000000"/>
            <w:sz w:val="17"/>
            <w:szCs w:val="17"/>
            <w:highlight w:val="white"/>
            <w:lang w:val="fr-FR"/>
            <w:rPrChange w:id="3513" w:author="Author">
              <w:rPr>
                <w:rFonts w:ascii="Consolas" w:hAnsi="Consolas" w:cs="Consolas"/>
                <w:color w:val="000000"/>
                <w:szCs w:val="17"/>
                <w:highlight w:val="white"/>
              </w:rPr>
            </w:rPrChange>
          </w:rPr>
          <w:tab/>
        </w:r>
        <w:r w:rsidRPr="00703040">
          <w:rPr>
            <w:rFonts w:ascii="Courier New" w:hAnsi="Courier New" w:cs="Courier New"/>
            <w:color w:val="0000FF"/>
            <w:sz w:val="17"/>
            <w:szCs w:val="17"/>
            <w:highlight w:val="white"/>
            <w:lang w:val="fr-FR"/>
            <w:rPrChange w:id="3514" w:author="Author">
              <w:rPr>
                <w:rFonts w:ascii="Consolas" w:hAnsi="Consolas" w:cs="Consolas"/>
                <w:color w:val="0000FF"/>
                <w:szCs w:val="17"/>
                <w:highlight w:val="white"/>
              </w:rPr>
            </w:rPrChange>
          </w:rPr>
          <w:t>&lt;</w:t>
        </w:r>
        <w:r w:rsidRPr="00703040">
          <w:rPr>
            <w:rFonts w:ascii="Courier New" w:hAnsi="Courier New" w:cs="Courier New"/>
            <w:color w:val="800000"/>
            <w:sz w:val="17"/>
            <w:szCs w:val="17"/>
            <w:highlight w:val="white"/>
            <w:lang w:val="fr-FR"/>
            <w:rPrChange w:id="3515" w:author="Author">
              <w:rPr>
                <w:rFonts w:ascii="Consolas" w:hAnsi="Consolas" w:cs="Consolas"/>
                <w:color w:val="800000"/>
                <w:szCs w:val="17"/>
                <w:highlight w:val="white"/>
              </w:rPr>
            </w:rPrChange>
          </w:rPr>
          <w:t>xsd:element</w:t>
        </w:r>
        <w:r w:rsidRPr="00703040">
          <w:rPr>
            <w:rFonts w:ascii="Courier New" w:hAnsi="Courier New" w:cs="Courier New"/>
            <w:color w:val="FF0000"/>
            <w:sz w:val="17"/>
            <w:szCs w:val="17"/>
            <w:highlight w:val="white"/>
            <w:lang w:val="fr-FR"/>
            <w:rPrChange w:id="3516" w:author="Author">
              <w:rPr>
                <w:rFonts w:ascii="Consolas" w:hAnsi="Consolas" w:cs="Consolas"/>
                <w:color w:val="FF0000"/>
                <w:szCs w:val="17"/>
                <w:highlight w:val="white"/>
              </w:rPr>
            </w:rPrChange>
          </w:rPr>
          <w:t xml:space="preserve"> ref</w:t>
        </w:r>
        <w:r w:rsidRPr="00703040">
          <w:rPr>
            <w:rFonts w:ascii="Courier New" w:hAnsi="Courier New" w:cs="Courier New"/>
            <w:color w:val="0000FF"/>
            <w:sz w:val="17"/>
            <w:szCs w:val="17"/>
            <w:highlight w:val="white"/>
            <w:lang w:val="fr-FR"/>
            <w:rPrChange w:id="3517" w:author="Author">
              <w:rPr>
                <w:rFonts w:ascii="Consolas" w:hAnsi="Consolas" w:cs="Consolas"/>
                <w:color w:val="0000FF"/>
                <w:szCs w:val="17"/>
                <w:highlight w:val="white"/>
              </w:rPr>
            </w:rPrChange>
          </w:rPr>
          <w:t>="</w:t>
        </w:r>
        <w:r w:rsidRPr="00703040">
          <w:rPr>
            <w:rFonts w:ascii="Courier New" w:hAnsi="Courier New" w:cs="Courier New"/>
            <w:color w:val="000000"/>
            <w:sz w:val="17"/>
            <w:szCs w:val="17"/>
            <w:highlight w:val="white"/>
            <w:lang w:val="fr-FR"/>
            <w:rPrChange w:id="3518" w:author="Author">
              <w:rPr>
                <w:rFonts w:ascii="Consolas" w:hAnsi="Consolas" w:cs="Consolas"/>
                <w:color w:val="000000"/>
                <w:szCs w:val="17"/>
                <w:highlight w:val="white"/>
              </w:rPr>
            </w:rPrChange>
          </w:rPr>
          <w:t>afp:PublicationNumberRange</w:t>
        </w:r>
        <w:r w:rsidRPr="00703040">
          <w:rPr>
            <w:rFonts w:ascii="Courier New" w:hAnsi="Courier New" w:cs="Courier New"/>
            <w:color w:val="0000FF"/>
            <w:sz w:val="17"/>
            <w:szCs w:val="17"/>
            <w:highlight w:val="white"/>
            <w:lang w:val="fr-FR"/>
            <w:rPrChange w:id="3519" w:author="Author">
              <w:rPr>
                <w:rFonts w:ascii="Consolas" w:hAnsi="Consolas" w:cs="Consolas"/>
                <w:color w:val="0000FF"/>
                <w:szCs w:val="17"/>
                <w:highlight w:val="white"/>
              </w:rPr>
            </w:rPrChange>
          </w:rPr>
          <w:t>"</w:t>
        </w:r>
        <w:r w:rsidRPr="00703040">
          <w:rPr>
            <w:rFonts w:ascii="Courier New" w:hAnsi="Courier New" w:cs="Courier New"/>
            <w:color w:val="FF0000"/>
            <w:sz w:val="17"/>
            <w:szCs w:val="17"/>
            <w:highlight w:val="white"/>
            <w:lang w:val="fr-FR"/>
            <w:rPrChange w:id="3520" w:author="Author">
              <w:rPr>
                <w:rFonts w:ascii="Consolas" w:hAnsi="Consolas" w:cs="Consolas"/>
                <w:color w:val="FF0000"/>
                <w:szCs w:val="17"/>
                <w:highlight w:val="white"/>
              </w:rPr>
            </w:rPrChange>
          </w:rPr>
          <w:t xml:space="preserve"> minOccurs</w:t>
        </w:r>
        <w:r w:rsidRPr="00703040">
          <w:rPr>
            <w:rFonts w:ascii="Courier New" w:hAnsi="Courier New" w:cs="Courier New"/>
            <w:color w:val="0000FF"/>
            <w:sz w:val="17"/>
            <w:szCs w:val="17"/>
            <w:highlight w:val="white"/>
            <w:lang w:val="fr-FR"/>
            <w:rPrChange w:id="3521" w:author="Author">
              <w:rPr>
                <w:rFonts w:ascii="Consolas" w:hAnsi="Consolas" w:cs="Consolas"/>
                <w:color w:val="0000FF"/>
                <w:szCs w:val="17"/>
                <w:highlight w:val="white"/>
              </w:rPr>
            </w:rPrChange>
          </w:rPr>
          <w:t>="</w:t>
        </w:r>
        <w:r w:rsidRPr="00703040">
          <w:rPr>
            <w:rFonts w:ascii="Courier New" w:hAnsi="Courier New" w:cs="Courier New"/>
            <w:color w:val="000000"/>
            <w:sz w:val="17"/>
            <w:szCs w:val="17"/>
            <w:highlight w:val="white"/>
            <w:lang w:val="fr-FR"/>
            <w:rPrChange w:id="3522" w:author="Author">
              <w:rPr>
                <w:rFonts w:ascii="Consolas" w:hAnsi="Consolas" w:cs="Consolas"/>
                <w:color w:val="000000"/>
                <w:szCs w:val="17"/>
                <w:highlight w:val="white"/>
              </w:rPr>
            </w:rPrChange>
          </w:rPr>
          <w:t>1</w:t>
        </w:r>
        <w:r w:rsidRPr="00703040">
          <w:rPr>
            <w:rFonts w:ascii="Courier New" w:hAnsi="Courier New" w:cs="Courier New"/>
            <w:color w:val="0000FF"/>
            <w:sz w:val="17"/>
            <w:szCs w:val="17"/>
            <w:highlight w:val="white"/>
            <w:lang w:val="fr-FR"/>
            <w:rPrChange w:id="3523" w:author="Author">
              <w:rPr>
                <w:rFonts w:ascii="Consolas" w:hAnsi="Consolas" w:cs="Consolas"/>
                <w:color w:val="0000FF"/>
                <w:szCs w:val="17"/>
                <w:highlight w:val="white"/>
              </w:rPr>
            </w:rPrChange>
          </w:rPr>
          <w:t>"</w:t>
        </w:r>
        <w:r w:rsidRPr="00703040">
          <w:rPr>
            <w:rFonts w:ascii="Courier New" w:hAnsi="Courier New" w:cs="Courier New"/>
            <w:color w:val="FF0000"/>
            <w:sz w:val="17"/>
            <w:szCs w:val="17"/>
            <w:highlight w:val="white"/>
            <w:lang w:val="fr-FR"/>
            <w:rPrChange w:id="3524" w:author="Author">
              <w:rPr>
                <w:rFonts w:ascii="Consolas" w:hAnsi="Consolas" w:cs="Consolas"/>
                <w:color w:val="FF0000"/>
                <w:szCs w:val="17"/>
                <w:highlight w:val="white"/>
              </w:rPr>
            </w:rPrChange>
          </w:rPr>
          <w:t xml:space="preserve"> maxOccurs</w:t>
        </w:r>
        <w:r w:rsidRPr="00703040">
          <w:rPr>
            <w:rFonts w:ascii="Courier New" w:hAnsi="Courier New" w:cs="Courier New"/>
            <w:color w:val="0000FF"/>
            <w:sz w:val="17"/>
            <w:szCs w:val="17"/>
            <w:highlight w:val="white"/>
            <w:lang w:val="fr-FR"/>
            <w:rPrChange w:id="3525" w:author="Author">
              <w:rPr>
                <w:rFonts w:ascii="Consolas" w:hAnsi="Consolas" w:cs="Consolas"/>
                <w:color w:val="0000FF"/>
                <w:szCs w:val="17"/>
                <w:highlight w:val="white"/>
              </w:rPr>
            </w:rPrChange>
          </w:rPr>
          <w:t>="</w:t>
        </w:r>
        <w:r w:rsidRPr="00703040">
          <w:rPr>
            <w:rFonts w:ascii="Courier New" w:hAnsi="Courier New" w:cs="Courier New"/>
            <w:color w:val="000000"/>
            <w:sz w:val="17"/>
            <w:szCs w:val="17"/>
            <w:highlight w:val="white"/>
            <w:lang w:val="fr-FR"/>
            <w:rPrChange w:id="3526" w:author="Author">
              <w:rPr>
                <w:rFonts w:ascii="Consolas" w:hAnsi="Consolas" w:cs="Consolas"/>
                <w:color w:val="000000"/>
                <w:szCs w:val="17"/>
                <w:highlight w:val="white"/>
              </w:rPr>
            </w:rPrChange>
          </w:rPr>
          <w:t>100</w:t>
        </w:r>
        <w:r w:rsidRPr="00703040">
          <w:rPr>
            <w:rFonts w:ascii="Courier New" w:hAnsi="Courier New" w:cs="Courier New"/>
            <w:color w:val="0000FF"/>
            <w:sz w:val="17"/>
            <w:szCs w:val="17"/>
            <w:highlight w:val="white"/>
            <w:lang w:val="fr-FR"/>
            <w:rPrChange w:id="3527" w:author="Author">
              <w:rPr>
                <w:rFonts w:ascii="Consolas" w:hAnsi="Consolas" w:cs="Consolas"/>
                <w:color w:val="0000FF"/>
                <w:szCs w:val="17"/>
                <w:highlight w:val="white"/>
              </w:rPr>
            </w:rPrChange>
          </w:rPr>
          <w:t>"/&gt;</w:t>
        </w:r>
      </w:ins>
    </w:p>
    <w:p w14:paraId="6A0AABAB" w14:textId="77777777" w:rsidR="00C44003" w:rsidRPr="00703040" w:rsidRDefault="00C44003" w:rsidP="00C44003">
      <w:pPr>
        <w:autoSpaceDE w:val="0"/>
        <w:autoSpaceDN w:val="0"/>
        <w:adjustRightInd w:val="0"/>
        <w:rPr>
          <w:ins w:id="3528" w:author="Author"/>
          <w:del w:id="3529" w:author="Author"/>
          <w:rFonts w:ascii="Courier New" w:hAnsi="Courier New" w:cs="Courier New"/>
          <w:color w:val="000000"/>
          <w:sz w:val="17"/>
          <w:szCs w:val="17"/>
          <w:highlight w:val="white"/>
          <w:lang w:val="fr-FR"/>
          <w:rPrChange w:id="3530" w:author="Author">
            <w:rPr>
              <w:ins w:id="3531" w:author="Author"/>
              <w:del w:id="3532" w:author="Author"/>
              <w:rFonts w:ascii="Consolas" w:hAnsi="Consolas" w:cs="Consolas"/>
              <w:color w:val="000000"/>
              <w:szCs w:val="17"/>
              <w:highlight w:val="white"/>
            </w:rPr>
          </w:rPrChange>
        </w:rPr>
      </w:pPr>
    </w:p>
    <w:p w14:paraId="36689D15" w14:textId="77777777" w:rsidR="00C44003" w:rsidRPr="00133664" w:rsidRDefault="00C44003" w:rsidP="00C44003">
      <w:pPr>
        <w:autoSpaceDE w:val="0"/>
        <w:autoSpaceDN w:val="0"/>
        <w:adjustRightInd w:val="0"/>
        <w:rPr>
          <w:ins w:id="3533" w:author="Author"/>
          <w:rFonts w:ascii="Courier New" w:hAnsi="Courier New" w:cs="Courier New"/>
          <w:color w:val="000000"/>
          <w:sz w:val="17"/>
          <w:szCs w:val="17"/>
          <w:highlight w:val="white"/>
          <w:rPrChange w:id="3534" w:author="Author">
            <w:rPr>
              <w:ins w:id="3535" w:author="Author"/>
              <w:rFonts w:ascii="Consolas" w:hAnsi="Consolas" w:cs="Consolas"/>
              <w:color w:val="000000"/>
              <w:szCs w:val="17"/>
              <w:highlight w:val="white"/>
            </w:rPr>
          </w:rPrChange>
        </w:rPr>
      </w:pPr>
      <w:ins w:id="3536" w:author="Author">
        <w:r w:rsidRPr="00703040">
          <w:rPr>
            <w:rFonts w:ascii="Courier New" w:hAnsi="Courier New" w:cs="Courier New"/>
            <w:color w:val="000000"/>
            <w:sz w:val="17"/>
            <w:szCs w:val="17"/>
            <w:highlight w:val="white"/>
            <w:lang w:val="fr-FR"/>
            <w:rPrChange w:id="3537" w:author="Author">
              <w:rPr>
                <w:rFonts w:ascii="Consolas" w:hAnsi="Consolas" w:cs="Consolas"/>
                <w:color w:val="000000"/>
                <w:szCs w:val="17"/>
                <w:highlight w:val="white"/>
              </w:rPr>
            </w:rPrChange>
          </w:rPr>
          <w:tab/>
        </w:r>
        <w:r w:rsidRPr="00703040">
          <w:rPr>
            <w:rFonts w:ascii="Courier New" w:hAnsi="Courier New" w:cs="Courier New"/>
            <w:color w:val="000000"/>
            <w:sz w:val="17"/>
            <w:szCs w:val="17"/>
            <w:highlight w:val="white"/>
            <w:lang w:val="fr-FR"/>
            <w:rPrChange w:id="3538"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539"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540" w:author="Author">
              <w:rPr>
                <w:rFonts w:ascii="Consolas" w:hAnsi="Consolas" w:cs="Consolas"/>
                <w:color w:val="800000"/>
                <w:szCs w:val="17"/>
                <w:highlight w:val="white"/>
              </w:rPr>
            </w:rPrChange>
          </w:rPr>
          <w:t>xsd:sequence</w:t>
        </w:r>
        <w:r w:rsidRPr="00133664">
          <w:rPr>
            <w:rFonts w:ascii="Courier New" w:hAnsi="Courier New" w:cs="Courier New"/>
            <w:color w:val="0000FF"/>
            <w:sz w:val="17"/>
            <w:szCs w:val="17"/>
            <w:highlight w:val="white"/>
            <w:rPrChange w:id="3541" w:author="Author">
              <w:rPr>
                <w:rFonts w:ascii="Consolas" w:hAnsi="Consolas" w:cs="Consolas"/>
                <w:color w:val="0000FF"/>
                <w:szCs w:val="17"/>
                <w:highlight w:val="white"/>
              </w:rPr>
            </w:rPrChange>
          </w:rPr>
          <w:t>&gt;</w:t>
        </w:r>
      </w:ins>
    </w:p>
    <w:p w14:paraId="665EFFED" w14:textId="77777777" w:rsidR="00C44003" w:rsidRPr="00133664" w:rsidRDefault="00C44003" w:rsidP="00C44003">
      <w:pPr>
        <w:autoSpaceDE w:val="0"/>
        <w:autoSpaceDN w:val="0"/>
        <w:adjustRightInd w:val="0"/>
        <w:rPr>
          <w:ins w:id="3542" w:author="Author"/>
          <w:rFonts w:ascii="Courier New" w:hAnsi="Courier New" w:cs="Courier New"/>
          <w:color w:val="000000"/>
          <w:sz w:val="17"/>
          <w:szCs w:val="17"/>
          <w:highlight w:val="white"/>
          <w:rPrChange w:id="3543" w:author="Author">
            <w:rPr>
              <w:ins w:id="3544" w:author="Author"/>
              <w:rFonts w:ascii="Consolas" w:hAnsi="Consolas" w:cs="Consolas"/>
              <w:color w:val="000000"/>
              <w:szCs w:val="17"/>
              <w:highlight w:val="white"/>
            </w:rPr>
          </w:rPrChange>
        </w:rPr>
      </w:pPr>
      <w:ins w:id="3545" w:author="Author">
        <w:r w:rsidRPr="00133664">
          <w:rPr>
            <w:rFonts w:ascii="Courier New" w:hAnsi="Courier New" w:cs="Courier New"/>
            <w:color w:val="000000"/>
            <w:sz w:val="17"/>
            <w:szCs w:val="17"/>
            <w:highlight w:val="white"/>
            <w:rPrChange w:id="3546" w:author="Author">
              <w:rPr>
                <w:rFonts w:ascii="Consolas" w:hAnsi="Consolas" w:cs="Consolas"/>
                <w:color w:val="000000"/>
                <w:szCs w:val="17"/>
                <w:highlight w:val="white"/>
              </w:rPr>
            </w:rPrChange>
          </w:rPr>
          <w:tab/>
        </w:r>
        <w:r w:rsidRPr="00133664">
          <w:rPr>
            <w:rFonts w:ascii="Courier New" w:hAnsi="Courier New" w:cs="Courier New"/>
            <w:color w:val="0000FF"/>
            <w:sz w:val="17"/>
            <w:szCs w:val="17"/>
            <w:highlight w:val="white"/>
            <w:rPrChange w:id="3547" w:author="Author">
              <w:rPr>
                <w:rFonts w:ascii="Consolas" w:hAnsi="Consolas" w:cs="Consolas"/>
                <w:color w:val="0000FF"/>
                <w:szCs w:val="17"/>
                <w:highlight w:val="white"/>
              </w:rPr>
            </w:rPrChange>
          </w:rPr>
          <w:t>&lt;/</w:t>
        </w:r>
        <w:r w:rsidRPr="00133664">
          <w:rPr>
            <w:rFonts w:ascii="Courier New" w:hAnsi="Courier New" w:cs="Courier New"/>
            <w:color w:val="800000"/>
            <w:sz w:val="17"/>
            <w:szCs w:val="17"/>
            <w:highlight w:val="white"/>
            <w:rPrChange w:id="3548" w:author="Author">
              <w:rPr>
                <w:rFonts w:ascii="Consolas" w:hAnsi="Consolas" w:cs="Consolas"/>
                <w:color w:val="800000"/>
                <w:szCs w:val="17"/>
                <w:highlight w:val="white"/>
              </w:rPr>
            </w:rPrChange>
          </w:rPr>
          <w:t>xsd:complexType</w:t>
        </w:r>
        <w:r w:rsidRPr="00133664">
          <w:rPr>
            <w:rFonts w:ascii="Courier New" w:hAnsi="Courier New" w:cs="Courier New"/>
            <w:color w:val="0000FF"/>
            <w:sz w:val="17"/>
            <w:szCs w:val="17"/>
            <w:highlight w:val="white"/>
            <w:rPrChange w:id="3549" w:author="Author">
              <w:rPr>
                <w:rFonts w:ascii="Consolas" w:hAnsi="Consolas" w:cs="Consolas"/>
                <w:color w:val="0000FF"/>
                <w:szCs w:val="17"/>
                <w:highlight w:val="white"/>
              </w:rPr>
            </w:rPrChange>
          </w:rPr>
          <w:t>&gt;</w:t>
        </w:r>
      </w:ins>
    </w:p>
    <w:p w14:paraId="658D0402"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550" w:author="Author">
            <w:rPr>
              <w:rFonts w:ascii="Courier New" w:hAnsi="Courier New"/>
              <w:color w:val="000000"/>
              <w:highlight w:val="white"/>
              <w:u w:val="single"/>
            </w:rPr>
          </w:rPrChange>
        </w:rPr>
      </w:pPr>
      <w:r w:rsidRPr="00133664">
        <w:rPr>
          <w:rFonts w:ascii="Courier New" w:hAnsi="Courier New" w:cs="Courier New"/>
          <w:color w:val="000000"/>
          <w:sz w:val="17"/>
          <w:szCs w:val="17"/>
          <w:highlight w:val="white"/>
          <w:rPrChange w:id="3551"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3552" w:author="Author">
            <w:rPr>
              <w:rFonts w:ascii="Courier New" w:hAnsi="Courier New"/>
              <w:color w:val="000000"/>
              <w:highlight w:val="white"/>
            </w:rPr>
          </w:rPrChange>
        </w:rPr>
        <w:t>&lt;</w:t>
      </w:r>
      <w:r w:rsidRPr="00133664">
        <w:rPr>
          <w:rFonts w:ascii="Courier New" w:hAnsi="Courier New" w:cs="Courier New"/>
          <w:color w:val="800000"/>
          <w:sz w:val="17"/>
          <w:szCs w:val="17"/>
          <w:highlight w:val="white"/>
          <w:rPrChange w:id="3553" w:author="Author">
            <w:rPr>
              <w:rFonts w:ascii="Courier New" w:hAnsi="Courier New"/>
              <w:color w:val="000000"/>
              <w:highlight w:val="white"/>
            </w:rPr>
          </w:rPrChange>
        </w:rPr>
        <w:t>xsd:attribute</w:t>
      </w:r>
      <w:r w:rsidRPr="00133664">
        <w:rPr>
          <w:rFonts w:ascii="Courier New" w:hAnsi="Courier New" w:cs="Courier New"/>
          <w:color w:val="FF0000"/>
          <w:sz w:val="17"/>
          <w:szCs w:val="17"/>
          <w:highlight w:val="white"/>
          <w:rPrChange w:id="3554" w:author="Author">
            <w:rPr>
              <w:rFonts w:ascii="Courier New" w:hAnsi="Courier New"/>
              <w:color w:val="000000"/>
              <w:highlight w:val="white"/>
            </w:rPr>
          </w:rPrChange>
        </w:rPr>
        <w:t xml:space="preserve"> name</w:t>
      </w:r>
      <w:r w:rsidRPr="00133664">
        <w:rPr>
          <w:rFonts w:ascii="Courier New" w:hAnsi="Courier New" w:cs="Courier New"/>
          <w:color w:val="0000FF"/>
          <w:sz w:val="17"/>
          <w:szCs w:val="17"/>
          <w:highlight w:val="white"/>
          <w:rPrChange w:id="3555" w:author="Author">
            <w:rPr>
              <w:rFonts w:ascii="Courier New" w:hAnsi="Courier New"/>
              <w:color w:val="000000"/>
              <w:highlight w:val="white"/>
            </w:rPr>
          </w:rPrChange>
        </w:rPr>
        <w:t>="</w:t>
      </w:r>
      <w:r w:rsidRPr="00133664">
        <w:rPr>
          <w:rFonts w:ascii="Courier New" w:hAnsi="Courier New" w:cs="Courier New"/>
          <w:color w:val="000000"/>
          <w:sz w:val="17"/>
          <w:szCs w:val="17"/>
          <w:highlight w:val="white"/>
        </w:rPr>
        <w:t>st37Version</w:t>
      </w:r>
      <w:r w:rsidRPr="00133664">
        <w:rPr>
          <w:rFonts w:ascii="Courier New" w:hAnsi="Courier New" w:cs="Courier New"/>
          <w:color w:val="0000FF"/>
          <w:sz w:val="17"/>
          <w:szCs w:val="17"/>
          <w:highlight w:val="white"/>
          <w:rPrChange w:id="3556" w:author="Author">
            <w:rPr>
              <w:rFonts w:ascii="Courier New" w:hAnsi="Courier New"/>
              <w:color w:val="000000"/>
              <w:highlight w:val="white"/>
            </w:rPr>
          </w:rPrChange>
        </w:rPr>
        <w:t>"</w:t>
      </w:r>
      <w:r w:rsidRPr="00133664">
        <w:rPr>
          <w:rFonts w:ascii="Courier New" w:hAnsi="Courier New" w:cs="Courier New"/>
          <w:color w:val="FF0000"/>
          <w:sz w:val="17"/>
          <w:szCs w:val="17"/>
          <w:highlight w:val="white"/>
          <w:rPrChange w:id="3557" w:author="Author">
            <w:rPr>
              <w:rFonts w:ascii="Courier New" w:hAnsi="Courier New"/>
              <w:color w:val="000000"/>
              <w:highlight w:val="white"/>
            </w:rPr>
          </w:rPrChange>
        </w:rPr>
        <w:t xml:space="preserve"> type</w:t>
      </w:r>
      <w:r w:rsidRPr="00133664">
        <w:rPr>
          <w:rFonts w:ascii="Courier New" w:hAnsi="Courier New" w:cs="Courier New"/>
          <w:color w:val="0000FF"/>
          <w:sz w:val="17"/>
          <w:szCs w:val="17"/>
          <w:highlight w:val="white"/>
          <w:rPrChange w:id="3558" w:author="Author">
            <w:rPr>
              <w:rFonts w:ascii="Courier New" w:hAnsi="Courier New"/>
              <w:color w:val="000000"/>
              <w:highlight w:val="white"/>
            </w:rPr>
          </w:rPrChange>
        </w:rPr>
        <w:t>="</w:t>
      </w:r>
      <w:r w:rsidRPr="00133664">
        <w:rPr>
          <w:rFonts w:ascii="Courier New" w:hAnsi="Courier New" w:cs="Courier New"/>
          <w:color w:val="000000"/>
          <w:sz w:val="17"/>
          <w:szCs w:val="17"/>
          <w:highlight w:val="white"/>
        </w:rPr>
        <w:t>xsd:token</w:t>
      </w:r>
      <w:r w:rsidRPr="00133664">
        <w:rPr>
          <w:rFonts w:ascii="Courier New" w:hAnsi="Courier New" w:cs="Courier New"/>
          <w:color w:val="0000FF"/>
          <w:sz w:val="17"/>
          <w:szCs w:val="17"/>
          <w:highlight w:val="white"/>
          <w:rPrChange w:id="3559" w:author="Author">
            <w:rPr>
              <w:rFonts w:ascii="Courier New" w:hAnsi="Courier New"/>
              <w:color w:val="000000"/>
              <w:highlight w:val="white"/>
            </w:rPr>
          </w:rPrChange>
        </w:rPr>
        <w:t>"</w:t>
      </w:r>
      <w:r w:rsidRPr="00133664">
        <w:rPr>
          <w:rFonts w:ascii="Courier New" w:hAnsi="Courier New" w:cs="Courier New"/>
          <w:color w:val="FF0000"/>
          <w:sz w:val="17"/>
          <w:szCs w:val="17"/>
          <w:highlight w:val="white"/>
          <w:rPrChange w:id="3560" w:author="Author">
            <w:rPr>
              <w:rFonts w:ascii="Courier New" w:hAnsi="Courier New"/>
              <w:color w:val="000000"/>
              <w:highlight w:val="white"/>
            </w:rPr>
          </w:rPrChange>
        </w:rPr>
        <w:t xml:space="preserve"> fixed</w:t>
      </w:r>
      <w:r w:rsidRPr="00133664">
        <w:rPr>
          <w:rFonts w:ascii="Courier New" w:hAnsi="Courier New" w:cs="Courier New"/>
          <w:color w:val="0000FF"/>
          <w:sz w:val="17"/>
          <w:szCs w:val="17"/>
          <w:highlight w:val="white"/>
          <w:rPrChange w:id="3561" w:author="Author">
            <w:rPr>
              <w:rFonts w:ascii="Courier New" w:hAnsi="Courier New"/>
              <w:color w:val="000000"/>
            </w:rPr>
          </w:rPrChange>
        </w:rPr>
        <w:t>="</w:t>
      </w:r>
      <w:r w:rsidRPr="00133664">
        <w:rPr>
          <w:rFonts w:ascii="Courier New" w:hAnsi="Courier New" w:cs="Courier New"/>
          <w:color w:val="000000"/>
          <w:sz w:val="17"/>
          <w:szCs w:val="17"/>
          <w:highlight w:val="white"/>
          <w:rPrChange w:id="3562" w:author="Author">
            <w:rPr>
              <w:rFonts w:ascii="Courier New" w:hAnsi="Courier New"/>
              <w:color w:val="000000"/>
            </w:rPr>
          </w:rPrChange>
        </w:rPr>
        <w:t>V</w:t>
      </w:r>
      <w:ins w:id="3563" w:author="Author">
        <w:r w:rsidRPr="00133664">
          <w:rPr>
            <w:rFonts w:ascii="Courier New" w:hAnsi="Courier New" w:cs="Courier New"/>
            <w:color w:val="000000"/>
            <w:sz w:val="17"/>
            <w:szCs w:val="17"/>
            <w:highlight w:val="white"/>
            <w:rPrChange w:id="3564" w:author="Author">
              <w:rPr>
                <w:rFonts w:ascii="Consolas" w:hAnsi="Consolas"/>
                <w:color w:val="000000"/>
                <w:highlight w:val="white"/>
              </w:rPr>
            </w:rPrChange>
          </w:rPr>
          <w:t>3</w:t>
        </w:r>
      </w:ins>
      <w:del w:id="3565" w:author="Author">
        <w:r w:rsidRPr="00133664" w:rsidDel="00AA371F">
          <w:rPr>
            <w:rFonts w:ascii="Courier New" w:hAnsi="Courier New" w:cs="Courier New"/>
            <w:color w:val="000000"/>
            <w:sz w:val="17"/>
            <w:szCs w:val="17"/>
            <w:highlight w:val="white"/>
            <w:rPrChange w:id="3566" w:author="Author">
              <w:rPr>
                <w:rFonts w:ascii="Courier New" w:hAnsi="Courier New"/>
                <w:color w:val="000000"/>
              </w:rPr>
            </w:rPrChange>
          </w:rPr>
          <w:delText>2</w:delText>
        </w:r>
      </w:del>
      <w:r w:rsidRPr="00133664">
        <w:rPr>
          <w:rFonts w:ascii="Courier New" w:hAnsi="Courier New" w:cs="Courier New"/>
          <w:color w:val="000000"/>
          <w:sz w:val="17"/>
          <w:szCs w:val="17"/>
          <w:highlight w:val="white"/>
          <w:rPrChange w:id="3567" w:author="Author">
            <w:rPr>
              <w:rFonts w:ascii="Courier New" w:hAnsi="Courier New"/>
              <w:color w:val="000000"/>
            </w:rPr>
          </w:rPrChange>
        </w:rPr>
        <w:t>_</w:t>
      </w:r>
      <w:ins w:id="3568" w:author="Author">
        <w:r w:rsidRPr="00133664">
          <w:rPr>
            <w:rFonts w:ascii="Courier New" w:hAnsi="Courier New" w:cs="Courier New"/>
            <w:color w:val="000000"/>
            <w:sz w:val="17"/>
            <w:szCs w:val="17"/>
            <w:rPrChange w:id="3569" w:author="Author">
              <w:rPr>
                <w:rFonts w:ascii="Consolas" w:hAnsi="Consolas"/>
                <w:color w:val="000000"/>
              </w:rPr>
            </w:rPrChange>
          </w:rPr>
          <w:t>0</w:t>
        </w:r>
      </w:ins>
      <w:del w:id="3570" w:author="Author">
        <w:r w:rsidRPr="00133664">
          <w:rPr>
            <w:rFonts w:ascii="Courier New" w:hAnsi="Courier New" w:cs="Courier New"/>
            <w:color w:val="000000"/>
            <w:sz w:val="17"/>
            <w:szCs w:val="17"/>
          </w:rPr>
          <w:delText>2</w:delText>
        </w:r>
      </w:del>
      <w:r w:rsidRPr="00133664">
        <w:rPr>
          <w:rFonts w:ascii="Courier New" w:hAnsi="Courier New" w:cs="Courier New"/>
          <w:color w:val="0000FF"/>
          <w:sz w:val="17"/>
          <w:szCs w:val="17"/>
          <w:highlight w:val="white"/>
          <w:rPrChange w:id="3571" w:author="Author">
            <w:rPr>
              <w:rFonts w:ascii="Courier New" w:hAnsi="Courier New"/>
              <w:color w:val="000000"/>
            </w:rPr>
          </w:rPrChange>
        </w:rPr>
        <w:t>"&gt;</w:t>
      </w:r>
    </w:p>
    <w:p w14:paraId="6DDFA38E"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572"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3573"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3574"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357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3576" w:author="Author">
            <w:rPr>
              <w:rFonts w:ascii="Courier New" w:hAnsi="Courier New"/>
              <w:color w:val="800000"/>
              <w:highlight w:val="white"/>
            </w:rPr>
          </w:rPrChange>
        </w:rPr>
        <w:t>xsd:annotation</w:t>
      </w:r>
      <w:r w:rsidRPr="00133664">
        <w:rPr>
          <w:rFonts w:ascii="Courier New" w:hAnsi="Courier New" w:cs="Courier New"/>
          <w:color w:val="0000FF"/>
          <w:sz w:val="17"/>
          <w:szCs w:val="17"/>
          <w:highlight w:val="white"/>
        </w:rPr>
        <w:t>&gt;</w:t>
      </w:r>
    </w:p>
    <w:p w14:paraId="37926ED4"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577"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3578"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3579"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3580"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3581"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3582" w:author="Author">
            <w:rPr>
              <w:rFonts w:ascii="Courier New" w:hAnsi="Courier New"/>
              <w:color w:val="800000"/>
              <w:highlight w:val="white"/>
            </w:rPr>
          </w:rPrChange>
        </w:rPr>
        <w:t>xsd:documentation</w:t>
      </w:r>
      <w:r w:rsidRPr="00133664">
        <w:rPr>
          <w:rFonts w:ascii="Courier New" w:hAnsi="Courier New" w:cs="Courier New"/>
          <w:color w:val="0000FF"/>
          <w:sz w:val="17"/>
          <w:szCs w:val="17"/>
          <w:highlight w:val="white"/>
        </w:rPr>
        <w:t>&gt;</w:t>
      </w:r>
      <w:r w:rsidRPr="00133664">
        <w:rPr>
          <w:rFonts w:ascii="Courier New" w:hAnsi="Courier New" w:cs="Courier New"/>
          <w:color w:val="000000"/>
          <w:sz w:val="17"/>
          <w:szCs w:val="17"/>
          <w:highlight w:val="white"/>
        </w:rPr>
        <w:t>A specific release version of ST.37 XML Schema</w:t>
      </w:r>
      <w:r w:rsidRPr="00133664">
        <w:rPr>
          <w:rFonts w:ascii="Courier New" w:hAnsi="Courier New" w:cs="Courier New"/>
          <w:color w:val="0000FF"/>
          <w:sz w:val="17"/>
          <w:szCs w:val="17"/>
          <w:highlight w:val="white"/>
        </w:rPr>
        <w:t>&lt;/</w:t>
      </w:r>
      <w:r w:rsidRPr="00133664">
        <w:rPr>
          <w:rFonts w:ascii="Courier New" w:hAnsi="Courier New" w:cs="Courier New"/>
          <w:color w:val="800000"/>
          <w:sz w:val="17"/>
          <w:szCs w:val="17"/>
          <w:highlight w:val="white"/>
        </w:rPr>
        <w:t>xsd:documentation</w:t>
      </w:r>
      <w:r w:rsidRPr="00133664">
        <w:rPr>
          <w:rFonts w:ascii="Courier New" w:hAnsi="Courier New" w:cs="Courier New"/>
          <w:color w:val="0000FF"/>
          <w:sz w:val="17"/>
          <w:szCs w:val="17"/>
          <w:highlight w:val="white"/>
        </w:rPr>
        <w:t>&gt;</w:t>
      </w:r>
    </w:p>
    <w:p w14:paraId="07B298C1"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583"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3584" w:author="Author">
            <w:rPr>
              <w:rFonts w:ascii="Courier New" w:hAnsi="Courier New"/>
              <w:color w:val="000000"/>
              <w:highlight w:val="white"/>
            </w:rPr>
          </w:rPrChange>
        </w:rPr>
        <w:tab/>
      </w:r>
      <w:r w:rsidRPr="00133664">
        <w:rPr>
          <w:rFonts w:ascii="Courier New" w:hAnsi="Courier New" w:cs="Courier New"/>
          <w:color w:val="000000"/>
          <w:sz w:val="17"/>
          <w:szCs w:val="17"/>
          <w:highlight w:val="white"/>
          <w:rPrChange w:id="3585"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3586"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xsd:annotation</w:t>
      </w:r>
      <w:r w:rsidRPr="00133664">
        <w:rPr>
          <w:rFonts w:ascii="Courier New" w:hAnsi="Courier New" w:cs="Courier New"/>
          <w:color w:val="0000FF"/>
          <w:sz w:val="17"/>
          <w:szCs w:val="17"/>
          <w:highlight w:val="white"/>
        </w:rPr>
        <w:t>&gt;</w:t>
      </w:r>
    </w:p>
    <w:p w14:paraId="699AE081" w14:textId="77777777" w:rsidR="00C44003" w:rsidRPr="00133664" w:rsidRDefault="00C44003" w:rsidP="00C44003">
      <w:pPr>
        <w:autoSpaceDE w:val="0"/>
        <w:autoSpaceDN w:val="0"/>
        <w:adjustRightInd w:val="0"/>
        <w:rPr>
          <w:ins w:id="3587" w:author="Author"/>
          <w:rFonts w:ascii="Courier New" w:hAnsi="Courier New" w:cs="Courier New"/>
          <w:color w:val="0000FF"/>
          <w:sz w:val="17"/>
          <w:szCs w:val="17"/>
          <w:highlight w:val="white"/>
        </w:rPr>
      </w:pPr>
      <w:r w:rsidRPr="00133664">
        <w:rPr>
          <w:rFonts w:ascii="Courier New" w:hAnsi="Courier New" w:cs="Courier New"/>
          <w:color w:val="000000"/>
          <w:sz w:val="17"/>
          <w:szCs w:val="17"/>
          <w:highlight w:val="white"/>
          <w:rPrChange w:id="3588" w:author="Author">
            <w:rPr>
              <w:rFonts w:ascii="Courier New" w:hAnsi="Courier New"/>
              <w:color w:val="000000"/>
              <w:highlight w:val="white"/>
            </w:rPr>
          </w:rPrChange>
        </w:rPr>
        <w:tab/>
      </w:r>
      <w:r w:rsidRPr="00133664">
        <w:rPr>
          <w:rFonts w:ascii="Courier New" w:hAnsi="Courier New" w:cs="Courier New"/>
          <w:color w:val="0000FF"/>
          <w:sz w:val="17"/>
          <w:szCs w:val="17"/>
          <w:highlight w:val="white"/>
          <w:rPrChange w:id="3589"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
        <w:t>xsd:attribute</w:t>
      </w:r>
      <w:r w:rsidRPr="00133664">
        <w:rPr>
          <w:rFonts w:ascii="Courier New" w:hAnsi="Courier New" w:cs="Courier New"/>
          <w:color w:val="0000FF"/>
          <w:sz w:val="17"/>
          <w:szCs w:val="17"/>
          <w:highlight w:val="white"/>
        </w:rPr>
        <w:t>&gt;</w:t>
      </w:r>
    </w:p>
    <w:p w14:paraId="75A39E22" w14:textId="77777777" w:rsidR="00C44003" w:rsidRPr="00133664" w:rsidRDefault="00C44003" w:rsidP="00C44003">
      <w:pPr>
        <w:autoSpaceDE w:val="0"/>
        <w:autoSpaceDN w:val="0"/>
        <w:adjustRightInd w:val="0"/>
        <w:rPr>
          <w:ins w:id="3590" w:author="Author"/>
          <w:rFonts w:ascii="Courier New" w:hAnsi="Courier New" w:cs="Courier New"/>
          <w:color w:val="000000"/>
          <w:sz w:val="17"/>
          <w:szCs w:val="17"/>
          <w:highlight w:val="white"/>
        </w:rPr>
      </w:pPr>
      <w:ins w:id="3591" w:author="Author">
        <w:r w:rsidRPr="00133664">
          <w:rPr>
            <w:rFonts w:ascii="Courier New" w:hAnsi="Courier New" w:cs="Courier New"/>
            <w:color w:val="000000"/>
            <w:sz w:val="17"/>
            <w:szCs w:val="17"/>
            <w:highlight w:val="white"/>
          </w:rPr>
          <w:t>&lt;xsd:attribute name="updateAFCategory" type="afp:UpdateAFCategoryType"&gt;</w:t>
        </w:r>
      </w:ins>
    </w:p>
    <w:p w14:paraId="20F6866C" w14:textId="77777777" w:rsidR="00C44003" w:rsidRPr="00133664" w:rsidRDefault="00C44003" w:rsidP="00C44003">
      <w:pPr>
        <w:autoSpaceDE w:val="0"/>
        <w:autoSpaceDN w:val="0"/>
        <w:adjustRightInd w:val="0"/>
        <w:rPr>
          <w:ins w:id="3592" w:author="Author"/>
          <w:rFonts w:ascii="Courier New" w:hAnsi="Courier New" w:cs="Courier New"/>
          <w:color w:val="000000"/>
          <w:sz w:val="17"/>
          <w:szCs w:val="17"/>
          <w:highlight w:val="white"/>
        </w:rPr>
      </w:pPr>
      <w:ins w:id="3593"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&lt;xsd:annotation&gt;</w:t>
        </w:r>
      </w:ins>
    </w:p>
    <w:p w14:paraId="2C8FB1AE" w14:textId="77777777" w:rsidR="00C44003" w:rsidRPr="00133664" w:rsidRDefault="00C44003" w:rsidP="00C44003">
      <w:pPr>
        <w:autoSpaceDE w:val="0"/>
        <w:autoSpaceDN w:val="0"/>
        <w:adjustRightInd w:val="0"/>
        <w:rPr>
          <w:ins w:id="3594" w:author="Author"/>
          <w:rFonts w:ascii="Courier New" w:hAnsi="Courier New" w:cs="Courier New"/>
          <w:color w:val="000000"/>
          <w:sz w:val="17"/>
          <w:szCs w:val="17"/>
          <w:highlight w:val="white"/>
        </w:rPr>
      </w:pPr>
      <w:ins w:id="3595"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&lt;xsd:documentation&gt;</w:t>
        </w:r>
      </w:ins>
    </w:p>
    <w:p w14:paraId="1FA02EE3" w14:textId="77777777" w:rsidR="00C44003" w:rsidRPr="00133664" w:rsidRDefault="00C44003" w:rsidP="00C44003">
      <w:pPr>
        <w:autoSpaceDE w:val="0"/>
        <w:autoSpaceDN w:val="0"/>
        <w:adjustRightInd w:val="0"/>
        <w:rPr>
          <w:ins w:id="3596" w:author="Author"/>
          <w:rFonts w:ascii="Courier New" w:hAnsi="Courier New" w:cs="Courier New"/>
          <w:color w:val="000000"/>
          <w:sz w:val="17"/>
          <w:szCs w:val="17"/>
          <w:highlight w:val="white"/>
        </w:rPr>
      </w:pPr>
      <w:ins w:id="3597"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Determines how updates to the authority file will be performed e.g., incremental versus full.</w:t>
        </w:r>
      </w:ins>
    </w:p>
    <w:p w14:paraId="5F3389AA" w14:textId="77777777" w:rsidR="00C44003" w:rsidRPr="00133664" w:rsidRDefault="00C44003" w:rsidP="00C44003">
      <w:pPr>
        <w:autoSpaceDE w:val="0"/>
        <w:autoSpaceDN w:val="0"/>
        <w:adjustRightInd w:val="0"/>
        <w:rPr>
          <w:ins w:id="3598" w:author="Author"/>
          <w:rFonts w:ascii="Courier New" w:hAnsi="Courier New" w:cs="Courier New"/>
          <w:color w:val="000000"/>
          <w:sz w:val="17"/>
          <w:szCs w:val="17"/>
          <w:highlight w:val="white"/>
        </w:rPr>
      </w:pPr>
      <w:ins w:id="3599"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&lt;/xsd:documentation&gt;</w:t>
        </w:r>
      </w:ins>
    </w:p>
    <w:p w14:paraId="5735185F" w14:textId="77777777" w:rsidR="00C44003" w:rsidRPr="00133664" w:rsidRDefault="00C44003" w:rsidP="00C44003">
      <w:pPr>
        <w:autoSpaceDE w:val="0"/>
        <w:autoSpaceDN w:val="0"/>
        <w:adjustRightInd w:val="0"/>
        <w:rPr>
          <w:ins w:id="3600" w:author="Author"/>
          <w:rFonts w:ascii="Courier New" w:hAnsi="Courier New" w:cs="Courier New"/>
          <w:color w:val="000000"/>
          <w:sz w:val="17"/>
          <w:szCs w:val="17"/>
          <w:highlight w:val="white"/>
        </w:rPr>
      </w:pPr>
      <w:ins w:id="3601"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&lt;/xsd:annotation&gt;</w:t>
        </w:r>
      </w:ins>
    </w:p>
    <w:p w14:paraId="2AF4D7A5" w14:textId="77777777" w:rsidR="00C44003" w:rsidRPr="00133664" w:rsidRDefault="00C44003" w:rsidP="00C44003">
      <w:pPr>
        <w:autoSpaceDE w:val="0"/>
        <w:autoSpaceDN w:val="0"/>
        <w:adjustRightInd w:val="0"/>
        <w:rPr>
          <w:ins w:id="3602" w:author="Author"/>
          <w:rFonts w:ascii="Courier New" w:hAnsi="Courier New" w:cs="Courier New"/>
          <w:color w:val="000000"/>
          <w:sz w:val="17"/>
          <w:szCs w:val="17"/>
          <w:highlight w:val="white"/>
        </w:rPr>
      </w:pPr>
      <w:ins w:id="3603" w:author="Author">
        <w:r w:rsidRPr="00133664">
          <w:rPr>
            <w:rFonts w:ascii="Courier New" w:hAnsi="Courier New" w:cs="Courier New"/>
            <w:color w:val="000000"/>
            <w:sz w:val="17"/>
            <w:szCs w:val="17"/>
            <w:highlight w:val="white"/>
          </w:rPr>
          <w:tab/>
          <w:t>&lt;/xsd:attribute&gt;</w:t>
        </w:r>
      </w:ins>
    </w:p>
    <w:p w14:paraId="0E019456" w14:textId="77777777" w:rsidR="00C44003" w:rsidRPr="00133664" w:rsidRDefault="00C44003" w:rsidP="00C44003">
      <w:pPr>
        <w:autoSpaceDE w:val="0"/>
        <w:autoSpaceDN w:val="0"/>
        <w:adjustRightInd w:val="0"/>
        <w:rPr>
          <w:ins w:id="3604" w:author="Author"/>
          <w:rFonts w:ascii="Courier New" w:hAnsi="Courier New" w:cs="Courier New"/>
          <w:color w:val="000000"/>
          <w:sz w:val="17"/>
          <w:szCs w:val="17"/>
          <w:highlight w:val="white"/>
        </w:rPr>
      </w:pPr>
      <w:ins w:id="3605" w:author="Author">
        <w:r w:rsidRPr="00133664">
          <w:rPr>
            <w:rFonts w:ascii="Courier New" w:hAnsi="Courier New" w:cs="Courier New"/>
            <w:color w:val="000000"/>
            <w:sz w:val="17"/>
            <w:szCs w:val="17"/>
            <w:highlight w:val="white"/>
          </w:rPr>
          <w:tab/>
          <w:t>&lt;xsd:simpleType name="UpdateAFCategoryType"&gt;</w:t>
        </w:r>
      </w:ins>
    </w:p>
    <w:p w14:paraId="6DA44DFA" w14:textId="77777777" w:rsidR="00C44003" w:rsidRPr="00133664" w:rsidRDefault="00C44003" w:rsidP="00C44003">
      <w:pPr>
        <w:autoSpaceDE w:val="0"/>
        <w:autoSpaceDN w:val="0"/>
        <w:adjustRightInd w:val="0"/>
        <w:rPr>
          <w:ins w:id="3606" w:author="Author"/>
          <w:rFonts w:ascii="Courier New" w:hAnsi="Courier New" w:cs="Courier New"/>
          <w:color w:val="000000"/>
          <w:sz w:val="17"/>
          <w:szCs w:val="17"/>
          <w:highlight w:val="white"/>
        </w:rPr>
      </w:pPr>
      <w:ins w:id="3607"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&lt;xsd:restriction base="xsd:token"&gt;</w:t>
        </w:r>
      </w:ins>
    </w:p>
    <w:p w14:paraId="53506C80" w14:textId="77777777" w:rsidR="00C44003" w:rsidRPr="00133664" w:rsidRDefault="00C44003" w:rsidP="00C44003">
      <w:pPr>
        <w:autoSpaceDE w:val="0"/>
        <w:autoSpaceDN w:val="0"/>
        <w:adjustRightInd w:val="0"/>
        <w:rPr>
          <w:ins w:id="3608" w:author="Author"/>
          <w:rFonts w:ascii="Courier New" w:hAnsi="Courier New" w:cs="Courier New"/>
          <w:color w:val="000000"/>
          <w:sz w:val="17"/>
          <w:szCs w:val="17"/>
          <w:highlight w:val="white"/>
        </w:rPr>
      </w:pPr>
      <w:ins w:id="3609"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&lt;xsd:enumeration value="full"&gt;</w:t>
        </w:r>
      </w:ins>
    </w:p>
    <w:p w14:paraId="4F5F4DEE" w14:textId="77777777" w:rsidR="00C44003" w:rsidRPr="00133664" w:rsidRDefault="00C44003" w:rsidP="00C44003">
      <w:pPr>
        <w:autoSpaceDE w:val="0"/>
        <w:autoSpaceDN w:val="0"/>
        <w:adjustRightInd w:val="0"/>
        <w:rPr>
          <w:ins w:id="3610" w:author="Author"/>
          <w:rFonts w:ascii="Courier New" w:hAnsi="Courier New" w:cs="Courier New"/>
          <w:color w:val="000000"/>
          <w:sz w:val="17"/>
          <w:szCs w:val="17"/>
          <w:highlight w:val="white"/>
        </w:rPr>
      </w:pPr>
      <w:ins w:id="3611"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&lt;xsd:annotation&gt;</w:t>
        </w:r>
      </w:ins>
    </w:p>
    <w:p w14:paraId="163D7EBA" w14:textId="77777777" w:rsidR="00C44003" w:rsidRPr="00133664" w:rsidRDefault="00C44003" w:rsidP="00C44003">
      <w:pPr>
        <w:autoSpaceDE w:val="0"/>
        <w:autoSpaceDN w:val="0"/>
        <w:adjustRightInd w:val="0"/>
        <w:rPr>
          <w:ins w:id="3612" w:author="Author"/>
          <w:rFonts w:ascii="Courier New" w:hAnsi="Courier New" w:cs="Courier New"/>
          <w:color w:val="000000"/>
          <w:sz w:val="17"/>
          <w:szCs w:val="17"/>
          <w:highlight w:val="white"/>
        </w:rPr>
      </w:pPr>
      <w:ins w:id="3613"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&lt;xsd:documentation&gt;</w:t>
        </w:r>
      </w:ins>
    </w:p>
    <w:p w14:paraId="50336230" w14:textId="77777777" w:rsidR="00C44003" w:rsidRPr="00133664" w:rsidRDefault="00C44003" w:rsidP="00C44003">
      <w:pPr>
        <w:autoSpaceDE w:val="0"/>
        <w:autoSpaceDN w:val="0"/>
        <w:adjustRightInd w:val="0"/>
        <w:rPr>
          <w:ins w:id="3614" w:author="Author"/>
          <w:rFonts w:ascii="Courier New" w:hAnsi="Courier New" w:cs="Courier New"/>
          <w:color w:val="000000"/>
          <w:sz w:val="17"/>
          <w:szCs w:val="17"/>
          <w:highlight w:val="white"/>
        </w:rPr>
      </w:pPr>
      <w:ins w:id="3615"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A complete new authority file is provided at each update period.</w:t>
        </w:r>
      </w:ins>
    </w:p>
    <w:p w14:paraId="5E4AA340" w14:textId="77777777" w:rsidR="00C44003" w:rsidRPr="00133664" w:rsidRDefault="00C44003" w:rsidP="00C44003">
      <w:pPr>
        <w:autoSpaceDE w:val="0"/>
        <w:autoSpaceDN w:val="0"/>
        <w:adjustRightInd w:val="0"/>
        <w:rPr>
          <w:ins w:id="3616" w:author="Author"/>
          <w:rFonts w:ascii="Courier New" w:hAnsi="Courier New" w:cs="Courier New"/>
          <w:color w:val="000000"/>
          <w:sz w:val="17"/>
          <w:szCs w:val="17"/>
          <w:highlight w:val="white"/>
        </w:rPr>
      </w:pPr>
      <w:ins w:id="3617"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&lt;/xsd:documentation&gt;</w:t>
        </w:r>
      </w:ins>
    </w:p>
    <w:p w14:paraId="7065C9F4" w14:textId="77777777" w:rsidR="00C44003" w:rsidRPr="00133664" w:rsidRDefault="00C44003" w:rsidP="00C44003">
      <w:pPr>
        <w:autoSpaceDE w:val="0"/>
        <w:autoSpaceDN w:val="0"/>
        <w:adjustRightInd w:val="0"/>
        <w:rPr>
          <w:ins w:id="3618" w:author="Author"/>
          <w:rFonts w:ascii="Courier New" w:hAnsi="Courier New" w:cs="Courier New"/>
          <w:color w:val="000000"/>
          <w:sz w:val="17"/>
          <w:szCs w:val="17"/>
          <w:highlight w:val="white"/>
        </w:rPr>
      </w:pPr>
      <w:ins w:id="3619"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&lt;/xsd:annotation&gt;</w:t>
        </w:r>
      </w:ins>
    </w:p>
    <w:p w14:paraId="0C019193" w14:textId="77777777" w:rsidR="00C44003" w:rsidRPr="00133664" w:rsidRDefault="00C44003" w:rsidP="00C44003">
      <w:pPr>
        <w:autoSpaceDE w:val="0"/>
        <w:autoSpaceDN w:val="0"/>
        <w:adjustRightInd w:val="0"/>
        <w:rPr>
          <w:ins w:id="3620" w:author="Author"/>
          <w:rFonts w:ascii="Courier New" w:hAnsi="Courier New" w:cs="Courier New"/>
          <w:color w:val="000000"/>
          <w:sz w:val="17"/>
          <w:szCs w:val="17"/>
          <w:highlight w:val="white"/>
        </w:rPr>
      </w:pPr>
      <w:ins w:id="3621"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&lt;/xsd:enumeration&gt;</w:t>
        </w:r>
      </w:ins>
    </w:p>
    <w:p w14:paraId="333A78AA" w14:textId="77777777" w:rsidR="00C44003" w:rsidRPr="00133664" w:rsidRDefault="00C44003" w:rsidP="00C44003">
      <w:pPr>
        <w:autoSpaceDE w:val="0"/>
        <w:autoSpaceDN w:val="0"/>
        <w:adjustRightInd w:val="0"/>
        <w:rPr>
          <w:ins w:id="3622" w:author="Author"/>
          <w:rFonts w:ascii="Courier New" w:hAnsi="Courier New" w:cs="Courier New"/>
          <w:color w:val="000000"/>
          <w:sz w:val="17"/>
          <w:szCs w:val="17"/>
          <w:highlight w:val="white"/>
        </w:rPr>
      </w:pPr>
      <w:ins w:id="3623"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&lt;xsd:enumeration value="incremental"&gt;</w:t>
        </w:r>
      </w:ins>
    </w:p>
    <w:p w14:paraId="6533D770" w14:textId="77777777" w:rsidR="00C44003" w:rsidRPr="00133664" w:rsidRDefault="00C44003" w:rsidP="00C44003">
      <w:pPr>
        <w:autoSpaceDE w:val="0"/>
        <w:autoSpaceDN w:val="0"/>
        <w:adjustRightInd w:val="0"/>
        <w:rPr>
          <w:ins w:id="3624" w:author="Author"/>
          <w:rFonts w:ascii="Courier New" w:hAnsi="Courier New" w:cs="Courier New"/>
          <w:color w:val="000000"/>
          <w:sz w:val="17"/>
          <w:szCs w:val="17"/>
          <w:highlight w:val="white"/>
        </w:rPr>
      </w:pPr>
      <w:ins w:id="3625"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&lt;xsd:annotation&gt;</w:t>
        </w:r>
      </w:ins>
    </w:p>
    <w:p w14:paraId="10DCE10C" w14:textId="77777777" w:rsidR="00C44003" w:rsidRPr="00133664" w:rsidRDefault="00C44003" w:rsidP="00C44003">
      <w:pPr>
        <w:autoSpaceDE w:val="0"/>
        <w:autoSpaceDN w:val="0"/>
        <w:adjustRightInd w:val="0"/>
        <w:rPr>
          <w:ins w:id="3626" w:author="Author"/>
          <w:rFonts w:ascii="Courier New" w:hAnsi="Courier New" w:cs="Courier New"/>
          <w:color w:val="000000"/>
          <w:sz w:val="17"/>
          <w:szCs w:val="17"/>
          <w:highlight w:val="white"/>
        </w:rPr>
      </w:pPr>
      <w:ins w:id="3627"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&lt;xsd:documentation&gt;</w:t>
        </w:r>
      </w:ins>
    </w:p>
    <w:p w14:paraId="04B2386B" w14:textId="77777777" w:rsidR="00C44003" w:rsidRPr="00133664" w:rsidRDefault="00C44003" w:rsidP="00C44003">
      <w:pPr>
        <w:autoSpaceDE w:val="0"/>
        <w:autoSpaceDN w:val="0"/>
        <w:adjustRightInd w:val="0"/>
        <w:rPr>
          <w:ins w:id="3628" w:author="Author"/>
          <w:rFonts w:ascii="Courier New" w:hAnsi="Courier New" w:cs="Courier New"/>
          <w:color w:val="000000"/>
          <w:sz w:val="17"/>
          <w:szCs w:val="17"/>
          <w:highlight w:val="white"/>
        </w:rPr>
      </w:pPr>
      <w:ins w:id="3629"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Only the new authority file entries published since the last update period are provided.</w:t>
        </w:r>
      </w:ins>
    </w:p>
    <w:p w14:paraId="442B170B" w14:textId="77777777" w:rsidR="00C44003" w:rsidRPr="00133664" w:rsidRDefault="00C44003" w:rsidP="00C44003">
      <w:pPr>
        <w:autoSpaceDE w:val="0"/>
        <w:autoSpaceDN w:val="0"/>
        <w:adjustRightInd w:val="0"/>
        <w:rPr>
          <w:ins w:id="3630" w:author="Author"/>
          <w:rFonts w:ascii="Courier New" w:hAnsi="Courier New" w:cs="Courier New"/>
          <w:color w:val="000000"/>
          <w:sz w:val="17"/>
          <w:szCs w:val="17"/>
          <w:highlight w:val="white"/>
        </w:rPr>
      </w:pPr>
      <w:ins w:id="3631"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&lt;/xsd:documentation&gt;</w:t>
        </w:r>
      </w:ins>
    </w:p>
    <w:p w14:paraId="441FE759" w14:textId="77777777" w:rsidR="00C44003" w:rsidRPr="00133664" w:rsidRDefault="00C44003" w:rsidP="00C44003">
      <w:pPr>
        <w:autoSpaceDE w:val="0"/>
        <w:autoSpaceDN w:val="0"/>
        <w:adjustRightInd w:val="0"/>
        <w:rPr>
          <w:ins w:id="3632" w:author="Author"/>
          <w:rFonts w:ascii="Courier New" w:hAnsi="Courier New" w:cs="Courier New"/>
          <w:color w:val="000000"/>
          <w:sz w:val="17"/>
          <w:szCs w:val="17"/>
          <w:highlight w:val="white"/>
        </w:rPr>
      </w:pPr>
      <w:ins w:id="3633"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&lt;/xsd:annotation&gt;</w:t>
        </w:r>
      </w:ins>
    </w:p>
    <w:p w14:paraId="16FB1FD2" w14:textId="77777777" w:rsidR="00C44003" w:rsidRPr="00133664" w:rsidRDefault="00C44003" w:rsidP="00C44003">
      <w:pPr>
        <w:autoSpaceDE w:val="0"/>
        <w:autoSpaceDN w:val="0"/>
        <w:adjustRightInd w:val="0"/>
        <w:rPr>
          <w:ins w:id="3634" w:author="Author"/>
          <w:rFonts w:ascii="Courier New" w:hAnsi="Courier New" w:cs="Courier New"/>
          <w:color w:val="000000"/>
          <w:sz w:val="17"/>
          <w:szCs w:val="17"/>
          <w:highlight w:val="white"/>
        </w:rPr>
      </w:pPr>
      <w:ins w:id="3635"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&lt;/xsd:enumeration&gt;</w:t>
        </w:r>
      </w:ins>
    </w:p>
    <w:p w14:paraId="3B0070A3" w14:textId="77777777" w:rsidR="00C44003" w:rsidRPr="00133664" w:rsidRDefault="00C44003" w:rsidP="00C44003">
      <w:pPr>
        <w:autoSpaceDE w:val="0"/>
        <w:autoSpaceDN w:val="0"/>
        <w:adjustRightInd w:val="0"/>
        <w:rPr>
          <w:ins w:id="3636" w:author="Author"/>
          <w:rFonts w:ascii="Courier New" w:hAnsi="Courier New" w:cs="Courier New"/>
          <w:color w:val="000000"/>
          <w:sz w:val="17"/>
          <w:szCs w:val="17"/>
          <w:highlight w:val="white"/>
        </w:rPr>
      </w:pPr>
      <w:ins w:id="3637"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&lt;xsd:enumeration value="differential"&gt;</w:t>
        </w:r>
      </w:ins>
    </w:p>
    <w:p w14:paraId="1AEE03A5" w14:textId="77777777" w:rsidR="00C44003" w:rsidRPr="00133664" w:rsidRDefault="00C44003" w:rsidP="00C44003">
      <w:pPr>
        <w:autoSpaceDE w:val="0"/>
        <w:autoSpaceDN w:val="0"/>
        <w:adjustRightInd w:val="0"/>
        <w:rPr>
          <w:ins w:id="3638" w:author="Author"/>
          <w:rFonts w:ascii="Courier New" w:hAnsi="Courier New" w:cs="Courier New"/>
          <w:color w:val="000000"/>
          <w:sz w:val="17"/>
          <w:szCs w:val="17"/>
          <w:highlight w:val="white"/>
        </w:rPr>
      </w:pPr>
      <w:ins w:id="3639"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&lt;xsd:annotation&gt;</w:t>
        </w:r>
      </w:ins>
    </w:p>
    <w:p w14:paraId="380E9008" w14:textId="77777777" w:rsidR="00C44003" w:rsidRPr="00133664" w:rsidRDefault="00C44003" w:rsidP="00C44003">
      <w:pPr>
        <w:autoSpaceDE w:val="0"/>
        <w:autoSpaceDN w:val="0"/>
        <w:adjustRightInd w:val="0"/>
        <w:rPr>
          <w:ins w:id="3640" w:author="Author"/>
          <w:rFonts w:ascii="Courier New" w:hAnsi="Courier New" w:cs="Courier New"/>
          <w:color w:val="000000"/>
          <w:sz w:val="17"/>
          <w:szCs w:val="17"/>
          <w:highlight w:val="white"/>
        </w:rPr>
      </w:pPr>
      <w:ins w:id="3641"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&lt;xsd:documentation&gt;</w:t>
        </w:r>
      </w:ins>
    </w:p>
    <w:p w14:paraId="21B85A80" w14:textId="77777777" w:rsidR="00C44003" w:rsidRPr="00133664" w:rsidRDefault="00C44003" w:rsidP="00C44003">
      <w:pPr>
        <w:autoSpaceDE w:val="0"/>
        <w:autoSpaceDN w:val="0"/>
        <w:adjustRightInd w:val="0"/>
        <w:rPr>
          <w:ins w:id="3642" w:author="Author"/>
          <w:rFonts w:ascii="Courier New" w:hAnsi="Courier New" w:cs="Courier New"/>
          <w:color w:val="000000"/>
          <w:sz w:val="17"/>
          <w:szCs w:val="17"/>
          <w:highlight w:val="white"/>
        </w:rPr>
      </w:pPr>
      <w:ins w:id="3643"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Only the records which have changed or are required to be updated since the last update period are provided.</w:t>
        </w:r>
      </w:ins>
    </w:p>
    <w:p w14:paraId="3874A0F0" w14:textId="77777777" w:rsidR="00C44003" w:rsidRPr="00133664" w:rsidRDefault="00C44003" w:rsidP="00C44003">
      <w:pPr>
        <w:autoSpaceDE w:val="0"/>
        <w:autoSpaceDN w:val="0"/>
        <w:adjustRightInd w:val="0"/>
        <w:rPr>
          <w:ins w:id="3644" w:author="Author"/>
          <w:rFonts w:ascii="Courier New" w:hAnsi="Courier New" w:cs="Courier New"/>
          <w:color w:val="000000"/>
          <w:sz w:val="17"/>
          <w:szCs w:val="17"/>
          <w:highlight w:val="white"/>
        </w:rPr>
      </w:pPr>
      <w:ins w:id="3645"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&lt;/xsd:documentation&gt;</w:t>
        </w:r>
      </w:ins>
    </w:p>
    <w:p w14:paraId="6D4EF91E" w14:textId="77777777" w:rsidR="00C44003" w:rsidRPr="00133664" w:rsidRDefault="00C44003" w:rsidP="00C44003">
      <w:pPr>
        <w:autoSpaceDE w:val="0"/>
        <w:autoSpaceDN w:val="0"/>
        <w:adjustRightInd w:val="0"/>
        <w:rPr>
          <w:ins w:id="3646" w:author="Author"/>
          <w:rFonts w:ascii="Courier New" w:hAnsi="Courier New" w:cs="Courier New"/>
          <w:color w:val="000000"/>
          <w:sz w:val="17"/>
          <w:szCs w:val="17"/>
          <w:highlight w:val="white"/>
        </w:rPr>
      </w:pPr>
      <w:ins w:id="3647"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&lt;/xsd:annotation&gt;</w:t>
        </w:r>
      </w:ins>
    </w:p>
    <w:p w14:paraId="09B7DD40" w14:textId="77777777" w:rsidR="00C44003" w:rsidRPr="00133664" w:rsidRDefault="00C44003" w:rsidP="00C44003">
      <w:pPr>
        <w:autoSpaceDE w:val="0"/>
        <w:autoSpaceDN w:val="0"/>
        <w:adjustRightInd w:val="0"/>
        <w:rPr>
          <w:ins w:id="3648" w:author="Author"/>
          <w:rFonts w:ascii="Courier New" w:hAnsi="Courier New" w:cs="Courier New"/>
          <w:color w:val="000000"/>
          <w:sz w:val="17"/>
          <w:szCs w:val="17"/>
          <w:highlight w:val="white"/>
        </w:rPr>
      </w:pPr>
      <w:ins w:id="3649"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&lt;/xsd:enumeration&gt;</w:t>
        </w:r>
      </w:ins>
    </w:p>
    <w:p w14:paraId="6DAFA2B5" w14:textId="77777777" w:rsidR="00C44003" w:rsidRPr="00133664" w:rsidRDefault="00C44003" w:rsidP="00C44003">
      <w:pPr>
        <w:autoSpaceDE w:val="0"/>
        <w:autoSpaceDN w:val="0"/>
        <w:adjustRightInd w:val="0"/>
        <w:rPr>
          <w:ins w:id="3650" w:author="Author"/>
          <w:rFonts w:ascii="Courier New" w:hAnsi="Courier New" w:cs="Courier New"/>
          <w:color w:val="000000"/>
          <w:sz w:val="17"/>
          <w:szCs w:val="17"/>
          <w:highlight w:val="white"/>
        </w:rPr>
      </w:pPr>
      <w:ins w:id="3651" w:author="Author">
        <w:r w:rsidRPr="00133664">
          <w:rPr>
            <w:rFonts w:ascii="Courier New" w:hAnsi="Courier New" w:cs="Courier New"/>
            <w:color w:val="000000"/>
            <w:sz w:val="17"/>
            <w:szCs w:val="17"/>
            <w:highlight w:val="white"/>
          </w:rPr>
          <w:tab/>
        </w:r>
        <w:r w:rsidRPr="00133664">
          <w:rPr>
            <w:rFonts w:ascii="Courier New" w:hAnsi="Courier New" w:cs="Courier New"/>
            <w:color w:val="000000"/>
            <w:sz w:val="17"/>
            <w:szCs w:val="17"/>
            <w:highlight w:val="white"/>
          </w:rPr>
          <w:tab/>
          <w:t>&lt;/xsd:restriction&gt;</w:t>
        </w:r>
      </w:ins>
    </w:p>
    <w:p w14:paraId="0601FE61"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652" w:author="Author">
            <w:rPr>
              <w:rFonts w:ascii="Courier New" w:hAnsi="Courier New"/>
              <w:color w:val="000000"/>
              <w:highlight w:val="white"/>
            </w:rPr>
          </w:rPrChange>
        </w:rPr>
      </w:pPr>
      <w:ins w:id="3653" w:author="Author">
        <w:r w:rsidRPr="00133664">
          <w:rPr>
            <w:rFonts w:ascii="Courier New" w:hAnsi="Courier New" w:cs="Courier New"/>
            <w:color w:val="000000"/>
            <w:sz w:val="17"/>
            <w:szCs w:val="17"/>
            <w:highlight w:val="white"/>
          </w:rPr>
          <w:tab/>
          <w:t>&lt;/xsd:simpleType&gt;</w:t>
        </w:r>
      </w:ins>
    </w:p>
    <w:p w14:paraId="15889633" w14:textId="77777777" w:rsidR="00C44003" w:rsidRPr="00133664" w:rsidRDefault="00C44003" w:rsidP="00C44003">
      <w:pPr>
        <w:autoSpaceDE w:val="0"/>
        <w:autoSpaceDN w:val="0"/>
        <w:adjustRightInd w:val="0"/>
        <w:rPr>
          <w:rFonts w:ascii="Courier New" w:hAnsi="Courier New" w:cs="Courier New"/>
          <w:color w:val="000000"/>
          <w:sz w:val="17"/>
          <w:szCs w:val="17"/>
          <w:highlight w:val="white"/>
          <w:rPrChange w:id="3654" w:author="Author">
            <w:rPr>
              <w:rFonts w:ascii="Courier New" w:hAnsi="Courier New"/>
              <w:color w:val="000000"/>
              <w:highlight w:val="white"/>
            </w:rPr>
          </w:rPrChange>
        </w:rPr>
      </w:pPr>
      <w:r w:rsidRPr="00133664">
        <w:rPr>
          <w:rFonts w:ascii="Courier New" w:hAnsi="Courier New" w:cs="Courier New"/>
          <w:color w:val="0000FF"/>
          <w:sz w:val="17"/>
          <w:szCs w:val="17"/>
          <w:highlight w:val="white"/>
          <w:rPrChange w:id="3655" w:author="Author">
            <w:rPr>
              <w:rFonts w:ascii="Courier New" w:hAnsi="Courier New"/>
              <w:color w:val="0000FF"/>
              <w:highlight w:val="white"/>
            </w:rPr>
          </w:rPrChange>
        </w:rPr>
        <w:t>&lt;/</w:t>
      </w:r>
      <w:r w:rsidRPr="00133664">
        <w:rPr>
          <w:rFonts w:ascii="Courier New" w:hAnsi="Courier New" w:cs="Courier New"/>
          <w:color w:val="800000"/>
          <w:sz w:val="17"/>
          <w:szCs w:val="17"/>
          <w:highlight w:val="white"/>
          <w:rPrChange w:id="3656" w:author="Author">
            <w:rPr>
              <w:rFonts w:ascii="Courier New" w:hAnsi="Courier New"/>
              <w:color w:val="800000"/>
              <w:highlight w:val="white"/>
            </w:rPr>
          </w:rPrChange>
        </w:rPr>
        <w:t>xsd:schema</w:t>
      </w:r>
      <w:r w:rsidRPr="00133664">
        <w:rPr>
          <w:rFonts w:ascii="Courier New" w:hAnsi="Courier New" w:cs="Courier New"/>
          <w:color w:val="0000FF"/>
          <w:sz w:val="17"/>
          <w:szCs w:val="17"/>
          <w:highlight w:val="white"/>
        </w:rPr>
        <w:t>&gt;</w:t>
      </w:r>
    </w:p>
    <w:p w14:paraId="405FF06E" w14:textId="1617C688" w:rsidR="00A93BDA" w:rsidRPr="00133664" w:rsidDel="00C44003" w:rsidRDefault="00A93BDA" w:rsidP="00A93BDA">
      <w:pPr>
        <w:autoSpaceDE w:val="0"/>
        <w:autoSpaceDN w:val="0"/>
        <w:adjustRightInd w:val="0"/>
        <w:rPr>
          <w:del w:id="3657" w:author="Author"/>
          <w:rFonts w:ascii="Courier New" w:hAnsi="Courier New" w:cs="Courier New"/>
          <w:color w:val="000000"/>
          <w:sz w:val="17"/>
          <w:szCs w:val="17"/>
          <w:highlight w:val="white"/>
        </w:rPr>
      </w:pPr>
    </w:p>
    <w:p w14:paraId="74C50395" w14:textId="77777777" w:rsidR="00D53CF1" w:rsidRPr="00133664" w:rsidRDefault="00D53CF1" w:rsidP="00D53CF1">
      <w:pPr>
        <w:autoSpaceDE w:val="0"/>
        <w:autoSpaceDN w:val="0"/>
        <w:adjustRightInd w:val="0"/>
        <w:rPr>
          <w:rFonts w:ascii="Consolas" w:hAnsi="Consolas" w:cs="Consolas"/>
          <w:sz w:val="17"/>
          <w:szCs w:val="17"/>
        </w:rPr>
      </w:pPr>
    </w:p>
    <w:p w14:paraId="6A92D381" w14:textId="3DED947C" w:rsidR="008E33AB" w:rsidRPr="00133664" w:rsidRDefault="00B1218B" w:rsidP="00B1218B">
      <w:pPr>
        <w:jc w:val="right"/>
        <w:rPr>
          <w:sz w:val="17"/>
          <w:szCs w:val="17"/>
        </w:rPr>
      </w:pPr>
      <w:r w:rsidRPr="00133664">
        <w:rPr>
          <w:sz w:val="17"/>
          <w:szCs w:val="17"/>
          <w:highlight w:val="white"/>
        </w:rPr>
        <w:t xml:space="preserve">[Sigue </w:t>
      </w:r>
      <w:r w:rsidRPr="00133664">
        <w:rPr>
          <w:sz w:val="17"/>
          <w:szCs w:val="17"/>
        </w:rPr>
        <w:t xml:space="preserve">el </w:t>
      </w:r>
      <w:r w:rsidR="00B1745B" w:rsidRPr="00133664">
        <w:rPr>
          <w:sz w:val="17"/>
          <w:szCs w:val="17"/>
        </w:rPr>
        <w:t xml:space="preserve">Apéndice del </w:t>
      </w:r>
      <w:r w:rsidRPr="00133664">
        <w:rPr>
          <w:sz w:val="17"/>
          <w:szCs w:val="17"/>
          <w:highlight w:val="white"/>
        </w:rPr>
        <w:t>Anexo III</w:t>
      </w:r>
      <w:r w:rsidR="00783708" w:rsidRPr="00133664">
        <w:rPr>
          <w:sz w:val="17"/>
          <w:szCs w:val="17"/>
          <w:highlight w:val="white"/>
        </w:rPr>
        <w:t xml:space="preserve"> de la Norma ST.37</w:t>
      </w:r>
      <w:r w:rsidRPr="00133664">
        <w:rPr>
          <w:sz w:val="17"/>
          <w:szCs w:val="17"/>
          <w:highlight w:val="white"/>
        </w:rPr>
        <w:t>]</w:t>
      </w:r>
    </w:p>
    <w:p w14:paraId="21C1D241" w14:textId="4A1A35E8" w:rsidR="00723BE9" w:rsidRPr="00133664" w:rsidRDefault="00723BE9" w:rsidP="008E33AB">
      <w:pPr>
        <w:rPr>
          <w:sz w:val="17"/>
          <w:szCs w:val="17"/>
        </w:rPr>
      </w:pPr>
      <w:r w:rsidRPr="00133664">
        <w:rPr>
          <w:sz w:val="17"/>
          <w:szCs w:val="17"/>
        </w:rPr>
        <w:br w:type="page"/>
      </w:r>
    </w:p>
    <w:p w14:paraId="23ABC6EE" w14:textId="77777777" w:rsidR="00723BE9" w:rsidRPr="00133664" w:rsidRDefault="00723BE9" w:rsidP="00723BE9">
      <w:pPr>
        <w:pStyle w:val="ONUME"/>
        <w:numPr>
          <w:ilvl w:val="0"/>
          <w:numId w:val="0"/>
        </w:numPr>
        <w:spacing w:after="0"/>
        <w:ind w:left="5529"/>
        <w:rPr>
          <w:sz w:val="17"/>
          <w:szCs w:val="17"/>
        </w:rPr>
      </w:pPr>
    </w:p>
    <w:p w14:paraId="3968C7A8" w14:textId="457CB32D" w:rsidR="00723BE9" w:rsidRPr="00133664" w:rsidDel="00E85DB9" w:rsidRDefault="00752318" w:rsidP="00684075">
      <w:pPr>
        <w:pStyle w:val="Heading2"/>
        <w:jc w:val="center"/>
        <w:rPr>
          <w:del w:id="3658" w:author="Author"/>
          <w:bCs w:val="0"/>
          <w:sz w:val="17"/>
          <w:szCs w:val="17"/>
        </w:rPr>
      </w:pPr>
      <w:del w:id="3659" w:author="Author">
        <w:r w:rsidRPr="00133664" w:rsidDel="00E85DB9">
          <w:rPr>
            <w:bCs w:val="0"/>
            <w:sz w:val="17"/>
            <w:szCs w:val="17"/>
          </w:rPr>
          <w:delText>Apéndice</w:delText>
        </w:r>
      </w:del>
    </w:p>
    <w:p w14:paraId="695EBE1C" w14:textId="6120F423" w:rsidR="00752318" w:rsidRPr="00133664" w:rsidRDefault="00752318" w:rsidP="00723BE9">
      <w:pPr>
        <w:rPr>
          <w:sz w:val="17"/>
          <w:szCs w:val="17"/>
        </w:rPr>
      </w:pPr>
    </w:p>
    <w:p w14:paraId="5D54B4D1" w14:textId="3A27A725" w:rsidR="005C385A" w:rsidRPr="00317BB8" w:rsidRDefault="005C385A">
      <w:pPr>
        <w:jc w:val="center"/>
        <w:rPr>
          <w:sz w:val="17"/>
          <w:szCs w:val="17"/>
          <w:lang w:val="es-ES_tradnl"/>
        </w:rPr>
        <w:pPrChange w:id="3660" w:author="Author">
          <w:pPr/>
        </w:pPrChange>
      </w:pPr>
      <w:ins w:id="3661" w:author="Author">
        <w:r w:rsidRPr="00317BB8">
          <w:rPr>
            <w:sz w:val="17"/>
            <w:szCs w:val="17"/>
            <w:lang w:val="es-ES_tradnl"/>
          </w:rPr>
          <w:t>APÉNDICE DEL ANEXO III</w:t>
        </w:r>
      </w:ins>
    </w:p>
    <w:p w14:paraId="7BF3CA03" w14:textId="77777777" w:rsidR="005C385A" w:rsidRPr="00317BB8" w:rsidRDefault="005C385A" w:rsidP="00723BE9">
      <w:pPr>
        <w:rPr>
          <w:sz w:val="17"/>
          <w:szCs w:val="17"/>
          <w:lang w:val="es-ES_tradnl"/>
        </w:rPr>
      </w:pPr>
    </w:p>
    <w:p w14:paraId="116E369C" w14:textId="77777777" w:rsidR="00F418BC" w:rsidRPr="00703040" w:rsidRDefault="003946B0" w:rsidP="00F418BC">
      <w:pPr>
        <w:rPr>
          <w:ins w:id="3662" w:author="Author"/>
          <w:lang w:val="es-ES_tradnl"/>
          <w:rPrChange w:id="3663" w:author="Author">
            <w:rPr>
              <w:ins w:id="3664" w:author="Author"/>
            </w:rPr>
          </w:rPrChange>
        </w:rPr>
      </w:pPr>
      <w:r w:rsidRPr="00317BB8">
        <w:rPr>
          <w:rFonts w:eastAsia="SimSun"/>
          <w:sz w:val="17"/>
          <w:szCs w:val="17"/>
          <w:lang w:val="es-ES_tradnl" w:eastAsia="zh-CN"/>
        </w:rPr>
        <w:t xml:space="preserve">El apéndice está disponible en: </w:t>
      </w:r>
      <w:r w:rsidRPr="00317BB8">
        <w:rPr>
          <w:rFonts w:eastAsia="SimSun"/>
          <w:sz w:val="17"/>
          <w:szCs w:val="17"/>
          <w:lang w:val="es-ES_tradnl" w:eastAsia="zh-CN"/>
        </w:rPr>
        <w:br/>
      </w:r>
    </w:p>
    <w:p w14:paraId="7C930442" w14:textId="3FD4AD89" w:rsidR="00F418BC" w:rsidRPr="00703040" w:rsidRDefault="00133664" w:rsidP="00F418BC">
      <w:pPr>
        <w:rPr>
          <w:ins w:id="3665" w:author="Author"/>
          <w:rFonts w:eastAsia="Aptos"/>
          <w:kern w:val="2"/>
          <w:sz w:val="17"/>
          <w:szCs w:val="17"/>
          <w:lang w:val="es-ES_tradnl"/>
          <w14:ligatures w14:val="standardContextual"/>
          <w:rPrChange w:id="3666" w:author="Author">
            <w:rPr>
              <w:ins w:id="3667" w:author="Author"/>
              <w:rFonts w:ascii="Courier New" w:hAnsi="Courier New" w:cs="Courier New"/>
              <w:szCs w:val="17"/>
            </w:rPr>
          </w:rPrChange>
        </w:rPr>
      </w:pPr>
      <w:r>
        <w:rPr>
          <w:rFonts w:eastAsia="Aptos"/>
          <w:color w:val="467886"/>
          <w:kern w:val="2"/>
          <w:sz w:val="17"/>
          <w:szCs w:val="17"/>
          <w:u w:val="single"/>
          <w:lang w:val="es-ES_tradnl"/>
          <w14:ligatures w14:val="standardContextual"/>
        </w:rPr>
        <w:fldChar w:fldCharType="begin"/>
      </w:r>
      <w:r>
        <w:rPr>
          <w:rFonts w:eastAsia="Aptos"/>
          <w:color w:val="467886"/>
          <w:kern w:val="2"/>
          <w:sz w:val="17"/>
          <w:szCs w:val="17"/>
          <w:u w:val="single"/>
          <w:lang w:val="es-ES_tradnl"/>
          <w14:ligatures w14:val="standardContextual"/>
        </w:rPr>
        <w:instrText>HYPERLINK "</w:instrText>
      </w:r>
      <w:r w:rsidRPr="00133664">
        <w:rPr>
          <w:rFonts w:eastAsia="Aptos"/>
          <w:color w:val="467886"/>
          <w:kern w:val="2"/>
          <w:sz w:val="17"/>
          <w:szCs w:val="17"/>
          <w:u w:val="single"/>
          <w:lang w:val="es-ES_tradnl"/>
          <w14:ligatures w14:val="standardContextual"/>
        </w:rPr>
        <w:br/>
      </w:r>
      <w:ins w:id="3668" w:author="Author">
        <w:r w:rsidRPr="00703040">
          <w:rPr>
            <w:rFonts w:eastAsia="Aptos"/>
            <w:color w:val="467886"/>
            <w:lang w:val="es-ES_tradnl"/>
            <w:rPrChange w:id="3669" w:author="Author">
              <w:rPr>
                <w:rStyle w:val="Hyperlink"/>
                <w:rFonts w:eastAsia="Aptos"/>
                <w:kern w:val="2"/>
                <w:sz w:val="17"/>
                <w:szCs w:val="17"/>
                <w14:ligatures w14:val="standardContextual"/>
              </w:rPr>
            </w:rPrChange>
          </w:rPr>
          <w:instrText>https://www.wipo.int/standards/e</w:instrText>
        </w:r>
      </w:ins>
      <w:r w:rsidRPr="00703040">
        <w:rPr>
          <w:rFonts w:eastAsia="Aptos"/>
          <w:color w:val="467886"/>
          <w:lang w:val="es-ES_tradnl"/>
          <w:rPrChange w:id="3670" w:author="Author">
            <w:rPr>
              <w:rStyle w:val="Hyperlink"/>
              <w:rFonts w:eastAsia="Aptos"/>
              <w:kern w:val="2"/>
              <w:sz w:val="17"/>
              <w:szCs w:val="17"/>
              <w14:ligatures w14:val="standardContextual"/>
            </w:rPr>
          </w:rPrChange>
        </w:rPr>
        <w:instrText>s</w:instrText>
      </w:r>
      <w:ins w:id="3671" w:author="Author">
        <w:r w:rsidRPr="00703040">
          <w:rPr>
            <w:rFonts w:eastAsia="Aptos"/>
            <w:color w:val="467886"/>
            <w:lang w:val="es-ES_tradnl"/>
            <w:rPrChange w:id="3672" w:author="Author">
              <w:rPr>
                <w:rStyle w:val="Hyperlink"/>
                <w:rFonts w:eastAsia="Aptos"/>
                <w:kern w:val="2"/>
                <w:sz w:val="17"/>
                <w:szCs w:val="17"/>
                <w14:ligatures w14:val="standardContextual"/>
              </w:rPr>
            </w:rPrChange>
          </w:rPr>
          <w:instrText>/st37/annexIII_appendix_V3-0.xml</w:instrText>
        </w:r>
      </w:ins>
      <w:r>
        <w:rPr>
          <w:rFonts w:eastAsia="Aptos"/>
          <w:color w:val="467886"/>
          <w:kern w:val="2"/>
          <w:sz w:val="17"/>
          <w:szCs w:val="17"/>
          <w:u w:val="single"/>
          <w:lang w:val="es-ES_tradnl"/>
          <w14:ligatures w14:val="standardContextual"/>
        </w:rPr>
        <w:instrText>"</w:instrText>
      </w:r>
      <w:r>
        <w:rPr>
          <w:rFonts w:eastAsia="Aptos"/>
          <w:color w:val="467886"/>
          <w:kern w:val="2"/>
          <w:sz w:val="17"/>
          <w:szCs w:val="17"/>
          <w:u w:val="single"/>
          <w:lang w:val="es-ES_tradnl"/>
          <w14:ligatures w14:val="standardContextual"/>
        </w:rPr>
      </w:r>
      <w:r>
        <w:rPr>
          <w:rFonts w:eastAsia="Aptos"/>
          <w:color w:val="467886"/>
          <w:kern w:val="2"/>
          <w:sz w:val="17"/>
          <w:szCs w:val="17"/>
          <w:u w:val="single"/>
          <w:lang w:val="es-ES_tradnl"/>
          <w14:ligatures w14:val="standardContextual"/>
        </w:rPr>
        <w:fldChar w:fldCharType="separate"/>
      </w:r>
      <w:ins w:id="3673" w:author="Author">
        <w:del w:id="3674" w:author="Author">
          <w:r w:rsidRPr="00703040" w:rsidDel="009A4BCD">
            <w:rPr>
              <w:rStyle w:val="Hyperlink"/>
              <w:rFonts w:eastAsia="Aptos"/>
              <w:kern w:val="2"/>
              <w:sz w:val="17"/>
              <w:szCs w:val="17"/>
              <w:lang w:val="es-ES_tradnl"/>
              <w14:ligatures w14:val="standardContextual"/>
              <w:rPrChange w:id="3675" w:author="Author">
                <w:rPr>
                  <w:rStyle w:val="Hyperlink"/>
                  <w:rFonts w:eastAsia="Aptos"/>
                  <w:kern w:val="2"/>
                  <w:sz w:val="17"/>
                  <w:szCs w:val="17"/>
                  <w14:ligatures w14:val="standardContextual"/>
                </w:rPr>
              </w:rPrChange>
            </w:rPr>
            <w:delText>https://www.wipo.int/standards/en/st37/annexIII_appendix_V2_2.xml</w:delText>
          </w:r>
        </w:del>
      </w:ins>
      <w:r w:rsidRPr="00C820AE">
        <w:rPr>
          <w:rStyle w:val="Hyperlink"/>
          <w:rFonts w:eastAsia="Aptos"/>
          <w:kern w:val="2"/>
          <w:sz w:val="17"/>
          <w:szCs w:val="17"/>
          <w:lang w:val="es-ES_tradnl"/>
          <w14:ligatures w14:val="standardContextual"/>
        </w:rPr>
        <w:br/>
      </w:r>
      <w:ins w:id="3676" w:author="Author">
        <w:r w:rsidRPr="00703040">
          <w:rPr>
            <w:rStyle w:val="Hyperlink"/>
            <w:rFonts w:eastAsia="Aptos"/>
            <w:kern w:val="2"/>
            <w:sz w:val="17"/>
            <w:szCs w:val="17"/>
            <w:lang w:val="es-ES_tradnl"/>
            <w14:ligatures w14:val="standardContextual"/>
            <w:rPrChange w:id="3677" w:author="Author">
              <w:rPr>
                <w:rStyle w:val="Hyperlink"/>
                <w:rFonts w:eastAsia="Aptos"/>
                <w:kern w:val="2"/>
                <w:sz w:val="17"/>
                <w:szCs w:val="17"/>
                <w14:ligatures w14:val="standardContextual"/>
              </w:rPr>
            </w:rPrChange>
          </w:rPr>
          <w:t>https://www.wipo.int/standards/e</w:t>
        </w:r>
        <w:r>
          <w:rPr>
            <w:rStyle w:val="Hyperlink"/>
            <w:rFonts w:eastAsia="Aptos"/>
            <w:kern w:val="2"/>
            <w:sz w:val="17"/>
            <w:szCs w:val="17"/>
            <w:lang w:val="es-ES_tradnl"/>
            <w14:ligatures w14:val="standardContextual"/>
          </w:rPr>
          <w:t>n</w:t>
        </w:r>
        <w:r w:rsidRPr="00703040">
          <w:rPr>
            <w:rStyle w:val="Hyperlink"/>
            <w:rFonts w:eastAsia="Aptos"/>
            <w:kern w:val="2"/>
            <w:sz w:val="17"/>
            <w:szCs w:val="17"/>
            <w:lang w:val="es-ES_tradnl"/>
            <w14:ligatures w14:val="standardContextual"/>
            <w:rPrChange w:id="3678" w:author="Author">
              <w:rPr>
                <w:rStyle w:val="Hyperlink"/>
                <w:rFonts w:eastAsia="Aptos"/>
                <w:kern w:val="2"/>
                <w:sz w:val="17"/>
                <w:szCs w:val="17"/>
                <w14:ligatures w14:val="standardContextual"/>
              </w:rPr>
            </w:rPrChange>
          </w:rPr>
          <w:t>/st37/annexIII_appendix_V3-0.xml</w:t>
        </w:r>
      </w:ins>
      <w:r>
        <w:rPr>
          <w:rFonts w:eastAsia="Aptos"/>
          <w:color w:val="467886"/>
          <w:kern w:val="2"/>
          <w:sz w:val="17"/>
          <w:szCs w:val="17"/>
          <w:u w:val="single"/>
          <w:lang w:val="es-ES_tradnl"/>
          <w14:ligatures w14:val="standardContextual"/>
        </w:rPr>
        <w:fldChar w:fldCharType="end"/>
      </w:r>
      <w:ins w:id="3679" w:author="Author">
        <w:r w:rsidR="00F418BC" w:rsidRPr="00703040">
          <w:rPr>
            <w:rFonts w:eastAsia="Aptos"/>
            <w:kern w:val="2"/>
            <w:sz w:val="17"/>
            <w:szCs w:val="17"/>
            <w:lang w:val="es-ES_tradnl"/>
            <w14:ligatures w14:val="standardContextual"/>
            <w:rPrChange w:id="3680" w:author="Author">
              <w:rPr>
                <w:rFonts w:eastAsia="Aptos"/>
                <w:kern w:val="2"/>
                <w:sz w:val="17"/>
                <w:szCs w:val="17"/>
                <w14:ligatures w14:val="standardContextual"/>
              </w:rPr>
            </w:rPrChange>
          </w:rPr>
          <w:t xml:space="preserve"> </w:t>
        </w:r>
      </w:ins>
    </w:p>
    <w:p w14:paraId="4842DBB9" w14:textId="16E7CDE8" w:rsidR="003946B0" w:rsidRPr="00317BB8" w:rsidRDefault="003946B0" w:rsidP="00723BE9">
      <w:pPr>
        <w:rPr>
          <w:sz w:val="17"/>
          <w:szCs w:val="17"/>
          <w:lang w:val="es-ES_tradnl"/>
        </w:rPr>
      </w:pPr>
    </w:p>
    <w:p w14:paraId="55D30656" w14:textId="77777777" w:rsidR="007940F2" w:rsidRPr="00317BB8" w:rsidRDefault="007940F2" w:rsidP="00723BE9">
      <w:pPr>
        <w:rPr>
          <w:sz w:val="17"/>
          <w:szCs w:val="17"/>
          <w:lang w:val="es-ES_tradnl"/>
        </w:rPr>
      </w:pPr>
    </w:p>
    <w:p w14:paraId="49FA9D0E" w14:textId="77777777" w:rsidR="00BF61DF" w:rsidRPr="00317BB8" w:rsidRDefault="00BF61DF" w:rsidP="00D073AE">
      <w:pPr>
        <w:pStyle w:val="ONUME"/>
        <w:numPr>
          <w:ilvl w:val="0"/>
          <w:numId w:val="0"/>
        </w:numPr>
        <w:spacing w:after="0"/>
        <w:ind w:left="5529"/>
        <w:rPr>
          <w:sz w:val="17"/>
          <w:szCs w:val="17"/>
          <w:lang w:val="es-ES_tradnl"/>
        </w:rPr>
      </w:pPr>
    </w:p>
    <w:p w14:paraId="2E6810E9" w14:textId="77777777" w:rsidR="00370991" w:rsidRPr="00317BB8" w:rsidRDefault="00370991" w:rsidP="00D073AE">
      <w:pPr>
        <w:pStyle w:val="ONUME"/>
        <w:numPr>
          <w:ilvl w:val="0"/>
          <w:numId w:val="0"/>
        </w:numPr>
        <w:spacing w:after="0"/>
        <w:ind w:left="5529"/>
        <w:rPr>
          <w:sz w:val="17"/>
          <w:szCs w:val="17"/>
          <w:lang w:val="es-ES_tradnl"/>
        </w:rPr>
      </w:pPr>
    </w:p>
    <w:p w14:paraId="695D778F" w14:textId="2CCB1D90" w:rsidR="001E2ED9" w:rsidRPr="00317BB8" w:rsidRDefault="00BF61DF" w:rsidP="00F12A2F">
      <w:pPr>
        <w:pStyle w:val="ONUME"/>
        <w:numPr>
          <w:ilvl w:val="0"/>
          <w:numId w:val="0"/>
        </w:numPr>
        <w:spacing w:after="0"/>
        <w:ind w:left="5529"/>
        <w:jc w:val="right"/>
        <w:rPr>
          <w:sz w:val="17"/>
          <w:szCs w:val="17"/>
          <w:lang w:val="es-ES_tradnl"/>
        </w:rPr>
      </w:pPr>
      <w:r w:rsidRPr="00317BB8">
        <w:rPr>
          <w:sz w:val="17"/>
          <w:szCs w:val="17"/>
          <w:lang w:val="es-ES_tradnl"/>
        </w:rPr>
        <w:t>[</w:t>
      </w:r>
      <w:r w:rsidR="001E2ED9" w:rsidRPr="00317BB8">
        <w:rPr>
          <w:sz w:val="17"/>
          <w:szCs w:val="17"/>
          <w:lang w:val="es-ES_tradnl"/>
        </w:rPr>
        <w:t xml:space="preserve">Sigue el </w:t>
      </w:r>
      <w:r w:rsidR="00370991" w:rsidRPr="00317BB8">
        <w:rPr>
          <w:sz w:val="17"/>
          <w:szCs w:val="17"/>
          <w:lang w:val="es-ES_tradnl"/>
        </w:rPr>
        <w:t xml:space="preserve">Anexo </w:t>
      </w:r>
      <w:r w:rsidR="001E2ED9" w:rsidRPr="00317BB8">
        <w:rPr>
          <w:sz w:val="17"/>
          <w:szCs w:val="17"/>
          <w:lang w:val="es-ES_tradnl"/>
        </w:rPr>
        <w:t>IV</w:t>
      </w:r>
      <w:r w:rsidR="00D90B0E" w:rsidRPr="00317BB8">
        <w:rPr>
          <w:sz w:val="17"/>
          <w:szCs w:val="17"/>
          <w:lang w:val="es-ES_tradnl"/>
        </w:rPr>
        <w:t xml:space="preserve"> de la Norma ST.37</w:t>
      </w:r>
      <w:r w:rsidRPr="00317BB8">
        <w:rPr>
          <w:sz w:val="17"/>
          <w:szCs w:val="17"/>
          <w:lang w:val="es-ES_tradnl"/>
        </w:rPr>
        <w:t>]</w:t>
      </w:r>
    </w:p>
    <w:p w14:paraId="303DB3AB" w14:textId="77777777" w:rsidR="00E35F6F" w:rsidRPr="00317BB8" w:rsidRDefault="00E35F6F" w:rsidP="001E2ED9">
      <w:pPr>
        <w:tabs>
          <w:tab w:val="left" w:pos="7864"/>
        </w:tabs>
        <w:rPr>
          <w:sz w:val="17"/>
          <w:szCs w:val="17"/>
          <w:lang w:val="es-ES_tradnl"/>
        </w:rPr>
        <w:sectPr w:rsidR="00E35F6F" w:rsidRPr="00317BB8" w:rsidSect="00254824">
          <w:headerReference w:type="even" r:id="rId29"/>
          <w:headerReference w:type="default" r:id="rId30"/>
          <w:footerReference w:type="even" r:id="rId31"/>
          <w:footerReference w:type="default" r:id="rId32"/>
          <w:headerReference w:type="first" r:id="rId33"/>
          <w:footerReference w:type="first" r:id="rId34"/>
          <w:endnotePr>
            <w:numFmt w:val="decimal"/>
          </w:endnotePr>
          <w:pgSz w:w="11907" w:h="16840" w:code="9"/>
          <w:pgMar w:top="567" w:right="1134" w:bottom="1418" w:left="1418" w:header="510" w:footer="1021" w:gutter="0"/>
          <w:cols w:space="720"/>
          <w:titlePg/>
          <w:docGrid w:linePitch="299"/>
        </w:sectPr>
      </w:pPr>
    </w:p>
    <w:p w14:paraId="15460471" w14:textId="77777777" w:rsidR="00BF61DF" w:rsidRPr="00703040" w:rsidRDefault="00470D7B">
      <w:pPr>
        <w:widowControl w:val="0"/>
        <w:kinsoku w:val="0"/>
        <w:spacing w:after="340"/>
        <w:ind w:right="11"/>
        <w:jc w:val="center"/>
        <w:rPr>
          <w:rFonts w:eastAsia="Batang"/>
          <w:bCs/>
          <w:caps/>
          <w:sz w:val="17"/>
          <w:szCs w:val="17"/>
          <w:lang w:val="es-ES_tradnl"/>
          <w:rPrChange w:id="3685" w:author="Author">
            <w:rPr>
              <w:rFonts w:eastAsia="SimSun"/>
              <w:bCs w:val="0"/>
              <w:caps w:val="0"/>
              <w:kern w:val="0"/>
              <w:sz w:val="20"/>
              <w:szCs w:val="17"/>
              <w:lang w:val="es-ES_tradnl" w:eastAsia="zh-CN"/>
            </w:rPr>
          </w:rPrChange>
        </w:rPr>
        <w:pPrChange w:id="3686" w:author="Author">
          <w:pPr>
            <w:pStyle w:val="Heading1"/>
            <w:keepNext w:val="0"/>
            <w:widowControl w:val="0"/>
            <w:kinsoku w:val="0"/>
            <w:spacing w:before="0" w:after="340"/>
            <w:jc w:val="center"/>
          </w:pPr>
        </w:pPrChange>
      </w:pPr>
      <w:r w:rsidRPr="00703040">
        <w:rPr>
          <w:rFonts w:eastAsia="Batang"/>
          <w:sz w:val="17"/>
          <w:szCs w:val="17"/>
          <w:lang w:val="es-ES_tradnl"/>
          <w:rPrChange w:id="3687" w:author="Author">
            <w:rPr>
              <w:rFonts w:eastAsia="SimSun"/>
              <w:bCs w:val="0"/>
              <w:caps w:val="0"/>
              <w:sz w:val="20"/>
              <w:szCs w:val="17"/>
              <w:lang w:val="es-ES_tradnl" w:eastAsia="zh-CN"/>
            </w:rPr>
          </w:rPrChange>
        </w:rPr>
        <w:t>ANEXO IV</w:t>
      </w:r>
    </w:p>
    <w:p w14:paraId="3A2513C1" w14:textId="77777777" w:rsidR="00807B26" w:rsidRPr="00317BB8" w:rsidRDefault="000D070B" w:rsidP="00470D7B">
      <w:pPr>
        <w:widowControl w:val="0"/>
        <w:kinsoku w:val="0"/>
        <w:spacing w:after="340"/>
        <w:ind w:right="11"/>
        <w:jc w:val="center"/>
        <w:rPr>
          <w:rFonts w:eastAsia="Batang"/>
          <w:sz w:val="17"/>
          <w:szCs w:val="17"/>
          <w:lang w:val="es-ES_tradnl"/>
        </w:rPr>
      </w:pPr>
      <w:r w:rsidRPr="00317BB8">
        <w:rPr>
          <w:rFonts w:eastAsia="Batang"/>
          <w:sz w:val="17"/>
          <w:szCs w:val="17"/>
          <w:lang w:val="es-ES_tradnl"/>
        </w:rPr>
        <w:t>DEFIN</w:t>
      </w:r>
      <w:r w:rsidR="00BD29C3" w:rsidRPr="00317BB8">
        <w:rPr>
          <w:rFonts w:eastAsia="Batang"/>
          <w:sz w:val="17"/>
          <w:szCs w:val="17"/>
          <w:lang w:val="es-ES_tradnl"/>
        </w:rPr>
        <w:t>ICIÓ</w:t>
      </w:r>
      <w:r w:rsidRPr="00317BB8">
        <w:rPr>
          <w:rFonts w:eastAsia="Batang"/>
          <w:sz w:val="17"/>
          <w:szCs w:val="17"/>
          <w:lang w:val="es-ES_tradnl"/>
        </w:rPr>
        <w:t xml:space="preserve">N DE TIPOS DE </w:t>
      </w:r>
      <w:r w:rsidR="00370991" w:rsidRPr="00317BB8">
        <w:rPr>
          <w:rFonts w:eastAsia="Batang"/>
          <w:sz w:val="17"/>
          <w:szCs w:val="17"/>
          <w:lang w:val="es-ES_tradnl"/>
        </w:rPr>
        <w:t>DOCUMENTO</w:t>
      </w:r>
      <w:r w:rsidRPr="00317BB8">
        <w:rPr>
          <w:rFonts w:eastAsia="Batang"/>
          <w:sz w:val="17"/>
          <w:szCs w:val="17"/>
          <w:lang w:val="es-ES_tradnl"/>
        </w:rPr>
        <w:t xml:space="preserve"> </w:t>
      </w:r>
      <w:r w:rsidR="00807B26" w:rsidRPr="00317BB8">
        <w:rPr>
          <w:rFonts w:eastAsia="Batang"/>
          <w:sz w:val="17"/>
          <w:szCs w:val="17"/>
          <w:lang w:val="es-ES_tradnl"/>
        </w:rPr>
        <w:t>(DTD)</w:t>
      </w:r>
      <w:r w:rsidR="00370991" w:rsidRPr="00317BB8">
        <w:rPr>
          <w:rFonts w:eastAsia="Batang"/>
          <w:sz w:val="17"/>
          <w:szCs w:val="17"/>
          <w:lang w:val="es-ES_tradnl"/>
        </w:rPr>
        <w:t xml:space="preserve"> PARA EL FICHERO DE REFERENCIA</w:t>
      </w:r>
    </w:p>
    <w:p w14:paraId="3B73AF80" w14:textId="3FA0753A" w:rsidR="00370991" w:rsidRPr="00317BB8" w:rsidDel="00851E78" w:rsidRDefault="00370991" w:rsidP="00470D7B">
      <w:pPr>
        <w:widowControl w:val="0"/>
        <w:kinsoku w:val="0"/>
        <w:spacing w:after="340"/>
        <w:ind w:right="11"/>
        <w:jc w:val="center"/>
        <w:rPr>
          <w:del w:id="3688" w:author="Author"/>
          <w:rFonts w:eastAsia="Batang"/>
          <w:i/>
          <w:sz w:val="17"/>
          <w:szCs w:val="17"/>
          <w:lang w:val="es-ES_tradnl"/>
        </w:rPr>
      </w:pPr>
      <w:r w:rsidRPr="00317BB8">
        <w:rPr>
          <w:rFonts w:eastAsia="Batang"/>
          <w:i/>
          <w:sz w:val="17"/>
          <w:szCs w:val="17"/>
          <w:lang w:val="es-ES_tradnl"/>
        </w:rPr>
        <w:t xml:space="preserve">Versión </w:t>
      </w:r>
      <w:del w:id="3689" w:author="Author">
        <w:r w:rsidR="003E138B" w:rsidRPr="00317BB8" w:rsidDel="00851E78">
          <w:rPr>
            <w:rFonts w:eastAsia="Batang"/>
            <w:i/>
            <w:sz w:val="17"/>
            <w:szCs w:val="17"/>
            <w:lang w:val="es-ES_tradnl"/>
          </w:rPr>
          <w:delText>2.</w:delText>
        </w:r>
        <w:r w:rsidR="00333FBC" w:rsidRPr="00317BB8" w:rsidDel="00851E78">
          <w:rPr>
            <w:rFonts w:eastAsia="Batang"/>
            <w:i/>
            <w:sz w:val="17"/>
            <w:szCs w:val="17"/>
            <w:lang w:val="es-ES_tradnl"/>
          </w:rPr>
          <w:delText>2</w:delText>
        </w:r>
      </w:del>
      <w:ins w:id="3690" w:author="Author">
        <w:r w:rsidR="00851E78" w:rsidRPr="00317BB8">
          <w:rPr>
            <w:rFonts w:eastAsia="Batang"/>
            <w:i/>
            <w:sz w:val="17"/>
            <w:szCs w:val="17"/>
            <w:lang w:val="es-ES_tradnl"/>
          </w:rPr>
          <w:t>3.0</w:t>
        </w:r>
      </w:ins>
    </w:p>
    <w:p w14:paraId="1A2A615D" w14:textId="78FEF4C4" w:rsidR="00A5009D" w:rsidRPr="00317BB8" w:rsidRDefault="00851E78">
      <w:pPr>
        <w:widowControl w:val="0"/>
        <w:kinsoku w:val="0"/>
        <w:spacing w:after="340"/>
        <w:ind w:right="11"/>
        <w:jc w:val="center"/>
        <w:rPr>
          <w:rFonts w:cs="Times New Roman"/>
          <w:i/>
          <w:sz w:val="17"/>
          <w:lang w:val="es-ES_tradnl"/>
        </w:rPr>
      </w:pPr>
      <w:r w:rsidRPr="00317BB8">
        <w:rPr>
          <w:rFonts w:cs="Times New Roman"/>
          <w:i/>
          <w:sz w:val="17"/>
          <w:lang w:val="es-ES_tradnl"/>
        </w:rPr>
        <w:t xml:space="preserve">Propuesta presentada para su aprobación </w:t>
      </w:r>
      <w:r w:rsidR="00A5009D" w:rsidRPr="00317BB8">
        <w:rPr>
          <w:rFonts w:cs="Times New Roman"/>
          <w:i/>
          <w:sz w:val="17"/>
          <w:lang w:val="es-ES_tradnl"/>
        </w:rPr>
        <w:t xml:space="preserve">por el Comité de Normas Técnicas de la OMPI (CWS) </w:t>
      </w:r>
      <w:r w:rsidR="00A5009D" w:rsidRPr="00317BB8">
        <w:rPr>
          <w:rFonts w:cs="Times New Roman"/>
          <w:i/>
          <w:sz w:val="17"/>
          <w:lang w:val="es-ES_tradnl"/>
        </w:rPr>
        <w:br/>
        <w:t xml:space="preserve">en su </w:t>
      </w:r>
      <w:r w:rsidRPr="00317BB8">
        <w:rPr>
          <w:rFonts w:cs="Times New Roman"/>
          <w:i/>
          <w:sz w:val="17"/>
          <w:lang w:val="es-ES_tradnl"/>
        </w:rPr>
        <w:t xml:space="preserve">decimotercera </w:t>
      </w:r>
      <w:r w:rsidR="00A5009D" w:rsidRPr="00317BB8">
        <w:rPr>
          <w:rFonts w:cs="Times New Roman"/>
          <w:i/>
          <w:sz w:val="17"/>
          <w:lang w:val="es-ES_tradnl"/>
        </w:rPr>
        <w:t>sesión</w:t>
      </w:r>
    </w:p>
    <w:p w14:paraId="3995CDA1" w14:textId="77777777" w:rsidR="004D1480" w:rsidRPr="00317BB8" w:rsidRDefault="004D1480" w:rsidP="00451246">
      <w:pPr>
        <w:spacing w:after="480"/>
        <w:jc w:val="center"/>
        <w:rPr>
          <w:i/>
          <w:iCs/>
          <w:sz w:val="17"/>
          <w:szCs w:val="17"/>
          <w:lang w:val="es-ES_tradnl"/>
        </w:rPr>
      </w:pPr>
      <w:r w:rsidRPr="00317BB8">
        <w:rPr>
          <w:i/>
          <w:iCs/>
          <w:sz w:val="17"/>
          <w:szCs w:val="17"/>
          <w:lang w:val="es-ES_tradnl"/>
        </w:rPr>
        <w:t xml:space="preserve">Nota editorial de la Oficina International: </w:t>
      </w:r>
    </w:p>
    <w:p w14:paraId="019597CD" w14:textId="3D1DC185" w:rsidR="00451246" w:rsidRPr="00317BB8" w:rsidRDefault="004D1480" w:rsidP="004D1480">
      <w:pPr>
        <w:spacing w:after="480"/>
        <w:rPr>
          <w:i/>
          <w:iCs/>
          <w:sz w:val="17"/>
          <w:szCs w:val="17"/>
          <w:highlight w:val="yellow"/>
          <w:lang w:val="es-ES_tradnl"/>
        </w:rPr>
      </w:pPr>
      <w:r w:rsidRPr="00317BB8">
        <w:rPr>
          <w:i/>
          <w:iCs/>
          <w:sz w:val="17"/>
          <w:szCs w:val="17"/>
          <w:lang w:val="es-ES_tradnl"/>
        </w:rPr>
        <w:t>El Anexo IV de la Norma ST.37 de la OMPI es la serie de componentes de DTD de XML que representa los elementos de datos mínimos y ampliados de un fichero de referencia de documentos de patente publicado por una Oficina de patentes. El Anexo IV se basa en la Norma ST.36 de la OMPI, incluida la convención sobre denominación utilizada para definir los nombres de los componentes de datos específicos para el fichero de referencia. El Anexo IV contiene un apéndice que es una muestra de instancia XML de un fichero de referencia estructurado de acuerdo con el XML</w:t>
      </w:r>
    </w:p>
    <w:p w14:paraId="7F1052CC" w14:textId="2F99A4CB" w:rsidR="00973C59" w:rsidRPr="00703040" w:rsidRDefault="00003630" w:rsidP="00973C59">
      <w:pPr>
        <w:spacing w:after="480" w:line="259" w:lineRule="auto"/>
        <w:rPr>
          <w:ins w:id="3691" w:author="Author"/>
          <w:sz w:val="17"/>
          <w:szCs w:val="17"/>
          <w:lang w:val="es-ES_tradnl"/>
          <w:rPrChange w:id="3692" w:author="Author">
            <w:rPr>
              <w:ins w:id="3693" w:author="Author"/>
              <w:szCs w:val="17"/>
            </w:rPr>
          </w:rPrChange>
        </w:rPr>
      </w:pPr>
      <w:ins w:id="3694" w:author="Author">
        <w:r w:rsidRPr="00703040">
          <w:rPr>
            <w:rFonts w:eastAsia="Aptos"/>
            <w:kern w:val="2"/>
            <w:sz w:val="17"/>
            <w:szCs w:val="17"/>
            <w:lang w:val="es-ES_tradnl"/>
            <w14:ligatures w14:val="standardContextual"/>
            <w:rPrChange w:id="3695" w:author="Author">
              <w:rPr>
                <w:rFonts w:eastAsia="Aptos"/>
                <w:kern w:val="2"/>
                <w:sz w:val="17"/>
                <w:szCs w:val="17"/>
                <w14:ligatures w14:val="standardContextual"/>
              </w:rPr>
            </w:rPrChange>
          </w:rPr>
          <w:t>El DTD íntegro puede descargarse aqui</w:t>
        </w:r>
        <w:r w:rsidR="00973C59" w:rsidRPr="00703040">
          <w:rPr>
            <w:rFonts w:eastAsia="Aptos"/>
            <w:kern w:val="2"/>
            <w:sz w:val="17"/>
            <w:szCs w:val="17"/>
            <w:lang w:val="es-ES_tradnl"/>
            <w14:ligatures w14:val="standardContextual"/>
            <w:rPrChange w:id="3696" w:author="Author">
              <w:rPr>
                <w:rFonts w:eastAsia="Aptos"/>
                <w:kern w:val="2"/>
                <w:sz w:val="17"/>
                <w:szCs w:val="17"/>
                <w14:ligatures w14:val="standardContextual"/>
              </w:rPr>
            </w:rPrChange>
          </w:rPr>
          <w:t xml:space="preserve">: </w:t>
        </w:r>
      </w:ins>
      <w:r w:rsidR="00133664">
        <w:rPr>
          <w:rFonts w:eastAsia="Aptos"/>
          <w:color w:val="467886"/>
          <w:kern w:val="2"/>
          <w:sz w:val="17"/>
          <w:szCs w:val="17"/>
          <w:u w:val="single"/>
          <w:lang w:val="es-ES_tradnl"/>
          <w14:ligatures w14:val="standardContextual"/>
        </w:rPr>
        <w:fldChar w:fldCharType="begin"/>
      </w:r>
      <w:r w:rsidR="00133664">
        <w:rPr>
          <w:rFonts w:eastAsia="Aptos"/>
          <w:color w:val="467886"/>
          <w:kern w:val="2"/>
          <w:sz w:val="17"/>
          <w:szCs w:val="17"/>
          <w:u w:val="single"/>
          <w:lang w:val="es-ES_tradnl"/>
          <w14:ligatures w14:val="standardContextual"/>
        </w:rPr>
        <w:instrText>HYPERLINK "</w:instrText>
      </w:r>
      <w:r w:rsidR="00133664">
        <w:rPr>
          <w:rFonts w:eastAsia="Aptos"/>
          <w:color w:val="467886"/>
          <w:kern w:val="2"/>
          <w:sz w:val="17"/>
          <w:szCs w:val="17"/>
          <w:u w:val="single"/>
          <w:lang w:val="es-ES_tradnl"/>
          <w14:ligatures w14:val="standardContextual"/>
        </w:rPr>
        <w:br/>
      </w:r>
      <w:ins w:id="3697" w:author="Author">
        <w:r w:rsidR="00133664" w:rsidRPr="00703040">
          <w:rPr>
            <w:rFonts w:eastAsia="Aptos"/>
            <w:color w:val="467886"/>
            <w:kern w:val="2"/>
            <w:sz w:val="17"/>
            <w:szCs w:val="17"/>
            <w:u w:val="single"/>
            <w:lang w:val="es-ES_tradnl"/>
            <w14:ligatures w14:val="standardContextual"/>
            <w:rPrChange w:id="3698" w:author="Author">
              <w:rPr>
                <w:rFonts w:eastAsia="Aptos"/>
                <w:color w:val="467886"/>
                <w:kern w:val="2"/>
                <w:sz w:val="17"/>
                <w:szCs w:val="17"/>
                <w:u w:val="single"/>
                <w14:ligatures w14:val="standardContextual"/>
              </w:rPr>
            </w:rPrChange>
          </w:rPr>
          <w:instrText>https://www.wipo.int/standards/dtd/ST37AuthorityFile_V3-0.dtd</w:instrText>
        </w:r>
      </w:ins>
      <w:r w:rsidR="00133664">
        <w:rPr>
          <w:rFonts w:eastAsia="Aptos"/>
          <w:color w:val="467886"/>
          <w:kern w:val="2"/>
          <w:sz w:val="17"/>
          <w:szCs w:val="17"/>
          <w:u w:val="single"/>
          <w:lang w:val="es-ES_tradnl"/>
          <w14:ligatures w14:val="standardContextual"/>
        </w:rPr>
        <w:instrText>"</w:instrText>
      </w:r>
      <w:r w:rsidR="00133664">
        <w:rPr>
          <w:rFonts w:eastAsia="Aptos"/>
          <w:color w:val="467886"/>
          <w:kern w:val="2"/>
          <w:sz w:val="17"/>
          <w:szCs w:val="17"/>
          <w:u w:val="single"/>
          <w:lang w:val="es-ES_tradnl"/>
          <w14:ligatures w14:val="standardContextual"/>
        </w:rPr>
      </w:r>
      <w:r w:rsidR="00133664">
        <w:rPr>
          <w:rFonts w:eastAsia="Aptos"/>
          <w:color w:val="467886"/>
          <w:kern w:val="2"/>
          <w:sz w:val="17"/>
          <w:szCs w:val="17"/>
          <w:u w:val="single"/>
          <w:lang w:val="es-ES_tradnl"/>
          <w14:ligatures w14:val="standardContextual"/>
        </w:rPr>
        <w:fldChar w:fldCharType="separate"/>
      </w:r>
      <w:ins w:id="3699" w:author="Author">
        <w:del w:id="3700" w:author="Author">
          <w:r w:rsidR="00133664" w:rsidRPr="00703040" w:rsidDel="00555B9F">
            <w:rPr>
              <w:rStyle w:val="Hyperlink"/>
              <w:rFonts w:eastAsia="Aptos"/>
              <w:lang w:val="es-ES_tradnl"/>
              <w:rPrChange w:id="3701" w:author="Author">
                <w:rPr>
                  <w:rFonts w:eastAsia="Aptos"/>
                  <w:color w:val="467886"/>
                  <w:kern w:val="2"/>
                  <w:sz w:val="17"/>
                  <w:szCs w:val="17"/>
                  <w:u w:val="single"/>
                  <w14:ligatures w14:val="standardContextual"/>
                </w:rPr>
              </w:rPrChange>
            </w:rPr>
            <w:delText>https://www.wipo.int/standards/dtd/ST37AuthorityFile_V2-</w:delText>
          </w:r>
        </w:del>
      </w:ins>
      <w:del w:id="3702" w:author="Author">
        <w:r w:rsidR="00133664" w:rsidRPr="00703040" w:rsidDel="001C160A">
          <w:rPr>
            <w:rStyle w:val="Hyperlink"/>
            <w:rFonts w:eastAsia="Aptos"/>
            <w:lang w:val="es-ES_tradnl"/>
            <w:rPrChange w:id="3703" w:author="Author">
              <w:rPr>
                <w:rFonts w:eastAsia="Aptos"/>
                <w:color w:val="467886"/>
                <w:kern w:val="2"/>
                <w:sz w:val="17"/>
                <w:szCs w:val="17"/>
                <w:u w:val="single"/>
                <w14:ligatures w14:val="standardContextual"/>
              </w:rPr>
            </w:rPrChange>
          </w:rPr>
          <w:delText>2</w:delText>
        </w:r>
      </w:del>
      <w:ins w:id="3704" w:author="Author">
        <w:del w:id="3705" w:author="Author">
          <w:r w:rsidR="00133664" w:rsidRPr="00703040" w:rsidDel="00555B9F">
            <w:rPr>
              <w:rStyle w:val="Hyperlink"/>
              <w:rFonts w:eastAsia="Aptos"/>
              <w:lang w:val="es-ES_tradnl"/>
              <w:rPrChange w:id="3706" w:author="Author">
                <w:rPr>
                  <w:rFonts w:eastAsia="Aptos"/>
                  <w:color w:val="467886"/>
                  <w:kern w:val="2"/>
                  <w:sz w:val="17"/>
                  <w:szCs w:val="17"/>
                  <w:u w:val="single"/>
                  <w14:ligatures w14:val="standardContextual"/>
                </w:rPr>
              </w:rPrChange>
            </w:rPr>
            <w:delText>.dtd</w:delText>
          </w:r>
        </w:del>
      </w:ins>
      <w:r w:rsidR="00133664" w:rsidRPr="00C820AE">
        <w:rPr>
          <w:rStyle w:val="Hyperlink"/>
          <w:rFonts w:eastAsia="Aptos"/>
          <w:kern w:val="2"/>
          <w:sz w:val="17"/>
          <w:szCs w:val="17"/>
          <w:lang w:val="es-ES_tradnl"/>
          <w14:ligatures w14:val="standardContextual"/>
        </w:rPr>
        <w:br/>
      </w:r>
      <w:ins w:id="3707" w:author="Author">
        <w:r w:rsidR="00133664" w:rsidRPr="00703040">
          <w:rPr>
            <w:rStyle w:val="Hyperlink"/>
            <w:rFonts w:eastAsia="Aptos"/>
            <w:lang w:val="es-ES_tradnl"/>
            <w:rPrChange w:id="3708" w:author="Author">
              <w:rPr>
                <w:rFonts w:eastAsia="Aptos"/>
                <w:color w:val="467886"/>
                <w:kern w:val="2"/>
                <w:sz w:val="17"/>
                <w:szCs w:val="17"/>
                <w:u w:val="single"/>
                <w14:ligatures w14:val="standardContextual"/>
              </w:rPr>
            </w:rPrChange>
          </w:rPr>
          <w:t>https://www.wipo.int/standards/dtd/ST37AuthorityFile_V3-0.dtd</w:t>
        </w:r>
      </w:ins>
      <w:r w:rsidR="00133664">
        <w:rPr>
          <w:rFonts w:eastAsia="Aptos"/>
          <w:color w:val="467886"/>
          <w:kern w:val="2"/>
          <w:sz w:val="17"/>
          <w:szCs w:val="17"/>
          <w:u w:val="single"/>
          <w:lang w:val="es-ES_tradnl"/>
          <w14:ligatures w14:val="standardContextual"/>
        </w:rPr>
        <w:fldChar w:fldCharType="end"/>
      </w:r>
      <w:ins w:id="3709" w:author="Author">
        <w:r w:rsidR="00973C59" w:rsidRPr="00703040">
          <w:rPr>
            <w:rFonts w:eastAsia="Aptos"/>
            <w:kern w:val="2"/>
            <w:sz w:val="17"/>
            <w:szCs w:val="17"/>
            <w:lang w:val="es-ES_tradnl"/>
            <w14:ligatures w14:val="standardContextual"/>
            <w:rPrChange w:id="3710" w:author="Author">
              <w:rPr>
                <w:rFonts w:eastAsia="Aptos"/>
                <w:kern w:val="2"/>
                <w:sz w:val="17"/>
                <w:szCs w:val="17"/>
                <w14:ligatures w14:val="standardContextual"/>
              </w:rPr>
            </w:rPrChange>
          </w:rPr>
          <w:t xml:space="preserve"> </w:t>
        </w:r>
      </w:ins>
    </w:p>
    <w:p w14:paraId="38D83673"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711" w:author="Author">
            <w:rPr>
              <w:rFonts w:ascii="Courier New" w:hAnsi="Courier New"/>
              <w:color w:val="000000"/>
              <w:highlight w:val="white"/>
            </w:rPr>
          </w:rPrChange>
        </w:rPr>
      </w:pPr>
      <w:r w:rsidRPr="00133664">
        <w:rPr>
          <w:rFonts w:ascii="Courier New" w:hAnsi="Courier New" w:cs="Courier New"/>
          <w:color w:val="008080"/>
          <w:sz w:val="17"/>
          <w:szCs w:val="17"/>
          <w:highlight w:val="white"/>
          <w:rPrChange w:id="3712" w:author="Author">
            <w:rPr>
              <w:rFonts w:ascii="Courier New" w:hAnsi="Courier New"/>
              <w:color w:val="008080"/>
              <w:highlight w:val="white"/>
            </w:rPr>
          </w:rPrChange>
        </w:rPr>
        <w:t>&lt;?xml version='1.0' encoding='UTF-8' ?&gt;</w:t>
      </w:r>
    </w:p>
    <w:p w14:paraId="59ADB88F"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713" w:author="Author">
            <w:rPr>
              <w:rFonts w:ascii="Courier New" w:hAnsi="Courier New"/>
              <w:color w:val="808080"/>
              <w:highlight w:val="white"/>
            </w:rPr>
          </w:rPrChange>
        </w:rPr>
      </w:pPr>
      <w:r w:rsidRPr="00133664">
        <w:rPr>
          <w:rFonts w:ascii="Courier New" w:hAnsi="Courier New" w:cs="Courier New"/>
          <w:color w:val="0000FF"/>
          <w:sz w:val="17"/>
          <w:szCs w:val="17"/>
          <w:highlight w:val="white"/>
          <w:rPrChange w:id="3714" w:author="Author">
            <w:rPr>
              <w:rFonts w:ascii="Courier New" w:hAnsi="Courier New"/>
              <w:color w:val="0000FF"/>
              <w:highlight w:val="white"/>
            </w:rPr>
          </w:rPrChange>
        </w:rPr>
        <w:t>&lt;!--</w:t>
      </w:r>
      <w:r w:rsidRPr="00133664">
        <w:rPr>
          <w:rFonts w:ascii="Courier New" w:hAnsi="Courier New" w:cs="Courier New"/>
          <w:color w:val="808080"/>
          <w:sz w:val="17"/>
          <w:szCs w:val="17"/>
          <w:highlight w:val="white"/>
          <w:rPrChange w:id="3715" w:author="Author">
            <w:rPr>
              <w:rFonts w:ascii="Courier New" w:hAnsi="Courier New"/>
              <w:color w:val="808080"/>
              <w:highlight w:val="white"/>
            </w:rPr>
          </w:rPrChange>
        </w:rPr>
        <w:t xml:space="preserve">Annex IV of </w:t>
      </w:r>
      <w:r w:rsidRPr="00133664">
        <w:rPr>
          <w:rFonts w:ascii="Courier New" w:hAnsi="Courier New" w:cs="Courier New"/>
          <w:color w:val="808080"/>
          <w:sz w:val="17"/>
          <w:szCs w:val="17"/>
          <w:highlight w:val="white"/>
        </w:rPr>
        <w:t>WIPO Authority File Standard ST.37, XML Data Type Definition (DTD) for Authority Files</w:t>
      </w:r>
    </w:p>
    <w:p w14:paraId="788E3D88"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716" w:author="Author">
            <w:rPr>
              <w:rFonts w:ascii="Courier New" w:hAnsi="Courier New"/>
              <w:color w:val="808080"/>
              <w:highlight w:val="white"/>
            </w:rPr>
          </w:rPrChange>
        </w:rPr>
      </w:pPr>
    </w:p>
    <w:p w14:paraId="03DB86B7"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717"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718" w:author="Author">
            <w:rPr>
              <w:rFonts w:ascii="Courier New" w:hAnsi="Courier New"/>
              <w:color w:val="808080"/>
              <w:highlight w:val="white"/>
            </w:rPr>
          </w:rPrChange>
        </w:rPr>
        <w:t>This entity may be identified by the PUBLIC identifier:</w:t>
      </w:r>
    </w:p>
    <w:p w14:paraId="17CBDB25"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719"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720" w:author="Author">
            <w:rPr>
              <w:rFonts w:ascii="Courier New" w:hAnsi="Courier New"/>
              <w:color w:val="808080"/>
              <w:highlight w:val="white"/>
            </w:rPr>
          </w:rPrChange>
        </w:rPr>
        <w:t>********************************************************************************************</w:t>
      </w:r>
    </w:p>
    <w:p w14:paraId="02A2EAEB" w14:textId="77777777" w:rsidR="002A60DE" w:rsidRPr="00317BB8" w:rsidRDefault="002A60DE" w:rsidP="002A60DE">
      <w:pPr>
        <w:autoSpaceDE w:val="0"/>
        <w:autoSpaceDN w:val="0"/>
        <w:adjustRightInd w:val="0"/>
        <w:rPr>
          <w:rFonts w:ascii="Courier New" w:hAnsi="Courier New" w:cs="Courier New"/>
          <w:color w:val="808080"/>
          <w:sz w:val="17"/>
          <w:szCs w:val="17"/>
          <w:highlight w:val="white"/>
          <w:lang w:val="es-ES_tradnl"/>
          <w:rPrChange w:id="3721"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722" w:author="Author">
            <w:rPr>
              <w:rFonts w:ascii="Courier New" w:hAnsi="Courier New"/>
              <w:color w:val="808080"/>
              <w:highlight w:val="white"/>
            </w:rPr>
          </w:rPrChange>
        </w:rPr>
        <w:t xml:space="preserve">PUBLIC "-//WIPO//XSD AUTHORITY FILE </w:t>
      </w:r>
      <w:ins w:id="3723" w:author="Author">
        <w:r w:rsidRPr="00133664">
          <w:rPr>
            <w:rFonts w:ascii="Courier New" w:hAnsi="Courier New" w:cs="Courier New"/>
            <w:color w:val="808080"/>
            <w:sz w:val="17"/>
            <w:szCs w:val="17"/>
            <w:highlight w:val="white"/>
            <w:rPrChange w:id="3724" w:author="Author">
              <w:rPr>
                <w:rFonts w:ascii="Consolas" w:hAnsi="Consolas"/>
                <w:color w:val="808080"/>
                <w:highlight w:val="white"/>
              </w:rPr>
            </w:rPrChange>
          </w:rPr>
          <w:t>3</w:t>
        </w:r>
      </w:ins>
      <w:del w:id="3725" w:author="Author">
        <w:r w:rsidRPr="00133664" w:rsidDel="00555B9F">
          <w:rPr>
            <w:rFonts w:ascii="Courier New" w:hAnsi="Courier New" w:cs="Courier New"/>
            <w:color w:val="808080"/>
            <w:sz w:val="17"/>
            <w:szCs w:val="17"/>
            <w:highlight w:val="white"/>
            <w:rPrChange w:id="3726" w:author="Author">
              <w:rPr>
                <w:rFonts w:ascii="Courier New" w:hAnsi="Courier New"/>
                <w:color w:val="808080"/>
              </w:rPr>
            </w:rPrChange>
          </w:rPr>
          <w:delText>2</w:delText>
        </w:r>
      </w:del>
      <w:r w:rsidRPr="00133664">
        <w:rPr>
          <w:rFonts w:ascii="Courier New" w:hAnsi="Courier New" w:cs="Courier New"/>
          <w:color w:val="808080"/>
          <w:sz w:val="17"/>
          <w:szCs w:val="17"/>
          <w:highlight w:val="white"/>
          <w:rPrChange w:id="3727" w:author="Author">
            <w:rPr>
              <w:rFonts w:ascii="Courier New" w:hAnsi="Courier New"/>
              <w:color w:val="808080"/>
            </w:rPr>
          </w:rPrChange>
        </w:rPr>
        <w:t>.</w:t>
      </w:r>
      <w:del w:id="3728" w:author="Author">
        <w:r w:rsidRPr="00133664" w:rsidDel="00D95BEB">
          <w:rPr>
            <w:rFonts w:ascii="Courier New" w:hAnsi="Courier New" w:cs="Courier New"/>
            <w:color w:val="808080"/>
            <w:sz w:val="17"/>
            <w:szCs w:val="17"/>
            <w:highlight w:val="white"/>
            <w:rPrChange w:id="3729" w:author="Author">
              <w:rPr>
                <w:rFonts w:ascii="Consolas" w:hAnsi="Consolas" w:cs="Consolas"/>
                <w:color w:val="808080"/>
                <w:szCs w:val="17"/>
                <w:highlight w:val="white"/>
              </w:rPr>
            </w:rPrChange>
          </w:rPr>
          <w:delText>2</w:delText>
        </w:r>
      </w:del>
      <w:ins w:id="3730" w:author="Author">
        <w:r w:rsidRPr="00317BB8">
          <w:rPr>
            <w:rFonts w:ascii="Courier New" w:hAnsi="Courier New" w:cs="Courier New"/>
            <w:color w:val="808080"/>
            <w:sz w:val="17"/>
            <w:szCs w:val="17"/>
            <w:highlight w:val="white"/>
            <w:lang w:val="es-ES_tradnl"/>
            <w:rPrChange w:id="3731" w:author="Author">
              <w:rPr>
                <w:rFonts w:ascii="Consolas" w:hAnsi="Consolas" w:cs="Consolas"/>
                <w:color w:val="808080"/>
                <w:szCs w:val="17"/>
                <w:highlight w:val="white"/>
              </w:rPr>
            </w:rPrChange>
          </w:rPr>
          <w:t>0</w:t>
        </w:r>
      </w:ins>
      <w:r w:rsidRPr="00317BB8">
        <w:rPr>
          <w:rFonts w:ascii="Courier New" w:hAnsi="Courier New" w:cs="Courier New"/>
          <w:color w:val="808080"/>
          <w:sz w:val="17"/>
          <w:szCs w:val="17"/>
          <w:highlight w:val="white"/>
          <w:lang w:val="es-ES_tradnl"/>
        </w:rPr>
        <w:t>//EN" "AuthorityFile_</w:t>
      </w:r>
      <w:del w:id="3732" w:author="Author">
        <w:r w:rsidRPr="00317BB8" w:rsidDel="00D95BEB">
          <w:rPr>
            <w:rFonts w:ascii="Courier New" w:hAnsi="Courier New" w:cs="Courier New"/>
            <w:color w:val="808080"/>
            <w:sz w:val="17"/>
            <w:szCs w:val="17"/>
            <w:highlight w:val="white"/>
            <w:lang w:val="es-ES_tradnl"/>
          </w:rPr>
          <w:delText>V2</w:delText>
        </w:r>
      </w:del>
      <w:ins w:id="3733" w:author="Author">
        <w:r w:rsidRPr="00317BB8">
          <w:rPr>
            <w:rFonts w:ascii="Courier New" w:hAnsi="Courier New" w:cs="Courier New"/>
            <w:color w:val="808080"/>
            <w:sz w:val="17"/>
            <w:szCs w:val="17"/>
            <w:highlight w:val="white"/>
            <w:lang w:val="es-ES_tradnl"/>
          </w:rPr>
          <w:t>V</w:t>
        </w:r>
        <w:r w:rsidRPr="00317BB8">
          <w:rPr>
            <w:rFonts w:ascii="Courier New" w:hAnsi="Courier New" w:cs="Courier New"/>
            <w:color w:val="808080"/>
            <w:sz w:val="17"/>
            <w:szCs w:val="17"/>
            <w:highlight w:val="white"/>
            <w:lang w:val="es-ES_tradnl"/>
            <w:rPrChange w:id="3734" w:author="Author">
              <w:rPr>
                <w:rFonts w:ascii="Consolas" w:hAnsi="Consolas"/>
                <w:color w:val="808080"/>
                <w:highlight w:val="white"/>
              </w:rPr>
            </w:rPrChange>
          </w:rPr>
          <w:t>3</w:t>
        </w:r>
      </w:ins>
      <w:r w:rsidRPr="00317BB8">
        <w:rPr>
          <w:rFonts w:ascii="Courier New" w:hAnsi="Courier New" w:cs="Courier New"/>
          <w:color w:val="808080"/>
          <w:sz w:val="17"/>
          <w:szCs w:val="17"/>
          <w:highlight w:val="white"/>
          <w:lang w:val="es-ES_tradnl"/>
        </w:rPr>
        <w:t>_</w:t>
      </w:r>
      <w:del w:id="3735" w:author="Author">
        <w:r w:rsidRPr="00317BB8">
          <w:rPr>
            <w:rFonts w:ascii="Courier New" w:hAnsi="Courier New" w:cs="Courier New"/>
            <w:color w:val="808080"/>
            <w:sz w:val="17"/>
            <w:szCs w:val="17"/>
            <w:highlight w:val="white"/>
            <w:lang w:val="es-ES_tradnl"/>
          </w:rPr>
          <w:delText>2</w:delText>
        </w:r>
      </w:del>
      <w:ins w:id="3736" w:author="Author">
        <w:r w:rsidRPr="00317BB8">
          <w:rPr>
            <w:rFonts w:ascii="Courier New" w:hAnsi="Courier New" w:cs="Courier New"/>
            <w:color w:val="808080"/>
            <w:sz w:val="17"/>
            <w:szCs w:val="17"/>
            <w:highlight w:val="white"/>
            <w:lang w:val="es-ES_tradnl"/>
          </w:rPr>
          <w:t>0</w:t>
        </w:r>
      </w:ins>
      <w:r w:rsidRPr="00317BB8">
        <w:rPr>
          <w:rFonts w:ascii="Courier New" w:hAnsi="Courier New" w:cs="Courier New"/>
          <w:color w:val="808080"/>
          <w:sz w:val="17"/>
          <w:szCs w:val="17"/>
          <w:highlight w:val="white"/>
          <w:lang w:val="es-ES_tradnl"/>
        </w:rPr>
        <w:t>.dtd"</w:t>
      </w:r>
    </w:p>
    <w:p w14:paraId="3F1AEFFF" w14:textId="77777777" w:rsidR="002A60DE" w:rsidRPr="00317BB8" w:rsidRDefault="002A60DE" w:rsidP="002A60DE">
      <w:pPr>
        <w:autoSpaceDE w:val="0"/>
        <w:autoSpaceDN w:val="0"/>
        <w:adjustRightInd w:val="0"/>
        <w:rPr>
          <w:del w:id="3737" w:author="Author"/>
          <w:rFonts w:ascii="Courier New" w:hAnsi="Courier New" w:cs="Courier New"/>
          <w:color w:val="808080"/>
          <w:sz w:val="17"/>
          <w:szCs w:val="17"/>
          <w:highlight w:val="white"/>
          <w:lang w:val="es-ES_tradnl"/>
        </w:rPr>
      </w:pPr>
      <w:del w:id="3738" w:author="Author">
        <w:r w:rsidRPr="00317BB8">
          <w:rPr>
            <w:rFonts w:ascii="Courier New" w:hAnsi="Courier New" w:cs="Courier New"/>
            <w:color w:val="808080"/>
            <w:sz w:val="17"/>
            <w:szCs w:val="17"/>
            <w:highlight w:val="white"/>
            <w:lang w:val="es-ES_tradnl"/>
          </w:rPr>
          <w:delText>*******************************************************************************************</w:delText>
        </w:r>
      </w:del>
    </w:p>
    <w:p w14:paraId="0775CD14" w14:textId="77777777" w:rsidR="002A60DE" w:rsidRPr="00317BB8" w:rsidRDefault="002A60DE" w:rsidP="002A60DE">
      <w:pPr>
        <w:autoSpaceDE w:val="0"/>
        <w:autoSpaceDN w:val="0"/>
        <w:adjustRightInd w:val="0"/>
        <w:rPr>
          <w:del w:id="3739" w:author="Author"/>
          <w:rFonts w:ascii="Courier New" w:hAnsi="Courier New" w:cs="Courier New"/>
          <w:color w:val="808080"/>
          <w:sz w:val="17"/>
          <w:szCs w:val="17"/>
          <w:highlight w:val="white"/>
          <w:lang w:val="es-ES_tradnl"/>
        </w:rPr>
      </w:pPr>
    </w:p>
    <w:p w14:paraId="4D492EAA" w14:textId="77777777" w:rsidR="002A60DE" w:rsidRPr="00133664" w:rsidRDefault="002A60DE" w:rsidP="002A60DE">
      <w:pPr>
        <w:autoSpaceDE w:val="0"/>
        <w:autoSpaceDN w:val="0"/>
        <w:adjustRightInd w:val="0"/>
        <w:rPr>
          <w:ins w:id="3740" w:author="Author"/>
          <w:rFonts w:ascii="Courier New" w:hAnsi="Courier New" w:cs="Courier New"/>
          <w:color w:val="808080"/>
          <w:sz w:val="17"/>
          <w:szCs w:val="17"/>
          <w:highlight w:val="white"/>
          <w:rPrChange w:id="3741" w:author="Author">
            <w:rPr>
              <w:ins w:id="3742" w:author="Author"/>
              <w:rFonts w:ascii="Consolas" w:hAnsi="Consolas" w:cs="Consolas"/>
              <w:color w:val="808080"/>
              <w:szCs w:val="17"/>
              <w:highlight w:val="white"/>
            </w:rPr>
          </w:rPrChange>
        </w:rPr>
      </w:pPr>
      <w:del w:id="3743" w:author="Author">
        <w:r w:rsidRPr="00133664">
          <w:rPr>
            <w:rFonts w:ascii="Courier New" w:hAnsi="Courier New" w:cs="Courier New"/>
            <w:color w:val="808080"/>
            <w:sz w:val="17"/>
            <w:szCs w:val="17"/>
            <w:highlight w:val="white"/>
          </w:rPr>
          <w:delText>**</w:delText>
        </w:r>
      </w:del>
      <w:ins w:id="3744" w:author="Author">
        <w:r w:rsidRPr="00133664">
          <w:rPr>
            <w:rFonts w:ascii="Courier New" w:hAnsi="Courier New" w:cs="Courier New"/>
            <w:color w:val="808080"/>
            <w:sz w:val="17"/>
            <w:szCs w:val="17"/>
            <w:highlight w:val="white"/>
            <w:rPrChange w:id="3745" w:author="Author">
              <w:rPr>
                <w:rFonts w:ascii="Consolas" w:hAnsi="Consolas" w:cs="Consolas"/>
                <w:color w:val="808080"/>
                <w:szCs w:val="17"/>
                <w:highlight w:val="white"/>
              </w:rPr>
            </w:rPrChange>
          </w:rPr>
          <w:t>*************************************************************************************</w:t>
        </w:r>
      </w:ins>
    </w:p>
    <w:p w14:paraId="0B9004A8" w14:textId="77777777" w:rsidR="002A60DE" w:rsidRPr="00133664" w:rsidRDefault="002A60DE" w:rsidP="002A60DE">
      <w:pPr>
        <w:autoSpaceDE w:val="0"/>
        <w:autoSpaceDN w:val="0"/>
        <w:adjustRightInd w:val="0"/>
        <w:rPr>
          <w:ins w:id="3746" w:author="Author"/>
          <w:rFonts w:ascii="Courier New" w:hAnsi="Courier New" w:cs="Courier New"/>
          <w:color w:val="808080"/>
          <w:sz w:val="17"/>
          <w:szCs w:val="17"/>
          <w:highlight w:val="white"/>
          <w:rPrChange w:id="3747" w:author="Author">
            <w:rPr>
              <w:ins w:id="3748" w:author="Author"/>
              <w:rFonts w:ascii="Consolas" w:hAnsi="Consolas" w:cs="Consolas"/>
              <w:color w:val="808080"/>
              <w:szCs w:val="17"/>
              <w:highlight w:val="white"/>
            </w:rPr>
          </w:rPrChange>
        </w:rPr>
      </w:pPr>
      <w:ins w:id="3749" w:author="Author">
        <w:r w:rsidRPr="00133664">
          <w:rPr>
            <w:rFonts w:ascii="Courier New" w:hAnsi="Courier New" w:cs="Courier New"/>
            <w:color w:val="808080"/>
            <w:sz w:val="17"/>
            <w:szCs w:val="17"/>
            <w:highlight w:val="white"/>
            <w:rPrChange w:id="3750" w:author="Author">
              <w:rPr>
                <w:rFonts w:ascii="Consolas" w:hAnsi="Consolas" w:cs="Consolas"/>
                <w:color w:val="808080"/>
                <w:szCs w:val="17"/>
                <w:highlight w:val="white"/>
              </w:rPr>
            </w:rPrChange>
          </w:rPr>
          <w:t>* 2025-</w:t>
        </w:r>
        <w:r w:rsidRPr="00133664">
          <w:rPr>
            <w:rFonts w:ascii="Courier New" w:hAnsi="Courier New" w:cs="Courier New"/>
            <w:color w:val="808080"/>
            <w:sz w:val="17"/>
            <w:szCs w:val="17"/>
            <w:highlight w:val="white"/>
          </w:rPr>
          <w:t>11</w:t>
        </w:r>
        <w:r w:rsidRPr="00133664">
          <w:rPr>
            <w:rFonts w:ascii="Courier New" w:hAnsi="Courier New" w:cs="Courier New"/>
            <w:color w:val="808080"/>
            <w:sz w:val="17"/>
            <w:szCs w:val="17"/>
            <w:highlight w:val="white"/>
            <w:rPrChange w:id="3751" w:author="Author">
              <w:rPr>
                <w:rFonts w:ascii="Consolas" w:hAnsi="Consolas" w:cs="Consolas"/>
                <w:color w:val="808080"/>
                <w:szCs w:val="17"/>
                <w:highlight w:val="white"/>
              </w:rPr>
            </w:rPrChange>
          </w:rPr>
          <w:t>-</w:t>
        </w:r>
        <w:r w:rsidRPr="00133664">
          <w:rPr>
            <w:rFonts w:ascii="Courier New" w:hAnsi="Courier New" w:cs="Courier New"/>
            <w:color w:val="808080"/>
            <w:sz w:val="17"/>
            <w:szCs w:val="17"/>
            <w:highlight w:val="white"/>
          </w:rPr>
          <w:t>14</w:t>
        </w:r>
        <w:r w:rsidRPr="00133664">
          <w:rPr>
            <w:rFonts w:ascii="Courier New" w:hAnsi="Courier New" w:cs="Courier New"/>
            <w:color w:val="808080"/>
            <w:sz w:val="17"/>
            <w:szCs w:val="17"/>
            <w:highlight w:val="white"/>
            <w:rPrChange w:id="3752" w:author="Author">
              <w:rPr>
                <w:rFonts w:ascii="Consolas" w:hAnsi="Consolas" w:cs="Consolas"/>
                <w:color w:val="808080"/>
                <w:szCs w:val="17"/>
                <w:highlight w:val="white"/>
              </w:rPr>
            </w:rPrChange>
          </w:rPr>
          <w:t xml:space="preserve">: </w:t>
        </w:r>
      </w:ins>
    </w:p>
    <w:p w14:paraId="2F0F4CCA" w14:textId="77777777" w:rsidR="002A60DE" w:rsidRPr="00133664" w:rsidRDefault="002A60DE" w:rsidP="002A60DE">
      <w:pPr>
        <w:autoSpaceDE w:val="0"/>
        <w:autoSpaceDN w:val="0"/>
        <w:adjustRightInd w:val="0"/>
        <w:rPr>
          <w:ins w:id="3753" w:author="Author"/>
          <w:rFonts w:ascii="Courier New" w:hAnsi="Courier New" w:cs="Courier New"/>
          <w:color w:val="808080"/>
          <w:sz w:val="17"/>
          <w:szCs w:val="17"/>
          <w:highlight w:val="white"/>
          <w:rPrChange w:id="3754" w:author="Author">
            <w:rPr>
              <w:ins w:id="3755" w:author="Author"/>
              <w:rFonts w:ascii="Consolas" w:hAnsi="Consolas" w:cs="Consolas"/>
              <w:color w:val="808080"/>
              <w:szCs w:val="17"/>
              <w:highlight w:val="white"/>
            </w:rPr>
          </w:rPrChange>
        </w:rPr>
      </w:pPr>
      <w:ins w:id="3756" w:author="Author">
        <w:r w:rsidRPr="00133664">
          <w:rPr>
            <w:rFonts w:ascii="Courier New" w:hAnsi="Courier New" w:cs="Courier New"/>
            <w:color w:val="808080"/>
            <w:sz w:val="17"/>
            <w:szCs w:val="17"/>
            <w:highlight w:val="white"/>
            <w:rPrChange w:id="3757" w:author="Author">
              <w:rPr>
                <w:rFonts w:ascii="Consolas" w:hAnsi="Consolas" w:cs="Consolas"/>
                <w:color w:val="808080"/>
                <w:szCs w:val="17"/>
                <w:highlight w:val="white"/>
              </w:rPr>
            </w:rPrChange>
          </w:rPr>
          <w:t>(i) Update not-searchable-code to be a fixed value of "N"</w:t>
        </w:r>
      </w:ins>
    </w:p>
    <w:p w14:paraId="7901BE37" w14:textId="77777777" w:rsidR="002A60DE" w:rsidRPr="00133664" w:rsidRDefault="002A60DE" w:rsidP="002A60DE">
      <w:pPr>
        <w:autoSpaceDE w:val="0"/>
        <w:autoSpaceDN w:val="0"/>
        <w:adjustRightInd w:val="0"/>
        <w:rPr>
          <w:ins w:id="3758" w:author="Author"/>
          <w:rFonts w:ascii="Courier New" w:hAnsi="Courier New" w:cs="Courier New"/>
          <w:color w:val="808080"/>
          <w:sz w:val="17"/>
          <w:szCs w:val="17"/>
          <w:highlight w:val="white"/>
          <w:rPrChange w:id="3759" w:author="Author">
            <w:rPr>
              <w:ins w:id="3760" w:author="Author"/>
              <w:rFonts w:ascii="Consolas" w:hAnsi="Consolas" w:cs="Consolas"/>
              <w:color w:val="808080"/>
              <w:szCs w:val="17"/>
              <w:highlight w:val="white"/>
            </w:rPr>
          </w:rPrChange>
        </w:rPr>
      </w:pPr>
      <w:ins w:id="3761" w:author="Author">
        <w:r w:rsidRPr="00133664">
          <w:rPr>
            <w:rFonts w:ascii="Courier New" w:hAnsi="Courier New" w:cs="Courier New"/>
            <w:color w:val="808080"/>
            <w:sz w:val="17"/>
            <w:szCs w:val="17"/>
            <w:highlight w:val="white"/>
            <w:rPrChange w:id="3762" w:author="Author">
              <w:rPr>
                <w:rFonts w:ascii="Consolas" w:hAnsi="Consolas" w:cs="Consolas"/>
                <w:color w:val="808080"/>
                <w:szCs w:val="17"/>
                <w:highlight w:val="white"/>
              </w:rPr>
            </w:rPrChange>
          </w:rPr>
          <w:t>(ii) For priority-claims: kind should be removed from here and application number made optional so that it matches the Schema</w:t>
        </w:r>
      </w:ins>
    </w:p>
    <w:p w14:paraId="52EB4634" w14:textId="77777777" w:rsidR="002A60DE" w:rsidRPr="00133664" w:rsidRDefault="002A60DE" w:rsidP="002A60DE">
      <w:pPr>
        <w:autoSpaceDE w:val="0"/>
        <w:autoSpaceDN w:val="0"/>
        <w:adjustRightInd w:val="0"/>
        <w:rPr>
          <w:ins w:id="3763" w:author="Author"/>
          <w:rFonts w:ascii="Courier New" w:hAnsi="Courier New" w:cs="Courier New"/>
          <w:color w:val="808080"/>
          <w:sz w:val="17"/>
          <w:szCs w:val="17"/>
          <w:highlight w:val="white"/>
          <w:rPrChange w:id="3764" w:author="Author">
            <w:rPr>
              <w:ins w:id="3765" w:author="Author"/>
              <w:rFonts w:ascii="Consolas" w:hAnsi="Consolas" w:cs="Consolas"/>
              <w:color w:val="808080"/>
              <w:szCs w:val="17"/>
              <w:highlight w:val="white"/>
            </w:rPr>
          </w:rPrChange>
        </w:rPr>
      </w:pPr>
      <w:ins w:id="3766" w:author="Author">
        <w:r w:rsidRPr="00133664">
          <w:rPr>
            <w:rFonts w:ascii="Courier New" w:hAnsi="Courier New" w:cs="Courier New"/>
            <w:color w:val="808080"/>
            <w:sz w:val="17"/>
            <w:szCs w:val="17"/>
            <w:highlight w:val="white"/>
            <w:rPrChange w:id="3767" w:author="Author">
              <w:rPr>
                <w:rFonts w:ascii="Consolas" w:hAnsi="Consolas" w:cs="Consolas"/>
                <w:color w:val="808080"/>
                <w:szCs w:val="17"/>
                <w:highlight w:val="white"/>
              </w:rPr>
            </w:rPrChange>
          </w:rPr>
          <w:t>(iii) Remove reference to priority-claim-kind</w:t>
        </w:r>
      </w:ins>
    </w:p>
    <w:p w14:paraId="26F12D68" w14:textId="77777777" w:rsidR="002A60DE" w:rsidRPr="00133664" w:rsidRDefault="002A60DE" w:rsidP="002A60DE">
      <w:pPr>
        <w:autoSpaceDE w:val="0"/>
        <w:autoSpaceDN w:val="0"/>
        <w:adjustRightInd w:val="0"/>
        <w:rPr>
          <w:ins w:id="3768" w:author="Author"/>
          <w:rFonts w:ascii="Courier New" w:hAnsi="Courier New" w:cs="Courier New"/>
          <w:color w:val="808080"/>
          <w:sz w:val="17"/>
          <w:szCs w:val="17"/>
          <w:highlight w:val="white"/>
        </w:rPr>
      </w:pPr>
      <w:ins w:id="3769" w:author="Author">
        <w:r w:rsidRPr="00133664">
          <w:rPr>
            <w:rFonts w:ascii="Courier New" w:hAnsi="Courier New" w:cs="Courier New"/>
            <w:color w:val="808080"/>
            <w:sz w:val="17"/>
            <w:szCs w:val="17"/>
            <w:highlight w:val="white"/>
            <w:rPrChange w:id="3770" w:author="Author">
              <w:rPr>
                <w:rFonts w:ascii="Consolas" w:hAnsi="Consolas" w:cs="Consolas"/>
                <w:color w:val="808080"/>
                <w:szCs w:val="17"/>
                <w:highlight w:val="white"/>
              </w:rPr>
            </w:rPrChange>
          </w:rPr>
          <w:t>(</w:t>
        </w:r>
        <w:r w:rsidRPr="00133664">
          <w:rPr>
            <w:rFonts w:ascii="Courier New" w:hAnsi="Courier New" w:cs="Courier New"/>
            <w:color w:val="808080"/>
            <w:sz w:val="17"/>
            <w:szCs w:val="17"/>
            <w:highlight w:val="white"/>
          </w:rPr>
          <w:t>i</w:t>
        </w:r>
        <w:r w:rsidRPr="00133664">
          <w:rPr>
            <w:rFonts w:ascii="Courier New" w:hAnsi="Courier New" w:cs="Courier New"/>
            <w:color w:val="808080"/>
            <w:sz w:val="17"/>
            <w:szCs w:val="17"/>
            <w:highlight w:val="white"/>
            <w:rPrChange w:id="3771" w:author="Author">
              <w:rPr>
                <w:rFonts w:ascii="Consolas" w:hAnsi="Consolas" w:cs="Consolas"/>
                <w:color w:val="808080"/>
                <w:szCs w:val="17"/>
                <w:highlight w:val="white"/>
              </w:rPr>
            </w:rPrChange>
          </w:rPr>
          <w:t>v) For publication-number-range, start-date and end-date added</w:t>
        </w:r>
      </w:ins>
    </w:p>
    <w:p w14:paraId="0D67B392" w14:textId="77777777" w:rsidR="002A60DE" w:rsidRPr="00703040" w:rsidRDefault="002A60DE" w:rsidP="002A60DE">
      <w:pPr>
        <w:autoSpaceDE w:val="0"/>
        <w:autoSpaceDN w:val="0"/>
        <w:adjustRightInd w:val="0"/>
        <w:rPr>
          <w:ins w:id="3772" w:author="Author"/>
          <w:rFonts w:ascii="Courier New" w:hAnsi="Courier New" w:cs="Courier New"/>
          <w:color w:val="808080"/>
          <w:sz w:val="17"/>
          <w:szCs w:val="17"/>
          <w:highlight w:val="white"/>
          <w:rPrChange w:id="3773" w:author="Author">
            <w:rPr>
              <w:ins w:id="3774" w:author="Author"/>
              <w:rFonts w:ascii="Consolas" w:hAnsi="Consolas" w:cs="Consolas"/>
              <w:color w:val="808080"/>
              <w:szCs w:val="17"/>
              <w:highlight w:val="white"/>
            </w:rPr>
          </w:rPrChange>
        </w:rPr>
      </w:pPr>
      <w:ins w:id="3775" w:author="Author">
        <w:r w:rsidRPr="00133664">
          <w:rPr>
            <w:rFonts w:ascii="Courier New" w:hAnsi="Courier New" w:cs="Courier New"/>
            <w:color w:val="808080"/>
            <w:sz w:val="17"/>
            <w:szCs w:val="17"/>
            <w:highlight w:val="white"/>
          </w:rPr>
          <w:t>(iv) Corrected document-kind-code-definition to remove cardinality as each kind should only have one document-kind-code-description</w:t>
        </w:r>
      </w:ins>
    </w:p>
    <w:p w14:paraId="5E6091C6" w14:textId="77777777" w:rsidR="002A60DE" w:rsidRPr="00133664" w:rsidRDefault="002A60DE" w:rsidP="002A60DE">
      <w:pPr>
        <w:autoSpaceDE w:val="0"/>
        <w:autoSpaceDN w:val="0"/>
        <w:adjustRightInd w:val="0"/>
        <w:rPr>
          <w:ins w:id="3776" w:author="Author"/>
          <w:rFonts w:ascii="Courier New" w:hAnsi="Courier New" w:cs="Courier New"/>
          <w:color w:val="808080"/>
          <w:sz w:val="17"/>
          <w:szCs w:val="17"/>
          <w:highlight w:val="white"/>
          <w:rPrChange w:id="3777" w:author="Author">
            <w:rPr>
              <w:ins w:id="3778" w:author="Author"/>
              <w:rFonts w:ascii="Consolas" w:hAnsi="Consolas" w:cs="Consolas"/>
              <w:color w:val="808080"/>
              <w:szCs w:val="17"/>
              <w:highlight w:val="white"/>
            </w:rPr>
          </w:rPrChange>
        </w:rPr>
      </w:pPr>
      <w:ins w:id="3779" w:author="Author">
        <w:r w:rsidRPr="00133664">
          <w:rPr>
            <w:rFonts w:ascii="Courier New" w:hAnsi="Courier New" w:cs="Courier New"/>
            <w:color w:val="808080"/>
            <w:sz w:val="17"/>
            <w:szCs w:val="17"/>
            <w:highlight w:val="white"/>
            <w:rPrChange w:id="3780" w:author="Author">
              <w:rPr>
                <w:rFonts w:ascii="Consolas" w:hAnsi="Consolas" w:cs="Consolas"/>
                <w:color w:val="808080"/>
                <w:szCs w:val="17"/>
                <w:highlight w:val="white"/>
              </w:rPr>
            </w:rPrChange>
          </w:rPr>
          <w:t>*</w:t>
        </w:r>
      </w:ins>
    </w:p>
    <w:p w14:paraId="39C53970"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781" w:author="Author">
            <w:rPr>
              <w:rFonts w:ascii="Courier New" w:hAnsi="Courier New"/>
              <w:color w:val="000000"/>
            </w:rPr>
          </w:rPrChange>
        </w:rPr>
      </w:pPr>
      <w:ins w:id="3782" w:author="Author">
        <w:r w:rsidRPr="00133664">
          <w:rPr>
            <w:rFonts w:ascii="Courier New" w:hAnsi="Courier New" w:cs="Courier New"/>
            <w:color w:val="808080"/>
            <w:sz w:val="17"/>
            <w:szCs w:val="17"/>
            <w:highlight w:val="white"/>
            <w:rPrChange w:id="3783" w:author="Author">
              <w:rPr>
                <w:rFonts w:ascii="Consolas" w:hAnsi="Consolas" w:cs="Consolas"/>
                <w:color w:val="808080"/>
                <w:szCs w:val="17"/>
                <w:highlight w:val="white"/>
              </w:rPr>
            </w:rPrChange>
          </w:rPr>
          <w:t>*</w:t>
        </w:r>
      </w:ins>
      <w:r w:rsidRPr="00133664">
        <w:rPr>
          <w:rFonts w:ascii="Courier New" w:hAnsi="Courier New" w:cs="Courier New"/>
          <w:color w:val="808080"/>
          <w:sz w:val="17"/>
          <w:szCs w:val="17"/>
          <w:highlight w:val="white"/>
          <w:rPrChange w:id="3784" w:author="Author">
            <w:rPr>
              <w:rFonts w:ascii="Courier New" w:hAnsi="Courier New"/>
              <w:color w:val="808080"/>
              <w:highlight w:val="white"/>
            </w:rPr>
          </w:rPrChange>
        </w:rPr>
        <w:t xml:space="preserve"> 2021-08-24: Revision of the main body, annexes and appendixes of ST.37 approved by the</w:t>
      </w:r>
      <w:r w:rsidRPr="00133664">
        <w:rPr>
          <w:rFonts w:ascii="Courier New" w:hAnsi="Courier New" w:cs="Courier New"/>
          <w:color w:val="808080"/>
          <w:sz w:val="17"/>
          <w:szCs w:val="17"/>
          <w:highlight w:val="white"/>
          <w:rPrChange w:id="3785" w:author="Author">
            <w:rPr>
              <w:rFonts w:ascii="Courier New" w:hAnsi="Courier New"/>
              <w:color w:val="000000"/>
            </w:rPr>
          </w:rPrChange>
        </w:rPr>
        <w:t xml:space="preserve"> </w:t>
      </w:r>
      <w:r w:rsidRPr="00133664">
        <w:rPr>
          <w:rFonts w:ascii="Courier New" w:hAnsi="Courier New" w:cs="Courier New"/>
          <w:color w:val="808080"/>
          <w:sz w:val="17"/>
          <w:szCs w:val="17"/>
          <w:highlight w:val="white"/>
          <w:rPrChange w:id="3786" w:author="Author">
            <w:rPr>
              <w:rFonts w:ascii="Courier New" w:hAnsi="Courier New"/>
              <w:color w:val="808080"/>
              <w:highlight w:val="white"/>
            </w:rPr>
          </w:rPrChange>
        </w:rPr>
        <w:t>Committee on WIPO Standards (CWS) at its ninth session comprising:</w:t>
      </w:r>
    </w:p>
    <w:p w14:paraId="5E3955BA"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787"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788" w:author="Author">
            <w:rPr>
              <w:rFonts w:ascii="Courier New" w:hAnsi="Courier New"/>
              <w:color w:val="808080"/>
              <w:highlight w:val="white"/>
            </w:rPr>
          </w:rPrChange>
        </w:rPr>
        <w:t>* (i) added elements: &lt;searchable-abstract-code?&gt;, &lt;searchable-description-code?&gt;, &lt;searchable-claims-code?&gt;</w:t>
      </w:r>
    </w:p>
    <w:p w14:paraId="589AAAD1"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789"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790" w:author="Author">
            <w:rPr>
              <w:rFonts w:ascii="Courier New" w:hAnsi="Courier New"/>
              <w:color w:val="808080"/>
              <w:highlight w:val="white"/>
            </w:rPr>
          </w:rPrChange>
        </w:rPr>
        <w:t>* (ii) added attributes @code to be used with &lt;not-searchable-indicator&gt;, referenced by elements listed in (i)</w:t>
      </w:r>
    </w:p>
    <w:p w14:paraId="4098037F"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791"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792" w:author="Author">
            <w:rPr>
              <w:rFonts w:ascii="Courier New" w:hAnsi="Courier New"/>
              <w:color w:val="808080"/>
              <w:highlight w:val="white"/>
            </w:rPr>
          </w:rPrChange>
        </w:rPr>
        <w:t>* (iii) added element &lt;</w:t>
      </w:r>
      <w:r w:rsidRPr="00133664">
        <w:rPr>
          <w:rFonts w:ascii="Courier New" w:hAnsi="Courier New" w:cs="Courier New"/>
          <w:color w:val="808080"/>
          <w:sz w:val="17"/>
          <w:szCs w:val="17"/>
          <w:highlight w:val="white"/>
        </w:rPr>
        <w:t>searchable</w:t>
      </w:r>
      <w:r w:rsidRPr="00133664">
        <w:rPr>
          <w:rFonts w:ascii="Courier New" w:hAnsi="Courier New" w:cs="Courier New"/>
          <w:snapToGrid w:val="0"/>
          <w:color w:val="000000"/>
          <w:w w:val="0"/>
          <w:sz w:val="17"/>
          <w:szCs w:val="17"/>
          <w:u w:color="000000"/>
          <w:bdr w:val="none" w:sz="0" w:space="0" w:color="000000"/>
          <w:shd w:val="clear" w:color="000000" w:fill="000000"/>
          <w:lang w:eastAsia="x-none" w:bidi="x-none"/>
          <w:rPrChange w:id="3793" w:author="Author">
            <w:rPr>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rPrChange>
        </w:rPr>
        <w:t>searchable</w:t>
      </w:r>
      <w:r w:rsidRPr="00133664">
        <w:rPr>
          <w:rFonts w:ascii="Courier New" w:hAnsi="Courier New" w:cs="Courier New"/>
          <w:color w:val="808080"/>
          <w:sz w:val="17"/>
          <w:szCs w:val="17"/>
          <w:highlight w:val="white"/>
        </w:rPr>
        <w:t>-language-code&gt;, referenced by the elements listed in (i)</w:t>
      </w:r>
    </w:p>
    <w:p w14:paraId="22CAE45F"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794"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795" w:author="Author">
            <w:rPr>
              <w:rFonts w:ascii="Courier New" w:hAnsi="Courier New"/>
              <w:color w:val="808080"/>
              <w:highlight w:val="white"/>
            </w:rPr>
          </w:rPrChange>
        </w:rPr>
        <w:t>* (iii) changed values of grouped-af-indicator to 'true' and 'false' which are true boolean values</w:t>
      </w:r>
    </w:p>
    <w:p w14:paraId="5CA7E40E"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796"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797" w:author="Author">
            <w:rPr>
              <w:rFonts w:ascii="Courier New" w:hAnsi="Courier New"/>
              <w:color w:val="808080"/>
              <w:highlight w:val="white"/>
            </w:rPr>
          </w:rPrChange>
        </w:rPr>
        <w:t>*</w:t>
      </w:r>
      <w:ins w:id="3798" w:author="Author">
        <w:r w:rsidRPr="00133664">
          <w:rPr>
            <w:rFonts w:ascii="Courier New" w:hAnsi="Courier New" w:cs="Courier New"/>
            <w:color w:val="808080"/>
            <w:sz w:val="17"/>
            <w:szCs w:val="17"/>
            <w:highlight w:val="white"/>
            <w:rPrChange w:id="3799" w:author="Author">
              <w:rPr>
                <w:rFonts w:ascii="Consolas" w:hAnsi="Consolas" w:cs="Consolas"/>
                <w:color w:val="808080"/>
                <w:szCs w:val="17"/>
                <w:highlight w:val="white"/>
              </w:rPr>
            </w:rPrChange>
          </w:rPr>
          <w:t xml:space="preserve"> </w:t>
        </w:r>
      </w:ins>
    </w:p>
    <w:p w14:paraId="2FE4DB3B"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00"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801" w:author="Author">
            <w:rPr>
              <w:rFonts w:ascii="Courier New" w:hAnsi="Courier New"/>
              <w:color w:val="808080"/>
              <w:highlight w:val="white"/>
            </w:rPr>
          </w:rPrChange>
        </w:rPr>
        <w:t xml:space="preserve">* 2019-07-02: Revision of Annex IV was approved by the Committee on WIPO Standards (CWS) at its seventh session comprising: </w:t>
      </w:r>
    </w:p>
    <w:p w14:paraId="79BB40B8"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02"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803" w:author="Author">
            <w:rPr>
              <w:rFonts w:ascii="Courier New" w:hAnsi="Courier New"/>
              <w:color w:val="808080"/>
              <w:highlight w:val="white"/>
            </w:rPr>
          </w:rPrChange>
        </w:rPr>
        <w:t xml:space="preserve">* (i) group-category renamed grouped-af-indicator and is now a list of </w:t>
      </w:r>
      <w:ins w:id="3804" w:author="Author">
        <w:r w:rsidRPr="00133664">
          <w:rPr>
            <w:rFonts w:ascii="Courier New" w:hAnsi="Courier New" w:cs="Courier New"/>
            <w:color w:val="808080"/>
            <w:sz w:val="17"/>
            <w:szCs w:val="17"/>
            <w:highlight w:val="white"/>
            <w:rPrChange w:id="3805" w:author="Author">
              <w:rPr>
                <w:rFonts w:ascii="Consolas" w:hAnsi="Consolas" w:cs="Consolas"/>
                <w:color w:val="808080"/>
                <w:szCs w:val="17"/>
                <w:highlight w:val="white"/>
              </w:rPr>
            </w:rPrChange>
          </w:rPr>
          <w:t xml:space="preserve">boolean </w:t>
        </w:r>
      </w:ins>
      <w:r w:rsidRPr="00133664">
        <w:rPr>
          <w:rFonts w:ascii="Courier New" w:hAnsi="Courier New" w:cs="Courier New"/>
          <w:color w:val="808080"/>
          <w:sz w:val="17"/>
          <w:szCs w:val="17"/>
          <w:highlight w:val="white"/>
        </w:rPr>
        <w:t>values 'yes' and 'no'</w:t>
      </w:r>
    </w:p>
    <w:p w14:paraId="1FAECE54"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06"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807" w:author="Author">
            <w:rPr>
              <w:rFonts w:ascii="Courier New" w:hAnsi="Courier New"/>
              <w:color w:val="808080"/>
              <w:highlight w:val="white"/>
            </w:rPr>
          </w:rPrChange>
        </w:rPr>
        <w:t>* (ii) backup-category renamed update-af-category</w:t>
      </w:r>
    </w:p>
    <w:p w14:paraId="102E2D2F"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08"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809" w:author="Author">
            <w:rPr>
              <w:rFonts w:ascii="Courier New" w:hAnsi="Courier New"/>
              <w:color w:val="808080"/>
              <w:highlight w:val="white"/>
            </w:rPr>
          </w:rPrChange>
        </w:rPr>
        <w:t>* (iii) additional-comment renamed comment-text</w:t>
      </w:r>
    </w:p>
    <w:p w14:paraId="56880E2F"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10"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811" w:author="Author">
            <w:rPr>
              <w:rFonts w:ascii="Courier New" w:hAnsi="Courier New"/>
              <w:color w:val="808080"/>
              <w:highlight w:val="white"/>
            </w:rPr>
          </w:rPrChange>
        </w:rPr>
        <w:t>*</w:t>
      </w:r>
    </w:p>
    <w:p w14:paraId="3C94FE10"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12"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813" w:author="Author">
            <w:rPr>
              <w:rFonts w:ascii="Courier New" w:hAnsi="Courier New"/>
              <w:color w:val="808080"/>
              <w:highlight w:val="white"/>
            </w:rPr>
          </w:rPrChange>
        </w:rPr>
        <w:t>* 2018-10-19: Revision of Annex IV was approved by the Committee on WIPO Standards (CWS) at its sixth session.</w:t>
      </w:r>
    </w:p>
    <w:p w14:paraId="3AE36F40" w14:textId="77777777" w:rsidR="002A60DE" w:rsidRPr="00133664" w:rsidRDefault="002A60DE" w:rsidP="002A60DE">
      <w:pPr>
        <w:autoSpaceDE w:val="0"/>
        <w:autoSpaceDN w:val="0"/>
        <w:adjustRightInd w:val="0"/>
        <w:rPr>
          <w:ins w:id="3814" w:author="Author"/>
          <w:rFonts w:ascii="Courier New" w:hAnsi="Courier New" w:cs="Courier New"/>
          <w:color w:val="808080"/>
          <w:sz w:val="17"/>
          <w:szCs w:val="17"/>
          <w:highlight w:val="white"/>
          <w:rPrChange w:id="3815" w:author="Author">
            <w:rPr>
              <w:ins w:id="3816" w:author="Author"/>
              <w:rFonts w:ascii="Consolas" w:hAnsi="Consolas" w:cs="Consolas"/>
              <w:color w:val="808080"/>
              <w:szCs w:val="17"/>
              <w:highlight w:val="white"/>
            </w:rPr>
          </w:rPrChange>
        </w:rPr>
      </w:pPr>
      <w:r w:rsidRPr="00133664">
        <w:rPr>
          <w:rFonts w:ascii="Courier New" w:hAnsi="Courier New" w:cs="Courier New"/>
          <w:color w:val="808080"/>
          <w:sz w:val="17"/>
          <w:szCs w:val="17"/>
          <w:highlight w:val="white"/>
          <w:rPrChange w:id="3817" w:author="Author">
            <w:rPr>
              <w:rFonts w:ascii="Courier New" w:hAnsi="Courier New"/>
              <w:color w:val="808080"/>
              <w:highlight w:val="white"/>
            </w:rPr>
          </w:rPrChange>
        </w:rPr>
        <w:t xml:space="preserve">* </w:t>
      </w:r>
    </w:p>
    <w:p w14:paraId="422FB002"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18"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819" w:author="Author">
            <w:rPr>
              <w:rFonts w:ascii="Courier New" w:hAnsi="Courier New"/>
              <w:color w:val="808080"/>
              <w:highlight w:val="white"/>
            </w:rPr>
          </w:rPrChange>
        </w:rPr>
        <w:t>***************************************************************</w:t>
      </w:r>
    </w:p>
    <w:p w14:paraId="3A801AB0"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20" w:author="Author">
            <w:rPr>
              <w:rFonts w:ascii="Courier New" w:hAnsi="Courier New"/>
              <w:color w:val="808080"/>
              <w:highlight w:val="white"/>
            </w:rPr>
          </w:rPrChange>
        </w:rPr>
      </w:pPr>
    </w:p>
    <w:p w14:paraId="5F8CA33C"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21"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822" w:author="Author">
            <w:rPr>
              <w:rFonts w:ascii="Courier New" w:hAnsi="Courier New"/>
              <w:color w:val="808080"/>
              <w:highlight w:val="white"/>
            </w:rPr>
          </w:rPrChange>
        </w:rPr>
        <w:t>* PUBLIC DTD URL</w:t>
      </w:r>
    </w:p>
    <w:p w14:paraId="315F11B6"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23" w:author="Author">
            <w:rPr>
              <w:rFonts w:ascii="Courier New" w:hAnsi="Courier New"/>
              <w:color w:val="808080"/>
              <w:highlight w:val="white"/>
            </w:rPr>
          </w:rPrChange>
        </w:rPr>
      </w:pPr>
    </w:p>
    <w:p w14:paraId="27372F96"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24"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825" w:author="Author">
            <w:rPr>
              <w:rFonts w:ascii="Courier New" w:hAnsi="Courier New"/>
              <w:color w:val="808080"/>
              <w:highlight w:val="white"/>
            </w:rPr>
          </w:rPrChange>
        </w:rPr>
        <w:t>* http://www.wipo.int/standards/dtd/ST37PatentAuthorityFile_V</w:t>
      </w:r>
      <w:ins w:id="3826" w:author="Author">
        <w:r w:rsidRPr="00133664">
          <w:rPr>
            <w:rFonts w:ascii="Courier New" w:hAnsi="Courier New" w:cs="Courier New"/>
            <w:color w:val="808080"/>
            <w:sz w:val="17"/>
            <w:szCs w:val="17"/>
            <w:highlight w:val="white"/>
            <w:rPrChange w:id="3827" w:author="Author">
              <w:rPr>
                <w:rFonts w:ascii="Consolas" w:hAnsi="Consolas"/>
                <w:color w:val="808080"/>
                <w:highlight w:val="white"/>
              </w:rPr>
            </w:rPrChange>
          </w:rPr>
          <w:t>3</w:t>
        </w:r>
      </w:ins>
      <w:del w:id="3828" w:author="Author">
        <w:r w:rsidRPr="00133664" w:rsidDel="003D6935">
          <w:rPr>
            <w:rFonts w:ascii="Courier New" w:hAnsi="Courier New" w:cs="Courier New"/>
            <w:color w:val="808080"/>
            <w:sz w:val="17"/>
            <w:szCs w:val="17"/>
            <w:highlight w:val="white"/>
            <w:rPrChange w:id="3829" w:author="Author">
              <w:rPr>
                <w:rFonts w:ascii="Courier New" w:hAnsi="Courier New"/>
                <w:color w:val="808080"/>
                <w:highlight w:val="white"/>
              </w:rPr>
            </w:rPrChange>
          </w:rPr>
          <w:delText>2</w:delText>
        </w:r>
      </w:del>
      <w:r w:rsidRPr="00133664">
        <w:rPr>
          <w:rFonts w:ascii="Courier New" w:hAnsi="Courier New" w:cs="Courier New"/>
          <w:color w:val="808080"/>
          <w:sz w:val="17"/>
          <w:szCs w:val="17"/>
          <w:highlight w:val="white"/>
          <w:rPrChange w:id="3830" w:author="Author">
            <w:rPr>
              <w:rFonts w:ascii="Courier New" w:hAnsi="Courier New"/>
              <w:color w:val="808080"/>
              <w:highlight w:val="white"/>
            </w:rPr>
          </w:rPrChange>
        </w:rPr>
        <w:t>_</w:t>
      </w:r>
      <w:del w:id="3831" w:author="Author">
        <w:r w:rsidRPr="00133664">
          <w:rPr>
            <w:rFonts w:ascii="Courier New" w:hAnsi="Courier New" w:cs="Courier New"/>
            <w:color w:val="808080"/>
            <w:sz w:val="17"/>
            <w:szCs w:val="17"/>
            <w:highlight w:val="white"/>
          </w:rPr>
          <w:delText>2</w:delText>
        </w:r>
      </w:del>
      <w:ins w:id="3832" w:author="Author">
        <w:r w:rsidRPr="00133664">
          <w:rPr>
            <w:rFonts w:ascii="Courier New" w:hAnsi="Courier New" w:cs="Courier New"/>
            <w:color w:val="808080"/>
            <w:sz w:val="17"/>
            <w:szCs w:val="17"/>
            <w:highlight w:val="white"/>
          </w:rPr>
          <w:t>0</w:t>
        </w:r>
      </w:ins>
      <w:r w:rsidRPr="00133664">
        <w:rPr>
          <w:rFonts w:ascii="Courier New" w:hAnsi="Courier New" w:cs="Courier New"/>
          <w:color w:val="808080"/>
          <w:sz w:val="17"/>
          <w:szCs w:val="17"/>
          <w:highlight w:val="white"/>
          <w:rPrChange w:id="3833" w:author="Author">
            <w:rPr>
              <w:rFonts w:ascii="Courier New" w:hAnsi="Courier New"/>
              <w:color w:val="808080"/>
              <w:highlight w:val="white"/>
            </w:rPr>
          </w:rPrChange>
        </w:rPr>
        <w:t>.dtd</w:t>
      </w:r>
    </w:p>
    <w:p w14:paraId="0B295760" w14:textId="77777777" w:rsidR="002A60DE" w:rsidRPr="00133664" w:rsidRDefault="002A60DE" w:rsidP="002A60DE">
      <w:pPr>
        <w:autoSpaceDE w:val="0"/>
        <w:autoSpaceDN w:val="0"/>
        <w:adjustRightInd w:val="0"/>
        <w:rPr>
          <w:del w:id="3834" w:author="Author"/>
          <w:rFonts w:ascii="Courier New" w:hAnsi="Courier New" w:cs="Courier New"/>
          <w:color w:val="808080"/>
          <w:sz w:val="17"/>
          <w:szCs w:val="17"/>
          <w:highlight w:val="white"/>
        </w:rPr>
      </w:pPr>
    </w:p>
    <w:p w14:paraId="4C09B519" w14:textId="77777777" w:rsidR="002A60DE" w:rsidRPr="00133664" w:rsidRDefault="002A60DE" w:rsidP="002A60DE">
      <w:pPr>
        <w:autoSpaceDE w:val="0"/>
        <w:autoSpaceDN w:val="0"/>
        <w:adjustRightInd w:val="0"/>
        <w:rPr>
          <w:del w:id="3835" w:author="Author"/>
          <w:rFonts w:ascii="Courier New" w:hAnsi="Courier New" w:cs="Courier New"/>
          <w:color w:val="808080"/>
          <w:sz w:val="17"/>
          <w:szCs w:val="17"/>
          <w:highlight w:val="white"/>
        </w:rPr>
      </w:pPr>
      <w:del w:id="3836" w:author="Author">
        <w:r w:rsidRPr="00133664">
          <w:rPr>
            <w:rFonts w:ascii="Courier New" w:hAnsi="Courier New" w:cs="Courier New"/>
            <w:color w:val="808080"/>
            <w:sz w:val="17"/>
            <w:szCs w:val="17"/>
            <w:highlight w:val="white"/>
          </w:rPr>
          <w:delText>********************************************************************************</w:delText>
        </w:r>
      </w:del>
    </w:p>
    <w:p w14:paraId="2B7554E7" w14:textId="77777777" w:rsidR="002A60DE" w:rsidRPr="00133664" w:rsidRDefault="002A60DE" w:rsidP="002A60DE">
      <w:pPr>
        <w:autoSpaceDE w:val="0"/>
        <w:autoSpaceDN w:val="0"/>
        <w:adjustRightInd w:val="0"/>
        <w:rPr>
          <w:del w:id="3837" w:author="Author"/>
          <w:rFonts w:ascii="Courier New" w:hAnsi="Courier New" w:cs="Courier New"/>
          <w:color w:val="808080"/>
          <w:sz w:val="17"/>
          <w:szCs w:val="17"/>
          <w:highlight w:val="white"/>
        </w:rPr>
      </w:pPr>
    </w:p>
    <w:p w14:paraId="4F46ED12"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38" w:author="Author">
            <w:rPr>
              <w:rFonts w:ascii="Courier New" w:hAnsi="Courier New"/>
              <w:color w:val="808080"/>
              <w:highlight w:val="white"/>
            </w:rPr>
          </w:rPrChange>
        </w:rPr>
      </w:pPr>
    </w:p>
    <w:p w14:paraId="6F01AC7E"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39"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840" w:author="Author">
            <w:rPr>
              <w:rFonts w:ascii="Courier New" w:hAnsi="Courier New"/>
              <w:color w:val="808080"/>
              <w:highlight w:val="white"/>
            </w:rPr>
          </w:rPrChange>
        </w:rPr>
        <w:t>********************************************************************************</w:t>
      </w:r>
    </w:p>
    <w:p w14:paraId="2E435FA0"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41"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842" w:author="Author">
            <w:rPr>
              <w:rFonts w:ascii="Courier New" w:hAnsi="Courier New"/>
              <w:color w:val="808080"/>
              <w:highlight w:val="white"/>
            </w:rPr>
          </w:rPrChange>
        </w:rPr>
        <w:t>* CONTACTS</w:t>
      </w:r>
    </w:p>
    <w:p w14:paraId="69B84EB8"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43"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844" w:author="Author">
            <w:rPr>
              <w:rFonts w:ascii="Courier New" w:hAnsi="Courier New"/>
              <w:color w:val="808080"/>
              <w:highlight w:val="white"/>
            </w:rPr>
          </w:rPrChange>
        </w:rPr>
        <w:t>********************************************************************************</w:t>
      </w:r>
    </w:p>
    <w:p w14:paraId="5EB0E1A0"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45" w:author="Author">
            <w:rPr>
              <w:rFonts w:ascii="Courier New" w:hAnsi="Courier New"/>
              <w:color w:val="808080"/>
              <w:highlight w:val="white"/>
            </w:rPr>
          </w:rPrChange>
        </w:rPr>
      </w:pPr>
      <w:del w:id="3846" w:author="Author">
        <w:r w:rsidRPr="00133664">
          <w:rPr>
            <w:rFonts w:ascii="Courier New" w:hAnsi="Courier New" w:cs="Courier New"/>
            <w:color w:val="808080"/>
            <w:sz w:val="17"/>
            <w:szCs w:val="17"/>
            <w:highlight w:val="white"/>
          </w:rPr>
          <w:delText>xml.</w:delText>
        </w:r>
      </w:del>
      <w:r w:rsidRPr="00133664">
        <w:rPr>
          <w:rFonts w:ascii="Courier New" w:hAnsi="Courier New" w:cs="Courier New"/>
          <w:color w:val="808080"/>
          <w:sz w:val="17"/>
          <w:szCs w:val="17"/>
          <w:highlight w:val="white"/>
          <w:rPrChange w:id="3847" w:author="Author">
            <w:rPr>
              <w:rFonts w:ascii="Courier New" w:hAnsi="Courier New"/>
              <w:color w:val="808080"/>
              <w:highlight w:val="white"/>
            </w:rPr>
          </w:rPrChange>
        </w:rPr>
        <w:t>standards@wipo.int</w:t>
      </w:r>
    </w:p>
    <w:p w14:paraId="42CCAFD6"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48" w:author="Author">
            <w:rPr>
              <w:rFonts w:ascii="Courier New" w:hAnsi="Courier New"/>
              <w:color w:val="808080"/>
              <w:highlight w:val="white"/>
            </w:rPr>
          </w:rPrChange>
        </w:rPr>
      </w:pPr>
    </w:p>
    <w:p w14:paraId="4182701F"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49"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850" w:author="Author">
            <w:rPr>
              <w:rFonts w:ascii="Courier New" w:hAnsi="Courier New"/>
              <w:color w:val="808080"/>
              <w:highlight w:val="white"/>
            </w:rPr>
          </w:rPrChange>
        </w:rPr>
        <w:t>Date first draft created: 2018-09-19</w:t>
      </w:r>
    </w:p>
    <w:p w14:paraId="441424C3"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51"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852" w:author="Author">
            <w:rPr>
              <w:rFonts w:ascii="Courier New" w:hAnsi="Courier New"/>
              <w:color w:val="808080"/>
              <w:highlight w:val="white"/>
            </w:rPr>
          </w:rPrChange>
        </w:rPr>
        <w:t xml:space="preserve">Date last modified: </w:t>
      </w:r>
      <w:del w:id="3853" w:author="Author">
        <w:r w:rsidRPr="00133664">
          <w:rPr>
            <w:rFonts w:ascii="Courier New" w:hAnsi="Courier New" w:cs="Courier New"/>
            <w:color w:val="808080"/>
            <w:sz w:val="17"/>
            <w:szCs w:val="17"/>
            <w:highlight w:val="white"/>
          </w:rPr>
          <w:delText>2021-08-24</w:delText>
        </w:r>
      </w:del>
      <w:ins w:id="3854" w:author="Author">
        <w:r w:rsidRPr="00133664">
          <w:rPr>
            <w:rFonts w:ascii="Courier New" w:hAnsi="Courier New" w:cs="Courier New"/>
            <w:color w:val="808080"/>
            <w:sz w:val="17"/>
            <w:szCs w:val="17"/>
            <w:highlight w:val="white"/>
            <w:rPrChange w:id="3855" w:author="Author">
              <w:rPr>
                <w:rFonts w:ascii="Consolas" w:hAnsi="Consolas" w:cs="Consolas"/>
                <w:color w:val="808080"/>
                <w:szCs w:val="17"/>
                <w:highlight w:val="white"/>
              </w:rPr>
            </w:rPrChange>
          </w:rPr>
          <w:t>2025-</w:t>
        </w:r>
        <w:r w:rsidRPr="00133664">
          <w:rPr>
            <w:rFonts w:ascii="Courier New" w:hAnsi="Courier New" w:cs="Courier New"/>
            <w:color w:val="808080"/>
            <w:sz w:val="17"/>
            <w:szCs w:val="17"/>
            <w:highlight w:val="white"/>
          </w:rPr>
          <w:t>11</w:t>
        </w:r>
        <w:r w:rsidRPr="00133664">
          <w:rPr>
            <w:rFonts w:ascii="Courier New" w:hAnsi="Courier New" w:cs="Courier New"/>
            <w:color w:val="808080"/>
            <w:sz w:val="17"/>
            <w:szCs w:val="17"/>
            <w:highlight w:val="white"/>
            <w:rPrChange w:id="3856" w:author="Author">
              <w:rPr>
                <w:rFonts w:ascii="Consolas" w:hAnsi="Consolas" w:cs="Consolas"/>
                <w:color w:val="808080"/>
                <w:szCs w:val="17"/>
                <w:highlight w:val="white"/>
              </w:rPr>
            </w:rPrChange>
          </w:rPr>
          <w:t>-</w:t>
        </w:r>
        <w:r w:rsidRPr="00133664">
          <w:rPr>
            <w:rFonts w:ascii="Courier New" w:hAnsi="Courier New" w:cs="Courier New"/>
            <w:color w:val="808080"/>
            <w:sz w:val="17"/>
            <w:szCs w:val="17"/>
            <w:highlight w:val="white"/>
          </w:rPr>
          <w:t>14</w:t>
        </w:r>
      </w:ins>
    </w:p>
    <w:p w14:paraId="53D31BF7"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857" w:author="Author">
            <w:rPr>
              <w:rFonts w:ascii="Courier New" w:hAnsi="Courier New"/>
              <w:color w:val="808080"/>
              <w:highlight w:val="white"/>
            </w:rPr>
          </w:rPrChange>
        </w:rPr>
      </w:pPr>
    </w:p>
    <w:p w14:paraId="64E4A560"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858" w:author="Author">
            <w:rPr>
              <w:rFonts w:ascii="Courier New" w:hAnsi="Courier New"/>
              <w:color w:val="000000"/>
              <w:highlight w:val="white"/>
            </w:rPr>
          </w:rPrChange>
        </w:rPr>
      </w:pPr>
      <w:r w:rsidRPr="00133664">
        <w:rPr>
          <w:rFonts w:ascii="Courier New" w:hAnsi="Courier New" w:cs="Courier New"/>
          <w:color w:val="0000FF"/>
          <w:sz w:val="17"/>
          <w:szCs w:val="17"/>
          <w:highlight w:val="white"/>
          <w:rPrChange w:id="3859" w:author="Author">
            <w:rPr>
              <w:rFonts w:ascii="Courier New" w:hAnsi="Courier New"/>
              <w:color w:val="0000FF"/>
              <w:highlight w:val="white"/>
            </w:rPr>
          </w:rPrChange>
        </w:rPr>
        <w:t>--&gt;</w:t>
      </w:r>
    </w:p>
    <w:p w14:paraId="32A93B21"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860"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3861" w:author="Author">
            <w:rPr>
              <w:rFonts w:ascii="Courier New" w:hAnsi="Courier New"/>
              <w:color w:val="000080"/>
              <w:highlight w:val="white"/>
            </w:rPr>
          </w:rPrChange>
        </w:rPr>
        <w:t>&lt;!ELEMENT authority-file (authority-file-definition? , authority-file-entry+)&gt;</w:t>
      </w:r>
    </w:p>
    <w:p w14:paraId="214E2001"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862" w:author="Author">
            <w:rPr>
              <w:rFonts w:ascii="Courier New" w:hAnsi="Courier New"/>
              <w:color w:val="000000"/>
              <w:highlight w:val="white"/>
            </w:rPr>
          </w:rPrChange>
        </w:rPr>
      </w:pPr>
    </w:p>
    <w:p w14:paraId="4D2E96FC" w14:textId="77777777" w:rsidR="002A60DE" w:rsidRPr="00133664" w:rsidRDefault="002A60DE" w:rsidP="002A60DE">
      <w:pPr>
        <w:autoSpaceDE w:val="0"/>
        <w:autoSpaceDN w:val="0"/>
        <w:adjustRightInd w:val="0"/>
        <w:rPr>
          <w:rFonts w:ascii="Courier New" w:hAnsi="Courier New" w:cs="Courier New"/>
          <w:color w:val="000080"/>
          <w:sz w:val="17"/>
          <w:szCs w:val="17"/>
          <w:highlight w:val="white"/>
          <w:rPrChange w:id="3863" w:author="Author">
            <w:rPr>
              <w:rFonts w:ascii="Courier New" w:hAnsi="Courier New"/>
              <w:color w:val="000080"/>
              <w:highlight w:val="white"/>
            </w:rPr>
          </w:rPrChange>
        </w:rPr>
      </w:pPr>
      <w:r w:rsidRPr="00133664">
        <w:rPr>
          <w:rFonts w:ascii="Courier New" w:hAnsi="Courier New" w:cs="Courier New"/>
          <w:color w:val="000080"/>
          <w:sz w:val="17"/>
          <w:szCs w:val="17"/>
          <w:highlight w:val="white"/>
          <w:rPrChange w:id="3864" w:author="Author">
            <w:rPr>
              <w:rFonts w:ascii="Courier New" w:hAnsi="Courier New"/>
              <w:color w:val="000080"/>
              <w:highlight w:val="white"/>
            </w:rPr>
          </w:rPrChange>
        </w:rPr>
        <w:t>&lt;!ATTLIST authority-file  country       CDATA  #REQUIRED</w:t>
      </w:r>
    </w:p>
    <w:p w14:paraId="0F632C79"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865"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3866" w:author="Author">
            <w:rPr>
              <w:rFonts w:ascii="Courier New" w:hAnsi="Courier New"/>
              <w:color w:val="000080"/>
              <w:highlight w:val="white"/>
            </w:rPr>
          </w:rPrChange>
        </w:rPr>
        <w:t xml:space="preserve">                            date-produced CDATA  #REQUIRED &gt;</w:t>
      </w:r>
    </w:p>
    <w:p w14:paraId="6AADD926"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867"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3868" w:author="Author">
            <w:rPr>
              <w:rFonts w:ascii="Courier New" w:hAnsi="Courier New"/>
              <w:color w:val="000080"/>
              <w:highlight w:val="white"/>
            </w:rPr>
          </w:rPrChange>
        </w:rPr>
        <w:t>&lt;!ELEMENT authority-file-definition (exception-code-list | document-kind-code-list | most-recent-document | data-coverage | comment-text | document-location-uri)+&gt;</w:t>
      </w:r>
    </w:p>
    <w:p w14:paraId="2A7073AD"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869" w:author="Author">
            <w:rPr>
              <w:rFonts w:ascii="Courier New" w:hAnsi="Courier New"/>
              <w:color w:val="000000"/>
              <w:highlight w:val="white"/>
            </w:rPr>
          </w:rPrChange>
        </w:rPr>
      </w:pPr>
    </w:p>
    <w:p w14:paraId="37128AC4"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870" w:author="Author">
            <w:rPr>
              <w:rFonts w:ascii="Courier New" w:hAnsi="Courier New"/>
              <w:color w:val="000000"/>
              <w:highlight w:val="white"/>
            </w:rPr>
          </w:rPrChange>
        </w:rPr>
      </w:pPr>
      <w:r w:rsidRPr="00133664">
        <w:rPr>
          <w:rFonts w:ascii="Courier New" w:hAnsi="Courier New" w:cs="Courier New"/>
          <w:color w:val="000000"/>
          <w:sz w:val="17"/>
          <w:szCs w:val="17"/>
          <w:highlight w:val="white"/>
          <w:rPrChange w:id="3871" w:author="Author">
            <w:rPr>
              <w:rFonts w:ascii="Courier New" w:hAnsi="Courier New"/>
              <w:color w:val="000000"/>
              <w:highlight w:val="white"/>
            </w:rPr>
          </w:rPrChange>
        </w:rPr>
        <w:t xml:space="preserve">                                                          </w:t>
      </w:r>
    </w:p>
    <w:p w14:paraId="5D624FA7" w14:textId="77777777" w:rsidR="002A60DE" w:rsidRPr="00133664" w:rsidRDefault="002A60DE" w:rsidP="002A60DE">
      <w:pPr>
        <w:autoSpaceDE w:val="0"/>
        <w:autoSpaceDN w:val="0"/>
        <w:adjustRightInd w:val="0"/>
        <w:rPr>
          <w:rFonts w:ascii="Courier New" w:hAnsi="Courier New" w:cs="Courier New"/>
          <w:color w:val="000080"/>
          <w:sz w:val="17"/>
          <w:szCs w:val="17"/>
          <w:highlight w:val="white"/>
          <w:rPrChange w:id="3872" w:author="Author">
            <w:rPr>
              <w:rFonts w:ascii="Courier New" w:hAnsi="Courier New"/>
              <w:color w:val="000080"/>
              <w:highlight w:val="white"/>
            </w:rPr>
          </w:rPrChange>
        </w:rPr>
      </w:pPr>
      <w:r w:rsidRPr="00133664">
        <w:rPr>
          <w:rFonts w:ascii="Courier New" w:hAnsi="Courier New" w:cs="Courier New"/>
          <w:color w:val="000000"/>
          <w:sz w:val="17"/>
          <w:szCs w:val="17"/>
          <w:highlight w:val="white"/>
          <w:rPrChange w:id="3873" w:author="Author">
            <w:rPr>
              <w:rFonts w:ascii="Courier New" w:hAnsi="Courier New"/>
              <w:color w:val="000000"/>
              <w:highlight w:val="white"/>
            </w:rPr>
          </w:rPrChange>
        </w:rPr>
        <w:t xml:space="preserve"> </w:t>
      </w:r>
      <w:r w:rsidRPr="00133664">
        <w:rPr>
          <w:rFonts w:ascii="Courier New" w:hAnsi="Courier New" w:cs="Courier New"/>
          <w:color w:val="000080"/>
          <w:sz w:val="17"/>
          <w:szCs w:val="17"/>
          <w:highlight w:val="white"/>
          <w:rPrChange w:id="3874" w:author="Author">
            <w:rPr>
              <w:rFonts w:ascii="Courier New" w:hAnsi="Courier New"/>
              <w:color w:val="000080"/>
              <w:highlight w:val="white"/>
            </w:rPr>
          </w:rPrChange>
        </w:rPr>
        <w:t>&lt;!ATTLIST authority-file-definition  grouped-af-indicator  (yes | no )  #REQUIRED</w:t>
      </w:r>
    </w:p>
    <w:p w14:paraId="1F969A54" w14:textId="77777777" w:rsidR="002A60DE" w:rsidRPr="00133664" w:rsidRDefault="002A60DE" w:rsidP="002A60DE">
      <w:pPr>
        <w:autoSpaceDE w:val="0"/>
        <w:autoSpaceDN w:val="0"/>
        <w:adjustRightInd w:val="0"/>
        <w:rPr>
          <w:rFonts w:ascii="Courier New" w:hAnsi="Courier New" w:cs="Courier New"/>
          <w:color w:val="000080"/>
          <w:sz w:val="17"/>
          <w:szCs w:val="17"/>
          <w:highlight w:val="white"/>
          <w:rPrChange w:id="3875" w:author="Author">
            <w:rPr>
              <w:rFonts w:ascii="Courier New" w:hAnsi="Courier New"/>
              <w:color w:val="000080"/>
              <w:highlight w:val="white"/>
            </w:rPr>
          </w:rPrChange>
        </w:rPr>
      </w:pPr>
      <w:r w:rsidRPr="00133664">
        <w:rPr>
          <w:rFonts w:ascii="Courier New" w:hAnsi="Courier New" w:cs="Courier New"/>
          <w:color w:val="000080"/>
          <w:sz w:val="17"/>
          <w:szCs w:val="17"/>
          <w:highlight w:val="white"/>
          <w:rPrChange w:id="3876" w:author="Author">
            <w:rPr>
              <w:rFonts w:ascii="Courier New" w:hAnsi="Courier New"/>
              <w:color w:val="000080"/>
              <w:highlight w:val="white"/>
            </w:rPr>
          </w:rPrChange>
        </w:rPr>
        <w:t xml:space="preserve">                                      group-af-category (date | </w:t>
      </w:r>
    </w:p>
    <w:p w14:paraId="6FAB4821" w14:textId="77777777" w:rsidR="002A60DE" w:rsidRPr="00133664" w:rsidRDefault="002A60DE" w:rsidP="002A60DE">
      <w:pPr>
        <w:autoSpaceDE w:val="0"/>
        <w:autoSpaceDN w:val="0"/>
        <w:adjustRightInd w:val="0"/>
        <w:rPr>
          <w:rFonts w:ascii="Courier New" w:hAnsi="Courier New" w:cs="Courier New"/>
          <w:color w:val="000080"/>
          <w:sz w:val="17"/>
          <w:szCs w:val="17"/>
          <w:highlight w:val="white"/>
          <w:rPrChange w:id="3877" w:author="Author">
            <w:rPr>
              <w:rFonts w:ascii="Courier New" w:hAnsi="Courier New"/>
              <w:color w:val="000080"/>
              <w:highlight w:val="white"/>
            </w:rPr>
          </w:rPrChange>
        </w:rPr>
      </w:pPr>
      <w:r w:rsidRPr="00133664">
        <w:rPr>
          <w:rFonts w:ascii="Courier New" w:hAnsi="Courier New" w:cs="Courier New"/>
          <w:color w:val="000080"/>
          <w:sz w:val="17"/>
          <w:szCs w:val="17"/>
          <w:highlight w:val="white"/>
          <w:rPrChange w:id="3878" w:author="Author">
            <w:rPr>
              <w:rFonts w:ascii="Courier New" w:hAnsi="Courier New"/>
              <w:color w:val="000080"/>
              <w:highlight w:val="white"/>
            </w:rPr>
          </w:rPrChange>
        </w:rPr>
        <w:t xml:space="preserve">                                                          publication-level | </w:t>
      </w:r>
    </w:p>
    <w:p w14:paraId="18FAFBFF" w14:textId="77777777" w:rsidR="002A60DE" w:rsidRPr="00133664" w:rsidRDefault="002A60DE" w:rsidP="002A60DE">
      <w:pPr>
        <w:autoSpaceDE w:val="0"/>
        <w:autoSpaceDN w:val="0"/>
        <w:adjustRightInd w:val="0"/>
        <w:rPr>
          <w:rFonts w:ascii="Courier New" w:hAnsi="Courier New" w:cs="Courier New"/>
          <w:color w:val="000080"/>
          <w:sz w:val="17"/>
          <w:szCs w:val="17"/>
          <w:highlight w:val="white"/>
          <w:rPrChange w:id="3879" w:author="Author">
            <w:rPr>
              <w:rFonts w:ascii="Courier New" w:hAnsi="Courier New"/>
              <w:color w:val="000080"/>
              <w:highlight w:val="white"/>
            </w:rPr>
          </w:rPrChange>
        </w:rPr>
      </w:pPr>
      <w:r w:rsidRPr="00133664">
        <w:rPr>
          <w:rFonts w:ascii="Courier New" w:hAnsi="Courier New" w:cs="Courier New"/>
          <w:color w:val="000080"/>
          <w:sz w:val="17"/>
          <w:szCs w:val="17"/>
          <w:highlight w:val="white"/>
          <w:rPrChange w:id="3880" w:author="Author">
            <w:rPr>
              <w:rFonts w:ascii="Courier New" w:hAnsi="Courier New"/>
              <w:color w:val="000080"/>
              <w:highlight w:val="white"/>
            </w:rPr>
          </w:rPrChange>
        </w:rPr>
        <w:t xml:space="preserve">                                                          document-kind )  #IMPLIED</w:t>
      </w:r>
    </w:p>
    <w:p w14:paraId="6FA22F97" w14:textId="77777777" w:rsidR="002A60DE" w:rsidRPr="00133664" w:rsidRDefault="002A60DE" w:rsidP="002A60DE">
      <w:pPr>
        <w:autoSpaceDE w:val="0"/>
        <w:autoSpaceDN w:val="0"/>
        <w:adjustRightInd w:val="0"/>
        <w:rPr>
          <w:rFonts w:ascii="Courier New" w:hAnsi="Courier New" w:cs="Courier New"/>
          <w:color w:val="000080"/>
          <w:sz w:val="17"/>
          <w:szCs w:val="17"/>
          <w:highlight w:val="white"/>
          <w:rPrChange w:id="3881" w:author="Author">
            <w:rPr>
              <w:rFonts w:ascii="Courier New" w:hAnsi="Courier New"/>
              <w:color w:val="000080"/>
              <w:highlight w:val="white"/>
            </w:rPr>
          </w:rPrChange>
        </w:rPr>
      </w:pPr>
      <w:r w:rsidRPr="00133664">
        <w:rPr>
          <w:rFonts w:ascii="Courier New" w:hAnsi="Courier New" w:cs="Courier New"/>
          <w:color w:val="000080"/>
          <w:sz w:val="17"/>
          <w:szCs w:val="17"/>
          <w:highlight w:val="white"/>
          <w:rPrChange w:id="3882" w:author="Author">
            <w:rPr>
              <w:rFonts w:ascii="Courier New" w:hAnsi="Courier New"/>
              <w:color w:val="000080"/>
              <w:highlight w:val="white"/>
            </w:rPr>
          </w:rPrChange>
        </w:rPr>
        <w:t xml:space="preserve">                                      update-af-category (full | </w:t>
      </w:r>
    </w:p>
    <w:p w14:paraId="3C089869" w14:textId="77777777" w:rsidR="002A60DE" w:rsidRPr="00133664" w:rsidRDefault="002A60DE" w:rsidP="002A60DE">
      <w:pPr>
        <w:autoSpaceDE w:val="0"/>
        <w:autoSpaceDN w:val="0"/>
        <w:adjustRightInd w:val="0"/>
        <w:rPr>
          <w:rFonts w:ascii="Courier New" w:hAnsi="Courier New" w:cs="Courier New"/>
          <w:color w:val="000080"/>
          <w:sz w:val="17"/>
          <w:szCs w:val="17"/>
          <w:highlight w:val="white"/>
          <w:lang w:val="fr-FR"/>
          <w:rPrChange w:id="3883" w:author="Author">
            <w:rPr>
              <w:rFonts w:ascii="Courier New" w:hAnsi="Courier New"/>
              <w:color w:val="000080"/>
              <w:highlight w:val="white"/>
              <w:lang w:val="fr-CH"/>
            </w:rPr>
          </w:rPrChange>
        </w:rPr>
      </w:pPr>
      <w:r w:rsidRPr="00133664">
        <w:rPr>
          <w:rFonts w:ascii="Courier New" w:hAnsi="Courier New" w:cs="Courier New"/>
          <w:color w:val="000080"/>
          <w:sz w:val="17"/>
          <w:szCs w:val="17"/>
          <w:highlight w:val="white"/>
          <w:rPrChange w:id="3884" w:author="Author">
            <w:rPr>
              <w:rFonts w:ascii="Courier New" w:hAnsi="Courier New"/>
              <w:color w:val="000080"/>
              <w:highlight w:val="white"/>
            </w:rPr>
          </w:rPrChange>
        </w:rPr>
        <w:t xml:space="preserve">                                                          </w:t>
      </w:r>
      <w:r w:rsidRPr="00133664">
        <w:rPr>
          <w:rFonts w:ascii="Courier New" w:hAnsi="Courier New" w:cs="Courier New"/>
          <w:color w:val="000080"/>
          <w:sz w:val="17"/>
          <w:szCs w:val="17"/>
          <w:highlight w:val="white"/>
          <w:lang w:val="fr-FR"/>
          <w:rPrChange w:id="3885" w:author="Author">
            <w:rPr>
              <w:rFonts w:ascii="Courier New" w:hAnsi="Courier New"/>
              <w:color w:val="000080"/>
              <w:highlight w:val="white"/>
              <w:lang w:val="fr-CH"/>
            </w:rPr>
          </w:rPrChange>
        </w:rPr>
        <w:t xml:space="preserve">incremental | </w:t>
      </w:r>
    </w:p>
    <w:p w14:paraId="30CBC4FE"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lang w:val="fr-FR"/>
          <w:rPrChange w:id="3886" w:author="Author">
            <w:rPr>
              <w:rFonts w:ascii="Courier New" w:hAnsi="Courier New"/>
              <w:color w:val="000000"/>
              <w:highlight w:val="white"/>
              <w:lang w:val="fr-CH"/>
            </w:rPr>
          </w:rPrChange>
        </w:rPr>
      </w:pPr>
      <w:r w:rsidRPr="00133664">
        <w:rPr>
          <w:rFonts w:ascii="Courier New" w:hAnsi="Courier New" w:cs="Courier New"/>
          <w:color w:val="000080"/>
          <w:sz w:val="17"/>
          <w:szCs w:val="17"/>
          <w:highlight w:val="white"/>
          <w:lang w:val="fr-FR"/>
          <w:rPrChange w:id="3887" w:author="Author">
            <w:rPr>
              <w:rFonts w:ascii="Courier New" w:hAnsi="Courier New"/>
              <w:color w:val="000080"/>
              <w:highlight w:val="white"/>
              <w:lang w:val="fr-CH"/>
            </w:rPr>
          </w:rPrChange>
        </w:rPr>
        <w:t xml:space="preserve">                                                          differential )  #REQUIRED &gt;</w:t>
      </w:r>
    </w:p>
    <w:p w14:paraId="14511DBE"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lang w:val="fr-FR"/>
          <w:rPrChange w:id="3888" w:author="Author">
            <w:rPr>
              <w:rFonts w:ascii="Courier New" w:hAnsi="Courier New"/>
              <w:color w:val="000000"/>
              <w:highlight w:val="white"/>
              <w:lang w:val="fr-CH"/>
            </w:rPr>
          </w:rPrChange>
        </w:rPr>
      </w:pPr>
      <w:r w:rsidRPr="00133664">
        <w:rPr>
          <w:rFonts w:ascii="Courier New" w:hAnsi="Courier New" w:cs="Courier New"/>
          <w:color w:val="000000"/>
          <w:sz w:val="17"/>
          <w:szCs w:val="17"/>
          <w:highlight w:val="white"/>
          <w:lang w:val="fr-FR"/>
          <w:rPrChange w:id="3889" w:author="Author">
            <w:rPr>
              <w:rFonts w:ascii="Courier New" w:hAnsi="Courier New"/>
              <w:color w:val="000000"/>
              <w:highlight w:val="white"/>
              <w:lang w:val="fr-CH"/>
            </w:rPr>
          </w:rPrChange>
        </w:rPr>
        <w:t xml:space="preserve"> </w:t>
      </w:r>
    </w:p>
    <w:p w14:paraId="06EEB0DC"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lang w:val="fr-FR"/>
          <w:rPrChange w:id="3890" w:author="Author">
            <w:rPr>
              <w:rFonts w:ascii="Courier New" w:hAnsi="Courier New"/>
              <w:color w:val="000000"/>
              <w:highlight w:val="white"/>
              <w:lang w:val="fr-CH"/>
            </w:rPr>
          </w:rPrChange>
        </w:rPr>
      </w:pPr>
      <w:r w:rsidRPr="00133664">
        <w:rPr>
          <w:rFonts w:ascii="Courier New" w:hAnsi="Courier New" w:cs="Courier New"/>
          <w:color w:val="000080"/>
          <w:sz w:val="17"/>
          <w:szCs w:val="17"/>
          <w:highlight w:val="white"/>
          <w:lang w:val="fr-FR"/>
          <w:rPrChange w:id="3891" w:author="Author">
            <w:rPr>
              <w:rFonts w:ascii="Courier New" w:hAnsi="Courier New"/>
              <w:color w:val="000080"/>
              <w:highlight w:val="white"/>
              <w:lang w:val="fr-CH"/>
            </w:rPr>
          </w:rPrChange>
        </w:rPr>
        <w:t>&lt;!ELEMENT document-location-uri (#PCDATA)&gt;</w:t>
      </w:r>
    </w:p>
    <w:p w14:paraId="0E038932"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lang w:val="fr-FR"/>
          <w:rPrChange w:id="3892" w:author="Author">
            <w:rPr>
              <w:rFonts w:ascii="Courier New" w:hAnsi="Courier New"/>
              <w:color w:val="000000"/>
              <w:highlight w:val="white"/>
              <w:lang w:val="fr-CH"/>
            </w:rPr>
          </w:rPrChange>
        </w:rPr>
      </w:pPr>
    </w:p>
    <w:p w14:paraId="38B2E927"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lang w:val="fr-FR"/>
          <w:rPrChange w:id="3893" w:author="Author">
            <w:rPr>
              <w:rFonts w:ascii="Courier New" w:hAnsi="Courier New"/>
              <w:color w:val="000000"/>
              <w:highlight w:val="white"/>
              <w:lang w:val="fr-CH"/>
            </w:rPr>
          </w:rPrChange>
        </w:rPr>
      </w:pPr>
      <w:r w:rsidRPr="00133664">
        <w:rPr>
          <w:rFonts w:ascii="Courier New" w:hAnsi="Courier New" w:cs="Courier New"/>
          <w:color w:val="000080"/>
          <w:sz w:val="17"/>
          <w:szCs w:val="17"/>
          <w:highlight w:val="white"/>
          <w:lang w:val="fr-FR"/>
          <w:rPrChange w:id="3894" w:author="Author">
            <w:rPr>
              <w:rFonts w:ascii="Courier New" w:hAnsi="Courier New"/>
              <w:color w:val="000080"/>
              <w:highlight w:val="white"/>
              <w:lang w:val="fr-CH"/>
            </w:rPr>
          </w:rPrChange>
        </w:rPr>
        <w:t xml:space="preserve">&lt;!ELEMENT </w:t>
      </w:r>
      <w:r w:rsidRPr="00133664">
        <w:rPr>
          <w:rFonts w:ascii="Courier New" w:hAnsi="Courier New" w:cs="Courier New"/>
          <w:color w:val="000080"/>
          <w:sz w:val="17"/>
          <w:szCs w:val="17"/>
          <w:highlight w:val="white"/>
          <w:lang w:val="fr-FR"/>
        </w:rPr>
        <w:t>exception-code-list (exception-code-definition)+&gt;</w:t>
      </w:r>
    </w:p>
    <w:p w14:paraId="42A75A87"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lang w:val="fr-FR"/>
          <w:rPrChange w:id="3895" w:author="Author">
            <w:rPr>
              <w:rFonts w:ascii="Courier New" w:hAnsi="Courier New"/>
              <w:color w:val="000000"/>
              <w:highlight w:val="white"/>
              <w:lang w:val="fr-CH"/>
            </w:rPr>
          </w:rPrChange>
        </w:rPr>
      </w:pPr>
    </w:p>
    <w:p w14:paraId="2948D352"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lang w:val="fr-FR"/>
          <w:rPrChange w:id="3896" w:author="Author">
            <w:rPr>
              <w:rFonts w:ascii="Courier New" w:hAnsi="Courier New"/>
              <w:color w:val="000000"/>
              <w:highlight w:val="white"/>
              <w:lang w:val="fr-CH"/>
            </w:rPr>
          </w:rPrChange>
        </w:rPr>
      </w:pPr>
      <w:r w:rsidRPr="00133664">
        <w:rPr>
          <w:rFonts w:ascii="Courier New" w:hAnsi="Courier New" w:cs="Courier New"/>
          <w:color w:val="000080"/>
          <w:sz w:val="17"/>
          <w:szCs w:val="17"/>
          <w:highlight w:val="white"/>
          <w:lang w:val="fr-FR"/>
          <w:rPrChange w:id="3897" w:author="Author">
            <w:rPr>
              <w:rFonts w:ascii="Courier New" w:hAnsi="Courier New"/>
              <w:color w:val="000080"/>
              <w:highlight w:val="white"/>
              <w:lang w:val="fr-CH"/>
            </w:rPr>
          </w:rPrChange>
        </w:rPr>
        <w:t xml:space="preserve">&lt;!ELEMENT </w:t>
      </w:r>
      <w:r w:rsidRPr="00133664">
        <w:rPr>
          <w:rFonts w:ascii="Courier New" w:hAnsi="Courier New" w:cs="Courier New"/>
          <w:color w:val="000080"/>
          <w:sz w:val="17"/>
          <w:szCs w:val="17"/>
          <w:highlight w:val="white"/>
          <w:lang w:val="fr-FR"/>
        </w:rPr>
        <w:t>exception-code-definition (exception-code, exception-code-description)&gt;</w:t>
      </w:r>
    </w:p>
    <w:p w14:paraId="69DFC84E"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lang w:val="fr-FR"/>
          <w:rPrChange w:id="3898" w:author="Author">
            <w:rPr>
              <w:rFonts w:ascii="Courier New" w:hAnsi="Courier New"/>
              <w:color w:val="000000"/>
              <w:highlight w:val="white"/>
              <w:lang w:val="fr-CH"/>
            </w:rPr>
          </w:rPrChange>
        </w:rPr>
      </w:pPr>
    </w:p>
    <w:p w14:paraId="4914382B"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lang w:val="fr-FR"/>
          <w:rPrChange w:id="3899" w:author="Author">
            <w:rPr>
              <w:rFonts w:ascii="Courier New" w:hAnsi="Courier New"/>
              <w:color w:val="000080"/>
              <w:highlight w:val="white"/>
              <w:lang w:val="fr-CH"/>
            </w:rPr>
          </w:rPrChange>
        </w:rPr>
      </w:pPr>
      <w:r w:rsidRPr="00133664">
        <w:rPr>
          <w:rFonts w:ascii="Courier New" w:hAnsi="Courier New" w:cs="Courier New"/>
          <w:color w:val="000080"/>
          <w:sz w:val="17"/>
          <w:szCs w:val="17"/>
          <w:highlight w:val="white"/>
          <w:lang w:val="fr-FR"/>
          <w:rPrChange w:id="3900" w:author="Author">
            <w:rPr>
              <w:rFonts w:ascii="Courier New" w:hAnsi="Courier New"/>
              <w:color w:val="000080"/>
              <w:highlight w:val="white"/>
              <w:lang w:val="fr-CH"/>
            </w:rPr>
          </w:rPrChange>
        </w:rPr>
        <w:t>&lt;!ELEMENT exception-code-description (#PCDATA)&gt;</w:t>
      </w:r>
    </w:p>
    <w:p w14:paraId="27BBAFAD" w14:textId="77777777" w:rsidR="002A60DE" w:rsidRPr="00317BB8" w:rsidRDefault="002A60DE" w:rsidP="002A60DE">
      <w:pPr>
        <w:autoSpaceDE w:val="0"/>
        <w:autoSpaceDN w:val="0"/>
        <w:adjustRightInd w:val="0"/>
        <w:rPr>
          <w:del w:id="3901" w:author="Author"/>
          <w:rFonts w:ascii="Courier New" w:hAnsi="Courier New" w:cs="Courier New"/>
          <w:color w:val="000080"/>
          <w:sz w:val="17"/>
          <w:szCs w:val="17"/>
          <w:highlight w:val="white"/>
          <w:lang w:val="es-ES_tradnl"/>
          <w:rPrChange w:id="3902" w:author="Author">
            <w:rPr>
              <w:del w:id="3903" w:author="Author"/>
              <w:rFonts w:ascii="Courier New" w:hAnsi="Courier New" w:cs="Courier New"/>
              <w:color w:val="000080"/>
              <w:szCs w:val="17"/>
              <w:highlight w:val="white"/>
              <w:lang w:val="fr-CH"/>
            </w:rPr>
          </w:rPrChange>
        </w:rPr>
      </w:pPr>
    </w:p>
    <w:p w14:paraId="664F4275"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904" w:author="Author">
            <w:rPr>
              <w:rFonts w:ascii="Courier New" w:hAnsi="Courier New"/>
              <w:color w:val="808080"/>
              <w:highlight w:val="white"/>
            </w:rPr>
          </w:rPrChange>
        </w:rPr>
      </w:pPr>
      <w:r w:rsidRPr="00133664">
        <w:rPr>
          <w:rFonts w:ascii="Courier New" w:hAnsi="Courier New" w:cs="Courier New"/>
          <w:color w:val="0000FF"/>
          <w:sz w:val="17"/>
          <w:szCs w:val="17"/>
          <w:highlight w:val="white"/>
          <w:rPrChange w:id="3905" w:author="Author">
            <w:rPr>
              <w:rFonts w:ascii="Courier New" w:hAnsi="Courier New"/>
              <w:color w:val="0000FF"/>
              <w:highlight w:val="white"/>
            </w:rPr>
          </w:rPrChange>
        </w:rPr>
        <w:t>&lt;!--</w:t>
      </w:r>
      <w:r w:rsidRPr="00133664">
        <w:rPr>
          <w:rFonts w:ascii="Courier New" w:hAnsi="Courier New" w:cs="Courier New"/>
          <w:color w:val="808080"/>
          <w:sz w:val="17"/>
          <w:szCs w:val="17"/>
          <w:highlight w:val="white"/>
          <w:rPrChange w:id="3906" w:author="Author">
            <w:rPr>
              <w:rFonts w:ascii="Courier New" w:hAnsi="Courier New"/>
              <w:color w:val="808080"/>
              <w:highlight w:val="white"/>
            </w:rPr>
          </w:rPrChange>
        </w:rPr>
        <w:t xml:space="preserve">Publication exception code; single-alphabetic letter code to indicate the reason why the complete published document, for which the corresponding number is assigned, is not available: </w:t>
      </w:r>
    </w:p>
    <w:p w14:paraId="09B56EB4"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907"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908" w:author="Author">
            <w:rPr>
              <w:rFonts w:ascii="Courier New" w:hAnsi="Courier New"/>
              <w:color w:val="808080"/>
              <w:highlight w:val="white"/>
            </w:rPr>
          </w:rPrChange>
        </w:rPr>
        <w:t xml:space="preserve">    C=Defective documents;</w:t>
      </w:r>
    </w:p>
    <w:p w14:paraId="1064ADF5"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909"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910" w:author="Author">
            <w:rPr>
              <w:rFonts w:ascii="Courier New" w:hAnsi="Courier New"/>
              <w:color w:val="808080"/>
              <w:highlight w:val="white"/>
            </w:rPr>
          </w:rPrChange>
        </w:rPr>
        <w:t xml:space="preserve">    D= Documents deleted after the publication;</w:t>
      </w:r>
    </w:p>
    <w:p w14:paraId="01725D2F"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911"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912" w:author="Author">
            <w:rPr>
              <w:rFonts w:ascii="Courier New" w:hAnsi="Courier New"/>
              <w:color w:val="808080"/>
              <w:highlight w:val="white"/>
            </w:rPr>
          </w:rPrChange>
        </w:rPr>
        <w:t xml:space="preserve">    E=Publication number allocated by the IPO representing a PCT national/regional phase entry (for example Euro-PCT). No corresponding document published.  A Euro-PCT application is an international (PCT) patent application that entered the European regional phase;</w:t>
      </w:r>
    </w:p>
    <w:p w14:paraId="1B6D8B00"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913"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914" w:author="Author">
            <w:rPr>
              <w:rFonts w:ascii="Courier New" w:hAnsi="Courier New"/>
              <w:color w:val="808080"/>
              <w:highlight w:val="white"/>
            </w:rPr>
          </w:rPrChange>
        </w:rPr>
        <w:t xml:space="preserve">    M=Missing published documents;</w:t>
      </w:r>
    </w:p>
    <w:p w14:paraId="547A37F2"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915"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916" w:author="Author">
            <w:rPr>
              <w:rFonts w:ascii="Courier New" w:hAnsi="Courier New"/>
              <w:color w:val="808080"/>
              <w:highlight w:val="white"/>
            </w:rPr>
          </w:rPrChange>
        </w:rPr>
        <w:t xml:space="preserve">    N=Not used publication number: e.g. publication numbers have been issued, but finally have not been allocated to any publication;</w:t>
      </w:r>
    </w:p>
    <w:p w14:paraId="6FC1260D"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917"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918" w:author="Author">
            <w:rPr>
              <w:rFonts w:ascii="Courier New" w:hAnsi="Courier New"/>
              <w:color w:val="808080"/>
              <w:highlight w:val="white"/>
            </w:rPr>
          </w:rPrChange>
        </w:rPr>
        <w:t xml:space="preserve">    P=Document available on paper only;</w:t>
      </w:r>
    </w:p>
    <w:p w14:paraId="5FDDAEDE"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919"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920" w:author="Author">
            <w:rPr>
              <w:rFonts w:ascii="Courier New" w:hAnsi="Courier New"/>
              <w:color w:val="808080"/>
              <w:highlight w:val="white"/>
            </w:rPr>
          </w:rPrChange>
        </w:rPr>
        <w:t xml:space="preserve">    </w:t>
      </w:r>
      <w:del w:id="3921" w:author="Author">
        <w:r w:rsidRPr="00133664" w:rsidDel="009906BD">
          <w:rPr>
            <w:rFonts w:ascii="Courier New" w:hAnsi="Courier New" w:cs="Courier New"/>
            <w:color w:val="808080"/>
            <w:sz w:val="17"/>
            <w:szCs w:val="17"/>
            <w:highlight w:val="white"/>
            <w:rPrChange w:id="3922" w:author="Author">
              <w:rPr>
                <w:rFonts w:ascii="Courier New" w:hAnsi="Courier New"/>
                <w:color w:val="808080"/>
                <w:highlight w:val="white"/>
              </w:rPr>
            </w:rPrChange>
          </w:rPr>
          <w:delText>R=Reissued publications;</w:delText>
        </w:r>
      </w:del>
    </w:p>
    <w:p w14:paraId="568A5516" w14:textId="77777777" w:rsidR="002A60DE" w:rsidRPr="00133664" w:rsidDel="009906BD" w:rsidRDefault="002A60DE" w:rsidP="002A60DE">
      <w:pPr>
        <w:autoSpaceDE w:val="0"/>
        <w:autoSpaceDN w:val="0"/>
        <w:adjustRightInd w:val="0"/>
        <w:rPr>
          <w:del w:id="3923" w:author="Author"/>
          <w:rFonts w:ascii="Courier New" w:hAnsi="Courier New" w:cs="Courier New"/>
          <w:color w:val="808080"/>
          <w:sz w:val="17"/>
          <w:szCs w:val="17"/>
          <w:highlight w:val="white"/>
          <w:rPrChange w:id="3924" w:author="Author">
            <w:rPr>
              <w:del w:id="3925" w:author="Author"/>
              <w:rFonts w:ascii="Courier New" w:hAnsi="Courier New"/>
              <w:color w:val="808080"/>
              <w:highlight w:val="white"/>
            </w:rPr>
          </w:rPrChange>
        </w:rPr>
      </w:pPr>
      <w:del w:id="3926" w:author="Author">
        <w:r w:rsidRPr="00133664" w:rsidDel="009906BD">
          <w:rPr>
            <w:rFonts w:ascii="Courier New" w:hAnsi="Courier New" w:cs="Courier New"/>
            <w:color w:val="808080"/>
            <w:sz w:val="17"/>
            <w:szCs w:val="17"/>
            <w:highlight w:val="white"/>
            <w:rPrChange w:id="3927" w:author="Author">
              <w:rPr>
                <w:rFonts w:ascii="Courier New" w:hAnsi="Courier New"/>
                <w:color w:val="808080"/>
                <w:highlight w:val="white"/>
              </w:rPr>
            </w:rPrChange>
          </w:rPr>
          <w:delText xml:space="preserve">    U=Unknown publication numbers: e.g. when during compilation of the authority file certain publication number(s) has been found in the database, but the corresponding document(s) is(are) missing without known cause. Typically this code can indicate a database error that requires further analysis;</w:delText>
        </w:r>
      </w:del>
    </w:p>
    <w:p w14:paraId="13EF100D"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928"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929" w:author="Author">
            <w:rPr>
              <w:rFonts w:ascii="Courier New" w:hAnsi="Courier New"/>
              <w:color w:val="808080"/>
              <w:highlight w:val="white"/>
            </w:rPr>
          </w:rPrChange>
        </w:rPr>
        <w:t xml:space="preserve">    W=Applications (or patents) which were withdrawn before the publication; </w:t>
      </w:r>
    </w:p>
    <w:p w14:paraId="55477B25"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930"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931" w:author="Author">
            <w:rPr>
              <w:rFonts w:ascii="Courier New" w:hAnsi="Courier New"/>
              <w:color w:val="808080"/>
              <w:highlight w:val="white"/>
            </w:rPr>
          </w:rPrChange>
        </w:rPr>
        <w:t xml:space="preserve">         this can include lapsed or ceased patents and might depend on national patent law regulations; </w:t>
      </w:r>
    </w:p>
    <w:p w14:paraId="324C0BAA"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3932"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3933" w:author="Author">
            <w:rPr>
              <w:rFonts w:ascii="Courier New" w:hAnsi="Courier New"/>
              <w:color w:val="808080"/>
              <w:highlight w:val="white"/>
            </w:rPr>
          </w:rPrChange>
        </w:rPr>
        <w:t xml:space="preserve">    X=Code available for individual or provisional use by an IPO;</w:t>
      </w:r>
    </w:p>
    <w:p w14:paraId="2A684EB4"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34" w:author="Author">
            <w:rPr>
              <w:rFonts w:ascii="Courier New" w:hAnsi="Courier New"/>
              <w:color w:val="000000"/>
              <w:highlight w:val="white"/>
            </w:rPr>
          </w:rPrChange>
        </w:rPr>
      </w:pPr>
      <w:r w:rsidRPr="00133664">
        <w:rPr>
          <w:rFonts w:ascii="Courier New" w:hAnsi="Courier New" w:cs="Courier New"/>
          <w:color w:val="0000FF"/>
          <w:sz w:val="17"/>
          <w:szCs w:val="17"/>
          <w:highlight w:val="white"/>
          <w:rPrChange w:id="3935" w:author="Author">
            <w:rPr>
              <w:rFonts w:ascii="Courier New" w:hAnsi="Courier New"/>
              <w:color w:val="0000FF"/>
              <w:highlight w:val="white"/>
            </w:rPr>
          </w:rPrChange>
        </w:rPr>
        <w:t>--&gt;</w:t>
      </w:r>
    </w:p>
    <w:p w14:paraId="7EA00FFA"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36" w:author="Author">
            <w:rPr>
              <w:rFonts w:ascii="Courier New" w:hAnsi="Courier New"/>
              <w:color w:val="000000"/>
              <w:highlight w:val="white"/>
            </w:rPr>
          </w:rPrChange>
        </w:rPr>
      </w:pPr>
    </w:p>
    <w:p w14:paraId="5D91D9B0"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37"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3938" w:author="Author">
            <w:rPr>
              <w:rFonts w:ascii="Courier New" w:hAnsi="Courier New"/>
              <w:color w:val="000080"/>
              <w:highlight w:val="white"/>
            </w:rPr>
          </w:rPrChange>
        </w:rPr>
        <w:t>&lt;!ELEMENT exception-code (#PCDATA)&gt;</w:t>
      </w:r>
    </w:p>
    <w:p w14:paraId="3F59161F"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39" w:author="Author">
            <w:rPr>
              <w:rFonts w:ascii="Courier New" w:hAnsi="Courier New"/>
              <w:color w:val="000000"/>
              <w:highlight w:val="white"/>
            </w:rPr>
          </w:rPrChange>
        </w:rPr>
      </w:pPr>
      <w:del w:id="3940" w:author="Author">
        <w:r w:rsidRPr="00133664">
          <w:rPr>
            <w:rFonts w:ascii="Courier New" w:hAnsi="Courier New" w:cs="Courier New"/>
            <w:color w:val="0000FF"/>
            <w:sz w:val="17"/>
            <w:szCs w:val="17"/>
            <w:highlight w:val="white"/>
          </w:rPr>
          <w:delText>--&gt;</w:delText>
        </w:r>
      </w:del>
    </w:p>
    <w:p w14:paraId="57B26D4A"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41"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3942" w:author="Author">
            <w:rPr>
              <w:rFonts w:ascii="Courier New" w:hAnsi="Courier New"/>
              <w:color w:val="000080"/>
              <w:highlight w:val="white"/>
            </w:rPr>
          </w:rPrChange>
        </w:rPr>
        <w:t>&lt;!ELEMENT document-kind-code-list (document-kind-code-definition)+&gt;</w:t>
      </w:r>
    </w:p>
    <w:p w14:paraId="73179B67"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43" w:author="Author">
            <w:rPr>
              <w:rFonts w:ascii="Courier New" w:hAnsi="Courier New"/>
              <w:color w:val="000000"/>
              <w:highlight w:val="white"/>
            </w:rPr>
          </w:rPrChange>
        </w:rPr>
      </w:pPr>
    </w:p>
    <w:p w14:paraId="6BB1B15B"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44"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3945" w:author="Author">
            <w:rPr>
              <w:rFonts w:ascii="Courier New" w:hAnsi="Courier New"/>
              <w:color w:val="000080"/>
              <w:highlight w:val="white"/>
            </w:rPr>
          </w:rPrChange>
        </w:rPr>
        <w:t>&lt;!ELEMENT document-kind-code-definition (kind, document-kind-code-description)</w:t>
      </w:r>
      <w:del w:id="3946" w:author="Author">
        <w:r w:rsidRPr="00133664" w:rsidDel="007A652B">
          <w:rPr>
            <w:rFonts w:ascii="Courier New" w:hAnsi="Courier New" w:cs="Courier New"/>
            <w:color w:val="000080"/>
            <w:sz w:val="17"/>
            <w:szCs w:val="17"/>
            <w:highlight w:val="white"/>
            <w:rPrChange w:id="3947" w:author="Author">
              <w:rPr>
                <w:rFonts w:ascii="Courier New" w:hAnsi="Courier New"/>
                <w:color w:val="000080"/>
                <w:highlight w:val="white"/>
              </w:rPr>
            </w:rPrChange>
          </w:rPr>
          <w:delText>+</w:delText>
        </w:r>
      </w:del>
      <w:r w:rsidRPr="00133664">
        <w:rPr>
          <w:rFonts w:ascii="Courier New" w:hAnsi="Courier New" w:cs="Courier New"/>
          <w:color w:val="000080"/>
          <w:sz w:val="17"/>
          <w:szCs w:val="17"/>
          <w:highlight w:val="white"/>
          <w:rPrChange w:id="3948" w:author="Author">
            <w:rPr>
              <w:rFonts w:ascii="Courier New" w:hAnsi="Courier New"/>
              <w:color w:val="000080"/>
              <w:highlight w:val="white"/>
            </w:rPr>
          </w:rPrChange>
        </w:rPr>
        <w:t>&gt;</w:t>
      </w:r>
    </w:p>
    <w:p w14:paraId="1AEDE27A"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49" w:author="Author">
            <w:rPr>
              <w:rFonts w:ascii="Courier New" w:hAnsi="Courier New"/>
              <w:color w:val="000000"/>
              <w:highlight w:val="white"/>
            </w:rPr>
          </w:rPrChange>
        </w:rPr>
      </w:pPr>
    </w:p>
    <w:p w14:paraId="331623E2"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lang w:val="fr-FR"/>
          <w:rPrChange w:id="3950" w:author="Author">
            <w:rPr>
              <w:rFonts w:ascii="Courier New" w:hAnsi="Courier New"/>
              <w:color w:val="000000"/>
              <w:highlight w:val="white"/>
            </w:rPr>
          </w:rPrChange>
        </w:rPr>
      </w:pPr>
      <w:r w:rsidRPr="00133664">
        <w:rPr>
          <w:rFonts w:ascii="Courier New" w:hAnsi="Courier New" w:cs="Courier New"/>
          <w:color w:val="000080"/>
          <w:sz w:val="17"/>
          <w:szCs w:val="17"/>
          <w:highlight w:val="white"/>
          <w:lang w:val="fr-FR"/>
          <w:rPrChange w:id="3951" w:author="Author">
            <w:rPr>
              <w:rFonts w:ascii="Courier New" w:hAnsi="Courier New"/>
              <w:color w:val="000080"/>
              <w:highlight w:val="white"/>
            </w:rPr>
          </w:rPrChange>
        </w:rPr>
        <w:t>&lt;!ELEMENT document-kind-code-description (#PCDATA)&gt;</w:t>
      </w:r>
    </w:p>
    <w:p w14:paraId="736B6C77"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lang w:val="fr-FR"/>
          <w:rPrChange w:id="3952" w:author="Author">
            <w:rPr>
              <w:rFonts w:ascii="Courier New" w:hAnsi="Courier New"/>
              <w:color w:val="000000"/>
              <w:highlight w:val="white"/>
            </w:rPr>
          </w:rPrChange>
        </w:rPr>
      </w:pPr>
    </w:p>
    <w:p w14:paraId="7B2D097D"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53"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3954" w:author="Author">
            <w:rPr>
              <w:rFonts w:ascii="Courier New" w:hAnsi="Courier New"/>
              <w:color w:val="000080"/>
              <w:highlight w:val="white"/>
            </w:rPr>
          </w:rPrChange>
        </w:rPr>
        <w:t>&lt;!ELEMENT most-recent-document EMPTY&gt;</w:t>
      </w:r>
    </w:p>
    <w:p w14:paraId="09D1EEC8"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55" w:author="Author">
            <w:rPr>
              <w:rFonts w:ascii="Courier New" w:hAnsi="Courier New"/>
              <w:color w:val="000000"/>
              <w:highlight w:val="white"/>
            </w:rPr>
          </w:rPrChange>
        </w:rPr>
      </w:pPr>
    </w:p>
    <w:p w14:paraId="55C2378F" w14:textId="77777777" w:rsidR="002A60DE" w:rsidRPr="00133664" w:rsidRDefault="002A60DE" w:rsidP="002A60DE">
      <w:pPr>
        <w:autoSpaceDE w:val="0"/>
        <w:autoSpaceDN w:val="0"/>
        <w:adjustRightInd w:val="0"/>
        <w:rPr>
          <w:rFonts w:ascii="Courier New" w:hAnsi="Courier New" w:cs="Courier New"/>
          <w:color w:val="000080"/>
          <w:sz w:val="17"/>
          <w:szCs w:val="17"/>
          <w:highlight w:val="white"/>
          <w:rPrChange w:id="3956" w:author="Author">
            <w:rPr>
              <w:rFonts w:ascii="Courier New" w:hAnsi="Courier New"/>
              <w:color w:val="000080"/>
              <w:highlight w:val="white"/>
            </w:rPr>
          </w:rPrChange>
        </w:rPr>
      </w:pPr>
      <w:r w:rsidRPr="00133664">
        <w:rPr>
          <w:rFonts w:ascii="Courier New" w:hAnsi="Courier New" w:cs="Courier New"/>
          <w:color w:val="000080"/>
          <w:sz w:val="17"/>
          <w:szCs w:val="17"/>
          <w:highlight w:val="white"/>
          <w:rPrChange w:id="3957" w:author="Author">
            <w:rPr>
              <w:rFonts w:ascii="Courier New" w:hAnsi="Courier New"/>
              <w:color w:val="000080"/>
              <w:highlight w:val="white"/>
            </w:rPr>
          </w:rPrChange>
        </w:rPr>
        <w:t>&lt;!ATTLIST most-recent-document  publication-number CDATA  #REQUIRED</w:t>
      </w:r>
    </w:p>
    <w:p w14:paraId="16DA5F0A"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58"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3959" w:author="Author">
            <w:rPr>
              <w:rFonts w:ascii="Courier New" w:hAnsi="Courier New"/>
              <w:color w:val="000080"/>
              <w:highlight w:val="white"/>
            </w:rPr>
          </w:rPrChange>
        </w:rPr>
        <w:t xml:space="preserve">                                  publication-date   CDATA  #REQUIRED &gt;</w:t>
      </w:r>
    </w:p>
    <w:p w14:paraId="527CC04C"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60"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3961" w:author="Author">
            <w:rPr>
              <w:rFonts w:ascii="Courier New" w:hAnsi="Courier New"/>
              <w:color w:val="000080"/>
              <w:highlight w:val="white"/>
            </w:rPr>
          </w:rPrChange>
        </w:rPr>
        <w:t>&lt;!ELEMENT data-coverage (publication-date-range? , publication-number-range? , kind-code-coverage? , exception-code-coverage? , data-coverage-uri?)&gt;</w:t>
      </w:r>
    </w:p>
    <w:p w14:paraId="16EA1042"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62" w:author="Author">
            <w:rPr>
              <w:rFonts w:ascii="Courier New" w:hAnsi="Courier New"/>
              <w:color w:val="000000"/>
              <w:highlight w:val="white"/>
            </w:rPr>
          </w:rPrChange>
        </w:rPr>
      </w:pPr>
    </w:p>
    <w:p w14:paraId="2C7E75FD"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63"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3964" w:author="Author">
            <w:rPr>
              <w:rFonts w:ascii="Courier New" w:hAnsi="Courier New"/>
              <w:color w:val="000080"/>
              <w:highlight w:val="white"/>
            </w:rPr>
          </w:rPrChange>
        </w:rPr>
        <w:t>&lt;!ELEMENT publication-date-range EMPTY&gt;</w:t>
      </w:r>
    </w:p>
    <w:p w14:paraId="0A8145BA"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65" w:author="Author">
            <w:rPr>
              <w:rFonts w:ascii="Courier New" w:hAnsi="Courier New"/>
              <w:color w:val="000000"/>
              <w:highlight w:val="white"/>
            </w:rPr>
          </w:rPrChange>
        </w:rPr>
      </w:pPr>
    </w:p>
    <w:p w14:paraId="1C5CA9BE" w14:textId="77777777" w:rsidR="002A60DE" w:rsidRPr="00133664" w:rsidRDefault="002A60DE" w:rsidP="002A60DE">
      <w:pPr>
        <w:autoSpaceDE w:val="0"/>
        <w:autoSpaceDN w:val="0"/>
        <w:adjustRightInd w:val="0"/>
        <w:rPr>
          <w:rFonts w:ascii="Courier New" w:hAnsi="Courier New" w:cs="Courier New"/>
          <w:color w:val="000080"/>
          <w:sz w:val="17"/>
          <w:szCs w:val="17"/>
          <w:highlight w:val="white"/>
          <w:rPrChange w:id="3966" w:author="Author">
            <w:rPr>
              <w:rFonts w:ascii="Courier New" w:hAnsi="Courier New"/>
              <w:color w:val="000080"/>
              <w:highlight w:val="white"/>
            </w:rPr>
          </w:rPrChange>
        </w:rPr>
      </w:pPr>
      <w:r w:rsidRPr="00133664">
        <w:rPr>
          <w:rFonts w:ascii="Courier New" w:hAnsi="Courier New" w:cs="Courier New"/>
          <w:color w:val="000080"/>
          <w:sz w:val="17"/>
          <w:szCs w:val="17"/>
          <w:highlight w:val="white"/>
          <w:rPrChange w:id="3967" w:author="Author">
            <w:rPr>
              <w:rFonts w:ascii="Courier New" w:hAnsi="Courier New"/>
              <w:color w:val="000080"/>
              <w:highlight w:val="white"/>
            </w:rPr>
          </w:rPrChange>
        </w:rPr>
        <w:t>&lt;!ATTLIST publication-date-range  start-date CDATA  #REQUIRED</w:t>
      </w:r>
    </w:p>
    <w:p w14:paraId="29E8A834"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68"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3969" w:author="Author">
            <w:rPr>
              <w:rFonts w:ascii="Courier New" w:hAnsi="Courier New"/>
              <w:color w:val="000080"/>
              <w:highlight w:val="white"/>
            </w:rPr>
          </w:rPrChange>
        </w:rPr>
        <w:t xml:space="preserve">                                    end-date   CDATA  #REQUIRED &gt;</w:t>
      </w:r>
    </w:p>
    <w:p w14:paraId="5D89A5FC"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70"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3971" w:author="Author">
            <w:rPr>
              <w:rFonts w:ascii="Courier New" w:hAnsi="Courier New"/>
              <w:color w:val="000080"/>
              <w:highlight w:val="white"/>
            </w:rPr>
          </w:rPrChange>
        </w:rPr>
        <w:t>&lt;!ELEMENT publication-number-range EMPTY&gt;</w:t>
      </w:r>
    </w:p>
    <w:p w14:paraId="04B19F40"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72" w:author="Author">
            <w:rPr>
              <w:rFonts w:ascii="Courier New" w:hAnsi="Courier New"/>
              <w:color w:val="000000"/>
              <w:highlight w:val="white"/>
            </w:rPr>
          </w:rPrChange>
        </w:rPr>
      </w:pPr>
    </w:p>
    <w:p w14:paraId="2D37008A" w14:textId="77777777" w:rsidR="002A60DE" w:rsidRPr="00133664" w:rsidRDefault="002A60DE" w:rsidP="002A60DE">
      <w:pPr>
        <w:autoSpaceDE w:val="0"/>
        <w:autoSpaceDN w:val="0"/>
        <w:adjustRightInd w:val="0"/>
        <w:rPr>
          <w:rFonts w:ascii="Courier New" w:hAnsi="Courier New" w:cs="Courier New"/>
          <w:color w:val="000080"/>
          <w:sz w:val="17"/>
          <w:szCs w:val="17"/>
          <w:highlight w:val="white"/>
          <w:rPrChange w:id="3973" w:author="Author">
            <w:rPr>
              <w:rFonts w:ascii="Courier New" w:hAnsi="Courier New"/>
              <w:color w:val="000080"/>
              <w:highlight w:val="white"/>
            </w:rPr>
          </w:rPrChange>
        </w:rPr>
      </w:pPr>
      <w:r w:rsidRPr="00133664">
        <w:rPr>
          <w:rFonts w:ascii="Courier New" w:hAnsi="Courier New" w:cs="Courier New"/>
          <w:color w:val="000080"/>
          <w:sz w:val="17"/>
          <w:szCs w:val="17"/>
          <w:highlight w:val="white"/>
          <w:rPrChange w:id="3974" w:author="Author">
            <w:rPr>
              <w:rFonts w:ascii="Courier New" w:hAnsi="Courier New"/>
              <w:color w:val="000080"/>
              <w:highlight w:val="white"/>
            </w:rPr>
          </w:rPrChange>
        </w:rPr>
        <w:t>&lt;!ATTLIST publication-number-range  begin-range-number  CDATA  #REQUIRED</w:t>
      </w:r>
    </w:p>
    <w:p w14:paraId="321C8101" w14:textId="77777777" w:rsidR="002A60DE" w:rsidRPr="00133664" w:rsidRDefault="002A60DE" w:rsidP="002A60DE">
      <w:pPr>
        <w:autoSpaceDE w:val="0"/>
        <w:autoSpaceDN w:val="0"/>
        <w:adjustRightInd w:val="0"/>
        <w:rPr>
          <w:ins w:id="3975" w:author="Author"/>
          <w:rFonts w:ascii="Courier New" w:hAnsi="Courier New" w:cs="Courier New"/>
          <w:color w:val="000080"/>
          <w:sz w:val="17"/>
          <w:szCs w:val="17"/>
          <w:highlight w:val="white"/>
          <w:rPrChange w:id="3976" w:author="Author">
            <w:rPr>
              <w:ins w:id="3977" w:author="Author"/>
              <w:rFonts w:ascii="Consolas" w:hAnsi="Consolas"/>
              <w:color w:val="000080"/>
              <w:highlight w:val="white"/>
            </w:rPr>
          </w:rPrChange>
        </w:rPr>
      </w:pPr>
      <w:r w:rsidRPr="00133664">
        <w:rPr>
          <w:rFonts w:ascii="Courier New" w:hAnsi="Courier New" w:cs="Courier New"/>
          <w:color w:val="000080"/>
          <w:sz w:val="17"/>
          <w:szCs w:val="17"/>
          <w:highlight w:val="white"/>
          <w:rPrChange w:id="3978" w:author="Author">
            <w:rPr>
              <w:rFonts w:ascii="Courier New" w:hAnsi="Courier New"/>
              <w:color w:val="000080"/>
              <w:highlight w:val="white"/>
            </w:rPr>
          </w:rPrChange>
        </w:rPr>
        <w:t xml:space="preserve">                                     end-range-number CDATA  #REQUIRED </w:t>
      </w:r>
    </w:p>
    <w:p w14:paraId="0A8DD929" w14:textId="77777777" w:rsidR="002A60DE" w:rsidRPr="00133664" w:rsidRDefault="002A60DE">
      <w:pPr>
        <w:autoSpaceDE w:val="0"/>
        <w:autoSpaceDN w:val="0"/>
        <w:adjustRightInd w:val="0"/>
        <w:ind w:left="2880" w:firstLine="720"/>
        <w:rPr>
          <w:ins w:id="3979" w:author="Author"/>
          <w:rFonts w:ascii="Courier New" w:hAnsi="Courier New" w:cs="Courier New"/>
          <w:color w:val="000080"/>
          <w:sz w:val="17"/>
          <w:szCs w:val="17"/>
          <w:highlight w:val="white"/>
          <w:rPrChange w:id="3980" w:author="Author">
            <w:rPr>
              <w:ins w:id="3981" w:author="Author"/>
              <w:rFonts w:ascii="Consolas" w:hAnsi="Consolas"/>
              <w:color w:val="000080"/>
              <w:highlight w:val="white"/>
            </w:rPr>
          </w:rPrChange>
        </w:rPr>
        <w:pPrChange w:id="3982" w:author="Author">
          <w:pPr>
            <w:autoSpaceDE w:val="0"/>
            <w:autoSpaceDN w:val="0"/>
            <w:adjustRightInd w:val="0"/>
          </w:pPr>
        </w:pPrChange>
      </w:pPr>
      <w:ins w:id="3983" w:author="Author">
        <w:r w:rsidRPr="00133664">
          <w:rPr>
            <w:rFonts w:ascii="Courier New" w:hAnsi="Courier New" w:cs="Courier New"/>
            <w:color w:val="000080"/>
            <w:sz w:val="17"/>
            <w:szCs w:val="17"/>
            <w:highlight w:val="white"/>
            <w:rPrChange w:id="3984" w:author="Author">
              <w:rPr>
                <w:rFonts w:ascii="Consolas" w:hAnsi="Consolas"/>
                <w:color w:val="000080"/>
                <w:highlight w:val="white"/>
              </w:rPr>
            </w:rPrChange>
          </w:rPr>
          <w:t>start-date CDATA #REQUIRED</w:t>
        </w:r>
      </w:ins>
    </w:p>
    <w:p w14:paraId="7ED0AC8B" w14:textId="77777777" w:rsidR="002A60DE" w:rsidRPr="00133664" w:rsidRDefault="002A60DE">
      <w:pPr>
        <w:autoSpaceDE w:val="0"/>
        <w:autoSpaceDN w:val="0"/>
        <w:adjustRightInd w:val="0"/>
        <w:ind w:left="2880" w:firstLine="720"/>
        <w:rPr>
          <w:rFonts w:ascii="Courier New" w:hAnsi="Courier New" w:cs="Courier New"/>
          <w:color w:val="000000"/>
          <w:sz w:val="17"/>
          <w:szCs w:val="17"/>
          <w:highlight w:val="white"/>
          <w:rPrChange w:id="3985" w:author="Author">
            <w:rPr>
              <w:rFonts w:ascii="Courier New" w:hAnsi="Courier New"/>
              <w:color w:val="000000"/>
              <w:highlight w:val="white"/>
            </w:rPr>
          </w:rPrChange>
        </w:rPr>
        <w:pPrChange w:id="3986" w:author="Author">
          <w:pPr>
            <w:autoSpaceDE w:val="0"/>
            <w:autoSpaceDN w:val="0"/>
            <w:adjustRightInd w:val="0"/>
          </w:pPr>
        </w:pPrChange>
      </w:pPr>
      <w:ins w:id="3987" w:author="Author">
        <w:r w:rsidRPr="00133664">
          <w:rPr>
            <w:rFonts w:ascii="Courier New" w:hAnsi="Courier New" w:cs="Courier New"/>
            <w:color w:val="000080"/>
            <w:sz w:val="17"/>
            <w:szCs w:val="17"/>
            <w:highlight w:val="white"/>
            <w:rPrChange w:id="3988" w:author="Author">
              <w:rPr>
                <w:rFonts w:ascii="Consolas" w:hAnsi="Consolas"/>
                <w:color w:val="000080"/>
                <w:highlight w:val="white"/>
              </w:rPr>
            </w:rPrChange>
          </w:rPr>
          <w:t>end-date CDATA #REQUIRED</w:t>
        </w:r>
      </w:ins>
      <w:r w:rsidRPr="00133664">
        <w:rPr>
          <w:rFonts w:ascii="Courier New" w:hAnsi="Courier New" w:cs="Courier New"/>
          <w:color w:val="000080"/>
          <w:sz w:val="17"/>
          <w:szCs w:val="17"/>
          <w:highlight w:val="white"/>
          <w:rPrChange w:id="3989" w:author="Author">
            <w:rPr>
              <w:rFonts w:ascii="Courier New" w:hAnsi="Courier New"/>
              <w:color w:val="000080"/>
              <w:highlight w:val="white"/>
            </w:rPr>
          </w:rPrChange>
        </w:rPr>
        <w:t>&gt;</w:t>
      </w:r>
    </w:p>
    <w:p w14:paraId="2678489C"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90"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3991" w:author="Author">
            <w:rPr>
              <w:rFonts w:ascii="Courier New" w:hAnsi="Courier New"/>
              <w:color w:val="000080"/>
              <w:highlight w:val="white"/>
            </w:rPr>
          </w:rPrChange>
        </w:rPr>
        <w:t>&lt;!ELEMENT kind-code-coverage (kind, document-total-quantity)*&gt;</w:t>
      </w:r>
    </w:p>
    <w:p w14:paraId="6F8642BD"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92" w:author="Author">
            <w:rPr>
              <w:rFonts w:ascii="Courier New" w:hAnsi="Courier New"/>
              <w:color w:val="000000"/>
              <w:highlight w:val="white"/>
            </w:rPr>
          </w:rPrChange>
        </w:rPr>
      </w:pPr>
    </w:p>
    <w:p w14:paraId="0CBB4419"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lang w:val="fr-FR"/>
          <w:rPrChange w:id="3993" w:author="Author">
            <w:rPr>
              <w:rFonts w:ascii="Courier New" w:hAnsi="Courier New"/>
              <w:color w:val="000000"/>
              <w:highlight w:val="white"/>
              <w:lang w:val="fr-CH"/>
            </w:rPr>
          </w:rPrChange>
        </w:rPr>
      </w:pPr>
      <w:r w:rsidRPr="00133664">
        <w:rPr>
          <w:rFonts w:ascii="Courier New" w:hAnsi="Courier New" w:cs="Courier New"/>
          <w:color w:val="000080"/>
          <w:sz w:val="17"/>
          <w:szCs w:val="17"/>
          <w:highlight w:val="white"/>
          <w:lang w:val="fr-FR"/>
          <w:rPrChange w:id="3994" w:author="Author">
            <w:rPr>
              <w:rFonts w:ascii="Courier New" w:hAnsi="Courier New"/>
              <w:color w:val="000080"/>
              <w:highlight w:val="white"/>
              <w:lang w:val="fr-CH"/>
            </w:rPr>
          </w:rPrChange>
        </w:rPr>
        <w:t xml:space="preserve">&lt;!ELEMENT </w:t>
      </w:r>
      <w:r w:rsidRPr="00133664">
        <w:rPr>
          <w:rFonts w:ascii="Courier New" w:hAnsi="Courier New" w:cs="Courier New"/>
          <w:color w:val="000080"/>
          <w:sz w:val="17"/>
          <w:szCs w:val="17"/>
          <w:highlight w:val="white"/>
          <w:lang w:val="fr-FR"/>
        </w:rPr>
        <w:t>document-total-quantity (#PCDATA)&gt;</w:t>
      </w:r>
    </w:p>
    <w:p w14:paraId="07303B3E"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lang w:val="fr-FR"/>
          <w:rPrChange w:id="3995" w:author="Author">
            <w:rPr>
              <w:rFonts w:ascii="Courier New" w:hAnsi="Courier New"/>
              <w:color w:val="000000"/>
              <w:highlight w:val="white"/>
              <w:lang w:val="fr-CH"/>
            </w:rPr>
          </w:rPrChange>
        </w:rPr>
      </w:pPr>
    </w:p>
    <w:p w14:paraId="605D69ED"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lang w:val="fr-FR"/>
          <w:rPrChange w:id="3996" w:author="Author">
            <w:rPr>
              <w:rFonts w:ascii="Courier New" w:hAnsi="Courier New"/>
              <w:color w:val="000000"/>
              <w:highlight w:val="white"/>
              <w:lang w:val="fr-CH"/>
            </w:rPr>
          </w:rPrChange>
        </w:rPr>
      </w:pPr>
      <w:r w:rsidRPr="00133664">
        <w:rPr>
          <w:rFonts w:ascii="Courier New" w:hAnsi="Courier New" w:cs="Courier New"/>
          <w:color w:val="000080"/>
          <w:sz w:val="17"/>
          <w:szCs w:val="17"/>
          <w:highlight w:val="white"/>
          <w:lang w:val="fr-FR"/>
          <w:rPrChange w:id="3997" w:author="Author">
            <w:rPr>
              <w:rFonts w:ascii="Courier New" w:hAnsi="Courier New"/>
              <w:color w:val="000080"/>
              <w:highlight w:val="white"/>
              <w:lang w:val="fr-CH"/>
            </w:rPr>
          </w:rPrChange>
        </w:rPr>
        <w:t xml:space="preserve">&lt;!ELEMENT </w:t>
      </w:r>
      <w:r w:rsidRPr="00133664">
        <w:rPr>
          <w:rFonts w:ascii="Courier New" w:hAnsi="Courier New" w:cs="Courier New"/>
          <w:color w:val="000080"/>
          <w:sz w:val="17"/>
          <w:szCs w:val="17"/>
          <w:highlight w:val="white"/>
          <w:lang w:val="fr-FR"/>
        </w:rPr>
        <w:t>exception-code-coverage (exception-code, document-total-quantity)*&gt;</w:t>
      </w:r>
    </w:p>
    <w:p w14:paraId="7AB58FF9"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lang w:val="fr-FR"/>
          <w:rPrChange w:id="3998" w:author="Author">
            <w:rPr>
              <w:rFonts w:ascii="Courier New" w:hAnsi="Courier New"/>
              <w:color w:val="000000"/>
              <w:highlight w:val="white"/>
              <w:lang w:val="fr-CH"/>
            </w:rPr>
          </w:rPrChange>
        </w:rPr>
      </w:pPr>
    </w:p>
    <w:p w14:paraId="22612C5C"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3999"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4000" w:author="Author">
            <w:rPr>
              <w:rFonts w:ascii="Courier New" w:hAnsi="Courier New"/>
              <w:color w:val="000080"/>
              <w:highlight w:val="white"/>
            </w:rPr>
          </w:rPrChange>
        </w:rPr>
        <w:t>&lt;!ELEMENT data-coverage-uri (#PCDATA)&gt;</w:t>
      </w:r>
    </w:p>
    <w:p w14:paraId="04EF844A"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01" w:author="Author">
            <w:rPr>
              <w:rFonts w:ascii="Courier New" w:hAnsi="Courier New"/>
              <w:color w:val="000000"/>
              <w:highlight w:val="white"/>
            </w:rPr>
          </w:rPrChange>
        </w:rPr>
      </w:pPr>
    </w:p>
    <w:p w14:paraId="73B2CD91" w14:textId="77777777" w:rsidR="002A60DE" w:rsidRPr="00317BB8" w:rsidRDefault="002A60DE" w:rsidP="002A60DE">
      <w:pPr>
        <w:autoSpaceDE w:val="0"/>
        <w:autoSpaceDN w:val="0"/>
        <w:adjustRightInd w:val="0"/>
        <w:rPr>
          <w:del w:id="4002" w:author="Author"/>
          <w:rFonts w:ascii="Courier New" w:hAnsi="Courier New" w:cs="Courier New"/>
          <w:color w:val="000000"/>
          <w:sz w:val="17"/>
          <w:szCs w:val="17"/>
          <w:highlight w:val="white"/>
          <w:lang w:val="es-ES_tradnl"/>
        </w:rPr>
      </w:pPr>
    </w:p>
    <w:p w14:paraId="2D8526D8" w14:textId="77777777" w:rsidR="002A60DE" w:rsidRPr="00317BB8" w:rsidRDefault="002A60DE" w:rsidP="002A60DE">
      <w:pPr>
        <w:autoSpaceDE w:val="0"/>
        <w:autoSpaceDN w:val="0"/>
        <w:adjustRightInd w:val="0"/>
        <w:rPr>
          <w:rFonts w:ascii="Courier New" w:hAnsi="Courier New" w:cs="Courier New"/>
          <w:color w:val="000000"/>
          <w:sz w:val="17"/>
          <w:szCs w:val="17"/>
          <w:highlight w:val="white"/>
          <w:lang w:val="es-ES_tradnl"/>
          <w:rPrChange w:id="4003" w:author="Author">
            <w:rPr>
              <w:rFonts w:ascii="Courier New" w:hAnsi="Courier New"/>
              <w:color w:val="000000"/>
              <w:highlight w:val="white"/>
            </w:rPr>
          </w:rPrChange>
        </w:rPr>
      </w:pPr>
      <w:r w:rsidRPr="00317BB8">
        <w:rPr>
          <w:rFonts w:ascii="Courier New" w:hAnsi="Courier New" w:cs="Courier New"/>
          <w:color w:val="000080"/>
          <w:sz w:val="17"/>
          <w:szCs w:val="17"/>
          <w:highlight w:val="white"/>
          <w:lang w:val="es-ES_tradnl"/>
          <w:rPrChange w:id="4004" w:author="Author">
            <w:rPr>
              <w:rFonts w:ascii="Courier New" w:hAnsi="Courier New"/>
              <w:color w:val="000080"/>
              <w:highlight w:val="white"/>
            </w:rPr>
          </w:rPrChange>
        </w:rPr>
        <w:t>&lt;!ELEMENT authority-file-entry (publication-reference , exception-code?</w:t>
      </w:r>
      <w:del w:id="4005" w:author="Author">
        <w:r w:rsidRPr="00317BB8" w:rsidDel="002F4AD7">
          <w:rPr>
            <w:rFonts w:ascii="Courier New" w:hAnsi="Courier New" w:cs="Courier New"/>
            <w:color w:val="000080"/>
            <w:sz w:val="17"/>
            <w:szCs w:val="17"/>
            <w:highlight w:val="white"/>
            <w:lang w:val="es-ES_tradnl"/>
          </w:rPr>
          <w:delText xml:space="preserve"> </w:delText>
        </w:r>
      </w:del>
      <w:r w:rsidRPr="00317BB8">
        <w:rPr>
          <w:rFonts w:ascii="Courier New" w:hAnsi="Courier New" w:cs="Courier New"/>
          <w:color w:val="000080"/>
          <w:sz w:val="17"/>
          <w:szCs w:val="17"/>
          <w:highlight w:val="white"/>
          <w:lang w:val="es-ES_tradnl"/>
        </w:rPr>
        <w:t xml:space="preserve">, application-reference? , priority-claims?, </w:t>
      </w:r>
      <w:r w:rsidRPr="00317BB8">
        <w:rPr>
          <w:rFonts w:ascii="Courier New" w:hAnsi="Courier New" w:cs="Courier New"/>
          <w:color w:val="000080"/>
          <w:sz w:val="17"/>
          <w:szCs w:val="17"/>
          <w:lang w:val="es-ES_tradnl"/>
        </w:rPr>
        <w:t>searchable-abstract-code</w:t>
      </w:r>
      <w:r w:rsidRPr="00317BB8">
        <w:rPr>
          <w:rFonts w:ascii="Courier New" w:hAnsi="Courier New" w:cs="Courier New"/>
          <w:color w:val="000080"/>
          <w:sz w:val="17"/>
          <w:szCs w:val="17"/>
          <w:highlight w:val="white"/>
          <w:lang w:val="es-ES_tradnl"/>
          <w:rPrChange w:id="4006" w:author="Author">
            <w:rPr>
              <w:rFonts w:ascii="Courier New" w:hAnsi="Courier New"/>
              <w:color w:val="000080"/>
            </w:rPr>
          </w:rPrChange>
        </w:rPr>
        <w:t>?, searchable-description-code?, searchable-claims-code?)&gt;</w:t>
      </w:r>
    </w:p>
    <w:p w14:paraId="682FE6FC" w14:textId="77777777" w:rsidR="002A60DE" w:rsidRPr="00317BB8" w:rsidRDefault="002A60DE" w:rsidP="002A60DE">
      <w:pPr>
        <w:autoSpaceDE w:val="0"/>
        <w:autoSpaceDN w:val="0"/>
        <w:adjustRightInd w:val="0"/>
        <w:rPr>
          <w:rFonts w:ascii="Courier New" w:hAnsi="Courier New" w:cs="Courier New"/>
          <w:color w:val="000000"/>
          <w:sz w:val="17"/>
          <w:szCs w:val="17"/>
          <w:highlight w:val="white"/>
          <w:lang w:val="es-ES_tradnl"/>
          <w:rPrChange w:id="4007" w:author="Author">
            <w:rPr>
              <w:rFonts w:ascii="Courier New" w:hAnsi="Courier New"/>
              <w:color w:val="000000"/>
              <w:highlight w:val="white"/>
            </w:rPr>
          </w:rPrChange>
        </w:rPr>
      </w:pPr>
    </w:p>
    <w:p w14:paraId="10BD4C6F"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08" w:author="Author">
            <w:rPr>
              <w:rFonts w:ascii="Courier New" w:hAnsi="Courier New"/>
              <w:color w:val="000000"/>
              <w:highlight w:val="white"/>
              <w:lang w:val="fr-FR"/>
            </w:rPr>
          </w:rPrChange>
        </w:rPr>
      </w:pPr>
      <w:r w:rsidRPr="00133664">
        <w:rPr>
          <w:rFonts w:ascii="Courier New" w:hAnsi="Courier New" w:cs="Courier New"/>
          <w:color w:val="000080"/>
          <w:sz w:val="17"/>
          <w:szCs w:val="17"/>
          <w:highlight w:val="white"/>
          <w:rPrChange w:id="4009" w:author="Author">
            <w:rPr>
              <w:rFonts w:ascii="Courier New" w:hAnsi="Courier New"/>
              <w:color w:val="000080"/>
              <w:highlight w:val="white"/>
              <w:lang w:val="fr-FR"/>
            </w:rPr>
          </w:rPrChange>
        </w:rPr>
        <w:t>&lt;!ELEMENT publication-reference (document-id)&gt;</w:t>
      </w:r>
    </w:p>
    <w:p w14:paraId="4929ED9B"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10" w:author="Author">
            <w:rPr>
              <w:rFonts w:ascii="Courier New" w:hAnsi="Courier New"/>
              <w:color w:val="000000"/>
              <w:highlight w:val="white"/>
              <w:lang w:val="fr-FR"/>
            </w:rPr>
          </w:rPrChange>
        </w:rPr>
      </w:pPr>
    </w:p>
    <w:p w14:paraId="688D1E62"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11" w:author="Author">
            <w:rPr>
              <w:rFonts w:ascii="Courier New" w:hAnsi="Courier New"/>
              <w:color w:val="000000"/>
              <w:highlight w:val="white"/>
            </w:rPr>
          </w:rPrChange>
        </w:rPr>
      </w:pPr>
      <w:r w:rsidRPr="00133664">
        <w:rPr>
          <w:rFonts w:ascii="Courier New" w:hAnsi="Courier New" w:cs="Courier New"/>
          <w:color w:val="0000FF"/>
          <w:sz w:val="17"/>
          <w:szCs w:val="17"/>
          <w:highlight w:val="white"/>
          <w:rPrChange w:id="4012" w:author="Author">
            <w:rPr>
              <w:rFonts w:ascii="Courier New" w:hAnsi="Courier New"/>
              <w:color w:val="0000FF"/>
              <w:highlight w:val="white"/>
            </w:rPr>
          </w:rPrChange>
        </w:rPr>
        <w:t>&lt;!--</w:t>
      </w:r>
      <w:r w:rsidRPr="00133664">
        <w:rPr>
          <w:rFonts w:ascii="Courier New" w:hAnsi="Courier New" w:cs="Courier New"/>
          <w:color w:val="808080"/>
          <w:sz w:val="17"/>
          <w:szCs w:val="17"/>
          <w:highlight w:val="white"/>
          <w:rPrChange w:id="4013" w:author="Author">
            <w:rPr>
              <w:rFonts w:ascii="Courier New" w:hAnsi="Courier New"/>
              <w:color w:val="808080"/>
              <w:highlight w:val="white"/>
            </w:rPr>
          </w:rPrChange>
        </w:rPr>
        <w:t xml:space="preserve"> document-id tag as defined in ST.36 </w:t>
      </w:r>
      <w:r w:rsidRPr="00133664">
        <w:rPr>
          <w:rFonts w:ascii="Courier New" w:hAnsi="Courier New" w:cs="Courier New"/>
          <w:color w:val="0000FF"/>
          <w:sz w:val="17"/>
          <w:szCs w:val="17"/>
          <w:highlight w:val="white"/>
        </w:rPr>
        <w:t>--&gt;</w:t>
      </w:r>
    </w:p>
    <w:p w14:paraId="08D395F5"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14"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4015" w:author="Author">
            <w:rPr>
              <w:rFonts w:ascii="Courier New" w:hAnsi="Courier New"/>
              <w:color w:val="000080"/>
              <w:highlight w:val="white"/>
            </w:rPr>
          </w:rPrChange>
        </w:rPr>
        <w:t>&lt;!ELEMENT document-id (country , doc-number , kind? , date?)&gt;</w:t>
      </w:r>
    </w:p>
    <w:p w14:paraId="382C9140"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16" w:author="Author">
            <w:rPr>
              <w:rFonts w:ascii="Courier New" w:hAnsi="Courier New"/>
              <w:color w:val="000000"/>
              <w:highlight w:val="white"/>
            </w:rPr>
          </w:rPrChange>
        </w:rPr>
      </w:pPr>
    </w:p>
    <w:p w14:paraId="20CD1566"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4017" w:author="Author">
            <w:rPr>
              <w:rFonts w:ascii="Courier New" w:hAnsi="Courier New"/>
              <w:color w:val="808080"/>
              <w:highlight w:val="white"/>
            </w:rPr>
          </w:rPrChange>
        </w:rPr>
      </w:pPr>
      <w:r w:rsidRPr="00133664">
        <w:rPr>
          <w:rFonts w:ascii="Courier New" w:hAnsi="Courier New" w:cs="Courier New"/>
          <w:color w:val="0000FF"/>
          <w:sz w:val="17"/>
          <w:szCs w:val="17"/>
          <w:highlight w:val="white"/>
          <w:rPrChange w:id="4018" w:author="Author">
            <w:rPr>
              <w:rFonts w:ascii="Courier New" w:hAnsi="Courier New"/>
              <w:color w:val="0000FF"/>
              <w:highlight w:val="white"/>
            </w:rPr>
          </w:rPrChange>
        </w:rPr>
        <w:t>&lt;!--</w:t>
      </w:r>
      <w:r w:rsidRPr="00133664">
        <w:rPr>
          <w:rFonts w:ascii="Courier New" w:hAnsi="Courier New" w:cs="Courier New"/>
          <w:color w:val="808080"/>
          <w:sz w:val="17"/>
          <w:szCs w:val="17"/>
          <w:highlight w:val="white"/>
          <w:rPrChange w:id="4019" w:author="Author">
            <w:rPr>
              <w:rFonts w:ascii="Courier New" w:hAnsi="Courier New"/>
              <w:color w:val="808080"/>
              <w:highlight w:val="white"/>
            </w:rPr>
          </w:rPrChange>
        </w:rPr>
        <w:t xml:space="preserve">Two-letter alphabetic codes which represent the names of states, other entities </w:t>
      </w:r>
    </w:p>
    <w:p w14:paraId="76BAB907"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4020"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4021" w:author="Author">
            <w:rPr>
              <w:rFonts w:ascii="Courier New" w:hAnsi="Courier New"/>
              <w:color w:val="808080"/>
              <w:highlight w:val="white"/>
            </w:rPr>
          </w:rPrChange>
        </w:rPr>
        <w:t xml:space="preserve">and intergovernmental organizations the legislation of which provides for the protection of </w:t>
      </w:r>
    </w:p>
    <w:p w14:paraId="74592C9D"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4022"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4023" w:author="Author">
            <w:rPr>
              <w:rFonts w:ascii="Courier New" w:hAnsi="Courier New"/>
              <w:color w:val="808080"/>
              <w:highlight w:val="white"/>
            </w:rPr>
          </w:rPrChange>
        </w:rPr>
        <w:t>IP rights or which organizations are acting in the framework of a treaty in the field of IP. e.g. "XX".</w:t>
      </w:r>
    </w:p>
    <w:p w14:paraId="1C11729B"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24" w:author="Author">
            <w:rPr>
              <w:rFonts w:ascii="Courier New" w:hAnsi="Courier New"/>
              <w:color w:val="000000"/>
              <w:highlight w:val="white"/>
            </w:rPr>
          </w:rPrChange>
        </w:rPr>
      </w:pPr>
      <w:r w:rsidRPr="00133664">
        <w:rPr>
          <w:rFonts w:ascii="Courier New" w:hAnsi="Courier New" w:cs="Courier New"/>
          <w:color w:val="808080"/>
          <w:sz w:val="17"/>
          <w:szCs w:val="17"/>
          <w:highlight w:val="white"/>
          <w:rPrChange w:id="4025" w:author="Author">
            <w:rPr>
              <w:rFonts w:ascii="Courier New" w:hAnsi="Courier New"/>
              <w:color w:val="808080"/>
              <w:highlight w:val="white"/>
            </w:rPr>
          </w:rPrChange>
        </w:rPr>
        <w:t>Always in upper case.</w:t>
      </w:r>
      <w:r w:rsidRPr="00133664">
        <w:rPr>
          <w:rFonts w:ascii="Courier New" w:hAnsi="Courier New" w:cs="Courier New"/>
          <w:color w:val="0000FF"/>
          <w:sz w:val="17"/>
          <w:szCs w:val="17"/>
          <w:highlight w:val="white"/>
        </w:rPr>
        <w:t>--&gt;</w:t>
      </w:r>
    </w:p>
    <w:p w14:paraId="6466699E"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26"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4027" w:author="Author">
            <w:rPr>
              <w:rFonts w:ascii="Courier New" w:hAnsi="Courier New"/>
              <w:color w:val="000080"/>
              <w:highlight w:val="white"/>
            </w:rPr>
          </w:rPrChange>
        </w:rPr>
        <w:t>&lt;!ELEMENT country (#PCDATA)&gt;</w:t>
      </w:r>
    </w:p>
    <w:p w14:paraId="47EEACE9"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28" w:author="Author">
            <w:rPr>
              <w:rFonts w:ascii="Courier New" w:hAnsi="Courier New"/>
              <w:color w:val="000000"/>
              <w:highlight w:val="white"/>
            </w:rPr>
          </w:rPrChange>
        </w:rPr>
      </w:pPr>
    </w:p>
    <w:p w14:paraId="2A6C50AB"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29" w:author="Author">
            <w:rPr>
              <w:rFonts w:ascii="Courier New" w:hAnsi="Courier New"/>
              <w:color w:val="000000"/>
              <w:highlight w:val="white"/>
            </w:rPr>
          </w:rPrChange>
        </w:rPr>
      </w:pPr>
      <w:r w:rsidRPr="00133664">
        <w:rPr>
          <w:rFonts w:ascii="Courier New" w:hAnsi="Courier New" w:cs="Courier New"/>
          <w:color w:val="0000FF"/>
          <w:sz w:val="17"/>
          <w:szCs w:val="17"/>
          <w:highlight w:val="white"/>
          <w:rPrChange w:id="4030" w:author="Author">
            <w:rPr>
              <w:rFonts w:ascii="Courier New" w:hAnsi="Courier New"/>
              <w:color w:val="0000FF"/>
              <w:highlight w:val="white"/>
            </w:rPr>
          </w:rPrChange>
        </w:rPr>
        <w:t>&lt;!--</w:t>
      </w:r>
      <w:r w:rsidRPr="00133664">
        <w:rPr>
          <w:rFonts w:ascii="Courier New" w:hAnsi="Courier New" w:cs="Courier New"/>
          <w:color w:val="808080"/>
          <w:sz w:val="17"/>
          <w:szCs w:val="17"/>
          <w:highlight w:val="white"/>
          <w:rPrChange w:id="4031" w:author="Author">
            <w:rPr>
              <w:rFonts w:ascii="Courier New" w:hAnsi="Courier New"/>
              <w:color w:val="808080"/>
              <w:highlight w:val="white"/>
            </w:rPr>
          </w:rPrChange>
        </w:rPr>
        <w:t>Doc-number: The number of the referenced patent (or application) document</w:t>
      </w:r>
      <w:r w:rsidRPr="00133664">
        <w:rPr>
          <w:rFonts w:ascii="Courier New" w:hAnsi="Courier New" w:cs="Courier New"/>
          <w:color w:val="0000FF"/>
          <w:sz w:val="17"/>
          <w:szCs w:val="17"/>
          <w:highlight w:val="white"/>
        </w:rPr>
        <w:t>--&gt;</w:t>
      </w:r>
    </w:p>
    <w:p w14:paraId="185F8AC9"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32"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4033" w:author="Author">
            <w:rPr>
              <w:rFonts w:ascii="Courier New" w:hAnsi="Courier New"/>
              <w:color w:val="000080"/>
              <w:highlight w:val="white"/>
            </w:rPr>
          </w:rPrChange>
        </w:rPr>
        <w:t>&lt;!ELEMENT doc-number (#PCDATA)&gt;</w:t>
      </w:r>
    </w:p>
    <w:p w14:paraId="245C129E"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34" w:author="Author">
            <w:rPr>
              <w:rFonts w:ascii="Courier New" w:hAnsi="Courier New"/>
              <w:color w:val="000000"/>
              <w:highlight w:val="white"/>
            </w:rPr>
          </w:rPrChange>
        </w:rPr>
      </w:pPr>
    </w:p>
    <w:p w14:paraId="7B4309D1"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35" w:author="Author">
            <w:rPr>
              <w:rFonts w:ascii="Courier New" w:hAnsi="Courier New"/>
              <w:color w:val="000000"/>
              <w:highlight w:val="white"/>
            </w:rPr>
          </w:rPrChange>
        </w:rPr>
      </w:pPr>
      <w:r w:rsidRPr="00133664">
        <w:rPr>
          <w:rFonts w:ascii="Courier New" w:hAnsi="Courier New" w:cs="Courier New"/>
          <w:color w:val="0000FF"/>
          <w:sz w:val="17"/>
          <w:szCs w:val="17"/>
          <w:highlight w:val="white"/>
          <w:rPrChange w:id="4036" w:author="Author">
            <w:rPr>
              <w:rFonts w:ascii="Courier New" w:hAnsi="Courier New"/>
              <w:color w:val="0000FF"/>
              <w:highlight w:val="white"/>
            </w:rPr>
          </w:rPrChange>
        </w:rPr>
        <w:t>&lt;!--</w:t>
      </w:r>
      <w:r w:rsidRPr="00133664">
        <w:rPr>
          <w:rFonts w:ascii="Courier New" w:hAnsi="Courier New" w:cs="Courier New"/>
          <w:color w:val="808080"/>
          <w:sz w:val="17"/>
          <w:szCs w:val="17"/>
          <w:highlight w:val="white"/>
          <w:rPrChange w:id="4037" w:author="Author">
            <w:rPr>
              <w:rFonts w:ascii="Courier New" w:hAnsi="Courier New"/>
              <w:color w:val="808080"/>
              <w:highlight w:val="white"/>
            </w:rPr>
          </w:rPrChange>
        </w:rPr>
        <w:t>Document kind code; e.g., A1 (WIPO ST.16)</w:t>
      </w:r>
      <w:r w:rsidRPr="00133664">
        <w:rPr>
          <w:rFonts w:ascii="Courier New" w:hAnsi="Courier New" w:cs="Courier New"/>
          <w:color w:val="0000FF"/>
          <w:sz w:val="17"/>
          <w:szCs w:val="17"/>
          <w:highlight w:val="white"/>
        </w:rPr>
        <w:t>--&gt;</w:t>
      </w:r>
    </w:p>
    <w:p w14:paraId="55DC8FA2"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38"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4039" w:author="Author">
            <w:rPr>
              <w:rFonts w:ascii="Courier New" w:hAnsi="Courier New"/>
              <w:color w:val="000080"/>
              <w:highlight w:val="white"/>
            </w:rPr>
          </w:rPrChange>
        </w:rPr>
        <w:t>&lt;!ELEMENT kind (#PCDATA)&gt;</w:t>
      </w:r>
    </w:p>
    <w:p w14:paraId="097F2BAC"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40" w:author="Author">
            <w:rPr>
              <w:rFonts w:ascii="Courier New" w:hAnsi="Courier New"/>
              <w:color w:val="000000"/>
              <w:highlight w:val="white"/>
            </w:rPr>
          </w:rPrChange>
        </w:rPr>
      </w:pPr>
    </w:p>
    <w:p w14:paraId="6EBB1596"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41" w:author="Author">
            <w:rPr>
              <w:rFonts w:ascii="Courier New" w:hAnsi="Courier New"/>
              <w:color w:val="000000"/>
              <w:highlight w:val="white"/>
            </w:rPr>
          </w:rPrChange>
        </w:rPr>
      </w:pPr>
      <w:r w:rsidRPr="00133664">
        <w:rPr>
          <w:rFonts w:ascii="Courier New" w:hAnsi="Courier New" w:cs="Courier New"/>
          <w:color w:val="0000FF"/>
          <w:sz w:val="17"/>
          <w:szCs w:val="17"/>
          <w:highlight w:val="white"/>
          <w:rPrChange w:id="4042" w:author="Author">
            <w:rPr>
              <w:rFonts w:ascii="Courier New" w:hAnsi="Courier New"/>
              <w:color w:val="0000FF"/>
              <w:highlight w:val="white"/>
            </w:rPr>
          </w:rPrChange>
        </w:rPr>
        <w:t>&lt;!--</w:t>
      </w:r>
      <w:r w:rsidRPr="00133664">
        <w:rPr>
          <w:rFonts w:ascii="Courier New" w:hAnsi="Courier New" w:cs="Courier New"/>
          <w:color w:val="808080"/>
          <w:sz w:val="17"/>
          <w:szCs w:val="17"/>
          <w:highlight w:val="white"/>
          <w:rPrChange w:id="4043" w:author="Author">
            <w:rPr>
              <w:rFonts w:ascii="Courier New" w:hAnsi="Courier New"/>
              <w:color w:val="808080"/>
              <w:highlight w:val="white"/>
            </w:rPr>
          </w:rPrChange>
        </w:rPr>
        <w:t>Date: components of a date. Format: YYYYMMDD (WIPO ST.2)</w:t>
      </w:r>
      <w:r w:rsidRPr="00133664">
        <w:rPr>
          <w:rFonts w:ascii="Courier New" w:hAnsi="Courier New" w:cs="Courier New"/>
          <w:color w:val="0000FF"/>
          <w:sz w:val="17"/>
          <w:szCs w:val="17"/>
          <w:highlight w:val="white"/>
        </w:rPr>
        <w:t>--&gt;</w:t>
      </w:r>
    </w:p>
    <w:p w14:paraId="1A380CDD"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44"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4045" w:author="Author">
            <w:rPr>
              <w:rFonts w:ascii="Courier New" w:hAnsi="Courier New"/>
              <w:color w:val="000080"/>
              <w:highlight w:val="white"/>
            </w:rPr>
          </w:rPrChange>
        </w:rPr>
        <w:t>&lt;!ELEMENT date (#PCDATA)&gt;</w:t>
      </w:r>
    </w:p>
    <w:p w14:paraId="73522704"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46" w:author="Author">
            <w:rPr>
              <w:rFonts w:ascii="Courier New" w:hAnsi="Courier New"/>
              <w:color w:val="000000"/>
              <w:highlight w:val="white"/>
            </w:rPr>
          </w:rPrChange>
        </w:rPr>
      </w:pPr>
    </w:p>
    <w:p w14:paraId="31AFAF27" w14:textId="77777777" w:rsidR="002A60DE" w:rsidRPr="00317BB8" w:rsidRDefault="002A60DE" w:rsidP="002A60DE">
      <w:pPr>
        <w:autoSpaceDE w:val="0"/>
        <w:autoSpaceDN w:val="0"/>
        <w:adjustRightInd w:val="0"/>
        <w:rPr>
          <w:del w:id="4047" w:author="Author"/>
          <w:rFonts w:ascii="Courier New" w:hAnsi="Courier New" w:cs="Courier New"/>
          <w:color w:val="000000"/>
          <w:sz w:val="17"/>
          <w:szCs w:val="17"/>
          <w:highlight w:val="white"/>
          <w:lang w:val="es-ES_tradnl"/>
        </w:rPr>
      </w:pPr>
    </w:p>
    <w:p w14:paraId="3BDF37D2"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4048" w:author="Author">
            <w:rPr>
              <w:rFonts w:ascii="Courier New" w:hAnsi="Courier New"/>
              <w:color w:val="808080"/>
              <w:highlight w:val="white"/>
            </w:rPr>
          </w:rPrChange>
        </w:rPr>
      </w:pPr>
      <w:r w:rsidRPr="00133664">
        <w:rPr>
          <w:rFonts w:ascii="Courier New" w:hAnsi="Courier New" w:cs="Courier New"/>
          <w:color w:val="0000FF"/>
          <w:sz w:val="17"/>
          <w:szCs w:val="17"/>
          <w:highlight w:val="white"/>
          <w:rPrChange w:id="4049" w:author="Author">
            <w:rPr>
              <w:rFonts w:ascii="Courier New" w:hAnsi="Courier New"/>
              <w:color w:val="0000FF"/>
              <w:highlight w:val="white"/>
            </w:rPr>
          </w:rPrChange>
        </w:rPr>
        <w:t>&lt;!--</w:t>
      </w:r>
      <w:r w:rsidRPr="00133664">
        <w:rPr>
          <w:rFonts w:ascii="Courier New" w:hAnsi="Courier New" w:cs="Courier New"/>
          <w:color w:val="808080"/>
          <w:sz w:val="17"/>
          <w:szCs w:val="17"/>
          <w:highlight w:val="white"/>
          <w:rPrChange w:id="4050" w:author="Author">
            <w:rPr>
              <w:rFonts w:ascii="Courier New" w:hAnsi="Courier New"/>
              <w:color w:val="808080"/>
              <w:highlight w:val="white"/>
            </w:rPr>
          </w:rPrChange>
        </w:rPr>
        <w:t xml:space="preserve">Application reference </w:t>
      </w:r>
      <w:r w:rsidRPr="00133664">
        <w:rPr>
          <w:rFonts w:ascii="Courier New" w:hAnsi="Courier New" w:cs="Courier New"/>
          <w:color w:val="808080"/>
          <w:sz w:val="17"/>
          <w:szCs w:val="17"/>
          <w:highlight w:val="white"/>
        </w:rPr>
        <w:t>information: application number, country.</w:t>
      </w:r>
    </w:p>
    <w:p w14:paraId="7D6D4628"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4051" w:author="Author">
            <w:rPr>
              <w:rFonts w:ascii="Courier New" w:hAnsi="Courier New"/>
              <w:color w:val="808080"/>
              <w:highlight w:val="white"/>
            </w:rPr>
          </w:rPrChange>
        </w:rPr>
      </w:pPr>
      <w:r w:rsidRPr="00133664">
        <w:rPr>
          <w:rFonts w:ascii="Courier New" w:hAnsi="Courier New" w:cs="Courier New"/>
          <w:color w:val="808080"/>
          <w:sz w:val="17"/>
          <w:szCs w:val="17"/>
          <w:highlight w:val="white"/>
          <w:rPrChange w:id="4052" w:author="Author">
            <w:rPr>
              <w:rFonts w:ascii="Courier New" w:hAnsi="Courier New"/>
              <w:color w:val="808080"/>
              <w:highlight w:val="white"/>
            </w:rPr>
          </w:rPrChange>
        </w:rPr>
        <w:t xml:space="preserve">In case of a filing reference, the kind code is empty and the date refers to the </w:t>
      </w:r>
      <w:r w:rsidRPr="00133664">
        <w:rPr>
          <w:rFonts w:ascii="Courier New" w:hAnsi="Courier New" w:cs="Courier New"/>
          <w:color w:val="808080"/>
          <w:sz w:val="17"/>
          <w:szCs w:val="17"/>
          <w:highlight w:val="white"/>
        </w:rPr>
        <w:t>filing date.</w:t>
      </w:r>
    </w:p>
    <w:p w14:paraId="642968B0"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53" w:author="Author">
            <w:rPr>
              <w:rFonts w:ascii="Courier New" w:hAnsi="Courier New"/>
              <w:color w:val="000000"/>
              <w:highlight w:val="white"/>
            </w:rPr>
          </w:rPrChange>
        </w:rPr>
      </w:pPr>
      <w:r w:rsidRPr="00133664">
        <w:rPr>
          <w:rFonts w:ascii="Courier New" w:hAnsi="Courier New" w:cs="Courier New"/>
          <w:color w:val="0000FF"/>
          <w:sz w:val="17"/>
          <w:szCs w:val="17"/>
          <w:highlight w:val="white"/>
          <w:rPrChange w:id="4054" w:author="Author">
            <w:rPr>
              <w:rFonts w:ascii="Courier New" w:hAnsi="Courier New"/>
              <w:color w:val="0000FF"/>
              <w:highlight w:val="white"/>
            </w:rPr>
          </w:rPrChange>
        </w:rPr>
        <w:t>--&gt;</w:t>
      </w:r>
    </w:p>
    <w:p w14:paraId="23A20107"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55"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4056" w:author="Author">
            <w:rPr>
              <w:rFonts w:ascii="Courier New" w:hAnsi="Courier New"/>
              <w:color w:val="000080"/>
              <w:highlight w:val="white"/>
            </w:rPr>
          </w:rPrChange>
        </w:rPr>
        <w:t>&lt;!ELEMENT application-reference (country , doc-number , filing-date?)&gt;</w:t>
      </w:r>
    </w:p>
    <w:p w14:paraId="190E4243"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57" w:author="Author">
            <w:rPr>
              <w:rFonts w:ascii="Courier New" w:hAnsi="Courier New"/>
              <w:color w:val="000000"/>
              <w:highlight w:val="white"/>
            </w:rPr>
          </w:rPrChange>
        </w:rPr>
      </w:pPr>
    </w:p>
    <w:p w14:paraId="5310BA36"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58" w:author="Author">
            <w:rPr>
              <w:rFonts w:ascii="Courier New" w:hAnsi="Courier New"/>
              <w:color w:val="000000"/>
              <w:highlight w:val="white"/>
            </w:rPr>
          </w:rPrChange>
        </w:rPr>
      </w:pPr>
      <w:r w:rsidRPr="00133664">
        <w:rPr>
          <w:rFonts w:ascii="Courier New" w:hAnsi="Courier New" w:cs="Courier New"/>
          <w:color w:val="0000FF"/>
          <w:sz w:val="17"/>
          <w:szCs w:val="17"/>
          <w:highlight w:val="white"/>
          <w:rPrChange w:id="4059" w:author="Author">
            <w:rPr>
              <w:rFonts w:ascii="Courier New" w:hAnsi="Courier New"/>
              <w:color w:val="0000FF"/>
              <w:highlight w:val="white"/>
            </w:rPr>
          </w:rPrChange>
        </w:rPr>
        <w:t>&lt;!--</w:t>
      </w:r>
      <w:r w:rsidRPr="00133664">
        <w:rPr>
          <w:rFonts w:ascii="Courier New" w:hAnsi="Courier New" w:cs="Courier New"/>
          <w:color w:val="808080"/>
          <w:sz w:val="17"/>
          <w:szCs w:val="17"/>
          <w:highlight w:val="white"/>
          <w:rPrChange w:id="4060" w:author="Author">
            <w:rPr>
              <w:rFonts w:ascii="Courier New" w:hAnsi="Courier New"/>
              <w:color w:val="808080"/>
              <w:highlight w:val="white"/>
            </w:rPr>
          </w:rPrChange>
        </w:rPr>
        <w:t xml:space="preserve">Filing Date: </w:t>
      </w:r>
      <w:r w:rsidRPr="00133664">
        <w:rPr>
          <w:rFonts w:ascii="Courier New" w:hAnsi="Courier New" w:cs="Courier New"/>
          <w:color w:val="808080"/>
          <w:sz w:val="17"/>
          <w:szCs w:val="17"/>
          <w:highlight w:val="white"/>
        </w:rPr>
        <w:t>components of a date. Format: YYYYMMDD (WIPO ST.2)</w:t>
      </w:r>
      <w:r w:rsidRPr="00133664">
        <w:rPr>
          <w:rFonts w:ascii="Courier New" w:hAnsi="Courier New" w:cs="Courier New"/>
          <w:color w:val="0000FF"/>
          <w:sz w:val="17"/>
          <w:szCs w:val="17"/>
          <w:highlight w:val="white"/>
        </w:rPr>
        <w:t>--&gt;</w:t>
      </w:r>
    </w:p>
    <w:p w14:paraId="43C49A76"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61"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4062" w:author="Author">
            <w:rPr>
              <w:rFonts w:ascii="Courier New" w:hAnsi="Courier New"/>
              <w:color w:val="000080"/>
              <w:highlight w:val="white"/>
            </w:rPr>
          </w:rPrChange>
        </w:rPr>
        <w:t>&lt;!ELEMENT filing-date (#PCDATA)&gt;</w:t>
      </w:r>
    </w:p>
    <w:p w14:paraId="68666978"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63" w:author="Author">
            <w:rPr>
              <w:rFonts w:ascii="Courier New" w:hAnsi="Courier New"/>
              <w:color w:val="000000"/>
              <w:highlight w:val="white"/>
            </w:rPr>
          </w:rPrChange>
        </w:rPr>
      </w:pPr>
    </w:p>
    <w:p w14:paraId="3BE9212C"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64" w:author="Author">
            <w:rPr>
              <w:rFonts w:ascii="Courier New" w:hAnsi="Courier New"/>
              <w:color w:val="000000"/>
              <w:highlight w:val="white"/>
            </w:rPr>
          </w:rPrChange>
        </w:rPr>
      </w:pPr>
      <w:r w:rsidRPr="00133664">
        <w:rPr>
          <w:rFonts w:ascii="Courier New" w:hAnsi="Courier New" w:cs="Courier New"/>
          <w:color w:val="0000FF"/>
          <w:sz w:val="17"/>
          <w:szCs w:val="17"/>
          <w:highlight w:val="white"/>
          <w:rPrChange w:id="4065" w:author="Author">
            <w:rPr>
              <w:rFonts w:ascii="Courier New" w:hAnsi="Courier New"/>
              <w:color w:val="0000FF"/>
              <w:highlight w:val="white"/>
            </w:rPr>
          </w:rPrChange>
        </w:rPr>
        <w:t>&lt;!--</w:t>
      </w:r>
      <w:r w:rsidRPr="00133664">
        <w:rPr>
          <w:rFonts w:ascii="Courier New" w:hAnsi="Courier New" w:cs="Courier New"/>
          <w:color w:val="808080"/>
          <w:sz w:val="17"/>
          <w:szCs w:val="17"/>
          <w:highlight w:val="white"/>
          <w:rPrChange w:id="4066" w:author="Author">
            <w:rPr>
              <w:rFonts w:ascii="Courier New" w:hAnsi="Courier New"/>
              <w:color w:val="808080"/>
              <w:highlight w:val="white"/>
            </w:rPr>
          </w:rPrChange>
        </w:rPr>
        <w:t xml:space="preserve">Priority application identification </w:t>
      </w:r>
      <w:r w:rsidRPr="00133664">
        <w:rPr>
          <w:rFonts w:ascii="Courier New" w:hAnsi="Courier New" w:cs="Courier New"/>
          <w:color w:val="808080"/>
          <w:sz w:val="17"/>
          <w:szCs w:val="17"/>
          <w:highlight w:val="white"/>
        </w:rPr>
        <w:t>(priority-claim)</w:t>
      </w:r>
      <w:r w:rsidRPr="00133664">
        <w:rPr>
          <w:rFonts w:ascii="Courier New" w:hAnsi="Courier New" w:cs="Courier New"/>
          <w:color w:val="0000FF"/>
          <w:sz w:val="17"/>
          <w:szCs w:val="17"/>
          <w:highlight w:val="white"/>
        </w:rPr>
        <w:t>--&gt;</w:t>
      </w:r>
    </w:p>
    <w:p w14:paraId="79AA6322"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67"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4068" w:author="Author">
            <w:rPr>
              <w:rFonts w:ascii="Courier New" w:hAnsi="Courier New"/>
              <w:color w:val="000080"/>
              <w:highlight w:val="white"/>
            </w:rPr>
          </w:rPrChange>
        </w:rPr>
        <w:t>&lt;!ELEMENT priority-claims (priority-claim+)&gt;</w:t>
      </w:r>
    </w:p>
    <w:p w14:paraId="18A9FA80"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69" w:author="Author">
            <w:rPr>
              <w:rFonts w:ascii="Courier New" w:hAnsi="Courier New"/>
              <w:color w:val="000000"/>
              <w:highlight w:val="white"/>
            </w:rPr>
          </w:rPrChange>
        </w:rPr>
      </w:pPr>
    </w:p>
    <w:p w14:paraId="4BFBD0BF"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70" w:author="Author">
            <w:rPr>
              <w:rFonts w:ascii="Courier New" w:hAnsi="Courier New"/>
              <w:color w:val="000000"/>
              <w:highlight w:val="white"/>
            </w:rPr>
          </w:rPrChange>
        </w:rPr>
      </w:pPr>
      <w:r w:rsidRPr="00133664">
        <w:rPr>
          <w:rFonts w:ascii="Courier New" w:hAnsi="Courier New" w:cs="Courier New"/>
          <w:color w:val="000080"/>
          <w:sz w:val="17"/>
          <w:szCs w:val="17"/>
          <w:highlight w:val="white"/>
          <w:rPrChange w:id="4071" w:author="Author">
            <w:rPr>
              <w:rFonts w:ascii="Courier New" w:hAnsi="Courier New"/>
              <w:color w:val="000080"/>
              <w:highlight w:val="white"/>
            </w:rPr>
          </w:rPrChange>
        </w:rPr>
        <w:t>&lt;!ELEMENT priority-claim (country</w:t>
      </w:r>
      <w:del w:id="4072" w:author="Author">
        <w:r w:rsidRPr="00133664">
          <w:rPr>
            <w:rFonts w:ascii="Courier New" w:hAnsi="Courier New" w:cs="Courier New"/>
            <w:color w:val="000080"/>
            <w:sz w:val="17"/>
            <w:szCs w:val="17"/>
            <w:highlight w:val="white"/>
          </w:rPr>
          <w:delText xml:space="preserve"> </w:delText>
        </w:r>
      </w:del>
      <w:r w:rsidRPr="00133664">
        <w:rPr>
          <w:rFonts w:ascii="Courier New" w:hAnsi="Courier New" w:cs="Courier New"/>
          <w:color w:val="000080"/>
          <w:sz w:val="17"/>
          <w:szCs w:val="17"/>
          <w:highlight w:val="white"/>
        </w:rPr>
        <w:t>, doc-number</w:t>
      </w:r>
      <w:ins w:id="4073" w:author="Author">
        <w:r w:rsidRPr="00133664">
          <w:rPr>
            <w:rFonts w:ascii="Courier New" w:hAnsi="Courier New" w:cs="Courier New"/>
            <w:color w:val="000080"/>
            <w:sz w:val="17"/>
            <w:szCs w:val="17"/>
            <w:highlight w:val="white"/>
            <w:rPrChange w:id="4074" w:author="Author">
              <w:rPr>
                <w:rFonts w:ascii="Consolas" w:hAnsi="Consolas"/>
                <w:color w:val="000080"/>
                <w:highlight w:val="white"/>
              </w:rPr>
            </w:rPrChange>
          </w:rPr>
          <w:t>?</w:t>
        </w:r>
      </w:ins>
      <w:del w:id="4075" w:author="Author">
        <w:r w:rsidRPr="00133664">
          <w:rPr>
            <w:rFonts w:ascii="Courier New" w:hAnsi="Courier New" w:cs="Courier New"/>
            <w:color w:val="000080"/>
            <w:sz w:val="17"/>
            <w:szCs w:val="17"/>
            <w:highlight w:val="white"/>
          </w:rPr>
          <w:delText xml:space="preserve"> </w:delText>
        </w:r>
      </w:del>
      <w:r w:rsidRPr="00133664">
        <w:rPr>
          <w:rFonts w:ascii="Courier New" w:hAnsi="Courier New" w:cs="Courier New"/>
          <w:color w:val="000080"/>
          <w:sz w:val="17"/>
          <w:szCs w:val="17"/>
          <w:highlight w:val="white"/>
          <w:rPrChange w:id="4076" w:author="Author">
            <w:rPr>
              <w:rFonts w:ascii="Courier New" w:hAnsi="Courier New"/>
              <w:color w:val="000080"/>
              <w:highlight w:val="white"/>
            </w:rPr>
          </w:rPrChange>
        </w:rPr>
        <w:t xml:space="preserve">, </w:t>
      </w:r>
      <w:del w:id="4077" w:author="Author">
        <w:r w:rsidRPr="00133664">
          <w:rPr>
            <w:rFonts w:ascii="Courier New" w:hAnsi="Courier New" w:cs="Courier New"/>
            <w:color w:val="000080"/>
            <w:sz w:val="17"/>
            <w:szCs w:val="17"/>
            <w:highlight w:val="white"/>
          </w:rPr>
          <w:delText>kind ,</w:delText>
        </w:r>
      </w:del>
      <w:ins w:id="4078" w:author="Author">
        <w:del w:id="4079" w:author="Author">
          <w:r w:rsidRPr="00133664">
            <w:rPr>
              <w:rFonts w:ascii="Courier New" w:hAnsi="Courier New" w:cs="Courier New"/>
              <w:color w:val="000080"/>
              <w:sz w:val="17"/>
              <w:szCs w:val="17"/>
              <w:highlight w:val="white"/>
              <w:rPrChange w:id="4080" w:author="Author">
                <w:rPr>
                  <w:rFonts w:ascii="Consolas" w:hAnsi="Consolas" w:cs="Consolas"/>
                  <w:color w:val="000080"/>
                  <w:szCs w:val="17"/>
                  <w:highlight w:val="white"/>
                </w:rPr>
              </w:rPrChange>
            </w:rPr>
            <w:delText>?</w:delText>
          </w:r>
        </w:del>
        <w:r w:rsidRPr="00133664">
          <w:rPr>
            <w:rFonts w:ascii="Courier New" w:hAnsi="Courier New" w:cs="Courier New"/>
            <w:color w:val="000080"/>
            <w:sz w:val="17"/>
            <w:szCs w:val="17"/>
            <w:highlight w:val="white"/>
            <w:rPrChange w:id="4081" w:author="Author">
              <w:rPr>
                <w:rFonts w:ascii="Consolas" w:hAnsi="Consolas" w:cs="Consolas"/>
                <w:color w:val="000080"/>
                <w:szCs w:val="17"/>
                <w:highlight w:val="white"/>
              </w:rPr>
            </w:rPrChange>
          </w:rPr>
          <w:t>,</w:t>
        </w:r>
      </w:ins>
      <w:r w:rsidRPr="00133664">
        <w:rPr>
          <w:rFonts w:ascii="Courier New" w:hAnsi="Courier New" w:cs="Courier New"/>
          <w:color w:val="000080"/>
          <w:sz w:val="17"/>
          <w:szCs w:val="17"/>
          <w:highlight w:val="white"/>
        </w:rPr>
        <w:t xml:space="preserve"> date)&gt;</w:t>
      </w:r>
    </w:p>
    <w:p w14:paraId="16841DD5"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82" w:author="Author">
            <w:rPr>
              <w:rFonts w:ascii="Consolas" w:hAnsi="Consolas" w:cs="Consolas"/>
              <w:color w:val="000000"/>
              <w:szCs w:val="17"/>
              <w:highlight w:val="white"/>
            </w:rPr>
          </w:rPrChange>
        </w:rPr>
      </w:pPr>
    </w:p>
    <w:p w14:paraId="6579442D" w14:textId="77777777" w:rsidR="002A60DE" w:rsidRPr="00133664" w:rsidRDefault="002A60DE" w:rsidP="002A60DE">
      <w:pPr>
        <w:autoSpaceDE w:val="0"/>
        <w:autoSpaceDN w:val="0"/>
        <w:adjustRightInd w:val="0"/>
        <w:rPr>
          <w:del w:id="4083" w:author="Author"/>
          <w:rFonts w:ascii="Courier New" w:hAnsi="Courier New" w:cs="Courier New"/>
          <w:color w:val="000080"/>
          <w:sz w:val="17"/>
          <w:szCs w:val="17"/>
          <w:highlight w:val="white"/>
        </w:rPr>
      </w:pPr>
      <w:r w:rsidRPr="00133664">
        <w:rPr>
          <w:rFonts w:ascii="Courier New" w:hAnsi="Courier New" w:cs="Courier New"/>
          <w:color w:val="000080"/>
          <w:sz w:val="17"/>
          <w:szCs w:val="17"/>
          <w:highlight w:val="white"/>
          <w:rPrChange w:id="4084" w:author="Author">
            <w:rPr>
              <w:rFonts w:ascii="Courier New" w:hAnsi="Courier New"/>
              <w:color w:val="000080"/>
              <w:highlight w:val="white"/>
            </w:rPr>
          </w:rPrChange>
        </w:rPr>
        <w:t xml:space="preserve">&lt;!ATTLIST priority-claim  sequence  </w:t>
      </w:r>
      <w:r w:rsidRPr="00133664">
        <w:rPr>
          <w:rFonts w:ascii="Courier New" w:hAnsi="Courier New" w:cs="Courier New"/>
          <w:color w:val="000080"/>
          <w:sz w:val="17"/>
          <w:szCs w:val="17"/>
          <w:highlight w:val="white"/>
        </w:rPr>
        <w:t>CDATA  #REQUIRED</w:t>
      </w:r>
      <w:ins w:id="4085" w:author="Author">
        <w:r w:rsidRPr="00133664">
          <w:rPr>
            <w:rFonts w:ascii="Courier New" w:hAnsi="Courier New" w:cs="Courier New"/>
            <w:color w:val="000080"/>
            <w:sz w:val="17"/>
            <w:szCs w:val="17"/>
            <w:highlight w:val="white"/>
            <w:rPrChange w:id="4086" w:author="Author">
              <w:rPr>
                <w:rFonts w:ascii="Consolas" w:hAnsi="Consolas"/>
                <w:color w:val="000080"/>
                <w:highlight w:val="white"/>
              </w:rPr>
            </w:rPrChange>
          </w:rPr>
          <w:t>&gt;</w:t>
        </w:r>
      </w:ins>
    </w:p>
    <w:p w14:paraId="78395D58"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87" w:author="Author">
            <w:rPr>
              <w:rFonts w:ascii="Courier New" w:hAnsi="Courier New"/>
              <w:color w:val="000000"/>
              <w:highlight w:val="white"/>
            </w:rPr>
          </w:rPrChange>
        </w:rPr>
      </w:pPr>
      <w:del w:id="4088" w:author="Author">
        <w:r w:rsidRPr="00133664">
          <w:rPr>
            <w:rFonts w:ascii="Courier New" w:hAnsi="Courier New" w:cs="Courier New"/>
            <w:color w:val="000080"/>
            <w:sz w:val="17"/>
            <w:szCs w:val="17"/>
            <w:highlight w:val="white"/>
          </w:rPr>
          <w:delText xml:space="preserve">&lt;priority-claim-kind (national | regional | international )  #REQUIRED </w:delText>
        </w:r>
        <w:r w:rsidRPr="00133664">
          <w:rPr>
            <w:rFonts w:ascii="Courier New" w:hAnsi="Courier New" w:cs="Courier New"/>
            <w:color w:val="000080"/>
            <w:sz w:val="17"/>
            <w:szCs w:val="17"/>
            <w:highlight w:val="white"/>
            <w:rPrChange w:id="4089" w:author="Author">
              <w:rPr>
                <w:rFonts w:ascii="Courier New" w:hAnsi="Courier New"/>
                <w:color w:val="000080"/>
                <w:highlight w:val="white"/>
              </w:rPr>
            </w:rPrChange>
          </w:rPr>
          <w:delText>&gt;</w:delText>
        </w:r>
      </w:del>
    </w:p>
    <w:p w14:paraId="4BBEE17E"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090" w:author="Author">
            <w:rPr>
              <w:rFonts w:ascii="Courier New" w:hAnsi="Courier New"/>
              <w:color w:val="000000"/>
              <w:highlight w:val="white"/>
            </w:rPr>
          </w:rPrChange>
        </w:rPr>
      </w:pPr>
    </w:p>
    <w:p w14:paraId="74DD8798" w14:textId="77777777" w:rsidR="002A60DE" w:rsidRPr="00317BB8" w:rsidRDefault="002A60DE" w:rsidP="002A60DE">
      <w:pPr>
        <w:autoSpaceDE w:val="0"/>
        <w:autoSpaceDN w:val="0"/>
        <w:adjustRightInd w:val="0"/>
        <w:rPr>
          <w:rFonts w:ascii="Courier New" w:hAnsi="Courier New" w:cs="Courier New"/>
          <w:color w:val="000000"/>
          <w:sz w:val="17"/>
          <w:szCs w:val="17"/>
          <w:highlight w:val="white"/>
          <w:lang w:val="es-ES_tradnl"/>
          <w:rPrChange w:id="4091" w:author="Author">
            <w:rPr>
              <w:rFonts w:ascii="Courier New" w:hAnsi="Courier New"/>
              <w:color w:val="000080"/>
              <w:highlight w:val="white"/>
            </w:rPr>
          </w:rPrChange>
        </w:rPr>
      </w:pPr>
      <w:r w:rsidRPr="00317BB8">
        <w:rPr>
          <w:rFonts w:ascii="Courier New" w:hAnsi="Courier New" w:cs="Courier New"/>
          <w:color w:val="000080"/>
          <w:sz w:val="17"/>
          <w:szCs w:val="17"/>
          <w:highlight w:val="white"/>
          <w:lang w:val="es-ES_tradnl"/>
          <w:rPrChange w:id="4092" w:author="Author">
            <w:rPr>
              <w:rFonts w:ascii="Courier New" w:hAnsi="Courier New"/>
              <w:color w:val="000080"/>
              <w:highlight w:val="white"/>
            </w:rPr>
          </w:rPrChange>
        </w:rPr>
        <w:t>&lt;!ELEMENT comment-text (#PCDATA)&gt;</w:t>
      </w:r>
    </w:p>
    <w:p w14:paraId="71A7D6D7" w14:textId="77777777" w:rsidR="002A60DE" w:rsidRPr="00317BB8" w:rsidRDefault="002A60DE" w:rsidP="002A60DE">
      <w:pPr>
        <w:autoSpaceDE w:val="0"/>
        <w:autoSpaceDN w:val="0"/>
        <w:adjustRightInd w:val="0"/>
        <w:rPr>
          <w:del w:id="4093" w:author="Author"/>
          <w:rFonts w:ascii="Courier New" w:hAnsi="Courier New" w:cs="Courier New"/>
          <w:color w:val="000080"/>
          <w:sz w:val="17"/>
          <w:szCs w:val="17"/>
          <w:highlight w:val="white"/>
          <w:lang w:val="es-ES_tradnl"/>
        </w:rPr>
      </w:pPr>
    </w:p>
    <w:p w14:paraId="4EE9E36D" w14:textId="77777777" w:rsidR="002A60DE" w:rsidRPr="00133664" w:rsidRDefault="002A60DE" w:rsidP="002A60DE">
      <w:pPr>
        <w:autoSpaceDE w:val="0"/>
        <w:autoSpaceDN w:val="0"/>
        <w:adjustRightInd w:val="0"/>
        <w:rPr>
          <w:rFonts w:ascii="Courier New" w:hAnsi="Courier New" w:cs="Courier New"/>
          <w:color w:val="808080"/>
          <w:sz w:val="17"/>
          <w:szCs w:val="17"/>
          <w:highlight w:val="white"/>
          <w:rPrChange w:id="4094" w:author="Author">
            <w:rPr>
              <w:rFonts w:ascii="Courier New" w:hAnsi="Courier New"/>
              <w:color w:val="000080"/>
            </w:rPr>
          </w:rPrChange>
        </w:rPr>
      </w:pPr>
      <w:r w:rsidRPr="00133664">
        <w:rPr>
          <w:rFonts w:ascii="Courier New" w:hAnsi="Courier New" w:cs="Courier New"/>
          <w:color w:val="0000FF"/>
          <w:sz w:val="17"/>
          <w:szCs w:val="17"/>
          <w:highlight w:val="white"/>
          <w:rPrChange w:id="4095" w:author="Author">
            <w:rPr>
              <w:rFonts w:ascii="Courier New" w:hAnsi="Courier New"/>
              <w:color w:val="000080"/>
            </w:rPr>
          </w:rPrChange>
        </w:rPr>
        <w:t>&lt;!--</w:t>
      </w:r>
      <w:r w:rsidRPr="00133664">
        <w:rPr>
          <w:rFonts w:ascii="Courier New" w:hAnsi="Courier New" w:cs="Courier New"/>
          <w:color w:val="808080"/>
          <w:sz w:val="17"/>
          <w:szCs w:val="17"/>
          <w:highlight w:val="white"/>
          <w:rPrChange w:id="4096" w:author="Author">
            <w:rPr>
              <w:rFonts w:ascii="Courier New" w:hAnsi="Courier New"/>
              <w:color w:val="000080"/>
            </w:rPr>
          </w:rPrChange>
        </w:rPr>
        <w:t xml:space="preserve"> Series of two-letter language codes that indicate, for searchable description, abstract and claim text, the language made available by the Office either as the original language or an official translation or alternatively 'N' if this text is not searchable or 'U' if it is unknown whether this text is searchable and the language it is available in </w:t>
      </w:r>
    </w:p>
    <w:p w14:paraId="7DC6A708" w14:textId="77777777" w:rsidR="002A60DE" w:rsidRPr="00317BB8" w:rsidRDefault="002A60DE" w:rsidP="002A60DE">
      <w:pPr>
        <w:autoSpaceDE w:val="0"/>
        <w:autoSpaceDN w:val="0"/>
        <w:adjustRightInd w:val="0"/>
        <w:rPr>
          <w:del w:id="4097" w:author="Author"/>
          <w:rFonts w:ascii="Courier New" w:hAnsi="Courier New" w:cs="Courier New"/>
          <w:color w:val="000000"/>
          <w:sz w:val="17"/>
          <w:szCs w:val="17"/>
          <w:lang w:val="es-ES_tradnl"/>
        </w:rPr>
      </w:pPr>
      <w:del w:id="4098" w:author="Author">
        <w:r w:rsidRPr="00317BB8">
          <w:rPr>
            <w:rFonts w:ascii="Wingdings" w:eastAsia="Wingdings" w:hAnsi="Wingdings" w:cs="Wingdings"/>
            <w:color w:val="000080"/>
            <w:sz w:val="17"/>
            <w:szCs w:val="17"/>
            <w:lang w:val="es-ES_tradnl"/>
          </w:rPr>
          <w:sym w:font="Wingdings" w:char="F0E0"/>
        </w:r>
      </w:del>
    </w:p>
    <w:p w14:paraId="4902E753" w14:textId="77777777" w:rsidR="002A60DE" w:rsidRPr="00317BB8" w:rsidRDefault="002A60DE" w:rsidP="002A60DE">
      <w:pPr>
        <w:autoSpaceDE w:val="0"/>
        <w:autoSpaceDN w:val="0"/>
        <w:adjustRightInd w:val="0"/>
        <w:rPr>
          <w:del w:id="4099" w:author="Author"/>
          <w:rFonts w:ascii="Courier New" w:hAnsi="Courier New" w:cs="Courier New"/>
          <w:color w:val="000000"/>
          <w:sz w:val="17"/>
          <w:szCs w:val="17"/>
          <w:lang w:val="es-ES_tradnl"/>
        </w:rPr>
      </w:pPr>
    </w:p>
    <w:p w14:paraId="0F713A17" w14:textId="77777777" w:rsidR="002A60DE" w:rsidRPr="00317BB8" w:rsidRDefault="002A60DE" w:rsidP="002A60DE">
      <w:pPr>
        <w:autoSpaceDE w:val="0"/>
        <w:autoSpaceDN w:val="0"/>
        <w:adjustRightInd w:val="0"/>
        <w:rPr>
          <w:ins w:id="4100" w:author="Author"/>
          <w:rFonts w:ascii="Courier New" w:hAnsi="Courier New" w:cs="Courier New"/>
          <w:color w:val="000000"/>
          <w:sz w:val="17"/>
          <w:szCs w:val="17"/>
          <w:highlight w:val="white"/>
          <w:lang w:val="es-ES_tradnl"/>
          <w:rPrChange w:id="4101" w:author="Author">
            <w:rPr>
              <w:ins w:id="4102" w:author="Author"/>
              <w:rFonts w:ascii="Consolas" w:hAnsi="Consolas" w:cs="Consolas"/>
              <w:color w:val="000000"/>
              <w:szCs w:val="17"/>
              <w:highlight w:val="white"/>
            </w:rPr>
          </w:rPrChange>
        </w:rPr>
      </w:pPr>
      <w:ins w:id="4103" w:author="Author">
        <w:r w:rsidRPr="00317BB8">
          <w:rPr>
            <w:rFonts w:ascii="Courier New" w:hAnsi="Courier New" w:cs="Courier New"/>
            <w:color w:val="0000FF"/>
            <w:sz w:val="17"/>
            <w:szCs w:val="17"/>
            <w:highlight w:val="white"/>
            <w:lang w:val="es-ES_tradnl"/>
            <w:rPrChange w:id="4104" w:author="Author">
              <w:rPr>
                <w:rFonts w:ascii="Consolas" w:hAnsi="Consolas" w:cs="Consolas"/>
                <w:color w:val="0000FF"/>
                <w:szCs w:val="17"/>
                <w:highlight w:val="white"/>
              </w:rPr>
            </w:rPrChange>
          </w:rPr>
          <w:t>--&gt;</w:t>
        </w:r>
      </w:ins>
    </w:p>
    <w:p w14:paraId="05CE3D28" w14:textId="77777777" w:rsidR="002A60DE" w:rsidRPr="00317BB8" w:rsidRDefault="002A60DE" w:rsidP="002A60DE">
      <w:pPr>
        <w:autoSpaceDE w:val="0"/>
        <w:autoSpaceDN w:val="0"/>
        <w:adjustRightInd w:val="0"/>
        <w:rPr>
          <w:ins w:id="4105" w:author="Author"/>
          <w:rFonts w:ascii="Courier New" w:hAnsi="Courier New" w:cs="Courier New"/>
          <w:color w:val="000000"/>
          <w:sz w:val="17"/>
          <w:szCs w:val="17"/>
          <w:highlight w:val="white"/>
          <w:lang w:val="es-ES_tradnl"/>
          <w:rPrChange w:id="4106" w:author="Author">
            <w:rPr>
              <w:ins w:id="4107" w:author="Author"/>
              <w:rFonts w:ascii="Consolas" w:hAnsi="Consolas" w:cs="Consolas"/>
              <w:color w:val="000000"/>
              <w:szCs w:val="17"/>
              <w:highlight w:val="white"/>
            </w:rPr>
          </w:rPrChange>
        </w:rPr>
      </w:pPr>
    </w:p>
    <w:p w14:paraId="540CCEDE" w14:textId="77777777" w:rsidR="002A60DE" w:rsidRPr="00317BB8" w:rsidRDefault="002A60DE" w:rsidP="002A60DE">
      <w:pPr>
        <w:autoSpaceDE w:val="0"/>
        <w:autoSpaceDN w:val="0"/>
        <w:adjustRightInd w:val="0"/>
        <w:rPr>
          <w:del w:id="4108" w:author="Author"/>
          <w:rFonts w:ascii="Courier New" w:hAnsi="Courier New" w:cs="Courier New"/>
          <w:color w:val="000000"/>
          <w:sz w:val="17"/>
          <w:szCs w:val="17"/>
          <w:highlight w:val="white"/>
          <w:lang w:val="es-ES_tradnl"/>
          <w:rPrChange w:id="4109" w:author="Author">
            <w:rPr>
              <w:del w:id="4110" w:author="Author"/>
              <w:rFonts w:ascii="Courier New" w:hAnsi="Courier New"/>
              <w:color w:val="000080"/>
            </w:rPr>
          </w:rPrChange>
        </w:rPr>
      </w:pPr>
      <w:del w:id="4111" w:author="Author">
        <w:r w:rsidRPr="00317BB8">
          <w:rPr>
            <w:rFonts w:ascii="Courier New" w:hAnsi="Courier New" w:cs="Courier New"/>
            <w:color w:val="000080"/>
            <w:sz w:val="17"/>
            <w:szCs w:val="17"/>
            <w:highlight w:val="white"/>
            <w:lang w:val="es-ES_tradnl"/>
            <w:rPrChange w:id="4112" w:author="Author">
              <w:rPr>
                <w:rFonts w:ascii="Courier New" w:hAnsi="Courier New"/>
                <w:color w:val="000080"/>
              </w:rPr>
            </w:rPrChange>
          </w:rPr>
          <w:delText>&lt;!ELEMENT searchable-abstract-code (not-searchable-code | searchable-language-code+)&gt;</w:delText>
        </w:r>
      </w:del>
    </w:p>
    <w:p w14:paraId="0A69025A" w14:textId="77777777" w:rsidR="002A60DE" w:rsidRPr="00317BB8" w:rsidRDefault="002A60DE" w:rsidP="002A60DE">
      <w:pPr>
        <w:autoSpaceDE w:val="0"/>
        <w:autoSpaceDN w:val="0"/>
        <w:adjustRightInd w:val="0"/>
        <w:rPr>
          <w:del w:id="4113" w:author="Author"/>
          <w:rFonts w:ascii="Courier New" w:hAnsi="Courier New" w:cs="Courier New"/>
          <w:color w:val="000000"/>
          <w:sz w:val="17"/>
          <w:szCs w:val="17"/>
          <w:lang w:val="es-ES_tradnl"/>
        </w:rPr>
      </w:pPr>
    </w:p>
    <w:p w14:paraId="798BF927" w14:textId="77777777" w:rsidR="002A60DE" w:rsidRPr="00317BB8" w:rsidRDefault="002A60DE" w:rsidP="002A60DE">
      <w:pPr>
        <w:autoSpaceDE w:val="0"/>
        <w:autoSpaceDN w:val="0"/>
        <w:adjustRightInd w:val="0"/>
        <w:rPr>
          <w:rFonts w:ascii="Courier New" w:hAnsi="Courier New" w:cs="Courier New"/>
          <w:color w:val="000000"/>
          <w:sz w:val="17"/>
          <w:szCs w:val="17"/>
          <w:highlight w:val="white"/>
          <w:lang w:val="es-ES_tradnl"/>
          <w:rPrChange w:id="4114" w:author="Author">
            <w:rPr>
              <w:rFonts w:ascii="Courier New" w:hAnsi="Courier New"/>
              <w:color w:val="000000"/>
            </w:rPr>
          </w:rPrChange>
        </w:rPr>
      </w:pPr>
      <w:r w:rsidRPr="00317BB8">
        <w:rPr>
          <w:rFonts w:ascii="Courier New" w:hAnsi="Courier New" w:cs="Courier New"/>
          <w:color w:val="000080"/>
          <w:sz w:val="17"/>
          <w:szCs w:val="17"/>
          <w:highlight w:val="white"/>
          <w:lang w:val="es-ES_tradnl"/>
          <w:rPrChange w:id="4115" w:author="Author">
            <w:rPr>
              <w:rFonts w:ascii="Courier New" w:hAnsi="Courier New"/>
              <w:color w:val="000080"/>
            </w:rPr>
          </w:rPrChange>
        </w:rPr>
        <w:t>&lt;!ELEMENT searchable-description-code (not-searchable-code</w:t>
      </w:r>
      <w:ins w:id="4116" w:author="Author">
        <w:r w:rsidRPr="00317BB8">
          <w:rPr>
            <w:rFonts w:ascii="Courier New" w:hAnsi="Courier New" w:cs="Courier New"/>
            <w:color w:val="000080"/>
            <w:sz w:val="17"/>
            <w:szCs w:val="17"/>
            <w:highlight w:val="white"/>
            <w:lang w:val="es-ES_tradnl"/>
            <w:rPrChange w:id="4117" w:author="Author">
              <w:rPr>
                <w:rFonts w:ascii="Consolas" w:hAnsi="Consolas" w:cs="Consolas"/>
                <w:color w:val="000080"/>
                <w:szCs w:val="17"/>
                <w:highlight w:val="white"/>
              </w:rPr>
            </w:rPrChange>
          </w:rPr>
          <w:t xml:space="preserve"> </w:t>
        </w:r>
      </w:ins>
      <w:r w:rsidRPr="00317BB8">
        <w:rPr>
          <w:rFonts w:ascii="Courier New" w:hAnsi="Courier New" w:cs="Courier New"/>
          <w:color w:val="000080"/>
          <w:sz w:val="17"/>
          <w:szCs w:val="17"/>
          <w:highlight w:val="white"/>
          <w:lang w:val="es-ES_tradnl"/>
          <w:rPrChange w:id="4118" w:author="Author">
            <w:rPr>
              <w:rFonts w:ascii="Courier New" w:hAnsi="Courier New"/>
              <w:color w:val="000080"/>
            </w:rPr>
          </w:rPrChange>
        </w:rPr>
        <w:t>| searchable-language-code+)&gt;</w:t>
      </w:r>
    </w:p>
    <w:p w14:paraId="09E251CB" w14:textId="77777777" w:rsidR="002A60DE" w:rsidRPr="00317BB8" w:rsidRDefault="002A60DE" w:rsidP="002A60DE">
      <w:pPr>
        <w:autoSpaceDE w:val="0"/>
        <w:autoSpaceDN w:val="0"/>
        <w:adjustRightInd w:val="0"/>
        <w:rPr>
          <w:rFonts w:ascii="Courier New" w:hAnsi="Courier New" w:cs="Courier New"/>
          <w:color w:val="000000"/>
          <w:sz w:val="17"/>
          <w:szCs w:val="17"/>
          <w:highlight w:val="white"/>
          <w:lang w:val="es-ES_tradnl"/>
          <w:rPrChange w:id="4119" w:author="Author">
            <w:rPr>
              <w:rFonts w:ascii="Courier New" w:hAnsi="Courier New"/>
              <w:color w:val="000000"/>
            </w:rPr>
          </w:rPrChange>
        </w:rPr>
      </w:pPr>
    </w:p>
    <w:p w14:paraId="4A689FB4" w14:textId="77777777" w:rsidR="002A60DE" w:rsidRPr="00317BB8" w:rsidRDefault="002A60DE" w:rsidP="002A60DE">
      <w:pPr>
        <w:autoSpaceDE w:val="0"/>
        <w:autoSpaceDN w:val="0"/>
        <w:adjustRightInd w:val="0"/>
        <w:rPr>
          <w:rFonts w:ascii="Courier New" w:hAnsi="Courier New" w:cs="Courier New"/>
          <w:color w:val="000000"/>
          <w:sz w:val="17"/>
          <w:szCs w:val="17"/>
          <w:highlight w:val="white"/>
          <w:lang w:val="es-ES_tradnl"/>
          <w:rPrChange w:id="4120" w:author="Author">
            <w:rPr>
              <w:rFonts w:ascii="Courier New" w:hAnsi="Courier New"/>
              <w:color w:val="000000"/>
            </w:rPr>
          </w:rPrChange>
        </w:rPr>
      </w:pPr>
      <w:r w:rsidRPr="00317BB8">
        <w:rPr>
          <w:rFonts w:ascii="Courier New" w:hAnsi="Courier New" w:cs="Courier New"/>
          <w:color w:val="000080"/>
          <w:sz w:val="17"/>
          <w:szCs w:val="17"/>
          <w:highlight w:val="white"/>
          <w:lang w:val="es-ES_tradnl"/>
          <w:rPrChange w:id="4121" w:author="Author">
            <w:rPr>
              <w:rFonts w:ascii="Courier New" w:hAnsi="Courier New"/>
              <w:color w:val="000080"/>
            </w:rPr>
          </w:rPrChange>
        </w:rPr>
        <w:t>&lt;!ELEMENT searchable-claims-code (not-searchable-code | searchable-language-code+)&gt;</w:t>
      </w:r>
    </w:p>
    <w:p w14:paraId="2AC396C1" w14:textId="77777777" w:rsidR="002A60DE" w:rsidRPr="00317BB8" w:rsidRDefault="002A60DE" w:rsidP="002A60DE">
      <w:pPr>
        <w:autoSpaceDE w:val="0"/>
        <w:autoSpaceDN w:val="0"/>
        <w:adjustRightInd w:val="0"/>
        <w:rPr>
          <w:rFonts w:ascii="Courier New" w:hAnsi="Courier New" w:cs="Courier New"/>
          <w:color w:val="000000"/>
          <w:sz w:val="17"/>
          <w:szCs w:val="17"/>
          <w:highlight w:val="white"/>
          <w:lang w:val="es-ES_tradnl"/>
          <w:rPrChange w:id="4122" w:author="Author">
            <w:rPr>
              <w:rFonts w:ascii="Courier New" w:hAnsi="Courier New"/>
              <w:color w:val="000000"/>
            </w:rPr>
          </w:rPrChange>
        </w:rPr>
      </w:pPr>
    </w:p>
    <w:p w14:paraId="2C7B4634" w14:textId="77777777" w:rsidR="002A60DE" w:rsidRPr="00133664" w:rsidRDefault="002A60DE" w:rsidP="002A60DE">
      <w:pPr>
        <w:autoSpaceDE w:val="0"/>
        <w:autoSpaceDN w:val="0"/>
        <w:adjustRightInd w:val="0"/>
        <w:rPr>
          <w:ins w:id="4123" w:author="Author"/>
          <w:rFonts w:ascii="Courier New" w:hAnsi="Courier New" w:cs="Courier New"/>
          <w:color w:val="000000"/>
          <w:sz w:val="17"/>
          <w:szCs w:val="17"/>
          <w:highlight w:val="white"/>
          <w:rPrChange w:id="4124" w:author="Author">
            <w:rPr>
              <w:ins w:id="4125" w:author="Author"/>
              <w:rFonts w:ascii="Courier New" w:hAnsi="Courier New"/>
              <w:color w:val="000080"/>
            </w:rPr>
          </w:rPrChange>
        </w:rPr>
      </w:pPr>
      <w:ins w:id="4126" w:author="Author">
        <w:r w:rsidRPr="00133664">
          <w:rPr>
            <w:rFonts w:ascii="Courier New" w:hAnsi="Courier New" w:cs="Courier New"/>
            <w:color w:val="000080"/>
            <w:sz w:val="17"/>
            <w:szCs w:val="17"/>
            <w:highlight w:val="white"/>
            <w:rPrChange w:id="4127" w:author="Author">
              <w:rPr>
                <w:rFonts w:ascii="Courier New" w:hAnsi="Courier New"/>
                <w:color w:val="000080"/>
              </w:rPr>
            </w:rPrChange>
          </w:rPr>
          <w:t>&lt;!ELEMENT searchable-abstract-code (not-searchable-code | searchable-language-code+)&gt;</w:t>
        </w:r>
      </w:ins>
    </w:p>
    <w:p w14:paraId="1040F570"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128" w:author="Author">
            <w:rPr>
              <w:rFonts w:ascii="Courier New" w:hAnsi="Courier New"/>
              <w:color w:val="000000"/>
            </w:rPr>
          </w:rPrChange>
        </w:rPr>
      </w:pPr>
    </w:p>
    <w:p w14:paraId="2714742C"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129" w:author="Author">
            <w:rPr>
              <w:rFonts w:ascii="Courier New" w:hAnsi="Courier New"/>
              <w:color w:val="000000"/>
            </w:rPr>
          </w:rPrChange>
        </w:rPr>
      </w:pPr>
      <w:r w:rsidRPr="00133664">
        <w:rPr>
          <w:rFonts w:ascii="Courier New" w:hAnsi="Courier New" w:cs="Courier New"/>
          <w:color w:val="000080"/>
          <w:sz w:val="17"/>
          <w:szCs w:val="17"/>
          <w:highlight w:val="white"/>
          <w:rPrChange w:id="4130" w:author="Author">
            <w:rPr>
              <w:rFonts w:ascii="Courier New" w:hAnsi="Courier New"/>
              <w:color w:val="000080"/>
            </w:rPr>
          </w:rPrChange>
        </w:rPr>
        <w:t>&lt;!ELEMENT not-searchable-code EMPTY &gt;</w:t>
      </w:r>
    </w:p>
    <w:p w14:paraId="56B99573"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131" w:author="Author">
            <w:rPr>
              <w:rFonts w:ascii="Courier New" w:hAnsi="Courier New"/>
              <w:color w:val="000000"/>
            </w:rPr>
          </w:rPrChange>
        </w:rPr>
      </w:pPr>
    </w:p>
    <w:p w14:paraId="28A731F9"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132" w:author="Author">
            <w:rPr>
              <w:rFonts w:ascii="Courier New" w:hAnsi="Courier New"/>
              <w:color w:val="000080"/>
            </w:rPr>
          </w:rPrChange>
        </w:rPr>
      </w:pPr>
      <w:r w:rsidRPr="00133664">
        <w:rPr>
          <w:rFonts w:ascii="Courier New" w:hAnsi="Courier New" w:cs="Courier New"/>
          <w:color w:val="0000FF"/>
          <w:sz w:val="17"/>
          <w:szCs w:val="17"/>
          <w:highlight w:val="white"/>
          <w:rPrChange w:id="4133" w:author="Author">
            <w:rPr>
              <w:rFonts w:ascii="Courier New" w:hAnsi="Courier New"/>
              <w:color w:val="000080"/>
            </w:rPr>
          </w:rPrChange>
        </w:rPr>
        <w:t>&lt;!--</w:t>
      </w:r>
      <w:r w:rsidRPr="00133664">
        <w:rPr>
          <w:rFonts w:ascii="Courier New" w:hAnsi="Courier New" w:cs="Courier New"/>
          <w:color w:val="808080"/>
          <w:sz w:val="17"/>
          <w:szCs w:val="17"/>
          <w:highlight w:val="white"/>
          <w:rPrChange w:id="4134" w:author="Author">
            <w:rPr>
              <w:rFonts w:ascii="Courier New" w:hAnsi="Courier New"/>
              <w:color w:val="000080"/>
            </w:rPr>
          </w:rPrChange>
        </w:rPr>
        <w:t xml:space="preserve"> </w:t>
      </w:r>
      <w:ins w:id="4135" w:author="Author">
        <w:r w:rsidRPr="00133664">
          <w:rPr>
            <w:rFonts w:ascii="Courier New" w:hAnsi="Courier New" w:cs="Courier New"/>
            <w:color w:val="808080"/>
            <w:sz w:val="17"/>
            <w:szCs w:val="17"/>
            <w:highlight w:val="white"/>
            <w:rPrChange w:id="4136" w:author="Author">
              <w:rPr>
                <w:rFonts w:ascii="Consolas" w:hAnsi="Consolas"/>
                <w:color w:val="808080"/>
                <w:highlight w:val="white"/>
              </w:rPr>
            </w:rPrChange>
          </w:rPr>
          <w:t>N means the information is not available at this time</w:t>
        </w:r>
      </w:ins>
      <w:del w:id="4137" w:author="Author">
        <w:r w:rsidRPr="00133664">
          <w:rPr>
            <w:rFonts w:ascii="Courier New" w:hAnsi="Courier New" w:cs="Courier New"/>
            <w:color w:val="808080"/>
            <w:sz w:val="17"/>
            <w:szCs w:val="17"/>
            <w:highlight w:val="white"/>
            <w:rPrChange w:id="4138" w:author="Author">
              <w:rPr>
                <w:rFonts w:ascii="Courier New" w:hAnsi="Courier New"/>
                <w:color w:val="000080"/>
              </w:rPr>
            </w:rPrChange>
          </w:rPr>
          <w:delText>N means the information is not available and U indicates that it is unknown whether this information is available or not</w:delText>
        </w:r>
      </w:del>
      <w:r w:rsidRPr="00133664">
        <w:rPr>
          <w:rFonts w:ascii="Courier New" w:hAnsi="Courier New" w:cs="Courier New"/>
          <w:color w:val="0000FF"/>
          <w:sz w:val="17"/>
          <w:szCs w:val="17"/>
          <w:highlight w:val="white"/>
          <w:rPrChange w:id="4139" w:author="Author">
            <w:rPr>
              <w:rFonts w:ascii="Courier New" w:hAnsi="Courier New"/>
              <w:color w:val="000080"/>
            </w:rPr>
          </w:rPrChange>
        </w:rPr>
        <w:t>--&gt;</w:t>
      </w:r>
    </w:p>
    <w:p w14:paraId="3134E517"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140" w:author="Author">
            <w:rPr>
              <w:rFonts w:ascii="Courier New" w:hAnsi="Courier New"/>
              <w:color w:val="000080"/>
            </w:rPr>
          </w:rPrChange>
        </w:rPr>
      </w:pPr>
      <w:r w:rsidRPr="00133664">
        <w:rPr>
          <w:rFonts w:ascii="Courier New" w:hAnsi="Courier New" w:cs="Courier New"/>
          <w:color w:val="000080"/>
          <w:sz w:val="17"/>
          <w:szCs w:val="17"/>
          <w:highlight w:val="white"/>
          <w:rPrChange w:id="4141" w:author="Author">
            <w:rPr>
              <w:rFonts w:ascii="Courier New" w:hAnsi="Courier New"/>
              <w:color w:val="000080"/>
            </w:rPr>
          </w:rPrChange>
        </w:rPr>
        <w:t xml:space="preserve">&lt;!ATTLIST not-searchable-code code </w:t>
      </w:r>
      <w:ins w:id="4142" w:author="Author">
        <w:r w:rsidRPr="00133664">
          <w:rPr>
            <w:rFonts w:ascii="Courier New" w:hAnsi="Courier New" w:cs="Courier New"/>
            <w:color w:val="000080"/>
            <w:sz w:val="17"/>
            <w:szCs w:val="17"/>
            <w:highlight w:val="white"/>
            <w:rPrChange w:id="4143" w:author="Author">
              <w:rPr>
                <w:rFonts w:ascii="Consolas" w:hAnsi="Consolas"/>
                <w:color w:val="000080"/>
                <w:highlight w:val="white"/>
              </w:rPr>
            </w:rPrChange>
          </w:rPr>
          <w:t>CDATA #FIXED</w:t>
        </w:r>
        <w:r w:rsidRPr="00133664" w:rsidDel="009D6514">
          <w:rPr>
            <w:rFonts w:ascii="Courier New" w:hAnsi="Courier New" w:cs="Courier New"/>
            <w:color w:val="000080"/>
            <w:sz w:val="17"/>
            <w:szCs w:val="17"/>
            <w:highlight w:val="white"/>
            <w:rPrChange w:id="4144" w:author="Author">
              <w:rPr>
                <w:rFonts w:ascii="Consolas" w:hAnsi="Consolas"/>
                <w:color w:val="000080"/>
                <w:highlight w:val="white"/>
              </w:rPr>
            </w:rPrChange>
          </w:rPr>
          <w:t xml:space="preserve"> </w:t>
        </w:r>
      </w:ins>
      <w:del w:id="4145" w:author="Author">
        <w:r w:rsidRPr="00133664">
          <w:rPr>
            <w:rFonts w:ascii="Courier New" w:hAnsi="Courier New" w:cs="Courier New"/>
            <w:color w:val="000080"/>
            <w:sz w:val="17"/>
            <w:szCs w:val="17"/>
            <w:highlight w:val="white"/>
            <w:rPrChange w:id="4146" w:author="Author">
              <w:rPr>
                <w:rFonts w:ascii="Courier New" w:hAnsi="Courier New"/>
                <w:color w:val="000080"/>
              </w:rPr>
            </w:rPrChange>
          </w:rPr>
          <w:delText>(</w:delText>
        </w:r>
      </w:del>
      <w:ins w:id="4147" w:author="Author">
        <w:r w:rsidRPr="00133664">
          <w:rPr>
            <w:rFonts w:ascii="Courier New" w:hAnsi="Courier New" w:cs="Courier New"/>
            <w:color w:val="000080"/>
            <w:sz w:val="17"/>
            <w:szCs w:val="17"/>
            <w:highlight w:val="white"/>
            <w:rPrChange w:id="4148" w:author="Author">
              <w:rPr>
                <w:rFonts w:ascii="Consolas" w:hAnsi="Consolas"/>
                <w:color w:val="000080"/>
                <w:highlight w:val="white"/>
              </w:rPr>
            </w:rPrChange>
          </w:rPr>
          <w:t>“</w:t>
        </w:r>
      </w:ins>
      <w:r w:rsidRPr="00133664">
        <w:rPr>
          <w:rFonts w:ascii="Courier New" w:hAnsi="Courier New" w:cs="Courier New"/>
          <w:color w:val="000080"/>
          <w:sz w:val="17"/>
          <w:szCs w:val="17"/>
          <w:highlight w:val="white"/>
          <w:rPrChange w:id="4149" w:author="Author">
            <w:rPr>
              <w:rFonts w:ascii="Courier New" w:hAnsi="Courier New"/>
              <w:color w:val="000080"/>
            </w:rPr>
          </w:rPrChange>
        </w:rPr>
        <w:t>N</w:t>
      </w:r>
      <w:ins w:id="4150" w:author="Author">
        <w:r w:rsidRPr="00133664">
          <w:rPr>
            <w:rFonts w:ascii="Courier New" w:hAnsi="Courier New" w:cs="Courier New"/>
            <w:color w:val="000080"/>
            <w:sz w:val="17"/>
            <w:szCs w:val="17"/>
            <w:highlight w:val="white"/>
            <w:rPrChange w:id="4151" w:author="Author">
              <w:rPr>
                <w:rFonts w:ascii="Consolas" w:hAnsi="Consolas"/>
                <w:color w:val="000080"/>
                <w:highlight w:val="white"/>
              </w:rPr>
            </w:rPrChange>
          </w:rPr>
          <w:t>”</w:t>
        </w:r>
      </w:ins>
      <w:del w:id="4152" w:author="Author">
        <w:r w:rsidRPr="00133664">
          <w:rPr>
            <w:rFonts w:ascii="Courier New" w:hAnsi="Courier New" w:cs="Courier New"/>
            <w:color w:val="000080"/>
            <w:sz w:val="17"/>
            <w:szCs w:val="17"/>
            <w:highlight w:val="white"/>
            <w:rPrChange w:id="4153" w:author="Author">
              <w:rPr>
                <w:rFonts w:ascii="Courier New" w:hAnsi="Courier New"/>
                <w:color w:val="000080"/>
              </w:rPr>
            </w:rPrChange>
          </w:rPr>
          <w:delText xml:space="preserve"> | U</w:delText>
        </w:r>
      </w:del>
      <w:ins w:id="4154" w:author="Author">
        <w:r w:rsidRPr="00133664" w:rsidDel="009D6514">
          <w:rPr>
            <w:rFonts w:ascii="Courier New" w:hAnsi="Courier New" w:cs="Courier New"/>
            <w:color w:val="000080"/>
            <w:sz w:val="17"/>
            <w:szCs w:val="17"/>
            <w:highlight w:val="white"/>
            <w:rPrChange w:id="4155" w:author="Author">
              <w:rPr>
                <w:rFonts w:ascii="Consolas" w:hAnsi="Consolas"/>
                <w:color w:val="000080"/>
                <w:highlight w:val="white"/>
              </w:rPr>
            </w:rPrChange>
          </w:rPr>
          <w:t xml:space="preserve"> </w:t>
        </w:r>
      </w:ins>
      <w:del w:id="4156" w:author="Author">
        <w:r w:rsidRPr="00133664">
          <w:rPr>
            <w:rFonts w:ascii="Courier New" w:hAnsi="Courier New" w:cs="Courier New"/>
            <w:color w:val="000080"/>
            <w:sz w:val="17"/>
            <w:szCs w:val="17"/>
            <w:highlight w:val="white"/>
            <w:rPrChange w:id="4157" w:author="Author">
              <w:rPr>
                <w:rFonts w:ascii="Courier New" w:hAnsi="Courier New"/>
                <w:color w:val="000080"/>
              </w:rPr>
            </w:rPrChange>
          </w:rPr>
          <w:delText>) #REQUIRED</w:delText>
        </w:r>
      </w:del>
      <w:r w:rsidRPr="00133664">
        <w:rPr>
          <w:rFonts w:ascii="Courier New" w:hAnsi="Courier New" w:cs="Courier New"/>
          <w:color w:val="000080"/>
          <w:sz w:val="17"/>
          <w:szCs w:val="17"/>
          <w:highlight w:val="white"/>
          <w:rPrChange w:id="4158" w:author="Author">
            <w:rPr>
              <w:rFonts w:ascii="Courier New" w:hAnsi="Courier New"/>
              <w:color w:val="000080"/>
            </w:rPr>
          </w:rPrChange>
        </w:rPr>
        <w:t>&gt;</w:t>
      </w:r>
    </w:p>
    <w:p w14:paraId="55456FB5"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rPrChange w:id="4159" w:author="Author">
            <w:rPr>
              <w:rFonts w:ascii="Courier New" w:hAnsi="Courier New"/>
              <w:color w:val="000000"/>
            </w:rPr>
          </w:rPrChange>
        </w:rPr>
      </w:pPr>
    </w:p>
    <w:p w14:paraId="63DB501D" w14:textId="77777777" w:rsidR="002A60DE" w:rsidRPr="00133664" w:rsidRDefault="002A60DE" w:rsidP="002A60DE">
      <w:pPr>
        <w:autoSpaceDE w:val="0"/>
        <w:autoSpaceDN w:val="0"/>
        <w:adjustRightInd w:val="0"/>
        <w:rPr>
          <w:rFonts w:ascii="Courier New" w:hAnsi="Courier New" w:cs="Courier New"/>
          <w:color w:val="000000"/>
          <w:sz w:val="17"/>
          <w:szCs w:val="17"/>
          <w:highlight w:val="white"/>
          <w:lang w:val="fr-FR"/>
          <w:rPrChange w:id="4160" w:author="Author">
            <w:rPr>
              <w:rFonts w:ascii="Courier New" w:hAnsi="Courier New"/>
              <w:color w:val="000080"/>
              <w:lang w:val="fr-CH"/>
            </w:rPr>
          </w:rPrChange>
        </w:rPr>
      </w:pPr>
      <w:r w:rsidRPr="00133664">
        <w:rPr>
          <w:rFonts w:ascii="Courier New" w:hAnsi="Courier New" w:cs="Courier New"/>
          <w:color w:val="0000FF"/>
          <w:sz w:val="17"/>
          <w:szCs w:val="17"/>
          <w:highlight w:val="white"/>
          <w:lang w:val="fr-FR"/>
          <w:rPrChange w:id="4161" w:author="Author">
            <w:rPr>
              <w:rFonts w:ascii="Courier New" w:hAnsi="Courier New"/>
              <w:color w:val="000080"/>
              <w:lang w:val="fr-CH"/>
            </w:rPr>
          </w:rPrChange>
        </w:rPr>
        <w:t>&lt;!--</w:t>
      </w:r>
      <w:r w:rsidRPr="00133664">
        <w:rPr>
          <w:rFonts w:ascii="Courier New" w:hAnsi="Courier New" w:cs="Courier New"/>
          <w:color w:val="808080"/>
          <w:sz w:val="17"/>
          <w:szCs w:val="17"/>
          <w:highlight w:val="white"/>
          <w:lang w:val="fr-FR"/>
          <w:rPrChange w:id="4162" w:author="Author">
            <w:rPr>
              <w:rFonts w:ascii="Courier New" w:hAnsi="Courier New"/>
              <w:color w:val="000080"/>
              <w:lang w:val="fr-CH"/>
            </w:rPr>
          </w:rPrChange>
        </w:rPr>
        <w:t xml:space="preserve"> WIPO ST.96 language code, e.g., en, de, ja, etc.</w:t>
      </w:r>
      <w:r w:rsidRPr="00133664">
        <w:rPr>
          <w:rFonts w:ascii="Courier New" w:hAnsi="Courier New" w:cs="Courier New"/>
          <w:color w:val="0000FF"/>
          <w:sz w:val="17"/>
          <w:szCs w:val="17"/>
          <w:highlight w:val="white"/>
          <w:lang w:val="fr-FR"/>
          <w:rPrChange w:id="4163" w:author="Author">
            <w:rPr>
              <w:rFonts w:ascii="Courier New" w:hAnsi="Courier New"/>
              <w:color w:val="000080"/>
              <w:lang w:val="fr-CH"/>
            </w:rPr>
          </w:rPrChange>
        </w:rPr>
        <w:t>--&gt;</w:t>
      </w:r>
    </w:p>
    <w:p w14:paraId="6F9D4ECF" w14:textId="77777777" w:rsidR="002A60DE" w:rsidRPr="00317BB8" w:rsidRDefault="002A60DE" w:rsidP="002A60DE">
      <w:pPr>
        <w:autoSpaceDE w:val="0"/>
        <w:autoSpaceDN w:val="0"/>
        <w:adjustRightInd w:val="0"/>
        <w:rPr>
          <w:rFonts w:ascii="Courier New" w:hAnsi="Courier New" w:cs="Courier New"/>
          <w:color w:val="000000"/>
          <w:sz w:val="17"/>
          <w:szCs w:val="17"/>
          <w:highlight w:val="white"/>
          <w:lang w:val="es-ES_tradnl"/>
          <w:rPrChange w:id="4164" w:author="Author">
            <w:rPr>
              <w:rFonts w:ascii="Courier New" w:hAnsi="Courier New"/>
              <w:color w:val="000000"/>
            </w:rPr>
          </w:rPrChange>
        </w:rPr>
      </w:pPr>
      <w:r w:rsidRPr="00317BB8">
        <w:rPr>
          <w:rFonts w:ascii="Courier New" w:hAnsi="Courier New" w:cs="Courier New"/>
          <w:color w:val="000080"/>
          <w:sz w:val="17"/>
          <w:szCs w:val="17"/>
          <w:highlight w:val="white"/>
          <w:lang w:val="es-ES_tradnl"/>
          <w:rPrChange w:id="4165" w:author="Author">
            <w:rPr>
              <w:rFonts w:ascii="Courier New" w:hAnsi="Courier New"/>
              <w:color w:val="000080"/>
            </w:rPr>
          </w:rPrChange>
        </w:rPr>
        <w:t>&lt;!ELEMENT searchable-language-code (#PCDATA)&gt;</w:t>
      </w:r>
    </w:p>
    <w:p w14:paraId="013878E5" w14:textId="56245F0E" w:rsidR="004D1480" w:rsidRPr="00703040" w:rsidRDefault="004D1480" w:rsidP="004D1480">
      <w:pPr>
        <w:autoSpaceDE w:val="0"/>
        <w:autoSpaceDN w:val="0"/>
        <w:adjustRightInd w:val="0"/>
        <w:rPr>
          <w:rFonts w:ascii="Courier New" w:hAnsi="Courier New" w:cs="Courier New"/>
          <w:color w:val="000000"/>
          <w:sz w:val="17"/>
          <w:szCs w:val="17"/>
          <w:highlight w:val="white"/>
          <w:lang w:val="es-ES_tradnl"/>
          <w:rPrChange w:id="4166" w:author="Author">
            <w:rPr>
              <w:rFonts w:ascii="Courier New" w:hAnsi="Courier New"/>
              <w:color w:val="000000"/>
            </w:rPr>
          </w:rPrChange>
        </w:rPr>
      </w:pPr>
    </w:p>
    <w:p w14:paraId="6E828703" w14:textId="77777777" w:rsidR="004D1480" w:rsidRPr="00317BB8" w:rsidRDefault="004D1480" w:rsidP="004D1480">
      <w:pPr>
        <w:autoSpaceDE w:val="0"/>
        <w:autoSpaceDN w:val="0"/>
        <w:adjustRightInd w:val="0"/>
        <w:rPr>
          <w:rFonts w:ascii="Consolas" w:hAnsi="Consolas"/>
          <w:color w:val="000000"/>
          <w:sz w:val="17"/>
          <w:highlight w:val="white"/>
          <w:lang w:val="es-ES_tradnl"/>
          <w:rPrChange w:id="4167" w:author="Author">
            <w:rPr>
              <w:rFonts w:ascii="Consolas" w:hAnsi="Consolas"/>
              <w:sz w:val="20"/>
              <w:highlight w:val="white"/>
            </w:rPr>
          </w:rPrChange>
        </w:rPr>
      </w:pPr>
    </w:p>
    <w:p w14:paraId="5ED26529" w14:textId="21AF1D3B" w:rsidR="00814F66" w:rsidRPr="00317BB8" w:rsidRDefault="00814F66" w:rsidP="004D1480">
      <w:pPr>
        <w:spacing w:after="480"/>
        <w:rPr>
          <w:sz w:val="17"/>
          <w:szCs w:val="17"/>
          <w:lang w:val="es-ES_tradnl"/>
        </w:rPr>
      </w:pPr>
    </w:p>
    <w:p w14:paraId="6A7ACE6E" w14:textId="6247AECF" w:rsidR="00752318" w:rsidRPr="00317BB8" w:rsidRDefault="00752318" w:rsidP="00451246">
      <w:pPr>
        <w:pStyle w:val="ONUME"/>
        <w:numPr>
          <w:ilvl w:val="0"/>
          <w:numId w:val="0"/>
        </w:numPr>
        <w:spacing w:after="0"/>
        <w:ind w:left="5387"/>
        <w:jc w:val="right"/>
        <w:rPr>
          <w:sz w:val="17"/>
          <w:szCs w:val="17"/>
          <w:highlight w:val="white"/>
          <w:lang w:val="es-ES_tradnl"/>
        </w:rPr>
      </w:pPr>
      <w:r w:rsidRPr="00317BB8">
        <w:rPr>
          <w:sz w:val="17"/>
          <w:szCs w:val="17"/>
          <w:highlight w:val="white"/>
          <w:lang w:val="es-ES_tradnl"/>
        </w:rPr>
        <w:t>[</w:t>
      </w:r>
      <w:r w:rsidRPr="00317BB8">
        <w:rPr>
          <w:sz w:val="17"/>
          <w:szCs w:val="17"/>
          <w:lang w:val="es-ES_tradnl"/>
        </w:rPr>
        <w:t>Sigue</w:t>
      </w:r>
      <w:r w:rsidRPr="00317BB8">
        <w:rPr>
          <w:sz w:val="17"/>
          <w:szCs w:val="17"/>
          <w:highlight w:val="white"/>
          <w:lang w:val="es-ES_tradnl"/>
        </w:rPr>
        <w:t xml:space="preserve"> el </w:t>
      </w:r>
      <w:r w:rsidR="00B1218B" w:rsidRPr="00317BB8">
        <w:rPr>
          <w:sz w:val="17"/>
          <w:szCs w:val="17"/>
          <w:lang w:val="es-ES_tradnl"/>
        </w:rPr>
        <w:t xml:space="preserve">Apéndice del </w:t>
      </w:r>
      <w:r w:rsidRPr="00317BB8">
        <w:rPr>
          <w:sz w:val="17"/>
          <w:szCs w:val="17"/>
          <w:highlight w:val="white"/>
          <w:lang w:val="es-ES_tradnl"/>
        </w:rPr>
        <w:t>Anexo IV</w:t>
      </w:r>
      <w:r w:rsidR="00D90B0E" w:rsidRPr="00317BB8">
        <w:rPr>
          <w:sz w:val="17"/>
          <w:szCs w:val="17"/>
          <w:highlight w:val="white"/>
          <w:lang w:val="es-ES_tradnl"/>
        </w:rPr>
        <w:t xml:space="preserve"> de la Norma ST.37</w:t>
      </w:r>
      <w:r w:rsidRPr="00317BB8">
        <w:rPr>
          <w:sz w:val="17"/>
          <w:szCs w:val="17"/>
          <w:highlight w:val="white"/>
          <w:lang w:val="es-ES_tradnl"/>
        </w:rPr>
        <w:t>]</w:t>
      </w:r>
    </w:p>
    <w:p w14:paraId="6CECC047" w14:textId="0E4DF015" w:rsidR="00E35F6F" w:rsidRPr="00317BB8" w:rsidRDefault="00E35F6F">
      <w:pPr>
        <w:rPr>
          <w:sz w:val="17"/>
          <w:szCs w:val="17"/>
          <w:highlight w:val="white"/>
          <w:lang w:val="es-ES_tradnl"/>
        </w:rPr>
      </w:pPr>
      <w:r w:rsidRPr="00317BB8">
        <w:rPr>
          <w:sz w:val="17"/>
          <w:szCs w:val="17"/>
          <w:highlight w:val="white"/>
          <w:lang w:val="es-ES_tradnl"/>
        </w:rPr>
        <w:br w:type="page"/>
      </w:r>
    </w:p>
    <w:p w14:paraId="08794D27" w14:textId="08B815FB" w:rsidR="008D33B4" w:rsidRPr="00317BB8" w:rsidRDefault="00FD7122" w:rsidP="00D47710">
      <w:pPr>
        <w:pStyle w:val="Heading2"/>
        <w:tabs>
          <w:tab w:val="center" w:pos="4677"/>
          <w:tab w:val="left" w:pos="8285"/>
        </w:tabs>
        <w:rPr>
          <w:b/>
          <w:sz w:val="17"/>
          <w:szCs w:val="17"/>
          <w:lang w:val="es-ES_tradnl"/>
        </w:rPr>
      </w:pPr>
      <w:r w:rsidRPr="00317BB8">
        <w:rPr>
          <w:b/>
          <w:sz w:val="17"/>
          <w:szCs w:val="17"/>
          <w:lang w:val="es-ES_tradnl"/>
        </w:rPr>
        <w:tab/>
      </w:r>
      <w:del w:id="4168" w:author="Author">
        <w:r w:rsidR="00B826F4" w:rsidRPr="00317BB8" w:rsidDel="00CB72DE">
          <w:rPr>
            <w:b/>
            <w:sz w:val="17"/>
            <w:szCs w:val="17"/>
            <w:lang w:val="es-ES_tradnl"/>
          </w:rPr>
          <w:delText>Apéndice</w:delText>
        </w:r>
      </w:del>
    </w:p>
    <w:p w14:paraId="59114595" w14:textId="363DFA58" w:rsidR="008D33B4" w:rsidRPr="00317BB8" w:rsidRDefault="008D33B4" w:rsidP="00752318">
      <w:pPr>
        <w:rPr>
          <w:ins w:id="4169" w:author="Author"/>
          <w:bCs/>
          <w:iCs/>
          <w:caps/>
          <w:sz w:val="17"/>
          <w:szCs w:val="17"/>
          <w:lang w:val="es-ES_tradnl"/>
        </w:rPr>
      </w:pPr>
    </w:p>
    <w:p w14:paraId="1A94A2E5" w14:textId="24DC7AE5" w:rsidR="00982936" w:rsidRPr="00317BB8" w:rsidRDefault="00982936">
      <w:pPr>
        <w:jc w:val="center"/>
        <w:rPr>
          <w:bCs/>
          <w:iCs/>
          <w:caps/>
          <w:sz w:val="17"/>
          <w:szCs w:val="17"/>
          <w:lang w:val="es-ES_tradnl"/>
        </w:rPr>
        <w:pPrChange w:id="4170" w:author="Author">
          <w:pPr/>
        </w:pPrChange>
      </w:pPr>
      <w:ins w:id="4171" w:author="Author">
        <w:r w:rsidRPr="00317BB8">
          <w:rPr>
            <w:bCs/>
            <w:iCs/>
            <w:caps/>
            <w:sz w:val="17"/>
            <w:szCs w:val="17"/>
            <w:lang w:val="es-ES_tradnl"/>
          </w:rPr>
          <w:t>APÉNDICE DEL ANEXO IV</w:t>
        </w:r>
      </w:ins>
    </w:p>
    <w:p w14:paraId="02B9E0AF" w14:textId="77777777" w:rsidR="007940F2" w:rsidRPr="00317BB8" w:rsidRDefault="007940F2" w:rsidP="00752318">
      <w:pPr>
        <w:rPr>
          <w:bCs/>
          <w:iCs/>
          <w:caps/>
          <w:sz w:val="17"/>
          <w:szCs w:val="17"/>
          <w:lang w:val="es-ES_tradnl"/>
        </w:rPr>
      </w:pPr>
    </w:p>
    <w:p w14:paraId="6D935910" w14:textId="77777777" w:rsidR="000E1221" w:rsidRPr="00317BB8" w:rsidRDefault="000E1221" w:rsidP="000E1221">
      <w:pPr>
        <w:widowControl w:val="0"/>
        <w:kinsoku w:val="0"/>
        <w:rPr>
          <w:rFonts w:eastAsia="SimSun"/>
          <w:sz w:val="17"/>
          <w:szCs w:val="17"/>
          <w:lang w:val="es-ES_tradnl"/>
        </w:rPr>
      </w:pPr>
      <w:r w:rsidRPr="00317BB8">
        <w:rPr>
          <w:sz w:val="17"/>
          <w:szCs w:val="17"/>
          <w:lang w:val="es-ES_tradnl"/>
        </w:rPr>
        <w:t xml:space="preserve">El apéndice está disponible en: </w:t>
      </w:r>
    </w:p>
    <w:p w14:paraId="1E632D5D" w14:textId="6065FBA2" w:rsidR="00F335D9" w:rsidRPr="00317BB8" w:rsidRDefault="00DA463E" w:rsidP="00F335D9">
      <w:pPr>
        <w:rPr>
          <w:sz w:val="17"/>
          <w:szCs w:val="17"/>
          <w:lang w:val="es-ES_tradnl"/>
        </w:rPr>
      </w:pPr>
      <w:ins w:id="4172" w:author="Author">
        <w:r w:rsidRPr="00317BB8">
          <w:rPr>
            <w:sz w:val="17"/>
            <w:szCs w:val="17"/>
            <w:lang w:val="es-ES_tradnl"/>
          </w:rPr>
          <w:fldChar w:fldCharType="begin"/>
        </w:r>
      </w:ins>
      <w:r w:rsidR="0039568D" w:rsidRPr="00317BB8">
        <w:rPr>
          <w:sz w:val="17"/>
          <w:szCs w:val="17"/>
          <w:lang w:val="es-ES_tradnl"/>
        </w:rPr>
        <w:instrText>HYPERLINK "C:\\Users\\bou\\AppData\\Roaming\\OpenText\\OTEdit\\EC_kic\\c24818564\\s"</w:instrText>
      </w:r>
      <w:ins w:id="4173" w:author="Author">
        <w:r w:rsidRPr="00317BB8">
          <w:rPr>
            <w:sz w:val="17"/>
            <w:szCs w:val="17"/>
            <w:lang w:val="es-ES_tradnl"/>
          </w:rPr>
        </w:r>
        <w:r w:rsidRPr="00317BB8">
          <w:rPr>
            <w:sz w:val="17"/>
            <w:szCs w:val="17"/>
            <w:lang w:val="es-ES_tradnl"/>
          </w:rPr>
          <w:fldChar w:fldCharType="separate"/>
        </w:r>
      </w:ins>
      <w:del w:id="4174" w:author="Author">
        <w:r w:rsidRPr="00317BB8" w:rsidDel="00982936">
          <w:rPr>
            <w:rStyle w:val="Hyperlink"/>
            <w:sz w:val="17"/>
            <w:szCs w:val="17"/>
            <w:lang w:val="es-ES_tradnl"/>
          </w:rPr>
          <w:delText>http</w:delText>
        </w:r>
      </w:del>
      <w:ins w:id="4175" w:author="Author">
        <w:r w:rsidRPr="00317BB8">
          <w:rPr>
            <w:rStyle w:val="Hyperlink"/>
            <w:sz w:val="17"/>
            <w:szCs w:val="17"/>
            <w:lang w:val="es-ES_tradnl"/>
          </w:rPr>
          <w:t>s</w:t>
        </w:r>
      </w:ins>
      <w:del w:id="4176" w:author="Author">
        <w:r w:rsidRPr="00317BB8" w:rsidDel="00982936">
          <w:rPr>
            <w:rStyle w:val="Hyperlink"/>
            <w:sz w:val="17"/>
            <w:szCs w:val="17"/>
            <w:lang w:val="es-ES_tradnl"/>
          </w:rPr>
          <w:delText>://www.wipo.int/standards/en/st37/annexiv_appendix_V2_2.xml</w:delText>
        </w:r>
      </w:del>
      <w:ins w:id="4177" w:author="Author">
        <w:r w:rsidRPr="00317BB8">
          <w:rPr>
            <w:sz w:val="17"/>
            <w:szCs w:val="17"/>
            <w:lang w:val="es-ES_tradnl"/>
          </w:rPr>
          <w:fldChar w:fldCharType="end"/>
        </w:r>
      </w:ins>
      <w:del w:id="4178" w:author="Author">
        <w:r w:rsidR="00F335D9" w:rsidRPr="00317BB8" w:rsidDel="00982936">
          <w:rPr>
            <w:sz w:val="17"/>
            <w:szCs w:val="17"/>
            <w:lang w:val="es-ES_tradnl"/>
          </w:rPr>
          <w:delText xml:space="preserve"> </w:delText>
        </w:r>
      </w:del>
    </w:p>
    <w:p w14:paraId="6F18B241" w14:textId="5F9FD491" w:rsidR="000E1221" w:rsidRPr="00317BB8" w:rsidRDefault="00DA463E" w:rsidP="000E1221">
      <w:pPr>
        <w:widowControl w:val="0"/>
        <w:kinsoku w:val="0"/>
        <w:rPr>
          <w:rStyle w:val="Hyperlink"/>
          <w:sz w:val="17"/>
          <w:szCs w:val="17"/>
          <w:lang w:val="es-ES_tradnl"/>
        </w:rPr>
      </w:pPr>
      <w:ins w:id="4179" w:author="Author">
        <w:r w:rsidRPr="00317BB8">
          <w:rPr>
            <w:sz w:val="17"/>
            <w:szCs w:val="17"/>
            <w:lang w:val="es-ES_tradnl"/>
          </w:rPr>
          <w:fldChar w:fldCharType="begin"/>
        </w:r>
        <w:r w:rsidRPr="00317BB8">
          <w:rPr>
            <w:sz w:val="17"/>
            <w:szCs w:val="17"/>
            <w:lang w:val="es-ES_tradnl"/>
          </w:rPr>
          <w:instrText>HYPERLINK "</w:instrText>
        </w:r>
        <w:r w:rsidRPr="00BB4B2E">
          <w:rPr>
            <w:lang w:val="es-ES_tradnl"/>
            <w:rPrChange w:id="4180" w:author="Author">
              <w:rPr>
                <w:rStyle w:val="Hyperlink"/>
                <w:sz w:val="17"/>
                <w:szCs w:val="17"/>
                <w:lang w:val="es-ES_tradnl"/>
              </w:rPr>
            </w:rPrChange>
          </w:rPr>
          <w:instrText>http://www.wipo.int/standards/en/st37/annexiv_appendix_V3_0.xml</w:instrText>
        </w:r>
        <w:r w:rsidRPr="00317BB8">
          <w:rPr>
            <w:sz w:val="17"/>
            <w:szCs w:val="17"/>
            <w:lang w:val="es-ES_tradnl"/>
          </w:rPr>
          <w:instrText>"</w:instrText>
        </w:r>
        <w:r w:rsidRPr="00317BB8">
          <w:rPr>
            <w:sz w:val="17"/>
            <w:szCs w:val="17"/>
            <w:lang w:val="es-ES_tradnl"/>
          </w:rPr>
        </w:r>
        <w:r w:rsidRPr="00317BB8">
          <w:rPr>
            <w:sz w:val="17"/>
            <w:szCs w:val="17"/>
            <w:lang w:val="es-ES_tradnl"/>
          </w:rPr>
          <w:fldChar w:fldCharType="separate"/>
        </w:r>
        <w:r w:rsidRPr="00317BB8">
          <w:rPr>
            <w:rStyle w:val="Hyperlink"/>
            <w:sz w:val="17"/>
            <w:szCs w:val="17"/>
            <w:lang w:val="es-ES_tradnl"/>
          </w:rPr>
          <w:t>http://www.wipo.int/standards/en/st37/annexiv_appendix_V3_0.xml</w:t>
        </w:r>
        <w:r w:rsidRPr="00317BB8">
          <w:rPr>
            <w:sz w:val="17"/>
            <w:szCs w:val="17"/>
            <w:lang w:val="es-ES_tradnl"/>
          </w:rPr>
          <w:fldChar w:fldCharType="end"/>
        </w:r>
      </w:ins>
    </w:p>
    <w:p w14:paraId="116826DC" w14:textId="77777777" w:rsidR="000E1221" w:rsidRPr="00317BB8" w:rsidRDefault="000E1221" w:rsidP="000E1221">
      <w:pPr>
        <w:rPr>
          <w:rFonts w:ascii="Courier New" w:hAnsi="Courier New" w:cs="Courier New"/>
          <w:sz w:val="17"/>
          <w:szCs w:val="17"/>
          <w:lang w:val="es-ES_tradnl"/>
        </w:rPr>
      </w:pPr>
    </w:p>
    <w:p w14:paraId="63A76E88" w14:textId="77777777" w:rsidR="000E1221" w:rsidRPr="00317BB8" w:rsidRDefault="000E1221" w:rsidP="00254824">
      <w:pPr>
        <w:pStyle w:val="ONUME"/>
        <w:numPr>
          <w:ilvl w:val="0"/>
          <w:numId w:val="0"/>
        </w:numPr>
        <w:spacing w:after="0"/>
        <w:ind w:left="4820"/>
        <w:rPr>
          <w:rFonts w:ascii="Courier New" w:hAnsi="Courier New" w:cs="Courier New"/>
          <w:sz w:val="17"/>
          <w:szCs w:val="17"/>
          <w:u w:val="single"/>
          <w:lang w:val="es-ES_tradnl"/>
        </w:rPr>
      </w:pPr>
    </w:p>
    <w:p w14:paraId="2948427B" w14:textId="77777777" w:rsidR="000E1221" w:rsidRPr="00317BB8" w:rsidRDefault="000E1221" w:rsidP="00254824">
      <w:pPr>
        <w:pStyle w:val="ONUME"/>
        <w:numPr>
          <w:ilvl w:val="0"/>
          <w:numId w:val="0"/>
        </w:numPr>
        <w:spacing w:after="0"/>
        <w:ind w:left="4820"/>
        <w:rPr>
          <w:rFonts w:ascii="Courier New" w:hAnsi="Courier New" w:cs="Courier New"/>
          <w:sz w:val="17"/>
          <w:szCs w:val="17"/>
          <w:lang w:val="es-ES_tradnl"/>
        </w:rPr>
      </w:pPr>
    </w:p>
    <w:p w14:paraId="542B31D0" w14:textId="110331E7" w:rsidR="000E1221" w:rsidRPr="00317BB8" w:rsidRDefault="000E1221" w:rsidP="00254824">
      <w:pPr>
        <w:pStyle w:val="ONUME"/>
        <w:numPr>
          <w:ilvl w:val="0"/>
          <w:numId w:val="0"/>
        </w:numPr>
        <w:spacing w:after="0"/>
        <w:ind w:left="4820"/>
        <w:jc w:val="center"/>
        <w:rPr>
          <w:sz w:val="17"/>
          <w:szCs w:val="17"/>
          <w:lang w:val="es-ES_tradnl"/>
        </w:rPr>
      </w:pPr>
      <w:r w:rsidRPr="00317BB8">
        <w:rPr>
          <w:sz w:val="17"/>
          <w:szCs w:val="17"/>
          <w:lang w:val="es-ES_tradnl"/>
        </w:rPr>
        <w:t>[Fin del Anexo IV y de la Norma]</w:t>
      </w:r>
    </w:p>
    <w:p w14:paraId="0C8C7878" w14:textId="77777777" w:rsidR="000E1221" w:rsidRDefault="000E1221" w:rsidP="00254824">
      <w:pPr>
        <w:pStyle w:val="ONUME"/>
        <w:numPr>
          <w:ilvl w:val="0"/>
          <w:numId w:val="0"/>
        </w:numPr>
        <w:spacing w:after="0"/>
        <w:ind w:left="4820"/>
        <w:rPr>
          <w:rFonts w:ascii="Courier New" w:hAnsi="Courier New" w:cs="Courier New"/>
          <w:sz w:val="17"/>
          <w:szCs w:val="17"/>
          <w:lang w:val="es-ES_tradnl"/>
        </w:rPr>
      </w:pPr>
    </w:p>
    <w:p w14:paraId="206453A2" w14:textId="77777777" w:rsidR="00254824" w:rsidRPr="00317BB8" w:rsidRDefault="00254824" w:rsidP="00254824">
      <w:pPr>
        <w:pStyle w:val="ONUME"/>
        <w:numPr>
          <w:ilvl w:val="0"/>
          <w:numId w:val="0"/>
        </w:numPr>
        <w:spacing w:after="0"/>
        <w:ind w:left="4820"/>
        <w:rPr>
          <w:rFonts w:ascii="Courier New" w:hAnsi="Courier New" w:cs="Courier New"/>
          <w:sz w:val="17"/>
          <w:szCs w:val="17"/>
          <w:lang w:val="es-ES_tradnl"/>
        </w:rPr>
      </w:pPr>
    </w:p>
    <w:p w14:paraId="3EC93F77" w14:textId="5FD7E41F" w:rsidR="004D5646" w:rsidRPr="00317BB8" w:rsidRDefault="004D5646" w:rsidP="00254824">
      <w:pPr>
        <w:pStyle w:val="ONUME"/>
        <w:numPr>
          <w:ilvl w:val="0"/>
          <w:numId w:val="0"/>
        </w:numPr>
        <w:spacing w:after="0"/>
        <w:ind w:left="4820"/>
        <w:jc w:val="center"/>
        <w:rPr>
          <w:szCs w:val="22"/>
          <w:lang w:val="es-ES_tradnl"/>
        </w:rPr>
      </w:pPr>
      <w:r w:rsidRPr="00317BB8">
        <w:rPr>
          <w:szCs w:val="22"/>
          <w:lang w:val="es-ES_tradnl"/>
        </w:rPr>
        <w:t>[</w:t>
      </w:r>
      <w:r w:rsidR="0011687D" w:rsidRPr="00317BB8">
        <w:rPr>
          <w:szCs w:val="22"/>
          <w:lang w:val="es-ES_tradnl"/>
        </w:rPr>
        <w:t>Siguen los A</w:t>
      </w:r>
      <w:r w:rsidRPr="00317BB8">
        <w:rPr>
          <w:szCs w:val="22"/>
          <w:lang w:val="es-ES_tradnl"/>
        </w:rPr>
        <w:t>nex</w:t>
      </w:r>
      <w:r w:rsidR="0011687D" w:rsidRPr="00317BB8">
        <w:rPr>
          <w:szCs w:val="22"/>
          <w:lang w:val="es-ES_tradnl"/>
        </w:rPr>
        <w:t>o</w:t>
      </w:r>
      <w:r w:rsidRPr="00317BB8">
        <w:rPr>
          <w:szCs w:val="22"/>
          <w:lang w:val="es-ES_tradnl"/>
        </w:rPr>
        <w:t xml:space="preserve">s </w:t>
      </w:r>
      <w:r w:rsidR="002633FD" w:rsidRPr="00317BB8">
        <w:rPr>
          <w:szCs w:val="22"/>
          <w:lang w:val="es-ES_tradnl"/>
        </w:rPr>
        <w:t>II a V</w:t>
      </w:r>
      <w:r w:rsidRPr="00317BB8">
        <w:rPr>
          <w:szCs w:val="22"/>
          <w:lang w:val="es-ES_tradnl"/>
        </w:rPr>
        <w:t>]</w:t>
      </w:r>
    </w:p>
    <w:p w14:paraId="49948B40" w14:textId="77777777" w:rsidR="004D5646" w:rsidRPr="00703040" w:rsidRDefault="004D5646" w:rsidP="00254824">
      <w:pPr>
        <w:pStyle w:val="ONUME"/>
        <w:numPr>
          <w:ilvl w:val="0"/>
          <w:numId w:val="0"/>
        </w:numPr>
        <w:spacing w:after="0"/>
        <w:ind w:left="4820"/>
        <w:jc w:val="center"/>
        <w:rPr>
          <w:szCs w:val="22"/>
          <w:lang w:val="es-ES_tradnl"/>
          <w:rPrChange w:id="4181" w:author="Author">
            <w:rPr>
              <w:szCs w:val="22"/>
            </w:rPr>
          </w:rPrChange>
        </w:rPr>
      </w:pPr>
    </w:p>
    <w:p w14:paraId="62AF0571" w14:textId="168090A3" w:rsidR="004D5646" w:rsidRPr="00703040" w:rsidRDefault="004D5646" w:rsidP="00254824">
      <w:pPr>
        <w:pStyle w:val="ONUME"/>
        <w:numPr>
          <w:ilvl w:val="0"/>
          <w:numId w:val="0"/>
        </w:numPr>
        <w:spacing w:after="0"/>
        <w:ind w:left="4820"/>
        <w:jc w:val="center"/>
        <w:rPr>
          <w:szCs w:val="22"/>
          <w:lang w:val="es-ES_tradnl"/>
          <w:rPrChange w:id="4182" w:author="Author">
            <w:rPr>
              <w:szCs w:val="22"/>
            </w:rPr>
          </w:rPrChange>
        </w:rPr>
      </w:pPr>
      <w:r w:rsidRPr="00317BB8">
        <w:rPr>
          <w:lang w:val="es-ES_tradnl"/>
        </w:rPr>
        <w:fldChar w:fldCharType="begin"/>
      </w:r>
      <w:r w:rsidR="00133664">
        <w:rPr>
          <w:lang w:val="es-ES_tradnl"/>
        </w:rPr>
        <w:instrText>HYPERLINK "https://www.wipo.int/edocs/mdocs/cws/es/cws_13/cws_13_17_rev_2-annexii.zip"</w:instrText>
      </w:r>
      <w:r w:rsidRPr="00317BB8">
        <w:rPr>
          <w:lang w:val="es-ES_tradnl"/>
        </w:rPr>
      </w:r>
      <w:r w:rsidRPr="00317BB8">
        <w:rPr>
          <w:lang w:val="es-ES_tradnl"/>
        </w:rPr>
        <w:fldChar w:fldCharType="separate"/>
      </w:r>
      <w:r w:rsidRPr="00703040">
        <w:rPr>
          <w:rStyle w:val="Hyperlink"/>
          <w:szCs w:val="22"/>
          <w:lang w:val="es-ES_tradnl"/>
          <w:rPrChange w:id="4183" w:author="Author">
            <w:rPr>
              <w:rStyle w:val="Hyperlink"/>
              <w:szCs w:val="22"/>
            </w:rPr>
          </w:rPrChange>
        </w:rPr>
        <w:t>Anex</w:t>
      </w:r>
      <w:r w:rsidR="003F4982" w:rsidRPr="00703040">
        <w:rPr>
          <w:rStyle w:val="Hyperlink"/>
          <w:szCs w:val="22"/>
          <w:lang w:val="es-ES_tradnl"/>
          <w:rPrChange w:id="4184" w:author="Author">
            <w:rPr>
              <w:rStyle w:val="Hyperlink"/>
              <w:szCs w:val="22"/>
            </w:rPr>
          </w:rPrChange>
        </w:rPr>
        <w:t>o</w:t>
      </w:r>
      <w:r w:rsidRPr="00703040">
        <w:rPr>
          <w:rStyle w:val="Hyperlink"/>
          <w:szCs w:val="22"/>
          <w:lang w:val="es-ES_tradnl"/>
          <w:rPrChange w:id="4185" w:author="Author">
            <w:rPr>
              <w:rStyle w:val="Hyperlink"/>
              <w:szCs w:val="22"/>
            </w:rPr>
          </w:rPrChange>
        </w:rPr>
        <w:t xml:space="preserve"> II (</w:t>
      </w:r>
      <w:r w:rsidR="00DB191A" w:rsidRPr="00703040">
        <w:rPr>
          <w:rStyle w:val="Hyperlink"/>
          <w:szCs w:val="22"/>
          <w:lang w:val="es-ES_tradnl"/>
          <w:rPrChange w:id="4186" w:author="Author">
            <w:rPr>
              <w:rStyle w:val="Hyperlink"/>
              <w:szCs w:val="22"/>
            </w:rPr>
          </w:rPrChange>
        </w:rPr>
        <w:t xml:space="preserve">Anexo III revisado de la </w:t>
      </w:r>
      <w:r w:rsidR="003F4982" w:rsidRPr="00703040">
        <w:rPr>
          <w:rStyle w:val="Hyperlink"/>
          <w:szCs w:val="22"/>
          <w:lang w:val="es-ES_tradnl"/>
          <w:rPrChange w:id="4187" w:author="Author">
            <w:rPr>
              <w:rStyle w:val="Hyperlink"/>
              <w:szCs w:val="22"/>
            </w:rPr>
          </w:rPrChange>
        </w:rPr>
        <w:t>Norma ST.37 de la OMPI</w:t>
      </w:r>
      <w:r w:rsidRPr="00703040">
        <w:rPr>
          <w:rStyle w:val="Hyperlink"/>
          <w:szCs w:val="22"/>
          <w:lang w:val="es-ES_tradnl"/>
          <w:rPrChange w:id="4188" w:author="Author">
            <w:rPr>
              <w:rStyle w:val="Hyperlink"/>
              <w:szCs w:val="22"/>
            </w:rPr>
          </w:rPrChange>
        </w:rPr>
        <w:t>)</w:t>
      </w:r>
      <w:r w:rsidRPr="00317BB8">
        <w:rPr>
          <w:lang w:val="es-ES_tradnl"/>
        </w:rPr>
        <w:fldChar w:fldCharType="end"/>
      </w:r>
      <w:r w:rsidR="00133664">
        <w:rPr>
          <w:lang w:val="es-ES_tradnl"/>
        </w:rPr>
        <w:br/>
      </w:r>
    </w:p>
    <w:p w14:paraId="6F70AF2B" w14:textId="5EF5B0D3" w:rsidR="004D5646" w:rsidRPr="00703040" w:rsidRDefault="004D5646" w:rsidP="00254824">
      <w:pPr>
        <w:pStyle w:val="ONUME"/>
        <w:numPr>
          <w:ilvl w:val="0"/>
          <w:numId w:val="0"/>
        </w:numPr>
        <w:spacing w:after="0"/>
        <w:ind w:left="4820"/>
        <w:jc w:val="center"/>
        <w:rPr>
          <w:szCs w:val="22"/>
          <w:lang w:val="es-ES_tradnl"/>
          <w:rPrChange w:id="4189" w:author="Author">
            <w:rPr>
              <w:szCs w:val="22"/>
            </w:rPr>
          </w:rPrChange>
        </w:rPr>
      </w:pPr>
      <w:r w:rsidRPr="00317BB8">
        <w:rPr>
          <w:lang w:val="es-ES_tradnl"/>
        </w:rPr>
        <w:fldChar w:fldCharType="begin"/>
      </w:r>
      <w:r w:rsidR="00133664">
        <w:rPr>
          <w:lang w:val="es-ES_tradnl"/>
        </w:rPr>
        <w:instrText>HYPERLINK "https://www.wipo.int/edocs/mdocs/cws/es/cws_13/cws_13_17_rev_2-annexiii.zip"</w:instrText>
      </w:r>
      <w:r w:rsidRPr="00317BB8">
        <w:rPr>
          <w:lang w:val="es-ES_tradnl"/>
        </w:rPr>
      </w:r>
      <w:r w:rsidRPr="00317BB8">
        <w:rPr>
          <w:lang w:val="es-ES_tradnl"/>
        </w:rPr>
        <w:fldChar w:fldCharType="separate"/>
      </w:r>
      <w:r w:rsidRPr="00703040">
        <w:rPr>
          <w:rStyle w:val="Hyperlink"/>
          <w:szCs w:val="22"/>
          <w:lang w:val="es-ES_tradnl"/>
          <w:rPrChange w:id="4190" w:author="Author">
            <w:rPr>
              <w:rStyle w:val="Hyperlink"/>
              <w:szCs w:val="22"/>
            </w:rPr>
          </w:rPrChange>
        </w:rPr>
        <w:t>Anex</w:t>
      </w:r>
      <w:r w:rsidR="003F4982" w:rsidRPr="00703040">
        <w:rPr>
          <w:rStyle w:val="Hyperlink"/>
          <w:szCs w:val="22"/>
          <w:lang w:val="es-ES_tradnl"/>
          <w:rPrChange w:id="4191" w:author="Author">
            <w:rPr>
              <w:rStyle w:val="Hyperlink"/>
              <w:szCs w:val="22"/>
            </w:rPr>
          </w:rPrChange>
        </w:rPr>
        <w:t>o</w:t>
      </w:r>
      <w:r w:rsidRPr="00703040">
        <w:rPr>
          <w:rStyle w:val="Hyperlink"/>
          <w:szCs w:val="22"/>
          <w:lang w:val="es-ES_tradnl"/>
          <w:rPrChange w:id="4192" w:author="Author">
            <w:rPr>
              <w:rStyle w:val="Hyperlink"/>
              <w:szCs w:val="22"/>
            </w:rPr>
          </w:rPrChange>
        </w:rPr>
        <w:t xml:space="preserve"> III (</w:t>
      </w:r>
      <w:r w:rsidR="00DB191A" w:rsidRPr="00703040">
        <w:rPr>
          <w:rStyle w:val="Hyperlink"/>
          <w:szCs w:val="22"/>
          <w:lang w:val="es-ES_tradnl"/>
          <w:rPrChange w:id="4193" w:author="Author">
            <w:rPr>
              <w:rStyle w:val="Hyperlink"/>
              <w:szCs w:val="22"/>
            </w:rPr>
          </w:rPrChange>
        </w:rPr>
        <w:t xml:space="preserve">Anexo IV revisado de la </w:t>
      </w:r>
      <w:r w:rsidR="003F4982" w:rsidRPr="00703040">
        <w:rPr>
          <w:rStyle w:val="Hyperlink"/>
          <w:szCs w:val="22"/>
          <w:lang w:val="es-ES_tradnl"/>
          <w:rPrChange w:id="4194" w:author="Author">
            <w:rPr>
              <w:rStyle w:val="Hyperlink"/>
              <w:szCs w:val="22"/>
            </w:rPr>
          </w:rPrChange>
        </w:rPr>
        <w:t xml:space="preserve">Norma </w:t>
      </w:r>
      <w:r w:rsidRPr="00703040">
        <w:rPr>
          <w:rStyle w:val="Hyperlink"/>
          <w:szCs w:val="22"/>
          <w:lang w:val="es-ES_tradnl"/>
          <w:rPrChange w:id="4195" w:author="Author">
            <w:rPr>
              <w:rStyle w:val="Hyperlink"/>
              <w:szCs w:val="22"/>
            </w:rPr>
          </w:rPrChange>
        </w:rPr>
        <w:t xml:space="preserve">ST.37 </w:t>
      </w:r>
      <w:r w:rsidR="003F4982" w:rsidRPr="00703040">
        <w:rPr>
          <w:rStyle w:val="Hyperlink"/>
          <w:szCs w:val="22"/>
          <w:lang w:val="es-ES_tradnl"/>
          <w:rPrChange w:id="4196" w:author="Author">
            <w:rPr>
              <w:rStyle w:val="Hyperlink"/>
              <w:szCs w:val="22"/>
            </w:rPr>
          </w:rPrChange>
        </w:rPr>
        <w:t>de la OMPI</w:t>
      </w:r>
      <w:r w:rsidRPr="00703040">
        <w:rPr>
          <w:rStyle w:val="Hyperlink"/>
          <w:szCs w:val="22"/>
          <w:lang w:val="es-ES_tradnl"/>
          <w:rPrChange w:id="4197" w:author="Author">
            <w:rPr>
              <w:rStyle w:val="Hyperlink"/>
              <w:szCs w:val="22"/>
            </w:rPr>
          </w:rPrChange>
        </w:rPr>
        <w:t>)</w:t>
      </w:r>
      <w:r w:rsidRPr="00317BB8">
        <w:rPr>
          <w:lang w:val="es-ES_tradnl"/>
        </w:rPr>
        <w:fldChar w:fldCharType="end"/>
      </w:r>
      <w:r w:rsidR="00133664">
        <w:rPr>
          <w:lang w:val="es-ES_tradnl"/>
        </w:rPr>
        <w:br/>
      </w:r>
    </w:p>
    <w:p w14:paraId="50FCECC5" w14:textId="3638A08B" w:rsidR="004D5646" w:rsidRPr="00703040" w:rsidRDefault="004D5646" w:rsidP="00254824">
      <w:pPr>
        <w:pStyle w:val="ONUME"/>
        <w:numPr>
          <w:ilvl w:val="0"/>
          <w:numId w:val="0"/>
        </w:numPr>
        <w:spacing w:after="0"/>
        <w:ind w:left="4820"/>
        <w:jc w:val="center"/>
        <w:rPr>
          <w:szCs w:val="22"/>
          <w:lang w:val="es-ES_tradnl"/>
          <w:rPrChange w:id="4198" w:author="Author">
            <w:rPr>
              <w:szCs w:val="22"/>
            </w:rPr>
          </w:rPrChange>
        </w:rPr>
      </w:pPr>
      <w:r w:rsidRPr="00317BB8">
        <w:rPr>
          <w:lang w:val="es-ES_tradnl"/>
        </w:rPr>
        <w:fldChar w:fldCharType="begin"/>
      </w:r>
      <w:r w:rsidR="00133664">
        <w:rPr>
          <w:lang w:val="es-ES_tradnl"/>
        </w:rPr>
        <w:instrText>HYPERLINK "https://www.wipo.int/edocs/mdocs/cws/es/cws_13/cws_13_17_rev_2-annexiv.xml"</w:instrText>
      </w:r>
      <w:r w:rsidRPr="00317BB8">
        <w:rPr>
          <w:lang w:val="es-ES_tradnl"/>
        </w:rPr>
      </w:r>
      <w:r w:rsidRPr="00317BB8">
        <w:rPr>
          <w:lang w:val="es-ES_tradnl"/>
        </w:rPr>
        <w:fldChar w:fldCharType="separate"/>
      </w:r>
      <w:r w:rsidRPr="00703040">
        <w:rPr>
          <w:rStyle w:val="Hyperlink"/>
          <w:szCs w:val="22"/>
          <w:lang w:val="es-ES_tradnl"/>
          <w:rPrChange w:id="4199" w:author="Author">
            <w:rPr>
              <w:rStyle w:val="Hyperlink"/>
              <w:szCs w:val="22"/>
            </w:rPr>
          </w:rPrChange>
        </w:rPr>
        <w:t>Anex</w:t>
      </w:r>
      <w:r w:rsidR="003F4982" w:rsidRPr="00703040">
        <w:rPr>
          <w:rStyle w:val="Hyperlink"/>
          <w:szCs w:val="22"/>
          <w:lang w:val="es-ES_tradnl"/>
          <w:rPrChange w:id="4200" w:author="Author">
            <w:rPr>
              <w:rStyle w:val="Hyperlink"/>
              <w:szCs w:val="22"/>
            </w:rPr>
          </w:rPrChange>
        </w:rPr>
        <w:t>o</w:t>
      </w:r>
      <w:r w:rsidRPr="00703040">
        <w:rPr>
          <w:rStyle w:val="Hyperlink"/>
          <w:szCs w:val="22"/>
          <w:lang w:val="es-ES_tradnl"/>
          <w:rPrChange w:id="4201" w:author="Author">
            <w:rPr>
              <w:rStyle w:val="Hyperlink"/>
              <w:szCs w:val="22"/>
            </w:rPr>
          </w:rPrChange>
        </w:rPr>
        <w:t xml:space="preserve"> IV (</w:t>
      </w:r>
      <w:r w:rsidR="003F4982" w:rsidRPr="00703040">
        <w:rPr>
          <w:rStyle w:val="Hyperlink"/>
          <w:szCs w:val="22"/>
          <w:lang w:val="es-ES_tradnl"/>
          <w:rPrChange w:id="4202" w:author="Author">
            <w:rPr>
              <w:rStyle w:val="Hyperlink"/>
              <w:szCs w:val="22"/>
            </w:rPr>
          </w:rPrChange>
        </w:rPr>
        <w:t xml:space="preserve">Apéndice </w:t>
      </w:r>
      <w:r w:rsidR="00DB191A" w:rsidRPr="00703040">
        <w:rPr>
          <w:rStyle w:val="Hyperlink"/>
          <w:szCs w:val="22"/>
          <w:lang w:val="es-ES_tradnl"/>
          <w:rPrChange w:id="4203" w:author="Author">
            <w:rPr>
              <w:rStyle w:val="Hyperlink"/>
              <w:szCs w:val="22"/>
            </w:rPr>
          </w:rPrChange>
        </w:rPr>
        <w:t xml:space="preserve">del Anexo III revisado </w:t>
      </w:r>
      <w:r w:rsidR="003F4982" w:rsidRPr="00703040">
        <w:rPr>
          <w:rStyle w:val="Hyperlink"/>
          <w:szCs w:val="22"/>
          <w:lang w:val="es-ES_tradnl"/>
          <w:rPrChange w:id="4204" w:author="Author">
            <w:rPr>
              <w:rStyle w:val="Hyperlink"/>
              <w:szCs w:val="22"/>
            </w:rPr>
          </w:rPrChange>
        </w:rPr>
        <w:t>de la Norma ST.37 de la OMPI</w:t>
      </w:r>
      <w:r w:rsidRPr="00703040">
        <w:rPr>
          <w:rStyle w:val="Hyperlink"/>
          <w:szCs w:val="22"/>
          <w:lang w:val="es-ES_tradnl"/>
          <w:rPrChange w:id="4205" w:author="Author">
            <w:rPr>
              <w:rStyle w:val="Hyperlink"/>
              <w:szCs w:val="22"/>
            </w:rPr>
          </w:rPrChange>
        </w:rPr>
        <w:t>)</w:t>
      </w:r>
      <w:r w:rsidRPr="00317BB8">
        <w:rPr>
          <w:lang w:val="es-ES_tradnl"/>
        </w:rPr>
        <w:fldChar w:fldCharType="end"/>
      </w:r>
      <w:r w:rsidR="00133664">
        <w:rPr>
          <w:lang w:val="es-ES_tradnl"/>
        </w:rPr>
        <w:br/>
      </w:r>
    </w:p>
    <w:p w14:paraId="12142DFE" w14:textId="6B1F7879" w:rsidR="004D5646" w:rsidRPr="00703040" w:rsidRDefault="004D5646" w:rsidP="00254824">
      <w:pPr>
        <w:pStyle w:val="ONUME"/>
        <w:numPr>
          <w:ilvl w:val="0"/>
          <w:numId w:val="0"/>
        </w:numPr>
        <w:spacing w:after="0"/>
        <w:ind w:left="4820"/>
        <w:jc w:val="center"/>
        <w:rPr>
          <w:szCs w:val="22"/>
          <w:lang w:val="es-ES_tradnl"/>
          <w:rPrChange w:id="4206" w:author="Author">
            <w:rPr>
              <w:szCs w:val="22"/>
            </w:rPr>
          </w:rPrChange>
        </w:rPr>
      </w:pPr>
      <w:r w:rsidRPr="00317BB8">
        <w:rPr>
          <w:lang w:val="es-ES_tradnl"/>
        </w:rPr>
        <w:fldChar w:fldCharType="begin"/>
      </w:r>
      <w:r w:rsidR="00133664">
        <w:rPr>
          <w:lang w:val="es-ES_tradnl"/>
        </w:rPr>
        <w:instrText>HYPERLINK "https://www.wipo.int/edocs/mdocs/cws/es/cws_13/cws_13_17_rev_2-annexv.xml"</w:instrText>
      </w:r>
      <w:r w:rsidRPr="00317BB8">
        <w:rPr>
          <w:lang w:val="es-ES_tradnl"/>
        </w:rPr>
      </w:r>
      <w:r w:rsidRPr="00317BB8">
        <w:rPr>
          <w:lang w:val="es-ES_tradnl"/>
        </w:rPr>
        <w:fldChar w:fldCharType="separate"/>
      </w:r>
      <w:r w:rsidRPr="00703040">
        <w:rPr>
          <w:rStyle w:val="Hyperlink"/>
          <w:szCs w:val="22"/>
          <w:lang w:val="es-ES_tradnl"/>
          <w:rPrChange w:id="4207" w:author="Author">
            <w:rPr>
              <w:rStyle w:val="Hyperlink"/>
              <w:szCs w:val="22"/>
            </w:rPr>
          </w:rPrChange>
        </w:rPr>
        <w:t>Anex</w:t>
      </w:r>
      <w:r w:rsidR="003F4982" w:rsidRPr="00703040">
        <w:rPr>
          <w:rStyle w:val="Hyperlink"/>
          <w:szCs w:val="22"/>
          <w:lang w:val="es-ES_tradnl"/>
          <w:rPrChange w:id="4208" w:author="Author">
            <w:rPr>
              <w:rStyle w:val="Hyperlink"/>
              <w:szCs w:val="22"/>
            </w:rPr>
          </w:rPrChange>
        </w:rPr>
        <w:t>o</w:t>
      </w:r>
      <w:r w:rsidRPr="00703040">
        <w:rPr>
          <w:rStyle w:val="Hyperlink"/>
          <w:szCs w:val="22"/>
          <w:lang w:val="es-ES_tradnl"/>
          <w:rPrChange w:id="4209" w:author="Author">
            <w:rPr>
              <w:rStyle w:val="Hyperlink"/>
              <w:szCs w:val="22"/>
            </w:rPr>
          </w:rPrChange>
        </w:rPr>
        <w:t xml:space="preserve"> V (</w:t>
      </w:r>
      <w:r w:rsidR="003F4982" w:rsidRPr="00703040">
        <w:rPr>
          <w:rStyle w:val="Hyperlink"/>
          <w:szCs w:val="22"/>
          <w:lang w:val="es-ES_tradnl"/>
          <w:rPrChange w:id="4210" w:author="Author">
            <w:rPr>
              <w:rStyle w:val="Hyperlink"/>
              <w:szCs w:val="22"/>
            </w:rPr>
          </w:rPrChange>
        </w:rPr>
        <w:t xml:space="preserve">Apéndice </w:t>
      </w:r>
      <w:r w:rsidR="00EF1714" w:rsidRPr="00703040">
        <w:rPr>
          <w:rStyle w:val="Hyperlink"/>
          <w:szCs w:val="22"/>
          <w:lang w:val="es-ES_tradnl"/>
          <w:rPrChange w:id="4211" w:author="Author">
            <w:rPr>
              <w:rStyle w:val="Hyperlink"/>
              <w:szCs w:val="22"/>
            </w:rPr>
          </w:rPrChange>
        </w:rPr>
        <w:t xml:space="preserve">del Anexo IV revisado </w:t>
      </w:r>
      <w:r w:rsidR="003F4982" w:rsidRPr="00703040">
        <w:rPr>
          <w:rStyle w:val="Hyperlink"/>
          <w:szCs w:val="22"/>
          <w:lang w:val="es-ES_tradnl"/>
          <w:rPrChange w:id="4212" w:author="Author">
            <w:rPr>
              <w:rStyle w:val="Hyperlink"/>
              <w:szCs w:val="22"/>
            </w:rPr>
          </w:rPrChange>
        </w:rPr>
        <w:t>de la Norma ST.37 de la OMPI</w:t>
      </w:r>
      <w:r w:rsidRPr="00703040">
        <w:rPr>
          <w:rStyle w:val="Hyperlink"/>
          <w:szCs w:val="22"/>
          <w:lang w:val="es-ES_tradnl"/>
          <w:rPrChange w:id="4213" w:author="Author">
            <w:rPr>
              <w:rStyle w:val="Hyperlink"/>
              <w:szCs w:val="22"/>
            </w:rPr>
          </w:rPrChange>
        </w:rPr>
        <w:t>)</w:t>
      </w:r>
      <w:r w:rsidRPr="00317BB8">
        <w:rPr>
          <w:lang w:val="es-ES_tradnl"/>
        </w:rPr>
        <w:fldChar w:fldCharType="end"/>
      </w:r>
    </w:p>
    <w:p w14:paraId="2B351662" w14:textId="77777777" w:rsidR="004D5646" w:rsidRPr="00317BB8" w:rsidRDefault="004D5646" w:rsidP="00254824">
      <w:pPr>
        <w:pStyle w:val="ONUME"/>
        <w:numPr>
          <w:ilvl w:val="0"/>
          <w:numId w:val="0"/>
        </w:numPr>
        <w:spacing w:after="0"/>
        <w:ind w:left="4820"/>
        <w:jc w:val="center"/>
        <w:rPr>
          <w:szCs w:val="22"/>
          <w:lang w:val="es-ES_tradnl"/>
        </w:rPr>
      </w:pPr>
    </w:p>
    <w:p w14:paraId="60800CE8" w14:textId="77777777" w:rsidR="00F6779D" w:rsidRPr="00703040" w:rsidRDefault="00F6779D" w:rsidP="00254824">
      <w:pPr>
        <w:pStyle w:val="ONUME"/>
        <w:numPr>
          <w:ilvl w:val="0"/>
          <w:numId w:val="0"/>
        </w:numPr>
        <w:spacing w:after="0"/>
        <w:ind w:left="4820"/>
        <w:jc w:val="center"/>
        <w:rPr>
          <w:szCs w:val="22"/>
          <w:lang w:val="es-ES_tradnl"/>
          <w:rPrChange w:id="4214" w:author="Author">
            <w:rPr>
              <w:szCs w:val="22"/>
            </w:rPr>
          </w:rPrChange>
        </w:rPr>
      </w:pPr>
    </w:p>
    <w:p w14:paraId="2EA86E6A" w14:textId="6ECC7E35" w:rsidR="004D5646" w:rsidRPr="00317BB8" w:rsidRDefault="004D5646" w:rsidP="00254824">
      <w:pPr>
        <w:pStyle w:val="ONUME"/>
        <w:numPr>
          <w:ilvl w:val="0"/>
          <w:numId w:val="0"/>
        </w:numPr>
        <w:spacing w:after="0"/>
        <w:ind w:left="4820"/>
        <w:jc w:val="center"/>
        <w:rPr>
          <w:szCs w:val="22"/>
          <w:lang w:val="es-ES_tradnl"/>
        </w:rPr>
      </w:pPr>
      <w:r w:rsidRPr="00317BB8">
        <w:rPr>
          <w:szCs w:val="22"/>
          <w:lang w:val="es-ES_tradnl"/>
        </w:rPr>
        <w:t>[</w:t>
      </w:r>
      <w:r w:rsidR="003F4982" w:rsidRPr="00317BB8">
        <w:rPr>
          <w:szCs w:val="22"/>
          <w:lang w:val="es-ES_tradnl"/>
        </w:rPr>
        <w:t xml:space="preserve">Fin </w:t>
      </w:r>
      <w:r w:rsidR="002633FD" w:rsidRPr="00317BB8">
        <w:rPr>
          <w:szCs w:val="22"/>
          <w:lang w:val="es-ES_tradnl"/>
        </w:rPr>
        <w:t xml:space="preserve">de los Anexos y </w:t>
      </w:r>
      <w:r w:rsidR="003F4982" w:rsidRPr="00317BB8">
        <w:rPr>
          <w:szCs w:val="22"/>
          <w:lang w:val="es-ES_tradnl"/>
        </w:rPr>
        <w:t xml:space="preserve">del </w:t>
      </w:r>
      <w:r w:rsidRPr="00317BB8">
        <w:rPr>
          <w:szCs w:val="22"/>
          <w:lang w:val="es-ES_tradnl"/>
        </w:rPr>
        <w:t>document</w:t>
      </w:r>
      <w:r w:rsidR="003F4982" w:rsidRPr="00317BB8">
        <w:rPr>
          <w:szCs w:val="22"/>
          <w:lang w:val="es-ES_tradnl"/>
        </w:rPr>
        <w:t>o</w:t>
      </w:r>
      <w:r w:rsidRPr="00317BB8">
        <w:rPr>
          <w:szCs w:val="22"/>
          <w:lang w:val="es-ES_tradnl"/>
        </w:rPr>
        <w:t>]</w:t>
      </w:r>
    </w:p>
    <w:sectPr w:rsidR="004D5646" w:rsidRPr="00317BB8" w:rsidSect="00272B24">
      <w:headerReference w:type="even" r:id="rId35"/>
      <w:headerReference w:type="default" r:id="rId36"/>
      <w:footerReference w:type="even" r:id="rId37"/>
      <w:footerReference w:type="default" r:id="rId38"/>
      <w:headerReference w:type="first" r:id="rId39"/>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CEFD4" w14:textId="77777777" w:rsidR="00BF57D2" w:rsidRDefault="00BF57D2">
      <w:r>
        <w:separator/>
      </w:r>
    </w:p>
  </w:endnote>
  <w:endnote w:type="continuationSeparator" w:id="0">
    <w:p w14:paraId="7211D156" w14:textId="77777777" w:rsidR="00BF57D2" w:rsidRDefault="00BF57D2" w:rsidP="003B38C1">
      <w:r>
        <w:separator/>
      </w:r>
    </w:p>
    <w:p w14:paraId="3098BCD1" w14:textId="77777777" w:rsidR="00BF57D2" w:rsidRPr="003B38C1" w:rsidRDefault="00BF57D2" w:rsidP="003B38C1">
      <w:pPr>
        <w:spacing w:after="60"/>
        <w:rPr>
          <w:sz w:val="17"/>
        </w:rPr>
      </w:pPr>
      <w:r>
        <w:rPr>
          <w:sz w:val="17"/>
        </w:rPr>
        <w:t>[Endnote continued from previous page]</w:t>
      </w:r>
    </w:p>
  </w:endnote>
  <w:endnote w:type="continuationNotice" w:id="1">
    <w:p w14:paraId="32B4E0E6" w14:textId="77777777" w:rsidR="00BF57D2" w:rsidRPr="003B38C1" w:rsidRDefault="00BF57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A7D45" w14:textId="5E057A5D" w:rsidR="00703040" w:rsidRDefault="00703040">
    <w:pPr>
      <w:pStyle w:val="Footer"/>
    </w:pPr>
    <w:r>
      <w:rPr>
        <w:noProof/>
      </w:rPr>
      <mc:AlternateContent>
        <mc:Choice Requires="wps">
          <w:drawing>
            <wp:anchor distT="0" distB="0" distL="0" distR="0" simplePos="0" relativeHeight="251659264" behindDoc="0" locked="0" layoutInCell="1" allowOverlap="1" wp14:anchorId="13342B70" wp14:editId="1F7C6851">
              <wp:simplePos x="904875" y="9886950"/>
              <wp:positionH relativeFrom="page">
                <wp:align>center</wp:align>
              </wp:positionH>
              <wp:positionV relativeFrom="page">
                <wp:align>bottom</wp:align>
              </wp:positionV>
              <wp:extent cx="1564005" cy="345440"/>
              <wp:effectExtent l="0" t="0" r="17145" b="0"/>
              <wp:wrapNone/>
              <wp:docPr id="1999033757"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688CE082" w14:textId="7F8DBF2E"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3342B70" id="_x0000_t202" coordsize="21600,21600" o:spt="202" path="m,l,21600r21600,l21600,xe">
              <v:stroke joinstyle="miter"/>
              <v:path gradientshapeok="t" o:connecttype="rect"/>
            </v:shapetype>
            <v:shape id="Text Box 2" o:spid="_x0000_s1026" type="#_x0000_t202" alt="WIPO FOR OFFICIAL USE ONLY " style="position:absolute;margin-left:0;margin-top:0;width:123.1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textbox style="mso-fit-shape-to-text:t" inset="0,0,0,15pt">
                <w:txbxContent>
                  <w:p w14:paraId="688CE082" w14:textId="7F8DBF2E"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DC533" w14:textId="759D6ECD" w:rsidR="00B17323" w:rsidRPr="00D211FA" w:rsidRDefault="00703040" w:rsidP="00D211FA">
    <w:pPr>
      <w:pStyle w:val="Footer"/>
      <w:rPr>
        <w:rFonts w:eastAsiaTheme="minorEastAsia"/>
      </w:rPr>
    </w:pPr>
    <w:r>
      <w:rPr>
        <w:rFonts w:eastAsiaTheme="minorEastAsia"/>
        <w:noProof/>
      </w:rPr>
      <mc:AlternateContent>
        <mc:Choice Requires="wps">
          <w:drawing>
            <wp:anchor distT="0" distB="0" distL="0" distR="0" simplePos="0" relativeHeight="251665408" behindDoc="0" locked="0" layoutInCell="1" allowOverlap="1" wp14:anchorId="33B0AE4D" wp14:editId="2B5802B7">
              <wp:simplePos x="635" y="635"/>
              <wp:positionH relativeFrom="page">
                <wp:align>center</wp:align>
              </wp:positionH>
              <wp:positionV relativeFrom="page">
                <wp:align>bottom</wp:align>
              </wp:positionV>
              <wp:extent cx="1564005" cy="345440"/>
              <wp:effectExtent l="0" t="0" r="17145" b="0"/>
              <wp:wrapNone/>
              <wp:docPr id="1998110576" name="Text Box 8"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41BE0FBF" w14:textId="336EF07F"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3B0AE4D" id="_x0000_t202" coordsize="21600,21600" o:spt="202" path="m,l,21600r21600,l21600,xe">
              <v:stroke joinstyle="miter"/>
              <v:path gradientshapeok="t" o:connecttype="rect"/>
            </v:shapetype>
            <v:shape id="Text Box 8" o:spid="_x0000_s1035" type="#_x0000_t202" alt="WIPO FOR OFFICIAL USE ONLY " style="position:absolute;margin-left:0;margin-top:0;width:123.15pt;height:27.2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UmtDw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CW/GdrfQHWgqRCOC/dOLhsqvRI+PAmkDdMg&#10;pNrwSIc20JUcToizGvD3R/YYT8STl7OOFFNyS5LmzPy0tJAorgHgADYJjG/yaU5+u2vvgHQ4pifh&#10;ZIJkxWAGqBHaF9LzIhYil7CSypV8M8C7cJQuvQepFosURDpyIqzs2smYOtIVuXzuXwS6E+GBVvUA&#10;g5xE8Yb3Y2y86d1iF4j9tJRI7ZHIE+OkwbSr03uJIn/9n6Iur3r+Bw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J0dSa0PAgAA&#10;HQQAAA4AAAAAAAAAAAAAAAAALgIAAGRycy9lMm9Eb2MueG1sUEsBAi0AFAAGAAgAAAAhADUlx5zb&#10;AAAABAEAAA8AAAAAAAAAAAAAAAAAaQQAAGRycy9kb3ducmV2LnhtbFBLBQYAAAAABAAEAPMAAABx&#10;BQAAAAA=&#10;" filled="f" stroked="f">
              <v:textbox style="mso-fit-shape-to-text:t" inset="0,0,0,15pt">
                <w:txbxContent>
                  <w:p w14:paraId="41BE0FBF" w14:textId="336EF07F"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69730" w14:textId="3F1E202C" w:rsidR="00A5009D" w:rsidRPr="00F64715" w:rsidRDefault="00703040" w:rsidP="00F64715">
    <w:pPr>
      <w:pStyle w:val="Footer"/>
      <w:rPr>
        <w:rFonts w:eastAsiaTheme="minorEastAsia"/>
      </w:rPr>
    </w:pPr>
    <w:r>
      <w:rPr>
        <w:rFonts w:eastAsiaTheme="minorEastAsia"/>
        <w:noProof/>
      </w:rPr>
      <mc:AlternateContent>
        <mc:Choice Requires="wps">
          <w:drawing>
            <wp:anchor distT="0" distB="0" distL="0" distR="0" simplePos="0" relativeHeight="251668480" behindDoc="0" locked="0" layoutInCell="1" allowOverlap="1" wp14:anchorId="01C5186C" wp14:editId="4F0AE6D5">
              <wp:simplePos x="635" y="635"/>
              <wp:positionH relativeFrom="page">
                <wp:align>center</wp:align>
              </wp:positionH>
              <wp:positionV relativeFrom="page">
                <wp:align>bottom</wp:align>
              </wp:positionV>
              <wp:extent cx="1564005" cy="345440"/>
              <wp:effectExtent l="0" t="0" r="17145" b="0"/>
              <wp:wrapNone/>
              <wp:docPr id="508924636" name="Text Box 11"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C181591" w14:textId="1300083E"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C5186C" id="_x0000_t202" coordsize="21600,21600" o:spt="202" path="m,l,21600r21600,l21600,xe">
              <v:stroke joinstyle="miter"/>
              <v:path gradientshapeok="t" o:connecttype="rect"/>
            </v:shapetype>
            <v:shape id="Text Box 11" o:spid="_x0000_s1036" type="#_x0000_t202" alt="WIPO FOR OFFICIAL USE ONLY " style="position:absolute;margin-left:0;margin-top:0;width:123.15pt;height:27.2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" filled="f" stroked="f">
              <v:textbox style="mso-fit-shape-to-text:t" inset="0,0,0,15pt">
                <w:txbxContent>
                  <w:p w14:paraId="0C181591" w14:textId="1300083E"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06484" w14:textId="53864D70" w:rsidR="00A5009D" w:rsidRPr="00D211FA" w:rsidRDefault="00703040" w:rsidP="00D211FA">
    <w:pPr>
      <w:pStyle w:val="Footer"/>
      <w:rPr>
        <w:rFonts w:eastAsiaTheme="minorEastAsia"/>
      </w:rPr>
    </w:pPr>
    <w:r>
      <w:rPr>
        <w:rFonts w:eastAsiaTheme="minorEastAsia"/>
        <w:noProof/>
      </w:rPr>
      <mc:AlternateContent>
        <mc:Choice Requires="wps">
          <w:drawing>
            <wp:anchor distT="0" distB="0" distL="0" distR="0" simplePos="0" relativeHeight="251669504" behindDoc="0" locked="0" layoutInCell="1" allowOverlap="1" wp14:anchorId="6255B3CD" wp14:editId="6A85E032">
              <wp:simplePos x="635" y="635"/>
              <wp:positionH relativeFrom="page">
                <wp:align>center</wp:align>
              </wp:positionH>
              <wp:positionV relativeFrom="page">
                <wp:align>bottom</wp:align>
              </wp:positionV>
              <wp:extent cx="1564005" cy="345440"/>
              <wp:effectExtent l="0" t="0" r="17145" b="0"/>
              <wp:wrapNone/>
              <wp:docPr id="1988862166" name="Text Box 1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54353EEF" w14:textId="19BC2C78"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255B3CD" id="_x0000_t202" coordsize="21600,21600" o:spt="202" path="m,l,21600r21600,l21600,xe">
              <v:stroke joinstyle="miter"/>
              <v:path gradientshapeok="t" o:connecttype="rect"/>
            </v:shapetype>
            <v:shape id="Text Box 12" o:spid="_x0000_s1037" type="#_x0000_t202" alt="WIPO FOR OFFICIAL USE ONLY " style="position:absolute;margin-left:0;margin-top:0;width:123.15pt;height:27.2pt;z-index:2516695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CsBtW4PAgAA&#10;HgQAAA4AAAAAAAAAAAAAAAAALgIAAGRycy9lMm9Eb2MueG1sUEsBAi0AFAAGAAgAAAAhADUlx5zb&#10;AAAABAEAAA8AAAAAAAAAAAAAAAAAaQQAAGRycy9kb3ducmV2LnhtbFBLBQYAAAAABAAEAPMAAABx&#10;BQAAAAA=&#10;" filled="f" stroked="f">
              <v:textbox style="mso-fit-shape-to-text:t" inset="0,0,0,15pt">
                <w:txbxContent>
                  <w:p w14:paraId="54353EEF" w14:textId="19BC2C78"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D05C9" w14:textId="4C5216E2" w:rsidR="00703040" w:rsidRDefault="00703040">
    <w:pPr>
      <w:pStyle w:val="Footer"/>
    </w:pPr>
    <w:r>
      <w:rPr>
        <w:noProof/>
      </w:rPr>
      <mc:AlternateContent>
        <mc:Choice Requires="wps">
          <w:drawing>
            <wp:anchor distT="0" distB="0" distL="0" distR="0" simplePos="0" relativeHeight="251660288" behindDoc="0" locked="0" layoutInCell="1" allowOverlap="1" wp14:anchorId="0444B858" wp14:editId="7D8429FB">
              <wp:simplePos x="901065" y="9885045"/>
              <wp:positionH relativeFrom="page">
                <wp:align>center</wp:align>
              </wp:positionH>
              <wp:positionV relativeFrom="page">
                <wp:align>bottom</wp:align>
              </wp:positionV>
              <wp:extent cx="1564005" cy="345440"/>
              <wp:effectExtent l="0" t="0" r="17145" b="0"/>
              <wp:wrapNone/>
              <wp:docPr id="365589123" name="Text Box 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347143C" w14:textId="58DFE982"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444B858" id="_x0000_t202" coordsize="21600,21600" o:spt="202" path="m,l,21600r21600,l21600,xe">
              <v:stroke joinstyle="miter"/>
              <v:path gradientshapeok="t" o:connecttype="rect"/>
            </v:shapetype>
            <v:shape id="Text Box 3" o:spid="_x0000_s1027" type="#_x0000_t202" alt="WIPO FOR OFFICIAL USE ONLY " style="position:absolute;margin-left:0;margin-top:0;width:123.1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2bDQ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" filled="f" stroked="f">
              <v:textbox style="mso-fit-shape-to-text:t" inset="0,0,0,15pt">
                <w:txbxContent>
                  <w:p w14:paraId="0347143C" w14:textId="58DFE982"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C1434" w14:textId="6410F30A" w:rsidR="003447A2" w:rsidRPr="00842435" w:rsidRDefault="00703040" w:rsidP="00842435">
    <w:pPr>
      <w:pBdr>
        <w:top w:val="single" w:sz="6" w:space="6" w:color="auto"/>
      </w:pBdr>
      <w:tabs>
        <w:tab w:val="right" w:pos="9356"/>
      </w:tabs>
      <w:rPr>
        <w:rFonts w:eastAsiaTheme="minorEastAsia" w:cs="Times New Roman"/>
        <w:sz w:val="17"/>
        <w:lang w:val="es-ES_tradnl"/>
      </w:rPr>
    </w:pPr>
    <w:r>
      <w:rPr>
        <w:rFonts w:eastAsiaTheme="minorEastAsia" w:cs="Times New Roman"/>
        <w:noProof/>
        <w:sz w:val="17"/>
        <w:lang w:val="es-ES_tradnl"/>
      </w:rPr>
      <mc:AlternateContent>
        <mc:Choice Requires="wps">
          <w:drawing>
            <wp:anchor distT="0" distB="0" distL="0" distR="0" simplePos="0" relativeHeight="251658240" behindDoc="0" locked="0" layoutInCell="1" allowOverlap="1" wp14:anchorId="7948B96B" wp14:editId="2215BB20">
              <wp:simplePos x="904875" y="9839325"/>
              <wp:positionH relativeFrom="page">
                <wp:align>center</wp:align>
              </wp:positionH>
              <wp:positionV relativeFrom="page">
                <wp:align>bottom</wp:align>
              </wp:positionV>
              <wp:extent cx="1564005" cy="345440"/>
              <wp:effectExtent l="0" t="0" r="17145" b="0"/>
              <wp:wrapNone/>
              <wp:docPr id="1538717991" name="Text Box 1"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2BF9196F" w14:textId="0E517020"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948B96B" id="_x0000_t202" coordsize="21600,21600" o:spt="202" path="m,l,21600r21600,l21600,xe">
              <v:stroke joinstyle="miter"/>
              <v:path gradientshapeok="t" o:connecttype="rect"/>
            </v:shapetype>
            <v:shape id="Text Box 1" o:spid="_x0000_s1028" type="#_x0000_t202" alt="WIPO FOR OFFICIAL USE ONLY " style="position:absolute;margin-left:0;margin-top:0;width:123.1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AMhet0PAgAA&#10;HQQAAA4AAAAAAAAAAAAAAAAALgIAAGRycy9lMm9Eb2MueG1sUEsBAi0AFAAGAAgAAAAhADUlx5zb&#10;AAAABAEAAA8AAAAAAAAAAAAAAAAAaQQAAGRycy9kb3ducmV2LnhtbFBLBQYAAAAABAAEAPMAAABx&#10;BQAAAAA=&#10;" filled="f" stroked="f">
              <v:textbox style="mso-fit-shape-to-text:t" inset="0,0,0,15pt">
                <w:txbxContent>
                  <w:p w14:paraId="2BF9196F" w14:textId="0E517020"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v:textbox>
              <w10:wrap anchorx="page" anchory="page"/>
            </v:shape>
          </w:pict>
        </mc:Fallback>
      </mc:AlternateContent>
    </w:r>
    <w:r w:rsidR="003447A2">
      <w:rPr>
        <w:rFonts w:eastAsiaTheme="minorEastAsia" w:cs="Times New Roman"/>
        <w:sz w:val="17"/>
        <w:lang w:val="es-ES_tradnl"/>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94F34" w14:textId="3562E6E3" w:rsidR="00B17323" w:rsidRPr="00496ACB" w:rsidRDefault="00703040" w:rsidP="00496ACB">
    <w:pPr>
      <w:pStyle w:val="Footer"/>
      <w:rPr>
        <w:rFonts w:eastAsiaTheme="minorEastAsia"/>
      </w:rPr>
    </w:pPr>
    <w:r>
      <w:rPr>
        <w:rFonts w:eastAsiaTheme="minorEastAsia"/>
        <w:noProof/>
      </w:rPr>
      <mc:AlternateContent>
        <mc:Choice Requires="wps">
          <w:drawing>
            <wp:anchor distT="0" distB="0" distL="0" distR="0" simplePos="0" relativeHeight="251661312" behindDoc="0" locked="0" layoutInCell="1" allowOverlap="1" wp14:anchorId="2E4057DA" wp14:editId="01E6D938">
              <wp:simplePos x="635" y="635"/>
              <wp:positionH relativeFrom="page">
                <wp:align>center</wp:align>
              </wp:positionH>
              <wp:positionV relativeFrom="page">
                <wp:align>bottom</wp:align>
              </wp:positionV>
              <wp:extent cx="1564005" cy="345440"/>
              <wp:effectExtent l="0" t="0" r="17145" b="0"/>
              <wp:wrapNone/>
              <wp:docPr id="141084513" name="Text Box 4"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79F4C1C4" w14:textId="3DBA70B8"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4057DA" id="_x0000_t202" coordsize="21600,21600" o:spt="202" path="m,l,21600r21600,l21600,xe">
              <v:stroke joinstyle="miter"/>
              <v:path gradientshapeok="t" o:connecttype="rect"/>
            </v:shapetype>
            <v:shape id="Text Box 4" o:spid="_x0000_s1029" type="#_x0000_t202" alt="WIPO FOR OFFICIAL USE ONLY " style="position:absolute;margin-left:0;margin-top:0;width:123.15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G6eyOAPAgAA&#10;HQQAAA4AAAAAAAAAAAAAAAAALgIAAGRycy9lMm9Eb2MueG1sUEsBAi0AFAAGAAgAAAAhADUlx5zb&#10;AAAABAEAAA8AAAAAAAAAAAAAAAAAaQQAAGRycy9kb3ducmV2LnhtbFBLBQYAAAAABAAEAPMAAABx&#10;BQAAAAA=&#10;" filled="f" stroked="f">
              <v:textbox style="mso-fit-shape-to-text:t" inset="0,0,0,15pt">
                <w:txbxContent>
                  <w:p w14:paraId="79F4C1C4" w14:textId="3DBA70B8"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45985" w14:textId="6A0B9230" w:rsidR="00B17323" w:rsidRPr="00215BE3" w:rsidRDefault="00703040" w:rsidP="00215BE3">
    <w:pPr>
      <w:pStyle w:val="Footer"/>
      <w:rPr>
        <w:rFonts w:eastAsiaTheme="minorEastAsia"/>
        <w:sz w:val="20"/>
      </w:rPr>
    </w:pPr>
    <w:r>
      <w:rPr>
        <w:rFonts w:eastAsiaTheme="minorEastAsia"/>
        <w:noProof/>
        <w:sz w:val="20"/>
      </w:rPr>
      <mc:AlternateContent>
        <mc:Choice Requires="wps">
          <w:drawing>
            <wp:anchor distT="0" distB="0" distL="0" distR="0" simplePos="0" relativeHeight="251663360" behindDoc="0" locked="0" layoutInCell="1" allowOverlap="1" wp14:anchorId="58F43AE4" wp14:editId="4E17433E">
              <wp:simplePos x="635" y="635"/>
              <wp:positionH relativeFrom="page">
                <wp:align>center</wp:align>
              </wp:positionH>
              <wp:positionV relativeFrom="page">
                <wp:align>bottom</wp:align>
              </wp:positionV>
              <wp:extent cx="1564005" cy="345440"/>
              <wp:effectExtent l="0" t="0" r="17145" b="0"/>
              <wp:wrapNone/>
              <wp:docPr id="811412635" name="Text Box 6"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8BB63C7" w14:textId="67EF91E5"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8F43AE4" id="_x0000_t202" coordsize="21600,21600" o:spt="202" path="m,l,21600r21600,l21600,xe">
              <v:stroke joinstyle="miter"/>
              <v:path gradientshapeok="t" o:connecttype="rect"/>
            </v:shapetype>
            <v:shape id="Text Box 6" o:spid="_x0000_s1030" type="#_x0000_t202" alt="WIPO FOR OFFICIAL USE ONLY " style="position:absolute;margin-left:0;margin-top:0;width:123.15pt;height:27.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G2i1VAPAgAA&#10;HQQAAA4AAAAAAAAAAAAAAAAALgIAAGRycy9lMm9Eb2MueG1sUEsBAi0AFAAGAAgAAAAhADUlx5zb&#10;AAAABAEAAA8AAAAAAAAAAAAAAAAAaQQAAGRycy9kb3ducmV2LnhtbFBLBQYAAAAABAAEAPMAAABx&#10;BQAAAAA=&#10;" filled="f" stroked="f">
              <v:textbox style="mso-fit-shape-to-text:t" inset="0,0,0,15pt">
                <w:txbxContent>
                  <w:p w14:paraId="18BB63C7" w14:textId="67EF91E5"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CAFB4" w14:textId="3726DA37" w:rsidR="00B17323" w:rsidRPr="00842435" w:rsidRDefault="00703040" w:rsidP="00842435">
    <w:pPr>
      <w:pBdr>
        <w:top w:val="single" w:sz="6" w:space="6" w:color="auto"/>
      </w:pBdr>
      <w:tabs>
        <w:tab w:val="right" w:pos="9356"/>
      </w:tabs>
      <w:rPr>
        <w:rFonts w:eastAsiaTheme="minorEastAsia" w:cs="Times New Roman"/>
        <w:sz w:val="17"/>
        <w:lang w:val="es-ES_tradnl"/>
      </w:rPr>
    </w:pPr>
    <w:r>
      <w:rPr>
        <w:rFonts w:eastAsiaTheme="minorEastAsia" w:cs="Times New Roman"/>
        <w:noProof/>
        <w:sz w:val="17"/>
        <w:lang w:val="es-ES_tradnl"/>
      </w:rPr>
      <mc:AlternateContent>
        <mc:Choice Requires="wps">
          <w:drawing>
            <wp:anchor distT="0" distB="0" distL="0" distR="0" simplePos="0" relativeHeight="251664384" behindDoc="0" locked="0" layoutInCell="1" allowOverlap="1" wp14:anchorId="688E373C" wp14:editId="74BB14C4">
              <wp:simplePos x="635" y="635"/>
              <wp:positionH relativeFrom="page">
                <wp:align>center</wp:align>
              </wp:positionH>
              <wp:positionV relativeFrom="page">
                <wp:align>bottom</wp:align>
              </wp:positionV>
              <wp:extent cx="1564005" cy="345440"/>
              <wp:effectExtent l="0" t="0" r="17145" b="0"/>
              <wp:wrapNone/>
              <wp:docPr id="73673046" name="Text Box 7"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8C90A6B" w14:textId="23A16DA2"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88E373C" id="_x0000_t202" coordsize="21600,21600" o:spt="202" path="m,l,21600r21600,l21600,xe">
              <v:stroke joinstyle="miter"/>
              <v:path gradientshapeok="t" o:connecttype="rect"/>
            </v:shapetype>
            <v:shape id="Text Box 7" o:spid="_x0000_s1031" type="#_x0000_t202" alt="WIPO FOR OFFICIAL USE ONLY " style="position:absolute;margin-left:0;margin-top:0;width:123.15pt;height:27.2pt;z-index:2516643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AAdZ20PAgAA&#10;HQQAAA4AAAAAAAAAAAAAAAAALgIAAGRycy9lMm9Eb2MueG1sUEsBAi0AFAAGAAgAAAAhADUlx5zb&#10;AAAABAEAAA8AAAAAAAAAAAAAAAAAaQQAAGRycy9kb3ducmV2LnhtbFBLBQYAAAAABAAEAPMAAABx&#10;BQAAAAA=&#10;" filled="f" stroked="f">
              <v:textbox style="mso-fit-shape-to-text:t" inset="0,0,0,15pt">
                <w:txbxContent>
                  <w:p w14:paraId="08C90A6B" w14:textId="23A16DA2"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C2819" w14:textId="63E6664B" w:rsidR="00C6480C" w:rsidRPr="008533F2" w:rsidRDefault="00703040" w:rsidP="009A3E79">
    <w:pPr>
      <w:pBdr>
        <w:top w:val="single" w:sz="6" w:space="6" w:color="auto"/>
      </w:pBdr>
      <w:tabs>
        <w:tab w:val="right" w:pos="9356"/>
      </w:tabs>
      <w:rPr>
        <w:rFonts w:eastAsiaTheme="minorEastAsia" w:cs="Times New Roman"/>
        <w:sz w:val="17"/>
        <w:lang w:val="es-DO"/>
      </w:rPr>
    </w:pPr>
    <w:r>
      <w:rPr>
        <w:rFonts w:eastAsiaTheme="minorEastAsia" w:cs="Times New Roman"/>
        <w:noProof/>
        <w:sz w:val="17"/>
        <w:lang w:val="es-ES"/>
      </w:rPr>
      <mc:AlternateContent>
        <mc:Choice Requires="wps">
          <w:drawing>
            <wp:anchor distT="0" distB="0" distL="0" distR="0" simplePos="0" relativeHeight="251662336" behindDoc="0" locked="0" layoutInCell="1" allowOverlap="1" wp14:anchorId="18EF3619" wp14:editId="18854F42">
              <wp:simplePos x="635" y="635"/>
              <wp:positionH relativeFrom="page">
                <wp:align>center</wp:align>
              </wp:positionH>
              <wp:positionV relativeFrom="page">
                <wp:align>bottom</wp:align>
              </wp:positionV>
              <wp:extent cx="1564005" cy="345440"/>
              <wp:effectExtent l="0" t="0" r="17145" b="0"/>
              <wp:wrapNone/>
              <wp:docPr id="314452482" name="Text Box 5"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2D9F430F" w14:textId="51DC686C"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EF3619" id="_x0000_t202" coordsize="21600,21600" o:spt="202" path="m,l,21600r21600,l21600,xe">
              <v:stroke joinstyle="miter"/>
              <v:path gradientshapeok="t" o:connecttype="rect"/>
            </v:shapetype>
            <v:shape id="Text Box 5" o:spid="_x0000_s1032" type="#_x0000_t202" alt="WIPO FOR OFFICIAL USE ONLY " style="position:absolute;margin-left:0;margin-top:0;width:123.15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LfcsCsPAgAA&#10;HQQAAA4AAAAAAAAAAAAAAAAALgIAAGRycy9lMm9Eb2MueG1sUEsBAi0AFAAGAAgAAAAhADUlx5zb&#10;AAAABAEAAA8AAAAAAAAAAAAAAAAAaQQAAGRycy9kb3ducmV2LnhtbFBLBQYAAAAABAAEAPMAAABx&#10;BQAAAAA=&#10;" filled="f" stroked="f">
              <v:textbox style="mso-fit-shape-to-text:t" inset="0,0,0,15pt">
                <w:txbxContent>
                  <w:p w14:paraId="2D9F430F" w14:textId="51DC686C"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v:textbox>
              <w10:wrap anchorx="page" anchory="page"/>
            </v:shape>
          </w:pict>
        </mc:Fallback>
      </mc:AlternateContent>
    </w:r>
    <w:r w:rsidR="00C6480C" w:rsidRPr="00C02D31">
      <w:rPr>
        <w:rFonts w:eastAsiaTheme="minorEastAsia" w:cs="Times New Roman"/>
        <w:sz w:val="17"/>
        <w:lang w:val="es-ES"/>
      </w:rPr>
      <w:t>es</w:t>
    </w:r>
    <w:r w:rsidR="00C6480C" w:rsidRPr="008533F2">
      <w:rPr>
        <w:rFonts w:eastAsiaTheme="minorEastAsia" w:cs="Times New Roman"/>
        <w:sz w:val="17"/>
        <w:lang w:val="es-DO"/>
      </w:rPr>
      <w:t xml:space="preserve"> / 03-37-ii</w:t>
    </w:r>
    <w:r w:rsidR="00C6480C" w:rsidRPr="008533F2">
      <w:rPr>
        <w:rFonts w:eastAsiaTheme="minorEastAsia" w:cs="Times New Roman"/>
        <w:sz w:val="17"/>
        <w:lang w:val="es-DO"/>
      </w:rPr>
      <w:tab/>
    </w:r>
    <w:r w:rsidR="00C6480C" w:rsidRPr="00C02D31">
      <w:rPr>
        <w:rFonts w:eastAsiaTheme="minorEastAsia" w:cs="Times New Roman"/>
        <w:sz w:val="17"/>
        <w:lang w:val="es-ES"/>
      </w:rPr>
      <w:t>Fecha</w:t>
    </w:r>
    <w:r w:rsidR="00C6480C" w:rsidRPr="008533F2">
      <w:rPr>
        <w:rFonts w:eastAsiaTheme="minorEastAsia" w:cs="Times New Roman"/>
        <w:sz w:val="17"/>
        <w:lang w:val="es-DO"/>
      </w:rPr>
      <w:t>: diciembre de 2020</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A2B0D" w14:textId="70F76F60" w:rsidR="00CF0D0D" w:rsidRPr="00D211FA" w:rsidRDefault="00703040" w:rsidP="00D211FA">
    <w:pPr>
      <w:pStyle w:val="Footer"/>
      <w:rPr>
        <w:rFonts w:eastAsiaTheme="minorEastAsia"/>
      </w:rPr>
    </w:pPr>
    <w:r>
      <w:rPr>
        <w:rFonts w:eastAsiaTheme="minorEastAsia"/>
        <w:noProof/>
      </w:rPr>
      <mc:AlternateContent>
        <mc:Choice Requires="wps">
          <w:drawing>
            <wp:anchor distT="0" distB="0" distL="0" distR="0" simplePos="0" relativeHeight="251666432" behindDoc="0" locked="0" layoutInCell="1" allowOverlap="1" wp14:anchorId="5F78A418" wp14:editId="53D9B9EE">
              <wp:simplePos x="635" y="635"/>
              <wp:positionH relativeFrom="page">
                <wp:align>center</wp:align>
              </wp:positionH>
              <wp:positionV relativeFrom="page">
                <wp:align>bottom</wp:align>
              </wp:positionV>
              <wp:extent cx="1564005" cy="345440"/>
              <wp:effectExtent l="0" t="0" r="17145" b="0"/>
              <wp:wrapNone/>
              <wp:docPr id="672275415" name="Text Box 9"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5AFFA337" w14:textId="1C2568AC"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F78A418" id="_x0000_t202" coordsize="21600,21600" o:spt="202" path="m,l,21600r21600,l21600,xe">
              <v:stroke joinstyle="miter"/>
              <v:path gradientshapeok="t" o:connecttype="rect"/>
            </v:shapetype>
            <v:shape id="Text Box 9" o:spid="_x0000_s1033" type="#_x0000_t202" alt="WIPO FOR OFFICIAL USE ONLY " style="position:absolute;margin-left:0;margin-top:0;width:123.15pt;height:27.2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DaYwIWEAIA&#10;AB0EAAAOAAAAAAAAAAAAAAAAAC4CAABkcnMvZTJvRG9jLnhtbFBLAQItABQABgAIAAAAIQA1Jcec&#10;2wAAAAQBAAAPAAAAAAAAAAAAAAAAAGoEAABkcnMvZG93bnJldi54bWxQSwUGAAAAAAQABADzAAAA&#10;cgUAAAAA&#10;" filled="f" stroked="f">
              <v:textbox style="mso-fit-shape-to-text:t" inset="0,0,0,15pt">
                <w:txbxContent>
                  <w:p w14:paraId="5AFFA337" w14:textId="1C2568AC"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D884C" w14:textId="4CD70E1D" w:rsidR="00CF0D0D" w:rsidRPr="00D211FA" w:rsidRDefault="00703040" w:rsidP="00D211FA">
    <w:pPr>
      <w:pStyle w:val="Footer"/>
      <w:rPr>
        <w:rFonts w:eastAsiaTheme="minorEastAsia"/>
      </w:rPr>
    </w:pPr>
    <w:r>
      <w:rPr>
        <w:rFonts w:eastAsiaTheme="minorEastAsia"/>
        <w:noProof/>
      </w:rPr>
      <mc:AlternateContent>
        <mc:Choice Requires="wps">
          <w:drawing>
            <wp:anchor distT="0" distB="0" distL="0" distR="0" simplePos="0" relativeHeight="251667456" behindDoc="0" locked="0" layoutInCell="1" allowOverlap="1" wp14:anchorId="71455423" wp14:editId="47C7F627">
              <wp:simplePos x="635" y="635"/>
              <wp:positionH relativeFrom="page">
                <wp:align>center</wp:align>
              </wp:positionH>
              <wp:positionV relativeFrom="page">
                <wp:align>bottom</wp:align>
              </wp:positionV>
              <wp:extent cx="1564005" cy="345440"/>
              <wp:effectExtent l="0" t="0" r="17145" b="0"/>
              <wp:wrapNone/>
              <wp:docPr id="658239723" name="Text Box 10"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5A02B52E" w14:textId="34ED840C"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455423" id="_x0000_t202" coordsize="21600,21600" o:spt="202" path="m,l,21600r21600,l21600,xe">
              <v:stroke joinstyle="miter"/>
              <v:path gradientshapeok="t" o:connecttype="rect"/>
            </v:shapetype>
            <v:shape id="Text Box 10" o:spid="_x0000_s1034" type="#_x0000_t202" alt="WIPO FOR OFFICIAL USE ONLY " style="position:absolute;margin-left:0;margin-top:0;width:123.15pt;height:27.2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PCi+5APAgAA&#10;HQQAAA4AAAAAAAAAAAAAAAAALgIAAGRycy9lMm9Eb2MueG1sUEsBAi0AFAAGAAgAAAAhADUlx5zb&#10;AAAABAEAAA8AAAAAAAAAAAAAAAAAaQQAAGRycy9kb3ducmV2LnhtbFBLBQYAAAAABAAEAPMAAABx&#10;BQAAAAA=&#10;" filled="f" stroked="f">
              <v:textbox style="mso-fit-shape-to-text:t" inset="0,0,0,15pt">
                <w:txbxContent>
                  <w:p w14:paraId="5A02B52E" w14:textId="34ED840C" w:rsidR="00703040" w:rsidRPr="00703040" w:rsidRDefault="00703040" w:rsidP="00703040">
                    <w:pPr>
                      <w:rPr>
                        <w:rFonts w:ascii="Calibri" w:eastAsia="Calibri" w:hAnsi="Calibri" w:cs="Calibri"/>
                        <w:noProof/>
                        <w:color w:val="000000"/>
                        <w:sz w:val="20"/>
                      </w:rPr>
                    </w:pPr>
                    <w:r w:rsidRPr="00703040">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974BF" w14:textId="77777777" w:rsidR="00BF57D2" w:rsidRDefault="00BF57D2">
      <w:r>
        <w:separator/>
      </w:r>
    </w:p>
  </w:footnote>
  <w:footnote w:type="continuationSeparator" w:id="0">
    <w:p w14:paraId="7EA56143" w14:textId="77777777" w:rsidR="00BF57D2" w:rsidRDefault="00BF57D2" w:rsidP="008B60B2">
      <w:r>
        <w:separator/>
      </w:r>
    </w:p>
    <w:p w14:paraId="2991528F" w14:textId="77777777" w:rsidR="00BF57D2" w:rsidRPr="00ED77FB" w:rsidRDefault="00BF57D2" w:rsidP="008B60B2">
      <w:pPr>
        <w:spacing w:after="60"/>
        <w:rPr>
          <w:sz w:val="17"/>
          <w:szCs w:val="17"/>
        </w:rPr>
      </w:pPr>
      <w:r w:rsidRPr="00ED77FB">
        <w:rPr>
          <w:sz w:val="17"/>
          <w:szCs w:val="17"/>
        </w:rPr>
        <w:t>[Footnote continued from previous page]</w:t>
      </w:r>
    </w:p>
  </w:footnote>
  <w:footnote w:type="continuationNotice" w:id="1">
    <w:p w14:paraId="24E0E5AE" w14:textId="77777777" w:rsidR="00BF57D2" w:rsidRPr="00ED77FB" w:rsidRDefault="00BF57D2" w:rsidP="008B60B2">
      <w:pPr>
        <w:spacing w:before="60"/>
        <w:jc w:val="right"/>
        <w:rPr>
          <w:sz w:val="17"/>
          <w:szCs w:val="17"/>
        </w:rPr>
      </w:pPr>
      <w:r w:rsidRPr="00ED77FB">
        <w:rPr>
          <w:sz w:val="17"/>
          <w:szCs w:val="17"/>
        </w:rPr>
        <w:t>[Footnote continued on next page]</w:t>
      </w:r>
    </w:p>
  </w:footnote>
  <w:footnote w:id="2">
    <w:p w14:paraId="2D31D3DC" w14:textId="0C4EA857" w:rsidR="00C6480C" w:rsidRPr="00CD6107" w:rsidRDefault="00C6480C" w:rsidP="006B2F37">
      <w:pPr>
        <w:pStyle w:val="FootnoteText"/>
        <w:rPr>
          <w:lang w:val="es-ES"/>
        </w:rPr>
      </w:pPr>
      <w:r>
        <w:rPr>
          <w:rStyle w:val="FootnoteReference"/>
        </w:rPr>
        <w:footnoteRef/>
      </w:r>
      <w:r w:rsidRPr="008533F2">
        <w:rPr>
          <w:lang w:val="es-DO"/>
        </w:rPr>
        <w:t xml:space="preserve"> Véase </w:t>
      </w:r>
      <w:r>
        <w:fldChar w:fldCharType="begin"/>
      </w:r>
      <w:r w:rsidRPr="00703040">
        <w:rPr>
          <w:lang w:val="es-ES"/>
          <w:rPrChange w:id="67" w:author="Author">
            <w:rPr/>
          </w:rPrChange>
        </w:rPr>
        <w:instrText>HYPERLINK "https://www.wipo.int/export/sites/www/standards/es/pdf/04-02-01.pdf"</w:instrText>
      </w:r>
      <w:r>
        <w:fldChar w:fldCharType="separate"/>
      </w:r>
      <w:r w:rsidRPr="008533F2">
        <w:rPr>
          <w:rStyle w:val="Hyperlink"/>
          <w:sz w:val="17"/>
          <w:szCs w:val="17"/>
          <w:lang w:val="es-DO"/>
        </w:rPr>
        <w:t xml:space="preserve">la Parte 4.1 del </w:t>
      </w:r>
      <w:r w:rsidRPr="00D47710">
        <w:rPr>
          <w:rStyle w:val="Hyperlink"/>
          <w:iCs/>
          <w:sz w:val="17"/>
          <w:szCs w:val="17"/>
          <w:lang w:val="es-DO"/>
        </w:rPr>
        <w:t>Manual de la OMPI de información y documentación en materia de propiedad</w:t>
      </w:r>
      <w:ins w:id="68" w:author="Author">
        <w:r w:rsidR="00A47627">
          <w:rPr>
            <w:rStyle w:val="Hyperlink"/>
            <w:iCs/>
            <w:sz w:val="17"/>
            <w:szCs w:val="17"/>
            <w:lang w:val="es-DO"/>
          </w:rPr>
          <w:t xml:space="preserve"> intelectual.</w:t>
        </w:r>
      </w:ins>
      <w:del w:id="69" w:author="Author">
        <w:r w:rsidRPr="00D47710" w:rsidDel="00A47627">
          <w:rPr>
            <w:rStyle w:val="Hyperlink"/>
            <w:iCs/>
            <w:sz w:val="17"/>
            <w:szCs w:val="17"/>
            <w:lang w:val="es-DO"/>
          </w:rPr>
          <w:delText xml:space="preserve"> industrial</w:delText>
        </w:r>
        <w:r w:rsidRPr="006B2F37" w:rsidDel="00A47627">
          <w:rPr>
            <w:rStyle w:val="Hyperlink"/>
            <w:lang w:val="es-DO"/>
          </w:rPr>
          <w:delText>.</w:delText>
        </w:r>
      </w:del>
      <w: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3588E" w14:textId="4FFD8711" w:rsidR="00CF2B21" w:rsidRPr="00133664" w:rsidRDefault="00CF2B21" w:rsidP="00CF2B21">
    <w:pPr>
      <w:pStyle w:val="Header"/>
      <w:jc w:val="right"/>
      <w:rPr>
        <w:szCs w:val="22"/>
      </w:rPr>
    </w:pPr>
    <w:r w:rsidRPr="00133664">
      <w:rPr>
        <w:szCs w:val="22"/>
      </w:rPr>
      <w:t>CWS/13/17</w:t>
    </w:r>
    <w:r w:rsidR="00A35CD9" w:rsidRPr="00133664">
      <w:rPr>
        <w:szCs w:val="22"/>
      </w:rPr>
      <w:t xml:space="preserve"> Rev. 2</w:t>
    </w:r>
  </w:p>
  <w:p w14:paraId="577918D3" w14:textId="621B2EC7" w:rsidR="00CF2B21" w:rsidRPr="00133664" w:rsidRDefault="00CF2B21" w:rsidP="00CF2B21">
    <w:pPr>
      <w:pStyle w:val="Header"/>
      <w:jc w:val="right"/>
      <w:rPr>
        <w:szCs w:val="22"/>
      </w:rPr>
    </w:pPr>
    <w:r w:rsidRPr="00133664">
      <w:rPr>
        <w:szCs w:val="22"/>
      </w:rPr>
      <w:t xml:space="preserve">Anexo I, página </w:t>
    </w:r>
    <w:r w:rsidRPr="00703040">
      <w:rPr>
        <w:szCs w:val="22"/>
        <w:lang w:val="es-ES_tradnl"/>
        <w:rPrChange w:id="914" w:author="Author">
          <w:rPr>
            <w:szCs w:val="22"/>
          </w:rPr>
        </w:rPrChange>
      </w:rPr>
      <w:fldChar w:fldCharType="begin"/>
    </w:r>
    <w:r w:rsidRPr="00133664">
      <w:rPr>
        <w:szCs w:val="22"/>
      </w:rPr>
      <w:instrText xml:space="preserve"> PAGE  \* Arabic  \* MERGEFORMAT </w:instrText>
    </w:r>
    <w:r w:rsidRPr="00703040">
      <w:rPr>
        <w:szCs w:val="22"/>
        <w:lang w:val="es-ES_tradnl"/>
        <w:rPrChange w:id="915" w:author="Author">
          <w:rPr>
            <w:szCs w:val="22"/>
          </w:rPr>
        </w:rPrChange>
      </w:rPr>
      <w:fldChar w:fldCharType="separate"/>
    </w:r>
    <w:r w:rsidRPr="00133664">
      <w:rPr>
        <w:szCs w:val="22"/>
      </w:rPr>
      <w:t>2</w:t>
    </w:r>
    <w:r w:rsidRPr="00703040">
      <w:rPr>
        <w:szCs w:val="22"/>
        <w:lang w:val="es-ES_tradnl"/>
        <w:rPrChange w:id="916" w:author="Author">
          <w:rPr>
            <w:szCs w:val="22"/>
          </w:rPr>
        </w:rPrChange>
      </w:rPr>
      <w:fldChar w:fldCharType="end"/>
    </w:r>
  </w:p>
  <w:p w14:paraId="316C347C" w14:textId="77777777" w:rsidR="00C6480C" w:rsidRPr="00703040" w:rsidRDefault="00C6480C" w:rsidP="00363989">
    <w:pPr>
      <w:pStyle w:val="Header"/>
      <w:jc w:val="right"/>
      <w:rPr>
        <w:szCs w:val="22"/>
        <w:rPrChange w:id="917" w:author="Author">
          <w:rPr/>
        </w:rPrChange>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A4538" w14:textId="79DC251D" w:rsidR="00272B24" w:rsidRPr="00133664" w:rsidRDefault="00272B24" w:rsidP="00496ACB">
    <w:pPr>
      <w:tabs>
        <w:tab w:val="center" w:pos="4536"/>
        <w:tab w:val="right" w:pos="9072"/>
      </w:tabs>
      <w:jc w:val="right"/>
      <w:rPr>
        <w:szCs w:val="22"/>
      </w:rPr>
    </w:pPr>
    <w:r w:rsidRPr="00133664">
      <w:rPr>
        <w:szCs w:val="22"/>
      </w:rPr>
      <w:t>CWS/13/17</w:t>
    </w:r>
    <w:r w:rsidR="00A35CD9" w:rsidRPr="00133664">
      <w:rPr>
        <w:szCs w:val="22"/>
      </w:rPr>
      <w:t xml:space="preserve"> Rev. 2</w:t>
    </w:r>
  </w:p>
  <w:p w14:paraId="533E316F" w14:textId="0F36ECED" w:rsidR="00272B24" w:rsidRPr="00133664" w:rsidRDefault="00272B24" w:rsidP="00496ACB">
    <w:pPr>
      <w:tabs>
        <w:tab w:val="center" w:pos="4536"/>
        <w:tab w:val="right" w:pos="9072"/>
      </w:tabs>
      <w:jc w:val="right"/>
      <w:rPr>
        <w:szCs w:val="22"/>
      </w:rPr>
    </w:pPr>
    <w:r w:rsidRPr="00133664">
      <w:rPr>
        <w:szCs w:val="22"/>
      </w:rPr>
      <w:t xml:space="preserve">Anexo I, página </w:t>
    </w:r>
    <w:r w:rsidRPr="00703040">
      <w:rPr>
        <w:szCs w:val="22"/>
        <w:lang w:val="es-ES_tradnl"/>
        <w:rPrChange w:id="3681" w:author="Author">
          <w:rPr>
            <w:szCs w:val="22"/>
          </w:rPr>
        </w:rPrChange>
      </w:rPr>
      <w:fldChar w:fldCharType="begin"/>
    </w:r>
    <w:r w:rsidRPr="00133664">
      <w:rPr>
        <w:szCs w:val="22"/>
      </w:rPr>
      <w:instrText xml:space="preserve"> PAGE  \* Arabic  \* MERGEFORMAT </w:instrText>
    </w:r>
    <w:r w:rsidRPr="00703040">
      <w:rPr>
        <w:szCs w:val="22"/>
        <w:lang w:val="es-ES_tradnl"/>
        <w:rPrChange w:id="3682" w:author="Author">
          <w:rPr>
            <w:szCs w:val="22"/>
          </w:rPr>
        </w:rPrChange>
      </w:rPr>
      <w:fldChar w:fldCharType="separate"/>
    </w:r>
    <w:r w:rsidRPr="00133664">
      <w:rPr>
        <w:szCs w:val="22"/>
      </w:rPr>
      <w:t>23</w:t>
    </w:r>
    <w:r w:rsidRPr="00703040">
      <w:rPr>
        <w:szCs w:val="22"/>
        <w:lang w:val="es-ES_tradnl"/>
        <w:rPrChange w:id="3683" w:author="Author">
          <w:rPr>
            <w:szCs w:val="22"/>
          </w:rPr>
        </w:rPrChange>
      </w:rPr>
      <w:fldChar w:fldCharType="end"/>
    </w:r>
  </w:p>
  <w:p w14:paraId="3D1AAACC" w14:textId="44FC73FB" w:rsidR="00C6480C" w:rsidRPr="00496ACB" w:rsidRDefault="00C6480C" w:rsidP="00496ACB">
    <w:pPr>
      <w:pStyle w:val="Header"/>
      <w:jc w:val="right"/>
      <w:rPr>
        <w:szCs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E7C25" w14:textId="6D4B8C9F" w:rsidR="00356805" w:rsidRPr="00133664" w:rsidRDefault="00356805" w:rsidP="00496ACB">
    <w:pPr>
      <w:pStyle w:val="Header"/>
      <w:jc w:val="right"/>
      <w:rPr>
        <w:szCs w:val="22"/>
      </w:rPr>
    </w:pPr>
    <w:r w:rsidRPr="00133664">
      <w:rPr>
        <w:szCs w:val="22"/>
      </w:rPr>
      <w:t>CWS/13/17</w:t>
    </w:r>
    <w:r w:rsidR="00A35CD9" w:rsidRPr="00133664">
      <w:rPr>
        <w:szCs w:val="22"/>
      </w:rPr>
      <w:t xml:space="preserve"> Rev. 2</w:t>
    </w:r>
  </w:p>
  <w:p w14:paraId="56BD8A01" w14:textId="0CA9BDAE" w:rsidR="00356805" w:rsidRPr="00133664" w:rsidRDefault="00356805" w:rsidP="00496ACB">
    <w:pPr>
      <w:pStyle w:val="Header"/>
      <w:jc w:val="right"/>
      <w:rPr>
        <w:szCs w:val="22"/>
      </w:rPr>
    </w:pPr>
    <w:r w:rsidRPr="00133664">
      <w:rPr>
        <w:szCs w:val="22"/>
      </w:rPr>
      <w:t>Anex</w:t>
    </w:r>
    <w:r w:rsidR="009B32F9" w:rsidRPr="00133664">
      <w:rPr>
        <w:szCs w:val="22"/>
      </w:rPr>
      <w:t>o</w:t>
    </w:r>
    <w:r w:rsidRPr="00133664">
      <w:rPr>
        <w:szCs w:val="22"/>
      </w:rPr>
      <w:t xml:space="preserve"> I, p</w:t>
    </w:r>
    <w:r w:rsidR="009B32F9" w:rsidRPr="00133664">
      <w:rPr>
        <w:szCs w:val="22"/>
      </w:rPr>
      <w:t>ágina</w:t>
    </w:r>
    <w:r w:rsidRPr="00133664">
      <w:rPr>
        <w:szCs w:val="22"/>
      </w:rPr>
      <w:t xml:space="preserve"> </w:t>
    </w:r>
    <w:r w:rsidRPr="00496ACB">
      <w:rPr>
        <w:szCs w:val="22"/>
        <w:lang w:val="es-ES_tradnl"/>
      </w:rPr>
      <w:fldChar w:fldCharType="begin"/>
    </w:r>
    <w:r w:rsidRPr="00133664">
      <w:rPr>
        <w:szCs w:val="22"/>
      </w:rPr>
      <w:instrText xml:space="preserve"> PAGE  \* Arabic  \* MERGEFORMAT </w:instrText>
    </w:r>
    <w:r w:rsidRPr="00496ACB">
      <w:rPr>
        <w:szCs w:val="22"/>
        <w:lang w:val="es-ES_tradnl"/>
      </w:rPr>
      <w:fldChar w:fldCharType="separate"/>
    </w:r>
    <w:r w:rsidRPr="00133664">
      <w:rPr>
        <w:szCs w:val="22"/>
      </w:rPr>
      <w:t>23</w:t>
    </w:r>
    <w:r w:rsidRPr="00496ACB">
      <w:rPr>
        <w:szCs w:val="22"/>
        <w:lang w:val="es-ES_tradnl"/>
      </w:rPr>
      <w:fldChar w:fldCharType="end"/>
    </w:r>
  </w:p>
  <w:p w14:paraId="0B6D62AE" w14:textId="77777777" w:rsidR="00C6480C" w:rsidRPr="00133664" w:rsidRDefault="00C6480C" w:rsidP="00496ACB">
    <w:pPr>
      <w:pStyle w:val="Header"/>
      <w:jc w:val="right"/>
      <w:rPr>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4B081" w14:textId="42E6E659" w:rsidR="009B32F9" w:rsidRPr="00133664" w:rsidRDefault="009B32F9" w:rsidP="00496ACB">
    <w:pPr>
      <w:pStyle w:val="Header"/>
      <w:jc w:val="right"/>
      <w:rPr>
        <w:szCs w:val="22"/>
      </w:rPr>
    </w:pPr>
    <w:r w:rsidRPr="00133664">
      <w:rPr>
        <w:szCs w:val="22"/>
      </w:rPr>
      <w:t>CWS/13/17</w:t>
    </w:r>
    <w:r w:rsidR="00A35CD9" w:rsidRPr="00133664">
      <w:rPr>
        <w:szCs w:val="22"/>
      </w:rPr>
      <w:t xml:space="preserve"> Rev. 2</w:t>
    </w:r>
  </w:p>
  <w:p w14:paraId="446402D5" w14:textId="65FC1427" w:rsidR="009B32F9" w:rsidRPr="00133664" w:rsidRDefault="009B32F9" w:rsidP="00496ACB">
    <w:pPr>
      <w:pStyle w:val="Header"/>
      <w:jc w:val="right"/>
      <w:rPr>
        <w:szCs w:val="22"/>
      </w:rPr>
    </w:pPr>
    <w:r w:rsidRPr="00133664">
      <w:rPr>
        <w:szCs w:val="22"/>
      </w:rPr>
      <w:t xml:space="preserve">Anexo I, página </w:t>
    </w:r>
    <w:r w:rsidRPr="00F64715">
      <w:rPr>
        <w:szCs w:val="22"/>
        <w:lang w:val="es-ES_tradnl"/>
      </w:rPr>
      <w:fldChar w:fldCharType="begin"/>
    </w:r>
    <w:r w:rsidRPr="00133664">
      <w:rPr>
        <w:szCs w:val="22"/>
      </w:rPr>
      <w:instrText xml:space="preserve"> PAGE  \* Arabic  \* MERGEFORMAT </w:instrText>
    </w:r>
    <w:r w:rsidRPr="00F64715">
      <w:rPr>
        <w:szCs w:val="22"/>
        <w:lang w:val="es-ES_tradnl"/>
      </w:rPr>
      <w:fldChar w:fldCharType="separate"/>
    </w:r>
    <w:r w:rsidRPr="00133664">
      <w:rPr>
        <w:szCs w:val="22"/>
      </w:rPr>
      <w:t>15</w:t>
    </w:r>
    <w:r w:rsidRPr="00F64715">
      <w:rPr>
        <w:szCs w:val="22"/>
        <w:lang w:val="es-ES_tradnl"/>
      </w:rPr>
      <w:fldChar w:fldCharType="end"/>
    </w:r>
  </w:p>
  <w:p w14:paraId="3E4E0B75" w14:textId="77777777" w:rsidR="00C6480C" w:rsidRPr="00703040" w:rsidRDefault="00C6480C" w:rsidP="00496ACB">
    <w:pPr>
      <w:pStyle w:val="Header"/>
      <w:jc w:val="right"/>
      <w:rPr>
        <w:szCs w:val="22"/>
        <w:rPrChange w:id="3684" w:author="Author">
          <w:rPr>
            <w:sz w:val="17"/>
            <w:szCs w:val="17"/>
          </w:rPr>
        </w:rPrChange>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519C6" w14:textId="15705682" w:rsidR="00F6779D" w:rsidRPr="00133664" w:rsidRDefault="00F6779D" w:rsidP="00F6779D">
    <w:pPr>
      <w:pStyle w:val="Header"/>
      <w:jc w:val="right"/>
      <w:rPr>
        <w:szCs w:val="22"/>
      </w:rPr>
    </w:pPr>
    <w:r w:rsidRPr="00133664">
      <w:rPr>
        <w:szCs w:val="22"/>
      </w:rPr>
      <w:t>CWS/13/17</w:t>
    </w:r>
    <w:r w:rsidR="00A35CD9" w:rsidRPr="00133664">
      <w:rPr>
        <w:szCs w:val="22"/>
      </w:rPr>
      <w:t xml:space="preserve"> Rev. 2</w:t>
    </w:r>
  </w:p>
  <w:p w14:paraId="3F0A9FA4" w14:textId="77777777" w:rsidR="00F6779D" w:rsidRPr="00133664" w:rsidRDefault="00F6779D" w:rsidP="00F6779D">
    <w:pPr>
      <w:pStyle w:val="Header"/>
      <w:jc w:val="right"/>
      <w:rPr>
        <w:szCs w:val="22"/>
      </w:rPr>
    </w:pPr>
    <w:r w:rsidRPr="00133664">
      <w:rPr>
        <w:szCs w:val="22"/>
      </w:rPr>
      <w:t xml:space="preserve">Anexo I, página </w:t>
    </w:r>
    <w:r w:rsidRPr="00496ACB">
      <w:rPr>
        <w:szCs w:val="22"/>
        <w:lang w:val="es-ES_tradnl"/>
      </w:rPr>
      <w:fldChar w:fldCharType="begin"/>
    </w:r>
    <w:r w:rsidRPr="00133664">
      <w:rPr>
        <w:szCs w:val="22"/>
      </w:rPr>
      <w:instrText xml:space="preserve"> PAGE  \* Arabic  \* MERGEFORMAT </w:instrText>
    </w:r>
    <w:r w:rsidRPr="00496ACB">
      <w:rPr>
        <w:szCs w:val="22"/>
        <w:lang w:val="es-ES_tradnl"/>
      </w:rPr>
      <w:fldChar w:fldCharType="separate"/>
    </w:r>
    <w:r w:rsidRPr="00133664">
      <w:rPr>
        <w:szCs w:val="22"/>
      </w:rPr>
      <w:t>21</w:t>
    </w:r>
    <w:r w:rsidRPr="00496ACB">
      <w:rPr>
        <w:szCs w:val="22"/>
        <w:lang w:val="es-ES_tradnl"/>
      </w:rPr>
      <w:fldChar w:fldCharType="end"/>
    </w:r>
  </w:p>
  <w:p w14:paraId="62762770" w14:textId="0BEC6CCB" w:rsidR="00C6480C" w:rsidRPr="00496ACB" w:rsidRDefault="00C6480C" w:rsidP="00363989">
    <w:pPr>
      <w:pStyle w:val="Header"/>
      <w:jc w:val="right"/>
      <w:rPr>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4BEC7" w14:textId="2E6DDA6F" w:rsidR="00030583" w:rsidRPr="00133664" w:rsidRDefault="00030583" w:rsidP="00496ACB">
    <w:pPr>
      <w:pStyle w:val="Header"/>
      <w:jc w:val="right"/>
      <w:rPr>
        <w:szCs w:val="22"/>
      </w:rPr>
    </w:pPr>
    <w:r w:rsidRPr="00133664">
      <w:rPr>
        <w:szCs w:val="22"/>
      </w:rPr>
      <w:t>CWS/13/17</w:t>
    </w:r>
    <w:r w:rsidR="00A35CD9" w:rsidRPr="00133664">
      <w:rPr>
        <w:szCs w:val="22"/>
      </w:rPr>
      <w:t xml:space="preserve"> Rev. 2</w:t>
    </w:r>
  </w:p>
  <w:p w14:paraId="73977D61" w14:textId="56DA9D3D" w:rsidR="00030583" w:rsidRPr="00133664" w:rsidRDefault="00030583" w:rsidP="00496ACB">
    <w:pPr>
      <w:pStyle w:val="Header"/>
      <w:jc w:val="right"/>
      <w:rPr>
        <w:szCs w:val="22"/>
      </w:rPr>
    </w:pPr>
    <w:r w:rsidRPr="00133664">
      <w:rPr>
        <w:szCs w:val="22"/>
      </w:rPr>
      <w:t>An</w:t>
    </w:r>
    <w:r w:rsidR="009B32F9" w:rsidRPr="00133664">
      <w:rPr>
        <w:szCs w:val="22"/>
      </w:rPr>
      <w:t>e</w:t>
    </w:r>
    <w:r w:rsidRPr="00133664">
      <w:rPr>
        <w:szCs w:val="22"/>
      </w:rPr>
      <w:t>x</w:t>
    </w:r>
    <w:r w:rsidR="009B32F9" w:rsidRPr="00133664">
      <w:rPr>
        <w:szCs w:val="22"/>
      </w:rPr>
      <w:t>o</w:t>
    </w:r>
    <w:r w:rsidRPr="00133664">
      <w:rPr>
        <w:szCs w:val="22"/>
      </w:rPr>
      <w:t xml:space="preserve"> I, p</w:t>
    </w:r>
    <w:r w:rsidR="009B32F9" w:rsidRPr="00133664">
      <w:rPr>
        <w:szCs w:val="22"/>
      </w:rPr>
      <w:t>ágina</w:t>
    </w:r>
    <w:r w:rsidRPr="00133664">
      <w:rPr>
        <w:szCs w:val="22"/>
      </w:rPr>
      <w:t xml:space="preserve"> </w:t>
    </w:r>
    <w:r w:rsidRPr="00703040">
      <w:rPr>
        <w:szCs w:val="22"/>
        <w:lang w:val="es-ES_tradnl"/>
        <w:rPrChange w:id="4215" w:author="Author">
          <w:rPr>
            <w:szCs w:val="22"/>
          </w:rPr>
        </w:rPrChange>
      </w:rPr>
      <w:fldChar w:fldCharType="begin"/>
    </w:r>
    <w:r w:rsidRPr="00133664">
      <w:rPr>
        <w:szCs w:val="22"/>
      </w:rPr>
      <w:instrText xml:space="preserve"> PAGE  \* Arabic  \* MERGEFORMAT </w:instrText>
    </w:r>
    <w:r w:rsidRPr="00703040">
      <w:rPr>
        <w:szCs w:val="22"/>
        <w:lang w:val="es-ES_tradnl"/>
        <w:rPrChange w:id="4216" w:author="Author">
          <w:rPr>
            <w:szCs w:val="22"/>
          </w:rPr>
        </w:rPrChange>
      </w:rPr>
      <w:fldChar w:fldCharType="separate"/>
    </w:r>
    <w:r w:rsidRPr="00133664">
      <w:rPr>
        <w:szCs w:val="22"/>
      </w:rPr>
      <w:t>24</w:t>
    </w:r>
    <w:r w:rsidRPr="00703040">
      <w:rPr>
        <w:szCs w:val="22"/>
        <w:lang w:val="es-ES_tradnl"/>
        <w:rPrChange w:id="4217" w:author="Author">
          <w:rPr>
            <w:szCs w:val="22"/>
          </w:rPr>
        </w:rPrChange>
      </w:rPr>
      <w:fldChar w:fldCharType="end"/>
    </w:r>
  </w:p>
  <w:p w14:paraId="395C497A" w14:textId="77777777" w:rsidR="00C6480C" w:rsidRPr="00496ACB" w:rsidRDefault="00C6480C" w:rsidP="00496ACB">
    <w:pPr>
      <w:pStyle w:val="Header"/>
      <w:jc w:val="right"/>
      <w:rPr>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318" w:type="dxa"/>
      <w:tblLook w:val="01E0" w:firstRow="1" w:lastRow="1" w:firstColumn="1" w:lastColumn="1" w:noHBand="0" w:noVBand="0"/>
    </w:tblPr>
    <w:tblGrid>
      <w:gridCol w:w="2411"/>
      <w:gridCol w:w="7371"/>
    </w:tblGrid>
    <w:tr w:rsidR="00C6480C" w:rsidRPr="00133664" w14:paraId="5156CA79" w14:textId="77777777" w:rsidTr="003E138B">
      <w:tc>
        <w:tcPr>
          <w:tcW w:w="2411" w:type="dxa"/>
        </w:tcPr>
        <w:p w14:paraId="64FE9502" w14:textId="77777777" w:rsidR="00C6480C" w:rsidRPr="00AC6B6A" w:rsidRDefault="00C6480C" w:rsidP="003E138B">
          <w:pPr>
            <w:ind w:left="80" w:right="-2"/>
            <w:rPr>
              <w:rFonts w:cs="Times New Roman"/>
              <w:sz w:val="17"/>
            </w:rPr>
          </w:pPr>
          <w:r>
            <w:rPr>
              <w:rFonts w:cs="Times New Roman"/>
              <w:noProof/>
              <w:sz w:val="17"/>
              <w:lang w:eastAsia="zh-CN"/>
            </w:rPr>
            <w:drawing>
              <wp:inline distT="0" distB="0" distL="0" distR="0" wp14:anchorId="6A55001E" wp14:editId="59F262C7">
                <wp:extent cx="914400" cy="75628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vAlign w:val="bottom"/>
        </w:tcPr>
        <w:p w14:paraId="15A76192" w14:textId="77777777" w:rsidR="00C6480C" w:rsidRPr="00AC6B6A" w:rsidRDefault="00C6480C" w:rsidP="003E138B">
          <w:pPr>
            <w:spacing w:after="120"/>
            <w:ind w:left="2869" w:right="-66"/>
            <w:jc w:val="right"/>
            <w:rPr>
              <w:rFonts w:cs="Times New Roman"/>
              <w:b/>
              <w:sz w:val="17"/>
              <w:lang w:val="es-ES"/>
            </w:rPr>
          </w:pPr>
          <w:r w:rsidRPr="00AC6B6A">
            <w:rPr>
              <w:rFonts w:cs="Times New Roman"/>
              <w:b/>
              <w:sz w:val="17"/>
              <w:lang w:val="es-ES"/>
            </w:rPr>
            <w:t>MANUAL DE INFORMACIÓN Y DOCUMENTACIÓN EN MATERIA DE PROPIEDAD INDUSTRIAL</w:t>
          </w:r>
        </w:p>
      </w:tc>
    </w:tr>
  </w:tbl>
  <w:p w14:paraId="09A252C9" w14:textId="7ED961F0" w:rsidR="00C6480C" w:rsidRPr="00AC6B6A" w:rsidRDefault="00C6480C" w:rsidP="000146C0">
    <w:pPr>
      <w:pBdr>
        <w:top w:val="single" w:sz="6" w:space="4" w:color="auto"/>
        <w:bottom w:val="single" w:sz="6" w:space="4" w:color="auto"/>
      </w:pBdr>
      <w:tabs>
        <w:tab w:val="right" w:pos="9356"/>
      </w:tabs>
      <w:spacing w:before="120"/>
      <w:rPr>
        <w:rFonts w:cs="Times New Roman"/>
        <w:sz w:val="17"/>
      </w:rPr>
    </w:pPr>
    <w:r w:rsidRPr="00AC6B6A">
      <w:rPr>
        <w:rFonts w:cs="Times New Roman"/>
        <w:sz w:val="17"/>
      </w:rPr>
      <w:t>Ref.:</w:t>
    </w:r>
    <w:r>
      <w:rPr>
        <w:rFonts w:cs="Times New Roman"/>
        <w:sz w:val="17"/>
      </w:rPr>
      <w:t xml:space="preserve"> </w:t>
    </w:r>
    <w:r w:rsidRPr="004D35A9">
      <w:rPr>
        <w:rFonts w:cs="Times New Roman"/>
        <w:sz w:val="17"/>
        <w:lang w:val="es-ES"/>
      </w:rPr>
      <w:t>Normas</w:t>
    </w:r>
    <w:r>
      <w:rPr>
        <w:rFonts w:cs="Times New Roman"/>
        <w:sz w:val="17"/>
      </w:rPr>
      <w:t xml:space="preserve"> – ST.37</w:t>
    </w:r>
    <w:r w:rsidRPr="00470D7B">
      <w:rPr>
        <w:rFonts w:cs="Times New Roman"/>
        <w:sz w:val="17"/>
        <w:lang w:val="es-ES"/>
      </w:rPr>
      <w:tab/>
    </w:r>
    <w:r w:rsidRPr="004D35A9">
      <w:rPr>
        <w:rFonts w:cs="Times New Roman"/>
        <w:sz w:val="17"/>
        <w:lang w:val="es-ES"/>
      </w:rPr>
      <w:t>página</w:t>
    </w:r>
    <w:r>
      <w:rPr>
        <w:rFonts w:cs="Times New Roman"/>
        <w:sz w:val="17"/>
      </w:rPr>
      <w:t>: 3.37.iv.</w:t>
    </w:r>
    <w:r w:rsidRPr="00AC6B6A">
      <w:rPr>
        <w:rFonts w:cs="Times New Roman"/>
        <w:sz w:val="17"/>
      </w:rPr>
      <w:fldChar w:fldCharType="begin"/>
    </w:r>
    <w:r w:rsidRPr="00C6480C">
      <w:rPr>
        <w:rFonts w:cs="Times New Roman"/>
        <w:sz w:val="17"/>
      </w:rPr>
      <w:instrText xml:space="preserve"> PAGE </w:instrText>
    </w:r>
    <w:r w:rsidRPr="00AC6B6A">
      <w:rPr>
        <w:rFonts w:cs="Times New Roman"/>
        <w:sz w:val="17"/>
      </w:rPr>
      <w:fldChar w:fldCharType="separate"/>
    </w:r>
    <w:r>
      <w:rPr>
        <w:rFonts w:cs="Times New Roman"/>
        <w:noProof/>
        <w:sz w:val="17"/>
        <w:lang w:val="fr-FR"/>
      </w:rPr>
      <w:t>1</w:t>
    </w:r>
    <w:r w:rsidRPr="00AC6B6A">
      <w:rPr>
        <w:rFonts w:cs="Times New Roman"/>
        <w:sz w:val="17"/>
      </w:rPr>
      <w:fldChar w:fldCharType="end"/>
    </w:r>
  </w:p>
  <w:p w14:paraId="334E9FCB" w14:textId="77777777" w:rsidR="00C6480C" w:rsidRPr="000F3642" w:rsidRDefault="00C6480C" w:rsidP="000146C0">
    <w:pPr>
      <w:pStyle w:val="Header"/>
      <w:rPr>
        <w:sz w:val="17"/>
        <w:szCs w:val="17"/>
      </w:rPr>
    </w:pPr>
  </w:p>
  <w:p w14:paraId="246C0A63" w14:textId="77777777" w:rsidR="00C6480C" w:rsidRDefault="00C648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D614C" w14:textId="7A082546" w:rsidR="00CF2B21" w:rsidRPr="00133664" w:rsidRDefault="00CF2B21" w:rsidP="00CF2B21">
    <w:pPr>
      <w:pStyle w:val="Header"/>
      <w:jc w:val="right"/>
      <w:rPr>
        <w:szCs w:val="22"/>
      </w:rPr>
    </w:pPr>
    <w:r w:rsidRPr="00133664">
      <w:rPr>
        <w:szCs w:val="22"/>
      </w:rPr>
      <w:t>CWS/13/17</w:t>
    </w:r>
    <w:r w:rsidR="00A35CD9" w:rsidRPr="00133664">
      <w:rPr>
        <w:szCs w:val="22"/>
      </w:rPr>
      <w:t xml:space="preserve"> Rev. 2</w:t>
    </w:r>
  </w:p>
  <w:p w14:paraId="53AAA874" w14:textId="77777777" w:rsidR="00CF2B21" w:rsidRPr="00133664" w:rsidRDefault="00CF2B21" w:rsidP="00CF2B21">
    <w:pPr>
      <w:pStyle w:val="Header"/>
      <w:jc w:val="right"/>
      <w:rPr>
        <w:szCs w:val="22"/>
      </w:rPr>
    </w:pPr>
    <w:r w:rsidRPr="00133664">
      <w:rPr>
        <w:szCs w:val="22"/>
      </w:rPr>
      <w:t xml:space="preserve">Anexo I, página </w:t>
    </w:r>
    <w:r w:rsidRPr="00703040">
      <w:rPr>
        <w:szCs w:val="22"/>
        <w:lang w:val="es-ES_tradnl"/>
        <w:rPrChange w:id="918" w:author="Author">
          <w:rPr>
            <w:szCs w:val="22"/>
          </w:rPr>
        </w:rPrChange>
      </w:rPr>
      <w:fldChar w:fldCharType="begin"/>
    </w:r>
    <w:r w:rsidRPr="00133664">
      <w:rPr>
        <w:szCs w:val="22"/>
      </w:rPr>
      <w:instrText xml:space="preserve"> PAGE  \* Arabic  \* MERGEFORMAT </w:instrText>
    </w:r>
    <w:r w:rsidRPr="00703040">
      <w:rPr>
        <w:szCs w:val="22"/>
        <w:lang w:val="es-ES_tradnl"/>
        <w:rPrChange w:id="919" w:author="Author">
          <w:rPr>
            <w:szCs w:val="22"/>
          </w:rPr>
        </w:rPrChange>
      </w:rPr>
      <w:fldChar w:fldCharType="separate"/>
    </w:r>
    <w:r w:rsidRPr="00703040">
      <w:rPr>
        <w:szCs w:val="22"/>
        <w:rPrChange w:id="920" w:author="Author">
          <w:rPr/>
        </w:rPrChange>
      </w:rPr>
      <w:t>2</w:t>
    </w:r>
    <w:r w:rsidRPr="00703040">
      <w:rPr>
        <w:szCs w:val="22"/>
        <w:lang w:val="es-ES_tradnl"/>
        <w:rPrChange w:id="921" w:author="Author">
          <w:rPr>
            <w:szCs w:val="22"/>
          </w:rPr>
        </w:rPrChange>
      </w:rPr>
      <w:fldChar w:fldCharType="end"/>
    </w:r>
  </w:p>
  <w:p w14:paraId="048749B3" w14:textId="77777777" w:rsidR="00C6480C" w:rsidRPr="00703040" w:rsidRDefault="00C6480C" w:rsidP="00CD6107">
    <w:pPr>
      <w:pStyle w:val="Header"/>
      <w:jc w:val="right"/>
      <w:rPr>
        <w:szCs w:val="22"/>
        <w:rPrChange w:id="922" w:author="Author">
          <w:rPr/>
        </w:rPrChang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400A4" w14:textId="70ABEC9B" w:rsidR="00E54133" w:rsidRPr="00463585" w:rsidRDefault="00E54133" w:rsidP="00463585">
    <w:pPr>
      <w:pStyle w:val="Header"/>
      <w:jc w:val="right"/>
      <w:rPr>
        <w:szCs w:val="22"/>
      </w:rPr>
    </w:pPr>
    <w:r w:rsidRPr="00463585">
      <w:rPr>
        <w:szCs w:val="22"/>
      </w:rPr>
      <w:t>CWS/13/17</w:t>
    </w:r>
    <w:r w:rsidR="00A35CD9">
      <w:rPr>
        <w:szCs w:val="22"/>
      </w:rPr>
      <w:t xml:space="preserve"> Rev. 2</w:t>
    </w:r>
  </w:p>
  <w:p w14:paraId="0E294183" w14:textId="0E77D903" w:rsidR="00E54133" w:rsidRPr="00463585" w:rsidRDefault="00E54133" w:rsidP="00463585">
    <w:pPr>
      <w:pStyle w:val="Header"/>
      <w:jc w:val="right"/>
      <w:rPr>
        <w:szCs w:val="22"/>
      </w:rPr>
    </w:pPr>
    <w:r w:rsidRPr="00463585">
      <w:rPr>
        <w:szCs w:val="22"/>
      </w:rPr>
      <w:t>ANEXO I</w:t>
    </w:r>
  </w:p>
  <w:p w14:paraId="461C8779" w14:textId="3ADD2B08" w:rsidR="00263BF3" w:rsidRPr="00463585" w:rsidRDefault="00263BF3" w:rsidP="00463585">
    <w:pPr>
      <w:pStyle w:val="Header"/>
      <w:jc w:val="right"/>
      <w:rPr>
        <w:szCs w:val="22"/>
      </w:rPr>
    </w:pPr>
  </w:p>
  <w:p w14:paraId="43DA674E" w14:textId="5422F26D" w:rsidR="00C6480C" w:rsidRPr="00463585" w:rsidRDefault="00C6480C" w:rsidP="00463585">
    <w:pPr>
      <w:pStyle w:val="Header"/>
      <w:jc w:val="right"/>
      <w:rPr>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D6B3A" w14:textId="7FB29EE1" w:rsidR="005F209F" w:rsidRPr="00703040" w:rsidRDefault="005F209F" w:rsidP="005F209F">
    <w:pPr>
      <w:pStyle w:val="Header"/>
      <w:jc w:val="right"/>
      <w:rPr>
        <w:sz w:val="20"/>
        <w:rPrChange w:id="952" w:author="Author">
          <w:rPr>
            <w:szCs w:val="22"/>
          </w:rPr>
        </w:rPrChange>
      </w:rPr>
    </w:pPr>
    <w:r w:rsidRPr="00703040">
      <w:rPr>
        <w:sz w:val="20"/>
        <w:rPrChange w:id="953" w:author="Author">
          <w:rPr>
            <w:szCs w:val="22"/>
          </w:rPr>
        </w:rPrChange>
      </w:rPr>
      <w:t>CWS/13/17</w:t>
    </w:r>
    <w:r w:rsidR="00A35CD9" w:rsidRPr="00133664">
      <w:rPr>
        <w:sz w:val="20"/>
      </w:rPr>
      <w:t xml:space="preserve"> </w:t>
    </w:r>
    <w:r w:rsidR="00A35CD9" w:rsidRPr="00133664">
      <w:rPr>
        <w:szCs w:val="22"/>
      </w:rPr>
      <w:t>Rev. 2</w:t>
    </w:r>
  </w:p>
  <w:p w14:paraId="0E27981E" w14:textId="77777777" w:rsidR="00F64715" w:rsidRPr="00133664" w:rsidRDefault="005F209F" w:rsidP="00F64715">
    <w:pPr>
      <w:pStyle w:val="Header"/>
      <w:jc w:val="right"/>
      <w:rPr>
        <w:szCs w:val="22"/>
      </w:rPr>
    </w:pPr>
    <w:r w:rsidRPr="00703040">
      <w:rPr>
        <w:sz w:val="20"/>
        <w:rPrChange w:id="954" w:author="Author">
          <w:rPr>
            <w:szCs w:val="22"/>
          </w:rPr>
        </w:rPrChange>
      </w:rPr>
      <w:t xml:space="preserve">Anexo I, </w:t>
    </w:r>
    <w:r w:rsidR="00F64715" w:rsidRPr="00133664">
      <w:rPr>
        <w:szCs w:val="22"/>
      </w:rPr>
      <w:t xml:space="preserve">página </w:t>
    </w:r>
    <w:r w:rsidR="00F64715" w:rsidRPr="00F64715">
      <w:rPr>
        <w:szCs w:val="22"/>
      </w:rPr>
      <w:fldChar w:fldCharType="begin"/>
    </w:r>
    <w:r w:rsidR="00F64715" w:rsidRPr="00133664">
      <w:rPr>
        <w:szCs w:val="22"/>
      </w:rPr>
      <w:instrText xml:space="preserve"> PAGE  \* Arabic  \* MERGEFORMAT </w:instrText>
    </w:r>
    <w:r w:rsidR="00F64715" w:rsidRPr="00F64715">
      <w:rPr>
        <w:szCs w:val="22"/>
      </w:rPr>
      <w:fldChar w:fldCharType="separate"/>
    </w:r>
    <w:r w:rsidR="00F64715" w:rsidRPr="00133664">
      <w:rPr>
        <w:szCs w:val="22"/>
      </w:rPr>
      <w:t>10</w:t>
    </w:r>
    <w:r w:rsidR="00F64715" w:rsidRPr="00F64715">
      <w:rPr>
        <w:szCs w:val="22"/>
      </w:rPr>
      <w:fldChar w:fldCharType="end"/>
    </w:r>
  </w:p>
  <w:p w14:paraId="64746DA6" w14:textId="2003638F" w:rsidR="00B17323" w:rsidRPr="00703040" w:rsidRDefault="00B17323" w:rsidP="00363989">
    <w:pPr>
      <w:pStyle w:val="Header"/>
      <w:jc w:val="right"/>
      <w:rPr>
        <w:sz w:val="20"/>
        <w:rPrChange w:id="955" w:author="Author">
          <w:rPr/>
        </w:rPrChang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8C4EC" w14:textId="449CB392" w:rsidR="00837BE3" w:rsidRPr="00133664" w:rsidRDefault="00837BE3" w:rsidP="00496ACB">
    <w:pPr>
      <w:pStyle w:val="Header"/>
      <w:jc w:val="right"/>
      <w:rPr>
        <w:szCs w:val="22"/>
      </w:rPr>
    </w:pPr>
    <w:r w:rsidRPr="00133664">
      <w:rPr>
        <w:szCs w:val="22"/>
      </w:rPr>
      <w:t>CWS/13/17</w:t>
    </w:r>
    <w:r w:rsidR="00F64715" w:rsidRPr="00133664">
      <w:rPr>
        <w:szCs w:val="22"/>
      </w:rPr>
      <w:t xml:space="preserve"> Rev. 2</w:t>
    </w:r>
  </w:p>
  <w:p w14:paraId="4CD74E80" w14:textId="77777777" w:rsidR="00837BE3" w:rsidRPr="00133664" w:rsidRDefault="00837BE3" w:rsidP="00496ACB">
    <w:pPr>
      <w:pStyle w:val="Header"/>
      <w:jc w:val="right"/>
      <w:rPr>
        <w:szCs w:val="22"/>
      </w:rPr>
    </w:pPr>
    <w:r w:rsidRPr="00133664">
      <w:rPr>
        <w:szCs w:val="22"/>
      </w:rPr>
      <w:t xml:space="preserve">Anexo I, página </w:t>
    </w:r>
    <w:r w:rsidRPr="00496ACB">
      <w:rPr>
        <w:szCs w:val="22"/>
        <w:lang w:val="es-ES"/>
      </w:rPr>
      <w:fldChar w:fldCharType="begin"/>
    </w:r>
    <w:r w:rsidRPr="00133664">
      <w:rPr>
        <w:szCs w:val="22"/>
      </w:rPr>
      <w:instrText xml:space="preserve"> PAGE  \* Arabic  \* MERGEFORMAT </w:instrText>
    </w:r>
    <w:r w:rsidRPr="00496ACB">
      <w:rPr>
        <w:szCs w:val="22"/>
        <w:lang w:val="es-ES"/>
      </w:rPr>
      <w:fldChar w:fldCharType="separate"/>
    </w:r>
    <w:r w:rsidRPr="00133664">
      <w:rPr>
        <w:szCs w:val="22"/>
      </w:rPr>
      <w:t>11</w:t>
    </w:r>
    <w:r w:rsidRPr="00496ACB">
      <w:rPr>
        <w:szCs w:val="22"/>
        <w:lang w:val="es-ES"/>
      </w:rPr>
      <w:fldChar w:fldCharType="end"/>
    </w:r>
  </w:p>
  <w:p w14:paraId="4C284B55" w14:textId="78D4A5C7" w:rsidR="00B17323" w:rsidRPr="00133664" w:rsidRDefault="00B17323" w:rsidP="00496ACB">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318" w:type="dxa"/>
      <w:tblLook w:val="01E0" w:firstRow="1" w:lastRow="1" w:firstColumn="1" w:lastColumn="1" w:noHBand="0" w:noVBand="0"/>
    </w:tblPr>
    <w:tblGrid>
      <w:gridCol w:w="2411"/>
      <w:gridCol w:w="7371"/>
    </w:tblGrid>
    <w:tr w:rsidR="00C6480C" w:rsidRPr="00133664" w14:paraId="13E4F4A3" w14:textId="77777777" w:rsidTr="003E138B">
      <w:tc>
        <w:tcPr>
          <w:tcW w:w="2411" w:type="dxa"/>
        </w:tcPr>
        <w:p w14:paraId="749C0A6F" w14:textId="77777777" w:rsidR="00C6480C" w:rsidRPr="00AC6B6A" w:rsidRDefault="00C6480C" w:rsidP="003E138B">
          <w:pPr>
            <w:ind w:left="80" w:right="-2"/>
            <w:rPr>
              <w:rFonts w:cs="Times New Roman"/>
              <w:sz w:val="17"/>
            </w:rPr>
          </w:pPr>
          <w:r>
            <w:rPr>
              <w:rFonts w:cs="Times New Roman"/>
              <w:noProof/>
              <w:sz w:val="17"/>
              <w:lang w:eastAsia="zh-CN"/>
            </w:rPr>
            <w:drawing>
              <wp:inline distT="0" distB="0" distL="0" distR="0" wp14:anchorId="3672F6CD" wp14:editId="7372F28F">
                <wp:extent cx="914400" cy="756285"/>
                <wp:effectExtent l="0" t="0" r="0" b="5715"/>
                <wp:docPr id="1133651563" name="Picture 1133651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vAlign w:val="bottom"/>
        </w:tcPr>
        <w:p w14:paraId="21494B92" w14:textId="77777777" w:rsidR="00C6480C" w:rsidRPr="00AC6B6A" w:rsidRDefault="00C6480C" w:rsidP="003E138B">
          <w:pPr>
            <w:spacing w:after="120"/>
            <w:ind w:left="2869" w:right="-66"/>
            <w:jc w:val="right"/>
            <w:rPr>
              <w:rFonts w:cs="Times New Roman"/>
              <w:b/>
              <w:sz w:val="17"/>
              <w:lang w:val="es-ES"/>
            </w:rPr>
          </w:pPr>
          <w:r w:rsidRPr="00AC6B6A">
            <w:rPr>
              <w:rFonts w:cs="Times New Roman"/>
              <w:b/>
              <w:sz w:val="17"/>
              <w:lang w:val="es-ES"/>
            </w:rPr>
            <w:t>MANUAL DE INFORMACIÓN Y DOCUMENTACIÓN EN MATERIA DE PROPIEDAD INDUSTRIAL</w:t>
          </w:r>
        </w:p>
      </w:tc>
    </w:tr>
  </w:tbl>
  <w:p w14:paraId="5189C776" w14:textId="5D040EB9" w:rsidR="00C6480C" w:rsidRPr="00AC6B6A" w:rsidRDefault="00C6480C" w:rsidP="000146C0">
    <w:pPr>
      <w:pBdr>
        <w:top w:val="single" w:sz="6" w:space="4" w:color="auto"/>
        <w:bottom w:val="single" w:sz="6" w:space="4" w:color="auto"/>
      </w:pBdr>
      <w:tabs>
        <w:tab w:val="right" w:pos="9356"/>
      </w:tabs>
      <w:spacing w:before="120"/>
      <w:rPr>
        <w:rFonts w:cs="Times New Roman"/>
        <w:sz w:val="17"/>
      </w:rPr>
    </w:pPr>
    <w:r w:rsidRPr="00AC6B6A">
      <w:rPr>
        <w:rFonts w:cs="Times New Roman"/>
        <w:sz w:val="17"/>
      </w:rPr>
      <w:t>Ref.:</w:t>
    </w:r>
    <w:r>
      <w:rPr>
        <w:rFonts w:cs="Times New Roman"/>
        <w:sz w:val="17"/>
      </w:rPr>
      <w:t xml:space="preserve"> </w:t>
    </w:r>
    <w:r w:rsidRPr="008533F2">
      <w:rPr>
        <w:rFonts w:cs="Times New Roman"/>
        <w:sz w:val="17"/>
        <w:lang w:val="en-GB"/>
      </w:rPr>
      <w:t>Normas</w:t>
    </w:r>
    <w:r>
      <w:rPr>
        <w:rFonts w:cs="Times New Roman"/>
        <w:sz w:val="17"/>
      </w:rPr>
      <w:t xml:space="preserve"> – ST.37</w:t>
    </w:r>
    <w:r w:rsidRPr="008533F2">
      <w:rPr>
        <w:rFonts w:cs="Times New Roman"/>
        <w:sz w:val="17"/>
        <w:lang w:val="en-GB"/>
      </w:rPr>
      <w:tab/>
      <w:t>página</w:t>
    </w:r>
    <w:r>
      <w:rPr>
        <w:rFonts w:cs="Times New Roman"/>
        <w:sz w:val="17"/>
      </w:rPr>
      <w:t>: 3.37.i.</w:t>
    </w:r>
    <w:r w:rsidRPr="00AC6B6A">
      <w:rPr>
        <w:rFonts w:cs="Times New Roman"/>
        <w:sz w:val="17"/>
      </w:rPr>
      <w:fldChar w:fldCharType="begin"/>
    </w:r>
    <w:r w:rsidRPr="008533F2">
      <w:rPr>
        <w:rFonts w:cs="Times New Roman"/>
        <w:sz w:val="17"/>
        <w:lang w:val="en-GB"/>
      </w:rPr>
      <w:instrText xml:space="preserve"> PAGE </w:instrText>
    </w:r>
    <w:r w:rsidRPr="00AC6B6A">
      <w:rPr>
        <w:rFonts w:cs="Times New Roman"/>
        <w:sz w:val="17"/>
      </w:rPr>
      <w:fldChar w:fldCharType="separate"/>
    </w:r>
    <w:r>
      <w:rPr>
        <w:rFonts w:cs="Times New Roman"/>
        <w:noProof/>
        <w:sz w:val="17"/>
        <w:lang w:val="fr-FR"/>
      </w:rPr>
      <w:t>1</w:t>
    </w:r>
    <w:r w:rsidRPr="00AC6B6A">
      <w:rPr>
        <w:rFonts w:cs="Times New Roman"/>
        <w:sz w:val="17"/>
      </w:rPr>
      <w:fldChar w:fldCharType="end"/>
    </w:r>
  </w:p>
  <w:p w14:paraId="2DB5E730" w14:textId="77777777" w:rsidR="00C6480C" w:rsidRPr="000F3642" w:rsidRDefault="00C6480C" w:rsidP="000146C0">
    <w:pPr>
      <w:pStyle w:val="Header"/>
      <w:rPr>
        <w:sz w:val="17"/>
        <w:szCs w:val="17"/>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5E5C4" w14:textId="57F3C74E" w:rsidR="00496ACB" w:rsidRPr="00133664" w:rsidRDefault="00496ACB" w:rsidP="00496ACB">
    <w:pPr>
      <w:pStyle w:val="Header"/>
      <w:jc w:val="right"/>
      <w:rPr>
        <w:szCs w:val="22"/>
      </w:rPr>
    </w:pPr>
    <w:r w:rsidRPr="00133664">
      <w:rPr>
        <w:szCs w:val="22"/>
      </w:rPr>
      <w:t>CWS/13/17</w:t>
    </w:r>
    <w:r w:rsidR="00A35CD9" w:rsidRPr="00133664">
      <w:rPr>
        <w:szCs w:val="22"/>
      </w:rPr>
      <w:t xml:space="preserve"> Rev. 2</w:t>
    </w:r>
  </w:p>
  <w:p w14:paraId="735C78F3" w14:textId="77777777" w:rsidR="00496ACB" w:rsidRPr="00133664" w:rsidRDefault="00496ACB" w:rsidP="00496ACB">
    <w:pPr>
      <w:pStyle w:val="Header"/>
      <w:jc w:val="right"/>
      <w:rPr>
        <w:szCs w:val="22"/>
      </w:rPr>
    </w:pPr>
    <w:r w:rsidRPr="00133664">
      <w:rPr>
        <w:szCs w:val="22"/>
      </w:rPr>
      <w:t xml:space="preserve">Anexo I, página </w:t>
    </w:r>
    <w:r w:rsidRPr="00496ACB">
      <w:rPr>
        <w:szCs w:val="22"/>
        <w:lang w:val="es-ES"/>
      </w:rPr>
      <w:fldChar w:fldCharType="begin"/>
    </w:r>
    <w:r w:rsidRPr="00133664">
      <w:rPr>
        <w:szCs w:val="22"/>
      </w:rPr>
      <w:instrText xml:space="preserve"> PAGE  \* Arabic  \* MERGEFORMAT </w:instrText>
    </w:r>
    <w:r w:rsidRPr="00496ACB">
      <w:rPr>
        <w:szCs w:val="22"/>
        <w:lang w:val="es-ES"/>
      </w:rPr>
      <w:fldChar w:fldCharType="separate"/>
    </w:r>
    <w:r w:rsidRPr="00133664">
      <w:rPr>
        <w:szCs w:val="22"/>
      </w:rPr>
      <w:t>11</w:t>
    </w:r>
    <w:r w:rsidRPr="00496ACB">
      <w:rPr>
        <w:szCs w:val="22"/>
        <w:lang w:val="es-ES"/>
      </w:rPr>
      <w:fldChar w:fldCharType="end"/>
    </w:r>
  </w:p>
  <w:p w14:paraId="3D98FFEF" w14:textId="77777777" w:rsidR="00496ACB" w:rsidRPr="00133664" w:rsidRDefault="00496ACB" w:rsidP="00496ACB">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D7933" w14:textId="77777777" w:rsidR="009B32F9" w:rsidRPr="00703040" w:rsidRDefault="009B32F9" w:rsidP="009B32F9">
    <w:pPr>
      <w:pStyle w:val="Header"/>
      <w:jc w:val="right"/>
      <w:rPr>
        <w:sz w:val="20"/>
        <w:lang w:val="es-ES_tradnl"/>
        <w:rPrChange w:id="1013" w:author="Author">
          <w:rPr>
            <w:szCs w:val="22"/>
          </w:rPr>
        </w:rPrChange>
      </w:rPr>
    </w:pPr>
    <w:r w:rsidRPr="00703040">
      <w:rPr>
        <w:sz w:val="20"/>
        <w:lang w:val="es-ES_tradnl"/>
        <w:rPrChange w:id="1014" w:author="Author">
          <w:rPr>
            <w:szCs w:val="22"/>
          </w:rPr>
        </w:rPrChange>
      </w:rPr>
      <w:t>CWS/13/17</w:t>
    </w:r>
  </w:p>
  <w:p w14:paraId="159F54A6" w14:textId="01F715D7" w:rsidR="009B32F9" w:rsidRPr="00F6779D" w:rsidRDefault="009B32F9" w:rsidP="009B32F9">
    <w:pPr>
      <w:pStyle w:val="Header"/>
      <w:jc w:val="right"/>
      <w:rPr>
        <w:sz w:val="20"/>
        <w:lang w:val="es-ES_tradnl"/>
      </w:rPr>
    </w:pPr>
    <w:r w:rsidRPr="00703040">
      <w:rPr>
        <w:sz w:val="20"/>
        <w:lang w:val="es-ES_tradnl"/>
        <w:rPrChange w:id="1015" w:author="Author">
          <w:rPr>
            <w:szCs w:val="22"/>
          </w:rPr>
        </w:rPrChange>
      </w:rPr>
      <w:t xml:space="preserve">Anexo I, página </w:t>
    </w:r>
    <w:r w:rsidRPr="00F6779D">
      <w:rPr>
        <w:sz w:val="20"/>
        <w:lang w:val="es-ES_tradnl"/>
      </w:rPr>
      <w:fldChar w:fldCharType="begin"/>
    </w:r>
    <w:r w:rsidRPr="00F6779D">
      <w:rPr>
        <w:sz w:val="20"/>
        <w:lang w:val="es-ES_tradnl"/>
      </w:rPr>
      <w:instrText xml:space="preserve"> PAGE  \* Arabic  \* MERGEFORMAT </w:instrText>
    </w:r>
    <w:r w:rsidRPr="00F6779D">
      <w:rPr>
        <w:sz w:val="20"/>
        <w:lang w:val="es-ES_tradnl"/>
      </w:rPr>
      <w:fldChar w:fldCharType="separate"/>
    </w:r>
    <w:r w:rsidRPr="00F6779D">
      <w:rPr>
        <w:sz w:val="20"/>
        <w:lang w:val="es-ES_tradnl"/>
      </w:rPr>
      <w:t>15</w:t>
    </w:r>
    <w:r w:rsidRPr="00F6779D">
      <w:rPr>
        <w:sz w:val="20"/>
        <w:lang w:val="es-ES_tradnl"/>
      </w:rPr>
      <w:fldChar w:fldCharType="end"/>
    </w:r>
  </w:p>
  <w:p w14:paraId="511915E1" w14:textId="77777777" w:rsidR="00C6480C" w:rsidRDefault="00C6480C" w:rsidP="00CD6107">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318" w:type="dxa"/>
      <w:tblLook w:val="01E0" w:firstRow="1" w:lastRow="1" w:firstColumn="1" w:lastColumn="1" w:noHBand="0" w:noVBand="0"/>
    </w:tblPr>
    <w:tblGrid>
      <w:gridCol w:w="2411"/>
      <w:gridCol w:w="7371"/>
    </w:tblGrid>
    <w:tr w:rsidR="00C6480C" w:rsidRPr="00133664" w14:paraId="533C0C2D" w14:textId="77777777" w:rsidTr="003E138B">
      <w:tc>
        <w:tcPr>
          <w:tcW w:w="2411" w:type="dxa"/>
        </w:tcPr>
        <w:p w14:paraId="377ACC30" w14:textId="77777777" w:rsidR="00C6480C" w:rsidRPr="00AC6B6A" w:rsidRDefault="00C6480C" w:rsidP="003E138B">
          <w:pPr>
            <w:ind w:left="80" w:right="-2"/>
            <w:rPr>
              <w:rFonts w:cs="Times New Roman"/>
              <w:sz w:val="17"/>
            </w:rPr>
          </w:pPr>
          <w:r>
            <w:rPr>
              <w:rFonts w:cs="Times New Roman"/>
              <w:noProof/>
              <w:sz w:val="17"/>
              <w:lang w:eastAsia="zh-CN"/>
            </w:rPr>
            <w:drawing>
              <wp:inline distT="0" distB="0" distL="0" distR="0" wp14:anchorId="72BD95F0" wp14:editId="6E2E1F6E">
                <wp:extent cx="914400" cy="756285"/>
                <wp:effectExtent l="0" t="0" r="0" b="5715"/>
                <wp:docPr id="536247142" name="Picture 536247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vAlign w:val="bottom"/>
        </w:tcPr>
        <w:p w14:paraId="7CF80DF3" w14:textId="77777777" w:rsidR="00C6480C" w:rsidRPr="00AC6B6A" w:rsidRDefault="00C6480C" w:rsidP="003E138B">
          <w:pPr>
            <w:spacing w:after="120"/>
            <w:ind w:left="2869" w:right="-66"/>
            <w:jc w:val="right"/>
            <w:rPr>
              <w:rFonts w:cs="Times New Roman"/>
              <w:b/>
              <w:sz w:val="17"/>
              <w:lang w:val="es-ES"/>
            </w:rPr>
          </w:pPr>
          <w:r w:rsidRPr="00AC6B6A">
            <w:rPr>
              <w:rFonts w:cs="Times New Roman"/>
              <w:b/>
              <w:sz w:val="17"/>
              <w:lang w:val="es-ES"/>
            </w:rPr>
            <w:t>MANUAL DE INFORMACIÓN Y DOCUMENTACIÓN EN MATERIA DE PROPIEDAD INDUSTRIAL</w:t>
          </w:r>
        </w:p>
      </w:tc>
    </w:tr>
  </w:tbl>
  <w:p w14:paraId="41ABFF93" w14:textId="48041F3D" w:rsidR="00C6480C" w:rsidRPr="00AC6B6A" w:rsidRDefault="00C6480C" w:rsidP="000146C0">
    <w:pPr>
      <w:pBdr>
        <w:top w:val="single" w:sz="6" w:space="4" w:color="auto"/>
        <w:bottom w:val="single" w:sz="6" w:space="4" w:color="auto"/>
      </w:pBdr>
      <w:tabs>
        <w:tab w:val="right" w:pos="9356"/>
      </w:tabs>
      <w:spacing w:before="120"/>
      <w:rPr>
        <w:rFonts w:cs="Times New Roman"/>
        <w:sz w:val="17"/>
      </w:rPr>
    </w:pPr>
    <w:r w:rsidRPr="00AC6B6A">
      <w:rPr>
        <w:rFonts w:cs="Times New Roman"/>
        <w:sz w:val="17"/>
      </w:rPr>
      <w:t>Ref.:</w:t>
    </w:r>
    <w:r>
      <w:rPr>
        <w:rFonts w:cs="Times New Roman"/>
        <w:sz w:val="17"/>
      </w:rPr>
      <w:t xml:space="preserve"> </w:t>
    </w:r>
    <w:r w:rsidRPr="004D35A9">
      <w:rPr>
        <w:rFonts w:cs="Times New Roman"/>
        <w:sz w:val="17"/>
        <w:lang w:val="es-ES"/>
      </w:rPr>
      <w:t>Normas</w:t>
    </w:r>
    <w:r>
      <w:rPr>
        <w:rFonts w:cs="Times New Roman"/>
        <w:sz w:val="17"/>
      </w:rPr>
      <w:t xml:space="preserve"> – ST.37</w:t>
    </w:r>
    <w:r w:rsidRPr="00470D7B">
      <w:rPr>
        <w:rFonts w:cs="Times New Roman"/>
        <w:sz w:val="17"/>
        <w:lang w:val="es-ES"/>
      </w:rPr>
      <w:tab/>
    </w:r>
    <w:r w:rsidRPr="004D35A9">
      <w:rPr>
        <w:rFonts w:cs="Times New Roman"/>
        <w:sz w:val="17"/>
        <w:lang w:val="es-ES"/>
      </w:rPr>
      <w:t>página</w:t>
    </w:r>
    <w:r>
      <w:rPr>
        <w:rFonts w:cs="Times New Roman"/>
        <w:sz w:val="17"/>
      </w:rPr>
      <w:t>: 3.37.ii.</w:t>
    </w:r>
    <w:r w:rsidRPr="00AC6B6A">
      <w:rPr>
        <w:rFonts w:cs="Times New Roman"/>
        <w:sz w:val="17"/>
      </w:rPr>
      <w:fldChar w:fldCharType="begin"/>
    </w:r>
    <w:r w:rsidRPr="00C6480C">
      <w:rPr>
        <w:rFonts w:cs="Times New Roman"/>
        <w:sz w:val="17"/>
      </w:rPr>
      <w:instrText xml:space="preserve"> PAGE </w:instrText>
    </w:r>
    <w:r w:rsidRPr="00AC6B6A">
      <w:rPr>
        <w:rFonts w:cs="Times New Roman"/>
        <w:sz w:val="17"/>
      </w:rPr>
      <w:fldChar w:fldCharType="separate"/>
    </w:r>
    <w:r>
      <w:rPr>
        <w:rFonts w:cs="Times New Roman"/>
        <w:noProof/>
        <w:sz w:val="17"/>
        <w:lang w:val="fr-FR"/>
      </w:rPr>
      <w:t>1</w:t>
    </w:r>
    <w:r w:rsidRPr="00AC6B6A">
      <w:rPr>
        <w:rFonts w:cs="Times New Roman"/>
        <w:sz w:val="17"/>
      </w:rPr>
      <w:fldChar w:fldCharType="end"/>
    </w:r>
  </w:p>
  <w:p w14:paraId="7E789373" w14:textId="77777777" w:rsidR="00C6480C" w:rsidRPr="000F3642" w:rsidRDefault="00C6480C" w:rsidP="000146C0">
    <w:pPr>
      <w:pStyle w:val="Header"/>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EA2081"/>
    <w:multiLevelType w:val="multilevel"/>
    <w:tmpl w:val="04964112"/>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CD29E3"/>
    <w:multiLevelType w:val="multilevel"/>
    <w:tmpl w:val="3AC61668"/>
    <w:lvl w:ilvl="0">
      <w:start w:val="1"/>
      <w:numFmt w:val="decimal"/>
      <w:lvlRestart w:val="0"/>
      <w:pStyle w:val="ONUME"/>
      <w:lvlText w:val="%1."/>
      <w:lvlJc w:val="left"/>
      <w:pPr>
        <w:tabs>
          <w:tab w:val="num" w:pos="851"/>
        </w:tabs>
        <w:ind w:left="284" w:firstLine="0"/>
      </w:pPr>
      <w:rPr>
        <w:rFonts w:ascii="Arial" w:hAnsi="Arial" w:cs="Arial" w:hint="default"/>
        <w:sz w:val="17"/>
        <w:szCs w:val="17"/>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D46520"/>
    <w:multiLevelType w:val="multilevel"/>
    <w:tmpl w:val="D5640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E4289E"/>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3F7108"/>
    <w:multiLevelType w:val="multilevel"/>
    <w:tmpl w:val="55EA6F06"/>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4A449C"/>
    <w:multiLevelType w:val="hybridMultilevel"/>
    <w:tmpl w:val="EE94291E"/>
    <w:lvl w:ilvl="0" w:tplc="FCB66DD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E4C13AA"/>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4D23DA6"/>
    <w:multiLevelType w:val="hybridMultilevel"/>
    <w:tmpl w:val="4AD8B8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4C7EEA96">
      <w:start w:val="1"/>
      <w:numFmt w:val="lowerRoman"/>
      <w:lvlText w:val="%3."/>
      <w:lvlJc w:val="right"/>
      <w:pPr>
        <w:ind w:left="2160" w:hanging="180"/>
      </w:pPr>
      <w:rPr>
        <w:lang w:val="es-D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9022D2"/>
    <w:multiLevelType w:val="multilevel"/>
    <w:tmpl w:val="042683E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 w15:restartNumberingAfterBreak="0">
    <w:nsid w:val="2A7D2CF3"/>
    <w:multiLevelType w:val="hybridMultilevel"/>
    <w:tmpl w:val="2278BF9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2A33CB"/>
    <w:multiLevelType w:val="multilevel"/>
    <w:tmpl w:val="6200216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2B6C1432"/>
    <w:multiLevelType w:val="hybridMultilevel"/>
    <w:tmpl w:val="56CE852E"/>
    <w:lvl w:ilvl="0" w:tplc="0409001B">
      <w:start w:val="1"/>
      <w:numFmt w:val="lowerRoman"/>
      <w:lvlText w:val="%1."/>
      <w:lvlJc w:val="righ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2BD00AF3"/>
    <w:multiLevelType w:val="multilevel"/>
    <w:tmpl w:val="580094D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CA616B8"/>
    <w:multiLevelType w:val="multilevel"/>
    <w:tmpl w:val="A23A3B38"/>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17" w15:restartNumberingAfterBreak="0">
    <w:nsid w:val="2F230AB6"/>
    <w:multiLevelType w:val="multilevel"/>
    <w:tmpl w:val="57A83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F476BB4"/>
    <w:multiLevelType w:val="hybridMultilevel"/>
    <w:tmpl w:val="56CE852E"/>
    <w:lvl w:ilvl="0" w:tplc="0409001B">
      <w:start w:val="1"/>
      <w:numFmt w:val="lowerRoman"/>
      <w:lvlText w:val="%1."/>
      <w:lvlJc w:val="righ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30C64E44"/>
    <w:multiLevelType w:val="multilevel"/>
    <w:tmpl w:val="8272D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63D0310"/>
    <w:multiLevelType w:val="hybridMultilevel"/>
    <w:tmpl w:val="47A4E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687140B"/>
    <w:multiLevelType w:val="multilevel"/>
    <w:tmpl w:val="77B86636"/>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22" w15:restartNumberingAfterBreak="0">
    <w:nsid w:val="3B4C0F0B"/>
    <w:multiLevelType w:val="multilevel"/>
    <w:tmpl w:val="A78ADED6"/>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23" w15:restartNumberingAfterBreak="0">
    <w:nsid w:val="3FBA02BB"/>
    <w:multiLevelType w:val="multilevel"/>
    <w:tmpl w:val="FCEEDAB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4" w15:restartNumberingAfterBreak="0">
    <w:nsid w:val="40FA0016"/>
    <w:multiLevelType w:val="hybridMultilevel"/>
    <w:tmpl w:val="07EE969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5" w15:restartNumberingAfterBreak="0">
    <w:nsid w:val="411F1475"/>
    <w:multiLevelType w:val="multilevel"/>
    <w:tmpl w:val="DE96A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DF61F15"/>
    <w:multiLevelType w:val="multilevel"/>
    <w:tmpl w:val="49F47A1E"/>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529975EF"/>
    <w:multiLevelType w:val="multilevel"/>
    <w:tmpl w:val="2DF2F1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4EE7CEE"/>
    <w:multiLevelType w:val="hybridMultilevel"/>
    <w:tmpl w:val="CD607174"/>
    <w:lvl w:ilvl="0" w:tplc="DDA6CF12">
      <w:start w:val="1"/>
      <w:numFmt w:val="bullet"/>
      <w:lvlText w:val=""/>
      <w:lvlJc w:val="left"/>
      <w:pPr>
        <w:ind w:left="1494" w:hanging="360"/>
      </w:pPr>
      <w:rPr>
        <w:rFonts w:ascii="Symbol" w:hAnsi="Symbol" w:hint="default"/>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1" w15:restartNumberingAfterBreak="0">
    <w:nsid w:val="599A3E91"/>
    <w:multiLevelType w:val="hybridMultilevel"/>
    <w:tmpl w:val="0A0E32AA"/>
    <w:lvl w:ilvl="0" w:tplc="FD961A4A">
      <w:start w:val="1"/>
      <w:numFmt w:val="lowerRoman"/>
      <w:lvlText w:val="%1)"/>
      <w:lvlJc w:val="left"/>
      <w:pPr>
        <w:ind w:left="1647" w:hanging="72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5A5B14C9"/>
    <w:multiLevelType w:val="hybridMultilevel"/>
    <w:tmpl w:val="19C28038"/>
    <w:lvl w:ilvl="0" w:tplc="04090001">
      <w:start w:val="1"/>
      <w:numFmt w:val="bullet"/>
      <w:lvlText w:val=""/>
      <w:lvlJc w:val="left"/>
      <w:pPr>
        <w:ind w:left="1494" w:hanging="360"/>
      </w:pPr>
      <w:rPr>
        <w:rFonts w:ascii="Symbol" w:hAnsi="Symbol" w:hint="default"/>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33" w15:restartNumberingAfterBreak="0">
    <w:nsid w:val="5C08761B"/>
    <w:multiLevelType w:val="hybridMultilevel"/>
    <w:tmpl w:val="6B980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357E68"/>
    <w:multiLevelType w:val="hybridMultilevel"/>
    <w:tmpl w:val="03F8BBFA"/>
    <w:lvl w:ilvl="0" w:tplc="A48053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5E077BEB"/>
    <w:multiLevelType w:val="multilevel"/>
    <w:tmpl w:val="86862478"/>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36" w15:restartNumberingAfterBreak="0">
    <w:nsid w:val="5F591C1F"/>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60FD1226"/>
    <w:multiLevelType w:val="hybridMultilevel"/>
    <w:tmpl w:val="03E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BE5EB1"/>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62ED5897"/>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63836E91"/>
    <w:multiLevelType w:val="hybridMultilevel"/>
    <w:tmpl w:val="0CB0F8A6"/>
    <w:lvl w:ilvl="0" w:tplc="04090017">
      <w:start w:val="1"/>
      <w:numFmt w:val="lowerLetter"/>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3BC792C"/>
    <w:multiLevelType w:val="multilevel"/>
    <w:tmpl w:val="9E2A6188"/>
    <w:lvl w:ilvl="0">
      <w:start w:val="2"/>
      <w:numFmt w:val="lowerRoman"/>
      <w:lvlText w:val="%1."/>
      <w:lvlJc w:val="right"/>
      <w:pPr>
        <w:tabs>
          <w:tab w:val="num" w:pos="721"/>
        </w:tabs>
        <w:ind w:left="721" w:hanging="360"/>
      </w:pPr>
    </w:lvl>
    <w:lvl w:ilvl="1" w:tentative="1">
      <w:start w:val="1"/>
      <w:numFmt w:val="lowerRoman"/>
      <w:lvlText w:val="%2."/>
      <w:lvlJc w:val="right"/>
      <w:pPr>
        <w:tabs>
          <w:tab w:val="num" w:pos="1441"/>
        </w:tabs>
        <w:ind w:left="1441" w:hanging="360"/>
      </w:pPr>
    </w:lvl>
    <w:lvl w:ilvl="2" w:tentative="1">
      <w:start w:val="1"/>
      <w:numFmt w:val="lowerRoman"/>
      <w:lvlText w:val="%3."/>
      <w:lvlJc w:val="right"/>
      <w:pPr>
        <w:tabs>
          <w:tab w:val="num" w:pos="2161"/>
        </w:tabs>
        <w:ind w:left="2161" w:hanging="360"/>
      </w:pPr>
    </w:lvl>
    <w:lvl w:ilvl="3" w:tentative="1">
      <w:start w:val="1"/>
      <w:numFmt w:val="lowerRoman"/>
      <w:lvlText w:val="%4."/>
      <w:lvlJc w:val="right"/>
      <w:pPr>
        <w:tabs>
          <w:tab w:val="num" w:pos="2881"/>
        </w:tabs>
        <w:ind w:left="2881" w:hanging="360"/>
      </w:pPr>
    </w:lvl>
    <w:lvl w:ilvl="4" w:tentative="1">
      <w:start w:val="1"/>
      <w:numFmt w:val="lowerRoman"/>
      <w:lvlText w:val="%5."/>
      <w:lvlJc w:val="right"/>
      <w:pPr>
        <w:tabs>
          <w:tab w:val="num" w:pos="3601"/>
        </w:tabs>
        <w:ind w:left="3601" w:hanging="360"/>
      </w:pPr>
    </w:lvl>
    <w:lvl w:ilvl="5" w:tentative="1">
      <w:start w:val="1"/>
      <w:numFmt w:val="lowerRoman"/>
      <w:lvlText w:val="%6."/>
      <w:lvlJc w:val="right"/>
      <w:pPr>
        <w:tabs>
          <w:tab w:val="num" w:pos="4321"/>
        </w:tabs>
        <w:ind w:left="4321" w:hanging="360"/>
      </w:pPr>
    </w:lvl>
    <w:lvl w:ilvl="6" w:tentative="1">
      <w:start w:val="1"/>
      <w:numFmt w:val="lowerRoman"/>
      <w:lvlText w:val="%7."/>
      <w:lvlJc w:val="right"/>
      <w:pPr>
        <w:tabs>
          <w:tab w:val="num" w:pos="5041"/>
        </w:tabs>
        <w:ind w:left="5041" w:hanging="360"/>
      </w:pPr>
    </w:lvl>
    <w:lvl w:ilvl="7" w:tentative="1">
      <w:start w:val="1"/>
      <w:numFmt w:val="lowerRoman"/>
      <w:lvlText w:val="%8."/>
      <w:lvlJc w:val="right"/>
      <w:pPr>
        <w:tabs>
          <w:tab w:val="num" w:pos="5761"/>
        </w:tabs>
        <w:ind w:left="5761" w:hanging="360"/>
      </w:pPr>
    </w:lvl>
    <w:lvl w:ilvl="8" w:tentative="1">
      <w:start w:val="1"/>
      <w:numFmt w:val="lowerRoman"/>
      <w:lvlText w:val="%9."/>
      <w:lvlJc w:val="right"/>
      <w:pPr>
        <w:tabs>
          <w:tab w:val="num" w:pos="6481"/>
        </w:tabs>
        <w:ind w:left="6481" w:hanging="360"/>
      </w:pPr>
    </w:lvl>
  </w:abstractNum>
  <w:abstractNum w:abstractNumId="42" w15:restartNumberingAfterBreak="0">
    <w:nsid w:val="66842CC3"/>
    <w:multiLevelType w:val="hybridMultilevel"/>
    <w:tmpl w:val="0A0E32AA"/>
    <w:lvl w:ilvl="0" w:tplc="FFFFFFFF">
      <w:start w:val="1"/>
      <w:numFmt w:val="lowerRoman"/>
      <w:lvlText w:val="%1)"/>
      <w:lvlJc w:val="left"/>
      <w:pPr>
        <w:ind w:left="1647" w:hanging="72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3" w15:restartNumberingAfterBreak="0">
    <w:nsid w:val="66EC2612"/>
    <w:multiLevelType w:val="hybridMultilevel"/>
    <w:tmpl w:val="56CE852E"/>
    <w:lvl w:ilvl="0" w:tplc="0409001B">
      <w:start w:val="1"/>
      <w:numFmt w:val="lowerRoman"/>
      <w:lvlText w:val="%1."/>
      <w:lvlJc w:val="right"/>
      <w:pPr>
        <w:ind w:left="2421" w:hanging="360"/>
      </w:p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44" w15:restartNumberingAfterBreak="0">
    <w:nsid w:val="69162CF7"/>
    <w:multiLevelType w:val="multilevel"/>
    <w:tmpl w:val="FD567DAC"/>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AC60788"/>
    <w:multiLevelType w:val="hybridMultilevel"/>
    <w:tmpl w:val="6B02C908"/>
    <w:lvl w:ilvl="0" w:tplc="78C6EAD4">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D09526E"/>
    <w:multiLevelType w:val="multilevel"/>
    <w:tmpl w:val="F9BAD7C2"/>
    <w:lvl w:ilvl="0">
      <w:start w:val="1"/>
      <w:numFmt w:val="lowerLetter"/>
      <w:lvlText w:val="%1."/>
      <w:lvlJc w:val="left"/>
      <w:pPr>
        <w:tabs>
          <w:tab w:val="num" w:pos="397"/>
        </w:tabs>
        <w:ind w:left="397" w:hanging="397"/>
      </w:pPr>
      <w:rPr>
        <w:rFonts w:ascii="Arial" w:hAnsi="Arial" w:cs="Arial"/>
      </w:rPr>
    </w:lvl>
    <w:lvl w:ilvl="1">
      <w:start w:val="1"/>
      <w:numFmt w:val="lowerLetter"/>
      <w:lvlText w:val="%2."/>
      <w:lvlJc w:val="left"/>
      <w:pPr>
        <w:tabs>
          <w:tab w:val="num" w:pos="964"/>
        </w:tabs>
        <w:ind w:left="964" w:hanging="397"/>
      </w:pPr>
      <w:rPr>
        <w:rFonts w:ascii="Arial" w:hAnsi="Arial" w:cs="Arial"/>
      </w:rPr>
    </w:lvl>
    <w:lvl w:ilvl="2">
      <w:start w:val="1"/>
      <w:numFmt w:val="lowerLetter"/>
      <w:lvlText w:val="%3."/>
      <w:lvlJc w:val="left"/>
      <w:pPr>
        <w:tabs>
          <w:tab w:val="num" w:pos="1531"/>
        </w:tabs>
        <w:ind w:left="1531" w:hanging="397"/>
      </w:pPr>
      <w:rPr>
        <w:rFonts w:ascii="Arial" w:hAnsi="Arial" w:cs="Arial"/>
      </w:rPr>
    </w:lvl>
    <w:lvl w:ilvl="3">
      <w:start w:val="1"/>
      <w:numFmt w:val="lowerLetter"/>
      <w:lvlText w:val="%4."/>
      <w:lvlJc w:val="left"/>
      <w:pPr>
        <w:tabs>
          <w:tab w:val="num" w:pos="2098"/>
        </w:tabs>
        <w:ind w:left="2098" w:hanging="397"/>
      </w:pPr>
      <w:rPr>
        <w:rFonts w:ascii="Arial" w:hAnsi="Arial" w:cs="Arial"/>
      </w:rPr>
    </w:lvl>
    <w:lvl w:ilvl="4">
      <w:start w:val="1"/>
      <w:numFmt w:val="lowerLetter"/>
      <w:lvlText w:val="%5."/>
      <w:lvlJc w:val="left"/>
      <w:pPr>
        <w:tabs>
          <w:tab w:val="num" w:pos="2665"/>
        </w:tabs>
        <w:ind w:left="2665" w:hanging="397"/>
      </w:pPr>
      <w:rPr>
        <w:rFonts w:ascii="Arial" w:hAnsi="Arial" w:cs="Arial"/>
      </w:rPr>
    </w:lvl>
    <w:lvl w:ilvl="5">
      <w:start w:val="1"/>
      <w:numFmt w:val="lowerLetter"/>
      <w:lvlText w:val="%6."/>
      <w:lvlJc w:val="left"/>
      <w:pPr>
        <w:tabs>
          <w:tab w:val="num" w:pos="3231"/>
        </w:tabs>
        <w:ind w:left="3231" w:hanging="396"/>
      </w:pPr>
      <w:rPr>
        <w:rFonts w:ascii="Arial" w:hAnsi="Arial" w:cs="Arial"/>
      </w:rPr>
    </w:lvl>
    <w:lvl w:ilvl="6">
      <w:start w:val="1"/>
      <w:numFmt w:val="lowerLetter"/>
      <w:lvlText w:val="%7."/>
      <w:lvlJc w:val="left"/>
      <w:pPr>
        <w:tabs>
          <w:tab w:val="num" w:pos="3798"/>
        </w:tabs>
        <w:ind w:left="3798" w:hanging="396"/>
      </w:pPr>
      <w:rPr>
        <w:rFonts w:ascii="Arial" w:hAnsi="Arial" w:cs="Arial"/>
      </w:rPr>
    </w:lvl>
    <w:lvl w:ilvl="7">
      <w:start w:val="1"/>
      <w:numFmt w:val="lowerLetter"/>
      <w:lvlText w:val="%8."/>
      <w:lvlJc w:val="left"/>
      <w:pPr>
        <w:tabs>
          <w:tab w:val="num" w:pos="4365"/>
        </w:tabs>
        <w:ind w:left="4365" w:hanging="396"/>
      </w:pPr>
      <w:rPr>
        <w:rFonts w:ascii="Arial" w:hAnsi="Arial" w:cs="Arial"/>
      </w:rPr>
    </w:lvl>
    <w:lvl w:ilvl="8">
      <w:start w:val="1"/>
      <w:numFmt w:val="lowerLetter"/>
      <w:lvlText w:val="%9."/>
      <w:lvlJc w:val="left"/>
      <w:pPr>
        <w:tabs>
          <w:tab w:val="num" w:pos="4932"/>
        </w:tabs>
        <w:ind w:left="4932" w:hanging="397"/>
      </w:pPr>
      <w:rPr>
        <w:rFonts w:ascii="Arial" w:hAnsi="Arial" w:cs="Arial"/>
      </w:rPr>
    </w:lvl>
  </w:abstractNum>
  <w:abstractNum w:abstractNumId="47" w15:restartNumberingAfterBreak="0">
    <w:nsid w:val="6FB67AD0"/>
    <w:multiLevelType w:val="hybridMultilevel"/>
    <w:tmpl w:val="ADE837B6"/>
    <w:lvl w:ilvl="0" w:tplc="04090017">
      <w:start w:val="1"/>
      <w:numFmt w:val="lowerLetter"/>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70B92DAE"/>
    <w:multiLevelType w:val="hybridMultilevel"/>
    <w:tmpl w:val="46E0703A"/>
    <w:lvl w:ilvl="0" w:tplc="DDA6CF12">
      <w:start w:val="1"/>
      <w:numFmt w:val="bullet"/>
      <w:lvlText w:val=""/>
      <w:lvlJc w:val="left"/>
      <w:pPr>
        <w:ind w:left="5400" w:hanging="360"/>
      </w:pPr>
      <w:rPr>
        <w:rFonts w:ascii="Symbol" w:hAnsi="Symbol"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abstractNum w:abstractNumId="49" w15:restartNumberingAfterBreak="0">
    <w:nsid w:val="733B79C3"/>
    <w:multiLevelType w:val="hybridMultilevel"/>
    <w:tmpl w:val="0FF6B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C33489"/>
    <w:multiLevelType w:val="hybridMultilevel"/>
    <w:tmpl w:val="40C09300"/>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4DD0C23"/>
    <w:multiLevelType w:val="multilevel"/>
    <w:tmpl w:val="9E6897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75B02412"/>
    <w:multiLevelType w:val="hybridMultilevel"/>
    <w:tmpl w:val="ADE837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75E06EB7"/>
    <w:multiLevelType w:val="multilevel"/>
    <w:tmpl w:val="9D925FC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6B3156D"/>
    <w:multiLevelType w:val="multilevel"/>
    <w:tmpl w:val="4424ADE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7E4B653C"/>
    <w:multiLevelType w:val="multilevel"/>
    <w:tmpl w:val="DF88F716"/>
    <w:lvl w:ilvl="0">
      <w:start w:val="1"/>
      <w:numFmt w:val="lowerRoman"/>
      <w:lvlText w:val="%1."/>
      <w:lvlJc w:val="right"/>
      <w:pPr>
        <w:tabs>
          <w:tab w:val="num" w:pos="1319"/>
        </w:tabs>
        <w:ind w:left="1319" w:hanging="360"/>
      </w:pPr>
    </w:lvl>
    <w:lvl w:ilvl="1" w:tentative="1">
      <w:start w:val="1"/>
      <w:numFmt w:val="lowerRoman"/>
      <w:lvlText w:val="%2."/>
      <w:lvlJc w:val="right"/>
      <w:pPr>
        <w:tabs>
          <w:tab w:val="num" w:pos="2039"/>
        </w:tabs>
        <w:ind w:left="2039" w:hanging="360"/>
      </w:pPr>
    </w:lvl>
    <w:lvl w:ilvl="2" w:tentative="1">
      <w:start w:val="1"/>
      <w:numFmt w:val="lowerRoman"/>
      <w:lvlText w:val="%3."/>
      <w:lvlJc w:val="right"/>
      <w:pPr>
        <w:tabs>
          <w:tab w:val="num" w:pos="2759"/>
        </w:tabs>
        <w:ind w:left="2759" w:hanging="360"/>
      </w:pPr>
    </w:lvl>
    <w:lvl w:ilvl="3" w:tentative="1">
      <w:start w:val="1"/>
      <w:numFmt w:val="lowerRoman"/>
      <w:lvlText w:val="%4."/>
      <w:lvlJc w:val="right"/>
      <w:pPr>
        <w:tabs>
          <w:tab w:val="num" w:pos="3479"/>
        </w:tabs>
        <w:ind w:left="3479" w:hanging="360"/>
      </w:pPr>
    </w:lvl>
    <w:lvl w:ilvl="4" w:tentative="1">
      <w:start w:val="1"/>
      <w:numFmt w:val="lowerRoman"/>
      <w:lvlText w:val="%5."/>
      <w:lvlJc w:val="right"/>
      <w:pPr>
        <w:tabs>
          <w:tab w:val="num" w:pos="4199"/>
        </w:tabs>
        <w:ind w:left="4199" w:hanging="360"/>
      </w:pPr>
    </w:lvl>
    <w:lvl w:ilvl="5" w:tentative="1">
      <w:start w:val="1"/>
      <w:numFmt w:val="lowerRoman"/>
      <w:lvlText w:val="%6."/>
      <w:lvlJc w:val="right"/>
      <w:pPr>
        <w:tabs>
          <w:tab w:val="num" w:pos="4919"/>
        </w:tabs>
        <w:ind w:left="4919" w:hanging="360"/>
      </w:pPr>
    </w:lvl>
    <w:lvl w:ilvl="6" w:tentative="1">
      <w:start w:val="1"/>
      <w:numFmt w:val="lowerRoman"/>
      <w:lvlText w:val="%7."/>
      <w:lvlJc w:val="right"/>
      <w:pPr>
        <w:tabs>
          <w:tab w:val="num" w:pos="5639"/>
        </w:tabs>
        <w:ind w:left="5639" w:hanging="360"/>
      </w:pPr>
    </w:lvl>
    <w:lvl w:ilvl="7" w:tentative="1">
      <w:start w:val="1"/>
      <w:numFmt w:val="lowerRoman"/>
      <w:lvlText w:val="%8."/>
      <w:lvlJc w:val="right"/>
      <w:pPr>
        <w:tabs>
          <w:tab w:val="num" w:pos="6359"/>
        </w:tabs>
        <w:ind w:left="6359" w:hanging="360"/>
      </w:pPr>
    </w:lvl>
    <w:lvl w:ilvl="8" w:tentative="1">
      <w:start w:val="1"/>
      <w:numFmt w:val="lowerRoman"/>
      <w:lvlText w:val="%9."/>
      <w:lvlJc w:val="right"/>
      <w:pPr>
        <w:tabs>
          <w:tab w:val="num" w:pos="7079"/>
        </w:tabs>
        <w:ind w:left="7079" w:hanging="360"/>
      </w:pPr>
    </w:lvl>
  </w:abstractNum>
  <w:num w:numId="1" w16cid:durableId="1590239538">
    <w:abstractNumId w:val="6"/>
  </w:num>
  <w:num w:numId="2" w16cid:durableId="1183397370">
    <w:abstractNumId w:val="26"/>
  </w:num>
  <w:num w:numId="3" w16cid:durableId="1168792177">
    <w:abstractNumId w:val="0"/>
  </w:num>
  <w:num w:numId="4" w16cid:durableId="724984304">
    <w:abstractNumId w:val="27"/>
  </w:num>
  <w:num w:numId="5" w16cid:durableId="816186976">
    <w:abstractNumId w:val="2"/>
  </w:num>
  <w:num w:numId="6" w16cid:durableId="439640694">
    <w:abstractNumId w:val="9"/>
  </w:num>
  <w:num w:numId="7" w16cid:durableId="5531533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5813188">
    <w:abstractNumId w:val="37"/>
  </w:num>
  <w:num w:numId="9" w16cid:durableId="1989360724">
    <w:abstractNumId w:val="4"/>
  </w:num>
  <w:num w:numId="10" w16cid:durableId="1872497287">
    <w:abstractNumId w:val="40"/>
  </w:num>
  <w:num w:numId="11" w16cid:durableId="1572234184">
    <w:abstractNumId w:val="47"/>
  </w:num>
  <w:num w:numId="12" w16cid:durableId="1284077332">
    <w:abstractNumId w:val="43"/>
  </w:num>
  <w:num w:numId="13" w16cid:durableId="612372022">
    <w:abstractNumId w:val="52"/>
  </w:num>
  <w:num w:numId="14" w16cid:durableId="888956083">
    <w:abstractNumId w:val="38"/>
  </w:num>
  <w:num w:numId="15" w16cid:durableId="1192113141">
    <w:abstractNumId w:val="8"/>
  </w:num>
  <w:num w:numId="16" w16cid:durableId="1713378669">
    <w:abstractNumId w:val="39"/>
  </w:num>
  <w:num w:numId="17" w16cid:durableId="1505780641">
    <w:abstractNumId w:val="36"/>
  </w:num>
  <w:num w:numId="18" w16cid:durableId="1866090480">
    <w:abstractNumId w:val="49"/>
  </w:num>
  <w:num w:numId="19" w16cid:durableId="1620062009">
    <w:abstractNumId w:val="10"/>
  </w:num>
  <w:num w:numId="20" w16cid:durableId="1709573673">
    <w:abstractNumId w:val="52"/>
  </w:num>
  <w:num w:numId="21" w16cid:durableId="98805043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3613134">
    <w:abstractNumId w:val="32"/>
  </w:num>
  <w:num w:numId="23" w16cid:durableId="1676373539">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16cid:durableId="1901936612">
    <w:abstractNumId w:val="35"/>
  </w:num>
  <w:num w:numId="25" w16cid:durableId="1386028906">
    <w:abstractNumId w:val="1"/>
  </w:num>
  <w:num w:numId="26" w16cid:durableId="879123566">
    <w:abstractNumId w:val="5"/>
  </w:num>
  <w:num w:numId="27" w16cid:durableId="610089935">
    <w:abstractNumId w:val="53"/>
  </w:num>
  <w:num w:numId="28" w16cid:durableId="609314579">
    <w:abstractNumId w:val="44"/>
  </w:num>
  <w:num w:numId="29" w16cid:durableId="1373530082">
    <w:abstractNumId w:val="16"/>
  </w:num>
  <w:num w:numId="30" w16cid:durableId="717245483">
    <w:abstractNumId w:val="22"/>
  </w:num>
  <w:num w:numId="31" w16cid:durableId="667710412">
    <w:abstractNumId w:val="21"/>
  </w:num>
  <w:num w:numId="32" w16cid:durableId="403726890">
    <w:abstractNumId w:val="46"/>
  </w:num>
  <w:num w:numId="33" w16cid:durableId="97912143">
    <w:abstractNumId w:val="24"/>
  </w:num>
  <w:num w:numId="34" w16cid:durableId="449471396">
    <w:abstractNumId w:val="12"/>
  </w:num>
  <w:num w:numId="35" w16cid:durableId="309987555">
    <w:abstractNumId w:val="14"/>
  </w:num>
  <w:num w:numId="36" w16cid:durableId="554897633">
    <w:abstractNumId w:val="18"/>
  </w:num>
  <w:num w:numId="37" w16cid:durableId="1945453175">
    <w:abstractNumId w:val="20"/>
  </w:num>
  <w:num w:numId="38" w16cid:durableId="83403029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3585737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42534034">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16cid:durableId="13907672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7835925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63634795">
    <w:abstractNumId w:val="16"/>
  </w:num>
  <w:num w:numId="44" w16cid:durableId="626855664">
    <w:abstractNumId w:val="22"/>
  </w:num>
  <w:num w:numId="45" w16cid:durableId="2810366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22251815">
    <w:abstractNumId w:val="2"/>
  </w:num>
  <w:num w:numId="47" w16cid:durableId="1082683071">
    <w:abstractNumId w:val="2"/>
  </w:num>
  <w:num w:numId="48" w16cid:durableId="495652008">
    <w:abstractNumId w:val="45"/>
  </w:num>
  <w:num w:numId="49" w16cid:durableId="897207950">
    <w:abstractNumId w:val="34"/>
  </w:num>
  <w:num w:numId="50" w16cid:durableId="277681526">
    <w:abstractNumId w:val="31"/>
  </w:num>
  <w:num w:numId="51" w16cid:durableId="1202405520">
    <w:abstractNumId w:val="2"/>
  </w:num>
  <w:num w:numId="52" w16cid:durableId="2128961818">
    <w:abstractNumId w:val="42"/>
  </w:num>
  <w:num w:numId="53" w16cid:durableId="1596480404">
    <w:abstractNumId w:val="2"/>
  </w:num>
  <w:num w:numId="54" w16cid:durableId="1363281786">
    <w:abstractNumId w:val="7"/>
  </w:num>
  <w:num w:numId="55" w16cid:durableId="454564447">
    <w:abstractNumId w:val="33"/>
  </w:num>
  <w:num w:numId="56" w16cid:durableId="588151584">
    <w:abstractNumId w:val="2"/>
  </w:num>
  <w:num w:numId="57" w16cid:durableId="352851551">
    <w:abstractNumId w:val="2"/>
  </w:num>
  <w:num w:numId="58" w16cid:durableId="842627601">
    <w:abstractNumId w:val="2"/>
  </w:num>
  <w:num w:numId="59" w16cid:durableId="490175522">
    <w:abstractNumId w:val="30"/>
  </w:num>
  <w:num w:numId="60" w16cid:durableId="275605351">
    <w:abstractNumId w:val="2"/>
  </w:num>
  <w:num w:numId="61" w16cid:durableId="859663741">
    <w:abstractNumId w:val="2"/>
  </w:num>
  <w:num w:numId="62" w16cid:durableId="1972859739">
    <w:abstractNumId w:val="2"/>
  </w:num>
  <w:num w:numId="63" w16cid:durableId="1892450133">
    <w:abstractNumId w:val="2"/>
  </w:num>
  <w:num w:numId="64" w16cid:durableId="725835725">
    <w:abstractNumId w:val="29"/>
  </w:num>
  <w:num w:numId="65" w16cid:durableId="453911292">
    <w:abstractNumId w:val="51"/>
  </w:num>
  <w:num w:numId="66" w16cid:durableId="1666744150">
    <w:abstractNumId w:val="55"/>
  </w:num>
  <w:num w:numId="67" w16cid:durableId="240648847">
    <w:abstractNumId w:val="41"/>
  </w:num>
  <w:num w:numId="68" w16cid:durableId="499857393">
    <w:abstractNumId w:val="28"/>
  </w:num>
  <w:num w:numId="69" w16cid:durableId="846867175">
    <w:abstractNumId w:val="54"/>
  </w:num>
  <w:num w:numId="70" w16cid:durableId="870994805">
    <w:abstractNumId w:val="23"/>
  </w:num>
  <w:num w:numId="71" w16cid:durableId="900943999">
    <w:abstractNumId w:val="11"/>
  </w:num>
  <w:num w:numId="72" w16cid:durableId="1436749439">
    <w:abstractNumId w:val="13"/>
  </w:num>
  <w:num w:numId="73" w16cid:durableId="1795900784">
    <w:abstractNumId w:val="15"/>
  </w:num>
  <w:num w:numId="74" w16cid:durableId="445203185">
    <w:abstractNumId w:val="3"/>
  </w:num>
  <w:num w:numId="75" w16cid:durableId="613755854">
    <w:abstractNumId w:val="17"/>
  </w:num>
  <w:num w:numId="76" w16cid:durableId="1275094342">
    <w:abstractNumId w:val="2"/>
  </w:num>
  <w:num w:numId="77" w16cid:durableId="1133711461">
    <w:abstractNumId w:val="2"/>
  </w:num>
  <w:num w:numId="78" w16cid:durableId="414061166">
    <w:abstractNumId w:val="2"/>
  </w:num>
  <w:num w:numId="79" w16cid:durableId="394354620">
    <w:abstractNumId w:val="2"/>
  </w:num>
  <w:num w:numId="80" w16cid:durableId="607929472">
    <w:abstractNumId w:val="2"/>
  </w:num>
  <w:num w:numId="81" w16cid:durableId="2041737022">
    <w:abstractNumId w:val="19"/>
  </w:num>
  <w:num w:numId="82" w16cid:durableId="1871455898">
    <w:abstractNumId w:val="25"/>
  </w:num>
  <w:num w:numId="83" w16cid:durableId="476594">
    <w:abstractNumId w:val="50"/>
  </w:num>
  <w:num w:numId="84" w16cid:durableId="1138572494">
    <w:abstractNumId w:val="48"/>
  </w:num>
  <w:numIdMacAtCleanup w:val="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B60"/>
    <w:rsid w:val="000001A0"/>
    <w:rsid w:val="00003630"/>
    <w:rsid w:val="0000416D"/>
    <w:rsid w:val="0000722F"/>
    <w:rsid w:val="00007378"/>
    <w:rsid w:val="00007735"/>
    <w:rsid w:val="00007BC3"/>
    <w:rsid w:val="000146C0"/>
    <w:rsid w:val="00024278"/>
    <w:rsid w:val="00030153"/>
    <w:rsid w:val="000302CD"/>
    <w:rsid w:val="00030583"/>
    <w:rsid w:val="00037052"/>
    <w:rsid w:val="0003770C"/>
    <w:rsid w:val="00043CAA"/>
    <w:rsid w:val="00057082"/>
    <w:rsid w:val="00057A55"/>
    <w:rsid w:val="00065E4D"/>
    <w:rsid w:val="00070ABA"/>
    <w:rsid w:val="00075432"/>
    <w:rsid w:val="00086C65"/>
    <w:rsid w:val="00086E13"/>
    <w:rsid w:val="000922E8"/>
    <w:rsid w:val="000954F6"/>
    <w:rsid w:val="000968ED"/>
    <w:rsid w:val="000A4B85"/>
    <w:rsid w:val="000A5688"/>
    <w:rsid w:val="000A6C3F"/>
    <w:rsid w:val="000A6DAD"/>
    <w:rsid w:val="000B0E02"/>
    <w:rsid w:val="000B536E"/>
    <w:rsid w:val="000B5571"/>
    <w:rsid w:val="000C07C7"/>
    <w:rsid w:val="000C1428"/>
    <w:rsid w:val="000C6D4F"/>
    <w:rsid w:val="000C78BE"/>
    <w:rsid w:val="000D070B"/>
    <w:rsid w:val="000D3284"/>
    <w:rsid w:val="000E1221"/>
    <w:rsid w:val="000E1268"/>
    <w:rsid w:val="000E2DA4"/>
    <w:rsid w:val="000E49D1"/>
    <w:rsid w:val="000E6D00"/>
    <w:rsid w:val="000F33BC"/>
    <w:rsid w:val="000F4009"/>
    <w:rsid w:val="000F4D09"/>
    <w:rsid w:val="000F5E56"/>
    <w:rsid w:val="001012A4"/>
    <w:rsid w:val="001061B2"/>
    <w:rsid w:val="001105DA"/>
    <w:rsid w:val="001122A4"/>
    <w:rsid w:val="001139A9"/>
    <w:rsid w:val="0011687D"/>
    <w:rsid w:val="001217B8"/>
    <w:rsid w:val="001245C6"/>
    <w:rsid w:val="00133664"/>
    <w:rsid w:val="001362EE"/>
    <w:rsid w:val="00142DAA"/>
    <w:rsid w:val="00146702"/>
    <w:rsid w:val="0015057F"/>
    <w:rsid w:val="00151861"/>
    <w:rsid w:val="00154CE8"/>
    <w:rsid w:val="00163562"/>
    <w:rsid w:val="001647D5"/>
    <w:rsid w:val="00175646"/>
    <w:rsid w:val="001765A5"/>
    <w:rsid w:val="001832A6"/>
    <w:rsid w:val="001836F3"/>
    <w:rsid w:val="00184D94"/>
    <w:rsid w:val="00185795"/>
    <w:rsid w:val="00187562"/>
    <w:rsid w:val="00191469"/>
    <w:rsid w:val="0019349B"/>
    <w:rsid w:val="00195BA6"/>
    <w:rsid w:val="001A73D2"/>
    <w:rsid w:val="001B798C"/>
    <w:rsid w:val="001C7858"/>
    <w:rsid w:val="001D053D"/>
    <w:rsid w:val="001D05F8"/>
    <w:rsid w:val="001D0B9B"/>
    <w:rsid w:val="001D0DB3"/>
    <w:rsid w:val="001D75B9"/>
    <w:rsid w:val="001E2ED9"/>
    <w:rsid w:val="001E423E"/>
    <w:rsid w:val="001E5465"/>
    <w:rsid w:val="001F2ECD"/>
    <w:rsid w:val="001F6A7B"/>
    <w:rsid w:val="001F6C1F"/>
    <w:rsid w:val="001F75F9"/>
    <w:rsid w:val="002051DF"/>
    <w:rsid w:val="002109AD"/>
    <w:rsid w:val="00212049"/>
    <w:rsid w:val="0021217E"/>
    <w:rsid w:val="0021299C"/>
    <w:rsid w:val="0021357E"/>
    <w:rsid w:val="002135AC"/>
    <w:rsid w:val="00215BE3"/>
    <w:rsid w:val="00217EF8"/>
    <w:rsid w:val="002201ED"/>
    <w:rsid w:val="0022266A"/>
    <w:rsid w:val="00225786"/>
    <w:rsid w:val="00225A14"/>
    <w:rsid w:val="00241994"/>
    <w:rsid w:val="00252A55"/>
    <w:rsid w:val="00253990"/>
    <w:rsid w:val="00254824"/>
    <w:rsid w:val="00257404"/>
    <w:rsid w:val="00261237"/>
    <w:rsid w:val="002633FD"/>
    <w:rsid w:val="002634C4"/>
    <w:rsid w:val="00263BF3"/>
    <w:rsid w:val="00266E1D"/>
    <w:rsid w:val="00272B24"/>
    <w:rsid w:val="0027303E"/>
    <w:rsid w:val="00273892"/>
    <w:rsid w:val="00275AF4"/>
    <w:rsid w:val="00291A26"/>
    <w:rsid w:val="002928D3"/>
    <w:rsid w:val="002A19B2"/>
    <w:rsid w:val="002A38F0"/>
    <w:rsid w:val="002A537A"/>
    <w:rsid w:val="002A60DE"/>
    <w:rsid w:val="002A60EE"/>
    <w:rsid w:val="002B039D"/>
    <w:rsid w:val="002B10A7"/>
    <w:rsid w:val="002B7129"/>
    <w:rsid w:val="002C42CA"/>
    <w:rsid w:val="002C63B9"/>
    <w:rsid w:val="002D4AC5"/>
    <w:rsid w:val="002D4B68"/>
    <w:rsid w:val="002E09A5"/>
    <w:rsid w:val="002E5669"/>
    <w:rsid w:val="002E7107"/>
    <w:rsid w:val="002F1694"/>
    <w:rsid w:val="002F1FE6"/>
    <w:rsid w:val="002F4E68"/>
    <w:rsid w:val="0030104A"/>
    <w:rsid w:val="00304636"/>
    <w:rsid w:val="003048DA"/>
    <w:rsid w:val="00312F7F"/>
    <w:rsid w:val="0031531B"/>
    <w:rsid w:val="00317BB8"/>
    <w:rsid w:val="00321DE7"/>
    <w:rsid w:val="00323DD6"/>
    <w:rsid w:val="00325ACE"/>
    <w:rsid w:val="00333FBC"/>
    <w:rsid w:val="00343B55"/>
    <w:rsid w:val="003447A2"/>
    <w:rsid w:val="0034527C"/>
    <w:rsid w:val="00351D08"/>
    <w:rsid w:val="00355C6C"/>
    <w:rsid w:val="00355FCF"/>
    <w:rsid w:val="00356805"/>
    <w:rsid w:val="0036132D"/>
    <w:rsid w:val="00361450"/>
    <w:rsid w:val="00363989"/>
    <w:rsid w:val="003673CF"/>
    <w:rsid w:val="00370991"/>
    <w:rsid w:val="00373BBE"/>
    <w:rsid w:val="00376ACA"/>
    <w:rsid w:val="00376B15"/>
    <w:rsid w:val="003845C1"/>
    <w:rsid w:val="00386101"/>
    <w:rsid w:val="00392D8B"/>
    <w:rsid w:val="003946B0"/>
    <w:rsid w:val="00395452"/>
    <w:rsid w:val="0039568D"/>
    <w:rsid w:val="003A2FDB"/>
    <w:rsid w:val="003A6A9D"/>
    <w:rsid w:val="003A6F89"/>
    <w:rsid w:val="003A7B76"/>
    <w:rsid w:val="003B38C1"/>
    <w:rsid w:val="003B4DE2"/>
    <w:rsid w:val="003C031E"/>
    <w:rsid w:val="003C63A8"/>
    <w:rsid w:val="003C680F"/>
    <w:rsid w:val="003D0AE5"/>
    <w:rsid w:val="003D4F90"/>
    <w:rsid w:val="003D66ED"/>
    <w:rsid w:val="003E138B"/>
    <w:rsid w:val="003E162B"/>
    <w:rsid w:val="003E1652"/>
    <w:rsid w:val="003F0DEA"/>
    <w:rsid w:val="003F46F3"/>
    <w:rsid w:val="003F4982"/>
    <w:rsid w:val="003F7CDD"/>
    <w:rsid w:val="0040724D"/>
    <w:rsid w:val="00412D6E"/>
    <w:rsid w:val="004150D0"/>
    <w:rsid w:val="004163DA"/>
    <w:rsid w:val="00420963"/>
    <w:rsid w:val="0042136B"/>
    <w:rsid w:val="00421A9A"/>
    <w:rsid w:val="00423E3E"/>
    <w:rsid w:val="0042545F"/>
    <w:rsid w:val="00426F80"/>
    <w:rsid w:val="0042711C"/>
    <w:rsid w:val="00427AF4"/>
    <w:rsid w:val="0043424B"/>
    <w:rsid w:val="00446440"/>
    <w:rsid w:val="00451246"/>
    <w:rsid w:val="00452AC6"/>
    <w:rsid w:val="00454B88"/>
    <w:rsid w:val="00463585"/>
    <w:rsid w:val="004647DA"/>
    <w:rsid w:val="00464A31"/>
    <w:rsid w:val="00464B6E"/>
    <w:rsid w:val="00470D7B"/>
    <w:rsid w:val="00474062"/>
    <w:rsid w:val="004753CC"/>
    <w:rsid w:val="004768C4"/>
    <w:rsid w:val="00477D6B"/>
    <w:rsid w:val="00496ACB"/>
    <w:rsid w:val="004A08FA"/>
    <w:rsid w:val="004A0DFF"/>
    <w:rsid w:val="004A17F5"/>
    <w:rsid w:val="004A68E1"/>
    <w:rsid w:val="004A6D0F"/>
    <w:rsid w:val="004B0607"/>
    <w:rsid w:val="004B6532"/>
    <w:rsid w:val="004C0C14"/>
    <w:rsid w:val="004C125F"/>
    <w:rsid w:val="004C194A"/>
    <w:rsid w:val="004C458E"/>
    <w:rsid w:val="004C4E40"/>
    <w:rsid w:val="004C7539"/>
    <w:rsid w:val="004D1480"/>
    <w:rsid w:val="004D1CC6"/>
    <w:rsid w:val="004D35A9"/>
    <w:rsid w:val="004D5646"/>
    <w:rsid w:val="004E22D1"/>
    <w:rsid w:val="004E2834"/>
    <w:rsid w:val="004E4C7F"/>
    <w:rsid w:val="004F0B1A"/>
    <w:rsid w:val="004F48C6"/>
    <w:rsid w:val="004F6019"/>
    <w:rsid w:val="005019FF"/>
    <w:rsid w:val="00502791"/>
    <w:rsid w:val="005036DA"/>
    <w:rsid w:val="00505658"/>
    <w:rsid w:val="00505EB7"/>
    <w:rsid w:val="0051108F"/>
    <w:rsid w:val="0051255E"/>
    <w:rsid w:val="005138EE"/>
    <w:rsid w:val="00520C00"/>
    <w:rsid w:val="0052143D"/>
    <w:rsid w:val="00521D72"/>
    <w:rsid w:val="005229BE"/>
    <w:rsid w:val="005242BB"/>
    <w:rsid w:val="00527D08"/>
    <w:rsid w:val="0053057A"/>
    <w:rsid w:val="005331EF"/>
    <w:rsid w:val="0053446F"/>
    <w:rsid w:val="00537C67"/>
    <w:rsid w:val="0054110F"/>
    <w:rsid w:val="0055471D"/>
    <w:rsid w:val="00555DEB"/>
    <w:rsid w:val="00560923"/>
    <w:rsid w:val="00560A29"/>
    <w:rsid w:val="00565F2D"/>
    <w:rsid w:val="0058046E"/>
    <w:rsid w:val="0058445C"/>
    <w:rsid w:val="005866F0"/>
    <w:rsid w:val="00591A42"/>
    <w:rsid w:val="0059332A"/>
    <w:rsid w:val="00596965"/>
    <w:rsid w:val="005A1660"/>
    <w:rsid w:val="005A7E6E"/>
    <w:rsid w:val="005B01CB"/>
    <w:rsid w:val="005B0747"/>
    <w:rsid w:val="005B590B"/>
    <w:rsid w:val="005B7E17"/>
    <w:rsid w:val="005C0AC9"/>
    <w:rsid w:val="005C385A"/>
    <w:rsid w:val="005C3998"/>
    <w:rsid w:val="005C6649"/>
    <w:rsid w:val="005D1F38"/>
    <w:rsid w:val="005D469C"/>
    <w:rsid w:val="005D5F76"/>
    <w:rsid w:val="005D7123"/>
    <w:rsid w:val="005D77CD"/>
    <w:rsid w:val="005F209F"/>
    <w:rsid w:val="005F4CA1"/>
    <w:rsid w:val="005F5785"/>
    <w:rsid w:val="0060065D"/>
    <w:rsid w:val="00600946"/>
    <w:rsid w:val="00605827"/>
    <w:rsid w:val="00605858"/>
    <w:rsid w:val="00605F43"/>
    <w:rsid w:val="00610319"/>
    <w:rsid w:val="00610358"/>
    <w:rsid w:val="0061663F"/>
    <w:rsid w:val="006235DC"/>
    <w:rsid w:val="006241F0"/>
    <w:rsid w:val="00627AE6"/>
    <w:rsid w:val="006321AA"/>
    <w:rsid w:val="00634CA2"/>
    <w:rsid w:val="00636F03"/>
    <w:rsid w:val="0064151D"/>
    <w:rsid w:val="00646050"/>
    <w:rsid w:val="0064732F"/>
    <w:rsid w:val="006538FD"/>
    <w:rsid w:val="00670285"/>
    <w:rsid w:val="006713CA"/>
    <w:rsid w:val="00672049"/>
    <w:rsid w:val="0067438C"/>
    <w:rsid w:val="006758D5"/>
    <w:rsid w:val="00676C5C"/>
    <w:rsid w:val="00682723"/>
    <w:rsid w:val="00683363"/>
    <w:rsid w:val="00684075"/>
    <w:rsid w:val="00690765"/>
    <w:rsid w:val="0069212B"/>
    <w:rsid w:val="00697EE5"/>
    <w:rsid w:val="006A071E"/>
    <w:rsid w:val="006A1177"/>
    <w:rsid w:val="006A7B80"/>
    <w:rsid w:val="006B0AC9"/>
    <w:rsid w:val="006B2F37"/>
    <w:rsid w:val="006C3D60"/>
    <w:rsid w:val="006C6A3B"/>
    <w:rsid w:val="006C7C0B"/>
    <w:rsid w:val="006C7E59"/>
    <w:rsid w:val="006D0D8D"/>
    <w:rsid w:val="006D30F0"/>
    <w:rsid w:val="006D5086"/>
    <w:rsid w:val="006E02A5"/>
    <w:rsid w:val="006E15E5"/>
    <w:rsid w:val="006F3AB6"/>
    <w:rsid w:val="00703040"/>
    <w:rsid w:val="007043E7"/>
    <w:rsid w:val="00704B73"/>
    <w:rsid w:val="00711A5B"/>
    <w:rsid w:val="007145F2"/>
    <w:rsid w:val="00723BE9"/>
    <w:rsid w:val="0072678D"/>
    <w:rsid w:val="00727579"/>
    <w:rsid w:val="00732095"/>
    <w:rsid w:val="007351EF"/>
    <w:rsid w:val="007357CC"/>
    <w:rsid w:val="00736557"/>
    <w:rsid w:val="00740722"/>
    <w:rsid w:val="00742B63"/>
    <w:rsid w:val="007432C1"/>
    <w:rsid w:val="00743504"/>
    <w:rsid w:val="00752318"/>
    <w:rsid w:val="00753ABB"/>
    <w:rsid w:val="00756EBF"/>
    <w:rsid w:val="00760E96"/>
    <w:rsid w:val="00761001"/>
    <w:rsid w:val="00762EB7"/>
    <w:rsid w:val="00763A1A"/>
    <w:rsid w:val="00764380"/>
    <w:rsid w:val="00770320"/>
    <w:rsid w:val="00771531"/>
    <w:rsid w:val="0077598D"/>
    <w:rsid w:val="00780CEE"/>
    <w:rsid w:val="00782732"/>
    <w:rsid w:val="00783708"/>
    <w:rsid w:val="0078724E"/>
    <w:rsid w:val="00787BE9"/>
    <w:rsid w:val="007940F2"/>
    <w:rsid w:val="007949E8"/>
    <w:rsid w:val="007966C4"/>
    <w:rsid w:val="007A1F00"/>
    <w:rsid w:val="007A3C04"/>
    <w:rsid w:val="007B0E57"/>
    <w:rsid w:val="007B6078"/>
    <w:rsid w:val="007C2FC5"/>
    <w:rsid w:val="007C3162"/>
    <w:rsid w:val="007C6FC9"/>
    <w:rsid w:val="007C74B7"/>
    <w:rsid w:val="007D1014"/>
    <w:rsid w:val="007D1613"/>
    <w:rsid w:val="007E0F90"/>
    <w:rsid w:val="007E4C0E"/>
    <w:rsid w:val="007F218F"/>
    <w:rsid w:val="007F4B60"/>
    <w:rsid w:val="007F4D21"/>
    <w:rsid w:val="007F51E3"/>
    <w:rsid w:val="007F5C67"/>
    <w:rsid w:val="007F7743"/>
    <w:rsid w:val="00802E99"/>
    <w:rsid w:val="008050B5"/>
    <w:rsid w:val="00805352"/>
    <w:rsid w:val="00807B26"/>
    <w:rsid w:val="00813A2F"/>
    <w:rsid w:val="00814310"/>
    <w:rsid w:val="00814905"/>
    <w:rsid w:val="00814F66"/>
    <w:rsid w:val="00825C1E"/>
    <w:rsid w:val="00835828"/>
    <w:rsid w:val="00836BE4"/>
    <w:rsid w:val="00837BE3"/>
    <w:rsid w:val="00842435"/>
    <w:rsid w:val="00842604"/>
    <w:rsid w:val="00851CAC"/>
    <w:rsid w:val="00851E78"/>
    <w:rsid w:val="008533F2"/>
    <w:rsid w:val="00854916"/>
    <w:rsid w:val="00855654"/>
    <w:rsid w:val="008609D1"/>
    <w:rsid w:val="00860F82"/>
    <w:rsid w:val="0086180A"/>
    <w:rsid w:val="00867CB4"/>
    <w:rsid w:val="00880452"/>
    <w:rsid w:val="00881157"/>
    <w:rsid w:val="0088450A"/>
    <w:rsid w:val="0089056B"/>
    <w:rsid w:val="0089278C"/>
    <w:rsid w:val="0089773B"/>
    <w:rsid w:val="008A4659"/>
    <w:rsid w:val="008A7FE9"/>
    <w:rsid w:val="008B0D8E"/>
    <w:rsid w:val="008B2CC1"/>
    <w:rsid w:val="008B433E"/>
    <w:rsid w:val="008B60B2"/>
    <w:rsid w:val="008B66FE"/>
    <w:rsid w:val="008C2676"/>
    <w:rsid w:val="008C5C05"/>
    <w:rsid w:val="008C663B"/>
    <w:rsid w:val="008D1016"/>
    <w:rsid w:val="008D33B4"/>
    <w:rsid w:val="008D4D22"/>
    <w:rsid w:val="008D5702"/>
    <w:rsid w:val="008D60F1"/>
    <w:rsid w:val="008E27FB"/>
    <w:rsid w:val="008E33AB"/>
    <w:rsid w:val="008F1B66"/>
    <w:rsid w:val="008F62D9"/>
    <w:rsid w:val="008F64FC"/>
    <w:rsid w:val="008F6DEB"/>
    <w:rsid w:val="00901DE3"/>
    <w:rsid w:val="0090208F"/>
    <w:rsid w:val="0090339D"/>
    <w:rsid w:val="0090731E"/>
    <w:rsid w:val="00907B45"/>
    <w:rsid w:val="009150D1"/>
    <w:rsid w:val="00916EE2"/>
    <w:rsid w:val="009208AF"/>
    <w:rsid w:val="00923AB0"/>
    <w:rsid w:val="00924C1C"/>
    <w:rsid w:val="009307B8"/>
    <w:rsid w:val="00930B38"/>
    <w:rsid w:val="00935D4B"/>
    <w:rsid w:val="009509BA"/>
    <w:rsid w:val="00955ED5"/>
    <w:rsid w:val="009567B5"/>
    <w:rsid w:val="00956EAD"/>
    <w:rsid w:val="00961801"/>
    <w:rsid w:val="00961847"/>
    <w:rsid w:val="00961AFD"/>
    <w:rsid w:val="00961B89"/>
    <w:rsid w:val="00966A22"/>
    <w:rsid w:val="0096722F"/>
    <w:rsid w:val="00970A9F"/>
    <w:rsid w:val="00973C59"/>
    <w:rsid w:val="00976D1C"/>
    <w:rsid w:val="00976E96"/>
    <w:rsid w:val="00980843"/>
    <w:rsid w:val="00982936"/>
    <w:rsid w:val="00983C81"/>
    <w:rsid w:val="009860EE"/>
    <w:rsid w:val="00986727"/>
    <w:rsid w:val="00987A23"/>
    <w:rsid w:val="0099443E"/>
    <w:rsid w:val="00994D1B"/>
    <w:rsid w:val="00995C9F"/>
    <w:rsid w:val="009A08EF"/>
    <w:rsid w:val="009A2D84"/>
    <w:rsid w:val="009A3E79"/>
    <w:rsid w:val="009A6C4C"/>
    <w:rsid w:val="009B32F9"/>
    <w:rsid w:val="009D0DFC"/>
    <w:rsid w:val="009D459F"/>
    <w:rsid w:val="009E2791"/>
    <w:rsid w:val="009E2F35"/>
    <w:rsid w:val="009E3F6F"/>
    <w:rsid w:val="009F499F"/>
    <w:rsid w:val="009F72B5"/>
    <w:rsid w:val="009F7A1F"/>
    <w:rsid w:val="00A038BA"/>
    <w:rsid w:val="00A15B5A"/>
    <w:rsid w:val="00A20B22"/>
    <w:rsid w:val="00A25676"/>
    <w:rsid w:val="00A27650"/>
    <w:rsid w:val="00A27EED"/>
    <w:rsid w:val="00A30536"/>
    <w:rsid w:val="00A30C9E"/>
    <w:rsid w:val="00A310D4"/>
    <w:rsid w:val="00A33D9A"/>
    <w:rsid w:val="00A35CD9"/>
    <w:rsid w:val="00A409F7"/>
    <w:rsid w:val="00A40F37"/>
    <w:rsid w:val="00A42DAF"/>
    <w:rsid w:val="00A45BD8"/>
    <w:rsid w:val="00A47627"/>
    <w:rsid w:val="00A5009D"/>
    <w:rsid w:val="00A51EB0"/>
    <w:rsid w:val="00A5404B"/>
    <w:rsid w:val="00A56796"/>
    <w:rsid w:val="00A574F0"/>
    <w:rsid w:val="00A60EEC"/>
    <w:rsid w:val="00A633A0"/>
    <w:rsid w:val="00A63616"/>
    <w:rsid w:val="00A65564"/>
    <w:rsid w:val="00A65B51"/>
    <w:rsid w:val="00A77534"/>
    <w:rsid w:val="00A82224"/>
    <w:rsid w:val="00A82332"/>
    <w:rsid w:val="00A84AAB"/>
    <w:rsid w:val="00A869B7"/>
    <w:rsid w:val="00A87FF4"/>
    <w:rsid w:val="00A93BDA"/>
    <w:rsid w:val="00AA33DB"/>
    <w:rsid w:val="00AA404B"/>
    <w:rsid w:val="00AA4672"/>
    <w:rsid w:val="00AA519F"/>
    <w:rsid w:val="00AB0121"/>
    <w:rsid w:val="00AB1323"/>
    <w:rsid w:val="00AC205C"/>
    <w:rsid w:val="00AC57A3"/>
    <w:rsid w:val="00AC5B15"/>
    <w:rsid w:val="00AC70E5"/>
    <w:rsid w:val="00AD4D62"/>
    <w:rsid w:val="00AE1EEC"/>
    <w:rsid w:val="00AE4C66"/>
    <w:rsid w:val="00AE52C5"/>
    <w:rsid w:val="00AE7A2C"/>
    <w:rsid w:val="00AF0A6B"/>
    <w:rsid w:val="00AF3127"/>
    <w:rsid w:val="00AF3ED7"/>
    <w:rsid w:val="00B03827"/>
    <w:rsid w:val="00B052C0"/>
    <w:rsid w:val="00B05A69"/>
    <w:rsid w:val="00B1218B"/>
    <w:rsid w:val="00B14A9D"/>
    <w:rsid w:val="00B17323"/>
    <w:rsid w:val="00B1745B"/>
    <w:rsid w:val="00B21101"/>
    <w:rsid w:val="00B31609"/>
    <w:rsid w:val="00B32498"/>
    <w:rsid w:val="00B3772A"/>
    <w:rsid w:val="00B42CAC"/>
    <w:rsid w:val="00B50779"/>
    <w:rsid w:val="00B53E8D"/>
    <w:rsid w:val="00B60578"/>
    <w:rsid w:val="00B616C9"/>
    <w:rsid w:val="00B62F4D"/>
    <w:rsid w:val="00B658CC"/>
    <w:rsid w:val="00B67F95"/>
    <w:rsid w:val="00B7087D"/>
    <w:rsid w:val="00B725DE"/>
    <w:rsid w:val="00B752C5"/>
    <w:rsid w:val="00B77D30"/>
    <w:rsid w:val="00B826F4"/>
    <w:rsid w:val="00B83807"/>
    <w:rsid w:val="00B83E5B"/>
    <w:rsid w:val="00B8446B"/>
    <w:rsid w:val="00B845BE"/>
    <w:rsid w:val="00B84911"/>
    <w:rsid w:val="00B94569"/>
    <w:rsid w:val="00B95198"/>
    <w:rsid w:val="00B9734B"/>
    <w:rsid w:val="00BA27E9"/>
    <w:rsid w:val="00BA30E2"/>
    <w:rsid w:val="00BA3C2A"/>
    <w:rsid w:val="00BA4D6A"/>
    <w:rsid w:val="00BB0B9A"/>
    <w:rsid w:val="00BB4B2E"/>
    <w:rsid w:val="00BC5EEC"/>
    <w:rsid w:val="00BD0B5B"/>
    <w:rsid w:val="00BD29C3"/>
    <w:rsid w:val="00BD4888"/>
    <w:rsid w:val="00BE47DA"/>
    <w:rsid w:val="00BE5B6E"/>
    <w:rsid w:val="00BE6A63"/>
    <w:rsid w:val="00BF0348"/>
    <w:rsid w:val="00BF1BD1"/>
    <w:rsid w:val="00BF302B"/>
    <w:rsid w:val="00BF57D2"/>
    <w:rsid w:val="00BF61DF"/>
    <w:rsid w:val="00C01C18"/>
    <w:rsid w:val="00C027E0"/>
    <w:rsid w:val="00C02D31"/>
    <w:rsid w:val="00C11BFE"/>
    <w:rsid w:val="00C14FDB"/>
    <w:rsid w:val="00C25D87"/>
    <w:rsid w:val="00C32A04"/>
    <w:rsid w:val="00C3440F"/>
    <w:rsid w:val="00C3517C"/>
    <w:rsid w:val="00C36035"/>
    <w:rsid w:val="00C36DFA"/>
    <w:rsid w:val="00C40F17"/>
    <w:rsid w:val="00C427BF"/>
    <w:rsid w:val="00C44003"/>
    <w:rsid w:val="00C5068F"/>
    <w:rsid w:val="00C5488C"/>
    <w:rsid w:val="00C5649A"/>
    <w:rsid w:val="00C57D2F"/>
    <w:rsid w:val="00C6193F"/>
    <w:rsid w:val="00C6383D"/>
    <w:rsid w:val="00C6480C"/>
    <w:rsid w:val="00C678DF"/>
    <w:rsid w:val="00C76050"/>
    <w:rsid w:val="00C83A5A"/>
    <w:rsid w:val="00C86D74"/>
    <w:rsid w:val="00C86F03"/>
    <w:rsid w:val="00C87D50"/>
    <w:rsid w:val="00CA1422"/>
    <w:rsid w:val="00CA2C20"/>
    <w:rsid w:val="00CA3480"/>
    <w:rsid w:val="00CA7C29"/>
    <w:rsid w:val="00CB2743"/>
    <w:rsid w:val="00CB2F1D"/>
    <w:rsid w:val="00CB40A5"/>
    <w:rsid w:val="00CB72DE"/>
    <w:rsid w:val="00CC0E22"/>
    <w:rsid w:val="00CC4ED1"/>
    <w:rsid w:val="00CD04F1"/>
    <w:rsid w:val="00CD0A3E"/>
    <w:rsid w:val="00CD105D"/>
    <w:rsid w:val="00CD3821"/>
    <w:rsid w:val="00CD475A"/>
    <w:rsid w:val="00CD5408"/>
    <w:rsid w:val="00CD55F6"/>
    <w:rsid w:val="00CD5839"/>
    <w:rsid w:val="00CD6107"/>
    <w:rsid w:val="00CE418B"/>
    <w:rsid w:val="00CE4AE1"/>
    <w:rsid w:val="00CE4EED"/>
    <w:rsid w:val="00CE6245"/>
    <w:rsid w:val="00CE6833"/>
    <w:rsid w:val="00CE6D13"/>
    <w:rsid w:val="00CF0D0D"/>
    <w:rsid w:val="00CF27C6"/>
    <w:rsid w:val="00CF2B21"/>
    <w:rsid w:val="00CF2F4A"/>
    <w:rsid w:val="00CF3AFD"/>
    <w:rsid w:val="00D042A6"/>
    <w:rsid w:val="00D0570D"/>
    <w:rsid w:val="00D06796"/>
    <w:rsid w:val="00D073AE"/>
    <w:rsid w:val="00D079C5"/>
    <w:rsid w:val="00D10CD0"/>
    <w:rsid w:val="00D11FB1"/>
    <w:rsid w:val="00D1480D"/>
    <w:rsid w:val="00D1645F"/>
    <w:rsid w:val="00D211FA"/>
    <w:rsid w:val="00D21E33"/>
    <w:rsid w:val="00D221BF"/>
    <w:rsid w:val="00D2360B"/>
    <w:rsid w:val="00D24CDA"/>
    <w:rsid w:val="00D25638"/>
    <w:rsid w:val="00D260E9"/>
    <w:rsid w:val="00D45252"/>
    <w:rsid w:val="00D47710"/>
    <w:rsid w:val="00D53CF1"/>
    <w:rsid w:val="00D54CD4"/>
    <w:rsid w:val="00D568E1"/>
    <w:rsid w:val="00D71B4D"/>
    <w:rsid w:val="00D74D19"/>
    <w:rsid w:val="00D75538"/>
    <w:rsid w:val="00D81D01"/>
    <w:rsid w:val="00D8462D"/>
    <w:rsid w:val="00D86BC0"/>
    <w:rsid w:val="00D90B0E"/>
    <w:rsid w:val="00D93D55"/>
    <w:rsid w:val="00D97D5D"/>
    <w:rsid w:val="00DA02C4"/>
    <w:rsid w:val="00DA4426"/>
    <w:rsid w:val="00DA463E"/>
    <w:rsid w:val="00DA5237"/>
    <w:rsid w:val="00DB191A"/>
    <w:rsid w:val="00DB39E5"/>
    <w:rsid w:val="00DB3A81"/>
    <w:rsid w:val="00DB7D21"/>
    <w:rsid w:val="00DC037F"/>
    <w:rsid w:val="00DD2DD2"/>
    <w:rsid w:val="00DE40FF"/>
    <w:rsid w:val="00DE5EB3"/>
    <w:rsid w:val="00DE70A1"/>
    <w:rsid w:val="00DF019A"/>
    <w:rsid w:val="00DF2CCC"/>
    <w:rsid w:val="00DF6857"/>
    <w:rsid w:val="00DF7546"/>
    <w:rsid w:val="00E11E77"/>
    <w:rsid w:val="00E12196"/>
    <w:rsid w:val="00E15015"/>
    <w:rsid w:val="00E174C7"/>
    <w:rsid w:val="00E21389"/>
    <w:rsid w:val="00E213D7"/>
    <w:rsid w:val="00E21A16"/>
    <w:rsid w:val="00E24DD3"/>
    <w:rsid w:val="00E26EDA"/>
    <w:rsid w:val="00E30BBD"/>
    <w:rsid w:val="00E335FE"/>
    <w:rsid w:val="00E35D03"/>
    <w:rsid w:val="00E35F6F"/>
    <w:rsid w:val="00E36613"/>
    <w:rsid w:val="00E36C5F"/>
    <w:rsid w:val="00E3768B"/>
    <w:rsid w:val="00E401A4"/>
    <w:rsid w:val="00E42FCA"/>
    <w:rsid w:val="00E44F4B"/>
    <w:rsid w:val="00E502CA"/>
    <w:rsid w:val="00E53AA4"/>
    <w:rsid w:val="00E53B6A"/>
    <w:rsid w:val="00E54133"/>
    <w:rsid w:val="00E549DA"/>
    <w:rsid w:val="00E5710D"/>
    <w:rsid w:val="00E6040D"/>
    <w:rsid w:val="00E62581"/>
    <w:rsid w:val="00E648D4"/>
    <w:rsid w:val="00E8374C"/>
    <w:rsid w:val="00E85DB9"/>
    <w:rsid w:val="00E87758"/>
    <w:rsid w:val="00E9643F"/>
    <w:rsid w:val="00EA159A"/>
    <w:rsid w:val="00EA692A"/>
    <w:rsid w:val="00EB1A8C"/>
    <w:rsid w:val="00EB2695"/>
    <w:rsid w:val="00EB2BBA"/>
    <w:rsid w:val="00EC0E82"/>
    <w:rsid w:val="00EC4E49"/>
    <w:rsid w:val="00EC65E6"/>
    <w:rsid w:val="00EC7648"/>
    <w:rsid w:val="00ED77FB"/>
    <w:rsid w:val="00EE0A39"/>
    <w:rsid w:val="00EE291E"/>
    <w:rsid w:val="00EE451F"/>
    <w:rsid w:val="00EE45FA"/>
    <w:rsid w:val="00EF023E"/>
    <w:rsid w:val="00EF1714"/>
    <w:rsid w:val="00EF4AC2"/>
    <w:rsid w:val="00F00622"/>
    <w:rsid w:val="00F0248B"/>
    <w:rsid w:val="00F02D22"/>
    <w:rsid w:val="00F04067"/>
    <w:rsid w:val="00F0720C"/>
    <w:rsid w:val="00F12A2F"/>
    <w:rsid w:val="00F16252"/>
    <w:rsid w:val="00F1792B"/>
    <w:rsid w:val="00F17BF4"/>
    <w:rsid w:val="00F222B7"/>
    <w:rsid w:val="00F24A29"/>
    <w:rsid w:val="00F269A0"/>
    <w:rsid w:val="00F306E1"/>
    <w:rsid w:val="00F32ADD"/>
    <w:rsid w:val="00F335D9"/>
    <w:rsid w:val="00F418BC"/>
    <w:rsid w:val="00F568E6"/>
    <w:rsid w:val="00F64715"/>
    <w:rsid w:val="00F65E32"/>
    <w:rsid w:val="00F66152"/>
    <w:rsid w:val="00F6779D"/>
    <w:rsid w:val="00F76693"/>
    <w:rsid w:val="00F86416"/>
    <w:rsid w:val="00F91770"/>
    <w:rsid w:val="00F953DC"/>
    <w:rsid w:val="00FA031E"/>
    <w:rsid w:val="00FA29DD"/>
    <w:rsid w:val="00FA4864"/>
    <w:rsid w:val="00FB0DBF"/>
    <w:rsid w:val="00FD2767"/>
    <w:rsid w:val="00FD6192"/>
    <w:rsid w:val="00FD7122"/>
    <w:rsid w:val="00FD7463"/>
    <w:rsid w:val="00FE5400"/>
    <w:rsid w:val="00FE55E0"/>
    <w:rsid w:val="00FE7498"/>
    <w:rsid w:val="00FF6FB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AB4AD5"/>
  <w15:docId w15:val="{40F396DB-2A19-45D9-8CC4-F8330DA17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7B26"/>
    <w:rPr>
      <w:rFonts w:ascii="Arial"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A93BDA"/>
    <w:pPr>
      <w:keepNext/>
      <w:keepLines/>
      <w:tabs>
        <w:tab w:val="num" w:pos="2665"/>
      </w:tabs>
      <w:spacing w:before="40"/>
      <w:ind w:left="2665" w:hanging="397"/>
      <w:outlineLvl w:val="4"/>
    </w:pPr>
    <w:rPr>
      <w:rFonts w:asciiTheme="majorHAnsi" w:eastAsiaTheme="majorEastAsia" w:hAnsiTheme="majorHAnsi" w:cstheme="majorBidi"/>
      <w:color w:val="365F91" w:themeColor="accent1" w:themeShade="BF"/>
      <w:lang w:val="es-ES"/>
    </w:rPr>
  </w:style>
  <w:style w:type="paragraph" w:styleId="Heading6">
    <w:name w:val="heading 6"/>
    <w:basedOn w:val="Normal"/>
    <w:next w:val="Normal"/>
    <w:link w:val="Heading6Char"/>
    <w:semiHidden/>
    <w:unhideWhenUsed/>
    <w:qFormat/>
    <w:rsid w:val="00A93BDA"/>
    <w:pPr>
      <w:keepNext/>
      <w:keepLines/>
      <w:tabs>
        <w:tab w:val="num" w:pos="3231"/>
      </w:tabs>
      <w:spacing w:before="40"/>
      <w:ind w:left="3231" w:hanging="396"/>
      <w:outlineLvl w:val="5"/>
    </w:pPr>
    <w:rPr>
      <w:rFonts w:asciiTheme="majorHAnsi" w:eastAsiaTheme="majorEastAsia" w:hAnsiTheme="majorHAnsi" w:cstheme="majorBidi"/>
      <w:color w:val="243F60" w:themeColor="accent1" w:themeShade="7F"/>
      <w:lang w:val="es-ES"/>
    </w:rPr>
  </w:style>
  <w:style w:type="paragraph" w:styleId="Heading7">
    <w:name w:val="heading 7"/>
    <w:basedOn w:val="Normal"/>
    <w:next w:val="Normal"/>
    <w:link w:val="Heading7Char"/>
    <w:semiHidden/>
    <w:unhideWhenUsed/>
    <w:qFormat/>
    <w:rsid w:val="00A93BDA"/>
    <w:pPr>
      <w:keepNext/>
      <w:keepLines/>
      <w:tabs>
        <w:tab w:val="num" w:pos="3798"/>
      </w:tabs>
      <w:spacing w:before="40"/>
      <w:ind w:left="3798" w:hanging="396"/>
      <w:outlineLvl w:val="6"/>
    </w:pPr>
    <w:rPr>
      <w:rFonts w:asciiTheme="majorHAnsi" w:eastAsiaTheme="majorEastAsia" w:hAnsiTheme="majorHAnsi" w:cstheme="majorBidi"/>
      <w:i/>
      <w:iCs/>
      <w:color w:val="243F60" w:themeColor="accent1" w:themeShade="7F"/>
      <w:lang w:val="es-ES"/>
    </w:rPr>
  </w:style>
  <w:style w:type="paragraph" w:styleId="Heading8">
    <w:name w:val="heading 8"/>
    <w:basedOn w:val="Normal"/>
    <w:next w:val="Normal"/>
    <w:link w:val="Heading8Char"/>
    <w:semiHidden/>
    <w:unhideWhenUsed/>
    <w:qFormat/>
    <w:rsid w:val="00A93BDA"/>
    <w:pPr>
      <w:keepNext/>
      <w:keepLines/>
      <w:tabs>
        <w:tab w:val="num" w:pos="4365"/>
      </w:tabs>
      <w:spacing w:before="40"/>
      <w:ind w:left="4365" w:hanging="396"/>
      <w:outlineLvl w:val="7"/>
    </w:pPr>
    <w:rPr>
      <w:rFonts w:asciiTheme="majorHAnsi" w:eastAsiaTheme="majorEastAsia" w:hAnsiTheme="majorHAnsi" w:cstheme="majorBidi"/>
      <w:color w:val="272727" w:themeColor="text1" w:themeTint="D8"/>
      <w:sz w:val="21"/>
      <w:szCs w:val="21"/>
      <w:lang w:val="es-ES"/>
    </w:rPr>
  </w:style>
  <w:style w:type="paragraph" w:styleId="Heading9">
    <w:name w:val="heading 9"/>
    <w:basedOn w:val="Normal"/>
    <w:next w:val="Normal"/>
    <w:link w:val="Heading9Char"/>
    <w:semiHidden/>
    <w:unhideWhenUsed/>
    <w:qFormat/>
    <w:rsid w:val="00A93BDA"/>
    <w:pPr>
      <w:keepNext/>
      <w:keepLines/>
      <w:tabs>
        <w:tab w:val="num" w:pos="4932"/>
      </w:tabs>
      <w:spacing w:before="40"/>
      <w:ind w:left="4932" w:hanging="397"/>
      <w:outlineLvl w:val="8"/>
    </w:pPr>
    <w:rPr>
      <w:rFonts w:asciiTheme="majorHAnsi" w:eastAsiaTheme="majorEastAsia" w:hAnsiTheme="majorHAnsi" w:cstheme="majorBidi"/>
      <w:i/>
      <w:iCs/>
      <w:color w:val="272727" w:themeColor="text1" w:themeTint="D8"/>
      <w:sz w:val="21"/>
      <w:szCs w:val="21"/>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paragraph" w:styleId="ListParagraph">
    <w:name w:val="List Paragraph"/>
    <w:basedOn w:val="Normal"/>
    <w:uiPriority w:val="34"/>
    <w:qFormat/>
    <w:rsid w:val="00807B26"/>
    <w:pPr>
      <w:ind w:left="720"/>
      <w:contextualSpacing/>
    </w:pPr>
  </w:style>
  <w:style w:type="table" w:styleId="TableGrid">
    <w:name w:val="Table Grid"/>
    <w:basedOn w:val="TableNormal"/>
    <w:uiPriority w:val="59"/>
    <w:rsid w:val="00807B2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07B2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807B26"/>
    <w:rPr>
      <w:color w:val="0000FF" w:themeColor="hyperlink"/>
      <w:u w:val="single"/>
    </w:rPr>
  </w:style>
  <w:style w:type="character" w:customStyle="1" w:styleId="TitleCAPSChar">
    <w:name w:val="Title CAPS Char"/>
    <w:basedOn w:val="DefaultParagraphFont"/>
    <w:link w:val="TitleCAPS"/>
    <w:locked/>
    <w:rsid w:val="00802E99"/>
    <w:rPr>
      <w:rFonts w:ascii="Arial" w:hAnsi="Arial" w:cs="Arial"/>
      <w:caps/>
      <w:sz w:val="17"/>
    </w:rPr>
  </w:style>
  <w:style w:type="paragraph" w:customStyle="1" w:styleId="TitleCAPS">
    <w:name w:val="Title CAPS"/>
    <w:basedOn w:val="Normal"/>
    <w:next w:val="Normal"/>
    <w:link w:val="TitleCAPSChar"/>
    <w:rsid w:val="00802E99"/>
    <w:pPr>
      <w:spacing w:after="340"/>
      <w:jc w:val="center"/>
    </w:pPr>
    <w:rPr>
      <w:caps/>
      <w:sz w:val="17"/>
    </w:rPr>
  </w:style>
  <w:style w:type="character" w:customStyle="1" w:styleId="HeaderChar">
    <w:name w:val="Header Char"/>
    <w:basedOn w:val="DefaultParagraphFont"/>
    <w:link w:val="Header"/>
    <w:uiPriority w:val="99"/>
    <w:rsid w:val="00600946"/>
    <w:rPr>
      <w:rFonts w:ascii="Arial" w:hAnsi="Arial" w:cs="Arial"/>
      <w:sz w:val="22"/>
    </w:rPr>
  </w:style>
  <w:style w:type="character" w:customStyle="1" w:styleId="Heading1Char">
    <w:name w:val="Heading 1 Char"/>
    <w:link w:val="Heading1"/>
    <w:rsid w:val="00470D7B"/>
    <w:rPr>
      <w:rFonts w:ascii="Arial" w:hAnsi="Arial" w:cs="Arial"/>
      <w:b/>
      <w:bCs/>
      <w:caps/>
      <w:kern w:val="32"/>
      <w:sz w:val="22"/>
      <w:szCs w:val="32"/>
    </w:rPr>
  </w:style>
  <w:style w:type="character" w:styleId="CommentReference">
    <w:name w:val="annotation reference"/>
    <w:basedOn w:val="DefaultParagraphFont"/>
    <w:semiHidden/>
    <w:unhideWhenUsed/>
    <w:rsid w:val="009A6C4C"/>
    <w:rPr>
      <w:sz w:val="16"/>
      <w:szCs w:val="16"/>
    </w:rPr>
  </w:style>
  <w:style w:type="paragraph" w:styleId="CommentSubject">
    <w:name w:val="annotation subject"/>
    <w:basedOn w:val="CommentText"/>
    <w:next w:val="CommentText"/>
    <w:link w:val="CommentSubjectChar"/>
    <w:semiHidden/>
    <w:unhideWhenUsed/>
    <w:rsid w:val="009A6C4C"/>
    <w:rPr>
      <w:b/>
      <w:bCs/>
      <w:sz w:val="20"/>
    </w:rPr>
  </w:style>
  <w:style w:type="character" w:customStyle="1" w:styleId="CommentTextChar">
    <w:name w:val="Comment Text Char"/>
    <w:basedOn w:val="DefaultParagraphFont"/>
    <w:link w:val="CommentText"/>
    <w:semiHidden/>
    <w:rsid w:val="009A6C4C"/>
    <w:rPr>
      <w:rFonts w:ascii="Arial" w:hAnsi="Arial" w:cs="Arial"/>
      <w:sz w:val="18"/>
    </w:rPr>
  </w:style>
  <w:style w:type="character" w:customStyle="1" w:styleId="CommentSubjectChar">
    <w:name w:val="Comment Subject Char"/>
    <w:basedOn w:val="CommentTextChar"/>
    <w:link w:val="CommentSubject"/>
    <w:semiHidden/>
    <w:rsid w:val="009A6C4C"/>
    <w:rPr>
      <w:rFonts w:ascii="Arial" w:hAnsi="Arial" w:cs="Arial"/>
      <w:b/>
      <w:bCs/>
      <w:sz w:val="18"/>
    </w:rPr>
  </w:style>
  <w:style w:type="character" w:customStyle="1" w:styleId="Resaltado">
    <w:name w:val="Resaltado"/>
    <w:basedOn w:val="DefaultParagraphFont"/>
    <w:uiPriority w:val="1"/>
    <w:qFormat/>
    <w:rsid w:val="000146C0"/>
    <w:rPr>
      <w:rFonts w:eastAsia="Times New Roman" w:cs="Times New Roman"/>
      <w:i/>
      <w:sz w:val="17"/>
      <w:szCs w:val="20"/>
      <w:u w:val="single"/>
      <w:lang w:val="es-ES_tradnl" w:eastAsia="en-US"/>
    </w:rPr>
  </w:style>
  <w:style w:type="paragraph" w:customStyle="1" w:styleId="Default">
    <w:name w:val="Default"/>
    <w:rsid w:val="00376B15"/>
    <w:pPr>
      <w:autoSpaceDE w:val="0"/>
      <w:autoSpaceDN w:val="0"/>
      <w:adjustRightInd w:val="0"/>
    </w:pPr>
    <w:rPr>
      <w:rFonts w:ascii="Arial" w:hAnsi="Arial" w:cs="Arial"/>
      <w:color w:val="000000"/>
      <w:sz w:val="24"/>
      <w:szCs w:val="24"/>
    </w:rPr>
  </w:style>
  <w:style w:type="character" w:styleId="EndnoteReference">
    <w:name w:val="endnote reference"/>
    <w:basedOn w:val="DefaultParagraphFont"/>
    <w:semiHidden/>
    <w:unhideWhenUsed/>
    <w:rsid w:val="009A08EF"/>
    <w:rPr>
      <w:vertAlign w:val="superscript"/>
    </w:rPr>
  </w:style>
  <w:style w:type="character" w:styleId="FootnoteReference">
    <w:name w:val="footnote reference"/>
    <w:basedOn w:val="DefaultParagraphFont"/>
    <w:semiHidden/>
    <w:unhideWhenUsed/>
    <w:rsid w:val="009A08EF"/>
    <w:rPr>
      <w:vertAlign w:val="superscript"/>
    </w:rPr>
  </w:style>
  <w:style w:type="character" w:customStyle="1" w:styleId="Heading5Char">
    <w:name w:val="Heading 5 Char"/>
    <w:basedOn w:val="DefaultParagraphFont"/>
    <w:link w:val="Heading5"/>
    <w:semiHidden/>
    <w:rsid w:val="00A93BDA"/>
    <w:rPr>
      <w:rFonts w:asciiTheme="majorHAnsi" w:eastAsiaTheme="majorEastAsia" w:hAnsiTheme="majorHAnsi" w:cstheme="majorBidi"/>
      <w:color w:val="365F91" w:themeColor="accent1" w:themeShade="BF"/>
      <w:sz w:val="22"/>
      <w:lang w:val="es-ES"/>
    </w:rPr>
  </w:style>
  <w:style w:type="character" w:customStyle="1" w:styleId="Heading6Char">
    <w:name w:val="Heading 6 Char"/>
    <w:basedOn w:val="DefaultParagraphFont"/>
    <w:link w:val="Heading6"/>
    <w:semiHidden/>
    <w:rsid w:val="00A93BDA"/>
    <w:rPr>
      <w:rFonts w:asciiTheme="majorHAnsi" w:eastAsiaTheme="majorEastAsia" w:hAnsiTheme="majorHAnsi" w:cstheme="majorBidi"/>
      <w:color w:val="243F60" w:themeColor="accent1" w:themeShade="7F"/>
      <w:sz w:val="22"/>
      <w:lang w:val="es-ES"/>
    </w:rPr>
  </w:style>
  <w:style w:type="character" w:customStyle="1" w:styleId="Heading7Char">
    <w:name w:val="Heading 7 Char"/>
    <w:basedOn w:val="DefaultParagraphFont"/>
    <w:link w:val="Heading7"/>
    <w:semiHidden/>
    <w:rsid w:val="00A93BDA"/>
    <w:rPr>
      <w:rFonts w:asciiTheme="majorHAnsi" w:eastAsiaTheme="majorEastAsia" w:hAnsiTheme="majorHAnsi" w:cstheme="majorBidi"/>
      <w:i/>
      <w:iCs/>
      <w:color w:val="243F60" w:themeColor="accent1" w:themeShade="7F"/>
      <w:sz w:val="22"/>
      <w:lang w:val="es-ES"/>
    </w:rPr>
  </w:style>
  <w:style w:type="character" w:customStyle="1" w:styleId="Heading8Char">
    <w:name w:val="Heading 8 Char"/>
    <w:basedOn w:val="DefaultParagraphFont"/>
    <w:link w:val="Heading8"/>
    <w:semiHidden/>
    <w:rsid w:val="00A93BDA"/>
    <w:rPr>
      <w:rFonts w:asciiTheme="majorHAnsi" w:eastAsiaTheme="majorEastAsia" w:hAnsiTheme="majorHAnsi" w:cstheme="majorBidi"/>
      <w:color w:val="272727" w:themeColor="text1" w:themeTint="D8"/>
      <w:sz w:val="21"/>
      <w:szCs w:val="21"/>
      <w:lang w:val="es-ES"/>
    </w:rPr>
  </w:style>
  <w:style w:type="character" w:customStyle="1" w:styleId="Heading9Char">
    <w:name w:val="Heading 9 Char"/>
    <w:basedOn w:val="DefaultParagraphFont"/>
    <w:link w:val="Heading9"/>
    <w:semiHidden/>
    <w:rsid w:val="00A93BDA"/>
    <w:rPr>
      <w:rFonts w:asciiTheme="majorHAnsi" w:eastAsiaTheme="majorEastAsia" w:hAnsiTheme="majorHAnsi" w:cstheme="majorBidi"/>
      <w:i/>
      <w:iCs/>
      <w:color w:val="272727" w:themeColor="text1" w:themeTint="D8"/>
      <w:sz w:val="21"/>
      <w:szCs w:val="21"/>
      <w:lang w:val="es-ES"/>
    </w:rPr>
  </w:style>
  <w:style w:type="paragraph" w:styleId="Revision">
    <w:name w:val="Revision"/>
    <w:hidden/>
    <w:uiPriority w:val="99"/>
    <w:semiHidden/>
    <w:rsid w:val="00A93BDA"/>
    <w:rPr>
      <w:rFonts w:ascii="Arial" w:hAnsi="Arial" w:cs="Arial"/>
      <w:sz w:val="22"/>
      <w:lang w:val="es-ES"/>
    </w:rPr>
  </w:style>
  <w:style w:type="character" w:styleId="FollowedHyperlink">
    <w:name w:val="FollowedHyperlink"/>
    <w:basedOn w:val="DefaultParagraphFont"/>
    <w:semiHidden/>
    <w:unhideWhenUsed/>
    <w:rsid w:val="00A93BDA"/>
    <w:rPr>
      <w:color w:val="800080" w:themeColor="followedHyperlink"/>
      <w:u w:val="single"/>
    </w:rPr>
  </w:style>
  <w:style w:type="paragraph" w:customStyle="1" w:styleId="EPONormal">
    <w:name w:val="EPO Normal"/>
    <w:basedOn w:val="Heading1"/>
    <w:qFormat/>
    <w:rsid w:val="00A93BDA"/>
    <w:pPr>
      <w:keepNext w:val="0"/>
      <w:spacing w:before="0" w:after="0" w:line="287" w:lineRule="auto"/>
      <w:jc w:val="both"/>
      <w:outlineLvl w:val="9"/>
    </w:pPr>
    <w:rPr>
      <w:b w:val="0"/>
      <w:bCs w:val="0"/>
      <w:caps w:val="0"/>
      <w:kern w:val="0"/>
      <w:szCs w:val="20"/>
      <w:lang w:val="es-ES"/>
    </w:rPr>
  </w:style>
  <w:style w:type="paragraph" w:customStyle="1" w:styleId="EPOSubheading11pt">
    <w:name w:val="EPO Subheading 11pt"/>
    <w:basedOn w:val="Heading1"/>
    <w:qFormat/>
    <w:rsid w:val="00A93BDA"/>
    <w:pPr>
      <w:spacing w:before="220" w:after="220" w:line="287" w:lineRule="auto"/>
      <w:outlineLvl w:val="9"/>
    </w:pPr>
    <w:rPr>
      <w:bCs w:val="0"/>
      <w:caps w:val="0"/>
      <w:kern w:val="0"/>
      <w:szCs w:val="20"/>
      <w:lang w:val="es-ES"/>
    </w:rPr>
  </w:style>
  <w:style w:type="paragraph" w:customStyle="1" w:styleId="EPOFootnote">
    <w:name w:val="EPO Footnote"/>
    <w:basedOn w:val="Heading1"/>
    <w:qFormat/>
    <w:rsid w:val="00A93BDA"/>
    <w:pPr>
      <w:keepNext w:val="0"/>
      <w:spacing w:before="0" w:after="0" w:line="287" w:lineRule="auto"/>
      <w:jc w:val="both"/>
      <w:outlineLvl w:val="9"/>
    </w:pPr>
    <w:rPr>
      <w:b w:val="0"/>
      <w:bCs w:val="0"/>
      <w:caps w:val="0"/>
      <w:kern w:val="0"/>
      <w:sz w:val="16"/>
      <w:szCs w:val="20"/>
      <w:lang w:val="es-ES"/>
    </w:rPr>
  </w:style>
  <w:style w:type="paragraph" w:customStyle="1" w:styleId="EPOFooter">
    <w:name w:val="EPO Footer"/>
    <w:basedOn w:val="Heading1"/>
    <w:qFormat/>
    <w:rsid w:val="00A93BDA"/>
    <w:pPr>
      <w:keepNext w:val="0"/>
      <w:spacing w:before="0" w:after="0" w:line="287" w:lineRule="auto"/>
      <w:outlineLvl w:val="9"/>
    </w:pPr>
    <w:rPr>
      <w:b w:val="0"/>
      <w:bCs w:val="0"/>
      <w:caps w:val="0"/>
      <w:kern w:val="0"/>
      <w:sz w:val="16"/>
      <w:szCs w:val="20"/>
      <w:lang w:val="es-ES"/>
    </w:rPr>
  </w:style>
  <w:style w:type="paragraph" w:customStyle="1" w:styleId="EPOHeader">
    <w:name w:val="EPO Header"/>
    <w:basedOn w:val="Heading1"/>
    <w:qFormat/>
    <w:rsid w:val="00A93BDA"/>
    <w:pPr>
      <w:keepNext w:val="0"/>
      <w:spacing w:before="0" w:after="0" w:line="287" w:lineRule="auto"/>
      <w:outlineLvl w:val="9"/>
    </w:pPr>
    <w:rPr>
      <w:b w:val="0"/>
      <w:bCs w:val="0"/>
      <w:caps w:val="0"/>
      <w:kern w:val="0"/>
      <w:sz w:val="16"/>
      <w:szCs w:val="20"/>
      <w:lang w:val="es-ES"/>
    </w:rPr>
  </w:style>
  <w:style w:type="paragraph" w:customStyle="1" w:styleId="EPOSubheading14pt">
    <w:name w:val="EPO Subheading 14pt"/>
    <w:basedOn w:val="Heading1"/>
    <w:qFormat/>
    <w:rsid w:val="00A93BDA"/>
    <w:pPr>
      <w:spacing w:before="220" w:after="220" w:line="287" w:lineRule="auto"/>
      <w:outlineLvl w:val="9"/>
    </w:pPr>
    <w:rPr>
      <w:bCs w:val="0"/>
      <w:caps w:val="0"/>
      <w:kern w:val="0"/>
      <w:sz w:val="28"/>
      <w:szCs w:val="20"/>
      <w:lang w:val="es-ES"/>
    </w:rPr>
  </w:style>
  <w:style w:type="paragraph" w:customStyle="1" w:styleId="EPOAnnex">
    <w:name w:val="EPO Annex"/>
    <w:basedOn w:val="Heading1"/>
    <w:qFormat/>
    <w:rsid w:val="00A93BDA"/>
    <w:pPr>
      <w:keepNext w:val="0"/>
      <w:pageBreakBefore/>
      <w:numPr>
        <w:numId w:val="24"/>
      </w:numPr>
      <w:tabs>
        <w:tab w:val="clear" w:pos="567"/>
        <w:tab w:val="left" w:pos="1417"/>
      </w:tabs>
      <w:spacing w:before="0" w:after="220" w:line="287" w:lineRule="auto"/>
      <w:ind w:left="1417" w:hanging="1417"/>
      <w:outlineLvl w:val="9"/>
    </w:pPr>
    <w:rPr>
      <w:bCs w:val="0"/>
      <w:caps w:val="0"/>
      <w:kern w:val="0"/>
      <w:sz w:val="28"/>
      <w:szCs w:val="20"/>
      <w:lang w:val="es-ES"/>
    </w:rPr>
  </w:style>
  <w:style w:type="paragraph" w:customStyle="1" w:styleId="EPOTitle1-25pt">
    <w:name w:val="EPO Title 1 - 25pt"/>
    <w:basedOn w:val="Normal"/>
    <w:qFormat/>
    <w:rsid w:val="00A93BDA"/>
    <w:pPr>
      <w:spacing w:after="220" w:line="287" w:lineRule="auto"/>
    </w:pPr>
    <w:rPr>
      <w:b/>
      <w:sz w:val="50"/>
      <w:lang w:val="es-ES"/>
    </w:rPr>
  </w:style>
  <w:style w:type="paragraph" w:customStyle="1" w:styleId="EPOTitle2-18pt">
    <w:name w:val="EPO Title 2 - 18pt"/>
    <w:basedOn w:val="Normal"/>
    <w:qFormat/>
    <w:rsid w:val="00A93BDA"/>
    <w:pPr>
      <w:spacing w:after="220" w:line="287" w:lineRule="auto"/>
    </w:pPr>
    <w:rPr>
      <w:b/>
      <w:sz w:val="36"/>
      <w:lang w:val="es-ES"/>
    </w:rPr>
  </w:style>
  <w:style w:type="paragraph" w:customStyle="1" w:styleId="EPOHeading1">
    <w:name w:val="EPO Heading 1"/>
    <w:basedOn w:val="Normal"/>
    <w:qFormat/>
    <w:rsid w:val="00A93BDA"/>
    <w:pPr>
      <w:keepNext/>
      <w:numPr>
        <w:numId w:val="28"/>
      </w:numPr>
      <w:spacing w:before="220" w:after="220" w:line="287" w:lineRule="auto"/>
      <w:outlineLvl w:val="0"/>
    </w:pPr>
    <w:rPr>
      <w:b/>
      <w:sz w:val="28"/>
      <w:lang w:val="es-ES"/>
    </w:rPr>
  </w:style>
  <w:style w:type="paragraph" w:customStyle="1" w:styleId="EPOHeading2">
    <w:name w:val="EPO Heading 2"/>
    <w:basedOn w:val="Normal"/>
    <w:qFormat/>
    <w:rsid w:val="00A93BDA"/>
    <w:pPr>
      <w:keepNext/>
      <w:numPr>
        <w:ilvl w:val="1"/>
        <w:numId w:val="28"/>
      </w:numPr>
      <w:spacing w:before="220" w:after="220" w:line="287" w:lineRule="auto"/>
      <w:outlineLvl w:val="1"/>
    </w:pPr>
    <w:rPr>
      <w:b/>
      <w:sz w:val="24"/>
      <w:lang w:val="es-ES"/>
    </w:rPr>
  </w:style>
  <w:style w:type="paragraph" w:customStyle="1" w:styleId="EPOHeading3">
    <w:name w:val="EPO Heading 3"/>
    <w:basedOn w:val="Normal"/>
    <w:qFormat/>
    <w:rsid w:val="00A93BDA"/>
    <w:pPr>
      <w:keepNext/>
      <w:numPr>
        <w:ilvl w:val="2"/>
        <w:numId w:val="28"/>
      </w:numPr>
      <w:spacing w:before="220" w:after="220" w:line="287" w:lineRule="auto"/>
      <w:outlineLvl w:val="2"/>
    </w:pPr>
    <w:rPr>
      <w:b/>
      <w:lang w:val="es-ES"/>
    </w:rPr>
  </w:style>
  <w:style w:type="paragraph" w:customStyle="1" w:styleId="EPOHeading4">
    <w:name w:val="EPO Heading 4"/>
    <w:basedOn w:val="Normal"/>
    <w:qFormat/>
    <w:rsid w:val="00A93BDA"/>
    <w:pPr>
      <w:keepNext/>
      <w:numPr>
        <w:ilvl w:val="3"/>
        <w:numId w:val="28"/>
      </w:numPr>
      <w:spacing w:before="220" w:after="220" w:line="287" w:lineRule="auto"/>
      <w:outlineLvl w:val="3"/>
    </w:pPr>
    <w:rPr>
      <w:b/>
      <w:lang w:val="es-ES"/>
    </w:rPr>
  </w:style>
  <w:style w:type="paragraph" w:customStyle="1" w:styleId="EPOBullet1stlevel">
    <w:name w:val="EPO Bullet 1st level"/>
    <w:basedOn w:val="Normal"/>
    <w:qFormat/>
    <w:rsid w:val="00A93BDA"/>
    <w:pPr>
      <w:numPr>
        <w:numId w:val="29"/>
      </w:numPr>
      <w:tabs>
        <w:tab w:val="clear" w:pos="1134"/>
      </w:tabs>
      <w:spacing w:line="287" w:lineRule="auto"/>
      <w:ind w:left="397" w:hanging="397"/>
      <w:jc w:val="both"/>
    </w:pPr>
    <w:rPr>
      <w:lang w:val="es-ES"/>
    </w:rPr>
  </w:style>
  <w:style w:type="paragraph" w:customStyle="1" w:styleId="EPOBullet2ndlevel">
    <w:name w:val="EPO Bullet 2nd level"/>
    <w:basedOn w:val="Normal"/>
    <w:qFormat/>
    <w:rsid w:val="00A93BDA"/>
    <w:pPr>
      <w:numPr>
        <w:numId w:val="30"/>
      </w:numPr>
      <w:tabs>
        <w:tab w:val="clear" w:pos="1701"/>
      </w:tabs>
      <w:spacing w:line="287" w:lineRule="auto"/>
      <w:ind w:left="794" w:hanging="397"/>
      <w:jc w:val="both"/>
    </w:pPr>
    <w:rPr>
      <w:lang w:val="es-ES"/>
    </w:rPr>
  </w:style>
  <w:style w:type="paragraph" w:customStyle="1" w:styleId="EPOList-numbers">
    <w:name w:val="EPO List - numbers"/>
    <w:basedOn w:val="Normal"/>
    <w:qFormat/>
    <w:rsid w:val="00A93BDA"/>
    <w:pPr>
      <w:numPr>
        <w:numId w:val="31"/>
      </w:numPr>
      <w:tabs>
        <w:tab w:val="left" w:pos="397"/>
      </w:tabs>
      <w:spacing w:line="287" w:lineRule="auto"/>
      <w:jc w:val="both"/>
    </w:pPr>
    <w:rPr>
      <w:lang w:val="es-ES"/>
    </w:rPr>
  </w:style>
  <w:style w:type="paragraph" w:customStyle="1" w:styleId="EPOList-letters">
    <w:name w:val="EPO List - letters"/>
    <w:basedOn w:val="Normal"/>
    <w:qFormat/>
    <w:rsid w:val="00A93BDA"/>
    <w:pPr>
      <w:tabs>
        <w:tab w:val="left" w:pos="397"/>
      </w:tabs>
      <w:spacing w:line="287" w:lineRule="auto"/>
      <w:ind w:left="397" w:hanging="397"/>
      <w:jc w:val="both"/>
    </w:pPr>
    <w:rPr>
      <w:lang w:val="es-ES"/>
    </w:rPr>
  </w:style>
  <w:style w:type="character" w:customStyle="1" w:styleId="Heading2Char">
    <w:name w:val="Heading 2 Char"/>
    <w:basedOn w:val="DefaultParagraphFont"/>
    <w:link w:val="Heading2"/>
    <w:rsid w:val="00464A31"/>
    <w:rPr>
      <w:rFonts w:ascii="Arial" w:hAnsi="Arial" w:cs="Arial"/>
      <w:bCs/>
      <w:iCs/>
      <w:caps/>
      <w:sz w:val="22"/>
      <w:szCs w:val="28"/>
    </w:rPr>
  </w:style>
  <w:style w:type="character" w:customStyle="1" w:styleId="Heading3Char">
    <w:name w:val="Heading 3 Char"/>
    <w:basedOn w:val="DefaultParagraphFont"/>
    <w:link w:val="Heading3"/>
    <w:rsid w:val="00464A31"/>
    <w:rPr>
      <w:rFonts w:ascii="Arial" w:hAnsi="Arial" w:cs="Arial"/>
      <w:bCs/>
      <w:sz w:val="22"/>
      <w:szCs w:val="26"/>
      <w:u w:val="single"/>
    </w:rPr>
  </w:style>
  <w:style w:type="character" w:customStyle="1" w:styleId="Heading4Char">
    <w:name w:val="Heading 4 Char"/>
    <w:basedOn w:val="DefaultParagraphFont"/>
    <w:link w:val="Heading4"/>
    <w:rsid w:val="00464A31"/>
    <w:rPr>
      <w:rFonts w:ascii="Arial" w:hAnsi="Arial" w:cs="Arial"/>
      <w:bCs/>
      <w:i/>
      <w:sz w:val="22"/>
      <w:szCs w:val="28"/>
    </w:rPr>
  </w:style>
  <w:style w:type="paragraph" w:customStyle="1" w:styleId="msonormal0">
    <w:name w:val="msonormal"/>
    <w:basedOn w:val="Normal"/>
    <w:rsid w:val="00464A31"/>
    <w:pPr>
      <w:spacing w:before="100" w:beforeAutospacing="1" w:after="100" w:afterAutospacing="1"/>
    </w:pPr>
    <w:rPr>
      <w:rFonts w:ascii="Times New Roman" w:hAnsi="Times New Roman" w:cs="Times New Roman"/>
      <w:sz w:val="24"/>
      <w:szCs w:val="24"/>
    </w:rPr>
  </w:style>
  <w:style w:type="character" w:customStyle="1" w:styleId="FootnoteTextChar">
    <w:name w:val="Footnote Text Char"/>
    <w:basedOn w:val="DefaultParagraphFont"/>
    <w:link w:val="FootnoteText"/>
    <w:semiHidden/>
    <w:rsid w:val="00464A31"/>
    <w:rPr>
      <w:rFonts w:ascii="Arial" w:hAnsi="Arial" w:cs="Arial"/>
      <w:sz w:val="18"/>
    </w:rPr>
  </w:style>
  <w:style w:type="character" w:customStyle="1" w:styleId="FooterChar">
    <w:name w:val="Footer Char"/>
    <w:basedOn w:val="DefaultParagraphFont"/>
    <w:link w:val="Footer"/>
    <w:rsid w:val="00464A31"/>
    <w:rPr>
      <w:rFonts w:ascii="Arial" w:hAnsi="Arial" w:cs="Arial"/>
      <w:sz w:val="22"/>
    </w:rPr>
  </w:style>
  <w:style w:type="character" w:customStyle="1" w:styleId="EndnoteTextChar">
    <w:name w:val="Endnote Text Char"/>
    <w:basedOn w:val="DefaultParagraphFont"/>
    <w:link w:val="EndnoteText"/>
    <w:semiHidden/>
    <w:rsid w:val="00464A31"/>
    <w:rPr>
      <w:rFonts w:ascii="Arial" w:hAnsi="Arial" w:cs="Arial"/>
      <w:sz w:val="18"/>
    </w:rPr>
  </w:style>
  <w:style w:type="character" w:customStyle="1" w:styleId="SignatureChar">
    <w:name w:val="Signature Char"/>
    <w:basedOn w:val="DefaultParagraphFont"/>
    <w:link w:val="Signature"/>
    <w:semiHidden/>
    <w:rsid w:val="00464A31"/>
    <w:rPr>
      <w:rFonts w:ascii="Arial" w:hAnsi="Arial" w:cs="Arial"/>
      <w:sz w:val="22"/>
    </w:rPr>
  </w:style>
  <w:style w:type="character" w:customStyle="1" w:styleId="BodyTextChar">
    <w:name w:val="Body Text Char"/>
    <w:basedOn w:val="DefaultParagraphFont"/>
    <w:link w:val="BodyText"/>
    <w:rsid w:val="00464A31"/>
    <w:rPr>
      <w:rFonts w:ascii="Arial" w:hAnsi="Arial" w:cs="Arial"/>
      <w:sz w:val="22"/>
    </w:rPr>
  </w:style>
  <w:style w:type="character" w:customStyle="1" w:styleId="SalutationChar">
    <w:name w:val="Salutation Char"/>
    <w:basedOn w:val="DefaultParagraphFont"/>
    <w:link w:val="Salutation"/>
    <w:semiHidden/>
    <w:rsid w:val="00464A31"/>
    <w:rPr>
      <w:rFonts w:ascii="Arial" w:hAnsi="Arial" w:cs="Arial"/>
      <w:sz w:val="22"/>
    </w:rPr>
  </w:style>
  <w:style w:type="paragraph" w:styleId="TOC1">
    <w:name w:val="toc 1"/>
    <w:basedOn w:val="Normal"/>
    <w:next w:val="Normal"/>
    <w:autoRedefine/>
    <w:uiPriority w:val="39"/>
    <w:unhideWhenUsed/>
    <w:rsid w:val="00505EB7"/>
    <w:pPr>
      <w:spacing w:after="100"/>
    </w:pPr>
    <w:rPr>
      <w:sz w:val="17"/>
    </w:rPr>
  </w:style>
  <w:style w:type="paragraph" w:styleId="TOC2">
    <w:name w:val="toc 2"/>
    <w:basedOn w:val="Normal"/>
    <w:next w:val="Normal"/>
    <w:autoRedefine/>
    <w:uiPriority w:val="39"/>
    <w:unhideWhenUsed/>
    <w:rsid w:val="005229BE"/>
    <w:pPr>
      <w:tabs>
        <w:tab w:val="right" w:leader="dot" w:pos="9345"/>
      </w:tabs>
      <w:spacing w:after="100"/>
    </w:pPr>
    <w:rPr>
      <w:sz w:val="17"/>
    </w:rPr>
  </w:style>
  <w:style w:type="paragraph" w:styleId="TOC3">
    <w:name w:val="toc 3"/>
    <w:basedOn w:val="Normal"/>
    <w:next w:val="Normal"/>
    <w:autoRedefine/>
    <w:uiPriority w:val="39"/>
    <w:unhideWhenUsed/>
    <w:rsid w:val="005229BE"/>
    <w:pPr>
      <w:tabs>
        <w:tab w:val="right" w:leader="dot" w:pos="9345"/>
      </w:tabs>
      <w:spacing w:after="100"/>
    </w:pPr>
    <w:rPr>
      <w:sz w:val="17"/>
    </w:rPr>
  </w:style>
  <w:style w:type="paragraph" w:styleId="NormalWeb">
    <w:name w:val="Normal (Web)"/>
    <w:basedOn w:val="Normal"/>
    <w:semiHidden/>
    <w:unhideWhenUsed/>
    <w:rsid w:val="0077598D"/>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B32498"/>
    <w:rPr>
      <w:color w:val="605E5C"/>
      <w:shd w:val="clear" w:color="auto" w:fill="E1DFDD"/>
    </w:rPr>
  </w:style>
  <w:style w:type="paragraph" w:customStyle="1" w:styleId="paragraph">
    <w:name w:val="paragraph"/>
    <w:basedOn w:val="Normal"/>
    <w:rsid w:val="00A20B22"/>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A20B22"/>
  </w:style>
  <w:style w:type="character" w:customStyle="1" w:styleId="eop">
    <w:name w:val="eop"/>
    <w:basedOn w:val="DefaultParagraphFont"/>
    <w:rsid w:val="00A20B22"/>
  </w:style>
  <w:style w:type="character" w:customStyle="1" w:styleId="tabchar">
    <w:name w:val="tabchar"/>
    <w:basedOn w:val="DefaultParagraphFont"/>
    <w:rsid w:val="00A20B22"/>
  </w:style>
  <w:style w:type="paragraph" w:styleId="Title">
    <w:name w:val="Title"/>
    <w:basedOn w:val="Normal"/>
    <w:next w:val="Normal"/>
    <w:link w:val="TitleChar"/>
    <w:uiPriority w:val="10"/>
    <w:qFormat/>
    <w:rsid w:val="00142DAA"/>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42DAA"/>
    <w:rPr>
      <w:rFonts w:asciiTheme="majorHAnsi" w:eastAsiaTheme="majorEastAsia" w:hAnsiTheme="majorHAnsi" w:cstheme="majorBidi"/>
      <w:spacing w:val="-10"/>
      <w:kern w:val="28"/>
      <w:sz w:val="56"/>
      <w:szCs w:val="56"/>
      <w14:ligatures w14:val="standardContextual"/>
    </w:rPr>
  </w:style>
  <w:style w:type="paragraph" w:styleId="Subtitle">
    <w:name w:val="Subtitle"/>
    <w:basedOn w:val="Normal"/>
    <w:next w:val="Normal"/>
    <w:link w:val="SubtitleChar"/>
    <w:uiPriority w:val="11"/>
    <w:qFormat/>
    <w:rsid w:val="00142DAA"/>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42DAA"/>
    <w:rPr>
      <w:rFonts w:ascii="Arial" w:eastAsiaTheme="majorEastAsia" w:hAnsi="Arial" w:cstheme="majorBidi"/>
      <w:color w:val="595959" w:themeColor="text1" w:themeTint="A6"/>
      <w:spacing w:val="15"/>
      <w:kern w:val="2"/>
      <w:sz w:val="28"/>
      <w:szCs w:val="28"/>
      <w14:ligatures w14:val="standardContextual"/>
    </w:rPr>
  </w:style>
  <w:style w:type="paragraph" w:styleId="Quote">
    <w:name w:val="Quote"/>
    <w:basedOn w:val="Normal"/>
    <w:next w:val="Normal"/>
    <w:link w:val="QuoteChar"/>
    <w:uiPriority w:val="29"/>
    <w:qFormat/>
    <w:rsid w:val="00142DAA"/>
    <w:pPr>
      <w:spacing w:before="160" w:after="160" w:line="259" w:lineRule="auto"/>
      <w:jc w:val="center"/>
    </w:pPr>
    <w:rPr>
      <w:rFonts w:eastAsiaTheme="minorHAnsi"/>
      <w:i/>
      <w:iCs/>
      <w:color w:val="404040" w:themeColor="text1" w:themeTint="BF"/>
      <w:kern w:val="2"/>
      <w:sz w:val="17"/>
      <w:szCs w:val="22"/>
      <w14:ligatures w14:val="standardContextual"/>
    </w:rPr>
  </w:style>
  <w:style w:type="character" w:customStyle="1" w:styleId="QuoteChar">
    <w:name w:val="Quote Char"/>
    <w:basedOn w:val="DefaultParagraphFont"/>
    <w:link w:val="Quote"/>
    <w:uiPriority w:val="29"/>
    <w:rsid w:val="00142DAA"/>
    <w:rPr>
      <w:rFonts w:ascii="Arial" w:eastAsiaTheme="minorHAnsi" w:hAnsi="Arial" w:cs="Arial"/>
      <w:i/>
      <w:iCs/>
      <w:color w:val="404040" w:themeColor="text1" w:themeTint="BF"/>
      <w:kern w:val="2"/>
      <w:sz w:val="17"/>
      <w:szCs w:val="22"/>
      <w14:ligatures w14:val="standardContextual"/>
    </w:rPr>
  </w:style>
  <w:style w:type="character" w:styleId="IntenseEmphasis">
    <w:name w:val="Intense Emphasis"/>
    <w:basedOn w:val="DefaultParagraphFont"/>
    <w:uiPriority w:val="21"/>
    <w:qFormat/>
    <w:rsid w:val="00142DAA"/>
    <w:rPr>
      <w:i/>
      <w:iCs/>
      <w:color w:val="365F91" w:themeColor="accent1" w:themeShade="BF"/>
    </w:rPr>
  </w:style>
  <w:style w:type="paragraph" w:styleId="IntenseQuote">
    <w:name w:val="Intense Quote"/>
    <w:basedOn w:val="Normal"/>
    <w:next w:val="Normal"/>
    <w:link w:val="IntenseQuoteChar"/>
    <w:uiPriority w:val="30"/>
    <w:qFormat/>
    <w:rsid w:val="00142DAA"/>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eastAsiaTheme="minorHAnsi"/>
      <w:i/>
      <w:iCs/>
      <w:color w:val="365F91" w:themeColor="accent1" w:themeShade="BF"/>
      <w:kern w:val="2"/>
      <w:sz w:val="17"/>
      <w:szCs w:val="22"/>
      <w14:ligatures w14:val="standardContextual"/>
    </w:rPr>
  </w:style>
  <w:style w:type="character" w:customStyle="1" w:styleId="IntenseQuoteChar">
    <w:name w:val="Intense Quote Char"/>
    <w:basedOn w:val="DefaultParagraphFont"/>
    <w:link w:val="IntenseQuote"/>
    <w:uiPriority w:val="30"/>
    <w:rsid w:val="00142DAA"/>
    <w:rPr>
      <w:rFonts w:ascii="Arial" w:eastAsiaTheme="minorHAnsi" w:hAnsi="Arial" w:cs="Arial"/>
      <w:i/>
      <w:iCs/>
      <w:color w:val="365F91" w:themeColor="accent1" w:themeShade="BF"/>
      <w:kern w:val="2"/>
      <w:sz w:val="17"/>
      <w:szCs w:val="22"/>
      <w14:ligatures w14:val="standardContextual"/>
    </w:rPr>
  </w:style>
  <w:style w:type="character" w:styleId="IntenseReference">
    <w:name w:val="Intense Reference"/>
    <w:basedOn w:val="DefaultParagraphFont"/>
    <w:uiPriority w:val="32"/>
    <w:qFormat/>
    <w:rsid w:val="00142DAA"/>
    <w:rPr>
      <w:b/>
      <w:bCs/>
      <w:smallCaps/>
      <w:color w:val="365F91" w:themeColor="accent1" w:themeShade="BF"/>
      <w:spacing w:val="5"/>
    </w:rPr>
  </w:style>
  <w:style w:type="paragraph" w:styleId="TOCHeading">
    <w:name w:val="TOC Heading"/>
    <w:basedOn w:val="Heading1"/>
    <w:next w:val="Normal"/>
    <w:uiPriority w:val="39"/>
    <w:unhideWhenUsed/>
    <w:qFormat/>
    <w:rsid w:val="00142DAA"/>
    <w:pPr>
      <w:keepNext w:val="0"/>
      <w:keepLines/>
      <w:widowControl w:val="0"/>
      <w:kinsoku w:val="0"/>
      <w:spacing w:after="0" w:line="259" w:lineRule="auto"/>
      <w:jc w:val="center"/>
      <w:outlineLvl w:val="9"/>
    </w:pPr>
    <w:rPr>
      <w:rFonts w:eastAsia="SimSun"/>
      <w:b w:val="0"/>
      <w:bCs w:val="0"/>
      <w:caps w:val="0"/>
      <w:color w:val="000000" w:themeColor="text1"/>
      <w:kern w:val="0"/>
      <w:sz w:val="32"/>
      <w:lang w:eastAsia="zh-CN"/>
    </w:rPr>
  </w:style>
  <w:style w:type="character" w:styleId="Mention">
    <w:name w:val="Mention"/>
    <w:basedOn w:val="DefaultParagraphFont"/>
    <w:uiPriority w:val="99"/>
    <w:unhideWhenUsed/>
    <w:rsid w:val="00142DA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748949">
      <w:bodyDiv w:val="1"/>
      <w:marLeft w:val="0"/>
      <w:marRight w:val="0"/>
      <w:marTop w:val="0"/>
      <w:marBottom w:val="0"/>
      <w:divBdr>
        <w:top w:val="none" w:sz="0" w:space="0" w:color="auto"/>
        <w:left w:val="none" w:sz="0" w:space="0" w:color="auto"/>
        <w:bottom w:val="none" w:sz="0" w:space="0" w:color="auto"/>
        <w:right w:val="none" w:sz="0" w:space="0" w:color="auto"/>
      </w:divBdr>
    </w:div>
    <w:div w:id="698624779">
      <w:bodyDiv w:val="1"/>
      <w:marLeft w:val="0"/>
      <w:marRight w:val="0"/>
      <w:marTop w:val="0"/>
      <w:marBottom w:val="0"/>
      <w:divBdr>
        <w:top w:val="none" w:sz="0" w:space="0" w:color="auto"/>
        <w:left w:val="none" w:sz="0" w:space="0" w:color="auto"/>
        <w:bottom w:val="none" w:sz="0" w:space="0" w:color="auto"/>
        <w:right w:val="none" w:sz="0" w:space="0" w:color="auto"/>
      </w:divBdr>
    </w:div>
    <w:div w:id="997732389">
      <w:bodyDiv w:val="1"/>
      <w:marLeft w:val="0"/>
      <w:marRight w:val="0"/>
      <w:marTop w:val="0"/>
      <w:marBottom w:val="0"/>
      <w:divBdr>
        <w:top w:val="none" w:sz="0" w:space="0" w:color="auto"/>
        <w:left w:val="none" w:sz="0" w:space="0" w:color="auto"/>
        <w:bottom w:val="none" w:sz="0" w:space="0" w:color="auto"/>
        <w:right w:val="none" w:sz="0" w:space="0" w:color="auto"/>
      </w:divBdr>
    </w:div>
    <w:div w:id="1008484730">
      <w:bodyDiv w:val="1"/>
      <w:marLeft w:val="0"/>
      <w:marRight w:val="0"/>
      <w:marTop w:val="0"/>
      <w:marBottom w:val="0"/>
      <w:divBdr>
        <w:top w:val="none" w:sz="0" w:space="0" w:color="auto"/>
        <w:left w:val="none" w:sz="0" w:space="0" w:color="auto"/>
        <w:bottom w:val="none" w:sz="0" w:space="0" w:color="auto"/>
        <w:right w:val="none" w:sz="0" w:space="0" w:color="auto"/>
      </w:divBdr>
    </w:div>
    <w:div w:id="1049765147">
      <w:bodyDiv w:val="1"/>
      <w:marLeft w:val="0"/>
      <w:marRight w:val="0"/>
      <w:marTop w:val="0"/>
      <w:marBottom w:val="0"/>
      <w:divBdr>
        <w:top w:val="none" w:sz="0" w:space="0" w:color="auto"/>
        <w:left w:val="none" w:sz="0" w:space="0" w:color="auto"/>
        <w:bottom w:val="none" w:sz="0" w:space="0" w:color="auto"/>
        <w:right w:val="none" w:sz="0" w:space="0" w:color="auto"/>
      </w:divBdr>
    </w:div>
    <w:div w:id="1075518617">
      <w:bodyDiv w:val="1"/>
      <w:marLeft w:val="0"/>
      <w:marRight w:val="0"/>
      <w:marTop w:val="0"/>
      <w:marBottom w:val="0"/>
      <w:divBdr>
        <w:top w:val="none" w:sz="0" w:space="0" w:color="auto"/>
        <w:left w:val="none" w:sz="0" w:space="0" w:color="auto"/>
        <w:bottom w:val="none" w:sz="0" w:space="0" w:color="auto"/>
        <w:right w:val="none" w:sz="0" w:space="0" w:color="auto"/>
      </w:divBdr>
    </w:div>
    <w:div w:id="1167786875">
      <w:bodyDiv w:val="1"/>
      <w:marLeft w:val="0"/>
      <w:marRight w:val="0"/>
      <w:marTop w:val="0"/>
      <w:marBottom w:val="0"/>
      <w:divBdr>
        <w:top w:val="none" w:sz="0" w:space="0" w:color="auto"/>
        <w:left w:val="none" w:sz="0" w:space="0" w:color="auto"/>
        <w:bottom w:val="none" w:sz="0" w:space="0" w:color="auto"/>
        <w:right w:val="none" w:sz="0" w:space="0" w:color="auto"/>
      </w:divBdr>
    </w:div>
    <w:div w:id="1243107754">
      <w:bodyDiv w:val="1"/>
      <w:marLeft w:val="0"/>
      <w:marRight w:val="0"/>
      <w:marTop w:val="0"/>
      <w:marBottom w:val="0"/>
      <w:divBdr>
        <w:top w:val="none" w:sz="0" w:space="0" w:color="auto"/>
        <w:left w:val="none" w:sz="0" w:space="0" w:color="auto"/>
        <w:bottom w:val="none" w:sz="0" w:space="0" w:color="auto"/>
        <w:right w:val="none" w:sz="0" w:space="0" w:color="auto"/>
      </w:divBdr>
    </w:div>
    <w:div w:id="1503668275">
      <w:bodyDiv w:val="1"/>
      <w:marLeft w:val="0"/>
      <w:marRight w:val="0"/>
      <w:marTop w:val="0"/>
      <w:marBottom w:val="0"/>
      <w:divBdr>
        <w:top w:val="none" w:sz="0" w:space="0" w:color="auto"/>
        <w:left w:val="none" w:sz="0" w:space="0" w:color="auto"/>
        <w:bottom w:val="none" w:sz="0" w:space="0" w:color="auto"/>
        <w:right w:val="none" w:sz="0" w:space="0" w:color="auto"/>
      </w:divBdr>
    </w:div>
    <w:div w:id="1549150093">
      <w:bodyDiv w:val="1"/>
      <w:marLeft w:val="0"/>
      <w:marRight w:val="0"/>
      <w:marTop w:val="0"/>
      <w:marBottom w:val="0"/>
      <w:divBdr>
        <w:top w:val="none" w:sz="0" w:space="0" w:color="auto"/>
        <w:left w:val="none" w:sz="0" w:space="0" w:color="auto"/>
        <w:bottom w:val="none" w:sz="0" w:space="0" w:color="auto"/>
        <w:right w:val="none" w:sz="0" w:space="0" w:color="auto"/>
      </w:divBdr>
    </w:div>
    <w:div w:id="1581866872">
      <w:bodyDiv w:val="1"/>
      <w:marLeft w:val="0"/>
      <w:marRight w:val="0"/>
      <w:marTop w:val="0"/>
      <w:marBottom w:val="0"/>
      <w:divBdr>
        <w:top w:val="none" w:sz="0" w:space="0" w:color="auto"/>
        <w:left w:val="none" w:sz="0" w:space="0" w:color="auto"/>
        <w:bottom w:val="none" w:sz="0" w:space="0" w:color="auto"/>
        <w:right w:val="none" w:sz="0" w:space="0" w:color="auto"/>
      </w:divBdr>
    </w:div>
    <w:div w:id="1680692326">
      <w:bodyDiv w:val="1"/>
      <w:marLeft w:val="0"/>
      <w:marRight w:val="0"/>
      <w:marTop w:val="0"/>
      <w:marBottom w:val="0"/>
      <w:divBdr>
        <w:top w:val="none" w:sz="0" w:space="0" w:color="auto"/>
        <w:left w:val="none" w:sz="0" w:space="0" w:color="auto"/>
        <w:bottom w:val="none" w:sz="0" w:space="0" w:color="auto"/>
        <w:right w:val="none" w:sz="0" w:space="0" w:color="auto"/>
      </w:divBdr>
    </w:div>
    <w:div w:id="1739355638">
      <w:bodyDiv w:val="1"/>
      <w:marLeft w:val="0"/>
      <w:marRight w:val="0"/>
      <w:marTop w:val="0"/>
      <w:marBottom w:val="0"/>
      <w:divBdr>
        <w:top w:val="none" w:sz="0" w:space="0" w:color="auto"/>
        <w:left w:val="none" w:sz="0" w:space="0" w:color="auto"/>
        <w:bottom w:val="none" w:sz="0" w:space="0" w:color="auto"/>
        <w:right w:val="none" w:sz="0" w:space="0" w:color="auto"/>
      </w:divBdr>
    </w:div>
    <w:div w:id="1945114852">
      <w:bodyDiv w:val="1"/>
      <w:marLeft w:val="0"/>
      <w:marRight w:val="0"/>
      <w:marTop w:val="0"/>
      <w:marBottom w:val="0"/>
      <w:divBdr>
        <w:top w:val="none" w:sz="0" w:space="0" w:color="auto"/>
        <w:left w:val="none" w:sz="0" w:space="0" w:color="auto"/>
        <w:bottom w:val="none" w:sz="0" w:space="0" w:color="auto"/>
        <w:right w:val="none" w:sz="0" w:space="0" w:color="auto"/>
      </w:divBdr>
      <w:divsChild>
        <w:div w:id="1680572379">
          <w:marLeft w:val="0"/>
          <w:marRight w:val="0"/>
          <w:marTop w:val="0"/>
          <w:marBottom w:val="0"/>
          <w:divBdr>
            <w:top w:val="none" w:sz="0" w:space="0" w:color="auto"/>
            <w:left w:val="none" w:sz="0" w:space="0" w:color="auto"/>
            <w:bottom w:val="none" w:sz="0" w:space="0" w:color="auto"/>
            <w:right w:val="none" w:sz="0" w:space="0" w:color="auto"/>
          </w:divBdr>
          <w:divsChild>
            <w:div w:id="1822195186">
              <w:marLeft w:val="0"/>
              <w:marRight w:val="0"/>
              <w:marTop w:val="0"/>
              <w:marBottom w:val="0"/>
              <w:divBdr>
                <w:top w:val="none" w:sz="0" w:space="0" w:color="auto"/>
                <w:left w:val="none" w:sz="0" w:space="0" w:color="auto"/>
                <w:bottom w:val="none" w:sz="0" w:space="0" w:color="auto"/>
                <w:right w:val="none" w:sz="0" w:space="0" w:color="auto"/>
              </w:divBdr>
            </w:div>
            <w:div w:id="1206217954">
              <w:marLeft w:val="0"/>
              <w:marRight w:val="0"/>
              <w:marTop w:val="0"/>
              <w:marBottom w:val="0"/>
              <w:divBdr>
                <w:top w:val="none" w:sz="0" w:space="0" w:color="auto"/>
                <w:left w:val="none" w:sz="0" w:space="0" w:color="auto"/>
                <w:bottom w:val="none" w:sz="0" w:space="0" w:color="auto"/>
                <w:right w:val="none" w:sz="0" w:space="0" w:color="auto"/>
              </w:divBdr>
            </w:div>
            <w:div w:id="285619410">
              <w:marLeft w:val="0"/>
              <w:marRight w:val="0"/>
              <w:marTop w:val="0"/>
              <w:marBottom w:val="0"/>
              <w:divBdr>
                <w:top w:val="none" w:sz="0" w:space="0" w:color="auto"/>
                <w:left w:val="none" w:sz="0" w:space="0" w:color="auto"/>
                <w:bottom w:val="none" w:sz="0" w:space="0" w:color="auto"/>
                <w:right w:val="none" w:sz="0" w:space="0" w:color="auto"/>
              </w:divBdr>
            </w:div>
            <w:div w:id="1310599351">
              <w:marLeft w:val="0"/>
              <w:marRight w:val="0"/>
              <w:marTop w:val="0"/>
              <w:marBottom w:val="0"/>
              <w:divBdr>
                <w:top w:val="none" w:sz="0" w:space="0" w:color="auto"/>
                <w:left w:val="none" w:sz="0" w:space="0" w:color="auto"/>
                <w:bottom w:val="none" w:sz="0" w:space="0" w:color="auto"/>
                <w:right w:val="none" w:sz="0" w:space="0" w:color="auto"/>
              </w:divBdr>
            </w:div>
            <w:div w:id="1604222881">
              <w:marLeft w:val="0"/>
              <w:marRight w:val="0"/>
              <w:marTop w:val="0"/>
              <w:marBottom w:val="0"/>
              <w:divBdr>
                <w:top w:val="none" w:sz="0" w:space="0" w:color="auto"/>
                <w:left w:val="none" w:sz="0" w:space="0" w:color="auto"/>
                <w:bottom w:val="none" w:sz="0" w:space="0" w:color="auto"/>
                <w:right w:val="none" w:sz="0" w:space="0" w:color="auto"/>
              </w:divBdr>
            </w:div>
            <w:div w:id="1290168569">
              <w:marLeft w:val="0"/>
              <w:marRight w:val="0"/>
              <w:marTop w:val="0"/>
              <w:marBottom w:val="0"/>
              <w:divBdr>
                <w:top w:val="none" w:sz="0" w:space="0" w:color="auto"/>
                <w:left w:val="none" w:sz="0" w:space="0" w:color="auto"/>
                <w:bottom w:val="none" w:sz="0" w:space="0" w:color="auto"/>
                <w:right w:val="none" w:sz="0" w:space="0" w:color="auto"/>
              </w:divBdr>
            </w:div>
            <w:div w:id="1755199662">
              <w:marLeft w:val="0"/>
              <w:marRight w:val="0"/>
              <w:marTop w:val="0"/>
              <w:marBottom w:val="0"/>
              <w:divBdr>
                <w:top w:val="none" w:sz="0" w:space="0" w:color="auto"/>
                <w:left w:val="none" w:sz="0" w:space="0" w:color="auto"/>
                <w:bottom w:val="none" w:sz="0" w:space="0" w:color="auto"/>
                <w:right w:val="none" w:sz="0" w:space="0" w:color="auto"/>
              </w:divBdr>
            </w:div>
            <w:div w:id="599920589">
              <w:marLeft w:val="0"/>
              <w:marRight w:val="0"/>
              <w:marTop w:val="0"/>
              <w:marBottom w:val="0"/>
              <w:divBdr>
                <w:top w:val="none" w:sz="0" w:space="0" w:color="auto"/>
                <w:left w:val="none" w:sz="0" w:space="0" w:color="auto"/>
                <w:bottom w:val="none" w:sz="0" w:space="0" w:color="auto"/>
                <w:right w:val="none" w:sz="0" w:space="0" w:color="auto"/>
              </w:divBdr>
            </w:div>
            <w:div w:id="1706905106">
              <w:marLeft w:val="0"/>
              <w:marRight w:val="0"/>
              <w:marTop w:val="0"/>
              <w:marBottom w:val="0"/>
              <w:divBdr>
                <w:top w:val="none" w:sz="0" w:space="0" w:color="auto"/>
                <w:left w:val="none" w:sz="0" w:space="0" w:color="auto"/>
                <w:bottom w:val="none" w:sz="0" w:space="0" w:color="auto"/>
                <w:right w:val="none" w:sz="0" w:space="0" w:color="auto"/>
              </w:divBdr>
            </w:div>
            <w:div w:id="1575243569">
              <w:marLeft w:val="0"/>
              <w:marRight w:val="0"/>
              <w:marTop w:val="0"/>
              <w:marBottom w:val="0"/>
              <w:divBdr>
                <w:top w:val="none" w:sz="0" w:space="0" w:color="auto"/>
                <w:left w:val="none" w:sz="0" w:space="0" w:color="auto"/>
                <w:bottom w:val="none" w:sz="0" w:space="0" w:color="auto"/>
                <w:right w:val="none" w:sz="0" w:space="0" w:color="auto"/>
              </w:divBdr>
            </w:div>
            <w:div w:id="1416391940">
              <w:marLeft w:val="0"/>
              <w:marRight w:val="0"/>
              <w:marTop w:val="0"/>
              <w:marBottom w:val="0"/>
              <w:divBdr>
                <w:top w:val="none" w:sz="0" w:space="0" w:color="auto"/>
                <w:left w:val="none" w:sz="0" w:space="0" w:color="auto"/>
                <w:bottom w:val="none" w:sz="0" w:space="0" w:color="auto"/>
                <w:right w:val="none" w:sz="0" w:space="0" w:color="auto"/>
              </w:divBdr>
            </w:div>
          </w:divsChild>
        </w:div>
        <w:div w:id="1233854956">
          <w:marLeft w:val="0"/>
          <w:marRight w:val="0"/>
          <w:marTop w:val="0"/>
          <w:marBottom w:val="0"/>
          <w:divBdr>
            <w:top w:val="none" w:sz="0" w:space="0" w:color="auto"/>
            <w:left w:val="none" w:sz="0" w:space="0" w:color="auto"/>
            <w:bottom w:val="none" w:sz="0" w:space="0" w:color="auto"/>
            <w:right w:val="none" w:sz="0" w:space="0" w:color="auto"/>
          </w:divBdr>
          <w:divsChild>
            <w:div w:id="753740002">
              <w:marLeft w:val="0"/>
              <w:marRight w:val="0"/>
              <w:marTop w:val="0"/>
              <w:marBottom w:val="0"/>
              <w:divBdr>
                <w:top w:val="none" w:sz="0" w:space="0" w:color="auto"/>
                <w:left w:val="none" w:sz="0" w:space="0" w:color="auto"/>
                <w:bottom w:val="none" w:sz="0" w:space="0" w:color="auto"/>
                <w:right w:val="none" w:sz="0" w:space="0" w:color="auto"/>
              </w:divBdr>
            </w:div>
            <w:div w:id="1494563161">
              <w:marLeft w:val="0"/>
              <w:marRight w:val="0"/>
              <w:marTop w:val="0"/>
              <w:marBottom w:val="0"/>
              <w:divBdr>
                <w:top w:val="none" w:sz="0" w:space="0" w:color="auto"/>
                <w:left w:val="none" w:sz="0" w:space="0" w:color="auto"/>
                <w:bottom w:val="none" w:sz="0" w:space="0" w:color="auto"/>
                <w:right w:val="none" w:sz="0" w:space="0" w:color="auto"/>
              </w:divBdr>
            </w:div>
            <w:div w:id="839468256">
              <w:marLeft w:val="0"/>
              <w:marRight w:val="0"/>
              <w:marTop w:val="0"/>
              <w:marBottom w:val="0"/>
              <w:divBdr>
                <w:top w:val="none" w:sz="0" w:space="0" w:color="auto"/>
                <w:left w:val="none" w:sz="0" w:space="0" w:color="auto"/>
                <w:bottom w:val="none" w:sz="0" w:space="0" w:color="auto"/>
                <w:right w:val="none" w:sz="0" w:space="0" w:color="auto"/>
              </w:divBdr>
            </w:div>
            <w:div w:id="15665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22392">
      <w:bodyDiv w:val="1"/>
      <w:marLeft w:val="0"/>
      <w:marRight w:val="0"/>
      <w:marTop w:val="0"/>
      <w:marBottom w:val="0"/>
      <w:divBdr>
        <w:top w:val="none" w:sz="0" w:space="0" w:color="auto"/>
        <w:left w:val="none" w:sz="0" w:space="0" w:color="auto"/>
        <w:bottom w:val="none" w:sz="0" w:space="0" w:color="auto"/>
        <w:right w:val="none" w:sz="0" w:space="0" w:color="auto"/>
      </w:divBdr>
    </w:div>
    <w:div w:id="210052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wipo.int/standards/es/pdf/07-02-07.pdf" TargetMode="External"/><Relationship Id="rId26" Type="http://schemas.openxmlformats.org/officeDocument/2006/relationships/footer" Target="footer6.xml"/><Relationship Id="rId39" Type="http://schemas.openxmlformats.org/officeDocument/2006/relationships/header" Target="header15.xml"/><Relationship Id="rId21" Type="http://schemas.openxmlformats.org/officeDocument/2006/relationships/footer" Target="footer4.xml"/><Relationship Id="rId34" Type="http://schemas.openxmlformats.org/officeDocument/2006/relationships/footer" Target="footer10.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eader" Target="header10.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7.xml"/><Relationship Id="rId36" Type="http://schemas.openxmlformats.org/officeDocument/2006/relationships/header" Target="header14.xml"/><Relationship Id="rId10" Type="http://schemas.openxmlformats.org/officeDocument/2006/relationships/hyperlink" Target="https://www.wipo.int/documents/d/standards/docs-es-03-16-01.pdf" TargetMode="External"/><Relationship Id="rId19" Type="http://schemas.openxmlformats.org/officeDocument/2006/relationships/header" Target="header4.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yperlink" Target="https://www.wipo.int/documents/d/standards/docs-es-03-06-01.pdf" TargetMode="Externa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8" Type="http://schemas.openxmlformats.org/officeDocument/2006/relationships/hyperlink" Target="https://www.wipo.int/documents/d/standards/docs-es-03-03-01.pdf"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wipo.int/standards/es/pdf/07-02-06.pdf" TargetMode="External"/><Relationship Id="rId25" Type="http://schemas.openxmlformats.org/officeDocument/2006/relationships/footer" Target="footer5.xml"/><Relationship Id="rId33" Type="http://schemas.openxmlformats.org/officeDocument/2006/relationships/header" Target="header12.xml"/><Relationship Id="rId38" Type="http://schemas.openxmlformats.org/officeDocument/2006/relationships/footer" Target="footer12.xml"/></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91A0E-02BA-4F95-A6DF-57BA4FB38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11352</Words>
  <Characters>64709</Characters>
  <Application>Microsoft Office Word</Application>
  <DocSecurity>0</DocSecurity>
  <Lines>539</Lines>
  <Paragraphs>151</Paragraphs>
  <ScaleCrop>false</ScaleCrop>
  <HeadingPairs>
    <vt:vector size="4" baseType="variant">
      <vt:variant>
        <vt:lpstr>Title</vt:lpstr>
      </vt:variant>
      <vt:variant>
        <vt:i4>1</vt:i4>
      </vt:variant>
      <vt:variant>
        <vt:lpstr>Headings</vt:lpstr>
      </vt:variant>
      <vt:variant>
        <vt:i4>38</vt:i4>
      </vt:variant>
    </vt:vector>
  </HeadingPairs>
  <TitlesOfParts>
    <vt:vector size="39" baseType="lpstr">
      <vt:lpstr>CWS/13/17 Rev. 2 Annex I (Spanish) </vt:lpstr>
      <vt:lpstr>    NORMA ST.37</vt:lpstr>
      <vt:lpstr>    anexos</vt:lpstr>
      <vt:lpstr>    INTRODUCCIÓN</vt:lpstr>
      <vt:lpstr>    DEFINICIONES</vt:lpstr>
      <vt:lpstr>    NOTACIón</vt:lpstr>
      <vt:lpstr>    REFERENCIAS</vt:lpstr>
      <vt:lpstr>    RECOMENDACIONES</vt:lpstr>
      <vt:lpstr>    ELEMENTOS DE DATOS OBLIGATORIOS</vt:lpstr>
      <vt:lpstr>    ELEMENTOS DE DATOS </vt:lpstr>
      <vt:lpstr>        Formato de los campos</vt:lpstr>
      <vt:lpstr>        Administración de publicación</vt:lpstr>
      <vt:lpstr>        Número de publicación</vt:lpstr>
      <vt:lpstr>        Código de tipo de documento</vt:lpstr>
      <vt:lpstr>        Código de idioma</vt:lpstr>
      <vt:lpstr>        Fecha de publicación </vt:lpstr>
      <vt:lpstr>        Código de excepción de publicación</vt:lpstr>
      <vt:lpstr>        Identificación de solicitud de prioridad </vt:lpstr>
      <vt:lpstr>        Identificación de solicitud </vt:lpstr>
      <vt:lpstr>        Disponibilidad de una publicación en formato de texto susceptible de búsqueda</vt:lpstr>
      <vt:lpstr>    ESTRUCTURA Y FORMATO RECOMENDADOS DEL FICHERO DE REFERENCIA</vt:lpstr>
      <vt:lpstr>    fichero de definición </vt:lpstr>
      <vt:lpstr>    ELEMENTOS DE DATOS OPCIONALES</vt:lpstr>
      <vt:lpstr>        Identificación de solicitud de prioridad</vt:lpstr>
      <vt:lpstr>        Identificación de solicitud</vt:lpstr>
      <vt:lpstr>        Código de excepción de publicación</vt:lpstr>
      <vt:lpstr>        Indicadores que permiten la búsqueda de texto</vt:lpstr>
      <vt:lpstr>        Formato del ficheroTRATAMIENTO DEL FICHERO</vt:lpstr>
      <vt:lpstr>        Nombre del ficheroNOMBRE DEL FICHERO</vt:lpstr>
      <vt:lpstr>    APLICACIÓN DEL FICHERO DE REFERENCIA </vt:lpstr>
      <vt:lpstr>    REFERENCIAS</vt:lpstr>
      <vt:lpstr>    FICHERO DE DEFINICIÓN DEL FICHERO DE REFERENCIA XX </vt:lpstr>
      <vt:lpstr>        Fecha de producción</vt:lpstr>
      <vt:lpstr>        Cobertura de los datos</vt:lpstr>
      <vt:lpstr>        Opciones utilizadas</vt:lpstr>
      <vt:lpstr>        Observaciones:</vt:lpstr>
      <vt:lpstr>        Formatos de numeración:</vt:lpstr>
      <vt:lpstr>    Apéndice</vt:lpstr>
      <vt:lpstr>    Apéndice</vt:lpstr>
    </vt:vector>
  </TitlesOfParts>
  <Company>WIPO</Company>
  <LinksUpToDate>false</LinksUpToDate>
  <CharactersWithSpaces>75910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CWS/13/17 Rev. 2 Annex I (Spanish) </dc:title>
  <dc:subject>Propuesta de revisión de la Norma ST.37 de la OMPI Anexo I  </dc:subject>
  <dc:creator>WIPO</dc:creator>
  <cp:keywords>WIPO CWS decimotercera sesión, Propuesta de revisión, Norma ST.37 de la OMPI, Anexo </cp:keywords>
  <dc:description/>
  <cp:lastModifiedBy>EMMETT Claudia</cp:lastModifiedBy>
  <cp:revision>2</cp:revision>
  <dcterms:created xsi:type="dcterms:W3CDTF">2025-11-03T15:36:00Z</dcterms:created>
  <dcterms:modified xsi:type="dcterms:W3CDTF">2025-11-03T15:39:00Z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5bb6f927,7726d59d,15ca7283,868c761,12be2a02,305d2c9b,4642956,7718bf70,28121bd7,273bf0eb,1e5592dc,768ba0d6</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2025-11-03T15:36:35Z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42b6724e-57a7-43d6-971b-dd76dcce07c8</vt:lpwstr>
  </property>
  <property fmtid="{D5CDD505-2E9C-101B-9397-08002B2CF9AE}" pid="11" name="MSIP_Label_bfc084f7-b690-4c43-8ee6-d475b6d3461d_ContentBits">
    <vt:lpwstr>2</vt:lpwstr>
  </property>
  <property fmtid="{D5CDD505-2E9C-101B-9397-08002B2CF9AE}" pid="12" name="MSIP_Label_bfc084f7-b690-4c43-8ee6-d475b6d3461d_Tag">
    <vt:lpwstr>10, 3, 0, 1</vt:lpwstr>
  </property>
</Properties>
</file>