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B8651" w14:textId="79450851" w:rsidR="000C0D9E" w:rsidRPr="00D62DC2" w:rsidRDefault="00D5130F" w:rsidP="00960987">
      <w:pPr>
        <w:pStyle w:val="StandardTitle"/>
        <w:rPr>
          <w:b/>
          <w:bCs/>
          <w:lang w:val="es-ES_tradnl"/>
        </w:rPr>
      </w:pPr>
      <w:bookmarkStart w:id="8" w:name="_Toc386180539"/>
      <w:bookmarkStart w:id="9" w:name="_Toc386180708"/>
      <w:bookmarkStart w:id="10" w:name="_Toc386180725"/>
      <w:bookmarkStart w:id="11" w:name="_Toc532458218"/>
      <w:r w:rsidRPr="00D62DC2">
        <w:rPr>
          <w:b/>
          <w:lang w:val="es-ES_tradnl"/>
        </w:rPr>
        <w:t>Norma ST.93 de la OMPI</w:t>
      </w:r>
    </w:p>
    <w:bookmarkEnd w:id="8"/>
    <w:bookmarkEnd w:id="9"/>
    <w:bookmarkEnd w:id="10"/>
    <w:bookmarkEnd w:id="11"/>
    <w:p w14:paraId="0CE7BB77" w14:textId="4465FA5D" w:rsidR="00F857BE" w:rsidRPr="00D62DC2" w:rsidRDefault="00CC1B44" w:rsidP="000E176E">
      <w:pPr>
        <w:pStyle w:val="StandardTitle"/>
        <w:rPr>
          <w:lang w:val="es-ES_tradnl"/>
        </w:rPr>
      </w:pPr>
      <w:r w:rsidRPr="00D62DC2">
        <w:rPr>
          <w:lang w:val="es-ES_tradnl"/>
        </w:rPr>
        <w:t>Recomendaciones sobre la depuración de datos de los nombres</w:t>
      </w:r>
    </w:p>
    <w:p w14:paraId="013503F8" w14:textId="77777777" w:rsidR="00F857BE" w:rsidRPr="00D62DC2" w:rsidRDefault="00F857BE" w:rsidP="005D4FA0">
      <w:pPr>
        <w:spacing w:after="340"/>
        <w:jc w:val="center"/>
        <w:rPr>
          <w:sz w:val="17"/>
          <w:szCs w:val="17"/>
          <w:lang w:val="es-ES_tradnl" w:eastAsia="en-US"/>
        </w:rPr>
      </w:pPr>
    </w:p>
    <w:p w14:paraId="7E6E0212" w14:textId="77777777" w:rsidR="00202BE2" w:rsidRPr="00D62DC2" w:rsidRDefault="00202BE2" w:rsidP="005D4FA0">
      <w:pPr>
        <w:spacing w:after="340"/>
        <w:jc w:val="center"/>
        <w:rPr>
          <w:sz w:val="17"/>
          <w:szCs w:val="17"/>
          <w:lang w:val="es-ES_tradnl" w:eastAsia="en-US"/>
        </w:rPr>
      </w:pPr>
    </w:p>
    <w:p w14:paraId="43CB8BB2" w14:textId="77777777" w:rsidR="0002096C" w:rsidRPr="00D62DC2" w:rsidRDefault="0007137D" w:rsidP="00836490">
      <w:pPr>
        <w:spacing w:line="240" w:lineRule="auto"/>
        <w:jc w:val="center"/>
        <w:rPr>
          <w:i/>
          <w:iCs/>
          <w:sz w:val="17"/>
          <w:szCs w:val="17"/>
          <w:lang w:val="es-ES_tradnl"/>
        </w:rPr>
      </w:pPr>
      <w:r w:rsidRPr="00D62DC2">
        <w:rPr>
          <w:i/>
          <w:sz w:val="17"/>
          <w:lang w:val="es-ES_tradnl"/>
        </w:rPr>
        <w:t xml:space="preserve">Propuesta presentada para ser aprobada por el Comité de Normas Técnicas de la OMPI (CWS) </w:t>
      </w:r>
    </w:p>
    <w:p w14:paraId="6DA324D5" w14:textId="4F7181E3" w:rsidR="009E4454" w:rsidRPr="00D62DC2" w:rsidRDefault="0007137D" w:rsidP="0050547B">
      <w:pPr>
        <w:spacing w:after="340" w:line="240" w:lineRule="auto"/>
        <w:jc w:val="center"/>
        <w:rPr>
          <w:i/>
          <w:iCs/>
          <w:sz w:val="17"/>
          <w:szCs w:val="17"/>
          <w:lang w:val="es-ES_tradnl"/>
        </w:rPr>
      </w:pPr>
      <w:r w:rsidRPr="00D62DC2">
        <w:rPr>
          <w:i/>
          <w:sz w:val="17"/>
          <w:lang w:val="es-ES_tradnl"/>
        </w:rPr>
        <w:t>en su decimotercera sesión</w:t>
      </w:r>
    </w:p>
    <w:p w14:paraId="25267CF7" w14:textId="41570544" w:rsidR="00B15048" w:rsidRPr="00D62DC2" w:rsidRDefault="00B15048" w:rsidP="005D4FA0">
      <w:pPr>
        <w:tabs>
          <w:tab w:val="left" w:pos="8640"/>
        </w:tabs>
        <w:spacing w:after="340"/>
        <w:jc w:val="center"/>
        <w:rPr>
          <w:rFonts w:eastAsia="Times New Roman" w:cs="Times New Roman"/>
          <w:sz w:val="17"/>
          <w:szCs w:val="17"/>
          <w:lang w:val="es-ES_tradnl" w:eastAsia="en-US"/>
        </w:rPr>
      </w:pPr>
    </w:p>
    <w:p w14:paraId="66ED8D91" w14:textId="7EC5E152" w:rsidR="005D4FA0" w:rsidRPr="00D62DC2" w:rsidRDefault="005D4FA0" w:rsidP="005D4FA0">
      <w:pPr>
        <w:tabs>
          <w:tab w:val="left" w:pos="8640"/>
        </w:tabs>
        <w:spacing w:after="340"/>
        <w:jc w:val="center"/>
        <w:rPr>
          <w:rFonts w:eastAsia="Times New Roman" w:cs="Times New Roman"/>
          <w:sz w:val="17"/>
          <w:szCs w:val="17"/>
          <w:lang w:val="es-ES_tradnl"/>
        </w:rPr>
      </w:pPr>
      <w:r w:rsidRPr="00D62DC2">
        <w:rPr>
          <w:sz w:val="17"/>
          <w:lang w:val="es-ES_tradnl"/>
        </w:rPr>
        <w:t>ÍNDICE</w:t>
      </w:r>
    </w:p>
    <w:sdt>
      <w:sdtPr>
        <w:rPr>
          <w:sz w:val="17"/>
          <w:szCs w:val="17"/>
          <w:lang w:val="es-ES_tradnl"/>
        </w:rPr>
        <w:id w:val="50117398"/>
        <w:docPartObj>
          <w:docPartGallery w:val="Table of Contents"/>
          <w:docPartUnique/>
        </w:docPartObj>
      </w:sdtPr>
      <w:sdtEndPr>
        <w:rPr>
          <w:noProof/>
          <w:sz w:val="24"/>
          <w:szCs w:val="20"/>
        </w:rPr>
      </w:sdtEndPr>
      <w:sdtContent>
        <w:p w14:paraId="5C29E5A6" w14:textId="5F3DF6BB" w:rsidR="00D80785" w:rsidRPr="00D62DC2" w:rsidRDefault="0002096C">
          <w:pPr>
            <w:pStyle w:val="TOC1"/>
            <w:rPr>
              <w:rFonts w:asciiTheme="minorHAnsi" w:eastAsiaTheme="minorEastAsia" w:hAnsiTheme="minorHAnsi" w:cstheme="minorBidi"/>
              <w:noProof/>
              <w:kern w:val="2"/>
              <w:sz w:val="16"/>
              <w:szCs w:val="16"/>
              <w:lang w:val="es-ES_tradnl" w:eastAsia="en-US" w:bidi="th-TH"/>
              <w14:ligatures w14:val="standardContextual"/>
            </w:rPr>
          </w:pPr>
          <w:r w:rsidRPr="00D62DC2">
            <w:rPr>
              <w:b/>
              <w:sz w:val="17"/>
              <w:lang w:val="es-ES_tradnl"/>
            </w:rPr>
            <w:fldChar w:fldCharType="begin"/>
          </w:r>
          <w:r w:rsidRPr="00D62DC2">
            <w:rPr>
              <w:b/>
              <w:sz w:val="17"/>
              <w:lang w:val="es-ES_tradnl"/>
            </w:rPr>
            <w:instrText xml:space="preserve"> TOC \o "2-4" \h \z \t "Heading 1,1,Title,1" </w:instrText>
          </w:r>
          <w:r w:rsidRPr="00D62DC2">
            <w:rPr>
              <w:b/>
              <w:sz w:val="17"/>
              <w:lang w:val="es-ES_tradnl"/>
            </w:rPr>
            <w:fldChar w:fldCharType="separate"/>
          </w:r>
          <w:hyperlink w:anchor="_Toc208564831" w:history="1">
            <w:r w:rsidR="00D80785" w:rsidRPr="00D62DC2">
              <w:rPr>
                <w:rStyle w:val="Hyperlink"/>
                <w:noProof/>
                <w:sz w:val="16"/>
                <w:szCs w:val="16"/>
                <w:lang w:val="es-ES_tradnl"/>
              </w:rPr>
              <w:t>INTRODUCCIÓN</w:t>
            </w:r>
            <w:r w:rsidR="00D80785" w:rsidRPr="00D62DC2">
              <w:rPr>
                <w:noProof/>
                <w:webHidden/>
                <w:sz w:val="16"/>
                <w:szCs w:val="16"/>
                <w:lang w:val="es-ES_tradnl"/>
              </w:rPr>
              <w:tab/>
            </w:r>
            <w:r w:rsidR="00D80785" w:rsidRPr="00D62DC2">
              <w:rPr>
                <w:noProof/>
                <w:webHidden/>
                <w:sz w:val="16"/>
                <w:szCs w:val="16"/>
                <w:lang w:val="es-ES_tradnl"/>
              </w:rPr>
              <w:fldChar w:fldCharType="begin"/>
            </w:r>
            <w:r w:rsidR="00D80785" w:rsidRPr="00D62DC2">
              <w:rPr>
                <w:noProof/>
                <w:webHidden/>
                <w:sz w:val="16"/>
                <w:szCs w:val="16"/>
                <w:lang w:val="es-ES_tradnl"/>
              </w:rPr>
              <w:instrText xml:space="preserve"> PAGEREF _Toc208564831 \h </w:instrText>
            </w:r>
            <w:r w:rsidR="00D80785" w:rsidRPr="00D62DC2">
              <w:rPr>
                <w:noProof/>
                <w:webHidden/>
                <w:sz w:val="16"/>
                <w:szCs w:val="16"/>
                <w:lang w:val="es-ES_tradnl"/>
              </w:rPr>
            </w:r>
            <w:r w:rsidR="00D80785" w:rsidRPr="00D62DC2">
              <w:rPr>
                <w:noProof/>
                <w:webHidden/>
                <w:sz w:val="16"/>
                <w:szCs w:val="16"/>
                <w:lang w:val="es-ES_tradnl"/>
              </w:rPr>
              <w:fldChar w:fldCharType="separate"/>
            </w:r>
            <w:r w:rsidR="00C74425">
              <w:rPr>
                <w:noProof/>
                <w:webHidden/>
                <w:sz w:val="16"/>
                <w:szCs w:val="16"/>
                <w:lang w:val="es-ES_tradnl"/>
              </w:rPr>
              <w:t>2</w:t>
            </w:r>
            <w:r w:rsidR="00D80785" w:rsidRPr="00D62DC2">
              <w:rPr>
                <w:noProof/>
                <w:webHidden/>
                <w:sz w:val="16"/>
                <w:szCs w:val="16"/>
                <w:lang w:val="es-ES_tradnl"/>
              </w:rPr>
              <w:fldChar w:fldCharType="end"/>
            </w:r>
          </w:hyperlink>
        </w:p>
        <w:p w14:paraId="4E5C0285" w14:textId="1B5E9B39"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2" w:history="1">
            <w:r w:rsidRPr="00D62DC2">
              <w:rPr>
                <w:rStyle w:val="Hyperlink"/>
                <w:noProof/>
                <w:sz w:val="16"/>
                <w:szCs w:val="16"/>
                <w:lang w:val="es-ES_tradnl"/>
              </w:rPr>
              <w:t>DEFINICIONES</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_Toc208564832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2</w:t>
            </w:r>
            <w:r w:rsidRPr="00D62DC2">
              <w:rPr>
                <w:noProof/>
                <w:webHidden/>
                <w:sz w:val="16"/>
                <w:szCs w:val="16"/>
                <w:lang w:val="es-ES_tradnl"/>
              </w:rPr>
              <w:fldChar w:fldCharType="end"/>
            </w:r>
          </w:hyperlink>
        </w:p>
        <w:p w14:paraId="3AD993C4" w14:textId="16C9B250"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3" w:history="1">
            <w:r w:rsidRPr="00D62DC2">
              <w:rPr>
                <w:rStyle w:val="Hyperlink"/>
                <w:noProof/>
                <w:sz w:val="16"/>
                <w:szCs w:val="16"/>
                <w:lang w:val="es-ES_tradnl"/>
              </w:rPr>
              <w:t>OBTENCIÓN DE DATOS</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_Toc208564833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2</w:t>
            </w:r>
            <w:r w:rsidRPr="00D62DC2">
              <w:rPr>
                <w:noProof/>
                <w:webHidden/>
                <w:sz w:val="16"/>
                <w:szCs w:val="16"/>
                <w:lang w:val="es-ES_tradnl"/>
              </w:rPr>
              <w:fldChar w:fldCharType="end"/>
            </w:r>
          </w:hyperlink>
        </w:p>
        <w:p w14:paraId="48068BD0" w14:textId="3B308D14"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4" w:history="1">
            <w:r w:rsidRPr="00D62DC2">
              <w:rPr>
                <w:rStyle w:val="Hyperlink"/>
                <w:noProof/>
                <w:sz w:val="16"/>
                <w:szCs w:val="16"/>
                <w:lang w:val="es-ES_tradnl"/>
              </w:rPr>
              <w:t>TRANSFORMACIÓN DE NOMBRES</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_Toc208564834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3</w:t>
            </w:r>
            <w:r w:rsidRPr="00D62DC2">
              <w:rPr>
                <w:noProof/>
                <w:webHidden/>
                <w:sz w:val="16"/>
                <w:szCs w:val="16"/>
                <w:lang w:val="es-ES_tradnl"/>
              </w:rPr>
              <w:fldChar w:fldCharType="end"/>
            </w:r>
          </w:hyperlink>
        </w:p>
        <w:p w14:paraId="3E2E7A96" w14:textId="4B43C9E1"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5" w:history="1">
            <w:r w:rsidRPr="00D62DC2">
              <w:rPr>
                <w:rStyle w:val="Hyperlink"/>
                <w:noProof/>
                <w:sz w:val="16"/>
                <w:szCs w:val="16"/>
                <w:lang w:val="es-ES_tradnl"/>
              </w:rPr>
              <w:t>VALIDACIÓN Y DESAMBIGUACIÓN</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_Toc208564835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3</w:t>
            </w:r>
            <w:r w:rsidRPr="00D62DC2">
              <w:rPr>
                <w:noProof/>
                <w:webHidden/>
                <w:sz w:val="16"/>
                <w:szCs w:val="16"/>
                <w:lang w:val="es-ES_tradnl"/>
              </w:rPr>
              <w:fldChar w:fldCharType="end"/>
            </w:r>
          </w:hyperlink>
        </w:p>
        <w:p w14:paraId="1821A609" w14:textId="026D5832"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6" w:history="1">
            <w:r w:rsidRPr="00D62DC2">
              <w:rPr>
                <w:rStyle w:val="Hyperlink"/>
                <w:noProof/>
                <w:sz w:val="16"/>
                <w:szCs w:val="16"/>
                <w:lang w:val="es-ES_tradnl"/>
              </w:rPr>
              <w:t>MANTENIMIENTO</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_Toc208564836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4</w:t>
            </w:r>
            <w:r w:rsidRPr="00D62DC2">
              <w:rPr>
                <w:noProof/>
                <w:webHidden/>
                <w:sz w:val="16"/>
                <w:szCs w:val="16"/>
                <w:lang w:val="es-ES_tradnl"/>
              </w:rPr>
              <w:fldChar w:fldCharType="end"/>
            </w:r>
          </w:hyperlink>
        </w:p>
        <w:p w14:paraId="5DEB5D11" w14:textId="3ADE1DE3"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7" w:history="1">
            <w:r w:rsidRPr="00D62DC2">
              <w:rPr>
                <w:rStyle w:val="Hyperlink"/>
                <w:noProof/>
                <w:sz w:val="16"/>
                <w:szCs w:val="16"/>
                <w:lang w:val="es-ES_tradnl"/>
              </w:rPr>
              <w:t>PUBLICACIÓN E INTERCAMBIO DE DATOS</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_Toc208564837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4</w:t>
            </w:r>
            <w:r w:rsidRPr="00D62DC2">
              <w:rPr>
                <w:noProof/>
                <w:webHidden/>
                <w:sz w:val="16"/>
                <w:szCs w:val="16"/>
                <w:lang w:val="es-ES_tradnl"/>
              </w:rPr>
              <w:fldChar w:fldCharType="end"/>
            </w:r>
          </w:hyperlink>
        </w:p>
        <w:p w14:paraId="295E3F0D" w14:textId="457F5CEA" w:rsidR="00D80785" w:rsidRPr="00D62DC2" w:rsidRDefault="00D80785">
          <w:pPr>
            <w:pStyle w:val="TOC1"/>
            <w:rPr>
              <w:rFonts w:asciiTheme="minorHAnsi" w:eastAsiaTheme="minorEastAsia" w:hAnsiTheme="minorHAnsi" w:cstheme="minorBidi"/>
              <w:noProof/>
              <w:kern w:val="2"/>
              <w:sz w:val="16"/>
              <w:szCs w:val="16"/>
              <w:lang w:val="es-ES_tradnl" w:eastAsia="en-US" w:bidi="th-TH"/>
              <w14:ligatures w14:val="standardContextual"/>
            </w:rPr>
          </w:pPr>
          <w:hyperlink w:anchor="_Toc208564838" w:history="1">
            <w:r w:rsidRPr="00D62DC2">
              <w:rPr>
                <w:rStyle w:val="Hyperlink"/>
                <w:noProof/>
                <w:sz w:val="16"/>
                <w:szCs w:val="16"/>
                <w:lang w:val="es-ES_tradnl"/>
              </w:rPr>
              <w:t>FINES ESTADÍSTICOS</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_Toc208564838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4</w:t>
            </w:r>
            <w:r w:rsidRPr="00D62DC2">
              <w:rPr>
                <w:noProof/>
                <w:webHidden/>
                <w:sz w:val="16"/>
                <w:szCs w:val="16"/>
                <w:lang w:val="es-ES_tradnl"/>
              </w:rPr>
              <w:fldChar w:fldCharType="end"/>
            </w:r>
          </w:hyperlink>
        </w:p>
        <w:p w14:paraId="1FA5A274" w14:textId="5567870E" w:rsidR="00D80785" w:rsidRPr="00D62DC2" w:rsidRDefault="00D80785">
          <w:pPr>
            <w:pStyle w:val="TOC2"/>
            <w:rPr>
              <w:rFonts w:asciiTheme="minorHAnsi" w:eastAsiaTheme="minorEastAsia" w:hAnsiTheme="minorHAnsi" w:cstheme="minorBidi"/>
              <w:noProof/>
              <w:kern w:val="2"/>
              <w:szCs w:val="30"/>
              <w:lang w:val="es-ES_tradnl" w:eastAsia="en-US" w:bidi="th-TH"/>
              <w14:ligatures w14:val="standardContextual"/>
            </w:rPr>
          </w:pPr>
          <w:hyperlink w:anchor="_Toc208564839" w:history="1">
            <w:r w:rsidRPr="00D62DC2">
              <w:rPr>
                <w:rStyle w:val="Hyperlink"/>
                <w:noProof/>
                <w:sz w:val="16"/>
                <w:szCs w:val="16"/>
                <w:lang w:val="es-ES_tradnl"/>
              </w:rPr>
              <w:t>Referencias</w:t>
            </w:r>
            <w:r w:rsidRPr="00D62DC2">
              <w:rPr>
                <w:noProof/>
                <w:webHidden/>
                <w:sz w:val="16"/>
                <w:szCs w:val="16"/>
                <w:lang w:val="es-ES_tradnl"/>
              </w:rPr>
              <w:tab/>
            </w:r>
            <w:r w:rsidRPr="00D62DC2">
              <w:rPr>
                <w:noProof/>
                <w:webHidden/>
                <w:sz w:val="16"/>
                <w:szCs w:val="16"/>
                <w:lang w:val="es-ES_tradnl"/>
              </w:rPr>
              <w:fldChar w:fldCharType="begin"/>
            </w:r>
            <w:r w:rsidRPr="00D62DC2">
              <w:rPr>
                <w:noProof/>
                <w:webHidden/>
                <w:sz w:val="16"/>
                <w:szCs w:val="16"/>
                <w:lang w:val="es-ES_tradnl"/>
              </w:rPr>
              <w:instrText xml:space="preserve"> PAGEREF _Toc208564839 \h </w:instrText>
            </w:r>
            <w:r w:rsidRPr="00D62DC2">
              <w:rPr>
                <w:noProof/>
                <w:webHidden/>
                <w:sz w:val="16"/>
                <w:szCs w:val="16"/>
                <w:lang w:val="es-ES_tradnl"/>
              </w:rPr>
            </w:r>
            <w:r w:rsidRPr="00D62DC2">
              <w:rPr>
                <w:noProof/>
                <w:webHidden/>
                <w:sz w:val="16"/>
                <w:szCs w:val="16"/>
                <w:lang w:val="es-ES_tradnl"/>
              </w:rPr>
              <w:fldChar w:fldCharType="separate"/>
            </w:r>
            <w:r w:rsidR="00C74425">
              <w:rPr>
                <w:noProof/>
                <w:webHidden/>
                <w:sz w:val="16"/>
                <w:szCs w:val="16"/>
                <w:lang w:val="es-ES_tradnl"/>
              </w:rPr>
              <w:t>4</w:t>
            </w:r>
            <w:r w:rsidRPr="00D62DC2">
              <w:rPr>
                <w:noProof/>
                <w:webHidden/>
                <w:sz w:val="16"/>
                <w:szCs w:val="16"/>
                <w:lang w:val="es-ES_tradnl"/>
              </w:rPr>
              <w:fldChar w:fldCharType="end"/>
            </w:r>
          </w:hyperlink>
        </w:p>
        <w:p w14:paraId="603B9865" w14:textId="3055EF9E" w:rsidR="009365A2" w:rsidRPr="00D62DC2" w:rsidDel="00DD5C62" w:rsidRDefault="0002096C" w:rsidP="00DD5C62">
          <w:pPr>
            <w:pStyle w:val="TOC1"/>
            <w:rPr>
              <w:rFonts w:asciiTheme="minorHAnsi" w:eastAsiaTheme="minorEastAsia" w:hAnsiTheme="minorHAnsi" w:cstheme="minorBidi"/>
              <w:sz w:val="17"/>
              <w:lang w:val="es-ES_tradnl"/>
            </w:rPr>
          </w:pPr>
          <w:r w:rsidRPr="00D62DC2">
            <w:rPr>
              <w:sz w:val="17"/>
              <w:lang w:val="es-ES_tradnl"/>
            </w:rPr>
            <w:fldChar w:fldCharType="end"/>
          </w:r>
        </w:p>
        <w:p w14:paraId="69523427" w14:textId="0DE9AE73" w:rsidR="009365A2" w:rsidRPr="00D62DC2" w:rsidDel="00DD5C62" w:rsidRDefault="009365A2" w:rsidP="00DD5C62">
          <w:pPr>
            <w:pStyle w:val="TOC1"/>
            <w:rPr>
              <w:del w:id="12" w:author="Author"/>
              <w:rFonts w:asciiTheme="minorHAnsi" w:eastAsiaTheme="minorEastAsia" w:hAnsiTheme="minorHAnsi" w:cstheme="minorBidi"/>
              <w:noProof/>
              <w:kern w:val="2"/>
              <w:sz w:val="17"/>
              <w:szCs w:val="17"/>
              <w:lang w:val="es-ES_tradnl"/>
              <w14:ligatures w14:val="standardContextual"/>
            </w:rPr>
          </w:pPr>
          <w:del w:id="13" w:author="Author">
            <w:r w:rsidRPr="00D62DC2" w:rsidDel="00DD5C62">
              <w:rPr>
                <w:lang w:val="es-ES_tradnl"/>
              </w:rPr>
              <w:fldChar w:fldCharType="begin"/>
            </w:r>
            <w:r w:rsidRPr="00D62DC2" w:rsidDel="00DD5C62">
              <w:rPr>
                <w:lang w:val="es-ES_tradnl"/>
              </w:rPr>
              <w:delInstrText>HYPERLINK \l "_Toc163134763"</w:delInstrText>
            </w:r>
            <w:r w:rsidRPr="00D62DC2" w:rsidDel="00DD5C62">
              <w:rPr>
                <w:lang w:val="es-ES_tradnl"/>
              </w:rPr>
            </w:r>
            <w:r w:rsidRPr="00D62DC2" w:rsidDel="00DD5C62">
              <w:rPr>
                <w:lang w:val="es-ES_tradnl"/>
              </w:rPr>
              <w:fldChar w:fldCharType="separate"/>
            </w:r>
            <w:r w:rsidRPr="00D62DC2">
              <w:rPr>
                <w:rStyle w:val="Hyperlink"/>
                <w:sz w:val="17"/>
                <w:lang w:val="es-ES_tradnl"/>
              </w:rPr>
              <w:delText>Ejemplos de transliteración:</w:delText>
            </w:r>
            <w:r w:rsidRPr="00D62DC2">
              <w:rPr>
                <w:webHidden/>
                <w:sz w:val="17"/>
                <w:lang w:val="es-ES_tradnl"/>
              </w:rPr>
              <w:tab/>
            </w:r>
            <w:r w:rsidRPr="00D62DC2" w:rsidDel="00DD5C62">
              <w:rPr>
                <w:webHidden/>
                <w:sz w:val="17"/>
                <w:lang w:val="es-ES_tradnl"/>
              </w:rPr>
              <w:fldChar w:fldCharType="begin"/>
            </w:r>
            <w:r w:rsidRPr="00D62DC2" w:rsidDel="00DD5C62">
              <w:rPr>
                <w:webHidden/>
                <w:sz w:val="17"/>
                <w:lang w:val="es-ES_tradnl"/>
              </w:rPr>
              <w:delInstrText xml:space="preserve"> PAGEREF _Toc163134763 \h </w:delInstrText>
            </w:r>
            <w:r w:rsidRPr="00D62DC2" w:rsidDel="00DD5C62">
              <w:rPr>
                <w:webHidden/>
                <w:sz w:val="17"/>
                <w:lang w:val="es-ES_tradnl"/>
              </w:rPr>
            </w:r>
            <w:r w:rsidRPr="00D62DC2" w:rsidDel="00DD5C62">
              <w:rPr>
                <w:webHidden/>
                <w:sz w:val="17"/>
                <w:lang w:val="es-ES_tradnl"/>
              </w:rPr>
              <w:fldChar w:fldCharType="separate"/>
            </w:r>
            <w:r w:rsidRPr="00D62DC2" w:rsidDel="00DD5C62">
              <w:rPr>
                <w:webHidden/>
                <w:sz w:val="17"/>
                <w:lang w:val="es-ES_tradnl"/>
              </w:rPr>
              <w:delText>1</w:delText>
            </w:r>
            <w:r w:rsidRPr="00D62DC2" w:rsidDel="00DD5C62">
              <w:rPr>
                <w:webHidden/>
                <w:sz w:val="17"/>
                <w:lang w:val="es-ES_tradnl"/>
              </w:rPr>
              <w:fldChar w:fldCharType="end"/>
            </w:r>
            <w:r w:rsidRPr="00D62DC2" w:rsidDel="00DD5C62">
              <w:rPr>
                <w:lang w:val="es-ES_tradnl"/>
              </w:rPr>
              <w:fldChar w:fldCharType="end"/>
            </w:r>
          </w:del>
        </w:p>
        <w:p w14:paraId="11A7B7BA" w14:textId="388F0476" w:rsidR="009365A2" w:rsidRPr="00D62DC2" w:rsidRDefault="009365A2" w:rsidP="00DD5C62">
          <w:pPr>
            <w:pStyle w:val="TOC1"/>
            <w:rPr>
              <w:rFonts w:asciiTheme="minorHAnsi" w:eastAsiaTheme="minorEastAsia" w:hAnsiTheme="minorHAnsi" w:cstheme="minorBidi"/>
              <w:noProof/>
              <w:kern w:val="2"/>
              <w:sz w:val="17"/>
              <w:szCs w:val="17"/>
              <w:lang w:val="es-ES_tradnl"/>
              <w14:ligatures w14:val="standardContextual"/>
            </w:rPr>
          </w:pPr>
          <w:del w:id="14" w:author="Author">
            <w:r w:rsidRPr="00D62DC2" w:rsidDel="00DD5C62">
              <w:rPr>
                <w:lang w:val="es-ES_tradnl"/>
              </w:rPr>
              <w:fldChar w:fldCharType="begin"/>
            </w:r>
            <w:r w:rsidRPr="00D62DC2" w:rsidDel="00DD5C62">
              <w:rPr>
                <w:lang w:val="es-ES_tradnl"/>
              </w:rPr>
              <w:delInstrText>HYPERLINK \l "_Toc163134764"</w:delInstrText>
            </w:r>
            <w:r w:rsidRPr="00D62DC2" w:rsidDel="00DD5C62">
              <w:rPr>
                <w:lang w:val="es-ES_tradnl"/>
              </w:rPr>
            </w:r>
            <w:r w:rsidRPr="00D62DC2" w:rsidDel="00DD5C62">
              <w:rPr>
                <w:lang w:val="es-ES_tradnl"/>
              </w:rPr>
              <w:fldChar w:fldCharType="separate"/>
            </w:r>
            <w:r w:rsidRPr="00D62DC2">
              <w:rPr>
                <w:rStyle w:val="Hyperlink"/>
                <w:sz w:val="17"/>
                <w:lang w:val="es-ES_tradnl"/>
              </w:rPr>
              <w:delText>Ejemplos de transcripción:</w:delText>
            </w:r>
            <w:r w:rsidRPr="00D62DC2">
              <w:rPr>
                <w:webHidden/>
                <w:sz w:val="17"/>
                <w:lang w:val="es-ES_tradnl"/>
              </w:rPr>
              <w:tab/>
            </w:r>
            <w:r w:rsidRPr="00D62DC2" w:rsidDel="00DD5C62">
              <w:rPr>
                <w:webHidden/>
                <w:sz w:val="17"/>
                <w:lang w:val="es-ES_tradnl"/>
              </w:rPr>
              <w:fldChar w:fldCharType="begin"/>
            </w:r>
            <w:r w:rsidRPr="00D62DC2" w:rsidDel="00DD5C62">
              <w:rPr>
                <w:webHidden/>
                <w:sz w:val="17"/>
                <w:lang w:val="es-ES_tradnl"/>
              </w:rPr>
              <w:delInstrText xml:space="preserve"> PAGEREF _Toc163134764 \h </w:delInstrText>
            </w:r>
            <w:r w:rsidRPr="00D62DC2" w:rsidDel="00DD5C62">
              <w:rPr>
                <w:webHidden/>
                <w:sz w:val="17"/>
                <w:lang w:val="es-ES_tradnl"/>
              </w:rPr>
            </w:r>
            <w:r w:rsidRPr="00D62DC2" w:rsidDel="00DD5C62">
              <w:rPr>
                <w:webHidden/>
                <w:sz w:val="17"/>
                <w:lang w:val="es-ES_tradnl"/>
              </w:rPr>
              <w:fldChar w:fldCharType="separate"/>
            </w:r>
            <w:r w:rsidRPr="00D62DC2" w:rsidDel="00DD5C62">
              <w:rPr>
                <w:webHidden/>
                <w:sz w:val="17"/>
                <w:lang w:val="es-ES_tradnl"/>
              </w:rPr>
              <w:delText>2</w:delText>
            </w:r>
            <w:r w:rsidRPr="00D62DC2" w:rsidDel="00DD5C62">
              <w:rPr>
                <w:webHidden/>
                <w:sz w:val="17"/>
                <w:lang w:val="es-ES_tradnl"/>
              </w:rPr>
              <w:fldChar w:fldCharType="end"/>
            </w:r>
            <w:r w:rsidRPr="00D62DC2" w:rsidDel="00DD5C62">
              <w:rPr>
                <w:lang w:val="es-ES_tradnl"/>
              </w:rPr>
              <w:fldChar w:fldCharType="end"/>
            </w:r>
          </w:del>
        </w:p>
        <w:p w14:paraId="755AE784" w14:textId="6A402233" w:rsidR="00AB125A" w:rsidRPr="00D62DC2" w:rsidRDefault="00000000" w:rsidP="00EE670C">
          <w:pPr>
            <w:pStyle w:val="TOC1"/>
            <w:rPr>
              <w:noProof/>
              <w:lang w:val="es-ES_tradnl"/>
            </w:rPr>
          </w:pPr>
        </w:p>
      </w:sdtContent>
    </w:sdt>
    <w:p w14:paraId="623004BB" w14:textId="5BAAAF12" w:rsidR="00770B79" w:rsidRPr="00D62DC2" w:rsidRDefault="00770B79" w:rsidP="00AB125A">
      <w:pPr>
        <w:spacing w:line="240" w:lineRule="auto"/>
        <w:jc w:val="center"/>
        <w:rPr>
          <w:rFonts w:eastAsia="Batang" w:cs="Times New Roman"/>
          <w:sz w:val="17"/>
          <w:szCs w:val="17"/>
          <w:lang w:val="es-ES_tradnl" w:eastAsia="en-US"/>
        </w:rPr>
      </w:pPr>
    </w:p>
    <w:p w14:paraId="2B8DF0F4" w14:textId="029DCAAE" w:rsidR="006634EC" w:rsidRPr="00D62DC2" w:rsidRDefault="006634EC" w:rsidP="006634EC">
      <w:pPr>
        <w:spacing w:after="240" w:line="240" w:lineRule="auto"/>
        <w:rPr>
          <w:b/>
          <w:sz w:val="17"/>
          <w:szCs w:val="17"/>
          <w:lang w:val="es-ES_tradnl"/>
        </w:rPr>
      </w:pPr>
      <w:bookmarkStart w:id="15" w:name="_Toc509215727"/>
    </w:p>
    <w:p w14:paraId="0EC65C71" w14:textId="455CF882" w:rsidR="008C30D1" w:rsidRPr="00D62DC2" w:rsidRDefault="00AB125A" w:rsidP="00AB125A">
      <w:pPr>
        <w:spacing w:line="240" w:lineRule="auto"/>
        <w:rPr>
          <w:b/>
          <w:sz w:val="17"/>
          <w:szCs w:val="17"/>
          <w:lang w:val="es-ES_tradnl"/>
        </w:rPr>
      </w:pPr>
      <w:r w:rsidRPr="00D62DC2">
        <w:rPr>
          <w:lang w:val="es-ES_tradnl"/>
        </w:rPr>
        <w:br w:type="page"/>
      </w:r>
    </w:p>
    <w:p w14:paraId="02176C70" w14:textId="7CB3BDCF" w:rsidR="00D5130F" w:rsidRPr="00D62DC2" w:rsidRDefault="00D5130F" w:rsidP="000E176E">
      <w:pPr>
        <w:pStyle w:val="StandardTitle"/>
        <w:rPr>
          <w:b/>
          <w:bCs/>
          <w:lang w:val="es-ES_tradnl"/>
        </w:rPr>
      </w:pPr>
      <w:r w:rsidRPr="00D62DC2">
        <w:rPr>
          <w:b/>
          <w:lang w:val="es-ES_tradnl"/>
        </w:rPr>
        <w:lastRenderedPageBreak/>
        <w:t>Norma ST.93 de la OMPI</w:t>
      </w:r>
    </w:p>
    <w:p w14:paraId="0B5392CD" w14:textId="07347273" w:rsidR="007907F5" w:rsidRPr="00D62DC2" w:rsidRDefault="00CC1B44" w:rsidP="000E176E">
      <w:pPr>
        <w:pStyle w:val="StandardTitle"/>
        <w:rPr>
          <w:lang w:val="es-ES_tradnl"/>
        </w:rPr>
      </w:pPr>
      <w:r w:rsidRPr="00D62DC2">
        <w:rPr>
          <w:lang w:val="es-ES_tradnl"/>
        </w:rPr>
        <w:t>Recomendaciones sobre la depuración de datos de los nombres</w:t>
      </w:r>
    </w:p>
    <w:p w14:paraId="081F7EC5" w14:textId="77777777" w:rsidR="001638AD" w:rsidRPr="00D62DC2" w:rsidRDefault="001638AD" w:rsidP="000E176E">
      <w:pPr>
        <w:pStyle w:val="StandardTitle"/>
        <w:rPr>
          <w:lang w:val="es-ES_tradnl"/>
        </w:rPr>
      </w:pPr>
    </w:p>
    <w:p w14:paraId="3D389DBF" w14:textId="77777777" w:rsidR="00202BE2" w:rsidRPr="00D62DC2" w:rsidRDefault="00202BE2" w:rsidP="000E176E">
      <w:pPr>
        <w:pStyle w:val="StandardTitle"/>
        <w:rPr>
          <w:lang w:val="es-ES_tradnl"/>
        </w:rPr>
      </w:pPr>
    </w:p>
    <w:p w14:paraId="598DD56C" w14:textId="7A0B4E83" w:rsidR="0002096C" w:rsidRPr="00D62DC2" w:rsidRDefault="0007137D" w:rsidP="00EE670C">
      <w:pPr>
        <w:tabs>
          <w:tab w:val="center" w:pos="4679"/>
          <w:tab w:val="left" w:pos="7365"/>
        </w:tabs>
        <w:spacing w:line="240" w:lineRule="auto"/>
        <w:jc w:val="center"/>
        <w:rPr>
          <w:i/>
          <w:iCs/>
          <w:sz w:val="17"/>
          <w:szCs w:val="17"/>
          <w:lang w:val="es-ES_tradnl"/>
        </w:rPr>
      </w:pPr>
      <w:r w:rsidRPr="00D62DC2">
        <w:rPr>
          <w:i/>
          <w:sz w:val="17"/>
          <w:lang w:val="es-ES_tradnl"/>
        </w:rPr>
        <w:t>Propuesta presentada para ser aprobada por el Comité de Normas Técnicas de la OMPI (CWS)</w:t>
      </w:r>
    </w:p>
    <w:p w14:paraId="644348DF" w14:textId="4B47FEB1" w:rsidR="001C4A56" w:rsidRPr="00D62DC2" w:rsidRDefault="0007137D" w:rsidP="005D4FA0">
      <w:pPr>
        <w:tabs>
          <w:tab w:val="center" w:pos="4679"/>
          <w:tab w:val="left" w:pos="7365"/>
        </w:tabs>
        <w:spacing w:after="340" w:line="240" w:lineRule="auto"/>
        <w:jc w:val="center"/>
        <w:rPr>
          <w:i/>
          <w:iCs/>
          <w:sz w:val="17"/>
          <w:szCs w:val="17"/>
          <w:lang w:val="es-ES_tradnl"/>
        </w:rPr>
      </w:pPr>
      <w:r w:rsidRPr="00D62DC2">
        <w:rPr>
          <w:i/>
          <w:sz w:val="17"/>
          <w:lang w:val="es-ES_tradnl"/>
        </w:rPr>
        <w:t>en su decimotercera sesión</w:t>
      </w:r>
    </w:p>
    <w:p w14:paraId="0CB17AC5" w14:textId="77777777" w:rsidR="001C4A56" w:rsidRPr="00D62DC2" w:rsidRDefault="001C4A56" w:rsidP="005D4FA0">
      <w:pPr>
        <w:tabs>
          <w:tab w:val="center" w:pos="4679"/>
          <w:tab w:val="left" w:pos="7365"/>
        </w:tabs>
        <w:spacing w:after="340" w:line="240" w:lineRule="auto"/>
        <w:jc w:val="center"/>
        <w:rPr>
          <w:i/>
          <w:sz w:val="17"/>
          <w:szCs w:val="17"/>
          <w:lang w:val="es-ES_tradnl" w:eastAsia="en-US"/>
        </w:rPr>
      </w:pPr>
    </w:p>
    <w:p w14:paraId="4F9A2767" w14:textId="5CD9931A" w:rsidR="000A37EB" w:rsidRPr="00D62DC2" w:rsidRDefault="004152A2" w:rsidP="00986113">
      <w:pPr>
        <w:pStyle w:val="Heading1"/>
        <w:spacing w:line="240" w:lineRule="auto"/>
        <w:rPr>
          <w:lang w:val="es-ES_tradnl"/>
        </w:rPr>
      </w:pPr>
      <w:bookmarkStart w:id="16" w:name="_Toc208564831"/>
      <w:bookmarkEnd w:id="15"/>
      <w:r w:rsidRPr="00D62DC2">
        <w:rPr>
          <w:lang w:val="es-ES_tradnl"/>
        </w:rPr>
        <w:t>INTRODUCCIÓN</w:t>
      </w:r>
      <w:bookmarkEnd w:id="16"/>
    </w:p>
    <w:p w14:paraId="512C7001" w14:textId="2632FFCD" w:rsidR="00765953" w:rsidRPr="00D62DC2" w:rsidRDefault="009F5462" w:rsidP="00AE247E">
      <w:pPr>
        <w:spacing w:after="220" w:line="240" w:lineRule="auto"/>
        <w:rPr>
          <w:sz w:val="17"/>
          <w:szCs w:val="17"/>
          <w:lang w:val="es-ES_tradnl"/>
        </w:rPr>
      </w:pPr>
      <w:r w:rsidRPr="00D62DC2">
        <w:rPr>
          <w:caps/>
          <w:sz w:val="17"/>
          <w:lang w:val="es-ES_tradnl"/>
        </w:rPr>
        <w:fldChar w:fldCharType="begin"/>
      </w:r>
      <w:r w:rsidRPr="00D62DC2">
        <w:rPr>
          <w:sz w:val="17"/>
          <w:lang w:val="es-ES_tradnl"/>
        </w:rPr>
        <w:instrText xml:space="preserve"> AUTONUM  </w:instrText>
      </w:r>
      <w:r w:rsidRPr="00D62DC2">
        <w:rPr>
          <w:caps/>
          <w:sz w:val="17"/>
          <w:lang w:val="es-ES_tradnl"/>
        </w:rPr>
        <w:fldChar w:fldCharType="end"/>
      </w:r>
      <w:r w:rsidRPr="00D62DC2">
        <w:rPr>
          <w:sz w:val="17"/>
          <w:lang w:val="es-ES_tradnl"/>
        </w:rPr>
        <w:tab/>
        <w:t>Esta norma proporciona recomendaciones generales sobre la obtención, el procesamiento, la depuración y la publicación de datos de nombres.</w:t>
      </w:r>
      <w:r w:rsidR="00D62DC2" w:rsidRPr="00D62DC2">
        <w:rPr>
          <w:sz w:val="17"/>
          <w:lang w:val="es-ES_tradnl"/>
        </w:rPr>
        <w:t xml:space="preserve"> </w:t>
      </w:r>
      <w:r w:rsidRPr="00D62DC2">
        <w:rPr>
          <w:sz w:val="17"/>
          <w:lang w:val="es-ES_tradnl"/>
        </w:rPr>
        <w:t>En esta norma no se ofrecen recomendaciones sobre los detalles en relación con los métodos de depuración de datos, adaptación o transformación de nombres, como la transliteración, la transcripción o la traducción, ni con los métodos de normalización de nombres, como la selección de algoritmos, dónde y cuándo se aplican las transformaciones, la frecuencia o las estrategias de fusión.</w:t>
      </w:r>
      <w:r w:rsidR="00D62DC2" w:rsidRPr="00D62DC2">
        <w:rPr>
          <w:sz w:val="17"/>
          <w:lang w:val="es-ES_tradnl"/>
        </w:rPr>
        <w:t xml:space="preserve"> </w:t>
      </w:r>
      <w:del w:id="17" w:author="Author">
        <w:r w:rsidRPr="00D62DC2">
          <w:rPr>
            <w:sz w:val="17"/>
            <w:lang w:val="es-ES_tradnl"/>
          </w:rPr>
          <w:delText>Esas</w:delText>
        </w:r>
      </w:del>
      <w:ins w:id="18" w:author="Author">
        <w:r w:rsidRPr="00D62DC2">
          <w:rPr>
            <w:sz w:val="17"/>
            <w:lang w:val="es-ES_tradnl"/>
          </w:rPr>
          <w:t>Las</w:t>
        </w:r>
      </w:ins>
      <w:r w:rsidRPr="00D62DC2">
        <w:rPr>
          <w:sz w:val="17"/>
          <w:lang w:val="es-ES_tradnl"/>
        </w:rPr>
        <w:t xml:space="preserve"> decisiones </w:t>
      </w:r>
      <w:ins w:id="19" w:author="Author">
        <w:r w:rsidRPr="00D62DC2">
          <w:rPr>
            <w:sz w:val="17"/>
            <w:lang w:val="es-ES_tradnl"/>
          </w:rPr>
          <w:t xml:space="preserve">sobre esos aspectos </w:t>
        </w:r>
      </w:ins>
      <w:r w:rsidRPr="00D62DC2">
        <w:rPr>
          <w:sz w:val="17"/>
          <w:lang w:val="es-ES_tradnl"/>
        </w:rPr>
        <w:t xml:space="preserve">varían enormemente en función de la parte que </w:t>
      </w:r>
      <w:del w:id="20" w:author="Author">
        <w:r w:rsidRPr="00D62DC2">
          <w:rPr>
            <w:sz w:val="17"/>
            <w:lang w:val="es-ES_tradnl"/>
          </w:rPr>
          <w:delText xml:space="preserve">las </w:delText>
        </w:r>
      </w:del>
      <w:r w:rsidRPr="00D62DC2">
        <w:rPr>
          <w:sz w:val="17"/>
          <w:lang w:val="es-ES_tradnl"/>
        </w:rPr>
        <w:t>aplique</w:t>
      </w:r>
      <w:ins w:id="21" w:author="Author">
        <w:r w:rsidRPr="00D62DC2">
          <w:rPr>
            <w:sz w:val="17"/>
            <w:lang w:val="es-ES_tradnl"/>
          </w:rPr>
          <w:t xml:space="preserve"> el método</w:t>
        </w:r>
      </w:ins>
      <w:r w:rsidRPr="00D62DC2">
        <w:rPr>
          <w:sz w:val="17"/>
          <w:lang w:val="es-ES_tradnl"/>
        </w:rPr>
        <w:t>, del objetivo de las transformaciones y de la rápida evolución de los algoritmos de correspondencia.</w:t>
      </w:r>
      <w:r w:rsidR="00D62DC2" w:rsidRPr="00D62DC2">
        <w:rPr>
          <w:sz w:val="17"/>
          <w:lang w:val="es-ES_tradnl"/>
        </w:rPr>
        <w:t xml:space="preserve"> </w:t>
      </w:r>
    </w:p>
    <w:p w14:paraId="1CC16B30" w14:textId="553F8E3F" w:rsidR="00C07866" w:rsidRPr="00D62DC2" w:rsidRDefault="00765953" w:rsidP="00AE247E">
      <w:pPr>
        <w:spacing w:after="220" w:line="240" w:lineRule="auto"/>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lang w:val="es-ES_tradnl"/>
        </w:rPr>
        <w:tab/>
      </w:r>
      <w:r w:rsidRPr="00D62DC2">
        <w:rPr>
          <w:sz w:val="17"/>
          <w:lang w:val="es-ES_tradnl"/>
        </w:rPr>
        <w:t>Cabe señalar que la Norma ST.20 de la OMPI ofrece recomendaciones para elaborar índices de documentos de patente en los que figuren nombres de solicitantes y otros clientes, y para fomentar la presentación uniforme de los nombres que aparecen en esos índices, así como un método uniforme de ordenación de los nombres en el propio índice.</w:t>
      </w:r>
      <w:r w:rsidR="00D62DC2" w:rsidRPr="00D62DC2">
        <w:rPr>
          <w:sz w:val="17"/>
          <w:lang w:val="es-ES_tradnl"/>
        </w:rPr>
        <w:t xml:space="preserve"> </w:t>
      </w:r>
    </w:p>
    <w:p w14:paraId="27F6F4A0" w14:textId="755D5651" w:rsidR="00BC2BF8" w:rsidRPr="00D62DC2" w:rsidRDefault="00BC2BF8" w:rsidP="00AE247E">
      <w:pPr>
        <w:pStyle w:val="Heading1"/>
        <w:spacing w:line="240" w:lineRule="auto"/>
        <w:rPr>
          <w:b/>
          <w:szCs w:val="17"/>
          <w:lang w:val="es-ES_tradnl"/>
        </w:rPr>
      </w:pPr>
      <w:bookmarkStart w:id="22" w:name="_Toc208564832"/>
      <w:r w:rsidRPr="00D62DC2">
        <w:rPr>
          <w:lang w:val="es-ES_tradnl"/>
        </w:rPr>
        <w:t>DEFINICIONES</w:t>
      </w:r>
      <w:bookmarkEnd w:id="22"/>
    </w:p>
    <w:p w14:paraId="5E2461A9" w14:textId="73F2A5A4" w:rsidR="00BC2BF8" w:rsidRPr="00D62DC2" w:rsidRDefault="007F45C1" w:rsidP="00AE247E">
      <w:pPr>
        <w:pStyle w:val="ListParagraph"/>
        <w:spacing w:after="1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sz w:val="17"/>
          <w:lang w:val="es-ES_tradnl"/>
        </w:rPr>
        <w:tab/>
        <w:t>En el contexto de este documento:</w:t>
      </w:r>
    </w:p>
    <w:p w14:paraId="69CF6D14" w14:textId="7E544CA7" w:rsidR="002101A9" w:rsidRPr="00D62DC2" w:rsidRDefault="002101A9" w:rsidP="00AE247E">
      <w:pPr>
        <w:pStyle w:val="ListParagraph"/>
        <w:numPr>
          <w:ilvl w:val="0"/>
          <w:numId w:val="40"/>
        </w:numPr>
        <w:spacing w:after="120" w:line="240" w:lineRule="auto"/>
        <w:ind w:left="900"/>
        <w:contextualSpacing w:val="0"/>
        <w:rPr>
          <w:sz w:val="17"/>
          <w:szCs w:val="17"/>
          <w:lang w:val="es-ES_tradnl"/>
        </w:rPr>
      </w:pPr>
      <w:r w:rsidRPr="00D62DC2">
        <w:rPr>
          <w:sz w:val="17"/>
          <w:lang w:val="es-ES_tradnl"/>
        </w:rPr>
        <w:t xml:space="preserve">Por “Oficina de PI” se entiende una Oficina de propiedad intelectual encargada de tramitar las solicitudes y registrar los derechos de PI. </w:t>
      </w:r>
    </w:p>
    <w:p w14:paraId="34C36CC8" w14:textId="0EE7368A" w:rsidR="00BC2BF8" w:rsidRPr="00D62DC2" w:rsidRDefault="0032477B" w:rsidP="00AE247E">
      <w:pPr>
        <w:pStyle w:val="ListParagraph"/>
        <w:numPr>
          <w:ilvl w:val="0"/>
          <w:numId w:val="40"/>
        </w:numPr>
        <w:spacing w:after="120" w:line="240" w:lineRule="auto"/>
        <w:ind w:left="900"/>
        <w:contextualSpacing w:val="0"/>
        <w:rPr>
          <w:sz w:val="17"/>
          <w:szCs w:val="17"/>
          <w:lang w:val="es-ES_tradnl"/>
        </w:rPr>
      </w:pPr>
      <w:r w:rsidRPr="00D62DC2">
        <w:rPr>
          <w:sz w:val="17"/>
          <w:lang w:val="es-ES_tradnl"/>
        </w:rPr>
        <w:t>Por “datos de clientes” se entienden los datos de solicitantes, titulares de registros, representantes legales u otras partes que obran en poder de una Oficina de PI en relación con un derecho de PI, una solicitud, un registro u otro instrumento.</w:t>
      </w:r>
      <w:r w:rsidR="00D62DC2" w:rsidRPr="00D62DC2">
        <w:rPr>
          <w:sz w:val="17"/>
          <w:lang w:val="es-ES_tradnl"/>
        </w:rPr>
        <w:t xml:space="preserve"> </w:t>
      </w:r>
      <w:r w:rsidRPr="00D62DC2">
        <w:rPr>
          <w:sz w:val="17"/>
          <w:lang w:val="es-ES_tradnl"/>
        </w:rPr>
        <w:t>Esta norma se ocupa principalmente de los datos de los nombres de clientes, a saber: nombres de personas, nombres de empresas e información conexa, como la ciudad, la dirección o el correo electrónico, que se pueden utilizar para desambiguar posibles coincidencias de nombres.</w:t>
      </w:r>
    </w:p>
    <w:p w14:paraId="252EA114" w14:textId="1B45AA05" w:rsidR="007F45C1" w:rsidRPr="00D62DC2" w:rsidRDefault="0032477B" w:rsidP="00AE247E">
      <w:pPr>
        <w:pStyle w:val="ListParagraph"/>
        <w:numPr>
          <w:ilvl w:val="0"/>
          <w:numId w:val="40"/>
        </w:numPr>
        <w:spacing w:after="120" w:line="240" w:lineRule="auto"/>
        <w:ind w:left="900"/>
        <w:contextualSpacing w:val="0"/>
        <w:rPr>
          <w:sz w:val="17"/>
          <w:szCs w:val="17"/>
          <w:lang w:val="es-ES_tradnl"/>
        </w:rPr>
      </w:pPr>
      <w:r w:rsidRPr="00D62DC2">
        <w:rPr>
          <w:sz w:val="17"/>
          <w:lang w:val="es-ES_tradnl"/>
        </w:rPr>
        <w:t>Por “datos depurados” se entienden datos precisos, coherentes y fiables.</w:t>
      </w:r>
      <w:r w:rsidR="00D62DC2" w:rsidRPr="00D62DC2">
        <w:rPr>
          <w:sz w:val="17"/>
          <w:lang w:val="es-ES_tradnl"/>
        </w:rPr>
        <w:t xml:space="preserve"> </w:t>
      </w:r>
      <w:r w:rsidRPr="00D62DC2">
        <w:rPr>
          <w:sz w:val="17"/>
          <w:lang w:val="es-ES_tradnl"/>
        </w:rPr>
        <w:t>Puesto que el grado de depuración en un gran conjunto de datos complejos es difícil de medir, se pueden utilizar diversos parámetros como indicadores de la depuración o propiedades afines, como la idoneidad para un fin determinado.</w:t>
      </w:r>
    </w:p>
    <w:p w14:paraId="23380057" w14:textId="48BD7DDD" w:rsidR="007F45C1" w:rsidRPr="00D62DC2" w:rsidRDefault="0032477B" w:rsidP="00AE247E">
      <w:pPr>
        <w:pStyle w:val="ListParagraph"/>
        <w:numPr>
          <w:ilvl w:val="0"/>
          <w:numId w:val="40"/>
        </w:numPr>
        <w:spacing w:after="120" w:line="240" w:lineRule="auto"/>
        <w:ind w:left="900"/>
        <w:contextualSpacing w:val="0"/>
        <w:rPr>
          <w:sz w:val="17"/>
          <w:szCs w:val="17"/>
          <w:lang w:val="es-ES_tradnl"/>
        </w:rPr>
      </w:pPr>
      <w:r w:rsidRPr="00D62DC2">
        <w:rPr>
          <w:sz w:val="17"/>
          <w:lang w:val="es-ES_tradnl"/>
        </w:rPr>
        <w:t xml:space="preserve">Por “transliteración” se entiende la correspondencia de los caracteres de la lengua de origen con los caracteres (fonéticos) de la lengua de destino. </w:t>
      </w:r>
    </w:p>
    <w:p w14:paraId="3580A258" w14:textId="531769EF" w:rsidR="007F45C1" w:rsidRPr="00D62DC2" w:rsidRDefault="0032477B" w:rsidP="00AE247E">
      <w:pPr>
        <w:pStyle w:val="ListParagraph"/>
        <w:numPr>
          <w:ilvl w:val="0"/>
          <w:numId w:val="40"/>
        </w:numPr>
        <w:spacing w:after="120" w:line="240" w:lineRule="auto"/>
        <w:ind w:left="900"/>
        <w:contextualSpacing w:val="0"/>
        <w:rPr>
          <w:sz w:val="17"/>
          <w:szCs w:val="17"/>
          <w:lang w:val="es-ES_tradnl"/>
        </w:rPr>
      </w:pPr>
      <w:r w:rsidRPr="00D62DC2">
        <w:rPr>
          <w:sz w:val="17"/>
          <w:lang w:val="es-ES_tradnl"/>
        </w:rPr>
        <w:t>Por “transcripción” se entiende la correspondencia de un carácter, logograma, sílaba o fonema de la lengua de partida con un sonido en el sistema de la lengua de llegada.</w:t>
      </w:r>
    </w:p>
    <w:p w14:paraId="07CD08C3" w14:textId="05D6F95F" w:rsidR="007F45C1" w:rsidRPr="00D62DC2" w:rsidRDefault="0032477B" w:rsidP="00AE247E">
      <w:pPr>
        <w:pStyle w:val="ListParagraph"/>
        <w:numPr>
          <w:ilvl w:val="0"/>
          <w:numId w:val="40"/>
        </w:numPr>
        <w:spacing w:after="220" w:line="240" w:lineRule="auto"/>
        <w:ind w:left="900"/>
        <w:contextualSpacing w:val="0"/>
        <w:rPr>
          <w:sz w:val="17"/>
          <w:szCs w:val="17"/>
          <w:lang w:val="es-ES_tradnl"/>
        </w:rPr>
      </w:pPr>
      <w:r w:rsidRPr="00D62DC2">
        <w:rPr>
          <w:sz w:val="17"/>
          <w:lang w:val="es-ES_tradnl"/>
        </w:rPr>
        <w:t>Por “traducción” se entiende la representación del significado de una palabra o concepto en la lengua de partida con algo que se corresponde con el significado en la lengua de llegada.</w:t>
      </w:r>
    </w:p>
    <w:p w14:paraId="5FC3AA78" w14:textId="1F50232E" w:rsidR="00BC2BF8" w:rsidRPr="00D62DC2" w:rsidRDefault="00BC2BF8" w:rsidP="00AE247E">
      <w:pPr>
        <w:pStyle w:val="Heading1"/>
        <w:spacing w:line="240" w:lineRule="auto"/>
        <w:rPr>
          <w:b/>
          <w:szCs w:val="17"/>
          <w:lang w:val="es-ES_tradnl"/>
        </w:rPr>
      </w:pPr>
      <w:bookmarkStart w:id="23" w:name="_Toc208564833"/>
      <w:r w:rsidRPr="00D62DC2">
        <w:rPr>
          <w:lang w:val="es-ES_tradnl"/>
        </w:rPr>
        <w:t>OBTENCIÓN DE DATOS</w:t>
      </w:r>
      <w:bookmarkEnd w:id="23"/>
    </w:p>
    <w:p w14:paraId="3BAFF606" w14:textId="16690F0C" w:rsidR="00BC2BF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sz w:val="17"/>
          <w:lang w:val="es-ES_tradnl"/>
        </w:rPr>
        <w:tab/>
        <w:t>Las Oficinas de PI pueden ofrecer la posibilidad de que los clientes creen y gestionen registros electrónicos que contengan información publicada sobre los nombres, a saber: nombres de personas, nombres de empresas, nombres de representantes legales e información conexa, como la ciudad, la dirección o el correo electrónico.</w:t>
      </w:r>
    </w:p>
    <w:p w14:paraId="687E1267" w14:textId="5772F53B" w:rsidR="00BC2BF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sz w:val="17"/>
          <w:lang w:val="es-ES_tradnl"/>
        </w:rPr>
        <w:tab/>
        <w:t>Las Oficinas de PI deberán permitir que un registro de cliente se asocie a varias solicitudes o registros de derechos de PI, de modo que los clientes puedan reutilizar la misma información sobre los nombres para varias solicitudes o registros y actualizar esa información en un solo lugar.</w:t>
      </w:r>
    </w:p>
    <w:p w14:paraId="17CDD17D" w14:textId="20F5B9BC" w:rsidR="00BC2BF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sz w:val="17"/>
          <w:lang w:val="es-ES_tradnl"/>
        </w:rPr>
        <w:tab/>
      </w:r>
      <w:del w:id="24" w:author="Author">
        <w:r w:rsidRPr="00D62DC2">
          <w:rPr>
            <w:sz w:val="17"/>
            <w:lang w:val="es-ES_tradnl"/>
          </w:rPr>
          <w:tab/>
        </w:r>
      </w:del>
      <w:r w:rsidRPr="00D62DC2">
        <w:rPr>
          <w:sz w:val="17"/>
          <w:lang w:val="es-ES_tradnl"/>
        </w:rPr>
        <w:t>Las Oficinas de PI pueden facilitar formularios para que los clientes pidan a las Oficinas de PI que creen o cambien su nombre o información conexa.</w:t>
      </w:r>
      <w:r w:rsidR="00D62DC2" w:rsidRPr="00D62DC2">
        <w:rPr>
          <w:sz w:val="17"/>
          <w:lang w:val="es-ES_tradnl"/>
        </w:rPr>
        <w:t xml:space="preserve"> </w:t>
      </w:r>
      <w:r w:rsidRPr="00D62DC2">
        <w:rPr>
          <w:sz w:val="17"/>
          <w:lang w:val="es-ES_tradnl"/>
        </w:rPr>
        <w:t xml:space="preserve">Las Oficinas de PI </w:t>
      </w:r>
      <w:del w:id="25" w:author="Author">
        <w:r w:rsidRPr="00D62DC2">
          <w:rPr>
            <w:sz w:val="17"/>
            <w:lang w:val="es-ES_tradnl"/>
          </w:rPr>
          <w:delText>también</w:delText>
        </w:r>
      </w:del>
      <w:r w:rsidRPr="00D62DC2">
        <w:rPr>
          <w:sz w:val="17"/>
          <w:lang w:val="es-ES_tradnl"/>
        </w:rPr>
        <w:t xml:space="preserve"> podrán permitir que los clientes introduzcan y actualicen su nombre o la información conexa por sí mismos o podrán exigir que sea una parte designada, por </w:t>
      </w:r>
      <w:proofErr w:type="gramStart"/>
      <w:r w:rsidRPr="00D62DC2">
        <w:rPr>
          <w:sz w:val="17"/>
          <w:lang w:val="es-ES_tradnl"/>
        </w:rPr>
        <w:t>ejemplo</w:t>
      </w:r>
      <w:proofErr w:type="gramEnd"/>
      <w:r w:rsidRPr="00D62DC2">
        <w:rPr>
          <w:sz w:val="17"/>
          <w:lang w:val="es-ES_tradnl"/>
        </w:rPr>
        <w:t xml:space="preserve"> empleados, contratistas o un servicio externo, la que introduzca y actualice los registros de los clientes a petición de estos. </w:t>
      </w:r>
    </w:p>
    <w:p w14:paraId="4DEA6567" w14:textId="5B812306" w:rsidR="00BC2BF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sz w:val="17"/>
          <w:lang w:val="es-ES_tradnl"/>
        </w:rPr>
        <w:tab/>
        <w:t xml:space="preserve">Los distintos registros de un mismo cliente podrán ser creados y gestionados por entidades diferentes, por </w:t>
      </w:r>
      <w:proofErr w:type="gramStart"/>
      <w:r w:rsidRPr="00D62DC2">
        <w:rPr>
          <w:sz w:val="17"/>
          <w:lang w:val="es-ES_tradnl"/>
        </w:rPr>
        <w:t>ejemplo</w:t>
      </w:r>
      <w:proofErr w:type="gramEnd"/>
      <w:r w:rsidRPr="00D62DC2">
        <w:rPr>
          <w:sz w:val="17"/>
          <w:lang w:val="es-ES_tradnl"/>
        </w:rPr>
        <w:t xml:space="preserve"> por representantes legales diferentes.</w:t>
      </w:r>
      <w:r w:rsidR="00D62DC2" w:rsidRPr="00D62DC2">
        <w:rPr>
          <w:sz w:val="17"/>
          <w:lang w:val="es-ES_tradnl"/>
        </w:rPr>
        <w:t xml:space="preserve"> </w:t>
      </w:r>
      <w:r w:rsidRPr="00D62DC2">
        <w:rPr>
          <w:sz w:val="17"/>
          <w:lang w:val="es-ES_tradnl"/>
        </w:rPr>
        <w:t>Las Oficinas de PI deben tener esto en cuenta a la hora de diseñar los sistemas de registro, ya que varios registros de un mismo cliente pueden tener ligeras variaciones de los mismos datos o ser actualizados en distintos momentos por distintos representantes.</w:t>
      </w:r>
    </w:p>
    <w:p w14:paraId="3440F4B7" w14:textId="46C1E13D" w:rsidR="00BC2BF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lang w:val="es-ES_tradnl"/>
        </w:rPr>
        <w:tab/>
      </w:r>
      <w:r w:rsidRPr="00D62DC2">
        <w:rPr>
          <w:sz w:val="17"/>
          <w:lang w:val="es-ES_tradnl"/>
        </w:rPr>
        <w:t>Las Oficinas de PI pueden admitir la introducción del nombre del cliente en caracteres propios del idioma del cliente, además de hacerlo en los idiomas de trabajo de la Oficina; para ello se utilizará la codificación UTF-8</w:t>
      </w:r>
      <w:r w:rsidR="00A92AD7" w:rsidRPr="00D62DC2">
        <w:rPr>
          <w:rStyle w:val="FootnoteReference"/>
          <w:sz w:val="17"/>
          <w:szCs w:val="17"/>
          <w:lang w:val="es-ES_tradnl"/>
        </w:rPr>
        <w:footnoteReference w:id="2"/>
      </w:r>
      <w:r w:rsidRPr="00D62DC2">
        <w:rPr>
          <w:sz w:val="17"/>
          <w:lang w:val="es-ES_tradnl"/>
        </w:rPr>
        <w:t>.</w:t>
      </w:r>
      <w:r w:rsidR="00D62DC2" w:rsidRPr="00D62DC2">
        <w:rPr>
          <w:sz w:val="17"/>
          <w:lang w:val="es-ES_tradnl"/>
        </w:rPr>
        <w:t xml:space="preserve"> </w:t>
      </w:r>
      <w:r w:rsidRPr="00D62DC2">
        <w:rPr>
          <w:sz w:val="17"/>
          <w:lang w:val="es-ES_tradnl"/>
        </w:rPr>
        <w:t>Por ejemplo, una Oficina que trabaje en inglés podría disponer de distintos campos para el nombre del solicitante en inglés y el nombre original en coreano.</w:t>
      </w:r>
    </w:p>
    <w:p w14:paraId="3AF8D138" w14:textId="4EE54020" w:rsidR="00BC2BF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sz w:val="17"/>
          <w:lang w:val="es-ES_tradnl"/>
        </w:rPr>
        <w:tab/>
      </w:r>
      <w:del w:id="26" w:author="Author">
        <w:r w:rsidRPr="00D62DC2">
          <w:rPr>
            <w:sz w:val="17"/>
            <w:lang w:val="es-ES_tradnl"/>
          </w:rPr>
          <w:tab/>
        </w:r>
      </w:del>
      <w:r w:rsidRPr="00D62DC2">
        <w:rPr>
          <w:sz w:val="17"/>
          <w:lang w:val="es-ES_tradnl"/>
        </w:rPr>
        <w:t>Las Oficinas de PI podrán utilizar opcionalmente códigos para identificar a los clientes.</w:t>
      </w:r>
      <w:r w:rsidR="00D62DC2" w:rsidRPr="00D62DC2">
        <w:rPr>
          <w:sz w:val="17"/>
          <w:lang w:val="es-ES_tradnl"/>
        </w:rPr>
        <w:t xml:space="preserve"> </w:t>
      </w:r>
      <w:r w:rsidRPr="00D62DC2">
        <w:rPr>
          <w:sz w:val="17"/>
          <w:lang w:val="es-ES_tradnl"/>
        </w:rPr>
        <w:t xml:space="preserve">Esos </w:t>
      </w:r>
      <w:del w:id="27" w:author="Author">
        <w:r w:rsidRPr="00D62DC2">
          <w:rPr>
            <w:sz w:val="17"/>
            <w:lang w:val="es-ES_tradnl"/>
          </w:rPr>
          <w:delText>números</w:delText>
        </w:r>
      </w:del>
      <w:ins w:id="28" w:author="Author">
        <w:r w:rsidRPr="00D62DC2">
          <w:rPr>
            <w:sz w:val="17"/>
            <w:lang w:val="es-ES_tradnl"/>
          </w:rPr>
          <w:t>códigos</w:t>
        </w:r>
      </w:ins>
      <w:r w:rsidRPr="00D62DC2">
        <w:rPr>
          <w:sz w:val="17"/>
          <w:lang w:val="es-ES_tradnl"/>
        </w:rPr>
        <w:t xml:space="preserve"> los podrán crear las Oficinas o podrán obtenerlos de una fuente externa, como un número de registro de una empresa o un número de pasaporte.</w:t>
      </w:r>
      <w:r w:rsidR="00D62DC2" w:rsidRPr="00D62DC2">
        <w:rPr>
          <w:sz w:val="17"/>
          <w:lang w:val="es-ES_tradnl"/>
        </w:rPr>
        <w:t xml:space="preserve"> </w:t>
      </w:r>
      <w:r w:rsidRPr="00D62DC2">
        <w:rPr>
          <w:sz w:val="17"/>
          <w:lang w:val="es-ES_tradnl"/>
        </w:rPr>
        <w:t xml:space="preserve">Los </w:t>
      </w:r>
      <w:del w:id="29" w:author="Author">
        <w:r w:rsidRPr="00D62DC2">
          <w:rPr>
            <w:sz w:val="17"/>
            <w:lang w:val="es-ES_tradnl"/>
          </w:rPr>
          <w:delText>números</w:delText>
        </w:r>
      </w:del>
      <w:ins w:id="30" w:author="Author">
        <w:r w:rsidRPr="00D62DC2">
          <w:rPr>
            <w:sz w:val="17"/>
            <w:lang w:val="es-ES_tradnl"/>
          </w:rPr>
          <w:t>códigos</w:t>
        </w:r>
      </w:ins>
      <w:r w:rsidRPr="00D62DC2">
        <w:rPr>
          <w:sz w:val="17"/>
          <w:lang w:val="es-ES_tradnl"/>
        </w:rPr>
        <w:t xml:space="preserve"> de identificación por sí solos no resuelven los problemas que se plantean con los datos depurados de los clientes, como las entradas duplicadas, los cambios de nombre y la información obsoleta o incorrecta.</w:t>
      </w:r>
      <w:r w:rsidR="00D62DC2" w:rsidRPr="00D62DC2">
        <w:rPr>
          <w:sz w:val="17"/>
          <w:lang w:val="es-ES_tradnl"/>
        </w:rPr>
        <w:t xml:space="preserve"> </w:t>
      </w:r>
      <w:r w:rsidRPr="00D62DC2">
        <w:rPr>
          <w:sz w:val="17"/>
          <w:lang w:val="es-ES_tradnl"/>
        </w:rPr>
        <w:t xml:space="preserve">Las Oficinas que utilicen </w:t>
      </w:r>
      <w:del w:id="31" w:author="Author">
        <w:r w:rsidRPr="00D62DC2">
          <w:rPr>
            <w:sz w:val="17"/>
            <w:lang w:val="es-ES_tradnl"/>
          </w:rPr>
          <w:delText>números</w:delText>
        </w:r>
      </w:del>
      <w:ins w:id="32" w:author="Author">
        <w:r w:rsidRPr="00D62DC2">
          <w:rPr>
            <w:sz w:val="17"/>
            <w:lang w:val="es-ES_tradnl"/>
          </w:rPr>
          <w:t>códigos</w:t>
        </w:r>
      </w:ins>
      <w:r w:rsidRPr="00D62DC2">
        <w:rPr>
          <w:sz w:val="17"/>
          <w:lang w:val="es-ES_tradnl"/>
        </w:rPr>
        <w:t xml:space="preserve"> de identificación deberán seguir prestando atención a las consideraciones contenidas en otras partes de esta norma.</w:t>
      </w:r>
    </w:p>
    <w:p w14:paraId="748655B4" w14:textId="439F0A5B" w:rsidR="008D2089" w:rsidRPr="00D62DC2" w:rsidRDefault="001E598E" w:rsidP="00AE247E">
      <w:pPr>
        <w:pStyle w:val="Heading1"/>
        <w:spacing w:line="240" w:lineRule="auto"/>
        <w:rPr>
          <w:b/>
          <w:szCs w:val="17"/>
          <w:lang w:val="es-ES_tradnl"/>
        </w:rPr>
      </w:pPr>
      <w:bookmarkStart w:id="33" w:name="_Hlk145928917"/>
      <w:bookmarkStart w:id="34" w:name="_Toc208564834"/>
      <w:r w:rsidRPr="00D62DC2">
        <w:rPr>
          <w:lang w:val="es-ES_tradnl"/>
        </w:rPr>
        <w:t>TRANSFORMACIÓN DE NOMBRES</w:t>
      </w:r>
      <w:bookmarkEnd w:id="33"/>
      <w:bookmarkEnd w:id="34"/>
    </w:p>
    <w:p w14:paraId="31BBB065" w14:textId="64A478AD" w:rsidR="008D2089"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lang w:val="es-ES_tradnl"/>
        </w:rPr>
        <w:tab/>
      </w:r>
      <w:r w:rsidRPr="00D62DC2">
        <w:rPr>
          <w:sz w:val="17"/>
          <w:lang w:val="es-ES_tradnl"/>
        </w:rPr>
        <w:t>Para el intercambio y procesamiento de datos, incluida la recepción de solicitudes o registros internacionales, las Oficinas de PI pueden considerar la posibilidad de transformar los nombres</w:t>
      </w:r>
      <w:del w:id="35" w:author="Author">
        <w:r w:rsidRPr="00D62DC2">
          <w:rPr>
            <w:sz w:val="17"/>
            <w:lang w:val="es-ES_tradnl"/>
          </w:rPr>
          <w:delText xml:space="preserve"> (Anexo de este documento)</w:delText>
        </w:r>
      </w:del>
      <w:r w:rsidRPr="00D62DC2">
        <w:rPr>
          <w:sz w:val="17"/>
          <w:lang w:val="es-ES_tradnl"/>
        </w:rPr>
        <w:t>.</w:t>
      </w:r>
      <w:r w:rsidR="00D62DC2" w:rsidRPr="00D62DC2">
        <w:rPr>
          <w:sz w:val="17"/>
          <w:lang w:val="es-ES_tradnl"/>
        </w:rPr>
        <w:t xml:space="preserve"> </w:t>
      </w:r>
      <w:r w:rsidRPr="00D62DC2">
        <w:rPr>
          <w:sz w:val="17"/>
          <w:lang w:val="es-ES_tradnl"/>
        </w:rPr>
        <w:t>Se recomienda que las Oficinas de PI envíen y reciban los datos de los nombres utilizando la codificación UTF-8.</w:t>
      </w:r>
      <w:r w:rsidR="00D62DC2" w:rsidRPr="00D62DC2">
        <w:rPr>
          <w:sz w:val="17"/>
          <w:lang w:val="es-ES_tradnl"/>
        </w:rPr>
        <w:t xml:space="preserve"> </w:t>
      </w:r>
    </w:p>
    <w:p w14:paraId="436F4E60" w14:textId="182C6A33" w:rsidR="008D2089"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lang w:val="es-ES_tradnl"/>
        </w:rPr>
        <w:tab/>
      </w:r>
      <w:r w:rsidRPr="00D62DC2">
        <w:rPr>
          <w:sz w:val="17"/>
          <w:lang w:val="es-ES_tradnl"/>
        </w:rPr>
        <w:t>Debe tenerse en cuenta que la adaptación o conversión de los nombres de los clientes se presta a numerosos errores, ya que no existen normas generalmente aceptadas o uniformes.</w:t>
      </w:r>
      <w:r w:rsidR="00D62DC2" w:rsidRPr="00D62DC2">
        <w:rPr>
          <w:sz w:val="17"/>
          <w:lang w:val="es-ES_tradnl"/>
        </w:rPr>
        <w:t xml:space="preserve"> </w:t>
      </w:r>
      <w:r w:rsidRPr="00D62DC2">
        <w:rPr>
          <w:sz w:val="17"/>
          <w:lang w:val="es-ES_tradnl"/>
        </w:rPr>
        <w:t>En esta norma se mencionan tres formas de adaptación o transformación de nombres: transliteración, transcripción y traducción.</w:t>
      </w:r>
      <w:r w:rsidR="00D62DC2" w:rsidRPr="00D62DC2">
        <w:rPr>
          <w:sz w:val="17"/>
          <w:lang w:val="es-ES_tradnl"/>
        </w:rPr>
        <w:t xml:space="preserve"> </w:t>
      </w:r>
      <w:r w:rsidRPr="00D62DC2">
        <w:rPr>
          <w:sz w:val="17"/>
          <w:lang w:val="es-ES_tradnl"/>
        </w:rPr>
        <w:t xml:space="preserve">Si las Oficinas de PI transliteran, transcriben o traducen </w:t>
      </w:r>
      <w:del w:id="36" w:author="Author">
        <w:r w:rsidRPr="00D62DC2">
          <w:rPr>
            <w:sz w:val="17"/>
            <w:lang w:val="es-ES_tradnl"/>
          </w:rPr>
          <w:delText>caracteres</w:delText>
        </w:r>
      </w:del>
      <w:ins w:id="37" w:author="Author">
        <w:r w:rsidRPr="00D62DC2">
          <w:rPr>
            <w:sz w:val="17"/>
            <w:lang w:val="es-ES_tradnl"/>
          </w:rPr>
          <w:t>nombres</w:t>
        </w:r>
      </w:ins>
      <w:r w:rsidRPr="00D62DC2">
        <w:rPr>
          <w:sz w:val="17"/>
          <w:lang w:val="es-ES_tradnl"/>
        </w:rPr>
        <w:t xml:space="preserve"> de una lengua </w:t>
      </w:r>
      <w:ins w:id="38" w:author="Author">
        <w:r w:rsidRPr="00D62DC2">
          <w:rPr>
            <w:sz w:val="17"/>
            <w:lang w:val="es-ES_tradnl"/>
          </w:rPr>
          <w:t xml:space="preserve">o conjunto de caracteres </w:t>
        </w:r>
      </w:ins>
      <w:r w:rsidRPr="00D62DC2">
        <w:rPr>
          <w:sz w:val="17"/>
          <w:lang w:val="es-ES_tradnl"/>
        </w:rPr>
        <w:t xml:space="preserve">(como el </w:t>
      </w:r>
      <w:del w:id="39" w:author="Author">
        <w:r w:rsidRPr="00D62DC2">
          <w:rPr>
            <w:sz w:val="17"/>
            <w:lang w:val="es-ES_tradnl"/>
          </w:rPr>
          <w:delText>griego</w:delText>
        </w:r>
      </w:del>
      <w:ins w:id="40" w:author="Author">
        <w:r w:rsidRPr="00D62DC2">
          <w:rPr>
            <w:sz w:val="17"/>
            <w:lang w:val="es-ES_tradnl"/>
          </w:rPr>
          <w:t>coreano o el latín</w:t>
        </w:r>
      </w:ins>
      <w:r w:rsidRPr="00D62DC2">
        <w:rPr>
          <w:sz w:val="17"/>
          <w:lang w:val="es-ES_tradnl"/>
        </w:rPr>
        <w:t>) a otra (como el inglés</w:t>
      </w:r>
      <w:ins w:id="41" w:author="Author">
        <w:r w:rsidRPr="00D62DC2">
          <w:rPr>
            <w:sz w:val="17"/>
            <w:lang w:val="es-ES_tradnl"/>
          </w:rPr>
          <w:t xml:space="preserve"> o el cirílico</w:t>
        </w:r>
      </w:ins>
      <w:r w:rsidRPr="00D62DC2">
        <w:rPr>
          <w:sz w:val="17"/>
          <w:lang w:val="es-ES_tradnl"/>
        </w:rPr>
        <w:t>), deberán publicar su sistema de transliteración, transcripción o traducción.</w:t>
      </w:r>
      <w:r w:rsidR="00D62DC2" w:rsidRPr="00D62DC2">
        <w:rPr>
          <w:sz w:val="17"/>
          <w:lang w:val="es-ES_tradnl"/>
        </w:rPr>
        <w:t xml:space="preserve"> </w:t>
      </w:r>
      <w:ins w:id="42" w:author="Author">
        <w:r w:rsidRPr="00D62DC2">
          <w:rPr>
            <w:sz w:val="17"/>
            <w:lang w:val="es-ES_tradnl"/>
          </w:rPr>
          <w:t>Si las OPI transforman un nombre de cliente, se recomienda que conserven el nombre del solicitante en los caracteres o lenguas nativos, de conformidad con el párrafo 8 de la presente Norma.</w:t>
        </w:r>
      </w:ins>
      <w:r w:rsidR="00D62DC2" w:rsidRPr="00D62DC2">
        <w:rPr>
          <w:sz w:val="17"/>
          <w:lang w:val="es-ES_tradnl"/>
        </w:rPr>
        <w:t xml:space="preserve"> </w:t>
      </w:r>
      <w:del w:id="43" w:author="Author">
        <w:r w:rsidRPr="00D62DC2">
          <w:rPr>
            <w:sz w:val="17"/>
            <w:lang w:val="es-ES_tradnl"/>
          </w:rPr>
          <w:delText xml:space="preserve">El </w:delText>
        </w:r>
      </w:del>
      <w:ins w:id="44" w:author="Author">
        <w:r w:rsidRPr="00D62DC2">
          <w:rPr>
            <w:sz w:val="17"/>
            <w:lang w:val="es-ES_tradnl"/>
          </w:rPr>
          <w:t xml:space="preserve">Los </w:t>
        </w:r>
      </w:ins>
      <w:r w:rsidRPr="00D62DC2">
        <w:rPr>
          <w:sz w:val="17"/>
          <w:lang w:val="es-ES_tradnl"/>
        </w:rPr>
        <w:t>documento</w:t>
      </w:r>
      <w:ins w:id="45" w:author="Author">
        <w:r w:rsidRPr="00D62DC2">
          <w:rPr>
            <w:sz w:val="17"/>
            <w:lang w:val="es-ES_tradnl"/>
          </w:rPr>
          <w:t>s</w:t>
        </w:r>
      </w:ins>
      <w:r w:rsidRPr="00D62DC2">
        <w:rPr>
          <w:sz w:val="17"/>
          <w:lang w:val="es-ES_tradnl"/>
        </w:rPr>
        <w:t xml:space="preserve"> transliterado</w:t>
      </w:r>
      <w:ins w:id="46" w:author="Author">
        <w:r w:rsidRPr="00D62DC2">
          <w:rPr>
            <w:sz w:val="17"/>
            <w:lang w:val="es-ES_tradnl"/>
          </w:rPr>
          <w:t>s</w:t>
        </w:r>
      </w:ins>
      <w:r w:rsidRPr="00D62DC2">
        <w:rPr>
          <w:sz w:val="17"/>
          <w:lang w:val="es-ES_tradnl"/>
        </w:rPr>
        <w:t>, transcrito</w:t>
      </w:r>
      <w:ins w:id="47" w:author="Author">
        <w:r w:rsidRPr="00D62DC2">
          <w:rPr>
            <w:sz w:val="17"/>
            <w:lang w:val="es-ES_tradnl"/>
          </w:rPr>
          <w:t>s</w:t>
        </w:r>
      </w:ins>
      <w:r w:rsidRPr="00D62DC2">
        <w:rPr>
          <w:sz w:val="17"/>
          <w:lang w:val="es-ES_tradnl"/>
        </w:rPr>
        <w:t xml:space="preserve"> o traducido</w:t>
      </w:r>
      <w:ins w:id="48" w:author="Author">
        <w:r w:rsidRPr="00D62DC2">
          <w:rPr>
            <w:sz w:val="17"/>
            <w:lang w:val="es-ES_tradnl"/>
          </w:rPr>
          <w:t>s</w:t>
        </w:r>
      </w:ins>
      <w:r w:rsidRPr="00D62DC2">
        <w:rPr>
          <w:sz w:val="17"/>
          <w:lang w:val="es-ES_tradnl"/>
        </w:rPr>
        <w:t xml:space="preserve">, o partes </w:t>
      </w:r>
      <w:del w:id="49" w:author="Author">
        <w:r w:rsidRPr="00D62DC2">
          <w:rPr>
            <w:sz w:val="17"/>
            <w:lang w:val="es-ES_tradnl"/>
          </w:rPr>
          <w:delText>del mismo</w:delText>
        </w:r>
      </w:del>
      <w:ins w:id="50" w:author="Author">
        <w:r w:rsidRPr="00D62DC2">
          <w:rPr>
            <w:sz w:val="17"/>
            <w:lang w:val="es-ES_tradnl"/>
          </w:rPr>
          <w:t>de ellos</w:t>
        </w:r>
      </w:ins>
      <w:r w:rsidRPr="00D62DC2">
        <w:rPr>
          <w:sz w:val="17"/>
          <w:lang w:val="es-ES_tradnl"/>
        </w:rPr>
        <w:t xml:space="preserve">, deben ponerse a disposición del cliente, quien deberá disponer de </w:t>
      </w:r>
      <w:del w:id="51" w:author="Author">
        <w:r w:rsidRPr="00D62DC2">
          <w:rPr>
            <w:sz w:val="17"/>
            <w:lang w:val="es-ES_tradnl"/>
          </w:rPr>
          <w:delText xml:space="preserve">un medio para </w:delText>
        </w:r>
      </w:del>
      <w:ins w:id="52" w:author="Author">
        <w:r w:rsidRPr="00D62DC2">
          <w:rPr>
            <w:sz w:val="17"/>
            <w:lang w:val="es-ES_tradnl"/>
          </w:rPr>
          <w:t xml:space="preserve">la oportunidad de </w:t>
        </w:r>
      </w:ins>
      <w:r w:rsidRPr="00D62DC2">
        <w:rPr>
          <w:sz w:val="17"/>
          <w:lang w:val="es-ES_tradnl"/>
        </w:rPr>
        <w:t>presentar correcciones si la transliteración, transcripción o traducción presenta fallos.</w:t>
      </w:r>
      <w:r w:rsidR="00D62DC2" w:rsidRPr="00D62DC2">
        <w:rPr>
          <w:sz w:val="17"/>
          <w:lang w:val="es-ES_tradnl"/>
        </w:rPr>
        <w:t xml:space="preserve"> </w:t>
      </w:r>
    </w:p>
    <w:p w14:paraId="3D8E0EC9" w14:textId="4C468E94" w:rsidR="008D2089"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lang w:val="es-ES_tradnl"/>
        </w:rPr>
        <w:tab/>
      </w:r>
      <w:r w:rsidRPr="00D62DC2">
        <w:rPr>
          <w:sz w:val="17"/>
          <w:lang w:val="es-ES_tradnl"/>
        </w:rPr>
        <w:t>Si es posible, debe evitarse la transliteración inversa; en su lugar, se recomienda utilizar en cambio el nombre original.</w:t>
      </w:r>
      <w:r w:rsidR="00D62DC2" w:rsidRPr="00D62DC2">
        <w:rPr>
          <w:sz w:val="17"/>
          <w:lang w:val="es-ES_tradnl"/>
        </w:rPr>
        <w:t xml:space="preserve"> </w:t>
      </w:r>
      <w:r w:rsidRPr="00D62DC2">
        <w:rPr>
          <w:sz w:val="17"/>
          <w:lang w:val="es-ES_tradnl"/>
        </w:rPr>
        <w:t>Por ejemplo, una solicitud presentada por “</w:t>
      </w:r>
      <w:proofErr w:type="spellStart"/>
      <w:r w:rsidRPr="00D62DC2">
        <w:rPr>
          <w:sz w:val="17"/>
          <w:lang w:val="es-ES_tradnl"/>
        </w:rPr>
        <w:t>Phony</w:t>
      </w:r>
      <w:proofErr w:type="spellEnd"/>
      <w:r w:rsidRPr="00D62DC2">
        <w:rPr>
          <w:sz w:val="17"/>
          <w:lang w:val="es-ES_tradnl"/>
        </w:rPr>
        <w:t xml:space="preserve"> </w:t>
      </w:r>
      <w:proofErr w:type="spellStart"/>
      <w:r w:rsidRPr="00D62DC2">
        <w:rPr>
          <w:sz w:val="17"/>
          <w:lang w:val="es-ES_tradnl"/>
        </w:rPr>
        <w:t>Corp</w:t>
      </w:r>
      <w:proofErr w:type="spellEnd"/>
      <w:r w:rsidRPr="00D62DC2">
        <w:rPr>
          <w:sz w:val="17"/>
          <w:lang w:val="es-ES_tradnl"/>
        </w:rPr>
        <w:t xml:space="preserve">” </w:t>
      </w:r>
      <w:ins w:id="53" w:author="Author">
        <w:r w:rsidRPr="00D62DC2">
          <w:rPr>
            <w:sz w:val="17"/>
            <w:lang w:val="es-ES_tradnl"/>
          </w:rPr>
          <w:t xml:space="preserve">en caracteres latinos </w:t>
        </w:r>
      </w:ins>
      <w:r w:rsidRPr="00D62DC2">
        <w:rPr>
          <w:sz w:val="17"/>
          <w:lang w:val="es-ES_tradnl"/>
        </w:rPr>
        <w:t>se podría transliterar en caracteres griegos como “</w:t>
      </w:r>
      <w:proofErr w:type="spellStart"/>
      <w:r w:rsidRPr="00D62DC2">
        <w:rPr>
          <w:sz w:val="17"/>
          <w:lang w:val="es-ES_tradnl"/>
        </w:rPr>
        <w:t>Φονι</w:t>
      </w:r>
      <w:proofErr w:type="spellEnd"/>
      <w:r w:rsidRPr="00D62DC2">
        <w:rPr>
          <w:sz w:val="17"/>
          <w:lang w:val="es-ES_tradnl"/>
        </w:rPr>
        <w:t xml:space="preserve"> </w:t>
      </w:r>
      <w:proofErr w:type="spellStart"/>
      <w:r w:rsidRPr="00D62DC2">
        <w:rPr>
          <w:sz w:val="17"/>
          <w:lang w:val="es-ES_tradnl"/>
        </w:rPr>
        <w:t>Κορ</w:t>
      </w:r>
      <w:proofErr w:type="spellEnd"/>
      <w:r w:rsidRPr="00D62DC2">
        <w:rPr>
          <w:sz w:val="17"/>
          <w:lang w:val="es-ES_tradnl"/>
        </w:rPr>
        <w:t>π” en el sistema de una Oficina y, al publicarla, la transliteración inversa del griego a los caracteres latinos podría ser “</w:t>
      </w:r>
      <w:proofErr w:type="spellStart"/>
      <w:r w:rsidRPr="00D62DC2">
        <w:rPr>
          <w:sz w:val="17"/>
          <w:lang w:val="es-ES_tradnl"/>
        </w:rPr>
        <w:t>Foni</w:t>
      </w:r>
      <w:proofErr w:type="spellEnd"/>
      <w:r w:rsidRPr="00D62DC2">
        <w:rPr>
          <w:sz w:val="17"/>
          <w:lang w:val="es-ES_tradnl"/>
        </w:rPr>
        <w:t xml:space="preserve"> </w:t>
      </w:r>
      <w:proofErr w:type="spellStart"/>
      <w:r w:rsidRPr="00D62DC2">
        <w:rPr>
          <w:sz w:val="17"/>
          <w:lang w:val="es-ES_tradnl"/>
        </w:rPr>
        <w:t>Corp</w:t>
      </w:r>
      <w:proofErr w:type="spellEnd"/>
      <w:r w:rsidRPr="00D62DC2">
        <w:rPr>
          <w:sz w:val="17"/>
          <w:lang w:val="es-ES_tradnl"/>
        </w:rPr>
        <w:t>”, lo que daría lugar a discrepancias.</w:t>
      </w:r>
      <w:r w:rsidR="00D62DC2" w:rsidRPr="00D62DC2">
        <w:rPr>
          <w:sz w:val="17"/>
          <w:lang w:val="es-ES_tradnl"/>
        </w:rPr>
        <w:t xml:space="preserve"> </w:t>
      </w:r>
      <w:del w:id="54" w:author="Author">
        <w:r w:rsidRPr="00D62DC2">
          <w:rPr>
            <w:sz w:val="17"/>
            <w:lang w:val="es-ES_tradnl"/>
          </w:rPr>
          <w:delText>En el Anexo de esta norma figuran ejemplos de los problemas más comunes que surgen en la transliteración, transcripción o traducción inversa o doble.</w:delText>
        </w:r>
      </w:del>
    </w:p>
    <w:p w14:paraId="645547A5" w14:textId="27C798E0" w:rsidR="008D2089" w:rsidRPr="00D62DC2" w:rsidRDefault="008D2089" w:rsidP="00AE247E">
      <w:pPr>
        <w:pStyle w:val="Heading1"/>
        <w:spacing w:line="240" w:lineRule="auto"/>
        <w:rPr>
          <w:b/>
          <w:szCs w:val="17"/>
          <w:lang w:val="es-ES_tradnl"/>
        </w:rPr>
      </w:pPr>
      <w:bookmarkStart w:id="55" w:name="_Toc208564835"/>
      <w:r w:rsidRPr="00D62DC2">
        <w:rPr>
          <w:lang w:val="es-ES_tradnl"/>
        </w:rPr>
        <w:t>VALIDACIÓN Y DESAMBIGUACIÓN</w:t>
      </w:r>
      <w:bookmarkEnd w:id="55"/>
    </w:p>
    <w:p w14:paraId="3DCA7463" w14:textId="16A74F09" w:rsidR="00DB72C8" w:rsidRPr="00D62DC2" w:rsidRDefault="00103B70" w:rsidP="00AE247E">
      <w:pPr>
        <w:pStyle w:val="ListParagraph"/>
        <w:spacing w:after="220" w:line="240" w:lineRule="auto"/>
        <w:ind w:left="0"/>
        <w:contextualSpacing w:val="0"/>
        <w:rPr>
          <w:sz w:val="17"/>
          <w:szCs w:val="17"/>
          <w:lang w:val="es-ES_tradnl"/>
        </w:rPr>
      </w:pPr>
      <w:r w:rsidRPr="00D62DC2">
        <w:rPr>
          <w:sz w:val="17"/>
          <w:lang w:val="es-ES_tradnl"/>
        </w:rPr>
        <w:fldChar w:fldCharType="begin"/>
      </w:r>
      <w:r w:rsidRPr="00D62DC2">
        <w:rPr>
          <w:sz w:val="17"/>
          <w:lang w:val="es-ES_tradnl"/>
        </w:rPr>
        <w:instrText xml:space="preserve"> AUTONUM  </w:instrText>
      </w:r>
      <w:r w:rsidRPr="00D62DC2">
        <w:rPr>
          <w:sz w:val="17"/>
          <w:lang w:val="es-ES_tradnl"/>
        </w:rPr>
        <w:fldChar w:fldCharType="end"/>
      </w:r>
      <w:r w:rsidRPr="00D62DC2">
        <w:rPr>
          <w:lang w:val="es-ES_tradnl"/>
        </w:rPr>
        <w:tab/>
      </w:r>
      <w:r w:rsidRPr="00D62DC2">
        <w:rPr>
          <w:sz w:val="17"/>
          <w:lang w:val="es-ES_tradnl"/>
        </w:rPr>
        <w:t>Los métodos de validación y desambiguación deben diseñarse para cumplir objetivos específicos, ya sean administrativos o estadísticos, y deben aplicarse procedimientos adecuados en función de esos objetivos.</w:t>
      </w:r>
      <w:r w:rsidR="00D62DC2" w:rsidRPr="00D62DC2">
        <w:rPr>
          <w:sz w:val="17"/>
          <w:lang w:val="es-ES_tradnl"/>
        </w:rPr>
        <w:t xml:space="preserve"> </w:t>
      </w:r>
      <w:r w:rsidRPr="00D62DC2">
        <w:rPr>
          <w:sz w:val="17"/>
          <w:lang w:val="es-ES_tradnl"/>
        </w:rPr>
        <w:t>Los métodos de concordancia y desambiguación de nombres deben tener el alcance adecuado y someterse a una evaluación de riesgos en función del objetivo previsto a fin de lograr un nivel adecuado de desambiguación.</w:t>
      </w:r>
    </w:p>
    <w:p w14:paraId="52BAEAA5" w14:textId="4B5DB732" w:rsidR="008D2089" w:rsidRPr="00D62DC2" w:rsidRDefault="008D2089" w:rsidP="00AE247E">
      <w:pPr>
        <w:pStyle w:val="ListParagraph"/>
        <w:spacing w:after="220" w:line="240" w:lineRule="auto"/>
        <w:ind w:left="0"/>
        <w:contextualSpacing w:val="0"/>
        <w:rPr>
          <w:ins w:id="56" w:author="Author"/>
          <w:sz w:val="17"/>
          <w:szCs w:val="17"/>
          <w:lang w:val="es-ES_tradnl"/>
        </w:rPr>
      </w:pPr>
      <w:r w:rsidRPr="00D62DC2">
        <w:rPr>
          <w:sz w:val="17"/>
          <w:lang w:val="es-ES_tradnl"/>
        </w:rPr>
        <w:t>14.</w:t>
      </w:r>
      <w:r w:rsidRPr="00D62DC2">
        <w:rPr>
          <w:sz w:val="17"/>
          <w:lang w:val="es-ES_tradnl"/>
        </w:rPr>
        <w:tab/>
        <w:t>Las Oficinas de PI podrán optar por validar la información presentada por los clientes, incluso mediante comprobaciones automatizadas.</w:t>
      </w:r>
      <w:r w:rsidR="00D62DC2" w:rsidRPr="00D62DC2">
        <w:rPr>
          <w:sz w:val="17"/>
          <w:lang w:val="es-ES_tradnl"/>
        </w:rPr>
        <w:t xml:space="preserve"> </w:t>
      </w:r>
      <w:r w:rsidRPr="00D62DC2">
        <w:rPr>
          <w:sz w:val="17"/>
          <w:lang w:val="es-ES_tradnl"/>
        </w:rPr>
        <w:t>Los resultados de la validación se pondrán a disposición de los clientes</w:t>
      </w:r>
      <w:ins w:id="57" w:author="Author">
        <w:r w:rsidRPr="00D62DC2">
          <w:rPr>
            <w:sz w:val="17"/>
            <w:lang w:val="es-ES_tradnl"/>
          </w:rPr>
          <w:t>.</w:t>
        </w:r>
      </w:ins>
      <w:r w:rsidRPr="00D62DC2">
        <w:rPr>
          <w:sz w:val="17"/>
          <w:lang w:val="es-ES_tradnl"/>
        </w:rPr>
        <w:t xml:space="preserve"> </w:t>
      </w:r>
      <w:ins w:id="58" w:author="Author">
        <w:r w:rsidRPr="00D62DC2">
          <w:rPr>
            <w:sz w:val="17"/>
            <w:lang w:val="es-ES_tradnl"/>
          </w:rPr>
          <w:t>De ser necesario, los clientes deberán aprobar las correcciones antes de su aplicación en el sistema</w:t>
        </w:r>
      </w:ins>
      <w:del w:id="59" w:author="Author">
        <w:r w:rsidRPr="00D62DC2">
          <w:rPr>
            <w:sz w:val="17"/>
            <w:lang w:val="es-ES_tradnl"/>
          </w:rPr>
          <w:delText>y estos aceptarán las correcciones de ser necesario, lo que incluye fórmulas para eludir un mecanismo de validación automatizado en caso de que surjan resultados incorrectos o incompletos</w:delText>
        </w:r>
      </w:del>
      <w:r w:rsidRPr="00D62DC2">
        <w:rPr>
          <w:sz w:val="17"/>
          <w:lang w:val="es-ES_tradnl"/>
        </w:rPr>
        <w:t>.</w:t>
      </w:r>
      <w:r w:rsidR="00D62DC2" w:rsidRPr="00D62DC2">
        <w:rPr>
          <w:sz w:val="17"/>
          <w:lang w:val="es-ES_tradnl"/>
        </w:rPr>
        <w:t xml:space="preserve"> </w:t>
      </w:r>
      <w:ins w:id="60" w:author="Author">
        <w:r w:rsidRPr="00D62DC2">
          <w:rPr>
            <w:sz w:val="17"/>
            <w:lang w:val="es-ES_tradnl"/>
          </w:rPr>
          <w:t xml:space="preserve"> Además, se deberán prever fórmulas que permitan eludir el mecanismo de validación automatizado en caso de que se produzcan resultados incorrectos o incompletos.</w:t>
        </w:r>
      </w:ins>
    </w:p>
    <w:p w14:paraId="16CF09F6" w14:textId="1947DA8B" w:rsidR="00F53B3D" w:rsidRPr="00D62DC2" w:rsidDel="002367C0" w:rsidRDefault="00F53B3D" w:rsidP="00AE247E">
      <w:pPr>
        <w:pStyle w:val="ListParagraph"/>
        <w:spacing w:after="220" w:line="240" w:lineRule="auto"/>
        <w:ind w:left="0"/>
        <w:contextualSpacing w:val="0"/>
        <w:rPr>
          <w:del w:id="61" w:author="Author"/>
          <w:sz w:val="17"/>
          <w:szCs w:val="17"/>
          <w:lang w:val="es-ES_tradnl"/>
        </w:rPr>
      </w:pPr>
    </w:p>
    <w:p w14:paraId="67C890FC" w14:textId="3D388859"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15.</w:t>
      </w:r>
      <w:r w:rsidRPr="00D62DC2">
        <w:rPr>
          <w:sz w:val="17"/>
          <w:lang w:val="es-ES_tradnl"/>
        </w:rPr>
        <w:tab/>
        <w:t>Para desambiguar los registros de nombres (es decir, encontrar entradas duplicadas), las Oficinas podrán examinar aspectos distintos de los nombres de los clientes.</w:t>
      </w:r>
      <w:r w:rsidR="00D62DC2" w:rsidRPr="00D62DC2">
        <w:rPr>
          <w:sz w:val="17"/>
          <w:lang w:val="es-ES_tradnl"/>
        </w:rPr>
        <w:t xml:space="preserve"> </w:t>
      </w:r>
      <w:r w:rsidRPr="00D62DC2">
        <w:rPr>
          <w:sz w:val="17"/>
          <w:lang w:val="es-ES_tradnl"/>
        </w:rPr>
        <w:t>Los nombres no son intrínsecamente únicos.</w:t>
      </w:r>
      <w:r w:rsidR="00D62DC2" w:rsidRPr="00D62DC2">
        <w:rPr>
          <w:sz w:val="17"/>
          <w:lang w:val="es-ES_tradnl"/>
        </w:rPr>
        <w:t xml:space="preserve"> </w:t>
      </w:r>
      <w:r w:rsidRPr="00D62DC2">
        <w:rPr>
          <w:sz w:val="17"/>
          <w:lang w:val="es-ES_tradnl"/>
        </w:rPr>
        <w:t xml:space="preserve">Por ejemplo, puede haber varias personas llamadas “John Smith” o varias empresas llamadas “Data </w:t>
      </w:r>
      <w:proofErr w:type="spellStart"/>
      <w:r w:rsidRPr="00D62DC2">
        <w:rPr>
          <w:sz w:val="17"/>
          <w:lang w:val="es-ES_tradnl"/>
        </w:rPr>
        <w:t>Corp</w:t>
      </w:r>
      <w:proofErr w:type="spellEnd"/>
      <w:r w:rsidRPr="00D62DC2">
        <w:rPr>
          <w:sz w:val="17"/>
          <w:lang w:val="es-ES_tradnl"/>
        </w:rPr>
        <w:t>”.</w:t>
      </w:r>
      <w:r w:rsidR="00D62DC2" w:rsidRPr="00D62DC2">
        <w:rPr>
          <w:sz w:val="17"/>
          <w:lang w:val="es-ES_tradnl"/>
        </w:rPr>
        <w:t xml:space="preserve"> </w:t>
      </w:r>
      <w:r w:rsidRPr="00D62DC2">
        <w:rPr>
          <w:sz w:val="17"/>
          <w:lang w:val="es-ES_tradnl"/>
        </w:rPr>
        <w:t>La comparación de otros datos como la ciudad, el código postal o la fecha de nacimiento, cuando estén disponibles, puede aumentar la calidad de las correspondencias.</w:t>
      </w:r>
    </w:p>
    <w:p w14:paraId="146EF39C" w14:textId="38AF5195"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16.</w:t>
      </w:r>
      <w:r w:rsidRPr="00D62DC2">
        <w:rPr>
          <w:sz w:val="17"/>
          <w:lang w:val="es-ES_tradnl"/>
        </w:rPr>
        <w:tab/>
        <w:t>Cualquier proceso de validación o desambiguación iniciado por la Oficina de PI que pueda tener efectos legales, como la corrección o la normalización del nombre del titular registrado de un derecho de PI, deberá ser confirmado por el cliente antes de que se formalice el cambio en el sistema de la Oficina.</w:t>
      </w:r>
    </w:p>
    <w:p w14:paraId="28EF10AE" w14:textId="3F421DFE" w:rsidR="008D2089" w:rsidRPr="00D62DC2" w:rsidRDefault="008D2089" w:rsidP="00AE247E">
      <w:pPr>
        <w:pStyle w:val="Heading1"/>
        <w:spacing w:line="240" w:lineRule="auto"/>
        <w:rPr>
          <w:b/>
          <w:szCs w:val="17"/>
          <w:lang w:val="es-ES_tradnl"/>
        </w:rPr>
      </w:pPr>
      <w:bookmarkStart w:id="62" w:name="_Toc208564836"/>
      <w:r w:rsidRPr="00D62DC2">
        <w:rPr>
          <w:lang w:val="es-ES_tradnl"/>
        </w:rPr>
        <w:t>MANTENIMIENTO</w:t>
      </w:r>
      <w:bookmarkEnd w:id="62"/>
    </w:p>
    <w:p w14:paraId="5C28D27E" w14:textId="20ED9204"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17.</w:t>
      </w:r>
      <w:r w:rsidRPr="00D62DC2">
        <w:rPr>
          <w:sz w:val="17"/>
          <w:lang w:val="es-ES_tradnl"/>
        </w:rPr>
        <w:tab/>
        <w:t xml:space="preserve">Las Oficinas de PI deben elaborar una estrategia para depurar periódicamente las bases de datos de nombres de clientes que incluya la detección y resolución de los registros duplicados, es decir, varios registros </w:t>
      </w:r>
      <w:del w:id="63" w:author="Author">
        <w:r w:rsidRPr="00D62DC2">
          <w:rPr>
            <w:sz w:val="17"/>
            <w:lang w:val="es-ES_tradnl"/>
          </w:rPr>
          <w:delText>de una misma entidad</w:delText>
        </w:r>
      </w:del>
      <w:ins w:id="64" w:author="Author">
        <w:r w:rsidRPr="00D62DC2">
          <w:rPr>
            <w:sz w:val="17"/>
            <w:lang w:val="es-ES_tradnl"/>
          </w:rPr>
          <w:t>del mismo cliente</w:t>
        </w:r>
      </w:ins>
      <w:r w:rsidRPr="00D62DC2">
        <w:rPr>
          <w:sz w:val="17"/>
          <w:lang w:val="es-ES_tradnl"/>
        </w:rPr>
        <w:t>.</w:t>
      </w:r>
      <w:r w:rsidR="00D62DC2" w:rsidRPr="00D62DC2">
        <w:rPr>
          <w:sz w:val="17"/>
          <w:lang w:val="es-ES_tradnl"/>
        </w:rPr>
        <w:t xml:space="preserve"> </w:t>
      </w:r>
      <w:r w:rsidRPr="00D62DC2">
        <w:rPr>
          <w:sz w:val="17"/>
          <w:lang w:val="es-ES_tradnl"/>
        </w:rPr>
        <w:t xml:space="preserve">En algunos casos, los registros duplicados se pueden fusionar o combinar, por ejemplo, </w:t>
      </w:r>
      <w:ins w:id="65" w:author="Author">
        <w:r w:rsidRPr="00D62DC2">
          <w:rPr>
            <w:sz w:val="17"/>
            <w:lang w:val="es-ES_tradnl"/>
          </w:rPr>
          <w:t>podrían conso</w:t>
        </w:r>
        <w:r w:rsidR="002B21AE" w:rsidRPr="00D62DC2">
          <w:rPr>
            <w:sz w:val="17"/>
            <w:lang w:val="es-ES_tradnl"/>
          </w:rPr>
          <w:t>l</w:t>
        </w:r>
        <w:r w:rsidRPr="00D62DC2">
          <w:rPr>
            <w:sz w:val="17"/>
            <w:lang w:val="es-ES_tradnl"/>
          </w:rPr>
          <w:t xml:space="preserve">idarse </w:t>
        </w:r>
      </w:ins>
      <w:r w:rsidRPr="00D62DC2">
        <w:rPr>
          <w:sz w:val="17"/>
          <w:lang w:val="es-ES_tradnl"/>
        </w:rPr>
        <w:t xml:space="preserve">los registros con pequeñas diferencias ortográficas involuntarias, como “ABC Corp.” y “ABC </w:t>
      </w:r>
      <w:proofErr w:type="spellStart"/>
      <w:r w:rsidRPr="00D62DC2">
        <w:rPr>
          <w:sz w:val="17"/>
          <w:lang w:val="es-ES_tradnl"/>
        </w:rPr>
        <w:t>Corp</w:t>
      </w:r>
      <w:proofErr w:type="spellEnd"/>
      <w:r w:rsidRPr="00D62DC2">
        <w:rPr>
          <w:sz w:val="17"/>
          <w:lang w:val="es-ES_tradnl"/>
        </w:rPr>
        <w:t>”.</w:t>
      </w:r>
      <w:r w:rsidR="00D62DC2" w:rsidRPr="00D62DC2">
        <w:rPr>
          <w:sz w:val="17"/>
          <w:lang w:val="es-ES_tradnl"/>
        </w:rPr>
        <w:t xml:space="preserve"> </w:t>
      </w:r>
      <w:r w:rsidRPr="00D62DC2">
        <w:rPr>
          <w:sz w:val="17"/>
          <w:lang w:val="es-ES_tradnl"/>
        </w:rPr>
        <w:t>En otros casos puede ser preferible mantener registros independientes.</w:t>
      </w:r>
      <w:r w:rsidR="00D62DC2" w:rsidRPr="00D62DC2">
        <w:rPr>
          <w:sz w:val="17"/>
          <w:lang w:val="es-ES_tradnl"/>
        </w:rPr>
        <w:t xml:space="preserve"> </w:t>
      </w:r>
      <w:r w:rsidRPr="00D62DC2">
        <w:rPr>
          <w:sz w:val="17"/>
          <w:lang w:val="es-ES_tradnl"/>
        </w:rPr>
        <w:t>Cada Oficina deberá decidir qué enfoque se ajusta mejor a su propio sistema de gestión de los registros de nombres.</w:t>
      </w:r>
      <w:r w:rsidR="00D62DC2" w:rsidRPr="00D62DC2">
        <w:rPr>
          <w:sz w:val="17"/>
          <w:lang w:val="es-ES_tradnl"/>
        </w:rPr>
        <w:t xml:space="preserve"> </w:t>
      </w:r>
      <w:r w:rsidRPr="00D62DC2">
        <w:rPr>
          <w:sz w:val="17"/>
          <w:lang w:val="es-ES_tradnl"/>
        </w:rPr>
        <w:t xml:space="preserve">La estrategia puede incluir la participación de los clientes interesados en la depuración de los registros y la responsabilidad de los datos depurados. </w:t>
      </w:r>
    </w:p>
    <w:p w14:paraId="356F5DA1" w14:textId="1653D1FD"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18.</w:t>
      </w:r>
      <w:r w:rsidRPr="00D62DC2">
        <w:rPr>
          <w:sz w:val="17"/>
          <w:lang w:val="es-ES_tradnl"/>
        </w:rPr>
        <w:tab/>
        <w:t>Las Oficinas de PI deberán proporcionar un mecanismo que permita a los clientes actualizar la información sobre su nombre en varias solicitudes o derechos de PI introduciendo la información una sola vez.</w:t>
      </w:r>
      <w:r w:rsidR="00D62DC2" w:rsidRPr="00D62DC2">
        <w:rPr>
          <w:sz w:val="17"/>
          <w:lang w:val="es-ES_tradnl"/>
        </w:rPr>
        <w:t xml:space="preserve"> </w:t>
      </w:r>
      <w:r w:rsidRPr="00D62DC2">
        <w:rPr>
          <w:sz w:val="17"/>
          <w:lang w:val="es-ES_tradnl"/>
        </w:rPr>
        <w:t>Esto se puede conseguir, por ejemplo, asociando cada solicitud o derecho de PI a un único registro de cliente que contenga información sobre el nombre, o permitiendo a los clientes seleccionar varias solicitudes o derechos de PI y presentar un solo conjunto de datos actualizados para que se apliquen a todos ellos.</w:t>
      </w:r>
    </w:p>
    <w:p w14:paraId="0C67AE0D" w14:textId="772F3DE2"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19.</w:t>
      </w:r>
      <w:r w:rsidRPr="00D62DC2">
        <w:rPr>
          <w:sz w:val="17"/>
          <w:lang w:val="es-ES_tradnl"/>
        </w:rPr>
        <w:tab/>
        <w:t xml:space="preserve">Las Oficinas de PI podrán designar a una persona responsable de la depuración de datos, lo que incluye el desarrollo de parámetros para medir </w:t>
      </w:r>
      <w:ins w:id="66" w:author="Author">
        <w:r w:rsidRPr="00D62DC2">
          <w:rPr>
            <w:sz w:val="17"/>
            <w:lang w:val="es-ES_tradnl"/>
          </w:rPr>
          <w:t xml:space="preserve">el grado de depuración de </w:t>
        </w:r>
      </w:ins>
      <w:r w:rsidRPr="00D62DC2">
        <w:rPr>
          <w:sz w:val="17"/>
          <w:lang w:val="es-ES_tradnl"/>
        </w:rPr>
        <w:t>los datos</w:t>
      </w:r>
      <w:del w:id="67" w:author="Author">
        <w:r w:rsidRPr="00D62DC2">
          <w:rPr>
            <w:sz w:val="17"/>
            <w:lang w:val="es-ES_tradnl"/>
          </w:rPr>
          <w:delText xml:space="preserve"> depurados</w:delText>
        </w:r>
      </w:del>
      <w:r w:rsidRPr="00D62DC2">
        <w:rPr>
          <w:sz w:val="17"/>
          <w:lang w:val="es-ES_tradnl"/>
        </w:rPr>
        <w:t>, el seguimiento y la presentación de informes periódicos sobre dichos parámetros y la adopción de medidas para mejorar los datos de los clientes cuando sea necesario.</w:t>
      </w:r>
    </w:p>
    <w:p w14:paraId="65F2EB09" w14:textId="5F66BB75" w:rsidR="008D2089" w:rsidRPr="00D62DC2" w:rsidRDefault="008D2089" w:rsidP="00AE247E">
      <w:pPr>
        <w:pStyle w:val="Heading1"/>
        <w:spacing w:line="240" w:lineRule="auto"/>
        <w:rPr>
          <w:b/>
          <w:szCs w:val="17"/>
          <w:lang w:val="es-ES_tradnl"/>
        </w:rPr>
      </w:pPr>
      <w:bookmarkStart w:id="68" w:name="_Toc208564837"/>
      <w:r w:rsidRPr="00D62DC2">
        <w:rPr>
          <w:lang w:val="es-ES_tradnl"/>
        </w:rPr>
        <w:t>PUBLICACIÓN E INTERCAMBIO DE DATOS</w:t>
      </w:r>
      <w:bookmarkEnd w:id="68"/>
    </w:p>
    <w:p w14:paraId="332F9730" w14:textId="4DECAE72"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20.</w:t>
      </w:r>
      <w:r w:rsidRPr="00D62DC2">
        <w:rPr>
          <w:sz w:val="17"/>
          <w:lang w:val="es-ES_tradnl"/>
        </w:rPr>
        <w:tab/>
        <w:t xml:space="preserve">Las Oficinas de PI deberán dar a conocer las actualizaciones de la información sobre los nombres que se </w:t>
      </w:r>
      <w:del w:id="69" w:author="Author">
        <w:r w:rsidRPr="00D62DC2">
          <w:rPr>
            <w:sz w:val="17"/>
            <w:lang w:val="es-ES_tradnl"/>
          </w:rPr>
          <w:delText>realicen</w:delText>
        </w:r>
      </w:del>
      <w:ins w:id="70" w:author="Author">
        <w:r w:rsidRPr="00D62DC2">
          <w:rPr>
            <w:sz w:val="17"/>
            <w:lang w:val="es-ES_tradnl"/>
          </w:rPr>
          <w:t>remitan</w:t>
        </w:r>
      </w:ins>
      <w:r w:rsidRPr="00D62DC2">
        <w:rPr>
          <w:sz w:val="17"/>
          <w:lang w:val="es-ES_tradnl"/>
        </w:rPr>
        <w:t xml:space="preserve"> después de la publicación de un </w:t>
      </w:r>
      <w:del w:id="71" w:author="Author">
        <w:r w:rsidRPr="00D62DC2">
          <w:rPr>
            <w:sz w:val="17"/>
            <w:lang w:val="es-ES_tradnl"/>
          </w:rPr>
          <w:delText xml:space="preserve">derecho </w:delText>
        </w:r>
      </w:del>
      <w:ins w:id="72" w:author="Author">
        <w:r w:rsidRPr="00D62DC2">
          <w:rPr>
            <w:sz w:val="17"/>
            <w:lang w:val="es-ES_tradnl"/>
          </w:rPr>
          <w:t xml:space="preserve">documento </w:t>
        </w:r>
      </w:ins>
      <w:r w:rsidRPr="00D62DC2">
        <w:rPr>
          <w:sz w:val="17"/>
          <w:lang w:val="es-ES_tradnl"/>
        </w:rPr>
        <w:t>de PI.</w:t>
      </w:r>
      <w:r w:rsidR="00D62DC2" w:rsidRPr="00D62DC2">
        <w:rPr>
          <w:sz w:val="17"/>
          <w:lang w:val="es-ES_tradnl"/>
        </w:rPr>
        <w:t xml:space="preserve"> </w:t>
      </w:r>
      <w:r w:rsidRPr="00D62DC2">
        <w:rPr>
          <w:sz w:val="17"/>
          <w:lang w:val="es-ES_tradnl"/>
        </w:rPr>
        <w:t xml:space="preserve">Por ejemplo, si “ABC </w:t>
      </w:r>
      <w:proofErr w:type="spellStart"/>
      <w:r w:rsidRPr="00D62DC2">
        <w:rPr>
          <w:sz w:val="17"/>
          <w:lang w:val="es-ES_tradnl"/>
        </w:rPr>
        <w:t>Corp</w:t>
      </w:r>
      <w:proofErr w:type="spellEnd"/>
      <w:r w:rsidRPr="00D62DC2">
        <w:rPr>
          <w:sz w:val="17"/>
          <w:lang w:val="es-ES_tradnl"/>
        </w:rPr>
        <w:t xml:space="preserve">” cambia su nombre por “XYZ </w:t>
      </w:r>
      <w:proofErr w:type="spellStart"/>
      <w:r w:rsidRPr="00D62DC2">
        <w:rPr>
          <w:sz w:val="17"/>
          <w:lang w:val="es-ES_tradnl"/>
        </w:rPr>
        <w:t>Corp</w:t>
      </w:r>
      <w:proofErr w:type="spellEnd"/>
      <w:r w:rsidRPr="00D62DC2">
        <w:rPr>
          <w:sz w:val="17"/>
          <w:lang w:val="es-ES_tradnl"/>
        </w:rPr>
        <w:t xml:space="preserve">” en el registro de clientes, en las publicaciones en línea se deberá asociar el nombre “XYZ </w:t>
      </w:r>
      <w:proofErr w:type="spellStart"/>
      <w:r w:rsidRPr="00D62DC2">
        <w:rPr>
          <w:sz w:val="17"/>
          <w:lang w:val="es-ES_tradnl"/>
        </w:rPr>
        <w:t>Corp</w:t>
      </w:r>
      <w:proofErr w:type="spellEnd"/>
      <w:r w:rsidRPr="00D62DC2">
        <w:rPr>
          <w:sz w:val="17"/>
          <w:lang w:val="es-ES_tradnl"/>
        </w:rPr>
        <w:t>” al derecho de PI.</w:t>
      </w:r>
      <w:r w:rsidR="00D62DC2" w:rsidRPr="00D62DC2">
        <w:rPr>
          <w:sz w:val="17"/>
          <w:lang w:val="es-ES_tradnl"/>
        </w:rPr>
        <w:t xml:space="preserve"> </w:t>
      </w:r>
      <w:r w:rsidRPr="00D62DC2">
        <w:rPr>
          <w:sz w:val="17"/>
          <w:lang w:val="es-ES_tradnl"/>
        </w:rPr>
        <w:t xml:space="preserve">El nombre original también podrá aparecer en el </w:t>
      </w:r>
      <w:del w:id="73" w:author="Author">
        <w:r w:rsidRPr="00D62DC2">
          <w:rPr>
            <w:sz w:val="17"/>
            <w:lang w:val="es-ES_tradnl"/>
          </w:rPr>
          <w:delText>derecho</w:delText>
        </w:r>
      </w:del>
      <w:ins w:id="74" w:author="Author">
        <w:r w:rsidRPr="00D62DC2">
          <w:rPr>
            <w:sz w:val="17"/>
            <w:lang w:val="es-ES_tradnl"/>
          </w:rPr>
          <w:t>documento</w:t>
        </w:r>
      </w:ins>
      <w:r w:rsidRPr="00D62DC2">
        <w:rPr>
          <w:sz w:val="17"/>
          <w:lang w:val="es-ES_tradnl"/>
        </w:rPr>
        <w:t xml:space="preserve"> de PI publicado, </w:t>
      </w:r>
      <w:del w:id="75" w:author="Author">
        <w:r w:rsidRPr="00D62DC2">
          <w:rPr>
            <w:sz w:val="17"/>
            <w:lang w:val="es-ES_tradnl"/>
          </w:rPr>
          <w:delText xml:space="preserve">de acuerdo con </w:delText>
        </w:r>
      </w:del>
      <w:ins w:id="76" w:author="Author">
        <w:r w:rsidRPr="00D62DC2">
          <w:rPr>
            <w:sz w:val="17"/>
            <w:lang w:val="es-ES_tradnl"/>
          </w:rPr>
          <w:t xml:space="preserve">en función de </w:t>
        </w:r>
      </w:ins>
      <w:r w:rsidRPr="00D62DC2">
        <w:rPr>
          <w:sz w:val="17"/>
          <w:lang w:val="es-ES_tradnl"/>
        </w:rPr>
        <w:t>los requisitos legales de la Oficina.</w:t>
      </w:r>
    </w:p>
    <w:p w14:paraId="43C7CD1A" w14:textId="3E9B8F52"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21.</w:t>
      </w:r>
      <w:r w:rsidRPr="00D62DC2">
        <w:rPr>
          <w:sz w:val="17"/>
          <w:lang w:val="es-ES_tradnl"/>
        </w:rPr>
        <w:tab/>
        <w:t xml:space="preserve">Si una Oficina tiene varias formas del nombre de un cliente, como el nombre original expresado con caracteres nativos, esas variaciones deben incluirse en los </w:t>
      </w:r>
      <w:del w:id="77" w:author="Author">
        <w:r w:rsidRPr="00D62DC2">
          <w:rPr>
            <w:sz w:val="17"/>
            <w:lang w:val="es-ES_tradnl"/>
          </w:rPr>
          <w:delText xml:space="preserve">datos </w:delText>
        </w:r>
      </w:del>
      <w:ins w:id="78" w:author="Author">
        <w:r w:rsidRPr="00D62DC2">
          <w:rPr>
            <w:sz w:val="17"/>
            <w:lang w:val="es-ES_tradnl"/>
          </w:rPr>
          <w:t xml:space="preserve">documentos </w:t>
        </w:r>
      </w:ins>
      <w:r w:rsidRPr="00D62DC2">
        <w:rPr>
          <w:sz w:val="17"/>
          <w:lang w:val="es-ES_tradnl"/>
        </w:rPr>
        <w:t xml:space="preserve">publicados y en los </w:t>
      </w:r>
      <w:del w:id="79" w:author="Author">
        <w:r w:rsidRPr="00D62DC2">
          <w:rPr>
            <w:sz w:val="17"/>
            <w:lang w:val="es-ES_tradnl"/>
          </w:rPr>
          <w:delText xml:space="preserve">datos </w:delText>
        </w:r>
      </w:del>
      <w:ins w:id="80" w:author="Author">
        <w:r w:rsidRPr="00D62DC2">
          <w:rPr>
            <w:sz w:val="17"/>
            <w:lang w:val="es-ES_tradnl"/>
          </w:rPr>
          <w:t xml:space="preserve">documentos </w:t>
        </w:r>
      </w:ins>
      <w:r w:rsidRPr="00D62DC2">
        <w:rPr>
          <w:sz w:val="17"/>
          <w:lang w:val="es-ES_tradnl"/>
        </w:rPr>
        <w:t>intercambiados con otras Oficinas.</w:t>
      </w:r>
    </w:p>
    <w:p w14:paraId="63142EEB" w14:textId="25394F16"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22.</w:t>
      </w:r>
      <w:r w:rsidRPr="00D62DC2">
        <w:rPr>
          <w:sz w:val="17"/>
          <w:lang w:val="es-ES_tradnl"/>
        </w:rPr>
        <w:tab/>
        <w:t xml:space="preserve">Si una Oficina utiliza </w:t>
      </w:r>
      <w:del w:id="81" w:author="Author">
        <w:r w:rsidRPr="00D62DC2">
          <w:rPr>
            <w:sz w:val="17"/>
            <w:lang w:val="es-ES_tradnl"/>
          </w:rPr>
          <w:delText>números</w:delText>
        </w:r>
      </w:del>
      <w:ins w:id="82" w:author="Author">
        <w:r w:rsidRPr="00D62DC2">
          <w:rPr>
            <w:sz w:val="17"/>
            <w:lang w:val="es-ES_tradnl"/>
          </w:rPr>
          <w:t>códigos</w:t>
        </w:r>
      </w:ins>
      <w:r w:rsidRPr="00D62DC2">
        <w:rPr>
          <w:sz w:val="17"/>
          <w:lang w:val="es-ES_tradnl"/>
        </w:rPr>
        <w:t xml:space="preserve"> de identificación para distinguir las entidades, estos se deberán incluir en los datos que publique y en los que intercambie con otras Oficinas de PI</w:t>
      </w:r>
      <w:ins w:id="83" w:author="Author">
        <w:r w:rsidRPr="00D62DC2">
          <w:rPr>
            <w:sz w:val="17"/>
            <w:lang w:val="es-ES_tradnl"/>
          </w:rPr>
          <w:t>, salvo que</w:t>
        </w:r>
      </w:ins>
      <w:del w:id="84" w:author="Author">
        <w:r w:rsidRPr="00D62DC2">
          <w:rPr>
            <w:sz w:val="17"/>
            <w:lang w:val="es-ES_tradnl"/>
          </w:rPr>
          <w:delText>.</w:delText>
        </w:r>
      </w:del>
      <w:r w:rsidR="00D62DC2" w:rsidRPr="00D62DC2">
        <w:rPr>
          <w:sz w:val="17"/>
          <w:lang w:val="es-ES_tradnl"/>
        </w:rPr>
        <w:t xml:space="preserve"> </w:t>
      </w:r>
      <w:del w:id="85" w:author="Author">
        <w:r w:rsidRPr="00D62DC2">
          <w:rPr>
            <w:sz w:val="17"/>
            <w:lang w:val="es-ES_tradnl"/>
          </w:rPr>
          <w:delText xml:space="preserve">Si </w:delText>
        </w:r>
      </w:del>
      <w:r w:rsidRPr="00D62DC2">
        <w:rPr>
          <w:sz w:val="17"/>
          <w:lang w:val="es-ES_tradnl"/>
        </w:rPr>
        <w:t xml:space="preserve">los </w:t>
      </w:r>
      <w:ins w:id="86" w:author="Author">
        <w:r w:rsidRPr="00D62DC2">
          <w:rPr>
            <w:sz w:val="17"/>
            <w:lang w:val="es-ES_tradnl"/>
          </w:rPr>
          <w:t>códigos</w:t>
        </w:r>
      </w:ins>
      <w:del w:id="87" w:author="Author">
        <w:r w:rsidRPr="00D62DC2">
          <w:rPr>
            <w:sz w:val="17"/>
            <w:lang w:val="es-ES_tradnl"/>
          </w:rPr>
          <w:delText>números</w:delText>
        </w:r>
      </w:del>
      <w:r w:rsidRPr="00D62DC2">
        <w:rPr>
          <w:sz w:val="17"/>
          <w:lang w:val="es-ES_tradnl"/>
        </w:rPr>
        <w:t xml:space="preserve"> de identificación </w:t>
      </w:r>
      <w:del w:id="88" w:author="Author">
        <w:r w:rsidRPr="00D62DC2">
          <w:rPr>
            <w:sz w:val="17"/>
            <w:lang w:val="es-ES_tradnl"/>
          </w:rPr>
          <w:delText>son</w:delText>
        </w:r>
      </w:del>
      <w:ins w:id="89" w:author="Author">
        <w:r w:rsidRPr="00D62DC2">
          <w:rPr>
            <w:sz w:val="17"/>
            <w:lang w:val="es-ES_tradnl"/>
          </w:rPr>
          <w:t>sean</w:t>
        </w:r>
      </w:ins>
      <w:r w:rsidRPr="00D62DC2">
        <w:rPr>
          <w:sz w:val="17"/>
          <w:lang w:val="es-ES_tradnl"/>
        </w:rPr>
        <w:t xml:space="preserve"> confidenciales y no pued</w:t>
      </w:r>
      <w:ins w:id="90" w:author="Author">
        <w:r w:rsidRPr="00D62DC2">
          <w:rPr>
            <w:sz w:val="17"/>
            <w:lang w:val="es-ES_tradnl"/>
          </w:rPr>
          <w:t>a</w:t>
        </w:r>
      </w:ins>
      <w:del w:id="91" w:author="Author">
        <w:r w:rsidRPr="00D62DC2">
          <w:rPr>
            <w:sz w:val="17"/>
            <w:lang w:val="es-ES_tradnl"/>
          </w:rPr>
          <w:delText>e</w:delText>
        </w:r>
      </w:del>
      <w:r w:rsidRPr="00D62DC2">
        <w:rPr>
          <w:sz w:val="17"/>
          <w:lang w:val="es-ES_tradnl"/>
        </w:rPr>
        <w:t>n compartirse</w:t>
      </w:r>
      <w:del w:id="92" w:author="Author">
        <w:r w:rsidRPr="00D62DC2">
          <w:rPr>
            <w:sz w:val="17"/>
            <w:lang w:val="es-ES_tradnl"/>
          </w:rPr>
          <w:delText>, la Oficina deberá indicar qué datos de los clientes utilizan esos números de identificación, por ejemplo, sustituyéndolos por números únicos generados para su publicación</w:delText>
        </w:r>
      </w:del>
      <w:r w:rsidRPr="00D62DC2">
        <w:rPr>
          <w:sz w:val="17"/>
          <w:lang w:val="es-ES_tradnl"/>
        </w:rPr>
        <w:t>.</w:t>
      </w:r>
    </w:p>
    <w:p w14:paraId="45A0B397" w14:textId="56BFCA3F" w:rsidR="008D2089" w:rsidRPr="00D62DC2" w:rsidRDefault="008D2089" w:rsidP="00AE247E">
      <w:pPr>
        <w:pStyle w:val="Heading1"/>
        <w:spacing w:line="240" w:lineRule="auto"/>
        <w:rPr>
          <w:b/>
          <w:szCs w:val="17"/>
          <w:lang w:val="es-ES_tradnl"/>
        </w:rPr>
      </w:pPr>
      <w:bookmarkStart w:id="93" w:name="_Toc208564838"/>
      <w:r w:rsidRPr="00D62DC2">
        <w:rPr>
          <w:lang w:val="es-ES_tradnl"/>
        </w:rPr>
        <w:t>FINES ESTADÍSTICOS</w:t>
      </w:r>
      <w:bookmarkEnd w:id="93"/>
    </w:p>
    <w:p w14:paraId="16BEBBB7" w14:textId="4E2268D6" w:rsidR="008D2089" w:rsidRPr="00D62DC2" w:rsidRDefault="008D2089" w:rsidP="00AE247E">
      <w:pPr>
        <w:pStyle w:val="ListParagraph"/>
        <w:spacing w:after="220" w:line="240" w:lineRule="auto"/>
        <w:ind w:left="0"/>
        <w:contextualSpacing w:val="0"/>
        <w:rPr>
          <w:sz w:val="17"/>
          <w:szCs w:val="17"/>
          <w:lang w:val="es-ES_tradnl"/>
        </w:rPr>
      </w:pPr>
      <w:r w:rsidRPr="00D62DC2">
        <w:rPr>
          <w:sz w:val="17"/>
          <w:lang w:val="es-ES_tradnl"/>
        </w:rPr>
        <w:t>23.</w:t>
      </w:r>
      <w:r w:rsidRPr="00D62DC2">
        <w:rPr>
          <w:sz w:val="17"/>
          <w:lang w:val="es-ES_tradnl"/>
        </w:rPr>
        <w:tab/>
        <w:t>Con fines estadísticos, las Oficinas de PI podrán intentar cotejar los datos de los clientes con variaciones en los nombres u otros campos para obtener recuentos más precisos.</w:t>
      </w:r>
      <w:r w:rsidR="00D62DC2" w:rsidRPr="00D62DC2">
        <w:rPr>
          <w:sz w:val="17"/>
          <w:lang w:val="es-ES_tradnl"/>
        </w:rPr>
        <w:t xml:space="preserve"> </w:t>
      </w:r>
      <w:r w:rsidRPr="00D62DC2">
        <w:rPr>
          <w:sz w:val="17"/>
          <w:lang w:val="es-ES_tradnl"/>
        </w:rPr>
        <w:t>En esos casos, las Oficinas deberán publicar su estrategia o algoritmo de correspondencia junto con los resultados estadísticos para que otras personas puedan entender la metodología utilizada.</w:t>
      </w:r>
    </w:p>
    <w:p w14:paraId="0F1DD89E" w14:textId="2101FD15" w:rsidR="00A143FD" w:rsidRPr="00D62DC2" w:rsidRDefault="00765953" w:rsidP="00AE247E">
      <w:pPr>
        <w:pStyle w:val="Heading2"/>
        <w:spacing w:line="240" w:lineRule="auto"/>
        <w:rPr>
          <w:sz w:val="17"/>
          <w:szCs w:val="17"/>
          <w:lang w:val="es-ES_tradnl"/>
        </w:rPr>
      </w:pPr>
      <w:bookmarkStart w:id="94" w:name="_Toc208564839"/>
      <w:r w:rsidRPr="00D62DC2">
        <w:rPr>
          <w:sz w:val="17"/>
          <w:lang w:val="es-ES_tradnl"/>
        </w:rPr>
        <w:t>Referencias</w:t>
      </w:r>
      <w:bookmarkEnd w:id="94"/>
    </w:p>
    <w:p w14:paraId="6456D4C3" w14:textId="0850AA8F" w:rsidR="00765953" w:rsidRPr="00D62DC2" w:rsidRDefault="00B957DA" w:rsidP="00AE247E">
      <w:pPr>
        <w:spacing w:after="220" w:line="240" w:lineRule="auto"/>
        <w:rPr>
          <w:sz w:val="17"/>
          <w:szCs w:val="17"/>
          <w:lang w:val="es-ES_tradnl"/>
        </w:rPr>
      </w:pPr>
      <w:r w:rsidRPr="00D62DC2">
        <w:rPr>
          <w:sz w:val="17"/>
          <w:lang w:val="es-ES_tradnl"/>
        </w:rPr>
        <w:t>24.</w:t>
      </w:r>
      <w:r w:rsidRPr="00D62DC2">
        <w:rPr>
          <w:sz w:val="17"/>
          <w:lang w:val="es-ES_tradnl"/>
        </w:rPr>
        <w:tab/>
        <w:t>Las referencias a la siguiente norma son pertinentes para la siguiente norma:</w:t>
      </w:r>
    </w:p>
    <w:p w14:paraId="5CADA9CE" w14:textId="3CA94987" w:rsidR="00765953" w:rsidRPr="00D62DC2" w:rsidRDefault="00765953" w:rsidP="00D62DC2">
      <w:pPr>
        <w:spacing w:after="220" w:line="240" w:lineRule="auto"/>
        <w:ind w:left="2410" w:hanging="2410"/>
        <w:rPr>
          <w:sz w:val="17"/>
          <w:szCs w:val="17"/>
          <w:lang w:val="es-ES_tradnl"/>
        </w:rPr>
      </w:pPr>
      <w:r w:rsidRPr="00D62DC2">
        <w:rPr>
          <w:sz w:val="17"/>
          <w:lang w:val="es-ES_tradnl"/>
        </w:rPr>
        <w:t xml:space="preserve">Norma </w:t>
      </w:r>
      <w:hyperlink r:id="rId8">
        <w:r w:rsidRPr="00D62DC2">
          <w:rPr>
            <w:rStyle w:val="Hyperlink"/>
            <w:sz w:val="17"/>
            <w:lang w:val="es-ES_tradnl"/>
          </w:rPr>
          <w:t>ST.20</w:t>
        </w:r>
      </w:hyperlink>
      <w:r w:rsidRPr="00D62DC2">
        <w:rPr>
          <w:sz w:val="17"/>
          <w:lang w:val="es-ES_tradnl"/>
        </w:rPr>
        <w:t xml:space="preserve"> de la OMPI</w:t>
      </w:r>
      <w:r w:rsidRPr="00D62DC2">
        <w:rPr>
          <w:sz w:val="17"/>
          <w:lang w:val="es-ES_tradnl"/>
        </w:rPr>
        <w:tab/>
      </w:r>
      <w:ins w:id="95" w:author="Author">
        <w:r w:rsidRPr="00D62DC2">
          <w:rPr>
            <w:sz w:val="17"/>
            <w:lang w:val="es-ES_tradnl"/>
          </w:rPr>
          <w:t xml:space="preserve">Recomendación para la </w:t>
        </w:r>
      </w:ins>
      <w:del w:id="96" w:author="Author">
        <w:r w:rsidRPr="00D62DC2">
          <w:rPr>
            <w:sz w:val="17"/>
            <w:lang w:val="es-ES_tradnl"/>
          </w:rPr>
          <w:delText>P</w:delText>
        </w:r>
      </w:del>
      <w:ins w:id="97" w:author="Author">
        <w:r w:rsidRPr="00D62DC2">
          <w:rPr>
            <w:sz w:val="17"/>
            <w:lang w:val="es-ES_tradnl"/>
          </w:rPr>
          <w:t>p</w:t>
        </w:r>
      </w:ins>
      <w:r w:rsidRPr="00D62DC2">
        <w:rPr>
          <w:sz w:val="17"/>
          <w:lang w:val="es-ES_tradnl"/>
        </w:rPr>
        <w:t>reparación de índices de nombres propios de los documentos de patente</w:t>
      </w:r>
    </w:p>
    <w:p w14:paraId="4A41BBDB" w14:textId="77777777" w:rsidR="00051933" w:rsidRPr="00D62DC2" w:rsidRDefault="00051933" w:rsidP="00F504AC">
      <w:pPr>
        <w:spacing w:line="240" w:lineRule="auto"/>
        <w:rPr>
          <w:ins w:id="98" w:author="Author"/>
          <w:sz w:val="17"/>
          <w:szCs w:val="17"/>
          <w:lang w:val="es-ES_tradnl"/>
        </w:rPr>
      </w:pPr>
    </w:p>
    <w:p w14:paraId="507C866B" w14:textId="77777777" w:rsidR="002700B5" w:rsidRPr="00D62DC2" w:rsidRDefault="002700B5" w:rsidP="00F504AC">
      <w:pPr>
        <w:spacing w:line="240" w:lineRule="auto"/>
        <w:rPr>
          <w:ins w:id="99" w:author="Author"/>
          <w:sz w:val="17"/>
          <w:szCs w:val="17"/>
          <w:lang w:val="es-ES_tradnl"/>
        </w:rPr>
      </w:pPr>
    </w:p>
    <w:p w14:paraId="6DC6B26F" w14:textId="77777777" w:rsidR="00202BE2" w:rsidRPr="00D62DC2" w:rsidRDefault="00202BE2" w:rsidP="00663734">
      <w:pPr>
        <w:spacing w:line="240" w:lineRule="auto"/>
        <w:rPr>
          <w:sz w:val="17"/>
          <w:szCs w:val="17"/>
          <w:lang w:val="es-ES_tradnl"/>
        </w:rPr>
      </w:pPr>
    </w:p>
    <w:p w14:paraId="6B661CFD" w14:textId="3DBD924F" w:rsidR="00202BE2" w:rsidRPr="00D62DC2" w:rsidRDefault="00202BE2" w:rsidP="00663734">
      <w:pPr>
        <w:spacing w:line="240" w:lineRule="auto"/>
        <w:rPr>
          <w:del w:id="100" w:author="Author"/>
          <w:sz w:val="17"/>
          <w:szCs w:val="17"/>
          <w:lang w:val="es-ES_tradnl"/>
        </w:rPr>
      </w:pPr>
    </w:p>
    <w:p w14:paraId="069AAC86" w14:textId="77777777" w:rsidR="00433C49" w:rsidRPr="00D62DC2" w:rsidRDefault="00433C49" w:rsidP="000E176E">
      <w:pPr>
        <w:rPr>
          <w:ins w:id="101" w:author="Author"/>
          <w:sz w:val="17"/>
          <w:szCs w:val="17"/>
          <w:lang w:val="es-ES_tradnl"/>
        </w:rPr>
      </w:pPr>
    </w:p>
    <w:p w14:paraId="32BA1807" w14:textId="77777777" w:rsidR="00433C49" w:rsidRPr="00D62DC2" w:rsidRDefault="00433C49" w:rsidP="000E176E">
      <w:pPr>
        <w:rPr>
          <w:ins w:id="102" w:author="Author"/>
          <w:sz w:val="17"/>
          <w:szCs w:val="17"/>
          <w:lang w:val="es-ES_tradnl"/>
        </w:rPr>
        <w:sectPr w:rsidR="00433C49" w:rsidRPr="00D62DC2" w:rsidSect="006F3935">
          <w:headerReference w:type="default" r:id="rId9"/>
          <w:footerReference w:type="even" r:id="rId10"/>
          <w:footerReference w:type="default" r:id="rId11"/>
          <w:headerReference w:type="first" r:id="rId12"/>
          <w:footerReference w:type="first" r:id="rId13"/>
          <w:pgSz w:w="11907" w:h="16840" w:code="9"/>
          <w:pgMar w:top="562" w:right="1138" w:bottom="1411" w:left="1411" w:header="504" w:footer="576" w:gutter="0"/>
          <w:pgNumType w:start="1"/>
          <w:cols w:space="720"/>
          <w:titlePg/>
          <w:docGrid w:linePitch="326"/>
        </w:sectPr>
      </w:pPr>
    </w:p>
    <w:p w14:paraId="12E663D1" w14:textId="45B999BB" w:rsidR="00433C49" w:rsidRPr="00D62DC2" w:rsidDel="00433C49" w:rsidRDefault="00433C49" w:rsidP="000E176E">
      <w:pPr>
        <w:rPr>
          <w:del w:id="103" w:author="Author"/>
          <w:sz w:val="17"/>
          <w:szCs w:val="17"/>
          <w:lang w:val="es-ES_tradnl"/>
        </w:rPr>
      </w:pPr>
    </w:p>
    <w:p w14:paraId="4E493D7F" w14:textId="77777777" w:rsidR="00552603" w:rsidRPr="00D62DC2" w:rsidRDefault="00552603" w:rsidP="00552603">
      <w:pPr>
        <w:spacing w:line="240" w:lineRule="auto"/>
        <w:rPr>
          <w:sz w:val="17"/>
          <w:szCs w:val="17"/>
          <w:lang w:val="es-ES_tradnl"/>
        </w:rPr>
      </w:pPr>
    </w:p>
    <w:p w14:paraId="6AC8FD43" w14:textId="046EBA9D" w:rsidR="00552603" w:rsidRPr="00D62DC2" w:rsidDel="000600D5" w:rsidRDefault="00552603" w:rsidP="00552603">
      <w:pPr>
        <w:pStyle w:val="Heading1"/>
        <w:spacing w:line="240" w:lineRule="auto"/>
        <w:jc w:val="center"/>
        <w:rPr>
          <w:del w:id="104" w:author="Author"/>
          <w:b/>
          <w:szCs w:val="17"/>
          <w:lang w:val="es-ES_tradnl"/>
        </w:rPr>
      </w:pPr>
      <w:bookmarkStart w:id="105" w:name="_ANNEX_I"/>
      <w:bookmarkStart w:id="106" w:name="_Toc58494566"/>
      <w:bookmarkStart w:id="107" w:name="_Toc173934240"/>
      <w:bookmarkEnd w:id="105"/>
      <w:del w:id="108" w:author="Author">
        <w:r w:rsidRPr="00D62DC2" w:rsidDel="000600D5">
          <w:rPr>
            <w:lang w:val="es-ES_tradnl"/>
          </w:rPr>
          <w:delText>ANEXO</w:delText>
        </w:r>
        <w:bookmarkEnd w:id="106"/>
        <w:bookmarkEnd w:id="107"/>
      </w:del>
    </w:p>
    <w:p w14:paraId="3BA8E229" w14:textId="57ABF4D2" w:rsidR="00552603" w:rsidRPr="00D62DC2" w:rsidDel="000600D5" w:rsidRDefault="00552603" w:rsidP="00552603">
      <w:pPr>
        <w:spacing w:line="240" w:lineRule="auto"/>
        <w:jc w:val="center"/>
        <w:rPr>
          <w:del w:id="109" w:author="Author"/>
          <w:caps/>
          <w:sz w:val="17"/>
          <w:szCs w:val="17"/>
          <w:lang w:val="es-ES_tradnl"/>
        </w:rPr>
      </w:pPr>
      <w:del w:id="110" w:author="Author">
        <w:r w:rsidRPr="00D62DC2" w:rsidDel="000600D5">
          <w:rPr>
            <w:caps/>
            <w:sz w:val="17"/>
            <w:lang w:val="es-ES_tradnl"/>
          </w:rPr>
          <w:delText xml:space="preserve">Diferentes métodos de transformación de nombres </w:delText>
        </w:r>
      </w:del>
    </w:p>
    <w:p w14:paraId="58F90B3F" w14:textId="7ADC0D6D" w:rsidR="00552603" w:rsidRPr="00D62DC2" w:rsidDel="000600D5" w:rsidRDefault="00552603" w:rsidP="00552603">
      <w:pPr>
        <w:spacing w:line="240" w:lineRule="auto"/>
        <w:jc w:val="center"/>
        <w:rPr>
          <w:del w:id="111" w:author="Author"/>
          <w:caps/>
          <w:sz w:val="17"/>
          <w:szCs w:val="17"/>
          <w:lang w:val="es-ES_tradnl"/>
        </w:rPr>
      </w:pPr>
    </w:p>
    <w:p w14:paraId="65314D3F" w14:textId="563B9449" w:rsidR="00552603" w:rsidRPr="00D62DC2" w:rsidDel="000600D5" w:rsidRDefault="00552603" w:rsidP="00552603">
      <w:pPr>
        <w:pStyle w:val="ListParagraph"/>
        <w:spacing w:after="200" w:line="240" w:lineRule="auto"/>
        <w:ind w:left="0"/>
        <w:contextualSpacing w:val="0"/>
        <w:rPr>
          <w:del w:id="112" w:author="Author"/>
          <w:sz w:val="17"/>
          <w:szCs w:val="17"/>
          <w:lang w:val="es-ES_tradnl"/>
        </w:rPr>
      </w:pPr>
      <w:del w:id="113" w:author="Author">
        <w:r w:rsidRPr="00D62DC2" w:rsidDel="000600D5">
          <w:rPr>
            <w:sz w:val="17"/>
            <w:lang w:val="es-ES_tradnl"/>
          </w:rPr>
          <w:delText>Aunque la transliteración y la transcripción son conceptos diferentes desde una perspectiva lingüística, el resultado suele ser muy similar para los sistemas de escritura basados en caracteres. Sin embargo, la transcripción proporciona un resultado más práctico, ya que para la conversión solo se necesitan los caracteres estándar de la lengua de destino.</w:delText>
        </w:r>
      </w:del>
    </w:p>
    <w:p w14:paraId="2F6D502A" w14:textId="71C1A2A8" w:rsidR="00552603" w:rsidRPr="00D62DC2" w:rsidDel="000600D5" w:rsidRDefault="00552603" w:rsidP="00552603">
      <w:pPr>
        <w:pStyle w:val="ListParagraph"/>
        <w:spacing w:after="200" w:line="240" w:lineRule="auto"/>
        <w:ind w:left="0"/>
        <w:contextualSpacing w:val="0"/>
        <w:rPr>
          <w:del w:id="114" w:author="Author"/>
          <w:sz w:val="17"/>
          <w:szCs w:val="17"/>
          <w:lang w:val="es-ES_tradnl"/>
        </w:rPr>
      </w:pPr>
      <w:del w:id="115" w:author="Author">
        <w:r w:rsidRPr="00D62DC2" w:rsidDel="000600D5">
          <w:rPr>
            <w:sz w:val="17"/>
            <w:lang w:val="es-ES_tradnl"/>
          </w:rPr>
          <w:delText>El inglés es un idioma que se adopta como lengua común entre hablantes cuyas lenguas maternas son diferentes, si bien suele pasarse por alto que la transcripción entre dos lenguas rara vez está estandarizada. En el mejor de los casos existen definiciones oficiales para [xx] -&gt; [en] que llevan a suponer que [xx] -&gt; [en] -&gt; [yy] es igual a [xx] -&gt; [yy], lo que no suele ser correcto.</w:delText>
        </w:r>
      </w:del>
    </w:p>
    <w:p w14:paraId="0FA932C7" w14:textId="685E3AC0" w:rsidR="00552603" w:rsidRPr="00D62DC2" w:rsidDel="000600D5" w:rsidRDefault="00552603" w:rsidP="00552603">
      <w:pPr>
        <w:pStyle w:val="Heading1"/>
        <w:spacing w:line="240" w:lineRule="auto"/>
        <w:rPr>
          <w:del w:id="116" w:author="Author"/>
          <w:lang w:val="es-ES_tradnl"/>
        </w:rPr>
      </w:pPr>
      <w:bookmarkStart w:id="117" w:name="_Toc173934241"/>
      <w:del w:id="118" w:author="Author">
        <w:r w:rsidRPr="00D62DC2" w:rsidDel="000600D5">
          <w:rPr>
            <w:lang w:val="es-ES_tradnl"/>
          </w:rPr>
          <w:delText>Ejemplos de transliteración:</w:delText>
        </w:r>
        <w:r w:rsidRPr="00D62DC2" w:rsidDel="000600D5">
          <w:rPr>
            <w:rStyle w:val="FootnoteReference"/>
            <w:szCs w:val="17"/>
            <w:lang w:val="es-ES_tradnl"/>
          </w:rPr>
          <w:footnoteReference w:id="3"/>
        </w:r>
        <w:bookmarkEnd w:id="117"/>
      </w:del>
    </w:p>
    <w:p w14:paraId="690DB5C3" w14:textId="72E59A47" w:rsidR="00552603" w:rsidRPr="00D62DC2" w:rsidDel="000600D5" w:rsidRDefault="00552603" w:rsidP="00552603">
      <w:pPr>
        <w:spacing w:line="240" w:lineRule="auto"/>
        <w:rPr>
          <w:del w:id="123" w:author="Author"/>
          <w:sz w:val="17"/>
          <w:szCs w:val="17"/>
          <w:lang w:val="es-ES_tradnl"/>
        </w:rPr>
      </w:pPr>
      <w:del w:id="124" w:author="Author">
        <w:r w:rsidRPr="00D62DC2" w:rsidDel="000600D5">
          <w:rPr>
            <w:sz w:val="17"/>
            <w:lang w:val="es-ES_tradnl"/>
          </w:rPr>
          <w:delText>En la figura 1 se muestra un ejemplo de correspondencia de las letras y observaciones relativas a la transliteración.</w:delText>
        </w:r>
      </w:del>
    </w:p>
    <w:p w14:paraId="4E02DFE4" w14:textId="54699C83" w:rsidR="00552603" w:rsidRPr="00D62DC2" w:rsidDel="000600D5" w:rsidRDefault="00552603" w:rsidP="00552603">
      <w:pPr>
        <w:pStyle w:val="ListParagraph"/>
        <w:spacing w:after="200" w:line="240" w:lineRule="auto"/>
        <w:ind w:left="0"/>
        <w:contextualSpacing w:val="0"/>
        <w:rPr>
          <w:del w:id="125" w:author="Author"/>
          <w:sz w:val="17"/>
          <w:szCs w:val="17"/>
          <w:lang w:val="es-ES_tradnl"/>
        </w:rPr>
      </w:pPr>
      <w:del w:id="126" w:author="Author">
        <w:r w:rsidRPr="00D62DC2" w:rsidDel="000600D5">
          <w:rPr>
            <w:noProof/>
            <w:sz w:val="17"/>
            <w:lang w:val="es-ES_tradnl"/>
          </w:rPr>
          <w:drawing>
            <wp:inline distT="0" distB="0" distL="0" distR="0" wp14:anchorId="747DA4D1" wp14:editId="1328DC9E">
              <wp:extent cx="4228571" cy="2561905"/>
              <wp:effectExtent l="0" t="0" r="635" b="0"/>
              <wp:docPr id="1" name="Picture 1" descr="Ejemplo d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del>
    </w:p>
    <w:p w14:paraId="5F5416CD" w14:textId="56F36897" w:rsidR="00552603" w:rsidRPr="00D62DC2" w:rsidDel="000600D5" w:rsidRDefault="00552603" w:rsidP="00552603">
      <w:pPr>
        <w:pStyle w:val="Caption"/>
        <w:spacing w:line="240" w:lineRule="auto"/>
        <w:rPr>
          <w:del w:id="127" w:author="Author"/>
          <w:b w:val="0"/>
          <w:bCs w:val="0"/>
          <w:sz w:val="17"/>
          <w:szCs w:val="17"/>
          <w:lang w:val="es-ES_tradnl"/>
        </w:rPr>
      </w:pPr>
      <w:bookmarkStart w:id="128" w:name="_Ref148630193"/>
      <w:del w:id="129" w:author="Author">
        <w:r w:rsidRPr="00D62DC2" w:rsidDel="000600D5">
          <w:rPr>
            <w:b w:val="0"/>
            <w:sz w:val="17"/>
            <w:lang w:val="es-ES_tradnl"/>
          </w:rPr>
          <w:delText xml:space="preserve">Figura </w:delText>
        </w:r>
        <w:r w:rsidRPr="00D62DC2" w:rsidDel="000600D5">
          <w:rPr>
            <w:bCs w:val="0"/>
            <w:sz w:val="17"/>
            <w:lang w:val="es-ES_tradnl"/>
          </w:rPr>
          <w:fldChar w:fldCharType="begin"/>
        </w:r>
        <w:r w:rsidRPr="00D62DC2" w:rsidDel="000600D5">
          <w:rPr>
            <w:b w:val="0"/>
            <w:sz w:val="17"/>
            <w:lang w:val="es-ES_tradnl"/>
          </w:rPr>
          <w:delInstrText xml:space="preserve"> SEQ Figure \* ARABIC </w:delInstrText>
        </w:r>
        <w:r w:rsidRPr="00D62DC2" w:rsidDel="000600D5">
          <w:rPr>
            <w:bCs w:val="0"/>
            <w:sz w:val="17"/>
            <w:lang w:val="es-ES_tradnl"/>
          </w:rPr>
          <w:fldChar w:fldCharType="separate"/>
        </w:r>
        <w:r w:rsidRPr="00D62DC2" w:rsidDel="000600D5">
          <w:rPr>
            <w:b w:val="0"/>
            <w:noProof/>
            <w:sz w:val="17"/>
            <w:lang w:val="es-ES_tradnl"/>
          </w:rPr>
          <w:delText>1</w:delText>
        </w:r>
        <w:r w:rsidRPr="00D62DC2" w:rsidDel="000600D5">
          <w:rPr>
            <w:bCs w:val="0"/>
            <w:sz w:val="17"/>
            <w:lang w:val="es-ES_tradnl"/>
          </w:rPr>
          <w:fldChar w:fldCharType="end"/>
        </w:r>
        <w:bookmarkEnd w:id="128"/>
        <w:r w:rsidRPr="00D62DC2" w:rsidDel="000600D5">
          <w:rPr>
            <w:b w:val="0"/>
            <w:sz w:val="17"/>
            <w:lang w:val="es-ES_tradnl"/>
          </w:rPr>
          <w:delText>: Ejemplo de transliteración</w:delText>
        </w:r>
      </w:del>
    </w:p>
    <w:p w14:paraId="37FBA2AC" w14:textId="5300453E" w:rsidR="00552603" w:rsidRPr="00D62DC2" w:rsidDel="000600D5" w:rsidRDefault="00552603" w:rsidP="00552603">
      <w:pPr>
        <w:pStyle w:val="ListParagraph"/>
        <w:spacing w:after="200" w:line="240" w:lineRule="auto"/>
        <w:ind w:left="0"/>
        <w:contextualSpacing w:val="0"/>
        <w:jc w:val="both"/>
        <w:rPr>
          <w:del w:id="130" w:author="Author"/>
          <w:sz w:val="17"/>
          <w:szCs w:val="17"/>
          <w:lang w:val="es-ES_tradnl"/>
        </w:rPr>
      </w:pPr>
    </w:p>
    <w:p w14:paraId="4B9C5F0D" w14:textId="146E64EB" w:rsidR="00552603" w:rsidRPr="00D62DC2" w:rsidDel="000600D5" w:rsidRDefault="00552603" w:rsidP="00552603">
      <w:pPr>
        <w:spacing w:line="240" w:lineRule="auto"/>
        <w:rPr>
          <w:del w:id="131" w:author="Author"/>
          <w:bCs/>
          <w:caps/>
          <w:kern w:val="32"/>
          <w:sz w:val="17"/>
          <w:szCs w:val="17"/>
          <w:lang w:val="es-ES_tradnl"/>
        </w:rPr>
      </w:pPr>
      <w:del w:id="132" w:author="Author">
        <w:r w:rsidRPr="00D62DC2" w:rsidDel="000600D5">
          <w:rPr>
            <w:lang w:val="es-ES_tradnl"/>
          </w:rPr>
          <w:br w:type="page"/>
        </w:r>
      </w:del>
    </w:p>
    <w:p w14:paraId="48F742E6" w14:textId="76C7720B" w:rsidR="00552603" w:rsidRPr="00D62DC2" w:rsidDel="000600D5" w:rsidRDefault="00552603" w:rsidP="00552603">
      <w:pPr>
        <w:pStyle w:val="Heading1"/>
        <w:spacing w:line="240" w:lineRule="auto"/>
        <w:rPr>
          <w:del w:id="133" w:author="Author"/>
          <w:lang w:val="es-ES_tradnl"/>
        </w:rPr>
      </w:pPr>
      <w:bookmarkStart w:id="134" w:name="_Toc173934242"/>
      <w:del w:id="135" w:author="Author">
        <w:r w:rsidRPr="00D62DC2" w:rsidDel="000600D5">
          <w:rPr>
            <w:lang w:val="es-ES_tradnl"/>
          </w:rPr>
          <w:delText>Ejemplos de transcripción:</w:delText>
        </w:r>
        <w:bookmarkEnd w:id="134"/>
      </w:del>
    </w:p>
    <w:p w14:paraId="50CE4ED7" w14:textId="2AA81378" w:rsidR="00552603" w:rsidRPr="00D62DC2" w:rsidDel="000600D5" w:rsidRDefault="00552603" w:rsidP="00552603">
      <w:pPr>
        <w:spacing w:line="240" w:lineRule="auto"/>
        <w:rPr>
          <w:del w:id="136" w:author="Author"/>
          <w:sz w:val="17"/>
          <w:szCs w:val="17"/>
          <w:lang w:val="es-ES_tradnl"/>
        </w:rPr>
      </w:pPr>
      <w:del w:id="137" w:author="Author">
        <w:r w:rsidRPr="00D62DC2" w:rsidDel="000600D5">
          <w:rPr>
            <w:sz w:val="17"/>
            <w:lang w:val="es-ES_tradnl"/>
          </w:rPr>
          <w:delText>A continuación se muestran ejemplos en los que la transcripción puede dar lugar a imprecisiones:</w:delText>
        </w:r>
      </w:del>
    </w:p>
    <w:p w14:paraId="15B36D6B" w14:textId="3C75C061" w:rsidR="00552603" w:rsidRPr="00D62DC2" w:rsidDel="000600D5" w:rsidRDefault="00552603" w:rsidP="00552603">
      <w:pPr>
        <w:pStyle w:val="ListParagraph"/>
        <w:spacing w:after="200" w:line="240" w:lineRule="auto"/>
        <w:ind w:left="0"/>
        <w:contextualSpacing w:val="0"/>
        <w:jc w:val="both"/>
        <w:rPr>
          <w:del w:id="138" w:author="Author"/>
          <w:sz w:val="17"/>
          <w:szCs w:val="17"/>
          <w:lang w:val="es-ES_tradnl"/>
        </w:rPr>
      </w:pPr>
      <w:del w:id="139" w:author="Author">
        <w:r w:rsidRPr="00D62DC2" w:rsidDel="000600D5">
          <w:rPr>
            <w:sz w:val="17"/>
            <w:lang w:val="es-ES_tradnl"/>
          </w:rPr>
          <w:delText>[ru]: Ш → [de]: sch</w:delText>
        </w:r>
        <w:r w:rsidRPr="00D62DC2" w:rsidDel="000600D5">
          <w:rPr>
            <w:rStyle w:val="FootnoteReference"/>
            <w:sz w:val="17"/>
            <w:szCs w:val="17"/>
            <w:lang w:val="es-ES_tradnl"/>
          </w:rPr>
          <w:footnoteReference w:id="4"/>
        </w:r>
      </w:del>
    </w:p>
    <w:p w14:paraId="1F795726" w14:textId="4B3FAE9A" w:rsidR="00552603" w:rsidRPr="00D62DC2" w:rsidDel="000600D5" w:rsidRDefault="00552603" w:rsidP="00552603">
      <w:pPr>
        <w:pStyle w:val="ListParagraph"/>
        <w:spacing w:after="200" w:line="240" w:lineRule="auto"/>
        <w:ind w:left="0"/>
        <w:contextualSpacing w:val="0"/>
        <w:jc w:val="both"/>
        <w:rPr>
          <w:del w:id="142" w:author="Author"/>
          <w:sz w:val="17"/>
          <w:szCs w:val="17"/>
          <w:lang w:val="es-ES_tradnl"/>
        </w:rPr>
      </w:pPr>
      <w:del w:id="143" w:author="Author">
        <w:r w:rsidRPr="00D62DC2" w:rsidDel="000600D5">
          <w:rPr>
            <w:sz w:val="17"/>
            <w:lang w:val="es-ES_tradnl"/>
          </w:rPr>
          <w:delText>[ru]: Ш → [en]: sh</w:delText>
        </w:r>
      </w:del>
    </w:p>
    <w:p w14:paraId="0D1105E7" w14:textId="278582E3" w:rsidR="00552603" w:rsidRPr="00D62DC2" w:rsidDel="000600D5" w:rsidRDefault="00552603" w:rsidP="00552603">
      <w:pPr>
        <w:pStyle w:val="ListParagraph"/>
        <w:spacing w:after="200" w:line="240" w:lineRule="auto"/>
        <w:ind w:left="0"/>
        <w:contextualSpacing w:val="0"/>
        <w:jc w:val="both"/>
        <w:rPr>
          <w:del w:id="144" w:author="Author"/>
          <w:sz w:val="17"/>
          <w:szCs w:val="17"/>
          <w:lang w:val="es-ES_tradnl"/>
        </w:rPr>
      </w:pPr>
      <w:del w:id="145" w:author="Author">
        <w:r w:rsidRPr="00D62DC2" w:rsidDel="000600D5">
          <w:rPr>
            <w:sz w:val="17"/>
            <w:lang w:val="es-ES_tradnl"/>
          </w:rPr>
          <w:delText xml:space="preserve">[ko]: </w:delText>
        </w:r>
        <w:r w:rsidRPr="00D62DC2" w:rsidDel="000600D5">
          <w:rPr>
            <w:sz w:val="17"/>
            <w:lang w:val="es-ES_tradnl"/>
          </w:rPr>
          <w:delText>ㅑ</w:delText>
        </w:r>
        <w:r w:rsidRPr="00D62DC2" w:rsidDel="000600D5">
          <w:rPr>
            <w:sz w:val="17"/>
            <w:lang w:val="es-ES_tradnl"/>
          </w:rPr>
          <w:delText>→ [de]: ja</w:delText>
        </w:r>
        <w:r w:rsidRPr="00D62DC2" w:rsidDel="000600D5">
          <w:rPr>
            <w:rStyle w:val="FootnoteReference"/>
            <w:sz w:val="17"/>
            <w:szCs w:val="17"/>
            <w:lang w:val="es-ES_tradnl"/>
          </w:rPr>
          <w:footnoteReference w:id="5"/>
        </w:r>
        <w:r w:rsidRPr="00D62DC2" w:rsidDel="000600D5">
          <w:rPr>
            <w:sz w:val="17"/>
            <w:lang w:val="es-ES_tradnl"/>
          </w:rPr>
          <w:delText xml:space="preserve"> </w:delText>
        </w:r>
      </w:del>
    </w:p>
    <w:p w14:paraId="611C3221" w14:textId="6F723BB9" w:rsidR="00552603" w:rsidRPr="00D62DC2" w:rsidDel="000600D5" w:rsidRDefault="00552603" w:rsidP="00552603">
      <w:pPr>
        <w:pStyle w:val="ListParagraph"/>
        <w:spacing w:after="200" w:line="240" w:lineRule="auto"/>
        <w:ind w:left="0"/>
        <w:contextualSpacing w:val="0"/>
        <w:jc w:val="both"/>
        <w:rPr>
          <w:del w:id="148" w:author="Author"/>
          <w:sz w:val="17"/>
          <w:szCs w:val="17"/>
          <w:lang w:val="es-ES_tradnl"/>
        </w:rPr>
      </w:pPr>
      <w:del w:id="149" w:author="Author">
        <w:r w:rsidRPr="00D62DC2" w:rsidDel="000600D5">
          <w:rPr>
            <w:sz w:val="17"/>
            <w:lang w:val="es-ES_tradnl"/>
          </w:rPr>
          <w:delText xml:space="preserve">[ko]: </w:delText>
        </w:r>
        <w:r w:rsidRPr="00D62DC2" w:rsidDel="000600D5">
          <w:rPr>
            <w:sz w:val="17"/>
            <w:lang w:val="es-ES_tradnl"/>
          </w:rPr>
          <w:delText>ㅑ</w:delText>
        </w:r>
        <w:r w:rsidRPr="00D62DC2" w:rsidDel="000600D5">
          <w:rPr>
            <w:sz w:val="17"/>
            <w:lang w:val="es-ES_tradnl"/>
          </w:rPr>
          <w:delText>→ [en]: ya</w:delText>
        </w:r>
      </w:del>
    </w:p>
    <w:p w14:paraId="11BBF335" w14:textId="21005625" w:rsidR="00552603" w:rsidRPr="00D62DC2" w:rsidDel="000600D5" w:rsidRDefault="00552603" w:rsidP="00552603">
      <w:pPr>
        <w:pStyle w:val="ListParagraph"/>
        <w:spacing w:after="200" w:line="240" w:lineRule="auto"/>
        <w:ind w:left="0"/>
        <w:contextualSpacing w:val="0"/>
        <w:jc w:val="both"/>
        <w:rPr>
          <w:del w:id="150" w:author="Author"/>
          <w:sz w:val="17"/>
          <w:szCs w:val="17"/>
          <w:lang w:val="es-ES_tradnl"/>
        </w:rPr>
      </w:pPr>
      <w:del w:id="151" w:author="Author">
        <w:r w:rsidRPr="00D62DC2" w:rsidDel="000600D5">
          <w:rPr>
            <w:sz w:val="17"/>
            <w:lang w:val="es-ES_tradnl"/>
          </w:rPr>
          <w:delText>[gr] : Ω → latín: O</w:delText>
        </w:r>
        <w:r w:rsidRPr="00D62DC2" w:rsidDel="000600D5">
          <w:rPr>
            <w:rStyle w:val="FootnoteReference"/>
            <w:sz w:val="17"/>
            <w:szCs w:val="17"/>
            <w:lang w:val="es-ES_tradnl"/>
          </w:rPr>
          <w:footnoteReference w:id="6"/>
        </w:r>
      </w:del>
    </w:p>
    <w:p w14:paraId="726DFC36" w14:textId="7ADBB536" w:rsidR="00552603" w:rsidRPr="00D62DC2" w:rsidDel="000600D5" w:rsidRDefault="00552603" w:rsidP="00552603">
      <w:pPr>
        <w:pStyle w:val="ListParagraph"/>
        <w:spacing w:after="200" w:line="240" w:lineRule="auto"/>
        <w:ind w:left="0"/>
        <w:contextualSpacing w:val="0"/>
        <w:jc w:val="both"/>
        <w:rPr>
          <w:del w:id="155" w:author="Author"/>
          <w:sz w:val="17"/>
          <w:szCs w:val="17"/>
          <w:lang w:val="es-ES_tradnl"/>
        </w:rPr>
      </w:pPr>
      <w:del w:id="156" w:author="Author">
        <w:r w:rsidRPr="00D62DC2" w:rsidDel="000600D5">
          <w:rPr>
            <w:sz w:val="17"/>
            <w:lang w:val="es-ES_tradnl"/>
          </w:rPr>
          <w:delText xml:space="preserve">[da]: Æ → [de]: Ä o AE, [en]: AE </w:delText>
        </w:r>
        <w:r w:rsidRPr="00D62DC2" w:rsidDel="000600D5">
          <w:rPr>
            <w:rStyle w:val="FootnoteReference"/>
            <w:sz w:val="17"/>
            <w:szCs w:val="17"/>
            <w:lang w:val="es-ES_tradnl"/>
          </w:rPr>
          <w:footnoteReference w:id="7"/>
        </w:r>
      </w:del>
    </w:p>
    <w:p w14:paraId="00719A28" w14:textId="59C3E329" w:rsidR="00552603" w:rsidRPr="00D62DC2" w:rsidDel="000600D5" w:rsidRDefault="00552603" w:rsidP="00552603">
      <w:pPr>
        <w:pStyle w:val="ListParagraph"/>
        <w:spacing w:after="200" w:line="240" w:lineRule="auto"/>
        <w:ind w:left="0"/>
        <w:contextualSpacing w:val="0"/>
        <w:jc w:val="both"/>
        <w:rPr>
          <w:del w:id="159" w:author="Author"/>
          <w:sz w:val="17"/>
          <w:szCs w:val="17"/>
          <w:lang w:val="es-ES_tradnl"/>
        </w:rPr>
      </w:pPr>
    </w:p>
    <w:p w14:paraId="2133B1CC" w14:textId="3DD239FA" w:rsidR="00552603" w:rsidRPr="00D62DC2" w:rsidDel="000600D5" w:rsidRDefault="00552603" w:rsidP="00552603">
      <w:pPr>
        <w:pStyle w:val="Heading1"/>
        <w:spacing w:line="240" w:lineRule="auto"/>
        <w:rPr>
          <w:del w:id="160" w:author="Author"/>
          <w:b/>
          <w:lang w:val="es-ES_tradnl"/>
        </w:rPr>
      </w:pPr>
      <w:bookmarkStart w:id="161" w:name="_Toc173934243"/>
      <w:del w:id="162" w:author="Author">
        <w:r w:rsidRPr="00D62DC2" w:rsidDel="000600D5">
          <w:rPr>
            <w:lang w:val="es-ES_tradnl"/>
          </w:rPr>
          <w:delText>Ejemplos de traducción:</w:delText>
        </w:r>
        <w:bookmarkEnd w:id="161"/>
      </w:del>
    </w:p>
    <w:p w14:paraId="57389A9A" w14:textId="39B5F2F7" w:rsidR="00552603" w:rsidRPr="00D62DC2" w:rsidDel="000600D5" w:rsidRDefault="00552603" w:rsidP="00552603">
      <w:pPr>
        <w:spacing w:line="240" w:lineRule="auto"/>
        <w:rPr>
          <w:del w:id="163" w:author="Author"/>
          <w:sz w:val="17"/>
          <w:szCs w:val="17"/>
          <w:lang w:val="es-ES_tradnl"/>
        </w:rPr>
      </w:pPr>
      <w:del w:id="164" w:author="Author">
        <w:r w:rsidRPr="00D62DC2" w:rsidDel="000600D5">
          <w:rPr>
            <w:sz w:val="17"/>
            <w:lang w:val="es-ES_tradnl"/>
          </w:rPr>
          <w:delText>En el primer ejemplo, está claro que la traducción directa puede dar lugar a problemas:</w:delText>
        </w:r>
      </w:del>
    </w:p>
    <w:p w14:paraId="318FF3D4" w14:textId="112EE4C5" w:rsidR="00552603" w:rsidRPr="00D62DC2" w:rsidDel="000600D5" w:rsidRDefault="00552603" w:rsidP="00552603">
      <w:pPr>
        <w:pStyle w:val="ListParagraph"/>
        <w:spacing w:after="200" w:line="240" w:lineRule="auto"/>
        <w:ind w:left="0"/>
        <w:contextualSpacing w:val="0"/>
        <w:jc w:val="both"/>
        <w:rPr>
          <w:del w:id="165" w:author="Author"/>
          <w:sz w:val="17"/>
          <w:szCs w:val="17"/>
          <w:lang w:val="es-ES_tradnl"/>
        </w:rPr>
      </w:pPr>
      <w:del w:id="166" w:author="Author">
        <w:r w:rsidRPr="00D62DC2" w:rsidDel="000600D5">
          <w:rPr>
            <w:sz w:val="17"/>
            <w:lang w:val="es-ES_tradnl"/>
          </w:rPr>
          <w:delText>[de]: Aktiengesellschaft → [en]: corporation, stock co, …</w:delText>
        </w:r>
      </w:del>
    </w:p>
    <w:p w14:paraId="7A89E122" w14:textId="36B098AF" w:rsidR="00552603" w:rsidRPr="00D62DC2" w:rsidDel="000600D5" w:rsidRDefault="00552603" w:rsidP="00552603">
      <w:pPr>
        <w:pStyle w:val="ListParagraph"/>
        <w:spacing w:after="200" w:line="240" w:lineRule="auto"/>
        <w:ind w:left="0"/>
        <w:contextualSpacing w:val="0"/>
        <w:jc w:val="both"/>
        <w:rPr>
          <w:del w:id="167" w:author="Author"/>
          <w:sz w:val="17"/>
          <w:szCs w:val="17"/>
          <w:lang w:val="es-ES_tradnl"/>
        </w:rPr>
      </w:pPr>
      <w:del w:id="168" w:author="Author">
        <w:r w:rsidRPr="00D62DC2" w:rsidDel="000600D5">
          <w:rPr>
            <w:sz w:val="17"/>
            <w:lang w:val="es-ES_tradnl"/>
          </w:rPr>
          <w:delText>[ru]: ОАО Силовы́е маши́ны → [en] : OJSC “Power Machines” - O bien - [en]: Open Joint-stock Company “Power Machines”</w:delText>
        </w:r>
      </w:del>
    </w:p>
    <w:p w14:paraId="168EBC61" w14:textId="2FDE4A84" w:rsidR="00552603" w:rsidRPr="00D62DC2" w:rsidDel="000600D5" w:rsidRDefault="00552603" w:rsidP="00552603">
      <w:pPr>
        <w:pStyle w:val="ListParagraph"/>
        <w:spacing w:after="200" w:line="240" w:lineRule="auto"/>
        <w:ind w:left="0"/>
        <w:contextualSpacing w:val="0"/>
        <w:jc w:val="both"/>
        <w:rPr>
          <w:del w:id="169" w:author="Author"/>
          <w:sz w:val="17"/>
          <w:szCs w:val="17"/>
          <w:lang w:val="es-ES_tradnl"/>
        </w:rPr>
      </w:pPr>
    </w:p>
    <w:p w14:paraId="7CDDA5C8" w14:textId="33D40E6A" w:rsidR="00552603" w:rsidRPr="00D62DC2" w:rsidDel="000600D5" w:rsidRDefault="00552603" w:rsidP="00552603">
      <w:pPr>
        <w:pStyle w:val="ListParagraph"/>
        <w:spacing w:after="200" w:line="240" w:lineRule="auto"/>
        <w:ind w:left="0"/>
        <w:contextualSpacing w:val="0"/>
        <w:jc w:val="both"/>
        <w:rPr>
          <w:del w:id="170" w:author="Author"/>
          <w:sz w:val="17"/>
          <w:szCs w:val="17"/>
          <w:lang w:val="es-ES_tradnl"/>
        </w:rPr>
      </w:pPr>
      <w:del w:id="171" w:author="Author">
        <w:r w:rsidRPr="00D62DC2" w:rsidDel="000600D5">
          <w:rPr>
            <w:sz w:val="17"/>
            <w:lang w:val="es-ES_tradnl"/>
          </w:rPr>
          <w:delText xml:space="preserve">La figura 2 muestra casos límite típicos de romanización del nombre de una empresa china: </w:delText>
        </w:r>
      </w:del>
    </w:p>
    <w:p w14:paraId="5E2DF3F9" w14:textId="1156CF65" w:rsidR="00552603" w:rsidRPr="00D62DC2" w:rsidDel="000600D5" w:rsidRDefault="00552603" w:rsidP="00552603">
      <w:pPr>
        <w:pStyle w:val="ListParagraph"/>
        <w:numPr>
          <w:ilvl w:val="0"/>
          <w:numId w:val="41"/>
        </w:numPr>
        <w:spacing w:after="200" w:line="240" w:lineRule="auto"/>
        <w:contextualSpacing w:val="0"/>
        <w:jc w:val="both"/>
        <w:rPr>
          <w:del w:id="172" w:author="Author"/>
          <w:sz w:val="17"/>
          <w:szCs w:val="17"/>
          <w:lang w:val="es-ES_tradnl"/>
        </w:rPr>
      </w:pPr>
      <w:del w:id="173" w:author="Author">
        <w:r w:rsidRPr="00D62DC2" w:rsidDel="000600D5">
          <w:rPr>
            <w:sz w:val="17"/>
            <w:lang w:val="es-ES_tradnl"/>
          </w:rPr>
          <w:delText xml:space="preserve">[zh]: </w:delText>
        </w:r>
        <w:r w:rsidRPr="00D62DC2" w:rsidDel="000600D5">
          <w:rPr>
            <w:sz w:val="17"/>
            <w:lang w:val="es-ES_tradnl"/>
          </w:rPr>
          <w:delText>北京东土科技股份有限公司</w:delText>
        </w:r>
        <w:r w:rsidRPr="00D62DC2" w:rsidDel="000600D5">
          <w:rPr>
            <w:sz w:val="17"/>
            <w:lang w:val="es-ES_tradnl"/>
          </w:rPr>
          <w:delText xml:space="preserve"> → [en] transliteración (pinyin): běi jīng dōng tǔ kē jì gǔ fèn yǒu xiàn gōng sī ;</w:delText>
        </w:r>
      </w:del>
    </w:p>
    <w:p w14:paraId="23F57D49" w14:textId="0814F467" w:rsidR="00552603" w:rsidRPr="00D62DC2" w:rsidDel="000600D5" w:rsidRDefault="00552603" w:rsidP="00552603">
      <w:pPr>
        <w:pStyle w:val="ListParagraph"/>
        <w:numPr>
          <w:ilvl w:val="0"/>
          <w:numId w:val="41"/>
        </w:numPr>
        <w:spacing w:after="200" w:line="240" w:lineRule="auto"/>
        <w:contextualSpacing w:val="0"/>
        <w:jc w:val="both"/>
        <w:rPr>
          <w:del w:id="174" w:author="Author"/>
          <w:sz w:val="17"/>
          <w:szCs w:val="17"/>
          <w:lang w:val="es-ES_tradnl"/>
        </w:rPr>
      </w:pPr>
      <w:del w:id="175" w:author="Author">
        <w:r w:rsidRPr="00D62DC2" w:rsidDel="000600D5">
          <w:rPr>
            <w:sz w:val="17"/>
            <w:lang w:val="es-ES_tradnl"/>
          </w:rPr>
          <w:delText xml:space="preserve">[zh]: </w:delText>
        </w:r>
        <w:r w:rsidRPr="00D62DC2" w:rsidDel="000600D5">
          <w:rPr>
            <w:sz w:val="17"/>
            <w:lang w:val="es-ES_tradnl"/>
          </w:rPr>
          <w:delText>北京东土科技股份有限公司</w:delText>
        </w:r>
        <w:r w:rsidRPr="00D62DC2" w:rsidDel="000600D5">
          <w:rPr>
            <w:sz w:val="17"/>
            <w:lang w:val="es-ES_tradnl"/>
          </w:rPr>
          <w:delText xml:space="preserve"> → [en] transcripción (pinyin): beijing dongtu keji gufen youxian gongsi</w:delText>
        </w:r>
      </w:del>
    </w:p>
    <w:p w14:paraId="1BD42D97" w14:textId="57968D64" w:rsidR="00552603" w:rsidRPr="00D62DC2" w:rsidDel="000600D5" w:rsidRDefault="00552603" w:rsidP="00552603">
      <w:pPr>
        <w:pStyle w:val="ListParagraph"/>
        <w:numPr>
          <w:ilvl w:val="0"/>
          <w:numId w:val="41"/>
        </w:numPr>
        <w:spacing w:after="200" w:line="240" w:lineRule="auto"/>
        <w:contextualSpacing w:val="0"/>
        <w:rPr>
          <w:del w:id="176" w:author="Author"/>
          <w:sz w:val="17"/>
          <w:szCs w:val="17"/>
          <w:lang w:val="es-ES_tradnl"/>
        </w:rPr>
      </w:pPr>
      <w:del w:id="177" w:author="Author">
        <w:r w:rsidRPr="00D62DC2" w:rsidDel="000600D5">
          <w:rPr>
            <w:sz w:val="17"/>
            <w:lang w:val="es-ES_tradnl"/>
          </w:rPr>
          <w:delText xml:space="preserve">[zh]: </w:delText>
        </w:r>
        <w:r w:rsidRPr="00D62DC2" w:rsidDel="000600D5">
          <w:rPr>
            <w:sz w:val="17"/>
            <w:lang w:val="es-ES_tradnl"/>
          </w:rPr>
          <w:delText>北京东土科技股份有限公司</w:delText>
        </w:r>
        <w:r w:rsidRPr="00D62DC2" w:rsidDel="000600D5">
          <w:rPr>
            <w:sz w:val="17"/>
            <w:lang w:val="es-ES_tradnl"/>
          </w:rPr>
          <w:delText xml:space="preserve"> → [en] traducción (inglés): Beijing, China Science and Technology Joint-stock Limited Company</w:delText>
        </w:r>
      </w:del>
    </w:p>
    <w:p w14:paraId="35E5CC0E" w14:textId="4CA1B38C" w:rsidR="00552603" w:rsidRPr="00D62DC2" w:rsidDel="000600D5" w:rsidRDefault="00552603" w:rsidP="00552603">
      <w:pPr>
        <w:pStyle w:val="ListParagraph"/>
        <w:numPr>
          <w:ilvl w:val="0"/>
          <w:numId w:val="41"/>
        </w:numPr>
        <w:spacing w:after="200" w:line="240" w:lineRule="auto"/>
        <w:contextualSpacing w:val="0"/>
        <w:jc w:val="both"/>
        <w:rPr>
          <w:del w:id="178" w:author="Author"/>
          <w:sz w:val="17"/>
          <w:szCs w:val="17"/>
          <w:lang w:val="es-ES_tradnl"/>
        </w:rPr>
      </w:pPr>
      <w:del w:id="179" w:author="Author">
        <w:r w:rsidRPr="00D62DC2" w:rsidDel="000600D5">
          <w:rPr>
            <w:sz w:val="17"/>
            <w:lang w:val="es-ES_tradnl"/>
          </w:rPr>
          <w:delText xml:space="preserve">[zh]: </w:delText>
        </w:r>
        <w:r w:rsidRPr="00D62DC2" w:rsidDel="000600D5">
          <w:rPr>
            <w:sz w:val="17"/>
            <w:lang w:val="es-ES_tradnl"/>
          </w:rPr>
          <w:delText>北京东土科技股份有限公司</w:delText>
        </w:r>
        <w:r w:rsidRPr="00D62DC2" w:rsidDel="000600D5">
          <w:rPr>
            <w:sz w:val="17"/>
            <w:lang w:val="es-ES_tradnl"/>
          </w:rPr>
          <w:delText xml:space="preserve"> → en realidad: Kyland Technology Co., Ltd. </w:delText>
        </w:r>
      </w:del>
    </w:p>
    <w:p w14:paraId="4BD1F287" w14:textId="5C390F35" w:rsidR="00552603" w:rsidRPr="00D62DC2" w:rsidDel="000600D5" w:rsidRDefault="00552603" w:rsidP="00552603">
      <w:pPr>
        <w:pStyle w:val="ListParagraph"/>
        <w:spacing w:after="200" w:line="240" w:lineRule="auto"/>
        <w:ind w:left="0"/>
        <w:contextualSpacing w:val="0"/>
        <w:rPr>
          <w:del w:id="180" w:author="Author"/>
          <w:sz w:val="17"/>
          <w:szCs w:val="17"/>
          <w:lang w:val="es-ES_tradnl"/>
        </w:rPr>
      </w:pPr>
      <w:del w:id="181" w:author="Author">
        <w:r w:rsidRPr="00D62DC2" w:rsidDel="000600D5">
          <w:rPr>
            <w:noProof/>
            <w:sz w:val="17"/>
            <w:lang w:val="es-ES_tradnl"/>
          </w:rPr>
          <w:drawing>
            <wp:inline distT="0" distB="0" distL="0" distR="0" wp14:anchorId="21A44216" wp14:editId="358811AC">
              <wp:extent cx="3611880" cy="838980"/>
              <wp:effectExtent l="0" t="0" r="7620" b="0"/>
              <wp:docPr id="29" name="Grafik 1" descr="Una imagen que contiene texto, escritura, blanco, tipograf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5"/>
                      <a:stretch>
                        <a:fillRect/>
                      </a:stretch>
                    </pic:blipFill>
                    <pic:spPr>
                      <a:xfrm>
                        <a:off x="0" y="0"/>
                        <a:ext cx="3615910" cy="839916"/>
                      </a:xfrm>
                      <a:prstGeom prst="rect">
                        <a:avLst/>
                      </a:prstGeom>
                    </pic:spPr>
                  </pic:pic>
                </a:graphicData>
              </a:graphic>
            </wp:inline>
          </w:drawing>
        </w:r>
      </w:del>
    </w:p>
    <w:p w14:paraId="5051FCC9" w14:textId="6632BEC0" w:rsidR="00552603" w:rsidRPr="00D62DC2" w:rsidDel="000600D5" w:rsidRDefault="00552603" w:rsidP="00552603">
      <w:pPr>
        <w:pStyle w:val="Caption"/>
        <w:spacing w:line="240" w:lineRule="auto"/>
        <w:rPr>
          <w:del w:id="182" w:author="Author"/>
          <w:sz w:val="17"/>
          <w:szCs w:val="17"/>
          <w:lang w:val="es-ES_tradnl"/>
        </w:rPr>
      </w:pPr>
      <w:bookmarkStart w:id="183" w:name="_Ref148630303"/>
      <w:del w:id="184" w:author="Author">
        <w:r w:rsidRPr="00D62DC2" w:rsidDel="000600D5">
          <w:rPr>
            <w:sz w:val="17"/>
            <w:lang w:val="es-ES_tradnl"/>
          </w:rPr>
          <w:delText xml:space="preserve">Figura </w:delText>
        </w:r>
        <w:r w:rsidRPr="00D62DC2" w:rsidDel="000600D5">
          <w:rPr>
            <w:b w:val="0"/>
            <w:bCs w:val="0"/>
            <w:sz w:val="17"/>
            <w:lang w:val="es-ES_tradnl"/>
          </w:rPr>
          <w:fldChar w:fldCharType="begin"/>
        </w:r>
        <w:r w:rsidRPr="00D62DC2" w:rsidDel="000600D5">
          <w:rPr>
            <w:sz w:val="17"/>
            <w:lang w:val="es-ES_tradnl"/>
          </w:rPr>
          <w:delInstrText xml:space="preserve"> SEQ Figure \* ARABIC </w:delInstrText>
        </w:r>
        <w:r w:rsidRPr="00D62DC2" w:rsidDel="000600D5">
          <w:rPr>
            <w:b w:val="0"/>
            <w:bCs w:val="0"/>
            <w:sz w:val="17"/>
            <w:lang w:val="es-ES_tradnl"/>
          </w:rPr>
          <w:fldChar w:fldCharType="separate"/>
        </w:r>
        <w:r w:rsidRPr="00D62DC2" w:rsidDel="000600D5">
          <w:rPr>
            <w:noProof/>
            <w:sz w:val="17"/>
            <w:lang w:val="es-ES_tradnl"/>
          </w:rPr>
          <w:delText>2</w:delText>
        </w:r>
        <w:r w:rsidRPr="00D62DC2" w:rsidDel="000600D5">
          <w:rPr>
            <w:b w:val="0"/>
            <w:bCs w:val="0"/>
            <w:sz w:val="17"/>
            <w:lang w:val="es-ES_tradnl"/>
          </w:rPr>
          <w:fldChar w:fldCharType="end"/>
        </w:r>
        <w:bookmarkEnd w:id="183"/>
        <w:r w:rsidRPr="00D62DC2" w:rsidDel="000600D5">
          <w:rPr>
            <w:sz w:val="17"/>
            <w:lang w:val="es-ES_tradnl"/>
          </w:rPr>
          <w:delText>: Romanización del nombre chino de una empresa</w:delText>
        </w:r>
      </w:del>
    </w:p>
    <w:p w14:paraId="745B7964" w14:textId="43CCAE35" w:rsidR="00552603" w:rsidRPr="00D62DC2" w:rsidDel="000600D5" w:rsidRDefault="00552603" w:rsidP="00552603">
      <w:pPr>
        <w:pStyle w:val="ListParagraph"/>
        <w:spacing w:after="200" w:line="240" w:lineRule="auto"/>
        <w:ind w:left="0"/>
        <w:contextualSpacing w:val="0"/>
        <w:jc w:val="both"/>
        <w:rPr>
          <w:del w:id="185" w:author="Author"/>
          <w:sz w:val="17"/>
          <w:szCs w:val="17"/>
          <w:lang w:val="es-ES_tradnl"/>
        </w:rPr>
      </w:pPr>
    </w:p>
    <w:p w14:paraId="744CF161" w14:textId="300D9CDC" w:rsidR="00552603" w:rsidRPr="00D62DC2" w:rsidDel="000600D5" w:rsidRDefault="00552603" w:rsidP="00552603">
      <w:pPr>
        <w:spacing w:after="600" w:line="240" w:lineRule="auto"/>
        <w:ind w:left="5126"/>
        <w:jc w:val="right"/>
        <w:rPr>
          <w:del w:id="186" w:author="Author"/>
          <w:sz w:val="17"/>
          <w:lang w:val="es-ES_tradnl"/>
        </w:rPr>
      </w:pPr>
      <w:del w:id="187" w:author="Author">
        <w:r w:rsidRPr="00D62DC2" w:rsidDel="000600D5">
          <w:rPr>
            <w:sz w:val="17"/>
            <w:lang w:val="es-ES_tradnl"/>
          </w:rPr>
          <w:delText>[Fin del Anexo a la norma propuesta y de la norma]</w:delText>
        </w:r>
      </w:del>
    </w:p>
    <w:p w14:paraId="33162421" w14:textId="0500AF67" w:rsidR="00181E7C" w:rsidRPr="00D62DC2" w:rsidRDefault="00181E7C" w:rsidP="00344416">
      <w:pPr>
        <w:spacing w:after="120" w:line="240" w:lineRule="auto"/>
        <w:ind w:left="5126"/>
        <w:jc w:val="center"/>
        <w:rPr>
          <w:sz w:val="17"/>
          <w:szCs w:val="17"/>
          <w:lang w:val="es-ES_tradnl"/>
        </w:rPr>
      </w:pPr>
      <w:r w:rsidRPr="00D62DC2">
        <w:rPr>
          <w:sz w:val="17"/>
          <w:lang w:val="es-ES_tradnl"/>
        </w:rPr>
        <w:t>[Fin de la Norma propuesta]</w:t>
      </w:r>
    </w:p>
    <w:p w14:paraId="46D50069" w14:textId="77777777" w:rsidR="00552603" w:rsidRPr="00D62DC2" w:rsidRDefault="00552603" w:rsidP="00344416">
      <w:pPr>
        <w:spacing w:after="240" w:line="240" w:lineRule="auto"/>
        <w:ind w:left="5126"/>
        <w:jc w:val="center"/>
        <w:rPr>
          <w:sz w:val="22"/>
          <w:szCs w:val="22"/>
          <w:lang w:val="es-ES_tradnl"/>
        </w:rPr>
      </w:pPr>
      <w:r w:rsidRPr="00D62DC2">
        <w:rPr>
          <w:sz w:val="22"/>
          <w:szCs w:val="22"/>
          <w:lang w:val="es-ES_tradnl"/>
        </w:rPr>
        <w:t>[Fin del Anexo y del documento]</w:t>
      </w:r>
    </w:p>
    <w:p w14:paraId="43692AC5" w14:textId="7305D05C" w:rsidR="003F0B1E" w:rsidRPr="00D62DC2" w:rsidRDefault="003F0B1E" w:rsidP="00552603">
      <w:pPr>
        <w:pStyle w:val="Heading1"/>
        <w:jc w:val="center"/>
        <w:rPr>
          <w:szCs w:val="17"/>
          <w:lang w:val="es-ES_tradnl"/>
        </w:rPr>
      </w:pPr>
    </w:p>
    <w:sectPr w:rsidR="003F0B1E" w:rsidRPr="00D62DC2" w:rsidSect="00344416">
      <w:headerReference w:type="first" r:id="rId16"/>
      <w:pgSz w:w="11907" w:h="16840" w:code="9"/>
      <w:pgMar w:top="562" w:right="1138" w:bottom="1411" w:left="1411" w:header="504"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383B8" w14:textId="77777777" w:rsidR="002F4B22" w:rsidRDefault="002F4B22">
      <w:r>
        <w:separator/>
      </w:r>
    </w:p>
  </w:endnote>
  <w:endnote w:type="continuationSeparator" w:id="0">
    <w:p w14:paraId="58885D38" w14:textId="77777777" w:rsidR="002F4B22" w:rsidRDefault="002F4B22" w:rsidP="00A326CA">
      <w:r>
        <w:separator/>
      </w:r>
    </w:p>
    <w:p w14:paraId="026D064A" w14:textId="77777777" w:rsidR="002F4B22" w:rsidRPr="0051640A" w:rsidRDefault="002F4B22" w:rsidP="00A326CA">
      <w:pPr>
        <w:rPr>
          <w:lang w:val="en-US"/>
          <w:rPrChange w:id="4" w:author="Author">
            <w:rPr/>
          </w:rPrChange>
        </w:rPr>
      </w:pPr>
      <w:r w:rsidRPr="0051640A">
        <w:rPr>
          <w:lang w:val="en-US"/>
          <w:rPrChange w:id="5" w:author="Author">
            <w:rPr/>
          </w:rPrChange>
        </w:rPr>
        <w:t>[Endnote continued from previous page]</w:t>
      </w:r>
    </w:p>
  </w:endnote>
  <w:endnote w:type="continuationNotice" w:id="1">
    <w:p w14:paraId="5780ED17" w14:textId="77777777" w:rsidR="002F4B22" w:rsidRPr="0051640A" w:rsidRDefault="002F4B22" w:rsidP="00A326CA">
      <w:pPr>
        <w:spacing w:before="60"/>
        <w:jc w:val="right"/>
        <w:rPr>
          <w:szCs w:val="17"/>
          <w:lang w:val="en-US"/>
          <w:rPrChange w:id="6" w:author="Author">
            <w:rPr>
              <w:szCs w:val="17"/>
            </w:rPr>
          </w:rPrChange>
        </w:rPr>
      </w:pPr>
      <w:r w:rsidRPr="0051640A">
        <w:rPr>
          <w:szCs w:val="17"/>
          <w:lang w:val="en-US"/>
          <w:rPrChange w:id="7" w:author="Author">
            <w:rPr>
              <w:szCs w:val="17"/>
            </w:rPr>
          </w:rPrChange>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8773" w14:textId="277ADA3D" w:rsidR="0051640A" w:rsidRDefault="005164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E695D" w14:textId="4F95235F" w:rsidR="00364638" w:rsidRDefault="003646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B658" w14:textId="79265B9A" w:rsidR="0051640A" w:rsidRDefault="005164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A16A1" w14:textId="77777777" w:rsidR="002F4B22" w:rsidRDefault="002F4B22">
      <w:r>
        <w:separator/>
      </w:r>
    </w:p>
  </w:footnote>
  <w:footnote w:type="continuationSeparator" w:id="0">
    <w:p w14:paraId="21DE59BD" w14:textId="77777777" w:rsidR="002F4B22" w:rsidRDefault="002F4B22" w:rsidP="00A326CA">
      <w:r>
        <w:separator/>
      </w:r>
    </w:p>
    <w:p w14:paraId="6A25797B" w14:textId="77777777" w:rsidR="002F4B22" w:rsidRPr="0051640A" w:rsidRDefault="002F4B22" w:rsidP="00A326CA">
      <w:pPr>
        <w:spacing w:after="60"/>
        <w:rPr>
          <w:szCs w:val="17"/>
          <w:lang w:val="en-US"/>
          <w:rPrChange w:id="0" w:author="Author">
            <w:rPr>
              <w:szCs w:val="17"/>
            </w:rPr>
          </w:rPrChange>
        </w:rPr>
      </w:pPr>
      <w:r w:rsidRPr="0051640A">
        <w:rPr>
          <w:szCs w:val="17"/>
          <w:lang w:val="en-US"/>
          <w:rPrChange w:id="1" w:author="Author">
            <w:rPr>
              <w:szCs w:val="17"/>
            </w:rPr>
          </w:rPrChange>
        </w:rPr>
        <w:t>[Footnote continued from previous page]</w:t>
      </w:r>
    </w:p>
  </w:footnote>
  <w:footnote w:type="continuationNotice" w:id="1">
    <w:p w14:paraId="64F47812" w14:textId="77777777" w:rsidR="002F4B22" w:rsidRPr="0051640A" w:rsidRDefault="002F4B22" w:rsidP="00A326CA">
      <w:pPr>
        <w:spacing w:before="60"/>
        <w:jc w:val="right"/>
        <w:rPr>
          <w:szCs w:val="17"/>
          <w:lang w:val="en-US"/>
          <w:rPrChange w:id="2" w:author="Author">
            <w:rPr>
              <w:szCs w:val="17"/>
            </w:rPr>
          </w:rPrChange>
        </w:rPr>
      </w:pPr>
      <w:r w:rsidRPr="0051640A">
        <w:rPr>
          <w:szCs w:val="17"/>
          <w:lang w:val="en-US"/>
          <w:rPrChange w:id="3" w:author="Author">
            <w:rPr>
              <w:szCs w:val="17"/>
            </w:rPr>
          </w:rPrChange>
        </w:rPr>
        <w:t>[Footnote continued on next page]</w:t>
      </w:r>
    </w:p>
  </w:footnote>
  <w:footnote w:id="2">
    <w:p w14:paraId="08C1A62F" w14:textId="2360108E" w:rsidR="00A92AD7" w:rsidRPr="000E176E" w:rsidRDefault="00A92AD7">
      <w:pPr>
        <w:pStyle w:val="FootnoteText"/>
        <w:rPr>
          <w:sz w:val="17"/>
          <w:szCs w:val="17"/>
        </w:rPr>
      </w:pPr>
      <w:r>
        <w:rPr>
          <w:rStyle w:val="FootnoteReference"/>
          <w:sz w:val="17"/>
          <w:szCs w:val="17"/>
        </w:rPr>
        <w:footnoteRef/>
      </w:r>
      <w:r>
        <w:t xml:space="preserve"> </w:t>
      </w:r>
      <w:r>
        <w:rPr>
          <w:sz w:val="17"/>
        </w:rPr>
        <w:t xml:space="preserve">UTF-8 es un sistema de codificación de Unicode. </w:t>
      </w:r>
    </w:p>
  </w:footnote>
  <w:footnote w:id="3">
    <w:p w14:paraId="401AB87E" w14:textId="77777777" w:rsidR="00552603" w:rsidRPr="00CD5971" w:rsidDel="000600D5" w:rsidRDefault="00552603" w:rsidP="00552603">
      <w:pPr>
        <w:pStyle w:val="FootnoteText"/>
        <w:spacing w:line="240" w:lineRule="auto"/>
        <w:rPr>
          <w:del w:id="119" w:author="Author"/>
          <w:sz w:val="16"/>
          <w:szCs w:val="16"/>
        </w:rPr>
      </w:pPr>
      <w:del w:id="120" w:author="Author">
        <w:r w:rsidDel="000600D5">
          <w:rPr>
            <w:rStyle w:val="FootnoteReference"/>
            <w:sz w:val="16"/>
            <w:szCs w:val="16"/>
          </w:rPr>
          <w:footnoteRef/>
        </w:r>
        <w:r w:rsidDel="000600D5">
          <w:rPr>
            <w:sz w:val="16"/>
          </w:rPr>
          <w:delText xml:space="preserve"> Encuesta sobre transliteración automática</w:delText>
        </w:r>
      </w:del>
    </w:p>
    <w:p w14:paraId="5C249EC6" w14:textId="77777777" w:rsidR="00552603" w:rsidRPr="00CD5971" w:rsidDel="000600D5" w:rsidRDefault="00552603" w:rsidP="00552603">
      <w:pPr>
        <w:pStyle w:val="FootnoteText"/>
        <w:spacing w:line="240" w:lineRule="auto"/>
        <w:rPr>
          <w:del w:id="121" w:author="Author"/>
          <w:sz w:val="16"/>
          <w:szCs w:val="16"/>
        </w:rPr>
      </w:pPr>
      <w:del w:id="122" w:author="Author">
        <w:r w:rsidDel="000600D5">
          <w:fldChar w:fldCharType="begin"/>
        </w:r>
        <w:r w:rsidDel="000600D5">
          <w:delInstrText>HYPERLINK "https://www.researchgate.net/figure/Transliteration-examples-in-four-language-pairs-Letter-correspondence-shows-how-the_fig1_220566444"</w:delInstrText>
        </w:r>
        <w:r w:rsidDel="000600D5">
          <w:fldChar w:fldCharType="separate"/>
        </w:r>
        <w:r w:rsidDel="000600D5">
          <w:rPr>
            <w:rStyle w:val="Hyperlink"/>
            <w:sz w:val="16"/>
          </w:rPr>
          <w:delText>https://www.researchgate.net/figure/Transliteration-examples-in-four-language-pairs-Letter-correspondence-shows-how-the_fig1_220566444</w:delText>
        </w:r>
        <w:r w:rsidDel="000600D5">
          <w:fldChar w:fldCharType="end"/>
        </w:r>
        <w:r w:rsidDel="000600D5">
          <w:rPr>
            <w:sz w:val="16"/>
          </w:rPr>
          <w:delText xml:space="preserve"> </w:delText>
        </w:r>
      </w:del>
    </w:p>
  </w:footnote>
  <w:footnote w:id="4">
    <w:p w14:paraId="03EC0C71" w14:textId="77777777" w:rsidR="00552603" w:rsidRPr="00CD5971" w:rsidDel="000600D5" w:rsidRDefault="00552603" w:rsidP="00552603">
      <w:pPr>
        <w:pStyle w:val="FootnoteText"/>
        <w:spacing w:line="240" w:lineRule="auto"/>
        <w:rPr>
          <w:del w:id="140" w:author="Author"/>
          <w:sz w:val="16"/>
          <w:szCs w:val="16"/>
        </w:rPr>
      </w:pPr>
      <w:del w:id="141" w:author="Author">
        <w:r w:rsidDel="000600D5">
          <w:rPr>
            <w:rStyle w:val="FootnoteReference"/>
            <w:sz w:val="16"/>
            <w:szCs w:val="16"/>
          </w:rPr>
          <w:footnoteRef/>
        </w:r>
        <w:r w:rsidDel="000600D5">
          <w:rPr>
            <w:sz w:val="16"/>
          </w:rPr>
          <w:delText xml:space="preserve"> </w:delText>
        </w:r>
        <w:r w:rsidDel="000600D5">
          <w:fldChar w:fldCharType="begin"/>
        </w:r>
        <w:r w:rsidDel="000600D5">
          <w:delInstrText>HYPERLINK "https://de.wikipedia.org/wiki/Kyrillisches_Alphabet" \l "Russisch"</w:delInstrText>
        </w:r>
        <w:r w:rsidDel="000600D5">
          <w:fldChar w:fldCharType="separate"/>
        </w:r>
        <w:r w:rsidDel="000600D5">
          <w:rPr>
            <w:rStyle w:val="Hyperlink"/>
            <w:sz w:val="16"/>
          </w:rPr>
          <w:delText>https://de.wikipedia.org/wiki/Kyrillisches_Alphabet#Russisch</w:delText>
        </w:r>
        <w:r w:rsidDel="000600D5">
          <w:fldChar w:fldCharType="end"/>
        </w:r>
        <w:r w:rsidDel="000600D5">
          <w:rPr>
            <w:sz w:val="16"/>
          </w:rPr>
          <w:delText xml:space="preserve"> </w:delText>
        </w:r>
      </w:del>
    </w:p>
  </w:footnote>
  <w:footnote w:id="5">
    <w:p w14:paraId="11A5FDDB" w14:textId="77777777" w:rsidR="00552603" w:rsidRPr="00CD5971" w:rsidDel="000600D5" w:rsidRDefault="00552603" w:rsidP="00552603">
      <w:pPr>
        <w:pStyle w:val="FootnoteText"/>
        <w:spacing w:line="240" w:lineRule="auto"/>
        <w:rPr>
          <w:del w:id="146" w:author="Author"/>
          <w:sz w:val="16"/>
          <w:szCs w:val="16"/>
        </w:rPr>
      </w:pPr>
      <w:del w:id="147" w:author="Author">
        <w:r w:rsidDel="000600D5">
          <w:rPr>
            <w:rStyle w:val="FootnoteReference"/>
            <w:sz w:val="16"/>
            <w:szCs w:val="16"/>
          </w:rPr>
          <w:footnoteRef/>
        </w:r>
        <w:r w:rsidDel="000600D5">
          <w:rPr>
            <w:sz w:val="16"/>
          </w:rPr>
          <w:delText xml:space="preserve"> </w:delText>
        </w:r>
        <w:r w:rsidDel="000600D5">
          <w:fldChar w:fldCharType="begin"/>
        </w:r>
        <w:r w:rsidDel="000600D5">
          <w:delInstrText>HYPERLINK "https://de.wikipedia.org/wiki/Koreanisches_Alphabet"</w:delInstrText>
        </w:r>
        <w:r w:rsidDel="000600D5">
          <w:fldChar w:fldCharType="separate"/>
        </w:r>
        <w:r w:rsidDel="000600D5">
          <w:rPr>
            <w:rStyle w:val="Hyperlink"/>
            <w:sz w:val="16"/>
          </w:rPr>
          <w:delText>https://de.wikipedia.org/wiki/Koreanisches_Alphabet</w:delText>
        </w:r>
        <w:r w:rsidDel="000600D5">
          <w:fldChar w:fldCharType="end"/>
        </w:r>
        <w:r w:rsidDel="000600D5">
          <w:rPr>
            <w:sz w:val="16"/>
          </w:rPr>
          <w:delText xml:space="preserve"> </w:delText>
        </w:r>
      </w:del>
    </w:p>
  </w:footnote>
  <w:footnote w:id="6">
    <w:p w14:paraId="280873E1" w14:textId="7F91F0BC" w:rsidR="00552603" w:rsidDel="000600D5" w:rsidRDefault="00552603" w:rsidP="00552603">
      <w:pPr>
        <w:pStyle w:val="FootnoteText"/>
        <w:spacing w:line="240" w:lineRule="auto"/>
        <w:rPr>
          <w:del w:id="152" w:author="Author"/>
        </w:rPr>
      </w:pPr>
      <w:del w:id="153" w:author="Author">
        <w:r w:rsidDel="000600D5">
          <w:rPr>
            <w:rStyle w:val="FootnoteReference"/>
            <w:sz w:val="16"/>
            <w:szCs w:val="16"/>
          </w:rPr>
          <w:footnoteRef/>
        </w:r>
      </w:del>
      <w:r w:rsidR="00D62DC2">
        <w:rPr>
          <w:sz w:val="16"/>
        </w:rPr>
        <w:t xml:space="preserve"> </w:t>
      </w:r>
      <w:del w:id="154" w:author="Author">
        <w:r w:rsidDel="000600D5">
          <w:fldChar w:fldCharType="begin"/>
        </w:r>
        <w:r w:rsidDel="000600D5">
          <w:delInstrText>HYPERLINK "https://en.wikipedia.org/wiki/Romanization_of_Greek"</w:delInstrText>
        </w:r>
        <w:r w:rsidDel="000600D5">
          <w:fldChar w:fldCharType="separate"/>
        </w:r>
        <w:r w:rsidDel="000600D5">
          <w:rPr>
            <w:rStyle w:val="Hyperlink"/>
            <w:sz w:val="16"/>
          </w:rPr>
          <w:delText>https://en.wikipedia.org/wiki/Romanization_of_Greek</w:delText>
        </w:r>
        <w:r w:rsidDel="000600D5">
          <w:fldChar w:fldCharType="end"/>
        </w:r>
        <w:r w:rsidDel="000600D5">
          <w:rPr>
            <w:sz w:val="16"/>
          </w:rPr>
          <w:delText xml:space="preserve"> </w:delText>
        </w:r>
      </w:del>
    </w:p>
  </w:footnote>
  <w:footnote w:id="7">
    <w:p w14:paraId="675256DA" w14:textId="77777777" w:rsidR="00552603" w:rsidRPr="00264545" w:rsidDel="000600D5" w:rsidRDefault="00552603" w:rsidP="00552603">
      <w:pPr>
        <w:pStyle w:val="FootnoteText"/>
        <w:spacing w:line="240" w:lineRule="auto"/>
        <w:rPr>
          <w:del w:id="157" w:author="Author"/>
          <w:sz w:val="16"/>
          <w:szCs w:val="16"/>
        </w:rPr>
      </w:pPr>
      <w:del w:id="158" w:author="Author">
        <w:r w:rsidDel="000600D5">
          <w:rPr>
            <w:rStyle w:val="FootnoteReference"/>
            <w:sz w:val="16"/>
            <w:szCs w:val="16"/>
          </w:rPr>
          <w:footnoteRef/>
        </w:r>
        <w:r w:rsidDel="000600D5">
          <w:rPr>
            <w:sz w:val="16"/>
          </w:rPr>
          <w:delText xml:space="preserve"> </w:delText>
        </w:r>
        <w:r w:rsidDel="000600D5">
          <w:fldChar w:fldCharType="begin"/>
        </w:r>
        <w:r w:rsidDel="000600D5">
          <w:delInstrText>HYPERLINK "https://en.wikipedia.org/wiki/Dania_transcription"</w:delInstrText>
        </w:r>
        <w:r w:rsidDel="000600D5">
          <w:fldChar w:fldCharType="separate"/>
        </w:r>
        <w:r w:rsidDel="000600D5">
          <w:rPr>
            <w:rStyle w:val="Hyperlink"/>
            <w:sz w:val="16"/>
          </w:rPr>
          <w:delText>https://en.wikipedia.org/wiki/Dania_transcription</w:delText>
        </w:r>
        <w:r w:rsidDel="000600D5">
          <w:fldChar w:fldCharType="end"/>
        </w:r>
        <w:r w:rsidDel="000600D5">
          <w:rPr>
            <w:sz w:val="16"/>
          </w:rPr>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A3E17" w14:textId="77777777" w:rsidR="001B6B77" w:rsidRDefault="001B6B77" w:rsidP="001B6B77">
    <w:pPr>
      <w:pStyle w:val="Header"/>
      <w:spacing w:line="240" w:lineRule="auto"/>
      <w:jc w:val="right"/>
      <w:rPr>
        <w:sz w:val="22"/>
        <w:szCs w:val="22"/>
      </w:rPr>
    </w:pPr>
    <w:r>
      <w:rPr>
        <w:sz w:val="22"/>
      </w:rPr>
      <w:t>CWS/13/15</w:t>
    </w:r>
  </w:p>
  <w:p w14:paraId="50FCADEE" w14:textId="77777777" w:rsidR="001B6B77" w:rsidRPr="002A5D77" w:rsidRDefault="001B6B77" w:rsidP="001B6B77">
    <w:pPr>
      <w:pStyle w:val="Header"/>
      <w:spacing w:line="240" w:lineRule="auto"/>
      <w:jc w:val="right"/>
      <w:rPr>
        <w:sz w:val="22"/>
        <w:szCs w:val="22"/>
      </w:rPr>
    </w:pPr>
    <w:r>
      <w:rPr>
        <w:sz w:val="22"/>
      </w:rPr>
      <w:t xml:space="preserve">Anexo, página </w:t>
    </w:r>
    <w:r>
      <w:rPr>
        <w:sz w:val="22"/>
      </w:rPr>
      <w:fldChar w:fldCharType="begin"/>
    </w:r>
    <w:r>
      <w:rPr>
        <w:sz w:val="22"/>
      </w:rPr>
      <w:instrText xml:space="preserve"> PAGE  \* Arabic  \* MERGEFORMAT </w:instrText>
    </w:r>
    <w:r>
      <w:rPr>
        <w:sz w:val="22"/>
      </w:rPr>
      <w:fldChar w:fldCharType="separate"/>
    </w:r>
    <w:r>
      <w:rPr>
        <w:sz w:val="22"/>
      </w:rPr>
      <w:t>1</w:t>
    </w:r>
    <w:r>
      <w:rPr>
        <w:sz w:val="22"/>
      </w:rPr>
      <w:fldChar w:fldCharType="end"/>
    </w:r>
  </w:p>
  <w:p w14:paraId="10906148" w14:textId="77777777" w:rsidR="00202BE2" w:rsidRDefault="00202BE2" w:rsidP="001B6B77">
    <w:pPr>
      <w:pStyle w:val="Header"/>
      <w:spacing w:line="240" w:lineRule="auto"/>
      <w:jc w:val="right"/>
      <w:rPr>
        <w:sz w:val="22"/>
        <w:szCs w:val="22"/>
      </w:rPr>
    </w:pPr>
  </w:p>
  <w:p w14:paraId="64A8FC6A" w14:textId="77777777" w:rsidR="001B6B77" w:rsidRDefault="001B6B77" w:rsidP="001B6B77">
    <w:pPr>
      <w:pStyle w:val="Header"/>
      <w:spacing w:line="240" w:lineRule="auto"/>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1AD7C" w14:textId="26838180" w:rsidR="00465082" w:rsidRDefault="00465082" w:rsidP="00465082">
    <w:pPr>
      <w:pStyle w:val="Header"/>
      <w:spacing w:line="240" w:lineRule="auto"/>
      <w:jc w:val="right"/>
      <w:rPr>
        <w:sz w:val="22"/>
        <w:szCs w:val="22"/>
      </w:rPr>
    </w:pPr>
    <w:r>
      <w:rPr>
        <w:sz w:val="22"/>
      </w:rPr>
      <w:t>CWS/13/15</w:t>
    </w:r>
  </w:p>
  <w:p w14:paraId="15DB56CB" w14:textId="11FA8419" w:rsidR="00344416" w:rsidRPr="002A5D77" w:rsidRDefault="00344416" w:rsidP="00344416">
    <w:pPr>
      <w:pStyle w:val="Header"/>
      <w:spacing w:line="240" w:lineRule="auto"/>
      <w:jc w:val="right"/>
      <w:rPr>
        <w:sz w:val="22"/>
        <w:szCs w:val="22"/>
      </w:rPr>
    </w:pPr>
    <w:r>
      <w:rPr>
        <w:sz w:val="22"/>
      </w:rPr>
      <w:t>Anexo</w:t>
    </w:r>
  </w:p>
  <w:p w14:paraId="60A044E5" w14:textId="77777777" w:rsidR="00202BE2" w:rsidRPr="002A5D77" w:rsidRDefault="00202BE2" w:rsidP="006843CD">
    <w:pPr>
      <w:pStyle w:val="Header"/>
      <w:spacing w:line="240" w:lineRule="auto"/>
      <w:jc w:val="right"/>
      <w:rPr>
        <w:sz w:val="22"/>
        <w:szCs w:val="22"/>
      </w:rPr>
    </w:pPr>
  </w:p>
  <w:p w14:paraId="42F4573A" w14:textId="2CCF7B57" w:rsidR="002A5D77" w:rsidRPr="002A5D77" w:rsidRDefault="002A5D77" w:rsidP="001B6B77">
    <w:pPr>
      <w:pStyle w:val="Header"/>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29D77" w14:textId="77777777" w:rsidR="0066299A" w:rsidRDefault="0066299A" w:rsidP="00465082">
    <w:pPr>
      <w:pStyle w:val="Header"/>
      <w:spacing w:line="240" w:lineRule="auto"/>
      <w:jc w:val="right"/>
      <w:rPr>
        <w:sz w:val="22"/>
        <w:szCs w:val="22"/>
      </w:rPr>
    </w:pPr>
    <w:r>
      <w:rPr>
        <w:sz w:val="22"/>
      </w:rPr>
      <w:t>CWS/13/15</w:t>
    </w:r>
  </w:p>
  <w:p w14:paraId="5A053334" w14:textId="77777777" w:rsidR="0066299A" w:rsidRPr="002A5D77" w:rsidRDefault="0066299A" w:rsidP="0066299A">
    <w:pPr>
      <w:pStyle w:val="Header"/>
      <w:spacing w:line="240" w:lineRule="auto"/>
      <w:jc w:val="right"/>
      <w:rPr>
        <w:sz w:val="22"/>
        <w:szCs w:val="22"/>
      </w:rPr>
    </w:pPr>
    <w:r>
      <w:rPr>
        <w:sz w:val="22"/>
      </w:rPr>
      <w:t xml:space="preserve">Anexo, página </w:t>
    </w:r>
    <w:r>
      <w:rPr>
        <w:sz w:val="22"/>
      </w:rPr>
      <w:fldChar w:fldCharType="begin"/>
    </w:r>
    <w:r>
      <w:rPr>
        <w:sz w:val="22"/>
      </w:rPr>
      <w:instrText xml:space="preserve"> PAGE  \* Arabic  \* MERGEFORMAT </w:instrText>
    </w:r>
    <w:r>
      <w:rPr>
        <w:sz w:val="22"/>
      </w:rPr>
      <w:fldChar w:fldCharType="separate"/>
    </w:r>
    <w:r>
      <w:rPr>
        <w:sz w:val="22"/>
      </w:rPr>
      <w:t>6</w:t>
    </w:r>
    <w:r>
      <w:rPr>
        <w:sz w:val="22"/>
      </w:rPr>
      <w:fldChar w:fldCharType="end"/>
    </w:r>
  </w:p>
  <w:p w14:paraId="613E6365" w14:textId="77777777" w:rsidR="0066299A" w:rsidRPr="002A5D77" w:rsidRDefault="0066299A" w:rsidP="006843CD">
    <w:pPr>
      <w:pStyle w:val="Header"/>
      <w:spacing w:line="240" w:lineRule="auto"/>
      <w:jc w:val="right"/>
      <w:rPr>
        <w:sz w:val="22"/>
        <w:szCs w:val="22"/>
      </w:rPr>
    </w:pPr>
  </w:p>
  <w:p w14:paraId="31780823" w14:textId="77777777" w:rsidR="0066299A" w:rsidRPr="002A5D77" w:rsidRDefault="0066299A" w:rsidP="001B6B77">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E0658"/>
    <w:multiLevelType w:val="hybridMultilevel"/>
    <w:tmpl w:val="39FA8C48"/>
    <w:lvl w:ilvl="0" w:tplc="37F04184">
      <w:start w:val="1"/>
      <w:numFmt w:val="bullet"/>
      <w:lvlText w:val=""/>
      <w:lvlJc w:val="left"/>
      <w:pPr>
        <w:ind w:left="1080" w:hanging="360"/>
      </w:pPr>
      <w:rPr>
        <w:rFonts w:ascii="Symbol" w:hAnsi="Symbol"/>
      </w:rPr>
    </w:lvl>
    <w:lvl w:ilvl="1" w:tplc="D3D88618">
      <w:start w:val="1"/>
      <w:numFmt w:val="bullet"/>
      <w:lvlText w:val=""/>
      <w:lvlJc w:val="left"/>
      <w:pPr>
        <w:ind w:left="1080" w:hanging="360"/>
      </w:pPr>
      <w:rPr>
        <w:rFonts w:ascii="Symbol" w:hAnsi="Symbol"/>
      </w:rPr>
    </w:lvl>
    <w:lvl w:ilvl="2" w:tplc="B0B6A9AE">
      <w:start w:val="1"/>
      <w:numFmt w:val="bullet"/>
      <w:lvlText w:val=""/>
      <w:lvlJc w:val="left"/>
      <w:pPr>
        <w:ind w:left="1080" w:hanging="360"/>
      </w:pPr>
      <w:rPr>
        <w:rFonts w:ascii="Symbol" w:hAnsi="Symbol"/>
      </w:rPr>
    </w:lvl>
    <w:lvl w:ilvl="3" w:tplc="F4D63844">
      <w:start w:val="1"/>
      <w:numFmt w:val="bullet"/>
      <w:lvlText w:val=""/>
      <w:lvlJc w:val="left"/>
      <w:pPr>
        <w:ind w:left="1080" w:hanging="360"/>
      </w:pPr>
      <w:rPr>
        <w:rFonts w:ascii="Symbol" w:hAnsi="Symbol"/>
      </w:rPr>
    </w:lvl>
    <w:lvl w:ilvl="4" w:tplc="FEC6A3C8">
      <w:start w:val="1"/>
      <w:numFmt w:val="bullet"/>
      <w:lvlText w:val=""/>
      <w:lvlJc w:val="left"/>
      <w:pPr>
        <w:ind w:left="1080" w:hanging="360"/>
      </w:pPr>
      <w:rPr>
        <w:rFonts w:ascii="Symbol" w:hAnsi="Symbol"/>
      </w:rPr>
    </w:lvl>
    <w:lvl w:ilvl="5" w:tplc="CF929DEE">
      <w:start w:val="1"/>
      <w:numFmt w:val="bullet"/>
      <w:lvlText w:val=""/>
      <w:lvlJc w:val="left"/>
      <w:pPr>
        <w:ind w:left="1080" w:hanging="360"/>
      </w:pPr>
      <w:rPr>
        <w:rFonts w:ascii="Symbol" w:hAnsi="Symbol"/>
      </w:rPr>
    </w:lvl>
    <w:lvl w:ilvl="6" w:tplc="50ECF936">
      <w:start w:val="1"/>
      <w:numFmt w:val="bullet"/>
      <w:lvlText w:val=""/>
      <w:lvlJc w:val="left"/>
      <w:pPr>
        <w:ind w:left="1080" w:hanging="360"/>
      </w:pPr>
      <w:rPr>
        <w:rFonts w:ascii="Symbol" w:hAnsi="Symbol"/>
      </w:rPr>
    </w:lvl>
    <w:lvl w:ilvl="7" w:tplc="114ACA08">
      <w:start w:val="1"/>
      <w:numFmt w:val="bullet"/>
      <w:lvlText w:val=""/>
      <w:lvlJc w:val="left"/>
      <w:pPr>
        <w:ind w:left="1080" w:hanging="360"/>
      </w:pPr>
      <w:rPr>
        <w:rFonts w:ascii="Symbol" w:hAnsi="Symbol"/>
      </w:rPr>
    </w:lvl>
    <w:lvl w:ilvl="8" w:tplc="3C5ACCAA">
      <w:start w:val="1"/>
      <w:numFmt w:val="bullet"/>
      <w:lvlText w:val=""/>
      <w:lvlJc w:val="left"/>
      <w:pPr>
        <w:ind w:left="1080" w:hanging="360"/>
      </w:pPr>
      <w:rPr>
        <w:rFonts w:ascii="Symbol" w:hAnsi="Symbol"/>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AF43379"/>
    <w:multiLevelType w:val="hybridMultilevel"/>
    <w:tmpl w:val="C82A6AF0"/>
    <w:lvl w:ilvl="0" w:tplc="0409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20"/>
  </w:num>
  <w:num w:numId="2" w16cid:durableId="119343227">
    <w:abstractNumId w:val="0"/>
  </w:num>
  <w:num w:numId="3" w16cid:durableId="46075305">
    <w:abstractNumId w:val="5"/>
  </w:num>
  <w:num w:numId="4" w16cid:durableId="1344818809">
    <w:abstractNumId w:val="36"/>
  </w:num>
  <w:num w:numId="5" w16cid:durableId="339699218">
    <w:abstractNumId w:val="6"/>
  </w:num>
  <w:num w:numId="6" w16cid:durableId="450436034">
    <w:abstractNumId w:val="35"/>
  </w:num>
  <w:num w:numId="7" w16cid:durableId="794718010">
    <w:abstractNumId w:val="37"/>
  </w:num>
  <w:num w:numId="8" w16cid:durableId="2120829703">
    <w:abstractNumId w:val="19"/>
  </w:num>
  <w:num w:numId="9" w16cid:durableId="2032487789">
    <w:abstractNumId w:val="13"/>
  </w:num>
  <w:num w:numId="10" w16cid:durableId="1346712250">
    <w:abstractNumId w:val="29"/>
  </w:num>
  <w:num w:numId="11" w16cid:durableId="1578978479">
    <w:abstractNumId w:val="26"/>
  </w:num>
  <w:num w:numId="12" w16cid:durableId="2129808728">
    <w:abstractNumId w:val="24"/>
  </w:num>
  <w:num w:numId="13" w16cid:durableId="770013207">
    <w:abstractNumId w:val="34"/>
  </w:num>
  <w:num w:numId="14" w16cid:durableId="143744825">
    <w:abstractNumId w:val="39"/>
  </w:num>
  <w:num w:numId="15" w16cid:durableId="1387602488">
    <w:abstractNumId w:val="3"/>
  </w:num>
  <w:num w:numId="16" w16cid:durableId="1536847718">
    <w:abstractNumId w:val="32"/>
  </w:num>
  <w:num w:numId="17" w16cid:durableId="281109196">
    <w:abstractNumId w:val="11"/>
  </w:num>
  <w:num w:numId="18" w16cid:durableId="130945870">
    <w:abstractNumId w:val="21"/>
  </w:num>
  <w:num w:numId="19" w16cid:durableId="1729113855">
    <w:abstractNumId w:val="17"/>
  </w:num>
  <w:num w:numId="20" w16cid:durableId="409544882">
    <w:abstractNumId w:val="4"/>
  </w:num>
  <w:num w:numId="21" w16cid:durableId="913977624">
    <w:abstractNumId w:val="16"/>
  </w:num>
  <w:num w:numId="22" w16cid:durableId="1359626581">
    <w:abstractNumId w:val="33"/>
  </w:num>
  <w:num w:numId="23" w16cid:durableId="681855184">
    <w:abstractNumId w:val="9"/>
  </w:num>
  <w:num w:numId="24" w16cid:durableId="773135066">
    <w:abstractNumId w:val="18"/>
  </w:num>
  <w:num w:numId="25" w16cid:durableId="1435395918">
    <w:abstractNumId w:val="31"/>
  </w:num>
  <w:num w:numId="26" w16cid:durableId="1405714308">
    <w:abstractNumId w:val="23"/>
  </w:num>
  <w:num w:numId="27" w16cid:durableId="1237319891">
    <w:abstractNumId w:val="30"/>
  </w:num>
  <w:num w:numId="28" w16cid:durableId="1267887148">
    <w:abstractNumId w:val="38"/>
  </w:num>
  <w:num w:numId="29" w16cid:durableId="73942206">
    <w:abstractNumId w:val="12"/>
  </w:num>
  <w:num w:numId="30" w16cid:durableId="1637488195">
    <w:abstractNumId w:val="41"/>
  </w:num>
  <w:num w:numId="31" w16cid:durableId="1321428346">
    <w:abstractNumId w:val="7"/>
  </w:num>
  <w:num w:numId="32" w16cid:durableId="1921597315">
    <w:abstractNumId w:val="10"/>
  </w:num>
  <w:num w:numId="33" w16cid:durableId="46927145">
    <w:abstractNumId w:val="15"/>
  </w:num>
  <w:num w:numId="34" w16cid:durableId="303773583">
    <w:abstractNumId w:val="28"/>
  </w:num>
  <w:num w:numId="35" w16cid:durableId="304622821">
    <w:abstractNumId w:val="25"/>
  </w:num>
  <w:num w:numId="36" w16cid:durableId="1666740701">
    <w:abstractNumId w:val="22"/>
  </w:num>
  <w:num w:numId="37" w16cid:durableId="1233927965">
    <w:abstractNumId w:val="14"/>
  </w:num>
  <w:num w:numId="38" w16cid:durableId="1176918467">
    <w:abstractNumId w:val="27"/>
  </w:num>
  <w:num w:numId="39" w16cid:durableId="480732174">
    <w:abstractNumId w:val="8"/>
  </w:num>
  <w:num w:numId="40" w16cid:durableId="1167554090">
    <w:abstractNumId w:val="40"/>
  </w:num>
  <w:num w:numId="41" w16cid:durableId="1567034274">
    <w:abstractNumId w:val="2"/>
  </w:num>
  <w:num w:numId="42" w16cid:durableId="364525344">
    <w:abstractNumId w:val="1"/>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s-ES" w:vendorID="64" w:dllVersion="0" w:nlCheck="1" w:checkStyle="0"/>
  <w:activeWritingStyle w:appName="MSWord" w:lang="en-US" w:vendorID="64" w:dllVersion="0" w:nlCheck="1" w:checkStyle="0"/>
  <w:activeWritingStyle w:appName="MSWord" w:lang="en-AU"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1B8D"/>
    <w:rsid w:val="0001307F"/>
    <w:rsid w:val="00013735"/>
    <w:rsid w:val="00013F64"/>
    <w:rsid w:val="00015612"/>
    <w:rsid w:val="00015DF4"/>
    <w:rsid w:val="000171FA"/>
    <w:rsid w:val="0002096C"/>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4077"/>
    <w:rsid w:val="00036174"/>
    <w:rsid w:val="000366B4"/>
    <w:rsid w:val="000377E3"/>
    <w:rsid w:val="000412DD"/>
    <w:rsid w:val="000413B7"/>
    <w:rsid w:val="00043535"/>
    <w:rsid w:val="00050D50"/>
    <w:rsid w:val="00051933"/>
    <w:rsid w:val="0005201B"/>
    <w:rsid w:val="00052BC5"/>
    <w:rsid w:val="00052E31"/>
    <w:rsid w:val="000541EE"/>
    <w:rsid w:val="00054664"/>
    <w:rsid w:val="00054E00"/>
    <w:rsid w:val="000551CE"/>
    <w:rsid w:val="00056F7E"/>
    <w:rsid w:val="00057C44"/>
    <w:rsid w:val="00057FE5"/>
    <w:rsid w:val="000600D5"/>
    <w:rsid w:val="0006031D"/>
    <w:rsid w:val="00062643"/>
    <w:rsid w:val="00062B0D"/>
    <w:rsid w:val="00063CE2"/>
    <w:rsid w:val="00064265"/>
    <w:rsid w:val="00071087"/>
    <w:rsid w:val="0007137D"/>
    <w:rsid w:val="00071736"/>
    <w:rsid w:val="00071D72"/>
    <w:rsid w:val="000730C1"/>
    <w:rsid w:val="00074D4C"/>
    <w:rsid w:val="00074DB9"/>
    <w:rsid w:val="00075EDA"/>
    <w:rsid w:val="000770CA"/>
    <w:rsid w:val="000779BE"/>
    <w:rsid w:val="00080468"/>
    <w:rsid w:val="00081591"/>
    <w:rsid w:val="00082908"/>
    <w:rsid w:val="00083373"/>
    <w:rsid w:val="00083B7D"/>
    <w:rsid w:val="00083FC6"/>
    <w:rsid w:val="00084B82"/>
    <w:rsid w:val="000857B3"/>
    <w:rsid w:val="000866FC"/>
    <w:rsid w:val="0008717C"/>
    <w:rsid w:val="0008761A"/>
    <w:rsid w:val="000876D4"/>
    <w:rsid w:val="00087750"/>
    <w:rsid w:val="0008793C"/>
    <w:rsid w:val="0009013E"/>
    <w:rsid w:val="0009122A"/>
    <w:rsid w:val="000916A6"/>
    <w:rsid w:val="000948EF"/>
    <w:rsid w:val="00094F78"/>
    <w:rsid w:val="0009677A"/>
    <w:rsid w:val="000975F5"/>
    <w:rsid w:val="000A1522"/>
    <w:rsid w:val="000A162F"/>
    <w:rsid w:val="000A1F61"/>
    <w:rsid w:val="000A2E0A"/>
    <w:rsid w:val="000A3259"/>
    <w:rsid w:val="000A37EB"/>
    <w:rsid w:val="000A3EF3"/>
    <w:rsid w:val="000A5322"/>
    <w:rsid w:val="000A6676"/>
    <w:rsid w:val="000A700C"/>
    <w:rsid w:val="000B1460"/>
    <w:rsid w:val="000B198B"/>
    <w:rsid w:val="000B2249"/>
    <w:rsid w:val="000B2E9D"/>
    <w:rsid w:val="000B3E93"/>
    <w:rsid w:val="000B3F9E"/>
    <w:rsid w:val="000B5000"/>
    <w:rsid w:val="000B506F"/>
    <w:rsid w:val="000B61E0"/>
    <w:rsid w:val="000B6E01"/>
    <w:rsid w:val="000B7C0D"/>
    <w:rsid w:val="000C0D9E"/>
    <w:rsid w:val="000C144B"/>
    <w:rsid w:val="000C32AD"/>
    <w:rsid w:val="000C3E47"/>
    <w:rsid w:val="000C3E91"/>
    <w:rsid w:val="000C59DE"/>
    <w:rsid w:val="000C6A64"/>
    <w:rsid w:val="000D0C16"/>
    <w:rsid w:val="000D0C4E"/>
    <w:rsid w:val="000D0F16"/>
    <w:rsid w:val="000D129E"/>
    <w:rsid w:val="000D181C"/>
    <w:rsid w:val="000D1C65"/>
    <w:rsid w:val="000D3D9A"/>
    <w:rsid w:val="000D55FA"/>
    <w:rsid w:val="000D5A86"/>
    <w:rsid w:val="000D6DDC"/>
    <w:rsid w:val="000D7129"/>
    <w:rsid w:val="000D733E"/>
    <w:rsid w:val="000D7897"/>
    <w:rsid w:val="000E0041"/>
    <w:rsid w:val="000E0957"/>
    <w:rsid w:val="000E133E"/>
    <w:rsid w:val="000E176E"/>
    <w:rsid w:val="000E3B76"/>
    <w:rsid w:val="000E523C"/>
    <w:rsid w:val="000E6A67"/>
    <w:rsid w:val="000F0581"/>
    <w:rsid w:val="000F13AD"/>
    <w:rsid w:val="000F15A0"/>
    <w:rsid w:val="000F1BA8"/>
    <w:rsid w:val="000F23D1"/>
    <w:rsid w:val="000F48A8"/>
    <w:rsid w:val="000F54CC"/>
    <w:rsid w:val="000F5E05"/>
    <w:rsid w:val="000F5E56"/>
    <w:rsid w:val="000F6FDC"/>
    <w:rsid w:val="000F71D6"/>
    <w:rsid w:val="000F7F3F"/>
    <w:rsid w:val="001001B9"/>
    <w:rsid w:val="00100A06"/>
    <w:rsid w:val="0010313D"/>
    <w:rsid w:val="001035C4"/>
    <w:rsid w:val="00103B70"/>
    <w:rsid w:val="001048B1"/>
    <w:rsid w:val="00106A1A"/>
    <w:rsid w:val="0011083B"/>
    <w:rsid w:val="0011249C"/>
    <w:rsid w:val="0011524B"/>
    <w:rsid w:val="001154C7"/>
    <w:rsid w:val="00115CDB"/>
    <w:rsid w:val="00115E70"/>
    <w:rsid w:val="00120D16"/>
    <w:rsid w:val="001219E2"/>
    <w:rsid w:val="00121A15"/>
    <w:rsid w:val="00121F0F"/>
    <w:rsid w:val="001223A5"/>
    <w:rsid w:val="001228E2"/>
    <w:rsid w:val="001233B1"/>
    <w:rsid w:val="0012353B"/>
    <w:rsid w:val="00124D06"/>
    <w:rsid w:val="00125893"/>
    <w:rsid w:val="00125E9B"/>
    <w:rsid w:val="0013017E"/>
    <w:rsid w:val="00131484"/>
    <w:rsid w:val="00132C8C"/>
    <w:rsid w:val="001333CA"/>
    <w:rsid w:val="00135DD7"/>
    <w:rsid w:val="00135DF8"/>
    <w:rsid w:val="0014038B"/>
    <w:rsid w:val="00140497"/>
    <w:rsid w:val="00140D4D"/>
    <w:rsid w:val="001424E4"/>
    <w:rsid w:val="001426BB"/>
    <w:rsid w:val="00143089"/>
    <w:rsid w:val="0014523A"/>
    <w:rsid w:val="00145B81"/>
    <w:rsid w:val="0014600D"/>
    <w:rsid w:val="0014627D"/>
    <w:rsid w:val="00146C7A"/>
    <w:rsid w:val="00151A67"/>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8AD"/>
    <w:rsid w:val="00163D92"/>
    <w:rsid w:val="00164081"/>
    <w:rsid w:val="00164D6A"/>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4EC2"/>
    <w:rsid w:val="00175322"/>
    <w:rsid w:val="0017612B"/>
    <w:rsid w:val="00176918"/>
    <w:rsid w:val="00180D5D"/>
    <w:rsid w:val="00181949"/>
    <w:rsid w:val="00181E7C"/>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865"/>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4DFA"/>
    <w:rsid w:val="001B5F88"/>
    <w:rsid w:val="001B6B77"/>
    <w:rsid w:val="001B7265"/>
    <w:rsid w:val="001B7DA5"/>
    <w:rsid w:val="001C1498"/>
    <w:rsid w:val="001C1F9E"/>
    <w:rsid w:val="001C2C6F"/>
    <w:rsid w:val="001C3944"/>
    <w:rsid w:val="001C485F"/>
    <w:rsid w:val="001C4A56"/>
    <w:rsid w:val="001C4D18"/>
    <w:rsid w:val="001C517C"/>
    <w:rsid w:val="001C60BF"/>
    <w:rsid w:val="001D1E6C"/>
    <w:rsid w:val="001D20DD"/>
    <w:rsid w:val="001D3089"/>
    <w:rsid w:val="001D3A8E"/>
    <w:rsid w:val="001D5E20"/>
    <w:rsid w:val="001D6ED4"/>
    <w:rsid w:val="001E0838"/>
    <w:rsid w:val="001E0EFB"/>
    <w:rsid w:val="001E1292"/>
    <w:rsid w:val="001E26A3"/>
    <w:rsid w:val="001E2851"/>
    <w:rsid w:val="001E343D"/>
    <w:rsid w:val="001E36C4"/>
    <w:rsid w:val="001E598E"/>
    <w:rsid w:val="001F2129"/>
    <w:rsid w:val="001F3837"/>
    <w:rsid w:val="001F3AC0"/>
    <w:rsid w:val="001F45BD"/>
    <w:rsid w:val="001F5D2F"/>
    <w:rsid w:val="001F6E0C"/>
    <w:rsid w:val="00200079"/>
    <w:rsid w:val="0020080C"/>
    <w:rsid w:val="002009B5"/>
    <w:rsid w:val="00201583"/>
    <w:rsid w:val="00202002"/>
    <w:rsid w:val="00202BE2"/>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4BE2"/>
    <w:rsid w:val="002254F5"/>
    <w:rsid w:val="00225655"/>
    <w:rsid w:val="00225A81"/>
    <w:rsid w:val="00225EC0"/>
    <w:rsid w:val="002313B2"/>
    <w:rsid w:val="00232C3D"/>
    <w:rsid w:val="00232D2B"/>
    <w:rsid w:val="00232F03"/>
    <w:rsid w:val="00234787"/>
    <w:rsid w:val="00235C5D"/>
    <w:rsid w:val="00236345"/>
    <w:rsid w:val="002367C0"/>
    <w:rsid w:val="00237667"/>
    <w:rsid w:val="00237C7D"/>
    <w:rsid w:val="00240A1B"/>
    <w:rsid w:val="002412D5"/>
    <w:rsid w:val="0024138E"/>
    <w:rsid w:val="00241D9A"/>
    <w:rsid w:val="00242259"/>
    <w:rsid w:val="002438D0"/>
    <w:rsid w:val="00243EEE"/>
    <w:rsid w:val="0024690E"/>
    <w:rsid w:val="00246C9F"/>
    <w:rsid w:val="00250ECF"/>
    <w:rsid w:val="00251348"/>
    <w:rsid w:val="00251FDA"/>
    <w:rsid w:val="00252394"/>
    <w:rsid w:val="00254132"/>
    <w:rsid w:val="00254217"/>
    <w:rsid w:val="00254367"/>
    <w:rsid w:val="00254A0B"/>
    <w:rsid w:val="00256A41"/>
    <w:rsid w:val="002570E3"/>
    <w:rsid w:val="0025720B"/>
    <w:rsid w:val="00257A5B"/>
    <w:rsid w:val="00260380"/>
    <w:rsid w:val="00260B39"/>
    <w:rsid w:val="00261711"/>
    <w:rsid w:val="0026375D"/>
    <w:rsid w:val="002639EF"/>
    <w:rsid w:val="00264271"/>
    <w:rsid w:val="00264545"/>
    <w:rsid w:val="00264AA6"/>
    <w:rsid w:val="00264AE0"/>
    <w:rsid w:val="00265D52"/>
    <w:rsid w:val="00265FA7"/>
    <w:rsid w:val="00266B31"/>
    <w:rsid w:val="0026761A"/>
    <w:rsid w:val="002700B5"/>
    <w:rsid w:val="00271077"/>
    <w:rsid w:val="00273ECA"/>
    <w:rsid w:val="00276F5E"/>
    <w:rsid w:val="00277827"/>
    <w:rsid w:val="00277DDE"/>
    <w:rsid w:val="0028058A"/>
    <w:rsid w:val="00280A4E"/>
    <w:rsid w:val="00280C94"/>
    <w:rsid w:val="0028389C"/>
    <w:rsid w:val="0028420F"/>
    <w:rsid w:val="002853D3"/>
    <w:rsid w:val="00285BB9"/>
    <w:rsid w:val="002866C0"/>
    <w:rsid w:val="00287596"/>
    <w:rsid w:val="0029007D"/>
    <w:rsid w:val="002904BC"/>
    <w:rsid w:val="0029059E"/>
    <w:rsid w:val="00291172"/>
    <w:rsid w:val="00291226"/>
    <w:rsid w:val="002914A4"/>
    <w:rsid w:val="0029157F"/>
    <w:rsid w:val="00291A32"/>
    <w:rsid w:val="00292148"/>
    <w:rsid w:val="002929A7"/>
    <w:rsid w:val="002940CC"/>
    <w:rsid w:val="00294332"/>
    <w:rsid w:val="002943B1"/>
    <w:rsid w:val="00294534"/>
    <w:rsid w:val="002956F3"/>
    <w:rsid w:val="002965FB"/>
    <w:rsid w:val="0029690C"/>
    <w:rsid w:val="00297D13"/>
    <w:rsid w:val="002A0B57"/>
    <w:rsid w:val="002A0EB4"/>
    <w:rsid w:val="002A176E"/>
    <w:rsid w:val="002A2289"/>
    <w:rsid w:val="002A2597"/>
    <w:rsid w:val="002A5D77"/>
    <w:rsid w:val="002A7E92"/>
    <w:rsid w:val="002B21AE"/>
    <w:rsid w:val="002B2785"/>
    <w:rsid w:val="002B44A1"/>
    <w:rsid w:val="002B5292"/>
    <w:rsid w:val="002B5C27"/>
    <w:rsid w:val="002C0D94"/>
    <w:rsid w:val="002C1035"/>
    <w:rsid w:val="002C125C"/>
    <w:rsid w:val="002C270A"/>
    <w:rsid w:val="002C415D"/>
    <w:rsid w:val="002C433F"/>
    <w:rsid w:val="002C52D3"/>
    <w:rsid w:val="002C53C4"/>
    <w:rsid w:val="002C55AA"/>
    <w:rsid w:val="002C6FDB"/>
    <w:rsid w:val="002C71E4"/>
    <w:rsid w:val="002C7B7D"/>
    <w:rsid w:val="002D02D7"/>
    <w:rsid w:val="002D04B8"/>
    <w:rsid w:val="002D0ADB"/>
    <w:rsid w:val="002D28D6"/>
    <w:rsid w:val="002D2ECF"/>
    <w:rsid w:val="002D3908"/>
    <w:rsid w:val="002D514E"/>
    <w:rsid w:val="002E0A4C"/>
    <w:rsid w:val="002E0BBD"/>
    <w:rsid w:val="002E1652"/>
    <w:rsid w:val="002E45B4"/>
    <w:rsid w:val="002E5062"/>
    <w:rsid w:val="002E5631"/>
    <w:rsid w:val="002E63FC"/>
    <w:rsid w:val="002E768B"/>
    <w:rsid w:val="002E7E8B"/>
    <w:rsid w:val="002F05C3"/>
    <w:rsid w:val="002F11B2"/>
    <w:rsid w:val="002F3088"/>
    <w:rsid w:val="002F4B22"/>
    <w:rsid w:val="002F4CFB"/>
    <w:rsid w:val="002F51F4"/>
    <w:rsid w:val="002F53C1"/>
    <w:rsid w:val="002F5965"/>
    <w:rsid w:val="002F7503"/>
    <w:rsid w:val="0030069A"/>
    <w:rsid w:val="00300D1E"/>
    <w:rsid w:val="00301D3F"/>
    <w:rsid w:val="003024D3"/>
    <w:rsid w:val="00302849"/>
    <w:rsid w:val="00302BA6"/>
    <w:rsid w:val="00303AE9"/>
    <w:rsid w:val="003041C5"/>
    <w:rsid w:val="00305061"/>
    <w:rsid w:val="003050DD"/>
    <w:rsid w:val="00307031"/>
    <w:rsid w:val="00307384"/>
    <w:rsid w:val="003113EF"/>
    <w:rsid w:val="003128C9"/>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4416"/>
    <w:rsid w:val="00345A57"/>
    <w:rsid w:val="00345C10"/>
    <w:rsid w:val="00347079"/>
    <w:rsid w:val="0034737C"/>
    <w:rsid w:val="00350D32"/>
    <w:rsid w:val="00350F8E"/>
    <w:rsid w:val="0035150E"/>
    <w:rsid w:val="00351748"/>
    <w:rsid w:val="00351FDC"/>
    <w:rsid w:val="00352A36"/>
    <w:rsid w:val="00355456"/>
    <w:rsid w:val="003556EE"/>
    <w:rsid w:val="003611ED"/>
    <w:rsid w:val="00361601"/>
    <w:rsid w:val="003617B5"/>
    <w:rsid w:val="003625DA"/>
    <w:rsid w:val="00363C7C"/>
    <w:rsid w:val="003643B3"/>
    <w:rsid w:val="00364638"/>
    <w:rsid w:val="00365612"/>
    <w:rsid w:val="0036577B"/>
    <w:rsid w:val="00366031"/>
    <w:rsid w:val="003668D4"/>
    <w:rsid w:val="00367D2D"/>
    <w:rsid w:val="00370A16"/>
    <w:rsid w:val="003714F1"/>
    <w:rsid w:val="00371EC3"/>
    <w:rsid w:val="00372D66"/>
    <w:rsid w:val="00372E6F"/>
    <w:rsid w:val="003737B9"/>
    <w:rsid w:val="00373CDE"/>
    <w:rsid w:val="00375A20"/>
    <w:rsid w:val="003770AF"/>
    <w:rsid w:val="00377106"/>
    <w:rsid w:val="003778A5"/>
    <w:rsid w:val="00380B11"/>
    <w:rsid w:val="00380CF5"/>
    <w:rsid w:val="003818C8"/>
    <w:rsid w:val="00381EFA"/>
    <w:rsid w:val="00382DC7"/>
    <w:rsid w:val="0038474B"/>
    <w:rsid w:val="00384C88"/>
    <w:rsid w:val="003860B3"/>
    <w:rsid w:val="00386189"/>
    <w:rsid w:val="003864DD"/>
    <w:rsid w:val="003872DC"/>
    <w:rsid w:val="00390B07"/>
    <w:rsid w:val="003912A5"/>
    <w:rsid w:val="00391371"/>
    <w:rsid w:val="00391D52"/>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29E5"/>
    <w:rsid w:val="003B3666"/>
    <w:rsid w:val="003B4363"/>
    <w:rsid w:val="003B5204"/>
    <w:rsid w:val="003B56BC"/>
    <w:rsid w:val="003B62CA"/>
    <w:rsid w:val="003B74E9"/>
    <w:rsid w:val="003B7707"/>
    <w:rsid w:val="003C0137"/>
    <w:rsid w:val="003C0F16"/>
    <w:rsid w:val="003C0FEB"/>
    <w:rsid w:val="003C31BA"/>
    <w:rsid w:val="003C334B"/>
    <w:rsid w:val="003C3758"/>
    <w:rsid w:val="003C39B3"/>
    <w:rsid w:val="003C3BC0"/>
    <w:rsid w:val="003C51EA"/>
    <w:rsid w:val="003C55B6"/>
    <w:rsid w:val="003C7AF8"/>
    <w:rsid w:val="003D0277"/>
    <w:rsid w:val="003D0A1C"/>
    <w:rsid w:val="003D2665"/>
    <w:rsid w:val="003D2F29"/>
    <w:rsid w:val="003D37B3"/>
    <w:rsid w:val="003D421E"/>
    <w:rsid w:val="003D4CE0"/>
    <w:rsid w:val="003D669E"/>
    <w:rsid w:val="003E0174"/>
    <w:rsid w:val="003E09B5"/>
    <w:rsid w:val="003E240C"/>
    <w:rsid w:val="003E2884"/>
    <w:rsid w:val="003E2F4E"/>
    <w:rsid w:val="003E34B3"/>
    <w:rsid w:val="003E39E7"/>
    <w:rsid w:val="003E4664"/>
    <w:rsid w:val="003E487F"/>
    <w:rsid w:val="003E4957"/>
    <w:rsid w:val="003E49DF"/>
    <w:rsid w:val="003E5BDF"/>
    <w:rsid w:val="003E5CF4"/>
    <w:rsid w:val="003E6782"/>
    <w:rsid w:val="003E6E5E"/>
    <w:rsid w:val="003F0B1E"/>
    <w:rsid w:val="003F0C97"/>
    <w:rsid w:val="003F16FD"/>
    <w:rsid w:val="003F1AD4"/>
    <w:rsid w:val="003F28DD"/>
    <w:rsid w:val="003F2B62"/>
    <w:rsid w:val="003F710D"/>
    <w:rsid w:val="003F7B00"/>
    <w:rsid w:val="003F7CF8"/>
    <w:rsid w:val="004005C7"/>
    <w:rsid w:val="00401237"/>
    <w:rsid w:val="0040264E"/>
    <w:rsid w:val="004029DD"/>
    <w:rsid w:val="00403956"/>
    <w:rsid w:val="004048D8"/>
    <w:rsid w:val="0040561A"/>
    <w:rsid w:val="00406689"/>
    <w:rsid w:val="00406AA1"/>
    <w:rsid w:val="0040701A"/>
    <w:rsid w:val="0040783D"/>
    <w:rsid w:val="00407D40"/>
    <w:rsid w:val="00410224"/>
    <w:rsid w:val="004102C1"/>
    <w:rsid w:val="004110FA"/>
    <w:rsid w:val="00411E57"/>
    <w:rsid w:val="004138EA"/>
    <w:rsid w:val="00414A28"/>
    <w:rsid w:val="004152A2"/>
    <w:rsid w:val="004152C3"/>
    <w:rsid w:val="00416778"/>
    <w:rsid w:val="00417729"/>
    <w:rsid w:val="00417935"/>
    <w:rsid w:val="0042003E"/>
    <w:rsid w:val="0042236B"/>
    <w:rsid w:val="0042292A"/>
    <w:rsid w:val="00422983"/>
    <w:rsid w:val="00422D32"/>
    <w:rsid w:val="00422E5C"/>
    <w:rsid w:val="00424640"/>
    <w:rsid w:val="00425009"/>
    <w:rsid w:val="0042681E"/>
    <w:rsid w:val="00431130"/>
    <w:rsid w:val="00431F79"/>
    <w:rsid w:val="0043324F"/>
    <w:rsid w:val="00433C49"/>
    <w:rsid w:val="0043421B"/>
    <w:rsid w:val="0043694E"/>
    <w:rsid w:val="00440A17"/>
    <w:rsid w:val="0044157C"/>
    <w:rsid w:val="00441AAA"/>
    <w:rsid w:val="00442430"/>
    <w:rsid w:val="00442808"/>
    <w:rsid w:val="00442DED"/>
    <w:rsid w:val="00443A0D"/>
    <w:rsid w:val="00444802"/>
    <w:rsid w:val="0044712F"/>
    <w:rsid w:val="00450239"/>
    <w:rsid w:val="00451719"/>
    <w:rsid w:val="00451738"/>
    <w:rsid w:val="00451ACE"/>
    <w:rsid w:val="0045377A"/>
    <w:rsid w:val="00453F4C"/>
    <w:rsid w:val="0045467E"/>
    <w:rsid w:val="00456852"/>
    <w:rsid w:val="00457A99"/>
    <w:rsid w:val="00457DD4"/>
    <w:rsid w:val="00460A62"/>
    <w:rsid w:val="00460F69"/>
    <w:rsid w:val="0046268B"/>
    <w:rsid w:val="00462B59"/>
    <w:rsid w:val="0046320B"/>
    <w:rsid w:val="0046351B"/>
    <w:rsid w:val="00464557"/>
    <w:rsid w:val="00465082"/>
    <w:rsid w:val="00465133"/>
    <w:rsid w:val="00465440"/>
    <w:rsid w:val="004679ED"/>
    <w:rsid w:val="00467FA6"/>
    <w:rsid w:val="004701A8"/>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331"/>
    <w:rsid w:val="00496C35"/>
    <w:rsid w:val="00496D21"/>
    <w:rsid w:val="00496D95"/>
    <w:rsid w:val="004970C4"/>
    <w:rsid w:val="00497393"/>
    <w:rsid w:val="00497C33"/>
    <w:rsid w:val="004A07C9"/>
    <w:rsid w:val="004A0919"/>
    <w:rsid w:val="004A30BC"/>
    <w:rsid w:val="004A5677"/>
    <w:rsid w:val="004A6358"/>
    <w:rsid w:val="004A69D8"/>
    <w:rsid w:val="004A6A4E"/>
    <w:rsid w:val="004A7BFA"/>
    <w:rsid w:val="004B2492"/>
    <w:rsid w:val="004B4F5C"/>
    <w:rsid w:val="004B52DD"/>
    <w:rsid w:val="004B5DD0"/>
    <w:rsid w:val="004B7FCA"/>
    <w:rsid w:val="004C030F"/>
    <w:rsid w:val="004C04C6"/>
    <w:rsid w:val="004C077E"/>
    <w:rsid w:val="004C0C09"/>
    <w:rsid w:val="004C1D82"/>
    <w:rsid w:val="004C2470"/>
    <w:rsid w:val="004C4185"/>
    <w:rsid w:val="004C486B"/>
    <w:rsid w:val="004C4E81"/>
    <w:rsid w:val="004C5641"/>
    <w:rsid w:val="004C5E2F"/>
    <w:rsid w:val="004C5EC3"/>
    <w:rsid w:val="004C610F"/>
    <w:rsid w:val="004C674B"/>
    <w:rsid w:val="004C7834"/>
    <w:rsid w:val="004D3155"/>
    <w:rsid w:val="004D4BCF"/>
    <w:rsid w:val="004D63A7"/>
    <w:rsid w:val="004D64B1"/>
    <w:rsid w:val="004D68F0"/>
    <w:rsid w:val="004D6F76"/>
    <w:rsid w:val="004D6FA3"/>
    <w:rsid w:val="004E2E78"/>
    <w:rsid w:val="004E5561"/>
    <w:rsid w:val="004E5AAA"/>
    <w:rsid w:val="004E62B8"/>
    <w:rsid w:val="004E691B"/>
    <w:rsid w:val="004E72C8"/>
    <w:rsid w:val="004E744C"/>
    <w:rsid w:val="004F037F"/>
    <w:rsid w:val="004F08CF"/>
    <w:rsid w:val="004F2BAE"/>
    <w:rsid w:val="004F4C01"/>
    <w:rsid w:val="004F52BA"/>
    <w:rsid w:val="004F5E19"/>
    <w:rsid w:val="00500A32"/>
    <w:rsid w:val="00501FF9"/>
    <w:rsid w:val="00502317"/>
    <w:rsid w:val="00503300"/>
    <w:rsid w:val="00503565"/>
    <w:rsid w:val="005039C7"/>
    <w:rsid w:val="00504014"/>
    <w:rsid w:val="00504D2F"/>
    <w:rsid w:val="00504EAF"/>
    <w:rsid w:val="0050547B"/>
    <w:rsid w:val="005078B2"/>
    <w:rsid w:val="00510151"/>
    <w:rsid w:val="00510B84"/>
    <w:rsid w:val="00510C9F"/>
    <w:rsid w:val="00511F9F"/>
    <w:rsid w:val="005125F8"/>
    <w:rsid w:val="005127A8"/>
    <w:rsid w:val="00513197"/>
    <w:rsid w:val="00514F25"/>
    <w:rsid w:val="00515DCD"/>
    <w:rsid w:val="0051640A"/>
    <w:rsid w:val="0051701E"/>
    <w:rsid w:val="0051702F"/>
    <w:rsid w:val="00520009"/>
    <w:rsid w:val="00520E24"/>
    <w:rsid w:val="005211E4"/>
    <w:rsid w:val="00521AFF"/>
    <w:rsid w:val="005233B4"/>
    <w:rsid w:val="00523AFF"/>
    <w:rsid w:val="00523C25"/>
    <w:rsid w:val="005251A1"/>
    <w:rsid w:val="005263E6"/>
    <w:rsid w:val="00526706"/>
    <w:rsid w:val="00527303"/>
    <w:rsid w:val="00530CB1"/>
    <w:rsid w:val="005330E1"/>
    <w:rsid w:val="00534048"/>
    <w:rsid w:val="0053488C"/>
    <w:rsid w:val="00535138"/>
    <w:rsid w:val="00536C4F"/>
    <w:rsid w:val="00536C94"/>
    <w:rsid w:val="00540330"/>
    <w:rsid w:val="005406AB"/>
    <w:rsid w:val="00540A6B"/>
    <w:rsid w:val="00540F6E"/>
    <w:rsid w:val="00540F71"/>
    <w:rsid w:val="00540F9C"/>
    <w:rsid w:val="00540FA3"/>
    <w:rsid w:val="00540FB4"/>
    <w:rsid w:val="00541394"/>
    <w:rsid w:val="00543644"/>
    <w:rsid w:val="005448C2"/>
    <w:rsid w:val="00546226"/>
    <w:rsid w:val="00546611"/>
    <w:rsid w:val="00547343"/>
    <w:rsid w:val="00551424"/>
    <w:rsid w:val="00551621"/>
    <w:rsid w:val="00552603"/>
    <w:rsid w:val="00553AE5"/>
    <w:rsid w:val="00560BE4"/>
    <w:rsid w:val="005615F5"/>
    <w:rsid w:val="00563BDD"/>
    <w:rsid w:val="0056427E"/>
    <w:rsid w:val="00564565"/>
    <w:rsid w:val="005657D5"/>
    <w:rsid w:val="00566A5A"/>
    <w:rsid w:val="005671E9"/>
    <w:rsid w:val="0057199F"/>
    <w:rsid w:val="00571D37"/>
    <w:rsid w:val="00571F38"/>
    <w:rsid w:val="005730E4"/>
    <w:rsid w:val="005753CF"/>
    <w:rsid w:val="005759EF"/>
    <w:rsid w:val="00575F48"/>
    <w:rsid w:val="005761C1"/>
    <w:rsid w:val="00577CAF"/>
    <w:rsid w:val="00581CBE"/>
    <w:rsid w:val="005822C7"/>
    <w:rsid w:val="005822E0"/>
    <w:rsid w:val="00582DA8"/>
    <w:rsid w:val="00583F91"/>
    <w:rsid w:val="00585519"/>
    <w:rsid w:val="005857D2"/>
    <w:rsid w:val="005857F0"/>
    <w:rsid w:val="00587744"/>
    <w:rsid w:val="005879D2"/>
    <w:rsid w:val="00587EB4"/>
    <w:rsid w:val="00591226"/>
    <w:rsid w:val="0059227D"/>
    <w:rsid w:val="005A2958"/>
    <w:rsid w:val="005A62B4"/>
    <w:rsid w:val="005A6609"/>
    <w:rsid w:val="005A6654"/>
    <w:rsid w:val="005A6B7A"/>
    <w:rsid w:val="005A79FF"/>
    <w:rsid w:val="005B184B"/>
    <w:rsid w:val="005B278E"/>
    <w:rsid w:val="005B3548"/>
    <w:rsid w:val="005B4077"/>
    <w:rsid w:val="005B579E"/>
    <w:rsid w:val="005B62FC"/>
    <w:rsid w:val="005B68A2"/>
    <w:rsid w:val="005B708E"/>
    <w:rsid w:val="005C30DF"/>
    <w:rsid w:val="005C4951"/>
    <w:rsid w:val="005C50E3"/>
    <w:rsid w:val="005C7C30"/>
    <w:rsid w:val="005D15D2"/>
    <w:rsid w:val="005D1937"/>
    <w:rsid w:val="005D1F0E"/>
    <w:rsid w:val="005D20B8"/>
    <w:rsid w:val="005D309D"/>
    <w:rsid w:val="005D35BF"/>
    <w:rsid w:val="005D4FA0"/>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347"/>
    <w:rsid w:val="005F4933"/>
    <w:rsid w:val="005F5858"/>
    <w:rsid w:val="005F5893"/>
    <w:rsid w:val="005F7751"/>
    <w:rsid w:val="00600B6C"/>
    <w:rsid w:val="006011C4"/>
    <w:rsid w:val="00602161"/>
    <w:rsid w:val="00602277"/>
    <w:rsid w:val="00602E4F"/>
    <w:rsid w:val="00603D00"/>
    <w:rsid w:val="006049E9"/>
    <w:rsid w:val="006062D2"/>
    <w:rsid w:val="0060685F"/>
    <w:rsid w:val="00606C18"/>
    <w:rsid w:val="00607075"/>
    <w:rsid w:val="00610377"/>
    <w:rsid w:val="0061037F"/>
    <w:rsid w:val="006104EC"/>
    <w:rsid w:val="006114CD"/>
    <w:rsid w:val="00612DAF"/>
    <w:rsid w:val="0061315E"/>
    <w:rsid w:val="00613295"/>
    <w:rsid w:val="00613F1D"/>
    <w:rsid w:val="00614497"/>
    <w:rsid w:val="00614FC5"/>
    <w:rsid w:val="00617555"/>
    <w:rsid w:val="00620207"/>
    <w:rsid w:val="00622606"/>
    <w:rsid w:val="00622F3B"/>
    <w:rsid w:val="00623A3C"/>
    <w:rsid w:val="00624557"/>
    <w:rsid w:val="00625086"/>
    <w:rsid w:val="0062666D"/>
    <w:rsid w:val="00626CA8"/>
    <w:rsid w:val="00627FEF"/>
    <w:rsid w:val="00630684"/>
    <w:rsid w:val="0063087E"/>
    <w:rsid w:val="00633067"/>
    <w:rsid w:val="0063355F"/>
    <w:rsid w:val="00633B73"/>
    <w:rsid w:val="006343DB"/>
    <w:rsid w:val="00636EDD"/>
    <w:rsid w:val="00637206"/>
    <w:rsid w:val="00637681"/>
    <w:rsid w:val="00640459"/>
    <w:rsid w:val="00640EB2"/>
    <w:rsid w:val="006463B3"/>
    <w:rsid w:val="006468EE"/>
    <w:rsid w:val="00646BB6"/>
    <w:rsid w:val="00647226"/>
    <w:rsid w:val="006478EC"/>
    <w:rsid w:val="00647FCD"/>
    <w:rsid w:val="00650044"/>
    <w:rsid w:val="0065093C"/>
    <w:rsid w:val="00651326"/>
    <w:rsid w:val="00651551"/>
    <w:rsid w:val="00651E35"/>
    <w:rsid w:val="00652D4D"/>
    <w:rsid w:val="00653156"/>
    <w:rsid w:val="00660161"/>
    <w:rsid w:val="0066073F"/>
    <w:rsid w:val="0066299A"/>
    <w:rsid w:val="006634EC"/>
    <w:rsid w:val="00663734"/>
    <w:rsid w:val="0066425E"/>
    <w:rsid w:val="006662D7"/>
    <w:rsid w:val="006669AA"/>
    <w:rsid w:val="00667420"/>
    <w:rsid w:val="0066787A"/>
    <w:rsid w:val="006679FB"/>
    <w:rsid w:val="00670925"/>
    <w:rsid w:val="006720C1"/>
    <w:rsid w:val="006720CC"/>
    <w:rsid w:val="006741F6"/>
    <w:rsid w:val="00675640"/>
    <w:rsid w:val="0067592D"/>
    <w:rsid w:val="00675AA6"/>
    <w:rsid w:val="0067697B"/>
    <w:rsid w:val="00677494"/>
    <w:rsid w:val="00677DCE"/>
    <w:rsid w:val="006800D1"/>
    <w:rsid w:val="00680202"/>
    <w:rsid w:val="00681A59"/>
    <w:rsid w:val="0068275C"/>
    <w:rsid w:val="00682DC6"/>
    <w:rsid w:val="006836A5"/>
    <w:rsid w:val="00683C0F"/>
    <w:rsid w:val="006843CD"/>
    <w:rsid w:val="0068462B"/>
    <w:rsid w:val="00684E34"/>
    <w:rsid w:val="00685A47"/>
    <w:rsid w:val="006878D6"/>
    <w:rsid w:val="00687B3C"/>
    <w:rsid w:val="006923FE"/>
    <w:rsid w:val="006927DA"/>
    <w:rsid w:val="00692FB3"/>
    <w:rsid w:val="0069413D"/>
    <w:rsid w:val="00694BE8"/>
    <w:rsid w:val="006951D4"/>
    <w:rsid w:val="00695C46"/>
    <w:rsid w:val="00697938"/>
    <w:rsid w:val="006A15C2"/>
    <w:rsid w:val="006A16E0"/>
    <w:rsid w:val="006A1F40"/>
    <w:rsid w:val="006A21FC"/>
    <w:rsid w:val="006A2C05"/>
    <w:rsid w:val="006A2E10"/>
    <w:rsid w:val="006A3A8D"/>
    <w:rsid w:val="006A5880"/>
    <w:rsid w:val="006A5C39"/>
    <w:rsid w:val="006A7169"/>
    <w:rsid w:val="006B191B"/>
    <w:rsid w:val="006B1CBC"/>
    <w:rsid w:val="006B2BF6"/>
    <w:rsid w:val="006B2EB2"/>
    <w:rsid w:val="006B4ACF"/>
    <w:rsid w:val="006B4C09"/>
    <w:rsid w:val="006B5BE7"/>
    <w:rsid w:val="006B6433"/>
    <w:rsid w:val="006B72E8"/>
    <w:rsid w:val="006B789F"/>
    <w:rsid w:val="006C17C9"/>
    <w:rsid w:val="006C1CF0"/>
    <w:rsid w:val="006C239E"/>
    <w:rsid w:val="006C24D6"/>
    <w:rsid w:val="006C3634"/>
    <w:rsid w:val="006C3E26"/>
    <w:rsid w:val="006C6840"/>
    <w:rsid w:val="006C6C96"/>
    <w:rsid w:val="006D068F"/>
    <w:rsid w:val="006D0AB9"/>
    <w:rsid w:val="006D0C11"/>
    <w:rsid w:val="006D163B"/>
    <w:rsid w:val="006D54CF"/>
    <w:rsid w:val="006D5BF5"/>
    <w:rsid w:val="006D6383"/>
    <w:rsid w:val="006D6830"/>
    <w:rsid w:val="006D68FD"/>
    <w:rsid w:val="006D7410"/>
    <w:rsid w:val="006D7C83"/>
    <w:rsid w:val="006E00C6"/>
    <w:rsid w:val="006E0163"/>
    <w:rsid w:val="006E02DC"/>
    <w:rsid w:val="006E1023"/>
    <w:rsid w:val="006E1A45"/>
    <w:rsid w:val="006E2350"/>
    <w:rsid w:val="006E254C"/>
    <w:rsid w:val="006E2888"/>
    <w:rsid w:val="006E3755"/>
    <w:rsid w:val="006E3AD0"/>
    <w:rsid w:val="006E4368"/>
    <w:rsid w:val="006E466B"/>
    <w:rsid w:val="006E688F"/>
    <w:rsid w:val="006E700D"/>
    <w:rsid w:val="006F197C"/>
    <w:rsid w:val="006F3158"/>
    <w:rsid w:val="006F3935"/>
    <w:rsid w:val="006F5543"/>
    <w:rsid w:val="006F5AAB"/>
    <w:rsid w:val="006F6F3F"/>
    <w:rsid w:val="006F715B"/>
    <w:rsid w:val="006F7168"/>
    <w:rsid w:val="006F7DEB"/>
    <w:rsid w:val="006F7FDF"/>
    <w:rsid w:val="00702B55"/>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2F33"/>
    <w:rsid w:val="007232F7"/>
    <w:rsid w:val="007236BA"/>
    <w:rsid w:val="00723B55"/>
    <w:rsid w:val="007242B1"/>
    <w:rsid w:val="00724C36"/>
    <w:rsid w:val="0072620F"/>
    <w:rsid w:val="00727432"/>
    <w:rsid w:val="00727533"/>
    <w:rsid w:val="00730C59"/>
    <w:rsid w:val="007314A2"/>
    <w:rsid w:val="00731BB8"/>
    <w:rsid w:val="00732E1C"/>
    <w:rsid w:val="0073314D"/>
    <w:rsid w:val="00734F8D"/>
    <w:rsid w:val="0073587B"/>
    <w:rsid w:val="00737751"/>
    <w:rsid w:val="00740832"/>
    <w:rsid w:val="007411A2"/>
    <w:rsid w:val="007417FF"/>
    <w:rsid w:val="00741986"/>
    <w:rsid w:val="007439FC"/>
    <w:rsid w:val="0074404D"/>
    <w:rsid w:val="00744DEE"/>
    <w:rsid w:val="007458C1"/>
    <w:rsid w:val="00745A6F"/>
    <w:rsid w:val="00745AC1"/>
    <w:rsid w:val="007479C6"/>
    <w:rsid w:val="00747A92"/>
    <w:rsid w:val="0075028D"/>
    <w:rsid w:val="00752487"/>
    <w:rsid w:val="00753041"/>
    <w:rsid w:val="00753438"/>
    <w:rsid w:val="007539AF"/>
    <w:rsid w:val="007550A6"/>
    <w:rsid w:val="007552A1"/>
    <w:rsid w:val="007566A4"/>
    <w:rsid w:val="00757DB4"/>
    <w:rsid w:val="00760729"/>
    <w:rsid w:val="00760A28"/>
    <w:rsid w:val="007610E5"/>
    <w:rsid w:val="0076231E"/>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4DB"/>
    <w:rsid w:val="00780B55"/>
    <w:rsid w:val="00781622"/>
    <w:rsid w:val="00783025"/>
    <w:rsid w:val="007842CF"/>
    <w:rsid w:val="00784306"/>
    <w:rsid w:val="0078497F"/>
    <w:rsid w:val="007850B8"/>
    <w:rsid w:val="0078639E"/>
    <w:rsid w:val="007907F5"/>
    <w:rsid w:val="007909E4"/>
    <w:rsid w:val="00790F66"/>
    <w:rsid w:val="007921ED"/>
    <w:rsid w:val="00792220"/>
    <w:rsid w:val="00792A17"/>
    <w:rsid w:val="00793236"/>
    <w:rsid w:val="00793496"/>
    <w:rsid w:val="00793DC7"/>
    <w:rsid w:val="007948ED"/>
    <w:rsid w:val="00795144"/>
    <w:rsid w:val="007A05F4"/>
    <w:rsid w:val="007A1CB8"/>
    <w:rsid w:val="007A22A4"/>
    <w:rsid w:val="007A26AD"/>
    <w:rsid w:val="007A4E66"/>
    <w:rsid w:val="007A74FB"/>
    <w:rsid w:val="007A78DA"/>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A35"/>
    <w:rsid w:val="007C2E0C"/>
    <w:rsid w:val="007C3797"/>
    <w:rsid w:val="007C3FD5"/>
    <w:rsid w:val="007C5249"/>
    <w:rsid w:val="007C530B"/>
    <w:rsid w:val="007C5C61"/>
    <w:rsid w:val="007C66B9"/>
    <w:rsid w:val="007C7907"/>
    <w:rsid w:val="007C7B64"/>
    <w:rsid w:val="007D1BC2"/>
    <w:rsid w:val="007D337A"/>
    <w:rsid w:val="007D4230"/>
    <w:rsid w:val="007D52CF"/>
    <w:rsid w:val="007D60CC"/>
    <w:rsid w:val="007D795F"/>
    <w:rsid w:val="007D7C6E"/>
    <w:rsid w:val="007E1FFC"/>
    <w:rsid w:val="007E33FD"/>
    <w:rsid w:val="007E3A7C"/>
    <w:rsid w:val="007E4D48"/>
    <w:rsid w:val="007E5E67"/>
    <w:rsid w:val="007E6670"/>
    <w:rsid w:val="007F0364"/>
    <w:rsid w:val="007F099A"/>
    <w:rsid w:val="007F2D7A"/>
    <w:rsid w:val="007F368C"/>
    <w:rsid w:val="007F410D"/>
    <w:rsid w:val="007F411F"/>
    <w:rsid w:val="007F448A"/>
    <w:rsid w:val="007F45C1"/>
    <w:rsid w:val="007F46B3"/>
    <w:rsid w:val="007F4718"/>
    <w:rsid w:val="007F4CE3"/>
    <w:rsid w:val="007F5011"/>
    <w:rsid w:val="007F5088"/>
    <w:rsid w:val="007F5DA9"/>
    <w:rsid w:val="00801BEE"/>
    <w:rsid w:val="00804E90"/>
    <w:rsid w:val="00804FB9"/>
    <w:rsid w:val="00805819"/>
    <w:rsid w:val="00805E00"/>
    <w:rsid w:val="008061F7"/>
    <w:rsid w:val="00807732"/>
    <w:rsid w:val="00812F7C"/>
    <w:rsid w:val="008133FE"/>
    <w:rsid w:val="00813844"/>
    <w:rsid w:val="00814E95"/>
    <w:rsid w:val="00815CB0"/>
    <w:rsid w:val="00815F9A"/>
    <w:rsid w:val="0082003A"/>
    <w:rsid w:val="008201C8"/>
    <w:rsid w:val="00820292"/>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369F"/>
    <w:rsid w:val="008340FA"/>
    <w:rsid w:val="00834440"/>
    <w:rsid w:val="00836490"/>
    <w:rsid w:val="008369F4"/>
    <w:rsid w:val="00836A8E"/>
    <w:rsid w:val="00836F2A"/>
    <w:rsid w:val="00842A18"/>
    <w:rsid w:val="00842CE2"/>
    <w:rsid w:val="008447DD"/>
    <w:rsid w:val="00845428"/>
    <w:rsid w:val="008470C0"/>
    <w:rsid w:val="008474FB"/>
    <w:rsid w:val="00847520"/>
    <w:rsid w:val="00847C36"/>
    <w:rsid w:val="00847EAB"/>
    <w:rsid w:val="00850C56"/>
    <w:rsid w:val="00851801"/>
    <w:rsid w:val="008519E8"/>
    <w:rsid w:val="008530B3"/>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148F"/>
    <w:rsid w:val="008728A7"/>
    <w:rsid w:val="00872AB3"/>
    <w:rsid w:val="008737C9"/>
    <w:rsid w:val="00873D94"/>
    <w:rsid w:val="00875277"/>
    <w:rsid w:val="008763B5"/>
    <w:rsid w:val="00877319"/>
    <w:rsid w:val="00883271"/>
    <w:rsid w:val="00884AE6"/>
    <w:rsid w:val="00890111"/>
    <w:rsid w:val="008902DC"/>
    <w:rsid w:val="00892119"/>
    <w:rsid w:val="00893BF5"/>
    <w:rsid w:val="0089643C"/>
    <w:rsid w:val="00896814"/>
    <w:rsid w:val="008A04DA"/>
    <w:rsid w:val="008A189B"/>
    <w:rsid w:val="008A20A9"/>
    <w:rsid w:val="008A25B4"/>
    <w:rsid w:val="008A2921"/>
    <w:rsid w:val="008A35B9"/>
    <w:rsid w:val="008A3686"/>
    <w:rsid w:val="008A387C"/>
    <w:rsid w:val="008A5327"/>
    <w:rsid w:val="008A5B7C"/>
    <w:rsid w:val="008A6197"/>
    <w:rsid w:val="008A6614"/>
    <w:rsid w:val="008B0544"/>
    <w:rsid w:val="008B10D3"/>
    <w:rsid w:val="008B2884"/>
    <w:rsid w:val="008B2B9A"/>
    <w:rsid w:val="008B4518"/>
    <w:rsid w:val="008B4CAE"/>
    <w:rsid w:val="008B5195"/>
    <w:rsid w:val="008B5DE8"/>
    <w:rsid w:val="008B6724"/>
    <w:rsid w:val="008B71CD"/>
    <w:rsid w:val="008C05B7"/>
    <w:rsid w:val="008C28F8"/>
    <w:rsid w:val="008C30D1"/>
    <w:rsid w:val="008C3919"/>
    <w:rsid w:val="008C43E7"/>
    <w:rsid w:val="008C65B5"/>
    <w:rsid w:val="008C7601"/>
    <w:rsid w:val="008C78F9"/>
    <w:rsid w:val="008C7992"/>
    <w:rsid w:val="008C7A88"/>
    <w:rsid w:val="008D171C"/>
    <w:rsid w:val="008D1AEF"/>
    <w:rsid w:val="008D1C42"/>
    <w:rsid w:val="008D2089"/>
    <w:rsid w:val="008D25BC"/>
    <w:rsid w:val="008D2806"/>
    <w:rsid w:val="008D299E"/>
    <w:rsid w:val="008D3EBB"/>
    <w:rsid w:val="008D5760"/>
    <w:rsid w:val="008D622C"/>
    <w:rsid w:val="008D7119"/>
    <w:rsid w:val="008D7918"/>
    <w:rsid w:val="008D7D29"/>
    <w:rsid w:val="008E01AC"/>
    <w:rsid w:val="008E06B2"/>
    <w:rsid w:val="008E1984"/>
    <w:rsid w:val="008E4371"/>
    <w:rsid w:val="008F04DF"/>
    <w:rsid w:val="008F2B0B"/>
    <w:rsid w:val="008F3494"/>
    <w:rsid w:val="008F3D6C"/>
    <w:rsid w:val="008F4A0B"/>
    <w:rsid w:val="008F4ACE"/>
    <w:rsid w:val="008F4B1C"/>
    <w:rsid w:val="008F7622"/>
    <w:rsid w:val="008F7B55"/>
    <w:rsid w:val="00900897"/>
    <w:rsid w:val="0090179F"/>
    <w:rsid w:val="009017FD"/>
    <w:rsid w:val="009040E8"/>
    <w:rsid w:val="00904353"/>
    <w:rsid w:val="00904F06"/>
    <w:rsid w:val="009054B6"/>
    <w:rsid w:val="00905903"/>
    <w:rsid w:val="00905C05"/>
    <w:rsid w:val="009068ED"/>
    <w:rsid w:val="00906A8D"/>
    <w:rsid w:val="0090742D"/>
    <w:rsid w:val="009147D0"/>
    <w:rsid w:val="00914F0C"/>
    <w:rsid w:val="009163CC"/>
    <w:rsid w:val="00920E46"/>
    <w:rsid w:val="0092116C"/>
    <w:rsid w:val="00921524"/>
    <w:rsid w:val="00921C43"/>
    <w:rsid w:val="00921FEB"/>
    <w:rsid w:val="009221A4"/>
    <w:rsid w:val="0092460F"/>
    <w:rsid w:val="00926A25"/>
    <w:rsid w:val="00926A9E"/>
    <w:rsid w:val="00927045"/>
    <w:rsid w:val="009274BE"/>
    <w:rsid w:val="009276F3"/>
    <w:rsid w:val="0093005A"/>
    <w:rsid w:val="00931539"/>
    <w:rsid w:val="00932B6C"/>
    <w:rsid w:val="0093302B"/>
    <w:rsid w:val="00933C62"/>
    <w:rsid w:val="0093541E"/>
    <w:rsid w:val="0093561D"/>
    <w:rsid w:val="00935D7B"/>
    <w:rsid w:val="00936222"/>
    <w:rsid w:val="009365A2"/>
    <w:rsid w:val="0093720F"/>
    <w:rsid w:val="009376AE"/>
    <w:rsid w:val="00937F26"/>
    <w:rsid w:val="009410EF"/>
    <w:rsid w:val="009431BB"/>
    <w:rsid w:val="00944C2E"/>
    <w:rsid w:val="00945C96"/>
    <w:rsid w:val="00945FD9"/>
    <w:rsid w:val="00946B82"/>
    <w:rsid w:val="00951498"/>
    <w:rsid w:val="00951751"/>
    <w:rsid w:val="00953936"/>
    <w:rsid w:val="00954736"/>
    <w:rsid w:val="00955656"/>
    <w:rsid w:val="00956046"/>
    <w:rsid w:val="00956BAB"/>
    <w:rsid w:val="00956F5F"/>
    <w:rsid w:val="00957568"/>
    <w:rsid w:val="00960987"/>
    <w:rsid w:val="0096263D"/>
    <w:rsid w:val="009627C3"/>
    <w:rsid w:val="00963061"/>
    <w:rsid w:val="00965F9F"/>
    <w:rsid w:val="00965FB8"/>
    <w:rsid w:val="00966D5D"/>
    <w:rsid w:val="00966FDE"/>
    <w:rsid w:val="00967CF9"/>
    <w:rsid w:val="009713A0"/>
    <w:rsid w:val="00971BDC"/>
    <w:rsid w:val="009720EC"/>
    <w:rsid w:val="009733C6"/>
    <w:rsid w:val="00973445"/>
    <w:rsid w:val="00973BAC"/>
    <w:rsid w:val="009745A3"/>
    <w:rsid w:val="00974734"/>
    <w:rsid w:val="00977119"/>
    <w:rsid w:val="00977566"/>
    <w:rsid w:val="0098115D"/>
    <w:rsid w:val="009836BE"/>
    <w:rsid w:val="009842CB"/>
    <w:rsid w:val="00984E3F"/>
    <w:rsid w:val="00986113"/>
    <w:rsid w:val="00987B00"/>
    <w:rsid w:val="00990A54"/>
    <w:rsid w:val="00991EAC"/>
    <w:rsid w:val="00991F00"/>
    <w:rsid w:val="00992674"/>
    <w:rsid w:val="00992826"/>
    <w:rsid w:val="00992D97"/>
    <w:rsid w:val="009932FA"/>
    <w:rsid w:val="00995CAE"/>
    <w:rsid w:val="00996449"/>
    <w:rsid w:val="0099649B"/>
    <w:rsid w:val="009A116E"/>
    <w:rsid w:val="009A154F"/>
    <w:rsid w:val="009A1E41"/>
    <w:rsid w:val="009A2361"/>
    <w:rsid w:val="009A440D"/>
    <w:rsid w:val="009A49FE"/>
    <w:rsid w:val="009A4FED"/>
    <w:rsid w:val="009A58C3"/>
    <w:rsid w:val="009A6424"/>
    <w:rsid w:val="009A7301"/>
    <w:rsid w:val="009A74C8"/>
    <w:rsid w:val="009B2817"/>
    <w:rsid w:val="009B39F7"/>
    <w:rsid w:val="009B41E1"/>
    <w:rsid w:val="009B4B34"/>
    <w:rsid w:val="009B5D40"/>
    <w:rsid w:val="009B65C3"/>
    <w:rsid w:val="009B7464"/>
    <w:rsid w:val="009C0816"/>
    <w:rsid w:val="009C10C0"/>
    <w:rsid w:val="009C216E"/>
    <w:rsid w:val="009C2300"/>
    <w:rsid w:val="009C3E0C"/>
    <w:rsid w:val="009C6A84"/>
    <w:rsid w:val="009C7ABA"/>
    <w:rsid w:val="009C7B63"/>
    <w:rsid w:val="009C7BC2"/>
    <w:rsid w:val="009C7CDF"/>
    <w:rsid w:val="009D0281"/>
    <w:rsid w:val="009D1550"/>
    <w:rsid w:val="009D220C"/>
    <w:rsid w:val="009D34A7"/>
    <w:rsid w:val="009D3BCC"/>
    <w:rsid w:val="009D3FC7"/>
    <w:rsid w:val="009D4802"/>
    <w:rsid w:val="009D55CB"/>
    <w:rsid w:val="009E05D0"/>
    <w:rsid w:val="009E1474"/>
    <w:rsid w:val="009E256F"/>
    <w:rsid w:val="009E3613"/>
    <w:rsid w:val="009E4454"/>
    <w:rsid w:val="009E4C7F"/>
    <w:rsid w:val="009E667C"/>
    <w:rsid w:val="009F0ED5"/>
    <w:rsid w:val="009F0FA2"/>
    <w:rsid w:val="009F147C"/>
    <w:rsid w:val="009F181F"/>
    <w:rsid w:val="009F1C22"/>
    <w:rsid w:val="009F2320"/>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64F3"/>
    <w:rsid w:val="00A06E31"/>
    <w:rsid w:val="00A07364"/>
    <w:rsid w:val="00A100A7"/>
    <w:rsid w:val="00A1077C"/>
    <w:rsid w:val="00A10FFA"/>
    <w:rsid w:val="00A11C3E"/>
    <w:rsid w:val="00A129FF"/>
    <w:rsid w:val="00A13E4B"/>
    <w:rsid w:val="00A143FD"/>
    <w:rsid w:val="00A14D51"/>
    <w:rsid w:val="00A16459"/>
    <w:rsid w:val="00A165ED"/>
    <w:rsid w:val="00A21BCD"/>
    <w:rsid w:val="00A23144"/>
    <w:rsid w:val="00A23706"/>
    <w:rsid w:val="00A23DE1"/>
    <w:rsid w:val="00A23FA3"/>
    <w:rsid w:val="00A24F61"/>
    <w:rsid w:val="00A26D07"/>
    <w:rsid w:val="00A27342"/>
    <w:rsid w:val="00A27F85"/>
    <w:rsid w:val="00A3093A"/>
    <w:rsid w:val="00A30A17"/>
    <w:rsid w:val="00A31A7E"/>
    <w:rsid w:val="00A32236"/>
    <w:rsid w:val="00A326CA"/>
    <w:rsid w:val="00A32B1A"/>
    <w:rsid w:val="00A331B9"/>
    <w:rsid w:val="00A338A1"/>
    <w:rsid w:val="00A3411B"/>
    <w:rsid w:val="00A36ADD"/>
    <w:rsid w:val="00A36EE4"/>
    <w:rsid w:val="00A37601"/>
    <w:rsid w:val="00A42822"/>
    <w:rsid w:val="00A432C9"/>
    <w:rsid w:val="00A45310"/>
    <w:rsid w:val="00A468EC"/>
    <w:rsid w:val="00A46A4E"/>
    <w:rsid w:val="00A46E4E"/>
    <w:rsid w:val="00A50321"/>
    <w:rsid w:val="00A522A2"/>
    <w:rsid w:val="00A539BE"/>
    <w:rsid w:val="00A5423E"/>
    <w:rsid w:val="00A548DC"/>
    <w:rsid w:val="00A55D87"/>
    <w:rsid w:val="00A6001D"/>
    <w:rsid w:val="00A6053D"/>
    <w:rsid w:val="00A6130D"/>
    <w:rsid w:val="00A6202E"/>
    <w:rsid w:val="00A62173"/>
    <w:rsid w:val="00A62D3C"/>
    <w:rsid w:val="00A641E6"/>
    <w:rsid w:val="00A6505B"/>
    <w:rsid w:val="00A657F0"/>
    <w:rsid w:val="00A67C6C"/>
    <w:rsid w:val="00A67C86"/>
    <w:rsid w:val="00A70420"/>
    <w:rsid w:val="00A7343B"/>
    <w:rsid w:val="00A7359A"/>
    <w:rsid w:val="00A7431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50E"/>
    <w:rsid w:val="00A90E38"/>
    <w:rsid w:val="00A92AD7"/>
    <w:rsid w:val="00A9344A"/>
    <w:rsid w:val="00A93910"/>
    <w:rsid w:val="00A93D2A"/>
    <w:rsid w:val="00A93DCF"/>
    <w:rsid w:val="00A94A6A"/>
    <w:rsid w:val="00A94AE7"/>
    <w:rsid w:val="00A953E1"/>
    <w:rsid w:val="00A96722"/>
    <w:rsid w:val="00A968D5"/>
    <w:rsid w:val="00A96900"/>
    <w:rsid w:val="00AA0094"/>
    <w:rsid w:val="00AA2CA0"/>
    <w:rsid w:val="00AA428F"/>
    <w:rsid w:val="00AA575C"/>
    <w:rsid w:val="00AA5B85"/>
    <w:rsid w:val="00AA702D"/>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03CE"/>
    <w:rsid w:val="00AD1288"/>
    <w:rsid w:val="00AD1812"/>
    <w:rsid w:val="00AD2130"/>
    <w:rsid w:val="00AD28F9"/>
    <w:rsid w:val="00AD3F84"/>
    <w:rsid w:val="00AD56E0"/>
    <w:rsid w:val="00AD5BC4"/>
    <w:rsid w:val="00AD61AA"/>
    <w:rsid w:val="00AE05CD"/>
    <w:rsid w:val="00AE0600"/>
    <w:rsid w:val="00AE15E5"/>
    <w:rsid w:val="00AE247E"/>
    <w:rsid w:val="00AE2CDD"/>
    <w:rsid w:val="00AE2EB2"/>
    <w:rsid w:val="00AE3F4B"/>
    <w:rsid w:val="00AE42A8"/>
    <w:rsid w:val="00AE49D4"/>
    <w:rsid w:val="00AE4B47"/>
    <w:rsid w:val="00AE70EB"/>
    <w:rsid w:val="00AE7E21"/>
    <w:rsid w:val="00AF0E5B"/>
    <w:rsid w:val="00AF11C1"/>
    <w:rsid w:val="00AF1970"/>
    <w:rsid w:val="00AF21BA"/>
    <w:rsid w:val="00AF2DF1"/>
    <w:rsid w:val="00AF3E5B"/>
    <w:rsid w:val="00AF4001"/>
    <w:rsid w:val="00AF50AE"/>
    <w:rsid w:val="00AF7AB5"/>
    <w:rsid w:val="00B00175"/>
    <w:rsid w:val="00B004D0"/>
    <w:rsid w:val="00B07FB1"/>
    <w:rsid w:val="00B100D6"/>
    <w:rsid w:val="00B10592"/>
    <w:rsid w:val="00B10BA4"/>
    <w:rsid w:val="00B111D8"/>
    <w:rsid w:val="00B139A0"/>
    <w:rsid w:val="00B1460A"/>
    <w:rsid w:val="00B149DB"/>
    <w:rsid w:val="00B15048"/>
    <w:rsid w:val="00B15E94"/>
    <w:rsid w:val="00B1615A"/>
    <w:rsid w:val="00B16BA7"/>
    <w:rsid w:val="00B21CC9"/>
    <w:rsid w:val="00B2255C"/>
    <w:rsid w:val="00B22AEE"/>
    <w:rsid w:val="00B23B24"/>
    <w:rsid w:val="00B23EFD"/>
    <w:rsid w:val="00B24245"/>
    <w:rsid w:val="00B25441"/>
    <w:rsid w:val="00B25899"/>
    <w:rsid w:val="00B25A45"/>
    <w:rsid w:val="00B26D2E"/>
    <w:rsid w:val="00B26DC7"/>
    <w:rsid w:val="00B273F2"/>
    <w:rsid w:val="00B27527"/>
    <w:rsid w:val="00B301B2"/>
    <w:rsid w:val="00B30BAC"/>
    <w:rsid w:val="00B310AE"/>
    <w:rsid w:val="00B3114C"/>
    <w:rsid w:val="00B319E1"/>
    <w:rsid w:val="00B31A54"/>
    <w:rsid w:val="00B321D1"/>
    <w:rsid w:val="00B32B8A"/>
    <w:rsid w:val="00B35323"/>
    <w:rsid w:val="00B360C3"/>
    <w:rsid w:val="00B36EFA"/>
    <w:rsid w:val="00B37755"/>
    <w:rsid w:val="00B37E0A"/>
    <w:rsid w:val="00B40134"/>
    <w:rsid w:val="00B40557"/>
    <w:rsid w:val="00B40860"/>
    <w:rsid w:val="00B41B06"/>
    <w:rsid w:val="00B4206A"/>
    <w:rsid w:val="00B43152"/>
    <w:rsid w:val="00B43E88"/>
    <w:rsid w:val="00B452C0"/>
    <w:rsid w:val="00B45534"/>
    <w:rsid w:val="00B460DA"/>
    <w:rsid w:val="00B47509"/>
    <w:rsid w:val="00B4795D"/>
    <w:rsid w:val="00B47EA2"/>
    <w:rsid w:val="00B5084C"/>
    <w:rsid w:val="00B51678"/>
    <w:rsid w:val="00B5363F"/>
    <w:rsid w:val="00B541E6"/>
    <w:rsid w:val="00B54883"/>
    <w:rsid w:val="00B55394"/>
    <w:rsid w:val="00B561DB"/>
    <w:rsid w:val="00B60EF6"/>
    <w:rsid w:val="00B61E1D"/>
    <w:rsid w:val="00B62081"/>
    <w:rsid w:val="00B63311"/>
    <w:rsid w:val="00B639E8"/>
    <w:rsid w:val="00B63EA1"/>
    <w:rsid w:val="00B64652"/>
    <w:rsid w:val="00B655C0"/>
    <w:rsid w:val="00B65A7A"/>
    <w:rsid w:val="00B66BC4"/>
    <w:rsid w:val="00B70064"/>
    <w:rsid w:val="00B7159A"/>
    <w:rsid w:val="00B71A04"/>
    <w:rsid w:val="00B723AF"/>
    <w:rsid w:val="00B72859"/>
    <w:rsid w:val="00B72B95"/>
    <w:rsid w:val="00B73974"/>
    <w:rsid w:val="00B7414E"/>
    <w:rsid w:val="00B74398"/>
    <w:rsid w:val="00B74A87"/>
    <w:rsid w:val="00B76D27"/>
    <w:rsid w:val="00B7748E"/>
    <w:rsid w:val="00B77686"/>
    <w:rsid w:val="00B77A05"/>
    <w:rsid w:val="00B80B41"/>
    <w:rsid w:val="00B829A9"/>
    <w:rsid w:val="00B82F81"/>
    <w:rsid w:val="00B841C9"/>
    <w:rsid w:val="00B844C7"/>
    <w:rsid w:val="00B845E1"/>
    <w:rsid w:val="00B84677"/>
    <w:rsid w:val="00B86CA7"/>
    <w:rsid w:val="00B901D5"/>
    <w:rsid w:val="00B93121"/>
    <w:rsid w:val="00B957DA"/>
    <w:rsid w:val="00BA139A"/>
    <w:rsid w:val="00BA4A4A"/>
    <w:rsid w:val="00BA5D60"/>
    <w:rsid w:val="00BA60BE"/>
    <w:rsid w:val="00BB0A8B"/>
    <w:rsid w:val="00BB1432"/>
    <w:rsid w:val="00BB152C"/>
    <w:rsid w:val="00BB4F99"/>
    <w:rsid w:val="00BB55CE"/>
    <w:rsid w:val="00BB6694"/>
    <w:rsid w:val="00BB6C5D"/>
    <w:rsid w:val="00BC06FE"/>
    <w:rsid w:val="00BC2559"/>
    <w:rsid w:val="00BC25E6"/>
    <w:rsid w:val="00BC2A9B"/>
    <w:rsid w:val="00BC2BF8"/>
    <w:rsid w:val="00BC65A4"/>
    <w:rsid w:val="00BC739E"/>
    <w:rsid w:val="00BC7687"/>
    <w:rsid w:val="00BD0EF2"/>
    <w:rsid w:val="00BD1EBE"/>
    <w:rsid w:val="00BD2988"/>
    <w:rsid w:val="00BD2AD5"/>
    <w:rsid w:val="00BD2DA6"/>
    <w:rsid w:val="00BD3DAC"/>
    <w:rsid w:val="00BD4600"/>
    <w:rsid w:val="00BD590D"/>
    <w:rsid w:val="00BD7053"/>
    <w:rsid w:val="00BE071C"/>
    <w:rsid w:val="00BE0CCC"/>
    <w:rsid w:val="00BE18CF"/>
    <w:rsid w:val="00BE1C6E"/>
    <w:rsid w:val="00BE284F"/>
    <w:rsid w:val="00BE33E5"/>
    <w:rsid w:val="00BE355A"/>
    <w:rsid w:val="00BE60CD"/>
    <w:rsid w:val="00BF05E0"/>
    <w:rsid w:val="00BF2690"/>
    <w:rsid w:val="00BF336C"/>
    <w:rsid w:val="00BF44E9"/>
    <w:rsid w:val="00BF5441"/>
    <w:rsid w:val="00BF56CA"/>
    <w:rsid w:val="00BF5CFE"/>
    <w:rsid w:val="00BF5FFD"/>
    <w:rsid w:val="00BF6E55"/>
    <w:rsid w:val="00BF70F9"/>
    <w:rsid w:val="00BF784C"/>
    <w:rsid w:val="00C00A14"/>
    <w:rsid w:val="00C00C91"/>
    <w:rsid w:val="00C00F8D"/>
    <w:rsid w:val="00C013DA"/>
    <w:rsid w:val="00C02829"/>
    <w:rsid w:val="00C03268"/>
    <w:rsid w:val="00C032AE"/>
    <w:rsid w:val="00C040D2"/>
    <w:rsid w:val="00C04918"/>
    <w:rsid w:val="00C0713B"/>
    <w:rsid w:val="00C07866"/>
    <w:rsid w:val="00C10659"/>
    <w:rsid w:val="00C10A60"/>
    <w:rsid w:val="00C11612"/>
    <w:rsid w:val="00C11956"/>
    <w:rsid w:val="00C11EB0"/>
    <w:rsid w:val="00C14080"/>
    <w:rsid w:val="00C1534C"/>
    <w:rsid w:val="00C1547C"/>
    <w:rsid w:val="00C1628B"/>
    <w:rsid w:val="00C1698D"/>
    <w:rsid w:val="00C16E78"/>
    <w:rsid w:val="00C174AF"/>
    <w:rsid w:val="00C177B7"/>
    <w:rsid w:val="00C20540"/>
    <w:rsid w:val="00C205EF"/>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47B12"/>
    <w:rsid w:val="00C50F85"/>
    <w:rsid w:val="00C5252D"/>
    <w:rsid w:val="00C53C0E"/>
    <w:rsid w:val="00C55928"/>
    <w:rsid w:val="00C55D4F"/>
    <w:rsid w:val="00C5657E"/>
    <w:rsid w:val="00C565AE"/>
    <w:rsid w:val="00C579C0"/>
    <w:rsid w:val="00C6068B"/>
    <w:rsid w:val="00C60A2E"/>
    <w:rsid w:val="00C62593"/>
    <w:rsid w:val="00C62ABB"/>
    <w:rsid w:val="00C62FC2"/>
    <w:rsid w:val="00C63026"/>
    <w:rsid w:val="00C63E9A"/>
    <w:rsid w:val="00C65FAC"/>
    <w:rsid w:val="00C667BE"/>
    <w:rsid w:val="00C703AC"/>
    <w:rsid w:val="00C73270"/>
    <w:rsid w:val="00C73B4D"/>
    <w:rsid w:val="00C74161"/>
    <w:rsid w:val="00C74425"/>
    <w:rsid w:val="00C75733"/>
    <w:rsid w:val="00C75F97"/>
    <w:rsid w:val="00C77602"/>
    <w:rsid w:val="00C77D5C"/>
    <w:rsid w:val="00C80089"/>
    <w:rsid w:val="00C81BEF"/>
    <w:rsid w:val="00C8251A"/>
    <w:rsid w:val="00C83AAC"/>
    <w:rsid w:val="00C845F4"/>
    <w:rsid w:val="00C84D09"/>
    <w:rsid w:val="00C86258"/>
    <w:rsid w:val="00C869FD"/>
    <w:rsid w:val="00C87ADC"/>
    <w:rsid w:val="00C90726"/>
    <w:rsid w:val="00C90C3C"/>
    <w:rsid w:val="00C934EB"/>
    <w:rsid w:val="00C9464B"/>
    <w:rsid w:val="00C94730"/>
    <w:rsid w:val="00C95B6A"/>
    <w:rsid w:val="00C95F6C"/>
    <w:rsid w:val="00C9626F"/>
    <w:rsid w:val="00C969A8"/>
    <w:rsid w:val="00C96D86"/>
    <w:rsid w:val="00C97B5D"/>
    <w:rsid w:val="00CA0E7B"/>
    <w:rsid w:val="00CA127A"/>
    <w:rsid w:val="00CA1709"/>
    <w:rsid w:val="00CA24FA"/>
    <w:rsid w:val="00CA2BFD"/>
    <w:rsid w:val="00CA2FFA"/>
    <w:rsid w:val="00CA47E6"/>
    <w:rsid w:val="00CA56CE"/>
    <w:rsid w:val="00CA5B79"/>
    <w:rsid w:val="00CA5F8D"/>
    <w:rsid w:val="00CB01EF"/>
    <w:rsid w:val="00CB1B10"/>
    <w:rsid w:val="00CB243F"/>
    <w:rsid w:val="00CB29E3"/>
    <w:rsid w:val="00CB4EF1"/>
    <w:rsid w:val="00CB52BE"/>
    <w:rsid w:val="00CB5C21"/>
    <w:rsid w:val="00CB7E02"/>
    <w:rsid w:val="00CC06FA"/>
    <w:rsid w:val="00CC079E"/>
    <w:rsid w:val="00CC0CE4"/>
    <w:rsid w:val="00CC1209"/>
    <w:rsid w:val="00CC128E"/>
    <w:rsid w:val="00CC19EC"/>
    <w:rsid w:val="00CC1B44"/>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4FA"/>
    <w:rsid w:val="00CE0C37"/>
    <w:rsid w:val="00CE2057"/>
    <w:rsid w:val="00CE24F0"/>
    <w:rsid w:val="00CE2F8B"/>
    <w:rsid w:val="00CE3580"/>
    <w:rsid w:val="00CE3DB6"/>
    <w:rsid w:val="00CE479D"/>
    <w:rsid w:val="00CE4D80"/>
    <w:rsid w:val="00CE5CEB"/>
    <w:rsid w:val="00CE6379"/>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682A"/>
    <w:rsid w:val="00D17490"/>
    <w:rsid w:val="00D17B49"/>
    <w:rsid w:val="00D2024F"/>
    <w:rsid w:val="00D203F0"/>
    <w:rsid w:val="00D22FB1"/>
    <w:rsid w:val="00D2371A"/>
    <w:rsid w:val="00D2405D"/>
    <w:rsid w:val="00D24337"/>
    <w:rsid w:val="00D251F8"/>
    <w:rsid w:val="00D25D39"/>
    <w:rsid w:val="00D27175"/>
    <w:rsid w:val="00D3122D"/>
    <w:rsid w:val="00D31E44"/>
    <w:rsid w:val="00D320F3"/>
    <w:rsid w:val="00D325B6"/>
    <w:rsid w:val="00D32771"/>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3989"/>
    <w:rsid w:val="00D45D47"/>
    <w:rsid w:val="00D46FED"/>
    <w:rsid w:val="00D4758D"/>
    <w:rsid w:val="00D50469"/>
    <w:rsid w:val="00D50517"/>
    <w:rsid w:val="00D509CE"/>
    <w:rsid w:val="00D50CED"/>
    <w:rsid w:val="00D5130F"/>
    <w:rsid w:val="00D51679"/>
    <w:rsid w:val="00D516E3"/>
    <w:rsid w:val="00D517D6"/>
    <w:rsid w:val="00D52B70"/>
    <w:rsid w:val="00D533C1"/>
    <w:rsid w:val="00D535CE"/>
    <w:rsid w:val="00D54333"/>
    <w:rsid w:val="00D54B3F"/>
    <w:rsid w:val="00D57FD2"/>
    <w:rsid w:val="00D57FD3"/>
    <w:rsid w:val="00D6060B"/>
    <w:rsid w:val="00D60725"/>
    <w:rsid w:val="00D60AF3"/>
    <w:rsid w:val="00D622BF"/>
    <w:rsid w:val="00D6246B"/>
    <w:rsid w:val="00D62DC2"/>
    <w:rsid w:val="00D648AC"/>
    <w:rsid w:val="00D64C0A"/>
    <w:rsid w:val="00D6574F"/>
    <w:rsid w:val="00D70226"/>
    <w:rsid w:val="00D707BF"/>
    <w:rsid w:val="00D708ED"/>
    <w:rsid w:val="00D71E3C"/>
    <w:rsid w:val="00D723DA"/>
    <w:rsid w:val="00D73A42"/>
    <w:rsid w:val="00D74B9F"/>
    <w:rsid w:val="00D75563"/>
    <w:rsid w:val="00D75B47"/>
    <w:rsid w:val="00D76598"/>
    <w:rsid w:val="00D76A38"/>
    <w:rsid w:val="00D76CF5"/>
    <w:rsid w:val="00D8029B"/>
    <w:rsid w:val="00D80785"/>
    <w:rsid w:val="00D817AF"/>
    <w:rsid w:val="00D81E9F"/>
    <w:rsid w:val="00D8261B"/>
    <w:rsid w:val="00D838DE"/>
    <w:rsid w:val="00D83F9E"/>
    <w:rsid w:val="00D83FD8"/>
    <w:rsid w:val="00D84418"/>
    <w:rsid w:val="00D84EEE"/>
    <w:rsid w:val="00D86006"/>
    <w:rsid w:val="00D86D79"/>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070B"/>
    <w:rsid w:val="00DA086B"/>
    <w:rsid w:val="00DA18A3"/>
    <w:rsid w:val="00DA4742"/>
    <w:rsid w:val="00DA50F6"/>
    <w:rsid w:val="00DA5778"/>
    <w:rsid w:val="00DA5CFA"/>
    <w:rsid w:val="00DA6EFE"/>
    <w:rsid w:val="00DA7FEF"/>
    <w:rsid w:val="00DB06C8"/>
    <w:rsid w:val="00DB0A7F"/>
    <w:rsid w:val="00DB18B0"/>
    <w:rsid w:val="00DB219D"/>
    <w:rsid w:val="00DB3A86"/>
    <w:rsid w:val="00DB4213"/>
    <w:rsid w:val="00DB47D8"/>
    <w:rsid w:val="00DB4824"/>
    <w:rsid w:val="00DB5C5C"/>
    <w:rsid w:val="00DB60CA"/>
    <w:rsid w:val="00DB72C8"/>
    <w:rsid w:val="00DC0B09"/>
    <w:rsid w:val="00DC1169"/>
    <w:rsid w:val="00DC339B"/>
    <w:rsid w:val="00DC339E"/>
    <w:rsid w:val="00DC3BB8"/>
    <w:rsid w:val="00DC3C52"/>
    <w:rsid w:val="00DC6523"/>
    <w:rsid w:val="00DC658F"/>
    <w:rsid w:val="00DD0DA9"/>
    <w:rsid w:val="00DD1586"/>
    <w:rsid w:val="00DD25A0"/>
    <w:rsid w:val="00DD270F"/>
    <w:rsid w:val="00DD4C78"/>
    <w:rsid w:val="00DD57AB"/>
    <w:rsid w:val="00DD5C62"/>
    <w:rsid w:val="00DD615A"/>
    <w:rsid w:val="00DD6397"/>
    <w:rsid w:val="00DD6F98"/>
    <w:rsid w:val="00DD7620"/>
    <w:rsid w:val="00DD7D7D"/>
    <w:rsid w:val="00DE042F"/>
    <w:rsid w:val="00DE0E33"/>
    <w:rsid w:val="00DE1F8C"/>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19D"/>
    <w:rsid w:val="00E016E8"/>
    <w:rsid w:val="00E02317"/>
    <w:rsid w:val="00E02339"/>
    <w:rsid w:val="00E023E4"/>
    <w:rsid w:val="00E0281A"/>
    <w:rsid w:val="00E02FE6"/>
    <w:rsid w:val="00E03CC6"/>
    <w:rsid w:val="00E04A26"/>
    <w:rsid w:val="00E04C3C"/>
    <w:rsid w:val="00E04E95"/>
    <w:rsid w:val="00E0661B"/>
    <w:rsid w:val="00E10EAD"/>
    <w:rsid w:val="00E10EFD"/>
    <w:rsid w:val="00E1224F"/>
    <w:rsid w:val="00E12388"/>
    <w:rsid w:val="00E1334F"/>
    <w:rsid w:val="00E13D49"/>
    <w:rsid w:val="00E15E1C"/>
    <w:rsid w:val="00E15ECB"/>
    <w:rsid w:val="00E169DF"/>
    <w:rsid w:val="00E16ED2"/>
    <w:rsid w:val="00E17784"/>
    <w:rsid w:val="00E17EC7"/>
    <w:rsid w:val="00E209B8"/>
    <w:rsid w:val="00E21A3D"/>
    <w:rsid w:val="00E21ADA"/>
    <w:rsid w:val="00E22605"/>
    <w:rsid w:val="00E2315C"/>
    <w:rsid w:val="00E25260"/>
    <w:rsid w:val="00E253C1"/>
    <w:rsid w:val="00E25643"/>
    <w:rsid w:val="00E2574A"/>
    <w:rsid w:val="00E25CF6"/>
    <w:rsid w:val="00E26115"/>
    <w:rsid w:val="00E263EC"/>
    <w:rsid w:val="00E2677A"/>
    <w:rsid w:val="00E27864"/>
    <w:rsid w:val="00E278D7"/>
    <w:rsid w:val="00E30E7B"/>
    <w:rsid w:val="00E30EB0"/>
    <w:rsid w:val="00E30F25"/>
    <w:rsid w:val="00E31F35"/>
    <w:rsid w:val="00E32F5D"/>
    <w:rsid w:val="00E374FD"/>
    <w:rsid w:val="00E37B1C"/>
    <w:rsid w:val="00E40923"/>
    <w:rsid w:val="00E4187A"/>
    <w:rsid w:val="00E41A0A"/>
    <w:rsid w:val="00E42AF7"/>
    <w:rsid w:val="00E4358E"/>
    <w:rsid w:val="00E43EB6"/>
    <w:rsid w:val="00E44C1A"/>
    <w:rsid w:val="00E45193"/>
    <w:rsid w:val="00E4546E"/>
    <w:rsid w:val="00E50517"/>
    <w:rsid w:val="00E50DA9"/>
    <w:rsid w:val="00E5395F"/>
    <w:rsid w:val="00E53B63"/>
    <w:rsid w:val="00E55A03"/>
    <w:rsid w:val="00E5799D"/>
    <w:rsid w:val="00E57B49"/>
    <w:rsid w:val="00E603F4"/>
    <w:rsid w:val="00E62117"/>
    <w:rsid w:val="00E62EA7"/>
    <w:rsid w:val="00E650AB"/>
    <w:rsid w:val="00E657A2"/>
    <w:rsid w:val="00E65A38"/>
    <w:rsid w:val="00E66324"/>
    <w:rsid w:val="00E671ED"/>
    <w:rsid w:val="00E70C1F"/>
    <w:rsid w:val="00E73C63"/>
    <w:rsid w:val="00E7429F"/>
    <w:rsid w:val="00E74311"/>
    <w:rsid w:val="00E743E9"/>
    <w:rsid w:val="00E76611"/>
    <w:rsid w:val="00E772F3"/>
    <w:rsid w:val="00E826E7"/>
    <w:rsid w:val="00E82E17"/>
    <w:rsid w:val="00E8301E"/>
    <w:rsid w:val="00E835BC"/>
    <w:rsid w:val="00E85932"/>
    <w:rsid w:val="00E85C5D"/>
    <w:rsid w:val="00E874E4"/>
    <w:rsid w:val="00E87859"/>
    <w:rsid w:val="00E87CA1"/>
    <w:rsid w:val="00E90823"/>
    <w:rsid w:val="00E92429"/>
    <w:rsid w:val="00E926FD"/>
    <w:rsid w:val="00E92C4F"/>
    <w:rsid w:val="00E92EA4"/>
    <w:rsid w:val="00E9578C"/>
    <w:rsid w:val="00E96379"/>
    <w:rsid w:val="00EA0D6F"/>
    <w:rsid w:val="00EA129B"/>
    <w:rsid w:val="00EA194E"/>
    <w:rsid w:val="00EA2B6D"/>
    <w:rsid w:val="00EA2E02"/>
    <w:rsid w:val="00EA6B30"/>
    <w:rsid w:val="00EA6EC4"/>
    <w:rsid w:val="00EB1E57"/>
    <w:rsid w:val="00EB27C6"/>
    <w:rsid w:val="00EB2D51"/>
    <w:rsid w:val="00EB32B5"/>
    <w:rsid w:val="00EB3BB7"/>
    <w:rsid w:val="00EB3E14"/>
    <w:rsid w:val="00EB483B"/>
    <w:rsid w:val="00EB4C19"/>
    <w:rsid w:val="00EB4FDF"/>
    <w:rsid w:val="00EB50E5"/>
    <w:rsid w:val="00EB5549"/>
    <w:rsid w:val="00EB5564"/>
    <w:rsid w:val="00EB65BF"/>
    <w:rsid w:val="00EB674A"/>
    <w:rsid w:val="00EB6CA5"/>
    <w:rsid w:val="00EB73FE"/>
    <w:rsid w:val="00EB7A42"/>
    <w:rsid w:val="00EC0397"/>
    <w:rsid w:val="00EC1671"/>
    <w:rsid w:val="00EC218B"/>
    <w:rsid w:val="00EC21CE"/>
    <w:rsid w:val="00EC477A"/>
    <w:rsid w:val="00EC56F6"/>
    <w:rsid w:val="00EC6133"/>
    <w:rsid w:val="00EC754B"/>
    <w:rsid w:val="00EC78EB"/>
    <w:rsid w:val="00EC7BBB"/>
    <w:rsid w:val="00ED0867"/>
    <w:rsid w:val="00ED19F5"/>
    <w:rsid w:val="00ED1F46"/>
    <w:rsid w:val="00ED2A21"/>
    <w:rsid w:val="00ED34A6"/>
    <w:rsid w:val="00ED3B52"/>
    <w:rsid w:val="00ED4266"/>
    <w:rsid w:val="00ED4DDD"/>
    <w:rsid w:val="00ED6766"/>
    <w:rsid w:val="00ED6979"/>
    <w:rsid w:val="00ED6E66"/>
    <w:rsid w:val="00EE04C1"/>
    <w:rsid w:val="00EE2F7B"/>
    <w:rsid w:val="00EE4C0A"/>
    <w:rsid w:val="00EE55E3"/>
    <w:rsid w:val="00EE670C"/>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450D"/>
    <w:rsid w:val="00F058B2"/>
    <w:rsid w:val="00F05E9E"/>
    <w:rsid w:val="00F06C6E"/>
    <w:rsid w:val="00F06C75"/>
    <w:rsid w:val="00F113BD"/>
    <w:rsid w:val="00F117FA"/>
    <w:rsid w:val="00F12958"/>
    <w:rsid w:val="00F12A06"/>
    <w:rsid w:val="00F12A82"/>
    <w:rsid w:val="00F1308D"/>
    <w:rsid w:val="00F13A42"/>
    <w:rsid w:val="00F1433C"/>
    <w:rsid w:val="00F1455E"/>
    <w:rsid w:val="00F15778"/>
    <w:rsid w:val="00F21531"/>
    <w:rsid w:val="00F21DFA"/>
    <w:rsid w:val="00F23D9A"/>
    <w:rsid w:val="00F256C9"/>
    <w:rsid w:val="00F30488"/>
    <w:rsid w:val="00F3233A"/>
    <w:rsid w:val="00F3237C"/>
    <w:rsid w:val="00F327AF"/>
    <w:rsid w:val="00F329FE"/>
    <w:rsid w:val="00F32AF2"/>
    <w:rsid w:val="00F347E6"/>
    <w:rsid w:val="00F34A0D"/>
    <w:rsid w:val="00F34FC7"/>
    <w:rsid w:val="00F352B4"/>
    <w:rsid w:val="00F366F2"/>
    <w:rsid w:val="00F37535"/>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4AC"/>
    <w:rsid w:val="00F50879"/>
    <w:rsid w:val="00F50DDA"/>
    <w:rsid w:val="00F5169D"/>
    <w:rsid w:val="00F51985"/>
    <w:rsid w:val="00F51C1B"/>
    <w:rsid w:val="00F52793"/>
    <w:rsid w:val="00F52BFE"/>
    <w:rsid w:val="00F53B3D"/>
    <w:rsid w:val="00F54327"/>
    <w:rsid w:val="00F558A4"/>
    <w:rsid w:val="00F55CBD"/>
    <w:rsid w:val="00F60BBC"/>
    <w:rsid w:val="00F64BA3"/>
    <w:rsid w:val="00F653C6"/>
    <w:rsid w:val="00F666E8"/>
    <w:rsid w:val="00F67422"/>
    <w:rsid w:val="00F67A44"/>
    <w:rsid w:val="00F71867"/>
    <w:rsid w:val="00F72C2A"/>
    <w:rsid w:val="00F739BD"/>
    <w:rsid w:val="00F739C5"/>
    <w:rsid w:val="00F73B62"/>
    <w:rsid w:val="00F76DE2"/>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16B4"/>
    <w:rsid w:val="00F92365"/>
    <w:rsid w:val="00F92816"/>
    <w:rsid w:val="00F92B7A"/>
    <w:rsid w:val="00F92BEC"/>
    <w:rsid w:val="00F93134"/>
    <w:rsid w:val="00F941CB"/>
    <w:rsid w:val="00F946CE"/>
    <w:rsid w:val="00F94958"/>
    <w:rsid w:val="00F94D1A"/>
    <w:rsid w:val="00FA0169"/>
    <w:rsid w:val="00FA0E3B"/>
    <w:rsid w:val="00FA216A"/>
    <w:rsid w:val="00FA30EA"/>
    <w:rsid w:val="00FA3BD3"/>
    <w:rsid w:val="00FA4C19"/>
    <w:rsid w:val="00FA5865"/>
    <w:rsid w:val="00FA5CBF"/>
    <w:rsid w:val="00FA5F59"/>
    <w:rsid w:val="00FA7BB9"/>
    <w:rsid w:val="00FB1AAC"/>
    <w:rsid w:val="00FB23BA"/>
    <w:rsid w:val="00FB2592"/>
    <w:rsid w:val="00FB36FB"/>
    <w:rsid w:val="00FB3F76"/>
    <w:rsid w:val="00FB7C7D"/>
    <w:rsid w:val="00FB7D2A"/>
    <w:rsid w:val="00FC004E"/>
    <w:rsid w:val="00FC0E81"/>
    <w:rsid w:val="00FC1F1D"/>
    <w:rsid w:val="00FC3002"/>
    <w:rsid w:val="00FC3517"/>
    <w:rsid w:val="00FC3657"/>
    <w:rsid w:val="00FC382C"/>
    <w:rsid w:val="00FC3BB3"/>
    <w:rsid w:val="00FC3CF4"/>
    <w:rsid w:val="00FC55FD"/>
    <w:rsid w:val="00FC65DE"/>
    <w:rsid w:val="00FC6A7F"/>
    <w:rsid w:val="00FC7F60"/>
    <w:rsid w:val="00FD0512"/>
    <w:rsid w:val="00FD09E4"/>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E7591"/>
    <w:rsid w:val="00FF0331"/>
    <w:rsid w:val="00FF07F6"/>
    <w:rsid w:val="00FF0F32"/>
    <w:rsid w:val="00FF1E89"/>
    <w:rsid w:val="00FF22D0"/>
    <w:rsid w:val="00FF47E8"/>
    <w:rsid w:val="00FF5165"/>
    <w:rsid w:val="00FF689D"/>
    <w:rsid w:val="00FF7199"/>
    <w:rsid w:val="35A9A563"/>
    <w:rsid w:val="3DEEEC7E"/>
    <w:rsid w:val="5C1D525E"/>
    <w:rsid w:val="689C9D6C"/>
    <w:rsid w:val="6B83F979"/>
    <w:rsid w:val="7556354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E5C23851-533D-4AC1-BE2C-339C9384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s-E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EE670C"/>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6E466B"/>
    <w:pPr>
      <w:tabs>
        <w:tab w:val="right" w:leader="dot" w:pos="9090"/>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documents/d/standards/docs-es-03-20-01.pdf" TargetMode="Externa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2457</Words>
  <Characters>14009</Characters>
  <Application>Microsoft Office Word</Application>
  <DocSecurity>0</DocSecurity>
  <Lines>116</Lines>
  <Paragraphs>32</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CWS/13/15 Annex (Spanish) </vt:lpstr>
      <vt:lpstr>INTRODUCCIÓN</vt:lpstr>
      <vt:lpstr>DEFINICIONES</vt:lpstr>
      <vt:lpstr>OBTENCIÓN DE DATOS</vt:lpstr>
      <vt:lpstr>TRANSFORMACIÓN DE NOMBRES</vt:lpstr>
      <vt:lpstr>VALIDACIÓN Y DESAMBIGUACIÓN</vt:lpstr>
      <vt:lpstr>MANTENIMIENTO</vt:lpstr>
      <vt:lpstr>PUBLICACIÓN E INTERCAMBIO DE DATOS</vt:lpstr>
      <vt:lpstr>FINES ESTADÍSTICOS</vt:lpstr>
      <vt:lpstr>    Referencias</vt:lpstr>
      <vt:lpstr>ANEXO</vt:lpstr>
      <vt:lpstr>Ejemplos de transliteración: </vt:lpstr>
      <vt:lpstr>Ejemplos de transcripción:</vt:lpstr>
      <vt:lpstr>Ejemplos de traducción:</vt:lpstr>
      <vt:lpstr/>
    </vt:vector>
  </TitlesOfParts>
  <Company>WIPO</Company>
  <LinksUpToDate>false</LinksUpToDate>
  <CharactersWithSpaces>16434</CharactersWithSpaces>
  <SharedDoc>false</SharedDoc>
  <HLinks>
    <vt:vector size="114" baseType="variant">
      <vt:variant>
        <vt:i4>6225946</vt:i4>
      </vt:variant>
      <vt:variant>
        <vt:i4>110</vt:i4>
      </vt:variant>
      <vt:variant>
        <vt:i4>0</vt:i4>
      </vt:variant>
      <vt:variant>
        <vt:i4>5</vt:i4>
      </vt:variant>
      <vt:variant>
        <vt:lpwstr>https://www.iso.org/obp/ui</vt:lpwstr>
      </vt:variant>
      <vt:variant>
        <vt:lpwstr>iso:std:iso:639:ed-2:v1:en</vt:lpwstr>
      </vt:variant>
      <vt:variant>
        <vt:i4>2359338</vt:i4>
      </vt:variant>
      <vt:variant>
        <vt:i4>107</vt:i4>
      </vt:variant>
      <vt:variant>
        <vt:i4>0</vt:i4>
      </vt:variant>
      <vt:variant>
        <vt:i4>5</vt:i4>
      </vt:variant>
      <vt:variant>
        <vt:lpwstr>https://www.wipo.int/documents/d/standards/docs-en-03-20-01.pdf</vt:lpwstr>
      </vt:variant>
      <vt:variant>
        <vt:lpwstr/>
      </vt:variant>
      <vt:variant>
        <vt:i4>1179702</vt:i4>
      </vt:variant>
      <vt:variant>
        <vt:i4>74</vt:i4>
      </vt:variant>
      <vt:variant>
        <vt:i4>0</vt:i4>
      </vt:variant>
      <vt:variant>
        <vt:i4>5</vt:i4>
      </vt:variant>
      <vt:variant>
        <vt:lpwstr/>
      </vt:variant>
      <vt:variant>
        <vt:lpwstr>_Toc163134765</vt:lpwstr>
      </vt:variant>
      <vt:variant>
        <vt:i4>1179702</vt:i4>
      </vt:variant>
      <vt:variant>
        <vt:i4>68</vt:i4>
      </vt:variant>
      <vt:variant>
        <vt:i4>0</vt:i4>
      </vt:variant>
      <vt:variant>
        <vt:i4>5</vt:i4>
      </vt:variant>
      <vt:variant>
        <vt:lpwstr/>
      </vt:variant>
      <vt:variant>
        <vt:lpwstr>_Toc163134764</vt:lpwstr>
      </vt:variant>
      <vt:variant>
        <vt:i4>1179702</vt:i4>
      </vt:variant>
      <vt:variant>
        <vt:i4>62</vt:i4>
      </vt:variant>
      <vt:variant>
        <vt:i4>0</vt:i4>
      </vt:variant>
      <vt:variant>
        <vt:i4>5</vt:i4>
      </vt:variant>
      <vt:variant>
        <vt:lpwstr/>
      </vt:variant>
      <vt:variant>
        <vt:lpwstr>_Toc163134763</vt:lpwstr>
      </vt:variant>
      <vt:variant>
        <vt:i4>1179702</vt:i4>
      </vt:variant>
      <vt:variant>
        <vt:i4>56</vt:i4>
      </vt:variant>
      <vt:variant>
        <vt:i4>0</vt:i4>
      </vt:variant>
      <vt:variant>
        <vt:i4>5</vt:i4>
      </vt:variant>
      <vt:variant>
        <vt:lpwstr/>
      </vt:variant>
      <vt:variant>
        <vt:lpwstr>_Toc163134762</vt:lpwstr>
      </vt:variant>
      <vt:variant>
        <vt:i4>1179702</vt:i4>
      </vt:variant>
      <vt:variant>
        <vt:i4>50</vt:i4>
      </vt:variant>
      <vt:variant>
        <vt:i4>0</vt:i4>
      </vt:variant>
      <vt:variant>
        <vt:i4>5</vt:i4>
      </vt:variant>
      <vt:variant>
        <vt:lpwstr/>
      </vt:variant>
      <vt:variant>
        <vt:lpwstr>_Toc163134761</vt:lpwstr>
      </vt:variant>
      <vt:variant>
        <vt:i4>1179702</vt:i4>
      </vt:variant>
      <vt:variant>
        <vt:i4>44</vt:i4>
      </vt:variant>
      <vt:variant>
        <vt:i4>0</vt:i4>
      </vt:variant>
      <vt:variant>
        <vt:i4>5</vt:i4>
      </vt:variant>
      <vt:variant>
        <vt:lpwstr/>
      </vt:variant>
      <vt:variant>
        <vt:lpwstr>_Toc163134760</vt:lpwstr>
      </vt:variant>
      <vt:variant>
        <vt:i4>1114166</vt:i4>
      </vt:variant>
      <vt:variant>
        <vt:i4>38</vt:i4>
      </vt:variant>
      <vt:variant>
        <vt:i4>0</vt:i4>
      </vt:variant>
      <vt:variant>
        <vt:i4>5</vt:i4>
      </vt:variant>
      <vt:variant>
        <vt:lpwstr/>
      </vt:variant>
      <vt:variant>
        <vt:lpwstr>_Toc163134759</vt:lpwstr>
      </vt:variant>
      <vt:variant>
        <vt:i4>1114166</vt:i4>
      </vt:variant>
      <vt:variant>
        <vt:i4>32</vt:i4>
      </vt:variant>
      <vt:variant>
        <vt:i4>0</vt:i4>
      </vt:variant>
      <vt:variant>
        <vt:i4>5</vt:i4>
      </vt:variant>
      <vt:variant>
        <vt:lpwstr/>
      </vt:variant>
      <vt:variant>
        <vt:lpwstr>_Toc163134758</vt:lpwstr>
      </vt:variant>
      <vt:variant>
        <vt:i4>1114166</vt:i4>
      </vt:variant>
      <vt:variant>
        <vt:i4>26</vt:i4>
      </vt:variant>
      <vt:variant>
        <vt:i4>0</vt:i4>
      </vt:variant>
      <vt:variant>
        <vt:i4>5</vt:i4>
      </vt:variant>
      <vt:variant>
        <vt:lpwstr/>
      </vt:variant>
      <vt:variant>
        <vt:lpwstr>_Toc163134757</vt:lpwstr>
      </vt:variant>
      <vt:variant>
        <vt:i4>1114166</vt:i4>
      </vt:variant>
      <vt:variant>
        <vt:i4>20</vt:i4>
      </vt:variant>
      <vt:variant>
        <vt:i4>0</vt:i4>
      </vt:variant>
      <vt:variant>
        <vt:i4>5</vt:i4>
      </vt:variant>
      <vt:variant>
        <vt:lpwstr/>
      </vt:variant>
      <vt:variant>
        <vt:lpwstr>_Toc163134756</vt:lpwstr>
      </vt:variant>
      <vt:variant>
        <vt:i4>1114166</vt:i4>
      </vt:variant>
      <vt:variant>
        <vt:i4>14</vt:i4>
      </vt:variant>
      <vt:variant>
        <vt:i4>0</vt:i4>
      </vt:variant>
      <vt:variant>
        <vt:i4>5</vt:i4>
      </vt:variant>
      <vt:variant>
        <vt:lpwstr/>
      </vt:variant>
      <vt:variant>
        <vt:lpwstr>_Toc163134755</vt:lpwstr>
      </vt:variant>
      <vt:variant>
        <vt:i4>1114166</vt:i4>
      </vt:variant>
      <vt:variant>
        <vt:i4>8</vt:i4>
      </vt:variant>
      <vt:variant>
        <vt:i4>0</vt:i4>
      </vt:variant>
      <vt:variant>
        <vt:i4>5</vt:i4>
      </vt:variant>
      <vt:variant>
        <vt:lpwstr/>
      </vt:variant>
      <vt:variant>
        <vt:lpwstr>_Toc163134754</vt:lpwstr>
      </vt:variant>
      <vt:variant>
        <vt:i4>1114166</vt:i4>
      </vt:variant>
      <vt:variant>
        <vt:i4>2</vt:i4>
      </vt:variant>
      <vt:variant>
        <vt:i4>0</vt:i4>
      </vt:variant>
      <vt:variant>
        <vt:i4>5</vt:i4>
      </vt:variant>
      <vt:variant>
        <vt:lpwstr/>
      </vt:variant>
      <vt:variant>
        <vt:lpwstr>_Toc163134753</vt:lpwstr>
      </vt:variant>
      <vt:variant>
        <vt:i4>7798802</vt:i4>
      </vt:variant>
      <vt:variant>
        <vt:i4>12</vt:i4>
      </vt:variant>
      <vt:variant>
        <vt:i4>0</vt:i4>
      </vt:variant>
      <vt:variant>
        <vt:i4>5</vt:i4>
      </vt:variant>
      <vt:variant>
        <vt:lpwstr>https://en.wikipedia.org/wiki/Dania_transcription</vt:lpwstr>
      </vt:variant>
      <vt:variant>
        <vt:lpwstr/>
      </vt:variant>
      <vt:variant>
        <vt:i4>720991</vt:i4>
      </vt:variant>
      <vt:variant>
        <vt:i4>9</vt:i4>
      </vt:variant>
      <vt:variant>
        <vt:i4>0</vt:i4>
      </vt:variant>
      <vt:variant>
        <vt:i4>5</vt:i4>
      </vt:variant>
      <vt:variant>
        <vt:lpwstr>https://en.wikipedia.org/wiki/Romanization_of_Greek</vt:lpwstr>
      </vt:variant>
      <vt:variant>
        <vt:lpwstr/>
      </vt:variant>
      <vt:variant>
        <vt:i4>4128859</vt:i4>
      </vt:variant>
      <vt:variant>
        <vt:i4>6</vt:i4>
      </vt:variant>
      <vt:variant>
        <vt:i4>0</vt:i4>
      </vt:variant>
      <vt:variant>
        <vt:i4>5</vt:i4>
      </vt:variant>
      <vt:variant>
        <vt:lpwstr>https://de.wikipedia.org/wiki/Koreanisches_Alphabet</vt:lpwstr>
      </vt:variant>
      <vt:variant>
        <vt:lpwstr/>
      </vt:variant>
      <vt:variant>
        <vt:i4>589889</vt:i4>
      </vt:variant>
      <vt:variant>
        <vt:i4>0</vt:i4>
      </vt:variant>
      <vt:variant>
        <vt:i4>0</vt:i4>
      </vt:variant>
      <vt:variant>
        <vt:i4>5</vt:i4>
      </vt:variant>
      <vt:variant>
        <vt:lpwstr>https://www.researchgate.net/figure/Transliteration-examples-in-four-language-pairs-Letter-correspondence-shows-how-the_fig1_220566444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Annex (Spanish) </dc:title>
  <dc:subject>Propuesta de nueva norma técnica de la OMPI relativa a la depuración de datos de los nombres Anexo</dc:subject>
  <dc:creator>WIPO</dc:creator>
  <cp:keywords>WIPO CWS decimotercera sesión, Propuesta de nueva norma técnica, depuración de datos de los nombres, Anexo</cp:keywords>
  <cp:lastModifiedBy>Author</cp:lastModifiedBy>
  <cp:revision>8</cp:revision>
  <cp:lastPrinted>2025-09-12T15:39:00Z</cp:lastPrinted>
  <dcterms:created xsi:type="dcterms:W3CDTF">2025-09-12T15:36:00Z</dcterms:created>
  <dcterms:modified xsi:type="dcterms:W3CDTF">2025-09-12T15:39:00Z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2025-09-12T15:38:52Z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efce1af9-dfcf-4a32-a1e6-803541f64038</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