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EE595F" w:rsidRDefault="00873EE5" w:rsidP="00F11D94">
      <w:pPr>
        <w:spacing w:after="120"/>
        <w:jc w:val="right"/>
      </w:pPr>
      <w:r w:rsidRPr="0063309C">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3309C">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w14:anchorId="6A82EB42">
              <v:line id="Straight Connector 2" style="flip:x y;visibility:visible;mso-wrap-style:square;mso-left-percent:-10001;mso-top-percent:-10001;mso-position-horizontal:absolute;mso-position-horizontal-relative:char;mso-position-vertical:absolute;mso-position-vertical-relative:line;mso-left-percent:-10001;mso-top-percent:-10001" alt="Horizontal line" o:spid="_x0000_s1026" strokecolor="black [3040]" from="0,0" to="467.4pt,0" w14:anchorId="6F76DD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w10:anchorlock/>
              </v:line>
            </w:pict>
          </mc:Fallback>
        </mc:AlternateContent>
      </w:r>
    </w:p>
    <w:p w14:paraId="51A1EDDE" w14:textId="3EBE1619" w:rsidR="008B2CC1" w:rsidRPr="00EE595F" w:rsidRDefault="000817DB" w:rsidP="001024FE">
      <w:pPr>
        <w:jc w:val="right"/>
        <w:rPr>
          <w:rFonts w:ascii="Arial Black" w:hAnsi="Arial Black"/>
          <w:caps/>
          <w:sz w:val="15"/>
          <w:szCs w:val="15"/>
        </w:rPr>
      </w:pPr>
      <w:r w:rsidRPr="00EE595F">
        <w:rPr>
          <w:rFonts w:ascii="Arial Black" w:hAnsi="Arial Black"/>
          <w:caps/>
          <w:sz w:val="15"/>
          <w:szCs w:val="15"/>
        </w:rPr>
        <w:t>CWS/1</w:t>
      </w:r>
      <w:r w:rsidR="00D07CCD" w:rsidRPr="00EE595F">
        <w:rPr>
          <w:rFonts w:ascii="Arial Black" w:hAnsi="Arial Black"/>
          <w:caps/>
          <w:sz w:val="15"/>
          <w:szCs w:val="15"/>
        </w:rPr>
        <w:t>3</w:t>
      </w:r>
      <w:r w:rsidRPr="00EE595F">
        <w:rPr>
          <w:rFonts w:ascii="Arial Black" w:hAnsi="Arial Black"/>
          <w:caps/>
          <w:sz w:val="15"/>
          <w:szCs w:val="15"/>
        </w:rPr>
        <w:t>/</w:t>
      </w:r>
      <w:bookmarkStart w:id="0" w:name="Code"/>
      <w:bookmarkEnd w:id="0"/>
      <w:r w:rsidR="00A51378" w:rsidRPr="00EE595F">
        <w:rPr>
          <w:rFonts w:ascii="Arial Black" w:hAnsi="Arial Black"/>
          <w:caps/>
          <w:sz w:val="15"/>
          <w:szCs w:val="15"/>
        </w:rPr>
        <w:t>3</w:t>
      </w:r>
      <w:r w:rsidR="009910F9" w:rsidRPr="00EE595F">
        <w:rPr>
          <w:rFonts w:ascii="Arial Black" w:hAnsi="Arial Black"/>
          <w:caps/>
          <w:sz w:val="15"/>
          <w:szCs w:val="15"/>
        </w:rPr>
        <w:t xml:space="preserve">3 </w:t>
      </w:r>
      <w:r w:rsidR="00EB3E55" w:rsidRPr="00EE595F">
        <w:rPr>
          <w:rFonts w:ascii="Arial Black" w:hAnsi="Arial Black"/>
          <w:caps/>
          <w:sz w:val="15"/>
          <w:szCs w:val="15"/>
        </w:rPr>
        <w:t>PROV.</w:t>
      </w:r>
    </w:p>
    <w:p w14:paraId="4C2F2DD2" w14:textId="38B4B36D" w:rsidR="00CE65D4" w:rsidRPr="00EE595F" w:rsidRDefault="00CE65D4" w:rsidP="00CE65D4">
      <w:pPr>
        <w:jc w:val="right"/>
        <w:rPr>
          <w:rFonts w:ascii="Arial Black" w:hAnsi="Arial Black"/>
          <w:caps/>
          <w:sz w:val="15"/>
          <w:szCs w:val="15"/>
        </w:rPr>
      </w:pPr>
      <w:r w:rsidRPr="00EE595F">
        <w:rPr>
          <w:rFonts w:ascii="Arial Black" w:hAnsi="Arial Black"/>
          <w:caps/>
          <w:sz w:val="15"/>
          <w:szCs w:val="15"/>
        </w:rPr>
        <w:t xml:space="preserve">ORIGINAL: </w:t>
      </w:r>
      <w:bookmarkStart w:id="1" w:name="Original"/>
      <w:r w:rsidR="00B07C3A" w:rsidRPr="00EE595F">
        <w:rPr>
          <w:rFonts w:ascii="Arial Black" w:hAnsi="Arial Black"/>
          <w:caps/>
          <w:sz w:val="15"/>
          <w:szCs w:val="15"/>
        </w:rPr>
        <w:t>English</w:t>
      </w:r>
    </w:p>
    <w:p w14:paraId="48FDB8C4" w14:textId="62188AD4" w:rsidR="008B2CC1" w:rsidRPr="00EE595F" w:rsidRDefault="00CE65D4" w:rsidP="00CE65D4">
      <w:pPr>
        <w:spacing w:after="1200"/>
        <w:jc w:val="right"/>
        <w:rPr>
          <w:rFonts w:ascii="Arial Black" w:hAnsi="Arial Black"/>
          <w:caps/>
          <w:sz w:val="15"/>
          <w:szCs w:val="15"/>
        </w:rPr>
      </w:pPr>
      <w:r w:rsidRPr="00EE595F">
        <w:rPr>
          <w:rFonts w:ascii="Arial Black" w:hAnsi="Arial Black"/>
          <w:caps/>
          <w:sz w:val="15"/>
          <w:szCs w:val="15"/>
        </w:rPr>
        <w:t>DA</w:t>
      </w:r>
      <w:r w:rsidRPr="008378F6">
        <w:rPr>
          <w:rFonts w:ascii="Arial Black" w:hAnsi="Arial Black"/>
          <w:caps/>
          <w:sz w:val="15"/>
          <w:szCs w:val="15"/>
        </w:rPr>
        <w:t xml:space="preserve">TE: </w:t>
      </w:r>
      <w:r w:rsidR="00A7082B" w:rsidRPr="008378F6">
        <w:rPr>
          <w:rFonts w:ascii="Arial Black" w:hAnsi="Arial Black"/>
          <w:caps/>
          <w:sz w:val="15"/>
          <w:szCs w:val="15"/>
        </w:rPr>
        <w:t>February</w:t>
      </w:r>
      <w:r w:rsidR="00515785" w:rsidRPr="008378F6">
        <w:rPr>
          <w:rFonts w:ascii="Arial Black" w:hAnsi="Arial Black"/>
          <w:caps/>
          <w:sz w:val="15"/>
          <w:szCs w:val="15"/>
        </w:rPr>
        <w:t xml:space="preserve"> </w:t>
      </w:r>
      <w:r w:rsidR="008378F6" w:rsidRPr="008378F6">
        <w:rPr>
          <w:rFonts w:ascii="Arial Black" w:hAnsi="Arial Black"/>
          <w:caps/>
          <w:sz w:val="15"/>
          <w:szCs w:val="15"/>
        </w:rPr>
        <w:t>20</w:t>
      </w:r>
      <w:r w:rsidR="00B07C3A" w:rsidRPr="008378F6">
        <w:rPr>
          <w:rFonts w:ascii="Arial Black" w:hAnsi="Arial Black"/>
          <w:caps/>
          <w:sz w:val="15"/>
          <w:szCs w:val="15"/>
        </w:rPr>
        <w:t>,</w:t>
      </w:r>
      <w:r w:rsidR="00B07C3A" w:rsidRPr="00EE595F">
        <w:rPr>
          <w:rFonts w:ascii="Arial Black" w:hAnsi="Arial Black"/>
          <w:caps/>
          <w:sz w:val="15"/>
          <w:szCs w:val="15"/>
        </w:rPr>
        <w:t xml:space="preserve"> 202</w:t>
      </w:r>
      <w:r w:rsidR="00515785" w:rsidRPr="00EE595F">
        <w:rPr>
          <w:rFonts w:ascii="Arial Black" w:hAnsi="Arial Black"/>
          <w:caps/>
          <w:sz w:val="15"/>
          <w:szCs w:val="15"/>
        </w:rPr>
        <w:t>6</w:t>
      </w:r>
      <w:bookmarkStart w:id="2" w:name="Date"/>
      <w:bookmarkEnd w:id="1"/>
    </w:p>
    <w:bookmarkEnd w:id="2"/>
    <w:p w14:paraId="48A60B1F" w14:textId="77777777" w:rsidR="008B2CC1" w:rsidRPr="00EE595F" w:rsidRDefault="000817DB" w:rsidP="00CE65D4">
      <w:pPr>
        <w:spacing w:after="600"/>
        <w:rPr>
          <w:b/>
          <w:sz w:val="28"/>
          <w:szCs w:val="28"/>
        </w:rPr>
      </w:pPr>
      <w:r w:rsidRPr="00EE595F">
        <w:rPr>
          <w:b/>
          <w:sz w:val="28"/>
          <w:szCs w:val="28"/>
        </w:rPr>
        <w:t>Committee on WIPO Standards (CWS)</w:t>
      </w:r>
    </w:p>
    <w:p w14:paraId="25058EE3" w14:textId="77777777" w:rsidR="008B2CC1" w:rsidRPr="00EE595F" w:rsidRDefault="000817DB" w:rsidP="008B2CC1">
      <w:pPr>
        <w:rPr>
          <w:b/>
          <w:sz w:val="28"/>
          <w:szCs w:val="24"/>
        </w:rPr>
      </w:pPr>
      <w:r w:rsidRPr="00EE595F">
        <w:rPr>
          <w:b/>
          <w:sz w:val="24"/>
        </w:rPr>
        <w:t>T</w:t>
      </w:r>
      <w:r w:rsidR="00D07CCD" w:rsidRPr="00EE595F">
        <w:rPr>
          <w:b/>
          <w:sz w:val="24"/>
        </w:rPr>
        <w:t>hirteenth</w:t>
      </w:r>
      <w:r w:rsidRPr="00EE595F">
        <w:rPr>
          <w:b/>
          <w:sz w:val="24"/>
        </w:rPr>
        <w:t xml:space="preserve"> Session</w:t>
      </w:r>
    </w:p>
    <w:p w14:paraId="61476025" w14:textId="2430C226" w:rsidR="008B2CC1" w:rsidRPr="00EE595F" w:rsidRDefault="000817DB" w:rsidP="05EA0C95">
      <w:pPr>
        <w:spacing w:after="720"/>
        <w:rPr>
          <w:b/>
          <w:sz w:val="24"/>
          <w:szCs w:val="24"/>
        </w:rPr>
      </w:pPr>
      <w:r w:rsidRPr="00EE595F">
        <w:rPr>
          <w:b/>
          <w:sz w:val="24"/>
          <w:szCs w:val="24"/>
        </w:rPr>
        <w:t xml:space="preserve">Geneva, </w:t>
      </w:r>
      <w:r w:rsidR="00D07CCD" w:rsidRPr="00EE595F">
        <w:rPr>
          <w:b/>
          <w:sz w:val="24"/>
          <w:szCs w:val="24"/>
        </w:rPr>
        <w:t>November</w:t>
      </w:r>
      <w:r w:rsidR="00E360FC" w:rsidRPr="00EE595F">
        <w:rPr>
          <w:b/>
          <w:sz w:val="24"/>
          <w:szCs w:val="24"/>
        </w:rPr>
        <w:t xml:space="preserve"> </w:t>
      </w:r>
      <w:r w:rsidR="00D07CCD" w:rsidRPr="00EE595F">
        <w:rPr>
          <w:b/>
          <w:sz w:val="24"/>
          <w:szCs w:val="24"/>
        </w:rPr>
        <w:t>10</w:t>
      </w:r>
      <w:r w:rsidR="00E360FC" w:rsidRPr="00EE595F">
        <w:rPr>
          <w:b/>
          <w:sz w:val="24"/>
          <w:szCs w:val="24"/>
        </w:rPr>
        <w:t xml:space="preserve"> to </w:t>
      </w:r>
      <w:r w:rsidR="00D07CCD" w:rsidRPr="00EE595F">
        <w:rPr>
          <w:b/>
          <w:sz w:val="24"/>
          <w:szCs w:val="24"/>
        </w:rPr>
        <w:t>14</w:t>
      </w:r>
      <w:r w:rsidR="00E360FC" w:rsidRPr="00EE595F">
        <w:rPr>
          <w:b/>
          <w:sz w:val="24"/>
          <w:szCs w:val="24"/>
        </w:rPr>
        <w:t>, 202</w:t>
      </w:r>
      <w:r w:rsidR="4CF736BE" w:rsidRPr="00EE595F">
        <w:rPr>
          <w:b/>
          <w:sz w:val="24"/>
          <w:szCs w:val="24"/>
        </w:rPr>
        <w:t>5</w:t>
      </w:r>
    </w:p>
    <w:p w14:paraId="5E7A9064" w14:textId="558F7253" w:rsidR="00C9020E" w:rsidRPr="00EE595F" w:rsidRDefault="005D0C4D" w:rsidP="00C9020E">
      <w:pPr>
        <w:spacing w:after="360"/>
        <w:rPr>
          <w:caps/>
          <w:sz w:val="24"/>
        </w:rPr>
      </w:pPr>
      <w:bookmarkStart w:id="3" w:name="TitleOfDoc"/>
      <w:r w:rsidRPr="00EE595F">
        <w:rPr>
          <w:caps/>
          <w:sz w:val="24"/>
        </w:rPr>
        <w:t>DRAFT REPORT</w:t>
      </w:r>
    </w:p>
    <w:p w14:paraId="1F022DF6" w14:textId="77777777" w:rsidR="00C9020E" w:rsidRPr="00EE595F" w:rsidRDefault="00C9020E" w:rsidP="00C9020E">
      <w:pPr>
        <w:spacing w:after="960"/>
        <w:rPr>
          <w:i/>
        </w:rPr>
      </w:pPr>
      <w:bookmarkStart w:id="4" w:name="Prepared"/>
      <w:bookmarkEnd w:id="3"/>
      <w:r w:rsidRPr="00EE595F">
        <w:rPr>
          <w:i/>
        </w:rPr>
        <w:t>Document prepared by the Secretariat</w:t>
      </w:r>
    </w:p>
    <w:p w14:paraId="6189F9B9" w14:textId="5649B9F8" w:rsidR="00595EEB" w:rsidRPr="00EE595F" w:rsidRDefault="00C9020E" w:rsidP="00595EEB">
      <w:pPr>
        <w:pStyle w:val="Heading2"/>
        <w:rPr>
          <w:rFonts w:asciiTheme="minorBidi" w:hAnsiTheme="minorBidi" w:cstheme="minorBidi"/>
          <w:szCs w:val="22"/>
        </w:rPr>
      </w:pPr>
      <w:r w:rsidRPr="00EE595F">
        <w:rPr>
          <w:rFonts w:asciiTheme="minorBidi" w:hAnsiTheme="minorBidi" w:cstheme="minorBidi"/>
          <w:szCs w:val="22"/>
        </w:rPr>
        <w:t>Introduction</w:t>
      </w:r>
    </w:p>
    <w:p w14:paraId="273E3C8F" w14:textId="4FDDA073" w:rsidR="00595EEB" w:rsidRPr="00EE595F" w:rsidRDefault="00595EEB" w:rsidP="00234EE7">
      <w:pPr>
        <w:spacing w:after="220"/>
        <w:rPr>
          <w:szCs w:val="22"/>
        </w:rPr>
      </w:pPr>
      <w:r w:rsidRPr="00EE595F">
        <w:rPr>
          <w:szCs w:val="22"/>
        </w:rPr>
        <w:fldChar w:fldCharType="begin"/>
      </w:r>
      <w:r w:rsidRPr="00EE595F">
        <w:rPr>
          <w:szCs w:val="22"/>
        </w:rPr>
        <w:instrText xml:space="preserve"> AUTONUM  </w:instrText>
      </w:r>
      <w:r w:rsidRPr="00EE595F">
        <w:rPr>
          <w:szCs w:val="22"/>
        </w:rPr>
        <w:fldChar w:fldCharType="end"/>
      </w:r>
      <w:r w:rsidRPr="00EE595F">
        <w:rPr>
          <w:szCs w:val="22"/>
        </w:rPr>
        <w:tab/>
        <w:t xml:space="preserve">The Committee on WIPO Standards (herein after referred to as “the Committee”, or “the CWS”) held its </w:t>
      </w:r>
      <w:r w:rsidR="007F1EF0" w:rsidRPr="00EE595F">
        <w:rPr>
          <w:szCs w:val="22"/>
        </w:rPr>
        <w:t>Thirteenth</w:t>
      </w:r>
      <w:r w:rsidRPr="00EE595F">
        <w:rPr>
          <w:szCs w:val="22"/>
        </w:rPr>
        <w:t xml:space="preserve"> Session in Geneva from </w:t>
      </w:r>
      <w:r w:rsidR="007F1EF0" w:rsidRPr="00EE595F">
        <w:rPr>
          <w:szCs w:val="22"/>
        </w:rPr>
        <w:t>November</w:t>
      </w:r>
      <w:r w:rsidRPr="00EE595F">
        <w:rPr>
          <w:szCs w:val="22"/>
        </w:rPr>
        <w:t xml:space="preserve"> </w:t>
      </w:r>
      <w:r w:rsidR="007F1EF0" w:rsidRPr="00EE595F">
        <w:rPr>
          <w:szCs w:val="22"/>
        </w:rPr>
        <w:t>10</w:t>
      </w:r>
      <w:r w:rsidRPr="00EE595F">
        <w:rPr>
          <w:szCs w:val="22"/>
        </w:rPr>
        <w:t xml:space="preserve"> to </w:t>
      </w:r>
      <w:r w:rsidR="007F1EF0" w:rsidRPr="00EE595F">
        <w:rPr>
          <w:szCs w:val="22"/>
        </w:rPr>
        <w:t>14</w:t>
      </w:r>
      <w:r w:rsidRPr="00EE595F">
        <w:rPr>
          <w:szCs w:val="22"/>
        </w:rPr>
        <w:t>, 202</w:t>
      </w:r>
      <w:r w:rsidR="007F1EF0" w:rsidRPr="00EE595F">
        <w:rPr>
          <w:szCs w:val="22"/>
        </w:rPr>
        <w:t>5</w:t>
      </w:r>
      <w:r w:rsidRPr="00EE595F">
        <w:rPr>
          <w:szCs w:val="22"/>
        </w:rPr>
        <w:t>.</w:t>
      </w:r>
    </w:p>
    <w:p w14:paraId="0F9A88DD" w14:textId="370E4D25" w:rsidR="00595EEB" w:rsidRPr="00EE595F" w:rsidRDefault="00595EEB" w:rsidP="00234EE7">
      <w:pPr>
        <w:spacing w:after="220"/>
        <w:rPr>
          <w:szCs w:val="22"/>
          <w:u w:val="single"/>
        </w:rPr>
      </w:pPr>
      <w:r w:rsidRPr="00EE595F">
        <w:fldChar w:fldCharType="begin"/>
      </w:r>
      <w:r w:rsidRPr="00EE595F">
        <w:instrText xml:space="preserve"> AUTONUM  </w:instrText>
      </w:r>
      <w:r w:rsidRPr="00EE595F">
        <w:fldChar w:fldCharType="end"/>
      </w:r>
      <w:r w:rsidRPr="00EE595F">
        <w:tab/>
        <w:t>The following Member States of WIPO and/or members of the Paris Union and</w:t>
      </w:r>
      <w:r w:rsidR="0038427C" w:rsidRPr="00EE595F">
        <w:t>/or</w:t>
      </w:r>
      <w:r w:rsidRPr="00EE595F">
        <w:t xml:space="preserve"> Bern Union were represented at the </w:t>
      </w:r>
      <w:r w:rsidR="00EF5CB9" w:rsidRPr="00EE595F">
        <w:t xml:space="preserve">thirteenth </w:t>
      </w:r>
      <w:r w:rsidRPr="00EE595F">
        <w:t>session</w:t>
      </w:r>
      <w:r w:rsidR="0038427C" w:rsidRPr="00EE595F">
        <w:t xml:space="preserve"> of the CWS</w:t>
      </w:r>
      <w:r w:rsidRPr="00EE595F">
        <w:t xml:space="preserve">: </w:t>
      </w:r>
      <w:r w:rsidRPr="00EE595F" w:rsidDel="00595EEB">
        <w:t xml:space="preserve"> </w:t>
      </w:r>
      <w:r w:rsidRPr="00EE595F">
        <w:t>Antigua and Barbuda;</w:t>
      </w:r>
      <w:r w:rsidRPr="00EE595F" w:rsidDel="00595EEB">
        <w:t xml:space="preserve"> </w:t>
      </w:r>
      <w:r w:rsidR="00D0343B" w:rsidRPr="00EE595F">
        <w:t xml:space="preserve"> </w:t>
      </w:r>
      <w:r w:rsidRPr="00EE595F">
        <w:t>Australia;  Austria;</w:t>
      </w:r>
      <w:r w:rsidRPr="00EE595F" w:rsidDel="00595EEB">
        <w:t xml:space="preserve"> </w:t>
      </w:r>
      <w:r w:rsidR="00D0343B" w:rsidRPr="00EE595F">
        <w:t xml:space="preserve"> </w:t>
      </w:r>
      <w:r w:rsidRPr="00EE595F">
        <w:t xml:space="preserve">Brazil; </w:t>
      </w:r>
      <w:r w:rsidR="00D0343B" w:rsidRPr="00EE595F">
        <w:t xml:space="preserve"> </w:t>
      </w:r>
      <w:r w:rsidRPr="00EE595F">
        <w:t xml:space="preserve">Bulgaria; </w:t>
      </w:r>
      <w:r w:rsidR="00D0343B" w:rsidRPr="00EE595F">
        <w:t xml:space="preserve"> </w:t>
      </w:r>
      <w:r w:rsidRPr="00EE595F">
        <w:t xml:space="preserve">Burkina Faso; </w:t>
      </w:r>
      <w:r w:rsidR="00D0343B" w:rsidRPr="00EE595F">
        <w:t xml:space="preserve"> </w:t>
      </w:r>
      <w:r w:rsidRPr="00EE595F">
        <w:t xml:space="preserve">Canada; </w:t>
      </w:r>
      <w:r w:rsidR="00D0343B" w:rsidRPr="00EE595F">
        <w:t xml:space="preserve"> </w:t>
      </w:r>
      <w:r w:rsidR="00494B4C" w:rsidRPr="00EE595F">
        <w:t xml:space="preserve">China; </w:t>
      </w:r>
      <w:r w:rsidR="00D0343B" w:rsidRPr="00EE595F">
        <w:t xml:space="preserve"> </w:t>
      </w:r>
      <w:r w:rsidR="00C42326" w:rsidRPr="00EE595F">
        <w:rPr>
          <w:rFonts w:eastAsia="Times New Roman"/>
          <w:color w:val="000000" w:themeColor="text1"/>
          <w:lang w:eastAsia="en-US"/>
        </w:rPr>
        <w:t>Côte d’Ivoire;</w:t>
      </w:r>
      <w:r w:rsidR="003412CF" w:rsidRPr="00EE595F">
        <w:rPr>
          <w:rFonts w:eastAsia="Times New Roman"/>
          <w:color w:val="000000" w:themeColor="text1"/>
          <w:lang w:eastAsia="en-US"/>
        </w:rPr>
        <w:t xml:space="preserve"> </w:t>
      </w:r>
      <w:r w:rsidR="00D0343B" w:rsidRPr="00EE595F">
        <w:rPr>
          <w:rFonts w:eastAsia="Times New Roman"/>
          <w:color w:val="000000" w:themeColor="text1"/>
          <w:lang w:eastAsia="en-US"/>
        </w:rPr>
        <w:t xml:space="preserve"> </w:t>
      </w:r>
      <w:r w:rsidR="003412CF" w:rsidRPr="00EE595F">
        <w:rPr>
          <w:rFonts w:eastAsia="Times New Roman"/>
          <w:color w:val="000000" w:themeColor="text1"/>
          <w:lang w:eastAsia="en-US"/>
        </w:rPr>
        <w:t>Croatia</w:t>
      </w:r>
      <w:r w:rsidR="00E06E33" w:rsidRPr="00EE595F">
        <w:rPr>
          <w:rFonts w:eastAsia="Times New Roman"/>
          <w:color w:val="000000" w:themeColor="text1"/>
          <w:lang w:eastAsia="en-US"/>
        </w:rPr>
        <w:t>;</w:t>
      </w:r>
      <w:r w:rsidR="00FF2FA3" w:rsidRPr="00EE595F">
        <w:rPr>
          <w:rFonts w:eastAsia="Times New Roman"/>
          <w:color w:val="000000" w:themeColor="text1"/>
          <w:lang w:eastAsia="en-US"/>
        </w:rPr>
        <w:t xml:space="preserve"> </w:t>
      </w:r>
      <w:r w:rsidR="00D0343B" w:rsidRPr="00EE595F">
        <w:rPr>
          <w:rFonts w:eastAsia="Times New Roman"/>
          <w:color w:val="000000" w:themeColor="text1"/>
          <w:lang w:eastAsia="en-US"/>
        </w:rPr>
        <w:t xml:space="preserve"> </w:t>
      </w:r>
      <w:r w:rsidR="00FF2FA3" w:rsidRPr="00EE595F">
        <w:rPr>
          <w:rFonts w:eastAsia="Times New Roman"/>
          <w:color w:val="000000" w:themeColor="text1"/>
          <w:lang w:eastAsia="en-US"/>
        </w:rPr>
        <w:t xml:space="preserve">Cyprus; </w:t>
      </w:r>
      <w:r w:rsidR="00D0343B" w:rsidRPr="00EE595F">
        <w:rPr>
          <w:rFonts w:eastAsia="Times New Roman"/>
          <w:color w:val="000000" w:themeColor="text1"/>
          <w:lang w:eastAsia="en-US"/>
        </w:rPr>
        <w:t xml:space="preserve"> </w:t>
      </w:r>
      <w:r w:rsidRPr="00EE595F">
        <w:t xml:space="preserve">Czech Republic; </w:t>
      </w:r>
      <w:r w:rsidRPr="00EE595F" w:rsidDel="00595EEB">
        <w:t xml:space="preserve"> </w:t>
      </w:r>
      <w:r w:rsidRPr="00EE595F">
        <w:t xml:space="preserve">Denmark; </w:t>
      </w:r>
      <w:r w:rsidR="00D0343B" w:rsidRPr="00EE595F">
        <w:t xml:space="preserve"> </w:t>
      </w:r>
      <w:r w:rsidR="009825B1" w:rsidRPr="00EE595F">
        <w:rPr>
          <w:rFonts w:eastAsia="Times New Roman"/>
          <w:color w:val="000000" w:themeColor="text1"/>
          <w:lang w:eastAsia="en-US"/>
        </w:rPr>
        <w:t xml:space="preserve">Dominican Republic; </w:t>
      </w:r>
      <w:r w:rsidR="00D0343B" w:rsidRPr="00EE595F">
        <w:rPr>
          <w:rFonts w:eastAsia="Times New Roman"/>
          <w:color w:val="000000" w:themeColor="text1"/>
          <w:lang w:eastAsia="en-US"/>
        </w:rPr>
        <w:t xml:space="preserve"> </w:t>
      </w:r>
      <w:r w:rsidR="00A7205F" w:rsidRPr="00EE595F">
        <w:rPr>
          <w:rFonts w:eastAsia="Times New Roman"/>
          <w:color w:val="000000" w:themeColor="text1"/>
          <w:lang w:eastAsia="en-US"/>
        </w:rPr>
        <w:t xml:space="preserve">Ecuador; </w:t>
      </w:r>
      <w:r w:rsidR="00D0343B" w:rsidRPr="00EE595F">
        <w:rPr>
          <w:rFonts w:eastAsia="Times New Roman"/>
          <w:color w:val="000000" w:themeColor="text1"/>
          <w:lang w:eastAsia="en-US"/>
        </w:rPr>
        <w:t xml:space="preserve"> </w:t>
      </w:r>
      <w:r w:rsidR="00E559A3" w:rsidRPr="00EE595F">
        <w:rPr>
          <w:rFonts w:eastAsia="Times New Roman"/>
          <w:color w:val="000000" w:themeColor="text1"/>
          <w:lang w:eastAsia="en-US"/>
        </w:rPr>
        <w:t xml:space="preserve">Estonia; </w:t>
      </w:r>
      <w:r w:rsidR="00D0343B" w:rsidRPr="00EE595F">
        <w:rPr>
          <w:rFonts w:eastAsia="Times New Roman"/>
          <w:color w:val="000000" w:themeColor="text1"/>
          <w:lang w:eastAsia="en-US"/>
        </w:rPr>
        <w:t xml:space="preserve"> </w:t>
      </w:r>
      <w:r w:rsidRPr="00EE595F">
        <w:t xml:space="preserve">Finland; </w:t>
      </w:r>
      <w:r w:rsidR="00D0343B" w:rsidRPr="00EE595F">
        <w:t xml:space="preserve"> </w:t>
      </w:r>
      <w:r w:rsidRPr="00EE595F">
        <w:t xml:space="preserve">Gambia; </w:t>
      </w:r>
      <w:r w:rsidR="00D0343B" w:rsidRPr="00EE595F">
        <w:t xml:space="preserve"> </w:t>
      </w:r>
      <w:r w:rsidRPr="00EE595F">
        <w:t xml:space="preserve">Germany; </w:t>
      </w:r>
      <w:r w:rsidR="00D0343B" w:rsidRPr="00EE595F">
        <w:t xml:space="preserve"> </w:t>
      </w:r>
      <w:r w:rsidRPr="00EE595F">
        <w:t xml:space="preserve">Ghana; </w:t>
      </w:r>
      <w:r w:rsidR="00D0343B" w:rsidRPr="00EE595F">
        <w:t xml:space="preserve"> </w:t>
      </w:r>
      <w:r w:rsidR="00D84277" w:rsidRPr="00EE595F">
        <w:t>Greece;</w:t>
      </w:r>
      <w:r w:rsidRPr="00EE595F">
        <w:t xml:space="preserve"> </w:t>
      </w:r>
      <w:r w:rsidRPr="00EE595F" w:rsidDel="00595EEB">
        <w:t xml:space="preserve"> </w:t>
      </w:r>
      <w:r w:rsidRPr="00EE595F">
        <w:t xml:space="preserve">India; </w:t>
      </w:r>
      <w:r w:rsidR="00D0343B" w:rsidRPr="00EE595F">
        <w:t xml:space="preserve"> </w:t>
      </w:r>
      <w:r w:rsidRPr="00EE595F">
        <w:t xml:space="preserve">Iran (Islamic Republic of);  Ireland; </w:t>
      </w:r>
      <w:r w:rsidR="00D0343B" w:rsidRPr="00EE595F">
        <w:t xml:space="preserve"> </w:t>
      </w:r>
      <w:r w:rsidR="004169B4" w:rsidRPr="00EE595F">
        <w:t xml:space="preserve">Israel; </w:t>
      </w:r>
      <w:r w:rsidR="00D0343B" w:rsidRPr="00EE595F">
        <w:t xml:space="preserve"> </w:t>
      </w:r>
      <w:r w:rsidRPr="00EE595F">
        <w:t xml:space="preserve">Italy; </w:t>
      </w:r>
      <w:r w:rsidR="00D0343B" w:rsidRPr="00EE595F">
        <w:t xml:space="preserve"> </w:t>
      </w:r>
      <w:r w:rsidRPr="00EE595F">
        <w:t>Jam</w:t>
      </w:r>
      <w:r w:rsidR="00D0343B" w:rsidRPr="00EE595F">
        <w:t>a</w:t>
      </w:r>
      <w:r w:rsidRPr="00EE595F">
        <w:t xml:space="preserve">ica;  Japan; </w:t>
      </w:r>
      <w:r w:rsidR="00D0343B" w:rsidRPr="00EE595F">
        <w:t xml:space="preserve"> </w:t>
      </w:r>
      <w:r w:rsidR="00054A25" w:rsidRPr="00EE595F">
        <w:t xml:space="preserve">Jordan; </w:t>
      </w:r>
      <w:r w:rsidR="00921119" w:rsidRPr="00EE595F">
        <w:t xml:space="preserve"> </w:t>
      </w:r>
      <w:r w:rsidR="000D1D16" w:rsidRPr="00EE595F">
        <w:rPr>
          <w:rFonts w:eastAsia="Times New Roman"/>
          <w:color w:val="000000" w:themeColor="text1"/>
          <w:lang w:eastAsia="en-US"/>
        </w:rPr>
        <w:t xml:space="preserve">Kazakhstan; </w:t>
      </w:r>
      <w:r w:rsidR="00921119" w:rsidRPr="00EE595F">
        <w:rPr>
          <w:rFonts w:eastAsia="Times New Roman"/>
          <w:color w:val="000000" w:themeColor="text1"/>
          <w:lang w:eastAsia="en-US"/>
        </w:rPr>
        <w:t xml:space="preserve"> </w:t>
      </w:r>
      <w:r w:rsidRPr="00EE595F">
        <w:t xml:space="preserve">Kenya;  Lithuania;  Mexico; </w:t>
      </w:r>
      <w:r w:rsidR="00AD1F9C" w:rsidRPr="00EE595F">
        <w:t xml:space="preserve"> Nicaragua;</w:t>
      </w:r>
      <w:r w:rsidRPr="00EE595F">
        <w:t xml:space="preserve"> </w:t>
      </w:r>
      <w:r w:rsidR="00921119" w:rsidRPr="00EE595F">
        <w:t xml:space="preserve"> </w:t>
      </w:r>
      <w:r w:rsidRPr="00EE595F">
        <w:t xml:space="preserve">Niger;  </w:t>
      </w:r>
      <w:r w:rsidR="00AD1F9C" w:rsidRPr="00EE595F">
        <w:t xml:space="preserve">Nigeria; </w:t>
      </w:r>
      <w:r w:rsidR="00921119" w:rsidRPr="00EE595F">
        <w:t xml:space="preserve"> </w:t>
      </w:r>
      <w:r w:rsidRPr="00EE595F">
        <w:t xml:space="preserve">Norway;  Pakistan; </w:t>
      </w:r>
      <w:r w:rsidR="00921119" w:rsidRPr="00EE595F">
        <w:t xml:space="preserve"> </w:t>
      </w:r>
      <w:r w:rsidR="00B70A29" w:rsidRPr="00EE595F">
        <w:t>Paraguay;</w:t>
      </w:r>
      <w:r w:rsidRPr="00EE595F">
        <w:t xml:space="preserve"> </w:t>
      </w:r>
      <w:r w:rsidR="00921119" w:rsidRPr="00EE595F">
        <w:t xml:space="preserve"> </w:t>
      </w:r>
      <w:r w:rsidRPr="00EE595F">
        <w:t xml:space="preserve">Poland; </w:t>
      </w:r>
      <w:r w:rsidR="00921119" w:rsidRPr="00EE595F">
        <w:t xml:space="preserve"> </w:t>
      </w:r>
      <w:r w:rsidRPr="00EE595F">
        <w:t xml:space="preserve">Portugal; </w:t>
      </w:r>
      <w:r w:rsidR="00921119" w:rsidRPr="00EE595F">
        <w:t xml:space="preserve"> </w:t>
      </w:r>
      <w:r w:rsidRPr="00EE595F">
        <w:t xml:space="preserve">Republic of Korea; </w:t>
      </w:r>
      <w:r w:rsidR="00921119" w:rsidRPr="00EE595F">
        <w:t xml:space="preserve"> </w:t>
      </w:r>
      <w:r w:rsidRPr="00EE595F">
        <w:t xml:space="preserve">Russian Federation; </w:t>
      </w:r>
      <w:r w:rsidR="00921119" w:rsidRPr="00EE595F">
        <w:t xml:space="preserve"> </w:t>
      </w:r>
      <w:r w:rsidR="0054157A" w:rsidRPr="00EE595F">
        <w:t xml:space="preserve">Samoa; </w:t>
      </w:r>
      <w:r w:rsidR="00921119" w:rsidRPr="00EE595F">
        <w:t xml:space="preserve"> </w:t>
      </w:r>
      <w:r w:rsidRPr="00EE595F">
        <w:t xml:space="preserve">Saudi Arabia; </w:t>
      </w:r>
      <w:r w:rsidR="00921119" w:rsidRPr="00EE595F">
        <w:t xml:space="preserve"> </w:t>
      </w:r>
      <w:r w:rsidR="0054157A" w:rsidRPr="00EE595F">
        <w:t xml:space="preserve">Senegal; </w:t>
      </w:r>
      <w:r w:rsidR="00921119" w:rsidRPr="00EE595F">
        <w:t xml:space="preserve"> </w:t>
      </w:r>
      <w:r w:rsidRPr="00EE595F">
        <w:t xml:space="preserve">Serbia; </w:t>
      </w:r>
      <w:r w:rsidR="00921119" w:rsidRPr="00EE595F">
        <w:t xml:space="preserve"> </w:t>
      </w:r>
      <w:r w:rsidRPr="00EE595F">
        <w:t xml:space="preserve">Singapore; </w:t>
      </w:r>
      <w:r w:rsidR="00921119" w:rsidRPr="00EE595F">
        <w:t xml:space="preserve"> </w:t>
      </w:r>
      <w:r w:rsidRPr="00EE595F">
        <w:t xml:space="preserve">Slovakia; </w:t>
      </w:r>
      <w:r w:rsidR="00921119" w:rsidRPr="00EE595F">
        <w:t xml:space="preserve"> </w:t>
      </w:r>
      <w:r w:rsidRPr="00EE595F">
        <w:t xml:space="preserve">Spain; </w:t>
      </w:r>
      <w:r w:rsidR="00921119" w:rsidRPr="00EE595F">
        <w:t xml:space="preserve"> </w:t>
      </w:r>
      <w:r w:rsidR="00793848" w:rsidRPr="00EE595F">
        <w:t xml:space="preserve">Sweden;  </w:t>
      </w:r>
      <w:r w:rsidR="00255BE6" w:rsidRPr="00EE595F">
        <w:t xml:space="preserve">Switzerland;  </w:t>
      </w:r>
      <w:r w:rsidRPr="00EE595F">
        <w:t xml:space="preserve">Syrian Arab Republic; </w:t>
      </w:r>
      <w:r w:rsidR="00921119" w:rsidRPr="00EE595F">
        <w:t xml:space="preserve"> </w:t>
      </w:r>
      <w:r w:rsidR="005125A0" w:rsidRPr="00EE595F">
        <w:t xml:space="preserve">Uganda; </w:t>
      </w:r>
      <w:r w:rsidR="00921119" w:rsidRPr="00EE595F">
        <w:t xml:space="preserve"> </w:t>
      </w:r>
      <w:r w:rsidRPr="00EE595F">
        <w:t xml:space="preserve">Ukraine; </w:t>
      </w:r>
      <w:r w:rsidR="00921119" w:rsidRPr="00EE595F">
        <w:t xml:space="preserve"> </w:t>
      </w:r>
      <w:r w:rsidR="00AE2AA4" w:rsidRPr="00EE595F">
        <w:t>United Kingdom;</w:t>
      </w:r>
      <w:r w:rsidRPr="00EE595F" w:rsidDel="00AE2AA4">
        <w:t xml:space="preserve"> </w:t>
      </w:r>
      <w:r w:rsidR="009A7CC4">
        <w:t xml:space="preserve"> </w:t>
      </w:r>
      <w:r w:rsidR="00AE2AA4" w:rsidRPr="00EE595F">
        <w:t xml:space="preserve">United States of America;  </w:t>
      </w:r>
      <w:r w:rsidR="00CB57AB" w:rsidRPr="00EE595F">
        <w:t xml:space="preserve">Uruguay; </w:t>
      </w:r>
      <w:r w:rsidR="00921119" w:rsidRPr="00EE595F">
        <w:t xml:space="preserve"> </w:t>
      </w:r>
      <w:r w:rsidR="00DC29A8" w:rsidRPr="00EE595F">
        <w:t xml:space="preserve">and </w:t>
      </w:r>
      <w:r w:rsidR="00CB57AB" w:rsidRPr="00EE595F">
        <w:t>Viet</w:t>
      </w:r>
      <w:r w:rsidR="00DC29A8" w:rsidRPr="00EE595F">
        <w:t> </w:t>
      </w:r>
      <w:r w:rsidR="00CB57AB" w:rsidRPr="00EE595F">
        <w:t xml:space="preserve">Nam </w:t>
      </w:r>
      <w:r w:rsidRPr="00EE595F">
        <w:t>(</w:t>
      </w:r>
      <w:r w:rsidR="00BD61A7" w:rsidRPr="00EE595F">
        <w:t>59</w:t>
      </w:r>
      <w:r w:rsidRPr="00EE595F">
        <w:t>).</w:t>
      </w:r>
    </w:p>
    <w:p w14:paraId="19B3BB6F" w14:textId="649964F4" w:rsidR="00595EEB" w:rsidRPr="00EE595F" w:rsidRDefault="00595EEB" w:rsidP="00234EE7">
      <w:pPr>
        <w:spacing w:after="220"/>
        <w:rPr>
          <w:szCs w:val="22"/>
        </w:rPr>
      </w:pPr>
      <w:r w:rsidRPr="00EE595F">
        <w:rPr>
          <w:szCs w:val="22"/>
        </w:rPr>
        <w:fldChar w:fldCharType="begin"/>
      </w:r>
      <w:r w:rsidRPr="00EE595F">
        <w:rPr>
          <w:szCs w:val="22"/>
        </w:rPr>
        <w:instrText xml:space="preserve"> AUTONUM  </w:instrText>
      </w:r>
      <w:r w:rsidRPr="00EE595F">
        <w:rPr>
          <w:szCs w:val="22"/>
        </w:rPr>
        <w:fldChar w:fldCharType="end"/>
      </w:r>
      <w:r w:rsidRPr="00EE595F">
        <w:rPr>
          <w:szCs w:val="22"/>
        </w:rPr>
        <w:tab/>
        <w:t xml:space="preserve">In their capacity as members of the CWS, the representatives of the following Intergovernmental Organizations took part in the session:  African Intellectual Property Organization (OAPI); </w:t>
      </w:r>
      <w:r w:rsidR="00BE6B9D" w:rsidRPr="00EE595F">
        <w:rPr>
          <w:szCs w:val="22"/>
        </w:rPr>
        <w:t xml:space="preserve"> </w:t>
      </w:r>
      <w:r w:rsidR="009474AC" w:rsidRPr="00EE595F">
        <w:rPr>
          <w:rFonts w:eastAsia="Times New Roman"/>
          <w:color w:val="000000"/>
          <w:szCs w:val="22"/>
          <w:lang w:eastAsia="en-US"/>
        </w:rPr>
        <w:t xml:space="preserve">African Regional Intellectual Property Organization (ARIPO); </w:t>
      </w:r>
      <w:r w:rsidR="00BE6B9D" w:rsidRPr="00EE595F">
        <w:rPr>
          <w:rFonts w:eastAsia="Times New Roman"/>
          <w:color w:val="000000"/>
          <w:szCs w:val="22"/>
          <w:lang w:eastAsia="en-US"/>
        </w:rPr>
        <w:t xml:space="preserve"> </w:t>
      </w:r>
      <w:r w:rsidRPr="00EE595F">
        <w:rPr>
          <w:szCs w:val="22"/>
        </w:rPr>
        <w:t xml:space="preserve">Eurasian Patent Organization (EAPO); </w:t>
      </w:r>
      <w:r w:rsidR="00BE6B9D" w:rsidRPr="00EE595F">
        <w:rPr>
          <w:szCs w:val="22"/>
        </w:rPr>
        <w:t xml:space="preserve"> </w:t>
      </w:r>
      <w:r w:rsidRPr="00EE595F">
        <w:rPr>
          <w:szCs w:val="22"/>
        </w:rPr>
        <w:t>European Patent Organization (EPO)</w:t>
      </w:r>
      <w:r w:rsidR="00D177F3" w:rsidRPr="00EE595F">
        <w:rPr>
          <w:szCs w:val="22"/>
        </w:rPr>
        <w:t xml:space="preserve">; </w:t>
      </w:r>
      <w:r w:rsidRPr="00EE595F">
        <w:rPr>
          <w:szCs w:val="22"/>
        </w:rPr>
        <w:t xml:space="preserve"> and the European Union (EU) (</w:t>
      </w:r>
      <w:r w:rsidR="009474AC" w:rsidRPr="00EE595F">
        <w:rPr>
          <w:szCs w:val="22"/>
        </w:rPr>
        <w:t>5</w:t>
      </w:r>
      <w:r w:rsidRPr="00EE595F">
        <w:rPr>
          <w:szCs w:val="22"/>
        </w:rPr>
        <w:t>).</w:t>
      </w:r>
    </w:p>
    <w:p w14:paraId="66668D6D" w14:textId="1DDFB280" w:rsidR="00595EEB" w:rsidRPr="00EE595F" w:rsidRDefault="00595EEB" w:rsidP="00234EE7">
      <w:pPr>
        <w:spacing w:after="220"/>
        <w:rPr>
          <w:szCs w:val="22"/>
          <w:u w:val="single"/>
        </w:rPr>
      </w:pPr>
      <w:r w:rsidRPr="00EE595F">
        <w:rPr>
          <w:szCs w:val="22"/>
        </w:rPr>
        <w:fldChar w:fldCharType="begin"/>
      </w:r>
      <w:r w:rsidRPr="00EE595F">
        <w:rPr>
          <w:szCs w:val="22"/>
        </w:rPr>
        <w:instrText xml:space="preserve"> AUTONUM  </w:instrText>
      </w:r>
      <w:r w:rsidRPr="00EE595F">
        <w:rPr>
          <w:szCs w:val="22"/>
        </w:rPr>
        <w:fldChar w:fldCharType="end"/>
      </w:r>
      <w:r w:rsidRPr="00EE595F">
        <w:rPr>
          <w:szCs w:val="22"/>
        </w:rPr>
        <w:tab/>
        <w:t xml:space="preserve">Representatives of the following Non-Governmental Organizations took part in the session in an observer capacity:  Confederacy of Patent Information User Groups (CEPIUG); </w:t>
      </w:r>
      <w:r w:rsidR="008C5312" w:rsidRPr="00EE595F">
        <w:rPr>
          <w:szCs w:val="22"/>
        </w:rPr>
        <w:t xml:space="preserve"> </w:t>
      </w:r>
      <w:r w:rsidR="00F926A0" w:rsidRPr="00EE595F">
        <w:rPr>
          <w:rFonts w:eastAsia="Times New Roman"/>
          <w:color w:val="000000"/>
          <w:szCs w:val="22"/>
          <w:lang w:eastAsia="en-US"/>
        </w:rPr>
        <w:t>Health and Environment Program</w:t>
      </w:r>
      <w:r w:rsidR="008C5312" w:rsidRPr="00EE595F">
        <w:rPr>
          <w:rFonts w:eastAsia="Times New Roman"/>
          <w:color w:val="000000"/>
          <w:szCs w:val="22"/>
          <w:lang w:eastAsia="en-US"/>
        </w:rPr>
        <w:t xml:space="preserve"> </w:t>
      </w:r>
      <w:r w:rsidR="00F926A0" w:rsidRPr="00EE595F">
        <w:rPr>
          <w:rFonts w:eastAsia="Times New Roman"/>
          <w:color w:val="000000"/>
          <w:szCs w:val="22"/>
          <w:lang w:eastAsia="en-US"/>
        </w:rPr>
        <w:t xml:space="preserve">(HEP); </w:t>
      </w:r>
      <w:r w:rsidR="00F01AE3" w:rsidRPr="00EE595F">
        <w:rPr>
          <w:rFonts w:eastAsia="Times New Roman"/>
          <w:color w:val="000000"/>
          <w:szCs w:val="22"/>
          <w:lang w:eastAsia="en-US"/>
        </w:rPr>
        <w:t xml:space="preserve"> </w:t>
      </w:r>
      <w:r w:rsidR="009776B5" w:rsidRPr="00EE595F">
        <w:rPr>
          <w:rFonts w:eastAsia="Times New Roman"/>
          <w:color w:val="000000"/>
          <w:szCs w:val="22"/>
          <w:lang w:eastAsia="en-US"/>
        </w:rPr>
        <w:t>International</w:t>
      </w:r>
      <w:r w:rsidR="00F01AE3" w:rsidRPr="00EE595F">
        <w:rPr>
          <w:rFonts w:eastAsia="Times New Roman"/>
          <w:color w:val="000000"/>
          <w:szCs w:val="22"/>
          <w:lang w:eastAsia="en-US"/>
        </w:rPr>
        <w:t> </w:t>
      </w:r>
      <w:r w:rsidR="009776B5" w:rsidRPr="00EE595F">
        <w:rPr>
          <w:rFonts w:eastAsia="Times New Roman"/>
          <w:color w:val="000000"/>
          <w:szCs w:val="22"/>
          <w:lang w:eastAsia="en-US"/>
        </w:rPr>
        <w:t>Committee for the Indigenous Peoples of the Americas (</w:t>
      </w:r>
      <w:proofErr w:type="spellStart"/>
      <w:r w:rsidR="009776B5" w:rsidRPr="00EE595F">
        <w:rPr>
          <w:rFonts w:eastAsia="Times New Roman"/>
          <w:color w:val="000000"/>
          <w:szCs w:val="22"/>
          <w:lang w:eastAsia="en-US"/>
        </w:rPr>
        <w:t>Incomindios</w:t>
      </w:r>
      <w:proofErr w:type="spellEnd"/>
      <w:r w:rsidR="009776B5" w:rsidRPr="00EE595F">
        <w:rPr>
          <w:rFonts w:eastAsia="Times New Roman"/>
          <w:color w:val="000000"/>
          <w:szCs w:val="22"/>
          <w:lang w:eastAsia="en-US"/>
        </w:rPr>
        <w:t xml:space="preserve">); </w:t>
      </w:r>
      <w:r w:rsidR="00234EE7" w:rsidRPr="00EE595F">
        <w:rPr>
          <w:rFonts w:eastAsia="Times New Roman"/>
          <w:color w:val="000000"/>
          <w:szCs w:val="22"/>
          <w:lang w:eastAsia="en-US"/>
        </w:rPr>
        <w:t xml:space="preserve"> and </w:t>
      </w:r>
      <w:r w:rsidRPr="00EE595F">
        <w:rPr>
          <w:szCs w:val="22"/>
        </w:rPr>
        <w:t>Patent Documentation Group (PDG)</w:t>
      </w:r>
      <w:r w:rsidR="008157FB" w:rsidRPr="00EE595F">
        <w:rPr>
          <w:szCs w:val="22"/>
        </w:rPr>
        <w:t xml:space="preserve"> (4)</w:t>
      </w:r>
      <w:r w:rsidRPr="00EE595F">
        <w:rPr>
          <w:szCs w:val="22"/>
        </w:rPr>
        <w:t>.</w:t>
      </w:r>
    </w:p>
    <w:p w14:paraId="3AD562DB" w14:textId="04614043" w:rsidR="00595EEB" w:rsidRPr="00EE595F" w:rsidRDefault="00595EEB" w:rsidP="00234EE7">
      <w:pPr>
        <w:spacing w:after="220"/>
        <w:rPr>
          <w:szCs w:val="22"/>
        </w:rPr>
      </w:pPr>
      <w:r w:rsidRPr="00EE595F">
        <w:rPr>
          <w:szCs w:val="22"/>
        </w:rPr>
        <w:lastRenderedPageBreak/>
        <w:fldChar w:fldCharType="begin"/>
      </w:r>
      <w:r w:rsidRPr="00EE595F">
        <w:rPr>
          <w:szCs w:val="22"/>
        </w:rPr>
        <w:instrText xml:space="preserve"> AUTONUM  </w:instrText>
      </w:r>
      <w:r w:rsidRPr="00EE595F">
        <w:rPr>
          <w:szCs w:val="22"/>
        </w:rPr>
        <w:fldChar w:fldCharType="end"/>
      </w:r>
      <w:r w:rsidRPr="00EE595F">
        <w:rPr>
          <w:szCs w:val="22"/>
        </w:rPr>
        <w:tab/>
        <w:t>The list of participants appears as Annex I to this report.</w:t>
      </w:r>
    </w:p>
    <w:p w14:paraId="62624843" w14:textId="053E1C6E" w:rsidR="00C9020E" w:rsidRPr="00EE595F" w:rsidRDefault="00C9020E" w:rsidP="00C9020E">
      <w:pPr>
        <w:pStyle w:val="Heading3"/>
        <w:rPr>
          <w:rFonts w:asciiTheme="minorBidi" w:hAnsiTheme="minorBidi" w:cstheme="minorBidi"/>
          <w:szCs w:val="22"/>
        </w:rPr>
      </w:pPr>
      <w:r w:rsidRPr="00EE595F">
        <w:rPr>
          <w:rFonts w:asciiTheme="minorBidi" w:hAnsiTheme="minorBidi" w:cstheme="minorBidi"/>
          <w:szCs w:val="22"/>
        </w:rPr>
        <w:t>Agenda Item 1:  Opening of the Thirteenth Session</w:t>
      </w:r>
    </w:p>
    <w:p w14:paraId="7D3F1DD8" w14:textId="061D0342" w:rsidR="00536EE4" w:rsidRPr="00EE595F" w:rsidRDefault="0092613F" w:rsidP="00EE7DA3">
      <w:pPr>
        <w:spacing w:after="220"/>
      </w:pPr>
      <w:r w:rsidRPr="00EE595F">
        <w:rPr>
          <w:rFonts w:asciiTheme="minorBidi" w:hAnsiTheme="minorBidi" w:cstheme="minorBidi"/>
          <w:szCs w:val="22"/>
        </w:rPr>
        <w:fldChar w:fldCharType="begin"/>
      </w:r>
      <w:r w:rsidRPr="00EE595F">
        <w:rPr>
          <w:rFonts w:asciiTheme="minorBidi" w:hAnsiTheme="minorBidi" w:cstheme="minorBidi"/>
          <w:szCs w:val="22"/>
        </w:rPr>
        <w:instrText xml:space="preserve"> AUTONUM  </w:instrText>
      </w:r>
      <w:r w:rsidRPr="00EE595F">
        <w:rPr>
          <w:rFonts w:asciiTheme="minorBidi" w:hAnsiTheme="minorBidi" w:cstheme="minorBidi"/>
          <w:szCs w:val="22"/>
        </w:rPr>
        <w:fldChar w:fldCharType="end"/>
      </w:r>
      <w:r w:rsidRPr="00EE595F">
        <w:rPr>
          <w:rFonts w:asciiTheme="minorBidi" w:hAnsiTheme="minorBidi" w:cstheme="minorBidi"/>
          <w:szCs w:val="22"/>
        </w:rPr>
        <w:tab/>
      </w:r>
      <w:r w:rsidR="00EE7DA3" w:rsidRPr="00EE595F">
        <w:rPr>
          <w:rFonts w:asciiTheme="minorBidi" w:hAnsiTheme="minorBidi" w:cstheme="minorBidi"/>
          <w:szCs w:val="22"/>
        </w:rPr>
        <w:t xml:space="preserve">Mr. Ken-Ichiro Natsume, Assistant Director General of WIPO, opened the </w:t>
      </w:r>
      <w:r w:rsidR="00DD36DE" w:rsidRPr="00EE595F">
        <w:rPr>
          <w:rFonts w:asciiTheme="minorBidi" w:hAnsiTheme="minorBidi" w:cstheme="minorBidi"/>
          <w:szCs w:val="22"/>
        </w:rPr>
        <w:t>session</w:t>
      </w:r>
      <w:r w:rsidR="00EE7DA3" w:rsidRPr="00EE595F">
        <w:rPr>
          <w:rFonts w:asciiTheme="minorBidi" w:hAnsiTheme="minorBidi" w:cstheme="minorBidi"/>
          <w:szCs w:val="22"/>
        </w:rPr>
        <w:t xml:space="preserve"> on behalf of the Director General</w:t>
      </w:r>
      <w:r w:rsidR="005F0558" w:rsidRPr="00EE595F">
        <w:rPr>
          <w:rFonts w:asciiTheme="minorBidi" w:hAnsiTheme="minorBidi" w:cstheme="minorBidi"/>
          <w:szCs w:val="22"/>
        </w:rPr>
        <w:t xml:space="preserve"> of WIPO</w:t>
      </w:r>
      <w:r w:rsidR="00A543AD" w:rsidRPr="00EE595F">
        <w:rPr>
          <w:rFonts w:asciiTheme="minorBidi" w:hAnsiTheme="minorBidi" w:cstheme="minorBidi"/>
          <w:szCs w:val="22"/>
        </w:rPr>
        <w:t xml:space="preserve">, who </w:t>
      </w:r>
      <w:r w:rsidR="00CD3ACF" w:rsidRPr="00EE595F">
        <w:rPr>
          <w:rFonts w:asciiTheme="minorBidi" w:hAnsiTheme="minorBidi" w:cstheme="minorBidi"/>
          <w:szCs w:val="22"/>
        </w:rPr>
        <w:t>welcomed the participants</w:t>
      </w:r>
      <w:r w:rsidR="00EE7DA3" w:rsidRPr="00EE595F">
        <w:rPr>
          <w:rFonts w:asciiTheme="minorBidi" w:hAnsiTheme="minorBidi" w:cstheme="minorBidi"/>
          <w:szCs w:val="22"/>
        </w:rPr>
        <w:t xml:space="preserve">.  Mr. Natsume emphasized that WIPO </w:t>
      </w:r>
      <w:r w:rsidR="005F0558" w:rsidRPr="00EE595F">
        <w:rPr>
          <w:rFonts w:asciiTheme="minorBidi" w:hAnsiTheme="minorBidi" w:cstheme="minorBidi"/>
          <w:szCs w:val="22"/>
        </w:rPr>
        <w:t>S</w:t>
      </w:r>
      <w:r w:rsidR="00EE7DA3" w:rsidRPr="00EE595F">
        <w:rPr>
          <w:rFonts w:asciiTheme="minorBidi" w:hAnsiTheme="minorBidi" w:cstheme="minorBidi"/>
          <w:szCs w:val="22"/>
        </w:rPr>
        <w:t xml:space="preserve">tandards </w:t>
      </w:r>
      <w:r w:rsidR="00577EBA" w:rsidRPr="00EE595F">
        <w:rPr>
          <w:rFonts w:asciiTheme="minorBidi" w:hAnsiTheme="minorBidi" w:cstheme="minorBidi"/>
          <w:szCs w:val="22"/>
        </w:rPr>
        <w:t>are collective agreement</w:t>
      </w:r>
      <w:r w:rsidR="004B71A0" w:rsidRPr="00EE595F">
        <w:rPr>
          <w:rFonts w:asciiTheme="minorBidi" w:hAnsiTheme="minorBidi" w:cstheme="minorBidi"/>
          <w:szCs w:val="22"/>
        </w:rPr>
        <w:t>s</w:t>
      </w:r>
      <w:r w:rsidR="00577EBA" w:rsidRPr="00EE595F">
        <w:rPr>
          <w:rFonts w:asciiTheme="minorBidi" w:hAnsiTheme="minorBidi" w:cstheme="minorBidi"/>
          <w:szCs w:val="22"/>
        </w:rPr>
        <w:t xml:space="preserve"> design</w:t>
      </w:r>
      <w:r w:rsidR="001D7FA5" w:rsidRPr="00EE595F">
        <w:rPr>
          <w:rFonts w:asciiTheme="minorBidi" w:hAnsiTheme="minorBidi" w:cstheme="minorBidi"/>
          <w:szCs w:val="22"/>
        </w:rPr>
        <w:t>ed to achieve</w:t>
      </w:r>
      <w:r w:rsidR="00EE7DA3" w:rsidRPr="00EE595F">
        <w:rPr>
          <w:rFonts w:asciiTheme="minorBidi" w:hAnsiTheme="minorBidi" w:cstheme="minorBidi"/>
          <w:szCs w:val="22"/>
        </w:rPr>
        <w:t xml:space="preserve"> shared </w:t>
      </w:r>
      <w:r w:rsidR="001D7FA5" w:rsidRPr="00EE595F">
        <w:rPr>
          <w:rFonts w:asciiTheme="minorBidi" w:hAnsiTheme="minorBidi" w:cstheme="minorBidi"/>
          <w:szCs w:val="22"/>
        </w:rPr>
        <w:t>objectives</w:t>
      </w:r>
      <w:r w:rsidR="00ED3FA8" w:rsidRPr="00EE595F">
        <w:rPr>
          <w:rFonts w:asciiTheme="minorBidi" w:hAnsiTheme="minorBidi" w:cstheme="minorBidi"/>
          <w:szCs w:val="22"/>
        </w:rPr>
        <w:t xml:space="preserve">, </w:t>
      </w:r>
      <w:r w:rsidR="00DE61CB" w:rsidRPr="00EE595F">
        <w:rPr>
          <w:rFonts w:asciiTheme="minorBidi" w:hAnsiTheme="minorBidi" w:cstheme="minorBidi"/>
          <w:szCs w:val="22"/>
        </w:rPr>
        <w:t>in particular in the context of digital transformation</w:t>
      </w:r>
      <w:r w:rsidR="006C2DE5" w:rsidRPr="00EE595F">
        <w:rPr>
          <w:rFonts w:asciiTheme="minorBidi" w:hAnsiTheme="minorBidi" w:cstheme="minorBidi"/>
          <w:szCs w:val="22"/>
        </w:rPr>
        <w:t>, and</w:t>
      </w:r>
      <w:r w:rsidR="00402ACA" w:rsidRPr="00EE595F">
        <w:rPr>
          <w:rFonts w:asciiTheme="minorBidi" w:hAnsiTheme="minorBidi" w:cstheme="minorBidi"/>
          <w:szCs w:val="22"/>
        </w:rPr>
        <w:t xml:space="preserve"> </w:t>
      </w:r>
      <w:r w:rsidR="009A5E40" w:rsidRPr="00EE595F">
        <w:rPr>
          <w:rFonts w:asciiTheme="minorBidi" w:hAnsiTheme="minorBidi" w:cstheme="minorBidi"/>
          <w:szCs w:val="22"/>
        </w:rPr>
        <w:t>noted</w:t>
      </w:r>
      <w:r w:rsidR="00ED3FA8" w:rsidRPr="00EE595F">
        <w:rPr>
          <w:rFonts w:asciiTheme="minorBidi" w:hAnsiTheme="minorBidi" w:cstheme="minorBidi"/>
          <w:szCs w:val="22"/>
        </w:rPr>
        <w:t xml:space="preserve"> that the active </w:t>
      </w:r>
      <w:r w:rsidR="00B823BC" w:rsidRPr="00EE595F">
        <w:rPr>
          <w:rFonts w:asciiTheme="minorBidi" w:hAnsiTheme="minorBidi" w:cstheme="minorBidi"/>
          <w:szCs w:val="22"/>
        </w:rPr>
        <w:t xml:space="preserve">involvement of </w:t>
      </w:r>
      <w:r w:rsidR="00EC6504" w:rsidRPr="000232EC">
        <w:rPr>
          <w:rFonts w:asciiTheme="minorBidi" w:hAnsiTheme="minorBidi" w:cstheme="minorBidi"/>
          <w:szCs w:val="22"/>
        </w:rPr>
        <w:t>CWS</w:t>
      </w:r>
      <w:r w:rsidR="00B823BC" w:rsidRPr="00EE595F">
        <w:rPr>
          <w:rFonts w:asciiTheme="minorBidi" w:hAnsiTheme="minorBidi" w:cstheme="minorBidi"/>
          <w:szCs w:val="22"/>
        </w:rPr>
        <w:t xml:space="preserve"> Members</w:t>
      </w:r>
      <w:r w:rsidR="00EE7DA3" w:rsidRPr="00EE595F">
        <w:rPr>
          <w:rFonts w:asciiTheme="minorBidi" w:hAnsiTheme="minorBidi" w:cstheme="minorBidi"/>
          <w:szCs w:val="22"/>
        </w:rPr>
        <w:t xml:space="preserve"> </w:t>
      </w:r>
      <w:r w:rsidR="002952CE" w:rsidRPr="00EE595F">
        <w:rPr>
          <w:rFonts w:asciiTheme="minorBidi" w:hAnsiTheme="minorBidi" w:cstheme="minorBidi"/>
          <w:szCs w:val="22"/>
        </w:rPr>
        <w:t xml:space="preserve">and Observers </w:t>
      </w:r>
      <w:r w:rsidR="00E85B4B" w:rsidRPr="00EE595F">
        <w:rPr>
          <w:rFonts w:asciiTheme="minorBidi" w:hAnsiTheme="minorBidi" w:cstheme="minorBidi"/>
          <w:szCs w:val="22"/>
        </w:rPr>
        <w:t xml:space="preserve">is </w:t>
      </w:r>
      <w:r w:rsidR="00611DFD" w:rsidRPr="00EE595F">
        <w:rPr>
          <w:rFonts w:asciiTheme="minorBidi" w:hAnsiTheme="minorBidi" w:cstheme="minorBidi"/>
          <w:szCs w:val="22"/>
        </w:rPr>
        <w:t>vital</w:t>
      </w:r>
      <w:r w:rsidR="00EE7DA3" w:rsidRPr="00EE595F">
        <w:rPr>
          <w:rFonts w:asciiTheme="minorBidi" w:hAnsiTheme="minorBidi" w:cstheme="minorBidi"/>
          <w:szCs w:val="22"/>
        </w:rPr>
        <w:t xml:space="preserve"> in</w:t>
      </w:r>
      <w:r w:rsidR="009F64FD" w:rsidRPr="00EE595F">
        <w:rPr>
          <w:rFonts w:asciiTheme="minorBidi" w:hAnsiTheme="minorBidi" w:cstheme="minorBidi"/>
          <w:szCs w:val="22"/>
        </w:rPr>
        <w:t xml:space="preserve"> achieving</w:t>
      </w:r>
      <w:r w:rsidR="00EE7DA3" w:rsidRPr="00EE595F">
        <w:rPr>
          <w:rFonts w:asciiTheme="minorBidi" w:hAnsiTheme="minorBidi" w:cstheme="minorBidi"/>
          <w:szCs w:val="22"/>
        </w:rPr>
        <w:t xml:space="preserve"> </w:t>
      </w:r>
      <w:r w:rsidR="00CA7470" w:rsidRPr="00EE595F">
        <w:rPr>
          <w:rFonts w:asciiTheme="minorBidi" w:hAnsiTheme="minorBidi" w:cstheme="minorBidi"/>
          <w:szCs w:val="22"/>
        </w:rPr>
        <w:t>th</w:t>
      </w:r>
      <w:r w:rsidR="001F09A2" w:rsidRPr="00EE595F">
        <w:rPr>
          <w:rFonts w:asciiTheme="minorBidi" w:hAnsiTheme="minorBidi" w:cstheme="minorBidi"/>
          <w:szCs w:val="22"/>
        </w:rPr>
        <w:t>ese</w:t>
      </w:r>
      <w:r w:rsidR="00CA7470" w:rsidRPr="00EE595F">
        <w:rPr>
          <w:rFonts w:asciiTheme="minorBidi" w:hAnsiTheme="minorBidi" w:cstheme="minorBidi"/>
          <w:szCs w:val="22"/>
        </w:rPr>
        <w:t xml:space="preserve"> goals</w:t>
      </w:r>
      <w:r w:rsidR="00975313" w:rsidRPr="00EE595F">
        <w:rPr>
          <w:rFonts w:asciiTheme="minorBidi" w:hAnsiTheme="minorBidi" w:cstheme="minorBidi"/>
          <w:szCs w:val="22"/>
        </w:rPr>
        <w:t>.</w:t>
      </w:r>
      <w:r w:rsidR="00EE7DA3" w:rsidRPr="00EE595F">
        <w:rPr>
          <w:rFonts w:asciiTheme="minorBidi" w:hAnsiTheme="minorBidi" w:cstheme="minorBidi"/>
          <w:szCs w:val="22"/>
        </w:rPr>
        <w:t xml:space="preserve">  </w:t>
      </w:r>
      <w:r w:rsidR="005042B4" w:rsidRPr="00EE595F">
        <w:rPr>
          <w:rFonts w:asciiTheme="minorBidi" w:hAnsiTheme="minorBidi" w:cstheme="minorBidi"/>
          <w:szCs w:val="22"/>
        </w:rPr>
        <w:t>Mr. Natsume</w:t>
      </w:r>
      <w:r w:rsidR="00EE7DA3" w:rsidRPr="00EE595F">
        <w:rPr>
          <w:rFonts w:asciiTheme="minorBidi" w:hAnsiTheme="minorBidi" w:cstheme="minorBidi"/>
          <w:szCs w:val="22"/>
        </w:rPr>
        <w:t xml:space="preserve"> also </w:t>
      </w:r>
      <w:r w:rsidR="00F64CEC" w:rsidRPr="00EE595F">
        <w:rPr>
          <w:rFonts w:asciiTheme="minorBidi" w:hAnsiTheme="minorBidi" w:cstheme="minorBidi"/>
          <w:szCs w:val="22"/>
        </w:rPr>
        <w:t>acknowledged</w:t>
      </w:r>
      <w:r w:rsidR="00EE7DA3" w:rsidRPr="00EE595F">
        <w:rPr>
          <w:rFonts w:asciiTheme="minorBidi" w:hAnsiTheme="minorBidi" w:cstheme="minorBidi"/>
          <w:szCs w:val="22"/>
        </w:rPr>
        <w:t xml:space="preserve"> the introductory webinar organized </w:t>
      </w:r>
      <w:r w:rsidR="00925C62" w:rsidRPr="00EE595F">
        <w:rPr>
          <w:rFonts w:asciiTheme="minorBidi" w:hAnsiTheme="minorBidi" w:cstheme="minorBidi"/>
          <w:szCs w:val="22"/>
        </w:rPr>
        <w:t xml:space="preserve">by the Secretariat </w:t>
      </w:r>
      <w:r w:rsidR="00CB00D1" w:rsidRPr="00EE595F">
        <w:rPr>
          <w:rFonts w:asciiTheme="minorBidi" w:hAnsiTheme="minorBidi" w:cstheme="minorBidi"/>
          <w:szCs w:val="22"/>
        </w:rPr>
        <w:t>for the</w:t>
      </w:r>
      <w:r w:rsidR="00925C62" w:rsidRPr="00EE595F">
        <w:rPr>
          <w:rFonts w:asciiTheme="minorBidi" w:hAnsiTheme="minorBidi" w:cstheme="minorBidi"/>
          <w:szCs w:val="22"/>
        </w:rPr>
        <w:t xml:space="preserve"> </w:t>
      </w:r>
      <w:r w:rsidR="00E73AD0" w:rsidRPr="00EE595F">
        <w:rPr>
          <w:rFonts w:asciiTheme="minorBidi" w:hAnsiTheme="minorBidi" w:cstheme="minorBidi"/>
          <w:szCs w:val="22"/>
        </w:rPr>
        <w:t xml:space="preserve">first time </w:t>
      </w:r>
      <w:r w:rsidR="00EE7DA3" w:rsidRPr="00EE595F">
        <w:rPr>
          <w:rFonts w:asciiTheme="minorBidi" w:hAnsiTheme="minorBidi" w:cstheme="minorBidi"/>
          <w:szCs w:val="22"/>
        </w:rPr>
        <w:t xml:space="preserve">for new participants before the session this year. </w:t>
      </w:r>
      <w:r w:rsidR="005B1BA5" w:rsidRPr="00EE595F">
        <w:rPr>
          <w:rFonts w:asciiTheme="minorBidi" w:hAnsiTheme="minorBidi" w:cstheme="minorBidi"/>
          <w:szCs w:val="22"/>
        </w:rPr>
        <w:t xml:space="preserve"> </w:t>
      </w:r>
    </w:p>
    <w:p w14:paraId="6F7B2786" w14:textId="4CAE0867" w:rsidR="00C9020E" w:rsidRPr="00EE595F" w:rsidRDefault="007B4748" w:rsidP="00373E87">
      <w:pPr>
        <w:spacing w:after="220"/>
        <w:rPr>
          <w:rFonts w:asciiTheme="minorBidi" w:hAnsiTheme="minorBidi" w:cstheme="minorBidi"/>
          <w:szCs w:val="22"/>
        </w:rPr>
      </w:pPr>
      <w:r w:rsidRPr="00EE595F">
        <w:rPr>
          <w:rFonts w:asciiTheme="minorBidi" w:hAnsiTheme="minorBidi" w:cstheme="minorBidi"/>
          <w:szCs w:val="22"/>
        </w:rPr>
        <w:fldChar w:fldCharType="begin"/>
      </w:r>
      <w:r w:rsidRPr="00EE595F">
        <w:rPr>
          <w:rFonts w:asciiTheme="minorBidi" w:hAnsiTheme="minorBidi" w:cstheme="minorBidi"/>
          <w:szCs w:val="22"/>
        </w:rPr>
        <w:instrText xml:space="preserve"> AUTONUM  </w:instrText>
      </w:r>
      <w:r w:rsidRPr="00EE595F">
        <w:rPr>
          <w:rFonts w:asciiTheme="minorBidi" w:hAnsiTheme="minorBidi" w:cstheme="minorBidi"/>
          <w:szCs w:val="22"/>
        </w:rPr>
        <w:fldChar w:fldCharType="end"/>
      </w:r>
      <w:r w:rsidRPr="00EE595F">
        <w:rPr>
          <w:rFonts w:asciiTheme="minorBidi" w:hAnsiTheme="minorBidi" w:cstheme="minorBidi"/>
          <w:szCs w:val="22"/>
        </w:rPr>
        <w:tab/>
      </w:r>
      <w:r w:rsidR="007634F4" w:rsidRPr="00EE595F">
        <w:rPr>
          <w:rFonts w:asciiTheme="minorBidi" w:hAnsiTheme="minorBidi" w:cstheme="minorBidi"/>
          <w:szCs w:val="22"/>
        </w:rPr>
        <w:t>The two Vice-Chairs, Mr. Ali Alharbi (Saudia Arabia) and Mr.</w:t>
      </w:r>
      <w:r w:rsidR="00D10D42" w:rsidRPr="00EE595F">
        <w:rPr>
          <w:rFonts w:asciiTheme="minorBidi" w:hAnsiTheme="minorBidi" w:cstheme="minorBidi"/>
          <w:szCs w:val="22"/>
        </w:rPr>
        <w:t xml:space="preserve"> </w:t>
      </w:r>
      <w:r w:rsidR="007634F4" w:rsidRPr="00EE595F">
        <w:rPr>
          <w:rFonts w:asciiTheme="minorBidi" w:hAnsiTheme="minorBidi" w:cstheme="minorBidi"/>
          <w:szCs w:val="22"/>
        </w:rPr>
        <w:t xml:space="preserve">Alexandre Ciancio (Brazil) </w:t>
      </w:r>
      <w:r w:rsidR="00442B6B" w:rsidRPr="00EE595F">
        <w:rPr>
          <w:rFonts w:asciiTheme="minorBidi" w:hAnsiTheme="minorBidi" w:cstheme="minorBidi"/>
          <w:szCs w:val="22"/>
        </w:rPr>
        <w:t xml:space="preserve">presided over the session </w:t>
      </w:r>
      <w:r w:rsidR="007634F4" w:rsidRPr="00EE595F">
        <w:rPr>
          <w:rFonts w:asciiTheme="minorBidi" w:hAnsiTheme="minorBidi" w:cstheme="minorBidi"/>
          <w:szCs w:val="22"/>
        </w:rPr>
        <w:t xml:space="preserve">as the </w:t>
      </w:r>
      <w:r w:rsidR="00442B6B" w:rsidRPr="00EE595F">
        <w:rPr>
          <w:rFonts w:asciiTheme="minorBidi" w:hAnsiTheme="minorBidi" w:cstheme="minorBidi"/>
          <w:szCs w:val="22"/>
        </w:rPr>
        <w:t xml:space="preserve">acting </w:t>
      </w:r>
      <w:r w:rsidR="00E64089" w:rsidRPr="00EE595F">
        <w:rPr>
          <w:rFonts w:asciiTheme="minorBidi" w:hAnsiTheme="minorBidi" w:cstheme="minorBidi"/>
          <w:szCs w:val="22"/>
        </w:rPr>
        <w:t>Chair</w:t>
      </w:r>
      <w:r w:rsidR="00B629EF" w:rsidRPr="00EE595F">
        <w:rPr>
          <w:rFonts w:asciiTheme="minorBidi" w:hAnsiTheme="minorBidi" w:cstheme="minorBidi"/>
          <w:szCs w:val="22"/>
        </w:rPr>
        <w:t>s</w:t>
      </w:r>
      <w:r w:rsidR="00E64089" w:rsidRPr="00EE595F">
        <w:rPr>
          <w:rFonts w:asciiTheme="minorBidi" w:hAnsiTheme="minorBidi" w:cstheme="minorBidi"/>
          <w:szCs w:val="22"/>
        </w:rPr>
        <w:t>.</w:t>
      </w:r>
    </w:p>
    <w:p w14:paraId="62A8432D" w14:textId="3CBC2172" w:rsidR="00C9020E" w:rsidRPr="00EE595F" w:rsidRDefault="00C9020E" w:rsidP="00C9020E">
      <w:pPr>
        <w:pStyle w:val="Heading3"/>
        <w:rPr>
          <w:rFonts w:asciiTheme="minorBidi" w:hAnsiTheme="minorBidi" w:cstheme="minorBidi"/>
          <w:szCs w:val="22"/>
        </w:rPr>
      </w:pPr>
      <w:r w:rsidRPr="00EE595F">
        <w:rPr>
          <w:rFonts w:asciiTheme="minorBidi" w:hAnsiTheme="minorBidi" w:cstheme="minorBidi"/>
          <w:szCs w:val="22"/>
        </w:rPr>
        <w:t>Agenda Item 2:  Election of the Chair and two Vice-Chairs</w:t>
      </w:r>
    </w:p>
    <w:p w14:paraId="6C260D28" w14:textId="69A20C6A" w:rsidR="00C9020E" w:rsidRPr="00EE595F" w:rsidRDefault="0092613F" w:rsidP="00F07319">
      <w:pPr>
        <w:pStyle w:val="ONUME"/>
        <w:numPr>
          <w:ilvl w:val="0"/>
          <w:numId w:val="0"/>
        </w:numPr>
        <w:ind w:left="567"/>
        <w:rPr>
          <w:rFonts w:asciiTheme="minorBidi" w:hAnsiTheme="minorBidi" w:cstheme="minorBidi"/>
          <w:szCs w:val="22"/>
        </w:rPr>
      </w:pPr>
      <w:r w:rsidRPr="00EE595F">
        <w:rPr>
          <w:rFonts w:asciiTheme="minorBidi" w:hAnsiTheme="minorBidi" w:cstheme="minorBidi"/>
          <w:szCs w:val="22"/>
        </w:rPr>
        <w:fldChar w:fldCharType="begin"/>
      </w:r>
      <w:r w:rsidRPr="00EE595F">
        <w:rPr>
          <w:rFonts w:asciiTheme="minorBidi" w:hAnsiTheme="minorBidi" w:cstheme="minorBidi"/>
          <w:szCs w:val="22"/>
        </w:rPr>
        <w:instrText xml:space="preserve"> AUTONUM  </w:instrText>
      </w:r>
      <w:r w:rsidRPr="00EE595F">
        <w:rPr>
          <w:rFonts w:asciiTheme="minorBidi" w:hAnsiTheme="minorBidi" w:cstheme="minorBidi"/>
          <w:szCs w:val="22"/>
        </w:rPr>
        <w:fldChar w:fldCharType="end"/>
      </w:r>
      <w:r w:rsidRPr="00EE595F">
        <w:rPr>
          <w:rFonts w:asciiTheme="minorBidi" w:hAnsiTheme="minorBidi" w:cstheme="minorBidi"/>
          <w:szCs w:val="22"/>
        </w:rPr>
        <w:tab/>
      </w:r>
      <w:r w:rsidR="00C9020E" w:rsidRPr="00EE595F">
        <w:rPr>
          <w:rFonts w:asciiTheme="minorBidi" w:hAnsiTheme="minorBidi" w:cstheme="minorBidi"/>
          <w:szCs w:val="22"/>
        </w:rPr>
        <w:t xml:space="preserve">The CWS unanimously elected for </w:t>
      </w:r>
      <w:r w:rsidR="00E80A65" w:rsidRPr="00EE595F">
        <w:rPr>
          <w:rFonts w:asciiTheme="minorBidi" w:hAnsiTheme="minorBidi" w:cstheme="minorBidi"/>
          <w:szCs w:val="22"/>
        </w:rPr>
        <w:t>the</w:t>
      </w:r>
      <w:r w:rsidR="00C9020E" w:rsidRPr="00EE595F">
        <w:rPr>
          <w:rFonts w:asciiTheme="minorBidi" w:hAnsiTheme="minorBidi" w:cstheme="minorBidi"/>
          <w:szCs w:val="22"/>
        </w:rPr>
        <w:t xml:space="preserve"> fourteenth and fifteenth sessions, Mr</w:t>
      </w:r>
      <w:r w:rsidR="005F33B5" w:rsidRPr="00EE595F">
        <w:rPr>
          <w:rFonts w:asciiTheme="minorBidi" w:hAnsiTheme="minorBidi" w:cstheme="minorBidi"/>
          <w:szCs w:val="22"/>
        </w:rPr>
        <w:t>. Sudeep Acharya (Canada</w:t>
      </w:r>
      <w:r w:rsidR="00C9020E" w:rsidRPr="00EE595F">
        <w:rPr>
          <w:rFonts w:asciiTheme="minorBidi" w:hAnsiTheme="minorBidi" w:cstheme="minorBidi"/>
          <w:szCs w:val="22"/>
        </w:rPr>
        <w:t>) as Chair</w:t>
      </w:r>
      <w:r w:rsidR="00B629EF" w:rsidRPr="00EE595F">
        <w:rPr>
          <w:rFonts w:asciiTheme="minorBidi" w:hAnsiTheme="minorBidi" w:cstheme="minorBidi"/>
          <w:szCs w:val="22"/>
        </w:rPr>
        <w:t>,</w:t>
      </w:r>
      <w:r w:rsidR="00C9020E" w:rsidRPr="00EE595F">
        <w:rPr>
          <w:rFonts w:asciiTheme="minorBidi" w:hAnsiTheme="minorBidi" w:cstheme="minorBidi"/>
          <w:szCs w:val="22"/>
        </w:rPr>
        <w:t xml:space="preserve"> and Mr</w:t>
      </w:r>
      <w:r w:rsidR="00F3275A" w:rsidRPr="00EE595F">
        <w:rPr>
          <w:rFonts w:asciiTheme="minorBidi" w:hAnsiTheme="minorBidi" w:cstheme="minorBidi"/>
          <w:szCs w:val="22"/>
        </w:rPr>
        <w:t>. Alexandre Ciancio (Brazil)</w:t>
      </w:r>
      <w:r w:rsidR="00C9020E" w:rsidRPr="00EE595F">
        <w:rPr>
          <w:rFonts w:asciiTheme="minorBidi" w:hAnsiTheme="minorBidi" w:cstheme="minorBidi"/>
          <w:szCs w:val="22"/>
        </w:rPr>
        <w:t xml:space="preserve"> and Mr</w:t>
      </w:r>
      <w:r w:rsidR="00296070" w:rsidRPr="00EE595F">
        <w:rPr>
          <w:rFonts w:asciiTheme="minorBidi" w:hAnsiTheme="minorBidi" w:cstheme="minorBidi"/>
          <w:szCs w:val="22"/>
        </w:rPr>
        <w:t>. Ali Alharbi (Saudia Arabia</w:t>
      </w:r>
      <w:r w:rsidR="00C9020E" w:rsidRPr="00EE595F">
        <w:rPr>
          <w:rFonts w:asciiTheme="minorBidi" w:hAnsiTheme="minorBidi" w:cstheme="minorBidi"/>
          <w:szCs w:val="22"/>
        </w:rPr>
        <w:t>) as Vice-Chairs, whose terms will begin with the closure of the thirteenth session.</w:t>
      </w:r>
    </w:p>
    <w:p w14:paraId="42F77330" w14:textId="4B85347B" w:rsidR="00F00E83" w:rsidRPr="00EE595F" w:rsidRDefault="00F00E83" w:rsidP="00234EE7">
      <w:pPr>
        <w:spacing w:after="220"/>
        <w:rPr>
          <w:szCs w:val="22"/>
        </w:rPr>
      </w:pPr>
      <w:r w:rsidRPr="00EE595F">
        <w:rPr>
          <w:szCs w:val="22"/>
        </w:rPr>
        <w:fldChar w:fldCharType="begin"/>
      </w:r>
      <w:r w:rsidRPr="00EE595F">
        <w:rPr>
          <w:szCs w:val="22"/>
        </w:rPr>
        <w:instrText xml:space="preserve"> AUTONUM  </w:instrText>
      </w:r>
      <w:r w:rsidRPr="00EE595F">
        <w:rPr>
          <w:szCs w:val="22"/>
        </w:rPr>
        <w:fldChar w:fldCharType="end"/>
      </w:r>
      <w:r w:rsidRPr="00EE595F">
        <w:rPr>
          <w:szCs w:val="22"/>
        </w:rPr>
        <w:tab/>
        <w:t>Mr. Young-Woo Yun (WIPO) acted as Secretary to the CWS.</w:t>
      </w:r>
    </w:p>
    <w:p w14:paraId="0AD3A262" w14:textId="77777777" w:rsidR="00C9020E" w:rsidRPr="00EE595F" w:rsidRDefault="00C9020E" w:rsidP="00C9020E">
      <w:pPr>
        <w:pStyle w:val="Heading2"/>
        <w:rPr>
          <w:rFonts w:asciiTheme="minorBidi" w:hAnsiTheme="minorBidi" w:cstheme="minorBidi"/>
          <w:szCs w:val="22"/>
        </w:rPr>
      </w:pPr>
      <w:r w:rsidRPr="00EE595F">
        <w:rPr>
          <w:rFonts w:asciiTheme="minorBidi" w:hAnsiTheme="minorBidi" w:cstheme="minorBidi"/>
          <w:szCs w:val="22"/>
        </w:rPr>
        <w:t>Discussion of agenda items</w:t>
      </w:r>
    </w:p>
    <w:p w14:paraId="74093DF9" w14:textId="77777777" w:rsidR="00C9020E" w:rsidRPr="00EE595F" w:rsidRDefault="00C9020E" w:rsidP="00C9020E">
      <w:pPr>
        <w:pStyle w:val="Heading3"/>
        <w:rPr>
          <w:rFonts w:asciiTheme="minorBidi" w:hAnsiTheme="minorBidi" w:cstheme="minorBidi"/>
          <w:szCs w:val="22"/>
        </w:rPr>
      </w:pPr>
      <w:r w:rsidRPr="00EE595F">
        <w:rPr>
          <w:rFonts w:asciiTheme="minorBidi" w:hAnsiTheme="minorBidi" w:cstheme="minorBidi"/>
          <w:szCs w:val="22"/>
        </w:rPr>
        <w:t>Agenda Item 3:  Adoption of the agenda</w:t>
      </w:r>
    </w:p>
    <w:p w14:paraId="219B7863" w14:textId="372C039E" w:rsidR="00C9020E" w:rsidRPr="00EE595F" w:rsidRDefault="0092613F" w:rsidP="0092613F">
      <w:pPr>
        <w:pStyle w:val="ONUME"/>
        <w:numPr>
          <w:ilvl w:val="0"/>
          <w:numId w:val="0"/>
        </w:numPr>
        <w:rPr>
          <w:rFonts w:asciiTheme="minorBidi" w:hAnsiTheme="minorBidi" w:cstheme="minorBidi"/>
          <w:szCs w:val="22"/>
        </w:rPr>
      </w:pPr>
      <w:r w:rsidRPr="00EE595F">
        <w:rPr>
          <w:rFonts w:asciiTheme="minorBidi" w:hAnsiTheme="minorBidi" w:cstheme="minorBidi"/>
          <w:szCs w:val="22"/>
        </w:rPr>
        <w:fldChar w:fldCharType="begin"/>
      </w:r>
      <w:r w:rsidRPr="00EE595F">
        <w:rPr>
          <w:rFonts w:asciiTheme="minorBidi" w:hAnsiTheme="minorBidi" w:cstheme="minorBidi"/>
          <w:szCs w:val="22"/>
        </w:rPr>
        <w:instrText xml:space="preserve"> AUTONUM  </w:instrText>
      </w:r>
      <w:r w:rsidRPr="00EE595F">
        <w:rPr>
          <w:rFonts w:asciiTheme="minorBidi" w:hAnsiTheme="minorBidi" w:cstheme="minorBidi"/>
          <w:szCs w:val="22"/>
        </w:rPr>
        <w:fldChar w:fldCharType="end"/>
      </w:r>
      <w:r w:rsidRPr="00EE595F">
        <w:rPr>
          <w:rFonts w:asciiTheme="minorBidi" w:hAnsiTheme="minorBidi" w:cstheme="minorBidi"/>
          <w:szCs w:val="22"/>
        </w:rPr>
        <w:tab/>
      </w:r>
      <w:r w:rsidR="00C9020E" w:rsidRPr="00EE595F">
        <w:rPr>
          <w:rFonts w:asciiTheme="minorBidi" w:hAnsiTheme="minorBidi" w:cstheme="minorBidi"/>
          <w:szCs w:val="22"/>
        </w:rPr>
        <w:t xml:space="preserve">The CWS unanimously adopted the agenda as proposed in document </w:t>
      </w:r>
      <w:hyperlink r:id="rId14" w:history="1">
        <w:r w:rsidR="00AD0AC2" w:rsidRPr="00EE595F">
          <w:rPr>
            <w:rStyle w:val="Hyperlink"/>
            <w:rFonts w:asciiTheme="minorBidi" w:hAnsiTheme="minorBidi" w:cstheme="minorBidi"/>
            <w:szCs w:val="22"/>
          </w:rPr>
          <w:t>CWS/13/1 PROV. 2</w:t>
        </w:r>
      </w:hyperlink>
      <w:r w:rsidR="00B64C53" w:rsidRPr="00EE595F">
        <w:t xml:space="preserve"> without further comment</w:t>
      </w:r>
      <w:r w:rsidR="005755E0" w:rsidRPr="00EE595F">
        <w:rPr>
          <w:rFonts w:asciiTheme="minorBidi" w:hAnsiTheme="minorBidi" w:cstheme="minorBidi"/>
          <w:szCs w:val="22"/>
        </w:rPr>
        <w:t>.</w:t>
      </w:r>
    </w:p>
    <w:p w14:paraId="5F11F5F5" w14:textId="037811D3" w:rsidR="001D7C5B" w:rsidRPr="00EE595F" w:rsidRDefault="001D7C5B" w:rsidP="00D828CC">
      <w:pPr>
        <w:pStyle w:val="Heading3"/>
      </w:pPr>
      <w:r w:rsidRPr="00EE595F">
        <w:t>G</w:t>
      </w:r>
      <w:r w:rsidR="00D828CC" w:rsidRPr="00EE595F">
        <w:t>eneral statements</w:t>
      </w:r>
    </w:p>
    <w:p w14:paraId="30C72683" w14:textId="39CD984A" w:rsidR="009D7763" w:rsidRPr="00EE595F" w:rsidRDefault="009D7763" w:rsidP="0075372F">
      <w:pPr>
        <w:pStyle w:val="ONUME"/>
        <w:numPr>
          <w:ilvl w:val="0"/>
          <w:numId w:val="0"/>
        </w:numPr>
        <w:rPr>
          <w:rFonts w:asciiTheme="minorBidi" w:hAnsiTheme="minorBidi" w:cstheme="minorBidi"/>
          <w:szCs w:val="22"/>
        </w:rPr>
      </w:pPr>
      <w:r w:rsidRPr="00EE595F">
        <w:rPr>
          <w:rFonts w:asciiTheme="minorBidi" w:hAnsiTheme="minorBidi" w:cstheme="minorBidi"/>
          <w:szCs w:val="22"/>
        </w:rPr>
        <w:fldChar w:fldCharType="begin"/>
      </w:r>
      <w:r w:rsidRPr="00EE595F">
        <w:rPr>
          <w:rFonts w:asciiTheme="minorBidi" w:hAnsiTheme="minorBidi" w:cstheme="minorBidi"/>
          <w:szCs w:val="22"/>
        </w:rPr>
        <w:instrText xml:space="preserve"> AUTONUM  </w:instrText>
      </w:r>
      <w:r w:rsidRPr="00EE595F">
        <w:rPr>
          <w:rFonts w:asciiTheme="minorBidi" w:hAnsiTheme="minorBidi" w:cstheme="minorBidi"/>
          <w:szCs w:val="22"/>
        </w:rPr>
        <w:fldChar w:fldCharType="end"/>
      </w:r>
      <w:r w:rsidRPr="00EE595F">
        <w:rPr>
          <w:rFonts w:asciiTheme="minorBidi" w:hAnsiTheme="minorBidi" w:cstheme="minorBidi"/>
          <w:szCs w:val="22"/>
        </w:rPr>
        <w:tab/>
      </w:r>
      <w:r w:rsidR="001D0E81" w:rsidRPr="00EE595F">
        <w:rPr>
          <w:rFonts w:asciiTheme="minorBidi" w:hAnsiTheme="minorBidi" w:cstheme="minorBidi"/>
          <w:szCs w:val="22"/>
        </w:rPr>
        <w:t xml:space="preserve">After </w:t>
      </w:r>
      <w:r w:rsidR="003A3072" w:rsidRPr="00EE595F">
        <w:rPr>
          <w:rFonts w:asciiTheme="minorBidi" w:hAnsiTheme="minorBidi" w:cstheme="minorBidi"/>
          <w:szCs w:val="22"/>
        </w:rPr>
        <w:t xml:space="preserve">the </w:t>
      </w:r>
      <w:r w:rsidR="001D0E81" w:rsidRPr="00EE595F">
        <w:rPr>
          <w:rFonts w:asciiTheme="minorBidi" w:hAnsiTheme="minorBidi" w:cstheme="minorBidi"/>
          <w:szCs w:val="22"/>
        </w:rPr>
        <w:t xml:space="preserve">adoption of the </w:t>
      </w:r>
      <w:r w:rsidR="00F474C0" w:rsidRPr="00EE595F">
        <w:rPr>
          <w:rFonts w:asciiTheme="minorBidi" w:hAnsiTheme="minorBidi" w:cstheme="minorBidi"/>
          <w:szCs w:val="22"/>
        </w:rPr>
        <w:t xml:space="preserve">agenda, the delegations were invited to deliver general statements.  </w:t>
      </w:r>
      <w:r w:rsidRPr="00EE595F">
        <w:rPr>
          <w:rFonts w:asciiTheme="minorBidi" w:hAnsiTheme="minorBidi" w:cstheme="minorBidi"/>
          <w:szCs w:val="22"/>
        </w:rPr>
        <w:t xml:space="preserve">The Delegation of the Russian Federation delivered a general statement on behalf of the Group of Countries of Central Asia, the Caucasus and Eastern Europe (CACEEC), extending congratulations to the </w:t>
      </w:r>
      <w:r w:rsidR="00C66848" w:rsidRPr="00EE595F">
        <w:rPr>
          <w:rFonts w:asciiTheme="minorBidi" w:hAnsiTheme="minorBidi" w:cstheme="minorBidi"/>
          <w:szCs w:val="22"/>
        </w:rPr>
        <w:t>acting</w:t>
      </w:r>
      <w:r w:rsidRPr="00EE595F">
        <w:rPr>
          <w:rFonts w:asciiTheme="minorBidi" w:hAnsiTheme="minorBidi" w:cstheme="minorBidi"/>
          <w:szCs w:val="22"/>
        </w:rPr>
        <w:t xml:space="preserve"> Chairs, Mr. </w:t>
      </w:r>
      <w:r w:rsidR="00E957F8" w:rsidRPr="00EE595F">
        <w:rPr>
          <w:rFonts w:asciiTheme="minorBidi" w:hAnsiTheme="minorBidi" w:cstheme="minorBidi"/>
          <w:szCs w:val="22"/>
        </w:rPr>
        <w:t xml:space="preserve">Alharbi </w:t>
      </w:r>
      <w:r w:rsidRPr="00EE595F">
        <w:rPr>
          <w:rFonts w:asciiTheme="minorBidi" w:hAnsiTheme="minorBidi" w:cstheme="minorBidi"/>
          <w:szCs w:val="22"/>
        </w:rPr>
        <w:t>and Mr.</w:t>
      </w:r>
      <w:r w:rsidR="00E957F8" w:rsidRPr="00EE595F">
        <w:rPr>
          <w:rFonts w:asciiTheme="minorBidi" w:hAnsiTheme="minorBidi" w:cstheme="minorBidi"/>
          <w:szCs w:val="22"/>
        </w:rPr>
        <w:t xml:space="preserve"> Ciancio</w:t>
      </w:r>
      <w:r w:rsidRPr="00EE595F">
        <w:rPr>
          <w:rFonts w:asciiTheme="minorBidi" w:hAnsiTheme="minorBidi" w:cstheme="minorBidi"/>
          <w:szCs w:val="22"/>
        </w:rPr>
        <w:t xml:space="preserve">. </w:t>
      </w:r>
      <w:r w:rsidR="0075372F" w:rsidRPr="00EE595F">
        <w:rPr>
          <w:rFonts w:asciiTheme="minorBidi" w:hAnsiTheme="minorBidi" w:cstheme="minorBidi"/>
          <w:szCs w:val="22"/>
        </w:rPr>
        <w:t xml:space="preserve"> </w:t>
      </w:r>
      <w:r w:rsidRPr="00EE595F">
        <w:rPr>
          <w:rFonts w:asciiTheme="minorBidi" w:hAnsiTheme="minorBidi" w:cstheme="minorBidi"/>
          <w:szCs w:val="22"/>
        </w:rPr>
        <w:t xml:space="preserve">The </w:t>
      </w:r>
      <w:r w:rsidR="005A18F2" w:rsidRPr="00EE595F">
        <w:rPr>
          <w:rFonts w:asciiTheme="minorBidi" w:hAnsiTheme="minorBidi" w:cstheme="minorBidi"/>
          <w:szCs w:val="22"/>
        </w:rPr>
        <w:t xml:space="preserve">Delegation </w:t>
      </w:r>
      <w:r w:rsidRPr="00EE595F">
        <w:rPr>
          <w:rFonts w:asciiTheme="minorBidi" w:hAnsiTheme="minorBidi" w:cstheme="minorBidi"/>
          <w:szCs w:val="22"/>
        </w:rPr>
        <w:t>also conveyed its appreciation to the Secretariat for the organization of the session and the preparation of the accompanying documentation.</w:t>
      </w:r>
      <w:r w:rsidR="00EB4D0B" w:rsidRPr="00EE595F">
        <w:rPr>
          <w:rFonts w:asciiTheme="minorBidi" w:hAnsiTheme="minorBidi" w:cstheme="minorBidi"/>
          <w:szCs w:val="22"/>
        </w:rPr>
        <w:t xml:space="preserve">  </w:t>
      </w:r>
      <w:r w:rsidRPr="00EE595F">
        <w:rPr>
          <w:rFonts w:asciiTheme="minorBidi" w:hAnsiTheme="minorBidi" w:cstheme="minorBidi"/>
          <w:szCs w:val="22"/>
        </w:rPr>
        <w:t xml:space="preserve">The </w:t>
      </w:r>
      <w:r w:rsidR="00962844" w:rsidRPr="00EE595F">
        <w:rPr>
          <w:rFonts w:asciiTheme="minorBidi" w:hAnsiTheme="minorBidi" w:cstheme="minorBidi"/>
          <w:szCs w:val="22"/>
        </w:rPr>
        <w:t xml:space="preserve">Delegation </w:t>
      </w:r>
      <w:r w:rsidRPr="00EE595F">
        <w:rPr>
          <w:rFonts w:asciiTheme="minorBidi" w:hAnsiTheme="minorBidi" w:cstheme="minorBidi"/>
          <w:szCs w:val="22"/>
        </w:rPr>
        <w:t>underscored the Committee’s vital role in the development, enhancement, and revision of WIPO Standards, which constitute an essential foundation for international cooperation and digital harmonization among</w:t>
      </w:r>
      <w:r w:rsidR="00B47BB3" w:rsidRPr="00EE595F">
        <w:rPr>
          <w:rFonts w:asciiTheme="minorBidi" w:hAnsiTheme="minorBidi" w:cstheme="minorBidi"/>
          <w:szCs w:val="22"/>
        </w:rPr>
        <w:t xml:space="preserve"> intellectual property (</w:t>
      </w:r>
      <w:r w:rsidR="00EB4D0B" w:rsidRPr="00EE595F">
        <w:rPr>
          <w:rFonts w:asciiTheme="minorBidi" w:hAnsiTheme="minorBidi" w:cstheme="minorBidi"/>
          <w:szCs w:val="22"/>
        </w:rPr>
        <w:t>IP</w:t>
      </w:r>
      <w:r w:rsidR="00B47BB3" w:rsidRPr="00EE595F">
        <w:rPr>
          <w:rFonts w:asciiTheme="minorBidi" w:hAnsiTheme="minorBidi" w:cstheme="minorBidi"/>
          <w:szCs w:val="22"/>
        </w:rPr>
        <w:t>)</w:t>
      </w:r>
      <w:r w:rsidRPr="00EE595F">
        <w:rPr>
          <w:rFonts w:asciiTheme="minorBidi" w:hAnsiTheme="minorBidi" w:cstheme="minorBidi"/>
          <w:szCs w:val="22"/>
        </w:rPr>
        <w:t xml:space="preserve"> offices</w:t>
      </w:r>
      <w:r w:rsidR="00381C7C" w:rsidRPr="00EE595F">
        <w:rPr>
          <w:rFonts w:asciiTheme="minorBidi" w:hAnsiTheme="minorBidi" w:cstheme="minorBidi"/>
          <w:szCs w:val="22"/>
        </w:rPr>
        <w:t>, with p</w:t>
      </w:r>
      <w:r w:rsidRPr="00EE595F">
        <w:rPr>
          <w:rFonts w:asciiTheme="minorBidi" w:hAnsiTheme="minorBidi" w:cstheme="minorBidi"/>
          <w:szCs w:val="22"/>
        </w:rPr>
        <w:t xml:space="preserve">articular emphasis </w:t>
      </w:r>
      <w:r w:rsidR="005621F6" w:rsidRPr="00EE595F">
        <w:rPr>
          <w:rFonts w:asciiTheme="minorBidi" w:hAnsiTheme="minorBidi" w:cstheme="minorBidi"/>
          <w:szCs w:val="22"/>
        </w:rPr>
        <w:t xml:space="preserve">that </w:t>
      </w:r>
      <w:r w:rsidRPr="00EE595F">
        <w:rPr>
          <w:rFonts w:asciiTheme="minorBidi" w:hAnsiTheme="minorBidi" w:cstheme="minorBidi"/>
          <w:szCs w:val="22"/>
        </w:rPr>
        <w:t xml:space="preserve">was placed on the continued advancement of key </w:t>
      </w:r>
      <w:r w:rsidR="00593F1D" w:rsidRPr="00EE595F">
        <w:rPr>
          <w:rFonts w:asciiTheme="minorBidi" w:hAnsiTheme="minorBidi" w:cstheme="minorBidi"/>
          <w:szCs w:val="22"/>
        </w:rPr>
        <w:t xml:space="preserve">WIPO </w:t>
      </w:r>
      <w:r w:rsidR="00FA3281" w:rsidRPr="00EE595F">
        <w:rPr>
          <w:rFonts w:asciiTheme="minorBidi" w:hAnsiTheme="minorBidi" w:cstheme="minorBidi"/>
          <w:szCs w:val="22"/>
        </w:rPr>
        <w:t>Standards</w:t>
      </w:r>
      <w:r w:rsidRPr="00EE595F">
        <w:rPr>
          <w:rFonts w:asciiTheme="minorBidi" w:hAnsiTheme="minorBidi" w:cstheme="minorBidi"/>
          <w:szCs w:val="22"/>
        </w:rPr>
        <w:t xml:space="preserve">, including WIPO </w:t>
      </w:r>
      <w:r w:rsidR="00593F1D" w:rsidRPr="00EE595F">
        <w:rPr>
          <w:rFonts w:asciiTheme="minorBidi" w:hAnsiTheme="minorBidi" w:cstheme="minorBidi"/>
          <w:szCs w:val="22"/>
        </w:rPr>
        <w:t xml:space="preserve">Standards </w:t>
      </w:r>
      <w:r w:rsidRPr="00EE595F">
        <w:rPr>
          <w:rFonts w:asciiTheme="minorBidi" w:hAnsiTheme="minorBidi" w:cstheme="minorBidi"/>
          <w:szCs w:val="22"/>
        </w:rPr>
        <w:t xml:space="preserve">ST.26 and ST.90, as well as the </w:t>
      </w:r>
      <w:r w:rsidR="00224DDB" w:rsidRPr="00EE595F">
        <w:rPr>
          <w:rFonts w:asciiTheme="minorBidi" w:hAnsiTheme="minorBidi" w:cstheme="minorBidi"/>
          <w:szCs w:val="22"/>
        </w:rPr>
        <w:t>Application Programming Interface (</w:t>
      </w:r>
      <w:r w:rsidRPr="00EE595F">
        <w:rPr>
          <w:rFonts w:asciiTheme="minorBidi" w:hAnsiTheme="minorBidi" w:cstheme="minorBidi"/>
          <w:szCs w:val="22"/>
        </w:rPr>
        <w:t>API</w:t>
      </w:r>
      <w:r w:rsidR="00224DDB" w:rsidRPr="00EE595F">
        <w:rPr>
          <w:rFonts w:asciiTheme="minorBidi" w:hAnsiTheme="minorBidi" w:cstheme="minorBidi"/>
          <w:szCs w:val="22"/>
        </w:rPr>
        <w:t>)</w:t>
      </w:r>
      <w:r w:rsidRPr="00EE595F">
        <w:rPr>
          <w:rFonts w:asciiTheme="minorBidi" w:hAnsiTheme="minorBidi" w:cstheme="minorBidi"/>
          <w:szCs w:val="22"/>
        </w:rPr>
        <w:t xml:space="preserve"> Catalog for Intellectual Property. </w:t>
      </w:r>
      <w:r w:rsidR="00EB4D0B" w:rsidRPr="00EE595F">
        <w:rPr>
          <w:rFonts w:asciiTheme="minorBidi" w:hAnsiTheme="minorBidi" w:cstheme="minorBidi"/>
          <w:szCs w:val="22"/>
        </w:rPr>
        <w:t xml:space="preserve"> </w:t>
      </w:r>
      <w:r w:rsidRPr="00EE595F">
        <w:rPr>
          <w:rFonts w:asciiTheme="minorBidi" w:hAnsiTheme="minorBidi" w:cstheme="minorBidi"/>
          <w:szCs w:val="22"/>
        </w:rPr>
        <w:t xml:space="preserve">The </w:t>
      </w:r>
      <w:r w:rsidR="00962844" w:rsidRPr="00EE595F">
        <w:rPr>
          <w:rFonts w:asciiTheme="minorBidi" w:hAnsiTheme="minorBidi" w:cstheme="minorBidi"/>
          <w:szCs w:val="22"/>
        </w:rPr>
        <w:t xml:space="preserve">Delegation </w:t>
      </w:r>
      <w:r w:rsidRPr="00EE595F">
        <w:rPr>
          <w:rFonts w:asciiTheme="minorBidi" w:hAnsiTheme="minorBidi" w:cstheme="minorBidi"/>
          <w:szCs w:val="22"/>
        </w:rPr>
        <w:t xml:space="preserve">further highlighted the significance of ongoing </w:t>
      </w:r>
      <w:r w:rsidR="00FA3281" w:rsidRPr="00EE595F">
        <w:rPr>
          <w:rFonts w:asciiTheme="minorBidi" w:hAnsiTheme="minorBidi" w:cstheme="minorBidi"/>
          <w:szCs w:val="22"/>
        </w:rPr>
        <w:t>improvement of</w:t>
      </w:r>
      <w:r w:rsidRPr="00EE595F">
        <w:rPr>
          <w:rFonts w:asciiTheme="minorBidi" w:hAnsiTheme="minorBidi" w:cstheme="minorBidi"/>
          <w:szCs w:val="22"/>
        </w:rPr>
        <w:t xml:space="preserve"> WIPO Standard ST.91, notably regarding improved search mechanisms for 3D models and </w:t>
      </w:r>
      <w:r w:rsidR="004A3632" w:rsidRPr="00EE595F">
        <w:rPr>
          <w:rFonts w:asciiTheme="minorBidi" w:hAnsiTheme="minorBidi" w:cstheme="minorBidi"/>
          <w:szCs w:val="22"/>
        </w:rPr>
        <w:t xml:space="preserve">3D </w:t>
      </w:r>
      <w:r w:rsidRPr="00EE595F">
        <w:rPr>
          <w:rFonts w:asciiTheme="minorBidi" w:hAnsiTheme="minorBidi" w:cstheme="minorBidi"/>
          <w:szCs w:val="22"/>
        </w:rPr>
        <w:t>images</w:t>
      </w:r>
      <w:r w:rsidR="00F51C41" w:rsidRPr="00EE595F">
        <w:rPr>
          <w:rFonts w:asciiTheme="minorBidi" w:hAnsiTheme="minorBidi" w:cstheme="minorBidi"/>
          <w:szCs w:val="22"/>
        </w:rPr>
        <w:t xml:space="preserve"> and reaffirmed </w:t>
      </w:r>
      <w:r w:rsidR="00561CCE" w:rsidRPr="00EE595F">
        <w:rPr>
          <w:rFonts w:asciiTheme="minorBidi" w:hAnsiTheme="minorBidi" w:cstheme="minorBidi"/>
          <w:szCs w:val="22"/>
        </w:rPr>
        <w:t xml:space="preserve">the IP offices of the </w:t>
      </w:r>
      <w:r w:rsidR="001D7C5B" w:rsidRPr="00EE595F">
        <w:rPr>
          <w:rFonts w:asciiTheme="minorBidi" w:hAnsiTheme="minorBidi" w:cstheme="minorBidi"/>
          <w:szCs w:val="22"/>
        </w:rPr>
        <w:t>CACEEC</w:t>
      </w:r>
      <w:r w:rsidR="006142B7" w:rsidRPr="00EE595F">
        <w:rPr>
          <w:rFonts w:asciiTheme="minorBidi" w:hAnsiTheme="minorBidi" w:cstheme="minorBidi"/>
          <w:szCs w:val="22"/>
        </w:rPr>
        <w:t xml:space="preserve"> Group</w:t>
      </w:r>
      <w:r w:rsidR="001D7C5B" w:rsidRPr="00EE595F">
        <w:rPr>
          <w:rFonts w:asciiTheme="minorBidi" w:hAnsiTheme="minorBidi" w:cstheme="minorBidi"/>
          <w:szCs w:val="22"/>
        </w:rPr>
        <w:t xml:space="preserve"> </w:t>
      </w:r>
      <w:r w:rsidR="00F51C41" w:rsidRPr="00EE595F">
        <w:rPr>
          <w:rFonts w:asciiTheme="minorBidi" w:hAnsiTheme="minorBidi" w:cstheme="minorBidi"/>
          <w:szCs w:val="22"/>
        </w:rPr>
        <w:t xml:space="preserve">commitment to constructive engagement in the </w:t>
      </w:r>
      <w:r w:rsidR="00977000" w:rsidRPr="00EE595F">
        <w:rPr>
          <w:rFonts w:asciiTheme="minorBidi" w:hAnsiTheme="minorBidi" w:cstheme="minorBidi"/>
          <w:szCs w:val="22"/>
        </w:rPr>
        <w:t>C</w:t>
      </w:r>
      <w:r w:rsidR="00F51C41" w:rsidRPr="00EE595F">
        <w:rPr>
          <w:rFonts w:asciiTheme="minorBidi" w:hAnsiTheme="minorBidi" w:cstheme="minorBidi"/>
          <w:szCs w:val="22"/>
        </w:rPr>
        <w:t>ommittee's work and that of its Task Forces</w:t>
      </w:r>
      <w:r w:rsidRPr="00EE595F">
        <w:rPr>
          <w:rFonts w:asciiTheme="minorBidi" w:hAnsiTheme="minorBidi" w:cstheme="minorBidi"/>
          <w:szCs w:val="22"/>
        </w:rPr>
        <w:t>.</w:t>
      </w:r>
    </w:p>
    <w:p w14:paraId="1AA361D0" w14:textId="06D7BCFF" w:rsidR="00C237B6" w:rsidRPr="00EE595F" w:rsidRDefault="00B53215" w:rsidP="0092613F">
      <w:pPr>
        <w:pStyle w:val="ONUME"/>
        <w:numPr>
          <w:ilvl w:val="0"/>
          <w:numId w:val="0"/>
        </w:numPr>
        <w:rPr>
          <w:rFonts w:asciiTheme="minorBidi" w:hAnsiTheme="minorBidi" w:cstheme="minorBidi"/>
          <w:szCs w:val="22"/>
        </w:rPr>
      </w:pPr>
      <w:r w:rsidRPr="00EE595F">
        <w:rPr>
          <w:rFonts w:asciiTheme="minorBidi" w:hAnsiTheme="minorBidi" w:cstheme="minorBidi"/>
          <w:szCs w:val="22"/>
        </w:rPr>
        <w:fldChar w:fldCharType="begin"/>
      </w:r>
      <w:r w:rsidRPr="00EE595F">
        <w:rPr>
          <w:rFonts w:asciiTheme="minorBidi" w:hAnsiTheme="minorBidi" w:cstheme="minorBidi"/>
          <w:szCs w:val="22"/>
        </w:rPr>
        <w:instrText xml:space="preserve"> AUTONUM  </w:instrText>
      </w:r>
      <w:r w:rsidRPr="00EE595F">
        <w:rPr>
          <w:rFonts w:asciiTheme="minorBidi" w:hAnsiTheme="minorBidi" w:cstheme="minorBidi"/>
          <w:szCs w:val="22"/>
        </w:rPr>
        <w:fldChar w:fldCharType="end"/>
      </w:r>
      <w:r w:rsidRPr="00EE595F">
        <w:rPr>
          <w:rFonts w:asciiTheme="minorBidi" w:hAnsiTheme="minorBidi" w:cstheme="minorBidi"/>
          <w:szCs w:val="22"/>
        </w:rPr>
        <w:tab/>
      </w:r>
      <w:r w:rsidR="00DC1118" w:rsidRPr="00EE595F">
        <w:rPr>
          <w:rFonts w:asciiTheme="minorBidi" w:hAnsiTheme="minorBidi" w:cstheme="minorBidi"/>
          <w:szCs w:val="22"/>
        </w:rPr>
        <w:t xml:space="preserve">The Delegation of Germany </w:t>
      </w:r>
      <w:r w:rsidR="00B5336F" w:rsidRPr="00EE595F">
        <w:rPr>
          <w:rFonts w:asciiTheme="minorBidi" w:hAnsiTheme="minorBidi" w:cstheme="minorBidi"/>
          <w:szCs w:val="22"/>
        </w:rPr>
        <w:t xml:space="preserve">raised a </w:t>
      </w:r>
      <w:r w:rsidRPr="00EE595F">
        <w:rPr>
          <w:rFonts w:asciiTheme="minorBidi" w:hAnsiTheme="minorBidi" w:cstheme="minorBidi"/>
          <w:szCs w:val="22"/>
        </w:rPr>
        <w:t xml:space="preserve">concern </w:t>
      </w:r>
      <w:r w:rsidR="00807E7E" w:rsidRPr="00EE595F">
        <w:rPr>
          <w:rFonts w:asciiTheme="minorBidi" w:hAnsiTheme="minorBidi" w:cstheme="minorBidi"/>
          <w:szCs w:val="22"/>
        </w:rPr>
        <w:t>regarding</w:t>
      </w:r>
      <w:r w:rsidR="00B5336F" w:rsidRPr="00EE595F">
        <w:rPr>
          <w:rFonts w:asciiTheme="minorBidi" w:hAnsiTheme="minorBidi" w:cstheme="minorBidi"/>
          <w:szCs w:val="22"/>
        </w:rPr>
        <w:t xml:space="preserve"> the </w:t>
      </w:r>
      <w:r w:rsidR="003F0AD5" w:rsidRPr="00EE595F">
        <w:rPr>
          <w:rFonts w:asciiTheme="minorBidi" w:hAnsiTheme="minorBidi" w:cstheme="minorBidi"/>
          <w:szCs w:val="22"/>
        </w:rPr>
        <w:t xml:space="preserve">structure of </w:t>
      </w:r>
      <w:r w:rsidR="00D32B24" w:rsidRPr="00EE595F">
        <w:rPr>
          <w:rFonts w:asciiTheme="minorBidi" w:hAnsiTheme="minorBidi" w:cstheme="minorBidi"/>
          <w:szCs w:val="22"/>
        </w:rPr>
        <w:t xml:space="preserve">Agenda </w:t>
      </w:r>
      <w:r w:rsidR="003217F2" w:rsidRPr="00EE595F">
        <w:rPr>
          <w:rFonts w:asciiTheme="minorBidi" w:hAnsiTheme="minorBidi" w:cstheme="minorBidi"/>
          <w:szCs w:val="22"/>
        </w:rPr>
        <w:t>I</w:t>
      </w:r>
      <w:r w:rsidR="00D32B24" w:rsidRPr="00EE595F">
        <w:rPr>
          <w:rFonts w:asciiTheme="minorBidi" w:hAnsiTheme="minorBidi" w:cstheme="minorBidi"/>
          <w:szCs w:val="22"/>
        </w:rPr>
        <w:t>tems</w:t>
      </w:r>
      <w:r w:rsidR="00BB2D63" w:rsidRPr="00EE595F">
        <w:rPr>
          <w:rFonts w:asciiTheme="minorBidi" w:hAnsiTheme="minorBidi" w:cstheme="minorBidi"/>
          <w:szCs w:val="22"/>
        </w:rPr>
        <w:t xml:space="preserve"> of </w:t>
      </w:r>
      <w:r w:rsidR="00A97BBE" w:rsidRPr="00EE595F">
        <w:rPr>
          <w:rFonts w:asciiTheme="minorBidi" w:hAnsiTheme="minorBidi" w:cstheme="minorBidi"/>
          <w:szCs w:val="22"/>
        </w:rPr>
        <w:t>the Committee</w:t>
      </w:r>
      <w:r w:rsidR="00793626" w:rsidRPr="00EE595F">
        <w:rPr>
          <w:rFonts w:asciiTheme="minorBidi" w:hAnsiTheme="minorBidi" w:cstheme="minorBidi"/>
          <w:szCs w:val="22"/>
        </w:rPr>
        <w:t xml:space="preserve"> since the eleventh session</w:t>
      </w:r>
      <w:r w:rsidR="00B5336F" w:rsidRPr="00EE595F">
        <w:rPr>
          <w:rFonts w:asciiTheme="minorBidi" w:hAnsiTheme="minorBidi" w:cstheme="minorBidi"/>
          <w:szCs w:val="22"/>
        </w:rPr>
        <w:t xml:space="preserve">. </w:t>
      </w:r>
      <w:r w:rsidR="00807E7E" w:rsidRPr="00EE595F">
        <w:rPr>
          <w:rFonts w:asciiTheme="minorBidi" w:hAnsiTheme="minorBidi" w:cstheme="minorBidi"/>
          <w:szCs w:val="22"/>
        </w:rPr>
        <w:t xml:space="preserve"> </w:t>
      </w:r>
      <w:r w:rsidR="00B5336F" w:rsidRPr="00EE595F">
        <w:rPr>
          <w:rFonts w:asciiTheme="minorBidi" w:hAnsiTheme="minorBidi" w:cstheme="minorBidi"/>
          <w:szCs w:val="22"/>
        </w:rPr>
        <w:t>The Delegation</w:t>
      </w:r>
      <w:r w:rsidR="00063FBA" w:rsidRPr="00EE595F">
        <w:rPr>
          <w:rFonts w:asciiTheme="minorBidi" w:hAnsiTheme="minorBidi" w:cstheme="minorBidi"/>
          <w:szCs w:val="22"/>
        </w:rPr>
        <w:t xml:space="preserve"> </w:t>
      </w:r>
      <w:r w:rsidR="00B5336F" w:rsidRPr="00EE595F">
        <w:rPr>
          <w:rFonts w:asciiTheme="minorBidi" w:hAnsiTheme="minorBidi" w:cstheme="minorBidi"/>
          <w:szCs w:val="22"/>
        </w:rPr>
        <w:t xml:space="preserve">observed that the grouping of </w:t>
      </w:r>
      <w:r w:rsidR="00FA0091" w:rsidRPr="00EE595F">
        <w:rPr>
          <w:rFonts w:asciiTheme="minorBidi" w:hAnsiTheme="minorBidi" w:cstheme="minorBidi"/>
          <w:szCs w:val="22"/>
        </w:rPr>
        <w:t>A</w:t>
      </w:r>
      <w:r w:rsidR="00B5336F" w:rsidRPr="00EE595F">
        <w:rPr>
          <w:rFonts w:asciiTheme="minorBidi" w:hAnsiTheme="minorBidi" w:cstheme="minorBidi"/>
          <w:szCs w:val="22"/>
        </w:rPr>
        <w:t xml:space="preserve">genda </w:t>
      </w:r>
      <w:r w:rsidR="003217F2" w:rsidRPr="00EE595F">
        <w:rPr>
          <w:rFonts w:asciiTheme="minorBidi" w:hAnsiTheme="minorBidi" w:cstheme="minorBidi"/>
          <w:szCs w:val="22"/>
        </w:rPr>
        <w:t>I</w:t>
      </w:r>
      <w:r w:rsidR="00B5336F" w:rsidRPr="00EE595F">
        <w:rPr>
          <w:rFonts w:asciiTheme="minorBidi" w:hAnsiTheme="minorBidi" w:cstheme="minorBidi"/>
          <w:szCs w:val="22"/>
        </w:rPr>
        <w:t xml:space="preserve">tems under specific </w:t>
      </w:r>
      <w:r w:rsidR="00702F08" w:rsidRPr="00EE595F">
        <w:rPr>
          <w:rFonts w:asciiTheme="minorBidi" w:hAnsiTheme="minorBidi" w:cstheme="minorBidi"/>
          <w:szCs w:val="22"/>
        </w:rPr>
        <w:t xml:space="preserve">actions, such as </w:t>
      </w:r>
      <w:r w:rsidR="006353CD" w:rsidRPr="00EE595F">
        <w:rPr>
          <w:rFonts w:asciiTheme="minorBidi" w:hAnsiTheme="minorBidi" w:cstheme="minorBidi"/>
          <w:szCs w:val="22"/>
        </w:rPr>
        <w:t xml:space="preserve">Task Force </w:t>
      </w:r>
      <w:r w:rsidR="00702F08" w:rsidRPr="00EE595F">
        <w:rPr>
          <w:rFonts w:asciiTheme="minorBidi" w:hAnsiTheme="minorBidi" w:cstheme="minorBidi"/>
          <w:szCs w:val="22"/>
        </w:rPr>
        <w:t xml:space="preserve">progress reports or </w:t>
      </w:r>
      <w:r w:rsidR="006353CD" w:rsidRPr="00EE595F">
        <w:rPr>
          <w:rFonts w:asciiTheme="minorBidi" w:hAnsiTheme="minorBidi" w:cstheme="minorBidi"/>
          <w:szCs w:val="22"/>
        </w:rPr>
        <w:t xml:space="preserve">proposal for </w:t>
      </w:r>
      <w:r w:rsidR="00702F08" w:rsidRPr="00EE595F">
        <w:rPr>
          <w:rFonts w:asciiTheme="minorBidi" w:hAnsiTheme="minorBidi" w:cstheme="minorBidi"/>
          <w:szCs w:val="22"/>
        </w:rPr>
        <w:t>revision</w:t>
      </w:r>
      <w:r w:rsidR="00F3697F" w:rsidRPr="00EE595F">
        <w:rPr>
          <w:rFonts w:asciiTheme="minorBidi" w:hAnsiTheme="minorBidi" w:cstheme="minorBidi"/>
          <w:szCs w:val="22"/>
        </w:rPr>
        <w:t xml:space="preserve"> of WIPO Standard</w:t>
      </w:r>
      <w:r w:rsidR="00702F08" w:rsidRPr="00EE595F">
        <w:rPr>
          <w:rFonts w:asciiTheme="minorBidi" w:hAnsiTheme="minorBidi" w:cstheme="minorBidi"/>
          <w:szCs w:val="22"/>
        </w:rPr>
        <w:t xml:space="preserve">s, </w:t>
      </w:r>
      <w:r w:rsidR="00B5336F" w:rsidRPr="00EE595F">
        <w:rPr>
          <w:rFonts w:asciiTheme="minorBidi" w:hAnsiTheme="minorBidi" w:cstheme="minorBidi"/>
          <w:szCs w:val="22"/>
        </w:rPr>
        <w:t xml:space="preserve">has resulted in topics </w:t>
      </w:r>
      <w:r w:rsidR="00702F08" w:rsidRPr="00EE595F">
        <w:rPr>
          <w:rFonts w:asciiTheme="minorBidi" w:hAnsiTheme="minorBidi" w:cstheme="minorBidi"/>
          <w:szCs w:val="22"/>
        </w:rPr>
        <w:t>managed by a particular Task Force</w:t>
      </w:r>
      <w:r w:rsidR="00B5336F" w:rsidRPr="00EE595F">
        <w:rPr>
          <w:rFonts w:asciiTheme="minorBidi" w:hAnsiTheme="minorBidi" w:cstheme="minorBidi"/>
          <w:szCs w:val="22"/>
        </w:rPr>
        <w:t xml:space="preserve"> being addressed multiple times under different </w:t>
      </w:r>
      <w:r w:rsidR="00212E92" w:rsidRPr="00EE595F">
        <w:rPr>
          <w:rFonts w:asciiTheme="minorBidi" w:hAnsiTheme="minorBidi" w:cstheme="minorBidi"/>
          <w:szCs w:val="22"/>
        </w:rPr>
        <w:t>A</w:t>
      </w:r>
      <w:r w:rsidR="00FB584C" w:rsidRPr="00EE595F">
        <w:rPr>
          <w:rFonts w:asciiTheme="minorBidi" w:hAnsiTheme="minorBidi" w:cstheme="minorBidi"/>
          <w:szCs w:val="22"/>
        </w:rPr>
        <w:t xml:space="preserve">genda </w:t>
      </w:r>
      <w:r w:rsidR="003217F2" w:rsidRPr="00EE595F">
        <w:rPr>
          <w:rFonts w:asciiTheme="minorBidi" w:hAnsiTheme="minorBidi" w:cstheme="minorBidi"/>
          <w:szCs w:val="22"/>
        </w:rPr>
        <w:t>I</w:t>
      </w:r>
      <w:r w:rsidR="00FB584C" w:rsidRPr="00EE595F">
        <w:rPr>
          <w:rFonts w:asciiTheme="minorBidi" w:hAnsiTheme="minorBidi" w:cstheme="minorBidi"/>
          <w:szCs w:val="22"/>
        </w:rPr>
        <w:t>tems</w:t>
      </w:r>
      <w:r w:rsidR="00B5336F" w:rsidRPr="00EE595F">
        <w:rPr>
          <w:rFonts w:asciiTheme="minorBidi" w:hAnsiTheme="minorBidi" w:cstheme="minorBidi"/>
          <w:szCs w:val="22"/>
        </w:rPr>
        <w:t xml:space="preserve">. </w:t>
      </w:r>
      <w:r w:rsidR="00B5606E" w:rsidRPr="00EE595F">
        <w:rPr>
          <w:rFonts w:asciiTheme="minorBidi" w:hAnsiTheme="minorBidi" w:cstheme="minorBidi"/>
          <w:szCs w:val="22"/>
        </w:rPr>
        <w:t xml:space="preserve"> </w:t>
      </w:r>
      <w:r w:rsidR="00807E7E" w:rsidRPr="00EE595F">
        <w:rPr>
          <w:rFonts w:asciiTheme="minorBidi" w:hAnsiTheme="minorBidi" w:cstheme="minorBidi"/>
          <w:szCs w:val="22"/>
        </w:rPr>
        <w:t>The Delegation</w:t>
      </w:r>
      <w:r w:rsidR="00B5336F" w:rsidRPr="00EE595F">
        <w:rPr>
          <w:rFonts w:asciiTheme="minorBidi" w:hAnsiTheme="minorBidi" w:cstheme="minorBidi"/>
          <w:szCs w:val="22"/>
        </w:rPr>
        <w:t xml:space="preserve"> noted that th</w:t>
      </w:r>
      <w:r w:rsidR="0064291A" w:rsidRPr="00EE595F">
        <w:rPr>
          <w:rFonts w:asciiTheme="minorBidi" w:hAnsiTheme="minorBidi" w:cstheme="minorBidi"/>
          <w:szCs w:val="22"/>
        </w:rPr>
        <w:t>e</w:t>
      </w:r>
      <w:r w:rsidR="00A115F5" w:rsidRPr="00EE595F" w:rsidDel="005621F6">
        <w:rPr>
          <w:rFonts w:asciiTheme="minorBidi" w:hAnsiTheme="minorBidi" w:cstheme="minorBidi"/>
          <w:szCs w:val="22"/>
        </w:rPr>
        <w:t xml:space="preserve"> </w:t>
      </w:r>
      <w:r w:rsidR="00994FF1" w:rsidRPr="00EE595F">
        <w:rPr>
          <w:rFonts w:asciiTheme="minorBidi" w:hAnsiTheme="minorBidi" w:cstheme="minorBidi"/>
          <w:szCs w:val="22"/>
        </w:rPr>
        <w:t>current agenda structure</w:t>
      </w:r>
      <w:r w:rsidR="00A115F5" w:rsidRPr="00EE595F">
        <w:rPr>
          <w:rFonts w:asciiTheme="minorBidi" w:hAnsiTheme="minorBidi" w:cstheme="minorBidi"/>
          <w:szCs w:val="22"/>
        </w:rPr>
        <w:t xml:space="preserve"> </w:t>
      </w:r>
      <w:r w:rsidR="00B5336F" w:rsidRPr="00EE595F">
        <w:rPr>
          <w:rFonts w:asciiTheme="minorBidi" w:hAnsiTheme="minorBidi" w:cstheme="minorBidi"/>
          <w:szCs w:val="22"/>
        </w:rPr>
        <w:t xml:space="preserve">may </w:t>
      </w:r>
      <w:r w:rsidR="00217D8A" w:rsidRPr="00EE595F">
        <w:rPr>
          <w:rFonts w:asciiTheme="minorBidi" w:hAnsiTheme="minorBidi" w:cstheme="minorBidi"/>
          <w:szCs w:val="22"/>
        </w:rPr>
        <w:t xml:space="preserve">lead to fragmented discussions and </w:t>
      </w:r>
      <w:r w:rsidR="00B5336F" w:rsidRPr="00EE595F">
        <w:rPr>
          <w:rFonts w:asciiTheme="minorBidi" w:hAnsiTheme="minorBidi" w:cstheme="minorBidi"/>
          <w:szCs w:val="22"/>
        </w:rPr>
        <w:t xml:space="preserve">reduce the efficiency of the </w:t>
      </w:r>
      <w:r w:rsidR="00E26B7C" w:rsidRPr="00EE595F">
        <w:rPr>
          <w:rFonts w:asciiTheme="minorBidi" w:hAnsiTheme="minorBidi" w:cstheme="minorBidi"/>
          <w:szCs w:val="22"/>
        </w:rPr>
        <w:t>discussion</w:t>
      </w:r>
      <w:r w:rsidR="00633F92" w:rsidRPr="00EE595F">
        <w:rPr>
          <w:rFonts w:asciiTheme="minorBidi" w:hAnsiTheme="minorBidi" w:cstheme="minorBidi"/>
          <w:szCs w:val="22"/>
        </w:rPr>
        <w:t>s</w:t>
      </w:r>
      <w:r w:rsidR="00C150D4" w:rsidRPr="00EE595F">
        <w:rPr>
          <w:rFonts w:asciiTheme="minorBidi" w:hAnsiTheme="minorBidi" w:cstheme="minorBidi"/>
          <w:szCs w:val="22"/>
        </w:rPr>
        <w:t xml:space="preserve"> </w:t>
      </w:r>
      <w:r w:rsidR="00FD25AA" w:rsidRPr="00EE595F">
        <w:rPr>
          <w:rFonts w:asciiTheme="minorBidi" w:hAnsiTheme="minorBidi" w:cstheme="minorBidi"/>
          <w:szCs w:val="22"/>
        </w:rPr>
        <w:t xml:space="preserve">by delegations </w:t>
      </w:r>
      <w:r w:rsidR="00C150D4" w:rsidRPr="00EE595F">
        <w:rPr>
          <w:rFonts w:asciiTheme="minorBidi" w:hAnsiTheme="minorBidi" w:cstheme="minorBidi"/>
          <w:szCs w:val="22"/>
        </w:rPr>
        <w:t xml:space="preserve">on related </w:t>
      </w:r>
      <w:r w:rsidR="00C150D4" w:rsidRPr="00EE595F" w:rsidDel="00217D8A">
        <w:rPr>
          <w:rFonts w:asciiTheme="minorBidi" w:hAnsiTheme="minorBidi" w:cstheme="minorBidi"/>
          <w:szCs w:val="22"/>
        </w:rPr>
        <w:t>topics</w:t>
      </w:r>
      <w:r w:rsidR="00B5336F" w:rsidRPr="00EE595F">
        <w:rPr>
          <w:rFonts w:asciiTheme="minorBidi" w:hAnsiTheme="minorBidi" w:cstheme="minorBidi"/>
          <w:szCs w:val="22"/>
        </w:rPr>
        <w:t xml:space="preserve">. </w:t>
      </w:r>
      <w:r w:rsidR="00F96573" w:rsidRPr="00EE595F">
        <w:rPr>
          <w:rFonts w:asciiTheme="minorBidi" w:hAnsiTheme="minorBidi" w:cstheme="minorBidi"/>
          <w:szCs w:val="22"/>
        </w:rPr>
        <w:t xml:space="preserve"> </w:t>
      </w:r>
      <w:r w:rsidR="00B5336F" w:rsidRPr="00EE595F">
        <w:rPr>
          <w:rFonts w:asciiTheme="minorBidi" w:hAnsiTheme="minorBidi" w:cstheme="minorBidi"/>
          <w:szCs w:val="22"/>
        </w:rPr>
        <w:t>The Delegation</w:t>
      </w:r>
      <w:r w:rsidR="00B5336F" w:rsidRPr="00EE595F" w:rsidDel="008F038B">
        <w:rPr>
          <w:rFonts w:asciiTheme="minorBidi" w:hAnsiTheme="minorBidi" w:cstheme="minorBidi"/>
          <w:szCs w:val="22"/>
        </w:rPr>
        <w:t xml:space="preserve"> </w:t>
      </w:r>
      <w:r w:rsidR="00A75B6D" w:rsidRPr="00EE595F">
        <w:rPr>
          <w:rFonts w:asciiTheme="minorBidi" w:hAnsiTheme="minorBidi" w:cstheme="minorBidi"/>
          <w:szCs w:val="22"/>
        </w:rPr>
        <w:t xml:space="preserve">further requested the </w:t>
      </w:r>
      <w:r w:rsidR="008F038B" w:rsidRPr="00EE595F">
        <w:rPr>
          <w:rFonts w:asciiTheme="minorBidi" w:hAnsiTheme="minorBidi" w:cstheme="minorBidi"/>
          <w:szCs w:val="22"/>
        </w:rPr>
        <w:t>Secretariat</w:t>
      </w:r>
      <w:r w:rsidR="00B5336F" w:rsidRPr="00EE595F">
        <w:rPr>
          <w:rFonts w:asciiTheme="minorBidi" w:hAnsiTheme="minorBidi" w:cstheme="minorBidi"/>
          <w:szCs w:val="22"/>
        </w:rPr>
        <w:t xml:space="preserve"> </w:t>
      </w:r>
      <w:r w:rsidR="00A75B6D" w:rsidRPr="00EE595F">
        <w:rPr>
          <w:rFonts w:asciiTheme="minorBidi" w:hAnsiTheme="minorBidi" w:cstheme="minorBidi"/>
          <w:szCs w:val="22"/>
        </w:rPr>
        <w:t xml:space="preserve">to collect feedback from delegations under Agenda Item 9. </w:t>
      </w:r>
      <w:r w:rsidR="00F8726D" w:rsidRPr="00EE595F">
        <w:rPr>
          <w:rFonts w:asciiTheme="minorBidi" w:hAnsiTheme="minorBidi" w:cstheme="minorBidi"/>
          <w:szCs w:val="22"/>
        </w:rPr>
        <w:t xml:space="preserve"> </w:t>
      </w:r>
      <w:r w:rsidR="00A75B6D" w:rsidRPr="00EE595F">
        <w:rPr>
          <w:rFonts w:asciiTheme="minorBidi" w:hAnsiTheme="minorBidi" w:cstheme="minorBidi"/>
          <w:szCs w:val="22"/>
        </w:rPr>
        <w:t xml:space="preserve">Depending on the </w:t>
      </w:r>
      <w:r w:rsidR="00EF50B4" w:rsidRPr="00EE595F">
        <w:rPr>
          <w:rFonts w:asciiTheme="minorBidi" w:hAnsiTheme="minorBidi" w:cstheme="minorBidi"/>
          <w:szCs w:val="22"/>
        </w:rPr>
        <w:t>feedback provided</w:t>
      </w:r>
      <w:r w:rsidR="00A75B6D" w:rsidRPr="00EE595F">
        <w:rPr>
          <w:rFonts w:asciiTheme="minorBidi" w:hAnsiTheme="minorBidi" w:cstheme="minorBidi"/>
          <w:szCs w:val="22"/>
        </w:rPr>
        <w:t xml:space="preserve">, the agenda structure </w:t>
      </w:r>
      <w:r w:rsidR="00F8726D" w:rsidRPr="00EE595F">
        <w:rPr>
          <w:rFonts w:asciiTheme="minorBidi" w:hAnsiTheme="minorBidi" w:cstheme="minorBidi"/>
          <w:szCs w:val="22"/>
        </w:rPr>
        <w:t>would</w:t>
      </w:r>
      <w:r w:rsidR="00A75B6D" w:rsidRPr="00EE595F">
        <w:rPr>
          <w:rFonts w:asciiTheme="minorBidi" w:hAnsiTheme="minorBidi" w:cstheme="minorBidi"/>
          <w:szCs w:val="22"/>
        </w:rPr>
        <w:t xml:space="preserve"> be reviewed for future session</w:t>
      </w:r>
      <w:r w:rsidR="000856B0" w:rsidRPr="00EE595F">
        <w:rPr>
          <w:rFonts w:asciiTheme="minorBidi" w:hAnsiTheme="minorBidi" w:cstheme="minorBidi"/>
          <w:szCs w:val="22"/>
        </w:rPr>
        <w:t>s</w:t>
      </w:r>
      <w:r w:rsidR="00A75B6D" w:rsidRPr="00EE595F">
        <w:rPr>
          <w:rFonts w:asciiTheme="minorBidi" w:hAnsiTheme="minorBidi" w:cstheme="minorBidi"/>
          <w:szCs w:val="22"/>
        </w:rPr>
        <w:t xml:space="preserve"> of the CWS.  </w:t>
      </w:r>
      <w:r w:rsidR="00B5336F" w:rsidRPr="00EE595F">
        <w:rPr>
          <w:rFonts w:asciiTheme="minorBidi" w:hAnsiTheme="minorBidi" w:cstheme="minorBidi"/>
          <w:szCs w:val="22"/>
        </w:rPr>
        <w:t xml:space="preserve">The </w:t>
      </w:r>
      <w:r w:rsidR="008F038B" w:rsidRPr="00EE595F">
        <w:rPr>
          <w:rFonts w:asciiTheme="minorBidi" w:hAnsiTheme="minorBidi" w:cstheme="minorBidi"/>
          <w:szCs w:val="22"/>
        </w:rPr>
        <w:t>Secretariat</w:t>
      </w:r>
      <w:r w:rsidR="00B5336F" w:rsidRPr="00EE595F">
        <w:rPr>
          <w:rFonts w:asciiTheme="minorBidi" w:hAnsiTheme="minorBidi" w:cstheme="minorBidi"/>
          <w:szCs w:val="22"/>
        </w:rPr>
        <w:t xml:space="preserve"> </w:t>
      </w:r>
      <w:r w:rsidR="00A75B6D" w:rsidRPr="00EE595F">
        <w:rPr>
          <w:rFonts w:asciiTheme="minorBidi" w:hAnsiTheme="minorBidi" w:cstheme="minorBidi"/>
          <w:szCs w:val="22"/>
        </w:rPr>
        <w:t>agreed</w:t>
      </w:r>
      <w:r w:rsidR="00A75B6D" w:rsidRPr="00EE595F" w:rsidDel="0052177B">
        <w:rPr>
          <w:rFonts w:asciiTheme="minorBidi" w:hAnsiTheme="minorBidi" w:cstheme="minorBidi"/>
          <w:szCs w:val="22"/>
        </w:rPr>
        <w:t xml:space="preserve"> </w:t>
      </w:r>
      <w:r w:rsidR="00E363E3" w:rsidRPr="000232EC">
        <w:rPr>
          <w:rFonts w:asciiTheme="minorBidi" w:hAnsiTheme="minorBidi" w:cstheme="minorBidi"/>
          <w:szCs w:val="22"/>
        </w:rPr>
        <w:t>on</w:t>
      </w:r>
      <w:r w:rsidR="00A75B6D" w:rsidRPr="00EE595F">
        <w:rPr>
          <w:rFonts w:asciiTheme="minorBidi" w:hAnsiTheme="minorBidi" w:cstheme="minorBidi"/>
          <w:szCs w:val="22"/>
        </w:rPr>
        <w:t xml:space="preserve"> </w:t>
      </w:r>
      <w:r w:rsidR="00B5336F" w:rsidRPr="00EE595F">
        <w:rPr>
          <w:rFonts w:asciiTheme="minorBidi" w:hAnsiTheme="minorBidi" w:cstheme="minorBidi"/>
          <w:szCs w:val="22"/>
        </w:rPr>
        <w:t xml:space="preserve">a brief discussion under </w:t>
      </w:r>
      <w:r w:rsidR="00F70129" w:rsidRPr="00EE595F">
        <w:rPr>
          <w:rFonts w:asciiTheme="minorBidi" w:hAnsiTheme="minorBidi" w:cstheme="minorBidi"/>
          <w:szCs w:val="22"/>
        </w:rPr>
        <w:t>A</w:t>
      </w:r>
      <w:r w:rsidR="00B5336F" w:rsidRPr="00EE595F">
        <w:rPr>
          <w:rFonts w:asciiTheme="minorBidi" w:hAnsiTheme="minorBidi" w:cstheme="minorBidi"/>
          <w:szCs w:val="22"/>
        </w:rPr>
        <w:t xml:space="preserve">genda item 9, “CWS Work </w:t>
      </w:r>
      <w:r w:rsidR="00B473F3" w:rsidRPr="00EE595F">
        <w:rPr>
          <w:rFonts w:asciiTheme="minorBidi" w:hAnsiTheme="minorBidi" w:cstheme="minorBidi"/>
          <w:szCs w:val="22"/>
        </w:rPr>
        <w:t>Program</w:t>
      </w:r>
      <w:r w:rsidR="00B5336F" w:rsidRPr="00EE595F">
        <w:rPr>
          <w:rFonts w:asciiTheme="minorBidi" w:hAnsiTheme="minorBidi" w:cstheme="minorBidi"/>
          <w:szCs w:val="22"/>
        </w:rPr>
        <w:t>”</w:t>
      </w:r>
      <w:r w:rsidR="009F4AE7" w:rsidRPr="00EE595F">
        <w:rPr>
          <w:rFonts w:asciiTheme="minorBidi" w:hAnsiTheme="minorBidi" w:cstheme="minorBidi"/>
          <w:szCs w:val="22"/>
        </w:rPr>
        <w:t>,</w:t>
      </w:r>
      <w:r w:rsidR="00B5336F" w:rsidRPr="00EE595F">
        <w:rPr>
          <w:rFonts w:asciiTheme="minorBidi" w:hAnsiTheme="minorBidi" w:cstheme="minorBidi"/>
          <w:szCs w:val="22"/>
        </w:rPr>
        <w:t xml:space="preserve"> to collect feedback from </w:t>
      </w:r>
      <w:r w:rsidR="00277468" w:rsidRPr="00EE595F">
        <w:rPr>
          <w:rFonts w:asciiTheme="minorBidi" w:hAnsiTheme="minorBidi" w:cstheme="minorBidi"/>
          <w:szCs w:val="22"/>
        </w:rPr>
        <w:t>other</w:t>
      </w:r>
      <w:r w:rsidR="00B5336F" w:rsidRPr="00EE595F">
        <w:rPr>
          <w:rFonts w:asciiTheme="minorBidi" w:hAnsiTheme="minorBidi" w:cstheme="minorBidi"/>
          <w:szCs w:val="22"/>
        </w:rPr>
        <w:t xml:space="preserve"> </w:t>
      </w:r>
      <w:r w:rsidR="00277468" w:rsidRPr="00EE595F">
        <w:rPr>
          <w:rFonts w:asciiTheme="minorBidi" w:hAnsiTheme="minorBidi" w:cstheme="minorBidi"/>
          <w:szCs w:val="22"/>
        </w:rPr>
        <w:t>d</w:t>
      </w:r>
      <w:r w:rsidR="00B5336F" w:rsidRPr="00EE595F">
        <w:rPr>
          <w:rFonts w:asciiTheme="minorBidi" w:hAnsiTheme="minorBidi" w:cstheme="minorBidi"/>
          <w:szCs w:val="22"/>
        </w:rPr>
        <w:t xml:space="preserve">elegations, with a view to potentially </w:t>
      </w:r>
      <w:r w:rsidR="00BE3B1A" w:rsidRPr="00EE595F">
        <w:rPr>
          <w:rFonts w:asciiTheme="minorBidi" w:hAnsiTheme="minorBidi" w:cstheme="minorBidi"/>
          <w:szCs w:val="22"/>
        </w:rPr>
        <w:t>gr</w:t>
      </w:r>
      <w:r w:rsidR="002C6C17" w:rsidRPr="00EE595F">
        <w:rPr>
          <w:rFonts w:asciiTheme="minorBidi" w:hAnsiTheme="minorBidi" w:cstheme="minorBidi"/>
          <w:szCs w:val="22"/>
        </w:rPr>
        <w:t xml:space="preserve">ouping </w:t>
      </w:r>
      <w:r w:rsidR="00B822A0" w:rsidRPr="00EE595F">
        <w:rPr>
          <w:rFonts w:asciiTheme="minorBidi" w:hAnsiTheme="minorBidi" w:cstheme="minorBidi"/>
          <w:szCs w:val="22"/>
        </w:rPr>
        <w:t xml:space="preserve">relevant </w:t>
      </w:r>
      <w:r w:rsidR="00F77DC6" w:rsidRPr="00EE595F">
        <w:rPr>
          <w:rFonts w:asciiTheme="minorBidi" w:hAnsiTheme="minorBidi" w:cstheme="minorBidi"/>
          <w:szCs w:val="22"/>
        </w:rPr>
        <w:t>Agenda</w:t>
      </w:r>
      <w:r w:rsidR="00B822A0" w:rsidRPr="00EE595F">
        <w:rPr>
          <w:rFonts w:asciiTheme="minorBidi" w:hAnsiTheme="minorBidi" w:cstheme="minorBidi"/>
          <w:szCs w:val="22"/>
        </w:rPr>
        <w:t xml:space="preserve"> </w:t>
      </w:r>
      <w:r w:rsidR="003217F2" w:rsidRPr="00EE595F">
        <w:rPr>
          <w:rFonts w:asciiTheme="minorBidi" w:hAnsiTheme="minorBidi" w:cstheme="minorBidi"/>
          <w:szCs w:val="22"/>
        </w:rPr>
        <w:t>I</w:t>
      </w:r>
      <w:r w:rsidR="00B822A0" w:rsidRPr="00EE595F">
        <w:rPr>
          <w:rFonts w:asciiTheme="minorBidi" w:hAnsiTheme="minorBidi" w:cstheme="minorBidi"/>
          <w:szCs w:val="22"/>
        </w:rPr>
        <w:t>tems together</w:t>
      </w:r>
      <w:r w:rsidR="00B5336F" w:rsidRPr="00EE595F">
        <w:rPr>
          <w:rFonts w:asciiTheme="minorBidi" w:hAnsiTheme="minorBidi" w:cstheme="minorBidi"/>
          <w:szCs w:val="22"/>
        </w:rPr>
        <w:t>.</w:t>
      </w:r>
    </w:p>
    <w:bookmarkEnd w:id="4"/>
    <w:p w14:paraId="64663C6A" w14:textId="376115F1" w:rsidR="00C9020E" w:rsidRPr="00EE595F" w:rsidRDefault="00C9020E" w:rsidP="00C9020E">
      <w:pPr>
        <w:pStyle w:val="Heading3"/>
        <w:rPr>
          <w:rFonts w:asciiTheme="minorBidi" w:hAnsiTheme="minorBidi" w:cstheme="minorBidi"/>
          <w:szCs w:val="22"/>
        </w:rPr>
      </w:pPr>
      <w:r w:rsidRPr="00EE595F">
        <w:rPr>
          <w:rFonts w:asciiTheme="minorBidi" w:hAnsiTheme="minorBidi" w:cstheme="minorBidi"/>
          <w:szCs w:val="22"/>
        </w:rPr>
        <w:t xml:space="preserve">Agenda Item 4:  Progress reports by </w:t>
      </w:r>
      <w:r w:rsidR="00BE03D5" w:rsidRPr="00EE595F">
        <w:rPr>
          <w:rFonts w:asciiTheme="minorBidi" w:hAnsiTheme="minorBidi" w:cstheme="minorBidi"/>
          <w:szCs w:val="22"/>
        </w:rPr>
        <w:t>CWS</w:t>
      </w:r>
      <w:r w:rsidRPr="00EE595F">
        <w:rPr>
          <w:rFonts w:asciiTheme="minorBidi" w:hAnsiTheme="minorBidi" w:cstheme="minorBidi"/>
          <w:szCs w:val="22"/>
        </w:rPr>
        <w:t xml:space="preserve"> Tasks Forces</w:t>
      </w:r>
    </w:p>
    <w:p w14:paraId="41288F2A" w14:textId="1010A3B1" w:rsidR="00C9020E" w:rsidRPr="00DB0D3E" w:rsidRDefault="0092613F" w:rsidP="00E64644">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list of membership of the CWS Task Forces, which is available on WIPO website at:  </w:t>
      </w:r>
      <w:hyperlink r:id="rId15" w:history="1">
        <w:r w:rsidR="00C9020E" w:rsidRPr="00DB0D3E">
          <w:rPr>
            <w:rStyle w:val="Hyperlink"/>
            <w:rFonts w:asciiTheme="minorBidi" w:hAnsiTheme="minorBidi" w:cstheme="minorBidi"/>
            <w:szCs w:val="22"/>
          </w:rPr>
          <w:t>https://www.wipo.int/en/web/cws/taskforce/members</w:t>
        </w:r>
      </w:hyperlink>
      <w:r w:rsidR="00C9020E">
        <w:t xml:space="preserve"> .</w:t>
      </w:r>
    </w:p>
    <w:p w14:paraId="6157AF6F" w14:textId="341E1E08" w:rsidR="00067724" w:rsidRPr="00DB0D3E" w:rsidRDefault="00167D7B"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63619B" w:rsidRPr="00DB0D3E">
        <w:rPr>
          <w:rFonts w:asciiTheme="minorBidi" w:hAnsiTheme="minorBidi" w:cstheme="minorBidi"/>
          <w:szCs w:val="22"/>
        </w:rPr>
        <w:t xml:space="preserve">The Secretariat reported that the Committee’s Work Program includes 20 active Tasks.  Sixteen of these Tasks </w:t>
      </w:r>
      <w:r w:rsidR="00381150" w:rsidRPr="00DB0D3E">
        <w:rPr>
          <w:rFonts w:asciiTheme="minorBidi" w:hAnsiTheme="minorBidi" w:cstheme="minorBidi"/>
          <w:szCs w:val="22"/>
        </w:rPr>
        <w:t>were</w:t>
      </w:r>
      <w:r w:rsidR="0063619B" w:rsidRPr="00DB0D3E">
        <w:rPr>
          <w:rFonts w:asciiTheme="minorBidi" w:hAnsiTheme="minorBidi" w:cstheme="minorBidi"/>
          <w:szCs w:val="22"/>
        </w:rPr>
        <w:t xml:space="preserve"> </w:t>
      </w:r>
      <w:r w:rsidR="00ED046E" w:rsidRPr="00DB0D3E">
        <w:rPr>
          <w:rFonts w:asciiTheme="minorBidi" w:hAnsiTheme="minorBidi" w:cstheme="minorBidi"/>
          <w:szCs w:val="22"/>
        </w:rPr>
        <w:t>managed</w:t>
      </w:r>
      <w:r w:rsidR="0063619B" w:rsidRPr="00DB0D3E">
        <w:rPr>
          <w:rFonts w:asciiTheme="minorBidi" w:hAnsiTheme="minorBidi" w:cstheme="minorBidi"/>
          <w:szCs w:val="22"/>
        </w:rPr>
        <w:t xml:space="preserve"> by dedicated Task Forces, while the remaining four are being undertaken on an ad-hoc or ordinary work basis without associated Task Forces. </w:t>
      </w:r>
      <w:r w:rsidR="006F6964" w:rsidRPr="00DB0D3E">
        <w:rPr>
          <w:rFonts w:asciiTheme="minorBidi" w:hAnsiTheme="minorBidi" w:cstheme="minorBidi"/>
          <w:szCs w:val="22"/>
        </w:rPr>
        <w:t xml:space="preserve"> </w:t>
      </w:r>
      <w:r w:rsidR="0063619B" w:rsidRPr="00DB0D3E">
        <w:rPr>
          <w:rFonts w:asciiTheme="minorBidi" w:hAnsiTheme="minorBidi" w:cstheme="minorBidi"/>
          <w:szCs w:val="22"/>
        </w:rPr>
        <w:t xml:space="preserve">The Secretariat expressed appreciation for the diligence and commitment demonstrated by all Task Forces, noting that their collective efforts have resulted in proposals submitted for consideration at the </w:t>
      </w:r>
      <w:r w:rsidR="00B87063" w:rsidRPr="00DB0D3E">
        <w:rPr>
          <w:rFonts w:asciiTheme="minorBidi" w:hAnsiTheme="minorBidi" w:cstheme="minorBidi"/>
          <w:szCs w:val="22"/>
        </w:rPr>
        <w:t>thirteen</w:t>
      </w:r>
      <w:r w:rsidR="00337BB9" w:rsidRPr="00DB0D3E">
        <w:rPr>
          <w:rFonts w:asciiTheme="minorBidi" w:hAnsiTheme="minorBidi" w:cstheme="minorBidi"/>
          <w:szCs w:val="22"/>
        </w:rPr>
        <w:t>th</w:t>
      </w:r>
      <w:r w:rsidR="00B87063" w:rsidRPr="00DB0D3E">
        <w:rPr>
          <w:rFonts w:asciiTheme="minorBidi" w:hAnsiTheme="minorBidi" w:cstheme="minorBidi"/>
          <w:szCs w:val="22"/>
        </w:rPr>
        <w:t xml:space="preserve"> </w:t>
      </w:r>
      <w:r w:rsidR="0063619B" w:rsidRPr="00DB0D3E">
        <w:rPr>
          <w:rFonts w:asciiTheme="minorBidi" w:hAnsiTheme="minorBidi" w:cstheme="minorBidi"/>
          <w:szCs w:val="22"/>
        </w:rPr>
        <w:t>session</w:t>
      </w:r>
      <w:r w:rsidR="00B87063" w:rsidRPr="00DB0D3E">
        <w:rPr>
          <w:rFonts w:asciiTheme="minorBidi" w:hAnsiTheme="minorBidi" w:cstheme="minorBidi"/>
          <w:szCs w:val="22"/>
        </w:rPr>
        <w:t xml:space="preserve"> of the</w:t>
      </w:r>
      <w:r w:rsidR="008514DA" w:rsidRPr="00DB0D3E">
        <w:rPr>
          <w:rFonts w:asciiTheme="minorBidi" w:hAnsiTheme="minorBidi" w:cstheme="minorBidi"/>
          <w:szCs w:val="22"/>
        </w:rPr>
        <w:t xml:space="preserve"> Committee</w:t>
      </w:r>
      <w:r w:rsidR="0063619B" w:rsidRPr="00DB0D3E">
        <w:rPr>
          <w:rFonts w:asciiTheme="minorBidi" w:hAnsiTheme="minorBidi" w:cstheme="minorBidi"/>
          <w:szCs w:val="22"/>
        </w:rPr>
        <w:t>.</w:t>
      </w:r>
    </w:p>
    <w:p w14:paraId="4C09243C" w14:textId="77777777"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4(a):  Report on Task No. 41 by the XML4IP Task Force</w:t>
      </w:r>
    </w:p>
    <w:p w14:paraId="7E1E5919" w14:textId="4EAEA3CC" w:rsidR="000C2FB5" w:rsidRPr="00DB0D3E" w:rsidRDefault="0092613F" w:rsidP="00234EE7">
      <w:pPr>
        <w:spacing w:after="22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16" w:history="1">
        <w:r w:rsidR="00B34B9B" w:rsidRPr="00DB0D3E">
          <w:rPr>
            <w:rStyle w:val="Hyperlink"/>
            <w:rFonts w:asciiTheme="minorBidi" w:hAnsiTheme="minorBidi" w:cstheme="minorBidi"/>
            <w:szCs w:val="22"/>
          </w:rPr>
          <w:t>CWS/13/2</w:t>
        </w:r>
      </w:hyperlink>
      <w:r w:rsidR="00C02339" w:rsidRPr="00DB0D3E">
        <w:rPr>
          <w:rFonts w:asciiTheme="minorBidi" w:hAnsiTheme="minorBidi" w:cstheme="minorBidi"/>
          <w:szCs w:val="22"/>
        </w:rPr>
        <w:t>.</w:t>
      </w:r>
    </w:p>
    <w:p w14:paraId="2F15FA01" w14:textId="31B17038" w:rsidR="00FC1683" w:rsidRPr="00DB0D3E" w:rsidRDefault="0092613F" w:rsidP="0037519C">
      <w:pPr>
        <w:spacing w:after="22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F259B3" w:rsidRPr="00DB0D3E">
        <w:rPr>
          <w:rFonts w:asciiTheme="minorBidi" w:hAnsiTheme="minorBidi" w:cstheme="minorBidi"/>
          <w:szCs w:val="22"/>
        </w:rPr>
        <w:t>The International Bureau</w:t>
      </w:r>
      <w:r w:rsidR="0037519C" w:rsidRPr="00DB0D3E">
        <w:rPr>
          <w:rFonts w:asciiTheme="minorBidi" w:hAnsiTheme="minorBidi" w:cstheme="minorBidi"/>
          <w:szCs w:val="22"/>
        </w:rPr>
        <w:t>, as</w:t>
      </w:r>
      <w:r w:rsidR="00855325" w:rsidRPr="00475A28">
        <w:rPr>
          <w:rFonts w:asciiTheme="minorBidi" w:hAnsiTheme="minorBidi" w:cstheme="minorBidi"/>
          <w:szCs w:val="22"/>
        </w:rPr>
        <w:t xml:space="preserve"> </w:t>
      </w:r>
      <w:r w:rsidR="00855325" w:rsidRPr="000232EC">
        <w:rPr>
          <w:rFonts w:asciiTheme="minorBidi" w:hAnsiTheme="minorBidi" w:cstheme="minorBidi"/>
          <w:szCs w:val="22"/>
        </w:rPr>
        <w:t>the</w:t>
      </w:r>
      <w:r w:rsidR="0037519C" w:rsidRPr="000232EC">
        <w:rPr>
          <w:rFonts w:asciiTheme="minorBidi" w:hAnsiTheme="minorBidi" w:cstheme="minorBidi"/>
          <w:szCs w:val="22"/>
        </w:rPr>
        <w:t xml:space="preserve"> </w:t>
      </w:r>
      <w:r w:rsidR="0037519C" w:rsidRPr="00DB0D3E">
        <w:rPr>
          <w:rFonts w:asciiTheme="minorBidi" w:hAnsiTheme="minorBidi" w:cstheme="minorBidi"/>
          <w:szCs w:val="22"/>
        </w:rPr>
        <w:t xml:space="preserve">Task Force </w:t>
      </w:r>
      <w:r w:rsidR="00A20D55" w:rsidRPr="00DB0D3E">
        <w:rPr>
          <w:rFonts w:asciiTheme="minorBidi" w:hAnsiTheme="minorBidi" w:cstheme="minorBidi"/>
          <w:szCs w:val="22"/>
        </w:rPr>
        <w:t>l</w:t>
      </w:r>
      <w:r w:rsidR="0037519C" w:rsidRPr="00DB0D3E">
        <w:rPr>
          <w:rFonts w:asciiTheme="minorBidi" w:hAnsiTheme="minorBidi" w:cstheme="minorBidi"/>
          <w:szCs w:val="22"/>
        </w:rPr>
        <w:t xml:space="preserve">eader, </w:t>
      </w:r>
      <w:r w:rsidR="002F5444" w:rsidRPr="00DB0D3E">
        <w:rPr>
          <w:rFonts w:asciiTheme="minorBidi" w:hAnsiTheme="minorBidi" w:cstheme="minorBidi"/>
          <w:szCs w:val="22"/>
        </w:rPr>
        <w:t xml:space="preserve">presented </w:t>
      </w:r>
      <w:r w:rsidR="00C83888" w:rsidRPr="00DB0D3E">
        <w:rPr>
          <w:rFonts w:asciiTheme="minorBidi" w:hAnsiTheme="minorBidi" w:cstheme="minorBidi"/>
          <w:szCs w:val="22"/>
        </w:rPr>
        <w:t xml:space="preserve">on the work conducted by the </w:t>
      </w:r>
      <w:r w:rsidR="00D47269" w:rsidRPr="00DB0D3E">
        <w:rPr>
          <w:rFonts w:asciiTheme="minorBidi" w:hAnsiTheme="minorBidi" w:cstheme="minorBidi"/>
          <w:szCs w:val="22"/>
        </w:rPr>
        <w:t xml:space="preserve">Task Force </w:t>
      </w:r>
      <w:r w:rsidR="00255D5C" w:rsidRPr="00DB0D3E">
        <w:rPr>
          <w:rFonts w:asciiTheme="minorBidi" w:hAnsiTheme="minorBidi" w:cstheme="minorBidi"/>
          <w:szCs w:val="22"/>
        </w:rPr>
        <w:t>since the last session</w:t>
      </w:r>
      <w:r w:rsidR="00125C20" w:rsidRPr="000232EC">
        <w:rPr>
          <w:rFonts w:asciiTheme="minorBidi" w:hAnsiTheme="minorBidi" w:cstheme="minorBidi"/>
          <w:szCs w:val="22"/>
        </w:rPr>
        <w:t>,</w:t>
      </w:r>
      <w:r w:rsidR="00255D5C" w:rsidRPr="00DB0D3E">
        <w:rPr>
          <w:rFonts w:asciiTheme="minorBidi" w:hAnsiTheme="minorBidi" w:cstheme="minorBidi"/>
          <w:szCs w:val="22"/>
        </w:rPr>
        <w:t xml:space="preserve"> including the publication of version 9.0 of WIPO Standard ST.96. </w:t>
      </w:r>
      <w:r w:rsidR="00F259B3" w:rsidRPr="00DB0D3E">
        <w:rPr>
          <w:rFonts w:asciiTheme="minorBidi" w:hAnsiTheme="minorBidi" w:cstheme="minorBidi"/>
          <w:szCs w:val="22"/>
        </w:rPr>
        <w:t xml:space="preserve"> </w:t>
      </w:r>
      <w:r w:rsidR="00BF0920" w:rsidRPr="000232EC">
        <w:rPr>
          <w:rFonts w:asciiTheme="minorBidi" w:hAnsiTheme="minorBidi" w:cstheme="minorBidi"/>
          <w:szCs w:val="22"/>
        </w:rPr>
        <w:t>The</w:t>
      </w:r>
      <w:r w:rsidR="00AD3981" w:rsidRPr="000232EC">
        <w:rPr>
          <w:rFonts w:asciiTheme="minorBidi" w:hAnsiTheme="minorBidi" w:cstheme="minorBidi"/>
          <w:szCs w:val="22"/>
        </w:rPr>
        <w:t xml:space="preserve"> International Bureau</w:t>
      </w:r>
      <w:r w:rsidR="00BF0920" w:rsidRPr="00DB0D3E">
        <w:rPr>
          <w:rFonts w:asciiTheme="minorBidi" w:hAnsiTheme="minorBidi" w:cstheme="minorBidi"/>
          <w:szCs w:val="22"/>
        </w:rPr>
        <w:t xml:space="preserve"> </w:t>
      </w:r>
      <w:r w:rsidR="00F259B3" w:rsidRPr="00DB0D3E">
        <w:rPr>
          <w:rFonts w:asciiTheme="minorBidi" w:hAnsiTheme="minorBidi" w:cstheme="minorBidi"/>
          <w:szCs w:val="22"/>
        </w:rPr>
        <w:t xml:space="preserve">also updated the </w:t>
      </w:r>
      <w:r w:rsidR="00BF0920" w:rsidRPr="00DB0D3E">
        <w:rPr>
          <w:rFonts w:asciiTheme="minorBidi" w:hAnsiTheme="minorBidi" w:cstheme="minorBidi"/>
          <w:szCs w:val="22"/>
        </w:rPr>
        <w:t xml:space="preserve">CWS </w:t>
      </w:r>
      <w:r w:rsidR="00F259B3" w:rsidRPr="00DB0D3E">
        <w:rPr>
          <w:rFonts w:asciiTheme="minorBidi" w:hAnsiTheme="minorBidi" w:cstheme="minorBidi"/>
          <w:szCs w:val="22"/>
        </w:rPr>
        <w:t>on the Joint API</w:t>
      </w:r>
      <w:r w:rsidR="007E672E" w:rsidRPr="00DB0D3E">
        <w:rPr>
          <w:rFonts w:asciiTheme="minorBidi" w:hAnsiTheme="minorBidi" w:cstheme="minorBidi"/>
          <w:szCs w:val="22"/>
        </w:rPr>
        <w:t xml:space="preserve"> and </w:t>
      </w:r>
      <w:r w:rsidR="00F259B3" w:rsidRPr="00DB0D3E">
        <w:rPr>
          <w:rFonts w:asciiTheme="minorBidi" w:hAnsiTheme="minorBidi" w:cstheme="minorBidi"/>
          <w:szCs w:val="22"/>
        </w:rPr>
        <w:t xml:space="preserve">XML4IP Task Force meeting held in July 2025 and on the pilot project for the centralized schema repository, which is hosted </w:t>
      </w:r>
      <w:r w:rsidR="00B67FCC" w:rsidRPr="00DB0D3E">
        <w:rPr>
          <w:rFonts w:asciiTheme="minorBidi" w:hAnsiTheme="minorBidi" w:cstheme="minorBidi"/>
          <w:szCs w:val="22"/>
        </w:rPr>
        <w:t>by the International Bureau</w:t>
      </w:r>
      <w:r w:rsidR="00823186" w:rsidRPr="00DB0D3E">
        <w:rPr>
          <w:rFonts w:asciiTheme="minorBidi" w:hAnsiTheme="minorBidi" w:cstheme="minorBidi"/>
          <w:szCs w:val="22"/>
        </w:rPr>
        <w:t>.</w:t>
      </w:r>
      <w:r w:rsidR="002F23BD" w:rsidRPr="00DB0D3E">
        <w:rPr>
          <w:rFonts w:asciiTheme="minorBidi" w:hAnsiTheme="minorBidi" w:cstheme="minorBidi"/>
          <w:szCs w:val="22"/>
        </w:rPr>
        <w:t xml:space="preserve">  </w:t>
      </w:r>
      <w:r w:rsidR="00BC693A" w:rsidRPr="000232EC">
        <w:rPr>
          <w:rFonts w:asciiTheme="minorBidi" w:hAnsiTheme="minorBidi" w:cstheme="minorBidi"/>
          <w:szCs w:val="22"/>
        </w:rPr>
        <w:t>Furthermore</w:t>
      </w:r>
      <w:r w:rsidR="00097BF8">
        <w:rPr>
          <w:rFonts w:asciiTheme="minorBidi" w:hAnsiTheme="minorBidi" w:cstheme="minorBidi"/>
          <w:szCs w:val="22"/>
        </w:rPr>
        <w:t>,</w:t>
      </w:r>
      <w:r w:rsidR="002F23BD" w:rsidRPr="00475A28" w:rsidDel="00BC693A">
        <w:rPr>
          <w:rFonts w:asciiTheme="minorBidi" w:hAnsiTheme="minorBidi" w:cstheme="minorBidi"/>
          <w:szCs w:val="22"/>
        </w:rPr>
        <w:t xml:space="preserve"> </w:t>
      </w:r>
      <w:r w:rsidR="00BC693A" w:rsidRPr="000232EC">
        <w:rPr>
          <w:rFonts w:asciiTheme="minorBidi" w:hAnsiTheme="minorBidi" w:cstheme="minorBidi"/>
          <w:szCs w:val="22"/>
        </w:rPr>
        <w:t>the</w:t>
      </w:r>
      <w:r w:rsidR="00BC693A">
        <w:rPr>
          <w:rFonts w:asciiTheme="minorBidi" w:hAnsiTheme="minorBidi" w:cstheme="minorBidi"/>
          <w:szCs w:val="22"/>
        </w:rPr>
        <w:t xml:space="preserve"> </w:t>
      </w:r>
      <w:r w:rsidR="002F23BD" w:rsidRPr="00DB0D3E">
        <w:rPr>
          <w:rFonts w:asciiTheme="minorBidi" w:hAnsiTheme="minorBidi" w:cstheme="minorBidi"/>
          <w:szCs w:val="22"/>
        </w:rPr>
        <w:t xml:space="preserve">International Bureau </w:t>
      </w:r>
      <w:r w:rsidR="00AF712E" w:rsidRPr="00DB0D3E">
        <w:rPr>
          <w:rFonts w:asciiTheme="minorBidi" w:hAnsiTheme="minorBidi" w:cstheme="minorBidi"/>
          <w:szCs w:val="22"/>
        </w:rPr>
        <w:t xml:space="preserve">highlighted </w:t>
      </w:r>
      <w:r w:rsidR="001106DC" w:rsidRPr="00DB0D3E">
        <w:rPr>
          <w:rFonts w:asciiTheme="minorBidi" w:hAnsiTheme="minorBidi" w:cstheme="minorBidi"/>
          <w:szCs w:val="22"/>
        </w:rPr>
        <w:t>some out</w:t>
      </w:r>
      <w:r w:rsidR="003F7BBD" w:rsidRPr="00DB0D3E">
        <w:rPr>
          <w:rFonts w:asciiTheme="minorBidi" w:hAnsiTheme="minorBidi" w:cstheme="minorBidi"/>
          <w:szCs w:val="22"/>
        </w:rPr>
        <w:t>standing</w:t>
      </w:r>
      <w:r w:rsidR="00596364" w:rsidRPr="00DB0D3E">
        <w:rPr>
          <w:rFonts w:asciiTheme="minorBidi" w:hAnsiTheme="minorBidi" w:cstheme="minorBidi"/>
          <w:szCs w:val="22"/>
        </w:rPr>
        <w:t xml:space="preserve"> </w:t>
      </w:r>
      <w:r w:rsidR="003B13BD" w:rsidRPr="00DB0D3E">
        <w:rPr>
          <w:rFonts w:asciiTheme="minorBidi" w:hAnsiTheme="minorBidi" w:cstheme="minorBidi"/>
          <w:szCs w:val="22"/>
        </w:rPr>
        <w:t>items</w:t>
      </w:r>
      <w:r w:rsidR="00BF7A41" w:rsidRPr="00DB0D3E">
        <w:rPr>
          <w:rFonts w:asciiTheme="minorBidi" w:hAnsiTheme="minorBidi" w:cstheme="minorBidi"/>
          <w:szCs w:val="22"/>
        </w:rPr>
        <w:t xml:space="preserve">, including the </w:t>
      </w:r>
      <w:r w:rsidR="00E213A8" w:rsidRPr="00DB0D3E">
        <w:rPr>
          <w:rFonts w:asciiTheme="minorBidi" w:hAnsiTheme="minorBidi" w:cstheme="minorBidi"/>
          <w:szCs w:val="22"/>
        </w:rPr>
        <w:t>finalization</w:t>
      </w:r>
      <w:r w:rsidR="00BF7A41" w:rsidRPr="00DB0D3E">
        <w:rPr>
          <w:rFonts w:asciiTheme="minorBidi" w:hAnsiTheme="minorBidi" w:cstheme="minorBidi"/>
          <w:szCs w:val="22"/>
        </w:rPr>
        <w:t xml:space="preserve"> of </w:t>
      </w:r>
      <w:r w:rsidR="00E213A8" w:rsidRPr="00DB0D3E">
        <w:rPr>
          <w:rFonts w:asciiTheme="minorBidi" w:hAnsiTheme="minorBidi" w:cstheme="minorBidi"/>
          <w:szCs w:val="22"/>
        </w:rPr>
        <w:t xml:space="preserve">the </w:t>
      </w:r>
      <w:r w:rsidR="00362D3B" w:rsidRPr="000232EC">
        <w:rPr>
          <w:rFonts w:asciiTheme="minorBidi" w:hAnsiTheme="minorBidi" w:cstheme="minorBidi"/>
          <w:szCs w:val="22"/>
        </w:rPr>
        <w:t>extensible markup language (XML)</w:t>
      </w:r>
      <w:r w:rsidR="00362D3B">
        <w:rPr>
          <w:rFonts w:asciiTheme="minorBidi" w:hAnsiTheme="minorBidi" w:cstheme="minorBidi"/>
          <w:szCs w:val="22"/>
        </w:rPr>
        <w:t xml:space="preserve"> schemas</w:t>
      </w:r>
      <w:r w:rsidR="00362D3B" w:rsidRPr="000232EC">
        <w:rPr>
          <w:rFonts w:asciiTheme="minorBidi" w:hAnsiTheme="minorBidi" w:cstheme="minorBidi"/>
          <w:szCs w:val="22"/>
        </w:rPr>
        <w:t xml:space="preserve"> </w:t>
      </w:r>
      <w:r w:rsidR="001C4DC2" w:rsidRPr="000232EC">
        <w:rPr>
          <w:rFonts w:asciiTheme="minorBidi" w:hAnsiTheme="minorBidi" w:cstheme="minorBidi"/>
          <w:szCs w:val="22"/>
        </w:rPr>
        <w:t xml:space="preserve">on </w:t>
      </w:r>
      <w:r w:rsidR="00BF7A41" w:rsidRPr="00DB0D3E">
        <w:rPr>
          <w:rFonts w:asciiTheme="minorBidi" w:hAnsiTheme="minorBidi" w:cstheme="minorBidi"/>
          <w:szCs w:val="22"/>
        </w:rPr>
        <w:t xml:space="preserve">patent </w:t>
      </w:r>
      <w:r w:rsidR="00BF7A41" w:rsidRPr="000232EC">
        <w:rPr>
          <w:rFonts w:asciiTheme="minorBidi" w:hAnsiTheme="minorBidi" w:cstheme="minorBidi"/>
          <w:szCs w:val="22"/>
        </w:rPr>
        <w:t>record</w:t>
      </w:r>
      <w:r w:rsidR="001C4DC2" w:rsidRPr="000232EC">
        <w:rPr>
          <w:rFonts w:asciiTheme="minorBidi" w:hAnsiTheme="minorBidi" w:cstheme="minorBidi"/>
          <w:szCs w:val="22"/>
        </w:rPr>
        <w:t>s</w:t>
      </w:r>
      <w:r w:rsidR="00260743" w:rsidRPr="00DB0D3E">
        <w:rPr>
          <w:rFonts w:asciiTheme="minorBidi" w:hAnsiTheme="minorBidi" w:cstheme="minorBidi"/>
          <w:szCs w:val="22"/>
        </w:rPr>
        <w:t xml:space="preserve">, and </w:t>
      </w:r>
      <w:r w:rsidR="00A95B80" w:rsidRPr="00DB0D3E">
        <w:rPr>
          <w:rFonts w:asciiTheme="minorBidi" w:hAnsiTheme="minorBidi" w:cstheme="minorBidi"/>
          <w:szCs w:val="22"/>
        </w:rPr>
        <w:t xml:space="preserve">sought </w:t>
      </w:r>
      <w:r w:rsidR="00C957D0" w:rsidRPr="00DB0D3E">
        <w:rPr>
          <w:rFonts w:asciiTheme="minorBidi" w:hAnsiTheme="minorBidi" w:cstheme="minorBidi"/>
          <w:szCs w:val="22"/>
        </w:rPr>
        <w:t>more active participation</w:t>
      </w:r>
      <w:r w:rsidR="00BF7A41" w:rsidRPr="00DB0D3E">
        <w:rPr>
          <w:rFonts w:asciiTheme="minorBidi" w:hAnsiTheme="minorBidi" w:cstheme="minorBidi"/>
          <w:szCs w:val="22"/>
        </w:rPr>
        <w:t xml:space="preserve"> </w:t>
      </w:r>
      <w:r w:rsidR="00AF355C" w:rsidRPr="00DB0D3E">
        <w:rPr>
          <w:rFonts w:asciiTheme="minorBidi" w:hAnsiTheme="minorBidi" w:cstheme="minorBidi"/>
          <w:szCs w:val="22"/>
        </w:rPr>
        <w:t>from the Task Force</w:t>
      </w:r>
      <w:r w:rsidR="00E95004" w:rsidRPr="00DB0D3E">
        <w:rPr>
          <w:rFonts w:asciiTheme="minorBidi" w:hAnsiTheme="minorBidi" w:cstheme="minorBidi"/>
          <w:szCs w:val="22"/>
        </w:rPr>
        <w:t>.</w:t>
      </w:r>
    </w:p>
    <w:p w14:paraId="4C366247" w14:textId="686CFA0C" w:rsidR="00823186" w:rsidRPr="00DB0D3E" w:rsidRDefault="00AC6560"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823186" w:rsidRPr="00DB0D3E">
        <w:rPr>
          <w:rFonts w:asciiTheme="minorBidi" w:hAnsiTheme="minorBidi" w:cstheme="minorBidi"/>
          <w:szCs w:val="22"/>
        </w:rPr>
        <w:t xml:space="preserve">Several </w:t>
      </w:r>
      <w:r w:rsidR="00090140" w:rsidRPr="00DB0D3E">
        <w:rPr>
          <w:rFonts w:asciiTheme="minorBidi" w:hAnsiTheme="minorBidi" w:cstheme="minorBidi"/>
          <w:szCs w:val="22"/>
        </w:rPr>
        <w:t>d</w:t>
      </w:r>
      <w:r w:rsidR="00823186" w:rsidRPr="00DB0D3E">
        <w:rPr>
          <w:rFonts w:asciiTheme="minorBidi" w:hAnsiTheme="minorBidi" w:cstheme="minorBidi"/>
          <w:szCs w:val="22"/>
        </w:rPr>
        <w:t xml:space="preserve">elegations expressed support for the centralized repository pilot </w:t>
      </w:r>
      <w:r w:rsidR="00AB0706" w:rsidRPr="00DB0D3E">
        <w:rPr>
          <w:rFonts w:asciiTheme="minorBidi" w:hAnsiTheme="minorBidi" w:cstheme="minorBidi"/>
          <w:szCs w:val="22"/>
        </w:rPr>
        <w:t xml:space="preserve">project </w:t>
      </w:r>
      <w:r w:rsidR="00823186" w:rsidRPr="00DB0D3E">
        <w:rPr>
          <w:rFonts w:asciiTheme="minorBidi" w:hAnsiTheme="minorBidi" w:cstheme="minorBidi"/>
          <w:szCs w:val="22"/>
        </w:rPr>
        <w:t xml:space="preserve">and confirmed their participation, including uploading their </w:t>
      </w:r>
      <w:r w:rsidR="00FF7A59" w:rsidRPr="00DB0D3E">
        <w:rPr>
          <w:rFonts w:asciiTheme="minorBidi" w:hAnsiTheme="minorBidi" w:cstheme="minorBidi"/>
          <w:szCs w:val="22"/>
        </w:rPr>
        <w:t>customized</w:t>
      </w:r>
      <w:r w:rsidR="00D66C1E" w:rsidRPr="00DB0D3E" w:rsidDel="00697F8B">
        <w:rPr>
          <w:rFonts w:asciiTheme="minorBidi" w:hAnsiTheme="minorBidi" w:cstheme="minorBidi"/>
          <w:szCs w:val="22"/>
        </w:rPr>
        <w:t xml:space="preserve"> </w:t>
      </w:r>
      <w:r w:rsidR="00504FBE" w:rsidRPr="00DB0D3E">
        <w:rPr>
          <w:rFonts w:asciiTheme="minorBidi" w:hAnsiTheme="minorBidi" w:cstheme="minorBidi"/>
          <w:szCs w:val="22"/>
        </w:rPr>
        <w:t xml:space="preserve">XML </w:t>
      </w:r>
      <w:r w:rsidR="00823186" w:rsidRPr="00DB0D3E">
        <w:rPr>
          <w:rFonts w:asciiTheme="minorBidi" w:hAnsiTheme="minorBidi" w:cstheme="minorBidi"/>
          <w:szCs w:val="22"/>
        </w:rPr>
        <w:t xml:space="preserve">schemas and </w:t>
      </w:r>
      <w:r w:rsidR="0020534D" w:rsidRPr="00DB0D3E">
        <w:rPr>
          <w:rFonts w:asciiTheme="minorBidi" w:hAnsiTheme="minorBidi" w:cstheme="minorBidi"/>
          <w:szCs w:val="22"/>
        </w:rPr>
        <w:t xml:space="preserve">reporting </w:t>
      </w:r>
      <w:r w:rsidR="00DC62D1" w:rsidRPr="00DB0D3E">
        <w:rPr>
          <w:rFonts w:asciiTheme="minorBidi" w:hAnsiTheme="minorBidi" w:cstheme="minorBidi"/>
          <w:szCs w:val="22"/>
        </w:rPr>
        <w:t>the</w:t>
      </w:r>
      <w:r w:rsidR="00372FFB" w:rsidRPr="00DB0D3E">
        <w:rPr>
          <w:rFonts w:asciiTheme="minorBidi" w:hAnsiTheme="minorBidi" w:cstheme="minorBidi"/>
          <w:szCs w:val="22"/>
        </w:rPr>
        <w:t xml:space="preserve">ir </w:t>
      </w:r>
      <w:r w:rsidR="00823186" w:rsidRPr="00DB0D3E">
        <w:rPr>
          <w:rFonts w:asciiTheme="minorBidi" w:hAnsiTheme="minorBidi" w:cstheme="minorBidi"/>
          <w:szCs w:val="22"/>
        </w:rPr>
        <w:t>experiences</w:t>
      </w:r>
      <w:r w:rsidR="00372FFB" w:rsidRPr="00DB0D3E">
        <w:rPr>
          <w:rFonts w:asciiTheme="minorBidi" w:hAnsiTheme="minorBidi" w:cstheme="minorBidi"/>
          <w:szCs w:val="22"/>
        </w:rPr>
        <w:t xml:space="preserve"> back to the International Bureau</w:t>
      </w:r>
      <w:r w:rsidR="00823186" w:rsidRPr="00DB0D3E">
        <w:rPr>
          <w:rFonts w:asciiTheme="minorBidi" w:hAnsiTheme="minorBidi" w:cstheme="minorBidi"/>
          <w:szCs w:val="22"/>
        </w:rPr>
        <w:t xml:space="preserve">. </w:t>
      </w:r>
      <w:r w:rsidR="00AB0706" w:rsidRPr="00DB0D3E">
        <w:rPr>
          <w:rFonts w:asciiTheme="minorBidi" w:hAnsiTheme="minorBidi" w:cstheme="minorBidi"/>
          <w:szCs w:val="22"/>
        </w:rPr>
        <w:t xml:space="preserve"> </w:t>
      </w:r>
      <w:r w:rsidR="00823186" w:rsidRPr="00DB0D3E">
        <w:rPr>
          <w:rFonts w:asciiTheme="minorBidi" w:hAnsiTheme="minorBidi" w:cstheme="minorBidi"/>
          <w:szCs w:val="22"/>
        </w:rPr>
        <w:t xml:space="preserve">The </w:t>
      </w:r>
      <w:r w:rsidR="002635E3" w:rsidRPr="00DB0D3E">
        <w:rPr>
          <w:rFonts w:asciiTheme="minorBidi" w:hAnsiTheme="minorBidi" w:cstheme="minorBidi"/>
          <w:szCs w:val="22"/>
        </w:rPr>
        <w:t>CWS</w:t>
      </w:r>
      <w:r w:rsidR="00823186" w:rsidRPr="00DB0D3E">
        <w:rPr>
          <w:rFonts w:asciiTheme="minorBidi" w:hAnsiTheme="minorBidi" w:cstheme="minorBidi"/>
          <w:szCs w:val="22"/>
        </w:rPr>
        <w:t xml:space="preserve"> encouraged </w:t>
      </w:r>
      <w:r w:rsidR="00EC6329" w:rsidRPr="00DB0D3E">
        <w:rPr>
          <w:rFonts w:asciiTheme="minorBidi" w:hAnsiTheme="minorBidi" w:cstheme="minorBidi"/>
          <w:szCs w:val="22"/>
        </w:rPr>
        <w:t>IP</w:t>
      </w:r>
      <w:r w:rsidR="00823186" w:rsidRPr="00DB0D3E">
        <w:rPr>
          <w:rFonts w:asciiTheme="minorBidi" w:hAnsiTheme="minorBidi" w:cstheme="minorBidi"/>
          <w:szCs w:val="22"/>
        </w:rPr>
        <w:t xml:space="preserve"> </w:t>
      </w:r>
      <w:proofErr w:type="gramStart"/>
      <w:r w:rsidR="00823186" w:rsidRPr="00DB0D3E">
        <w:rPr>
          <w:rFonts w:asciiTheme="minorBidi" w:hAnsiTheme="minorBidi" w:cstheme="minorBidi"/>
          <w:szCs w:val="22"/>
        </w:rPr>
        <w:t>offices</w:t>
      </w:r>
      <w:proofErr w:type="gramEnd"/>
      <w:r w:rsidR="00823186" w:rsidRPr="00DB0D3E">
        <w:rPr>
          <w:rFonts w:asciiTheme="minorBidi" w:hAnsiTheme="minorBidi" w:cstheme="minorBidi"/>
          <w:szCs w:val="22"/>
        </w:rPr>
        <w:t xml:space="preserve"> to take part in this pilot project.</w:t>
      </w:r>
    </w:p>
    <w:p w14:paraId="4462175D" w14:textId="5C3AA470" w:rsidR="0037519C" w:rsidRPr="00DB0D3E" w:rsidRDefault="0037519C" w:rsidP="008C4526">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CWS noted the content of the document</w:t>
      </w:r>
      <w:r w:rsidR="00E17F9A" w:rsidRPr="00DB0D3E">
        <w:rPr>
          <w:rFonts w:asciiTheme="minorBidi" w:hAnsiTheme="minorBidi" w:cstheme="minorBidi"/>
          <w:szCs w:val="22"/>
        </w:rPr>
        <w:t>,</w:t>
      </w:r>
      <w:r w:rsidRPr="00DB0D3E">
        <w:rPr>
          <w:rFonts w:asciiTheme="minorBidi" w:hAnsiTheme="minorBidi" w:cstheme="minorBidi"/>
          <w:szCs w:val="22"/>
        </w:rPr>
        <w:t xml:space="preserve"> the release of WIPO Standard ST.96 Version 9.0 on April 1, 2025, as well as the challenges and work plan of the XML4IP Task Force.</w:t>
      </w:r>
    </w:p>
    <w:p w14:paraId="7FF8EFC9" w14:textId="77777777"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4(b):  Report on Task No. 44 by the Sequence Listings Task Force</w:t>
      </w:r>
    </w:p>
    <w:p w14:paraId="6DA0E5F0" w14:textId="418710D5" w:rsidR="00E00D63" w:rsidRPr="00DB0D3E" w:rsidRDefault="0092613F" w:rsidP="00E00D6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17" w:history="1">
        <w:r w:rsidR="007B618F" w:rsidRPr="00DB0D3E">
          <w:rPr>
            <w:rStyle w:val="Hyperlink"/>
            <w:rFonts w:asciiTheme="minorBidi" w:hAnsiTheme="minorBidi" w:cstheme="minorBidi"/>
            <w:szCs w:val="22"/>
          </w:rPr>
          <w:t>CWS/13/3</w:t>
        </w:r>
      </w:hyperlink>
      <w:r w:rsidR="00E00D63" w:rsidRPr="00DB0D3E">
        <w:t>.</w:t>
      </w:r>
    </w:p>
    <w:p w14:paraId="50A21642" w14:textId="50C33FD1" w:rsidR="00E00D63" w:rsidRPr="00DB0D3E" w:rsidRDefault="00AE231E" w:rsidP="00E00D6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FA6BF9" w:rsidRPr="00DB0D3E">
        <w:rPr>
          <w:rFonts w:asciiTheme="minorBidi" w:hAnsiTheme="minorBidi" w:cstheme="minorBidi"/>
          <w:szCs w:val="22"/>
        </w:rPr>
        <w:t xml:space="preserve">The </w:t>
      </w:r>
      <w:r w:rsidR="00644729" w:rsidRPr="00DB0D3E">
        <w:rPr>
          <w:rFonts w:asciiTheme="minorBidi" w:hAnsiTheme="minorBidi" w:cstheme="minorBidi"/>
          <w:szCs w:val="22"/>
        </w:rPr>
        <w:t xml:space="preserve">Representative of the European Patent Organization (EPO), as </w:t>
      </w:r>
      <w:r w:rsidR="008B7693" w:rsidRPr="00DB0D3E">
        <w:rPr>
          <w:rFonts w:asciiTheme="minorBidi" w:hAnsiTheme="minorBidi" w:cstheme="minorBidi"/>
          <w:szCs w:val="22"/>
        </w:rPr>
        <w:t xml:space="preserve">the </w:t>
      </w:r>
      <w:r w:rsidR="00644729" w:rsidRPr="00DB0D3E">
        <w:rPr>
          <w:rFonts w:asciiTheme="minorBidi" w:hAnsiTheme="minorBidi" w:cstheme="minorBidi"/>
          <w:szCs w:val="22"/>
        </w:rPr>
        <w:t xml:space="preserve">Task Force </w:t>
      </w:r>
      <w:r w:rsidR="008B7693" w:rsidRPr="00DB0D3E">
        <w:rPr>
          <w:rFonts w:asciiTheme="minorBidi" w:hAnsiTheme="minorBidi" w:cstheme="minorBidi"/>
          <w:szCs w:val="22"/>
        </w:rPr>
        <w:t>l</w:t>
      </w:r>
      <w:r w:rsidR="00644729" w:rsidRPr="00DB0D3E">
        <w:rPr>
          <w:rFonts w:asciiTheme="minorBidi" w:hAnsiTheme="minorBidi" w:cstheme="minorBidi"/>
          <w:szCs w:val="22"/>
        </w:rPr>
        <w:t>eader,</w:t>
      </w:r>
      <w:r w:rsidR="00FA6BF9" w:rsidRPr="00DB0D3E">
        <w:rPr>
          <w:rFonts w:asciiTheme="minorBidi" w:hAnsiTheme="minorBidi" w:cstheme="minorBidi"/>
          <w:szCs w:val="22"/>
        </w:rPr>
        <w:t xml:space="preserve"> informed the CWS </w:t>
      </w:r>
      <w:r w:rsidR="00804C14" w:rsidRPr="00DB0D3E">
        <w:rPr>
          <w:rFonts w:asciiTheme="minorBidi" w:hAnsiTheme="minorBidi" w:cstheme="minorBidi"/>
          <w:szCs w:val="22"/>
        </w:rPr>
        <w:t>that</w:t>
      </w:r>
      <w:r w:rsidR="00E00D63" w:rsidRPr="00DB0D3E">
        <w:rPr>
          <w:rFonts w:asciiTheme="minorBidi" w:hAnsiTheme="minorBidi" w:cstheme="minorBidi"/>
          <w:szCs w:val="22"/>
        </w:rPr>
        <w:t xml:space="preserve"> the Task Force </w:t>
      </w:r>
      <w:r w:rsidR="0032497A" w:rsidRPr="00DB0D3E">
        <w:rPr>
          <w:rFonts w:asciiTheme="minorBidi" w:hAnsiTheme="minorBidi" w:cstheme="minorBidi"/>
          <w:szCs w:val="22"/>
        </w:rPr>
        <w:t xml:space="preserve">had </w:t>
      </w:r>
      <w:r w:rsidR="00E00D63" w:rsidRPr="00DB0D3E">
        <w:rPr>
          <w:rFonts w:asciiTheme="minorBidi" w:hAnsiTheme="minorBidi" w:cstheme="minorBidi"/>
          <w:szCs w:val="22"/>
        </w:rPr>
        <w:t>reached consensus on two substantive proposals</w:t>
      </w:r>
      <w:r w:rsidR="00804C14" w:rsidRPr="00DB0D3E">
        <w:rPr>
          <w:rFonts w:asciiTheme="minorBidi" w:hAnsiTheme="minorBidi" w:cstheme="minorBidi"/>
          <w:szCs w:val="22"/>
        </w:rPr>
        <w:t xml:space="preserve"> to revise the WIPO Standard ST.26</w:t>
      </w:r>
      <w:r w:rsidR="00E00D63" w:rsidRPr="00DB0D3E">
        <w:rPr>
          <w:rFonts w:asciiTheme="minorBidi" w:hAnsiTheme="minorBidi" w:cstheme="minorBidi"/>
          <w:szCs w:val="22"/>
        </w:rPr>
        <w:t xml:space="preserve">: </w:t>
      </w:r>
      <w:r w:rsidR="00B6343E">
        <w:rPr>
          <w:rFonts w:asciiTheme="minorBidi" w:hAnsiTheme="minorBidi" w:cstheme="minorBidi"/>
          <w:szCs w:val="22"/>
        </w:rPr>
        <w:t xml:space="preserve"> </w:t>
      </w:r>
      <w:r w:rsidR="00E00D63" w:rsidRPr="00DB0D3E">
        <w:rPr>
          <w:rFonts w:asciiTheme="minorBidi" w:hAnsiTheme="minorBidi" w:cstheme="minorBidi"/>
          <w:szCs w:val="22"/>
        </w:rPr>
        <w:t xml:space="preserve">representing certain nucleotide and peptide analogs by unmodified residue </w:t>
      </w:r>
      <w:r w:rsidR="00FA6BF9" w:rsidRPr="00DB0D3E">
        <w:rPr>
          <w:rFonts w:asciiTheme="minorBidi" w:hAnsiTheme="minorBidi" w:cstheme="minorBidi"/>
          <w:szCs w:val="22"/>
        </w:rPr>
        <w:t>symbols</w:t>
      </w:r>
      <w:r w:rsidR="00AD1C40" w:rsidRPr="00DB0D3E">
        <w:rPr>
          <w:rFonts w:asciiTheme="minorBidi" w:hAnsiTheme="minorBidi" w:cstheme="minorBidi"/>
          <w:szCs w:val="22"/>
        </w:rPr>
        <w:t>,</w:t>
      </w:r>
      <w:r w:rsidR="00FA6BF9" w:rsidRPr="00DB0D3E">
        <w:rPr>
          <w:rFonts w:asciiTheme="minorBidi" w:hAnsiTheme="minorBidi" w:cstheme="minorBidi"/>
          <w:szCs w:val="22"/>
        </w:rPr>
        <w:t xml:space="preserve"> and</w:t>
      </w:r>
      <w:r w:rsidR="00E00D63" w:rsidRPr="00DB0D3E">
        <w:rPr>
          <w:rFonts w:asciiTheme="minorBidi" w:hAnsiTheme="minorBidi" w:cstheme="minorBidi"/>
          <w:szCs w:val="22"/>
        </w:rPr>
        <w:t xml:space="preserve"> lifting the minimum sequence length requirement to allow short sequences. </w:t>
      </w:r>
      <w:r w:rsidR="00804C14" w:rsidRPr="00DB0D3E">
        <w:rPr>
          <w:rFonts w:asciiTheme="minorBidi" w:hAnsiTheme="minorBidi" w:cstheme="minorBidi"/>
          <w:szCs w:val="22"/>
        </w:rPr>
        <w:t xml:space="preserve"> </w:t>
      </w:r>
      <w:r w:rsidR="009A53D9" w:rsidRPr="00DB0D3E">
        <w:rPr>
          <w:rFonts w:asciiTheme="minorBidi" w:hAnsiTheme="minorBidi" w:cstheme="minorBidi"/>
          <w:szCs w:val="22"/>
        </w:rPr>
        <w:t xml:space="preserve">The CWS </w:t>
      </w:r>
      <w:r w:rsidR="00B05AC4" w:rsidRPr="00DB0D3E">
        <w:rPr>
          <w:rFonts w:asciiTheme="minorBidi" w:hAnsiTheme="minorBidi" w:cstheme="minorBidi"/>
          <w:szCs w:val="22"/>
        </w:rPr>
        <w:t xml:space="preserve">was informed </w:t>
      </w:r>
      <w:r w:rsidR="009A53D9" w:rsidRPr="00DB0D3E">
        <w:rPr>
          <w:rFonts w:asciiTheme="minorBidi" w:hAnsiTheme="minorBidi" w:cstheme="minorBidi"/>
          <w:szCs w:val="22"/>
        </w:rPr>
        <w:t xml:space="preserve">that </w:t>
      </w:r>
      <w:r w:rsidR="007E197D" w:rsidRPr="00DB0D3E">
        <w:rPr>
          <w:rFonts w:asciiTheme="minorBidi" w:hAnsiTheme="minorBidi" w:cstheme="minorBidi"/>
          <w:szCs w:val="22"/>
        </w:rPr>
        <w:t xml:space="preserve">a proposal for a </w:t>
      </w:r>
      <w:r w:rsidR="00E00D63" w:rsidRPr="00DB0D3E">
        <w:rPr>
          <w:rFonts w:asciiTheme="minorBidi" w:hAnsiTheme="minorBidi" w:cstheme="minorBidi"/>
          <w:szCs w:val="22"/>
        </w:rPr>
        <w:t>major revision of WIPO Standard ST.26, version 2.0</w:t>
      </w:r>
      <w:r w:rsidRPr="00DB0D3E">
        <w:rPr>
          <w:rFonts w:asciiTheme="minorBidi" w:hAnsiTheme="minorBidi" w:cstheme="minorBidi"/>
          <w:szCs w:val="22"/>
        </w:rPr>
        <w:t xml:space="preserve">, </w:t>
      </w:r>
      <w:r w:rsidR="00E00D63" w:rsidRPr="00DB0D3E">
        <w:rPr>
          <w:rFonts w:asciiTheme="minorBidi" w:hAnsiTheme="minorBidi" w:cstheme="minorBidi"/>
          <w:szCs w:val="22"/>
        </w:rPr>
        <w:t xml:space="preserve">with a </w:t>
      </w:r>
      <w:r w:rsidR="008D52A8" w:rsidRPr="00DB0D3E">
        <w:rPr>
          <w:rFonts w:asciiTheme="minorBidi" w:hAnsiTheme="minorBidi" w:cstheme="minorBidi"/>
          <w:szCs w:val="22"/>
        </w:rPr>
        <w:t xml:space="preserve">proposed </w:t>
      </w:r>
      <w:r w:rsidR="00E00D63" w:rsidRPr="00DB0D3E">
        <w:rPr>
          <w:rFonts w:asciiTheme="minorBidi" w:hAnsiTheme="minorBidi" w:cstheme="minorBidi"/>
          <w:szCs w:val="22"/>
        </w:rPr>
        <w:t xml:space="preserve">tentative entry into force date of July </w:t>
      </w:r>
      <w:r w:rsidR="00666860" w:rsidRPr="00DB0D3E">
        <w:rPr>
          <w:rFonts w:asciiTheme="minorBidi" w:hAnsiTheme="minorBidi" w:cstheme="minorBidi"/>
          <w:szCs w:val="22"/>
        </w:rPr>
        <w:t xml:space="preserve">1, </w:t>
      </w:r>
      <w:r w:rsidR="00E00D63" w:rsidRPr="00DB0D3E">
        <w:rPr>
          <w:rFonts w:asciiTheme="minorBidi" w:hAnsiTheme="minorBidi" w:cstheme="minorBidi"/>
          <w:szCs w:val="22"/>
        </w:rPr>
        <w:t xml:space="preserve">2027, </w:t>
      </w:r>
      <w:r w:rsidRPr="00DB0D3E">
        <w:rPr>
          <w:rFonts w:asciiTheme="minorBidi" w:hAnsiTheme="minorBidi" w:cstheme="minorBidi"/>
          <w:szCs w:val="22"/>
        </w:rPr>
        <w:t>is being presented for approval at this session</w:t>
      </w:r>
      <w:r w:rsidR="00E00D63" w:rsidRPr="00DB0D3E">
        <w:rPr>
          <w:rFonts w:asciiTheme="minorBidi" w:hAnsiTheme="minorBidi" w:cstheme="minorBidi"/>
          <w:szCs w:val="22"/>
        </w:rPr>
        <w:t xml:space="preserve">. </w:t>
      </w:r>
      <w:r w:rsidR="00715D5F" w:rsidRPr="00DB0D3E">
        <w:rPr>
          <w:rFonts w:asciiTheme="minorBidi" w:hAnsiTheme="minorBidi" w:cstheme="minorBidi"/>
          <w:szCs w:val="22"/>
        </w:rPr>
        <w:t xml:space="preserve"> </w:t>
      </w:r>
      <w:r w:rsidR="00E00D63" w:rsidRPr="00DB0D3E">
        <w:rPr>
          <w:rFonts w:asciiTheme="minorBidi" w:hAnsiTheme="minorBidi" w:cstheme="minorBidi"/>
          <w:szCs w:val="22"/>
        </w:rPr>
        <w:t>The Task Force</w:t>
      </w:r>
      <w:r w:rsidR="005D3E71" w:rsidRPr="00DB0D3E">
        <w:rPr>
          <w:rFonts w:asciiTheme="minorBidi" w:hAnsiTheme="minorBidi" w:cstheme="minorBidi"/>
          <w:szCs w:val="22"/>
        </w:rPr>
        <w:t xml:space="preserve"> </w:t>
      </w:r>
      <w:r w:rsidR="00027806" w:rsidRPr="00DB0D3E">
        <w:t>l</w:t>
      </w:r>
      <w:r w:rsidR="005D3E71" w:rsidRPr="00DB0D3E">
        <w:t>eader</w:t>
      </w:r>
      <w:r w:rsidR="00E00D63" w:rsidRPr="00DB0D3E">
        <w:rPr>
          <w:rFonts w:asciiTheme="minorBidi" w:hAnsiTheme="minorBidi" w:cstheme="minorBidi"/>
          <w:szCs w:val="22"/>
        </w:rPr>
        <w:t xml:space="preserve"> also shared practices regarding manual </w:t>
      </w:r>
      <w:r w:rsidR="00666860" w:rsidRPr="00DB0D3E">
        <w:rPr>
          <w:rFonts w:asciiTheme="minorBidi" w:hAnsiTheme="minorBidi" w:cstheme="minorBidi"/>
          <w:szCs w:val="22"/>
        </w:rPr>
        <w:t xml:space="preserve">validation </w:t>
      </w:r>
      <w:r w:rsidR="00E00D63" w:rsidRPr="00DB0D3E">
        <w:rPr>
          <w:rFonts w:asciiTheme="minorBidi" w:hAnsiTheme="minorBidi" w:cstheme="minorBidi"/>
          <w:szCs w:val="22"/>
        </w:rPr>
        <w:t>checks</w:t>
      </w:r>
      <w:r w:rsidR="00666860" w:rsidRPr="00DB0D3E">
        <w:rPr>
          <w:rFonts w:asciiTheme="minorBidi" w:hAnsiTheme="minorBidi" w:cstheme="minorBidi"/>
          <w:szCs w:val="22"/>
        </w:rPr>
        <w:t xml:space="preserve"> for </w:t>
      </w:r>
      <w:r w:rsidR="00FF3AF4" w:rsidRPr="00DB0D3E">
        <w:rPr>
          <w:rFonts w:asciiTheme="minorBidi" w:hAnsiTheme="minorBidi" w:cstheme="minorBidi"/>
          <w:szCs w:val="22"/>
        </w:rPr>
        <w:t xml:space="preserve">filed </w:t>
      </w:r>
      <w:r w:rsidR="00666860" w:rsidRPr="00DB0D3E">
        <w:rPr>
          <w:rFonts w:asciiTheme="minorBidi" w:hAnsiTheme="minorBidi" w:cstheme="minorBidi"/>
          <w:szCs w:val="22"/>
        </w:rPr>
        <w:t>sequence listings</w:t>
      </w:r>
      <w:r w:rsidR="002A4A32" w:rsidRPr="00DB0D3E">
        <w:rPr>
          <w:rFonts w:asciiTheme="minorBidi" w:hAnsiTheme="minorBidi" w:cstheme="minorBidi"/>
          <w:szCs w:val="22"/>
        </w:rPr>
        <w:t xml:space="preserve"> and</w:t>
      </w:r>
      <w:r w:rsidR="00E00D63" w:rsidRPr="00DB0D3E">
        <w:rPr>
          <w:rFonts w:asciiTheme="minorBidi" w:hAnsiTheme="minorBidi" w:cstheme="minorBidi"/>
          <w:szCs w:val="22"/>
        </w:rPr>
        <w:t xml:space="preserve"> supported </w:t>
      </w:r>
      <w:r w:rsidR="002A4A32" w:rsidRPr="00DB0D3E">
        <w:rPr>
          <w:rFonts w:asciiTheme="minorBidi" w:hAnsiTheme="minorBidi" w:cstheme="minorBidi"/>
          <w:szCs w:val="22"/>
        </w:rPr>
        <w:t xml:space="preserve">the </w:t>
      </w:r>
      <w:r w:rsidR="00E00D63" w:rsidRPr="00DB0D3E">
        <w:rPr>
          <w:rFonts w:asciiTheme="minorBidi" w:hAnsiTheme="minorBidi" w:cstheme="minorBidi"/>
          <w:szCs w:val="22"/>
        </w:rPr>
        <w:t xml:space="preserve">testing </w:t>
      </w:r>
      <w:r w:rsidR="00BC3AFC" w:rsidRPr="00DB0D3E">
        <w:rPr>
          <w:rFonts w:asciiTheme="minorBidi" w:hAnsiTheme="minorBidi" w:cstheme="minorBidi"/>
          <w:szCs w:val="22"/>
        </w:rPr>
        <w:t xml:space="preserve">by Offices </w:t>
      </w:r>
      <w:r w:rsidR="00E00D63" w:rsidRPr="00DB0D3E">
        <w:rPr>
          <w:rFonts w:asciiTheme="minorBidi" w:hAnsiTheme="minorBidi" w:cstheme="minorBidi"/>
          <w:szCs w:val="22"/>
        </w:rPr>
        <w:t xml:space="preserve">of new </w:t>
      </w:r>
      <w:r w:rsidR="002A4A32" w:rsidRPr="00DB0D3E">
        <w:rPr>
          <w:rFonts w:asciiTheme="minorBidi" w:hAnsiTheme="minorBidi" w:cstheme="minorBidi"/>
          <w:szCs w:val="22"/>
        </w:rPr>
        <w:t xml:space="preserve">releases </w:t>
      </w:r>
      <w:r w:rsidR="00FA0971" w:rsidRPr="00DB0D3E">
        <w:rPr>
          <w:rFonts w:asciiTheme="minorBidi" w:hAnsiTheme="minorBidi" w:cstheme="minorBidi"/>
          <w:szCs w:val="22"/>
        </w:rPr>
        <w:t>of the</w:t>
      </w:r>
      <w:r w:rsidR="002A4A32" w:rsidRPr="00DB0D3E">
        <w:rPr>
          <w:rFonts w:asciiTheme="minorBidi" w:hAnsiTheme="minorBidi" w:cstheme="minorBidi"/>
          <w:szCs w:val="22"/>
        </w:rPr>
        <w:t xml:space="preserve"> </w:t>
      </w:r>
      <w:r w:rsidR="00E00D63" w:rsidRPr="00DB0D3E">
        <w:rPr>
          <w:rFonts w:asciiTheme="minorBidi" w:hAnsiTheme="minorBidi" w:cstheme="minorBidi"/>
          <w:szCs w:val="22"/>
        </w:rPr>
        <w:t xml:space="preserve">WIPO </w:t>
      </w:r>
      <w:r w:rsidR="00E517C1" w:rsidRPr="00DB0D3E">
        <w:rPr>
          <w:rFonts w:asciiTheme="minorBidi" w:hAnsiTheme="minorBidi" w:cstheme="minorBidi"/>
          <w:szCs w:val="22"/>
        </w:rPr>
        <w:t>S</w:t>
      </w:r>
      <w:r w:rsidR="00E00D63" w:rsidRPr="00DB0D3E">
        <w:rPr>
          <w:rFonts w:asciiTheme="minorBidi" w:hAnsiTheme="minorBidi" w:cstheme="minorBidi"/>
          <w:szCs w:val="22"/>
        </w:rPr>
        <w:t xml:space="preserve">equence </w:t>
      </w:r>
      <w:r w:rsidR="00E517C1" w:rsidRPr="00DB0D3E">
        <w:rPr>
          <w:rFonts w:asciiTheme="minorBidi" w:hAnsiTheme="minorBidi" w:cstheme="minorBidi"/>
          <w:szCs w:val="22"/>
        </w:rPr>
        <w:t>S</w:t>
      </w:r>
      <w:r w:rsidR="00E00D63" w:rsidRPr="00DB0D3E">
        <w:rPr>
          <w:rFonts w:asciiTheme="minorBidi" w:hAnsiTheme="minorBidi" w:cstheme="minorBidi"/>
          <w:szCs w:val="22"/>
        </w:rPr>
        <w:t>uite</w:t>
      </w:r>
      <w:r w:rsidR="009F4AE7" w:rsidRPr="00DB0D3E">
        <w:rPr>
          <w:rFonts w:asciiTheme="minorBidi" w:hAnsiTheme="minorBidi" w:cstheme="minorBidi"/>
          <w:szCs w:val="22"/>
        </w:rPr>
        <w:t>.</w:t>
      </w:r>
    </w:p>
    <w:p w14:paraId="0C13FCF1" w14:textId="3B367048" w:rsidR="00C9020E" w:rsidRPr="00DB0D3E" w:rsidRDefault="0092613F" w:rsidP="00FE186D">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noted the content of the document, in particular, the</w:t>
      </w:r>
      <w:r w:rsidR="001C2AE0" w:rsidRPr="00DB0D3E">
        <w:rPr>
          <w:rFonts w:asciiTheme="minorBidi" w:hAnsiTheme="minorBidi" w:cstheme="minorBidi"/>
          <w:szCs w:val="22"/>
        </w:rPr>
        <w:t xml:space="preserve"> proposed revision of WIPO</w:t>
      </w:r>
      <w:r w:rsidR="00BC04C7" w:rsidRPr="00DB0D3E">
        <w:rPr>
          <w:rFonts w:asciiTheme="minorBidi" w:hAnsiTheme="minorBidi" w:cstheme="minorBidi"/>
          <w:szCs w:val="22"/>
        </w:rPr>
        <w:t> </w:t>
      </w:r>
      <w:r w:rsidR="00190BAD" w:rsidRPr="00DB0D3E">
        <w:rPr>
          <w:rFonts w:asciiTheme="minorBidi" w:hAnsiTheme="minorBidi" w:cstheme="minorBidi"/>
          <w:szCs w:val="22"/>
        </w:rPr>
        <w:t xml:space="preserve">Standard </w:t>
      </w:r>
      <w:r w:rsidR="001C2AE0" w:rsidRPr="00DB0D3E">
        <w:rPr>
          <w:rFonts w:asciiTheme="minorBidi" w:hAnsiTheme="minorBidi" w:cstheme="minorBidi"/>
          <w:szCs w:val="22"/>
        </w:rPr>
        <w:t xml:space="preserve">ST.26 being presented </w:t>
      </w:r>
      <w:r w:rsidR="00622AA2" w:rsidRPr="00DB0D3E">
        <w:rPr>
          <w:rFonts w:asciiTheme="minorBidi" w:hAnsiTheme="minorBidi" w:cstheme="minorBidi"/>
          <w:szCs w:val="22"/>
        </w:rPr>
        <w:t>for consideration and approval</w:t>
      </w:r>
      <w:r w:rsidR="003600B1" w:rsidRPr="00DB0D3E">
        <w:rPr>
          <w:rFonts w:asciiTheme="minorBidi" w:hAnsiTheme="minorBidi" w:cstheme="minorBidi"/>
          <w:szCs w:val="22"/>
        </w:rPr>
        <w:t xml:space="preserve"> at </w:t>
      </w:r>
      <w:r w:rsidR="0080044C" w:rsidRPr="00DB0D3E">
        <w:rPr>
          <w:rFonts w:asciiTheme="minorBidi" w:hAnsiTheme="minorBidi" w:cstheme="minorBidi"/>
          <w:szCs w:val="22"/>
        </w:rPr>
        <w:t>A</w:t>
      </w:r>
      <w:r w:rsidR="003600B1" w:rsidRPr="00DB0D3E">
        <w:rPr>
          <w:rFonts w:asciiTheme="minorBidi" w:hAnsiTheme="minorBidi" w:cstheme="minorBidi"/>
          <w:szCs w:val="22"/>
        </w:rPr>
        <w:t xml:space="preserve">genda </w:t>
      </w:r>
      <w:r w:rsidR="0080044C" w:rsidRPr="00DB0D3E">
        <w:rPr>
          <w:rFonts w:asciiTheme="minorBidi" w:hAnsiTheme="minorBidi" w:cstheme="minorBidi"/>
          <w:szCs w:val="22"/>
        </w:rPr>
        <w:t>I</w:t>
      </w:r>
      <w:r w:rsidR="003600B1" w:rsidRPr="00DB0D3E">
        <w:rPr>
          <w:rFonts w:asciiTheme="minorBidi" w:hAnsiTheme="minorBidi" w:cstheme="minorBidi"/>
          <w:szCs w:val="22"/>
        </w:rPr>
        <w:t>tem 5(b)</w:t>
      </w:r>
      <w:r w:rsidR="00622AA2" w:rsidRPr="00DB0D3E">
        <w:rPr>
          <w:rFonts w:asciiTheme="minorBidi" w:hAnsiTheme="minorBidi" w:cstheme="minorBidi"/>
          <w:szCs w:val="22"/>
        </w:rPr>
        <w:t xml:space="preserve">. </w:t>
      </w:r>
      <w:r w:rsidR="00C71BED" w:rsidRPr="00DB0D3E">
        <w:rPr>
          <w:rFonts w:asciiTheme="minorBidi" w:hAnsiTheme="minorBidi" w:cstheme="minorBidi"/>
          <w:szCs w:val="22"/>
        </w:rPr>
        <w:t xml:space="preserve"> </w:t>
      </w:r>
      <w:r w:rsidR="00731E8A" w:rsidRPr="00DB0D3E">
        <w:rPr>
          <w:rFonts w:asciiTheme="minorBidi" w:hAnsiTheme="minorBidi" w:cstheme="minorBidi"/>
          <w:szCs w:val="22"/>
        </w:rPr>
        <w:t xml:space="preserve">The CWS </w:t>
      </w:r>
      <w:r w:rsidR="002867F7" w:rsidRPr="00DB0D3E">
        <w:rPr>
          <w:rFonts w:asciiTheme="minorBidi" w:hAnsiTheme="minorBidi" w:cstheme="minorBidi"/>
          <w:szCs w:val="22"/>
        </w:rPr>
        <w:t>noted the</w:t>
      </w:r>
      <w:r w:rsidR="00C9020E" w:rsidRPr="00DB0D3E">
        <w:rPr>
          <w:rFonts w:asciiTheme="minorBidi" w:hAnsiTheme="minorBidi" w:cstheme="minorBidi"/>
          <w:szCs w:val="22"/>
        </w:rPr>
        <w:t xml:space="preserve"> work plan </w:t>
      </w:r>
      <w:r w:rsidR="002867F7" w:rsidRPr="00DB0D3E">
        <w:rPr>
          <w:rFonts w:asciiTheme="minorBidi" w:hAnsiTheme="minorBidi" w:cstheme="minorBidi"/>
          <w:szCs w:val="22"/>
        </w:rPr>
        <w:t>and challenges experienced by</w:t>
      </w:r>
      <w:r w:rsidR="00C9020E" w:rsidRPr="00DB0D3E">
        <w:rPr>
          <w:rFonts w:asciiTheme="minorBidi" w:hAnsiTheme="minorBidi" w:cstheme="minorBidi"/>
          <w:szCs w:val="22"/>
        </w:rPr>
        <w:t xml:space="preserve"> the </w:t>
      </w:r>
      <w:r w:rsidR="007024D3" w:rsidRPr="00DB0D3E">
        <w:rPr>
          <w:rFonts w:asciiTheme="minorBidi" w:hAnsiTheme="minorBidi" w:cstheme="minorBidi"/>
          <w:szCs w:val="22"/>
        </w:rPr>
        <w:t>Sequence Listings Task Force</w:t>
      </w:r>
      <w:r w:rsidR="00C9020E" w:rsidRPr="00DB0D3E">
        <w:rPr>
          <w:rFonts w:asciiTheme="minorBidi" w:hAnsiTheme="minorBidi" w:cstheme="minorBidi"/>
          <w:szCs w:val="22"/>
        </w:rPr>
        <w:t>.</w:t>
      </w:r>
    </w:p>
    <w:p w14:paraId="75DB5408" w14:textId="308385DA"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4(c):  Report on Task No. 47 by the Legal Status Task Force</w:t>
      </w:r>
    </w:p>
    <w:p w14:paraId="166C0511" w14:textId="3A5B2C8A" w:rsidR="00B41251" w:rsidRPr="00DB0D3E" w:rsidRDefault="0092613F" w:rsidP="00234EE7">
      <w:pPr>
        <w:spacing w:after="22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18" w:history="1">
        <w:r w:rsidR="00406032" w:rsidRPr="00DB0D3E">
          <w:rPr>
            <w:rStyle w:val="Hyperlink"/>
            <w:rFonts w:asciiTheme="minorBidi" w:hAnsiTheme="minorBidi" w:cstheme="minorBidi"/>
            <w:szCs w:val="22"/>
          </w:rPr>
          <w:t>CWS/13/4</w:t>
        </w:r>
      </w:hyperlink>
      <w:r w:rsidR="00257633" w:rsidRPr="00DB0D3E">
        <w:rPr>
          <w:rFonts w:asciiTheme="minorBidi" w:hAnsiTheme="minorBidi" w:cstheme="minorBidi"/>
          <w:szCs w:val="22"/>
        </w:rPr>
        <w:t>.</w:t>
      </w:r>
    </w:p>
    <w:p w14:paraId="1E31F74E" w14:textId="37C190C7" w:rsidR="00AC6C7A" w:rsidRPr="00DB0D3E" w:rsidRDefault="00B41251" w:rsidP="00992896">
      <w:pPr>
        <w:spacing w:after="240"/>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E462AE" w:rsidRPr="00DB0D3E">
        <w:rPr>
          <w:rFonts w:asciiTheme="minorBidi" w:hAnsiTheme="minorBidi" w:cstheme="minorBidi"/>
          <w:szCs w:val="22"/>
        </w:rPr>
        <w:t>The International Bureau</w:t>
      </w:r>
      <w:r w:rsidR="00644729" w:rsidRPr="00DB0D3E">
        <w:rPr>
          <w:rFonts w:asciiTheme="minorBidi" w:hAnsiTheme="minorBidi" w:cstheme="minorBidi"/>
          <w:szCs w:val="22"/>
        </w:rPr>
        <w:t xml:space="preserve">, as </w:t>
      </w:r>
      <w:r w:rsidR="0052011E" w:rsidRPr="00DB0D3E">
        <w:rPr>
          <w:rFonts w:asciiTheme="minorBidi" w:hAnsiTheme="minorBidi" w:cstheme="minorBidi"/>
          <w:szCs w:val="22"/>
        </w:rPr>
        <w:t xml:space="preserve">the </w:t>
      </w:r>
      <w:r w:rsidR="00644729" w:rsidRPr="00DB0D3E">
        <w:rPr>
          <w:rFonts w:asciiTheme="minorBidi" w:hAnsiTheme="minorBidi" w:cstheme="minorBidi"/>
          <w:szCs w:val="22"/>
        </w:rPr>
        <w:t xml:space="preserve">Task Force </w:t>
      </w:r>
      <w:r w:rsidR="0052011E" w:rsidRPr="00DB0D3E">
        <w:rPr>
          <w:rFonts w:asciiTheme="minorBidi" w:hAnsiTheme="minorBidi" w:cstheme="minorBidi"/>
          <w:szCs w:val="22"/>
        </w:rPr>
        <w:t>l</w:t>
      </w:r>
      <w:r w:rsidR="00644729" w:rsidRPr="00DB0D3E">
        <w:rPr>
          <w:rFonts w:asciiTheme="minorBidi" w:hAnsiTheme="minorBidi" w:cstheme="minorBidi"/>
          <w:szCs w:val="22"/>
        </w:rPr>
        <w:t>eader,</w:t>
      </w:r>
      <w:r w:rsidR="00DA6F76" w:rsidRPr="00DB0D3E">
        <w:rPr>
          <w:rFonts w:asciiTheme="minorBidi" w:hAnsiTheme="minorBidi" w:cstheme="minorBidi"/>
          <w:szCs w:val="22"/>
        </w:rPr>
        <w:t xml:space="preserve"> presented the</w:t>
      </w:r>
      <w:r w:rsidR="00257633" w:rsidRPr="00DB0D3E">
        <w:rPr>
          <w:rFonts w:asciiTheme="minorBidi" w:hAnsiTheme="minorBidi" w:cstheme="minorBidi"/>
          <w:szCs w:val="22"/>
        </w:rPr>
        <w:t xml:space="preserve"> progress made by the Legal Status Task Force since the last session of the CWS</w:t>
      </w:r>
      <w:r w:rsidR="00EF612E" w:rsidRPr="00DB0D3E">
        <w:rPr>
          <w:rFonts w:asciiTheme="minorBidi" w:hAnsiTheme="minorBidi" w:cstheme="minorBidi"/>
          <w:szCs w:val="22"/>
        </w:rPr>
        <w:t>.</w:t>
      </w:r>
      <w:r w:rsidR="00257633" w:rsidRPr="00DB0D3E">
        <w:rPr>
          <w:rFonts w:asciiTheme="minorBidi" w:hAnsiTheme="minorBidi" w:cstheme="minorBidi"/>
          <w:szCs w:val="22"/>
        </w:rPr>
        <w:t xml:space="preserve"> </w:t>
      </w:r>
      <w:r w:rsidR="0087027F" w:rsidRPr="00DB0D3E">
        <w:rPr>
          <w:rFonts w:asciiTheme="minorBidi" w:hAnsiTheme="minorBidi" w:cstheme="minorBidi"/>
          <w:szCs w:val="22"/>
        </w:rPr>
        <w:t xml:space="preserve"> </w:t>
      </w:r>
      <w:r w:rsidR="00AC6C7A" w:rsidRPr="00DB0D3E">
        <w:t xml:space="preserve">Considering that legal status </w:t>
      </w:r>
      <w:r w:rsidR="00AE6ECA" w:rsidRPr="00DB0D3E">
        <w:t xml:space="preserve">XML </w:t>
      </w:r>
      <w:r w:rsidR="00AC6C7A" w:rsidRPr="00DB0D3E">
        <w:t xml:space="preserve">schemas for industrial designs and trademarks have been incorporated into </w:t>
      </w:r>
      <w:r w:rsidR="00322DA3" w:rsidRPr="00DB0D3E">
        <w:t xml:space="preserve">version 8.0 of </w:t>
      </w:r>
      <w:r w:rsidR="00AC6C7A" w:rsidRPr="00DB0D3E">
        <w:t>WIPO Standard ST.96</w:t>
      </w:r>
      <w:r w:rsidR="00AC6C7A" w:rsidRPr="00DB0D3E" w:rsidDel="0067785C">
        <w:t xml:space="preserve">, </w:t>
      </w:r>
      <w:r w:rsidR="00AC6C7A" w:rsidRPr="00DB0D3E">
        <w:t xml:space="preserve">which was published on November 1, 2024, the Task Force proposed </w:t>
      </w:r>
      <w:r w:rsidR="00E920C5" w:rsidRPr="00DB0D3E">
        <w:t xml:space="preserve">to revise </w:t>
      </w:r>
      <w:r w:rsidR="00AC6C7A" w:rsidRPr="00DB0D3E">
        <w:t xml:space="preserve">the description of Task No. 47.  The </w:t>
      </w:r>
      <w:r w:rsidR="006D7091" w:rsidRPr="00DB0D3E">
        <w:t xml:space="preserve">proposed </w:t>
      </w:r>
      <w:r w:rsidR="00611449" w:rsidRPr="00DB0D3E">
        <w:t xml:space="preserve">description </w:t>
      </w:r>
      <w:r w:rsidR="00FE6CAF" w:rsidRPr="00DB0D3E">
        <w:t xml:space="preserve">is intended to </w:t>
      </w:r>
      <w:r w:rsidR="00B71761" w:rsidRPr="00DB0D3E">
        <w:t xml:space="preserve">reflect the current and </w:t>
      </w:r>
      <w:r w:rsidR="000972FE" w:rsidRPr="00DB0D3E">
        <w:t xml:space="preserve">future </w:t>
      </w:r>
      <w:r w:rsidR="00347396" w:rsidRPr="00DB0D3E">
        <w:t>work</w:t>
      </w:r>
      <w:r w:rsidR="007B6A9A" w:rsidRPr="00DB0D3E">
        <w:t xml:space="preserve"> that should be conducted under </w:t>
      </w:r>
      <w:r w:rsidR="00AC6C7A" w:rsidRPr="00DB0D3E">
        <w:t>Task No. 47.</w:t>
      </w:r>
    </w:p>
    <w:p w14:paraId="7F6453F0" w14:textId="672525FD" w:rsidR="00572A63" w:rsidRPr="00DB0D3E" w:rsidRDefault="00572A63" w:rsidP="00234EE7">
      <w:pPr>
        <w:spacing w:after="220"/>
        <w:rPr>
          <w:szCs w:val="22"/>
        </w:rPr>
      </w:pPr>
      <w:r w:rsidRPr="00DB0D3E">
        <w:rPr>
          <w:szCs w:val="22"/>
        </w:rPr>
        <w:fldChar w:fldCharType="begin"/>
      </w:r>
      <w:r w:rsidRPr="00DB0D3E">
        <w:rPr>
          <w:szCs w:val="22"/>
        </w:rPr>
        <w:instrText xml:space="preserve"> AUTONUM  </w:instrText>
      </w:r>
      <w:r w:rsidRPr="00DB0D3E">
        <w:rPr>
          <w:szCs w:val="22"/>
        </w:rPr>
        <w:fldChar w:fldCharType="end"/>
      </w:r>
      <w:r w:rsidRPr="00DB0D3E">
        <w:rPr>
          <w:szCs w:val="22"/>
        </w:rPr>
        <w:tab/>
        <w:t xml:space="preserve">The International Bureau encouraged IP offices to provide </w:t>
      </w:r>
      <w:r w:rsidR="00DA7ABE" w:rsidRPr="00DB0D3E">
        <w:rPr>
          <w:szCs w:val="22"/>
        </w:rPr>
        <w:t>or update</w:t>
      </w:r>
      <w:r w:rsidRPr="00DB0D3E">
        <w:rPr>
          <w:szCs w:val="22"/>
        </w:rPr>
        <w:t xml:space="preserve"> their mapping table</w:t>
      </w:r>
      <w:r w:rsidR="005C43D9" w:rsidRPr="00DB0D3E">
        <w:rPr>
          <w:szCs w:val="22"/>
        </w:rPr>
        <w:t>s</w:t>
      </w:r>
      <w:r w:rsidRPr="00DB0D3E">
        <w:rPr>
          <w:szCs w:val="22"/>
        </w:rPr>
        <w:t xml:space="preserve">, which map national </w:t>
      </w:r>
      <w:r w:rsidR="004B31B7" w:rsidRPr="00DB0D3E">
        <w:rPr>
          <w:szCs w:val="22"/>
        </w:rPr>
        <w:t xml:space="preserve">or regional </w:t>
      </w:r>
      <w:r w:rsidRPr="00DB0D3E">
        <w:rPr>
          <w:szCs w:val="22"/>
        </w:rPr>
        <w:t xml:space="preserve">legal status events </w:t>
      </w:r>
      <w:r w:rsidR="00DD7DCB" w:rsidRPr="00DB0D3E">
        <w:rPr>
          <w:szCs w:val="22"/>
        </w:rPr>
        <w:t xml:space="preserve">to </w:t>
      </w:r>
      <w:r w:rsidRPr="00DB0D3E">
        <w:rPr>
          <w:szCs w:val="22"/>
        </w:rPr>
        <w:t xml:space="preserve">those indicated in one of the </w:t>
      </w:r>
      <w:r w:rsidR="004E7F94" w:rsidRPr="00DB0D3E">
        <w:rPr>
          <w:szCs w:val="22"/>
        </w:rPr>
        <w:t xml:space="preserve">three WIPO </w:t>
      </w:r>
      <w:r w:rsidRPr="00DB0D3E">
        <w:rPr>
          <w:szCs w:val="22"/>
        </w:rPr>
        <w:t>legal status Standards</w:t>
      </w:r>
      <w:r w:rsidR="001A0A67" w:rsidRPr="00DB0D3E">
        <w:rPr>
          <w:szCs w:val="22"/>
        </w:rPr>
        <w:t xml:space="preserve"> ST.27, ST.61 and ST.87</w:t>
      </w:r>
      <w:r w:rsidR="00DA7ABE" w:rsidRPr="00DB0D3E">
        <w:rPr>
          <w:szCs w:val="22"/>
        </w:rPr>
        <w:t xml:space="preserve">.  These </w:t>
      </w:r>
      <w:r w:rsidRPr="00DB0D3E">
        <w:rPr>
          <w:szCs w:val="22"/>
        </w:rPr>
        <w:t xml:space="preserve">mapping tables are published in </w:t>
      </w:r>
      <w:hyperlink r:id="rId19" w:history="1">
        <w:r w:rsidRPr="00DB0D3E">
          <w:rPr>
            <w:rStyle w:val="Hyperlink"/>
            <w:szCs w:val="22"/>
          </w:rPr>
          <w:t>Part 7.13</w:t>
        </w:r>
      </w:hyperlink>
      <w:r w:rsidRPr="00DB0D3E">
        <w:rPr>
          <w:szCs w:val="22"/>
        </w:rPr>
        <w:t xml:space="preserve"> of the </w:t>
      </w:r>
      <w:r w:rsidRPr="00DB0D3E">
        <w:rPr>
          <w:i/>
          <w:szCs w:val="22"/>
        </w:rPr>
        <w:t>WIPO Handbook</w:t>
      </w:r>
      <w:r w:rsidR="00AD20B3" w:rsidRPr="00DB0D3E">
        <w:rPr>
          <w:i/>
        </w:rPr>
        <w:t xml:space="preserve"> on Intellectual Property Information and Documentation</w:t>
      </w:r>
      <w:r w:rsidR="00AD20B3" w:rsidRPr="00DB0D3E">
        <w:t xml:space="preserve"> (herein after referred to as the WIPO Handbook)</w:t>
      </w:r>
      <w:r w:rsidRPr="00DB0D3E">
        <w:rPr>
          <w:szCs w:val="22"/>
        </w:rPr>
        <w:t xml:space="preserve">. </w:t>
      </w:r>
      <w:r w:rsidR="00D545ED" w:rsidRPr="00DB0D3E">
        <w:rPr>
          <w:szCs w:val="22"/>
        </w:rPr>
        <w:t xml:space="preserve"> </w:t>
      </w:r>
      <w:r w:rsidR="00D545ED" w:rsidRPr="00DB0D3E">
        <w:rPr>
          <w:rFonts w:asciiTheme="minorBidi" w:hAnsiTheme="minorBidi" w:cstheme="minorBidi"/>
          <w:szCs w:val="22"/>
        </w:rPr>
        <w:t>The Delegation of the Russian Federation indicated its intention to provide updated mapping tables.</w:t>
      </w:r>
    </w:p>
    <w:p w14:paraId="37CBBC4E" w14:textId="27DF1C5E" w:rsidR="00C51834" w:rsidRPr="00DB0D3E" w:rsidRDefault="00C51834" w:rsidP="00B161DF">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content of the document, in particular, the </w:t>
      </w:r>
      <w:r w:rsidR="004B518F" w:rsidRPr="00DB0D3E">
        <w:rPr>
          <w:rFonts w:asciiTheme="minorBidi" w:hAnsiTheme="minorBidi" w:cstheme="minorBidi"/>
          <w:szCs w:val="22"/>
        </w:rPr>
        <w:t>w</w:t>
      </w:r>
      <w:r w:rsidR="00C9020E" w:rsidRPr="00DB0D3E">
        <w:rPr>
          <w:rFonts w:asciiTheme="minorBidi" w:hAnsiTheme="minorBidi" w:cstheme="minorBidi"/>
          <w:szCs w:val="22"/>
        </w:rPr>
        <w:t xml:space="preserve">ork </w:t>
      </w:r>
      <w:r w:rsidR="004B518F" w:rsidRPr="00DB0D3E">
        <w:rPr>
          <w:rFonts w:asciiTheme="minorBidi" w:hAnsiTheme="minorBidi" w:cstheme="minorBidi"/>
          <w:szCs w:val="22"/>
        </w:rPr>
        <w:t>p</w:t>
      </w:r>
      <w:r w:rsidR="00C9020E" w:rsidRPr="00DB0D3E">
        <w:rPr>
          <w:rFonts w:asciiTheme="minorBidi" w:hAnsiTheme="minorBidi" w:cstheme="minorBidi"/>
          <w:szCs w:val="22"/>
        </w:rPr>
        <w:t>lan</w:t>
      </w:r>
      <w:r w:rsidR="009F5215" w:rsidRPr="00DB0D3E">
        <w:rPr>
          <w:rFonts w:asciiTheme="minorBidi" w:hAnsiTheme="minorBidi" w:cstheme="minorBidi"/>
          <w:szCs w:val="22"/>
        </w:rPr>
        <w:t xml:space="preserve"> and the challenges</w:t>
      </w:r>
      <w:r w:rsidR="00C9020E" w:rsidRPr="00DB0D3E">
        <w:rPr>
          <w:rFonts w:asciiTheme="minorBidi" w:hAnsiTheme="minorBidi" w:cstheme="minorBidi"/>
          <w:szCs w:val="22"/>
        </w:rPr>
        <w:t xml:space="preserve"> of the </w:t>
      </w:r>
      <w:r w:rsidR="007024D3" w:rsidRPr="00DB0D3E">
        <w:rPr>
          <w:rFonts w:asciiTheme="minorBidi" w:hAnsiTheme="minorBidi" w:cstheme="minorBidi"/>
          <w:szCs w:val="22"/>
        </w:rPr>
        <w:t>Legal Status</w:t>
      </w:r>
      <w:r w:rsidR="00C9020E" w:rsidRPr="00DB0D3E">
        <w:rPr>
          <w:rFonts w:asciiTheme="minorBidi" w:hAnsiTheme="minorBidi" w:cstheme="minorBidi"/>
          <w:szCs w:val="22"/>
        </w:rPr>
        <w:t xml:space="preserve"> Task Force</w:t>
      </w:r>
      <w:r w:rsidRPr="00DB0D3E">
        <w:rPr>
          <w:rFonts w:asciiTheme="minorBidi" w:hAnsiTheme="minorBidi" w:cstheme="minorBidi"/>
          <w:szCs w:val="22"/>
        </w:rPr>
        <w:t>.</w:t>
      </w:r>
    </w:p>
    <w:p w14:paraId="7A33B6BB" w14:textId="51173903" w:rsidR="00C9020E" w:rsidRPr="00DB0D3E" w:rsidRDefault="00C51834" w:rsidP="00C51834">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w:t>
      </w:r>
      <w:r w:rsidR="00C9020E" w:rsidRPr="00DB0D3E">
        <w:rPr>
          <w:rFonts w:asciiTheme="minorBidi" w:hAnsiTheme="minorBidi" w:cstheme="minorBidi"/>
          <w:szCs w:val="22"/>
        </w:rPr>
        <w:t>approved the proposed revision to the description of Task No. 47 which reads:</w:t>
      </w:r>
    </w:p>
    <w:p w14:paraId="0E6C832B" w14:textId="492539E6" w:rsidR="008B68C5" w:rsidRPr="00DB0D3E" w:rsidRDefault="00C9020E" w:rsidP="00234EE7">
      <w:pPr>
        <w:spacing w:after="220"/>
        <w:ind w:left="567" w:firstLine="567"/>
        <w:rPr>
          <w:rFonts w:asciiTheme="minorBidi" w:hAnsiTheme="minorBidi" w:cstheme="minorBidi"/>
          <w:szCs w:val="22"/>
        </w:rPr>
      </w:pPr>
      <w:r w:rsidRPr="00DB0D3E">
        <w:rPr>
          <w:rFonts w:asciiTheme="minorBidi" w:hAnsiTheme="minorBidi" w:cstheme="minorBidi"/>
          <w:szCs w:val="22"/>
        </w:rPr>
        <w:t xml:space="preserve">“Ensure the necessary revisions and updates of WIPO Standards ST.27, ST.87 and ST.61; </w:t>
      </w:r>
      <w:r w:rsidR="00A66005">
        <w:rPr>
          <w:rFonts w:asciiTheme="minorBidi" w:hAnsiTheme="minorBidi" w:cstheme="minorBidi"/>
          <w:szCs w:val="22"/>
        </w:rPr>
        <w:t xml:space="preserve"> </w:t>
      </w:r>
      <w:r w:rsidRPr="00DB0D3E">
        <w:rPr>
          <w:rFonts w:asciiTheme="minorBidi" w:hAnsiTheme="minorBidi" w:cstheme="minorBidi"/>
          <w:szCs w:val="22"/>
        </w:rPr>
        <w:t xml:space="preserve">prepare supporting materials to assist the use of those Standards in the IP community; </w:t>
      </w:r>
      <w:r w:rsidR="00A66005">
        <w:rPr>
          <w:rFonts w:asciiTheme="minorBidi" w:hAnsiTheme="minorBidi" w:cstheme="minorBidi"/>
          <w:szCs w:val="22"/>
        </w:rPr>
        <w:t xml:space="preserve"> </w:t>
      </w:r>
      <w:r w:rsidRPr="00DB0D3E">
        <w:rPr>
          <w:rFonts w:asciiTheme="minorBidi" w:hAnsiTheme="minorBidi" w:cstheme="minorBidi"/>
          <w:szCs w:val="22"/>
        </w:rPr>
        <w:t>and support the XML4IP and API Task Forces to improve existing XML components and to develop JSON components respectively for legal statuses, where necessary.”</w:t>
      </w:r>
    </w:p>
    <w:p w14:paraId="7928AC38" w14:textId="48399B11"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 xml:space="preserve">Agenda Item 4(d): </w:t>
      </w:r>
      <w:r w:rsidR="00697CFB" w:rsidRPr="00DB0D3E">
        <w:rPr>
          <w:rFonts w:asciiTheme="minorBidi" w:hAnsiTheme="minorBidi" w:cstheme="minorBidi"/>
          <w:szCs w:val="22"/>
        </w:rPr>
        <w:t xml:space="preserve"> </w:t>
      </w:r>
      <w:r w:rsidRPr="00DB0D3E">
        <w:rPr>
          <w:rFonts w:asciiTheme="minorBidi" w:hAnsiTheme="minorBidi" w:cstheme="minorBidi"/>
          <w:szCs w:val="22"/>
        </w:rPr>
        <w:t>Report on Task No. 50 by the Part 7 Task Force</w:t>
      </w:r>
    </w:p>
    <w:p w14:paraId="64FA5351" w14:textId="3D45ACAE" w:rsidR="00E73443"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Discussions were based on document</w:t>
      </w:r>
      <w:r w:rsidR="00CC52BE" w:rsidRPr="00DB0D3E">
        <w:rPr>
          <w:rFonts w:asciiTheme="minorBidi" w:hAnsiTheme="minorBidi" w:cstheme="minorBidi"/>
          <w:szCs w:val="22"/>
        </w:rPr>
        <w:t>s</w:t>
      </w:r>
      <w:r w:rsidR="00C9020E" w:rsidRPr="00DB0D3E">
        <w:rPr>
          <w:rFonts w:asciiTheme="minorBidi" w:hAnsiTheme="minorBidi" w:cstheme="minorBidi"/>
          <w:szCs w:val="22"/>
        </w:rPr>
        <w:t xml:space="preserve"> </w:t>
      </w:r>
      <w:hyperlink r:id="rId20" w:history="1">
        <w:r w:rsidR="00043AE6" w:rsidRPr="00DB0D3E">
          <w:rPr>
            <w:rStyle w:val="Hyperlink"/>
            <w:rFonts w:asciiTheme="minorBidi" w:hAnsiTheme="minorBidi" w:cstheme="minorBidi"/>
            <w:szCs w:val="22"/>
          </w:rPr>
          <w:t>CWS/13/5</w:t>
        </w:r>
      </w:hyperlink>
      <w:r w:rsidR="00043AE6" w:rsidRPr="00DB0D3E">
        <w:rPr>
          <w:rFonts w:asciiTheme="minorBidi" w:hAnsiTheme="minorBidi" w:cstheme="minorBidi"/>
          <w:szCs w:val="22"/>
        </w:rPr>
        <w:t xml:space="preserve"> and</w:t>
      </w:r>
      <w:r w:rsidR="00313C8D" w:rsidRPr="00DB0D3E">
        <w:rPr>
          <w:rFonts w:asciiTheme="minorBidi" w:hAnsiTheme="minorBidi" w:cstheme="minorBidi"/>
          <w:szCs w:val="22"/>
        </w:rPr>
        <w:t xml:space="preserve"> </w:t>
      </w:r>
      <w:hyperlink r:id="rId21" w:history="1">
        <w:r w:rsidR="00043AE6" w:rsidRPr="00DB0D3E">
          <w:rPr>
            <w:rStyle w:val="Hyperlink"/>
            <w:rFonts w:asciiTheme="minorBidi" w:hAnsiTheme="minorBidi" w:cstheme="minorBidi"/>
            <w:szCs w:val="22"/>
          </w:rPr>
          <w:t>CWS/13/5-INF</w:t>
        </w:r>
      </w:hyperlink>
      <w:r w:rsidR="00043AE6" w:rsidRPr="00DB0D3E">
        <w:rPr>
          <w:rFonts w:asciiTheme="minorBidi" w:hAnsiTheme="minorBidi" w:cstheme="minorBidi"/>
          <w:szCs w:val="22"/>
        </w:rPr>
        <w:t>.</w:t>
      </w:r>
    </w:p>
    <w:p w14:paraId="196EB170" w14:textId="4167FC8C" w:rsidR="00F026AA" w:rsidRPr="00DB0D3E" w:rsidRDefault="00F026AA"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International Bureau</w:t>
      </w:r>
      <w:r w:rsidR="00644729" w:rsidRPr="00DB0D3E">
        <w:rPr>
          <w:rFonts w:asciiTheme="minorBidi" w:hAnsiTheme="minorBidi" w:cstheme="minorBidi"/>
          <w:szCs w:val="22"/>
        </w:rPr>
        <w:t xml:space="preserve">, as </w:t>
      </w:r>
      <w:r w:rsidR="001B5E7C" w:rsidRPr="00DB0D3E">
        <w:rPr>
          <w:rFonts w:asciiTheme="minorBidi" w:hAnsiTheme="minorBidi" w:cstheme="minorBidi"/>
          <w:szCs w:val="22"/>
        </w:rPr>
        <w:t xml:space="preserve">the </w:t>
      </w:r>
      <w:r w:rsidR="00644729" w:rsidRPr="00DB0D3E">
        <w:rPr>
          <w:rFonts w:asciiTheme="minorBidi" w:hAnsiTheme="minorBidi" w:cstheme="minorBidi"/>
          <w:szCs w:val="22"/>
        </w:rPr>
        <w:t xml:space="preserve">Task Force </w:t>
      </w:r>
      <w:r w:rsidR="001B5E7C" w:rsidRPr="00DB0D3E">
        <w:rPr>
          <w:rFonts w:asciiTheme="minorBidi" w:hAnsiTheme="minorBidi" w:cstheme="minorBidi"/>
          <w:szCs w:val="22"/>
        </w:rPr>
        <w:t>l</w:t>
      </w:r>
      <w:r w:rsidR="00644729" w:rsidRPr="00DB0D3E">
        <w:rPr>
          <w:rFonts w:asciiTheme="minorBidi" w:hAnsiTheme="minorBidi" w:cstheme="minorBidi"/>
          <w:szCs w:val="22"/>
        </w:rPr>
        <w:t>eader,</w:t>
      </w:r>
      <w:r w:rsidRPr="00DB0D3E">
        <w:rPr>
          <w:rFonts w:asciiTheme="minorBidi" w:hAnsiTheme="minorBidi" w:cstheme="minorBidi"/>
          <w:szCs w:val="22"/>
        </w:rPr>
        <w:t xml:space="preserve"> presented the result of the surveys on Numbering of Applications and Priority Applications – Current and Former Practices, and challenges faced by the Secretariat in collecting the information and updating Parts 7.2.6 and 7.2.7 of the WIPO Handbook</w:t>
      </w:r>
      <w:r w:rsidR="00BD1430" w:rsidRPr="00DB0D3E">
        <w:rPr>
          <w:rFonts w:asciiTheme="minorBidi" w:hAnsiTheme="minorBidi" w:cstheme="minorBidi"/>
          <w:szCs w:val="22"/>
        </w:rPr>
        <w:t>.</w:t>
      </w:r>
    </w:p>
    <w:p w14:paraId="01439B93" w14:textId="1BACD074" w:rsidR="00F8593C" w:rsidRPr="00DB0D3E" w:rsidRDefault="0092613F" w:rsidP="00B161DF">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935B35" w:rsidRPr="00DB0D3E">
        <w:rPr>
          <w:rFonts w:asciiTheme="minorBidi" w:hAnsiTheme="minorBidi" w:cstheme="minorBidi"/>
          <w:szCs w:val="22"/>
        </w:rPr>
        <w:t xml:space="preserve">The CWS noted the challenges in </w:t>
      </w:r>
      <w:r w:rsidR="00FC43C9" w:rsidRPr="00DB0D3E">
        <w:rPr>
          <w:rFonts w:asciiTheme="minorBidi" w:hAnsiTheme="minorBidi" w:cstheme="minorBidi"/>
          <w:szCs w:val="22"/>
        </w:rPr>
        <w:t xml:space="preserve">updating </w:t>
      </w:r>
      <w:r w:rsidR="00935B35" w:rsidRPr="00DB0D3E">
        <w:rPr>
          <w:rFonts w:asciiTheme="minorBidi" w:hAnsiTheme="minorBidi" w:cstheme="minorBidi"/>
          <w:szCs w:val="22"/>
        </w:rPr>
        <w:t xml:space="preserve">Parts 7.2.6 and 7.2.7 of the WIPO Handbook, as outlined in document </w:t>
      </w:r>
      <w:hyperlink r:id="rId22" w:history="1">
        <w:r w:rsidR="0061638F" w:rsidRPr="00DB0D3E">
          <w:rPr>
            <w:rStyle w:val="Hyperlink"/>
            <w:rFonts w:asciiTheme="minorBidi" w:hAnsiTheme="minorBidi" w:cstheme="minorBidi"/>
            <w:szCs w:val="22"/>
          </w:rPr>
          <w:t>CWS/13/5-INF</w:t>
        </w:r>
      </w:hyperlink>
      <w:r w:rsidR="00935B35" w:rsidRPr="00DB0D3E">
        <w:rPr>
          <w:rFonts w:asciiTheme="minorBidi" w:hAnsiTheme="minorBidi" w:cstheme="minorBidi"/>
          <w:szCs w:val="22"/>
        </w:rPr>
        <w:t>.</w:t>
      </w:r>
    </w:p>
    <w:p w14:paraId="60E70FE2" w14:textId="6EE7D39E" w:rsidR="009737E3" w:rsidRPr="00DB0D3E" w:rsidRDefault="005E3946" w:rsidP="009737E3">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requested its Members to verify the information concerning their current and former application and priority number practices, which are published in Annexes I and II of document </w:t>
      </w:r>
      <w:hyperlink r:id="rId23" w:history="1">
        <w:r w:rsidR="00BF5346" w:rsidRPr="00DB0D3E">
          <w:rPr>
            <w:rStyle w:val="Hyperlink"/>
            <w:rFonts w:asciiTheme="minorBidi" w:hAnsiTheme="minorBidi" w:cstheme="minorBidi"/>
            <w:szCs w:val="22"/>
          </w:rPr>
          <w:t>CWS/13/5-INF</w:t>
        </w:r>
      </w:hyperlink>
      <w:r w:rsidRPr="00DB0D3E">
        <w:rPr>
          <w:rFonts w:asciiTheme="minorBidi" w:hAnsiTheme="minorBidi" w:cstheme="minorBidi"/>
          <w:szCs w:val="22"/>
        </w:rPr>
        <w:t xml:space="preserve"> respectively and to submit any necessary corrections or updates to the Secretariat by November 21, 2025.</w:t>
      </w:r>
    </w:p>
    <w:p w14:paraId="0890F247" w14:textId="51A8AC94" w:rsidR="009737E3" w:rsidRPr="00DB0D3E" w:rsidRDefault="009737E3" w:rsidP="009737E3">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CWS requested that the Secretariat collect and publish the updated information in Parts 7.2.6 and 7.2.7 of the WIPO Handbook after that date, November 21, 2025.</w:t>
      </w:r>
    </w:p>
    <w:p w14:paraId="72D6E110" w14:textId="0AE725D6" w:rsidR="00154F86" w:rsidRPr="00DB0D3E" w:rsidRDefault="004F125C" w:rsidP="00154F86">
      <w:pPr>
        <w:spacing w:after="240"/>
        <w:rPr>
          <w:rFonts w:asciiTheme="minorBidi" w:hAnsiTheme="minorBidi" w:cstheme="minorBidi"/>
        </w:rPr>
      </w:pPr>
      <w:r w:rsidRPr="00DB0D3E">
        <w:rPr>
          <w:rFonts w:asciiTheme="minorBidi" w:hAnsiTheme="minorBidi" w:cstheme="minorBidi"/>
        </w:rPr>
        <w:fldChar w:fldCharType="begin"/>
      </w:r>
      <w:r w:rsidRPr="00DB0D3E">
        <w:rPr>
          <w:rFonts w:asciiTheme="minorBidi" w:hAnsiTheme="minorBidi" w:cstheme="minorBidi"/>
        </w:rPr>
        <w:instrText xml:space="preserve"> AUTONUM  </w:instrText>
      </w:r>
      <w:r w:rsidRPr="00DB0D3E">
        <w:rPr>
          <w:rFonts w:asciiTheme="minorBidi" w:hAnsiTheme="minorBidi" w:cstheme="minorBidi"/>
        </w:rPr>
        <w:fldChar w:fldCharType="end"/>
      </w:r>
      <w:r w:rsidRPr="00DB0D3E">
        <w:rPr>
          <w:rFonts w:asciiTheme="minorBidi" w:hAnsiTheme="minorBidi" w:cstheme="minorBidi"/>
        </w:rPr>
        <w:tab/>
        <w:t xml:space="preserve">The International Bureau </w:t>
      </w:r>
      <w:r w:rsidR="001615AE" w:rsidRPr="00DB0D3E">
        <w:rPr>
          <w:rFonts w:asciiTheme="minorBidi" w:hAnsiTheme="minorBidi" w:cstheme="minorBidi"/>
        </w:rPr>
        <w:t xml:space="preserve">also </w:t>
      </w:r>
      <w:r w:rsidRPr="00DB0D3E">
        <w:rPr>
          <w:rFonts w:asciiTheme="minorBidi" w:hAnsiTheme="minorBidi" w:cstheme="minorBidi"/>
        </w:rPr>
        <w:t>presented the Part 7 Task Force</w:t>
      </w:r>
      <w:r w:rsidR="00124D42" w:rsidRPr="00DB0D3E">
        <w:rPr>
          <w:rFonts w:asciiTheme="minorBidi" w:hAnsiTheme="minorBidi" w:cstheme="minorBidi"/>
        </w:rPr>
        <w:t>’s proposal</w:t>
      </w:r>
      <w:r w:rsidR="007E0184" w:rsidRPr="00DB0D3E">
        <w:rPr>
          <w:rFonts w:asciiTheme="minorBidi" w:hAnsiTheme="minorBidi" w:cstheme="minorBidi"/>
        </w:rPr>
        <w:t xml:space="preserve"> for</w:t>
      </w:r>
      <w:r w:rsidRPr="00DB0D3E">
        <w:rPr>
          <w:rFonts w:asciiTheme="minorBidi" w:hAnsiTheme="minorBidi" w:cstheme="minorBidi"/>
        </w:rPr>
        <w:t xml:space="preserve"> </w:t>
      </w:r>
      <w:r w:rsidR="008A5670" w:rsidRPr="00DB0D3E">
        <w:rPr>
          <w:rFonts w:asciiTheme="minorBidi" w:hAnsiTheme="minorBidi" w:cstheme="minorBidi"/>
        </w:rPr>
        <w:t>ways to update</w:t>
      </w:r>
      <w:r w:rsidR="000F32D9" w:rsidRPr="00DB0D3E">
        <w:rPr>
          <w:rFonts w:asciiTheme="minorBidi" w:hAnsiTheme="minorBidi" w:cstheme="minorBidi"/>
        </w:rPr>
        <w:t xml:space="preserve"> the contents of</w:t>
      </w:r>
      <w:r w:rsidRPr="00DB0D3E">
        <w:rPr>
          <w:rFonts w:asciiTheme="minorBidi" w:hAnsiTheme="minorBidi" w:cstheme="minorBidi"/>
        </w:rPr>
        <w:t xml:space="preserve"> Part 7.3 of the WIPO Handbook.  Acknowledging that the traditional survey-based approach has resulted in delays and infrequent updates, the Part 7 Task Force </w:t>
      </w:r>
      <w:r w:rsidR="002527EB" w:rsidRPr="00DB0D3E">
        <w:rPr>
          <w:rFonts w:asciiTheme="minorBidi" w:hAnsiTheme="minorBidi" w:cstheme="minorBidi"/>
        </w:rPr>
        <w:t>proposed</w:t>
      </w:r>
      <w:r w:rsidRPr="00DB0D3E">
        <w:rPr>
          <w:rFonts w:asciiTheme="minorBidi" w:hAnsiTheme="minorBidi" w:cstheme="minorBidi"/>
        </w:rPr>
        <w:t xml:space="preserve"> three options for consideration: </w:t>
      </w:r>
      <w:r w:rsidR="00B6343E">
        <w:rPr>
          <w:rFonts w:asciiTheme="minorBidi" w:hAnsiTheme="minorBidi" w:cstheme="minorBidi"/>
        </w:rPr>
        <w:t xml:space="preserve"> </w:t>
      </w:r>
      <w:r w:rsidR="003F361F" w:rsidRPr="00DB0D3E">
        <w:rPr>
          <w:rFonts w:asciiTheme="minorBidi" w:hAnsiTheme="minorBidi" w:cstheme="minorBidi"/>
          <w:i/>
        </w:rPr>
        <w:t>Option 1</w:t>
      </w:r>
      <w:r w:rsidR="00FC05DB" w:rsidRPr="00DB0D3E">
        <w:rPr>
          <w:rFonts w:asciiTheme="minorBidi" w:hAnsiTheme="minorBidi" w:cstheme="minorBidi"/>
        </w:rPr>
        <w:t xml:space="preserve"> -</w:t>
      </w:r>
      <w:r w:rsidR="003F361F" w:rsidRPr="00DB0D3E">
        <w:rPr>
          <w:rFonts w:asciiTheme="minorBidi" w:hAnsiTheme="minorBidi" w:cstheme="minorBidi"/>
        </w:rPr>
        <w:t xml:space="preserve"> </w:t>
      </w:r>
      <w:r w:rsidRPr="00DB0D3E">
        <w:rPr>
          <w:rFonts w:asciiTheme="minorBidi" w:hAnsiTheme="minorBidi" w:cstheme="minorBidi"/>
        </w:rPr>
        <w:t xml:space="preserve">continuing with periodic survey-based updates; </w:t>
      </w:r>
      <w:r w:rsidR="00A66005">
        <w:rPr>
          <w:rFonts w:asciiTheme="minorBidi" w:hAnsiTheme="minorBidi" w:cstheme="minorBidi"/>
        </w:rPr>
        <w:t xml:space="preserve"> </w:t>
      </w:r>
      <w:r w:rsidR="003F361F" w:rsidRPr="00DB0D3E">
        <w:rPr>
          <w:rFonts w:asciiTheme="minorBidi" w:hAnsiTheme="minorBidi" w:cstheme="minorBidi"/>
          <w:i/>
        </w:rPr>
        <w:t>Option 2</w:t>
      </w:r>
      <w:r w:rsidR="00FC05DB" w:rsidRPr="00DB0D3E">
        <w:rPr>
          <w:rFonts w:asciiTheme="minorBidi" w:hAnsiTheme="minorBidi" w:cstheme="minorBidi"/>
        </w:rPr>
        <w:t xml:space="preserve"> -</w:t>
      </w:r>
      <w:r w:rsidRPr="00DB0D3E">
        <w:rPr>
          <w:rFonts w:asciiTheme="minorBidi" w:hAnsiTheme="minorBidi" w:cstheme="minorBidi"/>
        </w:rPr>
        <w:t xml:space="preserve"> adopting a fully ad-hoc </w:t>
      </w:r>
      <w:r w:rsidR="00AE07FF" w:rsidRPr="00DB0D3E">
        <w:rPr>
          <w:rFonts w:asciiTheme="minorBidi" w:hAnsiTheme="minorBidi" w:cstheme="minorBidi"/>
        </w:rPr>
        <w:t>approach</w:t>
      </w:r>
      <w:r w:rsidRPr="00DB0D3E">
        <w:rPr>
          <w:rFonts w:asciiTheme="minorBidi" w:hAnsiTheme="minorBidi" w:cstheme="minorBidi"/>
        </w:rPr>
        <w:t xml:space="preserve"> allowing </w:t>
      </w:r>
      <w:r w:rsidR="00032F77" w:rsidRPr="00DB0D3E">
        <w:rPr>
          <w:rFonts w:asciiTheme="minorBidi" w:hAnsiTheme="minorBidi" w:cstheme="minorBidi"/>
        </w:rPr>
        <w:t xml:space="preserve">IP </w:t>
      </w:r>
      <w:r w:rsidRPr="00DB0D3E">
        <w:rPr>
          <w:rFonts w:asciiTheme="minorBidi" w:hAnsiTheme="minorBidi" w:cstheme="minorBidi"/>
        </w:rPr>
        <w:t xml:space="preserve">offices to submit </w:t>
      </w:r>
      <w:r w:rsidR="00032F77" w:rsidRPr="00DB0D3E">
        <w:rPr>
          <w:rFonts w:asciiTheme="minorBidi" w:hAnsiTheme="minorBidi" w:cstheme="minorBidi"/>
        </w:rPr>
        <w:t xml:space="preserve">their </w:t>
      </w:r>
      <w:r w:rsidRPr="00DB0D3E">
        <w:rPr>
          <w:rFonts w:asciiTheme="minorBidi" w:hAnsiTheme="minorBidi" w:cstheme="minorBidi"/>
        </w:rPr>
        <w:t>changes at any time</w:t>
      </w:r>
      <w:r w:rsidR="002F1D78" w:rsidRPr="00DB0D3E">
        <w:rPr>
          <w:rFonts w:asciiTheme="minorBidi" w:hAnsiTheme="minorBidi" w:cstheme="minorBidi"/>
        </w:rPr>
        <w:t xml:space="preserve"> to the Secretariat</w:t>
      </w:r>
      <w:r w:rsidRPr="00DB0D3E">
        <w:rPr>
          <w:rFonts w:asciiTheme="minorBidi" w:hAnsiTheme="minorBidi" w:cstheme="minorBidi"/>
        </w:rPr>
        <w:t xml:space="preserve">; </w:t>
      </w:r>
      <w:r w:rsidR="00A66005">
        <w:rPr>
          <w:rFonts w:asciiTheme="minorBidi" w:hAnsiTheme="minorBidi" w:cstheme="minorBidi"/>
        </w:rPr>
        <w:t xml:space="preserve"> </w:t>
      </w:r>
      <w:r w:rsidRPr="00DB0D3E">
        <w:rPr>
          <w:rFonts w:asciiTheme="minorBidi" w:hAnsiTheme="minorBidi" w:cstheme="minorBidi"/>
        </w:rPr>
        <w:t xml:space="preserve">and </w:t>
      </w:r>
      <w:r w:rsidR="00FC05DB" w:rsidRPr="00DB0D3E">
        <w:rPr>
          <w:rFonts w:asciiTheme="minorBidi" w:hAnsiTheme="minorBidi" w:cstheme="minorBidi"/>
          <w:i/>
        </w:rPr>
        <w:t>Option 3</w:t>
      </w:r>
      <w:r w:rsidR="00FC05DB" w:rsidRPr="00DB0D3E">
        <w:rPr>
          <w:rFonts w:asciiTheme="minorBidi" w:hAnsiTheme="minorBidi" w:cstheme="minorBidi"/>
        </w:rPr>
        <w:t xml:space="preserve"> -</w:t>
      </w:r>
      <w:r w:rsidRPr="00DB0D3E">
        <w:rPr>
          <w:rFonts w:asciiTheme="minorBidi" w:hAnsiTheme="minorBidi" w:cstheme="minorBidi"/>
        </w:rPr>
        <w:t xml:space="preserve"> implementing a hybrid approach </w:t>
      </w:r>
      <w:r w:rsidR="00DF3935" w:rsidRPr="00DB0D3E">
        <w:rPr>
          <w:rFonts w:asciiTheme="minorBidi" w:hAnsiTheme="minorBidi" w:cstheme="minorBidi"/>
        </w:rPr>
        <w:t xml:space="preserve">by </w:t>
      </w:r>
      <w:r w:rsidRPr="00DB0D3E">
        <w:rPr>
          <w:rFonts w:asciiTheme="minorBidi" w:hAnsiTheme="minorBidi" w:cstheme="minorBidi"/>
        </w:rPr>
        <w:t xml:space="preserve">combining periodic surveys </w:t>
      </w:r>
      <w:r w:rsidR="007D3B0A" w:rsidRPr="00DB0D3E">
        <w:rPr>
          <w:rFonts w:asciiTheme="minorBidi" w:hAnsiTheme="minorBidi" w:cstheme="minorBidi"/>
        </w:rPr>
        <w:t>and</w:t>
      </w:r>
      <w:r w:rsidRPr="00DB0D3E">
        <w:rPr>
          <w:rFonts w:asciiTheme="minorBidi" w:hAnsiTheme="minorBidi" w:cstheme="minorBidi"/>
        </w:rPr>
        <w:t xml:space="preserve"> ad-hoc submission</w:t>
      </w:r>
      <w:r w:rsidR="0018667F" w:rsidRPr="00DB0D3E">
        <w:rPr>
          <w:rFonts w:asciiTheme="minorBidi" w:hAnsiTheme="minorBidi" w:cstheme="minorBidi"/>
        </w:rPr>
        <w:t>s</w:t>
      </w:r>
      <w:r w:rsidRPr="00DB0D3E">
        <w:rPr>
          <w:rFonts w:asciiTheme="minorBidi" w:hAnsiTheme="minorBidi" w:cstheme="minorBidi"/>
        </w:rPr>
        <w:t xml:space="preserve"> for updates</w:t>
      </w:r>
      <w:r w:rsidR="0018667F" w:rsidRPr="00DB0D3E">
        <w:rPr>
          <w:rFonts w:asciiTheme="minorBidi" w:hAnsiTheme="minorBidi" w:cstheme="minorBidi"/>
        </w:rPr>
        <w:t xml:space="preserve"> </w:t>
      </w:r>
      <w:r w:rsidR="00AC2C56" w:rsidRPr="00DB0D3E">
        <w:rPr>
          <w:rFonts w:asciiTheme="minorBidi" w:hAnsiTheme="minorBidi" w:cstheme="minorBidi"/>
        </w:rPr>
        <w:t>when needed</w:t>
      </w:r>
      <w:r w:rsidRPr="00DB0D3E">
        <w:rPr>
          <w:rFonts w:asciiTheme="minorBidi" w:hAnsiTheme="minorBidi" w:cstheme="minorBidi"/>
        </w:rPr>
        <w:t xml:space="preserve">.  </w:t>
      </w:r>
      <w:r w:rsidR="00154F86" w:rsidRPr="00DB0D3E">
        <w:rPr>
          <w:rFonts w:asciiTheme="minorBidi" w:hAnsiTheme="minorBidi" w:cstheme="minorBidi"/>
        </w:rPr>
        <w:t>For ad-hoc submission</w:t>
      </w:r>
      <w:r w:rsidR="0018667F" w:rsidRPr="00DB0D3E">
        <w:rPr>
          <w:rFonts w:asciiTheme="minorBidi" w:hAnsiTheme="minorBidi" w:cstheme="minorBidi"/>
        </w:rPr>
        <w:t>s</w:t>
      </w:r>
      <w:r w:rsidR="00154F86" w:rsidRPr="00DB0D3E">
        <w:rPr>
          <w:rFonts w:asciiTheme="minorBidi" w:hAnsiTheme="minorBidi" w:cstheme="minorBidi"/>
        </w:rPr>
        <w:t xml:space="preserve">, the International Bureau </w:t>
      </w:r>
      <w:r w:rsidR="00CD0A7C">
        <w:rPr>
          <w:rFonts w:asciiTheme="minorBidi" w:hAnsiTheme="minorBidi" w:cstheme="minorBidi"/>
        </w:rPr>
        <w:t>proposed</w:t>
      </w:r>
      <w:r w:rsidR="00CD0A7C" w:rsidRPr="00DB0D3E">
        <w:rPr>
          <w:rFonts w:asciiTheme="minorBidi" w:hAnsiTheme="minorBidi" w:cstheme="minorBidi"/>
        </w:rPr>
        <w:t xml:space="preserve"> </w:t>
      </w:r>
      <w:r w:rsidR="00154F86" w:rsidRPr="00DB0D3E">
        <w:rPr>
          <w:rFonts w:asciiTheme="minorBidi" w:hAnsiTheme="minorBidi" w:cstheme="minorBidi"/>
        </w:rPr>
        <w:t xml:space="preserve">a </w:t>
      </w:r>
      <w:r w:rsidR="00CD0A7C">
        <w:rPr>
          <w:rFonts w:asciiTheme="minorBidi" w:hAnsiTheme="minorBidi" w:cstheme="minorBidi"/>
        </w:rPr>
        <w:t xml:space="preserve">revised </w:t>
      </w:r>
      <w:r w:rsidR="00154F86" w:rsidRPr="00DB0D3E">
        <w:rPr>
          <w:rFonts w:asciiTheme="minorBidi" w:hAnsiTheme="minorBidi" w:cstheme="minorBidi"/>
        </w:rPr>
        <w:t xml:space="preserve">template </w:t>
      </w:r>
      <w:r w:rsidR="007F6EA7" w:rsidRPr="007F6EA7">
        <w:rPr>
          <w:rFonts w:asciiTheme="minorBidi" w:hAnsiTheme="minorBidi" w:cstheme="minorBidi"/>
        </w:rPr>
        <w:t>on the basis of the template previously used to collect information</w:t>
      </w:r>
      <w:r w:rsidR="00DA3632">
        <w:rPr>
          <w:rFonts w:asciiTheme="minorBidi" w:hAnsiTheme="minorBidi" w:cstheme="minorBidi"/>
        </w:rPr>
        <w:t xml:space="preserve">, </w:t>
      </w:r>
      <w:r w:rsidR="00154F86" w:rsidRPr="00DB0D3E">
        <w:rPr>
          <w:rFonts w:asciiTheme="minorBidi" w:hAnsiTheme="minorBidi" w:cstheme="minorBidi"/>
        </w:rPr>
        <w:t>to facilitate IP offices providing updated information for publication in Part 7.3 of the WIPO Handbook.</w:t>
      </w:r>
      <w:r w:rsidRPr="00DB0D3E">
        <w:rPr>
          <w:rFonts w:asciiTheme="minorBidi" w:hAnsiTheme="minorBidi" w:cstheme="minorBidi"/>
        </w:rPr>
        <w:t xml:space="preserve"> </w:t>
      </w:r>
      <w:r w:rsidR="004A2067">
        <w:rPr>
          <w:rFonts w:asciiTheme="minorBidi" w:hAnsiTheme="minorBidi" w:cstheme="minorBidi"/>
        </w:rPr>
        <w:t xml:space="preserve"> </w:t>
      </w:r>
      <w:r w:rsidRPr="00DB0D3E">
        <w:rPr>
          <w:rFonts w:asciiTheme="minorBidi" w:hAnsiTheme="minorBidi" w:cstheme="minorBidi"/>
        </w:rPr>
        <w:t xml:space="preserve">The International Bureau </w:t>
      </w:r>
      <w:r w:rsidR="00154F86" w:rsidRPr="00DB0D3E">
        <w:rPr>
          <w:rFonts w:asciiTheme="minorBidi" w:hAnsiTheme="minorBidi" w:cstheme="minorBidi"/>
        </w:rPr>
        <w:t xml:space="preserve">also </w:t>
      </w:r>
      <w:r w:rsidRPr="00DB0D3E">
        <w:rPr>
          <w:rFonts w:asciiTheme="minorBidi" w:hAnsiTheme="minorBidi" w:cstheme="minorBidi"/>
        </w:rPr>
        <w:t xml:space="preserve">suggested applying the same approach </w:t>
      </w:r>
      <w:r w:rsidR="00154F86" w:rsidRPr="00DB0D3E">
        <w:rPr>
          <w:rFonts w:asciiTheme="minorBidi" w:hAnsiTheme="minorBidi" w:cstheme="minorBidi"/>
        </w:rPr>
        <w:t>to Parts 7.</w:t>
      </w:r>
      <w:r w:rsidRPr="00DB0D3E">
        <w:rPr>
          <w:rFonts w:asciiTheme="minorBidi" w:hAnsiTheme="minorBidi" w:cstheme="minorBidi"/>
        </w:rPr>
        <w:t>1, 7.2</w:t>
      </w:r>
      <w:r w:rsidR="00154F86" w:rsidRPr="00DB0D3E">
        <w:rPr>
          <w:rFonts w:asciiTheme="minorBidi" w:hAnsiTheme="minorBidi" w:cstheme="minorBidi"/>
        </w:rPr>
        <w:t>,</w:t>
      </w:r>
      <w:r w:rsidRPr="00DB0D3E" w:rsidDel="00406D3F">
        <w:rPr>
          <w:rFonts w:asciiTheme="minorBidi" w:hAnsiTheme="minorBidi" w:cstheme="minorBidi"/>
        </w:rPr>
        <w:t xml:space="preserve"> </w:t>
      </w:r>
      <w:r w:rsidRPr="00DB0D3E">
        <w:rPr>
          <w:rFonts w:asciiTheme="minorBidi" w:hAnsiTheme="minorBidi" w:cstheme="minorBidi"/>
        </w:rPr>
        <w:t>and 7.6 of WIPO Handbook.</w:t>
      </w:r>
    </w:p>
    <w:p w14:paraId="042A0691" w14:textId="7C7FE94F" w:rsidR="006C427F" w:rsidRPr="00DB0D3E" w:rsidRDefault="000F7DAF" w:rsidP="00BE324D">
      <w:pPr>
        <w:spacing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6105DB" w:rsidRPr="00DB0D3E">
        <w:rPr>
          <w:rFonts w:asciiTheme="minorBidi" w:hAnsiTheme="minorBidi" w:cstheme="minorBidi"/>
          <w:szCs w:val="22"/>
        </w:rPr>
        <w:t xml:space="preserve">There was broad support </w:t>
      </w:r>
      <w:r w:rsidR="00857B43" w:rsidRPr="00DB0D3E">
        <w:rPr>
          <w:rFonts w:asciiTheme="minorBidi" w:hAnsiTheme="minorBidi" w:cstheme="minorBidi"/>
          <w:szCs w:val="22"/>
        </w:rPr>
        <w:t>from</w:t>
      </w:r>
      <w:r w:rsidR="006105DB" w:rsidRPr="00DB0D3E">
        <w:rPr>
          <w:rFonts w:asciiTheme="minorBidi" w:hAnsiTheme="minorBidi" w:cstheme="minorBidi"/>
          <w:szCs w:val="22"/>
        </w:rPr>
        <w:t xml:space="preserve"> </w:t>
      </w:r>
      <w:r w:rsidR="005F31DE" w:rsidRPr="00DB0D3E">
        <w:rPr>
          <w:rFonts w:asciiTheme="minorBidi" w:hAnsiTheme="minorBidi" w:cstheme="minorBidi"/>
          <w:szCs w:val="22"/>
        </w:rPr>
        <w:t>d</w:t>
      </w:r>
      <w:r w:rsidR="000016EB" w:rsidRPr="00DB0D3E">
        <w:rPr>
          <w:rFonts w:asciiTheme="minorBidi" w:hAnsiTheme="minorBidi" w:cstheme="minorBidi"/>
          <w:szCs w:val="22"/>
        </w:rPr>
        <w:t xml:space="preserve">elegations for Option 3, </w:t>
      </w:r>
      <w:r w:rsidR="00F2746D" w:rsidRPr="00DB0D3E">
        <w:rPr>
          <w:rFonts w:asciiTheme="minorBidi" w:hAnsiTheme="minorBidi" w:cstheme="minorBidi"/>
          <w:szCs w:val="22"/>
        </w:rPr>
        <w:t>the hybrid approach</w:t>
      </w:r>
      <w:r w:rsidR="003423DE" w:rsidRPr="00DB0D3E">
        <w:rPr>
          <w:rFonts w:asciiTheme="minorBidi" w:hAnsiTheme="minorBidi" w:cstheme="minorBidi"/>
          <w:szCs w:val="22"/>
        </w:rPr>
        <w:t>,</w:t>
      </w:r>
      <w:r w:rsidR="00F2746D" w:rsidRPr="00DB0D3E">
        <w:rPr>
          <w:rFonts w:asciiTheme="minorBidi" w:hAnsiTheme="minorBidi" w:cstheme="minorBidi"/>
          <w:szCs w:val="22"/>
        </w:rPr>
        <w:t xml:space="preserve"> </w:t>
      </w:r>
      <w:r w:rsidR="000016EB" w:rsidRPr="00DB0D3E">
        <w:rPr>
          <w:rFonts w:asciiTheme="minorBidi" w:hAnsiTheme="minorBidi" w:cstheme="minorBidi"/>
          <w:szCs w:val="22"/>
        </w:rPr>
        <w:t xml:space="preserve">for </w:t>
      </w:r>
      <w:r w:rsidR="00F43EA5" w:rsidRPr="00DB0D3E">
        <w:rPr>
          <w:rFonts w:asciiTheme="minorBidi" w:hAnsiTheme="minorBidi" w:cstheme="minorBidi"/>
          <w:szCs w:val="22"/>
        </w:rPr>
        <w:t>both</w:t>
      </w:r>
      <w:r w:rsidR="000016EB" w:rsidRPr="00DB0D3E">
        <w:rPr>
          <w:rFonts w:asciiTheme="minorBidi" w:hAnsiTheme="minorBidi" w:cstheme="minorBidi"/>
          <w:szCs w:val="22"/>
        </w:rPr>
        <w:t xml:space="preserve"> updating Part 7.3 of the WIPO Handbook</w:t>
      </w:r>
      <w:r w:rsidR="000C0E43" w:rsidRPr="00DB0D3E">
        <w:rPr>
          <w:rFonts w:asciiTheme="minorBidi" w:hAnsiTheme="minorBidi" w:cstheme="minorBidi"/>
          <w:szCs w:val="22"/>
        </w:rPr>
        <w:t xml:space="preserve"> </w:t>
      </w:r>
      <w:r w:rsidR="00736A29" w:rsidRPr="00DB0D3E">
        <w:rPr>
          <w:rFonts w:asciiTheme="minorBidi" w:hAnsiTheme="minorBidi" w:cstheme="minorBidi"/>
          <w:szCs w:val="22"/>
        </w:rPr>
        <w:t>and</w:t>
      </w:r>
      <w:r w:rsidR="000E3E6A" w:rsidRPr="00DB0D3E">
        <w:rPr>
          <w:rFonts w:asciiTheme="minorBidi" w:hAnsiTheme="minorBidi" w:cstheme="minorBidi"/>
          <w:szCs w:val="22"/>
        </w:rPr>
        <w:t xml:space="preserve"> applying the same approach to update Part 7.1, Part 7.2</w:t>
      </w:r>
      <w:r w:rsidR="000E3E6A" w:rsidRPr="00DB0D3E" w:rsidDel="00406D3F">
        <w:rPr>
          <w:rFonts w:asciiTheme="minorBidi" w:hAnsiTheme="minorBidi" w:cstheme="minorBidi"/>
          <w:szCs w:val="22"/>
        </w:rPr>
        <w:t xml:space="preserve"> </w:t>
      </w:r>
      <w:r w:rsidR="000E3E6A" w:rsidRPr="00DB0D3E">
        <w:rPr>
          <w:rFonts w:asciiTheme="minorBidi" w:hAnsiTheme="minorBidi" w:cstheme="minorBidi"/>
          <w:szCs w:val="22"/>
        </w:rPr>
        <w:t>and Part 7.6 of WIPO Handbook</w:t>
      </w:r>
      <w:r w:rsidR="000016EB" w:rsidRPr="00DB0D3E">
        <w:rPr>
          <w:rFonts w:asciiTheme="minorBidi" w:hAnsiTheme="minorBidi" w:cstheme="minorBidi"/>
          <w:szCs w:val="22"/>
        </w:rPr>
        <w:t xml:space="preserve">.  </w:t>
      </w:r>
      <w:r w:rsidR="00584689" w:rsidRPr="00DB0D3E">
        <w:rPr>
          <w:rFonts w:asciiTheme="minorBidi" w:hAnsiTheme="minorBidi" w:cstheme="minorBidi"/>
          <w:szCs w:val="22"/>
        </w:rPr>
        <w:t>T</w:t>
      </w:r>
      <w:r w:rsidR="00F0502E" w:rsidRPr="00DB0D3E">
        <w:rPr>
          <w:rFonts w:asciiTheme="minorBidi" w:hAnsiTheme="minorBidi" w:cstheme="minorBidi"/>
          <w:szCs w:val="22"/>
        </w:rPr>
        <w:t xml:space="preserve">he Delegations of </w:t>
      </w:r>
      <w:r w:rsidR="000016EB" w:rsidRPr="00DB0D3E">
        <w:rPr>
          <w:rFonts w:asciiTheme="minorBidi" w:hAnsiTheme="minorBidi" w:cstheme="minorBidi"/>
          <w:szCs w:val="22"/>
        </w:rPr>
        <w:t xml:space="preserve">Canada, Brazil, India, China, and Germany </w:t>
      </w:r>
      <w:r w:rsidR="007F4D61" w:rsidRPr="00DB0D3E">
        <w:rPr>
          <w:rFonts w:asciiTheme="minorBidi" w:hAnsiTheme="minorBidi" w:cstheme="minorBidi"/>
          <w:szCs w:val="22"/>
        </w:rPr>
        <w:t xml:space="preserve">and </w:t>
      </w:r>
      <w:r w:rsidR="0098798B" w:rsidRPr="00DB0D3E">
        <w:rPr>
          <w:rFonts w:asciiTheme="minorBidi" w:hAnsiTheme="minorBidi" w:cstheme="minorBidi"/>
          <w:szCs w:val="22"/>
        </w:rPr>
        <w:t xml:space="preserve">Russian </w:t>
      </w:r>
      <w:r w:rsidR="000E1C17" w:rsidRPr="00DB0D3E">
        <w:rPr>
          <w:rFonts w:asciiTheme="minorBidi" w:hAnsiTheme="minorBidi" w:cstheme="minorBidi"/>
          <w:szCs w:val="22"/>
        </w:rPr>
        <w:t>Federation</w:t>
      </w:r>
      <w:r w:rsidR="0098798B" w:rsidRPr="00DB0D3E">
        <w:rPr>
          <w:rFonts w:asciiTheme="minorBidi" w:hAnsiTheme="minorBidi" w:cstheme="minorBidi"/>
          <w:szCs w:val="22"/>
        </w:rPr>
        <w:t xml:space="preserve"> </w:t>
      </w:r>
      <w:r w:rsidR="000E1C17" w:rsidRPr="00DB0D3E">
        <w:rPr>
          <w:rFonts w:asciiTheme="minorBidi" w:hAnsiTheme="minorBidi" w:cstheme="minorBidi"/>
          <w:szCs w:val="22"/>
        </w:rPr>
        <w:t xml:space="preserve">supported </w:t>
      </w:r>
      <w:r w:rsidR="000016EB" w:rsidRPr="00DB0D3E">
        <w:rPr>
          <w:rFonts w:asciiTheme="minorBidi" w:hAnsiTheme="minorBidi" w:cstheme="minorBidi"/>
          <w:szCs w:val="22"/>
        </w:rPr>
        <w:t xml:space="preserve">the </w:t>
      </w:r>
      <w:r w:rsidR="00DF3BB8" w:rsidRPr="00DB0D3E">
        <w:rPr>
          <w:rFonts w:asciiTheme="minorBidi" w:hAnsiTheme="minorBidi" w:cstheme="minorBidi"/>
          <w:szCs w:val="22"/>
        </w:rPr>
        <w:t>Option 3</w:t>
      </w:r>
      <w:r w:rsidR="000016EB" w:rsidRPr="00DB0D3E">
        <w:rPr>
          <w:rFonts w:asciiTheme="minorBidi" w:hAnsiTheme="minorBidi" w:cstheme="minorBidi"/>
          <w:szCs w:val="22"/>
        </w:rPr>
        <w:t xml:space="preserve"> approach, noting its flexibility and potential extension to </w:t>
      </w:r>
      <w:r w:rsidR="009A475D" w:rsidRPr="00DB0D3E">
        <w:rPr>
          <w:rFonts w:asciiTheme="minorBidi" w:hAnsiTheme="minorBidi" w:cstheme="minorBidi"/>
          <w:szCs w:val="22"/>
        </w:rPr>
        <w:t xml:space="preserve">the </w:t>
      </w:r>
      <w:r w:rsidR="000016EB" w:rsidRPr="00DB0D3E">
        <w:rPr>
          <w:rFonts w:asciiTheme="minorBidi" w:hAnsiTheme="minorBidi" w:cstheme="minorBidi"/>
          <w:szCs w:val="22"/>
        </w:rPr>
        <w:t xml:space="preserve">other Handbook </w:t>
      </w:r>
      <w:r w:rsidR="009A475D" w:rsidRPr="00DB0D3E">
        <w:rPr>
          <w:rFonts w:asciiTheme="minorBidi" w:hAnsiTheme="minorBidi" w:cstheme="minorBidi"/>
          <w:szCs w:val="22"/>
        </w:rPr>
        <w:t>Parts as proposed</w:t>
      </w:r>
      <w:r w:rsidR="00946E9F" w:rsidRPr="00DB0D3E">
        <w:rPr>
          <w:rFonts w:asciiTheme="minorBidi" w:hAnsiTheme="minorBidi" w:cstheme="minorBidi"/>
          <w:szCs w:val="22"/>
        </w:rPr>
        <w:t xml:space="preserve"> by the International Bureau</w:t>
      </w:r>
      <w:r w:rsidR="000016EB" w:rsidRPr="00DB0D3E">
        <w:rPr>
          <w:rFonts w:asciiTheme="minorBidi" w:hAnsiTheme="minorBidi" w:cstheme="minorBidi"/>
          <w:szCs w:val="22"/>
        </w:rPr>
        <w:t>.</w:t>
      </w:r>
      <w:r w:rsidR="00857B43" w:rsidRPr="00DB0D3E">
        <w:rPr>
          <w:rFonts w:asciiTheme="minorBidi" w:hAnsiTheme="minorBidi" w:cstheme="minorBidi"/>
          <w:szCs w:val="22"/>
        </w:rPr>
        <w:t xml:space="preserve">  </w:t>
      </w:r>
      <w:r w:rsidR="00FD2023" w:rsidRPr="00DB0D3E">
        <w:t xml:space="preserve">The Delegation of </w:t>
      </w:r>
      <w:r w:rsidR="000016EB" w:rsidRPr="00DB0D3E">
        <w:t xml:space="preserve">Singapore </w:t>
      </w:r>
      <w:r w:rsidR="00946E9F" w:rsidRPr="00DB0D3E">
        <w:t xml:space="preserve">also </w:t>
      </w:r>
      <w:r w:rsidR="007640FF" w:rsidRPr="00DB0D3E">
        <w:t>supported Option 3 and requested that the Secretariat consider the timing of surveys, suggesting t</w:t>
      </w:r>
      <w:r w:rsidR="00BF1B18" w:rsidRPr="00DB0D3E">
        <w:t>h</w:t>
      </w:r>
      <w:r w:rsidR="00627191" w:rsidRPr="00DB0D3E">
        <w:t xml:space="preserve">at an Office would not need to respond if a survey was </w:t>
      </w:r>
      <w:r w:rsidR="007640FF" w:rsidRPr="00DB0D3E">
        <w:t xml:space="preserve">conducted immediately after </w:t>
      </w:r>
      <w:r w:rsidR="00627191" w:rsidRPr="00DB0D3E">
        <w:t xml:space="preserve">their </w:t>
      </w:r>
      <w:r w:rsidR="007640FF" w:rsidRPr="00DB0D3E">
        <w:t>ad-hoc submission</w:t>
      </w:r>
      <w:r w:rsidR="00627191" w:rsidRPr="00DB0D3E">
        <w:t xml:space="preserve"> had been made</w:t>
      </w:r>
      <w:r w:rsidR="007640FF" w:rsidRPr="00DB0D3E">
        <w:t>.</w:t>
      </w:r>
      <w:r w:rsidR="00E75F62" w:rsidRPr="00DB0D3E">
        <w:t xml:space="preserve"> </w:t>
      </w:r>
      <w:r w:rsidR="00E75F62" w:rsidRPr="00DB0D3E">
        <w:rPr>
          <w:rFonts w:asciiTheme="minorBidi" w:hAnsiTheme="minorBidi" w:cstheme="minorBidi"/>
          <w:szCs w:val="22"/>
        </w:rPr>
        <w:t xml:space="preserve"> </w:t>
      </w:r>
      <w:r w:rsidR="00E75F62" w:rsidRPr="00DB0D3E">
        <w:t xml:space="preserve">The International Bureau </w:t>
      </w:r>
      <w:r w:rsidR="00BE0DF7" w:rsidRPr="00DB0D3E">
        <w:t>clarified that “ad-hoc” refers to Offices contacting the International Bureau whenever changes are needed</w:t>
      </w:r>
      <w:r w:rsidR="0053501D" w:rsidRPr="00DB0D3E">
        <w:t>.</w:t>
      </w:r>
    </w:p>
    <w:p w14:paraId="7C9F9698" w14:textId="2B68E7B3" w:rsidR="006B6FE8" w:rsidRPr="00DB0D3E" w:rsidRDefault="006B6FE8" w:rsidP="00155F1B">
      <w:pPr>
        <w:spacing w:after="240"/>
        <w:ind w:left="567"/>
        <w:rPr>
          <w:rFonts w:asciiTheme="minorBidi" w:hAnsiTheme="minorBidi" w:cstheme="minorBidi"/>
          <w:szCs w:val="22"/>
        </w:rPr>
      </w:pPr>
      <w:r w:rsidRPr="00DB0D3E" w:rsidDel="006C427F">
        <w:rPr>
          <w:rFonts w:asciiTheme="minorBidi" w:hAnsiTheme="minorBidi" w:cstheme="minorBidi"/>
          <w:szCs w:val="22"/>
        </w:rPr>
        <w:fldChar w:fldCharType="begin"/>
      </w:r>
      <w:r w:rsidRPr="00DB0D3E" w:rsidDel="006C427F">
        <w:rPr>
          <w:rFonts w:asciiTheme="minorBidi" w:hAnsiTheme="minorBidi" w:cstheme="minorBidi"/>
          <w:szCs w:val="22"/>
        </w:rPr>
        <w:instrText xml:space="preserve"> AUTONUM  </w:instrText>
      </w:r>
      <w:r w:rsidRPr="00DB0D3E" w:rsidDel="006C427F">
        <w:rPr>
          <w:rFonts w:asciiTheme="minorBidi" w:hAnsiTheme="minorBidi" w:cstheme="minorBidi"/>
          <w:szCs w:val="22"/>
        </w:rPr>
        <w:fldChar w:fldCharType="end"/>
      </w:r>
      <w:r w:rsidRPr="00DB0D3E" w:rsidDel="006C427F">
        <w:rPr>
          <w:rFonts w:asciiTheme="minorBidi" w:hAnsiTheme="minorBidi" w:cstheme="minorBidi"/>
          <w:szCs w:val="22"/>
        </w:rPr>
        <w:tab/>
      </w:r>
      <w:r w:rsidRPr="00DB0D3E">
        <w:rPr>
          <w:rFonts w:asciiTheme="minorBidi" w:hAnsiTheme="minorBidi" w:cstheme="minorBidi"/>
          <w:szCs w:val="22"/>
        </w:rPr>
        <w:t xml:space="preserve">The CWS approved Option 3, </w:t>
      </w:r>
      <w:r w:rsidR="00BC0F8D" w:rsidRPr="000232EC">
        <w:rPr>
          <w:rFonts w:asciiTheme="minorBidi" w:hAnsiTheme="minorBidi" w:cstheme="minorBidi"/>
          <w:szCs w:val="22"/>
        </w:rPr>
        <w:t>the</w:t>
      </w:r>
      <w:r w:rsidRPr="00DB0D3E">
        <w:rPr>
          <w:rFonts w:asciiTheme="minorBidi" w:hAnsiTheme="minorBidi" w:cstheme="minorBidi"/>
          <w:szCs w:val="22"/>
        </w:rPr>
        <w:t xml:space="preserve"> hybrid approach</w:t>
      </w:r>
      <w:r w:rsidR="00657061" w:rsidRPr="00DB0D3E">
        <w:rPr>
          <w:rFonts w:asciiTheme="minorBidi" w:hAnsiTheme="minorBidi" w:cstheme="minorBidi"/>
          <w:szCs w:val="22"/>
        </w:rPr>
        <w:t>,</w:t>
      </w:r>
      <w:r w:rsidRPr="00DB0D3E">
        <w:rPr>
          <w:rFonts w:asciiTheme="minorBidi" w:hAnsiTheme="minorBidi" w:cstheme="minorBidi"/>
          <w:szCs w:val="22"/>
        </w:rPr>
        <w:t xml:space="preserve"> that allows for both periodic surveys and ad</w:t>
      </w:r>
      <w:r w:rsidR="00683447" w:rsidRPr="00DB0D3E">
        <w:rPr>
          <w:rFonts w:asciiTheme="minorBidi" w:hAnsiTheme="minorBidi" w:cstheme="minorBidi"/>
          <w:szCs w:val="22"/>
        </w:rPr>
        <w:t>-</w:t>
      </w:r>
      <w:r w:rsidRPr="00DB0D3E">
        <w:rPr>
          <w:rFonts w:asciiTheme="minorBidi" w:hAnsiTheme="minorBidi" w:cstheme="minorBidi"/>
          <w:szCs w:val="22"/>
        </w:rPr>
        <w:t xml:space="preserve">hoc submissions by IP offices whenever updates to Part 7.3 of the WIPO Handbook are necessary. </w:t>
      </w:r>
      <w:r w:rsidR="0045092B" w:rsidRPr="00DB0D3E">
        <w:rPr>
          <w:rFonts w:asciiTheme="minorBidi" w:hAnsiTheme="minorBidi" w:cstheme="minorBidi"/>
          <w:szCs w:val="22"/>
        </w:rPr>
        <w:t xml:space="preserve"> The CWS approved the </w:t>
      </w:r>
      <w:r w:rsidR="00DD1A35" w:rsidRPr="00DB0D3E">
        <w:rPr>
          <w:rFonts w:asciiTheme="minorBidi" w:hAnsiTheme="minorBidi" w:cstheme="minorBidi"/>
          <w:szCs w:val="22"/>
        </w:rPr>
        <w:t xml:space="preserve">revised </w:t>
      </w:r>
      <w:r w:rsidR="0045092B" w:rsidRPr="00DB0D3E">
        <w:rPr>
          <w:rFonts w:asciiTheme="minorBidi" w:hAnsiTheme="minorBidi" w:cstheme="minorBidi"/>
          <w:szCs w:val="22"/>
        </w:rPr>
        <w:t>template and requested that the Secretariat update Part 7.3 accordingly.</w:t>
      </w:r>
    </w:p>
    <w:p w14:paraId="2B72DDA0" w14:textId="0C651E9A" w:rsidR="0043617D" w:rsidRPr="00DB0D3E" w:rsidDel="0043617D" w:rsidRDefault="0043617D" w:rsidP="00436B81">
      <w:pPr>
        <w:pStyle w:val="ONUME"/>
        <w:numPr>
          <w:ilvl w:val="0"/>
          <w:numId w:val="0"/>
        </w:numPr>
        <w:ind w:left="567"/>
      </w:pPr>
      <w:r w:rsidRPr="00DB0D3E">
        <w:fldChar w:fldCharType="begin"/>
      </w:r>
      <w:r w:rsidRPr="00DB0D3E">
        <w:instrText xml:space="preserve"> AUTONUM  </w:instrText>
      </w:r>
      <w:r w:rsidRPr="00DB0D3E">
        <w:fldChar w:fldCharType="end"/>
      </w:r>
      <w:r w:rsidRPr="00DB0D3E">
        <w:tab/>
        <w:t xml:space="preserve">The CWS </w:t>
      </w:r>
      <w:r w:rsidR="00157E8F" w:rsidRPr="00DB0D3E">
        <w:t>also</w:t>
      </w:r>
      <w:r w:rsidRPr="00DB0D3E">
        <w:t xml:space="preserve"> approved the </w:t>
      </w:r>
      <w:r w:rsidR="002131EA" w:rsidRPr="00DB0D3E">
        <w:t xml:space="preserve">application of the </w:t>
      </w:r>
      <w:r w:rsidR="001F68C0" w:rsidRPr="00DB0D3E">
        <w:t>hy</w:t>
      </w:r>
      <w:r w:rsidR="00C93D14" w:rsidRPr="00DB0D3E">
        <w:t xml:space="preserve">brid </w:t>
      </w:r>
      <w:r w:rsidRPr="00DB0D3E">
        <w:t xml:space="preserve">approach </w:t>
      </w:r>
      <w:r w:rsidR="002131EA" w:rsidRPr="00DB0D3E">
        <w:t>to update</w:t>
      </w:r>
      <w:r w:rsidRPr="00DB0D3E">
        <w:t xml:space="preserve"> Part 7.1, Part 7.2</w:t>
      </w:r>
      <w:r w:rsidRPr="00DB0D3E" w:rsidDel="00406D3F">
        <w:t xml:space="preserve"> </w:t>
      </w:r>
      <w:r w:rsidRPr="00DB0D3E">
        <w:t xml:space="preserve">and Part 7.6 of WIPO Handbook and requested the Secretariat prepare </w:t>
      </w:r>
      <w:r w:rsidR="00E10D54" w:rsidRPr="00DB0D3E">
        <w:t>respective</w:t>
      </w:r>
      <w:r w:rsidRPr="00DB0D3E">
        <w:t xml:space="preserve"> templates to collect information for these additional referenced</w:t>
      </w:r>
      <w:r w:rsidRPr="00DB0D3E" w:rsidDel="003979B4">
        <w:t xml:space="preserve"> </w:t>
      </w:r>
      <w:r w:rsidRPr="00DB0D3E">
        <w:t>Parts of the WIPO Handbook.</w:t>
      </w:r>
    </w:p>
    <w:p w14:paraId="1C940670" w14:textId="0D3BD45F" w:rsidR="00ED1DFF" w:rsidRPr="00475A28" w:rsidRDefault="00416A03" w:rsidP="00ED1DFF">
      <w:pPr>
        <w:spacing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presented </w:t>
      </w:r>
      <w:r w:rsidR="00CD5588" w:rsidRPr="00DB0D3E">
        <w:rPr>
          <w:rFonts w:asciiTheme="minorBidi" w:hAnsiTheme="minorBidi" w:cstheme="minorBidi"/>
          <w:szCs w:val="22"/>
        </w:rPr>
        <w:t xml:space="preserve">a </w:t>
      </w:r>
      <w:r w:rsidRPr="00DB0D3E">
        <w:rPr>
          <w:rFonts w:asciiTheme="minorBidi" w:hAnsiTheme="minorBidi" w:cstheme="minorBidi"/>
          <w:szCs w:val="22"/>
        </w:rPr>
        <w:t xml:space="preserve">revised survey </w:t>
      </w:r>
      <w:r w:rsidR="00072530" w:rsidRPr="00DB0D3E">
        <w:rPr>
          <w:rFonts w:asciiTheme="minorBidi" w:hAnsiTheme="minorBidi" w:cstheme="minorBidi"/>
          <w:szCs w:val="22"/>
        </w:rPr>
        <w:t xml:space="preserve">questionnaire </w:t>
      </w:r>
      <w:r w:rsidRPr="00DB0D3E">
        <w:rPr>
          <w:rFonts w:asciiTheme="minorBidi" w:hAnsiTheme="minorBidi" w:cstheme="minorBidi"/>
          <w:szCs w:val="22"/>
        </w:rPr>
        <w:t xml:space="preserve">on </w:t>
      </w:r>
      <w:r w:rsidR="00586838" w:rsidRPr="00DB0D3E">
        <w:rPr>
          <w:rFonts w:asciiTheme="minorBidi" w:hAnsiTheme="minorBidi" w:cstheme="minorBidi"/>
          <w:szCs w:val="22"/>
        </w:rPr>
        <w:t>the</w:t>
      </w:r>
      <w:r w:rsidRPr="00DB0D3E">
        <w:rPr>
          <w:rFonts w:asciiTheme="minorBidi" w:hAnsiTheme="minorBidi" w:cstheme="minorBidi"/>
          <w:szCs w:val="22"/>
        </w:rPr>
        <w:t xml:space="preserve"> citation practices </w:t>
      </w:r>
      <w:r w:rsidR="00586838" w:rsidRPr="00DB0D3E">
        <w:rPr>
          <w:rFonts w:asciiTheme="minorBidi" w:hAnsiTheme="minorBidi" w:cstheme="minorBidi"/>
          <w:szCs w:val="22"/>
        </w:rPr>
        <w:t>of</w:t>
      </w:r>
      <w:r w:rsidRPr="00DB0D3E">
        <w:rPr>
          <w:rFonts w:asciiTheme="minorBidi" w:hAnsiTheme="minorBidi" w:cstheme="minorBidi"/>
          <w:szCs w:val="22"/>
        </w:rPr>
        <w:t xml:space="preserve"> </w:t>
      </w:r>
      <w:r w:rsidR="00B076CB" w:rsidRPr="00DB0D3E">
        <w:rPr>
          <w:rFonts w:asciiTheme="minorBidi" w:hAnsiTheme="minorBidi" w:cstheme="minorBidi"/>
          <w:szCs w:val="22"/>
        </w:rPr>
        <w:t>IP</w:t>
      </w:r>
      <w:r w:rsidRPr="00DB0D3E">
        <w:rPr>
          <w:rFonts w:asciiTheme="minorBidi" w:hAnsiTheme="minorBidi" w:cstheme="minorBidi"/>
          <w:szCs w:val="22"/>
        </w:rPr>
        <w:t xml:space="preserve"> offices, </w:t>
      </w:r>
      <w:r w:rsidR="000E32F0" w:rsidRPr="00DB0D3E">
        <w:rPr>
          <w:rFonts w:asciiTheme="minorBidi" w:hAnsiTheme="minorBidi" w:cstheme="minorBidi"/>
          <w:szCs w:val="22"/>
        </w:rPr>
        <w:t xml:space="preserve">to update </w:t>
      </w:r>
      <w:r w:rsidRPr="00DB0D3E">
        <w:rPr>
          <w:rFonts w:asciiTheme="minorBidi" w:hAnsiTheme="minorBidi" w:cstheme="minorBidi"/>
          <w:szCs w:val="22"/>
        </w:rPr>
        <w:t>Part 7.9</w:t>
      </w:r>
      <w:r w:rsidR="0045290D" w:rsidRPr="00DB0D3E">
        <w:rPr>
          <w:rFonts w:asciiTheme="minorBidi" w:hAnsiTheme="minorBidi" w:cstheme="minorBidi"/>
          <w:szCs w:val="22"/>
        </w:rPr>
        <w:t xml:space="preserve"> of the WIPO Handbook</w:t>
      </w:r>
      <w:r w:rsidR="00523ACA" w:rsidRPr="00475A28">
        <w:rPr>
          <w:rFonts w:asciiTheme="minorBidi" w:hAnsiTheme="minorBidi" w:cstheme="minorBidi"/>
          <w:szCs w:val="22"/>
        </w:rPr>
        <w:t xml:space="preserve">, </w:t>
      </w:r>
      <w:r w:rsidR="00242948" w:rsidRPr="000232EC">
        <w:rPr>
          <w:rFonts w:asciiTheme="minorBidi" w:hAnsiTheme="minorBidi" w:cstheme="minorBidi"/>
          <w:szCs w:val="22"/>
        </w:rPr>
        <w:t xml:space="preserve">which was </w:t>
      </w:r>
      <w:r w:rsidR="00523ACA" w:rsidRPr="00475A28">
        <w:rPr>
          <w:rFonts w:asciiTheme="minorBidi" w:hAnsiTheme="minorBidi" w:cstheme="minorBidi"/>
          <w:szCs w:val="22"/>
        </w:rPr>
        <w:t xml:space="preserve">included in the Annex II of </w:t>
      </w:r>
      <w:r w:rsidR="00523ACA">
        <w:rPr>
          <w:rFonts w:asciiTheme="minorBidi" w:hAnsiTheme="minorBidi" w:cstheme="minorBidi"/>
          <w:szCs w:val="22"/>
        </w:rPr>
        <w:t>document</w:t>
      </w:r>
      <w:r w:rsidR="00A64285" w:rsidRPr="000232EC">
        <w:rPr>
          <w:rFonts w:asciiTheme="minorBidi" w:hAnsiTheme="minorBidi" w:cstheme="minorBidi"/>
          <w:szCs w:val="22"/>
        </w:rPr>
        <w:t xml:space="preserve"> </w:t>
      </w:r>
      <w:hyperlink r:id="rId24" w:history="1">
        <w:r w:rsidR="00A64285" w:rsidRPr="00875BAC">
          <w:rPr>
            <w:rStyle w:val="Hyperlink"/>
            <w:rFonts w:asciiTheme="minorBidi" w:hAnsiTheme="minorBidi" w:cstheme="minorBidi"/>
            <w:szCs w:val="22"/>
          </w:rPr>
          <w:t>CWS/13/5</w:t>
        </w:r>
      </w:hyperlink>
      <w:r w:rsidRPr="000232EC">
        <w:rPr>
          <w:rFonts w:asciiTheme="minorBidi" w:hAnsiTheme="minorBidi" w:cstheme="minorBidi"/>
          <w:szCs w:val="22"/>
        </w:rPr>
        <w:t>.</w:t>
      </w:r>
      <w:r w:rsidRPr="00DB0D3E">
        <w:rPr>
          <w:rFonts w:asciiTheme="minorBidi" w:hAnsiTheme="minorBidi" w:cstheme="minorBidi"/>
          <w:szCs w:val="22"/>
        </w:rPr>
        <w:t xml:space="preserve">  The </w:t>
      </w:r>
      <w:r w:rsidR="00027205" w:rsidRPr="00DB0D3E">
        <w:rPr>
          <w:rFonts w:asciiTheme="minorBidi" w:hAnsiTheme="minorBidi" w:cstheme="minorBidi"/>
          <w:szCs w:val="22"/>
        </w:rPr>
        <w:t>revised</w:t>
      </w:r>
      <w:r w:rsidRPr="00DB0D3E">
        <w:rPr>
          <w:rFonts w:asciiTheme="minorBidi" w:hAnsiTheme="minorBidi" w:cstheme="minorBidi"/>
          <w:szCs w:val="22"/>
        </w:rPr>
        <w:t xml:space="preserve"> </w:t>
      </w:r>
      <w:r w:rsidR="008E79C3" w:rsidRPr="00DB0D3E">
        <w:rPr>
          <w:rFonts w:asciiTheme="minorBidi" w:hAnsiTheme="minorBidi" w:cstheme="minorBidi"/>
          <w:szCs w:val="22"/>
        </w:rPr>
        <w:t>questionnaire</w:t>
      </w:r>
      <w:r w:rsidRPr="00DB0D3E">
        <w:rPr>
          <w:rFonts w:asciiTheme="minorBidi" w:hAnsiTheme="minorBidi" w:cstheme="minorBidi"/>
          <w:szCs w:val="22"/>
        </w:rPr>
        <w:t xml:space="preserve"> incorporated editorial updates, clarification of questions, and a new Section 8 addressing the citation of machine-translated documents, following </w:t>
      </w:r>
      <w:r w:rsidR="0045290D" w:rsidRPr="00DB0D3E">
        <w:rPr>
          <w:rFonts w:asciiTheme="minorBidi" w:hAnsiTheme="minorBidi" w:cstheme="minorBidi"/>
          <w:szCs w:val="22"/>
        </w:rPr>
        <w:t>input from the</w:t>
      </w:r>
      <w:r w:rsidRPr="00DB0D3E">
        <w:rPr>
          <w:rFonts w:asciiTheme="minorBidi" w:hAnsiTheme="minorBidi" w:cstheme="minorBidi"/>
          <w:szCs w:val="22"/>
        </w:rPr>
        <w:t xml:space="preserve"> P</w:t>
      </w:r>
      <w:r w:rsidR="00B10A3D" w:rsidRPr="00DB0D3E">
        <w:rPr>
          <w:rFonts w:asciiTheme="minorBidi" w:hAnsiTheme="minorBidi" w:cstheme="minorBidi"/>
          <w:szCs w:val="22"/>
        </w:rPr>
        <w:t xml:space="preserve">atent </w:t>
      </w:r>
      <w:r w:rsidRPr="00DB0D3E">
        <w:rPr>
          <w:rFonts w:asciiTheme="minorBidi" w:hAnsiTheme="minorBidi" w:cstheme="minorBidi"/>
          <w:szCs w:val="22"/>
        </w:rPr>
        <w:t>C</w:t>
      </w:r>
      <w:r w:rsidR="00B10A3D" w:rsidRPr="00DB0D3E">
        <w:rPr>
          <w:rFonts w:asciiTheme="minorBidi" w:hAnsiTheme="minorBidi" w:cstheme="minorBidi"/>
          <w:szCs w:val="22"/>
        </w:rPr>
        <w:t xml:space="preserve">ooperation </w:t>
      </w:r>
      <w:r w:rsidRPr="00DB0D3E">
        <w:rPr>
          <w:rFonts w:asciiTheme="minorBidi" w:hAnsiTheme="minorBidi" w:cstheme="minorBidi"/>
          <w:szCs w:val="22"/>
        </w:rPr>
        <w:t>T</w:t>
      </w:r>
      <w:r w:rsidR="00B10A3D" w:rsidRPr="00DB0D3E">
        <w:rPr>
          <w:rFonts w:asciiTheme="minorBidi" w:hAnsiTheme="minorBidi" w:cstheme="minorBidi"/>
          <w:szCs w:val="22"/>
        </w:rPr>
        <w:t>reaty (</w:t>
      </w:r>
      <w:r w:rsidRPr="00DB0D3E">
        <w:rPr>
          <w:rFonts w:asciiTheme="minorBidi" w:hAnsiTheme="minorBidi" w:cstheme="minorBidi"/>
          <w:szCs w:val="22"/>
        </w:rPr>
        <w:t>PCT</w:t>
      </w:r>
      <w:r w:rsidR="00B10A3D" w:rsidRPr="00DB0D3E">
        <w:rPr>
          <w:rFonts w:asciiTheme="minorBidi" w:hAnsiTheme="minorBidi" w:cstheme="minorBidi"/>
          <w:szCs w:val="22"/>
        </w:rPr>
        <w:t>)</w:t>
      </w:r>
      <w:r w:rsidRPr="00DB0D3E">
        <w:rPr>
          <w:rFonts w:asciiTheme="minorBidi" w:hAnsiTheme="minorBidi" w:cstheme="minorBidi"/>
          <w:szCs w:val="22"/>
        </w:rPr>
        <w:t xml:space="preserve"> Quality Subgroup in 2024.</w:t>
      </w:r>
      <w:r w:rsidRPr="00475A28">
        <w:rPr>
          <w:rFonts w:asciiTheme="minorBidi" w:hAnsiTheme="minorBidi" w:cstheme="minorBidi"/>
          <w:szCs w:val="22"/>
        </w:rPr>
        <w:t xml:space="preserve"> </w:t>
      </w:r>
      <w:r w:rsidR="00523ACA" w:rsidRPr="00475A28">
        <w:rPr>
          <w:rFonts w:asciiTheme="minorBidi" w:hAnsiTheme="minorBidi" w:cstheme="minorBidi"/>
          <w:szCs w:val="22"/>
        </w:rPr>
        <w:t xml:space="preserve"> </w:t>
      </w:r>
      <w:r w:rsidR="00ED1DFF" w:rsidRPr="00475A28">
        <w:rPr>
          <w:rFonts w:asciiTheme="minorBidi" w:hAnsiTheme="minorBidi" w:cstheme="minorBidi"/>
          <w:szCs w:val="22"/>
        </w:rPr>
        <w:t>Several delegations provided feedback during the session, which resulted in the following</w:t>
      </w:r>
      <w:r w:rsidR="00FF3E7C" w:rsidRPr="00475A28">
        <w:rPr>
          <w:rFonts w:asciiTheme="minorBidi" w:hAnsiTheme="minorBidi" w:cstheme="minorBidi"/>
          <w:szCs w:val="22"/>
        </w:rPr>
        <w:t xml:space="preserve"> further</w:t>
      </w:r>
      <w:r w:rsidR="00ED1DFF" w:rsidRPr="00475A28">
        <w:rPr>
          <w:rFonts w:asciiTheme="minorBidi" w:hAnsiTheme="minorBidi" w:cstheme="minorBidi"/>
          <w:szCs w:val="22"/>
        </w:rPr>
        <w:t xml:space="preserve"> </w:t>
      </w:r>
      <w:r w:rsidR="00AD48E7" w:rsidRPr="00475A28">
        <w:rPr>
          <w:rFonts w:asciiTheme="minorBidi" w:hAnsiTheme="minorBidi" w:cstheme="minorBidi"/>
          <w:szCs w:val="22"/>
        </w:rPr>
        <w:t>changes</w:t>
      </w:r>
      <w:r w:rsidR="00A32C64" w:rsidRPr="000232EC">
        <w:rPr>
          <w:rFonts w:asciiTheme="minorBidi" w:hAnsiTheme="minorBidi" w:cstheme="minorBidi"/>
          <w:szCs w:val="22"/>
        </w:rPr>
        <w:t xml:space="preserve"> to the </w:t>
      </w:r>
      <w:r w:rsidR="00436320" w:rsidRPr="000232EC">
        <w:rPr>
          <w:rFonts w:asciiTheme="minorBidi" w:hAnsiTheme="minorBidi" w:cstheme="minorBidi"/>
          <w:szCs w:val="22"/>
        </w:rPr>
        <w:t xml:space="preserve">draft </w:t>
      </w:r>
      <w:r w:rsidR="00A32C64" w:rsidRPr="000232EC">
        <w:rPr>
          <w:rFonts w:asciiTheme="minorBidi" w:hAnsiTheme="minorBidi" w:cstheme="minorBidi"/>
          <w:szCs w:val="22"/>
        </w:rPr>
        <w:t>questionnaire</w:t>
      </w:r>
      <w:r w:rsidR="00ED1DFF" w:rsidRPr="000232EC">
        <w:rPr>
          <w:rFonts w:asciiTheme="minorBidi" w:hAnsiTheme="minorBidi" w:cstheme="minorBidi"/>
          <w:szCs w:val="22"/>
        </w:rPr>
        <w:t>:</w:t>
      </w:r>
    </w:p>
    <w:p w14:paraId="6F94B51C" w14:textId="4BADA4D4" w:rsidR="00ED1DFF" w:rsidRPr="000232EC" w:rsidRDefault="00ED1DFF" w:rsidP="00ED1DFF">
      <w:pPr>
        <w:pStyle w:val="ListParagraph"/>
        <w:numPr>
          <w:ilvl w:val="0"/>
          <w:numId w:val="22"/>
        </w:numPr>
        <w:spacing w:after="240"/>
        <w:rPr>
          <w:rFonts w:asciiTheme="minorBidi" w:hAnsiTheme="minorBidi" w:cstheme="minorBidi"/>
          <w:szCs w:val="22"/>
        </w:rPr>
      </w:pPr>
      <w:r w:rsidRPr="000232EC">
        <w:rPr>
          <w:rFonts w:asciiTheme="minorBidi" w:hAnsiTheme="minorBidi" w:cstheme="minorBidi"/>
          <w:szCs w:val="22"/>
        </w:rPr>
        <w:t xml:space="preserve">Question 15: </w:t>
      </w:r>
      <w:r w:rsidR="00B6343E">
        <w:rPr>
          <w:rFonts w:asciiTheme="minorBidi" w:hAnsiTheme="minorBidi" w:cstheme="minorBidi"/>
          <w:szCs w:val="22"/>
        </w:rPr>
        <w:t xml:space="preserve"> </w:t>
      </w:r>
      <w:r w:rsidRPr="000232EC">
        <w:rPr>
          <w:rFonts w:asciiTheme="minorBidi" w:hAnsiTheme="minorBidi" w:cstheme="minorBidi"/>
          <w:szCs w:val="22"/>
        </w:rPr>
        <w:t>The description for the "</w:t>
      </w:r>
      <w:r w:rsidRPr="000232EC">
        <w:rPr>
          <w:rFonts w:asciiTheme="minorBidi" w:hAnsiTheme="minorBidi" w:cstheme="minorBidi"/>
          <w:i/>
          <w:szCs w:val="22"/>
        </w:rPr>
        <w:t>Yes</w:t>
      </w:r>
      <w:r w:rsidRPr="000232EC">
        <w:rPr>
          <w:rFonts w:asciiTheme="minorBidi" w:hAnsiTheme="minorBidi" w:cstheme="minorBidi"/>
          <w:szCs w:val="22"/>
        </w:rPr>
        <w:t xml:space="preserve">" answer option was revised to: </w:t>
      </w:r>
      <w:r w:rsidR="00B6343E">
        <w:rPr>
          <w:rFonts w:asciiTheme="minorBidi" w:hAnsiTheme="minorBidi" w:cstheme="minorBidi"/>
          <w:szCs w:val="22"/>
        </w:rPr>
        <w:t xml:space="preserve"> </w:t>
      </w:r>
      <w:r w:rsidRPr="000232EC">
        <w:rPr>
          <w:rFonts w:asciiTheme="minorBidi" w:hAnsiTheme="minorBidi" w:cstheme="minorBidi"/>
          <w:i/>
          <w:szCs w:val="22"/>
        </w:rPr>
        <w:t>"If yes, please provide examples in detail"</w:t>
      </w:r>
      <w:r w:rsidRPr="00475A28">
        <w:rPr>
          <w:rFonts w:asciiTheme="minorBidi" w:hAnsiTheme="minorBidi" w:cstheme="minorBidi"/>
          <w:i/>
          <w:szCs w:val="22"/>
        </w:rPr>
        <w:t>;</w:t>
      </w:r>
    </w:p>
    <w:p w14:paraId="2879B7E3" w14:textId="5F99382D" w:rsidR="00ED1DFF" w:rsidRPr="00475A28" w:rsidRDefault="00ED1DFF" w:rsidP="00ED1DFF">
      <w:pPr>
        <w:pStyle w:val="ListParagraph"/>
        <w:numPr>
          <w:ilvl w:val="0"/>
          <w:numId w:val="22"/>
        </w:numPr>
        <w:spacing w:after="240"/>
        <w:rPr>
          <w:rFonts w:asciiTheme="minorBidi" w:hAnsiTheme="minorBidi" w:cstheme="minorBidi"/>
          <w:szCs w:val="22"/>
        </w:rPr>
      </w:pPr>
      <w:r w:rsidRPr="000232EC">
        <w:rPr>
          <w:rFonts w:asciiTheme="minorBidi" w:hAnsiTheme="minorBidi" w:cstheme="minorBidi"/>
          <w:szCs w:val="22"/>
        </w:rPr>
        <w:t xml:space="preserve">Questions 18 and 26: </w:t>
      </w:r>
      <w:r w:rsidR="00B6343E">
        <w:rPr>
          <w:rFonts w:asciiTheme="minorBidi" w:hAnsiTheme="minorBidi" w:cstheme="minorBidi"/>
          <w:szCs w:val="22"/>
        </w:rPr>
        <w:t xml:space="preserve"> </w:t>
      </w:r>
      <w:r w:rsidRPr="000232EC">
        <w:rPr>
          <w:rFonts w:asciiTheme="minorBidi" w:hAnsiTheme="minorBidi" w:cstheme="minorBidi"/>
          <w:szCs w:val="22"/>
        </w:rPr>
        <w:t xml:space="preserve">The answer option </w:t>
      </w:r>
      <w:r w:rsidRPr="000232EC">
        <w:rPr>
          <w:rFonts w:asciiTheme="minorBidi" w:hAnsiTheme="minorBidi" w:cstheme="minorBidi"/>
          <w:i/>
          <w:szCs w:val="22"/>
        </w:rPr>
        <w:t>"Sometimes"</w:t>
      </w:r>
      <w:r w:rsidRPr="000232EC">
        <w:rPr>
          <w:rFonts w:asciiTheme="minorBidi" w:hAnsiTheme="minorBidi" w:cstheme="minorBidi"/>
          <w:szCs w:val="22"/>
        </w:rPr>
        <w:t xml:space="preserve"> was added</w:t>
      </w:r>
      <w:r w:rsidRPr="00475A28">
        <w:rPr>
          <w:rFonts w:asciiTheme="minorBidi" w:hAnsiTheme="minorBidi" w:cstheme="minorBidi"/>
          <w:szCs w:val="22"/>
        </w:rPr>
        <w:t>;</w:t>
      </w:r>
    </w:p>
    <w:p w14:paraId="0E711D5F" w14:textId="140CFB0E" w:rsidR="00ED1DFF" w:rsidRPr="00475A28" w:rsidRDefault="00ED1DFF" w:rsidP="00ED1DFF">
      <w:pPr>
        <w:pStyle w:val="ListParagraph"/>
        <w:numPr>
          <w:ilvl w:val="0"/>
          <w:numId w:val="22"/>
        </w:numPr>
        <w:spacing w:after="240"/>
        <w:rPr>
          <w:rFonts w:asciiTheme="minorBidi" w:hAnsiTheme="minorBidi" w:cstheme="minorBidi"/>
          <w:szCs w:val="22"/>
        </w:rPr>
      </w:pPr>
      <w:r w:rsidRPr="000232EC">
        <w:rPr>
          <w:rFonts w:asciiTheme="minorBidi" w:hAnsiTheme="minorBidi" w:cstheme="minorBidi"/>
          <w:szCs w:val="22"/>
        </w:rPr>
        <w:t xml:space="preserve">Questions 18, 19, and 20: </w:t>
      </w:r>
      <w:r w:rsidR="00B6343E">
        <w:rPr>
          <w:rFonts w:asciiTheme="minorBidi" w:hAnsiTheme="minorBidi" w:cstheme="minorBidi"/>
          <w:szCs w:val="22"/>
        </w:rPr>
        <w:t xml:space="preserve"> </w:t>
      </w:r>
      <w:r w:rsidRPr="000232EC">
        <w:rPr>
          <w:rFonts w:asciiTheme="minorBidi" w:hAnsiTheme="minorBidi" w:cstheme="minorBidi"/>
          <w:szCs w:val="22"/>
        </w:rPr>
        <w:t xml:space="preserve">A text box with the prompt </w:t>
      </w:r>
      <w:r w:rsidRPr="000232EC">
        <w:rPr>
          <w:rFonts w:asciiTheme="minorBidi" w:hAnsiTheme="minorBidi" w:cstheme="minorBidi"/>
          <w:i/>
          <w:szCs w:val="22"/>
        </w:rPr>
        <w:t>"specify when"</w:t>
      </w:r>
      <w:r w:rsidRPr="000232EC">
        <w:rPr>
          <w:rFonts w:asciiTheme="minorBidi" w:hAnsiTheme="minorBidi" w:cstheme="minorBidi"/>
          <w:szCs w:val="22"/>
        </w:rPr>
        <w:t xml:space="preserve"> was added to the "</w:t>
      </w:r>
      <w:r w:rsidRPr="000232EC">
        <w:rPr>
          <w:rFonts w:asciiTheme="minorBidi" w:hAnsiTheme="minorBidi" w:cstheme="minorBidi"/>
          <w:i/>
          <w:szCs w:val="22"/>
        </w:rPr>
        <w:t>Sometimes</w:t>
      </w:r>
      <w:r w:rsidRPr="000232EC">
        <w:rPr>
          <w:rFonts w:asciiTheme="minorBidi" w:hAnsiTheme="minorBidi" w:cstheme="minorBidi"/>
          <w:szCs w:val="22"/>
        </w:rPr>
        <w:t>" answer option</w:t>
      </w:r>
      <w:r w:rsidRPr="00475A28">
        <w:rPr>
          <w:rFonts w:asciiTheme="minorBidi" w:hAnsiTheme="minorBidi" w:cstheme="minorBidi"/>
          <w:szCs w:val="22"/>
        </w:rPr>
        <w:t xml:space="preserve">; </w:t>
      </w:r>
      <w:r w:rsidR="00901787">
        <w:rPr>
          <w:rFonts w:asciiTheme="minorBidi" w:hAnsiTheme="minorBidi" w:cstheme="minorBidi"/>
          <w:szCs w:val="22"/>
        </w:rPr>
        <w:t xml:space="preserve"> </w:t>
      </w:r>
      <w:r w:rsidRPr="00475A28">
        <w:rPr>
          <w:rFonts w:asciiTheme="minorBidi" w:hAnsiTheme="minorBidi" w:cstheme="minorBidi"/>
          <w:szCs w:val="22"/>
        </w:rPr>
        <w:t>and</w:t>
      </w:r>
    </w:p>
    <w:p w14:paraId="76A0B691" w14:textId="3B028CB5" w:rsidR="00ED1DFF" w:rsidRPr="000232EC" w:rsidRDefault="00ED1DFF" w:rsidP="000232EC">
      <w:pPr>
        <w:pStyle w:val="ListParagraph"/>
        <w:numPr>
          <w:ilvl w:val="0"/>
          <w:numId w:val="22"/>
        </w:numPr>
        <w:spacing w:after="240"/>
        <w:rPr>
          <w:rFonts w:asciiTheme="minorBidi" w:hAnsiTheme="minorBidi" w:cstheme="minorBidi"/>
          <w:szCs w:val="22"/>
        </w:rPr>
      </w:pPr>
      <w:r w:rsidRPr="000232EC">
        <w:rPr>
          <w:rFonts w:asciiTheme="minorBidi" w:hAnsiTheme="minorBidi" w:cstheme="minorBidi"/>
          <w:szCs w:val="22"/>
        </w:rPr>
        <w:t xml:space="preserve">Question 26: </w:t>
      </w:r>
      <w:r w:rsidR="00B6343E">
        <w:rPr>
          <w:rFonts w:asciiTheme="minorBidi" w:hAnsiTheme="minorBidi" w:cstheme="minorBidi"/>
          <w:szCs w:val="22"/>
        </w:rPr>
        <w:t xml:space="preserve"> </w:t>
      </w:r>
      <w:r w:rsidRPr="000232EC">
        <w:rPr>
          <w:rFonts w:asciiTheme="minorBidi" w:hAnsiTheme="minorBidi" w:cstheme="minorBidi"/>
          <w:szCs w:val="22"/>
        </w:rPr>
        <w:t xml:space="preserve">The question description was revised and now reads: </w:t>
      </w:r>
      <w:r w:rsidR="00B6343E">
        <w:rPr>
          <w:rFonts w:asciiTheme="minorBidi" w:hAnsiTheme="minorBidi" w:cstheme="minorBidi"/>
          <w:szCs w:val="22"/>
        </w:rPr>
        <w:t xml:space="preserve"> </w:t>
      </w:r>
      <w:r w:rsidRPr="000232EC">
        <w:rPr>
          <w:rFonts w:asciiTheme="minorBidi" w:hAnsiTheme="minorBidi" w:cstheme="minorBidi"/>
          <w:i/>
          <w:szCs w:val="22"/>
        </w:rPr>
        <w:t>"If 'Yes' or 'Sometimes', please specify the location where the references are searchable"</w:t>
      </w:r>
    </w:p>
    <w:p w14:paraId="54186A8A" w14:textId="32823996" w:rsidR="001344AF" w:rsidRPr="000232EC" w:rsidRDefault="004560EC" w:rsidP="00B73412">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w:t>
      </w:r>
      <w:r w:rsidR="00C54AAF" w:rsidRPr="00DB0D3E">
        <w:rPr>
          <w:rFonts w:asciiTheme="minorBidi" w:hAnsiTheme="minorBidi" w:cstheme="minorBidi"/>
          <w:szCs w:val="22"/>
        </w:rPr>
        <w:t>approved the revised survey questionnaire on citation practices</w:t>
      </w:r>
      <w:r w:rsidR="00B07798" w:rsidRPr="000232EC">
        <w:rPr>
          <w:rFonts w:asciiTheme="minorBidi" w:hAnsiTheme="minorBidi" w:cstheme="minorBidi"/>
          <w:szCs w:val="22"/>
        </w:rPr>
        <w:t xml:space="preserve"> with further </w:t>
      </w:r>
      <w:r w:rsidR="00752ECC" w:rsidRPr="000232EC">
        <w:rPr>
          <w:rFonts w:asciiTheme="minorBidi" w:hAnsiTheme="minorBidi" w:cstheme="minorBidi"/>
          <w:szCs w:val="22"/>
        </w:rPr>
        <w:t>amendments during the session</w:t>
      </w:r>
      <w:r w:rsidR="00C54AAF" w:rsidRPr="00DB0D3E">
        <w:rPr>
          <w:rFonts w:asciiTheme="minorBidi" w:hAnsiTheme="minorBidi" w:cstheme="minorBidi"/>
          <w:szCs w:val="22"/>
        </w:rPr>
        <w:t xml:space="preserve"> </w:t>
      </w:r>
      <w:r w:rsidR="001A7C7E" w:rsidRPr="00DB0D3E">
        <w:rPr>
          <w:rFonts w:asciiTheme="minorBidi" w:hAnsiTheme="minorBidi" w:cstheme="minorBidi"/>
          <w:szCs w:val="22"/>
        </w:rPr>
        <w:t>during the session</w:t>
      </w:r>
      <w:r w:rsidR="00752ECC" w:rsidRPr="000232EC">
        <w:rPr>
          <w:rFonts w:asciiTheme="minorBidi" w:hAnsiTheme="minorBidi" w:cstheme="minorBidi"/>
          <w:szCs w:val="22"/>
        </w:rPr>
        <w:t>, which</w:t>
      </w:r>
      <w:r w:rsidR="00743F4C" w:rsidRPr="000232EC">
        <w:rPr>
          <w:rFonts w:asciiTheme="minorBidi" w:hAnsiTheme="minorBidi" w:cstheme="minorBidi"/>
          <w:szCs w:val="22"/>
        </w:rPr>
        <w:t xml:space="preserve"> were reflected in document </w:t>
      </w:r>
      <w:r w:rsidR="00743F4C">
        <w:fldChar w:fldCharType="begin"/>
      </w:r>
      <w:ins w:id="5" w:author="YUN Young-Woo" w:date="2026-02-02T11:49:00Z" w16du:dateUtc="2026-02-02T10:49:00Z">
        <w:r w:rsidR="00743F4C" w:rsidRPr="00475A28">
          <w:rPr>
            <w:rFonts w:asciiTheme="minorBidi" w:hAnsiTheme="minorBidi" w:cstheme="minorBidi"/>
            <w:szCs w:val="22"/>
            <w:rPrChange w:id="6" w:author="YUN Young-Woo" w:date="2026-02-02T15:18:00Z" w16du:dateUtc="2026-02-02T14:18:00Z">
              <w:rPr>
                <w:rFonts w:asciiTheme="minorBidi" w:hAnsiTheme="minorBidi" w:cstheme="minorBidi"/>
                <w:szCs w:val="22"/>
                <w:lang w:val="fr-CH"/>
              </w:rPr>
            </w:rPrChange>
          </w:rPr>
          <w:instrText>HYPERLINK "https://www.wipo.int/meetings/en/doc_details.jsp?doc_id=652146"</w:instrText>
        </w:r>
      </w:ins>
      <w:r w:rsidR="00743F4C">
        <w:fldChar w:fldCharType="separate"/>
      </w:r>
      <w:r w:rsidR="00743F4C" w:rsidRPr="000232EC">
        <w:rPr>
          <w:rStyle w:val="Hyperlink"/>
          <w:rFonts w:asciiTheme="minorBidi" w:hAnsiTheme="minorBidi" w:cstheme="minorBidi"/>
          <w:szCs w:val="22"/>
        </w:rPr>
        <w:t>CWS/13/5-ANNEXII-REV.</w:t>
      </w:r>
      <w:r w:rsidR="00743F4C">
        <w:fldChar w:fldCharType="end"/>
      </w:r>
      <w:r w:rsidR="001A7C7E" w:rsidRPr="000232EC">
        <w:rPr>
          <w:rFonts w:asciiTheme="minorBidi" w:hAnsiTheme="minorBidi" w:cstheme="minorBidi"/>
          <w:szCs w:val="22"/>
        </w:rPr>
        <w:t xml:space="preserve">  </w:t>
      </w:r>
      <w:r w:rsidR="00A22795" w:rsidRPr="000232EC">
        <w:rPr>
          <w:rFonts w:asciiTheme="minorBidi" w:hAnsiTheme="minorBidi" w:cstheme="minorBidi"/>
          <w:szCs w:val="22"/>
        </w:rPr>
        <w:t>The CWS agreed that the Secretariat adjust question</w:t>
      </w:r>
      <w:r w:rsidR="001344AF" w:rsidRPr="000232EC">
        <w:rPr>
          <w:rFonts w:asciiTheme="minorBidi" w:hAnsiTheme="minorBidi" w:cstheme="minorBidi"/>
          <w:szCs w:val="22"/>
        </w:rPr>
        <w:t>s</w:t>
      </w:r>
      <w:r w:rsidR="00A22795" w:rsidRPr="000232EC">
        <w:rPr>
          <w:rFonts w:asciiTheme="minorBidi" w:hAnsiTheme="minorBidi" w:cstheme="minorBidi"/>
          <w:szCs w:val="22"/>
        </w:rPr>
        <w:t xml:space="preserve"> as needed when preparing the survey in the online tool.</w:t>
      </w:r>
    </w:p>
    <w:p w14:paraId="67DE2DA3" w14:textId="6C2FE6FC" w:rsidR="0013095B" w:rsidRPr="00DB0D3E" w:rsidRDefault="00530156" w:rsidP="00B73412">
      <w:pPr>
        <w:pStyle w:val="ONUME"/>
        <w:numPr>
          <w:ilvl w:val="0"/>
          <w:numId w:val="0"/>
        </w:numPr>
        <w:ind w:left="567"/>
        <w:rPr>
          <w:rFonts w:asciiTheme="minorBidi" w:hAnsiTheme="minorBidi" w:cstheme="minorBidi"/>
          <w:szCs w:val="22"/>
        </w:rPr>
      </w:pPr>
      <w:r w:rsidRPr="000232EC">
        <w:rPr>
          <w:rFonts w:asciiTheme="minorBidi" w:hAnsiTheme="minorBidi" w:cstheme="minorBidi"/>
          <w:szCs w:val="22"/>
        </w:rPr>
        <w:fldChar w:fldCharType="begin"/>
      </w:r>
      <w:r w:rsidRPr="000232EC">
        <w:rPr>
          <w:rFonts w:asciiTheme="minorBidi" w:hAnsiTheme="minorBidi" w:cstheme="minorBidi"/>
          <w:szCs w:val="22"/>
        </w:rPr>
        <w:instrText xml:space="preserve"> AUTONUM  </w:instrText>
      </w:r>
      <w:r w:rsidRPr="000232EC">
        <w:rPr>
          <w:rFonts w:asciiTheme="minorBidi" w:hAnsiTheme="minorBidi" w:cstheme="minorBidi"/>
          <w:szCs w:val="22"/>
        </w:rPr>
        <w:fldChar w:fldCharType="end"/>
      </w:r>
      <w:r w:rsidRPr="000232EC">
        <w:rPr>
          <w:rFonts w:asciiTheme="minorBidi" w:hAnsiTheme="minorBidi" w:cstheme="minorBidi"/>
          <w:szCs w:val="22"/>
        </w:rPr>
        <w:tab/>
      </w:r>
      <w:r w:rsidR="00FA2B80" w:rsidRPr="00DB0D3E">
        <w:rPr>
          <w:rFonts w:asciiTheme="minorBidi" w:hAnsiTheme="minorBidi" w:cstheme="minorBidi"/>
          <w:szCs w:val="22"/>
        </w:rPr>
        <w:t>The CWS also</w:t>
      </w:r>
      <w:r w:rsidR="00C54AAF" w:rsidRPr="00DB0D3E">
        <w:rPr>
          <w:rFonts w:asciiTheme="minorBidi" w:hAnsiTheme="minorBidi" w:cstheme="minorBidi"/>
          <w:szCs w:val="22"/>
        </w:rPr>
        <w:t xml:space="preserve"> requested the Secretariat </w:t>
      </w:r>
      <w:r w:rsidR="00FD754C" w:rsidRPr="00DB0D3E">
        <w:rPr>
          <w:rFonts w:asciiTheme="minorBidi" w:hAnsiTheme="minorBidi" w:cstheme="minorBidi"/>
          <w:szCs w:val="22"/>
        </w:rPr>
        <w:t>issue</w:t>
      </w:r>
      <w:r w:rsidR="00C54AAF" w:rsidRPr="00DB0D3E">
        <w:rPr>
          <w:rFonts w:asciiTheme="minorBidi" w:hAnsiTheme="minorBidi" w:cstheme="minorBidi"/>
          <w:szCs w:val="22"/>
        </w:rPr>
        <w:t xml:space="preserve"> </w:t>
      </w:r>
      <w:r w:rsidR="00152832" w:rsidRPr="00DB0D3E">
        <w:rPr>
          <w:rFonts w:asciiTheme="minorBidi" w:hAnsiTheme="minorBidi" w:cstheme="minorBidi"/>
          <w:szCs w:val="22"/>
        </w:rPr>
        <w:t>a circular inviting the IP office to respond to</w:t>
      </w:r>
      <w:r w:rsidR="00C54AAF" w:rsidRPr="00DB0D3E">
        <w:rPr>
          <w:rFonts w:asciiTheme="minorBidi" w:hAnsiTheme="minorBidi" w:cstheme="minorBidi"/>
          <w:szCs w:val="22"/>
        </w:rPr>
        <w:t xml:space="preserve"> the survey and subsequently update Part 7.9 of the WIPO Handbook based on the survey results.</w:t>
      </w:r>
    </w:p>
    <w:p w14:paraId="154F6EA6" w14:textId="6541EC22" w:rsidR="00C9020E" w:rsidRPr="00DB0D3E" w:rsidRDefault="00C9020E" w:rsidP="00BF58B8">
      <w:pPr>
        <w:pStyle w:val="Heading3"/>
      </w:pPr>
      <w:r w:rsidRPr="00DB0D3E">
        <w:t>Agenda Item 4(e):  Report on Task No. 52 by the Public Access to Patent Information Task Force</w:t>
      </w:r>
    </w:p>
    <w:p w14:paraId="143A7EBE" w14:textId="085BF7D2" w:rsidR="00E936B5" w:rsidRPr="00DB0D3E" w:rsidRDefault="0092613F" w:rsidP="009F2E93">
      <w:pPr>
        <w:spacing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25" w:history="1">
        <w:r w:rsidR="00B20D28" w:rsidRPr="00DB0D3E">
          <w:rPr>
            <w:rStyle w:val="Hyperlink"/>
            <w:rFonts w:asciiTheme="minorBidi" w:hAnsiTheme="minorBidi" w:cstheme="minorBidi"/>
            <w:szCs w:val="22"/>
          </w:rPr>
          <w:t>CWS/13/6</w:t>
        </w:r>
      </w:hyperlink>
      <w:r w:rsidR="004032F8" w:rsidRPr="00DB0D3E">
        <w:rPr>
          <w:rFonts w:asciiTheme="minorBidi" w:hAnsiTheme="minorBidi" w:cstheme="minorBidi"/>
          <w:szCs w:val="22"/>
        </w:rPr>
        <w:t>.</w:t>
      </w:r>
    </w:p>
    <w:p w14:paraId="0D9E7342" w14:textId="4A387B92" w:rsidR="004032F8" w:rsidRPr="00DB0D3E" w:rsidRDefault="00393A62" w:rsidP="003E4010">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E97828" w:rsidRPr="00DB0D3E">
        <w:rPr>
          <w:rFonts w:asciiTheme="minorBidi" w:hAnsiTheme="minorBidi" w:cstheme="minorBidi"/>
          <w:szCs w:val="22"/>
        </w:rPr>
        <w:t>The International Bureau</w:t>
      </w:r>
      <w:r w:rsidR="00644729" w:rsidRPr="00DB0D3E">
        <w:rPr>
          <w:rFonts w:asciiTheme="minorBidi" w:hAnsiTheme="minorBidi" w:cstheme="minorBidi"/>
          <w:szCs w:val="22"/>
        </w:rPr>
        <w:t xml:space="preserve">, as </w:t>
      </w:r>
      <w:r w:rsidR="00C163C3" w:rsidRPr="00DB0D3E">
        <w:rPr>
          <w:rFonts w:asciiTheme="minorBidi" w:hAnsiTheme="minorBidi" w:cstheme="minorBidi"/>
          <w:szCs w:val="22"/>
        </w:rPr>
        <w:t xml:space="preserve">the </w:t>
      </w:r>
      <w:r w:rsidR="00644729" w:rsidRPr="00DB0D3E">
        <w:rPr>
          <w:rFonts w:asciiTheme="minorBidi" w:hAnsiTheme="minorBidi" w:cstheme="minorBidi"/>
          <w:szCs w:val="22"/>
        </w:rPr>
        <w:t xml:space="preserve">Task Force </w:t>
      </w:r>
      <w:r w:rsidR="000A46D3" w:rsidRPr="00DB0D3E">
        <w:rPr>
          <w:rFonts w:asciiTheme="minorBidi" w:hAnsiTheme="minorBidi" w:cstheme="minorBidi"/>
          <w:szCs w:val="22"/>
        </w:rPr>
        <w:t>leader</w:t>
      </w:r>
      <w:r w:rsidR="00644729" w:rsidRPr="00DB0D3E">
        <w:rPr>
          <w:rFonts w:asciiTheme="minorBidi" w:hAnsiTheme="minorBidi" w:cstheme="minorBidi"/>
          <w:szCs w:val="22"/>
        </w:rPr>
        <w:t>,</w:t>
      </w:r>
      <w:r w:rsidR="00E97828" w:rsidRPr="00DB0D3E">
        <w:rPr>
          <w:rFonts w:asciiTheme="minorBidi" w:hAnsiTheme="minorBidi" w:cstheme="minorBidi"/>
          <w:szCs w:val="22"/>
        </w:rPr>
        <w:t xml:space="preserve"> </w:t>
      </w:r>
      <w:r w:rsidR="00F64C6B" w:rsidRPr="00DB0D3E">
        <w:rPr>
          <w:rFonts w:asciiTheme="minorBidi" w:hAnsiTheme="minorBidi" w:cstheme="minorBidi"/>
          <w:szCs w:val="22"/>
        </w:rPr>
        <w:t xml:space="preserve">presented </w:t>
      </w:r>
      <w:r w:rsidR="004304D8" w:rsidRPr="00DB0D3E">
        <w:rPr>
          <w:rFonts w:asciiTheme="minorBidi" w:hAnsiTheme="minorBidi" w:cstheme="minorBidi"/>
          <w:szCs w:val="22"/>
        </w:rPr>
        <w:t>on</w:t>
      </w:r>
      <w:r w:rsidR="00E97828" w:rsidRPr="00DB0D3E" w:rsidDel="004304D8">
        <w:rPr>
          <w:rFonts w:asciiTheme="minorBidi" w:hAnsiTheme="minorBidi" w:cstheme="minorBidi"/>
          <w:szCs w:val="22"/>
        </w:rPr>
        <w:t xml:space="preserve"> the </w:t>
      </w:r>
      <w:r w:rsidR="008252A9" w:rsidRPr="00DB0D3E">
        <w:rPr>
          <w:rFonts w:asciiTheme="minorBidi" w:hAnsiTheme="minorBidi" w:cstheme="minorBidi"/>
          <w:szCs w:val="22"/>
        </w:rPr>
        <w:t>progress made by</w:t>
      </w:r>
      <w:r w:rsidR="00E97828" w:rsidRPr="00DB0D3E">
        <w:rPr>
          <w:rFonts w:asciiTheme="minorBidi" w:hAnsiTheme="minorBidi" w:cstheme="minorBidi"/>
          <w:szCs w:val="22"/>
        </w:rPr>
        <w:t xml:space="preserve"> </w:t>
      </w:r>
      <w:r w:rsidR="001E2049" w:rsidRPr="00DB0D3E">
        <w:rPr>
          <w:rFonts w:asciiTheme="minorBidi" w:hAnsiTheme="minorBidi" w:cstheme="minorBidi"/>
          <w:szCs w:val="22"/>
        </w:rPr>
        <w:t>the</w:t>
      </w:r>
      <w:r w:rsidR="00E97828" w:rsidRPr="00DB0D3E">
        <w:rPr>
          <w:rFonts w:asciiTheme="minorBidi" w:hAnsiTheme="minorBidi" w:cstheme="minorBidi"/>
          <w:szCs w:val="22"/>
        </w:rPr>
        <w:t xml:space="preserve"> </w:t>
      </w:r>
      <w:r w:rsidR="00A91B27" w:rsidRPr="00DB0D3E">
        <w:rPr>
          <w:rFonts w:asciiTheme="minorBidi" w:hAnsiTheme="minorBidi" w:cstheme="minorBidi"/>
          <w:szCs w:val="22"/>
        </w:rPr>
        <w:t xml:space="preserve">Public Access to Patent Information (PAPI) </w:t>
      </w:r>
      <w:r w:rsidR="00E97828" w:rsidRPr="00DB0D3E">
        <w:rPr>
          <w:rFonts w:asciiTheme="minorBidi" w:hAnsiTheme="minorBidi" w:cstheme="minorBidi"/>
          <w:szCs w:val="22"/>
        </w:rPr>
        <w:t xml:space="preserve">Task Force in preparing a proposal to </w:t>
      </w:r>
      <w:r w:rsidR="00413A77" w:rsidRPr="00DB0D3E">
        <w:rPr>
          <w:rFonts w:asciiTheme="minorBidi" w:hAnsiTheme="minorBidi" w:cstheme="minorBidi"/>
          <w:szCs w:val="22"/>
        </w:rPr>
        <w:t>revise</w:t>
      </w:r>
      <w:r w:rsidR="00E97828" w:rsidRPr="00DB0D3E">
        <w:rPr>
          <w:rFonts w:asciiTheme="minorBidi" w:hAnsiTheme="minorBidi" w:cstheme="minorBidi"/>
          <w:szCs w:val="22"/>
        </w:rPr>
        <w:t xml:space="preserve"> Part 6.1 of the WIPO Handbook, as presented in document </w:t>
      </w:r>
      <w:hyperlink r:id="rId26" w:history="1">
        <w:r w:rsidR="00E97828" w:rsidRPr="00DB0D3E">
          <w:rPr>
            <w:rStyle w:val="Hyperlink"/>
            <w:rFonts w:asciiTheme="minorBidi" w:hAnsiTheme="minorBidi" w:cstheme="minorBidi"/>
            <w:szCs w:val="22"/>
          </w:rPr>
          <w:t>CWS/13/24</w:t>
        </w:r>
      </w:hyperlink>
      <w:r w:rsidR="00E97828" w:rsidRPr="00DB0D3E">
        <w:rPr>
          <w:rFonts w:asciiTheme="minorBidi" w:hAnsiTheme="minorBidi" w:cstheme="minorBidi"/>
          <w:szCs w:val="22"/>
        </w:rPr>
        <w:t xml:space="preserve">.  The proposed revision </w:t>
      </w:r>
      <w:r w:rsidR="00305632" w:rsidRPr="00DB0D3E">
        <w:rPr>
          <w:rFonts w:asciiTheme="minorBidi" w:hAnsiTheme="minorBidi" w:cstheme="minorBidi"/>
          <w:szCs w:val="22"/>
        </w:rPr>
        <w:t>was developed</w:t>
      </w:r>
      <w:r w:rsidR="00E97828" w:rsidRPr="00DB0D3E">
        <w:rPr>
          <w:rFonts w:asciiTheme="minorBidi" w:hAnsiTheme="minorBidi" w:cstheme="minorBidi"/>
          <w:szCs w:val="22"/>
        </w:rPr>
        <w:t xml:space="preserve"> on</w:t>
      </w:r>
      <w:r w:rsidR="00305632" w:rsidRPr="00DB0D3E">
        <w:rPr>
          <w:rFonts w:asciiTheme="minorBidi" w:hAnsiTheme="minorBidi" w:cstheme="minorBidi"/>
          <w:szCs w:val="22"/>
        </w:rPr>
        <w:t xml:space="preserve"> the basis of</w:t>
      </w:r>
      <w:r w:rsidR="00E97828" w:rsidRPr="00DB0D3E">
        <w:rPr>
          <w:rFonts w:asciiTheme="minorBidi" w:hAnsiTheme="minorBidi" w:cstheme="minorBidi"/>
          <w:szCs w:val="22"/>
        </w:rPr>
        <w:t xml:space="preserve"> an analysis of the information and services </w:t>
      </w:r>
      <w:r w:rsidR="00305632" w:rsidRPr="00DB0D3E">
        <w:rPr>
          <w:rFonts w:asciiTheme="minorBidi" w:hAnsiTheme="minorBidi" w:cstheme="minorBidi"/>
          <w:szCs w:val="22"/>
        </w:rPr>
        <w:t xml:space="preserve">that </w:t>
      </w:r>
      <w:r w:rsidR="00E97828" w:rsidRPr="00DB0D3E">
        <w:rPr>
          <w:rFonts w:asciiTheme="minorBidi" w:hAnsiTheme="minorBidi" w:cstheme="minorBidi"/>
          <w:szCs w:val="22"/>
        </w:rPr>
        <w:t>users expect to find on IP office websites</w:t>
      </w:r>
      <w:r w:rsidR="00305632" w:rsidRPr="00DB0D3E">
        <w:rPr>
          <w:rFonts w:asciiTheme="minorBidi" w:hAnsiTheme="minorBidi" w:cstheme="minorBidi"/>
          <w:szCs w:val="22"/>
        </w:rPr>
        <w:t xml:space="preserve"> and responds to</w:t>
      </w:r>
      <w:r w:rsidR="00E97828" w:rsidRPr="00DB0D3E">
        <w:rPr>
          <w:rFonts w:asciiTheme="minorBidi" w:hAnsiTheme="minorBidi" w:cstheme="minorBidi"/>
          <w:szCs w:val="22"/>
        </w:rPr>
        <w:t xml:space="preserve"> longstanding requests from the IP community, including the Patent Documentation Group </w:t>
      </w:r>
      <w:r w:rsidR="005F3891" w:rsidRPr="00DB0D3E">
        <w:rPr>
          <w:rFonts w:asciiTheme="minorBidi" w:hAnsiTheme="minorBidi" w:cstheme="minorBidi"/>
          <w:szCs w:val="22"/>
        </w:rPr>
        <w:t xml:space="preserve">(PDG) </w:t>
      </w:r>
      <w:r w:rsidR="00305632" w:rsidRPr="00DB0D3E">
        <w:rPr>
          <w:rFonts w:asciiTheme="minorBidi" w:hAnsiTheme="minorBidi" w:cstheme="minorBidi"/>
          <w:szCs w:val="22"/>
        </w:rPr>
        <w:t>and the Confederation of European Patent Information Users</w:t>
      </w:r>
      <w:r w:rsidR="005F3891" w:rsidRPr="00DB0D3E">
        <w:rPr>
          <w:rFonts w:asciiTheme="minorBidi" w:hAnsiTheme="minorBidi" w:cstheme="minorBidi"/>
          <w:szCs w:val="22"/>
        </w:rPr>
        <w:t xml:space="preserve"> (CEPIUG)</w:t>
      </w:r>
      <w:r w:rsidR="00305632" w:rsidRPr="00DB0D3E">
        <w:rPr>
          <w:rFonts w:asciiTheme="minorBidi" w:hAnsiTheme="minorBidi" w:cstheme="minorBidi"/>
          <w:szCs w:val="22"/>
        </w:rPr>
        <w:t xml:space="preserve">, to update the minimum content requirements for IP office websites. </w:t>
      </w:r>
      <w:r w:rsidR="00C35111" w:rsidRPr="00DB0D3E">
        <w:rPr>
          <w:rFonts w:asciiTheme="minorBidi" w:hAnsiTheme="minorBidi" w:cstheme="minorBidi"/>
          <w:szCs w:val="22"/>
        </w:rPr>
        <w:t xml:space="preserve"> </w:t>
      </w:r>
      <w:r w:rsidR="00305632" w:rsidRPr="00DB0D3E">
        <w:rPr>
          <w:rFonts w:asciiTheme="minorBidi" w:hAnsiTheme="minorBidi" w:cstheme="minorBidi"/>
          <w:szCs w:val="22"/>
        </w:rPr>
        <w:t xml:space="preserve">As the objective of Task No. </w:t>
      </w:r>
      <w:r w:rsidR="00305632" w:rsidRPr="000232EC">
        <w:rPr>
          <w:rFonts w:asciiTheme="minorBidi" w:hAnsiTheme="minorBidi" w:cstheme="minorBidi"/>
          <w:szCs w:val="22"/>
        </w:rPr>
        <w:t xml:space="preserve">52 </w:t>
      </w:r>
      <w:r w:rsidR="00656681" w:rsidRPr="000232EC">
        <w:rPr>
          <w:rFonts w:asciiTheme="minorBidi" w:hAnsiTheme="minorBidi" w:cstheme="minorBidi"/>
          <w:szCs w:val="22"/>
        </w:rPr>
        <w:t>had been achieved by</w:t>
      </w:r>
      <w:r w:rsidR="00305632" w:rsidRPr="00475A28" w:rsidDel="006C176E">
        <w:rPr>
          <w:rFonts w:asciiTheme="minorBidi" w:hAnsiTheme="minorBidi" w:cstheme="minorBidi"/>
          <w:szCs w:val="22"/>
        </w:rPr>
        <w:t xml:space="preserve"> </w:t>
      </w:r>
      <w:r w:rsidR="00305632" w:rsidRPr="00DB0D3E">
        <w:rPr>
          <w:rFonts w:asciiTheme="minorBidi" w:hAnsiTheme="minorBidi" w:cstheme="minorBidi"/>
          <w:szCs w:val="22"/>
        </w:rPr>
        <w:t xml:space="preserve">the PAPI Task Force </w:t>
      </w:r>
      <w:r w:rsidR="00842C90" w:rsidRPr="000232EC">
        <w:rPr>
          <w:rFonts w:asciiTheme="minorBidi" w:hAnsiTheme="minorBidi" w:cstheme="minorBidi"/>
          <w:szCs w:val="22"/>
        </w:rPr>
        <w:t xml:space="preserve">in </w:t>
      </w:r>
      <w:r w:rsidR="00305632" w:rsidRPr="000232EC">
        <w:rPr>
          <w:rFonts w:asciiTheme="minorBidi" w:hAnsiTheme="minorBidi" w:cstheme="minorBidi"/>
          <w:szCs w:val="22"/>
        </w:rPr>
        <w:t>prepar</w:t>
      </w:r>
      <w:r w:rsidR="00842C90" w:rsidRPr="000232EC">
        <w:rPr>
          <w:rFonts w:asciiTheme="minorBidi" w:hAnsiTheme="minorBidi" w:cstheme="minorBidi"/>
          <w:szCs w:val="22"/>
        </w:rPr>
        <w:t>ing</w:t>
      </w:r>
      <w:r w:rsidR="00305632" w:rsidRPr="00DB0D3E">
        <w:rPr>
          <w:rFonts w:asciiTheme="minorBidi" w:hAnsiTheme="minorBidi" w:cstheme="minorBidi"/>
          <w:szCs w:val="22"/>
        </w:rPr>
        <w:t xml:space="preserve"> a proposal for updating Part 6.1 of the WIPO Handbook</w:t>
      </w:r>
      <w:r w:rsidR="00305632" w:rsidRPr="00475A28" w:rsidDel="00842C90">
        <w:rPr>
          <w:rFonts w:asciiTheme="minorBidi" w:hAnsiTheme="minorBidi" w:cstheme="minorBidi"/>
          <w:szCs w:val="22"/>
        </w:rPr>
        <w:t xml:space="preserve">, </w:t>
      </w:r>
      <w:r w:rsidR="00305632" w:rsidRPr="00305632">
        <w:rPr>
          <w:rFonts w:asciiTheme="minorBidi" w:hAnsiTheme="minorBidi" w:cstheme="minorBidi"/>
          <w:szCs w:val="22"/>
        </w:rPr>
        <w:t>Task No.</w:t>
      </w:r>
      <w:r w:rsidR="00305632" w:rsidRPr="00DB0D3E">
        <w:rPr>
          <w:rFonts w:asciiTheme="minorBidi" w:hAnsiTheme="minorBidi" w:cstheme="minorBidi"/>
          <w:szCs w:val="22"/>
        </w:rPr>
        <w:t xml:space="preserve"> 52 would be considered completed</w:t>
      </w:r>
      <w:r w:rsidR="00842C90" w:rsidRPr="000232EC">
        <w:rPr>
          <w:rFonts w:asciiTheme="minorBidi" w:hAnsiTheme="minorBidi" w:cstheme="minorBidi"/>
          <w:szCs w:val="22"/>
        </w:rPr>
        <w:t>,</w:t>
      </w:r>
      <w:r w:rsidR="00842C90" w:rsidRPr="00305632">
        <w:rPr>
          <w:rFonts w:asciiTheme="minorBidi" w:hAnsiTheme="minorBidi" w:cstheme="minorBidi"/>
          <w:szCs w:val="22"/>
        </w:rPr>
        <w:t xml:space="preserve"> subject to the approval of these recommendations by the CWS</w:t>
      </w:r>
      <w:r w:rsidR="00305632" w:rsidRPr="000232EC">
        <w:rPr>
          <w:rFonts w:asciiTheme="minorBidi" w:hAnsiTheme="minorBidi" w:cstheme="minorBidi"/>
          <w:szCs w:val="22"/>
        </w:rPr>
        <w:t>.</w:t>
      </w:r>
      <w:r w:rsidR="00305632" w:rsidRPr="00DB0D3E">
        <w:rPr>
          <w:rFonts w:asciiTheme="minorBidi" w:hAnsiTheme="minorBidi" w:cstheme="minorBidi"/>
          <w:szCs w:val="22"/>
        </w:rPr>
        <w:t xml:space="preserve"> </w:t>
      </w:r>
      <w:r w:rsidR="00C35111" w:rsidRPr="00DB0D3E">
        <w:rPr>
          <w:rFonts w:asciiTheme="minorBidi" w:hAnsiTheme="minorBidi" w:cstheme="minorBidi"/>
          <w:szCs w:val="22"/>
        </w:rPr>
        <w:t xml:space="preserve"> </w:t>
      </w:r>
      <w:r w:rsidR="00305632" w:rsidRPr="00DB0D3E">
        <w:rPr>
          <w:rFonts w:asciiTheme="minorBidi" w:hAnsiTheme="minorBidi" w:cstheme="minorBidi"/>
          <w:szCs w:val="22"/>
        </w:rPr>
        <w:t>Consequently, the International Bureau proposed the closure of Task No. 52 and the discontinuation of the PAPI Task Force.</w:t>
      </w:r>
    </w:p>
    <w:p w14:paraId="1C71D8C9" w14:textId="5B6B8550" w:rsidR="00C9020E" w:rsidRPr="00DB0D3E" w:rsidRDefault="007779B5" w:rsidP="000C1D7F">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4F4792" w:rsidRPr="00DB0D3E">
        <w:rPr>
          <w:rFonts w:asciiTheme="minorBidi" w:hAnsiTheme="minorBidi" w:cstheme="minorBidi"/>
          <w:szCs w:val="22"/>
        </w:rPr>
        <w:t>The CWS no</w:t>
      </w:r>
      <w:r w:rsidR="00154837" w:rsidRPr="00DB0D3E">
        <w:rPr>
          <w:rFonts w:asciiTheme="minorBidi" w:hAnsiTheme="minorBidi" w:cstheme="minorBidi"/>
          <w:szCs w:val="22"/>
        </w:rPr>
        <w:t xml:space="preserve">ted the content of </w:t>
      </w:r>
      <w:r w:rsidR="008C5939" w:rsidRPr="00DB0D3E">
        <w:rPr>
          <w:rFonts w:asciiTheme="minorBidi" w:hAnsiTheme="minorBidi" w:cstheme="minorBidi"/>
          <w:szCs w:val="22"/>
        </w:rPr>
        <w:t>the</w:t>
      </w:r>
      <w:r w:rsidR="004F1721" w:rsidRPr="00DB0D3E">
        <w:rPr>
          <w:rFonts w:asciiTheme="minorBidi" w:hAnsiTheme="minorBidi" w:cstheme="minorBidi"/>
          <w:szCs w:val="22"/>
        </w:rPr>
        <w:t xml:space="preserve"> </w:t>
      </w:r>
      <w:r w:rsidR="00042716" w:rsidRPr="00DB0D3E">
        <w:rPr>
          <w:rFonts w:asciiTheme="minorBidi" w:hAnsiTheme="minorBidi" w:cstheme="minorBidi"/>
          <w:szCs w:val="22"/>
        </w:rPr>
        <w:t xml:space="preserve">document and </w:t>
      </w:r>
      <w:r w:rsidR="00C9020E" w:rsidRPr="00DB0D3E">
        <w:rPr>
          <w:rFonts w:asciiTheme="minorBidi" w:hAnsiTheme="minorBidi" w:cstheme="minorBidi"/>
          <w:szCs w:val="22"/>
        </w:rPr>
        <w:t xml:space="preserve">approved discontinuing </w:t>
      </w:r>
      <w:r w:rsidR="00AB483A" w:rsidRPr="00DB0D3E">
        <w:rPr>
          <w:rFonts w:asciiTheme="minorBidi" w:hAnsiTheme="minorBidi" w:cstheme="minorBidi"/>
          <w:szCs w:val="22"/>
        </w:rPr>
        <w:t xml:space="preserve">of </w:t>
      </w:r>
      <w:r w:rsidR="00C9020E" w:rsidRPr="00DB0D3E">
        <w:rPr>
          <w:rFonts w:asciiTheme="minorBidi" w:hAnsiTheme="minorBidi" w:cstheme="minorBidi"/>
          <w:szCs w:val="22"/>
        </w:rPr>
        <w:t xml:space="preserve">Task No. 52 and the </w:t>
      </w:r>
      <w:r w:rsidR="009D1801" w:rsidRPr="00DB0D3E">
        <w:rPr>
          <w:rFonts w:asciiTheme="minorBidi" w:hAnsiTheme="minorBidi" w:cstheme="minorBidi"/>
          <w:szCs w:val="22"/>
        </w:rPr>
        <w:t>PAPI</w:t>
      </w:r>
      <w:r w:rsidR="008C069D" w:rsidRPr="00DB0D3E">
        <w:rPr>
          <w:rFonts w:asciiTheme="minorBidi" w:hAnsiTheme="minorBidi" w:cstheme="minorBidi"/>
          <w:szCs w:val="22"/>
        </w:rPr>
        <w:t xml:space="preserve"> </w:t>
      </w:r>
      <w:r w:rsidR="00C9020E" w:rsidRPr="00DB0D3E">
        <w:rPr>
          <w:rFonts w:asciiTheme="minorBidi" w:hAnsiTheme="minorBidi" w:cstheme="minorBidi"/>
          <w:szCs w:val="22"/>
        </w:rPr>
        <w:t>Task Force.</w:t>
      </w:r>
    </w:p>
    <w:p w14:paraId="5EF55864" w14:textId="381CA0B8" w:rsidR="00D612E8" w:rsidRPr="00DB0D3E" w:rsidRDefault="00C9020E" w:rsidP="00367E11">
      <w:pPr>
        <w:pStyle w:val="Heading3"/>
        <w:rPr>
          <w:rFonts w:asciiTheme="minorBidi" w:hAnsiTheme="minorBidi" w:cstheme="minorBidi"/>
          <w:szCs w:val="22"/>
        </w:rPr>
      </w:pPr>
      <w:r w:rsidRPr="00DB0D3E">
        <w:rPr>
          <w:rFonts w:asciiTheme="minorBidi" w:hAnsiTheme="minorBidi" w:cstheme="minorBidi"/>
          <w:szCs w:val="22"/>
        </w:rPr>
        <w:t>Agenda Item 4(f):  Report on Task No. 55 by the Name Standardization Task Force</w:t>
      </w:r>
    </w:p>
    <w:p w14:paraId="3EDF06C7" w14:textId="0A57C1CA" w:rsidR="0014722D" w:rsidRPr="00DB0D3E" w:rsidRDefault="0092613F" w:rsidP="0014722D">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27" w:history="1">
        <w:r w:rsidR="00962AE3" w:rsidRPr="00DB0D3E">
          <w:rPr>
            <w:rStyle w:val="Hyperlink"/>
            <w:rFonts w:asciiTheme="minorBidi" w:hAnsiTheme="minorBidi" w:cstheme="minorBidi"/>
            <w:szCs w:val="22"/>
          </w:rPr>
          <w:t>CWS/13/7</w:t>
        </w:r>
      </w:hyperlink>
      <w:r w:rsidR="00962AE3" w:rsidRPr="00DB0D3E">
        <w:rPr>
          <w:rFonts w:asciiTheme="minorBidi" w:hAnsiTheme="minorBidi" w:cstheme="minorBidi"/>
          <w:szCs w:val="22"/>
        </w:rPr>
        <w:t xml:space="preserve"> </w:t>
      </w:r>
      <w:r w:rsidR="008A2782" w:rsidRPr="00DB0D3E">
        <w:rPr>
          <w:rFonts w:asciiTheme="minorBidi" w:hAnsiTheme="minorBidi" w:cstheme="minorBidi"/>
          <w:szCs w:val="22"/>
        </w:rPr>
        <w:t xml:space="preserve">and document </w:t>
      </w:r>
      <w:hyperlink r:id="rId28" w:history="1">
        <w:r w:rsidR="0016063E" w:rsidRPr="00DB0D3E">
          <w:rPr>
            <w:rStyle w:val="Hyperlink"/>
            <w:rFonts w:asciiTheme="minorBidi" w:hAnsiTheme="minorBidi" w:cstheme="minorBidi"/>
            <w:szCs w:val="22"/>
          </w:rPr>
          <w:t>CWS/13/7 R</w:t>
        </w:r>
        <w:r w:rsidR="00644729" w:rsidRPr="00DB0D3E">
          <w:rPr>
            <w:rStyle w:val="Hyperlink"/>
            <w:rFonts w:asciiTheme="minorBidi" w:hAnsiTheme="minorBidi" w:cstheme="minorBidi"/>
            <w:szCs w:val="22"/>
          </w:rPr>
          <w:t>ev</w:t>
        </w:r>
        <w:r w:rsidR="0016063E" w:rsidRPr="00DB0D3E">
          <w:rPr>
            <w:rStyle w:val="Hyperlink"/>
            <w:rFonts w:asciiTheme="minorBidi" w:hAnsiTheme="minorBidi" w:cstheme="minorBidi"/>
            <w:szCs w:val="22"/>
          </w:rPr>
          <w:t>.</w:t>
        </w:r>
      </w:hyperlink>
    </w:p>
    <w:p w14:paraId="461DDAD9" w14:textId="37B344EC" w:rsidR="00940B49" w:rsidRPr="00DB0D3E" w:rsidRDefault="005933AC" w:rsidP="0092613F">
      <w:pPr>
        <w:pStyle w:val="ONUME"/>
        <w:numPr>
          <w:ilvl w:val="0"/>
          <w:numId w:val="0"/>
        </w:numPr>
      </w:pPr>
      <w:r w:rsidRPr="00DB0D3E">
        <w:fldChar w:fldCharType="begin"/>
      </w:r>
      <w:r w:rsidRPr="00DB0D3E">
        <w:instrText xml:space="preserve"> AUTONUM  </w:instrText>
      </w:r>
      <w:r w:rsidRPr="00DB0D3E">
        <w:fldChar w:fldCharType="end"/>
      </w:r>
      <w:r w:rsidRPr="00DB0D3E">
        <w:tab/>
      </w:r>
      <w:r w:rsidR="00940B49" w:rsidRPr="00DB0D3E">
        <w:t>The Delegation of the Republic of Korea</w:t>
      </w:r>
      <w:r w:rsidR="00644729" w:rsidRPr="00DB0D3E">
        <w:t xml:space="preserve">, as </w:t>
      </w:r>
      <w:r w:rsidR="00104E35" w:rsidRPr="00DB0D3E">
        <w:t xml:space="preserve">a </w:t>
      </w:r>
      <w:r w:rsidR="00644729" w:rsidRPr="00DB0D3E">
        <w:t xml:space="preserve">Task Force </w:t>
      </w:r>
      <w:r w:rsidR="000177C2" w:rsidRPr="00DB0D3E">
        <w:t>co</w:t>
      </w:r>
      <w:r w:rsidR="00644729" w:rsidRPr="00DB0D3E">
        <w:t>-</w:t>
      </w:r>
      <w:r w:rsidR="000177C2" w:rsidRPr="00DB0D3E">
        <w:t>l</w:t>
      </w:r>
      <w:r w:rsidR="00644729" w:rsidRPr="00DB0D3E">
        <w:t>eader,</w:t>
      </w:r>
      <w:r w:rsidR="00940B49" w:rsidRPr="00DB0D3E">
        <w:t xml:space="preserve"> </w:t>
      </w:r>
      <w:r w:rsidR="00852EF4" w:rsidRPr="00DB0D3E">
        <w:t>presented</w:t>
      </w:r>
      <w:r w:rsidR="003F54F4" w:rsidRPr="00DB0D3E">
        <w:t xml:space="preserve"> on</w:t>
      </w:r>
      <w:r w:rsidR="00852EF4" w:rsidRPr="00DB0D3E">
        <w:t xml:space="preserve"> </w:t>
      </w:r>
      <w:r w:rsidR="00940B49" w:rsidRPr="00DB0D3E">
        <w:t xml:space="preserve">the progress </w:t>
      </w:r>
      <w:r w:rsidR="008252A9" w:rsidRPr="00DB0D3E">
        <w:t>made by</w:t>
      </w:r>
      <w:r w:rsidR="00940B49" w:rsidRPr="00DB0D3E">
        <w:t xml:space="preserve"> </w:t>
      </w:r>
      <w:r w:rsidR="00A55890" w:rsidRPr="000232EC">
        <w:t xml:space="preserve">the </w:t>
      </w:r>
      <w:r w:rsidR="00940B49" w:rsidRPr="00DB0D3E">
        <w:t xml:space="preserve">Name Standardization Task Force </w:t>
      </w:r>
      <w:r w:rsidR="008252A9" w:rsidRPr="00DB0D3E">
        <w:t>since the last session,</w:t>
      </w:r>
      <w:r w:rsidR="00940B49" w:rsidRPr="00DB0D3E">
        <w:t xml:space="preserve"> </w:t>
      </w:r>
      <w:r w:rsidR="00AB2786" w:rsidRPr="00DB0D3E">
        <w:t>including</w:t>
      </w:r>
      <w:r w:rsidR="00940B49" w:rsidRPr="00DB0D3E">
        <w:t xml:space="preserve"> the successful convening of the Name Standardization Workshop </w:t>
      </w:r>
      <w:r w:rsidR="00AB2786" w:rsidRPr="00DB0D3E">
        <w:t>i</w:t>
      </w:r>
      <w:r w:rsidR="00940B49" w:rsidRPr="00DB0D3E">
        <w:t xml:space="preserve">n </w:t>
      </w:r>
      <w:r w:rsidR="00A85DA3" w:rsidRPr="00DB0D3E">
        <w:t>May</w:t>
      </w:r>
      <w:r w:rsidR="00940B49" w:rsidRPr="00DB0D3E">
        <w:t xml:space="preserve"> 2025. </w:t>
      </w:r>
      <w:r w:rsidR="00D64444" w:rsidRPr="00DB0D3E">
        <w:t xml:space="preserve"> </w:t>
      </w:r>
      <w:r w:rsidR="00940B49" w:rsidRPr="00DB0D3E">
        <w:t xml:space="preserve">The </w:t>
      </w:r>
      <w:r w:rsidR="00987EBB" w:rsidRPr="00DB0D3E">
        <w:t>W</w:t>
      </w:r>
      <w:r w:rsidR="00940B49" w:rsidRPr="00DB0D3E">
        <w:t xml:space="preserve">orkshop brought together 88 participants from 35 countries, comprising representatives of IP offices, </w:t>
      </w:r>
      <w:r w:rsidR="00F123E8" w:rsidRPr="00DB0D3E">
        <w:t xml:space="preserve">IP </w:t>
      </w:r>
      <w:r w:rsidR="00940B49" w:rsidRPr="00DB0D3E">
        <w:t>industry</w:t>
      </w:r>
      <w:r w:rsidR="00940B49" w:rsidRPr="00DB0D3E" w:rsidDel="00D5165A">
        <w:t xml:space="preserve">, </w:t>
      </w:r>
      <w:r w:rsidR="00940B49" w:rsidRPr="00DB0D3E">
        <w:t xml:space="preserve">and academia.  The Delegation </w:t>
      </w:r>
      <w:r w:rsidR="00FE25CA" w:rsidRPr="00DB0D3E">
        <w:t>of the Republic of Korea highlighted</w:t>
      </w:r>
      <w:r w:rsidR="00940B49" w:rsidRPr="00DB0D3E">
        <w:t xml:space="preserve"> that </w:t>
      </w:r>
      <w:r w:rsidR="00FE25CA" w:rsidRPr="00DB0D3E">
        <w:t xml:space="preserve">the </w:t>
      </w:r>
      <w:r w:rsidR="00307EE7" w:rsidRPr="00DB0D3E">
        <w:t>main</w:t>
      </w:r>
      <w:r w:rsidR="00940B49" w:rsidRPr="00DB0D3E">
        <w:t xml:space="preserve"> outcome of the Workshop was the broad support expressed for a harmonized methodology for the cleaning and management of </w:t>
      </w:r>
      <w:r w:rsidR="005F3261" w:rsidRPr="00DB0D3E">
        <w:t>customer</w:t>
      </w:r>
      <w:r w:rsidR="00940B49" w:rsidRPr="00DB0D3E">
        <w:t xml:space="preserve"> name data.</w:t>
      </w:r>
    </w:p>
    <w:p w14:paraId="1CE1A69F" w14:textId="70E31708" w:rsidR="007E21F1" w:rsidRPr="00DB0D3E" w:rsidDel="004D17E6" w:rsidRDefault="004F5CFB" w:rsidP="0092613F">
      <w:pPr>
        <w:pStyle w:val="ONUME"/>
        <w:numPr>
          <w:ilvl w:val="0"/>
          <w:numId w:val="0"/>
        </w:numPr>
      </w:pPr>
      <w:r w:rsidRPr="00DB0D3E">
        <w:fldChar w:fldCharType="begin"/>
      </w:r>
      <w:r w:rsidRPr="00DB0D3E">
        <w:instrText xml:space="preserve"> AUTONUM  </w:instrText>
      </w:r>
      <w:r w:rsidRPr="00DB0D3E">
        <w:fldChar w:fldCharType="end"/>
      </w:r>
      <w:r w:rsidRPr="00DB0D3E">
        <w:tab/>
      </w:r>
      <w:r w:rsidR="00BF748C" w:rsidRPr="00DB0D3E">
        <w:t xml:space="preserve">The Delegation </w:t>
      </w:r>
      <w:r w:rsidR="00BF748C" w:rsidRPr="00DB0D3E">
        <w:rPr>
          <w:rFonts w:asciiTheme="minorBidi" w:hAnsiTheme="minorBidi" w:cstheme="minorBidi"/>
          <w:szCs w:val="22"/>
        </w:rPr>
        <w:t xml:space="preserve">Republic of Korea </w:t>
      </w:r>
      <w:r w:rsidR="00BF748C" w:rsidRPr="00DB0D3E">
        <w:t xml:space="preserve">also reported on </w:t>
      </w:r>
      <w:r w:rsidR="009E31D9" w:rsidRPr="00DB0D3E">
        <w:t xml:space="preserve">the results of </w:t>
      </w:r>
      <w:r w:rsidR="00BF748C" w:rsidRPr="00DB0D3E">
        <w:t>a survey regarding the potential revision of WIPO Standard ST.20, noting that 70</w:t>
      </w:r>
      <w:r w:rsidR="00411454" w:rsidRPr="00DB0D3E">
        <w:t xml:space="preserve"> per cent </w:t>
      </w:r>
      <w:r w:rsidR="00BF748C" w:rsidRPr="00DB0D3E">
        <w:t xml:space="preserve">of responding IP offices </w:t>
      </w:r>
      <w:r w:rsidR="00BE2029" w:rsidRPr="000232EC">
        <w:t xml:space="preserve">did not support revising </w:t>
      </w:r>
      <w:r w:rsidR="008C23C4" w:rsidRPr="000232EC">
        <w:t>the Standard</w:t>
      </w:r>
      <w:r w:rsidR="00BF748C" w:rsidRPr="00EF52CE">
        <w:t>.</w:t>
      </w:r>
    </w:p>
    <w:p w14:paraId="7651BD88" w14:textId="02DC5870" w:rsidR="00903967" w:rsidRPr="00DB0D3E" w:rsidRDefault="0025636C" w:rsidP="0092613F">
      <w:pPr>
        <w:pStyle w:val="ONUME"/>
        <w:numPr>
          <w:ilvl w:val="0"/>
          <w:numId w:val="0"/>
        </w:numPr>
      </w:pPr>
      <w:r w:rsidRPr="00DB0D3E">
        <w:fldChar w:fldCharType="begin"/>
      </w:r>
      <w:r w:rsidRPr="00DB0D3E">
        <w:instrText xml:space="preserve"> AUTONUM  </w:instrText>
      </w:r>
      <w:r w:rsidRPr="00DB0D3E">
        <w:fldChar w:fldCharType="end"/>
      </w:r>
      <w:r w:rsidRPr="00DB0D3E">
        <w:tab/>
      </w:r>
      <w:r w:rsidR="007F6288" w:rsidRPr="00DB0D3E">
        <w:t xml:space="preserve">The Delegation of the Russian Federation expressed its appreciation to the Task Force and the International Bureau for their work and for organizing the Workshop. </w:t>
      </w:r>
      <w:r w:rsidR="00580FB4" w:rsidRPr="00DB0D3E">
        <w:t xml:space="preserve"> </w:t>
      </w:r>
      <w:r w:rsidR="00B43C93" w:rsidRPr="00DB0D3E">
        <w:t>The</w:t>
      </w:r>
      <w:r w:rsidR="000D33F8" w:rsidRPr="00475A28" w:rsidDel="00F26AD2">
        <w:t xml:space="preserve"> </w:t>
      </w:r>
      <w:r w:rsidR="00B43C93" w:rsidRPr="00DB0D3E">
        <w:t>Delegation</w:t>
      </w:r>
      <w:r w:rsidR="007F6288" w:rsidRPr="00DB0D3E">
        <w:t xml:space="preserve"> emphasized its interest in exchanging information with other IP offices, particularly regarding approaches to name standardization for applicant identification, and related analytical purposes. </w:t>
      </w:r>
      <w:r w:rsidR="00C44172" w:rsidRPr="00DB0D3E">
        <w:t xml:space="preserve"> </w:t>
      </w:r>
      <w:r w:rsidR="007F6288" w:rsidRPr="00DB0D3E">
        <w:t xml:space="preserve">The Delegation also noted that </w:t>
      </w:r>
      <w:r w:rsidR="000907E6" w:rsidRPr="00DB0D3E">
        <w:t>IP</w:t>
      </w:r>
      <w:r w:rsidR="007F6288" w:rsidRPr="00DB0D3E">
        <w:t xml:space="preserve"> offices use different alphabets, underscoring the importance of harmonizing transliteration systems, given the Russian Federation’s use of the Cyrillic alphabet.</w:t>
      </w:r>
    </w:p>
    <w:p w14:paraId="04D58761" w14:textId="44534FB2" w:rsidR="005933AC" w:rsidRPr="00DB0D3E" w:rsidRDefault="00BB1082" w:rsidP="0092613F">
      <w:pPr>
        <w:pStyle w:val="ONUME"/>
        <w:numPr>
          <w:ilvl w:val="0"/>
          <w:numId w:val="0"/>
        </w:numPr>
      </w:pPr>
      <w:r w:rsidRPr="00DB0D3E">
        <w:fldChar w:fldCharType="begin"/>
      </w:r>
      <w:r w:rsidRPr="00DB0D3E">
        <w:instrText xml:space="preserve"> AUTONUM  </w:instrText>
      </w:r>
      <w:r w:rsidRPr="00DB0D3E">
        <w:fldChar w:fldCharType="end"/>
      </w:r>
      <w:r w:rsidRPr="00DB0D3E">
        <w:tab/>
      </w:r>
      <w:r w:rsidR="00903967" w:rsidRPr="00DB0D3E">
        <w:t xml:space="preserve">The CWS noted that the Task Force presented a proposal for the new WIPO Standard ST.93 as document </w:t>
      </w:r>
      <w:hyperlink r:id="rId29" w:history="1">
        <w:r w:rsidR="00903967" w:rsidRPr="00DC14AE">
          <w:rPr>
            <w:rStyle w:val="Hyperlink"/>
          </w:rPr>
          <w:t>CWS/13</w:t>
        </w:r>
        <w:r w:rsidR="009C7ED2" w:rsidRPr="00DC14AE">
          <w:rPr>
            <w:rStyle w:val="Hyperlink"/>
          </w:rPr>
          <w:t>/15</w:t>
        </w:r>
      </w:hyperlink>
      <w:r w:rsidR="009C7ED2">
        <w:t>.</w:t>
      </w:r>
      <w:r w:rsidR="00903967" w:rsidRPr="00DB0D3E">
        <w:t xml:space="preserve"> </w:t>
      </w:r>
      <w:r w:rsidR="009C7ED2" w:rsidRPr="00DB0D3E">
        <w:t xml:space="preserve"> </w:t>
      </w:r>
      <w:r w:rsidR="00903967" w:rsidRPr="00DB0D3E">
        <w:t>The Task Force proposed to revise the description of Task No. 55 once the proposed new Standard ST.93 is adopted by the CWS.</w:t>
      </w:r>
      <w:r w:rsidR="00BF748C" w:rsidRPr="00DB0D3E">
        <w:t xml:space="preserve"> </w:t>
      </w:r>
      <w:r w:rsidR="00236DB4" w:rsidRPr="00DB0D3E">
        <w:t xml:space="preserve"> </w:t>
      </w:r>
      <w:r w:rsidR="007D7DE1" w:rsidRPr="00DB0D3E">
        <w:t>The CWS also noted that</w:t>
      </w:r>
      <w:r w:rsidR="00236DB4" w:rsidRPr="00DB0D3E">
        <w:t xml:space="preserve"> the Task Force </w:t>
      </w:r>
      <w:r w:rsidR="007F20D8" w:rsidRPr="00DB0D3E">
        <w:t>plans</w:t>
      </w:r>
      <w:r w:rsidR="00CC6B81" w:rsidRPr="00DB0D3E">
        <w:t xml:space="preserve"> to</w:t>
      </w:r>
      <w:r w:rsidR="00236DB4" w:rsidRPr="00DB0D3E">
        <w:t xml:space="preserve"> continue its work under the revised description of Task No. 55.</w:t>
      </w:r>
    </w:p>
    <w:p w14:paraId="7DF9768D" w14:textId="7BF4526F" w:rsidR="00A712E1" w:rsidRPr="00DB0D3E" w:rsidRDefault="00A712E1" w:rsidP="00BE0DF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26791F" w:rsidRPr="00DB0D3E">
        <w:rPr>
          <w:rFonts w:asciiTheme="minorBidi" w:hAnsiTheme="minorBidi" w:cstheme="minorBidi"/>
          <w:szCs w:val="22"/>
        </w:rPr>
        <w:t xml:space="preserve">The CWS noted the content of the document, in particular, the </w:t>
      </w:r>
      <w:r w:rsidR="00C52E52" w:rsidRPr="00DB0D3E">
        <w:rPr>
          <w:rFonts w:asciiTheme="minorBidi" w:hAnsiTheme="minorBidi" w:cstheme="minorBidi"/>
          <w:szCs w:val="22"/>
        </w:rPr>
        <w:t>w</w:t>
      </w:r>
      <w:r w:rsidR="0026791F" w:rsidRPr="00DB0D3E">
        <w:rPr>
          <w:rFonts w:asciiTheme="minorBidi" w:hAnsiTheme="minorBidi" w:cstheme="minorBidi"/>
          <w:szCs w:val="22"/>
        </w:rPr>
        <w:t xml:space="preserve">ork </w:t>
      </w:r>
      <w:r w:rsidR="00C52E52" w:rsidRPr="00DB0D3E">
        <w:rPr>
          <w:rFonts w:asciiTheme="minorBidi" w:hAnsiTheme="minorBidi" w:cstheme="minorBidi"/>
          <w:szCs w:val="22"/>
        </w:rPr>
        <w:t>p</w:t>
      </w:r>
      <w:r w:rsidR="0026791F" w:rsidRPr="00DB0D3E">
        <w:rPr>
          <w:rFonts w:asciiTheme="minorBidi" w:hAnsiTheme="minorBidi" w:cstheme="minorBidi"/>
          <w:szCs w:val="22"/>
        </w:rPr>
        <w:t xml:space="preserve">lan and the challenges of the Name Standardization Task Force. </w:t>
      </w:r>
      <w:r w:rsidR="0056576E" w:rsidRPr="00DB0D3E">
        <w:rPr>
          <w:rFonts w:asciiTheme="minorBidi" w:hAnsiTheme="minorBidi" w:cstheme="minorBidi"/>
          <w:szCs w:val="22"/>
        </w:rPr>
        <w:t xml:space="preserve"> </w:t>
      </w:r>
      <w:r w:rsidR="0026791F" w:rsidRPr="00DB0D3E">
        <w:rPr>
          <w:rFonts w:asciiTheme="minorBidi" w:hAnsiTheme="minorBidi" w:cstheme="minorBidi"/>
          <w:szCs w:val="22"/>
        </w:rPr>
        <w:t xml:space="preserve">The CWS also noted </w:t>
      </w:r>
      <w:r w:rsidR="00750CC0" w:rsidRPr="00DB0D3E">
        <w:rPr>
          <w:rFonts w:asciiTheme="minorBidi" w:hAnsiTheme="minorBidi" w:cstheme="minorBidi"/>
          <w:szCs w:val="22"/>
        </w:rPr>
        <w:t xml:space="preserve">the progress made </w:t>
      </w:r>
      <w:r w:rsidR="00A53F15" w:rsidRPr="00DB0D3E">
        <w:rPr>
          <w:rFonts w:asciiTheme="minorBidi" w:hAnsiTheme="minorBidi" w:cstheme="minorBidi"/>
          <w:szCs w:val="22"/>
        </w:rPr>
        <w:t>in preparing the final draft for WIPO Standard ST.93.</w:t>
      </w:r>
    </w:p>
    <w:p w14:paraId="6EC81BD8" w14:textId="3A527FC2" w:rsidR="00974AAD" w:rsidRPr="00DB0D3E" w:rsidRDefault="00974AAD" w:rsidP="00974AAD">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Since the proposal for the new WIPO Standard ST.93 was not adopted by the Committee, the description of Task No. 55 remained unchanged.</w:t>
      </w:r>
    </w:p>
    <w:p w14:paraId="183AB294" w14:textId="09FBF6F8" w:rsidR="0056576E" w:rsidRPr="00DB0D3E" w:rsidRDefault="0056576E" w:rsidP="00BE0DF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FA2F76" w:rsidRPr="00DB0D3E">
        <w:rPr>
          <w:rFonts w:asciiTheme="minorBidi" w:hAnsiTheme="minorBidi" w:cstheme="minorBidi"/>
          <w:szCs w:val="22"/>
        </w:rPr>
        <w:t xml:space="preserve">The CWS noted the analysis of the </w:t>
      </w:r>
      <w:r w:rsidR="00D37F80" w:rsidRPr="00DB0D3E">
        <w:rPr>
          <w:rFonts w:asciiTheme="minorBidi" w:hAnsiTheme="minorBidi" w:cstheme="minorBidi"/>
          <w:szCs w:val="22"/>
        </w:rPr>
        <w:t>s</w:t>
      </w:r>
      <w:r w:rsidR="0066432B" w:rsidRPr="00DB0D3E">
        <w:rPr>
          <w:rFonts w:asciiTheme="minorBidi" w:hAnsiTheme="minorBidi" w:cstheme="minorBidi"/>
          <w:szCs w:val="22"/>
        </w:rPr>
        <w:t xml:space="preserve">urvey on the </w:t>
      </w:r>
      <w:r w:rsidR="00D37F80" w:rsidRPr="00DB0D3E">
        <w:rPr>
          <w:rFonts w:asciiTheme="minorBidi" w:hAnsiTheme="minorBidi" w:cstheme="minorBidi"/>
          <w:szCs w:val="22"/>
        </w:rPr>
        <w:t>i</w:t>
      </w:r>
      <w:r w:rsidR="0066432B" w:rsidRPr="00DB0D3E">
        <w:rPr>
          <w:rFonts w:asciiTheme="minorBidi" w:hAnsiTheme="minorBidi" w:cstheme="minorBidi"/>
          <w:szCs w:val="22"/>
        </w:rPr>
        <w:t xml:space="preserve">mplementation and </w:t>
      </w:r>
      <w:r w:rsidR="00F55BA3" w:rsidRPr="00DB0D3E">
        <w:rPr>
          <w:rFonts w:asciiTheme="minorBidi" w:hAnsiTheme="minorBidi" w:cstheme="minorBidi"/>
          <w:szCs w:val="22"/>
        </w:rPr>
        <w:t>potential r</w:t>
      </w:r>
      <w:r w:rsidR="0066432B" w:rsidRPr="00DB0D3E">
        <w:rPr>
          <w:rFonts w:asciiTheme="minorBidi" w:hAnsiTheme="minorBidi" w:cstheme="minorBidi"/>
          <w:szCs w:val="22"/>
        </w:rPr>
        <w:t xml:space="preserve">evision of WIPO Standard ST.20 and the proposal by the Name Standardization Task Force </w:t>
      </w:r>
      <w:r w:rsidR="0066432B" w:rsidRPr="004446F8">
        <w:rPr>
          <w:rFonts w:asciiTheme="minorBidi" w:hAnsiTheme="minorBidi" w:cstheme="minorBidi"/>
          <w:szCs w:val="22"/>
        </w:rPr>
        <w:t xml:space="preserve">not </w:t>
      </w:r>
      <w:r w:rsidR="004A002B" w:rsidRPr="000232EC">
        <w:rPr>
          <w:rFonts w:asciiTheme="minorBidi" w:hAnsiTheme="minorBidi" w:cstheme="minorBidi"/>
          <w:szCs w:val="22"/>
        </w:rPr>
        <w:t>to revise</w:t>
      </w:r>
      <w:r w:rsidR="0066432B" w:rsidRPr="00475A28" w:rsidDel="004A002B">
        <w:rPr>
          <w:rFonts w:asciiTheme="minorBidi" w:hAnsiTheme="minorBidi" w:cstheme="minorBidi"/>
          <w:szCs w:val="22"/>
        </w:rPr>
        <w:t xml:space="preserve"> </w:t>
      </w:r>
      <w:r w:rsidR="0066432B" w:rsidRPr="00DB0D3E">
        <w:rPr>
          <w:rFonts w:asciiTheme="minorBidi" w:hAnsiTheme="minorBidi" w:cstheme="minorBidi"/>
          <w:szCs w:val="22"/>
        </w:rPr>
        <w:t xml:space="preserve">the Standard </w:t>
      </w:r>
      <w:r w:rsidR="003846DC" w:rsidRPr="000232EC">
        <w:rPr>
          <w:rFonts w:asciiTheme="minorBidi" w:hAnsiTheme="minorBidi" w:cstheme="minorBidi"/>
          <w:szCs w:val="22"/>
        </w:rPr>
        <w:t>for the time being</w:t>
      </w:r>
      <w:r w:rsidR="00AB623A" w:rsidRPr="000232EC">
        <w:rPr>
          <w:rFonts w:asciiTheme="minorBidi" w:hAnsiTheme="minorBidi" w:cstheme="minorBidi"/>
          <w:szCs w:val="22"/>
        </w:rPr>
        <w:t xml:space="preserve">.  </w:t>
      </w:r>
      <w:r w:rsidR="00941A06" w:rsidRPr="000232EC">
        <w:rPr>
          <w:rFonts w:asciiTheme="minorBidi" w:hAnsiTheme="minorBidi" w:cstheme="minorBidi"/>
          <w:szCs w:val="22"/>
        </w:rPr>
        <w:t>The CWS also</w:t>
      </w:r>
      <w:r w:rsidR="00941A06">
        <w:rPr>
          <w:rFonts w:asciiTheme="minorBidi" w:hAnsiTheme="minorBidi" w:cstheme="minorBidi"/>
          <w:szCs w:val="22"/>
        </w:rPr>
        <w:t xml:space="preserve"> </w:t>
      </w:r>
      <w:r w:rsidR="00B65CB1" w:rsidRPr="00DB0D3E">
        <w:rPr>
          <w:rFonts w:asciiTheme="minorBidi" w:hAnsiTheme="minorBidi" w:cstheme="minorBidi"/>
          <w:szCs w:val="22"/>
        </w:rPr>
        <w:t>noted that</w:t>
      </w:r>
      <w:r w:rsidR="00B65CB1" w:rsidRPr="00475A28" w:rsidDel="00941A06">
        <w:rPr>
          <w:rFonts w:asciiTheme="minorBidi" w:hAnsiTheme="minorBidi" w:cstheme="minorBidi"/>
          <w:szCs w:val="22"/>
        </w:rPr>
        <w:t xml:space="preserve"> </w:t>
      </w:r>
      <w:r w:rsidR="00CC190F" w:rsidRPr="00DB0D3E">
        <w:rPr>
          <w:rFonts w:asciiTheme="minorBidi" w:hAnsiTheme="minorBidi" w:cstheme="minorBidi"/>
          <w:szCs w:val="22"/>
        </w:rPr>
        <w:t xml:space="preserve">this item </w:t>
      </w:r>
      <w:r w:rsidR="00941A06" w:rsidRPr="000232EC">
        <w:rPr>
          <w:rFonts w:asciiTheme="minorBidi" w:hAnsiTheme="minorBidi" w:cstheme="minorBidi"/>
          <w:szCs w:val="22"/>
        </w:rPr>
        <w:t>would be retained</w:t>
      </w:r>
      <w:r w:rsidR="00CC190F" w:rsidRPr="00DB0D3E">
        <w:rPr>
          <w:rFonts w:asciiTheme="minorBidi" w:hAnsiTheme="minorBidi" w:cstheme="minorBidi"/>
          <w:szCs w:val="22"/>
        </w:rPr>
        <w:t xml:space="preserve"> on the list of future </w:t>
      </w:r>
      <w:r w:rsidR="00F56C88" w:rsidRPr="00DB0D3E">
        <w:rPr>
          <w:rFonts w:asciiTheme="minorBidi" w:hAnsiTheme="minorBidi" w:cstheme="minorBidi"/>
          <w:szCs w:val="22"/>
        </w:rPr>
        <w:t xml:space="preserve">Task </w:t>
      </w:r>
      <w:r w:rsidR="00F56C88" w:rsidRPr="000232EC">
        <w:rPr>
          <w:rFonts w:asciiTheme="minorBidi" w:hAnsiTheme="minorBidi" w:cstheme="minorBidi"/>
          <w:szCs w:val="22"/>
        </w:rPr>
        <w:t>Force</w:t>
      </w:r>
      <w:r w:rsidR="005151B8">
        <w:rPr>
          <w:rFonts w:asciiTheme="minorBidi" w:hAnsiTheme="minorBidi" w:cstheme="minorBidi"/>
          <w:szCs w:val="22"/>
        </w:rPr>
        <w:t>’s</w:t>
      </w:r>
      <w:r w:rsidR="00F56C88" w:rsidRPr="00DB0D3E">
        <w:rPr>
          <w:rFonts w:asciiTheme="minorBidi" w:hAnsiTheme="minorBidi" w:cstheme="minorBidi"/>
          <w:szCs w:val="22"/>
        </w:rPr>
        <w:t xml:space="preserve"> </w:t>
      </w:r>
      <w:r w:rsidR="00CC190F" w:rsidRPr="00DB0D3E">
        <w:rPr>
          <w:rFonts w:asciiTheme="minorBidi" w:hAnsiTheme="minorBidi" w:cstheme="minorBidi"/>
          <w:szCs w:val="22"/>
        </w:rPr>
        <w:t>action items.</w:t>
      </w:r>
    </w:p>
    <w:p w14:paraId="42CCA9F7" w14:textId="72D03805"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4(g):  Report on Task No. 56 and No. 64 by the API Task Force</w:t>
      </w:r>
    </w:p>
    <w:p w14:paraId="66378843" w14:textId="6C10B312" w:rsidR="009B3769"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30" w:history="1">
        <w:r w:rsidR="00BF0612" w:rsidRPr="00DB0D3E">
          <w:rPr>
            <w:rStyle w:val="Hyperlink"/>
            <w:rFonts w:asciiTheme="minorBidi" w:hAnsiTheme="minorBidi" w:cstheme="minorBidi"/>
            <w:szCs w:val="22"/>
          </w:rPr>
          <w:t>CWS/13/8</w:t>
        </w:r>
      </w:hyperlink>
      <w:r w:rsidR="00BB433C" w:rsidRPr="00DB0D3E">
        <w:rPr>
          <w:rFonts w:asciiTheme="minorBidi" w:hAnsiTheme="minorBidi" w:cstheme="minorBidi"/>
          <w:szCs w:val="22"/>
        </w:rPr>
        <w:t>.</w:t>
      </w:r>
    </w:p>
    <w:p w14:paraId="6DD28801" w14:textId="4715F201" w:rsidR="00521753" w:rsidRPr="00DB0D3E" w:rsidRDefault="00521753"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4A083D" w:rsidRPr="00DB0D3E">
        <w:rPr>
          <w:rFonts w:asciiTheme="minorBidi" w:hAnsiTheme="minorBidi" w:cstheme="minorBidi"/>
          <w:szCs w:val="22"/>
        </w:rPr>
        <w:t>The Delegation of Canada</w:t>
      </w:r>
      <w:r w:rsidR="00644729" w:rsidRPr="00DB0D3E">
        <w:rPr>
          <w:rFonts w:asciiTheme="minorBidi" w:hAnsiTheme="minorBidi" w:cstheme="minorBidi"/>
          <w:szCs w:val="22"/>
        </w:rPr>
        <w:t xml:space="preserve">, as </w:t>
      </w:r>
      <w:r w:rsidR="00F41289">
        <w:rPr>
          <w:rFonts w:asciiTheme="minorBidi" w:hAnsiTheme="minorBidi" w:cstheme="minorBidi"/>
          <w:szCs w:val="22"/>
        </w:rPr>
        <w:t xml:space="preserve">a </w:t>
      </w:r>
      <w:r w:rsidR="00644729" w:rsidRPr="00DB0D3E">
        <w:rPr>
          <w:rFonts w:asciiTheme="minorBidi" w:hAnsiTheme="minorBidi" w:cstheme="minorBidi"/>
          <w:szCs w:val="22"/>
        </w:rPr>
        <w:t xml:space="preserve">Task Force </w:t>
      </w:r>
      <w:r w:rsidR="0034215F" w:rsidRPr="00DB0D3E">
        <w:rPr>
          <w:rFonts w:asciiTheme="minorBidi" w:hAnsiTheme="minorBidi" w:cstheme="minorBidi"/>
          <w:szCs w:val="22"/>
        </w:rPr>
        <w:t>c</w:t>
      </w:r>
      <w:r w:rsidR="00644729" w:rsidRPr="00DB0D3E">
        <w:rPr>
          <w:rFonts w:asciiTheme="minorBidi" w:hAnsiTheme="minorBidi" w:cstheme="minorBidi"/>
          <w:szCs w:val="22"/>
        </w:rPr>
        <w:t>o-</w:t>
      </w:r>
      <w:r w:rsidR="0034215F" w:rsidRPr="00DB0D3E">
        <w:rPr>
          <w:rFonts w:asciiTheme="minorBidi" w:hAnsiTheme="minorBidi" w:cstheme="minorBidi"/>
          <w:szCs w:val="22"/>
        </w:rPr>
        <w:t>l</w:t>
      </w:r>
      <w:r w:rsidR="00644729" w:rsidRPr="00DB0D3E">
        <w:rPr>
          <w:rFonts w:asciiTheme="minorBidi" w:hAnsiTheme="minorBidi" w:cstheme="minorBidi"/>
          <w:szCs w:val="22"/>
        </w:rPr>
        <w:t>eader,</w:t>
      </w:r>
      <w:r w:rsidR="004A083D" w:rsidRPr="00DB0D3E">
        <w:rPr>
          <w:rFonts w:asciiTheme="minorBidi" w:hAnsiTheme="minorBidi" w:cstheme="minorBidi"/>
          <w:szCs w:val="22"/>
        </w:rPr>
        <w:t xml:space="preserve"> reported progress on Task </w:t>
      </w:r>
      <w:r w:rsidR="003A4F06" w:rsidRPr="00DB0D3E">
        <w:rPr>
          <w:rFonts w:asciiTheme="minorBidi" w:hAnsiTheme="minorBidi" w:cstheme="minorBidi"/>
          <w:szCs w:val="22"/>
        </w:rPr>
        <w:t xml:space="preserve">No. </w:t>
      </w:r>
      <w:r w:rsidR="004A083D" w:rsidRPr="00DB0D3E">
        <w:rPr>
          <w:rFonts w:asciiTheme="minorBidi" w:hAnsiTheme="minorBidi" w:cstheme="minorBidi"/>
          <w:szCs w:val="22"/>
        </w:rPr>
        <w:t xml:space="preserve">56, including </w:t>
      </w:r>
      <w:r w:rsidR="00382658" w:rsidRPr="00DB0D3E">
        <w:rPr>
          <w:rFonts w:asciiTheme="minorBidi" w:hAnsiTheme="minorBidi" w:cstheme="minorBidi"/>
          <w:szCs w:val="22"/>
        </w:rPr>
        <w:t xml:space="preserve">a </w:t>
      </w:r>
      <w:r w:rsidR="00521EEF" w:rsidRPr="00DB0D3E">
        <w:rPr>
          <w:rFonts w:asciiTheme="minorBidi" w:hAnsiTheme="minorBidi" w:cstheme="minorBidi"/>
          <w:szCs w:val="22"/>
        </w:rPr>
        <w:t>proposal for revision o</w:t>
      </w:r>
      <w:r w:rsidR="00382658" w:rsidRPr="00DB0D3E">
        <w:rPr>
          <w:rFonts w:asciiTheme="minorBidi" w:hAnsiTheme="minorBidi" w:cstheme="minorBidi"/>
          <w:szCs w:val="22"/>
        </w:rPr>
        <w:t>f</w:t>
      </w:r>
      <w:r w:rsidR="004A083D" w:rsidRPr="00DB0D3E">
        <w:rPr>
          <w:rFonts w:asciiTheme="minorBidi" w:hAnsiTheme="minorBidi" w:cstheme="minorBidi"/>
          <w:szCs w:val="22"/>
        </w:rPr>
        <w:t xml:space="preserve"> WIPO </w:t>
      </w:r>
      <w:r w:rsidR="009E6CE5" w:rsidRPr="00DB0D3E">
        <w:rPr>
          <w:rFonts w:asciiTheme="minorBidi" w:hAnsiTheme="minorBidi" w:cstheme="minorBidi"/>
          <w:szCs w:val="22"/>
        </w:rPr>
        <w:t>S</w:t>
      </w:r>
      <w:r w:rsidR="004A083D" w:rsidRPr="00DB0D3E">
        <w:rPr>
          <w:rFonts w:asciiTheme="minorBidi" w:hAnsiTheme="minorBidi" w:cstheme="minorBidi"/>
          <w:szCs w:val="22"/>
        </w:rPr>
        <w:t xml:space="preserve">tandard ST.90 and the continued development of the API Catalog </w:t>
      </w:r>
      <w:r w:rsidR="009E6CE5" w:rsidRPr="00DB0D3E">
        <w:rPr>
          <w:rFonts w:asciiTheme="minorBidi" w:hAnsiTheme="minorBidi" w:cstheme="minorBidi"/>
          <w:szCs w:val="22"/>
        </w:rPr>
        <w:t xml:space="preserve">for </w:t>
      </w:r>
      <w:r w:rsidR="004A083D" w:rsidRPr="00DB0D3E">
        <w:rPr>
          <w:rFonts w:asciiTheme="minorBidi" w:hAnsiTheme="minorBidi" w:cstheme="minorBidi"/>
          <w:szCs w:val="22"/>
        </w:rPr>
        <w:t>I</w:t>
      </w:r>
      <w:r w:rsidR="009E6CE5" w:rsidRPr="00DB0D3E">
        <w:rPr>
          <w:rFonts w:asciiTheme="minorBidi" w:hAnsiTheme="minorBidi" w:cstheme="minorBidi"/>
          <w:szCs w:val="22"/>
        </w:rPr>
        <w:t xml:space="preserve">ntellectual </w:t>
      </w:r>
      <w:r w:rsidR="004A083D" w:rsidRPr="00DB0D3E">
        <w:rPr>
          <w:rFonts w:asciiTheme="minorBidi" w:hAnsiTheme="minorBidi" w:cstheme="minorBidi"/>
          <w:szCs w:val="22"/>
        </w:rPr>
        <w:t>P</w:t>
      </w:r>
      <w:r w:rsidR="009E6CE5" w:rsidRPr="00DB0D3E">
        <w:rPr>
          <w:rFonts w:asciiTheme="minorBidi" w:hAnsiTheme="minorBidi" w:cstheme="minorBidi"/>
          <w:szCs w:val="22"/>
        </w:rPr>
        <w:t>roperty</w:t>
      </w:r>
      <w:r w:rsidR="004A083D" w:rsidRPr="00DB0D3E">
        <w:rPr>
          <w:rFonts w:asciiTheme="minorBidi" w:hAnsiTheme="minorBidi" w:cstheme="minorBidi"/>
          <w:szCs w:val="22"/>
        </w:rPr>
        <w:t xml:space="preserve">, which </w:t>
      </w:r>
      <w:r w:rsidR="005F6BAA" w:rsidRPr="00DB0D3E">
        <w:rPr>
          <w:rFonts w:asciiTheme="minorBidi" w:hAnsiTheme="minorBidi" w:cstheme="minorBidi"/>
          <w:szCs w:val="22"/>
        </w:rPr>
        <w:t>currently</w:t>
      </w:r>
      <w:r w:rsidR="004A083D" w:rsidRPr="00DB0D3E">
        <w:rPr>
          <w:rFonts w:asciiTheme="minorBidi" w:hAnsiTheme="minorBidi" w:cstheme="minorBidi"/>
          <w:szCs w:val="22"/>
        </w:rPr>
        <w:t xml:space="preserve"> includes 179 APIs from </w:t>
      </w:r>
      <w:r w:rsidR="00720C59" w:rsidRPr="00DB0D3E">
        <w:rPr>
          <w:rFonts w:asciiTheme="minorBidi" w:hAnsiTheme="minorBidi" w:cstheme="minorBidi"/>
          <w:szCs w:val="22"/>
        </w:rPr>
        <w:t>10</w:t>
      </w:r>
      <w:r w:rsidR="004A083D" w:rsidRPr="00DB0D3E">
        <w:rPr>
          <w:rFonts w:asciiTheme="minorBidi" w:hAnsiTheme="minorBidi" w:cstheme="minorBidi"/>
          <w:szCs w:val="22"/>
        </w:rPr>
        <w:t xml:space="preserve"> IP offices.</w:t>
      </w:r>
    </w:p>
    <w:p w14:paraId="40A14F4F" w14:textId="71B4FBE7" w:rsidR="00C9020E" w:rsidRPr="00DB0D3E" w:rsidRDefault="0092613F" w:rsidP="00BE0DF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content of the document, in particular the work plan </w:t>
      </w:r>
      <w:r w:rsidR="00E4282B" w:rsidRPr="00DB0D3E">
        <w:rPr>
          <w:rFonts w:asciiTheme="minorBidi" w:hAnsiTheme="minorBidi" w:cstheme="minorBidi"/>
          <w:szCs w:val="22"/>
        </w:rPr>
        <w:t xml:space="preserve">and the challenges </w:t>
      </w:r>
      <w:r w:rsidR="00C9020E" w:rsidRPr="00DB0D3E">
        <w:rPr>
          <w:rFonts w:asciiTheme="minorBidi" w:hAnsiTheme="minorBidi" w:cstheme="minorBidi"/>
          <w:szCs w:val="22"/>
        </w:rPr>
        <w:t xml:space="preserve">of the </w:t>
      </w:r>
      <w:r w:rsidR="001B31E2" w:rsidRPr="00DB0D3E">
        <w:rPr>
          <w:rFonts w:asciiTheme="minorBidi" w:hAnsiTheme="minorBidi" w:cstheme="minorBidi"/>
          <w:szCs w:val="22"/>
        </w:rPr>
        <w:t>API</w:t>
      </w:r>
      <w:r w:rsidR="00C9020E" w:rsidRPr="00DB0D3E">
        <w:rPr>
          <w:rFonts w:asciiTheme="minorBidi" w:hAnsiTheme="minorBidi" w:cstheme="minorBidi"/>
          <w:szCs w:val="22"/>
        </w:rPr>
        <w:t xml:space="preserve"> Task Force</w:t>
      </w:r>
      <w:r w:rsidR="00583633" w:rsidRPr="00DB0D3E">
        <w:rPr>
          <w:rFonts w:asciiTheme="minorBidi" w:hAnsiTheme="minorBidi" w:cstheme="minorBidi"/>
          <w:szCs w:val="22"/>
        </w:rPr>
        <w:t>, on Task No</w:t>
      </w:r>
      <w:r w:rsidR="00FE79C4" w:rsidRPr="00DB0D3E">
        <w:rPr>
          <w:rFonts w:asciiTheme="minorBidi" w:hAnsiTheme="minorBidi" w:cstheme="minorBidi"/>
          <w:szCs w:val="22"/>
        </w:rPr>
        <w:t>. 56</w:t>
      </w:r>
      <w:r w:rsidR="00C9020E" w:rsidRPr="00DB0D3E">
        <w:rPr>
          <w:rFonts w:asciiTheme="minorBidi" w:hAnsiTheme="minorBidi" w:cstheme="minorBidi"/>
          <w:szCs w:val="22"/>
        </w:rPr>
        <w:t>.</w:t>
      </w:r>
    </w:p>
    <w:p w14:paraId="076C56BB" w14:textId="4730AE66" w:rsidR="00C9020E" w:rsidRPr="00DB0D3E" w:rsidRDefault="0092613F" w:rsidP="00BE0DF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noted the availability of the</w:t>
      </w:r>
      <w:r w:rsidR="00792D00" w:rsidRPr="00DB0D3E">
        <w:rPr>
          <w:rFonts w:asciiTheme="minorBidi" w:hAnsiTheme="minorBidi" w:cstheme="minorBidi"/>
          <w:szCs w:val="22"/>
        </w:rPr>
        <w:t xml:space="preserve"> </w:t>
      </w:r>
      <w:r w:rsidR="00C9020E" w:rsidRPr="00DB0D3E">
        <w:rPr>
          <w:rFonts w:asciiTheme="minorBidi" w:hAnsiTheme="minorBidi" w:cstheme="minorBidi"/>
          <w:szCs w:val="22"/>
        </w:rPr>
        <w:t xml:space="preserve">API Catalog for </w:t>
      </w:r>
      <w:r w:rsidR="00AC5854" w:rsidRPr="00DB0D3E">
        <w:rPr>
          <w:rFonts w:asciiTheme="minorBidi" w:hAnsiTheme="minorBidi" w:cstheme="minorBidi"/>
          <w:szCs w:val="22"/>
        </w:rPr>
        <w:t>Intellectual</w:t>
      </w:r>
      <w:r w:rsidR="007144E0" w:rsidRPr="00DB0D3E">
        <w:rPr>
          <w:rFonts w:asciiTheme="minorBidi" w:hAnsiTheme="minorBidi" w:cstheme="minorBidi"/>
          <w:szCs w:val="22"/>
        </w:rPr>
        <w:t xml:space="preserve"> </w:t>
      </w:r>
      <w:r w:rsidR="006107A3" w:rsidRPr="00DB0D3E">
        <w:rPr>
          <w:rFonts w:asciiTheme="minorBidi" w:hAnsiTheme="minorBidi" w:cstheme="minorBidi"/>
          <w:szCs w:val="22"/>
        </w:rPr>
        <w:t>P</w:t>
      </w:r>
      <w:r w:rsidR="007144E0" w:rsidRPr="00DB0D3E">
        <w:rPr>
          <w:rFonts w:asciiTheme="minorBidi" w:hAnsiTheme="minorBidi" w:cstheme="minorBidi"/>
          <w:szCs w:val="22"/>
        </w:rPr>
        <w:t>roperty</w:t>
      </w:r>
      <w:r w:rsidR="00C9020E" w:rsidRPr="00DB0D3E">
        <w:rPr>
          <w:rFonts w:asciiTheme="minorBidi" w:hAnsiTheme="minorBidi" w:cstheme="minorBidi"/>
          <w:szCs w:val="22"/>
        </w:rPr>
        <w:t xml:space="preserve"> and encouraged its Members and Observers to participate.</w:t>
      </w:r>
    </w:p>
    <w:p w14:paraId="4BB79ADF" w14:textId="449090C1" w:rsidR="00FE4646" w:rsidRPr="00DB0D3E" w:rsidRDefault="00AA189A" w:rsidP="00AA189A">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Delegation of Cana</w:t>
      </w:r>
      <w:r w:rsidR="009F625C" w:rsidRPr="00DB0D3E">
        <w:rPr>
          <w:rFonts w:asciiTheme="minorBidi" w:hAnsiTheme="minorBidi" w:cstheme="minorBidi"/>
          <w:szCs w:val="22"/>
        </w:rPr>
        <w:t xml:space="preserve">da </w:t>
      </w:r>
      <w:r w:rsidRPr="00DB0D3E">
        <w:rPr>
          <w:rFonts w:asciiTheme="minorBidi" w:hAnsiTheme="minorBidi" w:cstheme="minorBidi"/>
          <w:szCs w:val="22"/>
        </w:rPr>
        <w:t xml:space="preserve">also </w:t>
      </w:r>
      <w:r w:rsidR="00873348" w:rsidRPr="00DB0D3E">
        <w:rPr>
          <w:rFonts w:asciiTheme="minorBidi" w:hAnsiTheme="minorBidi" w:cstheme="minorBidi"/>
          <w:szCs w:val="22"/>
        </w:rPr>
        <w:t>reported progress on Task No. 62 related to the</w:t>
      </w:r>
      <w:r w:rsidRPr="00DB0D3E">
        <w:rPr>
          <w:rFonts w:asciiTheme="minorBidi" w:hAnsiTheme="minorBidi" w:cstheme="minorBidi"/>
          <w:szCs w:val="22"/>
        </w:rPr>
        <w:t xml:space="preserve"> ongoing efforts to </w:t>
      </w:r>
      <w:r w:rsidR="007C17E7">
        <w:rPr>
          <w:rFonts w:asciiTheme="minorBidi" w:hAnsiTheme="minorBidi" w:cstheme="minorBidi"/>
          <w:szCs w:val="22"/>
        </w:rPr>
        <w:t>im</w:t>
      </w:r>
      <w:r w:rsidR="00CF61B9">
        <w:rPr>
          <w:rFonts w:asciiTheme="minorBidi" w:hAnsiTheme="minorBidi" w:cstheme="minorBidi"/>
          <w:szCs w:val="22"/>
        </w:rPr>
        <w:t>prove the</w:t>
      </w:r>
      <w:r w:rsidRPr="00DB0D3E">
        <w:rPr>
          <w:rFonts w:asciiTheme="minorBidi" w:hAnsiTheme="minorBidi" w:cstheme="minorBidi"/>
          <w:szCs w:val="22"/>
        </w:rPr>
        <w:t xml:space="preserve"> JavaScript Object Notation</w:t>
      </w:r>
      <w:r w:rsidR="00EE2ECD" w:rsidRPr="00DB0D3E">
        <w:rPr>
          <w:rFonts w:asciiTheme="minorBidi" w:hAnsiTheme="minorBidi" w:cstheme="minorBidi"/>
          <w:szCs w:val="22"/>
        </w:rPr>
        <w:t xml:space="preserve"> </w:t>
      </w:r>
      <w:r w:rsidRPr="00DB0D3E">
        <w:rPr>
          <w:rFonts w:asciiTheme="minorBidi" w:hAnsiTheme="minorBidi" w:cstheme="minorBidi"/>
          <w:szCs w:val="22"/>
        </w:rPr>
        <w:t>(JSON) schemas of WIPO Standard ST.97</w:t>
      </w:r>
      <w:r w:rsidR="00ED212F" w:rsidRPr="00DB0D3E">
        <w:rPr>
          <w:rFonts w:asciiTheme="minorBidi" w:hAnsiTheme="minorBidi" w:cstheme="minorBidi"/>
          <w:szCs w:val="22"/>
        </w:rPr>
        <w:t>, in particular the progress made on</w:t>
      </w:r>
      <w:r w:rsidR="00ED212F" w:rsidRPr="00DB0D3E">
        <w:t xml:space="preserve"> the </w:t>
      </w:r>
      <w:r w:rsidR="00FA1645" w:rsidRPr="00DB0D3E">
        <w:t>J</w:t>
      </w:r>
      <w:r w:rsidR="00ED212F" w:rsidRPr="00DB0D3E">
        <w:t>oint API and XML4IP Task Force meeting that took place</w:t>
      </w:r>
      <w:r w:rsidR="00712B1C" w:rsidRPr="00DB0D3E">
        <w:t xml:space="preserve"> </w:t>
      </w:r>
      <w:r w:rsidR="00ED212F" w:rsidRPr="00DB0D3E">
        <w:t>from July 21 to 24, 2025</w:t>
      </w:r>
      <w:r w:rsidR="00712B1C" w:rsidRPr="00DB0D3E">
        <w:t xml:space="preserve">. </w:t>
      </w:r>
      <w:r w:rsidR="00355DF1" w:rsidRPr="00DB0D3E">
        <w:t xml:space="preserve"> </w:t>
      </w:r>
      <w:r w:rsidR="006C6618">
        <w:t xml:space="preserve">The Delegation </w:t>
      </w:r>
      <w:r w:rsidR="00A62642">
        <w:t xml:space="preserve">informed ed the </w:t>
      </w:r>
      <w:r w:rsidR="0087115D">
        <w:t xml:space="preserve">Committee that </w:t>
      </w:r>
      <w:r w:rsidR="00355DF1" w:rsidRPr="00DB0D3E">
        <w:t xml:space="preserve">participants </w:t>
      </w:r>
      <w:r w:rsidR="00945BCE">
        <w:t>had discussed</w:t>
      </w:r>
      <w:r w:rsidR="00355DF1" w:rsidRPr="00DB0D3E">
        <w:t xml:space="preserve"> the revision of WIPO Standards ST.97, ST.90 and ST.96, with a particular focus on refining </w:t>
      </w:r>
      <w:r w:rsidR="003F7D75">
        <w:t xml:space="preserve">JSON </w:t>
      </w:r>
      <w:r w:rsidR="00355DF1" w:rsidRPr="00DB0D3E">
        <w:t xml:space="preserve">design rules and simplifying </w:t>
      </w:r>
      <w:r w:rsidR="00EE2ECD" w:rsidRPr="00DB0D3E">
        <w:t xml:space="preserve">the </w:t>
      </w:r>
      <w:r w:rsidR="00355DF1" w:rsidRPr="00DB0D3E">
        <w:t>JSON schema</w:t>
      </w:r>
      <w:r w:rsidR="00EE2ECD" w:rsidRPr="00DB0D3E">
        <w:t>s</w:t>
      </w:r>
      <w:r w:rsidR="00BE7C17" w:rsidRPr="00DB0D3E">
        <w:t>,</w:t>
      </w:r>
      <w:r w:rsidR="00355DF1" w:rsidRPr="00DB0D3E">
        <w:t xml:space="preserve"> </w:t>
      </w:r>
      <w:r w:rsidR="00026698" w:rsidRPr="00DB0D3E">
        <w:t xml:space="preserve">and </w:t>
      </w:r>
      <w:r w:rsidR="00BE7C17" w:rsidRPr="00DB0D3E">
        <w:t>the improvements of the</w:t>
      </w:r>
      <w:r w:rsidR="00355DF1" w:rsidRPr="00DB0D3E">
        <w:t xml:space="preserve"> XSD2JSON transformation tool</w:t>
      </w:r>
      <w:r w:rsidR="00C66240" w:rsidRPr="00DB0D3E">
        <w:t xml:space="preserve">, which is a tool developed </w:t>
      </w:r>
      <w:r w:rsidR="00975215" w:rsidRPr="00DB0D3E">
        <w:t xml:space="preserve">by </w:t>
      </w:r>
      <w:r w:rsidR="00C66240" w:rsidRPr="00DB0D3E">
        <w:t xml:space="preserve">the United States Patent and Trademark Office </w:t>
      </w:r>
      <w:r w:rsidR="00F068B4" w:rsidRPr="00DB0D3E">
        <w:t xml:space="preserve">to support </w:t>
      </w:r>
      <w:r w:rsidR="00975215" w:rsidRPr="00DB0D3E">
        <w:t>the transformation of WIPO ST.96</w:t>
      </w:r>
      <w:r w:rsidR="00F068B4" w:rsidRPr="00DB0D3E">
        <w:t xml:space="preserve"> </w:t>
      </w:r>
      <w:r w:rsidR="00D70FB9" w:rsidRPr="00DB0D3E">
        <w:t xml:space="preserve">XML </w:t>
      </w:r>
      <w:r w:rsidR="00975215" w:rsidRPr="00DB0D3E">
        <w:t>schemas</w:t>
      </w:r>
      <w:r w:rsidR="00D70FB9" w:rsidRPr="00DB0D3E">
        <w:t xml:space="preserve"> </w:t>
      </w:r>
      <w:r w:rsidR="004C4DEE" w:rsidRPr="00DB0D3E">
        <w:t>to</w:t>
      </w:r>
      <w:r w:rsidR="00975215" w:rsidRPr="00DB0D3E">
        <w:t xml:space="preserve"> </w:t>
      </w:r>
      <w:r w:rsidR="006F4928">
        <w:t xml:space="preserve">respective </w:t>
      </w:r>
      <w:r w:rsidR="006212BC">
        <w:t>ST.97</w:t>
      </w:r>
      <w:r w:rsidR="00F068B4" w:rsidRPr="00DB0D3E">
        <w:t xml:space="preserve"> JSON Schema</w:t>
      </w:r>
      <w:r w:rsidR="008C4820" w:rsidRPr="00DB0D3E">
        <w:t>,</w:t>
      </w:r>
      <w:r w:rsidR="00F068B4" w:rsidRPr="00DB0D3E">
        <w:t xml:space="preserve"> according to </w:t>
      </w:r>
      <w:r w:rsidR="0050049F" w:rsidRPr="00DB0D3E">
        <w:t>a set of predefined</w:t>
      </w:r>
      <w:r w:rsidR="00F068B4" w:rsidRPr="00DB0D3E">
        <w:t xml:space="preserve"> rules</w:t>
      </w:r>
      <w:r w:rsidR="00FE4646" w:rsidRPr="00DB0D3E">
        <w:t>.</w:t>
      </w:r>
    </w:p>
    <w:p w14:paraId="7BC7E55C" w14:textId="0E79D16E" w:rsidR="00AA189A" w:rsidRPr="00DB0D3E" w:rsidRDefault="00FE4646" w:rsidP="00AA189A">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AA189A" w:rsidRPr="00DB0D3E">
        <w:rPr>
          <w:rFonts w:asciiTheme="minorBidi" w:hAnsiTheme="minorBidi" w:cstheme="minorBidi"/>
          <w:szCs w:val="22"/>
        </w:rPr>
        <w:t xml:space="preserve">The Delegations of Australia and the Russian Federation expressed appreciation for the Task Force’s work and emphasized the importance of the WIPO Standard ST.97 and the value of the API </w:t>
      </w:r>
      <w:r w:rsidR="00F21B8E" w:rsidRPr="00DB0D3E">
        <w:rPr>
          <w:rFonts w:asciiTheme="minorBidi" w:hAnsiTheme="minorBidi" w:cstheme="minorBidi"/>
          <w:szCs w:val="22"/>
        </w:rPr>
        <w:t>C</w:t>
      </w:r>
      <w:r w:rsidR="00AA189A" w:rsidRPr="00DB0D3E">
        <w:rPr>
          <w:rFonts w:asciiTheme="minorBidi" w:hAnsiTheme="minorBidi" w:cstheme="minorBidi"/>
          <w:szCs w:val="22"/>
        </w:rPr>
        <w:t>atalog</w:t>
      </w:r>
      <w:r w:rsidR="00F21B8E" w:rsidRPr="00DB0D3E">
        <w:rPr>
          <w:rFonts w:asciiTheme="minorBidi" w:hAnsiTheme="minorBidi" w:cstheme="minorBidi"/>
          <w:szCs w:val="22"/>
        </w:rPr>
        <w:t xml:space="preserve"> for IP</w:t>
      </w:r>
      <w:r w:rsidR="00AA189A" w:rsidRPr="00DB0D3E">
        <w:rPr>
          <w:rFonts w:asciiTheme="minorBidi" w:hAnsiTheme="minorBidi" w:cstheme="minorBidi"/>
          <w:szCs w:val="22"/>
        </w:rPr>
        <w:t xml:space="preserve">.  The International Bureau emphasized the growing importance of JSON-native </w:t>
      </w:r>
      <w:r w:rsidR="00F21B8E" w:rsidRPr="00DB0D3E">
        <w:rPr>
          <w:rFonts w:asciiTheme="minorBidi" w:hAnsiTheme="minorBidi" w:cstheme="minorBidi"/>
          <w:szCs w:val="22"/>
        </w:rPr>
        <w:t xml:space="preserve">WIPO </w:t>
      </w:r>
      <w:r w:rsidR="00AA189A" w:rsidRPr="00DB0D3E">
        <w:rPr>
          <w:rFonts w:asciiTheme="minorBidi" w:hAnsiTheme="minorBidi" w:cstheme="minorBidi"/>
          <w:szCs w:val="22"/>
        </w:rPr>
        <w:t>ST.</w:t>
      </w:r>
      <w:r w:rsidR="00AA189A" w:rsidRPr="000232EC">
        <w:rPr>
          <w:rFonts w:asciiTheme="minorBidi" w:hAnsiTheme="minorBidi" w:cstheme="minorBidi"/>
          <w:szCs w:val="22"/>
        </w:rPr>
        <w:t>9</w:t>
      </w:r>
      <w:r w:rsidR="00487D4E">
        <w:rPr>
          <w:rFonts w:asciiTheme="minorBidi" w:hAnsiTheme="minorBidi" w:cstheme="minorBidi"/>
          <w:szCs w:val="22"/>
        </w:rPr>
        <w:t>7</w:t>
      </w:r>
      <w:r w:rsidR="00AA189A" w:rsidRPr="00DB0D3E">
        <w:rPr>
          <w:rFonts w:asciiTheme="minorBidi" w:hAnsiTheme="minorBidi" w:cstheme="minorBidi"/>
          <w:szCs w:val="22"/>
        </w:rPr>
        <w:t xml:space="preserve"> for IP data exchange and reaffirmed its dedication to improving WIPO Standards ST.90 and ST.97.</w:t>
      </w:r>
    </w:p>
    <w:p w14:paraId="74D472DB" w14:textId="557CCAC0" w:rsidR="005A2AF7" w:rsidRPr="00DB0D3E" w:rsidRDefault="005A2AF7" w:rsidP="00C06B9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CWS noted the content of the document, in particular the work plan and the challenges of the API Task Force, on Task No. 62</w:t>
      </w:r>
      <w:r w:rsidR="00C06B97" w:rsidRPr="00DB0D3E">
        <w:rPr>
          <w:rFonts w:asciiTheme="minorBidi" w:hAnsiTheme="minorBidi" w:cstheme="minorBidi"/>
          <w:szCs w:val="22"/>
        </w:rPr>
        <w:t>.</w:t>
      </w:r>
    </w:p>
    <w:p w14:paraId="6247ECEB" w14:textId="4AF3C5EA" w:rsidR="00C9020E" w:rsidRPr="00DB0D3E" w:rsidRDefault="0092613F" w:rsidP="00AF323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encourage</w:t>
      </w:r>
      <w:r w:rsidR="00743796" w:rsidRPr="00DB0D3E">
        <w:rPr>
          <w:rFonts w:asciiTheme="minorBidi" w:hAnsiTheme="minorBidi" w:cstheme="minorBidi"/>
          <w:szCs w:val="22"/>
        </w:rPr>
        <w:t>d</w:t>
      </w:r>
      <w:r w:rsidR="00C9020E" w:rsidRPr="00DB0D3E">
        <w:rPr>
          <w:rFonts w:asciiTheme="minorBidi" w:hAnsiTheme="minorBidi" w:cstheme="minorBidi"/>
          <w:szCs w:val="22"/>
        </w:rPr>
        <w:t xml:space="preserve"> its Members and Observers to test the upgraded version </w:t>
      </w:r>
      <w:r w:rsidR="00CF098C" w:rsidRPr="00DB0D3E">
        <w:rPr>
          <w:rFonts w:asciiTheme="minorBidi" w:hAnsiTheme="minorBidi" w:cstheme="minorBidi"/>
          <w:szCs w:val="22"/>
        </w:rPr>
        <w:t xml:space="preserve">of the </w:t>
      </w:r>
      <w:r w:rsidR="00C9020E" w:rsidRPr="00DB0D3E">
        <w:rPr>
          <w:rFonts w:asciiTheme="minorBidi" w:hAnsiTheme="minorBidi" w:cstheme="minorBidi"/>
          <w:szCs w:val="22"/>
        </w:rPr>
        <w:t>XSD2JSON Transformation Tool</w:t>
      </w:r>
      <w:r w:rsidR="00210B97" w:rsidRPr="00DB0D3E">
        <w:rPr>
          <w:rFonts w:asciiTheme="minorBidi" w:hAnsiTheme="minorBidi" w:cstheme="minorBidi"/>
          <w:szCs w:val="22"/>
        </w:rPr>
        <w:t>, once available</w:t>
      </w:r>
      <w:r w:rsidR="00507937" w:rsidRPr="00DB0D3E">
        <w:rPr>
          <w:rFonts w:asciiTheme="minorBidi" w:hAnsiTheme="minorBidi" w:cstheme="minorBidi"/>
          <w:szCs w:val="22"/>
        </w:rPr>
        <w:t>.</w:t>
      </w:r>
    </w:p>
    <w:p w14:paraId="7C58DAEB" w14:textId="39021BD7"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4(h):  Report on Task No. 58 by the ICT Strategy Task Force</w:t>
      </w:r>
    </w:p>
    <w:p w14:paraId="2D2AC6B5" w14:textId="7BE61E4A" w:rsidR="008A7E3A" w:rsidRPr="00DB0D3E" w:rsidRDefault="0092613F" w:rsidP="008A7E3A">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31" w:history="1">
        <w:r w:rsidR="003366FB" w:rsidRPr="00DB0D3E">
          <w:rPr>
            <w:rStyle w:val="Hyperlink"/>
            <w:rFonts w:asciiTheme="minorBidi" w:hAnsiTheme="minorBidi" w:cstheme="minorBidi"/>
            <w:szCs w:val="22"/>
          </w:rPr>
          <w:t>CWS/13/9</w:t>
        </w:r>
      </w:hyperlink>
      <w:r w:rsidR="008A7E3A" w:rsidRPr="00DB0D3E">
        <w:rPr>
          <w:rFonts w:asciiTheme="minorBidi" w:hAnsiTheme="minorBidi" w:cstheme="minorBidi"/>
          <w:szCs w:val="22"/>
        </w:rPr>
        <w:t>.</w:t>
      </w:r>
    </w:p>
    <w:p w14:paraId="2C025B4B" w14:textId="114DC680" w:rsidR="00DA4AC8" w:rsidRPr="00DB0D3E" w:rsidRDefault="00DA4AC8" w:rsidP="008A7E3A">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Delegation of Australia</w:t>
      </w:r>
      <w:r w:rsidR="00644729" w:rsidRPr="00DB0D3E">
        <w:rPr>
          <w:rFonts w:asciiTheme="minorBidi" w:hAnsiTheme="minorBidi" w:cstheme="minorBidi"/>
          <w:szCs w:val="22"/>
        </w:rPr>
        <w:t>, as</w:t>
      </w:r>
      <w:r w:rsidR="00AA6726">
        <w:rPr>
          <w:rFonts w:asciiTheme="minorBidi" w:hAnsiTheme="minorBidi" w:cstheme="minorBidi"/>
          <w:szCs w:val="22"/>
        </w:rPr>
        <w:t xml:space="preserve"> a</w:t>
      </w:r>
      <w:r w:rsidR="00644729" w:rsidRPr="00DB0D3E">
        <w:rPr>
          <w:rFonts w:asciiTheme="minorBidi" w:hAnsiTheme="minorBidi" w:cstheme="minorBidi"/>
          <w:szCs w:val="22"/>
        </w:rPr>
        <w:t xml:space="preserve"> Task Force </w:t>
      </w:r>
      <w:r w:rsidR="00827131" w:rsidRPr="00DB0D3E">
        <w:rPr>
          <w:rFonts w:asciiTheme="minorBidi" w:hAnsiTheme="minorBidi" w:cstheme="minorBidi"/>
          <w:szCs w:val="22"/>
        </w:rPr>
        <w:t>c</w:t>
      </w:r>
      <w:r w:rsidR="00644729" w:rsidRPr="00DB0D3E">
        <w:rPr>
          <w:rFonts w:asciiTheme="minorBidi" w:hAnsiTheme="minorBidi" w:cstheme="minorBidi"/>
          <w:szCs w:val="22"/>
        </w:rPr>
        <w:t>o-</w:t>
      </w:r>
      <w:r w:rsidR="00827131" w:rsidRPr="00DB0D3E">
        <w:rPr>
          <w:rFonts w:asciiTheme="minorBidi" w:hAnsiTheme="minorBidi" w:cstheme="minorBidi"/>
          <w:szCs w:val="22"/>
        </w:rPr>
        <w:t>l</w:t>
      </w:r>
      <w:r w:rsidR="00644729" w:rsidRPr="00DB0D3E">
        <w:rPr>
          <w:rFonts w:asciiTheme="minorBidi" w:hAnsiTheme="minorBidi" w:cstheme="minorBidi"/>
          <w:szCs w:val="22"/>
        </w:rPr>
        <w:t>eader,</w:t>
      </w:r>
      <w:r w:rsidRPr="00DB0D3E">
        <w:rPr>
          <w:rFonts w:asciiTheme="minorBidi" w:hAnsiTheme="minorBidi" w:cstheme="minorBidi"/>
          <w:szCs w:val="22"/>
        </w:rPr>
        <w:t xml:space="preserve"> reported on the progress </w:t>
      </w:r>
      <w:r w:rsidR="00156371" w:rsidRPr="00DB0D3E">
        <w:rPr>
          <w:rFonts w:asciiTheme="minorBidi" w:hAnsiTheme="minorBidi" w:cstheme="minorBidi"/>
          <w:szCs w:val="22"/>
        </w:rPr>
        <w:t xml:space="preserve">made </w:t>
      </w:r>
      <w:r w:rsidR="00142EE9" w:rsidRPr="00DB0D3E">
        <w:rPr>
          <w:rFonts w:asciiTheme="minorBidi" w:hAnsiTheme="minorBidi" w:cstheme="minorBidi"/>
          <w:szCs w:val="22"/>
        </w:rPr>
        <w:t xml:space="preserve">by the Task Force on </w:t>
      </w:r>
      <w:r w:rsidRPr="00DB0D3E">
        <w:rPr>
          <w:rFonts w:asciiTheme="minorBidi" w:hAnsiTheme="minorBidi" w:cstheme="minorBidi"/>
          <w:szCs w:val="22"/>
        </w:rPr>
        <w:t xml:space="preserve">Task No. 58, noting that the </w:t>
      </w:r>
      <w:r w:rsidR="00A4778A" w:rsidRPr="00DB0D3E">
        <w:rPr>
          <w:rFonts w:asciiTheme="minorBidi" w:hAnsiTheme="minorBidi" w:cstheme="minorBidi"/>
          <w:szCs w:val="22"/>
        </w:rPr>
        <w:t>T</w:t>
      </w:r>
      <w:r w:rsidRPr="00DB0D3E">
        <w:rPr>
          <w:rFonts w:asciiTheme="minorBidi" w:hAnsiTheme="minorBidi" w:cstheme="minorBidi"/>
          <w:szCs w:val="22"/>
        </w:rPr>
        <w:t xml:space="preserve">ask </w:t>
      </w:r>
      <w:r w:rsidR="00A4778A" w:rsidRPr="00DB0D3E">
        <w:rPr>
          <w:rFonts w:asciiTheme="minorBidi" w:hAnsiTheme="minorBidi" w:cstheme="minorBidi"/>
          <w:szCs w:val="22"/>
        </w:rPr>
        <w:t>F</w:t>
      </w:r>
      <w:r w:rsidRPr="00DB0D3E">
        <w:rPr>
          <w:rFonts w:asciiTheme="minorBidi" w:hAnsiTheme="minorBidi" w:cstheme="minorBidi"/>
          <w:szCs w:val="22"/>
        </w:rPr>
        <w:t xml:space="preserve">orce continued its work in 2025 to support IP offices in implementing the </w:t>
      </w:r>
      <w:r w:rsidR="009A1173" w:rsidRPr="00DB0D3E">
        <w:rPr>
          <w:rFonts w:asciiTheme="minorBidi" w:hAnsiTheme="minorBidi" w:cstheme="minorBidi"/>
          <w:szCs w:val="22"/>
        </w:rPr>
        <w:t xml:space="preserve">10 </w:t>
      </w:r>
      <w:r w:rsidR="00A4778A" w:rsidRPr="00DB0D3E">
        <w:rPr>
          <w:rFonts w:asciiTheme="minorBidi" w:hAnsiTheme="minorBidi" w:cstheme="minorBidi"/>
          <w:szCs w:val="22"/>
        </w:rPr>
        <w:t>ICT-</w:t>
      </w:r>
      <w:r w:rsidRPr="00DB0D3E">
        <w:rPr>
          <w:rFonts w:asciiTheme="minorBidi" w:hAnsiTheme="minorBidi" w:cstheme="minorBidi"/>
          <w:szCs w:val="22"/>
        </w:rPr>
        <w:t xml:space="preserve">related recommendations adopted at the twelfth session of the CWS. </w:t>
      </w:r>
      <w:r w:rsidR="004E2A50" w:rsidRPr="00DB0D3E">
        <w:rPr>
          <w:rFonts w:asciiTheme="minorBidi" w:hAnsiTheme="minorBidi" w:cstheme="minorBidi"/>
          <w:szCs w:val="22"/>
        </w:rPr>
        <w:t xml:space="preserve"> </w:t>
      </w:r>
      <w:r w:rsidR="00156371" w:rsidRPr="00DB0D3E">
        <w:rPr>
          <w:rFonts w:asciiTheme="minorBidi" w:hAnsiTheme="minorBidi" w:cstheme="minorBidi"/>
          <w:szCs w:val="22"/>
        </w:rPr>
        <w:t>T</w:t>
      </w:r>
      <w:r w:rsidRPr="00DB0D3E">
        <w:rPr>
          <w:rFonts w:asciiTheme="minorBidi" w:hAnsiTheme="minorBidi" w:cstheme="minorBidi"/>
          <w:szCs w:val="22"/>
        </w:rPr>
        <w:t xml:space="preserve">he Task Force conducted a survey </w:t>
      </w:r>
      <w:r w:rsidR="00170E9B" w:rsidRPr="00DB0D3E">
        <w:rPr>
          <w:rFonts w:asciiTheme="minorBidi" w:hAnsiTheme="minorBidi" w:cstheme="minorBidi"/>
          <w:szCs w:val="22"/>
        </w:rPr>
        <w:t xml:space="preserve">open </w:t>
      </w:r>
      <w:r w:rsidRPr="00DB0D3E">
        <w:rPr>
          <w:rFonts w:asciiTheme="minorBidi" w:hAnsiTheme="minorBidi" w:cstheme="minorBidi"/>
          <w:szCs w:val="22"/>
        </w:rPr>
        <w:t xml:space="preserve">to </w:t>
      </w:r>
      <w:r w:rsidR="00170E9B" w:rsidRPr="00DB0D3E">
        <w:rPr>
          <w:rFonts w:asciiTheme="minorBidi" w:hAnsiTheme="minorBidi" w:cstheme="minorBidi"/>
          <w:szCs w:val="22"/>
        </w:rPr>
        <w:t xml:space="preserve">all CWS </w:t>
      </w:r>
      <w:r w:rsidR="008009CA" w:rsidRPr="00DB0D3E">
        <w:rPr>
          <w:rFonts w:asciiTheme="minorBidi" w:hAnsiTheme="minorBidi" w:cstheme="minorBidi"/>
          <w:szCs w:val="22"/>
        </w:rPr>
        <w:t>M</w:t>
      </w:r>
      <w:r w:rsidR="00170E9B" w:rsidRPr="00DB0D3E">
        <w:rPr>
          <w:rFonts w:asciiTheme="minorBidi" w:hAnsiTheme="minorBidi" w:cstheme="minorBidi"/>
          <w:szCs w:val="22"/>
        </w:rPr>
        <w:t>ember</w:t>
      </w:r>
      <w:r w:rsidR="00F21079" w:rsidRPr="00DB0D3E">
        <w:rPr>
          <w:rFonts w:asciiTheme="minorBidi" w:hAnsiTheme="minorBidi" w:cstheme="minorBidi"/>
          <w:szCs w:val="22"/>
        </w:rPr>
        <w:t>s</w:t>
      </w:r>
      <w:r w:rsidR="00170E9B" w:rsidRPr="00DB0D3E">
        <w:rPr>
          <w:rFonts w:asciiTheme="minorBidi" w:hAnsiTheme="minorBidi" w:cstheme="minorBidi"/>
          <w:szCs w:val="22"/>
        </w:rPr>
        <w:t xml:space="preserve"> </w:t>
      </w:r>
      <w:r w:rsidRPr="00DB0D3E">
        <w:rPr>
          <w:rFonts w:asciiTheme="minorBidi" w:hAnsiTheme="minorBidi" w:cstheme="minorBidi"/>
          <w:szCs w:val="22"/>
        </w:rPr>
        <w:t>to assess the level of</w:t>
      </w:r>
      <w:r w:rsidR="006440E9" w:rsidRPr="00DB0D3E">
        <w:rPr>
          <w:rFonts w:asciiTheme="minorBidi" w:hAnsiTheme="minorBidi" w:cstheme="minorBidi"/>
          <w:szCs w:val="22"/>
        </w:rPr>
        <w:t xml:space="preserve"> </w:t>
      </w:r>
      <w:r w:rsidR="008218A1" w:rsidRPr="00DB0D3E">
        <w:rPr>
          <w:rFonts w:asciiTheme="minorBidi" w:hAnsiTheme="minorBidi" w:cstheme="minorBidi"/>
          <w:szCs w:val="22"/>
        </w:rPr>
        <w:t xml:space="preserve">implementation </w:t>
      </w:r>
      <w:r w:rsidR="003B074F" w:rsidRPr="00DB0D3E">
        <w:rPr>
          <w:rFonts w:asciiTheme="minorBidi" w:hAnsiTheme="minorBidi" w:cstheme="minorBidi"/>
          <w:szCs w:val="22"/>
        </w:rPr>
        <w:t xml:space="preserve">of </w:t>
      </w:r>
      <w:r w:rsidR="006440E9" w:rsidRPr="00DB0D3E">
        <w:rPr>
          <w:rFonts w:asciiTheme="minorBidi" w:hAnsiTheme="minorBidi" w:cstheme="minorBidi"/>
          <w:szCs w:val="22"/>
        </w:rPr>
        <w:t xml:space="preserve">the </w:t>
      </w:r>
      <w:r w:rsidR="005B383E" w:rsidRPr="00DB0D3E">
        <w:rPr>
          <w:rFonts w:asciiTheme="minorBidi" w:hAnsiTheme="minorBidi" w:cstheme="minorBidi"/>
          <w:szCs w:val="22"/>
        </w:rPr>
        <w:t>10</w:t>
      </w:r>
      <w:r w:rsidR="006440E9" w:rsidRPr="00DB0D3E">
        <w:rPr>
          <w:rFonts w:asciiTheme="minorBidi" w:hAnsiTheme="minorBidi" w:cstheme="minorBidi"/>
          <w:szCs w:val="22"/>
        </w:rPr>
        <w:t xml:space="preserve"> recommendations</w:t>
      </w:r>
      <w:r w:rsidRPr="00DB0D3E">
        <w:rPr>
          <w:rFonts w:asciiTheme="minorBidi" w:hAnsiTheme="minorBidi" w:cstheme="minorBidi"/>
          <w:szCs w:val="22"/>
        </w:rPr>
        <w:t xml:space="preserve">, identify common challenges, and gather insights to inform future work. </w:t>
      </w:r>
      <w:r w:rsidR="006440E9" w:rsidRPr="00DB0D3E">
        <w:rPr>
          <w:rFonts w:asciiTheme="minorBidi" w:hAnsiTheme="minorBidi" w:cstheme="minorBidi"/>
          <w:szCs w:val="22"/>
        </w:rPr>
        <w:t xml:space="preserve"> </w:t>
      </w:r>
      <w:r w:rsidRPr="00DB0D3E">
        <w:rPr>
          <w:rFonts w:asciiTheme="minorBidi" w:hAnsiTheme="minorBidi" w:cstheme="minorBidi"/>
          <w:szCs w:val="22"/>
        </w:rPr>
        <w:t xml:space="preserve">Twenty-one responses were received, including some from non-Task Force members. </w:t>
      </w:r>
      <w:r w:rsidR="006440E9" w:rsidRPr="00DB0D3E">
        <w:rPr>
          <w:rFonts w:asciiTheme="minorBidi" w:hAnsiTheme="minorBidi" w:cstheme="minorBidi"/>
          <w:szCs w:val="22"/>
        </w:rPr>
        <w:t xml:space="preserve"> </w:t>
      </w:r>
      <w:r w:rsidRPr="00DB0D3E">
        <w:rPr>
          <w:rFonts w:asciiTheme="minorBidi" w:hAnsiTheme="minorBidi" w:cstheme="minorBidi"/>
          <w:szCs w:val="22"/>
        </w:rPr>
        <w:t xml:space="preserve">The </w:t>
      </w:r>
      <w:r w:rsidR="00623553" w:rsidRPr="00DB0D3E">
        <w:rPr>
          <w:rFonts w:asciiTheme="minorBidi" w:hAnsiTheme="minorBidi" w:cstheme="minorBidi"/>
          <w:szCs w:val="22"/>
        </w:rPr>
        <w:t xml:space="preserve">survey </w:t>
      </w:r>
      <w:r w:rsidRPr="00DB0D3E">
        <w:rPr>
          <w:rFonts w:asciiTheme="minorBidi" w:hAnsiTheme="minorBidi" w:cstheme="minorBidi"/>
          <w:szCs w:val="22"/>
        </w:rPr>
        <w:t xml:space="preserve">results </w:t>
      </w:r>
      <w:r w:rsidR="009517C5" w:rsidRPr="00DB0D3E">
        <w:rPr>
          <w:rFonts w:asciiTheme="minorBidi" w:hAnsiTheme="minorBidi" w:cstheme="minorBidi"/>
          <w:szCs w:val="22"/>
        </w:rPr>
        <w:t>and analysis</w:t>
      </w:r>
      <w:r w:rsidRPr="00DB0D3E">
        <w:rPr>
          <w:rFonts w:asciiTheme="minorBidi" w:hAnsiTheme="minorBidi" w:cstheme="minorBidi"/>
          <w:szCs w:val="22"/>
        </w:rPr>
        <w:t xml:space="preserve"> </w:t>
      </w:r>
      <w:r w:rsidR="008273D6" w:rsidRPr="00DB0D3E">
        <w:rPr>
          <w:rFonts w:asciiTheme="minorBidi" w:hAnsiTheme="minorBidi" w:cstheme="minorBidi"/>
          <w:szCs w:val="22"/>
        </w:rPr>
        <w:t>were</w:t>
      </w:r>
      <w:r w:rsidRPr="00DB0D3E">
        <w:rPr>
          <w:rFonts w:asciiTheme="minorBidi" w:hAnsiTheme="minorBidi" w:cstheme="minorBidi"/>
          <w:szCs w:val="22"/>
        </w:rPr>
        <w:t xml:space="preserve"> presented </w:t>
      </w:r>
      <w:r w:rsidR="00721454" w:rsidRPr="00DB0D3E">
        <w:rPr>
          <w:rFonts w:asciiTheme="minorBidi" w:hAnsiTheme="minorBidi" w:cstheme="minorBidi"/>
          <w:szCs w:val="22"/>
        </w:rPr>
        <w:t xml:space="preserve">in document </w:t>
      </w:r>
      <w:hyperlink r:id="rId32" w:history="1">
        <w:r w:rsidR="00721454" w:rsidRPr="00DB0D3E">
          <w:rPr>
            <w:rStyle w:val="Hyperlink"/>
            <w:rFonts w:asciiTheme="minorBidi" w:hAnsiTheme="minorBidi" w:cstheme="minorBidi"/>
            <w:szCs w:val="22"/>
          </w:rPr>
          <w:t>CWS/13/</w:t>
        </w:r>
        <w:r w:rsidR="008048F7" w:rsidRPr="00DB0D3E">
          <w:rPr>
            <w:rStyle w:val="Hyperlink"/>
            <w:rFonts w:asciiTheme="minorBidi" w:hAnsiTheme="minorBidi" w:cstheme="minorBidi"/>
            <w:szCs w:val="22"/>
          </w:rPr>
          <w:t>26</w:t>
        </w:r>
      </w:hyperlink>
      <w:r w:rsidRPr="00DB0D3E">
        <w:rPr>
          <w:rFonts w:asciiTheme="minorBidi" w:hAnsiTheme="minorBidi" w:cstheme="minorBidi"/>
          <w:szCs w:val="22"/>
        </w:rPr>
        <w:t>.</w:t>
      </w:r>
    </w:p>
    <w:p w14:paraId="77D36A9F" w14:textId="050CDE37" w:rsidR="00C9020E" w:rsidRPr="00DB0D3E" w:rsidRDefault="0092613F" w:rsidP="0012290F">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noted the content of the document, in particular, the work plan</w:t>
      </w:r>
      <w:r w:rsidR="005D4080" w:rsidRPr="00DB0D3E">
        <w:rPr>
          <w:rFonts w:asciiTheme="minorBidi" w:hAnsiTheme="minorBidi" w:cstheme="minorBidi"/>
          <w:szCs w:val="22"/>
        </w:rPr>
        <w:t xml:space="preserve"> and the challenges</w:t>
      </w:r>
      <w:r w:rsidR="00C9020E" w:rsidRPr="00DB0D3E">
        <w:rPr>
          <w:rFonts w:asciiTheme="minorBidi" w:hAnsiTheme="minorBidi" w:cstheme="minorBidi"/>
          <w:szCs w:val="22"/>
        </w:rPr>
        <w:t xml:space="preserve"> of the </w:t>
      </w:r>
      <w:r w:rsidR="001B31E2" w:rsidRPr="00DB0D3E">
        <w:rPr>
          <w:rFonts w:asciiTheme="minorBidi" w:hAnsiTheme="minorBidi" w:cstheme="minorBidi"/>
          <w:szCs w:val="22"/>
        </w:rPr>
        <w:t xml:space="preserve">ICT Strategy </w:t>
      </w:r>
      <w:r w:rsidR="00C9020E" w:rsidRPr="00DB0D3E">
        <w:rPr>
          <w:rFonts w:asciiTheme="minorBidi" w:hAnsiTheme="minorBidi" w:cstheme="minorBidi"/>
          <w:szCs w:val="22"/>
        </w:rPr>
        <w:t>Task Force.</w:t>
      </w:r>
    </w:p>
    <w:p w14:paraId="04AE3C58" w14:textId="20F2E30B"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4(i):  Report on Task No. 59 by the Blockchain Task Force</w:t>
      </w:r>
    </w:p>
    <w:p w14:paraId="03227D41" w14:textId="70456F21" w:rsidR="00C03D88"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33" w:history="1">
        <w:r w:rsidR="00A800EF" w:rsidRPr="00DB0D3E">
          <w:rPr>
            <w:rStyle w:val="Hyperlink"/>
            <w:rFonts w:asciiTheme="minorBidi" w:hAnsiTheme="minorBidi" w:cstheme="minorBidi"/>
            <w:szCs w:val="22"/>
          </w:rPr>
          <w:t>CWS/13/10</w:t>
        </w:r>
      </w:hyperlink>
      <w:r w:rsidR="00C03D88" w:rsidRPr="00DB0D3E">
        <w:rPr>
          <w:rFonts w:asciiTheme="minorBidi" w:hAnsiTheme="minorBidi" w:cstheme="minorBidi"/>
          <w:szCs w:val="22"/>
        </w:rPr>
        <w:t>.</w:t>
      </w:r>
    </w:p>
    <w:p w14:paraId="13E7C0CC" w14:textId="65DB0230" w:rsidR="003A23F0" w:rsidRPr="00DB0D3E" w:rsidRDefault="00C03D88" w:rsidP="00BF3C08">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Delegation of </w:t>
      </w:r>
      <w:r w:rsidR="002D2EC6" w:rsidRPr="00DB0D3E">
        <w:rPr>
          <w:rFonts w:asciiTheme="minorBidi" w:hAnsiTheme="minorBidi" w:cstheme="minorBidi"/>
          <w:szCs w:val="22"/>
        </w:rPr>
        <w:t xml:space="preserve">the </w:t>
      </w:r>
      <w:r w:rsidRPr="00DB0D3E">
        <w:rPr>
          <w:rFonts w:asciiTheme="minorBidi" w:hAnsiTheme="minorBidi" w:cstheme="minorBidi"/>
          <w:szCs w:val="22"/>
        </w:rPr>
        <w:t>Russian Federation</w:t>
      </w:r>
      <w:r w:rsidR="00644729" w:rsidRPr="00DB0D3E">
        <w:rPr>
          <w:rFonts w:asciiTheme="minorBidi" w:hAnsiTheme="minorBidi" w:cstheme="minorBidi"/>
          <w:szCs w:val="22"/>
        </w:rPr>
        <w:t xml:space="preserve">, as </w:t>
      </w:r>
      <w:r w:rsidR="00901697">
        <w:rPr>
          <w:rFonts w:asciiTheme="minorBidi" w:hAnsiTheme="minorBidi" w:cstheme="minorBidi"/>
          <w:szCs w:val="22"/>
        </w:rPr>
        <w:t xml:space="preserve">the </w:t>
      </w:r>
      <w:r w:rsidR="00644729" w:rsidRPr="00DB0D3E">
        <w:rPr>
          <w:rFonts w:asciiTheme="minorBidi" w:hAnsiTheme="minorBidi" w:cstheme="minorBidi"/>
          <w:szCs w:val="22"/>
        </w:rPr>
        <w:t xml:space="preserve">Task Force </w:t>
      </w:r>
      <w:r w:rsidR="000A4014" w:rsidRPr="00DB0D3E">
        <w:rPr>
          <w:rFonts w:asciiTheme="minorBidi" w:hAnsiTheme="minorBidi" w:cstheme="minorBidi"/>
          <w:szCs w:val="22"/>
        </w:rPr>
        <w:t>l</w:t>
      </w:r>
      <w:r w:rsidR="00644729" w:rsidRPr="00DB0D3E">
        <w:rPr>
          <w:rFonts w:asciiTheme="minorBidi" w:hAnsiTheme="minorBidi" w:cstheme="minorBidi"/>
          <w:szCs w:val="22"/>
        </w:rPr>
        <w:t>eader,</w:t>
      </w:r>
      <w:r w:rsidRPr="00DB0D3E">
        <w:rPr>
          <w:rFonts w:asciiTheme="minorBidi" w:hAnsiTheme="minorBidi" w:cstheme="minorBidi"/>
          <w:szCs w:val="22"/>
        </w:rPr>
        <w:t xml:space="preserve"> </w:t>
      </w:r>
      <w:r w:rsidR="00D6293D" w:rsidRPr="00DB0D3E">
        <w:rPr>
          <w:rFonts w:asciiTheme="minorBidi" w:hAnsiTheme="minorBidi" w:cstheme="minorBidi"/>
          <w:szCs w:val="22"/>
        </w:rPr>
        <w:t xml:space="preserve">presented the progress made by </w:t>
      </w:r>
      <w:r w:rsidR="003A23F0" w:rsidRPr="00DB0D3E">
        <w:rPr>
          <w:rFonts w:asciiTheme="minorBidi" w:hAnsiTheme="minorBidi" w:cstheme="minorBidi"/>
          <w:szCs w:val="22"/>
        </w:rPr>
        <w:t xml:space="preserve">the Task Force’s since the last session of the CWS.  The Task Force </w:t>
      </w:r>
      <w:r w:rsidR="000A4014" w:rsidRPr="00DB0D3E">
        <w:rPr>
          <w:rFonts w:asciiTheme="minorBidi" w:hAnsiTheme="minorBidi" w:cstheme="minorBidi"/>
          <w:szCs w:val="22"/>
        </w:rPr>
        <w:t>l</w:t>
      </w:r>
      <w:r w:rsidR="003A23F0" w:rsidRPr="00DB0D3E">
        <w:rPr>
          <w:rFonts w:asciiTheme="minorBidi" w:hAnsiTheme="minorBidi" w:cstheme="minorBidi"/>
          <w:szCs w:val="22"/>
        </w:rPr>
        <w:t xml:space="preserve">eader </w:t>
      </w:r>
      <w:r w:rsidR="00EA1F41" w:rsidRPr="00DB0D3E">
        <w:rPr>
          <w:rFonts w:asciiTheme="minorBidi" w:hAnsiTheme="minorBidi" w:cstheme="minorBidi"/>
          <w:szCs w:val="22"/>
        </w:rPr>
        <w:t>highlighted</w:t>
      </w:r>
      <w:r w:rsidR="003A23F0" w:rsidRPr="00DB0D3E">
        <w:rPr>
          <w:rFonts w:asciiTheme="minorBidi" w:hAnsiTheme="minorBidi" w:cstheme="minorBidi"/>
          <w:szCs w:val="22"/>
        </w:rPr>
        <w:t xml:space="preserve"> that experience with blockchain among current members is limited and encouraged IP offices that are using or planning to use the technology to join the Task Force and share their expertise.</w:t>
      </w:r>
    </w:p>
    <w:p w14:paraId="49035E16" w14:textId="3485C3DA" w:rsidR="00FF55A3" w:rsidRPr="00DB0D3E" w:rsidRDefault="0092613F" w:rsidP="00597845">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content of the document, in particular, the work plan of the </w:t>
      </w:r>
      <w:r w:rsidR="00177BCC" w:rsidRPr="00DB0D3E">
        <w:rPr>
          <w:rFonts w:asciiTheme="minorBidi" w:hAnsiTheme="minorBidi" w:cstheme="minorBidi"/>
          <w:szCs w:val="22"/>
        </w:rPr>
        <w:t xml:space="preserve">Blockchain </w:t>
      </w:r>
      <w:r w:rsidR="00C9020E" w:rsidRPr="00DB0D3E">
        <w:rPr>
          <w:rFonts w:asciiTheme="minorBidi" w:hAnsiTheme="minorBidi" w:cstheme="minorBidi"/>
          <w:szCs w:val="22"/>
        </w:rPr>
        <w:t>Task Force</w:t>
      </w:r>
      <w:r w:rsidR="00553A77" w:rsidRPr="00DB0D3E">
        <w:rPr>
          <w:rFonts w:asciiTheme="minorBidi" w:hAnsiTheme="minorBidi" w:cstheme="minorBidi"/>
          <w:szCs w:val="22"/>
        </w:rPr>
        <w:t xml:space="preserve"> and the challenges regarding the </w:t>
      </w:r>
      <w:r w:rsidR="00581F47" w:rsidRPr="00DB0D3E">
        <w:rPr>
          <w:rFonts w:asciiTheme="minorBidi" w:hAnsiTheme="minorBidi" w:cstheme="minorBidi"/>
          <w:szCs w:val="22"/>
        </w:rPr>
        <w:t>varying levels of experience with this technology at Offices</w:t>
      </w:r>
      <w:r w:rsidR="00C9020E" w:rsidRPr="00DB0D3E">
        <w:rPr>
          <w:rFonts w:asciiTheme="minorBidi" w:hAnsiTheme="minorBidi" w:cstheme="minorBidi"/>
          <w:szCs w:val="22"/>
        </w:rPr>
        <w:t>.</w:t>
      </w:r>
    </w:p>
    <w:p w14:paraId="5C67D012" w14:textId="7C637FD8" w:rsidR="00C9020E" w:rsidRPr="00DB0D3E" w:rsidRDefault="00FF55A3" w:rsidP="00597845">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encouraged IP </w:t>
      </w:r>
      <w:r w:rsidR="007C1DD8" w:rsidRPr="00DB0D3E">
        <w:rPr>
          <w:rFonts w:asciiTheme="minorBidi" w:hAnsiTheme="minorBidi" w:cstheme="minorBidi"/>
          <w:szCs w:val="22"/>
        </w:rPr>
        <w:t>o</w:t>
      </w:r>
      <w:r w:rsidR="00C9020E" w:rsidRPr="00DB0D3E">
        <w:rPr>
          <w:rFonts w:asciiTheme="minorBidi" w:hAnsiTheme="minorBidi" w:cstheme="minorBidi"/>
          <w:szCs w:val="22"/>
        </w:rPr>
        <w:t xml:space="preserve">ffices </w:t>
      </w:r>
      <w:r w:rsidR="00B15E8E" w:rsidRPr="00DB0D3E">
        <w:rPr>
          <w:rFonts w:asciiTheme="minorBidi" w:hAnsiTheme="minorBidi" w:cstheme="minorBidi"/>
          <w:szCs w:val="22"/>
        </w:rPr>
        <w:t>currently implementing or planning to implement blockchain technology to join the Blockchain Task Force to share their experiences.</w:t>
      </w:r>
    </w:p>
    <w:p w14:paraId="15A625F9" w14:textId="20FCF1F8"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4(j):  Report on Task No. 61 by the 3D Task Force</w:t>
      </w:r>
    </w:p>
    <w:p w14:paraId="587A7637" w14:textId="55D0F0FA" w:rsidR="00F91D86"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34" w:history="1">
        <w:r w:rsidR="00462896" w:rsidRPr="00DB0D3E">
          <w:rPr>
            <w:rStyle w:val="Hyperlink"/>
            <w:rFonts w:asciiTheme="minorBidi" w:hAnsiTheme="minorBidi" w:cstheme="minorBidi"/>
            <w:szCs w:val="22"/>
          </w:rPr>
          <w:t>CWS/13/11</w:t>
        </w:r>
      </w:hyperlink>
      <w:r w:rsidR="0073732C" w:rsidRPr="00DB0D3E">
        <w:rPr>
          <w:rFonts w:asciiTheme="minorBidi" w:hAnsiTheme="minorBidi" w:cstheme="minorBidi"/>
          <w:szCs w:val="22"/>
        </w:rPr>
        <w:t>.</w:t>
      </w:r>
    </w:p>
    <w:p w14:paraId="72A8B5BD" w14:textId="37DC90BC" w:rsidR="005C2BEC" w:rsidRDefault="00E83FF9"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BC5345" w:rsidRPr="00DB0D3E">
        <w:rPr>
          <w:rFonts w:asciiTheme="minorBidi" w:hAnsiTheme="minorBidi" w:cstheme="minorBidi"/>
          <w:szCs w:val="22"/>
        </w:rPr>
        <w:t xml:space="preserve">The Delegation </w:t>
      </w:r>
      <w:r w:rsidR="002D2EC6" w:rsidRPr="00DB0D3E">
        <w:rPr>
          <w:rFonts w:asciiTheme="minorBidi" w:hAnsiTheme="minorBidi" w:cstheme="minorBidi"/>
          <w:szCs w:val="22"/>
        </w:rPr>
        <w:t>of the Russian Federation</w:t>
      </w:r>
      <w:r w:rsidR="00644729" w:rsidRPr="00DB0D3E">
        <w:rPr>
          <w:rFonts w:asciiTheme="minorBidi" w:hAnsiTheme="minorBidi" w:cstheme="minorBidi"/>
          <w:szCs w:val="22"/>
        </w:rPr>
        <w:t xml:space="preserve">, as </w:t>
      </w:r>
      <w:r w:rsidR="00901697">
        <w:rPr>
          <w:rFonts w:asciiTheme="minorBidi" w:hAnsiTheme="minorBidi" w:cstheme="minorBidi"/>
          <w:szCs w:val="22"/>
        </w:rPr>
        <w:t xml:space="preserve">the </w:t>
      </w:r>
      <w:r w:rsidR="00644729" w:rsidRPr="00DB0D3E">
        <w:rPr>
          <w:rFonts w:asciiTheme="minorBidi" w:hAnsiTheme="minorBidi" w:cstheme="minorBidi"/>
          <w:szCs w:val="22"/>
        </w:rPr>
        <w:t xml:space="preserve">Task Force </w:t>
      </w:r>
      <w:r w:rsidR="00D5009D" w:rsidRPr="00DB0D3E">
        <w:rPr>
          <w:rFonts w:asciiTheme="minorBidi" w:hAnsiTheme="minorBidi" w:cstheme="minorBidi"/>
          <w:szCs w:val="22"/>
        </w:rPr>
        <w:t>l</w:t>
      </w:r>
      <w:r w:rsidR="00644729" w:rsidRPr="00DB0D3E">
        <w:rPr>
          <w:rFonts w:asciiTheme="minorBidi" w:hAnsiTheme="minorBidi" w:cstheme="minorBidi"/>
          <w:szCs w:val="22"/>
        </w:rPr>
        <w:t>eader,</w:t>
      </w:r>
      <w:r w:rsidR="00BC5345" w:rsidRPr="00DB0D3E">
        <w:rPr>
          <w:rFonts w:asciiTheme="minorBidi" w:hAnsiTheme="minorBidi" w:cstheme="minorBidi"/>
          <w:szCs w:val="22"/>
        </w:rPr>
        <w:t xml:space="preserve"> reported on the progress </w:t>
      </w:r>
      <w:r w:rsidR="008F0F0A" w:rsidRPr="00DB0D3E">
        <w:rPr>
          <w:rFonts w:asciiTheme="minorBidi" w:hAnsiTheme="minorBidi" w:cstheme="minorBidi"/>
          <w:szCs w:val="22"/>
        </w:rPr>
        <w:t xml:space="preserve">made </w:t>
      </w:r>
      <w:r w:rsidR="007A1F77" w:rsidRPr="00913734">
        <w:rPr>
          <w:rFonts w:asciiTheme="minorBidi" w:hAnsiTheme="minorBidi" w:cstheme="minorBidi"/>
          <w:szCs w:val="22"/>
        </w:rPr>
        <w:t xml:space="preserve">in revising WIPO Standard ST.91, in particular on the preparation of a working draft on 3D Model Search as Annex II of the Standard. </w:t>
      </w:r>
      <w:r w:rsidR="007A1F77">
        <w:rPr>
          <w:rFonts w:asciiTheme="minorBidi" w:hAnsiTheme="minorBidi" w:cstheme="minorBidi"/>
          <w:szCs w:val="22"/>
        </w:rPr>
        <w:t xml:space="preserve"> </w:t>
      </w:r>
      <w:r w:rsidR="007A1F77" w:rsidRPr="00913734">
        <w:rPr>
          <w:rFonts w:asciiTheme="minorBidi" w:hAnsiTheme="minorBidi" w:cstheme="minorBidi"/>
          <w:szCs w:val="22"/>
        </w:rPr>
        <w:t>The working draft aim</w:t>
      </w:r>
      <w:r w:rsidR="009C4AE1">
        <w:rPr>
          <w:rFonts w:asciiTheme="minorBidi" w:hAnsiTheme="minorBidi" w:cstheme="minorBidi"/>
          <w:szCs w:val="22"/>
        </w:rPr>
        <w:t>ed</w:t>
      </w:r>
      <w:r w:rsidR="007A1F77" w:rsidRPr="00913734">
        <w:rPr>
          <w:rFonts w:asciiTheme="minorBidi" w:hAnsiTheme="minorBidi" w:cstheme="minorBidi"/>
          <w:szCs w:val="22"/>
        </w:rPr>
        <w:t xml:space="preserve"> to provide recommendations for the implementation of 3D-to-3D search systems and outline</w:t>
      </w:r>
      <w:r w:rsidR="009C4AE1">
        <w:rPr>
          <w:rFonts w:asciiTheme="minorBidi" w:hAnsiTheme="minorBidi" w:cstheme="minorBidi"/>
          <w:szCs w:val="22"/>
        </w:rPr>
        <w:t>d</w:t>
      </w:r>
      <w:r w:rsidR="007A1F77" w:rsidRPr="00913734">
        <w:rPr>
          <w:rFonts w:asciiTheme="minorBidi" w:hAnsiTheme="minorBidi" w:cstheme="minorBidi"/>
          <w:szCs w:val="22"/>
        </w:rPr>
        <w:t xml:space="preserve"> both text-based and content-based search methods, with particular emphasis on geometry-based approaches for identifying visual similarities between 3D models. </w:t>
      </w:r>
      <w:r w:rsidR="007A1F77">
        <w:rPr>
          <w:rFonts w:asciiTheme="minorBidi" w:hAnsiTheme="minorBidi" w:cstheme="minorBidi"/>
          <w:szCs w:val="22"/>
        </w:rPr>
        <w:t xml:space="preserve"> </w:t>
      </w:r>
      <w:r w:rsidR="007A1F77" w:rsidRPr="00913734">
        <w:rPr>
          <w:rFonts w:asciiTheme="minorBidi" w:hAnsiTheme="minorBidi" w:cstheme="minorBidi"/>
          <w:szCs w:val="22"/>
        </w:rPr>
        <w:t xml:space="preserve">The Task Force presented the working draft for 3D Model Search for comment by the </w:t>
      </w:r>
      <w:r w:rsidR="00F47DFA">
        <w:rPr>
          <w:rFonts w:asciiTheme="minorBidi" w:hAnsiTheme="minorBidi" w:cstheme="minorBidi"/>
          <w:szCs w:val="22"/>
        </w:rPr>
        <w:t>CWS</w:t>
      </w:r>
      <w:r w:rsidR="00BC5345" w:rsidRPr="00BC5345">
        <w:rPr>
          <w:rFonts w:asciiTheme="minorBidi" w:hAnsiTheme="minorBidi" w:cstheme="minorBidi"/>
          <w:szCs w:val="22"/>
        </w:rPr>
        <w:t xml:space="preserve">.  </w:t>
      </w:r>
      <w:r w:rsidR="007A1F77" w:rsidRPr="00913734">
        <w:rPr>
          <w:rFonts w:asciiTheme="minorBidi" w:hAnsiTheme="minorBidi" w:cstheme="minorBidi"/>
          <w:szCs w:val="22"/>
        </w:rPr>
        <w:t xml:space="preserve">The CWS </w:t>
      </w:r>
      <w:r w:rsidR="007B1C12">
        <w:rPr>
          <w:rFonts w:asciiTheme="minorBidi" w:hAnsiTheme="minorBidi" w:cstheme="minorBidi"/>
          <w:szCs w:val="22"/>
        </w:rPr>
        <w:t>noted</w:t>
      </w:r>
      <w:r w:rsidR="007A1F77" w:rsidRPr="00913734">
        <w:rPr>
          <w:rFonts w:asciiTheme="minorBidi" w:hAnsiTheme="minorBidi" w:cstheme="minorBidi"/>
          <w:szCs w:val="22"/>
        </w:rPr>
        <w:t xml:space="preserve"> that the Task Force would continue refining the draft on the basis of the comments received and would submit </w:t>
      </w:r>
      <w:r w:rsidR="006F24AF">
        <w:rPr>
          <w:rFonts w:asciiTheme="minorBidi" w:hAnsiTheme="minorBidi" w:cstheme="minorBidi"/>
          <w:szCs w:val="22"/>
        </w:rPr>
        <w:t xml:space="preserve">a final proposal for </w:t>
      </w:r>
      <w:r w:rsidR="00E24D07">
        <w:rPr>
          <w:rFonts w:asciiTheme="minorBidi" w:hAnsiTheme="minorBidi" w:cstheme="minorBidi"/>
          <w:szCs w:val="22"/>
        </w:rPr>
        <w:t xml:space="preserve">consideration by the CWS </w:t>
      </w:r>
      <w:r w:rsidR="003779C5">
        <w:rPr>
          <w:rFonts w:asciiTheme="minorBidi" w:hAnsiTheme="minorBidi" w:cstheme="minorBidi"/>
          <w:szCs w:val="22"/>
        </w:rPr>
        <w:t xml:space="preserve">in </w:t>
      </w:r>
      <w:r w:rsidR="00C971B3">
        <w:rPr>
          <w:rFonts w:asciiTheme="minorBidi" w:hAnsiTheme="minorBidi" w:cstheme="minorBidi"/>
          <w:szCs w:val="22"/>
        </w:rPr>
        <w:t>due course</w:t>
      </w:r>
      <w:r w:rsidR="007A1F77" w:rsidRPr="00913734">
        <w:rPr>
          <w:rFonts w:asciiTheme="minorBidi" w:hAnsiTheme="minorBidi" w:cstheme="minorBidi"/>
          <w:szCs w:val="22"/>
        </w:rPr>
        <w:t>.</w:t>
      </w:r>
    </w:p>
    <w:p w14:paraId="28D17A50" w14:textId="31631983" w:rsidR="00E83FF9" w:rsidRPr="00DB0D3E" w:rsidRDefault="003E5467" w:rsidP="0092613F">
      <w:pPr>
        <w:pStyle w:val="ONUME"/>
        <w:numPr>
          <w:ilvl w:val="0"/>
          <w:numId w:val="0"/>
        </w:numPr>
        <w:rPr>
          <w:rFonts w:asciiTheme="minorBidi" w:hAnsiTheme="minorBidi" w:cstheme="minorBidi"/>
          <w:szCs w:val="22"/>
        </w:rPr>
      </w:pPr>
      <w:r>
        <w:rPr>
          <w:rFonts w:asciiTheme="minorBidi" w:hAnsiTheme="minorBidi" w:cstheme="minorBidi"/>
          <w:szCs w:val="22"/>
        </w:rPr>
        <w:fldChar w:fldCharType="begin"/>
      </w:r>
      <w:r>
        <w:rPr>
          <w:rFonts w:asciiTheme="minorBidi" w:hAnsiTheme="minorBidi" w:cstheme="minorBidi"/>
          <w:szCs w:val="22"/>
        </w:rPr>
        <w:instrText xml:space="preserve"> AUTONUM  </w:instrText>
      </w:r>
      <w:r>
        <w:rPr>
          <w:rFonts w:asciiTheme="minorBidi" w:hAnsiTheme="minorBidi" w:cstheme="minorBidi"/>
          <w:szCs w:val="22"/>
        </w:rPr>
        <w:fldChar w:fldCharType="end"/>
      </w:r>
      <w:r>
        <w:rPr>
          <w:rFonts w:asciiTheme="minorBidi" w:hAnsiTheme="minorBidi" w:cstheme="minorBidi"/>
          <w:szCs w:val="22"/>
        </w:rPr>
        <w:tab/>
      </w:r>
      <w:r w:rsidR="00BC5345" w:rsidRPr="00DB0D3E">
        <w:rPr>
          <w:rFonts w:asciiTheme="minorBidi" w:hAnsiTheme="minorBidi" w:cstheme="minorBidi"/>
          <w:szCs w:val="22"/>
        </w:rPr>
        <w:t xml:space="preserve">The Delegation </w:t>
      </w:r>
      <w:r w:rsidR="00692E3F">
        <w:rPr>
          <w:rFonts w:asciiTheme="minorBidi" w:hAnsiTheme="minorBidi" w:cstheme="minorBidi"/>
          <w:szCs w:val="22"/>
        </w:rPr>
        <w:t xml:space="preserve">also </w:t>
      </w:r>
      <w:r w:rsidR="00BC5345" w:rsidRPr="00DB0D3E">
        <w:rPr>
          <w:rFonts w:asciiTheme="minorBidi" w:hAnsiTheme="minorBidi" w:cstheme="minorBidi"/>
          <w:szCs w:val="22"/>
        </w:rPr>
        <w:t xml:space="preserve">highlighted that the Workshop on IP Data in 3D Models and </w:t>
      </w:r>
      <w:r w:rsidR="00A858F0" w:rsidRPr="00DB0D3E">
        <w:rPr>
          <w:rFonts w:asciiTheme="minorBidi" w:hAnsiTheme="minorBidi" w:cstheme="minorBidi"/>
          <w:szCs w:val="22"/>
        </w:rPr>
        <w:t>I</w:t>
      </w:r>
      <w:r w:rsidR="00BC5345" w:rsidRPr="00DB0D3E">
        <w:rPr>
          <w:rFonts w:asciiTheme="minorBidi" w:hAnsiTheme="minorBidi" w:cstheme="minorBidi"/>
          <w:szCs w:val="22"/>
        </w:rPr>
        <w:t>mages, held in May</w:t>
      </w:r>
      <w:r w:rsidR="00F47DFA" w:rsidRPr="00DB0D3E">
        <w:rPr>
          <w:rFonts w:asciiTheme="minorBidi" w:hAnsiTheme="minorBidi" w:cstheme="minorBidi"/>
          <w:szCs w:val="22"/>
        </w:rPr>
        <w:t xml:space="preserve"> 2025</w:t>
      </w:r>
      <w:r w:rsidR="00BC5345" w:rsidRPr="00DB0D3E">
        <w:rPr>
          <w:rFonts w:asciiTheme="minorBidi" w:hAnsiTheme="minorBidi" w:cstheme="minorBidi"/>
          <w:szCs w:val="22"/>
        </w:rPr>
        <w:t xml:space="preserve">, confirmed that WIPO </w:t>
      </w:r>
      <w:r w:rsidR="00AE7A65" w:rsidRPr="00DB0D3E">
        <w:rPr>
          <w:rFonts w:asciiTheme="minorBidi" w:hAnsiTheme="minorBidi" w:cstheme="minorBidi"/>
          <w:szCs w:val="22"/>
        </w:rPr>
        <w:t>S</w:t>
      </w:r>
      <w:r w:rsidR="00BC5345" w:rsidRPr="00DB0D3E">
        <w:rPr>
          <w:rFonts w:asciiTheme="minorBidi" w:hAnsiTheme="minorBidi" w:cstheme="minorBidi"/>
          <w:szCs w:val="22"/>
        </w:rPr>
        <w:t xml:space="preserve">tandard ST.91 provides a solid foundation for the </w:t>
      </w:r>
      <w:r w:rsidR="00BB5B89" w:rsidRPr="00DB0D3E">
        <w:rPr>
          <w:rFonts w:asciiTheme="minorBidi" w:hAnsiTheme="minorBidi" w:cstheme="minorBidi"/>
          <w:szCs w:val="22"/>
        </w:rPr>
        <w:t>application</w:t>
      </w:r>
      <w:r w:rsidR="006111F9" w:rsidRPr="00DB0D3E">
        <w:rPr>
          <w:rFonts w:asciiTheme="minorBidi" w:hAnsiTheme="minorBidi" w:cstheme="minorBidi"/>
          <w:szCs w:val="22"/>
        </w:rPr>
        <w:t xml:space="preserve"> with</w:t>
      </w:r>
      <w:r w:rsidR="00BC5345" w:rsidRPr="00DB0D3E">
        <w:rPr>
          <w:rFonts w:asciiTheme="minorBidi" w:hAnsiTheme="minorBidi" w:cstheme="minorBidi"/>
          <w:szCs w:val="22"/>
        </w:rPr>
        <w:t xml:space="preserve"> IP data.  The </w:t>
      </w:r>
      <w:r w:rsidR="00AE7A65" w:rsidRPr="00DB0D3E">
        <w:rPr>
          <w:rFonts w:asciiTheme="minorBidi" w:hAnsiTheme="minorBidi" w:cstheme="minorBidi"/>
          <w:szCs w:val="22"/>
        </w:rPr>
        <w:t>D</w:t>
      </w:r>
      <w:r w:rsidR="00BC5345" w:rsidRPr="00DB0D3E">
        <w:rPr>
          <w:rFonts w:asciiTheme="minorBidi" w:hAnsiTheme="minorBidi" w:cstheme="minorBidi"/>
          <w:szCs w:val="22"/>
        </w:rPr>
        <w:t xml:space="preserve">elegation </w:t>
      </w:r>
      <w:r w:rsidR="00AE7A65" w:rsidRPr="00DB0D3E">
        <w:rPr>
          <w:rFonts w:asciiTheme="minorBidi" w:hAnsiTheme="minorBidi" w:cstheme="minorBidi"/>
          <w:szCs w:val="22"/>
        </w:rPr>
        <w:t xml:space="preserve">also </w:t>
      </w:r>
      <w:r w:rsidR="00BC5345" w:rsidRPr="00DB0D3E">
        <w:rPr>
          <w:rFonts w:asciiTheme="minorBidi" w:hAnsiTheme="minorBidi" w:cstheme="minorBidi"/>
          <w:szCs w:val="22"/>
        </w:rPr>
        <w:t xml:space="preserve">presented the results of a survey on the legal framework and publication of 3D models and </w:t>
      </w:r>
      <w:r w:rsidR="0047468B" w:rsidRPr="00DB0D3E">
        <w:rPr>
          <w:rFonts w:asciiTheme="minorBidi" w:hAnsiTheme="minorBidi" w:cstheme="minorBidi"/>
          <w:szCs w:val="22"/>
        </w:rPr>
        <w:t xml:space="preserve">3D </w:t>
      </w:r>
      <w:r w:rsidR="00BC5345" w:rsidRPr="00DB0D3E">
        <w:rPr>
          <w:rFonts w:asciiTheme="minorBidi" w:hAnsiTheme="minorBidi" w:cstheme="minorBidi"/>
          <w:szCs w:val="22"/>
        </w:rPr>
        <w:t xml:space="preserve">images for patents, industrial designs, and trademarks, </w:t>
      </w:r>
      <w:r w:rsidR="00E072FE">
        <w:rPr>
          <w:rFonts w:asciiTheme="minorBidi" w:hAnsiTheme="minorBidi" w:cstheme="minorBidi"/>
          <w:szCs w:val="22"/>
        </w:rPr>
        <w:t xml:space="preserve">which was </w:t>
      </w:r>
      <w:r w:rsidR="00BC5345" w:rsidRPr="00DB0D3E">
        <w:rPr>
          <w:rFonts w:asciiTheme="minorBidi" w:hAnsiTheme="minorBidi" w:cstheme="minorBidi"/>
          <w:szCs w:val="22"/>
        </w:rPr>
        <w:t xml:space="preserve">conducted among </w:t>
      </w:r>
      <w:r w:rsidR="0047468B" w:rsidRPr="00DB0D3E">
        <w:rPr>
          <w:rFonts w:asciiTheme="minorBidi" w:hAnsiTheme="minorBidi" w:cstheme="minorBidi"/>
          <w:szCs w:val="22"/>
        </w:rPr>
        <w:t xml:space="preserve">the </w:t>
      </w:r>
      <w:r w:rsidR="00BC5345" w:rsidRPr="00DB0D3E">
        <w:rPr>
          <w:rFonts w:asciiTheme="minorBidi" w:hAnsiTheme="minorBidi" w:cstheme="minorBidi"/>
          <w:szCs w:val="22"/>
        </w:rPr>
        <w:t>3D Task Force members.</w:t>
      </w:r>
    </w:p>
    <w:p w14:paraId="2CC8640A" w14:textId="41D672C2" w:rsidR="00C9020E" w:rsidRPr="00DB0D3E" w:rsidRDefault="0092613F" w:rsidP="009712C1">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content of the document, in particular, the </w:t>
      </w:r>
      <w:r w:rsidR="0045228A" w:rsidRPr="00DB0D3E">
        <w:rPr>
          <w:rFonts w:asciiTheme="minorBidi" w:hAnsiTheme="minorBidi" w:cstheme="minorBidi"/>
          <w:szCs w:val="22"/>
        </w:rPr>
        <w:t>challenges</w:t>
      </w:r>
      <w:r w:rsidR="003C1E6C" w:rsidRPr="00DB0D3E">
        <w:rPr>
          <w:rFonts w:asciiTheme="minorBidi" w:hAnsiTheme="minorBidi" w:cstheme="minorBidi"/>
          <w:szCs w:val="22"/>
        </w:rPr>
        <w:t xml:space="preserve"> and</w:t>
      </w:r>
      <w:r w:rsidR="0045228A" w:rsidRPr="00DB0D3E">
        <w:rPr>
          <w:rFonts w:asciiTheme="minorBidi" w:hAnsiTheme="minorBidi" w:cstheme="minorBidi"/>
          <w:szCs w:val="22"/>
        </w:rPr>
        <w:t xml:space="preserve"> the </w:t>
      </w:r>
      <w:r w:rsidR="00C9020E" w:rsidRPr="00DB0D3E">
        <w:rPr>
          <w:rFonts w:asciiTheme="minorBidi" w:hAnsiTheme="minorBidi" w:cstheme="minorBidi"/>
          <w:szCs w:val="22"/>
        </w:rPr>
        <w:t xml:space="preserve">work plan of the </w:t>
      </w:r>
      <w:r w:rsidR="00177BCC" w:rsidRPr="00DB0D3E">
        <w:rPr>
          <w:rFonts w:asciiTheme="minorBidi" w:hAnsiTheme="minorBidi" w:cstheme="minorBidi"/>
          <w:szCs w:val="22"/>
        </w:rPr>
        <w:t>3D</w:t>
      </w:r>
      <w:r w:rsidR="00C9020E" w:rsidRPr="00DB0D3E">
        <w:rPr>
          <w:rFonts w:asciiTheme="minorBidi" w:hAnsiTheme="minorBidi" w:cstheme="minorBidi"/>
          <w:szCs w:val="22"/>
        </w:rPr>
        <w:t xml:space="preserve"> Task Force</w:t>
      </w:r>
      <w:r w:rsidR="005D0E52" w:rsidRPr="00DB0D3E">
        <w:rPr>
          <w:rFonts w:asciiTheme="minorBidi" w:hAnsiTheme="minorBidi" w:cstheme="minorBidi"/>
          <w:szCs w:val="22"/>
        </w:rPr>
        <w:t xml:space="preserve"> a</w:t>
      </w:r>
      <w:r w:rsidR="003C1E6C" w:rsidRPr="00DB0D3E">
        <w:rPr>
          <w:rFonts w:asciiTheme="minorBidi" w:hAnsiTheme="minorBidi" w:cstheme="minorBidi"/>
          <w:szCs w:val="22"/>
        </w:rPr>
        <w:t>s well as</w:t>
      </w:r>
      <w:r w:rsidR="0072066F" w:rsidRPr="00DB0D3E">
        <w:rPr>
          <w:rFonts w:asciiTheme="minorBidi" w:hAnsiTheme="minorBidi" w:cstheme="minorBidi"/>
          <w:szCs w:val="22"/>
        </w:rPr>
        <w:t xml:space="preserve"> the results of the</w:t>
      </w:r>
      <w:r w:rsidR="009C0D58" w:rsidRPr="00DB0D3E">
        <w:rPr>
          <w:rFonts w:asciiTheme="minorBidi" w:hAnsiTheme="minorBidi" w:cstheme="minorBidi"/>
          <w:szCs w:val="22"/>
        </w:rPr>
        <w:t xml:space="preserve"> analysis</w:t>
      </w:r>
      <w:r w:rsidR="00C9020E" w:rsidRPr="00DB0D3E">
        <w:rPr>
          <w:rFonts w:asciiTheme="minorBidi" w:hAnsiTheme="minorBidi" w:cstheme="minorBidi"/>
          <w:szCs w:val="22"/>
        </w:rPr>
        <w:t xml:space="preserve"> of the survey on the legal framework and publication of 3D models and 3D images for IP rights,</w:t>
      </w:r>
      <w:r w:rsidR="005D09F0" w:rsidRPr="00DB0D3E">
        <w:rPr>
          <w:rFonts w:asciiTheme="minorBidi" w:hAnsiTheme="minorBidi" w:cstheme="minorBidi"/>
          <w:szCs w:val="22"/>
        </w:rPr>
        <w:t xml:space="preserve"> which was</w:t>
      </w:r>
      <w:r w:rsidR="00C9020E" w:rsidRPr="00DB0D3E">
        <w:rPr>
          <w:rFonts w:asciiTheme="minorBidi" w:hAnsiTheme="minorBidi" w:cstheme="minorBidi"/>
          <w:szCs w:val="22"/>
        </w:rPr>
        <w:t xml:space="preserve"> conducted within the </w:t>
      </w:r>
      <w:r w:rsidR="005A14EA" w:rsidRPr="00DB0D3E">
        <w:rPr>
          <w:rFonts w:asciiTheme="minorBidi" w:hAnsiTheme="minorBidi" w:cstheme="minorBidi"/>
          <w:szCs w:val="22"/>
        </w:rPr>
        <w:t xml:space="preserve">3D </w:t>
      </w:r>
      <w:r w:rsidR="00C9020E" w:rsidRPr="00DB0D3E">
        <w:rPr>
          <w:rFonts w:asciiTheme="minorBidi" w:hAnsiTheme="minorBidi" w:cstheme="minorBidi"/>
          <w:szCs w:val="22"/>
        </w:rPr>
        <w:t>Task Force.</w:t>
      </w:r>
    </w:p>
    <w:p w14:paraId="1EB2AB73" w14:textId="1FCC96B7" w:rsidR="00C9020E" w:rsidRPr="00DB0D3E" w:rsidRDefault="0092613F" w:rsidP="009712C1">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23696E">
        <w:rPr>
          <w:rFonts w:asciiTheme="minorBidi" w:hAnsiTheme="minorBidi" w:cstheme="minorBidi"/>
          <w:szCs w:val="22"/>
        </w:rPr>
        <w:t xml:space="preserve">The CWS </w:t>
      </w:r>
      <w:r w:rsidR="00337CEF">
        <w:rPr>
          <w:rFonts w:asciiTheme="minorBidi" w:hAnsiTheme="minorBidi" w:cstheme="minorBidi"/>
          <w:szCs w:val="22"/>
        </w:rPr>
        <w:t>noted</w:t>
      </w:r>
      <w:r w:rsidR="00337CEF" w:rsidRPr="0023696E">
        <w:rPr>
          <w:rFonts w:asciiTheme="minorBidi" w:hAnsiTheme="minorBidi" w:cstheme="minorBidi"/>
          <w:szCs w:val="22"/>
        </w:rPr>
        <w:t xml:space="preserve"> </w:t>
      </w:r>
      <w:r w:rsidR="00C9020E" w:rsidRPr="0023696E">
        <w:rPr>
          <w:rFonts w:asciiTheme="minorBidi" w:hAnsiTheme="minorBidi" w:cstheme="minorBidi"/>
          <w:szCs w:val="22"/>
        </w:rPr>
        <w:t xml:space="preserve">the working draft </w:t>
      </w:r>
      <w:r w:rsidR="00B32321" w:rsidRPr="0023696E">
        <w:rPr>
          <w:rFonts w:asciiTheme="minorBidi" w:hAnsiTheme="minorBidi" w:cstheme="minorBidi"/>
          <w:szCs w:val="22"/>
        </w:rPr>
        <w:t xml:space="preserve">for </w:t>
      </w:r>
      <w:r w:rsidR="00ED5EAD" w:rsidRPr="0023696E">
        <w:rPr>
          <w:rFonts w:asciiTheme="minorBidi" w:hAnsiTheme="minorBidi" w:cstheme="minorBidi"/>
          <w:szCs w:val="22"/>
        </w:rPr>
        <w:t>a</w:t>
      </w:r>
      <w:r w:rsidR="00B32321" w:rsidRPr="0023696E">
        <w:rPr>
          <w:rFonts w:asciiTheme="minorBidi" w:hAnsiTheme="minorBidi" w:cstheme="minorBidi"/>
          <w:szCs w:val="22"/>
        </w:rPr>
        <w:t xml:space="preserve"> new Annex to WIPO Standard ST.91</w:t>
      </w:r>
      <w:r w:rsidR="00337CEF">
        <w:rPr>
          <w:rFonts w:asciiTheme="minorBidi" w:hAnsiTheme="minorBidi" w:cstheme="minorBidi"/>
          <w:szCs w:val="22"/>
        </w:rPr>
        <w:t>,</w:t>
      </w:r>
      <w:r w:rsidR="00C9020E" w:rsidRPr="0023696E">
        <w:rPr>
          <w:rFonts w:asciiTheme="minorBidi" w:hAnsiTheme="minorBidi" w:cstheme="minorBidi"/>
          <w:szCs w:val="22"/>
        </w:rPr>
        <w:t xml:space="preserve"> </w:t>
      </w:r>
      <w:r w:rsidR="00B32321" w:rsidRPr="0023696E">
        <w:rPr>
          <w:rFonts w:asciiTheme="minorBidi" w:hAnsiTheme="minorBidi" w:cstheme="minorBidi"/>
          <w:szCs w:val="22"/>
        </w:rPr>
        <w:t xml:space="preserve">which </w:t>
      </w:r>
      <w:r w:rsidR="00674748" w:rsidRPr="0023696E">
        <w:rPr>
          <w:rFonts w:asciiTheme="minorBidi" w:hAnsiTheme="minorBidi" w:cstheme="minorBidi"/>
          <w:szCs w:val="22"/>
        </w:rPr>
        <w:t xml:space="preserve">provides recommendations for </w:t>
      </w:r>
      <w:r w:rsidR="00DE6461" w:rsidRPr="0023696E">
        <w:rPr>
          <w:rFonts w:asciiTheme="minorBidi" w:hAnsiTheme="minorBidi" w:cstheme="minorBidi"/>
          <w:szCs w:val="22"/>
        </w:rPr>
        <w:t>developing and implementing</w:t>
      </w:r>
      <w:r w:rsidR="00674748" w:rsidRPr="0023696E">
        <w:rPr>
          <w:rFonts w:asciiTheme="minorBidi" w:hAnsiTheme="minorBidi" w:cstheme="minorBidi"/>
          <w:szCs w:val="22"/>
        </w:rPr>
        <w:t xml:space="preserve"> </w:t>
      </w:r>
      <w:r w:rsidR="00C9020E" w:rsidRPr="0023696E">
        <w:rPr>
          <w:rFonts w:asciiTheme="minorBidi" w:hAnsiTheme="minorBidi" w:cstheme="minorBidi"/>
          <w:szCs w:val="22"/>
        </w:rPr>
        <w:t xml:space="preserve">3D </w:t>
      </w:r>
      <w:r w:rsidR="00CF6D4F" w:rsidRPr="0023696E">
        <w:rPr>
          <w:rFonts w:asciiTheme="minorBidi" w:hAnsiTheme="minorBidi" w:cstheme="minorBidi"/>
          <w:szCs w:val="22"/>
        </w:rPr>
        <w:t>m</w:t>
      </w:r>
      <w:r w:rsidR="00C9020E" w:rsidRPr="0023696E">
        <w:rPr>
          <w:rFonts w:asciiTheme="minorBidi" w:hAnsiTheme="minorBidi" w:cstheme="minorBidi"/>
          <w:szCs w:val="22"/>
        </w:rPr>
        <w:t xml:space="preserve">odel </w:t>
      </w:r>
      <w:r w:rsidR="00CF6D4F" w:rsidRPr="0023696E">
        <w:rPr>
          <w:rFonts w:asciiTheme="minorBidi" w:hAnsiTheme="minorBidi" w:cstheme="minorBidi"/>
          <w:szCs w:val="22"/>
        </w:rPr>
        <w:t>s</w:t>
      </w:r>
      <w:r w:rsidR="00C9020E" w:rsidRPr="0023696E">
        <w:rPr>
          <w:rFonts w:asciiTheme="minorBidi" w:hAnsiTheme="minorBidi" w:cstheme="minorBidi"/>
          <w:szCs w:val="22"/>
        </w:rPr>
        <w:t>earch</w:t>
      </w:r>
      <w:r w:rsidR="00DE6461" w:rsidRPr="0023696E">
        <w:rPr>
          <w:rFonts w:asciiTheme="minorBidi" w:hAnsiTheme="minorBidi" w:cstheme="minorBidi"/>
          <w:szCs w:val="22"/>
        </w:rPr>
        <w:t xml:space="preserve"> </w:t>
      </w:r>
      <w:r w:rsidR="00C346B7" w:rsidRPr="0023696E">
        <w:rPr>
          <w:rFonts w:asciiTheme="minorBidi" w:hAnsiTheme="minorBidi" w:cstheme="minorBidi"/>
          <w:szCs w:val="22"/>
        </w:rPr>
        <w:t>systems</w:t>
      </w:r>
      <w:r w:rsidR="00C9020E" w:rsidRPr="0023696E">
        <w:rPr>
          <w:rFonts w:asciiTheme="minorBidi" w:hAnsiTheme="minorBidi" w:cstheme="minorBidi"/>
          <w:szCs w:val="22"/>
        </w:rPr>
        <w:t>.</w:t>
      </w:r>
    </w:p>
    <w:p w14:paraId="4768301F" w14:textId="22DB69D3"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4(k):  Report on Task No. 62, No. 63 and No. 65 by the Digital Transformation Task Force</w:t>
      </w:r>
    </w:p>
    <w:p w14:paraId="0CEFC845" w14:textId="27CE7674" w:rsidR="00BD5E71" w:rsidRPr="00DB0D3E" w:rsidRDefault="0092613F" w:rsidP="00BD5E71">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35" w:history="1">
        <w:r w:rsidR="009925F8" w:rsidRPr="00DB0D3E">
          <w:rPr>
            <w:rStyle w:val="Hyperlink"/>
            <w:rFonts w:asciiTheme="minorBidi" w:hAnsiTheme="minorBidi" w:cstheme="minorBidi"/>
            <w:szCs w:val="22"/>
          </w:rPr>
          <w:t>CWS/13/12</w:t>
        </w:r>
      </w:hyperlink>
      <w:r w:rsidR="00320710" w:rsidRPr="00DB0D3E">
        <w:rPr>
          <w:rFonts w:asciiTheme="minorBidi" w:hAnsiTheme="minorBidi" w:cstheme="minorBidi"/>
          <w:szCs w:val="22"/>
        </w:rPr>
        <w:t>.</w:t>
      </w:r>
    </w:p>
    <w:p w14:paraId="5617F8D2" w14:textId="43135C8A" w:rsidR="006A2167" w:rsidRPr="00DB0D3E" w:rsidRDefault="00320710" w:rsidP="00BD5E71">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3B35B1" w:rsidRPr="00DB0D3E">
        <w:rPr>
          <w:rFonts w:asciiTheme="minorBidi" w:hAnsiTheme="minorBidi" w:cstheme="minorBidi"/>
          <w:szCs w:val="22"/>
        </w:rPr>
        <w:t xml:space="preserve">On behalf of the Delegation of United States of America, the Task Force leader, the </w:t>
      </w:r>
      <w:r w:rsidR="00644729" w:rsidRPr="00DB0D3E">
        <w:rPr>
          <w:rFonts w:asciiTheme="minorBidi" w:hAnsiTheme="minorBidi" w:cstheme="minorBidi"/>
          <w:szCs w:val="22"/>
        </w:rPr>
        <w:t>Secretariat</w:t>
      </w:r>
      <w:r w:rsidR="00D81697" w:rsidRPr="00DB0D3E">
        <w:rPr>
          <w:rFonts w:asciiTheme="minorBidi" w:hAnsiTheme="minorBidi" w:cstheme="minorBidi"/>
          <w:szCs w:val="22"/>
        </w:rPr>
        <w:t xml:space="preserve"> </w:t>
      </w:r>
      <w:r w:rsidRPr="00DB0D3E">
        <w:rPr>
          <w:rFonts w:asciiTheme="minorBidi" w:hAnsiTheme="minorBidi" w:cstheme="minorBidi"/>
          <w:szCs w:val="22"/>
        </w:rPr>
        <w:t xml:space="preserve">presented </w:t>
      </w:r>
      <w:r w:rsidR="00411304" w:rsidRPr="00DB0D3E">
        <w:rPr>
          <w:rFonts w:asciiTheme="minorBidi" w:hAnsiTheme="minorBidi" w:cstheme="minorBidi"/>
          <w:szCs w:val="22"/>
        </w:rPr>
        <w:t xml:space="preserve">the progress made by the Task Force on </w:t>
      </w:r>
      <w:r w:rsidR="00D64624" w:rsidRPr="00DB0D3E">
        <w:rPr>
          <w:rFonts w:asciiTheme="minorBidi" w:hAnsiTheme="minorBidi" w:cstheme="minorBidi"/>
          <w:szCs w:val="22"/>
        </w:rPr>
        <w:t>Task</w:t>
      </w:r>
      <w:r w:rsidR="00DD249F">
        <w:rPr>
          <w:rFonts w:asciiTheme="minorBidi" w:hAnsiTheme="minorBidi" w:cstheme="minorBidi"/>
          <w:szCs w:val="22"/>
        </w:rPr>
        <w:t>s</w:t>
      </w:r>
      <w:r w:rsidR="00D64624" w:rsidRPr="00DB0D3E">
        <w:rPr>
          <w:rFonts w:asciiTheme="minorBidi" w:hAnsiTheme="minorBidi" w:cstheme="minorBidi"/>
          <w:szCs w:val="22"/>
        </w:rPr>
        <w:t xml:space="preserve"> No.62</w:t>
      </w:r>
      <w:r w:rsidR="001523E2">
        <w:rPr>
          <w:rFonts w:asciiTheme="minorBidi" w:hAnsiTheme="minorBidi" w:cstheme="minorBidi"/>
          <w:szCs w:val="22"/>
        </w:rPr>
        <w:t>, No.63 and No. 65</w:t>
      </w:r>
      <w:r w:rsidR="004F57A9">
        <w:rPr>
          <w:rFonts w:asciiTheme="minorBidi" w:hAnsiTheme="minorBidi" w:cstheme="minorBidi"/>
          <w:szCs w:val="22"/>
        </w:rPr>
        <w:t>.</w:t>
      </w:r>
    </w:p>
    <w:p w14:paraId="7ED3EFB8" w14:textId="7FF0B5E4" w:rsidR="009910AE" w:rsidRPr="00DB0D3E" w:rsidRDefault="00EC4886" w:rsidP="009910AE">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009910AE" w:rsidRPr="00DB0D3E">
        <w:rPr>
          <w:rFonts w:asciiTheme="minorBidi" w:hAnsiTheme="minorBidi" w:cstheme="minorBidi"/>
          <w:szCs w:val="22"/>
        </w:rPr>
        <w:tab/>
      </w:r>
      <w:r w:rsidR="004F57A9">
        <w:rPr>
          <w:rFonts w:asciiTheme="minorBidi" w:hAnsiTheme="minorBidi" w:cstheme="minorBidi"/>
          <w:szCs w:val="22"/>
        </w:rPr>
        <w:t>W</w:t>
      </w:r>
      <w:r w:rsidR="00E324A9">
        <w:rPr>
          <w:rFonts w:asciiTheme="minorBidi" w:hAnsiTheme="minorBidi" w:cstheme="minorBidi"/>
          <w:szCs w:val="22"/>
        </w:rPr>
        <w:t xml:space="preserve">ith regard to Task No. 62, </w:t>
      </w:r>
      <w:r w:rsidR="00FD0034">
        <w:rPr>
          <w:rFonts w:asciiTheme="minorBidi" w:hAnsiTheme="minorBidi" w:cstheme="minorBidi"/>
          <w:szCs w:val="22"/>
        </w:rPr>
        <w:t>a</w:t>
      </w:r>
      <w:r w:rsidR="00203F15" w:rsidRPr="00203F15">
        <w:rPr>
          <w:rFonts w:asciiTheme="minorBidi" w:hAnsiTheme="minorBidi" w:cstheme="minorBidi"/>
          <w:szCs w:val="22"/>
        </w:rPr>
        <w:t xml:space="preserve"> working draft of DOCX2XML converter functional specification document, </w:t>
      </w:r>
      <w:r w:rsidR="00834209">
        <w:rPr>
          <w:rFonts w:asciiTheme="minorBidi" w:hAnsiTheme="minorBidi" w:cstheme="minorBidi"/>
          <w:szCs w:val="22"/>
        </w:rPr>
        <w:t xml:space="preserve">was </w:t>
      </w:r>
      <w:r w:rsidR="00203F15" w:rsidRPr="00203F15">
        <w:rPr>
          <w:rFonts w:asciiTheme="minorBidi" w:hAnsiTheme="minorBidi" w:cstheme="minorBidi"/>
          <w:szCs w:val="22"/>
        </w:rPr>
        <w:t>presented as the Annex to the document</w:t>
      </w:r>
      <w:r w:rsidR="00AE1A5F">
        <w:rPr>
          <w:rFonts w:asciiTheme="minorBidi" w:hAnsiTheme="minorBidi" w:cstheme="minorBidi"/>
          <w:szCs w:val="22"/>
        </w:rPr>
        <w:t xml:space="preserve"> </w:t>
      </w:r>
      <w:r w:rsidR="00AE1A5F" w:rsidRPr="00203F15">
        <w:rPr>
          <w:rFonts w:asciiTheme="minorBidi" w:hAnsiTheme="minorBidi" w:cstheme="minorBidi"/>
          <w:szCs w:val="22"/>
        </w:rPr>
        <w:t>for comments by the CWS</w:t>
      </w:r>
      <w:r w:rsidR="00203F15" w:rsidRPr="00203F15">
        <w:rPr>
          <w:rFonts w:asciiTheme="minorBidi" w:hAnsiTheme="minorBidi" w:cstheme="minorBidi"/>
          <w:szCs w:val="22"/>
        </w:rPr>
        <w:t xml:space="preserve">. </w:t>
      </w:r>
      <w:r w:rsidR="001A2605">
        <w:rPr>
          <w:rFonts w:asciiTheme="minorBidi" w:hAnsiTheme="minorBidi" w:cstheme="minorBidi"/>
          <w:szCs w:val="22"/>
        </w:rPr>
        <w:t xml:space="preserve"> </w:t>
      </w:r>
      <w:r w:rsidR="0082105B" w:rsidRPr="00DB0D3E">
        <w:rPr>
          <w:rFonts w:asciiTheme="minorBidi" w:hAnsiTheme="minorBidi" w:cstheme="minorBidi"/>
          <w:szCs w:val="22"/>
        </w:rPr>
        <w:t xml:space="preserve">In addition to the development of the </w:t>
      </w:r>
      <w:r w:rsidR="006E0310" w:rsidRPr="00DB0D3E">
        <w:rPr>
          <w:rFonts w:asciiTheme="minorBidi" w:hAnsiTheme="minorBidi" w:cstheme="minorBidi"/>
          <w:szCs w:val="22"/>
        </w:rPr>
        <w:t>common</w:t>
      </w:r>
      <w:r w:rsidR="0082105B" w:rsidRPr="00DB0D3E">
        <w:rPr>
          <w:rFonts w:asciiTheme="minorBidi" w:hAnsiTheme="minorBidi" w:cstheme="minorBidi"/>
          <w:szCs w:val="22"/>
        </w:rPr>
        <w:t xml:space="preserve"> functional specification, s</w:t>
      </w:r>
      <w:r w:rsidRPr="00DB0D3E">
        <w:rPr>
          <w:rFonts w:asciiTheme="minorBidi" w:hAnsiTheme="minorBidi" w:cstheme="minorBidi"/>
          <w:szCs w:val="22"/>
        </w:rPr>
        <w:t xml:space="preserve">everal delegations, including the Delegations </w:t>
      </w:r>
      <w:r w:rsidR="00F137DE" w:rsidRPr="00DB0D3E">
        <w:rPr>
          <w:rFonts w:asciiTheme="minorBidi" w:hAnsiTheme="minorBidi" w:cstheme="minorBidi"/>
          <w:szCs w:val="22"/>
        </w:rPr>
        <w:t>of Brazil</w:t>
      </w:r>
      <w:r w:rsidR="00AC5FA6" w:rsidRPr="00DB0D3E">
        <w:rPr>
          <w:rFonts w:asciiTheme="minorBidi" w:hAnsiTheme="minorBidi" w:cstheme="minorBidi"/>
          <w:szCs w:val="22"/>
        </w:rPr>
        <w:t xml:space="preserve">, India, </w:t>
      </w:r>
      <w:r w:rsidRPr="00DB0D3E">
        <w:rPr>
          <w:rFonts w:asciiTheme="minorBidi" w:hAnsiTheme="minorBidi" w:cstheme="minorBidi"/>
          <w:szCs w:val="22"/>
        </w:rPr>
        <w:t>Singapore and Spain</w:t>
      </w:r>
      <w:r w:rsidR="00AC5FA6" w:rsidRPr="00DB0D3E">
        <w:rPr>
          <w:rFonts w:asciiTheme="minorBidi" w:hAnsiTheme="minorBidi" w:cstheme="minorBidi"/>
          <w:szCs w:val="22"/>
        </w:rPr>
        <w:t xml:space="preserve"> </w:t>
      </w:r>
      <w:r w:rsidRPr="00DB0D3E">
        <w:rPr>
          <w:rFonts w:asciiTheme="minorBidi" w:hAnsiTheme="minorBidi" w:cstheme="minorBidi"/>
          <w:szCs w:val="22"/>
        </w:rPr>
        <w:t xml:space="preserve">expressed strong </w:t>
      </w:r>
      <w:r w:rsidRPr="00DB0D3E">
        <w:t xml:space="preserve">support for </w:t>
      </w:r>
      <w:r w:rsidR="00163768" w:rsidRPr="00DB0D3E">
        <w:t xml:space="preserve">the development of </w:t>
      </w:r>
      <w:r w:rsidRPr="00DB0D3E">
        <w:t xml:space="preserve">a common </w:t>
      </w:r>
      <w:r w:rsidR="00AC5FA6" w:rsidRPr="00DB0D3E">
        <w:rPr>
          <w:rFonts w:asciiTheme="minorBidi" w:hAnsiTheme="minorBidi" w:cstheme="minorBidi"/>
          <w:szCs w:val="22"/>
        </w:rPr>
        <w:t xml:space="preserve">DOCX2XML </w:t>
      </w:r>
      <w:r w:rsidRPr="00DB0D3E">
        <w:t>conversion tool</w:t>
      </w:r>
      <w:r w:rsidR="00EB02ED" w:rsidRPr="00DB0D3E">
        <w:t xml:space="preserve">, implementing the </w:t>
      </w:r>
      <w:r w:rsidR="00E37A35" w:rsidRPr="00DB0D3E">
        <w:t>agreed functional specification</w:t>
      </w:r>
      <w:r w:rsidRPr="00DB0D3E">
        <w:t xml:space="preserve">. </w:t>
      </w:r>
      <w:r w:rsidR="00AC5FA6" w:rsidRPr="00DB0D3E">
        <w:t xml:space="preserve"> </w:t>
      </w:r>
      <w:r w:rsidRPr="00DB0D3E">
        <w:t>The</w:t>
      </w:r>
      <w:r w:rsidR="00AD5B8D">
        <w:t xml:space="preserve"> CWS</w:t>
      </w:r>
      <w:r w:rsidRPr="00DB0D3E">
        <w:t xml:space="preserve"> noted that many </w:t>
      </w:r>
      <w:r w:rsidR="002D5022" w:rsidRPr="00DB0D3E">
        <w:t>IP</w:t>
      </w:r>
      <w:r w:rsidRPr="00DB0D3E">
        <w:t xml:space="preserve"> offices, particularly those with limited technical resources, would benefit from </w:t>
      </w:r>
      <w:r w:rsidR="00C34B97" w:rsidRPr="00DB0D3E">
        <w:t xml:space="preserve">WIPO developing </w:t>
      </w:r>
      <w:r w:rsidR="00B27096" w:rsidRPr="00DB0D3E">
        <w:t xml:space="preserve">and making </w:t>
      </w:r>
      <w:r w:rsidR="00C34B97" w:rsidRPr="00DB0D3E" w:rsidDel="004F0D73">
        <w:t>this solution</w:t>
      </w:r>
      <w:r w:rsidR="004F0D73" w:rsidRPr="00DB0D3E">
        <w:t xml:space="preserve"> available</w:t>
      </w:r>
      <w:r w:rsidRPr="00DB0D3E">
        <w:t>.</w:t>
      </w:r>
      <w:r w:rsidR="00AC5FA6" w:rsidRPr="00DB0D3E">
        <w:t xml:space="preserve">  The Delegation</w:t>
      </w:r>
      <w:r w:rsidR="00B27096" w:rsidRPr="00DB0D3E">
        <w:t>s</w:t>
      </w:r>
      <w:r w:rsidR="00AC5FA6" w:rsidRPr="00DB0D3E">
        <w:t xml:space="preserve"> of</w:t>
      </w:r>
      <w:r w:rsidRPr="00DB0D3E">
        <w:t xml:space="preserve"> Singapore and India also </w:t>
      </w:r>
      <w:r w:rsidR="00097BFC" w:rsidRPr="00DB0D3E">
        <w:t xml:space="preserve">expressed </w:t>
      </w:r>
      <w:r w:rsidRPr="00DB0D3E">
        <w:t>the</w:t>
      </w:r>
      <w:r w:rsidR="003A61C1" w:rsidRPr="00DB0D3E">
        <w:t>ir</w:t>
      </w:r>
      <w:r w:rsidRPr="00DB0D3E">
        <w:t xml:space="preserve"> difficult</w:t>
      </w:r>
      <w:r w:rsidR="003A61C1" w:rsidRPr="00DB0D3E">
        <w:t>ies</w:t>
      </w:r>
      <w:r w:rsidRPr="00DB0D3E">
        <w:t xml:space="preserve"> </w:t>
      </w:r>
      <w:r w:rsidR="003A61C1" w:rsidRPr="00DB0D3E">
        <w:t>in</w:t>
      </w:r>
      <w:r w:rsidRPr="00DB0D3E">
        <w:t xml:space="preserve"> </w:t>
      </w:r>
      <w:r w:rsidR="00097BFC" w:rsidRPr="00DB0D3E">
        <w:t xml:space="preserve">convincing </w:t>
      </w:r>
      <w:r w:rsidRPr="00DB0D3E">
        <w:t xml:space="preserve">applicants and agents to file in </w:t>
      </w:r>
      <w:r w:rsidR="00AC5FA6" w:rsidRPr="00DB0D3E">
        <w:rPr>
          <w:rFonts w:asciiTheme="minorBidi" w:hAnsiTheme="minorBidi" w:cstheme="minorBidi"/>
          <w:szCs w:val="22"/>
        </w:rPr>
        <w:t xml:space="preserve">DOCX </w:t>
      </w:r>
      <w:r w:rsidRPr="00DB0D3E">
        <w:t>rather than PDF</w:t>
      </w:r>
      <w:r w:rsidR="00DD404E" w:rsidRPr="00DB0D3E">
        <w:t>.</w:t>
      </w:r>
      <w:r w:rsidRPr="00DB0D3E">
        <w:t xml:space="preserve">  </w:t>
      </w:r>
      <w:r w:rsidR="00DD404E" w:rsidRPr="00DB0D3E">
        <w:t>They</w:t>
      </w:r>
      <w:r w:rsidRPr="00DB0D3E">
        <w:t xml:space="preserve"> requested </w:t>
      </w:r>
      <w:r w:rsidR="00E53E54" w:rsidRPr="00DB0D3E">
        <w:t xml:space="preserve">IP </w:t>
      </w:r>
      <w:r w:rsidRPr="00DB0D3E">
        <w:t xml:space="preserve">offices that have successfully </w:t>
      </w:r>
      <w:r w:rsidR="00D91F1F" w:rsidRPr="00DB0D3E">
        <w:t xml:space="preserve">seen an </w:t>
      </w:r>
      <w:r w:rsidRPr="00DB0D3E">
        <w:t>increase</w:t>
      </w:r>
      <w:r w:rsidR="00D91F1F" w:rsidRPr="00DB0D3E" w:rsidDel="00DB093A">
        <w:t xml:space="preserve"> </w:t>
      </w:r>
      <w:r w:rsidR="00D91F1F" w:rsidRPr="00DB0D3E">
        <w:t>in</w:t>
      </w:r>
      <w:r w:rsidRPr="00DB0D3E">
        <w:t xml:space="preserve"> </w:t>
      </w:r>
      <w:r w:rsidR="000175AE" w:rsidRPr="00DB0D3E">
        <w:t>DOCX</w:t>
      </w:r>
      <w:r w:rsidRPr="00DB0D3E">
        <w:t xml:space="preserve"> filings</w:t>
      </w:r>
      <w:r w:rsidR="00DD404E" w:rsidRPr="00DB0D3E">
        <w:t xml:space="preserve"> </w:t>
      </w:r>
      <w:r w:rsidR="009F3D17" w:rsidRPr="00DB0D3E">
        <w:t xml:space="preserve">to </w:t>
      </w:r>
      <w:r w:rsidR="00DD404E" w:rsidRPr="00DB0D3E">
        <w:t xml:space="preserve">share their </w:t>
      </w:r>
      <w:r w:rsidR="00C23F87" w:rsidRPr="00DB0D3E">
        <w:t>experience</w:t>
      </w:r>
      <w:r w:rsidR="00DD404E" w:rsidRPr="00DB0D3E">
        <w:t xml:space="preserve"> with the</w:t>
      </w:r>
      <w:r w:rsidR="00C23F87" w:rsidRPr="00DB0D3E">
        <w:t>m</w:t>
      </w:r>
      <w:r w:rsidR="009E737E" w:rsidRPr="00DB0D3E">
        <w:t xml:space="preserve">.  </w:t>
      </w:r>
      <w:r w:rsidR="00965687" w:rsidRPr="00DB0D3E">
        <w:rPr>
          <w:rFonts w:asciiTheme="minorBidi" w:hAnsiTheme="minorBidi" w:cstheme="minorBidi"/>
          <w:szCs w:val="22"/>
        </w:rPr>
        <w:t xml:space="preserve">The Delegation of China expressed appreciation for the work on </w:t>
      </w:r>
      <w:r w:rsidR="00775DD7" w:rsidRPr="00DB0D3E">
        <w:rPr>
          <w:rFonts w:asciiTheme="minorBidi" w:hAnsiTheme="minorBidi" w:cstheme="minorBidi"/>
          <w:szCs w:val="22"/>
        </w:rPr>
        <w:t xml:space="preserve">the development of the </w:t>
      </w:r>
      <w:r w:rsidR="00221FC9" w:rsidRPr="00DB0D3E">
        <w:rPr>
          <w:rFonts w:asciiTheme="minorBidi" w:hAnsiTheme="minorBidi" w:cstheme="minorBidi"/>
          <w:szCs w:val="22"/>
        </w:rPr>
        <w:t xml:space="preserve">draft </w:t>
      </w:r>
      <w:r w:rsidR="00965687" w:rsidRPr="00DB0D3E">
        <w:rPr>
          <w:rFonts w:asciiTheme="minorBidi" w:hAnsiTheme="minorBidi" w:cstheme="minorBidi"/>
          <w:szCs w:val="22"/>
        </w:rPr>
        <w:t xml:space="preserve">functional specification and </w:t>
      </w:r>
      <w:r w:rsidR="00BD05A1">
        <w:rPr>
          <w:rFonts w:asciiTheme="minorBidi" w:hAnsiTheme="minorBidi" w:cstheme="minorBidi"/>
          <w:szCs w:val="22"/>
        </w:rPr>
        <w:t>would</w:t>
      </w:r>
      <w:r w:rsidR="00BD05A1" w:rsidRPr="00DB0D3E">
        <w:rPr>
          <w:rFonts w:asciiTheme="minorBidi" w:hAnsiTheme="minorBidi" w:cstheme="minorBidi"/>
          <w:szCs w:val="22"/>
        </w:rPr>
        <w:t xml:space="preserve"> </w:t>
      </w:r>
      <w:r w:rsidR="00965687" w:rsidRPr="00DB0D3E">
        <w:rPr>
          <w:rFonts w:asciiTheme="minorBidi" w:hAnsiTheme="minorBidi" w:cstheme="minorBidi"/>
          <w:szCs w:val="22"/>
        </w:rPr>
        <w:t xml:space="preserve">review it </w:t>
      </w:r>
      <w:r w:rsidR="00337CEF" w:rsidRPr="00DB0D3E">
        <w:t>to</w:t>
      </w:r>
      <w:r w:rsidR="00965687" w:rsidRPr="00DB0D3E">
        <w:t xml:space="preserve"> learn from different </w:t>
      </w:r>
      <w:r w:rsidR="0019775D" w:rsidRPr="00DB0D3E">
        <w:t xml:space="preserve">Office </w:t>
      </w:r>
      <w:r w:rsidR="00965687" w:rsidRPr="00DB0D3E">
        <w:t>practices.</w:t>
      </w:r>
      <w:r w:rsidR="00965687" w:rsidRPr="00DB0D3E">
        <w:rPr>
          <w:rFonts w:asciiTheme="minorBidi" w:hAnsiTheme="minorBidi" w:cstheme="minorBidi"/>
          <w:szCs w:val="22"/>
        </w:rPr>
        <w:t xml:space="preserve">  </w:t>
      </w:r>
      <w:r w:rsidR="00E256E5" w:rsidRPr="00DB0D3E">
        <w:rPr>
          <w:rFonts w:asciiTheme="minorBidi" w:hAnsiTheme="minorBidi" w:cstheme="minorBidi"/>
          <w:szCs w:val="22"/>
        </w:rPr>
        <w:t>The International Bureau acknowledged the comments, indicated ongoing internal discussions on the common tool and agreed to organize information-sharing sessions on successful experiences</w:t>
      </w:r>
      <w:r w:rsidR="00013A9B">
        <w:rPr>
          <w:rFonts w:asciiTheme="minorBidi" w:hAnsiTheme="minorBidi" w:cstheme="minorBidi"/>
          <w:szCs w:val="22"/>
        </w:rPr>
        <w:t xml:space="preserve"> in</w:t>
      </w:r>
      <w:r w:rsidR="0010200D">
        <w:rPr>
          <w:rFonts w:asciiTheme="minorBidi" w:hAnsiTheme="minorBidi" w:cstheme="minorBidi"/>
          <w:szCs w:val="22"/>
        </w:rPr>
        <w:t xml:space="preserve"> developing and maintaining </w:t>
      </w:r>
      <w:r w:rsidR="00832961" w:rsidRPr="00DB0D3E">
        <w:rPr>
          <w:rFonts w:asciiTheme="minorBidi" w:hAnsiTheme="minorBidi" w:cstheme="minorBidi"/>
          <w:szCs w:val="22"/>
        </w:rPr>
        <w:t>DOCX2XML</w:t>
      </w:r>
      <w:r w:rsidR="005D59CE">
        <w:rPr>
          <w:rFonts w:asciiTheme="minorBidi" w:hAnsiTheme="minorBidi" w:cstheme="minorBidi"/>
          <w:szCs w:val="22"/>
        </w:rPr>
        <w:t xml:space="preserve"> conversion tool</w:t>
      </w:r>
      <w:r w:rsidR="00832961">
        <w:rPr>
          <w:rFonts w:asciiTheme="minorBidi" w:hAnsiTheme="minorBidi" w:cstheme="minorBidi"/>
          <w:szCs w:val="22"/>
        </w:rPr>
        <w:t>s</w:t>
      </w:r>
      <w:r w:rsidR="00E256E5" w:rsidRPr="00DB0D3E">
        <w:rPr>
          <w:rFonts w:asciiTheme="minorBidi" w:hAnsiTheme="minorBidi" w:cstheme="minorBidi"/>
          <w:szCs w:val="22"/>
        </w:rPr>
        <w:t>.</w:t>
      </w:r>
    </w:p>
    <w:p w14:paraId="6B844CFC" w14:textId="4562086B" w:rsidR="005656E4" w:rsidRPr="00DB0D3E" w:rsidRDefault="0092613F" w:rsidP="009C11CA">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content of the document, in particular, </w:t>
      </w:r>
      <w:r w:rsidR="00EF5905" w:rsidRPr="00DB0D3E">
        <w:rPr>
          <w:rFonts w:asciiTheme="minorBidi" w:hAnsiTheme="minorBidi" w:cstheme="minorBidi"/>
          <w:szCs w:val="22"/>
        </w:rPr>
        <w:t xml:space="preserve">the Digital Transformation Task </w:t>
      </w:r>
      <w:r w:rsidR="00277279" w:rsidRPr="00DB0D3E">
        <w:rPr>
          <w:rFonts w:asciiTheme="minorBidi" w:hAnsiTheme="minorBidi" w:cstheme="minorBidi"/>
          <w:szCs w:val="22"/>
        </w:rPr>
        <w:t xml:space="preserve">Force </w:t>
      </w:r>
      <w:r w:rsidR="00B0267E" w:rsidRPr="00DB0D3E">
        <w:rPr>
          <w:rFonts w:asciiTheme="minorBidi" w:hAnsiTheme="minorBidi" w:cstheme="minorBidi"/>
          <w:szCs w:val="22"/>
        </w:rPr>
        <w:t>w</w:t>
      </w:r>
      <w:r w:rsidR="00277279" w:rsidRPr="00DB0D3E">
        <w:rPr>
          <w:rFonts w:asciiTheme="minorBidi" w:hAnsiTheme="minorBidi" w:cstheme="minorBidi"/>
          <w:szCs w:val="22"/>
        </w:rPr>
        <w:t xml:space="preserve">ork </w:t>
      </w:r>
      <w:r w:rsidR="00B0267E" w:rsidRPr="00DB0D3E">
        <w:rPr>
          <w:rFonts w:asciiTheme="minorBidi" w:hAnsiTheme="minorBidi" w:cstheme="minorBidi"/>
          <w:szCs w:val="22"/>
        </w:rPr>
        <w:t>p</w:t>
      </w:r>
      <w:r w:rsidR="00277279" w:rsidRPr="00DB0D3E">
        <w:rPr>
          <w:rFonts w:asciiTheme="minorBidi" w:hAnsiTheme="minorBidi" w:cstheme="minorBidi"/>
          <w:szCs w:val="22"/>
        </w:rPr>
        <w:t>lan</w:t>
      </w:r>
      <w:r w:rsidR="00740AA0" w:rsidRPr="00DB0D3E">
        <w:rPr>
          <w:rFonts w:asciiTheme="minorBidi" w:hAnsiTheme="minorBidi" w:cstheme="minorBidi"/>
          <w:szCs w:val="22"/>
        </w:rPr>
        <w:t xml:space="preserve"> and the challenges experienced by this Task Force</w:t>
      </w:r>
      <w:r w:rsidR="003C326D" w:rsidRPr="00DB0D3E">
        <w:rPr>
          <w:rFonts w:asciiTheme="minorBidi" w:hAnsiTheme="minorBidi" w:cstheme="minorBidi"/>
          <w:szCs w:val="22"/>
        </w:rPr>
        <w:t xml:space="preserve"> on </w:t>
      </w:r>
      <w:r w:rsidR="00E6201C" w:rsidRPr="00DB0D3E">
        <w:rPr>
          <w:rFonts w:asciiTheme="minorBidi" w:hAnsiTheme="minorBidi" w:cstheme="minorBidi"/>
          <w:szCs w:val="22"/>
        </w:rPr>
        <w:t>Task No.62</w:t>
      </w:r>
      <w:r w:rsidR="003D125E" w:rsidRPr="00DB0D3E">
        <w:rPr>
          <w:rFonts w:asciiTheme="minorBidi" w:hAnsiTheme="minorBidi" w:cstheme="minorBidi"/>
          <w:szCs w:val="22"/>
        </w:rPr>
        <w:t>.</w:t>
      </w:r>
      <w:r w:rsidR="00B13E86" w:rsidRPr="00DB0D3E">
        <w:rPr>
          <w:rFonts w:asciiTheme="minorBidi" w:hAnsiTheme="minorBidi" w:cstheme="minorBidi"/>
          <w:szCs w:val="22"/>
        </w:rPr>
        <w:t xml:space="preserve">  </w:t>
      </w:r>
      <w:r w:rsidR="00C9020E" w:rsidRPr="00DB0D3E">
        <w:rPr>
          <w:rFonts w:asciiTheme="minorBidi" w:hAnsiTheme="minorBidi" w:cstheme="minorBidi"/>
          <w:szCs w:val="22"/>
        </w:rPr>
        <w:t>The CWS reviewed and commented on the working draft of the DOCX2XML converter functional specification document.</w:t>
      </w:r>
    </w:p>
    <w:p w14:paraId="41E5DB85" w14:textId="2BE7306D" w:rsidR="00AD4876" w:rsidRPr="00DB0D3E" w:rsidRDefault="00AD4876" w:rsidP="00557E34">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554E41" w:rsidRPr="00DB0D3E">
        <w:rPr>
          <w:rFonts w:asciiTheme="minorBidi" w:hAnsiTheme="minorBidi" w:cstheme="minorBidi"/>
          <w:szCs w:val="22"/>
        </w:rPr>
        <w:t>With regar</w:t>
      </w:r>
      <w:r w:rsidR="00DE6CAD" w:rsidRPr="00DB0D3E">
        <w:rPr>
          <w:rFonts w:asciiTheme="minorBidi" w:hAnsiTheme="minorBidi" w:cstheme="minorBidi"/>
          <w:szCs w:val="22"/>
        </w:rPr>
        <w:t xml:space="preserve">d to </w:t>
      </w:r>
      <w:r w:rsidR="00A35CB9" w:rsidRPr="00DB0D3E">
        <w:rPr>
          <w:rFonts w:asciiTheme="minorBidi" w:hAnsiTheme="minorBidi" w:cstheme="minorBidi"/>
          <w:szCs w:val="22"/>
        </w:rPr>
        <w:t>Task No. 63, t</w:t>
      </w:r>
      <w:r w:rsidRPr="00DB0D3E">
        <w:rPr>
          <w:rFonts w:asciiTheme="minorBidi" w:hAnsiTheme="minorBidi" w:cstheme="minorBidi"/>
          <w:szCs w:val="22"/>
        </w:rPr>
        <w:t xml:space="preserve">he </w:t>
      </w:r>
      <w:r w:rsidR="00EA7784" w:rsidRPr="00DB0D3E">
        <w:rPr>
          <w:rFonts w:asciiTheme="minorBidi" w:hAnsiTheme="minorBidi" w:cstheme="minorBidi"/>
          <w:szCs w:val="22"/>
        </w:rPr>
        <w:t>Secretariat</w:t>
      </w:r>
      <w:r w:rsidRPr="00DB0D3E">
        <w:rPr>
          <w:rFonts w:asciiTheme="minorBidi" w:hAnsiTheme="minorBidi" w:cstheme="minorBidi"/>
          <w:szCs w:val="22"/>
        </w:rPr>
        <w:t xml:space="preserve"> informed the CWS </w:t>
      </w:r>
      <w:r w:rsidR="00A22E7B" w:rsidRPr="00DB0D3E">
        <w:rPr>
          <w:rFonts w:asciiTheme="minorBidi" w:hAnsiTheme="minorBidi" w:cstheme="minorBidi"/>
          <w:szCs w:val="22"/>
        </w:rPr>
        <w:t>that t</w:t>
      </w:r>
      <w:r w:rsidR="00A22E7B" w:rsidRPr="00DB0D3E">
        <w:t>he Digital Transformation Task Force ha</w:t>
      </w:r>
      <w:r w:rsidR="003E0789">
        <w:t>d</w:t>
      </w:r>
      <w:r w:rsidR="00A22E7B" w:rsidRPr="00DB0D3E">
        <w:t xml:space="preserve"> prioritized the work of Task No. 65 and </w:t>
      </w:r>
      <w:r w:rsidR="002D1D3C" w:rsidRPr="00DB0D3E">
        <w:t>No.62</w:t>
      </w:r>
      <w:r w:rsidR="00A22E7B" w:rsidRPr="00DB0D3E">
        <w:t xml:space="preserve"> </w:t>
      </w:r>
      <w:r w:rsidR="008F63E2" w:rsidRPr="00DB0D3E">
        <w:t>over</w:t>
      </w:r>
      <w:r w:rsidR="00A22E7B" w:rsidRPr="00DB0D3E">
        <w:t xml:space="preserve"> Task No. 63.  As such, work on Task </w:t>
      </w:r>
      <w:r w:rsidR="00AB6D13" w:rsidRPr="00DB0D3E">
        <w:t>No. 63</w:t>
      </w:r>
      <w:r w:rsidR="00A22E7B" w:rsidRPr="00DB0D3E" w:rsidDel="004D5FBB">
        <w:t xml:space="preserve"> </w:t>
      </w:r>
      <w:r w:rsidR="004D5FBB" w:rsidRPr="00DB0D3E">
        <w:t>ha</w:t>
      </w:r>
      <w:r w:rsidR="004D5FBB">
        <w:t>d</w:t>
      </w:r>
      <w:r w:rsidR="004D5FBB" w:rsidRPr="00DB0D3E">
        <w:t xml:space="preserve"> </w:t>
      </w:r>
      <w:r w:rsidR="00A22E7B" w:rsidRPr="00DB0D3E">
        <w:t>not been conducted since the eleventh session</w:t>
      </w:r>
      <w:r w:rsidR="00A22E7B" w:rsidRPr="00DB0D3E">
        <w:rPr>
          <w:rFonts w:eastAsiaTheme="minorEastAsia" w:hint="eastAsia"/>
          <w:lang w:eastAsia="ja-JP"/>
        </w:rPr>
        <w:t xml:space="preserve"> of the CWS</w:t>
      </w:r>
      <w:r w:rsidR="00A22E7B" w:rsidRPr="00DB0D3E">
        <w:t>.</w:t>
      </w:r>
      <w:r w:rsidR="00421D7F" w:rsidRPr="00DB0D3E">
        <w:t xml:space="preserve">  </w:t>
      </w:r>
      <w:r w:rsidR="002C38B7" w:rsidRPr="00DB0D3E">
        <w:t xml:space="preserve">The CWS noted that the Digital </w:t>
      </w:r>
      <w:r w:rsidR="00461CEA" w:rsidRPr="00DB0D3E">
        <w:t>Transformation</w:t>
      </w:r>
      <w:r w:rsidR="002C38B7" w:rsidRPr="00DB0D3E">
        <w:t xml:space="preserve"> Task Force </w:t>
      </w:r>
      <w:r w:rsidR="000261E5" w:rsidRPr="00DB0D3E">
        <w:t xml:space="preserve">plans </w:t>
      </w:r>
      <w:r w:rsidR="00CC2544" w:rsidRPr="00DB0D3E">
        <w:t>to</w:t>
      </w:r>
      <w:r w:rsidR="002C38B7" w:rsidRPr="00DB0D3E" w:rsidDel="000261E5">
        <w:t xml:space="preserve"> </w:t>
      </w:r>
      <w:r w:rsidR="002C38B7" w:rsidRPr="00DB0D3E">
        <w:t>restart its work on Task</w:t>
      </w:r>
      <w:r w:rsidR="008C78CB" w:rsidRPr="00DB0D3E">
        <w:t xml:space="preserve"> No. 63</w:t>
      </w:r>
      <w:r w:rsidR="001B66B8" w:rsidRPr="00DB0D3E">
        <w:t>.</w:t>
      </w:r>
    </w:p>
    <w:p w14:paraId="5E54EAE5" w14:textId="294B2DD1" w:rsidR="00C3639C" w:rsidRPr="00DB0D3E" w:rsidRDefault="00734B42" w:rsidP="00734B42">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7117A2" w:rsidRPr="00DB0D3E">
        <w:rPr>
          <w:rFonts w:asciiTheme="minorBidi" w:hAnsiTheme="minorBidi" w:cstheme="minorBidi"/>
          <w:szCs w:val="22"/>
        </w:rPr>
        <w:t xml:space="preserve">The </w:t>
      </w:r>
      <w:r w:rsidR="00EA7784" w:rsidRPr="00DB0D3E">
        <w:rPr>
          <w:rFonts w:asciiTheme="minorBidi" w:hAnsiTheme="minorBidi" w:cstheme="minorBidi"/>
          <w:szCs w:val="22"/>
        </w:rPr>
        <w:t>Secretariat</w:t>
      </w:r>
      <w:r w:rsidR="005C4DA5" w:rsidRPr="00DB0D3E">
        <w:rPr>
          <w:rFonts w:asciiTheme="minorBidi" w:hAnsiTheme="minorBidi" w:cstheme="minorBidi"/>
          <w:szCs w:val="22"/>
        </w:rPr>
        <w:t xml:space="preserve"> also</w:t>
      </w:r>
      <w:r w:rsidR="007117A2" w:rsidRPr="00DB0D3E">
        <w:rPr>
          <w:rFonts w:asciiTheme="minorBidi" w:hAnsiTheme="minorBidi" w:cstheme="minorBidi"/>
          <w:szCs w:val="22"/>
        </w:rPr>
        <w:t xml:space="preserve"> presented the progress made by the Digital Transformation Task Force on Task No. 65, in particular its work on preparing a proposal to revise WIPO Standard ST.92 to include industrial designs and trademark priority documents, as well as conducting a survey to evaluate IP offices’ readiness to implement WIPO Standard ST.92 by the proposed sunset date. </w:t>
      </w:r>
      <w:r w:rsidR="001C2FE2" w:rsidRPr="00DB0D3E">
        <w:rPr>
          <w:rFonts w:asciiTheme="minorBidi" w:hAnsiTheme="minorBidi" w:cstheme="minorBidi"/>
          <w:szCs w:val="22"/>
        </w:rPr>
        <w:t xml:space="preserve"> </w:t>
      </w:r>
      <w:r w:rsidR="007117A2" w:rsidRPr="00DB0D3E">
        <w:rPr>
          <w:rFonts w:asciiTheme="minorBidi" w:hAnsiTheme="minorBidi" w:cstheme="minorBidi"/>
          <w:szCs w:val="22"/>
        </w:rPr>
        <w:t xml:space="preserve">Further details regarding the revised WIPO Standard ST.92 and the survey results </w:t>
      </w:r>
      <w:r w:rsidR="00ED7A59" w:rsidRPr="00DB0D3E">
        <w:rPr>
          <w:rFonts w:asciiTheme="minorBidi" w:hAnsiTheme="minorBidi" w:cstheme="minorBidi"/>
          <w:szCs w:val="22"/>
        </w:rPr>
        <w:t>are</w:t>
      </w:r>
      <w:r w:rsidR="007117A2" w:rsidRPr="00DB0D3E">
        <w:rPr>
          <w:rFonts w:asciiTheme="minorBidi" w:hAnsiTheme="minorBidi" w:cstheme="minorBidi"/>
          <w:szCs w:val="22"/>
        </w:rPr>
        <w:t xml:space="preserve"> available in document </w:t>
      </w:r>
      <w:hyperlink r:id="rId36" w:history="1">
        <w:r w:rsidR="00A4660A" w:rsidRPr="00DB0D3E">
          <w:rPr>
            <w:rStyle w:val="Hyperlink"/>
            <w:rFonts w:asciiTheme="minorBidi" w:hAnsiTheme="minorBidi" w:cstheme="minorBidi"/>
            <w:szCs w:val="22"/>
          </w:rPr>
          <w:t>CWS/13/20 REV.</w:t>
        </w:r>
      </w:hyperlink>
    </w:p>
    <w:p w14:paraId="0AF1F406" w14:textId="66948449" w:rsidR="00A22E7B" w:rsidRPr="00DB0D3E" w:rsidRDefault="001E5314" w:rsidP="009712C1">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CWS noted the content of the document, in particular, the Digital Transformation Task Force</w:t>
      </w:r>
      <w:r w:rsidR="000D34F6" w:rsidRPr="00DB0D3E">
        <w:rPr>
          <w:rFonts w:asciiTheme="minorBidi" w:hAnsiTheme="minorBidi" w:cstheme="minorBidi"/>
          <w:szCs w:val="22"/>
        </w:rPr>
        <w:t>’s</w:t>
      </w:r>
      <w:r w:rsidRPr="00DB0D3E">
        <w:rPr>
          <w:rFonts w:asciiTheme="minorBidi" w:hAnsiTheme="minorBidi" w:cstheme="minorBidi"/>
          <w:szCs w:val="22"/>
        </w:rPr>
        <w:t xml:space="preserve"> </w:t>
      </w:r>
      <w:r w:rsidR="00B0267E" w:rsidRPr="00DB0D3E">
        <w:rPr>
          <w:rFonts w:asciiTheme="minorBidi" w:hAnsiTheme="minorBidi" w:cstheme="minorBidi"/>
          <w:szCs w:val="22"/>
        </w:rPr>
        <w:t>w</w:t>
      </w:r>
      <w:r w:rsidRPr="00DB0D3E">
        <w:rPr>
          <w:rFonts w:asciiTheme="minorBidi" w:hAnsiTheme="minorBidi" w:cstheme="minorBidi"/>
          <w:szCs w:val="22"/>
        </w:rPr>
        <w:t xml:space="preserve">ork </w:t>
      </w:r>
      <w:r w:rsidR="00B0267E" w:rsidRPr="00DB0D3E">
        <w:rPr>
          <w:rFonts w:asciiTheme="minorBidi" w:hAnsiTheme="minorBidi" w:cstheme="minorBidi"/>
          <w:szCs w:val="22"/>
        </w:rPr>
        <w:t>p</w:t>
      </w:r>
      <w:r w:rsidRPr="00DB0D3E">
        <w:rPr>
          <w:rFonts w:asciiTheme="minorBidi" w:hAnsiTheme="minorBidi" w:cstheme="minorBidi"/>
          <w:szCs w:val="22"/>
        </w:rPr>
        <w:t>lan and the challenges experienced by this Task Force on Task No.65.</w:t>
      </w:r>
    </w:p>
    <w:p w14:paraId="7EA0728D" w14:textId="1C2AFBF0"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 xml:space="preserve">Agenda Item 4(l):  Report on Task No. 66 by the </w:t>
      </w:r>
      <w:r w:rsidR="00FF2A67" w:rsidRPr="00DB0D3E">
        <w:rPr>
          <w:rFonts w:asciiTheme="minorBidi" w:hAnsiTheme="minorBidi" w:cstheme="minorBidi"/>
          <w:szCs w:val="22"/>
        </w:rPr>
        <w:t>Authority File Task Force</w:t>
      </w:r>
    </w:p>
    <w:p w14:paraId="0F8712F0" w14:textId="0395B5E5" w:rsidR="00A34548" w:rsidRPr="00DB0D3E" w:rsidRDefault="0073490C" w:rsidP="0073490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Discussions were based on document </w:t>
      </w:r>
      <w:hyperlink r:id="rId37" w:history="1">
        <w:r w:rsidR="00CC65D2" w:rsidRPr="00DB0D3E">
          <w:rPr>
            <w:rStyle w:val="Hyperlink"/>
            <w:rFonts w:asciiTheme="minorBidi" w:hAnsiTheme="minorBidi" w:cstheme="minorBidi"/>
            <w:szCs w:val="22"/>
          </w:rPr>
          <w:t>CWS/13/13</w:t>
        </w:r>
      </w:hyperlink>
      <w:r w:rsidR="00A34548" w:rsidRPr="00DB0D3E">
        <w:rPr>
          <w:rFonts w:asciiTheme="minorBidi" w:hAnsiTheme="minorBidi" w:cstheme="minorBidi"/>
          <w:szCs w:val="22"/>
        </w:rPr>
        <w:t>.</w:t>
      </w:r>
    </w:p>
    <w:p w14:paraId="3A671B0E" w14:textId="52F3282E" w:rsidR="0073490C" w:rsidRPr="00DB0D3E" w:rsidRDefault="004F615D" w:rsidP="0073490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Delegation of United Kingdom</w:t>
      </w:r>
      <w:r w:rsidR="00644729" w:rsidRPr="00DB0D3E">
        <w:rPr>
          <w:rFonts w:asciiTheme="minorBidi" w:hAnsiTheme="minorBidi" w:cstheme="minorBidi"/>
          <w:szCs w:val="22"/>
        </w:rPr>
        <w:t xml:space="preserve">, as </w:t>
      </w:r>
      <w:r w:rsidR="008532E2">
        <w:rPr>
          <w:rFonts w:asciiTheme="minorBidi" w:hAnsiTheme="minorBidi" w:cstheme="minorBidi"/>
          <w:szCs w:val="22"/>
        </w:rPr>
        <w:t>the</w:t>
      </w:r>
      <w:r w:rsidR="00644729" w:rsidRPr="00DB0D3E">
        <w:rPr>
          <w:rFonts w:asciiTheme="minorBidi" w:hAnsiTheme="minorBidi" w:cstheme="minorBidi"/>
          <w:szCs w:val="22"/>
        </w:rPr>
        <w:t xml:space="preserve"> Task Force </w:t>
      </w:r>
      <w:r w:rsidR="005334C7" w:rsidRPr="00DB0D3E">
        <w:rPr>
          <w:rFonts w:asciiTheme="minorBidi" w:hAnsiTheme="minorBidi" w:cstheme="minorBidi"/>
          <w:szCs w:val="22"/>
        </w:rPr>
        <w:t>l</w:t>
      </w:r>
      <w:r w:rsidR="00644729" w:rsidRPr="00DB0D3E">
        <w:rPr>
          <w:rFonts w:asciiTheme="minorBidi" w:hAnsiTheme="minorBidi" w:cstheme="minorBidi"/>
          <w:szCs w:val="22"/>
        </w:rPr>
        <w:t>eader,</w:t>
      </w:r>
      <w:r w:rsidR="00FF69EF" w:rsidRPr="00DB0D3E">
        <w:rPr>
          <w:rFonts w:asciiTheme="minorBidi" w:hAnsiTheme="minorBidi" w:cstheme="minorBidi"/>
          <w:szCs w:val="22"/>
        </w:rPr>
        <w:t xml:space="preserve"> </w:t>
      </w:r>
      <w:r w:rsidR="0073490C" w:rsidRPr="00DB0D3E">
        <w:rPr>
          <w:rFonts w:asciiTheme="minorBidi" w:hAnsiTheme="minorBidi" w:cstheme="minorBidi"/>
          <w:szCs w:val="22"/>
        </w:rPr>
        <w:t>outlin</w:t>
      </w:r>
      <w:r w:rsidRPr="00DB0D3E">
        <w:rPr>
          <w:rFonts w:asciiTheme="minorBidi" w:hAnsiTheme="minorBidi" w:cstheme="minorBidi"/>
          <w:szCs w:val="22"/>
        </w:rPr>
        <w:t>ed</w:t>
      </w:r>
      <w:r w:rsidR="0073490C" w:rsidRPr="00DB0D3E">
        <w:rPr>
          <w:rFonts w:asciiTheme="minorBidi" w:hAnsiTheme="minorBidi" w:cstheme="minorBidi"/>
          <w:szCs w:val="22"/>
        </w:rPr>
        <w:t xml:space="preserve"> progress </w:t>
      </w:r>
      <w:r w:rsidR="009B0A81" w:rsidRPr="00DB0D3E">
        <w:rPr>
          <w:rFonts w:asciiTheme="minorBidi" w:hAnsiTheme="minorBidi" w:cstheme="minorBidi"/>
          <w:szCs w:val="22"/>
        </w:rPr>
        <w:t xml:space="preserve">made </w:t>
      </w:r>
      <w:r w:rsidR="0073490C" w:rsidRPr="00DB0D3E">
        <w:rPr>
          <w:rFonts w:asciiTheme="minorBidi" w:hAnsiTheme="minorBidi" w:cstheme="minorBidi"/>
          <w:szCs w:val="22"/>
        </w:rPr>
        <w:t xml:space="preserve">under Task No. 66 </w:t>
      </w:r>
      <w:r w:rsidR="00393A67" w:rsidRPr="00DB0D3E">
        <w:rPr>
          <w:rFonts w:asciiTheme="minorBidi" w:hAnsiTheme="minorBidi" w:cstheme="minorBidi"/>
          <w:szCs w:val="22"/>
        </w:rPr>
        <w:t>in</w:t>
      </w:r>
      <w:r w:rsidR="0073490C" w:rsidRPr="00DB0D3E">
        <w:rPr>
          <w:rFonts w:asciiTheme="minorBidi" w:hAnsiTheme="minorBidi" w:cstheme="minorBidi"/>
          <w:szCs w:val="22"/>
        </w:rPr>
        <w:t xml:space="preserve"> </w:t>
      </w:r>
      <w:r w:rsidR="00393A67" w:rsidRPr="00DB0D3E">
        <w:rPr>
          <w:rFonts w:asciiTheme="minorBidi" w:hAnsiTheme="minorBidi" w:cstheme="minorBidi"/>
          <w:szCs w:val="22"/>
        </w:rPr>
        <w:t xml:space="preserve">producing the updated version of WIPO </w:t>
      </w:r>
      <w:r w:rsidR="00C44AF4" w:rsidRPr="00DB0D3E">
        <w:rPr>
          <w:rFonts w:asciiTheme="minorBidi" w:hAnsiTheme="minorBidi" w:cstheme="minorBidi"/>
          <w:szCs w:val="22"/>
        </w:rPr>
        <w:t xml:space="preserve">Standard </w:t>
      </w:r>
      <w:r w:rsidR="00393A67" w:rsidRPr="00DB0D3E">
        <w:rPr>
          <w:rFonts w:asciiTheme="minorBidi" w:hAnsiTheme="minorBidi" w:cstheme="minorBidi"/>
          <w:szCs w:val="22"/>
        </w:rPr>
        <w:t>ST.37 and support for Offices</w:t>
      </w:r>
      <w:r w:rsidR="0073490C" w:rsidRPr="00DB0D3E">
        <w:rPr>
          <w:rFonts w:asciiTheme="minorBidi" w:hAnsiTheme="minorBidi" w:cstheme="minorBidi"/>
          <w:szCs w:val="22"/>
        </w:rPr>
        <w:t xml:space="preserve"> producing WIPO Standard ST.37</w:t>
      </w:r>
      <w:r w:rsidR="00D22C26" w:rsidRPr="00DB0D3E">
        <w:rPr>
          <w:rFonts w:asciiTheme="minorBidi" w:hAnsiTheme="minorBidi" w:cstheme="minorBidi"/>
          <w:szCs w:val="22"/>
        </w:rPr>
        <w:t>-</w:t>
      </w:r>
      <w:r w:rsidR="0073490C" w:rsidRPr="00DB0D3E">
        <w:rPr>
          <w:rFonts w:asciiTheme="minorBidi" w:hAnsiTheme="minorBidi" w:cstheme="minorBidi"/>
          <w:szCs w:val="22"/>
        </w:rPr>
        <w:t xml:space="preserve">compliant authority files. </w:t>
      </w:r>
      <w:r w:rsidR="00FF69EF" w:rsidRPr="00DB0D3E">
        <w:rPr>
          <w:rFonts w:asciiTheme="minorBidi" w:hAnsiTheme="minorBidi" w:cstheme="minorBidi"/>
          <w:szCs w:val="22"/>
        </w:rPr>
        <w:t xml:space="preserve"> </w:t>
      </w:r>
      <w:r w:rsidR="00475599" w:rsidRPr="00DB0D3E">
        <w:rPr>
          <w:rFonts w:asciiTheme="minorBidi" w:hAnsiTheme="minorBidi" w:cstheme="minorBidi"/>
          <w:szCs w:val="22"/>
        </w:rPr>
        <w:t>Firstly</w:t>
      </w:r>
      <w:r w:rsidR="00E3467D" w:rsidRPr="00DB0D3E">
        <w:rPr>
          <w:rFonts w:asciiTheme="minorBidi" w:hAnsiTheme="minorBidi" w:cstheme="minorBidi"/>
          <w:szCs w:val="22"/>
        </w:rPr>
        <w:t>,</w:t>
      </w:r>
      <w:r w:rsidR="00475599" w:rsidRPr="00DB0D3E">
        <w:rPr>
          <w:rFonts w:asciiTheme="minorBidi" w:hAnsiTheme="minorBidi" w:cstheme="minorBidi"/>
          <w:szCs w:val="22"/>
        </w:rPr>
        <w:t xml:space="preserve"> </w:t>
      </w:r>
      <w:r w:rsidR="00CD2C54" w:rsidRPr="00DB0D3E">
        <w:rPr>
          <w:rFonts w:asciiTheme="minorBidi" w:hAnsiTheme="minorBidi" w:cstheme="minorBidi"/>
          <w:szCs w:val="22"/>
        </w:rPr>
        <w:t>the</w:t>
      </w:r>
      <w:r w:rsidR="00D52520" w:rsidRPr="00DB0D3E">
        <w:rPr>
          <w:rFonts w:asciiTheme="minorBidi" w:hAnsiTheme="minorBidi" w:cstheme="minorBidi"/>
          <w:szCs w:val="22"/>
        </w:rPr>
        <w:t xml:space="preserve"> Delegation</w:t>
      </w:r>
      <w:r w:rsidR="00CD2C54" w:rsidRPr="00DB0D3E">
        <w:rPr>
          <w:rFonts w:asciiTheme="minorBidi" w:hAnsiTheme="minorBidi" w:cstheme="minorBidi"/>
          <w:szCs w:val="22"/>
        </w:rPr>
        <w:t xml:space="preserve"> </w:t>
      </w:r>
      <w:r w:rsidR="00475599" w:rsidRPr="00DB0D3E">
        <w:rPr>
          <w:rFonts w:asciiTheme="minorBidi" w:hAnsiTheme="minorBidi" w:cstheme="minorBidi"/>
          <w:szCs w:val="22"/>
        </w:rPr>
        <w:t xml:space="preserve">noted that the version number in the working document was incorrect and should be version 3.0, and not version 2.3.  </w:t>
      </w:r>
      <w:r w:rsidR="008E7401" w:rsidRPr="00DB0D3E">
        <w:rPr>
          <w:rFonts w:asciiTheme="minorBidi" w:hAnsiTheme="minorBidi" w:cstheme="minorBidi"/>
          <w:szCs w:val="22"/>
        </w:rPr>
        <w:t xml:space="preserve">The CWS </w:t>
      </w:r>
      <w:r w:rsidR="00A66DFA" w:rsidRPr="00DB0D3E">
        <w:rPr>
          <w:rFonts w:asciiTheme="minorBidi" w:hAnsiTheme="minorBidi" w:cstheme="minorBidi"/>
          <w:szCs w:val="22"/>
        </w:rPr>
        <w:t>noted that a</w:t>
      </w:r>
      <w:r w:rsidR="0073490C" w:rsidRPr="00DB0D3E">
        <w:rPr>
          <w:rFonts w:asciiTheme="minorBidi" w:hAnsiTheme="minorBidi" w:cstheme="minorBidi"/>
          <w:szCs w:val="22"/>
        </w:rPr>
        <w:t xml:space="preserve"> hybrid </w:t>
      </w:r>
      <w:r w:rsidR="00F01B19" w:rsidRPr="00DB0D3E">
        <w:rPr>
          <w:rFonts w:asciiTheme="minorBidi" w:hAnsiTheme="minorBidi" w:cstheme="minorBidi"/>
          <w:szCs w:val="22"/>
        </w:rPr>
        <w:t>Authority File Task Force W</w:t>
      </w:r>
      <w:r w:rsidR="0073490C" w:rsidRPr="00DB0D3E">
        <w:rPr>
          <w:rFonts w:asciiTheme="minorBidi" w:hAnsiTheme="minorBidi" w:cstheme="minorBidi"/>
          <w:szCs w:val="22"/>
        </w:rPr>
        <w:t xml:space="preserve">orkshop and two online meetings were convened to address key technical matters, including exception codes, text-searchable indicators, optional data elements, and improvements to the XML schema and </w:t>
      </w:r>
      <w:r w:rsidR="00650083" w:rsidRPr="00DB0D3E">
        <w:rPr>
          <w:rFonts w:asciiTheme="minorBidi" w:hAnsiTheme="minorBidi" w:cstheme="minorBidi"/>
          <w:szCs w:val="22"/>
        </w:rPr>
        <w:t>Document Type Definition (</w:t>
      </w:r>
      <w:r w:rsidR="0073490C" w:rsidRPr="00DB0D3E">
        <w:rPr>
          <w:rFonts w:asciiTheme="minorBidi" w:hAnsiTheme="minorBidi" w:cstheme="minorBidi"/>
          <w:szCs w:val="22"/>
        </w:rPr>
        <w:t>DTD</w:t>
      </w:r>
      <w:r w:rsidR="00650083" w:rsidRPr="00DB0D3E">
        <w:rPr>
          <w:rFonts w:asciiTheme="minorBidi" w:hAnsiTheme="minorBidi" w:cstheme="minorBidi"/>
          <w:szCs w:val="22"/>
        </w:rPr>
        <w:t>)</w:t>
      </w:r>
      <w:r w:rsidR="0073490C" w:rsidRPr="00DB0D3E">
        <w:rPr>
          <w:rFonts w:asciiTheme="minorBidi" w:hAnsiTheme="minorBidi" w:cstheme="minorBidi"/>
          <w:szCs w:val="22"/>
        </w:rPr>
        <w:t xml:space="preserve">. </w:t>
      </w:r>
      <w:r w:rsidR="00FF69EF" w:rsidRPr="00DB0D3E">
        <w:rPr>
          <w:rFonts w:asciiTheme="minorBidi" w:hAnsiTheme="minorBidi" w:cstheme="minorBidi"/>
          <w:szCs w:val="22"/>
        </w:rPr>
        <w:t xml:space="preserve"> </w:t>
      </w:r>
      <w:r w:rsidR="0073490C" w:rsidRPr="00DB0D3E">
        <w:rPr>
          <w:rFonts w:asciiTheme="minorBidi" w:hAnsiTheme="minorBidi" w:cstheme="minorBidi"/>
          <w:szCs w:val="22"/>
        </w:rPr>
        <w:t xml:space="preserve">The Task Force Leader </w:t>
      </w:r>
      <w:r w:rsidR="00387726" w:rsidRPr="00DB0D3E">
        <w:rPr>
          <w:rFonts w:asciiTheme="minorBidi" w:hAnsiTheme="minorBidi" w:cstheme="minorBidi"/>
          <w:szCs w:val="22"/>
        </w:rPr>
        <w:t>highlighted</w:t>
      </w:r>
      <w:r w:rsidR="0073490C" w:rsidRPr="00DB0D3E">
        <w:rPr>
          <w:rFonts w:asciiTheme="minorBidi" w:hAnsiTheme="minorBidi" w:cstheme="minorBidi"/>
          <w:szCs w:val="22"/>
        </w:rPr>
        <w:t xml:space="preserve"> challenges such a</w:t>
      </w:r>
      <w:r w:rsidR="00D578B3" w:rsidRPr="00DB0D3E">
        <w:rPr>
          <w:rFonts w:asciiTheme="minorBidi" w:hAnsiTheme="minorBidi" w:cstheme="minorBidi"/>
          <w:szCs w:val="22"/>
        </w:rPr>
        <w:t>s</w:t>
      </w:r>
      <w:r w:rsidR="0073490C" w:rsidRPr="00DB0D3E">
        <w:rPr>
          <w:rFonts w:asciiTheme="minorBidi" w:hAnsiTheme="minorBidi" w:cstheme="minorBidi"/>
          <w:szCs w:val="22"/>
        </w:rPr>
        <w:t xml:space="preserve"> </w:t>
      </w:r>
      <w:r w:rsidR="00262932" w:rsidRPr="00DB0D3E">
        <w:rPr>
          <w:rFonts w:asciiTheme="minorBidi" w:hAnsiTheme="minorBidi" w:cstheme="minorBidi"/>
          <w:szCs w:val="22"/>
        </w:rPr>
        <w:t xml:space="preserve">misunderstanding the use of exception </w:t>
      </w:r>
      <w:r w:rsidR="0073490C" w:rsidRPr="00DB0D3E">
        <w:rPr>
          <w:rFonts w:asciiTheme="minorBidi" w:hAnsiTheme="minorBidi" w:cstheme="minorBidi"/>
          <w:szCs w:val="22"/>
        </w:rPr>
        <w:t>codes.</w:t>
      </w:r>
    </w:p>
    <w:p w14:paraId="2085C659" w14:textId="452C52F7" w:rsidR="0073490C" w:rsidRPr="00DB0D3E" w:rsidRDefault="00FF69EF" w:rsidP="0073490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73490C" w:rsidRPr="00DB0D3E">
        <w:rPr>
          <w:rFonts w:asciiTheme="minorBidi" w:hAnsiTheme="minorBidi" w:cstheme="minorBidi"/>
          <w:szCs w:val="22"/>
        </w:rPr>
        <w:t>The Delegation of Brazil congratulated the Task Force for its work and for the support provided in implementing WIPO Standard ST.37.</w:t>
      </w:r>
    </w:p>
    <w:p w14:paraId="5793C72D" w14:textId="088F5462" w:rsidR="00C9020E" w:rsidRPr="00DB0D3E" w:rsidRDefault="00776AE7" w:rsidP="009712C1">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C65D2" w:rsidRPr="00DB0D3E">
        <w:rPr>
          <w:rFonts w:asciiTheme="minorBidi" w:hAnsiTheme="minorBidi" w:cstheme="minorBidi"/>
          <w:szCs w:val="22"/>
        </w:rPr>
        <w:t xml:space="preserve">The CWS noted the content of the document, including the </w:t>
      </w:r>
      <w:r w:rsidR="00092036" w:rsidRPr="00DB0D3E">
        <w:rPr>
          <w:rFonts w:asciiTheme="minorBidi" w:hAnsiTheme="minorBidi" w:cstheme="minorBidi"/>
          <w:szCs w:val="22"/>
        </w:rPr>
        <w:t>work</w:t>
      </w:r>
      <w:r w:rsidR="00776457" w:rsidRPr="00DB0D3E">
        <w:rPr>
          <w:rFonts w:asciiTheme="minorBidi" w:hAnsiTheme="minorBidi" w:cstheme="minorBidi"/>
          <w:szCs w:val="22"/>
        </w:rPr>
        <w:t xml:space="preserve"> plan</w:t>
      </w:r>
      <w:r w:rsidR="00CC65D2" w:rsidRPr="00DB0D3E">
        <w:rPr>
          <w:rFonts w:asciiTheme="minorBidi" w:hAnsiTheme="minorBidi" w:cstheme="minorBidi"/>
          <w:szCs w:val="22"/>
        </w:rPr>
        <w:t xml:space="preserve"> and challenges of the Authority File Task Force. </w:t>
      </w:r>
      <w:r w:rsidR="00610242" w:rsidRPr="00DB0D3E">
        <w:rPr>
          <w:rFonts w:asciiTheme="minorBidi" w:hAnsiTheme="minorBidi" w:cstheme="minorBidi"/>
          <w:szCs w:val="22"/>
        </w:rPr>
        <w:t xml:space="preserve"> </w:t>
      </w:r>
      <w:r w:rsidR="00C9020E" w:rsidRPr="00DB0D3E">
        <w:rPr>
          <w:rFonts w:asciiTheme="minorBidi" w:hAnsiTheme="minorBidi" w:cstheme="minorBidi"/>
          <w:szCs w:val="22"/>
        </w:rPr>
        <w:t xml:space="preserve">The CWS encouraged </w:t>
      </w:r>
      <w:r w:rsidR="00793725" w:rsidRPr="00DB0D3E">
        <w:rPr>
          <w:rFonts w:asciiTheme="minorBidi" w:hAnsiTheme="minorBidi" w:cstheme="minorBidi"/>
          <w:szCs w:val="22"/>
        </w:rPr>
        <w:t>interested</w:t>
      </w:r>
      <w:r w:rsidR="00C9020E" w:rsidRPr="00DB0D3E">
        <w:rPr>
          <w:rFonts w:asciiTheme="minorBidi" w:hAnsiTheme="minorBidi" w:cstheme="minorBidi"/>
          <w:szCs w:val="22"/>
        </w:rPr>
        <w:t xml:space="preserve"> IP offices, in particular</w:t>
      </w:r>
      <w:r w:rsidR="00301A80" w:rsidRPr="00DB0D3E">
        <w:rPr>
          <w:rFonts w:asciiTheme="minorBidi" w:hAnsiTheme="minorBidi" w:cstheme="minorBidi"/>
          <w:szCs w:val="22"/>
        </w:rPr>
        <w:t>,</w:t>
      </w:r>
      <w:r w:rsidR="00C9020E" w:rsidRPr="00DB0D3E">
        <w:rPr>
          <w:rFonts w:asciiTheme="minorBidi" w:hAnsiTheme="minorBidi" w:cstheme="minorBidi"/>
          <w:szCs w:val="22"/>
        </w:rPr>
        <w:t xml:space="preserve"> the PCT International Searching Authorities (ISAs) to join the Authority File Task Force.</w:t>
      </w:r>
    </w:p>
    <w:p w14:paraId="5B4CE00A" w14:textId="3FF6E09A"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 xml:space="preserve">Agenda Item 4(m):  Report on Task No. No. 67 by the IP Data Exchange Task Force </w:t>
      </w:r>
    </w:p>
    <w:p w14:paraId="43F15726" w14:textId="471EC0EB" w:rsidR="00755200" w:rsidRPr="00DB0D3E" w:rsidRDefault="0092613F" w:rsidP="00755200">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Discussions were based on document</w:t>
      </w:r>
      <w:r w:rsidR="002655C5" w:rsidRPr="00DB0D3E">
        <w:rPr>
          <w:rFonts w:asciiTheme="minorBidi" w:hAnsiTheme="minorBidi" w:cstheme="minorBidi"/>
          <w:szCs w:val="22"/>
        </w:rPr>
        <w:t>s</w:t>
      </w:r>
      <w:r w:rsidR="00C9020E" w:rsidRPr="00DB0D3E">
        <w:rPr>
          <w:rFonts w:asciiTheme="minorBidi" w:hAnsiTheme="minorBidi" w:cstheme="minorBidi"/>
          <w:szCs w:val="22"/>
        </w:rPr>
        <w:t xml:space="preserve"> </w:t>
      </w:r>
      <w:hyperlink r:id="rId38" w:history="1">
        <w:r w:rsidR="009031C9" w:rsidRPr="00DB0D3E">
          <w:rPr>
            <w:rStyle w:val="Hyperlink"/>
            <w:rFonts w:asciiTheme="minorBidi" w:hAnsiTheme="minorBidi" w:cstheme="minorBidi"/>
            <w:szCs w:val="22"/>
          </w:rPr>
          <w:t>CWS/13/14</w:t>
        </w:r>
      </w:hyperlink>
      <w:r w:rsidR="002655C5" w:rsidRPr="00DB0D3E">
        <w:t xml:space="preserve"> and </w:t>
      </w:r>
      <w:hyperlink r:id="rId39" w:history="1">
        <w:r w:rsidR="004F36CD" w:rsidRPr="00DB0D3E">
          <w:rPr>
            <w:rStyle w:val="Hyperlink"/>
          </w:rPr>
          <w:t>CWS/13/14 R</w:t>
        </w:r>
        <w:r w:rsidR="005E2D5F" w:rsidRPr="00DB0D3E">
          <w:rPr>
            <w:rStyle w:val="Hyperlink"/>
          </w:rPr>
          <w:t>ev</w:t>
        </w:r>
        <w:r w:rsidR="004F36CD" w:rsidRPr="00DB0D3E">
          <w:rPr>
            <w:rStyle w:val="Hyperlink"/>
          </w:rPr>
          <w:t>.</w:t>
        </w:r>
      </w:hyperlink>
    </w:p>
    <w:p w14:paraId="02086C90" w14:textId="671B8BA0" w:rsidR="0079797B" w:rsidRPr="00DB0D3E" w:rsidRDefault="009B113A" w:rsidP="00755200">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Delegation of Saudi Arabia</w:t>
      </w:r>
      <w:r w:rsidR="00644729" w:rsidRPr="00DB0D3E">
        <w:rPr>
          <w:rFonts w:asciiTheme="minorBidi" w:hAnsiTheme="minorBidi" w:cstheme="minorBidi"/>
          <w:szCs w:val="22"/>
        </w:rPr>
        <w:t xml:space="preserve">, as </w:t>
      </w:r>
      <w:r w:rsidR="00474EFD">
        <w:rPr>
          <w:rFonts w:asciiTheme="minorBidi" w:hAnsiTheme="minorBidi" w:cstheme="minorBidi"/>
          <w:szCs w:val="22"/>
        </w:rPr>
        <w:t xml:space="preserve">a </w:t>
      </w:r>
      <w:r w:rsidR="00644729" w:rsidRPr="00DB0D3E">
        <w:rPr>
          <w:rFonts w:asciiTheme="minorBidi" w:hAnsiTheme="minorBidi" w:cstheme="minorBidi"/>
          <w:szCs w:val="22"/>
        </w:rPr>
        <w:t xml:space="preserve">Task Force </w:t>
      </w:r>
      <w:r w:rsidR="00A96627" w:rsidRPr="00DB0D3E">
        <w:rPr>
          <w:rFonts w:asciiTheme="minorBidi" w:hAnsiTheme="minorBidi" w:cstheme="minorBidi"/>
          <w:szCs w:val="22"/>
        </w:rPr>
        <w:t>c</w:t>
      </w:r>
      <w:r w:rsidR="0094665F" w:rsidRPr="00DB0D3E">
        <w:rPr>
          <w:rFonts w:asciiTheme="minorBidi" w:hAnsiTheme="minorBidi" w:cstheme="minorBidi"/>
          <w:szCs w:val="22"/>
        </w:rPr>
        <w:t>o-</w:t>
      </w:r>
      <w:r w:rsidR="00A96627" w:rsidRPr="00DB0D3E">
        <w:rPr>
          <w:rFonts w:asciiTheme="minorBidi" w:hAnsiTheme="minorBidi" w:cstheme="minorBidi"/>
          <w:szCs w:val="22"/>
        </w:rPr>
        <w:t>l</w:t>
      </w:r>
      <w:r w:rsidR="00644729" w:rsidRPr="00DB0D3E">
        <w:rPr>
          <w:rFonts w:asciiTheme="minorBidi" w:hAnsiTheme="minorBidi" w:cstheme="minorBidi"/>
          <w:szCs w:val="22"/>
        </w:rPr>
        <w:t>eader,</w:t>
      </w:r>
      <w:r w:rsidR="0079797B" w:rsidRPr="00DB0D3E">
        <w:rPr>
          <w:rFonts w:asciiTheme="minorBidi" w:hAnsiTheme="minorBidi" w:cstheme="minorBidi"/>
          <w:szCs w:val="22"/>
        </w:rPr>
        <w:t xml:space="preserve"> </w:t>
      </w:r>
      <w:r w:rsidR="0079797B" w:rsidRPr="00DB0D3E">
        <w:t xml:space="preserve">presented the </w:t>
      </w:r>
      <w:r w:rsidR="002651A9" w:rsidRPr="00DB0D3E">
        <w:t xml:space="preserve">progress made by the </w:t>
      </w:r>
      <w:r w:rsidR="0079797B" w:rsidRPr="00DB0D3E">
        <w:t>IP Data Exchange Task Force since its establishment</w:t>
      </w:r>
      <w:r w:rsidR="00331F3A" w:rsidRPr="00DB0D3E">
        <w:t xml:space="preserve"> at the last session</w:t>
      </w:r>
      <w:r w:rsidR="00F13833" w:rsidRPr="00DB0D3E">
        <w:t xml:space="preserve"> of the CWS</w:t>
      </w:r>
      <w:r w:rsidR="00BF0DDB" w:rsidRPr="00475A28">
        <w:t>.</w:t>
      </w:r>
      <w:r w:rsidR="00A31786" w:rsidRPr="00DB0D3E">
        <w:t xml:space="preserve"> </w:t>
      </w:r>
      <w:r w:rsidR="00E206B4">
        <w:t xml:space="preserve"> </w:t>
      </w:r>
      <w:r w:rsidR="00BF0DDB" w:rsidRPr="00475A28">
        <w:t xml:space="preserve">This </w:t>
      </w:r>
      <w:r w:rsidR="00EA42FD" w:rsidRPr="00475A28">
        <w:t>included</w:t>
      </w:r>
      <w:r w:rsidR="0079797B" w:rsidRPr="00475A28">
        <w:t xml:space="preserve"> </w:t>
      </w:r>
      <w:r w:rsidR="00354F6B" w:rsidRPr="00475A28">
        <w:t xml:space="preserve">analysis of </w:t>
      </w:r>
      <w:r w:rsidR="0079797B" w:rsidRPr="00DB0D3E">
        <w:t>challenges encountered in IP data exchange</w:t>
      </w:r>
      <w:r w:rsidR="00E61053" w:rsidRPr="00475A28">
        <w:t>, as</w:t>
      </w:r>
      <w:r w:rsidR="00294E61" w:rsidRPr="00DB0D3E">
        <w:t xml:space="preserve"> shared by Task Force </w:t>
      </w:r>
      <w:r w:rsidR="007342C9" w:rsidRPr="00DB0D3E">
        <w:t>m</w:t>
      </w:r>
      <w:r w:rsidR="00294E61" w:rsidRPr="00DB0D3E">
        <w:t>embers</w:t>
      </w:r>
      <w:r w:rsidR="00085DE9" w:rsidRPr="00DB0D3E">
        <w:t xml:space="preserve"> in response to a survey</w:t>
      </w:r>
      <w:r w:rsidR="004967EB" w:rsidRPr="00475A28">
        <w:t xml:space="preserve"> on </w:t>
      </w:r>
      <w:r w:rsidR="00207E3F" w:rsidRPr="00475A28">
        <w:t>Practices and Challenges in IP Data Exchange</w:t>
      </w:r>
      <w:r w:rsidR="008802EB" w:rsidRPr="00475A28">
        <w:t xml:space="preserve"> conducted </w:t>
      </w:r>
      <w:r w:rsidR="00023B65" w:rsidRPr="00475A28">
        <w:t xml:space="preserve">within the Task Force. </w:t>
      </w:r>
      <w:r w:rsidR="003D42C0" w:rsidRPr="00475A28">
        <w:t xml:space="preserve"> The Delegation </w:t>
      </w:r>
      <w:r w:rsidR="00CC139E" w:rsidRPr="00475A28">
        <w:t xml:space="preserve">also </w:t>
      </w:r>
      <w:r w:rsidR="003D42C0" w:rsidRPr="00475A28">
        <w:t>reported</w:t>
      </w:r>
      <w:r w:rsidR="008102A6" w:rsidRPr="00475A28">
        <w:t xml:space="preserve"> on the work of the Task Force in</w:t>
      </w:r>
      <w:r w:rsidR="0079797B" w:rsidRPr="00475A28">
        <w:t xml:space="preserve"> </w:t>
      </w:r>
      <w:r w:rsidR="0079797B" w:rsidRPr="00DB0D3E">
        <w:t xml:space="preserve">preparing a working draft of a proposed WIPO </w:t>
      </w:r>
      <w:r w:rsidR="00294E61" w:rsidRPr="00DB0D3E">
        <w:t>S</w:t>
      </w:r>
      <w:r w:rsidR="0079797B" w:rsidRPr="00DB0D3E">
        <w:t>tandard on IP data exchange</w:t>
      </w:r>
      <w:r w:rsidR="00294E61" w:rsidRPr="00DB0D3E">
        <w:t>,</w:t>
      </w:r>
      <w:r w:rsidR="0079797B" w:rsidRPr="00DB0D3E">
        <w:t xml:space="preserve"> based on </w:t>
      </w:r>
      <w:r w:rsidR="00FF7AF0" w:rsidRPr="00DB0D3E">
        <w:t>Five</w:t>
      </w:r>
      <w:r w:rsidR="0056713B" w:rsidRPr="00DB0D3E">
        <w:t xml:space="preserve"> </w:t>
      </w:r>
      <w:r w:rsidR="0081161A" w:rsidRPr="00DB0D3E">
        <w:t>IP</w:t>
      </w:r>
      <w:r w:rsidR="0056713B" w:rsidRPr="00DB0D3E">
        <w:t xml:space="preserve"> Offices (</w:t>
      </w:r>
      <w:r w:rsidR="0079797B" w:rsidRPr="00DB0D3E">
        <w:t>IP5</w:t>
      </w:r>
      <w:r w:rsidR="0056713B" w:rsidRPr="00DB0D3E">
        <w:t>)</w:t>
      </w:r>
      <w:r w:rsidR="0079797B" w:rsidRPr="00DB0D3E">
        <w:t xml:space="preserve"> data exchange policies as outlined in document </w:t>
      </w:r>
      <w:hyperlink r:id="rId40" w:history="1">
        <w:r w:rsidR="008A6BAD" w:rsidRPr="00DB0D3E">
          <w:rPr>
            <w:rStyle w:val="Hyperlink"/>
          </w:rPr>
          <w:t>CWS/13/27</w:t>
        </w:r>
      </w:hyperlink>
      <w:r w:rsidR="0079797B" w:rsidRPr="00DB0D3E">
        <w:t xml:space="preserve">. </w:t>
      </w:r>
      <w:r w:rsidR="00964B29" w:rsidRPr="00DB0D3E">
        <w:t xml:space="preserve"> </w:t>
      </w:r>
      <w:r w:rsidR="001538F9" w:rsidRPr="00DB0D3E">
        <w:t xml:space="preserve">The Task Force proposed conducting </w:t>
      </w:r>
      <w:r w:rsidR="00C552A8" w:rsidRPr="00DB0D3E">
        <w:t xml:space="preserve">a </w:t>
      </w:r>
      <w:r w:rsidR="001538F9" w:rsidRPr="00DB0D3E">
        <w:t xml:space="preserve">survey in 2026 to collect </w:t>
      </w:r>
      <w:r w:rsidR="00C552A8" w:rsidRPr="00DB0D3E">
        <w:rPr>
          <w:rFonts w:asciiTheme="minorBidi" w:hAnsiTheme="minorBidi" w:cstheme="minorBidi"/>
          <w:szCs w:val="22"/>
        </w:rPr>
        <w:t>IP offices’ practices and suggestions to facilitate IP data exchange</w:t>
      </w:r>
      <w:r w:rsidR="001538F9" w:rsidRPr="00DB0D3E">
        <w:t xml:space="preserve">.  </w:t>
      </w:r>
      <w:r w:rsidR="00C3585E" w:rsidRPr="00DB0D3E">
        <w:t xml:space="preserve">The Delegation of </w:t>
      </w:r>
      <w:r w:rsidR="0079797B" w:rsidRPr="00DB0D3E">
        <w:t>Saudi Arabi</w:t>
      </w:r>
      <w:r w:rsidR="00C3585E" w:rsidRPr="00DB0D3E">
        <w:t xml:space="preserve">a </w:t>
      </w:r>
      <w:r w:rsidR="0079797B" w:rsidRPr="00DB0D3E">
        <w:t xml:space="preserve">expressed appreciation to all </w:t>
      </w:r>
      <w:r w:rsidR="00E467BA" w:rsidRPr="00DB0D3E">
        <w:t xml:space="preserve">Task Force </w:t>
      </w:r>
      <w:r w:rsidR="00F41DED" w:rsidRPr="00DB0D3E">
        <w:t>m</w:t>
      </w:r>
      <w:r w:rsidR="00E467BA" w:rsidRPr="00DB0D3E">
        <w:t>embers</w:t>
      </w:r>
      <w:r w:rsidR="0079797B" w:rsidRPr="00DB0D3E">
        <w:t xml:space="preserve"> and emphasized the importance of aligning the proposed framework with IP5 guidelines.</w:t>
      </w:r>
    </w:p>
    <w:p w14:paraId="08B4F90F" w14:textId="2FDC7AF5" w:rsidR="00052EBE" w:rsidRPr="00DB0D3E" w:rsidRDefault="00052EBE" w:rsidP="004646EF">
      <w:pPr>
        <w:spacing w:after="220"/>
      </w:pPr>
      <w:r w:rsidRPr="00DB0D3E">
        <w:fldChar w:fldCharType="begin"/>
      </w:r>
      <w:r w:rsidRPr="00DB0D3E">
        <w:instrText xml:space="preserve"> AUTONUM  </w:instrText>
      </w:r>
      <w:r w:rsidRPr="00DB0D3E">
        <w:fldChar w:fldCharType="end"/>
      </w:r>
      <w:r w:rsidRPr="00DB0D3E">
        <w:tab/>
      </w:r>
      <w:r w:rsidR="00534978" w:rsidRPr="00DB0D3E">
        <w:t xml:space="preserve">The Delegation of China </w:t>
      </w:r>
      <w:r w:rsidR="006D0E03" w:rsidRPr="00DB0D3E">
        <w:t>hi</w:t>
      </w:r>
      <w:r w:rsidR="009C4C4D" w:rsidRPr="00DB0D3E">
        <w:t>ghlighted</w:t>
      </w:r>
      <w:r w:rsidR="00534978" w:rsidRPr="00DB0D3E">
        <w:t xml:space="preserve"> the importance of establishing a universally applicable framework </w:t>
      </w:r>
      <w:r w:rsidR="00876ABB" w:rsidRPr="00DB0D3E">
        <w:t>aligned</w:t>
      </w:r>
      <w:r w:rsidR="00534978" w:rsidRPr="00DB0D3E">
        <w:t xml:space="preserve"> with national legal and policy </w:t>
      </w:r>
      <w:r w:rsidR="00FE3232" w:rsidRPr="00DB0D3E">
        <w:t>frameworks</w:t>
      </w:r>
      <w:r w:rsidR="00167C56" w:rsidRPr="00DB0D3E">
        <w:t>.  In this regard, the Delegation</w:t>
      </w:r>
      <w:r w:rsidR="00FE3232" w:rsidRPr="00DB0D3E" w:rsidDel="00167C56">
        <w:t xml:space="preserve"> </w:t>
      </w:r>
      <w:r w:rsidR="00534978" w:rsidRPr="00DB0D3E">
        <w:t xml:space="preserve">proposed that the </w:t>
      </w:r>
      <w:r w:rsidRPr="00DB0D3E">
        <w:t>T</w:t>
      </w:r>
      <w:r w:rsidR="00534978" w:rsidRPr="00DB0D3E">
        <w:t xml:space="preserve">ask </w:t>
      </w:r>
      <w:r w:rsidRPr="00DB0D3E">
        <w:t>F</w:t>
      </w:r>
      <w:r w:rsidR="00534978" w:rsidRPr="00DB0D3E">
        <w:t xml:space="preserve">orce first </w:t>
      </w:r>
      <w:r w:rsidR="004F5791" w:rsidRPr="00DB0D3E">
        <w:t>resolve</w:t>
      </w:r>
      <w:r w:rsidR="00534978" w:rsidRPr="00DB0D3E">
        <w:t xml:space="preserve"> </w:t>
      </w:r>
      <w:r w:rsidR="00556544" w:rsidRPr="00DB0D3E">
        <w:t xml:space="preserve">outstanding </w:t>
      </w:r>
      <w:r w:rsidR="009232B9" w:rsidRPr="00DB0D3E">
        <w:t xml:space="preserve">questions </w:t>
      </w:r>
      <w:r w:rsidR="005C0233">
        <w:t>regarding</w:t>
      </w:r>
      <w:r w:rsidR="009232B9" w:rsidRPr="00DB0D3E">
        <w:t xml:space="preserve"> the </w:t>
      </w:r>
      <w:r w:rsidR="00534978" w:rsidRPr="00DB0D3E">
        <w:t>project brief</w:t>
      </w:r>
      <w:r w:rsidR="000778CA" w:rsidRPr="00DB0D3E">
        <w:t xml:space="preserve"> presented at the </w:t>
      </w:r>
      <w:r w:rsidR="00291AE0" w:rsidRPr="00475A28">
        <w:t xml:space="preserve">twelfth </w:t>
      </w:r>
      <w:r w:rsidR="000778CA" w:rsidRPr="00DB0D3E">
        <w:t>session</w:t>
      </w:r>
      <w:r w:rsidR="00330FFF" w:rsidRPr="00DB0D3E">
        <w:t xml:space="preserve"> of the CWS</w:t>
      </w:r>
      <w:r w:rsidR="000778CA" w:rsidRPr="00DB0D3E">
        <w:t>,</w:t>
      </w:r>
      <w:r w:rsidR="00534978" w:rsidRPr="00DB0D3E">
        <w:t xml:space="preserve"> </w:t>
      </w:r>
      <w:r w:rsidR="000778CA" w:rsidRPr="00DB0D3E">
        <w:t xml:space="preserve">which outlined the need for the new </w:t>
      </w:r>
      <w:r w:rsidR="00E067BF" w:rsidRPr="00DB0D3E">
        <w:t xml:space="preserve">Task </w:t>
      </w:r>
      <w:r w:rsidR="000778CA" w:rsidRPr="00DB0D3E">
        <w:t xml:space="preserve">and </w:t>
      </w:r>
      <w:proofErr w:type="gramStart"/>
      <w:r w:rsidR="000778CA" w:rsidRPr="00DB0D3E">
        <w:t>associated</w:t>
      </w:r>
      <w:proofErr w:type="gramEnd"/>
      <w:r w:rsidR="000778CA" w:rsidRPr="00DB0D3E">
        <w:t xml:space="preserve"> </w:t>
      </w:r>
      <w:r w:rsidR="00E067BF" w:rsidRPr="00DB0D3E">
        <w:t>CWS Task Force</w:t>
      </w:r>
      <w:r w:rsidR="00556544" w:rsidRPr="00DB0D3E">
        <w:t>.  Th</w:t>
      </w:r>
      <w:r w:rsidR="00E067BF" w:rsidRPr="00DB0D3E">
        <w:t>e</w:t>
      </w:r>
      <w:r w:rsidR="00755505" w:rsidRPr="00DB0D3E">
        <w:t xml:space="preserve"> Delegation</w:t>
      </w:r>
      <w:r w:rsidR="00556544" w:rsidRPr="00DB0D3E">
        <w:t xml:space="preserve"> considered</w:t>
      </w:r>
      <w:r w:rsidR="00556544" w:rsidRPr="00475A28" w:rsidDel="001D5322">
        <w:t xml:space="preserve"> </w:t>
      </w:r>
      <w:r w:rsidR="001D5322" w:rsidRPr="00475A28">
        <w:t>the</w:t>
      </w:r>
      <w:r w:rsidR="00556544" w:rsidRPr="00DB0D3E">
        <w:t xml:space="preserve"> importan</w:t>
      </w:r>
      <w:r w:rsidR="001D5322" w:rsidRPr="00475A28">
        <w:t>ce</w:t>
      </w:r>
      <w:r w:rsidR="00556544" w:rsidRPr="00DB0D3E">
        <w:t xml:space="preserve"> to </w:t>
      </w:r>
      <w:r w:rsidR="0035312A" w:rsidRPr="00DB0D3E">
        <w:t>understand the needs of Offices</w:t>
      </w:r>
      <w:r w:rsidR="00534978" w:rsidRPr="00DB0D3E">
        <w:t xml:space="preserve"> before proceeding with the survey or further refining the draft standard</w:t>
      </w:r>
      <w:r w:rsidR="0035312A" w:rsidRPr="00DB0D3E">
        <w:t xml:space="preserve"> </w:t>
      </w:r>
      <w:r w:rsidR="00650041" w:rsidRPr="00DB0D3E">
        <w:t xml:space="preserve">considering </w:t>
      </w:r>
      <w:r w:rsidR="0035312A" w:rsidRPr="00DB0D3E">
        <w:t xml:space="preserve">the outcomes of the </w:t>
      </w:r>
      <w:r w:rsidR="00650041" w:rsidRPr="00DB0D3E">
        <w:t xml:space="preserve">proposed </w:t>
      </w:r>
      <w:r w:rsidR="0035312A" w:rsidRPr="00DB0D3E">
        <w:t>survey</w:t>
      </w:r>
      <w:r w:rsidR="00534978" w:rsidRPr="00DB0D3E">
        <w:t xml:space="preserve">. </w:t>
      </w:r>
      <w:r w:rsidR="00247075" w:rsidRPr="00DB0D3E">
        <w:t xml:space="preserve"> Th</w:t>
      </w:r>
      <w:r w:rsidR="00A24BE5" w:rsidRPr="00DB0D3E">
        <w:t>e</w:t>
      </w:r>
      <w:r w:rsidR="007B0D9D" w:rsidRPr="00DB0D3E">
        <w:t xml:space="preserve"> Delegation</w:t>
      </w:r>
      <w:r w:rsidR="00247075" w:rsidRPr="00DB0D3E">
        <w:t xml:space="preserve"> requested that the Task Force work plan be amended to make specific reference to this</w:t>
      </w:r>
      <w:r w:rsidR="00085DE9" w:rsidRPr="00DB0D3E">
        <w:t xml:space="preserve"> request.</w:t>
      </w:r>
    </w:p>
    <w:p w14:paraId="2E9611C9" w14:textId="41FD868A" w:rsidR="002E56E7" w:rsidRPr="00DB0D3E" w:rsidDel="007E6CC8" w:rsidRDefault="002E56E7" w:rsidP="004646EF">
      <w:pPr>
        <w:spacing w:after="220"/>
      </w:pPr>
      <w:r w:rsidRPr="00DB0D3E">
        <w:fldChar w:fldCharType="begin"/>
      </w:r>
      <w:r w:rsidRPr="00DB0D3E">
        <w:instrText xml:space="preserve"> AUTONUM  </w:instrText>
      </w:r>
      <w:r w:rsidRPr="00DB0D3E">
        <w:fldChar w:fldCharType="end"/>
      </w:r>
      <w:r w:rsidRPr="00DB0D3E">
        <w:tab/>
      </w:r>
      <w:r w:rsidR="00B43718" w:rsidRPr="00DB0D3E">
        <w:t>In response, t</w:t>
      </w:r>
      <w:r w:rsidR="00F16966" w:rsidRPr="00DB0D3E">
        <w:t xml:space="preserve">he Task Force </w:t>
      </w:r>
      <w:r w:rsidR="000B5B74" w:rsidRPr="00DB0D3E">
        <w:t>c</w:t>
      </w:r>
      <w:r w:rsidR="00F16966" w:rsidRPr="00DB0D3E">
        <w:t>o-</w:t>
      </w:r>
      <w:r w:rsidR="000B5B74" w:rsidRPr="00DB0D3E">
        <w:t>l</w:t>
      </w:r>
      <w:r w:rsidR="00F16966" w:rsidRPr="00DB0D3E">
        <w:t>eaders confirmed that</w:t>
      </w:r>
      <w:r w:rsidR="00C9638F" w:rsidRPr="00DB0D3E">
        <w:t>, following</w:t>
      </w:r>
      <w:r w:rsidR="00F16966" w:rsidRPr="00DB0D3E">
        <w:t xml:space="preserve"> the </w:t>
      </w:r>
      <w:r w:rsidR="00C9638F" w:rsidRPr="00DB0D3E">
        <w:t>agreement reached</w:t>
      </w:r>
      <w:r w:rsidR="00917441" w:rsidRPr="00DB0D3E">
        <w:t xml:space="preserve"> at the twelfth session of the CWS</w:t>
      </w:r>
      <w:r w:rsidR="00C9638F" w:rsidRPr="00DB0D3E">
        <w:t xml:space="preserve">, the Task Force had further discussed the project </w:t>
      </w:r>
      <w:proofErr w:type="gramStart"/>
      <w:r w:rsidR="00C9638F" w:rsidRPr="00DB0D3E">
        <w:t>brief</w:t>
      </w:r>
      <w:proofErr w:type="gramEnd"/>
      <w:r w:rsidR="00C9638F" w:rsidRPr="00DB0D3E">
        <w:t xml:space="preserve"> in 2025 </w:t>
      </w:r>
      <w:r w:rsidR="00D90BF4" w:rsidRPr="00DB0D3E">
        <w:t xml:space="preserve">through its online meetings and </w:t>
      </w:r>
      <w:r w:rsidR="00C9638F" w:rsidRPr="00DB0D3E">
        <w:t xml:space="preserve">via </w:t>
      </w:r>
      <w:r w:rsidR="00F16966" w:rsidRPr="00DB0D3E">
        <w:t xml:space="preserve">a dedicated wiki page. </w:t>
      </w:r>
      <w:r w:rsidR="00954EF0" w:rsidRPr="00DB0D3E">
        <w:t xml:space="preserve"> </w:t>
      </w:r>
      <w:r w:rsidR="00024E77" w:rsidRPr="00DB0D3E">
        <w:t xml:space="preserve">Since </w:t>
      </w:r>
      <w:r w:rsidR="00F16966" w:rsidRPr="00DB0D3E">
        <w:t>no objections or comments</w:t>
      </w:r>
      <w:r w:rsidR="006A136D" w:rsidRPr="00DB0D3E">
        <w:t xml:space="preserve"> on the project brief</w:t>
      </w:r>
      <w:r w:rsidR="00F16966" w:rsidRPr="00DB0D3E">
        <w:t xml:space="preserve"> were </w:t>
      </w:r>
      <w:r w:rsidR="00FF419E" w:rsidRPr="00DB0D3E">
        <w:t>provided</w:t>
      </w:r>
      <w:r w:rsidR="00F16966" w:rsidRPr="00DB0D3E">
        <w:t xml:space="preserve">, the Task Force </w:t>
      </w:r>
      <w:r w:rsidR="006A136D" w:rsidRPr="00DB0D3E">
        <w:t>concluded</w:t>
      </w:r>
      <w:r w:rsidR="00EA3FF4" w:rsidRPr="00DB0D3E">
        <w:t xml:space="preserve"> its discussion on the project brief and </w:t>
      </w:r>
      <w:r w:rsidR="00F16966" w:rsidRPr="00DB0D3E">
        <w:t>proceeded to collect and analyze challenges related to IP data exchange.</w:t>
      </w:r>
      <w:r w:rsidR="00E65D7D" w:rsidRPr="00DB0D3E">
        <w:t xml:space="preserve"> </w:t>
      </w:r>
      <w:r w:rsidR="00F16966" w:rsidRPr="00DB0D3E">
        <w:t xml:space="preserve"> </w:t>
      </w:r>
      <w:r w:rsidR="00F13511" w:rsidRPr="00DB0D3E">
        <w:t>Consequently</w:t>
      </w:r>
      <w:r w:rsidR="00F16966" w:rsidRPr="00DB0D3E">
        <w:t>, the Task Force discussed and agreed to begin drafting the standard based on the IP5 data exchange policies.</w:t>
      </w:r>
    </w:p>
    <w:p w14:paraId="0C72882A" w14:textId="0573B3E6" w:rsidR="00534978" w:rsidRPr="00DB0D3E" w:rsidRDefault="00052EBE" w:rsidP="004646EF">
      <w:pPr>
        <w:spacing w:after="220"/>
      </w:pPr>
      <w:r w:rsidRPr="00DB0D3E">
        <w:fldChar w:fldCharType="begin"/>
      </w:r>
      <w:r w:rsidRPr="00DB0D3E">
        <w:instrText xml:space="preserve"> AUTONUM  </w:instrText>
      </w:r>
      <w:r w:rsidRPr="00DB0D3E">
        <w:fldChar w:fldCharType="end"/>
      </w:r>
      <w:r w:rsidRPr="00DB0D3E">
        <w:tab/>
      </w:r>
      <w:r w:rsidR="00CC7448" w:rsidRPr="00DB0D3E" w:rsidDel="003B3E08">
        <w:t xml:space="preserve">The </w:t>
      </w:r>
      <w:r w:rsidR="004440D8" w:rsidRPr="00DB0D3E">
        <w:t>D</w:t>
      </w:r>
      <w:r w:rsidR="00534978" w:rsidRPr="00DB0D3E">
        <w:t xml:space="preserve">elegation of Brazil </w:t>
      </w:r>
      <w:r w:rsidR="00E73066" w:rsidRPr="00DB0D3E">
        <w:t xml:space="preserve">supported conducting of the </w:t>
      </w:r>
      <w:r w:rsidR="00C552A8" w:rsidRPr="00DB0D3E">
        <w:t xml:space="preserve">proposed </w:t>
      </w:r>
      <w:r w:rsidR="00534978" w:rsidRPr="00DB0D3E">
        <w:t xml:space="preserve">survey and recommended that its outcomes be reflected in subsequent work. </w:t>
      </w:r>
      <w:r w:rsidR="00C256D8" w:rsidRPr="00DB0D3E">
        <w:t xml:space="preserve"> The D</w:t>
      </w:r>
      <w:r w:rsidR="00534978" w:rsidRPr="00DB0D3E">
        <w:t>elegation of the United Kingdom noted that the proposed standard, in its current form, could raise issues relating to compliance with national laws, legislative frameworks, and data integrity</w:t>
      </w:r>
      <w:r w:rsidR="007C4B40" w:rsidRPr="00DB0D3E">
        <w:t>.</w:t>
      </w:r>
    </w:p>
    <w:p w14:paraId="2CE91F04" w14:textId="723CE733" w:rsidR="00AD432B" w:rsidRPr="00DB0D3E" w:rsidRDefault="0092613F" w:rsidP="00075EC4">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noted the content of the document</w:t>
      </w:r>
      <w:r w:rsidR="002C4695" w:rsidRPr="00DB0D3E">
        <w:rPr>
          <w:rFonts w:asciiTheme="minorBidi" w:hAnsiTheme="minorBidi" w:cstheme="minorBidi"/>
          <w:szCs w:val="22"/>
        </w:rPr>
        <w:t>,</w:t>
      </w:r>
      <w:r w:rsidR="001B5981" w:rsidRPr="00DB0D3E">
        <w:rPr>
          <w:rFonts w:asciiTheme="minorBidi" w:hAnsiTheme="minorBidi" w:cstheme="minorBidi"/>
          <w:szCs w:val="22"/>
        </w:rPr>
        <w:t xml:space="preserve"> </w:t>
      </w:r>
      <w:r w:rsidR="00C9020E" w:rsidRPr="00DB0D3E">
        <w:rPr>
          <w:rFonts w:asciiTheme="minorBidi" w:hAnsiTheme="minorBidi" w:cstheme="minorBidi"/>
          <w:szCs w:val="22"/>
        </w:rPr>
        <w:t xml:space="preserve">in particular the work plan and challenges of the </w:t>
      </w:r>
      <w:r w:rsidR="00C14538" w:rsidRPr="00DB0D3E">
        <w:rPr>
          <w:rFonts w:asciiTheme="minorBidi" w:hAnsiTheme="minorBidi" w:cstheme="minorBidi"/>
          <w:szCs w:val="22"/>
        </w:rPr>
        <w:t xml:space="preserve">IP Data Exchange </w:t>
      </w:r>
      <w:r w:rsidR="00C9020E" w:rsidRPr="00DB0D3E">
        <w:rPr>
          <w:rFonts w:asciiTheme="minorBidi" w:hAnsiTheme="minorBidi" w:cstheme="minorBidi"/>
          <w:szCs w:val="22"/>
        </w:rPr>
        <w:t>Task Force</w:t>
      </w:r>
      <w:r w:rsidR="001F0D26" w:rsidRPr="00DB0D3E">
        <w:rPr>
          <w:rFonts w:asciiTheme="minorBidi" w:hAnsiTheme="minorBidi" w:cstheme="minorBidi"/>
          <w:szCs w:val="22"/>
        </w:rPr>
        <w:t xml:space="preserve"> after including amendments </w:t>
      </w:r>
      <w:r w:rsidR="007258C9" w:rsidRPr="00DB0D3E">
        <w:rPr>
          <w:rFonts w:asciiTheme="minorBidi" w:hAnsiTheme="minorBidi" w:cstheme="minorBidi"/>
          <w:szCs w:val="22"/>
        </w:rPr>
        <w:t xml:space="preserve">to the work plan, </w:t>
      </w:r>
      <w:r w:rsidR="00E5084F" w:rsidRPr="00DB0D3E">
        <w:rPr>
          <w:rFonts w:asciiTheme="minorBidi" w:hAnsiTheme="minorBidi" w:cstheme="minorBidi"/>
          <w:szCs w:val="22"/>
        </w:rPr>
        <w:t xml:space="preserve">at the request </w:t>
      </w:r>
      <w:r w:rsidR="007258C9" w:rsidRPr="00DB0D3E">
        <w:rPr>
          <w:rFonts w:asciiTheme="minorBidi" w:hAnsiTheme="minorBidi" w:cstheme="minorBidi"/>
          <w:szCs w:val="22"/>
        </w:rPr>
        <w:t xml:space="preserve">of </w:t>
      </w:r>
      <w:r w:rsidR="001F0D26" w:rsidRPr="00DB0D3E">
        <w:rPr>
          <w:rFonts w:asciiTheme="minorBidi" w:hAnsiTheme="minorBidi" w:cstheme="minorBidi"/>
          <w:szCs w:val="22"/>
        </w:rPr>
        <w:t>the Delegation of China</w:t>
      </w:r>
      <w:r w:rsidR="00C558DF" w:rsidRPr="00DB0D3E">
        <w:rPr>
          <w:rFonts w:asciiTheme="minorBidi" w:hAnsiTheme="minorBidi" w:cstheme="minorBidi"/>
          <w:szCs w:val="22"/>
        </w:rPr>
        <w:t>, which</w:t>
      </w:r>
      <w:r w:rsidR="00FC271C" w:rsidRPr="00DB0D3E">
        <w:rPr>
          <w:rFonts w:asciiTheme="minorBidi" w:hAnsiTheme="minorBidi" w:cstheme="minorBidi"/>
          <w:szCs w:val="22"/>
        </w:rPr>
        <w:t xml:space="preserve"> were incorporated in document </w:t>
      </w:r>
      <w:hyperlink r:id="rId41" w:history="1">
        <w:r w:rsidR="00B75518" w:rsidRPr="00DB0D3E">
          <w:rPr>
            <w:rStyle w:val="Hyperlink"/>
          </w:rPr>
          <w:t>CWS/13/14 Rev.</w:t>
        </w:r>
      </w:hyperlink>
    </w:p>
    <w:p w14:paraId="26360306" w14:textId="7F3A171C" w:rsidR="00C9020E" w:rsidRPr="00DB0D3E" w:rsidRDefault="0092613F" w:rsidP="00075EC4">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w:t>
      </w:r>
      <w:r w:rsidR="00BD204D" w:rsidRPr="00DB0D3E">
        <w:rPr>
          <w:rFonts w:asciiTheme="minorBidi" w:hAnsiTheme="minorBidi" w:cstheme="minorBidi"/>
          <w:szCs w:val="22"/>
        </w:rPr>
        <w:t xml:space="preserve">also </w:t>
      </w:r>
      <w:r w:rsidR="00C9020E" w:rsidRPr="00DB0D3E">
        <w:rPr>
          <w:rFonts w:asciiTheme="minorBidi" w:hAnsiTheme="minorBidi" w:cstheme="minorBidi"/>
          <w:szCs w:val="22"/>
        </w:rPr>
        <w:t xml:space="preserve">noted the analysis of survey results on practices and challenges on IP data exchange conducted within the </w:t>
      </w:r>
      <w:r w:rsidR="00C14538" w:rsidRPr="00DB0D3E">
        <w:rPr>
          <w:rFonts w:asciiTheme="minorBidi" w:hAnsiTheme="minorBidi" w:cstheme="minorBidi"/>
          <w:szCs w:val="22"/>
        </w:rPr>
        <w:t>IP Data Exchange</w:t>
      </w:r>
      <w:r w:rsidR="00C9020E" w:rsidRPr="00DB0D3E">
        <w:rPr>
          <w:rFonts w:asciiTheme="minorBidi" w:hAnsiTheme="minorBidi" w:cstheme="minorBidi"/>
          <w:szCs w:val="22"/>
        </w:rPr>
        <w:t xml:space="preserve"> Task Force.</w:t>
      </w:r>
    </w:p>
    <w:p w14:paraId="17BDA6F1" w14:textId="4BEB93B9" w:rsidR="00D058A7" w:rsidRPr="00DB0D3E" w:rsidRDefault="0086199E" w:rsidP="0074307F">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E95D1B" w:rsidRPr="00DB0D3E">
        <w:rPr>
          <w:rFonts w:asciiTheme="minorBidi" w:hAnsiTheme="minorBidi" w:cstheme="minorBidi"/>
          <w:szCs w:val="22"/>
        </w:rPr>
        <w:t xml:space="preserve">The CWS approved that the Task Force </w:t>
      </w:r>
      <w:r w:rsidR="00350C7E" w:rsidRPr="00DB0D3E">
        <w:rPr>
          <w:rFonts w:asciiTheme="minorBidi" w:hAnsiTheme="minorBidi" w:cstheme="minorBidi"/>
          <w:szCs w:val="22"/>
        </w:rPr>
        <w:t>C</w:t>
      </w:r>
      <w:r w:rsidR="00E95D1B" w:rsidRPr="00DB0D3E">
        <w:rPr>
          <w:rFonts w:asciiTheme="minorBidi" w:hAnsiTheme="minorBidi" w:cstheme="minorBidi"/>
          <w:szCs w:val="22"/>
        </w:rPr>
        <w:t xml:space="preserve">o-Leaders prepare a draft survey questionnaire </w:t>
      </w:r>
      <w:r w:rsidR="00350C7E" w:rsidRPr="00DB0D3E">
        <w:rPr>
          <w:rFonts w:asciiTheme="minorBidi" w:hAnsiTheme="minorBidi" w:cstheme="minorBidi"/>
          <w:szCs w:val="22"/>
        </w:rPr>
        <w:t xml:space="preserve">to gather IP offices’ practices and suggestions to facilitate IP data exchange </w:t>
      </w:r>
      <w:r w:rsidR="00E95D1B" w:rsidRPr="00DB0D3E">
        <w:rPr>
          <w:rFonts w:asciiTheme="minorBidi" w:hAnsiTheme="minorBidi" w:cstheme="minorBidi"/>
          <w:szCs w:val="22"/>
        </w:rPr>
        <w:t>and discuss it with the Task Force</w:t>
      </w:r>
      <w:r w:rsidR="00C45C4D" w:rsidRPr="00DB0D3E">
        <w:rPr>
          <w:rFonts w:asciiTheme="minorBidi" w:hAnsiTheme="minorBidi" w:cstheme="minorBidi"/>
          <w:szCs w:val="22"/>
        </w:rPr>
        <w:t xml:space="preserve">. </w:t>
      </w:r>
      <w:r w:rsidR="00D57DD8">
        <w:rPr>
          <w:rFonts w:asciiTheme="minorBidi" w:hAnsiTheme="minorBidi" w:cstheme="minorBidi"/>
          <w:szCs w:val="22"/>
        </w:rPr>
        <w:t xml:space="preserve"> </w:t>
      </w:r>
      <w:r w:rsidR="00D57DD8" w:rsidRPr="00DB0D3E">
        <w:rPr>
          <w:rFonts w:asciiTheme="minorBidi" w:hAnsiTheme="minorBidi" w:cstheme="minorBidi"/>
          <w:szCs w:val="22"/>
        </w:rPr>
        <w:t>The CWS</w:t>
      </w:r>
      <w:r w:rsidR="00D57DD8" w:rsidRPr="00DB0D3E" w:rsidDel="00FB606B">
        <w:rPr>
          <w:rFonts w:asciiTheme="minorBidi" w:hAnsiTheme="minorBidi" w:cstheme="minorBidi"/>
          <w:szCs w:val="22"/>
        </w:rPr>
        <w:t xml:space="preserve"> </w:t>
      </w:r>
      <w:r w:rsidR="00D57DD8">
        <w:rPr>
          <w:rFonts w:asciiTheme="minorBidi" w:hAnsiTheme="minorBidi" w:cstheme="minorBidi"/>
          <w:szCs w:val="22"/>
        </w:rPr>
        <w:t xml:space="preserve">agreed </w:t>
      </w:r>
      <w:r w:rsidR="00D57DD8" w:rsidRPr="00DB0D3E">
        <w:rPr>
          <w:rFonts w:asciiTheme="minorBidi" w:hAnsiTheme="minorBidi" w:cstheme="minorBidi"/>
          <w:szCs w:val="22"/>
        </w:rPr>
        <w:t xml:space="preserve">that the Secretariat conduct the survey </w:t>
      </w:r>
      <w:r w:rsidR="00126F65">
        <w:rPr>
          <w:rFonts w:asciiTheme="minorBidi" w:hAnsiTheme="minorBidi" w:cstheme="minorBidi"/>
          <w:szCs w:val="22"/>
        </w:rPr>
        <w:t>by issuing a CWS circular</w:t>
      </w:r>
      <w:r w:rsidR="00D3233A">
        <w:rPr>
          <w:rFonts w:asciiTheme="minorBidi" w:hAnsiTheme="minorBidi" w:cstheme="minorBidi"/>
          <w:szCs w:val="22"/>
        </w:rPr>
        <w:t xml:space="preserve"> inviting IP offices</w:t>
      </w:r>
      <w:r w:rsidR="00FB2889">
        <w:rPr>
          <w:rFonts w:asciiTheme="minorBidi" w:hAnsiTheme="minorBidi" w:cstheme="minorBidi"/>
          <w:szCs w:val="22"/>
        </w:rPr>
        <w:t xml:space="preserve"> to the survey</w:t>
      </w:r>
      <w:r w:rsidR="00D57DD8" w:rsidRPr="00DB0D3E">
        <w:rPr>
          <w:rFonts w:asciiTheme="minorBidi" w:hAnsiTheme="minorBidi" w:cstheme="minorBidi"/>
          <w:szCs w:val="22"/>
        </w:rPr>
        <w:t>.</w:t>
      </w:r>
    </w:p>
    <w:p w14:paraId="41B25575" w14:textId="278F0AFB" w:rsidR="00550418" w:rsidRPr="00DB0D3E" w:rsidRDefault="00550418" w:rsidP="0074307F">
      <w:pPr>
        <w:pStyle w:val="ONUME"/>
        <w:numPr>
          <w:ilvl w:val="0"/>
          <w:numId w:val="0"/>
        </w:numPr>
        <w:ind w:left="567"/>
        <w:rPr>
          <w:rFonts w:asciiTheme="minorBidi" w:hAnsiTheme="minorBidi" w:cstheme="minorBidi"/>
          <w:szCs w:val="22"/>
        </w:rPr>
      </w:pPr>
      <w:r w:rsidRPr="00DB0D3E" w:rsidDel="00CD264C">
        <w:rPr>
          <w:rFonts w:asciiTheme="minorBidi" w:hAnsiTheme="minorBidi" w:cstheme="minorBidi"/>
          <w:szCs w:val="22"/>
        </w:rPr>
        <w:fldChar w:fldCharType="begin"/>
      </w:r>
      <w:r w:rsidRPr="00DB0D3E" w:rsidDel="00CD264C">
        <w:rPr>
          <w:rFonts w:asciiTheme="minorBidi" w:hAnsiTheme="minorBidi" w:cstheme="minorBidi"/>
          <w:szCs w:val="22"/>
        </w:rPr>
        <w:instrText xml:space="preserve"> AUTONUM  </w:instrText>
      </w:r>
      <w:r w:rsidRPr="00DB0D3E" w:rsidDel="00CD264C">
        <w:rPr>
          <w:rFonts w:asciiTheme="minorBidi" w:hAnsiTheme="minorBidi" w:cstheme="minorBidi"/>
          <w:szCs w:val="22"/>
        </w:rPr>
        <w:fldChar w:fldCharType="end"/>
      </w:r>
      <w:r w:rsidRPr="00DB0D3E">
        <w:rPr>
          <w:rFonts w:asciiTheme="minorBidi" w:hAnsiTheme="minorBidi" w:cstheme="minorBidi"/>
          <w:szCs w:val="22"/>
        </w:rPr>
        <w:tab/>
      </w:r>
      <w:r w:rsidR="00A06EC9" w:rsidRPr="00DB0D3E">
        <w:rPr>
          <w:rFonts w:asciiTheme="minorBidi" w:hAnsiTheme="minorBidi" w:cstheme="minorBidi"/>
          <w:szCs w:val="22"/>
        </w:rPr>
        <w:t xml:space="preserve">The CWS </w:t>
      </w:r>
      <w:r w:rsidR="00FB606B" w:rsidRPr="00DB0D3E">
        <w:rPr>
          <w:rFonts w:asciiTheme="minorBidi" w:hAnsiTheme="minorBidi" w:cstheme="minorBidi"/>
          <w:szCs w:val="22"/>
        </w:rPr>
        <w:t xml:space="preserve">also </w:t>
      </w:r>
      <w:r w:rsidR="00A32CD1">
        <w:rPr>
          <w:rFonts w:asciiTheme="minorBidi" w:hAnsiTheme="minorBidi" w:cstheme="minorBidi"/>
          <w:szCs w:val="22"/>
        </w:rPr>
        <w:t>agreed</w:t>
      </w:r>
      <w:r w:rsidR="008A2818" w:rsidRPr="00DB0D3E">
        <w:rPr>
          <w:rFonts w:asciiTheme="minorBidi" w:hAnsiTheme="minorBidi" w:cstheme="minorBidi"/>
          <w:szCs w:val="22"/>
        </w:rPr>
        <w:t xml:space="preserve"> that</w:t>
      </w:r>
      <w:r w:rsidR="00A06EC9" w:rsidRPr="00DB0D3E">
        <w:rPr>
          <w:rFonts w:asciiTheme="minorBidi" w:hAnsiTheme="minorBidi" w:cstheme="minorBidi"/>
          <w:szCs w:val="22"/>
        </w:rPr>
        <w:t xml:space="preserve"> the Task Force analyze the survey results and present them at the fourteenth session of the CWS.</w:t>
      </w:r>
    </w:p>
    <w:p w14:paraId="2DD32B0F" w14:textId="4666591B" w:rsidR="00625318" w:rsidRPr="00DB0D3E" w:rsidRDefault="00625318" w:rsidP="009D63A6">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w:t>
      </w:r>
      <w:r w:rsidR="00144D55" w:rsidRPr="00DB0D3E">
        <w:rPr>
          <w:rFonts w:asciiTheme="minorBidi" w:hAnsiTheme="minorBidi" w:cstheme="minorBidi"/>
          <w:szCs w:val="22"/>
        </w:rPr>
        <w:t xml:space="preserve">noted that </w:t>
      </w:r>
      <w:r w:rsidR="008E1B39" w:rsidRPr="00DB0D3E">
        <w:rPr>
          <w:rFonts w:asciiTheme="minorBidi" w:hAnsiTheme="minorBidi" w:cstheme="minorBidi"/>
          <w:szCs w:val="22"/>
        </w:rPr>
        <w:t xml:space="preserve">the </w:t>
      </w:r>
      <w:r w:rsidRPr="00DB0D3E">
        <w:rPr>
          <w:rFonts w:asciiTheme="minorBidi" w:hAnsiTheme="minorBidi" w:cstheme="minorBidi"/>
          <w:szCs w:val="22"/>
        </w:rPr>
        <w:t xml:space="preserve">Task Force </w:t>
      </w:r>
      <w:r w:rsidR="00144D55" w:rsidRPr="00DB0D3E">
        <w:rPr>
          <w:rFonts w:asciiTheme="minorBidi" w:hAnsiTheme="minorBidi" w:cstheme="minorBidi"/>
          <w:szCs w:val="22"/>
        </w:rPr>
        <w:t xml:space="preserve">will </w:t>
      </w:r>
      <w:r w:rsidRPr="00DB0D3E">
        <w:rPr>
          <w:rFonts w:asciiTheme="minorBidi" w:hAnsiTheme="minorBidi" w:cstheme="minorBidi"/>
          <w:szCs w:val="22"/>
        </w:rPr>
        <w:t>first reach a consensus on the project brief on IP Data Exchange Framework and Platform as discussed at the twelfth session of CWS and then proceed to improve the draft standard in the next phase considering the outcomes of the survey</w:t>
      </w:r>
      <w:r w:rsidR="00A06EC9" w:rsidRPr="00DB0D3E">
        <w:rPr>
          <w:rFonts w:asciiTheme="minorBidi" w:hAnsiTheme="minorBidi" w:cstheme="minorBidi"/>
          <w:szCs w:val="22"/>
        </w:rPr>
        <w:t>.</w:t>
      </w:r>
    </w:p>
    <w:p w14:paraId="63F11F88" w14:textId="30F21D81" w:rsidR="00A06EC9" w:rsidRPr="00DB0D3E" w:rsidRDefault="00A06EC9" w:rsidP="00815C1F">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602F1A" w:rsidRPr="00DB0D3E">
        <w:rPr>
          <w:rFonts w:asciiTheme="minorBidi" w:hAnsiTheme="minorBidi" w:cstheme="minorBidi"/>
          <w:szCs w:val="22"/>
        </w:rPr>
        <w:t xml:space="preserve">The CWS noted that </w:t>
      </w:r>
      <w:r w:rsidR="00735ED5" w:rsidRPr="00DB0D3E">
        <w:rPr>
          <w:rFonts w:asciiTheme="minorBidi" w:hAnsiTheme="minorBidi" w:cstheme="minorBidi"/>
          <w:szCs w:val="22"/>
        </w:rPr>
        <w:t xml:space="preserve">the Task Force </w:t>
      </w:r>
      <w:r w:rsidR="003612AA" w:rsidRPr="00DB0D3E">
        <w:rPr>
          <w:rFonts w:asciiTheme="minorBidi" w:hAnsiTheme="minorBidi" w:cstheme="minorBidi"/>
          <w:szCs w:val="22"/>
        </w:rPr>
        <w:t>plans</w:t>
      </w:r>
      <w:r w:rsidR="007F7737" w:rsidRPr="00DB0D3E">
        <w:rPr>
          <w:rFonts w:asciiTheme="minorBidi" w:hAnsiTheme="minorBidi" w:cstheme="minorBidi"/>
          <w:szCs w:val="22"/>
        </w:rPr>
        <w:t xml:space="preserve"> to present a final proposal </w:t>
      </w:r>
      <w:r w:rsidR="009C0CA0">
        <w:rPr>
          <w:rFonts w:asciiTheme="minorBidi" w:hAnsiTheme="minorBidi" w:cstheme="minorBidi"/>
          <w:szCs w:val="22"/>
        </w:rPr>
        <w:t xml:space="preserve">for </w:t>
      </w:r>
      <w:r w:rsidR="00735ED5" w:rsidRPr="00DB0D3E">
        <w:rPr>
          <w:rFonts w:asciiTheme="minorBidi" w:hAnsiTheme="minorBidi" w:cstheme="minorBidi"/>
          <w:szCs w:val="22"/>
        </w:rPr>
        <w:t xml:space="preserve">the new </w:t>
      </w:r>
      <w:proofErr w:type="gramStart"/>
      <w:r w:rsidR="00735766" w:rsidRPr="00DB0D3E">
        <w:rPr>
          <w:rFonts w:asciiTheme="minorBidi" w:hAnsiTheme="minorBidi" w:cstheme="minorBidi"/>
          <w:szCs w:val="22"/>
        </w:rPr>
        <w:t xml:space="preserve">draft </w:t>
      </w:r>
      <w:r w:rsidR="00735ED5" w:rsidRPr="00DB0D3E">
        <w:rPr>
          <w:rFonts w:asciiTheme="minorBidi" w:hAnsiTheme="minorBidi" w:cstheme="minorBidi"/>
          <w:szCs w:val="22"/>
        </w:rPr>
        <w:t>standard</w:t>
      </w:r>
      <w:proofErr w:type="gramEnd"/>
      <w:r w:rsidR="00735ED5" w:rsidRPr="00DB0D3E">
        <w:rPr>
          <w:rFonts w:asciiTheme="minorBidi" w:hAnsiTheme="minorBidi" w:cstheme="minorBidi"/>
          <w:szCs w:val="22"/>
        </w:rPr>
        <w:t xml:space="preserve"> on the IP data exchange framework and its use for consideration and adoption at the fourteenth session of the CWS.</w:t>
      </w:r>
    </w:p>
    <w:p w14:paraId="143A8E60" w14:textId="7D133E6C"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  Development of WIPO Standards</w:t>
      </w:r>
    </w:p>
    <w:p w14:paraId="2574B173" w14:textId="664EA433"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5(a):  Proposal for a new WIPO Standard supporting the data cleaning of names</w:t>
      </w:r>
    </w:p>
    <w:p w14:paraId="08C84D14" w14:textId="17963CB3" w:rsidR="00C9020E"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42" w:history="1">
        <w:r w:rsidR="00A82233" w:rsidRPr="00DB0D3E">
          <w:rPr>
            <w:rStyle w:val="Hyperlink"/>
            <w:rFonts w:asciiTheme="minorBidi" w:hAnsiTheme="minorBidi" w:cstheme="minorBidi"/>
            <w:szCs w:val="22"/>
          </w:rPr>
          <w:t>CWS/13/15</w:t>
        </w:r>
      </w:hyperlink>
      <w:r w:rsidR="00A82233" w:rsidRPr="00DB0D3E">
        <w:rPr>
          <w:rFonts w:asciiTheme="minorBidi" w:hAnsiTheme="minorBidi" w:cstheme="minorBidi"/>
          <w:szCs w:val="22"/>
        </w:rPr>
        <w:t xml:space="preserve"> </w:t>
      </w:r>
      <w:r w:rsidR="008A2782" w:rsidRPr="00DB0D3E">
        <w:rPr>
          <w:rFonts w:asciiTheme="minorBidi" w:hAnsiTheme="minorBidi" w:cstheme="minorBidi"/>
          <w:szCs w:val="22"/>
        </w:rPr>
        <w:t xml:space="preserve">and </w:t>
      </w:r>
      <w:hyperlink r:id="rId43" w:history="1">
        <w:r w:rsidR="0081427C" w:rsidRPr="00DB0D3E">
          <w:rPr>
            <w:rStyle w:val="Hyperlink"/>
            <w:rFonts w:asciiTheme="minorBidi" w:hAnsiTheme="minorBidi" w:cstheme="minorBidi"/>
            <w:szCs w:val="22"/>
          </w:rPr>
          <w:t>CWS/13/15 REV.</w:t>
        </w:r>
      </w:hyperlink>
    </w:p>
    <w:p w14:paraId="04B89A30" w14:textId="18CF3797" w:rsidR="00B30993" w:rsidRPr="00DB0D3E" w:rsidRDefault="00B30993" w:rsidP="003C0A38">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De</w:t>
      </w:r>
      <w:r w:rsidR="00CE4712" w:rsidRPr="00DB0D3E">
        <w:rPr>
          <w:rFonts w:asciiTheme="minorBidi" w:hAnsiTheme="minorBidi" w:cstheme="minorBidi"/>
          <w:szCs w:val="22"/>
        </w:rPr>
        <w:t>legation of</w:t>
      </w:r>
      <w:r w:rsidRPr="00DB0D3E">
        <w:rPr>
          <w:rFonts w:asciiTheme="minorBidi" w:hAnsiTheme="minorBidi" w:cstheme="minorBidi"/>
          <w:szCs w:val="22"/>
        </w:rPr>
        <w:t xml:space="preserve"> the Republic of Korea</w:t>
      </w:r>
      <w:r w:rsidR="00644729" w:rsidRPr="00DB0D3E">
        <w:rPr>
          <w:rFonts w:asciiTheme="minorBidi" w:hAnsiTheme="minorBidi" w:cstheme="minorBidi"/>
          <w:szCs w:val="22"/>
        </w:rPr>
        <w:t xml:space="preserve">, as </w:t>
      </w:r>
      <w:r w:rsidR="000B6AA3" w:rsidRPr="00DB0D3E">
        <w:rPr>
          <w:rFonts w:asciiTheme="minorBidi" w:hAnsiTheme="minorBidi" w:cstheme="minorBidi"/>
          <w:szCs w:val="22"/>
        </w:rPr>
        <w:t xml:space="preserve">a </w:t>
      </w:r>
      <w:r w:rsidR="00644729" w:rsidRPr="00DB0D3E">
        <w:rPr>
          <w:rFonts w:asciiTheme="minorBidi" w:hAnsiTheme="minorBidi" w:cstheme="minorBidi"/>
          <w:szCs w:val="22"/>
        </w:rPr>
        <w:t xml:space="preserve">Task Force </w:t>
      </w:r>
      <w:r w:rsidR="000B6AA3" w:rsidRPr="00DB0D3E">
        <w:rPr>
          <w:rFonts w:asciiTheme="minorBidi" w:hAnsiTheme="minorBidi" w:cstheme="minorBidi"/>
          <w:szCs w:val="22"/>
        </w:rPr>
        <w:t>co-l</w:t>
      </w:r>
      <w:r w:rsidR="00644729" w:rsidRPr="00DB0D3E">
        <w:rPr>
          <w:rFonts w:asciiTheme="minorBidi" w:hAnsiTheme="minorBidi" w:cstheme="minorBidi"/>
          <w:szCs w:val="22"/>
        </w:rPr>
        <w:t>eader,</w:t>
      </w:r>
      <w:r w:rsidRPr="00DB0D3E">
        <w:rPr>
          <w:rFonts w:asciiTheme="minorBidi" w:hAnsiTheme="minorBidi" w:cstheme="minorBidi"/>
          <w:szCs w:val="22"/>
        </w:rPr>
        <w:t xml:space="preserve"> </w:t>
      </w:r>
      <w:r w:rsidR="00922E72" w:rsidRPr="00DB0D3E">
        <w:rPr>
          <w:rFonts w:asciiTheme="minorBidi" w:hAnsiTheme="minorBidi" w:cstheme="minorBidi"/>
          <w:szCs w:val="22"/>
        </w:rPr>
        <w:t>recalled</w:t>
      </w:r>
      <w:r w:rsidR="00C82F14" w:rsidRPr="00DB0D3E">
        <w:rPr>
          <w:rFonts w:asciiTheme="minorBidi" w:hAnsiTheme="minorBidi" w:cstheme="minorBidi"/>
          <w:szCs w:val="22"/>
        </w:rPr>
        <w:t xml:space="preserve"> the CWS</w:t>
      </w:r>
      <w:r w:rsidRPr="00DB0D3E">
        <w:rPr>
          <w:rFonts w:asciiTheme="minorBidi" w:hAnsiTheme="minorBidi" w:cstheme="minorBidi"/>
          <w:szCs w:val="22"/>
        </w:rPr>
        <w:t xml:space="preserve"> that discussions a draft </w:t>
      </w:r>
      <w:r w:rsidR="005C0EFD" w:rsidRPr="00DB0D3E">
        <w:rPr>
          <w:rFonts w:asciiTheme="minorBidi" w:hAnsiTheme="minorBidi" w:cstheme="minorBidi"/>
          <w:szCs w:val="22"/>
        </w:rPr>
        <w:t xml:space="preserve">set of </w:t>
      </w:r>
      <w:r w:rsidR="00226C2A" w:rsidRPr="00DB0D3E">
        <w:rPr>
          <w:rFonts w:asciiTheme="minorBidi" w:hAnsiTheme="minorBidi" w:cstheme="minorBidi"/>
          <w:szCs w:val="22"/>
        </w:rPr>
        <w:t>recommendations</w:t>
      </w:r>
      <w:r w:rsidR="005C0EFD" w:rsidRPr="00DB0D3E">
        <w:rPr>
          <w:rFonts w:asciiTheme="minorBidi" w:hAnsiTheme="minorBidi" w:cstheme="minorBidi"/>
          <w:szCs w:val="22"/>
        </w:rPr>
        <w:t xml:space="preserve"> for data cleaning of customer names </w:t>
      </w:r>
      <w:r w:rsidR="006569E2" w:rsidRPr="00DB0D3E">
        <w:rPr>
          <w:rFonts w:asciiTheme="minorBidi" w:hAnsiTheme="minorBidi" w:cstheme="minorBidi"/>
          <w:szCs w:val="22"/>
        </w:rPr>
        <w:t>commenced</w:t>
      </w:r>
      <w:r w:rsidRPr="00DB0D3E">
        <w:rPr>
          <w:rFonts w:asciiTheme="minorBidi" w:hAnsiTheme="minorBidi" w:cstheme="minorBidi"/>
          <w:szCs w:val="22"/>
        </w:rPr>
        <w:t xml:space="preserve"> in 2022. </w:t>
      </w:r>
      <w:r w:rsidR="00CE4712" w:rsidRPr="00DB0D3E">
        <w:rPr>
          <w:rFonts w:asciiTheme="minorBidi" w:hAnsiTheme="minorBidi" w:cstheme="minorBidi"/>
          <w:szCs w:val="22"/>
        </w:rPr>
        <w:t xml:space="preserve"> The draft WIPO </w:t>
      </w:r>
      <w:r w:rsidR="00A55B19" w:rsidRPr="00DB0D3E">
        <w:rPr>
          <w:rFonts w:asciiTheme="minorBidi" w:hAnsiTheme="minorBidi" w:cstheme="minorBidi"/>
          <w:szCs w:val="22"/>
        </w:rPr>
        <w:t>S</w:t>
      </w:r>
      <w:r w:rsidRPr="00DB0D3E">
        <w:rPr>
          <w:rFonts w:asciiTheme="minorBidi" w:hAnsiTheme="minorBidi" w:cstheme="minorBidi"/>
          <w:szCs w:val="22"/>
        </w:rPr>
        <w:t xml:space="preserve">tandard </w:t>
      </w:r>
      <w:r w:rsidR="00CE4712" w:rsidRPr="00DB0D3E">
        <w:rPr>
          <w:rFonts w:asciiTheme="minorBidi" w:hAnsiTheme="minorBidi" w:cstheme="minorBidi"/>
          <w:szCs w:val="22"/>
        </w:rPr>
        <w:t>ST.93</w:t>
      </w:r>
      <w:r w:rsidRPr="00DB0D3E">
        <w:rPr>
          <w:rFonts w:asciiTheme="minorBidi" w:hAnsiTheme="minorBidi" w:cstheme="minorBidi"/>
          <w:szCs w:val="22"/>
        </w:rPr>
        <w:t xml:space="preserve"> was </w:t>
      </w:r>
      <w:r w:rsidR="006569E2" w:rsidRPr="00DB0D3E">
        <w:rPr>
          <w:rFonts w:asciiTheme="minorBidi" w:hAnsiTheme="minorBidi" w:cstheme="minorBidi"/>
          <w:szCs w:val="22"/>
        </w:rPr>
        <w:t>presented</w:t>
      </w:r>
      <w:r w:rsidR="003469CA" w:rsidRPr="00DB0D3E">
        <w:rPr>
          <w:rFonts w:asciiTheme="minorBidi" w:hAnsiTheme="minorBidi" w:cstheme="minorBidi"/>
          <w:szCs w:val="22"/>
        </w:rPr>
        <w:t xml:space="preserve"> for consideration and adoption</w:t>
      </w:r>
      <w:r w:rsidR="006569E2" w:rsidRPr="00DB0D3E">
        <w:rPr>
          <w:rFonts w:asciiTheme="minorBidi" w:hAnsiTheme="minorBidi" w:cstheme="minorBidi"/>
          <w:szCs w:val="22"/>
        </w:rPr>
        <w:t xml:space="preserve"> </w:t>
      </w:r>
      <w:r w:rsidRPr="00DB0D3E">
        <w:rPr>
          <w:rFonts w:asciiTheme="minorBidi" w:hAnsiTheme="minorBidi" w:cstheme="minorBidi"/>
          <w:szCs w:val="22"/>
        </w:rPr>
        <w:t xml:space="preserve">at the </w:t>
      </w:r>
      <w:r w:rsidR="00F24DEB" w:rsidRPr="00DB0D3E">
        <w:rPr>
          <w:rFonts w:asciiTheme="minorBidi" w:hAnsiTheme="minorBidi" w:cstheme="minorBidi"/>
          <w:szCs w:val="22"/>
        </w:rPr>
        <w:t xml:space="preserve">twelfth </w:t>
      </w:r>
      <w:r w:rsidR="003469CA" w:rsidRPr="00DB0D3E">
        <w:rPr>
          <w:rFonts w:asciiTheme="minorBidi" w:hAnsiTheme="minorBidi" w:cstheme="minorBidi"/>
          <w:szCs w:val="22"/>
        </w:rPr>
        <w:t>session of the CWS</w:t>
      </w:r>
      <w:r w:rsidR="00B87DAE" w:rsidRPr="00DB0D3E">
        <w:rPr>
          <w:rFonts w:asciiTheme="minorBidi" w:hAnsiTheme="minorBidi" w:cstheme="minorBidi"/>
          <w:szCs w:val="22"/>
        </w:rPr>
        <w:t>.  T</w:t>
      </w:r>
      <w:r w:rsidR="00EB1268" w:rsidRPr="00DB0D3E">
        <w:rPr>
          <w:rFonts w:asciiTheme="minorBidi" w:hAnsiTheme="minorBidi" w:cstheme="minorBidi"/>
          <w:szCs w:val="22"/>
        </w:rPr>
        <w:t xml:space="preserve">he CWS did </w:t>
      </w:r>
      <w:r w:rsidR="007F6CE0" w:rsidRPr="00DB0D3E">
        <w:rPr>
          <w:rFonts w:asciiTheme="minorBidi" w:hAnsiTheme="minorBidi" w:cstheme="minorBidi"/>
          <w:szCs w:val="22"/>
        </w:rPr>
        <w:t xml:space="preserve">not </w:t>
      </w:r>
      <w:r w:rsidR="00EC5BD2" w:rsidRPr="00DB0D3E">
        <w:rPr>
          <w:rFonts w:asciiTheme="minorBidi" w:hAnsiTheme="minorBidi" w:cstheme="minorBidi"/>
          <w:szCs w:val="22"/>
        </w:rPr>
        <w:t>adopt</w:t>
      </w:r>
      <w:r w:rsidR="00856D52" w:rsidRPr="00DB0D3E">
        <w:rPr>
          <w:rFonts w:asciiTheme="minorBidi" w:hAnsiTheme="minorBidi" w:cstheme="minorBidi"/>
          <w:szCs w:val="22"/>
        </w:rPr>
        <w:t xml:space="preserve"> it and </w:t>
      </w:r>
      <w:r w:rsidR="00B87DAE" w:rsidRPr="00DB0D3E">
        <w:rPr>
          <w:rFonts w:asciiTheme="minorBidi" w:hAnsiTheme="minorBidi" w:cstheme="minorBidi"/>
          <w:szCs w:val="22"/>
        </w:rPr>
        <w:t>requeste</w:t>
      </w:r>
      <w:r w:rsidR="001F69CA" w:rsidRPr="00DB0D3E">
        <w:rPr>
          <w:rFonts w:asciiTheme="minorBidi" w:hAnsiTheme="minorBidi" w:cstheme="minorBidi"/>
          <w:szCs w:val="22"/>
        </w:rPr>
        <w:t xml:space="preserve">d the </w:t>
      </w:r>
      <w:r w:rsidR="0051023A" w:rsidRPr="00DB0D3E">
        <w:rPr>
          <w:rFonts w:asciiTheme="minorBidi" w:hAnsiTheme="minorBidi" w:cstheme="minorBidi"/>
          <w:szCs w:val="22"/>
        </w:rPr>
        <w:t xml:space="preserve">Task Force </w:t>
      </w:r>
      <w:r w:rsidR="007B5277" w:rsidRPr="00DB0D3E">
        <w:rPr>
          <w:rFonts w:asciiTheme="minorBidi" w:hAnsiTheme="minorBidi" w:cstheme="minorBidi"/>
          <w:szCs w:val="22"/>
        </w:rPr>
        <w:t xml:space="preserve">to </w:t>
      </w:r>
      <w:r w:rsidR="008E3B23" w:rsidRPr="00DB0D3E">
        <w:rPr>
          <w:rFonts w:asciiTheme="minorBidi" w:hAnsiTheme="minorBidi" w:cstheme="minorBidi"/>
          <w:szCs w:val="22"/>
        </w:rPr>
        <w:t xml:space="preserve">improve </w:t>
      </w:r>
      <w:r w:rsidR="009117BC" w:rsidRPr="00DB0D3E">
        <w:rPr>
          <w:rFonts w:asciiTheme="minorBidi" w:hAnsiTheme="minorBidi" w:cstheme="minorBidi"/>
          <w:szCs w:val="22"/>
        </w:rPr>
        <w:t>it</w:t>
      </w:r>
      <w:r w:rsidRPr="00DB0D3E">
        <w:rPr>
          <w:rFonts w:asciiTheme="minorBidi" w:hAnsiTheme="minorBidi" w:cstheme="minorBidi"/>
          <w:szCs w:val="22"/>
        </w:rPr>
        <w:t>.</w:t>
      </w:r>
    </w:p>
    <w:p w14:paraId="33BC2961" w14:textId="0C0DD49B" w:rsidR="006B4A8C" w:rsidRPr="00DB0D3E" w:rsidRDefault="003C0A38" w:rsidP="00B3099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1B76B9" w:rsidRPr="00DB0D3E">
        <w:rPr>
          <w:rFonts w:asciiTheme="minorBidi" w:hAnsiTheme="minorBidi" w:cstheme="minorBidi"/>
          <w:szCs w:val="22"/>
        </w:rPr>
        <w:t>The</w:t>
      </w:r>
      <w:r w:rsidR="00D527CB" w:rsidRPr="00DB0D3E">
        <w:rPr>
          <w:rFonts w:asciiTheme="minorBidi" w:hAnsiTheme="minorBidi" w:cstheme="minorBidi"/>
          <w:szCs w:val="22"/>
        </w:rPr>
        <w:t xml:space="preserve"> improved draft </w:t>
      </w:r>
      <w:r w:rsidR="00040F46" w:rsidRPr="00DB0D3E">
        <w:rPr>
          <w:rFonts w:asciiTheme="minorBidi" w:hAnsiTheme="minorBidi" w:cstheme="minorBidi"/>
          <w:szCs w:val="22"/>
        </w:rPr>
        <w:t>WIPO Sta</w:t>
      </w:r>
      <w:r w:rsidR="00581E9B" w:rsidRPr="00DB0D3E">
        <w:rPr>
          <w:rFonts w:asciiTheme="minorBidi" w:hAnsiTheme="minorBidi" w:cstheme="minorBidi"/>
          <w:szCs w:val="22"/>
        </w:rPr>
        <w:t xml:space="preserve">ndard ST.93 was </w:t>
      </w:r>
      <w:r w:rsidR="00F04BEC" w:rsidRPr="00DB0D3E">
        <w:rPr>
          <w:rFonts w:asciiTheme="minorBidi" w:hAnsiTheme="minorBidi" w:cstheme="minorBidi"/>
          <w:szCs w:val="22"/>
        </w:rPr>
        <w:t xml:space="preserve">presented </w:t>
      </w:r>
      <w:r w:rsidR="007877C5" w:rsidRPr="00DB0D3E">
        <w:rPr>
          <w:rFonts w:asciiTheme="minorBidi" w:hAnsiTheme="minorBidi" w:cstheme="minorBidi"/>
          <w:szCs w:val="22"/>
        </w:rPr>
        <w:t xml:space="preserve">as </w:t>
      </w:r>
      <w:r w:rsidR="00074BD0" w:rsidRPr="00DB0D3E">
        <w:rPr>
          <w:rFonts w:asciiTheme="minorBidi" w:hAnsiTheme="minorBidi" w:cstheme="minorBidi"/>
          <w:szCs w:val="22"/>
        </w:rPr>
        <w:t xml:space="preserve">the Annex to document </w:t>
      </w:r>
      <w:hyperlink r:id="rId44" w:history="1">
        <w:r w:rsidR="00BA7AE8" w:rsidRPr="00DB0D3E">
          <w:rPr>
            <w:rStyle w:val="Hyperlink"/>
            <w:rFonts w:asciiTheme="minorBidi" w:hAnsiTheme="minorBidi" w:cstheme="minorBidi"/>
            <w:szCs w:val="22"/>
          </w:rPr>
          <w:t>CWS/13/15</w:t>
        </w:r>
      </w:hyperlink>
      <w:r w:rsidR="00126700" w:rsidRPr="00DB0D3E">
        <w:rPr>
          <w:rFonts w:asciiTheme="minorBidi" w:hAnsiTheme="minorBidi" w:cstheme="minorBidi"/>
          <w:szCs w:val="22"/>
        </w:rPr>
        <w:t xml:space="preserve"> for adoption</w:t>
      </w:r>
      <w:r w:rsidR="00890A44" w:rsidRPr="00DB0D3E">
        <w:rPr>
          <w:rFonts w:asciiTheme="minorBidi" w:hAnsiTheme="minorBidi" w:cstheme="minorBidi"/>
          <w:szCs w:val="22"/>
        </w:rPr>
        <w:t xml:space="preserve">.  </w:t>
      </w:r>
      <w:r w:rsidR="00B30993" w:rsidRPr="00DB0D3E">
        <w:rPr>
          <w:rFonts w:asciiTheme="minorBidi" w:hAnsiTheme="minorBidi" w:cstheme="minorBidi"/>
          <w:szCs w:val="22"/>
        </w:rPr>
        <w:t>The</w:t>
      </w:r>
      <w:r w:rsidRPr="00DB0D3E">
        <w:rPr>
          <w:rFonts w:asciiTheme="minorBidi" w:hAnsiTheme="minorBidi" w:cstheme="minorBidi"/>
          <w:szCs w:val="22"/>
        </w:rPr>
        <w:t xml:space="preserve"> Delegation</w:t>
      </w:r>
      <w:r w:rsidR="00B30993" w:rsidRPr="00DB0D3E">
        <w:rPr>
          <w:rFonts w:asciiTheme="minorBidi" w:hAnsiTheme="minorBidi" w:cstheme="minorBidi"/>
          <w:szCs w:val="22"/>
        </w:rPr>
        <w:t xml:space="preserve"> </w:t>
      </w:r>
      <w:r w:rsidRPr="00DB0D3E">
        <w:rPr>
          <w:rFonts w:asciiTheme="minorBidi" w:hAnsiTheme="minorBidi" w:cstheme="minorBidi"/>
          <w:szCs w:val="22"/>
        </w:rPr>
        <w:t xml:space="preserve">of the Republic of Korea </w:t>
      </w:r>
      <w:r w:rsidR="00356111" w:rsidRPr="00DB0D3E">
        <w:rPr>
          <w:rFonts w:asciiTheme="minorBidi" w:hAnsiTheme="minorBidi" w:cstheme="minorBidi"/>
          <w:szCs w:val="22"/>
        </w:rPr>
        <w:t>highlighted</w:t>
      </w:r>
      <w:r w:rsidR="00B30993" w:rsidRPr="00DB0D3E">
        <w:rPr>
          <w:rFonts w:asciiTheme="minorBidi" w:hAnsiTheme="minorBidi" w:cstheme="minorBidi"/>
          <w:szCs w:val="22"/>
        </w:rPr>
        <w:t xml:space="preserve"> that the objective of </w:t>
      </w:r>
      <w:r w:rsidR="00735CFB" w:rsidRPr="00DB0D3E">
        <w:rPr>
          <w:rFonts w:asciiTheme="minorBidi" w:hAnsiTheme="minorBidi" w:cstheme="minorBidi"/>
          <w:szCs w:val="22"/>
        </w:rPr>
        <w:t>proposed</w:t>
      </w:r>
      <w:r w:rsidR="00340784" w:rsidRPr="00DB0D3E">
        <w:rPr>
          <w:rFonts w:asciiTheme="minorBidi" w:hAnsiTheme="minorBidi" w:cstheme="minorBidi"/>
          <w:szCs w:val="22"/>
        </w:rPr>
        <w:t xml:space="preserve"> </w:t>
      </w:r>
      <w:r w:rsidRPr="00DB0D3E">
        <w:rPr>
          <w:rFonts w:asciiTheme="minorBidi" w:hAnsiTheme="minorBidi" w:cstheme="minorBidi"/>
          <w:szCs w:val="22"/>
        </w:rPr>
        <w:t xml:space="preserve">draft WIPO </w:t>
      </w:r>
      <w:r w:rsidR="000A2D55" w:rsidRPr="00DB0D3E">
        <w:rPr>
          <w:rFonts w:asciiTheme="minorBidi" w:hAnsiTheme="minorBidi" w:cstheme="minorBidi"/>
          <w:szCs w:val="22"/>
        </w:rPr>
        <w:t xml:space="preserve">Standard </w:t>
      </w:r>
      <w:r w:rsidR="00B30993" w:rsidRPr="00DB0D3E">
        <w:rPr>
          <w:rFonts w:asciiTheme="minorBidi" w:hAnsiTheme="minorBidi" w:cstheme="minorBidi"/>
          <w:szCs w:val="22"/>
        </w:rPr>
        <w:t xml:space="preserve">ST.93 </w:t>
      </w:r>
      <w:r w:rsidR="006F7C3B" w:rsidRPr="00DB0D3E">
        <w:rPr>
          <w:rFonts w:asciiTheme="minorBidi" w:hAnsiTheme="minorBidi" w:cstheme="minorBidi"/>
          <w:szCs w:val="22"/>
        </w:rPr>
        <w:t>was</w:t>
      </w:r>
      <w:r w:rsidR="00B30993" w:rsidRPr="00DB0D3E">
        <w:rPr>
          <w:rFonts w:asciiTheme="minorBidi" w:hAnsiTheme="minorBidi" w:cstheme="minorBidi"/>
          <w:szCs w:val="22"/>
        </w:rPr>
        <w:t xml:space="preserve"> to improve the quality, accuracy, and consistency of </w:t>
      </w:r>
      <w:r w:rsidRPr="00DB0D3E">
        <w:rPr>
          <w:rFonts w:asciiTheme="minorBidi" w:hAnsiTheme="minorBidi" w:cstheme="minorBidi"/>
          <w:szCs w:val="22"/>
        </w:rPr>
        <w:t xml:space="preserve">customer </w:t>
      </w:r>
      <w:r w:rsidR="00B30993" w:rsidRPr="00DB0D3E">
        <w:rPr>
          <w:rFonts w:asciiTheme="minorBidi" w:hAnsiTheme="minorBidi" w:cstheme="minorBidi"/>
          <w:szCs w:val="22"/>
        </w:rPr>
        <w:t xml:space="preserve">name data in </w:t>
      </w:r>
      <w:r w:rsidRPr="00DB0D3E">
        <w:rPr>
          <w:rFonts w:asciiTheme="minorBidi" w:hAnsiTheme="minorBidi" w:cstheme="minorBidi"/>
          <w:szCs w:val="22"/>
        </w:rPr>
        <w:t>IP</w:t>
      </w:r>
      <w:r w:rsidR="00B30993" w:rsidRPr="00DB0D3E">
        <w:rPr>
          <w:rFonts w:asciiTheme="minorBidi" w:hAnsiTheme="minorBidi" w:cstheme="minorBidi"/>
          <w:szCs w:val="22"/>
        </w:rPr>
        <w:t xml:space="preserve"> </w:t>
      </w:r>
      <w:r w:rsidR="002F3139" w:rsidRPr="00DB0D3E">
        <w:rPr>
          <w:rFonts w:asciiTheme="minorBidi" w:hAnsiTheme="minorBidi" w:cstheme="minorBidi"/>
          <w:szCs w:val="22"/>
        </w:rPr>
        <w:t>data</w:t>
      </w:r>
      <w:r w:rsidR="00B30993" w:rsidRPr="00DB0D3E">
        <w:rPr>
          <w:rFonts w:asciiTheme="minorBidi" w:hAnsiTheme="minorBidi" w:cstheme="minorBidi"/>
          <w:szCs w:val="22"/>
        </w:rPr>
        <w:t xml:space="preserve">. </w:t>
      </w:r>
      <w:r w:rsidRPr="00DB0D3E">
        <w:rPr>
          <w:rFonts w:asciiTheme="minorBidi" w:hAnsiTheme="minorBidi" w:cstheme="minorBidi"/>
          <w:szCs w:val="22"/>
        </w:rPr>
        <w:t xml:space="preserve"> </w:t>
      </w:r>
      <w:r w:rsidR="00B30993" w:rsidRPr="00DB0D3E">
        <w:rPr>
          <w:rFonts w:asciiTheme="minorBidi" w:hAnsiTheme="minorBidi" w:cstheme="minorBidi"/>
          <w:szCs w:val="22"/>
        </w:rPr>
        <w:t xml:space="preserve">This </w:t>
      </w:r>
      <w:r w:rsidRPr="00DB0D3E">
        <w:rPr>
          <w:rFonts w:asciiTheme="minorBidi" w:hAnsiTheme="minorBidi" w:cstheme="minorBidi"/>
          <w:szCs w:val="22"/>
        </w:rPr>
        <w:t>would</w:t>
      </w:r>
      <w:r w:rsidR="00B30993" w:rsidRPr="00DB0D3E">
        <w:rPr>
          <w:rFonts w:asciiTheme="minorBidi" w:hAnsiTheme="minorBidi" w:cstheme="minorBidi"/>
          <w:szCs w:val="22"/>
        </w:rPr>
        <w:t xml:space="preserve"> enhance data integrity, interoperability, and operational efficiency across IP offices. </w:t>
      </w:r>
      <w:r w:rsidRPr="00DB0D3E">
        <w:rPr>
          <w:rFonts w:asciiTheme="minorBidi" w:hAnsiTheme="minorBidi" w:cstheme="minorBidi"/>
          <w:szCs w:val="22"/>
        </w:rPr>
        <w:t xml:space="preserve"> </w:t>
      </w:r>
      <w:r w:rsidR="00B30993" w:rsidRPr="00DB0D3E">
        <w:rPr>
          <w:rFonts w:asciiTheme="minorBidi" w:hAnsiTheme="minorBidi" w:cstheme="minorBidi"/>
          <w:szCs w:val="22"/>
        </w:rPr>
        <w:t>The</w:t>
      </w:r>
      <w:r w:rsidRPr="00DB0D3E">
        <w:rPr>
          <w:rFonts w:asciiTheme="minorBidi" w:hAnsiTheme="minorBidi" w:cstheme="minorBidi"/>
          <w:szCs w:val="22"/>
        </w:rPr>
        <w:t xml:space="preserve"> draft</w:t>
      </w:r>
      <w:r w:rsidR="00B30993" w:rsidRPr="00DB0D3E">
        <w:rPr>
          <w:rFonts w:asciiTheme="minorBidi" w:hAnsiTheme="minorBidi" w:cstheme="minorBidi"/>
          <w:szCs w:val="22"/>
        </w:rPr>
        <w:t xml:space="preserve"> </w:t>
      </w:r>
      <w:r w:rsidR="00197AED" w:rsidRPr="00DB0D3E">
        <w:rPr>
          <w:rFonts w:asciiTheme="minorBidi" w:hAnsiTheme="minorBidi" w:cstheme="minorBidi"/>
          <w:szCs w:val="22"/>
        </w:rPr>
        <w:t>S</w:t>
      </w:r>
      <w:r w:rsidR="00B30993" w:rsidRPr="00DB0D3E">
        <w:rPr>
          <w:rFonts w:asciiTheme="minorBidi" w:hAnsiTheme="minorBidi" w:cstheme="minorBidi"/>
          <w:szCs w:val="22"/>
        </w:rPr>
        <w:t>tandard provide</w:t>
      </w:r>
      <w:r w:rsidRPr="00DB0D3E">
        <w:rPr>
          <w:rFonts w:asciiTheme="minorBidi" w:hAnsiTheme="minorBidi" w:cstheme="minorBidi"/>
          <w:szCs w:val="22"/>
        </w:rPr>
        <w:t>d</w:t>
      </w:r>
      <w:r w:rsidR="00B30993" w:rsidRPr="00DB0D3E">
        <w:rPr>
          <w:rFonts w:asciiTheme="minorBidi" w:hAnsiTheme="minorBidi" w:cstheme="minorBidi"/>
          <w:szCs w:val="22"/>
        </w:rPr>
        <w:t xml:space="preserve"> general recommendations for the collection, processing, transformation, validation, disambiguation, maintenance, and dissemination of name data. </w:t>
      </w:r>
      <w:r w:rsidR="007F6CE0" w:rsidRPr="00DB0D3E">
        <w:rPr>
          <w:rFonts w:asciiTheme="minorBidi" w:hAnsiTheme="minorBidi" w:cstheme="minorBidi"/>
          <w:szCs w:val="22"/>
        </w:rPr>
        <w:t xml:space="preserve"> </w:t>
      </w:r>
      <w:r w:rsidR="00B30993" w:rsidRPr="00DB0D3E">
        <w:rPr>
          <w:rFonts w:asciiTheme="minorBidi" w:hAnsiTheme="minorBidi" w:cstheme="minorBidi"/>
          <w:szCs w:val="22"/>
        </w:rPr>
        <w:t xml:space="preserve">It does not prescribe specific methods for transliteration, translation, or algorithmic processing. </w:t>
      </w:r>
      <w:r w:rsidR="00450206" w:rsidRPr="00DB0D3E">
        <w:rPr>
          <w:rFonts w:asciiTheme="minorBidi" w:hAnsiTheme="minorBidi" w:cstheme="minorBidi"/>
          <w:szCs w:val="22"/>
        </w:rPr>
        <w:t xml:space="preserve"> </w:t>
      </w:r>
      <w:r w:rsidR="00B30993" w:rsidRPr="00DB0D3E">
        <w:rPr>
          <w:rFonts w:asciiTheme="minorBidi" w:hAnsiTheme="minorBidi" w:cstheme="minorBidi"/>
          <w:szCs w:val="22"/>
        </w:rPr>
        <w:t xml:space="preserve">Updates </w:t>
      </w:r>
      <w:r w:rsidR="009124DF" w:rsidRPr="00DB0D3E">
        <w:rPr>
          <w:rFonts w:asciiTheme="minorBidi" w:hAnsiTheme="minorBidi" w:cstheme="minorBidi"/>
          <w:szCs w:val="22"/>
        </w:rPr>
        <w:t>made</w:t>
      </w:r>
      <w:r w:rsidR="00B30993" w:rsidRPr="00DB0D3E">
        <w:rPr>
          <w:rFonts w:asciiTheme="minorBidi" w:hAnsiTheme="minorBidi" w:cstheme="minorBidi"/>
          <w:szCs w:val="22"/>
        </w:rPr>
        <w:t xml:space="preserve"> to the draft </w:t>
      </w:r>
      <w:r w:rsidR="009124DF" w:rsidRPr="00DB0D3E">
        <w:rPr>
          <w:rFonts w:asciiTheme="minorBidi" w:hAnsiTheme="minorBidi" w:cstheme="minorBidi"/>
          <w:szCs w:val="22"/>
        </w:rPr>
        <w:t>since it was considered at the last session</w:t>
      </w:r>
      <w:r w:rsidR="00B30993" w:rsidRPr="00DB0D3E">
        <w:rPr>
          <w:rFonts w:asciiTheme="minorBidi" w:hAnsiTheme="minorBidi" w:cstheme="minorBidi"/>
          <w:szCs w:val="22"/>
        </w:rPr>
        <w:t xml:space="preserve"> include removing the </w:t>
      </w:r>
      <w:r w:rsidR="00E62A79" w:rsidRPr="00DB0D3E">
        <w:rPr>
          <w:rFonts w:asciiTheme="minorBidi" w:hAnsiTheme="minorBidi" w:cstheme="minorBidi"/>
          <w:szCs w:val="22"/>
        </w:rPr>
        <w:t>A</w:t>
      </w:r>
      <w:r w:rsidR="00B30993" w:rsidRPr="00DB0D3E">
        <w:rPr>
          <w:rFonts w:asciiTheme="minorBidi" w:hAnsiTheme="minorBidi" w:cstheme="minorBidi"/>
          <w:szCs w:val="22"/>
        </w:rPr>
        <w:t xml:space="preserve">nnex </w:t>
      </w:r>
      <w:r w:rsidR="00E62A79" w:rsidRPr="00DB0D3E">
        <w:rPr>
          <w:rFonts w:asciiTheme="minorBidi" w:hAnsiTheme="minorBidi" w:cstheme="minorBidi"/>
          <w:szCs w:val="22"/>
        </w:rPr>
        <w:t>to the draft standard</w:t>
      </w:r>
      <w:r w:rsidR="008F21AA" w:rsidRPr="00DB0D3E">
        <w:rPr>
          <w:rFonts w:asciiTheme="minorBidi" w:hAnsiTheme="minorBidi" w:cstheme="minorBidi"/>
          <w:szCs w:val="22"/>
        </w:rPr>
        <w:t>,</w:t>
      </w:r>
      <w:r w:rsidR="00B30993" w:rsidRPr="00DB0D3E">
        <w:rPr>
          <w:rFonts w:asciiTheme="minorBidi" w:hAnsiTheme="minorBidi" w:cstheme="minorBidi"/>
          <w:szCs w:val="22"/>
        </w:rPr>
        <w:t xml:space="preserve"> </w:t>
      </w:r>
      <w:r w:rsidR="003D54E9" w:rsidRPr="00DB0D3E">
        <w:rPr>
          <w:rFonts w:asciiTheme="minorBidi" w:hAnsiTheme="minorBidi" w:cstheme="minorBidi"/>
          <w:szCs w:val="22"/>
        </w:rPr>
        <w:t>containing transliteration tables</w:t>
      </w:r>
      <w:r w:rsidR="008F21AA" w:rsidRPr="00DB0D3E">
        <w:rPr>
          <w:rFonts w:asciiTheme="minorBidi" w:hAnsiTheme="minorBidi" w:cstheme="minorBidi"/>
          <w:szCs w:val="22"/>
        </w:rPr>
        <w:t>,</w:t>
      </w:r>
      <w:r w:rsidR="003D54E9" w:rsidRPr="00DB0D3E">
        <w:rPr>
          <w:rFonts w:asciiTheme="minorBidi" w:hAnsiTheme="minorBidi" w:cstheme="minorBidi"/>
          <w:szCs w:val="22"/>
        </w:rPr>
        <w:t xml:space="preserve"> </w:t>
      </w:r>
      <w:r w:rsidR="00B30993" w:rsidRPr="00DB0D3E">
        <w:rPr>
          <w:rFonts w:asciiTheme="minorBidi" w:hAnsiTheme="minorBidi" w:cstheme="minorBidi"/>
          <w:szCs w:val="22"/>
        </w:rPr>
        <w:t>due to concerns about its completeness and potential bias a</w:t>
      </w:r>
      <w:r w:rsidR="00CD0C55" w:rsidRPr="00DB0D3E">
        <w:rPr>
          <w:rFonts w:asciiTheme="minorBidi" w:hAnsiTheme="minorBidi" w:cstheme="minorBidi"/>
          <w:szCs w:val="22"/>
        </w:rPr>
        <w:t>nd</w:t>
      </w:r>
      <w:r w:rsidR="00B30993" w:rsidRPr="00DB0D3E">
        <w:rPr>
          <w:rFonts w:asciiTheme="minorBidi" w:hAnsiTheme="minorBidi" w:cstheme="minorBidi"/>
          <w:szCs w:val="22"/>
        </w:rPr>
        <w:t xml:space="preserve"> making editorial </w:t>
      </w:r>
      <w:r w:rsidR="00CD0C55" w:rsidRPr="00DB0D3E">
        <w:rPr>
          <w:rFonts w:asciiTheme="minorBidi" w:hAnsiTheme="minorBidi" w:cstheme="minorBidi"/>
          <w:szCs w:val="22"/>
        </w:rPr>
        <w:t xml:space="preserve">changes </w:t>
      </w:r>
      <w:r w:rsidR="00B30993" w:rsidRPr="00DB0D3E">
        <w:rPr>
          <w:rFonts w:asciiTheme="minorBidi" w:hAnsiTheme="minorBidi" w:cstheme="minorBidi"/>
          <w:szCs w:val="22"/>
        </w:rPr>
        <w:t>to improve clarity.</w:t>
      </w:r>
    </w:p>
    <w:p w14:paraId="79BEC9DE" w14:textId="66C952F8" w:rsidR="00B372F6" w:rsidRPr="00DB0D3E" w:rsidRDefault="000821C8" w:rsidP="00B3099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highlight w:val="yellow"/>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Delegation of China expressed appreciation for the efforts of the Task Force but </w:t>
      </w:r>
      <w:r w:rsidR="00717653" w:rsidRPr="00DB0D3E">
        <w:t xml:space="preserve">raised concerns regarding its expected benefits and </w:t>
      </w:r>
      <w:r w:rsidR="00C86EE6" w:rsidRPr="00DB0D3E">
        <w:t xml:space="preserve">the maturity of the draft </w:t>
      </w:r>
      <w:r w:rsidR="009906F7" w:rsidRPr="00DB0D3E">
        <w:t>s</w:t>
      </w:r>
      <w:r w:rsidR="00C86EE6" w:rsidRPr="00DB0D3E">
        <w:t>tandard</w:t>
      </w:r>
      <w:r w:rsidR="00717653" w:rsidRPr="00DB0D3E">
        <w:t xml:space="preserve">.  </w:t>
      </w:r>
      <w:r w:rsidR="00A11BD5" w:rsidRPr="00DB0D3E">
        <w:rPr>
          <w:rFonts w:asciiTheme="minorBidi" w:hAnsiTheme="minorBidi" w:cstheme="minorBidi"/>
          <w:szCs w:val="22"/>
        </w:rPr>
        <w:t>Th</w:t>
      </w:r>
      <w:r w:rsidR="00D463E7" w:rsidRPr="00DB0D3E">
        <w:rPr>
          <w:rFonts w:asciiTheme="minorBidi" w:hAnsiTheme="minorBidi" w:cstheme="minorBidi"/>
          <w:szCs w:val="22"/>
        </w:rPr>
        <w:t>e</w:t>
      </w:r>
      <w:r w:rsidR="00A11BD5" w:rsidRPr="00DB0D3E">
        <w:rPr>
          <w:rFonts w:asciiTheme="minorBidi" w:hAnsiTheme="minorBidi" w:cstheme="minorBidi"/>
          <w:szCs w:val="22"/>
        </w:rPr>
        <w:t xml:space="preserve"> Delegation recommended further improvements, including feasibility assessments, </w:t>
      </w:r>
      <w:r w:rsidR="00CE3341" w:rsidRPr="00DB0D3E">
        <w:rPr>
          <w:rFonts w:asciiTheme="minorBidi" w:hAnsiTheme="minorBidi" w:cstheme="minorBidi"/>
          <w:szCs w:val="22"/>
        </w:rPr>
        <w:t xml:space="preserve">a </w:t>
      </w:r>
      <w:r w:rsidR="00A11BD5" w:rsidRPr="00DB0D3E">
        <w:rPr>
          <w:rFonts w:asciiTheme="minorBidi" w:hAnsiTheme="minorBidi" w:cstheme="minorBidi"/>
          <w:szCs w:val="22"/>
        </w:rPr>
        <w:t xml:space="preserve">cost-benefit analysis, and small-scale pilot projects </w:t>
      </w:r>
      <w:r w:rsidR="00FC46D1">
        <w:rPr>
          <w:rFonts w:asciiTheme="minorBidi" w:hAnsiTheme="minorBidi" w:cstheme="minorBidi"/>
          <w:szCs w:val="22"/>
        </w:rPr>
        <w:t xml:space="preserve">to </w:t>
      </w:r>
      <w:r w:rsidR="00CE3341" w:rsidRPr="00DB0D3E">
        <w:rPr>
          <w:rFonts w:asciiTheme="minorBidi" w:hAnsiTheme="minorBidi" w:cstheme="minorBidi"/>
          <w:szCs w:val="22"/>
        </w:rPr>
        <w:t xml:space="preserve">be conducted </w:t>
      </w:r>
      <w:r w:rsidR="00A11BD5" w:rsidRPr="00DB0D3E">
        <w:rPr>
          <w:rFonts w:asciiTheme="minorBidi" w:hAnsiTheme="minorBidi" w:cstheme="minorBidi"/>
          <w:szCs w:val="22"/>
        </w:rPr>
        <w:t xml:space="preserve">before adoption, and </w:t>
      </w:r>
      <w:r w:rsidR="00D11EFA" w:rsidRPr="00DB0D3E">
        <w:rPr>
          <w:rFonts w:asciiTheme="minorBidi" w:hAnsiTheme="minorBidi" w:cstheme="minorBidi"/>
          <w:szCs w:val="22"/>
        </w:rPr>
        <w:t xml:space="preserve">consequently </w:t>
      </w:r>
      <w:r w:rsidR="00D0403A" w:rsidRPr="00DB0D3E">
        <w:rPr>
          <w:rFonts w:asciiTheme="minorBidi" w:hAnsiTheme="minorBidi" w:cstheme="minorBidi"/>
          <w:szCs w:val="22"/>
        </w:rPr>
        <w:t>stated</w:t>
      </w:r>
      <w:r w:rsidR="00A11BD5" w:rsidRPr="00DB0D3E">
        <w:rPr>
          <w:rFonts w:asciiTheme="minorBidi" w:hAnsiTheme="minorBidi" w:cstheme="minorBidi"/>
          <w:szCs w:val="22"/>
        </w:rPr>
        <w:t xml:space="preserve"> that </w:t>
      </w:r>
      <w:r w:rsidR="00C56399" w:rsidRPr="00DB0D3E">
        <w:rPr>
          <w:rFonts w:asciiTheme="minorBidi" w:hAnsiTheme="minorBidi" w:cstheme="minorBidi"/>
          <w:szCs w:val="22"/>
        </w:rPr>
        <w:t>it</w:t>
      </w:r>
      <w:r w:rsidR="00A11BD5" w:rsidRPr="00DB0D3E">
        <w:rPr>
          <w:rFonts w:asciiTheme="minorBidi" w:hAnsiTheme="minorBidi" w:cstheme="minorBidi"/>
          <w:szCs w:val="22"/>
        </w:rPr>
        <w:t xml:space="preserve"> could not support adoption at the </w:t>
      </w:r>
      <w:r w:rsidR="00F1776A" w:rsidRPr="00DB0D3E">
        <w:rPr>
          <w:rFonts w:asciiTheme="minorBidi" w:hAnsiTheme="minorBidi" w:cstheme="minorBidi"/>
          <w:szCs w:val="22"/>
        </w:rPr>
        <w:t xml:space="preserve">thirteenth </w:t>
      </w:r>
      <w:r w:rsidR="00A11BD5" w:rsidRPr="00DB0D3E">
        <w:rPr>
          <w:rFonts w:asciiTheme="minorBidi" w:hAnsiTheme="minorBidi" w:cstheme="minorBidi"/>
          <w:szCs w:val="22"/>
        </w:rPr>
        <w:t>session</w:t>
      </w:r>
      <w:r w:rsidRPr="00DB0D3E">
        <w:rPr>
          <w:rFonts w:asciiTheme="minorBidi" w:hAnsiTheme="minorBidi" w:cstheme="minorBidi"/>
          <w:szCs w:val="22"/>
        </w:rPr>
        <w:t>.</w:t>
      </w:r>
    </w:p>
    <w:p w14:paraId="6C4742EF" w14:textId="3E527D2A" w:rsidR="00164605" w:rsidRPr="00DB0D3E" w:rsidDel="00737D73" w:rsidRDefault="00B372F6" w:rsidP="00D00542">
      <w:pPr>
        <w:spacing w:before="180"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895B5F" w:rsidRPr="00DB0D3E">
        <w:rPr>
          <w:rFonts w:asciiTheme="minorBidi" w:hAnsiTheme="minorBidi" w:cstheme="minorBidi"/>
          <w:szCs w:val="22"/>
        </w:rPr>
        <w:t>Specifically</w:t>
      </w:r>
      <w:r w:rsidR="00C97EC3" w:rsidRPr="00DB0D3E">
        <w:rPr>
          <w:rFonts w:asciiTheme="minorBidi" w:hAnsiTheme="minorBidi" w:cstheme="minorBidi"/>
          <w:szCs w:val="22"/>
        </w:rPr>
        <w:t>, the Delegation</w:t>
      </w:r>
      <w:r w:rsidR="00C97EC3" w:rsidRPr="00DB0D3E" w:rsidDel="009078A2">
        <w:rPr>
          <w:rFonts w:asciiTheme="minorBidi" w:hAnsiTheme="minorBidi" w:cstheme="minorBidi"/>
          <w:szCs w:val="22"/>
        </w:rPr>
        <w:t xml:space="preserve"> of China</w:t>
      </w:r>
      <w:r w:rsidR="00C97EC3" w:rsidRPr="00DB0D3E">
        <w:rPr>
          <w:rFonts w:asciiTheme="minorBidi" w:hAnsiTheme="minorBidi" w:cstheme="minorBidi"/>
          <w:szCs w:val="22"/>
        </w:rPr>
        <w:t xml:space="preserve"> highlighted six </w:t>
      </w:r>
      <w:r w:rsidR="00844B62" w:rsidRPr="00DB0D3E">
        <w:rPr>
          <w:rFonts w:asciiTheme="minorBidi" w:hAnsiTheme="minorBidi" w:cstheme="minorBidi"/>
          <w:szCs w:val="22"/>
        </w:rPr>
        <w:t>points</w:t>
      </w:r>
      <w:r w:rsidR="00722E90" w:rsidRPr="00DB0D3E">
        <w:rPr>
          <w:rFonts w:asciiTheme="minorBidi" w:hAnsiTheme="minorBidi" w:cstheme="minorBidi"/>
          <w:szCs w:val="22"/>
        </w:rPr>
        <w:t xml:space="preserve"> as follows</w:t>
      </w:r>
      <w:r w:rsidR="006A5B8B" w:rsidRPr="00DB0D3E">
        <w:rPr>
          <w:rFonts w:asciiTheme="minorBidi" w:hAnsiTheme="minorBidi" w:cstheme="minorBidi"/>
          <w:szCs w:val="22"/>
        </w:rPr>
        <w:t xml:space="preserve">: </w:t>
      </w:r>
      <w:r w:rsidR="00F31C97">
        <w:rPr>
          <w:rFonts w:asciiTheme="minorBidi" w:hAnsiTheme="minorBidi" w:cstheme="minorBidi"/>
          <w:szCs w:val="22"/>
        </w:rPr>
        <w:t xml:space="preserve"> </w:t>
      </w:r>
      <w:r w:rsidR="006A5B8B" w:rsidRPr="00DB0D3E">
        <w:rPr>
          <w:rFonts w:asciiTheme="minorBidi" w:hAnsiTheme="minorBidi" w:cstheme="minorBidi"/>
          <w:szCs w:val="22"/>
        </w:rPr>
        <w:t>(1)</w:t>
      </w:r>
      <w:r w:rsidR="00722E90" w:rsidRPr="00DB0D3E" w:rsidDel="004763B1">
        <w:rPr>
          <w:rFonts w:asciiTheme="minorBidi" w:hAnsiTheme="minorBidi" w:cstheme="minorBidi"/>
          <w:szCs w:val="22"/>
        </w:rPr>
        <w:t xml:space="preserve"> </w:t>
      </w:r>
      <w:r w:rsidR="00722E90" w:rsidRPr="00DB0D3E">
        <w:rPr>
          <w:rFonts w:asciiTheme="minorBidi" w:hAnsiTheme="minorBidi" w:cstheme="minorBidi"/>
          <w:szCs w:val="22"/>
        </w:rPr>
        <w:t>collecting applicant name data in the original language could pose legal and legislative challenges, particularly due to strict personal data protection requirements</w:t>
      </w:r>
      <w:r w:rsidR="00383E95" w:rsidRPr="00DB0D3E">
        <w:rPr>
          <w:rFonts w:asciiTheme="minorBidi" w:hAnsiTheme="minorBidi" w:cstheme="minorBidi"/>
          <w:szCs w:val="22"/>
        </w:rPr>
        <w:t xml:space="preserve">; </w:t>
      </w:r>
      <w:r w:rsidR="00901787">
        <w:rPr>
          <w:rFonts w:asciiTheme="minorBidi" w:hAnsiTheme="minorBidi" w:cstheme="minorBidi"/>
          <w:szCs w:val="22"/>
        </w:rPr>
        <w:t xml:space="preserve"> </w:t>
      </w:r>
      <w:r w:rsidR="00383E95" w:rsidRPr="00DB0D3E">
        <w:rPr>
          <w:rFonts w:asciiTheme="minorBidi" w:hAnsiTheme="minorBidi" w:cstheme="minorBidi"/>
          <w:szCs w:val="22"/>
        </w:rPr>
        <w:t>(2)</w:t>
      </w:r>
      <w:r w:rsidR="00A04B78" w:rsidRPr="00DB0D3E">
        <w:rPr>
          <w:rFonts w:asciiTheme="minorBidi" w:hAnsiTheme="minorBidi" w:cstheme="minorBidi"/>
          <w:szCs w:val="22"/>
        </w:rPr>
        <w:t xml:space="preserve"> </w:t>
      </w:r>
      <w:r w:rsidR="00493884" w:rsidRPr="00DB0D3E">
        <w:rPr>
          <w:rFonts w:asciiTheme="minorBidi" w:hAnsiTheme="minorBidi" w:cstheme="minorBidi"/>
          <w:szCs w:val="22"/>
        </w:rPr>
        <w:t>r</w:t>
      </w:r>
      <w:r w:rsidR="00722E90" w:rsidRPr="00DB0D3E">
        <w:rPr>
          <w:rFonts w:asciiTheme="minorBidi" w:hAnsiTheme="minorBidi" w:cstheme="minorBidi"/>
          <w:szCs w:val="22"/>
        </w:rPr>
        <w:t xml:space="preserve">egarding name data conversion, </w:t>
      </w:r>
      <w:r w:rsidR="00722E90" w:rsidRPr="00DB0D3E" w:rsidDel="004D0B9B">
        <w:rPr>
          <w:rFonts w:asciiTheme="minorBidi" w:hAnsiTheme="minorBidi" w:cstheme="minorBidi"/>
          <w:szCs w:val="22"/>
        </w:rPr>
        <w:t xml:space="preserve">the </w:t>
      </w:r>
      <w:r w:rsidR="00722E90" w:rsidRPr="00DB0D3E">
        <w:rPr>
          <w:rFonts w:asciiTheme="minorBidi" w:hAnsiTheme="minorBidi" w:cstheme="minorBidi"/>
          <w:szCs w:val="22"/>
        </w:rPr>
        <w:t>draft lacks guidance on appropriate methods or tools, which could result in inconsistent outcomes across languages and limit interoperability</w:t>
      </w:r>
      <w:r w:rsidR="00A0543A" w:rsidRPr="00DB0D3E">
        <w:rPr>
          <w:rFonts w:asciiTheme="minorBidi" w:hAnsiTheme="minorBidi" w:cstheme="minorBidi"/>
          <w:szCs w:val="22"/>
        </w:rPr>
        <w:t xml:space="preserve">; </w:t>
      </w:r>
      <w:r w:rsidR="00901787">
        <w:rPr>
          <w:rFonts w:asciiTheme="minorBidi" w:hAnsiTheme="minorBidi" w:cstheme="minorBidi"/>
          <w:szCs w:val="22"/>
        </w:rPr>
        <w:t xml:space="preserve"> </w:t>
      </w:r>
      <w:r w:rsidR="00A0543A" w:rsidRPr="00475A28">
        <w:rPr>
          <w:rFonts w:asciiTheme="minorBidi" w:hAnsiTheme="minorBidi" w:cstheme="minorBidi"/>
          <w:szCs w:val="22"/>
        </w:rPr>
        <w:t>(3)</w:t>
      </w:r>
      <w:r w:rsidR="00A04B78" w:rsidRPr="00475A28">
        <w:rPr>
          <w:rFonts w:asciiTheme="minorBidi" w:hAnsiTheme="minorBidi" w:cstheme="minorBidi"/>
          <w:szCs w:val="22"/>
        </w:rPr>
        <w:t xml:space="preserve"> </w:t>
      </w:r>
      <w:r w:rsidR="00A0543A" w:rsidRPr="00475A28">
        <w:rPr>
          <w:rFonts w:asciiTheme="minorBidi" w:hAnsiTheme="minorBidi" w:cstheme="minorBidi"/>
          <w:szCs w:val="22"/>
        </w:rPr>
        <w:t>w</w:t>
      </w:r>
      <w:r w:rsidR="00722E90" w:rsidRPr="00475A28">
        <w:rPr>
          <w:rFonts w:asciiTheme="minorBidi" w:hAnsiTheme="minorBidi" w:cstheme="minorBidi"/>
          <w:szCs w:val="22"/>
        </w:rPr>
        <w:t>ith respect to the publication of IP data,</w:t>
      </w:r>
      <w:r w:rsidR="00722E90" w:rsidRPr="00475A28" w:rsidDel="00F915FD">
        <w:rPr>
          <w:rFonts w:asciiTheme="minorBidi" w:hAnsiTheme="minorBidi" w:cstheme="minorBidi"/>
          <w:szCs w:val="22"/>
        </w:rPr>
        <w:t xml:space="preserve"> </w:t>
      </w:r>
      <w:r w:rsidR="00722E90" w:rsidRPr="00475A28">
        <w:rPr>
          <w:rFonts w:asciiTheme="minorBidi" w:hAnsiTheme="minorBidi" w:cstheme="minorBidi"/>
          <w:szCs w:val="22"/>
        </w:rPr>
        <w:t>simultaneous updates across different IP rights would require extensive system interconnectivity and coordinated governance</w:t>
      </w:r>
      <w:r w:rsidR="00C52E06" w:rsidRPr="00475A28">
        <w:rPr>
          <w:rFonts w:asciiTheme="minorBidi" w:hAnsiTheme="minorBidi" w:cstheme="minorBidi"/>
          <w:szCs w:val="22"/>
        </w:rPr>
        <w:t>,</w:t>
      </w:r>
      <w:r w:rsidR="004C1955" w:rsidRPr="00475A28">
        <w:rPr>
          <w:rFonts w:asciiTheme="minorBidi" w:hAnsiTheme="minorBidi" w:cstheme="minorBidi"/>
          <w:szCs w:val="22"/>
        </w:rPr>
        <w:t xml:space="preserve"> which are</w:t>
      </w:r>
      <w:r w:rsidR="00C52E06" w:rsidRPr="00475A28">
        <w:rPr>
          <w:rFonts w:asciiTheme="minorBidi" w:hAnsiTheme="minorBidi" w:cstheme="minorBidi"/>
          <w:szCs w:val="22"/>
        </w:rPr>
        <w:t xml:space="preserve"> beyond the capabilities of many offices</w:t>
      </w:r>
      <w:r w:rsidR="00180CF5">
        <w:rPr>
          <w:rFonts w:asciiTheme="minorBidi" w:hAnsiTheme="minorBidi" w:cstheme="minorBidi"/>
          <w:szCs w:val="22"/>
        </w:rPr>
        <w:t xml:space="preserve">; </w:t>
      </w:r>
      <w:r w:rsidR="00180CF5" w:rsidRPr="00DB0D3E">
        <w:rPr>
          <w:rFonts w:asciiTheme="minorBidi" w:hAnsiTheme="minorBidi" w:cstheme="minorBidi"/>
          <w:szCs w:val="22"/>
        </w:rPr>
        <w:t xml:space="preserve"> (4)</w:t>
      </w:r>
      <w:r w:rsidR="00023E16" w:rsidRPr="00DB0D3E">
        <w:rPr>
          <w:rFonts w:asciiTheme="minorBidi" w:hAnsiTheme="minorBidi" w:cstheme="minorBidi"/>
          <w:szCs w:val="22"/>
        </w:rPr>
        <w:t xml:space="preserve"> </w:t>
      </w:r>
      <w:r w:rsidR="003F331A" w:rsidRPr="00DB0D3E">
        <w:rPr>
          <w:rFonts w:asciiTheme="minorBidi" w:hAnsiTheme="minorBidi" w:cstheme="minorBidi"/>
          <w:szCs w:val="22"/>
        </w:rPr>
        <w:t>d</w:t>
      </w:r>
      <w:r w:rsidR="004568BF" w:rsidRPr="00DB0D3E">
        <w:rPr>
          <w:rFonts w:asciiTheme="minorBidi" w:hAnsiTheme="minorBidi" w:cstheme="minorBidi"/>
          <w:szCs w:val="22"/>
        </w:rPr>
        <w:t xml:space="preserve">ifferent </w:t>
      </w:r>
      <w:r w:rsidR="00722E90" w:rsidRPr="00DB0D3E">
        <w:rPr>
          <w:rFonts w:asciiTheme="minorBidi" w:hAnsiTheme="minorBidi" w:cstheme="minorBidi"/>
          <w:szCs w:val="22"/>
        </w:rPr>
        <w:t xml:space="preserve">IP industry views </w:t>
      </w:r>
      <w:r w:rsidR="00C95A0F" w:rsidRPr="00DB0D3E">
        <w:rPr>
          <w:rFonts w:asciiTheme="minorBidi" w:hAnsiTheme="minorBidi" w:cstheme="minorBidi"/>
          <w:szCs w:val="22"/>
        </w:rPr>
        <w:t xml:space="preserve">on </w:t>
      </w:r>
      <w:r w:rsidR="004E37E5" w:rsidRPr="00DB0D3E">
        <w:rPr>
          <w:rFonts w:asciiTheme="minorBidi" w:hAnsiTheme="minorBidi" w:cstheme="minorBidi"/>
          <w:szCs w:val="22"/>
        </w:rPr>
        <w:t xml:space="preserve">name </w:t>
      </w:r>
      <w:r w:rsidR="00C95A0F" w:rsidRPr="00DB0D3E">
        <w:rPr>
          <w:rFonts w:asciiTheme="minorBidi" w:hAnsiTheme="minorBidi" w:cstheme="minorBidi"/>
          <w:szCs w:val="22"/>
        </w:rPr>
        <w:t xml:space="preserve">data </w:t>
      </w:r>
      <w:r w:rsidR="004E37E5" w:rsidRPr="00DB0D3E">
        <w:rPr>
          <w:rFonts w:asciiTheme="minorBidi" w:hAnsiTheme="minorBidi" w:cstheme="minorBidi"/>
          <w:szCs w:val="22"/>
        </w:rPr>
        <w:t>cleaning</w:t>
      </w:r>
      <w:r w:rsidR="00725940" w:rsidRPr="00DB0D3E">
        <w:rPr>
          <w:rFonts w:asciiTheme="minorBidi" w:hAnsiTheme="minorBidi" w:cstheme="minorBidi"/>
          <w:szCs w:val="22"/>
        </w:rPr>
        <w:t>, e.g.,</w:t>
      </w:r>
      <w:r w:rsidR="004E37E5" w:rsidRPr="00DB0D3E">
        <w:rPr>
          <w:rFonts w:asciiTheme="minorBidi" w:hAnsiTheme="minorBidi" w:cstheme="minorBidi"/>
          <w:szCs w:val="22"/>
        </w:rPr>
        <w:t xml:space="preserve"> </w:t>
      </w:r>
      <w:r w:rsidR="00722E90" w:rsidRPr="00DB0D3E">
        <w:rPr>
          <w:rFonts w:asciiTheme="minorBidi" w:hAnsiTheme="minorBidi" w:cstheme="minorBidi"/>
          <w:szCs w:val="22"/>
        </w:rPr>
        <w:t>while IP information service providers may support standardization, industry sectors such as telecommunications and pharmaceuticals are reluctant to have their IP strategies easily accessible to competitors and have expressed particular concern about privacy risks associated with name standardization</w:t>
      </w:r>
      <w:r w:rsidR="007A4B0E" w:rsidRPr="00DB0D3E">
        <w:rPr>
          <w:rFonts w:asciiTheme="minorBidi" w:hAnsiTheme="minorBidi" w:cstheme="minorBidi"/>
          <w:szCs w:val="22"/>
        </w:rPr>
        <w:t xml:space="preserve">; </w:t>
      </w:r>
      <w:r w:rsidR="00901787">
        <w:rPr>
          <w:rFonts w:asciiTheme="minorBidi" w:hAnsiTheme="minorBidi" w:cstheme="minorBidi"/>
          <w:szCs w:val="22"/>
        </w:rPr>
        <w:t xml:space="preserve"> </w:t>
      </w:r>
      <w:r w:rsidR="007A4B0E" w:rsidRPr="00DB0D3E">
        <w:rPr>
          <w:rFonts w:asciiTheme="minorBidi" w:hAnsiTheme="minorBidi" w:cstheme="minorBidi"/>
          <w:szCs w:val="22"/>
        </w:rPr>
        <w:t>(5)</w:t>
      </w:r>
      <w:r w:rsidR="00A04B78" w:rsidRPr="00DB0D3E">
        <w:rPr>
          <w:rFonts w:asciiTheme="minorBidi" w:hAnsiTheme="minorBidi" w:cstheme="minorBidi"/>
          <w:szCs w:val="22"/>
        </w:rPr>
        <w:t xml:space="preserve"> </w:t>
      </w:r>
      <w:r w:rsidR="00EA0799" w:rsidRPr="00DB0D3E">
        <w:rPr>
          <w:rFonts w:asciiTheme="minorBidi" w:hAnsiTheme="minorBidi" w:cstheme="minorBidi"/>
          <w:szCs w:val="22"/>
        </w:rPr>
        <w:t>challenges</w:t>
      </w:r>
      <w:r w:rsidR="008934E4" w:rsidRPr="00DB0D3E">
        <w:rPr>
          <w:rFonts w:asciiTheme="minorBidi" w:hAnsiTheme="minorBidi" w:cstheme="minorBidi"/>
          <w:szCs w:val="22"/>
        </w:rPr>
        <w:t xml:space="preserve"> </w:t>
      </w:r>
      <w:r w:rsidR="005A6F32" w:rsidRPr="00DB0D3E">
        <w:rPr>
          <w:rFonts w:asciiTheme="minorBidi" w:hAnsiTheme="minorBidi" w:cstheme="minorBidi"/>
          <w:szCs w:val="22"/>
        </w:rPr>
        <w:t xml:space="preserve">of </w:t>
      </w:r>
      <w:r w:rsidR="008934E4" w:rsidRPr="00DB0D3E">
        <w:rPr>
          <w:rFonts w:asciiTheme="minorBidi" w:hAnsiTheme="minorBidi" w:cstheme="minorBidi"/>
          <w:szCs w:val="22"/>
        </w:rPr>
        <w:t>name standardization across IP offices</w:t>
      </w:r>
      <w:r w:rsidR="00525364" w:rsidRPr="00DB0D3E">
        <w:rPr>
          <w:rFonts w:asciiTheme="minorBidi" w:hAnsiTheme="minorBidi" w:cstheme="minorBidi"/>
          <w:szCs w:val="22"/>
        </w:rPr>
        <w:t xml:space="preserve"> referring to </w:t>
      </w:r>
      <w:r w:rsidR="006E2D19" w:rsidRPr="00DB0D3E">
        <w:rPr>
          <w:rFonts w:asciiTheme="minorBidi" w:hAnsiTheme="minorBidi" w:cstheme="minorBidi"/>
          <w:szCs w:val="22"/>
        </w:rPr>
        <w:t>a</w:t>
      </w:r>
      <w:r w:rsidR="00CD1365" w:rsidRPr="00DB0D3E">
        <w:rPr>
          <w:rFonts w:asciiTheme="minorBidi" w:hAnsiTheme="minorBidi" w:cstheme="minorBidi"/>
          <w:szCs w:val="22"/>
        </w:rPr>
        <w:t xml:space="preserve">n </w:t>
      </w:r>
      <w:r w:rsidR="00722E90" w:rsidRPr="00DB0D3E">
        <w:rPr>
          <w:rFonts w:asciiTheme="minorBidi" w:hAnsiTheme="minorBidi" w:cstheme="minorBidi"/>
          <w:szCs w:val="22"/>
        </w:rPr>
        <w:t xml:space="preserve">IP5 </w:t>
      </w:r>
      <w:r w:rsidR="00CD1365" w:rsidRPr="00DB0D3E">
        <w:rPr>
          <w:rFonts w:asciiTheme="minorBidi" w:hAnsiTheme="minorBidi" w:cstheme="minorBidi"/>
          <w:szCs w:val="22"/>
        </w:rPr>
        <w:t xml:space="preserve">Offices’ initiative </w:t>
      </w:r>
      <w:r w:rsidR="008B2E17" w:rsidRPr="00DB0D3E">
        <w:rPr>
          <w:rFonts w:asciiTheme="minorBidi" w:hAnsiTheme="minorBidi" w:cstheme="minorBidi"/>
          <w:szCs w:val="22"/>
        </w:rPr>
        <w:t>on applicant name standardization</w:t>
      </w:r>
      <w:r w:rsidR="00722E90" w:rsidRPr="00DB0D3E">
        <w:rPr>
          <w:rFonts w:asciiTheme="minorBidi" w:hAnsiTheme="minorBidi" w:cstheme="minorBidi"/>
          <w:szCs w:val="22"/>
        </w:rPr>
        <w:t xml:space="preserve"> that a similar technical approach had proven unworkable and is now being reconsidered in favor of </w:t>
      </w:r>
      <w:r w:rsidR="002348E6" w:rsidRPr="00DB0D3E">
        <w:rPr>
          <w:rFonts w:asciiTheme="minorBidi" w:hAnsiTheme="minorBidi" w:cstheme="minorBidi"/>
          <w:szCs w:val="22"/>
        </w:rPr>
        <w:t>the</w:t>
      </w:r>
      <w:r w:rsidR="00722E90" w:rsidRPr="00DB0D3E">
        <w:rPr>
          <w:rFonts w:asciiTheme="minorBidi" w:hAnsiTheme="minorBidi" w:cstheme="minorBidi"/>
          <w:szCs w:val="22"/>
        </w:rPr>
        <w:t xml:space="preserve"> global identifier</w:t>
      </w:r>
      <w:r w:rsidR="00C81134" w:rsidRPr="00DB0D3E">
        <w:rPr>
          <w:rFonts w:asciiTheme="minorBidi" w:hAnsiTheme="minorBidi" w:cstheme="minorBidi"/>
          <w:szCs w:val="22"/>
        </w:rPr>
        <w:t xml:space="preserve"> as alternative solution</w:t>
      </w:r>
      <w:r w:rsidR="006F57DF" w:rsidRPr="00DB0D3E">
        <w:rPr>
          <w:rFonts w:asciiTheme="minorBidi" w:hAnsiTheme="minorBidi" w:cstheme="minorBidi"/>
          <w:szCs w:val="22"/>
        </w:rPr>
        <w:t xml:space="preserve">; </w:t>
      </w:r>
      <w:r w:rsidR="00901787">
        <w:rPr>
          <w:rFonts w:asciiTheme="minorBidi" w:hAnsiTheme="minorBidi" w:cstheme="minorBidi"/>
          <w:szCs w:val="22"/>
        </w:rPr>
        <w:t xml:space="preserve"> </w:t>
      </w:r>
      <w:r w:rsidR="006F57DF" w:rsidRPr="00DB0D3E">
        <w:rPr>
          <w:rFonts w:asciiTheme="minorBidi" w:hAnsiTheme="minorBidi" w:cstheme="minorBidi"/>
          <w:szCs w:val="22"/>
        </w:rPr>
        <w:t>and</w:t>
      </w:r>
      <w:r w:rsidR="00722E90" w:rsidRPr="00DB0D3E">
        <w:rPr>
          <w:rFonts w:asciiTheme="minorBidi" w:hAnsiTheme="minorBidi" w:cstheme="minorBidi"/>
          <w:szCs w:val="22"/>
        </w:rPr>
        <w:t xml:space="preserve"> </w:t>
      </w:r>
      <w:r w:rsidR="006F57DF" w:rsidRPr="00DB0D3E">
        <w:rPr>
          <w:rFonts w:asciiTheme="minorBidi" w:hAnsiTheme="minorBidi" w:cstheme="minorBidi"/>
          <w:szCs w:val="22"/>
        </w:rPr>
        <w:t xml:space="preserve">(6) </w:t>
      </w:r>
      <w:r w:rsidR="00722E90" w:rsidRPr="00DB0D3E">
        <w:rPr>
          <w:rFonts w:asciiTheme="minorBidi" w:hAnsiTheme="minorBidi" w:cstheme="minorBidi"/>
          <w:szCs w:val="22"/>
        </w:rPr>
        <w:t>a WIPO standard should be concrete and implementable</w:t>
      </w:r>
      <w:r w:rsidR="004D22C7" w:rsidRPr="00DB0D3E">
        <w:rPr>
          <w:rFonts w:asciiTheme="minorBidi" w:hAnsiTheme="minorBidi" w:cstheme="minorBidi"/>
          <w:szCs w:val="22"/>
        </w:rPr>
        <w:t xml:space="preserve">.  </w:t>
      </w:r>
      <w:r w:rsidR="000F398C" w:rsidRPr="00DB0D3E">
        <w:rPr>
          <w:rFonts w:asciiTheme="minorBidi" w:hAnsiTheme="minorBidi" w:cstheme="minorBidi"/>
          <w:szCs w:val="22"/>
        </w:rPr>
        <w:t>Considering tho</w:t>
      </w:r>
      <w:r w:rsidR="00B5462E" w:rsidRPr="00DB0D3E">
        <w:rPr>
          <w:rFonts w:asciiTheme="minorBidi" w:hAnsiTheme="minorBidi" w:cstheme="minorBidi"/>
          <w:szCs w:val="22"/>
        </w:rPr>
        <w:t>se points, the Delegation</w:t>
      </w:r>
      <w:r w:rsidR="00722E90" w:rsidRPr="00DB0D3E">
        <w:rPr>
          <w:rFonts w:asciiTheme="minorBidi" w:hAnsiTheme="minorBidi" w:cstheme="minorBidi"/>
          <w:szCs w:val="22"/>
        </w:rPr>
        <w:t xml:space="preserve"> recommended that the Task Force undertake further work, including a feasibility and cost–benefit analysis.</w:t>
      </w:r>
    </w:p>
    <w:p w14:paraId="35BD1E57" w14:textId="7D9884CD" w:rsidR="00232B00" w:rsidRPr="00DB0D3E" w:rsidRDefault="00CC2B0E" w:rsidP="00D00542">
      <w:pPr>
        <w:spacing w:before="180"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55845" w:rsidRPr="00DB0D3E">
        <w:rPr>
          <w:rFonts w:asciiTheme="minorBidi" w:hAnsiTheme="minorBidi" w:cstheme="minorBidi"/>
          <w:szCs w:val="22"/>
        </w:rPr>
        <w:t>T</w:t>
      </w:r>
      <w:r w:rsidR="000821C8" w:rsidRPr="00DB0D3E">
        <w:rPr>
          <w:rFonts w:asciiTheme="minorBidi" w:hAnsiTheme="minorBidi" w:cstheme="minorBidi"/>
          <w:szCs w:val="22"/>
        </w:rPr>
        <w:t xml:space="preserve">he </w:t>
      </w:r>
      <w:r w:rsidR="00AC7BA4" w:rsidRPr="00DB0D3E">
        <w:rPr>
          <w:rFonts w:asciiTheme="minorBidi" w:hAnsiTheme="minorBidi" w:cstheme="minorBidi"/>
          <w:szCs w:val="22"/>
        </w:rPr>
        <w:t>Secretariat</w:t>
      </w:r>
      <w:r w:rsidR="000821C8" w:rsidRPr="00DB0D3E">
        <w:rPr>
          <w:rFonts w:asciiTheme="minorBidi" w:hAnsiTheme="minorBidi" w:cstheme="minorBidi"/>
          <w:szCs w:val="22"/>
        </w:rPr>
        <w:t xml:space="preserve"> </w:t>
      </w:r>
      <w:r w:rsidR="00DA58F7" w:rsidRPr="00DB0D3E">
        <w:rPr>
          <w:rFonts w:asciiTheme="minorBidi" w:hAnsiTheme="minorBidi" w:cstheme="minorBidi"/>
          <w:szCs w:val="22"/>
        </w:rPr>
        <w:t>clarified</w:t>
      </w:r>
      <w:r w:rsidR="000821C8" w:rsidRPr="00DB0D3E">
        <w:rPr>
          <w:rFonts w:asciiTheme="minorBidi" w:hAnsiTheme="minorBidi" w:cstheme="minorBidi"/>
          <w:szCs w:val="22"/>
        </w:rPr>
        <w:t xml:space="preserve"> </w:t>
      </w:r>
      <w:r w:rsidR="00A16C44" w:rsidRPr="00DB0D3E">
        <w:rPr>
          <w:rFonts w:asciiTheme="minorBidi" w:hAnsiTheme="minorBidi" w:cstheme="minorBidi"/>
          <w:szCs w:val="22"/>
        </w:rPr>
        <w:t xml:space="preserve">general procedures </w:t>
      </w:r>
      <w:r w:rsidR="00755FC5" w:rsidRPr="00DB0D3E">
        <w:rPr>
          <w:rFonts w:asciiTheme="minorBidi" w:hAnsiTheme="minorBidi" w:cstheme="minorBidi"/>
          <w:szCs w:val="22"/>
        </w:rPr>
        <w:t xml:space="preserve">for </w:t>
      </w:r>
      <w:r w:rsidR="00771F83" w:rsidRPr="00DB0D3E">
        <w:rPr>
          <w:rFonts w:asciiTheme="minorBidi" w:hAnsiTheme="minorBidi" w:cstheme="minorBidi"/>
          <w:szCs w:val="22"/>
        </w:rPr>
        <w:t>development and implementation of WIPO Standards.</w:t>
      </w:r>
      <w:r w:rsidR="000821C8" w:rsidRPr="00DB0D3E">
        <w:rPr>
          <w:rFonts w:asciiTheme="minorBidi" w:hAnsiTheme="minorBidi" w:cstheme="minorBidi"/>
          <w:szCs w:val="22"/>
        </w:rPr>
        <w:t xml:space="preserve"> </w:t>
      </w:r>
      <w:r w:rsidR="00471D95" w:rsidRPr="00DB0D3E">
        <w:rPr>
          <w:rFonts w:asciiTheme="minorBidi" w:hAnsiTheme="minorBidi" w:cstheme="minorBidi"/>
          <w:szCs w:val="22"/>
        </w:rPr>
        <w:t xml:space="preserve"> </w:t>
      </w:r>
      <w:r w:rsidR="000821C8" w:rsidRPr="00DB0D3E">
        <w:rPr>
          <w:rFonts w:asciiTheme="minorBidi" w:hAnsiTheme="minorBidi" w:cstheme="minorBidi"/>
          <w:szCs w:val="22"/>
        </w:rPr>
        <w:t xml:space="preserve">WIPO </w:t>
      </w:r>
      <w:r w:rsidRPr="00DB0D3E">
        <w:rPr>
          <w:rFonts w:asciiTheme="minorBidi" w:hAnsiTheme="minorBidi" w:cstheme="minorBidi"/>
          <w:szCs w:val="22"/>
        </w:rPr>
        <w:t>S</w:t>
      </w:r>
      <w:r w:rsidR="000821C8" w:rsidRPr="00DB0D3E">
        <w:rPr>
          <w:rFonts w:asciiTheme="minorBidi" w:hAnsiTheme="minorBidi" w:cstheme="minorBidi"/>
          <w:szCs w:val="22"/>
        </w:rPr>
        <w:t xml:space="preserve">tandards are </w:t>
      </w:r>
      <w:proofErr w:type="gramStart"/>
      <w:r w:rsidR="00DF2AC4" w:rsidRPr="00DB0D3E">
        <w:rPr>
          <w:rFonts w:asciiTheme="minorBidi" w:hAnsiTheme="minorBidi" w:cstheme="minorBidi"/>
          <w:szCs w:val="22"/>
        </w:rPr>
        <w:t>in general</w:t>
      </w:r>
      <w:r w:rsidR="00513665" w:rsidRPr="00DB0D3E">
        <w:rPr>
          <w:rFonts w:asciiTheme="minorBidi" w:hAnsiTheme="minorBidi" w:cstheme="minorBidi"/>
          <w:szCs w:val="22"/>
        </w:rPr>
        <w:t xml:space="preserve"> </w:t>
      </w:r>
      <w:r w:rsidR="000821C8" w:rsidRPr="00DB0D3E">
        <w:rPr>
          <w:rFonts w:asciiTheme="minorBidi" w:hAnsiTheme="minorBidi" w:cstheme="minorBidi"/>
          <w:szCs w:val="22"/>
        </w:rPr>
        <w:t>recommendations</w:t>
      </w:r>
      <w:proofErr w:type="gramEnd"/>
      <w:r w:rsidR="000821C8" w:rsidRPr="00DB0D3E">
        <w:rPr>
          <w:rFonts w:asciiTheme="minorBidi" w:hAnsiTheme="minorBidi" w:cstheme="minorBidi"/>
          <w:szCs w:val="22"/>
        </w:rPr>
        <w:t xml:space="preserve"> and that </w:t>
      </w:r>
      <w:r w:rsidR="0091169A" w:rsidRPr="00DB0D3E">
        <w:rPr>
          <w:rFonts w:asciiTheme="minorBidi" w:hAnsiTheme="minorBidi" w:cstheme="minorBidi"/>
          <w:szCs w:val="22"/>
        </w:rPr>
        <w:t xml:space="preserve">IP </w:t>
      </w:r>
      <w:r w:rsidR="000821C8" w:rsidRPr="00DB0D3E">
        <w:rPr>
          <w:rFonts w:asciiTheme="minorBidi" w:hAnsiTheme="minorBidi" w:cstheme="minorBidi"/>
          <w:szCs w:val="22"/>
        </w:rPr>
        <w:t xml:space="preserve">offices implement </w:t>
      </w:r>
      <w:r w:rsidR="00161908" w:rsidRPr="00DB0D3E">
        <w:rPr>
          <w:rFonts w:asciiTheme="minorBidi" w:hAnsiTheme="minorBidi" w:cstheme="minorBidi"/>
          <w:szCs w:val="22"/>
        </w:rPr>
        <w:t>WIPO S</w:t>
      </w:r>
      <w:r w:rsidR="000821C8" w:rsidRPr="00DB0D3E">
        <w:rPr>
          <w:rFonts w:asciiTheme="minorBidi" w:hAnsiTheme="minorBidi" w:cstheme="minorBidi"/>
          <w:szCs w:val="22"/>
        </w:rPr>
        <w:t xml:space="preserve">tandards </w:t>
      </w:r>
      <w:r w:rsidR="00EA715F" w:rsidRPr="00DB0D3E">
        <w:rPr>
          <w:rFonts w:asciiTheme="minorBidi" w:hAnsiTheme="minorBidi" w:cstheme="minorBidi"/>
          <w:szCs w:val="22"/>
        </w:rPr>
        <w:t>that are best suited to their resources available</w:t>
      </w:r>
      <w:r w:rsidR="00D978FF" w:rsidRPr="00DB0D3E">
        <w:rPr>
          <w:rFonts w:asciiTheme="minorBidi" w:hAnsiTheme="minorBidi" w:cstheme="minorBidi"/>
          <w:szCs w:val="22"/>
        </w:rPr>
        <w:t xml:space="preserve"> </w:t>
      </w:r>
      <w:r w:rsidR="00161908" w:rsidRPr="00DB0D3E">
        <w:rPr>
          <w:rFonts w:asciiTheme="minorBidi" w:hAnsiTheme="minorBidi" w:cstheme="minorBidi"/>
          <w:szCs w:val="22"/>
        </w:rPr>
        <w:t>if and when they are ready</w:t>
      </w:r>
      <w:r w:rsidR="000821C8" w:rsidRPr="00DB0D3E">
        <w:rPr>
          <w:rFonts w:asciiTheme="minorBidi" w:hAnsiTheme="minorBidi" w:cstheme="minorBidi"/>
          <w:szCs w:val="22"/>
        </w:rPr>
        <w:t xml:space="preserve">. </w:t>
      </w:r>
      <w:r w:rsidR="00AC7BA4" w:rsidRPr="00DB0D3E">
        <w:rPr>
          <w:rFonts w:asciiTheme="minorBidi" w:hAnsiTheme="minorBidi" w:cstheme="minorBidi"/>
          <w:szCs w:val="22"/>
        </w:rPr>
        <w:t xml:space="preserve"> </w:t>
      </w:r>
      <w:r w:rsidR="00F16AAF" w:rsidRPr="00DB0D3E">
        <w:rPr>
          <w:rFonts w:asciiTheme="minorBidi" w:hAnsiTheme="minorBidi" w:cstheme="minorBidi"/>
          <w:szCs w:val="22"/>
        </w:rPr>
        <w:t>C</w:t>
      </w:r>
      <w:r w:rsidR="00E838AC" w:rsidRPr="00DB0D3E">
        <w:rPr>
          <w:rFonts w:asciiTheme="minorBidi" w:hAnsiTheme="minorBidi" w:cstheme="minorBidi"/>
          <w:szCs w:val="22"/>
        </w:rPr>
        <w:t xml:space="preserve">onducting a </w:t>
      </w:r>
      <w:r w:rsidR="000821C8" w:rsidRPr="00DB0D3E">
        <w:rPr>
          <w:rFonts w:asciiTheme="minorBidi" w:hAnsiTheme="minorBidi" w:cstheme="minorBidi"/>
          <w:szCs w:val="22"/>
        </w:rPr>
        <w:t xml:space="preserve">cost-benefit analysis </w:t>
      </w:r>
      <w:r w:rsidR="00E838AC" w:rsidRPr="00DB0D3E">
        <w:rPr>
          <w:rFonts w:asciiTheme="minorBidi" w:hAnsiTheme="minorBidi" w:cstheme="minorBidi"/>
          <w:szCs w:val="22"/>
        </w:rPr>
        <w:t xml:space="preserve">for a new </w:t>
      </w:r>
      <w:r w:rsidR="00F30152" w:rsidRPr="00DB0D3E">
        <w:rPr>
          <w:rFonts w:asciiTheme="minorBidi" w:hAnsiTheme="minorBidi" w:cstheme="minorBidi"/>
          <w:szCs w:val="22"/>
        </w:rPr>
        <w:t>s</w:t>
      </w:r>
      <w:r w:rsidR="00E838AC" w:rsidRPr="00DB0D3E">
        <w:rPr>
          <w:rFonts w:asciiTheme="minorBidi" w:hAnsiTheme="minorBidi" w:cstheme="minorBidi"/>
          <w:szCs w:val="22"/>
        </w:rPr>
        <w:t xml:space="preserve">tandard </w:t>
      </w:r>
      <w:r w:rsidR="00F30152" w:rsidRPr="00DB0D3E">
        <w:rPr>
          <w:rFonts w:asciiTheme="minorBidi" w:hAnsiTheme="minorBidi" w:cstheme="minorBidi"/>
          <w:szCs w:val="22"/>
        </w:rPr>
        <w:t xml:space="preserve">and </w:t>
      </w:r>
      <w:r w:rsidR="001907FC" w:rsidRPr="00DB0D3E">
        <w:rPr>
          <w:rFonts w:asciiTheme="minorBidi" w:hAnsiTheme="minorBidi" w:cstheme="minorBidi"/>
          <w:szCs w:val="22"/>
        </w:rPr>
        <w:t>piloting the implem</w:t>
      </w:r>
      <w:r w:rsidR="00594F36" w:rsidRPr="00DB0D3E">
        <w:rPr>
          <w:rFonts w:asciiTheme="minorBidi" w:hAnsiTheme="minorBidi" w:cstheme="minorBidi"/>
          <w:szCs w:val="22"/>
        </w:rPr>
        <w:t xml:space="preserve">entation of </w:t>
      </w:r>
      <w:r w:rsidR="00A3024D" w:rsidRPr="00DB0D3E">
        <w:rPr>
          <w:rFonts w:asciiTheme="minorBidi" w:hAnsiTheme="minorBidi" w:cstheme="minorBidi"/>
          <w:szCs w:val="22"/>
        </w:rPr>
        <w:t xml:space="preserve">the standard </w:t>
      </w:r>
      <w:r w:rsidR="000821C8" w:rsidRPr="00DB0D3E">
        <w:rPr>
          <w:rFonts w:asciiTheme="minorBidi" w:hAnsiTheme="minorBidi" w:cstheme="minorBidi"/>
          <w:szCs w:val="22"/>
        </w:rPr>
        <w:t xml:space="preserve">is not </w:t>
      </w:r>
      <w:r w:rsidR="00B554B8" w:rsidRPr="00DB0D3E">
        <w:rPr>
          <w:rFonts w:asciiTheme="minorBidi" w:hAnsiTheme="minorBidi" w:cstheme="minorBidi"/>
          <w:szCs w:val="22"/>
        </w:rPr>
        <w:t xml:space="preserve">common </w:t>
      </w:r>
      <w:r w:rsidR="000821C8" w:rsidRPr="00DB0D3E">
        <w:rPr>
          <w:rFonts w:asciiTheme="minorBidi" w:hAnsiTheme="minorBidi" w:cstheme="minorBidi"/>
          <w:szCs w:val="22"/>
        </w:rPr>
        <w:t xml:space="preserve">practice </w:t>
      </w:r>
      <w:r w:rsidR="00663979" w:rsidRPr="00DB0D3E">
        <w:rPr>
          <w:rFonts w:asciiTheme="minorBidi" w:hAnsiTheme="minorBidi" w:cstheme="minorBidi"/>
          <w:szCs w:val="22"/>
        </w:rPr>
        <w:t>as each IP office</w:t>
      </w:r>
      <w:r w:rsidR="00B6467F" w:rsidRPr="00DB0D3E">
        <w:rPr>
          <w:rFonts w:asciiTheme="minorBidi" w:hAnsiTheme="minorBidi" w:cstheme="minorBidi"/>
          <w:szCs w:val="22"/>
        </w:rPr>
        <w:t xml:space="preserve"> has</w:t>
      </w:r>
      <w:r w:rsidR="000821C8" w:rsidRPr="00DB0D3E" w:rsidDel="003E65EF">
        <w:rPr>
          <w:rFonts w:asciiTheme="minorBidi" w:hAnsiTheme="minorBidi" w:cstheme="minorBidi"/>
          <w:szCs w:val="22"/>
        </w:rPr>
        <w:t xml:space="preserve"> </w:t>
      </w:r>
      <w:r w:rsidR="000821C8" w:rsidRPr="00DB0D3E">
        <w:rPr>
          <w:rFonts w:asciiTheme="minorBidi" w:hAnsiTheme="minorBidi" w:cstheme="minorBidi"/>
          <w:szCs w:val="22"/>
        </w:rPr>
        <w:t>differences in database structures, resources, and operational environments</w:t>
      </w:r>
      <w:r w:rsidR="00411BC8" w:rsidRPr="00DB0D3E">
        <w:rPr>
          <w:rFonts w:asciiTheme="minorBidi" w:hAnsiTheme="minorBidi" w:cstheme="minorBidi"/>
          <w:szCs w:val="22"/>
        </w:rPr>
        <w:t xml:space="preserve">; </w:t>
      </w:r>
      <w:r w:rsidR="00901787">
        <w:rPr>
          <w:rFonts w:asciiTheme="minorBidi" w:hAnsiTheme="minorBidi" w:cstheme="minorBidi"/>
          <w:szCs w:val="22"/>
        </w:rPr>
        <w:t xml:space="preserve"> </w:t>
      </w:r>
      <w:r w:rsidR="00411BC8" w:rsidRPr="00DB0D3E">
        <w:rPr>
          <w:rFonts w:asciiTheme="minorBidi" w:hAnsiTheme="minorBidi" w:cstheme="minorBidi"/>
          <w:szCs w:val="22"/>
        </w:rPr>
        <w:t>and</w:t>
      </w:r>
      <w:r w:rsidR="00D63B9B" w:rsidRPr="00DB0D3E">
        <w:rPr>
          <w:rFonts w:asciiTheme="minorBidi" w:hAnsiTheme="minorBidi" w:cstheme="minorBidi"/>
          <w:szCs w:val="22"/>
        </w:rPr>
        <w:t xml:space="preserve"> </w:t>
      </w:r>
      <w:r w:rsidR="000821C8" w:rsidRPr="00DB0D3E">
        <w:rPr>
          <w:rFonts w:asciiTheme="minorBidi" w:hAnsiTheme="minorBidi" w:cstheme="minorBidi"/>
          <w:szCs w:val="22"/>
        </w:rPr>
        <w:t>IP offices</w:t>
      </w:r>
      <w:r w:rsidR="002F4EDB" w:rsidRPr="00DB0D3E">
        <w:rPr>
          <w:rFonts w:asciiTheme="minorBidi" w:hAnsiTheme="minorBidi" w:cstheme="minorBidi"/>
          <w:szCs w:val="22"/>
        </w:rPr>
        <w:t xml:space="preserve"> </w:t>
      </w:r>
      <w:r w:rsidR="00617573" w:rsidRPr="00DB0D3E">
        <w:rPr>
          <w:rFonts w:asciiTheme="minorBidi" w:hAnsiTheme="minorBidi" w:cstheme="minorBidi"/>
          <w:szCs w:val="22"/>
        </w:rPr>
        <w:t>implement a standard once it has been adopted, not before</w:t>
      </w:r>
      <w:r w:rsidR="000821C8" w:rsidRPr="00DB0D3E">
        <w:rPr>
          <w:rFonts w:asciiTheme="minorBidi" w:hAnsiTheme="minorBidi" w:cstheme="minorBidi"/>
          <w:szCs w:val="22"/>
        </w:rPr>
        <w:t xml:space="preserve">. </w:t>
      </w:r>
      <w:r w:rsidR="007F6CE0" w:rsidRPr="00DB0D3E">
        <w:rPr>
          <w:rFonts w:asciiTheme="minorBidi" w:hAnsiTheme="minorBidi" w:cstheme="minorBidi"/>
          <w:szCs w:val="22"/>
        </w:rPr>
        <w:t xml:space="preserve"> </w:t>
      </w:r>
      <w:r w:rsidR="00AC7BA4" w:rsidRPr="00DB0D3E">
        <w:rPr>
          <w:rFonts w:asciiTheme="minorBidi" w:hAnsiTheme="minorBidi" w:cstheme="minorBidi"/>
          <w:szCs w:val="22"/>
        </w:rPr>
        <w:t xml:space="preserve">In </w:t>
      </w:r>
      <w:r w:rsidR="00DA58F7" w:rsidRPr="00DB0D3E">
        <w:rPr>
          <w:rFonts w:asciiTheme="minorBidi" w:hAnsiTheme="minorBidi" w:cstheme="minorBidi"/>
          <w:szCs w:val="22"/>
        </w:rPr>
        <w:t>addition,</w:t>
      </w:r>
      <w:r w:rsidR="00AC7BA4" w:rsidRPr="00DB0D3E">
        <w:rPr>
          <w:rFonts w:asciiTheme="minorBidi" w:hAnsiTheme="minorBidi" w:cstheme="minorBidi"/>
          <w:szCs w:val="22"/>
        </w:rPr>
        <w:t xml:space="preserve"> the </w:t>
      </w:r>
      <w:r w:rsidR="000821C8" w:rsidRPr="00DB0D3E">
        <w:rPr>
          <w:rFonts w:asciiTheme="minorBidi" w:hAnsiTheme="minorBidi" w:cstheme="minorBidi"/>
          <w:szCs w:val="22"/>
        </w:rPr>
        <w:t xml:space="preserve">Secretariat also noted that the </w:t>
      </w:r>
      <w:r w:rsidR="00B554B8" w:rsidRPr="00DB0D3E">
        <w:rPr>
          <w:rFonts w:asciiTheme="minorBidi" w:hAnsiTheme="minorBidi" w:cstheme="minorBidi"/>
          <w:szCs w:val="22"/>
        </w:rPr>
        <w:t>S</w:t>
      </w:r>
      <w:r w:rsidR="000821C8" w:rsidRPr="00DB0D3E">
        <w:rPr>
          <w:rFonts w:asciiTheme="minorBidi" w:hAnsiTheme="minorBidi" w:cstheme="minorBidi"/>
          <w:szCs w:val="22"/>
        </w:rPr>
        <w:t xml:space="preserve">tandard </w:t>
      </w:r>
      <w:r w:rsidR="00B554B8" w:rsidRPr="00DB0D3E">
        <w:rPr>
          <w:rFonts w:asciiTheme="minorBidi" w:hAnsiTheme="minorBidi" w:cstheme="minorBidi"/>
          <w:szCs w:val="22"/>
        </w:rPr>
        <w:t>once adopted would</w:t>
      </w:r>
      <w:r w:rsidR="000821C8" w:rsidRPr="00DB0D3E">
        <w:rPr>
          <w:rFonts w:asciiTheme="minorBidi" w:hAnsiTheme="minorBidi" w:cstheme="minorBidi"/>
          <w:szCs w:val="22"/>
        </w:rPr>
        <w:t xml:space="preserve"> evolve over time based on feedback from </w:t>
      </w:r>
      <w:r w:rsidR="003057D3" w:rsidRPr="00DB0D3E">
        <w:rPr>
          <w:rFonts w:asciiTheme="minorBidi" w:hAnsiTheme="minorBidi" w:cstheme="minorBidi"/>
          <w:szCs w:val="22"/>
        </w:rPr>
        <w:t xml:space="preserve">IP </w:t>
      </w:r>
      <w:r w:rsidR="000821C8" w:rsidRPr="00DB0D3E">
        <w:rPr>
          <w:rFonts w:asciiTheme="minorBidi" w:hAnsiTheme="minorBidi" w:cstheme="minorBidi"/>
          <w:szCs w:val="22"/>
        </w:rPr>
        <w:t>offices and the broader IP community.</w:t>
      </w:r>
    </w:p>
    <w:p w14:paraId="6DDB43A5" w14:textId="56A48C2E" w:rsidR="000821C8" w:rsidRPr="00DB0D3E" w:rsidRDefault="00510D66" w:rsidP="00D00542">
      <w:pPr>
        <w:spacing w:before="180"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250E25" w:rsidRPr="00DB0D3E">
        <w:rPr>
          <w:rFonts w:asciiTheme="minorBidi" w:hAnsiTheme="minorBidi" w:cstheme="minorBidi"/>
          <w:szCs w:val="22"/>
        </w:rPr>
        <w:t xml:space="preserve">An informal meeting was convened with the Name Standardization Task Force </w:t>
      </w:r>
      <w:r w:rsidR="00BA3E56" w:rsidRPr="00DB0D3E">
        <w:rPr>
          <w:rFonts w:asciiTheme="minorBidi" w:hAnsiTheme="minorBidi" w:cstheme="minorBidi"/>
          <w:szCs w:val="22"/>
        </w:rPr>
        <w:t xml:space="preserve">and </w:t>
      </w:r>
      <w:r w:rsidR="00FD4908" w:rsidRPr="00DB0D3E">
        <w:rPr>
          <w:rFonts w:asciiTheme="minorBidi" w:hAnsiTheme="minorBidi" w:cstheme="minorBidi"/>
          <w:szCs w:val="22"/>
        </w:rPr>
        <w:t xml:space="preserve">any interested delegations </w:t>
      </w:r>
      <w:r w:rsidR="003408FF" w:rsidRPr="00DB0D3E">
        <w:rPr>
          <w:rFonts w:asciiTheme="minorBidi" w:hAnsiTheme="minorBidi" w:cstheme="minorBidi"/>
          <w:szCs w:val="22"/>
        </w:rPr>
        <w:t xml:space="preserve">during the session </w:t>
      </w:r>
      <w:r w:rsidR="00250E25" w:rsidRPr="00DB0D3E">
        <w:rPr>
          <w:rFonts w:asciiTheme="minorBidi" w:hAnsiTheme="minorBidi" w:cstheme="minorBidi"/>
          <w:szCs w:val="22"/>
        </w:rPr>
        <w:t>to address the six points of concern raised by the Delegation of China.</w:t>
      </w:r>
      <w:r w:rsidR="007F6CE0" w:rsidRPr="00DB0D3E">
        <w:rPr>
          <w:rFonts w:asciiTheme="minorBidi" w:hAnsiTheme="minorBidi" w:cstheme="minorBidi"/>
          <w:szCs w:val="22"/>
        </w:rPr>
        <w:t xml:space="preserve"> </w:t>
      </w:r>
      <w:r w:rsidR="00250E25" w:rsidRPr="00DB0D3E">
        <w:rPr>
          <w:rFonts w:asciiTheme="minorBidi" w:hAnsiTheme="minorBidi" w:cstheme="minorBidi"/>
          <w:szCs w:val="22"/>
        </w:rPr>
        <w:t xml:space="preserve"> During the meeting the </w:t>
      </w:r>
      <w:r w:rsidR="007F6CE0" w:rsidRPr="00DB0D3E">
        <w:rPr>
          <w:rFonts w:asciiTheme="minorBidi" w:hAnsiTheme="minorBidi" w:cstheme="minorBidi"/>
          <w:szCs w:val="22"/>
        </w:rPr>
        <w:t>T</w:t>
      </w:r>
      <w:r w:rsidR="00250E25" w:rsidRPr="00DB0D3E">
        <w:rPr>
          <w:rFonts w:asciiTheme="minorBidi" w:hAnsiTheme="minorBidi" w:cstheme="minorBidi"/>
          <w:szCs w:val="22"/>
        </w:rPr>
        <w:t xml:space="preserve">ask </w:t>
      </w:r>
      <w:r w:rsidR="007F6CE0" w:rsidRPr="00DB0D3E">
        <w:rPr>
          <w:rFonts w:asciiTheme="minorBidi" w:hAnsiTheme="minorBidi" w:cstheme="minorBidi"/>
          <w:szCs w:val="22"/>
        </w:rPr>
        <w:t>F</w:t>
      </w:r>
      <w:r w:rsidR="00250E25" w:rsidRPr="00DB0D3E">
        <w:rPr>
          <w:rFonts w:asciiTheme="minorBidi" w:hAnsiTheme="minorBidi" w:cstheme="minorBidi"/>
          <w:szCs w:val="22"/>
        </w:rPr>
        <w:t xml:space="preserve">orce provided </w:t>
      </w:r>
      <w:r w:rsidR="002C20BC" w:rsidRPr="00DB0D3E">
        <w:rPr>
          <w:rFonts w:asciiTheme="minorBidi" w:hAnsiTheme="minorBidi" w:cstheme="minorBidi"/>
          <w:szCs w:val="22"/>
        </w:rPr>
        <w:t>some</w:t>
      </w:r>
      <w:r w:rsidR="00250E25" w:rsidRPr="00DB0D3E">
        <w:rPr>
          <w:rFonts w:asciiTheme="minorBidi" w:hAnsiTheme="minorBidi" w:cstheme="minorBidi"/>
          <w:szCs w:val="22"/>
        </w:rPr>
        <w:t xml:space="preserve"> clarifications </w:t>
      </w:r>
      <w:r w:rsidR="000A7E70" w:rsidRPr="00DB0D3E">
        <w:rPr>
          <w:rFonts w:asciiTheme="minorBidi" w:hAnsiTheme="minorBidi" w:cstheme="minorBidi"/>
          <w:szCs w:val="22"/>
        </w:rPr>
        <w:t>in order</w:t>
      </w:r>
      <w:r w:rsidR="004A3B30" w:rsidRPr="00DB0D3E">
        <w:rPr>
          <w:rFonts w:asciiTheme="minorBidi" w:hAnsiTheme="minorBidi" w:cstheme="minorBidi"/>
          <w:szCs w:val="22"/>
        </w:rPr>
        <w:t xml:space="preserve"> to address the concerns</w:t>
      </w:r>
      <w:r w:rsidR="000A7E70" w:rsidRPr="00DB0D3E">
        <w:rPr>
          <w:rFonts w:asciiTheme="minorBidi" w:hAnsiTheme="minorBidi" w:cstheme="minorBidi"/>
          <w:szCs w:val="22"/>
        </w:rPr>
        <w:t xml:space="preserve"> raised</w:t>
      </w:r>
      <w:r w:rsidR="00250E25" w:rsidRPr="00DB0D3E">
        <w:rPr>
          <w:rFonts w:asciiTheme="minorBidi" w:hAnsiTheme="minorBidi" w:cstheme="minorBidi"/>
          <w:szCs w:val="22"/>
        </w:rPr>
        <w:t>.</w:t>
      </w:r>
    </w:p>
    <w:p w14:paraId="1BCFCDC8" w14:textId="74967780" w:rsidR="0097433D" w:rsidRPr="00DB0D3E" w:rsidRDefault="00FA774F" w:rsidP="00B3099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97433D" w:rsidRPr="00DB0D3E">
        <w:rPr>
          <w:rFonts w:asciiTheme="minorBidi" w:hAnsiTheme="minorBidi" w:cstheme="minorBidi"/>
          <w:szCs w:val="22"/>
        </w:rPr>
        <w:t xml:space="preserve">The </w:t>
      </w:r>
      <w:r w:rsidR="007B2837" w:rsidRPr="00DB0D3E">
        <w:rPr>
          <w:rFonts w:asciiTheme="minorBidi" w:hAnsiTheme="minorBidi" w:cstheme="minorBidi"/>
          <w:szCs w:val="22"/>
        </w:rPr>
        <w:t>following 10</w:t>
      </w:r>
      <w:r w:rsidR="0097433D" w:rsidRPr="00DB0D3E">
        <w:rPr>
          <w:rFonts w:asciiTheme="minorBidi" w:hAnsiTheme="minorBidi" w:cstheme="minorBidi"/>
          <w:szCs w:val="22"/>
        </w:rPr>
        <w:t xml:space="preserve"> </w:t>
      </w:r>
      <w:r w:rsidR="003F77FE" w:rsidRPr="00DB0D3E">
        <w:rPr>
          <w:rFonts w:asciiTheme="minorBidi" w:hAnsiTheme="minorBidi" w:cstheme="minorBidi"/>
          <w:szCs w:val="22"/>
        </w:rPr>
        <w:t>D</w:t>
      </w:r>
      <w:r w:rsidR="0097433D" w:rsidRPr="00DB0D3E">
        <w:rPr>
          <w:rFonts w:asciiTheme="minorBidi" w:hAnsiTheme="minorBidi" w:cstheme="minorBidi"/>
          <w:szCs w:val="22"/>
        </w:rPr>
        <w:t xml:space="preserve">elegations </w:t>
      </w:r>
      <w:r w:rsidR="00CA59A0" w:rsidRPr="00DB0D3E">
        <w:rPr>
          <w:rFonts w:asciiTheme="minorBidi" w:hAnsiTheme="minorBidi" w:cstheme="minorBidi"/>
          <w:szCs w:val="22"/>
        </w:rPr>
        <w:t xml:space="preserve">supported the adoption of the draft standard: </w:t>
      </w:r>
      <w:r w:rsidR="00901787">
        <w:rPr>
          <w:rFonts w:asciiTheme="minorBidi" w:hAnsiTheme="minorBidi" w:cstheme="minorBidi"/>
          <w:szCs w:val="22"/>
        </w:rPr>
        <w:t xml:space="preserve"> </w:t>
      </w:r>
      <w:r w:rsidR="0097433D" w:rsidRPr="00DB0D3E">
        <w:rPr>
          <w:rFonts w:asciiTheme="minorBidi" w:hAnsiTheme="minorBidi" w:cstheme="minorBidi"/>
          <w:szCs w:val="22"/>
        </w:rPr>
        <w:t xml:space="preserve">Brazil, Canada, Denmark, Germany, </w:t>
      </w:r>
      <w:r w:rsidR="00E952F9" w:rsidRPr="00DB0D3E">
        <w:rPr>
          <w:rFonts w:asciiTheme="minorBidi" w:hAnsiTheme="minorBidi" w:cstheme="minorBidi"/>
          <w:szCs w:val="22"/>
        </w:rPr>
        <w:t xml:space="preserve">India, </w:t>
      </w:r>
      <w:r w:rsidR="0097433D" w:rsidRPr="00DB0D3E">
        <w:rPr>
          <w:rFonts w:asciiTheme="minorBidi" w:hAnsiTheme="minorBidi" w:cstheme="minorBidi"/>
          <w:szCs w:val="22"/>
        </w:rPr>
        <w:t xml:space="preserve">Japan, </w:t>
      </w:r>
      <w:r w:rsidR="00747CA9" w:rsidRPr="00DB0D3E">
        <w:rPr>
          <w:rFonts w:asciiTheme="minorBidi" w:hAnsiTheme="minorBidi" w:cstheme="minorBidi"/>
          <w:szCs w:val="22"/>
        </w:rPr>
        <w:t xml:space="preserve">Norway, </w:t>
      </w:r>
      <w:r w:rsidR="00997017" w:rsidRPr="00DB0D3E">
        <w:rPr>
          <w:rFonts w:asciiTheme="minorBidi" w:hAnsiTheme="minorBidi" w:cstheme="minorBidi"/>
          <w:szCs w:val="22"/>
        </w:rPr>
        <w:t xml:space="preserve">Republic of Korea, </w:t>
      </w:r>
      <w:r w:rsidR="0097433D" w:rsidRPr="00DB0D3E">
        <w:rPr>
          <w:rFonts w:asciiTheme="minorBidi" w:hAnsiTheme="minorBidi" w:cstheme="minorBidi"/>
          <w:szCs w:val="22"/>
        </w:rPr>
        <w:t xml:space="preserve">the United Kingdom, and Uganda.  </w:t>
      </w:r>
      <w:r w:rsidR="00997017" w:rsidRPr="00DB0D3E">
        <w:rPr>
          <w:rFonts w:asciiTheme="minorBidi" w:hAnsiTheme="minorBidi" w:cstheme="minorBidi"/>
          <w:szCs w:val="22"/>
        </w:rPr>
        <w:t>Several delegation</w:t>
      </w:r>
      <w:r w:rsidR="000A7E70" w:rsidRPr="00DB0D3E">
        <w:rPr>
          <w:rFonts w:asciiTheme="minorBidi" w:hAnsiTheme="minorBidi" w:cstheme="minorBidi"/>
          <w:szCs w:val="22"/>
        </w:rPr>
        <w:t>s</w:t>
      </w:r>
      <w:r w:rsidR="0097433D" w:rsidRPr="00DB0D3E">
        <w:rPr>
          <w:rFonts w:asciiTheme="minorBidi" w:hAnsiTheme="minorBidi" w:cstheme="minorBidi"/>
          <w:szCs w:val="22"/>
        </w:rPr>
        <w:t xml:space="preserve"> emphasized that </w:t>
      </w:r>
      <w:r w:rsidR="00FC1710" w:rsidRPr="00DB0D3E">
        <w:rPr>
          <w:rFonts w:asciiTheme="minorBidi" w:hAnsiTheme="minorBidi" w:cstheme="minorBidi"/>
          <w:szCs w:val="22"/>
        </w:rPr>
        <w:t xml:space="preserve">the </w:t>
      </w:r>
      <w:r w:rsidR="004A3B30" w:rsidRPr="00DB0D3E">
        <w:rPr>
          <w:rFonts w:asciiTheme="minorBidi" w:hAnsiTheme="minorBidi" w:cstheme="minorBidi"/>
          <w:szCs w:val="22"/>
        </w:rPr>
        <w:t xml:space="preserve">draft </w:t>
      </w:r>
      <w:r w:rsidR="00A62426" w:rsidRPr="00DB0D3E">
        <w:rPr>
          <w:rFonts w:asciiTheme="minorBidi" w:hAnsiTheme="minorBidi" w:cstheme="minorBidi"/>
          <w:szCs w:val="22"/>
        </w:rPr>
        <w:t xml:space="preserve">standard </w:t>
      </w:r>
      <w:r w:rsidR="0097433D" w:rsidRPr="00DB0D3E">
        <w:rPr>
          <w:rFonts w:asciiTheme="minorBidi" w:hAnsiTheme="minorBidi" w:cstheme="minorBidi"/>
          <w:szCs w:val="22"/>
        </w:rPr>
        <w:t xml:space="preserve">is </w:t>
      </w:r>
      <w:r w:rsidR="003408FF" w:rsidRPr="00DB0D3E">
        <w:rPr>
          <w:rFonts w:asciiTheme="minorBidi" w:hAnsiTheme="minorBidi" w:cstheme="minorBidi"/>
          <w:szCs w:val="22"/>
        </w:rPr>
        <w:t xml:space="preserve">a </w:t>
      </w:r>
      <w:r w:rsidR="0097433D" w:rsidRPr="00DB0D3E">
        <w:rPr>
          <w:rFonts w:asciiTheme="minorBidi" w:hAnsiTheme="minorBidi" w:cstheme="minorBidi"/>
          <w:szCs w:val="22"/>
        </w:rPr>
        <w:t>non</w:t>
      </w:r>
      <w:r w:rsidR="003408FF" w:rsidRPr="00DB0D3E">
        <w:rPr>
          <w:rFonts w:asciiTheme="minorBidi" w:hAnsiTheme="minorBidi" w:cstheme="minorBidi"/>
          <w:szCs w:val="22"/>
        </w:rPr>
        <w:t>-</w:t>
      </w:r>
      <w:r w:rsidR="0097433D" w:rsidRPr="00DB0D3E">
        <w:rPr>
          <w:rFonts w:asciiTheme="minorBidi" w:hAnsiTheme="minorBidi" w:cstheme="minorBidi"/>
          <w:szCs w:val="22"/>
        </w:rPr>
        <w:t xml:space="preserve">binding </w:t>
      </w:r>
      <w:r w:rsidR="003408FF" w:rsidRPr="00DB0D3E">
        <w:rPr>
          <w:rFonts w:asciiTheme="minorBidi" w:hAnsiTheme="minorBidi" w:cstheme="minorBidi"/>
          <w:szCs w:val="22"/>
        </w:rPr>
        <w:t>recommendation</w:t>
      </w:r>
      <w:r w:rsidR="0097433D" w:rsidRPr="00DB0D3E">
        <w:rPr>
          <w:rFonts w:asciiTheme="minorBidi" w:hAnsiTheme="minorBidi" w:cstheme="minorBidi"/>
          <w:szCs w:val="22"/>
        </w:rPr>
        <w:t xml:space="preserve"> and is meant to </w:t>
      </w:r>
      <w:r w:rsidR="0014003E" w:rsidRPr="00DB0D3E">
        <w:rPr>
          <w:rFonts w:asciiTheme="minorBidi" w:hAnsiTheme="minorBidi" w:cstheme="minorBidi"/>
          <w:szCs w:val="22"/>
        </w:rPr>
        <w:t xml:space="preserve">only </w:t>
      </w:r>
      <w:r w:rsidR="00DC1B14" w:rsidRPr="00DB0D3E">
        <w:rPr>
          <w:rFonts w:asciiTheme="minorBidi" w:hAnsiTheme="minorBidi" w:cstheme="minorBidi"/>
          <w:szCs w:val="22"/>
        </w:rPr>
        <w:t>provide guidance for</w:t>
      </w:r>
      <w:r w:rsidR="0097433D" w:rsidRPr="00DB0D3E">
        <w:rPr>
          <w:rFonts w:asciiTheme="minorBidi" w:hAnsiTheme="minorBidi" w:cstheme="minorBidi"/>
          <w:szCs w:val="22"/>
        </w:rPr>
        <w:t xml:space="preserve"> IP offices </w:t>
      </w:r>
      <w:r w:rsidR="00DC1B14" w:rsidRPr="00DB0D3E">
        <w:rPr>
          <w:rFonts w:asciiTheme="minorBidi" w:hAnsiTheme="minorBidi" w:cstheme="minorBidi"/>
          <w:szCs w:val="22"/>
        </w:rPr>
        <w:t>wh</w:t>
      </w:r>
      <w:r w:rsidR="00B85F11" w:rsidRPr="00DB0D3E">
        <w:rPr>
          <w:rFonts w:asciiTheme="minorBidi" w:hAnsiTheme="minorBidi" w:cstheme="minorBidi"/>
          <w:szCs w:val="22"/>
        </w:rPr>
        <w:t>ich</w:t>
      </w:r>
      <w:r w:rsidR="00DC1B14" w:rsidRPr="00DB0D3E">
        <w:rPr>
          <w:rFonts w:asciiTheme="minorBidi" w:hAnsiTheme="minorBidi" w:cstheme="minorBidi"/>
          <w:szCs w:val="22"/>
        </w:rPr>
        <w:t xml:space="preserve"> are </w:t>
      </w:r>
      <w:r w:rsidR="0097433D" w:rsidRPr="00DB0D3E">
        <w:rPr>
          <w:rFonts w:asciiTheme="minorBidi" w:hAnsiTheme="minorBidi" w:cstheme="minorBidi"/>
          <w:szCs w:val="22"/>
        </w:rPr>
        <w:t>normalizing</w:t>
      </w:r>
      <w:r w:rsidRPr="00DB0D3E">
        <w:rPr>
          <w:rFonts w:asciiTheme="minorBidi" w:hAnsiTheme="minorBidi" w:cstheme="minorBidi"/>
          <w:szCs w:val="22"/>
        </w:rPr>
        <w:t xml:space="preserve"> customer</w:t>
      </w:r>
      <w:r w:rsidR="0097433D" w:rsidRPr="00DB0D3E">
        <w:rPr>
          <w:rFonts w:asciiTheme="minorBidi" w:hAnsiTheme="minorBidi" w:cstheme="minorBidi"/>
          <w:szCs w:val="22"/>
        </w:rPr>
        <w:t xml:space="preserve"> name data</w:t>
      </w:r>
      <w:r w:rsidR="00D767A5" w:rsidRPr="00DB0D3E">
        <w:rPr>
          <w:rFonts w:asciiTheme="minorBidi" w:hAnsiTheme="minorBidi" w:cstheme="minorBidi"/>
          <w:szCs w:val="22"/>
        </w:rPr>
        <w:t>.</w:t>
      </w:r>
      <w:r w:rsidR="0097433D" w:rsidRPr="00DB0D3E">
        <w:rPr>
          <w:rFonts w:asciiTheme="minorBidi" w:hAnsiTheme="minorBidi" w:cstheme="minorBidi"/>
          <w:szCs w:val="22"/>
        </w:rPr>
        <w:t xml:space="preserve">  </w:t>
      </w:r>
      <w:r w:rsidR="00D767A5" w:rsidRPr="00DB0D3E">
        <w:rPr>
          <w:rFonts w:asciiTheme="minorBidi" w:hAnsiTheme="minorBidi" w:cstheme="minorBidi"/>
          <w:szCs w:val="22"/>
        </w:rPr>
        <w:t>Some delegations</w:t>
      </w:r>
      <w:r w:rsidR="00997017" w:rsidRPr="00DB0D3E">
        <w:rPr>
          <w:rFonts w:asciiTheme="minorBidi" w:hAnsiTheme="minorBidi" w:cstheme="minorBidi"/>
          <w:szCs w:val="22"/>
        </w:rPr>
        <w:t xml:space="preserve"> </w:t>
      </w:r>
      <w:r w:rsidR="00ED646C" w:rsidRPr="00DB0D3E">
        <w:rPr>
          <w:rFonts w:asciiTheme="minorBidi" w:hAnsiTheme="minorBidi" w:cstheme="minorBidi"/>
          <w:szCs w:val="22"/>
        </w:rPr>
        <w:t xml:space="preserve">highlighted </w:t>
      </w:r>
      <w:r w:rsidR="0097433D" w:rsidRPr="00DB0D3E">
        <w:rPr>
          <w:rFonts w:asciiTheme="minorBidi" w:hAnsiTheme="minorBidi" w:cstheme="minorBidi"/>
          <w:szCs w:val="22"/>
        </w:rPr>
        <w:t xml:space="preserve">that the </w:t>
      </w:r>
      <w:r w:rsidR="00D767A5" w:rsidRPr="00DB0D3E">
        <w:rPr>
          <w:rFonts w:asciiTheme="minorBidi" w:hAnsiTheme="minorBidi" w:cstheme="minorBidi"/>
          <w:szCs w:val="22"/>
        </w:rPr>
        <w:t xml:space="preserve">draft </w:t>
      </w:r>
      <w:r w:rsidR="0097433D" w:rsidRPr="00DB0D3E">
        <w:rPr>
          <w:rFonts w:asciiTheme="minorBidi" w:hAnsiTheme="minorBidi" w:cstheme="minorBidi"/>
          <w:szCs w:val="22"/>
        </w:rPr>
        <w:t xml:space="preserve">standard is already </w:t>
      </w:r>
      <w:r w:rsidR="00D767A5" w:rsidRPr="00DB0D3E">
        <w:rPr>
          <w:rFonts w:asciiTheme="minorBidi" w:hAnsiTheme="minorBidi" w:cstheme="minorBidi"/>
          <w:szCs w:val="22"/>
        </w:rPr>
        <w:t xml:space="preserve">assisting in their operations </w:t>
      </w:r>
      <w:r w:rsidR="0097433D" w:rsidRPr="00DB0D3E">
        <w:rPr>
          <w:rFonts w:asciiTheme="minorBidi" w:hAnsiTheme="minorBidi" w:cstheme="minorBidi"/>
          <w:szCs w:val="22"/>
        </w:rPr>
        <w:t xml:space="preserve">and should be adopted, </w:t>
      </w:r>
      <w:r w:rsidR="00D767A5" w:rsidRPr="00DB0D3E">
        <w:rPr>
          <w:rFonts w:asciiTheme="minorBidi" w:hAnsiTheme="minorBidi" w:cstheme="minorBidi"/>
          <w:szCs w:val="22"/>
        </w:rPr>
        <w:t xml:space="preserve">based on the belief </w:t>
      </w:r>
      <w:r w:rsidR="0097433D" w:rsidRPr="00DB0D3E">
        <w:rPr>
          <w:rFonts w:asciiTheme="minorBidi" w:hAnsiTheme="minorBidi" w:cstheme="minorBidi"/>
          <w:szCs w:val="22"/>
        </w:rPr>
        <w:t xml:space="preserve">that it could be </w:t>
      </w:r>
      <w:r w:rsidR="00EE2FB6" w:rsidRPr="00DB0D3E">
        <w:rPr>
          <w:rFonts w:asciiTheme="minorBidi" w:hAnsiTheme="minorBidi" w:cstheme="minorBidi"/>
          <w:szCs w:val="22"/>
        </w:rPr>
        <w:t>improved</w:t>
      </w:r>
      <w:r w:rsidR="0097433D" w:rsidRPr="00DB0D3E">
        <w:rPr>
          <w:rFonts w:asciiTheme="minorBidi" w:hAnsiTheme="minorBidi" w:cstheme="minorBidi"/>
          <w:szCs w:val="22"/>
        </w:rPr>
        <w:t xml:space="preserve"> over time.</w:t>
      </w:r>
    </w:p>
    <w:p w14:paraId="6F3D943D" w14:textId="5364FD9B" w:rsidR="00C13A11" w:rsidRPr="00DB0D3E" w:rsidRDefault="009203B7" w:rsidP="00B3099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13A11" w:rsidRPr="00DB0D3E">
        <w:rPr>
          <w:rFonts w:asciiTheme="minorBidi" w:hAnsiTheme="minorBidi" w:cstheme="minorBidi"/>
          <w:szCs w:val="22"/>
        </w:rPr>
        <w:t xml:space="preserve">The Delegation of the Republic of Korea noted that </w:t>
      </w:r>
      <w:r w:rsidR="004A55EE" w:rsidRPr="00DB0D3E">
        <w:rPr>
          <w:rFonts w:asciiTheme="minorBidi" w:hAnsiTheme="minorBidi" w:cstheme="minorBidi"/>
          <w:szCs w:val="22"/>
        </w:rPr>
        <w:t xml:space="preserve">the </w:t>
      </w:r>
      <w:r w:rsidR="00C13A11" w:rsidRPr="00DB0D3E">
        <w:rPr>
          <w:rFonts w:asciiTheme="minorBidi" w:hAnsiTheme="minorBidi" w:cstheme="minorBidi"/>
          <w:szCs w:val="22"/>
        </w:rPr>
        <w:t xml:space="preserve">draft WIPO </w:t>
      </w:r>
      <w:r w:rsidR="00AC6109" w:rsidRPr="00DB0D3E">
        <w:rPr>
          <w:rFonts w:asciiTheme="minorBidi" w:hAnsiTheme="minorBidi" w:cstheme="minorBidi"/>
          <w:szCs w:val="22"/>
        </w:rPr>
        <w:t>S</w:t>
      </w:r>
      <w:r w:rsidR="00C13A11" w:rsidRPr="00DB0D3E">
        <w:rPr>
          <w:rFonts w:asciiTheme="minorBidi" w:hAnsiTheme="minorBidi" w:cstheme="minorBidi"/>
          <w:szCs w:val="22"/>
        </w:rPr>
        <w:t xml:space="preserve">tandard ST.93 had received official support </w:t>
      </w:r>
      <w:r w:rsidR="007A4F18" w:rsidRPr="00DB0D3E">
        <w:rPr>
          <w:rFonts w:asciiTheme="minorBidi" w:hAnsiTheme="minorBidi" w:cstheme="minorBidi"/>
          <w:szCs w:val="22"/>
        </w:rPr>
        <w:t xml:space="preserve">from many delegations </w:t>
      </w:r>
      <w:r w:rsidR="00C730A2" w:rsidRPr="00DB0D3E">
        <w:rPr>
          <w:rFonts w:asciiTheme="minorBidi" w:hAnsiTheme="minorBidi" w:cstheme="minorBidi"/>
          <w:szCs w:val="22"/>
        </w:rPr>
        <w:t>during the session</w:t>
      </w:r>
      <w:r w:rsidR="00F90C34" w:rsidRPr="00DB0D3E">
        <w:rPr>
          <w:rFonts w:asciiTheme="minorBidi" w:hAnsiTheme="minorBidi" w:cstheme="minorBidi"/>
          <w:szCs w:val="22"/>
        </w:rPr>
        <w:t xml:space="preserve">.  </w:t>
      </w:r>
      <w:r w:rsidR="00C13A11" w:rsidRPr="00DB0D3E">
        <w:rPr>
          <w:rFonts w:asciiTheme="minorBidi" w:hAnsiTheme="minorBidi" w:cstheme="minorBidi"/>
          <w:szCs w:val="22"/>
        </w:rPr>
        <w:t xml:space="preserve">The </w:t>
      </w:r>
      <w:r w:rsidR="006F31AD" w:rsidRPr="00DB0D3E">
        <w:rPr>
          <w:rFonts w:asciiTheme="minorBidi" w:hAnsiTheme="minorBidi" w:cstheme="minorBidi"/>
          <w:szCs w:val="22"/>
        </w:rPr>
        <w:t>Delegation emphasized</w:t>
      </w:r>
      <w:r w:rsidR="00C13A11" w:rsidRPr="00DB0D3E">
        <w:rPr>
          <w:rFonts w:asciiTheme="minorBidi" w:hAnsiTheme="minorBidi" w:cstheme="minorBidi"/>
          <w:szCs w:val="22"/>
        </w:rPr>
        <w:t xml:space="preserve"> that the </w:t>
      </w:r>
      <w:r w:rsidRPr="00DB0D3E">
        <w:rPr>
          <w:rFonts w:asciiTheme="minorBidi" w:hAnsiTheme="minorBidi" w:cstheme="minorBidi"/>
          <w:szCs w:val="22"/>
        </w:rPr>
        <w:t xml:space="preserve">draft </w:t>
      </w:r>
      <w:r w:rsidR="00C13A11" w:rsidRPr="00DB0D3E">
        <w:rPr>
          <w:rFonts w:asciiTheme="minorBidi" w:hAnsiTheme="minorBidi" w:cstheme="minorBidi"/>
          <w:szCs w:val="22"/>
        </w:rPr>
        <w:t xml:space="preserve">standard addresses the longstanding need to improve the quality, consistency, and interoperability of applicant name data </w:t>
      </w:r>
      <w:r w:rsidR="0076129A" w:rsidRPr="00DB0D3E">
        <w:rPr>
          <w:rFonts w:asciiTheme="minorBidi" w:hAnsiTheme="minorBidi" w:cstheme="minorBidi"/>
          <w:szCs w:val="22"/>
        </w:rPr>
        <w:t>between</w:t>
      </w:r>
      <w:r w:rsidR="00DD4D08" w:rsidRPr="00DB0D3E">
        <w:rPr>
          <w:rFonts w:asciiTheme="minorBidi" w:hAnsiTheme="minorBidi" w:cstheme="minorBidi"/>
          <w:szCs w:val="22"/>
        </w:rPr>
        <w:t xml:space="preserve"> IP offices</w:t>
      </w:r>
      <w:r w:rsidR="00C13A11" w:rsidRPr="00DB0D3E">
        <w:rPr>
          <w:rFonts w:asciiTheme="minorBidi" w:hAnsiTheme="minorBidi" w:cstheme="minorBidi"/>
          <w:szCs w:val="22"/>
        </w:rPr>
        <w:t>.</w:t>
      </w:r>
    </w:p>
    <w:p w14:paraId="4464A66F" w14:textId="7C5C8A78" w:rsidR="003B11D3" w:rsidRPr="00DB0D3E" w:rsidRDefault="006E2386" w:rsidP="00B3099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Given that consensus was not reached, despite broad support from Member States, and to avoid further delays in adopting the standard at the upcoming CWS session, the Delegation of the Republic of Korea, in its capacity as </w:t>
      </w:r>
      <w:r w:rsidR="00264E38" w:rsidRPr="00DB0D3E">
        <w:rPr>
          <w:rFonts w:asciiTheme="minorBidi" w:hAnsiTheme="minorBidi" w:cstheme="minorBidi"/>
          <w:szCs w:val="22"/>
        </w:rPr>
        <w:t>c</w:t>
      </w:r>
      <w:r w:rsidRPr="00DB0D3E">
        <w:rPr>
          <w:rFonts w:asciiTheme="minorBidi" w:hAnsiTheme="minorBidi" w:cstheme="minorBidi"/>
          <w:szCs w:val="22"/>
        </w:rPr>
        <w:t>o-</w:t>
      </w:r>
      <w:r w:rsidR="00264E38" w:rsidRPr="00DB0D3E">
        <w:rPr>
          <w:rFonts w:asciiTheme="minorBidi" w:hAnsiTheme="minorBidi" w:cstheme="minorBidi"/>
          <w:szCs w:val="22"/>
        </w:rPr>
        <w:t>l</w:t>
      </w:r>
      <w:r w:rsidRPr="00DB0D3E">
        <w:rPr>
          <w:rFonts w:asciiTheme="minorBidi" w:hAnsiTheme="minorBidi" w:cstheme="minorBidi"/>
          <w:szCs w:val="22"/>
        </w:rPr>
        <w:t>eader</w:t>
      </w:r>
      <w:r w:rsidR="00D53A39" w:rsidRPr="00DB0D3E">
        <w:rPr>
          <w:rFonts w:asciiTheme="minorBidi" w:hAnsiTheme="minorBidi" w:cstheme="minorBidi"/>
          <w:szCs w:val="22"/>
        </w:rPr>
        <w:t xml:space="preserve"> of the Name Standardization Task Force</w:t>
      </w:r>
      <w:r w:rsidRPr="00DB0D3E">
        <w:rPr>
          <w:rFonts w:asciiTheme="minorBidi" w:hAnsiTheme="minorBidi" w:cstheme="minorBidi"/>
          <w:szCs w:val="22"/>
        </w:rPr>
        <w:t xml:space="preserve">, proposed that </w:t>
      </w:r>
      <w:r w:rsidR="008F570A" w:rsidRPr="00DB0D3E">
        <w:rPr>
          <w:rFonts w:asciiTheme="minorBidi" w:hAnsiTheme="minorBidi" w:cstheme="minorBidi"/>
          <w:szCs w:val="22"/>
        </w:rPr>
        <w:t xml:space="preserve">the Delegation of </w:t>
      </w:r>
      <w:r w:rsidRPr="00DB0D3E">
        <w:rPr>
          <w:rFonts w:asciiTheme="minorBidi" w:hAnsiTheme="minorBidi" w:cstheme="minorBidi"/>
          <w:szCs w:val="22"/>
        </w:rPr>
        <w:t xml:space="preserve">China join the </w:t>
      </w:r>
      <w:r w:rsidR="008C51DC" w:rsidRPr="00DB0D3E">
        <w:rPr>
          <w:rFonts w:asciiTheme="minorBidi" w:hAnsiTheme="minorBidi" w:cstheme="minorBidi"/>
          <w:szCs w:val="22"/>
        </w:rPr>
        <w:t xml:space="preserve">Delegation of </w:t>
      </w:r>
      <w:r w:rsidRPr="00DB0D3E">
        <w:rPr>
          <w:rFonts w:asciiTheme="minorBidi" w:hAnsiTheme="minorBidi" w:cstheme="minorBidi"/>
          <w:szCs w:val="22"/>
        </w:rPr>
        <w:t xml:space="preserve">Republic of Korea as </w:t>
      </w:r>
      <w:r w:rsidR="00264E38" w:rsidRPr="00DB0D3E">
        <w:rPr>
          <w:rFonts w:asciiTheme="minorBidi" w:hAnsiTheme="minorBidi" w:cstheme="minorBidi"/>
          <w:szCs w:val="22"/>
        </w:rPr>
        <w:t>c</w:t>
      </w:r>
      <w:r w:rsidRPr="00DB0D3E">
        <w:rPr>
          <w:rFonts w:asciiTheme="minorBidi" w:hAnsiTheme="minorBidi" w:cstheme="minorBidi"/>
          <w:szCs w:val="22"/>
        </w:rPr>
        <w:t>o-</w:t>
      </w:r>
      <w:r w:rsidR="00264E38" w:rsidRPr="00DB0D3E">
        <w:rPr>
          <w:rFonts w:asciiTheme="minorBidi" w:hAnsiTheme="minorBidi" w:cstheme="minorBidi"/>
          <w:szCs w:val="22"/>
        </w:rPr>
        <w:t>l</w:t>
      </w:r>
      <w:r w:rsidRPr="00DB0D3E">
        <w:rPr>
          <w:rFonts w:asciiTheme="minorBidi" w:hAnsiTheme="minorBidi" w:cstheme="minorBidi"/>
          <w:szCs w:val="22"/>
        </w:rPr>
        <w:t xml:space="preserve">eader of the Name Standardization Task Force.  This joint leadership would allow both </w:t>
      </w:r>
      <w:r w:rsidR="000B76E4" w:rsidRPr="00DB0D3E">
        <w:rPr>
          <w:rFonts w:asciiTheme="minorBidi" w:hAnsiTheme="minorBidi" w:cstheme="minorBidi"/>
          <w:szCs w:val="22"/>
        </w:rPr>
        <w:t>D</w:t>
      </w:r>
      <w:r w:rsidR="008D11A5" w:rsidRPr="00DB0D3E">
        <w:rPr>
          <w:rFonts w:asciiTheme="minorBidi" w:hAnsiTheme="minorBidi" w:cstheme="minorBidi"/>
          <w:szCs w:val="22"/>
        </w:rPr>
        <w:t>elegations</w:t>
      </w:r>
      <w:r w:rsidR="00073734" w:rsidRPr="00DB0D3E">
        <w:rPr>
          <w:rFonts w:asciiTheme="minorBidi" w:hAnsiTheme="minorBidi" w:cstheme="minorBidi"/>
          <w:szCs w:val="22"/>
        </w:rPr>
        <w:t xml:space="preserve"> </w:t>
      </w:r>
      <w:r w:rsidRPr="00DB0D3E">
        <w:rPr>
          <w:rFonts w:asciiTheme="minorBidi" w:hAnsiTheme="minorBidi" w:cstheme="minorBidi"/>
          <w:szCs w:val="22"/>
        </w:rPr>
        <w:t>to guide ongoing improvements to the draft standard and help foster broader consensus among Member States.</w:t>
      </w:r>
    </w:p>
    <w:p w14:paraId="1F58DDEC" w14:textId="7EF4100D" w:rsidR="006B4A8C" w:rsidRPr="00DB0D3E" w:rsidRDefault="005A43C1" w:rsidP="006B4A8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highlight w:val="yellow"/>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156292" w:rsidRPr="00DB0D3E">
        <w:rPr>
          <w:rFonts w:asciiTheme="minorBidi" w:hAnsiTheme="minorBidi" w:cstheme="minorBidi"/>
          <w:szCs w:val="22"/>
        </w:rPr>
        <w:t xml:space="preserve">The CWS did not </w:t>
      </w:r>
      <w:r w:rsidR="00BE6FF0" w:rsidRPr="00DB0D3E">
        <w:rPr>
          <w:rFonts w:asciiTheme="minorBidi" w:hAnsiTheme="minorBidi" w:cstheme="minorBidi"/>
          <w:szCs w:val="22"/>
        </w:rPr>
        <w:t>adopt</w:t>
      </w:r>
      <w:r w:rsidR="00156292" w:rsidRPr="00DB0D3E">
        <w:rPr>
          <w:rFonts w:asciiTheme="minorBidi" w:hAnsiTheme="minorBidi" w:cstheme="minorBidi"/>
          <w:szCs w:val="22"/>
        </w:rPr>
        <w:t xml:space="preserve"> </w:t>
      </w:r>
      <w:r w:rsidR="002962E1" w:rsidRPr="00DB0D3E">
        <w:rPr>
          <w:rFonts w:asciiTheme="minorBidi" w:hAnsiTheme="minorBidi" w:cstheme="minorBidi"/>
          <w:szCs w:val="22"/>
        </w:rPr>
        <w:t>the proposed</w:t>
      </w:r>
      <w:r w:rsidR="00156292" w:rsidRPr="00DB0D3E">
        <w:rPr>
          <w:rFonts w:asciiTheme="minorBidi" w:hAnsiTheme="minorBidi" w:cstheme="minorBidi"/>
          <w:szCs w:val="22"/>
        </w:rPr>
        <w:t xml:space="preserve"> WIPO </w:t>
      </w:r>
      <w:r w:rsidR="00726FA3" w:rsidRPr="00DB0D3E">
        <w:rPr>
          <w:rFonts w:asciiTheme="minorBidi" w:hAnsiTheme="minorBidi" w:cstheme="minorBidi"/>
          <w:szCs w:val="22"/>
        </w:rPr>
        <w:t>S</w:t>
      </w:r>
      <w:r w:rsidR="00156292" w:rsidRPr="00DB0D3E">
        <w:rPr>
          <w:rFonts w:asciiTheme="minorBidi" w:hAnsiTheme="minorBidi" w:cstheme="minorBidi"/>
          <w:szCs w:val="22"/>
        </w:rPr>
        <w:t xml:space="preserve">tandard ST.93 </w:t>
      </w:r>
      <w:r w:rsidR="00A414CA" w:rsidRPr="00DB0D3E">
        <w:rPr>
          <w:rFonts w:asciiTheme="minorBidi" w:hAnsiTheme="minorBidi" w:cstheme="minorBidi"/>
          <w:szCs w:val="22"/>
        </w:rPr>
        <w:t>because consensus was not reached</w:t>
      </w:r>
      <w:r w:rsidR="00124FB4" w:rsidRPr="00DB0D3E">
        <w:rPr>
          <w:rFonts w:asciiTheme="minorBidi" w:hAnsiTheme="minorBidi" w:cstheme="minorBidi"/>
          <w:szCs w:val="22"/>
        </w:rPr>
        <w:t>.</w:t>
      </w:r>
    </w:p>
    <w:p w14:paraId="72F0322B" w14:textId="4E85C36C" w:rsidR="00D4598D" w:rsidRPr="00DB0D3E" w:rsidRDefault="00D4598D" w:rsidP="006B4A8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requested that the Name Standardization Task Force revisit and improve the draft WIPO </w:t>
      </w:r>
      <w:r w:rsidR="00713844" w:rsidRPr="00DB0D3E">
        <w:rPr>
          <w:rFonts w:asciiTheme="minorBidi" w:hAnsiTheme="minorBidi" w:cstheme="minorBidi"/>
          <w:szCs w:val="22"/>
        </w:rPr>
        <w:t>S</w:t>
      </w:r>
      <w:r w:rsidRPr="00DB0D3E">
        <w:rPr>
          <w:rFonts w:asciiTheme="minorBidi" w:hAnsiTheme="minorBidi" w:cstheme="minorBidi"/>
          <w:szCs w:val="22"/>
        </w:rPr>
        <w:t>tandard ST.93 and present the final proposal for consideration at the next session of the Committee.</w:t>
      </w:r>
    </w:p>
    <w:p w14:paraId="6F83197A" w14:textId="435ABE45" w:rsidR="005A43C1" w:rsidRPr="00DB0D3E" w:rsidRDefault="00A62327" w:rsidP="00352B02">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noted the request by the Delegation of the Republic of Korea that the Delegation of China join as </w:t>
      </w:r>
      <w:r w:rsidR="00D23ABC">
        <w:rPr>
          <w:rFonts w:asciiTheme="minorBidi" w:hAnsiTheme="minorBidi" w:cstheme="minorBidi"/>
          <w:szCs w:val="22"/>
        </w:rPr>
        <w:t xml:space="preserve">a </w:t>
      </w:r>
      <w:r w:rsidR="007D1343" w:rsidRPr="00DB0D3E">
        <w:rPr>
          <w:rFonts w:asciiTheme="minorBidi" w:hAnsiTheme="minorBidi" w:cstheme="minorBidi"/>
          <w:szCs w:val="22"/>
        </w:rPr>
        <w:t>c</w:t>
      </w:r>
      <w:r w:rsidRPr="00DB0D3E">
        <w:rPr>
          <w:rFonts w:asciiTheme="minorBidi" w:hAnsiTheme="minorBidi" w:cstheme="minorBidi"/>
          <w:szCs w:val="22"/>
        </w:rPr>
        <w:t>o-</w:t>
      </w:r>
      <w:r w:rsidR="007D1343">
        <w:rPr>
          <w:rFonts w:asciiTheme="minorBidi" w:hAnsiTheme="minorBidi" w:cstheme="minorBidi"/>
          <w:szCs w:val="22"/>
        </w:rPr>
        <w:t>l</w:t>
      </w:r>
      <w:r w:rsidRPr="00A62327">
        <w:rPr>
          <w:rFonts w:asciiTheme="minorBidi" w:hAnsiTheme="minorBidi" w:cstheme="minorBidi"/>
          <w:szCs w:val="22"/>
        </w:rPr>
        <w:t>eader</w:t>
      </w:r>
      <w:r w:rsidRPr="00DB0D3E">
        <w:rPr>
          <w:rFonts w:asciiTheme="minorBidi" w:hAnsiTheme="minorBidi" w:cstheme="minorBidi"/>
          <w:szCs w:val="22"/>
        </w:rPr>
        <w:t xml:space="preserve"> of the Name Standardization Task </w:t>
      </w:r>
      <w:proofErr w:type="gramStart"/>
      <w:r w:rsidRPr="00DB0D3E">
        <w:rPr>
          <w:rFonts w:asciiTheme="minorBidi" w:hAnsiTheme="minorBidi" w:cstheme="minorBidi"/>
          <w:szCs w:val="22"/>
        </w:rPr>
        <w:t>Force</w:t>
      </w:r>
      <w:proofErr w:type="gramEnd"/>
      <w:r w:rsidR="00073734" w:rsidRPr="00DB0D3E" w:rsidDel="00C07F6B">
        <w:rPr>
          <w:rFonts w:asciiTheme="minorBidi" w:hAnsiTheme="minorBidi" w:cstheme="minorBidi"/>
          <w:szCs w:val="22"/>
        </w:rPr>
        <w:t xml:space="preserve"> </w:t>
      </w:r>
      <w:r w:rsidR="009B2822" w:rsidRPr="00DB0D3E">
        <w:rPr>
          <w:rFonts w:asciiTheme="minorBidi" w:hAnsiTheme="minorBidi" w:cstheme="minorBidi"/>
          <w:szCs w:val="22"/>
        </w:rPr>
        <w:t>and</w:t>
      </w:r>
      <w:r w:rsidR="00715805" w:rsidRPr="00DB0D3E">
        <w:rPr>
          <w:rFonts w:asciiTheme="minorBidi" w:hAnsiTheme="minorBidi" w:cstheme="minorBidi"/>
          <w:szCs w:val="22"/>
        </w:rPr>
        <w:t xml:space="preserve"> </w:t>
      </w:r>
      <w:r w:rsidR="0069173D" w:rsidRPr="00DB0D3E">
        <w:rPr>
          <w:rFonts w:asciiTheme="minorBidi" w:hAnsiTheme="minorBidi" w:cstheme="minorBidi"/>
          <w:szCs w:val="22"/>
        </w:rPr>
        <w:t>t</w:t>
      </w:r>
      <w:r w:rsidR="006E7180" w:rsidRPr="00DB0D3E">
        <w:rPr>
          <w:rFonts w:asciiTheme="minorBidi" w:hAnsiTheme="minorBidi" w:cstheme="minorBidi"/>
          <w:szCs w:val="22"/>
        </w:rPr>
        <w:t xml:space="preserve">he Delegation of China </w:t>
      </w:r>
      <w:r w:rsidR="00341C32" w:rsidRPr="00DB0D3E">
        <w:rPr>
          <w:rFonts w:asciiTheme="minorBidi" w:hAnsiTheme="minorBidi" w:cstheme="minorBidi"/>
          <w:szCs w:val="22"/>
        </w:rPr>
        <w:t xml:space="preserve">would </w:t>
      </w:r>
      <w:r w:rsidR="00715805" w:rsidRPr="00DB0D3E">
        <w:rPr>
          <w:rFonts w:asciiTheme="minorBidi" w:hAnsiTheme="minorBidi" w:cstheme="minorBidi"/>
          <w:szCs w:val="22"/>
        </w:rPr>
        <w:t xml:space="preserve">confirm its position on whether it accepts the </w:t>
      </w:r>
      <w:r w:rsidR="008D004F" w:rsidRPr="00DB0D3E">
        <w:rPr>
          <w:rFonts w:asciiTheme="minorBidi" w:hAnsiTheme="minorBidi" w:cstheme="minorBidi"/>
          <w:szCs w:val="22"/>
        </w:rPr>
        <w:t>c</w:t>
      </w:r>
      <w:r w:rsidR="00715805" w:rsidRPr="00DB0D3E">
        <w:rPr>
          <w:rFonts w:asciiTheme="minorBidi" w:hAnsiTheme="minorBidi" w:cstheme="minorBidi"/>
          <w:szCs w:val="22"/>
        </w:rPr>
        <w:t>o-</w:t>
      </w:r>
      <w:r w:rsidR="008D004F" w:rsidRPr="00DB0D3E">
        <w:rPr>
          <w:rFonts w:asciiTheme="minorBidi" w:hAnsiTheme="minorBidi" w:cstheme="minorBidi"/>
          <w:szCs w:val="22"/>
        </w:rPr>
        <w:t>l</w:t>
      </w:r>
      <w:r w:rsidR="00715805" w:rsidRPr="00DB0D3E">
        <w:rPr>
          <w:rFonts w:asciiTheme="minorBidi" w:hAnsiTheme="minorBidi" w:cstheme="minorBidi"/>
          <w:szCs w:val="22"/>
        </w:rPr>
        <w:t xml:space="preserve">eadership as soon as </w:t>
      </w:r>
      <w:r w:rsidR="00AA4380" w:rsidRPr="00DB0D3E">
        <w:rPr>
          <w:rFonts w:asciiTheme="minorBidi" w:hAnsiTheme="minorBidi" w:cstheme="minorBidi"/>
          <w:szCs w:val="22"/>
        </w:rPr>
        <w:t>it is</w:t>
      </w:r>
      <w:r w:rsidR="00715805" w:rsidRPr="00DB0D3E">
        <w:rPr>
          <w:rFonts w:asciiTheme="minorBidi" w:hAnsiTheme="minorBidi" w:cstheme="minorBidi"/>
          <w:szCs w:val="22"/>
        </w:rPr>
        <w:t xml:space="preserve"> able</w:t>
      </w:r>
      <w:r w:rsidR="006E7180" w:rsidRPr="00DB0D3E">
        <w:rPr>
          <w:rFonts w:asciiTheme="minorBidi" w:hAnsiTheme="minorBidi" w:cstheme="minorBidi"/>
          <w:szCs w:val="22"/>
        </w:rPr>
        <w:t xml:space="preserve"> and </w:t>
      </w:r>
      <w:r w:rsidR="009C0CBF" w:rsidRPr="00DB0D3E">
        <w:rPr>
          <w:rFonts w:asciiTheme="minorBidi" w:hAnsiTheme="minorBidi" w:cstheme="minorBidi"/>
          <w:szCs w:val="22"/>
        </w:rPr>
        <w:t>committed to</w:t>
      </w:r>
      <w:r w:rsidR="006E7180" w:rsidRPr="00DB0D3E">
        <w:rPr>
          <w:rFonts w:asciiTheme="minorBidi" w:hAnsiTheme="minorBidi" w:cstheme="minorBidi"/>
          <w:szCs w:val="22"/>
        </w:rPr>
        <w:t xml:space="preserve"> actively participate in the Task Force.</w:t>
      </w:r>
      <w:r w:rsidR="00DD5F2D" w:rsidRPr="00DB0D3E">
        <w:rPr>
          <w:rFonts w:asciiTheme="minorBidi" w:hAnsiTheme="minorBidi" w:cstheme="minorBidi"/>
          <w:szCs w:val="22"/>
        </w:rPr>
        <w:t xml:space="preserve"> </w:t>
      </w:r>
      <w:r w:rsidR="00887B6E" w:rsidRPr="00DB0D3E">
        <w:rPr>
          <w:rFonts w:asciiTheme="minorBidi" w:hAnsiTheme="minorBidi" w:cstheme="minorBidi"/>
          <w:szCs w:val="22"/>
        </w:rPr>
        <w:t xml:space="preserve"> </w:t>
      </w:r>
      <w:r w:rsidR="00DD5F2D" w:rsidRPr="00DB0D3E">
        <w:rPr>
          <w:rFonts w:asciiTheme="minorBidi" w:hAnsiTheme="minorBidi" w:cstheme="minorBidi"/>
          <w:szCs w:val="22"/>
        </w:rPr>
        <w:t xml:space="preserve">The CWS also approved that </w:t>
      </w:r>
      <w:r w:rsidR="00C5776C" w:rsidRPr="00DB0D3E">
        <w:rPr>
          <w:rFonts w:asciiTheme="minorBidi" w:hAnsiTheme="minorBidi" w:cstheme="minorBidi"/>
          <w:szCs w:val="22"/>
        </w:rPr>
        <w:t xml:space="preserve">the Delegation of China should be designated as a </w:t>
      </w:r>
      <w:r w:rsidR="00983054" w:rsidRPr="00DB0D3E">
        <w:rPr>
          <w:rFonts w:asciiTheme="minorBidi" w:hAnsiTheme="minorBidi" w:cstheme="minorBidi"/>
          <w:szCs w:val="22"/>
        </w:rPr>
        <w:t>c</w:t>
      </w:r>
      <w:r w:rsidR="00C5776C" w:rsidRPr="00DB0D3E">
        <w:rPr>
          <w:rFonts w:asciiTheme="minorBidi" w:hAnsiTheme="minorBidi" w:cstheme="minorBidi"/>
          <w:szCs w:val="22"/>
        </w:rPr>
        <w:t>o</w:t>
      </w:r>
      <w:r w:rsidR="00AD267D" w:rsidRPr="00DB0D3E">
        <w:rPr>
          <w:rFonts w:asciiTheme="minorBidi" w:hAnsiTheme="minorBidi" w:cstheme="minorBidi"/>
          <w:szCs w:val="22"/>
        </w:rPr>
        <w:t>-</w:t>
      </w:r>
      <w:r w:rsidR="00887B6E" w:rsidRPr="00DB0D3E">
        <w:rPr>
          <w:rFonts w:asciiTheme="minorBidi" w:hAnsiTheme="minorBidi" w:cstheme="minorBidi"/>
          <w:szCs w:val="22"/>
        </w:rPr>
        <w:t>l</w:t>
      </w:r>
      <w:r w:rsidR="00AD267D" w:rsidRPr="00DB0D3E">
        <w:rPr>
          <w:rFonts w:asciiTheme="minorBidi" w:hAnsiTheme="minorBidi" w:cstheme="minorBidi"/>
          <w:szCs w:val="22"/>
        </w:rPr>
        <w:t xml:space="preserve">eader of the Task Force once </w:t>
      </w:r>
      <w:r w:rsidR="000D265C" w:rsidRPr="00DB0D3E">
        <w:rPr>
          <w:rFonts w:asciiTheme="minorBidi" w:hAnsiTheme="minorBidi" w:cstheme="minorBidi"/>
          <w:szCs w:val="22"/>
        </w:rPr>
        <w:t>the Delegation</w:t>
      </w:r>
      <w:r w:rsidR="00B46CD9" w:rsidRPr="00DB0D3E">
        <w:rPr>
          <w:rFonts w:asciiTheme="minorBidi" w:hAnsiTheme="minorBidi" w:cstheme="minorBidi"/>
          <w:szCs w:val="22"/>
        </w:rPr>
        <w:t xml:space="preserve"> accepts th</w:t>
      </w:r>
      <w:r w:rsidR="002A3280" w:rsidRPr="00DB0D3E">
        <w:rPr>
          <w:rFonts w:asciiTheme="minorBidi" w:hAnsiTheme="minorBidi" w:cstheme="minorBidi"/>
          <w:szCs w:val="22"/>
        </w:rPr>
        <w:t>e</w:t>
      </w:r>
      <w:r w:rsidR="00B46CD9" w:rsidRPr="00DB0D3E">
        <w:rPr>
          <w:rFonts w:asciiTheme="minorBidi" w:hAnsiTheme="minorBidi" w:cstheme="minorBidi"/>
          <w:szCs w:val="22"/>
        </w:rPr>
        <w:t xml:space="preserve"> offer</w:t>
      </w:r>
      <w:r w:rsidR="00C0747D" w:rsidRPr="00DB0D3E">
        <w:rPr>
          <w:rFonts w:asciiTheme="minorBidi" w:hAnsiTheme="minorBidi" w:cstheme="minorBidi"/>
          <w:szCs w:val="22"/>
        </w:rPr>
        <w:t>.</w:t>
      </w:r>
    </w:p>
    <w:p w14:paraId="6CB88537" w14:textId="71FE392D"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5(b):  Proposal for the revision of WIPO Standard ST.26</w:t>
      </w:r>
    </w:p>
    <w:p w14:paraId="534AB5E9" w14:textId="238F0BA9" w:rsidR="00732A32"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45" w:history="1">
        <w:r w:rsidR="00A956D6" w:rsidRPr="00DB0D3E">
          <w:rPr>
            <w:rStyle w:val="Hyperlink"/>
            <w:rFonts w:asciiTheme="minorBidi" w:hAnsiTheme="minorBidi" w:cstheme="minorBidi"/>
            <w:szCs w:val="22"/>
          </w:rPr>
          <w:t>CWS/13/16 REV.</w:t>
        </w:r>
      </w:hyperlink>
    </w:p>
    <w:p w14:paraId="7DDB757B" w14:textId="724BCEAD" w:rsidR="00C9020E" w:rsidRPr="00DB0D3E" w:rsidRDefault="00732A32"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presented </w:t>
      </w:r>
      <w:r w:rsidR="006E3FCD" w:rsidRPr="00DB0D3E">
        <w:rPr>
          <w:rFonts w:asciiTheme="minorBidi" w:hAnsiTheme="minorBidi" w:cstheme="minorBidi"/>
          <w:szCs w:val="22"/>
        </w:rPr>
        <w:t xml:space="preserve">the proposed </w:t>
      </w:r>
      <w:r w:rsidRPr="00DB0D3E">
        <w:rPr>
          <w:rFonts w:asciiTheme="minorBidi" w:hAnsiTheme="minorBidi" w:cstheme="minorBidi"/>
          <w:szCs w:val="22"/>
        </w:rPr>
        <w:t xml:space="preserve">draft version 2.0 of WIPO Standard ST.26, which incorporated </w:t>
      </w:r>
      <w:r w:rsidR="00110D2C" w:rsidRPr="00DB0D3E">
        <w:rPr>
          <w:rFonts w:asciiTheme="minorBidi" w:hAnsiTheme="minorBidi" w:cstheme="minorBidi"/>
          <w:szCs w:val="22"/>
        </w:rPr>
        <w:t>am</w:t>
      </w:r>
      <w:r w:rsidR="00D751E0" w:rsidRPr="00DB0D3E">
        <w:rPr>
          <w:rFonts w:asciiTheme="minorBidi" w:hAnsiTheme="minorBidi" w:cstheme="minorBidi"/>
          <w:szCs w:val="22"/>
        </w:rPr>
        <w:t>endments</w:t>
      </w:r>
      <w:r w:rsidRPr="00DB0D3E">
        <w:rPr>
          <w:rFonts w:asciiTheme="minorBidi" w:hAnsiTheme="minorBidi" w:cstheme="minorBidi"/>
          <w:szCs w:val="22"/>
        </w:rPr>
        <w:t xml:space="preserve"> to allow optional inclusion of short nucleotide and amino acid sequences and requires the use of specifically defined symbols for modified nucleotide and peptide analogs. </w:t>
      </w:r>
      <w:r w:rsidR="002B28DE" w:rsidRPr="00DB0D3E">
        <w:rPr>
          <w:rFonts w:asciiTheme="minorBidi" w:hAnsiTheme="minorBidi" w:cstheme="minorBidi"/>
          <w:szCs w:val="22"/>
        </w:rPr>
        <w:t xml:space="preserve"> </w:t>
      </w:r>
      <w:r w:rsidRPr="00DB0D3E">
        <w:rPr>
          <w:rFonts w:asciiTheme="minorBidi" w:hAnsiTheme="minorBidi" w:cstheme="minorBidi"/>
          <w:szCs w:val="22"/>
        </w:rPr>
        <w:t xml:space="preserve">The draft </w:t>
      </w:r>
      <w:r w:rsidR="000E7660" w:rsidRPr="00DB0D3E">
        <w:rPr>
          <w:rFonts w:asciiTheme="minorBidi" w:hAnsiTheme="minorBidi" w:cstheme="minorBidi"/>
          <w:szCs w:val="22"/>
        </w:rPr>
        <w:t>also</w:t>
      </w:r>
      <w:r w:rsidRPr="00DB0D3E">
        <w:rPr>
          <w:rFonts w:asciiTheme="minorBidi" w:hAnsiTheme="minorBidi" w:cstheme="minorBidi"/>
          <w:szCs w:val="22"/>
        </w:rPr>
        <w:t xml:space="preserve"> include</w:t>
      </w:r>
      <w:r w:rsidR="002B28DE" w:rsidRPr="00DB0D3E">
        <w:rPr>
          <w:rFonts w:asciiTheme="minorBidi" w:hAnsiTheme="minorBidi" w:cstheme="minorBidi"/>
          <w:szCs w:val="22"/>
        </w:rPr>
        <w:t>d</w:t>
      </w:r>
      <w:r w:rsidRPr="00DB0D3E">
        <w:rPr>
          <w:rFonts w:asciiTheme="minorBidi" w:hAnsiTheme="minorBidi" w:cstheme="minorBidi"/>
          <w:szCs w:val="22"/>
        </w:rPr>
        <w:t xml:space="preserve"> editorial updates, corrections, and expanded guidance in </w:t>
      </w:r>
      <w:r w:rsidR="002F04F6" w:rsidRPr="00DB0D3E">
        <w:rPr>
          <w:rFonts w:asciiTheme="minorBidi" w:hAnsiTheme="minorBidi" w:cstheme="minorBidi"/>
          <w:szCs w:val="22"/>
        </w:rPr>
        <w:t>A</w:t>
      </w:r>
      <w:r w:rsidRPr="00DB0D3E">
        <w:rPr>
          <w:rFonts w:asciiTheme="minorBidi" w:hAnsiTheme="minorBidi" w:cstheme="minorBidi"/>
          <w:szCs w:val="22"/>
        </w:rPr>
        <w:t>nnex</w:t>
      </w:r>
      <w:r w:rsidR="00E72F11" w:rsidRPr="00DB0D3E">
        <w:rPr>
          <w:rFonts w:asciiTheme="minorBidi" w:hAnsiTheme="minorBidi" w:cstheme="minorBidi"/>
          <w:szCs w:val="22"/>
        </w:rPr>
        <w:t xml:space="preserve"> VI</w:t>
      </w:r>
      <w:r w:rsidR="005E7FA8" w:rsidRPr="00DB0D3E">
        <w:rPr>
          <w:rFonts w:asciiTheme="minorBidi" w:hAnsiTheme="minorBidi" w:cstheme="minorBidi"/>
          <w:szCs w:val="22"/>
        </w:rPr>
        <w:t xml:space="preserve"> of Standard ST.26</w:t>
      </w:r>
      <w:r w:rsidRPr="00DB0D3E">
        <w:rPr>
          <w:rFonts w:asciiTheme="minorBidi" w:hAnsiTheme="minorBidi" w:cstheme="minorBidi"/>
          <w:szCs w:val="22"/>
        </w:rPr>
        <w:t>.</w:t>
      </w:r>
    </w:p>
    <w:p w14:paraId="34F0E191" w14:textId="6144B629" w:rsidR="00D47853" w:rsidRPr="00DB0D3E" w:rsidRDefault="00EF179E"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D47853" w:rsidRPr="00DB0D3E">
        <w:rPr>
          <w:rFonts w:asciiTheme="minorBidi" w:hAnsiTheme="minorBidi" w:cstheme="minorBidi"/>
          <w:szCs w:val="22"/>
        </w:rPr>
        <w:t xml:space="preserve">The </w:t>
      </w:r>
      <w:r w:rsidR="00C96FA3" w:rsidRPr="00DB0D3E">
        <w:rPr>
          <w:rFonts w:asciiTheme="minorBidi" w:hAnsiTheme="minorBidi" w:cstheme="minorBidi"/>
          <w:szCs w:val="22"/>
        </w:rPr>
        <w:t xml:space="preserve">Sequence Listings </w:t>
      </w:r>
      <w:r w:rsidR="00D0258A" w:rsidRPr="00DB0D3E">
        <w:rPr>
          <w:rFonts w:asciiTheme="minorBidi" w:hAnsiTheme="minorBidi" w:cstheme="minorBidi"/>
          <w:szCs w:val="22"/>
        </w:rPr>
        <w:t xml:space="preserve">Task Force </w:t>
      </w:r>
      <w:r w:rsidR="00D47853" w:rsidRPr="00DB0D3E" w:rsidDel="007744FE">
        <w:rPr>
          <w:rFonts w:asciiTheme="minorBidi" w:hAnsiTheme="minorBidi" w:cstheme="minorBidi"/>
          <w:szCs w:val="22"/>
        </w:rPr>
        <w:t>proposed</w:t>
      </w:r>
      <w:r w:rsidR="00D47853" w:rsidRPr="00DB0D3E">
        <w:rPr>
          <w:rFonts w:asciiTheme="minorBidi" w:hAnsiTheme="minorBidi" w:cstheme="minorBidi"/>
          <w:szCs w:val="22"/>
        </w:rPr>
        <w:t xml:space="preserve"> that version </w:t>
      </w:r>
      <w:r w:rsidR="00931BC6" w:rsidRPr="00DB0D3E">
        <w:rPr>
          <w:rFonts w:asciiTheme="minorBidi" w:hAnsiTheme="minorBidi" w:cstheme="minorBidi"/>
          <w:szCs w:val="22"/>
        </w:rPr>
        <w:t xml:space="preserve">2.0 </w:t>
      </w:r>
      <w:r w:rsidR="00D47853" w:rsidRPr="00DB0D3E">
        <w:rPr>
          <w:rFonts w:asciiTheme="minorBidi" w:hAnsiTheme="minorBidi" w:cstheme="minorBidi"/>
          <w:szCs w:val="22"/>
        </w:rPr>
        <w:t xml:space="preserve">of WIPO </w:t>
      </w:r>
      <w:r w:rsidR="007D7BD3" w:rsidRPr="00DB0D3E">
        <w:rPr>
          <w:rFonts w:asciiTheme="minorBidi" w:hAnsiTheme="minorBidi" w:cstheme="minorBidi"/>
          <w:szCs w:val="22"/>
        </w:rPr>
        <w:t xml:space="preserve">Standard </w:t>
      </w:r>
      <w:r w:rsidR="00D47853" w:rsidRPr="00DB0D3E">
        <w:rPr>
          <w:rFonts w:asciiTheme="minorBidi" w:hAnsiTheme="minorBidi" w:cstheme="minorBidi"/>
          <w:szCs w:val="22"/>
        </w:rPr>
        <w:t xml:space="preserve">ST.26 to enter into force on July 1, 2027, with </w:t>
      </w:r>
      <w:r w:rsidR="00111E0D" w:rsidRPr="00DB0D3E">
        <w:rPr>
          <w:rFonts w:asciiTheme="minorBidi" w:hAnsiTheme="minorBidi" w:cstheme="minorBidi"/>
          <w:szCs w:val="22"/>
        </w:rPr>
        <w:t xml:space="preserve">the current </w:t>
      </w:r>
      <w:r w:rsidR="00D47853" w:rsidRPr="00DB0D3E">
        <w:rPr>
          <w:rFonts w:asciiTheme="minorBidi" w:hAnsiTheme="minorBidi" w:cstheme="minorBidi"/>
          <w:szCs w:val="22"/>
        </w:rPr>
        <w:t xml:space="preserve">version 1.7 remaining in use until that </w:t>
      </w:r>
      <w:r w:rsidR="003138A2" w:rsidRPr="00DB0D3E">
        <w:rPr>
          <w:rFonts w:asciiTheme="minorBidi" w:hAnsiTheme="minorBidi" w:cstheme="minorBidi"/>
          <w:szCs w:val="22"/>
        </w:rPr>
        <w:t>time</w:t>
      </w:r>
      <w:r w:rsidR="00D47853" w:rsidRPr="00DB0D3E">
        <w:rPr>
          <w:rFonts w:asciiTheme="minorBidi" w:hAnsiTheme="minorBidi" w:cstheme="minorBidi"/>
          <w:szCs w:val="22"/>
        </w:rPr>
        <w:t xml:space="preserve">. </w:t>
      </w:r>
      <w:r w:rsidR="00AC27C1" w:rsidRPr="00DB0D3E">
        <w:rPr>
          <w:rFonts w:asciiTheme="minorBidi" w:hAnsiTheme="minorBidi" w:cstheme="minorBidi"/>
          <w:szCs w:val="22"/>
        </w:rPr>
        <w:t xml:space="preserve"> </w:t>
      </w:r>
      <w:r w:rsidR="00D47853" w:rsidRPr="00DB0D3E">
        <w:rPr>
          <w:rFonts w:asciiTheme="minorBidi" w:hAnsiTheme="minorBidi" w:cstheme="minorBidi"/>
          <w:szCs w:val="22"/>
        </w:rPr>
        <w:t xml:space="preserve">While no technical changes </w:t>
      </w:r>
      <w:r w:rsidR="00D221E4" w:rsidRPr="00DB0D3E">
        <w:rPr>
          <w:rFonts w:asciiTheme="minorBidi" w:hAnsiTheme="minorBidi" w:cstheme="minorBidi"/>
          <w:szCs w:val="22"/>
        </w:rPr>
        <w:t>will be</w:t>
      </w:r>
      <w:r w:rsidR="00D47853" w:rsidRPr="00DB0D3E">
        <w:rPr>
          <w:rFonts w:asciiTheme="minorBidi" w:hAnsiTheme="minorBidi" w:cstheme="minorBidi"/>
          <w:szCs w:val="22"/>
        </w:rPr>
        <w:t xml:space="preserve"> required by </w:t>
      </w:r>
      <w:r w:rsidR="00AC27C1" w:rsidRPr="00DB0D3E">
        <w:rPr>
          <w:rFonts w:asciiTheme="minorBidi" w:hAnsiTheme="minorBidi" w:cstheme="minorBidi"/>
          <w:szCs w:val="22"/>
        </w:rPr>
        <w:t>IP o</w:t>
      </w:r>
      <w:r w:rsidR="00D47853" w:rsidRPr="00DB0D3E">
        <w:rPr>
          <w:rFonts w:asciiTheme="minorBidi" w:hAnsiTheme="minorBidi" w:cstheme="minorBidi"/>
          <w:szCs w:val="22"/>
        </w:rPr>
        <w:t xml:space="preserve">ffices to implement version 2.0, awareness-raising for applicants and examiners will be </w:t>
      </w:r>
      <w:r w:rsidR="007631F7" w:rsidRPr="00DB0D3E">
        <w:rPr>
          <w:rFonts w:asciiTheme="minorBidi" w:hAnsiTheme="minorBidi" w:cstheme="minorBidi"/>
          <w:szCs w:val="22"/>
        </w:rPr>
        <w:t>crucial</w:t>
      </w:r>
      <w:r w:rsidR="00D47853" w:rsidRPr="00DB0D3E">
        <w:rPr>
          <w:rFonts w:asciiTheme="minorBidi" w:hAnsiTheme="minorBidi" w:cstheme="minorBidi"/>
          <w:szCs w:val="22"/>
        </w:rPr>
        <w:t xml:space="preserve">. </w:t>
      </w:r>
      <w:r w:rsidR="00AC27C1" w:rsidRPr="00DB0D3E">
        <w:rPr>
          <w:rFonts w:asciiTheme="minorBidi" w:hAnsiTheme="minorBidi" w:cstheme="minorBidi"/>
          <w:szCs w:val="22"/>
        </w:rPr>
        <w:t xml:space="preserve"> </w:t>
      </w:r>
      <w:r w:rsidR="00D47853" w:rsidRPr="00DB0D3E">
        <w:rPr>
          <w:rFonts w:asciiTheme="minorBidi" w:hAnsiTheme="minorBidi" w:cstheme="minorBidi"/>
          <w:szCs w:val="22"/>
        </w:rPr>
        <w:t xml:space="preserve">The </w:t>
      </w:r>
      <w:r w:rsidR="006E4AD6" w:rsidRPr="00DB0D3E">
        <w:rPr>
          <w:rFonts w:asciiTheme="minorBidi" w:hAnsiTheme="minorBidi" w:cstheme="minorBidi"/>
          <w:szCs w:val="22"/>
        </w:rPr>
        <w:t>Task Force</w:t>
      </w:r>
      <w:r w:rsidR="00D47853" w:rsidRPr="00DB0D3E">
        <w:rPr>
          <w:rFonts w:asciiTheme="minorBidi" w:hAnsiTheme="minorBidi" w:cstheme="minorBidi"/>
          <w:szCs w:val="22"/>
        </w:rPr>
        <w:t xml:space="preserve"> recommended that the lifting of the minimum length requirement apply immediately upon entry into force, while the mandatory inclusion of nucleotide and peptide analogs will apply based on the filing date</w:t>
      </w:r>
      <w:r w:rsidR="003E7976" w:rsidRPr="00DB0D3E">
        <w:rPr>
          <w:rFonts w:asciiTheme="minorBidi" w:hAnsiTheme="minorBidi" w:cstheme="minorBidi"/>
          <w:szCs w:val="22"/>
        </w:rPr>
        <w:t xml:space="preserve"> of the patent </w:t>
      </w:r>
      <w:r w:rsidR="00B734A0" w:rsidRPr="00DB0D3E">
        <w:rPr>
          <w:rFonts w:asciiTheme="minorBidi" w:hAnsiTheme="minorBidi" w:cstheme="minorBidi"/>
          <w:szCs w:val="22"/>
        </w:rPr>
        <w:t>application</w:t>
      </w:r>
      <w:r w:rsidR="00D47853" w:rsidRPr="00DB0D3E">
        <w:rPr>
          <w:rFonts w:asciiTheme="minorBidi" w:hAnsiTheme="minorBidi" w:cstheme="minorBidi"/>
          <w:szCs w:val="22"/>
        </w:rPr>
        <w:t>.</w:t>
      </w:r>
      <w:r w:rsidR="007C09BB" w:rsidRPr="00DB0D3E">
        <w:rPr>
          <w:rFonts w:asciiTheme="minorBidi" w:hAnsiTheme="minorBidi" w:cstheme="minorBidi"/>
          <w:szCs w:val="22"/>
        </w:rPr>
        <w:t xml:space="preserve"> </w:t>
      </w:r>
      <w:r w:rsidR="00D47853" w:rsidRPr="00DB0D3E">
        <w:rPr>
          <w:rFonts w:asciiTheme="minorBidi" w:hAnsiTheme="minorBidi" w:cstheme="minorBidi"/>
          <w:szCs w:val="22"/>
        </w:rPr>
        <w:t xml:space="preserve"> </w:t>
      </w:r>
      <w:r w:rsidR="00DE5F9D" w:rsidRPr="00DB0D3E">
        <w:rPr>
          <w:rFonts w:asciiTheme="minorBidi" w:hAnsiTheme="minorBidi" w:cstheme="minorBidi"/>
          <w:szCs w:val="22"/>
        </w:rPr>
        <w:t>U</w:t>
      </w:r>
      <w:r w:rsidR="00D47853" w:rsidRPr="00DB0D3E">
        <w:rPr>
          <w:rFonts w:asciiTheme="minorBidi" w:hAnsiTheme="minorBidi" w:cstheme="minorBidi"/>
          <w:szCs w:val="22"/>
        </w:rPr>
        <w:t xml:space="preserve">pdates to the WIPO Sequence Suite will be scheduled for </w:t>
      </w:r>
      <w:r w:rsidR="00D62B43" w:rsidRPr="00DB0D3E">
        <w:rPr>
          <w:rFonts w:asciiTheme="minorBidi" w:hAnsiTheme="minorBidi" w:cstheme="minorBidi"/>
          <w:szCs w:val="22"/>
        </w:rPr>
        <w:t xml:space="preserve">release in early </w:t>
      </w:r>
      <w:r w:rsidR="00D47853" w:rsidRPr="00DB0D3E">
        <w:rPr>
          <w:rFonts w:asciiTheme="minorBidi" w:hAnsiTheme="minorBidi" w:cstheme="minorBidi"/>
          <w:szCs w:val="22"/>
        </w:rPr>
        <w:t>202</w:t>
      </w:r>
      <w:r w:rsidR="00D62B43" w:rsidRPr="00DB0D3E">
        <w:rPr>
          <w:rFonts w:asciiTheme="minorBidi" w:hAnsiTheme="minorBidi" w:cstheme="minorBidi"/>
          <w:szCs w:val="22"/>
        </w:rPr>
        <w:t>7</w:t>
      </w:r>
      <w:r w:rsidR="00D47853" w:rsidRPr="00DB0D3E">
        <w:rPr>
          <w:rFonts w:asciiTheme="minorBidi" w:hAnsiTheme="minorBidi" w:cstheme="minorBidi"/>
          <w:szCs w:val="22"/>
        </w:rPr>
        <w:t xml:space="preserve"> </w:t>
      </w:r>
      <w:r w:rsidR="00D62B43" w:rsidRPr="00DB0D3E">
        <w:rPr>
          <w:rFonts w:asciiTheme="minorBidi" w:hAnsiTheme="minorBidi" w:cstheme="minorBidi"/>
          <w:szCs w:val="22"/>
        </w:rPr>
        <w:t>incorporating the necessary</w:t>
      </w:r>
      <w:r w:rsidR="00D47853" w:rsidRPr="00DB0D3E">
        <w:rPr>
          <w:rFonts w:asciiTheme="minorBidi" w:hAnsiTheme="minorBidi" w:cstheme="minorBidi"/>
          <w:szCs w:val="22"/>
        </w:rPr>
        <w:t xml:space="preserve"> changes.</w:t>
      </w:r>
    </w:p>
    <w:p w14:paraId="2C5E1F6F" w14:textId="293905C2" w:rsidR="007C4086" w:rsidRPr="00DB0D3E" w:rsidRDefault="007C4086"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Delegation of China requested WIPO provide a test version of the WIPO Sequence </w:t>
      </w:r>
      <w:r w:rsidRPr="00DB0D3E">
        <w:t xml:space="preserve">to allow </w:t>
      </w:r>
      <w:r w:rsidR="002A285D" w:rsidRPr="00DB0D3E">
        <w:t xml:space="preserve">IP </w:t>
      </w:r>
      <w:r w:rsidRPr="00DB0D3E">
        <w:t xml:space="preserve">offices to determine what upgrades would be required internally, </w:t>
      </w:r>
      <w:r w:rsidRPr="00DB0D3E">
        <w:rPr>
          <w:rFonts w:asciiTheme="minorBidi" w:hAnsiTheme="minorBidi" w:cstheme="minorBidi"/>
          <w:szCs w:val="22"/>
        </w:rPr>
        <w:t>in advance of the date of entry into force</w:t>
      </w:r>
      <w:r w:rsidR="00512B1B" w:rsidRPr="00DB0D3E">
        <w:rPr>
          <w:rFonts w:asciiTheme="minorBidi" w:hAnsiTheme="minorBidi" w:cstheme="minorBidi"/>
          <w:szCs w:val="22"/>
        </w:rPr>
        <w:t>.</w:t>
      </w:r>
    </w:p>
    <w:p w14:paraId="2DF1BA6C" w14:textId="7DBD6873" w:rsidR="005B4CD0" w:rsidRPr="00DB0D3E" w:rsidRDefault="0092613F" w:rsidP="00305155">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ED0A2F" w:rsidRPr="00DB0D3E">
        <w:rPr>
          <w:rFonts w:asciiTheme="minorBidi" w:hAnsiTheme="minorBidi" w:cstheme="minorBidi"/>
          <w:szCs w:val="22"/>
        </w:rPr>
        <w:t>The CWS approved the proposed revision to WIPO Standard ST.26</w:t>
      </w:r>
      <w:r w:rsidR="003573E7" w:rsidRPr="00DB0D3E">
        <w:rPr>
          <w:rFonts w:asciiTheme="minorBidi" w:hAnsiTheme="minorBidi" w:cstheme="minorBidi"/>
          <w:szCs w:val="22"/>
        </w:rPr>
        <w:t xml:space="preserve"> </w:t>
      </w:r>
      <w:r w:rsidR="75782958" w:rsidRPr="00DB0D3E">
        <w:rPr>
          <w:rFonts w:asciiTheme="minorBidi" w:hAnsiTheme="minorBidi" w:cstheme="minorBidi"/>
          <w:szCs w:val="22"/>
        </w:rPr>
        <w:t xml:space="preserve">as version 2.0 </w:t>
      </w:r>
      <w:r w:rsidR="003573E7" w:rsidRPr="00DB0D3E">
        <w:rPr>
          <w:rFonts w:asciiTheme="minorBidi" w:hAnsiTheme="minorBidi" w:cstheme="minorBidi"/>
          <w:szCs w:val="22"/>
        </w:rPr>
        <w:t xml:space="preserve">and </w:t>
      </w:r>
      <w:r w:rsidR="00ED0A2F" w:rsidRPr="00DB0D3E">
        <w:rPr>
          <w:rFonts w:asciiTheme="minorBidi" w:hAnsiTheme="minorBidi" w:cstheme="minorBidi"/>
          <w:szCs w:val="22"/>
        </w:rPr>
        <w:t>approved</w:t>
      </w:r>
      <w:r w:rsidR="00ED0A2F" w:rsidRPr="00DB0D3E" w:rsidDel="00736B21">
        <w:rPr>
          <w:rFonts w:asciiTheme="minorBidi" w:hAnsiTheme="minorBidi" w:cstheme="minorBidi"/>
          <w:szCs w:val="22"/>
        </w:rPr>
        <w:t xml:space="preserve"> </w:t>
      </w:r>
      <w:r w:rsidR="00B60B03" w:rsidRPr="00DB0D3E">
        <w:rPr>
          <w:rFonts w:asciiTheme="minorBidi" w:hAnsiTheme="minorBidi" w:cstheme="minorBidi"/>
          <w:szCs w:val="22"/>
        </w:rPr>
        <w:t>its</w:t>
      </w:r>
      <w:r w:rsidR="00ED0A2F" w:rsidRPr="00DB0D3E">
        <w:rPr>
          <w:rFonts w:asciiTheme="minorBidi" w:hAnsiTheme="minorBidi" w:cstheme="minorBidi"/>
          <w:szCs w:val="22"/>
        </w:rPr>
        <w:t xml:space="preserve"> date of entry into force </w:t>
      </w:r>
      <w:r w:rsidR="71EFBF1E" w:rsidRPr="00DB0D3E">
        <w:rPr>
          <w:rFonts w:asciiTheme="minorBidi" w:hAnsiTheme="minorBidi" w:cstheme="minorBidi"/>
          <w:szCs w:val="22"/>
        </w:rPr>
        <w:t>as</w:t>
      </w:r>
      <w:r w:rsidR="00ED0A2F" w:rsidRPr="00DB0D3E">
        <w:rPr>
          <w:rFonts w:asciiTheme="minorBidi" w:hAnsiTheme="minorBidi" w:cstheme="minorBidi"/>
          <w:szCs w:val="22"/>
        </w:rPr>
        <w:t xml:space="preserve"> July 1, 2027</w:t>
      </w:r>
      <w:r w:rsidR="00A31579" w:rsidRPr="00DB0D3E">
        <w:rPr>
          <w:rFonts w:asciiTheme="minorBidi" w:hAnsiTheme="minorBidi" w:cstheme="minorBidi"/>
          <w:szCs w:val="22"/>
        </w:rPr>
        <w:t xml:space="preserve">.  </w:t>
      </w:r>
      <w:r w:rsidR="003C5D5D">
        <w:rPr>
          <w:rFonts w:asciiTheme="minorBidi" w:hAnsiTheme="minorBidi" w:cstheme="minorBidi"/>
          <w:szCs w:val="22"/>
        </w:rPr>
        <w:t xml:space="preserve">The CWS also approved that </w:t>
      </w:r>
      <w:r w:rsidR="00F0791A">
        <w:rPr>
          <w:rFonts w:asciiTheme="minorBidi" w:hAnsiTheme="minorBidi" w:cstheme="minorBidi"/>
          <w:szCs w:val="22"/>
        </w:rPr>
        <w:t xml:space="preserve">version </w:t>
      </w:r>
      <w:r w:rsidR="006318A4" w:rsidRPr="006318A4">
        <w:rPr>
          <w:rFonts w:asciiTheme="minorBidi" w:hAnsiTheme="minorBidi" w:cstheme="minorBidi"/>
          <w:szCs w:val="22"/>
        </w:rPr>
        <w:t xml:space="preserve">2.0 of </w:t>
      </w:r>
      <w:r w:rsidR="006318A4">
        <w:rPr>
          <w:rFonts w:asciiTheme="minorBidi" w:hAnsiTheme="minorBidi" w:cstheme="minorBidi"/>
          <w:szCs w:val="22"/>
        </w:rPr>
        <w:t xml:space="preserve">WIPO Standard </w:t>
      </w:r>
      <w:r w:rsidR="006318A4" w:rsidRPr="006318A4">
        <w:rPr>
          <w:rFonts w:asciiTheme="minorBidi" w:hAnsiTheme="minorBidi" w:cstheme="minorBidi"/>
          <w:szCs w:val="22"/>
        </w:rPr>
        <w:t xml:space="preserve">ST.26 </w:t>
      </w:r>
      <w:r w:rsidR="00E63A84">
        <w:rPr>
          <w:rFonts w:asciiTheme="minorBidi" w:hAnsiTheme="minorBidi" w:cstheme="minorBidi"/>
          <w:szCs w:val="22"/>
        </w:rPr>
        <w:t xml:space="preserve">would </w:t>
      </w:r>
      <w:r w:rsidR="003C5D5D" w:rsidRPr="003C5D5D">
        <w:rPr>
          <w:rFonts w:asciiTheme="minorBidi" w:hAnsiTheme="minorBidi" w:cstheme="minorBidi"/>
          <w:szCs w:val="22"/>
        </w:rPr>
        <w:t>apply to all patent applications with a filing date on or after that date</w:t>
      </w:r>
      <w:r w:rsidR="00834414">
        <w:rPr>
          <w:rFonts w:asciiTheme="minorBidi" w:hAnsiTheme="minorBidi" w:cstheme="minorBidi"/>
          <w:szCs w:val="22"/>
        </w:rPr>
        <w:t xml:space="preserve"> with an exception</w:t>
      </w:r>
      <w:r w:rsidR="007914D2">
        <w:rPr>
          <w:rFonts w:asciiTheme="minorBidi" w:hAnsiTheme="minorBidi" w:cstheme="minorBidi"/>
          <w:szCs w:val="22"/>
        </w:rPr>
        <w:t xml:space="preserve"> that</w:t>
      </w:r>
      <w:r w:rsidR="003C5D5D" w:rsidRPr="003C5D5D">
        <w:rPr>
          <w:rFonts w:asciiTheme="minorBidi" w:hAnsiTheme="minorBidi" w:cstheme="minorBidi"/>
          <w:szCs w:val="22"/>
        </w:rPr>
        <w:t xml:space="preserve"> paragraph 8 of th</w:t>
      </w:r>
      <w:r w:rsidR="007914D2">
        <w:rPr>
          <w:rFonts w:asciiTheme="minorBidi" w:hAnsiTheme="minorBidi" w:cstheme="minorBidi"/>
          <w:szCs w:val="22"/>
        </w:rPr>
        <w:t>e</w:t>
      </w:r>
      <w:r w:rsidR="003C5D5D" w:rsidRPr="003C5D5D">
        <w:rPr>
          <w:rFonts w:asciiTheme="minorBidi" w:hAnsiTheme="minorBidi" w:cstheme="minorBidi"/>
          <w:szCs w:val="22"/>
        </w:rPr>
        <w:t xml:space="preserve"> Standard will apply as from the date of entry into force of version 2.0, independent of the filing date of the patent application concerned.</w:t>
      </w:r>
    </w:p>
    <w:p w14:paraId="24B71FCC" w14:textId="5BB526A0" w:rsidR="00194C47" w:rsidRPr="00DB0D3E" w:rsidRDefault="005B4CD0" w:rsidP="00305155">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1261D7" w:rsidRPr="00DB0D3E">
        <w:rPr>
          <w:rFonts w:asciiTheme="minorBidi" w:hAnsiTheme="minorBidi" w:cstheme="minorBidi"/>
          <w:szCs w:val="22"/>
        </w:rPr>
        <w:t xml:space="preserve">The CWS agreed </w:t>
      </w:r>
      <w:r w:rsidR="00A83A29" w:rsidRPr="00DB0D3E">
        <w:rPr>
          <w:rFonts w:asciiTheme="minorBidi" w:hAnsiTheme="minorBidi" w:cstheme="minorBidi"/>
          <w:szCs w:val="22"/>
        </w:rPr>
        <w:t xml:space="preserve">on the </w:t>
      </w:r>
      <w:r w:rsidR="00DA7809" w:rsidRPr="00DB0D3E">
        <w:rPr>
          <w:rFonts w:asciiTheme="minorBidi" w:hAnsiTheme="minorBidi" w:cstheme="minorBidi"/>
          <w:szCs w:val="22"/>
        </w:rPr>
        <w:t xml:space="preserve">means of </w:t>
      </w:r>
      <w:r w:rsidR="00A83A29" w:rsidRPr="00DB0D3E">
        <w:rPr>
          <w:rFonts w:asciiTheme="minorBidi" w:hAnsiTheme="minorBidi" w:cstheme="minorBidi"/>
          <w:szCs w:val="22"/>
        </w:rPr>
        <w:t>transition</w:t>
      </w:r>
      <w:r w:rsidR="00982D66" w:rsidRPr="00DB0D3E">
        <w:rPr>
          <w:rFonts w:asciiTheme="minorBidi" w:hAnsiTheme="minorBidi" w:cstheme="minorBidi"/>
          <w:szCs w:val="22"/>
        </w:rPr>
        <w:t>ing</w:t>
      </w:r>
      <w:r w:rsidR="00A83A29" w:rsidRPr="00DB0D3E">
        <w:rPr>
          <w:rFonts w:asciiTheme="minorBidi" w:hAnsiTheme="minorBidi" w:cstheme="minorBidi"/>
          <w:szCs w:val="22"/>
        </w:rPr>
        <w:t xml:space="preserve"> </w:t>
      </w:r>
      <w:r w:rsidR="00DA7809" w:rsidRPr="00DB0D3E">
        <w:rPr>
          <w:rFonts w:asciiTheme="minorBidi" w:hAnsiTheme="minorBidi" w:cstheme="minorBidi"/>
          <w:szCs w:val="22"/>
        </w:rPr>
        <w:t xml:space="preserve">to use of the new version </w:t>
      </w:r>
      <w:r w:rsidR="00222DE0" w:rsidRPr="00DB0D3E">
        <w:rPr>
          <w:rFonts w:asciiTheme="minorBidi" w:hAnsiTheme="minorBidi" w:cstheme="minorBidi"/>
          <w:szCs w:val="22"/>
        </w:rPr>
        <w:t xml:space="preserve">2.0 </w:t>
      </w:r>
      <w:r w:rsidR="00DA7809" w:rsidRPr="00DB0D3E">
        <w:rPr>
          <w:rFonts w:asciiTheme="minorBidi" w:hAnsiTheme="minorBidi" w:cstheme="minorBidi"/>
          <w:szCs w:val="22"/>
        </w:rPr>
        <w:t xml:space="preserve">of the Standard which was </w:t>
      </w:r>
      <w:r w:rsidR="00A83A29" w:rsidRPr="00DB0D3E">
        <w:rPr>
          <w:rFonts w:asciiTheme="minorBidi" w:hAnsiTheme="minorBidi" w:cstheme="minorBidi"/>
          <w:szCs w:val="22"/>
        </w:rPr>
        <w:t xml:space="preserve">proposed by the </w:t>
      </w:r>
      <w:r w:rsidR="00FB490E" w:rsidRPr="00DB0D3E">
        <w:rPr>
          <w:rFonts w:asciiTheme="minorBidi" w:hAnsiTheme="minorBidi" w:cstheme="minorBidi"/>
          <w:szCs w:val="22"/>
        </w:rPr>
        <w:t>Sequence Listing</w:t>
      </w:r>
      <w:r w:rsidR="00147BC8" w:rsidRPr="00DB0D3E">
        <w:rPr>
          <w:rFonts w:asciiTheme="minorBidi" w:hAnsiTheme="minorBidi" w:cstheme="minorBidi"/>
          <w:szCs w:val="22"/>
        </w:rPr>
        <w:t>s</w:t>
      </w:r>
      <w:r w:rsidR="00FB490E" w:rsidRPr="00DB0D3E">
        <w:rPr>
          <w:rFonts w:asciiTheme="minorBidi" w:hAnsiTheme="minorBidi" w:cstheme="minorBidi"/>
          <w:szCs w:val="22"/>
        </w:rPr>
        <w:t xml:space="preserve"> Task Force</w:t>
      </w:r>
      <w:r w:rsidR="000C4F94" w:rsidRPr="00DB0D3E">
        <w:rPr>
          <w:rFonts w:asciiTheme="minorBidi" w:hAnsiTheme="minorBidi" w:cstheme="minorBidi"/>
          <w:szCs w:val="22"/>
        </w:rPr>
        <w:t xml:space="preserve"> in</w:t>
      </w:r>
      <w:r w:rsidR="00FB490E" w:rsidRPr="00DB0D3E">
        <w:rPr>
          <w:rFonts w:asciiTheme="minorBidi" w:hAnsiTheme="minorBidi" w:cstheme="minorBidi"/>
          <w:szCs w:val="22"/>
        </w:rPr>
        <w:t xml:space="preserve"> </w:t>
      </w:r>
      <w:r w:rsidR="00301705" w:rsidRPr="00DB0D3E">
        <w:rPr>
          <w:rFonts w:asciiTheme="minorBidi" w:hAnsiTheme="minorBidi" w:cstheme="minorBidi"/>
          <w:szCs w:val="22"/>
        </w:rPr>
        <w:t xml:space="preserve">document </w:t>
      </w:r>
      <w:hyperlink r:id="rId46" w:history="1">
        <w:r w:rsidR="00301705" w:rsidRPr="00DB0D3E">
          <w:rPr>
            <w:rStyle w:val="Hyperlink"/>
            <w:rFonts w:asciiTheme="minorBidi" w:hAnsiTheme="minorBidi" w:cstheme="minorBidi"/>
            <w:szCs w:val="22"/>
          </w:rPr>
          <w:t>CWS/13/16 REV.</w:t>
        </w:r>
      </w:hyperlink>
    </w:p>
    <w:p w14:paraId="2955F765" w14:textId="26B740D8" w:rsidR="00C9020E" w:rsidRPr="00DB0D3E" w:rsidRDefault="00194C47" w:rsidP="00305155">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2160CA" w:rsidRPr="00DB0D3E">
        <w:rPr>
          <w:rFonts w:asciiTheme="minorBidi" w:hAnsiTheme="minorBidi" w:cstheme="minorBidi"/>
          <w:szCs w:val="22"/>
        </w:rPr>
        <w:t xml:space="preserve">The CWS also agreed to present version 2.0 of WIPO </w:t>
      </w:r>
      <w:r w:rsidR="006C5E4D" w:rsidRPr="00DB0D3E">
        <w:rPr>
          <w:rFonts w:asciiTheme="minorBidi" w:hAnsiTheme="minorBidi" w:cstheme="minorBidi"/>
          <w:szCs w:val="22"/>
        </w:rPr>
        <w:t xml:space="preserve">Standard </w:t>
      </w:r>
      <w:r w:rsidR="002160CA" w:rsidRPr="00DB0D3E">
        <w:rPr>
          <w:rFonts w:asciiTheme="minorBidi" w:hAnsiTheme="minorBidi" w:cstheme="minorBidi"/>
          <w:szCs w:val="22"/>
        </w:rPr>
        <w:t>ST.26 to the WIPO General Assembly in 2026</w:t>
      </w:r>
      <w:r w:rsidR="006C5E4D" w:rsidRPr="00DB0D3E">
        <w:rPr>
          <w:rFonts w:asciiTheme="minorBidi" w:hAnsiTheme="minorBidi" w:cstheme="minorBidi"/>
          <w:szCs w:val="22"/>
        </w:rPr>
        <w:t xml:space="preserve"> </w:t>
      </w:r>
      <w:r w:rsidR="001015A0" w:rsidRPr="00DB0D3E">
        <w:rPr>
          <w:rFonts w:asciiTheme="minorBidi" w:hAnsiTheme="minorBidi" w:cstheme="minorBidi"/>
          <w:szCs w:val="22"/>
        </w:rPr>
        <w:t xml:space="preserve">so that WIPO Member States </w:t>
      </w:r>
      <w:r w:rsidR="00CD3677" w:rsidRPr="00DB0D3E">
        <w:rPr>
          <w:rFonts w:asciiTheme="minorBidi" w:hAnsiTheme="minorBidi" w:cstheme="minorBidi"/>
          <w:szCs w:val="22"/>
        </w:rPr>
        <w:t>are made aware of the new version</w:t>
      </w:r>
      <w:r w:rsidR="00653928" w:rsidRPr="00DB0D3E">
        <w:rPr>
          <w:rFonts w:asciiTheme="minorBidi" w:hAnsiTheme="minorBidi" w:cstheme="minorBidi"/>
          <w:szCs w:val="22"/>
        </w:rPr>
        <w:t xml:space="preserve"> and </w:t>
      </w:r>
      <w:r w:rsidR="00791867" w:rsidRPr="00DB0D3E">
        <w:rPr>
          <w:rFonts w:asciiTheme="minorBidi" w:hAnsiTheme="minorBidi" w:cstheme="minorBidi"/>
          <w:szCs w:val="22"/>
        </w:rPr>
        <w:t>its</w:t>
      </w:r>
      <w:r w:rsidR="00653928" w:rsidRPr="00DB0D3E">
        <w:rPr>
          <w:rFonts w:asciiTheme="minorBidi" w:hAnsiTheme="minorBidi" w:cstheme="minorBidi"/>
          <w:szCs w:val="22"/>
        </w:rPr>
        <w:t xml:space="preserve"> </w:t>
      </w:r>
      <w:r w:rsidR="004E74E0" w:rsidRPr="00DB0D3E">
        <w:rPr>
          <w:rFonts w:asciiTheme="minorBidi" w:hAnsiTheme="minorBidi" w:cstheme="minorBidi"/>
          <w:szCs w:val="22"/>
        </w:rPr>
        <w:t>effective</w:t>
      </w:r>
      <w:r w:rsidR="00653928" w:rsidRPr="00DB0D3E">
        <w:rPr>
          <w:rFonts w:asciiTheme="minorBidi" w:hAnsiTheme="minorBidi" w:cstheme="minorBidi"/>
          <w:szCs w:val="22"/>
        </w:rPr>
        <w:t xml:space="preserve"> date, July 1, 2027</w:t>
      </w:r>
      <w:r w:rsidR="003B7808" w:rsidRPr="00DB0D3E">
        <w:rPr>
          <w:rFonts w:asciiTheme="minorBidi" w:hAnsiTheme="minorBidi" w:cstheme="minorBidi"/>
          <w:szCs w:val="22"/>
        </w:rPr>
        <w:t>,</w:t>
      </w:r>
      <w:r w:rsidR="00653928" w:rsidRPr="00DB0D3E">
        <w:rPr>
          <w:rFonts w:asciiTheme="minorBidi" w:hAnsiTheme="minorBidi" w:cstheme="minorBidi"/>
          <w:szCs w:val="22"/>
        </w:rPr>
        <w:t xml:space="preserve"> at national, regional and international levels</w:t>
      </w:r>
      <w:r w:rsidR="00F70AA2" w:rsidRPr="00DB0D3E">
        <w:rPr>
          <w:rFonts w:asciiTheme="minorBidi" w:hAnsiTheme="minorBidi" w:cstheme="minorBidi"/>
          <w:szCs w:val="22"/>
        </w:rPr>
        <w:t>.</w:t>
      </w:r>
    </w:p>
    <w:p w14:paraId="6200B2CF" w14:textId="40E46ED4"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5(c):  Proposal for the revision of WIPO Standard ST.37</w:t>
      </w:r>
    </w:p>
    <w:p w14:paraId="0353F9EE" w14:textId="0A522E32" w:rsidR="001C716E" w:rsidRPr="00DB0D3E" w:rsidRDefault="0092613F" w:rsidP="001C716E">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47" w:history="1">
        <w:r w:rsidR="00E25025" w:rsidRPr="00DB0D3E">
          <w:rPr>
            <w:rStyle w:val="Hyperlink"/>
            <w:rFonts w:asciiTheme="minorBidi" w:hAnsiTheme="minorBidi" w:cstheme="minorBidi"/>
            <w:szCs w:val="22"/>
          </w:rPr>
          <w:t>CWS/13/17 REV. 2</w:t>
        </w:r>
      </w:hyperlink>
      <w:r w:rsidR="001C716E" w:rsidRPr="00DB0D3E">
        <w:rPr>
          <w:rFonts w:asciiTheme="minorBidi" w:hAnsiTheme="minorBidi" w:cstheme="minorBidi"/>
          <w:szCs w:val="22"/>
        </w:rPr>
        <w:t>.</w:t>
      </w:r>
    </w:p>
    <w:p w14:paraId="42CAF439" w14:textId="07455837" w:rsidR="00321C30" w:rsidRPr="00DB0D3E" w:rsidRDefault="00607AD1" w:rsidP="004646E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presented </w:t>
      </w:r>
      <w:r w:rsidR="00EC59B0" w:rsidRPr="00DB0D3E">
        <w:rPr>
          <w:rFonts w:asciiTheme="minorBidi" w:hAnsiTheme="minorBidi" w:cstheme="minorBidi"/>
          <w:szCs w:val="22"/>
        </w:rPr>
        <w:t xml:space="preserve">the proposed </w:t>
      </w:r>
      <w:r w:rsidR="006548A0">
        <w:rPr>
          <w:rFonts w:asciiTheme="minorBidi" w:hAnsiTheme="minorBidi" w:cstheme="minorBidi"/>
          <w:szCs w:val="22"/>
        </w:rPr>
        <w:t>revision</w:t>
      </w:r>
      <w:r w:rsidRPr="00DB0D3E">
        <w:rPr>
          <w:rFonts w:asciiTheme="minorBidi" w:hAnsiTheme="minorBidi" w:cstheme="minorBidi"/>
          <w:szCs w:val="22"/>
        </w:rPr>
        <w:t xml:space="preserve"> </w:t>
      </w:r>
      <w:r w:rsidR="00B9708E">
        <w:rPr>
          <w:rFonts w:asciiTheme="minorBidi" w:hAnsiTheme="minorBidi" w:cstheme="minorBidi"/>
          <w:szCs w:val="22"/>
        </w:rPr>
        <w:t>to</w:t>
      </w:r>
      <w:r w:rsidRPr="00DB0D3E">
        <w:rPr>
          <w:rFonts w:asciiTheme="minorBidi" w:hAnsiTheme="minorBidi" w:cstheme="minorBidi"/>
          <w:szCs w:val="22"/>
        </w:rPr>
        <w:t xml:space="preserve"> WIPO Standard ST.37</w:t>
      </w:r>
      <w:r w:rsidR="00B9708E">
        <w:rPr>
          <w:rFonts w:asciiTheme="minorBidi" w:hAnsiTheme="minorBidi" w:cstheme="minorBidi"/>
          <w:szCs w:val="22"/>
        </w:rPr>
        <w:t xml:space="preserve"> for version 3.0</w:t>
      </w:r>
      <w:r w:rsidRPr="00607AD1">
        <w:rPr>
          <w:rFonts w:asciiTheme="minorBidi" w:hAnsiTheme="minorBidi" w:cstheme="minorBidi"/>
          <w:szCs w:val="22"/>
        </w:rPr>
        <w:t>,</w:t>
      </w:r>
      <w:r w:rsidRPr="00DB0D3E">
        <w:rPr>
          <w:rFonts w:asciiTheme="minorBidi" w:hAnsiTheme="minorBidi" w:cstheme="minorBidi"/>
          <w:szCs w:val="22"/>
        </w:rPr>
        <w:t xml:space="preserve"> which </w:t>
      </w:r>
      <w:r w:rsidR="00DD46AA" w:rsidRPr="00DB0D3E">
        <w:rPr>
          <w:rFonts w:asciiTheme="minorBidi" w:hAnsiTheme="minorBidi" w:cstheme="minorBidi"/>
          <w:szCs w:val="22"/>
        </w:rPr>
        <w:t xml:space="preserve">incorporated changes to </w:t>
      </w:r>
      <w:r w:rsidR="00C864AC" w:rsidRPr="00DB0D3E">
        <w:rPr>
          <w:rFonts w:asciiTheme="minorBidi" w:hAnsiTheme="minorBidi" w:cstheme="minorBidi"/>
          <w:szCs w:val="22"/>
        </w:rPr>
        <w:t xml:space="preserve">enforce the </w:t>
      </w:r>
      <w:r w:rsidRPr="00DB0D3E">
        <w:rPr>
          <w:rFonts w:asciiTheme="minorBidi" w:hAnsiTheme="minorBidi" w:cstheme="minorBidi"/>
          <w:szCs w:val="22"/>
        </w:rPr>
        <w:t xml:space="preserve">mandatory provision of a definition file, </w:t>
      </w:r>
      <w:r w:rsidR="00C864AC" w:rsidRPr="00DB0D3E">
        <w:rPr>
          <w:rFonts w:asciiTheme="minorBidi" w:hAnsiTheme="minorBidi" w:cstheme="minorBidi"/>
          <w:szCs w:val="22"/>
        </w:rPr>
        <w:t xml:space="preserve">to introduce </w:t>
      </w:r>
      <w:r w:rsidRPr="00DB0D3E">
        <w:rPr>
          <w:rFonts w:asciiTheme="minorBidi" w:hAnsiTheme="minorBidi" w:cstheme="minorBidi"/>
          <w:szCs w:val="22"/>
        </w:rPr>
        <w:t>clarification</w:t>
      </w:r>
      <w:r w:rsidR="00C864AC" w:rsidRPr="00DB0D3E">
        <w:rPr>
          <w:rFonts w:asciiTheme="minorBidi" w:hAnsiTheme="minorBidi" w:cstheme="minorBidi"/>
          <w:szCs w:val="22"/>
        </w:rPr>
        <w:t>s</w:t>
      </w:r>
      <w:r w:rsidRPr="00DB0D3E">
        <w:rPr>
          <w:rFonts w:asciiTheme="minorBidi" w:hAnsiTheme="minorBidi" w:cstheme="minorBidi"/>
          <w:szCs w:val="22"/>
        </w:rPr>
        <w:t xml:space="preserve"> of text-searchable indicators and exception codes</w:t>
      </w:r>
      <w:r w:rsidR="00C864AC" w:rsidRPr="00DB0D3E">
        <w:rPr>
          <w:rFonts w:asciiTheme="minorBidi" w:hAnsiTheme="minorBidi" w:cstheme="minorBidi"/>
          <w:szCs w:val="22"/>
        </w:rPr>
        <w:t xml:space="preserve"> and resolve </w:t>
      </w:r>
      <w:r w:rsidRPr="00DB0D3E">
        <w:rPr>
          <w:rFonts w:asciiTheme="minorBidi" w:hAnsiTheme="minorBidi" w:cstheme="minorBidi"/>
          <w:szCs w:val="22"/>
        </w:rPr>
        <w:t>inconsistencies between the schema and DTD, a</w:t>
      </w:r>
      <w:r w:rsidR="00C864AC" w:rsidRPr="00DB0D3E">
        <w:rPr>
          <w:rFonts w:asciiTheme="minorBidi" w:hAnsiTheme="minorBidi" w:cstheme="minorBidi"/>
          <w:szCs w:val="22"/>
        </w:rPr>
        <w:t>s well as the</w:t>
      </w:r>
      <w:r w:rsidRPr="00DB0D3E">
        <w:rPr>
          <w:rFonts w:asciiTheme="minorBidi" w:hAnsiTheme="minorBidi" w:cstheme="minorBidi"/>
          <w:szCs w:val="22"/>
        </w:rPr>
        <w:t xml:space="preserve"> </w:t>
      </w:r>
      <w:r w:rsidR="00C864AC" w:rsidRPr="00DB0D3E">
        <w:rPr>
          <w:rFonts w:asciiTheme="minorBidi" w:hAnsiTheme="minorBidi" w:cstheme="minorBidi"/>
          <w:szCs w:val="22"/>
        </w:rPr>
        <w:t>complete restructure of the Standard to improve readability</w:t>
      </w:r>
      <w:r w:rsidRPr="00DB0D3E">
        <w:rPr>
          <w:rFonts w:asciiTheme="minorBidi" w:hAnsiTheme="minorBidi" w:cstheme="minorBidi"/>
          <w:szCs w:val="22"/>
        </w:rPr>
        <w:t>.</w:t>
      </w:r>
      <w:r w:rsidR="00063644" w:rsidRPr="00DB0D3E">
        <w:rPr>
          <w:rFonts w:asciiTheme="minorBidi" w:hAnsiTheme="minorBidi" w:cstheme="minorBidi"/>
          <w:szCs w:val="22"/>
        </w:rPr>
        <w:t xml:space="preserve">  </w:t>
      </w:r>
      <w:r w:rsidRPr="00DB0D3E">
        <w:rPr>
          <w:rFonts w:asciiTheme="minorBidi" w:hAnsiTheme="minorBidi" w:cstheme="minorBidi"/>
          <w:szCs w:val="22"/>
        </w:rPr>
        <w:t xml:space="preserve">Version 3.0 </w:t>
      </w:r>
      <w:r w:rsidR="00315BBF" w:rsidRPr="00DB0D3E">
        <w:rPr>
          <w:rFonts w:asciiTheme="minorBidi" w:hAnsiTheme="minorBidi" w:cstheme="minorBidi"/>
          <w:szCs w:val="22"/>
        </w:rPr>
        <w:t>is</w:t>
      </w:r>
      <w:r w:rsidRPr="00DB0D3E">
        <w:rPr>
          <w:rFonts w:asciiTheme="minorBidi" w:hAnsiTheme="minorBidi" w:cstheme="minorBidi"/>
          <w:szCs w:val="22"/>
        </w:rPr>
        <w:t xml:space="preserve"> not backward compatible with version 2.2, which remains applicable for authorities generating files for PCT </w:t>
      </w:r>
      <w:r w:rsidR="00F21E34" w:rsidRPr="00DB0D3E">
        <w:rPr>
          <w:rFonts w:asciiTheme="minorBidi" w:hAnsiTheme="minorBidi" w:cstheme="minorBidi"/>
          <w:szCs w:val="22"/>
        </w:rPr>
        <w:t>minimum</w:t>
      </w:r>
      <w:r w:rsidRPr="00DB0D3E">
        <w:rPr>
          <w:rFonts w:asciiTheme="minorBidi" w:hAnsiTheme="minorBidi" w:cstheme="minorBidi"/>
          <w:szCs w:val="22"/>
        </w:rPr>
        <w:t xml:space="preserve"> documentation.</w:t>
      </w:r>
    </w:p>
    <w:p w14:paraId="4807F1ED" w14:textId="0A55F034" w:rsidR="00607AD1" w:rsidRPr="00DB0D3E" w:rsidRDefault="00321C30" w:rsidP="004646E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Several </w:t>
      </w:r>
      <w:r w:rsidR="00F21E34" w:rsidRPr="00DB0D3E">
        <w:rPr>
          <w:rFonts w:asciiTheme="minorBidi" w:hAnsiTheme="minorBidi" w:cstheme="minorBidi"/>
          <w:szCs w:val="22"/>
        </w:rPr>
        <w:t>d</w:t>
      </w:r>
      <w:r w:rsidR="00607AD1" w:rsidRPr="00DB0D3E">
        <w:rPr>
          <w:rFonts w:asciiTheme="minorBidi" w:hAnsiTheme="minorBidi" w:cstheme="minorBidi"/>
          <w:szCs w:val="22"/>
        </w:rPr>
        <w:t>elegations, including the</w:t>
      </w:r>
      <w:r w:rsidRPr="00DB0D3E">
        <w:rPr>
          <w:rFonts w:asciiTheme="minorBidi" w:hAnsiTheme="minorBidi" w:cstheme="minorBidi"/>
          <w:szCs w:val="22"/>
        </w:rPr>
        <w:t xml:space="preserve"> Delegation of</w:t>
      </w:r>
      <w:r w:rsidR="00607AD1" w:rsidRPr="00DB0D3E">
        <w:rPr>
          <w:rFonts w:asciiTheme="minorBidi" w:hAnsiTheme="minorBidi" w:cstheme="minorBidi"/>
          <w:szCs w:val="22"/>
        </w:rPr>
        <w:t xml:space="preserve"> United </w:t>
      </w:r>
      <w:proofErr w:type="gramStart"/>
      <w:r w:rsidR="00607AD1" w:rsidRPr="00DB0D3E">
        <w:rPr>
          <w:rFonts w:asciiTheme="minorBidi" w:hAnsiTheme="minorBidi" w:cstheme="minorBidi"/>
          <w:szCs w:val="22"/>
        </w:rPr>
        <w:t>Kingdom</w:t>
      </w:r>
      <w:proofErr w:type="gramEnd"/>
      <w:r w:rsidR="00FE6719" w:rsidRPr="00DB0D3E">
        <w:rPr>
          <w:rFonts w:asciiTheme="minorBidi" w:hAnsiTheme="minorBidi" w:cstheme="minorBidi"/>
          <w:szCs w:val="22"/>
        </w:rPr>
        <w:t xml:space="preserve"> wh</w:t>
      </w:r>
      <w:r w:rsidR="00902381">
        <w:rPr>
          <w:rFonts w:asciiTheme="minorBidi" w:hAnsiTheme="minorBidi" w:cstheme="minorBidi"/>
          <w:szCs w:val="22"/>
        </w:rPr>
        <w:t>ich</w:t>
      </w:r>
      <w:r w:rsidR="00FE6719" w:rsidRPr="00DB0D3E">
        <w:rPr>
          <w:rFonts w:asciiTheme="minorBidi" w:hAnsiTheme="minorBidi" w:cstheme="minorBidi"/>
          <w:szCs w:val="22"/>
        </w:rPr>
        <w:t xml:space="preserve"> is the Authority File Task Force </w:t>
      </w:r>
      <w:r w:rsidR="00BD517E" w:rsidRPr="00DB0D3E">
        <w:rPr>
          <w:rFonts w:asciiTheme="minorBidi" w:hAnsiTheme="minorBidi" w:cstheme="minorBidi"/>
          <w:szCs w:val="22"/>
        </w:rPr>
        <w:t>l</w:t>
      </w:r>
      <w:r w:rsidR="00FE6719" w:rsidRPr="00DB0D3E">
        <w:rPr>
          <w:rFonts w:asciiTheme="minorBidi" w:hAnsiTheme="minorBidi" w:cstheme="minorBidi"/>
          <w:szCs w:val="22"/>
        </w:rPr>
        <w:t>eader</w:t>
      </w:r>
      <w:r w:rsidR="00607AD1" w:rsidRPr="00DB0D3E">
        <w:rPr>
          <w:rFonts w:asciiTheme="minorBidi" w:hAnsiTheme="minorBidi" w:cstheme="minorBidi"/>
          <w:szCs w:val="22"/>
        </w:rPr>
        <w:t xml:space="preserve">, expressed appreciation for the </w:t>
      </w:r>
      <w:r w:rsidR="00F738B4" w:rsidRPr="00DB0D3E">
        <w:rPr>
          <w:rFonts w:asciiTheme="minorBidi" w:hAnsiTheme="minorBidi" w:cstheme="minorBidi"/>
          <w:szCs w:val="22"/>
        </w:rPr>
        <w:t>T</w:t>
      </w:r>
      <w:r w:rsidR="00607AD1" w:rsidRPr="00DB0D3E">
        <w:rPr>
          <w:rFonts w:asciiTheme="minorBidi" w:hAnsiTheme="minorBidi" w:cstheme="minorBidi"/>
          <w:szCs w:val="22"/>
        </w:rPr>
        <w:t xml:space="preserve">ask </w:t>
      </w:r>
      <w:r w:rsidR="00F738B4" w:rsidRPr="00DB0D3E">
        <w:rPr>
          <w:rFonts w:asciiTheme="minorBidi" w:hAnsiTheme="minorBidi" w:cstheme="minorBidi"/>
          <w:szCs w:val="22"/>
        </w:rPr>
        <w:t>F</w:t>
      </w:r>
      <w:r w:rsidR="00607AD1" w:rsidRPr="00DB0D3E">
        <w:rPr>
          <w:rFonts w:asciiTheme="minorBidi" w:hAnsiTheme="minorBidi" w:cstheme="minorBidi"/>
          <w:szCs w:val="22"/>
        </w:rPr>
        <w:t xml:space="preserve">orce’s work and </w:t>
      </w:r>
      <w:r w:rsidR="00FE6719" w:rsidRPr="00DB0D3E">
        <w:rPr>
          <w:rFonts w:asciiTheme="minorBidi" w:hAnsiTheme="minorBidi" w:cstheme="minorBidi"/>
          <w:szCs w:val="22"/>
        </w:rPr>
        <w:t xml:space="preserve">in particular the effectiveness of </w:t>
      </w:r>
      <w:r w:rsidR="00F738B4" w:rsidRPr="00DB0D3E">
        <w:rPr>
          <w:rFonts w:asciiTheme="minorBidi" w:hAnsiTheme="minorBidi" w:cstheme="minorBidi"/>
          <w:szCs w:val="22"/>
        </w:rPr>
        <w:t xml:space="preserve">the </w:t>
      </w:r>
      <w:r w:rsidR="00FE6719" w:rsidRPr="00DB0D3E">
        <w:rPr>
          <w:rFonts w:asciiTheme="minorBidi" w:hAnsiTheme="minorBidi" w:cstheme="minorBidi"/>
          <w:szCs w:val="22"/>
        </w:rPr>
        <w:t>hybrid</w:t>
      </w:r>
      <w:r w:rsidR="00F738B4" w:rsidRPr="00DB0D3E">
        <w:rPr>
          <w:rFonts w:asciiTheme="minorBidi" w:hAnsiTheme="minorBidi" w:cstheme="minorBidi"/>
          <w:szCs w:val="22"/>
        </w:rPr>
        <w:t xml:space="preserve"> </w:t>
      </w:r>
      <w:r w:rsidR="00607AD1" w:rsidRPr="00DB0D3E">
        <w:rPr>
          <w:rFonts w:asciiTheme="minorBidi" w:hAnsiTheme="minorBidi" w:cstheme="minorBidi"/>
          <w:szCs w:val="22"/>
        </w:rPr>
        <w:t>workshop</w:t>
      </w:r>
      <w:r w:rsidR="00F738B4" w:rsidRPr="00DB0D3E">
        <w:rPr>
          <w:rFonts w:asciiTheme="minorBidi" w:hAnsiTheme="minorBidi" w:cstheme="minorBidi"/>
          <w:szCs w:val="22"/>
        </w:rPr>
        <w:t xml:space="preserve"> held in February 2025</w:t>
      </w:r>
      <w:r w:rsidR="002A0FB0" w:rsidRPr="00DB0D3E">
        <w:rPr>
          <w:rFonts w:asciiTheme="minorBidi" w:hAnsiTheme="minorBidi" w:cstheme="minorBidi"/>
          <w:szCs w:val="22"/>
        </w:rPr>
        <w:t>.</w:t>
      </w:r>
    </w:p>
    <w:p w14:paraId="24E3547C" w14:textId="4E546B3C" w:rsidR="00C9020E" w:rsidRPr="00DB0D3E" w:rsidRDefault="0092613F" w:rsidP="00F321D9">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approved the propos</w:t>
      </w:r>
      <w:r w:rsidR="007D03F7" w:rsidRPr="00DB0D3E">
        <w:rPr>
          <w:rFonts w:asciiTheme="minorBidi" w:hAnsiTheme="minorBidi" w:cstheme="minorBidi"/>
          <w:szCs w:val="22"/>
        </w:rPr>
        <w:t>ed</w:t>
      </w:r>
      <w:r w:rsidR="00C9020E" w:rsidRPr="00DB0D3E">
        <w:rPr>
          <w:rFonts w:asciiTheme="minorBidi" w:hAnsiTheme="minorBidi" w:cstheme="minorBidi"/>
          <w:szCs w:val="22"/>
        </w:rPr>
        <w:t xml:space="preserve"> revision to WIPO Standard ST.37</w:t>
      </w:r>
      <w:r w:rsidR="00341149" w:rsidRPr="00DB0D3E">
        <w:rPr>
          <w:rFonts w:asciiTheme="minorBidi" w:hAnsiTheme="minorBidi" w:cstheme="minorBidi"/>
          <w:szCs w:val="22"/>
        </w:rPr>
        <w:t>,</w:t>
      </w:r>
      <w:r w:rsidR="00C9020E" w:rsidRPr="00DB0D3E">
        <w:rPr>
          <w:rFonts w:asciiTheme="minorBidi" w:hAnsiTheme="minorBidi" w:cstheme="minorBidi"/>
          <w:szCs w:val="22"/>
        </w:rPr>
        <w:t xml:space="preserve"> as </w:t>
      </w:r>
      <w:r w:rsidR="5E850E49" w:rsidRPr="00DB0D3E">
        <w:rPr>
          <w:rFonts w:asciiTheme="minorBidi" w:hAnsiTheme="minorBidi" w:cstheme="minorBidi"/>
          <w:szCs w:val="22"/>
        </w:rPr>
        <w:t>version 3.0</w:t>
      </w:r>
      <w:r w:rsidR="00341149" w:rsidRPr="00DB0D3E">
        <w:rPr>
          <w:rFonts w:asciiTheme="minorBidi" w:hAnsiTheme="minorBidi" w:cstheme="minorBidi"/>
          <w:szCs w:val="22"/>
        </w:rPr>
        <w:t>,</w:t>
      </w:r>
      <w:r w:rsidR="5E850E49" w:rsidRPr="00DB0D3E">
        <w:rPr>
          <w:rFonts w:asciiTheme="minorBidi" w:hAnsiTheme="minorBidi" w:cstheme="minorBidi"/>
          <w:szCs w:val="22"/>
        </w:rPr>
        <w:t xml:space="preserve"> </w:t>
      </w:r>
      <w:r w:rsidR="3257EAEE" w:rsidRPr="00DB0D3E">
        <w:rPr>
          <w:rFonts w:asciiTheme="minorBidi" w:hAnsiTheme="minorBidi" w:cstheme="minorBidi"/>
          <w:szCs w:val="22"/>
        </w:rPr>
        <w:t>which is effective from the date of publication</w:t>
      </w:r>
      <w:r w:rsidR="00C9020E" w:rsidRPr="00DB0D3E">
        <w:rPr>
          <w:rFonts w:asciiTheme="minorBidi" w:hAnsiTheme="minorBidi" w:cstheme="minorBidi"/>
          <w:szCs w:val="22"/>
        </w:rPr>
        <w:t>.</w:t>
      </w:r>
    </w:p>
    <w:p w14:paraId="402CDC7C" w14:textId="167CA20B"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5(d):  Proposal for the revision of WIPO Standard ST.60</w:t>
      </w:r>
    </w:p>
    <w:p w14:paraId="4F8FDB40" w14:textId="64697879" w:rsidR="00033E6C" w:rsidRPr="00DB0D3E" w:rsidRDefault="0092613F" w:rsidP="00033E6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48" w:history="1">
        <w:r w:rsidR="005C54AB" w:rsidRPr="00DB0D3E">
          <w:rPr>
            <w:rStyle w:val="Hyperlink"/>
            <w:rFonts w:asciiTheme="minorBidi" w:hAnsiTheme="minorBidi" w:cstheme="minorBidi"/>
            <w:szCs w:val="22"/>
          </w:rPr>
          <w:t>CWS/13/18</w:t>
        </w:r>
      </w:hyperlink>
      <w:r w:rsidR="005C54AB" w:rsidRPr="00DB0D3E">
        <w:rPr>
          <w:rFonts w:asciiTheme="minorBidi" w:hAnsiTheme="minorBidi" w:cstheme="minorBidi"/>
          <w:szCs w:val="22"/>
        </w:rPr>
        <w:t xml:space="preserve"> </w:t>
      </w:r>
      <w:r w:rsidR="003D6BCF" w:rsidRPr="00DB0D3E">
        <w:rPr>
          <w:rFonts w:asciiTheme="minorBidi" w:hAnsiTheme="minorBidi" w:cstheme="minorBidi"/>
          <w:szCs w:val="22"/>
        </w:rPr>
        <w:t xml:space="preserve">and </w:t>
      </w:r>
      <w:hyperlink r:id="rId49" w:history="1">
        <w:r w:rsidR="00251DB7" w:rsidRPr="00DB0D3E">
          <w:rPr>
            <w:rStyle w:val="Hyperlink"/>
            <w:rFonts w:asciiTheme="minorBidi" w:hAnsiTheme="minorBidi" w:cstheme="minorBidi"/>
            <w:szCs w:val="22"/>
          </w:rPr>
          <w:t>CWS/13/18 REV.</w:t>
        </w:r>
      </w:hyperlink>
    </w:p>
    <w:p w14:paraId="5429EE0B" w14:textId="78F12C9D" w:rsidR="00F11902" w:rsidRPr="00DB0D3E" w:rsidRDefault="00251DB7" w:rsidP="00A2424D">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033E6C" w:rsidRPr="00DB0D3E">
        <w:rPr>
          <w:rFonts w:asciiTheme="minorBidi" w:hAnsiTheme="minorBidi" w:cstheme="minorBidi"/>
          <w:szCs w:val="22"/>
        </w:rPr>
        <w:t xml:space="preserve">The </w:t>
      </w:r>
      <w:r w:rsidR="00906CE5" w:rsidRPr="00DB0D3E">
        <w:rPr>
          <w:rFonts w:asciiTheme="minorBidi" w:hAnsiTheme="minorBidi" w:cstheme="minorBidi"/>
          <w:szCs w:val="22"/>
        </w:rPr>
        <w:t>International Bureau presented</w:t>
      </w:r>
      <w:r w:rsidR="00033E6C" w:rsidRPr="00DB0D3E">
        <w:rPr>
          <w:rFonts w:asciiTheme="minorBidi" w:hAnsiTheme="minorBidi" w:cstheme="minorBidi"/>
          <w:szCs w:val="22"/>
        </w:rPr>
        <w:t xml:space="preserve"> </w:t>
      </w:r>
      <w:r w:rsidR="00CD664A" w:rsidRPr="00DB0D3E">
        <w:rPr>
          <w:rFonts w:asciiTheme="minorBidi" w:hAnsiTheme="minorBidi" w:cstheme="minorBidi"/>
          <w:szCs w:val="22"/>
        </w:rPr>
        <w:t xml:space="preserve">the proposed </w:t>
      </w:r>
      <w:r w:rsidR="00033E6C" w:rsidRPr="00DB0D3E">
        <w:rPr>
          <w:rFonts w:asciiTheme="minorBidi" w:hAnsiTheme="minorBidi" w:cstheme="minorBidi"/>
          <w:szCs w:val="22"/>
        </w:rPr>
        <w:t xml:space="preserve">revision to WIPO Standard ST.60 to ensure that bibliographic data published under the Madrid System reflects recent </w:t>
      </w:r>
      <w:r w:rsidR="00520C45" w:rsidRPr="00DB0D3E">
        <w:rPr>
          <w:rFonts w:asciiTheme="minorBidi" w:hAnsiTheme="minorBidi" w:cstheme="minorBidi"/>
          <w:szCs w:val="22"/>
        </w:rPr>
        <w:t xml:space="preserve">relevant </w:t>
      </w:r>
      <w:r w:rsidR="00033E6C" w:rsidRPr="00DB0D3E">
        <w:rPr>
          <w:rFonts w:asciiTheme="minorBidi" w:hAnsiTheme="minorBidi" w:cstheme="minorBidi"/>
          <w:szCs w:val="22"/>
        </w:rPr>
        <w:t>regulatory developments and evolving trademark representation practices</w:t>
      </w:r>
      <w:r w:rsidR="009E1FA0" w:rsidRPr="00DB0D3E">
        <w:rPr>
          <w:rFonts w:asciiTheme="minorBidi" w:hAnsiTheme="minorBidi" w:cstheme="minorBidi"/>
          <w:szCs w:val="22"/>
        </w:rPr>
        <w:t>.</w:t>
      </w:r>
    </w:p>
    <w:p w14:paraId="6ED2CCD6" w14:textId="4AB70163" w:rsidR="0007018A" w:rsidRPr="00DB0D3E" w:rsidRDefault="00A37977" w:rsidP="004646EF">
      <w:pPr>
        <w:spacing w:after="220"/>
      </w:pPr>
      <w:r w:rsidRPr="00DB0D3E">
        <w:fldChar w:fldCharType="begin"/>
      </w:r>
      <w:r w:rsidRPr="00DB0D3E">
        <w:instrText xml:space="preserve"> AUTONUM  </w:instrText>
      </w:r>
      <w:r w:rsidRPr="00DB0D3E">
        <w:fldChar w:fldCharType="end"/>
      </w:r>
      <w:r w:rsidRPr="00DB0D3E">
        <w:tab/>
        <w:t xml:space="preserve">The Delegation of China expressed appreciation for the </w:t>
      </w:r>
      <w:r w:rsidRPr="00DB0D3E">
        <w:rPr>
          <w:rFonts w:asciiTheme="minorBidi" w:hAnsiTheme="minorBidi" w:cstheme="minorBidi"/>
        </w:rPr>
        <w:t>International Bureau</w:t>
      </w:r>
      <w:r w:rsidRPr="00DB0D3E">
        <w:t xml:space="preserve">’s work and agreed with the proposed amendments relating to INID codes </w:t>
      </w:r>
      <w:r w:rsidR="00002242" w:rsidRPr="00DB0D3E">
        <w:t>(</w:t>
      </w:r>
      <w:r w:rsidRPr="00DB0D3E">
        <w:t>540</w:t>
      </w:r>
      <w:r w:rsidR="00002242" w:rsidRPr="00DB0D3E">
        <w:t>)</w:t>
      </w:r>
      <w:r w:rsidRPr="00DB0D3E">
        <w:t xml:space="preserve"> and </w:t>
      </w:r>
      <w:r w:rsidR="00002242" w:rsidRPr="00DB0D3E">
        <w:t>(</w:t>
      </w:r>
      <w:r w:rsidRPr="00DB0D3E">
        <w:t>546</w:t>
      </w:r>
      <w:r w:rsidR="00002242" w:rsidRPr="00DB0D3E">
        <w:t>)</w:t>
      </w:r>
      <w:r w:rsidRPr="00DB0D3E">
        <w:t xml:space="preserve">, as well as the introduction of new subheadings. </w:t>
      </w:r>
      <w:r w:rsidR="001A1AD8" w:rsidRPr="00DB0D3E">
        <w:t xml:space="preserve"> </w:t>
      </w:r>
      <w:r w:rsidRPr="00DB0D3E">
        <w:t xml:space="preserve">Regarding INID codes </w:t>
      </w:r>
      <w:r w:rsidR="00002242" w:rsidRPr="00DB0D3E">
        <w:t>(</w:t>
      </w:r>
      <w:r w:rsidRPr="00DB0D3E">
        <w:t>861</w:t>
      </w:r>
      <w:r w:rsidR="00002242" w:rsidRPr="00DB0D3E">
        <w:t>)</w:t>
      </w:r>
      <w:r w:rsidRPr="00DB0D3E">
        <w:t xml:space="preserve"> and </w:t>
      </w:r>
      <w:r w:rsidR="00002242" w:rsidRPr="00DB0D3E">
        <w:t>(</w:t>
      </w:r>
      <w:r w:rsidRPr="00DB0D3E">
        <w:t>862</w:t>
      </w:r>
      <w:r w:rsidR="00002242" w:rsidRPr="00DB0D3E">
        <w:t>)</w:t>
      </w:r>
      <w:r w:rsidRPr="00DB0D3E">
        <w:t xml:space="preserve">, </w:t>
      </w:r>
      <w:r w:rsidR="00002242" w:rsidRPr="00DB0D3E">
        <w:t>the Delegation</w:t>
      </w:r>
      <w:r w:rsidR="00002242" w:rsidRPr="00DB0D3E" w:rsidDel="0074152B">
        <w:t xml:space="preserve"> </w:t>
      </w:r>
      <w:r w:rsidRPr="00DB0D3E">
        <w:t xml:space="preserve">noted that, under the administrative practice of the China National Intellectual Property Administration (CNIPA), notifications issued under Rule 17 </w:t>
      </w:r>
      <w:r w:rsidR="00917BAA" w:rsidRPr="00DB0D3E">
        <w:t>of the Marid Regulations</w:t>
      </w:r>
      <w:r w:rsidRPr="00DB0D3E">
        <w:t xml:space="preserve"> are considered final decisions according to </w:t>
      </w:r>
      <w:r w:rsidR="00CE3653" w:rsidRPr="00DB0D3E">
        <w:t>Rules</w:t>
      </w:r>
      <w:r w:rsidRPr="00DB0D3E">
        <w:t xml:space="preserve"> 17 and 18</w:t>
      </w:r>
      <w:r w:rsidRPr="00DB0D3E">
        <w:rPr>
          <w:i/>
        </w:rPr>
        <w:t>ter</w:t>
      </w:r>
      <w:r w:rsidRPr="00DB0D3E">
        <w:t xml:space="preserve"> of the Madrid Regulations. </w:t>
      </w:r>
      <w:r w:rsidR="001A1AD8" w:rsidRPr="00DB0D3E">
        <w:t xml:space="preserve"> </w:t>
      </w:r>
      <w:r w:rsidRPr="00DB0D3E">
        <w:t xml:space="preserve">Therefore, the </w:t>
      </w:r>
      <w:r w:rsidR="009F4954" w:rsidRPr="00DB0D3E">
        <w:t>D</w:t>
      </w:r>
      <w:r w:rsidRPr="00DB0D3E">
        <w:t xml:space="preserve">elegation emphasized the need for the </w:t>
      </w:r>
      <w:r w:rsidR="001A381D" w:rsidRPr="00DB0D3E">
        <w:t>S</w:t>
      </w:r>
      <w:r w:rsidRPr="00DB0D3E">
        <w:t>tandard to accurately reflect this legal effect so that the terminology does not mislead users regarding the finality of such decisions.</w:t>
      </w:r>
    </w:p>
    <w:p w14:paraId="25C768F7" w14:textId="1C4093A5" w:rsidR="00DB7B43" w:rsidRPr="00DB0D3E" w:rsidRDefault="00C269DB" w:rsidP="004646EF">
      <w:pPr>
        <w:spacing w:after="220"/>
      </w:pPr>
      <w:r w:rsidRPr="00DB0D3E">
        <w:fldChar w:fldCharType="begin"/>
      </w:r>
      <w:r w:rsidRPr="00DB0D3E">
        <w:instrText xml:space="preserve"> AUTONUM  </w:instrText>
      </w:r>
      <w:r w:rsidRPr="00DB0D3E">
        <w:fldChar w:fldCharType="end"/>
      </w:r>
      <w:r w:rsidRPr="00DB0D3E">
        <w:tab/>
        <w:t>To address the concern raised by the Delegation of China, the I</w:t>
      </w:r>
      <w:r w:rsidR="00ED3183" w:rsidRPr="00DB0D3E">
        <w:t xml:space="preserve">nternational </w:t>
      </w:r>
      <w:r w:rsidRPr="00DB0D3E">
        <w:t>B</w:t>
      </w:r>
      <w:r w:rsidR="00ED3183" w:rsidRPr="00DB0D3E">
        <w:t>ureau</w:t>
      </w:r>
      <w:r w:rsidRPr="00DB0D3E">
        <w:t xml:space="preserve"> proposed adding </w:t>
      </w:r>
      <w:r w:rsidR="00951AFE">
        <w:t xml:space="preserve">a new </w:t>
      </w:r>
      <w:r w:rsidRPr="00DB0D3E">
        <w:t xml:space="preserve">explanatory </w:t>
      </w:r>
      <w:r w:rsidR="009F4954" w:rsidRPr="00DB0D3E">
        <w:t xml:space="preserve">note in Appendix 1 </w:t>
      </w:r>
      <w:r w:rsidR="007F29B5" w:rsidRPr="00DB0D3E">
        <w:t xml:space="preserve">to </w:t>
      </w:r>
      <w:r w:rsidR="00A41F70" w:rsidRPr="00DB0D3E">
        <w:t>WIPO Standard ST</w:t>
      </w:r>
      <w:r w:rsidR="00DD5C54" w:rsidRPr="00DB0D3E">
        <w:t>.</w:t>
      </w:r>
      <w:r w:rsidR="00A41F70" w:rsidRPr="00DB0D3E">
        <w:t xml:space="preserve">60 </w:t>
      </w:r>
      <w:r w:rsidR="000F202D" w:rsidRPr="00DB0D3E">
        <w:t>regarding</w:t>
      </w:r>
      <w:r w:rsidRPr="00DB0D3E">
        <w:t xml:space="preserve"> the definitions of INID codes </w:t>
      </w:r>
      <w:r w:rsidR="00053FF0" w:rsidRPr="00DB0D3E">
        <w:t>(</w:t>
      </w:r>
      <w:r w:rsidRPr="00DB0D3E">
        <w:t>861</w:t>
      </w:r>
      <w:r w:rsidR="00053FF0" w:rsidRPr="00DB0D3E">
        <w:t>)</w:t>
      </w:r>
      <w:r w:rsidRPr="00DB0D3E">
        <w:t xml:space="preserve">, </w:t>
      </w:r>
      <w:r w:rsidR="00053FF0" w:rsidRPr="00DB0D3E">
        <w:t>(</w:t>
      </w:r>
      <w:r w:rsidRPr="00DB0D3E">
        <w:t>862</w:t>
      </w:r>
      <w:r w:rsidR="00053FF0" w:rsidRPr="00DB0D3E">
        <w:t>)</w:t>
      </w:r>
      <w:r w:rsidRPr="00DB0D3E">
        <w:t xml:space="preserve">, and </w:t>
      </w:r>
      <w:r w:rsidR="0037477E" w:rsidRPr="00DB0D3E">
        <w:t>(</w:t>
      </w:r>
      <w:r w:rsidRPr="00DB0D3E">
        <w:t>866</w:t>
      </w:r>
      <w:r w:rsidR="0037477E" w:rsidRPr="00DB0D3E">
        <w:t>)</w:t>
      </w:r>
      <w:r w:rsidR="00614253">
        <w:t>.</w:t>
      </w:r>
    </w:p>
    <w:p w14:paraId="79D1C0B4" w14:textId="7FFA0CDB" w:rsidR="00F20466" w:rsidRPr="00DB0D3E" w:rsidRDefault="00DB7B43" w:rsidP="004646EF">
      <w:pPr>
        <w:spacing w:after="220"/>
      </w:pPr>
      <w:r w:rsidRPr="00DB0D3E">
        <w:fldChar w:fldCharType="begin"/>
      </w:r>
      <w:r w:rsidRPr="00DB0D3E">
        <w:instrText xml:space="preserve"> AUTONUM  </w:instrText>
      </w:r>
      <w:r w:rsidRPr="00DB0D3E">
        <w:fldChar w:fldCharType="end"/>
      </w:r>
      <w:r w:rsidRPr="00DB0D3E">
        <w:tab/>
      </w:r>
      <w:r w:rsidR="00937DA7" w:rsidRPr="00DB0D3E">
        <w:t xml:space="preserve">The Delegation of Samoa expressed its appreciation for the work undertaken by the Committee and acknowledged the progress achieved, particularly regarding the irregularity procedures for Madrid applications. </w:t>
      </w:r>
      <w:r w:rsidR="00714B63" w:rsidRPr="00DB0D3E">
        <w:t xml:space="preserve"> </w:t>
      </w:r>
      <w:r w:rsidR="00937DA7" w:rsidRPr="00DB0D3E">
        <w:t>As the only participating member from the Pacific region, Samoa highlighted the importance of efficient</w:t>
      </w:r>
      <w:r w:rsidR="00714B63" w:rsidRPr="00DB0D3E">
        <w:t xml:space="preserve"> </w:t>
      </w:r>
      <w:r w:rsidR="00937DA7" w:rsidRPr="00DB0D3E">
        <w:t xml:space="preserve">processes </w:t>
      </w:r>
      <w:r w:rsidR="007D5920" w:rsidRPr="00DB0D3E">
        <w:t>and recommended introducing an email notification system, or any other practical and effective mechanism, to ensure that IP offices are promptly informed when irregularities are posted.</w:t>
      </w:r>
    </w:p>
    <w:p w14:paraId="4BE4D846" w14:textId="16D8E84D" w:rsidR="00BF39FD" w:rsidRPr="00DB0D3E" w:rsidRDefault="0092613F" w:rsidP="007013D3">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approved the revision to WIPO Standard ST.60</w:t>
      </w:r>
      <w:r w:rsidR="00803714" w:rsidRPr="00DB0D3E">
        <w:rPr>
          <w:rFonts w:asciiTheme="minorBidi" w:hAnsiTheme="minorBidi" w:cstheme="minorBidi"/>
          <w:szCs w:val="22"/>
        </w:rPr>
        <w:t xml:space="preserve">, </w:t>
      </w:r>
      <w:r w:rsidR="00B44731" w:rsidRPr="00DB0D3E">
        <w:rPr>
          <w:rFonts w:asciiTheme="minorBidi" w:hAnsiTheme="minorBidi" w:cstheme="minorBidi"/>
          <w:szCs w:val="22"/>
        </w:rPr>
        <w:t xml:space="preserve">following the addition of a newly proposed </w:t>
      </w:r>
      <w:r w:rsidR="00934FE1" w:rsidRPr="00DB0D3E">
        <w:rPr>
          <w:rFonts w:asciiTheme="minorBidi" w:hAnsiTheme="minorBidi" w:cstheme="minorBidi"/>
          <w:szCs w:val="22"/>
        </w:rPr>
        <w:t>explanatory note</w:t>
      </w:r>
      <w:r w:rsidR="00B44731" w:rsidRPr="00DB0D3E">
        <w:rPr>
          <w:rFonts w:asciiTheme="minorBidi" w:hAnsiTheme="minorBidi" w:cstheme="minorBidi"/>
          <w:szCs w:val="22"/>
        </w:rPr>
        <w:t xml:space="preserve"> to </w:t>
      </w:r>
      <w:r w:rsidR="0011057C" w:rsidRPr="00DB0D3E">
        <w:rPr>
          <w:rFonts w:asciiTheme="minorBidi" w:hAnsiTheme="minorBidi" w:cstheme="minorBidi"/>
          <w:szCs w:val="22"/>
        </w:rPr>
        <w:t xml:space="preserve">Appendix 1 of </w:t>
      </w:r>
      <w:r w:rsidR="00F04A06" w:rsidRPr="00DB0D3E">
        <w:t>WIPO Standard ST.60</w:t>
      </w:r>
      <w:r w:rsidR="00AA2800" w:rsidRPr="00DB0D3E">
        <w:t xml:space="preserve"> regarding the definitions of INID codes (861), (862), and (866)</w:t>
      </w:r>
      <w:r w:rsidR="00934FE1" w:rsidRPr="00DB0D3E">
        <w:rPr>
          <w:rFonts w:asciiTheme="minorBidi" w:hAnsiTheme="minorBidi" w:cstheme="minorBidi"/>
          <w:szCs w:val="22"/>
        </w:rPr>
        <w:t xml:space="preserve"> which</w:t>
      </w:r>
      <w:r w:rsidR="00B44731" w:rsidRPr="00DB0D3E">
        <w:rPr>
          <w:rFonts w:asciiTheme="minorBidi" w:hAnsiTheme="minorBidi" w:cstheme="minorBidi"/>
          <w:szCs w:val="22"/>
        </w:rPr>
        <w:t xml:space="preserve"> reads:</w:t>
      </w:r>
    </w:p>
    <w:p w14:paraId="12C4CB63" w14:textId="41BC7515" w:rsidR="007013D3" w:rsidRPr="00DB0D3E" w:rsidRDefault="005D4C3C" w:rsidP="00E72381">
      <w:pPr>
        <w:pStyle w:val="ONUME"/>
        <w:numPr>
          <w:ilvl w:val="0"/>
          <w:numId w:val="0"/>
        </w:numPr>
        <w:ind w:left="1134"/>
      </w:pPr>
      <w:r w:rsidRPr="00DB0D3E">
        <w:t>“</w:t>
      </w:r>
      <w:r w:rsidR="00282F1C" w:rsidRPr="00DB0D3E">
        <w:t xml:space="preserve">These codes identify recorded notifications of provisional refusal, which are generally subject to requests for review or appeal to the Office that issued the notifications. </w:t>
      </w:r>
      <w:r w:rsidR="001860A0" w:rsidRPr="00DB0D3E">
        <w:t xml:space="preserve"> </w:t>
      </w:r>
      <w:r w:rsidR="00282F1C" w:rsidRPr="00DB0D3E">
        <w:t xml:space="preserve">However, these notifications are deemed to have the effect of a final decision when the Office concerned has notified the International Bureau that </w:t>
      </w:r>
      <w:r w:rsidR="00282F1C" w:rsidRPr="000232EC">
        <w:rPr>
          <w:i/>
        </w:rPr>
        <w:t>ex officio</w:t>
      </w:r>
      <w:r w:rsidR="00282F1C" w:rsidRPr="00DB0D3E">
        <w:t xml:space="preserve"> refusals are not open to review before that Office</w:t>
      </w:r>
      <w:r w:rsidRPr="00DB0D3E">
        <w:t>.”</w:t>
      </w:r>
    </w:p>
    <w:p w14:paraId="670823BE" w14:textId="36CC2C43" w:rsidR="002F613A" w:rsidRPr="00DB0D3E" w:rsidRDefault="007013D3" w:rsidP="00C84773">
      <w:pPr>
        <w:ind w:left="567"/>
      </w:pPr>
      <w:r w:rsidRPr="00DB0D3E">
        <w:fldChar w:fldCharType="begin"/>
      </w:r>
      <w:r w:rsidRPr="00DB0D3E">
        <w:instrText xml:space="preserve"> AUTONUM  </w:instrText>
      </w:r>
      <w:r w:rsidRPr="00DB0D3E">
        <w:fldChar w:fldCharType="end"/>
      </w:r>
      <w:r w:rsidRPr="00DB0D3E">
        <w:tab/>
      </w:r>
      <w:r w:rsidR="003A4FA3" w:rsidRPr="00DB0D3E">
        <w:t xml:space="preserve">The </w:t>
      </w:r>
      <w:r w:rsidR="00D57D9D" w:rsidRPr="00DB0D3E">
        <w:t xml:space="preserve">CWS also approved </w:t>
      </w:r>
      <w:r w:rsidR="003E343C" w:rsidRPr="00DB0D3E">
        <w:t xml:space="preserve">that the Secretariat </w:t>
      </w:r>
      <w:r w:rsidR="008E1B3A" w:rsidRPr="00DB0D3E">
        <w:t xml:space="preserve">should </w:t>
      </w:r>
      <w:r w:rsidR="001756EE" w:rsidRPr="00DB0D3E">
        <w:t xml:space="preserve">update </w:t>
      </w:r>
      <w:r w:rsidR="00A656F5" w:rsidRPr="00DB0D3E">
        <w:t xml:space="preserve">Appendix 2 of WIPO Standard ST.60 </w:t>
      </w:r>
      <w:r w:rsidR="001756EE" w:rsidRPr="00DB0D3E">
        <w:t>accordingly.</w:t>
      </w:r>
      <w:r w:rsidR="001F19ED" w:rsidRPr="00DB0D3E">
        <w:t xml:space="preserve"> </w:t>
      </w:r>
      <w:r w:rsidR="007658D7" w:rsidRPr="00DB0D3E">
        <w:t xml:space="preserve"> </w:t>
      </w:r>
      <w:r w:rsidR="002F613A" w:rsidRPr="00DB0D3E">
        <w:t>The revised version of the WIPO Standard ST.60 is effective from the date of publication.</w:t>
      </w:r>
    </w:p>
    <w:p w14:paraId="2FC6A568" w14:textId="2F32B5E0"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5(e):  Proposal for the revision of WIPO Standard ST.90</w:t>
      </w:r>
    </w:p>
    <w:p w14:paraId="72C463B1" w14:textId="5000D223" w:rsidR="00C9020E"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50" w:history="1">
        <w:r w:rsidR="007703DC" w:rsidRPr="00DB0D3E">
          <w:rPr>
            <w:rStyle w:val="Hyperlink"/>
            <w:rFonts w:asciiTheme="minorBidi" w:hAnsiTheme="minorBidi" w:cstheme="minorBidi"/>
            <w:szCs w:val="22"/>
          </w:rPr>
          <w:t>CWS/13/19</w:t>
        </w:r>
      </w:hyperlink>
      <w:r w:rsidR="005E2271" w:rsidRPr="00DB0D3E">
        <w:rPr>
          <w:rFonts w:asciiTheme="minorBidi" w:hAnsiTheme="minorBidi" w:cstheme="minorBidi"/>
          <w:szCs w:val="22"/>
        </w:rPr>
        <w:t>.</w:t>
      </w:r>
    </w:p>
    <w:p w14:paraId="3EE041C6" w14:textId="6FED0C09" w:rsidR="00B94436" w:rsidRPr="00DB0D3E" w:rsidRDefault="007971A3"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Representative of the European Union</w:t>
      </w:r>
      <w:r w:rsidR="0077598C" w:rsidRPr="00DB0D3E">
        <w:rPr>
          <w:rFonts w:asciiTheme="minorBidi" w:hAnsiTheme="minorBidi" w:cstheme="minorBidi"/>
          <w:szCs w:val="22"/>
        </w:rPr>
        <w:t xml:space="preserve">, as </w:t>
      </w:r>
      <w:r w:rsidR="004C3F7A">
        <w:rPr>
          <w:rFonts w:asciiTheme="minorBidi" w:hAnsiTheme="minorBidi" w:cstheme="minorBidi"/>
          <w:szCs w:val="22"/>
        </w:rPr>
        <w:t xml:space="preserve">an </w:t>
      </w:r>
      <w:r w:rsidR="0077598C" w:rsidRPr="00DB0D3E">
        <w:rPr>
          <w:rFonts w:asciiTheme="minorBidi" w:hAnsiTheme="minorBidi" w:cstheme="minorBidi"/>
          <w:szCs w:val="22"/>
        </w:rPr>
        <w:t xml:space="preserve">API Task Force </w:t>
      </w:r>
      <w:r w:rsidR="00BF39FD" w:rsidRPr="00DB0D3E">
        <w:rPr>
          <w:rFonts w:asciiTheme="minorBidi" w:hAnsiTheme="minorBidi" w:cstheme="minorBidi"/>
          <w:szCs w:val="22"/>
        </w:rPr>
        <w:t>c</w:t>
      </w:r>
      <w:r w:rsidR="0077598C" w:rsidRPr="00DB0D3E">
        <w:rPr>
          <w:rFonts w:asciiTheme="minorBidi" w:hAnsiTheme="minorBidi" w:cstheme="minorBidi"/>
          <w:szCs w:val="22"/>
        </w:rPr>
        <w:t>o-</w:t>
      </w:r>
      <w:r w:rsidR="00BF39FD" w:rsidRPr="00DB0D3E">
        <w:rPr>
          <w:rFonts w:asciiTheme="minorBidi" w:hAnsiTheme="minorBidi" w:cstheme="minorBidi"/>
          <w:szCs w:val="22"/>
        </w:rPr>
        <w:t>l</w:t>
      </w:r>
      <w:r w:rsidR="0077598C" w:rsidRPr="00DB0D3E">
        <w:rPr>
          <w:rFonts w:asciiTheme="minorBidi" w:hAnsiTheme="minorBidi" w:cstheme="minorBidi"/>
          <w:szCs w:val="22"/>
        </w:rPr>
        <w:t>eader</w:t>
      </w:r>
      <w:r w:rsidR="00A60563" w:rsidRPr="00DB0D3E">
        <w:rPr>
          <w:rFonts w:asciiTheme="minorBidi" w:hAnsiTheme="minorBidi" w:cstheme="minorBidi"/>
          <w:szCs w:val="22"/>
        </w:rPr>
        <w:t>,</w:t>
      </w:r>
      <w:r w:rsidRPr="00DB0D3E">
        <w:rPr>
          <w:rFonts w:asciiTheme="minorBidi" w:hAnsiTheme="minorBidi" w:cstheme="minorBidi"/>
          <w:szCs w:val="22"/>
        </w:rPr>
        <w:t xml:space="preserve"> presented the proposal for the revision of WIPO Standard ST.90, </w:t>
      </w:r>
      <w:r w:rsidR="00E0087D" w:rsidRPr="00DB0D3E">
        <w:rPr>
          <w:rFonts w:asciiTheme="minorBidi" w:hAnsiTheme="minorBidi" w:cstheme="minorBidi"/>
          <w:szCs w:val="22"/>
        </w:rPr>
        <w:t>as</w:t>
      </w:r>
      <w:r w:rsidRPr="00DB0D3E">
        <w:rPr>
          <w:rFonts w:asciiTheme="minorBidi" w:hAnsiTheme="minorBidi" w:cstheme="minorBidi"/>
          <w:szCs w:val="22"/>
        </w:rPr>
        <w:t xml:space="preserve"> version 2.0, which updates technical references</w:t>
      </w:r>
      <w:r w:rsidR="00862699" w:rsidRPr="00DB0D3E">
        <w:rPr>
          <w:rFonts w:asciiTheme="minorBidi" w:hAnsiTheme="minorBidi" w:cstheme="minorBidi"/>
          <w:szCs w:val="22"/>
        </w:rPr>
        <w:t xml:space="preserve"> to the external industry standards</w:t>
      </w:r>
      <w:r w:rsidRPr="00DB0D3E">
        <w:rPr>
          <w:rFonts w:asciiTheme="minorBidi" w:hAnsiTheme="minorBidi" w:cstheme="minorBidi"/>
          <w:szCs w:val="22"/>
        </w:rPr>
        <w:t xml:space="preserve">, clarifies rule descriptions, relaxes certain requirements for flexibility, and incorporates editorial and structural improvements. </w:t>
      </w:r>
      <w:r w:rsidR="0067245A" w:rsidRPr="00DB0D3E">
        <w:rPr>
          <w:rFonts w:asciiTheme="minorBidi" w:hAnsiTheme="minorBidi" w:cstheme="minorBidi"/>
          <w:szCs w:val="22"/>
        </w:rPr>
        <w:t xml:space="preserve"> </w:t>
      </w:r>
      <w:r w:rsidRPr="00DB0D3E">
        <w:rPr>
          <w:rFonts w:asciiTheme="minorBidi" w:hAnsiTheme="minorBidi" w:cstheme="minorBidi"/>
          <w:szCs w:val="22"/>
        </w:rPr>
        <w:t>Key enhancements include</w:t>
      </w:r>
      <w:r w:rsidR="00E0087D" w:rsidRPr="00DB0D3E">
        <w:rPr>
          <w:rFonts w:asciiTheme="minorBidi" w:hAnsiTheme="minorBidi" w:cstheme="minorBidi"/>
          <w:szCs w:val="22"/>
        </w:rPr>
        <w:t>d</w:t>
      </w:r>
      <w:r w:rsidRPr="00DB0D3E">
        <w:rPr>
          <w:rFonts w:asciiTheme="minorBidi" w:hAnsiTheme="minorBidi" w:cstheme="minorBidi"/>
          <w:szCs w:val="22"/>
        </w:rPr>
        <w:t xml:space="preserve"> </w:t>
      </w:r>
      <w:r w:rsidR="00E0087D" w:rsidRPr="00DB0D3E">
        <w:rPr>
          <w:rFonts w:asciiTheme="minorBidi" w:hAnsiTheme="minorBidi" w:cstheme="minorBidi"/>
          <w:szCs w:val="22"/>
        </w:rPr>
        <w:t>u</w:t>
      </w:r>
      <w:r w:rsidR="00EE321D" w:rsidRPr="00DB0D3E">
        <w:rPr>
          <w:rFonts w:asciiTheme="minorBidi" w:hAnsiTheme="minorBidi" w:cstheme="minorBidi"/>
          <w:szCs w:val="22"/>
        </w:rPr>
        <w:t>pdating references to obsolete Internet Engineering Task Force (IETF) Requests for Comments (RFCs)</w:t>
      </w:r>
      <w:r w:rsidRPr="00DB0D3E">
        <w:rPr>
          <w:rFonts w:asciiTheme="minorBidi" w:hAnsiTheme="minorBidi" w:cstheme="minorBidi"/>
          <w:szCs w:val="22"/>
        </w:rPr>
        <w:t xml:space="preserve">, improved examples, and two enhanced </w:t>
      </w:r>
      <w:r w:rsidR="00363AD0" w:rsidRPr="00DB0D3E">
        <w:rPr>
          <w:rFonts w:asciiTheme="minorBidi" w:hAnsiTheme="minorBidi" w:cstheme="minorBidi"/>
          <w:szCs w:val="22"/>
        </w:rPr>
        <w:t>A</w:t>
      </w:r>
      <w:r w:rsidRPr="00DB0D3E">
        <w:rPr>
          <w:rFonts w:asciiTheme="minorBidi" w:hAnsiTheme="minorBidi" w:cstheme="minorBidi"/>
          <w:szCs w:val="22"/>
        </w:rPr>
        <w:t xml:space="preserve">nnexes </w:t>
      </w:r>
      <w:r w:rsidR="00E916B6">
        <w:rPr>
          <w:rFonts w:asciiTheme="minorBidi" w:hAnsiTheme="minorBidi" w:cstheme="minorBidi"/>
          <w:szCs w:val="22"/>
        </w:rPr>
        <w:t xml:space="preserve">of </w:t>
      </w:r>
      <w:r w:rsidR="004B2AC3">
        <w:rPr>
          <w:rFonts w:asciiTheme="minorBidi" w:hAnsiTheme="minorBidi" w:cstheme="minorBidi"/>
          <w:szCs w:val="22"/>
        </w:rPr>
        <w:t xml:space="preserve">Standard </w:t>
      </w:r>
      <w:r w:rsidR="00E916B6">
        <w:rPr>
          <w:rFonts w:asciiTheme="minorBidi" w:hAnsiTheme="minorBidi" w:cstheme="minorBidi"/>
          <w:szCs w:val="22"/>
        </w:rPr>
        <w:t xml:space="preserve">ST.90 </w:t>
      </w:r>
      <w:r w:rsidRPr="00DB0D3E">
        <w:rPr>
          <w:rFonts w:asciiTheme="minorBidi" w:hAnsiTheme="minorBidi" w:cstheme="minorBidi"/>
          <w:szCs w:val="22"/>
        </w:rPr>
        <w:t xml:space="preserve">consolidating web service rules and supporting harmonization with WIPO </w:t>
      </w:r>
      <w:r w:rsidR="00363AD0" w:rsidRPr="00DB0D3E">
        <w:rPr>
          <w:rFonts w:asciiTheme="minorBidi" w:hAnsiTheme="minorBidi" w:cstheme="minorBidi"/>
          <w:szCs w:val="22"/>
        </w:rPr>
        <w:t xml:space="preserve">Standards </w:t>
      </w:r>
      <w:r w:rsidRPr="00DB0D3E">
        <w:rPr>
          <w:rFonts w:asciiTheme="minorBidi" w:hAnsiTheme="minorBidi" w:cstheme="minorBidi"/>
          <w:szCs w:val="22"/>
        </w:rPr>
        <w:t>ST</w:t>
      </w:r>
      <w:r w:rsidR="00363AD0" w:rsidRPr="00DB0D3E">
        <w:rPr>
          <w:rFonts w:asciiTheme="minorBidi" w:hAnsiTheme="minorBidi" w:cstheme="minorBidi"/>
          <w:szCs w:val="22"/>
        </w:rPr>
        <w:t>.</w:t>
      </w:r>
      <w:r w:rsidRPr="00DB0D3E">
        <w:rPr>
          <w:rFonts w:asciiTheme="minorBidi" w:hAnsiTheme="minorBidi" w:cstheme="minorBidi"/>
          <w:szCs w:val="22"/>
        </w:rPr>
        <w:t>97 and ST</w:t>
      </w:r>
      <w:r w:rsidR="00363AD0" w:rsidRPr="00DB0D3E">
        <w:rPr>
          <w:rFonts w:asciiTheme="minorBidi" w:hAnsiTheme="minorBidi" w:cstheme="minorBidi"/>
          <w:szCs w:val="22"/>
        </w:rPr>
        <w:t>.</w:t>
      </w:r>
      <w:r w:rsidRPr="00DB0D3E">
        <w:rPr>
          <w:rFonts w:asciiTheme="minorBidi" w:hAnsiTheme="minorBidi" w:cstheme="minorBidi"/>
          <w:szCs w:val="22"/>
        </w:rPr>
        <w:t>96.</w:t>
      </w:r>
    </w:p>
    <w:p w14:paraId="34E0D3FF" w14:textId="64390425" w:rsidR="00ED2480" w:rsidRPr="00DB0D3E" w:rsidRDefault="00B94436" w:rsidP="00ED2480">
      <w:pPr>
        <w:spacing w:after="240"/>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7971A3" w:rsidRPr="00DB0D3E">
        <w:t xml:space="preserve">The Delegation of China </w:t>
      </w:r>
      <w:r w:rsidR="00F41B40" w:rsidRPr="00DB0D3E">
        <w:t xml:space="preserve">raised a question regarding the potential impact of the </w:t>
      </w:r>
      <w:r w:rsidR="004B2AC3">
        <w:t xml:space="preserve">revision of </w:t>
      </w:r>
      <w:r w:rsidR="00F41B40" w:rsidRPr="00DB0D3E">
        <w:t xml:space="preserve">WIPO Standard </w:t>
      </w:r>
      <w:r w:rsidR="004B2AC3">
        <w:t>ST.90</w:t>
      </w:r>
      <w:r w:rsidR="00F41B40" w:rsidRPr="00DB0D3E">
        <w:t xml:space="preserve">, on the machine-to-machine (M2M) data exchange between </w:t>
      </w:r>
      <w:r w:rsidR="00C04BDF" w:rsidRPr="00DB0D3E">
        <w:t>the International Bureau</w:t>
      </w:r>
      <w:r w:rsidR="00F41B40" w:rsidRPr="00DB0D3E">
        <w:t xml:space="preserve"> and </w:t>
      </w:r>
      <w:r w:rsidR="002802DA" w:rsidRPr="00DB0D3E">
        <w:t>IP offices</w:t>
      </w:r>
      <w:r w:rsidR="00F77BEB" w:rsidRPr="00DB0D3E">
        <w:t xml:space="preserve"> such as </w:t>
      </w:r>
      <w:r w:rsidR="00F41B40" w:rsidRPr="00DB0D3E">
        <w:t>Contracting Parties</w:t>
      </w:r>
      <w:r w:rsidR="00F77BEB" w:rsidRPr="00DB0D3E">
        <w:t xml:space="preserve"> of</w:t>
      </w:r>
      <w:r w:rsidR="00F41B40" w:rsidRPr="00DB0D3E">
        <w:t xml:space="preserve"> the PCT and Hague Systems.  The European Union clarified that the proposed revision of the Standard primarily aims to align it with API </w:t>
      </w:r>
      <w:r w:rsidR="00ED76DE" w:rsidRPr="00DB0D3E">
        <w:t>industry’s</w:t>
      </w:r>
      <w:r w:rsidR="00F41B40" w:rsidRPr="00DB0D3E">
        <w:t xml:space="preserve"> best practices, addressing minor inconsistencies, and does not change the overall implementation of </w:t>
      </w:r>
      <w:r w:rsidR="009A3767" w:rsidRPr="00DB0D3E">
        <w:t>Representational State Transfer (</w:t>
      </w:r>
      <w:r w:rsidR="00F41B40" w:rsidRPr="00DB0D3E">
        <w:t>REST</w:t>
      </w:r>
      <w:r w:rsidR="009A3767" w:rsidRPr="00DB0D3E">
        <w:t>)</w:t>
      </w:r>
      <w:r w:rsidR="00F41B40" w:rsidRPr="00DB0D3E">
        <w:t xml:space="preserve"> or </w:t>
      </w:r>
      <w:r w:rsidR="003B5790" w:rsidRPr="00DB0D3E">
        <w:t>Simple Object Access Protocol (</w:t>
      </w:r>
      <w:r w:rsidR="00F41B40" w:rsidRPr="00DB0D3E">
        <w:t>SOAP</w:t>
      </w:r>
      <w:r w:rsidR="003B5790" w:rsidRPr="00DB0D3E">
        <w:t>)</w:t>
      </w:r>
      <w:r w:rsidR="00F41B40" w:rsidRPr="00DB0D3E">
        <w:t xml:space="preserve"> APIs.  The Secretariat confirmed that </w:t>
      </w:r>
      <w:r w:rsidR="00953FC5" w:rsidRPr="00DB0D3E">
        <w:t>the International Bureau</w:t>
      </w:r>
      <w:r w:rsidR="00F41B40" w:rsidRPr="00DB0D3E">
        <w:t xml:space="preserve"> plans a gradual approach for implementing WIPO Standard ST.90.  New </w:t>
      </w:r>
      <w:r w:rsidR="0091512C">
        <w:t>WIPO</w:t>
      </w:r>
      <w:r w:rsidR="00F41B40" w:rsidRPr="00DB0D3E">
        <w:t xml:space="preserve"> API services will implement the revised WIPO Standard ST.90, and existing API will be upgraded when feasible.  Any potential impacts on M2M transactions will be communicated to </w:t>
      </w:r>
      <w:r w:rsidR="00084AF1" w:rsidRPr="00DB0D3E">
        <w:t>IP offices</w:t>
      </w:r>
      <w:r w:rsidR="00F41B40" w:rsidRPr="00DB0D3E">
        <w:t xml:space="preserve"> during the upgrade process</w:t>
      </w:r>
      <w:r w:rsidR="006476A0">
        <w:t xml:space="preserve"> of WIPO web services</w:t>
      </w:r>
      <w:r w:rsidR="00F41B40" w:rsidRPr="00DB0D3E">
        <w:t>.</w:t>
      </w:r>
    </w:p>
    <w:p w14:paraId="4841C24E" w14:textId="64F6B095" w:rsidR="00C9020E" w:rsidRPr="00DB0D3E" w:rsidRDefault="0092613F" w:rsidP="000232EC">
      <w:p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approved the propos</w:t>
      </w:r>
      <w:r w:rsidR="00595715" w:rsidRPr="00DB0D3E">
        <w:rPr>
          <w:rFonts w:asciiTheme="minorBidi" w:hAnsiTheme="minorBidi" w:cstheme="minorBidi"/>
          <w:szCs w:val="22"/>
        </w:rPr>
        <w:t xml:space="preserve">ed </w:t>
      </w:r>
      <w:r w:rsidR="00C9020E" w:rsidRPr="00DB0D3E">
        <w:rPr>
          <w:rFonts w:asciiTheme="minorBidi" w:hAnsiTheme="minorBidi" w:cstheme="minorBidi"/>
          <w:szCs w:val="22"/>
        </w:rPr>
        <w:t>revision to WIPO Standard ST.90</w:t>
      </w:r>
      <w:r w:rsidR="0008461A" w:rsidRPr="00DB0D3E">
        <w:rPr>
          <w:rFonts w:asciiTheme="minorBidi" w:hAnsiTheme="minorBidi" w:cstheme="minorBidi"/>
          <w:szCs w:val="22"/>
        </w:rPr>
        <w:t xml:space="preserve">, </w:t>
      </w:r>
      <w:r w:rsidR="00C9020E" w:rsidRPr="00DB0D3E">
        <w:rPr>
          <w:rFonts w:asciiTheme="minorBidi" w:hAnsiTheme="minorBidi" w:cstheme="minorBidi"/>
          <w:szCs w:val="22"/>
        </w:rPr>
        <w:t>as version</w:t>
      </w:r>
      <w:r w:rsidR="00FC66DF" w:rsidRPr="00DB0D3E">
        <w:rPr>
          <w:rFonts w:asciiTheme="minorBidi" w:hAnsiTheme="minorBidi" w:cstheme="minorBidi"/>
          <w:szCs w:val="22"/>
        </w:rPr>
        <w:t> </w:t>
      </w:r>
      <w:r w:rsidR="00C9020E" w:rsidRPr="00DB0D3E">
        <w:rPr>
          <w:rFonts w:asciiTheme="minorBidi" w:hAnsiTheme="minorBidi" w:cstheme="minorBidi"/>
          <w:szCs w:val="22"/>
        </w:rPr>
        <w:t>2.0</w:t>
      </w:r>
      <w:r w:rsidR="00B71C6A" w:rsidRPr="00DB0D3E">
        <w:rPr>
          <w:rFonts w:asciiTheme="minorBidi" w:hAnsiTheme="minorBidi" w:cstheme="minorBidi"/>
          <w:szCs w:val="22"/>
        </w:rPr>
        <w:t>, which is effective from the date of publication.</w:t>
      </w:r>
    </w:p>
    <w:p w14:paraId="1DC80EF8" w14:textId="1E58E895"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5(f):  Proposal for the revision of WIPO Standard ST.92</w:t>
      </w:r>
    </w:p>
    <w:p w14:paraId="1EF2F166" w14:textId="616011E2" w:rsidR="00C9020E"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51" w:history="1">
        <w:r w:rsidR="000309C6" w:rsidRPr="00DB0D3E">
          <w:rPr>
            <w:rStyle w:val="Hyperlink"/>
            <w:rFonts w:asciiTheme="minorBidi" w:hAnsiTheme="minorBidi" w:cstheme="minorBidi"/>
            <w:szCs w:val="22"/>
          </w:rPr>
          <w:t>CWS/13/20 REV.</w:t>
        </w:r>
      </w:hyperlink>
      <w:r w:rsidR="001F02E0" w:rsidRPr="00DB0D3E">
        <w:t xml:space="preserve"> and </w:t>
      </w:r>
      <w:hyperlink r:id="rId52" w:history="1">
        <w:r w:rsidR="001F02E0" w:rsidRPr="00DB0D3E">
          <w:rPr>
            <w:rStyle w:val="Hyperlink"/>
            <w:rFonts w:asciiTheme="minorBidi" w:hAnsiTheme="minorBidi" w:cstheme="minorBidi"/>
            <w:szCs w:val="22"/>
          </w:rPr>
          <w:t>CWS/13/20 REV.-ANNEXII-REV.</w:t>
        </w:r>
      </w:hyperlink>
    </w:p>
    <w:p w14:paraId="53AF4C5B" w14:textId="640A9CCB" w:rsidR="0077757E" w:rsidRPr="00DB0D3E" w:rsidRDefault="00A54F01"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003A00B8" w:rsidRPr="00DB0D3E">
        <w:rPr>
          <w:rFonts w:asciiTheme="minorBidi" w:hAnsiTheme="minorBidi" w:cstheme="minorBidi"/>
          <w:szCs w:val="22"/>
        </w:rPr>
        <w:t xml:space="preserve"> </w:t>
      </w:r>
      <w:r w:rsidR="00046085" w:rsidRPr="00475A28">
        <w:rPr>
          <w:rFonts w:asciiTheme="minorBidi" w:hAnsiTheme="minorBidi" w:cstheme="minorBidi"/>
          <w:szCs w:val="22"/>
        </w:rPr>
        <w:t>On behalf of the Delegation of United States of America, the Task Force leader, t</w:t>
      </w:r>
      <w:r w:rsidR="00456107" w:rsidRPr="00DB0D3E">
        <w:rPr>
          <w:rFonts w:asciiTheme="minorBidi" w:hAnsiTheme="minorBidi" w:cstheme="minorBidi"/>
          <w:szCs w:val="22"/>
        </w:rPr>
        <w:t xml:space="preserve">he </w:t>
      </w:r>
      <w:r w:rsidR="0039277A" w:rsidRPr="00DB0D3E">
        <w:rPr>
          <w:rFonts w:asciiTheme="minorBidi" w:hAnsiTheme="minorBidi" w:cstheme="minorBidi"/>
          <w:szCs w:val="22"/>
        </w:rPr>
        <w:t>Secretariat</w:t>
      </w:r>
      <w:r w:rsidR="001F02E0" w:rsidRPr="00DB0D3E">
        <w:rPr>
          <w:rFonts w:asciiTheme="minorBidi" w:hAnsiTheme="minorBidi" w:cstheme="minorBidi"/>
          <w:szCs w:val="22"/>
        </w:rPr>
        <w:t xml:space="preserve"> presented the </w:t>
      </w:r>
      <w:r w:rsidR="00456107" w:rsidRPr="00DB0D3E">
        <w:rPr>
          <w:rFonts w:asciiTheme="minorBidi" w:hAnsiTheme="minorBidi" w:cstheme="minorBidi"/>
          <w:szCs w:val="22"/>
        </w:rPr>
        <w:t>proposed revision of WIPO Standard ST.92 prepared by the Digital Transformation Task Force</w:t>
      </w:r>
      <w:r w:rsidR="001F02E0" w:rsidRPr="00DB0D3E">
        <w:rPr>
          <w:rFonts w:asciiTheme="minorBidi" w:hAnsiTheme="minorBidi" w:cstheme="minorBidi"/>
          <w:szCs w:val="22"/>
        </w:rPr>
        <w:t>, which extends</w:t>
      </w:r>
      <w:r w:rsidR="00456107" w:rsidRPr="00DB0D3E">
        <w:rPr>
          <w:rFonts w:asciiTheme="minorBidi" w:hAnsiTheme="minorBidi" w:cstheme="minorBidi"/>
          <w:szCs w:val="22"/>
        </w:rPr>
        <w:t xml:space="preserve"> the </w:t>
      </w:r>
      <w:r w:rsidR="001F02E0" w:rsidRPr="00DB0D3E">
        <w:rPr>
          <w:rFonts w:asciiTheme="minorBidi" w:hAnsiTheme="minorBidi" w:cstheme="minorBidi"/>
          <w:szCs w:val="22"/>
        </w:rPr>
        <w:t xml:space="preserve">scope of the </w:t>
      </w:r>
      <w:r w:rsidR="00456107" w:rsidRPr="00DB0D3E">
        <w:rPr>
          <w:rFonts w:asciiTheme="minorBidi" w:hAnsiTheme="minorBidi" w:cstheme="minorBidi"/>
          <w:szCs w:val="22"/>
        </w:rPr>
        <w:t>Standard to</w:t>
      </w:r>
      <w:r w:rsidR="005932C1" w:rsidRPr="00DB0D3E">
        <w:rPr>
          <w:rFonts w:asciiTheme="minorBidi" w:hAnsiTheme="minorBidi" w:cstheme="minorBidi"/>
          <w:szCs w:val="22"/>
        </w:rPr>
        <w:t xml:space="preserve"> incorporate recommendations for</w:t>
      </w:r>
      <w:r w:rsidR="00456107" w:rsidRPr="00DB0D3E">
        <w:rPr>
          <w:rFonts w:asciiTheme="minorBidi" w:hAnsiTheme="minorBidi" w:cstheme="minorBidi"/>
          <w:szCs w:val="22"/>
        </w:rPr>
        <w:t xml:space="preserve"> industrial design and trademark priority documents.  As the changes </w:t>
      </w:r>
      <w:r w:rsidR="00E90B99" w:rsidRPr="00DB0D3E">
        <w:rPr>
          <w:rFonts w:asciiTheme="minorBidi" w:hAnsiTheme="minorBidi" w:cstheme="minorBidi"/>
          <w:szCs w:val="22"/>
        </w:rPr>
        <w:t>were</w:t>
      </w:r>
      <w:r w:rsidR="00456107" w:rsidRPr="00DB0D3E">
        <w:rPr>
          <w:rFonts w:asciiTheme="minorBidi" w:hAnsiTheme="minorBidi" w:cstheme="minorBidi"/>
          <w:szCs w:val="22"/>
        </w:rPr>
        <w:t xml:space="preserve"> not backward compatible, the Task Force proposed </w:t>
      </w:r>
      <w:r w:rsidR="0077757E" w:rsidRPr="00DB0D3E">
        <w:rPr>
          <w:rFonts w:asciiTheme="minorBidi" w:hAnsiTheme="minorBidi" w:cstheme="minorBidi"/>
          <w:szCs w:val="22"/>
        </w:rPr>
        <w:t xml:space="preserve">the </w:t>
      </w:r>
      <w:r w:rsidR="00456107" w:rsidRPr="00DB0D3E">
        <w:rPr>
          <w:rFonts w:asciiTheme="minorBidi" w:hAnsiTheme="minorBidi" w:cstheme="minorBidi"/>
          <w:szCs w:val="22"/>
        </w:rPr>
        <w:t xml:space="preserve">revised </w:t>
      </w:r>
      <w:r w:rsidR="00E90B99" w:rsidRPr="00DB0D3E">
        <w:rPr>
          <w:rFonts w:asciiTheme="minorBidi" w:hAnsiTheme="minorBidi" w:cstheme="minorBidi"/>
          <w:szCs w:val="22"/>
        </w:rPr>
        <w:t>S</w:t>
      </w:r>
      <w:r w:rsidR="00456107" w:rsidRPr="00DB0D3E">
        <w:rPr>
          <w:rFonts w:asciiTheme="minorBidi" w:hAnsiTheme="minorBidi" w:cstheme="minorBidi"/>
          <w:szCs w:val="22"/>
        </w:rPr>
        <w:t>tandard as version 2.0.</w:t>
      </w:r>
    </w:p>
    <w:p w14:paraId="4BA7E868" w14:textId="754D76F1" w:rsidR="005C5F74" w:rsidRPr="00475A28" w:rsidRDefault="00785DCB"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5C5F74" w:rsidRPr="00DB0D3E">
        <w:rPr>
          <w:rFonts w:asciiTheme="minorBidi" w:hAnsiTheme="minorBidi" w:cstheme="minorBidi"/>
          <w:szCs w:val="22"/>
        </w:rPr>
        <w:t xml:space="preserve">The </w:t>
      </w:r>
      <w:r w:rsidR="006912B1" w:rsidRPr="00DB0D3E">
        <w:rPr>
          <w:rFonts w:asciiTheme="minorBidi" w:hAnsiTheme="minorBidi" w:cstheme="minorBidi"/>
          <w:szCs w:val="22"/>
        </w:rPr>
        <w:t>Secretariat</w:t>
      </w:r>
      <w:r w:rsidR="005C5F74" w:rsidRPr="00DB0D3E">
        <w:rPr>
          <w:rFonts w:asciiTheme="minorBidi" w:hAnsiTheme="minorBidi" w:cstheme="minorBidi"/>
          <w:szCs w:val="22"/>
        </w:rPr>
        <w:t xml:space="preserve"> </w:t>
      </w:r>
      <w:r w:rsidR="002B34AF" w:rsidRPr="00DB0D3E">
        <w:rPr>
          <w:rFonts w:asciiTheme="minorBidi" w:hAnsiTheme="minorBidi" w:cstheme="minorBidi"/>
          <w:szCs w:val="22"/>
        </w:rPr>
        <w:t xml:space="preserve">also </w:t>
      </w:r>
      <w:r w:rsidR="005C5F74" w:rsidRPr="00DB0D3E">
        <w:rPr>
          <w:rFonts w:asciiTheme="minorBidi" w:hAnsiTheme="minorBidi" w:cstheme="minorBidi"/>
          <w:szCs w:val="22"/>
        </w:rPr>
        <w:t xml:space="preserve">presented </w:t>
      </w:r>
      <w:r w:rsidRPr="00DB0D3E">
        <w:rPr>
          <w:rFonts w:asciiTheme="minorBidi" w:hAnsiTheme="minorBidi" w:cstheme="minorBidi"/>
          <w:szCs w:val="22"/>
        </w:rPr>
        <w:t>the</w:t>
      </w:r>
      <w:r w:rsidR="005C5F74" w:rsidRPr="00DB0D3E">
        <w:rPr>
          <w:rFonts w:asciiTheme="minorBidi" w:hAnsiTheme="minorBidi" w:cstheme="minorBidi"/>
          <w:szCs w:val="22"/>
        </w:rPr>
        <w:t xml:space="preserve"> survey results regarding the implementation of WIPO Standard ST.92 and the proposed sunset date of July 1, 2027. </w:t>
      </w:r>
      <w:r w:rsidR="0017463A">
        <w:rPr>
          <w:rFonts w:asciiTheme="minorBidi" w:hAnsiTheme="minorBidi" w:cstheme="minorBidi"/>
          <w:szCs w:val="22"/>
        </w:rPr>
        <w:t xml:space="preserve"> </w:t>
      </w:r>
      <w:r w:rsidR="004820D9" w:rsidRPr="00DB0D3E">
        <w:rPr>
          <w:rFonts w:asciiTheme="minorBidi" w:hAnsiTheme="minorBidi" w:cstheme="minorBidi"/>
          <w:szCs w:val="22"/>
        </w:rPr>
        <w:t xml:space="preserve">The CWS noted </w:t>
      </w:r>
      <w:r w:rsidR="00130B01" w:rsidRPr="00DB0D3E">
        <w:rPr>
          <w:rFonts w:asciiTheme="minorBidi" w:hAnsiTheme="minorBidi" w:cstheme="minorBidi"/>
          <w:szCs w:val="22"/>
        </w:rPr>
        <w:t>37</w:t>
      </w:r>
      <w:r w:rsidR="005C5F74" w:rsidRPr="00DB0D3E">
        <w:rPr>
          <w:rFonts w:asciiTheme="minorBidi" w:hAnsiTheme="minorBidi" w:cstheme="minorBidi"/>
          <w:szCs w:val="22"/>
        </w:rPr>
        <w:t xml:space="preserve"> IP offices responded, representing 34 Member States and three regional organizations. </w:t>
      </w:r>
      <w:r w:rsidR="00FC2F4B" w:rsidRPr="00DB0D3E">
        <w:rPr>
          <w:rFonts w:asciiTheme="minorBidi" w:hAnsiTheme="minorBidi" w:cstheme="minorBidi"/>
          <w:szCs w:val="22"/>
        </w:rPr>
        <w:t xml:space="preserve"> </w:t>
      </w:r>
      <w:r w:rsidR="005C5F74" w:rsidRPr="00DB0D3E">
        <w:rPr>
          <w:rFonts w:asciiTheme="minorBidi" w:hAnsiTheme="minorBidi" w:cstheme="minorBidi"/>
          <w:szCs w:val="22"/>
        </w:rPr>
        <w:t>The survey shows that only 30 percent of offices have concrete transition plans, generally targeting implementation between 2026 and 2028, while most have not yet developed formal plans due to resource constraints, competing IT priorities, and the need to extend the Standard to designs and trademarks.</w:t>
      </w:r>
      <w:r w:rsidRPr="00DB0D3E">
        <w:rPr>
          <w:rFonts w:asciiTheme="minorBidi" w:hAnsiTheme="minorBidi" w:cstheme="minorBidi"/>
          <w:szCs w:val="22"/>
        </w:rPr>
        <w:t xml:space="preserve">  </w:t>
      </w:r>
      <w:r w:rsidR="005C5F74" w:rsidRPr="00DB0D3E">
        <w:rPr>
          <w:rFonts w:asciiTheme="minorBidi" w:hAnsiTheme="minorBidi" w:cstheme="minorBidi"/>
          <w:szCs w:val="22"/>
        </w:rPr>
        <w:t xml:space="preserve">Although few legal obstacles were identified, some </w:t>
      </w:r>
      <w:r w:rsidR="005E5905" w:rsidRPr="00DB0D3E">
        <w:rPr>
          <w:rFonts w:asciiTheme="minorBidi" w:hAnsiTheme="minorBidi" w:cstheme="minorBidi"/>
          <w:szCs w:val="22"/>
        </w:rPr>
        <w:t xml:space="preserve">IP </w:t>
      </w:r>
      <w:r w:rsidR="005C5F74" w:rsidRPr="00DB0D3E">
        <w:rPr>
          <w:rFonts w:asciiTheme="minorBidi" w:hAnsiTheme="minorBidi" w:cstheme="minorBidi"/>
          <w:szCs w:val="22"/>
        </w:rPr>
        <w:t xml:space="preserve">offices cited data protection, storage, and legislative considerations. </w:t>
      </w:r>
      <w:r w:rsidRPr="00DB0D3E">
        <w:rPr>
          <w:rFonts w:asciiTheme="minorBidi" w:hAnsiTheme="minorBidi" w:cstheme="minorBidi"/>
          <w:szCs w:val="22"/>
        </w:rPr>
        <w:t xml:space="preserve"> </w:t>
      </w:r>
      <w:r w:rsidR="005C5F74" w:rsidRPr="00DB0D3E">
        <w:rPr>
          <w:rFonts w:asciiTheme="minorBidi" w:hAnsiTheme="minorBidi" w:cstheme="minorBidi"/>
          <w:szCs w:val="22"/>
        </w:rPr>
        <w:t xml:space="preserve">Resource limitations remain the key challenge. </w:t>
      </w:r>
      <w:r w:rsidRPr="00DB0D3E">
        <w:rPr>
          <w:rFonts w:asciiTheme="minorBidi" w:hAnsiTheme="minorBidi" w:cstheme="minorBidi"/>
          <w:szCs w:val="22"/>
        </w:rPr>
        <w:t xml:space="preserve"> </w:t>
      </w:r>
      <w:r w:rsidR="005C5F74" w:rsidRPr="00DB0D3E">
        <w:rPr>
          <w:rFonts w:asciiTheme="minorBidi" w:hAnsiTheme="minorBidi" w:cstheme="minorBidi"/>
          <w:szCs w:val="22"/>
        </w:rPr>
        <w:t xml:space="preserve">Most </w:t>
      </w:r>
      <w:r w:rsidR="00432DC0" w:rsidRPr="00DB0D3E">
        <w:rPr>
          <w:rFonts w:asciiTheme="minorBidi" w:hAnsiTheme="minorBidi" w:cstheme="minorBidi"/>
          <w:szCs w:val="22"/>
        </w:rPr>
        <w:t>O</w:t>
      </w:r>
      <w:r w:rsidR="005C5F74" w:rsidRPr="00DB0D3E">
        <w:rPr>
          <w:rFonts w:asciiTheme="minorBidi" w:hAnsiTheme="minorBidi" w:cstheme="minorBidi"/>
          <w:szCs w:val="22"/>
        </w:rPr>
        <w:t>ffices expect to support multiple priority-document formats during the transition and expressed mixed confidence in meeting the 2027 sunset date.</w:t>
      </w:r>
      <w:r w:rsidRPr="00DB0D3E">
        <w:rPr>
          <w:rFonts w:asciiTheme="minorBidi" w:hAnsiTheme="minorBidi" w:cstheme="minorBidi"/>
          <w:szCs w:val="22"/>
        </w:rPr>
        <w:t xml:space="preserve">  </w:t>
      </w:r>
      <w:r w:rsidR="005C5F74" w:rsidRPr="00DB0D3E">
        <w:rPr>
          <w:rFonts w:asciiTheme="minorBidi" w:hAnsiTheme="minorBidi" w:cstheme="minorBidi"/>
          <w:szCs w:val="22"/>
        </w:rPr>
        <w:t xml:space="preserve">Given these differing circumstances, it appears most practical for </w:t>
      </w:r>
      <w:r w:rsidR="002B0EC1" w:rsidRPr="00DB0D3E">
        <w:rPr>
          <w:rFonts w:asciiTheme="minorBidi" w:hAnsiTheme="minorBidi" w:cstheme="minorBidi"/>
          <w:szCs w:val="22"/>
        </w:rPr>
        <w:t>O</w:t>
      </w:r>
      <w:r w:rsidR="005C5F74" w:rsidRPr="00DB0D3E">
        <w:rPr>
          <w:rFonts w:asciiTheme="minorBidi" w:hAnsiTheme="minorBidi" w:cstheme="minorBidi"/>
          <w:szCs w:val="22"/>
        </w:rPr>
        <w:t xml:space="preserve">ffices to proceed at their own pace, with the WIPO </w:t>
      </w:r>
      <w:r w:rsidR="0075218B" w:rsidRPr="00DB0D3E">
        <w:rPr>
          <w:rFonts w:asciiTheme="minorBidi" w:hAnsiTheme="minorBidi" w:cstheme="minorBidi"/>
          <w:szCs w:val="22"/>
        </w:rPr>
        <w:t>Digital Access Service</w:t>
      </w:r>
      <w:r w:rsidR="005C5F74" w:rsidRPr="00DB0D3E">
        <w:rPr>
          <w:rFonts w:asciiTheme="minorBidi" w:hAnsiTheme="minorBidi" w:cstheme="minorBidi"/>
          <w:szCs w:val="22"/>
        </w:rPr>
        <w:t xml:space="preserve"> </w:t>
      </w:r>
      <w:r w:rsidR="0075218B" w:rsidRPr="00DB0D3E">
        <w:rPr>
          <w:rFonts w:asciiTheme="minorBidi" w:hAnsiTheme="minorBidi" w:cstheme="minorBidi"/>
          <w:szCs w:val="22"/>
        </w:rPr>
        <w:t>(</w:t>
      </w:r>
      <w:r w:rsidR="005C5F74" w:rsidRPr="00DB0D3E">
        <w:rPr>
          <w:rFonts w:asciiTheme="minorBidi" w:hAnsiTheme="minorBidi" w:cstheme="minorBidi"/>
          <w:szCs w:val="22"/>
        </w:rPr>
        <w:t>DAS</w:t>
      </w:r>
      <w:r w:rsidR="0075218B" w:rsidRPr="00DB0D3E">
        <w:rPr>
          <w:rFonts w:asciiTheme="minorBidi" w:hAnsiTheme="minorBidi" w:cstheme="minorBidi"/>
          <w:szCs w:val="22"/>
        </w:rPr>
        <w:t>)</w:t>
      </w:r>
      <w:r w:rsidR="005C5F74" w:rsidRPr="00DB0D3E">
        <w:rPr>
          <w:rFonts w:asciiTheme="minorBidi" w:hAnsiTheme="minorBidi" w:cstheme="minorBidi"/>
          <w:szCs w:val="22"/>
        </w:rPr>
        <w:t xml:space="preserve"> supporting priority document exchange during the transition.</w:t>
      </w:r>
    </w:p>
    <w:p w14:paraId="68DF6265" w14:textId="3C713A98" w:rsidR="001F1570" w:rsidRPr="000232EC" w:rsidRDefault="001F1570" w:rsidP="000232EC">
      <w:pPr>
        <w:pStyle w:val="ONUME"/>
        <w:numPr>
          <w:ilvl w:val="0"/>
          <w:numId w:val="0"/>
        </w:numPr>
        <w:rPr>
          <w:rFonts w:asciiTheme="minorBidi" w:hAnsiTheme="minorBidi" w:cstheme="minorBidi"/>
          <w:i/>
          <w:szCs w:val="22"/>
        </w:rPr>
      </w:pPr>
      <w:r w:rsidRPr="007A1F77">
        <w:rPr>
          <w:rFonts w:asciiTheme="minorBidi" w:hAnsiTheme="minorBidi" w:cstheme="minorBidi"/>
          <w:szCs w:val="22"/>
        </w:rPr>
        <w:fldChar w:fldCharType="begin"/>
      </w:r>
      <w:r w:rsidRPr="00475A28">
        <w:rPr>
          <w:rFonts w:asciiTheme="minorBidi" w:hAnsiTheme="minorBidi" w:cstheme="minorBidi"/>
          <w:szCs w:val="22"/>
        </w:rPr>
        <w:instrText xml:space="preserve"> AUTONUM  </w:instrText>
      </w:r>
      <w:r w:rsidRPr="007A1F77">
        <w:rPr>
          <w:rFonts w:asciiTheme="minorBidi" w:hAnsiTheme="minorBidi" w:cstheme="minorBidi"/>
          <w:szCs w:val="22"/>
        </w:rPr>
        <w:fldChar w:fldCharType="end"/>
      </w:r>
      <w:r w:rsidRPr="00475A28">
        <w:rPr>
          <w:rFonts w:asciiTheme="minorBidi" w:hAnsiTheme="minorBidi" w:cstheme="minorBidi"/>
          <w:szCs w:val="22"/>
        </w:rPr>
        <w:tab/>
        <w:t xml:space="preserve">The Task Force proposed </w:t>
      </w:r>
      <w:r w:rsidR="0046455C">
        <w:rPr>
          <w:rFonts w:asciiTheme="minorBidi" w:hAnsiTheme="minorBidi" w:cstheme="minorBidi"/>
          <w:szCs w:val="22"/>
        </w:rPr>
        <w:t>to revise the description of Task No. 65</w:t>
      </w:r>
      <w:r w:rsidR="000273AC">
        <w:rPr>
          <w:rFonts w:asciiTheme="minorBidi" w:hAnsiTheme="minorBidi" w:cstheme="minorBidi"/>
          <w:szCs w:val="22"/>
        </w:rPr>
        <w:t xml:space="preserve"> as</w:t>
      </w:r>
      <w:r w:rsidRPr="00475A28">
        <w:rPr>
          <w:rFonts w:asciiTheme="minorBidi" w:hAnsiTheme="minorBidi" w:cstheme="minorBidi"/>
          <w:szCs w:val="22"/>
        </w:rPr>
        <w:t xml:space="preserve"> </w:t>
      </w:r>
      <w:r w:rsidRPr="001F1570">
        <w:rPr>
          <w:rFonts w:asciiTheme="minorBidi" w:hAnsiTheme="minorBidi" w:cstheme="minorBidi"/>
          <w:szCs w:val="22"/>
        </w:rPr>
        <w:t xml:space="preserve">Task No. </w:t>
      </w:r>
      <w:r w:rsidRPr="00475A28">
        <w:rPr>
          <w:rFonts w:asciiTheme="minorBidi" w:hAnsiTheme="minorBidi" w:cstheme="minorBidi"/>
          <w:szCs w:val="22"/>
        </w:rPr>
        <w:t xml:space="preserve">65 </w:t>
      </w:r>
      <w:r w:rsidR="00E07830">
        <w:rPr>
          <w:rFonts w:asciiTheme="minorBidi" w:hAnsiTheme="minorBidi" w:cstheme="minorBidi"/>
          <w:szCs w:val="22"/>
        </w:rPr>
        <w:t>would</w:t>
      </w:r>
      <w:r w:rsidRPr="00475A28">
        <w:rPr>
          <w:rFonts w:asciiTheme="minorBidi" w:hAnsiTheme="minorBidi" w:cstheme="minorBidi"/>
          <w:szCs w:val="22"/>
        </w:rPr>
        <w:t xml:space="preserve"> be considered substantially complete</w:t>
      </w:r>
      <w:r w:rsidR="00EA2614">
        <w:rPr>
          <w:rFonts w:asciiTheme="minorBidi" w:hAnsiTheme="minorBidi" w:cstheme="minorBidi"/>
          <w:szCs w:val="22"/>
        </w:rPr>
        <w:t xml:space="preserve"> </w:t>
      </w:r>
      <w:r w:rsidR="00EA2614" w:rsidRPr="00475A28">
        <w:rPr>
          <w:rFonts w:asciiTheme="minorBidi" w:hAnsiTheme="minorBidi" w:cstheme="minorBidi"/>
          <w:szCs w:val="22"/>
        </w:rPr>
        <w:t xml:space="preserve">once the CWS </w:t>
      </w:r>
      <w:r w:rsidR="00EA2614">
        <w:rPr>
          <w:rFonts w:asciiTheme="minorBidi" w:hAnsiTheme="minorBidi" w:cstheme="minorBidi"/>
          <w:szCs w:val="22"/>
        </w:rPr>
        <w:t xml:space="preserve">has </w:t>
      </w:r>
      <w:r w:rsidR="00EA2614" w:rsidRPr="00475A28">
        <w:rPr>
          <w:rFonts w:asciiTheme="minorBidi" w:hAnsiTheme="minorBidi" w:cstheme="minorBidi"/>
          <w:szCs w:val="22"/>
        </w:rPr>
        <w:t>approve</w:t>
      </w:r>
      <w:r w:rsidR="00EA2614">
        <w:rPr>
          <w:rFonts w:asciiTheme="minorBidi" w:hAnsiTheme="minorBidi" w:cstheme="minorBidi"/>
          <w:szCs w:val="22"/>
        </w:rPr>
        <w:t>d</w:t>
      </w:r>
      <w:r w:rsidR="00EA2614" w:rsidRPr="00475A28">
        <w:rPr>
          <w:rFonts w:asciiTheme="minorBidi" w:hAnsiTheme="minorBidi" w:cstheme="minorBidi"/>
          <w:szCs w:val="22"/>
        </w:rPr>
        <w:t xml:space="preserve"> the proposed revisions to WIPO Standard ST.92</w:t>
      </w:r>
      <w:r w:rsidRPr="00475A28">
        <w:rPr>
          <w:rFonts w:asciiTheme="minorBidi" w:hAnsiTheme="minorBidi" w:cstheme="minorBidi"/>
          <w:szCs w:val="22"/>
        </w:rPr>
        <w:t xml:space="preserve">. </w:t>
      </w:r>
      <w:r w:rsidR="00763838" w:rsidRPr="00475A28">
        <w:rPr>
          <w:rFonts w:asciiTheme="minorBidi" w:hAnsiTheme="minorBidi" w:cstheme="minorBidi"/>
          <w:szCs w:val="22"/>
        </w:rPr>
        <w:t xml:space="preserve"> </w:t>
      </w:r>
      <w:r w:rsidR="003A636E">
        <w:rPr>
          <w:rFonts w:asciiTheme="minorBidi" w:hAnsiTheme="minorBidi" w:cstheme="minorBidi"/>
          <w:szCs w:val="22"/>
        </w:rPr>
        <w:t>Furthermore</w:t>
      </w:r>
      <w:r w:rsidRPr="00475A28">
        <w:rPr>
          <w:rFonts w:asciiTheme="minorBidi" w:hAnsiTheme="minorBidi" w:cstheme="minorBidi"/>
          <w:szCs w:val="22"/>
        </w:rPr>
        <w:t xml:space="preserve">, the Task Force </w:t>
      </w:r>
      <w:r w:rsidR="00331BD3">
        <w:rPr>
          <w:rFonts w:asciiTheme="minorBidi" w:hAnsiTheme="minorBidi" w:cstheme="minorBidi"/>
          <w:szCs w:val="22"/>
        </w:rPr>
        <w:t>suggested</w:t>
      </w:r>
      <w:r w:rsidRPr="001F1570">
        <w:rPr>
          <w:rFonts w:asciiTheme="minorBidi" w:hAnsiTheme="minorBidi" w:cstheme="minorBidi"/>
          <w:szCs w:val="22"/>
        </w:rPr>
        <w:t xml:space="preserve"> that </w:t>
      </w:r>
      <w:r w:rsidR="005D059F">
        <w:rPr>
          <w:rFonts w:asciiTheme="minorBidi" w:hAnsiTheme="minorBidi" w:cstheme="minorBidi"/>
          <w:szCs w:val="22"/>
        </w:rPr>
        <w:t>it</w:t>
      </w:r>
      <w:r w:rsidRPr="00475A28">
        <w:rPr>
          <w:rFonts w:asciiTheme="minorBidi" w:hAnsiTheme="minorBidi" w:cstheme="minorBidi"/>
          <w:szCs w:val="22"/>
        </w:rPr>
        <w:t xml:space="preserve"> </w:t>
      </w:r>
      <w:r w:rsidR="004C359A" w:rsidRPr="00475A28">
        <w:rPr>
          <w:rFonts w:asciiTheme="minorBidi" w:hAnsiTheme="minorBidi" w:cstheme="minorBidi"/>
          <w:szCs w:val="22"/>
        </w:rPr>
        <w:t>would</w:t>
      </w:r>
      <w:r w:rsidRPr="00475A28">
        <w:rPr>
          <w:rFonts w:asciiTheme="minorBidi" w:hAnsiTheme="minorBidi" w:cstheme="minorBidi"/>
          <w:szCs w:val="22"/>
        </w:rPr>
        <w:t xml:space="preserve"> continue to support IP offices in implementing the revised Standard</w:t>
      </w:r>
      <w:r w:rsidR="00527EC4">
        <w:rPr>
          <w:rFonts w:asciiTheme="minorBidi" w:hAnsiTheme="minorBidi" w:cstheme="minorBidi"/>
          <w:szCs w:val="22"/>
        </w:rPr>
        <w:t xml:space="preserve"> ST.92</w:t>
      </w:r>
      <w:r w:rsidRPr="00475A28">
        <w:rPr>
          <w:rFonts w:asciiTheme="minorBidi" w:hAnsiTheme="minorBidi" w:cstheme="minorBidi"/>
          <w:szCs w:val="22"/>
        </w:rPr>
        <w:t xml:space="preserve">. </w:t>
      </w:r>
      <w:r w:rsidR="00922684" w:rsidRPr="00475A28">
        <w:rPr>
          <w:rFonts w:asciiTheme="minorBidi" w:hAnsiTheme="minorBidi" w:cstheme="minorBidi"/>
          <w:szCs w:val="22"/>
        </w:rPr>
        <w:t xml:space="preserve"> </w:t>
      </w:r>
      <w:r w:rsidRPr="00475A28">
        <w:rPr>
          <w:rFonts w:asciiTheme="minorBidi" w:hAnsiTheme="minorBidi" w:cstheme="minorBidi"/>
          <w:szCs w:val="22"/>
        </w:rPr>
        <w:t xml:space="preserve">Recognizing that practical implementation may reveal areas requiring further improvements to WIPO Standard ST.92, the Task Force proposed revising the description of Task No. 65 to reflect this ongoing commitment. </w:t>
      </w:r>
      <w:r w:rsidR="008A16D7" w:rsidRPr="00475A28">
        <w:rPr>
          <w:rFonts w:asciiTheme="minorBidi" w:hAnsiTheme="minorBidi" w:cstheme="minorBidi"/>
          <w:szCs w:val="22"/>
        </w:rPr>
        <w:t xml:space="preserve"> </w:t>
      </w:r>
    </w:p>
    <w:p w14:paraId="6EE8BA77" w14:textId="7D951D75" w:rsidR="00A54F01" w:rsidRPr="00DB0D3E" w:rsidRDefault="0077757E"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456107" w:rsidRPr="00DB0D3E">
        <w:rPr>
          <w:rFonts w:asciiTheme="minorBidi" w:hAnsiTheme="minorBidi" w:cstheme="minorBidi"/>
          <w:szCs w:val="22"/>
        </w:rPr>
        <w:t xml:space="preserve">The </w:t>
      </w:r>
      <w:r w:rsidR="00222049" w:rsidRPr="00DB0D3E">
        <w:rPr>
          <w:rFonts w:asciiTheme="minorBidi" w:hAnsiTheme="minorBidi" w:cstheme="minorBidi"/>
          <w:szCs w:val="22"/>
        </w:rPr>
        <w:t xml:space="preserve">Representative </w:t>
      </w:r>
      <w:r w:rsidR="00456107" w:rsidRPr="00DB0D3E">
        <w:rPr>
          <w:rFonts w:asciiTheme="minorBidi" w:hAnsiTheme="minorBidi" w:cstheme="minorBidi"/>
          <w:szCs w:val="22"/>
        </w:rPr>
        <w:t xml:space="preserve">of the European Union suggested adding references to </w:t>
      </w:r>
      <w:r w:rsidR="00582F83" w:rsidRPr="00DB0D3E">
        <w:rPr>
          <w:rFonts w:asciiTheme="minorBidi" w:hAnsiTheme="minorBidi" w:cstheme="minorBidi"/>
          <w:szCs w:val="22"/>
        </w:rPr>
        <w:t>"</w:t>
      </w:r>
      <w:r w:rsidR="00456107" w:rsidRPr="00DB0D3E">
        <w:rPr>
          <w:rFonts w:asciiTheme="minorBidi" w:hAnsiTheme="minorBidi" w:cstheme="minorBidi"/>
          <w:szCs w:val="22"/>
        </w:rPr>
        <w:t>MP3</w:t>
      </w:r>
      <w:r w:rsidR="00582F83" w:rsidRPr="00DB0D3E">
        <w:rPr>
          <w:rFonts w:asciiTheme="minorBidi" w:hAnsiTheme="minorBidi" w:cstheme="minorBidi"/>
          <w:szCs w:val="22"/>
        </w:rPr>
        <w:t>"</w:t>
      </w:r>
      <w:r w:rsidR="00633F57" w:rsidRPr="00DB0D3E">
        <w:rPr>
          <w:rFonts w:asciiTheme="minorBidi" w:hAnsiTheme="minorBidi" w:cstheme="minorBidi"/>
          <w:szCs w:val="22"/>
        </w:rPr>
        <w:t xml:space="preserve">, </w:t>
      </w:r>
      <w:r w:rsidR="00582F83" w:rsidRPr="00DB0D3E">
        <w:rPr>
          <w:rFonts w:asciiTheme="minorBidi" w:hAnsiTheme="minorBidi" w:cstheme="minorBidi"/>
          <w:szCs w:val="22"/>
        </w:rPr>
        <w:t>"</w:t>
      </w:r>
      <w:r w:rsidR="00456107" w:rsidRPr="00DB0D3E">
        <w:rPr>
          <w:rFonts w:asciiTheme="minorBidi" w:hAnsiTheme="minorBidi" w:cstheme="minorBidi"/>
          <w:szCs w:val="22"/>
        </w:rPr>
        <w:t>MP4</w:t>
      </w:r>
      <w:r w:rsidR="00582F83" w:rsidRPr="00DB0D3E">
        <w:rPr>
          <w:rFonts w:asciiTheme="minorBidi" w:hAnsiTheme="minorBidi" w:cstheme="minorBidi"/>
          <w:szCs w:val="22"/>
        </w:rPr>
        <w:t>"</w:t>
      </w:r>
      <w:r w:rsidR="00456107" w:rsidRPr="00DB0D3E">
        <w:rPr>
          <w:rFonts w:asciiTheme="minorBidi" w:hAnsiTheme="minorBidi" w:cstheme="minorBidi"/>
          <w:szCs w:val="22"/>
        </w:rPr>
        <w:t xml:space="preserve"> and </w:t>
      </w:r>
      <w:r w:rsidR="00582F83" w:rsidRPr="00DB0D3E">
        <w:rPr>
          <w:rFonts w:asciiTheme="minorBidi" w:hAnsiTheme="minorBidi" w:cstheme="minorBidi"/>
          <w:szCs w:val="22"/>
        </w:rPr>
        <w:t>"</w:t>
      </w:r>
      <w:r w:rsidR="00456107" w:rsidRPr="00DB0D3E">
        <w:rPr>
          <w:rFonts w:asciiTheme="minorBidi" w:hAnsiTheme="minorBidi" w:cstheme="minorBidi"/>
          <w:szCs w:val="22"/>
        </w:rPr>
        <w:t>3D objects</w:t>
      </w:r>
      <w:r w:rsidR="00582F83" w:rsidRPr="00DB0D3E">
        <w:rPr>
          <w:rFonts w:asciiTheme="minorBidi" w:hAnsiTheme="minorBidi" w:cstheme="minorBidi"/>
          <w:szCs w:val="22"/>
        </w:rPr>
        <w:t>"</w:t>
      </w:r>
      <w:r w:rsidR="00456107" w:rsidRPr="00DB0D3E">
        <w:rPr>
          <w:rFonts w:asciiTheme="minorBidi" w:hAnsiTheme="minorBidi" w:cstheme="minorBidi"/>
          <w:szCs w:val="22"/>
        </w:rPr>
        <w:t xml:space="preserve"> under </w:t>
      </w:r>
      <w:r w:rsidR="00582F83" w:rsidRPr="00DB0D3E">
        <w:rPr>
          <w:rFonts w:asciiTheme="minorBidi" w:hAnsiTheme="minorBidi" w:cstheme="minorBidi"/>
          <w:szCs w:val="22"/>
        </w:rPr>
        <w:t xml:space="preserve">the </w:t>
      </w:r>
      <w:r w:rsidR="00456107" w:rsidRPr="00DB0D3E">
        <w:rPr>
          <w:rFonts w:asciiTheme="minorBidi" w:hAnsiTheme="minorBidi" w:cstheme="minorBidi"/>
          <w:szCs w:val="22"/>
        </w:rPr>
        <w:t xml:space="preserve">mandatory artifacts </w:t>
      </w:r>
      <w:r w:rsidR="00582F83" w:rsidRPr="00DB0D3E">
        <w:rPr>
          <w:rFonts w:asciiTheme="minorBidi" w:hAnsiTheme="minorBidi" w:cstheme="minorBidi"/>
          <w:szCs w:val="22"/>
        </w:rPr>
        <w:t xml:space="preserve">listed </w:t>
      </w:r>
      <w:r w:rsidR="0075409C" w:rsidRPr="00DB0D3E">
        <w:rPr>
          <w:rFonts w:asciiTheme="minorBidi" w:hAnsiTheme="minorBidi" w:cstheme="minorBidi"/>
          <w:szCs w:val="22"/>
        </w:rPr>
        <w:t xml:space="preserve">in paragraph </w:t>
      </w:r>
      <w:r w:rsidR="000309C6" w:rsidRPr="00DB0D3E">
        <w:rPr>
          <w:rFonts w:asciiTheme="minorBidi" w:hAnsiTheme="minorBidi" w:cstheme="minorBidi"/>
          <w:szCs w:val="22"/>
        </w:rPr>
        <w:t>11 and</w:t>
      </w:r>
      <w:r w:rsidR="00456107" w:rsidRPr="00DB0D3E">
        <w:rPr>
          <w:rFonts w:asciiTheme="minorBidi" w:hAnsiTheme="minorBidi" w:cstheme="minorBidi"/>
          <w:szCs w:val="22"/>
        </w:rPr>
        <w:t xml:space="preserve"> including the hyphen among permitted filename characters</w:t>
      </w:r>
      <w:r w:rsidR="0075409C" w:rsidRPr="00DB0D3E">
        <w:rPr>
          <w:rFonts w:asciiTheme="minorBidi" w:hAnsiTheme="minorBidi" w:cstheme="minorBidi"/>
          <w:szCs w:val="22"/>
        </w:rPr>
        <w:t xml:space="preserve"> in paragraph 25</w:t>
      </w:r>
      <w:r w:rsidR="007D726F" w:rsidRPr="00DB0D3E">
        <w:rPr>
          <w:rFonts w:asciiTheme="minorBidi" w:hAnsiTheme="minorBidi" w:cstheme="minorBidi"/>
          <w:szCs w:val="22"/>
        </w:rPr>
        <w:t xml:space="preserve"> of the revised</w:t>
      </w:r>
      <w:r w:rsidR="00F47810" w:rsidRPr="00DB0D3E">
        <w:rPr>
          <w:rFonts w:asciiTheme="minorBidi" w:hAnsiTheme="minorBidi" w:cstheme="minorBidi"/>
          <w:szCs w:val="22"/>
        </w:rPr>
        <w:t xml:space="preserve"> Stand</w:t>
      </w:r>
      <w:r w:rsidR="002D27FB" w:rsidRPr="00DB0D3E">
        <w:rPr>
          <w:rFonts w:asciiTheme="minorBidi" w:hAnsiTheme="minorBidi" w:cstheme="minorBidi"/>
          <w:szCs w:val="22"/>
        </w:rPr>
        <w:t>ard</w:t>
      </w:r>
      <w:r w:rsidR="00F8710E" w:rsidRPr="00DB0D3E">
        <w:rPr>
          <w:rFonts w:asciiTheme="minorBidi" w:hAnsiTheme="minorBidi" w:cstheme="minorBidi"/>
          <w:szCs w:val="22"/>
        </w:rPr>
        <w:t xml:space="preserve"> ST.92</w:t>
      </w:r>
      <w:r w:rsidR="00456107" w:rsidRPr="00DB0D3E">
        <w:rPr>
          <w:rFonts w:asciiTheme="minorBidi" w:hAnsiTheme="minorBidi" w:cstheme="minorBidi"/>
          <w:szCs w:val="22"/>
        </w:rPr>
        <w:t xml:space="preserve">. </w:t>
      </w:r>
      <w:r w:rsidR="0075409C" w:rsidRPr="00DB0D3E">
        <w:rPr>
          <w:rFonts w:asciiTheme="minorBidi" w:hAnsiTheme="minorBidi" w:cstheme="minorBidi"/>
          <w:szCs w:val="22"/>
        </w:rPr>
        <w:t xml:space="preserve"> </w:t>
      </w:r>
      <w:r w:rsidR="00456107" w:rsidRPr="00DB0D3E">
        <w:rPr>
          <w:rFonts w:asciiTheme="minorBidi" w:hAnsiTheme="minorBidi" w:cstheme="minorBidi"/>
          <w:szCs w:val="22"/>
        </w:rPr>
        <w:t xml:space="preserve">The Secretariat </w:t>
      </w:r>
      <w:r w:rsidR="00582F83" w:rsidRPr="00DB0D3E">
        <w:rPr>
          <w:rFonts w:asciiTheme="minorBidi" w:hAnsiTheme="minorBidi" w:cstheme="minorBidi"/>
          <w:szCs w:val="22"/>
        </w:rPr>
        <w:t>incorporated these proposed improvements</w:t>
      </w:r>
      <w:r w:rsidR="00633F57" w:rsidRPr="00DB0D3E">
        <w:rPr>
          <w:rFonts w:asciiTheme="minorBidi" w:hAnsiTheme="minorBidi" w:cstheme="minorBidi"/>
          <w:szCs w:val="22"/>
        </w:rPr>
        <w:t>, and published on the meeting page</w:t>
      </w:r>
      <w:r w:rsidR="00400F03" w:rsidRPr="00DB0D3E">
        <w:rPr>
          <w:rFonts w:asciiTheme="minorBidi" w:hAnsiTheme="minorBidi" w:cstheme="minorBidi"/>
          <w:szCs w:val="22"/>
        </w:rPr>
        <w:t xml:space="preserve"> in the </w:t>
      </w:r>
      <w:r w:rsidR="00582F83" w:rsidRPr="00DB0D3E">
        <w:rPr>
          <w:rFonts w:asciiTheme="minorBidi" w:hAnsiTheme="minorBidi" w:cstheme="minorBidi"/>
          <w:szCs w:val="22"/>
        </w:rPr>
        <w:t xml:space="preserve">revised proposal as </w:t>
      </w:r>
      <w:r w:rsidR="00400F03" w:rsidRPr="00DB0D3E">
        <w:rPr>
          <w:rFonts w:asciiTheme="minorBidi" w:hAnsiTheme="minorBidi" w:cstheme="minorBidi"/>
          <w:szCs w:val="22"/>
        </w:rPr>
        <w:t xml:space="preserve">document </w:t>
      </w:r>
      <w:hyperlink r:id="rId53" w:history="1">
        <w:r w:rsidR="00400F03" w:rsidRPr="00DB0D3E">
          <w:rPr>
            <w:rStyle w:val="Hyperlink"/>
            <w:rFonts w:asciiTheme="minorBidi" w:hAnsiTheme="minorBidi" w:cstheme="minorBidi"/>
            <w:szCs w:val="22"/>
          </w:rPr>
          <w:t>CWS/13/20 REV.-ANNEXII-REV.</w:t>
        </w:r>
      </w:hyperlink>
    </w:p>
    <w:p w14:paraId="705A6B03" w14:textId="709CAE7E" w:rsidR="0033019E" w:rsidRPr="00DB0D3E" w:rsidRDefault="0033019E"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Delegation of Germany </w:t>
      </w:r>
      <w:r w:rsidR="00006D1A" w:rsidRPr="00DB0D3E">
        <w:rPr>
          <w:rFonts w:asciiTheme="minorBidi" w:hAnsiTheme="minorBidi" w:cstheme="minorBidi"/>
          <w:szCs w:val="22"/>
        </w:rPr>
        <w:t>supported</w:t>
      </w:r>
      <w:r w:rsidRPr="00DB0D3E">
        <w:rPr>
          <w:rFonts w:asciiTheme="minorBidi" w:hAnsiTheme="minorBidi" w:cstheme="minorBidi"/>
          <w:szCs w:val="22"/>
        </w:rPr>
        <w:t xml:space="preserve"> the revised WIPO Standard ST.92 </w:t>
      </w:r>
      <w:r w:rsidR="006D6B83" w:rsidRPr="00DB0D3E">
        <w:rPr>
          <w:rFonts w:asciiTheme="minorBidi" w:hAnsiTheme="minorBidi" w:cstheme="minorBidi"/>
          <w:szCs w:val="22"/>
        </w:rPr>
        <w:t xml:space="preserve">along with </w:t>
      </w:r>
      <w:r w:rsidRPr="00DB0D3E">
        <w:rPr>
          <w:rFonts w:asciiTheme="minorBidi" w:hAnsiTheme="minorBidi" w:cstheme="minorBidi"/>
          <w:szCs w:val="22"/>
        </w:rPr>
        <w:t>the proposals</w:t>
      </w:r>
      <w:r w:rsidR="009E5EDD" w:rsidRPr="00DB0D3E">
        <w:rPr>
          <w:rFonts w:asciiTheme="minorBidi" w:hAnsiTheme="minorBidi" w:cstheme="minorBidi"/>
          <w:szCs w:val="22"/>
        </w:rPr>
        <w:t xml:space="preserve"> suggested by the Representative of the European Union</w:t>
      </w:r>
      <w:r w:rsidRPr="00DB0D3E">
        <w:rPr>
          <w:rFonts w:asciiTheme="minorBidi" w:hAnsiTheme="minorBidi" w:cstheme="minorBidi"/>
          <w:szCs w:val="22"/>
        </w:rPr>
        <w:t xml:space="preserve">. </w:t>
      </w:r>
      <w:r w:rsidR="009E5EDD" w:rsidRPr="00DB0D3E">
        <w:rPr>
          <w:rFonts w:asciiTheme="minorBidi" w:hAnsiTheme="minorBidi" w:cstheme="minorBidi"/>
          <w:szCs w:val="22"/>
        </w:rPr>
        <w:t xml:space="preserve"> The Delegation of </w:t>
      </w:r>
      <w:r w:rsidRPr="00DB0D3E">
        <w:rPr>
          <w:rFonts w:asciiTheme="minorBidi" w:hAnsiTheme="minorBidi" w:cstheme="minorBidi"/>
          <w:szCs w:val="22"/>
        </w:rPr>
        <w:t xml:space="preserve">Brazil sought clarification on the </w:t>
      </w:r>
      <w:r w:rsidR="006A16CD" w:rsidRPr="00DB0D3E">
        <w:rPr>
          <w:rFonts w:asciiTheme="minorBidi" w:hAnsiTheme="minorBidi" w:cstheme="minorBidi"/>
          <w:szCs w:val="22"/>
        </w:rPr>
        <w:t>proposed</w:t>
      </w:r>
      <w:r w:rsidRPr="00DB0D3E">
        <w:rPr>
          <w:rFonts w:asciiTheme="minorBidi" w:hAnsiTheme="minorBidi" w:cstheme="minorBidi"/>
          <w:szCs w:val="22"/>
        </w:rPr>
        <w:t xml:space="preserve"> </w:t>
      </w:r>
      <w:r w:rsidR="006D6B83" w:rsidRPr="00DB0D3E">
        <w:rPr>
          <w:rFonts w:asciiTheme="minorBidi" w:hAnsiTheme="minorBidi" w:cstheme="minorBidi"/>
          <w:szCs w:val="22"/>
        </w:rPr>
        <w:t>implementation plan for</w:t>
      </w:r>
      <w:r w:rsidRPr="00DB0D3E">
        <w:rPr>
          <w:rFonts w:asciiTheme="minorBidi" w:hAnsiTheme="minorBidi" w:cstheme="minorBidi"/>
          <w:szCs w:val="22"/>
        </w:rPr>
        <w:t xml:space="preserve"> </w:t>
      </w:r>
      <w:r w:rsidR="007870D5" w:rsidRPr="00DB0D3E">
        <w:rPr>
          <w:rFonts w:asciiTheme="minorBidi" w:hAnsiTheme="minorBidi" w:cstheme="minorBidi"/>
          <w:szCs w:val="22"/>
        </w:rPr>
        <w:t>WIPO Standard</w:t>
      </w:r>
      <w:r w:rsidR="008B1AF3" w:rsidRPr="00DB0D3E">
        <w:rPr>
          <w:rFonts w:asciiTheme="minorBidi" w:hAnsiTheme="minorBidi" w:cstheme="minorBidi"/>
          <w:szCs w:val="22"/>
        </w:rPr>
        <w:t xml:space="preserve"> </w:t>
      </w:r>
      <w:r w:rsidRPr="00DB0D3E">
        <w:rPr>
          <w:rFonts w:asciiTheme="minorBidi" w:hAnsiTheme="minorBidi" w:cstheme="minorBidi"/>
          <w:szCs w:val="22"/>
        </w:rPr>
        <w:t>ST.92</w:t>
      </w:r>
      <w:r w:rsidR="006A16CD" w:rsidRPr="00DB0D3E">
        <w:rPr>
          <w:rFonts w:asciiTheme="minorBidi" w:hAnsiTheme="minorBidi" w:cstheme="minorBidi"/>
          <w:szCs w:val="22"/>
        </w:rPr>
        <w:t>.</w:t>
      </w:r>
      <w:r w:rsidRPr="00DB0D3E">
        <w:rPr>
          <w:rFonts w:asciiTheme="minorBidi" w:hAnsiTheme="minorBidi" w:cstheme="minorBidi"/>
          <w:szCs w:val="22"/>
        </w:rPr>
        <w:t xml:space="preserve">  </w:t>
      </w:r>
      <w:r w:rsidR="006A16CD" w:rsidRPr="00DB0D3E">
        <w:rPr>
          <w:rFonts w:asciiTheme="minorBidi" w:hAnsiTheme="minorBidi" w:cstheme="minorBidi"/>
          <w:szCs w:val="22"/>
        </w:rPr>
        <w:t>T</w:t>
      </w:r>
      <w:r w:rsidRPr="00DB0D3E">
        <w:rPr>
          <w:rFonts w:asciiTheme="minorBidi" w:hAnsiTheme="minorBidi" w:cstheme="minorBidi"/>
          <w:szCs w:val="22"/>
        </w:rPr>
        <w:t xml:space="preserve">he Secretariat confirmed that </w:t>
      </w:r>
      <w:r w:rsidR="00442419" w:rsidRPr="00DB0D3E">
        <w:rPr>
          <w:rFonts w:asciiTheme="minorBidi" w:hAnsiTheme="minorBidi" w:cstheme="minorBidi"/>
          <w:szCs w:val="22"/>
        </w:rPr>
        <w:t xml:space="preserve">for IP offices using </w:t>
      </w:r>
      <w:r w:rsidR="006A16CD" w:rsidRPr="00DB0D3E">
        <w:rPr>
          <w:rFonts w:asciiTheme="minorBidi" w:hAnsiTheme="minorBidi" w:cstheme="minorBidi"/>
          <w:szCs w:val="22"/>
        </w:rPr>
        <w:t xml:space="preserve">the </w:t>
      </w:r>
      <w:r w:rsidR="00442419" w:rsidRPr="00DB0D3E">
        <w:rPr>
          <w:rFonts w:asciiTheme="minorBidi" w:hAnsiTheme="minorBidi" w:cstheme="minorBidi"/>
          <w:szCs w:val="22"/>
        </w:rPr>
        <w:t>WIPO DAS portal</w:t>
      </w:r>
      <w:r w:rsidR="00E96891" w:rsidRPr="00DB0D3E">
        <w:rPr>
          <w:rFonts w:asciiTheme="minorBidi" w:hAnsiTheme="minorBidi" w:cstheme="minorBidi"/>
          <w:szCs w:val="22"/>
        </w:rPr>
        <w:t xml:space="preserve"> for exchanging priority documents, </w:t>
      </w:r>
      <w:r w:rsidR="006A16CD" w:rsidRPr="00DB0D3E">
        <w:rPr>
          <w:rFonts w:asciiTheme="minorBidi" w:hAnsiTheme="minorBidi" w:cstheme="minorBidi"/>
          <w:szCs w:val="22"/>
        </w:rPr>
        <w:t>the</w:t>
      </w:r>
      <w:r w:rsidR="00E96891" w:rsidRPr="00DB0D3E">
        <w:rPr>
          <w:rFonts w:asciiTheme="minorBidi" w:hAnsiTheme="minorBidi" w:cstheme="minorBidi"/>
          <w:szCs w:val="22"/>
        </w:rPr>
        <w:t xml:space="preserve"> </w:t>
      </w:r>
      <w:r w:rsidRPr="00DB0D3E">
        <w:rPr>
          <w:rFonts w:asciiTheme="minorBidi" w:hAnsiTheme="minorBidi" w:cstheme="minorBidi"/>
          <w:szCs w:val="22"/>
        </w:rPr>
        <w:t xml:space="preserve">current procedures may continue until the agreed sunset date, after which only </w:t>
      </w:r>
      <w:r w:rsidR="007870D5" w:rsidRPr="00DB0D3E">
        <w:rPr>
          <w:rFonts w:asciiTheme="minorBidi" w:hAnsiTheme="minorBidi" w:cstheme="minorBidi"/>
          <w:szCs w:val="22"/>
        </w:rPr>
        <w:t xml:space="preserve">WIPO Standard </w:t>
      </w:r>
      <w:r w:rsidRPr="00DB0D3E">
        <w:rPr>
          <w:rFonts w:asciiTheme="minorBidi" w:hAnsiTheme="minorBidi" w:cstheme="minorBidi"/>
          <w:szCs w:val="22"/>
        </w:rPr>
        <w:t xml:space="preserve">ST.92 </w:t>
      </w:r>
      <w:r w:rsidR="00F62C43" w:rsidRPr="00DB0D3E">
        <w:rPr>
          <w:rFonts w:asciiTheme="minorBidi" w:hAnsiTheme="minorBidi" w:cstheme="minorBidi"/>
          <w:szCs w:val="22"/>
        </w:rPr>
        <w:t>priority document data package (</w:t>
      </w:r>
      <w:r w:rsidRPr="00DB0D3E">
        <w:rPr>
          <w:rFonts w:asciiTheme="minorBidi" w:hAnsiTheme="minorBidi" w:cstheme="minorBidi"/>
          <w:szCs w:val="22"/>
        </w:rPr>
        <w:t>PDDP</w:t>
      </w:r>
      <w:r w:rsidR="00F62C43" w:rsidRPr="00DB0D3E">
        <w:rPr>
          <w:rFonts w:asciiTheme="minorBidi" w:hAnsiTheme="minorBidi" w:cstheme="minorBidi"/>
          <w:szCs w:val="22"/>
        </w:rPr>
        <w:t>)</w:t>
      </w:r>
      <w:r w:rsidRPr="00DB0D3E">
        <w:rPr>
          <w:rFonts w:asciiTheme="minorBidi" w:hAnsiTheme="minorBidi" w:cstheme="minorBidi"/>
          <w:szCs w:val="22"/>
        </w:rPr>
        <w:t xml:space="preserve"> files will be accepted</w:t>
      </w:r>
      <w:r w:rsidR="007870D5" w:rsidRPr="00DB0D3E">
        <w:rPr>
          <w:rFonts w:asciiTheme="minorBidi" w:hAnsiTheme="minorBidi" w:cstheme="minorBidi"/>
          <w:szCs w:val="22"/>
        </w:rPr>
        <w:t xml:space="preserve">. </w:t>
      </w:r>
      <w:r w:rsidR="008D2F70" w:rsidRPr="00DB0D3E">
        <w:rPr>
          <w:rFonts w:asciiTheme="minorBidi" w:hAnsiTheme="minorBidi" w:cstheme="minorBidi"/>
          <w:szCs w:val="22"/>
        </w:rPr>
        <w:t xml:space="preserve"> The Delegation of</w:t>
      </w:r>
      <w:r w:rsidRPr="00DB0D3E">
        <w:rPr>
          <w:rFonts w:asciiTheme="minorBidi" w:hAnsiTheme="minorBidi" w:cstheme="minorBidi"/>
          <w:szCs w:val="22"/>
        </w:rPr>
        <w:t xml:space="preserve"> China informed the Committee of its plan</w:t>
      </w:r>
      <w:r w:rsidR="00283E87" w:rsidRPr="00DB0D3E">
        <w:rPr>
          <w:rFonts w:asciiTheme="minorBidi" w:hAnsiTheme="minorBidi" w:cstheme="minorBidi"/>
          <w:szCs w:val="22"/>
        </w:rPr>
        <w:t xml:space="preserve"> to implement WIPO </w:t>
      </w:r>
      <w:r w:rsidR="00A55815" w:rsidRPr="00DB0D3E">
        <w:rPr>
          <w:rFonts w:asciiTheme="minorBidi" w:hAnsiTheme="minorBidi" w:cstheme="minorBidi"/>
          <w:szCs w:val="22"/>
        </w:rPr>
        <w:t xml:space="preserve">Standard </w:t>
      </w:r>
      <w:r w:rsidR="00283E87" w:rsidRPr="00DB0D3E">
        <w:rPr>
          <w:rFonts w:asciiTheme="minorBidi" w:hAnsiTheme="minorBidi" w:cstheme="minorBidi"/>
          <w:szCs w:val="22"/>
        </w:rPr>
        <w:t xml:space="preserve">ST.92 </w:t>
      </w:r>
      <w:r w:rsidRPr="00DB0D3E">
        <w:rPr>
          <w:rFonts w:asciiTheme="minorBidi" w:hAnsiTheme="minorBidi" w:cstheme="minorBidi"/>
          <w:szCs w:val="22"/>
        </w:rPr>
        <w:t xml:space="preserve">and requested details on </w:t>
      </w:r>
      <w:r w:rsidR="0046493A" w:rsidRPr="00DB0D3E">
        <w:rPr>
          <w:rFonts w:asciiTheme="minorBidi" w:hAnsiTheme="minorBidi" w:cstheme="minorBidi"/>
          <w:szCs w:val="22"/>
        </w:rPr>
        <w:t>when WIPO DAS will make available thi</w:t>
      </w:r>
      <w:r w:rsidR="00B97BEA" w:rsidRPr="00DB0D3E">
        <w:rPr>
          <w:rFonts w:asciiTheme="minorBidi" w:hAnsiTheme="minorBidi" w:cstheme="minorBidi"/>
          <w:szCs w:val="22"/>
        </w:rPr>
        <w:t>s new version</w:t>
      </w:r>
      <w:r w:rsidRPr="00DB0D3E">
        <w:rPr>
          <w:rFonts w:asciiTheme="minorBidi" w:hAnsiTheme="minorBidi" w:cstheme="minorBidi"/>
          <w:szCs w:val="22"/>
        </w:rPr>
        <w:t xml:space="preserve">. </w:t>
      </w:r>
      <w:r w:rsidR="008D2F70" w:rsidRPr="00DB0D3E">
        <w:rPr>
          <w:rFonts w:asciiTheme="minorBidi" w:hAnsiTheme="minorBidi" w:cstheme="minorBidi"/>
          <w:szCs w:val="22"/>
        </w:rPr>
        <w:t xml:space="preserve"> </w:t>
      </w:r>
      <w:r w:rsidRPr="00DB0D3E">
        <w:rPr>
          <w:rFonts w:asciiTheme="minorBidi" w:hAnsiTheme="minorBidi" w:cstheme="minorBidi"/>
          <w:szCs w:val="22"/>
        </w:rPr>
        <w:t xml:space="preserve">The Secretariat </w:t>
      </w:r>
      <w:proofErr w:type="gramStart"/>
      <w:r w:rsidR="00D51BA8" w:rsidRPr="00DB0D3E">
        <w:rPr>
          <w:rFonts w:asciiTheme="minorBidi" w:hAnsiTheme="minorBidi" w:cstheme="minorBidi"/>
          <w:szCs w:val="22"/>
        </w:rPr>
        <w:t>informed</w:t>
      </w:r>
      <w:proofErr w:type="gramEnd"/>
      <w:r w:rsidR="00D51BA8" w:rsidRPr="00DB0D3E">
        <w:rPr>
          <w:rFonts w:asciiTheme="minorBidi" w:hAnsiTheme="minorBidi" w:cstheme="minorBidi"/>
          <w:szCs w:val="22"/>
        </w:rPr>
        <w:t xml:space="preserve"> that</w:t>
      </w:r>
      <w:r w:rsidRPr="00DB0D3E">
        <w:rPr>
          <w:rFonts w:asciiTheme="minorBidi" w:hAnsiTheme="minorBidi" w:cstheme="minorBidi"/>
          <w:szCs w:val="22"/>
        </w:rPr>
        <w:t xml:space="preserve"> WIPO DAS will require approximately six months to </w:t>
      </w:r>
      <w:r w:rsidR="00B97BEA" w:rsidRPr="00DB0D3E">
        <w:rPr>
          <w:rFonts w:asciiTheme="minorBidi" w:hAnsiTheme="minorBidi" w:cstheme="minorBidi"/>
          <w:szCs w:val="22"/>
        </w:rPr>
        <w:t>make the necessary changes</w:t>
      </w:r>
      <w:r w:rsidRPr="00DB0D3E">
        <w:rPr>
          <w:rFonts w:asciiTheme="minorBidi" w:hAnsiTheme="minorBidi" w:cstheme="minorBidi"/>
          <w:szCs w:val="22"/>
        </w:rPr>
        <w:t>.</w:t>
      </w:r>
    </w:p>
    <w:p w14:paraId="7F85CA50" w14:textId="6B037B0B" w:rsidR="006B6854" w:rsidRPr="00DB0D3E" w:rsidRDefault="006B6854" w:rsidP="001662B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noted </w:t>
      </w:r>
      <w:r w:rsidR="00400E38" w:rsidRPr="00DB0D3E">
        <w:rPr>
          <w:rFonts w:asciiTheme="minorBidi" w:hAnsiTheme="minorBidi" w:cstheme="minorBidi"/>
          <w:szCs w:val="22"/>
        </w:rPr>
        <w:t>the content of the document in particular results of the survey on WIPO Standard ST.92 Implementation Plan.</w:t>
      </w:r>
    </w:p>
    <w:p w14:paraId="165C95AE" w14:textId="4EBE7797" w:rsidR="00C9020E" w:rsidRPr="00DB0D3E" w:rsidRDefault="0092613F" w:rsidP="00A54F01">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w:t>
      </w:r>
      <w:r w:rsidR="00C9020E" w:rsidRPr="00DB0D3E" w:rsidDel="00AD3B40">
        <w:rPr>
          <w:rFonts w:asciiTheme="minorBidi" w:hAnsiTheme="minorBidi" w:cstheme="minorBidi"/>
          <w:szCs w:val="22"/>
        </w:rPr>
        <w:t xml:space="preserve"> </w:t>
      </w:r>
      <w:r w:rsidR="00C9020E" w:rsidRPr="00DB0D3E">
        <w:rPr>
          <w:rFonts w:asciiTheme="minorBidi" w:hAnsiTheme="minorBidi" w:cstheme="minorBidi"/>
          <w:szCs w:val="22"/>
        </w:rPr>
        <w:t>approved the proposal for revision to WIPO Standard ST.92</w:t>
      </w:r>
      <w:r w:rsidR="005F2961" w:rsidRPr="00DB0D3E">
        <w:rPr>
          <w:rFonts w:asciiTheme="minorBidi" w:hAnsiTheme="minorBidi" w:cstheme="minorBidi"/>
          <w:szCs w:val="22"/>
        </w:rPr>
        <w:t>,</w:t>
      </w:r>
      <w:r w:rsidR="00C9020E" w:rsidRPr="00DB0D3E" w:rsidDel="005F2961">
        <w:rPr>
          <w:rFonts w:asciiTheme="minorBidi" w:hAnsiTheme="minorBidi" w:cstheme="minorBidi"/>
          <w:szCs w:val="22"/>
        </w:rPr>
        <w:t xml:space="preserve"> </w:t>
      </w:r>
      <w:r w:rsidR="006A6DF6" w:rsidRPr="00DB0D3E">
        <w:rPr>
          <w:rFonts w:asciiTheme="minorBidi" w:hAnsiTheme="minorBidi" w:cstheme="minorBidi"/>
          <w:szCs w:val="22"/>
        </w:rPr>
        <w:t>after</w:t>
      </w:r>
      <w:r w:rsidR="007C042E" w:rsidRPr="00DB0D3E">
        <w:rPr>
          <w:rFonts w:asciiTheme="minorBidi" w:hAnsiTheme="minorBidi" w:cstheme="minorBidi"/>
          <w:szCs w:val="22"/>
        </w:rPr>
        <w:t xml:space="preserve"> </w:t>
      </w:r>
      <w:r w:rsidR="00210276" w:rsidRPr="00DB0D3E">
        <w:rPr>
          <w:rFonts w:asciiTheme="minorBidi" w:hAnsiTheme="minorBidi" w:cstheme="minorBidi"/>
          <w:szCs w:val="22"/>
        </w:rPr>
        <w:t xml:space="preserve">including </w:t>
      </w:r>
      <w:r w:rsidR="005346FA" w:rsidRPr="00DB0D3E">
        <w:rPr>
          <w:rFonts w:asciiTheme="minorBidi" w:hAnsiTheme="minorBidi" w:cstheme="minorBidi"/>
          <w:szCs w:val="22"/>
        </w:rPr>
        <w:t xml:space="preserve">minor </w:t>
      </w:r>
      <w:r w:rsidR="00AD3B40" w:rsidRPr="00DB0D3E">
        <w:rPr>
          <w:rFonts w:asciiTheme="minorBidi" w:hAnsiTheme="minorBidi" w:cstheme="minorBidi"/>
          <w:szCs w:val="22"/>
        </w:rPr>
        <w:t>amendments proposed</w:t>
      </w:r>
      <w:r w:rsidR="00210276" w:rsidRPr="00DB0D3E">
        <w:rPr>
          <w:rFonts w:asciiTheme="minorBidi" w:hAnsiTheme="minorBidi" w:cstheme="minorBidi"/>
          <w:szCs w:val="22"/>
        </w:rPr>
        <w:t xml:space="preserve"> by the Representative of the European Union</w:t>
      </w:r>
      <w:r w:rsidR="00AD3B40" w:rsidRPr="00DB0D3E">
        <w:rPr>
          <w:rFonts w:asciiTheme="minorBidi" w:hAnsiTheme="minorBidi" w:cstheme="minorBidi"/>
          <w:szCs w:val="22"/>
        </w:rPr>
        <w:t xml:space="preserve"> to </w:t>
      </w:r>
      <w:r w:rsidR="005346FA" w:rsidRPr="00DB0D3E">
        <w:rPr>
          <w:rFonts w:asciiTheme="minorBidi" w:hAnsiTheme="minorBidi" w:cstheme="minorBidi"/>
          <w:szCs w:val="22"/>
        </w:rPr>
        <w:t>paragraphs 11 and 25</w:t>
      </w:r>
      <w:r w:rsidR="00F31A74">
        <w:rPr>
          <w:rFonts w:asciiTheme="minorBidi" w:hAnsiTheme="minorBidi" w:cstheme="minorBidi"/>
          <w:szCs w:val="22"/>
        </w:rPr>
        <w:t xml:space="preserve">, which are incorporated </w:t>
      </w:r>
      <w:r w:rsidR="00D77A33">
        <w:rPr>
          <w:rFonts w:asciiTheme="minorBidi" w:hAnsiTheme="minorBidi" w:cstheme="minorBidi"/>
          <w:szCs w:val="22"/>
        </w:rPr>
        <w:t xml:space="preserve">in </w:t>
      </w:r>
      <w:r w:rsidR="00D77A33" w:rsidRPr="00DB0D3E">
        <w:rPr>
          <w:rFonts w:asciiTheme="minorBidi" w:hAnsiTheme="minorBidi" w:cstheme="minorBidi"/>
          <w:szCs w:val="22"/>
        </w:rPr>
        <w:t xml:space="preserve">document </w:t>
      </w:r>
      <w:r w:rsidR="00D77A33" w:rsidRPr="00DB0D3E">
        <w:fldChar w:fldCharType="begin"/>
      </w:r>
      <w:ins w:id="7" w:author="YUN Young-Woo" w:date="2026-02-02T19:10:00Z" w16du:dateUtc="2026-02-02T18:10:00Z">
        <w:r w:rsidR="00D77A33" w:rsidRPr="00DB0D3E">
          <w:instrText>HYPERLINK "https://www.wipo.int/meetings/en/doc_details.jsp?doc_id=652213"</w:instrText>
        </w:r>
      </w:ins>
      <w:r w:rsidR="00D77A33" w:rsidRPr="00DB0D3E">
        <w:fldChar w:fldCharType="separate"/>
      </w:r>
      <w:r w:rsidR="00D77A33" w:rsidRPr="00DB0D3E">
        <w:rPr>
          <w:rStyle w:val="Hyperlink"/>
          <w:rFonts w:asciiTheme="minorBidi" w:hAnsiTheme="minorBidi" w:cstheme="minorBidi"/>
          <w:szCs w:val="22"/>
        </w:rPr>
        <w:t>CWS/13/20 REV.-ANNEXII-REV.</w:t>
      </w:r>
      <w:r w:rsidR="00D77A33" w:rsidRPr="00DB0D3E">
        <w:fldChar w:fldCharType="end"/>
      </w:r>
      <w:r w:rsidR="00CE25B1" w:rsidRPr="0023696E">
        <w:rPr>
          <w:rFonts w:asciiTheme="minorBidi" w:hAnsiTheme="minorBidi" w:cstheme="minorBidi"/>
          <w:szCs w:val="22"/>
        </w:rPr>
        <w:t>,</w:t>
      </w:r>
      <w:r w:rsidR="00CE25B1" w:rsidRPr="00DB0D3E">
        <w:rPr>
          <w:rFonts w:asciiTheme="minorBidi" w:hAnsiTheme="minorBidi" w:cstheme="minorBidi"/>
          <w:szCs w:val="22"/>
        </w:rPr>
        <w:t xml:space="preserve"> </w:t>
      </w:r>
      <w:r w:rsidR="00C9020E" w:rsidRPr="00DB0D3E">
        <w:rPr>
          <w:rFonts w:asciiTheme="minorBidi" w:hAnsiTheme="minorBidi" w:cstheme="minorBidi"/>
          <w:szCs w:val="22"/>
        </w:rPr>
        <w:t>as version 2.0</w:t>
      </w:r>
      <w:r w:rsidR="00B71C6A" w:rsidRPr="00DB0D3E">
        <w:rPr>
          <w:rFonts w:asciiTheme="minorBidi" w:hAnsiTheme="minorBidi" w:cstheme="minorBidi"/>
          <w:szCs w:val="22"/>
        </w:rPr>
        <w:t>, which is effective from the date of publication.</w:t>
      </w:r>
    </w:p>
    <w:p w14:paraId="78E6F791" w14:textId="132EFD2B" w:rsidR="00C9020E" w:rsidRPr="00DB0D3E" w:rsidRDefault="0092613F" w:rsidP="000412A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approved </w:t>
      </w:r>
      <w:r w:rsidR="00E933F9" w:rsidRPr="00DB0D3E">
        <w:rPr>
          <w:rFonts w:asciiTheme="minorBidi" w:hAnsiTheme="minorBidi" w:cstheme="minorBidi"/>
          <w:szCs w:val="22"/>
        </w:rPr>
        <w:t>June 30, 2028</w:t>
      </w:r>
      <w:r w:rsidR="002558F0" w:rsidRPr="00DB0D3E">
        <w:rPr>
          <w:rFonts w:asciiTheme="minorBidi" w:hAnsiTheme="minorBidi" w:cstheme="minorBidi"/>
          <w:szCs w:val="22"/>
        </w:rPr>
        <w:t xml:space="preserve"> as </w:t>
      </w:r>
      <w:r w:rsidR="00C9020E" w:rsidRPr="00DB0D3E">
        <w:rPr>
          <w:rFonts w:asciiTheme="minorBidi" w:hAnsiTheme="minorBidi" w:cstheme="minorBidi"/>
          <w:szCs w:val="22"/>
        </w:rPr>
        <w:t xml:space="preserve">the sunset date </w:t>
      </w:r>
      <w:r w:rsidR="00CD0FBF" w:rsidRPr="00DB0D3E">
        <w:rPr>
          <w:rFonts w:asciiTheme="minorBidi" w:hAnsiTheme="minorBidi" w:cstheme="minorBidi"/>
          <w:szCs w:val="22"/>
        </w:rPr>
        <w:t xml:space="preserve">for transition </w:t>
      </w:r>
      <w:r w:rsidR="00276501" w:rsidRPr="00DB0D3E">
        <w:rPr>
          <w:rFonts w:asciiTheme="minorBidi" w:hAnsiTheme="minorBidi" w:cstheme="minorBidi"/>
          <w:szCs w:val="22"/>
        </w:rPr>
        <w:t xml:space="preserve">to </w:t>
      </w:r>
      <w:r w:rsidR="004C495C" w:rsidRPr="00DB0D3E">
        <w:rPr>
          <w:rFonts w:asciiTheme="minorBidi" w:hAnsiTheme="minorBidi" w:cstheme="minorBidi"/>
          <w:szCs w:val="22"/>
        </w:rPr>
        <w:t>electronically exchang</w:t>
      </w:r>
      <w:r w:rsidR="00ED479A" w:rsidRPr="00DB0D3E">
        <w:rPr>
          <w:rFonts w:asciiTheme="minorBidi" w:hAnsiTheme="minorBidi" w:cstheme="minorBidi"/>
          <w:szCs w:val="22"/>
        </w:rPr>
        <w:t>ing</w:t>
      </w:r>
      <w:r w:rsidR="004C495C" w:rsidRPr="00DB0D3E">
        <w:rPr>
          <w:rFonts w:asciiTheme="minorBidi" w:hAnsiTheme="minorBidi" w:cstheme="minorBidi"/>
          <w:szCs w:val="22"/>
        </w:rPr>
        <w:t xml:space="preserve"> patent, trademark and industrial design priority documents </w:t>
      </w:r>
      <w:r w:rsidR="00695F52" w:rsidRPr="00DB0D3E">
        <w:rPr>
          <w:rFonts w:asciiTheme="minorBidi" w:hAnsiTheme="minorBidi" w:cstheme="minorBidi"/>
          <w:szCs w:val="22"/>
        </w:rPr>
        <w:t>in WIPO Standard ST.92 format</w:t>
      </w:r>
      <w:r w:rsidR="00E61BAD" w:rsidRPr="00475A28" w:rsidDel="00C84877">
        <w:rPr>
          <w:rFonts w:asciiTheme="minorBidi" w:hAnsiTheme="minorBidi" w:cstheme="minorBidi"/>
          <w:szCs w:val="22"/>
        </w:rPr>
        <w:t>.</w:t>
      </w:r>
    </w:p>
    <w:p w14:paraId="4FB48131" w14:textId="5A7FA27C" w:rsidR="00C9020E" w:rsidRPr="00DB0D3E" w:rsidRDefault="0092613F" w:rsidP="000412A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approved the proposed new description of Task No. 65 which reads:</w:t>
      </w:r>
    </w:p>
    <w:p w14:paraId="5ACD1708" w14:textId="0C4F3142" w:rsidR="00C9020E" w:rsidRPr="00DB0D3E" w:rsidRDefault="00C9020E" w:rsidP="004646EF">
      <w:pPr>
        <w:spacing w:after="220"/>
        <w:ind w:left="1134"/>
        <w:rPr>
          <w:rFonts w:asciiTheme="minorBidi" w:hAnsiTheme="minorBidi" w:cstheme="minorBidi"/>
          <w:szCs w:val="22"/>
        </w:rPr>
      </w:pPr>
      <w:r w:rsidRPr="00DB0D3E">
        <w:rPr>
          <w:rFonts w:asciiTheme="minorBidi" w:hAnsiTheme="minorBidi" w:cstheme="minorBidi"/>
          <w:szCs w:val="22"/>
        </w:rPr>
        <w:t>“Ensure the necessary revisions and updates of WIPO Standard ST.92 and support IP offices for their implementation of the Standard before July 1, 2028.”</w:t>
      </w:r>
    </w:p>
    <w:p w14:paraId="08F96CC5" w14:textId="53DF5F90"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6:  Implementation of WIPO Standards by Offices</w:t>
      </w:r>
    </w:p>
    <w:p w14:paraId="433D2086" w14:textId="6922C05F" w:rsidR="008822AD" w:rsidRPr="00DB0D3E" w:rsidRDefault="00C11726" w:rsidP="001D278E">
      <w:r w:rsidRPr="00DB0D3E">
        <w:fldChar w:fldCharType="begin"/>
      </w:r>
      <w:r w:rsidRPr="00DB0D3E">
        <w:instrText xml:space="preserve"> AUTONUM  </w:instrText>
      </w:r>
      <w:r w:rsidRPr="00DB0D3E">
        <w:fldChar w:fldCharType="end"/>
      </w:r>
      <w:r w:rsidRPr="00DB0D3E">
        <w:tab/>
      </w:r>
      <w:r w:rsidR="00A554FB" w:rsidRPr="00DB0D3E">
        <w:t xml:space="preserve">Under Agenda Item 6, the </w:t>
      </w:r>
      <w:r w:rsidR="00874935" w:rsidRPr="00DB0D3E">
        <w:t>CWS</w:t>
      </w:r>
      <w:r w:rsidR="00A554FB" w:rsidRPr="00DB0D3E">
        <w:t xml:space="preserve"> noted updates on the implementation of WIPO Standards ST.26, ST.37 and ST.96. </w:t>
      </w:r>
      <w:r w:rsidR="00575FBF" w:rsidRPr="00DB0D3E">
        <w:t xml:space="preserve"> </w:t>
      </w:r>
      <w:r w:rsidR="00A554FB" w:rsidRPr="00DB0D3E">
        <w:t xml:space="preserve">The </w:t>
      </w:r>
      <w:r w:rsidR="00874935" w:rsidRPr="00DB0D3E">
        <w:t>CWS</w:t>
      </w:r>
      <w:r w:rsidR="00A554FB" w:rsidRPr="00DB0D3E">
        <w:t xml:space="preserve"> received information from the International Bureau and several delegations on progress made, challenges encountered and ongoing initiatives related to the application of these</w:t>
      </w:r>
      <w:r w:rsidR="00C36687" w:rsidRPr="00DB0D3E">
        <w:t xml:space="preserve"> WIPO</w:t>
      </w:r>
      <w:r w:rsidR="00A554FB" w:rsidRPr="00DB0D3E">
        <w:t xml:space="preserve"> Standards, including their role in meeting the PCT minimum documentation requirements.</w:t>
      </w:r>
    </w:p>
    <w:p w14:paraId="63CE7364" w14:textId="18E02D52"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 xml:space="preserve">Agenda Item 6(a): </w:t>
      </w:r>
      <w:r w:rsidR="00FC5CF3" w:rsidRPr="00DB0D3E">
        <w:rPr>
          <w:rFonts w:asciiTheme="minorBidi" w:hAnsiTheme="minorBidi" w:cstheme="minorBidi"/>
          <w:szCs w:val="22"/>
        </w:rPr>
        <w:t xml:space="preserve"> </w:t>
      </w:r>
      <w:r w:rsidRPr="00DB0D3E">
        <w:rPr>
          <w:rFonts w:asciiTheme="minorBidi" w:hAnsiTheme="minorBidi" w:cstheme="minorBidi"/>
          <w:szCs w:val="22"/>
        </w:rPr>
        <w:t>WIPO Standard ST.26</w:t>
      </w:r>
    </w:p>
    <w:p w14:paraId="65CF6720" w14:textId="7B72D605" w:rsidR="002A0EED" w:rsidRPr="00DB0D3E" w:rsidRDefault="003276D6" w:rsidP="009F0FD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9F0FD3" w:rsidRPr="00DB0D3E">
        <w:rPr>
          <w:rFonts w:asciiTheme="minorBidi" w:hAnsiTheme="minorBidi" w:cstheme="minorBidi"/>
          <w:szCs w:val="22"/>
        </w:rPr>
        <w:t xml:space="preserve">The </w:t>
      </w:r>
      <w:r w:rsidR="00297F47" w:rsidRPr="00DB0D3E">
        <w:rPr>
          <w:rFonts w:asciiTheme="minorBidi" w:hAnsiTheme="minorBidi" w:cstheme="minorBidi"/>
          <w:szCs w:val="22"/>
        </w:rPr>
        <w:t>D</w:t>
      </w:r>
      <w:r w:rsidR="009F0FD3" w:rsidRPr="00DB0D3E">
        <w:rPr>
          <w:rFonts w:asciiTheme="minorBidi" w:hAnsiTheme="minorBidi" w:cstheme="minorBidi"/>
          <w:szCs w:val="22"/>
        </w:rPr>
        <w:t xml:space="preserve">elegation of India reported that WIPO Standard ST.26 had been implemented for international applications as of July </w:t>
      </w:r>
      <w:r w:rsidR="00FC602D" w:rsidRPr="00DB0D3E">
        <w:rPr>
          <w:rFonts w:asciiTheme="minorBidi" w:hAnsiTheme="minorBidi" w:cstheme="minorBidi"/>
          <w:szCs w:val="22"/>
        </w:rPr>
        <w:t>1,</w:t>
      </w:r>
      <w:r w:rsidR="009F0FD3" w:rsidRPr="00DB0D3E">
        <w:rPr>
          <w:rFonts w:asciiTheme="minorBidi" w:hAnsiTheme="minorBidi" w:cstheme="minorBidi"/>
          <w:szCs w:val="22"/>
        </w:rPr>
        <w:t xml:space="preserve"> 2022, requiring extensive IT system adjustments for filing, prosecution, and publication processes. </w:t>
      </w:r>
      <w:r w:rsidR="009E403F" w:rsidRPr="00DB0D3E">
        <w:rPr>
          <w:rFonts w:asciiTheme="minorBidi" w:hAnsiTheme="minorBidi" w:cstheme="minorBidi"/>
          <w:szCs w:val="22"/>
        </w:rPr>
        <w:t xml:space="preserve"> </w:t>
      </w:r>
      <w:r w:rsidR="001E062B" w:rsidRPr="00DB0D3E">
        <w:rPr>
          <w:rFonts w:asciiTheme="minorBidi" w:hAnsiTheme="minorBidi" w:cstheme="minorBidi"/>
          <w:szCs w:val="22"/>
        </w:rPr>
        <w:t>The Delegation further noted</w:t>
      </w:r>
      <w:r w:rsidR="009F0FD3" w:rsidRPr="00DB0D3E">
        <w:rPr>
          <w:rFonts w:asciiTheme="minorBidi" w:hAnsiTheme="minorBidi" w:cstheme="minorBidi"/>
          <w:szCs w:val="22"/>
        </w:rPr>
        <w:t xml:space="preserve"> that approximately 99</w:t>
      </w:r>
      <w:r w:rsidR="00411454" w:rsidRPr="00DB0D3E">
        <w:rPr>
          <w:rFonts w:asciiTheme="minorBidi" w:hAnsiTheme="minorBidi" w:cstheme="minorBidi"/>
          <w:szCs w:val="22"/>
        </w:rPr>
        <w:t xml:space="preserve"> per cent</w:t>
      </w:r>
      <w:r w:rsidR="009F0FD3" w:rsidRPr="00DB0D3E">
        <w:rPr>
          <w:rFonts w:asciiTheme="minorBidi" w:hAnsiTheme="minorBidi" w:cstheme="minorBidi"/>
          <w:szCs w:val="22"/>
        </w:rPr>
        <w:t xml:space="preserve"> of sequence listings received as an ISA were successfully validated, with </w:t>
      </w:r>
      <w:r w:rsidR="005A6E36" w:rsidRPr="00DB0D3E">
        <w:rPr>
          <w:rFonts w:asciiTheme="minorBidi" w:hAnsiTheme="minorBidi" w:cstheme="minorBidi"/>
          <w:szCs w:val="22"/>
        </w:rPr>
        <w:t xml:space="preserve">the only remaining challenges relating to </w:t>
      </w:r>
      <w:r w:rsidR="009F0FD3" w:rsidRPr="00DB0D3E">
        <w:rPr>
          <w:rFonts w:asciiTheme="minorBidi" w:hAnsiTheme="minorBidi" w:cstheme="minorBidi"/>
          <w:szCs w:val="22"/>
        </w:rPr>
        <w:t>file-size limitations</w:t>
      </w:r>
      <w:r w:rsidR="009F0FD3" w:rsidRPr="00DB0D3E" w:rsidDel="005A6E36">
        <w:rPr>
          <w:rFonts w:asciiTheme="minorBidi" w:hAnsiTheme="minorBidi" w:cstheme="minorBidi"/>
          <w:szCs w:val="22"/>
        </w:rPr>
        <w:t xml:space="preserve"> </w:t>
      </w:r>
      <w:r w:rsidR="009F0FD3" w:rsidRPr="00DB0D3E">
        <w:rPr>
          <w:rFonts w:asciiTheme="minorBidi" w:hAnsiTheme="minorBidi" w:cstheme="minorBidi"/>
          <w:szCs w:val="22"/>
        </w:rPr>
        <w:t xml:space="preserve">and indicated that national legislation is under review to make </w:t>
      </w:r>
      <w:r w:rsidR="00070311" w:rsidRPr="00DB0D3E">
        <w:rPr>
          <w:rFonts w:asciiTheme="minorBidi" w:hAnsiTheme="minorBidi" w:cstheme="minorBidi"/>
          <w:szCs w:val="22"/>
        </w:rPr>
        <w:t xml:space="preserve">WIPO Standard </w:t>
      </w:r>
      <w:r w:rsidR="009F0FD3" w:rsidRPr="00DB0D3E">
        <w:rPr>
          <w:rFonts w:asciiTheme="minorBidi" w:hAnsiTheme="minorBidi" w:cstheme="minorBidi"/>
          <w:szCs w:val="22"/>
        </w:rPr>
        <w:t>ST.26 mandatory.</w:t>
      </w:r>
    </w:p>
    <w:p w14:paraId="20150A30" w14:textId="1E95F49A" w:rsidR="009F0FD3" w:rsidRPr="00DB0D3E" w:rsidRDefault="002A0EED" w:rsidP="009F0FD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070311" w:rsidRPr="00DB0D3E">
        <w:rPr>
          <w:rFonts w:asciiTheme="minorBidi" w:hAnsiTheme="minorBidi" w:cstheme="minorBidi"/>
          <w:szCs w:val="22"/>
        </w:rPr>
        <w:t xml:space="preserve">The Delegation of </w:t>
      </w:r>
      <w:r w:rsidR="009F0FD3" w:rsidRPr="00DB0D3E">
        <w:rPr>
          <w:rFonts w:asciiTheme="minorBidi" w:hAnsiTheme="minorBidi" w:cstheme="minorBidi"/>
          <w:szCs w:val="22"/>
        </w:rPr>
        <w:t>Kenya explained that it has not yet fully implemented</w:t>
      </w:r>
      <w:r w:rsidR="00070311" w:rsidRPr="00DB0D3E">
        <w:rPr>
          <w:rFonts w:asciiTheme="minorBidi" w:hAnsiTheme="minorBidi" w:cstheme="minorBidi"/>
          <w:szCs w:val="22"/>
        </w:rPr>
        <w:t xml:space="preserve"> WIPO Standard</w:t>
      </w:r>
      <w:r w:rsidR="009F0FD3" w:rsidRPr="00DB0D3E">
        <w:rPr>
          <w:rFonts w:asciiTheme="minorBidi" w:hAnsiTheme="minorBidi" w:cstheme="minorBidi"/>
          <w:szCs w:val="22"/>
        </w:rPr>
        <w:t xml:space="preserve"> ST.26 due to infrastructural and capacity constraints. </w:t>
      </w:r>
      <w:r w:rsidR="009E403F" w:rsidRPr="00DB0D3E">
        <w:rPr>
          <w:rFonts w:asciiTheme="minorBidi" w:hAnsiTheme="minorBidi" w:cstheme="minorBidi"/>
          <w:szCs w:val="22"/>
        </w:rPr>
        <w:t xml:space="preserve"> </w:t>
      </w:r>
      <w:r w:rsidR="009F0FD3" w:rsidRPr="00DB0D3E">
        <w:rPr>
          <w:rFonts w:asciiTheme="minorBidi" w:hAnsiTheme="minorBidi" w:cstheme="minorBidi"/>
          <w:szCs w:val="22"/>
        </w:rPr>
        <w:t>The Delegation outlined ongoing efforts focused on capacity building, stakeholder awareness, collaboration with WIPO, and the deployment of a new online filing system to support future implementation.</w:t>
      </w:r>
    </w:p>
    <w:p w14:paraId="4FEE7D8D" w14:textId="4F8FE4E3" w:rsidR="00CF33AA" w:rsidRPr="00DB0D3E" w:rsidRDefault="00CF33AA" w:rsidP="00703CA3">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noted presentations </w:t>
      </w:r>
      <w:r w:rsidR="008E59D8" w:rsidRPr="00DB0D3E">
        <w:rPr>
          <w:rFonts w:asciiTheme="minorBidi" w:hAnsiTheme="minorBidi" w:cstheme="minorBidi"/>
          <w:szCs w:val="22"/>
        </w:rPr>
        <w:t xml:space="preserve">delivered </w:t>
      </w:r>
      <w:r w:rsidRPr="00DB0D3E">
        <w:rPr>
          <w:rFonts w:asciiTheme="minorBidi" w:hAnsiTheme="minorBidi" w:cstheme="minorBidi"/>
          <w:szCs w:val="22"/>
        </w:rPr>
        <w:t>by the Delegations of</w:t>
      </w:r>
      <w:r w:rsidRPr="00DB0D3E" w:rsidDel="00E4260B">
        <w:rPr>
          <w:rFonts w:asciiTheme="minorBidi" w:hAnsiTheme="minorBidi" w:cstheme="minorBidi"/>
          <w:szCs w:val="22"/>
        </w:rPr>
        <w:t xml:space="preserve"> </w:t>
      </w:r>
      <w:r w:rsidRPr="00DB0D3E">
        <w:rPr>
          <w:rFonts w:asciiTheme="minorBidi" w:hAnsiTheme="minorBidi" w:cstheme="minorBidi"/>
          <w:szCs w:val="22"/>
        </w:rPr>
        <w:t>India</w:t>
      </w:r>
      <w:r w:rsidR="005119FD" w:rsidRPr="00DB0D3E">
        <w:rPr>
          <w:rFonts w:asciiTheme="minorBidi" w:hAnsiTheme="minorBidi" w:cstheme="minorBidi"/>
          <w:szCs w:val="22"/>
        </w:rPr>
        <w:t xml:space="preserve"> and</w:t>
      </w:r>
      <w:r w:rsidRPr="00DB0D3E">
        <w:rPr>
          <w:rFonts w:asciiTheme="minorBidi" w:hAnsiTheme="minorBidi" w:cstheme="minorBidi"/>
          <w:szCs w:val="22"/>
        </w:rPr>
        <w:t xml:space="preserve"> Kenya on </w:t>
      </w:r>
      <w:r w:rsidR="005119FD" w:rsidRPr="00DB0D3E">
        <w:rPr>
          <w:rFonts w:asciiTheme="minorBidi" w:hAnsiTheme="minorBidi" w:cstheme="minorBidi"/>
          <w:szCs w:val="22"/>
        </w:rPr>
        <w:t xml:space="preserve">their implementation of </w:t>
      </w:r>
      <w:r w:rsidRPr="00DB0D3E">
        <w:rPr>
          <w:rFonts w:asciiTheme="minorBidi" w:hAnsiTheme="minorBidi" w:cstheme="minorBidi"/>
          <w:szCs w:val="22"/>
        </w:rPr>
        <w:t>WIPO Standard ST.26 and challenges experienced in processing sequence listings compliant with this format.</w:t>
      </w:r>
    </w:p>
    <w:p w14:paraId="2F7F77EB" w14:textId="1077AA5B"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Agenda Item 6(b):  WIPO Standard ST.37</w:t>
      </w:r>
      <w:r w:rsidR="00077491" w:rsidRPr="00DB0D3E">
        <w:rPr>
          <w:rFonts w:asciiTheme="minorBidi" w:hAnsiTheme="minorBidi" w:cstheme="minorBidi"/>
          <w:szCs w:val="22"/>
        </w:rPr>
        <w:t xml:space="preserve"> </w:t>
      </w:r>
    </w:p>
    <w:p w14:paraId="63C137B3" w14:textId="78CD082C" w:rsidR="00D5173F" w:rsidRPr="00DB0D3E" w:rsidRDefault="00CC472D" w:rsidP="00D517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D5173F" w:rsidRPr="00DB0D3E">
        <w:rPr>
          <w:rFonts w:asciiTheme="minorBidi" w:hAnsiTheme="minorBidi" w:cstheme="minorBidi"/>
          <w:szCs w:val="22"/>
        </w:rPr>
        <w:t xml:space="preserve">The International Bureau provided an overview of the forthcoming changes to the PCT minimum documentation entering into force on January </w:t>
      </w:r>
      <w:r w:rsidR="00A34C2B" w:rsidRPr="00DB0D3E">
        <w:rPr>
          <w:rFonts w:asciiTheme="minorBidi" w:hAnsiTheme="minorBidi" w:cstheme="minorBidi"/>
          <w:szCs w:val="22"/>
        </w:rPr>
        <w:t>1,</w:t>
      </w:r>
      <w:r w:rsidR="00D5173F" w:rsidRPr="00DB0D3E">
        <w:rPr>
          <w:rFonts w:asciiTheme="minorBidi" w:hAnsiTheme="minorBidi" w:cstheme="minorBidi"/>
          <w:szCs w:val="22"/>
        </w:rPr>
        <w:t xml:space="preserve"> 2026</w:t>
      </w:r>
      <w:r w:rsidR="00064BD4">
        <w:rPr>
          <w:rFonts w:asciiTheme="minorBidi" w:hAnsiTheme="minorBidi" w:cstheme="minorBidi"/>
          <w:szCs w:val="22"/>
        </w:rPr>
        <w:t>,</w:t>
      </w:r>
      <w:r w:rsidR="00D5173F" w:rsidRPr="00DB0D3E">
        <w:rPr>
          <w:rFonts w:asciiTheme="minorBidi" w:hAnsiTheme="minorBidi" w:cstheme="minorBidi"/>
          <w:szCs w:val="22"/>
        </w:rPr>
        <w:t xml:space="preserve"> and highlighted the central role of WIPO Standard ST.37 in this process.  They explained that, under the new system, any IP office may have their patent or utility model collection included in the PCT minimum documentation provided it meets the technical and accessibility requirements set out in Annex H of the PCT Administrative Instructions, including </w:t>
      </w:r>
      <w:r w:rsidR="00B31A75" w:rsidRPr="00DB0D3E">
        <w:rPr>
          <w:rFonts w:asciiTheme="minorBidi" w:hAnsiTheme="minorBidi" w:cstheme="minorBidi"/>
          <w:szCs w:val="22"/>
        </w:rPr>
        <w:t xml:space="preserve">the </w:t>
      </w:r>
      <w:r w:rsidR="00D5173F" w:rsidRPr="00DB0D3E">
        <w:rPr>
          <w:rFonts w:asciiTheme="minorBidi" w:hAnsiTheme="minorBidi" w:cstheme="minorBidi"/>
          <w:szCs w:val="22"/>
        </w:rPr>
        <w:t>availability of documents in full-text searchable format and the provision of a</w:t>
      </w:r>
      <w:r w:rsidR="00B32687" w:rsidRPr="00DB0D3E">
        <w:rPr>
          <w:rFonts w:asciiTheme="minorBidi" w:hAnsiTheme="minorBidi" w:cstheme="minorBidi"/>
          <w:szCs w:val="22"/>
        </w:rPr>
        <w:t xml:space="preserve"> WIPO</w:t>
      </w:r>
      <w:r w:rsidR="00D5173F" w:rsidRPr="00DB0D3E">
        <w:rPr>
          <w:rFonts w:asciiTheme="minorBidi" w:hAnsiTheme="minorBidi" w:cstheme="minorBidi"/>
          <w:szCs w:val="22"/>
        </w:rPr>
        <w:t xml:space="preserve"> ST.37-compliant authority file. </w:t>
      </w:r>
      <w:r w:rsidR="009D1736" w:rsidRPr="00DB0D3E">
        <w:rPr>
          <w:rFonts w:asciiTheme="minorBidi" w:hAnsiTheme="minorBidi" w:cstheme="minorBidi"/>
          <w:szCs w:val="22"/>
        </w:rPr>
        <w:t xml:space="preserve"> </w:t>
      </w:r>
      <w:r w:rsidR="00D5173F" w:rsidRPr="00DB0D3E">
        <w:rPr>
          <w:rFonts w:asciiTheme="minorBidi" w:hAnsiTheme="minorBidi" w:cstheme="minorBidi"/>
          <w:szCs w:val="22"/>
        </w:rPr>
        <w:t xml:space="preserve">The International </w:t>
      </w:r>
      <w:r w:rsidR="007C7179" w:rsidRPr="00DB0D3E">
        <w:rPr>
          <w:rFonts w:asciiTheme="minorBidi" w:hAnsiTheme="minorBidi" w:cstheme="minorBidi"/>
          <w:szCs w:val="22"/>
        </w:rPr>
        <w:t xml:space="preserve">Bureau </w:t>
      </w:r>
      <w:r w:rsidR="00D5173F" w:rsidRPr="00DB0D3E">
        <w:rPr>
          <w:rFonts w:asciiTheme="minorBidi" w:hAnsiTheme="minorBidi" w:cstheme="minorBidi"/>
          <w:szCs w:val="22"/>
        </w:rPr>
        <w:t xml:space="preserve">reported significant progress by the PCT Minimum Documentation Task Force, noting that 33 </w:t>
      </w:r>
      <w:r w:rsidR="00064BD4">
        <w:rPr>
          <w:rFonts w:asciiTheme="minorBidi" w:hAnsiTheme="minorBidi" w:cstheme="minorBidi"/>
          <w:szCs w:val="22"/>
        </w:rPr>
        <w:t xml:space="preserve">IP </w:t>
      </w:r>
      <w:r w:rsidR="00D5173F" w:rsidRPr="00DB0D3E">
        <w:rPr>
          <w:rFonts w:asciiTheme="minorBidi" w:hAnsiTheme="minorBidi" w:cstheme="minorBidi"/>
          <w:szCs w:val="22"/>
        </w:rPr>
        <w:t>offices had notified compliance by the end of October and that the expanded minimum documentation will now cover 34 collections.  Several delegations expressed appreciation for the support provided by the International Bureau and partner offices during this intensive implementation period.</w:t>
      </w:r>
    </w:p>
    <w:p w14:paraId="4474784C" w14:textId="79D57B74" w:rsidR="00872C52" w:rsidRPr="00DB0D3E" w:rsidRDefault="009D1736" w:rsidP="00C76D4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6D2658" w:rsidRPr="00DB0D3E">
        <w:rPr>
          <w:rFonts w:asciiTheme="minorBidi" w:hAnsiTheme="minorBidi" w:cstheme="minorBidi"/>
          <w:szCs w:val="22"/>
        </w:rPr>
        <w:t xml:space="preserve">The Delegation of </w:t>
      </w:r>
      <w:r w:rsidR="00C76D4C" w:rsidRPr="00DB0D3E">
        <w:rPr>
          <w:rFonts w:asciiTheme="minorBidi" w:hAnsiTheme="minorBidi" w:cstheme="minorBidi"/>
          <w:szCs w:val="22"/>
        </w:rPr>
        <w:t xml:space="preserve">Brazil outlined </w:t>
      </w:r>
      <w:r w:rsidR="006D2658" w:rsidRPr="00DB0D3E">
        <w:rPr>
          <w:rFonts w:asciiTheme="minorBidi" w:hAnsiTheme="minorBidi" w:cstheme="minorBidi"/>
          <w:szCs w:val="22"/>
        </w:rPr>
        <w:t>their</w:t>
      </w:r>
      <w:r w:rsidR="00C76D4C" w:rsidRPr="00DB0D3E">
        <w:rPr>
          <w:rFonts w:asciiTheme="minorBidi" w:hAnsiTheme="minorBidi" w:cstheme="minorBidi"/>
          <w:szCs w:val="22"/>
        </w:rPr>
        <w:t xml:space="preserve"> work to build a comprehensive authority file, including </w:t>
      </w:r>
      <w:r w:rsidR="00C8314F" w:rsidRPr="00DB0D3E">
        <w:rPr>
          <w:rFonts w:asciiTheme="minorBidi" w:hAnsiTheme="minorBidi" w:cstheme="minorBidi"/>
          <w:szCs w:val="22"/>
        </w:rPr>
        <w:t xml:space="preserve">the digitization of </w:t>
      </w:r>
      <w:r w:rsidR="00C76D4C" w:rsidRPr="00DB0D3E">
        <w:rPr>
          <w:rFonts w:asciiTheme="minorBidi" w:hAnsiTheme="minorBidi" w:cstheme="minorBidi"/>
          <w:szCs w:val="22"/>
        </w:rPr>
        <w:t xml:space="preserve">historical gazettes and </w:t>
      </w:r>
      <w:r w:rsidR="00465A9D" w:rsidRPr="00DB0D3E">
        <w:rPr>
          <w:rFonts w:asciiTheme="minorBidi" w:hAnsiTheme="minorBidi" w:cstheme="minorBidi"/>
          <w:szCs w:val="22"/>
        </w:rPr>
        <w:t xml:space="preserve">preparation </w:t>
      </w:r>
      <w:r w:rsidR="00C76D4C" w:rsidRPr="00DB0D3E">
        <w:rPr>
          <w:rFonts w:asciiTheme="minorBidi" w:hAnsiTheme="minorBidi" w:cstheme="minorBidi"/>
          <w:szCs w:val="22"/>
        </w:rPr>
        <w:t xml:space="preserve">for text-searchable publications in line with PCT </w:t>
      </w:r>
      <w:r w:rsidR="00465A9D" w:rsidRPr="00DB0D3E">
        <w:rPr>
          <w:rFonts w:asciiTheme="minorBidi" w:hAnsiTheme="minorBidi" w:cstheme="minorBidi"/>
          <w:szCs w:val="22"/>
        </w:rPr>
        <w:t>m</w:t>
      </w:r>
      <w:r w:rsidR="00C76D4C" w:rsidRPr="00DB0D3E">
        <w:rPr>
          <w:rFonts w:asciiTheme="minorBidi" w:hAnsiTheme="minorBidi" w:cstheme="minorBidi"/>
          <w:szCs w:val="22"/>
        </w:rPr>
        <w:t xml:space="preserve">inimum </w:t>
      </w:r>
      <w:r w:rsidR="00465A9D" w:rsidRPr="00DB0D3E">
        <w:rPr>
          <w:rFonts w:asciiTheme="minorBidi" w:hAnsiTheme="minorBidi" w:cstheme="minorBidi"/>
          <w:szCs w:val="22"/>
        </w:rPr>
        <w:t>d</w:t>
      </w:r>
      <w:r w:rsidR="00C76D4C" w:rsidRPr="00DB0D3E">
        <w:rPr>
          <w:rFonts w:asciiTheme="minorBidi" w:hAnsiTheme="minorBidi" w:cstheme="minorBidi"/>
          <w:szCs w:val="22"/>
        </w:rPr>
        <w:t>ocumentation requirements.</w:t>
      </w:r>
    </w:p>
    <w:p w14:paraId="4F0D88B1" w14:textId="7F252545" w:rsidR="001E6E3E" w:rsidRPr="00DB0D3E" w:rsidRDefault="009D1736" w:rsidP="00C76D4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00872C52" w:rsidRPr="00DB0D3E">
        <w:rPr>
          <w:rFonts w:asciiTheme="minorBidi" w:hAnsiTheme="minorBidi" w:cstheme="minorBidi"/>
          <w:szCs w:val="22"/>
        </w:rPr>
        <w:tab/>
      </w:r>
      <w:r w:rsidR="006D2658" w:rsidRPr="00DB0D3E">
        <w:rPr>
          <w:rFonts w:asciiTheme="minorBidi" w:hAnsiTheme="minorBidi" w:cstheme="minorBidi"/>
          <w:szCs w:val="22"/>
        </w:rPr>
        <w:t>The Representative of</w:t>
      </w:r>
      <w:r w:rsidR="00C76D4C" w:rsidRPr="00DB0D3E">
        <w:rPr>
          <w:rFonts w:asciiTheme="minorBidi" w:hAnsiTheme="minorBidi" w:cstheme="minorBidi"/>
          <w:szCs w:val="22"/>
        </w:rPr>
        <w:t xml:space="preserve"> EAPO presented </w:t>
      </w:r>
      <w:r w:rsidR="00FF5D89" w:rsidRPr="00DB0D3E">
        <w:rPr>
          <w:rFonts w:asciiTheme="minorBidi" w:hAnsiTheme="minorBidi" w:cstheme="minorBidi"/>
          <w:szCs w:val="22"/>
        </w:rPr>
        <w:t>their</w:t>
      </w:r>
      <w:r w:rsidR="00C76D4C" w:rsidRPr="00DB0D3E">
        <w:rPr>
          <w:rFonts w:asciiTheme="minorBidi" w:hAnsiTheme="minorBidi" w:cstheme="minorBidi"/>
          <w:szCs w:val="22"/>
        </w:rPr>
        <w:t xml:space="preserve"> updated publication system, which now supports text-based documents and uses </w:t>
      </w:r>
      <w:r w:rsidR="00FF5D89" w:rsidRPr="00DB0D3E">
        <w:rPr>
          <w:rFonts w:asciiTheme="minorBidi" w:hAnsiTheme="minorBidi" w:cstheme="minorBidi"/>
          <w:szCs w:val="22"/>
        </w:rPr>
        <w:t>Artificial Intelligence (</w:t>
      </w:r>
      <w:r w:rsidR="00C76D4C" w:rsidRPr="00DB0D3E">
        <w:rPr>
          <w:rFonts w:asciiTheme="minorBidi" w:hAnsiTheme="minorBidi" w:cstheme="minorBidi"/>
          <w:szCs w:val="22"/>
        </w:rPr>
        <w:t>A</w:t>
      </w:r>
      <w:r w:rsidR="00564CCA" w:rsidRPr="00DB0D3E">
        <w:rPr>
          <w:rFonts w:asciiTheme="minorBidi" w:hAnsiTheme="minorBidi" w:cstheme="minorBidi"/>
          <w:szCs w:val="22"/>
        </w:rPr>
        <w:t>I</w:t>
      </w:r>
      <w:r w:rsidR="00FF5D89" w:rsidRPr="00DB0D3E">
        <w:rPr>
          <w:rFonts w:asciiTheme="minorBidi" w:hAnsiTheme="minorBidi" w:cstheme="minorBidi"/>
          <w:szCs w:val="22"/>
        </w:rPr>
        <w:t>)</w:t>
      </w:r>
      <w:r w:rsidR="00C76D4C" w:rsidRPr="00DB0D3E">
        <w:rPr>
          <w:rFonts w:asciiTheme="minorBidi" w:hAnsiTheme="minorBidi" w:cstheme="minorBidi"/>
          <w:szCs w:val="22"/>
        </w:rPr>
        <w:t xml:space="preserve"> tools, while </w:t>
      </w:r>
      <w:r w:rsidR="00FD4B85" w:rsidRPr="00DB0D3E">
        <w:rPr>
          <w:rFonts w:asciiTheme="minorBidi" w:hAnsiTheme="minorBidi" w:cstheme="minorBidi"/>
          <w:szCs w:val="22"/>
        </w:rPr>
        <w:t>publishing</w:t>
      </w:r>
      <w:r w:rsidR="00CD352C" w:rsidRPr="00DB0D3E">
        <w:rPr>
          <w:rFonts w:asciiTheme="minorBidi" w:hAnsiTheme="minorBidi" w:cstheme="minorBidi"/>
          <w:szCs w:val="22"/>
        </w:rPr>
        <w:t xml:space="preserve"> XML</w:t>
      </w:r>
      <w:r w:rsidR="00FD4B85" w:rsidRPr="00DB0D3E">
        <w:rPr>
          <w:rFonts w:asciiTheme="minorBidi" w:hAnsiTheme="minorBidi" w:cstheme="minorBidi"/>
          <w:szCs w:val="22"/>
        </w:rPr>
        <w:t xml:space="preserve"> instances compliant with </w:t>
      </w:r>
      <w:r w:rsidR="00C76D4C" w:rsidRPr="00DB0D3E">
        <w:rPr>
          <w:rFonts w:asciiTheme="minorBidi" w:hAnsiTheme="minorBidi" w:cstheme="minorBidi"/>
          <w:szCs w:val="22"/>
        </w:rPr>
        <w:t xml:space="preserve">both </w:t>
      </w:r>
      <w:r w:rsidR="00FD4B85" w:rsidRPr="00DB0D3E">
        <w:rPr>
          <w:rFonts w:asciiTheme="minorBidi" w:hAnsiTheme="minorBidi" w:cstheme="minorBidi"/>
          <w:szCs w:val="22"/>
        </w:rPr>
        <w:t xml:space="preserve">WIPO </w:t>
      </w:r>
      <w:r w:rsidR="00C76D4C" w:rsidRPr="00DB0D3E">
        <w:rPr>
          <w:rFonts w:asciiTheme="minorBidi" w:hAnsiTheme="minorBidi" w:cstheme="minorBidi"/>
          <w:szCs w:val="22"/>
        </w:rPr>
        <w:t xml:space="preserve">ST.36 and </w:t>
      </w:r>
      <w:r w:rsidR="00FD4B85" w:rsidRPr="00DB0D3E">
        <w:rPr>
          <w:rFonts w:asciiTheme="minorBidi" w:hAnsiTheme="minorBidi" w:cstheme="minorBidi"/>
          <w:szCs w:val="22"/>
        </w:rPr>
        <w:t xml:space="preserve">WIPO </w:t>
      </w:r>
      <w:r w:rsidR="00C76D4C" w:rsidRPr="00DB0D3E">
        <w:rPr>
          <w:rFonts w:asciiTheme="minorBidi" w:hAnsiTheme="minorBidi" w:cstheme="minorBidi"/>
          <w:szCs w:val="22"/>
        </w:rPr>
        <w:t>ST.96</w:t>
      </w:r>
      <w:r w:rsidR="00FD4B85" w:rsidRPr="00DB0D3E">
        <w:rPr>
          <w:rFonts w:asciiTheme="minorBidi" w:hAnsiTheme="minorBidi" w:cstheme="minorBidi"/>
          <w:szCs w:val="22"/>
        </w:rPr>
        <w:t>,</w:t>
      </w:r>
      <w:r w:rsidR="00C76D4C" w:rsidRPr="00DB0D3E">
        <w:rPr>
          <w:rFonts w:asciiTheme="minorBidi" w:hAnsiTheme="minorBidi" w:cstheme="minorBidi"/>
          <w:szCs w:val="22"/>
        </w:rPr>
        <w:t xml:space="preserve"> for compatibility with partner offices.</w:t>
      </w:r>
    </w:p>
    <w:p w14:paraId="7179DA0D" w14:textId="43BD7EFC" w:rsidR="00872C52" w:rsidRPr="00DB0D3E" w:rsidRDefault="001E6E3E" w:rsidP="00C76D4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3A3081" w:rsidRPr="00DB0D3E">
        <w:rPr>
          <w:rFonts w:asciiTheme="minorBidi" w:hAnsiTheme="minorBidi" w:cstheme="minorBidi"/>
          <w:szCs w:val="22"/>
        </w:rPr>
        <w:t xml:space="preserve">The Delegation </w:t>
      </w:r>
      <w:r w:rsidR="00CD352C" w:rsidRPr="00DB0D3E">
        <w:rPr>
          <w:rFonts w:asciiTheme="minorBidi" w:hAnsiTheme="minorBidi" w:cstheme="minorBidi"/>
          <w:szCs w:val="22"/>
        </w:rPr>
        <w:t xml:space="preserve">of </w:t>
      </w:r>
      <w:r w:rsidR="00C76D4C" w:rsidRPr="00DB0D3E">
        <w:rPr>
          <w:rFonts w:asciiTheme="minorBidi" w:hAnsiTheme="minorBidi" w:cstheme="minorBidi"/>
          <w:szCs w:val="22"/>
        </w:rPr>
        <w:t xml:space="preserve">Ireland described the creation of its </w:t>
      </w:r>
      <w:r w:rsidR="00CD352C" w:rsidRPr="00DB0D3E">
        <w:rPr>
          <w:rFonts w:asciiTheme="minorBidi" w:hAnsiTheme="minorBidi" w:cstheme="minorBidi"/>
          <w:szCs w:val="22"/>
        </w:rPr>
        <w:t xml:space="preserve">WIPO </w:t>
      </w:r>
      <w:r w:rsidR="00BE545D" w:rsidRPr="00DB0D3E">
        <w:rPr>
          <w:rFonts w:asciiTheme="minorBidi" w:hAnsiTheme="minorBidi" w:cstheme="minorBidi"/>
          <w:szCs w:val="22"/>
        </w:rPr>
        <w:t xml:space="preserve">Standard </w:t>
      </w:r>
      <w:r w:rsidR="00C76D4C" w:rsidRPr="00DB0D3E">
        <w:rPr>
          <w:rFonts w:asciiTheme="minorBidi" w:hAnsiTheme="minorBidi" w:cstheme="minorBidi"/>
          <w:szCs w:val="22"/>
        </w:rPr>
        <w:t xml:space="preserve">ST.37-compliant authority file generated directly from its internal IP system and noted </w:t>
      </w:r>
      <w:r w:rsidR="00872C52" w:rsidRPr="00DB0D3E">
        <w:rPr>
          <w:rFonts w:asciiTheme="minorBidi" w:hAnsiTheme="minorBidi" w:cstheme="minorBidi"/>
          <w:szCs w:val="22"/>
        </w:rPr>
        <w:t>plans</w:t>
      </w:r>
      <w:r w:rsidR="00C76D4C" w:rsidRPr="00DB0D3E">
        <w:rPr>
          <w:rFonts w:asciiTheme="minorBidi" w:hAnsiTheme="minorBidi" w:cstheme="minorBidi"/>
          <w:szCs w:val="22"/>
        </w:rPr>
        <w:t xml:space="preserve"> to extend </w:t>
      </w:r>
      <w:r w:rsidR="00A17C67" w:rsidRPr="00DB0D3E">
        <w:rPr>
          <w:rFonts w:asciiTheme="minorBidi" w:hAnsiTheme="minorBidi" w:cstheme="minorBidi"/>
          <w:szCs w:val="22"/>
        </w:rPr>
        <w:t xml:space="preserve">its </w:t>
      </w:r>
      <w:r w:rsidR="00C76D4C" w:rsidRPr="00DB0D3E">
        <w:rPr>
          <w:rFonts w:asciiTheme="minorBidi" w:hAnsiTheme="minorBidi" w:cstheme="minorBidi"/>
          <w:szCs w:val="22"/>
        </w:rPr>
        <w:t>coverage back to 1927</w:t>
      </w:r>
      <w:r w:rsidR="00A17C67" w:rsidRPr="00DB0D3E">
        <w:rPr>
          <w:rFonts w:asciiTheme="minorBidi" w:hAnsiTheme="minorBidi" w:cstheme="minorBidi"/>
          <w:szCs w:val="22"/>
        </w:rPr>
        <w:t>.  They also</w:t>
      </w:r>
      <w:r w:rsidR="00C76D4C" w:rsidRPr="00DB0D3E">
        <w:rPr>
          <w:rFonts w:asciiTheme="minorBidi" w:hAnsiTheme="minorBidi" w:cstheme="minorBidi"/>
          <w:szCs w:val="22"/>
        </w:rPr>
        <w:t xml:space="preserve"> highlight</w:t>
      </w:r>
      <w:r w:rsidR="00A17C67" w:rsidRPr="00DB0D3E">
        <w:rPr>
          <w:rFonts w:asciiTheme="minorBidi" w:hAnsiTheme="minorBidi" w:cstheme="minorBidi"/>
          <w:szCs w:val="22"/>
        </w:rPr>
        <w:t>ed</w:t>
      </w:r>
      <w:r w:rsidR="00C76D4C" w:rsidRPr="00DB0D3E">
        <w:rPr>
          <w:rFonts w:asciiTheme="minorBidi" w:hAnsiTheme="minorBidi" w:cstheme="minorBidi"/>
          <w:szCs w:val="22"/>
        </w:rPr>
        <w:t xml:space="preserve"> resource challenges for smaller offices</w:t>
      </w:r>
      <w:r w:rsidR="00EE5434" w:rsidRPr="00DB0D3E">
        <w:rPr>
          <w:rFonts w:asciiTheme="minorBidi" w:hAnsiTheme="minorBidi" w:cstheme="minorBidi"/>
          <w:szCs w:val="22"/>
        </w:rPr>
        <w:t xml:space="preserve"> in conducting projects such as these</w:t>
      </w:r>
      <w:r w:rsidR="00C76D4C" w:rsidRPr="00DB0D3E">
        <w:rPr>
          <w:rFonts w:asciiTheme="minorBidi" w:hAnsiTheme="minorBidi" w:cstheme="minorBidi"/>
          <w:szCs w:val="22"/>
        </w:rPr>
        <w:t xml:space="preserve">. </w:t>
      </w:r>
      <w:r w:rsidR="009F368E" w:rsidRPr="00DB0D3E">
        <w:rPr>
          <w:rFonts w:asciiTheme="minorBidi" w:hAnsiTheme="minorBidi" w:cstheme="minorBidi"/>
          <w:szCs w:val="22"/>
        </w:rPr>
        <w:t xml:space="preserve"> </w:t>
      </w:r>
      <w:r w:rsidR="009855F1" w:rsidRPr="00DB0D3E">
        <w:rPr>
          <w:rFonts w:asciiTheme="minorBidi" w:hAnsiTheme="minorBidi" w:cstheme="minorBidi"/>
          <w:szCs w:val="22"/>
        </w:rPr>
        <w:t>In response to a question by a Delegation, t</w:t>
      </w:r>
      <w:r w:rsidR="00C76D4C" w:rsidRPr="00DB0D3E">
        <w:rPr>
          <w:rFonts w:asciiTheme="minorBidi" w:hAnsiTheme="minorBidi" w:cstheme="minorBidi"/>
          <w:szCs w:val="22"/>
        </w:rPr>
        <w:t xml:space="preserve">he Secretariat confirmed that both versions 2.2 and 3.0 of </w:t>
      </w:r>
      <w:r w:rsidR="00BE545D" w:rsidRPr="00DB0D3E">
        <w:rPr>
          <w:rFonts w:asciiTheme="minorBidi" w:hAnsiTheme="minorBidi" w:cstheme="minorBidi"/>
          <w:szCs w:val="22"/>
        </w:rPr>
        <w:t xml:space="preserve">WIPO </w:t>
      </w:r>
      <w:r w:rsidR="00C76D4C" w:rsidRPr="00DB0D3E">
        <w:rPr>
          <w:rFonts w:asciiTheme="minorBidi" w:hAnsiTheme="minorBidi" w:cstheme="minorBidi"/>
          <w:szCs w:val="22"/>
        </w:rPr>
        <w:t xml:space="preserve">ST.37 remain valid </w:t>
      </w:r>
      <w:r w:rsidR="009855F1" w:rsidRPr="00DB0D3E">
        <w:rPr>
          <w:rFonts w:asciiTheme="minorBidi" w:hAnsiTheme="minorBidi" w:cstheme="minorBidi"/>
          <w:szCs w:val="22"/>
        </w:rPr>
        <w:t xml:space="preserve">in the context of </w:t>
      </w:r>
      <w:r w:rsidR="005D56C4" w:rsidRPr="00DB0D3E">
        <w:rPr>
          <w:rFonts w:asciiTheme="minorBidi" w:hAnsiTheme="minorBidi" w:cstheme="minorBidi"/>
          <w:szCs w:val="22"/>
        </w:rPr>
        <w:t>producing authority files for the purposes of meeting the PCT minimum documentation requirements</w:t>
      </w:r>
      <w:r w:rsidR="00C76D4C" w:rsidRPr="00DB0D3E">
        <w:rPr>
          <w:rFonts w:asciiTheme="minorBidi" w:hAnsiTheme="minorBidi" w:cstheme="minorBidi"/>
          <w:szCs w:val="22"/>
        </w:rPr>
        <w:t>.</w:t>
      </w:r>
    </w:p>
    <w:p w14:paraId="7B3B9D36" w14:textId="75CF958B" w:rsidR="00C76D4C" w:rsidRPr="00DB0D3E" w:rsidRDefault="009D1736" w:rsidP="00C76D4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3A3081" w:rsidRPr="00DB0D3E">
        <w:rPr>
          <w:rFonts w:asciiTheme="minorBidi" w:hAnsiTheme="minorBidi" w:cstheme="minorBidi"/>
          <w:szCs w:val="22"/>
        </w:rPr>
        <w:t>The Delegation of Poland presented its implementation of WIPO Standard ST.37 within the Polish Patent Office’s API system.  The Delegation described the data analysis, XML field mapping, and validation processes conducted to ensure full compliance</w:t>
      </w:r>
      <w:r w:rsidR="00877997" w:rsidRPr="00DB0D3E">
        <w:rPr>
          <w:rFonts w:asciiTheme="minorBidi" w:hAnsiTheme="minorBidi" w:cstheme="minorBidi"/>
          <w:szCs w:val="22"/>
        </w:rPr>
        <w:t xml:space="preserve"> with the Standard</w:t>
      </w:r>
      <w:r w:rsidR="003A3081" w:rsidRPr="00DB0D3E">
        <w:rPr>
          <w:rFonts w:asciiTheme="minorBidi" w:hAnsiTheme="minorBidi" w:cstheme="minorBidi"/>
          <w:szCs w:val="22"/>
        </w:rPr>
        <w:t>, as well as the deployment of a secure API enabling authorized access to</w:t>
      </w:r>
      <w:r w:rsidR="0048314F" w:rsidRPr="00DB0D3E">
        <w:rPr>
          <w:rFonts w:asciiTheme="minorBidi" w:hAnsiTheme="minorBidi" w:cstheme="minorBidi"/>
          <w:szCs w:val="22"/>
        </w:rPr>
        <w:t xml:space="preserve"> their</w:t>
      </w:r>
      <w:r w:rsidR="00696EAB" w:rsidRPr="00DB0D3E">
        <w:rPr>
          <w:rFonts w:asciiTheme="minorBidi" w:hAnsiTheme="minorBidi" w:cstheme="minorBidi"/>
          <w:szCs w:val="22"/>
        </w:rPr>
        <w:t xml:space="preserve"> WIPO</w:t>
      </w:r>
      <w:r w:rsidR="003A3081" w:rsidRPr="00DB0D3E">
        <w:rPr>
          <w:rFonts w:asciiTheme="minorBidi" w:hAnsiTheme="minorBidi" w:cstheme="minorBidi"/>
          <w:szCs w:val="22"/>
        </w:rPr>
        <w:t xml:space="preserve"> ST.37-compliant authority files.  The Delegation also noted ongoing work to incorporate </w:t>
      </w:r>
      <w:r w:rsidR="00967628" w:rsidRPr="00DB0D3E">
        <w:rPr>
          <w:rFonts w:asciiTheme="minorBidi" w:hAnsiTheme="minorBidi" w:cstheme="minorBidi"/>
          <w:szCs w:val="22"/>
        </w:rPr>
        <w:t>the text-searchable indicators</w:t>
      </w:r>
      <w:r w:rsidR="003A3081" w:rsidRPr="00DB0D3E">
        <w:rPr>
          <w:rFonts w:asciiTheme="minorBidi" w:hAnsiTheme="minorBidi" w:cstheme="minorBidi"/>
          <w:szCs w:val="22"/>
        </w:rPr>
        <w:t xml:space="preserve"> required </w:t>
      </w:r>
      <w:r w:rsidR="00BF34DB" w:rsidRPr="00DB0D3E">
        <w:rPr>
          <w:rFonts w:asciiTheme="minorBidi" w:hAnsiTheme="minorBidi" w:cstheme="minorBidi"/>
          <w:szCs w:val="22"/>
        </w:rPr>
        <w:t xml:space="preserve">according to </w:t>
      </w:r>
      <w:r w:rsidR="003A3081" w:rsidRPr="00DB0D3E">
        <w:rPr>
          <w:rFonts w:asciiTheme="minorBidi" w:hAnsiTheme="minorBidi" w:cstheme="minorBidi"/>
          <w:szCs w:val="22"/>
        </w:rPr>
        <w:t xml:space="preserve">the PCT </w:t>
      </w:r>
      <w:r w:rsidR="00BA3565" w:rsidRPr="00DB0D3E">
        <w:rPr>
          <w:rFonts w:asciiTheme="minorBidi" w:hAnsiTheme="minorBidi" w:cstheme="minorBidi"/>
          <w:szCs w:val="22"/>
        </w:rPr>
        <w:t>m</w:t>
      </w:r>
      <w:r w:rsidR="003A3081" w:rsidRPr="00DB0D3E">
        <w:rPr>
          <w:rFonts w:asciiTheme="minorBidi" w:hAnsiTheme="minorBidi" w:cstheme="minorBidi"/>
          <w:szCs w:val="22"/>
        </w:rPr>
        <w:t xml:space="preserve">inimum </w:t>
      </w:r>
      <w:r w:rsidR="00BA3565" w:rsidRPr="00DB0D3E">
        <w:rPr>
          <w:rFonts w:asciiTheme="minorBidi" w:hAnsiTheme="minorBidi" w:cstheme="minorBidi"/>
          <w:szCs w:val="22"/>
        </w:rPr>
        <w:t>d</w:t>
      </w:r>
      <w:r w:rsidR="003A3081" w:rsidRPr="00DB0D3E">
        <w:rPr>
          <w:rFonts w:asciiTheme="minorBidi" w:hAnsiTheme="minorBidi" w:cstheme="minorBidi"/>
          <w:szCs w:val="22"/>
        </w:rPr>
        <w:t>ocumentation</w:t>
      </w:r>
      <w:r w:rsidR="003A3081" w:rsidRPr="00DB0D3E" w:rsidDel="004F0FD3">
        <w:rPr>
          <w:rFonts w:asciiTheme="minorBidi" w:hAnsiTheme="minorBidi" w:cstheme="minorBidi"/>
          <w:szCs w:val="22"/>
        </w:rPr>
        <w:t xml:space="preserve"> </w:t>
      </w:r>
      <w:r w:rsidR="004F0FD3" w:rsidRPr="00DB0D3E">
        <w:rPr>
          <w:rFonts w:asciiTheme="minorBidi" w:hAnsiTheme="minorBidi" w:cstheme="minorBidi"/>
          <w:szCs w:val="22"/>
        </w:rPr>
        <w:t>requirements</w:t>
      </w:r>
      <w:r w:rsidR="00BF34DB" w:rsidRPr="00DB0D3E">
        <w:rPr>
          <w:rFonts w:asciiTheme="minorBidi" w:hAnsiTheme="minorBidi" w:cstheme="minorBidi"/>
          <w:szCs w:val="22"/>
        </w:rPr>
        <w:t>, which must be implemented</w:t>
      </w:r>
      <w:r w:rsidR="004F0FD3" w:rsidRPr="00DB0D3E">
        <w:rPr>
          <w:rFonts w:asciiTheme="minorBidi" w:hAnsiTheme="minorBidi" w:cstheme="minorBidi"/>
          <w:szCs w:val="22"/>
        </w:rPr>
        <w:t xml:space="preserve"> </w:t>
      </w:r>
      <w:r w:rsidR="003A3081" w:rsidRPr="00DB0D3E">
        <w:rPr>
          <w:rFonts w:asciiTheme="minorBidi" w:hAnsiTheme="minorBidi" w:cstheme="minorBidi"/>
          <w:szCs w:val="22"/>
        </w:rPr>
        <w:t xml:space="preserve">from </w:t>
      </w:r>
      <w:r w:rsidR="00BF34DB" w:rsidRPr="00DB0D3E">
        <w:rPr>
          <w:rFonts w:asciiTheme="minorBidi" w:hAnsiTheme="minorBidi" w:cstheme="minorBidi"/>
          <w:szCs w:val="22"/>
        </w:rPr>
        <w:t xml:space="preserve">January 1, </w:t>
      </w:r>
      <w:r w:rsidR="003A3081" w:rsidRPr="00DB0D3E">
        <w:rPr>
          <w:rFonts w:asciiTheme="minorBidi" w:hAnsiTheme="minorBidi" w:cstheme="minorBidi"/>
          <w:szCs w:val="22"/>
        </w:rPr>
        <w:t>2026.</w:t>
      </w:r>
    </w:p>
    <w:p w14:paraId="2052B496" w14:textId="17F3BAA1" w:rsidR="008E59D8" w:rsidRPr="00DB0D3E" w:rsidRDefault="008E59D8" w:rsidP="00670F5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noted presentations by the International Bureau, the Delegations of Brazil, Ireland </w:t>
      </w:r>
      <w:r w:rsidR="00BD14B4">
        <w:rPr>
          <w:rFonts w:asciiTheme="minorBidi" w:hAnsiTheme="minorBidi" w:cstheme="minorBidi"/>
          <w:szCs w:val="22"/>
        </w:rPr>
        <w:t xml:space="preserve">and </w:t>
      </w:r>
      <w:r w:rsidRPr="00DB0D3E">
        <w:rPr>
          <w:rFonts w:asciiTheme="minorBidi" w:hAnsiTheme="minorBidi" w:cstheme="minorBidi"/>
          <w:szCs w:val="22"/>
        </w:rPr>
        <w:t>Poland</w:t>
      </w:r>
      <w:r w:rsidR="00BD14B4">
        <w:rPr>
          <w:rFonts w:asciiTheme="minorBidi" w:hAnsiTheme="minorBidi" w:cstheme="minorBidi"/>
          <w:szCs w:val="22"/>
        </w:rPr>
        <w:t>,</w:t>
      </w:r>
      <w:r w:rsidRPr="00DB0D3E">
        <w:rPr>
          <w:rFonts w:asciiTheme="minorBidi" w:hAnsiTheme="minorBidi" w:cstheme="minorBidi"/>
          <w:szCs w:val="22"/>
        </w:rPr>
        <w:t xml:space="preserve"> and the Representative of Eurasian Patent Office, wh</w:t>
      </w:r>
      <w:r w:rsidR="00BD14B4">
        <w:rPr>
          <w:rFonts w:asciiTheme="minorBidi" w:hAnsiTheme="minorBidi" w:cstheme="minorBidi"/>
          <w:szCs w:val="22"/>
        </w:rPr>
        <w:t>ich</w:t>
      </w:r>
      <w:r w:rsidRPr="00DB0D3E">
        <w:rPr>
          <w:rFonts w:asciiTheme="minorBidi" w:hAnsiTheme="minorBidi" w:cstheme="minorBidi"/>
          <w:szCs w:val="22"/>
        </w:rPr>
        <w:t xml:space="preserve"> shared their experiences in </w:t>
      </w:r>
      <w:r w:rsidR="002C2F97" w:rsidRPr="00DB0D3E">
        <w:rPr>
          <w:rFonts w:asciiTheme="minorBidi" w:hAnsiTheme="minorBidi" w:cstheme="minorBidi"/>
          <w:szCs w:val="22"/>
        </w:rPr>
        <w:t>producing</w:t>
      </w:r>
      <w:r w:rsidRPr="00DB0D3E">
        <w:rPr>
          <w:rFonts w:asciiTheme="minorBidi" w:hAnsiTheme="minorBidi" w:cstheme="minorBidi"/>
          <w:szCs w:val="22"/>
        </w:rPr>
        <w:t xml:space="preserve"> </w:t>
      </w:r>
      <w:r w:rsidR="00685D20" w:rsidRPr="00DB0D3E">
        <w:rPr>
          <w:rFonts w:asciiTheme="minorBidi" w:hAnsiTheme="minorBidi" w:cstheme="minorBidi"/>
          <w:szCs w:val="22"/>
        </w:rPr>
        <w:t xml:space="preserve">compliant </w:t>
      </w:r>
      <w:r w:rsidRPr="00DB0D3E">
        <w:rPr>
          <w:rFonts w:asciiTheme="minorBidi" w:hAnsiTheme="minorBidi" w:cstheme="minorBidi"/>
          <w:szCs w:val="22"/>
        </w:rPr>
        <w:t>patent authority files.</w:t>
      </w:r>
    </w:p>
    <w:p w14:paraId="4A06DE90" w14:textId="23659174" w:rsidR="00C9020E" w:rsidRPr="00DB0D3E" w:rsidRDefault="00C9020E" w:rsidP="00BF58B8">
      <w:pPr>
        <w:pStyle w:val="Heading3"/>
        <w:rPr>
          <w:rFonts w:asciiTheme="minorBidi" w:hAnsiTheme="minorBidi" w:cstheme="minorBidi"/>
          <w:szCs w:val="22"/>
        </w:rPr>
      </w:pPr>
      <w:r w:rsidRPr="00DB0D3E">
        <w:rPr>
          <w:rFonts w:asciiTheme="minorBidi" w:hAnsiTheme="minorBidi" w:cstheme="minorBidi"/>
          <w:szCs w:val="22"/>
        </w:rPr>
        <w:t xml:space="preserve">Agenda Item </w:t>
      </w:r>
      <w:r w:rsidR="00631F3A" w:rsidRPr="00DB0D3E">
        <w:rPr>
          <w:rFonts w:asciiTheme="minorBidi" w:hAnsiTheme="minorBidi" w:cstheme="minorBidi"/>
          <w:szCs w:val="22"/>
        </w:rPr>
        <w:t>6</w:t>
      </w:r>
      <w:r w:rsidRPr="00DB0D3E">
        <w:rPr>
          <w:rFonts w:asciiTheme="minorBidi" w:hAnsiTheme="minorBidi" w:cstheme="minorBidi"/>
          <w:szCs w:val="22"/>
        </w:rPr>
        <w:t>(</w:t>
      </w:r>
      <w:r w:rsidR="00631F3A" w:rsidRPr="00DB0D3E">
        <w:rPr>
          <w:rFonts w:asciiTheme="minorBidi" w:hAnsiTheme="minorBidi" w:cstheme="minorBidi"/>
          <w:szCs w:val="22"/>
        </w:rPr>
        <w:t>c</w:t>
      </w:r>
      <w:r w:rsidRPr="00DB0D3E">
        <w:rPr>
          <w:rFonts w:asciiTheme="minorBidi" w:hAnsiTheme="minorBidi" w:cstheme="minorBidi"/>
          <w:szCs w:val="22"/>
        </w:rPr>
        <w:t>):  WIPO Standard ST.96</w:t>
      </w:r>
    </w:p>
    <w:p w14:paraId="5F4F67ED" w14:textId="7C4B7F36" w:rsidR="00B603C5" w:rsidRPr="00DB0D3E" w:rsidRDefault="00305F32" w:rsidP="000F2345">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B603C5" w:rsidRPr="00DB0D3E">
        <w:rPr>
          <w:rFonts w:asciiTheme="minorBidi" w:hAnsiTheme="minorBidi" w:cstheme="minorBidi"/>
          <w:szCs w:val="22"/>
        </w:rPr>
        <w:t>The Delegation of Au</w:t>
      </w:r>
      <w:r w:rsidRPr="00DB0D3E">
        <w:rPr>
          <w:rFonts w:asciiTheme="minorBidi" w:hAnsiTheme="minorBidi" w:cstheme="minorBidi"/>
          <w:szCs w:val="22"/>
        </w:rPr>
        <w:t>s</w:t>
      </w:r>
      <w:r w:rsidR="00B603C5" w:rsidRPr="00DB0D3E">
        <w:rPr>
          <w:rFonts w:asciiTheme="minorBidi" w:hAnsiTheme="minorBidi" w:cstheme="minorBidi"/>
          <w:szCs w:val="22"/>
        </w:rPr>
        <w:t>tralia presented an update on the implementation of WIPO Standard ST</w:t>
      </w:r>
      <w:r w:rsidR="00685D20" w:rsidRPr="00DB0D3E">
        <w:rPr>
          <w:rFonts w:asciiTheme="minorBidi" w:hAnsiTheme="minorBidi" w:cstheme="minorBidi"/>
          <w:szCs w:val="22"/>
        </w:rPr>
        <w:t>.</w:t>
      </w:r>
      <w:r w:rsidR="00B603C5" w:rsidRPr="00DB0D3E">
        <w:rPr>
          <w:rFonts w:asciiTheme="minorBidi" w:hAnsiTheme="minorBidi" w:cstheme="minorBidi"/>
          <w:szCs w:val="22"/>
        </w:rPr>
        <w:t xml:space="preserve">96 </w:t>
      </w:r>
      <w:r w:rsidR="00CE4A0A" w:rsidRPr="00DB0D3E">
        <w:rPr>
          <w:rFonts w:asciiTheme="minorBidi" w:hAnsiTheme="minorBidi" w:cstheme="minorBidi"/>
          <w:szCs w:val="22"/>
        </w:rPr>
        <w:t xml:space="preserve">with a goal of publishing their </w:t>
      </w:r>
      <w:r w:rsidR="00B603C5" w:rsidRPr="00DB0D3E">
        <w:rPr>
          <w:rFonts w:asciiTheme="minorBidi" w:hAnsiTheme="minorBidi" w:cstheme="minorBidi"/>
          <w:szCs w:val="22"/>
        </w:rPr>
        <w:t xml:space="preserve">patent specifications </w:t>
      </w:r>
      <w:r w:rsidR="00D14DCD" w:rsidRPr="00DB0D3E">
        <w:rPr>
          <w:rFonts w:asciiTheme="minorBidi" w:hAnsiTheme="minorBidi" w:cstheme="minorBidi"/>
          <w:szCs w:val="22"/>
        </w:rPr>
        <w:t>compliant with this Standard</w:t>
      </w:r>
      <w:r w:rsidR="00B603C5" w:rsidRPr="00DB0D3E">
        <w:rPr>
          <w:rFonts w:asciiTheme="minorBidi" w:hAnsiTheme="minorBidi" w:cstheme="minorBidi"/>
          <w:szCs w:val="22"/>
        </w:rPr>
        <w:t xml:space="preserve">. </w:t>
      </w:r>
      <w:r w:rsidR="007C7179" w:rsidRPr="00DB0D3E">
        <w:rPr>
          <w:rFonts w:asciiTheme="minorBidi" w:hAnsiTheme="minorBidi" w:cstheme="minorBidi"/>
          <w:szCs w:val="22"/>
        </w:rPr>
        <w:t xml:space="preserve"> </w:t>
      </w:r>
      <w:r w:rsidR="007C0454" w:rsidRPr="00DB0D3E">
        <w:rPr>
          <w:rFonts w:asciiTheme="minorBidi" w:hAnsiTheme="minorBidi" w:cstheme="minorBidi"/>
          <w:szCs w:val="22"/>
        </w:rPr>
        <w:t>The Delegation</w:t>
      </w:r>
      <w:r w:rsidR="00B603C5" w:rsidRPr="00DB0D3E">
        <w:rPr>
          <w:rFonts w:asciiTheme="minorBidi" w:hAnsiTheme="minorBidi" w:cstheme="minorBidi"/>
          <w:szCs w:val="22"/>
        </w:rPr>
        <w:t xml:space="preserve"> outlined the </w:t>
      </w:r>
      <w:r w:rsidR="00B603C5" w:rsidRPr="00DB0D3E">
        <w:rPr>
          <w:rFonts w:asciiTheme="minorBidi" w:hAnsiTheme="minorBidi" w:cstheme="minorBidi"/>
          <w:i/>
          <w:szCs w:val="22"/>
        </w:rPr>
        <w:t>Structured Patent Specifications</w:t>
      </w:r>
      <w:r w:rsidR="00B603C5" w:rsidRPr="00DB0D3E">
        <w:rPr>
          <w:rFonts w:asciiTheme="minorBidi" w:hAnsiTheme="minorBidi" w:cstheme="minorBidi"/>
          <w:szCs w:val="22"/>
        </w:rPr>
        <w:t xml:space="preserve"> project, initiated in early 2024, which aims to ensure </w:t>
      </w:r>
      <w:r w:rsidR="002061A8" w:rsidRPr="00DB0D3E">
        <w:rPr>
          <w:rFonts w:asciiTheme="minorBidi" w:hAnsiTheme="minorBidi" w:cstheme="minorBidi"/>
          <w:szCs w:val="22"/>
        </w:rPr>
        <w:t xml:space="preserve">the new PCT minimum documentation requirements were met </w:t>
      </w:r>
      <w:r w:rsidR="00B603C5" w:rsidRPr="00DB0D3E">
        <w:rPr>
          <w:rFonts w:asciiTheme="minorBidi" w:hAnsiTheme="minorBidi" w:cstheme="minorBidi"/>
          <w:szCs w:val="22"/>
        </w:rPr>
        <w:t xml:space="preserve">by January </w:t>
      </w:r>
      <w:r w:rsidR="00A57998" w:rsidRPr="00DB0D3E">
        <w:rPr>
          <w:rFonts w:asciiTheme="minorBidi" w:hAnsiTheme="minorBidi" w:cstheme="minorBidi"/>
          <w:szCs w:val="22"/>
        </w:rPr>
        <w:t xml:space="preserve">1, </w:t>
      </w:r>
      <w:r w:rsidR="00B603C5" w:rsidRPr="00DB0D3E">
        <w:rPr>
          <w:rFonts w:asciiTheme="minorBidi" w:hAnsiTheme="minorBidi" w:cstheme="minorBidi"/>
          <w:szCs w:val="22"/>
        </w:rPr>
        <w:t xml:space="preserve">2026. </w:t>
      </w:r>
      <w:r w:rsidR="007C0454" w:rsidRPr="00DB0D3E">
        <w:rPr>
          <w:rFonts w:asciiTheme="minorBidi" w:hAnsiTheme="minorBidi" w:cstheme="minorBidi"/>
          <w:szCs w:val="22"/>
        </w:rPr>
        <w:t xml:space="preserve"> </w:t>
      </w:r>
      <w:r w:rsidR="00B603C5" w:rsidRPr="00DB0D3E">
        <w:rPr>
          <w:rFonts w:asciiTheme="minorBidi" w:hAnsiTheme="minorBidi" w:cstheme="minorBidi"/>
          <w:szCs w:val="22"/>
        </w:rPr>
        <w:t>Key components of the project include</w:t>
      </w:r>
      <w:r w:rsidR="007C0454" w:rsidRPr="00DB0D3E">
        <w:rPr>
          <w:rFonts w:asciiTheme="minorBidi" w:hAnsiTheme="minorBidi" w:cstheme="minorBidi"/>
          <w:szCs w:val="22"/>
        </w:rPr>
        <w:t>d</w:t>
      </w:r>
      <w:r w:rsidR="00B603C5" w:rsidRPr="00DB0D3E">
        <w:rPr>
          <w:rFonts w:asciiTheme="minorBidi" w:hAnsiTheme="minorBidi" w:cstheme="minorBidi"/>
          <w:szCs w:val="22"/>
        </w:rPr>
        <w:t xml:space="preserve"> enhanced OCR for extracting text, tables, chemical and mathematical formulas from unstructured PDF </w:t>
      </w:r>
      <w:r w:rsidR="00C34547" w:rsidRPr="00DB0D3E">
        <w:rPr>
          <w:rFonts w:asciiTheme="minorBidi" w:hAnsiTheme="minorBidi" w:cstheme="minorBidi"/>
          <w:szCs w:val="22"/>
        </w:rPr>
        <w:t>documents</w:t>
      </w:r>
      <w:r w:rsidR="00B603C5" w:rsidRPr="00DB0D3E">
        <w:rPr>
          <w:rFonts w:asciiTheme="minorBidi" w:hAnsiTheme="minorBidi" w:cstheme="minorBidi"/>
          <w:szCs w:val="22"/>
        </w:rPr>
        <w:t xml:space="preserve">, bibliographic data management, and the assembly of </w:t>
      </w:r>
      <w:r w:rsidR="00E01D09" w:rsidRPr="00DB0D3E">
        <w:rPr>
          <w:rFonts w:asciiTheme="minorBidi" w:hAnsiTheme="minorBidi" w:cstheme="minorBidi"/>
          <w:szCs w:val="22"/>
        </w:rPr>
        <w:t xml:space="preserve">these </w:t>
      </w:r>
      <w:r w:rsidR="00B603C5" w:rsidRPr="00DB0D3E">
        <w:rPr>
          <w:rFonts w:asciiTheme="minorBidi" w:hAnsiTheme="minorBidi" w:cstheme="minorBidi"/>
          <w:szCs w:val="22"/>
        </w:rPr>
        <w:t xml:space="preserve">outputs </w:t>
      </w:r>
      <w:r w:rsidR="009D7132" w:rsidRPr="00DB0D3E">
        <w:rPr>
          <w:rFonts w:asciiTheme="minorBidi" w:hAnsiTheme="minorBidi" w:cstheme="minorBidi"/>
          <w:szCs w:val="22"/>
        </w:rPr>
        <w:t xml:space="preserve">as </w:t>
      </w:r>
      <w:r w:rsidR="00022DE5" w:rsidRPr="00DB0D3E">
        <w:rPr>
          <w:rFonts w:asciiTheme="minorBidi" w:hAnsiTheme="minorBidi" w:cstheme="minorBidi"/>
          <w:szCs w:val="22"/>
        </w:rPr>
        <w:t xml:space="preserve">WIPO </w:t>
      </w:r>
      <w:r w:rsidR="00B603C5" w:rsidRPr="00DB0D3E">
        <w:rPr>
          <w:rFonts w:asciiTheme="minorBidi" w:hAnsiTheme="minorBidi" w:cstheme="minorBidi"/>
          <w:szCs w:val="22"/>
        </w:rPr>
        <w:t>ST</w:t>
      </w:r>
      <w:r w:rsidR="00022DE5" w:rsidRPr="00DB0D3E">
        <w:rPr>
          <w:rFonts w:asciiTheme="minorBidi" w:hAnsiTheme="minorBidi" w:cstheme="minorBidi"/>
          <w:szCs w:val="22"/>
        </w:rPr>
        <w:t>.</w:t>
      </w:r>
      <w:r w:rsidR="00B603C5" w:rsidRPr="00DB0D3E">
        <w:rPr>
          <w:rFonts w:asciiTheme="minorBidi" w:hAnsiTheme="minorBidi" w:cstheme="minorBidi"/>
          <w:szCs w:val="22"/>
        </w:rPr>
        <w:t>96-compliant XML</w:t>
      </w:r>
      <w:r w:rsidR="00022DE5" w:rsidRPr="00DB0D3E">
        <w:rPr>
          <w:rFonts w:asciiTheme="minorBidi" w:hAnsiTheme="minorBidi" w:cstheme="minorBidi"/>
          <w:szCs w:val="22"/>
        </w:rPr>
        <w:t xml:space="preserve"> instances</w:t>
      </w:r>
      <w:r w:rsidR="00B603C5" w:rsidRPr="00DB0D3E">
        <w:rPr>
          <w:rFonts w:asciiTheme="minorBidi" w:hAnsiTheme="minorBidi" w:cstheme="minorBidi"/>
          <w:szCs w:val="22"/>
        </w:rPr>
        <w:t xml:space="preserve">. </w:t>
      </w:r>
      <w:r w:rsidR="007C0454" w:rsidRPr="00DB0D3E">
        <w:rPr>
          <w:rFonts w:asciiTheme="minorBidi" w:hAnsiTheme="minorBidi" w:cstheme="minorBidi"/>
          <w:szCs w:val="22"/>
        </w:rPr>
        <w:t xml:space="preserve"> </w:t>
      </w:r>
      <w:r w:rsidR="00B603C5" w:rsidRPr="00DB0D3E">
        <w:rPr>
          <w:rFonts w:asciiTheme="minorBidi" w:hAnsiTheme="minorBidi" w:cstheme="minorBidi"/>
          <w:szCs w:val="22"/>
        </w:rPr>
        <w:t xml:space="preserve">Potential future </w:t>
      </w:r>
      <w:r w:rsidR="00BE79DE" w:rsidRPr="00DB0D3E">
        <w:rPr>
          <w:rFonts w:asciiTheme="minorBidi" w:hAnsiTheme="minorBidi" w:cstheme="minorBidi"/>
          <w:szCs w:val="22"/>
        </w:rPr>
        <w:t xml:space="preserve">work </w:t>
      </w:r>
      <w:r w:rsidR="00F378C5" w:rsidRPr="00DB0D3E">
        <w:rPr>
          <w:rFonts w:asciiTheme="minorBidi" w:hAnsiTheme="minorBidi" w:cstheme="minorBidi"/>
          <w:szCs w:val="22"/>
        </w:rPr>
        <w:t>was</w:t>
      </w:r>
      <w:r w:rsidR="00B603C5" w:rsidRPr="00DB0D3E">
        <w:rPr>
          <w:rFonts w:asciiTheme="minorBidi" w:hAnsiTheme="minorBidi" w:cstheme="minorBidi"/>
          <w:szCs w:val="22"/>
        </w:rPr>
        <w:t xml:space="preserve"> also </w:t>
      </w:r>
      <w:r w:rsidR="005E4130" w:rsidRPr="00DB0D3E">
        <w:rPr>
          <w:rFonts w:asciiTheme="minorBidi" w:hAnsiTheme="minorBidi" w:cstheme="minorBidi"/>
          <w:szCs w:val="22"/>
        </w:rPr>
        <w:t>presented</w:t>
      </w:r>
      <w:r w:rsidR="00B603C5" w:rsidRPr="00DB0D3E">
        <w:rPr>
          <w:rFonts w:asciiTheme="minorBidi" w:hAnsiTheme="minorBidi" w:cstheme="minorBidi"/>
          <w:szCs w:val="22"/>
        </w:rPr>
        <w:t xml:space="preserve">, including deeper text categorization, structured national phase filings, and internal </w:t>
      </w:r>
      <w:r w:rsidR="00CD6B6B" w:rsidRPr="00DB0D3E">
        <w:rPr>
          <w:rFonts w:asciiTheme="minorBidi" w:hAnsiTheme="minorBidi" w:cstheme="minorBidi"/>
          <w:szCs w:val="22"/>
        </w:rPr>
        <w:t xml:space="preserve">benefits </w:t>
      </w:r>
      <w:r w:rsidR="00B603C5" w:rsidRPr="00DB0D3E">
        <w:rPr>
          <w:rFonts w:asciiTheme="minorBidi" w:hAnsiTheme="minorBidi" w:cstheme="minorBidi"/>
          <w:szCs w:val="22"/>
        </w:rPr>
        <w:t>such as automated claim counting.</w:t>
      </w:r>
    </w:p>
    <w:p w14:paraId="2A59A370" w14:textId="775C3AD1" w:rsidR="008C7ACB" w:rsidRPr="00DB0D3E" w:rsidRDefault="008C7ACB" w:rsidP="00670F57">
      <w:pPr>
        <w:pStyle w:val="ONUME"/>
        <w:numPr>
          <w:ilvl w:val="0"/>
          <w:numId w:val="0"/>
        </w:numPr>
      </w:pPr>
      <w:r w:rsidRPr="00DB0D3E">
        <w:fldChar w:fldCharType="begin"/>
      </w:r>
      <w:r w:rsidRPr="00DB0D3E">
        <w:instrText xml:space="preserve"> AUTONUM  </w:instrText>
      </w:r>
      <w:r w:rsidRPr="00DB0D3E">
        <w:fldChar w:fldCharType="end"/>
      </w:r>
      <w:r w:rsidRPr="00DB0D3E">
        <w:tab/>
        <w:t xml:space="preserve">The Representative of the Eurasian Patent Organization reported on the introduction of WIPO Standard ST.96 for the publication of patent documents on inventions and industrial designs in 2025, noting that both </w:t>
      </w:r>
      <w:r w:rsidR="00CD6B6B" w:rsidRPr="00DB0D3E">
        <w:t xml:space="preserve">WIPO Standards </w:t>
      </w:r>
      <w:r w:rsidRPr="00DB0D3E">
        <w:t xml:space="preserve">ST.36 and ST.96 are now supported in its new publication system.  </w:t>
      </w:r>
      <w:r w:rsidR="00F408A2" w:rsidRPr="00DB0D3E">
        <w:t xml:space="preserve">The Representative </w:t>
      </w:r>
      <w:r w:rsidRPr="00DB0D3E">
        <w:t xml:space="preserve">outlined the main challenges encountered, including the need to extend the standard for certain search-related data and to address specific requirements for multi-design applications, which were resolved in cooperation with the XML4IP Task Force and incorporated into </w:t>
      </w:r>
      <w:r w:rsidR="00CD6B6B" w:rsidRPr="00DB0D3E">
        <w:t xml:space="preserve">WIPO </w:t>
      </w:r>
      <w:r w:rsidRPr="00DB0D3E">
        <w:t>ST.96 version 9.0.</w:t>
      </w:r>
    </w:p>
    <w:p w14:paraId="2C936BDC" w14:textId="215CA5B4" w:rsidR="003A3E34" w:rsidRPr="00DB0D3E" w:rsidRDefault="003A3E34" w:rsidP="00F408A2">
      <w:pPr>
        <w:spacing w:after="240"/>
      </w:pPr>
      <w:r w:rsidRPr="00DB0D3E">
        <w:fldChar w:fldCharType="begin"/>
      </w:r>
      <w:r w:rsidRPr="00DB0D3E">
        <w:instrText xml:space="preserve"> AUTONUM  </w:instrText>
      </w:r>
      <w:r w:rsidRPr="00DB0D3E">
        <w:fldChar w:fldCharType="end"/>
      </w:r>
      <w:r w:rsidRPr="00DB0D3E">
        <w:tab/>
        <w:t>The Delegation of the Russian Federation</w:t>
      </w:r>
      <w:r w:rsidR="00FE3D05" w:rsidRPr="00DB0D3E">
        <w:t xml:space="preserve"> delivered </w:t>
      </w:r>
      <w:r w:rsidR="00803961" w:rsidRPr="00DB0D3E">
        <w:t xml:space="preserve">a single </w:t>
      </w:r>
      <w:r w:rsidR="00FE3D05" w:rsidRPr="00DB0D3E">
        <w:t xml:space="preserve">presentation </w:t>
      </w:r>
      <w:r w:rsidR="00D04232" w:rsidRPr="00DB0D3E">
        <w:t>on its implementation of WIPO Standards</w:t>
      </w:r>
      <w:r w:rsidR="00356DBA" w:rsidRPr="00DB0D3E">
        <w:t xml:space="preserve"> ST.26, ST.37 and ST.96</w:t>
      </w:r>
      <w:r w:rsidRPr="00DB0D3E">
        <w:t xml:space="preserve"> across its document management systems, state registers, electronic services and international data exchange. </w:t>
      </w:r>
      <w:r w:rsidR="00FE3D05" w:rsidRPr="00DB0D3E">
        <w:t xml:space="preserve"> </w:t>
      </w:r>
      <w:r w:rsidR="0091006E" w:rsidRPr="00DB0D3E">
        <w:t xml:space="preserve">The Delegation </w:t>
      </w:r>
      <w:r w:rsidRPr="00DB0D3E">
        <w:t>outlined</w:t>
      </w:r>
      <w:r w:rsidR="00C313D4" w:rsidRPr="00DB0D3E">
        <w:t xml:space="preserve"> as well</w:t>
      </w:r>
      <w:r w:rsidRPr="00DB0D3E">
        <w:t xml:space="preserve"> ongoing development of a new digital infrastructure based on unified </w:t>
      </w:r>
      <w:r w:rsidR="00C313D4" w:rsidRPr="00DB0D3E">
        <w:t xml:space="preserve">WIPO Standard </w:t>
      </w:r>
      <w:r w:rsidRPr="00DB0D3E">
        <w:t xml:space="preserve">ST.96 </w:t>
      </w:r>
      <w:r w:rsidR="00F55DEF" w:rsidRPr="00DB0D3E">
        <w:t xml:space="preserve">XML </w:t>
      </w:r>
      <w:r w:rsidRPr="00DB0D3E">
        <w:t xml:space="preserve">schemas, provision of national patent and sequence data in compliance with updated PCT minimum documentation requirements, and the application of WIPO Sequence validation tool. </w:t>
      </w:r>
      <w:r w:rsidR="00FE3D05" w:rsidRPr="00DB0D3E">
        <w:t xml:space="preserve"> </w:t>
      </w:r>
      <w:r w:rsidRPr="00DB0D3E">
        <w:t>The Delegation noted the need for limited schema adaptations to reflect national legal specificities.</w:t>
      </w:r>
    </w:p>
    <w:p w14:paraId="6B035EB6" w14:textId="1645E2EB" w:rsidR="00425C3A" w:rsidRPr="00DB0D3E" w:rsidRDefault="00425C3A" w:rsidP="001C197A">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noted presentations by </w:t>
      </w:r>
      <w:r w:rsidRPr="00DB0D3E" w:rsidDel="0053691C">
        <w:rPr>
          <w:rFonts w:asciiTheme="minorBidi" w:hAnsiTheme="minorBidi" w:cstheme="minorBidi"/>
          <w:szCs w:val="22"/>
        </w:rPr>
        <w:t xml:space="preserve">the </w:t>
      </w:r>
      <w:r w:rsidRPr="00DB0D3E">
        <w:rPr>
          <w:rFonts w:asciiTheme="minorBidi" w:hAnsiTheme="minorBidi" w:cstheme="minorBidi"/>
          <w:szCs w:val="22"/>
        </w:rPr>
        <w:t>Delegation</w:t>
      </w:r>
      <w:r w:rsidR="00C95BFC" w:rsidRPr="00DB0D3E">
        <w:rPr>
          <w:rFonts w:asciiTheme="minorBidi" w:hAnsiTheme="minorBidi" w:cstheme="minorBidi"/>
          <w:szCs w:val="22"/>
        </w:rPr>
        <w:t>s</w:t>
      </w:r>
      <w:r w:rsidRPr="00DB0D3E">
        <w:rPr>
          <w:rFonts w:asciiTheme="minorBidi" w:hAnsiTheme="minorBidi" w:cstheme="minorBidi"/>
          <w:szCs w:val="22"/>
        </w:rPr>
        <w:t xml:space="preserve"> of Australia</w:t>
      </w:r>
      <w:r w:rsidR="00166FBE" w:rsidRPr="00DB0D3E">
        <w:rPr>
          <w:rFonts w:asciiTheme="minorBidi" w:hAnsiTheme="minorBidi" w:cstheme="minorBidi"/>
          <w:szCs w:val="22"/>
        </w:rPr>
        <w:t xml:space="preserve"> and</w:t>
      </w:r>
      <w:r w:rsidR="00C95BFC" w:rsidRPr="00DB0D3E">
        <w:rPr>
          <w:rFonts w:asciiTheme="minorBidi" w:hAnsiTheme="minorBidi" w:cstheme="minorBidi"/>
          <w:szCs w:val="22"/>
        </w:rPr>
        <w:t xml:space="preserve"> Russian Federation and</w:t>
      </w:r>
      <w:r w:rsidRPr="00DB0D3E" w:rsidDel="00B34BEB">
        <w:rPr>
          <w:rFonts w:asciiTheme="minorBidi" w:hAnsiTheme="minorBidi" w:cstheme="minorBidi"/>
          <w:szCs w:val="22"/>
        </w:rPr>
        <w:t xml:space="preserve"> </w:t>
      </w:r>
      <w:r w:rsidRPr="00DB0D3E">
        <w:rPr>
          <w:rFonts w:asciiTheme="minorBidi" w:hAnsiTheme="minorBidi" w:cstheme="minorBidi"/>
          <w:szCs w:val="22"/>
        </w:rPr>
        <w:t xml:space="preserve">the Representative of Eurasian Patent Organization </w:t>
      </w:r>
      <w:r w:rsidR="00AA1B50" w:rsidRPr="00DB0D3E">
        <w:rPr>
          <w:rFonts w:asciiTheme="minorBidi" w:hAnsiTheme="minorBidi" w:cstheme="minorBidi"/>
          <w:szCs w:val="22"/>
        </w:rPr>
        <w:t>who shared their</w:t>
      </w:r>
      <w:r w:rsidR="00B05248" w:rsidRPr="00DB0D3E">
        <w:rPr>
          <w:rFonts w:asciiTheme="minorBidi" w:hAnsiTheme="minorBidi" w:cstheme="minorBidi"/>
          <w:szCs w:val="22"/>
        </w:rPr>
        <w:t xml:space="preserve"> implementation</w:t>
      </w:r>
      <w:r w:rsidR="00AA1B50" w:rsidRPr="00DB0D3E">
        <w:rPr>
          <w:rFonts w:asciiTheme="minorBidi" w:hAnsiTheme="minorBidi" w:cstheme="minorBidi"/>
          <w:szCs w:val="22"/>
        </w:rPr>
        <w:t xml:space="preserve"> experience</w:t>
      </w:r>
      <w:r w:rsidR="00B05248" w:rsidRPr="00DB0D3E">
        <w:rPr>
          <w:rFonts w:asciiTheme="minorBidi" w:hAnsiTheme="minorBidi" w:cstheme="minorBidi"/>
          <w:szCs w:val="22"/>
        </w:rPr>
        <w:t>s</w:t>
      </w:r>
      <w:r w:rsidR="00AA1B50" w:rsidRPr="00DB0D3E">
        <w:rPr>
          <w:rFonts w:asciiTheme="minorBidi" w:hAnsiTheme="minorBidi" w:cstheme="minorBidi"/>
          <w:szCs w:val="22"/>
        </w:rPr>
        <w:t xml:space="preserve"> </w:t>
      </w:r>
      <w:r w:rsidR="00B05248" w:rsidRPr="00DB0D3E">
        <w:rPr>
          <w:rFonts w:asciiTheme="minorBidi" w:hAnsiTheme="minorBidi" w:cstheme="minorBidi"/>
          <w:szCs w:val="22"/>
        </w:rPr>
        <w:t>and challenges in</w:t>
      </w:r>
      <w:r w:rsidR="00AA1B50" w:rsidRPr="00DB0D3E">
        <w:rPr>
          <w:rFonts w:asciiTheme="minorBidi" w:hAnsiTheme="minorBidi" w:cstheme="minorBidi"/>
          <w:szCs w:val="22"/>
        </w:rPr>
        <w:t xml:space="preserve"> implementing and customizing WIPO </w:t>
      </w:r>
      <w:r w:rsidR="009E0DDA" w:rsidRPr="00DB0D3E">
        <w:rPr>
          <w:rFonts w:asciiTheme="minorBidi" w:hAnsiTheme="minorBidi" w:cstheme="minorBidi"/>
          <w:szCs w:val="22"/>
        </w:rPr>
        <w:t xml:space="preserve">Standard </w:t>
      </w:r>
      <w:r w:rsidR="00AA1B50" w:rsidRPr="00DB0D3E">
        <w:rPr>
          <w:rFonts w:asciiTheme="minorBidi" w:hAnsiTheme="minorBidi" w:cstheme="minorBidi"/>
          <w:szCs w:val="22"/>
        </w:rPr>
        <w:t>ST.96 XML schemas</w:t>
      </w:r>
      <w:r w:rsidRPr="00DB0D3E">
        <w:rPr>
          <w:rFonts w:asciiTheme="minorBidi" w:hAnsiTheme="minorBidi" w:cstheme="minorBidi"/>
          <w:szCs w:val="22"/>
        </w:rPr>
        <w:t>.</w:t>
      </w:r>
    </w:p>
    <w:p w14:paraId="407ECD85" w14:textId="1B3293D6"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7:  Technical assistance and collaboration on global information systems</w:t>
      </w:r>
    </w:p>
    <w:p w14:paraId="09A97E41" w14:textId="3F5EDAD6"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7(a):  Report by the International Bureau on the provision of technical advice and assistance for capacity building to industrial property offices in connection with the mandate of the CWS</w:t>
      </w:r>
    </w:p>
    <w:p w14:paraId="37A77DEE" w14:textId="759B9EB0" w:rsidR="00234ABC" w:rsidRPr="00DB0D3E" w:rsidRDefault="0092613F" w:rsidP="00234AB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54" w:history="1">
        <w:r w:rsidR="00A04319" w:rsidRPr="00DB0D3E">
          <w:rPr>
            <w:rStyle w:val="Hyperlink"/>
            <w:rFonts w:asciiTheme="minorBidi" w:hAnsiTheme="minorBidi" w:cstheme="minorBidi"/>
            <w:szCs w:val="22"/>
          </w:rPr>
          <w:t>CWS/13/21</w:t>
        </w:r>
      </w:hyperlink>
      <w:r w:rsidR="00234ABC" w:rsidRPr="00DB0D3E">
        <w:rPr>
          <w:rFonts w:asciiTheme="minorBidi" w:hAnsiTheme="minorBidi" w:cstheme="minorBidi"/>
          <w:szCs w:val="22"/>
        </w:rPr>
        <w:t>.</w:t>
      </w:r>
    </w:p>
    <w:p w14:paraId="5FF3E3BD" w14:textId="131D8C3D" w:rsidR="00B051EB" w:rsidRPr="00DB0D3E" w:rsidRDefault="003C4633" w:rsidP="00234AB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presented the report </w:t>
      </w:r>
      <w:r w:rsidR="0021366A" w:rsidRPr="00DB0D3E">
        <w:rPr>
          <w:rFonts w:asciiTheme="minorBidi" w:hAnsiTheme="minorBidi" w:cstheme="minorBidi"/>
          <w:szCs w:val="22"/>
        </w:rPr>
        <w:t>outlin</w:t>
      </w:r>
      <w:r w:rsidR="00A2147E" w:rsidRPr="00DB0D3E">
        <w:rPr>
          <w:rFonts w:asciiTheme="minorBidi" w:hAnsiTheme="minorBidi" w:cstheme="minorBidi"/>
          <w:szCs w:val="22"/>
        </w:rPr>
        <w:t>ing</w:t>
      </w:r>
      <w:r w:rsidR="0021366A" w:rsidRPr="00DB0D3E">
        <w:rPr>
          <w:rFonts w:asciiTheme="minorBidi" w:hAnsiTheme="minorBidi" w:cstheme="minorBidi"/>
          <w:szCs w:val="22"/>
        </w:rPr>
        <w:t xml:space="preserve"> </w:t>
      </w:r>
      <w:r w:rsidRPr="00DB0D3E">
        <w:rPr>
          <w:rFonts w:asciiTheme="minorBidi" w:hAnsiTheme="minorBidi" w:cstheme="minorBidi"/>
          <w:szCs w:val="22"/>
        </w:rPr>
        <w:t xml:space="preserve">the support provided to IP offices and their users in implementing WIPO </w:t>
      </w:r>
      <w:r w:rsidR="00FB28FF" w:rsidRPr="00DB0D3E">
        <w:rPr>
          <w:rFonts w:asciiTheme="minorBidi" w:hAnsiTheme="minorBidi" w:cstheme="minorBidi"/>
          <w:szCs w:val="22"/>
        </w:rPr>
        <w:t>S</w:t>
      </w:r>
      <w:r w:rsidRPr="00DB0D3E">
        <w:rPr>
          <w:rFonts w:asciiTheme="minorBidi" w:hAnsiTheme="minorBidi" w:cstheme="minorBidi"/>
          <w:szCs w:val="22"/>
        </w:rPr>
        <w:t>tandards</w:t>
      </w:r>
      <w:r w:rsidR="0021366A" w:rsidRPr="00DB0D3E">
        <w:rPr>
          <w:rFonts w:asciiTheme="minorBidi" w:hAnsiTheme="minorBidi" w:cstheme="minorBidi"/>
          <w:szCs w:val="22"/>
        </w:rPr>
        <w:t>, through the provision of</w:t>
      </w:r>
      <w:r w:rsidRPr="00DB0D3E">
        <w:rPr>
          <w:rFonts w:asciiTheme="minorBidi" w:hAnsiTheme="minorBidi" w:cstheme="minorBidi"/>
          <w:szCs w:val="22"/>
        </w:rPr>
        <w:t xml:space="preserve"> training, webinars</w:t>
      </w:r>
      <w:r w:rsidR="0021366A" w:rsidRPr="00DB0D3E">
        <w:rPr>
          <w:rFonts w:asciiTheme="minorBidi" w:hAnsiTheme="minorBidi" w:cstheme="minorBidi"/>
          <w:szCs w:val="22"/>
        </w:rPr>
        <w:t xml:space="preserve"> </w:t>
      </w:r>
      <w:r w:rsidR="0021366A" w:rsidRPr="00DB0D3E">
        <w:rPr>
          <w:szCs w:val="22"/>
        </w:rPr>
        <w:t xml:space="preserve">and </w:t>
      </w:r>
      <w:r w:rsidRPr="00DB0D3E">
        <w:rPr>
          <w:szCs w:val="22"/>
        </w:rPr>
        <w:t xml:space="preserve">workshops. </w:t>
      </w:r>
      <w:r w:rsidR="00FB28FF" w:rsidRPr="00DB0D3E">
        <w:rPr>
          <w:szCs w:val="22"/>
        </w:rPr>
        <w:t xml:space="preserve"> </w:t>
      </w:r>
      <w:r w:rsidR="00C41188" w:rsidRPr="00DB0D3E">
        <w:rPr>
          <w:szCs w:val="22"/>
        </w:rPr>
        <w:t>D</w:t>
      </w:r>
      <w:r w:rsidR="004F0609" w:rsidRPr="00DB0D3E">
        <w:rPr>
          <w:szCs w:val="22"/>
        </w:rPr>
        <w:t>uring 2024, this support included technical assistance for</w:t>
      </w:r>
      <w:r w:rsidR="00FB28FF" w:rsidRPr="00DB0D3E">
        <w:rPr>
          <w:szCs w:val="22"/>
        </w:rPr>
        <w:t xml:space="preserve"> WIPO Standards </w:t>
      </w:r>
      <w:r w:rsidRPr="00DB0D3E">
        <w:rPr>
          <w:szCs w:val="22"/>
        </w:rPr>
        <w:t>ST</w:t>
      </w:r>
      <w:r w:rsidR="00FB28FF" w:rsidRPr="00DB0D3E">
        <w:rPr>
          <w:szCs w:val="22"/>
        </w:rPr>
        <w:t>.</w:t>
      </w:r>
      <w:r w:rsidRPr="00DB0D3E">
        <w:rPr>
          <w:szCs w:val="22"/>
        </w:rPr>
        <w:t>26, ST</w:t>
      </w:r>
      <w:r w:rsidR="00FB28FF" w:rsidRPr="00DB0D3E">
        <w:rPr>
          <w:szCs w:val="22"/>
        </w:rPr>
        <w:t>.</w:t>
      </w:r>
      <w:r w:rsidRPr="00DB0D3E">
        <w:rPr>
          <w:szCs w:val="22"/>
        </w:rPr>
        <w:t>37, and ST</w:t>
      </w:r>
      <w:r w:rsidR="00FB28FF" w:rsidRPr="00DB0D3E">
        <w:rPr>
          <w:szCs w:val="22"/>
        </w:rPr>
        <w:t>.</w:t>
      </w:r>
      <w:r w:rsidRPr="00DB0D3E">
        <w:rPr>
          <w:szCs w:val="22"/>
        </w:rPr>
        <w:t xml:space="preserve">96. </w:t>
      </w:r>
      <w:r w:rsidR="00FB28FF" w:rsidRPr="00DB0D3E">
        <w:rPr>
          <w:szCs w:val="22"/>
        </w:rPr>
        <w:t xml:space="preserve"> </w:t>
      </w:r>
      <w:r w:rsidRPr="00DB0D3E">
        <w:rPr>
          <w:szCs w:val="22"/>
        </w:rPr>
        <w:t xml:space="preserve">Key initiatives included providing </w:t>
      </w:r>
      <w:r w:rsidR="003B1181" w:rsidRPr="00DB0D3E">
        <w:rPr>
          <w:szCs w:val="22"/>
        </w:rPr>
        <w:t>training and support for Offices impl</w:t>
      </w:r>
      <w:r w:rsidR="004C6356" w:rsidRPr="00DB0D3E">
        <w:rPr>
          <w:szCs w:val="22"/>
        </w:rPr>
        <w:t>ementing</w:t>
      </w:r>
      <w:r w:rsidR="003B1181" w:rsidRPr="00DB0D3E">
        <w:rPr>
          <w:szCs w:val="22"/>
        </w:rPr>
        <w:t xml:space="preserve"> </w:t>
      </w:r>
      <w:r w:rsidRPr="00DB0D3E">
        <w:rPr>
          <w:szCs w:val="22"/>
        </w:rPr>
        <w:t xml:space="preserve">WIPO Sequence Suite </w:t>
      </w:r>
      <w:r w:rsidR="004C6356" w:rsidRPr="00DB0D3E">
        <w:rPr>
          <w:szCs w:val="22"/>
        </w:rPr>
        <w:t xml:space="preserve">or </w:t>
      </w:r>
      <w:r w:rsidR="006D0A78" w:rsidRPr="00DB0D3E">
        <w:rPr>
          <w:szCs w:val="22"/>
        </w:rPr>
        <w:t xml:space="preserve">WIPO Sequence </w:t>
      </w:r>
      <w:r w:rsidRPr="00DB0D3E">
        <w:rPr>
          <w:szCs w:val="22"/>
        </w:rPr>
        <w:t xml:space="preserve">Validator, </w:t>
      </w:r>
      <w:r w:rsidR="00400033" w:rsidRPr="00DB0D3E">
        <w:rPr>
          <w:szCs w:val="22"/>
        </w:rPr>
        <w:t>conducting a pilot project to train research institutions to</w:t>
      </w:r>
      <w:r w:rsidRPr="00DB0D3E">
        <w:rPr>
          <w:szCs w:val="22"/>
        </w:rPr>
        <w:t xml:space="preserve"> </w:t>
      </w:r>
      <w:r w:rsidR="00400033" w:rsidRPr="00DB0D3E">
        <w:rPr>
          <w:szCs w:val="22"/>
        </w:rPr>
        <w:t xml:space="preserve">transform </w:t>
      </w:r>
      <w:r w:rsidRPr="00DB0D3E">
        <w:rPr>
          <w:szCs w:val="22"/>
        </w:rPr>
        <w:t xml:space="preserve">sequence data </w:t>
      </w:r>
      <w:r w:rsidR="00400033" w:rsidRPr="00DB0D3E">
        <w:rPr>
          <w:szCs w:val="22"/>
        </w:rPr>
        <w:t>to WIPO Standard format</w:t>
      </w:r>
      <w:r w:rsidRPr="00DB0D3E">
        <w:rPr>
          <w:szCs w:val="22"/>
        </w:rPr>
        <w:t xml:space="preserve">, developing the API Catalog which consolidates 177 APIs from nine offices, and enhancing IP office infrastructure via the WIPO </w:t>
      </w:r>
      <w:r w:rsidR="0007440C" w:rsidRPr="00DB0D3E">
        <w:rPr>
          <w:szCs w:val="22"/>
        </w:rPr>
        <w:t>Industrial Property Administration System</w:t>
      </w:r>
      <w:r w:rsidRPr="00DB0D3E">
        <w:rPr>
          <w:szCs w:val="22"/>
        </w:rPr>
        <w:t xml:space="preserve"> </w:t>
      </w:r>
      <w:r w:rsidR="0007440C" w:rsidRPr="00DB0D3E">
        <w:rPr>
          <w:szCs w:val="22"/>
        </w:rPr>
        <w:t>(</w:t>
      </w:r>
      <w:r w:rsidRPr="00DB0D3E">
        <w:rPr>
          <w:szCs w:val="22"/>
        </w:rPr>
        <w:t>IPAS</w:t>
      </w:r>
      <w:r w:rsidR="0007440C" w:rsidRPr="00DB0D3E">
        <w:rPr>
          <w:szCs w:val="22"/>
        </w:rPr>
        <w:t>)</w:t>
      </w:r>
      <w:r w:rsidRPr="00DB0D3E">
        <w:rPr>
          <w:szCs w:val="22"/>
        </w:rPr>
        <w:t xml:space="preserve">, WIPO </w:t>
      </w:r>
      <w:r w:rsidR="00D82D18" w:rsidRPr="00DB0D3E">
        <w:t>Centralized Access to Search and Examination</w:t>
      </w:r>
      <w:r w:rsidRPr="00DB0D3E">
        <w:rPr>
          <w:szCs w:val="22"/>
        </w:rPr>
        <w:t xml:space="preserve"> </w:t>
      </w:r>
      <w:r w:rsidR="00D82D18" w:rsidRPr="00DB0D3E">
        <w:rPr>
          <w:szCs w:val="22"/>
        </w:rPr>
        <w:t>(</w:t>
      </w:r>
      <w:r w:rsidRPr="00DB0D3E">
        <w:rPr>
          <w:szCs w:val="22"/>
        </w:rPr>
        <w:t>CASE</w:t>
      </w:r>
      <w:r w:rsidR="00D82D18" w:rsidRPr="00DB0D3E">
        <w:rPr>
          <w:szCs w:val="22"/>
        </w:rPr>
        <w:t>)</w:t>
      </w:r>
      <w:r w:rsidRPr="00DB0D3E">
        <w:rPr>
          <w:szCs w:val="22"/>
        </w:rPr>
        <w:t>, and</w:t>
      </w:r>
      <w:r w:rsidR="005A08E0" w:rsidRPr="00DB0D3E">
        <w:rPr>
          <w:szCs w:val="22"/>
        </w:rPr>
        <w:t xml:space="preserve"> WIPO</w:t>
      </w:r>
      <w:r w:rsidRPr="00DB0D3E">
        <w:rPr>
          <w:szCs w:val="22"/>
        </w:rPr>
        <w:t xml:space="preserve"> DAS platforms. </w:t>
      </w:r>
      <w:r w:rsidR="005A08E0" w:rsidRPr="00DB0D3E">
        <w:rPr>
          <w:szCs w:val="22"/>
        </w:rPr>
        <w:t xml:space="preserve"> </w:t>
      </w:r>
      <w:r w:rsidRPr="00DB0D3E">
        <w:rPr>
          <w:szCs w:val="22"/>
        </w:rPr>
        <w:t xml:space="preserve">Capacity-building efforts also extended to patent examiners through training on IPC classification and examination tools. </w:t>
      </w:r>
      <w:r w:rsidR="005A08E0" w:rsidRPr="00DB0D3E">
        <w:rPr>
          <w:szCs w:val="22"/>
        </w:rPr>
        <w:t xml:space="preserve"> </w:t>
      </w:r>
      <w:r w:rsidRPr="00DB0D3E">
        <w:rPr>
          <w:szCs w:val="22"/>
        </w:rPr>
        <w:t xml:space="preserve">Particular attention was given to supporting developing countries for their participation in IP data </w:t>
      </w:r>
      <w:r w:rsidR="00D3354D" w:rsidRPr="00DB0D3E">
        <w:rPr>
          <w:szCs w:val="22"/>
        </w:rPr>
        <w:t xml:space="preserve">exchange </w:t>
      </w:r>
      <w:r w:rsidRPr="00DB0D3E">
        <w:rPr>
          <w:szCs w:val="22"/>
        </w:rPr>
        <w:t>via global databases</w:t>
      </w:r>
      <w:r w:rsidR="00301168" w:rsidRPr="00DB0D3E">
        <w:rPr>
          <w:szCs w:val="22"/>
        </w:rPr>
        <w:t xml:space="preserve">, </w:t>
      </w:r>
      <w:r w:rsidR="00C054D5" w:rsidRPr="00DB0D3E">
        <w:rPr>
          <w:szCs w:val="22"/>
        </w:rPr>
        <w:t>with a view to providing users in those countries with greater access to their IP information</w:t>
      </w:r>
      <w:r w:rsidRPr="00DB0D3E">
        <w:rPr>
          <w:szCs w:val="22"/>
        </w:rPr>
        <w:t xml:space="preserve">. </w:t>
      </w:r>
      <w:r w:rsidR="00C054D5" w:rsidRPr="00DB0D3E">
        <w:rPr>
          <w:szCs w:val="22"/>
        </w:rPr>
        <w:t xml:space="preserve"> The exchange of IP data was organized, when possible, in accordance with relevant WIPO Standards</w:t>
      </w:r>
      <w:r w:rsidR="00CC0C06">
        <w:rPr>
          <w:szCs w:val="22"/>
        </w:rPr>
        <w:t>.</w:t>
      </w:r>
    </w:p>
    <w:p w14:paraId="7886BA20" w14:textId="6B1823AC" w:rsidR="003C4633" w:rsidRPr="00DB0D3E" w:rsidRDefault="00BD6CF9" w:rsidP="00234ABC">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5A08E0" w:rsidRPr="00DB0D3E">
        <w:rPr>
          <w:rFonts w:asciiTheme="minorBidi" w:hAnsiTheme="minorBidi" w:cstheme="minorBidi"/>
          <w:szCs w:val="22"/>
        </w:rPr>
        <w:t xml:space="preserve">Several </w:t>
      </w:r>
      <w:r w:rsidR="00B051EB" w:rsidRPr="00DB0D3E">
        <w:rPr>
          <w:rFonts w:asciiTheme="minorBidi" w:hAnsiTheme="minorBidi" w:cstheme="minorBidi"/>
          <w:szCs w:val="22"/>
        </w:rPr>
        <w:t>d</w:t>
      </w:r>
      <w:r w:rsidR="003C4633" w:rsidRPr="00DB0D3E">
        <w:rPr>
          <w:rFonts w:asciiTheme="minorBidi" w:hAnsiTheme="minorBidi" w:cstheme="minorBidi"/>
          <w:szCs w:val="22"/>
        </w:rPr>
        <w:t xml:space="preserve">elegations welcomed the </w:t>
      </w:r>
      <w:r w:rsidR="00B051EB" w:rsidRPr="00DB0D3E">
        <w:rPr>
          <w:rFonts w:asciiTheme="minorBidi" w:hAnsiTheme="minorBidi" w:cstheme="minorBidi"/>
          <w:szCs w:val="22"/>
        </w:rPr>
        <w:t>International Bureau</w:t>
      </w:r>
      <w:r w:rsidR="003C4633" w:rsidRPr="00DB0D3E">
        <w:rPr>
          <w:rFonts w:asciiTheme="minorBidi" w:hAnsiTheme="minorBidi" w:cstheme="minorBidi"/>
          <w:szCs w:val="22"/>
        </w:rPr>
        <w:t xml:space="preserve"> efforts</w:t>
      </w:r>
      <w:r w:rsidR="00BD773C" w:rsidRPr="00DB0D3E">
        <w:rPr>
          <w:rFonts w:asciiTheme="minorBidi" w:hAnsiTheme="minorBidi" w:cstheme="minorBidi"/>
          <w:szCs w:val="22"/>
        </w:rPr>
        <w:t xml:space="preserve"> in providing this type of technical assistance</w:t>
      </w:r>
      <w:r w:rsidR="003C4633" w:rsidRPr="00DB0D3E">
        <w:rPr>
          <w:rFonts w:asciiTheme="minorBidi" w:hAnsiTheme="minorBidi" w:cstheme="minorBidi"/>
          <w:szCs w:val="22"/>
        </w:rPr>
        <w:t>.</w:t>
      </w:r>
      <w:r w:rsidR="00B051EB" w:rsidRPr="00DB0D3E">
        <w:rPr>
          <w:rFonts w:asciiTheme="minorBidi" w:hAnsiTheme="minorBidi" w:cstheme="minorBidi"/>
          <w:szCs w:val="22"/>
        </w:rPr>
        <w:t xml:space="preserve">  The Delegation of </w:t>
      </w:r>
      <w:r w:rsidR="003C4633" w:rsidRPr="00DB0D3E">
        <w:rPr>
          <w:rFonts w:asciiTheme="minorBidi" w:hAnsiTheme="minorBidi" w:cstheme="minorBidi"/>
          <w:szCs w:val="22"/>
        </w:rPr>
        <w:t xml:space="preserve">India expressed appreciation for support in implementing </w:t>
      </w:r>
      <w:r w:rsidR="00BD773C" w:rsidRPr="00DB0D3E">
        <w:rPr>
          <w:rFonts w:asciiTheme="minorBidi" w:hAnsiTheme="minorBidi" w:cstheme="minorBidi"/>
          <w:szCs w:val="22"/>
        </w:rPr>
        <w:t>WIPO</w:t>
      </w:r>
      <w:r w:rsidR="003C4633" w:rsidRPr="00DB0D3E">
        <w:rPr>
          <w:rFonts w:asciiTheme="minorBidi" w:hAnsiTheme="minorBidi" w:cstheme="minorBidi"/>
          <w:szCs w:val="22"/>
        </w:rPr>
        <w:t xml:space="preserve"> </w:t>
      </w:r>
      <w:r w:rsidR="009E0DDA" w:rsidRPr="00DB0D3E">
        <w:rPr>
          <w:rFonts w:asciiTheme="minorBidi" w:hAnsiTheme="minorBidi" w:cstheme="minorBidi"/>
          <w:szCs w:val="22"/>
        </w:rPr>
        <w:t xml:space="preserve">Standard </w:t>
      </w:r>
      <w:r w:rsidR="003C4633" w:rsidRPr="00DB0D3E">
        <w:rPr>
          <w:rFonts w:asciiTheme="minorBidi" w:hAnsiTheme="minorBidi" w:cstheme="minorBidi"/>
          <w:szCs w:val="22"/>
        </w:rPr>
        <w:t>ST</w:t>
      </w:r>
      <w:r w:rsidR="00B051EB" w:rsidRPr="00DB0D3E">
        <w:rPr>
          <w:rFonts w:asciiTheme="minorBidi" w:hAnsiTheme="minorBidi" w:cstheme="minorBidi"/>
          <w:szCs w:val="22"/>
        </w:rPr>
        <w:t>.</w:t>
      </w:r>
      <w:r w:rsidR="003C4633" w:rsidRPr="00DB0D3E">
        <w:rPr>
          <w:rFonts w:asciiTheme="minorBidi" w:hAnsiTheme="minorBidi" w:cstheme="minorBidi"/>
          <w:szCs w:val="22"/>
        </w:rPr>
        <w:t>26, and</w:t>
      </w:r>
      <w:r w:rsidRPr="00DB0D3E">
        <w:rPr>
          <w:rFonts w:asciiTheme="minorBidi" w:hAnsiTheme="minorBidi" w:cstheme="minorBidi"/>
          <w:szCs w:val="22"/>
        </w:rPr>
        <w:t xml:space="preserve"> the Delegation of</w:t>
      </w:r>
      <w:r w:rsidR="003C4633" w:rsidRPr="00DB0D3E">
        <w:rPr>
          <w:rFonts w:asciiTheme="minorBidi" w:hAnsiTheme="minorBidi" w:cstheme="minorBidi"/>
          <w:szCs w:val="22"/>
        </w:rPr>
        <w:t xml:space="preserve"> Uganda proposed </w:t>
      </w:r>
      <w:r w:rsidR="00657C64" w:rsidRPr="00DB0D3E">
        <w:rPr>
          <w:rFonts w:asciiTheme="minorBidi" w:hAnsiTheme="minorBidi" w:cstheme="minorBidi"/>
          <w:szCs w:val="22"/>
        </w:rPr>
        <w:t xml:space="preserve">the </w:t>
      </w:r>
      <w:r w:rsidR="003C4633" w:rsidRPr="00DB0D3E">
        <w:rPr>
          <w:rFonts w:asciiTheme="minorBidi" w:hAnsiTheme="minorBidi" w:cstheme="minorBidi"/>
          <w:szCs w:val="22"/>
        </w:rPr>
        <w:t>develop</w:t>
      </w:r>
      <w:r w:rsidR="00657C64" w:rsidRPr="00DB0D3E">
        <w:rPr>
          <w:rFonts w:asciiTheme="minorBidi" w:hAnsiTheme="minorBidi" w:cstheme="minorBidi"/>
          <w:szCs w:val="22"/>
        </w:rPr>
        <w:t xml:space="preserve">ment of </w:t>
      </w:r>
      <w:r w:rsidR="00D70AF2" w:rsidRPr="00DB0D3E">
        <w:rPr>
          <w:rFonts w:asciiTheme="minorBidi" w:hAnsiTheme="minorBidi" w:cstheme="minorBidi"/>
          <w:szCs w:val="22"/>
        </w:rPr>
        <w:t>a list of</w:t>
      </w:r>
      <w:r w:rsidR="003C4633" w:rsidRPr="00DB0D3E">
        <w:rPr>
          <w:rFonts w:asciiTheme="minorBidi" w:hAnsiTheme="minorBidi" w:cstheme="minorBidi"/>
          <w:szCs w:val="22"/>
        </w:rPr>
        <w:t xml:space="preserve"> </w:t>
      </w:r>
      <w:r w:rsidR="00101FAD" w:rsidRPr="00DB0D3E">
        <w:rPr>
          <w:rFonts w:asciiTheme="minorBidi" w:hAnsiTheme="minorBidi" w:cstheme="minorBidi"/>
          <w:szCs w:val="22"/>
        </w:rPr>
        <w:t>essential</w:t>
      </w:r>
      <w:r w:rsidR="003C4633" w:rsidRPr="00DB0D3E">
        <w:rPr>
          <w:rFonts w:asciiTheme="minorBidi" w:hAnsiTheme="minorBidi" w:cstheme="minorBidi"/>
          <w:szCs w:val="22"/>
        </w:rPr>
        <w:t xml:space="preserve"> </w:t>
      </w:r>
      <w:r w:rsidRPr="00DB0D3E">
        <w:rPr>
          <w:rFonts w:asciiTheme="minorBidi" w:hAnsiTheme="minorBidi" w:cstheme="minorBidi"/>
          <w:szCs w:val="22"/>
        </w:rPr>
        <w:t xml:space="preserve">WIPO Standards </w:t>
      </w:r>
      <w:r w:rsidR="00101FAD" w:rsidRPr="00DB0D3E">
        <w:rPr>
          <w:rFonts w:asciiTheme="minorBidi" w:hAnsiTheme="minorBidi" w:cstheme="minorBidi"/>
          <w:szCs w:val="22"/>
        </w:rPr>
        <w:t xml:space="preserve">for developing Offices to start </w:t>
      </w:r>
      <w:r w:rsidR="00BD4C6A" w:rsidRPr="00DB0D3E">
        <w:rPr>
          <w:rFonts w:asciiTheme="minorBidi" w:hAnsiTheme="minorBidi" w:cstheme="minorBidi"/>
          <w:szCs w:val="22"/>
        </w:rPr>
        <w:t xml:space="preserve">their implementation </w:t>
      </w:r>
      <w:r w:rsidR="00101FAD" w:rsidRPr="00DB0D3E">
        <w:rPr>
          <w:rFonts w:asciiTheme="minorBidi" w:hAnsiTheme="minorBidi" w:cstheme="minorBidi"/>
          <w:szCs w:val="22"/>
        </w:rPr>
        <w:t>with</w:t>
      </w:r>
      <w:r w:rsidR="003C4633" w:rsidRPr="00DB0D3E">
        <w:rPr>
          <w:rFonts w:asciiTheme="minorBidi" w:hAnsiTheme="minorBidi" w:cstheme="minorBidi"/>
          <w:szCs w:val="22"/>
        </w:rPr>
        <w:t>.</w:t>
      </w:r>
    </w:p>
    <w:p w14:paraId="5C6B86A1" w14:textId="6A504909" w:rsidR="00C9020E" w:rsidRPr="00DB0D3E" w:rsidRDefault="0092613F" w:rsidP="00DA4F23">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w:t>
      </w:r>
      <w:r w:rsidR="005314E1" w:rsidRPr="00DB0D3E">
        <w:rPr>
          <w:rFonts w:asciiTheme="minorBidi" w:hAnsiTheme="minorBidi" w:cstheme="minorBidi"/>
          <w:szCs w:val="22"/>
        </w:rPr>
        <w:t xml:space="preserve">both </w:t>
      </w:r>
      <w:r w:rsidR="00C9020E" w:rsidRPr="00DB0D3E">
        <w:rPr>
          <w:rFonts w:asciiTheme="minorBidi" w:hAnsiTheme="minorBidi" w:cstheme="minorBidi"/>
          <w:szCs w:val="22"/>
        </w:rPr>
        <w:t xml:space="preserve">the content of </w:t>
      </w:r>
      <w:r w:rsidR="002A49BF" w:rsidRPr="00DB0D3E">
        <w:rPr>
          <w:rFonts w:asciiTheme="minorBidi" w:hAnsiTheme="minorBidi" w:cstheme="minorBidi"/>
          <w:szCs w:val="22"/>
        </w:rPr>
        <w:t xml:space="preserve">document </w:t>
      </w:r>
      <w:hyperlink r:id="rId55" w:history="1">
        <w:r w:rsidR="002A49BF" w:rsidRPr="00DB0D3E">
          <w:rPr>
            <w:rStyle w:val="Hyperlink"/>
            <w:rFonts w:asciiTheme="minorBidi" w:hAnsiTheme="minorBidi" w:cstheme="minorBidi"/>
            <w:szCs w:val="22"/>
          </w:rPr>
          <w:t>CWS/13/21</w:t>
        </w:r>
      </w:hyperlink>
      <w:r w:rsidR="007D129C" w:rsidRPr="00DB0D3E">
        <w:rPr>
          <w:rFonts w:asciiTheme="minorBidi" w:hAnsiTheme="minorBidi" w:cstheme="minorBidi"/>
          <w:szCs w:val="22"/>
        </w:rPr>
        <w:t>and</w:t>
      </w:r>
      <w:r w:rsidR="00C9020E" w:rsidRPr="00DB0D3E">
        <w:rPr>
          <w:rFonts w:asciiTheme="minorBidi" w:hAnsiTheme="minorBidi" w:cstheme="minorBidi"/>
          <w:szCs w:val="22"/>
        </w:rPr>
        <w:t xml:space="preserve"> that this document would serve as the basis of the relevant report to be presented to the WIPO General Assembly to be held in 2026.</w:t>
      </w:r>
    </w:p>
    <w:p w14:paraId="2418C181" w14:textId="34FE2693"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7(b):  WIPO Standard ST.26 and WIPO Sequence Suite</w:t>
      </w:r>
    </w:p>
    <w:p w14:paraId="0DF8B212" w14:textId="3DBF2272" w:rsidR="00155959"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w:t>
      </w:r>
      <w:r w:rsidR="00C21738" w:rsidRPr="00DB0D3E">
        <w:rPr>
          <w:rFonts w:asciiTheme="minorBidi" w:hAnsiTheme="minorBidi" w:cstheme="minorBidi"/>
          <w:szCs w:val="22"/>
        </w:rPr>
        <w:t>International Bureau presented the progress made in the development of the WIPO Sequence Suite since the last session of the CWS</w:t>
      </w:r>
      <w:r w:rsidR="008D1E75" w:rsidRPr="00DB0D3E">
        <w:rPr>
          <w:rFonts w:asciiTheme="minorBidi" w:hAnsiTheme="minorBidi" w:cstheme="minorBidi"/>
          <w:szCs w:val="22"/>
        </w:rPr>
        <w:t xml:space="preserve">, </w:t>
      </w:r>
      <w:r w:rsidR="003D7D78" w:rsidRPr="00DB0D3E">
        <w:rPr>
          <w:rFonts w:asciiTheme="minorBidi" w:hAnsiTheme="minorBidi" w:cstheme="minorBidi"/>
          <w:szCs w:val="22"/>
        </w:rPr>
        <w:t>as well as the plans for future development.</w:t>
      </w:r>
      <w:r w:rsidR="00C10D77" w:rsidRPr="00DB0D3E">
        <w:rPr>
          <w:rFonts w:asciiTheme="minorBidi" w:hAnsiTheme="minorBidi" w:cstheme="minorBidi"/>
          <w:szCs w:val="22"/>
        </w:rPr>
        <w:t xml:space="preserve">  </w:t>
      </w:r>
      <w:r w:rsidR="00155959" w:rsidRPr="00DB0D3E">
        <w:rPr>
          <w:rFonts w:asciiTheme="minorBidi" w:hAnsiTheme="minorBidi" w:cstheme="minorBidi"/>
          <w:szCs w:val="22"/>
        </w:rPr>
        <w:t xml:space="preserve">Since the last session, improvements have focused on enhancing performance </w:t>
      </w:r>
      <w:r w:rsidR="00CF5E4B" w:rsidRPr="00DB0D3E">
        <w:rPr>
          <w:rFonts w:asciiTheme="minorBidi" w:hAnsiTheme="minorBidi" w:cstheme="minorBidi"/>
          <w:szCs w:val="22"/>
        </w:rPr>
        <w:t xml:space="preserve">for WIPO Sequence </w:t>
      </w:r>
      <w:r w:rsidR="00155959" w:rsidRPr="00DB0D3E">
        <w:rPr>
          <w:rFonts w:asciiTheme="minorBidi" w:hAnsiTheme="minorBidi" w:cstheme="minorBidi"/>
          <w:szCs w:val="22"/>
        </w:rPr>
        <w:t xml:space="preserve">and </w:t>
      </w:r>
      <w:r w:rsidR="00B14B15" w:rsidRPr="00DB0D3E">
        <w:rPr>
          <w:rFonts w:asciiTheme="minorBidi" w:hAnsiTheme="minorBidi" w:cstheme="minorBidi"/>
          <w:szCs w:val="22"/>
        </w:rPr>
        <w:t xml:space="preserve">improving </w:t>
      </w:r>
      <w:r w:rsidR="00155959" w:rsidRPr="00DB0D3E">
        <w:rPr>
          <w:rFonts w:asciiTheme="minorBidi" w:hAnsiTheme="minorBidi" w:cstheme="minorBidi"/>
          <w:szCs w:val="22"/>
        </w:rPr>
        <w:t>the user experience</w:t>
      </w:r>
      <w:r w:rsidR="00B14B15" w:rsidRPr="00DB0D3E">
        <w:rPr>
          <w:rFonts w:asciiTheme="minorBidi" w:hAnsiTheme="minorBidi" w:cstheme="minorBidi"/>
          <w:szCs w:val="22"/>
        </w:rPr>
        <w:t xml:space="preserve"> by extending the bulk editing functionality</w:t>
      </w:r>
      <w:r w:rsidR="00155959" w:rsidRPr="00DB0D3E">
        <w:rPr>
          <w:rFonts w:asciiTheme="minorBidi" w:hAnsiTheme="minorBidi" w:cstheme="minorBidi"/>
          <w:szCs w:val="22"/>
        </w:rPr>
        <w:t>.</w:t>
      </w:r>
      <w:r w:rsidR="00155959" w:rsidRPr="00DB0D3E" w:rsidDel="008A2BC7">
        <w:rPr>
          <w:rFonts w:asciiTheme="minorBidi" w:hAnsiTheme="minorBidi" w:cstheme="minorBidi"/>
          <w:szCs w:val="22"/>
        </w:rPr>
        <w:t xml:space="preserve"> </w:t>
      </w:r>
      <w:r w:rsidR="00155959" w:rsidRPr="00DB0D3E">
        <w:rPr>
          <w:rFonts w:asciiTheme="minorBidi" w:hAnsiTheme="minorBidi" w:cstheme="minorBidi"/>
          <w:szCs w:val="22"/>
        </w:rPr>
        <w:t xml:space="preserve"> Version 3.1.0 of the </w:t>
      </w:r>
      <w:r w:rsidR="00B14B15" w:rsidRPr="00DB0D3E">
        <w:rPr>
          <w:rFonts w:asciiTheme="minorBidi" w:hAnsiTheme="minorBidi" w:cstheme="minorBidi"/>
          <w:szCs w:val="22"/>
        </w:rPr>
        <w:t>WIPO Sequence V</w:t>
      </w:r>
      <w:r w:rsidR="00155959" w:rsidRPr="00DB0D3E">
        <w:rPr>
          <w:rFonts w:asciiTheme="minorBidi" w:hAnsiTheme="minorBidi" w:cstheme="minorBidi"/>
          <w:szCs w:val="22"/>
        </w:rPr>
        <w:t xml:space="preserve">alidator has been released, and </w:t>
      </w:r>
      <w:r w:rsidR="009D60FF" w:rsidRPr="00DB0D3E">
        <w:rPr>
          <w:rFonts w:asciiTheme="minorBidi" w:hAnsiTheme="minorBidi" w:cstheme="minorBidi"/>
          <w:szCs w:val="22"/>
        </w:rPr>
        <w:t>WIPO Sequence</w:t>
      </w:r>
      <w:r w:rsidR="00155959" w:rsidRPr="00DB0D3E">
        <w:rPr>
          <w:rFonts w:asciiTheme="minorBidi" w:hAnsiTheme="minorBidi" w:cstheme="minorBidi"/>
          <w:szCs w:val="22"/>
        </w:rPr>
        <w:t xml:space="preserve"> will undergo a pilot with the WIPO Sequence Insider Group before its </w:t>
      </w:r>
      <w:r w:rsidR="00C746E9" w:rsidRPr="00DB0D3E">
        <w:rPr>
          <w:rFonts w:asciiTheme="minorBidi" w:hAnsiTheme="minorBidi" w:cstheme="minorBidi"/>
          <w:szCs w:val="22"/>
        </w:rPr>
        <w:t xml:space="preserve">planned </w:t>
      </w:r>
      <w:r w:rsidR="00155959" w:rsidRPr="00DB0D3E">
        <w:rPr>
          <w:rFonts w:asciiTheme="minorBidi" w:hAnsiTheme="minorBidi" w:cstheme="minorBidi"/>
          <w:szCs w:val="22"/>
        </w:rPr>
        <w:t xml:space="preserve">public release in </w:t>
      </w:r>
      <w:r w:rsidR="000B7293" w:rsidRPr="00DB0D3E">
        <w:rPr>
          <w:rFonts w:asciiTheme="minorBidi" w:hAnsiTheme="minorBidi" w:cstheme="minorBidi"/>
          <w:szCs w:val="22"/>
        </w:rPr>
        <w:t>the first quarter</w:t>
      </w:r>
      <w:r w:rsidR="00155959" w:rsidRPr="00DB0D3E">
        <w:rPr>
          <w:rFonts w:asciiTheme="minorBidi" w:hAnsiTheme="minorBidi" w:cstheme="minorBidi"/>
          <w:szCs w:val="22"/>
        </w:rPr>
        <w:t xml:space="preserve"> of 2026.</w:t>
      </w:r>
      <w:r w:rsidR="003D12BD" w:rsidRPr="00DB0D3E">
        <w:rPr>
          <w:rFonts w:asciiTheme="minorBidi" w:hAnsiTheme="minorBidi" w:cstheme="minorBidi"/>
          <w:szCs w:val="22"/>
        </w:rPr>
        <w:t xml:space="preserve"> </w:t>
      </w:r>
      <w:r w:rsidR="00155959" w:rsidRPr="00DB0D3E">
        <w:rPr>
          <w:rFonts w:asciiTheme="minorBidi" w:hAnsiTheme="minorBidi" w:cstheme="minorBidi"/>
          <w:szCs w:val="22"/>
        </w:rPr>
        <w:t xml:space="preserve"> Planned future </w:t>
      </w:r>
      <w:r w:rsidR="00C746E9" w:rsidRPr="00DB0D3E">
        <w:rPr>
          <w:rFonts w:asciiTheme="minorBidi" w:hAnsiTheme="minorBidi" w:cstheme="minorBidi"/>
          <w:szCs w:val="22"/>
        </w:rPr>
        <w:t xml:space="preserve">improvements </w:t>
      </w:r>
      <w:r w:rsidR="00155959" w:rsidRPr="00DB0D3E">
        <w:rPr>
          <w:rFonts w:asciiTheme="minorBidi" w:hAnsiTheme="minorBidi" w:cstheme="minorBidi"/>
          <w:szCs w:val="22"/>
        </w:rPr>
        <w:t xml:space="preserve">include </w:t>
      </w:r>
      <w:r w:rsidR="00C746E9" w:rsidRPr="00DB0D3E">
        <w:rPr>
          <w:rFonts w:asciiTheme="minorBidi" w:hAnsiTheme="minorBidi" w:cstheme="minorBidi"/>
          <w:szCs w:val="22"/>
        </w:rPr>
        <w:t xml:space="preserve">the </w:t>
      </w:r>
      <w:r w:rsidR="00155959" w:rsidRPr="00DB0D3E">
        <w:rPr>
          <w:rFonts w:asciiTheme="minorBidi" w:hAnsiTheme="minorBidi" w:cstheme="minorBidi"/>
          <w:szCs w:val="22"/>
        </w:rPr>
        <w:t>transformation</w:t>
      </w:r>
      <w:r w:rsidR="00C746E9" w:rsidRPr="00DB0D3E">
        <w:rPr>
          <w:rFonts w:asciiTheme="minorBidi" w:hAnsiTheme="minorBidi" w:cstheme="minorBidi"/>
          <w:szCs w:val="22"/>
        </w:rPr>
        <w:t xml:space="preserve"> of filed sequence listings into a human-readable format</w:t>
      </w:r>
      <w:r w:rsidR="00155959" w:rsidRPr="00DB0D3E">
        <w:rPr>
          <w:rFonts w:asciiTheme="minorBidi" w:hAnsiTheme="minorBidi" w:cstheme="minorBidi"/>
          <w:szCs w:val="22"/>
        </w:rPr>
        <w:t xml:space="preserve">, project archiving, and updates </w:t>
      </w:r>
      <w:r w:rsidR="008A2BC7" w:rsidRPr="00DB0D3E">
        <w:rPr>
          <w:rFonts w:asciiTheme="minorBidi" w:hAnsiTheme="minorBidi" w:cstheme="minorBidi"/>
          <w:szCs w:val="22"/>
        </w:rPr>
        <w:t xml:space="preserve">following </w:t>
      </w:r>
      <w:r w:rsidR="00155959" w:rsidRPr="00DB0D3E">
        <w:rPr>
          <w:rFonts w:asciiTheme="minorBidi" w:hAnsiTheme="minorBidi" w:cstheme="minorBidi"/>
          <w:szCs w:val="22"/>
        </w:rPr>
        <w:t>the approval of</w:t>
      </w:r>
      <w:r w:rsidR="003D12BD" w:rsidRPr="00DB0D3E">
        <w:rPr>
          <w:rFonts w:asciiTheme="minorBidi" w:hAnsiTheme="minorBidi" w:cstheme="minorBidi"/>
          <w:szCs w:val="22"/>
        </w:rPr>
        <w:t xml:space="preserve"> WIPO Standard</w:t>
      </w:r>
      <w:r w:rsidR="00155959" w:rsidRPr="00DB0D3E">
        <w:rPr>
          <w:rFonts w:asciiTheme="minorBidi" w:hAnsiTheme="minorBidi" w:cstheme="minorBidi"/>
          <w:szCs w:val="22"/>
        </w:rPr>
        <w:t xml:space="preserve"> ST.26 version 2.0.</w:t>
      </w:r>
      <w:r w:rsidR="003D12BD" w:rsidRPr="00DB0D3E">
        <w:rPr>
          <w:rFonts w:asciiTheme="minorBidi" w:hAnsiTheme="minorBidi" w:cstheme="minorBidi"/>
          <w:szCs w:val="22"/>
        </w:rPr>
        <w:t xml:space="preserve"> </w:t>
      </w:r>
      <w:r w:rsidR="00155959" w:rsidRPr="00DB0D3E">
        <w:rPr>
          <w:rFonts w:asciiTheme="minorBidi" w:hAnsiTheme="minorBidi" w:cstheme="minorBidi"/>
          <w:szCs w:val="22"/>
        </w:rPr>
        <w:t xml:space="preserve"> </w:t>
      </w:r>
      <w:r w:rsidR="00F41916" w:rsidRPr="00DB0D3E">
        <w:rPr>
          <w:rFonts w:asciiTheme="minorBidi" w:hAnsiTheme="minorBidi" w:cstheme="minorBidi"/>
          <w:szCs w:val="22"/>
        </w:rPr>
        <w:t xml:space="preserve">CWS </w:t>
      </w:r>
      <w:r w:rsidR="00155959" w:rsidRPr="00DB0D3E">
        <w:rPr>
          <w:rFonts w:asciiTheme="minorBidi" w:hAnsiTheme="minorBidi" w:cstheme="minorBidi"/>
          <w:szCs w:val="22"/>
        </w:rPr>
        <w:t>Member</w:t>
      </w:r>
      <w:r w:rsidR="00F41916" w:rsidRPr="00DB0D3E">
        <w:rPr>
          <w:rFonts w:asciiTheme="minorBidi" w:hAnsiTheme="minorBidi" w:cstheme="minorBidi"/>
          <w:szCs w:val="22"/>
        </w:rPr>
        <w:t>s</w:t>
      </w:r>
      <w:r w:rsidR="00155959" w:rsidRPr="00DB0D3E">
        <w:rPr>
          <w:rFonts w:asciiTheme="minorBidi" w:hAnsiTheme="minorBidi" w:cstheme="minorBidi"/>
          <w:szCs w:val="22"/>
        </w:rPr>
        <w:t xml:space="preserve"> were invited to subscribe to the WIPO </w:t>
      </w:r>
      <w:r w:rsidR="00BC738A" w:rsidRPr="00DB0D3E">
        <w:rPr>
          <w:rFonts w:asciiTheme="minorBidi" w:hAnsiTheme="minorBidi" w:cstheme="minorBidi"/>
          <w:szCs w:val="22"/>
        </w:rPr>
        <w:t>S</w:t>
      </w:r>
      <w:r w:rsidR="00155959" w:rsidRPr="00DB0D3E">
        <w:rPr>
          <w:rFonts w:asciiTheme="minorBidi" w:hAnsiTheme="minorBidi" w:cstheme="minorBidi"/>
          <w:szCs w:val="22"/>
        </w:rPr>
        <w:t xml:space="preserve">equence subscriber list and participate in the </w:t>
      </w:r>
      <w:r w:rsidR="004C7F74" w:rsidRPr="00DB0D3E">
        <w:rPr>
          <w:rFonts w:asciiTheme="minorBidi" w:hAnsiTheme="minorBidi" w:cstheme="minorBidi"/>
          <w:szCs w:val="22"/>
        </w:rPr>
        <w:t xml:space="preserve">WIPO Sequence </w:t>
      </w:r>
      <w:r w:rsidR="00117D85" w:rsidRPr="00DB0D3E">
        <w:rPr>
          <w:rFonts w:asciiTheme="minorBidi" w:hAnsiTheme="minorBidi" w:cstheme="minorBidi"/>
          <w:szCs w:val="22"/>
        </w:rPr>
        <w:t>I</w:t>
      </w:r>
      <w:r w:rsidR="00155959" w:rsidRPr="00DB0D3E">
        <w:rPr>
          <w:rFonts w:asciiTheme="minorBidi" w:hAnsiTheme="minorBidi" w:cstheme="minorBidi"/>
          <w:szCs w:val="22"/>
        </w:rPr>
        <w:t xml:space="preserve">nsider group to pilot early releases </w:t>
      </w:r>
      <w:r w:rsidR="00015BFE" w:rsidRPr="00DB0D3E">
        <w:rPr>
          <w:rFonts w:asciiTheme="minorBidi" w:hAnsiTheme="minorBidi" w:cstheme="minorBidi"/>
          <w:szCs w:val="22"/>
        </w:rPr>
        <w:t>of WIPO Sequence</w:t>
      </w:r>
      <w:r w:rsidR="00155959" w:rsidRPr="00DB0D3E">
        <w:rPr>
          <w:rFonts w:asciiTheme="minorBidi" w:hAnsiTheme="minorBidi" w:cstheme="minorBidi"/>
          <w:szCs w:val="22"/>
        </w:rPr>
        <w:t>.</w:t>
      </w:r>
    </w:p>
    <w:p w14:paraId="588DB617" w14:textId="30D2D223" w:rsidR="00C9020E" w:rsidRPr="00DB0D3E" w:rsidRDefault="00C9020E" w:rsidP="00E1358F">
      <w:pPr>
        <w:pStyle w:val="Heading3"/>
        <w:rPr>
          <w:rFonts w:asciiTheme="minorBidi" w:hAnsiTheme="minorBidi" w:cstheme="minorBidi"/>
          <w:szCs w:val="22"/>
        </w:rPr>
      </w:pPr>
      <w:r w:rsidRPr="00DB0D3E">
        <w:rPr>
          <w:rFonts w:asciiTheme="minorBidi" w:hAnsiTheme="minorBidi" w:cstheme="minorBidi"/>
          <w:szCs w:val="22"/>
        </w:rPr>
        <w:t>Agenda Item 7(c):  WIPO Standard ST.37 and Authority File Portal</w:t>
      </w:r>
    </w:p>
    <w:p w14:paraId="2853C71B" w14:textId="4229CB4A" w:rsidR="00EE1238" w:rsidRPr="00DB0D3E" w:rsidRDefault="0092613F" w:rsidP="00EE1238">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56" w:history="1">
        <w:r w:rsidR="005D2BC7" w:rsidRPr="00DB0D3E">
          <w:rPr>
            <w:rStyle w:val="Hyperlink"/>
            <w:rFonts w:asciiTheme="minorBidi" w:hAnsiTheme="minorBidi" w:cstheme="minorBidi"/>
            <w:szCs w:val="22"/>
          </w:rPr>
          <w:t>CWS/13/22 CORR.</w:t>
        </w:r>
      </w:hyperlink>
    </w:p>
    <w:p w14:paraId="2FD14097" w14:textId="5965CDC3" w:rsidR="00653797" w:rsidRPr="00DB0D3E" w:rsidRDefault="00DD7CC0"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w:t>
      </w:r>
      <w:r w:rsidR="00881226" w:rsidRPr="00DB0D3E">
        <w:rPr>
          <w:rFonts w:asciiTheme="minorBidi" w:hAnsiTheme="minorBidi" w:cstheme="minorBidi"/>
          <w:szCs w:val="22"/>
        </w:rPr>
        <w:t xml:space="preserve">presented </w:t>
      </w:r>
      <w:r w:rsidR="00320A6B" w:rsidRPr="00DB0D3E">
        <w:rPr>
          <w:rFonts w:asciiTheme="minorBidi" w:hAnsiTheme="minorBidi" w:cstheme="minorBidi"/>
          <w:szCs w:val="22"/>
        </w:rPr>
        <w:t xml:space="preserve">the updates made to </w:t>
      </w:r>
      <w:r w:rsidRPr="00DB0D3E">
        <w:rPr>
          <w:rFonts w:asciiTheme="minorBidi" w:hAnsiTheme="minorBidi" w:cstheme="minorBidi"/>
          <w:szCs w:val="22"/>
        </w:rPr>
        <w:t>the</w:t>
      </w:r>
      <w:r w:rsidRPr="00DB0D3E" w:rsidDel="004A5152">
        <w:rPr>
          <w:rFonts w:asciiTheme="minorBidi" w:hAnsiTheme="minorBidi" w:cstheme="minorBidi"/>
          <w:szCs w:val="22"/>
        </w:rPr>
        <w:t xml:space="preserve"> </w:t>
      </w:r>
      <w:r w:rsidR="000F4F4D" w:rsidRPr="00DB0D3E">
        <w:rPr>
          <w:rFonts w:asciiTheme="minorBidi" w:hAnsiTheme="minorBidi" w:cstheme="minorBidi"/>
          <w:szCs w:val="22"/>
        </w:rPr>
        <w:t>A</w:t>
      </w:r>
      <w:r w:rsidRPr="00DB0D3E">
        <w:rPr>
          <w:rFonts w:asciiTheme="minorBidi" w:hAnsiTheme="minorBidi" w:cstheme="minorBidi"/>
          <w:szCs w:val="22"/>
        </w:rPr>
        <w:t xml:space="preserve">uthority </w:t>
      </w:r>
      <w:r w:rsidR="000F4F4D" w:rsidRPr="00DB0D3E">
        <w:rPr>
          <w:rFonts w:asciiTheme="minorBidi" w:hAnsiTheme="minorBidi" w:cstheme="minorBidi"/>
          <w:szCs w:val="22"/>
        </w:rPr>
        <w:t>F</w:t>
      </w:r>
      <w:r w:rsidRPr="00DB0D3E">
        <w:rPr>
          <w:rFonts w:asciiTheme="minorBidi" w:hAnsiTheme="minorBidi" w:cstheme="minorBidi"/>
          <w:szCs w:val="22"/>
        </w:rPr>
        <w:t xml:space="preserve">ile </w:t>
      </w:r>
      <w:r w:rsidR="000F4F4D" w:rsidRPr="00DB0D3E">
        <w:rPr>
          <w:rFonts w:asciiTheme="minorBidi" w:hAnsiTheme="minorBidi" w:cstheme="minorBidi"/>
          <w:szCs w:val="22"/>
        </w:rPr>
        <w:t>P</w:t>
      </w:r>
      <w:r w:rsidRPr="00DB0D3E">
        <w:rPr>
          <w:rFonts w:asciiTheme="minorBidi" w:hAnsiTheme="minorBidi" w:cstheme="minorBidi"/>
          <w:szCs w:val="22"/>
        </w:rPr>
        <w:t>ortal since the last session</w:t>
      </w:r>
      <w:r w:rsidR="00523313" w:rsidRPr="00DB0D3E">
        <w:rPr>
          <w:rFonts w:asciiTheme="minorBidi" w:hAnsiTheme="minorBidi" w:cstheme="minorBidi"/>
          <w:szCs w:val="22"/>
        </w:rPr>
        <w:t xml:space="preserve"> of the CWS</w:t>
      </w:r>
      <w:r w:rsidRPr="00DB0D3E">
        <w:rPr>
          <w:rFonts w:asciiTheme="minorBidi" w:hAnsiTheme="minorBidi" w:cstheme="minorBidi"/>
          <w:szCs w:val="22"/>
        </w:rPr>
        <w:t xml:space="preserve">.  </w:t>
      </w:r>
      <w:r w:rsidR="00653797" w:rsidRPr="00DB0D3E">
        <w:rPr>
          <w:rFonts w:asciiTheme="minorBidi" w:hAnsiTheme="minorBidi" w:cstheme="minorBidi"/>
          <w:szCs w:val="22"/>
        </w:rPr>
        <w:t xml:space="preserve">The </w:t>
      </w:r>
      <w:r w:rsidR="000F4F4D" w:rsidRPr="00DB0D3E">
        <w:rPr>
          <w:rFonts w:asciiTheme="minorBidi" w:hAnsiTheme="minorBidi" w:cstheme="minorBidi"/>
          <w:szCs w:val="22"/>
        </w:rPr>
        <w:t>Authority File</w:t>
      </w:r>
      <w:r w:rsidR="00653797" w:rsidRPr="00DB0D3E">
        <w:rPr>
          <w:rFonts w:asciiTheme="minorBidi" w:hAnsiTheme="minorBidi" w:cstheme="minorBidi"/>
          <w:szCs w:val="22"/>
        </w:rPr>
        <w:t xml:space="preserve"> </w:t>
      </w:r>
      <w:r w:rsidR="000F4F4D" w:rsidRPr="00DB0D3E">
        <w:rPr>
          <w:rFonts w:asciiTheme="minorBidi" w:hAnsiTheme="minorBidi" w:cstheme="minorBidi"/>
          <w:szCs w:val="22"/>
        </w:rPr>
        <w:t xml:space="preserve">Portal </w:t>
      </w:r>
      <w:r w:rsidR="000873C9" w:rsidRPr="00DB0D3E">
        <w:rPr>
          <w:rFonts w:asciiTheme="minorBidi" w:hAnsiTheme="minorBidi" w:cstheme="minorBidi"/>
          <w:szCs w:val="22"/>
        </w:rPr>
        <w:t xml:space="preserve">("the Portal") </w:t>
      </w:r>
      <w:r w:rsidR="004D1A88" w:rsidRPr="00DB0D3E">
        <w:rPr>
          <w:rFonts w:asciiTheme="minorBidi" w:hAnsiTheme="minorBidi" w:cstheme="minorBidi"/>
          <w:szCs w:val="22"/>
        </w:rPr>
        <w:t xml:space="preserve">makes available in a </w:t>
      </w:r>
      <w:r w:rsidR="00653797" w:rsidRPr="00DB0D3E">
        <w:rPr>
          <w:rFonts w:asciiTheme="minorBidi" w:hAnsiTheme="minorBidi" w:cstheme="minorBidi"/>
          <w:szCs w:val="22"/>
        </w:rPr>
        <w:t>centralize</w:t>
      </w:r>
      <w:r w:rsidR="004D1A88" w:rsidRPr="00DB0D3E">
        <w:rPr>
          <w:rFonts w:asciiTheme="minorBidi" w:hAnsiTheme="minorBidi" w:cstheme="minorBidi"/>
          <w:szCs w:val="22"/>
        </w:rPr>
        <w:t>d location</w:t>
      </w:r>
      <w:r w:rsidR="00653797" w:rsidRPr="00DB0D3E">
        <w:rPr>
          <w:rFonts w:asciiTheme="minorBidi" w:hAnsiTheme="minorBidi" w:cstheme="minorBidi"/>
          <w:szCs w:val="22"/>
        </w:rPr>
        <w:t xml:space="preserve"> authority files </w:t>
      </w:r>
      <w:r w:rsidR="00F32641" w:rsidRPr="00DB0D3E">
        <w:rPr>
          <w:rFonts w:asciiTheme="minorBidi" w:hAnsiTheme="minorBidi" w:cstheme="minorBidi"/>
          <w:szCs w:val="22"/>
        </w:rPr>
        <w:t>provided by</w:t>
      </w:r>
      <w:r w:rsidR="00BB5A80" w:rsidRPr="00DB0D3E">
        <w:rPr>
          <w:rFonts w:asciiTheme="minorBidi" w:hAnsiTheme="minorBidi" w:cstheme="minorBidi"/>
          <w:szCs w:val="22"/>
        </w:rPr>
        <w:t xml:space="preserve"> IP offices </w:t>
      </w:r>
      <w:r w:rsidR="00653797" w:rsidRPr="00DB0D3E">
        <w:rPr>
          <w:rFonts w:asciiTheme="minorBidi" w:hAnsiTheme="minorBidi" w:cstheme="minorBidi"/>
          <w:szCs w:val="22"/>
        </w:rPr>
        <w:t xml:space="preserve">in a standardized format, enabling database administrators to validate their patent collections.  The </w:t>
      </w:r>
      <w:r w:rsidR="005A7568" w:rsidRPr="00DB0D3E">
        <w:rPr>
          <w:rFonts w:asciiTheme="minorBidi" w:hAnsiTheme="minorBidi" w:cstheme="minorBidi"/>
          <w:szCs w:val="22"/>
        </w:rPr>
        <w:t xml:space="preserve">associated Authority File Portal Guidelines </w:t>
      </w:r>
      <w:r w:rsidR="00653797" w:rsidRPr="00DB0D3E">
        <w:rPr>
          <w:rFonts w:asciiTheme="minorBidi" w:hAnsiTheme="minorBidi" w:cstheme="minorBidi"/>
          <w:szCs w:val="22"/>
        </w:rPr>
        <w:t>aim to ensure consistency in authority file generation</w:t>
      </w:r>
      <w:r w:rsidR="00F66142" w:rsidRPr="00DB0D3E">
        <w:rPr>
          <w:rFonts w:asciiTheme="minorBidi" w:hAnsiTheme="minorBidi" w:cstheme="minorBidi"/>
          <w:szCs w:val="22"/>
        </w:rPr>
        <w:t xml:space="preserve"> by Offices</w:t>
      </w:r>
      <w:r w:rsidR="00653797" w:rsidRPr="00DB0D3E">
        <w:rPr>
          <w:rFonts w:asciiTheme="minorBidi" w:hAnsiTheme="minorBidi" w:cstheme="minorBidi"/>
          <w:szCs w:val="22"/>
        </w:rPr>
        <w:t xml:space="preserve">.  </w:t>
      </w:r>
      <w:r w:rsidR="004D1A88" w:rsidRPr="00DB0D3E">
        <w:rPr>
          <w:rFonts w:asciiTheme="minorBidi" w:hAnsiTheme="minorBidi" w:cstheme="minorBidi"/>
          <w:szCs w:val="22"/>
        </w:rPr>
        <w:t>Since the last session, t</w:t>
      </w:r>
      <w:r w:rsidR="00653797" w:rsidRPr="00DB0D3E">
        <w:rPr>
          <w:rFonts w:asciiTheme="minorBidi" w:hAnsiTheme="minorBidi" w:cstheme="minorBidi"/>
          <w:szCs w:val="22"/>
        </w:rPr>
        <w:t xml:space="preserve">he </w:t>
      </w:r>
      <w:r w:rsidR="00C50505" w:rsidRPr="00DB0D3E">
        <w:rPr>
          <w:rFonts w:asciiTheme="minorBidi" w:hAnsiTheme="minorBidi" w:cstheme="minorBidi"/>
          <w:szCs w:val="22"/>
        </w:rPr>
        <w:t>International Bureau</w:t>
      </w:r>
      <w:r w:rsidR="00653797" w:rsidRPr="00DB0D3E" w:rsidDel="00C50505">
        <w:rPr>
          <w:rFonts w:asciiTheme="minorBidi" w:hAnsiTheme="minorBidi" w:cstheme="minorBidi"/>
          <w:szCs w:val="22"/>
        </w:rPr>
        <w:t xml:space="preserve"> </w:t>
      </w:r>
      <w:r w:rsidR="00C50505" w:rsidRPr="00DB0D3E">
        <w:rPr>
          <w:rFonts w:asciiTheme="minorBidi" w:hAnsiTheme="minorBidi" w:cstheme="minorBidi"/>
          <w:szCs w:val="22"/>
        </w:rPr>
        <w:t xml:space="preserve">published </w:t>
      </w:r>
      <w:r w:rsidR="001C0FE7" w:rsidRPr="00DB0D3E">
        <w:rPr>
          <w:rFonts w:asciiTheme="minorBidi" w:hAnsiTheme="minorBidi" w:cstheme="minorBidi"/>
          <w:szCs w:val="22"/>
        </w:rPr>
        <w:t xml:space="preserve">new authority files </w:t>
      </w:r>
      <w:r w:rsidR="00653797" w:rsidRPr="00DB0D3E">
        <w:rPr>
          <w:rFonts w:asciiTheme="minorBidi" w:hAnsiTheme="minorBidi" w:cstheme="minorBidi"/>
          <w:szCs w:val="22"/>
        </w:rPr>
        <w:t xml:space="preserve">from Iceland and Ireland, and further expansion </w:t>
      </w:r>
      <w:r w:rsidR="006D79CF" w:rsidRPr="00DB0D3E">
        <w:rPr>
          <w:rFonts w:asciiTheme="minorBidi" w:hAnsiTheme="minorBidi" w:cstheme="minorBidi"/>
          <w:szCs w:val="22"/>
        </w:rPr>
        <w:t>in the number of authority files made available in the Portal</w:t>
      </w:r>
      <w:r w:rsidR="00653797" w:rsidRPr="00DB0D3E">
        <w:rPr>
          <w:rFonts w:asciiTheme="minorBidi" w:hAnsiTheme="minorBidi" w:cstheme="minorBidi"/>
          <w:szCs w:val="22"/>
        </w:rPr>
        <w:t xml:space="preserve"> is anticipated following the implementation of PCT minimum documentation requirements in </w:t>
      </w:r>
      <w:r w:rsidR="001721F6" w:rsidRPr="00DB0D3E">
        <w:rPr>
          <w:rFonts w:asciiTheme="minorBidi" w:hAnsiTheme="minorBidi" w:cstheme="minorBidi"/>
          <w:szCs w:val="22"/>
        </w:rPr>
        <w:t xml:space="preserve">January </w:t>
      </w:r>
      <w:r w:rsidR="00653797" w:rsidRPr="00DB0D3E">
        <w:rPr>
          <w:rFonts w:asciiTheme="minorBidi" w:hAnsiTheme="minorBidi" w:cstheme="minorBidi"/>
          <w:szCs w:val="22"/>
        </w:rPr>
        <w:t>2026.</w:t>
      </w:r>
      <w:r w:rsidR="00A612E2" w:rsidRPr="00DB0D3E">
        <w:rPr>
          <w:rFonts w:asciiTheme="minorBidi" w:hAnsiTheme="minorBidi" w:cstheme="minorBidi"/>
          <w:szCs w:val="22"/>
        </w:rPr>
        <w:t xml:space="preserve">  The International Bureau also highlighted that </w:t>
      </w:r>
      <w:r w:rsidR="00FC251F" w:rsidRPr="00DB0D3E">
        <w:rPr>
          <w:rFonts w:asciiTheme="minorBidi" w:hAnsiTheme="minorBidi" w:cstheme="minorBidi"/>
          <w:szCs w:val="22"/>
        </w:rPr>
        <w:t xml:space="preserve">improvements </w:t>
      </w:r>
      <w:r w:rsidR="003D54A5" w:rsidRPr="00DB0D3E">
        <w:rPr>
          <w:rFonts w:asciiTheme="minorBidi" w:hAnsiTheme="minorBidi" w:cstheme="minorBidi"/>
          <w:szCs w:val="22"/>
        </w:rPr>
        <w:t xml:space="preserve">regarding </w:t>
      </w:r>
      <w:r w:rsidR="00120616" w:rsidRPr="00DB0D3E">
        <w:rPr>
          <w:rFonts w:asciiTheme="minorBidi" w:hAnsiTheme="minorBidi" w:cstheme="minorBidi"/>
          <w:szCs w:val="22"/>
        </w:rPr>
        <w:t xml:space="preserve">how authority files </w:t>
      </w:r>
      <w:r w:rsidR="003C0028" w:rsidRPr="00DB0D3E">
        <w:rPr>
          <w:rFonts w:asciiTheme="minorBidi" w:hAnsiTheme="minorBidi" w:cstheme="minorBidi"/>
          <w:szCs w:val="22"/>
        </w:rPr>
        <w:t>should be</w:t>
      </w:r>
      <w:r w:rsidR="00F30AE4" w:rsidRPr="00DB0D3E">
        <w:rPr>
          <w:rFonts w:asciiTheme="minorBidi" w:hAnsiTheme="minorBidi" w:cstheme="minorBidi"/>
          <w:szCs w:val="22"/>
        </w:rPr>
        <w:t xml:space="preserve"> made available on the </w:t>
      </w:r>
      <w:r w:rsidR="00FC251F" w:rsidRPr="00DB0D3E">
        <w:rPr>
          <w:rFonts w:asciiTheme="minorBidi" w:hAnsiTheme="minorBidi" w:cstheme="minorBidi"/>
          <w:szCs w:val="22"/>
        </w:rPr>
        <w:t xml:space="preserve">Portal </w:t>
      </w:r>
      <w:r w:rsidR="00F90FB8" w:rsidRPr="00DB0D3E">
        <w:rPr>
          <w:rFonts w:asciiTheme="minorBidi" w:hAnsiTheme="minorBidi" w:cstheme="minorBidi"/>
          <w:szCs w:val="22"/>
        </w:rPr>
        <w:t>were</w:t>
      </w:r>
      <w:r w:rsidR="00FC251F" w:rsidRPr="00DB0D3E">
        <w:rPr>
          <w:rFonts w:asciiTheme="minorBidi" w:hAnsiTheme="minorBidi" w:cstheme="minorBidi"/>
          <w:szCs w:val="22"/>
        </w:rPr>
        <w:t xml:space="preserve"> being discussed by the Task Force.</w:t>
      </w:r>
    </w:p>
    <w:p w14:paraId="09095C38" w14:textId="31939173" w:rsidR="0085054E" w:rsidRPr="00DB0D3E" w:rsidRDefault="0081217D" w:rsidP="0081217D">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FA0949" w:rsidRPr="00DB0D3E">
        <w:rPr>
          <w:rFonts w:asciiTheme="minorBidi" w:hAnsiTheme="minorBidi" w:cstheme="minorBidi"/>
          <w:szCs w:val="22"/>
        </w:rPr>
        <w:t xml:space="preserve">Several delegations raised questions regarding the particular </w:t>
      </w:r>
      <w:proofErr w:type="gramStart"/>
      <w:r w:rsidR="00FA0949" w:rsidRPr="00DB0D3E">
        <w:rPr>
          <w:rFonts w:asciiTheme="minorBidi" w:hAnsiTheme="minorBidi" w:cstheme="minorBidi"/>
          <w:szCs w:val="22"/>
        </w:rPr>
        <w:t>document kinds</w:t>
      </w:r>
      <w:proofErr w:type="gramEnd"/>
      <w:r w:rsidR="00FA0949" w:rsidRPr="00DB0D3E">
        <w:rPr>
          <w:rFonts w:asciiTheme="minorBidi" w:hAnsiTheme="minorBidi" w:cstheme="minorBidi"/>
          <w:szCs w:val="22"/>
        </w:rPr>
        <w:t xml:space="preserve"> that should be provided within an authority file and sought advice on how to split authority files, as they are increasing in size.  </w:t>
      </w:r>
      <w:r w:rsidR="002C162D" w:rsidRPr="00DB0D3E">
        <w:rPr>
          <w:rFonts w:asciiTheme="minorBidi" w:hAnsiTheme="minorBidi" w:cstheme="minorBidi"/>
          <w:szCs w:val="22"/>
        </w:rPr>
        <w:t xml:space="preserve">The Delegation of Brazil emphasized the need to harmonize document kind codes across </w:t>
      </w:r>
      <w:r w:rsidR="002449B2" w:rsidRPr="00DB0D3E">
        <w:rPr>
          <w:rFonts w:asciiTheme="minorBidi" w:hAnsiTheme="minorBidi" w:cstheme="minorBidi"/>
          <w:szCs w:val="22"/>
        </w:rPr>
        <w:t xml:space="preserve">IP </w:t>
      </w:r>
      <w:r w:rsidR="002C162D" w:rsidRPr="00DB0D3E">
        <w:rPr>
          <w:rFonts w:asciiTheme="minorBidi" w:hAnsiTheme="minorBidi" w:cstheme="minorBidi"/>
          <w:szCs w:val="22"/>
        </w:rPr>
        <w:t>offices.  The</w:t>
      </w:r>
      <w:r w:rsidR="007D29BC" w:rsidRPr="00DB0D3E">
        <w:rPr>
          <w:rFonts w:asciiTheme="minorBidi" w:hAnsiTheme="minorBidi" w:cstheme="minorBidi"/>
          <w:szCs w:val="22"/>
        </w:rPr>
        <w:t xml:space="preserve"> Delegation</w:t>
      </w:r>
      <w:r w:rsidR="002C162D" w:rsidRPr="00DB0D3E">
        <w:rPr>
          <w:rFonts w:asciiTheme="minorBidi" w:hAnsiTheme="minorBidi" w:cstheme="minorBidi"/>
          <w:szCs w:val="22"/>
        </w:rPr>
        <w:t xml:space="preserve"> </w:t>
      </w:r>
      <w:r w:rsidR="007D29BC" w:rsidRPr="00DB0D3E">
        <w:rPr>
          <w:rFonts w:asciiTheme="minorBidi" w:hAnsiTheme="minorBidi" w:cstheme="minorBidi"/>
          <w:szCs w:val="22"/>
        </w:rPr>
        <w:t>also</w:t>
      </w:r>
      <w:r w:rsidR="002C162D" w:rsidRPr="00DB0D3E">
        <w:rPr>
          <w:rFonts w:asciiTheme="minorBidi" w:hAnsiTheme="minorBidi" w:cstheme="minorBidi"/>
          <w:szCs w:val="22"/>
        </w:rPr>
        <w:t xml:space="preserve"> supported maintaining a single table view </w:t>
      </w:r>
      <w:r w:rsidR="00144C44" w:rsidRPr="00DB0D3E">
        <w:rPr>
          <w:rFonts w:asciiTheme="minorBidi" w:hAnsiTheme="minorBidi" w:cstheme="minorBidi"/>
          <w:szCs w:val="22"/>
        </w:rPr>
        <w:t>within the</w:t>
      </w:r>
      <w:r w:rsidR="002C162D" w:rsidRPr="00DB0D3E">
        <w:rPr>
          <w:rFonts w:asciiTheme="minorBidi" w:hAnsiTheme="minorBidi" w:cstheme="minorBidi"/>
          <w:szCs w:val="22"/>
        </w:rPr>
        <w:t xml:space="preserve"> </w:t>
      </w:r>
      <w:r w:rsidR="00144C44" w:rsidRPr="00DB0D3E">
        <w:rPr>
          <w:rFonts w:asciiTheme="minorBidi" w:hAnsiTheme="minorBidi" w:cstheme="minorBidi"/>
          <w:szCs w:val="22"/>
        </w:rPr>
        <w:t>Portal</w:t>
      </w:r>
      <w:r w:rsidR="002C162D" w:rsidRPr="00DB0D3E">
        <w:rPr>
          <w:rFonts w:asciiTheme="minorBidi" w:hAnsiTheme="minorBidi" w:cstheme="minorBidi"/>
          <w:szCs w:val="22"/>
        </w:rPr>
        <w:t xml:space="preserve">, while acknowledging that large </w:t>
      </w:r>
      <w:r w:rsidR="00144C44" w:rsidRPr="00DB0D3E">
        <w:rPr>
          <w:rFonts w:asciiTheme="minorBidi" w:hAnsiTheme="minorBidi" w:cstheme="minorBidi"/>
          <w:szCs w:val="22"/>
        </w:rPr>
        <w:t>authority</w:t>
      </w:r>
      <w:r w:rsidR="002C162D" w:rsidRPr="00DB0D3E">
        <w:rPr>
          <w:rFonts w:asciiTheme="minorBidi" w:hAnsiTheme="minorBidi" w:cstheme="minorBidi"/>
          <w:szCs w:val="22"/>
        </w:rPr>
        <w:t xml:space="preserve"> files may eventually need to be split.  The Delegation of the United Kingdom described its approach to splitting authority files by decade and document type </w:t>
      </w:r>
      <w:r w:rsidR="00144C44" w:rsidRPr="00DB0D3E">
        <w:rPr>
          <w:rFonts w:asciiTheme="minorBidi" w:hAnsiTheme="minorBidi" w:cstheme="minorBidi"/>
          <w:szCs w:val="22"/>
        </w:rPr>
        <w:t>to</w:t>
      </w:r>
      <w:r w:rsidR="002C162D" w:rsidRPr="00DB0D3E">
        <w:rPr>
          <w:rFonts w:asciiTheme="minorBidi" w:hAnsiTheme="minorBidi" w:cstheme="minorBidi"/>
          <w:szCs w:val="22"/>
        </w:rPr>
        <w:t xml:space="preserve"> manage large data</w:t>
      </w:r>
      <w:r w:rsidR="00E55C7E" w:rsidRPr="00DB0D3E">
        <w:rPr>
          <w:rFonts w:asciiTheme="minorBidi" w:hAnsiTheme="minorBidi" w:cstheme="minorBidi"/>
          <w:szCs w:val="22"/>
        </w:rPr>
        <w:t xml:space="preserve"> </w:t>
      </w:r>
      <w:r w:rsidR="002C162D" w:rsidRPr="00DB0D3E">
        <w:rPr>
          <w:rFonts w:asciiTheme="minorBidi" w:hAnsiTheme="minorBidi" w:cstheme="minorBidi"/>
          <w:szCs w:val="22"/>
        </w:rPr>
        <w:t xml:space="preserve">sets.  The Delegation of India </w:t>
      </w:r>
      <w:r w:rsidR="00467E73" w:rsidRPr="00DB0D3E">
        <w:rPr>
          <w:rFonts w:asciiTheme="minorBidi" w:hAnsiTheme="minorBidi" w:cstheme="minorBidi"/>
          <w:szCs w:val="22"/>
        </w:rPr>
        <w:t xml:space="preserve">indicated the software constraints </w:t>
      </w:r>
      <w:r w:rsidR="00582E34" w:rsidRPr="00DB0D3E">
        <w:rPr>
          <w:rFonts w:asciiTheme="minorBidi" w:hAnsiTheme="minorBidi" w:cstheme="minorBidi"/>
          <w:szCs w:val="22"/>
        </w:rPr>
        <w:t xml:space="preserve">resulting </w:t>
      </w:r>
      <w:r w:rsidR="00134554" w:rsidRPr="00DB0D3E">
        <w:rPr>
          <w:rFonts w:asciiTheme="minorBidi" w:hAnsiTheme="minorBidi" w:cstheme="minorBidi"/>
          <w:szCs w:val="22"/>
        </w:rPr>
        <w:t>from the</w:t>
      </w:r>
      <w:r w:rsidR="00467E73" w:rsidRPr="00DB0D3E">
        <w:rPr>
          <w:rFonts w:asciiTheme="minorBidi" w:hAnsiTheme="minorBidi" w:cstheme="minorBidi"/>
          <w:szCs w:val="22"/>
        </w:rPr>
        <w:t xml:space="preserve"> </w:t>
      </w:r>
      <w:r w:rsidR="00582E34" w:rsidRPr="00DB0D3E">
        <w:rPr>
          <w:rFonts w:asciiTheme="minorBidi" w:hAnsiTheme="minorBidi" w:cstheme="minorBidi"/>
          <w:szCs w:val="22"/>
        </w:rPr>
        <w:t xml:space="preserve">production of its authority file which comprises of </w:t>
      </w:r>
      <w:r w:rsidR="002C162D" w:rsidRPr="00DB0D3E">
        <w:rPr>
          <w:rFonts w:asciiTheme="minorBidi" w:hAnsiTheme="minorBidi" w:cstheme="minorBidi"/>
          <w:szCs w:val="22"/>
        </w:rPr>
        <w:t>around 1.4 million records</w:t>
      </w:r>
      <w:r w:rsidR="002C162D" w:rsidRPr="00DB0D3E" w:rsidDel="00582E34">
        <w:rPr>
          <w:rFonts w:asciiTheme="minorBidi" w:hAnsiTheme="minorBidi" w:cstheme="minorBidi"/>
          <w:szCs w:val="22"/>
        </w:rPr>
        <w:t xml:space="preserve"> </w:t>
      </w:r>
      <w:r w:rsidR="00A3107E" w:rsidRPr="00DB0D3E">
        <w:rPr>
          <w:rFonts w:asciiTheme="minorBidi" w:hAnsiTheme="minorBidi" w:cstheme="minorBidi"/>
          <w:szCs w:val="22"/>
        </w:rPr>
        <w:t xml:space="preserve">and </w:t>
      </w:r>
      <w:r w:rsidR="002C162D" w:rsidRPr="00DB0D3E">
        <w:rPr>
          <w:rFonts w:asciiTheme="minorBidi" w:hAnsiTheme="minorBidi" w:cstheme="minorBidi"/>
          <w:szCs w:val="22"/>
        </w:rPr>
        <w:t xml:space="preserve">also endorsed closer collaboration between the </w:t>
      </w:r>
      <w:r w:rsidR="00CF69DD" w:rsidRPr="00DB0D3E">
        <w:rPr>
          <w:rFonts w:asciiTheme="minorBidi" w:hAnsiTheme="minorBidi" w:cstheme="minorBidi"/>
          <w:szCs w:val="22"/>
        </w:rPr>
        <w:t>International Bureau</w:t>
      </w:r>
      <w:r w:rsidR="002C162D" w:rsidRPr="00DB0D3E">
        <w:rPr>
          <w:rFonts w:asciiTheme="minorBidi" w:hAnsiTheme="minorBidi" w:cstheme="minorBidi"/>
          <w:szCs w:val="22"/>
        </w:rPr>
        <w:t xml:space="preserve"> and the Authority File Task Force.</w:t>
      </w:r>
    </w:p>
    <w:p w14:paraId="039C2ED7" w14:textId="1404BB8A" w:rsidR="00A02F97" w:rsidRPr="00DB0D3E" w:rsidRDefault="00A02F97"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77398F" w:rsidRPr="00DB0D3E">
        <w:rPr>
          <w:rFonts w:asciiTheme="minorBidi" w:hAnsiTheme="minorBidi" w:cstheme="minorBidi"/>
          <w:szCs w:val="22"/>
        </w:rPr>
        <w:t>The</w:t>
      </w:r>
      <w:r w:rsidRPr="00DB0D3E">
        <w:rPr>
          <w:rFonts w:asciiTheme="minorBidi" w:hAnsiTheme="minorBidi" w:cstheme="minorBidi"/>
          <w:szCs w:val="22"/>
        </w:rPr>
        <w:t xml:space="preserve"> International Bureau confirmed that the guidelines were being updated to provide </w:t>
      </w:r>
      <w:r w:rsidR="00AF54A0" w:rsidRPr="00DB0D3E">
        <w:rPr>
          <w:rFonts w:asciiTheme="minorBidi" w:hAnsiTheme="minorBidi" w:cstheme="minorBidi"/>
          <w:szCs w:val="22"/>
        </w:rPr>
        <w:t>further</w:t>
      </w:r>
      <w:r w:rsidRPr="00DB0D3E">
        <w:rPr>
          <w:rFonts w:asciiTheme="minorBidi" w:hAnsiTheme="minorBidi" w:cstheme="minorBidi"/>
          <w:szCs w:val="22"/>
        </w:rPr>
        <w:t xml:space="preserve"> guidance on document</w:t>
      </w:r>
      <w:r w:rsidR="00FA370B">
        <w:rPr>
          <w:rFonts w:asciiTheme="minorBidi" w:hAnsiTheme="minorBidi" w:cstheme="minorBidi"/>
          <w:szCs w:val="22"/>
        </w:rPr>
        <w:t>-</w:t>
      </w:r>
      <w:r w:rsidRPr="00DB0D3E">
        <w:rPr>
          <w:rFonts w:asciiTheme="minorBidi" w:hAnsiTheme="minorBidi" w:cstheme="minorBidi"/>
          <w:szCs w:val="22"/>
        </w:rPr>
        <w:t>kind codes</w:t>
      </w:r>
      <w:r w:rsidR="005D1760" w:rsidRPr="00DB0D3E">
        <w:rPr>
          <w:rFonts w:asciiTheme="minorBidi" w:hAnsiTheme="minorBidi" w:cstheme="minorBidi"/>
          <w:szCs w:val="22"/>
        </w:rPr>
        <w:t xml:space="preserve"> that should be included within an authority file</w:t>
      </w:r>
      <w:r w:rsidRPr="00DB0D3E">
        <w:rPr>
          <w:rFonts w:asciiTheme="minorBidi" w:hAnsiTheme="minorBidi" w:cstheme="minorBidi"/>
          <w:szCs w:val="22"/>
        </w:rPr>
        <w:t xml:space="preserve">, while still allowing for national variations. </w:t>
      </w:r>
      <w:r w:rsidR="00176776">
        <w:rPr>
          <w:rFonts w:asciiTheme="minorBidi" w:hAnsiTheme="minorBidi" w:cstheme="minorBidi"/>
          <w:szCs w:val="22"/>
        </w:rPr>
        <w:t xml:space="preserve"> </w:t>
      </w:r>
      <w:r w:rsidRPr="00DB0D3E">
        <w:rPr>
          <w:rFonts w:asciiTheme="minorBidi" w:hAnsiTheme="minorBidi" w:cstheme="minorBidi"/>
          <w:szCs w:val="22"/>
        </w:rPr>
        <w:t xml:space="preserve">The </w:t>
      </w:r>
      <w:r w:rsidR="00E3507D" w:rsidRPr="00DB0D3E">
        <w:rPr>
          <w:rFonts w:asciiTheme="minorBidi" w:hAnsiTheme="minorBidi" w:cstheme="minorBidi"/>
          <w:szCs w:val="22"/>
        </w:rPr>
        <w:t xml:space="preserve">International Bureau </w:t>
      </w:r>
      <w:r w:rsidRPr="00DB0D3E">
        <w:rPr>
          <w:rFonts w:asciiTheme="minorBidi" w:hAnsiTheme="minorBidi" w:cstheme="minorBidi"/>
          <w:szCs w:val="22"/>
        </w:rPr>
        <w:t xml:space="preserve">also noted its ongoing collaboration with the </w:t>
      </w:r>
      <w:r w:rsidR="003C33BB" w:rsidRPr="00DB0D3E">
        <w:rPr>
          <w:rFonts w:asciiTheme="minorBidi" w:hAnsiTheme="minorBidi" w:cstheme="minorBidi"/>
          <w:szCs w:val="22"/>
        </w:rPr>
        <w:t xml:space="preserve">Task Force Members </w:t>
      </w:r>
      <w:r w:rsidRPr="00DB0D3E">
        <w:rPr>
          <w:rFonts w:asciiTheme="minorBidi" w:hAnsiTheme="minorBidi" w:cstheme="minorBidi"/>
          <w:szCs w:val="22"/>
        </w:rPr>
        <w:t xml:space="preserve">to improve </w:t>
      </w:r>
      <w:r w:rsidR="00BC2B3F" w:rsidRPr="00DB0D3E">
        <w:rPr>
          <w:rFonts w:asciiTheme="minorBidi" w:hAnsiTheme="minorBidi" w:cstheme="minorBidi"/>
          <w:szCs w:val="22"/>
        </w:rPr>
        <w:t xml:space="preserve">the </w:t>
      </w:r>
      <w:r w:rsidR="00383FE4" w:rsidRPr="00DB0D3E">
        <w:rPr>
          <w:rFonts w:asciiTheme="minorBidi" w:hAnsiTheme="minorBidi" w:cstheme="minorBidi"/>
          <w:szCs w:val="22"/>
        </w:rPr>
        <w:t xml:space="preserve">functionality of the </w:t>
      </w:r>
      <w:r w:rsidR="00BC2B3F" w:rsidRPr="00DB0D3E">
        <w:rPr>
          <w:rFonts w:asciiTheme="minorBidi" w:hAnsiTheme="minorBidi" w:cstheme="minorBidi"/>
          <w:szCs w:val="22"/>
        </w:rPr>
        <w:t xml:space="preserve">Authority File </w:t>
      </w:r>
      <w:r w:rsidR="00B03E52" w:rsidRPr="00DB0D3E">
        <w:rPr>
          <w:rFonts w:asciiTheme="minorBidi" w:hAnsiTheme="minorBidi" w:cstheme="minorBidi"/>
          <w:szCs w:val="22"/>
        </w:rPr>
        <w:t>P</w:t>
      </w:r>
      <w:r w:rsidRPr="00DB0D3E">
        <w:rPr>
          <w:rFonts w:asciiTheme="minorBidi" w:hAnsiTheme="minorBidi" w:cstheme="minorBidi"/>
          <w:szCs w:val="22"/>
        </w:rPr>
        <w:t>ortal.</w:t>
      </w:r>
    </w:p>
    <w:p w14:paraId="29DFEC59" w14:textId="5B90189C" w:rsidR="00C9020E" w:rsidRPr="00DB0D3E" w:rsidRDefault="007D250D" w:rsidP="006F7414">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w:t>
      </w:r>
      <w:r w:rsidR="00BC273E" w:rsidRPr="00DB0D3E">
        <w:rPr>
          <w:rFonts w:asciiTheme="minorBidi" w:hAnsiTheme="minorBidi" w:cstheme="minorBidi"/>
          <w:szCs w:val="22"/>
        </w:rPr>
        <w:t xml:space="preserve">the presentation by the International Bureau </w:t>
      </w:r>
      <w:r w:rsidR="004676FB" w:rsidRPr="00DB0D3E">
        <w:rPr>
          <w:rFonts w:asciiTheme="minorBidi" w:hAnsiTheme="minorBidi" w:cstheme="minorBidi"/>
          <w:szCs w:val="22"/>
        </w:rPr>
        <w:t xml:space="preserve">and </w:t>
      </w:r>
      <w:r w:rsidR="00C9020E" w:rsidRPr="00DB0D3E">
        <w:rPr>
          <w:rFonts w:asciiTheme="minorBidi" w:hAnsiTheme="minorBidi" w:cstheme="minorBidi"/>
          <w:szCs w:val="22"/>
        </w:rPr>
        <w:t xml:space="preserve">encouraged its Members to </w:t>
      </w:r>
      <w:r w:rsidR="009260C7" w:rsidRPr="00DB0D3E">
        <w:rPr>
          <w:rFonts w:asciiTheme="minorBidi" w:hAnsiTheme="minorBidi" w:cstheme="minorBidi"/>
          <w:szCs w:val="22"/>
        </w:rPr>
        <w:t xml:space="preserve">send </w:t>
      </w:r>
      <w:r w:rsidR="00C9020E" w:rsidRPr="00DB0D3E">
        <w:rPr>
          <w:rFonts w:asciiTheme="minorBidi" w:hAnsiTheme="minorBidi" w:cstheme="minorBidi"/>
          <w:szCs w:val="22"/>
        </w:rPr>
        <w:t>the International Bureau any WIPO</w:t>
      </w:r>
      <w:r w:rsidR="008A676F" w:rsidRPr="00DB0D3E">
        <w:rPr>
          <w:rFonts w:asciiTheme="minorBidi" w:hAnsiTheme="minorBidi" w:cstheme="minorBidi"/>
          <w:szCs w:val="22"/>
        </w:rPr>
        <w:t> </w:t>
      </w:r>
      <w:r w:rsidR="000C3757" w:rsidRPr="00DB0D3E">
        <w:rPr>
          <w:rFonts w:asciiTheme="minorBidi" w:hAnsiTheme="minorBidi" w:cstheme="minorBidi"/>
          <w:szCs w:val="22"/>
        </w:rPr>
        <w:t xml:space="preserve">Standard </w:t>
      </w:r>
      <w:r w:rsidR="00C9020E" w:rsidRPr="00DB0D3E">
        <w:rPr>
          <w:rFonts w:asciiTheme="minorBidi" w:hAnsiTheme="minorBidi" w:cstheme="minorBidi"/>
          <w:szCs w:val="22"/>
        </w:rPr>
        <w:t xml:space="preserve">ST.37-compliant authority files generated by Offices </w:t>
      </w:r>
      <w:r w:rsidR="009260C7" w:rsidRPr="00DB0D3E">
        <w:rPr>
          <w:rFonts w:asciiTheme="minorBidi" w:hAnsiTheme="minorBidi" w:cstheme="minorBidi"/>
          <w:szCs w:val="22"/>
        </w:rPr>
        <w:t>as well as</w:t>
      </w:r>
      <w:r w:rsidR="00C9020E" w:rsidRPr="00DB0D3E">
        <w:rPr>
          <w:rFonts w:asciiTheme="minorBidi" w:hAnsiTheme="minorBidi" w:cstheme="minorBidi"/>
          <w:szCs w:val="22"/>
        </w:rPr>
        <w:t xml:space="preserve"> any suggestions regarding improvements to the Authority File Portal.</w:t>
      </w:r>
    </w:p>
    <w:p w14:paraId="0E7ADE76" w14:textId="538566ED"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7(d):  WIPO Standard ST.90 and API Catalog for Intellectual Property</w:t>
      </w:r>
    </w:p>
    <w:p w14:paraId="245CAE46" w14:textId="053FB9EE" w:rsidR="00E73355"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9B1313" w:rsidRPr="00DB0D3E">
        <w:rPr>
          <w:rFonts w:asciiTheme="minorBidi" w:hAnsiTheme="minorBidi" w:cstheme="minorBidi"/>
          <w:szCs w:val="22"/>
        </w:rPr>
        <w:t>The</w:t>
      </w:r>
      <w:r w:rsidR="00BC273E" w:rsidRPr="00DB0D3E">
        <w:rPr>
          <w:rFonts w:asciiTheme="minorBidi" w:hAnsiTheme="minorBidi" w:cstheme="minorBidi"/>
          <w:szCs w:val="22"/>
        </w:rPr>
        <w:t xml:space="preserve"> International Bureau </w:t>
      </w:r>
      <w:r w:rsidR="00383FE4" w:rsidRPr="00DB0D3E">
        <w:rPr>
          <w:rFonts w:asciiTheme="minorBidi" w:hAnsiTheme="minorBidi" w:cstheme="minorBidi"/>
          <w:szCs w:val="22"/>
        </w:rPr>
        <w:t xml:space="preserve">presented </w:t>
      </w:r>
      <w:r w:rsidR="009B1313" w:rsidRPr="00DB0D3E">
        <w:rPr>
          <w:rFonts w:asciiTheme="minorBidi" w:hAnsiTheme="minorBidi" w:cstheme="minorBidi"/>
          <w:szCs w:val="22"/>
        </w:rPr>
        <w:t xml:space="preserve">an update </w:t>
      </w:r>
      <w:r w:rsidR="00BC273E" w:rsidRPr="00DB0D3E">
        <w:rPr>
          <w:rFonts w:asciiTheme="minorBidi" w:hAnsiTheme="minorBidi" w:cstheme="minorBidi"/>
          <w:szCs w:val="22"/>
        </w:rPr>
        <w:t xml:space="preserve">on </w:t>
      </w:r>
      <w:r w:rsidR="00021F4A" w:rsidRPr="00DB0D3E">
        <w:rPr>
          <w:rFonts w:asciiTheme="minorBidi" w:hAnsiTheme="minorBidi" w:cstheme="minorBidi"/>
          <w:szCs w:val="22"/>
        </w:rPr>
        <w:t>the improvements made to the API Catalog for I</w:t>
      </w:r>
      <w:r w:rsidR="00DE5043" w:rsidRPr="00DB0D3E">
        <w:rPr>
          <w:rFonts w:asciiTheme="minorBidi" w:hAnsiTheme="minorBidi" w:cstheme="minorBidi"/>
          <w:szCs w:val="22"/>
        </w:rPr>
        <w:t xml:space="preserve">ntellectual </w:t>
      </w:r>
      <w:r w:rsidR="00021F4A" w:rsidRPr="00DB0D3E">
        <w:rPr>
          <w:rFonts w:asciiTheme="minorBidi" w:hAnsiTheme="minorBidi" w:cstheme="minorBidi"/>
          <w:szCs w:val="22"/>
        </w:rPr>
        <w:t>P</w:t>
      </w:r>
      <w:r w:rsidR="00DE5043" w:rsidRPr="00DB0D3E">
        <w:rPr>
          <w:rFonts w:asciiTheme="minorBidi" w:hAnsiTheme="minorBidi" w:cstheme="minorBidi"/>
          <w:szCs w:val="22"/>
        </w:rPr>
        <w:t>roperty</w:t>
      </w:r>
      <w:r w:rsidR="00021F4A" w:rsidRPr="00DB0D3E">
        <w:rPr>
          <w:rFonts w:asciiTheme="minorBidi" w:hAnsiTheme="minorBidi" w:cstheme="minorBidi"/>
          <w:szCs w:val="22"/>
        </w:rPr>
        <w:t xml:space="preserve"> since the last session of the CWS</w:t>
      </w:r>
      <w:r w:rsidR="00230FC7" w:rsidRPr="00DB0D3E">
        <w:rPr>
          <w:rFonts w:asciiTheme="minorBidi" w:hAnsiTheme="minorBidi" w:cstheme="minorBidi"/>
          <w:szCs w:val="22"/>
        </w:rPr>
        <w:t>, which</w:t>
      </w:r>
      <w:r w:rsidR="007C01E3" w:rsidRPr="00DB0D3E">
        <w:rPr>
          <w:rFonts w:asciiTheme="minorBidi" w:hAnsiTheme="minorBidi" w:cstheme="minorBidi"/>
          <w:szCs w:val="22"/>
        </w:rPr>
        <w:t xml:space="preserve"> </w:t>
      </w:r>
      <w:r w:rsidR="007E4C1B" w:rsidRPr="00DB0D3E">
        <w:rPr>
          <w:rFonts w:asciiTheme="minorBidi" w:hAnsiTheme="minorBidi" w:cstheme="minorBidi"/>
          <w:szCs w:val="22"/>
        </w:rPr>
        <w:t>includes</w:t>
      </w:r>
      <w:r w:rsidR="005760F4" w:rsidRPr="00DB0D3E">
        <w:rPr>
          <w:rFonts w:asciiTheme="minorBidi" w:hAnsiTheme="minorBidi" w:cstheme="minorBidi"/>
          <w:szCs w:val="22"/>
        </w:rPr>
        <w:t xml:space="preserve"> </w:t>
      </w:r>
      <w:r w:rsidR="00407D35" w:rsidRPr="00DB0D3E">
        <w:rPr>
          <w:rFonts w:asciiTheme="minorBidi" w:hAnsiTheme="minorBidi" w:cstheme="minorBidi"/>
          <w:szCs w:val="22"/>
        </w:rPr>
        <w:t>e</w:t>
      </w:r>
      <w:r w:rsidR="00E73355" w:rsidRPr="00DB0D3E">
        <w:rPr>
          <w:rFonts w:asciiTheme="minorBidi" w:hAnsiTheme="minorBidi" w:cstheme="minorBidi"/>
          <w:szCs w:val="22"/>
        </w:rPr>
        <w:t xml:space="preserve">xpanded coverage, enhanced search functionality, </w:t>
      </w:r>
      <w:r w:rsidR="00230FC7" w:rsidRPr="00DB0D3E">
        <w:rPr>
          <w:rFonts w:asciiTheme="minorBidi" w:hAnsiTheme="minorBidi" w:cstheme="minorBidi"/>
          <w:szCs w:val="22"/>
        </w:rPr>
        <w:t xml:space="preserve">the addition of </w:t>
      </w:r>
      <w:r w:rsidR="00E73355" w:rsidRPr="00DB0D3E">
        <w:rPr>
          <w:rFonts w:asciiTheme="minorBidi" w:hAnsiTheme="minorBidi" w:cstheme="minorBidi"/>
          <w:szCs w:val="22"/>
        </w:rPr>
        <w:t xml:space="preserve">a multilingual interface in </w:t>
      </w:r>
      <w:r w:rsidR="00230FC7" w:rsidRPr="00DB0D3E">
        <w:rPr>
          <w:rFonts w:asciiTheme="minorBidi" w:hAnsiTheme="minorBidi" w:cstheme="minorBidi"/>
          <w:szCs w:val="22"/>
        </w:rPr>
        <w:t xml:space="preserve">the </w:t>
      </w:r>
      <w:r w:rsidR="006A6885" w:rsidRPr="00DB0D3E">
        <w:rPr>
          <w:rFonts w:asciiTheme="minorBidi" w:hAnsiTheme="minorBidi" w:cstheme="minorBidi"/>
          <w:szCs w:val="22"/>
        </w:rPr>
        <w:t>10</w:t>
      </w:r>
      <w:r w:rsidR="00E73355" w:rsidRPr="00DB0D3E">
        <w:rPr>
          <w:rFonts w:asciiTheme="minorBidi" w:hAnsiTheme="minorBidi" w:cstheme="minorBidi"/>
          <w:szCs w:val="22"/>
        </w:rPr>
        <w:t xml:space="preserve"> </w:t>
      </w:r>
      <w:r w:rsidR="00230FC7" w:rsidRPr="00DB0D3E">
        <w:rPr>
          <w:rFonts w:asciiTheme="minorBidi" w:hAnsiTheme="minorBidi" w:cstheme="minorBidi"/>
          <w:szCs w:val="22"/>
        </w:rPr>
        <w:t>PCT publication</w:t>
      </w:r>
      <w:r w:rsidR="00E73355" w:rsidRPr="00DB0D3E">
        <w:rPr>
          <w:rFonts w:asciiTheme="minorBidi" w:hAnsiTheme="minorBidi" w:cstheme="minorBidi"/>
          <w:szCs w:val="22"/>
        </w:rPr>
        <w:t xml:space="preserve"> languages, and </w:t>
      </w:r>
      <w:r w:rsidR="00230FC7" w:rsidRPr="00DB0D3E">
        <w:rPr>
          <w:rFonts w:asciiTheme="minorBidi" w:hAnsiTheme="minorBidi" w:cstheme="minorBidi"/>
          <w:szCs w:val="22"/>
        </w:rPr>
        <w:t xml:space="preserve">the introduction of </w:t>
      </w:r>
      <w:r w:rsidR="00E73355" w:rsidRPr="00DB0D3E">
        <w:rPr>
          <w:rFonts w:asciiTheme="minorBidi" w:hAnsiTheme="minorBidi" w:cstheme="minorBidi"/>
          <w:szCs w:val="22"/>
        </w:rPr>
        <w:t xml:space="preserve">an automated API crawler to detect new APIs. </w:t>
      </w:r>
      <w:r w:rsidR="00407D35" w:rsidRPr="00DB0D3E">
        <w:rPr>
          <w:rFonts w:asciiTheme="minorBidi" w:hAnsiTheme="minorBidi" w:cstheme="minorBidi"/>
          <w:szCs w:val="22"/>
        </w:rPr>
        <w:t xml:space="preserve"> </w:t>
      </w:r>
      <w:r w:rsidR="00E73355" w:rsidRPr="00DB0D3E">
        <w:rPr>
          <w:rFonts w:asciiTheme="minorBidi" w:hAnsiTheme="minorBidi" w:cstheme="minorBidi"/>
          <w:szCs w:val="22"/>
        </w:rPr>
        <w:t xml:space="preserve">The </w:t>
      </w:r>
      <w:r w:rsidR="00407D35" w:rsidRPr="00DB0D3E">
        <w:rPr>
          <w:rFonts w:asciiTheme="minorBidi" w:hAnsiTheme="minorBidi" w:cstheme="minorBidi"/>
          <w:szCs w:val="22"/>
        </w:rPr>
        <w:t xml:space="preserve">API </w:t>
      </w:r>
      <w:r w:rsidR="00E73355" w:rsidRPr="00DB0D3E">
        <w:rPr>
          <w:rFonts w:asciiTheme="minorBidi" w:hAnsiTheme="minorBidi" w:cstheme="minorBidi"/>
          <w:szCs w:val="22"/>
        </w:rPr>
        <w:t xml:space="preserve">Catalog </w:t>
      </w:r>
      <w:r w:rsidR="005668CC" w:rsidRPr="00DB0D3E">
        <w:rPr>
          <w:rFonts w:asciiTheme="minorBidi" w:hAnsiTheme="minorBidi" w:cstheme="minorBidi"/>
          <w:szCs w:val="22"/>
        </w:rPr>
        <w:t>recorded</w:t>
      </w:r>
      <w:r w:rsidR="00E73355" w:rsidRPr="00DB0D3E">
        <w:rPr>
          <w:rFonts w:asciiTheme="minorBidi" w:hAnsiTheme="minorBidi" w:cstheme="minorBidi"/>
          <w:szCs w:val="22"/>
        </w:rPr>
        <w:t xml:space="preserve"> 6,080 unique visitors from 120 countries</w:t>
      </w:r>
      <w:r w:rsidR="00407D35" w:rsidRPr="00DB0D3E">
        <w:rPr>
          <w:rFonts w:asciiTheme="minorBidi" w:hAnsiTheme="minorBidi" w:cstheme="minorBidi"/>
          <w:szCs w:val="22"/>
        </w:rPr>
        <w:t xml:space="preserve"> </w:t>
      </w:r>
      <w:r w:rsidR="005668CC" w:rsidRPr="00DB0D3E">
        <w:rPr>
          <w:rFonts w:asciiTheme="minorBidi" w:hAnsiTheme="minorBidi" w:cstheme="minorBidi"/>
          <w:szCs w:val="22"/>
        </w:rPr>
        <w:t>last</w:t>
      </w:r>
      <w:r w:rsidR="00407D35" w:rsidRPr="00DB0D3E">
        <w:rPr>
          <w:rFonts w:asciiTheme="minorBidi" w:hAnsiTheme="minorBidi" w:cstheme="minorBidi"/>
          <w:szCs w:val="22"/>
        </w:rPr>
        <w:t xml:space="preserve"> year</w:t>
      </w:r>
      <w:r w:rsidR="005668CC" w:rsidRPr="00DB0D3E">
        <w:rPr>
          <w:rFonts w:asciiTheme="minorBidi" w:hAnsiTheme="minorBidi" w:cstheme="minorBidi"/>
          <w:szCs w:val="22"/>
        </w:rPr>
        <w:t xml:space="preserve">. </w:t>
      </w:r>
      <w:r w:rsidR="005111E8" w:rsidRPr="00DB0D3E">
        <w:rPr>
          <w:rFonts w:asciiTheme="minorBidi" w:hAnsiTheme="minorBidi" w:cstheme="minorBidi"/>
          <w:szCs w:val="22"/>
        </w:rPr>
        <w:t xml:space="preserve"> </w:t>
      </w:r>
      <w:r w:rsidR="005668CC" w:rsidRPr="00DB0D3E">
        <w:rPr>
          <w:rFonts w:asciiTheme="minorBidi" w:hAnsiTheme="minorBidi" w:cstheme="minorBidi"/>
          <w:szCs w:val="22"/>
        </w:rPr>
        <w:t>The International Bureau presented</w:t>
      </w:r>
      <w:r w:rsidR="00E73355" w:rsidRPr="00DB0D3E">
        <w:rPr>
          <w:rFonts w:asciiTheme="minorBidi" w:hAnsiTheme="minorBidi" w:cstheme="minorBidi"/>
          <w:szCs w:val="22"/>
        </w:rPr>
        <w:t xml:space="preserve"> future plans </w:t>
      </w:r>
      <w:r w:rsidR="005111E8" w:rsidRPr="00DB0D3E">
        <w:rPr>
          <w:rFonts w:asciiTheme="minorBidi" w:hAnsiTheme="minorBidi" w:cstheme="minorBidi"/>
          <w:szCs w:val="22"/>
        </w:rPr>
        <w:t>on</w:t>
      </w:r>
      <w:r w:rsidR="00E73355" w:rsidRPr="00DB0D3E">
        <w:rPr>
          <w:rFonts w:asciiTheme="minorBidi" w:hAnsiTheme="minorBidi" w:cstheme="minorBidi"/>
          <w:szCs w:val="22"/>
        </w:rPr>
        <w:t xml:space="preserve"> </w:t>
      </w:r>
      <w:r w:rsidR="006D3683" w:rsidRPr="00DB0D3E">
        <w:rPr>
          <w:rFonts w:asciiTheme="minorBidi" w:hAnsiTheme="minorBidi" w:cstheme="minorBidi"/>
          <w:szCs w:val="22"/>
        </w:rPr>
        <w:t>the</w:t>
      </w:r>
      <w:r w:rsidR="00E73355" w:rsidRPr="00DB0D3E">
        <w:rPr>
          <w:rFonts w:asciiTheme="minorBidi" w:hAnsiTheme="minorBidi" w:cstheme="minorBidi"/>
          <w:szCs w:val="22"/>
        </w:rPr>
        <w:t xml:space="preserve"> further expansion</w:t>
      </w:r>
      <w:r w:rsidR="006D3683" w:rsidRPr="00DB0D3E">
        <w:rPr>
          <w:rFonts w:asciiTheme="minorBidi" w:hAnsiTheme="minorBidi" w:cstheme="minorBidi"/>
          <w:szCs w:val="22"/>
        </w:rPr>
        <w:t xml:space="preserve"> and</w:t>
      </w:r>
      <w:r w:rsidR="00E73355" w:rsidRPr="00DB0D3E">
        <w:rPr>
          <w:rFonts w:asciiTheme="minorBidi" w:hAnsiTheme="minorBidi" w:cstheme="minorBidi"/>
          <w:szCs w:val="22"/>
        </w:rPr>
        <w:t xml:space="preserve"> promotion of </w:t>
      </w:r>
      <w:r w:rsidR="000C1B12" w:rsidRPr="00DB0D3E">
        <w:rPr>
          <w:rFonts w:asciiTheme="minorBidi" w:hAnsiTheme="minorBidi" w:cstheme="minorBidi"/>
          <w:szCs w:val="22"/>
        </w:rPr>
        <w:t xml:space="preserve">the </w:t>
      </w:r>
      <w:r w:rsidR="00E73355" w:rsidRPr="00DB0D3E">
        <w:rPr>
          <w:rFonts w:asciiTheme="minorBidi" w:hAnsiTheme="minorBidi" w:cstheme="minorBidi"/>
          <w:szCs w:val="22"/>
        </w:rPr>
        <w:t>API</w:t>
      </w:r>
      <w:r w:rsidR="005111E8" w:rsidRPr="00DB0D3E">
        <w:rPr>
          <w:rFonts w:asciiTheme="minorBidi" w:hAnsiTheme="minorBidi" w:cstheme="minorBidi"/>
          <w:szCs w:val="22"/>
        </w:rPr>
        <w:t xml:space="preserve"> Catalog</w:t>
      </w:r>
      <w:r w:rsidR="00E73355" w:rsidRPr="00DB0D3E">
        <w:rPr>
          <w:rFonts w:asciiTheme="minorBidi" w:hAnsiTheme="minorBidi" w:cstheme="minorBidi"/>
          <w:szCs w:val="22"/>
        </w:rPr>
        <w:t xml:space="preserve">, </w:t>
      </w:r>
      <w:r w:rsidR="004862F5" w:rsidRPr="00DB0D3E">
        <w:rPr>
          <w:rFonts w:asciiTheme="minorBidi" w:hAnsiTheme="minorBidi" w:cstheme="minorBidi"/>
          <w:szCs w:val="22"/>
        </w:rPr>
        <w:t xml:space="preserve">including </w:t>
      </w:r>
      <w:r w:rsidR="0025188C" w:rsidRPr="00DB0D3E">
        <w:rPr>
          <w:rFonts w:asciiTheme="minorBidi" w:hAnsiTheme="minorBidi" w:cstheme="minorBidi"/>
          <w:szCs w:val="22"/>
        </w:rPr>
        <w:t>further</w:t>
      </w:r>
      <w:r w:rsidR="00E73355" w:rsidRPr="00DB0D3E">
        <w:rPr>
          <w:rFonts w:asciiTheme="minorBidi" w:hAnsiTheme="minorBidi" w:cstheme="minorBidi"/>
          <w:szCs w:val="22"/>
        </w:rPr>
        <w:t xml:space="preserve"> automated</w:t>
      </w:r>
      <w:r w:rsidR="005111E8" w:rsidRPr="00DB0D3E">
        <w:rPr>
          <w:rFonts w:asciiTheme="minorBidi" w:hAnsiTheme="minorBidi" w:cstheme="minorBidi"/>
          <w:szCs w:val="22"/>
        </w:rPr>
        <w:t xml:space="preserve"> finding and </w:t>
      </w:r>
      <w:r w:rsidR="007033E3" w:rsidRPr="00DB0D3E">
        <w:rPr>
          <w:rFonts w:asciiTheme="minorBidi" w:hAnsiTheme="minorBidi" w:cstheme="minorBidi"/>
          <w:szCs w:val="22"/>
        </w:rPr>
        <w:t>indexing of</w:t>
      </w:r>
      <w:r w:rsidR="005111E8" w:rsidRPr="00DB0D3E">
        <w:rPr>
          <w:rFonts w:asciiTheme="minorBidi" w:hAnsiTheme="minorBidi" w:cstheme="minorBidi"/>
          <w:szCs w:val="22"/>
        </w:rPr>
        <w:t xml:space="preserve"> new APIs</w:t>
      </w:r>
      <w:r w:rsidR="0025188C" w:rsidRPr="00DB0D3E">
        <w:rPr>
          <w:rFonts w:asciiTheme="minorBidi" w:hAnsiTheme="minorBidi" w:cstheme="minorBidi"/>
          <w:szCs w:val="22"/>
        </w:rPr>
        <w:t xml:space="preserve"> using artificial intelligence</w:t>
      </w:r>
      <w:r w:rsidR="00E73355" w:rsidRPr="00DB0D3E">
        <w:rPr>
          <w:rFonts w:asciiTheme="minorBidi" w:hAnsiTheme="minorBidi" w:cstheme="minorBidi"/>
          <w:szCs w:val="22"/>
        </w:rPr>
        <w:t>.</w:t>
      </w:r>
    </w:p>
    <w:p w14:paraId="0FB35FD6" w14:textId="78CC8812" w:rsidR="007968C8" w:rsidRPr="00DB0D3E" w:rsidRDefault="007033E3"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Several </w:t>
      </w:r>
      <w:r w:rsidR="00D76992" w:rsidRPr="00DB0D3E">
        <w:rPr>
          <w:rFonts w:asciiTheme="minorBidi" w:hAnsiTheme="minorBidi" w:cstheme="minorBidi"/>
          <w:szCs w:val="22"/>
        </w:rPr>
        <w:t>d</w:t>
      </w:r>
      <w:r w:rsidRPr="00DB0D3E">
        <w:rPr>
          <w:rFonts w:asciiTheme="minorBidi" w:hAnsiTheme="minorBidi" w:cstheme="minorBidi"/>
          <w:szCs w:val="22"/>
        </w:rPr>
        <w:t>elegations provided updates on</w:t>
      </w:r>
      <w:r w:rsidRPr="00DB0D3E" w:rsidDel="00FA1A9F">
        <w:rPr>
          <w:rFonts w:asciiTheme="minorBidi" w:hAnsiTheme="minorBidi" w:cstheme="minorBidi"/>
          <w:szCs w:val="22"/>
        </w:rPr>
        <w:t xml:space="preserve"> </w:t>
      </w:r>
      <w:r w:rsidR="00FA1A9F" w:rsidRPr="00DB0D3E">
        <w:rPr>
          <w:rFonts w:asciiTheme="minorBidi" w:hAnsiTheme="minorBidi" w:cstheme="minorBidi"/>
          <w:szCs w:val="22"/>
        </w:rPr>
        <w:t xml:space="preserve">the </w:t>
      </w:r>
      <w:r w:rsidRPr="00DB0D3E">
        <w:rPr>
          <w:rFonts w:asciiTheme="minorBidi" w:hAnsiTheme="minorBidi" w:cstheme="minorBidi"/>
          <w:szCs w:val="22"/>
        </w:rPr>
        <w:t xml:space="preserve">implementation </w:t>
      </w:r>
      <w:r w:rsidR="00FA1A9F" w:rsidRPr="00DB0D3E">
        <w:rPr>
          <w:rFonts w:asciiTheme="minorBidi" w:hAnsiTheme="minorBidi" w:cstheme="minorBidi"/>
          <w:szCs w:val="22"/>
        </w:rPr>
        <w:t xml:space="preserve">of APIs </w:t>
      </w:r>
      <w:r w:rsidRPr="00DB0D3E">
        <w:rPr>
          <w:rFonts w:asciiTheme="minorBidi" w:hAnsiTheme="minorBidi" w:cstheme="minorBidi"/>
          <w:szCs w:val="22"/>
        </w:rPr>
        <w:t xml:space="preserve">and related </w:t>
      </w:r>
      <w:r w:rsidR="00EA73C1" w:rsidRPr="00DB0D3E">
        <w:rPr>
          <w:rFonts w:asciiTheme="minorBidi" w:hAnsiTheme="minorBidi" w:cstheme="minorBidi"/>
          <w:szCs w:val="22"/>
        </w:rPr>
        <w:t xml:space="preserve">WIPO </w:t>
      </w:r>
      <w:r w:rsidRPr="00DB0D3E">
        <w:rPr>
          <w:rFonts w:asciiTheme="minorBidi" w:hAnsiTheme="minorBidi" w:cstheme="minorBidi"/>
          <w:szCs w:val="22"/>
        </w:rPr>
        <w:t xml:space="preserve">Standards. </w:t>
      </w:r>
      <w:r w:rsidR="0028105E" w:rsidRPr="00DB0D3E">
        <w:rPr>
          <w:rFonts w:asciiTheme="minorBidi" w:hAnsiTheme="minorBidi" w:cstheme="minorBidi"/>
          <w:szCs w:val="22"/>
        </w:rPr>
        <w:t xml:space="preserve"> The Delegation of </w:t>
      </w:r>
      <w:r w:rsidRPr="00DB0D3E">
        <w:rPr>
          <w:rFonts w:asciiTheme="minorBidi" w:hAnsiTheme="minorBidi" w:cstheme="minorBidi"/>
          <w:szCs w:val="22"/>
        </w:rPr>
        <w:t xml:space="preserve">China expressed continued support for the API </w:t>
      </w:r>
      <w:r w:rsidR="0028105E" w:rsidRPr="00DB0D3E">
        <w:rPr>
          <w:rFonts w:asciiTheme="minorBidi" w:hAnsiTheme="minorBidi" w:cstheme="minorBidi"/>
          <w:szCs w:val="22"/>
        </w:rPr>
        <w:t>T</w:t>
      </w:r>
      <w:r w:rsidRPr="00DB0D3E">
        <w:rPr>
          <w:rFonts w:asciiTheme="minorBidi" w:hAnsiTheme="minorBidi" w:cstheme="minorBidi"/>
          <w:szCs w:val="22"/>
        </w:rPr>
        <w:t xml:space="preserve">ask </w:t>
      </w:r>
      <w:r w:rsidR="0028105E" w:rsidRPr="00DB0D3E">
        <w:rPr>
          <w:rFonts w:asciiTheme="minorBidi" w:hAnsiTheme="minorBidi" w:cstheme="minorBidi"/>
          <w:szCs w:val="22"/>
        </w:rPr>
        <w:t>F</w:t>
      </w:r>
      <w:r w:rsidRPr="00DB0D3E">
        <w:rPr>
          <w:rFonts w:asciiTheme="minorBidi" w:hAnsiTheme="minorBidi" w:cstheme="minorBidi"/>
          <w:szCs w:val="22"/>
        </w:rPr>
        <w:t>orce and WIPO Standard ST.90 implementation</w:t>
      </w:r>
      <w:r w:rsidRPr="00DB0D3E" w:rsidDel="00BC6395">
        <w:rPr>
          <w:rFonts w:asciiTheme="minorBidi" w:hAnsiTheme="minorBidi" w:cstheme="minorBidi"/>
          <w:szCs w:val="22"/>
        </w:rPr>
        <w:t>.</w:t>
      </w:r>
      <w:r w:rsidRPr="00DB0D3E">
        <w:rPr>
          <w:rFonts w:asciiTheme="minorBidi" w:hAnsiTheme="minorBidi" w:cstheme="minorBidi"/>
          <w:szCs w:val="22"/>
        </w:rPr>
        <w:t xml:space="preserve">  </w:t>
      </w:r>
      <w:r w:rsidR="007968C8" w:rsidRPr="00DB0D3E">
        <w:rPr>
          <w:rFonts w:asciiTheme="minorBidi" w:hAnsiTheme="minorBidi" w:cstheme="minorBidi"/>
          <w:szCs w:val="22"/>
        </w:rPr>
        <w:t>The Delegations of Brazil and Germany also verbally</w:t>
      </w:r>
      <w:r w:rsidR="000E5C10" w:rsidRPr="00DB0D3E">
        <w:rPr>
          <w:rFonts w:asciiTheme="minorBidi" w:hAnsiTheme="minorBidi" w:cstheme="minorBidi"/>
          <w:szCs w:val="22"/>
        </w:rPr>
        <w:t xml:space="preserve"> </w:t>
      </w:r>
      <w:r w:rsidR="007968C8" w:rsidRPr="00DB0D3E">
        <w:rPr>
          <w:rFonts w:asciiTheme="minorBidi" w:hAnsiTheme="minorBidi" w:cstheme="minorBidi"/>
          <w:szCs w:val="22"/>
        </w:rPr>
        <w:t>shared their experience on developing APIs and WIPO ST.90 implementation.</w:t>
      </w:r>
      <w:r w:rsidR="000E5C10" w:rsidRPr="00DB0D3E">
        <w:rPr>
          <w:rFonts w:asciiTheme="minorBidi" w:hAnsiTheme="minorBidi" w:cstheme="minorBidi"/>
          <w:szCs w:val="22"/>
        </w:rPr>
        <w:t xml:space="preserve">  </w:t>
      </w:r>
      <w:r w:rsidRPr="00DB0D3E">
        <w:rPr>
          <w:rFonts w:asciiTheme="minorBidi" w:hAnsiTheme="minorBidi" w:cstheme="minorBidi"/>
          <w:szCs w:val="22"/>
        </w:rPr>
        <w:t xml:space="preserve">The Delegation of Brazil shared </w:t>
      </w:r>
      <w:r w:rsidR="00D9505A" w:rsidRPr="00DB0D3E">
        <w:rPr>
          <w:rFonts w:asciiTheme="minorBidi" w:hAnsiTheme="minorBidi" w:cstheme="minorBidi"/>
          <w:szCs w:val="22"/>
        </w:rPr>
        <w:t xml:space="preserve">the </w:t>
      </w:r>
      <w:r w:rsidRPr="00DB0D3E">
        <w:rPr>
          <w:rFonts w:asciiTheme="minorBidi" w:hAnsiTheme="minorBidi" w:cstheme="minorBidi"/>
          <w:szCs w:val="22"/>
        </w:rPr>
        <w:t xml:space="preserve">progress </w:t>
      </w:r>
      <w:r w:rsidR="00D9505A" w:rsidRPr="00DB0D3E">
        <w:rPr>
          <w:rFonts w:asciiTheme="minorBidi" w:hAnsiTheme="minorBidi" w:cstheme="minorBidi"/>
          <w:szCs w:val="22"/>
        </w:rPr>
        <w:t xml:space="preserve">made </w:t>
      </w:r>
      <w:r w:rsidRPr="00DB0D3E">
        <w:rPr>
          <w:rFonts w:asciiTheme="minorBidi" w:hAnsiTheme="minorBidi" w:cstheme="minorBidi"/>
          <w:szCs w:val="22"/>
        </w:rPr>
        <w:t xml:space="preserve">on </w:t>
      </w:r>
      <w:r w:rsidR="00D9505A" w:rsidRPr="00DB0D3E">
        <w:rPr>
          <w:rFonts w:asciiTheme="minorBidi" w:hAnsiTheme="minorBidi" w:cstheme="minorBidi"/>
          <w:szCs w:val="22"/>
        </w:rPr>
        <w:t>the development of</w:t>
      </w:r>
      <w:r w:rsidRPr="00DB0D3E">
        <w:rPr>
          <w:rFonts w:asciiTheme="minorBidi" w:hAnsiTheme="minorBidi" w:cstheme="minorBidi"/>
          <w:szCs w:val="22"/>
        </w:rPr>
        <w:t xml:space="preserve"> their new IP service portal </w:t>
      </w:r>
      <w:r w:rsidR="00F17CBF" w:rsidRPr="00DB0D3E">
        <w:rPr>
          <w:rFonts w:asciiTheme="minorBidi" w:hAnsiTheme="minorBidi" w:cstheme="minorBidi"/>
          <w:szCs w:val="22"/>
        </w:rPr>
        <w:t xml:space="preserve">with </w:t>
      </w:r>
      <w:r w:rsidRPr="00DB0D3E">
        <w:rPr>
          <w:rFonts w:asciiTheme="minorBidi" w:hAnsiTheme="minorBidi" w:cstheme="minorBidi"/>
          <w:szCs w:val="22"/>
        </w:rPr>
        <w:t>API implementation in compliance with WIP</w:t>
      </w:r>
      <w:r w:rsidR="00D9505A" w:rsidRPr="00DB0D3E">
        <w:rPr>
          <w:rFonts w:asciiTheme="minorBidi" w:hAnsiTheme="minorBidi" w:cstheme="minorBidi"/>
          <w:szCs w:val="22"/>
        </w:rPr>
        <w:t>O</w:t>
      </w:r>
      <w:r w:rsidRPr="00DB0D3E">
        <w:rPr>
          <w:rFonts w:asciiTheme="minorBidi" w:hAnsiTheme="minorBidi" w:cstheme="minorBidi"/>
          <w:szCs w:val="22"/>
        </w:rPr>
        <w:t xml:space="preserve"> </w:t>
      </w:r>
      <w:r w:rsidR="007758FB" w:rsidRPr="00DB0D3E">
        <w:rPr>
          <w:rFonts w:asciiTheme="minorBidi" w:hAnsiTheme="minorBidi" w:cstheme="minorBidi"/>
          <w:szCs w:val="22"/>
        </w:rPr>
        <w:t xml:space="preserve">Standards </w:t>
      </w:r>
      <w:r w:rsidRPr="00DB0D3E">
        <w:rPr>
          <w:rFonts w:asciiTheme="minorBidi" w:hAnsiTheme="minorBidi" w:cstheme="minorBidi"/>
          <w:szCs w:val="22"/>
        </w:rPr>
        <w:t>ST.90 and ST.96</w:t>
      </w:r>
      <w:r w:rsidR="003378AE" w:rsidRPr="00DB0D3E">
        <w:rPr>
          <w:rFonts w:asciiTheme="minorBidi" w:hAnsiTheme="minorBidi" w:cstheme="minorBidi"/>
          <w:szCs w:val="22"/>
        </w:rPr>
        <w:t>.  The CWS noted</w:t>
      </w:r>
      <w:r w:rsidR="009E5CB4" w:rsidRPr="00DB0D3E">
        <w:rPr>
          <w:rFonts w:asciiTheme="minorBidi" w:hAnsiTheme="minorBidi" w:cstheme="minorBidi"/>
          <w:szCs w:val="22"/>
        </w:rPr>
        <w:t xml:space="preserve"> </w:t>
      </w:r>
      <w:r w:rsidR="003378AE" w:rsidRPr="00DB0D3E">
        <w:rPr>
          <w:rFonts w:asciiTheme="minorBidi" w:hAnsiTheme="minorBidi" w:cstheme="minorBidi"/>
          <w:szCs w:val="22"/>
        </w:rPr>
        <w:t>their</w:t>
      </w:r>
      <w:r w:rsidRPr="00DB0D3E">
        <w:rPr>
          <w:rFonts w:asciiTheme="minorBidi" w:hAnsiTheme="minorBidi" w:cstheme="minorBidi"/>
          <w:szCs w:val="22"/>
        </w:rPr>
        <w:t xml:space="preserve"> plans to collect user feedback and integrate their APIs into the API Catalog for IP by mid-2026.  The Dele</w:t>
      </w:r>
      <w:r w:rsidR="004E023A" w:rsidRPr="00DB0D3E">
        <w:rPr>
          <w:rFonts w:asciiTheme="minorBidi" w:hAnsiTheme="minorBidi" w:cstheme="minorBidi"/>
          <w:szCs w:val="22"/>
        </w:rPr>
        <w:t xml:space="preserve">gation of </w:t>
      </w:r>
      <w:r w:rsidRPr="00DB0D3E">
        <w:rPr>
          <w:rFonts w:asciiTheme="minorBidi" w:hAnsiTheme="minorBidi" w:cstheme="minorBidi"/>
          <w:szCs w:val="22"/>
        </w:rPr>
        <w:t xml:space="preserve">Germany outlined </w:t>
      </w:r>
      <w:r w:rsidR="00125B3E" w:rsidRPr="00DB0D3E">
        <w:rPr>
          <w:rFonts w:asciiTheme="minorBidi" w:hAnsiTheme="minorBidi" w:cstheme="minorBidi"/>
          <w:szCs w:val="22"/>
        </w:rPr>
        <w:t>its</w:t>
      </w:r>
      <w:r w:rsidRPr="00DB0D3E">
        <w:rPr>
          <w:rFonts w:asciiTheme="minorBidi" w:hAnsiTheme="minorBidi" w:cstheme="minorBidi"/>
          <w:szCs w:val="22"/>
        </w:rPr>
        <w:t xml:space="preserve"> </w:t>
      </w:r>
      <w:proofErr w:type="spellStart"/>
      <w:r w:rsidRPr="00DB0D3E">
        <w:rPr>
          <w:rFonts w:asciiTheme="minorBidi" w:hAnsiTheme="minorBidi" w:cstheme="minorBidi"/>
          <w:i/>
          <w:szCs w:val="22"/>
        </w:rPr>
        <w:t>DPMAConnectPlus</w:t>
      </w:r>
      <w:proofErr w:type="spellEnd"/>
      <w:r w:rsidRPr="00DB0D3E">
        <w:rPr>
          <w:rFonts w:asciiTheme="minorBidi" w:hAnsiTheme="minorBidi" w:cstheme="minorBidi"/>
          <w:szCs w:val="22"/>
        </w:rPr>
        <w:t xml:space="preserve"> service </w:t>
      </w:r>
      <w:r w:rsidR="00CF411F" w:rsidRPr="00DB0D3E">
        <w:t>which provides an SSL</w:t>
      </w:r>
      <w:r w:rsidR="002C7400" w:rsidRPr="00DB0D3E">
        <w:t>-</w:t>
      </w:r>
      <w:r w:rsidR="00CF411F" w:rsidRPr="00DB0D3E">
        <w:t>encrypted rest-based interface for web service clients to allow to set up a client implementation</w:t>
      </w:r>
      <w:r w:rsidRPr="00DB0D3E">
        <w:rPr>
          <w:rFonts w:asciiTheme="minorBidi" w:hAnsiTheme="minorBidi" w:cstheme="minorBidi"/>
          <w:szCs w:val="22"/>
        </w:rPr>
        <w:t>.</w:t>
      </w:r>
    </w:p>
    <w:p w14:paraId="538A2788" w14:textId="598D059C" w:rsidR="007968C8" w:rsidRPr="00DB0D3E" w:rsidRDefault="0019736A" w:rsidP="007968C8">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11A61" w:rsidRPr="00DB0D3E">
        <w:rPr>
          <w:rFonts w:asciiTheme="minorBidi" w:hAnsiTheme="minorBidi" w:cstheme="minorBidi"/>
          <w:szCs w:val="22"/>
        </w:rPr>
        <w:t xml:space="preserve">The International Bureau </w:t>
      </w:r>
      <w:r w:rsidR="00990CCF" w:rsidRPr="00DB0D3E">
        <w:rPr>
          <w:rFonts w:asciiTheme="minorBidi" w:hAnsiTheme="minorBidi" w:cstheme="minorBidi"/>
          <w:szCs w:val="22"/>
        </w:rPr>
        <w:t>presented</w:t>
      </w:r>
      <w:r w:rsidR="00C11A61" w:rsidRPr="00DB0D3E">
        <w:rPr>
          <w:rFonts w:asciiTheme="minorBidi" w:hAnsiTheme="minorBidi" w:cstheme="minorBidi"/>
          <w:szCs w:val="22"/>
        </w:rPr>
        <w:t xml:space="preserve"> an update on </w:t>
      </w:r>
      <w:r w:rsidR="00817E98" w:rsidRPr="00DB0D3E">
        <w:rPr>
          <w:rFonts w:asciiTheme="minorBidi" w:hAnsiTheme="minorBidi" w:cstheme="minorBidi"/>
          <w:szCs w:val="22"/>
        </w:rPr>
        <w:t xml:space="preserve">WIPO API Developer Portal </w:t>
      </w:r>
      <w:r w:rsidR="00C11A61" w:rsidRPr="00DB0D3E">
        <w:rPr>
          <w:rFonts w:asciiTheme="minorBidi" w:hAnsiTheme="minorBidi" w:cstheme="minorBidi"/>
          <w:szCs w:val="22"/>
        </w:rPr>
        <w:t xml:space="preserve">which </w:t>
      </w:r>
      <w:r w:rsidR="00817E98" w:rsidRPr="00DB0D3E">
        <w:rPr>
          <w:rFonts w:asciiTheme="minorBidi" w:hAnsiTheme="minorBidi" w:cstheme="minorBidi"/>
          <w:szCs w:val="22"/>
        </w:rPr>
        <w:t>aims to bridge the gap between API consumers and WIPO, providing a platform for users to explore, test, and analyze WIPO’s APIs.</w:t>
      </w:r>
      <w:r w:rsidR="009A4AE9" w:rsidRPr="00DB0D3E">
        <w:rPr>
          <w:rFonts w:asciiTheme="minorBidi" w:hAnsiTheme="minorBidi" w:cstheme="minorBidi"/>
          <w:szCs w:val="22"/>
        </w:rPr>
        <w:t xml:space="preserve"> </w:t>
      </w:r>
      <w:r w:rsidR="00817E98" w:rsidRPr="00DB0D3E">
        <w:rPr>
          <w:rFonts w:asciiTheme="minorBidi" w:hAnsiTheme="minorBidi" w:cstheme="minorBidi"/>
          <w:szCs w:val="22"/>
        </w:rPr>
        <w:t xml:space="preserve"> Key features include</w:t>
      </w:r>
      <w:r w:rsidRPr="00DB0D3E">
        <w:rPr>
          <w:rFonts w:asciiTheme="minorBidi" w:hAnsiTheme="minorBidi" w:cstheme="minorBidi"/>
          <w:szCs w:val="22"/>
        </w:rPr>
        <w:t>d</w:t>
      </w:r>
      <w:r w:rsidR="00817E98" w:rsidRPr="00DB0D3E">
        <w:rPr>
          <w:rFonts w:asciiTheme="minorBidi" w:hAnsiTheme="minorBidi" w:cstheme="minorBidi"/>
          <w:szCs w:val="22"/>
        </w:rPr>
        <w:t xml:space="preserve"> support for Open API specifications, automated testing, and programmatic access patterns, which will facilitate future AI agent-to-agent collaboration. </w:t>
      </w:r>
      <w:r w:rsidR="009A4AE9" w:rsidRPr="00DB0D3E">
        <w:rPr>
          <w:rFonts w:asciiTheme="minorBidi" w:hAnsiTheme="minorBidi" w:cstheme="minorBidi"/>
          <w:szCs w:val="22"/>
        </w:rPr>
        <w:t xml:space="preserve"> </w:t>
      </w:r>
      <w:r w:rsidR="00817E98" w:rsidRPr="00DB0D3E">
        <w:rPr>
          <w:rFonts w:asciiTheme="minorBidi" w:hAnsiTheme="minorBidi" w:cstheme="minorBidi"/>
          <w:szCs w:val="22"/>
        </w:rPr>
        <w:t xml:space="preserve">The </w:t>
      </w:r>
      <w:r w:rsidR="00CF05CD" w:rsidRPr="00DB0D3E">
        <w:rPr>
          <w:rFonts w:asciiTheme="minorBidi" w:hAnsiTheme="minorBidi" w:cstheme="minorBidi"/>
          <w:szCs w:val="22"/>
        </w:rPr>
        <w:t xml:space="preserve">developer </w:t>
      </w:r>
      <w:r w:rsidR="00817E98" w:rsidRPr="00DB0D3E">
        <w:rPr>
          <w:rFonts w:asciiTheme="minorBidi" w:hAnsiTheme="minorBidi" w:cstheme="minorBidi"/>
          <w:szCs w:val="22"/>
        </w:rPr>
        <w:t xml:space="preserve">portal will offer self-service capabilities, rapid integration, and </w:t>
      </w:r>
      <w:r w:rsidR="00655792" w:rsidRPr="00DB0D3E">
        <w:rPr>
          <w:rFonts w:asciiTheme="minorBidi" w:hAnsiTheme="minorBidi" w:cstheme="minorBidi"/>
          <w:szCs w:val="22"/>
        </w:rPr>
        <w:t xml:space="preserve">APIs </w:t>
      </w:r>
      <w:r w:rsidR="00817E98" w:rsidRPr="00DB0D3E">
        <w:rPr>
          <w:rFonts w:asciiTheme="minorBidi" w:hAnsiTheme="minorBidi" w:cstheme="minorBidi"/>
          <w:szCs w:val="22"/>
        </w:rPr>
        <w:t xml:space="preserve">compliance with </w:t>
      </w:r>
      <w:r w:rsidRPr="00DB0D3E">
        <w:rPr>
          <w:rFonts w:asciiTheme="minorBidi" w:hAnsiTheme="minorBidi" w:cstheme="minorBidi"/>
          <w:szCs w:val="22"/>
        </w:rPr>
        <w:t xml:space="preserve">WIPO Standard </w:t>
      </w:r>
      <w:r w:rsidR="00817E98" w:rsidRPr="00DB0D3E">
        <w:rPr>
          <w:rFonts w:asciiTheme="minorBidi" w:hAnsiTheme="minorBidi" w:cstheme="minorBidi"/>
          <w:szCs w:val="22"/>
        </w:rPr>
        <w:t>ST</w:t>
      </w:r>
      <w:r w:rsidRPr="00DB0D3E">
        <w:rPr>
          <w:rFonts w:asciiTheme="minorBidi" w:hAnsiTheme="minorBidi" w:cstheme="minorBidi"/>
          <w:szCs w:val="22"/>
        </w:rPr>
        <w:t>.</w:t>
      </w:r>
      <w:r w:rsidR="00817E98" w:rsidRPr="00DB0D3E">
        <w:rPr>
          <w:rFonts w:asciiTheme="minorBidi" w:hAnsiTheme="minorBidi" w:cstheme="minorBidi"/>
          <w:szCs w:val="22"/>
        </w:rPr>
        <w:t xml:space="preserve">90.  The implementation follows a </w:t>
      </w:r>
      <w:r w:rsidR="00617FA1" w:rsidRPr="00DB0D3E">
        <w:rPr>
          <w:rFonts w:asciiTheme="minorBidi" w:hAnsiTheme="minorBidi" w:cstheme="minorBidi"/>
          <w:szCs w:val="22"/>
        </w:rPr>
        <w:t>Minimal Viable Product (</w:t>
      </w:r>
      <w:r w:rsidR="00817E98" w:rsidRPr="00DB0D3E">
        <w:rPr>
          <w:rFonts w:asciiTheme="minorBidi" w:hAnsiTheme="minorBidi" w:cstheme="minorBidi"/>
          <w:szCs w:val="22"/>
        </w:rPr>
        <w:t>MVP</w:t>
      </w:r>
      <w:r w:rsidR="00617FA1" w:rsidRPr="00DB0D3E">
        <w:rPr>
          <w:rFonts w:asciiTheme="minorBidi" w:hAnsiTheme="minorBidi" w:cstheme="minorBidi"/>
          <w:szCs w:val="22"/>
        </w:rPr>
        <w:t>)</w:t>
      </w:r>
      <w:r w:rsidR="00817E98" w:rsidRPr="00DB0D3E">
        <w:rPr>
          <w:rFonts w:asciiTheme="minorBidi" w:hAnsiTheme="minorBidi" w:cstheme="minorBidi"/>
          <w:szCs w:val="22"/>
        </w:rPr>
        <w:t xml:space="preserve"> approach</w:t>
      </w:r>
      <w:r w:rsidR="003F490B" w:rsidRPr="00DB0D3E">
        <w:rPr>
          <w:rFonts w:asciiTheme="minorBidi" w:hAnsiTheme="minorBidi" w:cstheme="minorBidi"/>
          <w:szCs w:val="22"/>
        </w:rPr>
        <w:t xml:space="preserve"> and leverages</w:t>
      </w:r>
      <w:r w:rsidR="00817E98" w:rsidRPr="00DB0D3E">
        <w:rPr>
          <w:rFonts w:asciiTheme="minorBidi" w:hAnsiTheme="minorBidi" w:cstheme="minorBidi"/>
          <w:szCs w:val="22"/>
        </w:rPr>
        <w:t xml:space="preserve"> </w:t>
      </w:r>
      <w:proofErr w:type="spellStart"/>
      <w:r w:rsidR="00817E98" w:rsidRPr="00DB0D3E">
        <w:rPr>
          <w:rFonts w:asciiTheme="minorBidi" w:hAnsiTheme="minorBidi" w:cstheme="minorBidi"/>
          <w:i/>
          <w:szCs w:val="22"/>
        </w:rPr>
        <w:t>Gravitee</w:t>
      </w:r>
      <w:proofErr w:type="spellEnd"/>
      <w:r w:rsidR="00817E98" w:rsidRPr="00DB0D3E">
        <w:rPr>
          <w:rFonts w:asciiTheme="minorBidi" w:hAnsiTheme="minorBidi" w:cstheme="minorBidi"/>
          <w:i/>
          <w:szCs w:val="22"/>
        </w:rPr>
        <w:t xml:space="preserve"> API</w:t>
      </w:r>
      <w:r w:rsidR="00073458" w:rsidRPr="00DB0D3E">
        <w:rPr>
          <w:rFonts w:asciiTheme="minorBidi" w:hAnsiTheme="minorBidi" w:cstheme="minorBidi"/>
          <w:i/>
          <w:szCs w:val="22"/>
        </w:rPr>
        <w:t xml:space="preserve"> </w:t>
      </w:r>
      <w:r w:rsidR="00817E98" w:rsidRPr="00DB0D3E">
        <w:rPr>
          <w:rFonts w:asciiTheme="minorBidi" w:hAnsiTheme="minorBidi" w:cstheme="minorBidi"/>
          <w:i/>
          <w:szCs w:val="22"/>
        </w:rPr>
        <w:t>M</w:t>
      </w:r>
      <w:r w:rsidR="00073458" w:rsidRPr="00DB0D3E">
        <w:rPr>
          <w:rFonts w:asciiTheme="minorBidi" w:hAnsiTheme="minorBidi" w:cstheme="minorBidi"/>
          <w:i/>
          <w:szCs w:val="22"/>
        </w:rPr>
        <w:t>anagement</w:t>
      </w:r>
      <w:r w:rsidR="00817E98" w:rsidRPr="00DB0D3E">
        <w:rPr>
          <w:rFonts w:asciiTheme="minorBidi" w:hAnsiTheme="minorBidi" w:cstheme="minorBidi"/>
          <w:szCs w:val="22"/>
        </w:rPr>
        <w:t xml:space="preserve"> and </w:t>
      </w:r>
      <w:proofErr w:type="spellStart"/>
      <w:r w:rsidR="006551C2" w:rsidRPr="00DB0D3E">
        <w:rPr>
          <w:rFonts w:asciiTheme="minorBidi" w:hAnsiTheme="minorBidi" w:cstheme="minorBidi"/>
          <w:i/>
          <w:szCs w:val="22"/>
        </w:rPr>
        <w:t>Gravitee</w:t>
      </w:r>
      <w:proofErr w:type="spellEnd"/>
      <w:r w:rsidR="006551C2" w:rsidRPr="00DB0D3E">
        <w:rPr>
          <w:rFonts w:asciiTheme="minorBidi" w:hAnsiTheme="minorBidi" w:cstheme="minorBidi"/>
          <w:i/>
          <w:szCs w:val="22"/>
        </w:rPr>
        <w:t xml:space="preserve"> </w:t>
      </w:r>
      <w:r w:rsidR="00817E98" w:rsidRPr="00DB0D3E">
        <w:rPr>
          <w:rFonts w:asciiTheme="minorBidi" w:hAnsiTheme="minorBidi" w:cstheme="minorBidi"/>
          <w:i/>
          <w:szCs w:val="22"/>
        </w:rPr>
        <w:t xml:space="preserve">Dev Portal </w:t>
      </w:r>
      <w:r w:rsidR="00817E98" w:rsidRPr="00DB0D3E">
        <w:rPr>
          <w:rFonts w:asciiTheme="minorBidi" w:hAnsiTheme="minorBidi" w:cstheme="minorBidi"/>
          <w:szCs w:val="22"/>
        </w:rPr>
        <w:t>technologies.</w:t>
      </w:r>
      <w:r w:rsidR="006551C2" w:rsidRPr="00DB0D3E">
        <w:rPr>
          <w:rFonts w:asciiTheme="minorBidi" w:hAnsiTheme="minorBidi" w:cstheme="minorBidi"/>
          <w:szCs w:val="22"/>
        </w:rPr>
        <w:t xml:space="preserve">  </w:t>
      </w:r>
      <w:r w:rsidR="007968C8" w:rsidRPr="00DB0D3E">
        <w:rPr>
          <w:rFonts w:asciiTheme="minorBidi" w:hAnsiTheme="minorBidi" w:cstheme="minorBidi"/>
          <w:szCs w:val="22"/>
        </w:rPr>
        <w:t>The International Bureau clarified the distinction between the API Catalog and WIPO API management</w:t>
      </w:r>
      <w:r w:rsidR="00516F6B" w:rsidRPr="00DB0D3E">
        <w:rPr>
          <w:rFonts w:asciiTheme="minorBidi" w:hAnsiTheme="minorBidi" w:cstheme="minorBidi"/>
          <w:szCs w:val="22"/>
        </w:rPr>
        <w:t xml:space="preserve"> through the developer </w:t>
      </w:r>
      <w:r w:rsidR="00912C17" w:rsidRPr="00DB0D3E">
        <w:rPr>
          <w:rFonts w:asciiTheme="minorBidi" w:hAnsiTheme="minorBidi" w:cstheme="minorBidi"/>
          <w:szCs w:val="22"/>
        </w:rPr>
        <w:t>portal and</w:t>
      </w:r>
      <w:r w:rsidR="009E5CB4" w:rsidRPr="00DB0D3E">
        <w:rPr>
          <w:rFonts w:asciiTheme="minorBidi" w:hAnsiTheme="minorBidi" w:cstheme="minorBidi"/>
          <w:szCs w:val="22"/>
        </w:rPr>
        <w:t xml:space="preserve"> confirmed that all new APIs developed by WIPO would be compliant with WIPO Standard ST.90</w:t>
      </w:r>
      <w:r w:rsidR="007968C8" w:rsidRPr="00DB0D3E">
        <w:rPr>
          <w:rFonts w:asciiTheme="minorBidi" w:hAnsiTheme="minorBidi" w:cstheme="minorBidi"/>
          <w:szCs w:val="22"/>
        </w:rPr>
        <w:t xml:space="preserve">. </w:t>
      </w:r>
      <w:r w:rsidR="00CA6B91" w:rsidRPr="00DB0D3E">
        <w:rPr>
          <w:rFonts w:asciiTheme="minorBidi" w:hAnsiTheme="minorBidi" w:cstheme="minorBidi"/>
          <w:szCs w:val="22"/>
        </w:rPr>
        <w:t xml:space="preserve"> The Delegation </w:t>
      </w:r>
      <w:r w:rsidR="00C35868" w:rsidRPr="00DB0D3E">
        <w:rPr>
          <w:rFonts w:asciiTheme="minorBidi" w:hAnsiTheme="minorBidi" w:cstheme="minorBidi"/>
          <w:szCs w:val="22"/>
        </w:rPr>
        <w:t xml:space="preserve">of China </w:t>
      </w:r>
      <w:r w:rsidR="00606F2E" w:rsidRPr="00DB0D3E">
        <w:rPr>
          <w:rFonts w:asciiTheme="minorBidi" w:hAnsiTheme="minorBidi" w:cstheme="minorBidi"/>
          <w:szCs w:val="22"/>
        </w:rPr>
        <w:t>requested the International Bureau</w:t>
      </w:r>
      <w:r w:rsidR="00AF50D0" w:rsidRPr="00DB0D3E">
        <w:rPr>
          <w:rFonts w:asciiTheme="minorBidi" w:hAnsiTheme="minorBidi" w:cstheme="minorBidi"/>
          <w:szCs w:val="22"/>
        </w:rPr>
        <w:t xml:space="preserve"> </w:t>
      </w:r>
      <w:r w:rsidR="00827DA0" w:rsidRPr="00DB0D3E">
        <w:rPr>
          <w:rFonts w:asciiTheme="minorBidi" w:hAnsiTheme="minorBidi" w:cstheme="minorBidi"/>
          <w:szCs w:val="22"/>
        </w:rPr>
        <w:t xml:space="preserve">to </w:t>
      </w:r>
      <w:r w:rsidR="00F335AF" w:rsidRPr="00DB0D3E">
        <w:rPr>
          <w:rFonts w:asciiTheme="minorBidi" w:hAnsiTheme="minorBidi" w:cstheme="minorBidi"/>
          <w:szCs w:val="22"/>
        </w:rPr>
        <w:t xml:space="preserve">incrementally </w:t>
      </w:r>
      <w:r w:rsidR="00827DA0" w:rsidRPr="00DB0D3E">
        <w:rPr>
          <w:rFonts w:asciiTheme="minorBidi" w:hAnsiTheme="minorBidi" w:cstheme="minorBidi"/>
          <w:szCs w:val="22"/>
        </w:rPr>
        <w:t xml:space="preserve">rollout </w:t>
      </w:r>
      <w:r w:rsidR="00F335AF" w:rsidRPr="00DB0D3E">
        <w:rPr>
          <w:rFonts w:asciiTheme="minorBidi" w:hAnsiTheme="minorBidi" w:cstheme="minorBidi"/>
          <w:szCs w:val="22"/>
        </w:rPr>
        <w:t>its APIs</w:t>
      </w:r>
      <w:r w:rsidR="00030AB5" w:rsidRPr="00DB0D3E">
        <w:rPr>
          <w:rFonts w:asciiTheme="minorBidi" w:hAnsiTheme="minorBidi" w:cstheme="minorBidi"/>
          <w:szCs w:val="22"/>
        </w:rPr>
        <w:t xml:space="preserve"> </w:t>
      </w:r>
      <w:r w:rsidR="009F251C" w:rsidRPr="00DB0D3E">
        <w:rPr>
          <w:rFonts w:asciiTheme="minorBidi" w:hAnsiTheme="minorBidi" w:cstheme="minorBidi"/>
          <w:szCs w:val="22"/>
        </w:rPr>
        <w:t xml:space="preserve">with </w:t>
      </w:r>
      <w:r w:rsidR="00CA6B91" w:rsidRPr="00DB0D3E">
        <w:rPr>
          <w:rFonts w:asciiTheme="minorBidi" w:hAnsiTheme="minorBidi" w:cstheme="minorBidi"/>
          <w:szCs w:val="22"/>
        </w:rPr>
        <w:t xml:space="preserve">impact assessment and detailed technical planning to allow </w:t>
      </w:r>
      <w:r w:rsidR="009F251C" w:rsidRPr="00DB0D3E">
        <w:rPr>
          <w:rFonts w:asciiTheme="minorBidi" w:hAnsiTheme="minorBidi" w:cstheme="minorBidi"/>
          <w:szCs w:val="22"/>
        </w:rPr>
        <w:t xml:space="preserve">IP offices </w:t>
      </w:r>
      <w:r w:rsidR="00CA6B91" w:rsidRPr="00DB0D3E">
        <w:rPr>
          <w:rFonts w:asciiTheme="minorBidi" w:hAnsiTheme="minorBidi" w:cstheme="minorBidi"/>
          <w:szCs w:val="22"/>
        </w:rPr>
        <w:t>for sufficient preparation time.</w:t>
      </w:r>
      <w:r w:rsidR="00B67D46" w:rsidRPr="00DB0D3E">
        <w:rPr>
          <w:rFonts w:asciiTheme="minorBidi" w:hAnsiTheme="minorBidi" w:cstheme="minorBidi"/>
          <w:szCs w:val="22"/>
        </w:rPr>
        <w:t xml:space="preserve"> </w:t>
      </w:r>
      <w:r w:rsidR="001C08FB" w:rsidRPr="00DB0D3E">
        <w:rPr>
          <w:rFonts w:asciiTheme="minorBidi" w:hAnsiTheme="minorBidi" w:cstheme="minorBidi"/>
          <w:szCs w:val="22"/>
        </w:rPr>
        <w:t xml:space="preserve"> The International Bureau noted the request by the Delegation of China</w:t>
      </w:r>
      <w:r w:rsidR="007B7664" w:rsidRPr="00DB0D3E">
        <w:rPr>
          <w:rFonts w:asciiTheme="minorBidi" w:hAnsiTheme="minorBidi" w:cstheme="minorBidi"/>
          <w:szCs w:val="22"/>
        </w:rPr>
        <w:t>.</w:t>
      </w:r>
    </w:p>
    <w:p w14:paraId="4EE332F6" w14:textId="149910DA" w:rsidR="00C11A61" w:rsidRPr="00DB0D3E" w:rsidDel="008523D5" w:rsidRDefault="00C11A61" w:rsidP="004C6302">
      <w:pPr>
        <w:ind w:left="567"/>
      </w:pPr>
      <w:r w:rsidRPr="00DB0D3E" w:rsidDel="008523D5">
        <w:fldChar w:fldCharType="begin"/>
      </w:r>
      <w:r w:rsidRPr="00DB0D3E" w:rsidDel="008523D5">
        <w:instrText xml:space="preserve"> AUTONUM  </w:instrText>
      </w:r>
      <w:r w:rsidRPr="00DB0D3E" w:rsidDel="008523D5">
        <w:fldChar w:fldCharType="end"/>
      </w:r>
      <w:r w:rsidRPr="00DB0D3E" w:rsidDel="008523D5">
        <w:tab/>
        <w:t xml:space="preserve">The CWS noted </w:t>
      </w:r>
      <w:r w:rsidR="00F472B9" w:rsidRPr="00DB0D3E" w:rsidDel="008523D5">
        <w:t xml:space="preserve">the </w:t>
      </w:r>
      <w:r w:rsidRPr="00DB0D3E" w:rsidDel="008523D5">
        <w:t xml:space="preserve">presentation by the International Bureau on </w:t>
      </w:r>
      <w:r w:rsidR="00FB40A5" w:rsidRPr="00DB0D3E">
        <w:rPr>
          <w:rFonts w:asciiTheme="minorBidi" w:hAnsiTheme="minorBidi" w:cstheme="minorBidi"/>
          <w:szCs w:val="22"/>
        </w:rPr>
        <w:t>API Catalog for IP</w:t>
      </w:r>
      <w:r w:rsidR="00FB40A5" w:rsidRPr="00DB0D3E">
        <w:t xml:space="preserve"> and </w:t>
      </w:r>
      <w:r w:rsidR="00290089" w:rsidRPr="00DB0D3E">
        <w:t xml:space="preserve">the </w:t>
      </w:r>
      <w:r w:rsidRPr="00DB0D3E" w:rsidDel="008523D5">
        <w:t>WIPO API Developer Portal progress.</w:t>
      </w:r>
    </w:p>
    <w:p w14:paraId="03CCE35B" w14:textId="4FD4CFD7"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7(e):  WIPO Standard ST.92 and WIPO Digital Access Service (DAS)</w:t>
      </w:r>
    </w:p>
    <w:p w14:paraId="7FA3F54E" w14:textId="50BC4523" w:rsidR="00816A62"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EE33EC" w:rsidRPr="00DB0D3E">
        <w:rPr>
          <w:rFonts w:asciiTheme="minorBidi" w:hAnsiTheme="minorBidi" w:cstheme="minorBidi"/>
          <w:szCs w:val="22"/>
        </w:rPr>
        <w:t>T</w:t>
      </w:r>
      <w:r w:rsidR="00A50201" w:rsidRPr="00DB0D3E">
        <w:rPr>
          <w:rFonts w:asciiTheme="minorBidi" w:hAnsiTheme="minorBidi" w:cstheme="minorBidi"/>
          <w:szCs w:val="22"/>
        </w:rPr>
        <w:t xml:space="preserve">he International Bureau </w:t>
      </w:r>
      <w:r w:rsidR="00F91F37" w:rsidRPr="00DB0D3E">
        <w:rPr>
          <w:rFonts w:asciiTheme="minorBidi" w:hAnsiTheme="minorBidi" w:cstheme="minorBidi"/>
          <w:szCs w:val="22"/>
        </w:rPr>
        <w:t xml:space="preserve">presented </w:t>
      </w:r>
      <w:r w:rsidR="00A50201" w:rsidRPr="00DB0D3E">
        <w:rPr>
          <w:rFonts w:asciiTheme="minorBidi" w:hAnsiTheme="minorBidi" w:cstheme="minorBidi"/>
          <w:szCs w:val="22"/>
        </w:rPr>
        <w:t xml:space="preserve">the planned </w:t>
      </w:r>
      <w:r w:rsidR="00FD4B74" w:rsidRPr="00DB0D3E">
        <w:rPr>
          <w:rFonts w:asciiTheme="minorBidi" w:hAnsiTheme="minorBidi" w:cstheme="minorBidi"/>
          <w:szCs w:val="22"/>
        </w:rPr>
        <w:t xml:space="preserve">implementation </w:t>
      </w:r>
      <w:r w:rsidR="00A50201" w:rsidRPr="00DB0D3E">
        <w:rPr>
          <w:rFonts w:asciiTheme="minorBidi" w:hAnsiTheme="minorBidi" w:cstheme="minorBidi"/>
          <w:szCs w:val="22"/>
        </w:rPr>
        <w:t xml:space="preserve">of </w:t>
      </w:r>
      <w:r w:rsidR="00FD4B74" w:rsidRPr="00DB0D3E">
        <w:rPr>
          <w:rFonts w:asciiTheme="minorBidi" w:hAnsiTheme="minorBidi" w:cstheme="minorBidi"/>
          <w:szCs w:val="22"/>
        </w:rPr>
        <w:t xml:space="preserve">WIPO Standard ST.92 version 2.0 by </w:t>
      </w:r>
      <w:r w:rsidR="00A50201" w:rsidRPr="00DB0D3E">
        <w:rPr>
          <w:rFonts w:asciiTheme="minorBidi" w:hAnsiTheme="minorBidi" w:cstheme="minorBidi"/>
          <w:szCs w:val="22"/>
        </w:rPr>
        <w:t xml:space="preserve">WIPO DAS.  The International Bureau outlined the current technical arrangements used by the 47 participating </w:t>
      </w:r>
      <w:r w:rsidR="00B6024F" w:rsidRPr="00DB0D3E">
        <w:rPr>
          <w:rFonts w:asciiTheme="minorBidi" w:hAnsiTheme="minorBidi" w:cstheme="minorBidi"/>
          <w:szCs w:val="22"/>
        </w:rPr>
        <w:t>O</w:t>
      </w:r>
      <w:r w:rsidR="00A50201" w:rsidRPr="00DB0D3E">
        <w:rPr>
          <w:rFonts w:asciiTheme="minorBidi" w:hAnsiTheme="minorBidi" w:cstheme="minorBidi"/>
          <w:szCs w:val="22"/>
        </w:rPr>
        <w:t>ffices</w:t>
      </w:r>
      <w:r w:rsidR="004159DF" w:rsidRPr="00DB0D3E">
        <w:rPr>
          <w:rFonts w:asciiTheme="minorBidi" w:hAnsiTheme="minorBidi" w:cstheme="minorBidi"/>
          <w:szCs w:val="22"/>
        </w:rPr>
        <w:t xml:space="preserve"> </w:t>
      </w:r>
      <w:r w:rsidR="00AB795E" w:rsidRPr="00DB0D3E">
        <w:rPr>
          <w:rFonts w:asciiTheme="minorBidi" w:hAnsiTheme="minorBidi" w:cstheme="minorBidi"/>
          <w:szCs w:val="22"/>
        </w:rPr>
        <w:t>in</w:t>
      </w:r>
      <w:r w:rsidR="004159DF" w:rsidRPr="00DB0D3E">
        <w:rPr>
          <w:rFonts w:asciiTheme="minorBidi" w:hAnsiTheme="minorBidi" w:cstheme="minorBidi"/>
          <w:szCs w:val="22"/>
        </w:rPr>
        <w:t xml:space="preserve"> WIPO DAS</w:t>
      </w:r>
      <w:r w:rsidR="00A50201" w:rsidRPr="00DB0D3E">
        <w:rPr>
          <w:rFonts w:asciiTheme="minorBidi" w:hAnsiTheme="minorBidi" w:cstheme="minorBidi"/>
          <w:szCs w:val="22"/>
        </w:rPr>
        <w:t>, which include automated and manual exchange mechanisms</w:t>
      </w:r>
      <w:r w:rsidR="00D97307" w:rsidRPr="00DB0D3E">
        <w:rPr>
          <w:rFonts w:asciiTheme="minorBidi" w:hAnsiTheme="minorBidi" w:cstheme="minorBidi"/>
          <w:szCs w:val="22"/>
        </w:rPr>
        <w:t xml:space="preserve">, tailored for each </w:t>
      </w:r>
      <w:r w:rsidR="00B6024F" w:rsidRPr="00DB0D3E">
        <w:rPr>
          <w:rFonts w:asciiTheme="minorBidi" w:hAnsiTheme="minorBidi" w:cstheme="minorBidi"/>
          <w:szCs w:val="22"/>
        </w:rPr>
        <w:t>O</w:t>
      </w:r>
      <w:r w:rsidR="00D97307" w:rsidRPr="00DB0D3E">
        <w:rPr>
          <w:rFonts w:asciiTheme="minorBidi" w:hAnsiTheme="minorBidi" w:cstheme="minorBidi"/>
          <w:szCs w:val="22"/>
        </w:rPr>
        <w:t>ffice</w:t>
      </w:r>
      <w:r w:rsidR="00A50201" w:rsidRPr="00DB0D3E">
        <w:rPr>
          <w:rFonts w:asciiTheme="minorBidi" w:hAnsiTheme="minorBidi" w:cstheme="minorBidi"/>
          <w:szCs w:val="22"/>
        </w:rPr>
        <w:t xml:space="preserve">.  The </w:t>
      </w:r>
      <w:r w:rsidR="008F583B" w:rsidRPr="00DB0D3E">
        <w:rPr>
          <w:rFonts w:asciiTheme="minorBidi" w:hAnsiTheme="minorBidi" w:cstheme="minorBidi"/>
          <w:szCs w:val="22"/>
        </w:rPr>
        <w:t xml:space="preserve">International Bureau </w:t>
      </w:r>
      <w:r w:rsidR="00A50201" w:rsidRPr="00DB0D3E">
        <w:rPr>
          <w:rFonts w:asciiTheme="minorBidi" w:hAnsiTheme="minorBidi" w:cstheme="minorBidi"/>
          <w:szCs w:val="22"/>
        </w:rPr>
        <w:t xml:space="preserve">also presented a transition plan </w:t>
      </w:r>
      <w:r w:rsidR="00D97307" w:rsidRPr="00DB0D3E">
        <w:rPr>
          <w:rFonts w:asciiTheme="minorBidi" w:hAnsiTheme="minorBidi" w:cstheme="minorBidi"/>
          <w:szCs w:val="22"/>
        </w:rPr>
        <w:t xml:space="preserve">during the sunset period </w:t>
      </w:r>
      <w:r w:rsidR="00A50201" w:rsidRPr="00DB0D3E">
        <w:rPr>
          <w:rFonts w:asciiTheme="minorBidi" w:hAnsiTheme="minorBidi" w:cstheme="minorBidi"/>
          <w:szCs w:val="22"/>
        </w:rPr>
        <w:t>designed to facilitate gradual</w:t>
      </w:r>
      <w:r w:rsidR="00C4528F" w:rsidRPr="00DB0D3E">
        <w:rPr>
          <w:rFonts w:asciiTheme="minorBidi" w:hAnsiTheme="minorBidi" w:cstheme="minorBidi"/>
          <w:szCs w:val="22"/>
        </w:rPr>
        <w:t xml:space="preserve"> but</w:t>
      </w:r>
      <w:r w:rsidR="00A50201" w:rsidRPr="00DB0D3E">
        <w:rPr>
          <w:rFonts w:asciiTheme="minorBidi" w:hAnsiTheme="minorBidi" w:cstheme="minorBidi"/>
          <w:szCs w:val="22"/>
        </w:rPr>
        <w:t xml:space="preserve"> efficient migration. </w:t>
      </w:r>
      <w:r w:rsidR="008F583B" w:rsidRPr="00DB0D3E">
        <w:rPr>
          <w:rFonts w:asciiTheme="minorBidi" w:hAnsiTheme="minorBidi" w:cstheme="minorBidi"/>
          <w:szCs w:val="22"/>
        </w:rPr>
        <w:t xml:space="preserve"> </w:t>
      </w:r>
      <w:r w:rsidR="00A50201" w:rsidRPr="00DB0D3E">
        <w:rPr>
          <w:rFonts w:asciiTheme="minorBidi" w:hAnsiTheme="minorBidi" w:cstheme="minorBidi"/>
          <w:szCs w:val="22"/>
        </w:rPr>
        <w:t xml:space="preserve">During the </w:t>
      </w:r>
      <w:r w:rsidR="00E57BAB" w:rsidRPr="00DB0D3E">
        <w:rPr>
          <w:rFonts w:asciiTheme="minorBidi" w:hAnsiTheme="minorBidi" w:cstheme="minorBidi"/>
          <w:szCs w:val="22"/>
        </w:rPr>
        <w:t xml:space="preserve">sunset </w:t>
      </w:r>
      <w:r w:rsidR="00A50201" w:rsidRPr="00DB0D3E">
        <w:rPr>
          <w:rFonts w:asciiTheme="minorBidi" w:hAnsiTheme="minorBidi" w:cstheme="minorBidi"/>
          <w:szCs w:val="22"/>
        </w:rPr>
        <w:t xml:space="preserve">period, WIPO DAS will accommodate the existing PDF-based workflow and the </w:t>
      </w:r>
      <w:r w:rsidR="006343B5" w:rsidRPr="00DB0D3E">
        <w:rPr>
          <w:rFonts w:asciiTheme="minorBidi" w:hAnsiTheme="minorBidi" w:cstheme="minorBidi"/>
          <w:szCs w:val="22"/>
        </w:rPr>
        <w:t xml:space="preserve">WIPO </w:t>
      </w:r>
      <w:r w:rsidR="001B1F8C" w:rsidRPr="00DB0D3E">
        <w:rPr>
          <w:rFonts w:asciiTheme="minorBidi" w:hAnsiTheme="minorBidi" w:cstheme="minorBidi"/>
          <w:szCs w:val="22"/>
        </w:rPr>
        <w:t xml:space="preserve">Standard </w:t>
      </w:r>
      <w:r w:rsidR="00A50201" w:rsidRPr="00DB0D3E">
        <w:rPr>
          <w:rFonts w:asciiTheme="minorBidi" w:hAnsiTheme="minorBidi" w:cstheme="minorBidi"/>
          <w:szCs w:val="22"/>
        </w:rPr>
        <w:t xml:space="preserve">ST.92 PDDP package format.  Appropriate validation measures will ensure the consistency and integrity of exchanged documents.  Several use cases were </w:t>
      </w:r>
      <w:r w:rsidR="001402B7" w:rsidRPr="00DB0D3E">
        <w:rPr>
          <w:rFonts w:asciiTheme="minorBidi" w:hAnsiTheme="minorBidi" w:cstheme="minorBidi"/>
          <w:szCs w:val="22"/>
        </w:rPr>
        <w:t xml:space="preserve">described </w:t>
      </w:r>
      <w:r w:rsidR="00A50201" w:rsidRPr="00DB0D3E">
        <w:rPr>
          <w:rFonts w:asciiTheme="minorBidi" w:hAnsiTheme="minorBidi" w:cstheme="minorBidi"/>
          <w:szCs w:val="22"/>
        </w:rPr>
        <w:t xml:space="preserve">to illustrate operational scenarios depending on the implementation status of the </w:t>
      </w:r>
      <w:r w:rsidR="0036292F" w:rsidRPr="00DB0D3E">
        <w:rPr>
          <w:rFonts w:asciiTheme="minorBidi" w:hAnsiTheme="minorBidi" w:cstheme="minorBidi"/>
          <w:szCs w:val="22"/>
        </w:rPr>
        <w:t>providing</w:t>
      </w:r>
      <w:r w:rsidR="00A50201" w:rsidRPr="00DB0D3E">
        <w:rPr>
          <w:rFonts w:asciiTheme="minorBidi" w:hAnsiTheme="minorBidi" w:cstheme="minorBidi"/>
          <w:szCs w:val="22"/>
        </w:rPr>
        <w:t xml:space="preserve"> and </w:t>
      </w:r>
      <w:r w:rsidR="0036292F" w:rsidRPr="00DB0D3E">
        <w:rPr>
          <w:rFonts w:asciiTheme="minorBidi" w:hAnsiTheme="minorBidi" w:cstheme="minorBidi"/>
          <w:szCs w:val="22"/>
        </w:rPr>
        <w:t>recipient</w:t>
      </w:r>
      <w:r w:rsidR="00A50201" w:rsidRPr="00DB0D3E">
        <w:rPr>
          <w:rFonts w:asciiTheme="minorBidi" w:hAnsiTheme="minorBidi" w:cstheme="minorBidi"/>
          <w:szCs w:val="22"/>
        </w:rPr>
        <w:t xml:space="preserve"> </w:t>
      </w:r>
      <w:r w:rsidR="00457716" w:rsidRPr="00DB0D3E">
        <w:rPr>
          <w:rFonts w:asciiTheme="minorBidi" w:hAnsiTheme="minorBidi" w:cstheme="minorBidi"/>
          <w:szCs w:val="22"/>
        </w:rPr>
        <w:t>O</w:t>
      </w:r>
      <w:r w:rsidR="00A50201" w:rsidRPr="00DB0D3E">
        <w:rPr>
          <w:rFonts w:asciiTheme="minorBidi" w:hAnsiTheme="minorBidi" w:cstheme="minorBidi"/>
          <w:szCs w:val="22"/>
        </w:rPr>
        <w:t>ffices</w:t>
      </w:r>
      <w:r w:rsidR="00B34E83" w:rsidRPr="00DB0D3E">
        <w:rPr>
          <w:rFonts w:asciiTheme="minorBidi" w:hAnsiTheme="minorBidi" w:cstheme="minorBidi"/>
          <w:szCs w:val="22"/>
        </w:rPr>
        <w:t xml:space="preserve"> of priority documents</w:t>
      </w:r>
      <w:r w:rsidR="00A50201" w:rsidRPr="00DB0D3E">
        <w:rPr>
          <w:rFonts w:asciiTheme="minorBidi" w:hAnsiTheme="minorBidi" w:cstheme="minorBidi"/>
          <w:szCs w:val="22"/>
        </w:rPr>
        <w:t xml:space="preserve">. </w:t>
      </w:r>
      <w:r w:rsidR="002C4691" w:rsidRPr="00DB0D3E">
        <w:rPr>
          <w:rFonts w:asciiTheme="minorBidi" w:hAnsiTheme="minorBidi" w:cstheme="minorBidi"/>
          <w:szCs w:val="22"/>
        </w:rPr>
        <w:t xml:space="preserve"> </w:t>
      </w:r>
      <w:r w:rsidR="00A50201" w:rsidRPr="00DB0D3E">
        <w:rPr>
          <w:rFonts w:asciiTheme="minorBidi" w:hAnsiTheme="minorBidi" w:cstheme="minorBidi"/>
          <w:szCs w:val="22"/>
        </w:rPr>
        <w:t xml:space="preserve">The International Bureau confirmed that WIPO DAS is expected to be fully prepared to support the </w:t>
      </w:r>
      <w:r w:rsidR="005749AB" w:rsidRPr="00DB0D3E">
        <w:rPr>
          <w:rFonts w:asciiTheme="minorBidi" w:hAnsiTheme="minorBidi" w:cstheme="minorBidi"/>
          <w:szCs w:val="22"/>
        </w:rPr>
        <w:t>WIPO</w:t>
      </w:r>
      <w:r w:rsidR="00734CD0" w:rsidRPr="00DB0D3E">
        <w:rPr>
          <w:rFonts w:asciiTheme="minorBidi" w:hAnsiTheme="minorBidi" w:cstheme="minorBidi"/>
          <w:szCs w:val="22"/>
        </w:rPr>
        <w:t xml:space="preserve"> Standard</w:t>
      </w:r>
      <w:r w:rsidR="005749AB" w:rsidRPr="00DB0D3E">
        <w:rPr>
          <w:rFonts w:asciiTheme="minorBidi" w:hAnsiTheme="minorBidi" w:cstheme="minorBidi"/>
          <w:szCs w:val="22"/>
        </w:rPr>
        <w:t xml:space="preserve"> ST.92 </w:t>
      </w:r>
      <w:r w:rsidR="00A50201" w:rsidRPr="00DB0D3E">
        <w:rPr>
          <w:rFonts w:asciiTheme="minorBidi" w:hAnsiTheme="minorBidi" w:cstheme="minorBidi"/>
          <w:szCs w:val="22"/>
        </w:rPr>
        <w:t>by July 1</w:t>
      </w:r>
      <w:r w:rsidR="002C4691" w:rsidRPr="00DB0D3E">
        <w:rPr>
          <w:rFonts w:asciiTheme="minorBidi" w:hAnsiTheme="minorBidi" w:cstheme="minorBidi"/>
          <w:szCs w:val="22"/>
        </w:rPr>
        <w:t>, 2026</w:t>
      </w:r>
      <w:r w:rsidR="0050266E" w:rsidRPr="00DB0D3E">
        <w:rPr>
          <w:rFonts w:asciiTheme="minorBidi" w:hAnsiTheme="minorBidi" w:cstheme="minorBidi"/>
          <w:szCs w:val="22"/>
        </w:rPr>
        <w:t xml:space="preserve"> and</w:t>
      </w:r>
      <w:r w:rsidR="002C4691" w:rsidRPr="00DB0D3E">
        <w:rPr>
          <w:rFonts w:asciiTheme="minorBidi" w:hAnsiTheme="minorBidi" w:cstheme="minorBidi"/>
          <w:szCs w:val="22"/>
        </w:rPr>
        <w:t xml:space="preserve"> </w:t>
      </w:r>
      <w:r w:rsidR="005749AB" w:rsidRPr="00DB0D3E">
        <w:rPr>
          <w:rFonts w:asciiTheme="minorBidi" w:hAnsiTheme="minorBidi" w:cstheme="minorBidi"/>
          <w:szCs w:val="22"/>
        </w:rPr>
        <w:t>can then</w:t>
      </w:r>
      <w:r w:rsidR="008C297C" w:rsidRPr="00DB0D3E">
        <w:rPr>
          <w:rFonts w:asciiTheme="minorBidi" w:hAnsiTheme="minorBidi" w:cstheme="minorBidi"/>
          <w:szCs w:val="22"/>
        </w:rPr>
        <w:t xml:space="preserve"> begin </w:t>
      </w:r>
      <w:r w:rsidR="002D5DB3" w:rsidRPr="00DB0D3E">
        <w:rPr>
          <w:rFonts w:asciiTheme="minorBidi" w:hAnsiTheme="minorBidi" w:cstheme="minorBidi"/>
          <w:szCs w:val="22"/>
        </w:rPr>
        <w:t xml:space="preserve">testing </w:t>
      </w:r>
      <w:r w:rsidR="00210B90" w:rsidRPr="00DB0D3E">
        <w:rPr>
          <w:rFonts w:asciiTheme="minorBidi" w:hAnsiTheme="minorBidi" w:cstheme="minorBidi"/>
          <w:szCs w:val="22"/>
        </w:rPr>
        <w:t xml:space="preserve">the </w:t>
      </w:r>
      <w:r w:rsidR="009A3EB6" w:rsidRPr="00DB0D3E">
        <w:rPr>
          <w:rFonts w:asciiTheme="minorBidi" w:hAnsiTheme="minorBidi" w:cstheme="minorBidi"/>
          <w:szCs w:val="22"/>
        </w:rPr>
        <w:t xml:space="preserve">data exchange </w:t>
      </w:r>
      <w:r w:rsidR="00EF3CB8" w:rsidRPr="00DB0D3E">
        <w:rPr>
          <w:rFonts w:asciiTheme="minorBidi" w:hAnsiTheme="minorBidi" w:cstheme="minorBidi"/>
          <w:szCs w:val="22"/>
        </w:rPr>
        <w:t>using</w:t>
      </w:r>
      <w:r w:rsidR="00210B90" w:rsidRPr="00DB0D3E">
        <w:rPr>
          <w:rFonts w:asciiTheme="minorBidi" w:hAnsiTheme="minorBidi" w:cstheme="minorBidi"/>
          <w:szCs w:val="22"/>
        </w:rPr>
        <w:t xml:space="preserve"> </w:t>
      </w:r>
      <w:r w:rsidR="00575D7B" w:rsidRPr="00DB0D3E">
        <w:rPr>
          <w:rFonts w:asciiTheme="minorBidi" w:hAnsiTheme="minorBidi" w:cstheme="minorBidi"/>
          <w:szCs w:val="22"/>
        </w:rPr>
        <w:t>the</w:t>
      </w:r>
      <w:r w:rsidR="00804D14" w:rsidRPr="00DB0D3E">
        <w:rPr>
          <w:rFonts w:asciiTheme="minorBidi" w:hAnsiTheme="minorBidi" w:cstheme="minorBidi"/>
          <w:szCs w:val="22"/>
        </w:rPr>
        <w:t xml:space="preserve"> WIPO</w:t>
      </w:r>
      <w:r w:rsidR="00575D7B" w:rsidRPr="00DB0D3E">
        <w:rPr>
          <w:rFonts w:asciiTheme="minorBidi" w:hAnsiTheme="minorBidi" w:cstheme="minorBidi"/>
          <w:szCs w:val="22"/>
        </w:rPr>
        <w:t xml:space="preserve"> </w:t>
      </w:r>
      <w:r w:rsidR="00210B90" w:rsidRPr="00DB0D3E">
        <w:rPr>
          <w:rFonts w:asciiTheme="minorBidi" w:hAnsiTheme="minorBidi" w:cstheme="minorBidi"/>
          <w:szCs w:val="22"/>
        </w:rPr>
        <w:t>ST.9</w:t>
      </w:r>
      <w:r w:rsidR="00681D27" w:rsidRPr="00DB0D3E">
        <w:rPr>
          <w:rFonts w:asciiTheme="minorBidi" w:hAnsiTheme="minorBidi" w:cstheme="minorBidi"/>
          <w:szCs w:val="22"/>
        </w:rPr>
        <w:t xml:space="preserve">2 PDDP </w:t>
      </w:r>
      <w:r w:rsidR="00575D7B" w:rsidRPr="00DB0D3E">
        <w:rPr>
          <w:rFonts w:asciiTheme="minorBidi" w:hAnsiTheme="minorBidi" w:cstheme="minorBidi"/>
          <w:szCs w:val="22"/>
        </w:rPr>
        <w:t>package</w:t>
      </w:r>
      <w:r w:rsidR="00210B90" w:rsidRPr="00DB0D3E">
        <w:rPr>
          <w:rFonts w:asciiTheme="minorBidi" w:hAnsiTheme="minorBidi" w:cstheme="minorBidi"/>
          <w:szCs w:val="22"/>
        </w:rPr>
        <w:t xml:space="preserve"> </w:t>
      </w:r>
      <w:r w:rsidR="00603CB8" w:rsidRPr="00DB0D3E">
        <w:rPr>
          <w:rFonts w:asciiTheme="minorBidi" w:hAnsiTheme="minorBidi" w:cstheme="minorBidi"/>
          <w:szCs w:val="22"/>
        </w:rPr>
        <w:t>with</w:t>
      </w:r>
      <w:r w:rsidR="00F2511B" w:rsidRPr="00DB0D3E">
        <w:rPr>
          <w:rFonts w:asciiTheme="minorBidi" w:hAnsiTheme="minorBidi" w:cstheme="minorBidi"/>
          <w:szCs w:val="22"/>
        </w:rPr>
        <w:t xml:space="preserve"> </w:t>
      </w:r>
      <w:r w:rsidR="00EF3CB8" w:rsidRPr="00DB0D3E">
        <w:rPr>
          <w:rFonts w:asciiTheme="minorBidi" w:hAnsiTheme="minorBidi" w:cstheme="minorBidi"/>
          <w:szCs w:val="22"/>
        </w:rPr>
        <w:t xml:space="preserve">interested </w:t>
      </w:r>
      <w:r w:rsidR="00F2511B" w:rsidRPr="00DB0D3E">
        <w:rPr>
          <w:rFonts w:asciiTheme="minorBidi" w:hAnsiTheme="minorBidi" w:cstheme="minorBidi"/>
          <w:szCs w:val="22"/>
        </w:rPr>
        <w:t>O</w:t>
      </w:r>
      <w:r w:rsidR="008C297C" w:rsidRPr="00DB0D3E">
        <w:rPr>
          <w:rFonts w:asciiTheme="minorBidi" w:hAnsiTheme="minorBidi" w:cstheme="minorBidi"/>
          <w:szCs w:val="22"/>
        </w:rPr>
        <w:t>ffices, with the goal of completing migration by the agreed sunset date</w:t>
      </w:r>
      <w:r w:rsidR="00B5131E" w:rsidRPr="00DB0D3E">
        <w:rPr>
          <w:rFonts w:asciiTheme="minorBidi" w:hAnsiTheme="minorBidi" w:cstheme="minorBidi"/>
          <w:szCs w:val="22"/>
        </w:rPr>
        <w:t xml:space="preserve"> of</w:t>
      </w:r>
      <w:r w:rsidR="00431D88" w:rsidRPr="00DB0D3E">
        <w:rPr>
          <w:rFonts w:asciiTheme="minorBidi" w:hAnsiTheme="minorBidi" w:cstheme="minorBidi"/>
          <w:szCs w:val="22"/>
        </w:rPr>
        <w:t xml:space="preserve"> June 30, 2028</w:t>
      </w:r>
      <w:r w:rsidR="00A50201" w:rsidRPr="00DB0D3E">
        <w:rPr>
          <w:rFonts w:asciiTheme="minorBidi" w:hAnsiTheme="minorBidi" w:cstheme="minorBidi"/>
          <w:szCs w:val="22"/>
        </w:rPr>
        <w:t>.</w:t>
      </w:r>
    </w:p>
    <w:p w14:paraId="5CADAAC5" w14:textId="149B4C44" w:rsidR="002F39EE" w:rsidRPr="00DB0D3E" w:rsidRDefault="00F840D1"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w:t>
      </w:r>
      <w:r w:rsidR="002F39EE" w:rsidRPr="00DB0D3E">
        <w:rPr>
          <w:rFonts w:asciiTheme="minorBidi" w:hAnsiTheme="minorBidi" w:cstheme="minorBidi"/>
          <w:szCs w:val="22"/>
        </w:rPr>
        <w:t xml:space="preserve">International Bureau </w:t>
      </w:r>
      <w:r w:rsidRPr="00DB0D3E">
        <w:rPr>
          <w:rFonts w:asciiTheme="minorBidi" w:hAnsiTheme="minorBidi" w:cstheme="minorBidi"/>
          <w:szCs w:val="22"/>
        </w:rPr>
        <w:t xml:space="preserve">addressed the questions of the delegations regarding the transition to WIPO Standard ST.92 and the operation of WIPO DAS.  They clarified that </w:t>
      </w:r>
      <w:r w:rsidR="000F1999" w:rsidRPr="00DB0D3E">
        <w:rPr>
          <w:rFonts w:asciiTheme="minorBidi" w:hAnsiTheme="minorBidi" w:cstheme="minorBidi"/>
          <w:szCs w:val="22"/>
        </w:rPr>
        <w:t xml:space="preserve">IP </w:t>
      </w:r>
      <w:r w:rsidRPr="00DB0D3E">
        <w:rPr>
          <w:rFonts w:asciiTheme="minorBidi" w:hAnsiTheme="minorBidi" w:cstheme="minorBidi"/>
          <w:szCs w:val="22"/>
        </w:rPr>
        <w:t xml:space="preserve">offices using manual processes can continue as usual, and that </w:t>
      </w:r>
      <w:r w:rsidR="00C520E5" w:rsidRPr="00DB0D3E">
        <w:rPr>
          <w:rFonts w:asciiTheme="minorBidi" w:hAnsiTheme="minorBidi" w:cstheme="minorBidi"/>
          <w:szCs w:val="22"/>
        </w:rPr>
        <w:t xml:space="preserve">WIPO </w:t>
      </w:r>
      <w:r w:rsidR="00826BF9" w:rsidRPr="00DB0D3E">
        <w:rPr>
          <w:rFonts w:asciiTheme="minorBidi" w:hAnsiTheme="minorBidi" w:cstheme="minorBidi"/>
          <w:szCs w:val="22"/>
        </w:rPr>
        <w:t xml:space="preserve">Standard </w:t>
      </w:r>
      <w:r w:rsidRPr="00DB0D3E">
        <w:rPr>
          <w:rFonts w:asciiTheme="minorBidi" w:hAnsiTheme="minorBidi" w:cstheme="minorBidi"/>
          <w:szCs w:val="22"/>
        </w:rPr>
        <w:t xml:space="preserve">ST.92 packages will be delivered as ZIP files containing the relevant components. </w:t>
      </w:r>
      <w:r w:rsidR="00C520E5" w:rsidRPr="00DB0D3E">
        <w:rPr>
          <w:rFonts w:asciiTheme="minorBidi" w:hAnsiTheme="minorBidi" w:cstheme="minorBidi"/>
          <w:szCs w:val="22"/>
        </w:rPr>
        <w:t xml:space="preserve"> The IP o</w:t>
      </w:r>
      <w:r w:rsidRPr="00DB0D3E">
        <w:rPr>
          <w:rFonts w:asciiTheme="minorBidi" w:hAnsiTheme="minorBidi" w:cstheme="minorBidi"/>
          <w:szCs w:val="22"/>
        </w:rPr>
        <w:t xml:space="preserve">ffices moving to automated exchanges </w:t>
      </w:r>
      <w:r w:rsidR="00BF11C0" w:rsidRPr="00DB0D3E">
        <w:rPr>
          <w:rFonts w:asciiTheme="minorBidi" w:hAnsiTheme="minorBidi" w:cstheme="minorBidi"/>
          <w:szCs w:val="22"/>
        </w:rPr>
        <w:t>s</w:t>
      </w:r>
      <w:r w:rsidR="00D743BF" w:rsidRPr="00DB0D3E">
        <w:rPr>
          <w:rFonts w:asciiTheme="minorBidi" w:hAnsiTheme="minorBidi" w:cstheme="minorBidi"/>
          <w:szCs w:val="22"/>
        </w:rPr>
        <w:t>hall</w:t>
      </w:r>
      <w:r w:rsidRPr="00DB0D3E">
        <w:rPr>
          <w:rFonts w:asciiTheme="minorBidi" w:hAnsiTheme="minorBidi" w:cstheme="minorBidi"/>
          <w:szCs w:val="22"/>
        </w:rPr>
        <w:t xml:space="preserve"> implement the </w:t>
      </w:r>
      <w:r w:rsidR="00D56FA1" w:rsidRPr="00DB0D3E">
        <w:rPr>
          <w:rFonts w:asciiTheme="minorBidi" w:hAnsiTheme="minorBidi" w:cstheme="minorBidi"/>
          <w:szCs w:val="22"/>
        </w:rPr>
        <w:t xml:space="preserve">DAS </w:t>
      </w:r>
      <w:r w:rsidRPr="00DB0D3E">
        <w:rPr>
          <w:rFonts w:asciiTheme="minorBidi" w:hAnsiTheme="minorBidi" w:cstheme="minorBidi"/>
          <w:szCs w:val="22"/>
        </w:rPr>
        <w:t xml:space="preserve">API, and </w:t>
      </w:r>
      <w:r w:rsidR="00036E2D" w:rsidRPr="00DB0D3E">
        <w:rPr>
          <w:rFonts w:asciiTheme="minorBidi" w:hAnsiTheme="minorBidi" w:cstheme="minorBidi"/>
          <w:szCs w:val="22"/>
        </w:rPr>
        <w:t xml:space="preserve">the </w:t>
      </w:r>
      <w:r w:rsidR="009520DA" w:rsidRPr="00DB0D3E">
        <w:rPr>
          <w:rFonts w:asciiTheme="minorBidi" w:hAnsiTheme="minorBidi" w:cstheme="minorBidi"/>
          <w:szCs w:val="22"/>
        </w:rPr>
        <w:t>International Bureau</w:t>
      </w:r>
      <w:r w:rsidRPr="00DB0D3E">
        <w:rPr>
          <w:rFonts w:asciiTheme="minorBidi" w:hAnsiTheme="minorBidi" w:cstheme="minorBidi"/>
          <w:szCs w:val="22"/>
        </w:rPr>
        <w:t xml:space="preserve"> will provide technical support.</w:t>
      </w:r>
      <w:r w:rsidR="00C520E5" w:rsidRPr="00DB0D3E">
        <w:rPr>
          <w:rFonts w:asciiTheme="minorBidi" w:hAnsiTheme="minorBidi" w:cstheme="minorBidi"/>
          <w:szCs w:val="22"/>
        </w:rPr>
        <w:t xml:space="preserve"> </w:t>
      </w:r>
      <w:r w:rsidRPr="00DB0D3E">
        <w:rPr>
          <w:rFonts w:asciiTheme="minorBidi" w:hAnsiTheme="minorBidi" w:cstheme="minorBidi"/>
          <w:szCs w:val="22"/>
        </w:rPr>
        <w:t xml:space="preserve"> </w:t>
      </w:r>
      <w:r w:rsidR="002F39EE" w:rsidRPr="00DB0D3E">
        <w:rPr>
          <w:rFonts w:asciiTheme="minorBidi" w:hAnsiTheme="minorBidi" w:cstheme="minorBidi"/>
          <w:szCs w:val="22"/>
        </w:rPr>
        <w:t>The International Bureau</w:t>
      </w:r>
      <w:r w:rsidRPr="00DB0D3E">
        <w:rPr>
          <w:rFonts w:asciiTheme="minorBidi" w:hAnsiTheme="minorBidi" w:cstheme="minorBidi"/>
          <w:szCs w:val="22"/>
        </w:rPr>
        <w:t xml:space="preserve"> confirmed that oversized packages will continue to use existing</w:t>
      </w:r>
      <w:r w:rsidR="002C1D5E" w:rsidRPr="00DB0D3E">
        <w:rPr>
          <w:rFonts w:asciiTheme="minorBidi" w:hAnsiTheme="minorBidi" w:cstheme="minorBidi"/>
          <w:szCs w:val="22"/>
        </w:rPr>
        <w:t xml:space="preserve"> Trilateral Document Access</w:t>
      </w:r>
      <w:r w:rsidRPr="00DB0D3E">
        <w:rPr>
          <w:rFonts w:asciiTheme="minorBidi" w:hAnsiTheme="minorBidi" w:cstheme="minorBidi"/>
          <w:szCs w:val="22"/>
        </w:rPr>
        <w:t xml:space="preserve"> </w:t>
      </w:r>
      <w:r w:rsidR="002C1D5E" w:rsidRPr="00DB0D3E">
        <w:rPr>
          <w:rFonts w:asciiTheme="minorBidi" w:hAnsiTheme="minorBidi" w:cstheme="minorBidi"/>
          <w:szCs w:val="22"/>
        </w:rPr>
        <w:t>(</w:t>
      </w:r>
      <w:r w:rsidRPr="00DB0D3E">
        <w:rPr>
          <w:rFonts w:asciiTheme="minorBidi" w:hAnsiTheme="minorBidi" w:cstheme="minorBidi"/>
          <w:szCs w:val="22"/>
        </w:rPr>
        <w:t>TDA</w:t>
      </w:r>
      <w:r w:rsidR="002C1D5E" w:rsidRPr="00DB0D3E">
        <w:rPr>
          <w:rFonts w:asciiTheme="minorBidi" w:hAnsiTheme="minorBidi" w:cstheme="minorBidi"/>
          <w:szCs w:val="22"/>
        </w:rPr>
        <w:t>)</w:t>
      </w:r>
      <w:r w:rsidRPr="00DB0D3E">
        <w:rPr>
          <w:rFonts w:asciiTheme="minorBidi" w:hAnsiTheme="minorBidi" w:cstheme="minorBidi"/>
          <w:szCs w:val="22"/>
        </w:rPr>
        <w:t xml:space="preserve"> protocol</w:t>
      </w:r>
      <w:r w:rsidR="00777536" w:rsidRPr="00DB0D3E">
        <w:rPr>
          <w:rFonts w:asciiTheme="minorBidi" w:hAnsiTheme="minorBidi" w:cstheme="minorBidi"/>
          <w:szCs w:val="22"/>
        </w:rPr>
        <w:t xml:space="preserve"> for the offices that are already using it</w:t>
      </w:r>
      <w:r w:rsidRPr="00DB0D3E">
        <w:rPr>
          <w:rFonts w:asciiTheme="minorBidi" w:hAnsiTheme="minorBidi" w:cstheme="minorBidi"/>
          <w:szCs w:val="22"/>
        </w:rPr>
        <w:t xml:space="preserve">. </w:t>
      </w:r>
      <w:r w:rsidR="002F39EE" w:rsidRPr="00DB0D3E">
        <w:rPr>
          <w:rFonts w:asciiTheme="minorBidi" w:hAnsiTheme="minorBidi" w:cstheme="minorBidi"/>
          <w:szCs w:val="22"/>
        </w:rPr>
        <w:t xml:space="preserve"> </w:t>
      </w:r>
      <w:r w:rsidRPr="00DB0D3E">
        <w:rPr>
          <w:rFonts w:asciiTheme="minorBidi" w:hAnsiTheme="minorBidi" w:cstheme="minorBidi"/>
          <w:szCs w:val="22"/>
        </w:rPr>
        <w:t xml:space="preserve">Minor API adjustments </w:t>
      </w:r>
      <w:r w:rsidR="00D743BF" w:rsidRPr="00DB0D3E">
        <w:rPr>
          <w:rFonts w:asciiTheme="minorBidi" w:hAnsiTheme="minorBidi" w:cstheme="minorBidi"/>
          <w:szCs w:val="22"/>
        </w:rPr>
        <w:t>were</w:t>
      </w:r>
      <w:r w:rsidRPr="00DB0D3E">
        <w:rPr>
          <w:rFonts w:asciiTheme="minorBidi" w:hAnsiTheme="minorBidi" w:cstheme="minorBidi"/>
          <w:szCs w:val="22"/>
        </w:rPr>
        <w:t xml:space="preserve"> anticipated, and </w:t>
      </w:r>
      <w:r w:rsidR="00B610BE" w:rsidRPr="00DB0D3E">
        <w:rPr>
          <w:rFonts w:asciiTheme="minorBidi" w:hAnsiTheme="minorBidi" w:cstheme="minorBidi"/>
          <w:szCs w:val="22"/>
        </w:rPr>
        <w:t xml:space="preserve">Secure </w:t>
      </w:r>
      <w:r w:rsidR="00C13C78" w:rsidRPr="00DB0D3E">
        <w:rPr>
          <w:rFonts w:asciiTheme="minorBidi" w:hAnsiTheme="minorBidi" w:cstheme="minorBidi"/>
          <w:szCs w:val="22"/>
        </w:rPr>
        <w:t xml:space="preserve">File Transfer Protocol </w:t>
      </w:r>
      <w:r w:rsidR="00B610BE" w:rsidRPr="00DB0D3E">
        <w:rPr>
          <w:rFonts w:asciiTheme="minorBidi" w:hAnsiTheme="minorBidi" w:cstheme="minorBidi"/>
          <w:szCs w:val="22"/>
        </w:rPr>
        <w:t>(</w:t>
      </w:r>
      <w:r w:rsidRPr="00DB0D3E">
        <w:rPr>
          <w:rFonts w:asciiTheme="minorBidi" w:hAnsiTheme="minorBidi" w:cstheme="minorBidi"/>
          <w:szCs w:val="22"/>
        </w:rPr>
        <w:t>SFTP</w:t>
      </w:r>
      <w:r w:rsidR="00B610BE" w:rsidRPr="00DB0D3E">
        <w:rPr>
          <w:rFonts w:asciiTheme="minorBidi" w:hAnsiTheme="minorBidi" w:cstheme="minorBidi"/>
          <w:szCs w:val="22"/>
        </w:rPr>
        <w:t>)</w:t>
      </w:r>
      <w:r w:rsidRPr="00DB0D3E">
        <w:rPr>
          <w:rFonts w:asciiTheme="minorBidi" w:hAnsiTheme="minorBidi" w:cstheme="minorBidi"/>
          <w:szCs w:val="22"/>
        </w:rPr>
        <w:t xml:space="preserve"> exchanges </w:t>
      </w:r>
      <w:r w:rsidR="003B0233" w:rsidRPr="00DB0D3E">
        <w:rPr>
          <w:rFonts w:asciiTheme="minorBidi" w:hAnsiTheme="minorBidi" w:cstheme="minorBidi"/>
          <w:szCs w:val="22"/>
        </w:rPr>
        <w:t>should</w:t>
      </w:r>
      <w:r w:rsidRPr="00DB0D3E">
        <w:rPr>
          <w:rFonts w:asciiTheme="minorBidi" w:hAnsiTheme="minorBidi" w:cstheme="minorBidi"/>
          <w:szCs w:val="22"/>
        </w:rPr>
        <w:t xml:space="preserve"> be phased out after the sunset date. </w:t>
      </w:r>
      <w:r w:rsidR="002F39EE" w:rsidRPr="00DB0D3E">
        <w:rPr>
          <w:rFonts w:asciiTheme="minorBidi" w:hAnsiTheme="minorBidi" w:cstheme="minorBidi"/>
          <w:szCs w:val="22"/>
        </w:rPr>
        <w:t xml:space="preserve"> </w:t>
      </w:r>
      <w:r w:rsidRPr="00DB0D3E">
        <w:rPr>
          <w:rFonts w:asciiTheme="minorBidi" w:hAnsiTheme="minorBidi" w:cstheme="minorBidi"/>
          <w:szCs w:val="22"/>
        </w:rPr>
        <w:t>Further technical discussions will continue through the Digital Transformation Task Force.</w:t>
      </w:r>
    </w:p>
    <w:p w14:paraId="603DC70E" w14:textId="02910CC3" w:rsidR="00190918" w:rsidRPr="00DB0D3E" w:rsidRDefault="00816A62" w:rsidP="009115FE">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noted the update and implementation plan provided by the International Bureau on WIPO</w:t>
      </w:r>
      <w:r w:rsidR="00D86A8E" w:rsidRPr="00DB0D3E">
        <w:rPr>
          <w:rFonts w:asciiTheme="minorBidi" w:hAnsiTheme="minorBidi" w:cstheme="minorBidi"/>
          <w:szCs w:val="22"/>
        </w:rPr>
        <w:t xml:space="preserve"> </w:t>
      </w:r>
      <w:r w:rsidR="00C9020E" w:rsidRPr="00DB0D3E">
        <w:rPr>
          <w:rFonts w:asciiTheme="minorBidi" w:hAnsiTheme="minorBidi" w:cstheme="minorBidi"/>
          <w:szCs w:val="22"/>
        </w:rPr>
        <w:t xml:space="preserve">DAS in terms of migrating participating Offices to provide and receive priority documents </w:t>
      </w:r>
      <w:r w:rsidR="00A5797F" w:rsidRPr="00DB0D3E">
        <w:rPr>
          <w:rFonts w:asciiTheme="minorBidi" w:hAnsiTheme="minorBidi" w:cstheme="minorBidi"/>
          <w:szCs w:val="22"/>
        </w:rPr>
        <w:t xml:space="preserve">in the </w:t>
      </w:r>
      <w:r w:rsidR="009838A2" w:rsidRPr="00DB0D3E">
        <w:rPr>
          <w:rFonts w:asciiTheme="minorBidi" w:hAnsiTheme="minorBidi" w:cstheme="minorBidi"/>
          <w:szCs w:val="22"/>
        </w:rPr>
        <w:t xml:space="preserve">WIPO </w:t>
      </w:r>
      <w:r w:rsidR="00A5797F" w:rsidRPr="00DB0D3E">
        <w:rPr>
          <w:rFonts w:asciiTheme="minorBidi" w:hAnsiTheme="minorBidi" w:cstheme="minorBidi"/>
          <w:szCs w:val="22"/>
        </w:rPr>
        <w:t>Standard ST.92 PDDP package format</w:t>
      </w:r>
      <w:r w:rsidR="00C9020E" w:rsidRPr="00DB0D3E">
        <w:rPr>
          <w:rFonts w:asciiTheme="minorBidi" w:hAnsiTheme="minorBidi" w:cstheme="minorBidi"/>
          <w:szCs w:val="22"/>
        </w:rPr>
        <w:t xml:space="preserve"> by the </w:t>
      </w:r>
      <w:r w:rsidR="009568A4" w:rsidRPr="00DB0D3E">
        <w:rPr>
          <w:rFonts w:asciiTheme="minorBidi" w:hAnsiTheme="minorBidi" w:cstheme="minorBidi"/>
          <w:szCs w:val="22"/>
        </w:rPr>
        <w:t xml:space="preserve">agreed </w:t>
      </w:r>
      <w:r w:rsidR="00C9020E" w:rsidRPr="00DB0D3E">
        <w:rPr>
          <w:rFonts w:asciiTheme="minorBidi" w:hAnsiTheme="minorBidi" w:cstheme="minorBidi"/>
          <w:szCs w:val="22"/>
        </w:rPr>
        <w:t>sunset date</w:t>
      </w:r>
      <w:r w:rsidR="00216DCA" w:rsidRPr="00DB0D3E">
        <w:rPr>
          <w:rFonts w:asciiTheme="minorBidi" w:hAnsiTheme="minorBidi" w:cstheme="minorBidi"/>
          <w:szCs w:val="22"/>
        </w:rPr>
        <w:t xml:space="preserve"> of</w:t>
      </w:r>
      <w:r w:rsidR="009568A4" w:rsidRPr="00DB0D3E">
        <w:rPr>
          <w:rFonts w:asciiTheme="minorBidi" w:hAnsiTheme="minorBidi" w:cstheme="minorBidi"/>
          <w:szCs w:val="22"/>
        </w:rPr>
        <w:t xml:space="preserve"> June 30, 2028</w:t>
      </w:r>
      <w:r w:rsidR="00C9020E" w:rsidRPr="00DB0D3E">
        <w:rPr>
          <w:rFonts w:asciiTheme="minorBidi" w:hAnsiTheme="minorBidi" w:cstheme="minorBidi"/>
          <w:szCs w:val="22"/>
        </w:rPr>
        <w:t>.</w:t>
      </w:r>
    </w:p>
    <w:p w14:paraId="111D345A" w14:textId="0498428D" w:rsidR="002C1269" w:rsidRPr="00DB0D3E" w:rsidRDefault="002C1269" w:rsidP="009115FE">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D00213" w:rsidRPr="00DB0D3E">
        <w:rPr>
          <w:rFonts w:asciiTheme="minorBidi" w:hAnsiTheme="minorBidi" w:cstheme="minorBidi"/>
          <w:szCs w:val="22"/>
        </w:rPr>
        <w:t>T</w:t>
      </w:r>
      <w:r w:rsidR="00295467" w:rsidRPr="00DB0D3E">
        <w:rPr>
          <w:rFonts w:asciiTheme="minorBidi" w:hAnsiTheme="minorBidi" w:cstheme="minorBidi"/>
          <w:szCs w:val="22"/>
        </w:rPr>
        <w:t>he</w:t>
      </w:r>
      <w:r w:rsidR="0069200B" w:rsidRPr="00DB0D3E">
        <w:rPr>
          <w:rFonts w:asciiTheme="minorBidi" w:hAnsiTheme="minorBidi" w:cstheme="minorBidi"/>
          <w:szCs w:val="22"/>
        </w:rPr>
        <w:t xml:space="preserve"> Delegation of Republic of Korea</w:t>
      </w:r>
      <w:r w:rsidR="0005532F" w:rsidRPr="00DB0D3E">
        <w:rPr>
          <w:rFonts w:asciiTheme="minorBidi" w:hAnsiTheme="minorBidi" w:cstheme="minorBidi"/>
          <w:szCs w:val="22"/>
        </w:rPr>
        <w:t xml:space="preserve"> delivered a presentation</w:t>
      </w:r>
      <w:r w:rsidR="0069200B" w:rsidRPr="00DB0D3E">
        <w:rPr>
          <w:rFonts w:asciiTheme="minorBidi" w:hAnsiTheme="minorBidi" w:cstheme="minorBidi"/>
          <w:szCs w:val="22"/>
        </w:rPr>
        <w:t xml:space="preserve"> </w:t>
      </w:r>
      <w:r w:rsidR="00C4096D" w:rsidRPr="00DB0D3E">
        <w:rPr>
          <w:rFonts w:asciiTheme="minorBidi" w:hAnsiTheme="minorBidi" w:cstheme="minorBidi"/>
          <w:szCs w:val="22"/>
        </w:rPr>
        <w:t xml:space="preserve">on </w:t>
      </w:r>
      <w:r w:rsidR="007049A0" w:rsidRPr="00DB0D3E">
        <w:rPr>
          <w:rFonts w:asciiTheme="minorBidi" w:hAnsiTheme="minorBidi" w:cstheme="minorBidi"/>
          <w:szCs w:val="22"/>
        </w:rPr>
        <w:t xml:space="preserve">the progress that they have already </w:t>
      </w:r>
      <w:r w:rsidR="0021322C" w:rsidRPr="00DB0D3E">
        <w:rPr>
          <w:rFonts w:asciiTheme="minorBidi" w:hAnsiTheme="minorBidi" w:cstheme="minorBidi"/>
          <w:szCs w:val="22"/>
        </w:rPr>
        <w:t>made</w:t>
      </w:r>
      <w:r w:rsidR="0069200B" w:rsidRPr="00DB0D3E" w:rsidDel="007049A0">
        <w:rPr>
          <w:rFonts w:asciiTheme="minorBidi" w:hAnsiTheme="minorBidi" w:cstheme="minorBidi"/>
          <w:szCs w:val="22"/>
        </w:rPr>
        <w:t xml:space="preserve"> </w:t>
      </w:r>
      <w:r w:rsidR="007049A0" w:rsidRPr="00DB0D3E">
        <w:rPr>
          <w:rFonts w:asciiTheme="minorBidi" w:hAnsiTheme="minorBidi" w:cstheme="minorBidi"/>
          <w:szCs w:val="22"/>
        </w:rPr>
        <w:t xml:space="preserve">in </w:t>
      </w:r>
      <w:r w:rsidR="0069200B" w:rsidRPr="00DB0D3E">
        <w:rPr>
          <w:rFonts w:asciiTheme="minorBidi" w:hAnsiTheme="minorBidi" w:cstheme="minorBidi"/>
          <w:szCs w:val="22"/>
        </w:rPr>
        <w:t xml:space="preserve">implementing WIPO Standard ST.92 and transitioning to the </w:t>
      </w:r>
      <w:r w:rsidR="0021322C" w:rsidRPr="00DB0D3E">
        <w:rPr>
          <w:rFonts w:asciiTheme="minorBidi" w:hAnsiTheme="minorBidi" w:cstheme="minorBidi"/>
          <w:szCs w:val="22"/>
        </w:rPr>
        <w:t xml:space="preserve">upgraded </w:t>
      </w:r>
      <w:r w:rsidR="0069200B" w:rsidRPr="00DB0D3E">
        <w:rPr>
          <w:rFonts w:asciiTheme="minorBidi" w:hAnsiTheme="minorBidi" w:cstheme="minorBidi"/>
          <w:szCs w:val="22"/>
        </w:rPr>
        <w:t>WIPO DAS system.</w:t>
      </w:r>
      <w:r w:rsidR="003E249C" w:rsidRPr="00DB0D3E">
        <w:rPr>
          <w:rFonts w:asciiTheme="minorBidi" w:hAnsiTheme="minorBidi" w:cstheme="minorBidi"/>
          <w:szCs w:val="22"/>
        </w:rPr>
        <w:t xml:space="preserve"> </w:t>
      </w:r>
      <w:r w:rsidR="0069200B" w:rsidRPr="00DB0D3E">
        <w:rPr>
          <w:rFonts w:asciiTheme="minorBidi" w:hAnsiTheme="minorBidi" w:cstheme="minorBidi"/>
          <w:szCs w:val="22"/>
        </w:rPr>
        <w:t xml:space="preserve"> The </w:t>
      </w:r>
      <w:r w:rsidR="0021322C" w:rsidRPr="00DB0D3E">
        <w:rPr>
          <w:rFonts w:asciiTheme="minorBidi" w:hAnsiTheme="minorBidi" w:cstheme="minorBidi"/>
          <w:szCs w:val="22"/>
        </w:rPr>
        <w:t>D</w:t>
      </w:r>
      <w:r w:rsidR="0069200B" w:rsidRPr="00DB0D3E">
        <w:rPr>
          <w:rFonts w:asciiTheme="minorBidi" w:hAnsiTheme="minorBidi" w:cstheme="minorBidi"/>
          <w:szCs w:val="22"/>
        </w:rPr>
        <w:t>elegation reported that over 98</w:t>
      </w:r>
      <w:r w:rsidR="00C334CD" w:rsidRPr="00DB0D3E">
        <w:rPr>
          <w:rFonts w:asciiTheme="minorBidi" w:hAnsiTheme="minorBidi" w:cstheme="minorBidi"/>
          <w:szCs w:val="22"/>
        </w:rPr>
        <w:t xml:space="preserve"> </w:t>
      </w:r>
      <w:r w:rsidR="0029219E" w:rsidRPr="00DB0D3E">
        <w:rPr>
          <w:rFonts w:asciiTheme="minorBidi" w:hAnsiTheme="minorBidi" w:cstheme="minorBidi"/>
          <w:szCs w:val="22"/>
        </w:rPr>
        <w:t>per cent</w:t>
      </w:r>
      <w:r w:rsidR="0069200B" w:rsidRPr="00DB0D3E">
        <w:rPr>
          <w:rFonts w:asciiTheme="minorBidi" w:hAnsiTheme="minorBidi" w:cstheme="minorBidi"/>
          <w:szCs w:val="22"/>
        </w:rPr>
        <w:t xml:space="preserve"> of patent and design priority documents were currently being electronically exchanged</w:t>
      </w:r>
      <w:r w:rsidR="008B2400" w:rsidRPr="00DB0D3E">
        <w:rPr>
          <w:rFonts w:asciiTheme="minorBidi" w:hAnsiTheme="minorBidi" w:cstheme="minorBidi"/>
          <w:szCs w:val="22"/>
        </w:rPr>
        <w:t>,</w:t>
      </w:r>
      <w:r w:rsidR="0069200B" w:rsidRPr="00DB0D3E">
        <w:rPr>
          <w:rFonts w:asciiTheme="minorBidi" w:hAnsiTheme="minorBidi" w:cstheme="minorBidi"/>
          <w:szCs w:val="22"/>
        </w:rPr>
        <w:t xml:space="preserve"> and there are plans to extend electronic exchange to trademark priority documents, pending </w:t>
      </w:r>
      <w:r w:rsidR="003A23CE" w:rsidRPr="00DB0D3E">
        <w:rPr>
          <w:rFonts w:asciiTheme="minorBidi" w:hAnsiTheme="minorBidi" w:cstheme="minorBidi"/>
          <w:szCs w:val="22"/>
        </w:rPr>
        <w:t xml:space="preserve">the necessary </w:t>
      </w:r>
      <w:r w:rsidR="0069200B" w:rsidRPr="00DB0D3E">
        <w:rPr>
          <w:rFonts w:asciiTheme="minorBidi" w:hAnsiTheme="minorBidi" w:cstheme="minorBidi"/>
          <w:szCs w:val="22"/>
        </w:rPr>
        <w:t xml:space="preserve">amendments to the Korean Trademark Act. </w:t>
      </w:r>
      <w:r w:rsidR="008B2400" w:rsidRPr="00DB0D3E">
        <w:rPr>
          <w:rFonts w:asciiTheme="minorBidi" w:hAnsiTheme="minorBidi" w:cstheme="minorBidi"/>
          <w:szCs w:val="22"/>
        </w:rPr>
        <w:t xml:space="preserve"> </w:t>
      </w:r>
      <w:r w:rsidR="0069200B" w:rsidRPr="00DB0D3E">
        <w:rPr>
          <w:rFonts w:asciiTheme="minorBidi" w:hAnsiTheme="minorBidi" w:cstheme="minorBidi"/>
          <w:szCs w:val="22"/>
        </w:rPr>
        <w:t xml:space="preserve">The </w:t>
      </w:r>
      <w:r w:rsidR="0005532F" w:rsidRPr="00DB0D3E">
        <w:rPr>
          <w:rFonts w:asciiTheme="minorBidi" w:hAnsiTheme="minorBidi" w:cstheme="minorBidi"/>
          <w:szCs w:val="22"/>
        </w:rPr>
        <w:t>D</w:t>
      </w:r>
      <w:r w:rsidR="0069200B" w:rsidRPr="00DB0D3E">
        <w:rPr>
          <w:rFonts w:asciiTheme="minorBidi" w:hAnsiTheme="minorBidi" w:cstheme="minorBidi"/>
          <w:szCs w:val="22"/>
        </w:rPr>
        <w:t xml:space="preserve">elegation confirmed that the two-year transition period from July 1, 2026, to June 30, 2028, </w:t>
      </w:r>
      <w:r w:rsidR="00CB763A" w:rsidRPr="00DB0D3E">
        <w:rPr>
          <w:rFonts w:asciiTheme="minorBidi" w:hAnsiTheme="minorBidi" w:cstheme="minorBidi"/>
          <w:szCs w:val="22"/>
        </w:rPr>
        <w:t xml:space="preserve">will be </w:t>
      </w:r>
      <w:r w:rsidR="0069200B" w:rsidRPr="00DB0D3E">
        <w:rPr>
          <w:rFonts w:asciiTheme="minorBidi" w:hAnsiTheme="minorBidi" w:cstheme="minorBidi"/>
          <w:szCs w:val="22"/>
        </w:rPr>
        <w:t xml:space="preserve">sufficient </w:t>
      </w:r>
      <w:r w:rsidR="00CB763A" w:rsidRPr="00DB0D3E">
        <w:rPr>
          <w:rFonts w:asciiTheme="minorBidi" w:hAnsiTheme="minorBidi" w:cstheme="minorBidi"/>
          <w:szCs w:val="22"/>
        </w:rPr>
        <w:t>to finalize their</w:t>
      </w:r>
      <w:r w:rsidR="00CB763A" w:rsidRPr="00DB0D3E">
        <w:t xml:space="preserve"> </w:t>
      </w:r>
      <w:r w:rsidR="0069200B" w:rsidRPr="00DB0D3E">
        <w:t>implementation</w:t>
      </w:r>
      <w:r w:rsidR="00CB763A" w:rsidRPr="00DB0D3E">
        <w:t xml:space="preserve"> of WIPO </w:t>
      </w:r>
      <w:r w:rsidR="001D1DE0" w:rsidRPr="00DB0D3E">
        <w:t xml:space="preserve">Standard </w:t>
      </w:r>
      <w:r w:rsidR="00CB763A" w:rsidRPr="00DB0D3E">
        <w:t>ST.92</w:t>
      </w:r>
      <w:r w:rsidR="0069200B" w:rsidRPr="00DB0D3E">
        <w:t>.</w:t>
      </w:r>
    </w:p>
    <w:p w14:paraId="24E452B5" w14:textId="11A34206" w:rsidR="002A0EDE" w:rsidRPr="00DB0D3E" w:rsidRDefault="000236EC" w:rsidP="004646EF">
      <w:pPr>
        <w:spacing w:after="220"/>
      </w:pPr>
      <w:r w:rsidRPr="00DB0D3E">
        <w:fldChar w:fldCharType="begin"/>
      </w:r>
      <w:r w:rsidRPr="00DB0D3E">
        <w:instrText xml:space="preserve"> AUTONUM  </w:instrText>
      </w:r>
      <w:r w:rsidRPr="00DB0D3E">
        <w:fldChar w:fldCharType="end"/>
      </w:r>
      <w:r w:rsidRPr="00DB0D3E">
        <w:tab/>
      </w:r>
      <w:r w:rsidR="00B45691" w:rsidRPr="00DB0D3E" w:rsidDel="00AD7868">
        <w:rPr>
          <w:rFonts w:asciiTheme="minorBidi" w:hAnsiTheme="minorBidi" w:cstheme="minorBidi"/>
          <w:szCs w:val="22"/>
        </w:rPr>
        <w:t xml:space="preserve">The </w:t>
      </w:r>
      <w:r w:rsidRPr="00DB0D3E">
        <w:t xml:space="preserve">Representative of the European Union </w:t>
      </w:r>
      <w:r w:rsidR="009574B1" w:rsidRPr="00DB0D3E">
        <w:t xml:space="preserve">(EU) </w:t>
      </w:r>
      <w:r w:rsidR="001B5DC8" w:rsidRPr="00DB0D3E">
        <w:t>presented the</w:t>
      </w:r>
      <w:r w:rsidR="00F1397A" w:rsidRPr="00DB0D3E">
        <w:t xml:space="preserve"> European Union </w:t>
      </w:r>
      <w:r w:rsidR="007D47D6" w:rsidRPr="00DB0D3E">
        <w:t>Intellectual</w:t>
      </w:r>
      <w:r w:rsidR="00F1397A" w:rsidRPr="00DB0D3E">
        <w:t xml:space="preserve"> Property Office</w:t>
      </w:r>
      <w:r w:rsidR="00E91C78" w:rsidRPr="00DB0D3E">
        <w:t xml:space="preserve"> (EUIPO)</w:t>
      </w:r>
      <w:r w:rsidR="00F1397A" w:rsidRPr="00DB0D3E">
        <w:t xml:space="preserve"> plan </w:t>
      </w:r>
      <w:r w:rsidR="007D47D6" w:rsidRPr="00DB0D3E">
        <w:t xml:space="preserve">on </w:t>
      </w:r>
      <w:r w:rsidR="00B310B4" w:rsidRPr="00DB0D3E">
        <w:t xml:space="preserve">their </w:t>
      </w:r>
      <w:r w:rsidRPr="00DB0D3E">
        <w:t xml:space="preserve">WIPO DAS </w:t>
      </w:r>
      <w:r w:rsidR="007D47D6" w:rsidRPr="00DB0D3E">
        <w:t>implementation upgrade</w:t>
      </w:r>
      <w:r w:rsidRPr="00DB0D3E">
        <w:t>, the ongoing E</w:t>
      </w:r>
      <w:r w:rsidR="007D47D6" w:rsidRPr="00DB0D3E">
        <w:t xml:space="preserve">uropean Union </w:t>
      </w:r>
      <w:r w:rsidRPr="00DB0D3E">
        <w:t xml:space="preserve">design legal reform, and contributions to WIPO Standard ST.92. </w:t>
      </w:r>
      <w:r w:rsidR="00E91C78" w:rsidRPr="00DB0D3E">
        <w:t xml:space="preserve"> </w:t>
      </w:r>
      <w:r w:rsidR="00613D1C" w:rsidRPr="00DB0D3E">
        <w:t xml:space="preserve">The Representative </w:t>
      </w:r>
      <w:r w:rsidR="0048654B" w:rsidRPr="00DB0D3E">
        <w:t>informed</w:t>
      </w:r>
      <w:r w:rsidR="00613D1C" w:rsidRPr="00DB0D3E">
        <w:t xml:space="preserve"> that </w:t>
      </w:r>
      <w:r w:rsidRPr="00DB0D3E">
        <w:t>EUIPO has participated in WIPO DAS</w:t>
      </w:r>
      <w:r w:rsidR="002E7B84" w:rsidRPr="00DB0D3E">
        <w:t xml:space="preserve">, since July 2020, </w:t>
      </w:r>
      <w:r w:rsidRPr="00DB0D3E">
        <w:t xml:space="preserve">by exchanging design priority documents. </w:t>
      </w:r>
      <w:r w:rsidR="00C772D6" w:rsidRPr="00DB0D3E">
        <w:t xml:space="preserve"> </w:t>
      </w:r>
      <w:r w:rsidRPr="00DB0D3E">
        <w:t xml:space="preserve">The </w:t>
      </w:r>
      <w:r w:rsidR="00C772D6" w:rsidRPr="00DB0D3E">
        <w:t>Representative also</w:t>
      </w:r>
      <w:r w:rsidRPr="00DB0D3E">
        <w:t xml:space="preserve"> highlighted the changes under the EU design legal reform, which will take effect on July 1, 2026. </w:t>
      </w:r>
      <w:r w:rsidR="00C772D6" w:rsidRPr="00DB0D3E">
        <w:t xml:space="preserve"> </w:t>
      </w:r>
      <w:r w:rsidRPr="00DB0D3E">
        <w:t xml:space="preserve">These changes include the introduction of legally binding dynamic representations, such as animations and 3D objects. </w:t>
      </w:r>
      <w:r w:rsidR="00C772D6" w:rsidRPr="00DB0D3E">
        <w:t xml:space="preserve"> </w:t>
      </w:r>
      <w:r w:rsidR="001E6436" w:rsidRPr="00DB0D3E">
        <w:t xml:space="preserve">The Representative </w:t>
      </w:r>
      <w:r w:rsidRPr="00DB0D3E">
        <w:t xml:space="preserve">emphasized the need for the timely </w:t>
      </w:r>
      <w:r w:rsidR="007126AD" w:rsidRPr="00DB0D3E">
        <w:t>transitioning to WIPO</w:t>
      </w:r>
      <w:r w:rsidRPr="00DB0D3E">
        <w:t xml:space="preserve"> </w:t>
      </w:r>
      <w:r w:rsidR="00C529F5" w:rsidRPr="00DB0D3E">
        <w:t xml:space="preserve">Standard </w:t>
      </w:r>
      <w:r w:rsidRPr="00DB0D3E">
        <w:t xml:space="preserve">ST.92 to enable the exchange of structured ZIP packages and outlined its contributions to the technical revision of the </w:t>
      </w:r>
      <w:r w:rsidR="004521A6" w:rsidRPr="00DB0D3E">
        <w:t>S</w:t>
      </w:r>
      <w:r w:rsidRPr="00DB0D3E">
        <w:t xml:space="preserve">tandard and </w:t>
      </w:r>
      <w:r w:rsidR="00DB4AE1" w:rsidRPr="00DB0D3E">
        <w:t xml:space="preserve">its </w:t>
      </w:r>
      <w:r w:rsidRPr="00DB0D3E">
        <w:t>initial API testing</w:t>
      </w:r>
      <w:r w:rsidR="008027FE" w:rsidRPr="00DB0D3E">
        <w:t xml:space="preserve"> </w:t>
      </w:r>
      <w:r w:rsidR="00DB4AE1" w:rsidRPr="00DB0D3E">
        <w:t>and f</w:t>
      </w:r>
      <w:r w:rsidRPr="00DB0D3E">
        <w:t>ull implementation</w:t>
      </w:r>
      <w:r w:rsidR="00BD1A03" w:rsidRPr="00DB0D3E">
        <w:t>.</w:t>
      </w:r>
    </w:p>
    <w:p w14:paraId="1672E109" w14:textId="6F5A00C7" w:rsidR="00AD7868" w:rsidRPr="00DB0D3E" w:rsidRDefault="00AD7868" w:rsidP="00321964">
      <w:pPr>
        <w:spacing w:after="220"/>
        <w:ind w:left="567"/>
      </w:pPr>
      <w:r w:rsidRPr="00DB0D3E">
        <w:fldChar w:fldCharType="begin"/>
      </w:r>
      <w:r w:rsidRPr="00DB0D3E">
        <w:instrText xml:space="preserve"> AUTONUM  </w:instrText>
      </w:r>
      <w:r w:rsidRPr="00DB0D3E">
        <w:fldChar w:fldCharType="end"/>
      </w:r>
      <w:r w:rsidRPr="00DB0D3E">
        <w:tab/>
        <w:t xml:space="preserve">The CWS noted </w:t>
      </w:r>
      <w:r w:rsidR="00F472B9" w:rsidRPr="00DB0D3E">
        <w:t xml:space="preserve">the </w:t>
      </w:r>
      <w:r w:rsidRPr="00DB0D3E">
        <w:t xml:space="preserve">presentations </w:t>
      </w:r>
      <w:r w:rsidRPr="00DB0D3E">
        <w:rPr>
          <w:rFonts w:asciiTheme="minorBidi" w:hAnsiTheme="minorBidi" w:cstheme="minorBidi"/>
          <w:szCs w:val="22"/>
        </w:rPr>
        <w:t>by the Delegation of Republic of Korea and the Representative of the E</w:t>
      </w:r>
      <w:r w:rsidR="0077292E" w:rsidRPr="00DB0D3E">
        <w:rPr>
          <w:rFonts w:asciiTheme="minorBidi" w:hAnsiTheme="minorBidi" w:cstheme="minorBidi"/>
          <w:szCs w:val="22"/>
        </w:rPr>
        <w:t xml:space="preserve">uropean </w:t>
      </w:r>
      <w:r w:rsidR="00472BA3" w:rsidRPr="00DB0D3E">
        <w:rPr>
          <w:rFonts w:asciiTheme="minorBidi" w:hAnsiTheme="minorBidi" w:cstheme="minorBidi"/>
          <w:szCs w:val="22"/>
        </w:rPr>
        <w:t>Union</w:t>
      </w:r>
      <w:r w:rsidRPr="00DB0D3E">
        <w:rPr>
          <w:rFonts w:asciiTheme="minorBidi" w:hAnsiTheme="minorBidi" w:cstheme="minorBidi"/>
          <w:szCs w:val="22"/>
        </w:rPr>
        <w:t>.</w:t>
      </w:r>
    </w:p>
    <w:p w14:paraId="3CBE7C47" w14:textId="32365C9F" w:rsidR="00C9020E" w:rsidRPr="00DB0D3E" w:rsidRDefault="00C9020E" w:rsidP="00C9020E">
      <w:pPr>
        <w:pStyle w:val="Heading3"/>
        <w:rPr>
          <w:rFonts w:asciiTheme="minorBidi" w:hAnsiTheme="minorBidi" w:cstheme="minorBidi"/>
          <w:szCs w:val="22"/>
        </w:rPr>
      </w:pPr>
      <w:r w:rsidRPr="00DB0D3E">
        <w:rPr>
          <w:rFonts w:asciiTheme="minorBidi" w:hAnsiTheme="minorBidi" w:cstheme="minorBidi"/>
          <w:szCs w:val="22"/>
        </w:rPr>
        <w:t>Agenda Item 8:  Policies and activities relating to intellectual property (IP) data, information systems and information services</w:t>
      </w:r>
    </w:p>
    <w:p w14:paraId="72B2843C" w14:textId="6A8C20B7" w:rsidR="00C9020E" w:rsidRPr="00DB0D3E" w:rsidRDefault="00C9020E" w:rsidP="00D86A8E">
      <w:pPr>
        <w:pStyle w:val="Heading3"/>
        <w:rPr>
          <w:rFonts w:asciiTheme="minorBidi" w:hAnsiTheme="minorBidi" w:cstheme="minorBidi"/>
          <w:szCs w:val="22"/>
        </w:rPr>
      </w:pPr>
      <w:r w:rsidRPr="00DB0D3E">
        <w:rPr>
          <w:rFonts w:asciiTheme="minorBidi" w:hAnsiTheme="minorBidi" w:cstheme="minorBidi"/>
          <w:szCs w:val="22"/>
        </w:rPr>
        <w:t>Agenda Item 8(a):  Results of the first session of WIPO ICT Leadership Dialogue (WILD)</w:t>
      </w:r>
    </w:p>
    <w:p w14:paraId="66FE2FC7" w14:textId="4488CE1A" w:rsidR="00DA424D" w:rsidRPr="00DB0D3E" w:rsidRDefault="0092613F" w:rsidP="00DA424D">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57" w:history="1">
        <w:r w:rsidR="00860B05" w:rsidRPr="00DB0D3E">
          <w:rPr>
            <w:rStyle w:val="Hyperlink"/>
            <w:rFonts w:asciiTheme="minorBidi" w:hAnsiTheme="minorBidi" w:cstheme="minorBidi"/>
            <w:szCs w:val="22"/>
          </w:rPr>
          <w:t>CWS/13/23</w:t>
        </w:r>
      </w:hyperlink>
      <w:r w:rsidR="00DA424D" w:rsidRPr="00DB0D3E">
        <w:rPr>
          <w:rFonts w:asciiTheme="minorBidi" w:hAnsiTheme="minorBidi" w:cstheme="minorBidi"/>
          <w:szCs w:val="22"/>
        </w:rPr>
        <w:t>.</w:t>
      </w:r>
    </w:p>
    <w:p w14:paraId="689F7B48" w14:textId="15C079A9" w:rsidR="00A62AAB" w:rsidRPr="00DB0D3E" w:rsidRDefault="00860B05"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04756A" w:rsidRPr="00DB0D3E">
        <w:rPr>
          <w:rFonts w:asciiTheme="minorBidi" w:hAnsiTheme="minorBidi" w:cstheme="minorBidi"/>
          <w:szCs w:val="22"/>
        </w:rPr>
        <w:t>The</w:t>
      </w:r>
      <w:r w:rsidR="00FB0F11" w:rsidRPr="00DB0D3E">
        <w:rPr>
          <w:rFonts w:asciiTheme="minorBidi" w:hAnsiTheme="minorBidi" w:cstheme="minorBidi"/>
          <w:szCs w:val="22"/>
        </w:rPr>
        <w:t xml:space="preserve"> International Bureau provided a summary of </w:t>
      </w:r>
      <w:r w:rsidR="002F1C9D" w:rsidRPr="00DB0D3E">
        <w:rPr>
          <w:rFonts w:asciiTheme="minorBidi" w:hAnsiTheme="minorBidi" w:cstheme="minorBidi"/>
          <w:szCs w:val="22"/>
        </w:rPr>
        <w:t>the first session of the WIPO ICT Leadership Dialogue (WILD)</w:t>
      </w:r>
      <w:r w:rsidR="00282F16" w:rsidRPr="00DB0D3E">
        <w:rPr>
          <w:rFonts w:asciiTheme="minorBidi" w:hAnsiTheme="minorBidi" w:cstheme="minorBidi"/>
          <w:szCs w:val="22"/>
        </w:rPr>
        <w:t>,</w:t>
      </w:r>
      <w:r w:rsidR="002F1C9D" w:rsidRPr="00DB0D3E">
        <w:rPr>
          <w:rFonts w:asciiTheme="minorBidi" w:hAnsiTheme="minorBidi" w:cstheme="minorBidi"/>
          <w:szCs w:val="22"/>
        </w:rPr>
        <w:t xml:space="preserve"> convened at WIPO headquarters</w:t>
      </w:r>
      <w:r w:rsidR="000224F5" w:rsidRPr="00DB0D3E">
        <w:rPr>
          <w:rFonts w:asciiTheme="minorBidi" w:hAnsiTheme="minorBidi" w:cstheme="minorBidi"/>
          <w:szCs w:val="22"/>
        </w:rPr>
        <w:t xml:space="preserve"> in Geneva</w:t>
      </w:r>
      <w:r w:rsidR="00523B24" w:rsidRPr="00DB0D3E">
        <w:rPr>
          <w:rFonts w:asciiTheme="minorBidi" w:hAnsiTheme="minorBidi" w:cstheme="minorBidi"/>
          <w:szCs w:val="22"/>
        </w:rPr>
        <w:t xml:space="preserve"> from April 14 to 16, 2025</w:t>
      </w:r>
      <w:r w:rsidR="002F1C9D" w:rsidRPr="00DB0D3E">
        <w:rPr>
          <w:rFonts w:asciiTheme="minorBidi" w:hAnsiTheme="minorBidi" w:cstheme="minorBidi"/>
          <w:szCs w:val="22"/>
        </w:rPr>
        <w:t>, with forty-six Member States and five intergovernmental organizations in attendance.</w:t>
      </w:r>
      <w:r w:rsidRPr="00DB0D3E">
        <w:rPr>
          <w:rFonts w:asciiTheme="minorBidi" w:hAnsiTheme="minorBidi" w:cstheme="minorBidi"/>
          <w:szCs w:val="22"/>
        </w:rPr>
        <w:t xml:space="preserve"> </w:t>
      </w:r>
      <w:r w:rsidR="002F1C9D" w:rsidRPr="00DB0D3E">
        <w:rPr>
          <w:rFonts w:asciiTheme="minorBidi" w:hAnsiTheme="minorBidi" w:cstheme="minorBidi"/>
          <w:szCs w:val="22"/>
        </w:rPr>
        <w:t xml:space="preserve"> WILD was established as a platform for chief information officers, chief technology officers, and other senior information and communication technology (ICT) leaders to </w:t>
      </w:r>
      <w:r w:rsidR="00B02273" w:rsidRPr="00DB0D3E">
        <w:rPr>
          <w:rFonts w:asciiTheme="minorBidi" w:hAnsiTheme="minorBidi" w:cstheme="minorBidi"/>
          <w:szCs w:val="22"/>
        </w:rPr>
        <w:t>exchange experiences</w:t>
      </w:r>
      <w:r w:rsidR="002F1C9D" w:rsidRPr="00DB0D3E">
        <w:rPr>
          <w:rFonts w:asciiTheme="minorBidi" w:hAnsiTheme="minorBidi" w:cstheme="minorBidi"/>
          <w:szCs w:val="22"/>
        </w:rPr>
        <w:t xml:space="preserve"> on </w:t>
      </w:r>
      <w:r w:rsidR="00B02273" w:rsidRPr="00DB0D3E">
        <w:rPr>
          <w:rFonts w:asciiTheme="minorBidi" w:hAnsiTheme="minorBidi" w:cstheme="minorBidi"/>
          <w:szCs w:val="22"/>
        </w:rPr>
        <w:t>developing</w:t>
      </w:r>
      <w:r w:rsidR="002F1C9D" w:rsidRPr="00DB0D3E">
        <w:rPr>
          <w:rFonts w:asciiTheme="minorBidi" w:hAnsiTheme="minorBidi" w:cstheme="minorBidi"/>
          <w:szCs w:val="22"/>
        </w:rPr>
        <w:t xml:space="preserve"> digital strategies, ICT policies, intellectual property data management, and </w:t>
      </w:r>
      <w:r w:rsidR="00B02273" w:rsidRPr="00DB0D3E">
        <w:rPr>
          <w:rFonts w:asciiTheme="minorBidi" w:hAnsiTheme="minorBidi" w:cstheme="minorBidi"/>
          <w:szCs w:val="22"/>
        </w:rPr>
        <w:t xml:space="preserve">the use of </w:t>
      </w:r>
      <w:r w:rsidR="002F1C9D" w:rsidRPr="00DB0D3E">
        <w:rPr>
          <w:rFonts w:asciiTheme="minorBidi" w:hAnsiTheme="minorBidi" w:cstheme="minorBidi"/>
          <w:szCs w:val="22"/>
        </w:rPr>
        <w:t>emerging technologies.</w:t>
      </w:r>
    </w:p>
    <w:p w14:paraId="2958EC1B" w14:textId="1391FBFA" w:rsidR="001603A0" w:rsidRPr="00DB0D3E" w:rsidRDefault="007C4B75"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5C3765" w:rsidRPr="00DB0D3E">
        <w:rPr>
          <w:rFonts w:asciiTheme="minorBidi" w:hAnsiTheme="minorBidi" w:cstheme="minorBidi"/>
          <w:szCs w:val="22"/>
        </w:rPr>
        <w:t xml:space="preserve">Several delegations expressed their appreciation for the initiative.  </w:t>
      </w:r>
      <w:r w:rsidRPr="00DB0D3E">
        <w:rPr>
          <w:rFonts w:asciiTheme="minorBidi" w:hAnsiTheme="minorBidi" w:cstheme="minorBidi"/>
          <w:szCs w:val="22"/>
        </w:rPr>
        <w:t>The Delegation of Russian Federation emphasized the importance of continued dialogue on state-of-the-art ICT solutions and suggested exploring the dissemination of WIPO-developed software under open-source models.  The Delegation of Australia highlighted the benefits of sharing experiences in AI governance and noted potential synergies with the CWS ICT Strategy Task Force</w:t>
      </w:r>
      <w:r w:rsidR="00DA021C" w:rsidRPr="00DB0D3E">
        <w:rPr>
          <w:rFonts w:asciiTheme="minorBidi" w:hAnsiTheme="minorBidi" w:cstheme="minorBidi"/>
          <w:szCs w:val="22"/>
        </w:rPr>
        <w:t>, as Task Force Co-Leaders</w:t>
      </w:r>
      <w:r w:rsidRPr="00DB0D3E">
        <w:rPr>
          <w:rFonts w:asciiTheme="minorBidi" w:hAnsiTheme="minorBidi" w:cstheme="minorBidi"/>
          <w:szCs w:val="22"/>
        </w:rPr>
        <w:t xml:space="preserve">.  </w:t>
      </w:r>
      <w:r w:rsidR="00657754" w:rsidRPr="00DB0D3E">
        <w:rPr>
          <w:rFonts w:asciiTheme="minorBidi" w:hAnsiTheme="minorBidi" w:cstheme="minorBidi"/>
          <w:szCs w:val="22"/>
        </w:rPr>
        <w:t>The Delegation of Uganda highlighted opportunities for developing countries to adopt emerging technologies for IP administration.  The</w:t>
      </w:r>
      <w:r w:rsidR="00657754" w:rsidRPr="00DB0D3E" w:rsidDel="00FE4060">
        <w:rPr>
          <w:rFonts w:asciiTheme="minorBidi" w:hAnsiTheme="minorBidi" w:cstheme="minorBidi"/>
          <w:szCs w:val="22"/>
        </w:rPr>
        <w:t xml:space="preserve"> </w:t>
      </w:r>
      <w:r w:rsidR="00FE4060" w:rsidRPr="00DB0D3E">
        <w:rPr>
          <w:rFonts w:asciiTheme="minorBidi" w:hAnsiTheme="minorBidi" w:cstheme="minorBidi"/>
          <w:szCs w:val="22"/>
        </w:rPr>
        <w:t xml:space="preserve">Representative </w:t>
      </w:r>
      <w:r w:rsidR="00657754" w:rsidRPr="00DB0D3E">
        <w:rPr>
          <w:rFonts w:asciiTheme="minorBidi" w:hAnsiTheme="minorBidi" w:cstheme="minorBidi"/>
          <w:szCs w:val="22"/>
        </w:rPr>
        <w:t xml:space="preserve">of the European Union expressed </w:t>
      </w:r>
      <w:r w:rsidR="00FE4060" w:rsidRPr="00DB0D3E">
        <w:rPr>
          <w:rFonts w:asciiTheme="minorBidi" w:hAnsiTheme="minorBidi" w:cstheme="minorBidi"/>
          <w:szCs w:val="22"/>
        </w:rPr>
        <w:t xml:space="preserve">its </w:t>
      </w:r>
      <w:r w:rsidR="00657754" w:rsidRPr="00DB0D3E">
        <w:rPr>
          <w:rFonts w:asciiTheme="minorBidi" w:hAnsiTheme="minorBidi" w:cstheme="minorBidi"/>
          <w:szCs w:val="22"/>
        </w:rPr>
        <w:t xml:space="preserve">appreciation for organization of the </w:t>
      </w:r>
      <w:r w:rsidR="00AB6152" w:rsidRPr="00DB0D3E">
        <w:rPr>
          <w:rFonts w:asciiTheme="minorBidi" w:hAnsiTheme="minorBidi" w:cstheme="minorBidi"/>
          <w:szCs w:val="22"/>
        </w:rPr>
        <w:t xml:space="preserve">first session of </w:t>
      </w:r>
      <w:r w:rsidR="00657754" w:rsidRPr="00DB0D3E">
        <w:rPr>
          <w:rFonts w:asciiTheme="minorBidi" w:hAnsiTheme="minorBidi" w:cstheme="minorBidi"/>
          <w:szCs w:val="22"/>
        </w:rPr>
        <w:t>WILD and looked forward to</w:t>
      </w:r>
      <w:r w:rsidR="00184243" w:rsidRPr="00DB0D3E">
        <w:rPr>
          <w:rFonts w:asciiTheme="minorBidi" w:hAnsiTheme="minorBidi" w:cstheme="minorBidi"/>
          <w:szCs w:val="22"/>
        </w:rPr>
        <w:t xml:space="preserve"> its</w:t>
      </w:r>
      <w:r w:rsidR="00657754" w:rsidRPr="00DB0D3E">
        <w:rPr>
          <w:rFonts w:asciiTheme="minorBidi" w:hAnsiTheme="minorBidi" w:cstheme="minorBidi"/>
          <w:szCs w:val="22"/>
        </w:rPr>
        <w:t xml:space="preserve"> subsequent sessions</w:t>
      </w:r>
      <w:r w:rsidR="00B621D1" w:rsidRPr="00DB0D3E">
        <w:rPr>
          <w:rFonts w:asciiTheme="minorBidi" w:hAnsiTheme="minorBidi" w:cstheme="minorBidi"/>
          <w:szCs w:val="22"/>
        </w:rPr>
        <w:t>.</w:t>
      </w:r>
    </w:p>
    <w:p w14:paraId="1FFF5190" w14:textId="15054145" w:rsidR="001603A0" w:rsidRPr="00DB0D3E" w:rsidRDefault="001603A0" w:rsidP="004646EF">
      <w:pPr>
        <w:spacing w:after="220"/>
      </w:pPr>
      <w:r w:rsidRPr="00DB0D3E">
        <w:fldChar w:fldCharType="begin"/>
      </w:r>
      <w:r w:rsidRPr="00DB0D3E">
        <w:instrText xml:space="preserve"> </w:instrText>
      </w:r>
      <w:r w:rsidRPr="00DB0D3E">
        <w:rPr>
          <w:rFonts w:hint="eastAsia"/>
        </w:rPr>
        <w:instrText xml:space="preserve">AUTONUM </w:instrText>
      </w:r>
      <w:r w:rsidRPr="00DB0D3E">
        <w:instrText xml:space="preserve"> </w:instrText>
      </w:r>
      <w:r w:rsidRPr="00DB0D3E">
        <w:fldChar w:fldCharType="end"/>
      </w:r>
      <w:r w:rsidRPr="00DB0D3E">
        <w:tab/>
        <w:t xml:space="preserve">The Delegation of China stated that </w:t>
      </w:r>
      <w:r w:rsidRPr="00DB0D3E">
        <w:rPr>
          <w:rFonts w:hint="eastAsia"/>
        </w:rPr>
        <w:t xml:space="preserve">based on the </w:t>
      </w:r>
      <w:r w:rsidR="000B6346" w:rsidRPr="00DB0D3E">
        <w:t>summary report</w:t>
      </w:r>
      <w:r w:rsidRPr="00DB0D3E">
        <w:rPr>
          <w:rFonts w:hint="eastAsia"/>
        </w:rPr>
        <w:t xml:space="preserve"> </w:t>
      </w:r>
      <w:r w:rsidR="007757E8" w:rsidRPr="00DB0D3E">
        <w:t xml:space="preserve">from </w:t>
      </w:r>
      <w:r w:rsidRPr="00DB0D3E">
        <w:rPr>
          <w:rFonts w:hint="eastAsia"/>
        </w:rPr>
        <w:t xml:space="preserve">the first session of WILD, </w:t>
      </w:r>
      <w:r w:rsidR="00F45A7C" w:rsidRPr="00475A28">
        <w:t>i</w:t>
      </w:r>
      <w:r w:rsidR="00F45A7C" w:rsidRPr="000232EC">
        <w:t xml:space="preserve">t </w:t>
      </w:r>
      <w:r w:rsidR="00E76FC9">
        <w:t xml:space="preserve">could </w:t>
      </w:r>
      <w:r w:rsidR="00F45A7C" w:rsidRPr="000232EC">
        <w:t>not be considered</w:t>
      </w:r>
      <w:r w:rsidR="00353B12" w:rsidRPr="00DB0D3E">
        <w:t xml:space="preserve"> that</w:t>
      </w:r>
      <w:r w:rsidRPr="00DB0D3E">
        <w:rPr>
          <w:rFonts w:hint="eastAsia"/>
        </w:rPr>
        <w:t xml:space="preserve"> participants </w:t>
      </w:r>
      <w:r w:rsidRPr="00475A28">
        <w:rPr>
          <w:rFonts w:hint="eastAsia"/>
        </w:rPr>
        <w:t>ha</w:t>
      </w:r>
      <w:r w:rsidR="00353B12" w:rsidRPr="00475A28">
        <w:t>d</w:t>
      </w:r>
      <w:r w:rsidRPr="00475A28">
        <w:rPr>
          <w:rFonts w:hint="eastAsia"/>
        </w:rPr>
        <w:t xml:space="preserve"> </w:t>
      </w:r>
      <w:r w:rsidRPr="00DB0D3E">
        <w:rPr>
          <w:rFonts w:hint="eastAsia"/>
        </w:rPr>
        <w:t>reached</w:t>
      </w:r>
      <w:r w:rsidRPr="00DB0D3E" w:rsidDel="00353B12">
        <w:rPr>
          <w:rFonts w:hint="eastAsia"/>
        </w:rPr>
        <w:t xml:space="preserve"> </w:t>
      </w:r>
      <w:r w:rsidRPr="00DB0D3E">
        <w:rPr>
          <w:rFonts w:hint="eastAsia"/>
        </w:rPr>
        <w:t xml:space="preserve">consensus on the relevant next steps, including the establishment of an </w:t>
      </w:r>
      <w:r w:rsidRPr="00DB0D3E">
        <w:t>“AI Tools Group</w:t>
      </w:r>
      <w:r w:rsidR="00896606" w:rsidRPr="00DB0D3E">
        <w:t>”</w:t>
      </w:r>
      <w:r w:rsidRPr="00DB0D3E">
        <w:t>.</w:t>
      </w:r>
      <w:r w:rsidRPr="00DB0D3E">
        <w:rPr>
          <w:rFonts w:hint="eastAsia"/>
        </w:rPr>
        <w:t xml:space="preserve"> </w:t>
      </w:r>
      <w:r w:rsidR="00896606" w:rsidRPr="00DB0D3E">
        <w:t xml:space="preserve"> </w:t>
      </w:r>
      <w:r w:rsidRPr="00DB0D3E">
        <w:rPr>
          <w:rFonts w:hint="eastAsia"/>
        </w:rPr>
        <w:t xml:space="preserve">These matters require further clarification and discussion </w:t>
      </w:r>
      <w:r w:rsidR="003671C0" w:rsidRPr="00475A28">
        <w:t>under</w:t>
      </w:r>
      <w:r w:rsidR="007C5B7D" w:rsidRPr="00DB0D3E">
        <w:t xml:space="preserve"> WILD </w:t>
      </w:r>
      <w:r w:rsidR="003671C0" w:rsidRPr="00475A28">
        <w:t>platform</w:t>
      </w:r>
      <w:r w:rsidRPr="00DB0D3E">
        <w:rPr>
          <w:rFonts w:hint="eastAsia"/>
        </w:rPr>
        <w:t>.</w:t>
      </w:r>
      <w:r w:rsidR="00BA51CA" w:rsidRPr="00DB0D3E">
        <w:t xml:space="preserve">  They asked that this be reflected in the summary of the present session.</w:t>
      </w:r>
    </w:p>
    <w:p w14:paraId="31D78C28" w14:textId="3DAF2177" w:rsidR="007C4B75" w:rsidRPr="00DB0D3E" w:rsidRDefault="00896606"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5C3765" w:rsidRPr="00DB0D3E">
        <w:rPr>
          <w:rFonts w:asciiTheme="minorBidi" w:hAnsiTheme="minorBidi" w:cstheme="minorBidi"/>
          <w:szCs w:val="22"/>
        </w:rPr>
        <w:t xml:space="preserve">Several delegations also </w:t>
      </w:r>
      <w:r w:rsidR="00DA7AAC" w:rsidRPr="00DB0D3E">
        <w:rPr>
          <w:rFonts w:asciiTheme="minorBidi" w:hAnsiTheme="minorBidi" w:cstheme="minorBidi"/>
          <w:szCs w:val="22"/>
        </w:rPr>
        <w:t xml:space="preserve">suggested topics for discussion at the second session of WILD.  </w:t>
      </w:r>
      <w:r w:rsidR="007C4B75" w:rsidRPr="00DB0D3E">
        <w:rPr>
          <w:rFonts w:asciiTheme="minorBidi" w:hAnsiTheme="minorBidi" w:cstheme="minorBidi"/>
          <w:szCs w:val="22"/>
        </w:rPr>
        <w:t xml:space="preserve">The Delegation of Canada stressed the importance of a holistic, organization-wide approach to emerging technologies and recommended future discussions on leveraging data to support informed decision-making and service delivery. </w:t>
      </w:r>
      <w:r w:rsidR="007C73D3" w:rsidRPr="00DB0D3E">
        <w:rPr>
          <w:rFonts w:asciiTheme="minorBidi" w:hAnsiTheme="minorBidi" w:cstheme="minorBidi"/>
          <w:szCs w:val="22"/>
        </w:rPr>
        <w:t xml:space="preserve"> </w:t>
      </w:r>
      <w:r w:rsidR="007C4B75" w:rsidRPr="00DB0D3E">
        <w:rPr>
          <w:rFonts w:asciiTheme="minorBidi" w:hAnsiTheme="minorBidi" w:cstheme="minorBidi"/>
          <w:szCs w:val="22"/>
        </w:rPr>
        <w:t xml:space="preserve">The Delegations of Singapore and India emphasized the potential of data as a public good to foster innovation </w:t>
      </w:r>
      <w:r w:rsidR="00837475" w:rsidRPr="00DB0D3E">
        <w:rPr>
          <w:rFonts w:asciiTheme="minorBidi" w:hAnsiTheme="minorBidi" w:cstheme="minorBidi"/>
          <w:szCs w:val="22"/>
        </w:rPr>
        <w:t>and suggested this could be a topic at the second session</w:t>
      </w:r>
      <w:r w:rsidR="007C4B75" w:rsidRPr="00DB0D3E">
        <w:rPr>
          <w:rFonts w:asciiTheme="minorBidi" w:hAnsiTheme="minorBidi" w:cstheme="minorBidi"/>
          <w:szCs w:val="22"/>
        </w:rPr>
        <w:t>.  The Delegation of Denmark suggested addressing reference and solution architectures to strengthen collaboration and knowledge sharing.</w:t>
      </w:r>
    </w:p>
    <w:p w14:paraId="09AF6F18" w14:textId="1CB95B63" w:rsidR="00C9020E" w:rsidRPr="00DB0D3E" w:rsidRDefault="00FF60C3" w:rsidP="00321964">
      <w:pPr>
        <w:pStyle w:val="ONUME"/>
        <w:numPr>
          <w:ilvl w:val="0"/>
          <w:numId w:val="0"/>
        </w:numPr>
        <w:ind w:left="567"/>
        <w:rPr>
          <w:rFonts w:asciiTheme="minorBidi" w:hAnsiTheme="minorBidi" w:cstheme="minorBidi"/>
          <w:color w:val="000000"/>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results of the first session of </w:t>
      </w:r>
      <w:r w:rsidR="004D5AB8" w:rsidRPr="00DB0D3E">
        <w:rPr>
          <w:rFonts w:asciiTheme="minorBidi" w:hAnsiTheme="minorBidi" w:cstheme="minorBidi"/>
          <w:szCs w:val="22"/>
        </w:rPr>
        <w:t xml:space="preserve">the </w:t>
      </w:r>
      <w:r w:rsidR="00563209" w:rsidRPr="00DB0D3E">
        <w:rPr>
          <w:rFonts w:asciiTheme="minorBidi" w:hAnsiTheme="minorBidi" w:cstheme="minorBidi"/>
          <w:szCs w:val="22"/>
        </w:rPr>
        <w:t>WILD</w:t>
      </w:r>
      <w:r w:rsidR="00F0127B" w:rsidRPr="00DB0D3E">
        <w:rPr>
          <w:rFonts w:asciiTheme="minorBidi" w:hAnsiTheme="minorBidi" w:cstheme="minorBidi"/>
          <w:szCs w:val="22"/>
        </w:rPr>
        <w:t xml:space="preserve"> </w:t>
      </w:r>
      <w:r w:rsidR="001650CA" w:rsidRPr="00DB0D3E">
        <w:rPr>
          <w:rFonts w:asciiTheme="minorBidi" w:hAnsiTheme="minorBidi" w:cstheme="minorBidi"/>
          <w:szCs w:val="22"/>
        </w:rPr>
        <w:t xml:space="preserve">and </w:t>
      </w:r>
      <w:r w:rsidR="003D6C42" w:rsidRPr="00DB0D3E">
        <w:rPr>
          <w:rFonts w:asciiTheme="minorBidi" w:hAnsiTheme="minorBidi" w:cstheme="minorBidi"/>
          <w:szCs w:val="22"/>
        </w:rPr>
        <w:t xml:space="preserve">that </w:t>
      </w:r>
      <w:r w:rsidR="001650CA" w:rsidRPr="00DB0D3E">
        <w:rPr>
          <w:rFonts w:asciiTheme="minorBidi" w:hAnsiTheme="minorBidi" w:cstheme="minorBidi"/>
          <w:szCs w:val="22"/>
        </w:rPr>
        <w:t xml:space="preserve">the second session </w:t>
      </w:r>
      <w:r w:rsidR="002E1796" w:rsidRPr="00DB0D3E">
        <w:rPr>
          <w:rFonts w:asciiTheme="minorBidi" w:hAnsiTheme="minorBidi" w:cstheme="minorBidi"/>
          <w:szCs w:val="22"/>
        </w:rPr>
        <w:t xml:space="preserve">of the WILD would be held </w:t>
      </w:r>
      <w:r w:rsidR="004D5AB8" w:rsidRPr="00DB0D3E">
        <w:rPr>
          <w:rFonts w:asciiTheme="minorBidi" w:hAnsiTheme="minorBidi" w:cstheme="minorBidi"/>
          <w:szCs w:val="22"/>
        </w:rPr>
        <w:t>from April 14 to 16, 2026</w:t>
      </w:r>
      <w:r w:rsidR="00C9020E" w:rsidRPr="00DB0D3E">
        <w:rPr>
          <w:rFonts w:asciiTheme="minorBidi" w:hAnsiTheme="minorBidi" w:cstheme="minorBidi"/>
          <w:szCs w:val="22"/>
        </w:rPr>
        <w:t>.</w:t>
      </w:r>
      <w:r w:rsidR="0077700E" w:rsidRPr="00DB0D3E">
        <w:rPr>
          <w:rFonts w:asciiTheme="minorBidi" w:hAnsiTheme="minorBidi" w:cstheme="minorBidi"/>
          <w:szCs w:val="22"/>
        </w:rPr>
        <w:t xml:space="preserve">  </w:t>
      </w:r>
    </w:p>
    <w:p w14:paraId="2A45ACE8" w14:textId="1CD00E55" w:rsidR="00C9020E" w:rsidRPr="00DB0D3E" w:rsidRDefault="00C9020E" w:rsidP="00D850B1">
      <w:pPr>
        <w:pStyle w:val="Heading3"/>
        <w:rPr>
          <w:rFonts w:asciiTheme="minorBidi" w:hAnsiTheme="minorBidi" w:cstheme="minorBidi"/>
          <w:szCs w:val="22"/>
        </w:rPr>
      </w:pPr>
      <w:r w:rsidRPr="00DB0D3E">
        <w:rPr>
          <w:rFonts w:asciiTheme="minorBidi" w:hAnsiTheme="minorBidi" w:cstheme="minorBidi"/>
          <w:szCs w:val="22"/>
        </w:rPr>
        <w:t>Agenda Item 8(b):  Proposal for revision of WIPO Handbook Part 6.1 Recommended Content for Intellectual Property Web Sites</w:t>
      </w:r>
    </w:p>
    <w:p w14:paraId="498B3387" w14:textId="00CC61F0" w:rsidR="008A5A2A" w:rsidRPr="00DB0D3E" w:rsidRDefault="0092613F" w:rsidP="008A5A2A">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58" w:history="1">
        <w:r w:rsidR="00541DBF" w:rsidRPr="00DB0D3E">
          <w:rPr>
            <w:rStyle w:val="Hyperlink"/>
            <w:rFonts w:asciiTheme="minorBidi" w:hAnsiTheme="minorBidi" w:cstheme="minorBidi"/>
            <w:szCs w:val="22"/>
          </w:rPr>
          <w:t>CWS/13/24</w:t>
        </w:r>
      </w:hyperlink>
      <w:r w:rsidR="00632625" w:rsidRPr="00DB0D3E">
        <w:t xml:space="preserve"> and </w:t>
      </w:r>
      <w:hyperlink r:id="rId59" w:history="1">
        <w:r w:rsidR="00632625" w:rsidRPr="00DB0D3E">
          <w:rPr>
            <w:rStyle w:val="Hyperlink"/>
          </w:rPr>
          <w:t>CWS/13/24-ANNEX-REV.</w:t>
        </w:r>
      </w:hyperlink>
    </w:p>
    <w:p w14:paraId="46C7413C" w14:textId="18E9DF2C" w:rsidR="001201A3" w:rsidRPr="00DB0D3E" w:rsidRDefault="001D5E22" w:rsidP="00F425D1">
      <w:pPr>
        <w:spacing w:after="220"/>
      </w:pPr>
      <w:r w:rsidRPr="00DB0D3E">
        <w:fldChar w:fldCharType="begin"/>
      </w:r>
      <w:r w:rsidRPr="00DB0D3E">
        <w:instrText xml:space="preserve"> AUTONUM  </w:instrText>
      </w:r>
      <w:r w:rsidRPr="00DB0D3E">
        <w:fldChar w:fldCharType="end"/>
      </w:r>
      <w:r w:rsidRPr="00DB0D3E">
        <w:tab/>
      </w:r>
      <w:r w:rsidR="001201A3" w:rsidRPr="00DB0D3E">
        <w:t xml:space="preserve">The </w:t>
      </w:r>
      <w:r w:rsidR="001201A3" w:rsidRPr="00DB0D3E">
        <w:rPr>
          <w:rFonts w:asciiTheme="minorBidi" w:hAnsiTheme="minorBidi" w:cstheme="minorBidi"/>
          <w:szCs w:val="22"/>
        </w:rPr>
        <w:t>International Bureau</w:t>
      </w:r>
      <w:r w:rsidR="009C496A" w:rsidRPr="00DB0D3E">
        <w:rPr>
          <w:rFonts w:asciiTheme="minorBidi" w:hAnsiTheme="minorBidi" w:cstheme="minorBidi"/>
          <w:szCs w:val="22"/>
        </w:rPr>
        <w:t xml:space="preserve">, as Task Force </w:t>
      </w:r>
      <w:r w:rsidR="00F66713" w:rsidRPr="00DB0D3E">
        <w:rPr>
          <w:rFonts w:asciiTheme="minorBidi" w:hAnsiTheme="minorBidi" w:cstheme="minorBidi"/>
          <w:szCs w:val="22"/>
        </w:rPr>
        <w:t>l</w:t>
      </w:r>
      <w:r w:rsidR="009C496A" w:rsidRPr="00DB0D3E">
        <w:rPr>
          <w:rFonts w:asciiTheme="minorBidi" w:hAnsiTheme="minorBidi" w:cstheme="minorBidi"/>
          <w:szCs w:val="22"/>
        </w:rPr>
        <w:t>eader,</w:t>
      </w:r>
      <w:r w:rsidR="001201A3" w:rsidRPr="00DB0D3E">
        <w:t xml:space="preserve"> </w:t>
      </w:r>
      <w:r w:rsidR="00082513" w:rsidRPr="00DB0D3E">
        <w:t>presented the</w:t>
      </w:r>
      <w:r w:rsidR="001201A3" w:rsidRPr="00DB0D3E">
        <w:t xml:space="preserve"> </w:t>
      </w:r>
      <w:r w:rsidR="009C496A" w:rsidRPr="00DB0D3E">
        <w:t>proposal</w:t>
      </w:r>
      <w:r w:rsidR="001201A3" w:rsidRPr="00DB0D3E">
        <w:t xml:space="preserve"> by the PAPI Task Force </w:t>
      </w:r>
      <w:r w:rsidR="007F7D9D" w:rsidRPr="00DB0D3E">
        <w:t>for</w:t>
      </w:r>
      <w:r w:rsidR="001201A3" w:rsidRPr="00DB0D3E">
        <w:t xml:space="preserve"> </w:t>
      </w:r>
      <w:r w:rsidR="007F7D9D" w:rsidRPr="00DB0D3E">
        <w:t xml:space="preserve">updating </w:t>
      </w:r>
      <w:r w:rsidR="001201A3" w:rsidRPr="00DB0D3E">
        <w:t>Part 6.1 of the WIPO Handbook.  These updates reflect</w:t>
      </w:r>
      <w:r w:rsidR="00082513" w:rsidRPr="00DB0D3E">
        <w:t>ed</w:t>
      </w:r>
      <w:r w:rsidR="001201A3" w:rsidRPr="00DB0D3E">
        <w:t xml:space="preserve"> user needs and the current practices of IP offices</w:t>
      </w:r>
      <w:r w:rsidR="005E31B5" w:rsidRPr="00DB0D3E">
        <w:t xml:space="preserve"> and aimed</w:t>
      </w:r>
      <w:r w:rsidR="001201A3" w:rsidRPr="00DB0D3E">
        <w:t xml:space="preserve"> to standardize </w:t>
      </w:r>
      <w:r w:rsidR="00CE709D" w:rsidRPr="00DB0D3E">
        <w:t xml:space="preserve">the content provided on </w:t>
      </w:r>
      <w:r w:rsidR="001201A3" w:rsidRPr="00DB0D3E">
        <w:t xml:space="preserve">IP office websites. </w:t>
      </w:r>
      <w:r w:rsidR="005E31B5" w:rsidRPr="00DB0D3E">
        <w:t xml:space="preserve"> </w:t>
      </w:r>
      <w:r w:rsidR="001201A3" w:rsidRPr="00DB0D3E">
        <w:t>Key updates include</w:t>
      </w:r>
      <w:r w:rsidR="005E31B5" w:rsidRPr="00DB0D3E">
        <w:t>d</w:t>
      </w:r>
      <w:r w:rsidR="001201A3" w:rsidRPr="00DB0D3E">
        <w:t xml:space="preserve"> guidance on website structure, </w:t>
      </w:r>
      <w:r w:rsidR="00CE709D" w:rsidRPr="00DB0D3E">
        <w:t xml:space="preserve">available </w:t>
      </w:r>
      <w:r w:rsidR="001201A3" w:rsidRPr="00DB0D3E">
        <w:t>online services</w:t>
      </w:r>
      <w:r w:rsidR="00EC1A8A" w:rsidRPr="00DB0D3E">
        <w:t xml:space="preserve"> and</w:t>
      </w:r>
      <w:r w:rsidR="001201A3" w:rsidRPr="00DB0D3E">
        <w:t xml:space="preserve"> searchable databases, accessibility, multilingual support, secure online filing, real-time application tracking, integrated payment systems, responsive communication tools, and user resources. </w:t>
      </w:r>
      <w:r w:rsidR="005E31B5" w:rsidRPr="00DB0D3E">
        <w:t xml:space="preserve"> </w:t>
      </w:r>
      <w:r w:rsidR="001201A3" w:rsidRPr="00DB0D3E">
        <w:t>The section on technical design principles was removed</w:t>
      </w:r>
      <w:r w:rsidR="00AB6108" w:rsidRPr="00DB0D3E">
        <w:t xml:space="preserve"> from Part</w:t>
      </w:r>
      <w:r w:rsidR="001117E6" w:rsidRPr="00DB0D3E">
        <w:t xml:space="preserve"> 6.1</w:t>
      </w:r>
      <w:r w:rsidR="001201A3" w:rsidRPr="00DB0D3E">
        <w:t xml:space="preserve"> to allow for flexibility in </w:t>
      </w:r>
      <w:r w:rsidR="007838B4" w:rsidRPr="00DB0D3E">
        <w:t>how this type of content is provided</w:t>
      </w:r>
      <w:r w:rsidR="00756F36" w:rsidRPr="00DB0D3E">
        <w:t xml:space="preserve"> or technically implemented</w:t>
      </w:r>
      <w:r w:rsidR="007838B4" w:rsidRPr="00DB0D3E">
        <w:t xml:space="preserve"> by IP offices</w:t>
      </w:r>
      <w:r w:rsidR="001201A3" w:rsidRPr="00DB0D3E">
        <w:t>.</w:t>
      </w:r>
    </w:p>
    <w:p w14:paraId="096E080A" w14:textId="02A399CB" w:rsidR="001D5E22" w:rsidRPr="00DB0D3E" w:rsidRDefault="005E31B5" w:rsidP="00F425D1">
      <w:pPr>
        <w:spacing w:after="220"/>
      </w:pPr>
      <w:r w:rsidRPr="00DB0D3E">
        <w:fldChar w:fldCharType="begin"/>
      </w:r>
      <w:r w:rsidRPr="00DB0D3E">
        <w:instrText xml:space="preserve"> AUTONUM  </w:instrText>
      </w:r>
      <w:r w:rsidRPr="00DB0D3E">
        <w:fldChar w:fldCharType="end"/>
      </w:r>
      <w:r w:rsidRPr="00DB0D3E">
        <w:tab/>
        <w:t>The Delega</w:t>
      </w:r>
      <w:r w:rsidR="005D135D" w:rsidRPr="00DB0D3E">
        <w:t xml:space="preserve">tion of </w:t>
      </w:r>
      <w:r w:rsidR="00064492" w:rsidRPr="00DB0D3E">
        <w:t>the</w:t>
      </w:r>
      <w:r w:rsidR="005D135D" w:rsidRPr="00DB0D3E">
        <w:t xml:space="preserve"> Russian Federation r</w:t>
      </w:r>
      <w:r w:rsidR="001201A3" w:rsidRPr="00DB0D3E">
        <w:t xml:space="preserve">ecommended emphasizing </w:t>
      </w:r>
      <w:r w:rsidR="002D5D87" w:rsidRPr="00DB0D3E">
        <w:t>“</w:t>
      </w:r>
      <w:r w:rsidR="001201A3" w:rsidRPr="00DB0D3E">
        <w:t>current status</w:t>
      </w:r>
      <w:r w:rsidR="002D5D87" w:rsidRPr="00DB0D3E">
        <w:t>”</w:t>
      </w:r>
      <w:r w:rsidR="001201A3" w:rsidRPr="00DB0D3E">
        <w:t xml:space="preserve"> information in trademark databases</w:t>
      </w:r>
      <w:r w:rsidR="005D135D" w:rsidRPr="00DB0D3E">
        <w:t xml:space="preserve"> in p</w:t>
      </w:r>
      <w:r w:rsidR="001201A3" w:rsidRPr="00DB0D3E">
        <w:t>aragraph 8</w:t>
      </w:r>
      <w:r w:rsidR="00617BF7" w:rsidRPr="00DB0D3E">
        <w:t xml:space="preserve"> of Part</w:t>
      </w:r>
      <w:r w:rsidR="004E6D97" w:rsidRPr="00DB0D3E">
        <w:t xml:space="preserve"> 6.1</w:t>
      </w:r>
      <w:r w:rsidR="001201A3" w:rsidRPr="00DB0D3E">
        <w:t>.</w:t>
      </w:r>
      <w:r w:rsidR="005D135D" w:rsidRPr="00DB0D3E">
        <w:t xml:space="preserve">  The Delegation of India w</w:t>
      </w:r>
      <w:r w:rsidR="001201A3" w:rsidRPr="00DB0D3E">
        <w:t xml:space="preserve">elcomed the </w:t>
      </w:r>
      <w:r w:rsidR="006D0D6A" w:rsidRPr="00DB0D3E">
        <w:t>flexibility in terms of</w:t>
      </w:r>
      <w:r w:rsidR="001201A3" w:rsidRPr="00DB0D3E">
        <w:t xml:space="preserve"> technical implementation and </w:t>
      </w:r>
      <w:r w:rsidR="006D0D6A" w:rsidRPr="00DB0D3E">
        <w:t>focus on</w:t>
      </w:r>
      <w:r w:rsidR="001201A3" w:rsidRPr="00DB0D3E">
        <w:t xml:space="preserve"> accessibility.</w:t>
      </w:r>
      <w:r w:rsidR="005D135D" w:rsidRPr="00DB0D3E">
        <w:t xml:space="preserve"> </w:t>
      </w:r>
      <w:r w:rsidR="00756F36" w:rsidRPr="00DB0D3E">
        <w:t xml:space="preserve"> </w:t>
      </w:r>
      <w:r w:rsidR="005D135D" w:rsidRPr="00DB0D3E">
        <w:t>The Delegation</w:t>
      </w:r>
      <w:r w:rsidR="00B52865" w:rsidRPr="00DB0D3E">
        <w:t xml:space="preserve">s of </w:t>
      </w:r>
      <w:r w:rsidR="001201A3" w:rsidRPr="00DB0D3E">
        <w:t>Austria and the United Kingdom</w:t>
      </w:r>
      <w:r w:rsidR="00B52865" w:rsidRPr="00DB0D3E">
        <w:t xml:space="preserve"> n</w:t>
      </w:r>
      <w:r w:rsidR="001201A3" w:rsidRPr="00DB0D3E">
        <w:t>oted minor corrections and supported removing technical design requirements.</w:t>
      </w:r>
      <w:r w:rsidR="00B52865" w:rsidRPr="00DB0D3E">
        <w:t xml:space="preserve"> </w:t>
      </w:r>
      <w:r w:rsidR="006D0D6A" w:rsidRPr="00DB0D3E">
        <w:t xml:space="preserve"> </w:t>
      </w:r>
      <w:r w:rsidR="001201A3" w:rsidRPr="00DB0D3E">
        <w:t>The</w:t>
      </w:r>
      <w:r w:rsidR="00B52865" w:rsidRPr="00DB0D3E">
        <w:t xml:space="preserve"> Delegation of the</w:t>
      </w:r>
      <w:r w:rsidR="001201A3" w:rsidRPr="00DB0D3E">
        <w:t xml:space="preserve"> Republic of Korea</w:t>
      </w:r>
      <w:r w:rsidR="00717E3D" w:rsidRPr="00DB0D3E">
        <w:t xml:space="preserve"> s</w:t>
      </w:r>
      <w:r w:rsidR="001201A3" w:rsidRPr="00DB0D3E">
        <w:t xml:space="preserve">upported the revision </w:t>
      </w:r>
      <w:r w:rsidR="006D0D6A" w:rsidRPr="00DB0D3E">
        <w:t>to Part 6.1</w:t>
      </w:r>
      <w:r w:rsidR="001201A3" w:rsidRPr="00DB0D3E">
        <w:t>.</w:t>
      </w:r>
      <w:r w:rsidR="00717E3D" w:rsidRPr="00DB0D3E">
        <w:t xml:space="preserve"> </w:t>
      </w:r>
      <w:r w:rsidR="00346ED4" w:rsidRPr="00DB0D3E">
        <w:t xml:space="preserve"> </w:t>
      </w:r>
      <w:r w:rsidR="00717E3D" w:rsidRPr="00DB0D3E">
        <w:t xml:space="preserve">The Delegation of </w:t>
      </w:r>
      <w:r w:rsidR="001201A3" w:rsidRPr="00DB0D3E">
        <w:t>China</w:t>
      </w:r>
      <w:r w:rsidR="00717E3D" w:rsidRPr="00DB0D3E">
        <w:t xml:space="preserve"> s</w:t>
      </w:r>
      <w:r w:rsidR="001201A3" w:rsidRPr="00DB0D3E">
        <w:t xml:space="preserve">uggested repositioning chatbots and modern communication tools to </w:t>
      </w:r>
      <w:r w:rsidR="007975BA" w:rsidRPr="00DB0D3E">
        <w:t xml:space="preserve">the website home page to </w:t>
      </w:r>
      <w:r w:rsidR="001201A3" w:rsidRPr="00DB0D3E">
        <w:t>improve public consultation.</w:t>
      </w:r>
      <w:r w:rsidR="00717E3D" w:rsidRPr="00DB0D3E">
        <w:t xml:space="preserve"> </w:t>
      </w:r>
      <w:r w:rsidR="00DD3F5C" w:rsidRPr="00DB0D3E">
        <w:t xml:space="preserve"> </w:t>
      </w:r>
      <w:r w:rsidR="004C2C08" w:rsidRPr="00DB0D3E">
        <w:t>The Delegation of the United States</w:t>
      </w:r>
      <w:r w:rsidR="00A0609F" w:rsidRPr="00DB0D3E">
        <w:t xml:space="preserve"> of America</w:t>
      </w:r>
      <w:r w:rsidR="00717E3D" w:rsidRPr="00DB0D3E">
        <w:t xml:space="preserve"> </w:t>
      </w:r>
      <w:r w:rsidR="001201A3" w:rsidRPr="00DB0D3E">
        <w:t xml:space="preserve">agreed that </w:t>
      </w:r>
      <w:r w:rsidR="00DB2E21" w:rsidRPr="00DB0D3E">
        <w:t xml:space="preserve">the </w:t>
      </w:r>
      <w:r w:rsidR="004C2C08" w:rsidRPr="00DB0D3E">
        <w:t xml:space="preserve">usage of </w:t>
      </w:r>
      <w:r w:rsidR="001201A3" w:rsidRPr="00DB0D3E">
        <w:t>"should"</w:t>
      </w:r>
      <w:r w:rsidR="004C2C08" w:rsidRPr="00DB0D3E">
        <w:t xml:space="preserve"> throughout the </w:t>
      </w:r>
      <w:r w:rsidR="004B00D4" w:rsidRPr="00DB0D3E">
        <w:t>recommendations provide</w:t>
      </w:r>
      <w:r w:rsidR="001201A3" w:rsidRPr="00DB0D3E">
        <w:t xml:space="preserve"> sufficient flexibility</w:t>
      </w:r>
      <w:r w:rsidR="00FD5A58" w:rsidRPr="00DB0D3E">
        <w:t xml:space="preserve"> for IP offices.</w:t>
      </w:r>
    </w:p>
    <w:p w14:paraId="02A81950" w14:textId="19FF8118" w:rsidR="001201A3" w:rsidRPr="00DB0D3E" w:rsidRDefault="001D5E22" w:rsidP="00F425D1">
      <w:pPr>
        <w:spacing w:after="220"/>
      </w:pPr>
      <w:r w:rsidRPr="00DB0D3E">
        <w:fldChar w:fldCharType="begin"/>
      </w:r>
      <w:r w:rsidRPr="00DB0D3E">
        <w:instrText xml:space="preserve"> AUTONUM  </w:instrText>
      </w:r>
      <w:r w:rsidRPr="00DB0D3E">
        <w:fldChar w:fldCharType="end"/>
      </w:r>
      <w:r w:rsidRPr="00DB0D3E">
        <w:tab/>
      </w:r>
      <w:r w:rsidR="001201A3" w:rsidRPr="00DB0D3E">
        <w:t xml:space="preserve">The Secretariat confirmed that </w:t>
      </w:r>
      <w:r w:rsidR="00940BDE" w:rsidRPr="00DB0D3E">
        <w:t xml:space="preserve">those agreed </w:t>
      </w:r>
      <w:r w:rsidR="001201A3" w:rsidRPr="00DB0D3E">
        <w:t>adjustments, including revising the language regarding homepage updates, trademark database content, and the placement of modern communication tools</w:t>
      </w:r>
      <w:r w:rsidR="001F04AC" w:rsidRPr="00DB0D3E">
        <w:t xml:space="preserve"> </w:t>
      </w:r>
      <w:r w:rsidR="002307AD" w:rsidRPr="00DB0D3E">
        <w:t xml:space="preserve">were reflected </w:t>
      </w:r>
      <w:r w:rsidR="001F04AC" w:rsidRPr="00DB0D3E">
        <w:t>in</w:t>
      </w:r>
      <w:r w:rsidR="004B00D4" w:rsidRPr="00DB0D3E">
        <w:t xml:space="preserve"> </w:t>
      </w:r>
      <w:r w:rsidR="009D2CCA" w:rsidRPr="00DB0D3E">
        <w:t xml:space="preserve">document </w:t>
      </w:r>
      <w:hyperlink r:id="rId60" w:history="1">
        <w:r w:rsidR="009D2CCA" w:rsidRPr="00DB0D3E">
          <w:rPr>
            <w:rStyle w:val="Hyperlink"/>
          </w:rPr>
          <w:t>CWS/13/24-ANNEX-REV.</w:t>
        </w:r>
      </w:hyperlink>
      <w:r w:rsidR="004576D8" w:rsidRPr="00DB0D3E">
        <w:t xml:space="preserve">, which </w:t>
      </w:r>
      <w:r w:rsidR="00B92D89" w:rsidRPr="00DB0D3E">
        <w:t>was made available in the meeting page.</w:t>
      </w:r>
    </w:p>
    <w:p w14:paraId="20955C12" w14:textId="295D0F97" w:rsidR="004F0CEC" w:rsidRPr="00DB0D3E" w:rsidRDefault="0092613F" w:rsidP="00F425D1">
      <w:pPr>
        <w:spacing w:after="220"/>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approved the proposed update</w:t>
      </w:r>
      <w:r w:rsidR="00360DCD" w:rsidRPr="00DB0D3E">
        <w:rPr>
          <w:rFonts w:asciiTheme="minorBidi" w:hAnsiTheme="minorBidi" w:cstheme="minorBidi"/>
          <w:szCs w:val="22"/>
        </w:rPr>
        <w:t>s</w:t>
      </w:r>
      <w:r w:rsidR="00C9020E" w:rsidRPr="00DB0D3E">
        <w:rPr>
          <w:rFonts w:asciiTheme="minorBidi" w:hAnsiTheme="minorBidi" w:cstheme="minorBidi"/>
          <w:szCs w:val="22"/>
        </w:rPr>
        <w:t xml:space="preserve"> to the WIPO Handbook Part 6.1</w:t>
      </w:r>
      <w:r w:rsidR="003516BF" w:rsidRPr="00DB0D3E">
        <w:rPr>
          <w:rFonts w:asciiTheme="minorBidi" w:hAnsiTheme="minorBidi" w:cstheme="minorBidi"/>
          <w:szCs w:val="22"/>
        </w:rPr>
        <w:t xml:space="preserve">, </w:t>
      </w:r>
      <w:r w:rsidR="006E0CDE" w:rsidRPr="00DB0D3E">
        <w:rPr>
          <w:rFonts w:asciiTheme="minorBidi" w:hAnsiTheme="minorBidi" w:cstheme="minorBidi"/>
          <w:szCs w:val="22"/>
        </w:rPr>
        <w:t>after inclusion of</w:t>
      </w:r>
      <w:r w:rsidR="00860C03" w:rsidRPr="00DB0D3E">
        <w:rPr>
          <w:rFonts w:asciiTheme="minorBidi" w:hAnsiTheme="minorBidi" w:cstheme="minorBidi"/>
          <w:szCs w:val="22"/>
        </w:rPr>
        <w:t xml:space="preserve"> </w:t>
      </w:r>
      <w:r w:rsidR="007D66DA" w:rsidRPr="00DB0D3E">
        <w:rPr>
          <w:rFonts w:asciiTheme="minorBidi" w:hAnsiTheme="minorBidi" w:cstheme="minorBidi"/>
          <w:szCs w:val="22"/>
        </w:rPr>
        <w:t>amendments</w:t>
      </w:r>
      <w:r w:rsidR="00860C03" w:rsidRPr="00DB0D3E">
        <w:rPr>
          <w:rFonts w:asciiTheme="minorBidi" w:hAnsiTheme="minorBidi" w:cstheme="minorBidi"/>
          <w:szCs w:val="22"/>
        </w:rPr>
        <w:t xml:space="preserve"> in paragraphs 1, 4, and 8</w:t>
      </w:r>
      <w:r w:rsidR="00EE6BD0" w:rsidRPr="00DB0D3E">
        <w:rPr>
          <w:rFonts w:asciiTheme="minorBidi" w:hAnsiTheme="minorBidi" w:cstheme="minorBidi"/>
          <w:szCs w:val="22"/>
        </w:rPr>
        <w:t xml:space="preserve"> agreed to in the session</w:t>
      </w:r>
      <w:r w:rsidR="00723D98" w:rsidRPr="00DB0D3E">
        <w:rPr>
          <w:rFonts w:asciiTheme="minorBidi" w:hAnsiTheme="minorBidi" w:cstheme="minorBidi"/>
          <w:szCs w:val="22"/>
        </w:rPr>
        <w:t>,</w:t>
      </w:r>
      <w:r w:rsidR="00F35162" w:rsidRPr="00DB0D3E">
        <w:rPr>
          <w:rFonts w:asciiTheme="minorBidi" w:hAnsiTheme="minorBidi" w:cstheme="minorBidi"/>
          <w:szCs w:val="22"/>
        </w:rPr>
        <w:t xml:space="preserve"> as reflected in</w:t>
      </w:r>
      <w:r w:rsidR="00F35162" w:rsidRPr="00DB0D3E">
        <w:t xml:space="preserve"> document </w:t>
      </w:r>
      <w:hyperlink r:id="rId61" w:history="1">
        <w:r w:rsidR="00F35162" w:rsidRPr="00DB0D3E">
          <w:rPr>
            <w:rStyle w:val="Hyperlink"/>
          </w:rPr>
          <w:t>CWS/13/24-ANNEX-REV.</w:t>
        </w:r>
      </w:hyperlink>
    </w:p>
    <w:p w14:paraId="77ABBCAE" w14:textId="74C2A466" w:rsidR="00C9020E" w:rsidRPr="00DB0D3E" w:rsidRDefault="00C9020E" w:rsidP="00D850B1">
      <w:pPr>
        <w:pStyle w:val="Heading3"/>
        <w:rPr>
          <w:rFonts w:asciiTheme="minorBidi" w:hAnsiTheme="minorBidi" w:cstheme="minorBidi"/>
          <w:szCs w:val="22"/>
        </w:rPr>
      </w:pPr>
      <w:r w:rsidRPr="00DB0D3E">
        <w:rPr>
          <w:rFonts w:asciiTheme="minorBidi" w:hAnsiTheme="minorBidi" w:cstheme="minorBidi"/>
          <w:szCs w:val="22"/>
        </w:rPr>
        <w:t>Agenda Item 8(c):  Update of WIPO Handbook Part 4 PCT Minimum Documentation</w:t>
      </w:r>
    </w:p>
    <w:p w14:paraId="79714B26" w14:textId="1A9B13B8" w:rsidR="00F6796F" w:rsidRPr="00DB0D3E" w:rsidRDefault="0092613F" w:rsidP="00F6796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62" w:history="1">
        <w:r w:rsidR="00F6796F" w:rsidRPr="00DB0D3E">
          <w:rPr>
            <w:rStyle w:val="Hyperlink"/>
            <w:rFonts w:asciiTheme="minorBidi" w:hAnsiTheme="minorBidi" w:cstheme="minorBidi"/>
            <w:szCs w:val="22"/>
          </w:rPr>
          <w:t>CWS/13/25 R</w:t>
        </w:r>
        <w:r w:rsidR="00681A45" w:rsidRPr="00DB0D3E">
          <w:rPr>
            <w:rStyle w:val="Hyperlink"/>
            <w:rFonts w:asciiTheme="minorBidi" w:hAnsiTheme="minorBidi" w:cstheme="minorBidi"/>
            <w:szCs w:val="22"/>
          </w:rPr>
          <w:t>ev</w:t>
        </w:r>
        <w:r w:rsidR="00F6796F" w:rsidRPr="00DB0D3E">
          <w:rPr>
            <w:rStyle w:val="Hyperlink"/>
            <w:rFonts w:asciiTheme="minorBidi" w:hAnsiTheme="minorBidi" w:cstheme="minorBidi"/>
            <w:szCs w:val="22"/>
          </w:rPr>
          <w:t>.</w:t>
        </w:r>
      </w:hyperlink>
    </w:p>
    <w:p w14:paraId="0DE8DB46" w14:textId="5DBF9108" w:rsidR="00DB7B7F" w:rsidRPr="00DB0D3E" w:rsidRDefault="00FB5C1C" w:rsidP="00DB7B7F">
      <w:pPr>
        <w:spacing w:after="240"/>
      </w:pPr>
      <w:r w:rsidRPr="00DB0D3E">
        <w:fldChar w:fldCharType="begin"/>
      </w:r>
      <w:r w:rsidRPr="00DB0D3E">
        <w:instrText xml:space="preserve"> AUTONUM  </w:instrText>
      </w:r>
      <w:r w:rsidRPr="00DB0D3E">
        <w:fldChar w:fldCharType="end"/>
      </w:r>
      <w:r w:rsidRPr="00DB0D3E">
        <w:tab/>
      </w:r>
      <w:r w:rsidR="0040120C" w:rsidRPr="00DB0D3E">
        <w:t>The International Bureau</w:t>
      </w:r>
      <w:r w:rsidR="0007750A" w:rsidRPr="00DB0D3E">
        <w:t xml:space="preserve"> presented the </w:t>
      </w:r>
      <w:r w:rsidR="00DB586F" w:rsidRPr="00DB0D3E">
        <w:t>update</w:t>
      </w:r>
      <w:r w:rsidR="001316E5" w:rsidRPr="00DB0D3E">
        <w:t xml:space="preserve"> to Part 4.1 of the WIPO Handbook</w:t>
      </w:r>
      <w:r w:rsidR="00B73E71" w:rsidRPr="00DB0D3E">
        <w:t>, which details the patent collections which form part of the PCT minimum documentation when the new PCT Administrative Instructions come into force on January 1, 2026</w:t>
      </w:r>
      <w:r w:rsidR="001316E5" w:rsidRPr="00DB0D3E">
        <w:t>.  For this particular update the</w:t>
      </w:r>
      <w:r w:rsidR="00E947D7" w:rsidRPr="00DB0D3E">
        <w:t xml:space="preserve"> International Bureau</w:t>
      </w:r>
      <w:r w:rsidR="0040120C" w:rsidRPr="00DB0D3E">
        <w:t xml:space="preserve"> </w:t>
      </w:r>
      <w:r w:rsidRPr="00DB0D3E">
        <w:t>proposed</w:t>
      </w:r>
      <w:r w:rsidR="0040120C" w:rsidRPr="00DB0D3E">
        <w:t xml:space="preserve"> </w:t>
      </w:r>
      <w:r w:rsidR="00B73E71" w:rsidRPr="00DB0D3E">
        <w:t>to reform the content to a more</w:t>
      </w:r>
      <w:r w:rsidR="0040120C" w:rsidRPr="00DB0D3E">
        <w:t xml:space="preserve"> “digital-first” </w:t>
      </w:r>
      <w:r w:rsidR="00B73E71" w:rsidRPr="00DB0D3E">
        <w:t>format</w:t>
      </w:r>
      <w:r w:rsidR="00EE6BD0" w:rsidRPr="00DB0D3E">
        <w:t>,</w:t>
      </w:r>
      <w:r w:rsidR="005C58A5" w:rsidRPr="00DB0D3E">
        <w:t xml:space="preserve"> improving the accessibility of this important resource.</w:t>
      </w:r>
    </w:p>
    <w:p w14:paraId="384F6ADC" w14:textId="0559AC96" w:rsidR="0040120C" w:rsidRPr="00DB0D3E" w:rsidRDefault="00AC3F8C" w:rsidP="00DB7B7F">
      <w:pPr>
        <w:spacing w:after="240"/>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7B3C55" w:rsidRPr="00DB0D3E">
        <w:rPr>
          <w:rFonts w:asciiTheme="minorBidi" w:hAnsiTheme="minorBidi" w:cstheme="minorBidi"/>
          <w:szCs w:val="22"/>
        </w:rPr>
        <w:t>The CWS</w:t>
      </w:r>
      <w:r w:rsidR="00A508DC" w:rsidRPr="00DB0D3E">
        <w:rPr>
          <w:rFonts w:asciiTheme="minorBidi" w:hAnsiTheme="minorBidi" w:cstheme="minorBidi"/>
          <w:szCs w:val="22"/>
        </w:rPr>
        <w:t xml:space="preserve"> </w:t>
      </w:r>
      <w:r w:rsidR="00924DA1" w:rsidRPr="00DB0D3E">
        <w:rPr>
          <w:rFonts w:asciiTheme="minorBidi" w:hAnsiTheme="minorBidi" w:cstheme="minorBidi"/>
          <w:szCs w:val="22"/>
        </w:rPr>
        <w:t xml:space="preserve">was invited to </w:t>
      </w:r>
      <w:r w:rsidR="00C91A22" w:rsidRPr="00DB0D3E">
        <w:rPr>
          <w:rFonts w:asciiTheme="minorBidi" w:hAnsiTheme="minorBidi" w:cstheme="minorBidi"/>
          <w:szCs w:val="22"/>
        </w:rPr>
        <w:t xml:space="preserve">review the </w:t>
      </w:r>
      <w:r w:rsidR="0036530F" w:rsidRPr="00DB0D3E">
        <w:rPr>
          <w:rFonts w:asciiTheme="minorBidi" w:hAnsiTheme="minorBidi" w:cstheme="minorBidi"/>
          <w:szCs w:val="22"/>
        </w:rPr>
        <w:t>draft Part 4.1</w:t>
      </w:r>
      <w:r w:rsidR="000D4241" w:rsidRPr="00DB0D3E">
        <w:rPr>
          <w:rFonts w:asciiTheme="minorBidi" w:hAnsiTheme="minorBidi" w:cstheme="minorBidi"/>
          <w:szCs w:val="22"/>
        </w:rPr>
        <w:t xml:space="preserve">, </w:t>
      </w:r>
      <w:r w:rsidR="00694E3A" w:rsidRPr="00DB0D3E">
        <w:rPr>
          <w:rFonts w:asciiTheme="minorBidi" w:hAnsiTheme="minorBidi" w:cstheme="minorBidi"/>
          <w:szCs w:val="22"/>
        </w:rPr>
        <w:t xml:space="preserve">published as part of document </w:t>
      </w:r>
      <w:hyperlink r:id="rId63" w:history="1">
        <w:r w:rsidR="00CF6B90" w:rsidRPr="00B9490E">
          <w:rPr>
            <w:rStyle w:val="Hyperlink"/>
            <w:rFonts w:asciiTheme="minorBidi" w:hAnsiTheme="minorBidi" w:cstheme="minorBidi"/>
            <w:szCs w:val="22"/>
          </w:rPr>
          <w:t>CWS/13/25 R</w:t>
        </w:r>
        <w:r w:rsidR="00CF6B90">
          <w:rPr>
            <w:rStyle w:val="Hyperlink"/>
            <w:rFonts w:asciiTheme="minorBidi" w:hAnsiTheme="minorBidi" w:cstheme="minorBidi"/>
            <w:szCs w:val="22"/>
          </w:rPr>
          <w:t>ev</w:t>
        </w:r>
        <w:r w:rsidR="00CF6B90" w:rsidRPr="00B9490E">
          <w:rPr>
            <w:rStyle w:val="Hyperlink"/>
            <w:rFonts w:asciiTheme="minorBidi" w:hAnsiTheme="minorBidi" w:cstheme="minorBidi"/>
            <w:szCs w:val="22"/>
          </w:rPr>
          <w:t>.</w:t>
        </w:r>
      </w:hyperlink>
      <w:r w:rsidR="000D4241" w:rsidRPr="00DB0D3E">
        <w:rPr>
          <w:rFonts w:asciiTheme="minorBidi" w:hAnsiTheme="minorBidi" w:cstheme="minorBidi"/>
          <w:szCs w:val="22"/>
        </w:rPr>
        <w:t xml:space="preserve">  </w:t>
      </w:r>
      <w:r w:rsidRPr="00DB0D3E">
        <w:rPr>
          <w:rFonts w:asciiTheme="minorBidi" w:hAnsiTheme="minorBidi" w:cstheme="minorBidi"/>
          <w:szCs w:val="22"/>
        </w:rPr>
        <w:t>Several delegations noted that there were corrections to be made, and the Secretariat requested that any necessary corrections be provided to the</w:t>
      </w:r>
      <w:r w:rsidR="0037394F" w:rsidRPr="00DB0D3E">
        <w:rPr>
          <w:rFonts w:asciiTheme="minorBidi" w:hAnsiTheme="minorBidi" w:cstheme="minorBidi"/>
          <w:szCs w:val="22"/>
        </w:rPr>
        <w:t xml:space="preserve"> Secretariat</w:t>
      </w:r>
      <w:r w:rsidRPr="00DB0D3E">
        <w:rPr>
          <w:rFonts w:asciiTheme="minorBidi" w:hAnsiTheme="minorBidi" w:cstheme="minorBidi"/>
          <w:szCs w:val="22"/>
        </w:rPr>
        <w:t xml:space="preserve"> by email at:</w:t>
      </w:r>
      <w:r w:rsidR="00206493" w:rsidRPr="00DB0D3E">
        <w:rPr>
          <w:rFonts w:asciiTheme="minorBidi" w:hAnsiTheme="minorBidi" w:cstheme="minorBidi"/>
          <w:szCs w:val="22"/>
        </w:rPr>
        <w:t xml:space="preserve">  </w:t>
      </w:r>
      <w:hyperlink r:id="rId64" w:history="1">
        <w:r w:rsidRPr="00DB0D3E">
          <w:rPr>
            <w:rStyle w:val="Hyperlink"/>
            <w:rFonts w:asciiTheme="minorBidi" w:hAnsiTheme="minorBidi" w:cstheme="minorBidi"/>
            <w:szCs w:val="22"/>
          </w:rPr>
          <w:t>cws.mail@wipo.int</w:t>
        </w:r>
      </w:hyperlink>
      <w:r w:rsidRPr="00DB0D3E">
        <w:rPr>
          <w:rFonts w:asciiTheme="minorBidi" w:hAnsiTheme="minorBidi" w:cstheme="minorBidi"/>
          <w:szCs w:val="22"/>
        </w:rPr>
        <w:t xml:space="preserve"> by November 30, 2025.</w:t>
      </w:r>
      <w:r w:rsidR="0094600D" w:rsidRPr="00DB0D3E">
        <w:rPr>
          <w:rFonts w:asciiTheme="minorBidi" w:hAnsiTheme="minorBidi" w:cstheme="minorBidi"/>
          <w:szCs w:val="22"/>
        </w:rPr>
        <w:t xml:space="preserve">  </w:t>
      </w:r>
      <w:r w:rsidR="0040120C" w:rsidRPr="00DB0D3E">
        <w:t xml:space="preserve">The Secretariat </w:t>
      </w:r>
      <w:r w:rsidR="001460D8" w:rsidRPr="00DB0D3E">
        <w:t xml:space="preserve">also </w:t>
      </w:r>
      <w:r w:rsidR="0040120C" w:rsidRPr="00DB0D3E">
        <w:t xml:space="preserve">confirmed </w:t>
      </w:r>
      <w:r w:rsidR="001460D8" w:rsidRPr="00DB0D3E">
        <w:t xml:space="preserve">that the </w:t>
      </w:r>
      <w:r w:rsidR="0040120C" w:rsidRPr="00DB0D3E">
        <w:t xml:space="preserve">update will reflect all corrections </w:t>
      </w:r>
      <w:r w:rsidR="00C81843" w:rsidRPr="00DB0D3E">
        <w:t>provided by that time and publish the update in December 2025</w:t>
      </w:r>
      <w:r w:rsidR="0040120C" w:rsidRPr="00DB0D3E">
        <w:t>.</w:t>
      </w:r>
    </w:p>
    <w:p w14:paraId="47CEEDB6" w14:textId="691FD6E1" w:rsidR="00C9020E" w:rsidRPr="00DB0D3E" w:rsidRDefault="0092613F" w:rsidP="001460D8">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approved </w:t>
      </w:r>
      <w:r w:rsidR="000A383F" w:rsidRPr="00DB0D3E">
        <w:rPr>
          <w:rFonts w:asciiTheme="minorBidi" w:hAnsiTheme="minorBidi" w:cstheme="minorBidi"/>
          <w:szCs w:val="22"/>
        </w:rPr>
        <w:t xml:space="preserve">both </w:t>
      </w:r>
      <w:r w:rsidR="00C9020E" w:rsidRPr="00DB0D3E">
        <w:rPr>
          <w:rFonts w:asciiTheme="minorBidi" w:hAnsiTheme="minorBidi" w:cstheme="minorBidi"/>
          <w:szCs w:val="22"/>
        </w:rPr>
        <w:t xml:space="preserve">the </w:t>
      </w:r>
      <w:r w:rsidR="70AF58C3" w:rsidRPr="00DB0D3E">
        <w:rPr>
          <w:rFonts w:asciiTheme="minorBidi" w:hAnsiTheme="minorBidi" w:cstheme="minorBidi"/>
          <w:szCs w:val="22"/>
        </w:rPr>
        <w:t xml:space="preserve">new digital </w:t>
      </w:r>
      <w:r w:rsidR="00C9020E" w:rsidRPr="00DB0D3E">
        <w:rPr>
          <w:rFonts w:asciiTheme="minorBidi" w:hAnsiTheme="minorBidi" w:cstheme="minorBidi"/>
          <w:szCs w:val="22"/>
        </w:rPr>
        <w:t>format</w:t>
      </w:r>
      <w:r w:rsidR="0A9538D9" w:rsidRPr="00DB0D3E">
        <w:rPr>
          <w:rFonts w:asciiTheme="minorBidi" w:hAnsiTheme="minorBidi" w:cstheme="minorBidi"/>
          <w:szCs w:val="22"/>
        </w:rPr>
        <w:t xml:space="preserve"> and </w:t>
      </w:r>
      <w:r w:rsidR="00E3706B" w:rsidRPr="00DB0D3E">
        <w:rPr>
          <w:rFonts w:asciiTheme="minorBidi" w:hAnsiTheme="minorBidi" w:cstheme="minorBidi"/>
          <w:szCs w:val="22"/>
        </w:rPr>
        <w:t xml:space="preserve">the </w:t>
      </w:r>
      <w:r w:rsidR="0A9538D9" w:rsidRPr="00DB0D3E">
        <w:rPr>
          <w:rFonts w:asciiTheme="minorBidi" w:hAnsiTheme="minorBidi" w:cstheme="minorBidi"/>
          <w:szCs w:val="22"/>
        </w:rPr>
        <w:t>proposed editorial note</w:t>
      </w:r>
      <w:r w:rsidR="005C7446" w:rsidRPr="00DB0D3E">
        <w:rPr>
          <w:rFonts w:asciiTheme="minorBidi" w:hAnsiTheme="minorBidi" w:cstheme="minorBidi"/>
          <w:szCs w:val="22"/>
        </w:rPr>
        <w:t>, as reproduced in the Annex to document</w:t>
      </w:r>
      <w:r w:rsidR="002632F2" w:rsidRPr="00DB0D3E">
        <w:rPr>
          <w:rFonts w:asciiTheme="minorBidi" w:hAnsiTheme="minorBidi" w:cstheme="minorBidi"/>
          <w:szCs w:val="22"/>
        </w:rPr>
        <w:t xml:space="preserve"> </w:t>
      </w:r>
      <w:hyperlink r:id="rId65" w:history="1">
        <w:r w:rsidR="002632F2" w:rsidRPr="00DB0D3E">
          <w:rPr>
            <w:rStyle w:val="Hyperlink"/>
            <w:rFonts w:asciiTheme="minorBidi" w:hAnsiTheme="minorBidi" w:cstheme="minorBidi"/>
            <w:szCs w:val="22"/>
          </w:rPr>
          <w:t>CWS/13/25 R</w:t>
        </w:r>
        <w:r w:rsidR="00681A45" w:rsidRPr="00DB0D3E">
          <w:rPr>
            <w:rStyle w:val="Hyperlink"/>
            <w:rFonts w:asciiTheme="minorBidi" w:hAnsiTheme="minorBidi" w:cstheme="minorBidi"/>
            <w:szCs w:val="22"/>
          </w:rPr>
          <w:t>ev</w:t>
        </w:r>
        <w:r w:rsidR="002632F2" w:rsidRPr="00DB0D3E">
          <w:rPr>
            <w:rStyle w:val="Hyperlink"/>
            <w:rFonts w:asciiTheme="minorBidi" w:hAnsiTheme="minorBidi" w:cstheme="minorBidi"/>
            <w:szCs w:val="22"/>
          </w:rPr>
          <w:t>.</w:t>
        </w:r>
      </w:hyperlink>
    </w:p>
    <w:p w14:paraId="1791C7E8" w14:textId="1B9EBAC6" w:rsidR="00DC6D94" w:rsidRPr="00DB0D3E" w:rsidRDefault="00DC6D94" w:rsidP="001460D8">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CWS also agreed to sen</w:t>
      </w:r>
      <w:r w:rsidR="00ED6F8F" w:rsidRPr="00DB0D3E">
        <w:rPr>
          <w:rFonts w:asciiTheme="minorBidi" w:hAnsiTheme="minorBidi" w:cstheme="minorBidi"/>
          <w:szCs w:val="22"/>
        </w:rPr>
        <w:t>d</w:t>
      </w:r>
      <w:r w:rsidRPr="00DB0D3E">
        <w:rPr>
          <w:rFonts w:asciiTheme="minorBidi" w:hAnsiTheme="minorBidi" w:cstheme="minorBidi"/>
          <w:szCs w:val="22"/>
        </w:rPr>
        <w:t xml:space="preserve"> to the </w:t>
      </w:r>
      <w:r w:rsidR="003C3BCB" w:rsidRPr="00DB0D3E">
        <w:rPr>
          <w:rFonts w:asciiTheme="minorBidi" w:hAnsiTheme="minorBidi" w:cstheme="minorBidi"/>
          <w:szCs w:val="22"/>
        </w:rPr>
        <w:t>Secretariat</w:t>
      </w:r>
      <w:r w:rsidRPr="00DB0D3E">
        <w:rPr>
          <w:rFonts w:asciiTheme="minorBidi" w:hAnsiTheme="minorBidi" w:cstheme="minorBidi"/>
          <w:szCs w:val="22"/>
        </w:rPr>
        <w:t xml:space="preserve"> any necessary corrections to the draft Part 4.1 referenced in </w:t>
      </w:r>
      <w:r w:rsidR="003D0888" w:rsidRPr="00DB0D3E">
        <w:rPr>
          <w:rFonts w:asciiTheme="minorBidi" w:hAnsiTheme="minorBidi" w:cstheme="minorBidi"/>
          <w:szCs w:val="22"/>
        </w:rPr>
        <w:t xml:space="preserve">document </w:t>
      </w:r>
      <w:hyperlink r:id="rId66" w:history="1">
        <w:r w:rsidR="003D0888" w:rsidRPr="00DB0D3E">
          <w:rPr>
            <w:rStyle w:val="Hyperlink"/>
            <w:rFonts w:asciiTheme="minorBidi" w:hAnsiTheme="minorBidi" w:cstheme="minorBidi"/>
            <w:szCs w:val="22"/>
          </w:rPr>
          <w:t>CWS/13/25 R</w:t>
        </w:r>
        <w:r w:rsidR="00681A45" w:rsidRPr="00DB0D3E">
          <w:rPr>
            <w:rStyle w:val="Hyperlink"/>
            <w:rFonts w:asciiTheme="minorBidi" w:hAnsiTheme="minorBidi" w:cstheme="minorBidi"/>
            <w:szCs w:val="22"/>
          </w:rPr>
          <w:t>ev</w:t>
        </w:r>
        <w:r w:rsidR="003D0888" w:rsidRPr="00DB0D3E">
          <w:rPr>
            <w:rStyle w:val="Hyperlink"/>
            <w:rFonts w:asciiTheme="minorBidi" w:hAnsiTheme="minorBidi" w:cstheme="minorBidi"/>
            <w:szCs w:val="22"/>
          </w:rPr>
          <w:t>.</w:t>
        </w:r>
      </w:hyperlink>
      <w:r w:rsidR="000413C9" w:rsidRPr="00DB0D3E">
        <w:t xml:space="preserve">  The CWS also agreed that the Secretariat</w:t>
      </w:r>
      <w:r w:rsidR="0027602A" w:rsidRPr="00DB0D3E">
        <w:t xml:space="preserve"> </w:t>
      </w:r>
      <w:r w:rsidR="007846D6" w:rsidRPr="00DB0D3E">
        <w:t xml:space="preserve">prepare a final version of Part 4.1 </w:t>
      </w:r>
      <w:r w:rsidR="0016606C" w:rsidRPr="00DB0D3E">
        <w:t xml:space="preserve">of WIPO Handbook </w:t>
      </w:r>
      <w:r w:rsidR="007846D6" w:rsidRPr="00DB0D3E">
        <w:t>and</w:t>
      </w:r>
      <w:r w:rsidR="000413C9" w:rsidRPr="00DB0D3E">
        <w:t xml:space="preserve"> publish</w:t>
      </w:r>
      <w:r w:rsidR="0016606C" w:rsidRPr="00DB0D3E">
        <w:t xml:space="preserve"> it on WIPO website.</w:t>
      </w:r>
    </w:p>
    <w:p w14:paraId="68823C7A" w14:textId="6A29CEDE" w:rsidR="00C9020E" w:rsidRPr="00DB0D3E" w:rsidRDefault="00C9020E" w:rsidP="00D850B1">
      <w:pPr>
        <w:pStyle w:val="Heading3"/>
        <w:rPr>
          <w:rFonts w:asciiTheme="minorBidi" w:hAnsiTheme="minorBidi" w:cstheme="minorBidi"/>
          <w:szCs w:val="22"/>
        </w:rPr>
      </w:pPr>
      <w:r w:rsidRPr="00DB0D3E">
        <w:rPr>
          <w:rFonts w:asciiTheme="minorBidi" w:hAnsiTheme="minorBidi" w:cstheme="minorBidi"/>
          <w:szCs w:val="22"/>
        </w:rPr>
        <w:t>Agenda Item 8(d):  Implementation of Recommendations on information and communication technologies (ICT) for Offices</w:t>
      </w:r>
    </w:p>
    <w:p w14:paraId="22BDE575" w14:textId="520F24E6" w:rsidR="006E74BB" w:rsidRPr="00DB0D3E" w:rsidRDefault="0092613F" w:rsidP="006E74BB">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67" w:history="1">
        <w:r w:rsidR="0065513C" w:rsidRPr="00DB0D3E">
          <w:rPr>
            <w:rStyle w:val="Hyperlink"/>
            <w:rFonts w:asciiTheme="minorBidi" w:hAnsiTheme="minorBidi" w:cstheme="minorBidi"/>
            <w:szCs w:val="22"/>
          </w:rPr>
          <w:t>CWS/13/26</w:t>
        </w:r>
      </w:hyperlink>
      <w:r w:rsidR="00F40974" w:rsidRPr="00DB0D3E">
        <w:t xml:space="preserve"> and </w:t>
      </w:r>
      <w:hyperlink r:id="rId68" w:history="1">
        <w:r w:rsidR="00F40974" w:rsidRPr="00DB0D3E">
          <w:rPr>
            <w:rStyle w:val="Hyperlink"/>
          </w:rPr>
          <w:t>CWS/13/26-ANNEX-CORR.</w:t>
        </w:r>
      </w:hyperlink>
    </w:p>
    <w:p w14:paraId="54447D5F" w14:textId="0F9439A9" w:rsidR="00DF4611" w:rsidRPr="00DB0D3E" w:rsidRDefault="008E3C68" w:rsidP="00F425D1">
      <w:pPr>
        <w:spacing w:after="220"/>
      </w:pPr>
      <w:r w:rsidRPr="00DB0D3E">
        <w:fldChar w:fldCharType="begin"/>
      </w:r>
      <w:r w:rsidRPr="00DB0D3E">
        <w:instrText xml:space="preserve"> AUTONUM  </w:instrText>
      </w:r>
      <w:r w:rsidRPr="00DB0D3E">
        <w:fldChar w:fldCharType="end"/>
      </w:r>
      <w:r w:rsidRPr="00DB0D3E">
        <w:tab/>
      </w:r>
      <w:r w:rsidR="00723CE6" w:rsidRPr="00DB0D3E">
        <w:t>The Delegation of Australia</w:t>
      </w:r>
      <w:r w:rsidR="005707A6" w:rsidRPr="00DB0D3E">
        <w:t>, as a</w:t>
      </w:r>
      <w:r w:rsidR="002E05DB" w:rsidRPr="00DB0D3E">
        <w:t>n</w:t>
      </w:r>
      <w:r w:rsidR="005707A6" w:rsidRPr="00DB0D3E">
        <w:rPr>
          <w:rFonts w:asciiTheme="minorBidi" w:hAnsiTheme="minorBidi" w:cstheme="minorBidi"/>
          <w:szCs w:val="22"/>
        </w:rPr>
        <w:t xml:space="preserve"> ICT Strategy Force </w:t>
      </w:r>
      <w:r w:rsidR="008477CE" w:rsidRPr="00DB0D3E">
        <w:rPr>
          <w:rFonts w:asciiTheme="minorBidi" w:hAnsiTheme="minorBidi" w:cstheme="minorBidi"/>
          <w:szCs w:val="22"/>
        </w:rPr>
        <w:t>c</w:t>
      </w:r>
      <w:r w:rsidR="005707A6" w:rsidRPr="00DB0D3E">
        <w:rPr>
          <w:rFonts w:asciiTheme="minorBidi" w:hAnsiTheme="minorBidi" w:cstheme="minorBidi"/>
          <w:szCs w:val="22"/>
        </w:rPr>
        <w:t>o-</w:t>
      </w:r>
      <w:r w:rsidR="008477CE" w:rsidRPr="00DB0D3E">
        <w:rPr>
          <w:rFonts w:asciiTheme="minorBidi" w:hAnsiTheme="minorBidi" w:cstheme="minorBidi"/>
          <w:szCs w:val="22"/>
        </w:rPr>
        <w:t>l</w:t>
      </w:r>
      <w:r w:rsidR="005707A6" w:rsidRPr="00DB0D3E">
        <w:rPr>
          <w:rFonts w:asciiTheme="minorBidi" w:hAnsiTheme="minorBidi" w:cstheme="minorBidi"/>
          <w:szCs w:val="22"/>
        </w:rPr>
        <w:t>eader</w:t>
      </w:r>
      <w:r w:rsidR="002E05DB" w:rsidRPr="00DB0D3E">
        <w:rPr>
          <w:rFonts w:asciiTheme="minorBidi" w:hAnsiTheme="minorBidi" w:cstheme="minorBidi"/>
          <w:szCs w:val="22"/>
        </w:rPr>
        <w:t>,</w:t>
      </w:r>
      <w:r w:rsidR="00723CE6" w:rsidRPr="00DB0D3E">
        <w:t xml:space="preserve"> presented the survey results </w:t>
      </w:r>
      <w:r w:rsidR="00C94A18" w:rsidRPr="00DB0D3E">
        <w:t xml:space="preserve">collecting feedback regarding </w:t>
      </w:r>
      <w:r w:rsidR="00723CE6" w:rsidRPr="00DB0D3E">
        <w:t xml:space="preserve">the level of implementation of the </w:t>
      </w:r>
      <w:r w:rsidR="00B32358" w:rsidRPr="00DB0D3E">
        <w:t>10</w:t>
      </w:r>
      <w:r w:rsidR="00723CE6" w:rsidRPr="00DB0D3E">
        <w:t xml:space="preserve"> ICT </w:t>
      </w:r>
      <w:r w:rsidR="00B32358" w:rsidRPr="00DB0D3E">
        <w:t>R</w:t>
      </w:r>
      <w:r w:rsidR="00723CE6" w:rsidRPr="00DB0D3E">
        <w:t>ecommendations</w:t>
      </w:r>
      <w:r w:rsidR="003C6736" w:rsidRPr="00DB0D3E">
        <w:t xml:space="preserve"> by IP offices</w:t>
      </w:r>
      <w:r w:rsidR="00C94A18" w:rsidRPr="00DB0D3E">
        <w:t>,</w:t>
      </w:r>
      <w:r w:rsidR="00723CE6" w:rsidRPr="00DB0D3E">
        <w:t xml:space="preserve"> adopted at the </w:t>
      </w:r>
      <w:r w:rsidR="00C94A18" w:rsidRPr="00DB0D3E">
        <w:t xml:space="preserve">last </w:t>
      </w:r>
      <w:r w:rsidR="00723CE6" w:rsidRPr="00DB0D3E">
        <w:t>session of the CWS.</w:t>
      </w:r>
    </w:p>
    <w:p w14:paraId="01223352" w14:textId="4474B0EE" w:rsidR="00C40163" w:rsidRPr="00DB0D3E" w:rsidRDefault="008E3C68" w:rsidP="00C40163">
      <w:pPr>
        <w:spacing w:after="220"/>
      </w:pPr>
      <w:r w:rsidRPr="00DB0D3E">
        <w:fldChar w:fldCharType="begin"/>
      </w:r>
      <w:r w:rsidRPr="00DB0D3E">
        <w:instrText xml:space="preserve"> AUTONUM  </w:instrText>
      </w:r>
      <w:r w:rsidRPr="00DB0D3E">
        <w:fldChar w:fldCharType="end"/>
      </w:r>
      <w:r w:rsidRPr="00DB0D3E">
        <w:tab/>
      </w:r>
      <w:r w:rsidR="00002731" w:rsidRPr="00DB0D3E">
        <w:t xml:space="preserve">The survey, which was completed by 21 national and regional IP offices, indicated </w:t>
      </w:r>
      <w:r w:rsidR="00C40163" w:rsidRPr="00DB0D3E">
        <w:t>a high level of adoption</w:t>
      </w:r>
      <w:r w:rsidR="00950628" w:rsidRPr="00DB0D3E">
        <w:t xml:space="preserve"> of all Recommendation</w:t>
      </w:r>
      <w:r w:rsidR="00596138" w:rsidRPr="00DB0D3E">
        <w:t>s</w:t>
      </w:r>
      <w:r w:rsidR="00C40163" w:rsidRPr="00DB0D3E">
        <w:t xml:space="preserve">, with most respondents reporting full implementation or ongoing work for each Recommendation. </w:t>
      </w:r>
      <w:r w:rsidR="00D13B62" w:rsidRPr="00DB0D3E">
        <w:t xml:space="preserve"> </w:t>
      </w:r>
      <w:r w:rsidR="00C40163" w:rsidRPr="00DB0D3E">
        <w:t>Very few offices indicated that any Recommendations were not planned or were considered a low priority, and most respondents considered the Recommendations to remain fit for purpose.</w:t>
      </w:r>
      <w:r w:rsidR="00D13B62" w:rsidRPr="00DB0D3E">
        <w:t xml:space="preserve">  </w:t>
      </w:r>
      <w:r w:rsidR="00C40163" w:rsidRPr="00DB0D3E">
        <w:t xml:space="preserve">Analysis of the responses showed that </w:t>
      </w:r>
      <w:r w:rsidR="00596DB8" w:rsidRPr="00DB0D3E">
        <w:t>“</w:t>
      </w:r>
      <w:r w:rsidR="00C40163" w:rsidRPr="00DB0D3E">
        <w:t>Recommendation 10</w:t>
      </w:r>
      <w:r w:rsidR="00596DB8" w:rsidRPr="00DB0D3E">
        <w:t>”</w:t>
      </w:r>
      <w:r w:rsidR="00C40163" w:rsidRPr="00DB0D3E">
        <w:t xml:space="preserve"> emerged as a high priority for the Task Force, as it was frequently identified as a current focus, a significant implementation challenge, and a preferred topic for future discussion or presentation. </w:t>
      </w:r>
      <w:r w:rsidR="0059762B">
        <w:t xml:space="preserve"> </w:t>
      </w:r>
      <w:r w:rsidR="00596DB8" w:rsidRPr="00DB0D3E">
        <w:t>“</w:t>
      </w:r>
      <w:r w:rsidR="00C40163" w:rsidRPr="00DB0D3E">
        <w:t>Recommendation 1</w:t>
      </w:r>
      <w:r w:rsidR="00596DB8" w:rsidRPr="00DB0D3E">
        <w:t>”</w:t>
      </w:r>
      <w:r w:rsidR="00C40163" w:rsidRPr="00DB0D3E">
        <w:t xml:space="preserve"> was also identified as a major area of focus and challenge, although it attracted limited interest as a topic for future knowledge-sharing.</w:t>
      </w:r>
    </w:p>
    <w:p w14:paraId="18178278" w14:textId="00AFED80" w:rsidR="00C40163" w:rsidRPr="00DB0D3E" w:rsidRDefault="00596DB8" w:rsidP="00246886">
      <w:pPr>
        <w:pStyle w:val="ListParagraph"/>
        <w:spacing w:after="220"/>
        <w:ind w:left="0"/>
        <w:contextualSpacing w:val="0"/>
      </w:pPr>
      <w:r w:rsidRPr="00DB0D3E">
        <w:fldChar w:fldCharType="begin"/>
      </w:r>
      <w:r w:rsidRPr="00DB0D3E">
        <w:instrText xml:space="preserve"> AUTONUM  </w:instrText>
      </w:r>
      <w:r w:rsidRPr="00DB0D3E">
        <w:fldChar w:fldCharType="end"/>
      </w:r>
      <w:r w:rsidRPr="00DB0D3E">
        <w:tab/>
      </w:r>
      <w:r w:rsidR="00C40163" w:rsidRPr="00DB0D3E">
        <w:t xml:space="preserve">In light of the survey outcomes, the Task Force did not propose any changes to the Recommendations at this stage. </w:t>
      </w:r>
      <w:r w:rsidR="00FD1122" w:rsidRPr="00DB0D3E">
        <w:t xml:space="preserve"> </w:t>
      </w:r>
      <w:r w:rsidR="00C40163" w:rsidRPr="00DB0D3E">
        <w:t xml:space="preserve">Instead, it proposed </w:t>
      </w:r>
      <w:proofErr w:type="gramStart"/>
      <w:r w:rsidR="00C40163" w:rsidRPr="00DB0D3E">
        <w:t>to continue</w:t>
      </w:r>
      <w:proofErr w:type="gramEnd"/>
      <w:r w:rsidR="00C40163" w:rsidRPr="00DB0D3E">
        <w:t xml:space="preserve"> its work under Task No. 58 for a further year </w:t>
      </w:r>
      <w:r w:rsidR="00C9203B" w:rsidRPr="00DB0D3E">
        <w:t>and</w:t>
      </w:r>
      <w:r w:rsidR="00E331A8" w:rsidRPr="00DB0D3E">
        <w:t xml:space="preserve"> then</w:t>
      </w:r>
      <w:r w:rsidR="00C9203B" w:rsidRPr="00DB0D3E">
        <w:t xml:space="preserve"> </w:t>
      </w:r>
      <w:r w:rsidR="000A201D" w:rsidRPr="00DB0D3E">
        <w:t>evaluating</w:t>
      </w:r>
      <w:r w:rsidR="00C9203B" w:rsidRPr="00DB0D3E">
        <w:t xml:space="preserve"> the need for Task No. 58 and the Task Force at the fourteenth session of the CWS.  The Task Force proposes to focus on </w:t>
      </w:r>
      <w:r w:rsidR="00C40163" w:rsidRPr="00DB0D3E">
        <w:t xml:space="preserve">facilitating implementation </w:t>
      </w:r>
      <w:r w:rsidR="00E94C96" w:rsidRPr="00DB0D3E">
        <w:t xml:space="preserve">of the recommendation </w:t>
      </w:r>
      <w:r w:rsidR="00C40163" w:rsidRPr="00DB0D3E">
        <w:t xml:space="preserve">through targeted presentations or workshop activities, initially focusing on Recommendation 10. </w:t>
      </w:r>
      <w:r w:rsidR="00E94C96" w:rsidRPr="00DB0D3E">
        <w:t xml:space="preserve"> </w:t>
      </w:r>
      <w:r w:rsidR="00C40163" w:rsidRPr="00DB0D3E">
        <w:t>The Task Force also indicated its intention to explore key performance indicators and an ICT maturity matrix to support implementation and to help maintain the relevance of the Recommendations over time.</w:t>
      </w:r>
    </w:p>
    <w:p w14:paraId="5887E871" w14:textId="7978FD79" w:rsidR="00723CE6" w:rsidRPr="00DB0D3E" w:rsidRDefault="004031B6" w:rsidP="00F425D1">
      <w:pPr>
        <w:spacing w:after="220"/>
      </w:pPr>
      <w:r w:rsidRPr="00DB0D3E">
        <w:fldChar w:fldCharType="begin"/>
      </w:r>
      <w:r w:rsidRPr="00DB0D3E">
        <w:instrText xml:space="preserve"> AUTONUM  </w:instrText>
      </w:r>
      <w:r w:rsidRPr="00DB0D3E">
        <w:fldChar w:fldCharType="end"/>
      </w:r>
      <w:r w:rsidRPr="00DB0D3E">
        <w:tab/>
      </w:r>
      <w:r w:rsidR="008A43B9" w:rsidRPr="00DB0D3E">
        <w:t xml:space="preserve">Several delegations supported the Task Force’s proposed future work, including the organization of workshop, the facilitation of implementation activities, the exploration of key performance indicators, and the consideration of an ICT maturity matrix aligned with the recommendations. </w:t>
      </w:r>
      <w:r w:rsidR="007550AC" w:rsidRPr="00DB0D3E">
        <w:t xml:space="preserve"> </w:t>
      </w:r>
      <w:r w:rsidR="008A43B9" w:rsidRPr="00DB0D3E">
        <w:t xml:space="preserve">Several delegations intervened, including Germany, which requested the correction of an error in the </w:t>
      </w:r>
      <w:r w:rsidR="007550AC" w:rsidRPr="00DB0D3E">
        <w:t>A</w:t>
      </w:r>
      <w:r w:rsidR="008A43B9" w:rsidRPr="00DB0D3E">
        <w:t>nnex</w:t>
      </w:r>
      <w:r w:rsidR="007550AC" w:rsidRPr="00DB0D3E">
        <w:t xml:space="preserve"> to the document</w:t>
      </w:r>
      <w:r w:rsidR="00BD2AF3" w:rsidRPr="00DB0D3E">
        <w:t xml:space="preserve"> </w:t>
      </w:r>
      <w:r w:rsidR="008A43B9" w:rsidRPr="00DB0D3E">
        <w:t xml:space="preserve">and the revised document </w:t>
      </w:r>
      <w:r w:rsidR="00BD2AF3" w:rsidRPr="00DB0D3E">
        <w:t xml:space="preserve">was </w:t>
      </w:r>
      <w:r w:rsidR="008A43B9" w:rsidRPr="00DB0D3E">
        <w:t>published on the meeting page as document</w:t>
      </w:r>
      <w:r w:rsidR="00E368B2" w:rsidRPr="00DB0D3E">
        <w:t xml:space="preserve"> </w:t>
      </w:r>
      <w:hyperlink r:id="rId69" w:history="1">
        <w:r w:rsidR="00E368B2" w:rsidRPr="00DB0D3E">
          <w:rPr>
            <w:rStyle w:val="Hyperlink"/>
          </w:rPr>
          <w:t>CWS/13/26-ANNEX-CORR.</w:t>
        </w:r>
      </w:hyperlink>
    </w:p>
    <w:p w14:paraId="0D20841E" w14:textId="3BF1C892" w:rsidR="005058F4" w:rsidRPr="00DB0D3E" w:rsidRDefault="005058F4" w:rsidP="00E05CFB">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CWS noted the content of the document in particular the </w:t>
      </w:r>
      <w:r w:rsidR="00E34D18" w:rsidRPr="00DB0D3E">
        <w:rPr>
          <w:rFonts w:asciiTheme="minorBidi" w:hAnsiTheme="minorBidi" w:cstheme="minorBidi"/>
          <w:szCs w:val="22"/>
        </w:rPr>
        <w:t>results</w:t>
      </w:r>
      <w:r w:rsidRPr="00DB0D3E">
        <w:rPr>
          <w:rFonts w:asciiTheme="minorBidi" w:hAnsiTheme="minorBidi" w:cstheme="minorBidi"/>
          <w:szCs w:val="22"/>
        </w:rPr>
        <w:t xml:space="preserve"> of the survey on 10 ICT Recommendations for IP offices presented by ICT Strategy Task Force.</w:t>
      </w:r>
    </w:p>
    <w:p w14:paraId="262979EB" w14:textId="2008944C" w:rsidR="00C9020E" w:rsidRPr="00DB0D3E" w:rsidRDefault="00B205CC" w:rsidP="00723CE6">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agreed that the ICT Strategy Task Force </w:t>
      </w:r>
      <w:r w:rsidR="00947A91" w:rsidRPr="00DB0D3E">
        <w:rPr>
          <w:rFonts w:asciiTheme="minorBidi" w:hAnsiTheme="minorBidi" w:cstheme="minorBidi"/>
          <w:szCs w:val="22"/>
        </w:rPr>
        <w:t>will continue</w:t>
      </w:r>
      <w:r w:rsidR="00C9020E" w:rsidRPr="00DB0D3E">
        <w:rPr>
          <w:rFonts w:asciiTheme="minorBidi" w:hAnsiTheme="minorBidi" w:cstheme="minorBidi"/>
          <w:szCs w:val="22"/>
        </w:rPr>
        <w:t xml:space="preserve"> its work under Task No.</w:t>
      </w:r>
      <w:r w:rsidR="008A676F" w:rsidRPr="00DB0D3E">
        <w:rPr>
          <w:rFonts w:asciiTheme="minorBidi" w:hAnsiTheme="minorBidi" w:cstheme="minorBidi"/>
          <w:szCs w:val="22"/>
        </w:rPr>
        <w:t> </w:t>
      </w:r>
      <w:r w:rsidR="00C9020E" w:rsidRPr="00DB0D3E">
        <w:rPr>
          <w:rFonts w:asciiTheme="minorBidi" w:hAnsiTheme="minorBidi" w:cstheme="minorBidi"/>
          <w:szCs w:val="22"/>
        </w:rPr>
        <w:t xml:space="preserve">58 for one more year and </w:t>
      </w:r>
      <w:r w:rsidR="00F40974" w:rsidRPr="00DB0D3E">
        <w:rPr>
          <w:rFonts w:asciiTheme="minorBidi" w:hAnsiTheme="minorBidi" w:cstheme="minorBidi"/>
          <w:szCs w:val="22"/>
        </w:rPr>
        <w:t xml:space="preserve">will </w:t>
      </w:r>
      <w:r w:rsidR="00C9020E" w:rsidRPr="00DB0D3E">
        <w:rPr>
          <w:rFonts w:asciiTheme="minorBidi" w:hAnsiTheme="minorBidi" w:cstheme="minorBidi"/>
          <w:szCs w:val="22"/>
        </w:rPr>
        <w:t>evaluate the need for Task No. 58 and the Task Force at the fourteenth session of the CWS.</w:t>
      </w:r>
    </w:p>
    <w:p w14:paraId="043AE940" w14:textId="54D68B5B" w:rsidR="002D5E3C" w:rsidRPr="00DB0D3E" w:rsidRDefault="00B06045" w:rsidP="00723CE6">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3413D3" w:rsidRPr="00DB0D3E">
        <w:rPr>
          <w:rFonts w:asciiTheme="minorBidi" w:hAnsiTheme="minorBidi" w:cstheme="minorBidi"/>
          <w:szCs w:val="22"/>
        </w:rPr>
        <w:t xml:space="preserve">The CWS approved the workshop proposed by the Task Force </w:t>
      </w:r>
      <w:r w:rsidR="00980309" w:rsidRPr="00DB0D3E">
        <w:rPr>
          <w:rFonts w:asciiTheme="minorBidi" w:hAnsiTheme="minorBidi" w:cstheme="minorBidi"/>
          <w:szCs w:val="22"/>
        </w:rPr>
        <w:t>with an initial focus on Recommendation 10 and an option of exploring other high priority or high interest Recommendations</w:t>
      </w:r>
      <w:r w:rsidR="00B71664" w:rsidRPr="00DB0D3E">
        <w:rPr>
          <w:rFonts w:asciiTheme="minorBidi" w:hAnsiTheme="minorBidi" w:cstheme="minorBidi"/>
          <w:szCs w:val="22"/>
        </w:rPr>
        <w:t>,</w:t>
      </w:r>
      <w:r w:rsidR="00D62F86" w:rsidRPr="00DB0D3E">
        <w:rPr>
          <w:rFonts w:asciiTheme="minorBidi" w:hAnsiTheme="minorBidi" w:cstheme="minorBidi"/>
          <w:szCs w:val="22"/>
        </w:rPr>
        <w:t xml:space="preserve"> and requested the Secretariat to organize it in 2026</w:t>
      </w:r>
      <w:r w:rsidR="003413D3" w:rsidRPr="00DB0D3E">
        <w:rPr>
          <w:rFonts w:asciiTheme="minorBidi" w:hAnsiTheme="minorBidi" w:cstheme="minorBidi"/>
          <w:szCs w:val="22"/>
        </w:rPr>
        <w:t>.</w:t>
      </w:r>
    </w:p>
    <w:p w14:paraId="2036EC10" w14:textId="33CCCE7D" w:rsidR="00C9020E" w:rsidRPr="00DB0D3E" w:rsidRDefault="00723CE6" w:rsidP="00723CE6">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also approved the </w:t>
      </w:r>
      <w:r w:rsidR="00947A91" w:rsidRPr="00DB0D3E">
        <w:rPr>
          <w:rFonts w:asciiTheme="minorBidi" w:hAnsiTheme="minorBidi" w:cstheme="minorBidi"/>
          <w:szCs w:val="22"/>
        </w:rPr>
        <w:t>proposal</w:t>
      </w:r>
      <w:r w:rsidR="00C9020E" w:rsidRPr="00DB0D3E">
        <w:rPr>
          <w:rFonts w:asciiTheme="minorBidi" w:hAnsiTheme="minorBidi" w:cstheme="minorBidi"/>
          <w:szCs w:val="22"/>
        </w:rPr>
        <w:t xml:space="preserve"> to further evaluate ways to maintain the relevance of the Recommendations, </w:t>
      </w:r>
      <w:r w:rsidR="00A607A1" w:rsidRPr="00DB0D3E">
        <w:rPr>
          <w:rFonts w:asciiTheme="minorBidi" w:hAnsiTheme="minorBidi" w:cstheme="minorBidi"/>
          <w:szCs w:val="22"/>
        </w:rPr>
        <w:t xml:space="preserve">as well as </w:t>
      </w:r>
      <w:r w:rsidR="00207DC6" w:rsidRPr="00DB0D3E">
        <w:rPr>
          <w:rFonts w:asciiTheme="minorBidi" w:hAnsiTheme="minorBidi" w:cstheme="minorBidi"/>
          <w:szCs w:val="22"/>
        </w:rPr>
        <w:t xml:space="preserve">the </w:t>
      </w:r>
      <w:r w:rsidR="00A52384" w:rsidRPr="00DB0D3E">
        <w:rPr>
          <w:rFonts w:asciiTheme="minorBidi" w:hAnsiTheme="minorBidi" w:cstheme="minorBidi"/>
          <w:szCs w:val="22"/>
        </w:rPr>
        <w:t xml:space="preserve">proposals to </w:t>
      </w:r>
      <w:r w:rsidR="00207DC6" w:rsidRPr="00DB0D3E">
        <w:rPr>
          <w:rFonts w:asciiTheme="minorBidi" w:hAnsiTheme="minorBidi" w:cstheme="minorBidi"/>
          <w:szCs w:val="22"/>
        </w:rPr>
        <w:t xml:space="preserve">explore the concept of </w:t>
      </w:r>
      <w:r w:rsidR="00A52384" w:rsidRPr="00DB0D3E">
        <w:rPr>
          <w:rFonts w:asciiTheme="minorBidi" w:hAnsiTheme="minorBidi" w:cstheme="minorBidi"/>
          <w:szCs w:val="22"/>
        </w:rPr>
        <w:t>key performance indicators (</w:t>
      </w:r>
      <w:r w:rsidR="00207DC6" w:rsidRPr="00DB0D3E">
        <w:rPr>
          <w:rFonts w:asciiTheme="minorBidi" w:hAnsiTheme="minorBidi" w:cstheme="minorBidi"/>
          <w:szCs w:val="22"/>
        </w:rPr>
        <w:t>KPIs</w:t>
      </w:r>
      <w:r w:rsidR="00A52384" w:rsidRPr="00DB0D3E">
        <w:rPr>
          <w:rFonts w:asciiTheme="minorBidi" w:hAnsiTheme="minorBidi" w:cstheme="minorBidi"/>
          <w:szCs w:val="22"/>
        </w:rPr>
        <w:t>)</w:t>
      </w:r>
      <w:r w:rsidR="00207DC6" w:rsidRPr="00DB0D3E">
        <w:rPr>
          <w:rFonts w:asciiTheme="minorBidi" w:hAnsiTheme="minorBidi" w:cstheme="minorBidi"/>
          <w:szCs w:val="22"/>
        </w:rPr>
        <w:t>, mechanisms for receiving feedback on the Recommendations, and any existing proposals throughout the year</w:t>
      </w:r>
      <w:r w:rsidR="00C9020E" w:rsidRPr="00DB0D3E">
        <w:rPr>
          <w:rFonts w:asciiTheme="minorBidi" w:hAnsiTheme="minorBidi" w:cstheme="minorBidi"/>
          <w:szCs w:val="22"/>
        </w:rPr>
        <w:t>.</w:t>
      </w:r>
    </w:p>
    <w:p w14:paraId="760AE46C" w14:textId="60F2178D" w:rsidR="00C9020E" w:rsidRPr="00DB0D3E" w:rsidRDefault="00C9020E" w:rsidP="00D850B1">
      <w:pPr>
        <w:pStyle w:val="Heading3"/>
        <w:rPr>
          <w:rFonts w:asciiTheme="minorBidi" w:hAnsiTheme="minorBidi" w:cstheme="minorBidi"/>
          <w:szCs w:val="22"/>
        </w:rPr>
      </w:pPr>
      <w:r w:rsidRPr="00DB0D3E">
        <w:rPr>
          <w:rFonts w:asciiTheme="minorBidi" w:hAnsiTheme="minorBidi" w:cstheme="minorBidi"/>
          <w:szCs w:val="22"/>
        </w:rPr>
        <w:t>Agenda Item 8(e):  Intellectual property data exchange framework and platform</w:t>
      </w:r>
    </w:p>
    <w:p w14:paraId="3D46C624" w14:textId="06F73B18" w:rsidR="009223A0"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70" w:history="1">
        <w:r w:rsidR="00FE2D33" w:rsidRPr="00DB0D3E">
          <w:rPr>
            <w:rStyle w:val="Hyperlink"/>
            <w:rFonts w:asciiTheme="minorBidi" w:hAnsiTheme="minorBidi" w:cstheme="minorBidi"/>
            <w:szCs w:val="22"/>
          </w:rPr>
          <w:t>CWS/13/27</w:t>
        </w:r>
      </w:hyperlink>
      <w:r w:rsidR="00725A65" w:rsidRPr="00DB0D3E">
        <w:rPr>
          <w:rFonts w:asciiTheme="minorBidi" w:hAnsiTheme="minorBidi" w:cstheme="minorBidi"/>
          <w:szCs w:val="22"/>
        </w:rPr>
        <w:t>.</w:t>
      </w:r>
    </w:p>
    <w:p w14:paraId="7992B864" w14:textId="4BB47E91" w:rsidR="00E141BB" w:rsidRPr="00DB0D3E" w:rsidRDefault="00B70DF7"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395F72" w:rsidRPr="00DB0D3E">
        <w:rPr>
          <w:rFonts w:asciiTheme="minorBidi" w:hAnsiTheme="minorBidi" w:cstheme="minorBidi"/>
          <w:szCs w:val="22"/>
        </w:rPr>
        <w:t>T</w:t>
      </w:r>
      <w:r w:rsidRPr="00DB0D3E">
        <w:rPr>
          <w:rFonts w:asciiTheme="minorBidi" w:hAnsiTheme="minorBidi" w:cstheme="minorBidi"/>
          <w:szCs w:val="22"/>
        </w:rPr>
        <w:t>he Delegation of Japan</w:t>
      </w:r>
      <w:r w:rsidR="00395F72" w:rsidRPr="00DB0D3E">
        <w:rPr>
          <w:rFonts w:asciiTheme="minorBidi" w:hAnsiTheme="minorBidi" w:cstheme="minorBidi"/>
          <w:szCs w:val="22"/>
        </w:rPr>
        <w:t>, as a</w:t>
      </w:r>
      <w:r w:rsidR="003E628C" w:rsidRPr="00DB0D3E">
        <w:rPr>
          <w:rFonts w:asciiTheme="minorBidi" w:hAnsiTheme="minorBidi" w:cstheme="minorBidi"/>
          <w:szCs w:val="22"/>
        </w:rPr>
        <w:t>n</w:t>
      </w:r>
      <w:r w:rsidR="00395F72" w:rsidRPr="00DB0D3E">
        <w:rPr>
          <w:rFonts w:asciiTheme="minorBidi" w:hAnsiTheme="minorBidi" w:cstheme="minorBidi"/>
          <w:szCs w:val="22"/>
        </w:rPr>
        <w:t xml:space="preserve"> IP Data Exchange Task Force </w:t>
      </w:r>
      <w:r w:rsidR="008477CE" w:rsidRPr="00DB0D3E">
        <w:rPr>
          <w:rFonts w:asciiTheme="minorBidi" w:hAnsiTheme="minorBidi" w:cstheme="minorBidi"/>
          <w:szCs w:val="22"/>
        </w:rPr>
        <w:t>c</w:t>
      </w:r>
      <w:r w:rsidR="003E628C" w:rsidRPr="00DB0D3E">
        <w:rPr>
          <w:rFonts w:asciiTheme="minorBidi" w:hAnsiTheme="minorBidi" w:cstheme="minorBidi"/>
          <w:szCs w:val="22"/>
        </w:rPr>
        <w:t>o-leader,</w:t>
      </w:r>
      <w:r w:rsidRPr="00DB0D3E">
        <w:rPr>
          <w:rFonts w:asciiTheme="minorBidi" w:hAnsiTheme="minorBidi" w:cstheme="minorBidi"/>
          <w:szCs w:val="22"/>
        </w:rPr>
        <w:t xml:space="preserve"> presented the working draft </w:t>
      </w:r>
      <w:r w:rsidR="0099152F" w:rsidRPr="00DB0D3E">
        <w:rPr>
          <w:rFonts w:asciiTheme="minorBidi" w:hAnsiTheme="minorBidi" w:cstheme="minorBidi"/>
          <w:szCs w:val="22"/>
        </w:rPr>
        <w:t>standard for</w:t>
      </w:r>
      <w:r w:rsidRPr="00DB0D3E">
        <w:rPr>
          <w:rFonts w:asciiTheme="minorBidi" w:hAnsiTheme="minorBidi" w:cstheme="minorBidi"/>
          <w:szCs w:val="22"/>
        </w:rPr>
        <w:t xml:space="preserve"> </w:t>
      </w:r>
      <w:r w:rsidR="00186A48" w:rsidRPr="00DB0D3E">
        <w:rPr>
          <w:rFonts w:asciiTheme="minorBidi" w:hAnsiTheme="minorBidi" w:cstheme="minorBidi"/>
          <w:szCs w:val="22"/>
        </w:rPr>
        <w:t xml:space="preserve">a set </w:t>
      </w:r>
      <w:r w:rsidR="004A1022" w:rsidRPr="00DB0D3E">
        <w:rPr>
          <w:rFonts w:asciiTheme="minorBidi" w:hAnsiTheme="minorBidi" w:cstheme="minorBidi"/>
          <w:szCs w:val="22"/>
        </w:rPr>
        <w:t>of recommendations for the exchange of IP data and its use</w:t>
      </w:r>
      <w:r w:rsidRPr="00DB0D3E">
        <w:rPr>
          <w:rFonts w:asciiTheme="minorBidi" w:hAnsiTheme="minorBidi" w:cstheme="minorBidi"/>
          <w:szCs w:val="22"/>
        </w:rPr>
        <w:t xml:space="preserve">.  </w:t>
      </w:r>
      <w:r w:rsidR="004F4C62" w:rsidRPr="00DB0D3E">
        <w:rPr>
          <w:rFonts w:asciiTheme="minorBidi" w:hAnsiTheme="minorBidi" w:cstheme="minorBidi"/>
          <w:szCs w:val="22"/>
        </w:rPr>
        <w:t>The</w:t>
      </w:r>
      <w:r w:rsidRPr="00DB0D3E">
        <w:rPr>
          <w:rFonts w:asciiTheme="minorBidi" w:hAnsiTheme="minorBidi" w:cstheme="minorBidi"/>
          <w:szCs w:val="22"/>
        </w:rPr>
        <w:t xml:space="preserve"> draft </w:t>
      </w:r>
      <w:r w:rsidR="00A03893" w:rsidRPr="00DB0D3E">
        <w:rPr>
          <w:rFonts w:asciiTheme="minorBidi" w:hAnsiTheme="minorBidi" w:cstheme="minorBidi"/>
          <w:szCs w:val="22"/>
        </w:rPr>
        <w:t>was</w:t>
      </w:r>
      <w:r w:rsidRPr="00DB0D3E">
        <w:rPr>
          <w:rFonts w:asciiTheme="minorBidi" w:hAnsiTheme="minorBidi" w:cstheme="minorBidi"/>
          <w:szCs w:val="22"/>
        </w:rPr>
        <w:t xml:space="preserve"> </w:t>
      </w:r>
      <w:r w:rsidR="00717DB5" w:rsidRPr="00DB0D3E">
        <w:rPr>
          <w:rFonts w:asciiTheme="minorBidi" w:hAnsiTheme="minorBidi" w:cstheme="minorBidi"/>
          <w:szCs w:val="22"/>
        </w:rPr>
        <w:t xml:space="preserve">prepared </w:t>
      </w:r>
      <w:r w:rsidRPr="00DB0D3E">
        <w:rPr>
          <w:rFonts w:asciiTheme="minorBidi" w:hAnsiTheme="minorBidi" w:cstheme="minorBidi"/>
          <w:szCs w:val="22"/>
        </w:rPr>
        <w:t xml:space="preserve">based on the IP5 </w:t>
      </w:r>
      <w:r w:rsidR="00A03893" w:rsidRPr="00DB0D3E">
        <w:rPr>
          <w:rFonts w:asciiTheme="minorBidi" w:hAnsiTheme="minorBidi" w:cstheme="minorBidi"/>
          <w:szCs w:val="22"/>
        </w:rPr>
        <w:t>D</w:t>
      </w:r>
      <w:r w:rsidRPr="00DB0D3E">
        <w:rPr>
          <w:rFonts w:asciiTheme="minorBidi" w:hAnsiTheme="minorBidi" w:cstheme="minorBidi"/>
          <w:szCs w:val="22"/>
        </w:rPr>
        <w:t xml:space="preserve">ata </w:t>
      </w:r>
      <w:r w:rsidR="00A03893" w:rsidRPr="00DB0D3E">
        <w:rPr>
          <w:rFonts w:asciiTheme="minorBidi" w:hAnsiTheme="minorBidi" w:cstheme="minorBidi"/>
          <w:szCs w:val="22"/>
        </w:rPr>
        <w:t>E</w:t>
      </w:r>
      <w:r w:rsidRPr="00DB0D3E">
        <w:rPr>
          <w:rFonts w:asciiTheme="minorBidi" w:hAnsiTheme="minorBidi" w:cstheme="minorBidi"/>
          <w:szCs w:val="22"/>
        </w:rPr>
        <w:t xml:space="preserve">xchange </w:t>
      </w:r>
      <w:r w:rsidR="00A03893" w:rsidRPr="00DB0D3E">
        <w:rPr>
          <w:rFonts w:asciiTheme="minorBidi" w:hAnsiTheme="minorBidi" w:cstheme="minorBidi"/>
          <w:szCs w:val="22"/>
        </w:rPr>
        <w:t>P</w:t>
      </w:r>
      <w:r w:rsidRPr="00DB0D3E">
        <w:rPr>
          <w:rFonts w:asciiTheme="minorBidi" w:hAnsiTheme="minorBidi" w:cstheme="minorBidi"/>
          <w:szCs w:val="22"/>
        </w:rPr>
        <w:t>olicy</w:t>
      </w:r>
      <w:r w:rsidR="00717DB5" w:rsidRPr="00DB0D3E">
        <w:rPr>
          <w:rFonts w:asciiTheme="minorBidi" w:hAnsiTheme="minorBidi" w:cstheme="minorBidi"/>
          <w:szCs w:val="22"/>
        </w:rPr>
        <w:t xml:space="preserve"> and provid</w:t>
      </w:r>
      <w:r w:rsidR="0065711B" w:rsidRPr="00DB0D3E">
        <w:rPr>
          <w:rFonts w:asciiTheme="minorBidi" w:hAnsiTheme="minorBidi" w:cstheme="minorBidi"/>
          <w:szCs w:val="22"/>
        </w:rPr>
        <w:t>e</w:t>
      </w:r>
      <w:r w:rsidR="00AA0A55" w:rsidRPr="00DB0D3E">
        <w:rPr>
          <w:rFonts w:asciiTheme="minorBidi" w:hAnsiTheme="minorBidi" w:cstheme="minorBidi"/>
          <w:szCs w:val="22"/>
        </w:rPr>
        <w:t>s</w:t>
      </w:r>
      <w:r w:rsidRPr="00DB0D3E">
        <w:rPr>
          <w:rFonts w:asciiTheme="minorBidi" w:hAnsiTheme="minorBidi" w:cstheme="minorBidi"/>
          <w:szCs w:val="22"/>
        </w:rPr>
        <w:t xml:space="preserve"> recommendations on the exchange and use of IP data covering patents, trademarks, and industrial designs. </w:t>
      </w:r>
      <w:r w:rsidR="00A03893" w:rsidRPr="00DB0D3E">
        <w:rPr>
          <w:rFonts w:asciiTheme="minorBidi" w:hAnsiTheme="minorBidi" w:cstheme="minorBidi"/>
          <w:szCs w:val="22"/>
        </w:rPr>
        <w:t xml:space="preserve"> </w:t>
      </w:r>
      <w:r w:rsidRPr="00DB0D3E">
        <w:rPr>
          <w:rFonts w:asciiTheme="minorBidi" w:hAnsiTheme="minorBidi" w:cstheme="minorBidi"/>
          <w:szCs w:val="22"/>
        </w:rPr>
        <w:t xml:space="preserve">The draft </w:t>
      </w:r>
      <w:r w:rsidR="004A1022" w:rsidRPr="00DB0D3E">
        <w:rPr>
          <w:rFonts w:asciiTheme="minorBidi" w:hAnsiTheme="minorBidi" w:cstheme="minorBidi"/>
          <w:szCs w:val="22"/>
        </w:rPr>
        <w:t xml:space="preserve">standard </w:t>
      </w:r>
      <w:r w:rsidRPr="00DB0D3E">
        <w:rPr>
          <w:rFonts w:asciiTheme="minorBidi" w:hAnsiTheme="minorBidi" w:cstheme="minorBidi"/>
          <w:szCs w:val="22"/>
        </w:rPr>
        <w:t>emphasiz</w:t>
      </w:r>
      <w:r w:rsidR="00A03893" w:rsidRPr="00DB0D3E">
        <w:rPr>
          <w:rFonts w:asciiTheme="minorBidi" w:hAnsiTheme="minorBidi" w:cstheme="minorBidi"/>
          <w:szCs w:val="22"/>
        </w:rPr>
        <w:t>e</w:t>
      </w:r>
      <w:r w:rsidR="004A1022" w:rsidRPr="00DB0D3E">
        <w:rPr>
          <w:rFonts w:asciiTheme="minorBidi" w:hAnsiTheme="minorBidi" w:cstheme="minorBidi"/>
          <w:szCs w:val="22"/>
        </w:rPr>
        <w:t>s</w:t>
      </w:r>
      <w:r w:rsidRPr="00DB0D3E">
        <w:rPr>
          <w:rFonts w:asciiTheme="minorBidi" w:hAnsiTheme="minorBidi" w:cstheme="minorBidi"/>
          <w:szCs w:val="22"/>
        </w:rPr>
        <w:t xml:space="preserve"> key principles, including reciprocity, </w:t>
      </w:r>
      <w:r w:rsidR="00E52BC8" w:rsidRPr="00DB0D3E">
        <w:rPr>
          <w:rFonts w:asciiTheme="minorBidi" w:hAnsiTheme="minorBidi" w:cstheme="minorBidi"/>
          <w:szCs w:val="22"/>
        </w:rPr>
        <w:t xml:space="preserve">the conditions for provision to a </w:t>
      </w:r>
      <w:r w:rsidRPr="00DB0D3E">
        <w:rPr>
          <w:rFonts w:asciiTheme="minorBidi" w:hAnsiTheme="minorBidi" w:cstheme="minorBidi"/>
          <w:szCs w:val="22"/>
        </w:rPr>
        <w:t>third-party, and providing data free of charge or at marginal cost</w:t>
      </w:r>
      <w:r w:rsidR="00E52BC8" w:rsidRPr="00DB0D3E">
        <w:rPr>
          <w:rFonts w:asciiTheme="minorBidi" w:hAnsiTheme="minorBidi" w:cstheme="minorBidi"/>
          <w:szCs w:val="22"/>
        </w:rPr>
        <w:t>.  The goal of the draft standard is</w:t>
      </w:r>
      <w:r w:rsidR="00BA5565" w:rsidRPr="00DB0D3E">
        <w:rPr>
          <w:rFonts w:asciiTheme="minorBidi" w:hAnsiTheme="minorBidi" w:cstheme="minorBidi"/>
          <w:szCs w:val="22"/>
        </w:rPr>
        <w:t xml:space="preserve"> </w:t>
      </w:r>
      <w:r w:rsidRPr="00DB0D3E">
        <w:rPr>
          <w:rFonts w:asciiTheme="minorBidi" w:hAnsiTheme="minorBidi" w:cstheme="minorBidi"/>
          <w:szCs w:val="22"/>
        </w:rPr>
        <w:t>to promote t</w:t>
      </w:r>
      <w:r w:rsidR="00E52BC8" w:rsidRPr="00DB0D3E">
        <w:rPr>
          <w:rFonts w:asciiTheme="minorBidi" w:hAnsiTheme="minorBidi" w:cstheme="minorBidi"/>
          <w:szCs w:val="22"/>
        </w:rPr>
        <w:t xml:space="preserve">he </w:t>
      </w:r>
      <w:r w:rsidRPr="00DB0D3E">
        <w:rPr>
          <w:rFonts w:asciiTheme="minorBidi" w:hAnsiTheme="minorBidi" w:cstheme="minorBidi"/>
          <w:szCs w:val="22"/>
        </w:rPr>
        <w:t>transparent, efficient, and reciprocal sharing of IP data among IP offices globally.</w:t>
      </w:r>
    </w:p>
    <w:p w14:paraId="36C69FC3" w14:textId="0381847E" w:rsidR="00C75524" w:rsidRPr="00DB0D3E" w:rsidRDefault="00391AE9"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Delegation</w:t>
      </w:r>
      <w:r w:rsidR="002F0FC1" w:rsidRPr="00DB0D3E">
        <w:rPr>
          <w:rFonts w:asciiTheme="minorBidi" w:hAnsiTheme="minorBidi" w:cstheme="minorBidi"/>
          <w:szCs w:val="22"/>
        </w:rPr>
        <w:t xml:space="preserve"> of the</w:t>
      </w:r>
      <w:r w:rsidRPr="00DB0D3E">
        <w:rPr>
          <w:rFonts w:asciiTheme="minorBidi" w:hAnsiTheme="minorBidi" w:cstheme="minorBidi"/>
          <w:szCs w:val="22"/>
        </w:rPr>
        <w:t xml:space="preserve"> Republic of Korea expressed general support for the framework, noting that elements such as cost and the redistribution of data to third parties require careful consideration. </w:t>
      </w:r>
      <w:r w:rsidR="002F0FC1" w:rsidRPr="00DB0D3E">
        <w:rPr>
          <w:rFonts w:asciiTheme="minorBidi" w:hAnsiTheme="minorBidi" w:cstheme="minorBidi"/>
          <w:szCs w:val="22"/>
        </w:rPr>
        <w:t xml:space="preserve"> The Delegation of </w:t>
      </w:r>
      <w:r w:rsidRPr="00DB0D3E">
        <w:rPr>
          <w:rFonts w:asciiTheme="minorBidi" w:hAnsiTheme="minorBidi" w:cstheme="minorBidi"/>
          <w:szCs w:val="22"/>
        </w:rPr>
        <w:t xml:space="preserve">Spain raised concerns about </w:t>
      </w:r>
      <w:r w:rsidR="00F0383A" w:rsidRPr="00DB0D3E">
        <w:rPr>
          <w:rFonts w:asciiTheme="minorBidi" w:hAnsiTheme="minorBidi" w:cstheme="minorBidi"/>
          <w:szCs w:val="22"/>
        </w:rPr>
        <w:t xml:space="preserve">the exchange of </w:t>
      </w:r>
      <w:r w:rsidRPr="00DB0D3E">
        <w:rPr>
          <w:rFonts w:asciiTheme="minorBidi" w:hAnsiTheme="minorBidi" w:cstheme="minorBidi"/>
          <w:szCs w:val="22"/>
        </w:rPr>
        <w:t xml:space="preserve">personal data, including postcodes, given </w:t>
      </w:r>
      <w:r w:rsidR="00F0383A" w:rsidRPr="00DB0D3E">
        <w:rPr>
          <w:rFonts w:asciiTheme="minorBidi" w:hAnsiTheme="minorBidi" w:cstheme="minorBidi"/>
          <w:szCs w:val="22"/>
        </w:rPr>
        <w:t xml:space="preserve">the </w:t>
      </w:r>
      <w:r w:rsidRPr="00DB0D3E">
        <w:rPr>
          <w:rFonts w:asciiTheme="minorBidi" w:hAnsiTheme="minorBidi" w:cstheme="minorBidi"/>
          <w:szCs w:val="22"/>
        </w:rPr>
        <w:t xml:space="preserve">stringent European data protection legislation. </w:t>
      </w:r>
      <w:r w:rsidR="002F0FC1" w:rsidRPr="00DB0D3E">
        <w:rPr>
          <w:rFonts w:asciiTheme="minorBidi" w:hAnsiTheme="minorBidi" w:cstheme="minorBidi"/>
          <w:szCs w:val="22"/>
        </w:rPr>
        <w:t xml:space="preserve"> The Delegation of</w:t>
      </w:r>
      <w:r w:rsidRPr="00DB0D3E">
        <w:rPr>
          <w:rFonts w:asciiTheme="minorBidi" w:hAnsiTheme="minorBidi" w:cstheme="minorBidi"/>
          <w:szCs w:val="22"/>
        </w:rPr>
        <w:t xml:space="preserve"> Singapore requested clarification on how the draft aligns with IP5 data policies</w:t>
      </w:r>
      <w:r w:rsidR="00683C71" w:rsidRPr="00DB0D3E">
        <w:rPr>
          <w:rFonts w:asciiTheme="minorBidi" w:hAnsiTheme="minorBidi" w:cstheme="minorBidi"/>
          <w:szCs w:val="22"/>
        </w:rPr>
        <w:t xml:space="preserve"> and</w:t>
      </w:r>
      <w:r w:rsidRPr="00DB0D3E">
        <w:rPr>
          <w:rFonts w:asciiTheme="minorBidi" w:hAnsiTheme="minorBidi" w:cstheme="minorBidi"/>
          <w:szCs w:val="22"/>
        </w:rPr>
        <w:t xml:space="preserve"> recommended considering input from private sector stakeholders. </w:t>
      </w:r>
      <w:r w:rsidR="002F0FC1" w:rsidRPr="00DB0D3E">
        <w:rPr>
          <w:rFonts w:asciiTheme="minorBidi" w:hAnsiTheme="minorBidi" w:cstheme="minorBidi"/>
          <w:szCs w:val="22"/>
        </w:rPr>
        <w:t xml:space="preserve"> </w:t>
      </w:r>
      <w:r w:rsidRPr="00DB0D3E">
        <w:rPr>
          <w:rFonts w:asciiTheme="minorBidi" w:hAnsiTheme="minorBidi" w:cstheme="minorBidi"/>
          <w:szCs w:val="22"/>
        </w:rPr>
        <w:t xml:space="preserve">The </w:t>
      </w:r>
      <w:r w:rsidR="002F0FC1" w:rsidRPr="00DB0D3E">
        <w:rPr>
          <w:rFonts w:asciiTheme="minorBidi" w:hAnsiTheme="minorBidi" w:cstheme="minorBidi"/>
          <w:szCs w:val="22"/>
        </w:rPr>
        <w:t xml:space="preserve">Representative of the </w:t>
      </w:r>
      <w:r w:rsidRPr="00DB0D3E">
        <w:rPr>
          <w:rFonts w:asciiTheme="minorBidi" w:hAnsiTheme="minorBidi" w:cstheme="minorBidi"/>
          <w:szCs w:val="22"/>
        </w:rPr>
        <w:t xml:space="preserve">European Patent </w:t>
      </w:r>
      <w:r w:rsidR="002F0FC1" w:rsidRPr="00DB0D3E">
        <w:rPr>
          <w:rFonts w:asciiTheme="minorBidi" w:hAnsiTheme="minorBidi" w:cstheme="minorBidi"/>
          <w:szCs w:val="22"/>
        </w:rPr>
        <w:t>Organization</w:t>
      </w:r>
      <w:r w:rsidRPr="00DB0D3E">
        <w:rPr>
          <w:rFonts w:asciiTheme="minorBidi" w:hAnsiTheme="minorBidi" w:cstheme="minorBidi"/>
          <w:szCs w:val="22"/>
        </w:rPr>
        <w:t xml:space="preserve"> expressed support for the open exchange and dissemination of patent data based on IP5 practices.</w:t>
      </w:r>
    </w:p>
    <w:p w14:paraId="661614B4" w14:textId="77777777" w:rsidR="002812CD" w:rsidRPr="00DB0D3E" w:rsidDel="00984505" w:rsidRDefault="002812CD" w:rsidP="0092613F">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Pr="00DB0D3E">
        <w:t xml:space="preserve">The Delegation of China </w:t>
      </w:r>
      <w:r w:rsidR="00E625C8" w:rsidRPr="00DB0D3E">
        <w:t>emphasized</w:t>
      </w:r>
      <w:r w:rsidRPr="00DB0D3E">
        <w:t xml:space="preserve"> that the decision on whether data recipients may redistribute IP data to third parties should remain with the data-providing office.  The Delegation noted that in bilateral exchanges, restrictions on redistribution are commonly applied and that offices had raised concerns regarding policy and legal uncertainties surrounding data exchange. </w:t>
      </w:r>
      <w:r w:rsidR="00AA7EA7" w:rsidRPr="00DB0D3E">
        <w:t xml:space="preserve"> </w:t>
      </w:r>
      <w:r w:rsidRPr="00DB0D3E">
        <w:t>The Delegation emphasized that th</w:t>
      </w:r>
      <w:r w:rsidR="000B727C" w:rsidRPr="00DB0D3E">
        <w:t>ose</w:t>
      </w:r>
      <w:r w:rsidRPr="00DB0D3E">
        <w:t xml:space="preserve"> considerations should be fully addressed before finalizing the draft standard. </w:t>
      </w:r>
      <w:r w:rsidR="00AA7EA7" w:rsidRPr="00DB0D3E">
        <w:t xml:space="preserve"> </w:t>
      </w:r>
      <w:r w:rsidRPr="00DB0D3E">
        <w:t xml:space="preserve">The Delegation </w:t>
      </w:r>
      <w:r w:rsidR="009E0986" w:rsidRPr="00DB0D3E">
        <w:t xml:space="preserve">also </w:t>
      </w:r>
      <w:r w:rsidRPr="00DB0D3E">
        <w:t xml:space="preserve">suggested that the Task Force first consolidate a common understanding of the framework and platform for IP data exchange, </w:t>
      </w:r>
      <w:proofErr w:type="gramStart"/>
      <w:r w:rsidRPr="00DB0D3E">
        <w:t>taking into account</w:t>
      </w:r>
      <w:proofErr w:type="gramEnd"/>
      <w:r w:rsidRPr="00DB0D3E">
        <w:t xml:space="preserve"> all </w:t>
      </w:r>
      <w:r w:rsidR="002C2E70" w:rsidRPr="00DB0D3E">
        <w:t>O</w:t>
      </w:r>
      <w:r w:rsidRPr="00DB0D3E">
        <w:t xml:space="preserve">ffices’ perspectives, and then proceed to refine the draft standard. </w:t>
      </w:r>
      <w:r w:rsidR="00890A0F" w:rsidRPr="00DB0D3E">
        <w:t xml:space="preserve"> The</w:t>
      </w:r>
      <w:r w:rsidR="00D33024" w:rsidRPr="00DB0D3E">
        <w:t xml:space="preserve"> Delegation also</w:t>
      </w:r>
      <w:r w:rsidRPr="00DB0D3E">
        <w:t xml:space="preserve"> stressed the need to ensure that the draft </w:t>
      </w:r>
      <w:r w:rsidR="00910C00" w:rsidRPr="00DB0D3E">
        <w:t xml:space="preserve">standard </w:t>
      </w:r>
      <w:r w:rsidRPr="00DB0D3E">
        <w:t>clearly distinguishes between internal use, external use, and third-party redistribution, and that legal compliance with national or regional laws is maintained.</w:t>
      </w:r>
    </w:p>
    <w:p w14:paraId="7E679D60" w14:textId="025647F7" w:rsidR="00B87D93" w:rsidRPr="00DB0D3E" w:rsidRDefault="00C75524"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2F0FC1" w:rsidRPr="00DB0D3E">
        <w:rPr>
          <w:rFonts w:asciiTheme="minorBidi" w:hAnsiTheme="minorBidi" w:cstheme="minorBidi"/>
          <w:szCs w:val="22"/>
        </w:rPr>
        <w:t xml:space="preserve">The Delegation of </w:t>
      </w:r>
      <w:r w:rsidR="00391AE9" w:rsidRPr="00DB0D3E">
        <w:rPr>
          <w:rFonts w:asciiTheme="minorBidi" w:hAnsiTheme="minorBidi" w:cstheme="minorBidi"/>
          <w:szCs w:val="22"/>
        </w:rPr>
        <w:t>Brazil noted that utility models are considered patents under Brazilian law and should be explicitly included within the scope of exchanged IP data.</w:t>
      </w:r>
      <w:r w:rsidRPr="00DB0D3E">
        <w:rPr>
          <w:rFonts w:asciiTheme="minorBidi" w:hAnsiTheme="minorBidi" w:cstheme="minorBidi"/>
          <w:szCs w:val="22"/>
        </w:rPr>
        <w:t xml:space="preserve">  </w:t>
      </w:r>
      <w:r w:rsidR="00B6412D" w:rsidRPr="00DB0D3E">
        <w:rPr>
          <w:rFonts w:asciiTheme="minorBidi" w:hAnsiTheme="minorBidi" w:cstheme="minorBidi"/>
          <w:szCs w:val="22"/>
        </w:rPr>
        <w:t xml:space="preserve">In response, the International Bureau </w:t>
      </w:r>
      <w:r w:rsidR="007B1150" w:rsidRPr="00DB0D3E">
        <w:rPr>
          <w:rFonts w:asciiTheme="minorBidi" w:hAnsiTheme="minorBidi" w:cstheme="minorBidi"/>
          <w:szCs w:val="22"/>
        </w:rPr>
        <w:t xml:space="preserve">as </w:t>
      </w:r>
      <w:r w:rsidR="007E30D3" w:rsidRPr="00DB0D3E">
        <w:rPr>
          <w:rFonts w:asciiTheme="minorBidi" w:hAnsiTheme="minorBidi" w:cstheme="minorBidi"/>
          <w:szCs w:val="22"/>
        </w:rPr>
        <w:t xml:space="preserve">a </w:t>
      </w:r>
      <w:r w:rsidR="007B1150" w:rsidRPr="00DB0D3E">
        <w:rPr>
          <w:rFonts w:asciiTheme="minorBidi" w:hAnsiTheme="minorBidi" w:cstheme="minorBidi"/>
          <w:szCs w:val="22"/>
        </w:rPr>
        <w:t xml:space="preserve">Task Force </w:t>
      </w:r>
      <w:r w:rsidR="00295A7B" w:rsidRPr="00DB0D3E">
        <w:rPr>
          <w:rFonts w:asciiTheme="minorBidi" w:hAnsiTheme="minorBidi" w:cstheme="minorBidi"/>
          <w:szCs w:val="22"/>
        </w:rPr>
        <w:t>c</w:t>
      </w:r>
      <w:r w:rsidR="007B1150" w:rsidRPr="00DB0D3E">
        <w:rPr>
          <w:rFonts w:asciiTheme="minorBidi" w:hAnsiTheme="minorBidi" w:cstheme="minorBidi"/>
          <w:szCs w:val="22"/>
        </w:rPr>
        <w:t>o-</w:t>
      </w:r>
      <w:r w:rsidR="00AB78F2" w:rsidRPr="00DB0D3E">
        <w:rPr>
          <w:rFonts w:asciiTheme="minorBidi" w:hAnsiTheme="minorBidi" w:cstheme="minorBidi"/>
          <w:szCs w:val="22"/>
        </w:rPr>
        <w:t>l</w:t>
      </w:r>
      <w:r w:rsidR="007B1150" w:rsidRPr="00DB0D3E">
        <w:rPr>
          <w:rFonts w:asciiTheme="minorBidi" w:hAnsiTheme="minorBidi" w:cstheme="minorBidi"/>
          <w:szCs w:val="22"/>
        </w:rPr>
        <w:t xml:space="preserve">eader, </w:t>
      </w:r>
      <w:r w:rsidR="00B6412D" w:rsidRPr="00DB0D3E">
        <w:rPr>
          <w:rFonts w:asciiTheme="minorBidi" w:hAnsiTheme="minorBidi" w:cstheme="minorBidi"/>
          <w:szCs w:val="22"/>
        </w:rPr>
        <w:t xml:space="preserve">clarified that the draft covers published IP data </w:t>
      </w:r>
      <w:r w:rsidR="00186610" w:rsidRPr="00DB0D3E">
        <w:rPr>
          <w:rFonts w:asciiTheme="minorBidi" w:hAnsiTheme="minorBidi" w:cstheme="minorBidi"/>
          <w:szCs w:val="22"/>
        </w:rPr>
        <w:t xml:space="preserve">including patents </w:t>
      </w:r>
      <w:r w:rsidR="000E7D77" w:rsidRPr="00DB0D3E">
        <w:rPr>
          <w:rFonts w:asciiTheme="minorBidi" w:hAnsiTheme="minorBidi" w:cstheme="minorBidi"/>
          <w:szCs w:val="22"/>
        </w:rPr>
        <w:t>according to the</w:t>
      </w:r>
      <w:r w:rsidR="006639F3" w:rsidRPr="00DB0D3E">
        <w:rPr>
          <w:rFonts w:asciiTheme="minorBidi" w:hAnsiTheme="minorBidi" w:cstheme="minorBidi"/>
          <w:szCs w:val="22"/>
        </w:rPr>
        <w:t>ir definition</w:t>
      </w:r>
      <w:r w:rsidR="00853FAB" w:rsidRPr="00DB0D3E">
        <w:rPr>
          <w:rFonts w:asciiTheme="minorBidi" w:hAnsiTheme="minorBidi" w:cstheme="minorBidi"/>
          <w:szCs w:val="22"/>
        </w:rPr>
        <w:t xml:space="preserve"> </w:t>
      </w:r>
      <w:r w:rsidR="00737DD6" w:rsidRPr="00DB0D3E">
        <w:rPr>
          <w:rFonts w:asciiTheme="minorBidi" w:hAnsiTheme="minorBidi" w:cstheme="minorBidi"/>
          <w:szCs w:val="22"/>
        </w:rPr>
        <w:t>following</w:t>
      </w:r>
      <w:r w:rsidR="00B6412D" w:rsidRPr="00DB0D3E">
        <w:rPr>
          <w:rFonts w:asciiTheme="minorBidi" w:hAnsiTheme="minorBidi" w:cstheme="minorBidi"/>
          <w:szCs w:val="22"/>
        </w:rPr>
        <w:t xml:space="preserve"> WIPO </w:t>
      </w:r>
      <w:r w:rsidR="00720068" w:rsidRPr="00DB0D3E">
        <w:rPr>
          <w:rFonts w:asciiTheme="minorBidi" w:hAnsiTheme="minorBidi" w:cstheme="minorBidi"/>
          <w:szCs w:val="22"/>
        </w:rPr>
        <w:t xml:space="preserve">Standard </w:t>
      </w:r>
      <w:r w:rsidR="00B6412D" w:rsidRPr="00DB0D3E">
        <w:rPr>
          <w:rFonts w:asciiTheme="minorBidi" w:hAnsiTheme="minorBidi" w:cstheme="minorBidi"/>
          <w:szCs w:val="22"/>
        </w:rPr>
        <w:t>ST</w:t>
      </w:r>
      <w:r w:rsidR="00B87D93" w:rsidRPr="00DB0D3E">
        <w:rPr>
          <w:rFonts w:asciiTheme="minorBidi" w:hAnsiTheme="minorBidi" w:cstheme="minorBidi"/>
          <w:szCs w:val="22"/>
        </w:rPr>
        <w:t>.</w:t>
      </w:r>
      <w:r w:rsidR="00B6412D" w:rsidRPr="00DB0D3E">
        <w:rPr>
          <w:rFonts w:asciiTheme="minorBidi" w:hAnsiTheme="minorBidi" w:cstheme="minorBidi"/>
          <w:szCs w:val="22"/>
        </w:rPr>
        <w:t>9</w:t>
      </w:r>
      <w:r w:rsidR="00A54A4B" w:rsidRPr="00DB0D3E">
        <w:rPr>
          <w:rFonts w:asciiTheme="minorBidi" w:hAnsiTheme="minorBidi" w:cstheme="minorBidi"/>
          <w:szCs w:val="22"/>
        </w:rPr>
        <w:t>, which</w:t>
      </w:r>
      <w:r w:rsidR="0028007B" w:rsidRPr="00DB0D3E">
        <w:rPr>
          <w:rFonts w:asciiTheme="minorBidi" w:hAnsiTheme="minorBidi" w:cstheme="minorBidi"/>
          <w:szCs w:val="22"/>
        </w:rPr>
        <w:t xml:space="preserve"> </w:t>
      </w:r>
      <w:r w:rsidR="00B6412D" w:rsidRPr="00DB0D3E">
        <w:rPr>
          <w:rFonts w:asciiTheme="minorBidi" w:hAnsiTheme="minorBidi" w:cstheme="minorBidi"/>
          <w:szCs w:val="22"/>
        </w:rPr>
        <w:t xml:space="preserve">includes utility models. </w:t>
      </w:r>
      <w:r w:rsidR="00B87D93" w:rsidRPr="00DB0D3E">
        <w:rPr>
          <w:rFonts w:asciiTheme="minorBidi" w:hAnsiTheme="minorBidi" w:cstheme="minorBidi"/>
          <w:szCs w:val="22"/>
        </w:rPr>
        <w:t xml:space="preserve"> </w:t>
      </w:r>
      <w:r w:rsidR="00F13BA4" w:rsidRPr="00DB0D3E">
        <w:rPr>
          <w:rFonts w:asciiTheme="minorBidi" w:hAnsiTheme="minorBidi" w:cstheme="minorBidi"/>
          <w:szCs w:val="22"/>
        </w:rPr>
        <w:t>The International Bureau</w:t>
      </w:r>
      <w:r w:rsidR="00B6412D" w:rsidRPr="00DB0D3E">
        <w:rPr>
          <w:rFonts w:asciiTheme="minorBidi" w:hAnsiTheme="minorBidi" w:cstheme="minorBidi"/>
          <w:szCs w:val="22"/>
        </w:rPr>
        <w:t xml:space="preserve"> also </w:t>
      </w:r>
      <w:r w:rsidR="004E693C" w:rsidRPr="00DB0D3E">
        <w:rPr>
          <w:rFonts w:asciiTheme="minorBidi" w:hAnsiTheme="minorBidi" w:cstheme="minorBidi"/>
          <w:szCs w:val="22"/>
        </w:rPr>
        <w:t>informed the CWS</w:t>
      </w:r>
      <w:r w:rsidR="00B6412D" w:rsidRPr="00DB0D3E">
        <w:rPr>
          <w:rFonts w:asciiTheme="minorBidi" w:hAnsiTheme="minorBidi" w:cstheme="minorBidi"/>
          <w:szCs w:val="22"/>
        </w:rPr>
        <w:t xml:space="preserve"> that </w:t>
      </w:r>
      <w:r w:rsidR="00C62077" w:rsidRPr="00DB0D3E">
        <w:rPr>
          <w:rFonts w:asciiTheme="minorBidi" w:hAnsiTheme="minorBidi" w:cstheme="minorBidi"/>
          <w:szCs w:val="22"/>
        </w:rPr>
        <w:t xml:space="preserve">it intends to include a topic </w:t>
      </w:r>
      <w:r w:rsidR="00AA6B9A" w:rsidRPr="00DB0D3E">
        <w:rPr>
          <w:rFonts w:asciiTheme="minorBidi" w:hAnsiTheme="minorBidi" w:cstheme="minorBidi"/>
          <w:szCs w:val="22"/>
        </w:rPr>
        <w:t xml:space="preserve">on </w:t>
      </w:r>
      <w:r w:rsidR="00B6412D" w:rsidRPr="00DB0D3E">
        <w:rPr>
          <w:rFonts w:asciiTheme="minorBidi" w:hAnsiTheme="minorBidi" w:cstheme="minorBidi"/>
          <w:szCs w:val="22"/>
        </w:rPr>
        <w:t xml:space="preserve">the purpose and benefits of </w:t>
      </w:r>
      <w:r w:rsidR="00905439" w:rsidRPr="00DB0D3E">
        <w:rPr>
          <w:rFonts w:asciiTheme="minorBidi" w:hAnsiTheme="minorBidi" w:cstheme="minorBidi"/>
          <w:szCs w:val="22"/>
        </w:rPr>
        <w:t xml:space="preserve">IP </w:t>
      </w:r>
      <w:r w:rsidR="00B6412D" w:rsidRPr="00DB0D3E">
        <w:rPr>
          <w:rFonts w:asciiTheme="minorBidi" w:hAnsiTheme="minorBidi" w:cstheme="minorBidi"/>
          <w:szCs w:val="22"/>
        </w:rPr>
        <w:t>data sharing</w:t>
      </w:r>
      <w:r w:rsidR="00AA6B9A" w:rsidRPr="00DB0D3E">
        <w:rPr>
          <w:rFonts w:asciiTheme="minorBidi" w:hAnsiTheme="minorBidi" w:cstheme="minorBidi"/>
          <w:szCs w:val="22"/>
        </w:rPr>
        <w:t xml:space="preserve"> </w:t>
      </w:r>
      <w:r w:rsidR="00905439" w:rsidRPr="00DB0D3E">
        <w:rPr>
          <w:rFonts w:asciiTheme="minorBidi" w:hAnsiTheme="minorBidi" w:cstheme="minorBidi"/>
          <w:szCs w:val="22"/>
        </w:rPr>
        <w:t xml:space="preserve">at policy-level </w:t>
      </w:r>
      <w:r w:rsidR="00AA6B9A" w:rsidRPr="00DB0D3E">
        <w:rPr>
          <w:rFonts w:asciiTheme="minorBidi" w:hAnsiTheme="minorBidi" w:cstheme="minorBidi"/>
          <w:szCs w:val="22"/>
        </w:rPr>
        <w:t xml:space="preserve">for the </w:t>
      </w:r>
      <w:r w:rsidR="006E0C88" w:rsidRPr="00DB0D3E">
        <w:rPr>
          <w:rFonts w:asciiTheme="minorBidi" w:hAnsiTheme="minorBidi" w:cstheme="minorBidi"/>
          <w:szCs w:val="22"/>
        </w:rPr>
        <w:t xml:space="preserve">second session of the </w:t>
      </w:r>
      <w:r w:rsidR="00AA6B9A" w:rsidRPr="00DB0D3E">
        <w:rPr>
          <w:rFonts w:asciiTheme="minorBidi" w:hAnsiTheme="minorBidi" w:cstheme="minorBidi"/>
          <w:szCs w:val="22"/>
        </w:rPr>
        <w:t>WILD</w:t>
      </w:r>
      <w:r w:rsidR="00B6412D" w:rsidRPr="00DB0D3E">
        <w:rPr>
          <w:rFonts w:asciiTheme="minorBidi" w:hAnsiTheme="minorBidi" w:cstheme="minorBidi"/>
          <w:szCs w:val="22"/>
        </w:rPr>
        <w:t>.</w:t>
      </w:r>
    </w:p>
    <w:p w14:paraId="03BDB396" w14:textId="43137582" w:rsidR="00C2505B" w:rsidRPr="00DB0D3E" w:rsidRDefault="006C2A2E" w:rsidP="0092613F">
      <w:pPr>
        <w:pStyle w:val="ONUME"/>
        <w:numPr>
          <w:ilvl w:val="0"/>
          <w:numId w:val="0"/>
        </w:numPr>
        <w:rPr>
          <w:rFonts w:asciiTheme="minorBidi" w:hAnsiTheme="minorBidi" w:cstheme="minorBidi"/>
          <w:szCs w:val="22"/>
        </w:rPr>
      </w:pPr>
      <w:r w:rsidRPr="00DB0D3E">
        <w:fldChar w:fldCharType="begin"/>
      </w:r>
      <w:r w:rsidRPr="00DB0D3E">
        <w:instrText xml:space="preserve"> AUTONUM  </w:instrText>
      </w:r>
      <w:r w:rsidRPr="00DB0D3E">
        <w:fldChar w:fldCharType="end"/>
      </w:r>
      <w:r w:rsidRPr="00DB0D3E">
        <w:tab/>
      </w:r>
      <w:r w:rsidR="00C2505B" w:rsidRPr="00DB0D3E">
        <w:t xml:space="preserve">Regarding the </w:t>
      </w:r>
      <w:r w:rsidRPr="00DB0D3E">
        <w:t xml:space="preserve">IP Data Exchange </w:t>
      </w:r>
      <w:r w:rsidR="00C2505B" w:rsidRPr="00DB0D3E">
        <w:t xml:space="preserve">Task Force work plan, the Delegation of Japan indicated that, based on the comments received, the Task Force intends to resume </w:t>
      </w:r>
      <w:r w:rsidR="0097796E" w:rsidRPr="00DB0D3E">
        <w:t>its</w:t>
      </w:r>
      <w:r w:rsidR="00C2505B" w:rsidRPr="00DB0D3E">
        <w:t xml:space="preserve"> discussions </w:t>
      </w:r>
      <w:r w:rsidR="00545A28" w:rsidRPr="00DB0D3E" w:rsidDel="003E4210">
        <w:t xml:space="preserve">on </w:t>
      </w:r>
      <w:r w:rsidR="00545A28" w:rsidRPr="00DB0D3E">
        <w:rPr>
          <w:rFonts w:asciiTheme="minorBidi" w:hAnsiTheme="minorBidi" w:cstheme="minorBidi"/>
          <w:szCs w:val="22"/>
        </w:rPr>
        <w:t xml:space="preserve">the project brief on IP Data Exchange Framework and Platform as </w:t>
      </w:r>
      <w:r w:rsidR="00866F41" w:rsidRPr="00DB0D3E">
        <w:rPr>
          <w:rFonts w:asciiTheme="minorBidi" w:hAnsiTheme="minorBidi" w:cstheme="minorBidi"/>
          <w:szCs w:val="22"/>
        </w:rPr>
        <w:t>agreed</w:t>
      </w:r>
      <w:r w:rsidR="00A9658F" w:rsidRPr="00DB0D3E">
        <w:rPr>
          <w:rFonts w:asciiTheme="minorBidi" w:hAnsiTheme="minorBidi" w:cstheme="minorBidi"/>
          <w:szCs w:val="22"/>
        </w:rPr>
        <w:t xml:space="preserve"> </w:t>
      </w:r>
      <w:r w:rsidR="009D33E0" w:rsidRPr="00DB0D3E">
        <w:rPr>
          <w:rFonts w:asciiTheme="minorBidi" w:hAnsiTheme="minorBidi" w:cstheme="minorBidi"/>
          <w:szCs w:val="22"/>
        </w:rPr>
        <w:t xml:space="preserve">up at </w:t>
      </w:r>
      <w:r w:rsidR="002A4D34" w:rsidRPr="00DB0D3E">
        <w:rPr>
          <w:rFonts w:asciiTheme="minorBidi" w:hAnsiTheme="minorBidi" w:cstheme="minorBidi"/>
          <w:szCs w:val="22"/>
        </w:rPr>
        <w:t>th</w:t>
      </w:r>
      <w:r w:rsidR="000543F8" w:rsidRPr="00DB0D3E">
        <w:rPr>
          <w:rFonts w:asciiTheme="minorBidi" w:hAnsiTheme="minorBidi" w:cstheme="minorBidi"/>
          <w:szCs w:val="22"/>
        </w:rPr>
        <w:t>is session.</w:t>
      </w:r>
    </w:p>
    <w:p w14:paraId="13C4F95A" w14:textId="1232E3FD" w:rsidR="00ED55CD" w:rsidRPr="00DB0D3E" w:rsidRDefault="0092613F" w:rsidP="00990361">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reviewed and commented on the working draft of the “Recommendations for the Exchange of Intellectual Property Data and its Use” presented by the IP Data Exchange Task Force.</w:t>
      </w:r>
      <w:r w:rsidR="003D4E61" w:rsidRPr="00DB0D3E">
        <w:rPr>
          <w:rFonts w:asciiTheme="minorBidi" w:hAnsiTheme="minorBidi" w:cstheme="minorBidi"/>
          <w:szCs w:val="22"/>
        </w:rPr>
        <w:t xml:space="preserve">  </w:t>
      </w:r>
      <w:r w:rsidR="004C1901" w:rsidRPr="00DB0D3E">
        <w:rPr>
          <w:rFonts w:asciiTheme="minorBidi" w:hAnsiTheme="minorBidi" w:cstheme="minorBidi"/>
          <w:szCs w:val="22"/>
        </w:rPr>
        <w:t>The CWS requested</w:t>
      </w:r>
      <w:r w:rsidR="009D1467" w:rsidRPr="00DB0D3E">
        <w:rPr>
          <w:rFonts w:asciiTheme="minorBidi" w:hAnsiTheme="minorBidi" w:cstheme="minorBidi"/>
          <w:szCs w:val="22"/>
        </w:rPr>
        <w:t xml:space="preserve"> that the Task Force </w:t>
      </w:r>
      <w:r w:rsidR="006257DA" w:rsidRPr="00DB0D3E">
        <w:rPr>
          <w:rFonts w:asciiTheme="minorBidi" w:hAnsiTheme="minorBidi" w:cstheme="minorBidi"/>
          <w:szCs w:val="22"/>
        </w:rPr>
        <w:t>consider the comments provided</w:t>
      </w:r>
      <w:r w:rsidR="00E63AB7" w:rsidRPr="00DB0D3E">
        <w:rPr>
          <w:rFonts w:asciiTheme="minorBidi" w:hAnsiTheme="minorBidi" w:cstheme="minorBidi"/>
          <w:szCs w:val="22"/>
        </w:rPr>
        <w:t xml:space="preserve"> to </w:t>
      </w:r>
      <w:r w:rsidR="00251394" w:rsidRPr="00DB0D3E">
        <w:rPr>
          <w:rFonts w:asciiTheme="minorBidi" w:hAnsiTheme="minorBidi" w:cstheme="minorBidi"/>
          <w:szCs w:val="22"/>
        </w:rPr>
        <w:t xml:space="preserve">further </w:t>
      </w:r>
      <w:r w:rsidR="00BD3EC5" w:rsidRPr="00DB0D3E">
        <w:rPr>
          <w:rFonts w:asciiTheme="minorBidi" w:hAnsiTheme="minorBidi" w:cstheme="minorBidi"/>
          <w:szCs w:val="22"/>
        </w:rPr>
        <w:t>improve</w:t>
      </w:r>
      <w:r w:rsidR="00495813" w:rsidRPr="00DB0D3E">
        <w:rPr>
          <w:rFonts w:asciiTheme="minorBidi" w:hAnsiTheme="minorBidi" w:cstheme="minorBidi"/>
          <w:szCs w:val="22"/>
        </w:rPr>
        <w:t xml:space="preserve"> the</w:t>
      </w:r>
      <w:r w:rsidR="00BD3EC5" w:rsidRPr="00DB0D3E">
        <w:rPr>
          <w:rFonts w:asciiTheme="minorBidi" w:hAnsiTheme="minorBidi" w:cstheme="minorBidi"/>
          <w:szCs w:val="22"/>
        </w:rPr>
        <w:t xml:space="preserve"> draft</w:t>
      </w:r>
      <w:r w:rsidR="00251394" w:rsidRPr="00DB0D3E">
        <w:rPr>
          <w:rFonts w:asciiTheme="minorBidi" w:hAnsiTheme="minorBidi" w:cstheme="minorBidi"/>
          <w:szCs w:val="22"/>
        </w:rPr>
        <w:t xml:space="preserve"> </w:t>
      </w:r>
      <w:r w:rsidR="001245A2" w:rsidRPr="00DB0D3E">
        <w:rPr>
          <w:rFonts w:asciiTheme="minorBidi" w:hAnsiTheme="minorBidi" w:cstheme="minorBidi"/>
          <w:szCs w:val="22"/>
        </w:rPr>
        <w:t>s</w:t>
      </w:r>
      <w:r w:rsidR="00AD203A" w:rsidRPr="00DB0D3E">
        <w:rPr>
          <w:rFonts w:asciiTheme="minorBidi" w:hAnsiTheme="minorBidi" w:cstheme="minorBidi"/>
          <w:szCs w:val="22"/>
        </w:rPr>
        <w:t>tandard.</w:t>
      </w:r>
    </w:p>
    <w:p w14:paraId="1B9333E4" w14:textId="5CDBCB30" w:rsidR="00C9020E" w:rsidRPr="00DB0D3E" w:rsidRDefault="00C94D5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791CB7" w:rsidRPr="00DB0D3E">
        <w:rPr>
          <w:rFonts w:asciiTheme="minorBidi" w:hAnsiTheme="minorBidi" w:cstheme="minorBidi"/>
          <w:szCs w:val="22"/>
        </w:rPr>
        <w:t xml:space="preserve">The CWS </w:t>
      </w:r>
      <w:r w:rsidR="00ED2576" w:rsidRPr="00DB0D3E">
        <w:rPr>
          <w:rFonts w:asciiTheme="minorBidi" w:hAnsiTheme="minorBidi" w:cstheme="minorBidi"/>
          <w:szCs w:val="22"/>
        </w:rPr>
        <w:t xml:space="preserve">agreed on </w:t>
      </w:r>
      <w:r w:rsidR="00ED55CD" w:rsidRPr="00DB0D3E">
        <w:rPr>
          <w:rFonts w:asciiTheme="minorBidi" w:hAnsiTheme="minorBidi" w:cstheme="minorBidi"/>
          <w:szCs w:val="22"/>
        </w:rPr>
        <w:t>amendments to the Task Force</w:t>
      </w:r>
      <w:r w:rsidR="00D56F54" w:rsidRPr="00DB0D3E">
        <w:rPr>
          <w:rFonts w:asciiTheme="minorBidi" w:hAnsiTheme="minorBidi" w:cstheme="minorBidi"/>
          <w:szCs w:val="22"/>
        </w:rPr>
        <w:t>’s</w:t>
      </w:r>
      <w:r w:rsidR="00ED55CD" w:rsidRPr="00DB0D3E">
        <w:rPr>
          <w:rFonts w:asciiTheme="minorBidi" w:hAnsiTheme="minorBidi" w:cstheme="minorBidi"/>
          <w:szCs w:val="22"/>
        </w:rPr>
        <w:t xml:space="preserve"> work plan, provided at the request of the Delegation of China, specifically to </w:t>
      </w:r>
      <w:r w:rsidR="004F1B39" w:rsidRPr="00DB0D3E">
        <w:rPr>
          <w:rFonts w:asciiTheme="minorBidi" w:hAnsiTheme="minorBidi" w:cstheme="minorBidi"/>
          <w:szCs w:val="22"/>
        </w:rPr>
        <w:t xml:space="preserve">first reach a consensus on the project brief on IP Data Exchange Framework and Platform </w:t>
      </w:r>
      <w:r w:rsidR="00ED55CD" w:rsidRPr="00DB0D3E">
        <w:rPr>
          <w:rFonts w:asciiTheme="minorBidi" w:hAnsiTheme="minorBidi" w:cstheme="minorBidi"/>
          <w:szCs w:val="22"/>
        </w:rPr>
        <w:t>before proceeding to improve the draft standard in the next phase considering the outcomes of the survey.</w:t>
      </w:r>
    </w:p>
    <w:p w14:paraId="793A7F00" w14:textId="6B3754B0" w:rsidR="00C9020E" w:rsidRPr="00DB0D3E" w:rsidRDefault="00C9020E" w:rsidP="00D850B1">
      <w:pPr>
        <w:pStyle w:val="Heading3"/>
        <w:rPr>
          <w:rFonts w:asciiTheme="minorBidi" w:hAnsiTheme="minorBidi" w:cstheme="minorBidi"/>
          <w:szCs w:val="22"/>
        </w:rPr>
      </w:pPr>
      <w:r w:rsidRPr="00DB0D3E">
        <w:rPr>
          <w:rFonts w:asciiTheme="minorBidi" w:hAnsiTheme="minorBidi" w:cstheme="minorBidi"/>
          <w:szCs w:val="22"/>
        </w:rPr>
        <w:t xml:space="preserve">Agenda Item 8(f): </w:t>
      </w:r>
      <w:r w:rsidR="00FC5CF3" w:rsidRPr="00DB0D3E">
        <w:rPr>
          <w:rFonts w:asciiTheme="minorBidi" w:hAnsiTheme="minorBidi" w:cstheme="minorBidi"/>
          <w:szCs w:val="22"/>
        </w:rPr>
        <w:t xml:space="preserve"> </w:t>
      </w:r>
      <w:r w:rsidRPr="00DB0D3E">
        <w:rPr>
          <w:rFonts w:asciiTheme="minorBidi" w:hAnsiTheme="minorBidi" w:cstheme="minorBidi"/>
          <w:szCs w:val="22"/>
        </w:rPr>
        <w:t xml:space="preserve">Digitization of intellectual property documentation </w:t>
      </w:r>
    </w:p>
    <w:p w14:paraId="08C04B4C" w14:textId="613BC495" w:rsidR="00256A9A" w:rsidRPr="00DB0D3E" w:rsidRDefault="0092613F" w:rsidP="00256A9A">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71" w:history="1">
        <w:r w:rsidR="007E03EA" w:rsidRPr="00DB0D3E">
          <w:rPr>
            <w:rStyle w:val="Hyperlink"/>
            <w:rFonts w:asciiTheme="minorBidi" w:hAnsiTheme="minorBidi" w:cstheme="minorBidi"/>
            <w:szCs w:val="22"/>
          </w:rPr>
          <w:t>CWS/13/28</w:t>
        </w:r>
      </w:hyperlink>
      <w:r w:rsidR="00256A9A" w:rsidRPr="00DB0D3E">
        <w:rPr>
          <w:rFonts w:asciiTheme="minorBidi" w:hAnsiTheme="minorBidi" w:cstheme="minorBidi"/>
          <w:szCs w:val="22"/>
        </w:rPr>
        <w:t>.</w:t>
      </w:r>
    </w:p>
    <w:p w14:paraId="33C130EF" w14:textId="4B49C80D" w:rsidR="00684BC7" w:rsidRPr="00DB0D3E" w:rsidRDefault="007E03EA" w:rsidP="0092613F">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810048" w:rsidRPr="00DB0D3E">
        <w:rPr>
          <w:rFonts w:asciiTheme="minorBidi" w:hAnsiTheme="minorBidi" w:cstheme="minorBidi"/>
          <w:szCs w:val="22"/>
        </w:rPr>
        <w:t>The International Bureau</w:t>
      </w:r>
      <w:r w:rsidR="00256A9A" w:rsidRPr="00DB0D3E">
        <w:rPr>
          <w:rFonts w:asciiTheme="minorBidi" w:hAnsiTheme="minorBidi" w:cstheme="minorBidi"/>
          <w:szCs w:val="22"/>
        </w:rPr>
        <w:t xml:space="preserve"> presented an overview of the challenges experienced by IP offices in the digitization of IP documentation, particularly patent </w:t>
      </w:r>
      <w:r w:rsidR="00B157F7" w:rsidRPr="00DB0D3E">
        <w:rPr>
          <w:rFonts w:asciiTheme="minorBidi" w:hAnsiTheme="minorBidi" w:cstheme="minorBidi"/>
          <w:szCs w:val="22"/>
        </w:rPr>
        <w:t>publications</w:t>
      </w:r>
      <w:r w:rsidR="00256A9A" w:rsidRPr="00DB0D3E">
        <w:rPr>
          <w:rFonts w:asciiTheme="minorBidi" w:hAnsiTheme="minorBidi" w:cstheme="minorBidi"/>
          <w:szCs w:val="22"/>
        </w:rPr>
        <w:t>, and outlined proposed next steps for supporting</w:t>
      </w:r>
      <w:r w:rsidR="00E617A1" w:rsidRPr="00DB0D3E">
        <w:rPr>
          <w:rFonts w:asciiTheme="minorBidi" w:hAnsiTheme="minorBidi" w:cstheme="minorBidi"/>
          <w:szCs w:val="22"/>
        </w:rPr>
        <w:t>, in particular,</w:t>
      </w:r>
      <w:r w:rsidR="00256A9A" w:rsidRPr="00DB0D3E">
        <w:rPr>
          <w:rFonts w:asciiTheme="minorBidi" w:hAnsiTheme="minorBidi" w:cstheme="minorBidi"/>
          <w:szCs w:val="22"/>
        </w:rPr>
        <w:t xml:space="preserve"> </w:t>
      </w:r>
      <w:r w:rsidR="0004748F" w:rsidRPr="00DB0D3E">
        <w:rPr>
          <w:rFonts w:asciiTheme="minorBidi" w:hAnsiTheme="minorBidi" w:cstheme="minorBidi"/>
          <w:szCs w:val="22"/>
        </w:rPr>
        <w:t xml:space="preserve">Offices </w:t>
      </w:r>
      <w:r w:rsidR="000D2369" w:rsidRPr="00DB0D3E">
        <w:rPr>
          <w:rFonts w:asciiTheme="minorBidi" w:hAnsiTheme="minorBidi" w:cstheme="minorBidi"/>
          <w:szCs w:val="22"/>
        </w:rPr>
        <w:t>wh</w:t>
      </w:r>
      <w:r w:rsidR="003A455C" w:rsidRPr="00DB0D3E">
        <w:rPr>
          <w:rFonts w:asciiTheme="minorBidi" w:hAnsiTheme="minorBidi" w:cstheme="minorBidi"/>
          <w:szCs w:val="22"/>
        </w:rPr>
        <w:t>ich</w:t>
      </w:r>
      <w:r w:rsidR="000D2369" w:rsidRPr="00DB0D3E">
        <w:rPr>
          <w:rFonts w:asciiTheme="minorBidi" w:hAnsiTheme="minorBidi" w:cstheme="minorBidi"/>
          <w:szCs w:val="22"/>
        </w:rPr>
        <w:t xml:space="preserve"> must meet the</w:t>
      </w:r>
      <w:r w:rsidR="00256A9A" w:rsidRPr="00DB0D3E">
        <w:rPr>
          <w:rFonts w:asciiTheme="minorBidi" w:hAnsiTheme="minorBidi" w:cstheme="minorBidi"/>
          <w:szCs w:val="22"/>
        </w:rPr>
        <w:t xml:space="preserve"> PCT </w:t>
      </w:r>
      <w:r w:rsidR="007B76DA" w:rsidRPr="00DB0D3E">
        <w:rPr>
          <w:rFonts w:asciiTheme="minorBidi" w:hAnsiTheme="minorBidi" w:cstheme="minorBidi"/>
          <w:szCs w:val="22"/>
        </w:rPr>
        <w:t>minimum documentation requirements</w:t>
      </w:r>
      <w:r w:rsidR="00256A9A" w:rsidRPr="00DB0D3E">
        <w:rPr>
          <w:rFonts w:asciiTheme="minorBidi" w:hAnsiTheme="minorBidi" w:cstheme="minorBidi"/>
          <w:szCs w:val="22"/>
        </w:rPr>
        <w:t>.</w:t>
      </w:r>
      <w:r w:rsidR="00C3016E" w:rsidRPr="00DB0D3E">
        <w:rPr>
          <w:rFonts w:asciiTheme="minorBidi" w:hAnsiTheme="minorBidi" w:cstheme="minorBidi"/>
          <w:szCs w:val="22"/>
        </w:rPr>
        <w:t xml:space="preserve"> </w:t>
      </w:r>
      <w:r w:rsidR="00EA6B22" w:rsidRPr="00DB0D3E">
        <w:rPr>
          <w:rFonts w:asciiTheme="minorBidi" w:hAnsiTheme="minorBidi" w:cstheme="minorBidi"/>
          <w:szCs w:val="22"/>
        </w:rPr>
        <w:t xml:space="preserve"> </w:t>
      </w:r>
      <w:r w:rsidR="007B76DA" w:rsidRPr="00DB0D3E">
        <w:t>To</w:t>
      </w:r>
      <w:r w:rsidR="001A0CC1" w:rsidRPr="00DB0D3E">
        <w:t xml:space="preserve"> gather details on challenges experienced by </w:t>
      </w:r>
      <w:r w:rsidR="00EA3DFB" w:rsidRPr="00DB0D3E">
        <w:t xml:space="preserve">IP </w:t>
      </w:r>
      <w:r w:rsidR="001A0CC1" w:rsidRPr="00DB0D3E">
        <w:t>offices</w:t>
      </w:r>
      <w:r w:rsidR="007B76DA" w:rsidRPr="00DB0D3E">
        <w:t xml:space="preserve"> in generating machine</w:t>
      </w:r>
      <w:r w:rsidR="006D2878" w:rsidRPr="00DB0D3E">
        <w:t>-</w:t>
      </w:r>
      <w:r w:rsidR="007B76DA" w:rsidRPr="00DB0D3E">
        <w:t>readable documents compliant with WIPO Standards</w:t>
      </w:r>
      <w:r w:rsidR="001A0CC1" w:rsidRPr="00DB0D3E">
        <w:t xml:space="preserve">, the International Bureau proposed to </w:t>
      </w:r>
      <w:r w:rsidR="00657248" w:rsidRPr="00DB0D3E">
        <w:t>conduct</w:t>
      </w:r>
      <w:r w:rsidR="001A0CC1" w:rsidRPr="00DB0D3E">
        <w:t xml:space="preserve"> a survey questionnaire on this topic</w:t>
      </w:r>
      <w:r w:rsidR="006E20B0" w:rsidRPr="00DB0D3E">
        <w:t xml:space="preserve"> by issuing </w:t>
      </w:r>
      <w:r w:rsidR="000A56F4" w:rsidRPr="00DB0D3E">
        <w:t>joint</w:t>
      </w:r>
      <w:r w:rsidR="006E20B0" w:rsidRPr="00DB0D3E">
        <w:t xml:space="preserve"> CWS and PCT Circular</w:t>
      </w:r>
      <w:r w:rsidR="001A0CC1" w:rsidRPr="00DB0D3E">
        <w:t xml:space="preserve">. </w:t>
      </w:r>
      <w:r w:rsidR="00A5596A" w:rsidRPr="00DB0D3E">
        <w:t xml:space="preserve"> </w:t>
      </w:r>
      <w:r w:rsidR="00CB3EAC" w:rsidRPr="00DB0D3E">
        <w:t xml:space="preserve">The International Bureau </w:t>
      </w:r>
      <w:r w:rsidR="00D303CA" w:rsidRPr="00DB0D3E">
        <w:t>informed the CWS its intention</w:t>
      </w:r>
      <w:r w:rsidR="00CB3EAC" w:rsidRPr="00DB0D3E">
        <w:t xml:space="preserve"> to prepare </w:t>
      </w:r>
      <w:r w:rsidR="00B454C8" w:rsidRPr="00DB0D3E">
        <w:t>a</w:t>
      </w:r>
      <w:r w:rsidR="00CB3EAC" w:rsidRPr="00DB0D3E">
        <w:t xml:space="preserve"> survey questionnaire and to invite the members of both bodies to</w:t>
      </w:r>
      <w:r w:rsidR="00A61EB2" w:rsidRPr="00DB0D3E">
        <w:t xml:space="preserve"> </w:t>
      </w:r>
      <w:r w:rsidR="00CB3EAC" w:rsidRPr="00DB0D3E">
        <w:t>complete the survey in the first quarter of 2026.</w:t>
      </w:r>
      <w:r w:rsidR="00CF2D0F" w:rsidRPr="00DB0D3E">
        <w:t xml:space="preserve">  </w:t>
      </w:r>
      <w:r w:rsidR="007343E1" w:rsidRPr="00DB0D3E">
        <w:t xml:space="preserve">Survey </w:t>
      </w:r>
      <w:r w:rsidR="006D2878" w:rsidRPr="00DB0D3E">
        <w:t xml:space="preserve">responses </w:t>
      </w:r>
      <w:r w:rsidR="007343E1" w:rsidRPr="00DB0D3E">
        <w:t>would</w:t>
      </w:r>
      <w:r w:rsidR="00A5596A" w:rsidRPr="00DB0D3E">
        <w:t xml:space="preserve"> serve as the basis of draft digitization guidelines which will be produced</w:t>
      </w:r>
      <w:r w:rsidR="002D7A1F" w:rsidRPr="00DB0D3E">
        <w:t xml:space="preserve"> by the International Bureau</w:t>
      </w:r>
      <w:r w:rsidR="00A5596A" w:rsidRPr="00DB0D3E">
        <w:t>.</w:t>
      </w:r>
      <w:r w:rsidR="00EA6B22" w:rsidRPr="00DB0D3E">
        <w:t xml:space="preserve"> </w:t>
      </w:r>
      <w:r w:rsidR="00A5596A" w:rsidRPr="00DB0D3E">
        <w:t xml:space="preserve"> </w:t>
      </w:r>
      <w:r w:rsidR="00095B67" w:rsidRPr="00DB0D3E">
        <w:t>Following the deadline of the survey, the International Bureau intends to organize a meeting to discuss the preparation of the digitization guidelines in the first half of 2026.</w:t>
      </w:r>
    </w:p>
    <w:p w14:paraId="0F28014B" w14:textId="56EF476A" w:rsidR="006D2878" w:rsidRPr="00DB0D3E" w:rsidRDefault="00423D68" w:rsidP="00C61FE6">
      <w:pPr>
        <w:pStyle w:val="ONUME"/>
        <w:numPr>
          <w:ilvl w:val="0"/>
          <w:numId w:val="0"/>
        </w:num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The CWS also noted that t</w:t>
      </w:r>
      <w:r w:rsidR="00C3016E" w:rsidRPr="00DB0D3E">
        <w:rPr>
          <w:rFonts w:asciiTheme="minorBidi" w:hAnsiTheme="minorBidi" w:cstheme="minorBidi"/>
          <w:szCs w:val="22"/>
        </w:rPr>
        <w:t xml:space="preserve">he </w:t>
      </w:r>
      <w:r w:rsidR="00256A9A" w:rsidRPr="00DB0D3E">
        <w:rPr>
          <w:rFonts w:asciiTheme="minorBidi" w:hAnsiTheme="minorBidi" w:cstheme="minorBidi"/>
          <w:szCs w:val="22"/>
        </w:rPr>
        <w:t>International Bureau</w:t>
      </w:r>
      <w:r w:rsidR="00F330C7" w:rsidRPr="00DB0D3E">
        <w:rPr>
          <w:rFonts w:asciiTheme="minorBidi" w:hAnsiTheme="minorBidi" w:cstheme="minorBidi"/>
          <w:szCs w:val="22"/>
        </w:rPr>
        <w:t xml:space="preserve"> </w:t>
      </w:r>
      <w:r w:rsidR="00C3016E" w:rsidRPr="00DB0D3E">
        <w:rPr>
          <w:rFonts w:asciiTheme="minorBidi" w:hAnsiTheme="minorBidi" w:cstheme="minorBidi"/>
          <w:szCs w:val="22"/>
        </w:rPr>
        <w:t xml:space="preserve">also </w:t>
      </w:r>
      <w:r w:rsidR="00256A9A" w:rsidRPr="00DB0D3E">
        <w:rPr>
          <w:rFonts w:asciiTheme="minorBidi" w:hAnsiTheme="minorBidi" w:cstheme="minorBidi"/>
          <w:szCs w:val="22"/>
        </w:rPr>
        <w:t>propos</w:t>
      </w:r>
      <w:r w:rsidR="00C3016E" w:rsidRPr="00DB0D3E">
        <w:rPr>
          <w:rFonts w:asciiTheme="minorBidi" w:hAnsiTheme="minorBidi" w:cstheme="minorBidi"/>
          <w:szCs w:val="22"/>
        </w:rPr>
        <w:t>ed</w:t>
      </w:r>
      <w:r w:rsidR="00256A9A" w:rsidRPr="00DB0D3E">
        <w:rPr>
          <w:rFonts w:asciiTheme="minorBidi" w:hAnsiTheme="minorBidi" w:cstheme="minorBidi"/>
          <w:szCs w:val="22"/>
        </w:rPr>
        <w:t xml:space="preserve"> to organize a workshop on the implementation of WIPO Standards ST.36 and ST.96</w:t>
      </w:r>
      <w:r w:rsidR="007E2544" w:rsidRPr="00DB0D3E" w:rsidDel="003B1F56">
        <w:rPr>
          <w:rFonts w:asciiTheme="minorBidi" w:hAnsiTheme="minorBidi" w:cstheme="minorBidi"/>
          <w:szCs w:val="22"/>
        </w:rPr>
        <w:t xml:space="preserve"> </w:t>
      </w:r>
      <w:r w:rsidR="00240366" w:rsidRPr="00DB0D3E">
        <w:rPr>
          <w:rFonts w:asciiTheme="minorBidi" w:hAnsiTheme="minorBidi" w:cstheme="minorBidi"/>
          <w:szCs w:val="22"/>
        </w:rPr>
        <w:t xml:space="preserve">in the second quarter of 2026. </w:t>
      </w:r>
      <w:r w:rsidR="00772495" w:rsidRPr="00DB0D3E">
        <w:rPr>
          <w:rFonts w:asciiTheme="minorBidi" w:hAnsiTheme="minorBidi" w:cstheme="minorBidi"/>
          <w:szCs w:val="22"/>
        </w:rPr>
        <w:t xml:space="preserve"> </w:t>
      </w:r>
      <w:r w:rsidR="00240366" w:rsidRPr="00DB0D3E">
        <w:rPr>
          <w:rFonts w:asciiTheme="minorBidi" w:hAnsiTheme="minorBidi" w:cstheme="minorBidi"/>
          <w:szCs w:val="22"/>
        </w:rPr>
        <w:t xml:space="preserve">Invitations to this workshop will be sent to the CWS Members and Observers. </w:t>
      </w:r>
      <w:r w:rsidR="00772495" w:rsidRPr="00DB0D3E">
        <w:rPr>
          <w:rFonts w:asciiTheme="minorBidi" w:hAnsiTheme="minorBidi" w:cstheme="minorBidi"/>
          <w:szCs w:val="22"/>
        </w:rPr>
        <w:t xml:space="preserve"> </w:t>
      </w:r>
      <w:r w:rsidR="00240366" w:rsidRPr="00DB0D3E">
        <w:rPr>
          <w:rFonts w:asciiTheme="minorBidi" w:hAnsiTheme="minorBidi" w:cstheme="minorBidi"/>
          <w:szCs w:val="22"/>
        </w:rPr>
        <w:t>The International Bureau also invites Offices implementing WIPO Standards to reach out for technical assistance when needed.</w:t>
      </w:r>
    </w:p>
    <w:p w14:paraId="05232C7D" w14:textId="02392595" w:rsidR="00C3016E" w:rsidRPr="00DB0D3E" w:rsidRDefault="006D2878"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256A9A" w:rsidRPr="00DB0D3E">
        <w:rPr>
          <w:rFonts w:asciiTheme="minorBidi" w:hAnsiTheme="minorBidi" w:cstheme="minorBidi"/>
          <w:szCs w:val="22"/>
        </w:rPr>
        <w:t>The Delegation of Brazil expressed its appreciation for WIPO’s</w:t>
      </w:r>
      <w:r w:rsidR="00AA15DE" w:rsidRPr="00DB0D3E">
        <w:rPr>
          <w:rFonts w:asciiTheme="minorBidi" w:hAnsiTheme="minorBidi" w:cstheme="minorBidi"/>
          <w:szCs w:val="22"/>
        </w:rPr>
        <w:t xml:space="preserve"> Optical Character Recognition</w:t>
      </w:r>
      <w:r w:rsidR="00256A9A" w:rsidRPr="00DB0D3E">
        <w:rPr>
          <w:rFonts w:asciiTheme="minorBidi" w:hAnsiTheme="minorBidi" w:cstheme="minorBidi"/>
          <w:szCs w:val="22"/>
        </w:rPr>
        <w:t xml:space="preserve"> </w:t>
      </w:r>
      <w:r w:rsidR="00AA15DE" w:rsidRPr="00DB0D3E">
        <w:rPr>
          <w:rFonts w:asciiTheme="minorBidi" w:hAnsiTheme="minorBidi" w:cstheme="minorBidi"/>
          <w:szCs w:val="22"/>
        </w:rPr>
        <w:t>(</w:t>
      </w:r>
      <w:r w:rsidR="00256A9A" w:rsidRPr="00DB0D3E">
        <w:rPr>
          <w:rFonts w:asciiTheme="minorBidi" w:hAnsiTheme="minorBidi" w:cstheme="minorBidi"/>
          <w:szCs w:val="22"/>
        </w:rPr>
        <w:t>OCR</w:t>
      </w:r>
      <w:r w:rsidR="00AA15DE" w:rsidRPr="00DB0D3E">
        <w:rPr>
          <w:rFonts w:asciiTheme="minorBidi" w:hAnsiTheme="minorBidi" w:cstheme="minorBidi"/>
          <w:szCs w:val="22"/>
        </w:rPr>
        <w:t>)</w:t>
      </w:r>
      <w:r w:rsidR="00256A9A" w:rsidRPr="00DB0D3E">
        <w:rPr>
          <w:rFonts w:asciiTheme="minorBidi" w:hAnsiTheme="minorBidi" w:cstheme="minorBidi"/>
          <w:szCs w:val="22"/>
        </w:rPr>
        <w:t xml:space="preserve"> solution and strongly supported both the planned survey and the organization of </w:t>
      </w:r>
      <w:r w:rsidR="009417D4" w:rsidRPr="00DB0D3E">
        <w:rPr>
          <w:rFonts w:asciiTheme="minorBidi" w:hAnsiTheme="minorBidi" w:cstheme="minorBidi"/>
          <w:szCs w:val="22"/>
        </w:rPr>
        <w:t>the</w:t>
      </w:r>
      <w:r w:rsidR="00256A9A" w:rsidRPr="00DB0D3E">
        <w:rPr>
          <w:rFonts w:asciiTheme="minorBidi" w:hAnsiTheme="minorBidi" w:cstheme="minorBidi"/>
          <w:szCs w:val="22"/>
        </w:rPr>
        <w:t xml:space="preserve"> meeting to discuss the preparation of the digitization guidelines.</w:t>
      </w:r>
    </w:p>
    <w:p w14:paraId="7D028DAF" w14:textId="403B837F" w:rsidR="00C9020E" w:rsidRPr="00DB0D3E" w:rsidRDefault="0092613F" w:rsidP="004B313E">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the content of the document, in particular the challenges experienced by </w:t>
      </w:r>
      <w:r w:rsidR="00E351BD" w:rsidRPr="00DB0D3E">
        <w:rPr>
          <w:rFonts w:asciiTheme="minorBidi" w:hAnsiTheme="minorBidi" w:cstheme="minorBidi"/>
          <w:szCs w:val="22"/>
        </w:rPr>
        <w:t xml:space="preserve">IP </w:t>
      </w:r>
      <w:r w:rsidR="00613DD2" w:rsidRPr="00DB0D3E">
        <w:rPr>
          <w:rFonts w:asciiTheme="minorBidi" w:hAnsiTheme="minorBidi" w:cstheme="minorBidi"/>
          <w:szCs w:val="22"/>
        </w:rPr>
        <w:t>o</w:t>
      </w:r>
      <w:r w:rsidR="00C9020E" w:rsidRPr="00DB0D3E">
        <w:rPr>
          <w:rFonts w:asciiTheme="minorBidi" w:hAnsiTheme="minorBidi" w:cstheme="minorBidi"/>
          <w:szCs w:val="22"/>
        </w:rPr>
        <w:t>ffices during the production of machine-readable documents.</w:t>
      </w:r>
    </w:p>
    <w:p w14:paraId="66027B8B" w14:textId="463083C4" w:rsidR="00C9020E" w:rsidRPr="00DB0D3E" w:rsidRDefault="0092613F" w:rsidP="00F330C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approved the proposal for conducting </w:t>
      </w:r>
      <w:r w:rsidR="00912303" w:rsidRPr="00DB0D3E">
        <w:rPr>
          <w:rFonts w:asciiTheme="minorBidi" w:hAnsiTheme="minorBidi" w:cstheme="minorBidi"/>
          <w:szCs w:val="22"/>
        </w:rPr>
        <w:t>the</w:t>
      </w:r>
      <w:r w:rsidR="00C9020E" w:rsidRPr="00DB0D3E">
        <w:rPr>
          <w:rFonts w:asciiTheme="minorBidi" w:hAnsiTheme="minorBidi" w:cstheme="minorBidi"/>
          <w:szCs w:val="22"/>
        </w:rPr>
        <w:t xml:space="preserve"> survey </w:t>
      </w:r>
      <w:r w:rsidR="00D9515B" w:rsidRPr="00DB0D3E">
        <w:rPr>
          <w:rFonts w:asciiTheme="minorBidi" w:hAnsiTheme="minorBidi" w:cstheme="minorBidi"/>
          <w:szCs w:val="22"/>
        </w:rPr>
        <w:t xml:space="preserve">on </w:t>
      </w:r>
      <w:r w:rsidR="00C0489A" w:rsidRPr="00DB0D3E">
        <w:rPr>
          <w:rFonts w:asciiTheme="minorBidi" w:hAnsiTheme="minorBidi" w:cstheme="minorBidi"/>
          <w:szCs w:val="22"/>
        </w:rPr>
        <w:t xml:space="preserve">digitization of IP documentation </w:t>
      </w:r>
      <w:r w:rsidR="00C9020E" w:rsidRPr="00DB0D3E">
        <w:rPr>
          <w:rFonts w:asciiTheme="minorBidi" w:hAnsiTheme="minorBidi" w:cstheme="minorBidi"/>
          <w:szCs w:val="22"/>
        </w:rPr>
        <w:t xml:space="preserve">via joint </w:t>
      </w:r>
      <w:r w:rsidR="00757A55" w:rsidRPr="00DB0D3E">
        <w:rPr>
          <w:rFonts w:asciiTheme="minorBidi" w:hAnsiTheme="minorBidi" w:cstheme="minorBidi"/>
          <w:szCs w:val="22"/>
        </w:rPr>
        <w:t>CWS and PCT</w:t>
      </w:r>
      <w:r w:rsidR="00912303" w:rsidRPr="00DB0D3E">
        <w:rPr>
          <w:rFonts w:asciiTheme="minorBidi" w:hAnsiTheme="minorBidi" w:cstheme="minorBidi"/>
          <w:szCs w:val="22"/>
        </w:rPr>
        <w:t xml:space="preserve"> </w:t>
      </w:r>
      <w:r w:rsidR="00C9020E" w:rsidRPr="00DB0D3E">
        <w:rPr>
          <w:rFonts w:asciiTheme="minorBidi" w:hAnsiTheme="minorBidi" w:cstheme="minorBidi"/>
          <w:szCs w:val="22"/>
        </w:rPr>
        <w:t xml:space="preserve">Circular </w:t>
      </w:r>
      <w:r w:rsidR="00D455CE" w:rsidRPr="00DB0D3E">
        <w:rPr>
          <w:rFonts w:asciiTheme="minorBidi" w:hAnsiTheme="minorBidi" w:cstheme="minorBidi"/>
          <w:szCs w:val="22"/>
        </w:rPr>
        <w:t>sent</w:t>
      </w:r>
      <w:r w:rsidR="00C9020E" w:rsidRPr="00DB0D3E">
        <w:rPr>
          <w:rFonts w:asciiTheme="minorBidi" w:hAnsiTheme="minorBidi" w:cstheme="minorBidi"/>
          <w:szCs w:val="22"/>
        </w:rPr>
        <w:t xml:space="preserve"> </w:t>
      </w:r>
      <w:r w:rsidR="00D455CE" w:rsidRPr="00DB0D3E">
        <w:rPr>
          <w:rFonts w:asciiTheme="minorBidi" w:hAnsiTheme="minorBidi" w:cstheme="minorBidi"/>
          <w:szCs w:val="22"/>
        </w:rPr>
        <w:t xml:space="preserve">to </w:t>
      </w:r>
      <w:r w:rsidR="007838B4" w:rsidRPr="00DB0D3E">
        <w:rPr>
          <w:rFonts w:asciiTheme="minorBidi" w:hAnsiTheme="minorBidi" w:cstheme="minorBidi"/>
          <w:szCs w:val="22"/>
        </w:rPr>
        <w:t xml:space="preserve">both </w:t>
      </w:r>
      <w:r w:rsidR="00C9020E" w:rsidRPr="00DB0D3E">
        <w:rPr>
          <w:rFonts w:asciiTheme="minorBidi" w:hAnsiTheme="minorBidi" w:cstheme="minorBidi"/>
          <w:szCs w:val="22"/>
        </w:rPr>
        <w:t xml:space="preserve">CWS </w:t>
      </w:r>
      <w:r w:rsidR="007838B4" w:rsidRPr="00DB0D3E">
        <w:rPr>
          <w:rFonts w:asciiTheme="minorBidi" w:hAnsiTheme="minorBidi" w:cstheme="minorBidi"/>
          <w:szCs w:val="22"/>
        </w:rPr>
        <w:t xml:space="preserve">Members </w:t>
      </w:r>
      <w:r w:rsidR="00C9020E" w:rsidRPr="00DB0D3E">
        <w:rPr>
          <w:rFonts w:asciiTheme="minorBidi" w:hAnsiTheme="minorBidi" w:cstheme="minorBidi"/>
          <w:szCs w:val="22"/>
        </w:rPr>
        <w:t>and PCT</w:t>
      </w:r>
      <w:r w:rsidR="008D7C5F" w:rsidRPr="00DB0D3E">
        <w:rPr>
          <w:rFonts w:asciiTheme="minorBidi" w:hAnsiTheme="minorBidi" w:cstheme="minorBidi"/>
          <w:szCs w:val="22"/>
        </w:rPr>
        <w:t xml:space="preserve"> </w:t>
      </w:r>
      <w:r w:rsidR="002B19CC" w:rsidRPr="00DB0D3E">
        <w:rPr>
          <w:rFonts w:asciiTheme="minorBidi" w:hAnsiTheme="minorBidi" w:cstheme="minorBidi"/>
          <w:szCs w:val="22"/>
        </w:rPr>
        <w:t>C</w:t>
      </w:r>
      <w:r w:rsidR="008D7C5F" w:rsidRPr="00DB0D3E">
        <w:rPr>
          <w:rFonts w:asciiTheme="minorBidi" w:hAnsiTheme="minorBidi" w:cstheme="minorBidi"/>
          <w:szCs w:val="22"/>
        </w:rPr>
        <w:t>ontracting Parties</w:t>
      </w:r>
      <w:r w:rsidR="00C0489A" w:rsidRPr="00DB0D3E">
        <w:rPr>
          <w:rFonts w:asciiTheme="minorBidi" w:hAnsiTheme="minorBidi" w:cstheme="minorBidi"/>
          <w:szCs w:val="22"/>
        </w:rPr>
        <w:t xml:space="preserve"> as proposed by the International Bureau</w:t>
      </w:r>
      <w:r w:rsidR="00C9020E" w:rsidRPr="00DB0D3E">
        <w:rPr>
          <w:rFonts w:asciiTheme="minorBidi" w:hAnsiTheme="minorBidi" w:cstheme="minorBidi"/>
          <w:szCs w:val="22"/>
        </w:rPr>
        <w:t>.</w:t>
      </w:r>
    </w:p>
    <w:p w14:paraId="084A5ED6" w14:textId="45F17EC4" w:rsidR="00C9020E" w:rsidRPr="00DB0D3E" w:rsidRDefault="0092613F" w:rsidP="004B313E">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30188E" w:rsidRPr="00DB0D3E">
        <w:rPr>
          <w:rFonts w:asciiTheme="minorBidi" w:hAnsiTheme="minorBidi" w:cstheme="minorBidi"/>
          <w:szCs w:val="22"/>
        </w:rPr>
        <w:t xml:space="preserve">The CWS noted that </w:t>
      </w:r>
      <w:r w:rsidR="0042492F" w:rsidRPr="00DB0D3E">
        <w:rPr>
          <w:rFonts w:asciiTheme="minorBidi" w:hAnsiTheme="minorBidi" w:cstheme="minorBidi"/>
          <w:szCs w:val="22"/>
        </w:rPr>
        <w:t>the</w:t>
      </w:r>
      <w:r w:rsidR="0030188E" w:rsidRPr="00DB0D3E">
        <w:rPr>
          <w:rFonts w:asciiTheme="minorBidi" w:hAnsiTheme="minorBidi" w:cstheme="minorBidi"/>
          <w:szCs w:val="22"/>
        </w:rPr>
        <w:t xml:space="preserve"> International Bureau intends to organize a meeting to discuss the preparation of the digitization guidelines in the first half of 2026 and </w:t>
      </w:r>
      <w:r w:rsidR="00C9020E" w:rsidRPr="00DB0D3E">
        <w:rPr>
          <w:rFonts w:asciiTheme="minorBidi" w:hAnsiTheme="minorBidi" w:cstheme="minorBidi"/>
          <w:szCs w:val="22"/>
        </w:rPr>
        <w:t xml:space="preserve">encouraged its Members to participate in the </w:t>
      </w:r>
      <w:r w:rsidR="009E18FB" w:rsidRPr="00DB0D3E">
        <w:rPr>
          <w:rFonts w:asciiTheme="minorBidi" w:hAnsiTheme="minorBidi" w:cstheme="minorBidi"/>
          <w:szCs w:val="22"/>
        </w:rPr>
        <w:t>meeting</w:t>
      </w:r>
      <w:r w:rsidR="002C6EBC" w:rsidRPr="00DB0D3E">
        <w:rPr>
          <w:rFonts w:asciiTheme="minorBidi" w:hAnsiTheme="minorBidi" w:cstheme="minorBidi"/>
          <w:szCs w:val="22"/>
        </w:rPr>
        <w:t xml:space="preserve"> and the survey</w:t>
      </w:r>
      <w:r w:rsidR="0042492F" w:rsidRPr="00DB0D3E">
        <w:rPr>
          <w:rFonts w:asciiTheme="minorBidi" w:hAnsiTheme="minorBidi" w:cstheme="minorBidi"/>
          <w:szCs w:val="22"/>
        </w:rPr>
        <w:t>.</w:t>
      </w:r>
      <w:r w:rsidR="008B2FBB" w:rsidRPr="00DB0D3E">
        <w:rPr>
          <w:rFonts w:asciiTheme="minorBidi" w:hAnsiTheme="minorBidi" w:cstheme="minorBidi"/>
          <w:szCs w:val="22"/>
        </w:rPr>
        <w:t xml:space="preserve">  T</w:t>
      </w:r>
      <w:r w:rsidR="00C9020E" w:rsidRPr="00DB0D3E">
        <w:rPr>
          <w:rFonts w:asciiTheme="minorBidi" w:hAnsiTheme="minorBidi" w:cstheme="minorBidi"/>
          <w:szCs w:val="22"/>
        </w:rPr>
        <w:t xml:space="preserve">he </w:t>
      </w:r>
      <w:r w:rsidR="009C7919" w:rsidRPr="00DB0D3E">
        <w:rPr>
          <w:rFonts w:asciiTheme="minorBidi" w:hAnsiTheme="minorBidi" w:cstheme="minorBidi"/>
          <w:szCs w:val="22"/>
        </w:rPr>
        <w:t>outcome</w:t>
      </w:r>
      <w:r w:rsidR="00C9020E" w:rsidRPr="00DB0D3E">
        <w:rPr>
          <w:rFonts w:asciiTheme="minorBidi" w:hAnsiTheme="minorBidi" w:cstheme="minorBidi"/>
          <w:szCs w:val="22"/>
        </w:rPr>
        <w:t xml:space="preserve"> of the meeting will be presented at the fourteenth session of the CWS.</w:t>
      </w:r>
    </w:p>
    <w:p w14:paraId="2824FB54" w14:textId="6E6DE229" w:rsidR="00C9020E" w:rsidRPr="00DB0D3E" w:rsidRDefault="0092613F" w:rsidP="004B313E">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encouraged its Members and Observers to participate in the workshop</w:t>
      </w:r>
      <w:r w:rsidR="004D4F16" w:rsidRPr="00DB0D3E">
        <w:rPr>
          <w:rFonts w:asciiTheme="minorBidi" w:hAnsiTheme="minorBidi" w:cstheme="minorBidi"/>
          <w:szCs w:val="22"/>
        </w:rPr>
        <w:t xml:space="preserve"> on WIPO Standards ST.36 and/or ST.96 </w:t>
      </w:r>
      <w:r w:rsidR="00E41CF6" w:rsidRPr="00DB0D3E">
        <w:rPr>
          <w:rFonts w:asciiTheme="minorBidi" w:hAnsiTheme="minorBidi" w:cstheme="minorBidi"/>
          <w:szCs w:val="22"/>
        </w:rPr>
        <w:t xml:space="preserve">which would be held </w:t>
      </w:r>
      <w:r w:rsidR="004D4F16" w:rsidRPr="00DB0D3E">
        <w:rPr>
          <w:rFonts w:asciiTheme="minorBidi" w:hAnsiTheme="minorBidi" w:cstheme="minorBidi"/>
          <w:szCs w:val="22"/>
        </w:rPr>
        <w:t>in the second quarter of 2026</w:t>
      </w:r>
      <w:r w:rsidR="00C9020E" w:rsidRPr="00DB0D3E">
        <w:rPr>
          <w:rFonts w:asciiTheme="minorBidi" w:hAnsiTheme="minorBidi" w:cstheme="minorBidi"/>
          <w:szCs w:val="22"/>
        </w:rPr>
        <w:t>.</w:t>
      </w:r>
    </w:p>
    <w:p w14:paraId="2DCA9936" w14:textId="427E748F" w:rsidR="00C9020E" w:rsidRPr="00DB0D3E" w:rsidRDefault="00C9020E" w:rsidP="00D850B1">
      <w:pPr>
        <w:pStyle w:val="Heading3"/>
        <w:rPr>
          <w:rFonts w:asciiTheme="minorBidi" w:hAnsiTheme="minorBidi" w:cstheme="minorBidi"/>
          <w:szCs w:val="22"/>
        </w:rPr>
      </w:pPr>
      <w:r w:rsidRPr="00DB0D3E">
        <w:rPr>
          <w:rFonts w:asciiTheme="minorBidi" w:hAnsiTheme="minorBidi" w:cstheme="minorBidi"/>
          <w:szCs w:val="22"/>
        </w:rPr>
        <w:t>Agenda Item 8(g):  Global identifier for natural persons and legal entities</w:t>
      </w:r>
    </w:p>
    <w:p w14:paraId="549AFC87" w14:textId="64538CBD" w:rsidR="00E860C3" w:rsidRPr="00DB0D3E" w:rsidRDefault="0092613F" w:rsidP="00E860C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72" w:history="1">
        <w:r w:rsidR="003A3441" w:rsidRPr="00DB0D3E">
          <w:rPr>
            <w:rStyle w:val="Hyperlink"/>
            <w:rFonts w:asciiTheme="minorBidi" w:hAnsiTheme="minorBidi" w:cstheme="minorBidi"/>
            <w:szCs w:val="22"/>
          </w:rPr>
          <w:t>CWS/13/29</w:t>
        </w:r>
      </w:hyperlink>
      <w:r w:rsidR="00E860C3" w:rsidRPr="00DB0D3E">
        <w:rPr>
          <w:rFonts w:asciiTheme="minorBidi" w:hAnsiTheme="minorBidi" w:cstheme="minorBidi"/>
          <w:szCs w:val="22"/>
        </w:rPr>
        <w:t>.</w:t>
      </w:r>
    </w:p>
    <w:p w14:paraId="2A460BC0" w14:textId="65636FD6" w:rsidR="005019FE" w:rsidRPr="00DB0D3E" w:rsidRDefault="00E860C3"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provided an update on the </w:t>
      </w:r>
      <w:r w:rsidR="00076FEA" w:rsidRPr="00DB0D3E">
        <w:rPr>
          <w:rFonts w:asciiTheme="minorBidi" w:hAnsiTheme="minorBidi" w:cstheme="minorBidi"/>
          <w:szCs w:val="22"/>
        </w:rPr>
        <w:t>G</w:t>
      </w:r>
      <w:r w:rsidRPr="00DB0D3E">
        <w:rPr>
          <w:rFonts w:asciiTheme="minorBidi" w:hAnsiTheme="minorBidi" w:cstheme="minorBidi"/>
          <w:szCs w:val="22"/>
        </w:rPr>
        <w:t xml:space="preserve">lobal </w:t>
      </w:r>
      <w:r w:rsidR="00076FEA" w:rsidRPr="00DB0D3E">
        <w:rPr>
          <w:rFonts w:asciiTheme="minorBidi" w:hAnsiTheme="minorBidi" w:cstheme="minorBidi"/>
          <w:szCs w:val="22"/>
        </w:rPr>
        <w:t>I</w:t>
      </w:r>
      <w:r w:rsidRPr="00DB0D3E">
        <w:rPr>
          <w:rFonts w:asciiTheme="minorBidi" w:hAnsiTheme="minorBidi" w:cstheme="minorBidi"/>
          <w:szCs w:val="22"/>
        </w:rPr>
        <w:t xml:space="preserve">dentifier project </w:t>
      </w:r>
      <w:r w:rsidR="00DD69C7" w:rsidRPr="00DB0D3E">
        <w:rPr>
          <w:rFonts w:asciiTheme="minorBidi" w:hAnsiTheme="minorBidi" w:cstheme="minorBidi"/>
          <w:szCs w:val="22"/>
        </w:rPr>
        <w:t xml:space="preserve">since the last session of the CWS </w:t>
      </w:r>
      <w:r w:rsidRPr="00DB0D3E">
        <w:rPr>
          <w:rFonts w:asciiTheme="minorBidi" w:hAnsiTheme="minorBidi" w:cstheme="minorBidi"/>
          <w:szCs w:val="22"/>
        </w:rPr>
        <w:t xml:space="preserve">and outlined </w:t>
      </w:r>
      <w:r w:rsidR="00E57FBA" w:rsidRPr="00DB0D3E">
        <w:rPr>
          <w:rFonts w:asciiTheme="minorBidi" w:hAnsiTheme="minorBidi" w:cstheme="minorBidi"/>
          <w:szCs w:val="22"/>
        </w:rPr>
        <w:t>its</w:t>
      </w:r>
      <w:r w:rsidRPr="00DB0D3E">
        <w:rPr>
          <w:rFonts w:asciiTheme="minorBidi" w:hAnsiTheme="minorBidi" w:cstheme="minorBidi"/>
          <w:szCs w:val="22"/>
        </w:rPr>
        <w:t xml:space="preserve"> decision to refocus its efforts on specific use cases, </w:t>
      </w:r>
      <w:r w:rsidR="009254B2" w:rsidRPr="00DB0D3E">
        <w:rPr>
          <w:rFonts w:asciiTheme="minorBidi" w:hAnsiTheme="minorBidi" w:cstheme="minorBidi"/>
          <w:szCs w:val="22"/>
        </w:rPr>
        <w:t xml:space="preserve">specifically </w:t>
      </w:r>
      <w:r w:rsidRPr="00DB0D3E">
        <w:rPr>
          <w:rFonts w:asciiTheme="minorBidi" w:hAnsiTheme="minorBidi" w:cstheme="minorBidi"/>
          <w:szCs w:val="22"/>
        </w:rPr>
        <w:t xml:space="preserve">the global assignment and the global address book. </w:t>
      </w:r>
      <w:r w:rsidR="00AB4E77" w:rsidRPr="00DB0D3E">
        <w:rPr>
          <w:rFonts w:asciiTheme="minorBidi" w:hAnsiTheme="minorBidi" w:cstheme="minorBidi"/>
          <w:szCs w:val="22"/>
        </w:rPr>
        <w:t xml:space="preserve"> The International Bureau also highlighted </w:t>
      </w:r>
      <w:r w:rsidRPr="00DB0D3E">
        <w:rPr>
          <w:rFonts w:asciiTheme="minorBidi" w:hAnsiTheme="minorBidi" w:cstheme="minorBidi"/>
          <w:szCs w:val="22"/>
        </w:rPr>
        <w:t xml:space="preserve">the activities undertaken in 2025, including establishing a governance framework, revising technical specifications, and conducting a global end-user survey. </w:t>
      </w:r>
      <w:r w:rsidR="005019FE" w:rsidRPr="00DB0D3E">
        <w:rPr>
          <w:rFonts w:asciiTheme="minorBidi" w:hAnsiTheme="minorBidi" w:cstheme="minorBidi"/>
          <w:szCs w:val="22"/>
        </w:rPr>
        <w:t xml:space="preserve"> </w:t>
      </w:r>
      <w:r w:rsidRPr="00DB0D3E">
        <w:rPr>
          <w:rFonts w:asciiTheme="minorBidi" w:hAnsiTheme="minorBidi" w:cstheme="minorBidi"/>
          <w:szCs w:val="22"/>
        </w:rPr>
        <w:t xml:space="preserve">The survey </w:t>
      </w:r>
      <w:r w:rsidR="004143DE" w:rsidRPr="00DB0D3E">
        <w:rPr>
          <w:rFonts w:asciiTheme="minorBidi" w:hAnsiTheme="minorBidi" w:cstheme="minorBidi"/>
          <w:szCs w:val="22"/>
        </w:rPr>
        <w:t xml:space="preserve">responses </w:t>
      </w:r>
      <w:r w:rsidR="00774A9C" w:rsidRPr="00DB0D3E">
        <w:rPr>
          <w:rFonts w:asciiTheme="minorBidi" w:hAnsiTheme="minorBidi" w:cstheme="minorBidi"/>
          <w:szCs w:val="22"/>
        </w:rPr>
        <w:t>indicated</w:t>
      </w:r>
      <w:r w:rsidRPr="00DB0D3E">
        <w:rPr>
          <w:rFonts w:asciiTheme="minorBidi" w:hAnsiTheme="minorBidi" w:cstheme="minorBidi"/>
          <w:szCs w:val="22"/>
        </w:rPr>
        <w:t xml:space="preserve"> strong support for a global identifier to </w:t>
      </w:r>
      <w:proofErr w:type="gramStart"/>
      <w:r w:rsidRPr="00DB0D3E">
        <w:rPr>
          <w:rFonts w:asciiTheme="minorBidi" w:hAnsiTheme="minorBidi" w:cstheme="minorBidi"/>
          <w:szCs w:val="22"/>
        </w:rPr>
        <w:t>address name</w:t>
      </w:r>
      <w:proofErr w:type="gramEnd"/>
      <w:r w:rsidRPr="00DB0D3E">
        <w:rPr>
          <w:rFonts w:asciiTheme="minorBidi" w:hAnsiTheme="minorBidi" w:cstheme="minorBidi"/>
          <w:szCs w:val="22"/>
        </w:rPr>
        <w:t xml:space="preserve"> normalization challenges and enhance the efficiency of </w:t>
      </w:r>
      <w:r w:rsidR="00795A92" w:rsidRPr="00DB0D3E">
        <w:rPr>
          <w:rFonts w:asciiTheme="minorBidi" w:hAnsiTheme="minorBidi" w:cstheme="minorBidi"/>
          <w:szCs w:val="22"/>
        </w:rPr>
        <w:t>IP</w:t>
      </w:r>
      <w:r w:rsidRPr="00DB0D3E">
        <w:rPr>
          <w:rFonts w:asciiTheme="minorBidi" w:hAnsiTheme="minorBidi" w:cstheme="minorBidi"/>
          <w:szCs w:val="22"/>
        </w:rPr>
        <w:t xml:space="preserve"> </w:t>
      </w:r>
      <w:r w:rsidR="00894AF6" w:rsidRPr="00DB0D3E">
        <w:rPr>
          <w:rFonts w:asciiTheme="minorBidi" w:hAnsiTheme="minorBidi" w:cstheme="minorBidi"/>
          <w:szCs w:val="22"/>
        </w:rPr>
        <w:t>transfers</w:t>
      </w:r>
      <w:r w:rsidRPr="00DB0D3E">
        <w:rPr>
          <w:rFonts w:asciiTheme="minorBidi" w:hAnsiTheme="minorBidi" w:cstheme="minorBidi"/>
          <w:szCs w:val="22"/>
        </w:rPr>
        <w:t>.</w:t>
      </w:r>
    </w:p>
    <w:p w14:paraId="1230ED87" w14:textId="7D6F5F5D" w:rsidR="009708B9" w:rsidRPr="00DB0D3E" w:rsidRDefault="005019FE"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E860C3" w:rsidRPr="00DB0D3E">
        <w:rPr>
          <w:rFonts w:asciiTheme="minorBidi" w:hAnsiTheme="minorBidi" w:cstheme="minorBidi"/>
          <w:szCs w:val="22"/>
        </w:rPr>
        <w:t xml:space="preserve">The </w:t>
      </w:r>
      <w:r w:rsidRPr="00DB0D3E">
        <w:rPr>
          <w:rFonts w:asciiTheme="minorBidi" w:hAnsiTheme="minorBidi" w:cstheme="minorBidi"/>
          <w:szCs w:val="22"/>
        </w:rPr>
        <w:t>D</w:t>
      </w:r>
      <w:r w:rsidR="00E860C3" w:rsidRPr="00DB0D3E">
        <w:rPr>
          <w:rFonts w:asciiTheme="minorBidi" w:hAnsiTheme="minorBidi" w:cstheme="minorBidi"/>
          <w:szCs w:val="22"/>
        </w:rPr>
        <w:t>elegation of India requested clarification on the basis for issuing global identifiers to natural persons and legal entities</w:t>
      </w:r>
      <w:r w:rsidR="000E548A" w:rsidRPr="00DB0D3E">
        <w:rPr>
          <w:rFonts w:asciiTheme="minorBidi" w:hAnsiTheme="minorBidi" w:cstheme="minorBidi"/>
          <w:szCs w:val="22"/>
        </w:rPr>
        <w:t xml:space="preserve"> highlighting</w:t>
      </w:r>
      <w:r w:rsidR="00E860C3" w:rsidRPr="00DB0D3E">
        <w:rPr>
          <w:rFonts w:asciiTheme="minorBidi" w:hAnsiTheme="minorBidi" w:cstheme="minorBidi"/>
          <w:szCs w:val="22"/>
        </w:rPr>
        <w:t xml:space="preserve"> challenges related to Know Your Customer (KYC) procedures and data privacy.</w:t>
      </w:r>
      <w:r w:rsidR="0008399D" w:rsidRPr="00DB0D3E">
        <w:rPr>
          <w:rFonts w:asciiTheme="minorBidi" w:hAnsiTheme="minorBidi" w:cstheme="minorBidi"/>
          <w:szCs w:val="22"/>
        </w:rPr>
        <w:t xml:space="preserve">  </w:t>
      </w:r>
      <w:r w:rsidR="00CB7D95" w:rsidRPr="00DB0D3E">
        <w:rPr>
          <w:rFonts w:asciiTheme="minorBidi" w:hAnsiTheme="minorBidi" w:cstheme="minorBidi"/>
          <w:szCs w:val="22"/>
        </w:rPr>
        <w:t xml:space="preserve">The </w:t>
      </w:r>
      <w:r w:rsidR="001F1A1D" w:rsidRPr="00DB0D3E">
        <w:rPr>
          <w:rFonts w:asciiTheme="minorBidi" w:hAnsiTheme="minorBidi" w:cstheme="minorBidi"/>
          <w:szCs w:val="22"/>
        </w:rPr>
        <w:t>D</w:t>
      </w:r>
      <w:r w:rsidR="00CB7D95" w:rsidRPr="00DB0D3E">
        <w:rPr>
          <w:rFonts w:asciiTheme="minorBidi" w:hAnsiTheme="minorBidi" w:cstheme="minorBidi"/>
          <w:szCs w:val="22"/>
        </w:rPr>
        <w:t xml:space="preserve">elegation of Canada expressed support for the project while emphasizing the need to assess how a global identifier would interact with national identification systems, as well as the potential technical, legal, and financial implications of implementation. </w:t>
      </w:r>
      <w:r w:rsidR="001F1A1D" w:rsidRPr="00DB0D3E">
        <w:rPr>
          <w:rFonts w:asciiTheme="minorBidi" w:hAnsiTheme="minorBidi" w:cstheme="minorBidi"/>
          <w:szCs w:val="22"/>
        </w:rPr>
        <w:t xml:space="preserve"> </w:t>
      </w:r>
      <w:r w:rsidR="00CB7D95" w:rsidRPr="00DB0D3E">
        <w:rPr>
          <w:rFonts w:asciiTheme="minorBidi" w:hAnsiTheme="minorBidi" w:cstheme="minorBidi"/>
          <w:szCs w:val="22"/>
        </w:rPr>
        <w:t xml:space="preserve">The </w:t>
      </w:r>
      <w:r w:rsidR="001F1A1D" w:rsidRPr="00DB0D3E">
        <w:rPr>
          <w:rFonts w:asciiTheme="minorBidi" w:hAnsiTheme="minorBidi" w:cstheme="minorBidi"/>
          <w:szCs w:val="22"/>
        </w:rPr>
        <w:t>D</w:t>
      </w:r>
      <w:r w:rsidR="00CB7D95" w:rsidRPr="00DB0D3E">
        <w:rPr>
          <w:rFonts w:asciiTheme="minorBidi" w:hAnsiTheme="minorBidi" w:cstheme="minorBidi"/>
          <w:szCs w:val="22"/>
        </w:rPr>
        <w:t xml:space="preserve">elegation of Germany emphasized the importance of providing detailed project information to all CWS </w:t>
      </w:r>
      <w:r w:rsidR="002B6F4D" w:rsidRPr="00DB0D3E">
        <w:rPr>
          <w:rFonts w:asciiTheme="minorBidi" w:hAnsiTheme="minorBidi" w:cstheme="minorBidi"/>
          <w:szCs w:val="22"/>
        </w:rPr>
        <w:t>M</w:t>
      </w:r>
      <w:r w:rsidR="00CB7D95" w:rsidRPr="00DB0D3E">
        <w:rPr>
          <w:rFonts w:asciiTheme="minorBidi" w:hAnsiTheme="minorBidi" w:cstheme="minorBidi"/>
          <w:szCs w:val="22"/>
        </w:rPr>
        <w:t xml:space="preserve">embers and reiterated its request for </w:t>
      </w:r>
      <w:r w:rsidR="007E40A0" w:rsidRPr="00DB0D3E">
        <w:rPr>
          <w:rFonts w:asciiTheme="minorBidi" w:hAnsiTheme="minorBidi" w:cstheme="minorBidi"/>
          <w:szCs w:val="22"/>
        </w:rPr>
        <w:t>information regarding this project being made available</w:t>
      </w:r>
      <w:r w:rsidR="00CB7D95" w:rsidRPr="00DB0D3E">
        <w:rPr>
          <w:rFonts w:asciiTheme="minorBidi" w:hAnsiTheme="minorBidi" w:cstheme="minorBidi"/>
          <w:szCs w:val="22"/>
        </w:rPr>
        <w:t xml:space="preserve">. </w:t>
      </w:r>
      <w:r w:rsidR="00623310" w:rsidRPr="00DB0D3E">
        <w:rPr>
          <w:rFonts w:asciiTheme="minorBidi" w:hAnsiTheme="minorBidi" w:cstheme="minorBidi"/>
          <w:szCs w:val="22"/>
        </w:rPr>
        <w:t xml:space="preserve"> </w:t>
      </w:r>
      <w:r w:rsidR="00CB7D95" w:rsidRPr="00DB0D3E">
        <w:rPr>
          <w:rFonts w:asciiTheme="minorBidi" w:hAnsiTheme="minorBidi" w:cstheme="minorBidi"/>
          <w:szCs w:val="22"/>
        </w:rPr>
        <w:t xml:space="preserve">The </w:t>
      </w:r>
      <w:r w:rsidR="00623310" w:rsidRPr="00DB0D3E">
        <w:rPr>
          <w:rFonts w:asciiTheme="minorBidi" w:hAnsiTheme="minorBidi" w:cstheme="minorBidi"/>
          <w:szCs w:val="22"/>
        </w:rPr>
        <w:t>D</w:t>
      </w:r>
      <w:r w:rsidR="00CB7D95" w:rsidRPr="00DB0D3E">
        <w:rPr>
          <w:rFonts w:asciiTheme="minorBidi" w:hAnsiTheme="minorBidi" w:cstheme="minorBidi"/>
          <w:szCs w:val="22"/>
        </w:rPr>
        <w:t xml:space="preserve">elegation also stressed the importance of considering the legal and technical impacts early on to ensure the project's feasibility and broad adoption. </w:t>
      </w:r>
      <w:r w:rsidR="00623310" w:rsidRPr="00DB0D3E">
        <w:rPr>
          <w:rFonts w:asciiTheme="minorBidi" w:hAnsiTheme="minorBidi" w:cstheme="minorBidi"/>
          <w:szCs w:val="22"/>
        </w:rPr>
        <w:t xml:space="preserve"> </w:t>
      </w:r>
      <w:r w:rsidR="00CB7D95" w:rsidRPr="00DB0D3E">
        <w:rPr>
          <w:rFonts w:asciiTheme="minorBidi" w:hAnsiTheme="minorBidi" w:cstheme="minorBidi"/>
          <w:szCs w:val="22"/>
        </w:rPr>
        <w:t xml:space="preserve">The </w:t>
      </w:r>
      <w:r w:rsidR="00623310" w:rsidRPr="00DB0D3E">
        <w:rPr>
          <w:rFonts w:asciiTheme="minorBidi" w:hAnsiTheme="minorBidi" w:cstheme="minorBidi"/>
          <w:szCs w:val="22"/>
        </w:rPr>
        <w:t xml:space="preserve">Delegation of the </w:t>
      </w:r>
      <w:r w:rsidR="00CB7D95" w:rsidRPr="00DB0D3E">
        <w:rPr>
          <w:rFonts w:asciiTheme="minorBidi" w:hAnsiTheme="minorBidi" w:cstheme="minorBidi"/>
          <w:szCs w:val="22"/>
        </w:rPr>
        <w:t xml:space="preserve">Republic of Korea recognized the initiative's benefits while noting the challenges of integrating </w:t>
      </w:r>
      <w:r w:rsidR="007E40A0" w:rsidRPr="00DB0D3E">
        <w:rPr>
          <w:rFonts w:asciiTheme="minorBidi" w:hAnsiTheme="minorBidi" w:cstheme="minorBidi"/>
          <w:szCs w:val="22"/>
        </w:rPr>
        <w:t xml:space="preserve">a </w:t>
      </w:r>
      <w:r w:rsidR="00CB7D95" w:rsidRPr="00DB0D3E">
        <w:rPr>
          <w:rFonts w:asciiTheme="minorBidi" w:hAnsiTheme="minorBidi" w:cstheme="minorBidi"/>
          <w:szCs w:val="22"/>
        </w:rPr>
        <w:t>global identifier with existing national identification systems.</w:t>
      </w:r>
    </w:p>
    <w:p w14:paraId="7706F4E0" w14:textId="3060CC2B" w:rsidR="00CB7D95" w:rsidRPr="00DB0D3E" w:rsidRDefault="009708B9"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0E548A" w:rsidRPr="00DB0D3E">
        <w:rPr>
          <w:rFonts w:asciiTheme="minorBidi" w:hAnsiTheme="minorBidi" w:cstheme="minorBidi"/>
          <w:szCs w:val="22"/>
        </w:rPr>
        <w:t>The</w:t>
      </w:r>
      <w:r w:rsidR="00CC0E0E" w:rsidRPr="00DB0D3E">
        <w:rPr>
          <w:rFonts w:asciiTheme="minorBidi" w:hAnsiTheme="minorBidi" w:cstheme="minorBidi"/>
          <w:szCs w:val="22"/>
        </w:rPr>
        <w:t xml:space="preserve"> International Bureau </w:t>
      </w:r>
      <w:r w:rsidR="00D64728" w:rsidRPr="00DB0D3E">
        <w:rPr>
          <w:rFonts w:asciiTheme="minorBidi" w:hAnsiTheme="minorBidi" w:cstheme="minorBidi"/>
          <w:szCs w:val="22"/>
        </w:rPr>
        <w:t xml:space="preserve">stated that it </w:t>
      </w:r>
      <w:r w:rsidR="00AD5C26" w:rsidRPr="00DB0D3E">
        <w:rPr>
          <w:rFonts w:asciiTheme="minorBidi" w:hAnsiTheme="minorBidi" w:cstheme="minorBidi"/>
          <w:szCs w:val="22"/>
        </w:rPr>
        <w:t xml:space="preserve">noted </w:t>
      </w:r>
      <w:r w:rsidR="00970969" w:rsidRPr="00DB0D3E">
        <w:rPr>
          <w:rFonts w:asciiTheme="minorBidi" w:hAnsiTheme="minorBidi" w:cstheme="minorBidi"/>
          <w:szCs w:val="22"/>
        </w:rPr>
        <w:t xml:space="preserve">those </w:t>
      </w:r>
      <w:r w:rsidR="006C67E1" w:rsidRPr="00DB0D3E">
        <w:rPr>
          <w:rFonts w:asciiTheme="minorBidi" w:hAnsiTheme="minorBidi" w:cstheme="minorBidi"/>
          <w:szCs w:val="22"/>
        </w:rPr>
        <w:t xml:space="preserve">comments and suggestions </w:t>
      </w:r>
      <w:r w:rsidR="003A4372" w:rsidRPr="00DB0D3E">
        <w:rPr>
          <w:rFonts w:asciiTheme="minorBidi" w:hAnsiTheme="minorBidi" w:cstheme="minorBidi"/>
          <w:szCs w:val="22"/>
        </w:rPr>
        <w:t xml:space="preserve">and </w:t>
      </w:r>
      <w:r w:rsidR="001B2A8C" w:rsidRPr="00DB0D3E">
        <w:rPr>
          <w:rFonts w:asciiTheme="minorBidi" w:hAnsiTheme="minorBidi" w:cstheme="minorBidi"/>
          <w:szCs w:val="22"/>
        </w:rPr>
        <w:t xml:space="preserve">would </w:t>
      </w:r>
      <w:r w:rsidR="00D64728" w:rsidRPr="00DB0D3E">
        <w:rPr>
          <w:rFonts w:asciiTheme="minorBidi" w:hAnsiTheme="minorBidi" w:cstheme="minorBidi"/>
          <w:szCs w:val="22"/>
        </w:rPr>
        <w:t>consider</w:t>
      </w:r>
      <w:r w:rsidR="001B2A8C" w:rsidRPr="00DB0D3E">
        <w:rPr>
          <w:rFonts w:asciiTheme="minorBidi" w:hAnsiTheme="minorBidi" w:cstheme="minorBidi"/>
          <w:szCs w:val="22"/>
        </w:rPr>
        <w:t xml:space="preserve"> them i</w:t>
      </w:r>
      <w:r w:rsidR="00EA3290" w:rsidRPr="00DB0D3E">
        <w:rPr>
          <w:rFonts w:asciiTheme="minorBidi" w:hAnsiTheme="minorBidi" w:cstheme="minorBidi"/>
          <w:szCs w:val="22"/>
        </w:rPr>
        <w:t xml:space="preserve">n its future </w:t>
      </w:r>
      <w:r w:rsidR="001B2A8C" w:rsidRPr="00DB0D3E">
        <w:rPr>
          <w:rFonts w:asciiTheme="minorBidi" w:hAnsiTheme="minorBidi" w:cstheme="minorBidi"/>
          <w:szCs w:val="22"/>
        </w:rPr>
        <w:t xml:space="preserve">relevant </w:t>
      </w:r>
      <w:r w:rsidR="00EA3290" w:rsidRPr="00DB0D3E">
        <w:rPr>
          <w:rFonts w:asciiTheme="minorBidi" w:hAnsiTheme="minorBidi" w:cstheme="minorBidi"/>
          <w:szCs w:val="22"/>
        </w:rPr>
        <w:t>work</w:t>
      </w:r>
      <w:r w:rsidR="001B2A8C" w:rsidRPr="00DB0D3E">
        <w:rPr>
          <w:rFonts w:asciiTheme="minorBidi" w:hAnsiTheme="minorBidi" w:cstheme="minorBidi"/>
          <w:szCs w:val="22"/>
        </w:rPr>
        <w:t>s.</w:t>
      </w:r>
    </w:p>
    <w:p w14:paraId="3AE8EF4A" w14:textId="0BDEB0A8" w:rsidR="00C9020E" w:rsidRPr="00DB0D3E" w:rsidRDefault="0092613F" w:rsidP="00CB6C47">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The CWS noted the content of the document</w:t>
      </w:r>
      <w:r w:rsidR="003F7D83" w:rsidRPr="00DB0D3E">
        <w:rPr>
          <w:rFonts w:asciiTheme="minorBidi" w:hAnsiTheme="minorBidi" w:cstheme="minorBidi"/>
          <w:szCs w:val="22"/>
        </w:rPr>
        <w:t xml:space="preserve">, </w:t>
      </w:r>
      <w:r w:rsidR="00D44746" w:rsidRPr="00DB0D3E">
        <w:rPr>
          <w:rFonts w:asciiTheme="minorBidi" w:hAnsiTheme="minorBidi" w:cstheme="minorBidi"/>
          <w:szCs w:val="22"/>
        </w:rPr>
        <w:t xml:space="preserve">in particular </w:t>
      </w:r>
      <w:r w:rsidR="00544661" w:rsidRPr="00DB0D3E">
        <w:rPr>
          <w:rFonts w:asciiTheme="minorBidi" w:hAnsiTheme="minorBidi" w:cstheme="minorBidi"/>
          <w:szCs w:val="22"/>
        </w:rPr>
        <w:t xml:space="preserve">the decision of the International Bureau to focus on </w:t>
      </w:r>
      <w:r w:rsidR="00E21FF4" w:rsidRPr="00DB0D3E">
        <w:rPr>
          <w:rFonts w:asciiTheme="minorBidi" w:hAnsiTheme="minorBidi" w:cstheme="minorBidi"/>
          <w:szCs w:val="22"/>
        </w:rPr>
        <w:t xml:space="preserve">the work of the </w:t>
      </w:r>
      <w:r w:rsidR="00674791" w:rsidRPr="00DB0D3E">
        <w:rPr>
          <w:rFonts w:asciiTheme="minorBidi" w:hAnsiTheme="minorBidi" w:cstheme="minorBidi"/>
          <w:szCs w:val="22"/>
        </w:rPr>
        <w:t>global assignment</w:t>
      </w:r>
      <w:r w:rsidR="00E21FF4" w:rsidRPr="00DB0D3E">
        <w:rPr>
          <w:rFonts w:asciiTheme="minorBidi" w:hAnsiTheme="minorBidi" w:cstheme="minorBidi"/>
          <w:szCs w:val="22"/>
        </w:rPr>
        <w:t xml:space="preserve"> which has been considered as the most interesting use case of the Global Identifier.</w:t>
      </w:r>
    </w:p>
    <w:p w14:paraId="1530BFC1" w14:textId="00F84E3C" w:rsidR="00C9020E" w:rsidRPr="00DB0D3E" w:rsidRDefault="00C9020E" w:rsidP="00002B96">
      <w:pPr>
        <w:pStyle w:val="Heading3"/>
        <w:rPr>
          <w:rFonts w:asciiTheme="minorBidi" w:hAnsiTheme="minorBidi" w:cstheme="minorBidi"/>
          <w:szCs w:val="22"/>
        </w:rPr>
      </w:pPr>
      <w:r w:rsidRPr="00DB0D3E">
        <w:rPr>
          <w:rFonts w:asciiTheme="minorBidi" w:hAnsiTheme="minorBidi" w:cstheme="minorBidi"/>
          <w:szCs w:val="22"/>
        </w:rPr>
        <w:t>Agenda Item 8(h):  Report on 2024 Annual Technical Reports (ATRs)</w:t>
      </w:r>
    </w:p>
    <w:p w14:paraId="5E788042" w14:textId="7D8F084C" w:rsidR="00914998" w:rsidRPr="00DB0D3E" w:rsidRDefault="0092613F" w:rsidP="00914998">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73" w:history="1">
        <w:r w:rsidR="00914998" w:rsidRPr="00DB0D3E">
          <w:rPr>
            <w:rStyle w:val="Hyperlink"/>
            <w:rFonts w:asciiTheme="minorBidi" w:hAnsiTheme="minorBidi" w:cstheme="minorBidi"/>
            <w:szCs w:val="22"/>
          </w:rPr>
          <w:t>CWS/13/30 C</w:t>
        </w:r>
        <w:r w:rsidR="00681A45" w:rsidRPr="00DB0D3E">
          <w:rPr>
            <w:rStyle w:val="Hyperlink"/>
            <w:rFonts w:asciiTheme="minorBidi" w:hAnsiTheme="minorBidi" w:cstheme="minorBidi"/>
            <w:szCs w:val="22"/>
          </w:rPr>
          <w:t>orr.</w:t>
        </w:r>
      </w:hyperlink>
    </w:p>
    <w:p w14:paraId="19D924B0" w14:textId="11FF0317" w:rsidR="00704C8C" w:rsidRPr="00DB0D3E" w:rsidRDefault="00796DB6" w:rsidP="00914998">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International Bureau </w:t>
      </w:r>
      <w:r w:rsidR="00E61FA3" w:rsidRPr="00DB0D3E">
        <w:rPr>
          <w:rFonts w:asciiTheme="minorBidi" w:hAnsiTheme="minorBidi" w:cstheme="minorBidi"/>
          <w:szCs w:val="22"/>
        </w:rPr>
        <w:t>provide</w:t>
      </w:r>
      <w:r w:rsidR="00383389" w:rsidRPr="00DB0D3E">
        <w:rPr>
          <w:rFonts w:asciiTheme="minorBidi" w:hAnsiTheme="minorBidi" w:cstheme="minorBidi"/>
          <w:szCs w:val="22"/>
        </w:rPr>
        <w:t>d</w:t>
      </w:r>
      <w:r w:rsidR="00E61FA3" w:rsidRPr="00DB0D3E">
        <w:rPr>
          <w:rFonts w:asciiTheme="minorBidi" w:hAnsiTheme="minorBidi" w:cstheme="minorBidi"/>
          <w:szCs w:val="22"/>
        </w:rPr>
        <w:t xml:space="preserve"> an overview of the </w:t>
      </w:r>
      <w:r w:rsidR="00EB5BDC" w:rsidRPr="00DB0D3E">
        <w:rPr>
          <w:rFonts w:asciiTheme="minorBidi" w:hAnsiTheme="minorBidi" w:cstheme="minorBidi"/>
          <w:szCs w:val="22"/>
        </w:rPr>
        <w:t xml:space="preserve">2024 ATRs submitted </w:t>
      </w:r>
      <w:r w:rsidR="00265F15" w:rsidRPr="00DB0D3E">
        <w:rPr>
          <w:rFonts w:asciiTheme="minorBidi" w:hAnsiTheme="minorBidi" w:cstheme="minorBidi"/>
          <w:szCs w:val="22"/>
        </w:rPr>
        <w:t xml:space="preserve">by the IP offices.  </w:t>
      </w:r>
      <w:r w:rsidR="00E61FA3" w:rsidRPr="00DB0D3E">
        <w:rPr>
          <w:rFonts w:asciiTheme="minorBidi" w:hAnsiTheme="minorBidi" w:cstheme="minorBidi"/>
          <w:szCs w:val="22"/>
        </w:rPr>
        <w:t xml:space="preserve">The </w:t>
      </w:r>
      <w:r w:rsidR="00265F15" w:rsidRPr="00DB0D3E">
        <w:rPr>
          <w:rFonts w:asciiTheme="minorBidi" w:hAnsiTheme="minorBidi" w:cstheme="minorBidi"/>
          <w:szCs w:val="22"/>
        </w:rPr>
        <w:t>International Bureau</w:t>
      </w:r>
      <w:r w:rsidR="00E61FA3" w:rsidRPr="00DB0D3E">
        <w:rPr>
          <w:rFonts w:asciiTheme="minorBidi" w:hAnsiTheme="minorBidi" w:cstheme="minorBidi"/>
          <w:szCs w:val="22"/>
        </w:rPr>
        <w:t xml:space="preserve"> noted that the simplified ATR template increased participation</w:t>
      </w:r>
      <w:r w:rsidR="00265F15" w:rsidRPr="00DB0D3E">
        <w:rPr>
          <w:rFonts w:asciiTheme="minorBidi" w:hAnsiTheme="minorBidi" w:cstheme="minorBidi"/>
          <w:szCs w:val="22"/>
        </w:rPr>
        <w:t xml:space="preserve"> in the last </w:t>
      </w:r>
      <w:r w:rsidR="00470140" w:rsidRPr="00DB0D3E">
        <w:rPr>
          <w:rFonts w:asciiTheme="minorBidi" w:hAnsiTheme="minorBidi" w:cstheme="minorBidi"/>
          <w:szCs w:val="22"/>
        </w:rPr>
        <w:t>four years</w:t>
      </w:r>
      <w:r w:rsidR="00E61FA3" w:rsidRPr="00DB0D3E">
        <w:rPr>
          <w:rFonts w:asciiTheme="minorBidi" w:hAnsiTheme="minorBidi" w:cstheme="minorBidi"/>
          <w:szCs w:val="22"/>
        </w:rPr>
        <w:t xml:space="preserve">, resulting in 84 ATRs received from 33 IP offices, including nine </w:t>
      </w:r>
      <w:r w:rsidR="00C73906" w:rsidRPr="00DB0D3E">
        <w:rPr>
          <w:rFonts w:asciiTheme="minorBidi" w:hAnsiTheme="minorBidi" w:cstheme="minorBidi"/>
          <w:szCs w:val="22"/>
        </w:rPr>
        <w:t>O</w:t>
      </w:r>
      <w:r w:rsidR="00E61FA3" w:rsidRPr="00DB0D3E">
        <w:rPr>
          <w:rFonts w:asciiTheme="minorBidi" w:hAnsiTheme="minorBidi" w:cstheme="minorBidi"/>
          <w:szCs w:val="22"/>
        </w:rPr>
        <w:t>ffices that resumed submission</w:t>
      </w:r>
      <w:r w:rsidR="00285DAE" w:rsidRPr="00DB0D3E">
        <w:rPr>
          <w:rFonts w:asciiTheme="minorBidi" w:hAnsiTheme="minorBidi" w:cstheme="minorBidi"/>
          <w:szCs w:val="22"/>
        </w:rPr>
        <w:t xml:space="preserve"> of </w:t>
      </w:r>
      <w:r w:rsidR="00E174F7" w:rsidRPr="00DB0D3E">
        <w:rPr>
          <w:rFonts w:asciiTheme="minorBidi" w:hAnsiTheme="minorBidi" w:cstheme="minorBidi"/>
          <w:szCs w:val="22"/>
        </w:rPr>
        <w:t>their</w:t>
      </w:r>
      <w:r w:rsidR="00285DAE" w:rsidRPr="00DB0D3E">
        <w:rPr>
          <w:rFonts w:asciiTheme="minorBidi" w:hAnsiTheme="minorBidi" w:cstheme="minorBidi"/>
          <w:szCs w:val="22"/>
        </w:rPr>
        <w:t xml:space="preserve"> ATR</w:t>
      </w:r>
      <w:r w:rsidR="00E174F7" w:rsidRPr="00DB0D3E">
        <w:rPr>
          <w:rFonts w:asciiTheme="minorBidi" w:hAnsiTheme="minorBidi" w:cstheme="minorBidi"/>
          <w:szCs w:val="22"/>
        </w:rPr>
        <w:t>(s)</w:t>
      </w:r>
      <w:r w:rsidR="00E61FA3" w:rsidRPr="00DB0D3E">
        <w:rPr>
          <w:rFonts w:asciiTheme="minorBidi" w:hAnsiTheme="minorBidi" w:cstheme="minorBidi"/>
          <w:szCs w:val="22"/>
        </w:rPr>
        <w:t xml:space="preserve"> after a</w:t>
      </w:r>
      <w:r w:rsidR="00147748" w:rsidRPr="00DB0D3E">
        <w:rPr>
          <w:rFonts w:asciiTheme="minorBidi" w:hAnsiTheme="minorBidi" w:cstheme="minorBidi"/>
          <w:szCs w:val="22"/>
        </w:rPr>
        <w:t xml:space="preserve"> long</w:t>
      </w:r>
      <w:r w:rsidR="00E61FA3" w:rsidRPr="00DB0D3E">
        <w:rPr>
          <w:rFonts w:asciiTheme="minorBidi" w:hAnsiTheme="minorBidi" w:cstheme="minorBidi"/>
          <w:szCs w:val="22"/>
        </w:rPr>
        <w:t xml:space="preserve"> absence. </w:t>
      </w:r>
      <w:r w:rsidR="008732F1" w:rsidRPr="00DB0D3E">
        <w:rPr>
          <w:rFonts w:asciiTheme="minorBidi" w:hAnsiTheme="minorBidi" w:cstheme="minorBidi"/>
          <w:szCs w:val="22"/>
        </w:rPr>
        <w:t xml:space="preserve"> </w:t>
      </w:r>
      <w:r w:rsidR="008732F1" w:rsidRPr="00DB0D3E">
        <w:t xml:space="preserve">The ATR templates were revised to introduce a new Section VII on the implementation of WIPO Standards, allowing </w:t>
      </w:r>
      <w:r w:rsidR="00E426B3" w:rsidRPr="00DB0D3E">
        <w:t xml:space="preserve">IP </w:t>
      </w:r>
      <w:r w:rsidR="008732F1" w:rsidRPr="00DB0D3E">
        <w:t xml:space="preserve">offices to report on whether </w:t>
      </w:r>
      <w:r w:rsidR="00CF2433">
        <w:t>WIPO S</w:t>
      </w:r>
      <w:r w:rsidR="008732F1" w:rsidRPr="000B1CDC">
        <w:t xml:space="preserve">tandards </w:t>
      </w:r>
      <w:r w:rsidR="008732F1" w:rsidRPr="00DB0D3E">
        <w:t>were “Implemented,” “On implementation phase,” “Planning to implement,” or “No plan to implement</w:t>
      </w:r>
      <w:r w:rsidR="008732F1" w:rsidRPr="000B1CDC">
        <w:t>”</w:t>
      </w:r>
      <w:r w:rsidR="00C235D5">
        <w:t>.</w:t>
      </w:r>
      <w:r w:rsidR="009A5023" w:rsidRPr="00DB0D3E">
        <w:t xml:space="preserve"> </w:t>
      </w:r>
      <w:r w:rsidR="003C0906">
        <w:t xml:space="preserve"> </w:t>
      </w:r>
      <w:r w:rsidR="00E61FA3" w:rsidRPr="00DB0D3E">
        <w:rPr>
          <w:rFonts w:asciiTheme="minorBidi" w:hAnsiTheme="minorBidi" w:cstheme="minorBidi"/>
          <w:szCs w:val="22"/>
        </w:rPr>
        <w:t xml:space="preserve">The new </w:t>
      </w:r>
      <w:r w:rsidR="00345CB4" w:rsidRPr="00DB0D3E">
        <w:rPr>
          <w:rFonts w:asciiTheme="minorBidi" w:hAnsiTheme="minorBidi" w:cstheme="minorBidi"/>
          <w:szCs w:val="22"/>
        </w:rPr>
        <w:t>Section</w:t>
      </w:r>
      <w:r w:rsidR="00E61FA3" w:rsidRPr="00DB0D3E" w:rsidDel="009A5023">
        <w:rPr>
          <w:rFonts w:asciiTheme="minorBidi" w:hAnsiTheme="minorBidi" w:cstheme="minorBidi"/>
          <w:szCs w:val="22"/>
        </w:rPr>
        <w:t xml:space="preserve"> </w:t>
      </w:r>
      <w:r w:rsidR="00E61FA3" w:rsidRPr="00DB0D3E">
        <w:rPr>
          <w:rFonts w:asciiTheme="minorBidi" w:hAnsiTheme="minorBidi" w:cstheme="minorBidi"/>
          <w:szCs w:val="22"/>
        </w:rPr>
        <w:t xml:space="preserve">was well received and </w:t>
      </w:r>
      <w:r w:rsidR="00A63579" w:rsidRPr="00DB0D3E">
        <w:rPr>
          <w:rFonts w:asciiTheme="minorBidi" w:hAnsiTheme="minorBidi" w:cstheme="minorBidi"/>
          <w:szCs w:val="22"/>
        </w:rPr>
        <w:t xml:space="preserve">responses demonstrated </w:t>
      </w:r>
      <w:r w:rsidR="00E61FA3" w:rsidRPr="00DB0D3E">
        <w:rPr>
          <w:rFonts w:asciiTheme="minorBidi" w:hAnsiTheme="minorBidi" w:cstheme="minorBidi"/>
          <w:szCs w:val="22"/>
        </w:rPr>
        <w:t>high</w:t>
      </w:r>
      <w:r w:rsidR="00A63579" w:rsidRPr="00DB0D3E">
        <w:rPr>
          <w:rFonts w:asciiTheme="minorBidi" w:hAnsiTheme="minorBidi" w:cstheme="minorBidi"/>
          <w:szCs w:val="22"/>
        </w:rPr>
        <w:t>-levels of</w:t>
      </w:r>
      <w:r w:rsidR="00E61FA3" w:rsidRPr="00DB0D3E">
        <w:rPr>
          <w:rFonts w:asciiTheme="minorBidi" w:hAnsiTheme="minorBidi" w:cstheme="minorBidi"/>
          <w:szCs w:val="22"/>
        </w:rPr>
        <w:t xml:space="preserve"> </w:t>
      </w:r>
      <w:r w:rsidR="00A63579" w:rsidRPr="00DB0D3E">
        <w:rPr>
          <w:rFonts w:asciiTheme="minorBidi" w:hAnsiTheme="minorBidi" w:cstheme="minorBidi"/>
          <w:szCs w:val="22"/>
        </w:rPr>
        <w:t xml:space="preserve">implementation for </w:t>
      </w:r>
      <w:r w:rsidR="00BF7F17">
        <w:rPr>
          <w:rFonts w:asciiTheme="minorBidi" w:hAnsiTheme="minorBidi" w:cstheme="minorBidi"/>
          <w:szCs w:val="22"/>
        </w:rPr>
        <w:t xml:space="preserve">WIPO </w:t>
      </w:r>
      <w:r w:rsidR="00A63579" w:rsidRPr="00DB0D3E">
        <w:rPr>
          <w:rFonts w:asciiTheme="minorBidi" w:hAnsiTheme="minorBidi" w:cstheme="minorBidi"/>
          <w:szCs w:val="22"/>
        </w:rPr>
        <w:t>Standards relating to</w:t>
      </w:r>
      <w:r w:rsidR="00E61FA3" w:rsidRPr="00DB0D3E">
        <w:rPr>
          <w:rFonts w:asciiTheme="minorBidi" w:hAnsiTheme="minorBidi" w:cstheme="minorBidi"/>
          <w:szCs w:val="22"/>
        </w:rPr>
        <w:t xml:space="preserve"> patents and variable implementation </w:t>
      </w:r>
      <w:r w:rsidR="00345CB4" w:rsidRPr="00DB0D3E">
        <w:rPr>
          <w:rFonts w:asciiTheme="minorBidi" w:hAnsiTheme="minorBidi" w:cstheme="minorBidi"/>
          <w:szCs w:val="22"/>
        </w:rPr>
        <w:t>of</w:t>
      </w:r>
      <w:r w:rsidR="00374808" w:rsidRPr="00DB0D3E">
        <w:rPr>
          <w:rFonts w:asciiTheme="minorBidi" w:hAnsiTheme="minorBidi" w:cstheme="minorBidi"/>
          <w:szCs w:val="22"/>
        </w:rPr>
        <w:t xml:space="preserve"> </w:t>
      </w:r>
      <w:r w:rsidR="00BF7F17">
        <w:rPr>
          <w:rFonts w:asciiTheme="minorBidi" w:hAnsiTheme="minorBidi" w:cstheme="minorBidi"/>
          <w:szCs w:val="22"/>
        </w:rPr>
        <w:t xml:space="preserve">WIPO </w:t>
      </w:r>
      <w:r w:rsidR="00374808" w:rsidRPr="00DB0D3E">
        <w:rPr>
          <w:rFonts w:asciiTheme="minorBidi" w:hAnsiTheme="minorBidi" w:cstheme="minorBidi"/>
          <w:szCs w:val="22"/>
        </w:rPr>
        <w:t xml:space="preserve">Standards relating to </w:t>
      </w:r>
      <w:r w:rsidR="00E61FA3" w:rsidRPr="00DB0D3E">
        <w:rPr>
          <w:rFonts w:asciiTheme="minorBidi" w:hAnsiTheme="minorBidi" w:cstheme="minorBidi"/>
          <w:szCs w:val="22"/>
        </w:rPr>
        <w:t xml:space="preserve">trademarks and industrial designs. </w:t>
      </w:r>
      <w:r w:rsidR="003C0906">
        <w:t xml:space="preserve"> </w:t>
      </w:r>
      <w:r w:rsidR="00592572">
        <w:t xml:space="preserve">The CWS noted that the International Bureau </w:t>
      </w:r>
      <w:r w:rsidR="00084B65">
        <w:t xml:space="preserve">plans to </w:t>
      </w:r>
      <w:r w:rsidR="00592572">
        <w:t xml:space="preserve">update the new </w:t>
      </w:r>
      <w:r w:rsidR="00084B65">
        <w:t>S</w:t>
      </w:r>
      <w:r w:rsidR="00592572">
        <w:t>ection</w:t>
      </w:r>
      <w:r w:rsidR="001540A9">
        <w:rPr>
          <w:rFonts w:asciiTheme="minorBidi" w:hAnsiTheme="minorBidi" w:cstheme="minorBidi"/>
          <w:szCs w:val="22"/>
        </w:rPr>
        <w:t xml:space="preserve"> considering</w:t>
      </w:r>
      <w:r w:rsidR="001805E6">
        <w:rPr>
          <w:rFonts w:asciiTheme="minorBidi" w:hAnsiTheme="minorBidi" w:cstheme="minorBidi"/>
          <w:szCs w:val="22"/>
        </w:rPr>
        <w:t xml:space="preserve"> </w:t>
      </w:r>
      <w:r w:rsidR="00592572">
        <w:rPr>
          <w:rFonts w:asciiTheme="minorBidi" w:hAnsiTheme="minorBidi" w:cstheme="minorBidi"/>
          <w:szCs w:val="22"/>
        </w:rPr>
        <w:t>the feedback from IP offices.</w:t>
      </w:r>
    </w:p>
    <w:p w14:paraId="6B2D2E66" w14:textId="05EBDA74" w:rsidR="00D816D7" w:rsidRDefault="00D816D7" w:rsidP="00D816D7">
      <w:pPr>
        <w:pStyle w:val="ONUME"/>
        <w:numPr>
          <w:ilvl w:val="0"/>
          <w:numId w:val="0"/>
        </w:numPr>
        <w:rPr>
          <w:rFonts w:asciiTheme="minorBidi" w:hAnsiTheme="minorBidi" w:cstheme="minorBidi"/>
          <w:szCs w:val="22"/>
        </w:rPr>
      </w:pPr>
      <w:r>
        <w:rPr>
          <w:rFonts w:asciiTheme="minorBidi" w:hAnsiTheme="minorBidi" w:cstheme="minorBidi"/>
          <w:szCs w:val="22"/>
        </w:rPr>
        <w:fldChar w:fldCharType="begin"/>
      </w:r>
      <w:r>
        <w:rPr>
          <w:rFonts w:asciiTheme="minorBidi" w:hAnsiTheme="minorBidi" w:cstheme="minorBidi"/>
          <w:szCs w:val="22"/>
        </w:rPr>
        <w:instrText xml:space="preserve"> AUTONUM  </w:instrText>
      </w:r>
      <w:r>
        <w:rPr>
          <w:rFonts w:asciiTheme="minorBidi" w:hAnsiTheme="minorBidi" w:cstheme="minorBidi"/>
          <w:szCs w:val="22"/>
        </w:rPr>
        <w:fldChar w:fldCharType="end"/>
      </w:r>
      <w:r>
        <w:rPr>
          <w:rFonts w:asciiTheme="minorBidi" w:hAnsiTheme="minorBidi" w:cstheme="minorBidi"/>
          <w:szCs w:val="22"/>
        </w:rPr>
        <w:tab/>
      </w:r>
      <w:r w:rsidR="00B706A6">
        <w:rPr>
          <w:rFonts w:asciiTheme="minorBidi" w:hAnsiTheme="minorBidi" w:cstheme="minorBidi"/>
          <w:szCs w:val="22"/>
        </w:rPr>
        <w:t>The CWS noted the suggestion by t</w:t>
      </w:r>
      <w:r w:rsidRPr="00E61FA3">
        <w:rPr>
          <w:rFonts w:asciiTheme="minorBidi" w:hAnsiTheme="minorBidi" w:cstheme="minorBidi"/>
          <w:szCs w:val="22"/>
        </w:rPr>
        <w:t xml:space="preserve">he </w:t>
      </w:r>
      <w:r>
        <w:rPr>
          <w:rFonts w:asciiTheme="minorBidi" w:hAnsiTheme="minorBidi" w:cstheme="minorBidi"/>
          <w:szCs w:val="22"/>
        </w:rPr>
        <w:t xml:space="preserve">Delegation of </w:t>
      </w:r>
      <w:r w:rsidRPr="00E61FA3">
        <w:rPr>
          <w:rFonts w:asciiTheme="minorBidi" w:hAnsiTheme="minorBidi" w:cstheme="minorBidi"/>
          <w:szCs w:val="22"/>
        </w:rPr>
        <w:t>Russian Federation</w:t>
      </w:r>
      <w:r w:rsidR="00017B5B">
        <w:rPr>
          <w:rFonts w:asciiTheme="minorBidi" w:hAnsiTheme="minorBidi" w:cstheme="minorBidi"/>
          <w:szCs w:val="22"/>
        </w:rPr>
        <w:t xml:space="preserve"> to add</w:t>
      </w:r>
      <w:r w:rsidDel="003A3567">
        <w:rPr>
          <w:rFonts w:asciiTheme="minorBidi" w:hAnsiTheme="minorBidi" w:cstheme="minorBidi"/>
          <w:szCs w:val="22"/>
        </w:rPr>
        <w:t xml:space="preserve"> </w:t>
      </w:r>
      <w:r>
        <w:rPr>
          <w:rFonts w:asciiTheme="minorBidi" w:hAnsiTheme="minorBidi" w:cstheme="minorBidi"/>
          <w:szCs w:val="22"/>
        </w:rPr>
        <w:t xml:space="preserve">the following statuses: </w:t>
      </w:r>
      <w:r w:rsidR="00C03320">
        <w:rPr>
          <w:rFonts w:asciiTheme="minorBidi" w:hAnsiTheme="minorBidi" w:cstheme="minorBidi"/>
          <w:szCs w:val="22"/>
        </w:rPr>
        <w:t xml:space="preserve"> </w:t>
      </w:r>
      <w:r>
        <w:rPr>
          <w:rFonts w:asciiTheme="minorBidi" w:hAnsiTheme="minorBidi" w:cstheme="minorBidi"/>
          <w:szCs w:val="22"/>
        </w:rPr>
        <w:t>“</w:t>
      </w:r>
      <w:r w:rsidRPr="00E61FA3">
        <w:rPr>
          <w:rFonts w:asciiTheme="minorBidi" w:hAnsiTheme="minorBidi" w:cstheme="minorBidi"/>
          <w:szCs w:val="22"/>
        </w:rPr>
        <w:t>partial</w:t>
      </w:r>
      <w:r>
        <w:rPr>
          <w:rFonts w:asciiTheme="minorBidi" w:hAnsiTheme="minorBidi" w:cstheme="minorBidi"/>
          <w:szCs w:val="22"/>
        </w:rPr>
        <w:t xml:space="preserve"> implementation” and “</w:t>
      </w:r>
      <w:r w:rsidRPr="00E61FA3">
        <w:rPr>
          <w:rFonts w:asciiTheme="minorBidi" w:hAnsiTheme="minorBidi" w:cstheme="minorBidi"/>
          <w:szCs w:val="22"/>
        </w:rPr>
        <w:t>outdated</w:t>
      </w:r>
      <w:r>
        <w:rPr>
          <w:rFonts w:asciiTheme="minorBidi" w:hAnsiTheme="minorBidi" w:cstheme="minorBidi"/>
          <w:szCs w:val="22"/>
        </w:rPr>
        <w:t>”</w:t>
      </w:r>
      <w:r w:rsidRPr="00E61FA3">
        <w:rPr>
          <w:rFonts w:asciiTheme="minorBidi" w:hAnsiTheme="minorBidi" w:cstheme="minorBidi"/>
          <w:szCs w:val="22"/>
        </w:rPr>
        <w:t xml:space="preserve"> </w:t>
      </w:r>
      <w:r>
        <w:rPr>
          <w:rFonts w:asciiTheme="minorBidi" w:hAnsiTheme="minorBidi" w:cstheme="minorBidi"/>
          <w:szCs w:val="22"/>
        </w:rPr>
        <w:t xml:space="preserve">to the new </w:t>
      </w:r>
      <w:r w:rsidRPr="0087380C">
        <w:rPr>
          <w:rFonts w:asciiTheme="minorBidi" w:hAnsiTheme="minorBidi" w:cstheme="minorBidi"/>
          <w:szCs w:val="22"/>
        </w:rPr>
        <w:t>Section</w:t>
      </w:r>
      <w:r w:rsidR="00504E35">
        <w:rPr>
          <w:rFonts w:asciiTheme="minorBidi" w:hAnsiTheme="minorBidi" w:cstheme="minorBidi"/>
          <w:szCs w:val="22"/>
        </w:rPr>
        <w:t>.</w:t>
      </w:r>
    </w:p>
    <w:p w14:paraId="7C746F5E" w14:textId="013FEFFA" w:rsidR="008824C6" w:rsidRPr="00DB0D3E" w:rsidRDefault="008824C6" w:rsidP="004C182A">
      <w:pPr>
        <w:spacing w:before="180" w:after="240"/>
        <w:rPr>
          <w:rFonts w:asciiTheme="minorBidi" w:hAnsiTheme="minorBidi" w:cstheme="minorBidi"/>
          <w:szCs w:val="22"/>
        </w:rPr>
      </w:pPr>
      <w:r w:rsidRPr="00DB0D3E">
        <w:fldChar w:fldCharType="begin"/>
      </w:r>
      <w:r w:rsidRPr="00DB0D3E">
        <w:instrText xml:space="preserve"> AUTONUM  </w:instrText>
      </w:r>
      <w:r w:rsidRPr="00DB0D3E">
        <w:fldChar w:fldCharType="end"/>
      </w:r>
      <w:r w:rsidRPr="00DB0D3E">
        <w:tab/>
        <w:t>Analysis of the ATRs collected shows strong adoption of core WIPO Standards.  For patents, WIPO Standards</w:t>
      </w:r>
      <w:r w:rsidRPr="00DB0D3E" w:rsidDel="009C4D8C">
        <w:t xml:space="preserve"> </w:t>
      </w:r>
      <w:r w:rsidRPr="00DB0D3E">
        <w:t xml:space="preserve">ST.3, ST.9, ST.26, and ST.36 have been implemented by over 20 </w:t>
      </w:r>
      <w:r w:rsidR="000302E7" w:rsidRPr="00DB0D3E">
        <w:t xml:space="preserve">IP </w:t>
      </w:r>
      <w:r w:rsidRPr="00DB0D3E">
        <w:t xml:space="preserve">offices, while newer WIPO Standards such as ST.92 were in the planning or implementation phase in 16 </w:t>
      </w:r>
      <w:r w:rsidR="000915C9" w:rsidRPr="00DB0D3E">
        <w:t xml:space="preserve">IP </w:t>
      </w:r>
      <w:r w:rsidRPr="00DB0D3E">
        <w:t xml:space="preserve">offices.  For trademarks, WIPO Standard ST.3 was widely implemented </w:t>
      </w:r>
      <w:r w:rsidR="00C321A7" w:rsidRPr="00DB0D3E">
        <w:t xml:space="preserve">by </w:t>
      </w:r>
      <w:r w:rsidRPr="00DB0D3E">
        <w:t xml:space="preserve">26 </w:t>
      </w:r>
      <w:r w:rsidR="00C321A7" w:rsidRPr="00DB0D3E">
        <w:t>O</w:t>
      </w:r>
      <w:r w:rsidRPr="00DB0D3E">
        <w:t xml:space="preserve">ffices, whereas </w:t>
      </w:r>
      <w:r w:rsidR="00912306" w:rsidRPr="00DB0D3E">
        <w:t xml:space="preserve">WIPO Standards </w:t>
      </w:r>
      <w:r w:rsidRPr="00DB0D3E">
        <w:t xml:space="preserve">ST.13, ST.61, and ST.90 show mixed implementation status, with several </w:t>
      </w:r>
      <w:r w:rsidR="0060793B" w:rsidRPr="00DB0D3E">
        <w:t xml:space="preserve">IP </w:t>
      </w:r>
      <w:r w:rsidRPr="00DB0D3E">
        <w:t>offices still planning or in the implementation phase.</w:t>
      </w:r>
      <w:r w:rsidR="00601AB6" w:rsidRPr="00DB0D3E">
        <w:t xml:space="preserve"> </w:t>
      </w:r>
      <w:r w:rsidRPr="00DB0D3E">
        <w:t xml:space="preserve"> </w:t>
      </w:r>
      <w:r w:rsidR="00635716" w:rsidRPr="00DB0D3E">
        <w:t>WIPO Standards on i</w:t>
      </w:r>
      <w:r w:rsidRPr="00DB0D3E">
        <w:t xml:space="preserve">ndustrial designs display similar trends: </w:t>
      </w:r>
      <w:r w:rsidR="00182EFE">
        <w:t xml:space="preserve"> </w:t>
      </w:r>
      <w:r w:rsidR="000702E3" w:rsidRPr="00DB0D3E">
        <w:t xml:space="preserve">Standards </w:t>
      </w:r>
      <w:r w:rsidRPr="00DB0D3E">
        <w:t xml:space="preserve">ST.3, ST.80, and ST.81 </w:t>
      </w:r>
      <w:proofErr w:type="gramStart"/>
      <w:r w:rsidR="00601AB6" w:rsidRPr="00DB0D3E">
        <w:t>were</w:t>
      </w:r>
      <w:proofErr w:type="gramEnd"/>
      <w:r w:rsidRPr="00DB0D3E">
        <w:t xml:space="preserve"> largely implemented, while ST.87, ST.90, and ST.91 remain</w:t>
      </w:r>
      <w:r w:rsidR="00601AB6" w:rsidRPr="00DB0D3E">
        <w:t>ed</w:t>
      </w:r>
      <w:r w:rsidRPr="00DB0D3E">
        <w:t xml:space="preserve"> in the planning phase or have low adoption.</w:t>
      </w:r>
    </w:p>
    <w:p w14:paraId="21BB2B86" w14:textId="792BCA6F" w:rsidR="0087380C" w:rsidRPr="00DB0D3E" w:rsidRDefault="00A14476" w:rsidP="0087380C">
      <w:pPr>
        <w:pStyle w:val="ONUME"/>
        <w:numPr>
          <w:ilvl w:val="0"/>
          <w:numId w:val="0"/>
        </w:numPr>
        <w:rPr>
          <w:rFonts w:asciiTheme="minorBidi" w:hAnsiTheme="minorBidi" w:cstheme="minorBidi"/>
          <w:szCs w:val="22"/>
        </w:rPr>
      </w:pPr>
      <w:r>
        <w:rPr>
          <w:rFonts w:asciiTheme="minorBidi" w:hAnsiTheme="minorBidi" w:cstheme="minorBidi"/>
          <w:szCs w:val="22"/>
        </w:rPr>
        <w:fldChar w:fldCharType="begin"/>
      </w:r>
      <w:r>
        <w:rPr>
          <w:rFonts w:asciiTheme="minorBidi" w:hAnsiTheme="minorBidi" w:cstheme="minorBidi"/>
          <w:szCs w:val="22"/>
        </w:rPr>
        <w:instrText xml:space="preserve"> AUTONUM  </w:instrText>
      </w:r>
      <w:r>
        <w:rPr>
          <w:rFonts w:asciiTheme="minorBidi" w:hAnsiTheme="minorBidi" w:cstheme="minorBidi"/>
          <w:szCs w:val="22"/>
        </w:rPr>
        <w:fldChar w:fldCharType="end"/>
      </w:r>
      <w:r>
        <w:rPr>
          <w:rFonts w:asciiTheme="minorBidi" w:hAnsiTheme="minorBidi" w:cstheme="minorBidi"/>
          <w:szCs w:val="22"/>
        </w:rPr>
        <w:tab/>
      </w:r>
      <w:r w:rsidR="00522CDC" w:rsidRPr="00DB0D3E">
        <w:rPr>
          <w:rFonts w:asciiTheme="minorBidi" w:hAnsiTheme="minorBidi" w:cstheme="minorBidi"/>
          <w:szCs w:val="22"/>
        </w:rPr>
        <w:t xml:space="preserve">The </w:t>
      </w:r>
      <w:r w:rsidR="00B104A8">
        <w:rPr>
          <w:rFonts w:asciiTheme="minorBidi" w:hAnsiTheme="minorBidi" w:cstheme="minorBidi"/>
          <w:szCs w:val="22"/>
        </w:rPr>
        <w:t>CWS noted that t</w:t>
      </w:r>
      <w:r w:rsidR="00B104A8" w:rsidRPr="00DB0D3E">
        <w:rPr>
          <w:rFonts w:asciiTheme="minorBidi" w:hAnsiTheme="minorBidi" w:cstheme="minorBidi"/>
          <w:szCs w:val="22"/>
        </w:rPr>
        <w:t xml:space="preserve">he </w:t>
      </w:r>
      <w:r w:rsidR="00522CDC" w:rsidRPr="00DB0D3E">
        <w:rPr>
          <w:rFonts w:asciiTheme="minorBidi" w:hAnsiTheme="minorBidi" w:cstheme="minorBidi"/>
          <w:szCs w:val="22"/>
        </w:rPr>
        <w:t xml:space="preserve">International Bureau </w:t>
      </w:r>
      <w:r w:rsidR="00E3506B">
        <w:rPr>
          <w:rFonts w:asciiTheme="minorBidi" w:hAnsiTheme="minorBidi" w:cstheme="minorBidi"/>
          <w:szCs w:val="22"/>
        </w:rPr>
        <w:t>has been</w:t>
      </w:r>
      <w:r w:rsidR="00522CDC" w:rsidRPr="00DB0D3E">
        <w:rPr>
          <w:rFonts w:asciiTheme="minorBidi" w:hAnsiTheme="minorBidi" w:cstheme="minorBidi"/>
          <w:szCs w:val="22"/>
        </w:rPr>
        <w:t xml:space="preserve"> working on improving the means of </w:t>
      </w:r>
      <w:r w:rsidR="0087380C" w:rsidRPr="00DB0D3E">
        <w:t xml:space="preserve">ATR collection and publication platform to make it more user-friendly and </w:t>
      </w:r>
      <w:r w:rsidR="00572F06">
        <w:t xml:space="preserve">to </w:t>
      </w:r>
      <w:r w:rsidR="0087380C" w:rsidRPr="00DB0D3E">
        <w:t xml:space="preserve">enhance data analysis. </w:t>
      </w:r>
      <w:r w:rsidR="008725AF" w:rsidRPr="00DB0D3E">
        <w:t xml:space="preserve"> </w:t>
      </w:r>
      <w:r w:rsidR="0087380C" w:rsidRPr="00DB0D3E">
        <w:t xml:space="preserve">A more intuitive interface and improved structuring are expected to facilitate efficient reporting and enable better comparison of implementation statuses across </w:t>
      </w:r>
      <w:r w:rsidR="0089204B">
        <w:t>O</w:t>
      </w:r>
      <w:r w:rsidR="0087380C" w:rsidRPr="000B1CDC">
        <w:t>ffices</w:t>
      </w:r>
      <w:r w:rsidR="008B60B4">
        <w:t>.</w:t>
      </w:r>
    </w:p>
    <w:p w14:paraId="27B7FB78" w14:textId="03422CB2" w:rsidR="00C9020E" w:rsidRPr="00DB0D3E" w:rsidRDefault="0092613F" w:rsidP="00C61FE6">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noted </w:t>
      </w:r>
      <w:r w:rsidR="005A1755" w:rsidRPr="00DB0D3E">
        <w:rPr>
          <w:rFonts w:asciiTheme="minorBidi" w:hAnsiTheme="minorBidi" w:cstheme="minorBidi"/>
          <w:szCs w:val="22"/>
        </w:rPr>
        <w:t>the report</w:t>
      </w:r>
      <w:r w:rsidR="00C9020E" w:rsidRPr="00DB0D3E">
        <w:rPr>
          <w:rFonts w:asciiTheme="minorBidi" w:hAnsiTheme="minorBidi" w:cstheme="minorBidi"/>
          <w:szCs w:val="22"/>
        </w:rPr>
        <w:t xml:space="preserve"> provided by the International Bureau, in particular the statistics </w:t>
      </w:r>
      <w:r w:rsidR="00313B90" w:rsidRPr="00DB0D3E">
        <w:rPr>
          <w:rFonts w:asciiTheme="minorBidi" w:hAnsiTheme="minorBidi" w:cstheme="minorBidi"/>
          <w:szCs w:val="22"/>
        </w:rPr>
        <w:t>relating to</w:t>
      </w:r>
      <w:r w:rsidR="00C9020E" w:rsidRPr="00DB0D3E">
        <w:rPr>
          <w:rFonts w:asciiTheme="minorBidi" w:hAnsiTheme="minorBidi" w:cstheme="minorBidi"/>
          <w:szCs w:val="22"/>
        </w:rPr>
        <w:t xml:space="preserve"> the implementation </w:t>
      </w:r>
      <w:r w:rsidR="002252E7" w:rsidRPr="00DB0D3E">
        <w:rPr>
          <w:rFonts w:asciiTheme="minorBidi" w:hAnsiTheme="minorBidi" w:cstheme="minorBidi"/>
          <w:szCs w:val="22"/>
        </w:rPr>
        <w:t>of WIPO Standards</w:t>
      </w:r>
      <w:r w:rsidR="00281D82" w:rsidRPr="00DB0D3E">
        <w:rPr>
          <w:rFonts w:asciiTheme="minorBidi" w:hAnsiTheme="minorBidi" w:cstheme="minorBidi"/>
          <w:szCs w:val="22"/>
        </w:rPr>
        <w:t>,</w:t>
      </w:r>
      <w:r w:rsidR="00C9020E" w:rsidRPr="00DB0D3E">
        <w:rPr>
          <w:rFonts w:asciiTheme="minorBidi" w:hAnsiTheme="minorBidi" w:cstheme="minorBidi"/>
          <w:szCs w:val="22"/>
        </w:rPr>
        <w:t xml:space="preserve"> collected through ATRs</w:t>
      </w:r>
      <w:r w:rsidR="003B7B62" w:rsidRPr="00DB0D3E">
        <w:rPr>
          <w:rFonts w:asciiTheme="minorBidi" w:hAnsiTheme="minorBidi" w:cstheme="minorBidi"/>
          <w:szCs w:val="22"/>
        </w:rPr>
        <w:t xml:space="preserve">.  </w:t>
      </w:r>
      <w:r w:rsidR="00C9020E" w:rsidRPr="00DB0D3E">
        <w:rPr>
          <w:rFonts w:asciiTheme="minorBidi" w:hAnsiTheme="minorBidi" w:cstheme="minorBidi"/>
          <w:szCs w:val="22"/>
        </w:rPr>
        <w:t xml:space="preserve">The CWS </w:t>
      </w:r>
      <w:r w:rsidR="003B7B62" w:rsidRPr="00DB0D3E">
        <w:rPr>
          <w:rFonts w:asciiTheme="minorBidi" w:hAnsiTheme="minorBidi" w:cstheme="minorBidi"/>
          <w:szCs w:val="22"/>
        </w:rPr>
        <w:t>also</w:t>
      </w:r>
      <w:r w:rsidR="00C9020E" w:rsidRPr="00DB0D3E">
        <w:rPr>
          <w:rFonts w:asciiTheme="minorBidi" w:hAnsiTheme="minorBidi" w:cstheme="minorBidi"/>
          <w:szCs w:val="22"/>
        </w:rPr>
        <w:t xml:space="preserve"> considered the listed WIPO Standards and options in the ATR templates and requested the Secretariat to </w:t>
      </w:r>
      <w:r w:rsidR="00E018E7">
        <w:rPr>
          <w:rFonts w:asciiTheme="minorBidi" w:hAnsiTheme="minorBidi" w:cstheme="minorBidi"/>
          <w:szCs w:val="22"/>
        </w:rPr>
        <w:t xml:space="preserve">review and </w:t>
      </w:r>
      <w:r w:rsidR="00C9020E" w:rsidRPr="00DB0D3E">
        <w:rPr>
          <w:rFonts w:asciiTheme="minorBidi" w:hAnsiTheme="minorBidi" w:cstheme="minorBidi"/>
          <w:szCs w:val="22"/>
        </w:rPr>
        <w:t xml:space="preserve">update the </w:t>
      </w:r>
      <w:r w:rsidR="00060BB9" w:rsidRPr="00DB0D3E">
        <w:rPr>
          <w:rFonts w:asciiTheme="minorBidi" w:hAnsiTheme="minorBidi" w:cstheme="minorBidi"/>
          <w:szCs w:val="22"/>
        </w:rPr>
        <w:t>template</w:t>
      </w:r>
      <w:r w:rsidR="00C9020E" w:rsidRPr="00DB0D3E">
        <w:rPr>
          <w:rFonts w:asciiTheme="minorBidi" w:hAnsiTheme="minorBidi" w:cstheme="minorBidi"/>
          <w:szCs w:val="22"/>
        </w:rPr>
        <w:t xml:space="preserve"> if needed.</w:t>
      </w:r>
    </w:p>
    <w:p w14:paraId="5836F12D" w14:textId="77777777" w:rsidR="00C9020E" w:rsidRPr="00DB0D3E" w:rsidRDefault="00C9020E" w:rsidP="00D43C5D">
      <w:pPr>
        <w:pStyle w:val="Heading3"/>
        <w:rPr>
          <w:rFonts w:asciiTheme="minorBidi" w:hAnsiTheme="minorBidi" w:cstheme="minorBidi"/>
          <w:szCs w:val="22"/>
        </w:rPr>
      </w:pPr>
      <w:r w:rsidRPr="00DB0D3E">
        <w:rPr>
          <w:rFonts w:asciiTheme="minorBidi" w:hAnsiTheme="minorBidi" w:cstheme="minorBidi"/>
          <w:szCs w:val="22"/>
        </w:rPr>
        <w:t>Agenda Item 9:  CWS Work Program</w:t>
      </w:r>
    </w:p>
    <w:p w14:paraId="1DD9FE18" w14:textId="387EF5D8" w:rsidR="004E6243" w:rsidRPr="00DB0D3E" w:rsidRDefault="0092613F" w:rsidP="004E624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Discussions were based on document </w:t>
      </w:r>
      <w:hyperlink r:id="rId74" w:history="1">
        <w:r w:rsidR="00C9020E" w:rsidRPr="00DB0D3E">
          <w:rPr>
            <w:rStyle w:val="Hyperlink"/>
            <w:rFonts w:asciiTheme="minorBidi" w:hAnsiTheme="minorBidi" w:cstheme="minorBidi"/>
            <w:szCs w:val="22"/>
          </w:rPr>
          <w:t>CWS/13/31</w:t>
        </w:r>
        <w:r w:rsidR="00B148E4" w:rsidRPr="00DB0D3E">
          <w:rPr>
            <w:rStyle w:val="Hyperlink"/>
            <w:rFonts w:asciiTheme="minorBidi" w:hAnsiTheme="minorBidi" w:cstheme="minorBidi"/>
            <w:szCs w:val="22"/>
          </w:rPr>
          <w:t xml:space="preserve"> Rev.</w:t>
        </w:r>
        <w:r w:rsidR="002C6DC7" w:rsidRPr="00DB0D3E">
          <w:rPr>
            <w:rStyle w:val="Hyperlink"/>
            <w:rFonts w:asciiTheme="minorBidi" w:hAnsiTheme="minorBidi" w:cstheme="minorBidi"/>
            <w:szCs w:val="22"/>
          </w:rPr>
          <w:t xml:space="preserve"> </w:t>
        </w:r>
        <w:r w:rsidR="00B148E4" w:rsidRPr="00DB0D3E">
          <w:rPr>
            <w:rStyle w:val="Hyperlink"/>
            <w:rFonts w:asciiTheme="minorBidi" w:hAnsiTheme="minorBidi" w:cstheme="minorBidi"/>
            <w:szCs w:val="22"/>
          </w:rPr>
          <w:t>2</w:t>
        </w:r>
      </w:hyperlink>
      <w:r w:rsidR="00C9020E" w:rsidRPr="00DB0D3E">
        <w:rPr>
          <w:rFonts w:asciiTheme="minorBidi" w:hAnsiTheme="minorBidi" w:cstheme="minorBidi"/>
          <w:szCs w:val="22"/>
        </w:rPr>
        <w:t>.</w:t>
      </w:r>
    </w:p>
    <w:p w14:paraId="1EB9D7FE" w14:textId="08E1BBE1" w:rsidR="00EC4BC7" w:rsidRPr="00DB0D3E" w:rsidRDefault="007A053A" w:rsidP="004E624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D42D2C" w:rsidRPr="00DB0D3E">
        <w:rPr>
          <w:rFonts w:asciiTheme="minorBidi" w:hAnsiTheme="minorBidi" w:cstheme="minorBidi"/>
          <w:szCs w:val="22"/>
        </w:rPr>
        <w:t xml:space="preserve">The </w:t>
      </w:r>
      <w:r w:rsidR="0059608A" w:rsidRPr="00DB0D3E">
        <w:rPr>
          <w:rFonts w:asciiTheme="minorBidi" w:hAnsiTheme="minorBidi" w:cstheme="minorBidi"/>
          <w:szCs w:val="22"/>
        </w:rPr>
        <w:t>Secretariat</w:t>
      </w:r>
      <w:r w:rsidR="00D42D2C" w:rsidRPr="00DB0D3E">
        <w:rPr>
          <w:rFonts w:asciiTheme="minorBidi" w:hAnsiTheme="minorBidi" w:cstheme="minorBidi"/>
          <w:szCs w:val="22"/>
        </w:rPr>
        <w:t xml:space="preserve"> introduce</w:t>
      </w:r>
      <w:r w:rsidRPr="00DB0D3E">
        <w:rPr>
          <w:rFonts w:asciiTheme="minorBidi" w:hAnsiTheme="minorBidi" w:cstheme="minorBidi"/>
          <w:szCs w:val="22"/>
        </w:rPr>
        <w:t>d</w:t>
      </w:r>
      <w:r w:rsidR="00D42D2C" w:rsidRPr="00DB0D3E">
        <w:rPr>
          <w:rFonts w:asciiTheme="minorBidi" w:hAnsiTheme="minorBidi" w:cstheme="minorBidi"/>
          <w:szCs w:val="22"/>
        </w:rPr>
        <w:t xml:space="preserve"> the CWS Work Program, presenting an updated </w:t>
      </w:r>
      <w:r w:rsidR="0059608A" w:rsidRPr="00DB0D3E">
        <w:rPr>
          <w:rFonts w:asciiTheme="minorBidi" w:hAnsiTheme="minorBidi" w:cstheme="minorBidi"/>
          <w:szCs w:val="22"/>
        </w:rPr>
        <w:t>L</w:t>
      </w:r>
      <w:r w:rsidR="00D42D2C" w:rsidRPr="00DB0D3E">
        <w:rPr>
          <w:rFonts w:asciiTheme="minorBidi" w:hAnsiTheme="minorBidi" w:cstheme="minorBidi"/>
          <w:szCs w:val="22"/>
        </w:rPr>
        <w:t xml:space="preserve">ist of </w:t>
      </w:r>
      <w:r w:rsidR="0059608A" w:rsidRPr="00DB0D3E">
        <w:rPr>
          <w:rFonts w:asciiTheme="minorBidi" w:hAnsiTheme="minorBidi" w:cstheme="minorBidi"/>
          <w:szCs w:val="22"/>
        </w:rPr>
        <w:t>T</w:t>
      </w:r>
      <w:r w:rsidR="00D42D2C" w:rsidRPr="00DB0D3E">
        <w:rPr>
          <w:rFonts w:asciiTheme="minorBidi" w:hAnsiTheme="minorBidi" w:cstheme="minorBidi"/>
          <w:szCs w:val="22"/>
        </w:rPr>
        <w:t xml:space="preserve">asks, </w:t>
      </w:r>
      <w:r w:rsidR="006B61EA" w:rsidRPr="00DB0D3E">
        <w:rPr>
          <w:rFonts w:asciiTheme="minorBidi" w:hAnsiTheme="minorBidi" w:cstheme="minorBidi"/>
          <w:szCs w:val="22"/>
        </w:rPr>
        <w:t xml:space="preserve">its </w:t>
      </w:r>
      <w:r w:rsidR="00D42D2C" w:rsidRPr="00DB0D3E">
        <w:rPr>
          <w:rFonts w:asciiTheme="minorBidi" w:hAnsiTheme="minorBidi" w:cstheme="minorBidi"/>
          <w:szCs w:val="22"/>
        </w:rPr>
        <w:t>analysis of complexity and activity levels</w:t>
      </w:r>
      <w:r w:rsidR="00AE202F" w:rsidRPr="00DB0D3E">
        <w:rPr>
          <w:rFonts w:asciiTheme="minorBidi" w:hAnsiTheme="minorBidi" w:cstheme="minorBidi"/>
          <w:szCs w:val="22"/>
        </w:rPr>
        <w:t xml:space="preserve"> on each Task</w:t>
      </w:r>
      <w:r w:rsidR="00D42D2C" w:rsidRPr="00DB0D3E">
        <w:rPr>
          <w:rFonts w:asciiTheme="minorBidi" w:hAnsiTheme="minorBidi" w:cstheme="minorBidi"/>
          <w:szCs w:val="22"/>
        </w:rPr>
        <w:t xml:space="preserve">, and proposals for </w:t>
      </w:r>
      <w:r w:rsidR="0059608A" w:rsidRPr="00DB0D3E">
        <w:rPr>
          <w:rFonts w:asciiTheme="minorBidi" w:hAnsiTheme="minorBidi" w:cstheme="minorBidi"/>
          <w:szCs w:val="22"/>
        </w:rPr>
        <w:t>T</w:t>
      </w:r>
      <w:r w:rsidR="00D42D2C" w:rsidRPr="00DB0D3E">
        <w:rPr>
          <w:rFonts w:asciiTheme="minorBidi" w:hAnsiTheme="minorBidi" w:cstheme="minorBidi"/>
          <w:szCs w:val="22"/>
        </w:rPr>
        <w:t xml:space="preserve">ask prioritization.  The Secretariat noted that the </w:t>
      </w:r>
      <w:r w:rsidR="0059608A" w:rsidRPr="00DB0D3E">
        <w:rPr>
          <w:rFonts w:asciiTheme="minorBidi" w:hAnsiTheme="minorBidi" w:cstheme="minorBidi"/>
          <w:szCs w:val="22"/>
        </w:rPr>
        <w:t>W</w:t>
      </w:r>
      <w:r w:rsidR="00D42D2C" w:rsidRPr="00DB0D3E">
        <w:rPr>
          <w:rFonts w:asciiTheme="minorBidi" w:hAnsiTheme="minorBidi" w:cstheme="minorBidi"/>
          <w:szCs w:val="22"/>
        </w:rPr>
        <w:t xml:space="preserve">ork </w:t>
      </w:r>
      <w:r w:rsidR="0059608A" w:rsidRPr="00DB0D3E">
        <w:rPr>
          <w:rFonts w:asciiTheme="minorBidi" w:hAnsiTheme="minorBidi" w:cstheme="minorBidi"/>
          <w:szCs w:val="22"/>
        </w:rPr>
        <w:t>P</w:t>
      </w:r>
      <w:r w:rsidR="00D42D2C" w:rsidRPr="00DB0D3E">
        <w:rPr>
          <w:rFonts w:asciiTheme="minorBidi" w:hAnsiTheme="minorBidi" w:cstheme="minorBidi"/>
          <w:szCs w:val="22"/>
        </w:rPr>
        <w:t xml:space="preserve">rogram currently includes 22 Tasks, two of which are </w:t>
      </w:r>
      <w:r w:rsidR="0059608A" w:rsidRPr="00DB0D3E">
        <w:rPr>
          <w:rFonts w:asciiTheme="minorBidi" w:hAnsiTheme="minorBidi" w:cstheme="minorBidi"/>
          <w:szCs w:val="22"/>
        </w:rPr>
        <w:t>held in abeyance</w:t>
      </w:r>
      <w:r w:rsidR="00586B75" w:rsidRPr="00DB0D3E">
        <w:rPr>
          <w:rFonts w:asciiTheme="minorBidi" w:hAnsiTheme="minorBidi" w:cstheme="minorBidi"/>
          <w:szCs w:val="22"/>
        </w:rPr>
        <w:t>.  The Secretariat also indicated that there are currently</w:t>
      </w:r>
      <w:r w:rsidR="00D42D2C" w:rsidRPr="00DB0D3E">
        <w:rPr>
          <w:rFonts w:asciiTheme="minorBidi" w:hAnsiTheme="minorBidi" w:cstheme="minorBidi"/>
          <w:szCs w:val="22"/>
        </w:rPr>
        <w:t xml:space="preserve"> 13 active Task Forces, </w:t>
      </w:r>
      <w:r w:rsidR="00586B75" w:rsidRPr="00DB0D3E">
        <w:rPr>
          <w:rFonts w:asciiTheme="minorBidi" w:hAnsiTheme="minorBidi" w:cstheme="minorBidi"/>
          <w:szCs w:val="22"/>
        </w:rPr>
        <w:t>with</w:t>
      </w:r>
      <w:r w:rsidR="00D42D2C" w:rsidRPr="00DB0D3E">
        <w:rPr>
          <w:rFonts w:asciiTheme="minorBidi" w:hAnsiTheme="minorBidi" w:cstheme="minorBidi"/>
          <w:szCs w:val="22"/>
        </w:rPr>
        <w:t xml:space="preserve"> 72 </w:t>
      </w:r>
      <w:r w:rsidR="00600876" w:rsidRPr="00DB0D3E">
        <w:rPr>
          <w:rFonts w:asciiTheme="minorBidi" w:hAnsiTheme="minorBidi" w:cstheme="minorBidi"/>
          <w:szCs w:val="22"/>
        </w:rPr>
        <w:t xml:space="preserve">participating CWS </w:t>
      </w:r>
      <w:r w:rsidR="00586B75" w:rsidRPr="00DB0D3E">
        <w:rPr>
          <w:rFonts w:asciiTheme="minorBidi" w:hAnsiTheme="minorBidi" w:cstheme="minorBidi"/>
          <w:szCs w:val="22"/>
        </w:rPr>
        <w:t>M</w:t>
      </w:r>
      <w:r w:rsidR="00D42D2C" w:rsidRPr="00DB0D3E">
        <w:rPr>
          <w:rFonts w:asciiTheme="minorBidi" w:hAnsiTheme="minorBidi" w:cstheme="minorBidi"/>
          <w:szCs w:val="22"/>
        </w:rPr>
        <w:t xml:space="preserve">embers and three </w:t>
      </w:r>
      <w:r w:rsidR="00600876" w:rsidRPr="00DB0D3E">
        <w:rPr>
          <w:rFonts w:asciiTheme="minorBidi" w:hAnsiTheme="minorBidi" w:cstheme="minorBidi"/>
          <w:szCs w:val="22"/>
        </w:rPr>
        <w:t>CWS O</w:t>
      </w:r>
      <w:r w:rsidR="00D42D2C" w:rsidRPr="00DB0D3E">
        <w:rPr>
          <w:rFonts w:asciiTheme="minorBidi" w:hAnsiTheme="minorBidi" w:cstheme="minorBidi"/>
          <w:szCs w:val="22"/>
        </w:rPr>
        <w:t xml:space="preserve">bservers, </w:t>
      </w:r>
      <w:r w:rsidR="00600876" w:rsidRPr="00DB0D3E">
        <w:rPr>
          <w:rFonts w:asciiTheme="minorBidi" w:hAnsiTheme="minorBidi" w:cstheme="minorBidi"/>
          <w:szCs w:val="22"/>
        </w:rPr>
        <w:t xml:space="preserve">who attended </w:t>
      </w:r>
      <w:r w:rsidR="00D42D2C" w:rsidRPr="00DB0D3E">
        <w:rPr>
          <w:rFonts w:asciiTheme="minorBidi" w:hAnsiTheme="minorBidi" w:cstheme="minorBidi"/>
          <w:szCs w:val="22"/>
        </w:rPr>
        <w:t>41 Task Force meetings held since the last session</w:t>
      </w:r>
      <w:r w:rsidR="00805CF7" w:rsidRPr="00DB0D3E">
        <w:rPr>
          <w:rFonts w:asciiTheme="minorBidi" w:hAnsiTheme="minorBidi" w:cstheme="minorBidi"/>
          <w:szCs w:val="22"/>
        </w:rPr>
        <w:t xml:space="preserve"> of the CWS</w:t>
      </w:r>
      <w:r w:rsidR="00D42D2C" w:rsidRPr="00DB0D3E">
        <w:rPr>
          <w:rFonts w:asciiTheme="minorBidi" w:hAnsiTheme="minorBidi" w:cstheme="minorBidi"/>
          <w:szCs w:val="22"/>
        </w:rPr>
        <w:t>.</w:t>
      </w:r>
    </w:p>
    <w:p w14:paraId="66954395" w14:textId="055AC02F" w:rsidR="00151969" w:rsidRPr="00DB0D3E" w:rsidRDefault="00EC4BC7" w:rsidP="004E624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Regarding the task complexity and activity levels, t</w:t>
      </w:r>
      <w:r w:rsidR="00D42D2C" w:rsidRPr="00DB0D3E">
        <w:rPr>
          <w:rFonts w:asciiTheme="minorBidi" w:hAnsiTheme="minorBidi" w:cstheme="minorBidi"/>
          <w:szCs w:val="22"/>
        </w:rPr>
        <w:t xml:space="preserve">he </w:t>
      </w:r>
      <w:r w:rsidR="00064C97" w:rsidRPr="00DB0D3E">
        <w:rPr>
          <w:rFonts w:asciiTheme="minorBidi" w:hAnsiTheme="minorBidi" w:cstheme="minorBidi"/>
          <w:szCs w:val="22"/>
        </w:rPr>
        <w:t xml:space="preserve">CWS noted that </w:t>
      </w:r>
      <w:r w:rsidR="00C326D1" w:rsidRPr="00DB0D3E">
        <w:rPr>
          <w:rFonts w:asciiTheme="minorBidi" w:hAnsiTheme="minorBidi" w:cstheme="minorBidi"/>
          <w:szCs w:val="22"/>
        </w:rPr>
        <w:t>a</w:t>
      </w:r>
      <w:r w:rsidR="00D42D2C" w:rsidRPr="00DB0D3E">
        <w:rPr>
          <w:rFonts w:asciiTheme="minorBidi" w:hAnsiTheme="minorBidi" w:cstheme="minorBidi"/>
          <w:szCs w:val="22"/>
        </w:rPr>
        <w:t xml:space="preserve">ctivity levels were categorized as </w:t>
      </w:r>
      <w:r w:rsidR="00B41B81" w:rsidRPr="00DB0D3E">
        <w:rPr>
          <w:rFonts w:asciiTheme="minorBidi" w:hAnsiTheme="minorBidi" w:cstheme="minorBidi"/>
          <w:szCs w:val="22"/>
        </w:rPr>
        <w:t>"</w:t>
      </w:r>
      <w:r w:rsidR="00D42D2C" w:rsidRPr="00DB0D3E">
        <w:rPr>
          <w:rFonts w:asciiTheme="minorBidi" w:hAnsiTheme="minorBidi" w:cstheme="minorBidi"/>
          <w:szCs w:val="22"/>
        </w:rPr>
        <w:t>very active</w:t>
      </w:r>
      <w:r w:rsidR="00B41B81" w:rsidRPr="00DB0D3E">
        <w:rPr>
          <w:rFonts w:asciiTheme="minorBidi" w:hAnsiTheme="minorBidi" w:cstheme="minorBidi"/>
          <w:szCs w:val="22"/>
        </w:rPr>
        <w:t>"</w:t>
      </w:r>
      <w:r w:rsidR="00D42D2C" w:rsidRPr="00DB0D3E">
        <w:rPr>
          <w:rFonts w:asciiTheme="minorBidi" w:hAnsiTheme="minorBidi" w:cstheme="minorBidi"/>
          <w:szCs w:val="22"/>
        </w:rPr>
        <w:t xml:space="preserve">, </w:t>
      </w:r>
      <w:r w:rsidR="00B41B81" w:rsidRPr="00DB0D3E">
        <w:rPr>
          <w:rFonts w:asciiTheme="minorBidi" w:hAnsiTheme="minorBidi" w:cstheme="minorBidi"/>
          <w:szCs w:val="22"/>
        </w:rPr>
        <w:t>"</w:t>
      </w:r>
      <w:r w:rsidR="00D42D2C" w:rsidRPr="00DB0D3E">
        <w:rPr>
          <w:rFonts w:asciiTheme="minorBidi" w:hAnsiTheme="minorBidi" w:cstheme="minorBidi"/>
          <w:szCs w:val="22"/>
        </w:rPr>
        <w:t>active</w:t>
      </w:r>
      <w:r w:rsidR="00B41B81" w:rsidRPr="00DB0D3E">
        <w:rPr>
          <w:rFonts w:asciiTheme="minorBidi" w:hAnsiTheme="minorBidi" w:cstheme="minorBidi"/>
          <w:szCs w:val="22"/>
        </w:rPr>
        <w:t>"</w:t>
      </w:r>
      <w:r w:rsidR="00D42D2C" w:rsidRPr="00DB0D3E">
        <w:rPr>
          <w:rFonts w:asciiTheme="minorBidi" w:hAnsiTheme="minorBidi" w:cstheme="minorBidi"/>
          <w:szCs w:val="22"/>
        </w:rPr>
        <w:t xml:space="preserve">, </w:t>
      </w:r>
      <w:r w:rsidR="00B41B81" w:rsidRPr="00DB0D3E">
        <w:rPr>
          <w:rFonts w:asciiTheme="minorBidi" w:hAnsiTheme="minorBidi" w:cstheme="minorBidi"/>
          <w:szCs w:val="22"/>
        </w:rPr>
        <w:t>"</w:t>
      </w:r>
      <w:r w:rsidR="00D42D2C" w:rsidRPr="00DB0D3E">
        <w:rPr>
          <w:rFonts w:asciiTheme="minorBidi" w:hAnsiTheme="minorBidi" w:cstheme="minorBidi"/>
          <w:szCs w:val="22"/>
        </w:rPr>
        <w:t>occasional</w:t>
      </w:r>
      <w:r w:rsidR="00B41B81" w:rsidRPr="00DB0D3E">
        <w:rPr>
          <w:rFonts w:asciiTheme="minorBidi" w:hAnsiTheme="minorBidi" w:cstheme="minorBidi"/>
          <w:szCs w:val="22"/>
        </w:rPr>
        <w:t>"</w:t>
      </w:r>
      <w:r w:rsidR="00D42D2C" w:rsidRPr="00DB0D3E">
        <w:rPr>
          <w:rFonts w:asciiTheme="minorBidi" w:hAnsiTheme="minorBidi" w:cstheme="minorBidi"/>
          <w:szCs w:val="22"/>
        </w:rPr>
        <w:t xml:space="preserve">, or </w:t>
      </w:r>
      <w:r w:rsidR="00B41B81" w:rsidRPr="00DB0D3E">
        <w:rPr>
          <w:rFonts w:asciiTheme="minorBidi" w:hAnsiTheme="minorBidi" w:cstheme="minorBidi"/>
          <w:szCs w:val="22"/>
        </w:rPr>
        <w:t>"</w:t>
      </w:r>
      <w:r w:rsidR="0025584A" w:rsidRPr="00DB0D3E">
        <w:rPr>
          <w:rFonts w:asciiTheme="minorBidi" w:hAnsiTheme="minorBidi" w:cstheme="minorBidi"/>
          <w:szCs w:val="22"/>
        </w:rPr>
        <w:t>ad hoc</w:t>
      </w:r>
      <w:r w:rsidR="00B41B81" w:rsidRPr="00DB0D3E">
        <w:rPr>
          <w:rFonts w:asciiTheme="minorBidi" w:hAnsiTheme="minorBidi" w:cstheme="minorBidi"/>
          <w:szCs w:val="22"/>
        </w:rPr>
        <w:t>"</w:t>
      </w:r>
      <w:r w:rsidR="00D42D2C" w:rsidRPr="00DB0D3E">
        <w:rPr>
          <w:rFonts w:asciiTheme="minorBidi" w:hAnsiTheme="minorBidi" w:cstheme="minorBidi"/>
          <w:szCs w:val="22"/>
        </w:rPr>
        <w:t xml:space="preserve">, and complexity levels were categorized as “low”, “medium”, “high”, or “not applicable”.  </w:t>
      </w:r>
      <w:r w:rsidR="009A4BA4" w:rsidRPr="00DB0D3E">
        <w:rPr>
          <w:rFonts w:asciiTheme="minorBidi" w:hAnsiTheme="minorBidi" w:cstheme="minorBidi"/>
          <w:szCs w:val="22"/>
        </w:rPr>
        <w:t>For the Task prioritization</w:t>
      </w:r>
      <w:r w:rsidR="00FC1532" w:rsidRPr="00DB0D3E">
        <w:rPr>
          <w:rFonts w:asciiTheme="minorBidi" w:hAnsiTheme="minorBidi" w:cstheme="minorBidi"/>
          <w:szCs w:val="22"/>
        </w:rPr>
        <w:t>, each Task was accessed</w:t>
      </w:r>
      <w:r w:rsidR="00D42D2C" w:rsidRPr="00DB0D3E">
        <w:rPr>
          <w:rFonts w:asciiTheme="minorBidi" w:hAnsiTheme="minorBidi" w:cstheme="minorBidi"/>
          <w:szCs w:val="22"/>
        </w:rPr>
        <w:t xml:space="preserve"> as "essential" or "important" based on their relevance to WIPO </w:t>
      </w:r>
      <w:r w:rsidR="00EE4536" w:rsidRPr="00DB0D3E">
        <w:rPr>
          <w:rFonts w:asciiTheme="minorBidi" w:hAnsiTheme="minorBidi" w:cstheme="minorBidi"/>
          <w:szCs w:val="22"/>
        </w:rPr>
        <w:t>S</w:t>
      </w:r>
      <w:r w:rsidR="00D42D2C" w:rsidRPr="00DB0D3E">
        <w:rPr>
          <w:rFonts w:asciiTheme="minorBidi" w:hAnsiTheme="minorBidi" w:cstheme="minorBidi"/>
          <w:szCs w:val="22"/>
        </w:rPr>
        <w:t>tandards, ongoing implementation, or preparation for future</w:t>
      </w:r>
      <w:r w:rsidR="00EE4536" w:rsidRPr="00DB0D3E">
        <w:rPr>
          <w:rFonts w:asciiTheme="minorBidi" w:hAnsiTheme="minorBidi" w:cstheme="minorBidi"/>
          <w:szCs w:val="22"/>
        </w:rPr>
        <w:t xml:space="preserve"> CWS</w:t>
      </w:r>
      <w:r w:rsidR="00D42D2C" w:rsidRPr="00DB0D3E">
        <w:rPr>
          <w:rFonts w:asciiTheme="minorBidi" w:hAnsiTheme="minorBidi" w:cstheme="minorBidi"/>
          <w:szCs w:val="22"/>
        </w:rPr>
        <w:t xml:space="preserve"> sessions.</w:t>
      </w:r>
    </w:p>
    <w:p w14:paraId="75EBA7EC" w14:textId="11402A91" w:rsidR="00D3208B" w:rsidRPr="00DB0D3E" w:rsidRDefault="00614C40" w:rsidP="0018307B">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t xml:space="preserve">The </w:t>
      </w:r>
      <w:r w:rsidR="00D3208B" w:rsidRPr="00DB0D3E">
        <w:rPr>
          <w:rFonts w:asciiTheme="minorBidi" w:hAnsiTheme="minorBidi" w:cstheme="minorBidi"/>
          <w:szCs w:val="22"/>
        </w:rPr>
        <w:t>CWS considered and supported the analysis of Task complexity and activity level, and the proposal for Task prioritization, as presented by the Secretariat in Annex II to document</w:t>
      </w:r>
      <w:r w:rsidR="00F755FA" w:rsidRPr="00DB0D3E">
        <w:rPr>
          <w:rFonts w:asciiTheme="minorBidi" w:hAnsiTheme="minorBidi" w:cstheme="minorBidi"/>
          <w:szCs w:val="22"/>
        </w:rPr>
        <w:t xml:space="preserve"> </w:t>
      </w:r>
      <w:hyperlink r:id="rId75" w:history="1">
        <w:r w:rsidR="00F755FA" w:rsidRPr="00DB0D3E">
          <w:rPr>
            <w:rStyle w:val="Hyperlink"/>
            <w:rFonts w:asciiTheme="minorBidi" w:hAnsiTheme="minorBidi" w:cstheme="minorBidi"/>
            <w:szCs w:val="22"/>
          </w:rPr>
          <w:t>CWS/13/31 Rev. 2</w:t>
        </w:r>
      </w:hyperlink>
      <w:r w:rsidR="00D3208B" w:rsidRPr="00DB0D3E">
        <w:rPr>
          <w:rFonts w:asciiTheme="minorBidi" w:hAnsiTheme="minorBidi" w:cstheme="minorBidi"/>
          <w:szCs w:val="22"/>
        </w:rPr>
        <w:t>.</w:t>
      </w:r>
    </w:p>
    <w:p w14:paraId="4B62DA2E" w14:textId="04A01BD6" w:rsidR="00614C40" w:rsidRPr="00DB0D3E" w:rsidRDefault="00614C40" w:rsidP="00614C40">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D3208B" w:rsidRPr="00DB0D3E">
        <w:rPr>
          <w:rFonts w:asciiTheme="minorBidi" w:hAnsiTheme="minorBidi" w:cstheme="minorBidi"/>
          <w:szCs w:val="22"/>
        </w:rPr>
        <w:t>Regarding the structure of the CWS agenda, t</w:t>
      </w:r>
      <w:r w:rsidRPr="00DB0D3E">
        <w:rPr>
          <w:rFonts w:asciiTheme="minorBidi" w:hAnsiTheme="minorBidi" w:cstheme="minorBidi"/>
          <w:szCs w:val="22"/>
        </w:rPr>
        <w:t xml:space="preserve">he Delegation of Germany indicated that the structure of the agenda could be improved to ensure that </w:t>
      </w:r>
      <w:r w:rsidR="00AE68A4" w:rsidRPr="00DB0D3E">
        <w:rPr>
          <w:rFonts w:asciiTheme="minorBidi" w:hAnsiTheme="minorBidi" w:cstheme="minorBidi"/>
          <w:szCs w:val="22"/>
        </w:rPr>
        <w:t xml:space="preserve">working </w:t>
      </w:r>
      <w:r w:rsidRPr="00DB0D3E">
        <w:rPr>
          <w:rFonts w:asciiTheme="minorBidi" w:hAnsiTheme="minorBidi" w:cstheme="minorBidi"/>
          <w:szCs w:val="22"/>
        </w:rPr>
        <w:t xml:space="preserve">documents relating to a particular Task Force or Task could be discussed together.  The Delegations of Australia, Brazil, Denmark, India, Kenya, Norway, Singapore, United Kingdom and the United States of America as well as the Representative of the European Patent Office supported the grouping of </w:t>
      </w:r>
      <w:r w:rsidR="00AA62A0" w:rsidRPr="00DB0D3E">
        <w:rPr>
          <w:rFonts w:asciiTheme="minorBidi" w:hAnsiTheme="minorBidi" w:cstheme="minorBidi"/>
          <w:szCs w:val="22"/>
        </w:rPr>
        <w:t>A</w:t>
      </w:r>
      <w:r w:rsidRPr="00DB0D3E">
        <w:rPr>
          <w:rFonts w:asciiTheme="minorBidi" w:hAnsiTheme="minorBidi" w:cstheme="minorBidi"/>
          <w:szCs w:val="22"/>
        </w:rPr>
        <w:t>genda items by topic, as was done previously</w:t>
      </w:r>
      <w:r w:rsidR="005C0B20" w:rsidRPr="00DB0D3E">
        <w:rPr>
          <w:rFonts w:asciiTheme="minorBidi" w:hAnsiTheme="minorBidi" w:cstheme="minorBidi"/>
          <w:szCs w:val="22"/>
        </w:rPr>
        <w:t>,</w:t>
      </w:r>
      <w:r w:rsidRPr="00DB0D3E">
        <w:rPr>
          <w:rFonts w:asciiTheme="minorBidi" w:hAnsiTheme="minorBidi" w:cstheme="minorBidi"/>
          <w:szCs w:val="22"/>
        </w:rPr>
        <w:t xml:space="preserve"> for example</w:t>
      </w:r>
      <w:r w:rsidR="005C0B20" w:rsidRPr="00DB0D3E">
        <w:rPr>
          <w:rFonts w:asciiTheme="minorBidi" w:hAnsiTheme="minorBidi" w:cstheme="minorBidi"/>
          <w:szCs w:val="22"/>
        </w:rPr>
        <w:t>,</w:t>
      </w:r>
      <w:r w:rsidRPr="00DB0D3E">
        <w:rPr>
          <w:rFonts w:asciiTheme="minorBidi" w:hAnsiTheme="minorBidi" w:cstheme="minorBidi"/>
          <w:szCs w:val="22"/>
        </w:rPr>
        <w:t xml:space="preserve"> at the ninth session of the CWS.  The </w:t>
      </w:r>
      <w:r w:rsidR="00AA62A0" w:rsidRPr="00DB0D3E">
        <w:rPr>
          <w:rFonts w:asciiTheme="minorBidi" w:hAnsiTheme="minorBidi" w:cstheme="minorBidi"/>
          <w:szCs w:val="22"/>
        </w:rPr>
        <w:t>Secretariat</w:t>
      </w:r>
      <w:r w:rsidRPr="00DB0D3E">
        <w:rPr>
          <w:rFonts w:asciiTheme="minorBidi" w:hAnsiTheme="minorBidi" w:cstheme="minorBidi"/>
          <w:szCs w:val="22"/>
        </w:rPr>
        <w:t xml:space="preserve"> agreed to consider this suggestion at the next session.</w:t>
      </w:r>
    </w:p>
    <w:p w14:paraId="4F80F694" w14:textId="1B64CB53" w:rsidR="00F649C4" w:rsidRPr="00DB0D3E" w:rsidRDefault="00614C40" w:rsidP="004E6243">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480478" w:rsidRPr="00DB0D3E">
        <w:rPr>
          <w:rFonts w:asciiTheme="minorBidi" w:hAnsiTheme="minorBidi" w:cstheme="minorBidi"/>
          <w:szCs w:val="22"/>
        </w:rPr>
        <w:t xml:space="preserve">The Delegation of </w:t>
      </w:r>
      <w:r w:rsidR="00F649C4" w:rsidRPr="00DB0D3E">
        <w:rPr>
          <w:rFonts w:asciiTheme="minorBidi" w:hAnsiTheme="minorBidi" w:cstheme="minorBidi"/>
          <w:szCs w:val="22"/>
        </w:rPr>
        <w:t xml:space="preserve">Nigeria underscored the importance of technical assistance and capacity building for </w:t>
      </w:r>
      <w:r w:rsidR="00480478" w:rsidRPr="00DB0D3E">
        <w:rPr>
          <w:rFonts w:asciiTheme="minorBidi" w:hAnsiTheme="minorBidi" w:cstheme="minorBidi"/>
          <w:szCs w:val="22"/>
        </w:rPr>
        <w:t xml:space="preserve">IP </w:t>
      </w:r>
      <w:r w:rsidR="00F649C4" w:rsidRPr="00DB0D3E">
        <w:rPr>
          <w:rFonts w:asciiTheme="minorBidi" w:hAnsiTheme="minorBidi" w:cstheme="minorBidi"/>
          <w:szCs w:val="22"/>
        </w:rPr>
        <w:t xml:space="preserve">offices implementing </w:t>
      </w:r>
      <w:r w:rsidR="00480478" w:rsidRPr="00DB0D3E">
        <w:rPr>
          <w:rFonts w:asciiTheme="minorBidi" w:hAnsiTheme="minorBidi" w:cstheme="minorBidi"/>
          <w:szCs w:val="22"/>
        </w:rPr>
        <w:t>WIPO Standards</w:t>
      </w:r>
      <w:r w:rsidR="00F649C4" w:rsidRPr="00DB0D3E">
        <w:rPr>
          <w:rFonts w:asciiTheme="minorBidi" w:hAnsiTheme="minorBidi" w:cstheme="minorBidi"/>
          <w:szCs w:val="22"/>
        </w:rPr>
        <w:t xml:space="preserve">, particularly </w:t>
      </w:r>
      <w:r w:rsidR="00AB16F6" w:rsidRPr="00DB0D3E">
        <w:rPr>
          <w:rFonts w:asciiTheme="minorBidi" w:hAnsiTheme="minorBidi" w:cstheme="minorBidi"/>
          <w:szCs w:val="22"/>
        </w:rPr>
        <w:t xml:space="preserve">WIPO </w:t>
      </w:r>
      <w:r w:rsidR="00E91BD2" w:rsidRPr="00DB0D3E">
        <w:rPr>
          <w:rFonts w:asciiTheme="minorBidi" w:hAnsiTheme="minorBidi" w:cstheme="minorBidi"/>
          <w:szCs w:val="22"/>
        </w:rPr>
        <w:t xml:space="preserve">Standard </w:t>
      </w:r>
      <w:r w:rsidR="00F649C4" w:rsidRPr="00DB0D3E">
        <w:rPr>
          <w:rFonts w:asciiTheme="minorBidi" w:hAnsiTheme="minorBidi" w:cstheme="minorBidi"/>
          <w:szCs w:val="22"/>
        </w:rPr>
        <w:t>S</w:t>
      </w:r>
      <w:r w:rsidR="00480478" w:rsidRPr="00DB0D3E">
        <w:rPr>
          <w:rFonts w:asciiTheme="minorBidi" w:hAnsiTheme="minorBidi" w:cstheme="minorBidi"/>
          <w:szCs w:val="22"/>
        </w:rPr>
        <w:t>T.</w:t>
      </w:r>
      <w:r w:rsidR="00F649C4" w:rsidRPr="00DB0D3E">
        <w:rPr>
          <w:rFonts w:asciiTheme="minorBidi" w:hAnsiTheme="minorBidi" w:cstheme="minorBidi"/>
          <w:szCs w:val="22"/>
        </w:rPr>
        <w:t>26.</w:t>
      </w:r>
    </w:p>
    <w:p w14:paraId="6D555D8F" w14:textId="77777777" w:rsidR="00C9020E" w:rsidRPr="00DB0D3E" w:rsidRDefault="0092613F" w:rsidP="005B4ABC">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C9020E" w:rsidRPr="00DB0D3E">
        <w:rPr>
          <w:rFonts w:asciiTheme="minorBidi" w:hAnsiTheme="minorBidi" w:cstheme="minorBidi"/>
          <w:szCs w:val="22"/>
        </w:rPr>
        <w:t xml:space="preserve">The CWS encouraged </w:t>
      </w:r>
      <w:r w:rsidR="00D54816" w:rsidRPr="00DB0D3E">
        <w:rPr>
          <w:rFonts w:asciiTheme="minorBidi" w:hAnsiTheme="minorBidi" w:cstheme="minorBidi"/>
          <w:szCs w:val="22"/>
        </w:rPr>
        <w:t>its Members and Observers</w:t>
      </w:r>
      <w:r w:rsidR="00C9020E" w:rsidRPr="00DB0D3E">
        <w:rPr>
          <w:rFonts w:asciiTheme="minorBidi" w:hAnsiTheme="minorBidi" w:cstheme="minorBidi"/>
          <w:szCs w:val="22"/>
        </w:rPr>
        <w:t xml:space="preserve"> to participate in the CWS Task Forces and requested the Secretariat to issue a CWS circular inviting IP offices to nominate their subject matter experts to the CWS Task Forces.</w:t>
      </w:r>
    </w:p>
    <w:p w14:paraId="7E18849A" w14:textId="24EAC780" w:rsidR="005C0B20" w:rsidRPr="00DB0D3E" w:rsidRDefault="0092613F" w:rsidP="005C0B20">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005C0B20" w:rsidRPr="00DB0D3E">
        <w:rPr>
          <w:rFonts w:asciiTheme="minorBidi" w:hAnsiTheme="minorBidi" w:cstheme="minorBidi"/>
          <w:szCs w:val="22"/>
        </w:rPr>
        <w:tab/>
        <w:t xml:space="preserve">The CWS approved that the Secretariat incorporate the agreements reached at this session </w:t>
      </w:r>
      <w:r w:rsidR="0039309B" w:rsidRPr="00DB0D3E">
        <w:rPr>
          <w:rFonts w:asciiTheme="minorBidi" w:hAnsiTheme="minorBidi" w:cstheme="minorBidi"/>
          <w:szCs w:val="22"/>
        </w:rPr>
        <w:t xml:space="preserve">as the updated CWS Work Program and publish the updated CWS Work Program Overview on the WIPO website. </w:t>
      </w:r>
      <w:r w:rsidR="0046223E" w:rsidRPr="00DB0D3E">
        <w:rPr>
          <w:rFonts w:asciiTheme="minorBidi" w:hAnsiTheme="minorBidi" w:cstheme="minorBidi"/>
          <w:szCs w:val="22"/>
        </w:rPr>
        <w:t xml:space="preserve"> The updated Task List is presented as Annex II to this report.</w:t>
      </w:r>
    </w:p>
    <w:p w14:paraId="7C780CB7" w14:textId="06265B18" w:rsidR="00E47317" w:rsidRPr="00DB0D3E" w:rsidRDefault="007905D2" w:rsidP="00CD4507">
      <w:pPr>
        <w:pStyle w:val="Heading2"/>
        <w:rPr>
          <w:rFonts w:asciiTheme="minorBidi" w:hAnsiTheme="minorBidi" w:cstheme="minorBidi"/>
          <w:szCs w:val="22"/>
        </w:rPr>
      </w:pPr>
      <w:r w:rsidRPr="00DB0D3E">
        <w:rPr>
          <w:rFonts w:asciiTheme="minorBidi" w:hAnsiTheme="minorBidi" w:cstheme="minorBidi"/>
          <w:szCs w:val="22"/>
        </w:rPr>
        <w:t xml:space="preserve"> </w:t>
      </w:r>
      <w:r w:rsidR="007B0619" w:rsidRPr="00DB0D3E">
        <w:rPr>
          <w:rFonts w:asciiTheme="minorBidi" w:hAnsiTheme="minorBidi" w:cstheme="minorBidi"/>
          <w:szCs w:val="22"/>
        </w:rPr>
        <w:t>MEETINGS OF THE CWS TASK FORCES</w:t>
      </w:r>
    </w:p>
    <w:p w14:paraId="1A250BB3" w14:textId="0D589A24" w:rsidR="00A65E21" w:rsidRPr="00DB0D3E" w:rsidRDefault="0092613F"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4F27DC" w:rsidRPr="00DB0D3E">
        <w:rPr>
          <w:rFonts w:asciiTheme="minorBidi" w:hAnsiTheme="minorBidi" w:cstheme="minorBidi"/>
          <w:szCs w:val="22"/>
        </w:rPr>
        <w:t xml:space="preserve">During this session, the following CWS Task Forces held meetings: </w:t>
      </w:r>
      <w:r w:rsidR="0032751A" w:rsidRPr="00DB0D3E">
        <w:rPr>
          <w:rFonts w:asciiTheme="minorBidi" w:hAnsiTheme="minorBidi" w:cstheme="minorBidi"/>
          <w:szCs w:val="22"/>
        </w:rPr>
        <w:t xml:space="preserve"> </w:t>
      </w:r>
      <w:r w:rsidR="005D7C99" w:rsidRPr="00DB0D3E">
        <w:rPr>
          <w:rFonts w:asciiTheme="minorBidi" w:hAnsiTheme="minorBidi" w:cstheme="minorBidi"/>
          <w:szCs w:val="22"/>
        </w:rPr>
        <w:t>Digital Transformation, Sequence Listings</w:t>
      </w:r>
      <w:r w:rsidR="00AB16F6" w:rsidRPr="00DB0D3E">
        <w:rPr>
          <w:rFonts w:asciiTheme="minorBidi" w:hAnsiTheme="minorBidi" w:cstheme="minorBidi"/>
          <w:szCs w:val="22"/>
        </w:rPr>
        <w:t>, Name Standardization</w:t>
      </w:r>
      <w:r w:rsidR="005D7C99" w:rsidRPr="00DB0D3E">
        <w:rPr>
          <w:rFonts w:asciiTheme="minorBidi" w:hAnsiTheme="minorBidi" w:cstheme="minorBidi"/>
          <w:szCs w:val="22"/>
        </w:rPr>
        <w:t xml:space="preserve"> and IP Data Exchange Task Force</w:t>
      </w:r>
      <w:r w:rsidR="00201A2C" w:rsidRPr="00DB0D3E">
        <w:rPr>
          <w:rFonts w:asciiTheme="minorBidi" w:hAnsiTheme="minorBidi" w:cstheme="minorBidi"/>
          <w:szCs w:val="22"/>
        </w:rPr>
        <w:t>s</w:t>
      </w:r>
      <w:r w:rsidR="00C065C0" w:rsidRPr="00DB0D3E">
        <w:rPr>
          <w:rFonts w:asciiTheme="minorBidi" w:hAnsiTheme="minorBidi" w:cstheme="minorBidi"/>
          <w:szCs w:val="22"/>
        </w:rPr>
        <w:t xml:space="preserve">, where any interested participants </w:t>
      </w:r>
      <w:r w:rsidR="0024535D" w:rsidRPr="00DB0D3E">
        <w:rPr>
          <w:rFonts w:asciiTheme="minorBidi" w:hAnsiTheme="minorBidi" w:cstheme="minorBidi"/>
          <w:szCs w:val="22"/>
        </w:rPr>
        <w:t xml:space="preserve">and Members of the relevant Task Force </w:t>
      </w:r>
      <w:r w:rsidR="00C065C0" w:rsidRPr="00DB0D3E">
        <w:rPr>
          <w:rFonts w:asciiTheme="minorBidi" w:hAnsiTheme="minorBidi" w:cstheme="minorBidi"/>
          <w:szCs w:val="22"/>
        </w:rPr>
        <w:t>were invited</w:t>
      </w:r>
      <w:r w:rsidR="00201A2C" w:rsidRPr="00DB0D3E">
        <w:rPr>
          <w:rFonts w:asciiTheme="minorBidi" w:hAnsiTheme="minorBidi" w:cstheme="minorBidi"/>
          <w:szCs w:val="22"/>
        </w:rPr>
        <w:t>.</w:t>
      </w:r>
    </w:p>
    <w:p w14:paraId="6CAE2ADC" w14:textId="1B1E0FCD" w:rsidR="00A65E21" w:rsidRPr="00DB0D3E" w:rsidRDefault="00A65E21" w:rsidP="0092613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2C0D9E" w:rsidRPr="00DB0D3E">
        <w:rPr>
          <w:rFonts w:asciiTheme="minorBidi" w:hAnsiTheme="minorBidi" w:cstheme="minorBidi"/>
          <w:szCs w:val="22"/>
        </w:rPr>
        <w:t>The Delegation of the United States of America,</w:t>
      </w:r>
      <w:r w:rsidR="00306C4A" w:rsidRPr="00DB0D3E">
        <w:rPr>
          <w:rFonts w:asciiTheme="minorBidi" w:hAnsiTheme="minorBidi" w:cstheme="minorBidi"/>
          <w:szCs w:val="22"/>
        </w:rPr>
        <w:t xml:space="preserve"> as the Digital Transformation Task Force Leader, </w:t>
      </w:r>
      <w:r w:rsidR="002C0D9E" w:rsidRPr="00DB0D3E">
        <w:rPr>
          <w:rFonts w:asciiTheme="minorBidi" w:hAnsiTheme="minorBidi" w:cstheme="minorBidi"/>
          <w:szCs w:val="22"/>
        </w:rPr>
        <w:t xml:space="preserve">reported </w:t>
      </w:r>
      <w:r w:rsidR="00B92042" w:rsidRPr="00DB0D3E">
        <w:rPr>
          <w:rFonts w:asciiTheme="minorBidi" w:hAnsiTheme="minorBidi" w:cstheme="minorBidi"/>
          <w:szCs w:val="22"/>
        </w:rPr>
        <w:t xml:space="preserve">the summary of </w:t>
      </w:r>
      <w:r w:rsidR="00B63C6B" w:rsidRPr="00DB0D3E">
        <w:rPr>
          <w:rFonts w:asciiTheme="minorBidi" w:hAnsiTheme="minorBidi" w:cstheme="minorBidi"/>
          <w:szCs w:val="22"/>
        </w:rPr>
        <w:t>the Task Force meeting</w:t>
      </w:r>
      <w:r w:rsidR="002C0D9E" w:rsidRPr="00DB0D3E">
        <w:rPr>
          <w:rFonts w:asciiTheme="minorBidi" w:hAnsiTheme="minorBidi" w:cstheme="minorBidi"/>
          <w:szCs w:val="22"/>
        </w:rPr>
        <w:t xml:space="preserve">.  The discussions were focused on Task </w:t>
      </w:r>
      <w:r w:rsidR="00B63C6B" w:rsidRPr="00DB0D3E">
        <w:rPr>
          <w:rFonts w:asciiTheme="minorBidi" w:hAnsiTheme="minorBidi" w:cstheme="minorBidi"/>
          <w:szCs w:val="22"/>
        </w:rPr>
        <w:t xml:space="preserve">No. </w:t>
      </w:r>
      <w:r w:rsidR="002C0D9E" w:rsidRPr="00DB0D3E">
        <w:rPr>
          <w:rFonts w:asciiTheme="minorBidi" w:hAnsiTheme="minorBidi" w:cstheme="minorBidi"/>
          <w:szCs w:val="22"/>
        </w:rPr>
        <w:t>62</w:t>
      </w:r>
      <w:r w:rsidR="002E563B" w:rsidRPr="00DB0D3E">
        <w:rPr>
          <w:rFonts w:asciiTheme="minorBidi" w:hAnsiTheme="minorBidi" w:cstheme="minorBidi"/>
          <w:szCs w:val="22"/>
        </w:rPr>
        <w:t xml:space="preserve"> for </w:t>
      </w:r>
      <w:r w:rsidR="002C0D9E" w:rsidRPr="00DB0D3E">
        <w:rPr>
          <w:rFonts w:asciiTheme="minorBidi" w:hAnsiTheme="minorBidi" w:cstheme="minorBidi"/>
          <w:szCs w:val="22"/>
        </w:rPr>
        <w:t xml:space="preserve">the DOCX2XML converter specification, and Task </w:t>
      </w:r>
      <w:r w:rsidR="00B63C6B" w:rsidRPr="00DB0D3E">
        <w:rPr>
          <w:rFonts w:asciiTheme="minorBidi" w:hAnsiTheme="minorBidi" w:cstheme="minorBidi"/>
          <w:szCs w:val="22"/>
        </w:rPr>
        <w:t xml:space="preserve">No. </w:t>
      </w:r>
      <w:r w:rsidR="002C0D9E" w:rsidRPr="00DB0D3E">
        <w:rPr>
          <w:rFonts w:asciiTheme="minorBidi" w:hAnsiTheme="minorBidi" w:cstheme="minorBidi"/>
          <w:szCs w:val="22"/>
        </w:rPr>
        <w:t>65</w:t>
      </w:r>
      <w:r w:rsidR="002E563B" w:rsidRPr="00DB0D3E">
        <w:rPr>
          <w:rFonts w:asciiTheme="minorBidi" w:hAnsiTheme="minorBidi" w:cstheme="minorBidi"/>
          <w:szCs w:val="22"/>
        </w:rPr>
        <w:t xml:space="preserve"> for WIPO Standard ST.92</w:t>
      </w:r>
      <w:r w:rsidR="002C0D9E" w:rsidRPr="00DB0D3E">
        <w:rPr>
          <w:rFonts w:asciiTheme="minorBidi" w:hAnsiTheme="minorBidi" w:cstheme="minorBidi"/>
          <w:szCs w:val="22"/>
        </w:rPr>
        <w:t xml:space="preserve">. </w:t>
      </w:r>
      <w:r w:rsidR="00ED5D48" w:rsidRPr="00DB0D3E">
        <w:rPr>
          <w:rFonts w:asciiTheme="minorBidi" w:hAnsiTheme="minorBidi" w:cstheme="minorBidi"/>
          <w:szCs w:val="22"/>
        </w:rPr>
        <w:t xml:space="preserve"> </w:t>
      </w:r>
      <w:r w:rsidR="002C0D9E" w:rsidRPr="00DB0D3E">
        <w:rPr>
          <w:rFonts w:asciiTheme="minorBidi" w:hAnsiTheme="minorBidi" w:cstheme="minorBidi"/>
          <w:szCs w:val="22"/>
        </w:rPr>
        <w:t xml:space="preserve">Regarding </w:t>
      </w:r>
      <w:r w:rsidR="00EC303D" w:rsidRPr="00DB0D3E">
        <w:rPr>
          <w:rFonts w:asciiTheme="minorBidi" w:hAnsiTheme="minorBidi" w:cstheme="minorBidi"/>
          <w:szCs w:val="22"/>
        </w:rPr>
        <w:t>Task</w:t>
      </w:r>
      <w:r w:rsidR="002C0D9E" w:rsidRPr="00DB0D3E">
        <w:rPr>
          <w:rFonts w:asciiTheme="minorBidi" w:hAnsiTheme="minorBidi" w:cstheme="minorBidi"/>
          <w:szCs w:val="22"/>
        </w:rPr>
        <w:t xml:space="preserve"> </w:t>
      </w:r>
      <w:r w:rsidR="007B5C72" w:rsidRPr="00DB0D3E">
        <w:rPr>
          <w:rFonts w:asciiTheme="minorBidi" w:hAnsiTheme="minorBidi" w:cstheme="minorBidi"/>
          <w:szCs w:val="22"/>
        </w:rPr>
        <w:t xml:space="preserve">No. </w:t>
      </w:r>
      <w:r w:rsidR="002C0D9E" w:rsidRPr="00DB0D3E">
        <w:rPr>
          <w:rFonts w:asciiTheme="minorBidi" w:hAnsiTheme="minorBidi" w:cstheme="minorBidi"/>
          <w:szCs w:val="22"/>
        </w:rPr>
        <w:t xml:space="preserve">62, </w:t>
      </w:r>
      <w:r w:rsidR="00ED5D48" w:rsidRPr="00DB0D3E">
        <w:rPr>
          <w:rFonts w:asciiTheme="minorBidi" w:hAnsiTheme="minorBidi" w:cstheme="minorBidi"/>
          <w:szCs w:val="22"/>
        </w:rPr>
        <w:t>Task Force members</w:t>
      </w:r>
      <w:r w:rsidR="002C0D9E" w:rsidRPr="00DB0D3E">
        <w:rPr>
          <w:rFonts w:asciiTheme="minorBidi" w:hAnsiTheme="minorBidi" w:cstheme="minorBidi"/>
          <w:szCs w:val="22"/>
        </w:rPr>
        <w:t xml:space="preserve"> shared their experiences, and </w:t>
      </w:r>
      <w:r w:rsidR="00ED5D48" w:rsidRPr="00DB0D3E">
        <w:rPr>
          <w:rFonts w:asciiTheme="minorBidi" w:hAnsiTheme="minorBidi" w:cstheme="minorBidi"/>
          <w:szCs w:val="22"/>
        </w:rPr>
        <w:t>the International Bureau</w:t>
      </w:r>
      <w:r w:rsidR="002C0D9E" w:rsidRPr="00DB0D3E">
        <w:rPr>
          <w:rFonts w:asciiTheme="minorBidi" w:hAnsiTheme="minorBidi" w:cstheme="minorBidi"/>
          <w:szCs w:val="22"/>
        </w:rPr>
        <w:t xml:space="preserve"> confirmed the availability of a converter</w:t>
      </w:r>
      <w:r w:rsidR="00ED5D48" w:rsidRPr="00DB0D3E">
        <w:rPr>
          <w:rFonts w:asciiTheme="minorBidi" w:hAnsiTheme="minorBidi" w:cstheme="minorBidi"/>
          <w:szCs w:val="22"/>
        </w:rPr>
        <w:t xml:space="preserve"> tool</w:t>
      </w:r>
      <w:r w:rsidR="002C0D9E" w:rsidRPr="00DB0D3E">
        <w:rPr>
          <w:rFonts w:asciiTheme="minorBidi" w:hAnsiTheme="minorBidi" w:cstheme="minorBidi"/>
          <w:szCs w:val="22"/>
        </w:rPr>
        <w:t xml:space="preserve"> via ePCT. </w:t>
      </w:r>
      <w:r w:rsidR="00ED5D48" w:rsidRPr="00DB0D3E">
        <w:rPr>
          <w:rFonts w:asciiTheme="minorBidi" w:hAnsiTheme="minorBidi" w:cstheme="minorBidi"/>
          <w:szCs w:val="22"/>
        </w:rPr>
        <w:t xml:space="preserve"> </w:t>
      </w:r>
      <w:r w:rsidR="007B5C72" w:rsidRPr="00DB0D3E">
        <w:rPr>
          <w:rFonts w:asciiTheme="minorBidi" w:hAnsiTheme="minorBidi" w:cstheme="minorBidi"/>
          <w:szCs w:val="22"/>
        </w:rPr>
        <w:t>The CWS noted that t</w:t>
      </w:r>
      <w:r w:rsidR="002C0D9E" w:rsidRPr="00DB0D3E">
        <w:rPr>
          <w:rFonts w:asciiTheme="minorBidi" w:hAnsiTheme="minorBidi" w:cstheme="minorBidi"/>
          <w:szCs w:val="22"/>
        </w:rPr>
        <w:t xml:space="preserve">he </w:t>
      </w:r>
      <w:r w:rsidR="00ED5D48" w:rsidRPr="00DB0D3E">
        <w:rPr>
          <w:rFonts w:asciiTheme="minorBidi" w:hAnsiTheme="minorBidi" w:cstheme="minorBidi"/>
          <w:szCs w:val="22"/>
        </w:rPr>
        <w:t>T</w:t>
      </w:r>
      <w:r w:rsidR="002C0D9E" w:rsidRPr="00DB0D3E">
        <w:rPr>
          <w:rFonts w:asciiTheme="minorBidi" w:hAnsiTheme="minorBidi" w:cstheme="minorBidi"/>
          <w:szCs w:val="22"/>
        </w:rPr>
        <w:t xml:space="preserve">ask </w:t>
      </w:r>
      <w:r w:rsidR="00ED5D48" w:rsidRPr="00DB0D3E">
        <w:rPr>
          <w:rFonts w:asciiTheme="minorBidi" w:hAnsiTheme="minorBidi" w:cstheme="minorBidi"/>
          <w:szCs w:val="22"/>
        </w:rPr>
        <w:t>F</w:t>
      </w:r>
      <w:r w:rsidR="002C0D9E" w:rsidRPr="00DB0D3E">
        <w:rPr>
          <w:rFonts w:asciiTheme="minorBidi" w:hAnsiTheme="minorBidi" w:cstheme="minorBidi"/>
          <w:szCs w:val="22"/>
        </w:rPr>
        <w:t xml:space="preserve">orce </w:t>
      </w:r>
      <w:r w:rsidR="007B5C72" w:rsidRPr="00DB0D3E">
        <w:rPr>
          <w:rFonts w:asciiTheme="minorBidi" w:hAnsiTheme="minorBidi" w:cstheme="minorBidi"/>
          <w:szCs w:val="22"/>
        </w:rPr>
        <w:t>would</w:t>
      </w:r>
      <w:r w:rsidR="002C0D9E" w:rsidRPr="00DB0D3E">
        <w:rPr>
          <w:rFonts w:asciiTheme="minorBidi" w:hAnsiTheme="minorBidi" w:cstheme="minorBidi"/>
          <w:szCs w:val="22"/>
        </w:rPr>
        <w:t xml:space="preserve"> continue the discussion and finalize a recommendation for </w:t>
      </w:r>
      <w:r w:rsidR="002A6221" w:rsidRPr="00DB0D3E">
        <w:rPr>
          <w:rFonts w:asciiTheme="minorBidi" w:hAnsiTheme="minorBidi" w:cstheme="minorBidi"/>
          <w:szCs w:val="22"/>
        </w:rPr>
        <w:t>cons</w:t>
      </w:r>
      <w:r w:rsidR="00BA5E7C" w:rsidRPr="00DB0D3E">
        <w:rPr>
          <w:rFonts w:asciiTheme="minorBidi" w:hAnsiTheme="minorBidi" w:cstheme="minorBidi"/>
          <w:szCs w:val="22"/>
        </w:rPr>
        <w:t xml:space="preserve">ideration at </w:t>
      </w:r>
      <w:r w:rsidR="002C0D9E" w:rsidRPr="00DB0D3E">
        <w:rPr>
          <w:rFonts w:asciiTheme="minorBidi" w:hAnsiTheme="minorBidi" w:cstheme="minorBidi"/>
          <w:szCs w:val="22"/>
        </w:rPr>
        <w:t xml:space="preserve">the next CWS session. </w:t>
      </w:r>
      <w:r w:rsidR="0002328B" w:rsidRPr="00DB0D3E">
        <w:rPr>
          <w:rFonts w:asciiTheme="minorBidi" w:hAnsiTheme="minorBidi" w:cstheme="minorBidi"/>
          <w:szCs w:val="22"/>
        </w:rPr>
        <w:t xml:space="preserve"> R</w:t>
      </w:r>
      <w:r w:rsidR="002C0D9E" w:rsidRPr="00DB0D3E">
        <w:rPr>
          <w:rFonts w:asciiTheme="minorBidi" w:hAnsiTheme="minorBidi" w:cstheme="minorBidi"/>
          <w:szCs w:val="22"/>
        </w:rPr>
        <w:t xml:space="preserve">egarding Task </w:t>
      </w:r>
      <w:r w:rsidR="00BA5E7C" w:rsidRPr="00DB0D3E">
        <w:rPr>
          <w:rFonts w:asciiTheme="minorBidi" w:hAnsiTheme="minorBidi" w:cstheme="minorBidi"/>
          <w:szCs w:val="22"/>
        </w:rPr>
        <w:t xml:space="preserve">No. </w:t>
      </w:r>
      <w:r w:rsidR="002C0D9E" w:rsidRPr="00DB0D3E">
        <w:rPr>
          <w:rFonts w:asciiTheme="minorBidi" w:hAnsiTheme="minorBidi" w:cstheme="minorBidi"/>
          <w:szCs w:val="22"/>
        </w:rPr>
        <w:t xml:space="preserve">65, the </w:t>
      </w:r>
      <w:r w:rsidR="00DF1DA2" w:rsidRPr="00DB0D3E">
        <w:rPr>
          <w:rFonts w:asciiTheme="minorBidi" w:hAnsiTheme="minorBidi" w:cstheme="minorBidi"/>
          <w:szCs w:val="22"/>
        </w:rPr>
        <w:t>Task Force dis</w:t>
      </w:r>
      <w:r w:rsidR="000D4279" w:rsidRPr="00DB0D3E">
        <w:rPr>
          <w:rFonts w:asciiTheme="minorBidi" w:hAnsiTheme="minorBidi" w:cstheme="minorBidi"/>
          <w:szCs w:val="22"/>
        </w:rPr>
        <w:t xml:space="preserve">cussed </w:t>
      </w:r>
      <w:r w:rsidR="00F31931" w:rsidRPr="00DB0D3E">
        <w:rPr>
          <w:rFonts w:asciiTheme="minorBidi" w:hAnsiTheme="minorBidi" w:cstheme="minorBidi"/>
          <w:szCs w:val="22"/>
        </w:rPr>
        <w:t xml:space="preserve">possible use cases </w:t>
      </w:r>
      <w:r w:rsidR="007D5C34" w:rsidRPr="00DB0D3E">
        <w:rPr>
          <w:rFonts w:asciiTheme="minorBidi" w:hAnsiTheme="minorBidi" w:cstheme="minorBidi"/>
          <w:szCs w:val="22"/>
        </w:rPr>
        <w:t xml:space="preserve">to </w:t>
      </w:r>
      <w:r w:rsidR="009462E5" w:rsidRPr="00DB0D3E">
        <w:rPr>
          <w:rFonts w:asciiTheme="minorBidi" w:hAnsiTheme="minorBidi" w:cstheme="minorBidi"/>
          <w:szCs w:val="22"/>
        </w:rPr>
        <w:t xml:space="preserve">implement WIPO Standard ST.92 by </w:t>
      </w:r>
      <w:r w:rsidR="007D5C34" w:rsidRPr="00DB0D3E">
        <w:rPr>
          <w:rFonts w:asciiTheme="minorBidi" w:hAnsiTheme="minorBidi" w:cstheme="minorBidi"/>
          <w:szCs w:val="22"/>
        </w:rPr>
        <w:t>IP offices</w:t>
      </w:r>
      <w:r w:rsidR="00F930D1" w:rsidRPr="00DB0D3E">
        <w:rPr>
          <w:rFonts w:asciiTheme="minorBidi" w:hAnsiTheme="minorBidi" w:cstheme="minorBidi"/>
          <w:szCs w:val="22"/>
        </w:rPr>
        <w:t xml:space="preserve"> in a harmonized way</w:t>
      </w:r>
      <w:r w:rsidR="009462E5" w:rsidRPr="00DB0D3E">
        <w:rPr>
          <w:rFonts w:asciiTheme="minorBidi" w:hAnsiTheme="minorBidi" w:cstheme="minorBidi"/>
          <w:szCs w:val="22"/>
        </w:rPr>
        <w:t xml:space="preserve"> </w:t>
      </w:r>
      <w:r w:rsidR="00076109" w:rsidRPr="00DB0D3E">
        <w:rPr>
          <w:rFonts w:asciiTheme="minorBidi" w:hAnsiTheme="minorBidi" w:cstheme="minorBidi"/>
          <w:szCs w:val="22"/>
        </w:rPr>
        <w:t>within the agreed transition period</w:t>
      </w:r>
      <w:r w:rsidR="002C0D9E" w:rsidRPr="00DB0D3E">
        <w:rPr>
          <w:rFonts w:asciiTheme="minorBidi" w:hAnsiTheme="minorBidi" w:cstheme="minorBidi"/>
          <w:szCs w:val="22"/>
        </w:rPr>
        <w:t>.</w:t>
      </w:r>
    </w:p>
    <w:p w14:paraId="25B81800" w14:textId="09C120A2" w:rsidR="007B1D6F" w:rsidRPr="00DB0D3E" w:rsidRDefault="007B1D6F" w:rsidP="007B1D6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F930D1" w:rsidRPr="00DB0D3E">
        <w:rPr>
          <w:rFonts w:asciiTheme="minorBidi" w:hAnsiTheme="minorBidi" w:cstheme="minorBidi"/>
          <w:szCs w:val="22"/>
        </w:rPr>
        <w:t>T</w:t>
      </w:r>
      <w:r w:rsidRPr="00DB0D3E">
        <w:rPr>
          <w:rFonts w:asciiTheme="minorBidi" w:hAnsiTheme="minorBidi" w:cstheme="minorBidi"/>
          <w:szCs w:val="22"/>
        </w:rPr>
        <w:t xml:space="preserve">he Representative of the European Patent Organization, </w:t>
      </w:r>
      <w:r w:rsidR="00F930D1" w:rsidRPr="00DB0D3E">
        <w:rPr>
          <w:rFonts w:asciiTheme="minorBidi" w:hAnsiTheme="minorBidi" w:cstheme="minorBidi"/>
          <w:szCs w:val="22"/>
        </w:rPr>
        <w:t xml:space="preserve">as the Sequence Listings Task Force leader, </w:t>
      </w:r>
      <w:r w:rsidRPr="00DB0D3E">
        <w:rPr>
          <w:rFonts w:asciiTheme="minorBidi" w:hAnsiTheme="minorBidi" w:cstheme="minorBidi"/>
          <w:szCs w:val="22"/>
        </w:rPr>
        <w:t>provided a report on Task Force meeting.  The Task Force reviewed the lessons learned from the 2022 transition to WIPO Standard ST.26 Version 2.0, and it discussed the implementation of the revised Standard.  The Task Force</w:t>
      </w:r>
      <w:r w:rsidRPr="00DB0D3E" w:rsidDel="002E463F">
        <w:rPr>
          <w:rFonts w:asciiTheme="minorBidi" w:hAnsiTheme="minorBidi" w:cstheme="minorBidi"/>
          <w:szCs w:val="22"/>
        </w:rPr>
        <w:t xml:space="preserve"> </w:t>
      </w:r>
      <w:r w:rsidRPr="00DB0D3E">
        <w:rPr>
          <w:rFonts w:asciiTheme="minorBidi" w:hAnsiTheme="minorBidi" w:cstheme="minorBidi"/>
          <w:szCs w:val="22"/>
        </w:rPr>
        <w:t xml:space="preserve">emphasized user </w:t>
      </w:r>
      <w:r w:rsidR="00C00E87" w:rsidRPr="00DB0D3E">
        <w:rPr>
          <w:rFonts w:asciiTheme="minorBidi" w:hAnsiTheme="minorBidi" w:cstheme="minorBidi"/>
          <w:szCs w:val="22"/>
        </w:rPr>
        <w:t>awareness and supported the International Bureau conducting their own campaign</w:t>
      </w:r>
      <w:r w:rsidR="00331534" w:rsidRPr="00DB0D3E">
        <w:rPr>
          <w:rFonts w:asciiTheme="minorBidi" w:hAnsiTheme="minorBidi" w:cstheme="minorBidi"/>
          <w:szCs w:val="22"/>
        </w:rPr>
        <w:t xml:space="preserve"> as well as the</w:t>
      </w:r>
      <w:r w:rsidRPr="00DB0D3E">
        <w:rPr>
          <w:rFonts w:asciiTheme="minorBidi" w:hAnsiTheme="minorBidi" w:cstheme="minorBidi"/>
          <w:szCs w:val="22"/>
        </w:rPr>
        <w:t xml:space="preserve"> planning the rollout of the WIPO Sequence desktop and </w:t>
      </w:r>
      <w:r w:rsidR="007A4F7A" w:rsidRPr="00DB0D3E">
        <w:rPr>
          <w:rFonts w:asciiTheme="minorBidi" w:hAnsiTheme="minorBidi" w:cstheme="minorBidi"/>
          <w:szCs w:val="22"/>
        </w:rPr>
        <w:t>WIPO Sequence V</w:t>
      </w:r>
      <w:r w:rsidRPr="00DB0D3E">
        <w:rPr>
          <w:rFonts w:asciiTheme="minorBidi" w:hAnsiTheme="minorBidi" w:cstheme="minorBidi"/>
          <w:szCs w:val="22"/>
        </w:rPr>
        <w:t xml:space="preserve">alidator. </w:t>
      </w:r>
      <w:r w:rsidR="00F51BC5" w:rsidRPr="00DB0D3E">
        <w:rPr>
          <w:rFonts w:asciiTheme="minorBidi" w:hAnsiTheme="minorBidi" w:cstheme="minorBidi"/>
          <w:szCs w:val="22"/>
        </w:rPr>
        <w:t xml:space="preserve"> </w:t>
      </w:r>
      <w:r w:rsidRPr="00DB0D3E">
        <w:rPr>
          <w:rFonts w:asciiTheme="minorBidi" w:hAnsiTheme="minorBidi" w:cstheme="minorBidi"/>
          <w:szCs w:val="22"/>
        </w:rPr>
        <w:t xml:space="preserve">The </w:t>
      </w:r>
      <w:r w:rsidR="00F51BC5" w:rsidRPr="00DB0D3E">
        <w:rPr>
          <w:rFonts w:asciiTheme="minorBidi" w:hAnsiTheme="minorBidi" w:cstheme="minorBidi"/>
          <w:szCs w:val="22"/>
        </w:rPr>
        <w:t xml:space="preserve">Task Force </w:t>
      </w:r>
      <w:r w:rsidR="00331534" w:rsidRPr="00DB0D3E">
        <w:rPr>
          <w:rFonts w:asciiTheme="minorBidi" w:hAnsiTheme="minorBidi" w:cstheme="minorBidi"/>
          <w:szCs w:val="22"/>
        </w:rPr>
        <w:t xml:space="preserve">agreed at this meeting that there was no appetite for further revisions of WIPO ST.26 before the entry into force of version 2.0.  </w:t>
      </w:r>
      <w:r w:rsidR="00264911" w:rsidRPr="00DB0D3E">
        <w:rPr>
          <w:rFonts w:asciiTheme="minorBidi" w:hAnsiTheme="minorBidi" w:cstheme="minorBidi"/>
          <w:szCs w:val="22"/>
        </w:rPr>
        <w:t xml:space="preserve">The Task Force </w:t>
      </w:r>
      <w:r w:rsidRPr="00DB0D3E">
        <w:rPr>
          <w:rFonts w:asciiTheme="minorBidi" w:hAnsiTheme="minorBidi" w:cstheme="minorBidi"/>
          <w:szCs w:val="22"/>
        </w:rPr>
        <w:t>work plan for 2026</w:t>
      </w:r>
      <w:r w:rsidR="00331534" w:rsidRPr="00DB0D3E">
        <w:rPr>
          <w:rFonts w:asciiTheme="minorBidi" w:hAnsiTheme="minorBidi" w:cstheme="minorBidi"/>
          <w:szCs w:val="22"/>
        </w:rPr>
        <w:t xml:space="preserve"> was approved at this meeting and</w:t>
      </w:r>
      <w:r w:rsidRPr="00DB0D3E">
        <w:rPr>
          <w:rFonts w:asciiTheme="minorBidi" w:hAnsiTheme="minorBidi" w:cstheme="minorBidi"/>
          <w:szCs w:val="22"/>
        </w:rPr>
        <w:t xml:space="preserve"> include</w:t>
      </w:r>
      <w:r w:rsidR="00F51BC5" w:rsidRPr="00DB0D3E">
        <w:rPr>
          <w:rFonts w:asciiTheme="minorBidi" w:hAnsiTheme="minorBidi" w:cstheme="minorBidi"/>
          <w:szCs w:val="22"/>
        </w:rPr>
        <w:t>d</w:t>
      </w:r>
      <w:r w:rsidRPr="00DB0D3E">
        <w:rPr>
          <w:rFonts w:asciiTheme="minorBidi" w:hAnsiTheme="minorBidi" w:cstheme="minorBidi"/>
          <w:szCs w:val="22"/>
        </w:rPr>
        <w:t xml:space="preserve"> </w:t>
      </w:r>
      <w:r w:rsidR="00264911" w:rsidRPr="00DB0D3E">
        <w:rPr>
          <w:rFonts w:asciiTheme="minorBidi" w:hAnsiTheme="minorBidi" w:cstheme="minorBidi"/>
          <w:szCs w:val="22"/>
        </w:rPr>
        <w:t>preparing for the implementation of version 2.0</w:t>
      </w:r>
      <w:r w:rsidR="00AC052C" w:rsidRPr="00DB0D3E">
        <w:rPr>
          <w:rFonts w:asciiTheme="minorBidi" w:hAnsiTheme="minorBidi" w:cstheme="minorBidi"/>
          <w:szCs w:val="22"/>
        </w:rPr>
        <w:t xml:space="preserve"> and supporting </w:t>
      </w:r>
      <w:r w:rsidR="00E75673" w:rsidRPr="00DB0D3E">
        <w:rPr>
          <w:rFonts w:asciiTheme="minorBidi" w:hAnsiTheme="minorBidi" w:cstheme="minorBidi"/>
          <w:szCs w:val="22"/>
        </w:rPr>
        <w:t>testing for new versions of the WIPO Sequence Suite</w:t>
      </w:r>
      <w:r w:rsidRPr="00DB0D3E">
        <w:rPr>
          <w:rFonts w:asciiTheme="minorBidi" w:hAnsiTheme="minorBidi" w:cstheme="minorBidi"/>
          <w:szCs w:val="22"/>
        </w:rPr>
        <w:t xml:space="preserve">. </w:t>
      </w:r>
      <w:r w:rsidR="00F51BC5" w:rsidRPr="00DB0D3E">
        <w:rPr>
          <w:rFonts w:asciiTheme="minorBidi" w:hAnsiTheme="minorBidi" w:cstheme="minorBidi"/>
          <w:szCs w:val="22"/>
        </w:rPr>
        <w:t xml:space="preserve"> </w:t>
      </w:r>
      <w:r w:rsidRPr="00DB0D3E">
        <w:rPr>
          <w:rFonts w:asciiTheme="minorBidi" w:hAnsiTheme="minorBidi" w:cstheme="minorBidi"/>
          <w:szCs w:val="22"/>
        </w:rPr>
        <w:t xml:space="preserve">The International Bureau demonstrated version 3.1.0 of the WIPO Sequence </w:t>
      </w:r>
      <w:r w:rsidR="0049201F" w:rsidRPr="00DB0D3E">
        <w:rPr>
          <w:rFonts w:asciiTheme="minorBidi" w:hAnsiTheme="minorBidi" w:cstheme="minorBidi"/>
          <w:szCs w:val="22"/>
        </w:rPr>
        <w:t>validator</w:t>
      </w:r>
      <w:r w:rsidRPr="00DB0D3E">
        <w:rPr>
          <w:rFonts w:asciiTheme="minorBidi" w:hAnsiTheme="minorBidi" w:cstheme="minorBidi"/>
          <w:szCs w:val="22"/>
        </w:rPr>
        <w:t xml:space="preserve"> tool and noted feedback for consideration.</w:t>
      </w:r>
    </w:p>
    <w:p w14:paraId="3503AB58" w14:textId="46BCCE3F" w:rsidR="007B1D6F" w:rsidRPr="00DB0D3E" w:rsidRDefault="00D02155" w:rsidP="007B1D6F">
      <w:pPr>
        <w:pStyle w:val="ONUME"/>
        <w:numPr>
          <w:ilvl w:val="0"/>
          <w:numId w:val="0"/>
        </w:numPr>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49201F" w:rsidRPr="00DB0D3E" w:rsidDel="002E463F">
        <w:rPr>
          <w:rFonts w:asciiTheme="minorBidi" w:hAnsiTheme="minorBidi" w:cstheme="minorBidi"/>
          <w:szCs w:val="22"/>
        </w:rPr>
        <w:t xml:space="preserve">The </w:t>
      </w:r>
      <w:r w:rsidR="0049201F" w:rsidRPr="00DB0D3E">
        <w:rPr>
          <w:rFonts w:asciiTheme="minorBidi" w:hAnsiTheme="minorBidi" w:cstheme="minorBidi"/>
          <w:szCs w:val="22"/>
        </w:rPr>
        <w:t xml:space="preserve">Delegation of </w:t>
      </w:r>
      <w:r w:rsidR="007B1D6F" w:rsidRPr="00DB0D3E">
        <w:rPr>
          <w:rFonts w:asciiTheme="minorBidi" w:hAnsiTheme="minorBidi" w:cstheme="minorBidi"/>
          <w:szCs w:val="22"/>
        </w:rPr>
        <w:t>Japan</w:t>
      </w:r>
      <w:r w:rsidR="002E463F" w:rsidRPr="00DB0D3E">
        <w:rPr>
          <w:rFonts w:asciiTheme="minorBidi" w:hAnsiTheme="minorBidi" w:cstheme="minorBidi"/>
          <w:szCs w:val="22"/>
        </w:rPr>
        <w:t xml:space="preserve">, as </w:t>
      </w:r>
      <w:r w:rsidR="00326E83" w:rsidRPr="00DB0D3E">
        <w:rPr>
          <w:rFonts w:asciiTheme="minorBidi" w:hAnsiTheme="minorBidi" w:cstheme="minorBidi"/>
          <w:szCs w:val="22"/>
        </w:rPr>
        <w:t xml:space="preserve">an IP Data Exchange Task Force co-Leader, </w:t>
      </w:r>
      <w:r w:rsidR="0049201F" w:rsidRPr="00DB0D3E">
        <w:rPr>
          <w:rFonts w:asciiTheme="minorBidi" w:hAnsiTheme="minorBidi" w:cstheme="minorBidi"/>
          <w:szCs w:val="22"/>
        </w:rPr>
        <w:t xml:space="preserve">presented the Task Force meeting report. </w:t>
      </w:r>
      <w:r w:rsidR="005E688C" w:rsidRPr="00DB0D3E">
        <w:rPr>
          <w:rFonts w:asciiTheme="minorBidi" w:hAnsiTheme="minorBidi" w:cstheme="minorBidi"/>
          <w:szCs w:val="22"/>
        </w:rPr>
        <w:t xml:space="preserve"> </w:t>
      </w:r>
      <w:r w:rsidR="007B1D6F" w:rsidRPr="00DB0D3E">
        <w:rPr>
          <w:rFonts w:asciiTheme="minorBidi" w:hAnsiTheme="minorBidi" w:cstheme="minorBidi"/>
          <w:szCs w:val="22"/>
        </w:rPr>
        <w:t xml:space="preserve">The </w:t>
      </w:r>
      <w:r w:rsidR="005E688C" w:rsidRPr="00DB0D3E">
        <w:rPr>
          <w:rFonts w:asciiTheme="minorBidi" w:hAnsiTheme="minorBidi" w:cstheme="minorBidi"/>
          <w:szCs w:val="22"/>
        </w:rPr>
        <w:t>T</w:t>
      </w:r>
      <w:r w:rsidR="007B1D6F" w:rsidRPr="00DB0D3E">
        <w:rPr>
          <w:rFonts w:asciiTheme="minorBidi" w:hAnsiTheme="minorBidi" w:cstheme="minorBidi"/>
          <w:szCs w:val="22"/>
        </w:rPr>
        <w:t xml:space="preserve">ask </w:t>
      </w:r>
      <w:r w:rsidR="005E688C" w:rsidRPr="00DB0D3E">
        <w:rPr>
          <w:rFonts w:asciiTheme="minorBidi" w:hAnsiTheme="minorBidi" w:cstheme="minorBidi"/>
          <w:szCs w:val="22"/>
        </w:rPr>
        <w:t>F</w:t>
      </w:r>
      <w:r w:rsidR="007B1D6F" w:rsidRPr="00DB0D3E">
        <w:rPr>
          <w:rFonts w:asciiTheme="minorBidi" w:hAnsiTheme="minorBidi" w:cstheme="minorBidi"/>
          <w:szCs w:val="22"/>
        </w:rPr>
        <w:t>orce discussed a draft survey to gather</w:t>
      </w:r>
      <w:r w:rsidR="005E688C" w:rsidRPr="00DB0D3E">
        <w:rPr>
          <w:rFonts w:asciiTheme="minorBidi" w:hAnsiTheme="minorBidi" w:cstheme="minorBidi"/>
          <w:szCs w:val="22"/>
        </w:rPr>
        <w:t xml:space="preserve"> IP</w:t>
      </w:r>
      <w:r w:rsidR="007B1D6F" w:rsidRPr="00DB0D3E">
        <w:rPr>
          <w:rFonts w:asciiTheme="minorBidi" w:hAnsiTheme="minorBidi" w:cstheme="minorBidi"/>
          <w:szCs w:val="22"/>
        </w:rPr>
        <w:t xml:space="preserve"> offices' practices and suggestions for IP data exchange</w:t>
      </w:r>
      <w:r w:rsidR="005E688C" w:rsidRPr="00DB0D3E">
        <w:rPr>
          <w:rFonts w:asciiTheme="minorBidi" w:hAnsiTheme="minorBidi" w:cstheme="minorBidi"/>
          <w:szCs w:val="22"/>
        </w:rPr>
        <w:t xml:space="preserve"> recommendation</w:t>
      </w:r>
      <w:r w:rsidR="007B1D6F" w:rsidRPr="00DB0D3E">
        <w:rPr>
          <w:rFonts w:asciiTheme="minorBidi" w:hAnsiTheme="minorBidi" w:cstheme="minorBidi"/>
          <w:szCs w:val="22"/>
        </w:rPr>
        <w:t xml:space="preserve">. </w:t>
      </w:r>
      <w:r w:rsidR="005E688C" w:rsidRPr="00DB0D3E">
        <w:rPr>
          <w:rFonts w:asciiTheme="minorBidi" w:hAnsiTheme="minorBidi" w:cstheme="minorBidi"/>
          <w:szCs w:val="22"/>
        </w:rPr>
        <w:t xml:space="preserve"> Task Members </w:t>
      </w:r>
      <w:r w:rsidR="007B1D6F" w:rsidRPr="00DB0D3E">
        <w:rPr>
          <w:rFonts w:asciiTheme="minorBidi" w:hAnsiTheme="minorBidi" w:cstheme="minorBidi"/>
          <w:szCs w:val="22"/>
        </w:rPr>
        <w:t xml:space="preserve">provided comments, and </w:t>
      </w:r>
      <w:r w:rsidR="005E688C" w:rsidRPr="00DB0D3E">
        <w:rPr>
          <w:rFonts w:asciiTheme="minorBidi" w:hAnsiTheme="minorBidi" w:cstheme="minorBidi"/>
          <w:szCs w:val="22"/>
        </w:rPr>
        <w:t>f</w:t>
      </w:r>
      <w:r w:rsidR="007B1D6F" w:rsidRPr="00DB0D3E">
        <w:rPr>
          <w:rFonts w:asciiTheme="minorBidi" w:hAnsiTheme="minorBidi" w:cstheme="minorBidi"/>
          <w:szCs w:val="22"/>
        </w:rPr>
        <w:t>urther coordination on revising the draft</w:t>
      </w:r>
      <w:r w:rsidR="005E688C" w:rsidRPr="00DB0D3E">
        <w:rPr>
          <w:rFonts w:asciiTheme="minorBidi" w:hAnsiTheme="minorBidi" w:cstheme="minorBidi"/>
          <w:szCs w:val="22"/>
        </w:rPr>
        <w:t xml:space="preserve"> survey and draft recommendation </w:t>
      </w:r>
      <w:r w:rsidR="007B1D6F" w:rsidRPr="00DB0D3E">
        <w:rPr>
          <w:rFonts w:asciiTheme="minorBidi" w:hAnsiTheme="minorBidi" w:cstheme="minorBidi"/>
          <w:szCs w:val="22"/>
        </w:rPr>
        <w:t>will continue</w:t>
      </w:r>
      <w:r w:rsidR="005E688C" w:rsidRPr="00DB0D3E">
        <w:rPr>
          <w:rFonts w:asciiTheme="minorBidi" w:hAnsiTheme="minorBidi" w:cstheme="minorBidi"/>
          <w:szCs w:val="22"/>
        </w:rPr>
        <w:t xml:space="preserve"> within the Task Force</w:t>
      </w:r>
      <w:r w:rsidR="007B1D6F" w:rsidRPr="00DB0D3E">
        <w:rPr>
          <w:rFonts w:asciiTheme="minorBidi" w:hAnsiTheme="minorBidi" w:cstheme="minorBidi"/>
          <w:szCs w:val="22"/>
        </w:rPr>
        <w:t>.</w:t>
      </w:r>
    </w:p>
    <w:p w14:paraId="38656086" w14:textId="4AAED9F0" w:rsidR="001A52B3" w:rsidRPr="00DB0D3E" w:rsidRDefault="0020791F" w:rsidP="006103B8">
      <w:pPr>
        <w:pStyle w:val="ONUME"/>
        <w:numPr>
          <w:ilvl w:val="0"/>
          <w:numId w:val="0"/>
        </w:numPr>
        <w:ind w:left="567"/>
        <w:rPr>
          <w:rFonts w:asciiTheme="minorBidi" w:hAnsiTheme="minorBidi" w:cstheme="minorBidi"/>
          <w:szCs w:val="22"/>
        </w:rPr>
      </w:pPr>
      <w:r w:rsidRPr="00DB0D3E">
        <w:rPr>
          <w:rFonts w:asciiTheme="minorBidi" w:hAnsiTheme="minorBidi" w:cstheme="minorBidi"/>
          <w:szCs w:val="22"/>
        </w:rPr>
        <w:fldChar w:fldCharType="begin"/>
      </w:r>
      <w:r w:rsidRPr="00DB0D3E">
        <w:rPr>
          <w:rFonts w:asciiTheme="minorBidi" w:hAnsiTheme="minorBidi" w:cstheme="minorBidi"/>
          <w:szCs w:val="22"/>
        </w:rPr>
        <w:instrText xml:space="preserve"> AUTONUM  </w:instrText>
      </w:r>
      <w:r w:rsidRPr="00DB0D3E">
        <w:rPr>
          <w:rFonts w:asciiTheme="minorBidi" w:hAnsiTheme="minorBidi" w:cstheme="minorBidi"/>
          <w:szCs w:val="22"/>
        </w:rPr>
        <w:fldChar w:fldCharType="end"/>
      </w:r>
      <w:r w:rsidRPr="00DB0D3E">
        <w:rPr>
          <w:rFonts w:asciiTheme="minorBidi" w:hAnsiTheme="minorBidi" w:cstheme="minorBidi"/>
          <w:szCs w:val="22"/>
        </w:rPr>
        <w:tab/>
      </w:r>
      <w:r w:rsidR="001A52B3" w:rsidRPr="00DB0D3E">
        <w:rPr>
          <w:rFonts w:asciiTheme="minorBidi" w:hAnsiTheme="minorBidi" w:cstheme="minorBidi"/>
          <w:szCs w:val="22"/>
        </w:rPr>
        <w:t>The CWS noted the results of</w:t>
      </w:r>
      <w:r w:rsidR="00183B79" w:rsidRPr="00DB0D3E">
        <w:rPr>
          <w:rFonts w:asciiTheme="minorBidi" w:hAnsiTheme="minorBidi" w:cstheme="minorBidi"/>
          <w:szCs w:val="22"/>
        </w:rPr>
        <w:t xml:space="preserve"> the</w:t>
      </w:r>
      <w:r w:rsidR="001A52B3" w:rsidRPr="00DB0D3E">
        <w:rPr>
          <w:rFonts w:asciiTheme="minorBidi" w:hAnsiTheme="minorBidi" w:cstheme="minorBidi"/>
          <w:szCs w:val="22"/>
        </w:rPr>
        <w:t xml:space="preserve"> </w:t>
      </w:r>
      <w:r w:rsidR="00183B79" w:rsidRPr="00DB0D3E">
        <w:rPr>
          <w:rFonts w:asciiTheme="minorBidi" w:hAnsiTheme="minorBidi" w:cstheme="minorBidi"/>
          <w:szCs w:val="22"/>
        </w:rPr>
        <w:t xml:space="preserve">Digital Transformation, Sequence Listings, and IP Data Exchange </w:t>
      </w:r>
      <w:r w:rsidR="001A52B3" w:rsidRPr="00DB0D3E">
        <w:rPr>
          <w:rFonts w:asciiTheme="minorBidi" w:hAnsiTheme="minorBidi" w:cstheme="minorBidi"/>
          <w:szCs w:val="22"/>
        </w:rPr>
        <w:t>Ta</w:t>
      </w:r>
      <w:r w:rsidR="00364C5B" w:rsidRPr="00DB0D3E">
        <w:rPr>
          <w:rFonts w:asciiTheme="minorBidi" w:hAnsiTheme="minorBidi" w:cstheme="minorBidi"/>
          <w:szCs w:val="22"/>
        </w:rPr>
        <w:t>sk Force</w:t>
      </w:r>
      <w:r w:rsidR="00A0174E" w:rsidRPr="00DB0D3E">
        <w:rPr>
          <w:rFonts w:asciiTheme="minorBidi" w:hAnsiTheme="minorBidi" w:cstheme="minorBidi"/>
          <w:szCs w:val="22"/>
        </w:rPr>
        <w:t xml:space="preserve"> meeting</w:t>
      </w:r>
      <w:r w:rsidR="00364C5B" w:rsidRPr="00DB0D3E">
        <w:rPr>
          <w:rFonts w:asciiTheme="minorBidi" w:hAnsiTheme="minorBidi" w:cstheme="minorBidi"/>
          <w:szCs w:val="22"/>
        </w:rPr>
        <w:t>s</w:t>
      </w:r>
      <w:r w:rsidR="008A676F" w:rsidRPr="00DB0D3E">
        <w:rPr>
          <w:rFonts w:asciiTheme="minorBidi" w:hAnsiTheme="minorBidi" w:cstheme="minorBidi"/>
          <w:szCs w:val="22"/>
        </w:rPr>
        <w:t>.</w:t>
      </w:r>
    </w:p>
    <w:p w14:paraId="53D21536" w14:textId="77777777" w:rsidR="00321161" w:rsidRPr="00DB0D3E" w:rsidRDefault="00321161" w:rsidP="00321161">
      <w:pPr>
        <w:pStyle w:val="Heading3"/>
        <w:rPr>
          <w:szCs w:val="22"/>
        </w:rPr>
      </w:pPr>
      <w:r w:rsidRPr="00DB0D3E">
        <w:rPr>
          <w:szCs w:val="22"/>
        </w:rPr>
        <w:t>Agenda Item 10:  Summary by the Chair</w:t>
      </w:r>
    </w:p>
    <w:p w14:paraId="213E4C53" w14:textId="329E7889" w:rsidR="00321161" w:rsidRPr="00DB0D3E" w:rsidRDefault="00321161" w:rsidP="00F425D1">
      <w:pPr>
        <w:spacing w:after="220"/>
        <w:rPr>
          <w:szCs w:val="22"/>
        </w:rPr>
      </w:pPr>
      <w:r w:rsidRPr="00DB0D3E">
        <w:rPr>
          <w:szCs w:val="22"/>
        </w:rPr>
        <w:fldChar w:fldCharType="begin"/>
      </w:r>
      <w:r w:rsidRPr="00DB0D3E">
        <w:rPr>
          <w:szCs w:val="22"/>
        </w:rPr>
        <w:instrText xml:space="preserve"> AUTONUM  </w:instrText>
      </w:r>
      <w:r w:rsidRPr="00DB0D3E">
        <w:rPr>
          <w:szCs w:val="22"/>
        </w:rPr>
        <w:fldChar w:fldCharType="end"/>
      </w:r>
      <w:r w:rsidRPr="00DB0D3E">
        <w:rPr>
          <w:szCs w:val="22"/>
        </w:rPr>
        <w:tab/>
        <w:t xml:space="preserve">The Summary by the Chair was prepared and </w:t>
      </w:r>
      <w:r w:rsidR="00BC105F" w:rsidRPr="00DB0D3E">
        <w:rPr>
          <w:szCs w:val="22"/>
        </w:rPr>
        <w:t>published on the meeting page</w:t>
      </w:r>
      <w:r w:rsidRPr="00DB0D3E">
        <w:rPr>
          <w:szCs w:val="22"/>
        </w:rPr>
        <w:t xml:space="preserve">.  The CWS </w:t>
      </w:r>
      <w:r w:rsidR="00BC105F" w:rsidRPr="00DB0D3E">
        <w:rPr>
          <w:szCs w:val="22"/>
        </w:rPr>
        <w:t xml:space="preserve">approved </w:t>
      </w:r>
      <w:r w:rsidRPr="00DB0D3E">
        <w:rPr>
          <w:szCs w:val="22"/>
        </w:rPr>
        <w:t>the Summary by the Chair</w:t>
      </w:r>
      <w:r w:rsidR="00BC105F" w:rsidRPr="00DB0D3E">
        <w:rPr>
          <w:szCs w:val="22"/>
        </w:rPr>
        <w:t xml:space="preserve"> during the session</w:t>
      </w:r>
      <w:r w:rsidRPr="00DB0D3E">
        <w:rPr>
          <w:szCs w:val="22"/>
        </w:rPr>
        <w:t>.</w:t>
      </w:r>
    </w:p>
    <w:p w14:paraId="6E02DC9F" w14:textId="77777777" w:rsidR="00321161" w:rsidRPr="00DB0D3E" w:rsidRDefault="00321161" w:rsidP="00321161">
      <w:pPr>
        <w:pStyle w:val="Heading3"/>
        <w:rPr>
          <w:szCs w:val="22"/>
        </w:rPr>
      </w:pPr>
      <w:r w:rsidRPr="00DB0D3E">
        <w:rPr>
          <w:szCs w:val="22"/>
        </w:rPr>
        <w:t>Agenda Item 11:  Closing of the session</w:t>
      </w:r>
    </w:p>
    <w:p w14:paraId="611AD071" w14:textId="174D1706" w:rsidR="005545A8" w:rsidRPr="00DB0D3E" w:rsidRDefault="00321161" w:rsidP="00273115">
      <w:pPr>
        <w:spacing w:after="220"/>
        <w:rPr>
          <w:rFonts w:asciiTheme="minorBidi" w:hAnsiTheme="minorBidi" w:cstheme="minorBidi"/>
          <w:szCs w:val="22"/>
        </w:rPr>
      </w:pPr>
      <w:r w:rsidRPr="00DB0D3E">
        <w:rPr>
          <w:szCs w:val="22"/>
        </w:rPr>
        <w:fldChar w:fldCharType="begin"/>
      </w:r>
      <w:r w:rsidRPr="00DB0D3E">
        <w:rPr>
          <w:szCs w:val="22"/>
        </w:rPr>
        <w:instrText xml:space="preserve"> AUTONUM  </w:instrText>
      </w:r>
      <w:r w:rsidRPr="00DB0D3E">
        <w:rPr>
          <w:szCs w:val="22"/>
        </w:rPr>
        <w:fldChar w:fldCharType="end"/>
      </w:r>
      <w:r w:rsidRPr="00DB0D3E">
        <w:rPr>
          <w:szCs w:val="22"/>
        </w:rPr>
        <w:tab/>
        <w:t xml:space="preserve">The meeting was closed by the Chair on </w:t>
      </w:r>
      <w:r w:rsidR="000C2D71" w:rsidRPr="00DB0D3E">
        <w:rPr>
          <w:szCs w:val="22"/>
        </w:rPr>
        <w:t>November</w:t>
      </w:r>
      <w:r w:rsidRPr="00DB0D3E">
        <w:rPr>
          <w:szCs w:val="22"/>
        </w:rPr>
        <w:t xml:space="preserve"> </w:t>
      </w:r>
      <w:r w:rsidR="000C2D71" w:rsidRPr="00DB0D3E">
        <w:rPr>
          <w:szCs w:val="22"/>
        </w:rPr>
        <w:t>14</w:t>
      </w:r>
      <w:r w:rsidRPr="00DB0D3E">
        <w:rPr>
          <w:szCs w:val="22"/>
        </w:rPr>
        <w:t>, 202</w:t>
      </w:r>
      <w:r w:rsidR="000C2D71" w:rsidRPr="00DB0D3E">
        <w:rPr>
          <w:szCs w:val="22"/>
        </w:rPr>
        <w:t>5</w:t>
      </w:r>
      <w:r w:rsidRPr="00DB0D3E">
        <w:rPr>
          <w:szCs w:val="22"/>
        </w:rPr>
        <w:t>.</w:t>
      </w:r>
    </w:p>
    <w:p w14:paraId="77595ED8" w14:textId="77777777" w:rsidR="0008088C" w:rsidRPr="00DB0D3E" w:rsidRDefault="0008088C" w:rsidP="00E548A0">
      <w:pPr>
        <w:ind w:left="5533"/>
        <w:jc w:val="center"/>
        <w:rPr>
          <w:rFonts w:asciiTheme="minorBidi" w:hAnsiTheme="minorBidi" w:cstheme="minorBidi"/>
          <w:szCs w:val="22"/>
        </w:rPr>
      </w:pPr>
    </w:p>
    <w:p w14:paraId="1B68A0B7" w14:textId="77777777" w:rsidR="00F65CBD" w:rsidRPr="0023696E" w:rsidRDefault="00F65CBD" w:rsidP="00E548A0">
      <w:pPr>
        <w:ind w:left="5533"/>
        <w:jc w:val="center"/>
        <w:rPr>
          <w:rFonts w:asciiTheme="minorBidi" w:hAnsiTheme="minorBidi" w:cstheme="minorBidi"/>
          <w:iCs/>
          <w:szCs w:val="22"/>
        </w:rPr>
      </w:pPr>
    </w:p>
    <w:p w14:paraId="092C208B" w14:textId="77777777" w:rsidR="0008088C" w:rsidRPr="00DB0D3E" w:rsidRDefault="0008088C" w:rsidP="00E548A0">
      <w:pPr>
        <w:ind w:left="5533"/>
        <w:jc w:val="center"/>
        <w:rPr>
          <w:rFonts w:asciiTheme="minorBidi" w:hAnsiTheme="minorBidi" w:cstheme="minorBidi"/>
          <w:szCs w:val="22"/>
        </w:rPr>
      </w:pPr>
    </w:p>
    <w:p w14:paraId="64012F87" w14:textId="7F71E432" w:rsidR="008B2CC1" w:rsidRPr="0023696E" w:rsidRDefault="00C9020E" w:rsidP="00330F29">
      <w:pPr>
        <w:spacing w:after="240"/>
        <w:ind w:left="5533"/>
        <w:jc w:val="center"/>
        <w:rPr>
          <w:rFonts w:asciiTheme="minorBidi" w:hAnsiTheme="minorBidi" w:cstheme="minorBidi"/>
          <w:i/>
          <w:szCs w:val="22"/>
        </w:rPr>
      </w:pPr>
      <w:r w:rsidRPr="0023696E">
        <w:rPr>
          <w:rFonts w:asciiTheme="minorBidi" w:hAnsiTheme="minorBidi" w:cstheme="minorBidi"/>
          <w:szCs w:val="22"/>
        </w:rPr>
        <w:t>[</w:t>
      </w:r>
      <w:r w:rsidR="007D5284" w:rsidRPr="007D5284">
        <w:rPr>
          <w:rFonts w:asciiTheme="minorBidi" w:hAnsiTheme="minorBidi" w:cstheme="minorBidi"/>
          <w:szCs w:val="22"/>
        </w:rPr>
        <w:t>Annex I follows]</w:t>
      </w:r>
    </w:p>
    <w:sectPr w:rsidR="008B2CC1" w:rsidRPr="0023696E" w:rsidSect="00B07C3A">
      <w:headerReference w:type="default" r:id="rId7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8B319" w14:textId="77777777" w:rsidR="00687F4D" w:rsidRPr="00475A28" w:rsidRDefault="00687F4D">
      <w:r w:rsidRPr="00475A28">
        <w:separator/>
      </w:r>
    </w:p>
  </w:endnote>
  <w:endnote w:type="continuationSeparator" w:id="0">
    <w:p w14:paraId="56FD6CE7" w14:textId="77777777" w:rsidR="00687F4D" w:rsidRPr="00475A28" w:rsidRDefault="00687F4D" w:rsidP="003B38C1">
      <w:r w:rsidRPr="00475A28">
        <w:separator/>
      </w:r>
    </w:p>
    <w:p w14:paraId="5347C24B" w14:textId="77777777" w:rsidR="00687F4D" w:rsidRPr="00475A28" w:rsidRDefault="00687F4D" w:rsidP="003B38C1">
      <w:pPr>
        <w:spacing w:after="60"/>
        <w:rPr>
          <w:sz w:val="17"/>
        </w:rPr>
      </w:pPr>
      <w:r w:rsidRPr="00475A28">
        <w:rPr>
          <w:sz w:val="17"/>
        </w:rPr>
        <w:t>[Endnote continued from previous page]</w:t>
      </w:r>
    </w:p>
  </w:endnote>
  <w:endnote w:type="continuationNotice" w:id="1">
    <w:p w14:paraId="21F128FC" w14:textId="77777777" w:rsidR="00687F4D" w:rsidRPr="00475A28" w:rsidRDefault="00687F4D" w:rsidP="003B38C1">
      <w:pPr>
        <w:spacing w:before="60"/>
        <w:jc w:val="right"/>
        <w:rPr>
          <w:sz w:val="17"/>
          <w:szCs w:val="17"/>
        </w:rPr>
      </w:pPr>
      <w:r w:rsidRPr="00475A28">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E71F8" w14:textId="77777777" w:rsidR="00687F4D" w:rsidRPr="00475A28" w:rsidRDefault="00687F4D">
      <w:r w:rsidRPr="00475A28">
        <w:separator/>
      </w:r>
    </w:p>
  </w:footnote>
  <w:footnote w:type="continuationSeparator" w:id="0">
    <w:p w14:paraId="470597BE" w14:textId="77777777" w:rsidR="00687F4D" w:rsidRPr="00475A28" w:rsidRDefault="00687F4D" w:rsidP="008B60B2">
      <w:r w:rsidRPr="00475A28">
        <w:separator/>
      </w:r>
    </w:p>
    <w:p w14:paraId="3C9B2B04" w14:textId="77777777" w:rsidR="00687F4D" w:rsidRPr="00475A28" w:rsidRDefault="00687F4D" w:rsidP="008B60B2">
      <w:pPr>
        <w:spacing w:after="60"/>
        <w:rPr>
          <w:sz w:val="17"/>
          <w:szCs w:val="17"/>
        </w:rPr>
      </w:pPr>
      <w:r w:rsidRPr="00475A28">
        <w:rPr>
          <w:sz w:val="17"/>
          <w:szCs w:val="17"/>
        </w:rPr>
        <w:t>[Footnote continued from previous page]</w:t>
      </w:r>
    </w:p>
  </w:footnote>
  <w:footnote w:type="continuationNotice" w:id="1">
    <w:p w14:paraId="26F7008D" w14:textId="77777777" w:rsidR="00687F4D" w:rsidRPr="00475A28" w:rsidRDefault="00687F4D" w:rsidP="008B60B2">
      <w:pPr>
        <w:spacing w:before="60"/>
        <w:jc w:val="right"/>
        <w:rPr>
          <w:sz w:val="17"/>
          <w:szCs w:val="17"/>
        </w:rPr>
      </w:pPr>
      <w:r w:rsidRPr="00475A28">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3AC08FCA" w:rsidR="00EC4E49" w:rsidRPr="00EE595F" w:rsidRDefault="00B07C3A" w:rsidP="00477D6B">
    <w:pPr>
      <w:jc w:val="right"/>
    </w:pPr>
    <w:r w:rsidRPr="00EE595F">
      <w:t>CWS/13/</w:t>
    </w:r>
    <w:r w:rsidR="00C9020E" w:rsidRPr="00EE595F">
      <w:t>3</w:t>
    </w:r>
    <w:r w:rsidR="00D84089" w:rsidRPr="00EE595F">
      <w:t>3</w:t>
    </w:r>
    <w:r w:rsidR="00551328" w:rsidRPr="00EE595F">
      <w:t xml:space="preserve"> Prov.</w:t>
    </w:r>
  </w:p>
  <w:p w14:paraId="1628877F" w14:textId="38A22DE3" w:rsidR="00EC4E49" w:rsidRPr="00EE595F" w:rsidRDefault="00EC4E49" w:rsidP="00477D6B">
    <w:pPr>
      <w:jc w:val="right"/>
    </w:pPr>
    <w:r w:rsidRPr="00EE595F">
      <w:t xml:space="preserve">page </w:t>
    </w:r>
    <w:r w:rsidRPr="00EE595F">
      <w:fldChar w:fldCharType="begin"/>
    </w:r>
    <w:r w:rsidRPr="00EE595F">
      <w:instrText xml:space="preserve"> PAGE  \* MERGEFORMAT </w:instrText>
    </w:r>
    <w:r w:rsidRPr="00EE595F">
      <w:fldChar w:fldCharType="separate"/>
    </w:r>
    <w:r w:rsidR="008A7573">
      <w:t>5</w:t>
    </w:r>
    <w:r w:rsidRPr="00EE595F">
      <w:fldChar w:fldCharType="end"/>
    </w:r>
  </w:p>
  <w:p w14:paraId="2BE2D0E1" w14:textId="77777777" w:rsidR="00EC4E49" w:rsidRPr="00EE595F" w:rsidRDefault="00EC4E49" w:rsidP="00477D6B">
    <w:pPr>
      <w:jc w:val="right"/>
    </w:pPr>
  </w:p>
  <w:p w14:paraId="377414FD" w14:textId="77777777" w:rsidR="00B50B99" w:rsidRPr="00EE595F"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0E78BB"/>
    <w:multiLevelType w:val="multilevel"/>
    <w:tmpl w:val="B8DED3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927"/>
        </w:tabs>
        <w:ind w:left="3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5F350C2"/>
    <w:multiLevelType w:val="hybridMultilevel"/>
    <w:tmpl w:val="5FFCA9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7557E8"/>
    <w:multiLevelType w:val="hybridMultilevel"/>
    <w:tmpl w:val="4ED493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CEC1FB0"/>
    <w:multiLevelType w:val="hybridMultilevel"/>
    <w:tmpl w:val="A30696A0"/>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EA5DEA"/>
    <w:multiLevelType w:val="multilevel"/>
    <w:tmpl w:val="3444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866E42"/>
    <w:multiLevelType w:val="hybridMultilevel"/>
    <w:tmpl w:val="43AEBA1E"/>
    <w:lvl w:ilvl="0" w:tplc="0000000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5" w15:restartNumberingAfterBreak="0">
    <w:nsid w:val="4E6C54F2"/>
    <w:multiLevelType w:val="multilevel"/>
    <w:tmpl w:val="021E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70F2D4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0F9008A"/>
    <w:multiLevelType w:val="hybridMultilevel"/>
    <w:tmpl w:val="6EDC47C8"/>
    <w:lvl w:ilvl="0" w:tplc="30FC872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19" w15:restartNumberingAfterBreak="0">
    <w:nsid w:val="6F6257DE"/>
    <w:multiLevelType w:val="multilevel"/>
    <w:tmpl w:val="B8DED3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AD3B2A"/>
    <w:multiLevelType w:val="multilevel"/>
    <w:tmpl w:val="B8DED3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79B4D46"/>
    <w:multiLevelType w:val="hybridMultilevel"/>
    <w:tmpl w:val="969448C4"/>
    <w:lvl w:ilvl="0" w:tplc="000000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242770">
    <w:abstractNumId w:val="5"/>
  </w:num>
  <w:num w:numId="2" w16cid:durableId="1707562677">
    <w:abstractNumId w:val="10"/>
  </w:num>
  <w:num w:numId="3" w16cid:durableId="488402972">
    <w:abstractNumId w:val="0"/>
  </w:num>
  <w:num w:numId="4" w16cid:durableId="1646352287">
    <w:abstractNumId w:val="13"/>
  </w:num>
  <w:num w:numId="5" w16cid:durableId="656806783">
    <w:abstractNumId w:val="3"/>
  </w:num>
  <w:num w:numId="6" w16cid:durableId="222833342">
    <w:abstractNumId w:val="7"/>
  </w:num>
  <w:num w:numId="7" w16cid:durableId="320819985">
    <w:abstractNumId w:val="9"/>
  </w:num>
  <w:num w:numId="8" w16cid:durableId="1012142412">
    <w:abstractNumId w:val="14"/>
  </w:num>
  <w:num w:numId="9" w16cid:durableId="1069696050">
    <w:abstractNumId w:val="18"/>
  </w:num>
  <w:num w:numId="10" w16cid:durableId="672034078">
    <w:abstractNumId w:val="1"/>
  </w:num>
  <w:num w:numId="11" w16cid:durableId="490220773">
    <w:abstractNumId w:val="4"/>
  </w:num>
  <w:num w:numId="12" w16cid:durableId="1159424389">
    <w:abstractNumId w:val="16"/>
  </w:num>
  <w:num w:numId="13" w16cid:durableId="1394545998">
    <w:abstractNumId w:val="2"/>
  </w:num>
  <w:num w:numId="14" w16cid:durableId="222567474">
    <w:abstractNumId w:val="19"/>
  </w:num>
  <w:num w:numId="15" w16cid:durableId="241378582">
    <w:abstractNumId w:val="20"/>
  </w:num>
  <w:num w:numId="16" w16cid:durableId="701243584">
    <w:abstractNumId w:val="11"/>
  </w:num>
  <w:num w:numId="17" w16cid:durableId="1623806091">
    <w:abstractNumId w:val="6"/>
  </w:num>
  <w:num w:numId="18" w16cid:durableId="1782263508">
    <w:abstractNumId w:val="8"/>
  </w:num>
  <w:num w:numId="19" w16cid:durableId="1617981154">
    <w:abstractNumId w:val="17"/>
  </w:num>
  <w:num w:numId="20" w16cid:durableId="864059317">
    <w:abstractNumId w:val="12"/>
  </w:num>
  <w:num w:numId="21" w16cid:durableId="1187210269">
    <w:abstractNumId w:val="15"/>
  </w:num>
  <w:num w:numId="22" w16cid:durableId="93980099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UN Young-Woo">
    <w15:presenceInfo w15:providerId="AD" w15:userId="S::youngwoo.yun@wipo.int::6f6a7272-8808-4473-88ab-a369042bc6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C3A"/>
    <w:rsid w:val="0000035D"/>
    <w:rsid w:val="00000474"/>
    <w:rsid w:val="000008CE"/>
    <w:rsid w:val="00000BDF"/>
    <w:rsid w:val="00000C43"/>
    <w:rsid w:val="00000C9F"/>
    <w:rsid w:val="00000D62"/>
    <w:rsid w:val="000010A9"/>
    <w:rsid w:val="00001227"/>
    <w:rsid w:val="000016CD"/>
    <w:rsid w:val="000016EB"/>
    <w:rsid w:val="00001888"/>
    <w:rsid w:val="00001F9F"/>
    <w:rsid w:val="00002242"/>
    <w:rsid w:val="000022F7"/>
    <w:rsid w:val="00002495"/>
    <w:rsid w:val="00002731"/>
    <w:rsid w:val="00002B96"/>
    <w:rsid w:val="00002D36"/>
    <w:rsid w:val="0000305D"/>
    <w:rsid w:val="0000307A"/>
    <w:rsid w:val="000031BA"/>
    <w:rsid w:val="000033C9"/>
    <w:rsid w:val="000034C0"/>
    <w:rsid w:val="00003527"/>
    <w:rsid w:val="000036EE"/>
    <w:rsid w:val="00003EBD"/>
    <w:rsid w:val="00004009"/>
    <w:rsid w:val="000041E3"/>
    <w:rsid w:val="000043A0"/>
    <w:rsid w:val="00004523"/>
    <w:rsid w:val="00004558"/>
    <w:rsid w:val="00004EF1"/>
    <w:rsid w:val="00004F28"/>
    <w:rsid w:val="0000514B"/>
    <w:rsid w:val="000058CD"/>
    <w:rsid w:val="00005F37"/>
    <w:rsid w:val="00005FC3"/>
    <w:rsid w:val="00006192"/>
    <w:rsid w:val="00006350"/>
    <w:rsid w:val="00006379"/>
    <w:rsid w:val="000066FC"/>
    <w:rsid w:val="0000677D"/>
    <w:rsid w:val="000069E1"/>
    <w:rsid w:val="00006B59"/>
    <w:rsid w:val="00006B82"/>
    <w:rsid w:val="00006D1A"/>
    <w:rsid w:val="00006E66"/>
    <w:rsid w:val="000073F8"/>
    <w:rsid w:val="000076A5"/>
    <w:rsid w:val="000079A0"/>
    <w:rsid w:val="00007CC2"/>
    <w:rsid w:val="00007E6C"/>
    <w:rsid w:val="00010152"/>
    <w:rsid w:val="0001027C"/>
    <w:rsid w:val="0001040F"/>
    <w:rsid w:val="0001088B"/>
    <w:rsid w:val="00010C33"/>
    <w:rsid w:val="00011249"/>
    <w:rsid w:val="00011576"/>
    <w:rsid w:val="000115DB"/>
    <w:rsid w:val="000115DF"/>
    <w:rsid w:val="00011773"/>
    <w:rsid w:val="00011910"/>
    <w:rsid w:val="00011965"/>
    <w:rsid w:val="00011DD9"/>
    <w:rsid w:val="00011FD8"/>
    <w:rsid w:val="00013335"/>
    <w:rsid w:val="000135BA"/>
    <w:rsid w:val="0001364E"/>
    <w:rsid w:val="0001372C"/>
    <w:rsid w:val="00013953"/>
    <w:rsid w:val="00013A9B"/>
    <w:rsid w:val="00013B75"/>
    <w:rsid w:val="00013CAF"/>
    <w:rsid w:val="00014173"/>
    <w:rsid w:val="0001417F"/>
    <w:rsid w:val="0001455F"/>
    <w:rsid w:val="0001475B"/>
    <w:rsid w:val="000150FD"/>
    <w:rsid w:val="00015840"/>
    <w:rsid w:val="000159EF"/>
    <w:rsid w:val="00015B86"/>
    <w:rsid w:val="00015BFE"/>
    <w:rsid w:val="0001615C"/>
    <w:rsid w:val="0001647B"/>
    <w:rsid w:val="00016721"/>
    <w:rsid w:val="00016930"/>
    <w:rsid w:val="000169FB"/>
    <w:rsid w:val="00016AAB"/>
    <w:rsid w:val="00016B6D"/>
    <w:rsid w:val="00017289"/>
    <w:rsid w:val="00017375"/>
    <w:rsid w:val="0001749E"/>
    <w:rsid w:val="000175AE"/>
    <w:rsid w:val="000177C2"/>
    <w:rsid w:val="00017AB5"/>
    <w:rsid w:val="00017B5B"/>
    <w:rsid w:val="00017E84"/>
    <w:rsid w:val="00017FB9"/>
    <w:rsid w:val="0002018D"/>
    <w:rsid w:val="00020294"/>
    <w:rsid w:val="00020497"/>
    <w:rsid w:val="00020CAA"/>
    <w:rsid w:val="00021489"/>
    <w:rsid w:val="000214C3"/>
    <w:rsid w:val="00021B11"/>
    <w:rsid w:val="00021BBD"/>
    <w:rsid w:val="00021DE4"/>
    <w:rsid w:val="00021E20"/>
    <w:rsid w:val="00021F4A"/>
    <w:rsid w:val="00021F98"/>
    <w:rsid w:val="0002208E"/>
    <w:rsid w:val="000220F4"/>
    <w:rsid w:val="0002227B"/>
    <w:rsid w:val="0002232F"/>
    <w:rsid w:val="000224F5"/>
    <w:rsid w:val="00022C30"/>
    <w:rsid w:val="00022C79"/>
    <w:rsid w:val="00022DE5"/>
    <w:rsid w:val="0002328B"/>
    <w:rsid w:val="000232EC"/>
    <w:rsid w:val="000236EC"/>
    <w:rsid w:val="00023719"/>
    <w:rsid w:val="000238B3"/>
    <w:rsid w:val="000238E3"/>
    <w:rsid w:val="00023B29"/>
    <w:rsid w:val="00023B65"/>
    <w:rsid w:val="00023E16"/>
    <w:rsid w:val="00024550"/>
    <w:rsid w:val="000246DD"/>
    <w:rsid w:val="0002494B"/>
    <w:rsid w:val="00024B30"/>
    <w:rsid w:val="00024B52"/>
    <w:rsid w:val="00024E77"/>
    <w:rsid w:val="00024FB7"/>
    <w:rsid w:val="0002505E"/>
    <w:rsid w:val="0002542D"/>
    <w:rsid w:val="000254C2"/>
    <w:rsid w:val="00025A4A"/>
    <w:rsid w:val="00025AAA"/>
    <w:rsid w:val="00025C3B"/>
    <w:rsid w:val="00026120"/>
    <w:rsid w:val="000261E5"/>
    <w:rsid w:val="000264AA"/>
    <w:rsid w:val="000265F9"/>
    <w:rsid w:val="00026698"/>
    <w:rsid w:val="00026A7A"/>
    <w:rsid w:val="00026B17"/>
    <w:rsid w:val="00027205"/>
    <w:rsid w:val="0002724C"/>
    <w:rsid w:val="00027304"/>
    <w:rsid w:val="000273AC"/>
    <w:rsid w:val="0002747F"/>
    <w:rsid w:val="00027661"/>
    <w:rsid w:val="00027685"/>
    <w:rsid w:val="00027690"/>
    <w:rsid w:val="000277E7"/>
    <w:rsid w:val="00027806"/>
    <w:rsid w:val="000279A3"/>
    <w:rsid w:val="00027B2C"/>
    <w:rsid w:val="00027FAA"/>
    <w:rsid w:val="00030248"/>
    <w:rsid w:val="000302E4"/>
    <w:rsid w:val="000302E7"/>
    <w:rsid w:val="000309C6"/>
    <w:rsid w:val="00030A25"/>
    <w:rsid w:val="00030AB0"/>
    <w:rsid w:val="00030AB5"/>
    <w:rsid w:val="00030D14"/>
    <w:rsid w:val="00030D68"/>
    <w:rsid w:val="00030DE1"/>
    <w:rsid w:val="00030E67"/>
    <w:rsid w:val="00030FCE"/>
    <w:rsid w:val="00031168"/>
    <w:rsid w:val="000312F6"/>
    <w:rsid w:val="00031522"/>
    <w:rsid w:val="000318F2"/>
    <w:rsid w:val="00031A3A"/>
    <w:rsid w:val="00031A70"/>
    <w:rsid w:val="00031BCE"/>
    <w:rsid w:val="00032130"/>
    <w:rsid w:val="0003234D"/>
    <w:rsid w:val="00032B55"/>
    <w:rsid w:val="00032B67"/>
    <w:rsid w:val="00032D9D"/>
    <w:rsid w:val="00032F77"/>
    <w:rsid w:val="00032FD3"/>
    <w:rsid w:val="00033395"/>
    <w:rsid w:val="00033A5B"/>
    <w:rsid w:val="00033E6C"/>
    <w:rsid w:val="0003463F"/>
    <w:rsid w:val="0003491D"/>
    <w:rsid w:val="00034B2C"/>
    <w:rsid w:val="00034C18"/>
    <w:rsid w:val="00034CE0"/>
    <w:rsid w:val="00035388"/>
    <w:rsid w:val="000353A7"/>
    <w:rsid w:val="000355BE"/>
    <w:rsid w:val="000355E0"/>
    <w:rsid w:val="00035A42"/>
    <w:rsid w:val="00035BCB"/>
    <w:rsid w:val="00035CC2"/>
    <w:rsid w:val="00036BBD"/>
    <w:rsid w:val="00036D12"/>
    <w:rsid w:val="00036E2D"/>
    <w:rsid w:val="000373EE"/>
    <w:rsid w:val="000375BD"/>
    <w:rsid w:val="000375F9"/>
    <w:rsid w:val="00037CEC"/>
    <w:rsid w:val="00037D08"/>
    <w:rsid w:val="000400AD"/>
    <w:rsid w:val="00040320"/>
    <w:rsid w:val="0004076C"/>
    <w:rsid w:val="00040959"/>
    <w:rsid w:val="00040D13"/>
    <w:rsid w:val="00040F2E"/>
    <w:rsid w:val="00040F46"/>
    <w:rsid w:val="000412AC"/>
    <w:rsid w:val="00041324"/>
    <w:rsid w:val="000413C9"/>
    <w:rsid w:val="00041476"/>
    <w:rsid w:val="000414E2"/>
    <w:rsid w:val="0004177E"/>
    <w:rsid w:val="00042071"/>
    <w:rsid w:val="00042716"/>
    <w:rsid w:val="00042763"/>
    <w:rsid w:val="00042FD5"/>
    <w:rsid w:val="0004322F"/>
    <w:rsid w:val="0004324B"/>
    <w:rsid w:val="00043AE6"/>
    <w:rsid w:val="00043CAA"/>
    <w:rsid w:val="00043F0E"/>
    <w:rsid w:val="0004431F"/>
    <w:rsid w:val="0004435A"/>
    <w:rsid w:val="0004448D"/>
    <w:rsid w:val="0004465E"/>
    <w:rsid w:val="00044BB5"/>
    <w:rsid w:val="00045081"/>
    <w:rsid w:val="00045183"/>
    <w:rsid w:val="00045485"/>
    <w:rsid w:val="00045565"/>
    <w:rsid w:val="000459D1"/>
    <w:rsid w:val="00045AC7"/>
    <w:rsid w:val="00045B69"/>
    <w:rsid w:val="00046085"/>
    <w:rsid w:val="00046174"/>
    <w:rsid w:val="000462D3"/>
    <w:rsid w:val="0004632F"/>
    <w:rsid w:val="000469AA"/>
    <w:rsid w:val="000469BD"/>
    <w:rsid w:val="00046C2A"/>
    <w:rsid w:val="0004719D"/>
    <w:rsid w:val="0004748F"/>
    <w:rsid w:val="000474DC"/>
    <w:rsid w:val="0004756A"/>
    <w:rsid w:val="00047AF3"/>
    <w:rsid w:val="00047B8F"/>
    <w:rsid w:val="00047E57"/>
    <w:rsid w:val="00047F7F"/>
    <w:rsid w:val="0005074A"/>
    <w:rsid w:val="0005074E"/>
    <w:rsid w:val="00050A85"/>
    <w:rsid w:val="00050A87"/>
    <w:rsid w:val="00050EF9"/>
    <w:rsid w:val="00051071"/>
    <w:rsid w:val="00051259"/>
    <w:rsid w:val="00051433"/>
    <w:rsid w:val="000519B3"/>
    <w:rsid w:val="00051A80"/>
    <w:rsid w:val="00051FF4"/>
    <w:rsid w:val="000520F8"/>
    <w:rsid w:val="000523B8"/>
    <w:rsid w:val="000528F7"/>
    <w:rsid w:val="00052CF5"/>
    <w:rsid w:val="00052E08"/>
    <w:rsid w:val="00052EBE"/>
    <w:rsid w:val="00053039"/>
    <w:rsid w:val="00053D44"/>
    <w:rsid w:val="00053FF0"/>
    <w:rsid w:val="000540A6"/>
    <w:rsid w:val="000543F8"/>
    <w:rsid w:val="0005489E"/>
    <w:rsid w:val="00054A25"/>
    <w:rsid w:val="00054F14"/>
    <w:rsid w:val="00055280"/>
    <w:rsid w:val="0005532F"/>
    <w:rsid w:val="00055723"/>
    <w:rsid w:val="00055809"/>
    <w:rsid w:val="0005587F"/>
    <w:rsid w:val="000560BB"/>
    <w:rsid w:val="00056316"/>
    <w:rsid w:val="00056F72"/>
    <w:rsid w:val="00056FBD"/>
    <w:rsid w:val="00057A5D"/>
    <w:rsid w:val="00057D2C"/>
    <w:rsid w:val="00057F95"/>
    <w:rsid w:val="00060373"/>
    <w:rsid w:val="00060554"/>
    <w:rsid w:val="000605FF"/>
    <w:rsid w:val="0006069D"/>
    <w:rsid w:val="00060794"/>
    <w:rsid w:val="00060ADF"/>
    <w:rsid w:val="00060BB9"/>
    <w:rsid w:val="00060F4C"/>
    <w:rsid w:val="00060FD1"/>
    <w:rsid w:val="00061014"/>
    <w:rsid w:val="00061CE0"/>
    <w:rsid w:val="000621F1"/>
    <w:rsid w:val="00062493"/>
    <w:rsid w:val="00062534"/>
    <w:rsid w:val="00062ABF"/>
    <w:rsid w:val="00062AEC"/>
    <w:rsid w:val="00062BF6"/>
    <w:rsid w:val="00062C5C"/>
    <w:rsid w:val="00062CB7"/>
    <w:rsid w:val="00063644"/>
    <w:rsid w:val="00063BCF"/>
    <w:rsid w:val="00063E05"/>
    <w:rsid w:val="00063FBA"/>
    <w:rsid w:val="00064492"/>
    <w:rsid w:val="00064971"/>
    <w:rsid w:val="000649B0"/>
    <w:rsid w:val="000649EE"/>
    <w:rsid w:val="000649F4"/>
    <w:rsid w:val="00064BD4"/>
    <w:rsid w:val="00064C97"/>
    <w:rsid w:val="000656E4"/>
    <w:rsid w:val="000659EA"/>
    <w:rsid w:val="00065C34"/>
    <w:rsid w:val="00065F86"/>
    <w:rsid w:val="0006601F"/>
    <w:rsid w:val="000662B7"/>
    <w:rsid w:val="0006674C"/>
    <w:rsid w:val="0006693E"/>
    <w:rsid w:val="00066A55"/>
    <w:rsid w:val="00066AF6"/>
    <w:rsid w:val="00066C6C"/>
    <w:rsid w:val="00066D0F"/>
    <w:rsid w:val="00066D7F"/>
    <w:rsid w:val="00066E98"/>
    <w:rsid w:val="00066EC3"/>
    <w:rsid w:val="00067015"/>
    <w:rsid w:val="0006750C"/>
    <w:rsid w:val="00067724"/>
    <w:rsid w:val="00067ADF"/>
    <w:rsid w:val="00067E1A"/>
    <w:rsid w:val="00067F19"/>
    <w:rsid w:val="00067F1B"/>
    <w:rsid w:val="0007018A"/>
    <w:rsid w:val="0007019A"/>
    <w:rsid w:val="0007028A"/>
    <w:rsid w:val="000702E3"/>
    <w:rsid w:val="00070311"/>
    <w:rsid w:val="00070C6C"/>
    <w:rsid w:val="00070D52"/>
    <w:rsid w:val="00070D9A"/>
    <w:rsid w:val="000710AA"/>
    <w:rsid w:val="0007131C"/>
    <w:rsid w:val="000715EF"/>
    <w:rsid w:val="00071AA4"/>
    <w:rsid w:val="00071AE7"/>
    <w:rsid w:val="000720E9"/>
    <w:rsid w:val="00072530"/>
    <w:rsid w:val="00072627"/>
    <w:rsid w:val="00072914"/>
    <w:rsid w:val="00072AA6"/>
    <w:rsid w:val="00073095"/>
    <w:rsid w:val="000731B3"/>
    <w:rsid w:val="000732F7"/>
    <w:rsid w:val="00073458"/>
    <w:rsid w:val="00073734"/>
    <w:rsid w:val="00073B9E"/>
    <w:rsid w:val="00073BA7"/>
    <w:rsid w:val="0007427A"/>
    <w:rsid w:val="00074402"/>
    <w:rsid w:val="0007440C"/>
    <w:rsid w:val="00074518"/>
    <w:rsid w:val="0007467C"/>
    <w:rsid w:val="000747A4"/>
    <w:rsid w:val="000749F9"/>
    <w:rsid w:val="00074A0A"/>
    <w:rsid w:val="00074BD0"/>
    <w:rsid w:val="00074FD5"/>
    <w:rsid w:val="00075432"/>
    <w:rsid w:val="000754D0"/>
    <w:rsid w:val="00075DC5"/>
    <w:rsid w:val="00075E23"/>
    <w:rsid w:val="00075EC4"/>
    <w:rsid w:val="00076109"/>
    <w:rsid w:val="000768B5"/>
    <w:rsid w:val="00076AC1"/>
    <w:rsid w:val="00076C59"/>
    <w:rsid w:val="00076D91"/>
    <w:rsid w:val="00076E63"/>
    <w:rsid w:val="00076E74"/>
    <w:rsid w:val="00076FEA"/>
    <w:rsid w:val="000770EA"/>
    <w:rsid w:val="00077237"/>
    <w:rsid w:val="00077491"/>
    <w:rsid w:val="0007750A"/>
    <w:rsid w:val="0007779B"/>
    <w:rsid w:val="000778B6"/>
    <w:rsid w:val="000778CA"/>
    <w:rsid w:val="00077EBB"/>
    <w:rsid w:val="00080163"/>
    <w:rsid w:val="000804E3"/>
    <w:rsid w:val="0008059B"/>
    <w:rsid w:val="0008088C"/>
    <w:rsid w:val="000809AD"/>
    <w:rsid w:val="00080D5A"/>
    <w:rsid w:val="000817DB"/>
    <w:rsid w:val="00081989"/>
    <w:rsid w:val="00081D0E"/>
    <w:rsid w:val="000820CB"/>
    <w:rsid w:val="000821C8"/>
    <w:rsid w:val="00082513"/>
    <w:rsid w:val="00082854"/>
    <w:rsid w:val="00082869"/>
    <w:rsid w:val="00082BE4"/>
    <w:rsid w:val="00082E8F"/>
    <w:rsid w:val="00083044"/>
    <w:rsid w:val="000830EE"/>
    <w:rsid w:val="000832CF"/>
    <w:rsid w:val="00083325"/>
    <w:rsid w:val="000835BA"/>
    <w:rsid w:val="000837F2"/>
    <w:rsid w:val="0008399D"/>
    <w:rsid w:val="0008461A"/>
    <w:rsid w:val="00084876"/>
    <w:rsid w:val="00084AF1"/>
    <w:rsid w:val="00084B65"/>
    <w:rsid w:val="00084FD1"/>
    <w:rsid w:val="00085016"/>
    <w:rsid w:val="000853B8"/>
    <w:rsid w:val="000856B0"/>
    <w:rsid w:val="00085D59"/>
    <w:rsid w:val="00085DB5"/>
    <w:rsid w:val="00085DC7"/>
    <w:rsid w:val="00085DE9"/>
    <w:rsid w:val="00086182"/>
    <w:rsid w:val="0008628F"/>
    <w:rsid w:val="00086388"/>
    <w:rsid w:val="000866B2"/>
    <w:rsid w:val="00086884"/>
    <w:rsid w:val="00086CA2"/>
    <w:rsid w:val="0008728E"/>
    <w:rsid w:val="000873C9"/>
    <w:rsid w:val="0008793B"/>
    <w:rsid w:val="00087A3B"/>
    <w:rsid w:val="00087C95"/>
    <w:rsid w:val="00087D1A"/>
    <w:rsid w:val="00090140"/>
    <w:rsid w:val="00090300"/>
    <w:rsid w:val="00090329"/>
    <w:rsid w:val="0009047C"/>
    <w:rsid w:val="000904FC"/>
    <w:rsid w:val="00090570"/>
    <w:rsid w:val="000905F8"/>
    <w:rsid w:val="00090709"/>
    <w:rsid w:val="000907E6"/>
    <w:rsid w:val="00090980"/>
    <w:rsid w:val="000909C8"/>
    <w:rsid w:val="00090A04"/>
    <w:rsid w:val="00090C29"/>
    <w:rsid w:val="00090C97"/>
    <w:rsid w:val="00090CC7"/>
    <w:rsid w:val="000911E9"/>
    <w:rsid w:val="000915C6"/>
    <w:rsid w:val="000915C9"/>
    <w:rsid w:val="000917B4"/>
    <w:rsid w:val="000919DC"/>
    <w:rsid w:val="00091C34"/>
    <w:rsid w:val="00091FA7"/>
    <w:rsid w:val="00091FCE"/>
    <w:rsid w:val="00092036"/>
    <w:rsid w:val="00092115"/>
    <w:rsid w:val="000921C8"/>
    <w:rsid w:val="000921DD"/>
    <w:rsid w:val="00092334"/>
    <w:rsid w:val="00092999"/>
    <w:rsid w:val="00092BBF"/>
    <w:rsid w:val="00092BCF"/>
    <w:rsid w:val="00092C96"/>
    <w:rsid w:val="00092E5B"/>
    <w:rsid w:val="0009309C"/>
    <w:rsid w:val="000932FD"/>
    <w:rsid w:val="00093372"/>
    <w:rsid w:val="00093560"/>
    <w:rsid w:val="000937C3"/>
    <w:rsid w:val="000944A3"/>
    <w:rsid w:val="000944B3"/>
    <w:rsid w:val="000944C4"/>
    <w:rsid w:val="00094567"/>
    <w:rsid w:val="000946D3"/>
    <w:rsid w:val="00094882"/>
    <w:rsid w:val="00094C30"/>
    <w:rsid w:val="00094E2B"/>
    <w:rsid w:val="000952C7"/>
    <w:rsid w:val="00095B67"/>
    <w:rsid w:val="00095CE7"/>
    <w:rsid w:val="00095F95"/>
    <w:rsid w:val="00096175"/>
    <w:rsid w:val="00096192"/>
    <w:rsid w:val="00096211"/>
    <w:rsid w:val="000963F5"/>
    <w:rsid w:val="0009648E"/>
    <w:rsid w:val="0009665F"/>
    <w:rsid w:val="000968ED"/>
    <w:rsid w:val="00096A7D"/>
    <w:rsid w:val="00096CDD"/>
    <w:rsid w:val="00096F9F"/>
    <w:rsid w:val="00097013"/>
    <w:rsid w:val="00097136"/>
    <w:rsid w:val="000972FE"/>
    <w:rsid w:val="0009736D"/>
    <w:rsid w:val="000978ED"/>
    <w:rsid w:val="00097BE7"/>
    <w:rsid w:val="00097BF8"/>
    <w:rsid w:val="00097BFC"/>
    <w:rsid w:val="000A007A"/>
    <w:rsid w:val="000A0169"/>
    <w:rsid w:val="000A0752"/>
    <w:rsid w:val="000A0D49"/>
    <w:rsid w:val="000A0E6D"/>
    <w:rsid w:val="000A1443"/>
    <w:rsid w:val="000A1760"/>
    <w:rsid w:val="000A17DA"/>
    <w:rsid w:val="000A189D"/>
    <w:rsid w:val="000A1AFC"/>
    <w:rsid w:val="000A1B58"/>
    <w:rsid w:val="000A1C5D"/>
    <w:rsid w:val="000A1C95"/>
    <w:rsid w:val="000A1E97"/>
    <w:rsid w:val="000A2010"/>
    <w:rsid w:val="000A201D"/>
    <w:rsid w:val="000A2041"/>
    <w:rsid w:val="000A2AD1"/>
    <w:rsid w:val="000A2AFC"/>
    <w:rsid w:val="000A2C49"/>
    <w:rsid w:val="000A2D51"/>
    <w:rsid w:val="000A2D55"/>
    <w:rsid w:val="000A3174"/>
    <w:rsid w:val="000A3736"/>
    <w:rsid w:val="000A383F"/>
    <w:rsid w:val="000A3A9A"/>
    <w:rsid w:val="000A3B48"/>
    <w:rsid w:val="000A4014"/>
    <w:rsid w:val="000A4509"/>
    <w:rsid w:val="000A4533"/>
    <w:rsid w:val="000A46D3"/>
    <w:rsid w:val="000A4717"/>
    <w:rsid w:val="000A4DBD"/>
    <w:rsid w:val="000A4E30"/>
    <w:rsid w:val="000A5393"/>
    <w:rsid w:val="000A54F2"/>
    <w:rsid w:val="000A5534"/>
    <w:rsid w:val="000A56F4"/>
    <w:rsid w:val="000A572D"/>
    <w:rsid w:val="000A5938"/>
    <w:rsid w:val="000A59D4"/>
    <w:rsid w:val="000A5DBC"/>
    <w:rsid w:val="000A5FCE"/>
    <w:rsid w:val="000A6552"/>
    <w:rsid w:val="000A6732"/>
    <w:rsid w:val="000A6D65"/>
    <w:rsid w:val="000A6FFD"/>
    <w:rsid w:val="000A739B"/>
    <w:rsid w:val="000A7553"/>
    <w:rsid w:val="000A768E"/>
    <w:rsid w:val="000A7819"/>
    <w:rsid w:val="000A794C"/>
    <w:rsid w:val="000A799D"/>
    <w:rsid w:val="000A7D7D"/>
    <w:rsid w:val="000A7E5B"/>
    <w:rsid w:val="000A7E70"/>
    <w:rsid w:val="000B0222"/>
    <w:rsid w:val="000B0296"/>
    <w:rsid w:val="000B038D"/>
    <w:rsid w:val="000B097E"/>
    <w:rsid w:val="000B123F"/>
    <w:rsid w:val="000B14B9"/>
    <w:rsid w:val="000B19E9"/>
    <w:rsid w:val="000B1C0C"/>
    <w:rsid w:val="000B25BE"/>
    <w:rsid w:val="000B2AB4"/>
    <w:rsid w:val="000B2ADA"/>
    <w:rsid w:val="000B2D36"/>
    <w:rsid w:val="000B3186"/>
    <w:rsid w:val="000B34C5"/>
    <w:rsid w:val="000B3518"/>
    <w:rsid w:val="000B35FC"/>
    <w:rsid w:val="000B37E3"/>
    <w:rsid w:val="000B3D64"/>
    <w:rsid w:val="000B3EBE"/>
    <w:rsid w:val="000B412C"/>
    <w:rsid w:val="000B44B3"/>
    <w:rsid w:val="000B4588"/>
    <w:rsid w:val="000B45AE"/>
    <w:rsid w:val="000B4707"/>
    <w:rsid w:val="000B47D6"/>
    <w:rsid w:val="000B4DF4"/>
    <w:rsid w:val="000B4E3C"/>
    <w:rsid w:val="000B5008"/>
    <w:rsid w:val="000B504C"/>
    <w:rsid w:val="000B5314"/>
    <w:rsid w:val="000B5A62"/>
    <w:rsid w:val="000B5B58"/>
    <w:rsid w:val="000B5B74"/>
    <w:rsid w:val="000B5D6F"/>
    <w:rsid w:val="000B5DE7"/>
    <w:rsid w:val="000B624F"/>
    <w:rsid w:val="000B6346"/>
    <w:rsid w:val="000B635F"/>
    <w:rsid w:val="000B6372"/>
    <w:rsid w:val="000B6496"/>
    <w:rsid w:val="000B64C4"/>
    <w:rsid w:val="000B6711"/>
    <w:rsid w:val="000B6AA3"/>
    <w:rsid w:val="000B6AE1"/>
    <w:rsid w:val="000B7080"/>
    <w:rsid w:val="000B7278"/>
    <w:rsid w:val="000B727C"/>
    <w:rsid w:val="000B7293"/>
    <w:rsid w:val="000B7486"/>
    <w:rsid w:val="000B76E4"/>
    <w:rsid w:val="000B782E"/>
    <w:rsid w:val="000B7983"/>
    <w:rsid w:val="000B7A69"/>
    <w:rsid w:val="000B7AE8"/>
    <w:rsid w:val="000B7BD8"/>
    <w:rsid w:val="000B7D9D"/>
    <w:rsid w:val="000B7FF3"/>
    <w:rsid w:val="000C00C6"/>
    <w:rsid w:val="000C0293"/>
    <w:rsid w:val="000C0598"/>
    <w:rsid w:val="000C074E"/>
    <w:rsid w:val="000C089C"/>
    <w:rsid w:val="000C0A08"/>
    <w:rsid w:val="000C0E43"/>
    <w:rsid w:val="000C0F91"/>
    <w:rsid w:val="000C10A0"/>
    <w:rsid w:val="000C1418"/>
    <w:rsid w:val="000C1563"/>
    <w:rsid w:val="000C168B"/>
    <w:rsid w:val="000C17B1"/>
    <w:rsid w:val="000C17CB"/>
    <w:rsid w:val="000C17F8"/>
    <w:rsid w:val="000C1B12"/>
    <w:rsid w:val="000C1D2C"/>
    <w:rsid w:val="000C1D7F"/>
    <w:rsid w:val="000C1FF3"/>
    <w:rsid w:val="000C2076"/>
    <w:rsid w:val="000C2D60"/>
    <w:rsid w:val="000C2D71"/>
    <w:rsid w:val="000C2FB5"/>
    <w:rsid w:val="000C32B7"/>
    <w:rsid w:val="000C3420"/>
    <w:rsid w:val="000C350A"/>
    <w:rsid w:val="000C3757"/>
    <w:rsid w:val="000C39D5"/>
    <w:rsid w:val="000C3CF7"/>
    <w:rsid w:val="000C3DC5"/>
    <w:rsid w:val="000C409C"/>
    <w:rsid w:val="000C4153"/>
    <w:rsid w:val="000C4386"/>
    <w:rsid w:val="000C44A4"/>
    <w:rsid w:val="000C4862"/>
    <w:rsid w:val="000C4893"/>
    <w:rsid w:val="000C4937"/>
    <w:rsid w:val="000C4A60"/>
    <w:rsid w:val="000C4E6A"/>
    <w:rsid w:val="000C4F2C"/>
    <w:rsid w:val="000C4F94"/>
    <w:rsid w:val="000C53A8"/>
    <w:rsid w:val="000C5657"/>
    <w:rsid w:val="000C5E62"/>
    <w:rsid w:val="000C6284"/>
    <w:rsid w:val="000C629D"/>
    <w:rsid w:val="000C62E5"/>
    <w:rsid w:val="000C6690"/>
    <w:rsid w:val="000C6777"/>
    <w:rsid w:val="000C68D3"/>
    <w:rsid w:val="000C6930"/>
    <w:rsid w:val="000C6949"/>
    <w:rsid w:val="000C6E7C"/>
    <w:rsid w:val="000C77CE"/>
    <w:rsid w:val="000C7837"/>
    <w:rsid w:val="000C7874"/>
    <w:rsid w:val="000C7A20"/>
    <w:rsid w:val="000C7A41"/>
    <w:rsid w:val="000C7B51"/>
    <w:rsid w:val="000D02FA"/>
    <w:rsid w:val="000D038A"/>
    <w:rsid w:val="000D19F4"/>
    <w:rsid w:val="000D1D16"/>
    <w:rsid w:val="000D2369"/>
    <w:rsid w:val="000D243C"/>
    <w:rsid w:val="000D254C"/>
    <w:rsid w:val="000D265C"/>
    <w:rsid w:val="000D2770"/>
    <w:rsid w:val="000D29AB"/>
    <w:rsid w:val="000D2C03"/>
    <w:rsid w:val="000D2E63"/>
    <w:rsid w:val="000D2E6F"/>
    <w:rsid w:val="000D314C"/>
    <w:rsid w:val="000D3182"/>
    <w:rsid w:val="000D325B"/>
    <w:rsid w:val="000D33F8"/>
    <w:rsid w:val="000D344B"/>
    <w:rsid w:val="000D34F6"/>
    <w:rsid w:val="000D35EA"/>
    <w:rsid w:val="000D379E"/>
    <w:rsid w:val="000D4241"/>
    <w:rsid w:val="000D4279"/>
    <w:rsid w:val="000D4332"/>
    <w:rsid w:val="000D4836"/>
    <w:rsid w:val="000D4B60"/>
    <w:rsid w:val="000D4BF4"/>
    <w:rsid w:val="000D4DA9"/>
    <w:rsid w:val="000D50F7"/>
    <w:rsid w:val="000D5793"/>
    <w:rsid w:val="000D5A29"/>
    <w:rsid w:val="000D5AE8"/>
    <w:rsid w:val="000D5BC8"/>
    <w:rsid w:val="000D5EA1"/>
    <w:rsid w:val="000D62FC"/>
    <w:rsid w:val="000D657C"/>
    <w:rsid w:val="000D66A9"/>
    <w:rsid w:val="000D67FF"/>
    <w:rsid w:val="000D6A46"/>
    <w:rsid w:val="000D6BF9"/>
    <w:rsid w:val="000D6D4C"/>
    <w:rsid w:val="000D6E1F"/>
    <w:rsid w:val="000D7133"/>
    <w:rsid w:val="000D7363"/>
    <w:rsid w:val="000D7437"/>
    <w:rsid w:val="000D74E0"/>
    <w:rsid w:val="000D7E1E"/>
    <w:rsid w:val="000D7F4D"/>
    <w:rsid w:val="000D7FE4"/>
    <w:rsid w:val="000E00C2"/>
    <w:rsid w:val="000E00CB"/>
    <w:rsid w:val="000E0115"/>
    <w:rsid w:val="000E01B5"/>
    <w:rsid w:val="000E02D3"/>
    <w:rsid w:val="000E03C3"/>
    <w:rsid w:val="000E08B0"/>
    <w:rsid w:val="000E0E50"/>
    <w:rsid w:val="000E0F39"/>
    <w:rsid w:val="000E1161"/>
    <w:rsid w:val="000E13AC"/>
    <w:rsid w:val="000E1468"/>
    <w:rsid w:val="000E18DC"/>
    <w:rsid w:val="000E1B3F"/>
    <w:rsid w:val="000E1B5C"/>
    <w:rsid w:val="000E1C17"/>
    <w:rsid w:val="000E1FE8"/>
    <w:rsid w:val="000E20BC"/>
    <w:rsid w:val="000E2203"/>
    <w:rsid w:val="000E22B5"/>
    <w:rsid w:val="000E2A12"/>
    <w:rsid w:val="000E2C95"/>
    <w:rsid w:val="000E2D11"/>
    <w:rsid w:val="000E2E85"/>
    <w:rsid w:val="000E314A"/>
    <w:rsid w:val="000E314B"/>
    <w:rsid w:val="000E32F0"/>
    <w:rsid w:val="000E336F"/>
    <w:rsid w:val="000E36AD"/>
    <w:rsid w:val="000E380A"/>
    <w:rsid w:val="000E39FE"/>
    <w:rsid w:val="000E3C11"/>
    <w:rsid w:val="000E3CF2"/>
    <w:rsid w:val="000E3D87"/>
    <w:rsid w:val="000E3E6A"/>
    <w:rsid w:val="000E3F6C"/>
    <w:rsid w:val="000E40FC"/>
    <w:rsid w:val="000E42C9"/>
    <w:rsid w:val="000E471D"/>
    <w:rsid w:val="000E47D8"/>
    <w:rsid w:val="000E52A2"/>
    <w:rsid w:val="000E548A"/>
    <w:rsid w:val="000E5985"/>
    <w:rsid w:val="000E5B67"/>
    <w:rsid w:val="000E5C10"/>
    <w:rsid w:val="000E60C7"/>
    <w:rsid w:val="000E60E7"/>
    <w:rsid w:val="000E6147"/>
    <w:rsid w:val="000E62DD"/>
    <w:rsid w:val="000E675C"/>
    <w:rsid w:val="000E677B"/>
    <w:rsid w:val="000E6A62"/>
    <w:rsid w:val="000E6C69"/>
    <w:rsid w:val="000E6E62"/>
    <w:rsid w:val="000E6EF0"/>
    <w:rsid w:val="000E7055"/>
    <w:rsid w:val="000E73E3"/>
    <w:rsid w:val="000E7660"/>
    <w:rsid w:val="000E7765"/>
    <w:rsid w:val="000E7C25"/>
    <w:rsid w:val="000E7C4B"/>
    <w:rsid w:val="000E7D77"/>
    <w:rsid w:val="000E7F24"/>
    <w:rsid w:val="000F02DE"/>
    <w:rsid w:val="000F0893"/>
    <w:rsid w:val="000F090C"/>
    <w:rsid w:val="000F10E0"/>
    <w:rsid w:val="000F1344"/>
    <w:rsid w:val="000F14B8"/>
    <w:rsid w:val="000F1513"/>
    <w:rsid w:val="000F16DF"/>
    <w:rsid w:val="000F1768"/>
    <w:rsid w:val="000F1999"/>
    <w:rsid w:val="000F1C43"/>
    <w:rsid w:val="000F1EEC"/>
    <w:rsid w:val="000F1FAB"/>
    <w:rsid w:val="000F200B"/>
    <w:rsid w:val="000F202D"/>
    <w:rsid w:val="000F2345"/>
    <w:rsid w:val="000F2992"/>
    <w:rsid w:val="000F2A58"/>
    <w:rsid w:val="000F2A5B"/>
    <w:rsid w:val="000F2D94"/>
    <w:rsid w:val="000F2F5E"/>
    <w:rsid w:val="000F31A4"/>
    <w:rsid w:val="000F32D9"/>
    <w:rsid w:val="000F359D"/>
    <w:rsid w:val="000F361F"/>
    <w:rsid w:val="000F3986"/>
    <w:rsid w:val="000F398C"/>
    <w:rsid w:val="000F3A6E"/>
    <w:rsid w:val="000F3C2E"/>
    <w:rsid w:val="000F3D4C"/>
    <w:rsid w:val="000F3F48"/>
    <w:rsid w:val="000F4553"/>
    <w:rsid w:val="000F489C"/>
    <w:rsid w:val="000F49AB"/>
    <w:rsid w:val="000F4D44"/>
    <w:rsid w:val="000F4EBE"/>
    <w:rsid w:val="000F4F0F"/>
    <w:rsid w:val="000F4F4D"/>
    <w:rsid w:val="000F5069"/>
    <w:rsid w:val="000F5108"/>
    <w:rsid w:val="000F5185"/>
    <w:rsid w:val="000F5251"/>
    <w:rsid w:val="000F530E"/>
    <w:rsid w:val="000F55EC"/>
    <w:rsid w:val="000F5620"/>
    <w:rsid w:val="000F56EE"/>
    <w:rsid w:val="000F5944"/>
    <w:rsid w:val="000F59C1"/>
    <w:rsid w:val="000F5A29"/>
    <w:rsid w:val="000F5A8C"/>
    <w:rsid w:val="000F5B42"/>
    <w:rsid w:val="000F5E56"/>
    <w:rsid w:val="000F66AD"/>
    <w:rsid w:val="000F6997"/>
    <w:rsid w:val="000F6CD9"/>
    <w:rsid w:val="000F6D91"/>
    <w:rsid w:val="000F71A4"/>
    <w:rsid w:val="000F75C9"/>
    <w:rsid w:val="000F7DAF"/>
    <w:rsid w:val="00100203"/>
    <w:rsid w:val="0010044A"/>
    <w:rsid w:val="00100487"/>
    <w:rsid w:val="0010054A"/>
    <w:rsid w:val="001009DD"/>
    <w:rsid w:val="00100A60"/>
    <w:rsid w:val="00100B0F"/>
    <w:rsid w:val="00100D81"/>
    <w:rsid w:val="0010122C"/>
    <w:rsid w:val="00101249"/>
    <w:rsid w:val="00101463"/>
    <w:rsid w:val="00101541"/>
    <w:rsid w:val="001015A0"/>
    <w:rsid w:val="001017CA"/>
    <w:rsid w:val="00101A74"/>
    <w:rsid w:val="00101CF9"/>
    <w:rsid w:val="00101DD4"/>
    <w:rsid w:val="00101DF2"/>
    <w:rsid w:val="00101FAD"/>
    <w:rsid w:val="00101FD7"/>
    <w:rsid w:val="0010200D"/>
    <w:rsid w:val="001024FE"/>
    <w:rsid w:val="00102705"/>
    <w:rsid w:val="00102A73"/>
    <w:rsid w:val="00102BD3"/>
    <w:rsid w:val="00102CDB"/>
    <w:rsid w:val="00102DE9"/>
    <w:rsid w:val="0010332E"/>
    <w:rsid w:val="0010364F"/>
    <w:rsid w:val="00103DAF"/>
    <w:rsid w:val="00103FFF"/>
    <w:rsid w:val="00104229"/>
    <w:rsid w:val="00104513"/>
    <w:rsid w:val="001046F5"/>
    <w:rsid w:val="00104E35"/>
    <w:rsid w:val="00105C02"/>
    <w:rsid w:val="00105D23"/>
    <w:rsid w:val="00105EF0"/>
    <w:rsid w:val="001063F3"/>
    <w:rsid w:val="00106506"/>
    <w:rsid w:val="00106731"/>
    <w:rsid w:val="00106A65"/>
    <w:rsid w:val="00106C11"/>
    <w:rsid w:val="00106CF3"/>
    <w:rsid w:val="0010711D"/>
    <w:rsid w:val="001076EB"/>
    <w:rsid w:val="00107C1B"/>
    <w:rsid w:val="00107F1D"/>
    <w:rsid w:val="00107F79"/>
    <w:rsid w:val="001103F9"/>
    <w:rsid w:val="00110438"/>
    <w:rsid w:val="00110492"/>
    <w:rsid w:val="0011057C"/>
    <w:rsid w:val="001106DC"/>
    <w:rsid w:val="00110B0A"/>
    <w:rsid w:val="00110B5B"/>
    <w:rsid w:val="00110BFF"/>
    <w:rsid w:val="00110D2C"/>
    <w:rsid w:val="00111110"/>
    <w:rsid w:val="00111150"/>
    <w:rsid w:val="001114CE"/>
    <w:rsid w:val="001116F0"/>
    <w:rsid w:val="001117E6"/>
    <w:rsid w:val="00111E0D"/>
    <w:rsid w:val="00111FD0"/>
    <w:rsid w:val="00111FF7"/>
    <w:rsid w:val="0011214D"/>
    <w:rsid w:val="001122D1"/>
    <w:rsid w:val="00112463"/>
    <w:rsid w:val="0011256B"/>
    <w:rsid w:val="00112AC5"/>
    <w:rsid w:val="00112BC0"/>
    <w:rsid w:val="00112E4B"/>
    <w:rsid w:val="00112E71"/>
    <w:rsid w:val="00113381"/>
    <w:rsid w:val="001136D0"/>
    <w:rsid w:val="00113C1D"/>
    <w:rsid w:val="00113E75"/>
    <w:rsid w:val="00113EC6"/>
    <w:rsid w:val="001140C0"/>
    <w:rsid w:val="0011463B"/>
    <w:rsid w:val="00114786"/>
    <w:rsid w:val="00114BDD"/>
    <w:rsid w:val="00114CE7"/>
    <w:rsid w:val="00114FF9"/>
    <w:rsid w:val="001152CA"/>
    <w:rsid w:val="001155E1"/>
    <w:rsid w:val="0011580B"/>
    <w:rsid w:val="001158AB"/>
    <w:rsid w:val="001158D7"/>
    <w:rsid w:val="0011592E"/>
    <w:rsid w:val="001159E4"/>
    <w:rsid w:val="001159FC"/>
    <w:rsid w:val="00116080"/>
    <w:rsid w:val="001161D5"/>
    <w:rsid w:val="001161E1"/>
    <w:rsid w:val="001168DF"/>
    <w:rsid w:val="00116A70"/>
    <w:rsid w:val="00116FEA"/>
    <w:rsid w:val="001170FF"/>
    <w:rsid w:val="001173B3"/>
    <w:rsid w:val="001174A8"/>
    <w:rsid w:val="001177CE"/>
    <w:rsid w:val="001179F9"/>
    <w:rsid w:val="00117D1C"/>
    <w:rsid w:val="00117D85"/>
    <w:rsid w:val="00117E07"/>
    <w:rsid w:val="001201A3"/>
    <w:rsid w:val="001201D6"/>
    <w:rsid w:val="001201DE"/>
    <w:rsid w:val="001205EF"/>
    <w:rsid w:val="00120616"/>
    <w:rsid w:val="0012061F"/>
    <w:rsid w:val="00120AD7"/>
    <w:rsid w:val="00120CAC"/>
    <w:rsid w:val="00121742"/>
    <w:rsid w:val="00121C81"/>
    <w:rsid w:val="00121E9B"/>
    <w:rsid w:val="00122712"/>
    <w:rsid w:val="00122902"/>
    <w:rsid w:val="0012290F"/>
    <w:rsid w:val="00122ADA"/>
    <w:rsid w:val="00122B7D"/>
    <w:rsid w:val="0012303A"/>
    <w:rsid w:val="00123454"/>
    <w:rsid w:val="001236E1"/>
    <w:rsid w:val="00123D1E"/>
    <w:rsid w:val="00123D2D"/>
    <w:rsid w:val="00123DF9"/>
    <w:rsid w:val="00124203"/>
    <w:rsid w:val="0012427F"/>
    <w:rsid w:val="001243DD"/>
    <w:rsid w:val="0012440D"/>
    <w:rsid w:val="001245A2"/>
    <w:rsid w:val="00124908"/>
    <w:rsid w:val="00124B95"/>
    <w:rsid w:val="00124D42"/>
    <w:rsid w:val="00124F1B"/>
    <w:rsid w:val="00124FB4"/>
    <w:rsid w:val="001251C7"/>
    <w:rsid w:val="001252C2"/>
    <w:rsid w:val="0012567D"/>
    <w:rsid w:val="001257A4"/>
    <w:rsid w:val="00125B3E"/>
    <w:rsid w:val="00125C20"/>
    <w:rsid w:val="001261D7"/>
    <w:rsid w:val="00126345"/>
    <w:rsid w:val="001265C5"/>
    <w:rsid w:val="00126700"/>
    <w:rsid w:val="00126C83"/>
    <w:rsid w:val="00126CE5"/>
    <w:rsid w:val="00126F65"/>
    <w:rsid w:val="00127170"/>
    <w:rsid w:val="0012729A"/>
    <w:rsid w:val="001276B9"/>
    <w:rsid w:val="0012785F"/>
    <w:rsid w:val="00127CD5"/>
    <w:rsid w:val="00130493"/>
    <w:rsid w:val="00130745"/>
    <w:rsid w:val="0013095B"/>
    <w:rsid w:val="00130B01"/>
    <w:rsid w:val="00130B4C"/>
    <w:rsid w:val="00130BB3"/>
    <w:rsid w:val="001311AF"/>
    <w:rsid w:val="00131541"/>
    <w:rsid w:val="001316E5"/>
    <w:rsid w:val="00131732"/>
    <w:rsid w:val="00131B13"/>
    <w:rsid w:val="00132133"/>
    <w:rsid w:val="001324CE"/>
    <w:rsid w:val="00132642"/>
    <w:rsid w:val="00132CD0"/>
    <w:rsid w:val="00132D28"/>
    <w:rsid w:val="00133091"/>
    <w:rsid w:val="00133293"/>
    <w:rsid w:val="00133568"/>
    <w:rsid w:val="00133863"/>
    <w:rsid w:val="001338E3"/>
    <w:rsid w:val="00133AF8"/>
    <w:rsid w:val="001340C9"/>
    <w:rsid w:val="00134452"/>
    <w:rsid w:val="001344AF"/>
    <w:rsid w:val="00134554"/>
    <w:rsid w:val="001347C2"/>
    <w:rsid w:val="0013483F"/>
    <w:rsid w:val="00134D0D"/>
    <w:rsid w:val="001355A6"/>
    <w:rsid w:val="00135CE1"/>
    <w:rsid w:val="00135DD7"/>
    <w:rsid w:val="00135FBF"/>
    <w:rsid w:val="001361D2"/>
    <w:rsid w:val="001362EE"/>
    <w:rsid w:val="001367E6"/>
    <w:rsid w:val="00136B6E"/>
    <w:rsid w:val="00136FE3"/>
    <w:rsid w:val="001375CC"/>
    <w:rsid w:val="00137615"/>
    <w:rsid w:val="0013767E"/>
    <w:rsid w:val="0013769D"/>
    <w:rsid w:val="00137CF1"/>
    <w:rsid w:val="00137DB5"/>
    <w:rsid w:val="00137F3B"/>
    <w:rsid w:val="0014003E"/>
    <w:rsid w:val="00140192"/>
    <w:rsid w:val="001402B7"/>
    <w:rsid w:val="001402EA"/>
    <w:rsid w:val="0014038E"/>
    <w:rsid w:val="00140A81"/>
    <w:rsid w:val="00140CEF"/>
    <w:rsid w:val="00140D41"/>
    <w:rsid w:val="00140F20"/>
    <w:rsid w:val="001415C3"/>
    <w:rsid w:val="00141612"/>
    <w:rsid w:val="001417B1"/>
    <w:rsid w:val="00141988"/>
    <w:rsid w:val="00141B57"/>
    <w:rsid w:val="00141EB0"/>
    <w:rsid w:val="00141F19"/>
    <w:rsid w:val="00142741"/>
    <w:rsid w:val="00142868"/>
    <w:rsid w:val="001429BD"/>
    <w:rsid w:val="00142CC6"/>
    <w:rsid w:val="00142D05"/>
    <w:rsid w:val="00142EE9"/>
    <w:rsid w:val="0014343B"/>
    <w:rsid w:val="001434B6"/>
    <w:rsid w:val="001435B9"/>
    <w:rsid w:val="001435C1"/>
    <w:rsid w:val="00143612"/>
    <w:rsid w:val="00143909"/>
    <w:rsid w:val="00143B8A"/>
    <w:rsid w:val="00143DF4"/>
    <w:rsid w:val="00143E50"/>
    <w:rsid w:val="00144001"/>
    <w:rsid w:val="001441D5"/>
    <w:rsid w:val="001444D8"/>
    <w:rsid w:val="00144529"/>
    <w:rsid w:val="0014483D"/>
    <w:rsid w:val="00144995"/>
    <w:rsid w:val="00144C44"/>
    <w:rsid w:val="00144D55"/>
    <w:rsid w:val="00145027"/>
    <w:rsid w:val="001454B4"/>
    <w:rsid w:val="001457C4"/>
    <w:rsid w:val="00145879"/>
    <w:rsid w:val="00145C0B"/>
    <w:rsid w:val="00146024"/>
    <w:rsid w:val="001460D8"/>
    <w:rsid w:val="0014629F"/>
    <w:rsid w:val="0014645D"/>
    <w:rsid w:val="001468BD"/>
    <w:rsid w:val="00146962"/>
    <w:rsid w:val="00146C4E"/>
    <w:rsid w:val="0014722D"/>
    <w:rsid w:val="0014749D"/>
    <w:rsid w:val="0014766F"/>
    <w:rsid w:val="00147748"/>
    <w:rsid w:val="0014785A"/>
    <w:rsid w:val="001479BD"/>
    <w:rsid w:val="001479F3"/>
    <w:rsid w:val="00147BC8"/>
    <w:rsid w:val="00147EBC"/>
    <w:rsid w:val="00147F61"/>
    <w:rsid w:val="00150009"/>
    <w:rsid w:val="00150502"/>
    <w:rsid w:val="00150680"/>
    <w:rsid w:val="00150786"/>
    <w:rsid w:val="00150795"/>
    <w:rsid w:val="00150B91"/>
    <w:rsid w:val="00150BD6"/>
    <w:rsid w:val="00150DDA"/>
    <w:rsid w:val="00150DEB"/>
    <w:rsid w:val="0015109D"/>
    <w:rsid w:val="00151391"/>
    <w:rsid w:val="0015172C"/>
    <w:rsid w:val="001517E1"/>
    <w:rsid w:val="00151969"/>
    <w:rsid w:val="00151B30"/>
    <w:rsid w:val="001523E2"/>
    <w:rsid w:val="001525D8"/>
    <w:rsid w:val="0015280E"/>
    <w:rsid w:val="00152832"/>
    <w:rsid w:val="00152881"/>
    <w:rsid w:val="001528B5"/>
    <w:rsid w:val="00152B64"/>
    <w:rsid w:val="001530A0"/>
    <w:rsid w:val="0015354F"/>
    <w:rsid w:val="001537FB"/>
    <w:rsid w:val="00153869"/>
    <w:rsid w:val="001538F9"/>
    <w:rsid w:val="00153B7D"/>
    <w:rsid w:val="00153D99"/>
    <w:rsid w:val="00153DFC"/>
    <w:rsid w:val="00154036"/>
    <w:rsid w:val="001540A9"/>
    <w:rsid w:val="00154331"/>
    <w:rsid w:val="001543BC"/>
    <w:rsid w:val="0015448B"/>
    <w:rsid w:val="001545A7"/>
    <w:rsid w:val="0015460D"/>
    <w:rsid w:val="0015466A"/>
    <w:rsid w:val="00154837"/>
    <w:rsid w:val="001548DF"/>
    <w:rsid w:val="00154C3F"/>
    <w:rsid w:val="00154D1D"/>
    <w:rsid w:val="00154EC3"/>
    <w:rsid w:val="00154F86"/>
    <w:rsid w:val="00155301"/>
    <w:rsid w:val="001553F9"/>
    <w:rsid w:val="00155959"/>
    <w:rsid w:val="00155F1B"/>
    <w:rsid w:val="001560CA"/>
    <w:rsid w:val="00156292"/>
    <w:rsid w:val="00156371"/>
    <w:rsid w:val="00156379"/>
    <w:rsid w:val="00156547"/>
    <w:rsid w:val="00156589"/>
    <w:rsid w:val="00156739"/>
    <w:rsid w:val="00156B7B"/>
    <w:rsid w:val="00156DFE"/>
    <w:rsid w:val="0015706B"/>
    <w:rsid w:val="001571A1"/>
    <w:rsid w:val="001572B2"/>
    <w:rsid w:val="001573BD"/>
    <w:rsid w:val="0015759A"/>
    <w:rsid w:val="0015798A"/>
    <w:rsid w:val="00157AE3"/>
    <w:rsid w:val="00157E8F"/>
    <w:rsid w:val="001600AB"/>
    <w:rsid w:val="001603A0"/>
    <w:rsid w:val="00160454"/>
    <w:rsid w:val="0016063E"/>
    <w:rsid w:val="001607D8"/>
    <w:rsid w:val="00160B3A"/>
    <w:rsid w:val="00160ED5"/>
    <w:rsid w:val="00161022"/>
    <w:rsid w:val="001615AE"/>
    <w:rsid w:val="00161815"/>
    <w:rsid w:val="001618EE"/>
    <w:rsid w:val="00161908"/>
    <w:rsid w:val="001619EF"/>
    <w:rsid w:val="001619F3"/>
    <w:rsid w:val="00162006"/>
    <w:rsid w:val="00162060"/>
    <w:rsid w:val="00162158"/>
    <w:rsid w:val="001626DC"/>
    <w:rsid w:val="00162708"/>
    <w:rsid w:val="001629D2"/>
    <w:rsid w:val="00162E86"/>
    <w:rsid w:val="00162FAE"/>
    <w:rsid w:val="00162FDC"/>
    <w:rsid w:val="00163432"/>
    <w:rsid w:val="00163767"/>
    <w:rsid w:val="00163768"/>
    <w:rsid w:val="00163988"/>
    <w:rsid w:val="001639BC"/>
    <w:rsid w:val="00164099"/>
    <w:rsid w:val="001642BC"/>
    <w:rsid w:val="00164363"/>
    <w:rsid w:val="001644DF"/>
    <w:rsid w:val="00164605"/>
    <w:rsid w:val="0016498A"/>
    <w:rsid w:val="00164EF1"/>
    <w:rsid w:val="001650B7"/>
    <w:rsid w:val="001650CA"/>
    <w:rsid w:val="001650E5"/>
    <w:rsid w:val="0016544E"/>
    <w:rsid w:val="00165C82"/>
    <w:rsid w:val="00165E55"/>
    <w:rsid w:val="0016606C"/>
    <w:rsid w:val="001660DF"/>
    <w:rsid w:val="001662BC"/>
    <w:rsid w:val="001668A5"/>
    <w:rsid w:val="00166AEE"/>
    <w:rsid w:val="00166B72"/>
    <w:rsid w:val="00166FBE"/>
    <w:rsid w:val="0016717A"/>
    <w:rsid w:val="00167332"/>
    <w:rsid w:val="00167A55"/>
    <w:rsid w:val="00167C56"/>
    <w:rsid w:val="00167D7B"/>
    <w:rsid w:val="0017079F"/>
    <w:rsid w:val="0017091F"/>
    <w:rsid w:val="00170BE2"/>
    <w:rsid w:val="00170BFE"/>
    <w:rsid w:val="00170CFC"/>
    <w:rsid w:val="00170E9B"/>
    <w:rsid w:val="00171111"/>
    <w:rsid w:val="001712DE"/>
    <w:rsid w:val="001713AC"/>
    <w:rsid w:val="00171612"/>
    <w:rsid w:val="001716CA"/>
    <w:rsid w:val="00171976"/>
    <w:rsid w:val="00171A4E"/>
    <w:rsid w:val="00171B1E"/>
    <w:rsid w:val="00171F8E"/>
    <w:rsid w:val="001721F6"/>
    <w:rsid w:val="00172229"/>
    <w:rsid w:val="00172785"/>
    <w:rsid w:val="00172DAC"/>
    <w:rsid w:val="001735C7"/>
    <w:rsid w:val="0017391D"/>
    <w:rsid w:val="0017399B"/>
    <w:rsid w:val="00173C03"/>
    <w:rsid w:val="00173EA4"/>
    <w:rsid w:val="0017436F"/>
    <w:rsid w:val="00174471"/>
    <w:rsid w:val="0017463A"/>
    <w:rsid w:val="0017494C"/>
    <w:rsid w:val="00174B3B"/>
    <w:rsid w:val="00174F28"/>
    <w:rsid w:val="0017545A"/>
    <w:rsid w:val="001754B5"/>
    <w:rsid w:val="00175517"/>
    <w:rsid w:val="00175543"/>
    <w:rsid w:val="001756EE"/>
    <w:rsid w:val="0017590D"/>
    <w:rsid w:val="00176201"/>
    <w:rsid w:val="001763B6"/>
    <w:rsid w:val="00176776"/>
    <w:rsid w:val="00176B25"/>
    <w:rsid w:val="00176E80"/>
    <w:rsid w:val="00177BC5"/>
    <w:rsid w:val="00177BCC"/>
    <w:rsid w:val="00177E76"/>
    <w:rsid w:val="00177FCB"/>
    <w:rsid w:val="00177FE8"/>
    <w:rsid w:val="0018000C"/>
    <w:rsid w:val="001801CE"/>
    <w:rsid w:val="001805E6"/>
    <w:rsid w:val="0018069C"/>
    <w:rsid w:val="0018071B"/>
    <w:rsid w:val="0018091B"/>
    <w:rsid w:val="00180B92"/>
    <w:rsid w:val="00180CC1"/>
    <w:rsid w:val="00180CF5"/>
    <w:rsid w:val="00180D2C"/>
    <w:rsid w:val="00180E69"/>
    <w:rsid w:val="00180E70"/>
    <w:rsid w:val="00181050"/>
    <w:rsid w:val="001812A2"/>
    <w:rsid w:val="001812C0"/>
    <w:rsid w:val="00181482"/>
    <w:rsid w:val="00181B37"/>
    <w:rsid w:val="00181C9E"/>
    <w:rsid w:val="00181DB4"/>
    <w:rsid w:val="00181E84"/>
    <w:rsid w:val="001822C5"/>
    <w:rsid w:val="0018239A"/>
    <w:rsid w:val="001825B5"/>
    <w:rsid w:val="0018265F"/>
    <w:rsid w:val="00182E33"/>
    <w:rsid w:val="00182EFE"/>
    <w:rsid w:val="00182F65"/>
    <w:rsid w:val="0018307B"/>
    <w:rsid w:val="0018328E"/>
    <w:rsid w:val="001832A6"/>
    <w:rsid w:val="00183B37"/>
    <w:rsid w:val="00183B79"/>
    <w:rsid w:val="00183F4A"/>
    <w:rsid w:val="001840A6"/>
    <w:rsid w:val="00184243"/>
    <w:rsid w:val="0018428B"/>
    <w:rsid w:val="00184C74"/>
    <w:rsid w:val="00184DDB"/>
    <w:rsid w:val="00185168"/>
    <w:rsid w:val="00185228"/>
    <w:rsid w:val="001852DE"/>
    <w:rsid w:val="00185593"/>
    <w:rsid w:val="0018559E"/>
    <w:rsid w:val="001859E5"/>
    <w:rsid w:val="00185B24"/>
    <w:rsid w:val="00185B9D"/>
    <w:rsid w:val="00185C8A"/>
    <w:rsid w:val="00185D8B"/>
    <w:rsid w:val="00185E8E"/>
    <w:rsid w:val="001860A0"/>
    <w:rsid w:val="001861C5"/>
    <w:rsid w:val="00186384"/>
    <w:rsid w:val="00186610"/>
    <w:rsid w:val="0018667F"/>
    <w:rsid w:val="001866D9"/>
    <w:rsid w:val="00186926"/>
    <w:rsid w:val="00186A48"/>
    <w:rsid w:val="00186AB9"/>
    <w:rsid w:val="00186B77"/>
    <w:rsid w:val="001870AE"/>
    <w:rsid w:val="00187368"/>
    <w:rsid w:val="00187987"/>
    <w:rsid w:val="00187BA2"/>
    <w:rsid w:val="00187EA7"/>
    <w:rsid w:val="00190055"/>
    <w:rsid w:val="00190245"/>
    <w:rsid w:val="001903B2"/>
    <w:rsid w:val="001907FC"/>
    <w:rsid w:val="00190918"/>
    <w:rsid w:val="0019093B"/>
    <w:rsid w:val="00190BAD"/>
    <w:rsid w:val="00190DD1"/>
    <w:rsid w:val="00191060"/>
    <w:rsid w:val="001910C8"/>
    <w:rsid w:val="00191410"/>
    <w:rsid w:val="001915A4"/>
    <w:rsid w:val="00191A13"/>
    <w:rsid w:val="00191D19"/>
    <w:rsid w:val="00191DA2"/>
    <w:rsid w:val="00191FB9"/>
    <w:rsid w:val="00192093"/>
    <w:rsid w:val="00192267"/>
    <w:rsid w:val="001925C1"/>
    <w:rsid w:val="00192B07"/>
    <w:rsid w:val="00192BD8"/>
    <w:rsid w:val="00192E8E"/>
    <w:rsid w:val="0019336F"/>
    <w:rsid w:val="001937CE"/>
    <w:rsid w:val="00193B75"/>
    <w:rsid w:val="00193F0A"/>
    <w:rsid w:val="001940E5"/>
    <w:rsid w:val="00194530"/>
    <w:rsid w:val="001945EE"/>
    <w:rsid w:val="0019462A"/>
    <w:rsid w:val="00194752"/>
    <w:rsid w:val="0019479E"/>
    <w:rsid w:val="001948A5"/>
    <w:rsid w:val="00194987"/>
    <w:rsid w:val="00194ABC"/>
    <w:rsid w:val="00194BE6"/>
    <w:rsid w:val="00194C47"/>
    <w:rsid w:val="00195044"/>
    <w:rsid w:val="00195384"/>
    <w:rsid w:val="00195A8A"/>
    <w:rsid w:val="00195E7E"/>
    <w:rsid w:val="00195FA3"/>
    <w:rsid w:val="0019610A"/>
    <w:rsid w:val="0019622C"/>
    <w:rsid w:val="0019689E"/>
    <w:rsid w:val="001968FF"/>
    <w:rsid w:val="00196A38"/>
    <w:rsid w:val="00196CE3"/>
    <w:rsid w:val="00196DA9"/>
    <w:rsid w:val="0019707C"/>
    <w:rsid w:val="001970C1"/>
    <w:rsid w:val="001970CA"/>
    <w:rsid w:val="001970FB"/>
    <w:rsid w:val="0019736A"/>
    <w:rsid w:val="00197483"/>
    <w:rsid w:val="0019758F"/>
    <w:rsid w:val="0019775D"/>
    <w:rsid w:val="00197AED"/>
    <w:rsid w:val="00197D25"/>
    <w:rsid w:val="00197D31"/>
    <w:rsid w:val="00197E32"/>
    <w:rsid w:val="001A0102"/>
    <w:rsid w:val="001A0306"/>
    <w:rsid w:val="001A0308"/>
    <w:rsid w:val="001A036B"/>
    <w:rsid w:val="001A05D0"/>
    <w:rsid w:val="001A0631"/>
    <w:rsid w:val="001A08FB"/>
    <w:rsid w:val="001A0A67"/>
    <w:rsid w:val="001A0AFA"/>
    <w:rsid w:val="001A0CC1"/>
    <w:rsid w:val="001A0CCA"/>
    <w:rsid w:val="001A0F8F"/>
    <w:rsid w:val="001A16DA"/>
    <w:rsid w:val="001A179E"/>
    <w:rsid w:val="001A193B"/>
    <w:rsid w:val="001A1ABB"/>
    <w:rsid w:val="001A1AD8"/>
    <w:rsid w:val="001A1B64"/>
    <w:rsid w:val="001A1E08"/>
    <w:rsid w:val="001A1E1B"/>
    <w:rsid w:val="001A228B"/>
    <w:rsid w:val="001A25E5"/>
    <w:rsid w:val="001A2605"/>
    <w:rsid w:val="001A2C1B"/>
    <w:rsid w:val="001A2E66"/>
    <w:rsid w:val="001A2EE7"/>
    <w:rsid w:val="001A34FA"/>
    <w:rsid w:val="001A377E"/>
    <w:rsid w:val="001A381D"/>
    <w:rsid w:val="001A3BF5"/>
    <w:rsid w:val="001A3C0A"/>
    <w:rsid w:val="001A3C6F"/>
    <w:rsid w:val="001A4082"/>
    <w:rsid w:val="001A4387"/>
    <w:rsid w:val="001A474E"/>
    <w:rsid w:val="001A4D9D"/>
    <w:rsid w:val="001A52B3"/>
    <w:rsid w:val="001A538A"/>
    <w:rsid w:val="001A6348"/>
    <w:rsid w:val="001A69FE"/>
    <w:rsid w:val="001A6A2F"/>
    <w:rsid w:val="001A7040"/>
    <w:rsid w:val="001A763B"/>
    <w:rsid w:val="001A79B2"/>
    <w:rsid w:val="001A79DA"/>
    <w:rsid w:val="001A7C7E"/>
    <w:rsid w:val="001B01C4"/>
    <w:rsid w:val="001B0319"/>
    <w:rsid w:val="001B050D"/>
    <w:rsid w:val="001B05E2"/>
    <w:rsid w:val="001B0ADF"/>
    <w:rsid w:val="001B0DF2"/>
    <w:rsid w:val="001B1414"/>
    <w:rsid w:val="001B1D0F"/>
    <w:rsid w:val="001B1EC1"/>
    <w:rsid w:val="001B1F8C"/>
    <w:rsid w:val="001B21D8"/>
    <w:rsid w:val="001B2409"/>
    <w:rsid w:val="001B25CE"/>
    <w:rsid w:val="001B2825"/>
    <w:rsid w:val="001B2932"/>
    <w:rsid w:val="001B2A8C"/>
    <w:rsid w:val="001B2AFC"/>
    <w:rsid w:val="001B2B7D"/>
    <w:rsid w:val="001B2C3A"/>
    <w:rsid w:val="001B3055"/>
    <w:rsid w:val="001B31E2"/>
    <w:rsid w:val="001B3314"/>
    <w:rsid w:val="001B3456"/>
    <w:rsid w:val="001B3596"/>
    <w:rsid w:val="001B361E"/>
    <w:rsid w:val="001B393C"/>
    <w:rsid w:val="001B3C9E"/>
    <w:rsid w:val="001B439F"/>
    <w:rsid w:val="001B449D"/>
    <w:rsid w:val="001B454B"/>
    <w:rsid w:val="001B48DB"/>
    <w:rsid w:val="001B4B9D"/>
    <w:rsid w:val="001B4D2A"/>
    <w:rsid w:val="001B4DF0"/>
    <w:rsid w:val="001B50D8"/>
    <w:rsid w:val="001B5139"/>
    <w:rsid w:val="001B513B"/>
    <w:rsid w:val="001B522C"/>
    <w:rsid w:val="001B538F"/>
    <w:rsid w:val="001B53DE"/>
    <w:rsid w:val="001B5501"/>
    <w:rsid w:val="001B55B6"/>
    <w:rsid w:val="001B57A0"/>
    <w:rsid w:val="001B5981"/>
    <w:rsid w:val="001B5DC8"/>
    <w:rsid w:val="001B5E7C"/>
    <w:rsid w:val="001B62B9"/>
    <w:rsid w:val="001B66B8"/>
    <w:rsid w:val="001B6745"/>
    <w:rsid w:val="001B7190"/>
    <w:rsid w:val="001B7510"/>
    <w:rsid w:val="001B76B9"/>
    <w:rsid w:val="001C05D2"/>
    <w:rsid w:val="001C08FB"/>
    <w:rsid w:val="001C0DC9"/>
    <w:rsid w:val="001C0E80"/>
    <w:rsid w:val="001C0F9A"/>
    <w:rsid w:val="001C0FE7"/>
    <w:rsid w:val="001C113C"/>
    <w:rsid w:val="001C11A0"/>
    <w:rsid w:val="001C14F5"/>
    <w:rsid w:val="001C160C"/>
    <w:rsid w:val="001C197A"/>
    <w:rsid w:val="001C1E88"/>
    <w:rsid w:val="001C2282"/>
    <w:rsid w:val="001C23C0"/>
    <w:rsid w:val="001C27E6"/>
    <w:rsid w:val="001C2AE0"/>
    <w:rsid w:val="001C2CF5"/>
    <w:rsid w:val="001C2D94"/>
    <w:rsid w:val="001C2FE2"/>
    <w:rsid w:val="001C3084"/>
    <w:rsid w:val="001C3256"/>
    <w:rsid w:val="001C3385"/>
    <w:rsid w:val="001C39A6"/>
    <w:rsid w:val="001C3EA9"/>
    <w:rsid w:val="001C3F94"/>
    <w:rsid w:val="001C40E7"/>
    <w:rsid w:val="001C40EB"/>
    <w:rsid w:val="001C4167"/>
    <w:rsid w:val="001C41BD"/>
    <w:rsid w:val="001C4259"/>
    <w:rsid w:val="001C434C"/>
    <w:rsid w:val="001C44A8"/>
    <w:rsid w:val="001C46B8"/>
    <w:rsid w:val="001C4800"/>
    <w:rsid w:val="001C4918"/>
    <w:rsid w:val="001C4AD9"/>
    <w:rsid w:val="001C4ADD"/>
    <w:rsid w:val="001C4D5E"/>
    <w:rsid w:val="001C4DC2"/>
    <w:rsid w:val="001C4ED0"/>
    <w:rsid w:val="001C535C"/>
    <w:rsid w:val="001C536D"/>
    <w:rsid w:val="001C5996"/>
    <w:rsid w:val="001C5E67"/>
    <w:rsid w:val="001C5EE0"/>
    <w:rsid w:val="001C60DB"/>
    <w:rsid w:val="001C6342"/>
    <w:rsid w:val="001C6808"/>
    <w:rsid w:val="001C688D"/>
    <w:rsid w:val="001C6A1D"/>
    <w:rsid w:val="001C716E"/>
    <w:rsid w:val="001C72E3"/>
    <w:rsid w:val="001C7313"/>
    <w:rsid w:val="001C7374"/>
    <w:rsid w:val="001C7498"/>
    <w:rsid w:val="001C7CCA"/>
    <w:rsid w:val="001C7D48"/>
    <w:rsid w:val="001C7DB5"/>
    <w:rsid w:val="001D0226"/>
    <w:rsid w:val="001D0295"/>
    <w:rsid w:val="001D08D9"/>
    <w:rsid w:val="001D0B61"/>
    <w:rsid w:val="001D0E81"/>
    <w:rsid w:val="001D1275"/>
    <w:rsid w:val="001D1537"/>
    <w:rsid w:val="001D1658"/>
    <w:rsid w:val="001D1817"/>
    <w:rsid w:val="001D1882"/>
    <w:rsid w:val="001D1B88"/>
    <w:rsid w:val="001D1D79"/>
    <w:rsid w:val="001D1DE0"/>
    <w:rsid w:val="001D235E"/>
    <w:rsid w:val="001D23BC"/>
    <w:rsid w:val="001D2559"/>
    <w:rsid w:val="001D2709"/>
    <w:rsid w:val="001D273C"/>
    <w:rsid w:val="001D278E"/>
    <w:rsid w:val="001D289F"/>
    <w:rsid w:val="001D29E4"/>
    <w:rsid w:val="001D2A3F"/>
    <w:rsid w:val="001D2DA6"/>
    <w:rsid w:val="001D2E93"/>
    <w:rsid w:val="001D2EAD"/>
    <w:rsid w:val="001D2FC0"/>
    <w:rsid w:val="001D360D"/>
    <w:rsid w:val="001D3C0B"/>
    <w:rsid w:val="001D4175"/>
    <w:rsid w:val="001D4621"/>
    <w:rsid w:val="001D499F"/>
    <w:rsid w:val="001D4AB4"/>
    <w:rsid w:val="001D4DBB"/>
    <w:rsid w:val="001D5098"/>
    <w:rsid w:val="001D5322"/>
    <w:rsid w:val="001D5816"/>
    <w:rsid w:val="001D5B8D"/>
    <w:rsid w:val="001D5E22"/>
    <w:rsid w:val="001D5FB3"/>
    <w:rsid w:val="001D64B8"/>
    <w:rsid w:val="001D64F1"/>
    <w:rsid w:val="001D653E"/>
    <w:rsid w:val="001D673E"/>
    <w:rsid w:val="001D6840"/>
    <w:rsid w:val="001D6BF8"/>
    <w:rsid w:val="001D6F41"/>
    <w:rsid w:val="001D7053"/>
    <w:rsid w:val="001D7098"/>
    <w:rsid w:val="001D734E"/>
    <w:rsid w:val="001D73C8"/>
    <w:rsid w:val="001D7553"/>
    <w:rsid w:val="001D75FF"/>
    <w:rsid w:val="001D78DA"/>
    <w:rsid w:val="001D79A0"/>
    <w:rsid w:val="001D7A3E"/>
    <w:rsid w:val="001D7C5B"/>
    <w:rsid w:val="001D7DA8"/>
    <w:rsid w:val="001D7F86"/>
    <w:rsid w:val="001D7FA5"/>
    <w:rsid w:val="001E00FB"/>
    <w:rsid w:val="001E0275"/>
    <w:rsid w:val="001E054A"/>
    <w:rsid w:val="001E062B"/>
    <w:rsid w:val="001E06A8"/>
    <w:rsid w:val="001E0752"/>
    <w:rsid w:val="001E0CD8"/>
    <w:rsid w:val="001E0CFA"/>
    <w:rsid w:val="001E0F63"/>
    <w:rsid w:val="001E10E0"/>
    <w:rsid w:val="001E120F"/>
    <w:rsid w:val="001E1234"/>
    <w:rsid w:val="001E1259"/>
    <w:rsid w:val="001E127D"/>
    <w:rsid w:val="001E1317"/>
    <w:rsid w:val="001E1578"/>
    <w:rsid w:val="001E1B17"/>
    <w:rsid w:val="001E1B3E"/>
    <w:rsid w:val="001E1B5E"/>
    <w:rsid w:val="001E1BB0"/>
    <w:rsid w:val="001E1C95"/>
    <w:rsid w:val="001E1D01"/>
    <w:rsid w:val="001E1E98"/>
    <w:rsid w:val="001E1FFB"/>
    <w:rsid w:val="001E2049"/>
    <w:rsid w:val="001E2292"/>
    <w:rsid w:val="001E22EF"/>
    <w:rsid w:val="001E2651"/>
    <w:rsid w:val="001E27EA"/>
    <w:rsid w:val="001E2AF7"/>
    <w:rsid w:val="001E2B8E"/>
    <w:rsid w:val="001E3416"/>
    <w:rsid w:val="001E3562"/>
    <w:rsid w:val="001E366B"/>
    <w:rsid w:val="001E39C9"/>
    <w:rsid w:val="001E3AB6"/>
    <w:rsid w:val="001E3C3A"/>
    <w:rsid w:val="001E3E68"/>
    <w:rsid w:val="001E3FF4"/>
    <w:rsid w:val="001E4024"/>
    <w:rsid w:val="001E419B"/>
    <w:rsid w:val="001E4631"/>
    <w:rsid w:val="001E4721"/>
    <w:rsid w:val="001E487E"/>
    <w:rsid w:val="001E4CE7"/>
    <w:rsid w:val="001E4EA6"/>
    <w:rsid w:val="001E4FB2"/>
    <w:rsid w:val="001E51A0"/>
    <w:rsid w:val="001E5314"/>
    <w:rsid w:val="001E561E"/>
    <w:rsid w:val="001E5D93"/>
    <w:rsid w:val="001E5F87"/>
    <w:rsid w:val="001E6436"/>
    <w:rsid w:val="001E6749"/>
    <w:rsid w:val="001E67BE"/>
    <w:rsid w:val="001E6898"/>
    <w:rsid w:val="001E6E3E"/>
    <w:rsid w:val="001E6EE8"/>
    <w:rsid w:val="001E75EA"/>
    <w:rsid w:val="001E77DD"/>
    <w:rsid w:val="001E77EC"/>
    <w:rsid w:val="001E7936"/>
    <w:rsid w:val="001F01C9"/>
    <w:rsid w:val="001F0260"/>
    <w:rsid w:val="001F029E"/>
    <w:rsid w:val="001F02E0"/>
    <w:rsid w:val="001F04AC"/>
    <w:rsid w:val="001F060E"/>
    <w:rsid w:val="001F091B"/>
    <w:rsid w:val="001F0989"/>
    <w:rsid w:val="001F09A2"/>
    <w:rsid w:val="001F0C35"/>
    <w:rsid w:val="001F0D26"/>
    <w:rsid w:val="001F0D2A"/>
    <w:rsid w:val="001F0E70"/>
    <w:rsid w:val="001F0F25"/>
    <w:rsid w:val="001F0F70"/>
    <w:rsid w:val="001F1570"/>
    <w:rsid w:val="001F1643"/>
    <w:rsid w:val="001F170F"/>
    <w:rsid w:val="001F17DE"/>
    <w:rsid w:val="001F19ED"/>
    <w:rsid w:val="001F1A1D"/>
    <w:rsid w:val="001F1AD1"/>
    <w:rsid w:val="001F2432"/>
    <w:rsid w:val="001F24C8"/>
    <w:rsid w:val="001F2978"/>
    <w:rsid w:val="001F2AB6"/>
    <w:rsid w:val="001F2B3E"/>
    <w:rsid w:val="001F2EC2"/>
    <w:rsid w:val="001F2F6A"/>
    <w:rsid w:val="001F31B1"/>
    <w:rsid w:val="001F327E"/>
    <w:rsid w:val="001F3285"/>
    <w:rsid w:val="001F36E2"/>
    <w:rsid w:val="001F4104"/>
    <w:rsid w:val="001F45DF"/>
    <w:rsid w:val="001F4920"/>
    <w:rsid w:val="001F4955"/>
    <w:rsid w:val="001F4C3D"/>
    <w:rsid w:val="001F530B"/>
    <w:rsid w:val="001F5BC3"/>
    <w:rsid w:val="001F5C34"/>
    <w:rsid w:val="001F63F8"/>
    <w:rsid w:val="001F6692"/>
    <w:rsid w:val="001F68C0"/>
    <w:rsid w:val="001F69B5"/>
    <w:rsid w:val="001F69CA"/>
    <w:rsid w:val="001F6D55"/>
    <w:rsid w:val="001F709B"/>
    <w:rsid w:val="001F712F"/>
    <w:rsid w:val="001F7184"/>
    <w:rsid w:val="001F760D"/>
    <w:rsid w:val="001F76DF"/>
    <w:rsid w:val="001F7D95"/>
    <w:rsid w:val="001F7E0C"/>
    <w:rsid w:val="001F7E18"/>
    <w:rsid w:val="002003ED"/>
    <w:rsid w:val="002003FB"/>
    <w:rsid w:val="00200440"/>
    <w:rsid w:val="00200442"/>
    <w:rsid w:val="002004D9"/>
    <w:rsid w:val="0020080E"/>
    <w:rsid w:val="00200B0D"/>
    <w:rsid w:val="00200BC6"/>
    <w:rsid w:val="00200E80"/>
    <w:rsid w:val="0020191E"/>
    <w:rsid w:val="00201A12"/>
    <w:rsid w:val="00201A2C"/>
    <w:rsid w:val="00201CB9"/>
    <w:rsid w:val="002025F2"/>
    <w:rsid w:val="0020264A"/>
    <w:rsid w:val="00202CBB"/>
    <w:rsid w:val="00202D02"/>
    <w:rsid w:val="00202DF0"/>
    <w:rsid w:val="00202EA5"/>
    <w:rsid w:val="0020324E"/>
    <w:rsid w:val="00203484"/>
    <w:rsid w:val="00203ACE"/>
    <w:rsid w:val="00203C18"/>
    <w:rsid w:val="00203EAE"/>
    <w:rsid w:val="00203F15"/>
    <w:rsid w:val="0020413F"/>
    <w:rsid w:val="00204456"/>
    <w:rsid w:val="00204514"/>
    <w:rsid w:val="0020488B"/>
    <w:rsid w:val="00204BEC"/>
    <w:rsid w:val="00204EEC"/>
    <w:rsid w:val="002052D7"/>
    <w:rsid w:val="0020534D"/>
    <w:rsid w:val="002053DC"/>
    <w:rsid w:val="002055ED"/>
    <w:rsid w:val="00205719"/>
    <w:rsid w:val="00205736"/>
    <w:rsid w:val="0020582F"/>
    <w:rsid w:val="0020584C"/>
    <w:rsid w:val="002060F7"/>
    <w:rsid w:val="00206111"/>
    <w:rsid w:val="00206140"/>
    <w:rsid w:val="00206190"/>
    <w:rsid w:val="002061A8"/>
    <w:rsid w:val="00206493"/>
    <w:rsid w:val="002067B7"/>
    <w:rsid w:val="002070A2"/>
    <w:rsid w:val="0020791F"/>
    <w:rsid w:val="0020794C"/>
    <w:rsid w:val="00207BFB"/>
    <w:rsid w:val="00207DC6"/>
    <w:rsid w:val="00207E3F"/>
    <w:rsid w:val="00210276"/>
    <w:rsid w:val="00210502"/>
    <w:rsid w:val="00210621"/>
    <w:rsid w:val="0021069A"/>
    <w:rsid w:val="00210913"/>
    <w:rsid w:val="00210B90"/>
    <w:rsid w:val="00210B97"/>
    <w:rsid w:val="00211103"/>
    <w:rsid w:val="0021158D"/>
    <w:rsid w:val="00211BC7"/>
    <w:rsid w:val="00211BF0"/>
    <w:rsid w:val="00211C51"/>
    <w:rsid w:val="00211C9C"/>
    <w:rsid w:val="00212044"/>
    <w:rsid w:val="002121FA"/>
    <w:rsid w:val="002124A3"/>
    <w:rsid w:val="002124DC"/>
    <w:rsid w:val="002124F1"/>
    <w:rsid w:val="0021255D"/>
    <w:rsid w:val="00212E92"/>
    <w:rsid w:val="002131EA"/>
    <w:rsid w:val="0021322C"/>
    <w:rsid w:val="002134F3"/>
    <w:rsid w:val="00213595"/>
    <w:rsid w:val="00213638"/>
    <w:rsid w:val="0021366A"/>
    <w:rsid w:val="0021381E"/>
    <w:rsid w:val="00213951"/>
    <w:rsid w:val="00213F6B"/>
    <w:rsid w:val="00213F73"/>
    <w:rsid w:val="00214088"/>
    <w:rsid w:val="0021418E"/>
    <w:rsid w:val="00214B34"/>
    <w:rsid w:val="00214B47"/>
    <w:rsid w:val="00214D51"/>
    <w:rsid w:val="00214F82"/>
    <w:rsid w:val="0021517F"/>
    <w:rsid w:val="002151C9"/>
    <w:rsid w:val="002155CA"/>
    <w:rsid w:val="002156B2"/>
    <w:rsid w:val="002156D1"/>
    <w:rsid w:val="002157DC"/>
    <w:rsid w:val="00215C82"/>
    <w:rsid w:val="00215C86"/>
    <w:rsid w:val="00215F02"/>
    <w:rsid w:val="0021607F"/>
    <w:rsid w:val="002160C6"/>
    <w:rsid w:val="002160CA"/>
    <w:rsid w:val="00216229"/>
    <w:rsid w:val="00216577"/>
    <w:rsid w:val="00216DCA"/>
    <w:rsid w:val="002176CE"/>
    <w:rsid w:val="00217D2F"/>
    <w:rsid w:val="00217D8A"/>
    <w:rsid w:val="00220172"/>
    <w:rsid w:val="0022058A"/>
    <w:rsid w:val="00220767"/>
    <w:rsid w:val="002208D2"/>
    <w:rsid w:val="00220A5B"/>
    <w:rsid w:val="00220AA7"/>
    <w:rsid w:val="00220B76"/>
    <w:rsid w:val="00220DCC"/>
    <w:rsid w:val="00220F04"/>
    <w:rsid w:val="0022121E"/>
    <w:rsid w:val="0022139C"/>
    <w:rsid w:val="002217E2"/>
    <w:rsid w:val="00221C07"/>
    <w:rsid w:val="00221C3A"/>
    <w:rsid w:val="00221D05"/>
    <w:rsid w:val="00221F97"/>
    <w:rsid w:val="00221FC9"/>
    <w:rsid w:val="00222049"/>
    <w:rsid w:val="0022250D"/>
    <w:rsid w:val="002225BB"/>
    <w:rsid w:val="00222865"/>
    <w:rsid w:val="00222A98"/>
    <w:rsid w:val="00222BFF"/>
    <w:rsid w:val="00222CB2"/>
    <w:rsid w:val="00222DE0"/>
    <w:rsid w:val="00223206"/>
    <w:rsid w:val="002234BC"/>
    <w:rsid w:val="002236E3"/>
    <w:rsid w:val="002236EB"/>
    <w:rsid w:val="0022394F"/>
    <w:rsid w:val="00223A29"/>
    <w:rsid w:val="00223E3D"/>
    <w:rsid w:val="00224356"/>
    <w:rsid w:val="002246AE"/>
    <w:rsid w:val="00224981"/>
    <w:rsid w:val="00224B3B"/>
    <w:rsid w:val="00224D4F"/>
    <w:rsid w:val="00224DDB"/>
    <w:rsid w:val="002252E7"/>
    <w:rsid w:val="00225477"/>
    <w:rsid w:val="00225963"/>
    <w:rsid w:val="002259D1"/>
    <w:rsid w:val="00225A1A"/>
    <w:rsid w:val="00225CFF"/>
    <w:rsid w:val="00225F1A"/>
    <w:rsid w:val="002262B3"/>
    <w:rsid w:val="00226590"/>
    <w:rsid w:val="002267F1"/>
    <w:rsid w:val="002269AD"/>
    <w:rsid w:val="00226A54"/>
    <w:rsid w:val="00226C2A"/>
    <w:rsid w:val="00226F10"/>
    <w:rsid w:val="00227E90"/>
    <w:rsid w:val="002302BC"/>
    <w:rsid w:val="002302CC"/>
    <w:rsid w:val="00230519"/>
    <w:rsid w:val="002307AD"/>
    <w:rsid w:val="00230976"/>
    <w:rsid w:val="00230B73"/>
    <w:rsid w:val="00230C65"/>
    <w:rsid w:val="00230D3E"/>
    <w:rsid w:val="00230D4E"/>
    <w:rsid w:val="00230FC7"/>
    <w:rsid w:val="002312CD"/>
    <w:rsid w:val="00231738"/>
    <w:rsid w:val="00231901"/>
    <w:rsid w:val="00231C0B"/>
    <w:rsid w:val="002321CD"/>
    <w:rsid w:val="002325FC"/>
    <w:rsid w:val="0023294C"/>
    <w:rsid w:val="0023299E"/>
    <w:rsid w:val="002329B8"/>
    <w:rsid w:val="002329F7"/>
    <w:rsid w:val="00232B00"/>
    <w:rsid w:val="00232C31"/>
    <w:rsid w:val="002332B0"/>
    <w:rsid w:val="002337A4"/>
    <w:rsid w:val="002337DD"/>
    <w:rsid w:val="00234859"/>
    <w:rsid w:val="002348E6"/>
    <w:rsid w:val="002349AE"/>
    <w:rsid w:val="00234ABC"/>
    <w:rsid w:val="00234B90"/>
    <w:rsid w:val="00234EE7"/>
    <w:rsid w:val="00235622"/>
    <w:rsid w:val="002356EA"/>
    <w:rsid w:val="00235CC2"/>
    <w:rsid w:val="00235D89"/>
    <w:rsid w:val="0023696E"/>
    <w:rsid w:val="00236A45"/>
    <w:rsid w:val="00236A6B"/>
    <w:rsid w:val="00236DAD"/>
    <w:rsid w:val="00236DB4"/>
    <w:rsid w:val="002376F1"/>
    <w:rsid w:val="00237714"/>
    <w:rsid w:val="00237C69"/>
    <w:rsid w:val="0024014B"/>
    <w:rsid w:val="0024020C"/>
    <w:rsid w:val="00240366"/>
    <w:rsid w:val="00240666"/>
    <w:rsid w:val="002407B7"/>
    <w:rsid w:val="00240984"/>
    <w:rsid w:val="00240C2C"/>
    <w:rsid w:val="00240DFF"/>
    <w:rsid w:val="00240F4D"/>
    <w:rsid w:val="002411AF"/>
    <w:rsid w:val="00241315"/>
    <w:rsid w:val="00241391"/>
    <w:rsid w:val="002415F7"/>
    <w:rsid w:val="002417DF"/>
    <w:rsid w:val="0024188E"/>
    <w:rsid w:val="00241ED5"/>
    <w:rsid w:val="00242399"/>
    <w:rsid w:val="00242449"/>
    <w:rsid w:val="0024259F"/>
    <w:rsid w:val="002426B7"/>
    <w:rsid w:val="00242948"/>
    <w:rsid w:val="002432A2"/>
    <w:rsid w:val="00243593"/>
    <w:rsid w:val="00243673"/>
    <w:rsid w:val="0024384E"/>
    <w:rsid w:val="00243938"/>
    <w:rsid w:val="00243AC3"/>
    <w:rsid w:val="00243DCC"/>
    <w:rsid w:val="00243EFB"/>
    <w:rsid w:val="00243F89"/>
    <w:rsid w:val="00243F8B"/>
    <w:rsid w:val="00244082"/>
    <w:rsid w:val="00244399"/>
    <w:rsid w:val="00244722"/>
    <w:rsid w:val="002449B2"/>
    <w:rsid w:val="00244C3D"/>
    <w:rsid w:val="00244C94"/>
    <w:rsid w:val="0024535D"/>
    <w:rsid w:val="002456AD"/>
    <w:rsid w:val="002457AD"/>
    <w:rsid w:val="00245B88"/>
    <w:rsid w:val="00245BC3"/>
    <w:rsid w:val="00245CBE"/>
    <w:rsid w:val="00246526"/>
    <w:rsid w:val="00246886"/>
    <w:rsid w:val="002468DF"/>
    <w:rsid w:val="00246D44"/>
    <w:rsid w:val="00246EEA"/>
    <w:rsid w:val="00246FBD"/>
    <w:rsid w:val="00247075"/>
    <w:rsid w:val="00247336"/>
    <w:rsid w:val="002473A9"/>
    <w:rsid w:val="0024759D"/>
    <w:rsid w:val="0024774B"/>
    <w:rsid w:val="0024792D"/>
    <w:rsid w:val="00247A0C"/>
    <w:rsid w:val="0025049B"/>
    <w:rsid w:val="002504E1"/>
    <w:rsid w:val="00250E25"/>
    <w:rsid w:val="00250E8D"/>
    <w:rsid w:val="00251394"/>
    <w:rsid w:val="002517F7"/>
    <w:rsid w:val="0025188C"/>
    <w:rsid w:val="00251AB1"/>
    <w:rsid w:val="00251C6D"/>
    <w:rsid w:val="00251DB7"/>
    <w:rsid w:val="00251E1A"/>
    <w:rsid w:val="002521AD"/>
    <w:rsid w:val="002523C8"/>
    <w:rsid w:val="0025241E"/>
    <w:rsid w:val="0025246A"/>
    <w:rsid w:val="002524AD"/>
    <w:rsid w:val="00252696"/>
    <w:rsid w:val="002527EB"/>
    <w:rsid w:val="002528C8"/>
    <w:rsid w:val="00252C6F"/>
    <w:rsid w:val="00252D39"/>
    <w:rsid w:val="0025308D"/>
    <w:rsid w:val="00253219"/>
    <w:rsid w:val="00253393"/>
    <w:rsid w:val="002534DB"/>
    <w:rsid w:val="00253DB6"/>
    <w:rsid w:val="00253E5F"/>
    <w:rsid w:val="00254441"/>
    <w:rsid w:val="0025480B"/>
    <w:rsid w:val="00254B4A"/>
    <w:rsid w:val="00254BB6"/>
    <w:rsid w:val="00254CBE"/>
    <w:rsid w:val="0025516D"/>
    <w:rsid w:val="002551F3"/>
    <w:rsid w:val="00255323"/>
    <w:rsid w:val="002553A7"/>
    <w:rsid w:val="0025584A"/>
    <w:rsid w:val="002558F0"/>
    <w:rsid w:val="00255A50"/>
    <w:rsid w:val="00255BE6"/>
    <w:rsid w:val="00255D5C"/>
    <w:rsid w:val="00255EBD"/>
    <w:rsid w:val="0025636C"/>
    <w:rsid w:val="002566A8"/>
    <w:rsid w:val="00256A74"/>
    <w:rsid w:val="00256A89"/>
    <w:rsid w:val="00256A9A"/>
    <w:rsid w:val="00256CC3"/>
    <w:rsid w:val="00256DBA"/>
    <w:rsid w:val="00257633"/>
    <w:rsid w:val="002577E7"/>
    <w:rsid w:val="00257EBF"/>
    <w:rsid w:val="002601FB"/>
    <w:rsid w:val="00260525"/>
    <w:rsid w:val="002605A6"/>
    <w:rsid w:val="00260651"/>
    <w:rsid w:val="00260743"/>
    <w:rsid w:val="00260881"/>
    <w:rsid w:val="00260A36"/>
    <w:rsid w:val="00260B1C"/>
    <w:rsid w:val="00260BBD"/>
    <w:rsid w:val="00260CAF"/>
    <w:rsid w:val="00260E74"/>
    <w:rsid w:val="00260E93"/>
    <w:rsid w:val="00260F2C"/>
    <w:rsid w:val="0026132C"/>
    <w:rsid w:val="00261996"/>
    <w:rsid w:val="002619B5"/>
    <w:rsid w:val="00262585"/>
    <w:rsid w:val="002628FB"/>
    <w:rsid w:val="00262913"/>
    <w:rsid w:val="00262932"/>
    <w:rsid w:val="00262966"/>
    <w:rsid w:val="00262B34"/>
    <w:rsid w:val="00262C5B"/>
    <w:rsid w:val="00262CB7"/>
    <w:rsid w:val="002632F2"/>
    <w:rsid w:val="002634C4"/>
    <w:rsid w:val="00263507"/>
    <w:rsid w:val="002635BA"/>
    <w:rsid w:val="002635E3"/>
    <w:rsid w:val="002638D9"/>
    <w:rsid w:val="00263BB1"/>
    <w:rsid w:val="00263D6B"/>
    <w:rsid w:val="00263FA6"/>
    <w:rsid w:val="00264075"/>
    <w:rsid w:val="00264420"/>
    <w:rsid w:val="0026451D"/>
    <w:rsid w:val="002648CC"/>
    <w:rsid w:val="00264911"/>
    <w:rsid w:val="00264957"/>
    <w:rsid w:val="00264A15"/>
    <w:rsid w:val="00264A74"/>
    <w:rsid w:val="00264B28"/>
    <w:rsid w:val="00264C72"/>
    <w:rsid w:val="00264E38"/>
    <w:rsid w:val="00264F28"/>
    <w:rsid w:val="0026508F"/>
    <w:rsid w:val="002651A9"/>
    <w:rsid w:val="00265272"/>
    <w:rsid w:val="002654B9"/>
    <w:rsid w:val="002655C5"/>
    <w:rsid w:val="00265866"/>
    <w:rsid w:val="002658EB"/>
    <w:rsid w:val="00265905"/>
    <w:rsid w:val="00265E1B"/>
    <w:rsid w:val="00265F15"/>
    <w:rsid w:val="00265FDD"/>
    <w:rsid w:val="0026607E"/>
    <w:rsid w:val="00266208"/>
    <w:rsid w:val="00266436"/>
    <w:rsid w:val="00266819"/>
    <w:rsid w:val="00266862"/>
    <w:rsid w:val="002669F5"/>
    <w:rsid w:val="00266DF3"/>
    <w:rsid w:val="00266EDB"/>
    <w:rsid w:val="00267050"/>
    <w:rsid w:val="002672EC"/>
    <w:rsid w:val="0026791F"/>
    <w:rsid w:val="00267A52"/>
    <w:rsid w:val="00267BC3"/>
    <w:rsid w:val="00267C09"/>
    <w:rsid w:val="00270691"/>
    <w:rsid w:val="0027086D"/>
    <w:rsid w:val="00270965"/>
    <w:rsid w:val="00270A82"/>
    <w:rsid w:val="00271291"/>
    <w:rsid w:val="0027163A"/>
    <w:rsid w:val="00271A46"/>
    <w:rsid w:val="00271B0A"/>
    <w:rsid w:val="002720F6"/>
    <w:rsid w:val="0027228D"/>
    <w:rsid w:val="002722D0"/>
    <w:rsid w:val="002724DB"/>
    <w:rsid w:val="00272549"/>
    <w:rsid w:val="00272660"/>
    <w:rsid w:val="002726D2"/>
    <w:rsid w:val="002727AA"/>
    <w:rsid w:val="0027299B"/>
    <w:rsid w:val="00272B0C"/>
    <w:rsid w:val="00272B84"/>
    <w:rsid w:val="00272C55"/>
    <w:rsid w:val="00272EF5"/>
    <w:rsid w:val="002730B4"/>
    <w:rsid w:val="00273115"/>
    <w:rsid w:val="0027359F"/>
    <w:rsid w:val="00273929"/>
    <w:rsid w:val="00273A8C"/>
    <w:rsid w:val="00274239"/>
    <w:rsid w:val="0027439B"/>
    <w:rsid w:val="002747E1"/>
    <w:rsid w:val="00274913"/>
    <w:rsid w:val="00274917"/>
    <w:rsid w:val="00274BEE"/>
    <w:rsid w:val="00274C6B"/>
    <w:rsid w:val="00274ECA"/>
    <w:rsid w:val="002754F9"/>
    <w:rsid w:val="00275521"/>
    <w:rsid w:val="0027568B"/>
    <w:rsid w:val="0027569D"/>
    <w:rsid w:val="00275701"/>
    <w:rsid w:val="00275747"/>
    <w:rsid w:val="00275A75"/>
    <w:rsid w:val="00275DD2"/>
    <w:rsid w:val="00275E1B"/>
    <w:rsid w:val="0027602A"/>
    <w:rsid w:val="002762DD"/>
    <w:rsid w:val="00276501"/>
    <w:rsid w:val="00276874"/>
    <w:rsid w:val="00276DA5"/>
    <w:rsid w:val="00276F57"/>
    <w:rsid w:val="002770D0"/>
    <w:rsid w:val="00277102"/>
    <w:rsid w:val="00277279"/>
    <w:rsid w:val="00277468"/>
    <w:rsid w:val="002775AA"/>
    <w:rsid w:val="00277714"/>
    <w:rsid w:val="0027791E"/>
    <w:rsid w:val="00277B3E"/>
    <w:rsid w:val="00277B45"/>
    <w:rsid w:val="0028007B"/>
    <w:rsid w:val="0028009B"/>
    <w:rsid w:val="002802DA"/>
    <w:rsid w:val="002806DA"/>
    <w:rsid w:val="00280873"/>
    <w:rsid w:val="0028105E"/>
    <w:rsid w:val="00281108"/>
    <w:rsid w:val="002812CD"/>
    <w:rsid w:val="00281682"/>
    <w:rsid w:val="002818BD"/>
    <w:rsid w:val="00281D53"/>
    <w:rsid w:val="00281D82"/>
    <w:rsid w:val="00281FEB"/>
    <w:rsid w:val="0028270D"/>
    <w:rsid w:val="0028273F"/>
    <w:rsid w:val="00282761"/>
    <w:rsid w:val="00282893"/>
    <w:rsid w:val="00282907"/>
    <w:rsid w:val="00282C40"/>
    <w:rsid w:val="00282F16"/>
    <w:rsid w:val="00282F1C"/>
    <w:rsid w:val="00283535"/>
    <w:rsid w:val="0028366F"/>
    <w:rsid w:val="00283813"/>
    <w:rsid w:val="00283BC6"/>
    <w:rsid w:val="00283E87"/>
    <w:rsid w:val="00284BCB"/>
    <w:rsid w:val="00284DCE"/>
    <w:rsid w:val="002853C4"/>
    <w:rsid w:val="00285DAE"/>
    <w:rsid w:val="00285E40"/>
    <w:rsid w:val="00285E78"/>
    <w:rsid w:val="00285EAF"/>
    <w:rsid w:val="00285FFA"/>
    <w:rsid w:val="002860A5"/>
    <w:rsid w:val="00286179"/>
    <w:rsid w:val="002861F9"/>
    <w:rsid w:val="0028638F"/>
    <w:rsid w:val="002863B0"/>
    <w:rsid w:val="002867F7"/>
    <w:rsid w:val="00286D3A"/>
    <w:rsid w:val="00286E66"/>
    <w:rsid w:val="00286F79"/>
    <w:rsid w:val="00286F8B"/>
    <w:rsid w:val="00287058"/>
    <w:rsid w:val="0028712D"/>
    <w:rsid w:val="0028733B"/>
    <w:rsid w:val="00287520"/>
    <w:rsid w:val="00287562"/>
    <w:rsid w:val="002877C1"/>
    <w:rsid w:val="0028781D"/>
    <w:rsid w:val="00287837"/>
    <w:rsid w:val="00287CC1"/>
    <w:rsid w:val="00287CE0"/>
    <w:rsid w:val="00287F27"/>
    <w:rsid w:val="00290089"/>
    <w:rsid w:val="0029035C"/>
    <w:rsid w:val="002903FD"/>
    <w:rsid w:val="00290799"/>
    <w:rsid w:val="00290E2B"/>
    <w:rsid w:val="00291033"/>
    <w:rsid w:val="002910CD"/>
    <w:rsid w:val="0029117C"/>
    <w:rsid w:val="0029139C"/>
    <w:rsid w:val="002915B5"/>
    <w:rsid w:val="00291AE0"/>
    <w:rsid w:val="00291BE8"/>
    <w:rsid w:val="00291DB1"/>
    <w:rsid w:val="00291DC5"/>
    <w:rsid w:val="00291FD4"/>
    <w:rsid w:val="0029219E"/>
    <w:rsid w:val="00292458"/>
    <w:rsid w:val="002928D3"/>
    <w:rsid w:val="00292E88"/>
    <w:rsid w:val="00292F01"/>
    <w:rsid w:val="002930E0"/>
    <w:rsid w:val="00293366"/>
    <w:rsid w:val="0029336C"/>
    <w:rsid w:val="002935D5"/>
    <w:rsid w:val="00293771"/>
    <w:rsid w:val="0029388D"/>
    <w:rsid w:val="002939A2"/>
    <w:rsid w:val="00293DF0"/>
    <w:rsid w:val="00294098"/>
    <w:rsid w:val="00294ACA"/>
    <w:rsid w:val="00294BF9"/>
    <w:rsid w:val="00294E61"/>
    <w:rsid w:val="00294EAA"/>
    <w:rsid w:val="00295110"/>
    <w:rsid w:val="002952CE"/>
    <w:rsid w:val="002953EA"/>
    <w:rsid w:val="00295467"/>
    <w:rsid w:val="002959C3"/>
    <w:rsid w:val="00295A7B"/>
    <w:rsid w:val="00295BD0"/>
    <w:rsid w:val="00295C7D"/>
    <w:rsid w:val="00296070"/>
    <w:rsid w:val="002960F1"/>
    <w:rsid w:val="002961F4"/>
    <w:rsid w:val="002962E1"/>
    <w:rsid w:val="00296687"/>
    <w:rsid w:val="002966D5"/>
    <w:rsid w:val="00296BE0"/>
    <w:rsid w:val="00296E56"/>
    <w:rsid w:val="00296F19"/>
    <w:rsid w:val="00297009"/>
    <w:rsid w:val="00297182"/>
    <w:rsid w:val="002973B7"/>
    <w:rsid w:val="00297498"/>
    <w:rsid w:val="0029754E"/>
    <w:rsid w:val="002978F1"/>
    <w:rsid w:val="00297D66"/>
    <w:rsid w:val="00297F47"/>
    <w:rsid w:val="002A0029"/>
    <w:rsid w:val="002A018E"/>
    <w:rsid w:val="002A03E6"/>
    <w:rsid w:val="002A0546"/>
    <w:rsid w:val="002A05B4"/>
    <w:rsid w:val="002A09E8"/>
    <w:rsid w:val="002A0E7F"/>
    <w:rsid w:val="002A0EDE"/>
    <w:rsid w:val="002A0EED"/>
    <w:rsid w:val="002A0FB0"/>
    <w:rsid w:val="002A14E9"/>
    <w:rsid w:val="002A14F0"/>
    <w:rsid w:val="002A16DF"/>
    <w:rsid w:val="002A19FE"/>
    <w:rsid w:val="002A1C27"/>
    <w:rsid w:val="002A1CB6"/>
    <w:rsid w:val="002A235C"/>
    <w:rsid w:val="002A25F0"/>
    <w:rsid w:val="002A285D"/>
    <w:rsid w:val="002A2B5B"/>
    <w:rsid w:val="002A2C7A"/>
    <w:rsid w:val="002A2E77"/>
    <w:rsid w:val="002A2F00"/>
    <w:rsid w:val="002A30D8"/>
    <w:rsid w:val="002A312F"/>
    <w:rsid w:val="002A31A9"/>
    <w:rsid w:val="002A322E"/>
    <w:rsid w:val="002A3280"/>
    <w:rsid w:val="002A3429"/>
    <w:rsid w:val="002A3526"/>
    <w:rsid w:val="002A355A"/>
    <w:rsid w:val="002A35AA"/>
    <w:rsid w:val="002A3726"/>
    <w:rsid w:val="002A3AC7"/>
    <w:rsid w:val="002A3E9D"/>
    <w:rsid w:val="002A40E1"/>
    <w:rsid w:val="002A449E"/>
    <w:rsid w:val="002A459F"/>
    <w:rsid w:val="002A473B"/>
    <w:rsid w:val="002A47FB"/>
    <w:rsid w:val="002A49BF"/>
    <w:rsid w:val="002A49EE"/>
    <w:rsid w:val="002A49F3"/>
    <w:rsid w:val="002A4A32"/>
    <w:rsid w:val="002A4BE4"/>
    <w:rsid w:val="002A4C2C"/>
    <w:rsid w:val="002A4D34"/>
    <w:rsid w:val="002A4DDA"/>
    <w:rsid w:val="002A518F"/>
    <w:rsid w:val="002A5327"/>
    <w:rsid w:val="002A53B5"/>
    <w:rsid w:val="002A5435"/>
    <w:rsid w:val="002A5454"/>
    <w:rsid w:val="002A58E4"/>
    <w:rsid w:val="002A59A7"/>
    <w:rsid w:val="002A6071"/>
    <w:rsid w:val="002A6221"/>
    <w:rsid w:val="002A632A"/>
    <w:rsid w:val="002A63B1"/>
    <w:rsid w:val="002A6471"/>
    <w:rsid w:val="002A6599"/>
    <w:rsid w:val="002A66CC"/>
    <w:rsid w:val="002A6882"/>
    <w:rsid w:val="002A6B4F"/>
    <w:rsid w:val="002A6F0F"/>
    <w:rsid w:val="002A70D8"/>
    <w:rsid w:val="002A7173"/>
    <w:rsid w:val="002A740F"/>
    <w:rsid w:val="002A7553"/>
    <w:rsid w:val="002A77C6"/>
    <w:rsid w:val="002A7A26"/>
    <w:rsid w:val="002A7DC0"/>
    <w:rsid w:val="002B004C"/>
    <w:rsid w:val="002B0174"/>
    <w:rsid w:val="002B02A7"/>
    <w:rsid w:val="002B056C"/>
    <w:rsid w:val="002B0624"/>
    <w:rsid w:val="002B0632"/>
    <w:rsid w:val="002B0843"/>
    <w:rsid w:val="002B0A71"/>
    <w:rsid w:val="002B0C50"/>
    <w:rsid w:val="002B0EC1"/>
    <w:rsid w:val="002B0ED9"/>
    <w:rsid w:val="002B1007"/>
    <w:rsid w:val="002B115D"/>
    <w:rsid w:val="002B1602"/>
    <w:rsid w:val="002B1684"/>
    <w:rsid w:val="002B19CC"/>
    <w:rsid w:val="002B1B44"/>
    <w:rsid w:val="002B1B69"/>
    <w:rsid w:val="002B1EA5"/>
    <w:rsid w:val="002B219C"/>
    <w:rsid w:val="002B2297"/>
    <w:rsid w:val="002B2339"/>
    <w:rsid w:val="002B28DE"/>
    <w:rsid w:val="002B2B9C"/>
    <w:rsid w:val="002B2F98"/>
    <w:rsid w:val="002B3229"/>
    <w:rsid w:val="002B3340"/>
    <w:rsid w:val="002B33F0"/>
    <w:rsid w:val="002B344B"/>
    <w:rsid w:val="002B34AF"/>
    <w:rsid w:val="002B386D"/>
    <w:rsid w:val="002B3894"/>
    <w:rsid w:val="002B398D"/>
    <w:rsid w:val="002B3A70"/>
    <w:rsid w:val="002B3AA1"/>
    <w:rsid w:val="002B3AD7"/>
    <w:rsid w:val="002B3B35"/>
    <w:rsid w:val="002B46C2"/>
    <w:rsid w:val="002B4703"/>
    <w:rsid w:val="002B479D"/>
    <w:rsid w:val="002B47F2"/>
    <w:rsid w:val="002B49C8"/>
    <w:rsid w:val="002B518B"/>
    <w:rsid w:val="002B5281"/>
    <w:rsid w:val="002B529C"/>
    <w:rsid w:val="002B56C3"/>
    <w:rsid w:val="002B60E4"/>
    <w:rsid w:val="002B648A"/>
    <w:rsid w:val="002B64B7"/>
    <w:rsid w:val="002B6603"/>
    <w:rsid w:val="002B6E85"/>
    <w:rsid w:val="002B6F4D"/>
    <w:rsid w:val="002B7457"/>
    <w:rsid w:val="002B754C"/>
    <w:rsid w:val="002B7B61"/>
    <w:rsid w:val="002B7CD3"/>
    <w:rsid w:val="002B7FEF"/>
    <w:rsid w:val="002C04D5"/>
    <w:rsid w:val="002C067F"/>
    <w:rsid w:val="002C0705"/>
    <w:rsid w:val="002C0780"/>
    <w:rsid w:val="002C090F"/>
    <w:rsid w:val="002C09B4"/>
    <w:rsid w:val="002C0CF5"/>
    <w:rsid w:val="002C0D9E"/>
    <w:rsid w:val="002C1269"/>
    <w:rsid w:val="002C12E6"/>
    <w:rsid w:val="002C132E"/>
    <w:rsid w:val="002C1446"/>
    <w:rsid w:val="002C158E"/>
    <w:rsid w:val="002C162D"/>
    <w:rsid w:val="002C16F3"/>
    <w:rsid w:val="002C1A8B"/>
    <w:rsid w:val="002C1A90"/>
    <w:rsid w:val="002C1C90"/>
    <w:rsid w:val="002C1CE8"/>
    <w:rsid w:val="002C1D5E"/>
    <w:rsid w:val="002C20BC"/>
    <w:rsid w:val="002C22C2"/>
    <w:rsid w:val="002C25B5"/>
    <w:rsid w:val="002C2798"/>
    <w:rsid w:val="002C29BD"/>
    <w:rsid w:val="002C2C52"/>
    <w:rsid w:val="002C2D84"/>
    <w:rsid w:val="002C2E70"/>
    <w:rsid w:val="002C2EE7"/>
    <w:rsid w:val="002C2F97"/>
    <w:rsid w:val="002C30F6"/>
    <w:rsid w:val="002C326C"/>
    <w:rsid w:val="002C34C5"/>
    <w:rsid w:val="002C35E5"/>
    <w:rsid w:val="002C38B7"/>
    <w:rsid w:val="002C3B01"/>
    <w:rsid w:val="002C3E29"/>
    <w:rsid w:val="002C4364"/>
    <w:rsid w:val="002C44C7"/>
    <w:rsid w:val="002C4691"/>
    <w:rsid w:val="002C4695"/>
    <w:rsid w:val="002C4710"/>
    <w:rsid w:val="002C48B6"/>
    <w:rsid w:val="002C48C7"/>
    <w:rsid w:val="002C4914"/>
    <w:rsid w:val="002C4A52"/>
    <w:rsid w:val="002C4A64"/>
    <w:rsid w:val="002C5249"/>
    <w:rsid w:val="002C52A6"/>
    <w:rsid w:val="002C5474"/>
    <w:rsid w:val="002C5707"/>
    <w:rsid w:val="002C57EC"/>
    <w:rsid w:val="002C5ADF"/>
    <w:rsid w:val="002C5B92"/>
    <w:rsid w:val="002C5EB1"/>
    <w:rsid w:val="002C60F3"/>
    <w:rsid w:val="002C6241"/>
    <w:rsid w:val="002C639E"/>
    <w:rsid w:val="002C65E8"/>
    <w:rsid w:val="002C66B7"/>
    <w:rsid w:val="002C6734"/>
    <w:rsid w:val="002C675B"/>
    <w:rsid w:val="002C6C17"/>
    <w:rsid w:val="002C6C30"/>
    <w:rsid w:val="002C6D39"/>
    <w:rsid w:val="002C6DC7"/>
    <w:rsid w:val="002C6EBC"/>
    <w:rsid w:val="002C715F"/>
    <w:rsid w:val="002C7400"/>
    <w:rsid w:val="002C76C1"/>
    <w:rsid w:val="002C76C6"/>
    <w:rsid w:val="002C7CBF"/>
    <w:rsid w:val="002C7DF1"/>
    <w:rsid w:val="002C7E19"/>
    <w:rsid w:val="002C7EFD"/>
    <w:rsid w:val="002D16EE"/>
    <w:rsid w:val="002D179A"/>
    <w:rsid w:val="002D1874"/>
    <w:rsid w:val="002D1D3C"/>
    <w:rsid w:val="002D26E0"/>
    <w:rsid w:val="002D27FB"/>
    <w:rsid w:val="002D2B79"/>
    <w:rsid w:val="002D2EC6"/>
    <w:rsid w:val="002D33B2"/>
    <w:rsid w:val="002D3A70"/>
    <w:rsid w:val="002D3B93"/>
    <w:rsid w:val="002D3DC9"/>
    <w:rsid w:val="002D4047"/>
    <w:rsid w:val="002D416E"/>
    <w:rsid w:val="002D42E3"/>
    <w:rsid w:val="002D431A"/>
    <w:rsid w:val="002D4465"/>
    <w:rsid w:val="002D4854"/>
    <w:rsid w:val="002D485A"/>
    <w:rsid w:val="002D48AB"/>
    <w:rsid w:val="002D4C08"/>
    <w:rsid w:val="002D5022"/>
    <w:rsid w:val="002D50CF"/>
    <w:rsid w:val="002D53C0"/>
    <w:rsid w:val="002D5411"/>
    <w:rsid w:val="002D55F7"/>
    <w:rsid w:val="002D564E"/>
    <w:rsid w:val="002D5668"/>
    <w:rsid w:val="002D5C84"/>
    <w:rsid w:val="002D5D87"/>
    <w:rsid w:val="002D5DB3"/>
    <w:rsid w:val="002D5E3C"/>
    <w:rsid w:val="002D5F86"/>
    <w:rsid w:val="002D61F6"/>
    <w:rsid w:val="002D6461"/>
    <w:rsid w:val="002D650C"/>
    <w:rsid w:val="002D6E31"/>
    <w:rsid w:val="002D6FBC"/>
    <w:rsid w:val="002D712D"/>
    <w:rsid w:val="002D71C4"/>
    <w:rsid w:val="002D729E"/>
    <w:rsid w:val="002D734D"/>
    <w:rsid w:val="002D74A7"/>
    <w:rsid w:val="002D7840"/>
    <w:rsid w:val="002D7A1F"/>
    <w:rsid w:val="002D7E0B"/>
    <w:rsid w:val="002E05DB"/>
    <w:rsid w:val="002E06E5"/>
    <w:rsid w:val="002E0BDD"/>
    <w:rsid w:val="002E0CDB"/>
    <w:rsid w:val="002E0D33"/>
    <w:rsid w:val="002E1310"/>
    <w:rsid w:val="002E1796"/>
    <w:rsid w:val="002E17C4"/>
    <w:rsid w:val="002E1830"/>
    <w:rsid w:val="002E197B"/>
    <w:rsid w:val="002E1DEE"/>
    <w:rsid w:val="002E1EA1"/>
    <w:rsid w:val="002E1EC1"/>
    <w:rsid w:val="002E1ED3"/>
    <w:rsid w:val="002E23BE"/>
    <w:rsid w:val="002E241D"/>
    <w:rsid w:val="002E26B9"/>
    <w:rsid w:val="002E280C"/>
    <w:rsid w:val="002E28E0"/>
    <w:rsid w:val="002E2A92"/>
    <w:rsid w:val="002E2D36"/>
    <w:rsid w:val="002E2D61"/>
    <w:rsid w:val="002E3281"/>
    <w:rsid w:val="002E32A7"/>
    <w:rsid w:val="002E32D8"/>
    <w:rsid w:val="002E34C8"/>
    <w:rsid w:val="002E3994"/>
    <w:rsid w:val="002E3AEC"/>
    <w:rsid w:val="002E3BFA"/>
    <w:rsid w:val="002E403B"/>
    <w:rsid w:val="002E4622"/>
    <w:rsid w:val="002E463F"/>
    <w:rsid w:val="002E4701"/>
    <w:rsid w:val="002E474F"/>
    <w:rsid w:val="002E49D8"/>
    <w:rsid w:val="002E4C0C"/>
    <w:rsid w:val="002E4D35"/>
    <w:rsid w:val="002E4F4C"/>
    <w:rsid w:val="002E50AE"/>
    <w:rsid w:val="002E5174"/>
    <w:rsid w:val="002E52A9"/>
    <w:rsid w:val="002E5350"/>
    <w:rsid w:val="002E542F"/>
    <w:rsid w:val="002E563B"/>
    <w:rsid w:val="002E56E7"/>
    <w:rsid w:val="002E5710"/>
    <w:rsid w:val="002E59AE"/>
    <w:rsid w:val="002E5CE7"/>
    <w:rsid w:val="002E5E42"/>
    <w:rsid w:val="002E620B"/>
    <w:rsid w:val="002E627F"/>
    <w:rsid w:val="002E62DE"/>
    <w:rsid w:val="002E6445"/>
    <w:rsid w:val="002E666F"/>
    <w:rsid w:val="002E6CAF"/>
    <w:rsid w:val="002E6D2D"/>
    <w:rsid w:val="002E6D76"/>
    <w:rsid w:val="002E6DD6"/>
    <w:rsid w:val="002E74D6"/>
    <w:rsid w:val="002E7514"/>
    <w:rsid w:val="002E7957"/>
    <w:rsid w:val="002E7A1B"/>
    <w:rsid w:val="002E7B3A"/>
    <w:rsid w:val="002E7B6B"/>
    <w:rsid w:val="002E7B84"/>
    <w:rsid w:val="002F02D9"/>
    <w:rsid w:val="002F04F6"/>
    <w:rsid w:val="002F0C57"/>
    <w:rsid w:val="002F0D32"/>
    <w:rsid w:val="002F0E85"/>
    <w:rsid w:val="002F0F48"/>
    <w:rsid w:val="002F0F5A"/>
    <w:rsid w:val="002F0FC1"/>
    <w:rsid w:val="002F10CF"/>
    <w:rsid w:val="002F135C"/>
    <w:rsid w:val="002F17BB"/>
    <w:rsid w:val="002F17F9"/>
    <w:rsid w:val="002F1A0C"/>
    <w:rsid w:val="002F1AA3"/>
    <w:rsid w:val="002F1B03"/>
    <w:rsid w:val="002F1C61"/>
    <w:rsid w:val="002F1C9D"/>
    <w:rsid w:val="002F1D78"/>
    <w:rsid w:val="002F1E30"/>
    <w:rsid w:val="002F1FE6"/>
    <w:rsid w:val="002F23BD"/>
    <w:rsid w:val="002F261D"/>
    <w:rsid w:val="002F2848"/>
    <w:rsid w:val="002F2B63"/>
    <w:rsid w:val="002F2CA5"/>
    <w:rsid w:val="002F2E6C"/>
    <w:rsid w:val="002F3139"/>
    <w:rsid w:val="002F3257"/>
    <w:rsid w:val="002F34E3"/>
    <w:rsid w:val="002F35E1"/>
    <w:rsid w:val="002F377D"/>
    <w:rsid w:val="002F3785"/>
    <w:rsid w:val="002F3941"/>
    <w:rsid w:val="002F39EE"/>
    <w:rsid w:val="002F3AC2"/>
    <w:rsid w:val="002F3B71"/>
    <w:rsid w:val="002F3BE9"/>
    <w:rsid w:val="002F3CB2"/>
    <w:rsid w:val="002F3EBF"/>
    <w:rsid w:val="002F41F6"/>
    <w:rsid w:val="002F48A9"/>
    <w:rsid w:val="002F48B3"/>
    <w:rsid w:val="002F48B9"/>
    <w:rsid w:val="002F4977"/>
    <w:rsid w:val="002F4A72"/>
    <w:rsid w:val="002F4BD7"/>
    <w:rsid w:val="002F4E68"/>
    <w:rsid w:val="002F4EDB"/>
    <w:rsid w:val="002F4F51"/>
    <w:rsid w:val="002F5444"/>
    <w:rsid w:val="002F5669"/>
    <w:rsid w:val="002F5682"/>
    <w:rsid w:val="002F5B3E"/>
    <w:rsid w:val="002F5E76"/>
    <w:rsid w:val="002F613A"/>
    <w:rsid w:val="002F61A0"/>
    <w:rsid w:val="002F643A"/>
    <w:rsid w:val="002F6757"/>
    <w:rsid w:val="002F687E"/>
    <w:rsid w:val="002F6933"/>
    <w:rsid w:val="002F6F03"/>
    <w:rsid w:val="002F7008"/>
    <w:rsid w:val="002F702F"/>
    <w:rsid w:val="002F70E1"/>
    <w:rsid w:val="002F7440"/>
    <w:rsid w:val="002F767F"/>
    <w:rsid w:val="002F785D"/>
    <w:rsid w:val="002F79FC"/>
    <w:rsid w:val="002F7AA7"/>
    <w:rsid w:val="002F7BD4"/>
    <w:rsid w:val="00300238"/>
    <w:rsid w:val="00300314"/>
    <w:rsid w:val="00300447"/>
    <w:rsid w:val="0030047D"/>
    <w:rsid w:val="00300DAD"/>
    <w:rsid w:val="00301168"/>
    <w:rsid w:val="003011F0"/>
    <w:rsid w:val="0030131C"/>
    <w:rsid w:val="0030138C"/>
    <w:rsid w:val="003015A7"/>
    <w:rsid w:val="00301705"/>
    <w:rsid w:val="0030185B"/>
    <w:rsid w:val="0030188E"/>
    <w:rsid w:val="00301A80"/>
    <w:rsid w:val="00301BC2"/>
    <w:rsid w:val="00301E06"/>
    <w:rsid w:val="00301E61"/>
    <w:rsid w:val="0030220F"/>
    <w:rsid w:val="00302A04"/>
    <w:rsid w:val="00302C0C"/>
    <w:rsid w:val="00302EF1"/>
    <w:rsid w:val="0030300C"/>
    <w:rsid w:val="00303213"/>
    <w:rsid w:val="00303307"/>
    <w:rsid w:val="0030339A"/>
    <w:rsid w:val="003033A7"/>
    <w:rsid w:val="00303402"/>
    <w:rsid w:val="003035B2"/>
    <w:rsid w:val="003035C5"/>
    <w:rsid w:val="00303960"/>
    <w:rsid w:val="00303A12"/>
    <w:rsid w:val="00303A44"/>
    <w:rsid w:val="00303CE1"/>
    <w:rsid w:val="00303FE4"/>
    <w:rsid w:val="00304502"/>
    <w:rsid w:val="00304D40"/>
    <w:rsid w:val="00305073"/>
    <w:rsid w:val="00305155"/>
    <w:rsid w:val="00305247"/>
    <w:rsid w:val="003052C1"/>
    <w:rsid w:val="00305404"/>
    <w:rsid w:val="00305632"/>
    <w:rsid w:val="003057D3"/>
    <w:rsid w:val="00305876"/>
    <w:rsid w:val="00305DC2"/>
    <w:rsid w:val="00305F32"/>
    <w:rsid w:val="00306190"/>
    <w:rsid w:val="003061A2"/>
    <w:rsid w:val="00306241"/>
    <w:rsid w:val="0030664F"/>
    <w:rsid w:val="00306664"/>
    <w:rsid w:val="00306C4A"/>
    <w:rsid w:val="00306F9C"/>
    <w:rsid w:val="003070E3"/>
    <w:rsid w:val="003071C3"/>
    <w:rsid w:val="0030729B"/>
    <w:rsid w:val="003076F7"/>
    <w:rsid w:val="003077C8"/>
    <w:rsid w:val="003079A6"/>
    <w:rsid w:val="00307A53"/>
    <w:rsid w:val="00307BC5"/>
    <w:rsid w:val="00307EE7"/>
    <w:rsid w:val="00307F21"/>
    <w:rsid w:val="00307FED"/>
    <w:rsid w:val="003100EB"/>
    <w:rsid w:val="003101D1"/>
    <w:rsid w:val="003103CC"/>
    <w:rsid w:val="00310A2B"/>
    <w:rsid w:val="00310CB4"/>
    <w:rsid w:val="00310EF0"/>
    <w:rsid w:val="00311081"/>
    <w:rsid w:val="003112FC"/>
    <w:rsid w:val="00311423"/>
    <w:rsid w:val="003114E4"/>
    <w:rsid w:val="00311580"/>
    <w:rsid w:val="003115F4"/>
    <w:rsid w:val="0031181A"/>
    <w:rsid w:val="0031183B"/>
    <w:rsid w:val="0031184C"/>
    <w:rsid w:val="003119A7"/>
    <w:rsid w:val="00311B5E"/>
    <w:rsid w:val="00311C6E"/>
    <w:rsid w:val="00311E01"/>
    <w:rsid w:val="00311EF1"/>
    <w:rsid w:val="00312758"/>
    <w:rsid w:val="00312D40"/>
    <w:rsid w:val="00312ED2"/>
    <w:rsid w:val="00312F7F"/>
    <w:rsid w:val="003137D1"/>
    <w:rsid w:val="003138A2"/>
    <w:rsid w:val="00313B3D"/>
    <w:rsid w:val="00313B90"/>
    <w:rsid w:val="00313C8D"/>
    <w:rsid w:val="00313D37"/>
    <w:rsid w:val="00314515"/>
    <w:rsid w:val="00314579"/>
    <w:rsid w:val="00314948"/>
    <w:rsid w:val="00314A37"/>
    <w:rsid w:val="00314AEC"/>
    <w:rsid w:val="00314DC4"/>
    <w:rsid w:val="00314DEC"/>
    <w:rsid w:val="00314FE8"/>
    <w:rsid w:val="00315032"/>
    <w:rsid w:val="003153FF"/>
    <w:rsid w:val="00315BBF"/>
    <w:rsid w:val="00315BC1"/>
    <w:rsid w:val="00315D47"/>
    <w:rsid w:val="00315FF3"/>
    <w:rsid w:val="0031622F"/>
    <w:rsid w:val="0031661D"/>
    <w:rsid w:val="003166F3"/>
    <w:rsid w:val="00316863"/>
    <w:rsid w:val="00316D12"/>
    <w:rsid w:val="00316FA3"/>
    <w:rsid w:val="00316FC0"/>
    <w:rsid w:val="00317701"/>
    <w:rsid w:val="0031773E"/>
    <w:rsid w:val="00317A99"/>
    <w:rsid w:val="00317AC5"/>
    <w:rsid w:val="00317B0F"/>
    <w:rsid w:val="00317B60"/>
    <w:rsid w:val="00317CB3"/>
    <w:rsid w:val="00317E8A"/>
    <w:rsid w:val="00320460"/>
    <w:rsid w:val="00320710"/>
    <w:rsid w:val="00320A6B"/>
    <w:rsid w:val="0032100C"/>
    <w:rsid w:val="003210B9"/>
    <w:rsid w:val="00321161"/>
    <w:rsid w:val="00321164"/>
    <w:rsid w:val="00321172"/>
    <w:rsid w:val="003213B3"/>
    <w:rsid w:val="00321465"/>
    <w:rsid w:val="003215FE"/>
    <w:rsid w:val="003216F9"/>
    <w:rsid w:val="00321789"/>
    <w:rsid w:val="00321796"/>
    <w:rsid w:val="003217F2"/>
    <w:rsid w:val="00321885"/>
    <w:rsid w:val="00321964"/>
    <w:rsid w:val="00321B05"/>
    <w:rsid w:val="00321C30"/>
    <w:rsid w:val="003220DF"/>
    <w:rsid w:val="00322187"/>
    <w:rsid w:val="00322230"/>
    <w:rsid w:val="0032224C"/>
    <w:rsid w:val="003222B1"/>
    <w:rsid w:val="003227F1"/>
    <w:rsid w:val="003228B7"/>
    <w:rsid w:val="0032290D"/>
    <w:rsid w:val="00322C0F"/>
    <w:rsid w:val="00322DA3"/>
    <w:rsid w:val="00322F24"/>
    <w:rsid w:val="00322F6C"/>
    <w:rsid w:val="00323050"/>
    <w:rsid w:val="00323394"/>
    <w:rsid w:val="0032341A"/>
    <w:rsid w:val="00323A1C"/>
    <w:rsid w:val="00323E72"/>
    <w:rsid w:val="00323E81"/>
    <w:rsid w:val="003241A2"/>
    <w:rsid w:val="00324273"/>
    <w:rsid w:val="003244AB"/>
    <w:rsid w:val="00324672"/>
    <w:rsid w:val="00324701"/>
    <w:rsid w:val="00324882"/>
    <w:rsid w:val="0032497A"/>
    <w:rsid w:val="00324B29"/>
    <w:rsid w:val="00325046"/>
    <w:rsid w:val="00325333"/>
    <w:rsid w:val="00325439"/>
    <w:rsid w:val="0032569A"/>
    <w:rsid w:val="0032588D"/>
    <w:rsid w:val="00325F4B"/>
    <w:rsid w:val="003263F9"/>
    <w:rsid w:val="0032646C"/>
    <w:rsid w:val="0032654F"/>
    <w:rsid w:val="0032691E"/>
    <w:rsid w:val="00326B14"/>
    <w:rsid w:val="00326DFC"/>
    <w:rsid w:val="00326E83"/>
    <w:rsid w:val="00327186"/>
    <w:rsid w:val="0032721C"/>
    <w:rsid w:val="00327491"/>
    <w:rsid w:val="0032751A"/>
    <w:rsid w:val="003276D6"/>
    <w:rsid w:val="00327D45"/>
    <w:rsid w:val="00327F8C"/>
    <w:rsid w:val="0033019E"/>
    <w:rsid w:val="003301A0"/>
    <w:rsid w:val="0033026B"/>
    <w:rsid w:val="003303DF"/>
    <w:rsid w:val="0033041A"/>
    <w:rsid w:val="0033049C"/>
    <w:rsid w:val="00330547"/>
    <w:rsid w:val="00330548"/>
    <w:rsid w:val="00330943"/>
    <w:rsid w:val="00330B34"/>
    <w:rsid w:val="00330C64"/>
    <w:rsid w:val="00330D32"/>
    <w:rsid w:val="00330F29"/>
    <w:rsid w:val="00330FFF"/>
    <w:rsid w:val="00331534"/>
    <w:rsid w:val="0033167D"/>
    <w:rsid w:val="003318A8"/>
    <w:rsid w:val="00331996"/>
    <w:rsid w:val="003319F4"/>
    <w:rsid w:val="00331BD3"/>
    <w:rsid w:val="00331C97"/>
    <w:rsid w:val="00331E2D"/>
    <w:rsid w:val="00331F3A"/>
    <w:rsid w:val="003321B4"/>
    <w:rsid w:val="00332296"/>
    <w:rsid w:val="00332759"/>
    <w:rsid w:val="003328C8"/>
    <w:rsid w:val="003328D2"/>
    <w:rsid w:val="0033298C"/>
    <w:rsid w:val="00332B35"/>
    <w:rsid w:val="00333476"/>
    <w:rsid w:val="00333DF1"/>
    <w:rsid w:val="00333E42"/>
    <w:rsid w:val="00334159"/>
    <w:rsid w:val="0033427E"/>
    <w:rsid w:val="00334481"/>
    <w:rsid w:val="003347DE"/>
    <w:rsid w:val="00334CB1"/>
    <w:rsid w:val="0033516D"/>
    <w:rsid w:val="00335401"/>
    <w:rsid w:val="0033560B"/>
    <w:rsid w:val="00335A13"/>
    <w:rsid w:val="00335ECA"/>
    <w:rsid w:val="0033639A"/>
    <w:rsid w:val="00336551"/>
    <w:rsid w:val="003366FB"/>
    <w:rsid w:val="003367A6"/>
    <w:rsid w:val="00336D9C"/>
    <w:rsid w:val="00336FD4"/>
    <w:rsid w:val="00337033"/>
    <w:rsid w:val="0033766F"/>
    <w:rsid w:val="003378AE"/>
    <w:rsid w:val="00337BB9"/>
    <w:rsid w:val="00337CEF"/>
    <w:rsid w:val="00337D69"/>
    <w:rsid w:val="00340784"/>
    <w:rsid w:val="003408FF"/>
    <w:rsid w:val="003409CC"/>
    <w:rsid w:val="00340D5F"/>
    <w:rsid w:val="00341149"/>
    <w:rsid w:val="0034114C"/>
    <w:rsid w:val="00341184"/>
    <w:rsid w:val="003412AD"/>
    <w:rsid w:val="003412CF"/>
    <w:rsid w:val="003413D3"/>
    <w:rsid w:val="0034168C"/>
    <w:rsid w:val="003417F4"/>
    <w:rsid w:val="0034199F"/>
    <w:rsid w:val="00341C32"/>
    <w:rsid w:val="00341DA8"/>
    <w:rsid w:val="00341F9E"/>
    <w:rsid w:val="0034215F"/>
    <w:rsid w:val="003423DE"/>
    <w:rsid w:val="00342605"/>
    <w:rsid w:val="00342696"/>
    <w:rsid w:val="003426A9"/>
    <w:rsid w:val="00342A51"/>
    <w:rsid w:val="00342E58"/>
    <w:rsid w:val="00343709"/>
    <w:rsid w:val="00343794"/>
    <w:rsid w:val="00343FCA"/>
    <w:rsid w:val="00344013"/>
    <w:rsid w:val="0034404B"/>
    <w:rsid w:val="0034410B"/>
    <w:rsid w:val="00344113"/>
    <w:rsid w:val="00344131"/>
    <w:rsid w:val="00344366"/>
    <w:rsid w:val="003447B9"/>
    <w:rsid w:val="0034494D"/>
    <w:rsid w:val="00344AFA"/>
    <w:rsid w:val="00344BF9"/>
    <w:rsid w:val="00344C57"/>
    <w:rsid w:val="00344D0D"/>
    <w:rsid w:val="00344D5C"/>
    <w:rsid w:val="003452BE"/>
    <w:rsid w:val="00345491"/>
    <w:rsid w:val="00345CB4"/>
    <w:rsid w:val="00345EF1"/>
    <w:rsid w:val="00345F44"/>
    <w:rsid w:val="003463F7"/>
    <w:rsid w:val="00346476"/>
    <w:rsid w:val="003467A3"/>
    <w:rsid w:val="003469CA"/>
    <w:rsid w:val="00346A8C"/>
    <w:rsid w:val="00346BA0"/>
    <w:rsid w:val="00346D77"/>
    <w:rsid w:val="00346ED4"/>
    <w:rsid w:val="00347101"/>
    <w:rsid w:val="00347396"/>
    <w:rsid w:val="003479FA"/>
    <w:rsid w:val="00347CE4"/>
    <w:rsid w:val="00347CF1"/>
    <w:rsid w:val="00347E6D"/>
    <w:rsid w:val="003500F5"/>
    <w:rsid w:val="00350663"/>
    <w:rsid w:val="003508A3"/>
    <w:rsid w:val="003509E9"/>
    <w:rsid w:val="00350B72"/>
    <w:rsid w:val="00350C7E"/>
    <w:rsid w:val="00350E25"/>
    <w:rsid w:val="00350EE2"/>
    <w:rsid w:val="0035109A"/>
    <w:rsid w:val="0035156D"/>
    <w:rsid w:val="003516BF"/>
    <w:rsid w:val="003518C2"/>
    <w:rsid w:val="003519CD"/>
    <w:rsid w:val="00351C6D"/>
    <w:rsid w:val="00351D2F"/>
    <w:rsid w:val="003522FB"/>
    <w:rsid w:val="003523E6"/>
    <w:rsid w:val="00352B02"/>
    <w:rsid w:val="00352DEF"/>
    <w:rsid w:val="0035312A"/>
    <w:rsid w:val="00353700"/>
    <w:rsid w:val="00353934"/>
    <w:rsid w:val="00353ABB"/>
    <w:rsid w:val="00353B12"/>
    <w:rsid w:val="00353D51"/>
    <w:rsid w:val="003541D0"/>
    <w:rsid w:val="00354366"/>
    <w:rsid w:val="0035447B"/>
    <w:rsid w:val="00354679"/>
    <w:rsid w:val="0035470D"/>
    <w:rsid w:val="003549A5"/>
    <w:rsid w:val="00354F6B"/>
    <w:rsid w:val="0035505C"/>
    <w:rsid w:val="003553AB"/>
    <w:rsid w:val="003554F1"/>
    <w:rsid w:val="003557F9"/>
    <w:rsid w:val="00355CC9"/>
    <w:rsid w:val="00355DF1"/>
    <w:rsid w:val="00356111"/>
    <w:rsid w:val="00356207"/>
    <w:rsid w:val="003568AB"/>
    <w:rsid w:val="003568FE"/>
    <w:rsid w:val="00356AC3"/>
    <w:rsid w:val="00356CA3"/>
    <w:rsid w:val="00356DBA"/>
    <w:rsid w:val="00356FD3"/>
    <w:rsid w:val="00357083"/>
    <w:rsid w:val="003571A4"/>
    <w:rsid w:val="003572D2"/>
    <w:rsid w:val="003573AB"/>
    <w:rsid w:val="003573E7"/>
    <w:rsid w:val="00357DEB"/>
    <w:rsid w:val="003600B1"/>
    <w:rsid w:val="003601AC"/>
    <w:rsid w:val="00360710"/>
    <w:rsid w:val="00360955"/>
    <w:rsid w:val="00360958"/>
    <w:rsid w:val="00360961"/>
    <w:rsid w:val="00360DA3"/>
    <w:rsid w:val="00360DCD"/>
    <w:rsid w:val="00360DD4"/>
    <w:rsid w:val="003611ED"/>
    <w:rsid w:val="003612AA"/>
    <w:rsid w:val="003615E0"/>
    <w:rsid w:val="0036183C"/>
    <w:rsid w:val="003618EC"/>
    <w:rsid w:val="0036235A"/>
    <w:rsid w:val="00362455"/>
    <w:rsid w:val="0036247E"/>
    <w:rsid w:val="0036292F"/>
    <w:rsid w:val="00362D3B"/>
    <w:rsid w:val="00362EC7"/>
    <w:rsid w:val="00362F84"/>
    <w:rsid w:val="003633F8"/>
    <w:rsid w:val="00363590"/>
    <w:rsid w:val="00363AD0"/>
    <w:rsid w:val="00363C7E"/>
    <w:rsid w:val="00363D4C"/>
    <w:rsid w:val="0036402E"/>
    <w:rsid w:val="00364C5B"/>
    <w:rsid w:val="00364F6E"/>
    <w:rsid w:val="003652DB"/>
    <w:rsid w:val="0036530F"/>
    <w:rsid w:val="0036570B"/>
    <w:rsid w:val="00365AC0"/>
    <w:rsid w:val="00365B12"/>
    <w:rsid w:val="00365D4D"/>
    <w:rsid w:val="003663E7"/>
    <w:rsid w:val="003667ED"/>
    <w:rsid w:val="00366A83"/>
    <w:rsid w:val="00366BF5"/>
    <w:rsid w:val="00366D0C"/>
    <w:rsid w:val="003671C0"/>
    <w:rsid w:val="00367250"/>
    <w:rsid w:val="003673CF"/>
    <w:rsid w:val="0036752E"/>
    <w:rsid w:val="00367B01"/>
    <w:rsid w:val="00367D8A"/>
    <w:rsid w:val="00367E11"/>
    <w:rsid w:val="00367F31"/>
    <w:rsid w:val="003701CF"/>
    <w:rsid w:val="0037025B"/>
    <w:rsid w:val="00370558"/>
    <w:rsid w:val="003707BF"/>
    <w:rsid w:val="00370868"/>
    <w:rsid w:val="00370977"/>
    <w:rsid w:val="00370ACB"/>
    <w:rsid w:val="00370B68"/>
    <w:rsid w:val="00370C43"/>
    <w:rsid w:val="00370DF7"/>
    <w:rsid w:val="00370E62"/>
    <w:rsid w:val="00370EC3"/>
    <w:rsid w:val="00370FBC"/>
    <w:rsid w:val="0037110A"/>
    <w:rsid w:val="003715D0"/>
    <w:rsid w:val="00371A6A"/>
    <w:rsid w:val="00371AD7"/>
    <w:rsid w:val="00371E60"/>
    <w:rsid w:val="00372365"/>
    <w:rsid w:val="00372574"/>
    <w:rsid w:val="003725C8"/>
    <w:rsid w:val="003727BE"/>
    <w:rsid w:val="003727DC"/>
    <w:rsid w:val="003729E7"/>
    <w:rsid w:val="00372BC2"/>
    <w:rsid w:val="00372C88"/>
    <w:rsid w:val="00372E9A"/>
    <w:rsid w:val="00372F04"/>
    <w:rsid w:val="00372FFB"/>
    <w:rsid w:val="00373415"/>
    <w:rsid w:val="003738E3"/>
    <w:rsid w:val="0037394F"/>
    <w:rsid w:val="00373C24"/>
    <w:rsid w:val="00373E87"/>
    <w:rsid w:val="00373F83"/>
    <w:rsid w:val="00374077"/>
    <w:rsid w:val="00374097"/>
    <w:rsid w:val="00374107"/>
    <w:rsid w:val="00374438"/>
    <w:rsid w:val="003744AC"/>
    <w:rsid w:val="00374578"/>
    <w:rsid w:val="0037477E"/>
    <w:rsid w:val="00374808"/>
    <w:rsid w:val="00374845"/>
    <w:rsid w:val="0037497D"/>
    <w:rsid w:val="00374EBD"/>
    <w:rsid w:val="00374F0F"/>
    <w:rsid w:val="0037512F"/>
    <w:rsid w:val="0037519C"/>
    <w:rsid w:val="00375542"/>
    <w:rsid w:val="00375895"/>
    <w:rsid w:val="00375A1A"/>
    <w:rsid w:val="00375B4B"/>
    <w:rsid w:val="00375ECD"/>
    <w:rsid w:val="0037620F"/>
    <w:rsid w:val="0037630C"/>
    <w:rsid w:val="00376584"/>
    <w:rsid w:val="00376593"/>
    <w:rsid w:val="00376A7A"/>
    <w:rsid w:val="00376B0B"/>
    <w:rsid w:val="00376B2E"/>
    <w:rsid w:val="0037756D"/>
    <w:rsid w:val="003779A9"/>
    <w:rsid w:val="003779C5"/>
    <w:rsid w:val="00377B7D"/>
    <w:rsid w:val="00377D08"/>
    <w:rsid w:val="00377E04"/>
    <w:rsid w:val="00377FDC"/>
    <w:rsid w:val="00380026"/>
    <w:rsid w:val="003800C7"/>
    <w:rsid w:val="003802F5"/>
    <w:rsid w:val="0038054C"/>
    <w:rsid w:val="00380767"/>
    <w:rsid w:val="0038079C"/>
    <w:rsid w:val="00380BD0"/>
    <w:rsid w:val="00380D1C"/>
    <w:rsid w:val="00380DC5"/>
    <w:rsid w:val="00380E97"/>
    <w:rsid w:val="00381150"/>
    <w:rsid w:val="003813A1"/>
    <w:rsid w:val="00381401"/>
    <w:rsid w:val="00381510"/>
    <w:rsid w:val="003818F7"/>
    <w:rsid w:val="00381C7C"/>
    <w:rsid w:val="00381D64"/>
    <w:rsid w:val="00381FED"/>
    <w:rsid w:val="003820B7"/>
    <w:rsid w:val="0038218C"/>
    <w:rsid w:val="0038239F"/>
    <w:rsid w:val="003825CA"/>
    <w:rsid w:val="00382658"/>
    <w:rsid w:val="00382775"/>
    <w:rsid w:val="003828D9"/>
    <w:rsid w:val="003829ED"/>
    <w:rsid w:val="00382C94"/>
    <w:rsid w:val="00382FF1"/>
    <w:rsid w:val="00383389"/>
    <w:rsid w:val="003833C0"/>
    <w:rsid w:val="00383479"/>
    <w:rsid w:val="00383E95"/>
    <w:rsid w:val="00383FE4"/>
    <w:rsid w:val="0038427C"/>
    <w:rsid w:val="003845C1"/>
    <w:rsid w:val="003845FD"/>
    <w:rsid w:val="003846DC"/>
    <w:rsid w:val="003849F8"/>
    <w:rsid w:val="00384F5A"/>
    <w:rsid w:val="003850B7"/>
    <w:rsid w:val="003853CE"/>
    <w:rsid w:val="00385579"/>
    <w:rsid w:val="00385595"/>
    <w:rsid w:val="0038595F"/>
    <w:rsid w:val="00385BBE"/>
    <w:rsid w:val="00385C09"/>
    <w:rsid w:val="00385C37"/>
    <w:rsid w:val="00385D11"/>
    <w:rsid w:val="00385D72"/>
    <w:rsid w:val="00385E3A"/>
    <w:rsid w:val="003861AC"/>
    <w:rsid w:val="003861C7"/>
    <w:rsid w:val="003865CC"/>
    <w:rsid w:val="00386699"/>
    <w:rsid w:val="0038674B"/>
    <w:rsid w:val="00386B99"/>
    <w:rsid w:val="00386D3A"/>
    <w:rsid w:val="00386E18"/>
    <w:rsid w:val="00386E5A"/>
    <w:rsid w:val="00386F75"/>
    <w:rsid w:val="00387097"/>
    <w:rsid w:val="0038744F"/>
    <w:rsid w:val="00387726"/>
    <w:rsid w:val="003877BE"/>
    <w:rsid w:val="003877CC"/>
    <w:rsid w:val="0038791A"/>
    <w:rsid w:val="00387C18"/>
    <w:rsid w:val="00387DA0"/>
    <w:rsid w:val="00387EE1"/>
    <w:rsid w:val="00387F3C"/>
    <w:rsid w:val="00387FD8"/>
    <w:rsid w:val="00390000"/>
    <w:rsid w:val="00390100"/>
    <w:rsid w:val="003904C3"/>
    <w:rsid w:val="00390812"/>
    <w:rsid w:val="0039086F"/>
    <w:rsid w:val="003908A0"/>
    <w:rsid w:val="00390B7D"/>
    <w:rsid w:val="00390D06"/>
    <w:rsid w:val="003910A5"/>
    <w:rsid w:val="003911C0"/>
    <w:rsid w:val="003911D1"/>
    <w:rsid w:val="0039123F"/>
    <w:rsid w:val="0039128F"/>
    <w:rsid w:val="003913C3"/>
    <w:rsid w:val="0039175B"/>
    <w:rsid w:val="003917BC"/>
    <w:rsid w:val="00391962"/>
    <w:rsid w:val="00391AE9"/>
    <w:rsid w:val="00391BCD"/>
    <w:rsid w:val="00391E16"/>
    <w:rsid w:val="00391F29"/>
    <w:rsid w:val="00392258"/>
    <w:rsid w:val="0039277A"/>
    <w:rsid w:val="00392D03"/>
    <w:rsid w:val="0039309B"/>
    <w:rsid w:val="00393124"/>
    <w:rsid w:val="0039333B"/>
    <w:rsid w:val="003933F6"/>
    <w:rsid w:val="0039347C"/>
    <w:rsid w:val="0039355F"/>
    <w:rsid w:val="00393A62"/>
    <w:rsid w:val="00393A67"/>
    <w:rsid w:val="00393E90"/>
    <w:rsid w:val="00394225"/>
    <w:rsid w:val="003947C1"/>
    <w:rsid w:val="00394A3E"/>
    <w:rsid w:val="00394DAC"/>
    <w:rsid w:val="00394E9C"/>
    <w:rsid w:val="00395014"/>
    <w:rsid w:val="003950E5"/>
    <w:rsid w:val="0039581E"/>
    <w:rsid w:val="00395DF2"/>
    <w:rsid w:val="00395F72"/>
    <w:rsid w:val="0039636F"/>
    <w:rsid w:val="00396450"/>
    <w:rsid w:val="00396496"/>
    <w:rsid w:val="00396970"/>
    <w:rsid w:val="00396A5F"/>
    <w:rsid w:val="00396C4B"/>
    <w:rsid w:val="00396C4E"/>
    <w:rsid w:val="00396CCE"/>
    <w:rsid w:val="00396D65"/>
    <w:rsid w:val="0039725D"/>
    <w:rsid w:val="0039733D"/>
    <w:rsid w:val="003973E0"/>
    <w:rsid w:val="00397438"/>
    <w:rsid w:val="003979B4"/>
    <w:rsid w:val="00397C0B"/>
    <w:rsid w:val="00397E67"/>
    <w:rsid w:val="003A000B"/>
    <w:rsid w:val="003A00B8"/>
    <w:rsid w:val="003A0C77"/>
    <w:rsid w:val="003A1279"/>
    <w:rsid w:val="003A181E"/>
    <w:rsid w:val="003A1CE8"/>
    <w:rsid w:val="003A1EAC"/>
    <w:rsid w:val="003A2116"/>
    <w:rsid w:val="003A220E"/>
    <w:rsid w:val="003A22C1"/>
    <w:rsid w:val="003A22D9"/>
    <w:rsid w:val="003A23CE"/>
    <w:rsid w:val="003A23F0"/>
    <w:rsid w:val="003A27FE"/>
    <w:rsid w:val="003A2986"/>
    <w:rsid w:val="003A299E"/>
    <w:rsid w:val="003A3072"/>
    <w:rsid w:val="003A3081"/>
    <w:rsid w:val="003A3441"/>
    <w:rsid w:val="003A3567"/>
    <w:rsid w:val="003A36CE"/>
    <w:rsid w:val="003A36D0"/>
    <w:rsid w:val="003A3705"/>
    <w:rsid w:val="003A3839"/>
    <w:rsid w:val="003A3899"/>
    <w:rsid w:val="003A390B"/>
    <w:rsid w:val="003A3A95"/>
    <w:rsid w:val="003A3D2E"/>
    <w:rsid w:val="003A3E34"/>
    <w:rsid w:val="003A41E7"/>
    <w:rsid w:val="003A4372"/>
    <w:rsid w:val="003A450A"/>
    <w:rsid w:val="003A455C"/>
    <w:rsid w:val="003A49F1"/>
    <w:rsid w:val="003A4ABF"/>
    <w:rsid w:val="003A4D7A"/>
    <w:rsid w:val="003A4DED"/>
    <w:rsid w:val="003A4E6C"/>
    <w:rsid w:val="003A4F06"/>
    <w:rsid w:val="003A4FA3"/>
    <w:rsid w:val="003A5055"/>
    <w:rsid w:val="003A5090"/>
    <w:rsid w:val="003A5644"/>
    <w:rsid w:val="003A58FE"/>
    <w:rsid w:val="003A5EE1"/>
    <w:rsid w:val="003A61C1"/>
    <w:rsid w:val="003A6285"/>
    <w:rsid w:val="003A6311"/>
    <w:rsid w:val="003A636E"/>
    <w:rsid w:val="003A6461"/>
    <w:rsid w:val="003A65FE"/>
    <w:rsid w:val="003A6669"/>
    <w:rsid w:val="003A67DE"/>
    <w:rsid w:val="003A68AE"/>
    <w:rsid w:val="003A695B"/>
    <w:rsid w:val="003A6968"/>
    <w:rsid w:val="003A6B9A"/>
    <w:rsid w:val="003A6F89"/>
    <w:rsid w:val="003A73BB"/>
    <w:rsid w:val="003A754C"/>
    <w:rsid w:val="003A7738"/>
    <w:rsid w:val="003A7D4C"/>
    <w:rsid w:val="003A7F2C"/>
    <w:rsid w:val="003B0233"/>
    <w:rsid w:val="003B05AD"/>
    <w:rsid w:val="003B074F"/>
    <w:rsid w:val="003B08F5"/>
    <w:rsid w:val="003B0CC2"/>
    <w:rsid w:val="003B0CDD"/>
    <w:rsid w:val="003B1181"/>
    <w:rsid w:val="003B11D3"/>
    <w:rsid w:val="003B1245"/>
    <w:rsid w:val="003B12EA"/>
    <w:rsid w:val="003B12FB"/>
    <w:rsid w:val="003B131F"/>
    <w:rsid w:val="003B13BD"/>
    <w:rsid w:val="003B15F6"/>
    <w:rsid w:val="003B183B"/>
    <w:rsid w:val="003B1AD0"/>
    <w:rsid w:val="003B1E05"/>
    <w:rsid w:val="003B1F56"/>
    <w:rsid w:val="003B20B8"/>
    <w:rsid w:val="003B22DC"/>
    <w:rsid w:val="003B2348"/>
    <w:rsid w:val="003B236B"/>
    <w:rsid w:val="003B29C3"/>
    <w:rsid w:val="003B2A6F"/>
    <w:rsid w:val="003B2B80"/>
    <w:rsid w:val="003B2C7D"/>
    <w:rsid w:val="003B2FA1"/>
    <w:rsid w:val="003B31E3"/>
    <w:rsid w:val="003B3317"/>
    <w:rsid w:val="003B35B1"/>
    <w:rsid w:val="003B36DC"/>
    <w:rsid w:val="003B3709"/>
    <w:rsid w:val="003B38C1"/>
    <w:rsid w:val="003B3C97"/>
    <w:rsid w:val="003B3E08"/>
    <w:rsid w:val="003B3F30"/>
    <w:rsid w:val="003B47A1"/>
    <w:rsid w:val="003B47A2"/>
    <w:rsid w:val="003B47AE"/>
    <w:rsid w:val="003B49CE"/>
    <w:rsid w:val="003B4AAF"/>
    <w:rsid w:val="003B4B27"/>
    <w:rsid w:val="003B4B28"/>
    <w:rsid w:val="003B4B6E"/>
    <w:rsid w:val="003B4E6F"/>
    <w:rsid w:val="003B5532"/>
    <w:rsid w:val="003B5548"/>
    <w:rsid w:val="003B561C"/>
    <w:rsid w:val="003B5700"/>
    <w:rsid w:val="003B5790"/>
    <w:rsid w:val="003B57D5"/>
    <w:rsid w:val="003B59E5"/>
    <w:rsid w:val="003B6057"/>
    <w:rsid w:val="003B62A5"/>
    <w:rsid w:val="003B6659"/>
    <w:rsid w:val="003B6A25"/>
    <w:rsid w:val="003B6B45"/>
    <w:rsid w:val="003B72E0"/>
    <w:rsid w:val="003B768A"/>
    <w:rsid w:val="003B7808"/>
    <w:rsid w:val="003B7A83"/>
    <w:rsid w:val="003B7B62"/>
    <w:rsid w:val="003B7CC1"/>
    <w:rsid w:val="003C0028"/>
    <w:rsid w:val="003C0125"/>
    <w:rsid w:val="003C0171"/>
    <w:rsid w:val="003C060B"/>
    <w:rsid w:val="003C06A0"/>
    <w:rsid w:val="003C0906"/>
    <w:rsid w:val="003C0A38"/>
    <w:rsid w:val="003C0F24"/>
    <w:rsid w:val="003C141D"/>
    <w:rsid w:val="003C156D"/>
    <w:rsid w:val="003C15B0"/>
    <w:rsid w:val="003C15E1"/>
    <w:rsid w:val="003C184C"/>
    <w:rsid w:val="003C184E"/>
    <w:rsid w:val="003C18B4"/>
    <w:rsid w:val="003C1976"/>
    <w:rsid w:val="003C1E6C"/>
    <w:rsid w:val="003C23B1"/>
    <w:rsid w:val="003C23B7"/>
    <w:rsid w:val="003C24E7"/>
    <w:rsid w:val="003C252C"/>
    <w:rsid w:val="003C25F5"/>
    <w:rsid w:val="003C2991"/>
    <w:rsid w:val="003C2A71"/>
    <w:rsid w:val="003C2AD7"/>
    <w:rsid w:val="003C2BA9"/>
    <w:rsid w:val="003C326D"/>
    <w:rsid w:val="003C33BB"/>
    <w:rsid w:val="003C340A"/>
    <w:rsid w:val="003C3814"/>
    <w:rsid w:val="003C3AC0"/>
    <w:rsid w:val="003C3BCB"/>
    <w:rsid w:val="003C402F"/>
    <w:rsid w:val="003C42BD"/>
    <w:rsid w:val="003C4310"/>
    <w:rsid w:val="003C436F"/>
    <w:rsid w:val="003C45DB"/>
    <w:rsid w:val="003C4633"/>
    <w:rsid w:val="003C4794"/>
    <w:rsid w:val="003C4A0B"/>
    <w:rsid w:val="003C4B4C"/>
    <w:rsid w:val="003C4D8F"/>
    <w:rsid w:val="003C4E8F"/>
    <w:rsid w:val="003C5132"/>
    <w:rsid w:val="003C539C"/>
    <w:rsid w:val="003C54D9"/>
    <w:rsid w:val="003C5C29"/>
    <w:rsid w:val="003C5D1C"/>
    <w:rsid w:val="003C5D5D"/>
    <w:rsid w:val="003C5F06"/>
    <w:rsid w:val="003C6083"/>
    <w:rsid w:val="003C635B"/>
    <w:rsid w:val="003C6608"/>
    <w:rsid w:val="003C6736"/>
    <w:rsid w:val="003C6770"/>
    <w:rsid w:val="003C68AF"/>
    <w:rsid w:val="003C69CE"/>
    <w:rsid w:val="003C723B"/>
    <w:rsid w:val="003C75BC"/>
    <w:rsid w:val="003C7A20"/>
    <w:rsid w:val="003D006C"/>
    <w:rsid w:val="003D0088"/>
    <w:rsid w:val="003D0242"/>
    <w:rsid w:val="003D0324"/>
    <w:rsid w:val="003D0348"/>
    <w:rsid w:val="003D084F"/>
    <w:rsid w:val="003D0888"/>
    <w:rsid w:val="003D09C9"/>
    <w:rsid w:val="003D0A37"/>
    <w:rsid w:val="003D0AAD"/>
    <w:rsid w:val="003D0B3D"/>
    <w:rsid w:val="003D0D47"/>
    <w:rsid w:val="003D125E"/>
    <w:rsid w:val="003D12BD"/>
    <w:rsid w:val="003D1444"/>
    <w:rsid w:val="003D14AD"/>
    <w:rsid w:val="003D197E"/>
    <w:rsid w:val="003D201C"/>
    <w:rsid w:val="003D24AF"/>
    <w:rsid w:val="003D25C4"/>
    <w:rsid w:val="003D267C"/>
    <w:rsid w:val="003D298A"/>
    <w:rsid w:val="003D2A54"/>
    <w:rsid w:val="003D2AFE"/>
    <w:rsid w:val="003D2B99"/>
    <w:rsid w:val="003D2D3A"/>
    <w:rsid w:val="003D2E9C"/>
    <w:rsid w:val="003D3240"/>
    <w:rsid w:val="003D352A"/>
    <w:rsid w:val="003D3564"/>
    <w:rsid w:val="003D36B8"/>
    <w:rsid w:val="003D38E5"/>
    <w:rsid w:val="003D3B86"/>
    <w:rsid w:val="003D3BA4"/>
    <w:rsid w:val="003D3CE1"/>
    <w:rsid w:val="003D3CF2"/>
    <w:rsid w:val="003D42AF"/>
    <w:rsid w:val="003D42C0"/>
    <w:rsid w:val="003D434E"/>
    <w:rsid w:val="003D4883"/>
    <w:rsid w:val="003D4AC6"/>
    <w:rsid w:val="003D4CBE"/>
    <w:rsid w:val="003D4CDD"/>
    <w:rsid w:val="003D4E61"/>
    <w:rsid w:val="003D5216"/>
    <w:rsid w:val="003D54A5"/>
    <w:rsid w:val="003D54E9"/>
    <w:rsid w:val="003D54F0"/>
    <w:rsid w:val="003D58FB"/>
    <w:rsid w:val="003D5ADC"/>
    <w:rsid w:val="003D5B59"/>
    <w:rsid w:val="003D5CAF"/>
    <w:rsid w:val="003D5FE1"/>
    <w:rsid w:val="003D6667"/>
    <w:rsid w:val="003D6A7B"/>
    <w:rsid w:val="003D6BCF"/>
    <w:rsid w:val="003D6C42"/>
    <w:rsid w:val="003D75B5"/>
    <w:rsid w:val="003D7655"/>
    <w:rsid w:val="003D79B2"/>
    <w:rsid w:val="003D7AF2"/>
    <w:rsid w:val="003D7D78"/>
    <w:rsid w:val="003D7DE8"/>
    <w:rsid w:val="003D7F4B"/>
    <w:rsid w:val="003E0046"/>
    <w:rsid w:val="003E0113"/>
    <w:rsid w:val="003E018A"/>
    <w:rsid w:val="003E02C2"/>
    <w:rsid w:val="003E05D2"/>
    <w:rsid w:val="003E0712"/>
    <w:rsid w:val="003E0789"/>
    <w:rsid w:val="003E0AC3"/>
    <w:rsid w:val="003E0BCD"/>
    <w:rsid w:val="003E0D01"/>
    <w:rsid w:val="003E14A7"/>
    <w:rsid w:val="003E1896"/>
    <w:rsid w:val="003E1DB7"/>
    <w:rsid w:val="003E227F"/>
    <w:rsid w:val="003E249C"/>
    <w:rsid w:val="003E24FC"/>
    <w:rsid w:val="003E2701"/>
    <w:rsid w:val="003E2A56"/>
    <w:rsid w:val="003E2C96"/>
    <w:rsid w:val="003E3011"/>
    <w:rsid w:val="003E343C"/>
    <w:rsid w:val="003E3787"/>
    <w:rsid w:val="003E3950"/>
    <w:rsid w:val="003E3AC4"/>
    <w:rsid w:val="003E3DF4"/>
    <w:rsid w:val="003E3FDD"/>
    <w:rsid w:val="003E4010"/>
    <w:rsid w:val="003E4210"/>
    <w:rsid w:val="003E446D"/>
    <w:rsid w:val="003E4C5A"/>
    <w:rsid w:val="003E4DCB"/>
    <w:rsid w:val="003E519F"/>
    <w:rsid w:val="003E5467"/>
    <w:rsid w:val="003E56C4"/>
    <w:rsid w:val="003E5CA1"/>
    <w:rsid w:val="003E5E4D"/>
    <w:rsid w:val="003E5FC8"/>
    <w:rsid w:val="003E628C"/>
    <w:rsid w:val="003E63AB"/>
    <w:rsid w:val="003E65EF"/>
    <w:rsid w:val="003E664B"/>
    <w:rsid w:val="003E691F"/>
    <w:rsid w:val="003E6A2C"/>
    <w:rsid w:val="003E6C2C"/>
    <w:rsid w:val="003E70DF"/>
    <w:rsid w:val="003E7976"/>
    <w:rsid w:val="003E79A6"/>
    <w:rsid w:val="003E7C9E"/>
    <w:rsid w:val="003E7EC8"/>
    <w:rsid w:val="003E7EFD"/>
    <w:rsid w:val="003F0735"/>
    <w:rsid w:val="003F0AD5"/>
    <w:rsid w:val="003F0E2C"/>
    <w:rsid w:val="003F11D5"/>
    <w:rsid w:val="003F1205"/>
    <w:rsid w:val="003F1452"/>
    <w:rsid w:val="003F145D"/>
    <w:rsid w:val="003F16D8"/>
    <w:rsid w:val="003F1705"/>
    <w:rsid w:val="003F17CE"/>
    <w:rsid w:val="003F1957"/>
    <w:rsid w:val="003F195A"/>
    <w:rsid w:val="003F1A77"/>
    <w:rsid w:val="003F1B88"/>
    <w:rsid w:val="003F1B8D"/>
    <w:rsid w:val="003F1C01"/>
    <w:rsid w:val="003F1EEC"/>
    <w:rsid w:val="003F1F0B"/>
    <w:rsid w:val="003F1F71"/>
    <w:rsid w:val="003F20F2"/>
    <w:rsid w:val="003F331A"/>
    <w:rsid w:val="003F34C8"/>
    <w:rsid w:val="003F360D"/>
    <w:rsid w:val="003F361F"/>
    <w:rsid w:val="003F3BDF"/>
    <w:rsid w:val="003F3C62"/>
    <w:rsid w:val="003F3E6B"/>
    <w:rsid w:val="003F4007"/>
    <w:rsid w:val="003F4198"/>
    <w:rsid w:val="003F4745"/>
    <w:rsid w:val="003F490B"/>
    <w:rsid w:val="003F4913"/>
    <w:rsid w:val="003F4B72"/>
    <w:rsid w:val="003F4FEF"/>
    <w:rsid w:val="003F527F"/>
    <w:rsid w:val="003F53C6"/>
    <w:rsid w:val="003F54A4"/>
    <w:rsid w:val="003F54DA"/>
    <w:rsid w:val="003F54ED"/>
    <w:rsid w:val="003F54F4"/>
    <w:rsid w:val="003F58BB"/>
    <w:rsid w:val="003F59B4"/>
    <w:rsid w:val="003F5A80"/>
    <w:rsid w:val="003F6378"/>
    <w:rsid w:val="003F696C"/>
    <w:rsid w:val="003F6B2E"/>
    <w:rsid w:val="003F6E1B"/>
    <w:rsid w:val="003F6FE6"/>
    <w:rsid w:val="003F7107"/>
    <w:rsid w:val="003F7244"/>
    <w:rsid w:val="003F745A"/>
    <w:rsid w:val="003F7480"/>
    <w:rsid w:val="003F7649"/>
    <w:rsid w:val="003F776F"/>
    <w:rsid w:val="003F77FE"/>
    <w:rsid w:val="003F7A58"/>
    <w:rsid w:val="003F7BBD"/>
    <w:rsid w:val="003F7CD8"/>
    <w:rsid w:val="003F7D75"/>
    <w:rsid w:val="003F7D83"/>
    <w:rsid w:val="003F7D85"/>
    <w:rsid w:val="00400033"/>
    <w:rsid w:val="0040043D"/>
    <w:rsid w:val="004004BF"/>
    <w:rsid w:val="004005FA"/>
    <w:rsid w:val="00400761"/>
    <w:rsid w:val="004007DC"/>
    <w:rsid w:val="00400833"/>
    <w:rsid w:val="00400E38"/>
    <w:rsid w:val="00400EE2"/>
    <w:rsid w:val="00400F03"/>
    <w:rsid w:val="00401041"/>
    <w:rsid w:val="004010BE"/>
    <w:rsid w:val="0040120C"/>
    <w:rsid w:val="0040176A"/>
    <w:rsid w:val="004017B5"/>
    <w:rsid w:val="00401C0A"/>
    <w:rsid w:val="004021D0"/>
    <w:rsid w:val="00402277"/>
    <w:rsid w:val="004022CC"/>
    <w:rsid w:val="0040238A"/>
    <w:rsid w:val="0040259E"/>
    <w:rsid w:val="004025B0"/>
    <w:rsid w:val="00402659"/>
    <w:rsid w:val="00402ACA"/>
    <w:rsid w:val="00402BD9"/>
    <w:rsid w:val="004031B6"/>
    <w:rsid w:val="004032F8"/>
    <w:rsid w:val="004036EF"/>
    <w:rsid w:val="00403D57"/>
    <w:rsid w:val="00403E95"/>
    <w:rsid w:val="00403ECB"/>
    <w:rsid w:val="00404027"/>
    <w:rsid w:val="00404276"/>
    <w:rsid w:val="004042CC"/>
    <w:rsid w:val="00404352"/>
    <w:rsid w:val="004044A8"/>
    <w:rsid w:val="0040457A"/>
    <w:rsid w:val="00404E3C"/>
    <w:rsid w:val="0040514A"/>
    <w:rsid w:val="004056E0"/>
    <w:rsid w:val="004057D5"/>
    <w:rsid w:val="004058C1"/>
    <w:rsid w:val="00405CFF"/>
    <w:rsid w:val="00406032"/>
    <w:rsid w:val="00406485"/>
    <w:rsid w:val="004064FC"/>
    <w:rsid w:val="00406AD4"/>
    <w:rsid w:val="00406C03"/>
    <w:rsid w:val="00406C46"/>
    <w:rsid w:val="00406D2B"/>
    <w:rsid w:val="00406D3F"/>
    <w:rsid w:val="00406DC2"/>
    <w:rsid w:val="00406FE0"/>
    <w:rsid w:val="00407020"/>
    <w:rsid w:val="004074FD"/>
    <w:rsid w:val="00407513"/>
    <w:rsid w:val="004078F5"/>
    <w:rsid w:val="004079B1"/>
    <w:rsid w:val="00407A22"/>
    <w:rsid w:val="00407D35"/>
    <w:rsid w:val="00407D60"/>
    <w:rsid w:val="00407D66"/>
    <w:rsid w:val="00410607"/>
    <w:rsid w:val="004107D8"/>
    <w:rsid w:val="00410C32"/>
    <w:rsid w:val="00410F73"/>
    <w:rsid w:val="00410FA1"/>
    <w:rsid w:val="00410FDB"/>
    <w:rsid w:val="00411067"/>
    <w:rsid w:val="00411304"/>
    <w:rsid w:val="00411402"/>
    <w:rsid w:val="00411454"/>
    <w:rsid w:val="00411BC8"/>
    <w:rsid w:val="00411E47"/>
    <w:rsid w:val="004121E5"/>
    <w:rsid w:val="0041230D"/>
    <w:rsid w:val="004124E9"/>
    <w:rsid w:val="00412520"/>
    <w:rsid w:val="00412543"/>
    <w:rsid w:val="004125CF"/>
    <w:rsid w:val="00413036"/>
    <w:rsid w:val="00413395"/>
    <w:rsid w:val="00413516"/>
    <w:rsid w:val="00413586"/>
    <w:rsid w:val="0041378C"/>
    <w:rsid w:val="0041380B"/>
    <w:rsid w:val="00413959"/>
    <w:rsid w:val="00413A77"/>
    <w:rsid w:val="00413DE9"/>
    <w:rsid w:val="00413E28"/>
    <w:rsid w:val="0041426C"/>
    <w:rsid w:val="0041438A"/>
    <w:rsid w:val="004143DE"/>
    <w:rsid w:val="00414A20"/>
    <w:rsid w:val="00414B6F"/>
    <w:rsid w:val="00414FC6"/>
    <w:rsid w:val="0041511F"/>
    <w:rsid w:val="00415178"/>
    <w:rsid w:val="004157DF"/>
    <w:rsid w:val="004159DF"/>
    <w:rsid w:val="00415C54"/>
    <w:rsid w:val="00415DE2"/>
    <w:rsid w:val="00415F9F"/>
    <w:rsid w:val="0041603F"/>
    <w:rsid w:val="004160F5"/>
    <w:rsid w:val="00416190"/>
    <w:rsid w:val="004161EF"/>
    <w:rsid w:val="004162AE"/>
    <w:rsid w:val="004164F2"/>
    <w:rsid w:val="004168C6"/>
    <w:rsid w:val="004169B4"/>
    <w:rsid w:val="00416A03"/>
    <w:rsid w:val="00416BB5"/>
    <w:rsid w:val="00416D52"/>
    <w:rsid w:val="00416E2B"/>
    <w:rsid w:val="00417025"/>
    <w:rsid w:val="0041727E"/>
    <w:rsid w:val="004177F6"/>
    <w:rsid w:val="00417930"/>
    <w:rsid w:val="00417FD6"/>
    <w:rsid w:val="004200B0"/>
    <w:rsid w:val="00420763"/>
    <w:rsid w:val="00420CD3"/>
    <w:rsid w:val="00420D0B"/>
    <w:rsid w:val="00420D57"/>
    <w:rsid w:val="00420EAC"/>
    <w:rsid w:val="00420F6E"/>
    <w:rsid w:val="004210A8"/>
    <w:rsid w:val="0042133F"/>
    <w:rsid w:val="004213D3"/>
    <w:rsid w:val="004215F0"/>
    <w:rsid w:val="00421C86"/>
    <w:rsid w:val="00421D7F"/>
    <w:rsid w:val="00422107"/>
    <w:rsid w:val="004222AE"/>
    <w:rsid w:val="00422978"/>
    <w:rsid w:val="0042297D"/>
    <w:rsid w:val="00422B2C"/>
    <w:rsid w:val="00422BAC"/>
    <w:rsid w:val="00422C3B"/>
    <w:rsid w:val="00423117"/>
    <w:rsid w:val="00423184"/>
    <w:rsid w:val="004231AE"/>
    <w:rsid w:val="00423543"/>
    <w:rsid w:val="00423D68"/>
    <w:rsid w:val="00423E3E"/>
    <w:rsid w:val="00423FA9"/>
    <w:rsid w:val="00424535"/>
    <w:rsid w:val="004247FC"/>
    <w:rsid w:val="004248FD"/>
    <w:rsid w:val="0042492F"/>
    <w:rsid w:val="00424E41"/>
    <w:rsid w:val="00424E62"/>
    <w:rsid w:val="004250E9"/>
    <w:rsid w:val="00425455"/>
    <w:rsid w:val="004257D6"/>
    <w:rsid w:val="00425978"/>
    <w:rsid w:val="004259EF"/>
    <w:rsid w:val="00425AA8"/>
    <w:rsid w:val="00425C23"/>
    <w:rsid w:val="00425C3A"/>
    <w:rsid w:val="00425D61"/>
    <w:rsid w:val="00425E18"/>
    <w:rsid w:val="0042601C"/>
    <w:rsid w:val="0042608A"/>
    <w:rsid w:val="004260B2"/>
    <w:rsid w:val="0042672D"/>
    <w:rsid w:val="004269CF"/>
    <w:rsid w:val="00426A9D"/>
    <w:rsid w:val="00427008"/>
    <w:rsid w:val="004273F6"/>
    <w:rsid w:val="0042757D"/>
    <w:rsid w:val="004276D2"/>
    <w:rsid w:val="00427706"/>
    <w:rsid w:val="0042779D"/>
    <w:rsid w:val="00427AF4"/>
    <w:rsid w:val="00427FA8"/>
    <w:rsid w:val="00427FF5"/>
    <w:rsid w:val="004302CE"/>
    <w:rsid w:val="004304D8"/>
    <w:rsid w:val="00430676"/>
    <w:rsid w:val="004308D5"/>
    <w:rsid w:val="00430A0E"/>
    <w:rsid w:val="00430B71"/>
    <w:rsid w:val="00430C9E"/>
    <w:rsid w:val="00430CCD"/>
    <w:rsid w:val="00430D47"/>
    <w:rsid w:val="00430D4B"/>
    <w:rsid w:val="00430DC4"/>
    <w:rsid w:val="0043106D"/>
    <w:rsid w:val="00431111"/>
    <w:rsid w:val="00431181"/>
    <w:rsid w:val="004311F4"/>
    <w:rsid w:val="004312FF"/>
    <w:rsid w:val="004313B0"/>
    <w:rsid w:val="004314F0"/>
    <w:rsid w:val="00431532"/>
    <w:rsid w:val="004318A4"/>
    <w:rsid w:val="00431CB2"/>
    <w:rsid w:val="00431D88"/>
    <w:rsid w:val="00431F90"/>
    <w:rsid w:val="0043250D"/>
    <w:rsid w:val="004325F4"/>
    <w:rsid w:val="00432A4D"/>
    <w:rsid w:val="00432DC0"/>
    <w:rsid w:val="00432EB8"/>
    <w:rsid w:val="004330AC"/>
    <w:rsid w:val="0043329F"/>
    <w:rsid w:val="004336F8"/>
    <w:rsid w:val="004337EB"/>
    <w:rsid w:val="00433B83"/>
    <w:rsid w:val="00433C17"/>
    <w:rsid w:val="00433D6F"/>
    <w:rsid w:val="004341A9"/>
    <w:rsid w:val="004343B1"/>
    <w:rsid w:val="00434679"/>
    <w:rsid w:val="004348AF"/>
    <w:rsid w:val="004348F4"/>
    <w:rsid w:val="00434CBF"/>
    <w:rsid w:val="00434E2A"/>
    <w:rsid w:val="00434ED4"/>
    <w:rsid w:val="0043567B"/>
    <w:rsid w:val="0043617D"/>
    <w:rsid w:val="00436320"/>
    <w:rsid w:val="00436375"/>
    <w:rsid w:val="0043659A"/>
    <w:rsid w:val="00436840"/>
    <w:rsid w:val="0043685D"/>
    <w:rsid w:val="00436A34"/>
    <w:rsid w:val="00436B81"/>
    <w:rsid w:val="00436BC4"/>
    <w:rsid w:val="00436D9D"/>
    <w:rsid w:val="004370EC"/>
    <w:rsid w:val="0043716B"/>
    <w:rsid w:val="0043722E"/>
    <w:rsid w:val="00437775"/>
    <w:rsid w:val="004377D1"/>
    <w:rsid w:val="004400E2"/>
    <w:rsid w:val="00440761"/>
    <w:rsid w:val="00440863"/>
    <w:rsid w:val="0044086F"/>
    <w:rsid w:val="00440C90"/>
    <w:rsid w:val="0044121B"/>
    <w:rsid w:val="0044150C"/>
    <w:rsid w:val="00441575"/>
    <w:rsid w:val="004418FE"/>
    <w:rsid w:val="00442029"/>
    <w:rsid w:val="004423FA"/>
    <w:rsid w:val="004423FC"/>
    <w:rsid w:val="00442419"/>
    <w:rsid w:val="00442576"/>
    <w:rsid w:val="004426F6"/>
    <w:rsid w:val="0044287D"/>
    <w:rsid w:val="00442924"/>
    <w:rsid w:val="00442B6B"/>
    <w:rsid w:val="00442B9E"/>
    <w:rsid w:val="00442FDE"/>
    <w:rsid w:val="00443030"/>
    <w:rsid w:val="004430DF"/>
    <w:rsid w:val="00443955"/>
    <w:rsid w:val="00443A31"/>
    <w:rsid w:val="00443E04"/>
    <w:rsid w:val="004440D8"/>
    <w:rsid w:val="004441A6"/>
    <w:rsid w:val="00444265"/>
    <w:rsid w:val="00444292"/>
    <w:rsid w:val="004442CA"/>
    <w:rsid w:val="00444430"/>
    <w:rsid w:val="004444ED"/>
    <w:rsid w:val="004446F8"/>
    <w:rsid w:val="004448F3"/>
    <w:rsid w:val="00444BAF"/>
    <w:rsid w:val="00444E3F"/>
    <w:rsid w:val="00444FA4"/>
    <w:rsid w:val="004450DC"/>
    <w:rsid w:val="00445620"/>
    <w:rsid w:val="0044594D"/>
    <w:rsid w:val="00445992"/>
    <w:rsid w:val="004459C4"/>
    <w:rsid w:val="00445C94"/>
    <w:rsid w:val="00445E99"/>
    <w:rsid w:val="00445FEF"/>
    <w:rsid w:val="0044626D"/>
    <w:rsid w:val="0044699A"/>
    <w:rsid w:val="00446C09"/>
    <w:rsid w:val="00446C50"/>
    <w:rsid w:val="00446CF3"/>
    <w:rsid w:val="00446E96"/>
    <w:rsid w:val="00447312"/>
    <w:rsid w:val="00447337"/>
    <w:rsid w:val="0044741C"/>
    <w:rsid w:val="004478B9"/>
    <w:rsid w:val="00447C0D"/>
    <w:rsid w:val="00447D1A"/>
    <w:rsid w:val="00450057"/>
    <w:rsid w:val="0045014F"/>
    <w:rsid w:val="00450206"/>
    <w:rsid w:val="00450494"/>
    <w:rsid w:val="0045053E"/>
    <w:rsid w:val="00450572"/>
    <w:rsid w:val="004505DE"/>
    <w:rsid w:val="0045092B"/>
    <w:rsid w:val="004509C5"/>
    <w:rsid w:val="00450B29"/>
    <w:rsid w:val="00451569"/>
    <w:rsid w:val="004516CE"/>
    <w:rsid w:val="00451713"/>
    <w:rsid w:val="00451FB0"/>
    <w:rsid w:val="004521A6"/>
    <w:rsid w:val="0045220D"/>
    <w:rsid w:val="0045228A"/>
    <w:rsid w:val="00452602"/>
    <w:rsid w:val="00452723"/>
    <w:rsid w:val="0045290D"/>
    <w:rsid w:val="00452BE6"/>
    <w:rsid w:val="00453018"/>
    <w:rsid w:val="004530E9"/>
    <w:rsid w:val="00453188"/>
    <w:rsid w:val="004531CC"/>
    <w:rsid w:val="00453311"/>
    <w:rsid w:val="00453659"/>
    <w:rsid w:val="00453A00"/>
    <w:rsid w:val="00453A31"/>
    <w:rsid w:val="00453AA4"/>
    <w:rsid w:val="00454393"/>
    <w:rsid w:val="00454504"/>
    <w:rsid w:val="0045491F"/>
    <w:rsid w:val="00454B4A"/>
    <w:rsid w:val="00454D50"/>
    <w:rsid w:val="00454D9A"/>
    <w:rsid w:val="0045502D"/>
    <w:rsid w:val="004551E3"/>
    <w:rsid w:val="00455A73"/>
    <w:rsid w:val="00455CED"/>
    <w:rsid w:val="00455E4F"/>
    <w:rsid w:val="004560CC"/>
    <w:rsid w:val="004560EC"/>
    <w:rsid w:val="00456107"/>
    <w:rsid w:val="00456245"/>
    <w:rsid w:val="0045639A"/>
    <w:rsid w:val="0045657B"/>
    <w:rsid w:val="004568BF"/>
    <w:rsid w:val="00456C09"/>
    <w:rsid w:val="00456C11"/>
    <w:rsid w:val="00456F29"/>
    <w:rsid w:val="00456FDA"/>
    <w:rsid w:val="004572F2"/>
    <w:rsid w:val="0045739F"/>
    <w:rsid w:val="004576D8"/>
    <w:rsid w:val="00457716"/>
    <w:rsid w:val="00457B5F"/>
    <w:rsid w:val="00457BD1"/>
    <w:rsid w:val="00457CF3"/>
    <w:rsid w:val="004605D8"/>
    <w:rsid w:val="00460722"/>
    <w:rsid w:val="00460783"/>
    <w:rsid w:val="004607E5"/>
    <w:rsid w:val="00460A53"/>
    <w:rsid w:val="00460F4A"/>
    <w:rsid w:val="00460FC0"/>
    <w:rsid w:val="0046127A"/>
    <w:rsid w:val="00461632"/>
    <w:rsid w:val="00461A4C"/>
    <w:rsid w:val="00461B6B"/>
    <w:rsid w:val="00461BC6"/>
    <w:rsid w:val="00461CEA"/>
    <w:rsid w:val="00461E7B"/>
    <w:rsid w:val="00461F4F"/>
    <w:rsid w:val="0046222C"/>
    <w:rsid w:val="0046223E"/>
    <w:rsid w:val="0046226C"/>
    <w:rsid w:val="00462356"/>
    <w:rsid w:val="004624CA"/>
    <w:rsid w:val="00462550"/>
    <w:rsid w:val="004626B4"/>
    <w:rsid w:val="00462880"/>
    <w:rsid w:val="00462896"/>
    <w:rsid w:val="00462FDC"/>
    <w:rsid w:val="004634A3"/>
    <w:rsid w:val="004637A9"/>
    <w:rsid w:val="00463918"/>
    <w:rsid w:val="0046417F"/>
    <w:rsid w:val="0046455C"/>
    <w:rsid w:val="004646EF"/>
    <w:rsid w:val="004647DA"/>
    <w:rsid w:val="0046493A"/>
    <w:rsid w:val="00464DFA"/>
    <w:rsid w:val="00464E3A"/>
    <w:rsid w:val="00464F27"/>
    <w:rsid w:val="004655C7"/>
    <w:rsid w:val="00465797"/>
    <w:rsid w:val="00465A9D"/>
    <w:rsid w:val="00465E63"/>
    <w:rsid w:val="004661E5"/>
    <w:rsid w:val="00466466"/>
    <w:rsid w:val="004664B2"/>
    <w:rsid w:val="00466675"/>
    <w:rsid w:val="004666F4"/>
    <w:rsid w:val="00466727"/>
    <w:rsid w:val="00466828"/>
    <w:rsid w:val="004668D5"/>
    <w:rsid w:val="00466938"/>
    <w:rsid w:val="00466B12"/>
    <w:rsid w:val="00466E0C"/>
    <w:rsid w:val="00466E24"/>
    <w:rsid w:val="00467013"/>
    <w:rsid w:val="00467064"/>
    <w:rsid w:val="004671AB"/>
    <w:rsid w:val="00467510"/>
    <w:rsid w:val="004676BB"/>
    <w:rsid w:val="004676FB"/>
    <w:rsid w:val="00467C66"/>
    <w:rsid w:val="00467C8D"/>
    <w:rsid w:val="00467E73"/>
    <w:rsid w:val="00467FF7"/>
    <w:rsid w:val="00470059"/>
    <w:rsid w:val="00470140"/>
    <w:rsid w:val="004709E6"/>
    <w:rsid w:val="00470BDE"/>
    <w:rsid w:val="00470FC0"/>
    <w:rsid w:val="004712FA"/>
    <w:rsid w:val="0047151F"/>
    <w:rsid w:val="00471D95"/>
    <w:rsid w:val="00471DA9"/>
    <w:rsid w:val="00471F32"/>
    <w:rsid w:val="00472278"/>
    <w:rsid w:val="00472484"/>
    <w:rsid w:val="00472519"/>
    <w:rsid w:val="00472BA3"/>
    <w:rsid w:val="0047309C"/>
    <w:rsid w:val="004731C4"/>
    <w:rsid w:val="0047326A"/>
    <w:rsid w:val="0047331B"/>
    <w:rsid w:val="004733C5"/>
    <w:rsid w:val="0047358C"/>
    <w:rsid w:val="00473656"/>
    <w:rsid w:val="004736AA"/>
    <w:rsid w:val="0047381D"/>
    <w:rsid w:val="004739C7"/>
    <w:rsid w:val="00473B38"/>
    <w:rsid w:val="00473BEE"/>
    <w:rsid w:val="00473E7D"/>
    <w:rsid w:val="00473E7E"/>
    <w:rsid w:val="0047405C"/>
    <w:rsid w:val="00474062"/>
    <w:rsid w:val="0047416B"/>
    <w:rsid w:val="00474539"/>
    <w:rsid w:val="0047468B"/>
    <w:rsid w:val="00474D79"/>
    <w:rsid w:val="00474DB5"/>
    <w:rsid w:val="00474EFD"/>
    <w:rsid w:val="0047522F"/>
    <w:rsid w:val="00475599"/>
    <w:rsid w:val="00475736"/>
    <w:rsid w:val="00475807"/>
    <w:rsid w:val="00475A28"/>
    <w:rsid w:val="00475B9C"/>
    <w:rsid w:val="00475DA1"/>
    <w:rsid w:val="00475DE3"/>
    <w:rsid w:val="00475EDF"/>
    <w:rsid w:val="004762ED"/>
    <w:rsid w:val="004763B1"/>
    <w:rsid w:val="0047666F"/>
    <w:rsid w:val="00476670"/>
    <w:rsid w:val="00476D7B"/>
    <w:rsid w:val="00477212"/>
    <w:rsid w:val="004774AB"/>
    <w:rsid w:val="0047787B"/>
    <w:rsid w:val="00477929"/>
    <w:rsid w:val="00477D6B"/>
    <w:rsid w:val="004802CC"/>
    <w:rsid w:val="00480478"/>
    <w:rsid w:val="00480C54"/>
    <w:rsid w:val="00480C78"/>
    <w:rsid w:val="00481293"/>
    <w:rsid w:val="004812F6"/>
    <w:rsid w:val="004813E5"/>
    <w:rsid w:val="00481532"/>
    <w:rsid w:val="00481A63"/>
    <w:rsid w:val="004820D9"/>
    <w:rsid w:val="0048214B"/>
    <w:rsid w:val="0048228B"/>
    <w:rsid w:val="00482F4F"/>
    <w:rsid w:val="004830FD"/>
    <w:rsid w:val="0048314F"/>
    <w:rsid w:val="004833AB"/>
    <w:rsid w:val="0048361D"/>
    <w:rsid w:val="0048385E"/>
    <w:rsid w:val="004842F7"/>
    <w:rsid w:val="004842FB"/>
    <w:rsid w:val="0048434C"/>
    <w:rsid w:val="00484B4C"/>
    <w:rsid w:val="00484E20"/>
    <w:rsid w:val="00484E43"/>
    <w:rsid w:val="00484F6E"/>
    <w:rsid w:val="004851D3"/>
    <w:rsid w:val="00485699"/>
    <w:rsid w:val="0048576C"/>
    <w:rsid w:val="00485A2D"/>
    <w:rsid w:val="00485D96"/>
    <w:rsid w:val="00485E77"/>
    <w:rsid w:val="00486036"/>
    <w:rsid w:val="004862F5"/>
    <w:rsid w:val="0048631B"/>
    <w:rsid w:val="004863FE"/>
    <w:rsid w:val="0048654B"/>
    <w:rsid w:val="00486936"/>
    <w:rsid w:val="00486B01"/>
    <w:rsid w:val="00486B99"/>
    <w:rsid w:val="00486BE4"/>
    <w:rsid w:val="00486DED"/>
    <w:rsid w:val="00487075"/>
    <w:rsid w:val="004875B0"/>
    <w:rsid w:val="004876BA"/>
    <w:rsid w:val="004876DA"/>
    <w:rsid w:val="004878A3"/>
    <w:rsid w:val="00487AA8"/>
    <w:rsid w:val="00487B0E"/>
    <w:rsid w:val="00487BD2"/>
    <w:rsid w:val="00487D28"/>
    <w:rsid w:val="00487D4E"/>
    <w:rsid w:val="00487E5D"/>
    <w:rsid w:val="00487F62"/>
    <w:rsid w:val="00490038"/>
    <w:rsid w:val="0049012E"/>
    <w:rsid w:val="00490464"/>
    <w:rsid w:val="00490599"/>
    <w:rsid w:val="00490682"/>
    <w:rsid w:val="00490707"/>
    <w:rsid w:val="00490746"/>
    <w:rsid w:val="00490C27"/>
    <w:rsid w:val="00490E80"/>
    <w:rsid w:val="00490EBD"/>
    <w:rsid w:val="00491085"/>
    <w:rsid w:val="004911E8"/>
    <w:rsid w:val="00491435"/>
    <w:rsid w:val="00491955"/>
    <w:rsid w:val="004919D0"/>
    <w:rsid w:val="0049201F"/>
    <w:rsid w:val="004920C9"/>
    <w:rsid w:val="004921A9"/>
    <w:rsid w:val="004922FB"/>
    <w:rsid w:val="004929B7"/>
    <w:rsid w:val="00492D67"/>
    <w:rsid w:val="00492D7B"/>
    <w:rsid w:val="00492F8B"/>
    <w:rsid w:val="004931A6"/>
    <w:rsid w:val="00493671"/>
    <w:rsid w:val="004936C9"/>
    <w:rsid w:val="00493884"/>
    <w:rsid w:val="0049397B"/>
    <w:rsid w:val="00493AF3"/>
    <w:rsid w:val="00493D90"/>
    <w:rsid w:val="00493D9B"/>
    <w:rsid w:val="00493E04"/>
    <w:rsid w:val="00493E75"/>
    <w:rsid w:val="00493E95"/>
    <w:rsid w:val="00494808"/>
    <w:rsid w:val="004949B6"/>
    <w:rsid w:val="00494B4C"/>
    <w:rsid w:val="00494CC7"/>
    <w:rsid w:val="00495045"/>
    <w:rsid w:val="004954E9"/>
    <w:rsid w:val="00495813"/>
    <w:rsid w:val="00495830"/>
    <w:rsid w:val="00495943"/>
    <w:rsid w:val="00495C88"/>
    <w:rsid w:val="004967EB"/>
    <w:rsid w:val="004968C7"/>
    <w:rsid w:val="00496FC7"/>
    <w:rsid w:val="00497732"/>
    <w:rsid w:val="0049781F"/>
    <w:rsid w:val="00497B1D"/>
    <w:rsid w:val="00497B95"/>
    <w:rsid w:val="004A002B"/>
    <w:rsid w:val="004A04CF"/>
    <w:rsid w:val="004A07CD"/>
    <w:rsid w:val="004A083D"/>
    <w:rsid w:val="004A1022"/>
    <w:rsid w:val="004A10AF"/>
    <w:rsid w:val="004A127A"/>
    <w:rsid w:val="004A14F0"/>
    <w:rsid w:val="004A14F8"/>
    <w:rsid w:val="004A15F8"/>
    <w:rsid w:val="004A1922"/>
    <w:rsid w:val="004A1E7C"/>
    <w:rsid w:val="004A1F6C"/>
    <w:rsid w:val="004A2067"/>
    <w:rsid w:val="004A2171"/>
    <w:rsid w:val="004A27B5"/>
    <w:rsid w:val="004A2819"/>
    <w:rsid w:val="004A2CD1"/>
    <w:rsid w:val="004A2E1C"/>
    <w:rsid w:val="004A2F00"/>
    <w:rsid w:val="004A3632"/>
    <w:rsid w:val="004A3938"/>
    <w:rsid w:val="004A396C"/>
    <w:rsid w:val="004A3B30"/>
    <w:rsid w:val="004A4C08"/>
    <w:rsid w:val="004A5152"/>
    <w:rsid w:val="004A55EE"/>
    <w:rsid w:val="004A5914"/>
    <w:rsid w:val="004A5987"/>
    <w:rsid w:val="004A5C32"/>
    <w:rsid w:val="004A5E20"/>
    <w:rsid w:val="004A5EB9"/>
    <w:rsid w:val="004A5EDF"/>
    <w:rsid w:val="004A6780"/>
    <w:rsid w:val="004A6787"/>
    <w:rsid w:val="004A6C6F"/>
    <w:rsid w:val="004A6D27"/>
    <w:rsid w:val="004A6F3D"/>
    <w:rsid w:val="004A729F"/>
    <w:rsid w:val="004A76CE"/>
    <w:rsid w:val="004A77BB"/>
    <w:rsid w:val="004A7AD2"/>
    <w:rsid w:val="004A7C41"/>
    <w:rsid w:val="004A7F99"/>
    <w:rsid w:val="004B00D4"/>
    <w:rsid w:val="004B0471"/>
    <w:rsid w:val="004B088C"/>
    <w:rsid w:val="004B095C"/>
    <w:rsid w:val="004B0AC1"/>
    <w:rsid w:val="004B0FAF"/>
    <w:rsid w:val="004B1042"/>
    <w:rsid w:val="004B1322"/>
    <w:rsid w:val="004B132E"/>
    <w:rsid w:val="004B178F"/>
    <w:rsid w:val="004B18AF"/>
    <w:rsid w:val="004B1C52"/>
    <w:rsid w:val="004B1CB4"/>
    <w:rsid w:val="004B1F4F"/>
    <w:rsid w:val="004B1F81"/>
    <w:rsid w:val="004B201F"/>
    <w:rsid w:val="004B22AB"/>
    <w:rsid w:val="004B23F7"/>
    <w:rsid w:val="004B275E"/>
    <w:rsid w:val="004B2813"/>
    <w:rsid w:val="004B28A2"/>
    <w:rsid w:val="004B2977"/>
    <w:rsid w:val="004B2A4C"/>
    <w:rsid w:val="004B2AC3"/>
    <w:rsid w:val="004B2D82"/>
    <w:rsid w:val="004B2DE4"/>
    <w:rsid w:val="004B2EBF"/>
    <w:rsid w:val="004B313E"/>
    <w:rsid w:val="004B31B7"/>
    <w:rsid w:val="004B3345"/>
    <w:rsid w:val="004B34FA"/>
    <w:rsid w:val="004B3B68"/>
    <w:rsid w:val="004B3B7E"/>
    <w:rsid w:val="004B3F00"/>
    <w:rsid w:val="004B427E"/>
    <w:rsid w:val="004B47E8"/>
    <w:rsid w:val="004B4A74"/>
    <w:rsid w:val="004B505D"/>
    <w:rsid w:val="004B518F"/>
    <w:rsid w:val="004B575D"/>
    <w:rsid w:val="004B5983"/>
    <w:rsid w:val="004B5AE0"/>
    <w:rsid w:val="004B5F5A"/>
    <w:rsid w:val="004B5F7D"/>
    <w:rsid w:val="004B6203"/>
    <w:rsid w:val="004B62EC"/>
    <w:rsid w:val="004B6337"/>
    <w:rsid w:val="004B63EE"/>
    <w:rsid w:val="004B68AB"/>
    <w:rsid w:val="004B6ACF"/>
    <w:rsid w:val="004B702E"/>
    <w:rsid w:val="004B71A0"/>
    <w:rsid w:val="004B722B"/>
    <w:rsid w:val="004B7DD9"/>
    <w:rsid w:val="004B7ECB"/>
    <w:rsid w:val="004C0095"/>
    <w:rsid w:val="004C009D"/>
    <w:rsid w:val="004C02B8"/>
    <w:rsid w:val="004C117F"/>
    <w:rsid w:val="004C11B1"/>
    <w:rsid w:val="004C11F3"/>
    <w:rsid w:val="004C157D"/>
    <w:rsid w:val="004C1810"/>
    <w:rsid w:val="004C182A"/>
    <w:rsid w:val="004C18B9"/>
    <w:rsid w:val="004C1901"/>
    <w:rsid w:val="004C1955"/>
    <w:rsid w:val="004C1AC0"/>
    <w:rsid w:val="004C1EC6"/>
    <w:rsid w:val="004C1EF4"/>
    <w:rsid w:val="004C244D"/>
    <w:rsid w:val="004C2670"/>
    <w:rsid w:val="004C28C0"/>
    <w:rsid w:val="004C2C08"/>
    <w:rsid w:val="004C2CAF"/>
    <w:rsid w:val="004C2F68"/>
    <w:rsid w:val="004C321D"/>
    <w:rsid w:val="004C33B9"/>
    <w:rsid w:val="004C359A"/>
    <w:rsid w:val="004C3839"/>
    <w:rsid w:val="004C3BA5"/>
    <w:rsid w:val="004C3C36"/>
    <w:rsid w:val="004C3D2D"/>
    <w:rsid w:val="004C3D8B"/>
    <w:rsid w:val="004C3F7A"/>
    <w:rsid w:val="004C3FCF"/>
    <w:rsid w:val="004C4408"/>
    <w:rsid w:val="004C44E2"/>
    <w:rsid w:val="004C45CC"/>
    <w:rsid w:val="004C469A"/>
    <w:rsid w:val="004C491D"/>
    <w:rsid w:val="004C495C"/>
    <w:rsid w:val="004C4B0C"/>
    <w:rsid w:val="004C4CCE"/>
    <w:rsid w:val="004C4DEE"/>
    <w:rsid w:val="004C5328"/>
    <w:rsid w:val="004C5726"/>
    <w:rsid w:val="004C58BE"/>
    <w:rsid w:val="004C5BE1"/>
    <w:rsid w:val="004C5C92"/>
    <w:rsid w:val="004C5D39"/>
    <w:rsid w:val="004C5D5A"/>
    <w:rsid w:val="004C6258"/>
    <w:rsid w:val="004C62B4"/>
    <w:rsid w:val="004C6302"/>
    <w:rsid w:val="004C6356"/>
    <w:rsid w:val="004C6377"/>
    <w:rsid w:val="004C6D4D"/>
    <w:rsid w:val="004C6DE9"/>
    <w:rsid w:val="004C6E5F"/>
    <w:rsid w:val="004C6ED5"/>
    <w:rsid w:val="004C6F8B"/>
    <w:rsid w:val="004C7386"/>
    <w:rsid w:val="004C758B"/>
    <w:rsid w:val="004C7743"/>
    <w:rsid w:val="004C7766"/>
    <w:rsid w:val="004C7875"/>
    <w:rsid w:val="004C7F74"/>
    <w:rsid w:val="004C7F8D"/>
    <w:rsid w:val="004D0161"/>
    <w:rsid w:val="004D0288"/>
    <w:rsid w:val="004D06D0"/>
    <w:rsid w:val="004D0A6F"/>
    <w:rsid w:val="004D0B9B"/>
    <w:rsid w:val="004D0BDB"/>
    <w:rsid w:val="004D0CFF"/>
    <w:rsid w:val="004D1164"/>
    <w:rsid w:val="004D1249"/>
    <w:rsid w:val="004D1292"/>
    <w:rsid w:val="004D17E6"/>
    <w:rsid w:val="004D1A88"/>
    <w:rsid w:val="004D1AAD"/>
    <w:rsid w:val="004D1ADF"/>
    <w:rsid w:val="004D1D92"/>
    <w:rsid w:val="004D1E8C"/>
    <w:rsid w:val="004D2200"/>
    <w:rsid w:val="004D22C7"/>
    <w:rsid w:val="004D25E9"/>
    <w:rsid w:val="004D26BD"/>
    <w:rsid w:val="004D273C"/>
    <w:rsid w:val="004D291B"/>
    <w:rsid w:val="004D2BCB"/>
    <w:rsid w:val="004D2D5F"/>
    <w:rsid w:val="004D2FA0"/>
    <w:rsid w:val="004D3507"/>
    <w:rsid w:val="004D3730"/>
    <w:rsid w:val="004D38C3"/>
    <w:rsid w:val="004D39C4"/>
    <w:rsid w:val="004D3F6D"/>
    <w:rsid w:val="004D42F5"/>
    <w:rsid w:val="004D44A7"/>
    <w:rsid w:val="004D454C"/>
    <w:rsid w:val="004D47DE"/>
    <w:rsid w:val="004D49AD"/>
    <w:rsid w:val="004D4ACF"/>
    <w:rsid w:val="004D4BBE"/>
    <w:rsid w:val="004D4F16"/>
    <w:rsid w:val="004D54F0"/>
    <w:rsid w:val="004D55ED"/>
    <w:rsid w:val="004D56A6"/>
    <w:rsid w:val="004D5AB8"/>
    <w:rsid w:val="004D5C50"/>
    <w:rsid w:val="004D5E86"/>
    <w:rsid w:val="004D5EF3"/>
    <w:rsid w:val="004D5FBB"/>
    <w:rsid w:val="004D6156"/>
    <w:rsid w:val="004D6374"/>
    <w:rsid w:val="004D6518"/>
    <w:rsid w:val="004D662D"/>
    <w:rsid w:val="004D6759"/>
    <w:rsid w:val="004D6C72"/>
    <w:rsid w:val="004D6E06"/>
    <w:rsid w:val="004D74D1"/>
    <w:rsid w:val="004D74DA"/>
    <w:rsid w:val="004D75D4"/>
    <w:rsid w:val="004D7787"/>
    <w:rsid w:val="004D78DE"/>
    <w:rsid w:val="004D7AF8"/>
    <w:rsid w:val="004D7BF8"/>
    <w:rsid w:val="004D7C63"/>
    <w:rsid w:val="004D7C79"/>
    <w:rsid w:val="004E023A"/>
    <w:rsid w:val="004E031A"/>
    <w:rsid w:val="004E0595"/>
    <w:rsid w:val="004E05AE"/>
    <w:rsid w:val="004E0FFC"/>
    <w:rsid w:val="004E10F9"/>
    <w:rsid w:val="004E15BE"/>
    <w:rsid w:val="004E15D9"/>
    <w:rsid w:val="004E164D"/>
    <w:rsid w:val="004E1720"/>
    <w:rsid w:val="004E1854"/>
    <w:rsid w:val="004E23DA"/>
    <w:rsid w:val="004E2A30"/>
    <w:rsid w:val="004E2A50"/>
    <w:rsid w:val="004E316F"/>
    <w:rsid w:val="004E3599"/>
    <w:rsid w:val="004E36F5"/>
    <w:rsid w:val="004E37E5"/>
    <w:rsid w:val="004E3B0F"/>
    <w:rsid w:val="004E3BDE"/>
    <w:rsid w:val="004E3DD0"/>
    <w:rsid w:val="004E40B6"/>
    <w:rsid w:val="004E4395"/>
    <w:rsid w:val="004E4948"/>
    <w:rsid w:val="004E4D41"/>
    <w:rsid w:val="004E4D87"/>
    <w:rsid w:val="004E4F40"/>
    <w:rsid w:val="004E5478"/>
    <w:rsid w:val="004E54C4"/>
    <w:rsid w:val="004E54EC"/>
    <w:rsid w:val="004E570F"/>
    <w:rsid w:val="004E5BA9"/>
    <w:rsid w:val="004E5F6B"/>
    <w:rsid w:val="004E6243"/>
    <w:rsid w:val="004E6591"/>
    <w:rsid w:val="004E6686"/>
    <w:rsid w:val="004E67E3"/>
    <w:rsid w:val="004E693C"/>
    <w:rsid w:val="004E69B5"/>
    <w:rsid w:val="004E6D97"/>
    <w:rsid w:val="004E6F89"/>
    <w:rsid w:val="004E6F9D"/>
    <w:rsid w:val="004E70A2"/>
    <w:rsid w:val="004E70B9"/>
    <w:rsid w:val="004E74E0"/>
    <w:rsid w:val="004E7648"/>
    <w:rsid w:val="004E7891"/>
    <w:rsid w:val="004E7ACC"/>
    <w:rsid w:val="004E7B4C"/>
    <w:rsid w:val="004E7DFB"/>
    <w:rsid w:val="004E7F60"/>
    <w:rsid w:val="004E7F94"/>
    <w:rsid w:val="004F0071"/>
    <w:rsid w:val="004F016B"/>
    <w:rsid w:val="004F016C"/>
    <w:rsid w:val="004F0609"/>
    <w:rsid w:val="004F06F2"/>
    <w:rsid w:val="004F0A11"/>
    <w:rsid w:val="004F0CC4"/>
    <w:rsid w:val="004F0CEC"/>
    <w:rsid w:val="004F0D1D"/>
    <w:rsid w:val="004F0D73"/>
    <w:rsid w:val="004F0D9E"/>
    <w:rsid w:val="004F0FD3"/>
    <w:rsid w:val="004F125C"/>
    <w:rsid w:val="004F13EC"/>
    <w:rsid w:val="004F161D"/>
    <w:rsid w:val="004F1721"/>
    <w:rsid w:val="004F1B39"/>
    <w:rsid w:val="004F1EF0"/>
    <w:rsid w:val="004F2657"/>
    <w:rsid w:val="004F27DC"/>
    <w:rsid w:val="004F280B"/>
    <w:rsid w:val="004F293B"/>
    <w:rsid w:val="004F2BD9"/>
    <w:rsid w:val="004F2CA8"/>
    <w:rsid w:val="004F2D87"/>
    <w:rsid w:val="004F2FC7"/>
    <w:rsid w:val="004F30A6"/>
    <w:rsid w:val="004F36CD"/>
    <w:rsid w:val="004F3A0D"/>
    <w:rsid w:val="004F3B30"/>
    <w:rsid w:val="004F3BF8"/>
    <w:rsid w:val="004F3C8E"/>
    <w:rsid w:val="004F3E41"/>
    <w:rsid w:val="004F3EFF"/>
    <w:rsid w:val="004F3FDC"/>
    <w:rsid w:val="004F4014"/>
    <w:rsid w:val="004F4792"/>
    <w:rsid w:val="004F4C62"/>
    <w:rsid w:val="004F4DD3"/>
    <w:rsid w:val="004F53EB"/>
    <w:rsid w:val="004F5791"/>
    <w:rsid w:val="004F57A9"/>
    <w:rsid w:val="004F5B56"/>
    <w:rsid w:val="004F5CFB"/>
    <w:rsid w:val="004F615D"/>
    <w:rsid w:val="004F6537"/>
    <w:rsid w:val="004F668F"/>
    <w:rsid w:val="004F6A78"/>
    <w:rsid w:val="004F7491"/>
    <w:rsid w:val="004F74F1"/>
    <w:rsid w:val="004F7AEB"/>
    <w:rsid w:val="004F7B4F"/>
    <w:rsid w:val="004F7F7D"/>
    <w:rsid w:val="004F7F81"/>
    <w:rsid w:val="005000D1"/>
    <w:rsid w:val="00500194"/>
    <w:rsid w:val="00500255"/>
    <w:rsid w:val="00500405"/>
    <w:rsid w:val="0050049F"/>
    <w:rsid w:val="00500813"/>
    <w:rsid w:val="0050102E"/>
    <w:rsid w:val="00501294"/>
    <w:rsid w:val="005012AB"/>
    <w:rsid w:val="0050131D"/>
    <w:rsid w:val="00501672"/>
    <w:rsid w:val="00501833"/>
    <w:rsid w:val="005019FE"/>
    <w:rsid w:val="00501A0D"/>
    <w:rsid w:val="00501C01"/>
    <w:rsid w:val="00501DBA"/>
    <w:rsid w:val="00501E48"/>
    <w:rsid w:val="00501E9C"/>
    <w:rsid w:val="00501FA6"/>
    <w:rsid w:val="00502008"/>
    <w:rsid w:val="00502102"/>
    <w:rsid w:val="00502126"/>
    <w:rsid w:val="00502543"/>
    <w:rsid w:val="0050266E"/>
    <w:rsid w:val="00502D70"/>
    <w:rsid w:val="00502E86"/>
    <w:rsid w:val="00503132"/>
    <w:rsid w:val="0050361B"/>
    <w:rsid w:val="00503C4E"/>
    <w:rsid w:val="00503CC7"/>
    <w:rsid w:val="00503EF7"/>
    <w:rsid w:val="0050405D"/>
    <w:rsid w:val="005041C3"/>
    <w:rsid w:val="00504288"/>
    <w:rsid w:val="005042B4"/>
    <w:rsid w:val="0050443F"/>
    <w:rsid w:val="005049B4"/>
    <w:rsid w:val="00504C87"/>
    <w:rsid w:val="00504E35"/>
    <w:rsid w:val="00504F73"/>
    <w:rsid w:val="00504FBE"/>
    <w:rsid w:val="005058F4"/>
    <w:rsid w:val="00505A11"/>
    <w:rsid w:val="00505A17"/>
    <w:rsid w:val="00505CBF"/>
    <w:rsid w:val="00506510"/>
    <w:rsid w:val="00506567"/>
    <w:rsid w:val="00506AE5"/>
    <w:rsid w:val="00507054"/>
    <w:rsid w:val="00507240"/>
    <w:rsid w:val="0050724E"/>
    <w:rsid w:val="00507532"/>
    <w:rsid w:val="0050783D"/>
    <w:rsid w:val="005078CC"/>
    <w:rsid w:val="00507937"/>
    <w:rsid w:val="00507FA6"/>
    <w:rsid w:val="00510131"/>
    <w:rsid w:val="0051023A"/>
    <w:rsid w:val="0051028F"/>
    <w:rsid w:val="0051042D"/>
    <w:rsid w:val="00510499"/>
    <w:rsid w:val="005106A7"/>
    <w:rsid w:val="00510802"/>
    <w:rsid w:val="005109A9"/>
    <w:rsid w:val="00510B8E"/>
    <w:rsid w:val="00510CF1"/>
    <w:rsid w:val="00510D66"/>
    <w:rsid w:val="005111E8"/>
    <w:rsid w:val="005119FD"/>
    <w:rsid w:val="00511E82"/>
    <w:rsid w:val="00512492"/>
    <w:rsid w:val="005125A0"/>
    <w:rsid w:val="00512622"/>
    <w:rsid w:val="00512B1B"/>
    <w:rsid w:val="00512F71"/>
    <w:rsid w:val="005131E5"/>
    <w:rsid w:val="005135A6"/>
    <w:rsid w:val="00513665"/>
    <w:rsid w:val="0051393F"/>
    <w:rsid w:val="005139BC"/>
    <w:rsid w:val="00513CC3"/>
    <w:rsid w:val="00513ED8"/>
    <w:rsid w:val="00513F79"/>
    <w:rsid w:val="00514621"/>
    <w:rsid w:val="005146F4"/>
    <w:rsid w:val="00514CE1"/>
    <w:rsid w:val="0051507B"/>
    <w:rsid w:val="00515129"/>
    <w:rsid w:val="005151B8"/>
    <w:rsid w:val="00515317"/>
    <w:rsid w:val="005153C5"/>
    <w:rsid w:val="005155F8"/>
    <w:rsid w:val="005156EB"/>
    <w:rsid w:val="00515785"/>
    <w:rsid w:val="00515816"/>
    <w:rsid w:val="0051590C"/>
    <w:rsid w:val="00515AC0"/>
    <w:rsid w:val="00515B44"/>
    <w:rsid w:val="00515C59"/>
    <w:rsid w:val="00515D19"/>
    <w:rsid w:val="00515FEF"/>
    <w:rsid w:val="00516206"/>
    <w:rsid w:val="00516581"/>
    <w:rsid w:val="00516629"/>
    <w:rsid w:val="00516ECE"/>
    <w:rsid w:val="00516F6B"/>
    <w:rsid w:val="00517352"/>
    <w:rsid w:val="00517380"/>
    <w:rsid w:val="00517483"/>
    <w:rsid w:val="00517604"/>
    <w:rsid w:val="005179AC"/>
    <w:rsid w:val="005179BF"/>
    <w:rsid w:val="00517D23"/>
    <w:rsid w:val="0052011E"/>
    <w:rsid w:val="0052012F"/>
    <w:rsid w:val="005201C4"/>
    <w:rsid w:val="00520255"/>
    <w:rsid w:val="00520298"/>
    <w:rsid w:val="00520B98"/>
    <w:rsid w:val="00520C45"/>
    <w:rsid w:val="00520FF0"/>
    <w:rsid w:val="005213CF"/>
    <w:rsid w:val="005216C3"/>
    <w:rsid w:val="00521753"/>
    <w:rsid w:val="0052177B"/>
    <w:rsid w:val="00521E66"/>
    <w:rsid w:val="00521EEF"/>
    <w:rsid w:val="00521F39"/>
    <w:rsid w:val="00522177"/>
    <w:rsid w:val="005223ED"/>
    <w:rsid w:val="00522598"/>
    <w:rsid w:val="00522912"/>
    <w:rsid w:val="0052293C"/>
    <w:rsid w:val="00522CDC"/>
    <w:rsid w:val="00522E1F"/>
    <w:rsid w:val="00522F64"/>
    <w:rsid w:val="00522FA5"/>
    <w:rsid w:val="0052318F"/>
    <w:rsid w:val="00523313"/>
    <w:rsid w:val="0052347B"/>
    <w:rsid w:val="005234E8"/>
    <w:rsid w:val="00523693"/>
    <w:rsid w:val="00523A5E"/>
    <w:rsid w:val="00523AA5"/>
    <w:rsid w:val="00523AC1"/>
    <w:rsid w:val="00523ACA"/>
    <w:rsid w:val="00523B24"/>
    <w:rsid w:val="00523C17"/>
    <w:rsid w:val="00523C9C"/>
    <w:rsid w:val="00523DD6"/>
    <w:rsid w:val="00523E58"/>
    <w:rsid w:val="0052472C"/>
    <w:rsid w:val="00524CF2"/>
    <w:rsid w:val="00524E44"/>
    <w:rsid w:val="00524FE7"/>
    <w:rsid w:val="005250EC"/>
    <w:rsid w:val="00525364"/>
    <w:rsid w:val="0052536B"/>
    <w:rsid w:val="00525474"/>
    <w:rsid w:val="00525CF7"/>
    <w:rsid w:val="00525D07"/>
    <w:rsid w:val="00525D65"/>
    <w:rsid w:val="005260C7"/>
    <w:rsid w:val="00526444"/>
    <w:rsid w:val="00526588"/>
    <w:rsid w:val="00526AF3"/>
    <w:rsid w:val="00526C87"/>
    <w:rsid w:val="00527060"/>
    <w:rsid w:val="00527107"/>
    <w:rsid w:val="00527B81"/>
    <w:rsid w:val="00527E75"/>
    <w:rsid w:val="00527EC4"/>
    <w:rsid w:val="00527EED"/>
    <w:rsid w:val="00527FB4"/>
    <w:rsid w:val="00530156"/>
    <w:rsid w:val="00530531"/>
    <w:rsid w:val="0053057A"/>
    <w:rsid w:val="00530B8D"/>
    <w:rsid w:val="00531370"/>
    <w:rsid w:val="005314C2"/>
    <w:rsid w:val="005314E1"/>
    <w:rsid w:val="00531556"/>
    <w:rsid w:val="005315E3"/>
    <w:rsid w:val="0053194A"/>
    <w:rsid w:val="00531A81"/>
    <w:rsid w:val="00531E23"/>
    <w:rsid w:val="00531EF1"/>
    <w:rsid w:val="00532363"/>
    <w:rsid w:val="005327A2"/>
    <w:rsid w:val="005329B5"/>
    <w:rsid w:val="00532BFB"/>
    <w:rsid w:val="005334C7"/>
    <w:rsid w:val="005339C4"/>
    <w:rsid w:val="00533C16"/>
    <w:rsid w:val="00533C5E"/>
    <w:rsid w:val="00533D60"/>
    <w:rsid w:val="00533E29"/>
    <w:rsid w:val="0053407E"/>
    <w:rsid w:val="005346FA"/>
    <w:rsid w:val="00534747"/>
    <w:rsid w:val="00534915"/>
    <w:rsid w:val="00534978"/>
    <w:rsid w:val="00534B8A"/>
    <w:rsid w:val="0053501D"/>
    <w:rsid w:val="005351CC"/>
    <w:rsid w:val="00535922"/>
    <w:rsid w:val="00535C54"/>
    <w:rsid w:val="00535C7D"/>
    <w:rsid w:val="0053627B"/>
    <w:rsid w:val="005365ED"/>
    <w:rsid w:val="005366F3"/>
    <w:rsid w:val="0053691C"/>
    <w:rsid w:val="00536B3F"/>
    <w:rsid w:val="00536E1F"/>
    <w:rsid w:val="00536EE4"/>
    <w:rsid w:val="00537429"/>
    <w:rsid w:val="00537658"/>
    <w:rsid w:val="005378ED"/>
    <w:rsid w:val="00537934"/>
    <w:rsid w:val="00537AB5"/>
    <w:rsid w:val="00537CE7"/>
    <w:rsid w:val="00540241"/>
    <w:rsid w:val="0054025C"/>
    <w:rsid w:val="00540C23"/>
    <w:rsid w:val="00540D77"/>
    <w:rsid w:val="00540F7A"/>
    <w:rsid w:val="00541067"/>
    <w:rsid w:val="005411B5"/>
    <w:rsid w:val="005412E7"/>
    <w:rsid w:val="0054132D"/>
    <w:rsid w:val="0054145C"/>
    <w:rsid w:val="005414D7"/>
    <w:rsid w:val="0054157A"/>
    <w:rsid w:val="00541798"/>
    <w:rsid w:val="00541914"/>
    <w:rsid w:val="00541DBF"/>
    <w:rsid w:val="00541FAD"/>
    <w:rsid w:val="005420D0"/>
    <w:rsid w:val="00542119"/>
    <w:rsid w:val="0054214F"/>
    <w:rsid w:val="005422DC"/>
    <w:rsid w:val="00542477"/>
    <w:rsid w:val="00542528"/>
    <w:rsid w:val="00542583"/>
    <w:rsid w:val="005426EA"/>
    <w:rsid w:val="005427D1"/>
    <w:rsid w:val="005428E2"/>
    <w:rsid w:val="00542993"/>
    <w:rsid w:val="00542F56"/>
    <w:rsid w:val="00542F57"/>
    <w:rsid w:val="00543146"/>
    <w:rsid w:val="005435A5"/>
    <w:rsid w:val="00543923"/>
    <w:rsid w:val="00543991"/>
    <w:rsid w:val="00543A0D"/>
    <w:rsid w:val="00543CBF"/>
    <w:rsid w:val="00543F1C"/>
    <w:rsid w:val="00543FC0"/>
    <w:rsid w:val="00544087"/>
    <w:rsid w:val="0054425A"/>
    <w:rsid w:val="005442C8"/>
    <w:rsid w:val="00544661"/>
    <w:rsid w:val="00544A53"/>
    <w:rsid w:val="00544B3B"/>
    <w:rsid w:val="00544FF4"/>
    <w:rsid w:val="00545493"/>
    <w:rsid w:val="00545930"/>
    <w:rsid w:val="0054593E"/>
    <w:rsid w:val="00545A28"/>
    <w:rsid w:val="00545C59"/>
    <w:rsid w:val="00545F6B"/>
    <w:rsid w:val="00545FA8"/>
    <w:rsid w:val="0054608A"/>
    <w:rsid w:val="0054664B"/>
    <w:rsid w:val="00546D05"/>
    <w:rsid w:val="00546E2B"/>
    <w:rsid w:val="005473B3"/>
    <w:rsid w:val="005477AA"/>
    <w:rsid w:val="00547972"/>
    <w:rsid w:val="00547978"/>
    <w:rsid w:val="00547B8A"/>
    <w:rsid w:val="00547B92"/>
    <w:rsid w:val="00547C5F"/>
    <w:rsid w:val="00547DDA"/>
    <w:rsid w:val="00547E09"/>
    <w:rsid w:val="00547E6C"/>
    <w:rsid w:val="00547E78"/>
    <w:rsid w:val="00547EBA"/>
    <w:rsid w:val="00550078"/>
    <w:rsid w:val="0055021B"/>
    <w:rsid w:val="00550418"/>
    <w:rsid w:val="005505BC"/>
    <w:rsid w:val="00550A22"/>
    <w:rsid w:val="00550ED0"/>
    <w:rsid w:val="00551271"/>
    <w:rsid w:val="005512C7"/>
    <w:rsid w:val="0055130D"/>
    <w:rsid w:val="00551328"/>
    <w:rsid w:val="0055190F"/>
    <w:rsid w:val="005519DC"/>
    <w:rsid w:val="00551B37"/>
    <w:rsid w:val="00551EF7"/>
    <w:rsid w:val="00552D49"/>
    <w:rsid w:val="00552E97"/>
    <w:rsid w:val="0055369A"/>
    <w:rsid w:val="005537ED"/>
    <w:rsid w:val="00553895"/>
    <w:rsid w:val="00553968"/>
    <w:rsid w:val="00553A77"/>
    <w:rsid w:val="0055446F"/>
    <w:rsid w:val="005544DF"/>
    <w:rsid w:val="00554507"/>
    <w:rsid w:val="005545A8"/>
    <w:rsid w:val="00554749"/>
    <w:rsid w:val="00554E41"/>
    <w:rsid w:val="00555088"/>
    <w:rsid w:val="005553D5"/>
    <w:rsid w:val="005556C1"/>
    <w:rsid w:val="00555928"/>
    <w:rsid w:val="00555A17"/>
    <w:rsid w:val="00555A77"/>
    <w:rsid w:val="00556544"/>
    <w:rsid w:val="00556553"/>
    <w:rsid w:val="00556874"/>
    <w:rsid w:val="00556957"/>
    <w:rsid w:val="00556C05"/>
    <w:rsid w:val="00556D26"/>
    <w:rsid w:val="00556F05"/>
    <w:rsid w:val="00556F62"/>
    <w:rsid w:val="00557281"/>
    <w:rsid w:val="005572BD"/>
    <w:rsid w:val="005572FF"/>
    <w:rsid w:val="00557411"/>
    <w:rsid w:val="0055746A"/>
    <w:rsid w:val="005574A1"/>
    <w:rsid w:val="0055761E"/>
    <w:rsid w:val="00557CFD"/>
    <w:rsid w:val="00557E34"/>
    <w:rsid w:val="005602C1"/>
    <w:rsid w:val="005602C4"/>
    <w:rsid w:val="005604DD"/>
    <w:rsid w:val="00560809"/>
    <w:rsid w:val="00560A29"/>
    <w:rsid w:val="00560D48"/>
    <w:rsid w:val="00560E10"/>
    <w:rsid w:val="00560FBC"/>
    <w:rsid w:val="00561184"/>
    <w:rsid w:val="0056119B"/>
    <w:rsid w:val="0056130A"/>
    <w:rsid w:val="00561447"/>
    <w:rsid w:val="0056163E"/>
    <w:rsid w:val="005616FA"/>
    <w:rsid w:val="00561B6D"/>
    <w:rsid w:val="00561C10"/>
    <w:rsid w:val="00561CCE"/>
    <w:rsid w:val="00561CF1"/>
    <w:rsid w:val="005620D4"/>
    <w:rsid w:val="005621F6"/>
    <w:rsid w:val="00562373"/>
    <w:rsid w:val="00562735"/>
    <w:rsid w:val="00562772"/>
    <w:rsid w:val="00562E02"/>
    <w:rsid w:val="00562F23"/>
    <w:rsid w:val="00562FD0"/>
    <w:rsid w:val="0056301D"/>
    <w:rsid w:val="00563082"/>
    <w:rsid w:val="00563209"/>
    <w:rsid w:val="005632DF"/>
    <w:rsid w:val="00563366"/>
    <w:rsid w:val="005635B1"/>
    <w:rsid w:val="005636CD"/>
    <w:rsid w:val="00563862"/>
    <w:rsid w:val="00563A54"/>
    <w:rsid w:val="00563B7A"/>
    <w:rsid w:val="00563C0C"/>
    <w:rsid w:val="00563FB2"/>
    <w:rsid w:val="00563FCB"/>
    <w:rsid w:val="0056438A"/>
    <w:rsid w:val="005645C1"/>
    <w:rsid w:val="005645FE"/>
    <w:rsid w:val="005646C0"/>
    <w:rsid w:val="0056495D"/>
    <w:rsid w:val="00564CCA"/>
    <w:rsid w:val="00564E4F"/>
    <w:rsid w:val="00565574"/>
    <w:rsid w:val="005656E4"/>
    <w:rsid w:val="0056576E"/>
    <w:rsid w:val="005658D7"/>
    <w:rsid w:val="00565C71"/>
    <w:rsid w:val="00565DBF"/>
    <w:rsid w:val="00565E4C"/>
    <w:rsid w:val="005660EC"/>
    <w:rsid w:val="0056613A"/>
    <w:rsid w:val="00566566"/>
    <w:rsid w:val="005668CC"/>
    <w:rsid w:val="00566C86"/>
    <w:rsid w:val="0056713B"/>
    <w:rsid w:val="005671E7"/>
    <w:rsid w:val="00567990"/>
    <w:rsid w:val="00567AB2"/>
    <w:rsid w:val="00567B12"/>
    <w:rsid w:val="00567B6B"/>
    <w:rsid w:val="00567E15"/>
    <w:rsid w:val="00567E5C"/>
    <w:rsid w:val="005704A1"/>
    <w:rsid w:val="005707A6"/>
    <w:rsid w:val="005708C4"/>
    <w:rsid w:val="00570C8A"/>
    <w:rsid w:val="00570CA4"/>
    <w:rsid w:val="00571015"/>
    <w:rsid w:val="0057104C"/>
    <w:rsid w:val="005712C9"/>
    <w:rsid w:val="005715B5"/>
    <w:rsid w:val="0057182D"/>
    <w:rsid w:val="00571B50"/>
    <w:rsid w:val="005722DE"/>
    <w:rsid w:val="005726DB"/>
    <w:rsid w:val="005726F3"/>
    <w:rsid w:val="00572A63"/>
    <w:rsid w:val="00572B7A"/>
    <w:rsid w:val="00572D83"/>
    <w:rsid w:val="00572F06"/>
    <w:rsid w:val="005731C9"/>
    <w:rsid w:val="0057347A"/>
    <w:rsid w:val="00573566"/>
    <w:rsid w:val="00573BA0"/>
    <w:rsid w:val="00573F4B"/>
    <w:rsid w:val="005742B7"/>
    <w:rsid w:val="005749AB"/>
    <w:rsid w:val="00574D54"/>
    <w:rsid w:val="00574EB4"/>
    <w:rsid w:val="00575078"/>
    <w:rsid w:val="0057548A"/>
    <w:rsid w:val="005755E0"/>
    <w:rsid w:val="00575D7B"/>
    <w:rsid w:val="00575F7B"/>
    <w:rsid w:val="00575FBF"/>
    <w:rsid w:val="00576070"/>
    <w:rsid w:val="005760F4"/>
    <w:rsid w:val="00576146"/>
    <w:rsid w:val="005767C4"/>
    <w:rsid w:val="00576924"/>
    <w:rsid w:val="00576939"/>
    <w:rsid w:val="00576A1C"/>
    <w:rsid w:val="00576B49"/>
    <w:rsid w:val="00576B79"/>
    <w:rsid w:val="00576BA1"/>
    <w:rsid w:val="00576C9E"/>
    <w:rsid w:val="00576DBB"/>
    <w:rsid w:val="00576FD6"/>
    <w:rsid w:val="00577529"/>
    <w:rsid w:val="00577646"/>
    <w:rsid w:val="0057775F"/>
    <w:rsid w:val="00577A94"/>
    <w:rsid w:val="00577B43"/>
    <w:rsid w:val="00577C3B"/>
    <w:rsid w:val="00577CE6"/>
    <w:rsid w:val="00577E31"/>
    <w:rsid w:val="00577EBA"/>
    <w:rsid w:val="00577FDD"/>
    <w:rsid w:val="00580106"/>
    <w:rsid w:val="005801A1"/>
    <w:rsid w:val="00580380"/>
    <w:rsid w:val="005804D1"/>
    <w:rsid w:val="00580764"/>
    <w:rsid w:val="0058076B"/>
    <w:rsid w:val="00580DC2"/>
    <w:rsid w:val="00580DC7"/>
    <w:rsid w:val="00580FB4"/>
    <w:rsid w:val="00581170"/>
    <w:rsid w:val="00581415"/>
    <w:rsid w:val="00581889"/>
    <w:rsid w:val="00581E9B"/>
    <w:rsid w:val="00581F47"/>
    <w:rsid w:val="00582361"/>
    <w:rsid w:val="0058247F"/>
    <w:rsid w:val="00582530"/>
    <w:rsid w:val="00582673"/>
    <w:rsid w:val="00582BCD"/>
    <w:rsid w:val="00582E34"/>
    <w:rsid w:val="00582F83"/>
    <w:rsid w:val="00582FE7"/>
    <w:rsid w:val="0058317D"/>
    <w:rsid w:val="00583633"/>
    <w:rsid w:val="00583846"/>
    <w:rsid w:val="005839A0"/>
    <w:rsid w:val="00583AF7"/>
    <w:rsid w:val="00583B5D"/>
    <w:rsid w:val="00583D09"/>
    <w:rsid w:val="00583DB8"/>
    <w:rsid w:val="00583E85"/>
    <w:rsid w:val="0058444B"/>
    <w:rsid w:val="00584689"/>
    <w:rsid w:val="005848CA"/>
    <w:rsid w:val="00584C16"/>
    <w:rsid w:val="00584ED5"/>
    <w:rsid w:val="00584EFC"/>
    <w:rsid w:val="00585141"/>
    <w:rsid w:val="0058530A"/>
    <w:rsid w:val="0058536B"/>
    <w:rsid w:val="005853C6"/>
    <w:rsid w:val="0058541F"/>
    <w:rsid w:val="005855C7"/>
    <w:rsid w:val="00585AA8"/>
    <w:rsid w:val="00585B28"/>
    <w:rsid w:val="00585E32"/>
    <w:rsid w:val="00586136"/>
    <w:rsid w:val="00586838"/>
    <w:rsid w:val="00586954"/>
    <w:rsid w:val="00586AF2"/>
    <w:rsid w:val="00586B75"/>
    <w:rsid w:val="00586E8A"/>
    <w:rsid w:val="00586F02"/>
    <w:rsid w:val="0058714A"/>
    <w:rsid w:val="0058759C"/>
    <w:rsid w:val="00587732"/>
    <w:rsid w:val="005878D4"/>
    <w:rsid w:val="00587A94"/>
    <w:rsid w:val="00587B93"/>
    <w:rsid w:val="005904A1"/>
    <w:rsid w:val="00590868"/>
    <w:rsid w:val="00590AA5"/>
    <w:rsid w:val="00590D48"/>
    <w:rsid w:val="005914B8"/>
    <w:rsid w:val="0059156B"/>
    <w:rsid w:val="00591590"/>
    <w:rsid w:val="005916D9"/>
    <w:rsid w:val="005923BB"/>
    <w:rsid w:val="005924A1"/>
    <w:rsid w:val="00592572"/>
    <w:rsid w:val="00592660"/>
    <w:rsid w:val="00592860"/>
    <w:rsid w:val="005932C1"/>
    <w:rsid w:val="005933AC"/>
    <w:rsid w:val="00593D10"/>
    <w:rsid w:val="00593F1D"/>
    <w:rsid w:val="005940FB"/>
    <w:rsid w:val="00594220"/>
    <w:rsid w:val="0059430F"/>
    <w:rsid w:val="0059495E"/>
    <w:rsid w:val="00594D27"/>
    <w:rsid w:val="00594F36"/>
    <w:rsid w:val="005951DE"/>
    <w:rsid w:val="00595270"/>
    <w:rsid w:val="0059527A"/>
    <w:rsid w:val="00595408"/>
    <w:rsid w:val="00595715"/>
    <w:rsid w:val="0059571D"/>
    <w:rsid w:val="00595CB8"/>
    <w:rsid w:val="00595DDE"/>
    <w:rsid w:val="00595EEB"/>
    <w:rsid w:val="00595F81"/>
    <w:rsid w:val="0059608A"/>
    <w:rsid w:val="00596138"/>
    <w:rsid w:val="00596364"/>
    <w:rsid w:val="00596716"/>
    <w:rsid w:val="00596832"/>
    <w:rsid w:val="005968C9"/>
    <w:rsid w:val="005969D4"/>
    <w:rsid w:val="00596DB8"/>
    <w:rsid w:val="00596E5E"/>
    <w:rsid w:val="00597126"/>
    <w:rsid w:val="0059759E"/>
    <w:rsid w:val="0059762B"/>
    <w:rsid w:val="005976FE"/>
    <w:rsid w:val="00597845"/>
    <w:rsid w:val="00597849"/>
    <w:rsid w:val="005A027E"/>
    <w:rsid w:val="005A0444"/>
    <w:rsid w:val="005A0447"/>
    <w:rsid w:val="005A08E0"/>
    <w:rsid w:val="005A0E4C"/>
    <w:rsid w:val="005A135E"/>
    <w:rsid w:val="005A1360"/>
    <w:rsid w:val="005A13C8"/>
    <w:rsid w:val="005A14EA"/>
    <w:rsid w:val="005A1755"/>
    <w:rsid w:val="005A18F2"/>
    <w:rsid w:val="005A1ACD"/>
    <w:rsid w:val="005A1C0A"/>
    <w:rsid w:val="005A21B2"/>
    <w:rsid w:val="005A2552"/>
    <w:rsid w:val="005A270E"/>
    <w:rsid w:val="005A2AF7"/>
    <w:rsid w:val="005A2DDC"/>
    <w:rsid w:val="005A2DF2"/>
    <w:rsid w:val="005A2E22"/>
    <w:rsid w:val="005A2EB8"/>
    <w:rsid w:val="005A2F60"/>
    <w:rsid w:val="005A34C2"/>
    <w:rsid w:val="005A3866"/>
    <w:rsid w:val="005A38EC"/>
    <w:rsid w:val="005A4042"/>
    <w:rsid w:val="005A43C1"/>
    <w:rsid w:val="005A43D7"/>
    <w:rsid w:val="005A4409"/>
    <w:rsid w:val="005A4AC3"/>
    <w:rsid w:val="005A4C88"/>
    <w:rsid w:val="005A4D2A"/>
    <w:rsid w:val="005A4D98"/>
    <w:rsid w:val="005A4F1C"/>
    <w:rsid w:val="005A53A8"/>
    <w:rsid w:val="005A5709"/>
    <w:rsid w:val="005A5CE5"/>
    <w:rsid w:val="005A6011"/>
    <w:rsid w:val="005A6054"/>
    <w:rsid w:val="005A61A3"/>
    <w:rsid w:val="005A6569"/>
    <w:rsid w:val="005A6598"/>
    <w:rsid w:val="005A694F"/>
    <w:rsid w:val="005A6BBD"/>
    <w:rsid w:val="005A6E36"/>
    <w:rsid w:val="005A6F32"/>
    <w:rsid w:val="005A7568"/>
    <w:rsid w:val="005A76DA"/>
    <w:rsid w:val="005A79CA"/>
    <w:rsid w:val="005A7A2F"/>
    <w:rsid w:val="005B00FE"/>
    <w:rsid w:val="005B096F"/>
    <w:rsid w:val="005B09F6"/>
    <w:rsid w:val="005B0A7E"/>
    <w:rsid w:val="005B0B02"/>
    <w:rsid w:val="005B0C22"/>
    <w:rsid w:val="005B0C55"/>
    <w:rsid w:val="005B0FE0"/>
    <w:rsid w:val="005B1454"/>
    <w:rsid w:val="005B145C"/>
    <w:rsid w:val="005B1651"/>
    <w:rsid w:val="005B1762"/>
    <w:rsid w:val="005B18AD"/>
    <w:rsid w:val="005B1BA5"/>
    <w:rsid w:val="005B1C29"/>
    <w:rsid w:val="005B1CFC"/>
    <w:rsid w:val="005B1DAB"/>
    <w:rsid w:val="005B1F66"/>
    <w:rsid w:val="005B2019"/>
    <w:rsid w:val="005B24FF"/>
    <w:rsid w:val="005B2C21"/>
    <w:rsid w:val="005B2EAF"/>
    <w:rsid w:val="005B2EC3"/>
    <w:rsid w:val="005B309B"/>
    <w:rsid w:val="005B328B"/>
    <w:rsid w:val="005B33D4"/>
    <w:rsid w:val="005B35DF"/>
    <w:rsid w:val="005B367B"/>
    <w:rsid w:val="005B36CE"/>
    <w:rsid w:val="005B383E"/>
    <w:rsid w:val="005B3B33"/>
    <w:rsid w:val="005B3E6C"/>
    <w:rsid w:val="005B3F16"/>
    <w:rsid w:val="005B3FDD"/>
    <w:rsid w:val="005B40E0"/>
    <w:rsid w:val="005B424B"/>
    <w:rsid w:val="005B4415"/>
    <w:rsid w:val="005B4809"/>
    <w:rsid w:val="005B48AF"/>
    <w:rsid w:val="005B4959"/>
    <w:rsid w:val="005B4ABC"/>
    <w:rsid w:val="005B4CD0"/>
    <w:rsid w:val="005B5067"/>
    <w:rsid w:val="005B5112"/>
    <w:rsid w:val="005B5236"/>
    <w:rsid w:val="005B527C"/>
    <w:rsid w:val="005B5475"/>
    <w:rsid w:val="005B560C"/>
    <w:rsid w:val="005B56E9"/>
    <w:rsid w:val="005B58C8"/>
    <w:rsid w:val="005B58FA"/>
    <w:rsid w:val="005B5AD3"/>
    <w:rsid w:val="005B5CA0"/>
    <w:rsid w:val="005B5CA4"/>
    <w:rsid w:val="005B5E99"/>
    <w:rsid w:val="005B61E8"/>
    <w:rsid w:val="005B6702"/>
    <w:rsid w:val="005B6C6C"/>
    <w:rsid w:val="005B6FCD"/>
    <w:rsid w:val="005B7493"/>
    <w:rsid w:val="005B7756"/>
    <w:rsid w:val="005B7E51"/>
    <w:rsid w:val="005C0233"/>
    <w:rsid w:val="005C02AD"/>
    <w:rsid w:val="005C049C"/>
    <w:rsid w:val="005C0B20"/>
    <w:rsid w:val="005C0CA9"/>
    <w:rsid w:val="005C0E05"/>
    <w:rsid w:val="005C0EFD"/>
    <w:rsid w:val="005C10CD"/>
    <w:rsid w:val="005C1296"/>
    <w:rsid w:val="005C1386"/>
    <w:rsid w:val="005C1555"/>
    <w:rsid w:val="005C15BF"/>
    <w:rsid w:val="005C161B"/>
    <w:rsid w:val="005C1640"/>
    <w:rsid w:val="005C1C6A"/>
    <w:rsid w:val="005C1F8B"/>
    <w:rsid w:val="005C24FB"/>
    <w:rsid w:val="005C264B"/>
    <w:rsid w:val="005C2690"/>
    <w:rsid w:val="005C2A27"/>
    <w:rsid w:val="005C2BEC"/>
    <w:rsid w:val="005C2CA4"/>
    <w:rsid w:val="005C3765"/>
    <w:rsid w:val="005C39C7"/>
    <w:rsid w:val="005C3CBF"/>
    <w:rsid w:val="005C3D44"/>
    <w:rsid w:val="005C3FA9"/>
    <w:rsid w:val="005C4144"/>
    <w:rsid w:val="005C4293"/>
    <w:rsid w:val="005C43D9"/>
    <w:rsid w:val="005C4998"/>
    <w:rsid w:val="005C4B2A"/>
    <w:rsid w:val="005C4DA5"/>
    <w:rsid w:val="005C4DA6"/>
    <w:rsid w:val="005C4FA2"/>
    <w:rsid w:val="005C5461"/>
    <w:rsid w:val="005C54AB"/>
    <w:rsid w:val="005C550B"/>
    <w:rsid w:val="005C5627"/>
    <w:rsid w:val="005C574F"/>
    <w:rsid w:val="005C58A5"/>
    <w:rsid w:val="005C5962"/>
    <w:rsid w:val="005C5ED0"/>
    <w:rsid w:val="005C5F74"/>
    <w:rsid w:val="005C61C7"/>
    <w:rsid w:val="005C6290"/>
    <w:rsid w:val="005C62DC"/>
    <w:rsid w:val="005C63EA"/>
    <w:rsid w:val="005C6432"/>
    <w:rsid w:val="005C6903"/>
    <w:rsid w:val="005C6CC4"/>
    <w:rsid w:val="005C7113"/>
    <w:rsid w:val="005C711C"/>
    <w:rsid w:val="005C72D5"/>
    <w:rsid w:val="005C7446"/>
    <w:rsid w:val="005C75F9"/>
    <w:rsid w:val="005C7D48"/>
    <w:rsid w:val="005D00A1"/>
    <w:rsid w:val="005D0218"/>
    <w:rsid w:val="005D059F"/>
    <w:rsid w:val="005D066C"/>
    <w:rsid w:val="005D0928"/>
    <w:rsid w:val="005D09F0"/>
    <w:rsid w:val="005D0C4D"/>
    <w:rsid w:val="005D0CFA"/>
    <w:rsid w:val="005D0D40"/>
    <w:rsid w:val="005D0E52"/>
    <w:rsid w:val="005D0E6F"/>
    <w:rsid w:val="005D120B"/>
    <w:rsid w:val="005D135D"/>
    <w:rsid w:val="005D1760"/>
    <w:rsid w:val="005D1A44"/>
    <w:rsid w:val="005D1BB9"/>
    <w:rsid w:val="005D1FB9"/>
    <w:rsid w:val="005D202E"/>
    <w:rsid w:val="005D27CD"/>
    <w:rsid w:val="005D2958"/>
    <w:rsid w:val="005D29AD"/>
    <w:rsid w:val="005D2B14"/>
    <w:rsid w:val="005D2BC7"/>
    <w:rsid w:val="005D38B6"/>
    <w:rsid w:val="005D3C8C"/>
    <w:rsid w:val="005D3E71"/>
    <w:rsid w:val="005D405F"/>
    <w:rsid w:val="005D4080"/>
    <w:rsid w:val="005D424A"/>
    <w:rsid w:val="005D4634"/>
    <w:rsid w:val="005D4786"/>
    <w:rsid w:val="005D49BF"/>
    <w:rsid w:val="005D4C3C"/>
    <w:rsid w:val="005D4F53"/>
    <w:rsid w:val="005D50FA"/>
    <w:rsid w:val="005D514E"/>
    <w:rsid w:val="005D5220"/>
    <w:rsid w:val="005D55B5"/>
    <w:rsid w:val="005D56C4"/>
    <w:rsid w:val="005D585F"/>
    <w:rsid w:val="005D5985"/>
    <w:rsid w:val="005D59CE"/>
    <w:rsid w:val="005D5BEB"/>
    <w:rsid w:val="005D5C89"/>
    <w:rsid w:val="005D626D"/>
    <w:rsid w:val="005D6401"/>
    <w:rsid w:val="005D64CB"/>
    <w:rsid w:val="005D657C"/>
    <w:rsid w:val="005D6585"/>
    <w:rsid w:val="005D660D"/>
    <w:rsid w:val="005D67AD"/>
    <w:rsid w:val="005D6C5F"/>
    <w:rsid w:val="005D6D27"/>
    <w:rsid w:val="005D71AE"/>
    <w:rsid w:val="005D73EC"/>
    <w:rsid w:val="005D7414"/>
    <w:rsid w:val="005D7701"/>
    <w:rsid w:val="005D78D1"/>
    <w:rsid w:val="005D7C99"/>
    <w:rsid w:val="005E0531"/>
    <w:rsid w:val="005E06A3"/>
    <w:rsid w:val="005E06C6"/>
    <w:rsid w:val="005E1115"/>
    <w:rsid w:val="005E1130"/>
    <w:rsid w:val="005E140D"/>
    <w:rsid w:val="005E16F5"/>
    <w:rsid w:val="005E1D10"/>
    <w:rsid w:val="005E1DE1"/>
    <w:rsid w:val="005E1F0A"/>
    <w:rsid w:val="005E2271"/>
    <w:rsid w:val="005E2353"/>
    <w:rsid w:val="005E23F1"/>
    <w:rsid w:val="005E2567"/>
    <w:rsid w:val="005E2AF7"/>
    <w:rsid w:val="005E2D5F"/>
    <w:rsid w:val="005E2E68"/>
    <w:rsid w:val="005E30A1"/>
    <w:rsid w:val="005E31B5"/>
    <w:rsid w:val="005E3402"/>
    <w:rsid w:val="005E3570"/>
    <w:rsid w:val="005E3714"/>
    <w:rsid w:val="005E3946"/>
    <w:rsid w:val="005E3AD1"/>
    <w:rsid w:val="005E3DBD"/>
    <w:rsid w:val="005E4130"/>
    <w:rsid w:val="005E4301"/>
    <w:rsid w:val="005E477B"/>
    <w:rsid w:val="005E5169"/>
    <w:rsid w:val="005E51C9"/>
    <w:rsid w:val="005E531A"/>
    <w:rsid w:val="005E53D3"/>
    <w:rsid w:val="005E5680"/>
    <w:rsid w:val="005E5749"/>
    <w:rsid w:val="005E5905"/>
    <w:rsid w:val="005E5AE9"/>
    <w:rsid w:val="005E5DE4"/>
    <w:rsid w:val="005E5F32"/>
    <w:rsid w:val="005E6335"/>
    <w:rsid w:val="005E653B"/>
    <w:rsid w:val="005E688C"/>
    <w:rsid w:val="005E6AE1"/>
    <w:rsid w:val="005E6BA5"/>
    <w:rsid w:val="005E6C4E"/>
    <w:rsid w:val="005E6CF2"/>
    <w:rsid w:val="005E6EA9"/>
    <w:rsid w:val="005E7114"/>
    <w:rsid w:val="005E7B95"/>
    <w:rsid w:val="005E7CF0"/>
    <w:rsid w:val="005E7F17"/>
    <w:rsid w:val="005E7FA8"/>
    <w:rsid w:val="005F008D"/>
    <w:rsid w:val="005F027A"/>
    <w:rsid w:val="005F0533"/>
    <w:rsid w:val="005F0558"/>
    <w:rsid w:val="005F0576"/>
    <w:rsid w:val="005F0A4E"/>
    <w:rsid w:val="005F0BF0"/>
    <w:rsid w:val="005F133C"/>
    <w:rsid w:val="005F137C"/>
    <w:rsid w:val="005F17A4"/>
    <w:rsid w:val="005F18CA"/>
    <w:rsid w:val="005F1908"/>
    <w:rsid w:val="005F19B2"/>
    <w:rsid w:val="005F1CDF"/>
    <w:rsid w:val="005F1D0C"/>
    <w:rsid w:val="005F1DE5"/>
    <w:rsid w:val="005F1E6D"/>
    <w:rsid w:val="005F2003"/>
    <w:rsid w:val="005F2167"/>
    <w:rsid w:val="005F27F5"/>
    <w:rsid w:val="005F2908"/>
    <w:rsid w:val="005F2961"/>
    <w:rsid w:val="005F2A67"/>
    <w:rsid w:val="005F2B12"/>
    <w:rsid w:val="005F2D7E"/>
    <w:rsid w:val="005F31DE"/>
    <w:rsid w:val="005F3261"/>
    <w:rsid w:val="005F33B5"/>
    <w:rsid w:val="005F35A8"/>
    <w:rsid w:val="005F366E"/>
    <w:rsid w:val="005F3891"/>
    <w:rsid w:val="005F3C96"/>
    <w:rsid w:val="005F3E3A"/>
    <w:rsid w:val="005F45B8"/>
    <w:rsid w:val="005F45E6"/>
    <w:rsid w:val="005F47F1"/>
    <w:rsid w:val="005F49DB"/>
    <w:rsid w:val="005F4F6D"/>
    <w:rsid w:val="005F5205"/>
    <w:rsid w:val="005F5210"/>
    <w:rsid w:val="005F547D"/>
    <w:rsid w:val="005F55A2"/>
    <w:rsid w:val="005F5AB1"/>
    <w:rsid w:val="005F5CC2"/>
    <w:rsid w:val="005F5CF5"/>
    <w:rsid w:val="005F5F07"/>
    <w:rsid w:val="005F6116"/>
    <w:rsid w:val="005F6117"/>
    <w:rsid w:val="005F6259"/>
    <w:rsid w:val="005F6576"/>
    <w:rsid w:val="005F67EC"/>
    <w:rsid w:val="005F6BAA"/>
    <w:rsid w:val="005F6F73"/>
    <w:rsid w:val="005F717A"/>
    <w:rsid w:val="005F7839"/>
    <w:rsid w:val="005F7CAC"/>
    <w:rsid w:val="006001CF"/>
    <w:rsid w:val="00600371"/>
    <w:rsid w:val="0060043C"/>
    <w:rsid w:val="00600681"/>
    <w:rsid w:val="00600876"/>
    <w:rsid w:val="00600E97"/>
    <w:rsid w:val="006010EF"/>
    <w:rsid w:val="00601208"/>
    <w:rsid w:val="00601760"/>
    <w:rsid w:val="00601AB6"/>
    <w:rsid w:val="00601AEF"/>
    <w:rsid w:val="00601FA9"/>
    <w:rsid w:val="00601FF1"/>
    <w:rsid w:val="00602188"/>
    <w:rsid w:val="006024B6"/>
    <w:rsid w:val="006025A4"/>
    <w:rsid w:val="00602B01"/>
    <w:rsid w:val="00602B85"/>
    <w:rsid w:val="00602BB2"/>
    <w:rsid w:val="00602DE5"/>
    <w:rsid w:val="00602E78"/>
    <w:rsid w:val="00602F1A"/>
    <w:rsid w:val="00602F6C"/>
    <w:rsid w:val="006038DA"/>
    <w:rsid w:val="00603CB8"/>
    <w:rsid w:val="00603D02"/>
    <w:rsid w:val="00604094"/>
    <w:rsid w:val="00604CD9"/>
    <w:rsid w:val="00604EC8"/>
    <w:rsid w:val="00604ECB"/>
    <w:rsid w:val="006051EC"/>
    <w:rsid w:val="0060537A"/>
    <w:rsid w:val="006053CF"/>
    <w:rsid w:val="00605718"/>
    <w:rsid w:val="00605827"/>
    <w:rsid w:val="00605B62"/>
    <w:rsid w:val="00605C4B"/>
    <w:rsid w:val="00605D13"/>
    <w:rsid w:val="00605D66"/>
    <w:rsid w:val="00605DC7"/>
    <w:rsid w:val="00606189"/>
    <w:rsid w:val="006061CC"/>
    <w:rsid w:val="00606342"/>
    <w:rsid w:val="00606B53"/>
    <w:rsid w:val="00606C78"/>
    <w:rsid w:val="00606F2E"/>
    <w:rsid w:val="006070B5"/>
    <w:rsid w:val="00607181"/>
    <w:rsid w:val="006072FF"/>
    <w:rsid w:val="006074B1"/>
    <w:rsid w:val="0060793B"/>
    <w:rsid w:val="00607A47"/>
    <w:rsid w:val="00607AD1"/>
    <w:rsid w:val="00607F83"/>
    <w:rsid w:val="00607FF8"/>
    <w:rsid w:val="00610242"/>
    <w:rsid w:val="006103B8"/>
    <w:rsid w:val="0061044E"/>
    <w:rsid w:val="006105BE"/>
    <w:rsid w:val="006105CD"/>
    <w:rsid w:val="006105DB"/>
    <w:rsid w:val="00610727"/>
    <w:rsid w:val="006107A3"/>
    <w:rsid w:val="0061109D"/>
    <w:rsid w:val="006111E0"/>
    <w:rsid w:val="006111F9"/>
    <w:rsid w:val="00611341"/>
    <w:rsid w:val="00611449"/>
    <w:rsid w:val="006115D3"/>
    <w:rsid w:val="00611638"/>
    <w:rsid w:val="006118AD"/>
    <w:rsid w:val="00611C81"/>
    <w:rsid w:val="00611DFD"/>
    <w:rsid w:val="00611E7E"/>
    <w:rsid w:val="00611F70"/>
    <w:rsid w:val="006120AF"/>
    <w:rsid w:val="006122C6"/>
    <w:rsid w:val="006122DD"/>
    <w:rsid w:val="006122F6"/>
    <w:rsid w:val="006126D0"/>
    <w:rsid w:val="00612997"/>
    <w:rsid w:val="006129F7"/>
    <w:rsid w:val="00612B92"/>
    <w:rsid w:val="00613009"/>
    <w:rsid w:val="006136F3"/>
    <w:rsid w:val="00613756"/>
    <w:rsid w:val="00613C3A"/>
    <w:rsid w:val="00613CB4"/>
    <w:rsid w:val="00613D1C"/>
    <w:rsid w:val="00613DD2"/>
    <w:rsid w:val="006140D9"/>
    <w:rsid w:val="00614173"/>
    <w:rsid w:val="00614182"/>
    <w:rsid w:val="00614253"/>
    <w:rsid w:val="006142B7"/>
    <w:rsid w:val="006143BB"/>
    <w:rsid w:val="006143DF"/>
    <w:rsid w:val="006145CD"/>
    <w:rsid w:val="006146C0"/>
    <w:rsid w:val="00614703"/>
    <w:rsid w:val="00614C40"/>
    <w:rsid w:val="00615378"/>
    <w:rsid w:val="006155C9"/>
    <w:rsid w:val="00615C61"/>
    <w:rsid w:val="00616174"/>
    <w:rsid w:val="006162A7"/>
    <w:rsid w:val="0061630C"/>
    <w:rsid w:val="00616383"/>
    <w:rsid w:val="0061638F"/>
    <w:rsid w:val="00616586"/>
    <w:rsid w:val="00616611"/>
    <w:rsid w:val="0061664A"/>
    <w:rsid w:val="006166BD"/>
    <w:rsid w:val="00616B43"/>
    <w:rsid w:val="00616D6E"/>
    <w:rsid w:val="00616DE7"/>
    <w:rsid w:val="00617068"/>
    <w:rsid w:val="006170B2"/>
    <w:rsid w:val="006171B9"/>
    <w:rsid w:val="0061725D"/>
    <w:rsid w:val="00617341"/>
    <w:rsid w:val="0061736D"/>
    <w:rsid w:val="0061744F"/>
    <w:rsid w:val="00617573"/>
    <w:rsid w:val="00617647"/>
    <w:rsid w:val="0061767D"/>
    <w:rsid w:val="006176EB"/>
    <w:rsid w:val="00617834"/>
    <w:rsid w:val="006178D0"/>
    <w:rsid w:val="00617BF7"/>
    <w:rsid w:val="00617D99"/>
    <w:rsid w:val="00617E09"/>
    <w:rsid w:val="00617E4E"/>
    <w:rsid w:val="00617FA1"/>
    <w:rsid w:val="0062030C"/>
    <w:rsid w:val="006206CF"/>
    <w:rsid w:val="00620711"/>
    <w:rsid w:val="006207AF"/>
    <w:rsid w:val="0062088E"/>
    <w:rsid w:val="006208D1"/>
    <w:rsid w:val="00620BF1"/>
    <w:rsid w:val="00620C5E"/>
    <w:rsid w:val="00621039"/>
    <w:rsid w:val="006212BC"/>
    <w:rsid w:val="0062173E"/>
    <w:rsid w:val="006217C9"/>
    <w:rsid w:val="00621814"/>
    <w:rsid w:val="00621BD5"/>
    <w:rsid w:val="00621D55"/>
    <w:rsid w:val="0062223C"/>
    <w:rsid w:val="00622345"/>
    <w:rsid w:val="00622A40"/>
    <w:rsid w:val="00622AA2"/>
    <w:rsid w:val="00622D5F"/>
    <w:rsid w:val="00622D7C"/>
    <w:rsid w:val="00622E24"/>
    <w:rsid w:val="00623310"/>
    <w:rsid w:val="00623553"/>
    <w:rsid w:val="0062373C"/>
    <w:rsid w:val="006238A5"/>
    <w:rsid w:val="00623D5E"/>
    <w:rsid w:val="00624058"/>
    <w:rsid w:val="00624090"/>
    <w:rsid w:val="006240B6"/>
    <w:rsid w:val="006242EB"/>
    <w:rsid w:val="00624311"/>
    <w:rsid w:val="006244BB"/>
    <w:rsid w:val="00624581"/>
    <w:rsid w:val="006248AC"/>
    <w:rsid w:val="00624974"/>
    <w:rsid w:val="00624BC1"/>
    <w:rsid w:val="00625099"/>
    <w:rsid w:val="00625249"/>
    <w:rsid w:val="00625318"/>
    <w:rsid w:val="0062553A"/>
    <w:rsid w:val="006255C1"/>
    <w:rsid w:val="006257DA"/>
    <w:rsid w:val="0062619B"/>
    <w:rsid w:val="0062667D"/>
    <w:rsid w:val="00626C14"/>
    <w:rsid w:val="00626C2C"/>
    <w:rsid w:val="00626CE9"/>
    <w:rsid w:val="00626DA2"/>
    <w:rsid w:val="00626F9D"/>
    <w:rsid w:val="00627191"/>
    <w:rsid w:val="006271C3"/>
    <w:rsid w:val="006272B3"/>
    <w:rsid w:val="0062736C"/>
    <w:rsid w:val="0062760B"/>
    <w:rsid w:val="00627C6E"/>
    <w:rsid w:val="00627D1F"/>
    <w:rsid w:val="00630422"/>
    <w:rsid w:val="0063052F"/>
    <w:rsid w:val="00630577"/>
    <w:rsid w:val="0063074C"/>
    <w:rsid w:val="0063081E"/>
    <w:rsid w:val="0063083C"/>
    <w:rsid w:val="00631461"/>
    <w:rsid w:val="00631622"/>
    <w:rsid w:val="006318A4"/>
    <w:rsid w:val="006319CC"/>
    <w:rsid w:val="00631EFB"/>
    <w:rsid w:val="00631F3A"/>
    <w:rsid w:val="0063204A"/>
    <w:rsid w:val="0063229B"/>
    <w:rsid w:val="006324E0"/>
    <w:rsid w:val="00632625"/>
    <w:rsid w:val="006327F4"/>
    <w:rsid w:val="0063285B"/>
    <w:rsid w:val="00632A90"/>
    <w:rsid w:val="00632BF3"/>
    <w:rsid w:val="00632EFB"/>
    <w:rsid w:val="0063309C"/>
    <w:rsid w:val="006335D8"/>
    <w:rsid w:val="00633620"/>
    <w:rsid w:val="0063378D"/>
    <w:rsid w:val="006337A2"/>
    <w:rsid w:val="00633BF0"/>
    <w:rsid w:val="00633CC9"/>
    <w:rsid w:val="00633D6A"/>
    <w:rsid w:val="00633E54"/>
    <w:rsid w:val="00633F57"/>
    <w:rsid w:val="00633F92"/>
    <w:rsid w:val="006341E5"/>
    <w:rsid w:val="00634251"/>
    <w:rsid w:val="006343B5"/>
    <w:rsid w:val="006345FF"/>
    <w:rsid w:val="00634601"/>
    <w:rsid w:val="006346C6"/>
    <w:rsid w:val="00634C78"/>
    <w:rsid w:val="00634D5B"/>
    <w:rsid w:val="00634D90"/>
    <w:rsid w:val="006353CD"/>
    <w:rsid w:val="00635716"/>
    <w:rsid w:val="00635A5F"/>
    <w:rsid w:val="00635E70"/>
    <w:rsid w:val="00635F3E"/>
    <w:rsid w:val="0063606D"/>
    <w:rsid w:val="0063619B"/>
    <w:rsid w:val="0063632C"/>
    <w:rsid w:val="0063639B"/>
    <w:rsid w:val="0063677D"/>
    <w:rsid w:val="00636805"/>
    <w:rsid w:val="00636A0D"/>
    <w:rsid w:val="00636C90"/>
    <w:rsid w:val="00636EAD"/>
    <w:rsid w:val="0063736F"/>
    <w:rsid w:val="006374CA"/>
    <w:rsid w:val="00637B20"/>
    <w:rsid w:val="00640032"/>
    <w:rsid w:val="006400CD"/>
    <w:rsid w:val="006402DA"/>
    <w:rsid w:val="006404DF"/>
    <w:rsid w:val="006411B5"/>
    <w:rsid w:val="006415E7"/>
    <w:rsid w:val="0064175D"/>
    <w:rsid w:val="00641886"/>
    <w:rsid w:val="00641930"/>
    <w:rsid w:val="00641C2E"/>
    <w:rsid w:val="00641C47"/>
    <w:rsid w:val="00641D75"/>
    <w:rsid w:val="00641E21"/>
    <w:rsid w:val="00642163"/>
    <w:rsid w:val="0064291A"/>
    <w:rsid w:val="006429E0"/>
    <w:rsid w:val="00642A30"/>
    <w:rsid w:val="00642BEE"/>
    <w:rsid w:val="00642E04"/>
    <w:rsid w:val="00642E4A"/>
    <w:rsid w:val="006430A7"/>
    <w:rsid w:val="006436AB"/>
    <w:rsid w:val="006437A4"/>
    <w:rsid w:val="00643867"/>
    <w:rsid w:val="006438DA"/>
    <w:rsid w:val="00643C33"/>
    <w:rsid w:val="00643E84"/>
    <w:rsid w:val="00643EAE"/>
    <w:rsid w:val="006440E9"/>
    <w:rsid w:val="00644729"/>
    <w:rsid w:val="006447AF"/>
    <w:rsid w:val="006447CB"/>
    <w:rsid w:val="0064497C"/>
    <w:rsid w:val="00644C29"/>
    <w:rsid w:val="006450B8"/>
    <w:rsid w:val="006457A0"/>
    <w:rsid w:val="0064581E"/>
    <w:rsid w:val="0064596B"/>
    <w:rsid w:val="00645EDF"/>
    <w:rsid w:val="00646050"/>
    <w:rsid w:val="00646199"/>
    <w:rsid w:val="006467B4"/>
    <w:rsid w:val="00646CF0"/>
    <w:rsid w:val="00646E6D"/>
    <w:rsid w:val="00646FA1"/>
    <w:rsid w:val="00647194"/>
    <w:rsid w:val="006471B6"/>
    <w:rsid w:val="0064745E"/>
    <w:rsid w:val="00647472"/>
    <w:rsid w:val="006475D1"/>
    <w:rsid w:val="006476A0"/>
    <w:rsid w:val="00647831"/>
    <w:rsid w:val="00647860"/>
    <w:rsid w:val="006479E4"/>
    <w:rsid w:val="00650041"/>
    <w:rsid w:val="00650083"/>
    <w:rsid w:val="006500E1"/>
    <w:rsid w:val="00650205"/>
    <w:rsid w:val="00650AEE"/>
    <w:rsid w:val="00651AAB"/>
    <w:rsid w:val="00651BC0"/>
    <w:rsid w:val="00651E83"/>
    <w:rsid w:val="0065205B"/>
    <w:rsid w:val="006522CA"/>
    <w:rsid w:val="0065324C"/>
    <w:rsid w:val="00653566"/>
    <w:rsid w:val="006535E2"/>
    <w:rsid w:val="00653797"/>
    <w:rsid w:val="00653808"/>
    <w:rsid w:val="00653928"/>
    <w:rsid w:val="006539C2"/>
    <w:rsid w:val="00653D7E"/>
    <w:rsid w:val="00653DB1"/>
    <w:rsid w:val="00653E4B"/>
    <w:rsid w:val="00654020"/>
    <w:rsid w:val="006540A0"/>
    <w:rsid w:val="0065449B"/>
    <w:rsid w:val="006544E4"/>
    <w:rsid w:val="006548A0"/>
    <w:rsid w:val="00654C3A"/>
    <w:rsid w:val="00654DA2"/>
    <w:rsid w:val="0065513C"/>
    <w:rsid w:val="006551C2"/>
    <w:rsid w:val="00655307"/>
    <w:rsid w:val="0065548F"/>
    <w:rsid w:val="0065555E"/>
    <w:rsid w:val="0065562F"/>
    <w:rsid w:val="00655792"/>
    <w:rsid w:val="00656056"/>
    <w:rsid w:val="006560C4"/>
    <w:rsid w:val="006561F3"/>
    <w:rsid w:val="0065648F"/>
    <w:rsid w:val="00656681"/>
    <w:rsid w:val="00656798"/>
    <w:rsid w:val="006568AA"/>
    <w:rsid w:val="006569E2"/>
    <w:rsid w:val="00656A17"/>
    <w:rsid w:val="00656CE5"/>
    <w:rsid w:val="00656D5E"/>
    <w:rsid w:val="00656F9F"/>
    <w:rsid w:val="00657061"/>
    <w:rsid w:val="0065711B"/>
    <w:rsid w:val="00657170"/>
    <w:rsid w:val="00657184"/>
    <w:rsid w:val="00657248"/>
    <w:rsid w:val="0065730D"/>
    <w:rsid w:val="00657754"/>
    <w:rsid w:val="0065793F"/>
    <w:rsid w:val="00657C04"/>
    <w:rsid w:val="00657C64"/>
    <w:rsid w:val="00660496"/>
    <w:rsid w:val="00660542"/>
    <w:rsid w:val="00660D3F"/>
    <w:rsid w:val="00661351"/>
    <w:rsid w:val="00661374"/>
    <w:rsid w:val="006619C2"/>
    <w:rsid w:val="00661A75"/>
    <w:rsid w:val="00661CF6"/>
    <w:rsid w:val="00661E9E"/>
    <w:rsid w:val="00661F97"/>
    <w:rsid w:val="0066208C"/>
    <w:rsid w:val="006623A7"/>
    <w:rsid w:val="006623AC"/>
    <w:rsid w:val="00662643"/>
    <w:rsid w:val="0066277C"/>
    <w:rsid w:val="006627A7"/>
    <w:rsid w:val="006628B3"/>
    <w:rsid w:val="00662F63"/>
    <w:rsid w:val="0066335D"/>
    <w:rsid w:val="0066358B"/>
    <w:rsid w:val="00663685"/>
    <w:rsid w:val="006636ED"/>
    <w:rsid w:val="0066385B"/>
    <w:rsid w:val="00663979"/>
    <w:rsid w:val="006639E0"/>
    <w:rsid w:val="006639F3"/>
    <w:rsid w:val="00663B41"/>
    <w:rsid w:val="00663C92"/>
    <w:rsid w:val="00664252"/>
    <w:rsid w:val="0066432B"/>
    <w:rsid w:val="0066435C"/>
    <w:rsid w:val="0066451C"/>
    <w:rsid w:val="0066475A"/>
    <w:rsid w:val="00664833"/>
    <w:rsid w:val="00664A00"/>
    <w:rsid w:val="00664B39"/>
    <w:rsid w:val="00664EA1"/>
    <w:rsid w:val="006650BA"/>
    <w:rsid w:val="00665243"/>
    <w:rsid w:val="0066541F"/>
    <w:rsid w:val="00665583"/>
    <w:rsid w:val="006655FB"/>
    <w:rsid w:val="00665D22"/>
    <w:rsid w:val="00666060"/>
    <w:rsid w:val="006660DF"/>
    <w:rsid w:val="006664C8"/>
    <w:rsid w:val="00666860"/>
    <w:rsid w:val="00666930"/>
    <w:rsid w:val="00666B63"/>
    <w:rsid w:val="00666D2F"/>
    <w:rsid w:val="00666EB2"/>
    <w:rsid w:val="00666F19"/>
    <w:rsid w:val="0066712F"/>
    <w:rsid w:val="0066743F"/>
    <w:rsid w:val="0066746C"/>
    <w:rsid w:val="0066748E"/>
    <w:rsid w:val="00667593"/>
    <w:rsid w:val="00667B4B"/>
    <w:rsid w:val="00667DA9"/>
    <w:rsid w:val="006704F2"/>
    <w:rsid w:val="0067065B"/>
    <w:rsid w:val="006706DA"/>
    <w:rsid w:val="006707E8"/>
    <w:rsid w:val="0067094C"/>
    <w:rsid w:val="0067095F"/>
    <w:rsid w:val="00670BB9"/>
    <w:rsid w:val="00670F57"/>
    <w:rsid w:val="006710A9"/>
    <w:rsid w:val="00671254"/>
    <w:rsid w:val="006712B7"/>
    <w:rsid w:val="006713CA"/>
    <w:rsid w:val="00671743"/>
    <w:rsid w:val="00671766"/>
    <w:rsid w:val="006719B4"/>
    <w:rsid w:val="00671FE1"/>
    <w:rsid w:val="00671FF1"/>
    <w:rsid w:val="00672049"/>
    <w:rsid w:val="006721CB"/>
    <w:rsid w:val="00672310"/>
    <w:rsid w:val="006723D8"/>
    <w:rsid w:val="006723EB"/>
    <w:rsid w:val="0067245A"/>
    <w:rsid w:val="0067256D"/>
    <w:rsid w:val="00672D3D"/>
    <w:rsid w:val="00673282"/>
    <w:rsid w:val="006734A4"/>
    <w:rsid w:val="00673554"/>
    <w:rsid w:val="0067365B"/>
    <w:rsid w:val="00673CA6"/>
    <w:rsid w:val="006741BD"/>
    <w:rsid w:val="00674402"/>
    <w:rsid w:val="00674748"/>
    <w:rsid w:val="00674791"/>
    <w:rsid w:val="006747E6"/>
    <w:rsid w:val="00674918"/>
    <w:rsid w:val="00674AC0"/>
    <w:rsid w:val="00674B10"/>
    <w:rsid w:val="0067516B"/>
    <w:rsid w:val="00675268"/>
    <w:rsid w:val="00675302"/>
    <w:rsid w:val="0067589C"/>
    <w:rsid w:val="006760CB"/>
    <w:rsid w:val="00676293"/>
    <w:rsid w:val="00676325"/>
    <w:rsid w:val="00676446"/>
    <w:rsid w:val="00676705"/>
    <w:rsid w:val="00676A58"/>
    <w:rsid w:val="00676C5C"/>
    <w:rsid w:val="00676CD0"/>
    <w:rsid w:val="00676DF7"/>
    <w:rsid w:val="00676EEC"/>
    <w:rsid w:val="0067721A"/>
    <w:rsid w:val="00677257"/>
    <w:rsid w:val="00677372"/>
    <w:rsid w:val="00677382"/>
    <w:rsid w:val="0067785C"/>
    <w:rsid w:val="006779A4"/>
    <w:rsid w:val="00677A6C"/>
    <w:rsid w:val="00677E14"/>
    <w:rsid w:val="00677E1C"/>
    <w:rsid w:val="00677F2A"/>
    <w:rsid w:val="00677F90"/>
    <w:rsid w:val="006802E2"/>
    <w:rsid w:val="006805D3"/>
    <w:rsid w:val="0068066A"/>
    <w:rsid w:val="00680830"/>
    <w:rsid w:val="00680BAD"/>
    <w:rsid w:val="00680CCC"/>
    <w:rsid w:val="00680F3D"/>
    <w:rsid w:val="006811C6"/>
    <w:rsid w:val="0068165F"/>
    <w:rsid w:val="00681676"/>
    <w:rsid w:val="006818FD"/>
    <w:rsid w:val="00681A45"/>
    <w:rsid w:val="00681AF5"/>
    <w:rsid w:val="00681D27"/>
    <w:rsid w:val="00681D4E"/>
    <w:rsid w:val="00681DB5"/>
    <w:rsid w:val="006822C9"/>
    <w:rsid w:val="0068231F"/>
    <w:rsid w:val="006827FE"/>
    <w:rsid w:val="006828E9"/>
    <w:rsid w:val="006829B6"/>
    <w:rsid w:val="00682A45"/>
    <w:rsid w:val="00683447"/>
    <w:rsid w:val="00683648"/>
    <w:rsid w:val="00683936"/>
    <w:rsid w:val="00683C71"/>
    <w:rsid w:val="00683D32"/>
    <w:rsid w:val="00683D96"/>
    <w:rsid w:val="00683F2E"/>
    <w:rsid w:val="00684137"/>
    <w:rsid w:val="00684171"/>
    <w:rsid w:val="006845AF"/>
    <w:rsid w:val="00684622"/>
    <w:rsid w:val="00684626"/>
    <w:rsid w:val="006848EA"/>
    <w:rsid w:val="00684A8B"/>
    <w:rsid w:val="00684B8F"/>
    <w:rsid w:val="00684BC7"/>
    <w:rsid w:val="00684CD9"/>
    <w:rsid w:val="00684CF8"/>
    <w:rsid w:val="00684F64"/>
    <w:rsid w:val="0068559C"/>
    <w:rsid w:val="00685834"/>
    <w:rsid w:val="00685D20"/>
    <w:rsid w:val="0068617E"/>
    <w:rsid w:val="00686296"/>
    <w:rsid w:val="00686339"/>
    <w:rsid w:val="00686681"/>
    <w:rsid w:val="00686B1D"/>
    <w:rsid w:val="00686CEF"/>
    <w:rsid w:val="00686D73"/>
    <w:rsid w:val="00686F83"/>
    <w:rsid w:val="00687390"/>
    <w:rsid w:val="00687B74"/>
    <w:rsid w:val="00687C47"/>
    <w:rsid w:val="00687F4D"/>
    <w:rsid w:val="00690053"/>
    <w:rsid w:val="00690192"/>
    <w:rsid w:val="006904A1"/>
    <w:rsid w:val="006904D5"/>
    <w:rsid w:val="0069066C"/>
    <w:rsid w:val="00690998"/>
    <w:rsid w:val="00690A9C"/>
    <w:rsid w:val="006912B1"/>
    <w:rsid w:val="0069137D"/>
    <w:rsid w:val="00691404"/>
    <w:rsid w:val="006915D1"/>
    <w:rsid w:val="006916EB"/>
    <w:rsid w:val="0069173D"/>
    <w:rsid w:val="006917D9"/>
    <w:rsid w:val="0069196F"/>
    <w:rsid w:val="00691A7B"/>
    <w:rsid w:val="00691B4B"/>
    <w:rsid w:val="0069200B"/>
    <w:rsid w:val="00692046"/>
    <w:rsid w:val="0069239F"/>
    <w:rsid w:val="0069288A"/>
    <w:rsid w:val="00692AC6"/>
    <w:rsid w:val="00692C7F"/>
    <w:rsid w:val="00692E2B"/>
    <w:rsid w:val="00692E3F"/>
    <w:rsid w:val="0069395E"/>
    <w:rsid w:val="006942A7"/>
    <w:rsid w:val="0069446E"/>
    <w:rsid w:val="006944EB"/>
    <w:rsid w:val="006947AD"/>
    <w:rsid w:val="00694A14"/>
    <w:rsid w:val="00694B0B"/>
    <w:rsid w:val="00694E3A"/>
    <w:rsid w:val="006951C5"/>
    <w:rsid w:val="00695558"/>
    <w:rsid w:val="00695A43"/>
    <w:rsid w:val="00695B73"/>
    <w:rsid w:val="00695D36"/>
    <w:rsid w:val="00695EE0"/>
    <w:rsid w:val="00695F52"/>
    <w:rsid w:val="0069646F"/>
    <w:rsid w:val="006964CF"/>
    <w:rsid w:val="00696508"/>
    <w:rsid w:val="0069678A"/>
    <w:rsid w:val="00696891"/>
    <w:rsid w:val="006968D3"/>
    <w:rsid w:val="00696EAB"/>
    <w:rsid w:val="00697061"/>
    <w:rsid w:val="00697153"/>
    <w:rsid w:val="00697483"/>
    <w:rsid w:val="0069751B"/>
    <w:rsid w:val="00697602"/>
    <w:rsid w:val="00697764"/>
    <w:rsid w:val="00697940"/>
    <w:rsid w:val="006979EC"/>
    <w:rsid w:val="00697CFB"/>
    <w:rsid w:val="00697E65"/>
    <w:rsid w:val="00697F8B"/>
    <w:rsid w:val="006A014C"/>
    <w:rsid w:val="006A03EE"/>
    <w:rsid w:val="006A087A"/>
    <w:rsid w:val="006A0B83"/>
    <w:rsid w:val="006A0CCE"/>
    <w:rsid w:val="006A0D69"/>
    <w:rsid w:val="006A0F7A"/>
    <w:rsid w:val="006A1113"/>
    <w:rsid w:val="006A1290"/>
    <w:rsid w:val="006A136D"/>
    <w:rsid w:val="006A1495"/>
    <w:rsid w:val="006A1505"/>
    <w:rsid w:val="006A152D"/>
    <w:rsid w:val="006A16CD"/>
    <w:rsid w:val="006A18C2"/>
    <w:rsid w:val="006A1CDF"/>
    <w:rsid w:val="006A2117"/>
    <w:rsid w:val="006A2167"/>
    <w:rsid w:val="006A2297"/>
    <w:rsid w:val="006A22A9"/>
    <w:rsid w:val="006A243F"/>
    <w:rsid w:val="006A2462"/>
    <w:rsid w:val="006A25E2"/>
    <w:rsid w:val="006A2897"/>
    <w:rsid w:val="006A2C2C"/>
    <w:rsid w:val="006A2CFE"/>
    <w:rsid w:val="006A2E20"/>
    <w:rsid w:val="006A3916"/>
    <w:rsid w:val="006A3992"/>
    <w:rsid w:val="006A3B6E"/>
    <w:rsid w:val="006A3D1E"/>
    <w:rsid w:val="006A3F0A"/>
    <w:rsid w:val="006A3F4C"/>
    <w:rsid w:val="006A455B"/>
    <w:rsid w:val="006A4853"/>
    <w:rsid w:val="006A4F74"/>
    <w:rsid w:val="006A4FB7"/>
    <w:rsid w:val="006A5147"/>
    <w:rsid w:val="006A550F"/>
    <w:rsid w:val="006A566B"/>
    <w:rsid w:val="006A5824"/>
    <w:rsid w:val="006A5922"/>
    <w:rsid w:val="006A59C4"/>
    <w:rsid w:val="006A5AAC"/>
    <w:rsid w:val="006A5B8B"/>
    <w:rsid w:val="006A5CD2"/>
    <w:rsid w:val="006A5D16"/>
    <w:rsid w:val="006A5D30"/>
    <w:rsid w:val="006A605F"/>
    <w:rsid w:val="006A6665"/>
    <w:rsid w:val="006A66E2"/>
    <w:rsid w:val="006A6885"/>
    <w:rsid w:val="006A69F6"/>
    <w:rsid w:val="006A6B43"/>
    <w:rsid w:val="006A6C5D"/>
    <w:rsid w:val="006A6DF6"/>
    <w:rsid w:val="006A7194"/>
    <w:rsid w:val="006A7298"/>
    <w:rsid w:val="006A73AC"/>
    <w:rsid w:val="006A74D3"/>
    <w:rsid w:val="006A7582"/>
    <w:rsid w:val="006A7EA1"/>
    <w:rsid w:val="006A7F6C"/>
    <w:rsid w:val="006A7FB4"/>
    <w:rsid w:val="006B0183"/>
    <w:rsid w:val="006B031F"/>
    <w:rsid w:val="006B0482"/>
    <w:rsid w:val="006B04D3"/>
    <w:rsid w:val="006B09D7"/>
    <w:rsid w:val="006B0E8F"/>
    <w:rsid w:val="006B123B"/>
    <w:rsid w:val="006B1595"/>
    <w:rsid w:val="006B15EE"/>
    <w:rsid w:val="006B16FC"/>
    <w:rsid w:val="006B17AA"/>
    <w:rsid w:val="006B17CB"/>
    <w:rsid w:val="006B192D"/>
    <w:rsid w:val="006B1994"/>
    <w:rsid w:val="006B1A59"/>
    <w:rsid w:val="006B1B0F"/>
    <w:rsid w:val="006B1B1E"/>
    <w:rsid w:val="006B1B28"/>
    <w:rsid w:val="006B1CBE"/>
    <w:rsid w:val="006B2019"/>
    <w:rsid w:val="006B204F"/>
    <w:rsid w:val="006B2169"/>
    <w:rsid w:val="006B24BC"/>
    <w:rsid w:val="006B27A1"/>
    <w:rsid w:val="006B3172"/>
    <w:rsid w:val="006B33D3"/>
    <w:rsid w:val="006B3595"/>
    <w:rsid w:val="006B3678"/>
    <w:rsid w:val="006B3956"/>
    <w:rsid w:val="006B3A57"/>
    <w:rsid w:val="006B3D74"/>
    <w:rsid w:val="006B3D83"/>
    <w:rsid w:val="006B4746"/>
    <w:rsid w:val="006B48CA"/>
    <w:rsid w:val="006B4A8C"/>
    <w:rsid w:val="006B4E5E"/>
    <w:rsid w:val="006B4F19"/>
    <w:rsid w:val="006B523E"/>
    <w:rsid w:val="006B5243"/>
    <w:rsid w:val="006B5419"/>
    <w:rsid w:val="006B5965"/>
    <w:rsid w:val="006B59B5"/>
    <w:rsid w:val="006B5B14"/>
    <w:rsid w:val="006B61EA"/>
    <w:rsid w:val="006B6268"/>
    <w:rsid w:val="006B62FF"/>
    <w:rsid w:val="006B680E"/>
    <w:rsid w:val="006B6812"/>
    <w:rsid w:val="006B6854"/>
    <w:rsid w:val="006B69A4"/>
    <w:rsid w:val="006B6CDA"/>
    <w:rsid w:val="006B6DA8"/>
    <w:rsid w:val="006B6FE8"/>
    <w:rsid w:val="006B73C2"/>
    <w:rsid w:val="006B7801"/>
    <w:rsid w:val="006B790F"/>
    <w:rsid w:val="006B7988"/>
    <w:rsid w:val="006B7BEF"/>
    <w:rsid w:val="006B7FE1"/>
    <w:rsid w:val="006C04E5"/>
    <w:rsid w:val="006C04FA"/>
    <w:rsid w:val="006C0536"/>
    <w:rsid w:val="006C093C"/>
    <w:rsid w:val="006C0BEE"/>
    <w:rsid w:val="006C0E77"/>
    <w:rsid w:val="006C14A2"/>
    <w:rsid w:val="006C15A6"/>
    <w:rsid w:val="006C176E"/>
    <w:rsid w:val="006C222A"/>
    <w:rsid w:val="006C2693"/>
    <w:rsid w:val="006C2801"/>
    <w:rsid w:val="006C2A1A"/>
    <w:rsid w:val="006C2A2E"/>
    <w:rsid w:val="006C2B75"/>
    <w:rsid w:val="006C2C3C"/>
    <w:rsid w:val="006C2C4B"/>
    <w:rsid w:val="006C2DE5"/>
    <w:rsid w:val="006C2E83"/>
    <w:rsid w:val="006C2EAD"/>
    <w:rsid w:val="006C3455"/>
    <w:rsid w:val="006C3725"/>
    <w:rsid w:val="006C3861"/>
    <w:rsid w:val="006C3A2D"/>
    <w:rsid w:val="006C3D8A"/>
    <w:rsid w:val="006C3D8C"/>
    <w:rsid w:val="006C3EC1"/>
    <w:rsid w:val="006C427F"/>
    <w:rsid w:val="006C47D7"/>
    <w:rsid w:val="006C4AAE"/>
    <w:rsid w:val="006C4B22"/>
    <w:rsid w:val="006C4CCB"/>
    <w:rsid w:val="006C4DBC"/>
    <w:rsid w:val="006C58EA"/>
    <w:rsid w:val="006C5C33"/>
    <w:rsid w:val="006C5C58"/>
    <w:rsid w:val="006C5E4D"/>
    <w:rsid w:val="006C5E7D"/>
    <w:rsid w:val="006C6274"/>
    <w:rsid w:val="006C62B3"/>
    <w:rsid w:val="006C6364"/>
    <w:rsid w:val="006C6618"/>
    <w:rsid w:val="006C6748"/>
    <w:rsid w:val="006C67E1"/>
    <w:rsid w:val="006C6872"/>
    <w:rsid w:val="006C6C54"/>
    <w:rsid w:val="006C6ED7"/>
    <w:rsid w:val="006C786F"/>
    <w:rsid w:val="006C7B55"/>
    <w:rsid w:val="006D0591"/>
    <w:rsid w:val="006D081F"/>
    <w:rsid w:val="006D09E2"/>
    <w:rsid w:val="006D0A78"/>
    <w:rsid w:val="006D0AF7"/>
    <w:rsid w:val="006D0C52"/>
    <w:rsid w:val="006D0D6A"/>
    <w:rsid w:val="006D0E03"/>
    <w:rsid w:val="006D0EA4"/>
    <w:rsid w:val="006D1022"/>
    <w:rsid w:val="006D1068"/>
    <w:rsid w:val="006D122D"/>
    <w:rsid w:val="006D15EC"/>
    <w:rsid w:val="006D1B2D"/>
    <w:rsid w:val="006D2043"/>
    <w:rsid w:val="006D240B"/>
    <w:rsid w:val="006D24C1"/>
    <w:rsid w:val="006D2658"/>
    <w:rsid w:val="006D285C"/>
    <w:rsid w:val="006D2878"/>
    <w:rsid w:val="006D31D4"/>
    <w:rsid w:val="006D32BB"/>
    <w:rsid w:val="006D356C"/>
    <w:rsid w:val="006D35AC"/>
    <w:rsid w:val="006D3683"/>
    <w:rsid w:val="006D377A"/>
    <w:rsid w:val="006D3814"/>
    <w:rsid w:val="006D3A30"/>
    <w:rsid w:val="006D3BC2"/>
    <w:rsid w:val="006D3D20"/>
    <w:rsid w:val="006D3F70"/>
    <w:rsid w:val="006D4184"/>
    <w:rsid w:val="006D42CB"/>
    <w:rsid w:val="006D48C2"/>
    <w:rsid w:val="006D4C7D"/>
    <w:rsid w:val="006D5055"/>
    <w:rsid w:val="006D51F9"/>
    <w:rsid w:val="006D5226"/>
    <w:rsid w:val="006D5398"/>
    <w:rsid w:val="006D5451"/>
    <w:rsid w:val="006D5844"/>
    <w:rsid w:val="006D5853"/>
    <w:rsid w:val="006D5A27"/>
    <w:rsid w:val="006D5C83"/>
    <w:rsid w:val="006D5C85"/>
    <w:rsid w:val="006D5E0F"/>
    <w:rsid w:val="006D5FE8"/>
    <w:rsid w:val="006D60F9"/>
    <w:rsid w:val="006D60FE"/>
    <w:rsid w:val="006D689C"/>
    <w:rsid w:val="006D68EF"/>
    <w:rsid w:val="006D6977"/>
    <w:rsid w:val="006D6AD3"/>
    <w:rsid w:val="006D6B83"/>
    <w:rsid w:val="006D6CCF"/>
    <w:rsid w:val="006D6CD7"/>
    <w:rsid w:val="006D6E3F"/>
    <w:rsid w:val="006D7091"/>
    <w:rsid w:val="006D70C0"/>
    <w:rsid w:val="006D72CA"/>
    <w:rsid w:val="006D730E"/>
    <w:rsid w:val="006D7327"/>
    <w:rsid w:val="006D73C2"/>
    <w:rsid w:val="006D7622"/>
    <w:rsid w:val="006D775E"/>
    <w:rsid w:val="006D7813"/>
    <w:rsid w:val="006D79CF"/>
    <w:rsid w:val="006D7C48"/>
    <w:rsid w:val="006E0310"/>
    <w:rsid w:val="006E0840"/>
    <w:rsid w:val="006E08B0"/>
    <w:rsid w:val="006E0912"/>
    <w:rsid w:val="006E0C88"/>
    <w:rsid w:val="006E0CDE"/>
    <w:rsid w:val="006E0ED0"/>
    <w:rsid w:val="006E0EE0"/>
    <w:rsid w:val="006E0EE5"/>
    <w:rsid w:val="006E1147"/>
    <w:rsid w:val="006E147C"/>
    <w:rsid w:val="006E1580"/>
    <w:rsid w:val="006E1B73"/>
    <w:rsid w:val="006E1C6A"/>
    <w:rsid w:val="006E1C8F"/>
    <w:rsid w:val="006E1CD2"/>
    <w:rsid w:val="006E1EFC"/>
    <w:rsid w:val="006E1F8A"/>
    <w:rsid w:val="006E20B0"/>
    <w:rsid w:val="006E2142"/>
    <w:rsid w:val="006E21AD"/>
    <w:rsid w:val="006E21CB"/>
    <w:rsid w:val="006E2240"/>
    <w:rsid w:val="006E2386"/>
    <w:rsid w:val="006E25E0"/>
    <w:rsid w:val="006E2D19"/>
    <w:rsid w:val="006E2DBC"/>
    <w:rsid w:val="006E33D8"/>
    <w:rsid w:val="006E366C"/>
    <w:rsid w:val="006E3B52"/>
    <w:rsid w:val="006E3FCD"/>
    <w:rsid w:val="006E41F7"/>
    <w:rsid w:val="006E4666"/>
    <w:rsid w:val="006E4908"/>
    <w:rsid w:val="006E493B"/>
    <w:rsid w:val="006E496D"/>
    <w:rsid w:val="006E499A"/>
    <w:rsid w:val="006E4AD6"/>
    <w:rsid w:val="006E4E7D"/>
    <w:rsid w:val="006E5507"/>
    <w:rsid w:val="006E55C4"/>
    <w:rsid w:val="006E585C"/>
    <w:rsid w:val="006E5977"/>
    <w:rsid w:val="006E59CB"/>
    <w:rsid w:val="006E5A2A"/>
    <w:rsid w:val="006E5EAF"/>
    <w:rsid w:val="006E5F4C"/>
    <w:rsid w:val="006E6007"/>
    <w:rsid w:val="006E602C"/>
    <w:rsid w:val="006E60F5"/>
    <w:rsid w:val="006E6421"/>
    <w:rsid w:val="006E6A7B"/>
    <w:rsid w:val="006E7180"/>
    <w:rsid w:val="006E71CB"/>
    <w:rsid w:val="006E74BB"/>
    <w:rsid w:val="006E78FD"/>
    <w:rsid w:val="006E7A3F"/>
    <w:rsid w:val="006E7AEF"/>
    <w:rsid w:val="006E7D92"/>
    <w:rsid w:val="006F03D5"/>
    <w:rsid w:val="006F0624"/>
    <w:rsid w:val="006F0A9B"/>
    <w:rsid w:val="006F0AB2"/>
    <w:rsid w:val="006F0BA4"/>
    <w:rsid w:val="006F1070"/>
    <w:rsid w:val="006F14ED"/>
    <w:rsid w:val="006F17CD"/>
    <w:rsid w:val="006F1C64"/>
    <w:rsid w:val="006F1EE2"/>
    <w:rsid w:val="006F1F7A"/>
    <w:rsid w:val="006F24AF"/>
    <w:rsid w:val="006F29AA"/>
    <w:rsid w:val="006F2BBF"/>
    <w:rsid w:val="006F2EA2"/>
    <w:rsid w:val="006F3013"/>
    <w:rsid w:val="006F308D"/>
    <w:rsid w:val="006F309B"/>
    <w:rsid w:val="006F3144"/>
    <w:rsid w:val="006F31AD"/>
    <w:rsid w:val="006F3441"/>
    <w:rsid w:val="006F357E"/>
    <w:rsid w:val="006F371F"/>
    <w:rsid w:val="006F39E7"/>
    <w:rsid w:val="006F3A0C"/>
    <w:rsid w:val="006F3B96"/>
    <w:rsid w:val="006F3E27"/>
    <w:rsid w:val="006F3EEB"/>
    <w:rsid w:val="006F3F32"/>
    <w:rsid w:val="006F4243"/>
    <w:rsid w:val="006F431E"/>
    <w:rsid w:val="006F43BB"/>
    <w:rsid w:val="006F45A6"/>
    <w:rsid w:val="006F4928"/>
    <w:rsid w:val="006F4DB0"/>
    <w:rsid w:val="006F53C9"/>
    <w:rsid w:val="006F54C4"/>
    <w:rsid w:val="006F55E5"/>
    <w:rsid w:val="006F57DF"/>
    <w:rsid w:val="006F5825"/>
    <w:rsid w:val="006F5B3E"/>
    <w:rsid w:val="006F5FB0"/>
    <w:rsid w:val="006F6068"/>
    <w:rsid w:val="006F60FE"/>
    <w:rsid w:val="006F618E"/>
    <w:rsid w:val="006F648C"/>
    <w:rsid w:val="006F6722"/>
    <w:rsid w:val="006F6964"/>
    <w:rsid w:val="006F6C44"/>
    <w:rsid w:val="006F6D32"/>
    <w:rsid w:val="006F6D8D"/>
    <w:rsid w:val="006F6E59"/>
    <w:rsid w:val="006F6ED0"/>
    <w:rsid w:val="006F7414"/>
    <w:rsid w:val="006F74FC"/>
    <w:rsid w:val="006F76A4"/>
    <w:rsid w:val="006F7A70"/>
    <w:rsid w:val="006F7C3B"/>
    <w:rsid w:val="0070021E"/>
    <w:rsid w:val="00700264"/>
    <w:rsid w:val="007002D6"/>
    <w:rsid w:val="00700305"/>
    <w:rsid w:val="0070068D"/>
    <w:rsid w:val="0070071D"/>
    <w:rsid w:val="00700B39"/>
    <w:rsid w:val="00700B4A"/>
    <w:rsid w:val="00700F07"/>
    <w:rsid w:val="007013D3"/>
    <w:rsid w:val="007014D0"/>
    <w:rsid w:val="00701629"/>
    <w:rsid w:val="0070170C"/>
    <w:rsid w:val="00701ABF"/>
    <w:rsid w:val="00701BAB"/>
    <w:rsid w:val="00702291"/>
    <w:rsid w:val="007024D3"/>
    <w:rsid w:val="0070252E"/>
    <w:rsid w:val="00702755"/>
    <w:rsid w:val="00702CD8"/>
    <w:rsid w:val="00702D2C"/>
    <w:rsid w:val="00702DA2"/>
    <w:rsid w:val="00702EE6"/>
    <w:rsid w:val="00702F08"/>
    <w:rsid w:val="00702FB5"/>
    <w:rsid w:val="007030F9"/>
    <w:rsid w:val="00703299"/>
    <w:rsid w:val="00703391"/>
    <w:rsid w:val="007033E3"/>
    <w:rsid w:val="00703753"/>
    <w:rsid w:val="007037D1"/>
    <w:rsid w:val="00703CA3"/>
    <w:rsid w:val="007040EE"/>
    <w:rsid w:val="00704301"/>
    <w:rsid w:val="007043F8"/>
    <w:rsid w:val="007044C5"/>
    <w:rsid w:val="007044D3"/>
    <w:rsid w:val="007044E5"/>
    <w:rsid w:val="0070454A"/>
    <w:rsid w:val="007047F3"/>
    <w:rsid w:val="0070482E"/>
    <w:rsid w:val="007049A0"/>
    <w:rsid w:val="00704B47"/>
    <w:rsid w:val="00704BE3"/>
    <w:rsid w:val="00704C8C"/>
    <w:rsid w:val="00704C91"/>
    <w:rsid w:val="0070505B"/>
    <w:rsid w:val="007050B5"/>
    <w:rsid w:val="00705626"/>
    <w:rsid w:val="00705747"/>
    <w:rsid w:val="00705848"/>
    <w:rsid w:val="007058FB"/>
    <w:rsid w:val="00705A20"/>
    <w:rsid w:val="00705BBB"/>
    <w:rsid w:val="00706071"/>
    <w:rsid w:val="007061B5"/>
    <w:rsid w:val="007063B2"/>
    <w:rsid w:val="007063FB"/>
    <w:rsid w:val="00706DB0"/>
    <w:rsid w:val="00706EEE"/>
    <w:rsid w:val="00706F81"/>
    <w:rsid w:val="007073D0"/>
    <w:rsid w:val="00707C72"/>
    <w:rsid w:val="00707CF7"/>
    <w:rsid w:val="0071017B"/>
    <w:rsid w:val="00710293"/>
    <w:rsid w:val="00710332"/>
    <w:rsid w:val="007105F5"/>
    <w:rsid w:val="00710915"/>
    <w:rsid w:val="00710AF4"/>
    <w:rsid w:val="00710B2A"/>
    <w:rsid w:val="00710BF3"/>
    <w:rsid w:val="00710C9F"/>
    <w:rsid w:val="00710F9F"/>
    <w:rsid w:val="007111B7"/>
    <w:rsid w:val="007117A2"/>
    <w:rsid w:val="00711BA5"/>
    <w:rsid w:val="00711C5C"/>
    <w:rsid w:val="00711E28"/>
    <w:rsid w:val="00711F56"/>
    <w:rsid w:val="0071216A"/>
    <w:rsid w:val="00712653"/>
    <w:rsid w:val="00712677"/>
    <w:rsid w:val="007126AD"/>
    <w:rsid w:val="0071286B"/>
    <w:rsid w:val="00712B1C"/>
    <w:rsid w:val="00712BCC"/>
    <w:rsid w:val="007137CC"/>
    <w:rsid w:val="00713844"/>
    <w:rsid w:val="0071385D"/>
    <w:rsid w:val="00713D2A"/>
    <w:rsid w:val="0071424D"/>
    <w:rsid w:val="007142F7"/>
    <w:rsid w:val="007144E0"/>
    <w:rsid w:val="0071476F"/>
    <w:rsid w:val="007148B9"/>
    <w:rsid w:val="00714901"/>
    <w:rsid w:val="00714A8F"/>
    <w:rsid w:val="00714B63"/>
    <w:rsid w:val="00714BF3"/>
    <w:rsid w:val="00714C62"/>
    <w:rsid w:val="007154D4"/>
    <w:rsid w:val="00715506"/>
    <w:rsid w:val="0071562C"/>
    <w:rsid w:val="0071572F"/>
    <w:rsid w:val="007157C4"/>
    <w:rsid w:val="00715805"/>
    <w:rsid w:val="00715AA0"/>
    <w:rsid w:val="00715CE9"/>
    <w:rsid w:val="00715CF3"/>
    <w:rsid w:val="00715D5F"/>
    <w:rsid w:val="00715DFE"/>
    <w:rsid w:val="00715E22"/>
    <w:rsid w:val="0071620A"/>
    <w:rsid w:val="007165D2"/>
    <w:rsid w:val="00716A7E"/>
    <w:rsid w:val="00716B40"/>
    <w:rsid w:val="00716B45"/>
    <w:rsid w:val="00717270"/>
    <w:rsid w:val="00717586"/>
    <w:rsid w:val="00717653"/>
    <w:rsid w:val="00717930"/>
    <w:rsid w:val="00717DB5"/>
    <w:rsid w:val="00717DE5"/>
    <w:rsid w:val="00717E3D"/>
    <w:rsid w:val="00717EB6"/>
    <w:rsid w:val="00720068"/>
    <w:rsid w:val="00720094"/>
    <w:rsid w:val="007201A4"/>
    <w:rsid w:val="007204C3"/>
    <w:rsid w:val="0072066F"/>
    <w:rsid w:val="00720C59"/>
    <w:rsid w:val="00720CEE"/>
    <w:rsid w:val="00720E23"/>
    <w:rsid w:val="00720E90"/>
    <w:rsid w:val="00721454"/>
    <w:rsid w:val="0072147F"/>
    <w:rsid w:val="00721611"/>
    <w:rsid w:val="00721677"/>
    <w:rsid w:val="00721CF5"/>
    <w:rsid w:val="00722614"/>
    <w:rsid w:val="00722A00"/>
    <w:rsid w:val="00722E90"/>
    <w:rsid w:val="00722EDA"/>
    <w:rsid w:val="0072391C"/>
    <w:rsid w:val="00723CE6"/>
    <w:rsid w:val="00723D98"/>
    <w:rsid w:val="00723DAD"/>
    <w:rsid w:val="00723F5B"/>
    <w:rsid w:val="00724185"/>
    <w:rsid w:val="00724779"/>
    <w:rsid w:val="00724DEC"/>
    <w:rsid w:val="00724E25"/>
    <w:rsid w:val="00725051"/>
    <w:rsid w:val="00725081"/>
    <w:rsid w:val="00725253"/>
    <w:rsid w:val="007252D9"/>
    <w:rsid w:val="0072550B"/>
    <w:rsid w:val="007258C9"/>
    <w:rsid w:val="00725940"/>
    <w:rsid w:val="00725A20"/>
    <w:rsid w:val="00725A65"/>
    <w:rsid w:val="00725C7F"/>
    <w:rsid w:val="00725E51"/>
    <w:rsid w:val="00725EB4"/>
    <w:rsid w:val="00726014"/>
    <w:rsid w:val="00726826"/>
    <w:rsid w:val="00726D06"/>
    <w:rsid w:val="00726FA3"/>
    <w:rsid w:val="0072740B"/>
    <w:rsid w:val="00727557"/>
    <w:rsid w:val="00727AB7"/>
    <w:rsid w:val="00730511"/>
    <w:rsid w:val="007308CD"/>
    <w:rsid w:val="007308F0"/>
    <w:rsid w:val="00730A57"/>
    <w:rsid w:val="00731047"/>
    <w:rsid w:val="00731420"/>
    <w:rsid w:val="007314E2"/>
    <w:rsid w:val="00731577"/>
    <w:rsid w:val="00731BDE"/>
    <w:rsid w:val="00731DA6"/>
    <w:rsid w:val="00731E8A"/>
    <w:rsid w:val="00732101"/>
    <w:rsid w:val="007326DC"/>
    <w:rsid w:val="0073271B"/>
    <w:rsid w:val="00732A0A"/>
    <w:rsid w:val="00732A32"/>
    <w:rsid w:val="00732BDE"/>
    <w:rsid w:val="00732C0D"/>
    <w:rsid w:val="00732E37"/>
    <w:rsid w:val="00732E7E"/>
    <w:rsid w:val="00733151"/>
    <w:rsid w:val="007331B3"/>
    <w:rsid w:val="00733215"/>
    <w:rsid w:val="00733B92"/>
    <w:rsid w:val="00733F75"/>
    <w:rsid w:val="007341AD"/>
    <w:rsid w:val="00734225"/>
    <w:rsid w:val="007342C9"/>
    <w:rsid w:val="007342E4"/>
    <w:rsid w:val="007343E1"/>
    <w:rsid w:val="0073490C"/>
    <w:rsid w:val="00734B42"/>
    <w:rsid w:val="00734CB4"/>
    <w:rsid w:val="00734CD0"/>
    <w:rsid w:val="00734DAF"/>
    <w:rsid w:val="00734E16"/>
    <w:rsid w:val="00734F0A"/>
    <w:rsid w:val="007353F8"/>
    <w:rsid w:val="00735730"/>
    <w:rsid w:val="00735766"/>
    <w:rsid w:val="00735A80"/>
    <w:rsid w:val="00735B12"/>
    <w:rsid w:val="00735CFB"/>
    <w:rsid w:val="00735D18"/>
    <w:rsid w:val="00735ECF"/>
    <w:rsid w:val="00735ED5"/>
    <w:rsid w:val="007361D9"/>
    <w:rsid w:val="007362CF"/>
    <w:rsid w:val="00736A29"/>
    <w:rsid w:val="00736A5D"/>
    <w:rsid w:val="00736B21"/>
    <w:rsid w:val="00736B44"/>
    <w:rsid w:val="00736BB3"/>
    <w:rsid w:val="00736C35"/>
    <w:rsid w:val="00736EBE"/>
    <w:rsid w:val="00737108"/>
    <w:rsid w:val="0073732C"/>
    <w:rsid w:val="00737986"/>
    <w:rsid w:val="00737A34"/>
    <w:rsid w:val="00737B4B"/>
    <w:rsid w:val="00737D71"/>
    <w:rsid w:val="00737D73"/>
    <w:rsid w:val="00737DD6"/>
    <w:rsid w:val="00737E84"/>
    <w:rsid w:val="00740238"/>
    <w:rsid w:val="0074030E"/>
    <w:rsid w:val="0074034B"/>
    <w:rsid w:val="007403B2"/>
    <w:rsid w:val="007403CB"/>
    <w:rsid w:val="0074057F"/>
    <w:rsid w:val="0074066B"/>
    <w:rsid w:val="007407C5"/>
    <w:rsid w:val="00740AA0"/>
    <w:rsid w:val="00740B08"/>
    <w:rsid w:val="00740EDC"/>
    <w:rsid w:val="00741184"/>
    <w:rsid w:val="00741323"/>
    <w:rsid w:val="007413EA"/>
    <w:rsid w:val="00741404"/>
    <w:rsid w:val="0074152B"/>
    <w:rsid w:val="00741796"/>
    <w:rsid w:val="007421C7"/>
    <w:rsid w:val="00742238"/>
    <w:rsid w:val="00742274"/>
    <w:rsid w:val="00742821"/>
    <w:rsid w:val="00742837"/>
    <w:rsid w:val="007428D2"/>
    <w:rsid w:val="00742EB1"/>
    <w:rsid w:val="00742F4E"/>
    <w:rsid w:val="0074303E"/>
    <w:rsid w:val="0074307F"/>
    <w:rsid w:val="007430E1"/>
    <w:rsid w:val="007431E1"/>
    <w:rsid w:val="00743778"/>
    <w:rsid w:val="00743796"/>
    <w:rsid w:val="00743951"/>
    <w:rsid w:val="00743A41"/>
    <w:rsid w:val="00743F4C"/>
    <w:rsid w:val="007440DF"/>
    <w:rsid w:val="0074413D"/>
    <w:rsid w:val="007441A9"/>
    <w:rsid w:val="0074428D"/>
    <w:rsid w:val="00744325"/>
    <w:rsid w:val="0074448E"/>
    <w:rsid w:val="007444EB"/>
    <w:rsid w:val="00744560"/>
    <w:rsid w:val="007447CD"/>
    <w:rsid w:val="00744819"/>
    <w:rsid w:val="00744FF3"/>
    <w:rsid w:val="0074508A"/>
    <w:rsid w:val="0074512E"/>
    <w:rsid w:val="007455EC"/>
    <w:rsid w:val="007457AF"/>
    <w:rsid w:val="00745E72"/>
    <w:rsid w:val="00745F18"/>
    <w:rsid w:val="007461E7"/>
    <w:rsid w:val="0074629B"/>
    <w:rsid w:val="00746369"/>
    <w:rsid w:val="00746409"/>
    <w:rsid w:val="0074656A"/>
    <w:rsid w:val="00746590"/>
    <w:rsid w:val="00746A65"/>
    <w:rsid w:val="00746D36"/>
    <w:rsid w:val="007473C8"/>
    <w:rsid w:val="00747916"/>
    <w:rsid w:val="00747B73"/>
    <w:rsid w:val="00747C52"/>
    <w:rsid w:val="00747C69"/>
    <w:rsid w:val="00747CA9"/>
    <w:rsid w:val="007501DB"/>
    <w:rsid w:val="00750543"/>
    <w:rsid w:val="00750B5D"/>
    <w:rsid w:val="00750C35"/>
    <w:rsid w:val="00750CC0"/>
    <w:rsid w:val="00750CF9"/>
    <w:rsid w:val="007511AB"/>
    <w:rsid w:val="007513F1"/>
    <w:rsid w:val="00751459"/>
    <w:rsid w:val="0075149C"/>
    <w:rsid w:val="007516E3"/>
    <w:rsid w:val="00751CC7"/>
    <w:rsid w:val="007520D0"/>
    <w:rsid w:val="0075218B"/>
    <w:rsid w:val="00752307"/>
    <w:rsid w:val="00752405"/>
    <w:rsid w:val="00752ECC"/>
    <w:rsid w:val="00753223"/>
    <w:rsid w:val="0075343E"/>
    <w:rsid w:val="00753477"/>
    <w:rsid w:val="0075372F"/>
    <w:rsid w:val="007537D0"/>
    <w:rsid w:val="00753A2F"/>
    <w:rsid w:val="00753D49"/>
    <w:rsid w:val="0075409C"/>
    <w:rsid w:val="00754157"/>
    <w:rsid w:val="0075484E"/>
    <w:rsid w:val="007548ED"/>
    <w:rsid w:val="007549A2"/>
    <w:rsid w:val="00754F33"/>
    <w:rsid w:val="007550AC"/>
    <w:rsid w:val="007550C1"/>
    <w:rsid w:val="007550D0"/>
    <w:rsid w:val="00755176"/>
    <w:rsid w:val="00755200"/>
    <w:rsid w:val="00755505"/>
    <w:rsid w:val="0075550A"/>
    <w:rsid w:val="00755523"/>
    <w:rsid w:val="007556C2"/>
    <w:rsid w:val="007556CE"/>
    <w:rsid w:val="007556F9"/>
    <w:rsid w:val="00755F75"/>
    <w:rsid w:val="00755FC5"/>
    <w:rsid w:val="00756257"/>
    <w:rsid w:val="0075644A"/>
    <w:rsid w:val="007568DD"/>
    <w:rsid w:val="00756D3D"/>
    <w:rsid w:val="00756D76"/>
    <w:rsid w:val="00756F36"/>
    <w:rsid w:val="00756FBE"/>
    <w:rsid w:val="0075743F"/>
    <w:rsid w:val="007576B1"/>
    <w:rsid w:val="00757A55"/>
    <w:rsid w:val="00757AFE"/>
    <w:rsid w:val="00760142"/>
    <w:rsid w:val="00760166"/>
    <w:rsid w:val="00760412"/>
    <w:rsid w:val="0076042F"/>
    <w:rsid w:val="00760505"/>
    <w:rsid w:val="007605BA"/>
    <w:rsid w:val="007606B4"/>
    <w:rsid w:val="0076093A"/>
    <w:rsid w:val="00760AF1"/>
    <w:rsid w:val="00760B06"/>
    <w:rsid w:val="00760EAD"/>
    <w:rsid w:val="0076114C"/>
    <w:rsid w:val="0076129A"/>
    <w:rsid w:val="0076131E"/>
    <w:rsid w:val="007614CB"/>
    <w:rsid w:val="0076161B"/>
    <w:rsid w:val="007621A9"/>
    <w:rsid w:val="007621D9"/>
    <w:rsid w:val="00762319"/>
    <w:rsid w:val="0076254D"/>
    <w:rsid w:val="007626E8"/>
    <w:rsid w:val="0076312E"/>
    <w:rsid w:val="007631F7"/>
    <w:rsid w:val="00763343"/>
    <w:rsid w:val="007633CF"/>
    <w:rsid w:val="007634F4"/>
    <w:rsid w:val="007636E5"/>
    <w:rsid w:val="00763715"/>
    <w:rsid w:val="00763838"/>
    <w:rsid w:val="00763B4C"/>
    <w:rsid w:val="00763C91"/>
    <w:rsid w:val="00764065"/>
    <w:rsid w:val="007640FF"/>
    <w:rsid w:val="0076426E"/>
    <w:rsid w:val="007642A9"/>
    <w:rsid w:val="00764A1C"/>
    <w:rsid w:val="00764AE0"/>
    <w:rsid w:val="00764B54"/>
    <w:rsid w:val="007650B5"/>
    <w:rsid w:val="00765325"/>
    <w:rsid w:val="00765357"/>
    <w:rsid w:val="007657F3"/>
    <w:rsid w:val="00765838"/>
    <w:rsid w:val="007658D7"/>
    <w:rsid w:val="00765A37"/>
    <w:rsid w:val="00765AD9"/>
    <w:rsid w:val="00765D31"/>
    <w:rsid w:val="00765D49"/>
    <w:rsid w:val="00765F7D"/>
    <w:rsid w:val="00766316"/>
    <w:rsid w:val="00766725"/>
    <w:rsid w:val="00766A30"/>
    <w:rsid w:val="00766E6C"/>
    <w:rsid w:val="0076704A"/>
    <w:rsid w:val="00767063"/>
    <w:rsid w:val="0076770D"/>
    <w:rsid w:val="00767B53"/>
    <w:rsid w:val="00767B74"/>
    <w:rsid w:val="00767C70"/>
    <w:rsid w:val="00767CAC"/>
    <w:rsid w:val="007703DC"/>
    <w:rsid w:val="0077086F"/>
    <w:rsid w:val="00770965"/>
    <w:rsid w:val="00770B1A"/>
    <w:rsid w:val="00770CE7"/>
    <w:rsid w:val="00770E71"/>
    <w:rsid w:val="00770EA5"/>
    <w:rsid w:val="00771620"/>
    <w:rsid w:val="00771F83"/>
    <w:rsid w:val="007723AD"/>
    <w:rsid w:val="00772495"/>
    <w:rsid w:val="0077292E"/>
    <w:rsid w:val="00772A92"/>
    <w:rsid w:val="00773337"/>
    <w:rsid w:val="00773461"/>
    <w:rsid w:val="00773878"/>
    <w:rsid w:val="00773952"/>
    <w:rsid w:val="0077398F"/>
    <w:rsid w:val="00773B48"/>
    <w:rsid w:val="00774328"/>
    <w:rsid w:val="00774477"/>
    <w:rsid w:val="007744C0"/>
    <w:rsid w:val="007744FE"/>
    <w:rsid w:val="007745FF"/>
    <w:rsid w:val="00774A1D"/>
    <w:rsid w:val="00774A63"/>
    <w:rsid w:val="00774A9C"/>
    <w:rsid w:val="00774AE9"/>
    <w:rsid w:val="00774C90"/>
    <w:rsid w:val="00774D79"/>
    <w:rsid w:val="00774E6C"/>
    <w:rsid w:val="00774F7B"/>
    <w:rsid w:val="0077512B"/>
    <w:rsid w:val="007757E8"/>
    <w:rsid w:val="007758FB"/>
    <w:rsid w:val="0077598C"/>
    <w:rsid w:val="00775A4B"/>
    <w:rsid w:val="00775DD7"/>
    <w:rsid w:val="0077625F"/>
    <w:rsid w:val="00776457"/>
    <w:rsid w:val="00776589"/>
    <w:rsid w:val="00776AE7"/>
    <w:rsid w:val="00776F16"/>
    <w:rsid w:val="0077700E"/>
    <w:rsid w:val="007771DA"/>
    <w:rsid w:val="00777536"/>
    <w:rsid w:val="0077757E"/>
    <w:rsid w:val="007776B8"/>
    <w:rsid w:val="007776C7"/>
    <w:rsid w:val="00777794"/>
    <w:rsid w:val="007778CE"/>
    <w:rsid w:val="007779B5"/>
    <w:rsid w:val="00777F02"/>
    <w:rsid w:val="00777FC5"/>
    <w:rsid w:val="0078051E"/>
    <w:rsid w:val="0078093D"/>
    <w:rsid w:val="00780CAE"/>
    <w:rsid w:val="00780D5F"/>
    <w:rsid w:val="00780FD1"/>
    <w:rsid w:val="007812BB"/>
    <w:rsid w:val="00781437"/>
    <w:rsid w:val="0078155F"/>
    <w:rsid w:val="00781648"/>
    <w:rsid w:val="007818D0"/>
    <w:rsid w:val="00781A8E"/>
    <w:rsid w:val="00781A9F"/>
    <w:rsid w:val="00781C04"/>
    <w:rsid w:val="00781FBD"/>
    <w:rsid w:val="007823DD"/>
    <w:rsid w:val="0078248F"/>
    <w:rsid w:val="007824AF"/>
    <w:rsid w:val="007825F2"/>
    <w:rsid w:val="0078265F"/>
    <w:rsid w:val="00782916"/>
    <w:rsid w:val="00782C42"/>
    <w:rsid w:val="00782CAD"/>
    <w:rsid w:val="00782DC6"/>
    <w:rsid w:val="00783279"/>
    <w:rsid w:val="007832FA"/>
    <w:rsid w:val="0078368B"/>
    <w:rsid w:val="007838B4"/>
    <w:rsid w:val="00783932"/>
    <w:rsid w:val="00783C08"/>
    <w:rsid w:val="00783E6A"/>
    <w:rsid w:val="00783F57"/>
    <w:rsid w:val="007840F1"/>
    <w:rsid w:val="007846D6"/>
    <w:rsid w:val="00784ACA"/>
    <w:rsid w:val="00784B47"/>
    <w:rsid w:val="00784CC7"/>
    <w:rsid w:val="0078501C"/>
    <w:rsid w:val="007851B7"/>
    <w:rsid w:val="0078564C"/>
    <w:rsid w:val="007856C4"/>
    <w:rsid w:val="00785C84"/>
    <w:rsid w:val="00785D10"/>
    <w:rsid w:val="00785DCB"/>
    <w:rsid w:val="0078642F"/>
    <w:rsid w:val="00786484"/>
    <w:rsid w:val="007868F2"/>
    <w:rsid w:val="00786CB4"/>
    <w:rsid w:val="007870D5"/>
    <w:rsid w:val="00787258"/>
    <w:rsid w:val="0078740C"/>
    <w:rsid w:val="007877C5"/>
    <w:rsid w:val="007878FF"/>
    <w:rsid w:val="00787B3A"/>
    <w:rsid w:val="00787B72"/>
    <w:rsid w:val="00787B80"/>
    <w:rsid w:val="00787C96"/>
    <w:rsid w:val="00787F54"/>
    <w:rsid w:val="0079040B"/>
    <w:rsid w:val="00790422"/>
    <w:rsid w:val="007905D2"/>
    <w:rsid w:val="007905E6"/>
    <w:rsid w:val="007909F5"/>
    <w:rsid w:val="00791087"/>
    <w:rsid w:val="007910FE"/>
    <w:rsid w:val="0079131D"/>
    <w:rsid w:val="0079136B"/>
    <w:rsid w:val="007914D2"/>
    <w:rsid w:val="00791758"/>
    <w:rsid w:val="00791867"/>
    <w:rsid w:val="007919EA"/>
    <w:rsid w:val="00791A48"/>
    <w:rsid w:val="00791CB7"/>
    <w:rsid w:val="00791DFC"/>
    <w:rsid w:val="00792036"/>
    <w:rsid w:val="007920C3"/>
    <w:rsid w:val="00792D00"/>
    <w:rsid w:val="0079314C"/>
    <w:rsid w:val="00793293"/>
    <w:rsid w:val="007934E0"/>
    <w:rsid w:val="00793626"/>
    <w:rsid w:val="00793725"/>
    <w:rsid w:val="00793737"/>
    <w:rsid w:val="0079374B"/>
    <w:rsid w:val="007937A8"/>
    <w:rsid w:val="00793848"/>
    <w:rsid w:val="007939AD"/>
    <w:rsid w:val="00793DDD"/>
    <w:rsid w:val="0079440D"/>
    <w:rsid w:val="007947B5"/>
    <w:rsid w:val="00794C22"/>
    <w:rsid w:val="00794E67"/>
    <w:rsid w:val="00794F59"/>
    <w:rsid w:val="00794F5C"/>
    <w:rsid w:val="00794FF3"/>
    <w:rsid w:val="00795130"/>
    <w:rsid w:val="0079536E"/>
    <w:rsid w:val="00795508"/>
    <w:rsid w:val="00795962"/>
    <w:rsid w:val="00795A21"/>
    <w:rsid w:val="00795A92"/>
    <w:rsid w:val="00795BE9"/>
    <w:rsid w:val="00795ED2"/>
    <w:rsid w:val="0079615A"/>
    <w:rsid w:val="007964C8"/>
    <w:rsid w:val="007966EF"/>
    <w:rsid w:val="007968C8"/>
    <w:rsid w:val="007968F5"/>
    <w:rsid w:val="0079691B"/>
    <w:rsid w:val="0079699E"/>
    <w:rsid w:val="007969F8"/>
    <w:rsid w:val="00796DB6"/>
    <w:rsid w:val="00796DEE"/>
    <w:rsid w:val="0079717F"/>
    <w:rsid w:val="007971A3"/>
    <w:rsid w:val="007972CF"/>
    <w:rsid w:val="0079740D"/>
    <w:rsid w:val="007975BA"/>
    <w:rsid w:val="0079797B"/>
    <w:rsid w:val="00797CD9"/>
    <w:rsid w:val="00797D69"/>
    <w:rsid w:val="007A015B"/>
    <w:rsid w:val="007A053A"/>
    <w:rsid w:val="007A071C"/>
    <w:rsid w:val="007A08DA"/>
    <w:rsid w:val="007A0C1F"/>
    <w:rsid w:val="007A14C8"/>
    <w:rsid w:val="007A1996"/>
    <w:rsid w:val="007A1B56"/>
    <w:rsid w:val="007A1D05"/>
    <w:rsid w:val="007A1F77"/>
    <w:rsid w:val="007A1FB3"/>
    <w:rsid w:val="007A206D"/>
    <w:rsid w:val="007A23D4"/>
    <w:rsid w:val="007A240C"/>
    <w:rsid w:val="007A2536"/>
    <w:rsid w:val="007A2616"/>
    <w:rsid w:val="007A3476"/>
    <w:rsid w:val="007A3505"/>
    <w:rsid w:val="007A3506"/>
    <w:rsid w:val="007A357D"/>
    <w:rsid w:val="007A361E"/>
    <w:rsid w:val="007A3985"/>
    <w:rsid w:val="007A3AEF"/>
    <w:rsid w:val="007A3AF0"/>
    <w:rsid w:val="007A3BC9"/>
    <w:rsid w:val="007A3D78"/>
    <w:rsid w:val="007A3DEA"/>
    <w:rsid w:val="007A41B8"/>
    <w:rsid w:val="007A4500"/>
    <w:rsid w:val="007A4B0E"/>
    <w:rsid w:val="007A4B9D"/>
    <w:rsid w:val="007A4DF3"/>
    <w:rsid w:val="007A4E9F"/>
    <w:rsid w:val="007A4F18"/>
    <w:rsid w:val="007A4F40"/>
    <w:rsid w:val="007A4F7A"/>
    <w:rsid w:val="007A4FE4"/>
    <w:rsid w:val="007A511C"/>
    <w:rsid w:val="007A5362"/>
    <w:rsid w:val="007A5369"/>
    <w:rsid w:val="007A592C"/>
    <w:rsid w:val="007A5A16"/>
    <w:rsid w:val="007A5A6B"/>
    <w:rsid w:val="007A5D8B"/>
    <w:rsid w:val="007A5DB1"/>
    <w:rsid w:val="007A6270"/>
    <w:rsid w:val="007A65A2"/>
    <w:rsid w:val="007A6ACA"/>
    <w:rsid w:val="007A6FE3"/>
    <w:rsid w:val="007A7023"/>
    <w:rsid w:val="007A7187"/>
    <w:rsid w:val="007A7251"/>
    <w:rsid w:val="007A73FA"/>
    <w:rsid w:val="007A7C0E"/>
    <w:rsid w:val="007A7F3D"/>
    <w:rsid w:val="007B0032"/>
    <w:rsid w:val="007B0090"/>
    <w:rsid w:val="007B01F0"/>
    <w:rsid w:val="007B029D"/>
    <w:rsid w:val="007B02C1"/>
    <w:rsid w:val="007B031A"/>
    <w:rsid w:val="007B0553"/>
    <w:rsid w:val="007B0619"/>
    <w:rsid w:val="007B0681"/>
    <w:rsid w:val="007B0B59"/>
    <w:rsid w:val="007B0D9D"/>
    <w:rsid w:val="007B0DF5"/>
    <w:rsid w:val="007B10F0"/>
    <w:rsid w:val="007B1150"/>
    <w:rsid w:val="007B1218"/>
    <w:rsid w:val="007B122C"/>
    <w:rsid w:val="007B134F"/>
    <w:rsid w:val="007B13E4"/>
    <w:rsid w:val="007B1482"/>
    <w:rsid w:val="007B1701"/>
    <w:rsid w:val="007B17C5"/>
    <w:rsid w:val="007B18D4"/>
    <w:rsid w:val="007B1A2A"/>
    <w:rsid w:val="007B1C12"/>
    <w:rsid w:val="007B1D6F"/>
    <w:rsid w:val="007B2259"/>
    <w:rsid w:val="007B238F"/>
    <w:rsid w:val="007B25FD"/>
    <w:rsid w:val="007B2837"/>
    <w:rsid w:val="007B28AD"/>
    <w:rsid w:val="007B292D"/>
    <w:rsid w:val="007B2F0E"/>
    <w:rsid w:val="007B35FB"/>
    <w:rsid w:val="007B3693"/>
    <w:rsid w:val="007B36FD"/>
    <w:rsid w:val="007B3839"/>
    <w:rsid w:val="007B38FF"/>
    <w:rsid w:val="007B3C55"/>
    <w:rsid w:val="007B3C73"/>
    <w:rsid w:val="007B3D07"/>
    <w:rsid w:val="007B3EC4"/>
    <w:rsid w:val="007B4363"/>
    <w:rsid w:val="007B4748"/>
    <w:rsid w:val="007B4FC5"/>
    <w:rsid w:val="007B512B"/>
    <w:rsid w:val="007B5277"/>
    <w:rsid w:val="007B57B1"/>
    <w:rsid w:val="007B5C72"/>
    <w:rsid w:val="007B5CD1"/>
    <w:rsid w:val="007B5D55"/>
    <w:rsid w:val="007B5DAD"/>
    <w:rsid w:val="007B618F"/>
    <w:rsid w:val="007B6A58"/>
    <w:rsid w:val="007B6A9A"/>
    <w:rsid w:val="007B6AB8"/>
    <w:rsid w:val="007B6BA0"/>
    <w:rsid w:val="007B6C18"/>
    <w:rsid w:val="007B6C1F"/>
    <w:rsid w:val="007B6E4B"/>
    <w:rsid w:val="007B6E53"/>
    <w:rsid w:val="007B6E73"/>
    <w:rsid w:val="007B6F88"/>
    <w:rsid w:val="007B70E4"/>
    <w:rsid w:val="007B7664"/>
    <w:rsid w:val="007B76DA"/>
    <w:rsid w:val="007B7CF6"/>
    <w:rsid w:val="007C00CD"/>
    <w:rsid w:val="007C01E3"/>
    <w:rsid w:val="007C0420"/>
    <w:rsid w:val="007C042E"/>
    <w:rsid w:val="007C0454"/>
    <w:rsid w:val="007C053E"/>
    <w:rsid w:val="007C09BB"/>
    <w:rsid w:val="007C0A6D"/>
    <w:rsid w:val="007C0A72"/>
    <w:rsid w:val="007C0C42"/>
    <w:rsid w:val="007C0DD8"/>
    <w:rsid w:val="007C0F96"/>
    <w:rsid w:val="007C13A2"/>
    <w:rsid w:val="007C16F3"/>
    <w:rsid w:val="007C1784"/>
    <w:rsid w:val="007C17E7"/>
    <w:rsid w:val="007C182E"/>
    <w:rsid w:val="007C1BF1"/>
    <w:rsid w:val="007C1D59"/>
    <w:rsid w:val="007C1DCE"/>
    <w:rsid w:val="007C1DD8"/>
    <w:rsid w:val="007C2205"/>
    <w:rsid w:val="007C220C"/>
    <w:rsid w:val="007C2594"/>
    <w:rsid w:val="007C25D7"/>
    <w:rsid w:val="007C28E3"/>
    <w:rsid w:val="007C2C5A"/>
    <w:rsid w:val="007C2D52"/>
    <w:rsid w:val="007C2D55"/>
    <w:rsid w:val="007C2FAD"/>
    <w:rsid w:val="007C2FCA"/>
    <w:rsid w:val="007C327E"/>
    <w:rsid w:val="007C32F6"/>
    <w:rsid w:val="007C343C"/>
    <w:rsid w:val="007C37A6"/>
    <w:rsid w:val="007C3BC4"/>
    <w:rsid w:val="007C4086"/>
    <w:rsid w:val="007C42D1"/>
    <w:rsid w:val="007C4354"/>
    <w:rsid w:val="007C49CD"/>
    <w:rsid w:val="007C4B40"/>
    <w:rsid w:val="007C4B75"/>
    <w:rsid w:val="007C4B86"/>
    <w:rsid w:val="007C4D16"/>
    <w:rsid w:val="007C4DE7"/>
    <w:rsid w:val="007C4E2F"/>
    <w:rsid w:val="007C4F41"/>
    <w:rsid w:val="007C5369"/>
    <w:rsid w:val="007C56A3"/>
    <w:rsid w:val="007C56F4"/>
    <w:rsid w:val="007C583A"/>
    <w:rsid w:val="007C592A"/>
    <w:rsid w:val="007C5B7D"/>
    <w:rsid w:val="007C5CD9"/>
    <w:rsid w:val="007C6362"/>
    <w:rsid w:val="007C65D4"/>
    <w:rsid w:val="007C6662"/>
    <w:rsid w:val="007C68E3"/>
    <w:rsid w:val="007C6C28"/>
    <w:rsid w:val="007C6C2B"/>
    <w:rsid w:val="007C6C76"/>
    <w:rsid w:val="007C6D42"/>
    <w:rsid w:val="007C6D96"/>
    <w:rsid w:val="007C6E6D"/>
    <w:rsid w:val="007C6F7E"/>
    <w:rsid w:val="007C7179"/>
    <w:rsid w:val="007C730E"/>
    <w:rsid w:val="007C73D2"/>
    <w:rsid w:val="007C73D3"/>
    <w:rsid w:val="007C7510"/>
    <w:rsid w:val="007C78E5"/>
    <w:rsid w:val="007C7992"/>
    <w:rsid w:val="007C7A28"/>
    <w:rsid w:val="007C7C17"/>
    <w:rsid w:val="007C7DF4"/>
    <w:rsid w:val="007C7F1C"/>
    <w:rsid w:val="007D0086"/>
    <w:rsid w:val="007D0130"/>
    <w:rsid w:val="007D01EB"/>
    <w:rsid w:val="007D03F7"/>
    <w:rsid w:val="007D0914"/>
    <w:rsid w:val="007D0BE1"/>
    <w:rsid w:val="007D11F6"/>
    <w:rsid w:val="007D129C"/>
    <w:rsid w:val="007D1343"/>
    <w:rsid w:val="007D139A"/>
    <w:rsid w:val="007D14F0"/>
    <w:rsid w:val="007D1613"/>
    <w:rsid w:val="007D1966"/>
    <w:rsid w:val="007D1D34"/>
    <w:rsid w:val="007D1E26"/>
    <w:rsid w:val="007D1FBA"/>
    <w:rsid w:val="007D211B"/>
    <w:rsid w:val="007D250D"/>
    <w:rsid w:val="007D2593"/>
    <w:rsid w:val="007D29BC"/>
    <w:rsid w:val="007D2ECB"/>
    <w:rsid w:val="007D2F3F"/>
    <w:rsid w:val="007D2FD5"/>
    <w:rsid w:val="007D30B2"/>
    <w:rsid w:val="007D31C3"/>
    <w:rsid w:val="007D364A"/>
    <w:rsid w:val="007D36A6"/>
    <w:rsid w:val="007D36AB"/>
    <w:rsid w:val="007D37EC"/>
    <w:rsid w:val="007D3812"/>
    <w:rsid w:val="007D388D"/>
    <w:rsid w:val="007D3938"/>
    <w:rsid w:val="007D3959"/>
    <w:rsid w:val="007D3B0A"/>
    <w:rsid w:val="007D47D6"/>
    <w:rsid w:val="007D4825"/>
    <w:rsid w:val="007D4982"/>
    <w:rsid w:val="007D4AEA"/>
    <w:rsid w:val="007D4B3C"/>
    <w:rsid w:val="007D4C8D"/>
    <w:rsid w:val="007D4D6F"/>
    <w:rsid w:val="007D4F7E"/>
    <w:rsid w:val="007D4FFC"/>
    <w:rsid w:val="007D50D6"/>
    <w:rsid w:val="007D5284"/>
    <w:rsid w:val="007D54E3"/>
    <w:rsid w:val="007D55EC"/>
    <w:rsid w:val="007D5920"/>
    <w:rsid w:val="007D5C34"/>
    <w:rsid w:val="007D616A"/>
    <w:rsid w:val="007D66DA"/>
    <w:rsid w:val="007D681D"/>
    <w:rsid w:val="007D69A3"/>
    <w:rsid w:val="007D69B9"/>
    <w:rsid w:val="007D6D8B"/>
    <w:rsid w:val="007D726F"/>
    <w:rsid w:val="007D764E"/>
    <w:rsid w:val="007D7B14"/>
    <w:rsid w:val="007D7BD3"/>
    <w:rsid w:val="007D7C53"/>
    <w:rsid w:val="007D7C59"/>
    <w:rsid w:val="007D7DE1"/>
    <w:rsid w:val="007E0157"/>
    <w:rsid w:val="007E0184"/>
    <w:rsid w:val="007E02F5"/>
    <w:rsid w:val="007E03EA"/>
    <w:rsid w:val="007E06FC"/>
    <w:rsid w:val="007E11EC"/>
    <w:rsid w:val="007E12D4"/>
    <w:rsid w:val="007E13B5"/>
    <w:rsid w:val="007E1582"/>
    <w:rsid w:val="007E1652"/>
    <w:rsid w:val="007E1657"/>
    <w:rsid w:val="007E1864"/>
    <w:rsid w:val="007E197D"/>
    <w:rsid w:val="007E1EFE"/>
    <w:rsid w:val="007E1F1D"/>
    <w:rsid w:val="007E1FFB"/>
    <w:rsid w:val="007E2074"/>
    <w:rsid w:val="007E21F1"/>
    <w:rsid w:val="007E23DA"/>
    <w:rsid w:val="007E2544"/>
    <w:rsid w:val="007E2611"/>
    <w:rsid w:val="007E2C78"/>
    <w:rsid w:val="007E2CB5"/>
    <w:rsid w:val="007E2E58"/>
    <w:rsid w:val="007E2ED0"/>
    <w:rsid w:val="007E30D3"/>
    <w:rsid w:val="007E3A2E"/>
    <w:rsid w:val="007E3CF0"/>
    <w:rsid w:val="007E3F0E"/>
    <w:rsid w:val="007E40A0"/>
    <w:rsid w:val="007E4221"/>
    <w:rsid w:val="007E43A7"/>
    <w:rsid w:val="007E465F"/>
    <w:rsid w:val="007E4696"/>
    <w:rsid w:val="007E475F"/>
    <w:rsid w:val="007E4B48"/>
    <w:rsid w:val="007E4C1B"/>
    <w:rsid w:val="007E4C70"/>
    <w:rsid w:val="007E4C88"/>
    <w:rsid w:val="007E5334"/>
    <w:rsid w:val="007E54CD"/>
    <w:rsid w:val="007E55BA"/>
    <w:rsid w:val="007E55CA"/>
    <w:rsid w:val="007E56C4"/>
    <w:rsid w:val="007E59BB"/>
    <w:rsid w:val="007E5CC0"/>
    <w:rsid w:val="007E5D86"/>
    <w:rsid w:val="007E5DF8"/>
    <w:rsid w:val="007E60BF"/>
    <w:rsid w:val="007E6102"/>
    <w:rsid w:val="007E6461"/>
    <w:rsid w:val="007E6611"/>
    <w:rsid w:val="007E672E"/>
    <w:rsid w:val="007E6816"/>
    <w:rsid w:val="007E6C68"/>
    <w:rsid w:val="007E6CC8"/>
    <w:rsid w:val="007E70D6"/>
    <w:rsid w:val="007E715D"/>
    <w:rsid w:val="007E7263"/>
    <w:rsid w:val="007E7BF8"/>
    <w:rsid w:val="007E7BFD"/>
    <w:rsid w:val="007F01DB"/>
    <w:rsid w:val="007F03BA"/>
    <w:rsid w:val="007F0A3C"/>
    <w:rsid w:val="007F0DCA"/>
    <w:rsid w:val="007F0E2C"/>
    <w:rsid w:val="007F13E1"/>
    <w:rsid w:val="007F1BD2"/>
    <w:rsid w:val="007F1E85"/>
    <w:rsid w:val="007F1EF0"/>
    <w:rsid w:val="007F20D8"/>
    <w:rsid w:val="007F22E0"/>
    <w:rsid w:val="007F2638"/>
    <w:rsid w:val="007F284E"/>
    <w:rsid w:val="007F2944"/>
    <w:rsid w:val="007F2968"/>
    <w:rsid w:val="007F29B5"/>
    <w:rsid w:val="007F2A70"/>
    <w:rsid w:val="007F2AD1"/>
    <w:rsid w:val="007F32FC"/>
    <w:rsid w:val="007F3669"/>
    <w:rsid w:val="007F3753"/>
    <w:rsid w:val="007F3927"/>
    <w:rsid w:val="007F3BF7"/>
    <w:rsid w:val="007F3D7E"/>
    <w:rsid w:val="007F3E81"/>
    <w:rsid w:val="007F4010"/>
    <w:rsid w:val="007F4075"/>
    <w:rsid w:val="007F4954"/>
    <w:rsid w:val="007F4B2D"/>
    <w:rsid w:val="007F4D61"/>
    <w:rsid w:val="007F4FF6"/>
    <w:rsid w:val="007F51E8"/>
    <w:rsid w:val="007F52CA"/>
    <w:rsid w:val="007F5941"/>
    <w:rsid w:val="007F5D92"/>
    <w:rsid w:val="007F5E1F"/>
    <w:rsid w:val="007F5EE8"/>
    <w:rsid w:val="007F6243"/>
    <w:rsid w:val="007F6288"/>
    <w:rsid w:val="007F63C0"/>
    <w:rsid w:val="007F645E"/>
    <w:rsid w:val="007F657E"/>
    <w:rsid w:val="007F65F2"/>
    <w:rsid w:val="007F669F"/>
    <w:rsid w:val="007F678A"/>
    <w:rsid w:val="007F6CE0"/>
    <w:rsid w:val="007F6EA7"/>
    <w:rsid w:val="007F70E4"/>
    <w:rsid w:val="007F729D"/>
    <w:rsid w:val="007F72F8"/>
    <w:rsid w:val="007F7307"/>
    <w:rsid w:val="007F73A8"/>
    <w:rsid w:val="007F7737"/>
    <w:rsid w:val="007F79C1"/>
    <w:rsid w:val="007F7A32"/>
    <w:rsid w:val="007F7B22"/>
    <w:rsid w:val="007F7BAA"/>
    <w:rsid w:val="007F7D9D"/>
    <w:rsid w:val="007F7EFD"/>
    <w:rsid w:val="0080000C"/>
    <w:rsid w:val="00800300"/>
    <w:rsid w:val="0080044C"/>
    <w:rsid w:val="008009CA"/>
    <w:rsid w:val="008009D7"/>
    <w:rsid w:val="00800E7B"/>
    <w:rsid w:val="008010CD"/>
    <w:rsid w:val="008010CF"/>
    <w:rsid w:val="00801334"/>
    <w:rsid w:val="008014EC"/>
    <w:rsid w:val="008017B2"/>
    <w:rsid w:val="0080183E"/>
    <w:rsid w:val="00801BAA"/>
    <w:rsid w:val="00801E65"/>
    <w:rsid w:val="00802332"/>
    <w:rsid w:val="008027FE"/>
    <w:rsid w:val="00802A9B"/>
    <w:rsid w:val="008032E4"/>
    <w:rsid w:val="00803349"/>
    <w:rsid w:val="00803714"/>
    <w:rsid w:val="00803729"/>
    <w:rsid w:val="008038BF"/>
    <w:rsid w:val="00803961"/>
    <w:rsid w:val="00803D9A"/>
    <w:rsid w:val="00803EDD"/>
    <w:rsid w:val="00804626"/>
    <w:rsid w:val="008048F7"/>
    <w:rsid w:val="00804AB7"/>
    <w:rsid w:val="00804BAE"/>
    <w:rsid w:val="00804C14"/>
    <w:rsid w:val="00804D14"/>
    <w:rsid w:val="00804FDD"/>
    <w:rsid w:val="008052F5"/>
    <w:rsid w:val="00805687"/>
    <w:rsid w:val="00805826"/>
    <w:rsid w:val="00805CCF"/>
    <w:rsid w:val="00805CF7"/>
    <w:rsid w:val="00805D47"/>
    <w:rsid w:val="00805EFD"/>
    <w:rsid w:val="00806037"/>
    <w:rsid w:val="008061E2"/>
    <w:rsid w:val="008063C7"/>
    <w:rsid w:val="00806478"/>
    <w:rsid w:val="008068E5"/>
    <w:rsid w:val="008069AB"/>
    <w:rsid w:val="00806A33"/>
    <w:rsid w:val="00806AB0"/>
    <w:rsid w:val="00806E4F"/>
    <w:rsid w:val="00806FA5"/>
    <w:rsid w:val="008070CF"/>
    <w:rsid w:val="00807225"/>
    <w:rsid w:val="008072E4"/>
    <w:rsid w:val="008079C6"/>
    <w:rsid w:val="00807CCA"/>
    <w:rsid w:val="00807E7E"/>
    <w:rsid w:val="00807F6C"/>
    <w:rsid w:val="00807FE0"/>
    <w:rsid w:val="00810048"/>
    <w:rsid w:val="008102A6"/>
    <w:rsid w:val="00810308"/>
    <w:rsid w:val="008104EF"/>
    <w:rsid w:val="00810659"/>
    <w:rsid w:val="00810731"/>
    <w:rsid w:val="00810999"/>
    <w:rsid w:val="00810D09"/>
    <w:rsid w:val="008111BF"/>
    <w:rsid w:val="008113DC"/>
    <w:rsid w:val="0081161A"/>
    <w:rsid w:val="00811C51"/>
    <w:rsid w:val="00811F78"/>
    <w:rsid w:val="0081217D"/>
    <w:rsid w:val="00812A04"/>
    <w:rsid w:val="00812A6C"/>
    <w:rsid w:val="00812CFA"/>
    <w:rsid w:val="00813647"/>
    <w:rsid w:val="00813688"/>
    <w:rsid w:val="0081385C"/>
    <w:rsid w:val="00813899"/>
    <w:rsid w:val="00813944"/>
    <w:rsid w:val="00813D14"/>
    <w:rsid w:val="00813E4C"/>
    <w:rsid w:val="00813EE7"/>
    <w:rsid w:val="00813F1E"/>
    <w:rsid w:val="00813F92"/>
    <w:rsid w:val="0081427C"/>
    <w:rsid w:val="0081459E"/>
    <w:rsid w:val="00814A45"/>
    <w:rsid w:val="00815422"/>
    <w:rsid w:val="00815623"/>
    <w:rsid w:val="008157FB"/>
    <w:rsid w:val="008159CB"/>
    <w:rsid w:val="00815ABD"/>
    <w:rsid w:val="00815C1F"/>
    <w:rsid w:val="0081644E"/>
    <w:rsid w:val="00816A62"/>
    <w:rsid w:val="00816C5A"/>
    <w:rsid w:val="00816E0F"/>
    <w:rsid w:val="00816F35"/>
    <w:rsid w:val="00816FAF"/>
    <w:rsid w:val="0081723E"/>
    <w:rsid w:val="0081776C"/>
    <w:rsid w:val="0081795F"/>
    <w:rsid w:val="00817C15"/>
    <w:rsid w:val="00817C76"/>
    <w:rsid w:val="00817E98"/>
    <w:rsid w:val="00820160"/>
    <w:rsid w:val="00820697"/>
    <w:rsid w:val="00820741"/>
    <w:rsid w:val="00820816"/>
    <w:rsid w:val="008208D1"/>
    <w:rsid w:val="00820A01"/>
    <w:rsid w:val="00820A1A"/>
    <w:rsid w:val="00820AEF"/>
    <w:rsid w:val="00820EBA"/>
    <w:rsid w:val="0082105B"/>
    <w:rsid w:val="008210B7"/>
    <w:rsid w:val="008218A1"/>
    <w:rsid w:val="008218FC"/>
    <w:rsid w:val="0082199A"/>
    <w:rsid w:val="008219FF"/>
    <w:rsid w:val="00821BA9"/>
    <w:rsid w:val="00821C11"/>
    <w:rsid w:val="00821F9E"/>
    <w:rsid w:val="008221A2"/>
    <w:rsid w:val="008222A0"/>
    <w:rsid w:val="008222FA"/>
    <w:rsid w:val="0082234F"/>
    <w:rsid w:val="00822456"/>
    <w:rsid w:val="008224EE"/>
    <w:rsid w:val="0082284C"/>
    <w:rsid w:val="00822C56"/>
    <w:rsid w:val="0082305B"/>
    <w:rsid w:val="00823186"/>
    <w:rsid w:val="00823792"/>
    <w:rsid w:val="0082399E"/>
    <w:rsid w:val="00823AD4"/>
    <w:rsid w:val="00823DB6"/>
    <w:rsid w:val="00823E21"/>
    <w:rsid w:val="00823E27"/>
    <w:rsid w:val="0082429E"/>
    <w:rsid w:val="0082477D"/>
    <w:rsid w:val="00824877"/>
    <w:rsid w:val="00824CBC"/>
    <w:rsid w:val="00825174"/>
    <w:rsid w:val="008252A9"/>
    <w:rsid w:val="008253FD"/>
    <w:rsid w:val="00825488"/>
    <w:rsid w:val="008258E5"/>
    <w:rsid w:val="00825996"/>
    <w:rsid w:val="00825F83"/>
    <w:rsid w:val="00826034"/>
    <w:rsid w:val="008262BE"/>
    <w:rsid w:val="0082643F"/>
    <w:rsid w:val="0082669A"/>
    <w:rsid w:val="0082669F"/>
    <w:rsid w:val="00826BF9"/>
    <w:rsid w:val="00826DBE"/>
    <w:rsid w:val="00827124"/>
    <w:rsid w:val="00827131"/>
    <w:rsid w:val="00827284"/>
    <w:rsid w:val="0082729F"/>
    <w:rsid w:val="008273D6"/>
    <w:rsid w:val="00827A28"/>
    <w:rsid w:val="00827DA0"/>
    <w:rsid w:val="00827EB8"/>
    <w:rsid w:val="00827ECA"/>
    <w:rsid w:val="008301A1"/>
    <w:rsid w:val="008309A7"/>
    <w:rsid w:val="00830A22"/>
    <w:rsid w:val="00830C15"/>
    <w:rsid w:val="00830ED4"/>
    <w:rsid w:val="00830F4A"/>
    <w:rsid w:val="008311BF"/>
    <w:rsid w:val="00831670"/>
    <w:rsid w:val="0083184F"/>
    <w:rsid w:val="00831BCC"/>
    <w:rsid w:val="00831C75"/>
    <w:rsid w:val="00831E2B"/>
    <w:rsid w:val="008320A5"/>
    <w:rsid w:val="0083214E"/>
    <w:rsid w:val="00832597"/>
    <w:rsid w:val="0083261A"/>
    <w:rsid w:val="0083265C"/>
    <w:rsid w:val="00832848"/>
    <w:rsid w:val="00832961"/>
    <w:rsid w:val="00832A41"/>
    <w:rsid w:val="00832C20"/>
    <w:rsid w:val="00832CAD"/>
    <w:rsid w:val="00832EB9"/>
    <w:rsid w:val="00832FDC"/>
    <w:rsid w:val="008330FA"/>
    <w:rsid w:val="00833A3A"/>
    <w:rsid w:val="00833A55"/>
    <w:rsid w:val="00833AE9"/>
    <w:rsid w:val="00833D45"/>
    <w:rsid w:val="00833E1C"/>
    <w:rsid w:val="00833F2D"/>
    <w:rsid w:val="00834209"/>
    <w:rsid w:val="008342AA"/>
    <w:rsid w:val="008342F9"/>
    <w:rsid w:val="00834414"/>
    <w:rsid w:val="008344C7"/>
    <w:rsid w:val="008347C0"/>
    <w:rsid w:val="008347F5"/>
    <w:rsid w:val="008348DD"/>
    <w:rsid w:val="00834EBA"/>
    <w:rsid w:val="0083506C"/>
    <w:rsid w:val="0083518B"/>
    <w:rsid w:val="0083549C"/>
    <w:rsid w:val="00835E8A"/>
    <w:rsid w:val="00836661"/>
    <w:rsid w:val="00836827"/>
    <w:rsid w:val="0083689A"/>
    <w:rsid w:val="00836DE5"/>
    <w:rsid w:val="0083736E"/>
    <w:rsid w:val="008373B3"/>
    <w:rsid w:val="008373F8"/>
    <w:rsid w:val="00837443"/>
    <w:rsid w:val="00837475"/>
    <w:rsid w:val="00837498"/>
    <w:rsid w:val="008378F6"/>
    <w:rsid w:val="00837AB4"/>
    <w:rsid w:val="00837AED"/>
    <w:rsid w:val="00837D13"/>
    <w:rsid w:val="00837D6E"/>
    <w:rsid w:val="00837DF9"/>
    <w:rsid w:val="00837F96"/>
    <w:rsid w:val="0084031E"/>
    <w:rsid w:val="00840369"/>
    <w:rsid w:val="008407E7"/>
    <w:rsid w:val="00840A6A"/>
    <w:rsid w:val="00840B41"/>
    <w:rsid w:val="00840F14"/>
    <w:rsid w:val="00841160"/>
    <w:rsid w:val="0084182A"/>
    <w:rsid w:val="008418AD"/>
    <w:rsid w:val="0084196A"/>
    <w:rsid w:val="00841A42"/>
    <w:rsid w:val="00841BEA"/>
    <w:rsid w:val="00841DB0"/>
    <w:rsid w:val="008421C7"/>
    <w:rsid w:val="008425BE"/>
    <w:rsid w:val="008426E9"/>
    <w:rsid w:val="00842A16"/>
    <w:rsid w:val="00842C90"/>
    <w:rsid w:val="00842CB1"/>
    <w:rsid w:val="00842CD6"/>
    <w:rsid w:val="008432BC"/>
    <w:rsid w:val="00843584"/>
    <w:rsid w:val="0084360C"/>
    <w:rsid w:val="00843754"/>
    <w:rsid w:val="0084378B"/>
    <w:rsid w:val="00843891"/>
    <w:rsid w:val="00843AD0"/>
    <w:rsid w:val="00843C0D"/>
    <w:rsid w:val="00843E9C"/>
    <w:rsid w:val="008440D0"/>
    <w:rsid w:val="008442BB"/>
    <w:rsid w:val="00844A36"/>
    <w:rsid w:val="00844AD6"/>
    <w:rsid w:val="00844B62"/>
    <w:rsid w:val="00844E3A"/>
    <w:rsid w:val="00845043"/>
    <w:rsid w:val="00845473"/>
    <w:rsid w:val="0084561A"/>
    <w:rsid w:val="0084570E"/>
    <w:rsid w:val="008457A0"/>
    <w:rsid w:val="0084599E"/>
    <w:rsid w:val="00845A29"/>
    <w:rsid w:val="00845FF6"/>
    <w:rsid w:val="008466CC"/>
    <w:rsid w:val="00846A0A"/>
    <w:rsid w:val="00846ACD"/>
    <w:rsid w:val="00846B8C"/>
    <w:rsid w:val="00846C26"/>
    <w:rsid w:val="00846D71"/>
    <w:rsid w:val="00846DB6"/>
    <w:rsid w:val="00847785"/>
    <w:rsid w:val="008477CE"/>
    <w:rsid w:val="00847BC9"/>
    <w:rsid w:val="00847C57"/>
    <w:rsid w:val="00847D13"/>
    <w:rsid w:val="0085023D"/>
    <w:rsid w:val="00850547"/>
    <w:rsid w:val="0085054E"/>
    <w:rsid w:val="0085135F"/>
    <w:rsid w:val="00851377"/>
    <w:rsid w:val="008514DA"/>
    <w:rsid w:val="008517C9"/>
    <w:rsid w:val="00851B45"/>
    <w:rsid w:val="00852375"/>
    <w:rsid w:val="008523D5"/>
    <w:rsid w:val="008525A2"/>
    <w:rsid w:val="0085272D"/>
    <w:rsid w:val="008527B7"/>
    <w:rsid w:val="00852A6B"/>
    <w:rsid w:val="00852B32"/>
    <w:rsid w:val="00852D97"/>
    <w:rsid w:val="00852EB8"/>
    <w:rsid w:val="00852EF4"/>
    <w:rsid w:val="00852F10"/>
    <w:rsid w:val="00853005"/>
    <w:rsid w:val="008530AA"/>
    <w:rsid w:val="008531D8"/>
    <w:rsid w:val="008532D5"/>
    <w:rsid w:val="008532E2"/>
    <w:rsid w:val="00853491"/>
    <w:rsid w:val="008537B4"/>
    <w:rsid w:val="00853935"/>
    <w:rsid w:val="008539A7"/>
    <w:rsid w:val="00853FAB"/>
    <w:rsid w:val="008540F0"/>
    <w:rsid w:val="0085473F"/>
    <w:rsid w:val="00854DCF"/>
    <w:rsid w:val="00854E28"/>
    <w:rsid w:val="0085513E"/>
    <w:rsid w:val="00855325"/>
    <w:rsid w:val="008556BF"/>
    <w:rsid w:val="00855798"/>
    <w:rsid w:val="00855A5F"/>
    <w:rsid w:val="00855BB0"/>
    <w:rsid w:val="00855EB1"/>
    <w:rsid w:val="00855F06"/>
    <w:rsid w:val="0085601B"/>
    <w:rsid w:val="0085653C"/>
    <w:rsid w:val="0085674A"/>
    <w:rsid w:val="00856CB8"/>
    <w:rsid w:val="00856D52"/>
    <w:rsid w:val="0085725F"/>
    <w:rsid w:val="0085726B"/>
    <w:rsid w:val="00857493"/>
    <w:rsid w:val="00857A06"/>
    <w:rsid w:val="00857B43"/>
    <w:rsid w:val="00857E00"/>
    <w:rsid w:val="00857F37"/>
    <w:rsid w:val="00860355"/>
    <w:rsid w:val="00860410"/>
    <w:rsid w:val="00860730"/>
    <w:rsid w:val="008607C9"/>
    <w:rsid w:val="00860B05"/>
    <w:rsid w:val="00860C03"/>
    <w:rsid w:val="00860D5C"/>
    <w:rsid w:val="00860DD3"/>
    <w:rsid w:val="00860E1B"/>
    <w:rsid w:val="00860E35"/>
    <w:rsid w:val="0086115C"/>
    <w:rsid w:val="008615C7"/>
    <w:rsid w:val="00861612"/>
    <w:rsid w:val="008616B2"/>
    <w:rsid w:val="008617EB"/>
    <w:rsid w:val="0086199E"/>
    <w:rsid w:val="00861A53"/>
    <w:rsid w:val="00861DD4"/>
    <w:rsid w:val="00861E0F"/>
    <w:rsid w:val="00862214"/>
    <w:rsid w:val="00862699"/>
    <w:rsid w:val="0086338E"/>
    <w:rsid w:val="00863B87"/>
    <w:rsid w:val="00863DC5"/>
    <w:rsid w:val="00863EFB"/>
    <w:rsid w:val="00863F44"/>
    <w:rsid w:val="008642D1"/>
    <w:rsid w:val="008644ED"/>
    <w:rsid w:val="00864603"/>
    <w:rsid w:val="00864873"/>
    <w:rsid w:val="00864C51"/>
    <w:rsid w:val="0086529F"/>
    <w:rsid w:val="008652B8"/>
    <w:rsid w:val="008653C5"/>
    <w:rsid w:val="00865453"/>
    <w:rsid w:val="0086579B"/>
    <w:rsid w:val="00866335"/>
    <w:rsid w:val="00866CB8"/>
    <w:rsid w:val="00866DD8"/>
    <w:rsid w:val="00866E49"/>
    <w:rsid w:val="00866EEF"/>
    <w:rsid w:val="00866F23"/>
    <w:rsid w:val="00866F41"/>
    <w:rsid w:val="00866FB2"/>
    <w:rsid w:val="0086734C"/>
    <w:rsid w:val="00867734"/>
    <w:rsid w:val="00867A01"/>
    <w:rsid w:val="00867ADB"/>
    <w:rsid w:val="00867CB6"/>
    <w:rsid w:val="0087027F"/>
    <w:rsid w:val="00870446"/>
    <w:rsid w:val="00870705"/>
    <w:rsid w:val="00870DB6"/>
    <w:rsid w:val="00870E63"/>
    <w:rsid w:val="00870FB2"/>
    <w:rsid w:val="0087115D"/>
    <w:rsid w:val="008713D0"/>
    <w:rsid w:val="00871C3D"/>
    <w:rsid w:val="00871D82"/>
    <w:rsid w:val="00871F76"/>
    <w:rsid w:val="0087247C"/>
    <w:rsid w:val="008725AF"/>
    <w:rsid w:val="00872C0D"/>
    <w:rsid w:val="00872C52"/>
    <w:rsid w:val="00872FB1"/>
    <w:rsid w:val="008732A0"/>
    <w:rsid w:val="008732F1"/>
    <w:rsid w:val="00873348"/>
    <w:rsid w:val="0087338B"/>
    <w:rsid w:val="008733F2"/>
    <w:rsid w:val="00873696"/>
    <w:rsid w:val="0087380C"/>
    <w:rsid w:val="0087390B"/>
    <w:rsid w:val="00873E1C"/>
    <w:rsid w:val="00873E2E"/>
    <w:rsid w:val="00873E6D"/>
    <w:rsid w:val="00873EC7"/>
    <w:rsid w:val="00873EE5"/>
    <w:rsid w:val="008740B4"/>
    <w:rsid w:val="008740B9"/>
    <w:rsid w:val="00874151"/>
    <w:rsid w:val="008744A6"/>
    <w:rsid w:val="00874553"/>
    <w:rsid w:val="008746C8"/>
    <w:rsid w:val="00874706"/>
    <w:rsid w:val="00874935"/>
    <w:rsid w:val="00874BB5"/>
    <w:rsid w:val="00875798"/>
    <w:rsid w:val="00875B9A"/>
    <w:rsid w:val="00875BAC"/>
    <w:rsid w:val="00875D1D"/>
    <w:rsid w:val="00876536"/>
    <w:rsid w:val="00876688"/>
    <w:rsid w:val="008768AF"/>
    <w:rsid w:val="00876ABB"/>
    <w:rsid w:val="00876C90"/>
    <w:rsid w:val="00876C92"/>
    <w:rsid w:val="008770C3"/>
    <w:rsid w:val="00877249"/>
    <w:rsid w:val="00877328"/>
    <w:rsid w:val="008774CC"/>
    <w:rsid w:val="00877997"/>
    <w:rsid w:val="00877F60"/>
    <w:rsid w:val="0088022D"/>
    <w:rsid w:val="008802EB"/>
    <w:rsid w:val="008805BD"/>
    <w:rsid w:val="00880604"/>
    <w:rsid w:val="008809CD"/>
    <w:rsid w:val="00880A48"/>
    <w:rsid w:val="00880B5D"/>
    <w:rsid w:val="008811F7"/>
    <w:rsid w:val="00881226"/>
    <w:rsid w:val="008815EF"/>
    <w:rsid w:val="00881D1A"/>
    <w:rsid w:val="00882055"/>
    <w:rsid w:val="00882299"/>
    <w:rsid w:val="008822AD"/>
    <w:rsid w:val="00882317"/>
    <w:rsid w:val="008824C6"/>
    <w:rsid w:val="0088255C"/>
    <w:rsid w:val="0088262D"/>
    <w:rsid w:val="0088265F"/>
    <w:rsid w:val="00882824"/>
    <w:rsid w:val="00882AF8"/>
    <w:rsid w:val="00882BA0"/>
    <w:rsid w:val="00882ECC"/>
    <w:rsid w:val="00883B30"/>
    <w:rsid w:val="00883D17"/>
    <w:rsid w:val="00883FF4"/>
    <w:rsid w:val="008848AB"/>
    <w:rsid w:val="008849F4"/>
    <w:rsid w:val="00884E15"/>
    <w:rsid w:val="00885134"/>
    <w:rsid w:val="008851B0"/>
    <w:rsid w:val="0088542C"/>
    <w:rsid w:val="00885656"/>
    <w:rsid w:val="00885D3D"/>
    <w:rsid w:val="008863D3"/>
    <w:rsid w:val="00886477"/>
    <w:rsid w:val="0088655E"/>
    <w:rsid w:val="008866FA"/>
    <w:rsid w:val="0088684A"/>
    <w:rsid w:val="00886B1D"/>
    <w:rsid w:val="00886B91"/>
    <w:rsid w:val="00886C28"/>
    <w:rsid w:val="00886E61"/>
    <w:rsid w:val="00886FE9"/>
    <w:rsid w:val="00887300"/>
    <w:rsid w:val="00887787"/>
    <w:rsid w:val="0088796D"/>
    <w:rsid w:val="00887B47"/>
    <w:rsid w:val="00887B4C"/>
    <w:rsid w:val="00887B6E"/>
    <w:rsid w:val="00887BF4"/>
    <w:rsid w:val="00887CDC"/>
    <w:rsid w:val="008900B8"/>
    <w:rsid w:val="00890183"/>
    <w:rsid w:val="00890204"/>
    <w:rsid w:val="0089035E"/>
    <w:rsid w:val="0089094F"/>
    <w:rsid w:val="00890961"/>
    <w:rsid w:val="00890A0F"/>
    <w:rsid w:val="00890A44"/>
    <w:rsid w:val="00890D38"/>
    <w:rsid w:val="00890FB3"/>
    <w:rsid w:val="008915C9"/>
    <w:rsid w:val="00891A19"/>
    <w:rsid w:val="00891B5C"/>
    <w:rsid w:val="00891C0A"/>
    <w:rsid w:val="00891C73"/>
    <w:rsid w:val="00891D05"/>
    <w:rsid w:val="00891EB6"/>
    <w:rsid w:val="00891FB9"/>
    <w:rsid w:val="00891FD8"/>
    <w:rsid w:val="0089200B"/>
    <w:rsid w:val="0089204B"/>
    <w:rsid w:val="0089235B"/>
    <w:rsid w:val="008923F0"/>
    <w:rsid w:val="00892561"/>
    <w:rsid w:val="00892577"/>
    <w:rsid w:val="0089259A"/>
    <w:rsid w:val="008925B9"/>
    <w:rsid w:val="00892692"/>
    <w:rsid w:val="008927CE"/>
    <w:rsid w:val="00892931"/>
    <w:rsid w:val="00892CBD"/>
    <w:rsid w:val="0089319D"/>
    <w:rsid w:val="008934E4"/>
    <w:rsid w:val="00893A07"/>
    <w:rsid w:val="00893CC6"/>
    <w:rsid w:val="00893D99"/>
    <w:rsid w:val="008944AF"/>
    <w:rsid w:val="008944DD"/>
    <w:rsid w:val="00894753"/>
    <w:rsid w:val="008947D4"/>
    <w:rsid w:val="008948B2"/>
    <w:rsid w:val="00894923"/>
    <w:rsid w:val="00894AF6"/>
    <w:rsid w:val="00894D40"/>
    <w:rsid w:val="00894FB4"/>
    <w:rsid w:val="00895353"/>
    <w:rsid w:val="00895356"/>
    <w:rsid w:val="008954DC"/>
    <w:rsid w:val="008956AC"/>
    <w:rsid w:val="00895AFE"/>
    <w:rsid w:val="00895B5F"/>
    <w:rsid w:val="00895C34"/>
    <w:rsid w:val="00895C49"/>
    <w:rsid w:val="00895DF6"/>
    <w:rsid w:val="00895F37"/>
    <w:rsid w:val="0089646D"/>
    <w:rsid w:val="00896540"/>
    <w:rsid w:val="00896606"/>
    <w:rsid w:val="008967FC"/>
    <w:rsid w:val="008969A6"/>
    <w:rsid w:val="00896AF8"/>
    <w:rsid w:val="00896B2C"/>
    <w:rsid w:val="00896C13"/>
    <w:rsid w:val="00896E47"/>
    <w:rsid w:val="00897105"/>
    <w:rsid w:val="00897328"/>
    <w:rsid w:val="0089754C"/>
    <w:rsid w:val="00897923"/>
    <w:rsid w:val="008A00B4"/>
    <w:rsid w:val="008A04C6"/>
    <w:rsid w:val="008A04F6"/>
    <w:rsid w:val="008A081B"/>
    <w:rsid w:val="008A0964"/>
    <w:rsid w:val="008A0C78"/>
    <w:rsid w:val="008A0E2A"/>
    <w:rsid w:val="008A0F78"/>
    <w:rsid w:val="008A12AC"/>
    <w:rsid w:val="008A16D7"/>
    <w:rsid w:val="008A1F7D"/>
    <w:rsid w:val="008A1F99"/>
    <w:rsid w:val="008A20A5"/>
    <w:rsid w:val="008A24DC"/>
    <w:rsid w:val="008A260D"/>
    <w:rsid w:val="008A26B8"/>
    <w:rsid w:val="008A2782"/>
    <w:rsid w:val="008A2818"/>
    <w:rsid w:val="008A2BC7"/>
    <w:rsid w:val="008A2CAE"/>
    <w:rsid w:val="008A2E19"/>
    <w:rsid w:val="008A2ECB"/>
    <w:rsid w:val="008A2FCB"/>
    <w:rsid w:val="008A30DC"/>
    <w:rsid w:val="008A3107"/>
    <w:rsid w:val="008A3183"/>
    <w:rsid w:val="008A33A7"/>
    <w:rsid w:val="008A346F"/>
    <w:rsid w:val="008A3575"/>
    <w:rsid w:val="008A35A6"/>
    <w:rsid w:val="008A37C4"/>
    <w:rsid w:val="008A3941"/>
    <w:rsid w:val="008A398A"/>
    <w:rsid w:val="008A3BC3"/>
    <w:rsid w:val="008A3C01"/>
    <w:rsid w:val="008A3F91"/>
    <w:rsid w:val="008A43B9"/>
    <w:rsid w:val="008A456C"/>
    <w:rsid w:val="008A48D0"/>
    <w:rsid w:val="008A4916"/>
    <w:rsid w:val="008A4AD1"/>
    <w:rsid w:val="008A4C94"/>
    <w:rsid w:val="008A4D38"/>
    <w:rsid w:val="008A4DEF"/>
    <w:rsid w:val="008A50FD"/>
    <w:rsid w:val="008A520B"/>
    <w:rsid w:val="008A5493"/>
    <w:rsid w:val="008A5512"/>
    <w:rsid w:val="008A5670"/>
    <w:rsid w:val="008A575C"/>
    <w:rsid w:val="008A58ED"/>
    <w:rsid w:val="008A5A2A"/>
    <w:rsid w:val="008A60B7"/>
    <w:rsid w:val="008A6349"/>
    <w:rsid w:val="008A66ED"/>
    <w:rsid w:val="008A676F"/>
    <w:rsid w:val="008A6BAD"/>
    <w:rsid w:val="008A72B5"/>
    <w:rsid w:val="008A7448"/>
    <w:rsid w:val="008A7573"/>
    <w:rsid w:val="008A7938"/>
    <w:rsid w:val="008A7B1E"/>
    <w:rsid w:val="008A7B81"/>
    <w:rsid w:val="008A7C43"/>
    <w:rsid w:val="008A7E3A"/>
    <w:rsid w:val="008A7F6C"/>
    <w:rsid w:val="008B0495"/>
    <w:rsid w:val="008B0A6A"/>
    <w:rsid w:val="008B0AB3"/>
    <w:rsid w:val="008B0AE6"/>
    <w:rsid w:val="008B0CFB"/>
    <w:rsid w:val="008B0EDF"/>
    <w:rsid w:val="008B121E"/>
    <w:rsid w:val="008B169B"/>
    <w:rsid w:val="008B194E"/>
    <w:rsid w:val="008B1A98"/>
    <w:rsid w:val="008B1AF3"/>
    <w:rsid w:val="008B1C35"/>
    <w:rsid w:val="008B1E36"/>
    <w:rsid w:val="008B1EFB"/>
    <w:rsid w:val="008B21FB"/>
    <w:rsid w:val="008B2400"/>
    <w:rsid w:val="008B26ED"/>
    <w:rsid w:val="008B2751"/>
    <w:rsid w:val="008B2AC3"/>
    <w:rsid w:val="008B2AF6"/>
    <w:rsid w:val="008B2CC1"/>
    <w:rsid w:val="008B2E17"/>
    <w:rsid w:val="008B2FBB"/>
    <w:rsid w:val="008B32A9"/>
    <w:rsid w:val="008B3606"/>
    <w:rsid w:val="008B3956"/>
    <w:rsid w:val="008B3961"/>
    <w:rsid w:val="008B3DCF"/>
    <w:rsid w:val="008B41FC"/>
    <w:rsid w:val="008B45FD"/>
    <w:rsid w:val="008B4699"/>
    <w:rsid w:val="008B4707"/>
    <w:rsid w:val="008B4B5E"/>
    <w:rsid w:val="008B4F61"/>
    <w:rsid w:val="008B51D7"/>
    <w:rsid w:val="008B549B"/>
    <w:rsid w:val="008B54D1"/>
    <w:rsid w:val="008B5555"/>
    <w:rsid w:val="008B564C"/>
    <w:rsid w:val="008B5A96"/>
    <w:rsid w:val="008B5AF2"/>
    <w:rsid w:val="008B609B"/>
    <w:rsid w:val="008B60B2"/>
    <w:rsid w:val="008B60B4"/>
    <w:rsid w:val="008B612C"/>
    <w:rsid w:val="008B66E4"/>
    <w:rsid w:val="008B68C5"/>
    <w:rsid w:val="008B68E5"/>
    <w:rsid w:val="008B6A4A"/>
    <w:rsid w:val="008B6DA9"/>
    <w:rsid w:val="008B6DBA"/>
    <w:rsid w:val="008B6F98"/>
    <w:rsid w:val="008B7030"/>
    <w:rsid w:val="008B7693"/>
    <w:rsid w:val="008B770E"/>
    <w:rsid w:val="008B7E64"/>
    <w:rsid w:val="008B7FCE"/>
    <w:rsid w:val="008C01E6"/>
    <w:rsid w:val="008C048F"/>
    <w:rsid w:val="008C0491"/>
    <w:rsid w:val="008C05BB"/>
    <w:rsid w:val="008C069D"/>
    <w:rsid w:val="008C1005"/>
    <w:rsid w:val="008C10D2"/>
    <w:rsid w:val="008C1295"/>
    <w:rsid w:val="008C1397"/>
    <w:rsid w:val="008C1CC8"/>
    <w:rsid w:val="008C212C"/>
    <w:rsid w:val="008C23C4"/>
    <w:rsid w:val="008C2699"/>
    <w:rsid w:val="008C28F7"/>
    <w:rsid w:val="008C297C"/>
    <w:rsid w:val="008C2C0A"/>
    <w:rsid w:val="008C2D3A"/>
    <w:rsid w:val="008C2DEA"/>
    <w:rsid w:val="008C2E5D"/>
    <w:rsid w:val="008C3011"/>
    <w:rsid w:val="008C30B2"/>
    <w:rsid w:val="008C3A79"/>
    <w:rsid w:val="008C41CC"/>
    <w:rsid w:val="008C4526"/>
    <w:rsid w:val="008C459D"/>
    <w:rsid w:val="008C4804"/>
    <w:rsid w:val="008C4820"/>
    <w:rsid w:val="008C48F0"/>
    <w:rsid w:val="008C490E"/>
    <w:rsid w:val="008C4BB8"/>
    <w:rsid w:val="008C51DC"/>
    <w:rsid w:val="008C5312"/>
    <w:rsid w:val="008C5571"/>
    <w:rsid w:val="008C5606"/>
    <w:rsid w:val="008C565A"/>
    <w:rsid w:val="008C58B5"/>
    <w:rsid w:val="008C5934"/>
    <w:rsid w:val="008C5939"/>
    <w:rsid w:val="008C5AC6"/>
    <w:rsid w:val="008C5FDB"/>
    <w:rsid w:val="008C623E"/>
    <w:rsid w:val="008C687C"/>
    <w:rsid w:val="008C692F"/>
    <w:rsid w:val="008C6A39"/>
    <w:rsid w:val="008C6ACC"/>
    <w:rsid w:val="008C6BAD"/>
    <w:rsid w:val="008C6BC6"/>
    <w:rsid w:val="008C6CBD"/>
    <w:rsid w:val="008C768A"/>
    <w:rsid w:val="008C78A5"/>
    <w:rsid w:val="008C78CB"/>
    <w:rsid w:val="008C7ACB"/>
    <w:rsid w:val="008C7AFE"/>
    <w:rsid w:val="008C7D88"/>
    <w:rsid w:val="008C7DBA"/>
    <w:rsid w:val="008C7FCC"/>
    <w:rsid w:val="008D004F"/>
    <w:rsid w:val="008D0160"/>
    <w:rsid w:val="008D01EA"/>
    <w:rsid w:val="008D0343"/>
    <w:rsid w:val="008D03C2"/>
    <w:rsid w:val="008D11A5"/>
    <w:rsid w:val="008D1295"/>
    <w:rsid w:val="008D1561"/>
    <w:rsid w:val="008D1588"/>
    <w:rsid w:val="008D1E75"/>
    <w:rsid w:val="008D1EF6"/>
    <w:rsid w:val="008D1F9B"/>
    <w:rsid w:val="008D20A9"/>
    <w:rsid w:val="008D237B"/>
    <w:rsid w:val="008D258D"/>
    <w:rsid w:val="008D260E"/>
    <w:rsid w:val="008D2757"/>
    <w:rsid w:val="008D2B26"/>
    <w:rsid w:val="008D2C63"/>
    <w:rsid w:val="008D2C8B"/>
    <w:rsid w:val="008D2DE8"/>
    <w:rsid w:val="008D2F70"/>
    <w:rsid w:val="008D3341"/>
    <w:rsid w:val="008D3796"/>
    <w:rsid w:val="008D37D8"/>
    <w:rsid w:val="008D3ADD"/>
    <w:rsid w:val="008D3B7A"/>
    <w:rsid w:val="008D3C5D"/>
    <w:rsid w:val="008D3FB0"/>
    <w:rsid w:val="008D4269"/>
    <w:rsid w:val="008D42CD"/>
    <w:rsid w:val="008D44AD"/>
    <w:rsid w:val="008D4608"/>
    <w:rsid w:val="008D4890"/>
    <w:rsid w:val="008D4BD7"/>
    <w:rsid w:val="008D51E9"/>
    <w:rsid w:val="008D5210"/>
    <w:rsid w:val="008D52A8"/>
    <w:rsid w:val="008D53F3"/>
    <w:rsid w:val="008D5863"/>
    <w:rsid w:val="008D59B5"/>
    <w:rsid w:val="008D59FD"/>
    <w:rsid w:val="008D5C54"/>
    <w:rsid w:val="008D5CB8"/>
    <w:rsid w:val="008D5DDC"/>
    <w:rsid w:val="008D60B8"/>
    <w:rsid w:val="008D6238"/>
    <w:rsid w:val="008D6262"/>
    <w:rsid w:val="008D638A"/>
    <w:rsid w:val="008D646E"/>
    <w:rsid w:val="008D656A"/>
    <w:rsid w:val="008D665F"/>
    <w:rsid w:val="008D666E"/>
    <w:rsid w:val="008D66EA"/>
    <w:rsid w:val="008D6AF8"/>
    <w:rsid w:val="008D6F0B"/>
    <w:rsid w:val="008D6F53"/>
    <w:rsid w:val="008D72FC"/>
    <w:rsid w:val="008D734F"/>
    <w:rsid w:val="008D788E"/>
    <w:rsid w:val="008D7ACD"/>
    <w:rsid w:val="008D7C21"/>
    <w:rsid w:val="008D7C5F"/>
    <w:rsid w:val="008E077E"/>
    <w:rsid w:val="008E0911"/>
    <w:rsid w:val="008E111F"/>
    <w:rsid w:val="008E1299"/>
    <w:rsid w:val="008E1429"/>
    <w:rsid w:val="008E16AE"/>
    <w:rsid w:val="008E1B39"/>
    <w:rsid w:val="008E1B3A"/>
    <w:rsid w:val="008E1B45"/>
    <w:rsid w:val="008E1D9D"/>
    <w:rsid w:val="008E1E1F"/>
    <w:rsid w:val="008E2117"/>
    <w:rsid w:val="008E224C"/>
    <w:rsid w:val="008E25F2"/>
    <w:rsid w:val="008E2807"/>
    <w:rsid w:val="008E2838"/>
    <w:rsid w:val="008E2B82"/>
    <w:rsid w:val="008E2C62"/>
    <w:rsid w:val="008E2E9B"/>
    <w:rsid w:val="008E2EAC"/>
    <w:rsid w:val="008E2F9A"/>
    <w:rsid w:val="008E302D"/>
    <w:rsid w:val="008E3099"/>
    <w:rsid w:val="008E31D6"/>
    <w:rsid w:val="008E3428"/>
    <w:rsid w:val="008E3960"/>
    <w:rsid w:val="008E39A7"/>
    <w:rsid w:val="008E3B23"/>
    <w:rsid w:val="008E3C68"/>
    <w:rsid w:val="008E3EE4"/>
    <w:rsid w:val="008E4105"/>
    <w:rsid w:val="008E49B7"/>
    <w:rsid w:val="008E4EA5"/>
    <w:rsid w:val="008E4FF2"/>
    <w:rsid w:val="008E510A"/>
    <w:rsid w:val="008E556A"/>
    <w:rsid w:val="008E59D8"/>
    <w:rsid w:val="008E6010"/>
    <w:rsid w:val="008E61D2"/>
    <w:rsid w:val="008E6242"/>
    <w:rsid w:val="008E642D"/>
    <w:rsid w:val="008E66C7"/>
    <w:rsid w:val="008E6B1A"/>
    <w:rsid w:val="008E6C0F"/>
    <w:rsid w:val="008E6EC2"/>
    <w:rsid w:val="008E6F39"/>
    <w:rsid w:val="008E7151"/>
    <w:rsid w:val="008E7401"/>
    <w:rsid w:val="008E79C3"/>
    <w:rsid w:val="008E7E05"/>
    <w:rsid w:val="008E7E18"/>
    <w:rsid w:val="008E7E4B"/>
    <w:rsid w:val="008F038B"/>
    <w:rsid w:val="008F0935"/>
    <w:rsid w:val="008F0DC3"/>
    <w:rsid w:val="008F0E5E"/>
    <w:rsid w:val="008F0F0A"/>
    <w:rsid w:val="008F11F2"/>
    <w:rsid w:val="008F1719"/>
    <w:rsid w:val="008F1A10"/>
    <w:rsid w:val="008F1F5B"/>
    <w:rsid w:val="008F2016"/>
    <w:rsid w:val="008F21AA"/>
    <w:rsid w:val="008F2221"/>
    <w:rsid w:val="008F2398"/>
    <w:rsid w:val="008F245A"/>
    <w:rsid w:val="008F24E4"/>
    <w:rsid w:val="008F2DB0"/>
    <w:rsid w:val="008F3177"/>
    <w:rsid w:val="008F3238"/>
    <w:rsid w:val="008F35F1"/>
    <w:rsid w:val="008F360E"/>
    <w:rsid w:val="008F373E"/>
    <w:rsid w:val="008F379B"/>
    <w:rsid w:val="008F388B"/>
    <w:rsid w:val="008F48FF"/>
    <w:rsid w:val="008F4ABE"/>
    <w:rsid w:val="008F4B13"/>
    <w:rsid w:val="008F4BCB"/>
    <w:rsid w:val="008F4CA1"/>
    <w:rsid w:val="008F4E7C"/>
    <w:rsid w:val="008F4EDD"/>
    <w:rsid w:val="008F4FF2"/>
    <w:rsid w:val="008F52E1"/>
    <w:rsid w:val="008F5553"/>
    <w:rsid w:val="008F570A"/>
    <w:rsid w:val="008F579B"/>
    <w:rsid w:val="008F5827"/>
    <w:rsid w:val="008F583B"/>
    <w:rsid w:val="008F5AED"/>
    <w:rsid w:val="008F5C27"/>
    <w:rsid w:val="008F5CA1"/>
    <w:rsid w:val="008F5D94"/>
    <w:rsid w:val="008F6071"/>
    <w:rsid w:val="008F60E4"/>
    <w:rsid w:val="008F62FB"/>
    <w:rsid w:val="008F63E2"/>
    <w:rsid w:val="008F6548"/>
    <w:rsid w:val="008F6837"/>
    <w:rsid w:val="008F6B52"/>
    <w:rsid w:val="008F6F5B"/>
    <w:rsid w:val="008F71FA"/>
    <w:rsid w:val="008F7561"/>
    <w:rsid w:val="008F77AC"/>
    <w:rsid w:val="008F7A0C"/>
    <w:rsid w:val="008F7D6D"/>
    <w:rsid w:val="0090003C"/>
    <w:rsid w:val="009001BF"/>
    <w:rsid w:val="009001EA"/>
    <w:rsid w:val="00900208"/>
    <w:rsid w:val="00900243"/>
    <w:rsid w:val="0090055F"/>
    <w:rsid w:val="0090085F"/>
    <w:rsid w:val="009011AA"/>
    <w:rsid w:val="0090139D"/>
    <w:rsid w:val="009014C3"/>
    <w:rsid w:val="00901697"/>
    <w:rsid w:val="00901787"/>
    <w:rsid w:val="00901892"/>
    <w:rsid w:val="009019D4"/>
    <w:rsid w:val="00901DDD"/>
    <w:rsid w:val="00901F40"/>
    <w:rsid w:val="00902381"/>
    <w:rsid w:val="00902460"/>
    <w:rsid w:val="00902496"/>
    <w:rsid w:val="0090254A"/>
    <w:rsid w:val="0090274C"/>
    <w:rsid w:val="00902864"/>
    <w:rsid w:val="00902D0F"/>
    <w:rsid w:val="00902FE0"/>
    <w:rsid w:val="009031C9"/>
    <w:rsid w:val="00903227"/>
    <w:rsid w:val="009032DF"/>
    <w:rsid w:val="009032E0"/>
    <w:rsid w:val="00903967"/>
    <w:rsid w:val="00903D7E"/>
    <w:rsid w:val="0090409B"/>
    <w:rsid w:val="0090439B"/>
    <w:rsid w:val="009045E2"/>
    <w:rsid w:val="009046CD"/>
    <w:rsid w:val="00904909"/>
    <w:rsid w:val="00904D07"/>
    <w:rsid w:val="00904E39"/>
    <w:rsid w:val="00905439"/>
    <w:rsid w:val="00905467"/>
    <w:rsid w:val="00905E3A"/>
    <w:rsid w:val="00905ED3"/>
    <w:rsid w:val="009060EB"/>
    <w:rsid w:val="00906163"/>
    <w:rsid w:val="009069BF"/>
    <w:rsid w:val="00906C8D"/>
    <w:rsid w:val="00906CE5"/>
    <w:rsid w:val="00906D4F"/>
    <w:rsid w:val="00906F33"/>
    <w:rsid w:val="00906F42"/>
    <w:rsid w:val="0090731E"/>
    <w:rsid w:val="009073B5"/>
    <w:rsid w:val="0090761F"/>
    <w:rsid w:val="009076E4"/>
    <w:rsid w:val="009077B2"/>
    <w:rsid w:val="009078A2"/>
    <w:rsid w:val="009078CE"/>
    <w:rsid w:val="00907ABC"/>
    <w:rsid w:val="00907C35"/>
    <w:rsid w:val="00907E1C"/>
    <w:rsid w:val="0091002B"/>
    <w:rsid w:val="0091006E"/>
    <w:rsid w:val="00910221"/>
    <w:rsid w:val="0091044D"/>
    <w:rsid w:val="009104E2"/>
    <w:rsid w:val="0091081A"/>
    <w:rsid w:val="009109D3"/>
    <w:rsid w:val="00910A95"/>
    <w:rsid w:val="00910C00"/>
    <w:rsid w:val="00910F4D"/>
    <w:rsid w:val="00910FA9"/>
    <w:rsid w:val="00911497"/>
    <w:rsid w:val="00911511"/>
    <w:rsid w:val="009115FE"/>
    <w:rsid w:val="0091169A"/>
    <w:rsid w:val="009117BC"/>
    <w:rsid w:val="00911BA9"/>
    <w:rsid w:val="00911CA4"/>
    <w:rsid w:val="00911E4E"/>
    <w:rsid w:val="00912130"/>
    <w:rsid w:val="00912303"/>
    <w:rsid w:val="00912306"/>
    <w:rsid w:val="009124DF"/>
    <w:rsid w:val="00912609"/>
    <w:rsid w:val="00912745"/>
    <w:rsid w:val="0091286E"/>
    <w:rsid w:val="009129C6"/>
    <w:rsid w:val="009129D5"/>
    <w:rsid w:val="00912C17"/>
    <w:rsid w:val="00912CD2"/>
    <w:rsid w:val="00912CDE"/>
    <w:rsid w:val="00912CF9"/>
    <w:rsid w:val="00912D60"/>
    <w:rsid w:val="00912E2E"/>
    <w:rsid w:val="0091300D"/>
    <w:rsid w:val="00913037"/>
    <w:rsid w:val="009133A0"/>
    <w:rsid w:val="00913563"/>
    <w:rsid w:val="009136E2"/>
    <w:rsid w:val="009137B3"/>
    <w:rsid w:val="009137C1"/>
    <w:rsid w:val="009137CF"/>
    <w:rsid w:val="00913E3C"/>
    <w:rsid w:val="00914060"/>
    <w:rsid w:val="009141CC"/>
    <w:rsid w:val="009148E0"/>
    <w:rsid w:val="0091494A"/>
    <w:rsid w:val="00914998"/>
    <w:rsid w:val="00914A0D"/>
    <w:rsid w:val="00914BFD"/>
    <w:rsid w:val="00914ED0"/>
    <w:rsid w:val="00914F95"/>
    <w:rsid w:val="0091512C"/>
    <w:rsid w:val="00915232"/>
    <w:rsid w:val="009156E2"/>
    <w:rsid w:val="00915C86"/>
    <w:rsid w:val="00915C88"/>
    <w:rsid w:val="00915F43"/>
    <w:rsid w:val="00915F61"/>
    <w:rsid w:val="009160F3"/>
    <w:rsid w:val="0091616D"/>
    <w:rsid w:val="00916195"/>
    <w:rsid w:val="009163EE"/>
    <w:rsid w:val="00916753"/>
    <w:rsid w:val="009167AB"/>
    <w:rsid w:val="0091684E"/>
    <w:rsid w:val="009168E8"/>
    <w:rsid w:val="00916E1B"/>
    <w:rsid w:val="00916EA0"/>
    <w:rsid w:val="00916EE2"/>
    <w:rsid w:val="0091720C"/>
    <w:rsid w:val="009173F7"/>
    <w:rsid w:val="0091743D"/>
    <w:rsid w:val="00917441"/>
    <w:rsid w:val="00917581"/>
    <w:rsid w:val="009175F0"/>
    <w:rsid w:val="009177D6"/>
    <w:rsid w:val="009179F2"/>
    <w:rsid w:val="00917AF9"/>
    <w:rsid w:val="00917BAA"/>
    <w:rsid w:val="00917D53"/>
    <w:rsid w:val="00917D81"/>
    <w:rsid w:val="00917E02"/>
    <w:rsid w:val="00917F85"/>
    <w:rsid w:val="00920056"/>
    <w:rsid w:val="0092031D"/>
    <w:rsid w:val="009203B7"/>
    <w:rsid w:val="009205EF"/>
    <w:rsid w:val="00920683"/>
    <w:rsid w:val="0092085C"/>
    <w:rsid w:val="0092094E"/>
    <w:rsid w:val="00920A64"/>
    <w:rsid w:val="00921119"/>
    <w:rsid w:val="00921398"/>
    <w:rsid w:val="009213DD"/>
    <w:rsid w:val="009214B4"/>
    <w:rsid w:val="009214BB"/>
    <w:rsid w:val="00921531"/>
    <w:rsid w:val="00921634"/>
    <w:rsid w:val="00921793"/>
    <w:rsid w:val="009219A3"/>
    <w:rsid w:val="00921AE9"/>
    <w:rsid w:val="00921CAB"/>
    <w:rsid w:val="00921DD0"/>
    <w:rsid w:val="00922272"/>
    <w:rsid w:val="009223A0"/>
    <w:rsid w:val="009223E3"/>
    <w:rsid w:val="00922684"/>
    <w:rsid w:val="00922765"/>
    <w:rsid w:val="009229CE"/>
    <w:rsid w:val="00922E72"/>
    <w:rsid w:val="009230A6"/>
    <w:rsid w:val="009232B9"/>
    <w:rsid w:val="00923514"/>
    <w:rsid w:val="009235ED"/>
    <w:rsid w:val="00923A9D"/>
    <w:rsid w:val="00923BB0"/>
    <w:rsid w:val="00923EEB"/>
    <w:rsid w:val="009240B9"/>
    <w:rsid w:val="00924147"/>
    <w:rsid w:val="0092492C"/>
    <w:rsid w:val="00924A7C"/>
    <w:rsid w:val="00924BE2"/>
    <w:rsid w:val="00924C42"/>
    <w:rsid w:val="00924DA1"/>
    <w:rsid w:val="0092515F"/>
    <w:rsid w:val="0092532F"/>
    <w:rsid w:val="0092547C"/>
    <w:rsid w:val="009254B2"/>
    <w:rsid w:val="009254DB"/>
    <w:rsid w:val="00925862"/>
    <w:rsid w:val="009258FE"/>
    <w:rsid w:val="00925C62"/>
    <w:rsid w:val="00925D99"/>
    <w:rsid w:val="00925E57"/>
    <w:rsid w:val="009260C7"/>
    <w:rsid w:val="0092613F"/>
    <w:rsid w:val="009261F3"/>
    <w:rsid w:val="0092656A"/>
    <w:rsid w:val="00926BEB"/>
    <w:rsid w:val="00926E3D"/>
    <w:rsid w:val="00926F44"/>
    <w:rsid w:val="00926FCD"/>
    <w:rsid w:val="0092713F"/>
    <w:rsid w:val="00927738"/>
    <w:rsid w:val="00927D66"/>
    <w:rsid w:val="00927EA8"/>
    <w:rsid w:val="009302F9"/>
    <w:rsid w:val="00930392"/>
    <w:rsid w:val="009309F4"/>
    <w:rsid w:val="00930E51"/>
    <w:rsid w:val="0093111D"/>
    <w:rsid w:val="00931200"/>
    <w:rsid w:val="00931820"/>
    <w:rsid w:val="00931BB5"/>
    <w:rsid w:val="00931BC6"/>
    <w:rsid w:val="00931D2D"/>
    <w:rsid w:val="009321EC"/>
    <w:rsid w:val="009322B1"/>
    <w:rsid w:val="0093300C"/>
    <w:rsid w:val="00933379"/>
    <w:rsid w:val="0093352C"/>
    <w:rsid w:val="009336A6"/>
    <w:rsid w:val="00933AEB"/>
    <w:rsid w:val="00933C8B"/>
    <w:rsid w:val="00933D9D"/>
    <w:rsid w:val="00934469"/>
    <w:rsid w:val="0093474E"/>
    <w:rsid w:val="00934FE1"/>
    <w:rsid w:val="00935160"/>
    <w:rsid w:val="009354C0"/>
    <w:rsid w:val="00935821"/>
    <w:rsid w:val="00935B35"/>
    <w:rsid w:val="00935C20"/>
    <w:rsid w:val="00935CCF"/>
    <w:rsid w:val="00935F6C"/>
    <w:rsid w:val="009360F8"/>
    <w:rsid w:val="00936461"/>
    <w:rsid w:val="009368A8"/>
    <w:rsid w:val="00936D98"/>
    <w:rsid w:val="00936F64"/>
    <w:rsid w:val="0093715A"/>
    <w:rsid w:val="009371B9"/>
    <w:rsid w:val="009372CD"/>
    <w:rsid w:val="009375AD"/>
    <w:rsid w:val="00937888"/>
    <w:rsid w:val="00937DA7"/>
    <w:rsid w:val="009402A4"/>
    <w:rsid w:val="00940542"/>
    <w:rsid w:val="00940880"/>
    <w:rsid w:val="00940B49"/>
    <w:rsid w:val="00940BC9"/>
    <w:rsid w:val="00940BDE"/>
    <w:rsid w:val="00940CAB"/>
    <w:rsid w:val="00940D33"/>
    <w:rsid w:val="00941464"/>
    <w:rsid w:val="009415AC"/>
    <w:rsid w:val="00941714"/>
    <w:rsid w:val="009417D4"/>
    <w:rsid w:val="0094187F"/>
    <w:rsid w:val="0094188E"/>
    <w:rsid w:val="009419A3"/>
    <w:rsid w:val="00941A06"/>
    <w:rsid w:val="0094234B"/>
    <w:rsid w:val="00942570"/>
    <w:rsid w:val="009429C2"/>
    <w:rsid w:val="009429DC"/>
    <w:rsid w:val="00942E24"/>
    <w:rsid w:val="009430EF"/>
    <w:rsid w:val="00943254"/>
    <w:rsid w:val="00943558"/>
    <w:rsid w:val="0094362A"/>
    <w:rsid w:val="009436B6"/>
    <w:rsid w:val="00943BF3"/>
    <w:rsid w:val="00943F91"/>
    <w:rsid w:val="009440EC"/>
    <w:rsid w:val="009443E7"/>
    <w:rsid w:val="0094462C"/>
    <w:rsid w:val="00944930"/>
    <w:rsid w:val="00944B01"/>
    <w:rsid w:val="00944C43"/>
    <w:rsid w:val="00944F7A"/>
    <w:rsid w:val="009450F1"/>
    <w:rsid w:val="00945141"/>
    <w:rsid w:val="00945581"/>
    <w:rsid w:val="009458AC"/>
    <w:rsid w:val="00945B60"/>
    <w:rsid w:val="00945BA8"/>
    <w:rsid w:val="00945BCE"/>
    <w:rsid w:val="00945C12"/>
    <w:rsid w:val="0094600D"/>
    <w:rsid w:val="009462E5"/>
    <w:rsid w:val="0094665F"/>
    <w:rsid w:val="009466E9"/>
    <w:rsid w:val="00946A59"/>
    <w:rsid w:val="00946C93"/>
    <w:rsid w:val="00946E9F"/>
    <w:rsid w:val="00946EFE"/>
    <w:rsid w:val="009470F3"/>
    <w:rsid w:val="009474AC"/>
    <w:rsid w:val="0094757A"/>
    <w:rsid w:val="00947736"/>
    <w:rsid w:val="00947A91"/>
    <w:rsid w:val="00947B86"/>
    <w:rsid w:val="00947E5B"/>
    <w:rsid w:val="00950129"/>
    <w:rsid w:val="009501E0"/>
    <w:rsid w:val="00950279"/>
    <w:rsid w:val="00950396"/>
    <w:rsid w:val="009504AD"/>
    <w:rsid w:val="009505C7"/>
    <w:rsid w:val="00950628"/>
    <w:rsid w:val="00950DC9"/>
    <w:rsid w:val="00950E17"/>
    <w:rsid w:val="00951255"/>
    <w:rsid w:val="00951328"/>
    <w:rsid w:val="00951453"/>
    <w:rsid w:val="009515C7"/>
    <w:rsid w:val="009517C5"/>
    <w:rsid w:val="00951918"/>
    <w:rsid w:val="00951AD7"/>
    <w:rsid w:val="00951AFC"/>
    <w:rsid w:val="00951AFE"/>
    <w:rsid w:val="00951F8F"/>
    <w:rsid w:val="00951F91"/>
    <w:rsid w:val="00952098"/>
    <w:rsid w:val="009520DA"/>
    <w:rsid w:val="009521A6"/>
    <w:rsid w:val="00952722"/>
    <w:rsid w:val="00953164"/>
    <w:rsid w:val="00953339"/>
    <w:rsid w:val="00953643"/>
    <w:rsid w:val="009536A4"/>
    <w:rsid w:val="0095388A"/>
    <w:rsid w:val="009539CA"/>
    <w:rsid w:val="00953B8C"/>
    <w:rsid w:val="00953CEF"/>
    <w:rsid w:val="00953E07"/>
    <w:rsid w:val="00953FC5"/>
    <w:rsid w:val="00954059"/>
    <w:rsid w:val="00954246"/>
    <w:rsid w:val="0095432A"/>
    <w:rsid w:val="009543B5"/>
    <w:rsid w:val="00954467"/>
    <w:rsid w:val="00954978"/>
    <w:rsid w:val="00954A6A"/>
    <w:rsid w:val="00954BE6"/>
    <w:rsid w:val="00954EF0"/>
    <w:rsid w:val="00954F56"/>
    <w:rsid w:val="00954FCE"/>
    <w:rsid w:val="00955804"/>
    <w:rsid w:val="00955B14"/>
    <w:rsid w:val="00955D6A"/>
    <w:rsid w:val="00955D87"/>
    <w:rsid w:val="00955DD8"/>
    <w:rsid w:val="00956046"/>
    <w:rsid w:val="0095611F"/>
    <w:rsid w:val="0095651C"/>
    <w:rsid w:val="00956701"/>
    <w:rsid w:val="00956874"/>
    <w:rsid w:val="009568A4"/>
    <w:rsid w:val="00956E8F"/>
    <w:rsid w:val="009573DB"/>
    <w:rsid w:val="009574B1"/>
    <w:rsid w:val="00957B21"/>
    <w:rsid w:val="009605C8"/>
    <w:rsid w:val="00960754"/>
    <w:rsid w:val="009607AF"/>
    <w:rsid w:val="009610D7"/>
    <w:rsid w:val="00961242"/>
    <w:rsid w:val="00961529"/>
    <w:rsid w:val="00961626"/>
    <w:rsid w:val="00961CE7"/>
    <w:rsid w:val="00961D2F"/>
    <w:rsid w:val="00961E2A"/>
    <w:rsid w:val="00962206"/>
    <w:rsid w:val="0096235A"/>
    <w:rsid w:val="009626FB"/>
    <w:rsid w:val="00962844"/>
    <w:rsid w:val="00962AE3"/>
    <w:rsid w:val="00962BC3"/>
    <w:rsid w:val="00962E55"/>
    <w:rsid w:val="00963123"/>
    <w:rsid w:val="009635F6"/>
    <w:rsid w:val="009639B1"/>
    <w:rsid w:val="00963D6E"/>
    <w:rsid w:val="00963DEE"/>
    <w:rsid w:val="00963EB0"/>
    <w:rsid w:val="00963EB3"/>
    <w:rsid w:val="009640E7"/>
    <w:rsid w:val="009642BB"/>
    <w:rsid w:val="0096439C"/>
    <w:rsid w:val="009645ED"/>
    <w:rsid w:val="00964742"/>
    <w:rsid w:val="009647F5"/>
    <w:rsid w:val="00964843"/>
    <w:rsid w:val="0096496D"/>
    <w:rsid w:val="00964B24"/>
    <w:rsid w:val="00964B29"/>
    <w:rsid w:val="00965636"/>
    <w:rsid w:val="00965687"/>
    <w:rsid w:val="0096573B"/>
    <w:rsid w:val="009658BA"/>
    <w:rsid w:val="00965B41"/>
    <w:rsid w:val="00965D30"/>
    <w:rsid w:val="00966240"/>
    <w:rsid w:val="009662D7"/>
    <w:rsid w:val="00966353"/>
    <w:rsid w:val="00966644"/>
    <w:rsid w:val="009667BF"/>
    <w:rsid w:val="00966A22"/>
    <w:rsid w:val="00966DD3"/>
    <w:rsid w:val="0096722F"/>
    <w:rsid w:val="00967628"/>
    <w:rsid w:val="0096766B"/>
    <w:rsid w:val="0096783D"/>
    <w:rsid w:val="00967EC6"/>
    <w:rsid w:val="00967F2E"/>
    <w:rsid w:val="009708B9"/>
    <w:rsid w:val="009708ED"/>
    <w:rsid w:val="00970969"/>
    <w:rsid w:val="00970B0F"/>
    <w:rsid w:val="00970B9E"/>
    <w:rsid w:val="00970C55"/>
    <w:rsid w:val="00971019"/>
    <w:rsid w:val="00971102"/>
    <w:rsid w:val="009711B6"/>
    <w:rsid w:val="00971291"/>
    <w:rsid w:val="009712C1"/>
    <w:rsid w:val="00971367"/>
    <w:rsid w:val="0097136E"/>
    <w:rsid w:val="00971568"/>
    <w:rsid w:val="00971B61"/>
    <w:rsid w:val="00971F44"/>
    <w:rsid w:val="00971FBF"/>
    <w:rsid w:val="009727DD"/>
    <w:rsid w:val="0097288A"/>
    <w:rsid w:val="009728C5"/>
    <w:rsid w:val="00972BA7"/>
    <w:rsid w:val="0097314F"/>
    <w:rsid w:val="009734EE"/>
    <w:rsid w:val="0097372F"/>
    <w:rsid w:val="009737E3"/>
    <w:rsid w:val="009739C1"/>
    <w:rsid w:val="00973FED"/>
    <w:rsid w:val="00974330"/>
    <w:rsid w:val="0097433D"/>
    <w:rsid w:val="009745F5"/>
    <w:rsid w:val="00974945"/>
    <w:rsid w:val="00974AAD"/>
    <w:rsid w:val="00974AE3"/>
    <w:rsid w:val="00975006"/>
    <w:rsid w:val="00975215"/>
    <w:rsid w:val="0097522C"/>
    <w:rsid w:val="00975313"/>
    <w:rsid w:val="00975446"/>
    <w:rsid w:val="00975679"/>
    <w:rsid w:val="009758FD"/>
    <w:rsid w:val="00975A04"/>
    <w:rsid w:val="00975C01"/>
    <w:rsid w:val="00975C8F"/>
    <w:rsid w:val="00975D22"/>
    <w:rsid w:val="00976113"/>
    <w:rsid w:val="009762B7"/>
    <w:rsid w:val="009762BB"/>
    <w:rsid w:val="00976373"/>
    <w:rsid w:val="009763A5"/>
    <w:rsid w:val="0097643E"/>
    <w:rsid w:val="00976A1C"/>
    <w:rsid w:val="00976C2F"/>
    <w:rsid w:val="00976C56"/>
    <w:rsid w:val="00977000"/>
    <w:rsid w:val="009774BF"/>
    <w:rsid w:val="009775EB"/>
    <w:rsid w:val="009776B5"/>
    <w:rsid w:val="0097796E"/>
    <w:rsid w:val="00977DE0"/>
    <w:rsid w:val="00977FA0"/>
    <w:rsid w:val="00980029"/>
    <w:rsid w:val="0098004F"/>
    <w:rsid w:val="009802F7"/>
    <w:rsid w:val="00980309"/>
    <w:rsid w:val="0098043C"/>
    <w:rsid w:val="009804EE"/>
    <w:rsid w:val="009805A2"/>
    <w:rsid w:val="00980678"/>
    <w:rsid w:val="00980843"/>
    <w:rsid w:val="009809A9"/>
    <w:rsid w:val="009809AC"/>
    <w:rsid w:val="00980B8F"/>
    <w:rsid w:val="00980F72"/>
    <w:rsid w:val="00981103"/>
    <w:rsid w:val="0098157E"/>
    <w:rsid w:val="009817ED"/>
    <w:rsid w:val="00981B20"/>
    <w:rsid w:val="00981EFF"/>
    <w:rsid w:val="009822C5"/>
    <w:rsid w:val="009825B1"/>
    <w:rsid w:val="009825EB"/>
    <w:rsid w:val="00982BC9"/>
    <w:rsid w:val="00982D66"/>
    <w:rsid w:val="00982D80"/>
    <w:rsid w:val="00983054"/>
    <w:rsid w:val="009835F2"/>
    <w:rsid w:val="009838A2"/>
    <w:rsid w:val="00983A97"/>
    <w:rsid w:val="00983B61"/>
    <w:rsid w:val="00983B70"/>
    <w:rsid w:val="00983C73"/>
    <w:rsid w:val="00983F66"/>
    <w:rsid w:val="00983F90"/>
    <w:rsid w:val="009841D6"/>
    <w:rsid w:val="00984505"/>
    <w:rsid w:val="00984511"/>
    <w:rsid w:val="00984624"/>
    <w:rsid w:val="009847BA"/>
    <w:rsid w:val="00984C94"/>
    <w:rsid w:val="00984CBD"/>
    <w:rsid w:val="009852EE"/>
    <w:rsid w:val="009855F1"/>
    <w:rsid w:val="0098587F"/>
    <w:rsid w:val="00985998"/>
    <w:rsid w:val="00985C2D"/>
    <w:rsid w:val="00985D18"/>
    <w:rsid w:val="00986241"/>
    <w:rsid w:val="00986284"/>
    <w:rsid w:val="0098675C"/>
    <w:rsid w:val="00986D94"/>
    <w:rsid w:val="00986E73"/>
    <w:rsid w:val="00986EBB"/>
    <w:rsid w:val="009871FE"/>
    <w:rsid w:val="00987907"/>
    <w:rsid w:val="0098791B"/>
    <w:rsid w:val="0098798B"/>
    <w:rsid w:val="00987EBB"/>
    <w:rsid w:val="00987EEE"/>
    <w:rsid w:val="00987F7F"/>
    <w:rsid w:val="00990361"/>
    <w:rsid w:val="00990432"/>
    <w:rsid w:val="009906B7"/>
    <w:rsid w:val="009906F7"/>
    <w:rsid w:val="00990810"/>
    <w:rsid w:val="00990852"/>
    <w:rsid w:val="00990A1B"/>
    <w:rsid w:val="00990AA2"/>
    <w:rsid w:val="00990CCF"/>
    <w:rsid w:val="00990D8E"/>
    <w:rsid w:val="009910AE"/>
    <w:rsid w:val="009910F9"/>
    <w:rsid w:val="0099152F"/>
    <w:rsid w:val="009916DE"/>
    <w:rsid w:val="00991856"/>
    <w:rsid w:val="00991BCE"/>
    <w:rsid w:val="00991DA4"/>
    <w:rsid w:val="00991E6E"/>
    <w:rsid w:val="00992041"/>
    <w:rsid w:val="0099207E"/>
    <w:rsid w:val="00992114"/>
    <w:rsid w:val="0099212F"/>
    <w:rsid w:val="00992132"/>
    <w:rsid w:val="0099241F"/>
    <w:rsid w:val="009925C7"/>
    <w:rsid w:val="009925F8"/>
    <w:rsid w:val="00992661"/>
    <w:rsid w:val="00992896"/>
    <w:rsid w:val="00992945"/>
    <w:rsid w:val="009929B7"/>
    <w:rsid w:val="00992C19"/>
    <w:rsid w:val="00992D18"/>
    <w:rsid w:val="00993131"/>
    <w:rsid w:val="009932E1"/>
    <w:rsid w:val="00993425"/>
    <w:rsid w:val="0099364D"/>
    <w:rsid w:val="00993B49"/>
    <w:rsid w:val="00993D94"/>
    <w:rsid w:val="00993DC9"/>
    <w:rsid w:val="009941D1"/>
    <w:rsid w:val="00994206"/>
    <w:rsid w:val="009944DF"/>
    <w:rsid w:val="0099480A"/>
    <w:rsid w:val="00994A6F"/>
    <w:rsid w:val="00994FF1"/>
    <w:rsid w:val="00995614"/>
    <w:rsid w:val="00995B5A"/>
    <w:rsid w:val="0099602B"/>
    <w:rsid w:val="009960B0"/>
    <w:rsid w:val="00996151"/>
    <w:rsid w:val="0099620D"/>
    <w:rsid w:val="0099631A"/>
    <w:rsid w:val="009963D2"/>
    <w:rsid w:val="00996668"/>
    <w:rsid w:val="00996CBD"/>
    <w:rsid w:val="00996E12"/>
    <w:rsid w:val="00996FE7"/>
    <w:rsid w:val="00997017"/>
    <w:rsid w:val="009970F0"/>
    <w:rsid w:val="00997455"/>
    <w:rsid w:val="009974AD"/>
    <w:rsid w:val="00997777"/>
    <w:rsid w:val="00997B6C"/>
    <w:rsid w:val="00997B74"/>
    <w:rsid w:val="00997D72"/>
    <w:rsid w:val="009A0127"/>
    <w:rsid w:val="009A0544"/>
    <w:rsid w:val="009A06CD"/>
    <w:rsid w:val="009A077B"/>
    <w:rsid w:val="009A0EBE"/>
    <w:rsid w:val="009A1172"/>
    <w:rsid w:val="009A1173"/>
    <w:rsid w:val="009A11F7"/>
    <w:rsid w:val="009A12B9"/>
    <w:rsid w:val="009A1523"/>
    <w:rsid w:val="009A1524"/>
    <w:rsid w:val="009A1565"/>
    <w:rsid w:val="009A172F"/>
    <w:rsid w:val="009A1811"/>
    <w:rsid w:val="009A19BC"/>
    <w:rsid w:val="009A19D8"/>
    <w:rsid w:val="009A1A49"/>
    <w:rsid w:val="009A1EAC"/>
    <w:rsid w:val="009A1F9D"/>
    <w:rsid w:val="009A204E"/>
    <w:rsid w:val="009A23B8"/>
    <w:rsid w:val="009A27C3"/>
    <w:rsid w:val="009A2A49"/>
    <w:rsid w:val="009A2BFD"/>
    <w:rsid w:val="009A2C58"/>
    <w:rsid w:val="009A31C0"/>
    <w:rsid w:val="009A3767"/>
    <w:rsid w:val="009A38ED"/>
    <w:rsid w:val="009A3AB6"/>
    <w:rsid w:val="009A3BBB"/>
    <w:rsid w:val="009A3EB6"/>
    <w:rsid w:val="009A3F52"/>
    <w:rsid w:val="009A3F7E"/>
    <w:rsid w:val="009A407F"/>
    <w:rsid w:val="009A4211"/>
    <w:rsid w:val="009A4279"/>
    <w:rsid w:val="009A4503"/>
    <w:rsid w:val="009A475D"/>
    <w:rsid w:val="009A4940"/>
    <w:rsid w:val="009A4AE9"/>
    <w:rsid w:val="009A4BA4"/>
    <w:rsid w:val="009A4BE1"/>
    <w:rsid w:val="009A4C5B"/>
    <w:rsid w:val="009A4CDD"/>
    <w:rsid w:val="009A5023"/>
    <w:rsid w:val="009A515A"/>
    <w:rsid w:val="009A53D9"/>
    <w:rsid w:val="009A53E2"/>
    <w:rsid w:val="009A5587"/>
    <w:rsid w:val="009A5775"/>
    <w:rsid w:val="009A5B01"/>
    <w:rsid w:val="009A5BF6"/>
    <w:rsid w:val="009A5C97"/>
    <w:rsid w:val="009A5D35"/>
    <w:rsid w:val="009A5E40"/>
    <w:rsid w:val="009A602F"/>
    <w:rsid w:val="009A6401"/>
    <w:rsid w:val="009A65E9"/>
    <w:rsid w:val="009A6762"/>
    <w:rsid w:val="009A6894"/>
    <w:rsid w:val="009A699F"/>
    <w:rsid w:val="009A6BBA"/>
    <w:rsid w:val="009A6C5C"/>
    <w:rsid w:val="009A6D55"/>
    <w:rsid w:val="009A7773"/>
    <w:rsid w:val="009A7926"/>
    <w:rsid w:val="009A7A42"/>
    <w:rsid w:val="009A7A55"/>
    <w:rsid w:val="009A7B8B"/>
    <w:rsid w:val="009A7CC4"/>
    <w:rsid w:val="009A7F07"/>
    <w:rsid w:val="009A7F22"/>
    <w:rsid w:val="009B0053"/>
    <w:rsid w:val="009B055C"/>
    <w:rsid w:val="009B060C"/>
    <w:rsid w:val="009B09D2"/>
    <w:rsid w:val="009B0A81"/>
    <w:rsid w:val="009B0DD8"/>
    <w:rsid w:val="009B0EC7"/>
    <w:rsid w:val="009B0F5B"/>
    <w:rsid w:val="009B0FF9"/>
    <w:rsid w:val="009B113A"/>
    <w:rsid w:val="009B1313"/>
    <w:rsid w:val="009B144C"/>
    <w:rsid w:val="009B147C"/>
    <w:rsid w:val="009B1993"/>
    <w:rsid w:val="009B1C07"/>
    <w:rsid w:val="009B21CA"/>
    <w:rsid w:val="009B23B8"/>
    <w:rsid w:val="009B240F"/>
    <w:rsid w:val="009B26C7"/>
    <w:rsid w:val="009B27D0"/>
    <w:rsid w:val="009B2822"/>
    <w:rsid w:val="009B2914"/>
    <w:rsid w:val="009B2A05"/>
    <w:rsid w:val="009B3285"/>
    <w:rsid w:val="009B3769"/>
    <w:rsid w:val="009B3D4E"/>
    <w:rsid w:val="009B3F37"/>
    <w:rsid w:val="009B4057"/>
    <w:rsid w:val="009B465E"/>
    <w:rsid w:val="009B48DC"/>
    <w:rsid w:val="009B4B11"/>
    <w:rsid w:val="009B4F52"/>
    <w:rsid w:val="009B5357"/>
    <w:rsid w:val="009B53D1"/>
    <w:rsid w:val="009B5440"/>
    <w:rsid w:val="009B5BC4"/>
    <w:rsid w:val="009B6458"/>
    <w:rsid w:val="009B74B5"/>
    <w:rsid w:val="009B775D"/>
    <w:rsid w:val="009B782C"/>
    <w:rsid w:val="009B7912"/>
    <w:rsid w:val="009B7BBE"/>
    <w:rsid w:val="009B7CE9"/>
    <w:rsid w:val="009C01E6"/>
    <w:rsid w:val="009C08C7"/>
    <w:rsid w:val="009C09B8"/>
    <w:rsid w:val="009C0AEE"/>
    <w:rsid w:val="009C0CA0"/>
    <w:rsid w:val="009C0CBF"/>
    <w:rsid w:val="009C0D58"/>
    <w:rsid w:val="009C0DCD"/>
    <w:rsid w:val="009C0EAD"/>
    <w:rsid w:val="009C11CA"/>
    <w:rsid w:val="009C120C"/>
    <w:rsid w:val="009C12A1"/>
    <w:rsid w:val="009C16A5"/>
    <w:rsid w:val="009C1A31"/>
    <w:rsid w:val="009C1AB5"/>
    <w:rsid w:val="009C1C8B"/>
    <w:rsid w:val="009C1D5C"/>
    <w:rsid w:val="009C1DF6"/>
    <w:rsid w:val="009C2282"/>
    <w:rsid w:val="009C25FF"/>
    <w:rsid w:val="009C264E"/>
    <w:rsid w:val="009C27EB"/>
    <w:rsid w:val="009C2919"/>
    <w:rsid w:val="009C2B7B"/>
    <w:rsid w:val="009C2BEA"/>
    <w:rsid w:val="009C2F20"/>
    <w:rsid w:val="009C3382"/>
    <w:rsid w:val="009C3604"/>
    <w:rsid w:val="009C3611"/>
    <w:rsid w:val="009C3843"/>
    <w:rsid w:val="009C3C14"/>
    <w:rsid w:val="009C3CE0"/>
    <w:rsid w:val="009C3E31"/>
    <w:rsid w:val="009C415A"/>
    <w:rsid w:val="009C4269"/>
    <w:rsid w:val="009C42F3"/>
    <w:rsid w:val="009C4521"/>
    <w:rsid w:val="009C4716"/>
    <w:rsid w:val="009C4750"/>
    <w:rsid w:val="009C47B2"/>
    <w:rsid w:val="009C496A"/>
    <w:rsid w:val="009C499C"/>
    <w:rsid w:val="009C4AE1"/>
    <w:rsid w:val="009C4B70"/>
    <w:rsid w:val="009C4C4D"/>
    <w:rsid w:val="009C4D8C"/>
    <w:rsid w:val="009C4F82"/>
    <w:rsid w:val="009C51CA"/>
    <w:rsid w:val="009C52D8"/>
    <w:rsid w:val="009C578A"/>
    <w:rsid w:val="009C5929"/>
    <w:rsid w:val="009C5B75"/>
    <w:rsid w:val="009C5C07"/>
    <w:rsid w:val="009C5C18"/>
    <w:rsid w:val="009C5C84"/>
    <w:rsid w:val="009C5CE2"/>
    <w:rsid w:val="009C5EE5"/>
    <w:rsid w:val="009C6136"/>
    <w:rsid w:val="009C618C"/>
    <w:rsid w:val="009C6413"/>
    <w:rsid w:val="009C6F59"/>
    <w:rsid w:val="009C73D4"/>
    <w:rsid w:val="009C74FF"/>
    <w:rsid w:val="009C751C"/>
    <w:rsid w:val="009C7919"/>
    <w:rsid w:val="009C79FF"/>
    <w:rsid w:val="009C7BD0"/>
    <w:rsid w:val="009C7ED2"/>
    <w:rsid w:val="009D0600"/>
    <w:rsid w:val="009D0702"/>
    <w:rsid w:val="009D08FD"/>
    <w:rsid w:val="009D0F48"/>
    <w:rsid w:val="009D138D"/>
    <w:rsid w:val="009D1467"/>
    <w:rsid w:val="009D1558"/>
    <w:rsid w:val="009D1736"/>
    <w:rsid w:val="009D1801"/>
    <w:rsid w:val="009D190B"/>
    <w:rsid w:val="009D1C66"/>
    <w:rsid w:val="009D1C9E"/>
    <w:rsid w:val="009D1F99"/>
    <w:rsid w:val="009D25DA"/>
    <w:rsid w:val="009D2756"/>
    <w:rsid w:val="009D279C"/>
    <w:rsid w:val="009D28C0"/>
    <w:rsid w:val="009D29CD"/>
    <w:rsid w:val="009D2A5E"/>
    <w:rsid w:val="009D2ACD"/>
    <w:rsid w:val="009D2AE9"/>
    <w:rsid w:val="009D2B44"/>
    <w:rsid w:val="009D2B56"/>
    <w:rsid w:val="009D2B8C"/>
    <w:rsid w:val="009D2CCA"/>
    <w:rsid w:val="009D2FBB"/>
    <w:rsid w:val="009D33E0"/>
    <w:rsid w:val="009D36BE"/>
    <w:rsid w:val="009D36CF"/>
    <w:rsid w:val="009D394C"/>
    <w:rsid w:val="009D424B"/>
    <w:rsid w:val="009D461F"/>
    <w:rsid w:val="009D47B8"/>
    <w:rsid w:val="009D4E49"/>
    <w:rsid w:val="009D5347"/>
    <w:rsid w:val="009D564D"/>
    <w:rsid w:val="009D5DAB"/>
    <w:rsid w:val="009D5E8F"/>
    <w:rsid w:val="009D60FF"/>
    <w:rsid w:val="009D6267"/>
    <w:rsid w:val="009D63A6"/>
    <w:rsid w:val="009D6592"/>
    <w:rsid w:val="009D6655"/>
    <w:rsid w:val="009D6898"/>
    <w:rsid w:val="009D6F6C"/>
    <w:rsid w:val="009D6FD3"/>
    <w:rsid w:val="009D7132"/>
    <w:rsid w:val="009D73E7"/>
    <w:rsid w:val="009D7423"/>
    <w:rsid w:val="009D7763"/>
    <w:rsid w:val="009E015A"/>
    <w:rsid w:val="009E0784"/>
    <w:rsid w:val="009E0913"/>
    <w:rsid w:val="009E0986"/>
    <w:rsid w:val="009E0A41"/>
    <w:rsid w:val="009E0A97"/>
    <w:rsid w:val="009E0C75"/>
    <w:rsid w:val="009E0DDA"/>
    <w:rsid w:val="009E1003"/>
    <w:rsid w:val="009E138F"/>
    <w:rsid w:val="009E13E3"/>
    <w:rsid w:val="009E145D"/>
    <w:rsid w:val="009E1624"/>
    <w:rsid w:val="009E1631"/>
    <w:rsid w:val="009E186E"/>
    <w:rsid w:val="009E18FB"/>
    <w:rsid w:val="009E1925"/>
    <w:rsid w:val="009E1DC1"/>
    <w:rsid w:val="009E1FA0"/>
    <w:rsid w:val="009E2296"/>
    <w:rsid w:val="009E2362"/>
    <w:rsid w:val="009E2791"/>
    <w:rsid w:val="009E2B45"/>
    <w:rsid w:val="009E2CF1"/>
    <w:rsid w:val="009E2FEE"/>
    <w:rsid w:val="009E31D9"/>
    <w:rsid w:val="009E33D4"/>
    <w:rsid w:val="009E347F"/>
    <w:rsid w:val="009E3A3A"/>
    <w:rsid w:val="009E3AB7"/>
    <w:rsid w:val="009E3ACA"/>
    <w:rsid w:val="009E3D03"/>
    <w:rsid w:val="009E3E5A"/>
    <w:rsid w:val="009E3F6F"/>
    <w:rsid w:val="009E403F"/>
    <w:rsid w:val="009E4105"/>
    <w:rsid w:val="009E4D3E"/>
    <w:rsid w:val="009E4F58"/>
    <w:rsid w:val="009E5078"/>
    <w:rsid w:val="009E5685"/>
    <w:rsid w:val="009E5CB4"/>
    <w:rsid w:val="009E5EDD"/>
    <w:rsid w:val="009E605B"/>
    <w:rsid w:val="009E64AC"/>
    <w:rsid w:val="009E6ABC"/>
    <w:rsid w:val="009E6BCE"/>
    <w:rsid w:val="009E6BDC"/>
    <w:rsid w:val="009E6BE1"/>
    <w:rsid w:val="009E6C8A"/>
    <w:rsid w:val="009E6CE5"/>
    <w:rsid w:val="009E71C8"/>
    <w:rsid w:val="009E71D5"/>
    <w:rsid w:val="009E7221"/>
    <w:rsid w:val="009E737E"/>
    <w:rsid w:val="009E74C7"/>
    <w:rsid w:val="009E776D"/>
    <w:rsid w:val="009E79B7"/>
    <w:rsid w:val="009E7B9F"/>
    <w:rsid w:val="009E7E64"/>
    <w:rsid w:val="009E7EBA"/>
    <w:rsid w:val="009E7FE4"/>
    <w:rsid w:val="009E7FEC"/>
    <w:rsid w:val="009F003D"/>
    <w:rsid w:val="009F03F8"/>
    <w:rsid w:val="009F0835"/>
    <w:rsid w:val="009F08C1"/>
    <w:rsid w:val="009F09AE"/>
    <w:rsid w:val="009F0CC9"/>
    <w:rsid w:val="009F0FD3"/>
    <w:rsid w:val="009F1069"/>
    <w:rsid w:val="009F1071"/>
    <w:rsid w:val="009F1618"/>
    <w:rsid w:val="009F16C5"/>
    <w:rsid w:val="009F19D0"/>
    <w:rsid w:val="009F1A2D"/>
    <w:rsid w:val="009F20DA"/>
    <w:rsid w:val="009F20FF"/>
    <w:rsid w:val="009F226E"/>
    <w:rsid w:val="009F2349"/>
    <w:rsid w:val="009F251C"/>
    <w:rsid w:val="009F2935"/>
    <w:rsid w:val="009F2A8B"/>
    <w:rsid w:val="009F2E93"/>
    <w:rsid w:val="009F367B"/>
    <w:rsid w:val="009F368E"/>
    <w:rsid w:val="009F3BF9"/>
    <w:rsid w:val="009F3D17"/>
    <w:rsid w:val="009F3F3A"/>
    <w:rsid w:val="009F4134"/>
    <w:rsid w:val="009F494A"/>
    <w:rsid w:val="009F4950"/>
    <w:rsid w:val="009F4954"/>
    <w:rsid w:val="009F499F"/>
    <w:rsid w:val="009F49C4"/>
    <w:rsid w:val="009F4AE7"/>
    <w:rsid w:val="009F4AEC"/>
    <w:rsid w:val="009F4C58"/>
    <w:rsid w:val="009F5034"/>
    <w:rsid w:val="009F5215"/>
    <w:rsid w:val="009F53C4"/>
    <w:rsid w:val="009F551A"/>
    <w:rsid w:val="009F56F0"/>
    <w:rsid w:val="009F5DDC"/>
    <w:rsid w:val="009F5EB3"/>
    <w:rsid w:val="009F5FF0"/>
    <w:rsid w:val="009F6128"/>
    <w:rsid w:val="009F625C"/>
    <w:rsid w:val="009F6409"/>
    <w:rsid w:val="009F64FD"/>
    <w:rsid w:val="009F65F7"/>
    <w:rsid w:val="009F69D6"/>
    <w:rsid w:val="009F6A25"/>
    <w:rsid w:val="009F6D6D"/>
    <w:rsid w:val="009F6F03"/>
    <w:rsid w:val="009F7053"/>
    <w:rsid w:val="009F7413"/>
    <w:rsid w:val="009F7643"/>
    <w:rsid w:val="009F77F6"/>
    <w:rsid w:val="009F7856"/>
    <w:rsid w:val="009F78C9"/>
    <w:rsid w:val="009F7B2F"/>
    <w:rsid w:val="009F7DA2"/>
    <w:rsid w:val="00A0000C"/>
    <w:rsid w:val="00A00060"/>
    <w:rsid w:val="00A001B6"/>
    <w:rsid w:val="00A0037F"/>
    <w:rsid w:val="00A0038E"/>
    <w:rsid w:val="00A00622"/>
    <w:rsid w:val="00A00748"/>
    <w:rsid w:val="00A00EC3"/>
    <w:rsid w:val="00A01120"/>
    <w:rsid w:val="00A0142D"/>
    <w:rsid w:val="00A014F6"/>
    <w:rsid w:val="00A01531"/>
    <w:rsid w:val="00A0174E"/>
    <w:rsid w:val="00A018F9"/>
    <w:rsid w:val="00A01F90"/>
    <w:rsid w:val="00A0223F"/>
    <w:rsid w:val="00A02524"/>
    <w:rsid w:val="00A0264A"/>
    <w:rsid w:val="00A028B0"/>
    <w:rsid w:val="00A02970"/>
    <w:rsid w:val="00A02A08"/>
    <w:rsid w:val="00A02A48"/>
    <w:rsid w:val="00A02D8C"/>
    <w:rsid w:val="00A02F97"/>
    <w:rsid w:val="00A02FB5"/>
    <w:rsid w:val="00A02FBF"/>
    <w:rsid w:val="00A0300C"/>
    <w:rsid w:val="00A03074"/>
    <w:rsid w:val="00A0353F"/>
    <w:rsid w:val="00A03594"/>
    <w:rsid w:val="00A03893"/>
    <w:rsid w:val="00A03D10"/>
    <w:rsid w:val="00A04003"/>
    <w:rsid w:val="00A042FE"/>
    <w:rsid w:val="00A04319"/>
    <w:rsid w:val="00A0438F"/>
    <w:rsid w:val="00A0446A"/>
    <w:rsid w:val="00A0467A"/>
    <w:rsid w:val="00A04995"/>
    <w:rsid w:val="00A04B78"/>
    <w:rsid w:val="00A04DFE"/>
    <w:rsid w:val="00A05087"/>
    <w:rsid w:val="00A05439"/>
    <w:rsid w:val="00A0543A"/>
    <w:rsid w:val="00A0569E"/>
    <w:rsid w:val="00A056AE"/>
    <w:rsid w:val="00A058D3"/>
    <w:rsid w:val="00A058E0"/>
    <w:rsid w:val="00A0593D"/>
    <w:rsid w:val="00A05A3F"/>
    <w:rsid w:val="00A05E7D"/>
    <w:rsid w:val="00A0609F"/>
    <w:rsid w:val="00A065A8"/>
    <w:rsid w:val="00A065F0"/>
    <w:rsid w:val="00A066AA"/>
    <w:rsid w:val="00A066B4"/>
    <w:rsid w:val="00A0685D"/>
    <w:rsid w:val="00A069D1"/>
    <w:rsid w:val="00A06EC9"/>
    <w:rsid w:val="00A075C6"/>
    <w:rsid w:val="00A075CD"/>
    <w:rsid w:val="00A07801"/>
    <w:rsid w:val="00A078F3"/>
    <w:rsid w:val="00A07B07"/>
    <w:rsid w:val="00A07E3F"/>
    <w:rsid w:val="00A100CA"/>
    <w:rsid w:val="00A10505"/>
    <w:rsid w:val="00A10582"/>
    <w:rsid w:val="00A10591"/>
    <w:rsid w:val="00A105D0"/>
    <w:rsid w:val="00A10AD4"/>
    <w:rsid w:val="00A10CB7"/>
    <w:rsid w:val="00A11382"/>
    <w:rsid w:val="00A11387"/>
    <w:rsid w:val="00A11421"/>
    <w:rsid w:val="00A114D8"/>
    <w:rsid w:val="00A114DF"/>
    <w:rsid w:val="00A115F5"/>
    <w:rsid w:val="00A116FE"/>
    <w:rsid w:val="00A117CB"/>
    <w:rsid w:val="00A11800"/>
    <w:rsid w:val="00A11A8B"/>
    <w:rsid w:val="00A11B01"/>
    <w:rsid w:val="00A11BD5"/>
    <w:rsid w:val="00A11C72"/>
    <w:rsid w:val="00A11D00"/>
    <w:rsid w:val="00A11D1C"/>
    <w:rsid w:val="00A11E2D"/>
    <w:rsid w:val="00A1210D"/>
    <w:rsid w:val="00A1228A"/>
    <w:rsid w:val="00A123F6"/>
    <w:rsid w:val="00A12AA5"/>
    <w:rsid w:val="00A12D4D"/>
    <w:rsid w:val="00A131B1"/>
    <w:rsid w:val="00A13372"/>
    <w:rsid w:val="00A13556"/>
    <w:rsid w:val="00A13D0A"/>
    <w:rsid w:val="00A13D3E"/>
    <w:rsid w:val="00A1423A"/>
    <w:rsid w:val="00A14476"/>
    <w:rsid w:val="00A144E6"/>
    <w:rsid w:val="00A147E6"/>
    <w:rsid w:val="00A14CF8"/>
    <w:rsid w:val="00A153FD"/>
    <w:rsid w:val="00A154B5"/>
    <w:rsid w:val="00A15771"/>
    <w:rsid w:val="00A1581C"/>
    <w:rsid w:val="00A1588D"/>
    <w:rsid w:val="00A15B82"/>
    <w:rsid w:val="00A15CBC"/>
    <w:rsid w:val="00A16156"/>
    <w:rsid w:val="00A165ED"/>
    <w:rsid w:val="00A16974"/>
    <w:rsid w:val="00A16C01"/>
    <w:rsid w:val="00A16C44"/>
    <w:rsid w:val="00A17187"/>
    <w:rsid w:val="00A172D5"/>
    <w:rsid w:val="00A17512"/>
    <w:rsid w:val="00A176BB"/>
    <w:rsid w:val="00A178FA"/>
    <w:rsid w:val="00A179F7"/>
    <w:rsid w:val="00A17A06"/>
    <w:rsid w:val="00A17C67"/>
    <w:rsid w:val="00A17DEC"/>
    <w:rsid w:val="00A20596"/>
    <w:rsid w:val="00A20A22"/>
    <w:rsid w:val="00A20AEE"/>
    <w:rsid w:val="00A20CE2"/>
    <w:rsid w:val="00A20D55"/>
    <w:rsid w:val="00A20F4E"/>
    <w:rsid w:val="00A21075"/>
    <w:rsid w:val="00A212A5"/>
    <w:rsid w:val="00A21332"/>
    <w:rsid w:val="00A213A1"/>
    <w:rsid w:val="00A2147E"/>
    <w:rsid w:val="00A2175F"/>
    <w:rsid w:val="00A21788"/>
    <w:rsid w:val="00A2178E"/>
    <w:rsid w:val="00A21904"/>
    <w:rsid w:val="00A21A31"/>
    <w:rsid w:val="00A21CCA"/>
    <w:rsid w:val="00A21D65"/>
    <w:rsid w:val="00A2247B"/>
    <w:rsid w:val="00A226AA"/>
    <w:rsid w:val="00A22718"/>
    <w:rsid w:val="00A22795"/>
    <w:rsid w:val="00A22854"/>
    <w:rsid w:val="00A22882"/>
    <w:rsid w:val="00A22DC3"/>
    <w:rsid w:val="00A22E7B"/>
    <w:rsid w:val="00A22FB8"/>
    <w:rsid w:val="00A2324B"/>
    <w:rsid w:val="00A233E8"/>
    <w:rsid w:val="00A23814"/>
    <w:rsid w:val="00A23AF8"/>
    <w:rsid w:val="00A23B70"/>
    <w:rsid w:val="00A23C2B"/>
    <w:rsid w:val="00A240D3"/>
    <w:rsid w:val="00A241B6"/>
    <w:rsid w:val="00A2424D"/>
    <w:rsid w:val="00A2467F"/>
    <w:rsid w:val="00A247B8"/>
    <w:rsid w:val="00A24BE5"/>
    <w:rsid w:val="00A24DB5"/>
    <w:rsid w:val="00A24FC4"/>
    <w:rsid w:val="00A25164"/>
    <w:rsid w:val="00A254C5"/>
    <w:rsid w:val="00A25565"/>
    <w:rsid w:val="00A2564D"/>
    <w:rsid w:val="00A2575D"/>
    <w:rsid w:val="00A25824"/>
    <w:rsid w:val="00A25BCA"/>
    <w:rsid w:val="00A25CF7"/>
    <w:rsid w:val="00A25E2C"/>
    <w:rsid w:val="00A25F52"/>
    <w:rsid w:val="00A25F6B"/>
    <w:rsid w:val="00A26334"/>
    <w:rsid w:val="00A2653C"/>
    <w:rsid w:val="00A26624"/>
    <w:rsid w:val="00A26857"/>
    <w:rsid w:val="00A268F6"/>
    <w:rsid w:val="00A26AB9"/>
    <w:rsid w:val="00A26C99"/>
    <w:rsid w:val="00A26EDC"/>
    <w:rsid w:val="00A27280"/>
    <w:rsid w:val="00A279D5"/>
    <w:rsid w:val="00A27F81"/>
    <w:rsid w:val="00A3024D"/>
    <w:rsid w:val="00A302C1"/>
    <w:rsid w:val="00A304E9"/>
    <w:rsid w:val="00A30616"/>
    <w:rsid w:val="00A30635"/>
    <w:rsid w:val="00A306E6"/>
    <w:rsid w:val="00A308D0"/>
    <w:rsid w:val="00A309A5"/>
    <w:rsid w:val="00A30CD6"/>
    <w:rsid w:val="00A30D04"/>
    <w:rsid w:val="00A30DBB"/>
    <w:rsid w:val="00A31060"/>
    <w:rsid w:val="00A3107E"/>
    <w:rsid w:val="00A311BC"/>
    <w:rsid w:val="00A31415"/>
    <w:rsid w:val="00A31579"/>
    <w:rsid w:val="00A315F8"/>
    <w:rsid w:val="00A31786"/>
    <w:rsid w:val="00A318C6"/>
    <w:rsid w:val="00A31BA3"/>
    <w:rsid w:val="00A31E28"/>
    <w:rsid w:val="00A31E2A"/>
    <w:rsid w:val="00A31E46"/>
    <w:rsid w:val="00A31EA8"/>
    <w:rsid w:val="00A31ECE"/>
    <w:rsid w:val="00A31EEC"/>
    <w:rsid w:val="00A31FEF"/>
    <w:rsid w:val="00A32007"/>
    <w:rsid w:val="00A32164"/>
    <w:rsid w:val="00A321B4"/>
    <w:rsid w:val="00A32619"/>
    <w:rsid w:val="00A327DD"/>
    <w:rsid w:val="00A3287D"/>
    <w:rsid w:val="00A32C64"/>
    <w:rsid w:val="00A32CD1"/>
    <w:rsid w:val="00A331D2"/>
    <w:rsid w:val="00A33270"/>
    <w:rsid w:val="00A3334F"/>
    <w:rsid w:val="00A3383D"/>
    <w:rsid w:val="00A338E3"/>
    <w:rsid w:val="00A33E58"/>
    <w:rsid w:val="00A33EB3"/>
    <w:rsid w:val="00A340BC"/>
    <w:rsid w:val="00A340C6"/>
    <w:rsid w:val="00A34310"/>
    <w:rsid w:val="00A34548"/>
    <w:rsid w:val="00A347AB"/>
    <w:rsid w:val="00A34C2B"/>
    <w:rsid w:val="00A34FEA"/>
    <w:rsid w:val="00A3530D"/>
    <w:rsid w:val="00A353B0"/>
    <w:rsid w:val="00A355FF"/>
    <w:rsid w:val="00A3592E"/>
    <w:rsid w:val="00A3596D"/>
    <w:rsid w:val="00A35CB9"/>
    <w:rsid w:val="00A35CC0"/>
    <w:rsid w:val="00A35DF9"/>
    <w:rsid w:val="00A36854"/>
    <w:rsid w:val="00A3688F"/>
    <w:rsid w:val="00A36AB9"/>
    <w:rsid w:val="00A36E67"/>
    <w:rsid w:val="00A3726B"/>
    <w:rsid w:val="00A37332"/>
    <w:rsid w:val="00A373D5"/>
    <w:rsid w:val="00A3780D"/>
    <w:rsid w:val="00A37977"/>
    <w:rsid w:val="00A37B92"/>
    <w:rsid w:val="00A40787"/>
    <w:rsid w:val="00A40848"/>
    <w:rsid w:val="00A40857"/>
    <w:rsid w:val="00A40DFA"/>
    <w:rsid w:val="00A4113C"/>
    <w:rsid w:val="00A4133F"/>
    <w:rsid w:val="00A414CA"/>
    <w:rsid w:val="00A41648"/>
    <w:rsid w:val="00A41D18"/>
    <w:rsid w:val="00A41F70"/>
    <w:rsid w:val="00A423FB"/>
    <w:rsid w:val="00A42446"/>
    <w:rsid w:val="00A4257E"/>
    <w:rsid w:val="00A425EA"/>
    <w:rsid w:val="00A42822"/>
    <w:rsid w:val="00A42A30"/>
    <w:rsid w:val="00A42DAF"/>
    <w:rsid w:val="00A430AE"/>
    <w:rsid w:val="00A431BC"/>
    <w:rsid w:val="00A43859"/>
    <w:rsid w:val="00A43876"/>
    <w:rsid w:val="00A4398B"/>
    <w:rsid w:val="00A44161"/>
    <w:rsid w:val="00A446F4"/>
    <w:rsid w:val="00A44840"/>
    <w:rsid w:val="00A44C1F"/>
    <w:rsid w:val="00A44C87"/>
    <w:rsid w:val="00A44CA7"/>
    <w:rsid w:val="00A44FE2"/>
    <w:rsid w:val="00A451B3"/>
    <w:rsid w:val="00A45B2C"/>
    <w:rsid w:val="00A45BCF"/>
    <w:rsid w:val="00A45BD8"/>
    <w:rsid w:val="00A45C09"/>
    <w:rsid w:val="00A45C4C"/>
    <w:rsid w:val="00A45D32"/>
    <w:rsid w:val="00A45F5B"/>
    <w:rsid w:val="00A46512"/>
    <w:rsid w:val="00A4660A"/>
    <w:rsid w:val="00A46C94"/>
    <w:rsid w:val="00A4778A"/>
    <w:rsid w:val="00A47880"/>
    <w:rsid w:val="00A47A63"/>
    <w:rsid w:val="00A47B5B"/>
    <w:rsid w:val="00A500D7"/>
    <w:rsid w:val="00A50112"/>
    <w:rsid w:val="00A50201"/>
    <w:rsid w:val="00A50678"/>
    <w:rsid w:val="00A508DC"/>
    <w:rsid w:val="00A50B48"/>
    <w:rsid w:val="00A510DE"/>
    <w:rsid w:val="00A5122E"/>
    <w:rsid w:val="00A51378"/>
    <w:rsid w:val="00A514F9"/>
    <w:rsid w:val="00A51574"/>
    <w:rsid w:val="00A515A8"/>
    <w:rsid w:val="00A51F8C"/>
    <w:rsid w:val="00A52303"/>
    <w:rsid w:val="00A5231B"/>
    <w:rsid w:val="00A52384"/>
    <w:rsid w:val="00A525B0"/>
    <w:rsid w:val="00A526C2"/>
    <w:rsid w:val="00A52C8E"/>
    <w:rsid w:val="00A5303D"/>
    <w:rsid w:val="00A531FB"/>
    <w:rsid w:val="00A53496"/>
    <w:rsid w:val="00A534A0"/>
    <w:rsid w:val="00A53D89"/>
    <w:rsid w:val="00A53F15"/>
    <w:rsid w:val="00A5429A"/>
    <w:rsid w:val="00A542AF"/>
    <w:rsid w:val="00A543AD"/>
    <w:rsid w:val="00A54619"/>
    <w:rsid w:val="00A547C7"/>
    <w:rsid w:val="00A54A27"/>
    <w:rsid w:val="00A54A4B"/>
    <w:rsid w:val="00A54AA0"/>
    <w:rsid w:val="00A54C2B"/>
    <w:rsid w:val="00A54F01"/>
    <w:rsid w:val="00A550F8"/>
    <w:rsid w:val="00A55297"/>
    <w:rsid w:val="00A552FB"/>
    <w:rsid w:val="00A55488"/>
    <w:rsid w:val="00A554FB"/>
    <w:rsid w:val="00A555F5"/>
    <w:rsid w:val="00A55774"/>
    <w:rsid w:val="00A55782"/>
    <w:rsid w:val="00A557DF"/>
    <w:rsid w:val="00A55815"/>
    <w:rsid w:val="00A55890"/>
    <w:rsid w:val="00A558E8"/>
    <w:rsid w:val="00A5596A"/>
    <w:rsid w:val="00A5597F"/>
    <w:rsid w:val="00A55AAB"/>
    <w:rsid w:val="00A55B19"/>
    <w:rsid w:val="00A56321"/>
    <w:rsid w:val="00A564BD"/>
    <w:rsid w:val="00A56769"/>
    <w:rsid w:val="00A567EE"/>
    <w:rsid w:val="00A56C4D"/>
    <w:rsid w:val="00A57042"/>
    <w:rsid w:val="00A5708E"/>
    <w:rsid w:val="00A570B2"/>
    <w:rsid w:val="00A571B4"/>
    <w:rsid w:val="00A571E6"/>
    <w:rsid w:val="00A57222"/>
    <w:rsid w:val="00A576B4"/>
    <w:rsid w:val="00A5797F"/>
    <w:rsid w:val="00A57998"/>
    <w:rsid w:val="00A60563"/>
    <w:rsid w:val="00A607A1"/>
    <w:rsid w:val="00A611A8"/>
    <w:rsid w:val="00A61209"/>
    <w:rsid w:val="00A612E2"/>
    <w:rsid w:val="00A6130B"/>
    <w:rsid w:val="00A6150B"/>
    <w:rsid w:val="00A6152D"/>
    <w:rsid w:val="00A6180F"/>
    <w:rsid w:val="00A6195E"/>
    <w:rsid w:val="00A61DCB"/>
    <w:rsid w:val="00A61E13"/>
    <w:rsid w:val="00A61EB2"/>
    <w:rsid w:val="00A61F43"/>
    <w:rsid w:val="00A61F4E"/>
    <w:rsid w:val="00A62139"/>
    <w:rsid w:val="00A621E3"/>
    <w:rsid w:val="00A6224C"/>
    <w:rsid w:val="00A622CF"/>
    <w:rsid w:val="00A62327"/>
    <w:rsid w:val="00A62426"/>
    <w:rsid w:val="00A62642"/>
    <w:rsid w:val="00A6267E"/>
    <w:rsid w:val="00A62A8A"/>
    <w:rsid w:val="00A62AAB"/>
    <w:rsid w:val="00A62BD1"/>
    <w:rsid w:val="00A63579"/>
    <w:rsid w:val="00A63918"/>
    <w:rsid w:val="00A63F3E"/>
    <w:rsid w:val="00A64169"/>
    <w:rsid w:val="00A64285"/>
    <w:rsid w:val="00A64312"/>
    <w:rsid w:val="00A6431C"/>
    <w:rsid w:val="00A643BC"/>
    <w:rsid w:val="00A64410"/>
    <w:rsid w:val="00A64485"/>
    <w:rsid w:val="00A6449E"/>
    <w:rsid w:val="00A644E3"/>
    <w:rsid w:val="00A646AF"/>
    <w:rsid w:val="00A64B56"/>
    <w:rsid w:val="00A65651"/>
    <w:rsid w:val="00A656F5"/>
    <w:rsid w:val="00A65987"/>
    <w:rsid w:val="00A65A97"/>
    <w:rsid w:val="00A65AD1"/>
    <w:rsid w:val="00A65CFA"/>
    <w:rsid w:val="00A65E21"/>
    <w:rsid w:val="00A65EAE"/>
    <w:rsid w:val="00A65F36"/>
    <w:rsid w:val="00A66005"/>
    <w:rsid w:val="00A661DB"/>
    <w:rsid w:val="00A662F3"/>
    <w:rsid w:val="00A664C5"/>
    <w:rsid w:val="00A668D0"/>
    <w:rsid w:val="00A66950"/>
    <w:rsid w:val="00A66A35"/>
    <w:rsid w:val="00A66BF6"/>
    <w:rsid w:val="00A66C5C"/>
    <w:rsid w:val="00A66DFA"/>
    <w:rsid w:val="00A67000"/>
    <w:rsid w:val="00A6705C"/>
    <w:rsid w:val="00A6729D"/>
    <w:rsid w:val="00A672FE"/>
    <w:rsid w:val="00A67368"/>
    <w:rsid w:val="00A67A69"/>
    <w:rsid w:val="00A67D5A"/>
    <w:rsid w:val="00A67E82"/>
    <w:rsid w:val="00A67FBA"/>
    <w:rsid w:val="00A67FE2"/>
    <w:rsid w:val="00A70070"/>
    <w:rsid w:val="00A7013B"/>
    <w:rsid w:val="00A7022C"/>
    <w:rsid w:val="00A70375"/>
    <w:rsid w:val="00A70430"/>
    <w:rsid w:val="00A70652"/>
    <w:rsid w:val="00A70658"/>
    <w:rsid w:val="00A707FB"/>
    <w:rsid w:val="00A7082B"/>
    <w:rsid w:val="00A709AE"/>
    <w:rsid w:val="00A70C72"/>
    <w:rsid w:val="00A712E1"/>
    <w:rsid w:val="00A71494"/>
    <w:rsid w:val="00A7156A"/>
    <w:rsid w:val="00A71992"/>
    <w:rsid w:val="00A71A6F"/>
    <w:rsid w:val="00A71F0A"/>
    <w:rsid w:val="00A72013"/>
    <w:rsid w:val="00A7205F"/>
    <w:rsid w:val="00A722A2"/>
    <w:rsid w:val="00A723A9"/>
    <w:rsid w:val="00A72619"/>
    <w:rsid w:val="00A72D12"/>
    <w:rsid w:val="00A739B2"/>
    <w:rsid w:val="00A73F0B"/>
    <w:rsid w:val="00A74AA6"/>
    <w:rsid w:val="00A74BE0"/>
    <w:rsid w:val="00A7518D"/>
    <w:rsid w:val="00A75201"/>
    <w:rsid w:val="00A753D3"/>
    <w:rsid w:val="00A75452"/>
    <w:rsid w:val="00A75519"/>
    <w:rsid w:val="00A75895"/>
    <w:rsid w:val="00A75B6D"/>
    <w:rsid w:val="00A75F93"/>
    <w:rsid w:val="00A763F9"/>
    <w:rsid w:val="00A76460"/>
    <w:rsid w:val="00A76485"/>
    <w:rsid w:val="00A76F37"/>
    <w:rsid w:val="00A77315"/>
    <w:rsid w:val="00A774FB"/>
    <w:rsid w:val="00A776C5"/>
    <w:rsid w:val="00A777D0"/>
    <w:rsid w:val="00A778BF"/>
    <w:rsid w:val="00A8002D"/>
    <w:rsid w:val="00A800EF"/>
    <w:rsid w:val="00A80321"/>
    <w:rsid w:val="00A80CC6"/>
    <w:rsid w:val="00A811F8"/>
    <w:rsid w:val="00A8126C"/>
    <w:rsid w:val="00A81327"/>
    <w:rsid w:val="00A8141E"/>
    <w:rsid w:val="00A814B2"/>
    <w:rsid w:val="00A817C8"/>
    <w:rsid w:val="00A81836"/>
    <w:rsid w:val="00A81BE5"/>
    <w:rsid w:val="00A81CD9"/>
    <w:rsid w:val="00A81F4F"/>
    <w:rsid w:val="00A821BA"/>
    <w:rsid w:val="00A82221"/>
    <w:rsid w:val="00A82233"/>
    <w:rsid w:val="00A82505"/>
    <w:rsid w:val="00A82837"/>
    <w:rsid w:val="00A82ECA"/>
    <w:rsid w:val="00A83A29"/>
    <w:rsid w:val="00A8414A"/>
    <w:rsid w:val="00A84241"/>
    <w:rsid w:val="00A843F6"/>
    <w:rsid w:val="00A8443B"/>
    <w:rsid w:val="00A844AD"/>
    <w:rsid w:val="00A84738"/>
    <w:rsid w:val="00A84930"/>
    <w:rsid w:val="00A84A2D"/>
    <w:rsid w:val="00A851ED"/>
    <w:rsid w:val="00A85840"/>
    <w:rsid w:val="00A858F0"/>
    <w:rsid w:val="00A85A0A"/>
    <w:rsid w:val="00A85ABC"/>
    <w:rsid w:val="00A85B8E"/>
    <w:rsid w:val="00A85C1F"/>
    <w:rsid w:val="00A85C28"/>
    <w:rsid w:val="00A85DA3"/>
    <w:rsid w:val="00A85EF2"/>
    <w:rsid w:val="00A85F36"/>
    <w:rsid w:val="00A8627E"/>
    <w:rsid w:val="00A8671A"/>
    <w:rsid w:val="00A86812"/>
    <w:rsid w:val="00A86C06"/>
    <w:rsid w:val="00A87107"/>
    <w:rsid w:val="00A87122"/>
    <w:rsid w:val="00A8715A"/>
    <w:rsid w:val="00A87567"/>
    <w:rsid w:val="00A8775F"/>
    <w:rsid w:val="00A87A2C"/>
    <w:rsid w:val="00A87D62"/>
    <w:rsid w:val="00A900D0"/>
    <w:rsid w:val="00A90493"/>
    <w:rsid w:val="00A90A4F"/>
    <w:rsid w:val="00A90D15"/>
    <w:rsid w:val="00A911F2"/>
    <w:rsid w:val="00A914E9"/>
    <w:rsid w:val="00A915AF"/>
    <w:rsid w:val="00A91B27"/>
    <w:rsid w:val="00A91F2A"/>
    <w:rsid w:val="00A92647"/>
    <w:rsid w:val="00A92842"/>
    <w:rsid w:val="00A92E84"/>
    <w:rsid w:val="00A9334E"/>
    <w:rsid w:val="00A93950"/>
    <w:rsid w:val="00A93E70"/>
    <w:rsid w:val="00A93F51"/>
    <w:rsid w:val="00A946B4"/>
    <w:rsid w:val="00A94A92"/>
    <w:rsid w:val="00A94DAC"/>
    <w:rsid w:val="00A956C3"/>
    <w:rsid w:val="00A956D6"/>
    <w:rsid w:val="00A958C6"/>
    <w:rsid w:val="00A95A50"/>
    <w:rsid w:val="00A95AD1"/>
    <w:rsid w:val="00A95B80"/>
    <w:rsid w:val="00A95CE9"/>
    <w:rsid w:val="00A9658F"/>
    <w:rsid w:val="00A96627"/>
    <w:rsid w:val="00A966F6"/>
    <w:rsid w:val="00A96ADD"/>
    <w:rsid w:val="00A96D2D"/>
    <w:rsid w:val="00A9723A"/>
    <w:rsid w:val="00A973FE"/>
    <w:rsid w:val="00A9789F"/>
    <w:rsid w:val="00A97AA7"/>
    <w:rsid w:val="00A97BBE"/>
    <w:rsid w:val="00A97EB5"/>
    <w:rsid w:val="00A97F7B"/>
    <w:rsid w:val="00AA00B6"/>
    <w:rsid w:val="00AA0741"/>
    <w:rsid w:val="00AA0967"/>
    <w:rsid w:val="00AA09E0"/>
    <w:rsid w:val="00AA0A55"/>
    <w:rsid w:val="00AA0B6C"/>
    <w:rsid w:val="00AA15DE"/>
    <w:rsid w:val="00AA16B7"/>
    <w:rsid w:val="00AA189A"/>
    <w:rsid w:val="00AA18DB"/>
    <w:rsid w:val="00AA19E9"/>
    <w:rsid w:val="00AA1B50"/>
    <w:rsid w:val="00AA1D0E"/>
    <w:rsid w:val="00AA203E"/>
    <w:rsid w:val="00AA228B"/>
    <w:rsid w:val="00AA241F"/>
    <w:rsid w:val="00AA2800"/>
    <w:rsid w:val="00AA2816"/>
    <w:rsid w:val="00AA28DC"/>
    <w:rsid w:val="00AA2A06"/>
    <w:rsid w:val="00AA2D35"/>
    <w:rsid w:val="00AA2E98"/>
    <w:rsid w:val="00AA2F32"/>
    <w:rsid w:val="00AA3021"/>
    <w:rsid w:val="00AA3424"/>
    <w:rsid w:val="00AA35FD"/>
    <w:rsid w:val="00AA3712"/>
    <w:rsid w:val="00AA3A74"/>
    <w:rsid w:val="00AA3B4D"/>
    <w:rsid w:val="00AA3C74"/>
    <w:rsid w:val="00AA3F4D"/>
    <w:rsid w:val="00AA4380"/>
    <w:rsid w:val="00AA4F92"/>
    <w:rsid w:val="00AA512B"/>
    <w:rsid w:val="00AA5A1C"/>
    <w:rsid w:val="00AA5D95"/>
    <w:rsid w:val="00AA5E11"/>
    <w:rsid w:val="00AA5EBE"/>
    <w:rsid w:val="00AA6015"/>
    <w:rsid w:val="00AA6128"/>
    <w:rsid w:val="00AA6178"/>
    <w:rsid w:val="00AA61C5"/>
    <w:rsid w:val="00AA625A"/>
    <w:rsid w:val="00AA62A0"/>
    <w:rsid w:val="00AA6429"/>
    <w:rsid w:val="00AA644A"/>
    <w:rsid w:val="00AA6726"/>
    <w:rsid w:val="00AA6B9A"/>
    <w:rsid w:val="00AA71E5"/>
    <w:rsid w:val="00AA781C"/>
    <w:rsid w:val="00AA7AA9"/>
    <w:rsid w:val="00AA7B0C"/>
    <w:rsid w:val="00AA7D33"/>
    <w:rsid w:val="00AA7E1A"/>
    <w:rsid w:val="00AA7EA7"/>
    <w:rsid w:val="00AB0632"/>
    <w:rsid w:val="00AB0706"/>
    <w:rsid w:val="00AB16F6"/>
    <w:rsid w:val="00AB1D9A"/>
    <w:rsid w:val="00AB1FBC"/>
    <w:rsid w:val="00AB2699"/>
    <w:rsid w:val="00AB26E4"/>
    <w:rsid w:val="00AB2786"/>
    <w:rsid w:val="00AB2ABD"/>
    <w:rsid w:val="00AB2E4D"/>
    <w:rsid w:val="00AB2E6C"/>
    <w:rsid w:val="00AB2EA6"/>
    <w:rsid w:val="00AB341F"/>
    <w:rsid w:val="00AB37C0"/>
    <w:rsid w:val="00AB3912"/>
    <w:rsid w:val="00AB3B26"/>
    <w:rsid w:val="00AB3C87"/>
    <w:rsid w:val="00AB3C92"/>
    <w:rsid w:val="00AB3C95"/>
    <w:rsid w:val="00AB3E3B"/>
    <w:rsid w:val="00AB3E93"/>
    <w:rsid w:val="00AB3EAF"/>
    <w:rsid w:val="00AB450D"/>
    <w:rsid w:val="00AB453F"/>
    <w:rsid w:val="00AB46BB"/>
    <w:rsid w:val="00AB47E7"/>
    <w:rsid w:val="00AB483A"/>
    <w:rsid w:val="00AB48A6"/>
    <w:rsid w:val="00AB4C17"/>
    <w:rsid w:val="00AB4D84"/>
    <w:rsid w:val="00AB4E77"/>
    <w:rsid w:val="00AB4F55"/>
    <w:rsid w:val="00AB52E7"/>
    <w:rsid w:val="00AB5663"/>
    <w:rsid w:val="00AB58F5"/>
    <w:rsid w:val="00AB5A77"/>
    <w:rsid w:val="00AB5B67"/>
    <w:rsid w:val="00AB6108"/>
    <w:rsid w:val="00AB6152"/>
    <w:rsid w:val="00AB61A9"/>
    <w:rsid w:val="00AB623A"/>
    <w:rsid w:val="00AB64A4"/>
    <w:rsid w:val="00AB69CC"/>
    <w:rsid w:val="00AB6CBD"/>
    <w:rsid w:val="00AB6D13"/>
    <w:rsid w:val="00AB6DC9"/>
    <w:rsid w:val="00AB6DD8"/>
    <w:rsid w:val="00AB6DF4"/>
    <w:rsid w:val="00AB7319"/>
    <w:rsid w:val="00AB7573"/>
    <w:rsid w:val="00AB76FF"/>
    <w:rsid w:val="00AB78F2"/>
    <w:rsid w:val="00AB795E"/>
    <w:rsid w:val="00AB7F0A"/>
    <w:rsid w:val="00AC01F0"/>
    <w:rsid w:val="00AC0240"/>
    <w:rsid w:val="00AC0419"/>
    <w:rsid w:val="00AC052C"/>
    <w:rsid w:val="00AC093D"/>
    <w:rsid w:val="00AC0B53"/>
    <w:rsid w:val="00AC0D1E"/>
    <w:rsid w:val="00AC0E34"/>
    <w:rsid w:val="00AC0F7F"/>
    <w:rsid w:val="00AC171E"/>
    <w:rsid w:val="00AC1B50"/>
    <w:rsid w:val="00AC205C"/>
    <w:rsid w:val="00AC2335"/>
    <w:rsid w:val="00AC2392"/>
    <w:rsid w:val="00AC27C1"/>
    <w:rsid w:val="00AC2C56"/>
    <w:rsid w:val="00AC2E59"/>
    <w:rsid w:val="00AC2F94"/>
    <w:rsid w:val="00AC317B"/>
    <w:rsid w:val="00AC36AE"/>
    <w:rsid w:val="00AC36FA"/>
    <w:rsid w:val="00AC3708"/>
    <w:rsid w:val="00AC399B"/>
    <w:rsid w:val="00AC3B06"/>
    <w:rsid w:val="00AC3B98"/>
    <w:rsid w:val="00AC3D3B"/>
    <w:rsid w:val="00AC3F8C"/>
    <w:rsid w:val="00AC401A"/>
    <w:rsid w:val="00AC4456"/>
    <w:rsid w:val="00AC4487"/>
    <w:rsid w:val="00AC4598"/>
    <w:rsid w:val="00AC45A4"/>
    <w:rsid w:val="00AC491C"/>
    <w:rsid w:val="00AC4BC9"/>
    <w:rsid w:val="00AC4BCE"/>
    <w:rsid w:val="00AC4F02"/>
    <w:rsid w:val="00AC5854"/>
    <w:rsid w:val="00AC58AF"/>
    <w:rsid w:val="00AC58D9"/>
    <w:rsid w:val="00AC5D34"/>
    <w:rsid w:val="00AC5F96"/>
    <w:rsid w:val="00AC5FA6"/>
    <w:rsid w:val="00AC60B6"/>
    <w:rsid w:val="00AC6109"/>
    <w:rsid w:val="00AC61F3"/>
    <w:rsid w:val="00AC6560"/>
    <w:rsid w:val="00AC6698"/>
    <w:rsid w:val="00AC6753"/>
    <w:rsid w:val="00AC6C59"/>
    <w:rsid w:val="00AC6C7A"/>
    <w:rsid w:val="00AC6D2F"/>
    <w:rsid w:val="00AC6ECA"/>
    <w:rsid w:val="00AC7153"/>
    <w:rsid w:val="00AC7308"/>
    <w:rsid w:val="00AC7568"/>
    <w:rsid w:val="00AC77D3"/>
    <w:rsid w:val="00AC7938"/>
    <w:rsid w:val="00AC7BA4"/>
    <w:rsid w:val="00AC7C2E"/>
    <w:rsid w:val="00AD00FA"/>
    <w:rsid w:val="00AD047E"/>
    <w:rsid w:val="00AD0AC2"/>
    <w:rsid w:val="00AD14BA"/>
    <w:rsid w:val="00AD1518"/>
    <w:rsid w:val="00AD16EA"/>
    <w:rsid w:val="00AD183F"/>
    <w:rsid w:val="00AD1C40"/>
    <w:rsid w:val="00AD1EE6"/>
    <w:rsid w:val="00AD1F9C"/>
    <w:rsid w:val="00AD203A"/>
    <w:rsid w:val="00AD20A7"/>
    <w:rsid w:val="00AD20B3"/>
    <w:rsid w:val="00AD23E8"/>
    <w:rsid w:val="00AD2472"/>
    <w:rsid w:val="00AD2646"/>
    <w:rsid w:val="00AD264B"/>
    <w:rsid w:val="00AD2660"/>
    <w:rsid w:val="00AD267D"/>
    <w:rsid w:val="00AD3239"/>
    <w:rsid w:val="00AD3315"/>
    <w:rsid w:val="00AD37E6"/>
    <w:rsid w:val="00AD38D8"/>
    <w:rsid w:val="00AD3981"/>
    <w:rsid w:val="00AD3B40"/>
    <w:rsid w:val="00AD3C14"/>
    <w:rsid w:val="00AD3CCF"/>
    <w:rsid w:val="00AD3E98"/>
    <w:rsid w:val="00AD3F6A"/>
    <w:rsid w:val="00AD432B"/>
    <w:rsid w:val="00AD4408"/>
    <w:rsid w:val="00AD44F8"/>
    <w:rsid w:val="00AD4876"/>
    <w:rsid w:val="00AD48E7"/>
    <w:rsid w:val="00AD4A80"/>
    <w:rsid w:val="00AD5178"/>
    <w:rsid w:val="00AD523B"/>
    <w:rsid w:val="00AD5291"/>
    <w:rsid w:val="00AD56AA"/>
    <w:rsid w:val="00AD5829"/>
    <w:rsid w:val="00AD58BA"/>
    <w:rsid w:val="00AD5AA7"/>
    <w:rsid w:val="00AD5B8D"/>
    <w:rsid w:val="00AD5C26"/>
    <w:rsid w:val="00AD5F94"/>
    <w:rsid w:val="00AD62AB"/>
    <w:rsid w:val="00AD6927"/>
    <w:rsid w:val="00AD69B7"/>
    <w:rsid w:val="00AD6B16"/>
    <w:rsid w:val="00AD6E35"/>
    <w:rsid w:val="00AD6E7F"/>
    <w:rsid w:val="00AD6FF8"/>
    <w:rsid w:val="00AD7097"/>
    <w:rsid w:val="00AD71F2"/>
    <w:rsid w:val="00AD7468"/>
    <w:rsid w:val="00AD7868"/>
    <w:rsid w:val="00AD79EC"/>
    <w:rsid w:val="00AD7F19"/>
    <w:rsid w:val="00AE00C0"/>
    <w:rsid w:val="00AE05E9"/>
    <w:rsid w:val="00AE07FF"/>
    <w:rsid w:val="00AE0BD6"/>
    <w:rsid w:val="00AE0FE6"/>
    <w:rsid w:val="00AE116E"/>
    <w:rsid w:val="00AE11AA"/>
    <w:rsid w:val="00AE1495"/>
    <w:rsid w:val="00AE170D"/>
    <w:rsid w:val="00AE19D5"/>
    <w:rsid w:val="00AE1A5F"/>
    <w:rsid w:val="00AE1B22"/>
    <w:rsid w:val="00AE1E60"/>
    <w:rsid w:val="00AE202F"/>
    <w:rsid w:val="00AE21E5"/>
    <w:rsid w:val="00AE231E"/>
    <w:rsid w:val="00AE2A67"/>
    <w:rsid w:val="00AE2AA4"/>
    <w:rsid w:val="00AE2DBE"/>
    <w:rsid w:val="00AE3677"/>
    <w:rsid w:val="00AE3904"/>
    <w:rsid w:val="00AE3AD9"/>
    <w:rsid w:val="00AE3CC6"/>
    <w:rsid w:val="00AE3D84"/>
    <w:rsid w:val="00AE3F23"/>
    <w:rsid w:val="00AE4046"/>
    <w:rsid w:val="00AE4519"/>
    <w:rsid w:val="00AE4569"/>
    <w:rsid w:val="00AE4D3A"/>
    <w:rsid w:val="00AE4E52"/>
    <w:rsid w:val="00AE4E6F"/>
    <w:rsid w:val="00AE51E5"/>
    <w:rsid w:val="00AE52DF"/>
    <w:rsid w:val="00AE532E"/>
    <w:rsid w:val="00AE5464"/>
    <w:rsid w:val="00AE548F"/>
    <w:rsid w:val="00AE5614"/>
    <w:rsid w:val="00AE564D"/>
    <w:rsid w:val="00AE56C4"/>
    <w:rsid w:val="00AE5D2A"/>
    <w:rsid w:val="00AE60C5"/>
    <w:rsid w:val="00AE6449"/>
    <w:rsid w:val="00AE68A4"/>
    <w:rsid w:val="00AE68B1"/>
    <w:rsid w:val="00AE6A43"/>
    <w:rsid w:val="00AE6C27"/>
    <w:rsid w:val="00AE6ECA"/>
    <w:rsid w:val="00AE72A6"/>
    <w:rsid w:val="00AE76F6"/>
    <w:rsid w:val="00AE77D3"/>
    <w:rsid w:val="00AE7A65"/>
    <w:rsid w:val="00AE7CC7"/>
    <w:rsid w:val="00AE7D97"/>
    <w:rsid w:val="00AE7F53"/>
    <w:rsid w:val="00AF0200"/>
    <w:rsid w:val="00AF0323"/>
    <w:rsid w:val="00AF06B5"/>
    <w:rsid w:val="00AF0868"/>
    <w:rsid w:val="00AF0DA3"/>
    <w:rsid w:val="00AF0DAC"/>
    <w:rsid w:val="00AF0EEC"/>
    <w:rsid w:val="00AF1D84"/>
    <w:rsid w:val="00AF1E4B"/>
    <w:rsid w:val="00AF23BA"/>
    <w:rsid w:val="00AF24EA"/>
    <w:rsid w:val="00AF25C9"/>
    <w:rsid w:val="00AF26EC"/>
    <w:rsid w:val="00AF26F6"/>
    <w:rsid w:val="00AF2A1A"/>
    <w:rsid w:val="00AF2C8D"/>
    <w:rsid w:val="00AF2E85"/>
    <w:rsid w:val="00AF31F7"/>
    <w:rsid w:val="00AF3237"/>
    <w:rsid w:val="00AF33B0"/>
    <w:rsid w:val="00AF346C"/>
    <w:rsid w:val="00AF355C"/>
    <w:rsid w:val="00AF368D"/>
    <w:rsid w:val="00AF375D"/>
    <w:rsid w:val="00AF3894"/>
    <w:rsid w:val="00AF3BA5"/>
    <w:rsid w:val="00AF3E19"/>
    <w:rsid w:val="00AF40A8"/>
    <w:rsid w:val="00AF46DE"/>
    <w:rsid w:val="00AF4866"/>
    <w:rsid w:val="00AF489D"/>
    <w:rsid w:val="00AF4A4C"/>
    <w:rsid w:val="00AF4CB5"/>
    <w:rsid w:val="00AF4D0A"/>
    <w:rsid w:val="00AF4D13"/>
    <w:rsid w:val="00AF4EB1"/>
    <w:rsid w:val="00AF50D0"/>
    <w:rsid w:val="00AF5445"/>
    <w:rsid w:val="00AF54A0"/>
    <w:rsid w:val="00AF5512"/>
    <w:rsid w:val="00AF55A2"/>
    <w:rsid w:val="00AF5C73"/>
    <w:rsid w:val="00AF5FD3"/>
    <w:rsid w:val="00AF6146"/>
    <w:rsid w:val="00AF650F"/>
    <w:rsid w:val="00AF6532"/>
    <w:rsid w:val="00AF65D7"/>
    <w:rsid w:val="00AF6929"/>
    <w:rsid w:val="00AF69E2"/>
    <w:rsid w:val="00AF6E62"/>
    <w:rsid w:val="00AF6F51"/>
    <w:rsid w:val="00AF712E"/>
    <w:rsid w:val="00AF73DF"/>
    <w:rsid w:val="00AF7659"/>
    <w:rsid w:val="00AF7C6F"/>
    <w:rsid w:val="00B0012E"/>
    <w:rsid w:val="00B001CA"/>
    <w:rsid w:val="00B003B8"/>
    <w:rsid w:val="00B00855"/>
    <w:rsid w:val="00B009E5"/>
    <w:rsid w:val="00B00BC0"/>
    <w:rsid w:val="00B011F8"/>
    <w:rsid w:val="00B01465"/>
    <w:rsid w:val="00B01658"/>
    <w:rsid w:val="00B01872"/>
    <w:rsid w:val="00B018DB"/>
    <w:rsid w:val="00B01DF8"/>
    <w:rsid w:val="00B01EC0"/>
    <w:rsid w:val="00B0213D"/>
    <w:rsid w:val="00B02273"/>
    <w:rsid w:val="00B024F7"/>
    <w:rsid w:val="00B0267E"/>
    <w:rsid w:val="00B02715"/>
    <w:rsid w:val="00B0292E"/>
    <w:rsid w:val="00B02961"/>
    <w:rsid w:val="00B02AA9"/>
    <w:rsid w:val="00B02AB9"/>
    <w:rsid w:val="00B02CCE"/>
    <w:rsid w:val="00B02D45"/>
    <w:rsid w:val="00B02DF3"/>
    <w:rsid w:val="00B031C7"/>
    <w:rsid w:val="00B0324B"/>
    <w:rsid w:val="00B03251"/>
    <w:rsid w:val="00B03640"/>
    <w:rsid w:val="00B03D81"/>
    <w:rsid w:val="00B03E52"/>
    <w:rsid w:val="00B0473E"/>
    <w:rsid w:val="00B05128"/>
    <w:rsid w:val="00B051EB"/>
    <w:rsid w:val="00B0522D"/>
    <w:rsid w:val="00B05248"/>
    <w:rsid w:val="00B05A69"/>
    <w:rsid w:val="00B05AC4"/>
    <w:rsid w:val="00B05C8A"/>
    <w:rsid w:val="00B05FBD"/>
    <w:rsid w:val="00B06045"/>
    <w:rsid w:val="00B0664B"/>
    <w:rsid w:val="00B06A31"/>
    <w:rsid w:val="00B06A9F"/>
    <w:rsid w:val="00B06C14"/>
    <w:rsid w:val="00B06C9A"/>
    <w:rsid w:val="00B06CFD"/>
    <w:rsid w:val="00B06ED9"/>
    <w:rsid w:val="00B06FDA"/>
    <w:rsid w:val="00B07329"/>
    <w:rsid w:val="00B07382"/>
    <w:rsid w:val="00B076CB"/>
    <w:rsid w:val="00B07798"/>
    <w:rsid w:val="00B078BB"/>
    <w:rsid w:val="00B078BE"/>
    <w:rsid w:val="00B07960"/>
    <w:rsid w:val="00B07C3A"/>
    <w:rsid w:val="00B07C51"/>
    <w:rsid w:val="00B07E8B"/>
    <w:rsid w:val="00B07EAA"/>
    <w:rsid w:val="00B07F40"/>
    <w:rsid w:val="00B10081"/>
    <w:rsid w:val="00B10215"/>
    <w:rsid w:val="00B1028A"/>
    <w:rsid w:val="00B10396"/>
    <w:rsid w:val="00B104A8"/>
    <w:rsid w:val="00B105A2"/>
    <w:rsid w:val="00B10755"/>
    <w:rsid w:val="00B108D7"/>
    <w:rsid w:val="00B10A3D"/>
    <w:rsid w:val="00B10A4A"/>
    <w:rsid w:val="00B10A62"/>
    <w:rsid w:val="00B10D83"/>
    <w:rsid w:val="00B10DEB"/>
    <w:rsid w:val="00B10EF6"/>
    <w:rsid w:val="00B10F11"/>
    <w:rsid w:val="00B111F3"/>
    <w:rsid w:val="00B1158B"/>
    <w:rsid w:val="00B11A80"/>
    <w:rsid w:val="00B11AD5"/>
    <w:rsid w:val="00B11B8C"/>
    <w:rsid w:val="00B12290"/>
    <w:rsid w:val="00B122DF"/>
    <w:rsid w:val="00B1230C"/>
    <w:rsid w:val="00B124A4"/>
    <w:rsid w:val="00B125BD"/>
    <w:rsid w:val="00B12658"/>
    <w:rsid w:val="00B12739"/>
    <w:rsid w:val="00B128BB"/>
    <w:rsid w:val="00B12AF4"/>
    <w:rsid w:val="00B12C70"/>
    <w:rsid w:val="00B12F11"/>
    <w:rsid w:val="00B13049"/>
    <w:rsid w:val="00B1322F"/>
    <w:rsid w:val="00B132B0"/>
    <w:rsid w:val="00B133B0"/>
    <w:rsid w:val="00B1374C"/>
    <w:rsid w:val="00B13AB3"/>
    <w:rsid w:val="00B13AF1"/>
    <w:rsid w:val="00B13BC9"/>
    <w:rsid w:val="00B13C8B"/>
    <w:rsid w:val="00B13DFD"/>
    <w:rsid w:val="00B13E86"/>
    <w:rsid w:val="00B13FDC"/>
    <w:rsid w:val="00B146D6"/>
    <w:rsid w:val="00B148E4"/>
    <w:rsid w:val="00B14B15"/>
    <w:rsid w:val="00B153EB"/>
    <w:rsid w:val="00B157F7"/>
    <w:rsid w:val="00B159F6"/>
    <w:rsid w:val="00B15A70"/>
    <w:rsid w:val="00B15E8E"/>
    <w:rsid w:val="00B161DF"/>
    <w:rsid w:val="00B162DC"/>
    <w:rsid w:val="00B163FF"/>
    <w:rsid w:val="00B1688F"/>
    <w:rsid w:val="00B16998"/>
    <w:rsid w:val="00B16A8F"/>
    <w:rsid w:val="00B16C7F"/>
    <w:rsid w:val="00B17489"/>
    <w:rsid w:val="00B174FF"/>
    <w:rsid w:val="00B175AA"/>
    <w:rsid w:val="00B1776B"/>
    <w:rsid w:val="00B17A13"/>
    <w:rsid w:val="00B17B45"/>
    <w:rsid w:val="00B17FB0"/>
    <w:rsid w:val="00B201AA"/>
    <w:rsid w:val="00B201AB"/>
    <w:rsid w:val="00B201FD"/>
    <w:rsid w:val="00B2049D"/>
    <w:rsid w:val="00B205CC"/>
    <w:rsid w:val="00B205DA"/>
    <w:rsid w:val="00B20AB5"/>
    <w:rsid w:val="00B20CC0"/>
    <w:rsid w:val="00B20D28"/>
    <w:rsid w:val="00B211A3"/>
    <w:rsid w:val="00B211EA"/>
    <w:rsid w:val="00B213F5"/>
    <w:rsid w:val="00B21598"/>
    <w:rsid w:val="00B2159F"/>
    <w:rsid w:val="00B217F3"/>
    <w:rsid w:val="00B217FF"/>
    <w:rsid w:val="00B219BC"/>
    <w:rsid w:val="00B219F1"/>
    <w:rsid w:val="00B21F0C"/>
    <w:rsid w:val="00B22071"/>
    <w:rsid w:val="00B22530"/>
    <w:rsid w:val="00B22601"/>
    <w:rsid w:val="00B226B9"/>
    <w:rsid w:val="00B22877"/>
    <w:rsid w:val="00B22D3B"/>
    <w:rsid w:val="00B22DD6"/>
    <w:rsid w:val="00B232DC"/>
    <w:rsid w:val="00B234BB"/>
    <w:rsid w:val="00B23BBB"/>
    <w:rsid w:val="00B23E36"/>
    <w:rsid w:val="00B23F31"/>
    <w:rsid w:val="00B23FFF"/>
    <w:rsid w:val="00B24054"/>
    <w:rsid w:val="00B24512"/>
    <w:rsid w:val="00B24545"/>
    <w:rsid w:val="00B245E8"/>
    <w:rsid w:val="00B2470F"/>
    <w:rsid w:val="00B24716"/>
    <w:rsid w:val="00B24719"/>
    <w:rsid w:val="00B24F43"/>
    <w:rsid w:val="00B251B9"/>
    <w:rsid w:val="00B25382"/>
    <w:rsid w:val="00B25472"/>
    <w:rsid w:val="00B2561B"/>
    <w:rsid w:val="00B25AC1"/>
    <w:rsid w:val="00B25B8A"/>
    <w:rsid w:val="00B25E90"/>
    <w:rsid w:val="00B260A7"/>
    <w:rsid w:val="00B2639B"/>
    <w:rsid w:val="00B26849"/>
    <w:rsid w:val="00B26E66"/>
    <w:rsid w:val="00B27096"/>
    <w:rsid w:val="00B27124"/>
    <w:rsid w:val="00B2769F"/>
    <w:rsid w:val="00B276DE"/>
    <w:rsid w:val="00B279B8"/>
    <w:rsid w:val="00B27B8C"/>
    <w:rsid w:val="00B27C7A"/>
    <w:rsid w:val="00B27D66"/>
    <w:rsid w:val="00B27ED2"/>
    <w:rsid w:val="00B301AC"/>
    <w:rsid w:val="00B302FE"/>
    <w:rsid w:val="00B30764"/>
    <w:rsid w:val="00B30850"/>
    <w:rsid w:val="00B30993"/>
    <w:rsid w:val="00B30B3B"/>
    <w:rsid w:val="00B30DD5"/>
    <w:rsid w:val="00B30EF3"/>
    <w:rsid w:val="00B3102D"/>
    <w:rsid w:val="00B310B4"/>
    <w:rsid w:val="00B315CB"/>
    <w:rsid w:val="00B31675"/>
    <w:rsid w:val="00B316AD"/>
    <w:rsid w:val="00B31805"/>
    <w:rsid w:val="00B31847"/>
    <w:rsid w:val="00B31877"/>
    <w:rsid w:val="00B31A5F"/>
    <w:rsid w:val="00B31A75"/>
    <w:rsid w:val="00B31DB5"/>
    <w:rsid w:val="00B3211C"/>
    <w:rsid w:val="00B32321"/>
    <w:rsid w:val="00B32358"/>
    <w:rsid w:val="00B32687"/>
    <w:rsid w:val="00B32C74"/>
    <w:rsid w:val="00B32F0F"/>
    <w:rsid w:val="00B3331C"/>
    <w:rsid w:val="00B33812"/>
    <w:rsid w:val="00B33872"/>
    <w:rsid w:val="00B33BC6"/>
    <w:rsid w:val="00B33E25"/>
    <w:rsid w:val="00B33FC7"/>
    <w:rsid w:val="00B34195"/>
    <w:rsid w:val="00B3421A"/>
    <w:rsid w:val="00B344B0"/>
    <w:rsid w:val="00B346F4"/>
    <w:rsid w:val="00B34763"/>
    <w:rsid w:val="00B347B3"/>
    <w:rsid w:val="00B348A3"/>
    <w:rsid w:val="00B349C0"/>
    <w:rsid w:val="00B349C1"/>
    <w:rsid w:val="00B349EB"/>
    <w:rsid w:val="00B34B9B"/>
    <w:rsid w:val="00B34BEB"/>
    <w:rsid w:val="00B34C7D"/>
    <w:rsid w:val="00B34CB6"/>
    <w:rsid w:val="00B34E83"/>
    <w:rsid w:val="00B35276"/>
    <w:rsid w:val="00B35680"/>
    <w:rsid w:val="00B3597B"/>
    <w:rsid w:val="00B35C77"/>
    <w:rsid w:val="00B35C91"/>
    <w:rsid w:val="00B36237"/>
    <w:rsid w:val="00B362FD"/>
    <w:rsid w:val="00B364F1"/>
    <w:rsid w:val="00B36572"/>
    <w:rsid w:val="00B367E7"/>
    <w:rsid w:val="00B36929"/>
    <w:rsid w:val="00B36BE0"/>
    <w:rsid w:val="00B36D0F"/>
    <w:rsid w:val="00B36DC1"/>
    <w:rsid w:val="00B3717D"/>
    <w:rsid w:val="00B372F6"/>
    <w:rsid w:val="00B379C2"/>
    <w:rsid w:val="00B37A0D"/>
    <w:rsid w:val="00B37AFD"/>
    <w:rsid w:val="00B37C9E"/>
    <w:rsid w:val="00B37D1F"/>
    <w:rsid w:val="00B37DA1"/>
    <w:rsid w:val="00B37DC3"/>
    <w:rsid w:val="00B37DFA"/>
    <w:rsid w:val="00B37FF3"/>
    <w:rsid w:val="00B401C1"/>
    <w:rsid w:val="00B4024B"/>
    <w:rsid w:val="00B40266"/>
    <w:rsid w:val="00B4028D"/>
    <w:rsid w:val="00B404D2"/>
    <w:rsid w:val="00B4050D"/>
    <w:rsid w:val="00B40598"/>
    <w:rsid w:val="00B405C4"/>
    <w:rsid w:val="00B40B1B"/>
    <w:rsid w:val="00B40BCD"/>
    <w:rsid w:val="00B40D23"/>
    <w:rsid w:val="00B40D5E"/>
    <w:rsid w:val="00B41251"/>
    <w:rsid w:val="00B41312"/>
    <w:rsid w:val="00B4161C"/>
    <w:rsid w:val="00B416F9"/>
    <w:rsid w:val="00B41756"/>
    <w:rsid w:val="00B41979"/>
    <w:rsid w:val="00B41A59"/>
    <w:rsid w:val="00B41B81"/>
    <w:rsid w:val="00B41F51"/>
    <w:rsid w:val="00B424D8"/>
    <w:rsid w:val="00B429AD"/>
    <w:rsid w:val="00B42E41"/>
    <w:rsid w:val="00B4319B"/>
    <w:rsid w:val="00B431E8"/>
    <w:rsid w:val="00B43611"/>
    <w:rsid w:val="00B4368F"/>
    <w:rsid w:val="00B43718"/>
    <w:rsid w:val="00B4391B"/>
    <w:rsid w:val="00B4393A"/>
    <w:rsid w:val="00B43C35"/>
    <w:rsid w:val="00B43C53"/>
    <w:rsid w:val="00B43C93"/>
    <w:rsid w:val="00B43D9B"/>
    <w:rsid w:val="00B44152"/>
    <w:rsid w:val="00B4444D"/>
    <w:rsid w:val="00B44731"/>
    <w:rsid w:val="00B4474A"/>
    <w:rsid w:val="00B448E4"/>
    <w:rsid w:val="00B44A8D"/>
    <w:rsid w:val="00B45241"/>
    <w:rsid w:val="00B45299"/>
    <w:rsid w:val="00B454C8"/>
    <w:rsid w:val="00B45691"/>
    <w:rsid w:val="00B45847"/>
    <w:rsid w:val="00B45D56"/>
    <w:rsid w:val="00B45FF5"/>
    <w:rsid w:val="00B46081"/>
    <w:rsid w:val="00B460F1"/>
    <w:rsid w:val="00B46166"/>
    <w:rsid w:val="00B4622D"/>
    <w:rsid w:val="00B466FF"/>
    <w:rsid w:val="00B467BD"/>
    <w:rsid w:val="00B46CD9"/>
    <w:rsid w:val="00B47040"/>
    <w:rsid w:val="00B47386"/>
    <w:rsid w:val="00B473F3"/>
    <w:rsid w:val="00B478B1"/>
    <w:rsid w:val="00B47BB3"/>
    <w:rsid w:val="00B47D48"/>
    <w:rsid w:val="00B47D9E"/>
    <w:rsid w:val="00B47FE5"/>
    <w:rsid w:val="00B500BF"/>
    <w:rsid w:val="00B500E0"/>
    <w:rsid w:val="00B50603"/>
    <w:rsid w:val="00B50B99"/>
    <w:rsid w:val="00B50E6D"/>
    <w:rsid w:val="00B50EE3"/>
    <w:rsid w:val="00B51115"/>
    <w:rsid w:val="00B5131E"/>
    <w:rsid w:val="00B51536"/>
    <w:rsid w:val="00B51638"/>
    <w:rsid w:val="00B5169C"/>
    <w:rsid w:val="00B516B1"/>
    <w:rsid w:val="00B5194F"/>
    <w:rsid w:val="00B52191"/>
    <w:rsid w:val="00B52230"/>
    <w:rsid w:val="00B52590"/>
    <w:rsid w:val="00B52865"/>
    <w:rsid w:val="00B529A3"/>
    <w:rsid w:val="00B529BA"/>
    <w:rsid w:val="00B52B5E"/>
    <w:rsid w:val="00B52DFB"/>
    <w:rsid w:val="00B53215"/>
    <w:rsid w:val="00B532E3"/>
    <w:rsid w:val="00B5336F"/>
    <w:rsid w:val="00B533C3"/>
    <w:rsid w:val="00B533D3"/>
    <w:rsid w:val="00B53851"/>
    <w:rsid w:val="00B53BBD"/>
    <w:rsid w:val="00B54135"/>
    <w:rsid w:val="00B5462E"/>
    <w:rsid w:val="00B547F9"/>
    <w:rsid w:val="00B548F0"/>
    <w:rsid w:val="00B5492E"/>
    <w:rsid w:val="00B54D71"/>
    <w:rsid w:val="00B54E8C"/>
    <w:rsid w:val="00B54EF0"/>
    <w:rsid w:val="00B54F4D"/>
    <w:rsid w:val="00B54FB3"/>
    <w:rsid w:val="00B5522A"/>
    <w:rsid w:val="00B55357"/>
    <w:rsid w:val="00B55458"/>
    <w:rsid w:val="00B554B8"/>
    <w:rsid w:val="00B55628"/>
    <w:rsid w:val="00B55884"/>
    <w:rsid w:val="00B55EA9"/>
    <w:rsid w:val="00B5606E"/>
    <w:rsid w:val="00B560B1"/>
    <w:rsid w:val="00B562A2"/>
    <w:rsid w:val="00B563FF"/>
    <w:rsid w:val="00B564D4"/>
    <w:rsid w:val="00B5664A"/>
    <w:rsid w:val="00B566D1"/>
    <w:rsid w:val="00B567AE"/>
    <w:rsid w:val="00B56EBE"/>
    <w:rsid w:val="00B5725B"/>
    <w:rsid w:val="00B577C4"/>
    <w:rsid w:val="00B57AB8"/>
    <w:rsid w:val="00B57D5F"/>
    <w:rsid w:val="00B57F62"/>
    <w:rsid w:val="00B6024F"/>
    <w:rsid w:val="00B603C5"/>
    <w:rsid w:val="00B604F3"/>
    <w:rsid w:val="00B60546"/>
    <w:rsid w:val="00B6065E"/>
    <w:rsid w:val="00B60B03"/>
    <w:rsid w:val="00B60BCC"/>
    <w:rsid w:val="00B60CC1"/>
    <w:rsid w:val="00B61012"/>
    <w:rsid w:val="00B610BE"/>
    <w:rsid w:val="00B6130D"/>
    <w:rsid w:val="00B615EB"/>
    <w:rsid w:val="00B61857"/>
    <w:rsid w:val="00B618F9"/>
    <w:rsid w:val="00B61B93"/>
    <w:rsid w:val="00B61BBE"/>
    <w:rsid w:val="00B61C1D"/>
    <w:rsid w:val="00B6205C"/>
    <w:rsid w:val="00B621D1"/>
    <w:rsid w:val="00B62931"/>
    <w:rsid w:val="00B629EF"/>
    <w:rsid w:val="00B62BBA"/>
    <w:rsid w:val="00B62CD9"/>
    <w:rsid w:val="00B62CFA"/>
    <w:rsid w:val="00B62DA7"/>
    <w:rsid w:val="00B62FD3"/>
    <w:rsid w:val="00B63234"/>
    <w:rsid w:val="00B6343E"/>
    <w:rsid w:val="00B6353B"/>
    <w:rsid w:val="00B637DC"/>
    <w:rsid w:val="00B63B17"/>
    <w:rsid w:val="00B63C6B"/>
    <w:rsid w:val="00B63F55"/>
    <w:rsid w:val="00B640F0"/>
    <w:rsid w:val="00B6412D"/>
    <w:rsid w:val="00B64592"/>
    <w:rsid w:val="00B6467F"/>
    <w:rsid w:val="00B64A98"/>
    <w:rsid w:val="00B64ADD"/>
    <w:rsid w:val="00B64C53"/>
    <w:rsid w:val="00B6505E"/>
    <w:rsid w:val="00B65338"/>
    <w:rsid w:val="00B65436"/>
    <w:rsid w:val="00B6547C"/>
    <w:rsid w:val="00B659EB"/>
    <w:rsid w:val="00B65A33"/>
    <w:rsid w:val="00B65BFC"/>
    <w:rsid w:val="00B65C6B"/>
    <w:rsid w:val="00B65CB1"/>
    <w:rsid w:val="00B66C99"/>
    <w:rsid w:val="00B66D91"/>
    <w:rsid w:val="00B6718B"/>
    <w:rsid w:val="00B67269"/>
    <w:rsid w:val="00B677A4"/>
    <w:rsid w:val="00B677F4"/>
    <w:rsid w:val="00B67D46"/>
    <w:rsid w:val="00B67E77"/>
    <w:rsid w:val="00B67FCC"/>
    <w:rsid w:val="00B702C3"/>
    <w:rsid w:val="00B7041D"/>
    <w:rsid w:val="00B705E1"/>
    <w:rsid w:val="00B706A6"/>
    <w:rsid w:val="00B706B4"/>
    <w:rsid w:val="00B70985"/>
    <w:rsid w:val="00B70A29"/>
    <w:rsid w:val="00B70B6F"/>
    <w:rsid w:val="00B70DF7"/>
    <w:rsid w:val="00B710BD"/>
    <w:rsid w:val="00B71213"/>
    <w:rsid w:val="00B71587"/>
    <w:rsid w:val="00B71664"/>
    <w:rsid w:val="00B71740"/>
    <w:rsid w:val="00B71761"/>
    <w:rsid w:val="00B7187D"/>
    <w:rsid w:val="00B71973"/>
    <w:rsid w:val="00B71C6A"/>
    <w:rsid w:val="00B71D08"/>
    <w:rsid w:val="00B71DF7"/>
    <w:rsid w:val="00B72019"/>
    <w:rsid w:val="00B72075"/>
    <w:rsid w:val="00B720B8"/>
    <w:rsid w:val="00B727A3"/>
    <w:rsid w:val="00B72953"/>
    <w:rsid w:val="00B729F2"/>
    <w:rsid w:val="00B72DDB"/>
    <w:rsid w:val="00B72F4F"/>
    <w:rsid w:val="00B73412"/>
    <w:rsid w:val="00B73443"/>
    <w:rsid w:val="00B734A0"/>
    <w:rsid w:val="00B736CB"/>
    <w:rsid w:val="00B73AE3"/>
    <w:rsid w:val="00B73E71"/>
    <w:rsid w:val="00B74073"/>
    <w:rsid w:val="00B740E1"/>
    <w:rsid w:val="00B741D7"/>
    <w:rsid w:val="00B7422C"/>
    <w:rsid w:val="00B74574"/>
    <w:rsid w:val="00B745DC"/>
    <w:rsid w:val="00B74648"/>
    <w:rsid w:val="00B748BB"/>
    <w:rsid w:val="00B74CAF"/>
    <w:rsid w:val="00B74DE2"/>
    <w:rsid w:val="00B74E20"/>
    <w:rsid w:val="00B74EA8"/>
    <w:rsid w:val="00B74F6F"/>
    <w:rsid w:val="00B75032"/>
    <w:rsid w:val="00B7520B"/>
    <w:rsid w:val="00B752A4"/>
    <w:rsid w:val="00B7532D"/>
    <w:rsid w:val="00B754A4"/>
    <w:rsid w:val="00B75518"/>
    <w:rsid w:val="00B755FB"/>
    <w:rsid w:val="00B75998"/>
    <w:rsid w:val="00B75D9B"/>
    <w:rsid w:val="00B75F6A"/>
    <w:rsid w:val="00B762B8"/>
    <w:rsid w:val="00B7635D"/>
    <w:rsid w:val="00B763EE"/>
    <w:rsid w:val="00B76736"/>
    <w:rsid w:val="00B76837"/>
    <w:rsid w:val="00B76C32"/>
    <w:rsid w:val="00B76FA5"/>
    <w:rsid w:val="00B775DF"/>
    <w:rsid w:val="00B7774D"/>
    <w:rsid w:val="00B777E0"/>
    <w:rsid w:val="00B778DC"/>
    <w:rsid w:val="00B801FF"/>
    <w:rsid w:val="00B80462"/>
    <w:rsid w:val="00B804DC"/>
    <w:rsid w:val="00B80C40"/>
    <w:rsid w:val="00B80D2B"/>
    <w:rsid w:val="00B816B9"/>
    <w:rsid w:val="00B81B75"/>
    <w:rsid w:val="00B81C52"/>
    <w:rsid w:val="00B81C53"/>
    <w:rsid w:val="00B81EAA"/>
    <w:rsid w:val="00B81F16"/>
    <w:rsid w:val="00B820BE"/>
    <w:rsid w:val="00B8227E"/>
    <w:rsid w:val="00B822A0"/>
    <w:rsid w:val="00B823BC"/>
    <w:rsid w:val="00B82551"/>
    <w:rsid w:val="00B828C9"/>
    <w:rsid w:val="00B83BF4"/>
    <w:rsid w:val="00B83D65"/>
    <w:rsid w:val="00B83F39"/>
    <w:rsid w:val="00B84104"/>
    <w:rsid w:val="00B845CA"/>
    <w:rsid w:val="00B84861"/>
    <w:rsid w:val="00B84C66"/>
    <w:rsid w:val="00B84CB2"/>
    <w:rsid w:val="00B851CC"/>
    <w:rsid w:val="00B852AC"/>
    <w:rsid w:val="00B853C7"/>
    <w:rsid w:val="00B85B2A"/>
    <w:rsid w:val="00B85BF9"/>
    <w:rsid w:val="00B85F11"/>
    <w:rsid w:val="00B864A6"/>
    <w:rsid w:val="00B868CB"/>
    <w:rsid w:val="00B8692A"/>
    <w:rsid w:val="00B86956"/>
    <w:rsid w:val="00B86A72"/>
    <w:rsid w:val="00B86AF7"/>
    <w:rsid w:val="00B86C04"/>
    <w:rsid w:val="00B86FE7"/>
    <w:rsid w:val="00B86FFB"/>
    <w:rsid w:val="00B87063"/>
    <w:rsid w:val="00B87452"/>
    <w:rsid w:val="00B87698"/>
    <w:rsid w:val="00B877A7"/>
    <w:rsid w:val="00B87B39"/>
    <w:rsid w:val="00B87BE4"/>
    <w:rsid w:val="00B87D93"/>
    <w:rsid w:val="00B87DAE"/>
    <w:rsid w:val="00B90022"/>
    <w:rsid w:val="00B90970"/>
    <w:rsid w:val="00B909CF"/>
    <w:rsid w:val="00B90E0A"/>
    <w:rsid w:val="00B9118F"/>
    <w:rsid w:val="00B91237"/>
    <w:rsid w:val="00B9163C"/>
    <w:rsid w:val="00B91D1E"/>
    <w:rsid w:val="00B91ECB"/>
    <w:rsid w:val="00B91F54"/>
    <w:rsid w:val="00B92042"/>
    <w:rsid w:val="00B92537"/>
    <w:rsid w:val="00B925FA"/>
    <w:rsid w:val="00B92656"/>
    <w:rsid w:val="00B92D89"/>
    <w:rsid w:val="00B93053"/>
    <w:rsid w:val="00B931E0"/>
    <w:rsid w:val="00B9337D"/>
    <w:rsid w:val="00B9339B"/>
    <w:rsid w:val="00B933BA"/>
    <w:rsid w:val="00B9394C"/>
    <w:rsid w:val="00B93C1E"/>
    <w:rsid w:val="00B9416D"/>
    <w:rsid w:val="00B94262"/>
    <w:rsid w:val="00B94376"/>
    <w:rsid w:val="00B943FF"/>
    <w:rsid w:val="00B94436"/>
    <w:rsid w:val="00B944C8"/>
    <w:rsid w:val="00B944DF"/>
    <w:rsid w:val="00B94672"/>
    <w:rsid w:val="00B9490E"/>
    <w:rsid w:val="00B94CC5"/>
    <w:rsid w:val="00B95184"/>
    <w:rsid w:val="00B951EF"/>
    <w:rsid w:val="00B954A8"/>
    <w:rsid w:val="00B95CE0"/>
    <w:rsid w:val="00B96103"/>
    <w:rsid w:val="00B961E3"/>
    <w:rsid w:val="00B96519"/>
    <w:rsid w:val="00B96627"/>
    <w:rsid w:val="00B9687E"/>
    <w:rsid w:val="00B968EC"/>
    <w:rsid w:val="00B96C36"/>
    <w:rsid w:val="00B96D7F"/>
    <w:rsid w:val="00B96F1D"/>
    <w:rsid w:val="00B9708E"/>
    <w:rsid w:val="00B970FB"/>
    <w:rsid w:val="00B97111"/>
    <w:rsid w:val="00B9734B"/>
    <w:rsid w:val="00B97912"/>
    <w:rsid w:val="00B97AF3"/>
    <w:rsid w:val="00B97BEA"/>
    <w:rsid w:val="00B97CD5"/>
    <w:rsid w:val="00B97FCD"/>
    <w:rsid w:val="00BA01AE"/>
    <w:rsid w:val="00BA01D0"/>
    <w:rsid w:val="00BA023E"/>
    <w:rsid w:val="00BA03A2"/>
    <w:rsid w:val="00BA092B"/>
    <w:rsid w:val="00BA0D5E"/>
    <w:rsid w:val="00BA0D79"/>
    <w:rsid w:val="00BA0DC4"/>
    <w:rsid w:val="00BA1707"/>
    <w:rsid w:val="00BA1880"/>
    <w:rsid w:val="00BA18AC"/>
    <w:rsid w:val="00BA1B60"/>
    <w:rsid w:val="00BA1D44"/>
    <w:rsid w:val="00BA1D71"/>
    <w:rsid w:val="00BA1E94"/>
    <w:rsid w:val="00BA1EC0"/>
    <w:rsid w:val="00BA1F5F"/>
    <w:rsid w:val="00BA202F"/>
    <w:rsid w:val="00BA20CA"/>
    <w:rsid w:val="00BA2659"/>
    <w:rsid w:val="00BA29DA"/>
    <w:rsid w:val="00BA2A16"/>
    <w:rsid w:val="00BA2CA8"/>
    <w:rsid w:val="00BA2CE6"/>
    <w:rsid w:val="00BA2FCD"/>
    <w:rsid w:val="00BA3081"/>
    <w:rsid w:val="00BA30C3"/>
    <w:rsid w:val="00BA3174"/>
    <w:rsid w:val="00BA32B9"/>
    <w:rsid w:val="00BA3565"/>
    <w:rsid w:val="00BA367A"/>
    <w:rsid w:val="00BA3725"/>
    <w:rsid w:val="00BA37A3"/>
    <w:rsid w:val="00BA3C25"/>
    <w:rsid w:val="00BA3CBE"/>
    <w:rsid w:val="00BA3E56"/>
    <w:rsid w:val="00BA3F2C"/>
    <w:rsid w:val="00BA3F5C"/>
    <w:rsid w:val="00BA3FEC"/>
    <w:rsid w:val="00BA41E7"/>
    <w:rsid w:val="00BA431B"/>
    <w:rsid w:val="00BA43FF"/>
    <w:rsid w:val="00BA4532"/>
    <w:rsid w:val="00BA4626"/>
    <w:rsid w:val="00BA4674"/>
    <w:rsid w:val="00BA4826"/>
    <w:rsid w:val="00BA4B72"/>
    <w:rsid w:val="00BA4E76"/>
    <w:rsid w:val="00BA5164"/>
    <w:rsid w:val="00BA51CA"/>
    <w:rsid w:val="00BA5338"/>
    <w:rsid w:val="00BA5565"/>
    <w:rsid w:val="00BA55EF"/>
    <w:rsid w:val="00BA563A"/>
    <w:rsid w:val="00BA58F5"/>
    <w:rsid w:val="00BA597F"/>
    <w:rsid w:val="00BA5E7C"/>
    <w:rsid w:val="00BA5EDD"/>
    <w:rsid w:val="00BA626A"/>
    <w:rsid w:val="00BA63B4"/>
    <w:rsid w:val="00BA646E"/>
    <w:rsid w:val="00BA64FE"/>
    <w:rsid w:val="00BA6895"/>
    <w:rsid w:val="00BA70B4"/>
    <w:rsid w:val="00BA70BD"/>
    <w:rsid w:val="00BA77BD"/>
    <w:rsid w:val="00BA7A7A"/>
    <w:rsid w:val="00BA7AE8"/>
    <w:rsid w:val="00BA7EBC"/>
    <w:rsid w:val="00BA7F89"/>
    <w:rsid w:val="00BB01B5"/>
    <w:rsid w:val="00BB0474"/>
    <w:rsid w:val="00BB0489"/>
    <w:rsid w:val="00BB04EE"/>
    <w:rsid w:val="00BB060C"/>
    <w:rsid w:val="00BB0864"/>
    <w:rsid w:val="00BB08F5"/>
    <w:rsid w:val="00BB1082"/>
    <w:rsid w:val="00BB112C"/>
    <w:rsid w:val="00BB1391"/>
    <w:rsid w:val="00BB1763"/>
    <w:rsid w:val="00BB1B80"/>
    <w:rsid w:val="00BB1DB5"/>
    <w:rsid w:val="00BB213D"/>
    <w:rsid w:val="00BB215B"/>
    <w:rsid w:val="00BB21F0"/>
    <w:rsid w:val="00BB229A"/>
    <w:rsid w:val="00BB261E"/>
    <w:rsid w:val="00BB28B2"/>
    <w:rsid w:val="00BB29AD"/>
    <w:rsid w:val="00BB2D63"/>
    <w:rsid w:val="00BB300B"/>
    <w:rsid w:val="00BB3178"/>
    <w:rsid w:val="00BB3199"/>
    <w:rsid w:val="00BB34A7"/>
    <w:rsid w:val="00BB34C4"/>
    <w:rsid w:val="00BB36A0"/>
    <w:rsid w:val="00BB3EF5"/>
    <w:rsid w:val="00BB3F4A"/>
    <w:rsid w:val="00BB3F91"/>
    <w:rsid w:val="00BB407B"/>
    <w:rsid w:val="00BB4306"/>
    <w:rsid w:val="00BB433C"/>
    <w:rsid w:val="00BB4467"/>
    <w:rsid w:val="00BB44AA"/>
    <w:rsid w:val="00BB471D"/>
    <w:rsid w:val="00BB49C7"/>
    <w:rsid w:val="00BB4A60"/>
    <w:rsid w:val="00BB4C2B"/>
    <w:rsid w:val="00BB4F5F"/>
    <w:rsid w:val="00BB4F8C"/>
    <w:rsid w:val="00BB50ED"/>
    <w:rsid w:val="00BB5127"/>
    <w:rsid w:val="00BB52F2"/>
    <w:rsid w:val="00BB55FC"/>
    <w:rsid w:val="00BB56FB"/>
    <w:rsid w:val="00BB59F3"/>
    <w:rsid w:val="00BB5A80"/>
    <w:rsid w:val="00BB5B74"/>
    <w:rsid w:val="00BB5B89"/>
    <w:rsid w:val="00BB5CAE"/>
    <w:rsid w:val="00BB604D"/>
    <w:rsid w:val="00BB61B1"/>
    <w:rsid w:val="00BB61F0"/>
    <w:rsid w:val="00BB630C"/>
    <w:rsid w:val="00BB63FE"/>
    <w:rsid w:val="00BB6457"/>
    <w:rsid w:val="00BB6629"/>
    <w:rsid w:val="00BB6EC0"/>
    <w:rsid w:val="00BB7241"/>
    <w:rsid w:val="00BB7A2D"/>
    <w:rsid w:val="00BB7BF1"/>
    <w:rsid w:val="00BB7F7B"/>
    <w:rsid w:val="00BC0038"/>
    <w:rsid w:val="00BC004D"/>
    <w:rsid w:val="00BC01AF"/>
    <w:rsid w:val="00BC025D"/>
    <w:rsid w:val="00BC0310"/>
    <w:rsid w:val="00BC044B"/>
    <w:rsid w:val="00BC04C7"/>
    <w:rsid w:val="00BC07F4"/>
    <w:rsid w:val="00BC089C"/>
    <w:rsid w:val="00BC0B3C"/>
    <w:rsid w:val="00BC0D01"/>
    <w:rsid w:val="00BC0F8D"/>
    <w:rsid w:val="00BC105F"/>
    <w:rsid w:val="00BC115B"/>
    <w:rsid w:val="00BC14D1"/>
    <w:rsid w:val="00BC158B"/>
    <w:rsid w:val="00BC192F"/>
    <w:rsid w:val="00BC1CB4"/>
    <w:rsid w:val="00BC1D68"/>
    <w:rsid w:val="00BC1FF6"/>
    <w:rsid w:val="00BC243C"/>
    <w:rsid w:val="00BC26DA"/>
    <w:rsid w:val="00BC273E"/>
    <w:rsid w:val="00BC27AF"/>
    <w:rsid w:val="00BC2944"/>
    <w:rsid w:val="00BC2946"/>
    <w:rsid w:val="00BC2B3F"/>
    <w:rsid w:val="00BC2CD7"/>
    <w:rsid w:val="00BC35FF"/>
    <w:rsid w:val="00BC36C7"/>
    <w:rsid w:val="00BC3748"/>
    <w:rsid w:val="00BC3951"/>
    <w:rsid w:val="00BC3A4C"/>
    <w:rsid w:val="00BC3AFC"/>
    <w:rsid w:val="00BC3C13"/>
    <w:rsid w:val="00BC3F24"/>
    <w:rsid w:val="00BC4188"/>
    <w:rsid w:val="00BC44F0"/>
    <w:rsid w:val="00BC46F1"/>
    <w:rsid w:val="00BC4ABF"/>
    <w:rsid w:val="00BC4B09"/>
    <w:rsid w:val="00BC4B0B"/>
    <w:rsid w:val="00BC512D"/>
    <w:rsid w:val="00BC5345"/>
    <w:rsid w:val="00BC59C8"/>
    <w:rsid w:val="00BC5A63"/>
    <w:rsid w:val="00BC5AE7"/>
    <w:rsid w:val="00BC5B91"/>
    <w:rsid w:val="00BC5C6F"/>
    <w:rsid w:val="00BC5CA6"/>
    <w:rsid w:val="00BC5E41"/>
    <w:rsid w:val="00BC5F4F"/>
    <w:rsid w:val="00BC6036"/>
    <w:rsid w:val="00BC628D"/>
    <w:rsid w:val="00BC6395"/>
    <w:rsid w:val="00BC693A"/>
    <w:rsid w:val="00BC6C2F"/>
    <w:rsid w:val="00BC706E"/>
    <w:rsid w:val="00BC738A"/>
    <w:rsid w:val="00BC75CB"/>
    <w:rsid w:val="00BC767D"/>
    <w:rsid w:val="00BD05A1"/>
    <w:rsid w:val="00BD071B"/>
    <w:rsid w:val="00BD0AB4"/>
    <w:rsid w:val="00BD0E83"/>
    <w:rsid w:val="00BD1430"/>
    <w:rsid w:val="00BD14B4"/>
    <w:rsid w:val="00BD14D4"/>
    <w:rsid w:val="00BD14E6"/>
    <w:rsid w:val="00BD1A03"/>
    <w:rsid w:val="00BD1A93"/>
    <w:rsid w:val="00BD1BE7"/>
    <w:rsid w:val="00BD1F69"/>
    <w:rsid w:val="00BD204D"/>
    <w:rsid w:val="00BD20B7"/>
    <w:rsid w:val="00BD210B"/>
    <w:rsid w:val="00BD2530"/>
    <w:rsid w:val="00BD25E8"/>
    <w:rsid w:val="00BD2AF3"/>
    <w:rsid w:val="00BD2B73"/>
    <w:rsid w:val="00BD2D65"/>
    <w:rsid w:val="00BD2F1E"/>
    <w:rsid w:val="00BD30EC"/>
    <w:rsid w:val="00BD31C1"/>
    <w:rsid w:val="00BD33D7"/>
    <w:rsid w:val="00BD38F1"/>
    <w:rsid w:val="00BD3948"/>
    <w:rsid w:val="00BD3AA3"/>
    <w:rsid w:val="00BD3EC5"/>
    <w:rsid w:val="00BD40B3"/>
    <w:rsid w:val="00BD472A"/>
    <w:rsid w:val="00BD4755"/>
    <w:rsid w:val="00BD4809"/>
    <w:rsid w:val="00BD4AD7"/>
    <w:rsid w:val="00BD4C6A"/>
    <w:rsid w:val="00BD4D0A"/>
    <w:rsid w:val="00BD5013"/>
    <w:rsid w:val="00BD517E"/>
    <w:rsid w:val="00BD51D2"/>
    <w:rsid w:val="00BD5514"/>
    <w:rsid w:val="00BD5587"/>
    <w:rsid w:val="00BD5792"/>
    <w:rsid w:val="00BD5820"/>
    <w:rsid w:val="00BD58B6"/>
    <w:rsid w:val="00BD58E1"/>
    <w:rsid w:val="00BD5913"/>
    <w:rsid w:val="00BD5ACD"/>
    <w:rsid w:val="00BD5DBA"/>
    <w:rsid w:val="00BD5E71"/>
    <w:rsid w:val="00BD61A7"/>
    <w:rsid w:val="00BD6226"/>
    <w:rsid w:val="00BD626B"/>
    <w:rsid w:val="00BD6620"/>
    <w:rsid w:val="00BD6AD6"/>
    <w:rsid w:val="00BD6CF9"/>
    <w:rsid w:val="00BD6EB9"/>
    <w:rsid w:val="00BD7019"/>
    <w:rsid w:val="00BD70B3"/>
    <w:rsid w:val="00BD7192"/>
    <w:rsid w:val="00BD767C"/>
    <w:rsid w:val="00BD76F5"/>
    <w:rsid w:val="00BD771A"/>
    <w:rsid w:val="00BD773C"/>
    <w:rsid w:val="00BD7757"/>
    <w:rsid w:val="00BD786A"/>
    <w:rsid w:val="00BD796B"/>
    <w:rsid w:val="00BD7A51"/>
    <w:rsid w:val="00BD7C02"/>
    <w:rsid w:val="00BD7D75"/>
    <w:rsid w:val="00BE0053"/>
    <w:rsid w:val="00BE03D5"/>
    <w:rsid w:val="00BE05AF"/>
    <w:rsid w:val="00BE0683"/>
    <w:rsid w:val="00BE0900"/>
    <w:rsid w:val="00BE0C9C"/>
    <w:rsid w:val="00BE0DF7"/>
    <w:rsid w:val="00BE0E0B"/>
    <w:rsid w:val="00BE109E"/>
    <w:rsid w:val="00BE1237"/>
    <w:rsid w:val="00BE15E8"/>
    <w:rsid w:val="00BE1936"/>
    <w:rsid w:val="00BE1B62"/>
    <w:rsid w:val="00BE1B70"/>
    <w:rsid w:val="00BE1C50"/>
    <w:rsid w:val="00BE2029"/>
    <w:rsid w:val="00BE210F"/>
    <w:rsid w:val="00BE22F9"/>
    <w:rsid w:val="00BE2B4D"/>
    <w:rsid w:val="00BE324D"/>
    <w:rsid w:val="00BE3365"/>
    <w:rsid w:val="00BE3391"/>
    <w:rsid w:val="00BE396A"/>
    <w:rsid w:val="00BE3B1A"/>
    <w:rsid w:val="00BE3BF0"/>
    <w:rsid w:val="00BE3CB0"/>
    <w:rsid w:val="00BE4A9C"/>
    <w:rsid w:val="00BE545D"/>
    <w:rsid w:val="00BE5680"/>
    <w:rsid w:val="00BE5721"/>
    <w:rsid w:val="00BE575E"/>
    <w:rsid w:val="00BE591A"/>
    <w:rsid w:val="00BE5AA5"/>
    <w:rsid w:val="00BE5AAA"/>
    <w:rsid w:val="00BE5C9B"/>
    <w:rsid w:val="00BE5DF2"/>
    <w:rsid w:val="00BE5F73"/>
    <w:rsid w:val="00BE5FAC"/>
    <w:rsid w:val="00BE6B9D"/>
    <w:rsid w:val="00BE6BC1"/>
    <w:rsid w:val="00BE6DDD"/>
    <w:rsid w:val="00BE6FF0"/>
    <w:rsid w:val="00BE7077"/>
    <w:rsid w:val="00BE7111"/>
    <w:rsid w:val="00BE75DA"/>
    <w:rsid w:val="00BE79DE"/>
    <w:rsid w:val="00BE7B33"/>
    <w:rsid w:val="00BE7C17"/>
    <w:rsid w:val="00BE7C6D"/>
    <w:rsid w:val="00BE7FB8"/>
    <w:rsid w:val="00BF0257"/>
    <w:rsid w:val="00BF0612"/>
    <w:rsid w:val="00BF0679"/>
    <w:rsid w:val="00BF0791"/>
    <w:rsid w:val="00BF0920"/>
    <w:rsid w:val="00BF09D7"/>
    <w:rsid w:val="00BF0DDB"/>
    <w:rsid w:val="00BF0DF1"/>
    <w:rsid w:val="00BF1151"/>
    <w:rsid w:val="00BF1177"/>
    <w:rsid w:val="00BF11C0"/>
    <w:rsid w:val="00BF12F5"/>
    <w:rsid w:val="00BF1490"/>
    <w:rsid w:val="00BF1756"/>
    <w:rsid w:val="00BF1B18"/>
    <w:rsid w:val="00BF1C58"/>
    <w:rsid w:val="00BF1D12"/>
    <w:rsid w:val="00BF1ED5"/>
    <w:rsid w:val="00BF25E4"/>
    <w:rsid w:val="00BF2707"/>
    <w:rsid w:val="00BF28C0"/>
    <w:rsid w:val="00BF2E31"/>
    <w:rsid w:val="00BF3129"/>
    <w:rsid w:val="00BF3210"/>
    <w:rsid w:val="00BF3439"/>
    <w:rsid w:val="00BF34DB"/>
    <w:rsid w:val="00BF35BD"/>
    <w:rsid w:val="00BF39FD"/>
    <w:rsid w:val="00BF3AE0"/>
    <w:rsid w:val="00BF3C08"/>
    <w:rsid w:val="00BF4155"/>
    <w:rsid w:val="00BF41AA"/>
    <w:rsid w:val="00BF4566"/>
    <w:rsid w:val="00BF4684"/>
    <w:rsid w:val="00BF48E6"/>
    <w:rsid w:val="00BF4DEF"/>
    <w:rsid w:val="00BF4E2D"/>
    <w:rsid w:val="00BF4E6F"/>
    <w:rsid w:val="00BF4E9C"/>
    <w:rsid w:val="00BF5306"/>
    <w:rsid w:val="00BF5346"/>
    <w:rsid w:val="00BF5677"/>
    <w:rsid w:val="00BF577E"/>
    <w:rsid w:val="00BF5897"/>
    <w:rsid w:val="00BF58B8"/>
    <w:rsid w:val="00BF59DA"/>
    <w:rsid w:val="00BF5BBE"/>
    <w:rsid w:val="00BF6119"/>
    <w:rsid w:val="00BF6ACD"/>
    <w:rsid w:val="00BF6F6A"/>
    <w:rsid w:val="00BF7143"/>
    <w:rsid w:val="00BF7238"/>
    <w:rsid w:val="00BF748C"/>
    <w:rsid w:val="00BF7A41"/>
    <w:rsid w:val="00BF7ADE"/>
    <w:rsid w:val="00BF7B17"/>
    <w:rsid w:val="00BF7C4B"/>
    <w:rsid w:val="00BF7CBE"/>
    <w:rsid w:val="00BF7F17"/>
    <w:rsid w:val="00C000EA"/>
    <w:rsid w:val="00C005B5"/>
    <w:rsid w:val="00C005D2"/>
    <w:rsid w:val="00C005DE"/>
    <w:rsid w:val="00C00ADA"/>
    <w:rsid w:val="00C00E3D"/>
    <w:rsid w:val="00C00E87"/>
    <w:rsid w:val="00C012AA"/>
    <w:rsid w:val="00C01894"/>
    <w:rsid w:val="00C021AF"/>
    <w:rsid w:val="00C02339"/>
    <w:rsid w:val="00C02344"/>
    <w:rsid w:val="00C02CAE"/>
    <w:rsid w:val="00C02D41"/>
    <w:rsid w:val="00C02E57"/>
    <w:rsid w:val="00C03133"/>
    <w:rsid w:val="00C0314F"/>
    <w:rsid w:val="00C03191"/>
    <w:rsid w:val="00C0328C"/>
    <w:rsid w:val="00C03320"/>
    <w:rsid w:val="00C036D5"/>
    <w:rsid w:val="00C036E2"/>
    <w:rsid w:val="00C038E8"/>
    <w:rsid w:val="00C03D88"/>
    <w:rsid w:val="00C0407F"/>
    <w:rsid w:val="00C04551"/>
    <w:rsid w:val="00C0489A"/>
    <w:rsid w:val="00C04BDF"/>
    <w:rsid w:val="00C04C7C"/>
    <w:rsid w:val="00C05079"/>
    <w:rsid w:val="00C05327"/>
    <w:rsid w:val="00C05401"/>
    <w:rsid w:val="00C054D5"/>
    <w:rsid w:val="00C055F2"/>
    <w:rsid w:val="00C05738"/>
    <w:rsid w:val="00C057E7"/>
    <w:rsid w:val="00C05A5C"/>
    <w:rsid w:val="00C05BDB"/>
    <w:rsid w:val="00C05C09"/>
    <w:rsid w:val="00C06140"/>
    <w:rsid w:val="00C065C0"/>
    <w:rsid w:val="00C065C6"/>
    <w:rsid w:val="00C06B55"/>
    <w:rsid w:val="00C06B97"/>
    <w:rsid w:val="00C06C2F"/>
    <w:rsid w:val="00C06FE3"/>
    <w:rsid w:val="00C0725C"/>
    <w:rsid w:val="00C0747D"/>
    <w:rsid w:val="00C07841"/>
    <w:rsid w:val="00C0793B"/>
    <w:rsid w:val="00C07A9B"/>
    <w:rsid w:val="00C07D6A"/>
    <w:rsid w:val="00C07EED"/>
    <w:rsid w:val="00C07F6B"/>
    <w:rsid w:val="00C1024E"/>
    <w:rsid w:val="00C104C1"/>
    <w:rsid w:val="00C106D1"/>
    <w:rsid w:val="00C10904"/>
    <w:rsid w:val="00C10D77"/>
    <w:rsid w:val="00C10D98"/>
    <w:rsid w:val="00C10DF8"/>
    <w:rsid w:val="00C10EC5"/>
    <w:rsid w:val="00C1113F"/>
    <w:rsid w:val="00C11188"/>
    <w:rsid w:val="00C11266"/>
    <w:rsid w:val="00C11726"/>
    <w:rsid w:val="00C1178A"/>
    <w:rsid w:val="00C11A61"/>
    <w:rsid w:val="00C11B05"/>
    <w:rsid w:val="00C11BFE"/>
    <w:rsid w:val="00C11DAF"/>
    <w:rsid w:val="00C12055"/>
    <w:rsid w:val="00C12107"/>
    <w:rsid w:val="00C1244B"/>
    <w:rsid w:val="00C129EE"/>
    <w:rsid w:val="00C12B6C"/>
    <w:rsid w:val="00C13556"/>
    <w:rsid w:val="00C13671"/>
    <w:rsid w:val="00C13A11"/>
    <w:rsid w:val="00C13C78"/>
    <w:rsid w:val="00C13FE3"/>
    <w:rsid w:val="00C14178"/>
    <w:rsid w:val="00C14360"/>
    <w:rsid w:val="00C14538"/>
    <w:rsid w:val="00C145BC"/>
    <w:rsid w:val="00C145D0"/>
    <w:rsid w:val="00C147EB"/>
    <w:rsid w:val="00C14DE7"/>
    <w:rsid w:val="00C150D4"/>
    <w:rsid w:val="00C15158"/>
    <w:rsid w:val="00C15213"/>
    <w:rsid w:val="00C1538D"/>
    <w:rsid w:val="00C15670"/>
    <w:rsid w:val="00C15AC1"/>
    <w:rsid w:val="00C15DEE"/>
    <w:rsid w:val="00C15E7C"/>
    <w:rsid w:val="00C1611A"/>
    <w:rsid w:val="00C16190"/>
    <w:rsid w:val="00C163C3"/>
    <w:rsid w:val="00C166AF"/>
    <w:rsid w:val="00C16845"/>
    <w:rsid w:val="00C16892"/>
    <w:rsid w:val="00C16994"/>
    <w:rsid w:val="00C16DFF"/>
    <w:rsid w:val="00C16ECC"/>
    <w:rsid w:val="00C16FB1"/>
    <w:rsid w:val="00C17286"/>
    <w:rsid w:val="00C1758C"/>
    <w:rsid w:val="00C17894"/>
    <w:rsid w:val="00C17904"/>
    <w:rsid w:val="00C17E6F"/>
    <w:rsid w:val="00C20079"/>
    <w:rsid w:val="00C200CA"/>
    <w:rsid w:val="00C2086C"/>
    <w:rsid w:val="00C20922"/>
    <w:rsid w:val="00C2093F"/>
    <w:rsid w:val="00C20A7E"/>
    <w:rsid w:val="00C20C30"/>
    <w:rsid w:val="00C20CC5"/>
    <w:rsid w:val="00C20E46"/>
    <w:rsid w:val="00C20E50"/>
    <w:rsid w:val="00C20FBF"/>
    <w:rsid w:val="00C213AB"/>
    <w:rsid w:val="00C2155C"/>
    <w:rsid w:val="00C215A2"/>
    <w:rsid w:val="00C21738"/>
    <w:rsid w:val="00C21964"/>
    <w:rsid w:val="00C219D5"/>
    <w:rsid w:val="00C21AE8"/>
    <w:rsid w:val="00C21B40"/>
    <w:rsid w:val="00C225A6"/>
    <w:rsid w:val="00C22E47"/>
    <w:rsid w:val="00C22F99"/>
    <w:rsid w:val="00C23109"/>
    <w:rsid w:val="00C232F3"/>
    <w:rsid w:val="00C23301"/>
    <w:rsid w:val="00C2339A"/>
    <w:rsid w:val="00C233AF"/>
    <w:rsid w:val="00C2348C"/>
    <w:rsid w:val="00C235D5"/>
    <w:rsid w:val="00C237B6"/>
    <w:rsid w:val="00C238B6"/>
    <w:rsid w:val="00C23A76"/>
    <w:rsid w:val="00C23F87"/>
    <w:rsid w:val="00C2461C"/>
    <w:rsid w:val="00C24CD5"/>
    <w:rsid w:val="00C24D53"/>
    <w:rsid w:val="00C24D6D"/>
    <w:rsid w:val="00C2505B"/>
    <w:rsid w:val="00C251E9"/>
    <w:rsid w:val="00C2527E"/>
    <w:rsid w:val="00C2567D"/>
    <w:rsid w:val="00C256CD"/>
    <w:rsid w:val="00C256D8"/>
    <w:rsid w:val="00C25B73"/>
    <w:rsid w:val="00C25B91"/>
    <w:rsid w:val="00C25C44"/>
    <w:rsid w:val="00C25D7B"/>
    <w:rsid w:val="00C25DC2"/>
    <w:rsid w:val="00C2625D"/>
    <w:rsid w:val="00C26443"/>
    <w:rsid w:val="00C2647D"/>
    <w:rsid w:val="00C266D3"/>
    <w:rsid w:val="00C269DB"/>
    <w:rsid w:val="00C26BCA"/>
    <w:rsid w:val="00C26CD3"/>
    <w:rsid w:val="00C26E91"/>
    <w:rsid w:val="00C26F43"/>
    <w:rsid w:val="00C2734B"/>
    <w:rsid w:val="00C273BE"/>
    <w:rsid w:val="00C274F8"/>
    <w:rsid w:val="00C275E7"/>
    <w:rsid w:val="00C278DB"/>
    <w:rsid w:val="00C27B00"/>
    <w:rsid w:val="00C27D3F"/>
    <w:rsid w:val="00C27E03"/>
    <w:rsid w:val="00C27E4B"/>
    <w:rsid w:val="00C27E78"/>
    <w:rsid w:val="00C300A8"/>
    <w:rsid w:val="00C3016E"/>
    <w:rsid w:val="00C303B4"/>
    <w:rsid w:val="00C3050F"/>
    <w:rsid w:val="00C30762"/>
    <w:rsid w:val="00C30941"/>
    <w:rsid w:val="00C30D79"/>
    <w:rsid w:val="00C310E6"/>
    <w:rsid w:val="00C31394"/>
    <w:rsid w:val="00C313D4"/>
    <w:rsid w:val="00C31B16"/>
    <w:rsid w:val="00C321A7"/>
    <w:rsid w:val="00C32344"/>
    <w:rsid w:val="00C326D1"/>
    <w:rsid w:val="00C32A0E"/>
    <w:rsid w:val="00C32A78"/>
    <w:rsid w:val="00C32C19"/>
    <w:rsid w:val="00C32EE5"/>
    <w:rsid w:val="00C3312E"/>
    <w:rsid w:val="00C3337C"/>
    <w:rsid w:val="00C333B1"/>
    <w:rsid w:val="00C334B6"/>
    <w:rsid w:val="00C334CD"/>
    <w:rsid w:val="00C33724"/>
    <w:rsid w:val="00C33AA6"/>
    <w:rsid w:val="00C33C62"/>
    <w:rsid w:val="00C33CD0"/>
    <w:rsid w:val="00C33DC3"/>
    <w:rsid w:val="00C33EBF"/>
    <w:rsid w:val="00C34490"/>
    <w:rsid w:val="00C34547"/>
    <w:rsid w:val="00C346B7"/>
    <w:rsid w:val="00C34951"/>
    <w:rsid w:val="00C34B11"/>
    <w:rsid w:val="00C34B97"/>
    <w:rsid w:val="00C34C8F"/>
    <w:rsid w:val="00C34DC8"/>
    <w:rsid w:val="00C34E9D"/>
    <w:rsid w:val="00C34F97"/>
    <w:rsid w:val="00C35111"/>
    <w:rsid w:val="00C353D6"/>
    <w:rsid w:val="00C3585E"/>
    <w:rsid w:val="00C35868"/>
    <w:rsid w:val="00C35A57"/>
    <w:rsid w:val="00C35C5A"/>
    <w:rsid w:val="00C3605F"/>
    <w:rsid w:val="00C36389"/>
    <w:rsid w:val="00C3639C"/>
    <w:rsid w:val="00C3667D"/>
    <w:rsid w:val="00C36687"/>
    <w:rsid w:val="00C3678F"/>
    <w:rsid w:val="00C367B6"/>
    <w:rsid w:val="00C368A5"/>
    <w:rsid w:val="00C36B7F"/>
    <w:rsid w:val="00C37009"/>
    <w:rsid w:val="00C37072"/>
    <w:rsid w:val="00C37266"/>
    <w:rsid w:val="00C37747"/>
    <w:rsid w:val="00C37755"/>
    <w:rsid w:val="00C37AA3"/>
    <w:rsid w:val="00C37C89"/>
    <w:rsid w:val="00C37CFC"/>
    <w:rsid w:val="00C37D14"/>
    <w:rsid w:val="00C37FBA"/>
    <w:rsid w:val="00C40001"/>
    <w:rsid w:val="00C40163"/>
    <w:rsid w:val="00C40227"/>
    <w:rsid w:val="00C40267"/>
    <w:rsid w:val="00C402E3"/>
    <w:rsid w:val="00C40534"/>
    <w:rsid w:val="00C4064C"/>
    <w:rsid w:val="00C406C5"/>
    <w:rsid w:val="00C4096D"/>
    <w:rsid w:val="00C40ABB"/>
    <w:rsid w:val="00C40FBC"/>
    <w:rsid w:val="00C410B8"/>
    <w:rsid w:val="00C41187"/>
    <w:rsid w:val="00C41188"/>
    <w:rsid w:val="00C4133D"/>
    <w:rsid w:val="00C4137D"/>
    <w:rsid w:val="00C413AB"/>
    <w:rsid w:val="00C413D9"/>
    <w:rsid w:val="00C418A9"/>
    <w:rsid w:val="00C419D5"/>
    <w:rsid w:val="00C41E27"/>
    <w:rsid w:val="00C41EAD"/>
    <w:rsid w:val="00C41FCB"/>
    <w:rsid w:val="00C42326"/>
    <w:rsid w:val="00C4235B"/>
    <w:rsid w:val="00C4244C"/>
    <w:rsid w:val="00C42661"/>
    <w:rsid w:val="00C426DE"/>
    <w:rsid w:val="00C430EB"/>
    <w:rsid w:val="00C4311F"/>
    <w:rsid w:val="00C437FD"/>
    <w:rsid w:val="00C438DB"/>
    <w:rsid w:val="00C43B90"/>
    <w:rsid w:val="00C44007"/>
    <w:rsid w:val="00C440DF"/>
    <w:rsid w:val="00C44134"/>
    <w:rsid w:val="00C44172"/>
    <w:rsid w:val="00C446B0"/>
    <w:rsid w:val="00C44777"/>
    <w:rsid w:val="00C44AF4"/>
    <w:rsid w:val="00C45057"/>
    <w:rsid w:val="00C4528F"/>
    <w:rsid w:val="00C45768"/>
    <w:rsid w:val="00C457D3"/>
    <w:rsid w:val="00C45A68"/>
    <w:rsid w:val="00C45C4D"/>
    <w:rsid w:val="00C45CA0"/>
    <w:rsid w:val="00C46188"/>
    <w:rsid w:val="00C462D4"/>
    <w:rsid w:val="00C4633A"/>
    <w:rsid w:val="00C463EB"/>
    <w:rsid w:val="00C464C0"/>
    <w:rsid w:val="00C4668B"/>
    <w:rsid w:val="00C4676B"/>
    <w:rsid w:val="00C467AA"/>
    <w:rsid w:val="00C469C7"/>
    <w:rsid w:val="00C46BF0"/>
    <w:rsid w:val="00C46C69"/>
    <w:rsid w:val="00C46D4C"/>
    <w:rsid w:val="00C46E74"/>
    <w:rsid w:val="00C4734B"/>
    <w:rsid w:val="00C4748A"/>
    <w:rsid w:val="00C47B56"/>
    <w:rsid w:val="00C47BAC"/>
    <w:rsid w:val="00C47D8F"/>
    <w:rsid w:val="00C47F98"/>
    <w:rsid w:val="00C50000"/>
    <w:rsid w:val="00C501F2"/>
    <w:rsid w:val="00C5023C"/>
    <w:rsid w:val="00C50505"/>
    <w:rsid w:val="00C50663"/>
    <w:rsid w:val="00C50800"/>
    <w:rsid w:val="00C509F9"/>
    <w:rsid w:val="00C50C81"/>
    <w:rsid w:val="00C5180D"/>
    <w:rsid w:val="00C51834"/>
    <w:rsid w:val="00C518E2"/>
    <w:rsid w:val="00C519EC"/>
    <w:rsid w:val="00C51ACD"/>
    <w:rsid w:val="00C51B3A"/>
    <w:rsid w:val="00C51E56"/>
    <w:rsid w:val="00C51F83"/>
    <w:rsid w:val="00C520E5"/>
    <w:rsid w:val="00C529F5"/>
    <w:rsid w:val="00C52B08"/>
    <w:rsid w:val="00C52E06"/>
    <w:rsid w:val="00C52E23"/>
    <w:rsid w:val="00C52E52"/>
    <w:rsid w:val="00C52E60"/>
    <w:rsid w:val="00C53179"/>
    <w:rsid w:val="00C531DF"/>
    <w:rsid w:val="00C532CC"/>
    <w:rsid w:val="00C536A8"/>
    <w:rsid w:val="00C53883"/>
    <w:rsid w:val="00C539A6"/>
    <w:rsid w:val="00C53E64"/>
    <w:rsid w:val="00C53ED0"/>
    <w:rsid w:val="00C541AE"/>
    <w:rsid w:val="00C542F8"/>
    <w:rsid w:val="00C5498C"/>
    <w:rsid w:val="00C54AAF"/>
    <w:rsid w:val="00C54D12"/>
    <w:rsid w:val="00C54D2A"/>
    <w:rsid w:val="00C54D9A"/>
    <w:rsid w:val="00C54DE1"/>
    <w:rsid w:val="00C552A8"/>
    <w:rsid w:val="00C5551B"/>
    <w:rsid w:val="00C55527"/>
    <w:rsid w:val="00C55795"/>
    <w:rsid w:val="00C55845"/>
    <w:rsid w:val="00C558DF"/>
    <w:rsid w:val="00C559A7"/>
    <w:rsid w:val="00C559EF"/>
    <w:rsid w:val="00C55A4E"/>
    <w:rsid w:val="00C55BC5"/>
    <w:rsid w:val="00C56125"/>
    <w:rsid w:val="00C56228"/>
    <w:rsid w:val="00C5624F"/>
    <w:rsid w:val="00C5631D"/>
    <w:rsid w:val="00C56399"/>
    <w:rsid w:val="00C564F0"/>
    <w:rsid w:val="00C5685F"/>
    <w:rsid w:val="00C5689E"/>
    <w:rsid w:val="00C568B2"/>
    <w:rsid w:val="00C568B4"/>
    <w:rsid w:val="00C56AC3"/>
    <w:rsid w:val="00C56B76"/>
    <w:rsid w:val="00C56C99"/>
    <w:rsid w:val="00C56D48"/>
    <w:rsid w:val="00C56F6D"/>
    <w:rsid w:val="00C57287"/>
    <w:rsid w:val="00C573F2"/>
    <w:rsid w:val="00C57454"/>
    <w:rsid w:val="00C5776C"/>
    <w:rsid w:val="00C57CDB"/>
    <w:rsid w:val="00C57E60"/>
    <w:rsid w:val="00C60275"/>
    <w:rsid w:val="00C603EF"/>
    <w:rsid w:val="00C604F6"/>
    <w:rsid w:val="00C60536"/>
    <w:rsid w:val="00C6056D"/>
    <w:rsid w:val="00C60763"/>
    <w:rsid w:val="00C607D1"/>
    <w:rsid w:val="00C60951"/>
    <w:rsid w:val="00C60A20"/>
    <w:rsid w:val="00C60B78"/>
    <w:rsid w:val="00C60DA4"/>
    <w:rsid w:val="00C60E48"/>
    <w:rsid w:val="00C613FE"/>
    <w:rsid w:val="00C61DE1"/>
    <w:rsid w:val="00C61FE6"/>
    <w:rsid w:val="00C6202A"/>
    <w:rsid w:val="00C62077"/>
    <w:rsid w:val="00C621C2"/>
    <w:rsid w:val="00C623AA"/>
    <w:rsid w:val="00C6247B"/>
    <w:rsid w:val="00C62586"/>
    <w:rsid w:val="00C62D66"/>
    <w:rsid w:val="00C62DB0"/>
    <w:rsid w:val="00C62E69"/>
    <w:rsid w:val="00C63485"/>
    <w:rsid w:val="00C64111"/>
    <w:rsid w:val="00C648A9"/>
    <w:rsid w:val="00C648FD"/>
    <w:rsid w:val="00C64F1F"/>
    <w:rsid w:val="00C653CC"/>
    <w:rsid w:val="00C65595"/>
    <w:rsid w:val="00C65B46"/>
    <w:rsid w:val="00C65EAC"/>
    <w:rsid w:val="00C65F49"/>
    <w:rsid w:val="00C661B9"/>
    <w:rsid w:val="00C66240"/>
    <w:rsid w:val="00C66848"/>
    <w:rsid w:val="00C6692B"/>
    <w:rsid w:val="00C66984"/>
    <w:rsid w:val="00C66A34"/>
    <w:rsid w:val="00C66A8F"/>
    <w:rsid w:val="00C66AF4"/>
    <w:rsid w:val="00C66CD0"/>
    <w:rsid w:val="00C66EF8"/>
    <w:rsid w:val="00C6701B"/>
    <w:rsid w:val="00C67118"/>
    <w:rsid w:val="00C6719A"/>
    <w:rsid w:val="00C672B0"/>
    <w:rsid w:val="00C674E3"/>
    <w:rsid w:val="00C676F5"/>
    <w:rsid w:val="00C67751"/>
    <w:rsid w:val="00C67DD4"/>
    <w:rsid w:val="00C7010C"/>
    <w:rsid w:val="00C701CF"/>
    <w:rsid w:val="00C703BC"/>
    <w:rsid w:val="00C705F2"/>
    <w:rsid w:val="00C70E3E"/>
    <w:rsid w:val="00C71286"/>
    <w:rsid w:val="00C712F3"/>
    <w:rsid w:val="00C712FA"/>
    <w:rsid w:val="00C713E0"/>
    <w:rsid w:val="00C71525"/>
    <w:rsid w:val="00C71816"/>
    <w:rsid w:val="00C7196D"/>
    <w:rsid w:val="00C71ABF"/>
    <w:rsid w:val="00C71BED"/>
    <w:rsid w:val="00C71CC6"/>
    <w:rsid w:val="00C71D1F"/>
    <w:rsid w:val="00C720A4"/>
    <w:rsid w:val="00C723A1"/>
    <w:rsid w:val="00C72476"/>
    <w:rsid w:val="00C7248B"/>
    <w:rsid w:val="00C724C5"/>
    <w:rsid w:val="00C726AA"/>
    <w:rsid w:val="00C726F6"/>
    <w:rsid w:val="00C72BBC"/>
    <w:rsid w:val="00C72CA4"/>
    <w:rsid w:val="00C72D1A"/>
    <w:rsid w:val="00C730A2"/>
    <w:rsid w:val="00C731C1"/>
    <w:rsid w:val="00C73494"/>
    <w:rsid w:val="00C73906"/>
    <w:rsid w:val="00C73E84"/>
    <w:rsid w:val="00C73FB3"/>
    <w:rsid w:val="00C740D0"/>
    <w:rsid w:val="00C742F6"/>
    <w:rsid w:val="00C74464"/>
    <w:rsid w:val="00C744C4"/>
    <w:rsid w:val="00C746E9"/>
    <w:rsid w:val="00C74BD5"/>
    <w:rsid w:val="00C752DE"/>
    <w:rsid w:val="00C75500"/>
    <w:rsid w:val="00C75524"/>
    <w:rsid w:val="00C7585F"/>
    <w:rsid w:val="00C75902"/>
    <w:rsid w:val="00C75999"/>
    <w:rsid w:val="00C75B36"/>
    <w:rsid w:val="00C75C20"/>
    <w:rsid w:val="00C75CB3"/>
    <w:rsid w:val="00C75D70"/>
    <w:rsid w:val="00C76036"/>
    <w:rsid w:val="00C7609E"/>
    <w:rsid w:val="00C763E8"/>
    <w:rsid w:val="00C76A5A"/>
    <w:rsid w:val="00C76D4C"/>
    <w:rsid w:val="00C7719B"/>
    <w:rsid w:val="00C772D6"/>
    <w:rsid w:val="00C77326"/>
    <w:rsid w:val="00C77518"/>
    <w:rsid w:val="00C7757B"/>
    <w:rsid w:val="00C77F07"/>
    <w:rsid w:val="00C807AB"/>
    <w:rsid w:val="00C80807"/>
    <w:rsid w:val="00C8097E"/>
    <w:rsid w:val="00C80C40"/>
    <w:rsid w:val="00C80DB9"/>
    <w:rsid w:val="00C81134"/>
    <w:rsid w:val="00C8120B"/>
    <w:rsid w:val="00C81268"/>
    <w:rsid w:val="00C8134E"/>
    <w:rsid w:val="00C815FF"/>
    <w:rsid w:val="00C816B0"/>
    <w:rsid w:val="00C816B9"/>
    <w:rsid w:val="00C81843"/>
    <w:rsid w:val="00C81B7A"/>
    <w:rsid w:val="00C81CCB"/>
    <w:rsid w:val="00C81D87"/>
    <w:rsid w:val="00C81E3C"/>
    <w:rsid w:val="00C81E4B"/>
    <w:rsid w:val="00C82100"/>
    <w:rsid w:val="00C821D9"/>
    <w:rsid w:val="00C82602"/>
    <w:rsid w:val="00C827E1"/>
    <w:rsid w:val="00C827EA"/>
    <w:rsid w:val="00C82A92"/>
    <w:rsid w:val="00C82AB0"/>
    <w:rsid w:val="00C82BDD"/>
    <w:rsid w:val="00C82C92"/>
    <w:rsid w:val="00C82F14"/>
    <w:rsid w:val="00C82F98"/>
    <w:rsid w:val="00C8314F"/>
    <w:rsid w:val="00C833F5"/>
    <w:rsid w:val="00C83572"/>
    <w:rsid w:val="00C83834"/>
    <w:rsid w:val="00C83888"/>
    <w:rsid w:val="00C83E19"/>
    <w:rsid w:val="00C84399"/>
    <w:rsid w:val="00C84422"/>
    <w:rsid w:val="00C84773"/>
    <w:rsid w:val="00C84855"/>
    <w:rsid w:val="00C84877"/>
    <w:rsid w:val="00C84C31"/>
    <w:rsid w:val="00C8544E"/>
    <w:rsid w:val="00C85502"/>
    <w:rsid w:val="00C8570B"/>
    <w:rsid w:val="00C85744"/>
    <w:rsid w:val="00C858C9"/>
    <w:rsid w:val="00C85D00"/>
    <w:rsid w:val="00C85D90"/>
    <w:rsid w:val="00C864AC"/>
    <w:rsid w:val="00C864F6"/>
    <w:rsid w:val="00C86794"/>
    <w:rsid w:val="00C86901"/>
    <w:rsid w:val="00C86A0B"/>
    <w:rsid w:val="00C86BB1"/>
    <w:rsid w:val="00C86C6F"/>
    <w:rsid w:val="00C86CBF"/>
    <w:rsid w:val="00C86EE6"/>
    <w:rsid w:val="00C87277"/>
    <w:rsid w:val="00C87A2D"/>
    <w:rsid w:val="00C87D93"/>
    <w:rsid w:val="00C87D9B"/>
    <w:rsid w:val="00C90038"/>
    <w:rsid w:val="00C900CC"/>
    <w:rsid w:val="00C9020E"/>
    <w:rsid w:val="00C904B5"/>
    <w:rsid w:val="00C90B8D"/>
    <w:rsid w:val="00C90CA9"/>
    <w:rsid w:val="00C90E35"/>
    <w:rsid w:val="00C9101D"/>
    <w:rsid w:val="00C9155C"/>
    <w:rsid w:val="00C918EC"/>
    <w:rsid w:val="00C91A22"/>
    <w:rsid w:val="00C91CC3"/>
    <w:rsid w:val="00C91E34"/>
    <w:rsid w:val="00C9203B"/>
    <w:rsid w:val="00C92171"/>
    <w:rsid w:val="00C92207"/>
    <w:rsid w:val="00C92722"/>
    <w:rsid w:val="00C927AB"/>
    <w:rsid w:val="00C92800"/>
    <w:rsid w:val="00C92959"/>
    <w:rsid w:val="00C92BB0"/>
    <w:rsid w:val="00C92DC3"/>
    <w:rsid w:val="00C93083"/>
    <w:rsid w:val="00C9308A"/>
    <w:rsid w:val="00C93414"/>
    <w:rsid w:val="00C937B2"/>
    <w:rsid w:val="00C93D14"/>
    <w:rsid w:val="00C93F68"/>
    <w:rsid w:val="00C940D9"/>
    <w:rsid w:val="00C94629"/>
    <w:rsid w:val="00C94A18"/>
    <w:rsid w:val="00C94D5C"/>
    <w:rsid w:val="00C94E99"/>
    <w:rsid w:val="00C94EE0"/>
    <w:rsid w:val="00C94F0A"/>
    <w:rsid w:val="00C95199"/>
    <w:rsid w:val="00C95441"/>
    <w:rsid w:val="00C957D0"/>
    <w:rsid w:val="00C958A3"/>
    <w:rsid w:val="00C95A00"/>
    <w:rsid w:val="00C95A0F"/>
    <w:rsid w:val="00C95BFC"/>
    <w:rsid w:val="00C95DA6"/>
    <w:rsid w:val="00C95DC1"/>
    <w:rsid w:val="00C9638F"/>
    <w:rsid w:val="00C9645B"/>
    <w:rsid w:val="00C969E3"/>
    <w:rsid w:val="00C96ABD"/>
    <w:rsid w:val="00C96DC5"/>
    <w:rsid w:val="00C96FA3"/>
    <w:rsid w:val="00C971B3"/>
    <w:rsid w:val="00C97603"/>
    <w:rsid w:val="00C97637"/>
    <w:rsid w:val="00C97D65"/>
    <w:rsid w:val="00C97E71"/>
    <w:rsid w:val="00C97EC3"/>
    <w:rsid w:val="00C97F07"/>
    <w:rsid w:val="00CA0116"/>
    <w:rsid w:val="00CA039B"/>
    <w:rsid w:val="00CA0427"/>
    <w:rsid w:val="00CA0895"/>
    <w:rsid w:val="00CA08F1"/>
    <w:rsid w:val="00CA0B88"/>
    <w:rsid w:val="00CA0BDC"/>
    <w:rsid w:val="00CA0D30"/>
    <w:rsid w:val="00CA11D3"/>
    <w:rsid w:val="00CA11D4"/>
    <w:rsid w:val="00CA11DF"/>
    <w:rsid w:val="00CA150D"/>
    <w:rsid w:val="00CA1580"/>
    <w:rsid w:val="00CA1C22"/>
    <w:rsid w:val="00CA1DAE"/>
    <w:rsid w:val="00CA1F1F"/>
    <w:rsid w:val="00CA2170"/>
    <w:rsid w:val="00CA2339"/>
    <w:rsid w:val="00CA2411"/>
    <w:rsid w:val="00CA246D"/>
    <w:rsid w:val="00CA253B"/>
    <w:rsid w:val="00CA2744"/>
    <w:rsid w:val="00CA278D"/>
    <w:rsid w:val="00CA2F7F"/>
    <w:rsid w:val="00CA3277"/>
    <w:rsid w:val="00CA35CD"/>
    <w:rsid w:val="00CA35E6"/>
    <w:rsid w:val="00CA37A0"/>
    <w:rsid w:val="00CA3994"/>
    <w:rsid w:val="00CA3D91"/>
    <w:rsid w:val="00CA3F66"/>
    <w:rsid w:val="00CA3FFF"/>
    <w:rsid w:val="00CA4113"/>
    <w:rsid w:val="00CA46DF"/>
    <w:rsid w:val="00CA476E"/>
    <w:rsid w:val="00CA49CA"/>
    <w:rsid w:val="00CA4E67"/>
    <w:rsid w:val="00CA504D"/>
    <w:rsid w:val="00CA5276"/>
    <w:rsid w:val="00CA539C"/>
    <w:rsid w:val="00CA53A2"/>
    <w:rsid w:val="00CA561A"/>
    <w:rsid w:val="00CA585D"/>
    <w:rsid w:val="00CA598F"/>
    <w:rsid w:val="00CA59A0"/>
    <w:rsid w:val="00CA5D28"/>
    <w:rsid w:val="00CA62DE"/>
    <w:rsid w:val="00CA6465"/>
    <w:rsid w:val="00CA68EF"/>
    <w:rsid w:val="00CA6936"/>
    <w:rsid w:val="00CA6B91"/>
    <w:rsid w:val="00CA6DDE"/>
    <w:rsid w:val="00CA7149"/>
    <w:rsid w:val="00CA743C"/>
    <w:rsid w:val="00CA7470"/>
    <w:rsid w:val="00CA7660"/>
    <w:rsid w:val="00CA7A1D"/>
    <w:rsid w:val="00CA7A56"/>
    <w:rsid w:val="00CA7BC8"/>
    <w:rsid w:val="00CA7F2A"/>
    <w:rsid w:val="00CB00D1"/>
    <w:rsid w:val="00CB0232"/>
    <w:rsid w:val="00CB0589"/>
    <w:rsid w:val="00CB0640"/>
    <w:rsid w:val="00CB0B2C"/>
    <w:rsid w:val="00CB0B30"/>
    <w:rsid w:val="00CB0C4B"/>
    <w:rsid w:val="00CB0CD2"/>
    <w:rsid w:val="00CB0D4E"/>
    <w:rsid w:val="00CB1000"/>
    <w:rsid w:val="00CB160D"/>
    <w:rsid w:val="00CB165F"/>
    <w:rsid w:val="00CB1A5C"/>
    <w:rsid w:val="00CB1F4D"/>
    <w:rsid w:val="00CB2943"/>
    <w:rsid w:val="00CB31B1"/>
    <w:rsid w:val="00CB31FA"/>
    <w:rsid w:val="00CB34CE"/>
    <w:rsid w:val="00CB3610"/>
    <w:rsid w:val="00CB393F"/>
    <w:rsid w:val="00CB39BF"/>
    <w:rsid w:val="00CB39FC"/>
    <w:rsid w:val="00CB3E72"/>
    <w:rsid w:val="00CB3EAC"/>
    <w:rsid w:val="00CB42C0"/>
    <w:rsid w:val="00CB439D"/>
    <w:rsid w:val="00CB465C"/>
    <w:rsid w:val="00CB4684"/>
    <w:rsid w:val="00CB4992"/>
    <w:rsid w:val="00CB49FB"/>
    <w:rsid w:val="00CB4DCB"/>
    <w:rsid w:val="00CB4ED6"/>
    <w:rsid w:val="00CB57AB"/>
    <w:rsid w:val="00CB5852"/>
    <w:rsid w:val="00CB5B2D"/>
    <w:rsid w:val="00CB5C36"/>
    <w:rsid w:val="00CB5DC1"/>
    <w:rsid w:val="00CB6115"/>
    <w:rsid w:val="00CB65AD"/>
    <w:rsid w:val="00CB6620"/>
    <w:rsid w:val="00CB665F"/>
    <w:rsid w:val="00CB6970"/>
    <w:rsid w:val="00CB6ACC"/>
    <w:rsid w:val="00CB6C47"/>
    <w:rsid w:val="00CB6D0C"/>
    <w:rsid w:val="00CB7116"/>
    <w:rsid w:val="00CB727B"/>
    <w:rsid w:val="00CB74C5"/>
    <w:rsid w:val="00CB763A"/>
    <w:rsid w:val="00CB764D"/>
    <w:rsid w:val="00CB773E"/>
    <w:rsid w:val="00CB77B5"/>
    <w:rsid w:val="00CB7898"/>
    <w:rsid w:val="00CB79D7"/>
    <w:rsid w:val="00CB7D95"/>
    <w:rsid w:val="00CC004E"/>
    <w:rsid w:val="00CC02A1"/>
    <w:rsid w:val="00CC05F5"/>
    <w:rsid w:val="00CC062D"/>
    <w:rsid w:val="00CC07B1"/>
    <w:rsid w:val="00CC0967"/>
    <w:rsid w:val="00CC0C06"/>
    <w:rsid w:val="00CC0C9F"/>
    <w:rsid w:val="00CC0D7C"/>
    <w:rsid w:val="00CC0E0E"/>
    <w:rsid w:val="00CC11CB"/>
    <w:rsid w:val="00CC12B1"/>
    <w:rsid w:val="00CC139E"/>
    <w:rsid w:val="00CC1692"/>
    <w:rsid w:val="00CC190F"/>
    <w:rsid w:val="00CC1A67"/>
    <w:rsid w:val="00CC1CA1"/>
    <w:rsid w:val="00CC1E8F"/>
    <w:rsid w:val="00CC1E91"/>
    <w:rsid w:val="00CC1F6B"/>
    <w:rsid w:val="00CC1FE8"/>
    <w:rsid w:val="00CC2544"/>
    <w:rsid w:val="00CC257B"/>
    <w:rsid w:val="00CC25D2"/>
    <w:rsid w:val="00CC278D"/>
    <w:rsid w:val="00CC27BE"/>
    <w:rsid w:val="00CC2B0E"/>
    <w:rsid w:val="00CC2B31"/>
    <w:rsid w:val="00CC2C79"/>
    <w:rsid w:val="00CC3239"/>
    <w:rsid w:val="00CC3270"/>
    <w:rsid w:val="00CC3397"/>
    <w:rsid w:val="00CC3664"/>
    <w:rsid w:val="00CC3A06"/>
    <w:rsid w:val="00CC3B57"/>
    <w:rsid w:val="00CC3D2C"/>
    <w:rsid w:val="00CC3E7E"/>
    <w:rsid w:val="00CC3F85"/>
    <w:rsid w:val="00CC3FC8"/>
    <w:rsid w:val="00CC4091"/>
    <w:rsid w:val="00CC43EB"/>
    <w:rsid w:val="00CC45B0"/>
    <w:rsid w:val="00CC4622"/>
    <w:rsid w:val="00CC472D"/>
    <w:rsid w:val="00CC48A3"/>
    <w:rsid w:val="00CC4A83"/>
    <w:rsid w:val="00CC4E95"/>
    <w:rsid w:val="00CC4FFE"/>
    <w:rsid w:val="00CC5023"/>
    <w:rsid w:val="00CC52BE"/>
    <w:rsid w:val="00CC5445"/>
    <w:rsid w:val="00CC59B7"/>
    <w:rsid w:val="00CC5E9B"/>
    <w:rsid w:val="00CC60DA"/>
    <w:rsid w:val="00CC623E"/>
    <w:rsid w:val="00CC63D7"/>
    <w:rsid w:val="00CC65D2"/>
    <w:rsid w:val="00CC6973"/>
    <w:rsid w:val="00CC6A35"/>
    <w:rsid w:val="00CC6B81"/>
    <w:rsid w:val="00CC6C81"/>
    <w:rsid w:val="00CC6E56"/>
    <w:rsid w:val="00CC6EAC"/>
    <w:rsid w:val="00CC6EB6"/>
    <w:rsid w:val="00CC728E"/>
    <w:rsid w:val="00CC7448"/>
    <w:rsid w:val="00CC7590"/>
    <w:rsid w:val="00CC7847"/>
    <w:rsid w:val="00CC79DE"/>
    <w:rsid w:val="00CC7B12"/>
    <w:rsid w:val="00CC7BE7"/>
    <w:rsid w:val="00CC7E29"/>
    <w:rsid w:val="00CD0079"/>
    <w:rsid w:val="00CD0202"/>
    <w:rsid w:val="00CD0783"/>
    <w:rsid w:val="00CD0813"/>
    <w:rsid w:val="00CD0921"/>
    <w:rsid w:val="00CD0A23"/>
    <w:rsid w:val="00CD0A7C"/>
    <w:rsid w:val="00CD0C11"/>
    <w:rsid w:val="00CD0C3A"/>
    <w:rsid w:val="00CD0C55"/>
    <w:rsid w:val="00CD0D87"/>
    <w:rsid w:val="00CD0FBF"/>
    <w:rsid w:val="00CD105E"/>
    <w:rsid w:val="00CD1322"/>
    <w:rsid w:val="00CD1365"/>
    <w:rsid w:val="00CD1ABE"/>
    <w:rsid w:val="00CD1DEC"/>
    <w:rsid w:val="00CD205F"/>
    <w:rsid w:val="00CD264C"/>
    <w:rsid w:val="00CD28A8"/>
    <w:rsid w:val="00CD2C54"/>
    <w:rsid w:val="00CD30F6"/>
    <w:rsid w:val="00CD342B"/>
    <w:rsid w:val="00CD352C"/>
    <w:rsid w:val="00CD3677"/>
    <w:rsid w:val="00CD3ACF"/>
    <w:rsid w:val="00CD3D97"/>
    <w:rsid w:val="00CD3E1C"/>
    <w:rsid w:val="00CD4054"/>
    <w:rsid w:val="00CD4507"/>
    <w:rsid w:val="00CD4981"/>
    <w:rsid w:val="00CD4B49"/>
    <w:rsid w:val="00CD4B55"/>
    <w:rsid w:val="00CD51B5"/>
    <w:rsid w:val="00CD52CE"/>
    <w:rsid w:val="00CD5588"/>
    <w:rsid w:val="00CD55E9"/>
    <w:rsid w:val="00CD584C"/>
    <w:rsid w:val="00CD5B9B"/>
    <w:rsid w:val="00CD5CF9"/>
    <w:rsid w:val="00CD5FEC"/>
    <w:rsid w:val="00CD631E"/>
    <w:rsid w:val="00CD664A"/>
    <w:rsid w:val="00CD69C7"/>
    <w:rsid w:val="00CD6B03"/>
    <w:rsid w:val="00CD6B6B"/>
    <w:rsid w:val="00CD714E"/>
    <w:rsid w:val="00CD73BB"/>
    <w:rsid w:val="00CD7402"/>
    <w:rsid w:val="00CD740D"/>
    <w:rsid w:val="00CD78DA"/>
    <w:rsid w:val="00CD7B69"/>
    <w:rsid w:val="00CD7E56"/>
    <w:rsid w:val="00CE04E6"/>
    <w:rsid w:val="00CE071B"/>
    <w:rsid w:val="00CE078B"/>
    <w:rsid w:val="00CE07D0"/>
    <w:rsid w:val="00CE0C33"/>
    <w:rsid w:val="00CE0D5C"/>
    <w:rsid w:val="00CE0DD8"/>
    <w:rsid w:val="00CE0FA7"/>
    <w:rsid w:val="00CE10CA"/>
    <w:rsid w:val="00CE11CC"/>
    <w:rsid w:val="00CE14BA"/>
    <w:rsid w:val="00CE1CA0"/>
    <w:rsid w:val="00CE1D80"/>
    <w:rsid w:val="00CE230A"/>
    <w:rsid w:val="00CE25B1"/>
    <w:rsid w:val="00CE27B4"/>
    <w:rsid w:val="00CE2831"/>
    <w:rsid w:val="00CE2E7A"/>
    <w:rsid w:val="00CE2F08"/>
    <w:rsid w:val="00CE3341"/>
    <w:rsid w:val="00CE3571"/>
    <w:rsid w:val="00CE3653"/>
    <w:rsid w:val="00CE42AB"/>
    <w:rsid w:val="00CE439D"/>
    <w:rsid w:val="00CE444F"/>
    <w:rsid w:val="00CE4666"/>
    <w:rsid w:val="00CE46C3"/>
    <w:rsid w:val="00CE4712"/>
    <w:rsid w:val="00CE4A0A"/>
    <w:rsid w:val="00CE4A5E"/>
    <w:rsid w:val="00CE4D68"/>
    <w:rsid w:val="00CE55A3"/>
    <w:rsid w:val="00CE597D"/>
    <w:rsid w:val="00CE5A44"/>
    <w:rsid w:val="00CE5B95"/>
    <w:rsid w:val="00CE5C22"/>
    <w:rsid w:val="00CE5EAA"/>
    <w:rsid w:val="00CE6113"/>
    <w:rsid w:val="00CE62EA"/>
    <w:rsid w:val="00CE6465"/>
    <w:rsid w:val="00CE64E3"/>
    <w:rsid w:val="00CE65D4"/>
    <w:rsid w:val="00CE677A"/>
    <w:rsid w:val="00CE7013"/>
    <w:rsid w:val="00CE709D"/>
    <w:rsid w:val="00CE72E4"/>
    <w:rsid w:val="00CE75C5"/>
    <w:rsid w:val="00CE7874"/>
    <w:rsid w:val="00CE78FA"/>
    <w:rsid w:val="00CE7917"/>
    <w:rsid w:val="00CE7950"/>
    <w:rsid w:val="00CE7BDC"/>
    <w:rsid w:val="00CE7BE4"/>
    <w:rsid w:val="00CF0095"/>
    <w:rsid w:val="00CF017A"/>
    <w:rsid w:val="00CF01C4"/>
    <w:rsid w:val="00CF024D"/>
    <w:rsid w:val="00CF02D7"/>
    <w:rsid w:val="00CF03AC"/>
    <w:rsid w:val="00CF05CD"/>
    <w:rsid w:val="00CF098C"/>
    <w:rsid w:val="00CF0A2C"/>
    <w:rsid w:val="00CF0E40"/>
    <w:rsid w:val="00CF108A"/>
    <w:rsid w:val="00CF14FF"/>
    <w:rsid w:val="00CF187E"/>
    <w:rsid w:val="00CF1E20"/>
    <w:rsid w:val="00CF1F5A"/>
    <w:rsid w:val="00CF20F2"/>
    <w:rsid w:val="00CF22BC"/>
    <w:rsid w:val="00CF2344"/>
    <w:rsid w:val="00CF2433"/>
    <w:rsid w:val="00CF2894"/>
    <w:rsid w:val="00CF2B7C"/>
    <w:rsid w:val="00CF2B93"/>
    <w:rsid w:val="00CF2C45"/>
    <w:rsid w:val="00CF2D0F"/>
    <w:rsid w:val="00CF2F64"/>
    <w:rsid w:val="00CF3173"/>
    <w:rsid w:val="00CF33AA"/>
    <w:rsid w:val="00CF3583"/>
    <w:rsid w:val="00CF376B"/>
    <w:rsid w:val="00CF3CA6"/>
    <w:rsid w:val="00CF3CA7"/>
    <w:rsid w:val="00CF3F05"/>
    <w:rsid w:val="00CF411F"/>
    <w:rsid w:val="00CF461E"/>
    <w:rsid w:val="00CF49BD"/>
    <w:rsid w:val="00CF4F03"/>
    <w:rsid w:val="00CF5680"/>
    <w:rsid w:val="00CF5780"/>
    <w:rsid w:val="00CF5836"/>
    <w:rsid w:val="00CF5E4B"/>
    <w:rsid w:val="00CF61B9"/>
    <w:rsid w:val="00CF648D"/>
    <w:rsid w:val="00CF69DD"/>
    <w:rsid w:val="00CF6B90"/>
    <w:rsid w:val="00CF6C46"/>
    <w:rsid w:val="00CF6D4F"/>
    <w:rsid w:val="00CF6E05"/>
    <w:rsid w:val="00CF7266"/>
    <w:rsid w:val="00CF7521"/>
    <w:rsid w:val="00CF7687"/>
    <w:rsid w:val="00CF779B"/>
    <w:rsid w:val="00CF7EEA"/>
    <w:rsid w:val="00D00012"/>
    <w:rsid w:val="00D0010B"/>
    <w:rsid w:val="00D00213"/>
    <w:rsid w:val="00D0035D"/>
    <w:rsid w:val="00D00542"/>
    <w:rsid w:val="00D0073D"/>
    <w:rsid w:val="00D009D0"/>
    <w:rsid w:val="00D00A71"/>
    <w:rsid w:val="00D016F9"/>
    <w:rsid w:val="00D01947"/>
    <w:rsid w:val="00D020B8"/>
    <w:rsid w:val="00D02155"/>
    <w:rsid w:val="00D022E7"/>
    <w:rsid w:val="00D0258A"/>
    <w:rsid w:val="00D027AF"/>
    <w:rsid w:val="00D02E0D"/>
    <w:rsid w:val="00D03185"/>
    <w:rsid w:val="00D0343B"/>
    <w:rsid w:val="00D035A3"/>
    <w:rsid w:val="00D038DD"/>
    <w:rsid w:val="00D038EA"/>
    <w:rsid w:val="00D03B7B"/>
    <w:rsid w:val="00D0403A"/>
    <w:rsid w:val="00D04081"/>
    <w:rsid w:val="00D041EF"/>
    <w:rsid w:val="00D04232"/>
    <w:rsid w:val="00D0426F"/>
    <w:rsid w:val="00D04486"/>
    <w:rsid w:val="00D04655"/>
    <w:rsid w:val="00D04914"/>
    <w:rsid w:val="00D05004"/>
    <w:rsid w:val="00D05052"/>
    <w:rsid w:val="00D05205"/>
    <w:rsid w:val="00D05275"/>
    <w:rsid w:val="00D052DA"/>
    <w:rsid w:val="00D05329"/>
    <w:rsid w:val="00D05428"/>
    <w:rsid w:val="00D05532"/>
    <w:rsid w:val="00D055FF"/>
    <w:rsid w:val="00D0566A"/>
    <w:rsid w:val="00D058A7"/>
    <w:rsid w:val="00D05D37"/>
    <w:rsid w:val="00D05E5F"/>
    <w:rsid w:val="00D060B7"/>
    <w:rsid w:val="00D0633B"/>
    <w:rsid w:val="00D06488"/>
    <w:rsid w:val="00D066BE"/>
    <w:rsid w:val="00D06892"/>
    <w:rsid w:val="00D068B9"/>
    <w:rsid w:val="00D06A71"/>
    <w:rsid w:val="00D06CC6"/>
    <w:rsid w:val="00D06CDC"/>
    <w:rsid w:val="00D06F99"/>
    <w:rsid w:val="00D070C0"/>
    <w:rsid w:val="00D075DC"/>
    <w:rsid w:val="00D07706"/>
    <w:rsid w:val="00D07966"/>
    <w:rsid w:val="00D07A4A"/>
    <w:rsid w:val="00D07CCD"/>
    <w:rsid w:val="00D101CA"/>
    <w:rsid w:val="00D10290"/>
    <w:rsid w:val="00D1090D"/>
    <w:rsid w:val="00D10933"/>
    <w:rsid w:val="00D1096F"/>
    <w:rsid w:val="00D10988"/>
    <w:rsid w:val="00D10C76"/>
    <w:rsid w:val="00D10D42"/>
    <w:rsid w:val="00D10D73"/>
    <w:rsid w:val="00D10E2D"/>
    <w:rsid w:val="00D10E75"/>
    <w:rsid w:val="00D11933"/>
    <w:rsid w:val="00D11945"/>
    <w:rsid w:val="00D11CD2"/>
    <w:rsid w:val="00D11D99"/>
    <w:rsid w:val="00D11DD8"/>
    <w:rsid w:val="00D11EE7"/>
    <w:rsid w:val="00D11EFA"/>
    <w:rsid w:val="00D11FCB"/>
    <w:rsid w:val="00D12243"/>
    <w:rsid w:val="00D1238B"/>
    <w:rsid w:val="00D1263F"/>
    <w:rsid w:val="00D126AD"/>
    <w:rsid w:val="00D12802"/>
    <w:rsid w:val="00D12AC6"/>
    <w:rsid w:val="00D12DE0"/>
    <w:rsid w:val="00D12E74"/>
    <w:rsid w:val="00D12FE7"/>
    <w:rsid w:val="00D1302D"/>
    <w:rsid w:val="00D13071"/>
    <w:rsid w:val="00D133C2"/>
    <w:rsid w:val="00D133EC"/>
    <w:rsid w:val="00D133F4"/>
    <w:rsid w:val="00D1384C"/>
    <w:rsid w:val="00D1392A"/>
    <w:rsid w:val="00D1395A"/>
    <w:rsid w:val="00D13B62"/>
    <w:rsid w:val="00D1467C"/>
    <w:rsid w:val="00D1489B"/>
    <w:rsid w:val="00D14DCD"/>
    <w:rsid w:val="00D14E2A"/>
    <w:rsid w:val="00D14EEB"/>
    <w:rsid w:val="00D15098"/>
    <w:rsid w:val="00D15B70"/>
    <w:rsid w:val="00D15F20"/>
    <w:rsid w:val="00D15FE3"/>
    <w:rsid w:val="00D1603F"/>
    <w:rsid w:val="00D16392"/>
    <w:rsid w:val="00D16627"/>
    <w:rsid w:val="00D16836"/>
    <w:rsid w:val="00D1685F"/>
    <w:rsid w:val="00D168F3"/>
    <w:rsid w:val="00D16BBC"/>
    <w:rsid w:val="00D16DE4"/>
    <w:rsid w:val="00D17007"/>
    <w:rsid w:val="00D17060"/>
    <w:rsid w:val="00D17074"/>
    <w:rsid w:val="00D17105"/>
    <w:rsid w:val="00D17387"/>
    <w:rsid w:val="00D17791"/>
    <w:rsid w:val="00D177F3"/>
    <w:rsid w:val="00D17820"/>
    <w:rsid w:val="00D17E82"/>
    <w:rsid w:val="00D200A3"/>
    <w:rsid w:val="00D202AD"/>
    <w:rsid w:val="00D203F8"/>
    <w:rsid w:val="00D20558"/>
    <w:rsid w:val="00D20706"/>
    <w:rsid w:val="00D209EF"/>
    <w:rsid w:val="00D20AC0"/>
    <w:rsid w:val="00D20D09"/>
    <w:rsid w:val="00D20D17"/>
    <w:rsid w:val="00D21098"/>
    <w:rsid w:val="00D212C5"/>
    <w:rsid w:val="00D213D7"/>
    <w:rsid w:val="00D2147D"/>
    <w:rsid w:val="00D21699"/>
    <w:rsid w:val="00D217A9"/>
    <w:rsid w:val="00D21836"/>
    <w:rsid w:val="00D21E85"/>
    <w:rsid w:val="00D221E4"/>
    <w:rsid w:val="00D22821"/>
    <w:rsid w:val="00D2296A"/>
    <w:rsid w:val="00D22A32"/>
    <w:rsid w:val="00D22C26"/>
    <w:rsid w:val="00D23411"/>
    <w:rsid w:val="00D23ABC"/>
    <w:rsid w:val="00D23ABD"/>
    <w:rsid w:val="00D23BA5"/>
    <w:rsid w:val="00D24539"/>
    <w:rsid w:val="00D24700"/>
    <w:rsid w:val="00D24C61"/>
    <w:rsid w:val="00D24D08"/>
    <w:rsid w:val="00D24E87"/>
    <w:rsid w:val="00D250D1"/>
    <w:rsid w:val="00D2553D"/>
    <w:rsid w:val="00D255C0"/>
    <w:rsid w:val="00D256EB"/>
    <w:rsid w:val="00D25A85"/>
    <w:rsid w:val="00D25AC5"/>
    <w:rsid w:val="00D264F8"/>
    <w:rsid w:val="00D26657"/>
    <w:rsid w:val="00D26872"/>
    <w:rsid w:val="00D26A33"/>
    <w:rsid w:val="00D26A3B"/>
    <w:rsid w:val="00D26B95"/>
    <w:rsid w:val="00D26C71"/>
    <w:rsid w:val="00D271B4"/>
    <w:rsid w:val="00D2724B"/>
    <w:rsid w:val="00D2735B"/>
    <w:rsid w:val="00D27377"/>
    <w:rsid w:val="00D27841"/>
    <w:rsid w:val="00D27ABA"/>
    <w:rsid w:val="00D27BE7"/>
    <w:rsid w:val="00D303CA"/>
    <w:rsid w:val="00D304B7"/>
    <w:rsid w:val="00D3075C"/>
    <w:rsid w:val="00D308B5"/>
    <w:rsid w:val="00D30966"/>
    <w:rsid w:val="00D30B9B"/>
    <w:rsid w:val="00D30E1B"/>
    <w:rsid w:val="00D30E7D"/>
    <w:rsid w:val="00D3103F"/>
    <w:rsid w:val="00D3185E"/>
    <w:rsid w:val="00D31CF4"/>
    <w:rsid w:val="00D32046"/>
    <w:rsid w:val="00D3208B"/>
    <w:rsid w:val="00D32193"/>
    <w:rsid w:val="00D321F5"/>
    <w:rsid w:val="00D322D3"/>
    <w:rsid w:val="00D3233A"/>
    <w:rsid w:val="00D323D2"/>
    <w:rsid w:val="00D3253B"/>
    <w:rsid w:val="00D326DA"/>
    <w:rsid w:val="00D32B24"/>
    <w:rsid w:val="00D32B72"/>
    <w:rsid w:val="00D32E66"/>
    <w:rsid w:val="00D32F73"/>
    <w:rsid w:val="00D33024"/>
    <w:rsid w:val="00D33137"/>
    <w:rsid w:val="00D3354D"/>
    <w:rsid w:val="00D335D5"/>
    <w:rsid w:val="00D336DD"/>
    <w:rsid w:val="00D3379D"/>
    <w:rsid w:val="00D337A1"/>
    <w:rsid w:val="00D33818"/>
    <w:rsid w:val="00D33894"/>
    <w:rsid w:val="00D339E4"/>
    <w:rsid w:val="00D33FC1"/>
    <w:rsid w:val="00D34026"/>
    <w:rsid w:val="00D341D3"/>
    <w:rsid w:val="00D34389"/>
    <w:rsid w:val="00D343E8"/>
    <w:rsid w:val="00D34434"/>
    <w:rsid w:val="00D344A8"/>
    <w:rsid w:val="00D345B4"/>
    <w:rsid w:val="00D34651"/>
    <w:rsid w:val="00D3466C"/>
    <w:rsid w:val="00D3479F"/>
    <w:rsid w:val="00D347DD"/>
    <w:rsid w:val="00D348D1"/>
    <w:rsid w:val="00D349BC"/>
    <w:rsid w:val="00D352B7"/>
    <w:rsid w:val="00D357E7"/>
    <w:rsid w:val="00D35835"/>
    <w:rsid w:val="00D358FB"/>
    <w:rsid w:val="00D35AD7"/>
    <w:rsid w:val="00D35B11"/>
    <w:rsid w:val="00D36452"/>
    <w:rsid w:val="00D36572"/>
    <w:rsid w:val="00D3671F"/>
    <w:rsid w:val="00D36ED0"/>
    <w:rsid w:val="00D36F53"/>
    <w:rsid w:val="00D370FF"/>
    <w:rsid w:val="00D37439"/>
    <w:rsid w:val="00D376A6"/>
    <w:rsid w:val="00D3796B"/>
    <w:rsid w:val="00D379BD"/>
    <w:rsid w:val="00D37D0D"/>
    <w:rsid w:val="00D37D44"/>
    <w:rsid w:val="00D37F80"/>
    <w:rsid w:val="00D405DE"/>
    <w:rsid w:val="00D4078C"/>
    <w:rsid w:val="00D40CBF"/>
    <w:rsid w:val="00D40F88"/>
    <w:rsid w:val="00D40FE3"/>
    <w:rsid w:val="00D41263"/>
    <w:rsid w:val="00D41896"/>
    <w:rsid w:val="00D418D6"/>
    <w:rsid w:val="00D41B9B"/>
    <w:rsid w:val="00D42965"/>
    <w:rsid w:val="00D42A7E"/>
    <w:rsid w:val="00D42D2C"/>
    <w:rsid w:val="00D42DCE"/>
    <w:rsid w:val="00D4360D"/>
    <w:rsid w:val="00D4374E"/>
    <w:rsid w:val="00D437B7"/>
    <w:rsid w:val="00D43A66"/>
    <w:rsid w:val="00D43C5D"/>
    <w:rsid w:val="00D43D9C"/>
    <w:rsid w:val="00D4455B"/>
    <w:rsid w:val="00D44746"/>
    <w:rsid w:val="00D44787"/>
    <w:rsid w:val="00D44797"/>
    <w:rsid w:val="00D44DA1"/>
    <w:rsid w:val="00D45034"/>
    <w:rsid w:val="00D45252"/>
    <w:rsid w:val="00D455CE"/>
    <w:rsid w:val="00D456B8"/>
    <w:rsid w:val="00D4598D"/>
    <w:rsid w:val="00D45A57"/>
    <w:rsid w:val="00D45B0C"/>
    <w:rsid w:val="00D45C10"/>
    <w:rsid w:val="00D45D69"/>
    <w:rsid w:val="00D45E49"/>
    <w:rsid w:val="00D45EDC"/>
    <w:rsid w:val="00D46268"/>
    <w:rsid w:val="00D463E7"/>
    <w:rsid w:val="00D465BC"/>
    <w:rsid w:val="00D46878"/>
    <w:rsid w:val="00D468B7"/>
    <w:rsid w:val="00D47100"/>
    <w:rsid w:val="00D47269"/>
    <w:rsid w:val="00D47303"/>
    <w:rsid w:val="00D4757C"/>
    <w:rsid w:val="00D475E7"/>
    <w:rsid w:val="00D47853"/>
    <w:rsid w:val="00D47C78"/>
    <w:rsid w:val="00D47D12"/>
    <w:rsid w:val="00D5009D"/>
    <w:rsid w:val="00D504CE"/>
    <w:rsid w:val="00D504ED"/>
    <w:rsid w:val="00D50735"/>
    <w:rsid w:val="00D50C2E"/>
    <w:rsid w:val="00D50D3F"/>
    <w:rsid w:val="00D51207"/>
    <w:rsid w:val="00D5126F"/>
    <w:rsid w:val="00D514C0"/>
    <w:rsid w:val="00D515E3"/>
    <w:rsid w:val="00D5165A"/>
    <w:rsid w:val="00D5173F"/>
    <w:rsid w:val="00D5191F"/>
    <w:rsid w:val="00D51970"/>
    <w:rsid w:val="00D51BA8"/>
    <w:rsid w:val="00D51BD0"/>
    <w:rsid w:val="00D51DA4"/>
    <w:rsid w:val="00D51DC8"/>
    <w:rsid w:val="00D51E8A"/>
    <w:rsid w:val="00D51F58"/>
    <w:rsid w:val="00D522FD"/>
    <w:rsid w:val="00D52520"/>
    <w:rsid w:val="00D525E3"/>
    <w:rsid w:val="00D527CB"/>
    <w:rsid w:val="00D52979"/>
    <w:rsid w:val="00D529D4"/>
    <w:rsid w:val="00D52A1C"/>
    <w:rsid w:val="00D52BEA"/>
    <w:rsid w:val="00D52E44"/>
    <w:rsid w:val="00D52FB8"/>
    <w:rsid w:val="00D52FD0"/>
    <w:rsid w:val="00D53190"/>
    <w:rsid w:val="00D533C0"/>
    <w:rsid w:val="00D535BD"/>
    <w:rsid w:val="00D537F0"/>
    <w:rsid w:val="00D5389C"/>
    <w:rsid w:val="00D53A39"/>
    <w:rsid w:val="00D53B4A"/>
    <w:rsid w:val="00D53BA3"/>
    <w:rsid w:val="00D53C63"/>
    <w:rsid w:val="00D54382"/>
    <w:rsid w:val="00D545ED"/>
    <w:rsid w:val="00D5465C"/>
    <w:rsid w:val="00D547FC"/>
    <w:rsid w:val="00D54816"/>
    <w:rsid w:val="00D54C96"/>
    <w:rsid w:val="00D54DBA"/>
    <w:rsid w:val="00D55855"/>
    <w:rsid w:val="00D55C9C"/>
    <w:rsid w:val="00D56097"/>
    <w:rsid w:val="00D56550"/>
    <w:rsid w:val="00D565EE"/>
    <w:rsid w:val="00D56C0C"/>
    <w:rsid w:val="00D56CB7"/>
    <w:rsid w:val="00D56CDB"/>
    <w:rsid w:val="00D56F54"/>
    <w:rsid w:val="00D56FA1"/>
    <w:rsid w:val="00D571CC"/>
    <w:rsid w:val="00D5736A"/>
    <w:rsid w:val="00D576BE"/>
    <w:rsid w:val="00D578B3"/>
    <w:rsid w:val="00D5796B"/>
    <w:rsid w:val="00D57A79"/>
    <w:rsid w:val="00D57BEC"/>
    <w:rsid w:val="00D57D9D"/>
    <w:rsid w:val="00D57DD8"/>
    <w:rsid w:val="00D57EE5"/>
    <w:rsid w:val="00D6075C"/>
    <w:rsid w:val="00D607C5"/>
    <w:rsid w:val="00D60F1E"/>
    <w:rsid w:val="00D612E8"/>
    <w:rsid w:val="00D618DC"/>
    <w:rsid w:val="00D61DD1"/>
    <w:rsid w:val="00D61E26"/>
    <w:rsid w:val="00D6251A"/>
    <w:rsid w:val="00D625BA"/>
    <w:rsid w:val="00D6271B"/>
    <w:rsid w:val="00D6293D"/>
    <w:rsid w:val="00D62B43"/>
    <w:rsid w:val="00D62BA8"/>
    <w:rsid w:val="00D62DCB"/>
    <w:rsid w:val="00D62F86"/>
    <w:rsid w:val="00D630E8"/>
    <w:rsid w:val="00D63126"/>
    <w:rsid w:val="00D633C5"/>
    <w:rsid w:val="00D635B0"/>
    <w:rsid w:val="00D636A7"/>
    <w:rsid w:val="00D638A6"/>
    <w:rsid w:val="00D63B96"/>
    <w:rsid w:val="00D63B9B"/>
    <w:rsid w:val="00D63CD7"/>
    <w:rsid w:val="00D63DAD"/>
    <w:rsid w:val="00D6419F"/>
    <w:rsid w:val="00D64354"/>
    <w:rsid w:val="00D64444"/>
    <w:rsid w:val="00D6448F"/>
    <w:rsid w:val="00D6451C"/>
    <w:rsid w:val="00D645C0"/>
    <w:rsid w:val="00D64624"/>
    <w:rsid w:val="00D64728"/>
    <w:rsid w:val="00D6476D"/>
    <w:rsid w:val="00D64963"/>
    <w:rsid w:val="00D65013"/>
    <w:rsid w:val="00D650EF"/>
    <w:rsid w:val="00D65623"/>
    <w:rsid w:val="00D6563B"/>
    <w:rsid w:val="00D65765"/>
    <w:rsid w:val="00D659FF"/>
    <w:rsid w:val="00D65B83"/>
    <w:rsid w:val="00D65D6B"/>
    <w:rsid w:val="00D6668C"/>
    <w:rsid w:val="00D667EB"/>
    <w:rsid w:val="00D6682D"/>
    <w:rsid w:val="00D66B6E"/>
    <w:rsid w:val="00D66BA9"/>
    <w:rsid w:val="00D66C04"/>
    <w:rsid w:val="00D66C1E"/>
    <w:rsid w:val="00D671AC"/>
    <w:rsid w:val="00D673A4"/>
    <w:rsid w:val="00D673E5"/>
    <w:rsid w:val="00D6740A"/>
    <w:rsid w:val="00D677F6"/>
    <w:rsid w:val="00D67E6F"/>
    <w:rsid w:val="00D67EB2"/>
    <w:rsid w:val="00D70171"/>
    <w:rsid w:val="00D70215"/>
    <w:rsid w:val="00D70217"/>
    <w:rsid w:val="00D704D6"/>
    <w:rsid w:val="00D70528"/>
    <w:rsid w:val="00D7052F"/>
    <w:rsid w:val="00D70A7B"/>
    <w:rsid w:val="00D70AF2"/>
    <w:rsid w:val="00D70C7E"/>
    <w:rsid w:val="00D70FB9"/>
    <w:rsid w:val="00D71B4D"/>
    <w:rsid w:val="00D71D90"/>
    <w:rsid w:val="00D71EFA"/>
    <w:rsid w:val="00D7284C"/>
    <w:rsid w:val="00D732AF"/>
    <w:rsid w:val="00D7336E"/>
    <w:rsid w:val="00D734E2"/>
    <w:rsid w:val="00D736C4"/>
    <w:rsid w:val="00D73A8F"/>
    <w:rsid w:val="00D74218"/>
    <w:rsid w:val="00D743BF"/>
    <w:rsid w:val="00D746D5"/>
    <w:rsid w:val="00D74AD3"/>
    <w:rsid w:val="00D74B07"/>
    <w:rsid w:val="00D74DE9"/>
    <w:rsid w:val="00D74DFB"/>
    <w:rsid w:val="00D750F0"/>
    <w:rsid w:val="00D7514E"/>
    <w:rsid w:val="00D751E0"/>
    <w:rsid w:val="00D753F3"/>
    <w:rsid w:val="00D75EAE"/>
    <w:rsid w:val="00D75FCE"/>
    <w:rsid w:val="00D7665A"/>
    <w:rsid w:val="00D766EB"/>
    <w:rsid w:val="00D767A5"/>
    <w:rsid w:val="00D76992"/>
    <w:rsid w:val="00D76AFA"/>
    <w:rsid w:val="00D76E16"/>
    <w:rsid w:val="00D7704A"/>
    <w:rsid w:val="00D77090"/>
    <w:rsid w:val="00D77124"/>
    <w:rsid w:val="00D774FD"/>
    <w:rsid w:val="00D77A33"/>
    <w:rsid w:val="00D77E75"/>
    <w:rsid w:val="00D8008C"/>
    <w:rsid w:val="00D80645"/>
    <w:rsid w:val="00D80853"/>
    <w:rsid w:val="00D8085B"/>
    <w:rsid w:val="00D808F0"/>
    <w:rsid w:val="00D810D4"/>
    <w:rsid w:val="00D81114"/>
    <w:rsid w:val="00D81418"/>
    <w:rsid w:val="00D815C5"/>
    <w:rsid w:val="00D81697"/>
    <w:rsid w:val="00D816D7"/>
    <w:rsid w:val="00D81A1A"/>
    <w:rsid w:val="00D81C39"/>
    <w:rsid w:val="00D821DE"/>
    <w:rsid w:val="00D828CC"/>
    <w:rsid w:val="00D82917"/>
    <w:rsid w:val="00D82BD1"/>
    <w:rsid w:val="00D82D18"/>
    <w:rsid w:val="00D82E77"/>
    <w:rsid w:val="00D82EC6"/>
    <w:rsid w:val="00D83077"/>
    <w:rsid w:val="00D83089"/>
    <w:rsid w:val="00D830D1"/>
    <w:rsid w:val="00D832F9"/>
    <w:rsid w:val="00D83A8D"/>
    <w:rsid w:val="00D83DB2"/>
    <w:rsid w:val="00D84089"/>
    <w:rsid w:val="00D84277"/>
    <w:rsid w:val="00D84420"/>
    <w:rsid w:val="00D8448F"/>
    <w:rsid w:val="00D844EA"/>
    <w:rsid w:val="00D8460E"/>
    <w:rsid w:val="00D84871"/>
    <w:rsid w:val="00D84FED"/>
    <w:rsid w:val="00D850B1"/>
    <w:rsid w:val="00D85108"/>
    <w:rsid w:val="00D85319"/>
    <w:rsid w:val="00D8587F"/>
    <w:rsid w:val="00D85891"/>
    <w:rsid w:val="00D85894"/>
    <w:rsid w:val="00D858E9"/>
    <w:rsid w:val="00D85B4D"/>
    <w:rsid w:val="00D85F41"/>
    <w:rsid w:val="00D861F0"/>
    <w:rsid w:val="00D862FB"/>
    <w:rsid w:val="00D86485"/>
    <w:rsid w:val="00D865EE"/>
    <w:rsid w:val="00D868C8"/>
    <w:rsid w:val="00D86A8E"/>
    <w:rsid w:val="00D8738C"/>
    <w:rsid w:val="00D873BC"/>
    <w:rsid w:val="00D87444"/>
    <w:rsid w:val="00D87759"/>
    <w:rsid w:val="00D87886"/>
    <w:rsid w:val="00D87A9B"/>
    <w:rsid w:val="00D87AC9"/>
    <w:rsid w:val="00D87C03"/>
    <w:rsid w:val="00D87D2C"/>
    <w:rsid w:val="00D87EF7"/>
    <w:rsid w:val="00D87F66"/>
    <w:rsid w:val="00D9009A"/>
    <w:rsid w:val="00D9053A"/>
    <w:rsid w:val="00D90702"/>
    <w:rsid w:val="00D90774"/>
    <w:rsid w:val="00D907FC"/>
    <w:rsid w:val="00D90A0C"/>
    <w:rsid w:val="00D90BE8"/>
    <w:rsid w:val="00D90BF4"/>
    <w:rsid w:val="00D90C2A"/>
    <w:rsid w:val="00D90DF2"/>
    <w:rsid w:val="00D90F90"/>
    <w:rsid w:val="00D91030"/>
    <w:rsid w:val="00D91078"/>
    <w:rsid w:val="00D91573"/>
    <w:rsid w:val="00D918B0"/>
    <w:rsid w:val="00D9196F"/>
    <w:rsid w:val="00D91A0F"/>
    <w:rsid w:val="00D91AA0"/>
    <w:rsid w:val="00D91DF3"/>
    <w:rsid w:val="00D91ED7"/>
    <w:rsid w:val="00D91F1F"/>
    <w:rsid w:val="00D923AE"/>
    <w:rsid w:val="00D923ED"/>
    <w:rsid w:val="00D9250E"/>
    <w:rsid w:val="00D92C9C"/>
    <w:rsid w:val="00D93370"/>
    <w:rsid w:val="00D93826"/>
    <w:rsid w:val="00D93ADD"/>
    <w:rsid w:val="00D93C24"/>
    <w:rsid w:val="00D93C56"/>
    <w:rsid w:val="00D93C6F"/>
    <w:rsid w:val="00D93C7D"/>
    <w:rsid w:val="00D93D45"/>
    <w:rsid w:val="00D93D55"/>
    <w:rsid w:val="00D942F2"/>
    <w:rsid w:val="00D94693"/>
    <w:rsid w:val="00D94810"/>
    <w:rsid w:val="00D94AA2"/>
    <w:rsid w:val="00D94B31"/>
    <w:rsid w:val="00D9505A"/>
    <w:rsid w:val="00D9515B"/>
    <w:rsid w:val="00D952B1"/>
    <w:rsid w:val="00D954EC"/>
    <w:rsid w:val="00D9570E"/>
    <w:rsid w:val="00D95965"/>
    <w:rsid w:val="00D95A97"/>
    <w:rsid w:val="00D962D0"/>
    <w:rsid w:val="00D96540"/>
    <w:rsid w:val="00D9676D"/>
    <w:rsid w:val="00D96822"/>
    <w:rsid w:val="00D969E4"/>
    <w:rsid w:val="00D96EF1"/>
    <w:rsid w:val="00D97173"/>
    <w:rsid w:val="00D97307"/>
    <w:rsid w:val="00D973B6"/>
    <w:rsid w:val="00D97739"/>
    <w:rsid w:val="00D977EA"/>
    <w:rsid w:val="00D978FF"/>
    <w:rsid w:val="00D97CD1"/>
    <w:rsid w:val="00D97EDF"/>
    <w:rsid w:val="00DA021C"/>
    <w:rsid w:val="00DA03CF"/>
    <w:rsid w:val="00DA052C"/>
    <w:rsid w:val="00DA056A"/>
    <w:rsid w:val="00DA0B54"/>
    <w:rsid w:val="00DA0B7B"/>
    <w:rsid w:val="00DA0D7F"/>
    <w:rsid w:val="00DA136A"/>
    <w:rsid w:val="00DA14A9"/>
    <w:rsid w:val="00DA17A6"/>
    <w:rsid w:val="00DA1862"/>
    <w:rsid w:val="00DA1CF5"/>
    <w:rsid w:val="00DA1F90"/>
    <w:rsid w:val="00DA22FE"/>
    <w:rsid w:val="00DA26CD"/>
    <w:rsid w:val="00DA2707"/>
    <w:rsid w:val="00DA2896"/>
    <w:rsid w:val="00DA289A"/>
    <w:rsid w:val="00DA2E0E"/>
    <w:rsid w:val="00DA2EA2"/>
    <w:rsid w:val="00DA2FB1"/>
    <w:rsid w:val="00DA2FFE"/>
    <w:rsid w:val="00DA3041"/>
    <w:rsid w:val="00DA30E6"/>
    <w:rsid w:val="00DA3143"/>
    <w:rsid w:val="00DA34BD"/>
    <w:rsid w:val="00DA34BE"/>
    <w:rsid w:val="00DA3587"/>
    <w:rsid w:val="00DA3632"/>
    <w:rsid w:val="00DA3874"/>
    <w:rsid w:val="00DA39E7"/>
    <w:rsid w:val="00DA424D"/>
    <w:rsid w:val="00DA44F0"/>
    <w:rsid w:val="00DA4534"/>
    <w:rsid w:val="00DA4AC8"/>
    <w:rsid w:val="00DA4B10"/>
    <w:rsid w:val="00DA4C3E"/>
    <w:rsid w:val="00DA4D1E"/>
    <w:rsid w:val="00DA4F23"/>
    <w:rsid w:val="00DA5489"/>
    <w:rsid w:val="00DA5506"/>
    <w:rsid w:val="00DA551E"/>
    <w:rsid w:val="00DA580C"/>
    <w:rsid w:val="00DA58F7"/>
    <w:rsid w:val="00DA5B05"/>
    <w:rsid w:val="00DA5BD0"/>
    <w:rsid w:val="00DA5D67"/>
    <w:rsid w:val="00DA621D"/>
    <w:rsid w:val="00DA6558"/>
    <w:rsid w:val="00DA6624"/>
    <w:rsid w:val="00DA67F5"/>
    <w:rsid w:val="00DA69F0"/>
    <w:rsid w:val="00DA6B2A"/>
    <w:rsid w:val="00DA6C21"/>
    <w:rsid w:val="00DA6F76"/>
    <w:rsid w:val="00DA70CC"/>
    <w:rsid w:val="00DA729F"/>
    <w:rsid w:val="00DA73BD"/>
    <w:rsid w:val="00DA748B"/>
    <w:rsid w:val="00DA7809"/>
    <w:rsid w:val="00DA7AAC"/>
    <w:rsid w:val="00DA7ABE"/>
    <w:rsid w:val="00DA7B4E"/>
    <w:rsid w:val="00DB0490"/>
    <w:rsid w:val="00DB093A"/>
    <w:rsid w:val="00DB0AAF"/>
    <w:rsid w:val="00DB0C37"/>
    <w:rsid w:val="00DB0C6C"/>
    <w:rsid w:val="00DB0D3E"/>
    <w:rsid w:val="00DB0DA2"/>
    <w:rsid w:val="00DB0E22"/>
    <w:rsid w:val="00DB0EBB"/>
    <w:rsid w:val="00DB0FCA"/>
    <w:rsid w:val="00DB1206"/>
    <w:rsid w:val="00DB13C7"/>
    <w:rsid w:val="00DB141F"/>
    <w:rsid w:val="00DB146E"/>
    <w:rsid w:val="00DB148A"/>
    <w:rsid w:val="00DB152B"/>
    <w:rsid w:val="00DB1532"/>
    <w:rsid w:val="00DB1633"/>
    <w:rsid w:val="00DB1872"/>
    <w:rsid w:val="00DB189E"/>
    <w:rsid w:val="00DB1A6F"/>
    <w:rsid w:val="00DB1CA2"/>
    <w:rsid w:val="00DB1E75"/>
    <w:rsid w:val="00DB283A"/>
    <w:rsid w:val="00DB2854"/>
    <w:rsid w:val="00DB2E21"/>
    <w:rsid w:val="00DB3238"/>
    <w:rsid w:val="00DB32B8"/>
    <w:rsid w:val="00DB350C"/>
    <w:rsid w:val="00DB3566"/>
    <w:rsid w:val="00DB366E"/>
    <w:rsid w:val="00DB396C"/>
    <w:rsid w:val="00DB3C11"/>
    <w:rsid w:val="00DB4062"/>
    <w:rsid w:val="00DB42EC"/>
    <w:rsid w:val="00DB4555"/>
    <w:rsid w:val="00DB46D9"/>
    <w:rsid w:val="00DB4A34"/>
    <w:rsid w:val="00DB4AE1"/>
    <w:rsid w:val="00DB4BC5"/>
    <w:rsid w:val="00DB4BE4"/>
    <w:rsid w:val="00DB4D96"/>
    <w:rsid w:val="00DB4EA2"/>
    <w:rsid w:val="00DB52D3"/>
    <w:rsid w:val="00DB5458"/>
    <w:rsid w:val="00DB54BC"/>
    <w:rsid w:val="00DB5638"/>
    <w:rsid w:val="00DB573D"/>
    <w:rsid w:val="00DB586F"/>
    <w:rsid w:val="00DB5896"/>
    <w:rsid w:val="00DB596B"/>
    <w:rsid w:val="00DB5E04"/>
    <w:rsid w:val="00DB5E3A"/>
    <w:rsid w:val="00DB61EF"/>
    <w:rsid w:val="00DB63FA"/>
    <w:rsid w:val="00DB67C8"/>
    <w:rsid w:val="00DB6C1D"/>
    <w:rsid w:val="00DB78ED"/>
    <w:rsid w:val="00DB792B"/>
    <w:rsid w:val="00DB7B43"/>
    <w:rsid w:val="00DB7B6D"/>
    <w:rsid w:val="00DB7B7F"/>
    <w:rsid w:val="00DC015C"/>
    <w:rsid w:val="00DC0214"/>
    <w:rsid w:val="00DC02C7"/>
    <w:rsid w:val="00DC05BE"/>
    <w:rsid w:val="00DC0717"/>
    <w:rsid w:val="00DC0856"/>
    <w:rsid w:val="00DC08E3"/>
    <w:rsid w:val="00DC0A1C"/>
    <w:rsid w:val="00DC0CE2"/>
    <w:rsid w:val="00DC0D8E"/>
    <w:rsid w:val="00DC0F61"/>
    <w:rsid w:val="00DC1118"/>
    <w:rsid w:val="00DC1286"/>
    <w:rsid w:val="00DC12DF"/>
    <w:rsid w:val="00DC133D"/>
    <w:rsid w:val="00DC13D4"/>
    <w:rsid w:val="00DC14AE"/>
    <w:rsid w:val="00DC1B14"/>
    <w:rsid w:val="00DC1E07"/>
    <w:rsid w:val="00DC2775"/>
    <w:rsid w:val="00DC28CA"/>
    <w:rsid w:val="00DC29A8"/>
    <w:rsid w:val="00DC2A3D"/>
    <w:rsid w:val="00DC2BB2"/>
    <w:rsid w:val="00DC2BE9"/>
    <w:rsid w:val="00DC2C91"/>
    <w:rsid w:val="00DC2D36"/>
    <w:rsid w:val="00DC2E2D"/>
    <w:rsid w:val="00DC2F0F"/>
    <w:rsid w:val="00DC3048"/>
    <w:rsid w:val="00DC31E2"/>
    <w:rsid w:val="00DC34C3"/>
    <w:rsid w:val="00DC375C"/>
    <w:rsid w:val="00DC37D9"/>
    <w:rsid w:val="00DC3A07"/>
    <w:rsid w:val="00DC3DA7"/>
    <w:rsid w:val="00DC3EE7"/>
    <w:rsid w:val="00DC4086"/>
    <w:rsid w:val="00DC43F8"/>
    <w:rsid w:val="00DC4570"/>
    <w:rsid w:val="00DC46BA"/>
    <w:rsid w:val="00DC46D5"/>
    <w:rsid w:val="00DC4AEB"/>
    <w:rsid w:val="00DC4CB1"/>
    <w:rsid w:val="00DC4DE2"/>
    <w:rsid w:val="00DC4FD0"/>
    <w:rsid w:val="00DC53DE"/>
    <w:rsid w:val="00DC56CC"/>
    <w:rsid w:val="00DC56EA"/>
    <w:rsid w:val="00DC5745"/>
    <w:rsid w:val="00DC5A00"/>
    <w:rsid w:val="00DC5BC9"/>
    <w:rsid w:val="00DC5D93"/>
    <w:rsid w:val="00DC5DA9"/>
    <w:rsid w:val="00DC6080"/>
    <w:rsid w:val="00DC62D1"/>
    <w:rsid w:val="00DC63D9"/>
    <w:rsid w:val="00DC64D6"/>
    <w:rsid w:val="00DC6A80"/>
    <w:rsid w:val="00DC6BE3"/>
    <w:rsid w:val="00DC6D94"/>
    <w:rsid w:val="00DC720C"/>
    <w:rsid w:val="00DD03E2"/>
    <w:rsid w:val="00DD04C8"/>
    <w:rsid w:val="00DD051C"/>
    <w:rsid w:val="00DD05CC"/>
    <w:rsid w:val="00DD098D"/>
    <w:rsid w:val="00DD09D0"/>
    <w:rsid w:val="00DD0D62"/>
    <w:rsid w:val="00DD0FFA"/>
    <w:rsid w:val="00DD1637"/>
    <w:rsid w:val="00DD1823"/>
    <w:rsid w:val="00DD187B"/>
    <w:rsid w:val="00DD1A35"/>
    <w:rsid w:val="00DD1A3F"/>
    <w:rsid w:val="00DD1EE1"/>
    <w:rsid w:val="00DD217E"/>
    <w:rsid w:val="00DD227D"/>
    <w:rsid w:val="00DD249F"/>
    <w:rsid w:val="00DD293F"/>
    <w:rsid w:val="00DD2A2D"/>
    <w:rsid w:val="00DD2BD4"/>
    <w:rsid w:val="00DD2EDC"/>
    <w:rsid w:val="00DD2EED"/>
    <w:rsid w:val="00DD315B"/>
    <w:rsid w:val="00DD3536"/>
    <w:rsid w:val="00DD36DE"/>
    <w:rsid w:val="00DD3BBD"/>
    <w:rsid w:val="00DD3C3C"/>
    <w:rsid w:val="00DD3D03"/>
    <w:rsid w:val="00DD3F5C"/>
    <w:rsid w:val="00DD3FCB"/>
    <w:rsid w:val="00DD404E"/>
    <w:rsid w:val="00DD425E"/>
    <w:rsid w:val="00DD446F"/>
    <w:rsid w:val="00DD46AA"/>
    <w:rsid w:val="00DD474D"/>
    <w:rsid w:val="00DD4781"/>
    <w:rsid w:val="00DD49BE"/>
    <w:rsid w:val="00DD4B7C"/>
    <w:rsid w:val="00DD4BCF"/>
    <w:rsid w:val="00DD4CE3"/>
    <w:rsid w:val="00DD4D08"/>
    <w:rsid w:val="00DD4DF4"/>
    <w:rsid w:val="00DD50AD"/>
    <w:rsid w:val="00DD5135"/>
    <w:rsid w:val="00DD5393"/>
    <w:rsid w:val="00DD53F8"/>
    <w:rsid w:val="00DD54E5"/>
    <w:rsid w:val="00DD5624"/>
    <w:rsid w:val="00DD5757"/>
    <w:rsid w:val="00DD5819"/>
    <w:rsid w:val="00DD5C54"/>
    <w:rsid w:val="00DD5C5E"/>
    <w:rsid w:val="00DD5F2D"/>
    <w:rsid w:val="00DD61C4"/>
    <w:rsid w:val="00DD63C7"/>
    <w:rsid w:val="00DD63F0"/>
    <w:rsid w:val="00DD64A2"/>
    <w:rsid w:val="00DD65DD"/>
    <w:rsid w:val="00DD6686"/>
    <w:rsid w:val="00DD68E0"/>
    <w:rsid w:val="00DD69C7"/>
    <w:rsid w:val="00DD6C4F"/>
    <w:rsid w:val="00DD6CF8"/>
    <w:rsid w:val="00DD6E9F"/>
    <w:rsid w:val="00DD7219"/>
    <w:rsid w:val="00DD7617"/>
    <w:rsid w:val="00DD7740"/>
    <w:rsid w:val="00DD7CC0"/>
    <w:rsid w:val="00DD7DCB"/>
    <w:rsid w:val="00DD7E4D"/>
    <w:rsid w:val="00DE0163"/>
    <w:rsid w:val="00DE0180"/>
    <w:rsid w:val="00DE07CC"/>
    <w:rsid w:val="00DE0BCF"/>
    <w:rsid w:val="00DE0D45"/>
    <w:rsid w:val="00DE0FDC"/>
    <w:rsid w:val="00DE1019"/>
    <w:rsid w:val="00DE1069"/>
    <w:rsid w:val="00DE116A"/>
    <w:rsid w:val="00DE1300"/>
    <w:rsid w:val="00DE156E"/>
    <w:rsid w:val="00DE15DA"/>
    <w:rsid w:val="00DE1C3F"/>
    <w:rsid w:val="00DE1C66"/>
    <w:rsid w:val="00DE1D13"/>
    <w:rsid w:val="00DE2770"/>
    <w:rsid w:val="00DE2C2A"/>
    <w:rsid w:val="00DE318B"/>
    <w:rsid w:val="00DE31A4"/>
    <w:rsid w:val="00DE3311"/>
    <w:rsid w:val="00DE334F"/>
    <w:rsid w:val="00DE337A"/>
    <w:rsid w:val="00DE35E0"/>
    <w:rsid w:val="00DE36DB"/>
    <w:rsid w:val="00DE3A34"/>
    <w:rsid w:val="00DE3F58"/>
    <w:rsid w:val="00DE41A7"/>
    <w:rsid w:val="00DE4712"/>
    <w:rsid w:val="00DE472B"/>
    <w:rsid w:val="00DE4921"/>
    <w:rsid w:val="00DE5023"/>
    <w:rsid w:val="00DE5043"/>
    <w:rsid w:val="00DE5045"/>
    <w:rsid w:val="00DE5668"/>
    <w:rsid w:val="00DE574D"/>
    <w:rsid w:val="00DE57A7"/>
    <w:rsid w:val="00DE5BAE"/>
    <w:rsid w:val="00DE5E69"/>
    <w:rsid w:val="00DE5EDA"/>
    <w:rsid w:val="00DE5F9D"/>
    <w:rsid w:val="00DE61CB"/>
    <w:rsid w:val="00DE6461"/>
    <w:rsid w:val="00DE66A9"/>
    <w:rsid w:val="00DE66B9"/>
    <w:rsid w:val="00DE69FE"/>
    <w:rsid w:val="00DE6CAD"/>
    <w:rsid w:val="00DE6CFF"/>
    <w:rsid w:val="00DE6D8D"/>
    <w:rsid w:val="00DE7149"/>
    <w:rsid w:val="00DE7274"/>
    <w:rsid w:val="00DE74E9"/>
    <w:rsid w:val="00DE756F"/>
    <w:rsid w:val="00DE7670"/>
    <w:rsid w:val="00DE77D6"/>
    <w:rsid w:val="00DE7B6C"/>
    <w:rsid w:val="00DE7F5E"/>
    <w:rsid w:val="00DF090E"/>
    <w:rsid w:val="00DF0B0C"/>
    <w:rsid w:val="00DF0EE1"/>
    <w:rsid w:val="00DF0F9A"/>
    <w:rsid w:val="00DF10A6"/>
    <w:rsid w:val="00DF113D"/>
    <w:rsid w:val="00DF1878"/>
    <w:rsid w:val="00DF1981"/>
    <w:rsid w:val="00DF1B73"/>
    <w:rsid w:val="00DF1DA2"/>
    <w:rsid w:val="00DF1DCE"/>
    <w:rsid w:val="00DF24EB"/>
    <w:rsid w:val="00DF28A6"/>
    <w:rsid w:val="00DF2A44"/>
    <w:rsid w:val="00DF2AC4"/>
    <w:rsid w:val="00DF2BEF"/>
    <w:rsid w:val="00DF3132"/>
    <w:rsid w:val="00DF3377"/>
    <w:rsid w:val="00DF3440"/>
    <w:rsid w:val="00DF3935"/>
    <w:rsid w:val="00DF3BA3"/>
    <w:rsid w:val="00DF3BB8"/>
    <w:rsid w:val="00DF3D2B"/>
    <w:rsid w:val="00DF4611"/>
    <w:rsid w:val="00DF476E"/>
    <w:rsid w:val="00DF4CC1"/>
    <w:rsid w:val="00DF4FFE"/>
    <w:rsid w:val="00DF5C88"/>
    <w:rsid w:val="00DF5F36"/>
    <w:rsid w:val="00DF5FF1"/>
    <w:rsid w:val="00DF612C"/>
    <w:rsid w:val="00DF672D"/>
    <w:rsid w:val="00DF683F"/>
    <w:rsid w:val="00DF6984"/>
    <w:rsid w:val="00DF6CE3"/>
    <w:rsid w:val="00DF6D1F"/>
    <w:rsid w:val="00DF6DFF"/>
    <w:rsid w:val="00DF6ECF"/>
    <w:rsid w:val="00DF73F1"/>
    <w:rsid w:val="00DF7639"/>
    <w:rsid w:val="00DF77A3"/>
    <w:rsid w:val="00DF786F"/>
    <w:rsid w:val="00DF7B94"/>
    <w:rsid w:val="00DF7D84"/>
    <w:rsid w:val="00DF7FE4"/>
    <w:rsid w:val="00E004FE"/>
    <w:rsid w:val="00E00763"/>
    <w:rsid w:val="00E0087D"/>
    <w:rsid w:val="00E00A7A"/>
    <w:rsid w:val="00E00B95"/>
    <w:rsid w:val="00E00C77"/>
    <w:rsid w:val="00E00D55"/>
    <w:rsid w:val="00E00D63"/>
    <w:rsid w:val="00E00DBD"/>
    <w:rsid w:val="00E0189B"/>
    <w:rsid w:val="00E018E7"/>
    <w:rsid w:val="00E01CD2"/>
    <w:rsid w:val="00E01CF0"/>
    <w:rsid w:val="00E01D09"/>
    <w:rsid w:val="00E01FBA"/>
    <w:rsid w:val="00E02148"/>
    <w:rsid w:val="00E025CD"/>
    <w:rsid w:val="00E026CC"/>
    <w:rsid w:val="00E02A2F"/>
    <w:rsid w:val="00E02DD6"/>
    <w:rsid w:val="00E02EB1"/>
    <w:rsid w:val="00E02F44"/>
    <w:rsid w:val="00E0301A"/>
    <w:rsid w:val="00E03135"/>
    <w:rsid w:val="00E03436"/>
    <w:rsid w:val="00E03A67"/>
    <w:rsid w:val="00E03D9D"/>
    <w:rsid w:val="00E03F59"/>
    <w:rsid w:val="00E03F87"/>
    <w:rsid w:val="00E0423C"/>
    <w:rsid w:val="00E04513"/>
    <w:rsid w:val="00E0453B"/>
    <w:rsid w:val="00E04713"/>
    <w:rsid w:val="00E04834"/>
    <w:rsid w:val="00E04999"/>
    <w:rsid w:val="00E04F98"/>
    <w:rsid w:val="00E05927"/>
    <w:rsid w:val="00E05CFB"/>
    <w:rsid w:val="00E06117"/>
    <w:rsid w:val="00E06222"/>
    <w:rsid w:val="00E06240"/>
    <w:rsid w:val="00E065D7"/>
    <w:rsid w:val="00E067BF"/>
    <w:rsid w:val="00E06867"/>
    <w:rsid w:val="00E06DE9"/>
    <w:rsid w:val="00E06E33"/>
    <w:rsid w:val="00E06E45"/>
    <w:rsid w:val="00E06EA7"/>
    <w:rsid w:val="00E0726D"/>
    <w:rsid w:val="00E072A2"/>
    <w:rsid w:val="00E072EE"/>
    <w:rsid w:val="00E072FE"/>
    <w:rsid w:val="00E07348"/>
    <w:rsid w:val="00E07702"/>
    <w:rsid w:val="00E07830"/>
    <w:rsid w:val="00E078AB"/>
    <w:rsid w:val="00E07D5F"/>
    <w:rsid w:val="00E07FB4"/>
    <w:rsid w:val="00E10537"/>
    <w:rsid w:val="00E1054A"/>
    <w:rsid w:val="00E10550"/>
    <w:rsid w:val="00E105D1"/>
    <w:rsid w:val="00E10D54"/>
    <w:rsid w:val="00E10DED"/>
    <w:rsid w:val="00E1101D"/>
    <w:rsid w:val="00E11101"/>
    <w:rsid w:val="00E11185"/>
    <w:rsid w:val="00E111A7"/>
    <w:rsid w:val="00E11730"/>
    <w:rsid w:val="00E11A6D"/>
    <w:rsid w:val="00E12017"/>
    <w:rsid w:val="00E120A6"/>
    <w:rsid w:val="00E120A7"/>
    <w:rsid w:val="00E121D3"/>
    <w:rsid w:val="00E12B95"/>
    <w:rsid w:val="00E12B97"/>
    <w:rsid w:val="00E12F90"/>
    <w:rsid w:val="00E13057"/>
    <w:rsid w:val="00E1328E"/>
    <w:rsid w:val="00E13292"/>
    <w:rsid w:val="00E1335C"/>
    <w:rsid w:val="00E133CA"/>
    <w:rsid w:val="00E1358F"/>
    <w:rsid w:val="00E13822"/>
    <w:rsid w:val="00E13B50"/>
    <w:rsid w:val="00E13C42"/>
    <w:rsid w:val="00E141BB"/>
    <w:rsid w:val="00E14706"/>
    <w:rsid w:val="00E148A8"/>
    <w:rsid w:val="00E14FDD"/>
    <w:rsid w:val="00E152A3"/>
    <w:rsid w:val="00E159AE"/>
    <w:rsid w:val="00E15D66"/>
    <w:rsid w:val="00E15FD6"/>
    <w:rsid w:val="00E161A2"/>
    <w:rsid w:val="00E16238"/>
    <w:rsid w:val="00E167C2"/>
    <w:rsid w:val="00E16839"/>
    <w:rsid w:val="00E16A8C"/>
    <w:rsid w:val="00E16E50"/>
    <w:rsid w:val="00E173C8"/>
    <w:rsid w:val="00E1748A"/>
    <w:rsid w:val="00E174F7"/>
    <w:rsid w:val="00E17D33"/>
    <w:rsid w:val="00E17F9A"/>
    <w:rsid w:val="00E20102"/>
    <w:rsid w:val="00E2037A"/>
    <w:rsid w:val="00E2055E"/>
    <w:rsid w:val="00E205E6"/>
    <w:rsid w:val="00E206B4"/>
    <w:rsid w:val="00E2070A"/>
    <w:rsid w:val="00E20764"/>
    <w:rsid w:val="00E207A8"/>
    <w:rsid w:val="00E208BE"/>
    <w:rsid w:val="00E20C5E"/>
    <w:rsid w:val="00E20CE5"/>
    <w:rsid w:val="00E20E8C"/>
    <w:rsid w:val="00E20EC0"/>
    <w:rsid w:val="00E21005"/>
    <w:rsid w:val="00E21090"/>
    <w:rsid w:val="00E2134A"/>
    <w:rsid w:val="00E21372"/>
    <w:rsid w:val="00E213A8"/>
    <w:rsid w:val="00E21B90"/>
    <w:rsid w:val="00E21CB2"/>
    <w:rsid w:val="00E21FF4"/>
    <w:rsid w:val="00E21FFD"/>
    <w:rsid w:val="00E22173"/>
    <w:rsid w:val="00E222D6"/>
    <w:rsid w:val="00E225E9"/>
    <w:rsid w:val="00E22800"/>
    <w:rsid w:val="00E23102"/>
    <w:rsid w:val="00E23108"/>
    <w:rsid w:val="00E23503"/>
    <w:rsid w:val="00E2357E"/>
    <w:rsid w:val="00E23676"/>
    <w:rsid w:val="00E23777"/>
    <w:rsid w:val="00E237E1"/>
    <w:rsid w:val="00E23836"/>
    <w:rsid w:val="00E23DE7"/>
    <w:rsid w:val="00E24016"/>
    <w:rsid w:val="00E240F5"/>
    <w:rsid w:val="00E24227"/>
    <w:rsid w:val="00E24388"/>
    <w:rsid w:val="00E24489"/>
    <w:rsid w:val="00E24BF3"/>
    <w:rsid w:val="00E24D07"/>
    <w:rsid w:val="00E24DE5"/>
    <w:rsid w:val="00E24E25"/>
    <w:rsid w:val="00E24E5C"/>
    <w:rsid w:val="00E24E82"/>
    <w:rsid w:val="00E25025"/>
    <w:rsid w:val="00E250DD"/>
    <w:rsid w:val="00E25372"/>
    <w:rsid w:val="00E256E5"/>
    <w:rsid w:val="00E25705"/>
    <w:rsid w:val="00E25768"/>
    <w:rsid w:val="00E257AB"/>
    <w:rsid w:val="00E25887"/>
    <w:rsid w:val="00E25DFD"/>
    <w:rsid w:val="00E25E2E"/>
    <w:rsid w:val="00E25EDA"/>
    <w:rsid w:val="00E26644"/>
    <w:rsid w:val="00E26B1C"/>
    <w:rsid w:val="00E26B7C"/>
    <w:rsid w:val="00E26DE1"/>
    <w:rsid w:val="00E26E9D"/>
    <w:rsid w:val="00E271E9"/>
    <w:rsid w:val="00E2759F"/>
    <w:rsid w:val="00E27F17"/>
    <w:rsid w:val="00E30085"/>
    <w:rsid w:val="00E30139"/>
    <w:rsid w:val="00E30618"/>
    <w:rsid w:val="00E30B08"/>
    <w:rsid w:val="00E30B22"/>
    <w:rsid w:val="00E30BB4"/>
    <w:rsid w:val="00E31091"/>
    <w:rsid w:val="00E31204"/>
    <w:rsid w:val="00E314D1"/>
    <w:rsid w:val="00E31518"/>
    <w:rsid w:val="00E31AA2"/>
    <w:rsid w:val="00E3246E"/>
    <w:rsid w:val="00E324A9"/>
    <w:rsid w:val="00E3256A"/>
    <w:rsid w:val="00E32650"/>
    <w:rsid w:val="00E32805"/>
    <w:rsid w:val="00E328B6"/>
    <w:rsid w:val="00E32E05"/>
    <w:rsid w:val="00E331A8"/>
    <w:rsid w:val="00E335E4"/>
    <w:rsid w:val="00E335FE"/>
    <w:rsid w:val="00E33729"/>
    <w:rsid w:val="00E33D2C"/>
    <w:rsid w:val="00E33F50"/>
    <w:rsid w:val="00E34090"/>
    <w:rsid w:val="00E3467D"/>
    <w:rsid w:val="00E3475B"/>
    <w:rsid w:val="00E34A10"/>
    <w:rsid w:val="00E34A40"/>
    <w:rsid w:val="00E34A7D"/>
    <w:rsid w:val="00E34BD8"/>
    <w:rsid w:val="00E34CF7"/>
    <w:rsid w:val="00E34D18"/>
    <w:rsid w:val="00E34DB9"/>
    <w:rsid w:val="00E3506B"/>
    <w:rsid w:val="00E3507D"/>
    <w:rsid w:val="00E351BD"/>
    <w:rsid w:val="00E35A32"/>
    <w:rsid w:val="00E35B99"/>
    <w:rsid w:val="00E35D30"/>
    <w:rsid w:val="00E35EDE"/>
    <w:rsid w:val="00E35FF7"/>
    <w:rsid w:val="00E36069"/>
    <w:rsid w:val="00E360FC"/>
    <w:rsid w:val="00E36236"/>
    <w:rsid w:val="00E363E3"/>
    <w:rsid w:val="00E36494"/>
    <w:rsid w:val="00E36609"/>
    <w:rsid w:val="00E366A7"/>
    <w:rsid w:val="00E3689F"/>
    <w:rsid w:val="00E368B2"/>
    <w:rsid w:val="00E36940"/>
    <w:rsid w:val="00E369DA"/>
    <w:rsid w:val="00E36E8C"/>
    <w:rsid w:val="00E3706B"/>
    <w:rsid w:val="00E3734F"/>
    <w:rsid w:val="00E3735C"/>
    <w:rsid w:val="00E373D0"/>
    <w:rsid w:val="00E377E5"/>
    <w:rsid w:val="00E37A35"/>
    <w:rsid w:val="00E4019D"/>
    <w:rsid w:val="00E405E3"/>
    <w:rsid w:val="00E407BD"/>
    <w:rsid w:val="00E40979"/>
    <w:rsid w:val="00E40D00"/>
    <w:rsid w:val="00E40D6B"/>
    <w:rsid w:val="00E41041"/>
    <w:rsid w:val="00E41042"/>
    <w:rsid w:val="00E414C0"/>
    <w:rsid w:val="00E41BBB"/>
    <w:rsid w:val="00E41CF6"/>
    <w:rsid w:val="00E41E20"/>
    <w:rsid w:val="00E41F6A"/>
    <w:rsid w:val="00E42257"/>
    <w:rsid w:val="00E4260B"/>
    <w:rsid w:val="00E426B3"/>
    <w:rsid w:val="00E4282B"/>
    <w:rsid w:val="00E42865"/>
    <w:rsid w:val="00E4290A"/>
    <w:rsid w:val="00E42B06"/>
    <w:rsid w:val="00E42C73"/>
    <w:rsid w:val="00E42CDA"/>
    <w:rsid w:val="00E43104"/>
    <w:rsid w:val="00E4335F"/>
    <w:rsid w:val="00E43F38"/>
    <w:rsid w:val="00E4440F"/>
    <w:rsid w:val="00E4449A"/>
    <w:rsid w:val="00E448C4"/>
    <w:rsid w:val="00E44942"/>
    <w:rsid w:val="00E4500E"/>
    <w:rsid w:val="00E4501B"/>
    <w:rsid w:val="00E45428"/>
    <w:rsid w:val="00E457B0"/>
    <w:rsid w:val="00E45BD3"/>
    <w:rsid w:val="00E45D10"/>
    <w:rsid w:val="00E462AE"/>
    <w:rsid w:val="00E4656B"/>
    <w:rsid w:val="00E467BA"/>
    <w:rsid w:val="00E468E3"/>
    <w:rsid w:val="00E46CAC"/>
    <w:rsid w:val="00E46E94"/>
    <w:rsid w:val="00E46FE3"/>
    <w:rsid w:val="00E4727A"/>
    <w:rsid w:val="00E47317"/>
    <w:rsid w:val="00E4797D"/>
    <w:rsid w:val="00E500D2"/>
    <w:rsid w:val="00E5021F"/>
    <w:rsid w:val="00E50245"/>
    <w:rsid w:val="00E502DB"/>
    <w:rsid w:val="00E505CC"/>
    <w:rsid w:val="00E5084F"/>
    <w:rsid w:val="00E508D7"/>
    <w:rsid w:val="00E50949"/>
    <w:rsid w:val="00E509A0"/>
    <w:rsid w:val="00E50A30"/>
    <w:rsid w:val="00E50F21"/>
    <w:rsid w:val="00E51185"/>
    <w:rsid w:val="00E51212"/>
    <w:rsid w:val="00E5136A"/>
    <w:rsid w:val="00E51458"/>
    <w:rsid w:val="00E517C1"/>
    <w:rsid w:val="00E51DCE"/>
    <w:rsid w:val="00E51EE8"/>
    <w:rsid w:val="00E51F7D"/>
    <w:rsid w:val="00E5213C"/>
    <w:rsid w:val="00E5228B"/>
    <w:rsid w:val="00E52703"/>
    <w:rsid w:val="00E52837"/>
    <w:rsid w:val="00E52A97"/>
    <w:rsid w:val="00E52BC8"/>
    <w:rsid w:val="00E52D94"/>
    <w:rsid w:val="00E52E2F"/>
    <w:rsid w:val="00E5375F"/>
    <w:rsid w:val="00E53E54"/>
    <w:rsid w:val="00E53FD3"/>
    <w:rsid w:val="00E546F4"/>
    <w:rsid w:val="00E54866"/>
    <w:rsid w:val="00E548A0"/>
    <w:rsid w:val="00E54B72"/>
    <w:rsid w:val="00E54EFF"/>
    <w:rsid w:val="00E550A4"/>
    <w:rsid w:val="00E5531D"/>
    <w:rsid w:val="00E5535E"/>
    <w:rsid w:val="00E555FD"/>
    <w:rsid w:val="00E559A3"/>
    <w:rsid w:val="00E55C7E"/>
    <w:rsid w:val="00E55D42"/>
    <w:rsid w:val="00E55D50"/>
    <w:rsid w:val="00E55DDF"/>
    <w:rsid w:val="00E55DF0"/>
    <w:rsid w:val="00E56082"/>
    <w:rsid w:val="00E5651B"/>
    <w:rsid w:val="00E5670C"/>
    <w:rsid w:val="00E56B00"/>
    <w:rsid w:val="00E56C03"/>
    <w:rsid w:val="00E56CE2"/>
    <w:rsid w:val="00E5734C"/>
    <w:rsid w:val="00E57626"/>
    <w:rsid w:val="00E5764C"/>
    <w:rsid w:val="00E57BAB"/>
    <w:rsid w:val="00E57DBB"/>
    <w:rsid w:val="00E57FBA"/>
    <w:rsid w:val="00E6092A"/>
    <w:rsid w:val="00E61053"/>
    <w:rsid w:val="00E6106B"/>
    <w:rsid w:val="00E6176E"/>
    <w:rsid w:val="00E617A1"/>
    <w:rsid w:val="00E6188E"/>
    <w:rsid w:val="00E619D8"/>
    <w:rsid w:val="00E61A6B"/>
    <w:rsid w:val="00E61BAD"/>
    <w:rsid w:val="00E61F1F"/>
    <w:rsid w:val="00E61FA3"/>
    <w:rsid w:val="00E6201C"/>
    <w:rsid w:val="00E6209A"/>
    <w:rsid w:val="00E621A9"/>
    <w:rsid w:val="00E625C8"/>
    <w:rsid w:val="00E62A19"/>
    <w:rsid w:val="00E62A79"/>
    <w:rsid w:val="00E62C12"/>
    <w:rsid w:val="00E62CBD"/>
    <w:rsid w:val="00E63062"/>
    <w:rsid w:val="00E6306F"/>
    <w:rsid w:val="00E6378A"/>
    <w:rsid w:val="00E637E5"/>
    <w:rsid w:val="00E63A84"/>
    <w:rsid w:val="00E63AB4"/>
    <w:rsid w:val="00E63AB7"/>
    <w:rsid w:val="00E63B64"/>
    <w:rsid w:val="00E63D7B"/>
    <w:rsid w:val="00E64089"/>
    <w:rsid w:val="00E6435B"/>
    <w:rsid w:val="00E64644"/>
    <w:rsid w:val="00E649A3"/>
    <w:rsid w:val="00E64B62"/>
    <w:rsid w:val="00E64C43"/>
    <w:rsid w:val="00E64CBD"/>
    <w:rsid w:val="00E64E32"/>
    <w:rsid w:val="00E64FC4"/>
    <w:rsid w:val="00E65021"/>
    <w:rsid w:val="00E65399"/>
    <w:rsid w:val="00E6545E"/>
    <w:rsid w:val="00E655A0"/>
    <w:rsid w:val="00E657B7"/>
    <w:rsid w:val="00E65D7D"/>
    <w:rsid w:val="00E66348"/>
    <w:rsid w:val="00E663ED"/>
    <w:rsid w:val="00E66B7F"/>
    <w:rsid w:val="00E66D73"/>
    <w:rsid w:val="00E671A6"/>
    <w:rsid w:val="00E678AA"/>
    <w:rsid w:val="00E679D5"/>
    <w:rsid w:val="00E67BB5"/>
    <w:rsid w:val="00E67D96"/>
    <w:rsid w:val="00E70090"/>
    <w:rsid w:val="00E701C6"/>
    <w:rsid w:val="00E70274"/>
    <w:rsid w:val="00E70F78"/>
    <w:rsid w:val="00E71263"/>
    <w:rsid w:val="00E71335"/>
    <w:rsid w:val="00E716E2"/>
    <w:rsid w:val="00E71710"/>
    <w:rsid w:val="00E71837"/>
    <w:rsid w:val="00E718B3"/>
    <w:rsid w:val="00E71ABB"/>
    <w:rsid w:val="00E7208B"/>
    <w:rsid w:val="00E720F0"/>
    <w:rsid w:val="00E721E0"/>
    <w:rsid w:val="00E72381"/>
    <w:rsid w:val="00E7257D"/>
    <w:rsid w:val="00E72F11"/>
    <w:rsid w:val="00E73066"/>
    <w:rsid w:val="00E73267"/>
    <w:rsid w:val="00E73314"/>
    <w:rsid w:val="00E73355"/>
    <w:rsid w:val="00E73443"/>
    <w:rsid w:val="00E735DA"/>
    <w:rsid w:val="00E73999"/>
    <w:rsid w:val="00E73AD0"/>
    <w:rsid w:val="00E73AEF"/>
    <w:rsid w:val="00E73BCE"/>
    <w:rsid w:val="00E74233"/>
    <w:rsid w:val="00E743DD"/>
    <w:rsid w:val="00E74720"/>
    <w:rsid w:val="00E749AC"/>
    <w:rsid w:val="00E74BF8"/>
    <w:rsid w:val="00E74DB4"/>
    <w:rsid w:val="00E74EC8"/>
    <w:rsid w:val="00E74FD5"/>
    <w:rsid w:val="00E7560F"/>
    <w:rsid w:val="00E75673"/>
    <w:rsid w:val="00E75A45"/>
    <w:rsid w:val="00E75CA2"/>
    <w:rsid w:val="00E75CF3"/>
    <w:rsid w:val="00E75E2F"/>
    <w:rsid w:val="00E75F3A"/>
    <w:rsid w:val="00E75F62"/>
    <w:rsid w:val="00E76D4C"/>
    <w:rsid w:val="00E76F4B"/>
    <w:rsid w:val="00E76FC9"/>
    <w:rsid w:val="00E772FC"/>
    <w:rsid w:val="00E77307"/>
    <w:rsid w:val="00E77739"/>
    <w:rsid w:val="00E77825"/>
    <w:rsid w:val="00E77ADE"/>
    <w:rsid w:val="00E77B93"/>
    <w:rsid w:val="00E800F3"/>
    <w:rsid w:val="00E80728"/>
    <w:rsid w:val="00E80A4A"/>
    <w:rsid w:val="00E80A65"/>
    <w:rsid w:val="00E80D91"/>
    <w:rsid w:val="00E80FDB"/>
    <w:rsid w:val="00E81041"/>
    <w:rsid w:val="00E810FE"/>
    <w:rsid w:val="00E81167"/>
    <w:rsid w:val="00E813A2"/>
    <w:rsid w:val="00E81CF4"/>
    <w:rsid w:val="00E81E41"/>
    <w:rsid w:val="00E83326"/>
    <w:rsid w:val="00E838AC"/>
    <w:rsid w:val="00E83EE6"/>
    <w:rsid w:val="00E83F8F"/>
    <w:rsid w:val="00E83FF9"/>
    <w:rsid w:val="00E84179"/>
    <w:rsid w:val="00E8438B"/>
    <w:rsid w:val="00E846F4"/>
    <w:rsid w:val="00E8480E"/>
    <w:rsid w:val="00E8491B"/>
    <w:rsid w:val="00E84AAC"/>
    <w:rsid w:val="00E855A1"/>
    <w:rsid w:val="00E85672"/>
    <w:rsid w:val="00E85680"/>
    <w:rsid w:val="00E85B2B"/>
    <w:rsid w:val="00E85B4B"/>
    <w:rsid w:val="00E86089"/>
    <w:rsid w:val="00E860C3"/>
    <w:rsid w:val="00E86415"/>
    <w:rsid w:val="00E868E0"/>
    <w:rsid w:val="00E86FD5"/>
    <w:rsid w:val="00E87884"/>
    <w:rsid w:val="00E87E87"/>
    <w:rsid w:val="00E87F90"/>
    <w:rsid w:val="00E900BF"/>
    <w:rsid w:val="00E9045E"/>
    <w:rsid w:val="00E90678"/>
    <w:rsid w:val="00E9067B"/>
    <w:rsid w:val="00E90780"/>
    <w:rsid w:val="00E90853"/>
    <w:rsid w:val="00E909D2"/>
    <w:rsid w:val="00E90B99"/>
    <w:rsid w:val="00E90CC4"/>
    <w:rsid w:val="00E90ED6"/>
    <w:rsid w:val="00E90FDF"/>
    <w:rsid w:val="00E91093"/>
    <w:rsid w:val="00E91191"/>
    <w:rsid w:val="00E911B8"/>
    <w:rsid w:val="00E913CE"/>
    <w:rsid w:val="00E91445"/>
    <w:rsid w:val="00E9149B"/>
    <w:rsid w:val="00E916B6"/>
    <w:rsid w:val="00E916D8"/>
    <w:rsid w:val="00E916FC"/>
    <w:rsid w:val="00E91BD2"/>
    <w:rsid w:val="00E91C17"/>
    <w:rsid w:val="00E91C78"/>
    <w:rsid w:val="00E920C5"/>
    <w:rsid w:val="00E921CA"/>
    <w:rsid w:val="00E92333"/>
    <w:rsid w:val="00E92432"/>
    <w:rsid w:val="00E92652"/>
    <w:rsid w:val="00E92B31"/>
    <w:rsid w:val="00E92CE9"/>
    <w:rsid w:val="00E92D89"/>
    <w:rsid w:val="00E92F3C"/>
    <w:rsid w:val="00E92FE8"/>
    <w:rsid w:val="00E930B9"/>
    <w:rsid w:val="00E930D1"/>
    <w:rsid w:val="00E9318F"/>
    <w:rsid w:val="00E933F9"/>
    <w:rsid w:val="00E936B5"/>
    <w:rsid w:val="00E93701"/>
    <w:rsid w:val="00E93A0A"/>
    <w:rsid w:val="00E93B69"/>
    <w:rsid w:val="00E93E1F"/>
    <w:rsid w:val="00E94699"/>
    <w:rsid w:val="00E946D8"/>
    <w:rsid w:val="00E946EA"/>
    <w:rsid w:val="00E947D7"/>
    <w:rsid w:val="00E94848"/>
    <w:rsid w:val="00E94920"/>
    <w:rsid w:val="00E94C96"/>
    <w:rsid w:val="00E94E92"/>
    <w:rsid w:val="00E94EE2"/>
    <w:rsid w:val="00E95004"/>
    <w:rsid w:val="00E95015"/>
    <w:rsid w:val="00E952F9"/>
    <w:rsid w:val="00E954EC"/>
    <w:rsid w:val="00E955C5"/>
    <w:rsid w:val="00E95627"/>
    <w:rsid w:val="00E957F8"/>
    <w:rsid w:val="00E95937"/>
    <w:rsid w:val="00E95A44"/>
    <w:rsid w:val="00E95D1B"/>
    <w:rsid w:val="00E96194"/>
    <w:rsid w:val="00E961CD"/>
    <w:rsid w:val="00E962FC"/>
    <w:rsid w:val="00E96510"/>
    <w:rsid w:val="00E9665B"/>
    <w:rsid w:val="00E967E7"/>
    <w:rsid w:val="00E96891"/>
    <w:rsid w:val="00E96913"/>
    <w:rsid w:val="00E96F59"/>
    <w:rsid w:val="00E97184"/>
    <w:rsid w:val="00E9723C"/>
    <w:rsid w:val="00E974B9"/>
    <w:rsid w:val="00E974FD"/>
    <w:rsid w:val="00E9759A"/>
    <w:rsid w:val="00E97828"/>
    <w:rsid w:val="00E97B52"/>
    <w:rsid w:val="00E97B8A"/>
    <w:rsid w:val="00E97D82"/>
    <w:rsid w:val="00EA010B"/>
    <w:rsid w:val="00EA0799"/>
    <w:rsid w:val="00EA0F56"/>
    <w:rsid w:val="00EA1516"/>
    <w:rsid w:val="00EA1B7B"/>
    <w:rsid w:val="00EA1B96"/>
    <w:rsid w:val="00EA1F41"/>
    <w:rsid w:val="00EA202D"/>
    <w:rsid w:val="00EA2602"/>
    <w:rsid w:val="00EA2614"/>
    <w:rsid w:val="00EA273E"/>
    <w:rsid w:val="00EA2BDE"/>
    <w:rsid w:val="00EA2BF7"/>
    <w:rsid w:val="00EA3054"/>
    <w:rsid w:val="00EA3290"/>
    <w:rsid w:val="00EA3383"/>
    <w:rsid w:val="00EA3510"/>
    <w:rsid w:val="00EA35DC"/>
    <w:rsid w:val="00EA3700"/>
    <w:rsid w:val="00EA3D56"/>
    <w:rsid w:val="00EA3DFB"/>
    <w:rsid w:val="00EA3F0A"/>
    <w:rsid w:val="00EA3FF4"/>
    <w:rsid w:val="00EA42FD"/>
    <w:rsid w:val="00EA459C"/>
    <w:rsid w:val="00EA45E3"/>
    <w:rsid w:val="00EA4634"/>
    <w:rsid w:val="00EA46EA"/>
    <w:rsid w:val="00EA48C0"/>
    <w:rsid w:val="00EA495B"/>
    <w:rsid w:val="00EA4BC8"/>
    <w:rsid w:val="00EA4BDD"/>
    <w:rsid w:val="00EA4BF7"/>
    <w:rsid w:val="00EA4D65"/>
    <w:rsid w:val="00EA503B"/>
    <w:rsid w:val="00EA514C"/>
    <w:rsid w:val="00EA537A"/>
    <w:rsid w:val="00EA5491"/>
    <w:rsid w:val="00EA5A74"/>
    <w:rsid w:val="00EA5FAD"/>
    <w:rsid w:val="00EA60C5"/>
    <w:rsid w:val="00EA635A"/>
    <w:rsid w:val="00EA6B22"/>
    <w:rsid w:val="00EA6B2D"/>
    <w:rsid w:val="00EA6DB5"/>
    <w:rsid w:val="00EA6ED3"/>
    <w:rsid w:val="00EA6FAE"/>
    <w:rsid w:val="00EA715F"/>
    <w:rsid w:val="00EA7294"/>
    <w:rsid w:val="00EA73C1"/>
    <w:rsid w:val="00EA7784"/>
    <w:rsid w:val="00EA78E3"/>
    <w:rsid w:val="00EA7B3D"/>
    <w:rsid w:val="00EA7FE5"/>
    <w:rsid w:val="00EB02ED"/>
    <w:rsid w:val="00EB077C"/>
    <w:rsid w:val="00EB0C0E"/>
    <w:rsid w:val="00EB1268"/>
    <w:rsid w:val="00EB16E9"/>
    <w:rsid w:val="00EB1B5F"/>
    <w:rsid w:val="00EB1CDE"/>
    <w:rsid w:val="00EB1EE7"/>
    <w:rsid w:val="00EB1F14"/>
    <w:rsid w:val="00EB2519"/>
    <w:rsid w:val="00EB2631"/>
    <w:rsid w:val="00EB2762"/>
    <w:rsid w:val="00EB2779"/>
    <w:rsid w:val="00EB2785"/>
    <w:rsid w:val="00EB2C59"/>
    <w:rsid w:val="00EB2CBD"/>
    <w:rsid w:val="00EB306A"/>
    <w:rsid w:val="00EB322E"/>
    <w:rsid w:val="00EB32EF"/>
    <w:rsid w:val="00EB3471"/>
    <w:rsid w:val="00EB3636"/>
    <w:rsid w:val="00EB3B0E"/>
    <w:rsid w:val="00EB3E55"/>
    <w:rsid w:val="00EB4003"/>
    <w:rsid w:val="00EB4A7D"/>
    <w:rsid w:val="00EB4C22"/>
    <w:rsid w:val="00EB4D0A"/>
    <w:rsid w:val="00EB4D0B"/>
    <w:rsid w:val="00EB4DB0"/>
    <w:rsid w:val="00EB50F8"/>
    <w:rsid w:val="00EB5471"/>
    <w:rsid w:val="00EB5715"/>
    <w:rsid w:val="00EB5B23"/>
    <w:rsid w:val="00EB5BDC"/>
    <w:rsid w:val="00EB62F2"/>
    <w:rsid w:val="00EB64FF"/>
    <w:rsid w:val="00EB651B"/>
    <w:rsid w:val="00EB6707"/>
    <w:rsid w:val="00EB6883"/>
    <w:rsid w:val="00EB6AC5"/>
    <w:rsid w:val="00EB6F23"/>
    <w:rsid w:val="00EB6F5F"/>
    <w:rsid w:val="00EB727E"/>
    <w:rsid w:val="00EB7514"/>
    <w:rsid w:val="00EB7CB8"/>
    <w:rsid w:val="00EB7F82"/>
    <w:rsid w:val="00EC02A3"/>
    <w:rsid w:val="00EC040B"/>
    <w:rsid w:val="00EC0423"/>
    <w:rsid w:val="00EC0433"/>
    <w:rsid w:val="00EC0517"/>
    <w:rsid w:val="00EC05FD"/>
    <w:rsid w:val="00EC060B"/>
    <w:rsid w:val="00EC0717"/>
    <w:rsid w:val="00EC0AF7"/>
    <w:rsid w:val="00EC0E21"/>
    <w:rsid w:val="00EC112F"/>
    <w:rsid w:val="00EC138C"/>
    <w:rsid w:val="00EC1553"/>
    <w:rsid w:val="00EC1796"/>
    <w:rsid w:val="00EC1A8A"/>
    <w:rsid w:val="00EC1EA1"/>
    <w:rsid w:val="00EC207F"/>
    <w:rsid w:val="00EC20D4"/>
    <w:rsid w:val="00EC236B"/>
    <w:rsid w:val="00EC2385"/>
    <w:rsid w:val="00EC2955"/>
    <w:rsid w:val="00EC29AD"/>
    <w:rsid w:val="00EC2ED4"/>
    <w:rsid w:val="00EC303D"/>
    <w:rsid w:val="00EC3119"/>
    <w:rsid w:val="00EC3342"/>
    <w:rsid w:val="00EC3FBF"/>
    <w:rsid w:val="00EC40D1"/>
    <w:rsid w:val="00EC4540"/>
    <w:rsid w:val="00EC4886"/>
    <w:rsid w:val="00EC49DF"/>
    <w:rsid w:val="00EC4BC7"/>
    <w:rsid w:val="00EC4C02"/>
    <w:rsid w:val="00EC4E49"/>
    <w:rsid w:val="00EC4ED3"/>
    <w:rsid w:val="00EC531F"/>
    <w:rsid w:val="00EC5568"/>
    <w:rsid w:val="00EC57F8"/>
    <w:rsid w:val="00EC5846"/>
    <w:rsid w:val="00EC59B0"/>
    <w:rsid w:val="00EC5BB6"/>
    <w:rsid w:val="00EC5BD2"/>
    <w:rsid w:val="00EC5D92"/>
    <w:rsid w:val="00EC6210"/>
    <w:rsid w:val="00EC6329"/>
    <w:rsid w:val="00EC6504"/>
    <w:rsid w:val="00EC69DE"/>
    <w:rsid w:val="00EC6A03"/>
    <w:rsid w:val="00EC7DD8"/>
    <w:rsid w:val="00EC7E5A"/>
    <w:rsid w:val="00EC7FDB"/>
    <w:rsid w:val="00ED029E"/>
    <w:rsid w:val="00ED0464"/>
    <w:rsid w:val="00ED046E"/>
    <w:rsid w:val="00ED09ED"/>
    <w:rsid w:val="00ED0A2F"/>
    <w:rsid w:val="00ED0CD8"/>
    <w:rsid w:val="00ED0F43"/>
    <w:rsid w:val="00ED13AB"/>
    <w:rsid w:val="00ED1500"/>
    <w:rsid w:val="00ED1A12"/>
    <w:rsid w:val="00ED1DFF"/>
    <w:rsid w:val="00ED20EC"/>
    <w:rsid w:val="00ED212F"/>
    <w:rsid w:val="00ED2173"/>
    <w:rsid w:val="00ED2204"/>
    <w:rsid w:val="00ED226D"/>
    <w:rsid w:val="00ED22DD"/>
    <w:rsid w:val="00ED23C8"/>
    <w:rsid w:val="00ED2480"/>
    <w:rsid w:val="00ED2576"/>
    <w:rsid w:val="00ED26F5"/>
    <w:rsid w:val="00ED27E2"/>
    <w:rsid w:val="00ED2863"/>
    <w:rsid w:val="00ED2ACA"/>
    <w:rsid w:val="00ED2C8A"/>
    <w:rsid w:val="00ED3167"/>
    <w:rsid w:val="00ED3183"/>
    <w:rsid w:val="00ED3506"/>
    <w:rsid w:val="00ED37B7"/>
    <w:rsid w:val="00ED3AA9"/>
    <w:rsid w:val="00ED3B3D"/>
    <w:rsid w:val="00ED3FA8"/>
    <w:rsid w:val="00ED4104"/>
    <w:rsid w:val="00ED467F"/>
    <w:rsid w:val="00ED4710"/>
    <w:rsid w:val="00ED479A"/>
    <w:rsid w:val="00ED484B"/>
    <w:rsid w:val="00ED4FE2"/>
    <w:rsid w:val="00ED52C7"/>
    <w:rsid w:val="00ED55CD"/>
    <w:rsid w:val="00ED566E"/>
    <w:rsid w:val="00ED5D48"/>
    <w:rsid w:val="00ED5EAD"/>
    <w:rsid w:val="00ED5FCC"/>
    <w:rsid w:val="00ED60EE"/>
    <w:rsid w:val="00ED6229"/>
    <w:rsid w:val="00ED646C"/>
    <w:rsid w:val="00ED67B4"/>
    <w:rsid w:val="00ED67F4"/>
    <w:rsid w:val="00ED69EE"/>
    <w:rsid w:val="00ED6A85"/>
    <w:rsid w:val="00ED6DB5"/>
    <w:rsid w:val="00ED6F8F"/>
    <w:rsid w:val="00ED7132"/>
    <w:rsid w:val="00ED714C"/>
    <w:rsid w:val="00ED7502"/>
    <w:rsid w:val="00ED7605"/>
    <w:rsid w:val="00ED76DE"/>
    <w:rsid w:val="00ED7731"/>
    <w:rsid w:val="00ED77FB"/>
    <w:rsid w:val="00ED7A59"/>
    <w:rsid w:val="00ED7D86"/>
    <w:rsid w:val="00ED7FBF"/>
    <w:rsid w:val="00ED7FD1"/>
    <w:rsid w:val="00EE011C"/>
    <w:rsid w:val="00EE0162"/>
    <w:rsid w:val="00EE02A8"/>
    <w:rsid w:val="00EE05E5"/>
    <w:rsid w:val="00EE09DA"/>
    <w:rsid w:val="00EE0A45"/>
    <w:rsid w:val="00EE0B72"/>
    <w:rsid w:val="00EE0BE7"/>
    <w:rsid w:val="00EE0CDA"/>
    <w:rsid w:val="00EE0E44"/>
    <w:rsid w:val="00EE1238"/>
    <w:rsid w:val="00EE1330"/>
    <w:rsid w:val="00EE194E"/>
    <w:rsid w:val="00EE1CA4"/>
    <w:rsid w:val="00EE1D17"/>
    <w:rsid w:val="00EE1D80"/>
    <w:rsid w:val="00EE203C"/>
    <w:rsid w:val="00EE2650"/>
    <w:rsid w:val="00EE2A5E"/>
    <w:rsid w:val="00EE2ADE"/>
    <w:rsid w:val="00EE2C81"/>
    <w:rsid w:val="00EE2C93"/>
    <w:rsid w:val="00EE2E27"/>
    <w:rsid w:val="00EE2ECD"/>
    <w:rsid w:val="00EE2FB6"/>
    <w:rsid w:val="00EE321D"/>
    <w:rsid w:val="00EE33EC"/>
    <w:rsid w:val="00EE35E9"/>
    <w:rsid w:val="00EE3A58"/>
    <w:rsid w:val="00EE3EB8"/>
    <w:rsid w:val="00EE42EB"/>
    <w:rsid w:val="00EE4383"/>
    <w:rsid w:val="00EE4536"/>
    <w:rsid w:val="00EE467F"/>
    <w:rsid w:val="00EE4885"/>
    <w:rsid w:val="00EE49FD"/>
    <w:rsid w:val="00EE4F13"/>
    <w:rsid w:val="00EE4FB2"/>
    <w:rsid w:val="00EE5092"/>
    <w:rsid w:val="00EE52D5"/>
    <w:rsid w:val="00EE5417"/>
    <w:rsid w:val="00EE5434"/>
    <w:rsid w:val="00EE547C"/>
    <w:rsid w:val="00EE56E9"/>
    <w:rsid w:val="00EE5809"/>
    <w:rsid w:val="00EE585D"/>
    <w:rsid w:val="00EE595F"/>
    <w:rsid w:val="00EE5B95"/>
    <w:rsid w:val="00EE5E0A"/>
    <w:rsid w:val="00EE623E"/>
    <w:rsid w:val="00EE64F0"/>
    <w:rsid w:val="00EE6558"/>
    <w:rsid w:val="00EE6794"/>
    <w:rsid w:val="00EE68E4"/>
    <w:rsid w:val="00EE6A37"/>
    <w:rsid w:val="00EE6A77"/>
    <w:rsid w:val="00EE6BD0"/>
    <w:rsid w:val="00EE7358"/>
    <w:rsid w:val="00EE7436"/>
    <w:rsid w:val="00EE7479"/>
    <w:rsid w:val="00EE7498"/>
    <w:rsid w:val="00EE76F7"/>
    <w:rsid w:val="00EE7BF6"/>
    <w:rsid w:val="00EE7DA3"/>
    <w:rsid w:val="00EE7E9C"/>
    <w:rsid w:val="00EF00A0"/>
    <w:rsid w:val="00EF034B"/>
    <w:rsid w:val="00EF0447"/>
    <w:rsid w:val="00EF061A"/>
    <w:rsid w:val="00EF0996"/>
    <w:rsid w:val="00EF09F8"/>
    <w:rsid w:val="00EF0EE2"/>
    <w:rsid w:val="00EF0FDF"/>
    <w:rsid w:val="00EF1073"/>
    <w:rsid w:val="00EF1496"/>
    <w:rsid w:val="00EF179E"/>
    <w:rsid w:val="00EF1DB9"/>
    <w:rsid w:val="00EF207A"/>
    <w:rsid w:val="00EF23FF"/>
    <w:rsid w:val="00EF249E"/>
    <w:rsid w:val="00EF28A8"/>
    <w:rsid w:val="00EF29A1"/>
    <w:rsid w:val="00EF2A89"/>
    <w:rsid w:val="00EF2B02"/>
    <w:rsid w:val="00EF2CF2"/>
    <w:rsid w:val="00EF2DCF"/>
    <w:rsid w:val="00EF34C8"/>
    <w:rsid w:val="00EF36C5"/>
    <w:rsid w:val="00EF399F"/>
    <w:rsid w:val="00EF3CB8"/>
    <w:rsid w:val="00EF43A5"/>
    <w:rsid w:val="00EF45A8"/>
    <w:rsid w:val="00EF4888"/>
    <w:rsid w:val="00EF4C03"/>
    <w:rsid w:val="00EF4D14"/>
    <w:rsid w:val="00EF4D49"/>
    <w:rsid w:val="00EF4F64"/>
    <w:rsid w:val="00EF4F68"/>
    <w:rsid w:val="00EF50B4"/>
    <w:rsid w:val="00EF5155"/>
    <w:rsid w:val="00EF53BF"/>
    <w:rsid w:val="00EF55A2"/>
    <w:rsid w:val="00EF58F8"/>
    <w:rsid w:val="00EF5905"/>
    <w:rsid w:val="00EF5AF1"/>
    <w:rsid w:val="00EF5C51"/>
    <w:rsid w:val="00EF5C5F"/>
    <w:rsid w:val="00EF5CB9"/>
    <w:rsid w:val="00EF5D35"/>
    <w:rsid w:val="00EF5D8A"/>
    <w:rsid w:val="00EF5DB8"/>
    <w:rsid w:val="00EF60D1"/>
    <w:rsid w:val="00EF612E"/>
    <w:rsid w:val="00EF6190"/>
    <w:rsid w:val="00EF62A4"/>
    <w:rsid w:val="00EF6503"/>
    <w:rsid w:val="00EF651C"/>
    <w:rsid w:val="00EF66A3"/>
    <w:rsid w:val="00EF6F1D"/>
    <w:rsid w:val="00EF7352"/>
    <w:rsid w:val="00EF74BA"/>
    <w:rsid w:val="00EF783C"/>
    <w:rsid w:val="00EF7AED"/>
    <w:rsid w:val="00EF7D8D"/>
    <w:rsid w:val="00EF7EED"/>
    <w:rsid w:val="00EF7FED"/>
    <w:rsid w:val="00F00140"/>
    <w:rsid w:val="00F0058D"/>
    <w:rsid w:val="00F006E7"/>
    <w:rsid w:val="00F0072B"/>
    <w:rsid w:val="00F00D2D"/>
    <w:rsid w:val="00F00E83"/>
    <w:rsid w:val="00F00E86"/>
    <w:rsid w:val="00F01130"/>
    <w:rsid w:val="00F0127B"/>
    <w:rsid w:val="00F013DD"/>
    <w:rsid w:val="00F015CA"/>
    <w:rsid w:val="00F01705"/>
    <w:rsid w:val="00F017F1"/>
    <w:rsid w:val="00F01808"/>
    <w:rsid w:val="00F018B1"/>
    <w:rsid w:val="00F018E9"/>
    <w:rsid w:val="00F01AE3"/>
    <w:rsid w:val="00F01B19"/>
    <w:rsid w:val="00F02144"/>
    <w:rsid w:val="00F02196"/>
    <w:rsid w:val="00F021A6"/>
    <w:rsid w:val="00F02369"/>
    <w:rsid w:val="00F024F6"/>
    <w:rsid w:val="00F02541"/>
    <w:rsid w:val="00F026AA"/>
    <w:rsid w:val="00F02FA5"/>
    <w:rsid w:val="00F0334E"/>
    <w:rsid w:val="00F0383A"/>
    <w:rsid w:val="00F0397E"/>
    <w:rsid w:val="00F03C44"/>
    <w:rsid w:val="00F03EA0"/>
    <w:rsid w:val="00F042F4"/>
    <w:rsid w:val="00F04315"/>
    <w:rsid w:val="00F04588"/>
    <w:rsid w:val="00F04625"/>
    <w:rsid w:val="00F047B6"/>
    <w:rsid w:val="00F04A06"/>
    <w:rsid w:val="00F04A57"/>
    <w:rsid w:val="00F04A6D"/>
    <w:rsid w:val="00F04A96"/>
    <w:rsid w:val="00F04B5D"/>
    <w:rsid w:val="00F04BCE"/>
    <w:rsid w:val="00F04BEC"/>
    <w:rsid w:val="00F04D33"/>
    <w:rsid w:val="00F04FD8"/>
    <w:rsid w:val="00F0502E"/>
    <w:rsid w:val="00F052B2"/>
    <w:rsid w:val="00F054B8"/>
    <w:rsid w:val="00F05799"/>
    <w:rsid w:val="00F05CB2"/>
    <w:rsid w:val="00F0603E"/>
    <w:rsid w:val="00F063EC"/>
    <w:rsid w:val="00F064AC"/>
    <w:rsid w:val="00F06811"/>
    <w:rsid w:val="00F068B4"/>
    <w:rsid w:val="00F069DD"/>
    <w:rsid w:val="00F06FEE"/>
    <w:rsid w:val="00F07264"/>
    <w:rsid w:val="00F0730D"/>
    <w:rsid w:val="00F07319"/>
    <w:rsid w:val="00F07323"/>
    <w:rsid w:val="00F07389"/>
    <w:rsid w:val="00F0783D"/>
    <w:rsid w:val="00F0791A"/>
    <w:rsid w:val="00F07BCC"/>
    <w:rsid w:val="00F07E3A"/>
    <w:rsid w:val="00F07E5F"/>
    <w:rsid w:val="00F07E9C"/>
    <w:rsid w:val="00F1014F"/>
    <w:rsid w:val="00F10164"/>
    <w:rsid w:val="00F1022D"/>
    <w:rsid w:val="00F1044E"/>
    <w:rsid w:val="00F105D6"/>
    <w:rsid w:val="00F10B03"/>
    <w:rsid w:val="00F11241"/>
    <w:rsid w:val="00F11431"/>
    <w:rsid w:val="00F1155A"/>
    <w:rsid w:val="00F1164E"/>
    <w:rsid w:val="00F11902"/>
    <w:rsid w:val="00F11B65"/>
    <w:rsid w:val="00F11B68"/>
    <w:rsid w:val="00F11D0E"/>
    <w:rsid w:val="00F11D94"/>
    <w:rsid w:val="00F1201E"/>
    <w:rsid w:val="00F123E8"/>
    <w:rsid w:val="00F1271B"/>
    <w:rsid w:val="00F1283B"/>
    <w:rsid w:val="00F12AB6"/>
    <w:rsid w:val="00F12B27"/>
    <w:rsid w:val="00F13511"/>
    <w:rsid w:val="00F135A1"/>
    <w:rsid w:val="00F136A4"/>
    <w:rsid w:val="00F13717"/>
    <w:rsid w:val="00F137DE"/>
    <w:rsid w:val="00F13833"/>
    <w:rsid w:val="00F1397A"/>
    <w:rsid w:val="00F13BA4"/>
    <w:rsid w:val="00F13CD9"/>
    <w:rsid w:val="00F13D46"/>
    <w:rsid w:val="00F14341"/>
    <w:rsid w:val="00F144DC"/>
    <w:rsid w:val="00F14856"/>
    <w:rsid w:val="00F14D39"/>
    <w:rsid w:val="00F152BB"/>
    <w:rsid w:val="00F154D2"/>
    <w:rsid w:val="00F1550C"/>
    <w:rsid w:val="00F1569D"/>
    <w:rsid w:val="00F158EC"/>
    <w:rsid w:val="00F15B22"/>
    <w:rsid w:val="00F15E7A"/>
    <w:rsid w:val="00F15FAB"/>
    <w:rsid w:val="00F15FCC"/>
    <w:rsid w:val="00F1612A"/>
    <w:rsid w:val="00F1621B"/>
    <w:rsid w:val="00F163A3"/>
    <w:rsid w:val="00F16645"/>
    <w:rsid w:val="00F16939"/>
    <w:rsid w:val="00F16966"/>
    <w:rsid w:val="00F16AAF"/>
    <w:rsid w:val="00F16F1A"/>
    <w:rsid w:val="00F1776A"/>
    <w:rsid w:val="00F17BC2"/>
    <w:rsid w:val="00F17BE1"/>
    <w:rsid w:val="00F17CBF"/>
    <w:rsid w:val="00F17DEF"/>
    <w:rsid w:val="00F17E5E"/>
    <w:rsid w:val="00F202ED"/>
    <w:rsid w:val="00F2040A"/>
    <w:rsid w:val="00F20466"/>
    <w:rsid w:val="00F206E5"/>
    <w:rsid w:val="00F20E81"/>
    <w:rsid w:val="00F21079"/>
    <w:rsid w:val="00F214A2"/>
    <w:rsid w:val="00F21B8E"/>
    <w:rsid w:val="00F21D46"/>
    <w:rsid w:val="00F21E34"/>
    <w:rsid w:val="00F2204B"/>
    <w:rsid w:val="00F2284E"/>
    <w:rsid w:val="00F22945"/>
    <w:rsid w:val="00F229B8"/>
    <w:rsid w:val="00F22D20"/>
    <w:rsid w:val="00F22ED9"/>
    <w:rsid w:val="00F22EE5"/>
    <w:rsid w:val="00F23AA7"/>
    <w:rsid w:val="00F23F71"/>
    <w:rsid w:val="00F23F9C"/>
    <w:rsid w:val="00F24084"/>
    <w:rsid w:val="00F242A7"/>
    <w:rsid w:val="00F2443D"/>
    <w:rsid w:val="00F248CB"/>
    <w:rsid w:val="00F24CA4"/>
    <w:rsid w:val="00F24DEB"/>
    <w:rsid w:val="00F24FA0"/>
    <w:rsid w:val="00F2511B"/>
    <w:rsid w:val="00F2511F"/>
    <w:rsid w:val="00F252B3"/>
    <w:rsid w:val="00F252C4"/>
    <w:rsid w:val="00F2552D"/>
    <w:rsid w:val="00F259A8"/>
    <w:rsid w:val="00F259B3"/>
    <w:rsid w:val="00F25C9A"/>
    <w:rsid w:val="00F25CA0"/>
    <w:rsid w:val="00F268E6"/>
    <w:rsid w:val="00F26927"/>
    <w:rsid w:val="00F269B7"/>
    <w:rsid w:val="00F26AD2"/>
    <w:rsid w:val="00F26AE6"/>
    <w:rsid w:val="00F26B0D"/>
    <w:rsid w:val="00F26B95"/>
    <w:rsid w:val="00F26C89"/>
    <w:rsid w:val="00F26F86"/>
    <w:rsid w:val="00F2707A"/>
    <w:rsid w:val="00F271C5"/>
    <w:rsid w:val="00F2746D"/>
    <w:rsid w:val="00F2752C"/>
    <w:rsid w:val="00F27619"/>
    <w:rsid w:val="00F2773B"/>
    <w:rsid w:val="00F2791D"/>
    <w:rsid w:val="00F27BA7"/>
    <w:rsid w:val="00F27DB1"/>
    <w:rsid w:val="00F27DB4"/>
    <w:rsid w:val="00F27F38"/>
    <w:rsid w:val="00F30152"/>
    <w:rsid w:val="00F305D0"/>
    <w:rsid w:val="00F3088E"/>
    <w:rsid w:val="00F30914"/>
    <w:rsid w:val="00F30AE4"/>
    <w:rsid w:val="00F30EB0"/>
    <w:rsid w:val="00F31084"/>
    <w:rsid w:val="00F310B7"/>
    <w:rsid w:val="00F310C7"/>
    <w:rsid w:val="00F31931"/>
    <w:rsid w:val="00F31A74"/>
    <w:rsid w:val="00F31C97"/>
    <w:rsid w:val="00F320F2"/>
    <w:rsid w:val="00F32103"/>
    <w:rsid w:val="00F321D9"/>
    <w:rsid w:val="00F32584"/>
    <w:rsid w:val="00F3260E"/>
    <w:rsid w:val="00F32641"/>
    <w:rsid w:val="00F326DC"/>
    <w:rsid w:val="00F3275A"/>
    <w:rsid w:val="00F32A1F"/>
    <w:rsid w:val="00F32A2B"/>
    <w:rsid w:val="00F330C7"/>
    <w:rsid w:val="00F330DE"/>
    <w:rsid w:val="00F3339E"/>
    <w:rsid w:val="00F335AB"/>
    <w:rsid w:val="00F335AF"/>
    <w:rsid w:val="00F335FD"/>
    <w:rsid w:val="00F33659"/>
    <w:rsid w:val="00F3393B"/>
    <w:rsid w:val="00F33DE1"/>
    <w:rsid w:val="00F33F6D"/>
    <w:rsid w:val="00F34107"/>
    <w:rsid w:val="00F3426B"/>
    <w:rsid w:val="00F34303"/>
    <w:rsid w:val="00F344BB"/>
    <w:rsid w:val="00F34619"/>
    <w:rsid w:val="00F34748"/>
    <w:rsid w:val="00F34796"/>
    <w:rsid w:val="00F34885"/>
    <w:rsid w:val="00F348D5"/>
    <w:rsid w:val="00F3493F"/>
    <w:rsid w:val="00F34C7B"/>
    <w:rsid w:val="00F35058"/>
    <w:rsid w:val="00F350E9"/>
    <w:rsid w:val="00F3513E"/>
    <w:rsid w:val="00F35162"/>
    <w:rsid w:val="00F35164"/>
    <w:rsid w:val="00F353ED"/>
    <w:rsid w:val="00F358E6"/>
    <w:rsid w:val="00F35EBC"/>
    <w:rsid w:val="00F36232"/>
    <w:rsid w:val="00F365DF"/>
    <w:rsid w:val="00F36770"/>
    <w:rsid w:val="00F3697F"/>
    <w:rsid w:val="00F36E7F"/>
    <w:rsid w:val="00F371B6"/>
    <w:rsid w:val="00F3720A"/>
    <w:rsid w:val="00F37681"/>
    <w:rsid w:val="00F378C5"/>
    <w:rsid w:val="00F37BAE"/>
    <w:rsid w:val="00F403C7"/>
    <w:rsid w:val="00F4059F"/>
    <w:rsid w:val="00F40631"/>
    <w:rsid w:val="00F407AF"/>
    <w:rsid w:val="00F407D7"/>
    <w:rsid w:val="00F408A2"/>
    <w:rsid w:val="00F40937"/>
    <w:rsid w:val="00F40974"/>
    <w:rsid w:val="00F40AA8"/>
    <w:rsid w:val="00F40CF6"/>
    <w:rsid w:val="00F4124D"/>
    <w:rsid w:val="00F41289"/>
    <w:rsid w:val="00F4132D"/>
    <w:rsid w:val="00F41710"/>
    <w:rsid w:val="00F41916"/>
    <w:rsid w:val="00F41B40"/>
    <w:rsid w:val="00F41D2E"/>
    <w:rsid w:val="00F41DED"/>
    <w:rsid w:val="00F41E9B"/>
    <w:rsid w:val="00F41F93"/>
    <w:rsid w:val="00F420E9"/>
    <w:rsid w:val="00F42350"/>
    <w:rsid w:val="00F425D1"/>
    <w:rsid w:val="00F4289D"/>
    <w:rsid w:val="00F42925"/>
    <w:rsid w:val="00F43081"/>
    <w:rsid w:val="00F432A4"/>
    <w:rsid w:val="00F433A1"/>
    <w:rsid w:val="00F4355E"/>
    <w:rsid w:val="00F43674"/>
    <w:rsid w:val="00F43B4F"/>
    <w:rsid w:val="00F43C54"/>
    <w:rsid w:val="00F43CE1"/>
    <w:rsid w:val="00F43E25"/>
    <w:rsid w:val="00F43EA5"/>
    <w:rsid w:val="00F44062"/>
    <w:rsid w:val="00F44CE2"/>
    <w:rsid w:val="00F44EE2"/>
    <w:rsid w:val="00F451B3"/>
    <w:rsid w:val="00F4541C"/>
    <w:rsid w:val="00F45A7C"/>
    <w:rsid w:val="00F45CB7"/>
    <w:rsid w:val="00F45CDD"/>
    <w:rsid w:val="00F45D90"/>
    <w:rsid w:val="00F46022"/>
    <w:rsid w:val="00F4666B"/>
    <w:rsid w:val="00F467DB"/>
    <w:rsid w:val="00F4680E"/>
    <w:rsid w:val="00F46C10"/>
    <w:rsid w:val="00F46E89"/>
    <w:rsid w:val="00F46EB3"/>
    <w:rsid w:val="00F46F08"/>
    <w:rsid w:val="00F46F50"/>
    <w:rsid w:val="00F47055"/>
    <w:rsid w:val="00F47278"/>
    <w:rsid w:val="00F4727C"/>
    <w:rsid w:val="00F472B9"/>
    <w:rsid w:val="00F4733E"/>
    <w:rsid w:val="00F4741D"/>
    <w:rsid w:val="00F474C0"/>
    <w:rsid w:val="00F474F0"/>
    <w:rsid w:val="00F47580"/>
    <w:rsid w:val="00F47810"/>
    <w:rsid w:val="00F4785F"/>
    <w:rsid w:val="00F479C1"/>
    <w:rsid w:val="00F47BB5"/>
    <w:rsid w:val="00F47D56"/>
    <w:rsid w:val="00F47DFA"/>
    <w:rsid w:val="00F47EF0"/>
    <w:rsid w:val="00F504D3"/>
    <w:rsid w:val="00F5051A"/>
    <w:rsid w:val="00F508AE"/>
    <w:rsid w:val="00F50B4D"/>
    <w:rsid w:val="00F50FB8"/>
    <w:rsid w:val="00F51137"/>
    <w:rsid w:val="00F51B13"/>
    <w:rsid w:val="00F51BC5"/>
    <w:rsid w:val="00F51C40"/>
    <w:rsid w:val="00F51C41"/>
    <w:rsid w:val="00F51CC0"/>
    <w:rsid w:val="00F51FA5"/>
    <w:rsid w:val="00F52095"/>
    <w:rsid w:val="00F521E0"/>
    <w:rsid w:val="00F5265B"/>
    <w:rsid w:val="00F52909"/>
    <w:rsid w:val="00F52AE9"/>
    <w:rsid w:val="00F52D6C"/>
    <w:rsid w:val="00F52E05"/>
    <w:rsid w:val="00F53218"/>
    <w:rsid w:val="00F53560"/>
    <w:rsid w:val="00F5357C"/>
    <w:rsid w:val="00F536D1"/>
    <w:rsid w:val="00F536F2"/>
    <w:rsid w:val="00F5393E"/>
    <w:rsid w:val="00F53CDE"/>
    <w:rsid w:val="00F53F13"/>
    <w:rsid w:val="00F53FBD"/>
    <w:rsid w:val="00F542D9"/>
    <w:rsid w:val="00F5433E"/>
    <w:rsid w:val="00F54474"/>
    <w:rsid w:val="00F5486E"/>
    <w:rsid w:val="00F549D6"/>
    <w:rsid w:val="00F55135"/>
    <w:rsid w:val="00F551F8"/>
    <w:rsid w:val="00F55296"/>
    <w:rsid w:val="00F553F3"/>
    <w:rsid w:val="00F556C7"/>
    <w:rsid w:val="00F55BA3"/>
    <w:rsid w:val="00F55DEF"/>
    <w:rsid w:val="00F55E98"/>
    <w:rsid w:val="00F5626F"/>
    <w:rsid w:val="00F562B1"/>
    <w:rsid w:val="00F566FF"/>
    <w:rsid w:val="00F56C88"/>
    <w:rsid w:val="00F56CDD"/>
    <w:rsid w:val="00F56D4B"/>
    <w:rsid w:val="00F56D51"/>
    <w:rsid w:val="00F572CD"/>
    <w:rsid w:val="00F5739F"/>
    <w:rsid w:val="00F5750F"/>
    <w:rsid w:val="00F57551"/>
    <w:rsid w:val="00F57822"/>
    <w:rsid w:val="00F57CAB"/>
    <w:rsid w:val="00F57FE6"/>
    <w:rsid w:val="00F600C3"/>
    <w:rsid w:val="00F6074C"/>
    <w:rsid w:val="00F60CFD"/>
    <w:rsid w:val="00F60DFD"/>
    <w:rsid w:val="00F6104F"/>
    <w:rsid w:val="00F61349"/>
    <w:rsid w:val="00F61D3D"/>
    <w:rsid w:val="00F622AD"/>
    <w:rsid w:val="00F6254E"/>
    <w:rsid w:val="00F62939"/>
    <w:rsid w:val="00F62A0F"/>
    <w:rsid w:val="00F62A12"/>
    <w:rsid w:val="00F62B08"/>
    <w:rsid w:val="00F62C43"/>
    <w:rsid w:val="00F62C59"/>
    <w:rsid w:val="00F631EB"/>
    <w:rsid w:val="00F6323D"/>
    <w:rsid w:val="00F633EB"/>
    <w:rsid w:val="00F63647"/>
    <w:rsid w:val="00F63924"/>
    <w:rsid w:val="00F63AC0"/>
    <w:rsid w:val="00F63EBB"/>
    <w:rsid w:val="00F63F39"/>
    <w:rsid w:val="00F63F3E"/>
    <w:rsid w:val="00F63FE9"/>
    <w:rsid w:val="00F64378"/>
    <w:rsid w:val="00F6442F"/>
    <w:rsid w:val="00F64664"/>
    <w:rsid w:val="00F6489C"/>
    <w:rsid w:val="00F649C4"/>
    <w:rsid w:val="00F64C6B"/>
    <w:rsid w:val="00F64CEC"/>
    <w:rsid w:val="00F64D3B"/>
    <w:rsid w:val="00F64FB9"/>
    <w:rsid w:val="00F6507C"/>
    <w:rsid w:val="00F6518E"/>
    <w:rsid w:val="00F6568D"/>
    <w:rsid w:val="00F65913"/>
    <w:rsid w:val="00F65B52"/>
    <w:rsid w:val="00F65BD1"/>
    <w:rsid w:val="00F65C39"/>
    <w:rsid w:val="00F65C61"/>
    <w:rsid w:val="00F65CBD"/>
    <w:rsid w:val="00F65DA3"/>
    <w:rsid w:val="00F66142"/>
    <w:rsid w:val="00F66152"/>
    <w:rsid w:val="00F66354"/>
    <w:rsid w:val="00F66713"/>
    <w:rsid w:val="00F6689A"/>
    <w:rsid w:val="00F66A0C"/>
    <w:rsid w:val="00F66B27"/>
    <w:rsid w:val="00F66DF0"/>
    <w:rsid w:val="00F66FF5"/>
    <w:rsid w:val="00F67275"/>
    <w:rsid w:val="00F67324"/>
    <w:rsid w:val="00F676C4"/>
    <w:rsid w:val="00F6796F"/>
    <w:rsid w:val="00F679D8"/>
    <w:rsid w:val="00F67D00"/>
    <w:rsid w:val="00F67F84"/>
    <w:rsid w:val="00F700BC"/>
    <w:rsid w:val="00F70129"/>
    <w:rsid w:val="00F702FF"/>
    <w:rsid w:val="00F705F6"/>
    <w:rsid w:val="00F70AA2"/>
    <w:rsid w:val="00F70CFA"/>
    <w:rsid w:val="00F711B1"/>
    <w:rsid w:val="00F71518"/>
    <w:rsid w:val="00F71680"/>
    <w:rsid w:val="00F718B2"/>
    <w:rsid w:val="00F7190D"/>
    <w:rsid w:val="00F72561"/>
    <w:rsid w:val="00F72572"/>
    <w:rsid w:val="00F725C2"/>
    <w:rsid w:val="00F7275D"/>
    <w:rsid w:val="00F72920"/>
    <w:rsid w:val="00F72C36"/>
    <w:rsid w:val="00F72C51"/>
    <w:rsid w:val="00F72DD0"/>
    <w:rsid w:val="00F73450"/>
    <w:rsid w:val="00F73720"/>
    <w:rsid w:val="00F738B4"/>
    <w:rsid w:val="00F74262"/>
    <w:rsid w:val="00F746C8"/>
    <w:rsid w:val="00F74738"/>
    <w:rsid w:val="00F74D78"/>
    <w:rsid w:val="00F75177"/>
    <w:rsid w:val="00F755FA"/>
    <w:rsid w:val="00F7561A"/>
    <w:rsid w:val="00F75991"/>
    <w:rsid w:val="00F75A6F"/>
    <w:rsid w:val="00F75BB0"/>
    <w:rsid w:val="00F75C12"/>
    <w:rsid w:val="00F76049"/>
    <w:rsid w:val="00F765C0"/>
    <w:rsid w:val="00F765D4"/>
    <w:rsid w:val="00F76990"/>
    <w:rsid w:val="00F76992"/>
    <w:rsid w:val="00F771B7"/>
    <w:rsid w:val="00F7731C"/>
    <w:rsid w:val="00F773A5"/>
    <w:rsid w:val="00F77BEB"/>
    <w:rsid w:val="00F77DC6"/>
    <w:rsid w:val="00F80042"/>
    <w:rsid w:val="00F801B6"/>
    <w:rsid w:val="00F80208"/>
    <w:rsid w:val="00F8022C"/>
    <w:rsid w:val="00F80B6B"/>
    <w:rsid w:val="00F814A6"/>
    <w:rsid w:val="00F815F8"/>
    <w:rsid w:val="00F8162A"/>
    <w:rsid w:val="00F816DC"/>
    <w:rsid w:val="00F81901"/>
    <w:rsid w:val="00F81A15"/>
    <w:rsid w:val="00F81AD8"/>
    <w:rsid w:val="00F81D4C"/>
    <w:rsid w:val="00F81E12"/>
    <w:rsid w:val="00F82061"/>
    <w:rsid w:val="00F82370"/>
    <w:rsid w:val="00F826CA"/>
    <w:rsid w:val="00F82A1B"/>
    <w:rsid w:val="00F82AF7"/>
    <w:rsid w:val="00F82ED6"/>
    <w:rsid w:val="00F8307C"/>
    <w:rsid w:val="00F8312B"/>
    <w:rsid w:val="00F831E1"/>
    <w:rsid w:val="00F83A2A"/>
    <w:rsid w:val="00F83A5E"/>
    <w:rsid w:val="00F83B9F"/>
    <w:rsid w:val="00F840D1"/>
    <w:rsid w:val="00F84282"/>
    <w:rsid w:val="00F84BF0"/>
    <w:rsid w:val="00F8513B"/>
    <w:rsid w:val="00F851D4"/>
    <w:rsid w:val="00F85278"/>
    <w:rsid w:val="00F856EE"/>
    <w:rsid w:val="00F8593C"/>
    <w:rsid w:val="00F85FFC"/>
    <w:rsid w:val="00F861A3"/>
    <w:rsid w:val="00F86896"/>
    <w:rsid w:val="00F86B02"/>
    <w:rsid w:val="00F86B4E"/>
    <w:rsid w:val="00F86CC3"/>
    <w:rsid w:val="00F86D96"/>
    <w:rsid w:val="00F8710E"/>
    <w:rsid w:val="00F871C0"/>
    <w:rsid w:val="00F8726D"/>
    <w:rsid w:val="00F8727B"/>
    <w:rsid w:val="00F87594"/>
    <w:rsid w:val="00F87979"/>
    <w:rsid w:val="00F8798D"/>
    <w:rsid w:val="00F87A28"/>
    <w:rsid w:val="00F903C7"/>
    <w:rsid w:val="00F9049E"/>
    <w:rsid w:val="00F90604"/>
    <w:rsid w:val="00F907C0"/>
    <w:rsid w:val="00F90C34"/>
    <w:rsid w:val="00F90DBF"/>
    <w:rsid w:val="00F90DE9"/>
    <w:rsid w:val="00F90FB8"/>
    <w:rsid w:val="00F90FEA"/>
    <w:rsid w:val="00F9110E"/>
    <w:rsid w:val="00F9134D"/>
    <w:rsid w:val="00F913D9"/>
    <w:rsid w:val="00F9141B"/>
    <w:rsid w:val="00F915FD"/>
    <w:rsid w:val="00F9189A"/>
    <w:rsid w:val="00F91BF6"/>
    <w:rsid w:val="00F91D86"/>
    <w:rsid w:val="00F91D8D"/>
    <w:rsid w:val="00F91F37"/>
    <w:rsid w:val="00F92124"/>
    <w:rsid w:val="00F926A0"/>
    <w:rsid w:val="00F92AB6"/>
    <w:rsid w:val="00F92D6C"/>
    <w:rsid w:val="00F930D1"/>
    <w:rsid w:val="00F93149"/>
    <w:rsid w:val="00F93383"/>
    <w:rsid w:val="00F9392F"/>
    <w:rsid w:val="00F93A47"/>
    <w:rsid w:val="00F93C48"/>
    <w:rsid w:val="00F93C8C"/>
    <w:rsid w:val="00F93E85"/>
    <w:rsid w:val="00F93FA4"/>
    <w:rsid w:val="00F9413C"/>
    <w:rsid w:val="00F9460D"/>
    <w:rsid w:val="00F9479E"/>
    <w:rsid w:val="00F948F6"/>
    <w:rsid w:val="00F950FE"/>
    <w:rsid w:val="00F95BB2"/>
    <w:rsid w:val="00F9616A"/>
    <w:rsid w:val="00F96421"/>
    <w:rsid w:val="00F9644A"/>
    <w:rsid w:val="00F964B2"/>
    <w:rsid w:val="00F96573"/>
    <w:rsid w:val="00F96692"/>
    <w:rsid w:val="00F96804"/>
    <w:rsid w:val="00F96AA1"/>
    <w:rsid w:val="00F96AF9"/>
    <w:rsid w:val="00F96EC1"/>
    <w:rsid w:val="00F96F33"/>
    <w:rsid w:val="00F97216"/>
    <w:rsid w:val="00F97333"/>
    <w:rsid w:val="00F977C8"/>
    <w:rsid w:val="00F97ADB"/>
    <w:rsid w:val="00F97BCC"/>
    <w:rsid w:val="00F97DC2"/>
    <w:rsid w:val="00FA0091"/>
    <w:rsid w:val="00FA0570"/>
    <w:rsid w:val="00FA0606"/>
    <w:rsid w:val="00FA0723"/>
    <w:rsid w:val="00FA0949"/>
    <w:rsid w:val="00FA0971"/>
    <w:rsid w:val="00FA09A7"/>
    <w:rsid w:val="00FA09CC"/>
    <w:rsid w:val="00FA09DB"/>
    <w:rsid w:val="00FA0A49"/>
    <w:rsid w:val="00FA0C95"/>
    <w:rsid w:val="00FA0DBA"/>
    <w:rsid w:val="00FA0F75"/>
    <w:rsid w:val="00FA12D2"/>
    <w:rsid w:val="00FA1389"/>
    <w:rsid w:val="00FA1645"/>
    <w:rsid w:val="00FA16E8"/>
    <w:rsid w:val="00FA1987"/>
    <w:rsid w:val="00FA1A07"/>
    <w:rsid w:val="00FA1A10"/>
    <w:rsid w:val="00FA1A93"/>
    <w:rsid w:val="00FA1A9F"/>
    <w:rsid w:val="00FA1AB8"/>
    <w:rsid w:val="00FA1BC5"/>
    <w:rsid w:val="00FA1EAA"/>
    <w:rsid w:val="00FA2075"/>
    <w:rsid w:val="00FA2284"/>
    <w:rsid w:val="00FA2569"/>
    <w:rsid w:val="00FA2A64"/>
    <w:rsid w:val="00FA2B80"/>
    <w:rsid w:val="00FA2EAB"/>
    <w:rsid w:val="00FA2F5A"/>
    <w:rsid w:val="00FA2F76"/>
    <w:rsid w:val="00FA2F88"/>
    <w:rsid w:val="00FA3281"/>
    <w:rsid w:val="00FA33F4"/>
    <w:rsid w:val="00FA350E"/>
    <w:rsid w:val="00FA35A1"/>
    <w:rsid w:val="00FA370B"/>
    <w:rsid w:val="00FA3814"/>
    <w:rsid w:val="00FA38E3"/>
    <w:rsid w:val="00FA399F"/>
    <w:rsid w:val="00FA39C7"/>
    <w:rsid w:val="00FA3AB8"/>
    <w:rsid w:val="00FA3F5F"/>
    <w:rsid w:val="00FA3FDB"/>
    <w:rsid w:val="00FA4053"/>
    <w:rsid w:val="00FA4480"/>
    <w:rsid w:val="00FA47E6"/>
    <w:rsid w:val="00FA4B29"/>
    <w:rsid w:val="00FA4B82"/>
    <w:rsid w:val="00FA4D8A"/>
    <w:rsid w:val="00FA50D6"/>
    <w:rsid w:val="00FA5215"/>
    <w:rsid w:val="00FA53E7"/>
    <w:rsid w:val="00FA5511"/>
    <w:rsid w:val="00FA577D"/>
    <w:rsid w:val="00FA5B43"/>
    <w:rsid w:val="00FA5D47"/>
    <w:rsid w:val="00FA5E7F"/>
    <w:rsid w:val="00FA5F45"/>
    <w:rsid w:val="00FA618D"/>
    <w:rsid w:val="00FA67A5"/>
    <w:rsid w:val="00FA6BF9"/>
    <w:rsid w:val="00FA6E2F"/>
    <w:rsid w:val="00FA7212"/>
    <w:rsid w:val="00FA7459"/>
    <w:rsid w:val="00FA75AC"/>
    <w:rsid w:val="00FA774F"/>
    <w:rsid w:val="00FA7750"/>
    <w:rsid w:val="00FA78D2"/>
    <w:rsid w:val="00FA7EA0"/>
    <w:rsid w:val="00FA7F49"/>
    <w:rsid w:val="00FA7F7B"/>
    <w:rsid w:val="00FB0443"/>
    <w:rsid w:val="00FB07F7"/>
    <w:rsid w:val="00FB091A"/>
    <w:rsid w:val="00FB0AB6"/>
    <w:rsid w:val="00FB0F11"/>
    <w:rsid w:val="00FB0F30"/>
    <w:rsid w:val="00FB0F67"/>
    <w:rsid w:val="00FB177D"/>
    <w:rsid w:val="00FB1DEB"/>
    <w:rsid w:val="00FB1EDB"/>
    <w:rsid w:val="00FB2889"/>
    <w:rsid w:val="00FB28FF"/>
    <w:rsid w:val="00FB2BA4"/>
    <w:rsid w:val="00FB3141"/>
    <w:rsid w:val="00FB3204"/>
    <w:rsid w:val="00FB3448"/>
    <w:rsid w:val="00FB3943"/>
    <w:rsid w:val="00FB3C45"/>
    <w:rsid w:val="00FB3EF6"/>
    <w:rsid w:val="00FB40A5"/>
    <w:rsid w:val="00FB4203"/>
    <w:rsid w:val="00FB4274"/>
    <w:rsid w:val="00FB48A3"/>
    <w:rsid w:val="00FB48FA"/>
    <w:rsid w:val="00FB490E"/>
    <w:rsid w:val="00FB4A26"/>
    <w:rsid w:val="00FB4A3E"/>
    <w:rsid w:val="00FB4BAE"/>
    <w:rsid w:val="00FB4CB3"/>
    <w:rsid w:val="00FB4E76"/>
    <w:rsid w:val="00FB4E9E"/>
    <w:rsid w:val="00FB4F3F"/>
    <w:rsid w:val="00FB523B"/>
    <w:rsid w:val="00FB53FD"/>
    <w:rsid w:val="00FB584C"/>
    <w:rsid w:val="00FB5C1C"/>
    <w:rsid w:val="00FB5EE2"/>
    <w:rsid w:val="00FB606B"/>
    <w:rsid w:val="00FB60C7"/>
    <w:rsid w:val="00FB6354"/>
    <w:rsid w:val="00FB6C99"/>
    <w:rsid w:val="00FB6EE4"/>
    <w:rsid w:val="00FB7191"/>
    <w:rsid w:val="00FB784E"/>
    <w:rsid w:val="00FB7ACD"/>
    <w:rsid w:val="00FB7C8F"/>
    <w:rsid w:val="00FC0125"/>
    <w:rsid w:val="00FC05DB"/>
    <w:rsid w:val="00FC079C"/>
    <w:rsid w:val="00FC07D9"/>
    <w:rsid w:val="00FC0882"/>
    <w:rsid w:val="00FC09DB"/>
    <w:rsid w:val="00FC0D54"/>
    <w:rsid w:val="00FC0E10"/>
    <w:rsid w:val="00FC0E2A"/>
    <w:rsid w:val="00FC149C"/>
    <w:rsid w:val="00FC1532"/>
    <w:rsid w:val="00FC1683"/>
    <w:rsid w:val="00FC1710"/>
    <w:rsid w:val="00FC1C99"/>
    <w:rsid w:val="00FC236D"/>
    <w:rsid w:val="00FC251F"/>
    <w:rsid w:val="00FC271C"/>
    <w:rsid w:val="00FC2751"/>
    <w:rsid w:val="00FC2E26"/>
    <w:rsid w:val="00FC2F4B"/>
    <w:rsid w:val="00FC2F97"/>
    <w:rsid w:val="00FC3601"/>
    <w:rsid w:val="00FC37F0"/>
    <w:rsid w:val="00FC3986"/>
    <w:rsid w:val="00FC39F0"/>
    <w:rsid w:val="00FC3A47"/>
    <w:rsid w:val="00FC3BEB"/>
    <w:rsid w:val="00FC403E"/>
    <w:rsid w:val="00FC43C9"/>
    <w:rsid w:val="00FC4541"/>
    <w:rsid w:val="00FC461C"/>
    <w:rsid w:val="00FC46A7"/>
    <w:rsid w:val="00FC46D1"/>
    <w:rsid w:val="00FC49E5"/>
    <w:rsid w:val="00FC4A34"/>
    <w:rsid w:val="00FC4E8C"/>
    <w:rsid w:val="00FC5231"/>
    <w:rsid w:val="00FC5636"/>
    <w:rsid w:val="00FC5CB9"/>
    <w:rsid w:val="00FC5CF3"/>
    <w:rsid w:val="00FC5D3F"/>
    <w:rsid w:val="00FC602D"/>
    <w:rsid w:val="00FC61AD"/>
    <w:rsid w:val="00FC621D"/>
    <w:rsid w:val="00FC66DF"/>
    <w:rsid w:val="00FC673D"/>
    <w:rsid w:val="00FC687C"/>
    <w:rsid w:val="00FC6894"/>
    <w:rsid w:val="00FC6948"/>
    <w:rsid w:val="00FC6B7F"/>
    <w:rsid w:val="00FC6F4B"/>
    <w:rsid w:val="00FC6FC3"/>
    <w:rsid w:val="00FC7073"/>
    <w:rsid w:val="00FC763A"/>
    <w:rsid w:val="00FC7923"/>
    <w:rsid w:val="00FC7C15"/>
    <w:rsid w:val="00FC7F51"/>
    <w:rsid w:val="00FD0034"/>
    <w:rsid w:val="00FD01E5"/>
    <w:rsid w:val="00FD028C"/>
    <w:rsid w:val="00FD1122"/>
    <w:rsid w:val="00FD13A1"/>
    <w:rsid w:val="00FD16B9"/>
    <w:rsid w:val="00FD1779"/>
    <w:rsid w:val="00FD1804"/>
    <w:rsid w:val="00FD1870"/>
    <w:rsid w:val="00FD1BAC"/>
    <w:rsid w:val="00FD1E5F"/>
    <w:rsid w:val="00FD2023"/>
    <w:rsid w:val="00FD25AA"/>
    <w:rsid w:val="00FD27FE"/>
    <w:rsid w:val="00FD294D"/>
    <w:rsid w:val="00FD2A92"/>
    <w:rsid w:val="00FD32F6"/>
    <w:rsid w:val="00FD38A2"/>
    <w:rsid w:val="00FD3F06"/>
    <w:rsid w:val="00FD4184"/>
    <w:rsid w:val="00FD45FD"/>
    <w:rsid w:val="00FD4908"/>
    <w:rsid w:val="00FD4B74"/>
    <w:rsid w:val="00FD4B85"/>
    <w:rsid w:val="00FD4BDE"/>
    <w:rsid w:val="00FD4E86"/>
    <w:rsid w:val="00FD4EAB"/>
    <w:rsid w:val="00FD520C"/>
    <w:rsid w:val="00FD53D0"/>
    <w:rsid w:val="00FD5748"/>
    <w:rsid w:val="00FD5A58"/>
    <w:rsid w:val="00FD5FDE"/>
    <w:rsid w:val="00FD60B8"/>
    <w:rsid w:val="00FD613A"/>
    <w:rsid w:val="00FD6761"/>
    <w:rsid w:val="00FD6A09"/>
    <w:rsid w:val="00FD6CEB"/>
    <w:rsid w:val="00FD6E4D"/>
    <w:rsid w:val="00FD72E0"/>
    <w:rsid w:val="00FD751B"/>
    <w:rsid w:val="00FD754C"/>
    <w:rsid w:val="00FD785A"/>
    <w:rsid w:val="00FD78D9"/>
    <w:rsid w:val="00FD7B03"/>
    <w:rsid w:val="00FD7CDE"/>
    <w:rsid w:val="00FD7E30"/>
    <w:rsid w:val="00FE0038"/>
    <w:rsid w:val="00FE00E8"/>
    <w:rsid w:val="00FE0162"/>
    <w:rsid w:val="00FE0249"/>
    <w:rsid w:val="00FE05EE"/>
    <w:rsid w:val="00FE077A"/>
    <w:rsid w:val="00FE0B80"/>
    <w:rsid w:val="00FE0D9B"/>
    <w:rsid w:val="00FE0E84"/>
    <w:rsid w:val="00FE0EF2"/>
    <w:rsid w:val="00FE0FB4"/>
    <w:rsid w:val="00FE1035"/>
    <w:rsid w:val="00FE1093"/>
    <w:rsid w:val="00FE1708"/>
    <w:rsid w:val="00FE177F"/>
    <w:rsid w:val="00FE186D"/>
    <w:rsid w:val="00FE1874"/>
    <w:rsid w:val="00FE1D5D"/>
    <w:rsid w:val="00FE1DA0"/>
    <w:rsid w:val="00FE1F24"/>
    <w:rsid w:val="00FE2099"/>
    <w:rsid w:val="00FE2513"/>
    <w:rsid w:val="00FE25CA"/>
    <w:rsid w:val="00FE25DA"/>
    <w:rsid w:val="00FE281E"/>
    <w:rsid w:val="00FE2A12"/>
    <w:rsid w:val="00FE2A86"/>
    <w:rsid w:val="00FE2C2F"/>
    <w:rsid w:val="00FE2C37"/>
    <w:rsid w:val="00FE2D33"/>
    <w:rsid w:val="00FE2D59"/>
    <w:rsid w:val="00FE2E7A"/>
    <w:rsid w:val="00FE3232"/>
    <w:rsid w:val="00FE32EE"/>
    <w:rsid w:val="00FE3320"/>
    <w:rsid w:val="00FE3365"/>
    <w:rsid w:val="00FE3C9A"/>
    <w:rsid w:val="00FE3D05"/>
    <w:rsid w:val="00FE3FE8"/>
    <w:rsid w:val="00FE404B"/>
    <w:rsid w:val="00FE4060"/>
    <w:rsid w:val="00FE4356"/>
    <w:rsid w:val="00FE4646"/>
    <w:rsid w:val="00FE4839"/>
    <w:rsid w:val="00FE4B81"/>
    <w:rsid w:val="00FE4C9A"/>
    <w:rsid w:val="00FE4CAB"/>
    <w:rsid w:val="00FE5283"/>
    <w:rsid w:val="00FE5536"/>
    <w:rsid w:val="00FE554D"/>
    <w:rsid w:val="00FE57D8"/>
    <w:rsid w:val="00FE598D"/>
    <w:rsid w:val="00FE5AAD"/>
    <w:rsid w:val="00FE5BD4"/>
    <w:rsid w:val="00FE5C14"/>
    <w:rsid w:val="00FE60D1"/>
    <w:rsid w:val="00FE622B"/>
    <w:rsid w:val="00FE623F"/>
    <w:rsid w:val="00FE6719"/>
    <w:rsid w:val="00FE6B6B"/>
    <w:rsid w:val="00FE6CAF"/>
    <w:rsid w:val="00FE6E63"/>
    <w:rsid w:val="00FE7393"/>
    <w:rsid w:val="00FE73CC"/>
    <w:rsid w:val="00FE765B"/>
    <w:rsid w:val="00FE7924"/>
    <w:rsid w:val="00FE79C4"/>
    <w:rsid w:val="00FE7B38"/>
    <w:rsid w:val="00FE7BA5"/>
    <w:rsid w:val="00FE7CFB"/>
    <w:rsid w:val="00FE7D4B"/>
    <w:rsid w:val="00FF06A2"/>
    <w:rsid w:val="00FF0C66"/>
    <w:rsid w:val="00FF0DF6"/>
    <w:rsid w:val="00FF0FAB"/>
    <w:rsid w:val="00FF1157"/>
    <w:rsid w:val="00FF12C3"/>
    <w:rsid w:val="00FF13F0"/>
    <w:rsid w:val="00FF1567"/>
    <w:rsid w:val="00FF16BB"/>
    <w:rsid w:val="00FF19A1"/>
    <w:rsid w:val="00FF1D57"/>
    <w:rsid w:val="00FF2392"/>
    <w:rsid w:val="00FF24CD"/>
    <w:rsid w:val="00FF25C1"/>
    <w:rsid w:val="00FF2A67"/>
    <w:rsid w:val="00FF2DCC"/>
    <w:rsid w:val="00FF2FA3"/>
    <w:rsid w:val="00FF2FBE"/>
    <w:rsid w:val="00FF2FE9"/>
    <w:rsid w:val="00FF37EC"/>
    <w:rsid w:val="00FF3AF4"/>
    <w:rsid w:val="00FF3B0F"/>
    <w:rsid w:val="00FF3C85"/>
    <w:rsid w:val="00FF3CDB"/>
    <w:rsid w:val="00FF3D2E"/>
    <w:rsid w:val="00FF3E7C"/>
    <w:rsid w:val="00FF4012"/>
    <w:rsid w:val="00FF419E"/>
    <w:rsid w:val="00FF44AE"/>
    <w:rsid w:val="00FF45D4"/>
    <w:rsid w:val="00FF45E4"/>
    <w:rsid w:val="00FF4B34"/>
    <w:rsid w:val="00FF4C59"/>
    <w:rsid w:val="00FF5053"/>
    <w:rsid w:val="00FF5187"/>
    <w:rsid w:val="00FF5203"/>
    <w:rsid w:val="00FF5323"/>
    <w:rsid w:val="00FF5353"/>
    <w:rsid w:val="00FF54B7"/>
    <w:rsid w:val="00FF554E"/>
    <w:rsid w:val="00FF55A3"/>
    <w:rsid w:val="00FF58DA"/>
    <w:rsid w:val="00FF5C0E"/>
    <w:rsid w:val="00FF5CA8"/>
    <w:rsid w:val="00FF5D89"/>
    <w:rsid w:val="00FF5E57"/>
    <w:rsid w:val="00FF60C3"/>
    <w:rsid w:val="00FF65AD"/>
    <w:rsid w:val="00FF66AB"/>
    <w:rsid w:val="00FF69EF"/>
    <w:rsid w:val="00FF6C32"/>
    <w:rsid w:val="00FF6EA7"/>
    <w:rsid w:val="00FF71B0"/>
    <w:rsid w:val="00FF7378"/>
    <w:rsid w:val="00FF7A59"/>
    <w:rsid w:val="00FF7AF0"/>
    <w:rsid w:val="01ED4160"/>
    <w:rsid w:val="028559A1"/>
    <w:rsid w:val="05EA0C95"/>
    <w:rsid w:val="0A9538D9"/>
    <w:rsid w:val="0C83A265"/>
    <w:rsid w:val="0FC5BFB4"/>
    <w:rsid w:val="10CF5713"/>
    <w:rsid w:val="14C1020E"/>
    <w:rsid w:val="18A0B84F"/>
    <w:rsid w:val="1C5486AC"/>
    <w:rsid w:val="1FDD62EA"/>
    <w:rsid w:val="27756451"/>
    <w:rsid w:val="294D8075"/>
    <w:rsid w:val="2CBB3304"/>
    <w:rsid w:val="3257EAEE"/>
    <w:rsid w:val="3452EC94"/>
    <w:rsid w:val="40AE8257"/>
    <w:rsid w:val="47A0029F"/>
    <w:rsid w:val="47FAADCA"/>
    <w:rsid w:val="48C0285C"/>
    <w:rsid w:val="49F51110"/>
    <w:rsid w:val="4CF736BE"/>
    <w:rsid w:val="5520EB1F"/>
    <w:rsid w:val="570DB4AE"/>
    <w:rsid w:val="590672C9"/>
    <w:rsid w:val="594290E3"/>
    <w:rsid w:val="5AC4A148"/>
    <w:rsid w:val="5E850E49"/>
    <w:rsid w:val="61000FA2"/>
    <w:rsid w:val="627C76FC"/>
    <w:rsid w:val="6D94595D"/>
    <w:rsid w:val="70AF58C3"/>
    <w:rsid w:val="71EFBF1E"/>
    <w:rsid w:val="75782958"/>
    <w:rsid w:val="77FEE2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51F87A24-320A-4F75-B51F-76F898A9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EC4886"/>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EC4886"/>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customStyle="1" w:styleId="ONUMEChar">
    <w:name w:val="ONUM E Char"/>
    <w:basedOn w:val="DefaultParagraphFont"/>
    <w:link w:val="ONUME"/>
    <w:rsid w:val="00C9020E"/>
    <w:rPr>
      <w:rFonts w:ascii="Arial" w:eastAsia="SimSun" w:hAnsi="Arial" w:cs="Arial"/>
      <w:sz w:val="22"/>
      <w:lang w:val="en-US" w:eastAsia="zh-CN"/>
    </w:rPr>
  </w:style>
  <w:style w:type="character" w:styleId="Hyperlink">
    <w:name w:val="Hyperlink"/>
    <w:uiPriority w:val="99"/>
    <w:unhideWhenUsed/>
    <w:rsid w:val="00C9020E"/>
    <w:rPr>
      <w:color w:val="0000FF"/>
      <w:u w:val="single"/>
    </w:rPr>
  </w:style>
  <w:style w:type="character" w:customStyle="1" w:styleId="Heading2Char">
    <w:name w:val="Heading 2 Char"/>
    <w:basedOn w:val="DefaultParagraphFont"/>
    <w:link w:val="Heading2"/>
    <w:rsid w:val="00C9020E"/>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C9020E"/>
    <w:rPr>
      <w:sz w:val="16"/>
      <w:szCs w:val="16"/>
    </w:rPr>
  </w:style>
  <w:style w:type="character" w:customStyle="1" w:styleId="CommentTextChar">
    <w:name w:val="Comment Text Char"/>
    <w:basedOn w:val="DefaultParagraphFont"/>
    <w:link w:val="CommentText"/>
    <w:semiHidden/>
    <w:rsid w:val="00C9020E"/>
    <w:rPr>
      <w:rFonts w:ascii="Arial" w:eastAsia="SimSun" w:hAnsi="Arial" w:cs="Arial"/>
      <w:sz w:val="18"/>
      <w:lang w:val="en-US" w:eastAsia="zh-CN"/>
    </w:rPr>
  </w:style>
  <w:style w:type="paragraph" w:styleId="Revision">
    <w:name w:val="Revision"/>
    <w:hidden/>
    <w:uiPriority w:val="99"/>
    <w:semiHidden/>
    <w:rsid w:val="00A51378"/>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D45EDC"/>
    <w:rPr>
      <w:b/>
      <w:bCs/>
      <w:sz w:val="20"/>
    </w:rPr>
  </w:style>
  <w:style w:type="character" w:customStyle="1" w:styleId="CommentSubjectChar">
    <w:name w:val="Comment Subject Char"/>
    <w:basedOn w:val="CommentTextChar"/>
    <w:link w:val="CommentSubject"/>
    <w:semiHidden/>
    <w:rsid w:val="00D45EDC"/>
    <w:rPr>
      <w:rFonts w:ascii="Arial" w:eastAsia="SimSun" w:hAnsi="Arial" w:cs="Arial"/>
      <w:b/>
      <w:bCs/>
      <w:sz w:val="18"/>
      <w:lang w:val="en-US" w:eastAsia="zh-CN"/>
    </w:rPr>
  </w:style>
  <w:style w:type="paragraph" w:styleId="BalloonText">
    <w:name w:val="Balloon Text"/>
    <w:basedOn w:val="Normal"/>
    <w:link w:val="BalloonTextChar"/>
    <w:semiHidden/>
    <w:unhideWhenUsed/>
    <w:rsid w:val="009B4B11"/>
    <w:rPr>
      <w:rFonts w:ascii="Segoe UI" w:hAnsi="Segoe UI" w:cs="Segoe UI"/>
      <w:sz w:val="18"/>
      <w:szCs w:val="18"/>
    </w:rPr>
  </w:style>
  <w:style w:type="character" w:customStyle="1" w:styleId="BalloonTextChar">
    <w:name w:val="Balloon Text Char"/>
    <w:basedOn w:val="DefaultParagraphFont"/>
    <w:link w:val="BalloonText"/>
    <w:semiHidden/>
    <w:rsid w:val="009B4B11"/>
    <w:rPr>
      <w:rFonts w:ascii="Segoe UI" w:eastAsia="SimSun" w:hAnsi="Segoe UI" w:cs="Segoe UI"/>
      <w:sz w:val="18"/>
      <w:szCs w:val="18"/>
      <w:lang w:val="en-US" w:eastAsia="zh-CN"/>
    </w:rPr>
  </w:style>
  <w:style w:type="paragraph" w:styleId="NormalWeb">
    <w:name w:val="Normal (Web)"/>
    <w:basedOn w:val="Normal"/>
    <w:semiHidden/>
    <w:unhideWhenUsed/>
    <w:rsid w:val="009B21CA"/>
    <w:rPr>
      <w:rFonts w:ascii="Times New Roman" w:hAnsi="Times New Roman" w:cs="Times New Roman"/>
      <w:sz w:val="24"/>
      <w:szCs w:val="24"/>
    </w:rPr>
  </w:style>
  <w:style w:type="character" w:styleId="LineNumber">
    <w:name w:val="line number"/>
    <w:basedOn w:val="DefaultParagraphFont"/>
    <w:semiHidden/>
    <w:unhideWhenUsed/>
    <w:rsid w:val="00DA4D1E"/>
  </w:style>
  <w:style w:type="character" w:customStyle="1" w:styleId="UnresolvedMention1">
    <w:name w:val="Unresolved Mention1"/>
    <w:basedOn w:val="DefaultParagraphFont"/>
    <w:uiPriority w:val="99"/>
    <w:semiHidden/>
    <w:unhideWhenUsed/>
    <w:rsid w:val="0082429E"/>
    <w:rPr>
      <w:color w:val="605E5C"/>
      <w:shd w:val="clear" w:color="auto" w:fill="E1DFDD"/>
    </w:rPr>
  </w:style>
  <w:style w:type="character" w:customStyle="1" w:styleId="Mention1">
    <w:name w:val="Mention1"/>
    <w:basedOn w:val="DefaultParagraphFont"/>
    <w:uiPriority w:val="99"/>
    <w:unhideWhenUsed/>
    <w:rsid w:val="0082429E"/>
    <w:rPr>
      <w:color w:val="2B579A"/>
      <w:shd w:val="clear" w:color="auto" w:fill="E1DFDD"/>
    </w:rPr>
  </w:style>
  <w:style w:type="character" w:styleId="UnresolvedMention">
    <w:name w:val="Unresolved Mention"/>
    <w:basedOn w:val="DefaultParagraphFont"/>
    <w:uiPriority w:val="99"/>
    <w:semiHidden/>
    <w:unhideWhenUsed/>
    <w:rsid w:val="00C9101D"/>
    <w:rPr>
      <w:color w:val="605E5C"/>
      <w:shd w:val="clear" w:color="auto" w:fill="E1DFDD"/>
    </w:rPr>
  </w:style>
  <w:style w:type="character" w:styleId="FollowedHyperlink">
    <w:name w:val="FollowedHyperlink"/>
    <w:basedOn w:val="DefaultParagraphFont"/>
    <w:semiHidden/>
    <w:unhideWhenUsed/>
    <w:rsid w:val="00320710"/>
    <w:rPr>
      <w:color w:val="800080" w:themeColor="followedHyperlink"/>
      <w:u w:val="single"/>
    </w:rPr>
  </w:style>
  <w:style w:type="character" w:customStyle="1" w:styleId="Heading5Char">
    <w:name w:val="Heading 5 Char"/>
    <w:basedOn w:val="DefaultParagraphFont"/>
    <w:link w:val="Heading5"/>
    <w:semiHidden/>
    <w:rsid w:val="00EC4886"/>
    <w:rPr>
      <w:rFonts w:asciiTheme="majorHAnsi" w:eastAsiaTheme="majorEastAsia" w:hAnsiTheme="majorHAnsi" w:cstheme="majorBidi"/>
      <w:color w:val="365F91" w:themeColor="accent1" w:themeShade="BF"/>
      <w:sz w:val="22"/>
      <w:lang w:val="en-US" w:eastAsia="zh-CN"/>
    </w:rPr>
  </w:style>
  <w:style w:type="character" w:customStyle="1" w:styleId="Heading6Char">
    <w:name w:val="Heading 6 Char"/>
    <w:basedOn w:val="DefaultParagraphFont"/>
    <w:link w:val="Heading6"/>
    <w:semiHidden/>
    <w:rsid w:val="00EC4886"/>
    <w:rPr>
      <w:rFonts w:asciiTheme="majorHAnsi" w:eastAsiaTheme="majorEastAsia" w:hAnsiTheme="majorHAnsi" w:cstheme="majorBidi"/>
      <w:color w:val="243F60" w:themeColor="accent1" w:themeShade="7F"/>
      <w:sz w:val="22"/>
      <w:lang w:val="en-US" w:eastAsia="zh-CN"/>
    </w:rPr>
  </w:style>
  <w:style w:type="character" w:styleId="Mention">
    <w:name w:val="Mention"/>
    <w:basedOn w:val="DefaultParagraphFont"/>
    <w:uiPriority w:val="99"/>
    <w:unhideWhenUsed/>
    <w:rsid w:val="007D7B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62282">
      <w:bodyDiv w:val="1"/>
      <w:marLeft w:val="0"/>
      <w:marRight w:val="0"/>
      <w:marTop w:val="0"/>
      <w:marBottom w:val="0"/>
      <w:divBdr>
        <w:top w:val="none" w:sz="0" w:space="0" w:color="auto"/>
        <w:left w:val="none" w:sz="0" w:space="0" w:color="auto"/>
        <w:bottom w:val="none" w:sz="0" w:space="0" w:color="auto"/>
        <w:right w:val="none" w:sz="0" w:space="0" w:color="auto"/>
      </w:divBdr>
    </w:div>
    <w:div w:id="182091295">
      <w:bodyDiv w:val="1"/>
      <w:marLeft w:val="0"/>
      <w:marRight w:val="0"/>
      <w:marTop w:val="0"/>
      <w:marBottom w:val="0"/>
      <w:divBdr>
        <w:top w:val="none" w:sz="0" w:space="0" w:color="auto"/>
        <w:left w:val="none" w:sz="0" w:space="0" w:color="auto"/>
        <w:bottom w:val="none" w:sz="0" w:space="0" w:color="auto"/>
        <w:right w:val="none" w:sz="0" w:space="0" w:color="auto"/>
      </w:divBdr>
    </w:div>
    <w:div w:id="255868345">
      <w:bodyDiv w:val="1"/>
      <w:marLeft w:val="0"/>
      <w:marRight w:val="0"/>
      <w:marTop w:val="0"/>
      <w:marBottom w:val="0"/>
      <w:divBdr>
        <w:top w:val="none" w:sz="0" w:space="0" w:color="auto"/>
        <w:left w:val="none" w:sz="0" w:space="0" w:color="auto"/>
        <w:bottom w:val="none" w:sz="0" w:space="0" w:color="auto"/>
        <w:right w:val="none" w:sz="0" w:space="0" w:color="auto"/>
      </w:divBdr>
    </w:div>
    <w:div w:id="256132344">
      <w:bodyDiv w:val="1"/>
      <w:marLeft w:val="0"/>
      <w:marRight w:val="0"/>
      <w:marTop w:val="0"/>
      <w:marBottom w:val="0"/>
      <w:divBdr>
        <w:top w:val="none" w:sz="0" w:space="0" w:color="auto"/>
        <w:left w:val="none" w:sz="0" w:space="0" w:color="auto"/>
        <w:bottom w:val="none" w:sz="0" w:space="0" w:color="auto"/>
        <w:right w:val="none" w:sz="0" w:space="0" w:color="auto"/>
      </w:divBdr>
      <w:divsChild>
        <w:div w:id="349913472">
          <w:marLeft w:val="0"/>
          <w:marRight w:val="0"/>
          <w:marTop w:val="0"/>
          <w:marBottom w:val="0"/>
          <w:divBdr>
            <w:top w:val="none" w:sz="0" w:space="0" w:color="auto"/>
            <w:left w:val="none" w:sz="0" w:space="0" w:color="auto"/>
            <w:bottom w:val="none" w:sz="0" w:space="0" w:color="auto"/>
            <w:right w:val="none" w:sz="0" w:space="0" w:color="auto"/>
          </w:divBdr>
        </w:div>
        <w:div w:id="1441797635">
          <w:marLeft w:val="0"/>
          <w:marRight w:val="0"/>
          <w:marTop w:val="0"/>
          <w:marBottom w:val="0"/>
          <w:divBdr>
            <w:top w:val="none" w:sz="0" w:space="0" w:color="auto"/>
            <w:left w:val="none" w:sz="0" w:space="0" w:color="auto"/>
            <w:bottom w:val="none" w:sz="0" w:space="0" w:color="auto"/>
            <w:right w:val="none" w:sz="0" w:space="0" w:color="auto"/>
          </w:divBdr>
        </w:div>
      </w:divsChild>
    </w:div>
    <w:div w:id="274946191">
      <w:bodyDiv w:val="1"/>
      <w:marLeft w:val="0"/>
      <w:marRight w:val="0"/>
      <w:marTop w:val="0"/>
      <w:marBottom w:val="0"/>
      <w:divBdr>
        <w:top w:val="none" w:sz="0" w:space="0" w:color="auto"/>
        <w:left w:val="none" w:sz="0" w:space="0" w:color="auto"/>
        <w:bottom w:val="none" w:sz="0" w:space="0" w:color="auto"/>
        <w:right w:val="none" w:sz="0" w:space="0" w:color="auto"/>
      </w:divBdr>
    </w:div>
    <w:div w:id="319116858">
      <w:bodyDiv w:val="1"/>
      <w:marLeft w:val="0"/>
      <w:marRight w:val="0"/>
      <w:marTop w:val="0"/>
      <w:marBottom w:val="0"/>
      <w:divBdr>
        <w:top w:val="none" w:sz="0" w:space="0" w:color="auto"/>
        <w:left w:val="none" w:sz="0" w:space="0" w:color="auto"/>
        <w:bottom w:val="none" w:sz="0" w:space="0" w:color="auto"/>
        <w:right w:val="none" w:sz="0" w:space="0" w:color="auto"/>
      </w:divBdr>
    </w:div>
    <w:div w:id="326707720">
      <w:bodyDiv w:val="1"/>
      <w:marLeft w:val="0"/>
      <w:marRight w:val="0"/>
      <w:marTop w:val="0"/>
      <w:marBottom w:val="0"/>
      <w:divBdr>
        <w:top w:val="none" w:sz="0" w:space="0" w:color="auto"/>
        <w:left w:val="none" w:sz="0" w:space="0" w:color="auto"/>
        <w:bottom w:val="none" w:sz="0" w:space="0" w:color="auto"/>
        <w:right w:val="none" w:sz="0" w:space="0" w:color="auto"/>
      </w:divBdr>
      <w:divsChild>
        <w:div w:id="999430097">
          <w:marLeft w:val="0"/>
          <w:marRight w:val="0"/>
          <w:marTop w:val="0"/>
          <w:marBottom w:val="0"/>
          <w:divBdr>
            <w:top w:val="none" w:sz="0" w:space="0" w:color="auto"/>
            <w:left w:val="none" w:sz="0" w:space="0" w:color="auto"/>
            <w:bottom w:val="none" w:sz="0" w:space="0" w:color="auto"/>
            <w:right w:val="none" w:sz="0" w:space="0" w:color="auto"/>
          </w:divBdr>
          <w:divsChild>
            <w:div w:id="1882400605">
              <w:marLeft w:val="0"/>
              <w:marRight w:val="0"/>
              <w:marTop w:val="0"/>
              <w:marBottom w:val="0"/>
              <w:divBdr>
                <w:top w:val="none" w:sz="0" w:space="0" w:color="auto"/>
                <w:left w:val="none" w:sz="0" w:space="0" w:color="auto"/>
                <w:bottom w:val="none" w:sz="0" w:space="0" w:color="auto"/>
                <w:right w:val="none" w:sz="0" w:space="0" w:color="auto"/>
              </w:divBdr>
              <w:divsChild>
                <w:div w:id="1307081136">
                  <w:marLeft w:val="0"/>
                  <w:marRight w:val="0"/>
                  <w:marTop w:val="0"/>
                  <w:marBottom w:val="0"/>
                  <w:divBdr>
                    <w:top w:val="none" w:sz="0" w:space="0" w:color="auto"/>
                    <w:left w:val="none" w:sz="0" w:space="0" w:color="auto"/>
                    <w:bottom w:val="none" w:sz="0" w:space="0" w:color="auto"/>
                    <w:right w:val="none" w:sz="0" w:space="0" w:color="auto"/>
                  </w:divBdr>
                  <w:divsChild>
                    <w:div w:id="19019491">
                      <w:marLeft w:val="0"/>
                      <w:marRight w:val="0"/>
                      <w:marTop w:val="0"/>
                      <w:marBottom w:val="0"/>
                      <w:divBdr>
                        <w:top w:val="none" w:sz="0" w:space="0" w:color="auto"/>
                        <w:left w:val="none" w:sz="0" w:space="0" w:color="auto"/>
                        <w:bottom w:val="none" w:sz="0" w:space="0" w:color="auto"/>
                        <w:right w:val="none" w:sz="0" w:space="0" w:color="auto"/>
                      </w:divBdr>
                      <w:divsChild>
                        <w:div w:id="559902451">
                          <w:marLeft w:val="0"/>
                          <w:marRight w:val="0"/>
                          <w:marTop w:val="0"/>
                          <w:marBottom w:val="0"/>
                          <w:divBdr>
                            <w:top w:val="none" w:sz="0" w:space="0" w:color="auto"/>
                            <w:left w:val="none" w:sz="0" w:space="0" w:color="auto"/>
                            <w:bottom w:val="none" w:sz="0" w:space="0" w:color="auto"/>
                            <w:right w:val="none" w:sz="0" w:space="0" w:color="auto"/>
                          </w:divBdr>
                          <w:divsChild>
                            <w:div w:id="1390300797">
                              <w:marLeft w:val="0"/>
                              <w:marRight w:val="0"/>
                              <w:marTop w:val="0"/>
                              <w:marBottom w:val="0"/>
                              <w:divBdr>
                                <w:top w:val="none" w:sz="0" w:space="0" w:color="auto"/>
                                <w:left w:val="none" w:sz="0" w:space="0" w:color="auto"/>
                                <w:bottom w:val="none" w:sz="0" w:space="0" w:color="auto"/>
                                <w:right w:val="none" w:sz="0" w:space="0" w:color="auto"/>
                              </w:divBdr>
                              <w:divsChild>
                                <w:div w:id="1084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109623">
          <w:marLeft w:val="0"/>
          <w:marRight w:val="0"/>
          <w:marTop w:val="0"/>
          <w:marBottom w:val="0"/>
          <w:divBdr>
            <w:top w:val="none" w:sz="0" w:space="0" w:color="auto"/>
            <w:left w:val="none" w:sz="0" w:space="0" w:color="auto"/>
            <w:bottom w:val="none" w:sz="0" w:space="0" w:color="auto"/>
            <w:right w:val="none" w:sz="0" w:space="0" w:color="auto"/>
          </w:divBdr>
          <w:divsChild>
            <w:div w:id="829909902">
              <w:marLeft w:val="0"/>
              <w:marRight w:val="0"/>
              <w:marTop w:val="0"/>
              <w:marBottom w:val="0"/>
              <w:divBdr>
                <w:top w:val="none" w:sz="0" w:space="0" w:color="auto"/>
                <w:left w:val="none" w:sz="0" w:space="0" w:color="auto"/>
                <w:bottom w:val="none" w:sz="0" w:space="0" w:color="auto"/>
                <w:right w:val="none" w:sz="0" w:space="0" w:color="auto"/>
              </w:divBdr>
              <w:divsChild>
                <w:div w:id="1675305697">
                  <w:marLeft w:val="0"/>
                  <w:marRight w:val="0"/>
                  <w:marTop w:val="0"/>
                  <w:marBottom w:val="0"/>
                  <w:divBdr>
                    <w:top w:val="none" w:sz="0" w:space="0" w:color="auto"/>
                    <w:left w:val="none" w:sz="0" w:space="0" w:color="auto"/>
                    <w:bottom w:val="none" w:sz="0" w:space="0" w:color="auto"/>
                    <w:right w:val="none" w:sz="0" w:space="0" w:color="auto"/>
                  </w:divBdr>
                  <w:divsChild>
                    <w:div w:id="1392076596">
                      <w:marLeft w:val="0"/>
                      <w:marRight w:val="0"/>
                      <w:marTop w:val="0"/>
                      <w:marBottom w:val="0"/>
                      <w:divBdr>
                        <w:top w:val="none" w:sz="0" w:space="0" w:color="auto"/>
                        <w:left w:val="none" w:sz="0" w:space="0" w:color="auto"/>
                        <w:bottom w:val="none" w:sz="0" w:space="0" w:color="auto"/>
                        <w:right w:val="none" w:sz="0" w:space="0" w:color="auto"/>
                      </w:divBdr>
                      <w:divsChild>
                        <w:div w:id="1129666969">
                          <w:marLeft w:val="0"/>
                          <w:marRight w:val="0"/>
                          <w:marTop w:val="0"/>
                          <w:marBottom w:val="0"/>
                          <w:divBdr>
                            <w:top w:val="none" w:sz="0" w:space="0" w:color="auto"/>
                            <w:left w:val="none" w:sz="0" w:space="0" w:color="auto"/>
                            <w:bottom w:val="none" w:sz="0" w:space="0" w:color="auto"/>
                            <w:right w:val="none" w:sz="0" w:space="0" w:color="auto"/>
                          </w:divBdr>
                          <w:divsChild>
                            <w:div w:id="1508011454">
                              <w:marLeft w:val="0"/>
                              <w:marRight w:val="0"/>
                              <w:marTop w:val="0"/>
                              <w:marBottom w:val="0"/>
                              <w:divBdr>
                                <w:top w:val="none" w:sz="0" w:space="0" w:color="auto"/>
                                <w:left w:val="none" w:sz="0" w:space="0" w:color="auto"/>
                                <w:bottom w:val="none" w:sz="0" w:space="0" w:color="auto"/>
                                <w:right w:val="none" w:sz="0" w:space="0" w:color="auto"/>
                              </w:divBdr>
                              <w:divsChild>
                                <w:div w:id="189249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362170">
          <w:marLeft w:val="0"/>
          <w:marRight w:val="0"/>
          <w:marTop w:val="0"/>
          <w:marBottom w:val="0"/>
          <w:divBdr>
            <w:top w:val="none" w:sz="0" w:space="0" w:color="auto"/>
            <w:left w:val="none" w:sz="0" w:space="0" w:color="auto"/>
            <w:bottom w:val="none" w:sz="0" w:space="0" w:color="auto"/>
            <w:right w:val="none" w:sz="0" w:space="0" w:color="auto"/>
          </w:divBdr>
          <w:divsChild>
            <w:div w:id="1176652581">
              <w:marLeft w:val="0"/>
              <w:marRight w:val="0"/>
              <w:marTop w:val="0"/>
              <w:marBottom w:val="0"/>
              <w:divBdr>
                <w:top w:val="none" w:sz="0" w:space="0" w:color="auto"/>
                <w:left w:val="none" w:sz="0" w:space="0" w:color="auto"/>
                <w:bottom w:val="none" w:sz="0" w:space="0" w:color="auto"/>
                <w:right w:val="none" w:sz="0" w:space="0" w:color="auto"/>
              </w:divBdr>
              <w:divsChild>
                <w:div w:id="1164197981">
                  <w:marLeft w:val="0"/>
                  <w:marRight w:val="0"/>
                  <w:marTop w:val="0"/>
                  <w:marBottom w:val="0"/>
                  <w:divBdr>
                    <w:top w:val="none" w:sz="0" w:space="0" w:color="auto"/>
                    <w:left w:val="none" w:sz="0" w:space="0" w:color="auto"/>
                    <w:bottom w:val="none" w:sz="0" w:space="0" w:color="auto"/>
                    <w:right w:val="none" w:sz="0" w:space="0" w:color="auto"/>
                  </w:divBdr>
                  <w:divsChild>
                    <w:div w:id="415901026">
                      <w:marLeft w:val="0"/>
                      <w:marRight w:val="0"/>
                      <w:marTop w:val="0"/>
                      <w:marBottom w:val="0"/>
                      <w:divBdr>
                        <w:top w:val="none" w:sz="0" w:space="0" w:color="auto"/>
                        <w:left w:val="none" w:sz="0" w:space="0" w:color="auto"/>
                        <w:bottom w:val="none" w:sz="0" w:space="0" w:color="auto"/>
                        <w:right w:val="none" w:sz="0" w:space="0" w:color="auto"/>
                      </w:divBdr>
                      <w:divsChild>
                        <w:div w:id="351801713">
                          <w:marLeft w:val="0"/>
                          <w:marRight w:val="0"/>
                          <w:marTop w:val="0"/>
                          <w:marBottom w:val="0"/>
                          <w:divBdr>
                            <w:top w:val="none" w:sz="0" w:space="0" w:color="auto"/>
                            <w:left w:val="none" w:sz="0" w:space="0" w:color="auto"/>
                            <w:bottom w:val="none" w:sz="0" w:space="0" w:color="auto"/>
                            <w:right w:val="none" w:sz="0" w:space="0" w:color="auto"/>
                          </w:divBdr>
                          <w:divsChild>
                            <w:div w:id="12651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426765">
          <w:marLeft w:val="0"/>
          <w:marRight w:val="0"/>
          <w:marTop w:val="0"/>
          <w:marBottom w:val="0"/>
          <w:divBdr>
            <w:top w:val="none" w:sz="0" w:space="0" w:color="auto"/>
            <w:left w:val="none" w:sz="0" w:space="0" w:color="auto"/>
            <w:bottom w:val="none" w:sz="0" w:space="0" w:color="auto"/>
            <w:right w:val="none" w:sz="0" w:space="0" w:color="auto"/>
          </w:divBdr>
          <w:divsChild>
            <w:div w:id="592976247">
              <w:marLeft w:val="0"/>
              <w:marRight w:val="0"/>
              <w:marTop w:val="0"/>
              <w:marBottom w:val="0"/>
              <w:divBdr>
                <w:top w:val="none" w:sz="0" w:space="0" w:color="auto"/>
                <w:left w:val="none" w:sz="0" w:space="0" w:color="auto"/>
                <w:bottom w:val="none" w:sz="0" w:space="0" w:color="auto"/>
                <w:right w:val="none" w:sz="0" w:space="0" w:color="auto"/>
              </w:divBdr>
              <w:divsChild>
                <w:div w:id="267546239">
                  <w:marLeft w:val="0"/>
                  <w:marRight w:val="0"/>
                  <w:marTop w:val="0"/>
                  <w:marBottom w:val="0"/>
                  <w:divBdr>
                    <w:top w:val="none" w:sz="0" w:space="0" w:color="auto"/>
                    <w:left w:val="none" w:sz="0" w:space="0" w:color="auto"/>
                    <w:bottom w:val="none" w:sz="0" w:space="0" w:color="auto"/>
                    <w:right w:val="none" w:sz="0" w:space="0" w:color="auto"/>
                  </w:divBdr>
                  <w:divsChild>
                    <w:div w:id="2003459502">
                      <w:marLeft w:val="0"/>
                      <w:marRight w:val="0"/>
                      <w:marTop w:val="0"/>
                      <w:marBottom w:val="0"/>
                      <w:divBdr>
                        <w:top w:val="none" w:sz="0" w:space="0" w:color="auto"/>
                        <w:left w:val="none" w:sz="0" w:space="0" w:color="auto"/>
                        <w:bottom w:val="none" w:sz="0" w:space="0" w:color="auto"/>
                        <w:right w:val="none" w:sz="0" w:space="0" w:color="auto"/>
                      </w:divBdr>
                      <w:divsChild>
                        <w:div w:id="299308267">
                          <w:marLeft w:val="0"/>
                          <w:marRight w:val="0"/>
                          <w:marTop w:val="0"/>
                          <w:marBottom w:val="0"/>
                          <w:divBdr>
                            <w:top w:val="none" w:sz="0" w:space="0" w:color="auto"/>
                            <w:left w:val="none" w:sz="0" w:space="0" w:color="auto"/>
                            <w:bottom w:val="none" w:sz="0" w:space="0" w:color="auto"/>
                            <w:right w:val="none" w:sz="0" w:space="0" w:color="auto"/>
                          </w:divBdr>
                          <w:divsChild>
                            <w:div w:id="2120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174726">
      <w:bodyDiv w:val="1"/>
      <w:marLeft w:val="0"/>
      <w:marRight w:val="0"/>
      <w:marTop w:val="0"/>
      <w:marBottom w:val="0"/>
      <w:divBdr>
        <w:top w:val="none" w:sz="0" w:space="0" w:color="auto"/>
        <w:left w:val="none" w:sz="0" w:space="0" w:color="auto"/>
        <w:bottom w:val="none" w:sz="0" w:space="0" w:color="auto"/>
        <w:right w:val="none" w:sz="0" w:space="0" w:color="auto"/>
      </w:divBdr>
    </w:div>
    <w:div w:id="430668808">
      <w:bodyDiv w:val="1"/>
      <w:marLeft w:val="0"/>
      <w:marRight w:val="0"/>
      <w:marTop w:val="0"/>
      <w:marBottom w:val="0"/>
      <w:divBdr>
        <w:top w:val="none" w:sz="0" w:space="0" w:color="auto"/>
        <w:left w:val="none" w:sz="0" w:space="0" w:color="auto"/>
        <w:bottom w:val="none" w:sz="0" w:space="0" w:color="auto"/>
        <w:right w:val="none" w:sz="0" w:space="0" w:color="auto"/>
      </w:divBdr>
    </w:div>
    <w:div w:id="436295899">
      <w:bodyDiv w:val="1"/>
      <w:marLeft w:val="0"/>
      <w:marRight w:val="0"/>
      <w:marTop w:val="0"/>
      <w:marBottom w:val="0"/>
      <w:divBdr>
        <w:top w:val="none" w:sz="0" w:space="0" w:color="auto"/>
        <w:left w:val="none" w:sz="0" w:space="0" w:color="auto"/>
        <w:bottom w:val="none" w:sz="0" w:space="0" w:color="auto"/>
        <w:right w:val="none" w:sz="0" w:space="0" w:color="auto"/>
      </w:divBdr>
    </w:div>
    <w:div w:id="474835524">
      <w:bodyDiv w:val="1"/>
      <w:marLeft w:val="0"/>
      <w:marRight w:val="0"/>
      <w:marTop w:val="0"/>
      <w:marBottom w:val="0"/>
      <w:divBdr>
        <w:top w:val="none" w:sz="0" w:space="0" w:color="auto"/>
        <w:left w:val="none" w:sz="0" w:space="0" w:color="auto"/>
        <w:bottom w:val="none" w:sz="0" w:space="0" w:color="auto"/>
        <w:right w:val="none" w:sz="0" w:space="0" w:color="auto"/>
      </w:divBdr>
    </w:div>
    <w:div w:id="568419199">
      <w:bodyDiv w:val="1"/>
      <w:marLeft w:val="0"/>
      <w:marRight w:val="0"/>
      <w:marTop w:val="0"/>
      <w:marBottom w:val="0"/>
      <w:divBdr>
        <w:top w:val="none" w:sz="0" w:space="0" w:color="auto"/>
        <w:left w:val="none" w:sz="0" w:space="0" w:color="auto"/>
        <w:bottom w:val="none" w:sz="0" w:space="0" w:color="auto"/>
        <w:right w:val="none" w:sz="0" w:space="0" w:color="auto"/>
      </w:divBdr>
    </w:div>
    <w:div w:id="661544886">
      <w:bodyDiv w:val="1"/>
      <w:marLeft w:val="0"/>
      <w:marRight w:val="0"/>
      <w:marTop w:val="0"/>
      <w:marBottom w:val="0"/>
      <w:divBdr>
        <w:top w:val="none" w:sz="0" w:space="0" w:color="auto"/>
        <w:left w:val="none" w:sz="0" w:space="0" w:color="auto"/>
        <w:bottom w:val="none" w:sz="0" w:space="0" w:color="auto"/>
        <w:right w:val="none" w:sz="0" w:space="0" w:color="auto"/>
      </w:divBdr>
    </w:div>
    <w:div w:id="666789213">
      <w:bodyDiv w:val="1"/>
      <w:marLeft w:val="0"/>
      <w:marRight w:val="0"/>
      <w:marTop w:val="0"/>
      <w:marBottom w:val="0"/>
      <w:divBdr>
        <w:top w:val="none" w:sz="0" w:space="0" w:color="auto"/>
        <w:left w:val="none" w:sz="0" w:space="0" w:color="auto"/>
        <w:bottom w:val="none" w:sz="0" w:space="0" w:color="auto"/>
        <w:right w:val="none" w:sz="0" w:space="0" w:color="auto"/>
      </w:divBdr>
    </w:div>
    <w:div w:id="670135148">
      <w:bodyDiv w:val="1"/>
      <w:marLeft w:val="0"/>
      <w:marRight w:val="0"/>
      <w:marTop w:val="0"/>
      <w:marBottom w:val="0"/>
      <w:divBdr>
        <w:top w:val="none" w:sz="0" w:space="0" w:color="auto"/>
        <w:left w:val="none" w:sz="0" w:space="0" w:color="auto"/>
        <w:bottom w:val="none" w:sz="0" w:space="0" w:color="auto"/>
        <w:right w:val="none" w:sz="0" w:space="0" w:color="auto"/>
      </w:divBdr>
    </w:div>
    <w:div w:id="675577477">
      <w:bodyDiv w:val="1"/>
      <w:marLeft w:val="0"/>
      <w:marRight w:val="0"/>
      <w:marTop w:val="0"/>
      <w:marBottom w:val="0"/>
      <w:divBdr>
        <w:top w:val="none" w:sz="0" w:space="0" w:color="auto"/>
        <w:left w:val="none" w:sz="0" w:space="0" w:color="auto"/>
        <w:bottom w:val="none" w:sz="0" w:space="0" w:color="auto"/>
        <w:right w:val="none" w:sz="0" w:space="0" w:color="auto"/>
      </w:divBdr>
    </w:div>
    <w:div w:id="695547419">
      <w:bodyDiv w:val="1"/>
      <w:marLeft w:val="0"/>
      <w:marRight w:val="0"/>
      <w:marTop w:val="0"/>
      <w:marBottom w:val="0"/>
      <w:divBdr>
        <w:top w:val="none" w:sz="0" w:space="0" w:color="auto"/>
        <w:left w:val="none" w:sz="0" w:space="0" w:color="auto"/>
        <w:bottom w:val="none" w:sz="0" w:space="0" w:color="auto"/>
        <w:right w:val="none" w:sz="0" w:space="0" w:color="auto"/>
      </w:divBdr>
    </w:div>
    <w:div w:id="696010275">
      <w:bodyDiv w:val="1"/>
      <w:marLeft w:val="0"/>
      <w:marRight w:val="0"/>
      <w:marTop w:val="0"/>
      <w:marBottom w:val="0"/>
      <w:divBdr>
        <w:top w:val="none" w:sz="0" w:space="0" w:color="auto"/>
        <w:left w:val="none" w:sz="0" w:space="0" w:color="auto"/>
        <w:bottom w:val="none" w:sz="0" w:space="0" w:color="auto"/>
        <w:right w:val="none" w:sz="0" w:space="0" w:color="auto"/>
      </w:divBdr>
    </w:div>
    <w:div w:id="698353423">
      <w:bodyDiv w:val="1"/>
      <w:marLeft w:val="0"/>
      <w:marRight w:val="0"/>
      <w:marTop w:val="0"/>
      <w:marBottom w:val="0"/>
      <w:divBdr>
        <w:top w:val="none" w:sz="0" w:space="0" w:color="auto"/>
        <w:left w:val="none" w:sz="0" w:space="0" w:color="auto"/>
        <w:bottom w:val="none" w:sz="0" w:space="0" w:color="auto"/>
        <w:right w:val="none" w:sz="0" w:space="0" w:color="auto"/>
      </w:divBdr>
    </w:div>
    <w:div w:id="717701159">
      <w:bodyDiv w:val="1"/>
      <w:marLeft w:val="0"/>
      <w:marRight w:val="0"/>
      <w:marTop w:val="0"/>
      <w:marBottom w:val="0"/>
      <w:divBdr>
        <w:top w:val="none" w:sz="0" w:space="0" w:color="auto"/>
        <w:left w:val="none" w:sz="0" w:space="0" w:color="auto"/>
        <w:bottom w:val="none" w:sz="0" w:space="0" w:color="auto"/>
        <w:right w:val="none" w:sz="0" w:space="0" w:color="auto"/>
      </w:divBdr>
    </w:div>
    <w:div w:id="730811046">
      <w:bodyDiv w:val="1"/>
      <w:marLeft w:val="0"/>
      <w:marRight w:val="0"/>
      <w:marTop w:val="0"/>
      <w:marBottom w:val="0"/>
      <w:divBdr>
        <w:top w:val="none" w:sz="0" w:space="0" w:color="auto"/>
        <w:left w:val="none" w:sz="0" w:space="0" w:color="auto"/>
        <w:bottom w:val="none" w:sz="0" w:space="0" w:color="auto"/>
        <w:right w:val="none" w:sz="0" w:space="0" w:color="auto"/>
      </w:divBdr>
    </w:div>
    <w:div w:id="750738228">
      <w:bodyDiv w:val="1"/>
      <w:marLeft w:val="0"/>
      <w:marRight w:val="0"/>
      <w:marTop w:val="0"/>
      <w:marBottom w:val="0"/>
      <w:divBdr>
        <w:top w:val="none" w:sz="0" w:space="0" w:color="auto"/>
        <w:left w:val="none" w:sz="0" w:space="0" w:color="auto"/>
        <w:bottom w:val="none" w:sz="0" w:space="0" w:color="auto"/>
        <w:right w:val="none" w:sz="0" w:space="0" w:color="auto"/>
      </w:divBdr>
    </w:div>
    <w:div w:id="800656237">
      <w:bodyDiv w:val="1"/>
      <w:marLeft w:val="0"/>
      <w:marRight w:val="0"/>
      <w:marTop w:val="0"/>
      <w:marBottom w:val="0"/>
      <w:divBdr>
        <w:top w:val="none" w:sz="0" w:space="0" w:color="auto"/>
        <w:left w:val="none" w:sz="0" w:space="0" w:color="auto"/>
        <w:bottom w:val="none" w:sz="0" w:space="0" w:color="auto"/>
        <w:right w:val="none" w:sz="0" w:space="0" w:color="auto"/>
      </w:divBdr>
    </w:div>
    <w:div w:id="888416602">
      <w:bodyDiv w:val="1"/>
      <w:marLeft w:val="0"/>
      <w:marRight w:val="0"/>
      <w:marTop w:val="0"/>
      <w:marBottom w:val="0"/>
      <w:divBdr>
        <w:top w:val="none" w:sz="0" w:space="0" w:color="auto"/>
        <w:left w:val="none" w:sz="0" w:space="0" w:color="auto"/>
        <w:bottom w:val="none" w:sz="0" w:space="0" w:color="auto"/>
        <w:right w:val="none" w:sz="0" w:space="0" w:color="auto"/>
      </w:divBdr>
    </w:div>
    <w:div w:id="986737929">
      <w:bodyDiv w:val="1"/>
      <w:marLeft w:val="0"/>
      <w:marRight w:val="0"/>
      <w:marTop w:val="0"/>
      <w:marBottom w:val="0"/>
      <w:divBdr>
        <w:top w:val="none" w:sz="0" w:space="0" w:color="auto"/>
        <w:left w:val="none" w:sz="0" w:space="0" w:color="auto"/>
        <w:bottom w:val="none" w:sz="0" w:space="0" w:color="auto"/>
        <w:right w:val="none" w:sz="0" w:space="0" w:color="auto"/>
      </w:divBdr>
    </w:div>
    <w:div w:id="1031882823">
      <w:bodyDiv w:val="1"/>
      <w:marLeft w:val="0"/>
      <w:marRight w:val="0"/>
      <w:marTop w:val="0"/>
      <w:marBottom w:val="0"/>
      <w:divBdr>
        <w:top w:val="none" w:sz="0" w:space="0" w:color="auto"/>
        <w:left w:val="none" w:sz="0" w:space="0" w:color="auto"/>
        <w:bottom w:val="none" w:sz="0" w:space="0" w:color="auto"/>
        <w:right w:val="none" w:sz="0" w:space="0" w:color="auto"/>
      </w:divBdr>
    </w:div>
    <w:div w:id="1073743034">
      <w:bodyDiv w:val="1"/>
      <w:marLeft w:val="0"/>
      <w:marRight w:val="0"/>
      <w:marTop w:val="0"/>
      <w:marBottom w:val="0"/>
      <w:divBdr>
        <w:top w:val="none" w:sz="0" w:space="0" w:color="auto"/>
        <w:left w:val="none" w:sz="0" w:space="0" w:color="auto"/>
        <w:bottom w:val="none" w:sz="0" w:space="0" w:color="auto"/>
        <w:right w:val="none" w:sz="0" w:space="0" w:color="auto"/>
      </w:divBdr>
    </w:div>
    <w:div w:id="1101340482">
      <w:bodyDiv w:val="1"/>
      <w:marLeft w:val="0"/>
      <w:marRight w:val="0"/>
      <w:marTop w:val="0"/>
      <w:marBottom w:val="0"/>
      <w:divBdr>
        <w:top w:val="none" w:sz="0" w:space="0" w:color="auto"/>
        <w:left w:val="none" w:sz="0" w:space="0" w:color="auto"/>
        <w:bottom w:val="none" w:sz="0" w:space="0" w:color="auto"/>
        <w:right w:val="none" w:sz="0" w:space="0" w:color="auto"/>
      </w:divBdr>
    </w:div>
    <w:div w:id="1149788912">
      <w:bodyDiv w:val="1"/>
      <w:marLeft w:val="0"/>
      <w:marRight w:val="0"/>
      <w:marTop w:val="0"/>
      <w:marBottom w:val="0"/>
      <w:divBdr>
        <w:top w:val="none" w:sz="0" w:space="0" w:color="auto"/>
        <w:left w:val="none" w:sz="0" w:space="0" w:color="auto"/>
        <w:bottom w:val="none" w:sz="0" w:space="0" w:color="auto"/>
        <w:right w:val="none" w:sz="0" w:space="0" w:color="auto"/>
      </w:divBdr>
    </w:div>
    <w:div w:id="1297448713">
      <w:bodyDiv w:val="1"/>
      <w:marLeft w:val="0"/>
      <w:marRight w:val="0"/>
      <w:marTop w:val="0"/>
      <w:marBottom w:val="0"/>
      <w:divBdr>
        <w:top w:val="none" w:sz="0" w:space="0" w:color="auto"/>
        <w:left w:val="none" w:sz="0" w:space="0" w:color="auto"/>
        <w:bottom w:val="none" w:sz="0" w:space="0" w:color="auto"/>
        <w:right w:val="none" w:sz="0" w:space="0" w:color="auto"/>
      </w:divBdr>
    </w:div>
    <w:div w:id="1315992582">
      <w:bodyDiv w:val="1"/>
      <w:marLeft w:val="0"/>
      <w:marRight w:val="0"/>
      <w:marTop w:val="0"/>
      <w:marBottom w:val="0"/>
      <w:divBdr>
        <w:top w:val="none" w:sz="0" w:space="0" w:color="auto"/>
        <w:left w:val="none" w:sz="0" w:space="0" w:color="auto"/>
        <w:bottom w:val="none" w:sz="0" w:space="0" w:color="auto"/>
        <w:right w:val="none" w:sz="0" w:space="0" w:color="auto"/>
      </w:divBdr>
      <w:divsChild>
        <w:div w:id="513883925">
          <w:marLeft w:val="0"/>
          <w:marRight w:val="0"/>
          <w:marTop w:val="0"/>
          <w:marBottom w:val="0"/>
          <w:divBdr>
            <w:top w:val="none" w:sz="0" w:space="0" w:color="auto"/>
            <w:left w:val="none" w:sz="0" w:space="0" w:color="auto"/>
            <w:bottom w:val="none" w:sz="0" w:space="0" w:color="auto"/>
            <w:right w:val="none" w:sz="0" w:space="0" w:color="auto"/>
          </w:divBdr>
        </w:div>
        <w:div w:id="910387149">
          <w:marLeft w:val="0"/>
          <w:marRight w:val="0"/>
          <w:marTop w:val="0"/>
          <w:marBottom w:val="0"/>
          <w:divBdr>
            <w:top w:val="none" w:sz="0" w:space="0" w:color="auto"/>
            <w:left w:val="none" w:sz="0" w:space="0" w:color="auto"/>
            <w:bottom w:val="none" w:sz="0" w:space="0" w:color="auto"/>
            <w:right w:val="none" w:sz="0" w:space="0" w:color="auto"/>
          </w:divBdr>
        </w:div>
      </w:divsChild>
    </w:div>
    <w:div w:id="1348484846">
      <w:bodyDiv w:val="1"/>
      <w:marLeft w:val="0"/>
      <w:marRight w:val="0"/>
      <w:marTop w:val="0"/>
      <w:marBottom w:val="0"/>
      <w:divBdr>
        <w:top w:val="none" w:sz="0" w:space="0" w:color="auto"/>
        <w:left w:val="none" w:sz="0" w:space="0" w:color="auto"/>
        <w:bottom w:val="none" w:sz="0" w:space="0" w:color="auto"/>
        <w:right w:val="none" w:sz="0" w:space="0" w:color="auto"/>
      </w:divBdr>
    </w:div>
    <w:div w:id="1405376134">
      <w:bodyDiv w:val="1"/>
      <w:marLeft w:val="0"/>
      <w:marRight w:val="0"/>
      <w:marTop w:val="0"/>
      <w:marBottom w:val="0"/>
      <w:divBdr>
        <w:top w:val="none" w:sz="0" w:space="0" w:color="auto"/>
        <w:left w:val="none" w:sz="0" w:space="0" w:color="auto"/>
        <w:bottom w:val="none" w:sz="0" w:space="0" w:color="auto"/>
        <w:right w:val="none" w:sz="0" w:space="0" w:color="auto"/>
      </w:divBdr>
    </w:div>
    <w:div w:id="1451241792">
      <w:bodyDiv w:val="1"/>
      <w:marLeft w:val="0"/>
      <w:marRight w:val="0"/>
      <w:marTop w:val="0"/>
      <w:marBottom w:val="0"/>
      <w:divBdr>
        <w:top w:val="none" w:sz="0" w:space="0" w:color="auto"/>
        <w:left w:val="none" w:sz="0" w:space="0" w:color="auto"/>
        <w:bottom w:val="none" w:sz="0" w:space="0" w:color="auto"/>
        <w:right w:val="none" w:sz="0" w:space="0" w:color="auto"/>
      </w:divBdr>
    </w:div>
    <w:div w:id="1467744511">
      <w:bodyDiv w:val="1"/>
      <w:marLeft w:val="0"/>
      <w:marRight w:val="0"/>
      <w:marTop w:val="0"/>
      <w:marBottom w:val="0"/>
      <w:divBdr>
        <w:top w:val="none" w:sz="0" w:space="0" w:color="auto"/>
        <w:left w:val="none" w:sz="0" w:space="0" w:color="auto"/>
        <w:bottom w:val="none" w:sz="0" w:space="0" w:color="auto"/>
        <w:right w:val="none" w:sz="0" w:space="0" w:color="auto"/>
      </w:divBdr>
    </w:div>
    <w:div w:id="1514876751">
      <w:bodyDiv w:val="1"/>
      <w:marLeft w:val="0"/>
      <w:marRight w:val="0"/>
      <w:marTop w:val="0"/>
      <w:marBottom w:val="0"/>
      <w:divBdr>
        <w:top w:val="none" w:sz="0" w:space="0" w:color="auto"/>
        <w:left w:val="none" w:sz="0" w:space="0" w:color="auto"/>
        <w:bottom w:val="none" w:sz="0" w:space="0" w:color="auto"/>
        <w:right w:val="none" w:sz="0" w:space="0" w:color="auto"/>
      </w:divBdr>
    </w:div>
    <w:div w:id="1589344623">
      <w:bodyDiv w:val="1"/>
      <w:marLeft w:val="0"/>
      <w:marRight w:val="0"/>
      <w:marTop w:val="0"/>
      <w:marBottom w:val="0"/>
      <w:divBdr>
        <w:top w:val="none" w:sz="0" w:space="0" w:color="auto"/>
        <w:left w:val="none" w:sz="0" w:space="0" w:color="auto"/>
        <w:bottom w:val="none" w:sz="0" w:space="0" w:color="auto"/>
        <w:right w:val="none" w:sz="0" w:space="0" w:color="auto"/>
      </w:divBdr>
    </w:div>
    <w:div w:id="1608543982">
      <w:bodyDiv w:val="1"/>
      <w:marLeft w:val="0"/>
      <w:marRight w:val="0"/>
      <w:marTop w:val="0"/>
      <w:marBottom w:val="0"/>
      <w:divBdr>
        <w:top w:val="none" w:sz="0" w:space="0" w:color="auto"/>
        <w:left w:val="none" w:sz="0" w:space="0" w:color="auto"/>
        <w:bottom w:val="none" w:sz="0" w:space="0" w:color="auto"/>
        <w:right w:val="none" w:sz="0" w:space="0" w:color="auto"/>
      </w:divBdr>
    </w:div>
    <w:div w:id="1616672080">
      <w:bodyDiv w:val="1"/>
      <w:marLeft w:val="0"/>
      <w:marRight w:val="0"/>
      <w:marTop w:val="0"/>
      <w:marBottom w:val="0"/>
      <w:divBdr>
        <w:top w:val="none" w:sz="0" w:space="0" w:color="auto"/>
        <w:left w:val="none" w:sz="0" w:space="0" w:color="auto"/>
        <w:bottom w:val="none" w:sz="0" w:space="0" w:color="auto"/>
        <w:right w:val="none" w:sz="0" w:space="0" w:color="auto"/>
      </w:divBdr>
    </w:div>
    <w:div w:id="1643463173">
      <w:bodyDiv w:val="1"/>
      <w:marLeft w:val="0"/>
      <w:marRight w:val="0"/>
      <w:marTop w:val="0"/>
      <w:marBottom w:val="0"/>
      <w:divBdr>
        <w:top w:val="none" w:sz="0" w:space="0" w:color="auto"/>
        <w:left w:val="none" w:sz="0" w:space="0" w:color="auto"/>
        <w:bottom w:val="none" w:sz="0" w:space="0" w:color="auto"/>
        <w:right w:val="none" w:sz="0" w:space="0" w:color="auto"/>
      </w:divBdr>
    </w:div>
    <w:div w:id="1655330660">
      <w:bodyDiv w:val="1"/>
      <w:marLeft w:val="0"/>
      <w:marRight w:val="0"/>
      <w:marTop w:val="0"/>
      <w:marBottom w:val="0"/>
      <w:divBdr>
        <w:top w:val="none" w:sz="0" w:space="0" w:color="auto"/>
        <w:left w:val="none" w:sz="0" w:space="0" w:color="auto"/>
        <w:bottom w:val="none" w:sz="0" w:space="0" w:color="auto"/>
        <w:right w:val="none" w:sz="0" w:space="0" w:color="auto"/>
      </w:divBdr>
    </w:div>
    <w:div w:id="1795097581">
      <w:bodyDiv w:val="1"/>
      <w:marLeft w:val="0"/>
      <w:marRight w:val="0"/>
      <w:marTop w:val="0"/>
      <w:marBottom w:val="0"/>
      <w:divBdr>
        <w:top w:val="none" w:sz="0" w:space="0" w:color="auto"/>
        <w:left w:val="none" w:sz="0" w:space="0" w:color="auto"/>
        <w:bottom w:val="none" w:sz="0" w:space="0" w:color="auto"/>
        <w:right w:val="none" w:sz="0" w:space="0" w:color="auto"/>
      </w:divBdr>
    </w:div>
    <w:div w:id="1796633122">
      <w:bodyDiv w:val="1"/>
      <w:marLeft w:val="0"/>
      <w:marRight w:val="0"/>
      <w:marTop w:val="0"/>
      <w:marBottom w:val="0"/>
      <w:divBdr>
        <w:top w:val="none" w:sz="0" w:space="0" w:color="auto"/>
        <w:left w:val="none" w:sz="0" w:space="0" w:color="auto"/>
        <w:bottom w:val="none" w:sz="0" w:space="0" w:color="auto"/>
        <w:right w:val="none" w:sz="0" w:space="0" w:color="auto"/>
      </w:divBdr>
    </w:div>
    <w:div w:id="1806656639">
      <w:bodyDiv w:val="1"/>
      <w:marLeft w:val="0"/>
      <w:marRight w:val="0"/>
      <w:marTop w:val="0"/>
      <w:marBottom w:val="0"/>
      <w:divBdr>
        <w:top w:val="none" w:sz="0" w:space="0" w:color="auto"/>
        <w:left w:val="none" w:sz="0" w:space="0" w:color="auto"/>
        <w:bottom w:val="none" w:sz="0" w:space="0" w:color="auto"/>
        <w:right w:val="none" w:sz="0" w:space="0" w:color="auto"/>
      </w:divBdr>
      <w:divsChild>
        <w:div w:id="537397971">
          <w:marLeft w:val="0"/>
          <w:marRight w:val="0"/>
          <w:marTop w:val="0"/>
          <w:marBottom w:val="0"/>
          <w:divBdr>
            <w:top w:val="none" w:sz="0" w:space="0" w:color="auto"/>
            <w:left w:val="none" w:sz="0" w:space="0" w:color="auto"/>
            <w:bottom w:val="none" w:sz="0" w:space="0" w:color="auto"/>
            <w:right w:val="none" w:sz="0" w:space="0" w:color="auto"/>
          </w:divBdr>
          <w:divsChild>
            <w:div w:id="1108156776">
              <w:marLeft w:val="0"/>
              <w:marRight w:val="0"/>
              <w:marTop w:val="0"/>
              <w:marBottom w:val="0"/>
              <w:divBdr>
                <w:top w:val="none" w:sz="0" w:space="0" w:color="auto"/>
                <w:left w:val="none" w:sz="0" w:space="0" w:color="auto"/>
                <w:bottom w:val="none" w:sz="0" w:space="0" w:color="auto"/>
                <w:right w:val="none" w:sz="0" w:space="0" w:color="auto"/>
              </w:divBdr>
              <w:divsChild>
                <w:div w:id="1921019883">
                  <w:marLeft w:val="0"/>
                  <w:marRight w:val="0"/>
                  <w:marTop w:val="0"/>
                  <w:marBottom w:val="0"/>
                  <w:divBdr>
                    <w:top w:val="none" w:sz="0" w:space="0" w:color="auto"/>
                    <w:left w:val="none" w:sz="0" w:space="0" w:color="auto"/>
                    <w:bottom w:val="none" w:sz="0" w:space="0" w:color="auto"/>
                    <w:right w:val="none" w:sz="0" w:space="0" w:color="auto"/>
                  </w:divBdr>
                  <w:divsChild>
                    <w:div w:id="1446580208">
                      <w:marLeft w:val="0"/>
                      <w:marRight w:val="0"/>
                      <w:marTop w:val="0"/>
                      <w:marBottom w:val="0"/>
                      <w:divBdr>
                        <w:top w:val="none" w:sz="0" w:space="0" w:color="auto"/>
                        <w:left w:val="none" w:sz="0" w:space="0" w:color="auto"/>
                        <w:bottom w:val="none" w:sz="0" w:space="0" w:color="auto"/>
                        <w:right w:val="none" w:sz="0" w:space="0" w:color="auto"/>
                      </w:divBdr>
                      <w:divsChild>
                        <w:div w:id="1948661175">
                          <w:marLeft w:val="0"/>
                          <w:marRight w:val="0"/>
                          <w:marTop w:val="0"/>
                          <w:marBottom w:val="0"/>
                          <w:divBdr>
                            <w:top w:val="none" w:sz="0" w:space="0" w:color="auto"/>
                            <w:left w:val="none" w:sz="0" w:space="0" w:color="auto"/>
                            <w:bottom w:val="none" w:sz="0" w:space="0" w:color="auto"/>
                            <w:right w:val="none" w:sz="0" w:space="0" w:color="auto"/>
                          </w:divBdr>
                          <w:divsChild>
                            <w:div w:id="100050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119873">
          <w:marLeft w:val="0"/>
          <w:marRight w:val="0"/>
          <w:marTop w:val="0"/>
          <w:marBottom w:val="0"/>
          <w:divBdr>
            <w:top w:val="none" w:sz="0" w:space="0" w:color="auto"/>
            <w:left w:val="none" w:sz="0" w:space="0" w:color="auto"/>
            <w:bottom w:val="none" w:sz="0" w:space="0" w:color="auto"/>
            <w:right w:val="none" w:sz="0" w:space="0" w:color="auto"/>
          </w:divBdr>
          <w:divsChild>
            <w:div w:id="1034382201">
              <w:marLeft w:val="0"/>
              <w:marRight w:val="0"/>
              <w:marTop w:val="0"/>
              <w:marBottom w:val="0"/>
              <w:divBdr>
                <w:top w:val="none" w:sz="0" w:space="0" w:color="auto"/>
                <w:left w:val="none" w:sz="0" w:space="0" w:color="auto"/>
                <w:bottom w:val="none" w:sz="0" w:space="0" w:color="auto"/>
                <w:right w:val="none" w:sz="0" w:space="0" w:color="auto"/>
              </w:divBdr>
              <w:divsChild>
                <w:div w:id="1879708031">
                  <w:marLeft w:val="0"/>
                  <w:marRight w:val="0"/>
                  <w:marTop w:val="0"/>
                  <w:marBottom w:val="0"/>
                  <w:divBdr>
                    <w:top w:val="none" w:sz="0" w:space="0" w:color="auto"/>
                    <w:left w:val="none" w:sz="0" w:space="0" w:color="auto"/>
                    <w:bottom w:val="none" w:sz="0" w:space="0" w:color="auto"/>
                    <w:right w:val="none" w:sz="0" w:space="0" w:color="auto"/>
                  </w:divBdr>
                  <w:divsChild>
                    <w:div w:id="1170682566">
                      <w:marLeft w:val="0"/>
                      <w:marRight w:val="0"/>
                      <w:marTop w:val="0"/>
                      <w:marBottom w:val="0"/>
                      <w:divBdr>
                        <w:top w:val="none" w:sz="0" w:space="0" w:color="auto"/>
                        <w:left w:val="none" w:sz="0" w:space="0" w:color="auto"/>
                        <w:bottom w:val="none" w:sz="0" w:space="0" w:color="auto"/>
                        <w:right w:val="none" w:sz="0" w:space="0" w:color="auto"/>
                      </w:divBdr>
                      <w:divsChild>
                        <w:div w:id="1574703724">
                          <w:marLeft w:val="0"/>
                          <w:marRight w:val="0"/>
                          <w:marTop w:val="0"/>
                          <w:marBottom w:val="0"/>
                          <w:divBdr>
                            <w:top w:val="none" w:sz="0" w:space="0" w:color="auto"/>
                            <w:left w:val="none" w:sz="0" w:space="0" w:color="auto"/>
                            <w:bottom w:val="none" w:sz="0" w:space="0" w:color="auto"/>
                            <w:right w:val="none" w:sz="0" w:space="0" w:color="auto"/>
                          </w:divBdr>
                          <w:divsChild>
                            <w:div w:id="26616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217552">
          <w:marLeft w:val="0"/>
          <w:marRight w:val="0"/>
          <w:marTop w:val="0"/>
          <w:marBottom w:val="0"/>
          <w:divBdr>
            <w:top w:val="none" w:sz="0" w:space="0" w:color="auto"/>
            <w:left w:val="none" w:sz="0" w:space="0" w:color="auto"/>
            <w:bottom w:val="none" w:sz="0" w:space="0" w:color="auto"/>
            <w:right w:val="none" w:sz="0" w:space="0" w:color="auto"/>
          </w:divBdr>
          <w:divsChild>
            <w:div w:id="925000466">
              <w:marLeft w:val="0"/>
              <w:marRight w:val="0"/>
              <w:marTop w:val="0"/>
              <w:marBottom w:val="0"/>
              <w:divBdr>
                <w:top w:val="none" w:sz="0" w:space="0" w:color="auto"/>
                <w:left w:val="none" w:sz="0" w:space="0" w:color="auto"/>
                <w:bottom w:val="none" w:sz="0" w:space="0" w:color="auto"/>
                <w:right w:val="none" w:sz="0" w:space="0" w:color="auto"/>
              </w:divBdr>
              <w:divsChild>
                <w:div w:id="236599795">
                  <w:marLeft w:val="0"/>
                  <w:marRight w:val="0"/>
                  <w:marTop w:val="0"/>
                  <w:marBottom w:val="0"/>
                  <w:divBdr>
                    <w:top w:val="none" w:sz="0" w:space="0" w:color="auto"/>
                    <w:left w:val="none" w:sz="0" w:space="0" w:color="auto"/>
                    <w:bottom w:val="none" w:sz="0" w:space="0" w:color="auto"/>
                    <w:right w:val="none" w:sz="0" w:space="0" w:color="auto"/>
                  </w:divBdr>
                  <w:divsChild>
                    <w:div w:id="487206435">
                      <w:marLeft w:val="0"/>
                      <w:marRight w:val="0"/>
                      <w:marTop w:val="0"/>
                      <w:marBottom w:val="0"/>
                      <w:divBdr>
                        <w:top w:val="none" w:sz="0" w:space="0" w:color="auto"/>
                        <w:left w:val="none" w:sz="0" w:space="0" w:color="auto"/>
                        <w:bottom w:val="none" w:sz="0" w:space="0" w:color="auto"/>
                        <w:right w:val="none" w:sz="0" w:space="0" w:color="auto"/>
                      </w:divBdr>
                      <w:divsChild>
                        <w:div w:id="1015107263">
                          <w:marLeft w:val="0"/>
                          <w:marRight w:val="0"/>
                          <w:marTop w:val="0"/>
                          <w:marBottom w:val="0"/>
                          <w:divBdr>
                            <w:top w:val="none" w:sz="0" w:space="0" w:color="auto"/>
                            <w:left w:val="none" w:sz="0" w:space="0" w:color="auto"/>
                            <w:bottom w:val="none" w:sz="0" w:space="0" w:color="auto"/>
                            <w:right w:val="none" w:sz="0" w:space="0" w:color="auto"/>
                          </w:divBdr>
                          <w:divsChild>
                            <w:div w:id="1456558497">
                              <w:marLeft w:val="0"/>
                              <w:marRight w:val="0"/>
                              <w:marTop w:val="0"/>
                              <w:marBottom w:val="0"/>
                              <w:divBdr>
                                <w:top w:val="none" w:sz="0" w:space="0" w:color="auto"/>
                                <w:left w:val="none" w:sz="0" w:space="0" w:color="auto"/>
                                <w:bottom w:val="none" w:sz="0" w:space="0" w:color="auto"/>
                                <w:right w:val="none" w:sz="0" w:space="0" w:color="auto"/>
                              </w:divBdr>
                              <w:divsChild>
                                <w:div w:id="19175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106383">
          <w:marLeft w:val="0"/>
          <w:marRight w:val="0"/>
          <w:marTop w:val="0"/>
          <w:marBottom w:val="0"/>
          <w:divBdr>
            <w:top w:val="none" w:sz="0" w:space="0" w:color="auto"/>
            <w:left w:val="none" w:sz="0" w:space="0" w:color="auto"/>
            <w:bottom w:val="none" w:sz="0" w:space="0" w:color="auto"/>
            <w:right w:val="none" w:sz="0" w:space="0" w:color="auto"/>
          </w:divBdr>
          <w:divsChild>
            <w:div w:id="1520657911">
              <w:marLeft w:val="0"/>
              <w:marRight w:val="0"/>
              <w:marTop w:val="0"/>
              <w:marBottom w:val="0"/>
              <w:divBdr>
                <w:top w:val="none" w:sz="0" w:space="0" w:color="auto"/>
                <w:left w:val="none" w:sz="0" w:space="0" w:color="auto"/>
                <w:bottom w:val="none" w:sz="0" w:space="0" w:color="auto"/>
                <w:right w:val="none" w:sz="0" w:space="0" w:color="auto"/>
              </w:divBdr>
              <w:divsChild>
                <w:div w:id="1778139770">
                  <w:marLeft w:val="0"/>
                  <w:marRight w:val="0"/>
                  <w:marTop w:val="0"/>
                  <w:marBottom w:val="0"/>
                  <w:divBdr>
                    <w:top w:val="none" w:sz="0" w:space="0" w:color="auto"/>
                    <w:left w:val="none" w:sz="0" w:space="0" w:color="auto"/>
                    <w:bottom w:val="none" w:sz="0" w:space="0" w:color="auto"/>
                    <w:right w:val="none" w:sz="0" w:space="0" w:color="auto"/>
                  </w:divBdr>
                  <w:divsChild>
                    <w:div w:id="605626012">
                      <w:marLeft w:val="0"/>
                      <w:marRight w:val="0"/>
                      <w:marTop w:val="0"/>
                      <w:marBottom w:val="0"/>
                      <w:divBdr>
                        <w:top w:val="none" w:sz="0" w:space="0" w:color="auto"/>
                        <w:left w:val="none" w:sz="0" w:space="0" w:color="auto"/>
                        <w:bottom w:val="none" w:sz="0" w:space="0" w:color="auto"/>
                        <w:right w:val="none" w:sz="0" w:space="0" w:color="auto"/>
                      </w:divBdr>
                      <w:divsChild>
                        <w:div w:id="849181005">
                          <w:marLeft w:val="0"/>
                          <w:marRight w:val="0"/>
                          <w:marTop w:val="0"/>
                          <w:marBottom w:val="0"/>
                          <w:divBdr>
                            <w:top w:val="none" w:sz="0" w:space="0" w:color="auto"/>
                            <w:left w:val="none" w:sz="0" w:space="0" w:color="auto"/>
                            <w:bottom w:val="none" w:sz="0" w:space="0" w:color="auto"/>
                            <w:right w:val="none" w:sz="0" w:space="0" w:color="auto"/>
                          </w:divBdr>
                          <w:divsChild>
                            <w:div w:id="1770806960">
                              <w:marLeft w:val="0"/>
                              <w:marRight w:val="0"/>
                              <w:marTop w:val="0"/>
                              <w:marBottom w:val="0"/>
                              <w:divBdr>
                                <w:top w:val="none" w:sz="0" w:space="0" w:color="auto"/>
                                <w:left w:val="none" w:sz="0" w:space="0" w:color="auto"/>
                                <w:bottom w:val="none" w:sz="0" w:space="0" w:color="auto"/>
                                <w:right w:val="none" w:sz="0" w:space="0" w:color="auto"/>
                              </w:divBdr>
                              <w:divsChild>
                                <w:div w:id="11398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589849">
      <w:bodyDiv w:val="1"/>
      <w:marLeft w:val="0"/>
      <w:marRight w:val="0"/>
      <w:marTop w:val="0"/>
      <w:marBottom w:val="0"/>
      <w:divBdr>
        <w:top w:val="none" w:sz="0" w:space="0" w:color="auto"/>
        <w:left w:val="none" w:sz="0" w:space="0" w:color="auto"/>
        <w:bottom w:val="none" w:sz="0" w:space="0" w:color="auto"/>
        <w:right w:val="none" w:sz="0" w:space="0" w:color="auto"/>
      </w:divBdr>
    </w:div>
    <w:div w:id="1926456426">
      <w:bodyDiv w:val="1"/>
      <w:marLeft w:val="0"/>
      <w:marRight w:val="0"/>
      <w:marTop w:val="0"/>
      <w:marBottom w:val="0"/>
      <w:divBdr>
        <w:top w:val="none" w:sz="0" w:space="0" w:color="auto"/>
        <w:left w:val="none" w:sz="0" w:space="0" w:color="auto"/>
        <w:bottom w:val="none" w:sz="0" w:space="0" w:color="auto"/>
        <w:right w:val="none" w:sz="0" w:space="0" w:color="auto"/>
      </w:divBdr>
    </w:div>
    <w:div w:id="2042896049">
      <w:bodyDiv w:val="1"/>
      <w:marLeft w:val="0"/>
      <w:marRight w:val="0"/>
      <w:marTop w:val="0"/>
      <w:marBottom w:val="0"/>
      <w:divBdr>
        <w:top w:val="none" w:sz="0" w:space="0" w:color="auto"/>
        <w:left w:val="none" w:sz="0" w:space="0" w:color="auto"/>
        <w:bottom w:val="none" w:sz="0" w:space="0" w:color="auto"/>
        <w:right w:val="none" w:sz="0" w:space="0" w:color="auto"/>
      </w:divBdr>
    </w:div>
    <w:div w:id="207665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en/doc_details.jsp?doc_id=649615" TargetMode="External"/><Relationship Id="rId21" Type="http://schemas.openxmlformats.org/officeDocument/2006/relationships/hyperlink" Target="https://www.wipo.int/meetings/en/doc_details.jsp?doc_id=651788" TargetMode="External"/><Relationship Id="rId42" Type="http://schemas.openxmlformats.org/officeDocument/2006/relationships/hyperlink" Target="https://www.wipo.int/meetings/en/doc_details.jsp?doc_id=649491" TargetMode="External"/><Relationship Id="rId47" Type="http://schemas.openxmlformats.org/officeDocument/2006/relationships/hyperlink" Target="https://www.wipo.int/meetings/en/doc_details.jsp?doc_id=651639" TargetMode="External"/><Relationship Id="rId63" Type="http://schemas.openxmlformats.org/officeDocument/2006/relationships/hyperlink" Target="https://www.wipo.int/meetings/en/doc_details.jsp?doc_id=651145" TargetMode="External"/><Relationship Id="rId68" Type="http://schemas.openxmlformats.org/officeDocument/2006/relationships/hyperlink" Target="https://www.wipo.int/meetings/en/doc_details.jsp?doc_id=652324" TargetMode="External"/><Relationship Id="rId16" Type="http://schemas.openxmlformats.org/officeDocument/2006/relationships/hyperlink" Target="https://www.wipo.int/meetings/en/doc_details.jsp?doc_id=648666" TargetMode="External"/><Relationship Id="rId11" Type="http://schemas.openxmlformats.org/officeDocument/2006/relationships/footnotes" Target="footnotes.xml"/><Relationship Id="rId24" Type="http://schemas.openxmlformats.org/officeDocument/2006/relationships/hyperlink" Target="https://www.wipo.int/meetings/en/doc_details.jsp?doc_id=650352" TargetMode="External"/><Relationship Id="rId32" Type="http://schemas.openxmlformats.org/officeDocument/2006/relationships/hyperlink" Target="https://www.wipo.int/meetings/en/doc_details.jsp?doc_id=649482" TargetMode="External"/><Relationship Id="rId37" Type="http://schemas.openxmlformats.org/officeDocument/2006/relationships/hyperlink" Target="https://www.wipo.int/meetings/en/doc_details.jsp?doc_id=648951" TargetMode="External"/><Relationship Id="rId40" Type="http://schemas.openxmlformats.org/officeDocument/2006/relationships/hyperlink" Target="https://www.wipo.int/meetings/en/doc_details.jsp?doc_id=651453" TargetMode="External"/><Relationship Id="rId45" Type="http://schemas.openxmlformats.org/officeDocument/2006/relationships/hyperlink" Target="https://www.wipo.int/meetings/en/doc_details.jsp?doc_id=651052" TargetMode="External"/><Relationship Id="rId53" Type="http://schemas.openxmlformats.org/officeDocument/2006/relationships/hyperlink" Target="https://www.wipo.int/meetings/en/doc_details.jsp?doc_id=652213" TargetMode="External"/><Relationship Id="rId58" Type="http://schemas.openxmlformats.org/officeDocument/2006/relationships/hyperlink" Target="https://www.wipo.int/meetings/en/doc_details.jsp?doc_id=649615" TargetMode="External"/><Relationship Id="rId66" Type="http://schemas.openxmlformats.org/officeDocument/2006/relationships/hyperlink" Target="https://www.wipo.int/meetings/en/doc_details.jsp?doc_id=651145" TargetMode="External"/><Relationship Id="rId74" Type="http://schemas.openxmlformats.org/officeDocument/2006/relationships/hyperlink" Target="https://www.wipo.int/edocs/mdocs/cws/en/cws_13/cws_13_31_rev_2.pdf" TargetMode="External"/><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s://www.wipo.int/meetings/en/doc_details.jsp?doc_id=652266" TargetMode="External"/><Relationship Id="rId19" Type="http://schemas.openxmlformats.org/officeDocument/2006/relationships/hyperlink" Target="https://www.wipo.int/standards/en/part_07.html" TargetMode="External"/><Relationship Id="rId14" Type="http://schemas.openxmlformats.org/officeDocument/2006/relationships/hyperlink" Target="https://www.wipo.int/meetings/en/doc_details.jsp?doc_id=652046" TargetMode="External"/><Relationship Id="rId22" Type="http://schemas.openxmlformats.org/officeDocument/2006/relationships/hyperlink" Target="https://www.wipo.int/meetings/en/doc_details.jsp?doc_id=651788" TargetMode="External"/><Relationship Id="rId27" Type="http://schemas.openxmlformats.org/officeDocument/2006/relationships/hyperlink" Target="https://www.wipo.int/meetings/en/doc_details.jsp?doc_id=649576" TargetMode="External"/><Relationship Id="rId30" Type="http://schemas.openxmlformats.org/officeDocument/2006/relationships/hyperlink" Target="https://www.wipo.int/meetings/en/doc_details.jsp?doc_id=651407" TargetMode="External"/><Relationship Id="rId35" Type="http://schemas.openxmlformats.org/officeDocument/2006/relationships/hyperlink" Target="https://www.wipo.int/meetings/en/doc_details.jsp?doc_id=651366" TargetMode="External"/><Relationship Id="rId43" Type="http://schemas.openxmlformats.org/officeDocument/2006/relationships/hyperlink" Target="https://www.wipo.int/meetings/en/doc_details.jsp?doc_id=652354" TargetMode="External"/><Relationship Id="rId48" Type="http://schemas.openxmlformats.org/officeDocument/2006/relationships/hyperlink" Target="https://www.wipo.int/meetings/en/doc_details.jsp?doc_id=649611" TargetMode="External"/><Relationship Id="rId56" Type="http://schemas.openxmlformats.org/officeDocument/2006/relationships/hyperlink" Target="https://www.wipo.int/meetings/en/doc_details.jsp?doc_id=651593" TargetMode="External"/><Relationship Id="rId64" Type="http://schemas.openxmlformats.org/officeDocument/2006/relationships/hyperlink" Target="mailto:cws.mail@wipo.int" TargetMode="External"/><Relationship Id="rId69" Type="http://schemas.openxmlformats.org/officeDocument/2006/relationships/hyperlink" Target="https://www.wipo.int/meetings/en/doc_details.jsp?doc_id=652324" TargetMode="External"/><Relationship Id="rId77"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s://www.wipo.int/meetings/en/doc_details.jsp?doc_id=651638" TargetMode="External"/><Relationship Id="rId72" Type="http://schemas.openxmlformats.org/officeDocument/2006/relationships/hyperlink" Target="https://www.wipo.int/meetings/en/doc_details.jsp?doc_id=650848" TargetMode="External"/><Relationship Id="rId80"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wipo.int/meetings/en/doc_details.jsp?doc_id=649612" TargetMode="External"/><Relationship Id="rId25" Type="http://schemas.openxmlformats.org/officeDocument/2006/relationships/hyperlink" Target="https://www.wipo.int/meetings/en/doc_details.jsp?doc_id=649614" TargetMode="External"/><Relationship Id="rId33" Type="http://schemas.openxmlformats.org/officeDocument/2006/relationships/hyperlink" Target="https://www.wipo.int/meetings/en/doc_details.jsp?doc_id=650053" TargetMode="External"/><Relationship Id="rId38" Type="http://schemas.openxmlformats.org/officeDocument/2006/relationships/hyperlink" Target="https://www.wipo.int/meetings/en/doc_details.jsp?doc_id=651457" TargetMode="External"/><Relationship Id="rId46" Type="http://schemas.openxmlformats.org/officeDocument/2006/relationships/hyperlink" Target="https://www.wipo.int/meetings/en/doc_details.jsp?doc_id=651052" TargetMode="External"/><Relationship Id="rId59" Type="http://schemas.openxmlformats.org/officeDocument/2006/relationships/hyperlink" Target="https://www.wipo.int/meetings/en/doc_details.jsp?doc_id=652266" TargetMode="External"/><Relationship Id="rId67" Type="http://schemas.openxmlformats.org/officeDocument/2006/relationships/hyperlink" Target="https://www.wipo.int/meetings/en/doc_details.jsp?doc_id=649482" TargetMode="External"/><Relationship Id="rId20" Type="http://schemas.openxmlformats.org/officeDocument/2006/relationships/hyperlink" Target="https://www.wipo.int/meetings/en/doc_details.jsp?doc_id=650352" TargetMode="External"/><Relationship Id="rId41" Type="http://schemas.openxmlformats.org/officeDocument/2006/relationships/hyperlink" Target="https://www.wipo.int/meetings/en/doc_details.jsp?doc_id=652325" TargetMode="External"/><Relationship Id="rId54" Type="http://schemas.openxmlformats.org/officeDocument/2006/relationships/hyperlink" Target="https://www.wipo.int/meetings/en/doc_details.jsp?doc_id=650347" TargetMode="External"/><Relationship Id="rId62" Type="http://schemas.openxmlformats.org/officeDocument/2006/relationships/hyperlink" Target="https://www.wipo.int/meetings/en/doc_details.jsp?doc_id=651145" TargetMode="External"/><Relationship Id="rId70" Type="http://schemas.openxmlformats.org/officeDocument/2006/relationships/hyperlink" Target="https://www.wipo.int/meetings/en/doc_details.jsp?doc_id=651453" TargetMode="External"/><Relationship Id="rId75" Type="http://schemas.openxmlformats.org/officeDocument/2006/relationships/hyperlink" Target="https://www.wipo.int/edocs/mdocs/cws/en/cws_13/cws_13_31_rev_2.pdf"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www.wipo.int/en/web/cws/taskforce/members" TargetMode="External"/><Relationship Id="rId23" Type="http://schemas.openxmlformats.org/officeDocument/2006/relationships/hyperlink" Target="https://www.wipo.int/meetings/en/doc_details.jsp?doc_id=651788" TargetMode="External"/><Relationship Id="rId28" Type="http://schemas.openxmlformats.org/officeDocument/2006/relationships/hyperlink" Target="https://www.wipo.int/meetings/en/doc_details.jsp?doc_id=652355" TargetMode="External"/><Relationship Id="rId36" Type="http://schemas.openxmlformats.org/officeDocument/2006/relationships/hyperlink" Target="https://www.wipo.int/meetings/en/doc_details.jsp?doc_id=651638" TargetMode="External"/><Relationship Id="rId49" Type="http://schemas.openxmlformats.org/officeDocument/2006/relationships/hyperlink" Target="https://www.wipo.int/meetings/en/doc_details.jsp?doc_id=652323" TargetMode="External"/><Relationship Id="rId57" Type="http://schemas.openxmlformats.org/officeDocument/2006/relationships/hyperlink" Target="https://www.wipo.int/meetings/en/doc_details.jsp?doc_id=651408" TargetMode="External"/><Relationship Id="rId10" Type="http://schemas.openxmlformats.org/officeDocument/2006/relationships/webSettings" Target="webSettings.xml"/><Relationship Id="rId31" Type="http://schemas.openxmlformats.org/officeDocument/2006/relationships/hyperlink" Target="https://www.wipo.int/meetings/en/doc_details.jsp?doc_id=649293" TargetMode="External"/><Relationship Id="rId44" Type="http://schemas.openxmlformats.org/officeDocument/2006/relationships/hyperlink" Target="https://www.wipo.int/meetings/en/doc_details.jsp?doc_id=649491" TargetMode="External"/><Relationship Id="rId52" Type="http://schemas.openxmlformats.org/officeDocument/2006/relationships/hyperlink" Target="https://www.wipo.int/meetings/en/doc_details.jsp?doc_id=652213" TargetMode="External"/><Relationship Id="rId60" Type="http://schemas.openxmlformats.org/officeDocument/2006/relationships/hyperlink" Target="https://www.wipo.int/meetings/en/doc_details.jsp?doc_id=652266" TargetMode="External"/><Relationship Id="rId65" Type="http://schemas.openxmlformats.org/officeDocument/2006/relationships/hyperlink" Target="https://www.wipo.int/meetings/en/doc_details.jsp?doc_id=651145" TargetMode="External"/><Relationship Id="rId73" Type="http://schemas.openxmlformats.org/officeDocument/2006/relationships/hyperlink" Target="https://www.wipo.int/meetings/en/doc_details.jsp?doc_id=651466" TargetMode="Externa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s://www.wipo.int/meetings/en/doc_details.jsp?doc_id=649613" TargetMode="External"/><Relationship Id="rId39" Type="http://schemas.openxmlformats.org/officeDocument/2006/relationships/hyperlink" Target="https://www.wipo.int/meetings/en/doc_details.jsp?doc_id=652325" TargetMode="External"/><Relationship Id="rId34" Type="http://schemas.openxmlformats.org/officeDocument/2006/relationships/hyperlink" Target="https://www.wipo.int/meetings/en/doc_details.jsp?doc_id=651467" TargetMode="External"/><Relationship Id="rId50" Type="http://schemas.openxmlformats.org/officeDocument/2006/relationships/hyperlink" Target="https://www.wipo.int/meetings/en/doc_details.jsp?doc_id=650664" TargetMode="External"/><Relationship Id="rId55" Type="http://schemas.openxmlformats.org/officeDocument/2006/relationships/hyperlink" Target="https://www.wipo.int/meetings/en/doc_details.jsp?doc_id=650347" TargetMode="External"/><Relationship Id="rId76" Type="http://schemas.openxmlformats.org/officeDocument/2006/relationships/header" Target="header1.xml"/><Relationship Id="rId7" Type="http://schemas.openxmlformats.org/officeDocument/2006/relationships/numbering" Target="numbering.xml"/><Relationship Id="rId71" Type="http://schemas.openxmlformats.org/officeDocument/2006/relationships/hyperlink" Target="https://www.wipo.int/meetings/en/doc_details.jsp?doc_id=651030" TargetMode="External"/><Relationship Id="rId2" Type="http://schemas.openxmlformats.org/officeDocument/2006/relationships/customXml" Target="../customXml/item2.xml"/><Relationship Id="rId29" Type="http://schemas.openxmlformats.org/officeDocument/2006/relationships/hyperlink" Target="https://www.wipo.int/meetings/en/doc_details.jsp?doc_id=649491" TargetMode="External"/></Relationships>
</file>

<file path=word/documenttasks/documenttasks1.xml><?xml version="1.0" encoding="utf-8"?>
<t:Tasks xmlns:t="http://schemas.microsoft.com/office/tasks/2019/documenttasks" xmlns:oel="http://schemas.microsoft.com/office/2019/extlst">
  <t:Task id="{E5587B74-41D2-4A7F-B313-FAB341E17A72}">
    <t:Anchor>
      <t:Comment id="1962005664"/>
    </t:Anchor>
    <t:History>
      <t:Event id="{7EADA9A3-B69B-466C-9E23-DF68078C9D1B}" time="2025-12-14T12:06:56.7Z">
        <t:Attribution userId="S::youngwoo.yun@wipo.int::6f6a7272-8808-4473-88ab-a369042bc668" userProvider="AD" userName="YUN Young-Woo"/>
        <t:Anchor>
          <t:Comment id="375414635"/>
        </t:Anchor>
        <t:Create/>
      </t:Event>
      <t:Event id="{6455882C-A9AA-4788-9FD0-661A13EBB3B7}" time="2025-12-14T12:06:56.7Z">
        <t:Attribution userId="S::youngwoo.yun@wipo.int::6f6a7272-8808-4473-88ab-a369042bc668" userProvider="AD" userName="YUN Young-Woo"/>
        <t:Anchor>
          <t:Comment id="375414635"/>
        </t:Anchor>
        <t:Assign userId="S::erjola.murataj@wipo.int::6a5abe2e-4e0d-46f7-b7aa-f928a4e7c55c" userProvider="AD" userName="MURATAJ Erjola"/>
      </t:Event>
      <t:Event id="{6B5588FE-6139-43B8-8BD2-AAD48A3B1918}" time="2025-12-14T12:06:56.7Z">
        <t:Attribution userId="S::youngwoo.yun@wipo.int::6f6a7272-8808-4473-88ab-a369042bc668" userProvider="AD" userName="YUN Young-Woo"/>
        <t:Anchor>
          <t:Comment id="375414635"/>
        </t:Anchor>
        <t:SetTitle title="@MURATAJ Erjola , please provide XSD2JSON tool context above?"/>
      </t:Event>
      <t:Event id="{8D49D2AE-F729-4F5E-BCF9-0A91BB69F51A}" time="2026-01-29T08:38:37.278Z">
        <t:Attribution userId="S::erjola.murataj@wipo.int::6a5abe2e-4e0d-46f7-b7aa-f928a4e7c55c" userProvider="AD" userName="MURATAJ Erjol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7a99264-aac8-44dd-b14f-8017e78a225a" ContentTypeId="0x01010043A0F979BE30A3469F998CB749C11FBD"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ICSDBFP-360348501-20204</_dlc_DocId>
    <_dlc_DocIdUrl xmlns="ec94eb93-2160-433d-bc9d-10bdc50beb83">
      <Url>https://wipoprod.sharepoint.com/sites/SPS-INT-BFP-ICSD-CWS/_layouts/15/DocIdRedir.aspx?ID=ICSDBFP-360348501-20204</Url>
      <Description>ICSDBFP-360348501-20204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486" ma:contentTypeDescription="" ma:contentTypeScope="" ma:versionID="ca68337bc4fbd4345067438d9fda1d62">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2d21b32c6423789b22df53880a0cae5c"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B88531-D1A1-48B8-B20C-5C323262D858}">
  <ds:schemaRefs>
    <ds:schemaRef ds:uri="Microsoft.SharePoint.Taxonomy.ContentTypeSync"/>
  </ds:schemaRefs>
</ds:datastoreItem>
</file>

<file path=customXml/itemProps2.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3.xml><?xml version="1.0" encoding="utf-8"?>
<ds:datastoreItem xmlns:ds="http://schemas.openxmlformats.org/officeDocument/2006/customXml" ds:itemID="{DB190FEB-C851-4229-BBBD-AA5B3B7AEB29}">
  <ds:schemaRefs>
    <ds:schemaRef ds:uri="http://schemas.microsoft.com/sharepoint/v3/contenttype/forms"/>
  </ds:schemaRefs>
</ds:datastoreItem>
</file>

<file path=customXml/itemProps4.xml><?xml version="1.0" encoding="utf-8"?>
<ds:datastoreItem xmlns:ds="http://schemas.openxmlformats.org/officeDocument/2006/customXml" ds:itemID="{116E9722-0476-45B0-BE1E-DD27B44B66D7}">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5.xml><?xml version="1.0" encoding="utf-8"?>
<ds:datastoreItem xmlns:ds="http://schemas.openxmlformats.org/officeDocument/2006/customXml" ds:itemID="{D4A28350-D98E-459B-8DA8-CF5A858CF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384FB1-44D5-43ED-9DA9-1708C854D0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4245</TotalTime>
  <Pages>1</Pages>
  <Words>15717</Words>
  <Characters>89588</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CWS/13/33 Prov. (English)</vt:lpstr>
    </vt:vector>
  </TitlesOfParts>
  <Company>WIPO</Company>
  <LinksUpToDate>false</LinksUpToDate>
  <CharactersWithSpaces>105095</CharactersWithSpaces>
  <SharedDoc>false</SharedDoc>
  <HLinks>
    <vt:vector size="390" baseType="variant">
      <vt:variant>
        <vt:i4>7667735</vt:i4>
      </vt:variant>
      <vt:variant>
        <vt:i4>632</vt:i4>
      </vt:variant>
      <vt:variant>
        <vt:i4>0</vt:i4>
      </vt:variant>
      <vt:variant>
        <vt:i4>5</vt:i4>
      </vt:variant>
      <vt:variant>
        <vt:lpwstr>https://www.wipo.int/edocs/mdocs/cws/en/cws_13/cws_13_31_rev_2.pdf</vt:lpwstr>
      </vt:variant>
      <vt:variant>
        <vt:lpwstr/>
      </vt:variant>
      <vt:variant>
        <vt:i4>7667735</vt:i4>
      </vt:variant>
      <vt:variant>
        <vt:i4>623</vt:i4>
      </vt:variant>
      <vt:variant>
        <vt:i4>0</vt:i4>
      </vt:variant>
      <vt:variant>
        <vt:i4>5</vt:i4>
      </vt:variant>
      <vt:variant>
        <vt:lpwstr>https://www.wipo.int/edocs/mdocs/cws/en/cws_13/cws_13_31_rev_2.pdf</vt:lpwstr>
      </vt:variant>
      <vt:variant>
        <vt:lpwstr/>
      </vt:variant>
      <vt:variant>
        <vt:i4>6750257</vt:i4>
      </vt:variant>
      <vt:variant>
        <vt:i4>610</vt:i4>
      </vt:variant>
      <vt:variant>
        <vt:i4>0</vt:i4>
      </vt:variant>
      <vt:variant>
        <vt:i4>5</vt:i4>
      </vt:variant>
      <vt:variant>
        <vt:lpwstr>https://www.wipo.int/meetings/en/doc_details.jsp?doc_id=651466</vt:lpwstr>
      </vt:variant>
      <vt:variant>
        <vt:lpwstr/>
      </vt:variant>
      <vt:variant>
        <vt:i4>6619186</vt:i4>
      </vt:variant>
      <vt:variant>
        <vt:i4>597</vt:i4>
      </vt:variant>
      <vt:variant>
        <vt:i4>0</vt:i4>
      </vt:variant>
      <vt:variant>
        <vt:i4>5</vt:i4>
      </vt:variant>
      <vt:variant>
        <vt:lpwstr>https://www.wipo.int/meetings/en/doc_details.jsp?doc_id=650848</vt:lpwstr>
      </vt:variant>
      <vt:variant>
        <vt:lpwstr/>
      </vt:variant>
      <vt:variant>
        <vt:i4>6619188</vt:i4>
      </vt:variant>
      <vt:variant>
        <vt:i4>578</vt:i4>
      </vt:variant>
      <vt:variant>
        <vt:i4>0</vt:i4>
      </vt:variant>
      <vt:variant>
        <vt:i4>5</vt:i4>
      </vt:variant>
      <vt:variant>
        <vt:lpwstr>https://www.wipo.int/meetings/en/doc_details.jsp?doc_id=651030</vt:lpwstr>
      </vt:variant>
      <vt:variant>
        <vt:lpwstr/>
      </vt:variant>
      <vt:variant>
        <vt:i4>6422578</vt:i4>
      </vt:variant>
      <vt:variant>
        <vt:i4>559</vt:i4>
      </vt:variant>
      <vt:variant>
        <vt:i4>0</vt:i4>
      </vt:variant>
      <vt:variant>
        <vt:i4>5</vt:i4>
      </vt:variant>
      <vt:variant>
        <vt:lpwstr>https://www.wipo.int/meetings/en/doc_details.jsp?doc_id=651453</vt:lpwstr>
      </vt:variant>
      <vt:variant>
        <vt:lpwstr/>
      </vt:variant>
      <vt:variant>
        <vt:i4>6422582</vt:i4>
      </vt:variant>
      <vt:variant>
        <vt:i4>546</vt:i4>
      </vt:variant>
      <vt:variant>
        <vt:i4>0</vt:i4>
      </vt:variant>
      <vt:variant>
        <vt:i4>5</vt:i4>
      </vt:variant>
      <vt:variant>
        <vt:lpwstr>https://www.wipo.int/meetings/en/doc_details.jsp?doc_id=652324</vt:lpwstr>
      </vt:variant>
      <vt:variant>
        <vt:lpwstr/>
      </vt:variant>
      <vt:variant>
        <vt:i4>6422582</vt:i4>
      </vt:variant>
      <vt:variant>
        <vt:i4>535</vt:i4>
      </vt:variant>
      <vt:variant>
        <vt:i4>0</vt:i4>
      </vt:variant>
      <vt:variant>
        <vt:i4>5</vt:i4>
      </vt:variant>
      <vt:variant>
        <vt:lpwstr>https://www.wipo.int/meetings/en/doc_details.jsp?doc_id=652324</vt:lpwstr>
      </vt:variant>
      <vt:variant>
        <vt:lpwstr/>
      </vt:variant>
      <vt:variant>
        <vt:i4>6422583</vt:i4>
      </vt:variant>
      <vt:variant>
        <vt:i4>532</vt:i4>
      </vt:variant>
      <vt:variant>
        <vt:i4>0</vt:i4>
      </vt:variant>
      <vt:variant>
        <vt:i4>5</vt:i4>
      </vt:variant>
      <vt:variant>
        <vt:lpwstr>https://www.wipo.int/meetings/en/doc_details.jsp?doc_id=649482</vt:lpwstr>
      </vt:variant>
      <vt:variant>
        <vt:lpwstr/>
      </vt:variant>
      <vt:variant>
        <vt:i4>6357043</vt:i4>
      </vt:variant>
      <vt:variant>
        <vt:i4>527</vt:i4>
      </vt:variant>
      <vt:variant>
        <vt:i4>0</vt:i4>
      </vt:variant>
      <vt:variant>
        <vt:i4>5</vt:i4>
      </vt:variant>
      <vt:variant>
        <vt:lpwstr>https://www.wipo.int/meetings/en/doc_details.jsp?doc_id=651145</vt:lpwstr>
      </vt:variant>
      <vt:variant>
        <vt:lpwstr/>
      </vt:variant>
      <vt:variant>
        <vt:i4>6357043</vt:i4>
      </vt:variant>
      <vt:variant>
        <vt:i4>522</vt:i4>
      </vt:variant>
      <vt:variant>
        <vt:i4>0</vt:i4>
      </vt:variant>
      <vt:variant>
        <vt:i4>5</vt:i4>
      </vt:variant>
      <vt:variant>
        <vt:lpwstr>https://www.wipo.int/meetings/en/doc_details.jsp?doc_id=651145</vt:lpwstr>
      </vt:variant>
      <vt:variant>
        <vt:lpwstr/>
      </vt:variant>
      <vt:variant>
        <vt:i4>2949209</vt:i4>
      </vt:variant>
      <vt:variant>
        <vt:i4>517</vt:i4>
      </vt:variant>
      <vt:variant>
        <vt:i4>0</vt:i4>
      </vt:variant>
      <vt:variant>
        <vt:i4>5</vt:i4>
      </vt:variant>
      <vt:variant>
        <vt:lpwstr>mailto:cws.mail@wipo.int</vt:lpwstr>
      </vt:variant>
      <vt:variant>
        <vt:lpwstr/>
      </vt:variant>
      <vt:variant>
        <vt:i4>6357043</vt:i4>
      </vt:variant>
      <vt:variant>
        <vt:i4>510</vt:i4>
      </vt:variant>
      <vt:variant>
        <vt:i4>0</vt:i4>
      </vt:variant>
      <vt:variant>
        <vt:i4>5</vt:i4>
      </vt:variant>
      <vt:variant>
        <vt:lpwstr>https://www.wipo.int/meetings/en/doc_details.jsp?doc_id=651145</vt:lpwstr>
      </vt:variant>
      <vt:variant>
        <vt:lpwstr/>
      </vt:variant>
      <vt:variant>
        <vt:i4>6357042</vt:i4>
      </vt:variant>
      <vt:variant>
        <vt:i4>505</vt:i4>
      </vt:variant>
      <vt:variant>
        <vt:i4>0</vt:i4>
      </vt:variant>
      <vt:variant>
        <vt:i4>5</vt:i4>
      </vt:variant>
      <vt:variant>
        <vt:lpwstr>https://www.wipo.int/meetings/en/doc_details.jsp?doc_id=652266</vt:lpwstr>
      </vt:variant>
      <vt:variant>
        <vt:lpwstr/>
      </vt:variant>
      <vt:variant>
        <vt:i4>6357042</vt:i4>
      </vt:variant>
      <vt:variant>
        <vt:i4>500</vt:i4>
      </vt:variant>
      <vt:variant>
        <vt:i4>0</vt:i4>
      </vt:variant>
      <vt:variant>
        <vt:i4>5</vt:i4>
      </vt:variant>
      <vt:variant>
        <vt:lpwstr>https://www.wipo.int/meetings/en/doc_details.jsp?doc_id=652266</vt:lpwstr>
      </vt:variant>
      <vt:variant>
        <vt:lpwstr/>
      </vt:variant>
      <vt:variant>
        <vt:i4>6357042</vt:i4>
      </vt:variant>
      <vt:variant>
        <vt:i4>491</vt:i4>
      </vt:variant>
      <vt:variant>
        <vt:i4>0</vt:i4>
      </vt:variant>
      <vt:variant>
        <vt:i4>5</vt:i4>
      </vt:variant>
      <vt:variant>
        <vt:lpwstr>https://www.wipo.int/meetings/en/doc_details.jsp?doc_id=652266</vt:lpwstr>
      </vt:variant>
      <vt:variant>
        <vt:lpwstr/>
      </vt:variant>
      <vt:variant>
        <vt:i4>6750270</vt:i4>
      </vt:variant>
      <vt:variant>
        <vt:i4>488</vt:i4>
      </vt:variant>
      <vt:variant>
        <vt:i4>0</vt:i4>
      </vt:variant>
      <vt:variant>
        <vt:i4>5</vt:i4>
      </vt:variant>
      <vt:variant>
        <vt:lpwstr>https://www.wipo.int/meetings/en/doc_details.jsp?doc_id=649615</vt:lpwstr>
      </vt:variant>
      <vt:variant>
        <vt:lpwstr/>
      </vt:variant>
      <vt:variant>
        <vt:i4>6881335</vt:i4>
      </vt:variant>
      <vt:variant>
        <vt:i4>473</vt:i4>
      </vt:variant>
      <vt:variant>
        <vt:i4>0</vt:i4>
      </vt:variant>
      <vt:variant>
        <vt:i4>5</vt:i4>
      </vt:variant>
      <vt:variant>
        <vt:lpwstr>https://www.wipo.int/meetings/en/doc_details.jsp?doc_id=651408</vt:lpwstr>
      </vt:variant>
      <vt:variant>
        <vt:lpwstr/>
      </vt:variant>
      <vt:variant>
        <vt:i4>6488126</vt:i4>
      </vt:variant>
      <vt:variant>
        <vt:i4>440</vt:i4>
      </vt:variant>
      <vt:variant>
        <vt:i4>0</vt:i4>
      </vt:variant>
      <vt:variant>
        <vt:i4>5</vt:i4>
      </vt:variant>
      <vt:variant>
        <vt:lpwstr>https://www.wipo.int/meetings/en/doc_details.jsp?doc_id=651593</vt:lpwstr>
      </vt:variant>
      <vt:variant>
        <vt:lpwstr/>
      </vt:variant>
      <vt:variant>
        <vt:i4>6357042</vt:i4>
      </vt:variant>
      <vt:variant>
        <vt:i4>433</vt:i4>
      </vt:variant>
      <vt:variant>
        <vt:i4>0</vt:i4>
      </vt:variant>
      <vt:variant>
        <vt:i4>5</vt:i4>
      </vt:variant>
      <vt:variant>
        <vt:lpwstr>https://www.wipo.int/meetings/en/doc_details.jsp?doc_id=650347</vt:lpwstr>
      </vt:variant>
      <vt:variant>
        <vt:lpwstr/>
      </vt:variant>
      <vt:variant>
        <vt:i4>6357042</vt:i4>
      </vt:variant>
      <vt:variant>
        <vt:i4>424</vt:i4>
      </vt:variant>
      <vt:variant>
        <vt:i4>0</vt:i4>
      </vt:variant>
      <vt:variant>
        <vt:i4>5</vt:i4>
      </vt:variant>
      <vt:variant>
        <vt:lpwstr>https://www.wipo.int/meetings/en/doc_details.jsp?doc_id=650347</vt:lpwstr>
      </vt:variant>
      <vt:variant>
        <vt:lpwstr/>
      </vt:variant>
      <vt:variant>
        <vt:i4>6553653</vt:i4>
      </vt:variant>
      <vt:variant>
        <vt:i4>381</vt:i4>
      </vt:variant>
      <vt:variant>
        <vt:i4>0</vt:i4>
      </vt:variant>
      <vt:variant>
        <vt:i4>5</vt:i4>
      </vt:variant>
      <vt:variant>
        <vt:lpwstr>https://www.wipo.int/meetings/en/doc_details.jsp?doc_id=652213</vt:lpwstr>
      </vt:variant>
      <vt:variant>
        <vt:lpwstr/>
      </vt:variant>
      <vt:variant>
        <vt:i4>6553653</vt:i4>
      </vt:variant>
      <vt:variant>
        <vt:i4>370</vt:i4>
      </vt:variant>
      <vt:variant>
        <vt:i4>0</vt:i4>
      </vt:variant>
      <vt:variant>
        <vt:i4>5</vt:i4>
      </vt:variant>
      <vt:variant>
        <vt:lpwstr>https://www.wipo.int/meetings/en/doc_details.jsp?doc_id=652213</vt:lpwstr>
      </vt:variant>
      <vt:variant>
        <vt:lpwstr/>
      </vt:variant>
      <vt:variant>
        <vt:i4>7012404</vt:i4>
      </vt:variant>
      <vt:variant>
        <vt:i4>367</vt:i4>
      </vt:variant>
      <vt:variant>
        <vt:i4>0</vt:i4>
      </vt:variant>
      <vt:variant>
        <vt:i4>5</vt:i4>
      </vt:variant>
      <vt:variant>
        <vt:lpwstr>https://www.wipo.int/meetings/en/doc_details.jsp?doc_id=651638</vt:lpwstr>
      </vt:variant>
      <vt:variant>
        <vt:lpwstr/>
      </vt:variant>
      <vt:variant>
        <vt:i4>6750256</vt:i4>
      </vt:variant>
      <vt:variant>
        <vt:i4>356</vt:i4>
      </vt:variant>
      <vt:variant>
        <vt:i4>0</vt:i4>
      </vt:variant>
      <vt:variant>
        <vt:i4>5</vt:i4>
      </vt:variant>
      <vt:variant>
        <vt:lpwstr>https://www.wipo.int/meetings/en/doc_details.jsp?doc_id=650664</vt:lpwstr>
      </vt:variant>
      <vt:variant>
        <vt:lpwstr/>
      </vt:variant>
      <vt:variant>
        <vt:i4>6619190</vt:i4>
      </vt:variant>
      <vt:variant>
        <vt:i4>339</vt:i4>
      </vt:variant>
      <vt:variant>
        <vt:i4>0</vt:i4>
      </vt:variant>
      <vt:variant>
        <vt:i4>5</vt:i4>
      </vt:variant>
      <vt:variant>
        <vt:lpwstr>https://www.wipo.int/meetings/en/doc_details.jsp?doc_id=652323</vt:lpwstr>
      </vt:variant>
      <vt:variant>
        <vt:lpwstr/>
      </vt:variant>
      <vt:variant>
        <vt:i4>6488126</vt:i4>
      </vt:variant>
      <vt:variant>
        <vt:i4>336</vt:i4>
      </vt:variant>
      <vt:variant>
        <vt:i4>0</vt:i4>
      </vt:variant>
      <vt:variant>
        <vt:i4>5</vt:i4>
      </vt:variant>
      <vt:variant>
        <vt:lpwstr>https://www.wipo.int/meetings/en/doc_details.jsp?doc_id=649611</vt:lpwstr>
      </vt:variant>
      <vt:variant>
        <vt:lpwstr/>
      </vt:variant>
      <vt:variant>
        <vt:i4>6946868</vt:i4>
      </vt:variant>
      <vt:variant>
        <vt:i4>325</vt:i4>
      </vt:variant>
      <vt:variant>
        <vt:i4>0</vt:i4>
      </vt:variant>
      <vt:variant>
        <vt:i4>5</vt:i4>
      </vt:variant>
      <vt:variant>
        <vt:lpwstr>https://www.wipo.int/meetings/en/doc_details.jsp?doc_id=651639</vt:lpwstr>
      </vt:variant>
      <vt:variant>
        <vt:lpwstr/>
      </vt:variant>
      <vt:variant>
        <vt:i4>6750258</vt:i4>
      </vt:variant>
      <vt:variant>
        <vt:i4>318</vt:i4>
      </vt:variant>
      <vt:variant>
        <vt:i4>0</vt:i4>
      </vt:variant>
      <vt:variant>
        <vt:i4>5</vt:i4>
      </vt:variant>
      <vt:variant>
        <vt:lpwstr>https://www.wipo.int/meetings/en/doc_details.jsp?doc_id=651052</vt:lpwstr>
      </vt:variant>
      <vt:variant>
        <vt:lpwstr/>
      </vt:variant>
      <vt:variant>
        <vt:i4>6750258</vt:i4>
      </vt:variant>
      <vt:variant>
        <vt:i4>305</vt:i4>
      </vt:variant>
      <vt:variant>
        <vt:i4>0</vt:i4>
      </vt:variant>
      <vt:variant>
        <vt:i4>5</vt:i4>
      </vt:variant>
      <vt:variant>
        <vt:lpwstr>https://www.wipo.int/meetings/en/doc_details.jsp?doc_id=651052</vt:lpwstr>
      </vt:variant>
      <vt:variant>
        <vt:lpwstr/>
      </vt:variant>
      <vt:variant>
        <vt:i4>6357046</vt:i4>
      </vt:variant>
      <vt:variant>
        <vt:i4>280</vt:i4>
      </vt:variant>
      <vt:variant>
        <vt:i4>0</vt:i4>
      </vt:variant>
      <vt:variant>
        <vt:i4>5</vt:i4>
      </vt:variant>
      <vt:variant>
        <vt:lpwstr>https://www.wipo.int/meetings/en/doc_details.jsp?doc_id=649491</vt:lpwstr>
      </vt:variant>
      <vt:variant>
        <vt:lpwstr/>
      </vt:variant>
      <vt:variant>
        <vt:i4>6422577</vt:i4>
      </vt:variant>
      <vt:variant>
        <vt:i4>273</vt:i4>
      </vt:variant>
      <vt:variant>
        <vt:i4>0</vt:i4>
      </vt:variant>
      <vt:variant>
        <vt:i4>5</vt:i4>
      </vt:variant>
      <vt:variant>
        <vt:lpwstr>https://www.wipo.int/meetings/en/doc_details.jsp?doc_id=652354</vt:lpwstr>
      </vt:variant>
      <vt:variant>
        <vt:lpwstr/>
      </vt:variant>
      <vt:variant>
        <vt:i4>6357046</vt:i4>
      </vt:variant>
      <vt:variant>
        <vt:i4>270</vt:i4>
      </vt:variant>
      <vt:variant>
        <vt:i4>0</vt:i4>
      </vt:variant>
      <vt:variant>
        <vt:i4>5</vt:i4>
      </vt:variant>
      <vt:variant>
        <vt:lpwstr>https://www.wipo.int/meetings/en/doc_details.jsp?doc_id=649491</vt:lpwstr>
      </vt:variant>
      <vt:variant>
        <vt:lpwstr/>
      </vt:variant>
      <vt:variant>
        <vt:i4>6488118</vt:i4>
      </vt:variant>
      <vt:variant>
        <vt:i4>253</vt:i4>
      </vt:variant>
      <vt:variant>
        <vt:i4>0</vt:i4>
      </vt:variant>
      <vt:variant>
        <vt:i4>5</vt:i4>
      </vt:variant>
      <vt:variant>
        <vt:lpwstr>https://www.wipo.int/meetings/en/doc_details.jsp?doc_id=652325</vt:lpwstr>
      </vt:variant>
      <vt:variant>
        <vt:lpwstr/>
      </vt:variant>
      <vt:variant>
        <vt:i4>6422578</vt:i4>
      </vt:variant>
      <vt:variant>
        <vt:i4>242</vt:i4>
      </vt:variant>
      <vt:variant>
        <vt:i4>0</vt:i4>
      </vt:variant>
      <vt:variant>
        <vt:i4>5</vt:i4>
      </vt:variant>
      <vt:variant>
        <vt:lpwstr>https://www.wipo.int/meetings/en/doc_details.jsp?doc_id=651453</vt:lpwstr>
      </vt:variant>
      <vt:variant>
        <vt:lpwstr/>
      </vt:variant>
      <vt:variant>
        <vt:i4>6488118</vt:i4>
      </vt:variant>
      <vt:variant>
        <vt:i4>237</vt:i4>
      </vt:variant>
      <vt:variant>
        <vt:i4>0</vt:i4>
      </vt:variant>
      <vt:variant>
        <vt:i4>5</vt:i4>
      </vt:variant>
      <vt:variant>
        <vt:lpwstr>https://www.wipo.int/meetings/en/doc_details.jsp?doc_id=652325</vt:lpwstr>
      </vt:variant>
      <vt:variant>
        <vt:lpwstr/>
      </vt:variant>
      <vt:variant>
        <vt:i4>6684722</vt:i4>
      </vt:variant>
      <vt:variant>
        <vt:i4>234</vt:i4>
      </vt:variant>
      <vt:variant>
        <vt:i4>0</vt:i4>
      </vt:variant>
      <vt:variant>
        <vt:i4>5</vt:i4>
      </vt:variant>
      <vt:variant>
        <vt:lpwstr>https://www.wipo.int/meetings/en/doc_details.jsp?doc_id=651457</vt:lpwstr>
      </vt:variant>
      <vt:variant>
        <vt:lpwstr/>
      </vt:variant>
      <vt:variant>
        <vt:i4>7077947</vt:i4>
      </vt:variant>
      <vt:variant>
        <vt:i4>223</vt:i4>
      </vt:variant>
      <vt:variant>
        <vt:i4>0</vt:i4>
      </vt:variant>
      <vt:variant>
        <vt:i4>5</vt:i4>
      </vt:variant>
      <vt:variant>
        <vt:lpwstr>https://www.wipo.int/meetings/en/doc_details.jsp?doc_id=648951</vt:lpwstr>
      </vt:variant>
      <vt:variant>
        <vt:lpwstr/>
      </vt:variant>
      <vt:variant>
        <vt:i4>7012404</vt:i4>
      </vt:variant>
      <vt:variant>
        <vt:i4>216</vt:i4>
      </vt:variant>
      <vt:variant>
        <vt:i4>0</vt:i4>
      </vt:variant>
      <vt:variant>
        <vt:i4>5</vt:i4>
      </vt:variant>
      <vt:variant>
        <vt:lpwstr>https://www.wipo.int/meetings/en/doc_details.jsp?doc_id=651638</vt:lpwstr>
      </vt:variant>
      <vt:variant>
        <vt:lpwstr/>
      </vt:variant>
      <vt:variant>
        <vt:i4>6291505</vt:i4>
      </vt:variant>
      <vt:variant>
        <vt:i4>203</vt:i4>
      </vt:variant>
      <vt:variant>
        <vt:i4>0</vt:i4>
      </vt:variant>
      <vt:variant>
        <vt:i4>5</vt:i4>
      </vt:variant>
      <vt:variant>
        <vt:lpwstr>https://www.wipo.int/meetings/en/doc_details.jsp?doc_id=651366</vt:lpwstr>
      </vt:variant>
      <vt:variant>
        <vt:lpwstr/>
      </vt:variant>
      <vt:variant>
        <vt:i4>6684721</vt:i4>
      </vt:variant>
      <vt:variant>
        <vt:i4>190</vt:i4>
      </vt:variant>
      <vt:variant>
        <vt:i4>0</vt:i4>
      </vt:variant>
      <vt:variant>
        <vt:i4>5</vt:i4>
      </vt:variant>
      <vt:variant>
        <vt:lpwstr>https://www.wipo.int/meetings/en/doc_details.jsp?doc_id=651467</vt:lpwstr>
      </vt:variant>
      <vt:variant>
        <vt:lpwstr/>
      </vt:variant>
      <vt:variant>
        <vt:i4>6684723</vt:i4>
      </vt:variant>
      <vt:variant>
        <vt:i4>179</vt:i4>
      </vt:variant>
      <vt:variant>
        <vt:i4>0</vt:i4>
      </vt:variant>
      <vt:variant>
        <vt:i4>5</vt:i4>
      </vt:variant>
      <vt:variant>
        <vt:lpwstr>https://www.wipo.int/meetings/en/doc_details.jsp?doc_id=650053</vt:lpwstr>
      </vt:variant>
      <vt:variant>
        <vt:lpwstr/>
      </vt:variant>
      <vt:variant>
        <vt:i4>6422583</vt:i4>
      </vt:variant>
      <vt:variant>
        <vt:i4>172</vt:i4>
      </vt:variant>
      <vt:variant>
        <vt:i4>0</vt:i4>
      </vt:variant>
      <vt:variant>
        <vt:i4>5</vt:i4>
      </vt:variant>
      <vt:variant>
        <vt:lpwstr>https://www.wipo.int/meetings/en/doc_details.jsp?doc_id=649482</vt:lpwstr>
      </vt:variant>
      <vt:variant>
        <vt:lpwstr/>
      </vt:variant>
      <vt:variant>
        <vt:i4>6619190</vt:i4>
      </vt:variant>
      <vt:variant>
        <vt:i4>167</vt:i4>
      </vt:variant>
      <vt:variant>
        <vt:i4>0</vt:i4>
      </vt:variant>
      <vt:variant>
        <vt:i4>5</vt:i4>
      </vt:variant>
      <vt:variant>
        <vt:lpwstr>https://www.wipo.int/meetings/en/doc_details.jsp?doc_id=649293</vt:lpwstr>
      </vt:variant>
      <vt:variant>
        <vt:lpwstr/>
      </vt:variant>
      <vt:variant>
        <vt:i4>6684727</vt:i4>
      </vt:variant>
      <vt:variant>
        <vt:i4>148</vt:i4>
      </vt:variant>
      <vt:variant>
        <vt:i4>0</vt:i4>
      </vt:variant>
      <vt:variant>
        <vt:i4>5</vt:i4>
      </vt:variant>
      <vt:variant>
        <vt:lpwstr>https://www.wipo.int/meetings/en/doc_details.jsp?doc_id=651407</vt:lpwstr>
      </vt:variant>
      <vt:variant>
        <vt:lpwstr/>
      </vt:variant>
      <vt:variant>
        <vt:i4>6488113</vt:i4>
      </vt:variant>
      <vt:variant>
        <vt:i4>129</vt:i4>
      </vt:variant>
      <vt:variant>
        <vt:i4>0</vt:i4>
      </vt:variant>
      <vt:variant>
        <vt:i4>5</vt:i4>
      </vt:variant>
      <vt:variant>
        <vt:lpwstr>https://www.wipo.int/meetings/en/doc_details.jsp?doc_id=652355</vt:lpwstr>
      </vt:variant>
      <vt:variant>
        <vt:lpwstr/>
      </vt:variant>
      <vt:variant>
        <vt:i4>6750264</vt:i4>
      </vt:variant>
      <vt:variant>
        <vt:i4>126</vt:i4>
      </vt:variant>
      <vt:variant>
        <vt:i4>0</vt:i4>
      </vt:variant>
      <vt:variant>
        <vt:i4>5</vt:i4>
      </vt:variant>
      <vt:variant>
        <vt:lpwstr>https://www.wipo.int/meetings/en/doc_details.jsp?doc_id=649576</vt:lpwstr>
      </vt:variant>
      <vt:variant>
        <vt:lpwstr/>
      </vt:variant>
      <vt:variant>
        <vt:i4>6750270</vt:i4>
      </vt:variant>
      <vt:variant>
        <vt:i4>119</vt:i4>
      </vt:variant>
      <vt:variant>
        <vt:i4>0</vt:i4>
      </vt:variant>
      <vt:variant>
        <vt:i4>5</vt:i4>
      </vt:variant>
      <vt:variant>
        <vt:lpwstr>https://www.wipo.int/meetings/en/doc_details.jsp?doc_id=649615</vt:lpwstr>
      </vt:variant>
      <vt:variant>
        <vt:lpwstr/>
      </vt:variant>
      <vt:variant>
        <vt:i4>6684734</vt:i4>
      </vt:variant>
      <vt:variant>
        <vt:i4>114</vt:i4>
      </vt:variant>
      <vt:variant>
        <vt:i4>0</vt:i4>
      </vt:variant>
      <vt:variant>
        <vt:i4>5</vt:i4>
      </vt:variant>
      <vt:variant>
        <vt:lpwstr>https://www.wipo.int/meetings/en/doc_details.jsp?doc_id=649614</vt:lpwstr>
      </vt:variant>
      <vt:variant>
        <vt:lpwstr/>
      </vt:variant>
      <vt:variant>
        <vt:i4>6422576</vt:i4>
      </vt:variant>
      <vt:variant>
        <vt:i4>107</vt:i4>
      </vt:variant>
      <vt:variant>
        <vt:i4>0</vt:i4>
      </vt:variant>
      <vt:variant>
        <vt:i4>5</vt:i4>
      </vt:variant>
      <vt:variant>
        <vt:lpwstr>https://www.wipo.int/meetings/en/doc_details.jsp?doc_id=652146</vt:lpwstr>
      </vt:variant>
      <vt:variant>
        <vt:lpwstr/>
      </vt:variant>
      <vt:variant>
        <vt:i4>6946879</vt:i4>
      </vt:variant>
      <vt:variant>
        <vt:i4>87</vt:i4>
      </vt:variant>
      <vt:variant>
        <vt:i4>0</vt:i4>
      </vt:variant>
      <vt:variant>
        <vt:i4>5</vt:i4>
      </vt:variant>
      <vt:variant>
        <vt:lpwstr>https://www.wipo.int/meetings/en/doc_details.jsp?doc_id=651788</vt:lpwstr>
      </vt:variant>
      <vt:variant>
        <vt:lpwstr/>
      </vt:variant>
      <vt:variant>
        <vt:i4>6946879</vt:i4>
      </vt:variant>
      <vt:variant>
        <vt:i4>82</vt:i4>
      </vt:variant>
      <vt:variant>
        <vt:i4>0</vt:i4>
      </vt:variant>
      <vt:variant>
        <vt:i4>5</vt:i4>
      </vt:variant>
      <vt:variant>
        <vt:lpwstr>https://www.wipo.int/meetings/en/doc_details.jsp?doc_id=651788</vt:lpwstr>
      </vt:variant>
      <vt:variant>
        <vt:lpwstr/>
      </vt:variant>
      <vt:variant>
        <vt:i4>6946879</vt:i4>
      </vt:variant>
      <vt:variant>
        <vt:i4>75</vt:i4>
      </vt:variant>
      <vt:variant>
        <vt:i4>0</vt:i4>
      </vt:variant>
      <vt:variant>
        <vt:i4>5</vt:i4>
      </vt:variant>
      <vt:variant>
        <vt:lpwstr>https://www.wipo.int/meetings/en/doc_details.jsp?doc_id=651788</vt:lpwstr>
      </vt:variant>
      <vt:variant>
        <vt:lpwstr/>
      </vt:variant>
      <vt:variant>
        <vt:i4>6553651</vt:i4>
      </vt:variant>
      <vt:variant>
        <vt:i4>72</vt:i4>
      </vt:variant>
      <vt:variant>
        <vt:i4>0</vt:i4>
      </vt:variant>
      <vt:variant>
        <vt:i4>5</vt:i4>
      </vt:variant>
      <vt:variant>
        <vt:lpwstr>https://www.wipo.int/meetings/en/doc_details.jsp?doc_id=650352</vt:lpwstr>
      </vt:variant>
      <vt:variant>
        <vt:lpwstr/>
      </vt:variant>
      <vt:variant>
        <vt:i4>8192025</vt:i4>
      </vt:variant>
      <vt:variant>
        <vt:i4>63</vt:i4>
      </vt:variant>
      <vt:variant>
        <vt:i4>0</vt:i4>
      </vt:variant>
      <vt:variant>
        <vt:i4>5</vt:i4>
      </vt:variant>
      <vt:variant>
        <vt:lpwstr>https://www.wipo.int/standards/en/part_07.html</vt:lpwstr>
      </vt:variant>
      <vt:variant>
        <vt:lpwstr/>
      </vt:variant>
      <vt:variant>
        <vt:i4>6357054</vt:i4>
      </vt:variant>
      <vt:variant>
        <vt:i4>56</vt:i4>
      </vt:variant>
      <vt:variant>
        <vt:i4>0</vt:i4>
      </vt:variant>
      <vt:variant>
        <vt:i4>5</vt:i4>
      </vt:variant>
      <vt:variant>
        <vt:lpwstr>https://www.wipo.int/meetings/en/doc_details.jsp?doc_id=649613</vt:lpwstr>
      </vt:variant>
      <vt:variant>
        <vt:lpwstr/>
      </vt:variant>
      <vt:variant>
        <vt:i4>6291518</vt:i4>
      </vt:variant>
      <vt:variant>
        <vt:i4>47</vt:i4>
      </vt:variant>
      <vt:variant>
        <vt:i4>0</vt:i4>
      </vt:variant>
      <vt:variant>
        <vt:i4>5</vt:i4>
      </vt:variant>
      <vt:variant>
        <vt:lpwstr>https://www.wipo.int/meetings/en/doc_details.jsp?doc_id=649612</vt:lpwstr>
      </vt:variant>
      <vt:variant>
        <vt:lpwstr/>
      </vt:variant>
      <vt:variant>
        <vt:i4>6553656</vt:i4>
      </vt:variant>
      <vt:variant>
        <vt:i4>36</vt:i4>
      </vt:variant>
      <vt:variant>
        <vt:i4>0</vt:i4>
      </vt:variant>
      <vt:variant>
        <vt:i4>5</vt:i4>
      </vt:variant>
      <vt:variant>
        <vt:lpwstr>https://www.wipo.int/meetings/en/doc_details.jsp?doc_id=648666</vt:lpwstr>
      </vt:variant>
      <vt:variant>
        <vt:lpwstr/>
      </vt:variant>
      <vt:variant>
        <vt:i4>5701712</vt:i4>
      </vt:variant>
      <vt:variant>
        <vt:i4>29</vt:i4>
      </vt:variant>
      <vt:variant>
        <vt:i4>0</vt:i4>
      </vt:variant>
      <vt:variant>
        <vt:i4>5</vt:i4>
      </vt:variant>
      <vt:variant>
        <vt:lpwstr>https://www.wipo.int/en/web/cws/taskforce/members</vt:lpwstr>
      </vt:variant>
      <vt:variant>
        <vt:lpwstr/>
      </vt:variant>
      <vt:variant>
        <vt:i4>6488112</vt:i4>
      </vt:variant>
      <vt:variant>
        <vt:i4>20</vt:i4>
      </vt:variant>
      <vt:variant>
        <vt:i4>0</vt:i4>
      </vt:variant>
      <vt:variant>
        <vt:i4>5</vt:i4>
      </vt:variant>
      <vt:variant>
        <vt:lpwstr>https://www.wipo.int/meetings/en/doc_details.jsp?doc_id=652046</vt:lpwstr>
      </vt:variant>
      <vt:variant>
        <vt:lpwstr/>
      </vt:variant>
      <vt:variant>
        <vt:i4>6684675</vt:i4>
      </vt:variant>
      <vt:variant>
        <vt:i4>12</vt:i4>
      </vt:variant>
      <vt:variant>
        <vt:i4>0</vt:i4>
      </vt:variant>
      <vt:variant>
        <vt:i4>5</vt:i4>
      </vt:variant>
      <vt:variant>
        <vt:lpwstr>mailto:youngwoo.yun@wipo.int</vt:lpwstr>
      </vt:variant>
      <vt:variant>
        <vt:lpwstr/>
      </vt:variant>
      <vt:variant>
        <vt:i4>65648</vt:i4>
      </vt:variant>
      <vt:variant>
        <vt:i4>9</vt:i4>
      </vt:variant>
      <vt:variant>
        <vt:i4>0</vt:i4>
      </vt:variant>
      <vt:variant>
        <vt:i4>5</vt:i4>
      </vt:variant>
      <vt:variant>
        <vt:lpwstr>mailto:erjola.murataj@wipo.int</vt:lpwstr>
      </vt:variant>
      <vt:variant>
        <vt:lpwstr/>
      </vt:variant>
      <vt:variant>
        <vt:i4>6684675</vt:i4>
      </vt:variant>
      <vt:variant>
        <vt:i4>6</vt:i4>
      </vt:variant>
      <vt:variant>
        <vt:i4>0</vt:i4>
      </vt:variant>
      <vt:variant>
        <vt:i4>5</vt:i4>
      </vt:variant>
      <vt:variant>
        <vt:lpwstr>mailto:youngwoo.yun@wipo.int</vt:lpwstr>
      </vt:variant>
      <vt:variant>
        <vt:lpwstr/>
      </vt:variant>
      <vt:variant>
        <vt:i4>65648</vt:i4>
      </vt:variant>
      <vt:variant>
        <vt:i4>3</vt:i4>
      </vt:variant>
      <vt:variant>
        <vt:i4>0</vt:i4>
      </vt:variant>
      <vt:variant>
        <vt:i4>5</vt:i4>
      </vt:variant>
      <vt:variant>
        <vt:lpwstr>mailto:erjola.murataj@wipo.int</vt:lpwstr>
      </vt:variant>
      <vt:variant>
        <vt:lpwstr/>
      </vt:variant>
      <vt:variant>
        <vt:i4>65648</vt:i4>
      </vt:variant>
      <vt:variant>
        <vt:i4>0</vt:i4>
      </vt:variant>
      <vt:variant>
        <vt:i4>0</vt:i4>
      </vt:variant>
      <vt:variant>
        <vt:i4>5</vt:i4>
      </vt:variant>
      <vt:variant>
        <vt:lpwstr>mailto:erjola.murataj@wipo.int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(English)</dc:title>
  <dc:subject>Draft Meeting Report</dc:subject>
  <dc:creator>WIPO</dc:creator>
  <cp:keywords>WIPO CWS Thirteenth Session, Draft Meeting Report</cp:keywords>
  <cp:lastModifiedBy>EMMETT Claudia</cp:lastModifiedBy>
  <cp:revision>2425</cp:revision>
  <cp:lastPrinted>2026-02-20T16:47:00Z</cp:lastPrinted>
  <dcterms:created xsi:type="dcterms:W3CDTF">2025-11-22T02:33:00Z</dcterms:created>
  <dcterms:modified xsi:type="dcterms:W3CDTF">2026-02-20T16:48:00Z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0x01010043A0F979BE30A3469F998CB749C11FBD00E3EF1C0FCFA26B4087379DC2A12DE885</vt:lpwstr>
  </property>
  <property fmtid="{D5CDD505-2E9C-101B-9397-08002B2CF9AE}" pid="3" name="BusinessUnit">
    <vt:lpwstr>4;#International Classifications and Standards Division|1bda9d19-f2c0-4f24-b9f1-c91ec6b8f041</vt:lpwstr>
  </property>
  <property fmtid="{D5CDD505-2E9C-101B-9397-08002B2CF9AE}" pid="4" name="MediaServiceImageTags">
    <vt:lpwstr/>
  </property>
  <property fmtid="{D5CDD505-2E9C-101B-9397-08002B2CF9AE}" pid="5" name="m4535404f5974080b635c68c1acaf1ab">
    <vt:lpwstr/>
  </property>
  <property fmtid="{D5CDD505-2E9C-101B-9397-08002B2CF9AE}" pid="6" name="RMClassification">
    <vt:lpwstr>5;#05 Committee Files|55687a62-9585-44b6-9628-3304e4ff88e9</vt:lpwstr>
  </property>
  <property fmtid="{D5CDD505-2E9C-101B-9397-08002B2CF9AE}" pid="7" name="Body1">
    <vt:lpwstr>3;#Committee on WIPO Standards|505ec630-c8e5-4e30-8a4a-e8d9be6ccbb1</vt:lpwstr>
  </property>
  <property fmtid="{D5CDD505-2E9C-101B-9397-08002B2CF9AE}" pid="8" name="ECCM_Year">
    <vt:lpwstr/>
  </property>
  <property fmtid="{D5CDD505-2E9C-101B-9397-08002B2CF9AE}" pid="9" name="k5f91d7f67f54ee29b509143279df90f">
    <vt:lpwstr/>
  </property>
  <property fmtid="{D5CDD505-2E9C-101B-9397-08002B2CF9AE}" pid="10" name="IPTopics">
    <vt:lpwstr/>
  </property>
  <property fmtid="{D5CDD505-2E9C-101B-9397-08002B2CF9AE}" pid="11" name="Languages">
    <vt:lpwstr>1;#English|950e6fa2-2df0-4983-a604-54e57c7a6d93</vt:lpwstr>
  </property>
  <property fmtid="{D5CDD505-2E9C-101B-9397-08002B2CF9AE}" pid="12" name="gbd88f87496145e58da10973a57b07b8">
    <vt:lpwstr>Committee on WIPO Standards|505ec630-c8e5-4e30-8a4a-e8d9be6ccbb1</vt:lpwstr>
  </property>
  <property fmtid="{D5CDD505-2E9C-101B-9397-08002B2CF9AE}" pid="13" name="lcf76f155ced4ddcb4097134ff3c332f">
    <vt:lpwstr/>
  </property>
  <property fmtid="{D5CDD505-2E9C-101B-9397-08002B2CF9AE}" pid="14" name="_dlc_DocIdItemGuid">
    <vt:lpwstr>8dec4bfe-516a-4616-922a-4cbd1fc86c2d</vt:lpwstr>
  </property>
  <property fmtid="{D5CDD505-2E9C-101B-9397-08002B2CF9AE}" pid="15" name="docLang">
    <vt:lpwstr>en</vt:lpwstr>
  </property>
  <property fmtid="{D5CDD505-2E9C-101B-9397-08002B2CF9AE}" pid="16" name="GrammarlyDocumentId">
    <vt:lpwstr>e0064ea6-4e5d-4b6b-a96b-3a3bcf1dad40</vt:lpwstr>
  </property>
  <property fmtid="{D5CDD505-2E9C-101B-9397-08002B2CF9AE}" pid="17" name="MSIP_Label_20773ee6-353b-4fb9-a59d-0b94c8c67bea_Enabled">
    <vt:lpwstr>true</vt:lpwstr>
  </property>
  <property fmtid="{D5CDD505-2E9C-101B-9397-08002B2CF9AE}" pid="18" name="MSIP_Label_20773ee6-353b-4fb9-a59d-0b94c8c67bea_SetDate">
    <vt:lpwstr>2025-11-14T18:32:06Z</vt:lpwstr>
  </property>
  <property fmtid="{D5CDD505-2E9C-101B-9397-08002B2CF9AE}" pid="19" name="MSIP_Label_20773ee6-353b-4fb9-a59d-0b94c8c67bea_Method">
    <vt:lpwstr>Privileged</vt:lpwstr>
  </property>
  <property fmtid="{D5CDD505-2E9C-101B-9397-08002B2CF9AE}" pid="20" name="MSIP_Label_20773ee6-353b-4fb9-a59d-0b94c8c67bea_Name">
    <vt:lpwstr>No markings</vt:lpwstr>
  </property>
  <property fmtid="{D5CDD505-2E9C-101B-9397-08002B2CF9AE}" pid="21" name="MSIP_Label_20773ee6-353b-4fb9-a59d-0b94c8c67bea_SiteId">
    <vt:lpwstr>faa31b06-8ccc-48c9-867f-f7510dd11c02</vt:lpwstr>
  </property>
  <property fmtid="{D5CDD505-2E9C-101B-9397-08002B2CF9AE}" pid="22" name="MSIP_Label_20773ee6-353b-4fb9-a59d-0b94c8c67bea_ActionId">
    <vt:lpwstr>28ed05d1-9270-4a47-b083-7fd6b9c910b3</vt:lpwstr>
  </property>
  <property fmtid="{D5CDD505-2E9C-101B-9397-08002B2CF9AE}" pid="23" name="MSIP_Label_20773ee6-353b-4fb9-a59d-0b94c8c67bea_ContentBits">
    <vt:lpwstr>0</vt:lpwstr>
  </property>
  <property fmtid="{D5CDD505-2E9C-101B-9397-08002B2CF9AE}" pid="24" name="MSIP_Label_20773ee6-353b-4fb9-a59d-0b94c8c67bea_Tag">
    <vt:lpwstr>10, 0, 1, 1</vt:lpwstr>
  </property>
</Properties>
</file>